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143DF" w14:textId="70029F96" w:rsidR="00AA60F0" w:rsidRPr="00AA31D7" w:rsidRDefault="008A20D4" w:rsidP="00AA60F0">
      <w:pPr>
        <w:jc w:val="center"/>
        <w:rPr>
          <w:b/>
          <w:sz w:val="36"/>
          <w:szCs w:val="36"/>
        </w:rPr>
      </w:pPr>
      <w:r>
        <w:rPr>
          <w:b/>
          <w:sz w:val="36"/>
          <w:szCs w:val="36"/>
        </w:rPr>
        <w:t xml:space="preserve"> </w:t>
      </w:r>
      <w:r w:rsidR="008E1258">
        <w:rPr>
          <w:b/>
          <w:sz w:val="36"/>
          <w:szCs w:val="36"/>
        </w:rPr>
        <w:t xml:space="preserve"> </w:t>
      </w:r>
      <w:r w:rsidR="0092177D">
        <w:rPr>
          <w:b/>
          <w:sz w:val="36"/>
          <w:szCs w:val="36"/>
        </w:rPr>
        <w:t xml:space="preserve"> </w:t>
      </w:r>
      <w:r w:rsidR="00AA60F0">
        <w:rPr>
          <w:b/>
          <w:sz w:val="36"/>
          <w:szCs w:val="36"/>
        </w:rPr>
        <w:t>Ž</w:t>
      </w:r>
      <w:r w:rsidR="00AA60F0" w:rsidRPr="00AA31D7">
        <w:rPr>
          <w:b/>
          <w:sz w:val="36"/>
          <w:szCs w:val="36"/>
        </w:rPr>
        <w:t xml:space="preserve">ádost o </w:t>
      </w:r>
      <w:r w:rsidR="00AA60F0">
        <w:rPr>
          <w:b/>
          <w:sz w:val="36"/>
          <w:szCs w:val="36"/>
        </w:rPr>
        <w:t xml:space="preserve">udělení oprávnění uskutečňovat </w:t>
      </w:r>
      <w:r w:rsidR="00AA60F0" w:rsidRPr="00AA31D7">
        <w:rPr>
          <w:b/>
          <w:sz w:val="36"/>
          <w:szCs w:val="36"/>
        </w:rPr>
        <w:t>studijní program</w:t>
      </w:r>
      <w:r w:rsidR="00AA60F0">
        <w:rPr>
          <w:b/>
          <w:sz w:val="36"/>
          <w:szCs w:val="36"/>
        </w:rPr>
        <w:t xml:space="preserve"> v rámci institucionální akreditace</w:t>
      </w:r>
    </w:p>
    <w:p w14:paraId="27459A47" w14:textId="77777777" w:rsidR="00AA60F0" w:rsidRDefault="00AA60F0" w:rsidP="00AA60F0">
      <w:pPr>
        <w:jc w:val="center"/>
        <w:rPr>
          <w:b/>
          <w:sz w:val="36"/>
          <w:szCs w:val="36"/>
        </w:rPr>
      </w:pPr>
    </w:p>
    <w:p w14:paraId="343C6E96" w14:textId="77777777" w:rsidR="00AA60F0" w:rsidRPr="00AA31D7" w:rsidRDefault="00AA60F0" w:rsidP="00AA60F0">
      <w:pPr>
        <w:jc w:val="center"/>
        <w:rPr>
          <w:b/>
          <w:sz w:val="36"/>
          <w:szCs w:val="36"/>
        </w:rPr>
      </w:pPr>
    </w:p>
    <w:p w14:paraId="0D6B2D56" w14:textId="77777777" w:rsidR="00AA60F0" w:rsidRPr="00AA31D7" w:rsidRDefault="00AA60F0" w:rsidP="00AA60F0">
      <w:pPr>
        <w:jc w:val="center"/>
        <w:rPr>
          <w:b/>
          <w:sz w:val="36"/>
          <w:szCs w:val="36"/>
        </w:rPr>
      </w:pPr>
      <w:r w:rsidRPr="00AA31D7">
        <w:rPr>
          <w:b/>
          <w:sz w:val="36"/>
          <w:szCs w:val="36"/>
        </w:rPr>
        <w:t>Fakulta multimediálních komunikací</w:t>
      </w:r>
    </w:p>
    <w:p w14:paraId="63B70299" w14:textId="77777777" w:rsidR="00AA60F0" w:rsidRPr="00AA31D7" w:rsidRDefault="00AA60F0" w:rsidP="00AA60F0">
      <w:pPr>
        <w:jc w:val="center"/>
        <w:rPr>
          <w:b/>
          <w:sz w:val="36"/>
          <w:szCs w:val="36"/>
        </w:rPr>
      </w:pPr>
      <w:r w:rsidRPr="00AA31D7">
        <w:rPr>
          <w:b/>
          <w:sz w:val="36"/>
          <w:szCs w:val="36"/>
        </w:rPr>
        <w:t xml:space="preserve">Univerzita Tomáše Bati </w:t>
      </w:r>
      <w:r>
        <w:rPr>
          <w:b/>
          <w:sz w:val="36"/>
          <w:szCs w:val="36"/>
        </w:rPr>
        <w:t>v</w:t>
      </w:r>
      <w:r w:rsidRPr="00AA31D7">
        <w:rPr>
          <w:b/>
          <w:sz w:val="36"/>
          <w:szCs w:val="36"/>
        </w:rPr>
        <w:t>e Zlíně</w:t>
      </w:r>
    </w:p>
    <w:p w14:paraId="7EEB96EC" w14:textId="77777777" w:rsidR="00AA60F0" w:rsidRDefault="00AA60F0" w:rsidP="00AA60F0">
      <w:pPr>
        <w:jc w:val="center"/>
        <w:rPr>
          <w:b/>
          <w:sz w:val="36"/>
          <w:szCs w:val="36"/>
        </w:rPr>
      </w:pPr>
    </w:p>
    <w:p w14:paraId="2F09D8CB" w14:textId="77777777" w:rsidR="00AA60F0" w:rsidRPr="00AA31D7" w:rsidRDefault="00AA60F0" w:rsidP="00AA60F0">
      <w:pPr>
        <w:jc w:val="center"/>
        <w:rPr>
          <w:b/>
          <w:sz w:val="36"/>
          <w:szCs w:val="36"/>
        </w:rPr>
      </w:pPr>
    </w:p>
    <w:p w14:paraId="27CE9D5E" w14:textId="77777777" w:rsidR="00AA60F0" w:rsidRPr="00AA31D7" w:rsidRDefault="00AA60F0" w:rsidP="00AA60F0">
      <w:pPr>
        <w:jc w:val="center"/>
        <w:rPr>
          <w:b/>
          <w:sz w:val="36"/>
          <w:szCs w:val="36"/>
        </w:rPr>
      </w:pPr>
      <w:r w:rsidRPr="00AA31D7">
        <w:rPr>
          <w:b/>
          <w:sz w:val="36"/>
          <w:szCs w:val="36"/>
        </w:rPr>
        <w:t>Oblast vzdělávání Umění</w:t>
      </w:r>
    </w:p>
    <w:p w14:paraId="3C77ECC6" w14:textId="3C95F8AC" w:rsidR="00AA60F0" w:rsidRDefault="00AA60F0" w:rsidP="00AA60F0">
      <w:pPr>
        <w:jc w:val="center"/>
        <w:rPr>
          <w:b/>
          <w:sz w:val="36"/>
          <w:szCs w:val="36"/>
        </w:rPr>
      </w:pPr>
      <w:r w:rsidRPr="00AA31D7">
        <w:rPr>
          <w:b/>
          <w:sz w:val="36"/>
          <w:szCs w:val="36"/>
        </w:rPr>
        <w:t xml:space="preserve">Studijní program </w:t>
      </w:r>
    </w:p>
    <w:p w14:paraId="7F8A3172" w14:textId="14163F0F" w:rsidR="00875608" w:rsidRPr="006842B1" w:rsidRDefault="006842B1" w:rsidP="006842B1">
      <w:pPr>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t xml:space="preserve">  </w:t>
      </w:r>
      <w:proofErr w:type="spellStart"/>
      <w:r w:rsidR="00875608" w:rsidRPr="006842B1">
        <w:rPr>
          <w:b/>
          <w:sz w:val="36"/>
          <w:szCs w:val="36"/>
        </w:rPr>
        <w:t>Footwear</w:t>
      </w:r>
      <w:proofErr w:type="spellEnd"/>
      <w:r w:rsidR="00875608" w:rsidRPr="006842B1">
        <w:rPr>
          <w:b/>
          <w:sz w:val="36"/>
          <w:szCs w:val="36"/>
        </w:rPr>
        <w:t xml:space="preserve"> Design</w:t>
      </w:r>
    </w:p>
    <w:p w14:paraId="61C76857" w14:textId="77777777" w:rsidR="00AA60F0" w:rsidRPr="00AA31D7" w:rsidRDefault="00AA60F0" w:rsidP="00AA60F0">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62336" behindDoc="1" locked="0" layoutInCell="1" allowOverlap="1" wp14:anchorId="6758C715" wp14:editId="53DA6E82">
            <wp:simplePos x="0" y="0"/>
            <wp:positionH relativeFrom="margin">
              <wp:align>center</wp:align>
            </wp:positionH>
            <wp:positionV relativeFrom="paragraph">
              <wp:posOffset>332740</wp:posOffset>
            </wp:positionV>
            <wp:extent cx="2876400" cy="2847600"/>
            <wp:effectExtent l="0" t="0" r="63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9FAAF7E" w14:textId="77777777" w:rsidR="00AA60F0" w:rsidRDefault="00AA60F0" w:rsidP="00AA60F0">
      <w:pPr>
        <w:jc w:val="center"/>
        <w:rPr>
          <w:rFonts w:cs="Arial Narrow"/>
          <w:b/>
          <w:bCs/>
          <w:sz w:val="32"/>
          <w:szCs w:val="32"/>
        </w:rPr>
      </w:pPr>
    </w:p>
    <w:p w14:paraId="612B3F1A" w14:textId="77777777" w:rsidR="00AA60F0" w:rsidRDefault="00AA60F0" w:rsidP="00AA60F0">
      <w:pPr>
        <w:jc w:val="center"/>
        <w:rPr>
          <w:rFonts w:cs="Arial Narrow"/>
          <w:b/>
          <w:bCs/>
          <w:sz w:val="32"/>
          <w:szCs w:val="32"/>
        </w:rPr>
      </w:pPr>
    </w:p>
    <w:p w14:paraId="5320A97A" w14:textId="77777777" w:rsidR="00AA60F0" w:rsidRDefault="00AA60F0" w:rsidP="00AA60F0">
      <w:pPr>
        <w:jc w:val="center"/>
        <w:rPr>
          <w:rFonts w:cs="Arial Narrow"/>
          <w:b/>
          <w:bCs/>
          <w:sz w:val="32"/>
          <w:szCs w:val="32"/>
        </w:rPr>
      </w:pPr>
    </w:p>
    <w:p w14:paraId="27128FC7" w14:textId="77777777" w:rsidR="00AA60F0" w:rsidRPr="00A61E38" w:rsidRDefault="00AA60F0" w:rsidP="00AA60F0">
      <w:pPr>
        <w:jc w:val="center"/>
        <w:rPr>
          <w:rFonts w:cs="Arial Narrow"/>
          <w:b/>
          <w:bCs/>
          <w:sz w:val="32"/>
          <w:szCs w:val="32"/>
        </w:rPr>
      </w:pPr>
    </w:p>
    <w:p w14:paraId="0E2292B2" w14:textId="77777777" w:rsidR="00AA60F0" w:rsidRPr="00A61E38" w:rsidRDefault="00AA60F0" w:rsidP="00AA60F0">
      <w:pPr>
        <w:jc w:val="center"/>
        <w:rPr>
          <w:rFonts w:cs="Arial Narrow"/>
          <w:b/>
          <w:bCs/>
          <w:sz w:val="32"/>
          <w:szCs w:val="32"/>
        </w:rPr>
      </w:pPr>
    </w:p>
    <w:p w14:paraId="5F62827D" w14:textId="77777777" w:rsidR="00AA60F0" w:rsidRPr="00A61E38" w:rsidRDefault="00AA60F0" w:rsidP="00AA60F0">
      <w:pPr>
        <w:jc w:val="center"/>
        <w:rPr>
          <w:rFonts w:cs="Arial Narrow"/>
          <w:b/>
          <w:bCs/>
          <w:sz w:val="32"/>
          <w:szCs w:val="32"/>
        </w:rPr>
      </w:pPr>
      <w:r w:rsidRPr="00A61E38">
        <w:rPr>
          <w:rFonts w:cs="Arial Narrow"/>
          <w:b/>
          <w:bCs/>
          <w:sz w:val="32"/>
          <w:szCs w:val="32"/>
        </w:rPr>
        <w:t xml:space="preserve"> </w:t>
      </w:r>
    </w:p>
    <w:p w14:paraId="6134EEB8" w14:textId="77777777" w:rsidR="00AA60F0" w:rsidRPr="00AA31D7" w:rsidRDefault="00AA60F0" w:rsidP="00AA60F0">
      <w:pPr>
        <w:rPr>
          <w:b/>
          <w:sz w:val="32"/>
          <w:szCs w:val="32"/>
        </w:rPr>
      </w:pPr>
    </w:p>
    <w:p w14:paraId="46B6E59B" w14:textId="77777777" w:rsidR="00AA60F0" w:rsidRPr="00AA31D7" w:rsidRDefault="00AA60F0" w:rsidP="00AA60F0">
      <w:pPr>
        <w:rPr>
          <w:rFonts w:ascii="Tahoma" w:hAnsi="Tahoma" w:cs="Tahoma"/>
          <w:b/>
          <w:bCs/>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7DCE510E" wp14:editId="6F089280">
                <wp:simplePos x="0" y="0"/>
                <wp:positionH relativeFrom="column">
                  <wp:posOffset>1639570</wp:posOffset>
                </wp:positionH>
                <wp:positionV relativeFrom="paragraph">
                  <wp:posOffset>2583180</wp:posOffset>
                </wp:positionV>
                <wp:extent cx="2377440" cy="838835"/>
                <wp:effectExtent l="0" t="0" r="3810" b="0"/>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38835"/>
                        </a:xfrm>
                        <a:prstGeom prst="rect">
                          <a:avLst/>
                        </a:prstGeom>
                        <a:solidFill>
                          <a:srgbClr val="FFFFFF"/>
                        </a:solidFill>
                        <a:ln w="9525">
                          <a:noFill/>
                          <a:miter lim="800000"/>
                          <a:headEnd/>
                          <a:tailEnd/>
                        </a:ln>
                      </wps:spPr>
                      <wps:txbx>
                        <w:txbxContent>
                          <w:p w14:paraId="1DABE6F2" w14:textId="77777777" w:rsidR="00A656B7" w:rsidRPr="00AA31D7" w:rsidRDefault="00A656B7" w:rsidP="00AA60F0">
                            <w:pPr>
                              <w:jc w:val="center"/>
                              <w:rPr>
                                <w:b/>
                                <w:sz w:val="32"/>
                                <w:szCs w:val="32"/>
                              </w:rPr>
                            </w:pPr>
                            <w:r w:rsidRPr="00AA31D7">
                              <w:rPr>
                                <w:b/>
                                <w:sz w:val="32"/>
                                <w:szCs w:val="32"/>
                              </w:rPr>
                              <w:t>Zlín</w:t>
                            </w:r>
                          </w:p>
                          <w:p w14:paraId="66C79E6A" w14:textId="33EF6B6F" w:rsidR="00A656B7" w:rsidRPr="008164A9" w:rsidRDefault="00A656B7" w:rsidP="00C16C5E">
                            <w:pPr>
                              <w:jc w:val="center"/>
                              <w:rPr>
                                <w:b/>
                                <w:sz w:val="32"/>
                                <w:szCs w:val="32"/>
                              </w:rPr>
                            </w:pPr>
                            <w:r w:rsidRPr="008164A9">
                              <w:rPr>
                                <w:b/>
                                <w:sz w:val="32"/>
                                <w:szCs w:val="32"/>
                              </w:rPr>
                              <w:t xml:space="preserve"> 202</w:t>
                            </w:r>
                            <w:r w:rsidR="00C16C5E">
                              <w:rPr>
                                <w:b/>
                                <w:sz w:val="32"/>
                                <w:szCs w:val="32"/>
                              </w:rPr>
                              <w:t>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DCE510E" id="_x0000_t202" coordsize="21600,21600" o:spt="202" path="m,l,21600r21600,l21600,xe">
                <v:stroke joinstyle="miter"/>
                <v:path gradientshapeok="t" o:connecttype="rect"/>
              </v:shapetype>
              <v:shape id="Textové pole 2" o:spid="_x0000_s1026" type="#_x0000_t202" style="position:absolute;margin-left:129.1pt;margin-top:203.4pt;width:187.2pt;height:66.0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" stroked="f">
                <v:textbox style="mso-fit-shape-to-text:t">
                  <w:txbxContent>
                    <w:p w14:paraId="1DABE6F2" w14:textId="77777777" w:rsidR="00A656B7" w:rsidRPr="00AA31D7" w:rsidRDefault="00A656B7" w:rsidP="00AA60F0">
                      <w:pPr>
                        <w:jc w:val="center"/>
                        <w:rPr>
                          <w:b/>
                          <w:sz w:val="32"/>
                          <w:szCs w:val="32"/>
                        </w:rPr>
                      </w:pPr>
                      <w:r w:rsidRPr="00AA31D7">
                        <w:rPr>
                          <w:b/>
                          <w:sz w:val="32"/>
                          <w:szCs w:val="32"/>
                        </w:rPr>
                        <w:t>Zlín</w:t>
                      </w:r>
                    </w:p>
                    <w:p w14:paraId="66C79E6A" w14:textId="33EF6B6F" w:rsidR="00A656B7" w:rsidRPr="008164A9" w:rsidRDefault="00A656B7" w:rsidP="00C16C5E">
                      <w:pPr>
                        <w:jc w:val="center"/>
                        <w:rPr>
                          <w:b/>
                          <w:sz w:val="32"/>
                          <w:szCs w:val="32"/>
                        </w:rPr>
                      </w:pPr>
                      <w:r w:rsidRPr="008164A9">
                        <w:rPr>
                          <w:b/>
                          <w:sz w:val="32"/>
                          <w:szCs w:val="32"/>
                        </w:rPr>
                        <w:t xml:space="preserve"> 202</w:t>
                      </w:r>
                      <w:r w:rsidR="00C16C5E">
                        <w:rPr>
                          <w:b/>
                          <w:sz w:val="32"/>
                          <w:szCs w:val="32"/>
                        </w:rPr>
                        <w:t>5</w:t>
                      </w:r>
                    </w:p>
                  </w:txbxContent>
                </v:textbox>
                <w10:wrap type="square"/>
              </v:shape>
            </w:pict>
          </mc:Fallback>
        </mc:AlternateContent>
      </w:r>
    </w:p>
    <w:p w14:paraId="71934033" w14:textId="77777777" w:rsidR="00AA60F0" w:rsidRPr="00AA31D7" w:rsidRDefault="00AA60F0" w:rsidP="00AA60F0">
      <w:pPr>
        <w:rPr>
          <w:rFonts w:ascii="Tahoma" w:hAnsi="Tahoma" w:cs="Tahoma"/>
          <w:b/>
          <w:color w:val="C45911" w:themeColor="accent2" w:themeShade="BF"/>
          <w:sz w:val="32"/>
          <w:szCs w:val="32"/>
        </w:rPr>
      </w:pPr>
    </w:p>
    <w:p w14:paraId="3912DD03" w14:textId="77777777" w:rsidR="00AA60F0" w:rsidRPr="00AA31D7" w:rsidRDefault="00AA60F0" w:rsidP="00AA60F0">
      <w:pPr>
        <w:rPr>
          <w:rFonts w:ascii="Tahoma" w:hAnsi="Tahoma" w:cs="Tahoma"/>
          <w:b/>
          <w:color w:val="C45911" w:themeColor="accent2" w:themeShade="BF"/>
          <w:sz w:val="32"/>
          <w:szCs w:val="32"/>
        </w:rPr>
      </w:pPr>
    </w:p>
    <w:p w14:paraId="23B598EE" w14:textId="77777777" w:rsidR="00AA60F0" w:rsidRPr="00AA31D7" w:rsidRDefault="00AA60F0" w:rsidP="00AA60F0">
      <w:pPr>
        <w:rPr>
          <w:rFonts w:ascii="Tahoma" w:hAnsi="Tahoma" w:cs="Tahoma"/>
          <w:b/>
          <w:color w:val="C45911" w:themeColor="accent2" w:themeShade="BF"/>
          <w:sz w:val="32"/>
          <w:szCs w:val="32"/>
        </w:rPr>
      </w:pPr>
    </w:p>
    <w:p w14:paraId="08B897F7" w14:textId="77777777" w:rsidR="00AA60F0" w:rsidRPr="00AA31D7" w:rsidRDefault="00AA60F0" w:rsidP="00AA60F0">
      <w:pPr>
        <w:rPr>
          <w:rFonts w:ascii="Tahoma" w:hAnsi="Tahoma" w:cs="Tahoma"/>
          <w:b/>
          <w:color w:val="C45911" w:themeColor="accent2" w:themeShade="BF"/>
          <w:sz w:val="32"/>
          <w:szCs w:val="32"/>
        </w:rPr>
      </w:pPr>
    </w:p>
    <w:p w14:paraId="2CAA865E" w14:textId="77777777" w:rsidR="00AA60F0" w:rsidRPr="00AA31D7" w:rsidRDefault="00AA60F0" w:rsidP="00AA60F0">
      <w:pPr>
        <w:rPr>
          <w:rFonts w:ascii="Tahoma" w:hAnsi="Tahoma" w:cs="Tahoma"/>
          <w:b/>
          <w:color w:val="C45911" w:themeColor="accent2" w:themeShade="BF"/>
          <w:sz w:val="32"/>
          <w:szCs w:val="32"/>
        </w:rPr>
      </w:pPr>
    </w:p>
    <w:p w14:paraId="24F1A15C" w14:textId="77777777" w:rsidR="00AA60F0" w:rsidRPr="00AA31D7" w:rsidRDefault="00AA60F0" w:rsidP="00AA60F0">
      <w:pPr>
        <w:rPr>
          <w:rFonts w:ascii="Tahoma" w:hAnsi="Tahoma" w:cs="Tahoma"/>
          <w:b/>
          <w:color w:val="C45911" w:themeColor="accent2" w:themeShade="BF"/>
          <w:sz w:val="32"/>
          <w:szCs w:val="32"/>
        </w:rPr>
      </w:pPr>
    </w:p>
    <w:p w14:paraId="64C81EC3" w14:textId="77777777" w:rsidR="00AA60F0" w:rsidRDefault="00AA60F0" w:rsidP="00AA60F0">
      <w:pPr>
        <w:rPr>
          <w:rFonts w:ascii="Tahoma" w:hAnsi="Tahoma" w:cs="Tahoma"/>
          <w:b/>
          <w:color w:val="C45911" w:themeColor="accent2" w:themeShade="BF"/>
          <w:sz w:val="36"/>
          <w:szCs w:val="36"/>
        </w:rPr>
      </w:pPr>
    </w:p>
    <w:p w14:paraId="6C50FE99" w14:textId="77777777" w:rsidR="00AA60F0" w:rsidRDefault="00AA60F0" w:rsidP="00AA60F0">
      <w:pPr>
        <w:rPr>
          <w:rFonts w:ascii="Tahoma" w:hAnsi="Tahoma" w:cs="Tahoma"/>
          <w:b/>
          <w:color w:val="C45911" w:themeColor="accent2" w:themeShade="BF"/>
          <w:sz w:val="36"/>
          <w:szCs w:val="36"/>
        </w:rPr>
      </w:pPr>
    </w:p>
    <w:p w14:paraId="7A4412AA" w14:textId="77777777" w:rsidR="00AA60F0" w:rsidRDefault="00AA60F0" w:rsidP="00AA60F0">
      <w:pPr>
        <w:rPr>
          <w:rFonts w:ascii="Tahoma" w:hAnsi="Tahoma" w:cs="Tahoma"/>
          <w:b/>
          <w:color w:val="C45911" w:themeColor="accent2" w:themeShade="BF"/>
          <w:sz w:val="36"/>
          <w:szCs w:val="36"/>
        </w:rPr>
      </w:pPr>
    </w:p>
    <w:p w14:paraId="208CF0EE" w14:textId="77777777" w:rsidR="00AA60F0" w:rsidRDefault="00AA60F0" w:rsidP="00AA60F0"/>
    <w:p w14:paraId="5A03A6F6" w14:textId="77777777" w:rsidR="00AA60F0" w:rsidRDefault="00AA60F0" w:rsidP="00AA60F0"/>
    <w:p w14:paraId="592916AA" w14:textId="77777777" w:rsidR="00AA60F0" w:rsidRDefault="00AA60F0" w:rsidP="00AA60F0"/>
    <w:p w14:paraId="185755CC" w14:textId="77777777" w:rsidR="00AA60F0" w:rsidRDefault="00AA60F0" w:rsidP="00AA60F0"/>
    <w:p w14:paraId="69832502" w14:textId="77777777" w:rsidR="00AA60F0" w:rsidRDefault="00AA60F0" w:rsidP="00AA60F0"/>
    <w:p w14:paraId="672FBCE1" w14:textId="77777777" w:rsidR="00AA60F0" w:rsidRDefault="00AA60F0" w:rsidP="00AA60F0"/>
    <w:p w14:paraId="2D6DE6F2" w14:textId="77777777" w:rsidR="00AA60F0" w:rsidRDefault="00AA60F0" w:rsidP="00AA60F0"/>
    <w:p w14:paraId="6C419845" w14:textId="77777777" w:rsidR="00AA60F0" w:rsidRDefault="00AA60F0" w:rsidP="00AA60F0">
      <w:r>
        <w:br w:type="page"/>
      </w:r>
    </w:p>
    <w:tbl>
      <w:tblPr>
        <w:tblW w:w="9781" w:type="dxa"/>
        <w:tblLook w:val="04A0" w:firstRow="1" w:lastRow="0" w:firstColumn="1" w:lastColumn="0" w:noHBand="0" w:noVBand="1"/>
      </w:tblPr>
      <w:tblGrid>
        <w:gridCol w:w="9781"/>
      </w:tblGrid>
      <w:tr w:rsidR="00AA60F0" w14:paraId="3BAD58FD" w14:textId="77777777" w:rsidTr="005133EF">
        <w:tc>
          <w:tcPr>
            <w:tcW w:w="9781" w:type="dxa"/>
            <w:shd w:val="clear" w:color="auto" w:fill="BDD6EE" w:themeFill="accent1" w:themeFillTint="66"/>
          </w:tcPr>
          <w:p w14:paraId="2B7B7E69" w14:textId="77777777" w:rsidR="00AA60F0" w:rsidRDefault="00AA60F0" w:rsidP="005133EF">
            <w:pPr>
              <w:rPr>
                <w:b/>
                <w:sz w:val="28"/>
              </w:rPr>
            </w:pPr>
            <w:r>
              <w:rPr>
                <w:b/>
                <w:sz w:val="28"/>
              </w:rPr>
              <w:lastRenderedPageBreak/>
              <w:t>A-I – Základní informace o žádosti o akreditaci</w:t>
            </w:r>
          </w:p>
        </w:tc>
      </w:tr>
    </w:tbl>
    <w:p w14:paraId="043BA965" w14:textId="77777777" w:rsidR="00AA60F0" w:rsidRDefault="00AA60F0" w:rsidP="00AA60F0">
      <w:pPr>
        <w:rPr>
          <w:b/>
          <w:sz w:val="28"/>
        </w:rPr>
      </w:pPr>
    </w:p>
    <w:p w14:paraId="7FDE461A" w14:textId="77777777" w:rsidR="00AA60F0" w:rsidRPr="001A343B" w:rsidRDefault="00AA60F0" w:rsidP="00133693">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0D345F6A" w14:textId="77777777" w:rsidR="00AA60F0" w:rsidRPr="001A343B" w:rsidRDefault="00AA60F0" w:rsidP="00133693">
      <w:pPr>
        <w:spacing w:after="240"/>
        <w:rPr>
          <w:b/>
          <w:sz w:val="26"/>
          <w:szCs w:val="26"/>
        </w:rPr>
      </w:pPr>
      <w:r w:rsidRPr="001A343B">
        <w:rPr>
          <w:b/>
          <w:sz w:val="26"/>
          <w:szCs w:val="26"/>
        </w:rPr>
        <w:t>Název součásti vysoké školy:</w:t>
      </w:r>
      <w:r>
        <w:rPr>
          <w:b/>
          <w:sz w:val="26"/>
          <w:szCs w:val="26"/>
        </w:rPr>
        <w:t xml:space="preserve"> </w:t>
      </w:r>
      <w:r w:rsidRPr="001A343B">
        <w:rPr>
          <w:sz w:val="26"/>
          <w:szCs w:val="26"/>
        </w:rPr>
        <w:t>Fakulta multimediálních komunikací</w:t>
      </w:r>
    </w:p>
    <w:p w14:paraId="2D3D24AD" w14:textId="3CFBFC59" w:rsidR="00AA60F0" w:rsidRPr="001A343B" w:rsidRDefault="00AA60F0" w:rsidP="00133693">
      <w:pPr>
        <w:spacing w:after="240"/>
        <w:rPr>
          <w:b/>
          <w:sz w:val="26"/>
          <w:szCs w:val="26"/>
        </w:rPr>
      </w:pPr>
      <w:r w:rsidRPr="001A343B">
        <w:rPr>
          <w:b/>
          <w:sz w:val="26"/>
          <w:szCs w:val="26"/>
        </w:rPr>
        <w:t>Název spolupracující instituce</w:t>
      </w:r>
      <w:r w:rsidR="00256B96">
        <w:rPr>
          <w:b/>
          <w:sz w:val="26"/>
          <w:szCs w:val="26"/>
        </w:rPr>
        <w:t xml:space="preserve"> dle </w:t>
      </w:r>
      <w:r w:rsidR="006F460D">
        <w:rPr>
          <w:b/>
          <w:sz w:val="26"/>
          <w:szCs w:val="26"/>
        </w:rPr>
        <w:t>§ 81 nebo § 95 odst. 4 ZVŠ</w:t>
      </w:r>
      <w:r w:rsidRPr="001A343B">
        <w:rPr>
          <w:b/>
          <w:sz w:val="26"/>
          <w:szCs w:val="26"/>
        </w:rPr>
        <w:t xml:space="preserve">: </w:t>
      </w:r>
      <w:r w:rsidRPr="001A343B">
        <w:rPr>
          <w:sz w:val="26"/>
          <w:szCs w:val="26"/>
        </w:rPr>
        <w:t>NE</w:t>
      </w:r>
    </w:p>
    <w:p w14:paraId="1DB4B90C" w14:textId="62D05F5B" w:rsidR="00AA60F0" w:rsidRPr="001A343B" w:rsidRDefault="00AA60F0" w:rsidP="00133693">
      <w:pPr>
        <w:spacing w:after="240"/>
        <w:rPr>
          <w:b/>
          <w:sz w:val="26"/>
          <w:szCs w:val="26"/>
        </w:rPr>
      </w:pPr>
      <w:r w:rsidRPr="001A343B">
        <w:rPr>
          <w:b/>
          <w:sz w:val="26"/>
          <w:szCs w:val="26"/>
        </w:rPr>
        <w:t xml:space="preserve">Název studijního programu: </w:t>
      </w:r>
      <w:proofErr w:type="spellStart"/>
      <w:r w:rsidR="0062263A" w:rsidRPr="00765BE8">
        <w:rPr>
          <w:sz w:val="26"/>
          <w:szCs w:val="26"/>
        </w:rPr>
        <w:t>Footwear</w:t>
      </w:r>
      <w:proofErr w:type="spellEnd"/>
      <w:r w:rsidR="0062263A" w:rsidRPr="00765BE8">
        <w:rPr>
          <w:sz w:val="26"/>
          <w:szCs w:val="26"/>
        </w:rPr>
        <w:t xml:space="preserve"> Design</w:t>
      </w:r>
    </w:p>
    <w:p w14:paraId="7547AEC0" w14:textId="568AB402" w:rsidR="00A852C6" w:rsidRPr="001A343B" w:rsidRDefault="00AA60F0" w:rsidP="00133693">
      <w:pPr>
        <w:spacing w:after="240"/>
        <w:rPr>
          <w:sz w:val="26"/>
          <w:szCs w:val="26"/>
        </w:rPr>
      </w:pPr>
      <w:r w:rsidRPr="001A343B">
        <w:rPr>
          <w:b/>
          <w:sz w:val="26"/>
          <w:szCs w:val="26"/>
        </w:rPr>
        <w:t xml:space="preserve">Typ žádosti o akreditaci: </w:t>
      </w:r>
      <w:r>
        <w:rPr>
          <w:sz w:val="26"/>
          <w:szCs w:val="26"/>
        </w:rPr>
        <w:t>Udělení akreditace</w:t>
      </w:r>
    </w:p>
    <w:p w14:paraId="5E187827" w14:textId="77777777" w:rsidR="00AA60F0" w:rsidRPr="001A343B" w:rsidRDefault="00AA60F0" w:rsidP="00133693">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6BC655FE" w14:textId="02E07EB1" w:rsidR="00AA60F0" w:rsidRPr="001A343B" w:rsidRDefault="00AA60F0" w:rsidP="00133693">
      <w:pPr>
        <w:spacing w:after="240"/>
        <w:rPr>
          <w:b/>
          <w:sz w:val="26"/>
          <w:szCs w:val="26"/>
        </w:rPr>
      </w:pPr>
      <w:r w:rsidRPr="001A343B">
        <w:rPr>
          <w:b/>
          <w:sz w:val="26"/>
          <w:szCs w:val="26"/>
        </w:rPr>
        <w:t xml:space="preserve">Datum schválení žádosti: </w:t>
      </w:r>
    </w:p>
    <w:p w14:paraId="664B58EA" w14:textId="55DB1F66" w:rsidR="000D1EA5" w:rsidRDefault="00AA60F0" w:rsidP="009D1190">
      <w:pPr>
        <w:spacing w:after="240"/>
        <w:rPr>
          <w:sz w:val="22"/>
          <w:szCs w:val="22"/>
        </w:rPr>
      </w:pPr>
      <w:r w:rsidRPr="001A343B">
        <w:rPr>
          <w:b/>
          <w:sz w:val="26"/>
          <w:szCs w:val="26"/>
        </w:rPr>
        <w:t>Odkaz na elektronickou podobu žádosti: URL adresa:</w:t>
      </w:r>
      <w:r>
        <w:rPr>
          <w:b/>
          <w:sz w:val="26"/>
          <w:szCs w:val="26"/>
        </w:rPr>
        <w:t xml:space="preserve"> </w:t>
      </w:r>
      <w:hyperlink r:id="rId12" w:history="1">
        <w:r w:rsidRPr="002A670B">
          <w:rPr>
            <w:rStyle w:val="Hypertextovodkaz"/>
            <w:sz w:val="22"/>
            <w:szCs w:val="22"/>
            <w:u w:val="none"/>
          </w:rPr>
          <w:t>https://nas.fmk.utb.cz</w:t>
        </w:r>
      </w:hyperlink>
      <w:r w:rsidRPr="002A670B">
        <w:rPr>
          <w:rStyle w:val="Hypertextovodkaz"/>
          <w:sz w:val="22"/>
          <w:szCs w:val="22"/>
          <w:u w:val="none"/>
        </w:rPr>
        <w:t xml:space="preserve">, </w:t>
      </w:r>
      <w:r w:rsidRPr="002A670B">
        <w:rPr>
          <w:sz w:val="22"/>
          <w:szCs w:val="22"/>
        </w:rPr>
        <w:t xml:space="preserve">uživatelské jméno: </w:t>
      </w:r>
      <w:proofErr w:type="spellStart"/>
      <w:r w:rsidR="00F0147E" w:rsidRPr="007A0F08">
        <w:rPr>
          <w:sz w:val="22"/>
          <w:szCs w:val="22"/>
        </w:rPr>
        <w:t>msmt</w:t>
      </w:r>
      <w:proofErr w:type="spellEnd"/>
      <w:r w:rsidR="00F0147E" w:rsidRPr="007A0F08">
        <w:rPr>
          <w:sz w:val="22"/>
          <w:szCs w:val="22"/>
        </w:rPr>
        <w:t xml:space="preserve">, heslo: 3nE6d1w, složka </w:t>
      </w:r>
      <w:proofErr w:type="spellStart"/>
      <w:r w:rsidR="00F0147E" w:rsidRPr="007A0F08">
        <w:rPr>
          <w:sz w:val="22"/>
          <w:szCs w:val="22"/>
        </w:rPr>
        <w:t>Bc_</w:t>
      </w:r>
      <w:r w:rsidR="00F0147E">
        <w:rPr>
          <w:sz w:val="22"/>
          <w:szCs w:val="22"/>
        </w:rPr>
        <w:t>Footwear</w:t>
      </w:r>
      <w:r w:rsidR="00F0147E" w:rsidRPr="007A0F08">
        <w:rPr>
          <w:sz w:val="22"/>
          <w:szCs w:val="22"/>
        </w:rPr>
        <w:t>_akreditace</w:t>
      </w:r>
      <w:proofErr w:type="spellEnd"/>
      <w:r w:rsidR="00F0147E" w:rsidRPr="007A0F08">
        <w:rPr>
          <w:sz w:val="22"/>
          <w:szCs w:val="22"/>
        </w:rPr>
        <w:t xml:space="preserve"> 202</w:t>
      </w:r>
      <w:r w:rsidR="00F0147E">
        <w:rPr>
          <w:sz w:val="22"/>
          <w:szCs w:val="22"/>
        </w:rPr>
        <w:t>4</w:t>
      </w:r>
    </w:p>
    <w:p w14:paraId="06A8511B" w14:textId="5E211B3A" w:rsidR="00AA60F0" w:rsidRPr="002A670B" w:rsidRDefault="00050ECD" w:rsidP="009D1190">
      <w:pPr>
        <w:spacing w:after="240"/>
        <w:rPr>
          <w:sz w:val="24"/>
          <w:szCs w:val="24"/>
        </w:rPr>
      </w:pPr>
      <w:r w:rsidRPr="004D5E5F">
        <w:rPr>
          <w:b/>
          <w:bCs/>
          <w:sz w:val="26"/>
          <w:szCs w:val="26"/>
        </w:rPr>
        <w:t>Odkaz</w:t>
      </w:r>
      <w:r>
        <w:rPr>
          <w:b/>
          <w:bCs/>
          <w:sz w:val="26"/>
          <w:szCs w:val="26"/>
        </w:rPr>
        <w:t xml:space="preserve"> na studijní opory pro kombinovanou</w:t>
      </w:r>
      <w:r w:rsidR="00E27D97">
        <w:rPr>
          <w:b/>
          <w:bCs/>
          <w:sz w:val="26"/>
          <w:szCs w:val="26"/>
        </w:rPr>
        <w:t xml:space="preserve">/distanční formu studia: </w:t>
      </w:r>
      <w:r w:rsidR="0037336A" w:rsidRPr="0037336A">
        <w:rPr>
          <w:sz w:val="26"/>
          <w:szCs w:val="26"/>
        </w:rPr>
        <w:t>NE</w:t>
      </w:r>
    </w:p>
    <w:p w14:paraId="462B8E1F" w14:textId="77777777" w:rsidR="00160090" w:rsidRDefault="00AA60F0" w:rsidP="009D1190">
      <w:pPr>
        <w:spacing w:after="240"/>
        <w:rPr>
          <w:sz w:val="22"/>
          <w:szCs w:val="22"/>
        </w:rPr>
      </w:pPr>
      <w:r w:rsidRPr="002A670B">
        <w:rPr>
          <w:b/>
          <w:sz w:val="26"/>
          <w:szCs w:val="26"/>
        </w:rPr>
        <w:t xml:space="preserve">Odkaz na příklady smluv o zajištění odborné praxe: </w:t>
      </w:r>
      <w:hyperlink r:id="rId13" w:history="1">
        <w:r w:rsidR="00160090" w:rsidRPr="002A670B">
          <w:rPr>
            <w:rStyle w:val="Hypertextovodkaz"/>
            <w:sz w:val="22"/>
            <w:szCs w:val="22"/>
            <w:u w:val="none"/>
          </w:rPr>
          <w:t>https://nas.fmk.utb.cz</w:t>
        </w:r>
      </w:hyperlink>
      <w:r w:rsidR="00160090" w:rsidRPr="002A670B">
        <w:rPr>
          <w:rStyle w:val="Hypertextovodkaz"/>
          <w:sz w:val="22"/>
          <w:szCs w:val="22"/>
          <w:u w:val="none"/>
        </w:rPr>
        <w:t xml:space="preserve">, </w:t>
      </w:r>
      <w:r w:rsidR="00160090" w:rsidRPr="002A670B">
        <w:rPr>
          <w:sz w:val="22"/>
          <w:szCs w:val="22"/>
        </w:rPr>
        <w:t xml:space="preserve">uživatelské jméno: </w:t>
      </w:r>
      <w:proofErr w:type="spellStart"/>
      <w:r w:rsidR="00160090" w:rsidRPr="007A0F08">
        <w:rPr>
          <w:sz w:val="22"/>
          <w:szCs w:val="22"/>
        </w:rPr>
        <w:t>msmt</w:t>
      </w:r>
      <w:proofErr w:type="spellEnd"/>
      <w:r w:rsidR="00160090" w:rsidRPr="007A0F08">
        <w:rPr>
          <w:sz w:val="22"/>
          <w:szCs w:val="22"/>
        </w:rPr>
        <w:t xml:space="preserve">, heslo: 3nE6d1w, složka </w:t>
      </w:r>
      <w:proofErr w:type="spellStart"/>
      <w:r w:rsidR="00160090" w:rsidRPr="007A0F08">
        <w:rPr>
          <w:sz w:val="22"/>
          <w:szCs w:val="22"/>
        </w:rPr>
        <w:t>Bc_</w:t>
      </w:r>
      <w:r w:rsidR="00160090">
        <w:rPr>
          <w:sz w:val="22"/>
          <w:szCs w:val="22"/>
        </w:rPr>
        <w:t>Footwear</w:t>
      </w:r>
      <w:r w:rsidR="00160090" w:rsidRPr="007A0F08">
        <w:rPr>
          <w:sz w:val="22"/>
          <w:szCs w:val="22"/>
        </w:rPr>
        <w:t>_akreditace</w:t>
      </w:r>
      <w:proofErr w:type="spellEnd"/>
      <w:r w:rsidR="00160090" w:rsidRPr="007A0F08">
        <w:rPr>
          <w:sz w:val="22"/>
          <w:szCs w:val="22"/>
        </w:rPr>
        <w:t xml:space="preserve"> 202</w:t>
      </w:r>
      <w:r w:rsidR="00160090">
        <w:rPr>
          <w:sz w:val="22"/>
          <w:szCs w:val="22"/>
        </w:rPr>
        <w:t>4</w:t>
      </w:r>
    </w:p>
    <w:p w14:paraId="5750F726" w14:textId="77777777" w:rsidR="00AA60F0" w:rsidRPr="002A670B" w:rsidRDefault="00AA60F0" w:rsidP="00AA60F0">
      <w:pPr>
        <w:rPr>
          <w:sz w:val="24"/>
          <w:szCs w:val="24"/>
        </w:rPr>
      </w:pPr>
      <w:r w:rsidRPr="002A670B">
        <w:rPr>
          <w:b/>
          <w:sz w:val="26"/>
          <w:szCs w:val="26"/>
        </w:rPr>
        <w:t>Odkazy na relevantní vnitřní předpisy:</w:t>
      </w:r>
    </w:p>
    <w:p w14:paraId="5826624B" w14:textId="77777777" w:rsidR="00AA60F0" w:rsidRPr="002A670B" w:rsidRDefault="00AA60F0" w:rsidP="00AA60F0">
      <w:pPr>
        <w:pStyle w:val="Odstavecseseznamem"/>
        <w:widowControl w:val="0"/>
        <w:numPr>
          <w:ilvl w:val="0"/>
          <w:numId w:val="1"/>
        </w:numPr>
        <w:shd w:val="clear" w:color="auto" w:fill="FFFFFF"/>
        <w:tabs>
          <w:tab w:val="left" w:pos="360"/>
        </w:tabs>
        <w:autoSpaceDE w:val="0"/>
        <w:autoSpaceDN w:val="0"/>
        <w:adjustRightInd w:val="0"/>
        <w:ind w:right="5"/>
        <w:contextualSpacing w:val="0"/>
        <w:jc w:val="both"/>
        <w:rPr>
          <w:sz w:val="22"/>
          <w:szCs w:val="22"/>
        </w:rPr>
      </w:pPr>
      <w:r w:rsidRPr="002A670B">
        <w:rPr>
          <w:spacing w:val="-1"/>
          <w:sz w:val="22"/>
          <w:szCs w:val="22"/>
        </w:rPr>
        <w:t xml:space="preserve">výroční zprávy o činnosti vysoké školy a relevantních součástí vysoké školy za posledních pět let </w:t>
      </w:r>
    </w:p>
    <w:p w14:paraId="5395C0E5" w14:textId="77777777" w:rsidR="00AA60F0" w:rsidRPr="002A670B" w:rsidRDefault="00AA60F0" w:rsidP="00AA60F0">
      <w:pPr>
        <w:pStyle w:val="Odstavecseseznamem"/>
        <w:widowControl w:val="0"/>
        <w:numPr>
          <w:ilvl w:val="0"/>
          <w:numId w:val="2"/>
        </w:numPr>
        <w:shd w:val="clear" w:color="auto" w:fill="FFFFFF"/>
        <w:tabs>
          <w:tab w:val="left" w:pos="360"/>
        </w:tabs>
        <w:autoSpaceDE w:val="0"/>
        <w:autoSpaceDN w:val="0"/>
        <w:adjustRightInd w:val="0"/>
        <w:ind w:right="5"/>
        <w:jc w:val="both"/>
        <w:rPr>
          <w:sz w:val="22"/>
          <w:szCs w:val="22"/>
        </w:rPr>
      </w:pPr>
      <w:r w:rsidRPr="002A670B">
        <w:rPr>
          <w:spacing w:val="-1"/>
          <w:sz w:val="22"/>
          <w:szCs w:val="22"/>
        </w:rPr>
        <w:t xml:space="preserve">Výroční zprávy o činnosti UTB - </w:t>
      </w:r>
    </w:p>
    <w:p w14:paraId="3315EF61" w14:textId="77777777" w:rsidR="00AA60F0" w:rsidRPr="002A670B" w:rsidRDefault="006D3F8D" w:rsidP="00AA60F0">
      <w:pPr>
        <w:pStyle w:val="Odstavecseseznamem"/>
        <w:shd w:val="clear" w:color="auto" w:fill="FFFFFF"/>
        <w:tabs>
          <w:tab w:val="left" w:pos="360"/>
        </w:tabs>
        <w:ind w:left="1080" w:right="5"/>
        <w:jc w:val="both"/>
        <w:rPr>
          <w:rStyle w:val="Hypertextovodkaz"/>
          <w:sz w:val="22"/>
          <w:szCs w:val="22"/>
          <w:u w:val="none"/>
        </w:rPr>
      </w:pPr>
      <w:hyperlink r:id="rId14" w:history="1">
        <w:r w:rsidR="00AA60F0" w:rsidRPr="002A670B">
          <w:rPr>
            <w:rStyle w:val="Hypertextovodkaz"/>
            <w:sz w:val="22"/>
            <w:szCs w:val="22"/>
            <w:u w:val="none"/>
          </w:rPr>
          <w:t>https://www.utb.cz/univerzita/uredni-deska/ruzne/vyrocni-zpravy/</w:t>
        </w:r>
      </w:hyperlink>
    </w:p>
    <w:p w14:paraId="6B8D1C13" w14:textId="77777777" w:rsidR="00AA60F0" w:rsidRPr="002A670B" w:rsidRDefault="00AA60F0" w:rsidP="00AA60F0">
      <w:pPr>
        <w:pStyle w:val="Odstavecseseznamem"/>
        <w:numPr>
          <w:ilvl w:val="0"/>
          <w:numId w:val="2"/>
        </w:numPr>
        <w:shd w:val="clear" w:color="auto" w:fill="FFFFFF"/>
        <w:tabs>
          <w:tab w:val="left" w:pos="360"/>
        </w:tabs>
        <w:ind w:right="5"/>
        <w:jc w:val="both"/>
        <w:rPr>
          <w:rStyle w:val="Hypertextovodkaz"/>
          <w:color w:val="auto"/>
          <w:sz w:val="22"/>
          <w:szCs w:val="22"/>
          <w:u w:val="none"/>
        </w:rPr>
      </w:pPr>
      <w:r w:rsidRPr="002A670B">
        <w:rPr>
          <w:rStyle w:val="Hypertextovodkaz"/>
          <w:color w:val="auto"/>
          <w:sz w:val="22"/>
          <w:szCs w:val="22"/>
          <w:u w:val="none"/>
        </w:rPr>
        <w:t>Výroční zprávy o činnosti FMK -</w:t>
      </w:r>
    </w:p>
    <w:p w14:paraId="1F7AFBD1" w14:textId="77777777" w:rsidR="00AA60F0" w:rsidRPr="002A670B" w:rsidRDefault="006D3F8D" w:rsidP="00AA60F0">
      <w:pPr>
        <w:pStyle w:val="Zkladntext"/>
        <w:ind w:left="1080"/>
        <w:rPr>
          <w:rStyle w:val="Hypertextovodkaz"/>
          <w:b w:val="0"/>
          <w:sz w:val="22"/>
          <w:szCs w:val="22"/>
          <w:u w:val="none"/>
        </w:rPr>
      </w:pPr>
      <w:hyperlink r:id="rId15" w:history="1">
        <w:r w:rsidR="00AA60F0" w:rsidRPr="002A670B">
          <w:rPr>
            <w:rStyle w:val="Hypertextovodkaz"/>
            <w:b w:val="0"/>
            <w:sz w:val="22"/>
            <w:szCs w:val="22"/>
            <w:u w:val="none"/>
          </w:rPr>
          <w:t>https://fmk.utb.cz/o-fakulte/uredni-deska/vyrocni-zpravy/</w:t>
        </w:r>
      </w:hyperlink>
    </w:p>
    <w:p w14:paraId="4C1B3E97" w14:textId="77777777" w:rsidR="00AA60F0" w:rsidRPr="002A670B" w:rsidRDefault="00AA60F0" w:rsidP="00AA60F0">
      <w:pPr>
        <w:pStyle w:val="Zkladntext"/>
        <w:numPr>
          <w:ilvl w:val="0"/>
          <w:numId w:val="1"/>
        </w:numPr>
        <w:tabs>
          <w:tab w:val="left" w:pos="-720"/>
          <w:tab w:val="left" w:pos="0"/>
        </w:tabs>
        <w:suppressAutoHyphens/>
        <w:autoSpaceDE w:val="0"/>
        <w:autoSpaceDN w:val="0"/>
        <w:jc w:val="both"/>
        <w:rPr>
          <w:rStyle w:val="Hypertextovodkaz"/>
          <w:b w:val="0"/>
          <w:color w:val="auto"/>
          <w:sz w:val="22"/>
          <w:szCs w:val="22"/>
          <w:u w:val="none"/>
        </w:rPr>
      </w:pPr>
      <w:r w:rsidRPr="002A670B">
        <w:rPr>
          <w:rStyle w:val="Hypertextovodkaz"/>
          <w:b w:val="0"/>
          <w:color w:val="auto"/>
          <w:sz w:val="22"/>
          <w:szCs w:val="22"/>
          <w:u w:val="none"/>
        </w:rPr>
        <w:t>strategický záměr a každoroční plány realizace strategického záměru vysoké školy a relevantních součástí vysoké školy</w:t>
      </w:r>
    </w:p>
    <w:p w14:paraId="4C3D1380" w14:textId="77777777" w:rsidR="00AA60F0" w:rsidRPr="002A670B" w:rsidRDefault="00AA60F0" w:rsidP="00AA60F0">
      <w:pPr>
        <w:pStyle w:val="Zkladntext"/>
        <w:numPr>
          <w:ilvl w:val="0"/>
          <w:numId w:val="2"/>
        </w:numPr>
        <w:tabs>
          <w:tab w:val="left" w:pos="-720"/>
          <w:tab w:val="left" w:pos="0"/>
        </w:tabs>
        <w:suppressAutoHyphens/>
        <w:autoSpaceDE w:val="0"/>
        <w:autoSpaceDN w:val="0"/>
        <w:rPr>
          <w:rStyle w:val="Hypertextovodkaz"/>
          <w:b w:val="0"/>
          <w:sz w:val="22"/>
          <w:szCs w:val="22"/>
          <w:u w:val="none"/>
        </w:rPr>
      </w:pPr>
      <w:r w:rsidRPr="002A670B">
        <w:rPr>
          <w:rStyle w:val="Hypertextovodkaz"/>
          <w:b w:val="0"/>
          <w:color w:val="auto"/>
          <w:sz w:val="22"/>
          <w:szCs w:val="22"/>
          <w:u w:val="none"/>
        </w:rPr>
        <w:t xml:space="preserve">Strategický záměr UTB a Plány realizace Strategického záměru UTB - </w:t>
      </w:r>
      <w:hyperlink r:id="rId16" w:history="1">
        <w:r w:rsidRPr="002A670B">
          <w:rPr>
            <w:rStyle w:val="Hypertextovodkaz"/>
            <w:b w:val="0"/>
            <w:sz w:val="22"/>
            <w:szCs w:val="22"/>
            <w:u w:val="none"/>
          </w:rPr>
          <w:t>https://www.utb.cz/univerzita/uredni-deska/ruzne/strategicky-zamer/</w:t>
        </w:r>
      </w:hyperlink>
    </w:p>
    <w:p w14:paraId="5E21FDE0" w14:textId="77777777" w:rsidR="00AA60F0" w:rsidRPr="002A670B" w:rsidRDefault="00AA60F0" w:rsidP="00AA60F0">
      <w:pPr>
        <w:pStyle w:val="Zkladntext"/>
        <w:numPr>
          <w:ilvl w:val="0"/>
          <w:numId w:val="2"/>
        </w:numPr>
        <w:tabs>
          <w:tab w:val="left" w:pos="-720"/>
          <w:tab w:val="left" w:pos="0"/>
        </w:tabs>
        <w:suppressAutoHyphens/>
        <w:autoSpaceDE w:val="0"/>
        <w:autoSpaceDN w:val="0"/>
        <w:rPr>
          <w:rStyle w:val="Hypertextovodkaz"/>
          <w:b w:val="0"/>
          <w:color w:val="auto"/>
          <w:sz w:val="22"/>
          <w:szCs w:val="22"/>
          <w:u w:val="none"/>
        </w:rPr>
      </w:pPr>
      <w:r w:rsidRPr="002A670B">
        <w:rPr>
          <w:rStyle w:val="Hypertextovodkaz"/>
          <w:b w:val="0"/>
          <w:color w:val="auto"/>
          <w:sz w:val="22"/>
          <w:szCs w:val="22"/>
          <w:u w:val="none"/>
        </w:rPr>
        <w:t>Strategický záměr FMK a Plány realizace Strategického záměru FMK -</w:t>
      </w:r>
    </w:p>
    <w:p w14:paraId="59155530" w14:textId="77777777" w:rsidR="00AA60F0" w:rsidRPr="002A670B" w:rsidRDefault="006D3F8D" w:rsidP="00AA60F0">
      <w:pPr>
        <w:pStyle w:val="Zkladntext"/>
        <w:ind w:left="1080"/>
        <w:rPr>
          <w:rStyle w:val="Hypertextovodkaz"/>
          <w:b w:val="0"/>
          <w:sz w:val="22"/>
          <w:szCs w:val="22"/>
          <w:u w:val="none"/>
        </w:rPr>
      </w:pPr>
      <w:hyperlink r:id="rId17" w:history="1">
        <w:r w:rsidR="00AA60F0" w:rsidRPr="002A670B">
          <w:rPr>
            <w:rStyle w:val="Hypertextovodkaz"/>
            <w:b w:val="0"/>
            <w:sz w:val="22"/>
            <w:szCs w:val="22"/>
            <w:u w:val="none"/>
          </w:rPr>
          <w:t>https://fmk.utb.cz/o-fakulte/uredni-deska/strategicky-zamer/</w:t>
        </w:r>
      </w:hyperlink>
    </w:p>
    <w:p w14:paraId="2271F1F9" w14:textId="77777777" w:rsidR="00AA60F0" w:rsidRPr="002A670B" w:rsidRDefault="00AA60F0" w:rsidP="00AA60F0">
      <w:pPr>
        <w:pStyle w:val="Zkladntext"/>
        <w:numPr>
          <w:ilvl w:val="0"/>
          <w:numId w:val="1"/>
        </w:numPr>
        <w:rPr>
          <w:rStyle w:val="Hypertextovodkaz"/>
          <w:b w:val="0"/>
          <w:color w:val="auto"/>
          <w:sz w:val="22"/>
          <w:szCs w:val="22"/>
          <w:u w:val="none"/>
        </w:rPr>
      </w:pPr>
      <w:r w:rsidRPr="002A670B">
        <w:rPr>
          <w:rStyle w:val="Hypertextovodkaz"/>
          <w:b w:val="0"/>
          <w:color w:val="auto"/>
          <w:sz w:val="22"/>
          <w:szCs w:val="22"/>
          <w:u w:val="none"/>
        </w:rPr>
        <w:t>úřední desky vysoké školy a relevantních součástí vysoké školy</w:t>
      </w:r>
    </w:p>
    <w:p w14:paraId="085CA7A4" w14:textId="77777777" w:rsidR="00AA60F0" w:rsidRPr="002A670B" w:rsidRDefault="00AA60F0" w:rsidP="00AA60F0">
      <w:pPr>
        <w:pStyle w:val="Zkladntext"/>
        <w:numPr>
          <w:ilvl w:val="0"/>
          <w:numId w:val="2"/>
        </w:numPr>
        <w:rPr>
          <w:rStyle w:val="Hypertextovodkaz"/>
          <w:b w:val="0"/>
          <w:color w:val="auto"/>
          <w:sz w:val="22"/>
          <w:szCs w:val="22"/>
          <w:u w:val="none"/>
        </w:rPr>
      </w:pPr>
      <w:r w:rsidRPr="002A670B">
        <w:rPr>
          <w:rStyle w:val="Hypertextovodkaz"/>
          <w:b w:val="0"/>
          <w:color w:val="auto"/>
          <w:sz w:val="22"/>
          <w:szCs w:val="22"/>
          <w:u w:val="none"/>
        </w:rPr>
        <w:t>Úřední deska UTB -</w:t>
      </w:r>
    </w:p>
    <w:p w14:paraId="6597EB4F" w14:textId="77777777" w:rsidR="00AA60F0" w:rsidRPr="002A670B" w:rsidRDefault="006D3F8D" w:rsidP="00AA60F0">
      <w:pPr>
        <w:pStyle w:val="Zkladntext"/>
        <w:ind w:left="1080"/>
        <w:rPr>
          <w:b w:val="0"/>
          <w:sz w:val="22"/>
          <w:szCs w:val="22"/>
        </w:rPr>
      </w:pPr>
      <w:hyperlink r:id="rId18" w:history="1">
        <w:r w:rsidR="00AA60F0" w:rsidRPr="002A670B">
          <w:rPr>
            <w:rStyle w:val="Hypertextovodkaz"/>
            <w:b w:val="0"/>
            <w:sz w:val="22"/>
            <w:szCs w:val="22"/>
            <w:u w:val="none"/>
          </w:rPr>
          <w:t>https://www.utb.cz/univerzita/uredni-deska/</w:t>
        </w:r>
      </w:hyperlink>
    </w:p>
    <w:p w14:paraId="102B2066" w14:textId="77777777" w:rsidR="00AA60F0" w:rsidRPr="002A670B" w:rsidRDefault="00AA60F0" w:rsidP="00AA60F0">
      <w:pPr>
        <w:pStyle w:val="Zkladntext"/>
        <w:numPr>
          <w:ilvl w:val="0"/>
          <w:numId w:val="2"/>
        </w:numPr>
        <w:rPr>
          <w:rStyle w:val="Hypertextovodkaz"/>
          <w:b w:val="0"/>
          <w:color w:val="auto"/>
          <w:sz w:val="22"/>
          <w:szCs w:val="22"/>
          <w:u w:val="none"/>
        </w:rPr>
      </w:pPr>
      <w:r w:rsidRPr="002A670B">
        <w:rPr>
          <w:rStyle w:val="Hypertextovodkaz"/>
          <w:b w:val="0"/>
          <w:color w:val="auto"/>
          <w:sz w:val="22"/>
          <w:szCs w:val="22"/>
          <w:u w:val="none"/>
        </w:rPr>
        <w:t>Úřední deska FMK -</w:t>
      </w:r>
    </w:p>
    <w:p w14:paraId="07F5B3A1" w14:textId="53F1B938" w:rsidR="00AA60F0" w:rsidRPr="002A670B" w:rsidRDefault="006D3F8D" w:rsidP="000C4F91">
      <w:pPr>
        <w:pStyle w:val="Zkladntext"/>
        <w:spacing w:after="240"/>
        <w:ind w:left="1077"/>
        <w:rPr>
          <w:rStyle w:val="Hypertextovodkaz"/>
          <w:b w:val="0"/>
          <w:sz w:val="22"/>
          <w:szCs w:val="22"/>
          <w:u w:val="none"/>
        </w:rPr>
      </w:pPr>
      <w:hyperlink r:id="rId19" w:history="1">
        <w:r w:rsidR="00AA60F0" w:rsidRPr="002A670B">
          <w:rPr>
            <w:rStyle w:val="Hypertextovodkaz"/>
            <w:b w:val="0"/>
            <w:bCs/>
            <w:sz w:val="22"/>
            <w:szCs w:val="22"/>
            <w:u w:val="none"/>
          </w:rPr>
          <w:t>https://fmk.utb.cz/o-fakulte/uredni-deska/</w:t>
        </w:r>
      </w:hyperlink>
    </w:p>
    <w:p w14:paraId="77F8D6EA" w14:textId="77777777" w:rsidR="00AA60F0" w:rsidRPr="002A670B" w:rsidRDefault="00AA60F0" w:rsidP="00AA60F0">
      <w:pPr>
        <w:spacing w:after="240"/>
        <w:rPr>
          <w:bCs/>
          <w:sz w:val="22"/>
          <w:szCs w:val="22"/>
        </w:rPr>
      </w:pPr>
      <w:r w:rsidRPr="002A670B">
        <w:rPr>
          <w:b/>
          <w:sz w:val="26"/>
          <w:szCs w:val="26"/>
        </w:rPr>
        <w:t>Odkaz na poslední zprávu o vnitřním hodnocení vysoké školy:</w:t>
      </w:r>
      <w:r w:rsidRPr="002A670B">
        <w:rPr>
          <w:b/>
          <w:sz w:val="26"/>
          <w:szCs w:val="26"/>
        </w:rPr>
        <w:br/>
      </w:r>
      <w:hyperlink r:id="rId20" w:history="1">
        <w:r w:rsidRPr="002A670B">
          <w:rPr>
            <w:rStyle w:val="Hypertextovodkaz"/>
            <w:bCs/>
            <w:sz w:val="22"/>
            <w:szCs w:val="22"/>
            <w:u w:val="none"/>
          </w:rPr>
          <w:t>https://www.utb.cz/univerzita/uredni-deska/ruzne/zprava-o-vnitrnim-hodnoceni-kvality-utb-ve-zline/</w:t>
        </w:r>
      </w:hyperlink>
    </w:p>
    <w:p w14:paraId="2059CE63" w14:textId="77777777" w:rsidR="00AA60F0" w:rsidRPr="002A670B" w:rsidRDefault="00AA60F0" w:rsidP="005A5624">
      <w:pPr>
        <w:spacing w:after="120"/>
        <w:rPr>
          <w:b/>
          <w:sz w:val="26"/>
          <w:szCs w:val="26"/>
        </w:rPr>
      </w:pPr>
      <w:bookmarkStart w:id="0" w:name="_Hlk189551784"/>
      <w:r w:rsidRPr="002A670B">
        <w:rPr>
          <w:b/>
          <w:sz w:val="26"/>
          <w:szCs w:val="26"/>
        </w:rPr>
        <w:t xml:space="preserve">ISCED F: </w:t>
      </w:r>
      <w:r w:rsidRPr="002A670B">
        <w:rPr>
          <w:b/>
          <w:sz w:val="26"/>
          <w:szCs w:val="26"/>
        </w:rPr>
        <w:tab/>
        <w:t xml:space="preserve">0212 Móda, interiérový a průmyslový design </w:t>
      </w:r>
    </w:p>
    <w:bookmarkEnd w:id="0"/>
    <w:p w14:paraId="74968F79" w14:textId="11EBD4AE" w:rsidR="00AA60F0" w:rsidRPr="006021CE" w:rsidRDefault="00AA60F0" w:rsidP="005A5624">
      <w:pPr>
        <w:autoSpaceDE w:val="0"/>
        <w:autoSpaceDN w:val="0"/>
        <w:adjustRightInd w:val="0"/>
        <w:ind w:right="57"/>
        <w:jc w:val="both"/>
        <w:rPr>
          <w:b/>
        </w:rPr>
      </w:pPr>
      <w:r w:rsidRPr="005A5624">
        <w:rPr>
          <w:b/>
        </w:rPr>
        <w:t xml:space="preserve">Stručné zdůvodnění: </w:t>
      </w:r>
    </w:p>
    <w:p w14:paraId="43FD6D67" w14:textId="6134CA4B" w:rsidR="00620B1F" w:rsidRDefault="00DD0BF7" w:rsidP="005A5624">
      <w:pPr>
        <w:ind w:right="142"/>
        <w:jc w:val="both"/>
      </w:pPr>
      <w:r w:rsidRPr="00071472">
        <w:t>Bakalářský s</w:t>
      </w:r>
      <w:r w:rsidR="002264B4" w:rsidRPr="00071472">
        <w:t xml:space="preserve">tudijní program </w:t>
      </w:r>
      <w:proofErr w:type="spellStart"/>
      <w:r w:rsidR="003313BE" w:rsidRPr="00071472">
        <w:t>Footwear</w:t>
      </w:r>
      <w:proofErr w:type="spellEnd"/>
      <w:r w:rsidR="003313BE" w:rsidRPr="00071472">
        <w:t xml:space="preserve"> Design</w:t>
      </w:r>
      <w:r w:rsidR="00A852C6" w:rsidRPr="00071472">
        <w:t xml:space="preserve"> </w:t>
      </w:r>
      <w:r w:rsidR="000F55B8" w:rsidRPr="00071472">
        <w:t>reflektuje</w:t>
      </w:r>
      <w:r w:rsidR="00C44A32" w:rsidRPr="00071472">
        <w:t xml:space="preserve"> společenskou potřebu</w:t>
      </w:r>
      <w:r w:rsidR="000F55B8" w:rsidRPr="00071472">
        <w:t xml:space="preserve"> vychovávat </w:t>
      </w:r>
      <w:r w:rsidR="0048790B" w:rsidRPr="00071472">
        <w:t>odborník</w:t>
      </w:r>
      <w:r w:rsidR="000F55B8" w:rsidRPr="00071472">
        <w:t>y</w:t>
      </w:r>
      <w:r w:rsidR="0048790B" w:rsidRPr="00071472">
        <w:t xml:space="preserve"> v oblasti </w:t>
      </w:r>
      <w:r w:rsidR="00D57140" w:rsidRPr="00071472">
        <w:t xml:space="preserve">výroby </w:t>
      </w:r>
      <w:r w:rsidR="00071472" w:rsidRPr="00071472">
        <w:br/>
      </w:r>
      <w:r w:rsidR="00A73BBD" w:rsidRPr="00071472">
        <w:t>z</w:t>
      </w:r>
      <w:r w:rsidR="00D57140" w:rsidRPr="00071472">
        <w:t xml:space="preserve"> </w:t>
      </w:r>
      <w:r w:rsidR="0048790B" w:rsidRPr="00071472">
        <w:t xml:space="preserve">udržitelných materiálů a technologií, </w:t>
      </w:r>
      <w:r w:rsidR="00193AD7" w:rsidRPr="00071472">
        <w:t xml:space="preserve">se </w:t>
      </w:r>
      <w:r w:rsidR="00E44E54" w:rsidRPr="00071472">
        <w:t>schopnost</w:t>
      </w:r>
      <w:r w:rsidR="00193AD7" w:rsidRPr="00071472">
        <w:t>í</w:t>
      </w:r>
      <w:r w:rsidR="00E44E54" w:rsidRPr="00071472">
        <w:t xml:space="preserve"> nejen vyvíjet nové produkty, ale i optimalizovat stávající výrobní procesy tak, aby minimalizovaly odpad a maximalizovaly recyklaci materiálů</w:t>
      </w:r>
      <w:r w:rsidR="00193AD7" w:rsidRPr="00071472">
        <w:t xml:space="preserve">. </w:t>
      </w:r>
      <w:r w:rsidR="00967E79" w:rsidRPr="00071472">
        <w:t>Ab</w:t>
      </w:r>
      <w:r w:rsidR="00F332E6" w:rsidRPr="00071472">
        <w:t>solventi budou vedeni k tomu, aby hledali</w:t>
      </w:r>
      <w:r w:rsidR="005A4CB0" w:rsidRPr="00071472">
        <w:t xml:space="preserve"> nové</w:t>
      </w:r>
      <w:r w:rsidR="00E44E54" w:rsidRPr="00071472">
        <w:t xml:space="preserve"> cesty pro návrh</w:t>
      </w:r>
      <w:r w:rsidR="005A4CB0" w:rsidRPr="00071472">
        <w:t>y</w:t>
      </w:r>
      <w:r w:rsidR="00E44E54" w:rsidRPr="00071472">
        <w:t xml:space="preserve"> produktů</w:t>
      </w:r>
      <w:r w:rsidR="000D6B76" w:rsidRPr="00071472">
        <w:t xml:space="preserve"> a vyhodnocovali přitom</w:t>
      </w:r>
      <w:r w:rsidR="00E44E54" w:rsidRPr="00071472">
        <w:t xml:space="preserve"> jejich dopad pro budoucnost</w:t>
      </w:r>
      <w:r w:rsidR="00FC2C67" w:rsidRPr="00071472">
        <w:t>, disponují</w:t>
      </w:r>
      <w:r w:rsidR="000D6B76" w:rsidRPr="00071472">
        <w:t>c</w:t>
      </w:r>
      <w:r w:rsidR="00E44E54" w:rsidRPr="00071472">
        <w:t xml:space="preserve"> </w:t>
      </w:r>
      <w:r w:rsidR="0048790B" w:rsidRPr="00071472">
        <w:t>znalost</w:t>
      </w:r>
      <w:r w:rsidR="00FC2C67" w:rsidRPr="00071472">
        <w:t>mi</w:t>
      </w:r>
      <w:r w:rsidR="0048790B" w:rsidRPr="00071472">
        <w:t xml:space="preserve"> o cirkulární ekonomice a jejím uplatnění ve výrobě</w:t>
      </w:r>
      <w:r w:rsidR="009948AB" w:rsidRPr="00071472">
        <w:t xml:space="preserve"> obuvi a galanterie</w:t>
      </w:r>
      <w:r w:rsidR="0048790B" w:rsidRPr="00071472">
        <w:t xml:space="preserve">. </w:t>
      </w:r>
      <w:r w:rsidR="000A28E1" w:rsidRPr="00071472">
        <w:t xml:space="preserve">Společenský přínos programu vnímáme jako </w:t>
      </w:r>
      <w:r w:rsidR="001941E4" w:rsidRPr="00071472">
        <w:t>zcela zásadní</w:t>
      </w:r>
      <w:r w:rsidR="000A28E1" w:rsidRPr="00071472">
        <w:t>.</w:t>
      </w: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2552"/>
      </w:tblGrid>
      <w:tr w:rsidR="00AA60F0" w14:paraId="34FE71E6" w14:textId="77777777" w:rsidTr="005133EF">
        <w:tc>
          <w:tcPr>
            <w:tcW w:w="10098" w:type="dxa"/>
            <w:gridSpan w:val="4"/>
            <w:tcBorders>
              <w:bottom w:val="double" w:sz="4" w:space="0" w:color="auto"/>
            </w:tcBorders>
            <w:shd w:val="clear" w:color="auto" w:fill="BDD6EE"/>
          </w:tcPr>
          <w:p w14:paraId="74DBF2CC" w14:textId="7DCCAE74" w:rsidR="00AA60F0" w:rsidRDefault="00501349" w:rsidP="005133EF">
            <w:pPr>
              <w:jc w:val="both"/>
              <w:rPr>
                <w:b/>
                <w:sz w:val="28"/>
              </w:rPr>
            </w:pPr>
            <w:r>
              <w:rPr>
                <w:b/>
                <w:sz w:val="28"/>
              </w:rPr>
              <w:lastRenderedPageBreak/>
              <w:t xml:space="preserve"> </w:t>
            </w:r>
            <w:r w:rsidR="00AA60F0">
              <w:rPr>
                <w:b/>
                <w:sz w:val="28"/>
              </w:rPr>
              <w:t xml:space="preserve">B-I – </w:t>
            </w:r>
            <w:r w:rsidR="00AA60F0">
              <w:rPr>
                <w:b/>
                <w:sz w:val="26"/>
                <w:szCs w:val="26"/>
              </w:rPr>
              <w:t>Charakteristika studijního programu</w:t>
            </w:r>
          </w:p>
        </w:tc>
      </w:tr>
      <w:tr w:rsidR="00AA60F0" w14:paraId="1BC49CFB" w14:textId="77777777" w:rsidTr="005133EF">
        <w:tc>
          <w:tcPr>
            <w:tcW w:w="3168" w:type="dxa"/>
            <w:tcBorders>
              <w:bottom w:val="single" w:sz="2" w:space="0" w:color="auto"/>
            </w:tcBorders>
            <w:shd w:val="clear" w:color="auto" w:fill="F7CAAC"/>
          </w:tcPr>
          <w:p w14:paraId="20644CB6" w14:textId="77777777" w:rsidR="00AA60F0" w:rsidRDefault="00AA60F0" w:rsidP="00DC4D60">
            <w:pPr>
              <w:rPr>
                <w:b/>
              </w:rPr>
            </w:pPr>
            <w:r>
              <w:rPr>
                <w:b/>
              </w:rPr>
              <w:t>Název studijního programu</w:t>
            </w:r>
          </w:p>
        </w:tc>
        <w:tc>
          <w:tcPr>
            <w:tcW w:w="6930" w:type="dxa"/>
            <w:gridSpan w:val="3"/>
            <w:tcBorders>
              <w:bottom w:val="single" w:sz="2" w:space="0" w:color="auto"/>
            </w:tcBorders>
          </w:tcPr>
          <w:p w14:paraId="42DFB8E2" w14:textId="5F12DB62" w:rsidR="00AA60F0" w:rsidRDefault="003313BE" w:rsidP="005133EF">
            <w:proofErr w:type="spellStart"/>
            <w:r w:rsidRPr="003313BE">
              <w:t>Footwear</w:t>
            </w:r>
            <w:proofErr w:type="spellEnd"/>
            <w:r w:rsidRPr="003313BE">
              <w:t xml:space="preserve"> Design</w:t>
            </w:r>
          </w:p>
        </w:tc>
      </w:tr>
      <w:tr w:rsidR="00AA60F0" w14:paraId="1EF9D697" w14:textId="77777777" w:rsidTr="005133EF">
        <w:tc>
          <w:tcPr>
            <w:tcW w:w="3168" w:type="dxa"/>
            <w:tcBorders>
              <w:bottom w:val="single" w:sz="2" w:space="0" w:color="auto"/>
            </w:tcBorders>
            <w:shd w:val="clear" w:color="auto" w:fill="F7CAAC"/>
          </w:tcPr>
          <w:p w14:paraId="60C70BB8" w14:textId="77777777" w:rsidR="00AA60F0" w:rsidRDefault="00AA60F0" w:rsidP="00DC4D60">
            <w:pPr>
              <w:rPr>
                <w:b/>
              </w:rPr>
            </w:pPr>
            <w:r>
              <w:rPr>
                <w:b/>
              </w:rPr>
              <w:t>Typ studijního programu</w:t>
            </w:r>
          </w:p>
        </w:tc>
        <w:tc>
          <w:tcPr>
            <w:tcW w:w="6930" w:type="dxa"/>
            <w:gridSpan w:val="3"/>
            <w:tcBorders>
              <w:bottom w:val="single" w:sz="2" w:space="0" w:color="auto"/>
            </w:tcBorders>
          </w:tcPr>
          <w:p w14:paraId="4F197712" w14:textId="77777777" w:rsidR="00AA60F0" w:rsidRDefault="00AA60F0" w:rsidP="005133EF">
            <w:r>
              <w:t xml:space="preserve">bakalářský </w:t>
            </w:r>
          </w:p>
        </w:tc>
      </w:tr>
      <w:tr w:rsidR="00AA60F0" w14:paraId="134881A9" w14:textId="77777777" w:rsidTr="005133EF">
        <w:tc>
          <w:tcPr>
            <w:tcW w:w="3168" w:type="dxa"/>
            <w:tcBorders>
              <w:bottom w:val="single" w:sz="2" w:space="0" w:color="auto"/>
            </w:tcBorders>
            <w:shd w:val="clear" w:color="auto" w:fill="F7CAAC"/>
          </w:tcPr>
          <w:p w14:paraId="71AA2BA7" w14:textId="77777777" w:rsidR="00AA60F0" w:rsidRDefault="00AA60F0" w:rsidP="00DC4D60">
            <w:pPr>
              <w:rPr>
                <w:b/>
              </w:rPr>
            </w:pPr>
            <w:r>
              <w:rPr>
                <w:b/>
              </w:rPr>
              <w:t>Profil studijního programu</w:t>
            </w:r>
          </w:p>
        </w:tc>
        <w:tc>
          <w:tcPr>
            <w:tcW w:w="6930" w:type="dxa"/>
            <w:gridSpan w:val="3"/>
            <w:tcBorders>
              <w:bottom w:val="single" w:sz="2" w:space="0" w:color="auto"/>
            </w:tcBorders>
          </w:tcPr>
          <w:p w14:paraId="2859ACD7" w14:textId="4379469C" w:rsidR="00AA60F0" w:rsidRDefault="001232A4" w:rsidP="005133EF">
            <w:r>
              <w:t>profesně</w:t>
            </w:r>
            <w:r w:rsidR="00AA60F0">
              <w:t xml:space="preserve"> zaměřený </w:t>
            </w:r>
          </w:p>
        </w:tc>
      </w:tr>
      <w:tr w:rsidR="00AA60F0" w14:paraId="1F0FB013" w14:textId="77777777" w:rsidTr="005133EF">
        <w:tc>
          <w:tcPr>
            <w:tcW w:w="3168" w:type="dxa"/>
            <w:tcBorders>
              <w:bottom w:val="single" w:sz="2" w:space="0" w:color="auto"/>
            </w:tcBorders>
            <w:shd w:val="clear" w:color="auto" w:fill="F7CAAC"/>
          </w:tcPr>
          <w:p w14:paraId="5FA2E3CB" w14:textId="77777777" w:rsidR="00AA60F0" w:rsidRDefault="00AA60F0" w:rsidP="00DC4D60">
            <w:pPr>
              <w:rPr>
                <w:b/>
              </w:rPr>
            </w:pPr>
            <w:r>
              <w:rPr>
                <w:b/>
              </w:rPr>
              <w:t>Forma studia</w:t>
            </w:r>
          </w:p>
        </w:tc>
        <w:tc>
          <w:tcPr>
            <w:tcW w:w="6930" w:type="dxa"/>
            <w:gridSpan w:val="3"/>
            <w:tcBorders>
              <w:bottom w:val="single" w:sz="2" w:space="0" w:color="auto"/>
            </w:tcBorders>
          </w:tcPr>
          <w:p w14:paraId="0709D3D1" w14:textId="77777777" w:rsidR="00AA60F0" w:rsidRDefault="00AA60F0" w:rsidP="005133EF">
            <w:r>
              <w:t xml:space="preserve">prezenční </w:t>
            </w:r>
          </w:p>
        </w:tc>
      </w:tr>
      <w:tr w:rsidR="00AA60F0" w14:paraId="3EAC6B8C" w14:textId="77777777" w:rsidTr="005133EF">
        <w:tc>
          <w:tcPr>
            <w:tcW w:w="3168" w:type="dxa"/>
            <w:tcBorders>
              <w:bottom w:val="single" w:sz="2" w:space="0" w:color="auto"/>
            </w:tcBorders>
            <w:shd w:val="clear" w:color="auto" w:fill="F7CAAC"/>
          </w:tcPr>
          <w:p w14:paraId="37E296C1" w14:textId="77777777" w:rsidR="00AA60F0" w:rsidRDefault="00AA60F0" w:rsidP="00DC4D60">
            <w:pPr>
              <w:rPr>
                <w:b/>
              </w:rPr>
            </w:pPr>
            <w:r>
              <w:rPr>
                <w:b/>
              </w:rPr>
              <w:t>Standardní doba studia</w:t>
            </w:r>
          </w:p>
        </w:tc>
        <w:tc>
          <w:tcPr>
            <w:tcW w:w="6930" w:type="dxa"/>
            <w:gridSpan w:val="3"/>
            <w:tcBorders>
              <w:bottom w:val="single" w:sz="2" w:space="0" w:color="auto"/>
            </w:tcBorders>
          </w:tcPr>
          <w:p w14:paraId="0ABE3964" w14:textId="77777777" w:rsidR="00AA60F0" w:rsidRDefault="00AA60F0" w:rsidP="005133EF">
            <w:r>
              <w:t>3 roky</w:t>
            </w:r>
          </w:p>
        </w:tc>
      </w:tr>
      <w:tr w:rsidR="00AA60F0" w14:paraId="24EA55F3" w14:textId="77777777" w:rsidTr="005133EF">
        <w:tc>
          <w:tcPr>
            <w:tcW w:w="3168" w:type="dxa"/>
            <w:tcBorders>
              <w:bottom w:val="single" w:sz="2" w:space="0" w:color="auto"/>
            </w:tcBorders>
            <w:shd w:val="clear" w:color="auto" w:fill="F7CAAC"/>
          </w:tcPr>
          <w:p w14:paraId="77A6B8DE" w14:textId="77777777" w:rsidR="00AA60F0" w:rsidRDefault="00AA60F0" w:rsidP="00DC4D60">
            <w:pPr>
              <w:rPr>
                <w:b/>
              </w:rPr>
            </w:pPr>
            <w:r>
              <w:rPr>
                <w:b/>
              </w:rPr>
              <w:t>Jazyk studia</w:t>
            </w:r>
          </w:p>
        </w:tc>
        <w:tc>
          <w:tcPr>
            <w:tcW w:w="6930" w:type="dxa"/>
            <w:gridSpan w:val="3"/>
            <w:tcBorders>
              <w:bottom w:val="single" w:sz="2" w:space="0" w:color="auto"/>
            </w:tcBorders>
          </w:tcPr>
          <w:p w14:paraId="520F02C6" w14:textId="77777777" w:rsidR="00AA60F0" w:rsidRDefault="00AA60F0" w:rsidP="005133EF">
            <w:r>
              <w:t>český</w:t>
            </w:r>
          </w:p>
        </w:tc>
      </w:tr>
      <w:tr w:rsidR="00AA60F0" w14:paraId="2C2E1E78" w14:textId="77777777" w:rsidTr="005133EF">
        <w:tc>
          <w:tcPr>
            <w:tcW w:w="3168" w:type="dxa"/>
            <w:tcBorders>
              <w:bottom w:val="single" w:sz="2" w:space="0" w:color="auto"/>
            </w:tcBorders>
            <w:shd w:val="clear" w:color="auto" w:fill="F7CAAC"/>
          </w:tcPr>
          <w:p w14:paraId="4CF013F5" w14:textId="77777777" w:rsidR="00AA60F0" w:rsidRDefault="00AA60F0" w:rsidP="00DC4D60">
            <w:pPr>
              <w:rPr>
                <w:b/>
              </w:rPr>
            </w:pPr>
            <w:r>
              <w:rPr>
                <w:b/>
              </w:rPr>
              <w:t>Udělovaný akademický titul</w:t>
            </w:r>
          </w:p>
        </w:tc>
        <w:tc>
          <w:tcPr>
            <w:tcW w:w="6930" w:type="dxa"/>
            <w:gridSpan w:val="3"/>
            <w:tcBorders>
              <w:bottom w:val="single" w:sz="2" w:space="0" w:color="auto"/>
            </w:tcBorders>
          </w:tcPr>
          <w:p w14:paraId="313A7F30" w14:textId="77777777" w:rsidR="00AA60F0" w:rsidRDefault="00AA60F0" w:rsidP="005133EF">
            <w:r>
              <w:t>bakalář umění (BcA.)</w:t>
            </w:r>
          </w:p>
        </w:tc>
      </w:tr>
      <w:tr w:rsidR="00AA60F0" w14:paraId="7F39B2A4" w14:textId="77777777" w:rsidTr="005133EF">
        <w:tc>
          <w:tcPr>
            <w:tcW w:w="3168" w:type="dxa"/>
            <w:tcBorders>
              <w:bottom w:val="single" w:sz="2" w:space="0" w:color="auto"/>
            </w:tcBorders>
            <w:shd w:val="clear" w:color="auto" w:fill="F7CAAC"/>
          </w:tcPr>
          <w:p w14:paraId="0053A6C2" w14:textId="77777777" w:rsidR="00AA60F0" w:rsidRDefault="00AA60F0" w:rsidP="00DC4D60">
            <w:pPr>
              <w:rPr>
                <w:b/>
              </w:rPr>
            </w:pPr>
            <w:r>
              <w:rPr>
                <w:b/>
              </w:rPr>
              <w:t>Rigorózní řízení</w:t>
            </w:r>
          </w:p>
        </w:tc>
        <w:tc>
          <w:tcPr>
            <w:tcW w:w="1543" w:type="dxa"/>
            <w:tcBorders>
              <w:bottom w:val="single" w:sz="2" w:space="0" w:color="auto"/>
            </w:tcBorders>
          </w:tcPr>
          <w:p w14:paraId="243106B1" w14:textId="77777777" w:rsidR="00AA60F0" w:rsidRDefault="00AA60F0" w:rsidP="005133EF">
            <w:r>
              <w:t>ne</w:t>
            </w:r>
          </w:p>
        </w:tc>
        <w:tc>
          <w:tcPr>
            <w:tcW w:w="2835" w:type="dxa"/>
            <w:tcBorders>
              <w:bottom w:val="single" w:sz="2" w:space="0" w:color="auto"/>
            </w:tcBorders>
            <w:shd w:val="clear" w:color="auto" w:fill="F7CAAC"/>
          </w:tcPr>
          <w:p w14:paraId="07DA8035" w14:textId="77777777" w:rsidR="00AA60F0" w:rsidRPr="005F401C" w:rsidRDefault="00AA60F0" w:rsidP="005133EF">
            <w:pPr>
              <w:rPr>
                <w:b/>
                <w:bCs/>
              </w:rPr>
            </w:pPr>
            <w:r w:rsidRPr="005F401C">
              <w:rPr>
                <w:b/>
                <w:bCs/>
              </w:rPr>
              <w:t>Udělovaný akademický titul</w:t>
            </w:r>
          </w:p>
        </w:tc>
        <w:tc>
          <w:tcPr>
            <w:tcW w:w="2552" w:type="dxa"/>
            <w:tcBorders>
              <w:bottom w:val="single" w:sz="2" w:space="0" w:color="auto"/>
            </w:tcBorders>
          </w:tcPr>
          <w:p w14:paraId="64753330" w14:textId="77777777" w:rsidR="00AA60F0" w:rsidRDefault="00AA60F0" w:rsidP="005133EF"/>
        </w:tc>
      </w:tr>
      <w:tr w:rsidR="00AA60F0" w14:paraId="41E6A653" w14:textId="77777777" w:rsidTr="005133EF">
        <w:tc>
          <w:tcPr>
            <w:tcW w:w="3168" w:type="dxa"/>
            <w:tcBorders>
              <w:bottom w:val="single" w:sz="2" w:space="0" w:color="auto"/>
            </w:tcBorders>
            <w:shd w:val="clear" w:color="auto" w:fill="F7CAAC"/>
          </w:tcPr>
          <w:p w14:paraId="63874798" w14:textId="77777777" w:rsidR="00AA60F0" w:rsidRDefault="00AA60F0" w:rsidP="00DC4D60">
            <w:pPr>
              <w:rPr>
                <w:b/>
              </w:rPr>
            </w:pPr>
            <w:r>
              <w:rPr>
                <w:b/>
              </w:rPr>
              <w:t>Garant studijního programu</w:t>
            </w:r>
          </w:p>
        </w:tc>
        <w:tc>
          <w:tcPr>
            <w:tcW w:w="6930" w:type="dxa"/>
            <w:gridSpan w:val="3"/>
            <w:tcBorders>
              <w:bottom w:val="single" w:sz="2" w:space="0" w:color="auto"/>
            </w:tcBorders>
          </w:tcPr>
          <w:p w14:paraId="57D28289" w14:textId="627AE758" w:rsidR="00AA60F0" w:rsidRDefault="00AA60F0" w:rsidP="005133EF">
            <w:r>
              <w:t xml:space="preserve">MgA. </w:t>
            </w:r>
            <w:r w:rsidR="001232A4">
              <w:t xml:space="preserve">Eva </w:t>
            </w:r>
            <w:proofErr w:type="spellStart"/>
            <w:r w:rsidR="001232A4">
              <w:t>Klabalová</w:t>
            </w:r>
            <w:proofErr w:type="spellEnd"/>
            <w:r>
              <w:t>, Ph.D.</w:t>
            </w:r>
          </w:p>
        </w:tc>
      </w:tr>
      <w:tr w:rsidR="00AA60F0" w14:paraId="3274F2A5" w14:textId="77777777" w:rsidTr="005133EF">
        <w:tc>
          <w:tcPr>
            <w:tcW w:w="3168" w:type="dxa"/>
            <w:tcBorders>
              <w:top w:val="single" w:sz="2" w:space="0" w:color="auto"/>
              <w:left w:val="single" w:sz="2" w:space="0" w:color="auto"/>
              <w:bottom w:val="single" w:sz="2" w:space="0" w:color="auto"/>
              <w:right w:val="single" w:sz="2" w:space="0" w:color="auto"/>
            </w:tcBorders>
            <w:shd w:val="clear" w:color="auto" w:fill="F7CAAC"/>
          </w:tcPr>
          <w:p w14:paraId="48878EDA" w14:textId="77777777" w:rsidR="00AA60F0" w:rsidRDefault="00AA60F0" w:rsidP="00DC4D60">
            <w:pPr>
              <w:rPr>
                <w:b/>
              </w:rPr>
            </w:pPr>
            <w:r>
              <w:rPr>
                <w:b/>
              </w:rPr>
              <w:t>Zaměření na přípravu k výkonu regulovaného povolání</w:t>
            </w:r>
          </w:p>
        </w:tc>
        <w:tc>
          <w:tcPr>
            <w:tcW w:w="6930" w:type="dxa"/>
            <w:gridSpan w:val="3"/>
            <w:tcBorders>
              <w:top w:val="single" w:sz="2" w:space="0" w:color="auto"/>
              <w:left w:val="single" w:sz="2" w:space="0" w:color="auto"/>
              <w:bottom w:val="single" w:sz="2" w:space="0" w:color="auto"/>
              <w:right w:val="single" w:sz="2" w:space="0" w:color="auto"/>
            </w:tcBorders>
          </w:tcPr>
          <w:p w14:paraId="13800CBA" w14:textId="77777777" w:rsidR="00AA60F0" w:rsidRDefault="00AA60F0" w:rsidP="005133EF">
            <w:r>
              <w:t>ne</w:t>
            </w:r>
          </w:p>
        </w:tc>
      </w:tr>
      <w:tr w:rsidR="00AA60F0" w14:paraId="626A5091" w14:textId="77777777" w:rsidTr="005133EF">
        <w:tc>
          <w:tcPr>
            <w:tcW w:w="3168" w:type="dxa"/>
            <w:tcBorders>
              <w:top w:val="single" w:sz="2" w:space="0" w:color="auto"/>
              <w:left w:val="single" w:sz="2" w:space="0" w:color="auto"/>
              <w:bottom w:val="single" w:sz="2" w:space="0" w:color="auto"/>
              <w:right w:val="single" w:sz="2" w:space="0" w:color="auto"/>
            </w:tcBorders>
            <w:shd w:val="clear" w:color="auto" w:fill="F7CAAC"/>
          </w:tcPr>
          <w:p w14:paraId="4B8D6AD3" w14:textId="77777777" w:rsidR="00AA60F0" w:rsidRDefault="00AA60F0" w:rsidP="00DC4D60">
            <w:pPr>
              <w:rPr>
                <w:b/>
              </w:rPr>
            </w:pPr>
            <w:r>
              <w:rPr>
                <w:b/>
              </w:rPr>
              <w:t xml:space="preserve">Zaměření na přípravu odborníků z oblasti bezpečnosti České republiky </w:t>
            </w:r>
          </w:p>
        </w:tc>
        <w:tc>
          <w:tcPr>
            <w:tcW w:w="6930" w:type="dxa"/>
            <w:gridSpan w:val="3"/>
            <w:tcBorders>
              <w:top w:val="single" w:sz="2" w:space="0" w:color="auto"/>
              <w:left w:val="single" w:sz="2" w:space="0" w:color="auto"/>
              <w:bottom w:val="single" w:sz="2" w:space="0" w:color="auto"/>
              <w:right w:val="single" w:sz="2" w:space="0" w:color="auto"/>
            </w:tcBorders>
          </w:tcPr>
          <w:p w14:paraId="0B47F40D" w14:textId="77777777" w:rsidR="00AA60F0" w:rsidRDefault="00AA60F0" w:rsidP="005133EF">
            <w:r>
              <w:t>ne</w:t>
            </w:r>
          </w:p>
        </w:tc>
      </w:tr>
      <w:tr w:rsidR="00AA60F0" w14:paraId="709827D4" w14:textId="77777777" w:rsidTr="00CB0EE9">
        <w:trPr>
          <w:trHeight w:val="155"/>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3A1AD35" w14:textId="77777777" w:rsidR="00AA60F0" w:rsidRDefault="00AA60F0" w:rsidP="00DC4D60">
            <w:pPr>
              <w:rPr>
                <w:b/>
              </w:rPr>
            </w:pPr>
            <w:r>
              <w:rPr>
                <w:b/>
              </w:rPr>
              <w:t>Uznávací orgán</w:t>
            </w:r>
          </w:p>
        </w:tc>
        <w:tc>
          <w:tcPr>
            <w:tcW w:w="6930" w:type="dxa"/>
            <w:gridSpan w:val="3"/>
            <w:tcBorders>
              <w:top w:val="single" w:sz="2" w:space="0" w:color="auto"/>
              <w:left w:val="single" w:sz="2" w:space="0" w:color="auto"/>
              <w:bottom w:val="single" w:sz="2" w:space="0" w:color="auto"/>
              <w:right w:val="single" w:sz="2" w:space="0" w:color="auto"/>
            </w:tcBorders>
          </w:tcPr>
          <w:p w14:paraId="0C7E9EA0" w14:textId="77777777" w:rsidR="00AA60F0" w:rsidRDefault="00AA60F0" w:rsidP="005133EF"/>
        </w:tc>
      </w:tr>
      <w:tr w:rsidR="00AA60F0" w14:paraId="73DE5144" w14:textId="77777777" w:rsidTr="005133EF">
        <w:tc>
          <w:tcPr>
            <w:tcW w:w="10098" w:type="dxa"/>
            <w:gridSpan w:val="4"/>
            <w:tcBorders>
              <w:top w:val="single" w:sz="2" w:space="0" w:color="auto"/>
            </w:tcBorders>
            <w:shd w:val="clear" w:color="auto" w:fill="F7CAAC"/>
          </w:tcPr>
          <w:p w14:paraId="183CE9B4" w14:textId="77777777" w:rsidR="00AA60F0" w:rsidRDefault="00AA60F0" w:rsidP="005133EF">
            <w:pPr>
              <w:jc w:val="both"/>
            </w:pPr>
            <w:r>
              <w:rPr>
                <w:b/>
              </w:rPr>
              <w:t>Oblast(i) vzdělávání a u kombinovaného studijního programu podíl jednotlivých oblastí vzdělávání v %</w:t>
            </w:r>
          </w:p>
        </w:tc>
      </w:tr>
      <w:tr w:rsidR="00AA60F0" w14:paraId="6A426B33" w14:textId="77777777" w:rsidTr="005133EF">
        <w:trPr>
          <w:trHeight w:val="472"/>
        </w:trPr>
        <w:tc>
          <w:tcPr>
            <w:tcW w:w="10098" w:type="dxa"/>
            <w:gridSpan w:val="4"/>
            <w:shd w:val="clear" w:color="auto" w:fill="FFFFFF"/>
          </w:tcPr>
          <w:p w14:paraId="32E0845B" w14:textId="77777777" w:rsidR="00AA60F0" w:rsidRDefault="00AA60F0" w:rsidP="005133EF">
            <w:pPr>
              <w:spacing w:before="120"/>
            </w:pPr>
            <w:r>
              <w:t xml:space="preserve">Oblast vzdělávání </w:t>
            </w:r>
            <w:r w:rsidRPr="005673E7">
              <w:rPr>
                <w:b/>
                <w:bCs/>
              </w:rPr>
              <w:t>Umění</w:t>
            </w:r>
            <w:r w:rsidRPr="00C854F9">
              <w:t xml:space="preserve"> (100 %)</w:t>
            </w:r>
          </w:p>
        </w:tc>
      </w:tr>
      <w:tr w:rsidR="00AA60F0" w14:paraId="4E0B8FC5" w14:textId="77777777" w:rsidTr="005133EF">
        <w:trPr>
          <w:trHeight w:val="70"/>
        </w:trPr>
        <w:tc>
          <w:tcPr>
            <w:tcW w:w="10098" w:type="dxa"/>
            <w:gridSpan w:val="4"/>
            <w:shd w:val="clear" w:color="auto" w:fill="F7CAAC"/>
          </w:tcPr>
          <w:p w14:paraId="1117830F" w14:textId="77777777" w:rsidR="00AA60F0" w:rsidRDefault="00AA60F0" w:rsidP="005133EF">
            <w:r>
              <w:rPr>
                <w:b/>
              </w:rPr>
              <w:t>Cíle studia ve studijním programu</w:t>
            </w:r>
          </w:p>
        </w:tc>
      </w:tr>
      <w:tr w:rsidR="00AA60F0" w14:paraId="2BBF850C" w14:textId="77777777" w:rsidTr="005133EF">
        <w:trPr>
          <w:trHeight w:val="2108"/>
        </w:trPr>
        <w:tc>
          <w:tcPr>
            <w:tcW w:w="10098" w:type="dxa"/>
            <w:gridSpan w:val="4"/>
            <w:shd w:val="clear" w:color="auto" w:fill="FFFFFF"/>
          </w:tcPr>
          <w:p w14:paraId="0367E0AA" w14:textId="6EFBDA85" w:rsidR="002152FF" w:rsidRDefault="00AA60F0" w:rsidP="002152FF">
            <w:pPr>
              <w:spacing w:before="120" w:after="120"/>
              <w:ind w:left="57" w:right="57"/>
              <w:jc w:val="both"/>
            </w:pPr>
            <w:r w:rsidRPr="007A382E">
              <w:t>Bakalářský studijní program (dále také „BSP</w:t>
            </w:r>
            <w:r>
              <w:t xml:space="preserve">“) </w:t>
            </w:r>
            <w:proofErr w:type="spellStart"/>
            <w:r w:rsidR="003313BE" w:rsidRPr="003313BE">
              <w:t>Footwear</w:t>
            </w:r>
            <w:proofErr w:type="spellEnd"/>
            <w:r w:rsidR="003313BE" w:rsidRPr="003313BE">
              <w:t xml:space="preserve"> Design</w:t>
            </w:r>
            <w:r w:rsidR="003313BE" w:rsidRPr="003313BE" w:rsidDel="003313BE">
              <w:t xml:space="preserve"> </w:t>
            </w:r>
            <w:r w:rsidRPr="00021361">
              <w:t>je z hlediska typu, formy a profilu absolventa v souladu se Strategickým záměrem Univerzity Tomáše Bati ve Zlíně na období 21+</w:t>
            </w:r>
            <w:r>
              <w:rPr>
                <w:rStyle w:val="Znakapoznpodarou"/>
              </w:rPr>
              <w:footnoteReference w:id="1"/>
            </w:r>
            <w:r>
              <w:t xml:space="preserve">, </w:t>
            </w:r>
            <w:r w:rsidRPr="00021361">
              <w:t>Plánem realizace strategického záměru Fakulty multimediálních komunikací (dále také „FMK“) Univerzity Tomáše Bati ve Zlíně (dále také „UTB“) na období 21+ pro rok 202</w:t>
            </w:r>
            <w:r w:rsidR="00FB4F6D">
              <w:t>4</w:t>
            </w:r>
            <w:r>
              <w:rPr>
                <w:rStyle w:val="Znakapoznpodarou"/>
              </w:rPr>
              <w:footnoteReference w:id="2"/>
            </w:r>
            <w:r w:rsidRPr="00021361">
              <w:t xml:space="preserve"> a ostatními strategickými dokumenty vysoké školy. </w:t>
            </w:r>
          </w:p>
          <w:p w14:paraId="43FF146D" w14:textId="50F9049F" w:rsidR="00AA60F0" w:rsidRDefault="002152FF" w:rsidP="002152FF">
            <w:pPr>
              <w:spacing w:before="120" w:after="120"/>
              <w:ind w:left="57" w:right="57"/>
              <w:jc w:val="both"/>
            </w:pPr>
            <w:r>
              <w:t>BSP</w:t>
            </w:r>
            <w:r w:rsidR="0088775A">
              <w:t xml:space="preserve"> </w:t>
            </w:r>
            <w:proofErr w:type="spellStart"/>
            <w:r w:rsidR="004B1D0F" w:rsidRPr="004B1D0F">
              <w:t>Footwear</w:t>
            </w:r>
            <w:proofErr w:type="spellEnd"/>
            <w:r w:rsidR="004B1D0F" w:rsidRPr="004B1D0F">
              <w:t xml:space="preserve"> Design</w:t>
            </w:r>
            <w:r w:rsidR="0088775A">
              <w:t xml:space="preserve"> </w:t>
            </w:r>
            <w:r w:rsidR="000011C8" w:rsidRPr="000011C8">
              <w:t xml:space="preserve">je inovativní studijní program, který se zaměřuje na spojení kreativního designu s moderními výrobními technologiemi v oblasti obuvi s důrazem na řemeslné zpracování obuvi. Tento </w:t>
            </w:r>
            <w:r w:rsidR="00CD4D8A">
              <w:t xml:space="preserve">studijní </w:t>
            </w:r>
            <w:r w:rsidR="000011C8" w:rsidRPr="000011C8">
              <w:t>program klade důraz na udržitelné postupy, od výběru materiálů až po výrobní procesy, s cílem minimalizovat ekologický dopad. Student se naučí kombinovat estetické aspekty designu s praktickými a technologickými požadavky</w:t>
            </w:r>
            <w:r w:rsidR="00A9182F">
              <w:t xml:space="preserve"> tak</w:t>
            </w:r>
            <w:r w:rsidR="000011C8" w:rsidRPr="000011C8">
              <w:t xml:space="preserve">, aby vytvářel inovativní a funkční obuv. Výuka zahrnuje studium tradičních řemeslných technik, základních i pokročilých materiálů, technik tvorby střihu obuvi, 3D modelování a principů udržitelné </w:t>
            </w:r>
            <w:r w:rsidR="00F20C78">
              <w:t>výroby</w:t>
            </w:r>
            <w:r w:rsidR="000011C8" w:rsidRPr="000011C8">
              <w:t xml:space="preserve"> v módním průmyslu. </w:t>
            </w:r>
            <w:r w:rsidR="00AA60F0" w:rsidRPr="007A382E">
              <w:t xml:space="preserve"> </w:t>
            </w:r>
            <w:r w:rsidR="00AA60F0" w:rsidRPr="00AB5B60">
              <w:t>Podmínkou tohoto typu vzdělávání je individuální přístup, který rozvíjí jednotlivé osobnosti a napomáhá rozvoji originality každého jedince.</w:t>
            </w:r>
            <w:r w:rsidR="00AA60F0" w:rsidRPr="007A382E">
              <w:t xml:space="preserve"> </w:t>
            </w:r>
            <w:r w:rsidR="00AA60F0" w:rsidRPr="00AB5B60">
              <w:t>Student</w:t>
            </w:r>
            <w:r w:rsidR="006445AA">
              <w:t xml:space="preserve"> j</w:t>
            </w:r>
            <w:r w:rsidR="00A9182F">
              <w:t>e</w:t>
            </w:r>
            <w:r w:rsidR="00AA60F0" w:rsidRPr="00AB5B60">
              <w:t xml:space="preserve"> během výukového procesu </w:t>
            </w:r>
            <w:r w:rsidR="006445AA" w:rsidRPr="00AB5B60">
              <w:t xml:space="preserve">připraven </w:t>
            </w:r>
            <w:r w:rsidR="00AA60F0" w:rsidRPr="00AB5B60">
              <w:t>na veřejné prezentace a jako přirozený proces vním</w:t>
            </w:r>
            <w:r w:rsidR="00A9182F">
              <w:t>á</w:t>
            </w:r>
            <w:r w:rsidR="00AA60F0" w:rsidRPr="00AB5B60">
              <w:t xml:space="preserve"> i pravidelné evaluování tvorby.</w:t>
            </w:r>
          </w:p>
        </w:tc>
      </w:tr>
      <w:tr w:rsidR="00AA60F0" w14:paraId="1293141F" w14:textId="77777777" w:rsidTr="005133EF">
        <w:trPr>
          <w:trHeight w:val="187"/>
        </w:trPr>
        <w:tc>
          <w:tcPr>
            <w:tcW w:w="10098" w:type="dxa"/>
            <w:gridSpan w:val="4"/>
            <w:shd w:val="clear" w:color="auto" w:fill="F7CAAC"/>
          </w:tcPr>
          <w:p w14:paraId="6D5FE2F7" w14:textId="77777777" w:rsidR="00AA60F0" w:rsidRDefault="00AA60F0" w:rsidP="005133EF">
            <w:pPr>
              <w:jc w:val="both"/>
            </w:pPr>
            <w:r>
              <w:rPr>
                <w:b/>
              </w:rPr>
              <w:t>Profil absolventa studijního programu</w:t>
            </w:r>
          </w:p>
        </w:tc>
      </w:tr>
      <w:tr w:rsidR="00AA60F0" w14:paraId="0A0FD05B" w14:textId="77777777" w:rsidTr="005133EF">
        <w:trPr>
          <w:trHeight w:val="187"/>
        </w:trPr>
        <w:tc>
          <w:tcPr>
            <w:tcW w:w="10098" w:type="dxa"/>
            <w:gridSpan w:val="4"/>
            <w:shd w:val="clear" w:color="auto" w:fill="auto"/>
          </w:tcPr>
          <w:p w14:paraId="2E256454" w14:textId="25A9F86F" w:rsidR="00FD058A" w:rsidRDefault="00B25D78" w:rsidP="004D5E5F">
            <w:pPr>
              <w:autoSpaceDE w:val="0"/>
              <w:autoSpaceDN w:val="0"/>
              <w:adjustRightInd w:val="0"/>
              <w:spacing w:before="120" w:after="120"/>
              <w:ind w:left="57" w:right="57"/>
              <w:jc w:val="both"/>
            </w:pPr>
            <w:r>
              <w:rPr>
                <w:b/>
              </w:rPr>
              <w:t>P</w:t>
            </w:r>
            <w:r w:rsidR="00AA60F0" w:rsidRPr="007A382E">
              <w:rPr>
                <w:b/>
              </w:rPr>
              <w:t>rofil absolventa:</w:t>
            </w:r>
            <w:r w:rsidR="00AA60F0">
              <w:t xml:space="preserve"> </w:t>
            </w:r>
            <w:r w:rsidR="000132A8" w:rsidRPr="000132A8">
              <w:t>Absolvent je kvalifikovaný v oblasti obuvnického řemesla a výroby s komplexním pochopením celého výrobního procesu od návrhu po finální produkt s přesahem do dalších odvětví.</w:t>
            </w:r>
            <w:r w:rsidR="006D4483">
              <w:t xml:space="preserve"> </w:t>
            </w:r>
            <w:r w:rsidR="006460BD">
              <w:t>J</w:t>
            </w:r>
            <w:r w:rsidR="002171B9" w:rsidRPr="002171B9">
              <w:t>e odborníkem v oblasti udržitelných materiálů a technologií</w:t>
            </w:r>
            <w:r w:rsidR="00AD59C3">
              <w:t xml:space="preserve">, má </w:t>
            </w:r>
            <w:r w:rsidR="002171B9" w:rsidRPr="000F1375">
              <w:t>znalosti o cirkulární ekonomice</w:t>
            </w:r>
            <w:r w:rsidR="002171B9" w:rsidRPr="002171B9">
              <w:t xml:space="preserve"> a jejím uplatnění ve výrobě obuvi. Má schopnost nejen vyvíjet nové produkty, ale i optimalizovat stávající výrobní procesy tak, aby minimalizovaly odpad a maximalizovaly recyklaci materiálů, hled</w:t>
            </w:r>
            <w:r w:rsidR="0042641F">
              <w:t>á</w:t>
            </w:r>
            <w:r w:rsidR="002171B9" w:rsidRPr="002171B9">
              <w:t xml:space="preserve"> nové cesty pro návrh nových produktů a vyhodno</w:t>
            </w:r>
            <w:r w:rsidR="0042641F">
              <w:t>cuje</w:t>
            </w:r>
            <w:r w:rsidR="002171B9" w:rsidRPr="002171B9">
              <w:t xml:space="preserve"> jejich dopad pro budoucnost. Své počiny a jednání je schopen kriticky zhodnotit a obhájit. Jeho </w:t>
            </w:r>
            <w:r w:rsidR="00F930C1" w:rsidRPr="00B97FF2">
              <w:t>znalosti</w:t>
            </w:r>
            <w:r w:rsidR="002171B9" w:rsidRPr="00B45B64">
              <w:rPr>
                <w:color w:val="FF0000"/>
              </w:rPr>
              <w:t xml:space="preserve"> </w:t>
            </w:r>
            <w:r w:rsidR="002171B9" w:rsidRPr="002171B9">
              <w:t>v materiálovém inženýrství mu umožňuj</w:t>
            </w:r>
            <w:r w:rsidR="00184D46">
              <w:t>í</w:t>
            </w:r>
            <w:r w:rsidR="002171B9" w:rsidRPr="002171B9">
              <w:t xml:space="preserve"> volit nejvhodnější materiály s ohledem na funkčnost, estetiku a udržitelnost. Má odbornou přípravu v metodách, jako je Design </w:t>
            </w:r>
            <w:proofErr w:type="spellStart"/>
            <w:r w:rsidR="002171B9" w:rsidRPr="002171B9">
              <w:t>Process</w:t>
            </w:r>
            <w:proofErr w:type="spellEnd"/>
            <w:r w:rsidR="002171B9" w:rsidRPr="002171B9">
              <w:t xml:space="preserve"> </w:t>
            </w:r>
            <w:proofErr w:type="spellStart"/>
            <w:r w:rsidR="002171B9" w:rsidRPr="002171B9">
              <w:t>Driven</w:t>
            </w:r>
            <w:proofErr w:type="spellEnd"/>
            <w:r w:rsidR="002171B9" w:rsidRPr="002171B9">
              <w:t>, Workshop-</w:t>
            </w:r>
            <w:proofErr w:type="spellStart"/>
            <w:r w:rsidR="002171B9" w:rsidRPr="002171B9">
              <w:t>Driven</w:t>
            </w:r>
            <w:proofErr w:type="spellEnd"/>
            <w:r w:rsidR="002171B9" w:rsidRPr="002171B9">
              <w:t xml:space="preserve"> a </w:t>
            </w:r>
            <w:proofErr w:type="spellStart"/>
            <w:r w:rsidR="002171B9" w:rsidRPr="002171B9">
              <w:t>Human-Centered</w:t>
            </w:r>
            <w:proofErr w:type="spellEnd"/>
            <w:r w:rsidR="002171B9" w:rsidRPr="002171B9">
              <w:t xml:space="preserve"> Design, a je schopen tyto metody adaptovat pro potřeby trhu. </w:t>
            </w:r>
            <w:r>
              <w:t>Vzdělání</w:t>
            </w:r>
            <w:r w:rsidRPr="00E826BE">
              <w:t xml:space="preserve"> zahrnuje jazykovou přípravu především v angličtině, což mu umožňuje efektivně komunikovat v globálním průmyslovém prostředí.</w:t>
            </w:r>
          </w:p>
          <w:p w14:paraId="525F7EB4" w14:textId="0945F014" w:rsidR="00AA60F0" w:rsidRPr="00375F10" w:rsidRDefault="00AA60F0" w:rsidP="005133EF">
            <w:pPr>
              <w:autoSpaceDE w:val="0"/>
              <w:autoSpaceDN w:val="0"/>
              <w:adjustRightInd w:val="0"/>
              <w:spacing w:after="120"/>
              <w:ind w:left="57" w:right="57"/>
              <w:jc w:val="both"/>
              <w:rPr>
                <w:rFonts w:eastAsia="Calibri"/>
              </w:rPr>
            </w:pPr>
            <w:r w:rsidRPr="007A382E">
              <w:rPr>
                <w:b/>
              </w:rPr>
              <w:t xml:space="preserve">Odborné znalosti: </w:t>
            </w:r>
            <w:r w:rsidRPr="00375F10">
              <w:rPr>
                <w:rFonts w:eastAsia="Calibri"/>
              </w:rPr>
              <w:t xml:space="preserve">Forma výuky je optimalizována na základě </w:t>
            </w:r>
            <w:r w:rsidR="00BC3891" w:rsidRPr="00375F10">
              <w:rPr>
                <w:rFonts w:eastAsia="Calibri"/>
              </w:rPr>
              <w:t xml:space="preserve">oborových </w:t>
            </w:r>
            <w:r w:rsidRPr="00375F10">
              <w:rPr>
                <w:rFonts w:eastAsia="Calibri"/>
              </w:rPr>
              <w:t>přednášek</w:t>
            </w:r>
            <w:r w:rsidR="00BC3891">
              <w:rPr>
                <w:rFonts w:eastAsia="Calibri"/>
              </w:rPr>
              <w:t>, seminářů a cvičení</w:t>
            </w:r>
            <w:r w:rsidRPr="00375F10">
              <w:rPr>
                <w:rFonts w:eastAsia="Calibri"/>
              </w:rPr>
              <w:t xml:space="preserve"> spojených </w:t>
            </w:r>
            <w:r w:rsidR="006D0248">
              <w:rPr>
                <w:rFonts w:eastAsia="Calibri"/>
              </w:rPr>
              <w:br/>
            </w:r>
            <w:r w:rsidRPr="00375F10">
              <w:rPr>
                <w:rFonts w:eastAsia="Calibri"/>
              </w:rPr>
              <w:t xml:space="preserve">s konzultací </w:t>
            </w:r>
            <w:r w:rsidR="00BC3891">
              <w:rPr>
                <w:rFonts w:eastAsia="Calibri"/>
              </w:rPr>
              <w:t xml:space="preserve">v rámci </w:t>
            </w:r>
            <w:r w:rsidR="0030590D" w:rsidRPr="0030590D">
              <w:rPr>
                <w:rFonts w:eastAsia="Calibri"/>
              </w:rPr>
              <w:t xml:space="preserve">předmětu Ateliér </w:t>
            </w:r>
            <w:proofErr w:type="spellStart"/>
            <w:r w:rsidR="0030590D" w:rsidRPr="0030590D">
              <w:rPr>
                <w:rFonts w:eastAsia="Calibri"/>
              </w:rPr>
              <w:t>Footwear</w:t>
            </w:r>
            <w:proofErr w:type="spellEnd"/>
            <w:r w:rsidR="0030590D" w:rsidRPr="0030590D">
              <w:rPr>
                <w:rFonts w:eastAsia="Calibri"/>
              </w:rPr>
              <w:t xml:space="preserve"> Design</w:t>
            </w:r>
            <w:r w:rsidR="00BC3891">
              <w:rPr>
                <w:rFonts w:eastAsia="Calibri"/>
              </w:rPr>
              <w:t>.</w:t>
            </w:r>
            <w:r w:rsidRPr="00375F10">
              <w:rPr>
                <w:rFonts w:eastAsia="Calibri"/>
              </w:rPr>
              <w:t xml:space="preserve"> V prvním ročníku se jedná o zvládnutí odborné terminologie</w:t>
            </w:r>
            <w:r>
              <w:rPr>
                <w:rFonts w:eastAsia="Calibri"/>
              </w:rPr>
              <w:t xml:space="preserve"> v oblasti designu</w:t>
            </w:r>
            <w:r w:rsidR="005E5B37">
              <w:rPr>
                <w:rFonts w:eastAsia="Calibri"/>
              </w:rPr>
              <w:t xml:space="preserve"> obuvi</w:t>
            </w:r>
            <w:r w:rsidRPr="00375F10">
              <w:rPr>
                <w:rFonts w:eastAsia="Calibri"/>
              </w:rPr>
              <w:t>, získání</w:t>
            </w:r>
            <w:r>
              <w:rPr>
                <w:rFonts w:eastAsia="Calibri"/>
              </w:rPr>
              <w:t xml:space="preserve"> </w:t>
            </w:r>
            <w:r w:rsidRPr="00375F10">
              <w:rPr>
                <w:rFonts w:eastAsia="Calibri"/>
              </w:rPr>
              <w:t xml:space="preserve">teoretického základu </w:t>
            </w:r>
            <w:r>
              <w:rPr>
                <w:rFonts w:eastAsia="Calibri"/>
              </w:rPr>
              <w:t xml:space="preserve">a </w:t>
            </w:r>
            <w:r w:rsidRPr="00375F10">
              <w:rPr>
                <w:rFonts w:eastAsia="Calibri"/>
              </w:rPr>
              <w:t>základních informací a z</w:t>
            </w:r>
            <w:r>
              <w:rPr>
                <w:rFonts w:eastAsia="Calibri"/>
              </w:rPr>
              <w:t xml:space="preserve">kušeností </w:t>
            </w:r>
            <w:r w:rsidR="00565982">
              <w:rPr>
                <w:rFonts w:eastAsia="Calibri"/>
              </w:rPr>
              <w:t>z oboru</w:t>
            </w:r>
            <w:r w:rsidRPr="00375F10">
              <w:rPr>
                <w:rFonts w:eastAsia="Calibri"/>
              </w:rPr>
              <w:t xml:space="preserve">. Od druhého ročníku se směřuje k prohlubování znalostí, dovedností a technologie </w:t>
            </w:r>
            <w:r w:rsidR="006774BE">
              <w:rPr>
                <w:rFonts w:eastAsia="Calibri"/>
              </w:rPr>
              <w:t>oboru</w:t>
            </w:r>
            <w:r w:rsidRPr="00375F10">
              <w:rPr>
                <w:rFonts w:eastAsia="Calibri"/>
              </w:rPr>
              <w:t>. Student se orientuje ve</w:t>
            </w:r>
            <w:r>
              <w:rPr>
                <w:rFonts w:eastAsia="Calibri"/>
              </w:rPr>
              <w:t xml:space="preserve"> </w:t>
            </w:r>
            <w:r w:rsidRPr="00375F10">
              <w:rPr>
                <w:rFonts w:eastAsia="Calibri"/>
              </w:rPr>
              <w:t>stěžejních dílech oboru, rozumí výchozím možnostem a metodám, které se k</w:t>
            </w:r>
            <w:r w:rsidR="006774BE">
              <w:rPr>
                <w:rFonts w:eastAsia="Calibri"/>
              </w:rPr>
              <w:t> jeho budoucí profesi vážou</w:t>
            </w:r>
            <w:r w:rsidRPr="00375F10">
              <w:rPr>
                <w:rFonts w:eastAsia="Calibri"/>
              </w:rPr>
              <w:t>. Po</w:t>
            </w:r>
            <w:r>
              <w:rPr>
                <w:rFonts w:eastAsia="Calibri"/>
              </w:rPr>
              <w:t xml:space="preserve"> </w:t>
            </w:r>
            <w:r w:rsidRPr="00375F10">
              <w:rPr>
                <w:rFonts w:eastAsia="Calibri"/>
              </w:rPr>
              <w:t xml:space="preserve">celý průběh studia musí mít schopnost optimální aktualizace znalostí v kontextu </w:t>
            </w:r>
            <w:r w:rsidR="00562ABA">
              <w:rPr>
                <w:rFonts w:eastAsia="Calibri"/>
              </w:rPr>
              <w:t>d</w:t>
            </w:r>
            <w:r>
              <w:rPr>
                <w:rFonts w:eastAsia="Calibri"/>
              </w:rPr>
              <w:t>esign</w:t>
            </w:r>
            <w:r w:rsidR="00562ABA">
              <w:rPr>
                <w:rFonts w:eastAsia="Calibri"/>
              </w:rPr>
              <w:t>u obuvi</w:t>
            </w:r>
            <w:r w:rsidR="00364212">
              <w:rPr>
                <w:rFonts w:eastAsia="Calibri"/>
              </w:rPr>
              <w:t xml:space="preserve"> a udržitelnosti.</w:t>
            </w:r>
          </w:p>
          <w:p w14:paraId="045FC313" w14:textId="1067DD0E" w:rsidR="00D6362B" w:rsidRDefault="00AA60F0" w:rsidP="00D6362B">
            <w:pPr>
              <w:autoSpaceDE w:val="0"/>
              <w:autoSpaceDN w:val="0"/>
              <w:adjustRightInd w:val="0"/>
              <w:spacing w:after="120"/>
              <w:ind w:left="57" w:right="57"/>
              <w:jc w:val="both"/>
            </w:pPr>
            <w:r w:rsidRPr="007A382E">
              <w:rPr>
                <w:b/>
              </w:rPr>
              <w:t>Odborné dovednosti:</w:t>
            </w:r>
            <w:r w:rsidRPr="007A382E">
              <w:t xml:space="preserve"> </w:t>
            </w:r>
            <w:r w:rsidR="00926AAC">
              <w:rPr>
                <w:rFonts w:eastAsia="Calibri"/>
              </w:rPr>
              <w:t>Student</w:t>
            </w:r>
            <w:r w:rsidR="00345E07">
              <w:rPr>
                <w:rFonts w:eastAsia="Calibri"/>
              </w:rPr>
              <w:t xml:space="preserve"> m</w:t>
            </w:r>
            <w:r w:rsidRPr="00375F10">
              <w:rPr>
                <w:rFonts w:eastAsia="Calibri"/>
              </w:rPr>
              <w:t>usí mít schopnost reagovat na výukový proces</w:t>
            </w:r>
            <w:r w:rsidR="009B3DF8">
              <w:rPr>
                <w:rFonts w:eastAsia="Calibri"/>
              </w:rPr>
              <w:t xml:space="preserve"> a </w:t>
            </w:r>
            <w:r w:rsidRPr="00375F10">
              <w:rPr>
                <w:rFonts w:eastAsia="Calibri"/>
              </w:rPr>
              <w:t>vytvořit autorsk</w:t>
            </w:r>
            <w:r w:rsidR="00C15130">
              <w:rPr>
                <w:rFonts w:eastAsia="Calibri"/>
              </w:rPr>
              <w:t>ý produkt</w:t>
            </w:r>
            <w:r w:rsidR="009B3DF8">
              <w:rPr>
                <w:rFonts w:eastAsia="Calibri"/>
              </w:rPr>
              <w:t>,</w:t>
            </w:r>
            <w:r w:rsidR="00C15130">
              <w:rPr>
                <w:rFonts w:eastAsia="Calibri"/>
              </w:rPr>
              <w:t xml:space="preserve"> </w:t>
            </w:r>
            <w:r w:rsidRPr="00375F10">
              <w:rPr>
                <w:rFonts w:eastAsia="Calibri"/>
              </w:rPr>
              <w:t>stejně tak písemnou formou podat zprávu o</w:t>
            </w:r>
            <w:r>
              <w:rPr>
                <w:rFonts w:eastAsia="Calibri"/>
              </w:rPr>
              <w:t xml:space="preserve"> </w:t>
            </w:r>
            <w:r w:rsidRPr="00375F10">
              <w:rPr>
                <w:rFonts w:eastAsia="Calibri"/>
              </w:rPr>
              <w:t>uměleckém výkonu.</w:t>
            </w:r>
            <w:r w:rsidR="00302265">
              <w:rPr>
                <w:rFonts w:eastAsia="Calibri"/>
              </w:rPr>
              <w:t xml:space="preserve"> Je</w:t>
            </w:r>
            <w:r w:rsidR="00345E07" w:rsidRPr="002171B9">
              <w:t xml:space="preserve"> vybaven dovednostmi potřebnými pro inovativní řešení designu, </w:t>
            </w:r>
            <w:r w:rsidR="00F240B5">
              <w:t>reaguje</w:t>
            </w:r>
            <w:r w:rsidR="00345E07" w:rsidRPr="002171B9">
              <w:t xml:space="preserve"> na měnící se tržní a environmentální požadavky. </w:t>
            </w:r>
            <w:r w:rsidR="001318AE" w:rsidRPr="001318AE">
              <w:rPr>
                <w:rFonts w:eastAsia="Calibri"/>
              </w:rPr>
              <w:t xml:space="preserve">V rámci svého studia se podrobně zabývá moderními </w:t>
            </w:r>
            <w:r w:rsidR="00D97B7E">
              <w:rPr>
                <w:rFonts w:eastAsia="Calibri"/>
              </w:rPr>
              <w:br/>
            </w:r>
            <w:r w:rsidR="001318AE" w:rsidRPr="001318AE">
              <w:rPr>
                <w:rFonts w:eastAsia="Calibri"/>
              </w:rPr>
              <w:t xml:space="preserve">i tradičními technikami návrhu a výroby obuvi s důrazem na znalosti materiálů, technologií a výrobních procesů. </w:t>
            </w:r>
            <w:r w:rsidR="00F240B5">
              <w:rPr>
                <w:rFonts w:eastAsia="Calibri"/>
              </w:rPr>
              <w:t>J</w:t>
            </w:r>
            <w:r w:rsidR="001318AE" w:rsidRPr="001318AE">
              <w:rPr>
                <w:rFonts w:eastAsia="Calibri"/>
              </w:rPr>
              <w:t xml:space="preserve">e vybaven praktickými dovednostmi, které mu umožňují přímo přispívat k inovaci výrobních procesů a zachování tradičních postupů. </w:t>
            </w:r>
            <w:r w:rsidR="00ED19BA">
              <w:rPr>
                <w:rFonts w:eastAsia="Calibri"/>
              </w:rPr>
              <w:lastRenderedPageBreak/>
              <w:t>Silnější důraz je kladen na praktické zkušenosti</w:t>
            </w:r>
            <w:r w:rsidR="003E6923">
              <w:rPr>
                <w:rFonts w:eastAsia="Calibri"/>
              </w:rPr>
              <w:t>, p</w:t>
            </w:r>
            <w:r w:rsidRPr="007A382E">
              <w:t xml:space="preserve">raktickými cvičeními </w:t>
            </w:r>
            <w:r w:rsidRPr="00375F10">
              <w:rPr>
                <w:rFonts w:eastAsia="Calibri"/>
              </w:rPr>
              <w:t>z</w:t>
            </w:r>
            <w:r w:rsidRPr="007A382E">
              <w:t>ískáv</w:t>
            </w:r>
            <w:r w:rsidR="00C15130">
              <w:t>á</w:t>
            </w:r>
            <w:r w:rsidRPr="007A382E">
              <w:t xml:space="preserve"> dovednosti na úrovni soudobého poznání, j</w:t>
            </w:r>
            <w:r w:rsidR="00E511FC">
              <w:t>e</w:t>
            </w:r>
            <w:r w:rsidRPr="007A382E">
              <w:t xml:space="preserve"> schop</w:t>
            </w:r>
            <w:r w:rsidR="00E511FC">
              <w:t>e</w:t>
            </w:r>
            <w:r w:rsidR="00C950FF">
              <w:t>n</w:t>
            </w:r>
            <w:r w:rsidRPr="007A382E">
              <w:t xml:space="preserve"> fundovaně teoretické znalosti aplikovat do praktických výstupů, ovlád</w:t>
            </w:r>
            <w:r w:rsidR="00E511FC">
              <w:t>á</w:t>
            </w:r>
            <w:r w:rsidRPr="007A382E">
              <w:t xml:space="preserve"> tvůrčí i organizační postupy. </w:t>
            </w:r>
          </w:p>
          <w:p w14:paraId="14A7F287" w14:textId="719F49AA" w:rsidR="00AA60F0" w:rsidRDefault="00AA60F0" w:rsidP="00D6362B">
            <w:pPr>
              <w:autoSpaceDE w:val="0"/>
              <w:autoSpaceDN w:val="0"/>
              <w:adjustRightInd w:val="0"/>
              <w:spacing w:after="120"/>
              <w:ind w:left="57" w:right="57"/>
              <w:jc w:val="both"/>
              <w:rPr>
                <w:b/>
              </w:rPr>
            </w:pPr>
            <w:r w:rsidRPr="002D6858">
              <w:rPr>
                <w:b/>
              </w:rPr>
              <w:t>Obecné způsobilosti:</w:t>
            </w:r>
            <w:r w:rsidRPr="002D6858">
              <w:t xml:space="preserve"> </w:t>
            </w:r>
            <w:r w:rsidR="00197176" w:rsidRPr="00375F10">
              <w:rPr>
                <w:rFonts w:eastAsia="Calibri"/>
              </w:rPr>
              <w:t>Základním požadavkem je</w:t>
            </w:r>
            <w:r w:rsidR="00197176" w:rsidRPr="006A2DCE">
              <w:rPr>
                <w:rFonts w:eastAsia="Calibri"/>
              </w:rPr>
              <w:t xml:space="preserve"> </w:t>
            </w:r>
            <w:r w:rsidR="00994637" w:rsidRPr="006A2DCE">
              <w:rPr>
                <w:rFonts w:eastAsia="Calibri"/>
              </w:rPr>
              <w:t>rozvíjet</w:t>
            </w:r>
            <w:r w:rsidR="00967686" w:rsidRPr="006A2DCE">
              <w:rPr>
                <w:rFonts w:eastAsia="Calibri"/>
              </w:rPr>
              <w:t xml:space="preserve"> </w:t>
            </w:r>
            <w:r w:rsidR="00967686">
              <w:rPr>
                <w:rFonts w:eastAsia="Calibri"/>
              </w:rPr>
              <w:t>osobnost</w:t>
            </w:r>
            <w:r w:rsidR="00197176" w:rsidRPr="00375F10">
              <w:rPr>
                <w:rFonts w:eastAsia="Calibri"/>
              </w:rPr>
              <w:t>, která svou empirií,</w:t>
            </w:r>
            <w:r w:rsidR="00197176">
              <w:rPr>
                <w:rFonts w:eastAsia="Calibri"/>
              </w:rPr>
              <w:t xml:space="preserve"> </w:t>
            </w:r>
            <w:r w:rsidR="00197176" w:rsidRPr="00375F10">
              <w:rPr>
                <w:rFonts w:eastAsia="Calibri"/>
              </w:rPr>
              <w:t>poznávacími procesy a vlastnostmi vnímá, rozpoznává i reflektuje, hledá inspirační zdroje, používá</w:t>
            </w:r>
            <w:r w:rsidR="00197176">
              <w:rPr>
                <w:rFonts w:eastAsia="Calibri"/>
              </w:rPr>
              <w:t xml:space="preserve"> odborný</w:t>
            </w:r>
            <w:r w:rsidR="00197176" w:rsidRPr="00375F10">
              <w:rPr>
                <w:rFonts w:eastAsia="Calibri"/>
              </w:rPr>
              <w:t xml:space="preserve"> slovník.</w:t>
            </w:r>
            <w:r w:rsidR="00335F4E">
              <w:rPr>
                <w:rFonts w:eastAsia="Calibri"/>
              </w:rPr>
              <w:t xml:space="preserve"> </w:t>
            </w:r>
            <w:r w:rsidRPr="00846012">
              <w:rPr>
                <w:rFonts w:eastAsia="Calibri"/>
              </w:rPr>
              <w:t xml:space="preserve">Absolvent </w:t>
            </w:r>
            <w:r w:rsidR="006660E3" w:rsidRPr="00846012">
              <w:rPr>
                <w:rFonts w:eastAsia="Calibri"/>
              </w:rPr>
              <w:t xml:space="preserve">BSP </w:t>
            </w:r>
            <w:proofErr w:type="spellStart"/>
            <w:r w:rsidR="004B1D0F" w:rsidRPr="004B1D0F">
              <w:rPr>
                <w:rFonts w:eastAsia="Calibri"/>
              </w:rPr>
              <w:t>Footwear</w:t>
            </w:r>
            <w:proofErr w:type="spellEnd"/>
            <w:r w:rsidR="004B1D0F" w:rsidRPr="004B1D0F">
              <w:rPr>
                <w:rFonts w:eastAsia="Calibri"/>
              </w:rPr>
              <w:t xml:space="preserve"> Design</w:t>
            </w:r>
            <w:r w:rsidR="006660E3" w:rsidRPr="00846012">
              <w:rPr>
                <w:rFonts w:eastAsia="Calibri"/>
              </w:rPr>
              <w:t xml:space="preserve"> </w:t>
            </w:r>
            <w:r w:rsidR="001F72AA" w:rsidRPr="00846012">
              <w:rPr>
                <w:rFonts w:eastAsia="Calibri"/>
              </w:rPr>
              <w:t>j</w:t>
            </w:r>
            <w:r w:rsidR="001D52F2">
              <w:rPr>
                <w:rFonts w:eastAsia="Calibri"/>
              </w:rPr>
              <w:t>e</w:t>
            </w:r>
            <w:r w:rsidRPr="00375F10">
              <w:rPr>
                <w:rFonts w:eastAsia="Calibri"/>
              </w:rPr>
              <w:t xml:space="preserve"> vybaven schopností</w:t>
            </w:r>
            <w:r>
              <w:rPr>
                <w:rFonts w:eastAsia="Calibri"/>
              </w:rPr>
              <w:t xml:space="preserve"> </w:t>
            </w:r>
            <w:r w:rsidRPr="00375F10">
              <w:rPr>
                <w:rFonts w:eastAsia="Calibri"/>
              </w:rPr>
              <w:t>podílet se na procesech tvorby</w:t>
            </w:r>
            <w:r w:rsidR="009417D3">
              <w:rPr>
                <w:rFonts w:eastAsia="Calibri"/>
              </w:rPr>
              <w:t xml:space="preserve"> i výroby</w:t>
            </w:r>
            <w:r w:rsidRPr="00375F10">
              <w:rPr>
                <w:rFonts w:eastAsia="Calibri"/>
              </w:rPr>
              <w:t>.</w:t>
            </w:r>
            <w:r w:rsidR="00A4716C" w:rsidRPr="00846012">
              <w:rPr>
                <w:rFonts w:eastAsia="Calibri"/>
              </w:rPr>
              <w:t xml:space="preserve"> </w:t>
            </w:r>
            <w:r w:rsidR="003A5EA3">
              <w:rPr>
                <w:rFonts w:eastAsia="Calibri"/>
              </w:rPr>
              <w:t xml:space="preserve">Vzhledem k tomu, že je během studia </w:t>
            </w:r>
            <w:r w:rsidR="00846012" w:rsidRPr="00846012">
              <w:rPr>
                <w:rFonts w:eastAsia="Calibri"/>
              </w:rPr>
              <w:t>kladen</w:t>
            </w:r>
            <w:r w:rsidR="003A5EA3">
              <w:rPr>
                <w:rFonts w:eastAsia="Calibri"/>
              </w:rPr>
              <w:t xml:space="preserve"> důraz</w:t>
            </w:r>
            <w:r w:rsidR="00846012" w:rsidRPr="00846012">
              <w:rPr>
                <w:rFonts w:eastAsia="Calibri"/>
              </w:rPr>
              <w:t xml:space="preserve"> na integraci praxe, kde spolupracuj</w:t>
            </w:r>
            <w:r w:rsidR="001D0CBD">
              <w:rPr>
                <w:rFonts w:eastAsia="Calibri"/>
              </w:rPr>
              <w:t>e</w:t>
            </w:r>
            <w:r w:rsidR="00846012" w:rsidRPr="00846012">
              <w:rPr>
                <w:rFonts w:eastAsia="Calibri"/>
              </w:rPr>
              <w:t xml:space="preserve"> s výrobními firmami</w:t>
            </w:r>
            <w:r w:rsidR="00803A08">
              <w:rPr>
                <w:rFonts w:eastAsia="Calibri"/>
              </w:rPr>
              <w:t>,</w:t>
            </w:r>
            <w:r w:rsidR="00846012" w:rsidRPr="00846012">
              <w:rPr>
                <w:rFonts w:eastAsia="Calibri"/>
              </w:rPr>
              <w:t xml:space="preserve"> získáv</w:t>
            </w:r>
            <w:r w:rsidR="001D0CBD">
              <w:rPr>
                <w:rFonts w:eastAsia="Calibri"/>
              </w:rPr>
              <w:t>á</w:t>
            </w:r>
            <w:r w:rsidR="00803A08">
              <w:rPr>
                <w:rFonts w:eastAsia="Calibri"/>
              </w:rPr>
              <w:t xml:space="preserve"> </w:t>
            </w:r>
            <w:r w:rsidR="00846012" w:rsidRPr="00846012">
              <w:rPr>
                <w:rFonts w:eastAsia="Calibri"/>
              </w:rPr>
              <w:t xml:space="preserve">reálné zkušenosti, které jsou přenositelné do </w:t>
            </w:r>
            <w:r w:rsidR="007A1B88">
              <w:rPr>
                <w:rFonts w:eastAsia="Calibri"/>
              </w:rPr>
              <w:t xml:space="preserve">jeho </w:t>
            </w:r>
            <w:r w:rsidR="00962EE8">
              <w:rPr>
                <w:rFonts w:eastAsia="Calibri"/>
              </w:rPr>
              <w:t>designerské činnosti.</w:t>
            </w:r>
          </w:p>
        </w:tc>
      </w:tr>
      <w:tr w:rsidR="00AA60F0" w14:paraId="1F5FA838" w14:textId="77777777" w:rsidTr="005133EF">
        <w:trPr>
          <w:trHeight w:val="187"/>
        </w:trPr>
        <w:tc>
          <w:tcPr>
            <w:tcW w:w="10098" w:type="dxa"/>
            <w:gridSpan w:val="4"/>
            <w:shd w:val="clear" w:color="auto" w:fill="F7CAAC"/>
          </w:tcPr>
          <w:p w14:paraId="1BB8E616" w14:textId="77777777" w:rsidR="00AA60F0" w:rsidRPr="00F022CE" w:rsidRDefault="00AA60F0" w:rsidP="005133EF">
            <w:pPr>
              <w:jc w:val="both"/>
              <w:rPr>
                <w:b/>
                <w:bCs/>
              </w:rPr>
            </w:pPr>
            <w:r w:rsidRPr="00F022CE">
              <w:rPr>
                <w:b/>
                <w:bCs/>
              </w:rPr>
              <w:lastRenderedPageBreak/>
              <w:t>Předpokládaná uplatnitelnost absolventů na trhu práce</w:t>
            </w:r>
          </w:p>
        </w:tc>
      </w:tr>
      <w:tr w:rsidR="00AA60F0" w14:paraId="2AE15AB3" w14:textId="77777777" w:rsidTr="005133EF">
        <w:trPr>
          <w:trHeight w:val="1188"/>
        </w:trPr>
        <w:tc>
          <w:tcPr>
            <w:tcW w:w="10098" w:type="dxa"/>
            <w:gridSpan w:val="4"/>
            <w:shd w:val="clear" w:color="auto" w:fill="FFFFFF"/>
          </w:tcPr>
          <w:p w14:paraId="33C53819" w14:textId="1F3B1B80" w:rsidR="00AA60F0" w:rsidRDefault="00A47844" w:rsidP="005133EF">
            <w:pPr>
              <w:spacing w:before="120" w:after="120"/>
              <w:ind w:left="57" w:right="57"/>
              <w:jc w:val="both"/>
            </w:pPr>
            <w:r w:rsidRPr="00316491">
              <w:t>Dle statistik Úřadu práce ČR byla nezaměstnanost absolventů současné</w:t>
            </w:r>
            <w:r>
              <w:t>ho</w:t>
            </w:r>
            <w:r w:rsidRPr="00316491">
              <w:t xml:space="preserve"> </w:t>
            </w:r>
            <w:r>
              <w:t xml:space="preserve">studijního </w:t>
            </w:r>
            <w:r w:rsidRPr="00316491">
              <w:t xml:space="preserve">programu Multimédia a design </w:t>
            </w:r>
            <w:r>
              <w:br/>
              <w:t>k 30. 4. 2024</w:t>
            </w:r>
            <w:r w:rsidRPr="00316491">
              <w:t xml:space="preserve"> z celkového počtu absolventů bakalářského stu</w:t>
            </w:r>
            <w:r>
              <w:t>dia</w:t>
            </w:r>
            <w:r w:rsidRPr="00316491">
              <w:t xml:space="preserve"> </w:t>
            </w:r>
            <w:r>
              <w:t xml:space="preserve">0 </w:t>
            </w:r>
            <w:proofErr w:type="spellStart"/>
            <w:r>
              <w:t>nezaměstananých</w:t>
            </w:r>
            <w:proofErr w:type="spellEnd"/>
            <w:r>
              <w:t xml:space="preserve">. </w:t>
            </w:r>
            <w:r w:rsidR="00AA60F0" w:rsidRPr="00316491">
              <w:t xml:space="preserve">Nicméně vzhledem k tomu, že absolventi působí </w:t>
            </w:r>
            <w:r w:rsidR="00EF4E69">
              <w:t xml:space="preserve">často </w:t>
            </w:r>
            <w:r w:rsidR="00AA60F0" w:rsidRPr="00316491">
              <w:t>jako OSVČ je velmi problematické skutečnou míru nezaměstnanosti vymezit.</w:t>
            </w:r>
            <w:r w:rsidR="00CE7BC0">
              <w:t xml:space="preserve"> </w:t>
            </w:r>
            <w:r w:rsidR="001A5E16">
              <w:t xml:space="preserve">Stejně tak není možné </w:t>
            </w:r>
            <w:r w:rsidR="00EC5604">
              <w:t xml:space="preserve">dle </w:t>
            </w:r>
            <w:r w:rsidR="00EC5604" w:rsidRPr="00316491">
              <w:t>statistik</w:t>
            </w:r>
            <w:r w:rsidR="00CE7BC0" w:rsidRPr="00316491">
              <w:t xml:space="preserve"> Úřadu práce ČR</w:t>
            </w:r>
            <w:r w:rsidR="00CE7BC0">
              <w:t xml:space="preserve"> určit počet </w:t>
            </w:r>
            <w:r w:rsidR="002E7072">
              <w:t>nezaměstnaných absolventů současné specializace Design obuvi.</w:t>
            </w:r>
          </w:p>
          <w:p w14:paraId="3005E310" w14:textId="5408C577" w:rsidR="00AA60F0" w:rsidRPr="007A382E" w:rsidRDefault="00AA60F0" w:rsidP="005133EF">
            <w:pPr>
              <w:pStyle w:val="Bezmezer"/>
              <w:spacing w:after="120"/>
              <w:ind w:left="57" w:right="57"/>
              <w:jc w:val="both"/>
            </w:pPr>
            <w:r w:rsidRPr="0073754C">
              <w:rPr>
                <w:b/>
              </w:rPr>
              <w:t xml:space="preserve">Charakteristika profesí, pro něž je student připravován: </w:t>
            </w:r>
            <w:r w:rsidRPr="00375F10">
              <w:rPr>
                <w:rFonts w:eastAsia="Calibri"/>
              </w:rPr>
              <w:t xml:space="preserve">Absolvent nachází uplatnění v oblasti </w:t>
            </w:r>
            <w:r w:rsidR="00C63977">
              <w:rPr>
                <w:rFonts w:eastAsia="Calibri"/>
              </w:rPr>
              <w:t>obuvnického průmyslu</w:t>
            </w:r>
            <w:r w:rsidRPr="00375F10">
              <w:rPr>
                <w:rFonts w:eastAsia="Calibri"/>
              </w:rPr>
              <w:t xml:space="preserve"> </w:t>
            </w:r>
            <w:r w:rsidR="00CC7BAD">
              <w:rPr>
                <w:rFonts w:eastAsia="Calibri"/>
              </w:rPr>
              <w:br/>
            </w:r>
            <w:r w:rsidRPr="00375F10">
              <w:rPr>
                <w:rFonts w:eastAsia="Calibri"/>
              </w:rPr>
              <w:t xml:space="preserve">i </w:t>
            </w:r>
            <w:r w:rsidR="00C463BE">
              <w:rPr>
                <w:rFonts w:eastAsia="Calibri"/>
              </w:rPr>
              <w:t>ve</w:t>
            </w:r>
            <w:r w:rsidRPr="00375F10">
              <w:rPr>
                <w:rFonts w:eastAsia="Calibri"/>
              </w:rPr>
              <w:t xml:space="preserve"> svobodném povolání</w:t>
            </w:r>
            <w:r w:rsidR="0041108A">
              <w:rPr>
                <w:rFonts w:eastAsia="Calibri"/>
              </w:rPr>
              <w:t xml:space="preserve"> jako</w:t>
            </w:r>
            <w:r w:rsidRPr="00375F10">
              <w:rPr>
                <w:rFonts w:eastAsia="Calibri"/>
              </w:rPr>
              <w:t xml:space="preserve"> </w:t>
            </w:r>
            <w:r w:rsidR="00ED039D" w:rsidRPr="00524106">
              <w:rPr>
                <w:bCs/>
              </w:rPr>
              <w:t>designér obuvi, inovační designér</w:t>
            </w:r>
            <w:r w:rsidR="00E70457" w:rsidRPr="00524106">
              <w:rPr>
                <w:bCs/>
              </w:rPr>
              <w:t>, člen designérského oddělení ve firmě, zakladatel vlastní značky, kdy zadává výrobu do externích společností, zakladatel vlastní značky</w:t>
            </w:r>
            <w:r w:rsidR="00E70457">
              <w:rPr>
                <w:bCs/>
              </w:rPr>
              <w:t>,</w:t>
            </w:r>
            <w:r w:rsidR="00E70457" w:rsidRPr="00524106">
              <w:rPr>
                <w:bCs/>
              </w:rPr>
              <w:t xml:space="preserve"> kdy obuv vyrábí na zakázku</w:t>
            </w:r>
            <w:r w:rsidR="00CE4855">
              <w:rPr>
                <w:bCs/>
              </w:rPr>
              <w:t>.</w:t>
            </w:r>
          </w:p>
          <w:p w14:paraId="6CE49754" w14:textId="4FFEDD96" w:rsidR="00AA60F0" w:rsidRDefault="00AA60F0" w:rsidP="005133EF">
            <w:pPr>
              <w:spacing w:before="120" w:after="120"/>
              <w:ind w:left="57" w:right="57"/>
              <w:jc w:val="both"/>
              <w:rPr>
                <w:bCs/>
              </w:rPr>
            </w:pPr>
            <w:r w:rsidRPr="006C63FD">
              <w:rPr>
                <w:b/>
              </w:rPr>
              <w:t xml:space="preserve">Typické pracovní pozice jsou zpočátku na úrovni odborných asistentů, posléze samostatných </w:t>
            </w:r>
            <w:r w:rsidRPr="00524106">
              <w:rPr>
                <w:b/>
              </w:rPr>
              <w:t xml:space="preserve">tvůrců: </w:t>
            </w:r>
            <w:r w:rsidR="0041108A" w:rsidRPr="0041108A">
              <w:rPr>
                <w:bCs/>
              </w:rPr>
              <w:t xml:space="preserve">junior </w:t>
            </w:r>
            <w:r w:rsidR="00524106" w:rsidRPr="00524106">
              <w:rPr>
                <w:bCs/>
              </w:rPr>
              <w:t>designér obuvi,</w:t>
            </w:r>
            <w:r w:rsidR="00454B4C">
              <w:rPr>
                <w:bCs/>
              </w:rPr>
              <w:t xml:space="preserve"> design</w:t>
            </w:r>
            <w:r w:rsidR="007A6909">
              <w:rPr>
                <w:bCs/>
              </w:rPr>
              <w:t>é</w:t>
            </w:r>
            <w:r w:rsidR="00454B4C">
              <w:rPr>
                <w:bCs/>
              </w:rPr>
              <w:t xml:space="preserve">r </w:t>
            </w:r>
            <w:r w:rsidR="002500C9">
              <w:rPr>
                <w:bCs/>
              </w:rPr>
              <w:t xml:space="preserve">galanterních </w:t>
            </w:r>
            <w:r w:rsidR="00454B4C">
              <w:rPr>
                <w:bCs/>
              </w:rPr>
              <w:t>doplňků.</w:t>
            </w:r>
            <w:r w:rsidR="0061500A">
              <w:rPr>
                <w:bCs/>
              </w:rPr>
              <w:t xml:space="preserve"> technolog</w:t>
            </w:r>
            <w:r w:rsidR="002C35F9">
              <w:rPr>
                <w:bCs/>
              </w:rPr>
              <w:t xml:space="preserve"> a vývojář,</w:t>
            </w:r>
            <w:r w:rsidR="002500C9">
              <w:rPr>
                <w:bCs/>
              </w:rPr>
              <w:t xml:space="preserve"> </w:t>
            </w:r>
            <w:r w:rsidR="0061500A">
              <w:rPr>
                <w:bCs/>
              </w:rPr>
              <w:t>modelář</w:t>
            </w:r>
            <w:r w:rsidR="00852FD5">
              <w:rPr>
                <w:bCs/>
              </w:rPr>
              <w:t>,</w:t>
            </w:r>
            <w:r w:rsidR="00524106" w:rsidRPr="00524106">
              <w:rPr>
                <w:bCs/>
              </w:rPr>
              <w:t xml:space="preserve"> inovační designér</w:t>
            </w:r>
            <w:r w:rsidR="005F10B9">
              <w:rPr>
                <w:bCs/>
              </w:rPr>
              <w:t>,</w:t>
            </w:r>
            <w:r w:rsidR="00524106" w:rsidRPr="00524106">
              <w:rPr>
                <w:bCs/>
              </w:rPr>
              <w:t xml:space="preserve"> </w:t>
            </w:r>
            <w:r w:rsidR="005F10B9" w:rsidRPr="00524106">
              <w:rPr>
                <w:bCs/>
              </w:rPr>
              <w:t>konzultant v oboru design a výroba obuvi, přípravář vzorků do výroby</w:t>
            </w:r>
            <w:r w:rsidR="00CE4855">
              <w:rPr>
                <w:bCs/>
              </w:rPr>
              <w:t xml:space="preserve">, </w:t>
            </w:r>
            <w:proofErr w:type="spellStart"/>
            <w:r w:rsidR="00CE4855">
              <w:rPr>
                <w:bCs/>
              </w:rPr>
              <w:t>freelance</w:t>
            </w:r>
            <w:proofErr w:type="spellEnd"/>
            <w:r w:rsidR="00CE4855">
              <w:rPr>
                <w:bCs/>
              </w:rPr>
              <w:t xml:space="preserve"> design</w:t>
            </w:r>
            <w:r w:rsidR="00771B57">
              <w:rPr>
                <w:bCs/>
              </w:rPr>
              <w:t>é</w:t>
            </w:r>
            <w:r w:rsidR="00CE4855">
              <w:rPr>
                <w:bCs/>
              </w:rPr>
              <w:t>r.</w:t>
            </w:r>
          </w:p>
          <w:p w14:paraId="188E6C67" w14:textId="06D9E171" w:rsidR="00AA60F0" w:rsidRDefault="00AA60F0" w:rsidP="005133EF">
            <w:pPr>
              <w:autoSpaceDE w:val="0"/>
              <w:autoSpaceDN w:val="0"/>
              <w:adjustRightInd w:val="0"/>
              <w:spacing w:after="120"/>
              <w:ind w:left="57" w:right="57"/>
              <w:jc w:val="both"/>
            </w:pPr>
            <w:r>
              <w:rPr>
                <w:b/>
              </w:rPr>
              <w:t>Charakteristika zaměstnavatelů</w:t>
            </w:r>
            <w:r w:rsidRPr="007A382E">
              <w:rPr>
                <w:b/>
              </w:rPr>
              <w:t xml:space="preserve">: </w:t>
            </w:r>
            <w:r w:rsidRPr="007A382E">
              <w:t xml:space="preserve">Absolvent </w:t>
            </w:r>
            <w:r>
              <w:t xml:space="preserve">BSP </w:t>
            </w:r>
            <w:proofErr w:type="spellStart"/>
            <w:r w:rsidR="004B1D0F" w:rsidRPr="004B1D0F">
              <w:t>Footwear</w:t>
            </w:r>
            <w:proofErr w:type="spellEnd"/>
            <w:r w:rsidR="004B1D0F" w:rsidRPr="004B1D0F">
              <w:t xml:space="preserve"> Design</w:t>
            </w:r>
            <w:r w:rsidRPr="007A382E">
              <w:t xml:space="preserve"> j</w:t>
            </w:r>
            <w:r w:rsidR="00475837">
              <w:t>e</w:t>
            </w:r>
            <w:r w:rsidRPr="007A382E">
              <w:t xml:space="preserve"> vybaven znalostmi, dovednostmi i kompetencemi, které </w:t>
            </w:r>
            <w:r w:rsidR="00B81473">
              <w:t>mu</w:t>
            </w:r>
            <w:r w:rsidRPr="007A382E">
              <w:t xml:space="preserve"> umožní nalézt uplatnění jako </w:t>
            </w:r>
            <w:r w:rsidR="00D41456" w:rsidRPr="00132AFF">
              <w:t>zaměstnan</w:t>
            </w:r>
            <w:r w:rsidR="00B81473">
              <w:t>ec</w:t>
            </w:r>
            <w:r w:rsidR="00D41456" w:rsidRPr="00132AFF">
              <w:t xml:space="preserve"> obuvnických firem či jako obuvní</w:t>
            </w:r>
            <w:r w:rsidR="00B81473">
              <w:t xml:space="preserve">k </w:t>
            </w:r>
            <w:r w:rsidR="00D41456" w:rsidRPr="00132AFF">
              <w:t>zaměřen</w:t>
            </w:r>
            <w:r w:rsidR="00B81473">
              <w:t>ý</w:t>
            </w:r>
            <w:r w:rsidR="00D41456" w:rsidRPr="00132AFF">
              <w:t xml:space="preserve"> na lokální malovýrobu.</w:t>
            </w:r>
          </w:p>
        </w:tc>
      </w:tr>
      <w:tr w:rsidR="00AA60F0" w14:paraId="0A4AF5CD" w14:textId="77777777" w:rsidTr="005133EF">
        <w:trPr>
          <w:trHeight w:val="185"/>
        </w:trPr>
        <w:tc>
          <w:tcPr>
            <w:tcW w:w="10098" w:type="dxa"/>
            <w:gridSpan w:val="4"/>
            <w:shd w:val="clear" w:color="auto" w:fill="F7CAAC"/>
          </w:tcPr>
          <w:p w14:paraId="2261501C" w14:textId="77777777" w:rsidR="00AA60F0" w:rsidRPr="00ED322D" w:rsidRDefault="00AA60F0" w:rsidP="005133EF">
            <w:r w:rsidRPr="00ED322D">
              <w:rPr>
                <w:b/>
              </w:rPr>
              <w:t>Pravidla a podmínky pro tvorbu studijních plánů</w:t>
            </w:r>
          </w:p>
        </w:tc>
      </w:tr>
      <w:tr w:rsidR="00AA60F0" w14:paraId="556133D4" w14:textId="77777777" w:rsidTr="005133EF">
        <w:trPr>
          <w:trHeight w:val="185"/>
        </w:trPr>
        <w:tc>
          <w:tcPr>
            <w:tcW w:w="10098" w:type="dxa"/>
            <w:gridSpan w:val="4"/>
            <w:shd w:val="clear" w:color="auto" w:fill="auto"/>
          </w:tcPr>
          <w:p w14:paraId="78C472B7" w14:textId="7F87AE69" w:rsidR="00AA60F0" w:rsidRDefault="00AA60F0" w:rsidP="005133EF">
            <w:pPr>
              <w:spacing w:before="120" w:after="120"/>
              <w:ind w:left="57" w:right="57"/>
              <w:jc w:val="both"/>
            </w:pPr>
            <w:r>
              <w:t xml:space="preserve">BSP </w:t>
            </w:r>
            <w:proofErr w:type="spellStart"/>
            <w:r w:rsidR="004B1D0F" w:rsidRPr="004B1D0F">
              <w:t>Footwear</w:t>
            </w:r>
            <w:proofErr w:type="spellEnd"/>
            <w:r w:rsidR="004B1D0F" w:rsidRPr="004B1D0F">
              <w:t xml:space="preserve"> Design</w:t>
            </w:r>
            <w:r>
              <w:t xml:space="preserve"> je </w:t>
            </w:r>
            <w:r w:rsidR="00B20AEA">
              <w:t xml:space="preserve">profesně zaměřený </w:t>
            </w:r>
            <w:r>
              <w:t>studijní program</w:t>
            </w:r>
            <w:r w:rsidR="00155925">
              <w:t>,</w:t>
            </w:r>
            <w:r w:rsidR="00AA7327">
              <w:t xml:space="preserve"> </w:t>
            </w:r>
            <w:r>
              <w:t xml:space="preserve">uskutečňovaný v prezenční formě. Forma výuky je optimalizována na základě přednášek povinného teoretického základu, oborových předmětů, seminářů a cvičení spojených s konzultací. Student díky teoretickým znalostem porozumí výchozím možnostem a metodám, které se váží k </w:t>
            </w:r>
            <w:r w:rsidR="00BC3555">
              <w:t>je</w:t>
            </w:r>
            <w:r w:rsidR="005A6968">
              <w:t>ho</w:t>
            </w:r>
            <w:r>
              <w:t xml:space="preserve"> obor</w:t>
            </w:r>
            <w:r w:rsidR="00BC3555">
              <w:t>u</w:t>
            </w:r>
            <w:r>
              <w:t>, vním</w:t>
            </w:r>
            <w:r w:rsidR="005A6968">
              <w:t>á</w:t>
            </w:r>
            <w:r>
              <w:t xml:space="preserve"> možnosti prolínání a přesahů. Ty aplikuj</w:t>
            </w:r>
            <w:r w:rsidR="006B5024">
              <w:t>e</w:t>
            </w:r>
            <w:r>
              <w:t xml:space="preserve"> při kreativní činnosti</w:t>
            </w:r>
            <w:r w:rsidR="006B5024">
              <w:t xml:space="preserve"> v předmět</w:t>
            </w:r>
            <w:r w:rsidR="00E70F8A">
              <w:t>ech</w:t>
            </w:r>
            <w:r w:rsidR="006B5024">
              <w:t xml:space="preserve"> Ateliér</w:t>
            </w:r>
            <w:r w:rsidR="00692224">
              <w:t xml:space="preserve"> </w:t>
            </w:r>
            <w:proofErr w:type="spellStart"/>
            <w:r w:rsidR="009C4F22" w:rsidRPr="009C4F22">
              <w:t>Footwear</w:t>
            </w:r>
            <w:proofErr w:type="spellEnd"/>
            <w:r w:rsidR="009C4F22" w:rsidRPr="009C4F22">
              <w:t xml:space="preserve"> Design</w:t>
            </w:r>
            <w:r w:rsidR="00692224">
              <w:t>, Dílenská praxe a Klauzurní práce</w:t>
            </w:r>
            <w:r>
              <w:t xml:space="preserve">. Po celý průběh studia musí mít schopnost optimální aktualizace znalostí v kontextu svého zaměření. </w:t>
            </w:r>
          </w:p>
          <w:p w14:paraId="2371CDFE" w14:textId="48DF3602" w:rsidR="00AA60F0" w:rsidRDefault="00AA60F0" w:rsidP="005133EF">
            <w:pPr>
              <w:spacing w:before="120" w:after="120"/>
              <w:ind w:left="57" w:right="57"/>
              <w:jc w:val="both"/>
            </w:pPr>
            <w:r>
              <w:t>Záměrem studijního programu je vybavit student</w:t>
            </w:r>
            <w:r w:rsidR="006B07EA">
              <w:t>a</w:t>
            </w:r>
            <w:r>
              <w:t xml:space="preserve"> v oblasti kvalitních jazykových znalostí na úrovni B2 v anglickém jazyce, které </w:t>
            </w:r>
            <w:r w:rsidR="006B07EA">
              <w:t>mu</w:t>
            </w:r>
            <w:r>
              <w:t xml:space="preserve"> umožní najít uplatnění i v zahraničí, kde m</w:t>
            </w:r>
            <w:r w:rsidR="006B07EA">
              <w:t>ůže</w:t>
            </w:r>
            <w:r>
              <w:t xml:space="preserve"> získat nové zkušenosti a přenést je následně do českého prostředí. </w:t>
            </w:r>
            <w:r w:rsidR="006B07EA">
              <w:t xml:space="preserve">Jazykový </w:t>
            </w:r>
            <w:r>
              <w:t xml:space="preserve">rozvoj je v tomto směru podporován zařazením předmětů anglického jazyka a zahraničními výjezdy v rámci </w:t>
            </w:r>
            <w:r w:rsidR="00DD1352">
              <w:t xml:space="preserve">programu </w:t>
            </w:r>
            <w:r>
              <w:t>Erasmu</w:t>
            </w:r>
            <w:r w:rsidR="00E944A1">
              <w:t>s+</w:t>
            </w:r>
            <w:r>
              <w:t xml:space="preserve">. Na FMK v rámci krátkodobých pobytů hostují zahraniční pedagogové a odborníci z praxe, jejichž přítomnost </w:t>
            </w:r>
            <w:r w:rsidR="00DD1352">
              <w:t xml:space="preserve">rovněž </w:t>
            </w:r>
            <w:r>
              <w:t>podporuje rozvoj jazykových kompetencí, ale i oborový růst.</w:t>
            </w:r>
          </w:p>
          <w:p w14:paraId="5FF85852" w14:textId="34DB434A" w:rsidR="00AA60F0" w:rsidRPr="00316491" w:rsidRDefault="00AA60F0" w:rsidP="005133EF">
            <w:pPr>
              <w:spacing w:before="120" w:after="120"/>
              <w:ind w:left="57" w:right="57"/>
              <w:jc w:val="both"/>
            </w:pPr>
            <w:r>
              <w:t xml:space="preserve">Struktura studijního plánu BSP </w:t>
            </w:r>
            <w:proofErr w:type="spellStart"/>
            <w:r w:rsidR="00A33F08" w:rsidRPr="00A33F08">
              <w:t>Footwear</w:t>
            </w:r>
            <w:proofErr w:type="spellEnd"/>
            <w:r w:rsidR="00A33F08" w:rsidRPr="00A33F08">
              <w:t xml:space="preserve"> Design</w:t>
            </w:r>
            <w:r>
              <w:t xml:space="preserve"> je tvořena povinnými předměty, povinně volitelnými předměty </w:t>
            </w:r>
            <w:r w:rsidR="00E640FE">
              <w:br/>
            </w:r>
            <w:r>
              <w:t xml:space="preserve">a volitelnými předměty. Student si volí předměty ze skupiny povinně volitelných předmětů, minimální počet </w:t>
            </w:r>
            <w:r w:rsidR="004108FF">
              <w:t xml:space="preserve">kreditů za </w:t>
            </w:r>
            <w:r>
              <w:t>povinně voliteln</w:t>
            </w:r>
            <w:r w:rsidR="004108FF">
              <w:t>é předměty</w:t>
            </w:r>
            <w:r>
              <w:t xml:space="preserve"> stanovuje studijní plán, počet volitelných předmětů si stanovuje student. </w:t>
            </w:r>
            <w:r w:rsidR="00795505">
              <w:t xml:space="preserve">Volitelné předměty si student vybírá z nabídky </w:t>
            </w:r>
            <w:r w:rsidR="00A912A6">
              <w:t>BSP</w:t>
            </w:r>
            <w:r w:rsidR="00795505">
              <w:t xml:space="preserve"> FMK.</w:t>
            </w:r>
            <w:r>
              <w:t xml:space="preserve"> Ve studijním programu je využíván kreditový systém ECTS představující studijní zátěž 25 </w:t>
            </w:r>
            <w:del w:id="1" w:author="Jana Janíková" w:date="2025-07-07T10:38:00Z">
              <w:r w:rsidDel="00A92128">
                <w:delText xml:space="preserve">až 30 </w:delText>
              </w:r>
            </w:del>
            <w:r>
              <w:t>hodin/1 kredit. Jedna výuková hodina je 50 minut. Délka semestru je 14 týdnů rozvrhovaných i nerozvrhovaných aktivit. Standardní délka bakalářského studia je 3 roky, student je povinen získat min. 180 kreditů. Studijní plán je sestaven tak, aby umožňoval zejména zvládnutí praktických dovedností potřebných k výkonu povolání, podložených získáním nezbytných teoretických znalostí. Realizace praktických uměleckých výstupů probíhá v</w:t>
            </w:r>
            <w:r w:rsidR="00DB676D">
              <w:t xml:space="preserve"> </w:t>
            </w:r>
            <w:r>
              <w:t>rámci předmětů Ateliér</w:t>
            </w:r>
            <w:r w:rsidR="0077313C">
              <w:t xml:space="preserve"> </w:t>
            </w:r>
            <w:proofErr w:type="spellStart"/>
            <w:r w:rsidR="009C4F22" w:rsidRPr="009C4F22">
              <w:t>Footwear</w:t>
            </w:r>
            <w:proofErr w:type="spellEnd"/>
            <w:r w:rsidR="009C4F22" w:rsidRPr="009C4F22">
              <w:t xml:space="preserve"> Design</w:t>
            </w:r>
            <w:r w:rsidR="00692224">
              <w:t>, Dílenská praxe</w:t>
            </w:r>
            <w:r w:rsidR="0099501E">
              <w:t xml:space="preserve"> </w:t>
            </w:r>
            <w:r>
              <w:t xml:space="preserve">a </w:t>
            </w:r>
            <w:r w:rsidRPr="000F1375">
              <w:t>Klauzurní práce.</w:t>
            </w:r>
            <w:r>
              <w:t xml:space="preserve"> Student participuj</w:t>
            </w:r>
            <w:r w:rsidR="00A3679B">
              <w:t>e</w:t>
            </w:r>
            <w:r>
              <w:t xml:space="preserve"> i na multioborových projektech FMK či dalších celofakultních projektech, podílí se na realizaci externích projektů ve spolupráci s komerčním i neziskovým sektorem v</w:t>
            </w:r>
            <w:r w:rsidR="00A3679B">
              <w:t xml:space="preserve"> oblasti</w:t>
            </w:r>
            <w:r>
              <w:t> </w:t>
            </w:r>
            <w:r w:rsidR="0091421D">
              <w:t>kulturně kreativních průmyslů (</w:t>
            </w:r>
            <w:r w:rsidR="00D254BF">
              <w:t xml:space="preserve">dále také </w:t>
            </w:r>
            <w:r w:rsidR="00DA617F">
              <w:t>„</w:t>
            </w:r>
            <w:r>
              <w:t>KK</w:t>
            </w:r>
            <w:r w:rsidR="00626127">
              <w:t>P</w:t>
            </w:r>
            <w:r w:rsidR="00DA617F">
              <w:t>“</w:t>
            </w:r>
            <w:r w:rsidR="0091421D">
              <w:t>)</w:t>
            </w:r>
            <w:r>
              <w:t>.</w:t>
            </w:r>
            <w:r w:rsidR="00540AB6">
              <w:t xml:space="preserve"> </w:t>
            </w:r>
            <w:r w:rsidR="004661B8">
              <w:t>M</w:t>
            </w:r>
            <w:r w:rsidR="00A3679B">
              <w:t>á</w:t>
            </w:r>
            <w:r w:rsidR="004661B8">
              <w:t xml:space="preserve"> povin</w:t>
            </w:r>
            <w:r w:rsidR="00540AB6">
              <w:t xml:space="preserve">nou </w:t>
            </w:r>
            <w:r w:rsidR="00E93F36">
              <w:t>12týdenní</w:t>
            </w:r>
            <w:r w:rsidR="00540AB6">
              <w:t xml:space="preserve"> </w:t>
            </w:r>
            <w:r w:rsidR="00A3679B">
              <w:t xml:space="preserve">oborově zaměřenou </w:t>
            </w:r>
            <w:r w:rsidR="00540AB6">
              <w:t>praxi.</w:t>
            </w:r>
          </w:p>
        </w:tc>
      </w:tr>
      <w:tr w:rsidR="00AA60F0" w14:paraId="756FB5F7" w14:textId="77777777" w:rsidTr="005133EF">
        <w:trPr>
          <w:trHeight w:val="258"/>
        </w:trPr>
        <w:tc>
          <w:tcPr>
            <w:tcW w:w="10098" w:type="dxa"/>
            <w:gridSpan w:val="4"/>
            <w:shd w:val="clear" w:color="auto" w:fill="F7CAAC"/>
          </w:tcPr>
          <w:p w14:paraId="0D0E3764" w14:textId="0AC3761D" w:rsidR="00AA60F0" w:rsidRDefault="00AA60F0" w:rsidP="005133EF">
            <w:r>
              <w:rPr>
                <w:b/>
              </w:rPr>
              <w:t xml:space="preserve"> Podmínky k přijetí ke studiu</w:t>
            </w:r>
          </w:p>
        </w:tc>
      </w:tr>
      <w:tr w:rsidR="00AA60F0" w14:paraId="4C6C7AC3" w14:textId="77777777" w:rsidTr="005133EF">
        <w:trPr>
          <w:trHeight w:val="1327"/>
        </w:trPr>
        <w:tc>
          <w:tcPr>
            <w:tcW w:w="10098" w:type="dxa"/>
            <w:gridSpan w:val="4"/>
            <w:shd w:val="clear" w:color="auto" w:fill="FFFFFF"/>
          </w:tcPr>
          <w:p w14:paraId="59A4BF3D" w14:textId="764157D8" w:rsidR="00AA60F0" w:rsidRDefault="00AA60F0" w:rsidP="005133EF">
            <w:pPr>
              <w:autoSpaceDE w:val="0"/>
              <w:autoSpaceDN w:val="0"/>
              <w:adjustRightInd w:val="0"/>
              <w:spacing w:before="120" w:after="120"/>
              <w:ind w:left="57" w:right="57"/>
              <w:jc w:val="both"/>
              <w:rPr>
                <w:highlight w:val="green"/>
              </w:rPr>
            </w:pPr>
            <w:r>
              <w:t xml:space="preserve">Pravidla pro přijímací řízení a podmínky pro přijetí ke studiu BSP </w:t>
            </w:r>
            <w:proofErr w:type="spellStart"/>
            <w:r w:rsidR="00A33F08" w:rsidRPr="00A33F08">
              <w:t>Footwear</w:t>
            </w:r>
            <w:proofErr w:type="spellEnd"/>
            <w:r w:rsidR="00A33F08" w:rsidRPr="00A33F08">
              <w:t xml:space="preserve"> Design</w:t>
            </w:r>
            <w:r>
              <w:t xml:space="preserve"> </w:t>
            </w:r>
            <w:r w:rsidRPr="005C6271">
              <w:t xml:space="preserve">stanoví </w:t>
            </w:r>
            <w:r>
              <w:t>s</w:t>
            </w:r>
            <w:r w:rsidRPr="005C6271">
              <w:t>měrnice děkana k</w:t>
            </w:r>
            <w:r>
              <w:t xml:space="preserve"> veřejně vyhlášenému </w:t>
            </w:r>
            <w:r w:rsidRPr="005C6271">
              <w:t>přijímacímu řízení, která je každoročně aktualizována a zveřejňována na úřední desce FMK</w:t>
            </w:r>
            <w:r>
              <w:rPr>
                <w:rStyle w:val="Znakapoznpodarou"/>
              </w:rPr>
              <w:footnoteReference w:id="3"/>
            </w:r>
            <w:r>
              <w:t xml:space="preserve">. </w:t>
            </w:r>
            <w:r w:rsidRPr="005C6271">
              <w:t xml:space="preserve">Požadavky pro přijetí </w:t>
            </w:r>
            <w:r>
              <w:t xml:space="preserve">ke studiu </w:t>
            </w:r>
            <w:r w:rsidRPr="005C6271">
              <w:t xml:space="preserve">jsou zde konkretizovány. </w:t>
            </w:r>
            <w:r>
              <w:t xml:space="preserve">Podmínkou přijetí ke studiu je předložení dokladu o dosažení středního vzdělání s maturitní zkouškou a úspěšné vykonání přijímací zkoušky. V souladu s </w:t>
            </w:r>
            <w:proofErr w:type="spellStart"/>
            <w:r>
              <w:t>ust</w:t>
            </w:r>
            <w:proofErr w:type="spellEnd"/>
            <w:r>
              <w:t>. § 48 odst. 2 zákona ke studiu v oblasti umění mohou být výjimečně přijati též uchazeči bez dosažení středního vzdělání s maturitní zkouškou nebo vyššího odborného vzdělání v konzervatoři.</w:t>
            </w:r>
          </w:p>
          <w:p w14:paraId="20496067" w14:textId="77777777" w:rsidR="00AA60F0" w:rsidRPr="00DB143C" w:rsidRDefault="00AA60F0" w:rsidP="005133EF">
            <w:pPr>
              <w:autoSpaceDE w:val="0"/>
              <w:autoSpaceDN w:val="0"/>
              <w:adjustRightInd w:val="0"/>
              <w:spacing w:after="120"/>
              <w:ind w:left="57" w:right="57"/>
              <w:jc w:val="both"/>
              <w:rPr>
                <w:rFonts w:eastAsia="Calibri"/>
              </w:rPr>
            </w:pPr>
            <w:r>
              <w:t>Přijímací zkouška je dvoukolová. První kolo přijímací zkoušky je talentovou zkouškou. Druhé kolo přijímací zkoušky se skládá z písemné zkoušky, tvůrčí zkoušky a ústní zkoušky.</w:t>
            </w:r>
            <w:r>
              <w:rPr>
                <w:b/>
                <w:bCs/>
              </w:rPr>
              <w:t xml:space="preserve"> </w:t>
            </w:r>
          </w:p>
          <w:p w14:paraId="3A040FB5" w14:textId="7CB24092" w:rsidR="00AA60F0" w:rsidRDefault="00E84DC5" w:rsidP="0077313C">
            <w:pPr>
              <w:autoSpaceDE w:val="0"/>
              <w:autoSpaceDN w:val="0"/>
              <w:adjustRightInd w:val="0"/>
              <w:ind w:right="57"/>
              <w:jc w:val="both"/>
            </w:pPr>
            <w:r>
              <w:rPr>
                <w:b/>
              </w:rPr>
              <w:lastRenderedPageBreak/>
              <w:br/>
            </w:r>
            <w:r w:rsidR="00AA60F0">
              <w:rPr>
                <w:b/>
              </w:rPr>
              <w:t>1. kolo přijímací zkoušky</w:t>
            </w:r>
            <w:r w:rsidR="00AA60F0">
              <w:t xml:space="preserve"> </w:t>
            </w:r>
          </w:p>
          <w:p w14:paraId="48DB66C0" w14:textId="57D99500" w:rsidR="00AA60F0" w:rsidRDefault="00AA60F0" w:rsidP="005133EF">
            <w:pPr>
              <w:autoSpaceDE w:val="0"/>
              <w:autoSpaceDN w:val="0"/>
              <w:adjustRightInd w:val="0"/>
              <w:spacing w:after="120"/>
              <w:ind w:left="57" w:right="57"/>
              <w:jc w:val="both"/>
            </w:pPr>
            <w:r>
              <w:t xml:space="preserve">Uchazeč odevzdá k hodnocení domácí práce. Hodnocení proběhne bez přítomnosti uchazeče. Zkušební komise zhodnotí </w:t>
            </w:r>
            <w:r>
              <w:br/>
              <w:t xml:space="preserve">v domácích pracích projevený tvůrčí potenciál uchazeče s přihlédnutím k požadavkům </w:t>
            </w:r>
            <w:r w:rsidR="004D5F88">
              <w:t>oboru</w:t>
            </w:r>
            <w:r>
              <w:t xml:space="preserve">. Pozornost je věnována kreativní stránce talentu, schopnosti osobitého myšlení a zvládnutí vyjadřovacích prostředků typických pro </w:t>
            </w:r>
            <w:r w:rsidR="004D5F88">
              <w:t>obor</w:t>
            </w:r>
            <w:r>
              <w:t>. Obsah zadání domácích prací se obměňuje. Uchazeč, který neuspěl v prvním kole přijímací zkoušky (talentová zkouška), nesplnil základní podmínku pro přijetí ke studiu, nepostupuje do další části přijímací zkoušky (neúčastní se druhého kola přijímací zkoušky).</w:t>
            </w:r>
          </w:p>
          <w:p w14:paraId="24019EFB" w14:textId="77777777" w:rsidR="00AA60F0" w:rsidRDefault="00AA60F0" w:rsidP="005133EF">
            <w:pPr>
              <w:ind w:left="57" w:right="57"/>
              <w:jc w:val="both"/>
              <w:rPr>
                <w:b/>
              </w:rPr>
            </w:pPr>
            <w:r>
              <w:rPr>
                <w:b/>
              </w:rPr>
              <w:t>2. kolo přijímací zkoušky</w:t>
            </w:r>
          </w:p>
          <w:p w14:paraId="6D3CC4BE" w14:textId="7474878D" w:rsidR="00AA60F0" w:rsidRDefault="00AA60F0" w:rsidP="005133EF">
            <w:pPr>
              <w:autoSpaceDE w:val="0"/>
              <w:autoSpaceDN w:val="0"/>
              <w:adjustRightInd w:val="0"/>
              <w:ind w:left="57" w:right="57"/>
              <w:jc w:val="both"/>
            </w:pPr>
            <w:r>
              <w:t>- Písemná zkouška – obsahem písemné zkoušky je všeobecný přehled v oblasti vizuální kultury a znalosti v</w:t>
            </w:r>
            <w:r w:rsidR="004D5F88">
              <w:t> daném oboru</w:t>
            </w:r>
            <w:r w:rsidR="00703526">
              <w:t>.</w:t>
            </w:r>
            <w:r>
              <w:t xml:space="preserve"> Tematické okruhy a doporučená literatura jsou zveřejněny na </w:t>
            </w:r>
            <w:proofErr w:type="spellStart"/>
            <w:r w:rsidR="000970CE">
              <w:t>internetovýh</w:t>
            </w:r>
            <w:proofErr w:type="spellEnd"/>
            <w:r w:rsidR="000970CE">
              <w:t xml:space="preserve"> stránkách FMK</w:t>
            </w:r>
            <w:r w:rsidR="008325C9">
              <w:t xml:space="preserve"> v sekci Přijímací řízení</w:t>
            </w:r>
            <w:r>
              <w:rPr>
                <w:rStyle w:val="Znakapoznpodarou"/>
              </w:rPr>
              <w:footnoteReference w:id="4"/>
            </w:r>
            <w:r>
              <w:t xml:space="preserve">. </w:t>
            </w:r>
          </w:p>
          <w:p w14:paraId="4F54AAC1" w14:textId="5D04A56E" w:rsidR="00AA60F0" w:rsidRDefault="00AA60F0" w:rsidP="005133EF">
            <w:pPr>
              <w:autoSpaceDE w:val="0"/>
              <w:autoSpaceDN w:val="0"/>
              <w:adjustRightInd w:val="0"/>
              <w:ind w:left="57" w:right="57"/>
              <w:jc w:val="both"/>
            </w:pPr>
            <w:r>
              <w:t xml:space="preserve">- Tvůrčí zkouška – v průběhu tvůrčí zkoušky uchazeč vypracuje zpravidla čtyři úkoly na dané téma, charakteristické pro </w:t>
            </w:r>
            <w:r w:rsidR="00703526">
              <w:t xml:space="preserve">obor. </w:t>
            </w:r>
            <w:r>
              <w:t>Tvůrčí zkouškou se zjišťují invence a tvůrčí schopnosti uchazeče a jeho dovednost komunikovat výrazovými uměleckými prostředky.</w:t>
            </w:r>
          </w:p>
          <w:p w14:paraId="7E278028" w14:textId="164F6078" w:rsidR="00AA60F0" w:rsidRPr="00C5304C" w:rsidRDefault="00AA60F0" w:rsidP="005133EF">
            <w:pPr>
              <w:autoSpaceDE w:val="0"/>
              <w:autoSpaceDN w:val="0"/>
              <w:adjustRightInd w:val="0"/>
              <w:spacing w:after="120"/>
              <w:ind w:left="57" w:right="57"/>
              <w:jc w:val="both"/>
            </w:pPr>
            <w:r>
              <w:t>- Ústní zkouška – zjišťuje motivaci uchazeče, hloubku jeho zájmu o zvolen</w:t>
            </w:r>
            <w:r w:rsidR="00703526">
              <w:t>ý obor</w:t>
            </w:r>
            <w:r>
              <w:t xml:space="preserve"> a všeobecný rozhled. Při ústní zkoušce se hodnotí slovně vyjádřená představa uchazeče o profesním zaměření a jeho předpoklady pro kreativní práci.</w:t>
            </w:r>
          </w:p>
        </w:tc>
      </w:tr>
      <w:tr w:rsidR="00AA60F0" w14:paraId="564AAE05" w14:textId="77777777" w:rsidTr="005133EF">
        <w:trPr>
          <w:trHeight w:val="258"/>
        </w:trPr>
        <w:tc>
          <w:tcPr>
            <w:tcW w:w="10098" w:type="dxa"/>
            <w:gridSpan w:val="4"/>
            <w:shd w:val="clear" w:color="auto" w:fill="F7CAAC"/>
          </w:tcPr>
          <w:p w14:paraId="78AE6AF8" w14:textId="77777777" w:rsidR="00AA60F0" w:rsidRPr="000F3BE9" w:rsidRDefault="00AA60F0" w:rsidP="005133EF">
            <w:pPr>
              <w:rPr>
                <w:rFonts w:eastAsia="Calibri"/>
                <w:sz w:val="24"/>
                <w:szCs w:val="24"/>
              </w:rPr>
            </w:pPr>
            <w:r w:rsidRPr="00FF621D">
              <w:rPr>
                <w:b/>
              </w:rPr>
              <w:lastRenderedPageBreak/>
              <w:t>Předpokládaný počet uchazečů zapsaných ke</w:t>
            </w:r>
            <w:r>
              <w:rPr>
                <w:b/>
              </w:rPr>
              <w:t xml:space="preserve"> studiu ve studijním programu</w:t>
            </w:r>
            <w:r>
              <w:rPr>
                <w:rFonts w:eastAsia="Calibri"/>
                <w:sz w:val="24"/>
                <w:szCs w:val="24"/>
              </w:rPr>
              <w:t xml:space="preserve"> </w:t>
            </w:r>
          </w:p>
        </w:tc>
      </w:tr>
      <w:tr w:rsidR="00AA60F0" w14:paraId="5286D85E" w14:textId="77777777" w:rsidTr="004D5E5F">
        <w:trPr>
          <w:trHeight w:val="3259"/>
        </w:trPr>
        <w:tc>
          <w:tcPr>
            <w:tcW w:w="10098" w:type="dxa"/>
            <w:gridSpan w:val="4"/>
            <w:shd w:val="clear" w:color="auto" w:fill="FFFFFF"/>
          </w:tcPr>
          <w:p w14:paraId="0A02CE76" w14:textId="0E0818EC" w:rsidR="00AA60F0" w:rsidRDefault="00332BE8" w:rsidP="00924A41">
            <w:pPr>
              <w:spacing w:before="120" w:after="120"/>
              <w:ind w:left="110" w:hanging="110"/>
            </w:pPr>
            <w:r>
              <w:t>10</w:t>
            </w:r>
            <w:r w:rsidR="00AA60F0">
              <w:t xml:space="preserve"> uchazečů</w:t>
            </w:r>
          </w:p>
          <w:p w14:paraId="28B733C6" w14:textId="4D0A67C1" w:rsidR="00AA60F0" w:rsidRDefault="00CA6D8D" w:rsidP="00246B2E">
            <w:pPr>
              <w:jc w:val="both"/>
            </w:pPr>
            <w:r>
              <w:t>B</w:t>
            </w:r>
            <w:r w:rsidR="00AA60F0">
              <w:t xml:space="preserve">SP </w:t>
            </w:r>
            <w:proofErr w:type="spellStart"/>
            <w:r w:rsidR="00A33F08" w:rsidRPr="00A33F08">
              <w:t>Footwear</w:t>
            </w:r>
            <w:proofErr w:type="spellEnd"/>
            <w:r w:rsidR="00A33F08" w:rsidRPr="00A33F08">
              <w:t xml:space="preserve"> Design</w:t>
            </w:r>
            <w:r w:rsidR="00E9601F">
              <w:t xml:space="preserve"> </w:t>
            </w:r>
            <w:r w:rsidR="00AA60F0" w:rsidRPr="00A23A36">
              <w:t xml:space="preserve">je nový SP, který vznikl </w:t>
            </w:r>
            <w:r w:rsidR="001D7555">
              <w:t>transformací</w:t>
            </w:r>
            <w:r w:rsidR="00AA60F0" w:rsidRPr="00A23A36">
              <w:t xml:space="preserve"> </w:t>
            </w:r>
            <w:r w:rsidR="001D7555">
              <w:t xml:space="preserve">specializace Design obuvi </w:t>
            </w:r>
            <w:r w:rsidR="00AA60F0" w:rsidRPr="00A23A36">
              <w:t xml:space="preserve">původního </w:t>
            </w:r>
            <w:r>
              <w:t>B</w:t>
            </w:r>
            <w:r w:rsidR="00AA60F0" w:rsidRPr="00A23A36">
              <w:t xml:space="preserve">SP </w:t>
            </w:r>
            <w:r w:rsidR="00C32C99">
              <w:t>Multimédia a d</w:t>
            </w:r>
            <w:r w:rsidR="00AA60F0" w:rsidRPr="00A23A36">
              <w:t>esign</w:t>
            </w:r>
            <w:r w:rsidR="00E90A2D">
              <w:t xml:space="preserve"> </w:t>
            </w:r>
            <w:r w:rsidR="00F622EA">
              <w:t>/</w:t>
            </w:r>
            <w:r w:rsidR="00E90A2D">
              <w:t xml:space="preserve"> Design</w:t>
            </w:r>
            <w:r w:rsidR="00AA60F0" w:rsidRPr="00A23A36">
              <w:t>. V tabulce níže jsou uvedeny počty studentů</w:t>
            </w:r>
            <w:r w:rsidR="00F63A35">
              <w:t xml:space="preserve"> BSP</w:t>
            </w:r>
            <w:r w:rsidR="00AA60F0" w:rsidRPr="00A23A36">
              <w:t xml:space="preserve"> za specializac</w:t>
            </w:r>
            <w:r w:rsidR="001D7555">
              <w:t>i</w:t>
            </w:r>
            <w:r w:rsidR="00F63A35">
              <w:t xml:space="preserve"> Design obuvi</w:t>
            </w:r>
            <w:r w:rsidR="001D7555">
              <w:t>.</w:t>
            </w:r>
          </w:p>
          <w:p w14:paraId="174A0188" w14:textId="77777777" w:rsidR="00AA60F0" w:rsidRDefault="00AA60F0" w:rsidP="005133EF"/>
          <w:tbl>
            <w:tblPr>
              <w:tblStyle w:val="Mkatabulky"/>
              <w:tblW w:w="0" w:type="auto"/>
              <w:tblLayout w:type="fixed"/>
              <w:tblLook w:val="04A0" w:firstRow="1" w:lastRow="0" w:firstColumn="1" w:lastColumn="0" w:noHBand="0" w:noVBand="1"/>
            </w:tblPr>
            <w:tblGrid>
              <w:gridCol w:w="3032"/>
              <w:gridCol w:w="2745"/>
            </w:tblGrid>
            <w:tr w:rsidR="00AA60F0" w14:paraId="78416508" w14:textId="77777777" w:rsidTr="005133EF">
              <w:tc>
                <w:tcPr>
                  <w:tcW w:w="5777" w:type="dxa"/>
                  <w:gridSpan w:val="2"/>
                  <w:shd w:val="clear" w:color="auto" w:fill="F7CAAC" w:themeFill="accent2" w:themeFillTint="66"/>
                </w:tcPr>
                <w:p w14:paraId="0D2986A4" w14:textId="358112A7" w:rsidR="00AA60F0" w:rsidRPr="00A30CAA" w:rsidRDefault="00AA60F0" w:rsidP="005133EF">
                  <w:pPr>
                    <w:jc w:val="center"/>
                    <w:rPr>
                      <w:rFonts w:cs="Calibri"/>
                      <w:color w:val="000000"/>
                    </w:rPr>
                  </w:pPr>
                  <w:r w:rsidRPr="00A30CAA">
                    <w:rPr>
                      <w:rFonts w:cs="Calibri"/>
                      <w:color w:val="000000"/>
                    </w:rPr>
                    <w:t xml:space="preserve">Počet studentů </w:t>
                  </w:r>
                  <w:r w:rsidR="006B3337">
                    <w:rPr>
                      <w:rFonts w:cs="Calibri"/>
                      <w:color w:val="000000"/>
                    </w:rPr>
                    <w:t>B</w:t>
                  </w:r>
                  <w:r w:rsidRPr="00A30CAA">
                    <w:rPr>
                      <w:rFonts w:cs="Calibri"/>
                      <w:color w:val="000000"/>
                    </w:rPr>
                    <w:t xml:space="preserve">SP Multimédia a </w:t>
                  </w:r>
                  <w:r w:rsidR="000879AA">
                    <w:rPr>
                      <w:rFonts w:cs="Calibri"/>
                      <w:color w:val="000000"/>
                    </w:rPr>
                    <w:t>d</w:t>
                  </w:r>
                  <w:r w:rsidRPr="00A30CAA">
                    <w:rPr>
                      <w:rFonts w:cs="Calibri"/>
                      <w:color w:val="000000"/>
                    </w:rPr>
                    <w:t xml:space="preserve">esign </w:t>
                  </w:r>
                  <w:r>
                    <w:rPr>
                      <w:rFonts w:cs="Calibri"/>
                      <w:color w:val="000000"/>
                    </w:rPr>
                    <w:t>-</w:t>
                  </w:r>
                  <w:r w:rsidRPr="00A30CAA">
                    <w:rPr>
                      <w:rFonts w:cs="Calibri"/>
                      <w:color w:val="000000"/>
                    </w:rPr>
                    <w:t xml:space="preserve"> </w:t>
                  </w:r>
                </w:p>
                <w:p w14:paraId="0D1EF8F4" w14:textId="654A2835" w:rsidR="00AA60F0" w:rsidRPr="00A30CAA" w:rsidRDefault="00AA60F0" w:rsidP="005133EF">
                  <w:pPr>
                    <w:jc w:val="center"/>
                    <w:rPr>
                      <w:rFonts w:cs="Calibri"/>
                      <w:color w:val="000000"/>
                    </w:rPr>
                  </w:pPr>
                  <w:r w:rsidRPr="00A30CAA">
                    <w:rPr>
                      <w:rFonts w:cs="Calibri"/>
                      <w:color w:val="000000"/>
                    </w:rPr>
                    <w:t>specializace Design obuvi</w:t>
                  </w:r>
                </w:p>
              </w:tc>
            </w:tr>
            <w:tr w:rsidR="00AA60F0" w14:paraId="1CA1A043" w14:textId="77777777" w:rsidTr="005133EF">
              <w:tc>
                <w:tcPr>
                  <w:tcW w:w="3032" w:type="dxa"/>
                  <w:shd w:val="clear" w:color="auto" w:fill="BDD6EE" w:themeFill="accent1" w:themeFillTint="66"/>
                  <w:vAlign w:val="bottom"/>
                </w:tcPr>
                <w:p w14:paraId="7FCDCD2D" w14:textId="77777777" w:rsidR="00AA60F0" w:rsidRPr="00A30CAA" w:rsidRDefault="00AA60F0" w:rsidP="005133EF">
                  <w:pPr>
                    <w:jc w:val="center"/>
                    <w:rPr>
                      <w:rFonts w:cs="Calibri"/>
                      <w:b/>
                      <w:color w:val="000000"/>
                    </w:rPr>
                  </w:pPr>
                  <w:r w:rsidRPr="00A30CAA">
                    <w:t>Akademický rok</w:t>
                  </w:r>
                </w:p>
              </w:tc>
              <w:tc>
                <w:tcPr>
                  <w:tcW w:w="2745" w:type="dxa"/>
                  <w:shd w:val="clear" w:color="auto" w:fill="BDD6EE" w:themeFill="accent1" w:themeFillTint="66"/>
                  <w:vAlign w:val="center"/>
                </w:tcPr>
                <w:p w14:paraId="15453F7F" w14:textId="77777777" w:rsidR="00AA60F0" w:rsidRPr="00A30CAA" w:rsidRDefault="00AA60F0" w:rsidP="005133EF">
                  <w:pPr>
                    <w:jc w:val="center"/>
                    <w:rPr>
                      <w:rFonts w:cs="Calibri"/>
                      <w:b/>
                      <w:color w:val="000000"/>
                    </w:rPr>
                  </w:pPr>
                  <w:r w:rsidRPr="00A30CAA">
                    <w:t>Počet studujících</w:t>
                  </w:r>
                </w:p>
              </w:tc>
            </w:tr>
            <w:tr w:rsidR="00AA60F0" w:rsidRPr="00156844" w14:paraId="0935E135" w14:textId="77777777" w:rsidTr="005133EF">
              <w:tc>
                <w:tcPr>
                  <w:tcW w:w="3032" w:type="dxa"/>
                  <w:vAlign w:val="bottom"/>
                </w:tcPr>
                <w:p w14:paraId="7F8DFBDC" w14:textId="4064A2A6" w:rsidR="00AA60F0" w:rsidRPr="00332BE8" w:rsidRDefault="00332BE8" w:rsidP="005133EF">
                  <w:pPr>
                    <w:jc w:val="center"/>
                    <w:rPr>
                      <w:rFonts w:cs="Calibri"/>
                      <w:bCs/>
                      <w:color w:val="000000"/>
                    </w:rPr>
                  </w:pPr>
                  <w:r w:rsidRPr="00332BE8">
                    <w:rPr>
                      <w:rFonts w:cs="Calibri"/>
                      <w:bCs/>
                      <w:color w:val="000000"/>
                    </w:rPr>
                    <w:t>2022/23</w:t>
                  </w:r>
                </w:p>
              </w:tc>
              <w:tc>
                <w:tcPr>
                  <w:tcW w:w="2745" w:type="dxa"/>
                  <w:vAlign w:val="center"/>
                </w:tcPr>
                <w:p w14:paraId="050418BE" w14:textId="0D6E8E7C" w:rsidR="00AA60F0" w:rsidRDefault="00997883" w:rsidP="005133EF">
                  <w:pPr>
                    <w:jc w:val="center"/>
                    <w:rPr>
                      <w:rFonts w:cs="Calibri"/>
                      <w:b/>
                      <w:color w:val="000000"/>
                    </w:rPr>
                  </w:pPr>
                  <w:r>
                    <w:rPr>
                      <w:rFonts w:cs="Calibri"/>
                      <w:b/>
                      <w:color w:val="000000"/>
                    </w:rPr>
                    <w:t>2</w:t>
                  </w:r>
                  <w:r w:rsidR="008C5857">
                    <w:rPr>
                      <w:rFonts w:cs="Calibri"/>
                      <w:b/>
                      <w:color w:val="000000"/>
                    </w:rPr>
                    <w:t>0</w:t>
                  </w:r>
                </w:p>
              </w:tc>
            </w:tr>
            <w:tr w:rsidR="00332BE8" w:rsidRPr="00156844" w14:paraId="6320E940" w14:textId="77777777" w:rsidTr="005133EF">
              <w:tc>
                <w:tcPr>
                  <w:tcW w:w="3032" w:type="dxa"/>
                  <w:vAlign w:val="bottom"/>
                </w:tcPr>
                <w:p w14:paraId="730D59DC" w14:textId="2DFCC1A1" w:rsidR="00332BE8" w:rsidRDefault="00332BE8" w:rsidP="00332BE8">
                  <w:pPr>
                    <w:jc w:val="center"/>
                    <w:rPr>
                      <w:rFonts w:cs="Calibri"/>
                      <w:b/>
                      <w:color w:val="000000"/>
                    </w:rPr>
                  </w:pPr>
                  <w:r>
                    <w:t>2021/22</w:t>
                  </w:r>
                </w:p>
              </w:tc>
              <w:tc>
                <w:tcPr>
                  <w:tcW w:w="2745" w:type="dxa"/>
                  <w:vAlign w:val="center"/>
                </w:tcPr>
                <w:p w14:paraId="623D422F" w14:textId="022494F4" w:rsidR="00332BE8" w:rsidRDefault="008C5857" w:rsidP="00332BE8">
                  <w:pPr>
                    <w:jc w:val="center"/>
                    <w:rPr>
                      <w:rFonts w:cs="Calibri"/>
                      <w:b/>
                      <w:color w:val="000000"/>
                    </w:rPr>
                  </w:pPr>
                  <w:r>
                    <w:rPr>
                      <w:rFonts w:cs="Calibri"/>
                      <w:b/>
                      <w:color w:val="000000"/>
                    </w:rPr>
                    <w:t>25</w:t>
                  </w:r>
                </w:p>
              </w:tc>
            </w:tr>
            <w:tr w:rsidR="00332BE8" w:rsidRPr="00156844" w14:paraId="6DF9A227" w14:textId="77777777" w:rsidTr="005133EF">
              <w:tc>
                <w:tcPr>
                  <w:tcW w:w="3032" w:type="dxa"/>
                  <w:vAlign w:val="bottom"/>
                </w:tcPr>
                <w:p w14:paraId="00A136D6" w14:textId="549D0891" w:rsidR="00332BE8" w:rsidRDefault="00332BE8" w:rsidP="00332BE8">
                  <w:pPr>
                    <w:jc w:val="center"/>
                    <w:rPr>
                      <w:rFonts w:cs="Calibri"/>
                      <w:b/>
                      <w:color w:val="000000"/>
                    </w:rPr>
                  </w:pPr>
                  <w:r>
                    <w:t>2020/21</w:t>
                  </w:r>
                </w:p>
              </w:tc>
              <w:tc>
                <w:tcPr>
                  <w:tcW w:w="2745" w:type="dxa"/>
                  <w:vAlign w:val="center"/>
                </w:tcPr>
                <w:p w14:paraId="43C16983" w14:textId="269ACEF4" w:rsidR="00332BE8" w:rsidRDefault="00354E26" w:rsidP="00332BE8">
                  <w:pPr>
                    <w:jc w:val="center"/>
                    <w:rPr>
                      <w:rFonts w:cs="Calibri"/>
                      <w:b/>
                      <w:color w:val="000000"/>
                    </w:rPr>
                  </w:pPr>
                  <w:r>
                    <w:rPr>
                      <w:rFonts w:cs="Calibri"/>
                      <w:b/>
                      <w:color w:val="000000"/>
                    </w:rPr>
                    <w:t>2</w:t>
                  </w:r>
                  <w:r w:rsidR="002E5219">
                    <w:rPr>
                      <w:rFonts w:cs="Calibri"/>
                      <w:b/>
                      <w:color w:val="000000"/>
                    </w:rPr>
                    <w:t>2</w:t>
                  </w:r>
                </w:p>
              </w:tc>
            </w:tr>
            <w:tr w:rsidR="00332BE8" w:rsidRPr="00156844" w14:paraId="18038B6E" w14:textId="77777777" w:rsidTr="005133EF">
              <w:tc>
                <w:tcPr>
                  <w:tcW w:w="3032" w:type="dxa"/>
                  <w:vAlign w:val="bottom"/>
                </w:tcPr>
                <w:p w14:paraId="1CCE9620" w14:textId="275E7CAB" w:rsidR="00332BE8" w:rsidRDefault="00332BE8" w:rsidP="00332BE8">
                  <w:pPr>
                    <w:jc w:val="center"/>
                    <w:rPr>
                      <w:rFonts w:cs="Calibri"/>
                      <w:b/>
                      <w:color w:val="000000"/>
                    </w:rPr>
                  </w:pPr>
                  <w:r>
                    <w:t>2019/20</w:t>
                  </w:r>
                </w:p>
              </w:tc>
              <w:tc>
                <w:tcPr>
                  <w:tcW w:w="2745" w:type="dxa"/>
                  <w:vAlign w:val="center"/>
                </w:tcPr>
                <w:p w14:paraId="3C620917" w14:textId="653E34DF" w:rsidR="00332BE8" w:rsidRDefault="00B43ED0" w:rsidP="00332BE8">
                  <w:pPr>
                    <w:jc w:val="center"/>
                    <w:rPr>
                      <w:rFonts w:cs="Calibri"/>
                      <w:b/>
                      <w:color w:val="000000"/>
                    </w:rPr>
                  </w:pPr>
                  <w:r>
                    <w:rPr>
                      <w:rFonts w:cs="Calibri"/>
                      <w:b/>
                      <w:color w:val="000000"/>
                    </w:rPr>
                    <w:t>19</w:t>
                  </w:r>
                </w:p>
              </w:tc>
            </w:tr>
            <w:tr w:rsidR="00332BE8" w:rsidRPr="00156844" w14:paraId="1DF001F7" w14:textId="77777777" w:rsidTr="005133EF">
              <w:tc>
                <w:tcPr>
                  <w:tcW w:w="3032" w:type="dxa"/>
                  <w:vAlign w:val="bottom"/>
                </w:tcPr>
                <w:p w14:paraId="5B08A6CB" w14:textId="6EE1655D" w:rsidR="00332BE8" w:rsidRDefault="00332BE8" w:rsidP="00332BE8">
                  <w:pPr>
                    <w:jc w:val="center"/>
                    <w:rPr>
                      <w:rFonts w:cs="Calibri"/>
                      <w:b/>
                      <w:color w:val="000000"/>
                    </w:rPr>
                  </w:pPr>
                  <w:r>
                    <w:t>2018/19</w:t>
                  </w:r>
                </w:p>
              </w:tc>
              <w:tc>
                <w:tcPr>
                  <w:tcW w:w="2745" w:type="dxa"/>
                  <w:vAlign w:val="center"/>
                </w:tcPr>
                <w:p w14:paraId="75F39D8C" w14:textId="67041EC7" w:rsidR="00332BE8" w:rsidRDefault="00B43ED0" w:rsidP="00332BE8">
                  <w:pPr>
                    <w:jc w:val="center"/>
                    <w:rPr>
                      <w:rFonts w:cs="Calibri"/>
                      <w:b/>
                      <w:color w:val="000000"/>
                    </w:rPr>
                  </w:pPr>
                  <w:r>
                    <w:rPr>
                      <w:rFonts w:cs="Calibri"/>
                      <w:b/>
                      <w:color w:val="000000"/>
                    </w:rPr>
                    <w:t>17</w:t>
                  </w:r>
                </w:p>
              </w:tc>
            </w:tr>
          </w:tbl>
          <w:p w14:paraId="1B882F2F" w14:textId="77777777" w:rsidR="00AA60F0" w:rsidRPr="002B736A" w:rsidRDefault="00AA60F0" w:rsidP="005133EF">
            <w:pPr>
              <w:rPr>
                <w:b/>
                <w:vertAlign w:val="superscript"/>
              </w:rPr>
            </w:pPr>
          </w:p>
        </w:tc>
      </w:tr>
      <w:tr w:rsidR="00AA60F0" w14:paraId="769ED1A1" w14:textId="77777777" w:rsidTr="005133EF">
        <w:trPr>
          <w:trHeight w:val="268"/>
        </w:trPr>
        <w:tc>
          <w:tcPr>
            <w:tcW w:w="10098" w:type="dxa"/>
            <w:gridSpan w:val="4"/>
            <w:shd w:val="clear" w:color="auto" w:fill="F7CAAC"/>
          </w:tcPr>
          <w:p w14:paraId="1A277421" w14:textId="77777777" w:rsidR="00AA60F0" w:rsidRDefault="00AA60F0" w:rsidP="005133EF">
            <w:pPr>
              <w:rPr>
                <w:b/>
              </w:rPr>
            </w:pPr>
            <w:r>
              <w:rPr>
                <w:b/>
              </w:rPr>
              <w:t>Návaznost na další typy studijních programů</w:t>
            </w:r>
          </w:p>
        </w:tc>
      </w:tr>
      <w:tr w:rsidR="00AA60F0" w14:paraId="4A01AC77" w14:textId="77777777" w:rsidTr="005133EF">
        <w:trPr>
          <w:trHeight w:val="712"/>
        </w:trPr>
        <w:tc>
          <w:tcPr>
            <w:tcW w:w="10098" w:type="dxa"/>
            <w:gridSpan w:val="4"/>
            <w:shd w:val="clear" w:color="auto" w:fill="FFFFFF"/>
          </w:tcPr>
          <w:p w14:paraId="45DCFDCE" w14:textId="2D579373" w:rsidR="00AA60F0" w:rsidRDefault="00AA60F0" w:rsidP="00246B2E">
            <w:pPr>
              <w:spacing w:before="120" w:after="120"/>
              <w:jc w:val="both"/>
            </w:pPr>
            <w:r>
              <w:t xml:space="preserve">BSP </w:t>
            </w:r>
            <w:proofErr w:type="spellStart"/>
            <w:r w:rsidR="00A33F08" w:rsidRPr="00A33F08">
              <w:t>Footwear</w:t>
            </w:r>
            <w:proofErr w:type="spellEnd"/>
            <w:r w:rsidR="00A33F08" w:rsidRPr="00A33F08">
              <w:t xml:space="preserve"> Design</w:t>
            </w:r>
            <w:r>
              <w:t xml:space="preserve"> se dotýká</w:t>
            </w:r>
            <w:r w:rsidRPr="000960D8">
              <w:t xml:space="preserve"> dalších tematických okruhů a </w:t>
            </w:r>
            <w:r w:rsidR="003409E4">
              <w:t xml:space="preserve">studijních </w:t>
            </w:r>
            <w:r w:rsidRPr="000960D8">
              <w:t>programů v</w:t>
            </w:r>
            <w:r w:rsidR="00E24C86">
              <w:t> </w:t>
            </w:r>
            <w:r w:rsidRPr="000960D8">
              <w:t>oblasti</w:t>
            </w:r>
            <w:r w:rsidR="00E24C86">
              <w:t xml:space="preserve"> vzdělávání</w:t>
            </w:r>
            <w:r w:rsidRPr="000960D8">
              <w:t xml:space="preserve"> </w:t>
            </w:r>
            <w:r w:rsidR="00AA7753">
              <w:t>U</w:t>
            </w:r>
            <w:r w:rsidRPr="000960D8">
              <w:t xml:space="preserve">mění, zaměřených na </w:t>
            </w:r>
            <w:r w:rsidR="005F50DF">
              <w:t>design</w:t>
            </w:r>
            <w:r w:rsidRPr="000960D8">
              <w:t>.</w:t>
            </w:r>
            <w:r>
              <w:t xml:space="preserve"> Pro </w:t>
            </w:r>
            <w:r w:rsidRPr="000960D8">
              <w:t xml:space="preserve">absolventy se nabízí možnost pokračovat </w:t>
            </w:r>
            <w:r w:rsidR="002E5FA2">
              <w:t xml:space="preserve">na FMK </w:t>
            </w:r>
            <w:r w:rsidRPr="000960D8">
              <w:t>v</w:t>
            </w:r>
            <w:r>
              <w:t> navazujícím magisterském</w:t>
            </w:r>
            <w:r w:rsidR="006E2737">
              <w:t xml:space="preserve"> </w:t>
            </w:r>
            <w:r w:rsidR="003D624D">
              <w:t xml:space="preserve">studijním </w:t>
            </w:r>
            <w:r w:rsidR="006E2737">
              <w:t>program</w:t>
            </w:r>
            <w:r w:rsidR="003D624D">
              <w:t>u</w:t>
            </w:r>
            <w:r w:rsidR="006E2737">
              <w:t xml:space="preserve"> </w:t>
            </w:r>
            <w:r w:rsidR="00F622EA">
              <w:t>Design</w:t>
            </w:r>
            <w:r w:rsidR="006E2737">
              <w:t>, specializace Design obuvi</w:t>
            </w:r>
            <w:r w:rsidR="002342DA">
              <w:t xml:space="preserve"> a </w:t>
            </w:r>
            <w:r w:rsidR="002342DA" w:rsidRPr="000960D8">
              <w:t xml:space="preserve">doktorském </w:t>
            </w:r>
            <w:r w:rsidR="00887A4F">
              <w:t>studijním programu Multimédia a design</w:t>
            </w:r>
            <w:r w:rsidR="002342DA">
              <w:t xml:space="preserve">.  </w:t>
            </w:r>
            <w:r>
              <w:t xml:space="preserve"> </w:t>
            </w:r>
          </w:p>
        </w:tc>
      </w:tr>
    </w:tbl>
    <w:p w14:paraId="3D4228E6" w14:textId="77777777" w:rsidR="00AA60F0" w:rsidRDefault="00AA60F0" w:rsidP="00AA60F0"/>
    <w:p w14:paraId="2E27C6F6" w14:textId="77777777" w:rsidR="00AA60F0" w:rsidRDefault="00AA60F0" w:rsidP="00AA60F0"/>
    <w:p w14:paraId="4708A92D" w14:textId="77777777" w:rsidR="00AA60F0" w:rsidRDefault="00AA60F0" w:rsidP="00AA60F0"/>
    <w:p w14:paraId="324F0D13" w14:textId="77777777" w:rsidR="00AA60F0" w:rsidRDefault="00AA60F0" w:rsidP="00AA60F0"/>
    <w:p w14:paraId="1DB550B2" w14:textId="77777777" w:rsidR="00AA60F0" w:rsidRDefault="00AA60F0" w:rsidP="00AA60F0"/>
    <w:p w14:paraId="4FE57862" w14:textId="77777777" w:rsidR="00AA60F0" w:rsidRDefault="00AA60F0" w:rsidP="00AA60F0">
      <w:r>
        <w:br w:type="page"/>
      </w:r>
    </w:p>
    <w:tbl>
      <w:tblPr>
        <w:tblW w:w="11907" w:type="dxa"/>
        <w:tblInd w:w="-147" w:type="dxa"/>
        <w:tblLayout w:type="fixed"/>
        <w:tblCellMar>
          <w:left w:w="0" w:type="dxa"/>
          <w:right w:w="0" w:type="dxa"/>
        </w:tblCellMar>
        <w:tblLook w:val="0000" w:firstRow="0" w:lastRow="0" w:firstColumn="0" w:lastColumn="0" w:noHBand="0" w:noVBand="0"/>
      </w:tblPr>
      <w:tblGrid>
        <w:gridCol w:w="3228"/>
        <w:gridCol w:w="446"/>
        <w:gridCol w:w="12"/>
        <w:gridCol w:w="392"/>
        <w:gridCol w:w="567"/>
        <w:gridCol w:w="567"/>
        <w:gridCol w:w="3577"/>
        <w:gridCol w:w="567"/>
        <w:gridCol w:w="851"/>
        <w:gridCol w:w="1275"/>
        <w:gridCol w:w="425"/>
      </w:tblGrid>
      <w:tr w:rsidR="00303842" w:rsidRPr="00A22651" w14:paraId="51647CA7" w14:textId="77777777" w:rsidTr="00A656B7">
        <w:trPr>
          <w:gridAfter w:val="2"/>
          <w:wAfter w:w="1700" w:type="dxa"/>
          <w:cantSplit/>
          <w:trHeight w:val="290"/>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7DFC415D" w14:textId="0BD3C6CD" w:rsidR="00303842" w:rsidRPr="00A22651"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w:t>
            </w:r>
            <w:r w:rsidR="003E6D03">
              <w:rPr>
                <w:rFonts w:ascii="Times New Roman Bold" w:hAnsi="Times New Roman Bold"/>
                <w:b/>
                <w:sz w:val="28"/>
                <w:szCs w:val="28"/>
                <w:shd w:val="clear" w:color="auto" w:fill="BDD6EE" w:themeFill="accent1" w:themeFillTint="66"/>
              </w:rPr>
              <w:t xml:space="preserve"> prací</w:t>
            </w:r>
            <w:r>
              <w:rPr>
                <w:rFonts w:ascii="Times New Roman Bold" w:hAnsi="Times New Roman Bold"/>
                <w:b/>
                <w:sz w:val="28"/>
                <w:szCs w:val="28"/>
                <w:shd w:val="clear" w:color="auto" w:fill="BDD6EE" w:themeFill="accent1" w:themeFillTint="66"/>
              </w:rPr>
              <w:t xml:space="preserve"> </w:t>
            </w:r>
            <w:r w:rsidRPr="00A22651">
              <w:rPr>
                <w:rFonts w:ascii="Times New Roman Bold" w:hAnsi="Times New Roman Bold"/>
                <w:b/>
                <w:sz w:val="28"/>
                <w:szCs w:val="28"/>
                <w:shd w:val="clear" w:color="auto" w:fill="BDD6EE" w:themeFill="accent1" w:themeFillTint="66"/>
              </w:rPr>
              <w:t>(bakal</w:t>
            </w:r>
            <w:r w:rsidRPr="00A22651">
              <w:rPr>
                <w:rFonts w:ascii="Times New Roman Bold" w:hAnsi="Times New Roman Bold" w:hint="eastAsia"/>
                <w:b/>
                <w:sz w:val="28"/>
                <w:szCs w:val="28"/>
                <w:shd w:val="clear" w:color="auto" w:fill="BDD6EE" w:themeFill="accent1" w:themeFillTint="66"/>
              </w:rPr>
              <w:t>ář</w:t>
            </w:r>
            <w:r w:rsidRPr="00A22651">
              <w:rPr>
                <w:rFonts w:ascii="Times New Roman Bold" w:hAnsi="Times New Roman Bold"/>
                <w:b/>
                <w:sz w:val="28"/>
                <w:szCs w:val="28"/>
                <w:shd w:val="clear" w:color="auto" w:fill="BDD6EE" w:themeFill="accent1" w:themeFillTint="66"/>
              </w:rPr>
              <w:t>sk</w:t>
            </w:r>
            <w:r w:rsidRPr="00A22651">
              <w:rPr>
                <w:rFonts w:ascii="Times New Roman Bold" w:hAnsi="Times New Roman Bold" w:hint="eastAsia"/>
                <w:b/>
                <w:sz w:val="28"/>
                <w:szCs w:val="28"/>
                <w:shd w:val="clear" w:color="auto" w:fill="BDD6EE" w:themeFill="accent1" w:themeFillTint="66"/>
              </w:rPr>
              <w:t>ý</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303842" w:rsidRPr="00A22651" w14:paraId="2B1AC23B" w14:textId="77777777" w:rsidTr="00A656B7">
        <w:trPr>
          <w:gridAfter w:val="2"/>
          <w:wAfter w:w="1700" w:type="dxa"/>
          <w:cantSplit/>
          <w:trHeight w:val="275"/>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vAlign w:val="center"/>
          </w:tcPr>
          <w:p w14:paraId="170EF3DA" w14:textId="77777777" w:rsidR="00303842" w:rsidRPr="00A22651"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697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3ADBC3A" w14:textId="197E5830" w:rsidR="00303842" w:rsidRPr="00EA09C7" w:rsidRDefault="002F6F11"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proofErr w:type="spellStart"/>
            <w:r w:rsidRPr="002F6F11">
              <w:rPr>
                <w:b/>
                <w:sz w:val="22"/>
                <w:szCs w:val="22"/>
              </w:rPr>
              <w:t>Footwear</w:t>
            </w:r>
            <w:proofErr w:type="spellEnd"/>
            <w:r w:rsidRPr="002F6F11">
              <w:rPr>
                <w:b/>
                <w:sz w:val="22"/>
                <w:szCs w:val="22"/>
              </w:rPr>
              <w:t xml:space="preserve"> Design</w:t>
            </w:r>
          </w:p>
        </w:tc>
      </w:tr>
      <w:tr w:rsidR="00303842" w:rsidRPr="00A22651" w14:paraId="7F7E24FD" w14:textId="77777777" w:rsidTr="00A656B7">
        <w:trPr>
          <w:gridAfter w:val="2"/>
          <w:wAfter w:w="1700" w:type="dxa"/>
          <w:cantSplit/>
          <w:trHeight w:val="285"/>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C9A1E0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rPr>
            </w:pPr>
            <w:r w:rsidRPr="00C036E9">
              <w:rPr>
                <w:b/>
              </w:rPr>
              <w:t>Povinn</w:t>
            </w:r>
            <w:r w:rsidRPr="00C036E9">
              <w:rPr>
                <w:rFonts w:hint="eastAsia"/>
                <w:b/>
              </w:rPr>
              <w:t>é</w:t>
            </w:r>
            <w:r w:rsidRPr="00C036E9">
              <w:rPr>
                <w:b/>
              </w:rPr>
              <w:t xml:space="preserve"> p</w:t>
            </w:r>
            <w:r w:rsidRPr="00C036E9">
              <w:rPr>
                <w:rFonts w:hint="eastAsia"/>
                <w:b/>
              </w:rPr>
              <w:t>ř</w:t>
            </w:r>
            <w:r w:rsidRPr="00C036E9">
              <w:rPr>
                <w:b/>
              </w:rPr>
              <w:t>edm</w:t>
            </w:r>
            <w:r w:rsidRPr="00C036E9">
              <w:rPr>
                <w:rFonts w:hint="eastAsia"/>
                <w:b/>
              </w:rPr>
              <w:t>ě</w:t>
            </w:r>
            <w:r w:rsidRPr="00C036E9">
              <w:rPr>
                <w:b/>
              </w:rPr>
              <w:t>ty</w:t>
            </w:r>
          </w:p>
        </w:tc>
      </w:tr>
      <w:tr w:rsidR="00303842" w:rsidRPr="001B5ED8" w14:paraId="2BD164BD" w14:textId="77777777" w:rsidTr="00A656B7">
        <w:trPr>
          <w:gridAfter w:val="2"/>
          <w:wAfter w:w="1700" w:type="dxa"/>
          <w:cantSplit/>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55DFE30"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C036E9">
              <w:rPr>
                <w:b/>
              </w:rPr>
              <w:t>N</w:t>
            </w:r>
            <w:r w:rsidRPr="00C036E9">
              <w:rPr>
                <w:rFonts w:hint="eastAsia"/>
                <w:b/>
              </w:rPr>
              <w:t>á</w:t>
            </w:r>
            <w:r w:rsidRPr="00C036E9">
              <w:rPr>
                <w:b/>
              </w:rPr>
              <w:t>zev p</w:t>
            </w:r>
            <w:r w:rsidRPr="00C036E9">
              <w:rPr>
                <w:rFonts w:hint="eastAsia"/>
                <w:b/>
              </w:rPr>
              <w:t>ř</w:t>
            </w:r>
            <w:r w:rsidRPr="00C036E9">
              <w:rPr>
                <w:b/>
              </w:rPr>
              <w:t>edm</w:t>
            </w:r>
            <w:r w:rsidRPr="00C036E9">
              <w:rPr>
                <w:rFonts w:hint="eastAsia"/>
                <w:b/>
              </w:rPr>
              <w:t>ě</w:t>
            </w:r>
            <w:r w:rsidRPr="00C036E9">
              <w:rPr>
                <w:b/>
              </w:rPr>
              <w:t>tu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21ED501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r w:rsidRPr="00C036E9">
              <w:rPr>
                <w:b/>
              </w:rPr>
              <w:t>rozsah</w:t>
            </w:r>
          </w:p>
          <w:p w14:paraId="2825E48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0BD2A5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b/>
              </w:rPr>
            </w:pPr>
            <w:r w:rsidRPr="00C036E9">
              <w:rPr>
                <w:b/>
              </w:rPr>
              <w:t xml:space="preserve">  </w:t>
            </w:r>
            <w:proofErr w:type="spellStart"/>
            <w:r w:rsidRPr="00C036E9">
              <w:rPr>
                <w:b/>
              </w:rPr>
              <w:t>zp</w:t>
            </w:r>
            <w:r w:rsidRPr="00C036E9">
              <w:rPr>
                <w:rFonts w:hint="eastAsia"/>
                <w:b/>
              </w:rPr>
              <w:t>ů</w:t>
            </w:r>
            <w:r w:rsidRPr="00C036E9">
              <w:rPr>
                <w:b/>
              </w:rPr>
              <w:t>s</w:t>
            </w:r>
            <w:proofErr w:type="spellEnd"/>
            <w:r w:rsidRPr="00C036E9">
              <w:rPr>
                <w:b/>
              </w:rPr>
              <w:t>.</w:t>
            </w:r>
          </w:p>
          <w:p w14:paraId="040F46B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ov</w:t>
            </w:r>
            <w:r w:rsidRPr="00C036E9">
              <w:rPr>
                <w:rFonts w:hint="eastAsia"/>
                <w:b/>
              </w:rPr>
              <w:t>ěř</w:t>
            </w:r>
            <w:r w:rsidRPr="00C036E9">
              <w:rPr>
                <w:b/>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919C4C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po</w:t>
            </w:r>
            <w:r w:rsidRPr="00C036E9">
              <w:rPr>
                <w:rFonts w:hint="eastAsia"/>
                <w:b/>
              </w:rPr>
              <w:t>č</w:t>
            </w:r>
            <w:r w:rsidRPr="00C036E9">
              <w:rPr>
                <w:b/>
              </w:rPr>
              <w:t xml:space="preserve">et </w:t>
            </w:r>
            <w:proofErr w:type="spellStart"/>
            <w:r w:rsidRPr="00C036E9">
              <w:rPr>
                <w:b/>
              </w:rPr>
              <w:t>kred</w:t>
            </w:r>
            <w:proofErr w:type="spellEnd"/>
            <w:r w:rsidRPr="00C036E9">
              <w:rPr>
                <w:b/>
              </w:rPr>
              <w:t>.</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C9E293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vyu</w:t>
            </w:r>
            <w:r w:rsidRPr="00C036E9">
              <w:rPr>
                <w:rFonts w:hint="eastAsia"/>
                <w:b/>
              </w:rPr>
              <w:t>č</w:t>
            </w:r>
            <w:r w:rsidRPr="00C036E9">
              <w:rPr>
                <w:b/>
              </w:rPr>
              <w:t>uj</w:t>
            </w:r>
            <w:r w:rsidRPr="00C036E9">
              <w:rPr>
                <w:rFonts w:hint="eastAsia"/>
                <w:b/>
              </w:rPr>
              <w:t>í</w:t>
            </w:r>
            <w:r w:rsidRPr="00C036E9">
              <w:rPr>
                <w:b/>
              </w:rPr>
              <w:t>c</w:t>
            </w:r>
            <w:r w:rsidRPr="00C036E9">
              <w:rPr>
                <w:rFonts w:hint="eastAsia"/>
                <w:b/>
              </w:rPr>
              <w:t>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6AA0A5B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prof. z</w:t>
            </w:r>
            <w:r w:rsidRPr="00C036E9">
              <w:rPr>
                <w:rFonts w:hint="eastAsia"/>
                <w:b/>
              </w:rPr>
              <w:t>á</w:t>
            </w:r>
            <w:r w:rsidRPr="00C036E9">
              <w:rPr>
                <w:b/>
              </w:rPr>
              <w:t>kl.</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3001F27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dop. roč.</w:t>
            </w:r>
          </w:p>
          <w:p w14:paraId="55BF6D4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C036E9">
              <w:rPr>
                <w:b/>
              </w:rPr>
              <w:t xml:space="preserve"> semestr</w:t>
            </w:r>
          </w:p>
        </w:tc>
      </w:tr>
      <w:tr w:rsidR="00303842" w:rsidRPr="001B5ED8" w14:paraId="4753CC5F"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275DD" w14:textId="1C41C966"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Ateliér</w:t>
            </w:r>
            <w:r>
              <w:t xml:space="preserve"> </w:t>
            </w:r>
            <w:proofErr w:type="spellStart"/>
            <w:r w:rsidR="009C4F22" w:rsidRPr="009C4F22">
              <w:t>Footwear</w:t>
            </w:r>
            <w:proofErr w:type="spellEnd"/>
            <w:r w:rsidR="009C4F22" w:rsidRPr="009C4F22">
              <w:t xml:space="preserve"> Design</w:t>
            </w:r>
            <w:r w:rsidR="0025215E">
              <w:t xml:space="preserve"> </w:t>
            </w:r>
            <w:r w:rsidRPr="00C036E9">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40528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78</w:t>
            </w:r>
            <w:r w:rsidRPr="00C036E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AB34E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z, </w:t>
            </w: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19414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6</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278E88" w14:textId="2C176F1F"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CF6A03">
              <w:rPr>
                <w:b/>
                <w:bCs/>
              </w:rPr>
              <w:t xml:space="preserve">MgA. Jana </w:t>
            </w:r>
            <w:proofErr w:type="spellStart"/>
            <w:r w:rsidRPr="00CF6A03">
              <w:rPr>
                <w:b/>
                <w:bCs/>
              </w:rPr>
              <w:t>Kotikov</w:t>
            </w:r>
            <w:proofErr w:type="spellEnd"/>
            <w:r w:rsidR="00CF1ED4">
              <w:rPr>
                <w:b/>
                <w:bCs/>
              </w:rPr>
              <w:t xml:space="preserve">, </w:t>
            </w:r>
            <w:r w:rsidR="00CF1ED4">
              <w:t xml:space="preserve">Ing. Jana Šerá, Ph.D., MgA. </w:t>
            </w:r>
            <w:r w:rsidR="00CF1ED4">
              <w:rPr>
                <w:shd w:val="clear" w:color="auto" w:fill="FFFFFF"/>
              </w:rPr>
              <w:t>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93D29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02ED3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 ZS</w:t>
            </w:r>
          </w:p>
        </w:tc>
      </w:tr>
      <w:tr w:rsidR="00303842" w:rsidRPr="001B5ED8" w14:paraId="2202EECC"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D42D8D"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 práce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E480A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280EA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C83A1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6A9C7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doc. M.A. Vladimír Kovařík</w:t>
            </w:r>
          </w:p>
          <w:p w14:paraId="5B025075" w14:textId="1A0EC5E4" w:rsidR="00303842" w:rsidRPr="00CF0535" w:rsidRDefault="00802B8B"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Jana </w:t>
            </w:r>
            <w:proofErr w:type="spellStart"/>
            <w:r>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D58BD3" w14:textId="77777777" w:rsidR="00303842" w:rsidRPr="00C036E9" w:rsidDel="00D22527"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61BFA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303842" w:rsidRPr="001B5ED8" w14:paraId="7218924B" w14:textId="77777777" w:rsidTr="00A656B7">
        <w:trPr>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8FD343" w14:textId="0C8FD0E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rPr>
                <w:rStyle w:val="normaltextrun"/>
                <w:rFonts w:eastAsiaTheme="majorEastAsia"/>
              </w:rPr>
              <w:t>Teorie a technologie</w:t>
            </w:r>
            <w:r w:rsidR="00AB5C98">
              <w:rPr>
                <w:rStyle w:val="normaltextrun"/>
                <w:rFonts w:eastAsiaTheme="majorEastAsia"/>
              </w:rPr>
              <w:t xml:space="preserve"> </w:t>
            </w:r>
            <w:r w:rsidRPr="00F4572C">
              <w:rPr>
                <w:rStyle w:val="normaltextrun"/>
                <w:rFonts w:eastAsiaTheme="majorEastAsia"/>
              </w:rPr>
              <w:t xml:space="preserve">1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8924C"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rPr>
                <w:rStyle w:val="contextualspellingandgrammarerror"/>
              </w:rPr>
              <w:t>13p</w:t>
            </w:r>
            <w:proofErr w:type="gramEnd"/>
            <w:r w:rsidRPr="00F4572C">
              <w:rPr>
                <w:rStyle w:val="normaltextrun"/>
                <w:rFonts w:eastAsiaTheme="majorEastAsia"/>
              </w:rPr>
              <w:t>+</w:t>
            </w:r>
            <w:r>
              <w:rPr>
                <w:rStyle w:val="contextualspellingandgrammarerror"/>
              </w:rPr>
              <w:t>13</w:t>
            </w:r>
            <w:r w:rsidRPr="00F4572C">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014919"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5E159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6FA6C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542FFF">
              <w:rPr>
                <w:b/>
                <w:bCs/>
              </w:rPr>
              <w:t xml:space="preserve">prof. Ing. Pavel </w:t>
            </w:r>
            <w:proofErr w:type="spellStart"/>
            <w:r w:rsidRPr="00542FFF">
              <w:rPr>
                <w:b/>
                <w:bCs/>
              </w:rPr>
              <w:t>Mokrejš</w:t>
            </w:r>
            <w:proofErr w:type="spellEnd"/>
            <w:r w:rsidRPr="00542FFF">
              <w:rPr>
                <w:b/>
                <w:bCs/>
              </w:rPr>
              <w:t xml:space="preserve">, Ph.D. </w:t>
            </w:r>
          </w:p>
          <w:p w14:paraId="655D5D4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2F3744">
              <w:rPr>
                <w:bCs/>
              </w:rPr>
              <w:t>Ing.</w:t>
            </w:r>
            <w:r w:rsidRPr="00542FFF">
              <w:rPr>
                <w:b/>
                <w:bCs/>
              </w:rPr>
              <w:t xml:space="preserve"> </w:t>
            </w:r>
            <w:r w:rsidRPr="00542FFF">
              <w:t xml:space="preserve">Martina </w:t>
            </w:r>
            <w:proofErr w:type="spellStart"/>
            <w:r w:rsidRPr="00542FFF">
              <w:t>Černeková</w:t>
            </w:r>
            <w:proofErr w:type="spellEnd"/>
            <w:r w:rsidRPr="00542FFF">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D16AB4" w14:textId="77777777" w:rsidR="00303842" w:rsidRPr="00C036E9" w:rsidDel="00D22527"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F74E6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1 ZS</w:t>
            </w:r>
          </w:p>
        </w:tc>
        <w:tc>
          <w:tcPr>
            <w:tcW w:w="1275" w:type="dxa"/>
          </w:tcPr>
          <w:p w14:paraId="0787F5E1" w14:textId="77777777" w:rsidR="00303842" w:rsidRPr="001B5ED8" w:rsidRDefault="00303842" w:rsidP="00A656B7">
            <w:pPr>
              <w:spacing w:after="160" w:line="259" w:lineRule="auto"/>
            </w:pPr>
          </w:p>
        </w:tc>
        <w:tc>
          <w:tcPr>
            <w:tcW w:w="425" w:type="dxa"/>
          </w:tcPr>
          <w:p w14:paraId="05F06327" w14:textId="77777777" w:rsidR="00303842" w:rsidRPr="001B5ED8" w:rsidRDefault="00303842" w:rsidP="00A656B7">
            <w:pPr>
              <w:spacing w:after="160" w:line="259" w:lineRule="auto"/>
            </w:pPr>
          </w:p>
        </w:tc>
      </w:tr>
      <w:tr w:rsidR="00303842" w:rsidRPr="001B5ED8" w14:paraId="6800459C"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B12E9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Kres</w:t>
            </w:r>
            <w:r>
              <w:t xml:space="preserve">ebná </w:t>
            </w:r>
            <w:r w:rsidRPr="00A738E2">
              <w:t>praktika</w:t>
            </w:r>
            <w:r w:rsidRPr="00C036E9">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55975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w:t>
            </w:r>
            <w:r w:rsidRPr="00041F73">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BFD2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C036E9">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4BE0D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FD74DD" w14:textId="77777777" w:rsidR="00303842" w:rsidRPr="002F374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2F3744">
              <w:rPr>
                <w:b/>
                <w:bCs/>
              </w:rPr>
              <w:t xml:space="preserve">Mgr. art. Lívia </w:t>
            </w:r>
            <w:proofErr w:type="spellStart"/>
            <w:r w:rsidRPr="002F3744">
              <w:rPr>
                <w:b/>
                <w:bCs/>
              </w:rPr>
              <w:t>Kožušková</w:t>
            </w:r>
            <w:proofErr w:type="spellEnd"/>
            <w:r w:rsidRPr="002F3744">
              <w:rPr>
                <w:b/>
                <w:bCs/>
              </w:rPr>
              <w:t xml:space="preserve">, </w:t>
            </w:r>
            <w:proofErr w:type="spellStart"/>
            <w:r w:rsidRPr="002F3744">
              <w:rPr>
                <w:b/>
                <w:bCs/>
              </w:rPr>
              <w:t>ArtD</w:t>
            </w:r>
            <w:proofErr w:type="spellEnd"/>
            <w:r w:rsidRPr="002F3744">
              <w:rPr>
                <w:b/>
                <w:bCs/>
              </w:rPr>
              <w:t>.</w:t>
            </w:r>
          </w:p>
          <w:p w14:paraId="23794902" w14:textId="77777777" w:rsidR="00303842" w:rsidRPr="00BC28A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BC28AC">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F29BF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56C63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 ZS</w:t>
            </w:r>
          </w:p>
        </w:tc>
      </w:tr>
      <w:tr w:rsidR="00303842" w:rsidRPr="001B5ED8" w14:paraId="59CC736C"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7B72FF"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t xml:space="preserve">Dějiny designu 1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F78E1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138A2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A907E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A06F0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F4572C">
              <w:t xml:space="preserve">prof. PhDr. Zdeno </w:t>
            </w:r>
            <w:proofErr w:type="spellStart"/>
            <w:r w:rsidRPr="00F4572C">
              <w:t>Kolesár</w:t>
            </w:r>
            <w:proofErr w:type="spellEnd"/>
            <w:r w:rsidRPr="00F4572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CF1D4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A220A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303842" w:rsidRPr="001B5ED8" w14:paraId="0F1C72BF"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4E9A1"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Dílenská praxe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336E7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21FF8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53F91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88B40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6FA9B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CDBEC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 ZS</w:t>
            </w:r>
          </w:p>
        </w:tc>
      </w:tr>
      <w:tr w:rsidR="00303842" w:rsidRPr="001B5ED8" w14:paraId="2E3612D8"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6AC16F" w14:textId="77777777" w:rsidR="00303842" w:rsidRPr="00C036E9" w:rsidRDefault="00303842" w:rsidP="00A656B7">
            <w:pPr>
              <w:textAlignment w:val="baseline"/>
            </w:pPr>
            <w:r>
              <w:t>Digitální a grafické nástroje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8B941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BC3AB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25B04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E8BBA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MgA. Jana Vyoralová,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730AE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75D33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 ZS</w:t>
            </w:r>
          </w:p>
        </w:tc>
      </w:tr>
      <w:tr w:rsidR="00303842" w:rsidRPr="001B5ED8" w14:paraId="6A61BFF2"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7DC514" w14:textId="1E8992ED" w:rsidR="00303842" w:rsidRDefault="00F1346A" w:rsidP="00A656B7">
            <w:pPr>
              <w:textAlignment w:val="baseline"/>
            </w:pPr>
            <w:ins w:id="2" w:author="Jana Janíková" w:date="2025-07-07T10:36:00Z">
              <w:r>
                <w:t xml:space="preserve">Udržitelnost, spotřeba a kultura </w:t>
              </w:r>
            </w:ins>
            <w:del w:id="3" w:author="Jana Janíková" w:date="2025-07-07T10:36:00Z">
              <w:r w:rsidR="00303842" w:rsidRPr="00F16079" w:rsidDel="00F1346A">
                <w:delText xml:space="preserve">Spotřeba a udržitelnost </w:delText>
              </w:r>
            </w:del>
            <w:r w:rsidR="00303842" w:rsidRPr="00F16079">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E7D96" w14:textId="4B2757C8" w:rsidR="00303842" w:rsidRPr="00C036E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ins w:id="4" w:author="Hana Ponížilová" w:date="2025-08-06T12:22:00Z">
              <w:r>
                <w:t>26p</w:t>
              </w:r>
            </w:ins>
            <w:proofErr w:type="gramEnd"/>
            <w:del w:id="5" w:author="Hana Ponížilová" w:date="2025-08-06T12:22:00Z">
              <w:r w:rsidR="00303842" w:rsidRPr="00F16079" w:rsidDel="00AE15A9">
                <w:delText>13s</w:delText>
              </w:r>
            </w:del>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24BDE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973685" w14:textId="3F5F7909" w:rsidR="00303842" w:rsidRPr="00C036E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6" w:author="Hana Ponížilová" w:date="2025-08-06T12:22:00Z">
              <w:r>
                <w:rPr>
                  <w:lang w:val="en-US"/>
                </w:rPr>
                <w:t>3</w:t>
              </w:r>
            </w:ins>
            <w:del w:id="7" w:author="Hana Ponížilová" w:date="2025-08-06T12:22:00Z">
              <w:r w:rsidR="00303842" w:rsidRPr="00F16079" w:rsidDel="00AE15A9">
                <w:rPr>
                  <w:lang w:val="en-US"/>
                </w:rPr>
                <w:delText>2</w:delText>
              </w:r>
            </w:del>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B4FBC1"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8" w:author="Hana Ponížilová" w:date="2025-08-06T12:22:00Z"/>
                <w:b/>
                <w:bCs/>
              </w:rPr>
            </w:pPr>
            <w:r w:rsidRPr="00AE15A9">
              <w:rPr>
                <w:b/>
                <w:bCs/>
              </w:rPr>
              <w:t>Mgr. Markéta Dvořáčková</w:t>
            </w:r>
          </w:p>
          <w:p w14:paraId="381344BD" w14:textId="1E9CC05B" w:rsidR="00AE15A9" w:rsidRPr="00AE15A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ins w:id="9" w:author="Hana Ponížilová" w:date="2025-08-06T12:22:00Z">
              <w:r w:rsidRPr="00AE15A9">
                <w:t>a</w:t>
              </w:r>
            </w:ins>
            <w:ins w:id="10" w:author="Hana Ponížilová" w:date="2025-08-06T12:23:00Z">
              <w:r w:rsidRPr="00AE15A9">
                <w:t xml:space="preserve"> kol pedagogů</w:t>
              </w:r>
            </w:ins>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40D7E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A6CF0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303842" w:rsidRPr="001B5ED8" w14:paraId="468B4C4B"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0D96C8" w14:textId="1AC1D165" w:rsidR="00303842" w:rsidRDefault="00303842" w:rsidP="00A656B7">
            <w:pPr>
              <w:textAlignment w:val="baseline"/>
            </w:pPr>
            <w:r>
              <w:t>Plenér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5E57C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59BD4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BEA30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8249B1" w14:textId="77777777" w:rsidR="00303842" w:rsidRPr="008159B1"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8159B1">
              <w:rPr>
                <w:b/>
                <w:bCs/>
              </w:rPr>
              <w:t xml:space="preserve">MgA. Jana </w:t>
            </w:r>
            <w:proofErr w:type="spellStart"/>
            <w:r w:rsidRPr="008159B1">
              <w:rPr>
                <w:b/>
                <w:bCs/>
              </w:rPr>
              <w:t>Kotikov</w:t>
            </w:r>
            <w:proofErr w:type="spellEnd"/>
          </w:p>
          <w:p w14:paraId="735203EF" w14:textId="77777777" w:rsidR="00303842" w:rsidRPr="008159B1"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a</w:t>
            </w:r>
            <w:r w:rsidRPr="008159B1">
              <w:t xml:space="preserve"> kol.</w:t>
            </w:r>
            <w:r>
              <w:t xml:space="preserve"> </w:t>
            </w:r>
            <w:r w:rsidRPr="00BC28AC">
              <w:t>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DD2C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3ACB0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303842" w14:paraId="5BA400CE"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FAAC0A" w14:textId="77777777" w:rsidR="00303842" w:rsidRDefault="00303842" w:rsidP="00A656B7">
            <w:r w:rsidRPr="2990589A">
              <w:t>Konstrukce obuvi / Modelářství + CAD a digitalizace</w:t>
            </w:r>
            <w:r>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A6F0D1" w14:textId="77777777" w:rsidR="00303842" w:rsidRDefault="00303842" w:rsidP="00A656B7">
            <w:pPr>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71856C" w14:textId="77777777" w:rsidR="00303842" w:rsidRDefault="00303842" w:rsidP="00A656B7">
            <w:pPr>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18780C" w14:textId="77777777" w:rsidR="00303842" w:rsidRDefault="00303842" w:rsidP="00A656B7">
            <w:pPr>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C228D8" w14:textId="77777777" w:rsidR="00303842" w:rsidRPr="00025820" w:rsidRDefault="00303842" w:rsidP="00A656B7">
            <w:r w:rsidRPr="00025820">
              <w:t xml:space="preserve">MgA. Jana </w:t>
            </w:r>
            <w:proofErr w:type="spellStart"/>
            <w:r w:rsidRPr="00025820">
              <w:t>Kotikov</w:t>
            </w:r>
            <w:proofErr w:type="spellEnd"/>
            <w:r w:rsidRPr="00025820">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A5C10E" w14:textId="77777777" w:rsidR="00303842" w:rsidRDefault="00303842" w:rsidP="00A656B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EC2715" w14:textId="77777777" w:rsidR="00303842" w:rsidRDefault="00303842" w:rsidP="00A656B7">
            <w:pPr>
              <w:jc w:val="center"/>
            </w:pPr>
            <w:r>
              <w:t>1 ZS</w:t>
            </w:r>
          </w:p>
        </w:tc>
      </w:tr>
      <w:tr w:rsidR="00303842" w:rsidRPr="001B5ED8" w14:paraId="6E129855"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BFD72C" w14:textId="243EE772"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Ateliér </w:t>
            </w:r>
            <w:proofErr w:type="spellStart"/>
            <w:r w:rsidR="009C4F22" w:rsidRPr="009C4F22">
              <w:t>Footwear</w:t>
            </w:r>
            <w:proofErr w:type="spellEnd"/>
            <w:r w:rsidR="009C4F22" w:rsidRPr="009C4F22">
              <w:t xml:space="preserve"> Design</w:t>
            </w:r>
            <w:r w:rsidR="0025215E">
              <w:t xml:space="preserve"> </w:t>
            </w:r>
            <w:r>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AE98E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78</w:t>
            </w:r>
            <w:r w:rsidRPr="00C036E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2C178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z, </w:t>
            </w: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8E7DF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6</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859E5E" w14:textId="64CD2AC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CF6A03">
              <w:rPr>
                <w:b/>
                <w:bCs/>
              </w:rPr>
              <w:t xml:space="preserve">MgA. Jana </w:t>
            </w:r>
            <w:proofErr w:type="spellStart"/>
            <w:r w:rsidRPr="00CF6A03">
              <w:rPr>
                <w:b/>
                <w:bCs/>
              </w:rPr>
              <w:t>Kotikov</w:t>
            </w:r>
            <w:proofErr w:type="spellEnd"/>
            <w:r w:rsidR="00F3753C">
              <w:rPr>
                <w:b/>
                <w:bCs/>
              </w:rPr>
              <w:t xml:space="preserve">, </w:t>
            </w:r>
            <w:r w:rsidR="00F3753C">
              <w:t xml:space="preserve">Ing. Jana Šerá, Ph.D., MgA. </w:t>
            </w:r>
            <w:r w:rsidR="00F3753C">
              <w:rPr>
                <w:shd w:val="clear" w:color="auto" w:fill="FFFFFF"/>
              </w:rPr>
              <w:t>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195C4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F611B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 xml:space="preserve">1 </w:t>
            </w:r>
            <w:r>
              <w:t>L</w:t>
            </w:r>
            <w:r w:rsidRPr="00C036E9">
              <w:t>S</w:t>
            </w:r>
          </w:p>
        </w:tc>
      </w:tr>
      <w:tr w:rsidR="00303842" w:rsidRPr="001B5ED8" w14:paraId="47C3E691"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6AE29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 práce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82F83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7A505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A0AE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320BB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doc. M.A. Vladimír Kovařík</w:t>
            </w:r>
          </w:p>
          <w:p w14:paraId="2CF7B78F" w14:textId="2DEEF554" w:rsidR="00303842" w:rsidRPr="009651F0" w:rsidRDefault="00802B8B"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Jana </w:t>
            </w:r>
            <w:proofErr w:type="spellStart"/>
            <w:r>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49A12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B7EB1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303842" w:rsidRPr="001B5ED8" w14:paraId="41447918"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2E81" w14:textId="399EDEF1"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rPr>
                <w:rStyle w:val="normaltextrun"/>
                <w:rFonts w:eastAsiaTheme="majorEastAsia"/>
              </w:rPr>
              <w:t>Teorie a technologie</w:t>
            </w:r>
            <w:r w:rsidR="00AB5C98">
              <w:rPr>
                <w:rStyle w:val="normaltextrun"/>
                <w:rFonts w:eastAsiaTheme="majorEastAsia"/>
              </w:rPr>
              <w:t xml:space="preserve"> </w:t>
            </w:r>
            <w:r>
              <w:rPr>
                <w:rStyle w:val="normaltextrun"/>
                <w:rFonts w:eastAsiaTheme="majorEastAsia"/>
              </w:rPr>
              <w:t>2</w:t>
            </w:r>
            <w:r w:rsidRPr="00F4572C">
              <w:rPr>
                <w:rStyle w:val="normaltextrun"/>
                <w:rFonts w:eastAsiaTheme="majorEastAsia"/>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11DEE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rPr>
                <w:rStyle w:val="contextualspellingandgrammarerror"/>
              </w:rPr>
              <w:t>13p</w:t>
            </w:r>
            <w:proofErr w:type="gramEnd"/>
            <w:r w:rsidRPr="00F4572C">
              <w:rPr>
                <w:rStyle w:val="normaltextrun"/>
                <w:rFonts w:eastAsiaTheme="majorEastAsia"/>
              </w:rPr>
              <w:t>+</w:t>
            </w:r>
            <w:r>
              <w:rPr>
                <w:rStyle w:val="contextualspellingandgrammarerror"/>
              </w:rPr>
              <w:t>13</w:t>
            </w:r>
            <w:r w:rsidRPr="00F4572C">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A2490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D8289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9B3381" w14:textId="77777777" w:rsidR="00303842" w:rsidRPr="0086023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86023C">
              <w:t>doc. Ing. Martina Hřibová, Ph.D.</w:t>
            </w:r>
          </w:p>
          <w:p w14:paraId="4213AA3D" w14:textId="77777777" w:rsidR="00303842" w:rsidRPr="00BC28A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6BFD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AAD1EE"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Style w:val="normaltextrun"/>
                <w:rFonts w:eastAsiaTheme="majorEastAsia"/>
              </w:rPr>
              <w:t>1 LS</w:t>
            </w:r>
          </w:p>
        </w:tc>
      </w:tr>
      <w:tr w:rsidR="00303842" w:rsidRPr="001B5ED8" w14:paraId="151619BB"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E65B4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Kres</w:t>
            </w:r>
            <w:r>
              <w:t xml:space="preserve">ebná </w:t>
            </w:r>
            <w:r w:rsidRPr="00A738E2">
              <w:t>praktika</w:t>
            </w:r>
            <w:r w:rsidRPr="00C036E9">
              <w:t xml:space="preserve"> </w:t>
            </w:r>
            <w:r>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83FD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w:t>
            </w:r>
            <w:r w:rsidRPr="00E27074">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C5993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C036E9">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9457F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FF1E9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BC28AC">
              <w:rPr>
                <w:b/>
                <w:bCs/>
              </w:rPr>
              <w:t xml:space="preserve">Mgr. art. Lívia </w:t>
            </w:r>
            <w:proofErr w:type="spellStart"/>
            <w:r w:rsidRPr="00BC28AC">
              <w:rPr>
                <w:b/>
                <w:bCs/>
              </w:rPr>
              <w:t>Kožušková</w:t>
            </w:r>
            <w:proofErr w:type="spellEnd"/>
            <w:r w:rsidRPr="00BC28AC">
              <w:rPr>
                <w:b/>
                <w:bCs/>
              </w:rPr>
              <w:t xml:space="preserve">, </w:t>
            </w:r>
            <w:proofErr w:type="spellStart"/>
            <w:r w:rsidRPr="00BC28AC">
              <w:rPr>
                <w:b/>
                <w:bCs/>
              </w:rPr>
              <w:t>ArtD</w:t>
            </w:r>
            <w:proofErr w:type="spellEnd"/>
            <w:r w:rsidRPr="00BC28AC">
              <w:rPr>
                <w:b/>
                <w:bCs/>
              </w:rPr>
              <w:t>.</w:t>
            </w:r>
          </w:p>
          <w:p w14:paraId="1E45060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BC28AC">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053AD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AE62E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70F49">
              <w:t>1 LS</w:t>
            </w:r>
          </w:p>
        </w:tc>
      </w:tr>
      <w:tr w:rsidR="00303842" w:rsidRPr="001B5ED8" w14:paraId="68270941"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E5E989"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t xml:space="preserve">Dějiny designu 2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3CF50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8FDEB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60B50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0E9D0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C578BC">
              <w:t xml:space="preserve">prof. PhDr. Zdeno </w:t>
            </w:r>
            <w:proofErr w:type="spellStart"/>
            <w:r w:rsidRPr="00C578BC">
              <w:t>Kolesár</w:t>
            </w:r>
            <w:proofErr w:type="spellEnd"/>
            <w:r w:rsidRPr="00C578B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A9C45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DE386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303842" w:rsidRPr="001B5ED8" w14:paraId="52273F02"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9AFF25"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Dílenská praxe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3B0F6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CA978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24810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76684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p w14:paraId="648AF58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FA53C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6CA5F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70F49">
              <w:t>1 LS</w:t>
            </w:r>
          </w:p>
        </w:tc>
      </w:tr>
      <w:tr w:rsidR="00303842" w:rsidRPr="001B5ED8" w14:paraId="5A2549CE"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90080"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a grafické nástroje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8500F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840FF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64CAE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C8A98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MgA. Jana Vyoralová,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1B8C7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E75E9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70F49">
              <w:t>1 LS</w:t>
            </w:r>
          </w:p>
        </w:tc>
      </w:tr>
      <w:tr w:rsidR="00303842" w:rsidRPr="001B5ED8" w14:paraId="3D97C1D0"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8D5A72" w14:textId="34E4B957" w:rsidR="00303842" w:rsidRPr="00C036E9" w:rsidRDefault="00F1346A"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ins w:id="11" w:author="Jana Janíková" w:date="2025-07-07T10:36:00Z">
              <w:r>
                <w:t xml:space="preserve">Udržitelnost, spotřeba a kultura </w:t>
              </w:r>
            </w:ins>
            <w:del w:id="12" w:author="Jana Janíková" w:date="2025-07-07T10:36:00Z">
              <w:r w:rsidR="00303842" w:rsidRPr="41E1D0C4" w:rsidDel="00F1346A">
                <w:rPr>
                  <w:lang w:val="en-US"/>
                </w:rPr>
                <w:delText xml:space="preserve">Spotřeba a udržitelnost </w:delText>
              </w:r>
            </w:del>
            <w:r w:rsidR="00303842" w:rsidRPr="41E1D0C4">
              <w:rPr>
                <w:lang w:val="en-US"/>
              </w:rPr>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D3B5DC" w14:textId="7DEDE369" w:rsidR="00303842" w:rsidRPr="00C036E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ins w:id="13" w:author="Hana Ponížilová" w:date="2025-08-06T12:23:00Z">
              <w:r>
                <w:rPr>
                  <w:lang w:val="en-US"/>
                </w:rPr>
                <w:t>26p</w:t>
              </w:r>
            </w:ins>
            <w:del w:id="14" w:author="Hana Ponížilová" w:date="2025-08-06T12:23:00Z">
              <w:r w:rsidR="00303842" w:rsidRPr="41E1D0C4" w:rsidDel="00AE15A9">
                <w:rPr>
                  <w:lang w:val="en-US"/>
                </w:rPr>
                <w:delText>1</w:delText>
              </w:r>
              <w:r w:rsidR="00303842" w:rsidDel="00AE15A9">
                <w:rPr>
                  <w:lang w:val="en-US"/>
                </w:rPr>
                <w:delText>3</w:delText>
              </w:r>
              <w:r w:rsidR="00303842" w:rsidRPr="41E1D0C4" w:rsidDel="00AE15A9">
                <w:rPr>
                  <w:lang w:val="en-US"/>
                </w:rPr>
                <w:delText>s</w:delText>
              </w:r>
            </w:del>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F488B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41E1D0C4">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2DE5D8" w14:textId="2A3A2A95" w:rsidR="00303842" w:rsidRPr="00C036E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15" w:author="Hana Ponížilová" w:date="2025-08-06T12:23:00Z">
              <w:r>
                <w:rPr>
                  <w:lang w:val="en-US"/>
                </w:rPr>
                <w:t>3</w:t>
              </w:r>
            </w:ins>
            <w:del w:id="16" w:author="Hana Ponížilová" w:date="2025-08-06T12:23:00Z">
              <w:r w:rsidR="00303842" w:rsidRPr="41E1D0C4" w:rsidDel="00AE15A9">
                <w:rPr>
                  <w:lang w:val="en-US"/>
                </w:rPr>
                <w:delText>2</w:delText>
              </w:r>
            </w:del>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ADED4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ins w:id="17" w:author="Hana Ponížilová" w:date="2025-08-06T12:23:00Z"/>
                <w:b/>
                <w:bCs/>
                <w:lang w:val="en-US"/>
              </w:rPr>
            </w:pPr>
            <w:r w:rsidRPr="009764D6">
              <w:rPr>
                <w:b/>
                <w:bCs/>
                <w:lang w:val="en-US"/>
              </w:rPr>
              <w:t xml:space="preserve">Mgr. </w:t>
            </w:r>
            <w:proofErr w:type="spellStart"/>
            <w:r w:rsidRPr="009764D6">
              <w:rPr>
                <w:b/>
                <w:bCs/>
                <w:lang w:val="en-US"/>
              </w:rPr>
              <w:t>Markéta</w:t>
            </w:r>
            <w:proofErr w:type="spellEnd"/>
            <w:r w:rsidRPr="009764D6">
              <w:rPr>
                <w:b/>
                <w:bCs/>
                <w:lang w:val="en-US"/>
              </w:rPr>
              <w:t xml:space="preserve"> </w:t>
            </w:r>
            <w:proofErr w:type="spellStart"/>
            <w:r w:rsidRPr="009764D6">
              <w:rPr>
                <w:b/>
                <w:bCs/>
                <w:lang w:val="en-US"/>
              </w:rPr>
              <w:t>Dvořáčková</w:t>
            </w:r>
            <w:proofErr w:type="spellEnd"/>
          </w:p>
          <w:p w14:paraId="6FD751A1" w14:textId="161BB25F" w:rsidR="00AE15A9" w:rsidRPr="00AE15A9" w:rsidRDefault="00AE15A9"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ins w:id="18" w:author="Hana Ponížilová" w:date="2025-08-06T12:23:00Z">
              <w:r>
                <w:rPr>
                  <w:lang w:val="en-US"/>
                </w:rPr>
                <w:t xml:space="preserve">a </w:t>
              </w:r>
              <w:proofErr w:type="spellStart"/>
              <w:r>
                <w:rPr>
                  <w:lang w:val="en-US"/>
                </w:rPr>
                <w:t>kol</w:t>
              </w:r>
              <w:proofErr w:type="spellEnd"/>
              <w:r>
                <w:rPr>
                  <w:lang w:val="en-US"/>
                </w:rPr>
                <w:t xml:space="preserve">. </w:t>
              </w:r>
              <w:proofErr w:type="spellStart"/>
              <w:r>
                <w:rPr>
                  <w:lang w:val="en-US"/>
                </w:rPr>
                <w:t>pedagogů</w:t>
              </w:r>
            </w:ins>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63763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BBD99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303842" w14:paraId="13BBA2FF"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30C60" w14:textId="77777777" w:rsidR="00303842" w:rsidRDefault="00303842" w:rsidP="00A656B7">
            <w:r w:rsidRPr="2990589A">
              <w:t>Konstrukce obuvi / Modelářství + CAD a digitalizace</w:t>
            </w:r>
            <w:r>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2E811C" w14:textId="77777777" w:rsidR="00303842" w:rsidRDefault="00303842" w:rsidP="00A656B7">
            <w:pPr>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1BFEE4" w14:textId="77777777" w:rsidR="00303842" w:rsidRDefault="00303842" w:rsidP="00A656B7">
            <w:pPr>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0E5B01" w14:textId="77777777" w:rsidR="00303842" w:rsidRDefault="00303842" w:rsidP="00A656B7">
            <w:pPr>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C5F79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Jana </w:t>
            </w:r>
            <w:proofErr w:type="spellStart"/>
            <w:r>
              <w:t>Kotikov</w:t>
            </w:r>
            <w:proofErr w:type="spellEnd"/>
          </w:p>
          <w:p w14:paraId="5AB8984C" w14:textId="77777777" w:rsidR="00303842" w:rsidRDefault="00303842" w:rsidP="00A656B7"/>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B79524" w14:textId="77777777" w:rsidR="00303842" w:rsidRDefault="00303842" w:rsidP="00A656B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E177BE" w14:textId="77777777" w:rsidR="00303842" w:rsidRDefault="00303842" w:rsidP="00A656B7">
            <w:pPr>
              <w:jc w:val="center"/>
            </w:pPr>
            <w:r>
              <w:t>1 LS</w:t>
            </w:r>
          </w:p>
        </w:tc>
      </w:tr>
      <w:tr w:rsidR="00303842" w:rsidRPr="001B5ED8" w14:paraId="410F385B"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68C490" w14:textId="49DFA80D"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Ateliér </w:t>
            </w:r>
            <w:proofErr w:type="spellStart"/>
            <w:r w:rsidR="009C4F22" w:rsidRPr="009C4F22">
              <w:t>Footwear</w:t>
            </w:r>
            <w:proofErr w:type="spellEnd"/>
            <w:r w:rsidR="009C4F22" w:rsidRPr="009C4F22">
              <w:t xml:space="preserve"> Design</w:t>
            </w:r>
            <w:r w:rsidR="0025215E">
              <w:t xml:space="preserve"> </w:t>
            </w:r>
            <w:r>
              <w:t>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499D6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78</w:t>
            </w:r>
            <w:r w:rsidRPr="00C036E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296BF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z, </w:t>
            </w: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20997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6</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C0CB2F" w14:textId="43C529E1"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CF6A03">
              <w:rPr>
                <w:b/>
                <w:bCs/>
              </w:rPr>
              <w:t xml:space="preserve">MgA. Jana </w:t>
            </w:r>
            <w:proofErr w:type="spellStart"/>
            <w:r w:rsidRPr="00CF6A03">
              <w:rPr>
                <w:b/>
                <w:bCs/>
              </w:rPr>
              <w:t>Kotikov</w:t>
            </w:r>
            <w:proofErr w:type="spellEnd"/>
            <w:r w:rsidR="005D188B">
              <w:rPr>
                <w:b/>
                <w:bCs/>
              </w:rPr>
              <w:t xml:space="preserve">, </w:t>
            </w:r>
            <w:r w:rsidR="005D188B">
              <w:t xml:space="preserve">Ing. Jana Šerá, Ph.D., MgA. </w:t>
            </w:r>
            <w:r w:rsidR="005D188B">
              <w:rPr>
                <w:shd w:val="clear" w:color="auto" w:fill="FFFFFF"/>
              </w:rPr>
              <w:t>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3F903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8C1BB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w:t>
            </w:r>
            <w:r w:rsidRPr="00C036E9">
              <w:t xml:space="preserve"> </w:t>
            </w:r>
            <w:r>
              <w:t>Z</w:t>
            </w:r>
            <w:r w:rsidRPr="00C036E9">
              <w:t>S</w:t>
            </w:r>
          </w:p>
        </w:tc>
      </w:tr>
      <w:tr w:rsidR="00303842" w:rsidRPr="001B5ED8" w14:paraId="5F133AA2"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F1D9D7"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 práce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3F04B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A3D03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78C18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A60EB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doc. M.A. Vladimír Kovařík</w:t>
            </w:r>
          </w:p>
          <w:p w14:paraId="1B8E9FA7" w14:textId="7DE4797F" w:rsidR="00303842" w:rsidRPr="00D378E4" w:rsidRDefault="00802B8B"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Jana </w:t>
            </w:r>
            <w:proofErr w:type="spellStart"/>
            <w:r>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8F8D1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250A9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303842" w:rsidRPr="001B5ED8" w14:paraId="55C34147"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BD5082" w14:textId="1EDBA7A8"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rPr>
                <w:rStyle w:val="normaltextrun"/>
                <w:rFonts w:eastAsiaTheme="majorEastAsia"/>
              </w:rPr>
              <w:t xml:space="preserve">Teorie a technologie </w:t>
            </w:r>
            <w:r>
              <w:rPr>
                <w:rStyle w:val="normaltextrun"/>
                <w:rFonts w:eastAsiaTheme="majorEastAsia"/>
              </w:rPr>
              <w:t>3</w:t>
            </w:r>
            <w:r w:rsidRPr="00F4572C">
              <w:rPr>
                <w:rStyle w:val="normaltextrun"/>
                <w:rFonts w:eastAsiaTheme="majorEastAsia"/>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68E81"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rPr>
                <w:rStyle w:val="contextualspellingandgrammarerror"/>
              </w:rPr>
              <w:t>13p</w:t>
            </w:r>
            <w:proofErr w:type="gramEnd"/>
            <w:r w:rsidRPr="00F4572C">
              <w:rPr>
                <w:rStyle w:val="normaltextrun"/>
                <w:rFonts w:eastAsiaTheme="majorEastAsia"/>
              </w:rPr>
              <w:t>+</w:t>
            </w:r>
            <w:r>
              <w:rPr>
                <w:rStyle w:val="contextualspellingandgrammarerror"/>
              </w:rPr>
              <w:t>13</w:t>
            </w:r>
            <w:r w:rsidRPr="00F4572C">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55A75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0131C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DEBD10" w14:textId="77777777" w:rsidR="00303842" w:rsidRPr="006E5000"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6E5000">
              <w:t>doc. Ing. Martina Hřibová, Ph.D.</w:t>
            </w:r>
          </w:p>
          <w:p w14:paraId="0507E3A3" w14:textId="77777777" w:rsidR="00303842" w:rsidRPr="00BC28A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B4890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F8CC53" w14:textId="77777777" w:rsidR="00303842" w:rsidRPr="00A519B6"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rStyle w:val="normaltextrun"/>
                <w:rFonts w:eastAsiaTheme="majorEastAsia"/>
              </w:rPr>
              <w:t>2 ZS</w:t>
            </w:r>
          </w:p>
        </w:tc>
      </w:tr>
      <w:tr w:rsidR="00303842" w:rsidRPr="001B5ED8" w14:paraId="4D10FAA3"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AC1251"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Kres</w:t>
            </w:r>
            <w:r>
              <w:t xml:space="preserve">ebná </w:t>
            </w:r>
            <w:r w:rsidRPr="00A738E2">
              <w:t>praktika</w:t>
            </w:r>
            <w:r w:rsidRPr="00C036E9">
              <w:t xml:space="preserve"> </w:t>
            </w:r>
            <w:r>
              <w:t>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4778E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w:t>
            </w:r>
            <w:r w:rsidRPr="00E27074">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F5263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C036E9">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C78A4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0FD8F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BC28AC">
              <w:rPr>
                <w:b/>
                <w:bCs/>
              </w:rPr>
              <w:t xml:space="preserve">Mgr. art. Lívia </w:t>
            </w:r>
            <w:proofErr w:type="spellStart"/>
            <w:r w:rsidRPr="00BC28AC">
              <w:rPr>
                <w:b/>
                <w:bCs/>
              </w:rPr>
              <w:t>Kožušková</w:t>
            </w:r>
            <w:proofErr w:type="spellEnd"/>
            <w:r w:rsidRPr="00BC28AC">
              <w:rPr>
                <w:b/>
                <w:bCs/>
              </w:rPr>
              <w:t xml:space="preserve">, </w:t>
            </w:r>
            <w:proofErr w:type="spellStart"/>
            <w:r w:rsidRPr="00BC28AC">
              <w:rPr>
                <w:b/>
                <w:bCs/>
              </w:rPr>
              <w:t>ArtD</w:t>
            </w:r>
            <w:proofErr w:type="spellEnd"/>
            <w:r w:rsidRPr="00BC28AC">
              <w:rPr>
                <w:b/>
                <w:bCs/>
              </w:rPr>
              <w:t>.</w:t>
            </w:r>
          </w:p>
          <w:p w14:paraId="1E04925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BC28AC">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6FF0F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7D401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519B6">
              <w:t>2 ZS</w:t>
            </w:r>
          </w:p>
        </w:tc>
      </w:tr>
      <w:tr w:rsidR="00303842" w:rsidRPr="001B5ED8" w14:paraId="6E024204"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6C2D36"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t xml:space="preserve">Dějiny designu 3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0F3CF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A2D37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96EF6B" w14:textId="77777777" w:rsidR="00303842" w:rsidRPr="0077679B"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6BB36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C578BC">
              <w:t xml:space="preserve">prof. PhDr. Zdeno </w:t>
            </w:r>
            <w:proofErr w:type="spellStart"/>
            <w:r w:rsidRPr="00C578BC">
              <w:t>Kolesár</w:t>
            </w:r>
            <w:proofErr w:type="spellEnd"/>
            <w:r w:rsidRPr="00C578B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CDBCC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D0C42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303842" w:rsidRPr="001B5ED8" w14:paraId="7A4BE822"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AB8D96"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Dílenská praxe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63905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A4C26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C1D13D" w14:textId="77777777" w:rsidR="00303842" w:rsidRPr="0077679B"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84EE7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p w14:paraId="00BC6AB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5716D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143BE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519B6">
              <w:t>2 ZS</w:t>
            </w:r>
          </w:p>
        </w:tc>
      </w:tr>
      <w:tr w:rsidR="00303842" w:rsidRPr="001B5ED8" w14:paraId="22DFC021"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555E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highlight w:val="yellow"/>
              </w:rPr>
            </w:pPr>
            <w:r>
              <w:t>Digitální a grafické nástroje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8DCBB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highlight w:val="yellow"/>
              </w:rP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CC55C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02FB7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761E6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highlight w:val="yellow"/>
              </w:rPr>
            </w:pPr>
            <w:r w:rsidRPr="008237C1">
              <w:t>MgA. Jan Veselský,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7A5B1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06831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519B6">
              <w:t>2 ZS</w:t>
            </w:r>
          </w:p>
        </w:tc>
      </w:tr>
      <w:tr w:rsidR="00303842" w:rsidRPr="001B5ED8" w14:paraId="759449A9"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A835B"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lastRenderedPageBreak/>
              <w:t>Výroba doplňků a galanterie</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EE444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13s</w:t>
            </w:r>
            <w:proofErr w:type="gramEnd"/>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BF1CC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BF0FB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CA1BF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4B6AB6">
              <w:t xml:space="preserve">Ing. Martina </w:t>
            </w:r>
            <w:proofErr w:type="spellStart"/>
            <w:r w:rsidRPr="004B6AB6">
              <w:t>Černeková</w:t>
            </w:r>
            <w:proofErr w:type="spellEnd"/>
            <w:r w:rsidRPr="004B6AB6">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9FEB8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AC21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303842" w:rsidRPr="001B5ED8" w14:paraId="5432963A"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DAD4C6" w14:textId="36E8DB1A"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Plenér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219DD9"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B1799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920440"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B9CACA" w14:textId="77777777" w:rsidR="00303842" w:rsidRPr="00790A0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790A04">
              <w:rPr>
                <w:b/>
                <w:bCs/>
              </w:rPr>
              <w:t xml:space="preserve">MgA. Jana </w:t>
            </w:r>
            <w:proofErr w:type="spellStart"/>
            <w:r w:rsidRPr="00790A04">
              <w:rPr>
                <w:b/>
                <w:bCs/>
              </w:rPr>
              <w:t>Kotikov</w:t>
            </w:r>
            <w:proofErr w:type="spellEnd"/>
          </w:p>
          <w:p w14:paraId="47A5826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a</w:t>
            </w:r>
            <w:r w:rsidRPr="008159B1">
              <w:t xml:space="preserve"> kol.</w:t>
            </w:r>
            <w:r>
              <w:t xml:space="preserve"> </w:t>
            </w:r>
            <w:r w:rsidRPr="00BC28AC">
              <w:t>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8942C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D3821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303842" w14:paraId="4FDA78D4"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BD58BD" w14:textId="0C7255AB" w:rsidR="00303842" w:rsidRDefault="00303842" w:rsidP="000F2862">
            <w:r w:rsidRPr="2990589A">
              <w:t>Konstrukce obuvi / Modelářství + CAD a digitalizace</w:t>
            </w:r>
            <w:r>
              <w:t xml:space="preserv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01F5F8" w14:textId="77777777" w:rsidR="00303842" w:rsidRDefault="00303842" w:rsidP="00A656B7">
            <w:pPr>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46047C" w14:textId="77777777" w:rsidR="00303842" w:rsidRDefault="00303842" w:rsidP="00A656B7">
            <w:pPr>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26D745" w14:textId="77777777" w:rsidR="00303842" w:rsidRDefault="00303842" w:rsidP="00A656B7">
            <w:pPr>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1D642E" w14:textId="77777777" w:rsidR="00303842" w:rsidRDefault="00303842" w:rsidP="00A656B7">
            <w:r>
              <w:t xml:space="preserve">MgA. Jana </w:t>
            </w:r>
            <w:proofErr w:type="spellStart"/>
            <w:r>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992B0D" w14:textId="77777777" w:rsidR="00303842" w:rsidRDefault="00303842" w:rsidP="00A656B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15729C" w14:textId="77777777" w:rsidR="00303842" w:rsidRDefault="00303842" w:rsidP="00A656B7">
            <w:pPr>
              <w:jc w:val="center"/>
            </w:pPr>
            <w:r>
              <w:t>2 ZS</w:t>
            </w:r>
          </w:p>
        </w:tc>
      </w:tr>
      <w:tr w:rsidR="00303842" w:rsidRPr="001B5ED8" w14:paraId="72E0C779"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5A32AA" w14:textId="22D7FE63"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Ateliér </w:t>
            </w:r>
            <w:proofErr w:type="spellStart"/>
            <w:r w:rsidR="009C4F22" w:rsidRPr="009C4F22">
              <w:t>Footwear</w:t>
            </w:r>
            <w:proofErr w:type="spellEnd"/>
            <w:r w:rsidR="009C4F22" w:rsidRPr="009C4F22">
              <w:t xml:space="preserve"> Design</w:t>
            </w:r>
            <w:r w:rsidR="0025215E">
              <w:t xml:space="preserve"> </w:t>
            </w:r>
            <w:r>
              <w:t>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56487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78</w:t>
            </w:r>
            <w:r w:rsidRPr="00C036E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2723F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z, </w:t>
            </w: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9ADA8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6</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A4EEFE" w14:textId="34E7CE26"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133EF">
              <w:rPr>
                <w:b/>
              </w:rPr>
              <w:t>MgA. E</w:t>
            </w:r>
            <w:r w:rsidRPr="005133EF">
              <w:rPr>
                <w:b/>
                <w:bCs/>
              </w:rPr>
              <w:t xml:space="preserve">va </w:t>
            </w:r>
            <w:proofErr w:type="spellStart"/>
            <w:r w:rsidRPr="005133EF">
              <w:rPr>
                <w:b/>
                <w:bCs/>
              </w:rPr>
              <w:t>Klabalová</w:t>
            </w:r>
            <w:proofErr w:type="spellEnd"/>
            <w:r w:rsidRPr="005133EF">
              <w:rPr>
                <w:b/>
                <w:bCs/>
              </w:rPr>
              <w:t>, Ph.D.</w:t>
            </w:r>
            <w:r w:rsidR="002C4426">
              <w:rPr>
                <w:b/>
                <w:bCs/>
              </w:rPr>
              <w:t xml:space="preserve">, </w:t>
            </w:r>
            <w:r w:rsidR="002C4426">
              <w:t xml:space="preserve">Ing. Jana Šerá, Ph.D., MgA. </w:t>
            </w:r>
            <w:r w:rsidR="002C4426">
              <w:rPr>
                <w:shd w:val="clear" w:color="auto" w:fill="FFFFFF"/>
              </w:rPr>
              <w:t>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14AF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566EA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w:t>
            </w:r>
            <w:r w:rsidRPr="00C036E9">
              <w:t xml:space="preserve"> </w:t>
            </w:r>
            <w:r>
              <w:t>L</w:t>
            </w:r>
            <w:r w:rsidRPr="00C036E9">
              <w:t>S</w:t>
            </w:r>
          </w:p>
        </w:tc>
      </w:tr>
      <w:tr w:rsidR="00303842" w:rsidRPr="001B5ED8" w14:paraId="357BBEF6"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516AFD"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 práce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82337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FD47FA"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BF234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BA26D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doc. M.A. Vladimír Kovařík</w:t>
            </w:r>
          </w:p>
          <w:p w14:paraId="0D723A6B" w14:textId="3BDC48FE" w:rsidR="00303842" w:rsidRPr="000D0012" w:rsidRDefault="00802B8B"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37C2A8"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33922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303842" w:rsidRPr="001B5ED8" w14:paraId="1FACF6FB"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9AB72" w14:textId="6BBBA548"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rPr>
                <w:rStyle w:val="normaltextrun"/>
                <w:rFonts w:eastAsiaTheme="majorEastAsia"/>
              </w:rPr>
              <w:t xml:space="preserve">Teorie a technologie </w:t>
            </w:r>
            <w:r>
              <w:rPr>
                <w:rStyle w:val="normaltextrun"/>
                <w:rFonts w:eastAsiaTheme="majorEastAsia"/>
              </w:rPr>
              <w:t>4</w:t>
            </w:r>
            <w:r w:rsidRPr="00F4572C">
              <w:rPr>
                <w:rStyle w:val="normaltextrun"/>
                <w:rFonts w:eastAsiaTheme="majorEastAsia"/>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132A9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rPr>
                <w:rStyle w:val="contextualspellingandgrammarerror"/>
              </w:rPr>
              <w:t>13p</w:t>
            </w:r>
            <w:proofErr w:type="gramEnd"/>
            <w:r w:rsidRPr="00F4572C">
              <w:rPr>
                <w:rStyle w:val="normaltextrun"/>
                <w:rFonts w:eastAsiaTheme="majorEastAsia"/>
              </w:rPr>
              <w:t>+</w:t>
            </w:r>
            <w:r>
              <w:rPr>
                <w:rStyle w:val="contextualspellingandgrammarerror"/>
              </w:rPr>
              <w:t>13</w:t>
            </w:r>
            <w:r w:rsidRPr="00F4572C">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55346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C8159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F0B784" w14:textId="77777777" w:rsidR="00303842" w:rsidRPr="00BC28A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Ing</w:t>
            </w:r>
            <w:r w:rsidRPr="00185A8F">
              <w:t xml:space="preserve">. Martina </w:t>
            </w:r>
            <w:proofErr w:type="spellStart"/>
            <w:r w:rsidRPr="00185A8F">
              <w:t>Černeková</w:t>
            </w:r>
            <w:proofErr w:type="spellEnd"/>
            <w:r w:rsidRPr="00185A8F">
              <w:t>, Ph.D</w:t>
            </w:r>
            <w: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BD1A3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A4ADD1" w14:textId="77777777" w:rsidR="00303842" w:rsidRPr="00F82FB6"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rStyle w:val="normaltextrun"/>
                <w:rFonts w:eastAsiaTheme="majorEastAsia"/>
              </w:rPr>
              <w:t>2 LS</w:t>
            </w:r>
          </w:p>
        </w:tc>
      </w:tr>
      <w:tr w:rsidR="00303842" w:rsidRPr="001B5ED8" w14:paraId="05DF10E8"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8BBCAC"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Kres</w:t>
            </w:r>
            <w:r>
              <w:t xml:space="preserve">ebná </w:t>
            </w:r>
            <w:r w:rsidRPr="00A738E2">
              <w:t>praktika</w:t>
            </w:r>
            <w:r w:rsidRPr="00C036E9">
              <w:t xml:space="preserve"> </w:t>
            </w:r>
            <w:r>
              <w:t>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D1E2E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w:t>
            </w:r>
            <w:r w:rsidRPr="00E27074">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F9CE1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C036E9">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6542D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C137AC"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BC28AC">
              <w:rPr>
                <w:b/>
                <w:bCs/>
              </w:rPr>
              <w:t xml:space="preserve">Mgr. art. Lívia </w:t>
            </w:r>
            <w:proofErr w:type="spellStart"/>
            <w:r w:rsidRPr="00BC28AC">
              <w:rPr>
                <w:b/>
                <w:bCs/>
              </w:rPr>
              <w:t>Kožušková</w:t>
            </w:r>
            <w:proofErr w:type="spellEnd"/>
            <w:r w:rsidRPr="00BC28AC">
              <w:rPr>
                <w:b/>
                <w:bCs/>
              </w:rPr>
              <w:t xml:space="preserve">, </w:t>
            </w:r>
            <w:proofErr w:type="spellStart"/>
            <w:r w:rsidRPr="00BC28AC">
              <w:rPr>
                <w:b/>
                <w:bCs/>
              </w:rPr>
              <w:t>ArtD</w:t>
            </w:r>
            <w:proofErr w:type="spellEnd"/>
            <w:r w:rsidRPr="00BC28AC">
              <w:rPr>
                <w:b/>
                <w:bCs/>
              </w:rPr>
              <w:t>.</w:t>
            </w:r>
          </w:p>
          <w:p w14:paraId="0A81A2F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BC28AC">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55C3A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3EF8E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F82FB6">
              <w:t>2 LS</w:t>
            </w:r>
          </w:p>
        </w:tc>
      </w:tr>
      <w:tr w:rsidR="00303842" w:rsidRPr="001B5ED8" w14:paraId="1B0625B6"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985219"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t>Dějiny designu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925D4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12331B"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3F6E60" w14:textId="77777777" w:rsidR="00303842" w:rsidRPr="002B3F6E"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7A0B0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C578BC">
              <w:t xml:space="preserve">prof. PhDr. Zdeno </w:t>
            </w:r>
            <w:proofErr w:type="spellStart"/>
            <w:r w:rsidRPr="00C578BC">
              <w:t>Kolesár</w:t>
            </w:r>
            <w:proofErr w:type="spellEnd"/>
            <w:r w:rsidRPr="00C578B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04ECB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F93F8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303842" w:rsidRPr="001B5ED8" w14:paraId="01DE6CB5"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17588"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Dějiny </w:t>
            </w:r>
            <w:r>
              <w:t>obouvání</w:t>
            </w:r>
            <w:r w:rsidRPr="00C036E9">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66C80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w:t>
            </w:r>
            <w:r w:rsidRPr="00C036E9">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13DA4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A8CE2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FA50AB" w14:textId="77777777" w:rsidR="00303842" w:rsidRPr="00131855"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Style w:val="normaltextrun"/>
                <w:b/>
                <w:bCs/>
              </w:rPr>
            </w:pPr>
            <w:r>
              <w:t>Mgr. Michal Heinrich</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F56C24" w14:textId="77777777" w:rsidR="00303842" w:rsidRPr="008067A7"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426782"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r w:rsidRPr="00C036E9">
              <w:t xml:space="preserve"> </w:t>
            </w:r>
            <w:r>
              <w:t>L</w:t>
            </w:r>
            <w:r w:rsidRPr="00C036E9">
              <w:t>S</w:t>
            </w:r>
          </w:p>
          <w:p w14:paraId="5689DC8A" w14:textId="77777777" w:rsidR="00303842" w:rsidRPr="00F82FB6"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r>
      <w:tr w:rsidR="00303842" w:rsidRPr="001B5ED8" w14:paraId="17A5C290"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FD15AC"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Dílenská praxe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3550F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70BACD"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BB097C" w14:textId="77777777" w:rsidR="00303842" w:rsidRPr="002B3F6E"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67D10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p w14:paraId="16CB0AD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6B4893" w14:textId="77777777" w:rsidR="00303842" w:rsidRPr="00C036E9" w:rsidDel="00BE00C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CBF5E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F82FB6">
              <w:t>2 LS</w:t>
            </w:r>
          </w:p>
        </w:tc>
      </w:tr>
      <w:tr w:rsidR="00303842" w:rsidRPr="001B5ED8" w14:paraId="21E1954C"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25DCC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a grafické nástroje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93057F" w14:textId="77777777" w:rsidR="00303842" w:rsidRPr="004B1ED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46BF1D" w14:textId="77777777" w:rsidR="00303842" w:rsidRPr="004B1ED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1E9D8B" w14:textId="77777777" w:rsidR="00303842" w:rsidRPr="004B1ED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8EA77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8237C1">
              <w:t>MgA. Jan Veselský,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BACB5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174C9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F82FB6">
              <w:t>2 LS</w:t>
            </w:r>
          </w:p>
        </w:tc>
      </w:tr>
      <w:tr w:rsidR="00303842" w:rsidRPr="001B5ED8" w14:paraId="0CEA6436"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293BAE"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Základy budování praxe v oboru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E36F7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37AEE6"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3D8DC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74545E"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2990589A">
              <w:rPr>
                <w:b/>
                <w:bCs/>
              </w:rPr>
              <w:t xml:space="preserve">MgA. Eva </w:t>
            </w:r>
            <w:proofErr w:type="spellStart"/>
            <w:r w:rsidRPr="2990589A">
              <w:rPr>
                <w:b/>
                <w:bCs/>
              </w:rPr>
              <w:t>Klabalová</w:t>
            </w:r>
            <w:proofErr w:type="spellEnd"/>
            <w:r w:rsidRPr="2990589A">
              <w:rPr>
                <w:b/>
                <w:bCs/>
              </w:rPr>
              <w:t>, Ph.D.</w:t>
            </w:r>
          </w:p>
          <w:p w14:paraId="7ED594E1" w14:textId="77777777" w:rsidR="00303842" w:rsidRPr="00185A8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185A8F">
              <w:t xml:space="preserve">MgA. Jana </w:t>
            </w:r>
            <w:proofErr w:type="spellStart"/>
            <w:r w:rsidRPr="00185A8F">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BD69F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96BD57" w14:textId="77777777" w:rsidR="00303842" w:rsidRPr="00F82FB6"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F82FB6">
              <w:t>2 LS</w:t>
            </w:r>
          </w:p>
        </w:tc>
      </w:tr>
      <w:tr w:rsidR="00303842" w14:paraId="485EAD0B"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06DD18" w14:textId="3CF0B6B2" w:rsidR="00303842" w:rsidRDefault="00303842" w:rsidP="000F2862">
            <w:r w:rsidRPr="2990589A">
              <w:t>Konstrukce obuvi / Modelářství + CAD a digitalizace</w:t>
            </w:r>
            <w:r>
              <w:t xml:space="preserv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5CCCF2" w14:textId="77777777" w:rsidR="00303842" w:rsidRDefault="00303842" w:rsidP="00A656B7">
            <w:pPr>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2F109F" w14:textId="77777777" w:rsidR="00303842" w:rsidRDefault="00303842" w:rsidP="00A656B7">
            <w:pPr>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D59CA" w14:textId="77777777" w:rsidR="00303842" w:rsidRDefault="00303842" w:rsidP="00A656B7">
            <w:pPr>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8A4C70" w14:textId="77777777" w:rsidR="00303842" w:rsidRPr="00185A8F" w:rsidRDefault="00303842" w:rsidP="00A656B7">
            <w:r w:rsidRPr="00185A8F">
              <w:t xml:space="preserve">MgA. Jana </w:t>
            </w:r>
            <w:proofErr w:type="spellStart"/>
            <w:r w:rsidRPr="00185A8F">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A3250D" w14:textId="77777777" w:rsidR="00303842" w:rsidRDefault="00303842" w:rsidP="00A656B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D13EAF" w14:textId="77777777" w:rsidR="00303842" w:rsidRDefault="00303842" w:rsidP="00A656B7">
            <w:pPr>
              <w:jc w:val="center"/>
            </w:pPr>
            <w:r>
              <w:t>2 LS</w:t>
            </w:r>
          </w:p>
        </w:tc>
      </w:tr>
      <w:tr w:rsidR="00303842" w:rsidRPr="001B5ED8" w14:paraId="3BC457F0"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21675E" w14:textId="5346D582"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Ateliér </w:t>
            </w:r>
            <w:bookmarkStart w:id="19" w:name="_Hlk177459395"/>
            <w:proofErr w:type="spellStart"/>
            <w:r w:rsidR="009C4F22" w:rsidRPr="009C4F22">
              <w:t>Footwear</w:t>
            </w:r>
            <w:proofErr w:type="spellEnd"/>
            <w:r w:rsidR="009C4F22" w:rsidRPr="009C4F22">
              <w:t xml:space="preserve"> Design</w:t>
            </w:r>
            <w:bookmarkEnd w:id="19"/>
            <w:r w:rsidR="0025215E">
              <w:t xml:space="preserve"> </w:t>
            </w:r>
            <w:r>
              <w:t>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87825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78</w:t>
            </w:r>
            <w:r w:rsidRPr="00C036E9">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9F89A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z, </w:t>
            </w: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71EF1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6</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6B0EFA" w14:textId="1CBCAE8C"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5133EF">
              <w:rPr>
                <w:b/>
              </w:rPr>
              <w:t>MgA. E</w:t>
            </w:r>
            <w:r w:rsidRPr="005133EF">
              <w:rPr>
                <w:b/>
                <w:bCs/>
              </w:rPr>
              <w:t xml:space="preserve">va </w:t>
            </w:r>
            <w:proofErr w:type="spellStart"/>
            <w:r w:rsidRPr="005133EF">
              <w:rPr>
                <w:b/>
                <w:bCs/>
              </w:rPr>
              <w:t>Klabalová</w:t>
            </w:r>
            <w:proofErr w:type="spellEnd"/>
            <w:r w:rsidRPr="005133EF">
              <w:rPr>
                <w:b/>
                <w:bCs/>
              </w:rPr>
              <w:t>, Ph.D.</w:t>
            </w:r>
            <w:r w:rsidR="00261F10">
              <w:rPr>
                <w:b/>
                <w:bCs/>
              </w:rPr>
              <w:t xml:space="preserve">, </w:t>
            </w:r>
            <w:r w:rsidR="006F4496" w:rsidRPr="00185A8F">
              <w:t xml:space="preserve">MgA. Jana </w:t>
            </w:r>
            <w:proofErr w:type="spellStart"/>
            <w:r w:rsidR="006F4496" w:rsidRPr="00185A8F">
              <w:t>Kotikov</w:t>
            </w:r>
            <w:proofErr w:type="spellEnd"/>
            <w:r w:rsidR="006F4496">
              <w:t xml:space="preserve">, </w:t>
            </w:r>
            <w:r w:rsidR="00261F10">
              <w:t>Ing. Jana Šerá, Ph.D</w:t>
            </w:r>
            <w:r w:rsidR="006F4496">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2A331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F78C0B"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w:t>
            </w:r>
            <w:r w:rsidRPr="00C036E9">
              <w:t xml:space="preserve"> </w:t>
            </w:r>
            <w:r>
              <w:t>Z</w:t>
            </w:r>
            <w:r w:rsidRPr="00C036E9">
              <w:t>S</w:t>
            </w:r>
          </w:p>
        </w:tc>
      </w:tr>
      <w:tr w:rsidR="00303842" w:rsidRPr="001B5ED8" w14:paraId="1EA7739A"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6E792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 práce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2A239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A3EC4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AD8318"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8AF4E0"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doc. M.A. Vladimír Kovařík</w:t>
            </w:r>
          </w:p>
          <w:p w14:paraId="4DE12851" w14:textId="0D80DF3E" w:rsidR="00303842" w:rsidRPr="000D0012" w:rsidRDefault="00802B8B"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4775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F2AB6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303842" w:rsidRPr="001B5ED8" w14:paraId="6BAB24C9"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0AB037" w14:textId="18C09F6A"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rPr>
                <w:rStyle w:val="normaltextrun"/>
                <w:rFonts w:eastAsiaTheme="majorEastAsia"/>
              </w:rPr>
              <w:t xml:space="preserve">Teorie a technologie </w:t>
            </w:r>
            <w:r>
              <w:rPr>
                <w:rStyle w:val="normaltextrun"/>
                <w:rFonts w:eastAsiaTheme="majorEastAsia"/>
              </w:rPr>
              <w:t>5</w:t>
            </w:r>
            <w:r w:rsidRPr="00F4572C">
              <w:rPr>
                <w:rStyle w:val="normaltextrun"/>
                <w:rFonts w:eastAsiaTheme="majorEastAsia"/>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16FC9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rPr>
                <w:rStyle w:val="contextualspellingandgrammarerror"/>
              </w:rPr>
              <w:t>13p</w:t>
            </w:r>
            <w:proofErr w:type="gramEnd"/>
            <w:r w:rsidRPr="00F4572C">
              <w:rPr>
                <w:rStyle w:val="normaltextrun"/>
                <w:rFonts w:eastAsiaTheme="majorEastAsia"/>
              </w:rPr>
              <w:t>+</w:t>
            </w:r>
            <w:r>
              <w:rPr>
                <w:rStyle w:val="contextualspellingandgrammarerror"/>
              </w:rPr>
              <w:t>13</w:t>
            </w:r>
            <w:r w:rsidRPr="00F4572C">
              <w:rPr>
                <w:rStyle w:val="contextualspellingandgrammarerror"/>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E4A85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1BAF28"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1B745D"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Ing</w:t>
            </w:r>
            <w:r w:rsidRPr="00185A8F">
              <w:t xml:space="preserve">. Martina </w:t>
            </w:r>
            <w:proofErr w:type="spellStart"/>
            <w:r w:rsidRPr="00185A8F">
              <w:t>Černeková</w:t>
            </w:r>
            <w:proofErr w:type="spellEnd"/>
            <w:r w:rsidRPr="00185A8F">
              <w:t>, Ph.D</w:t>
            </w:r>
            <w: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4BDDA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83A059"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rStyle w:val="normaltextrun"/>
                <w:rFonts w:eastAsiaTheme="majorEastAsia"/>
              </w:rPr>
              <w:t>3 ZS</w:t>
            </w:r>
          </w:p>
        </w:tc>
      </w:tr>
      <w:tr w:rsidR="00303842" w:rsidRPr="001B5ED8" w14:paraId="47FEA383"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F248A"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4572C">
              <w:t>Dějiny designu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197CC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D5A6E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71C5D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07B30"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C578BC">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42BA5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F3E756"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303842" w:rsidRPr="001B5ED8" w14:paraId="45C7105F"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D3A731"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Dějiny </w:t>
            </w:r>
            <w:r>
              <w:t>obouvání</w:t>
            </w:r>
            <w:r w:rsidRPr="00C036E9">
              <w:t xml:space="preserve"> </w:t>
            </w:r>
            <w:r>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C1CB08"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w:t>
            </w:r>
            <w:r w:rsidRPr="00C036E9">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96CFA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A8A95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750B4D"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Mgr. Michal Heinrich</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3F789D" w14:textId="77777777" w:rsidR="00303842" w:rsidRPr="00374BB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03119A" w14:textId="77777777" w:rsidR="00303842" w:rsidRPr="00705D9B"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w:t>
            </w:r>
            <w:r w:rsidRPr="00A70F49">
              <w:t xml:space="preserve"> </w:t>
            </w:r>
            <w:r>
              <w:t>Z</w:t>
            </w:r>
            <w:r w:rsidRPr="00A70F49">
              <w:t>S</w:t>
            </w:r>
          </w:p>
        </w:tc>
      </w:tr>
      <w:tr w:rsidR="00303842" w:rsidRPr="001B5ED8" w14:paraId="6AEA448F"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CBD4AC"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Dílenská praxe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AA7AE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393D57"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F3270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2C4548"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MgA. Eva </w:t>
            </w:r>
            <w:proofErr w:type="spellStart"/>
            <w:r>
              <w:t>Klabalová</w:t>
            </w:r>
            <w:proofErr w:type="spellEnd"/>
            <w:r>
              <w:t>, Ph.D.</w:t>
            </w:r>
          </w:p>
          <w:p w14:paraId="236A8E8F"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EBCEA7"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63BA2D"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705D9B">
              <w:t>3 ZS</w:t>
            </w:r>
          </w:p>
        </w:tc>
      </w:tr>
      <w:tr w:rsidR="00303842" w:rsidRPr="001B5ED8" w14:paraId="4137282E"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5517A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a grafické nástroje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79960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7D1FAC"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34EBD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496A15" w14:textId="77777777" w:rsidR="00303842" w:rsidRPr="009D7635"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9D7635">
              <w:rPr>
                <w:b/>
                <w:bCs/>
              </w:rPr>
              <w:t>MgA. Jana Vyoralová, Ph.D.</w:t>
            </w:r>
          </w:p>
          <w:p w14:paraId="15777795" w14:textId="240111B6" w:rsidR="00303842" w:rsidRPr="009D7635" w:rsidRDefault="00737AD6"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MgA. Jan Veselský,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333B57"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783286"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705D9B">
              <w:t>3 ZS</w:t>
            </w:r>
          </w:p>
        </w:tc>
      </w:tr>
      <w:tr w:rsidR="00303842" w:rsidRPr="001B5ED8" w14:paraId="07A6B54A"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0D3CF5"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Seminář k bakalářské práci</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E87173"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5518B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A26A2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CEC75D"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Pr>
                <w:b/>
                <w:bCs/>
              </w:rPr>
              <w:t xml:space="preserve">doc. Ing. Eva </w:t>
            </w:r>
            <w:proofErr w:type="spellStart"/>
            <w:r>
              <w:rPr>
                <w:b/>
                <w:bCs/>
              </w:rPr>
              <w:t>Šviráková</w:t>
            </w:r>
            <w:proofErr w:type="spellEnd"/>
            <w:r>
              <w:rPr>
                <w:b/>
                <w:bCs/>
              </w:rPr>
              <w:t>, Ph.D.</w:t>
            </w:r>
          </w:p>
          <w:p w14:paraId="09C2FDED" w14:textId="77777777"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9416FC"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4289A2"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303842" w:rsidRPr="001B5ED8" w14:paraId="12B298FD"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859C85" w14:textId="5C7EA13B"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Plenér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D25C7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329D1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C092D4"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CDC04E" w14:textId="77777777" w:rsidR="00303842" w:rsidRPr="00790A0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790A04">
              <w:rPr>
                <w:b/>
                <w:bCs/>
              </w:rPr>
              <w:t xml:space="preserve">MgA. Jana </w:t>
            </w:r>
            <w:proofErr w:type="spellStart"/>
            <w:r w:rsidRPr="00790A04">
              <w:rPr>
                <w:b/>
                <w:bCs/>
              </w:rPr>
              <w:t>Kotikov</w:t>
            </w:r>
            <w:proofErr w:type="spellEnd"/>
          </w:p>
          <w:p w14:paraId="505762C0" w14:textId="46CD596D" w:rsidR="00303842" w:rsidRPr="0008076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a</w:t>
            </w:r>
            <w:r w:rsidRPr="008159B1">
              <w:t xml:space="preserve"> kol.</w:t>
            </w:r>
            <w:r>
              <w:t xml:space="preserve"> </w:t>
            </w:r>
            <w:r w:rsidRPr="00BC28AC">
              <w:t>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74479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EBAF58"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303842" w14:paraId="6F371426"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065F9" w14:textId="7A575021" w:rsidR="00303842" w:rsidRDefault="00303842" w:rsidP="00C92FDB">
            <w:r w:rsidRPr="2990589A">
              <w:t>Konstrukce obuvi / Modelářství + CAD a digitalizace</w:t>
            </w:r>
            <w:r>
              <w:t xml:space="preserv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5094E" w14:textId="77777777" w:rsidR="00303842" w:rsidRDefault="00303842" w:rsidP="00A656B7">
            <w:pPr>
              <w:jc w:val="center"/>
            </w:pPr>
            <w: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92B4F3" w14:textId="77777777" w:rsidR="00303842" w:rsidRDefault="00303842" w:rsidP="00A656B7">
            <w:pPr>
              <w:jc w:val="center"/>
            </w:pPr>
            <w:proofErr w:type="spellStart"/>
            <w:r w:rsidRPr="00F16079">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34B049" w14:textId="77777777" w:rsidR="00303842" w:rsidRDefault="00303842" w:rsidP="00A656B7">
            <w:pPr>
              <w:jc w:val="center"/>
            </w:pPr>
            <w: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5BAA79" w14:textId="77777777" w:rsidR="00303842" w:rsidRDefault="00303842" w:rsidP="00A656B7">
            <w:r>
              <w:t xml:space="preserve">MgA. Jana </w:t>
            </w:r>
            <w:proofErr w:type="spellStart"/>
            <w:r>
              <w:t>Kotikov</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A7C883" w14:textId="77777777" w:rsidR="00303842" w:rsidRDefault="00303842" w:rsidP="00A656B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C41A70" w14:textId="77777777" w:rsidR="00303842" w:rsidRDefault="00303842" w:rsidP="00A656B7">
            <w:pPr>
              <w:jc w:val="center"/>
            </w:pPr>
            <w:r>
              <w:t>3 ZS</w:t>
            </w:r>
          </w:p>
        </w:tc>
      </w:tr>
      <w:tr w:rsidR="00303842" w:rsidRPr="001B5ED8" w14:paraId="1E053124"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0CF15D"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Bakalářská práce</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94447E"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10s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146918"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1096F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15 </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7C1BA9"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432FCF">
              <w:t xml:space="preserve">MgA. Eva </w:t>
            </w:r>
            <w:proofErr w:type="spellStart"/>
            <w:r w:rsidRPr="00432FCF">
              <w:t>Klabalová</w:t>
            </w:r>
            <w:proofErr w:type="spellEnd"/>
            <w:r w:rsidRPr="00432FCF">
              <w:t>, Ph.D.</w:t>
            </w:r>
          </w:p>
          <w:p w14:paraId="263DD007"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6267C6"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33D87E"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130D29">
              <w:t>3 LS</w:t>
            </w:r>
          </w:p>
        </w:tc>
      </w:tr>
      <w:tr w:rsidR="00303842" w:rsidRPr="001B5ED8" w14:paraId="3DB91363" w14:textId="77777777" w:rsidTr="00A656B7">
        <w:trPr>
          <w:gridAfter w:val="2"/>
          <w:wAfter w:w="1700" w:type="dxa"/>
          <w:cantSplit/>
          <w:trHeight w:val="460"/>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3B03F9"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Praxe v oboru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1455C1"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12 týdnů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2A8EF9"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BBD9B2"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15</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9B6998"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432FCF">
              <w:t xml:space="preserve">MgA. Eva </w:t>
            </w:r>
            <w:proofErr w:type="spellStart"/>
            <w:r w:rsidRPr="00432FCF">
              <w:t>Klabalová</w:t>
            </w:r>
            <w:proofErr w:type="spellEnd"/>
            <w:r w:rsidRPr="00432FCF">
              <w:t>, Ph.D.</w:t>
            </w:r>
          </w:p>
          <w:p w14:paraId="632E9D38"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52659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10B33E" w14:textId="77777777" w:rsidR="00303842" w:rsidRPr="00A70F4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LS</w:t>
            </w:r>
          </w:p>
        </w:tc>
      </w:tr>
      <w:tr w:rsidR="00303842" w:rsidRPr="001B5ED8" w14:paraId="56ECC974" w14:textId="77777777" w:rsidTr="00A656B7">
        <w:trPr>
          <w:gridAfter w:val="2"/>
          <w:wAfter w:w="1700" w:type="dxa"/>
          <w:cantSplit/>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002989D8"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Celkem</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5499E4E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EEE7B8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0E05F8EF" w14:textId="2A632CF1"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16</w:t>
            </w:r>
            <w:del w:id="20" w:author="Hana Ponížilová" w:date="2025-08-07T06:33:00Z">
              <w:r w:rsidDel="007E5093">
                <w:delText>0</w:delText>
              </w:r>
            </w:del>
            <w:ins w:id="21" w:author="Hana Ponížilová" w:date="2025-08-07T06:33:00Z">
              <w:r w:rsidR="007E5093">
                <w:t>2</w:t>
              </w:r>
            </w:ins>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162BAB3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4540DE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7A66E93"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303842" w:rsidRPr="001B5ED8" w14:paraId="7B5836AB" w14:textId="77777777" w:rsidTr="00A656B7">
        <w:trPr>
          <w:gridAfter w:val="2"/>
          <w:wAfter w:w="1700" w:type="dxa"/>
          <w:cantSplit/>
          <w:trHeight w:val="311"/>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54F94EFE"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pPr>
            <w:r w:rsidRPr="00C036E9">
              <w:rPr>
                <w:b/>
              </w:rPr>
              <w:t>Povinn</w:t>
            </w:r>
            <w:r w:rsidRPr="00C036E9">
              <w:rPr>
                <w:rFonts w:hint="eastAsia"/>
                <w:b/>
              </w:rPr>
              <w:t>é</w:t>
            </w:r>
            <w:r w:rsidRPr="00C036E9">
              <w:rPr>
                <w:b/>
              </w:rPr>
              <w:t xml:space="preserve"> p</w:t>
            </w:r>
            <w:r w:rsidRPr="00C036E9">
              <w:rPr>
                <w:rFonts w:hint="eastAsia"/>
                <w:b/>
              </w:rPr>
              <w:t>ř</w:t>
            </w:r>
            <w:r w:rsidRPr="00C036E9">
              <w:rPr>
                <w:b/>
              </w:rPr>
              <w:t>edm</w:t>
            </w:r>
            <w:r w:rsidRPr="00C036E9">
              <w:rPr>
                <w:rFonts w:hint="eastAsia"/>
                <w:b/>
              </w:rPr>
              <w:t>ě</w:t>
            </w:r>
            <w:r w:rsidRPr="00C036E9">
              <w:rPr>
                <w:b/>
              </w:rPr>
              <w:t xml:space="preserve">ty </w:t>
            </w:r>
            <w:r w:rsidRPr="00C036E9">
              <w:rPr>
                <w:rFonts w:hint="eastAsia"/>
                <w:b/>
              </w:rPr>
              <w:t>–</w:t>
            </w:r>
            <w:r w:rsidRPr="00C036E9">
              <w:rPr>
                <w:b/>
              </w:rPr>
              <w:t xml:space="preserve"> ciz</w:t>
            </w:r>
            <w:r w:rsidRPr="00C036E9">
              <w:rPr>
                <w:rFonts w:hint="eastAsia"/>
                <w:b/>
              </w:rPr>
              <w:t>í</w:t>
            </w:r>
            <w:r w:rsidRPr="00C036E9">
              <w:rPr>
                <w:b/>
              </w:rPr>
              <w:t xml:space="preserve"> jazyk angli</w:t>
            </w:r>
            <w:r w:rsidRPr="00C036E9">
              <w:rPr>
                <w:rFonts w:hint="eastAsia"/>
                <w:b/>
              </w:rPr>
              <w:t>č</w:t>
            </w:r>
            <w:r w:rsidRPr="00C036E9">
              <w:rPr>
                <w:b/>
              </w:rPr>
              <w:t xml:space="preserve">tina </w:t>
            </w:r>
          </w:p>
        </w:tc>
      </w:tr>
      <w:tr w:rsidR="00303842" w:rsidRPr="001B5ED8" w14:paraId="0F2575F0"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363A82"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Cizí jazyk angličtina 7-15 </w:t>
            </w:r>
          </w:p>
          <w:p w14:paraId="756F2E6B"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dle úrovně popsané v IS/STAG</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54AA9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2267F5"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C036E9">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FB05C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1AADF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036E9">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8FC4EC"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8291F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1-3 ZS</w:t>
            </w:r>
          </w:p>
        </w:tc>
      </w:tr>
      <w:tr w:rsidR="00303842" w:rsidRPr="001B5ED8" w14:paraId="3413C2C0"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2A322F"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 xml:space="preserve">Cizí jazyk angličtina 7-15 </w:t>
            </w:r>
          </w:p>
          <w:p w14:paraId="0CD3FF2F"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dle úrovně popsané v IS/ STAG</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F153D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36E9">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2A279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3C8B9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C3F640"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036E9">
              <w:t>Garant FHS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CAB949"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32FCA8"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036E9">
              <w:t>1-2 LS</w:t>
            </w:r>
          </w:p>
        </w:tc>
      </w:tr>
      <w:tr w:rsidR="00303842" w:rsidRPr="001B5ED8" w14:paraId="3F235774" w14:textId="77777777" w:rsidTr="00A656B7">
        <w:trPr>
          <w:gridAfter w:val="2"/>
          <w:wAfter w:w="1700" w:type="dxa"/>
          <w:cantSplit/>
          <w:trHeight w:val="697"/>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231431" w14:textId="77777777" w:rsidR="00303842" w:rsidRPr="00C036E9" w:rsidRDefault="00303842" w:rsidP="00A656B7">
            <w:pPr>
              <w:tabs>
                <w:tab w:val="left" w:pos="567"/>
              </w:tabs>
              <w:spacing w:before="60"/>
              <w:jc w:val="both"/>
            </w:pPr>
            <w:r w:rsidRPr="00C036E9">
              <w:lastRenderedPageBreak/>
              <w:t>Podmínka pro splnění této skupiny předmětů:</w:t>
            </w:r>
          </w:p>
          <w:p w14:paraId="5DCA90D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rsidRPr="00C036E9">
              <w:t xml:space="preserve">Student si volí z nabízených úrovní a během bakalářského studia musí celkem získat 10 kreditů. </w:t>
            </w:r>
            <w:r w:rsidRPr="00C036E9">
              <w:br/>
              <w:t>Student ukončuje cizí jazyk na jazykové úrovni B2.</w:t>
            </w:r>
          </w:p>
        </w:tc>
      </w:tr>
      <w:tr w:rsidR="00303842" w:rsidRPr="001B5ED8" w14:paraId="06F83531" w14:textId="77777777" w:rsidTr="00A656B7">
        <w:trPr>
          <w:gridAfter w:val="2"/>
          <w:wAfter w:w="1700" w:type="dxa"/>
          <w:cantSplit/>
          <w:trHeight w:val="242"/>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7CAAC" w:themeFill="accent2" w:themeFillTint="66"/>
          </w:tcPr>
          <w:p w14:paraId="49DEE4B1"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rPr>
            </w:pPr>
            <w:r w:rsidRPr="00C036E9">
              <w:rPr>
                <w:b/>
              </w:rPr>
              <w:t>Povinn</w:t>
            </w:r>
            <w:r w:rsidRPr="00C036E9">
              <w:rPr>
                <w:rFonts w:hint="eastAsia"/>
                <w:b/>
              </w:rPr>
              <w:t>ě</w:t>
            </w:r>
            <w:r w:rsidRPr="00C036E9">
              <w:rPr>
                <w:b/>
              </w:rPr>
              <w:t xml:space="preserve"> voliteln</w:t>
            </w:r>
            <w:r w:rsidRPr="00C036E9">
              <w:rPr>
                <w:rFonts w:hint="eastAsia"/>
                <w:b/>
              </w:rPr>
              <w:t>é</w:t>
            </w:r>
            <w:r w:rsidRPr="00C036E9">
              <w:rPr>
                <w:b/>
              </w:rPr>
              <w:t xml:space="preserve"> p</w:t>
            </w:r>
            <w:r w:rsidRPr="00C036E9">
              <w:rPr>
                <w:rFonts w:hint="eastAsia"/>
                <w:b/>
              </w:rPr>
              <w:t>ř</w:t>
            </w:r>
            <w:r w:rsidRPr="00C036E9">
              <w:rPr>
                <w:b/>
              </w:rPr>
              <w:t>edm</w:t>
            </w:r>
            <w:r w:rsidRPr="00C036E9">
              <w:rPr>
                <w:rFonts w:hint="eastAsia"/>
                <w:b/>
              </w:rPr>
              <w:t>ě</w:t>
            </w:r>
            <w:r w:rsidRPr="00C036E9">
              <w:rPr>
                <w:b/>
              </w:rPr>
              <w:t xml:space="preserve">ty </w:t>
            </w:r>
            <w:r w:rsidRPr="00C036E9">
              <w:rPr>
                <w:rFonts w:hint="eastAsia"/>
                <w:b/>
              </w:rPr>
              <w:t>–</w:t>
            </w:r>
            <w:r w:rsidRPr="00C036E9">
              <w:rPr>
                <w:b/>
              </w:rPr>
              <w:t xml:space="preserve"> skupina B</w:t>
            </w:r>
          </w:p>
        </w:tc>
      </w:tr>
      <w:tr w:rsidR="00303842" w:rsidRPr="001B5ED8" w14:paraId="61239751" w14:textId="77777777" w:rsidTr="00A656B7">
        <w:trPr>
          <w:gridAfter w:val="2"/>
          <w:wAfter w:w="1700" w:type="dxa"/>
          <w:cantSplit/>
          <w:trHeight w:val="454"/>
        </w:trPr>
        <w:tc>
          <w:tcPr>
            <w:tcW w:w="3228" w:type="dxa"/>
            <w:tcBorders>
              <w:left w:val="single" w:sz="4" w:space="0" w:color="000000" w:themeColor="text1"/>
              <w:bottom w:val="single" w:sz="4" w:space="0" w:color="000000" w:themeColor="text1"/>
              <w:right w:val="single" w:sz="4" w:space="0" w:color="000000" w:themeColor="text1"/>
            </w:tcBorders>
            <w:shd w:val="clear" w:color="auto" w:fill="auto"/>
          </w:tcPr>
          <w:p w14:paraId="7B1D58F0" w14:textId="77777777" w:rsidR="00303842" w:rsidRPr="00674574"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674574">
              <w:t>Technické aspekty designu 1</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auto"/>
          </w:tcPr>
          <w:p w14:paraId="2FE9DB9C"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674574">
              <w:t>13p</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399AC338"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674574">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01400321"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674574">
              <w:t>2</w:t>
            </w:r>
          </w:p>
        </w:tc>
        <w:tc>
          <w:tcPr>
            <w:tcW w:w="3577" w:type="dxa"/>
            <w:tcBorders>
              <w:left w:val="single" w:sz="4" w:space="0" w:color="000000" w:themeColor="text1"/>
              <w:bottom w:val="single" w:sz="4" w:space="0" w:color="000000" w:themeColor="text1"/>
              <w:right w:val="single" w:sz="4" w:space="0" w:color="000000" w:themeColor="text1"/>
            </w:tcBorders>
            <w:shd w:val="clear" w:color="auto" w:fill="auto"/>
          </w:tcPr>
          <w:p w14:paraId="0FC4BCEB" w14:textId="4404E178" w:rsidR="00303842" w:rsidRDefault="00974087"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Pr>
                <w:b/>
                <w:bCs/>
              </w:rPr>
              <w:t>Ing</w:t>
            </w:r>
            <w:r w:rsidR="00303842" w:rsidRPr="00D54290">
              <w:rPr>
                <w:b/>
                <w:bCs/>
              </w:rPr>
              <w:t>.</w:t>
            </w:r>
            <w:r>
              <w:rPr>
                <w:b/>
                <w:bCs/>
              </w:rPr>
              <w:t xml:space="preserve"> arch. Kamil Koláček</w:t>
            </w:r>
          </w:p>
          <w:p w14:paraId="09903222" w14:textId="77777777" w:rsidR="00303842" w:rsidRPr="00C85E1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54290">
              <w:t>a kol. pedagogů</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BDFE826"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7D9FF4A"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303842" w:rsidRPr="001B5ED8" w14:paraId="4A1CA4D4" w14:textId="77777777" w:rsidTr="00A656B7">
        <w:trPr>
          <w:gridAfter w:val="2"/>
          <w:wAfter w:w="1700" w:type="dxa"/>
          <w:cantSplit/>
          <w:trHeight w:val="454"/>
        </w:trPr>
        <w:tc>
          <w:tcPr>
            <w:tcW w:w="3228" w:type="dxa"/>
            <w:tcBorders>
              <w:left w:val="single" w:sz="4" w:space="0" w:color="000000" w:themeColor="text1"/>
              <w:bottom w:val="single" w:sz="4" w:space="0" w:color="000000" w:themeColor="text1"/>
              <w:right w:val="single" w:sz="4" w:space="0" w:color="000000" w:themeColor="text1"/>
            </w:tcBorders>
            <w:shd w:val="clear" w:color="auto" w:fill="auto"/>
          </w:tcPr>
          <w:p w14:paraId="2D70EBAC" w14:textId="77777777" w:rsidR="00303842" w:rsidRPr="00674574"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A22651">
              <w:t>Barva – světlo – tvar 1</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auto"/>
          </w:tcPr>
          <w:p w14:paraId="600DF8E1"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A22651">
              <w:t>1</w:t>
            </w:r>
            <w:r>
              <w:t>3</w:t>
            </w:r>
            <w:r w:rsidRPr="00A22651">
              <w:t>p</w:t>
            </w:r>
            <w:proofErr w:type="gramEnd"/>
            <w:r>
              <w:t>+13c</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1311AFF3"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A22651">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2897B972"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A22651">
              <w:t>2</w:t>
            </w:r>
          </w:p>
        </w:tc>
        <w:tc>
          <w:tcPr>
            <w:tcW w:w="3577" w:type="dxa"/>
            <w:tcBorders>
              <w:left w:val="single" w:sz="4" w:space="0" w:color="000000" w:themeColor="text1"/>
              <w:bottom w:val="single" w:sz="4" w:space="0" w:color="000000" w:themeColor="text1"/>
              <w:right w:val="single" w:sz="4" w:space="0" w:color="000000" w:themeColor="text1"/>
            </w:tcBorders>
            <w:shd w:val="clear" w:color="auto" w:fill="auto"/>
          </w:tcPr>
          <w:p w14:paraId="5FB21EC8" w14:textId="77777777" w:rsidR="00303842" w:rsidRPr="0084699A"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84699A">
              <w:rPr>
                <w:b/>
              </w:rPr>
              <w:t xml:space="preserve">Mgr. Helena Maňasová Hradská, Ph.D. </w:t>
            </w:r>
          </w:p>
          <w:p w14:paraId="4F53CCBA" w14:textId="581131D5" w:rsidR="00303842" w:rsidRDefault="007C6EA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t>Mgr. Jana Ovčáčková,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CE1CEE4"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DCADA11"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1 ZS</w:t>
            </w:r>
          </w:p>
        </w:tc>
      </w:tr>
      <w:tr w:rsidR="00303842" w:rsidRPr="001B5ED8" w14:paraId="3401A843" w14:textId="77777777" w:rsidTr="00A656B7">
        <w:trPr>
          <w:gridAfter w:val="2"/>
          <w:wAfter w:w="1700" w:type="dxa"/>
          <w:cantSplit/>
          <w:trHeight w:val="454"/>
        </w:trPr>
        <w:tc>
          <w:tcPr>
            <w:tcW w:w="3228" w:type="dxa"/>
            <w:tcBorders>
              <w:left w:val="single" w:sz="4" w:space="0" w:color="000000" w:themeColor="text1"/>
              <w:bottom w:val="single" w:sz="4" w:space="0" w:color="000000" w:themeColor="text1"/>
              <w:right w:val="single" w:sz="4" w:space="0" w:color="000000" w:themeColor="text1"/>
            </w:tcBorders>
            <w:shd w:val="clear" w:color="auto" w:fill="auto"/>
          </w:tcPr>
          <w:p w14:paraId="47EC2D03" w14:textId="77777777" w:rsidR="00303842" w:rsidRPr="00674574"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F4572C">
              <w:t>Dějiny vizuální kultury 1</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auto"/>
          </w:tcPr>
          <w:p w14:paraId="4A879751"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F4572C">
              <w:t>26p</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4EC4E65A"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F4572C">
              <w:t>zk</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72C5E20F"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F4572C">
              <w:t>3</w:t>
            </w:r>
          </w:p>
        </w:tc>
        <w:tc>
          <w:tcPr>
            <w:tcW w:w="3577" w:type="dxa"/>
            <w:tcBorders>
              <w:left w:val="single" w:sz="4" w:space="0" w:color="000000" w:themeColor="text1"/>
              <w:bottom w:val="single" w:sz="4" w:space="0" w:color="000000" w:themeColor="text1"/>
              <w:right w:val="single" w:sz="4" w:space="0" w:color="000000" w:themeColor="text1"/>
            </w:tcBorders>
            <w:shd w:val="clear" w:color="auto" w:fill="auto"/>
          </w:tcPr>
          <w:p w14:paraId="2C7E51B6"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F4572C">
              <w:t xml:space="preserve">Mgr. Silvie </w:t>
            </w:r>
            <w:proofErr w:type="spellStart"/>
            <w:r w:rsidRPr="00F4572C">
              <w:t>Stanická</w:t>
            </w:r>
            <w:proofErr w:type="spellEnd"/>
            <w:r w:rsidRPr="00F4572C">
              <w:t>,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5117B2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AAD4375"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1 ZS</w:t>
            </w:r>
          </w:p>
        </w:tc>
      </w:tr>
      <w:tr w:rsidR="00303842" w:rsidRPr="001B5ED8" w14:paraId="40A65866" w14:textId="77777777" w:rsidTr="00A656B7">
        <w:trPr>
          <w:gridAfter w:val="2"/>
          <w:wAfter w:w="1700" w:type="dxa"/>
          <w:cantSplit/>
          <w:trHeight w:val="454"/>
        </w:trPr>
        <w:tc>
          <w:tcPr>
            <w:tcW w:w="3228" w:type="dxa"/>
            <w:tcBorders>
              <w:left w:val="single" w:sz="4" w:space="0" w:color="000000" w:themeColor="text1"/>
              <w:bottom w:val="single" w:sz="4" w:space="0" w:color="000000" w:themeColor="text1"/>
              <w:right w:val="single" w:sz="4" w:space="0" w:color="000000" w:themeColor="text1"/>
            </w:tcBorders>
            <w:shd w:val="clear" w:color="auto" w:fill="auto"/>
          </w:tcPr>
          <w:p w14:paraId="3EA0D421" w14:textId="77777777" w:rsidR="00303842" w:rsidRPr="00674574"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674574">
              <w:t xml:space="preserve">Technické aspekty designu </w:t>
            </w:r>
            <w:r>
              <w:t>2</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auto"/>
          </w:tcPr>
          <w:p w14:paraId="3AF6BBE6"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674574">
              <w:t>13p</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26932C17"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674574">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770F3768" w14:textId="77777777" w:rsidR="00303842" w:rsidRPr="00674574"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674574">
              <w:t>2</w:t>
            </w:r>
          </w:p>
        </w:tc>
        <w:tc>
          <w:tcPr>
            <w:tcW w:w="3577" w:type="dxa"/>
            <w:tcBorders>
              <w:left w:val="single" w:sz="4" w:space="0" w:color="000000" w:themeColor="text1"/>
              <w:bottom w:val="single" w:sz="4" w:space="0" w:color="000000" w:themeColor="text1"/>
              <w:right w:val="single" w:sz="4" w:space="0" w:color="000000" w:themeColor="text1"/>
            </w:tcBorders>
            <w:shd w:val="clear" w:color="auto" w:fill="auto"/>
          </w:tcPr>
          <w:p w14:paraId="1DCD94CF"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D54290">
              <w:rPr>
                <w:b/>
                <w:bCs/>
              </w:rPr>
              <w:t xml:space="preserve">MgA. Adriana </w:t>
            </w:r>
            <w:proofErr w:type="spellStart"/>
            <w:r w:rsidRPr="00D54290">
              <w:rPr>
                <w:b/>
                <w:bCs/>
              </w:rPr>
              <w:t>Šatková</w:t>
            </w:r>
            <w:proofErr w:type="spellEnd"/>
          </w:p>
          <w:p w14:paraId="72D27EC5" w14:textId="77777777" w:rsidR="00303842" w:rsidRPr="00D54290"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rPr>
            </w:pPr>
            <w:r w:rsidRPr="003514B6">
              <w:t>a kol. pedagogů</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05646E7"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8EABECB" w14:textId="77777777" w:rsidR="00303842"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1 LS</w:t>
            </w:r>
          </w:p>
        </w:tc>
      </w:tr>
      <w:tr w:rsidR="00303842" w:rsidRPr="001B5ED8" w14:paraId="45F5E25D" w14:textId="77777777" w:rsidTr="00A656B7">
        <w:trPr>
          <w:gridAfter w:val="2"/>
          <w:wAfter w:w="1700" w:type="dxa"/>
          <w:cantSplit/>
          <w:trHeight w:val="454"/>
        </w:trPr>
        <w:tc>
          <w:tcPr>
            <w:tcW w:w="3228" w:type="dxa"/>
            <w:tcBorders>
              <w:left w:val="single" w:sz="4" w:space="0" w:color="000000" w:themeColor="text1"/>
              <w:bottom w:val="single" w:sz="4" w:space="0" w:color="000000" w:themeColor="text1"/>
              <w:right w:val="single" w:sz="4" w:space="0" w:color="000000" w:themeColor="text1"/>
            </w:tcBorders>
            <w:shd w:val="clear" w:color="auto" w:fill="auto"/>
          </w:tcPr>
          <w:p w14:paraId="489A150D"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rStyle w:val="normaltextrun"/>
                <w:rFonts w:eastAsiaTheme="majorEastAsia"/>
                <w:shd w:val="clear" w:color="auto" w:fill="00FF00"/>
              </w:rPr>
            </w:pPr>
            <w:r w:rsidRPr="00A22651">
              <w:t>Barva – světlo – tvar 2</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auto"/>
          </w:tcPr>
          <w:p w14:paraId="5A265EF3"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rStyle w:val="normaltextrun"/>
                <w:rFonts w:eastAsiaTheme="majorEastAsia"/>
                <w:shd w:val="clear" w:color="auto" w:fill="00FF00"/>
              </w:rPr>
            </w:pPr>
            <w:proofErr w:type="gramStart"/>
            <w:r w:rsidRPr="00A22651">
              <w:t>1</w:t>
            </w:r>
            <w:r>
              <w:t>3</w:t>
            </w:r>
            <w:r w:rsidRPr="00A22651">
              <w:t>p</w:t>
            </w:r>
            <w:proofErr w:type="gramEnd"/>
            <w:r>
              <w:t>+13c</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0D157835"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Fonts w:eastAsiaTheme="majorEastAsia"/>
                <w:shd w:val="clear" w:color="auto" w:fill="00FF00"/>
              </w:rPr>
            </w:pPr>
            <w:proofErr w:type="spellStart"/>
            <w:r w:rsidRPr="00A22651">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Pr>
          <w:p w14:paraId="0BB13A43"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Fonts w:eastAsiaTheme="majorEastAsia"/>
                <w:shd w:val="clear" w:color="auto" w:fill="00FF00"/>
              </w:rPr>
            </w:pPr>
            <w:r w:rsidRPr="00A22651">
              <w:t>2</w:t>
            </w:r>
          </w:p>
        </w:tc>
        <w:tc>
          <w:tcPr>
            <w:tcW w:w="3577" w:type="dxa"/>
            <w:tcBorders>
              <w:left w:val="single" w:sz="4" w:space="0" w:color="000000" w:themeColor="text1"/>
              <w:bottom w:val="single" w:sz="4" w:space="0" w:color="000000" w:themeColor="text1"/>
              <w:right w:val="single" w:sz="4" w:space="0" w:color="000000" w:themeColor="text1"/>
            </w:tcBorders>
            <w:shd w:val="clear" w:color="auto" w:fill="auto"/>
          </w:tcPr>
          <w:p w14:paraId="2914C7E0" w14:textId="77777777" w:rsidR="00303842" w:rsidRPr="0084699A"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84699A">
              <w:rPr>
                <w:b/>
              </w:rPr>
              <w:t>Mgr. Helena Maňasová Hradská, Ph.D.</w:t>
            </w:r>
          </w:p>
          <w:p w14:paraId="1D44A44F" w14:textId="26B1937E" w:rsidR="00303842" w:rsidRPr="00AB1FED" w:rsidRDefault="007C6EA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shd w:val="clear" w:color="auto" w:fill="00FF00"/>
              </w:rPr>
            </w:pPr>
            <w:r>
              <w:t>Mgr. Jana Ovčáčková,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D602C8F"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D9A5D31" w14:textId="77777777" w:rsidR="00303842" w:rsidRPr="00C036E9"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1 LS</w:t>
            </w:r>
          </w:p>
        </w:tc>
      </w:tr>
      <w:tr w:rsidR="00303842" w:rsidRPr="001B5ED8" w14:paraId="21DD7E93"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9E128"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4572C">
              <w:t>Dějiny vizuální kultury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3F6712"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61BF1B"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ED5709"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30CCC3"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4572C">
              <w:t xml:space="preserve">Mgr. Silvie </w:t>
            </w:r>
            <w:proofErr w:type="spellStart"/>
            <w:r w:rsidRPr="00F4572C">
              <w:t>Stanická</w:t>
            </w:r>
            <w:proofErr w:type="spellEnd"/>
            <w:r w:rsidRPr="00F4572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2C1C2B"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419AD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1 LS</w:t>
            </w:r>
          </w:p>
        </w:tc>
      </w:tr>
      <w:tr w:rsidR="00303842" w:rsidRPr="001B5ED8" w14:paraId="55367F6E"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4D92C9"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proofErr w:type="spellStart"/>
            <w:r w:rsidRPr="00D07D28">
              <w:rPr>
                <w:rStyle w:val="spellingerror"/>
                <w:rFonts w:eastAsiaTheme="majorEastAsia"/>
              </w:rPr>
              <w:t>Upcycling</w:t>
            </w:r>
            <w:proofErr w:type="spellEnd"/>
            <w:r w:rsidRPr="00D07D28">
              <w:rPr>
                <w:rStyle w:val="normaltextrun"/>
              </w:rPr>
              <w:t xml:space="preserve"> 1</w:t>
            </w:r>
            <w:r w:rsidRPr="00D07D28">
              <w:rPr>
                <w:rStyle w:val="eop"/>
              </w:rPr>
              <w:t>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050A80"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6827EC">
              <w:rPr>
                <w:rStyle w:val="contextualspellingandgrammarerror"/>
              </w:rPr>
              <w:t>26</w:t>
            </w:r>
            <w:r w:rsidRPr="004E7D33">
              <w:rPr>
                <w:rStyle w:val="contextualspellingandgrammarerror"/>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70B668"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4E7D33">
              <w:rPr>
                <w:rStyle w:val="spellingerror"/>
                <w:rFonts w:eastAsiaTheme="majorEastAsia"/>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126875"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4E7D33">
              <w:rPr>
                <w:rStyle w:val="normaltextrun"/>
              </w:rP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3E1E93"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4E7D33">
              <w:t>MgA. Jan Veselský</w:t>
            </w:r>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27F7F1"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5FD335"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1 LS</w:t>
            </w:r>
          </w:p>
        </w:tc>
      </w:tr>
      <w:tr w:rsidR="00303842" w:rsidRPr="001B5ED8" w14:paraId="4A24DAEF"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C37D73"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4572C">
              <w:t>Vizuální kultura 20. století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B05A21"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7E640D"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12C2D"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89217"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4572C">
              <w:t xml:space="preserve">Mgr. Silvie </w:t>
            </w:r>
            <w:proofErr w:type="spellStart"/>
            <w:r w:rsidRPr="00F4572C">
              <w:t>Stanická</w:t>
            </w:r>
            <w:proofErr w:type="spellEnd"/>
            <w:r w:rsidRPr="00F4572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294ABA"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24C1A0"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2 ZS</w:t>
            </w:r>
          </w:p>
        </w:tc>
      </w:tr>
      <w:tr w:rsidR="00303842" w:rsidRPr="001B5ED8" w14:paraId="61ADD539"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EFEB6E"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roofErr w:type="spellStart"/>
            <w:r w:rsidRPr="00D07D28">
              <w:rPr>
                <w:rStyle w:val="spellingerror"/>
                <w:rFonts w:eastAsiaTheme="majorEastAsia"/>
              </w:rPr>
              <w:t>Upcycling</w:t>
            </w:r>
            <w:proofErr w:type="spellEnd"/>
            <w:r w:rsidRPr="00D07D28">
              <w:rPr>
                <w:rStyle w:val="normaltextrun"/>
              </w:rPr>
              <w:t xml:space="preserve"> </w:t>
            </w:r>
            <w:r>
              <w:rPr>
                <w:rStyle w:val="normaltextrun"/>
              </w:rPr>
              <w:t>2</w:t>
            </w:r>
            <w:r w:rsidRPr="00D07D28">
              <w:rPr>
                <w:rStyle w:val="eop"/>
              </w:rPr>
              <w:t>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277DF4"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6827EC">
              <w:rPr>
                <w:rStyle w:val="contextualspellingandgrammarerror"/>
              </w:rPr>
              <w:t>26</w:t>
            </w:r>
            <w:r w:rsidRPr="004E7D33">
              <w:rPr>
                <w:rStyle w:val="contextualspellingandgrammarerror"/>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17CCD1"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proofErr w:type="spellStart"/>
            <w:r w:rsidRPr="004E7D33">
              <w:rPr>
                <w:rStyle w:val="spellingerror"/>
                <w:rFonts w:eastAsiaTheme="majorEastAsia"/>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1929DF"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4E7D33">
              <w:rPr>
                <w:rStyle w:val="normaltextrun"/>
              </w:rPr>
              <w:t>2</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80F79"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8237C1">
              <w:t>MgA. Jan Veselský,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268F64"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57C1AD"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2 ZS</w:t>
            </w:r>
          </w:p>
        </w:tc>
      </w:tr>
      <w:tr w:rsidR="00303842" w:rsidRPr="001B5ED8" w14:paraId="2EAA3722"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D9E191"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rStyle w:val="spellingerror"/>
                <w:rFonts w:eastAsiaTheme="majorEastAsia"/>
              </w:rPr>
            </w:pPr>
            <w:r w:rsidRPr="00432FCF">
              <w:t>Komunikační agentura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AF6D2B"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rStyle w:val="contextualspellingandgrammarerror"/>
              </w:rPr>
            </w:pPr>
            <w:r w:rsidRPr="00432FCF">
              <w:rPr>
                <w:lang w:eastAsia="en-US"/>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FBB6E8"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spellingerror"/>
                <w:rFonts w:eastAsiaTheme="majorEastAsia"/>
              </w:rPr>
            </w:pPr>
            <w:r w:rsidRPr="00432FCF">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A4A32C"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Pr>
            </w:pPr>
            <w:r w:rsidRPr="00432FCF">
              <w:rPr>
                <w:lang w:eastAsia="en-US"/>
              </w:rPr>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148DFF"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432FCF">
              <w:t xml:space="preserve">Mgr. </w:t>
            </w:r>
            <w:r>
              <w:t xml:space="preserve">et Mgr. </w:t>
            </w:r>
            <w:r w:rsidRPr="00432FCF">
              <w:t>Ondřej Staněk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9866A0"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A5CCAE"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t>2 ZS</w:t>
            </w:r>
          </w:p>
        </w:tc>
      </w:tr>
      <w:tr w:rsidR="00303842" w:rsidRPr="001B5ED8" w14:paraId="0CA16694"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1DA02"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A2304B">
              <w:t xml:space="preserve">Akademické psaní 1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E56394"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r w:rsidRPr="00A2304B">
              <w:rPr>
                <w:lang w:eastAsia="en-US"/>
              </w:rPr>
              <w:t>2</w:t>
            </w:r>
            <w:r>
              <w:rPr>
                <w:lang w:eastAsia="en-US"/>
              </w:rPr>
              <w:t>6</w:t>
            </w:r>
            <w:r w:rsidRPr="00A2304B">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A1156"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A2304B">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E7F1B9" w14:textId="77777777" w:rsidR="00303842" w:rsidRPr="00AB1FED"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A2304B">
              <w:rPr>
                <w:lang w:eastAsia="en-US"/>
              </w:rPr>
              <w:t>1</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312C2F" w14:textId="77777777" w:rsidR="00303842" w:rsidRPr="00AB1FED"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52C3F">
              <w:rPr>
                <w:b/>
                <w:lang w:eastAsia="en-US"/>
              </w:rPr>
              <w:t xml:space="preserve">Mgr. Helena Maňasová Hradská, Ph.D. </w:t>
            </w:r>
            <w:r w:rsidRPr="00E66307">
              <w:t xml:space="preserve">doc. PhDr. Miroslav </w:t>
            </w:r>
            <w:proofErr w:type="spellStart"/>
            <w:r w:rsidRPr="00E66307">
              <w:t>Zelinský</w:t>
            </w:r>
            <w:proofErr w:type="spellEnd"/>
            <w:r w:rsidRPr="00E66307">
              <w:t>, CSc.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78E928"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95747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t>2 ZS</w:t>
            </w:r>
          </w:p>
        </w:tc>
      </w:tr>
      <w:tr w:rsidR="00303842" w:rsidRPr="001B5ED8" w14:paraId="76CB543A"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E8E68D" w14:textId="77777777" w:rsidR="00303842" w:rsidRPr="00D07D28"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rStyle w:val="spellingerror"/>
                <w:rFonts w:eastAsiaTheme="majorEastAsia"/>
              </w:rPr>
            </w:pPr>
            <w:r w:rsidRPr="00F4572C">
              <w:t>Vizuální kultura 20. století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E17E32" w14:textId="77777777" w:rsidR="00303842" w:rsidRPr="006827E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rStyle w:val="contextualspellingandgrammarerror"/>
              </w:rP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32F3D" w14:textId="77777777" w:rsidR="00303842" w:rsidRPr="004E7D3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spellingerror"/>
                <w:rFonts w:eastAsiaTheme="majorEastAsia"/>
              </w:rP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28004B" w14:textId="77777777" w:rsidR="00303842" w:rsidRPr="004E7D3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P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9FFB82" w14:textId="77777777" w:rsidR="00303842" w:rsidRPr="008237C1"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F4572C">
              <w:t xml:space="preserve">Mgr. Silvie </w:t>
            </w:r>
            <w:proofErr w:type="spellStart"/>
            <w:r w:rsidRPr="00F4572C">
              <w:t>Stanická</w:t>
            </w:r>
            <w:proofErr w:type="spellEnd"/>
            <w:r w:rsidRPr="00F4572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80A841"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C3B389"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2 LS</w:t>
            </w:r>
          </w:p>
        </w:tc>
      </w:tr>
      <w:tr w:rsidR="00303842" w:rsidRPr="001B5ED8" w14:paraId="6252C8D0"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6B1D85"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rStyle w:val="spellingerror"/>
                <w:rFonts w:eastAsiaTheme="majorEastAsia"/>
              </w:rPr>
            </w:pPr>
            <w:r w:rsidRPr="00432FCF">
              <w:t>Komunikační agentura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85940"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rStyle w:val="contextualspellingandgrammarerror"/>
              </w:rPr>
            </w:pPr>
            <w:r w:rsidRPr="00432FCF">
              <w:rPr>
                <w:lang w:eastAsia="en-US"/>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64AF50"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spellingerror"/>
                <w:rFonts w:eastAsiaTheme="majorEastAsia"/>
              </w:rPr>
            </w:pPr>
            <w:r w:rsidRPr="00432FCF">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65958"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Pr>
            </w:pPr>
            <w:r w:rsidRPr="00432FCF">
              <w:rPr>
                <w:lang w:eastAsia="en-US"/>
              </w:rPr>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BE512B" w14:textId="77777777" w:rsidR="00303842" w:rsidRPr="00432FCF"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432FCF">
              <w:t xml:space="preserve">Mgr. </w:t>
            </w:r>
            <w:r>
              <w:t xml:space="preserve">et Mgr. </w:t>
            </w:r>
            <w:r w:rsidRPr="00432FCF">
              <w:t>Ondřej Staněk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3CD468"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AD884C"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t>2 LS</w:t>
            </w:r>
          </w:p>
        </w:tc>
      </w:tr>
      <w:tr w:rsidR="00303842" w:rsidRPr="001B5ED8" w14:paraId="27F03740" w14:textId="77777777" w:rsidTr="00A656B7">
        <w:trPr>
          <w:gridAfter w:val="2"/>
          <w:wAfter w:w="1700" w:type="dxa"/>
          <w:cantSplit/>
          <w:trHeight w:val="454"/>
        </w:trPr>
        <w:tc>
          <w:tcPr>
            <w:tcW w:w="3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EEC17C" w14:textId="77777777" w:rsidR="00303842" w:rsidRPr="00D07D28"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rStyle w:val="spellingerror"/>
                <w:rFonts w:eastAsiaTheme="majorEastAsia"/>
              </w:rPr>
            </w:pPr>
            <w:r w:rsidRPr="00F4572C">
              <w:t xml:space="preserve">Vizuální kultura 21. století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81776F" w14:textId="77777777" w:rsidR="00303842" w:rsidRPr="006827EC"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rStyle w:val="contextualspellingandgrammarerror"/>
              </w:rPr>
            </w:pPr>
            <w:proofErr w:type="gramStart"/>
            <w:r w:rsidRPr="00F4572C">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CF9872" w14:textId="77777777" w:rsidR="00303842" w:rsidRPr="004E7D3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spellingerror"/>
                <w:rFonts w:eastAsiaTheme="majorEastAsia"/>
              </w:rPr>
            </w:pPr>
            <w:r w:rsidRPr="00F4572C">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180CF5" w14:textId="77777777" w:rsidR="00303842" w:rsidRPr="004E7D33" w:rsidRDefault="00303842" w:rsidP="00A656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rStyle w:val="normaltextrun"/>
              </w:rPr>
            </w:pPr>
            <w:r w:rsidRPr="00F4572C">
              <w:t>3</w:t>
            </w:r>
          </w:p>
        </w:tc>
        <w:tc>
          <w:tcPr>
            <w:tcW w:w="3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B5C7AE" w14:textId="77777777" w:rsidR="00303842" w:rsidRPr="008237C1"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F4572C">
              <w:t xml:space="preserve">Mgr. Silvie </w:t>
            </w:r>
            <w:proofErr w:type="spellStart"/>
            <w:r w:rsidRPr="00F4572C">
              <w:t>Stanická</w:t>
            </w:r>
            <w:proofErr w:type="spellEnd"/>
            <w:r w:rsidRPr="00F4572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BA2C49"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41D0B2"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3 ZS</w:t>
            </w:r>
          </w:p>
        </w:tc>
      </w:tr>
      <w:tr w:rsidR="00303842" w:rsidRPr="001B5ED8" w14:paraId="690A5CBA" w14:textId="77777777" w:rsidTr="00A656B7">
        <w:trPr>
          <w:gridAfter w:val="2"/>
          <w:wAfter w:w="1700" w:type="dxa"/>
          <w:cantSplit/>
          <w:trHeight w:val="655"/>
        </w:trPr>
        <w:tc>
          <w:tcPr>
            <w:tcW w:w="1020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844C05"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pPr>
            <w:r w:rsidRPr="00C036E9">
              <w:t>Podm</w:t>
            </w:r>
            <w:r w:rsidRPr="00C036E9">
              <w:rPr>
                <w:rFonts w:hint="eastAsia"/>
              </w:rPr>
              <w:t>í</w:t>
            </w:r>
            <w:r w:rsidRPr="00C036E9">
              <w:t>nka pro spln</w:t>
            </w:r>
            <w:r w:rsidRPr="00C036E9">
              <w:rPr>
                <w:rFonts w:hint="eastAsia"/>
              </w:rPr>
              <w:t>ě</w:t>
            </w:r>
            <w:r w:rsidRPr="00C036E9">
              <w:t>n</w:t>
            </w:r>
            <w:r w:rsidRPr="00C036E9">
              <w:rPr>
                <w:rFonts w:hint="eastAsia"/>
              </w:rPr>
              <w:t>í</w:t>
            </w:r>
            <w:r w:rsidRPr="00C036E9">
              <w:t xml:space="preserve"> t</w:t>
            </w:r>
            <w:r w:rsidRPr="00C036E9">
              <w:rPr>
                <w:rFonts w:hint="eastAsia"/>
              </w:rPr>
              <w:t>é</w:t>
            </w:r>
            <w:r w:rsidRPr="00C036E9">
              <w:t>to skupiny p</w:t>
            </w:r>
            <w:r w:rsidRPr="00C036E9">
              <w:rPr>
                <w:rFonts w:hint="eastAsia"/>
              </w:rPr>
              <w:t>ř</w:t>
            </w:r>
            <w:r w:rsidRPr="00C036E9">
              <w:t>edm</w:t>
            </w:r>
            <w:r w:rsidRPr="00C036E9">
              <w:rPr>
                <w:rFonts w:hint="eastAsia"/>
              </w:rPr>
              <w:t>ě</w:t>
            </w:r>
            <w:r w:rsidRPr="00C036E9">
              <w:t>t</w:t>
            </w:r>
            <w:r w:rsidRPr="00C036E9">
              <w:rPr>
                <w:rFonts w:hint="eastAsia"/>
              </w:rPr>
              <w:t>ů</w:t>
            </w:r>
            <w:r w:rsidRPr="00C036E9">
              <w:t>:</w:t>
            </w:r>
          </w:p>
          <w:p w14:paraId="7F653760"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036E9">
              <w:t>B</w:t>
            </w:r>
            <w:r w:rsidRPr="00C036E9">
              <w:rPr>
                <w:rFonts w:hint="eastAsia"/>
              </w:rPr>
              <w:t>ě</w:t>
            </w:r>
            <w:r w:rsidRPr="00C036E9">
              <w:t>hem bakal</w:t>
            </w:r>
            <w:r w:rsidRPr="00C036E9">
              <w:rPr>
                <w:rFonts w:hint="eastAsia"/>
              </w:rPr>
              <w:t>ář</w:t>
            </w:r>
            <w:r w:rsidRPr="00C036E9">
              <w:t>sk</w:t>
            </w:r>
            <w:r w:rsidRPr="00C036E9">
              <w:rPr>
                <w:rFonts w:hint="eastAsia"/>
              </w:rPr>
              <w:t>é</w:t>
            </w:r>
            <w:r w:rsidRPr="00C036E9">
              <w:t>ho studia mus</w:t>
            </w:r>
            <w:r w:rsidRPr="00C036E9">
              <w:rPr>
                <w:rFonts w:hint="eastAsia"/>
              </w:rPr>
              <w:t>í</w:t>
            </w:r>
            <w:r w:rsidRPr="00C036E9">
              <w:t xml:space="preserve"> student absolvovat </w:t>
            </w:r>
            <w:r>
              <w:t>předměty za min. 6</w:t>
            </w:r>
            <w:r w:rsidRPr="00C036E9">
              <w:t xml:space="preserve"> </w:t>
            </w:r>
            <w:r>
              <w:t>kreditů</w:t>
            </w:r>
            <w:r w:rsidRPr="00C036E9">
              <w:t>.</w:t>
            </w:r>
          </w:p>
        </w:tc>
      </w:tr>
      <w:tr w:rsidR="00303842" w:rsidRPr="001B5ED8" w14:paraId="2A45783C" w14:textId="77777777" w:rsidTr="00A656B7">
        <w:trPr>
          <w:gridAfter w:val="2"/>
          <w:wAfter w:w="1700" w:type="dxa"/>
          <w:trHeight w:val="257"/>
        </w:trPr>
        <w:tc>
          <w:tcPr>
            <w:tcW w:w="3686" w:type="dxa"/>
            <w:gridSpan w:val="3"/>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7CAAC" w:themeFill="accent2" w:themeFillTint="66"/>
          </w:tcPr>
          <w:p w14:paraId="4D943957"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C036E9">
              <w:rPr>
                <w:b/>
              </w:rPr>
              <w:t>Celkov</w:t>
            </w:r>
            <w:r w:rsidRPr="00C036E9">
              <w:rPr>
                <w:rFonts w:hint="eastAsia"/>
                <w:b/>
              </w:rPr>
              <w:t>ý</w:t>
            </w:r>
            <w:r w:rsidRPr="00C036E9">
              <w:rPr>
                <w:b/>
              </w:rPr>
              <w:t xml:space="preserve"> po</w:t>
            </w:r>
            <w:r w:rsidRPr="00C036E9">
              <w:rPr>
                <w:rFonts w:hint="eastAsia"/>
                <w:b/>
              </w:rPr>
              <w:t>č</w:t>
            </w:r>
            <w:r w:rsidRPr="00C036E9">
              <w:rPr>
                <w:b/>
              </w:rPr>
              <w:t>et kredit</w:t>
            </w:r>
            <w:r w:rsidRPr="00C036E9">
              <w:rPr>
                <w:rFonts w:hint="eastAsia"/>
                <w:b/>
              </w:rPr>
              <w:t>ů</w:t>
            </w:r>
            <w:r w:rsidRPr="00C036E9">
              <w:rPr>
                <w:b/>
              </w:rPr>
              <w:t xml:space="preserve"> za studium</w:t>
            </w:r>
          </w:p>
        </w:tc>
        <w:tc>
          <w:tcPr>
            <w:tcW w:w="6521" w:type="dxa"/>
            <w:gridSpan w:val="6"/>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FFFFF" w:themeFill="background1"/>
          </w:tcPr>
          <w:p w14:paraId="4A689C6A"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180</w:t>
            </w:r>
          </w:p>
        </w:tc>
      </w:tr>
      <w:tr w:rsidR="00303842" w:rsidRPr="001B5ED8" w14:paraId="40CEA9AF" w14:textId="77777777" w:rsidTr="00A656B7">
        <w:trPr>
          <w:gridAfter w:val="2"/>
          <w:wAfter w:w="1700" w:type="dxa"/>
          <w:trHeight w:val="1285"/>
        </w:trPr>
        <w:tc>
          <w:tcPr>
            <w:tcW w:w="10207" w:type="dxa"/>
            <w:gridSpan w:val="9"/>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FFFFF" w:themeFill="background1"/>
          </w:tcPr>
          <w:p w14:paraId="46225496" w14:textId="077ACDC7" w:rsidR="00303842" w:rsidRPr="00C036E9" w:rsidRDefault="00303842" w:rsidP="00887A4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sidRPr="00C036E9">
              <w:t xml:space="preserve">Kredity za povinné předměty: </w:t>
            </w:r>
            <w:r>
              <w:t>16</w:t>
            </w:r>
            <w:ins w:id="22" w:author="Hana Ponížilová" w:date="2025-08-06T12:26:00Z">
              <w:r w:rsidR="00B45607">
                <w:t>2</w:t>
              </w:r>
            </w:ins>
            <w:del w:id="23" w:author="Hana Ponížilová" w:date="2025-08-06T12:26:00Z">
              <w:r w:rsidDel="00B45607">
                <w:delText>0</w:delText>
              </w:r>
            </w:del>
          </w:p>
          <w:p w14:paraId="2E13E09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C036E9">
              <w:t xml:space="preserve">Kredity za povinné předměty – cizí jazyk angličtina: 10 </w:t>
            </w:r>
          </w:p>
          <w:p w14:paraId="4B9B385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C036E9">
              <w:t xml:space="preserve">Kredity za povinně volitelné předměty – skupina B: </w:t>
            </w:r>
            <w:r>
              <w:t>6</w:t>
            </w:r>
          </w:p>
          <w:p w14:paraId="1CCCA896" w14:textId="0D351134"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C036E9">
              <w:t xml:space="preserve">Součet počtu kreditů za povinné předměty a minimálního počtu kreditů za povinně volitelné předměty: </w:t>
            </w:r>
            <w:r>
              <w:t>17</w:t>
            </w:r>
            <w:ins w:id="24" w:author="Hana Ponížilová" w:date="2025-08-06T12:26:00Z">
              <w:r w:rsidR="00B45607">
                <w:t>8</w:t>
              </w:r>
            </w:ins>
            <w:del w:id="25" w:author="Hana Ponížilová" w:date="2025-08-06T12:26:00Z">
              <w:r w:rsidDel="00B45607">
                <w:delText>6</w:delText>
              </w:r>
            </w:del>
          </w:p>
          <w:p w14:paraId="726C5390" w14:textId="47E1BD6D" w:rsidR="00303842" w:rsidRPr="00C036E9" w:rsidRDefault="00303842" w:rsidP="00887A4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57" w:right="57"/>
              <w:jc w:val="both"/>
            </w:pPr>
            <w:r w:rsidRPr="00C036E9">
              <w:t xml:space="preserve">Kredity za volitelné předměty: </w:t>
            </w:r>
            <w:ins w:id="26" w:author="Hana Ponížilová" w:date="2025-08-06T12:26:00Z">
              <w:r w:rsidR="00B45607">
                <w:t>2</w:t>
              </w:r>
            </w:ins>
            <w:del w:id="27" w:author="Hana Ponížilová" w:date="2025-08-06T12:26:00Z">
              <w:r w:rsidDel="00B45607">
                <w:delText>4</w:delText>
              </w:r>
            </w:del>
          </w:p>
        </w:tc>
      </w:tr>
      <w:tr w:rsidR="00303842" w14:paraId="37D5DED0" w14:textId="77777777" w:rsidTr="00A656B7">
        <w:trPr>
          <w:gridAfter w:val="2"/>
          <w:wAfter w:w="1700" w:type="dxa"/>
          <w:trHeight w:val="257"/>
        </w:trPr>
        <w:tc>
          <w:tcPr>
            <w:tcW w:w="3674" w:type="dxa"/>
            <w:gridSpan w:val="2"/>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7CAAC" w:themeFill="accent2" w:themeFillTint="66"/>
          </w:tcPr>
          <w:p w14:paraId="5350677B"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C036E9">
              <w:rPr>
                <w:rFonts w:ascii="Times New Roman Bold" w:hAnsi="Times New Roman Bold"/>
                <w:b/>
              </w:rPr>
              <w:t>Sou</w:t>
            </w:r>
            <w:r w:rsidRPr="00C036E9">
              <w:rPr>
                <w:rFonts w:ascii="Times New Roman Bold" w:hAnsi="Times New Roman Bold" w:hint="eastAsia"/>
                <w:b/>
              </w:rPr>
              <w:t>čá</w:t>
            </w:r>
            <w:r w:rsidRPr="00C036E9">
              <w:rPr>
                <w:rFonts w:ascii="Times New Roman Bold" w:hAnsi="Times New Roman Bold"/>
                <w:b/>
              </w:rPr>
              <w:t>sti SZZ a jejich obsah</w:t>
            </w:r>
          </w:p>
        </w:tc>
        <w:tc>
          <w:tcPr>
            <w:tcW w:w="6533" w:type="dxa"/>
            <w:gridSpan w:val="7"/>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FFFFF" w:themeFill="background1"/>
          </w:tcPr>
          <w:p w14:paraId="4E9EA968"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303842" w14:paraId="45D8A791" w14:textId="77777777" w:rsidTr="00A656B7">
        <w:trPr>
          <w:gridAfter w:val="2"/>
          <w:wAfter w:w="1700" w:type="dxa"/>
          <w:trHeight w:val="2687"/>
        </w:trPr>
        <w:tc>
          <w:tcPr>
            <w:tcW w:w="10207" w:type="dxa"/>
            <w:gridSpan w:val="9"/>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D197D9" w14:textId="77777777" w:rsidR="00303842" w:rsidRDefault="00303842" w:rsidP="00887A4F">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before="120"/>
              <w:ind w:left="142" w:right="57" w:hanging="142"/>
              <w:jc w:val="both"/>
            </w:pPr>
            <w:r>
              <w:t xml:space="preserve"> SZZ se skládá ze dvou částí:</w:t>
            </w:r>
          </w:p>
          <w:p w14:paraId="5DBB21D8" w14:textId="77777777" w:rsidR="0030384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1. část: zkouška z odborné problematiky související se studovaným programem</w:t>
            </w:r>
          </w:p>
          <w:p w14:paraId="6F0E3647" w14:textId="77777777" w:rsidR="0030384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142" w:right="57" w:hanging="142"/>
              <w:jc w:val="both"/>
            </w:pPr>
            <w:r>
              <w:t xml:space="preserve">     2. část: obhajoba bakalářské práce</w:t>
            </w:r>
          </w:p>
          <w:p w14:paraId="0F4547B1" w14:textId="77777777" w:rsidR="0030384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Zkouška z odborné problematiky se skládá z odborné rozpravy ze dvou základních tematických okruhů:</w:t>
            </w:r>
          </w:p>
          <w:p w14:paraId="6FDC1B8D" w14:textId="77777777" w:rsidR="00303842" w:rsidRPr="0021460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rPr>
                <w:color w:val="auto"/>
              </w:rPr>
            </w:pPr>
            <w:r>
              <w:t xml:space="preserve">     - </w:t>
            </w:r>
            <w:r w:rsidRPr="00476676">
              <w:t xml:space="preserve">Dějiny </w:t>
            </w:r>
            <w:r>
              <w:t>designu a obouvání (rozsah je dán předměty Dějiny designu – ZT a Dějiny obouvání – PZ)</w:t>
            </w:r>
          </w:p>
          <w:p w14:paraId="6A19F0A6" w14:textId="30B05A7C" w:rsidR="0030384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142" w:right="57" w:hanging="142"/>
              <w:jc w:val="both"/>
            </w:pPr>
            <w:r>
              <w:t xml:space="preserve">     - Teorie a technologie oboru (rozsah je dán předmět</w:t>
            </w:r>
            <w:r w:rsidR="00F86FD7">
              <w:t>y</w:t>
            </w:r>
            <w:r w:rsidR="00D7367D">
              <w:t xml:space="preserve"> PZ –</w:t>
            </w:r>
            <w:r>
              <w:t xml:space="preserve"> Teorie a technologie</w:t>
            </w:r>
            <w:r w:rsidR="000C2A90">
              <w:t>, Výroba doplňků a galanterie</w:t>
            </w:r>
            <w:r>
              <w:t>)</w:t>
            </w:r>
          </w:p>
          <w:p w14:paraId="0031F709" w14:textId="77777777" w:rsidR="00303842"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Obhajoba bakalářské práce, která se skládá z: </w:t>
            </w:r>
          </w:p>
          <w:p w14:paraId="17DEC8DF" w14:textId="77777777" w:rsidR="00303842" w:rsidRPr="00173106" w:rsidRDefault="00303842" w:rsidP="00A656B7">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 teoretické části </w:t>
            </w:r>
            <w:r w:rsidRPr="00173106">
              <w:t>práce</w:t>
            </w:r>
            <w:r>
              <w:t>, ve které je</w:t>
            </w:r>
            <w:r w:rsidRPr="00173106">
              <w:t xml:space="preserve"> zdokumentován postup tvorby a zobrazena celková podoba díla, nebo ukázky z díla</w:t>
            </w:r>
          </w:p>
          <w:p w14:paraId="58CCDA1E" w14:textId="2FE03707" w:rsidR="00303842" w:rsidRPr="00C036E9" w:rsidRDefault="00303842" w:rsidP="00887A4F">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84" w:right="57" w:hanging="284"/>
              <w:jc w:val="both"/>
            </w:pPr>
            <w:r>
              <w:t xml:space="preserve">     - praktické části práce (praktický tvůrčí výstup), kde student prokazuje schopnost obhájit své vlastní přístupy a postupy, originalitu a kreativitu na základě znalostí a dovedností získaných v předmětech Ateliér </w:t>
            </w:r>
            <w:proofErr w:type="spellStart"/>
            <w:r w:rsidR="009C4F22" w:rsidRPr="009C4F22">
              <w:t>Footwear</w:t>
            </w:r>
            <w:proofErr w:type="spellEnd"/>
            <w:r w:rsidR="009C4F22" w:rsidRPr="009C4F22">
              <w:t xml:space="preserve"> Design</w:t>
            </w:r>
            <w:r>
              <w:t xml:space="preserve">, Dílenská praxe </w:t>
            </w:r>
            <w:r w:rsidR="00BE7471">
              <w:br/>
            </w:r>
            <w:r>
              <w:t>a Klauzurní práce.</w:t>
            </w:r>
          </w:p>
        </w:tc>
      </w:tr>
    </w:tbl>
    <w:p w14:paraId="06B5C8E5" w14:textId="77777777" w:rsidR="00D84ACB" w:rsidRDefault="00D84ACB">
      <w:r>
        <w:br w:type="page"/>
      </w:r>
    </w:p>
    <w:tbl>
      <w:tblPr>
        <w:tblW w:w="10207" w:type="dxa"/>
        <w:tblInd w:w="-147" w:type="dxa"/>
        <w:tblLayout w:type="fixed"/>
        <w:tblCellMar>
          <w:left w:w="0" w:type="dxa"/>
          <w:right w:w="0" w:type="dxa"/>
        </w:tblCellMar>
        <w:tblLook w:val="0000" w:firstRow="0" w:lastRow="0" w:firstColumn="0" w:lastColumn="0" w:noHBand="0" w:noVBand="0"/>
      </w:tblPr>
      <w:tblGrid>
        <w:gridCol w:w="3618"/>
        <w:gridCol w:w="56"/>
        <w:gridCol w:w="6533"/>
      </w:tblGrid>
      <w:tr w:rsidR="00303842" w14:paraId="0615BDC8" w14:textId="77777777" w:rsidTr="00D84ACB">
        <w:trPr>
          <w:cantSplit/>
          <w:trHeight w:val="257"/>
        </w:trPr>
        <w:tc>
          <w:tcPr>
            <w:tcW w:w="3674" w:type="dxa"/>
            <w:gridSpan w:val="2"/>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7CAAC" w:themeFill="accent2" w:themeFillTint="66"/>
          </w:tcPr>
          <w:p w14:paraId="23A13C98" w14:textId="1998670B"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hanging="284"/>
              <w:jc w:val="both"/>
              <w:rPr>
                <w:rFonts w:ascii="Times New Roman Bold" w:hAnsi="Times New Roman Bold"/>
                <w:b/>
              </w:rPr>
            </w:pPr>
            <w:r w:rsidRPr="00C036E9">
              <w:rPr>
                <w:rFonts w:ascii="Times New Roman Bold" w:hAnsi="Times New Roman Bold"/>
                <w:b/>
              </w:rPr>
              <w:lastRenderedPageBreak/>
              <w:t>Dal</w:t>
            </w:r>
            <w:r w:rsidRPr="00C036E9">
              <w:rPr>
                <w:rFonts w:ascii="Times New Roman Bold" w:hAnsi="Times New Roman Bold" w:hint="eastAsia"/>
                <w:b/>
              </w:rPr>
              <w:t>ší</w:t>
            </w:r>
            <w:r w:rsidRPr="00C036E9">
              <w:rPr>
                <w:rFonts w:ascii="Times New Roman Bold" w:hAnsi="Times New Roman Bold"/>
                <w:b/>
              </w:rPr>
              <w:t xml:space="preserve"> studijn</w:t>
            </w:r>
            <w:r w:rsidRPr="00C036E9">
              <w:rPr>
                <w:rFonts w:ascii="Times New Roman Bold" w:hAnsi="Times New Roman Bold" w:hint="eastAsia"/>
                <w:b/>
              </w:rPr>
              <w:t>í</w:t>
            </w:r>
            <w:r w:rsidRPr="00C036E9">
              <w:rPr>
                <w:rFonts w:ascii="Times New Roman Bold" w:hAnsi="Times New Roman Bold"/>
                <w:b/>
              </w:rPr>
              <w:t xml:space="preserve"> povinnosti</w:t>
            </w:r>
          </w:p>
        </w:tc>
        <w:tc>
          <w:tcPr>
            <w:tcW w:w="6533" w:type="dxa"/>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FFFFF" w:themeFill="background1"/>
          </w:tcPr>
          <w:p w14:paraId="7B9E61AA"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303842" w14:paraId="0CA275F9" w14:textId="77777777" w:rsidTr="00394327">
        <w:trPr>
          <w:cantSplit/>
          <w:trHeight w:val="560"/>
        </w:trPr>
        <w:tc>
          <w:tcPr>
            <w:tcW w:w="10207" w:type="dxa"/>
            <w:gridSpan w:val="3"/>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F954A3" w14:textId="77777777" w:rsidR="00303842"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p w14:paraId="2030D685"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303842" w14:paraId="38BD6E96" w14:textId="77777777" w:rsidTr="00D84ACB">
        <w:trPr>
          <w:cantSplit/>
          <w:trHeight w:val="445"/>
        </w:trPr>
        <w:tc>
          <w:tcPr>
            <w:tcW w:w="3674" w:type="dxa"/>
            <w:gridSpan w:val="2"/>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7CAAC" w:themeFill="accent2" w:themeFillTint="66"/>
          </w:tcPr>
          <w:p w14:paraId="4F949A23"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Pr>
                <w:b/>
              </w:rPr>
              <w:t>Návrh témat kvalifikačních prací /témata obhájených prací a přístup k obhájeným kvalifikačním pracím</w:t>
            </w:r>
          </w:p>
        </w:tc>
        <w:tc>
          <w:tcPr>
            <w:tcW w:w="6533" w:type="dxa"/>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FFFFFF" w:themeFill="background1"/>
          </w:tcPr>
          <w:p w14:paraId="12EA11E6" w14:textId="77777777" w:rsidR="00303842" w:rsidRPr="00C036E9"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303842" w:rsidRPr="005939A4" w14:paraId="04B291CF" w14:textId="77777777" w:rsidTr="00D84ACB">
        <w:trPr>
          <w:cantSplit/>
          <w:trHeight w:val="60"/>
        </w:trPr>
        <w:tc>
          <w:tcPr>
            <w:tcW w:w="10207" w:type="dxa"/>
            <w:gridSpan w:val="3"/>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4835A6" w14:textId="77777777" w:rsidR="00303842" w:rsidRPr="00C036E9" w:rsidRDefault="00303842" w:rsidP="0039432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pPr>
            <w:r w:rsidRPr="00C036E9">
              <w:rPr>
                <w:b/>
              </w:rPr>
              <w:t>N</w:t>
            </w:r>
            <w:r w:rsidRPr="00C036E9">
              <w:rPr>
                <w:rFonts w:hint="eastAsia"/>
                <w:b/>
              </w:rPr>
              <w:t>á</w:t>
            </w:r>
            <w:r w:rsidRPr="00C036E9">
              <w:rPr>
                <w:b/>
              </w:rPr>
              <w:t>vrh t</w:t>
            </w:r>
            <w:r w:rsidRPr="00C036E9">
              <w:rPr>
                <w:rFonts w:hint="eastAsia"/>
                <w:b/>
              </w:rPr>
              <w:t>é</w:t>
            </w:r>
            <w:r w:rsidRPr="00C036E9">
              <w:rPr>
                <w:b/>
              </w:rPr>
              <w:t>mat</w:t>
            </w:r>
            <w:r w:rsidRPr="00C036E9">
              <w:t>:</w:t>
            </w:r>
          </w:p>
          <w:p w14:paraId="2B3F143F"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Personalizace obuvi: Kombinace technologie a designu</w:t>
            </w:r>
          </w:p>
          <w:p w14:paraId="2DF880CA"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Návrh kolekce obuvi pro konkrétní značku včetně prototypování a testování</w:t>
            </w:r>
          </w:p>
          <w:p w14:paraId="31719F4C"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Udržitelné materiály a technologie pro obuv budoucnosti</w:t>
            </w:r>
          </w:p>
          <w:p w14:paraId="6EF8FF3F"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Kolekce obuvi inspirovaná lokálními tradicemi a řemeslem</w:t>
            </w:r>
          </w:p>
          <w:p w14:paraId="61650F84"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Význam a role AI nástrojů pro designéra obuvi</w:t>
            </w:r>
          </w:p>
          <w:p w14:paraId="7D113010"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 xml:space="preserve">Digitální obuv a její role v </w:t>
            </w:r>
            <w:proofErr w:type="spellStart"/>
            <w:r w:rsidRPr="00EB5261">
              <w:rPr>
                <w:sz w:val="20"/>
                <w:szCs w:val="20"/>
              </w:rPr>
              <w:t>metaversu</w:t>
            </w:r>
            <w:proofErr w:type="spellEnd"/>
            <w:r w:rsidRPr="00EB5261">
              <w:rPr>
                <w:sz w:val="20"/>
                <w:szCs w:val="20"/>
              </w:rPr>
              <w:t xml:space="preserve"> a virtuální realitě</w:t>
            </w:r>
          </w:p>
          <w:p w14:paraId="176DD259" w14:textId="77777777" w:rsidR="00303842" w:rsidRPr="00EB5261" w:rsidRDefault="00303842" w:rsidP="00A656B7">
            <w:pPr>
              <w:pStyle w:val="paragraph"/>
              <w:spacing w:before="0" w:beforeAutospacing="0" w:after="0" w:afterAutospacing="0"/>
              <w:ind w:left="45" w:right="45"/>
              <w:jc w:val="both"/>
              <w:textAlignment w:val="baseline"/>
              <w:rPr>
                <w:sz w:val="20"/>
                <w:szCs w:val="20"/>
              </w:rPr>
            </w:pPr>
            <w:r w:rsidRPr="00EB5261">
              <w:rPr>
                <w:sz w:val="20"/>
                <w:szCs w:val="20"/>
              </w:rPr>
              <w:t>Modulární design obuvi: Flexibilita a udržitelnost v jednom</w:t>
            </w:r>
          </w:p>
          <w:p w14:paraId="6B2B4F9C" w14:textId="77777777" w:rsidR="00303842" w:rsidRPr="009C72C7" w:rsidRDefault="00303842" w:rsidP="00394327">
            <w:pPr>
              <w:pStyle w:val="paragraph"/>
              <w:spacing w:before="0" w:beforeAutospacing="0" w:after="120" w:afterAutospacing="0"/>
              <w:ind w:left="45" w:right="45"/>
              <w:jc w:val="both"/>
              <w:textAlignment w:val="baseline"/>
              <w:rPr>
                <w:sz w:val="20"/>
                <w:szCs w:val="20"/>
              </w:rPr>
            </w:pPr>
            <w:r w:rsidRPr="00EB5261">
              <w:rPr>
                <w:sz w:val="20"/>
                <w:szCs w:val="20"/>
              </w:rPr>
              <w:t>Emocionální design obuvi: Jak design ovlivňuje spotřebitele</w:t>
            </w:r>
          </w:p>
          <w:p w14:paraId="779A051C" w14:textId="77777777" w:rsidR="00303842" w:rsidRPr="001E0F3C" w:rsidRDefault="00303842" w:rsidP="00A656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rPr>
                <w:bCs/>
              </w:rPr>
            </w:pPr>
            <w:r w:rsidRPr="001B5ED8">
              <w:rPr>
                <w:b/>
              </w:rPr>
              <w:t xml:space="preserve">Témata obhájených prací: </w:t>
            </w:r>
          </w:p>
          <w:p w14:paraId="6AC303AC" w14:textId="77777777" w:rsidR="00303842" w:rsidRDefault="00303842" w:rsidP="00A656B7">
            <w:pPr>
              <w:tabs>
                <w:tab w:val="left" w:pos="140"/>
              </w:tabs>
              <w:jc w:val="both"/>
            </w:pPr>
            <w:r>
              <w:t xml:space="preserve"> </w:t>
            </w:r>
            <w:r w:rsidRPr="00BE364F">
              <w:t>Vliv obuvi na zdraví člověka</w:t>
            </w:r>
            <w:r>
              <w:t xml:space="preserve"> </w:t>
            </w:r>
          </w:p>
          <w:p w14:paraId="5670CB1A" w14:textId="77777777" w:rsidR="00303842" w:rsidRDefault="00303842" w:rsidP="00A656B7">
            <w:pPr>
              <w:jc w:val="both"/>
            </w:pPr>
            <w:r>
              <w:t xml:space="preserve"> </w:t>
            </w:r>
            <w:r w:rsidRPr="00BE364F">
              <w:t>Kovové linie jako inspirace</w:t>
            </w:r>
          </w:p>
          <w:p w14:paraId="402C9AAF" w14:textId="77777777" w:rsidR="00303842" w:rsidRDefault="00303842" w:rsidP="00A656B7">
            <w:pPr>
              <w:jc w:val="both"/>
            </w:pPr>
            <w:r>
              <w:t xml:space="preserve"> </w:t>
            </w:r>
            <w:r w:rsidRPr="00BE364F">
              <w:t xml:space="preserve">Deformity nohou: </w:t>
            </w:r>
            <w:proofErr w:type="spellStart"/>
            <w:r w:rsidRPr="00BE364F">
              <w:t>Hallux</w:t>
            </w:r>
            <w:proofErr w:type="spellEnd"/>
            <w:r w:rsidRPr="00BE364F">
              <w:t xml:space="preserve"> </w:t>
            </w:r>
            <w:proofErr w:type="spellStart"/>
            <w:r w:rsidRPr="00BE364F">
              <w:t>Valgus</w:t>
            </w:r>
            <w:proofErr w:type="spellEnd"/>
          </w:p>
          <w:p w14:paraId="0A36F72E" w14:textId="77777777" w:rsidR="00303842" w:rsidRDefault="00303842" w:rsidP="00A656B7">
            <w:pPr>
              <w:jc w:val="both"/>
            </w:pPr>
            <w:r>
              <w:t xml:space="preserve"> Kolekce galanterních doplňků</w:t>
            </w:r>
          </w:p>
          <w:p w14:paraId="59546D6F" w14:textId="77777777" w:rsidR="00AF5E97" w:rsidRDefault="00303842" w:rsidP="00B66E0D">
            <w:pPr>
              <w:spacing w:after="120"/>
              <w:ind w:left="57"/>
            </w:pPr>
            <w:r>
              <w:t>Kolekce inspirovaná vybraným architektonickým stylem</w:t>
            </w:r>
          </w:p>
          <w:p w14:paraId="0135A039" w14:textId="576F2D17" w:rsidR="00303842" w:rsidRPr="006C48A5" w:rsidRDefault="00303842" w:rsidP="00AF5E97">
            <w:pPr>
              <w:ind w:left="57"/>
            </w:pPr>
            <w:r w:rsidRPr="006C48A5">
              <w:t xml:space="preserve">Obhájené bakalářské práce jsou uloženy v elektronické podobě v Knihovně UTB a jsou v této formě veřejně přístupné. </w:t>
            </w:r>
          </w:p>
          <w:p w14:paraId="01506801" w14:textId="77777777" w:rsidR="00303842" w:rsidRPr="00C036E9" w:rsidRDefault="00303842" w:rsidP="00A656B7">
            <w:pPr>
              <w:spacing w:after="120"/>
              <w:ind w:left="57"/>
            </w:pPr>
            <w:r w:rsidRPr="001F51FF">
              <w:t xml:space="preserve">Vyhledání prací je možné na www stránkách: </w:t>
            </w:r>
            <w:hyperlink r:id="rId21" w:history="1">
              <w:r w:rsidRPr="00CB0D07">
                <w:rPr>
                  <w:rStyle w:val="Hypertextovodkaz"/>
                </w:rPr>
                <w:t>https://digilib.k.utb.cz</w:t>
              </w:r>
            </w:hyperlink>
            <w:r>
              <w:t>.</w:t>
            </w:r>
          </w:p>
        </w:tc>
      </w:tr>
      <w:tr w:rsidR="00303842" w14:paraId="4E4AB34D" w14:textId="77777777" w:rsidTr="00D84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6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906DF4" w14:textId="77777777" w:rsidR="00303842" w:rsidRPr="00C036E9" w:rsidRDefault="00303842" w:rsidP="00A656B7">
            <w:r w:rsidRPr="00C036E9">
              <w:rPr>
                <w:b/>
              </w:rPr>
              <w:t>Návrh témat rigorózních prací a témata obhájených prací</w:t>
            </w:r>
          </w:p>
        </w:tc>
        <w:tc>
          <w:tcPr>
            <w:tcW w:w="6589" w:type="dxa"/>
            <w:gridSpan w:val="2"/>
            <w:tcBorders>
              <w:top w:val="single" w:sz="4" w:space="0" w:color="auto"/>
              <w:left w:val="single" w:sz="4" w:space="0" w:color="auto"/>
              <w:bottom w:val="nil"/>
              <w:right w:val="single" w:sz="4" w:space="0" w:color="auto"/>
            </w:tcBorders>
            <w:shd w:val="clear" w:color="auto" w:fill="FFFFFF" w:themeFill="background1"/>
          </w:tcPr>
          <w:p w14:paraId="2CD6FA3D" w14:textId="77777777" w:rsidR="00303842" w:rsidRPr="00C036E9" w:rsidRDefault="00303842" w:rsidP="00A656B7">
            <w:pPr>
              <w:jc w:val="center"/>
            </w:pPr>
          </w:p>
        </w:tc>
      </w:tr>
      <w:tr w:rsidR="00303842" w14:paraId="3EC970C0" w14:textId="77777777" w:rsidTr="00D84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5"/>
        </w:trPr>
        <w:tc>
          <w:tcPr>
            <w:tcW w:w="10207" w:type="dxa"/>
            <w:gridSpan w:val="3"/>
            <w:tcBorders>
              <w:top w:val="nil"/>
              <w:left w:val="single" w:sz="4" w:space="0" w:color="auto"/>
              <w:bottom w:val="single" w:sz="4" w:space="0" w:color="auto"/>
              <w:right w:val="single" w:sz="4" w:space="0" w:color="auto"/>
            </w:tcBorders>
          </w:tcPr>
          <w:p w14:paraId="22CD7335" w14:textId="77777777" w:rsidR="00303842" w:rsidRPr="00C036E9" w:rsidRDefault="00303842" w:rsidP="00A656B7">
            <w:pPr>
              <w:jc w:val="both"/>
            </w:pPr>
          </w:p>
        </w:tc>
      </w:tr>
      <w:tr w:rsidR="00303842" w14:paraId="58606BD6" w14:textId="77777777" w:rsidTr="00D84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6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F74DF1" w14:textId="77777777" w:rsidR="00303842" w:rsidRPr="00C036E9" w:rsidRDefault="00303842" w:rsidP="00A656B7">
            <w:r w:rsidRPr="00C036E9">
              <w:rPr>
                <w:b/>
              </w:rPr>
              <w:t xml:space="preserve"> Součásti SRZ a jejich obsah</w:t>
            </w:r>
          </w:p>
        </w:tc>
        <w:tc>
          <w:tcPr>
            <w:tcW w:w="6589" w:type="dxa"/>
            <w:gridSpan w:val="2"/>
            <w:tcBorders>
              <w:top w:val="single" w:sz="4" w:space="0" w:color="auto"/>
              <w:left w:val="single" w:sz="4" w:space="0" w:color="auto"/>
              <w:bottom w:val="nil"/>
              <w:right w:val="single" w:sz="4" w:space="0" w:color="auto"/>
            </w:tcBorders>
            <w:shd w:val="clear" w:color="auto" w:fill="FFFFFF" w:themeFill="background1"/>
          </w:tcPr>
          <w:p w14:paraId="3A75E860" w14:textId="77777777" w:rsidR="00303842" w:rsidRPr="00C036E9" w:rsidRDefault="00303842" w:rsidP="00A656B7">
            <w:pPr>
              <w:jc w:val="center"/>
            </w:pPr>
          </w:p>
        </w:tc>
      </w:tr>
      <w:tr w:rsidR="00303842" w14:paraId="0FCF87DC" w14:textId="77777777" w:rsidTr="00D84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1"/>
        </w:trPr>
        <w:tc>
          <w:tcPr>
            <w:tcW w:w="10207" w:type="dxa"/>
            <w:gridSpan w:val="3"/>
            <w:tcBorders>
              <w:top w:val="nil"/>
              <w:left w:val="single" w:sz="4" w:space="0" w:color="auto"/>
              <w:bottom w:val="single" w:sz="4" w:space="0" w:color="auto"/>
              <w:right w:val="single" w:sz="4" w:space="0" w:color="auto"/>
            </w:tcBorders>
          </w:tcPr>
          <w:p w14:paraId="0615DD18" w14:textId="77777777" w:rsidR="00303842" w:rsidRPr="00C036E9" w:rsidRDefault="00303842" w:rsidP="00A656B7">
            <w:pPr>
              <w:jc w:val="both"/>
            </w:pPr>
          </w:p>
        </w:tc>
      </w:tr>
    </w:tbl>
    <w:p w14:paraId="279BC7DC" w14:textId="77777777" w:rsidR="00303842" w:rsidRDefault="00303842" w:rsidP="00303842"/>
    <w:p w14:paraId="5A2604E7" w14:textId="1376883D" w:rsidR="00790A04" w:rsidRDefault="00790A04" w:rsidP="00AA60F0"/>
    <w:p w14:paraId="4DC56FE4" w14:textId="77777777" w:rsidR="00790A04" w:rsidRDefault="00790A04">
      <w:pPr>
        <w:spacing w:after="160" w:line="259" w:lineRule="auto"/>
      </w:pPr>
    </w:p>
    <w:p w14:paraId="45553C30" w14:textId="29A22DD8" w:rsidR="00790A04" w:rsidRDefault="00790A0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457"/>
        <w:gridCol w:w="750"/>
      </w:tblGrid>
      <w:tr w:rsidR="00210524" w14:paraId="21CF54C2" w14:textId="77777777" w:rsidTr="00176FDF">
        <w:tc>
          <w:tcPr>
            <w:tcW w:w="9855" w:type="dxa"/>
            <w:gridSpan w:val="9"/>
            <w:tcBorders>
              <w:bottom w:val="double" w:sz="4" w:space="0" w:color="auto"/>
            </w:tcBorders>
            <w:shd w:val="clear" w:color="auto" w:fill="BDD6EE"/>
          </w:tcPr>
          <w:p w14:paraId="63572911" w14:textId="77777777" w:rsidR="00210524" w:rsidRDefault="00210524" w:rsidP="005133EF">
            <w:pPr>
              <w:jc w:val="both"/>
              <w:rPr>
                <w:b/>
                <w:sz w:val="28"/>
              </w:rPr>
            </w:pPr>
            <w:r>
              <w:lastRenderedPageBreak/>
              <w:br w:type="page"/>
            </w:r>
            <w:r>
              <w:rPr>
                <w:b/>
                <w:sz w:val="28"/>
              </w:rPr>
              <w:t>B-III – Charakteristika studijního předmětu</w:t>
            </w:r>
          </w:p>
        </w:tc>
      </w:tr>
      <w:tr w:rsidR="00210524" w14:paraId="22E18D0A" w14:textId="77777777" w:rsidTr="00176FDF">
        <w:tc>
          <w:tcPr>
            <w:tcW w:w="3086" w:type="dxa"/>
            <w:tcBorders>
              <w:top w:val="double" w:sz="4" w:space="0" w:color="auto"/>
            </w:tcBorders>
            <w:shd w:val="clear" w:color="auto" w:fill="F7CAAC"/>
          </w:tcPr>
          <w:p w14:paraId="29F35950" w14:textId="77777777" w:rsidR="00210524" w:rsidRDefault="00210524" w:rsidP="005E2EE5">
            <w:pPr>
              <w:rPr>
                <w:b/>
              </w:rPr>
            </w:pPr>
            <w:r>
              <w:rPr>
                <w:b/>
              </w:rPr>
              <w:t>Název studijního předmětu</w:t>
            </w:r>
          </w:p>
        </w:tc>
        <w:tc>
          <w:tcPr>
            <w:tcW w:w="6769" w:type="dxa"/>
            <w:gridSpan w:val="8"/>
            <w:tcBorders>
              <w:top w:val="double" w:sz="4" w:space="0" w:color="auto"/>
            </w:tcBorders>
          </w:tcPr>
          <w:p w14:paraId="77B62CCC" w14:textId="77777777" w:rsidR="00210524" w:rsidRDefault="00210524" w:rsidP="005133EF">
            <w:pPr>
              <w:jc w:val="both"/>
            </w:pPr>
            <w:r>
              <w:t>Akademické psaní 1</w:t>
            </w:r>
          </w:p>
        </w:tc>
      </w:tr>
      <w:tr w:rsidR="00210524" w14:paraId="1586B266" w14:textId="77777777" w:rsidTr="00176FDF">
        <w:tc>
          <w:tcPr>
            <w:tcW w:w="3086" w:type="dxa"/>
            <w:shd w:val="clear" w:color="auto" w:fill="F7CAAC"/>
          </w:tcPr>
          <w:p w14:paraId="41EC8715" w14:textId="77777777" w:rsidR="00210524" w:rsidRDefault="00210524" w:rsidP="005E2EE5">
            <w:pPr>
              <w:rPr>
                <w:b/>
              </w:rPr>
            </w:pPr>
            <w:r>
              <w:rPr>
                <w:b/>
              </w:rPr>
              <w:t>Typ předmětu</w:t>
            </w:r>
          </w:p>
        </w:tc>
        <w:tc>
          <w:tcPr>
            <w:tcW w:w="3406" w:type="dxa"/>
            <w:gridSpan w:val="5"/>
          </w:tcPr>
          <w:p w14:paraId="2A07114A" w14:textId="77777777" w:rsidR="00210524" w:rsidRDefault="00210524" w:rsidP="005133EF">
            <w:pPr>
              <w:jc w:val="both"/>
            </w:pPr>
            <w:r>
              <w:t>povinně volitelný</w:t>
            </w:r>
          </w:p>
        </w:tc>
        <w:tc>
          <w:tcPr>
            <w:tcW w:w="2613" w:type="dxa"/>
            <w:gridSpan w:val="2"/>
            <w:shd w:val="clear" w:color="auto" w:fill="F7CAAC"/>
          </w:tcPr>
          <w:p w14:paraId="6C2F037F" w14:textId="77777777" w:rsidR="00210524" w:rsidRDefault="00210524" w:rsidP="005133EF">
            <w:pPr>
              <w:jc w:val="both"/>
            </w:pPr>
            <w:r>
              <w:rPr>
                <w:b/>
              </w:rPr>
              <w:t>doporučený ročník / semestr</w:t>
            </w:r>
          </w:p>
        </w:tc>
        <w:tc>
          <w:tcPr>
            <w:tcW w:w="750" w:type="dxa"/>
          </w:tcPr>
          <w:p w14:paraId="62A60124" w14:textId="2A77BC51" w:rsidR="00210524" w:rsidRDefault="00B502C4" w:rsidP="005133EF">
            <w:pPr>
              <w:jc w:val="both"/>
            </w:pPr>
            <w:r>
              <w:rPr>
                <w:lang w:eastAsia="en-US"/>
              </w:rPr>
              <w:t>2</w:t>
            </w:r>
            <w:r w:rsidR="00210524">
              <w:rPr>
                <w:lang w:eastAsia="en-US"/>
              </w:rPr>
              <w:t>/ZS</w:t>
            </w:r>
          </w:p>
        </w:tc>
      </w:tr>
      <w:tr w:rsidR="00210524" w14:paraId="3D97F8FC" w14:textId="77777777" w:rsidTr="00176FDF">
        <w:tc>
          <w:tcPr>
            <w:tcW w:w="3086" w:type="dxa"/>
            <w:shd w:val="clear" w:color="auto" w:fill="F7CAAC"/>
          </w:tcPr>
          <w:p w14:paraId="6B76B13E" w14:textId="77777777" w:rsidR="00210524" w:rsidRDefault="00210524" w:rsidP="005E2EE5">
            <w:pPr>
              <w:rPr>
                <w:b/>
              </w:rPr>
            </w:pPr>
            <w:r>
              <w:rPr>
                <w:b/>
              </w:rPr>
              <w:t>Rozsah studijního předmětu</w:t>
            </w:r>
          </w:p>
        </w:tc>
        <w:tc>
          <w:tcPr>
            <w:tcW w:w="1701" w:type="dxa"/>
            <w:gridSpan w:val="3"/>
          </w:tcPr>
          <w:p w14:paraId="437A8E96" w14:textId="77777777" w:rsidR="00210524" w:rsidRDefault="00210524" w:rsidP="005133EF">
            <w:pPr>
              <w:jc w:val="both"/>
            </w:pPr>
            <w:r>
              <w:rPr>
                <w:rFonts w:eastAsia="Calibri"/>
                <w:lang w:eastAsia="en-US"/>
              </w:rPr>
              <w:t>26c</w:t>
            </w:r>
          </w:p>
        </w:tc>
        <w:tc>
          <w:tcPr>
            <w:tcW w:w="889" w:type="dxa"/>
            <w:shd w:val="clear" w:color="auto" w:fill="F7CAAC"/>
          </w:tcPr>
          <w:p w14:paraId="4FBCDC18" w14:textId="77777777" w:rsidR="00210524" w:rsidRDefault="00210524" w:rsidP="005133EF">
            <w:pPr>
              <w:jc w:val="both"/>
              <w:rPr>
                <w:b/>
              </w:rPr>
            </w:pPr>
            <w:r>
              <w:rPr>
                <w:b/>
              </w:rPr>
              <w:t xml:space="preserve">hod. </w:t>
            </w:r>
          </w:p>
        </w:tc>
        <w:tc>
          <w:tcPr>
            <w:tcW w:w="816" w:type="dxa"/>
          </w:tcPr>
          <w:p w14:paraId="1B546920" w14:textId="77777777" w:rsidR="00210524" w:rsidRDefault="00210524" w:rsidP="005133EF">
            <w:pPr>
              <w:jc w:val="both"/>
            </w:pPr>
            <w:r>
              <w:t>26</w:t>
            </w:r>
          </w:p>
        </w:tc>
        <w:tc>
          <w:tcPr>
            <w:tcW w:w="2156" w:type="dxa"/>
            <w:shd w:val="clear" w:color="auto" w:fill="F7CAAC"/>
          </w:tcPr>
          <w:p w14:paraId="1051B364" w14:textId="77777777" w:rsidR="00210524" w:rsidRDefault="00210524" w:rsidP="005133EF">
            <w:pPr>
              <w:jc w:val="both"/>
              <w:rPr>
                <w:b/>
              </w:rPr>
            </w:pPr>
            <w:r>
              <w:rPr>
                <w:b/>
              </w:rPr>
              <w:t>kreditů</w:t>
            </w:r>
          </w:p>
        </w:tc>
        <w:tc>
          <w:tcPr>
            <w:tcW w:w="1207" w:type="dxa"/>
            <w:gridSpan w:val="2"/>
          </w:tcPr>
          <w:p w14:paraId="295BB0BD" w14:textId="77777777" w:rsidR="00210524" w:rsidRDefault="00210524" w:rsidP="005133EF">
            <w:pPr>
              <w:jc w:val="both"/>
            </w:pPr>
            <w:r>
              <w:t>1</w:t>
            </w:r>
          </w:p>
        </w:tc>
      </w:tr>
      <w:tr w:rsidR="00210524" w14:paraId="429D49FD" w14:textId="77777777" w:rsidTr="00176FDF">
        <w:tc>
          <w:tcPr>
            <w:tcW w:w="3086" w:type="dxa"/>
            <w:shd w:val="clear" w:color="auto" w:fill="F7CAAC"/>
          </w:tcPr>
          <w:p w14:paraId="0A37A97A" w14:textId="77777777" w:rsidR="00210524" w:rsidRDefault="00210524" w:rsidP="005E2EE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46D5D34" w14:textId="77777777" w:rsidR="00210524" w:rsidRDefault="00210524" w:rsidP="005133EF">
            <w:pPr>
              <w:jc w:val="both"/>
            </w:pPr>
          </w:p>
        </w:tc>
      </w:tr>
      <w:tr w:rsidR="00210524" w14:paraId="4F3F34C1" w14:textId="77777777" w:rsidTr="00176FDF">
        <w:tc>
          <w:tcPr>
            <w:tcW w:w="3086" w:type="dxa"/>
            <w:shd w:val="clear" w:color="auto" w:fill="F7CAAC"/>
          </w:tcPr>
          <w:p w14:paraId="272C4E4C" w14:textId="77777777" w:rsidR="00210524" w:rsidRPr="005A0406" w:rsidRDefault="00210524" w:rsidP="005E2EE5">
            <w:pPr>
              <w:rPr>
                <w:b/>
              </w:rPr>
            </w:pPr>
            <w:r w:rsidRPr="005A0406">
              <w:rPr>
                <w:b/>
              </w:rPr>
              <w:t>Způsob ověření výsledků učení</w:t>
            </w:r>
          </w:p>
        </w:tc>
        <w:tc>
          <w:tcPr>
            <w:tcW w:w="3406" w:type="dxa"/>
            <w:gridSpan w:val="5"/>
          </w:tcPr>
          <w:p w14:paraId="69C475D9" w14:textId="77777777" w:rsidR="00210524" w:rsidRDefault="00210524" w:rsidP="005133EF">
            <w:pPr>
              <w:jc w:val="both"/>
            </w:pPr>
            <w:r>
              <w:rPr>
                <w:rFonts w:eastAsia="Calibri"/>
                <w:lang w:eastAsia="en-US"/>
              </w:rPr>
              <w:t>zápočet</w:t>
            </w:r>
          </w:p>
        </w:tc>
        <w:tc>
          <w:tcPr>
            <w:tcW w:w="2156" w:type="dxa"/>
            <w:shd w:val="clear" w:color="auto" w:fill="F7CAAC"/>
          </w:tcPr>
          <w:p w14:paraId="30EA0789" w14:textId="77777777" w:rsidR="00210524" w:rsidRDefault="00210524" w:rsidP="005133EF">
            <w:pPr>
              <w:jc w:val="both"/>
              <w:rPr>
                <w:b/>
              </w:rPr>
            </w:pPr>
            <w:r>
              <w:rPr>
                <w:b/>
                <w:lang w:eastAsia="en-US"/>
              </w:rPr>
              <w:t>Forma výuky</w:t>
            </w:r>
          </w:p>
        </w:tc>
        <w:tc>
          <w:tcPr>
            <w:tcW w:w="1207" w:type="dxa"/>
            <w:gridSpan w:val="2"/>
          </w:tcPr>
          <w:p w14:paraId="1D2FD65B" w14:textId="77777777" w:rsidR="00210524" w:rsidRDefault="00210524" w:rsidP="005133EF">
            <w:pPr>
              <w:jc w:val="both"/>
            </w:pPr>
            <w:r>
              <w:rPr>
                <w:rFonts w:eastAsia="Calibri"/>
                <w:lang w:eastAsia="en-US"/>
              </w:rPr>
              <w:t>cvičení</w:t>
            </w:r>
          </w:p>
        </w:tc>
      </w:tr>
      <w:tr w:rsidR="00210524" w14:paraId="0D8D6178" w14:textId="77777777" w:rsidTr="00176FDF">
        <w:tc>
          <w:tcPr>
            <w:tcW w:w="3086" w:type="dxa"/>
            <w:shd w:val="clear" w:color="auto" w:fill="F7CAAC"/>
          </w:tcPr>
          <w:p w14:paraId="46D7A5D5" w14:textId="77777777" w:rsidR="00210524" w:rsidRPr="005A0406" w:rsidRDefault="00210524" w:rsidP="005E2EE5">
            <w:pPr>
              <w:rPr>
                <w:b/>
              </w:rPr>
            </w:pPr>
            <w:r w:rsidRPr="005A0406">
              <w:rPr>
                <w:b/>
              </w:rPr>
              <w:t>Forma způsobu ověření výsledků učení a další požadavky na studenta</w:t>
            </w:r>
          </w:p>
        </w:tc>
        <w:tc>
          <w:tcPr>
            <w:tcW w:w="6769" w:type="dxa"/>
            <w:gridSpan w:val="8"/>
            <w:tcBorders>
              <w:bottom w:val="nil"/>
            </w:tcBorders>
          </w:tcPr>
          <w:p w14:paraId="5A01AE6D" w14:textId="77777777" w:rsidR="00210524" w:rsidRDefault="00210524" w:rsidP="005133EF">
            <w:pPr>
              <w:jc w:val="both"/>
            </w:pPr>
            <w:r w:rsidRPr="00716AF5">
              <w:rPr>
                <w:lang w:eastAsia="en-US"/>
              </w:rPr>
              <w:t>Vytvořit vlastní texty dle zadání vyučujícího.</w:t>
            </w:r>
          </w:p>
        </w:tc>
      </w:tr>
      <w:tr w:rsidR="00210524" w14:paraId="67B8F59B" w14:textId="77777777" w:rsidTr="00176FDF">
        <w:trPr>
          <w:trHeight w:val="204"/>
        </w:trPr>
        <w:tc>
          <w:tcPr>
            <w:tcW w:w="9855" w:type="dxa"/>
            <w:gridSpan w:val="9"/>
            <w:tcBorders>
              <w:top w:val="nil"/>
            </w:tcBorders>
          </w:tcPr>
          <w:p w14:paraId="03E0F238" w14:textId="77777777" w:rsidR="00210524" w:rsidRDefault="00210524" w:rsidP="005E2EE5"/>
        </w:tc>
      </w:tr>
      <w:tr w:rsidR="00210524" w14:paraId="24B543A7" w14:textId="77777777" w:rsidTr="00176FDF">
        <w:trPr>
          <w:trHeight w:val="197"/>
        </w:trPr>
        <w:tc>
          <w:tcPr>
            <w:tcW w:w="3086" w:type="dxa"/>
            <w:tcBorders>
              <w:top w:val="nil"/>
            </w:tcBorders>
            <w:shd w:val="clear" w:color="auto" w:fill="F7CAAC"/>
          </w:tcPr>
          <w:p w14:paraId="3DB31C0B" w14:textId="77777777" w:rsidR="00210524" w:rsidRDefault="00210524" w:rsidP="005E2EE5">
            <w:pPr>
              <w:rPr>
                <w:b/>
              </w:rPr>
            </w:pPr>
            <w:r>
              <w:rPr>
                <w:b/>
              </w:rPr>
              <w:t>Garant předmětu</w:t>
            </w:r>
          </w:p>
        </w:tc>
        <w:tc>
          <w:tcPr>
            <w:tcW w:w="6769" w:type="dxa"/>
            <w:gridSpan w:val="8"/>
            <w:tcBorders>
              <w:top w:val="nil"/>
            </w:tcBorders>
          </w:tcPr>
          <w:p w14:paraId="1B479895" w14:textId="77777777" w:rsidR="00210524" w:rsidRDefault="00210524" w:rsidP="005133EF">
            <w:pPr>
              <w:jc w:val="both"/>
            </w:pPr>
            <w:r>
              <w:t>Mgr. Helena Maňasová Hradská, Ph.D.</w:t>
            </w:r>
          </w:p>
        </w:tc>
      </w:tr>
      <w:tr w:rsidR="00210524" w14:paraId="0A427C95" w14:textId="77777777" w:rsidTr="00176FDF">
        <w:trPr>
          <w:trHeight w:val="243"/>
        </w:trPr>
        <w:tc>
          <w:tcPr>
            <w:tcW w:w="3086" w:type="dxa"/>
            <w:tcBorders>
              <w:top w:val="nil"/>
            </w:tcBorders>
            <w:shd w:val="clear" w:color="auto" w:fill="F7CAAC"/>
          </w:tcPr>
          <w:p w14:paraId="58F127FF" w14:textId="77777777" w:rsidR="00210524" w:rsidRDefault="00210524" w:rsidP="005E2EE5">
            <w:pPr>
              <w:rPr>
                <w:b/>
              </w:rPr>
            </w:pPr>
            <w:r>
              <w:rPr>
                <w:b/>
              </w:rPr>
              <w:t>Zapojení garanta do výuky předmětu</w:t>
            </w:r>
          </w:p>
        </w:tc>
        <w:tc>
          <w:tcPr>
            <w:tcW w:w="6769" w:type="dxa"/>
            <w:gridSpan w:val="8"/>
            <w:tcBorders>
              <w:top w:val="nil"/>
            </w:tcBorders>
          </w:tcPr>
          <w:p w14:paraId="369842AB" w14:textId="77777777" w:rsidR="00210524" w:rsidRDefault="00210524" w:rsidP="005133EF">
            <w:pPr>
              <w:jc w:val="both"/>
            </w:pPr>
            <w:r>
              <w:t>50 %, stanovuje koncepci cvičení.</w:t>
            </w:r>
          </w:p>
        </w:tc>
      </w:tr>
      <w:tr w:rsidR="00210524" w14:paraId="413DB3F8" w14:textId="77777777" w:rsidTr="00176FDF">
        <w:tc>
          <w:tcPr>
            <w:tcW w:w="3086" w:type="dxa"/>
            <w:shd w:val="clear" w:color="auto" w:fill="F7CAAC"/>
          </w:tcPr>
          <w:p w14:paraId="33B2072B" w14:textId="77777777" w:rsidR="00210524" w:rsidRDefault="00210524" w:rsidP="005E2EE5">
            <w:pPr>
              <w:rPr>
                <w:b/>
              </w:rPr>
            </w:pPr>
            <w:r>
              <w:rPr>
                <w:b/>
              </w:rPr>
              <w:t>Vyučující</w:t>
            </w:r>
          </w:p>
        </w:tc>
        <w:tc>
          <w:tcPr>
            <w:tcW w:w="6769" w:type="dxa"/>
            <w:gridSpan w:val="8"/>
            <w:tcBorders>
              <w:bottom w:val="nil"/>
            </w:tcBorders>
          </w:tcPr>
          <w:p w14:paraId="0B1BB6BA" w14:textId="39942BB7" w:rsidR="00210524" w:rsidRDefault="00210524" w:rsidP="005133EF">
            <w:pPr>
              <w:jc w:val="both"/>
            </w:pPr>
            <w:r>
              <w:t xml:space="preserve">Mgr. Helena Maňasová Hradská, Ph.D., </w:t>
            </w:r>
            <w:r w:rsidRPr="00E66307">
              <w:t xml:space="preserve">doc. PhDr. Miroslav </w:t>
            </w:r>
            <w:proofErr w:type="spellStart"/>
            <w:r w:rsidRPr="00E66307">
              <w:t>Zelinský</w:t>
            </w:r>
            <w:proofErr w:type="spellEnd"/>
            <w:r w:rsidRPr="00E66307">
              <w:t>, CSc.</w:t>
            </w:r>
          </w:p>
        </w:tc>
      </w:tr>
      <w:tr w:rsidR="00210524" w14:paraId="3BA88D08" w14:textId="77777777" w:rsidTr="00176FDF">
        <w:trPr>
          <w:trHeight w:val="196"/>
        </w:trPr>
        <w:tc>
          <w:tcPr>
            <w:tcW w:w="9855" w:type="dxa"/>
            <w:gridSpan w:val="9"/>
            <w:tcBorders>
              <w:top w:val="nil"/>
            </w:tcBorders>
          </w:tcPr>
          <w:p w14:paraId="772E05FC" w14:textId="77777777" w:rsidR="00210524" w:rsidRDefault="00210524" w:rsidP="005133EF">
            <w:pPr>
              <w:jc w:val="both"/>
            </w:pPr>
          </w:p>
        </w:tc>
      </w:tr>
      <w:tr w:rsidR="00210524" w:rsidRPr="001452AD" w14:paraId="7B39DE76" w14:textId="77777777" w:rsidTr="00176FDF">
        <w:tc>
          <w:tcPr>
            <w:tcW w:w="3086" w:type="dxa"/>
            <w:shd w:val="clear" w:color="auto" w:fill="F7CAAC"/>
          </w:tcPr>
          <w:p w14:paraId="4C3748BE" w14:textId="77777777" w:rsidR="00210524" w:rsidRPr="001452AD" w:rsidRDefault="00210524" w:rsidP="005133EF">
            <w:pPr>
              <w:jc w:val="both"/>
              <w:rPr>
                <w:b/>
                <w:highlight w:val="yellow"/>
              </w:rPr>
            </w:pPr>
            <w:r w:rsidRPr="009B48E7">
              <w:rPr>
                <w:b/>
              </w:rPr>
              <w:t>Hlavní témata a výsledky učení</w:t>
            </w:r>
          </w:p>
        </w:tc>
        <w:tc>
          <w:tcPr>
            <w:tcW w:w="6769" w:type="dxa"/>
            <w:gridSpan w:val="8"/>
            <w:tcBorders>
              <w:bottom w:val="nil"/>
            </w:tcBorders>
          </w:tcPr>
          <w:p w14:paraId="7FEE7CE2" w14:textId="77777777" w:rsidR="00210524" w:rsidRPr="001452AD" w:rsidRDefault="00210524" w:rsidP="005133EF">
            <w:pPr>
              <w:jc w:val="both"/>
              <w:rPr>
                <w:highlight w:val="yellow"/>
              </w:rPr>
            </w:pPr>
          </w:p>
        </w:tc>
      </w:tr>
      <w:tr w:rsidR="00210524" w:rsidRPr="005A0406" w14:paraId="2907E408" w14:textId="77777777" w:rsidTr="00176FDF">
        <w:trPr>
          <w:trHeight w:val="1814"/>
        </w:trPr>
        <w:tc>
          <w:tcPr>
            <w:tcW w:w="9855" w:type="dxa"/>
            <w:gridSpan w:val="9"/>
            <w:tcBorders>
              <w:top w:val="nil"/>
              <w:bottom w:val="single" w:sz="4" w:space="0" w:color="auto"/>
            </w:tcBorders>
          </w:tcPr>
          <w:p w14:paraId="1F089F57" w14:textId="77777777" w:rsidR="00210524" w:rsidRPr="001A7C52" w:rsidRDefault="00210524" w:rsidP="005133EF">
            <w:pPr>
              <w:jc w:val="both"/>
              <w:rPr>
                <w:b/>
                <w:bCs/>
                <w:color w:val="000000"/>
                <w:shd w:val="clear" w:color="auto" w:fill="FFFFFF"/>
              </w:rPr>
            </w:pPr>
            <w:r w:rsidRPr="001A7C52">
              <w:rPr>
                <w:b/>
                <w:bCs/>
                <w:color w:val="000000"/>
                <w:shd w:val="clear" w:color="auto" w:fill="FFFFFF"/>
              </w:rPr>
              <w:t>Témata:</w:t>
            </w:r>
          </w:p>
          <w:p w14:paraId="28D588ED" w14:textId="77777777" w:rsidR="00210524" w:rsidRPr="005471E4" w:rsidRDefault="00210524" w:rsidP="004C352E">
            <w:pPr>
              <w:pStyle w:val="Odstavecseseznamem"/>
              <w:numPr>
                <w:ilvl w:val="0"/>
                <w:numId w:val="58"/>
              </w:numPr>
              <w:contextualSpacing w:val="0"/>
              <w:jc w:val="both"/>
              <w:rPr>
                <w:color w:val="000000"/>
                <w:shd w:val="clear" w:color="auto" w:fill="FFFFFF"/>
              </w:rPr>
            </w:pPr>
            <w:r>
              <w:rPr>
                <w:color w:val="000000"/>
                <w:shd w:val="clear" w:color="auto" w:fill="FFFFFF"/>
              </w:rPr>
              <w:t xml:space="preserve">Kritické čtení a rozlišování </w:t>
            </w:r>
            <w:r w:rsidRPr="005471E4">
              <w:rPr>
                <w:color w:val="000000"/>
                <w:shd w:val="clear" w:color="auto" w:fill="FFFFFF"/>
              </w:rPr>
              <w:t>odborných, esejistických a publicistických textů</w:t>
            </w:r>
            <w:r>
              <w:rPr>
                <w:color w:val="000000"/>
                <w:shd w:val="clear" w:color="auto" w:fill="FFFFFF"/>
              </w:rPr>
              <w:t>.</w:t>
            </w:r>
          </w:p>
          <w:p w14:paraId="22F2A80B" w14:textId="77777777" w:rsidR="00210524" w:rsidRDefault="00210524" w:rsidP="004C352E">
            <w:pPr>
              <w:pStyle w:val="Odstavecseseznamem"/>
              <w:numPr>
                <w:ilvl w:val="0"/>
                <w:numId w:val="58"/>
              </w:numPr>
              <w:contextualSpacing w:val="0"/>
              <w:jc w:val="both"/>
              <w:rPr>
                <w:color w:val="000000"/>
                <w:shd w:val="clear" w:color="auto" w:fill="FFFFFF"/>
              </w:rPr>
            </w:pPr>
            <w:r>
              <w:rPr>
                <w:color w:val="000000"/>
                <w:shd w:val="clear" w:color="auto" w:fill="FFFFFF"/>
              </w:rPr>
              <w:t xml:space="preserve">Čtení </w:t>
            </w:r>
            <w:r w:rsidRPr="005471E4">
              <w:rPr>
                <w:color w:val="000000"/>
                <w:shd w:val="clear" w:color="auto" w:fill="FFFFFF"/>
              </w:rPr>
              <w:t>text</w:t>
            </w:r>
            <w:r>
              <w:rPr>
                <w:color w:val="000000"/>
                <w:shd w:val="clear" w:color="auto" w:fill="FFFFFF"/>
              </w:rPr>
              <w:t xml:space="preserve">ů a vypracování jejich redukce </w:t>
            </w:r>
            <w:r w:rsidRPr="00B566D7">
              <w:rPr>
                <w:color w:val="000000"/>
                <w:shd w:val="clear" w:color="auto" w:fill="FFFFFF"/>
              </w:rPr>
              <w:t>(</w:t>
            </w:r>
            <w:r>
              <w:rPr>
                <w:color w:val="000000"/>
                <w:shd w:val="clear" w:color="auto" w:fill="FFFFFF"/>
              </w:rPr>
              <w:t xml:space="preserve">shrnutí, </w:t>
            </w:r>
            <w:r w:rsidRPr="00B566D7">
              <w:rPr>
                <w:color w:val="000000"/>
                <w:shd w:val="clear" w:color="auto" w:fill="FFFFFF"/>
              </w:rPr>
              <w:t>abstrakt, anotace, aj.)</w:t>
            </w:r>
            <w:r>
              <w:rPr>
                <w:color w:val="000000"/>
                <w:shd w:val="clear" w:color="auto" w:fill="FFFFFF"/>
              </w:rPr>
              <w:t>.</w:t>
            </w:r>
          </w:p>
          <w:p w14:paraId="52256D76" w14:textId="77777777" w:rsidR="00210524" w:rsidRPr="00BA52EA" w:rsidRDefault="00210524" w:rsidP="004C352E">
            <w:pPr>
              <w:pStyle w:val="Odstavecseseznamem"/>
              <w:numPr>
                <w:ilvl w:val="0"/>
                <w:numId w:val="58"/>
              </w:numPr>
              <w:spacing w:after="120"/>
              <w:ind w:left="714" w:hanging="357"/>
              <w:contextualSpacing w:val="0"/>
              <w:jc w:val="both"/>
              <w:rPr>
                <w:color w:val="000000"/>
                <w:shd w:val="clear" w:color="auto" w:fill="FFFFFF"/>
              </w:rPr>
            </w:pPr>
            <w:proofErr w:type="spellStart"/>
            <w:r w:rsidRPr="00962E11">
              <w:rPr>
                <w:color w:val="000000"/>
                <w:shd w:val="clear" w:color="auto" w:fill="FFFFFF"/>
              </w:rPr>
              <w:t>Artistic</w:t>
            </w:r>
            <w:proofErr w:type="spellEnd"/>
            <w:r w:rsidRPr="00962E11">
              <w:rPr>
                <w:color w:val="000000"/>
                <w:shd w:val="clear" w:color="auto" w:fill="FFFFFF"/>
              </w:rPr>
              <w:t xml:space="preserve"> </w:t>
            </w:r>
            <w:proofErr w:type="spellStart"/>
            <w:r w:rsidRPr="00962E11">
              <w:rPr>
                <w:color w:val="000000"/>
                <w:shd w:val="clear" w:color="auto" w:fill="FFFFFF"/>
              </w:rPr>
              <w:t>statement</w:t>
            </w:r>
            <w:proofErr w:type="spellEnd"/>
            <w:r w:rsidRPr="00962E11">
              <w:rPr>
                <w:color w:val="000000"/>
                <w:shd w:val="clear" w:color="auto" w:fill="FFFFFF"/>
              </w:rPr>
              <w:t>.</w:t>
            </w:r>
          </w:p>
          <w:p w14:paraId="00E51BF1" w14:textId="77777777" w:rsidR="00210524" w:rsidRPr="001D399B" w:rsidRDefault="00210524" w:rsidP="005133EF">
            <w:pPr>
              <w:jc w:val="both"/>
              <w:rPr>
                <w:b/>
                <w:bCs/>
              </w:rPr>
            </w:pPr>
            <w:r w:rsidRPr="001D399B">
              <w:rPr>
                <w:b/>
                <w:bCs/>
              </w:rPr>
              <w:t>Výsledky učení:</w:t>
            </w:r>
          </w:p>
          <w:p w14:paraId="706D9862" w14:textId="77777777" w:rsidR="00210524" w:rsidRDefault="00210524" w:rsidP="005133EF">
            <w:pPr>
              <w:jc w:val="both"/>
            </w:pPr>
            <w:r>
              <w:t>Odborné znalosti – po absolvování předmětu student umí:</w:t>
            </w:r>
          </w:p>
          <w:p w14:paraId="377BCB68" w14:textId="77777777" w:rsidR="00210524" w:rsidRPr="00714ABE" w:rsidRDefault="00210524" w:rsidP="004C352E">
            <w:pPr>
              <w:pStyle w:val="Odstavecseseznamem"/>
              <w:numPr>
                <w:ilvl w:val="0"/>
                <w:numId w:val="61"/>
              </w:numPr>
              <w:jc w:val="both"/>
              <w:rPr>
                <w:color w:val="000000"/>
                <w:shd w:val="clear" w:color="auto" w:fill="FFFFFF"/>
              </w:rPr>
            </w:pPr>
            <w:r>
              <w:rPr>
                <w:color w:val="000000"/>
                <w:shd w:val="clear" w:color="auto" w:fill="FFFFFF"/>
              </w:rPr>
              <w:t>definovat</w:t>
            </w:r>
            <w:r w:rsidRPr="00714ABE">
              <w:rPr>
                <w:color w:val="000000"/>
                <w:shd w:val="clear" w:color="auto" w:fill="FFFFFF"/>
              </w:rPr>
              <w:t xml:space="preserve"> charakteristiky a pravidla užití odborného textu</w:t>
            </w:r>
          </w:p>
          <w:p w14:paraId="23373810" w14:textId="77777777" w:rsidR="00210524" w:rsidRPr="00714ABE" w:rsidRDefault="00210524" w:rsidP="004C352E">
            <w:pPr>
              <w:pStyle w:val="Odstavecseseznamem"/>
              <w:numPr>
                <w:ilvl w:val="0"/>
                <w:numId w:val="61"/>
              </w:numPr>
              <w:jc w:val="both"/>
              <w:rPr>
                <w:color w:val="000000"/>
                <w:shd w:val="clear" w:color="auto" w:fill="FFFFFF"/>
              </w:rPr>
            </w:pPr>
            <w:r>
              <w:rPr>
                <w:color w:val="000000"/>
                <w:shd w:val="clear" w:color="auto" w:fill="FFFFFF"/>
              </w:rPr>
              <w:t>definovat</w:t>
            </w:r>
            <w:r w:rsidRPr="00714ABE">
              <w:rPr>
                <w:color w:val="000000"/>
                <w:shd w:val="clear" w:color="auto" w:fill="FFFFFF"/>
              </w:rPr>
              <w:t xml:space="preserve"> charakteristiku eseje</w:t>
            </w:r>
          </w:p>
          <w:p w14:paraId="186E8B24" w14:textId="77777777" w:rsidR="00210524" w:rsidRPr="00714ABE" w:rsidRDefault="00210524" w:rsidP="004C352E">
            <w:pPr>
              <w:pStyle w:val="Odstavecseseznamem"/>
              <w:numPr>
                <w:ilvl w:val="0"/>
                <w:numId w:val="61"/>
              </w:numPr>
              <w:jc w:val="both"/>
              <w:rPr>
                <w:color w:val="000000"/>
                <w:shd w:val="clear" w:color="auto" w:fill="FFFFFF"/>
              </w:rPr>
            </w:pPr>
            <w:r>
              <w:rPr>
                <w:color w:val="000000"/>
                <w:shd w:val="clear" w:color="auto" w:fill="FFFFFF"/>
              </w:rPr>
              <w:t>definovat</w:t>
            </w:r>
            <w:r w:rsidRPr="00714ABE">
              <w:rPr>
                <w:color w:val="000000"/>
                <w:shd w:val="clear" w:color="auto" w:fill="FFFFFF"/>
              </w:rPr>
              <w:t xml:space="preserve"> charakteristiky a pravidla publicistického textu</w:t>
            </w:r>
          </w:p>
          <w:p w14:paraId="63DCA8EF" w14:textId="77777777" w:rsidR="00210524" w:rsidRPr="00714ABE" w:rsidRDefault="00210524" w:rsidP="004C352E">
            <w:pPr>
              <w:pStyle w:val="Odstavecseseznamem"/>
              <w:numPr>
                <w:ilvl w:val="0"/>
                <w:numId w:val="61"/>
              </w:numPr>
              <w:ind w:left="714" w:hanging="357"/>
              <w:jc w:val="both"/>
              <w:rPr>
                <w:color w:val="000000"/>
                <w:shd w:val="clear" w:color="auto" w:fill="FFFFFF"/>
              </w:rPr>
            </w:pPr>
            <w:r>
              <w:rPr>
                <w:color w:val="000000"/>
                <w:shd w:val="clear" w:color="auto" w:fill="FFFFFF"/>
              </w:rPr>
              <w:t>definovat</w:t>
            </w:r>
            <w:r w:rsidRPr="00714ABE">
              <w:rPr>
                <w:color w:val="000000"/>
                <w:shd w:val="clear" w:color="auto" w:fill="FFFFFF"/>
              </w:rPr>
              <w:t xml:space="preserve"> pravidla citační normy</w:t>
            </w:r>
          </w:p>
          <w:p w14:paraId="2349D642" w14:textId="77777777" w:rsidR="00210524" w:rsidRDefault="00210524" w:rsidP="005133EF">
            <w:pPr>
              <w:jc w:val="both"/>
            </w:pPr>
            <w:r>
              <w:t>Odborné dovednosti – po absolvování předmětu student umí:</w:t>
            </w:r>
          </w:p>
          <w:p w14:paraId="62AD5800" w14:textId="77777777" w:rsidR="00210524" w:rsidRPr="00714ABE" w:rsidRDefault="00210524" w:rsidP="004C352E">
            <w:pPr>
              <w:pStyle w:val="Odstavecseseznamem"/>
              <w:numPr>
                <w:ilvl w:val="0"/>
                <w:numId w:val="59"/>
              </w:numPr>
              <w:jc w:val="both"/>
              <w:rPr>
                <w:color w:val="000000"/>
                <w:shd w:val="clear" w:color="auto" w:fill="FFFFFF"/>
              </w:rPr>
            </w:pPr>
            <w:r w:rsidRPr="00714ABE">
              <w:rPr>
                <w:color w:val="000000"/>
                <w:shd w:val="clear" w:color="auto" w:fill="FFFFFF"/>
              </w:rPr>
              <w:t>vytvořit vlastní texty dle zadání vyučujícího</w:t>
            </w:r>
          </w:p>
          <w:p w14:paraId="2F15D06B" w14:textId="77777777" w:rsidR="00210524" w:rsidRPr="00714ABE" w:rsidRDefault="00210524" w:rsidP="004C352E">
            <w:pPr>
              <w:pStyle w:val="Odstavecseseznamem"/>
              <w:numPr>
                <w:ilvl w:val="0"/>
                <w:numId w:val="59"/>
              </w:numPr>
              <w:jc w:val="both"/>
              <w:rPr>
                <w:color w:val="000000"/>
                <w:shd w:val="clear" w:color="auto" w:fill="FFFFFF"/>
              </w:rPr>
            </w:pPr>
            <w:r w:rsidRPr="00714ABE">
              <w:rPr>
                <w:color w:val="000000"/>
                <w:shd w:val="clear" w:color="auto" w:fill="FFFFFF"/>
              </w:rPr>
              <w:t>vytvořit odborné texty dle zadání vyučujícího</w:t>
            </w:r>
          </w:p>
          <w:p w14:paraId="72E9593B" w14:textId="77777777" w:rsidR="00210524" w:rsidRPr="00714ABE" w:rsidRDefault="00210524" w:rsidP="004C352E">
            <w:pPr>
              <w:pStyle w:val="Odstavecseseznamem"/>
              <w:numPr>
                <w:ilvl w:val="0"/>
                <w:numId w:val="59"/>
              </w:numPr>
              <w:jc w:val="both"/>
              <w:rPr>
                <w:color w:val="000000"/>
                <w:shd w:val="clear" w:color="auto" w:fill="FFFFFF"/>
              </w:rPr>
            </w:pPr>
            <w:r w:rsidRPr="00714ABE">
              <w:rPr>
                <w:color w:val="000000"/>
                <w:shd w:val="clear" w:color="auto" w:fill="FFFFFF"/>
              </w:rPr>
              <w:t>vytvořit esejistické texty dle zadání vyučujícího</w:t>
            </w:r>
          </w:p>
          <w:p w14:paraId="7D112DC2" w14:textId="77777777" w:rsidR="00210524" w:rsidRPr="00714ABE" w:rsidRDefault="00210524" w:rsidP="004C352E">
            <w:pPr>
              <w:pStyle w:val="Odstavecseseznamem"/>
              <w:numPr>
                <w:ilvl w:val="0"/>
                <w:numId w:val="59"/>
              </w:numPr>
              <w:jc w:val="both"/>
              <w:rPr>
                <w:color w:val="000000"/>
                <w:shd w:val="clear" w:color="auto" w:fill="FFFFFF"/>
              </w:rPr>
            </w:pPr>
            <w:r w:rsidRPr="00714ABE">
              <w:rPr>
                <w:color w:val="000000"/>
                <w:shd w:val="clear" w:color="auto" w:fill="FFFFFF"/>
              </w:rPr>
              <w:t>vytvořit publicistické texty dle zadání vyučujícího</w:t>
            </w:r>
          </w:p>
          <w:p w14:paraId="17155919" w14:textId="77777777" w:rsidR="00210524" w:rsidRPr="00714ABE" w:rsidRDefault="00210524" w:rsidP="004C352E">
            <w:pPr>
              <w:pStyle w:val="Odstavecseseznamem"/>
              <w:numPr>
                <w:ilvl w:val="0"/>
                <w:numId w:val="59"/>
              </w:numPr>
              <w:jc w:val="both"/>
              <w:rPr>
                <w:color w:val="000000"/>
                <w:shd w:val="clear" w:color="auto" w:fill="FFFFFF"/>
              </w:rPr>
            </w:pPr>
            <w:r w:rsidRPr="00714ABE">
              <w:rPr>
                <w:color w:val="000000"/>
                <w:shd w:val="clear" w:color="auto" w:fill="FFFFFF"/>
              </w:rPr>
              <w:t>správně citovat zdroje</w:t>
            </w:r>
          </w:p>
        </w:tc>
      </w:tr>
      <w:tr w:rsidR="00210524" w:rsidRPr="001452AD" w14:paraId="4B5FE672" w14:textId="77777777" w:rsidTr="00176FD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2EC3D97B" w14:textId="77777777" w:rsidR="00210524" w:rsidRPr="001452AD" w:rsidRDefault="00210524"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A7AFD9B" w14:textId="77777777" w:rsidR="00210524" w:rsidRPr="001452AD" w:rsidRDefault="00210524" w:rsidP="005133EF">
            <w:pPr>
              <w:jc w:val="both"/>
              <w:rPr>
                <w:highlight w:val="yellow"/>
              </w:rPr>
            </w:pPr>
          </w:p>
        </w:tc>
      </w:tr>
      <w:tr w:rsidR="00210524" w14:paraId="37ED5BFE" w14:textId="77777777" w:rsidTr="00176FDF">
        <w:trPr>
          <w:trHeight w:val="671"/>
        </w:trPr>
        <w:tc>
          <w:tcPr>
            <w:tcW w:w="9855" w:type="dxa"/>
            <w:gridSpan w:val="9"/>
            <w:tcBorders>
              <w:top w:val="nil"/>
              <w:bottom w:val="single" w:sz="4" w:space="0" w:color="auto"/>
            </w:tcBorders>
          </w:tcPr>
          <w:p w14:paraId="391873AA" w14:textId="77777777" w:rsidR="00210524" w:rsidRDefault="00210524" w:rsidP="004C352E">
            <w:pPr>
              <w:pStyle w:val="Odstavecseseznamem"/>
              <w:numPr>
                <w:ilvl w:val="0"/>
                <w:numId w:val="60"/>
              </w:numPr>
              <w:jc w:val="both"/>
            </w:pPr>
            <w:r>
              <w:t>dialogická (diskuze, rozhovor, brainstorming)</w:t>
            </w:r>
          </w:p>
          <w:p w14:paraId="7A1A08D6" w14:textId="77777777" w:rsidR="00210524" w:rsidRDefault="00210524" w:rsidP="004C352E">
            <w:pPr>
              <w:pStyle w:val="Odstavecseseznamem"/>
              <w:numPr>
                <w:ilvl w:val="0"/>
                <w:numId w:val="60"/>
              </w:numPr>
              <w:jc w:val="both"/>
            </w:pPr>
            <w:r>
              <w:t>analýza textu</w:t>
            </w:r>
          </w:p>
          <w:p w14:paraId="53D1EFE7" w14:textId="77777777" w:rsidR="00210524" w:rsidRDefault="00210524" w:rsidP="004C352E">
            <w:pPr>
              <w:pStyle w:val="Odstavecseseznamem"/>
              <w:numPr>
                <w:ilvl w:val="0"/>
                <w:numId w:val="60"/>
              </w:numPr>
              <w:jc w:val="both"/>
            </w:pPr>
            <w:r>
              <w:t>p</w:t>
            </w:r>
            <w:r w:rsidRPr="003619FA">
              <w:t>raktické procvičování</w:t>
            </w:r>
          </w:p>
        </w:tc>
      </w:tr>
      <w:tr w:rsidR="00210524" w14:paraId="7CAD5006" w14:textId="77777777" w:rsidTr="00176FDF">
        <w:trPr>
          <w:trHeight w:val="265"/>
        </w:trPr>
        <w:tc>
          <w:tcPr>
            <w:tcW w:w="3653" w:type="dxa"/>
            <w:gridSpan w:val="3"/>
            <w:tcBorders>
              <w:top w:val="single" w:sz="4" w:space="0" w:color="auto"/>
            </w:tcBorders>
            <w:shd w:val="clear" w:color="auto" w:fill="F7CAAC"/>
          </w:tcPr>
          <w:p w14:paraId="27EEE868" w14:textId="77777777" w:rsidR="00210524" w:rsidRDefault="00210524" w:rsidP="005133EF">
            <w:pPr>
              <w:jc w:val="both"/>
            </w:pPr>
            <w:r>
              <w:rPr>
                <w:b/>
              </w:rPr>
              <w:t>Studijní literatura a studijní pomůcky</w:t>
            </w:r>
          </w:p>
        </w:tc>
        <w:tc>
          <w:tcPr>
            <w:tcW w:w="6202" w:type="dxa"/>
            <w:gridSpan w:val="6"/>
            <w:tcBorders>
              <w:top w:val="single" w:sz="4" w:space="0" w:color="auto"/>
              <w:bottom w:val="nil"/>
            </w:tcBorders>
          </w:tcPr>
          <w:p w14:paraId="13569C0D" w14:textId="77777777" w:rsidR="00210524" w:rsidRDefault="00210524" w:rsidP="005133EF">
            <w:pPr>
              <w:jc w:val="both"/>
            </w:pPr>
          </w:p>
        </w:tc>
      </w:tr>
      <w:tr w:rsidR="00210524" w14:paraId="33459E94" w14:textId="77777777" w:rsidTr="00176FDF">
        <w:trPr>
          <w:trHeight w:val="425"/>
        </w:trPr>
        <w:tc>
          <w:tcPr>
            <w:tcW w:w="9855" w:type="dxa"/>
            <w:gridSpan w:val="9"/>
            <w:tcBorders>
              <w:top w:val="nil"/>
            </w:tcBorders>
          </w:tcPr>
          <w:p w14:paraId="1FE3E3F4" w14:textId="77777777" w:rsidR="00210524" w:rsidRPr="0038169E" w:rsidRDefault="00210524" w:rsidP="005133EF">
            <w:pPr>
              <w:jc w:val="both"/>
              <w:textAlignment w:val="baseline"/>
              <w:rPr>
                <w:rFonts w:ascii="Segoe UI" w:hAnsi="Segoe UI" w:cs="Segoe UI"/>
                <w:sz w:val="18"/>
                <w:szCs w:val="18"/>
              </w:rPr>
            </w:pPr>
            <w:r w:rsidRPr="0038169E">
              <w:rPr>
                <w:b/>
                <w:bCs/>
              </w:rPr>
              <w:t>Povinná:</w:t>
            </w:r>
            <w:r w:rsidRPr="0038169E">
              <w:t> </w:t>
            </w:r>
          </w:p>
          <w:p w14:paraId="04ACBF2B" w14:textId="28044D84" w:rsidR="00210524" w:rsidRPr="00D45A5B" w:rsidRDefault="00210524" w:rsidP="005133EF">
            <w:pPr>
              <w:shd w:val="clear" w:color="auto" w:fill="FFFFFF"/>
              <w:rPr>
                <w:rFonts w:ascii="Segoe UI" w:hAnsi="Segoe UI" w:cs="Segoe UI"/>
                <w:sz w:val="18"/>
                <w:szCs w:val="18"/>
              </w:rPr>
            </w:pPr>
            <w:r w:rsidRPr="00D45A5B">
              <w:t xml:space="preserve">BOURDIEU, Pierre. </w:t>
            </w:r>
            <w:r w:rsidRPr="00D45A5B">
              <w:rPr>
                <w:i/>
                <w:iCs/>
              </w:rPr>
              <w:t>Co se chce říct mluvením?</w:t>
            </w:r>
            <w:r w:rsidRPr="00D45A5B">
              <w:t> Praha: Karolinum</w:t>
            </w:r>
            <w:r>
              <w:t>,</w:t>
            </w:r>
            <w:r w:rsidRPr="00D45A5B">
              <w:t xml:space="preserve"> 2014. ISBN 9788024625706</w:t>
            </w:r>
            <w:r>
              <w:t>.</w:t>
            </w:r>
            <w:r w:rsidRPr="00D45A5B">
              <w:t> </w:t>
            </w:r>
          </w:p>
          <w:p w14:paraId="7BD4F385" w14:textId="44E0FA38" w:rsidR="00210524" w:rsidRPr="00D45A5B" w:rsidRDefault="00210524" w:rsidP="005133EF">
            <w:pPr>
              <w:shd w:val="clear" w:color="auto" w:fill="FFFFFF"/>
              <w:rPr>
                <w:rFonts w:ascii="Segoe UI" w:hAnsi="Segoe UI" w:cs="Segoe UI"/>
                <w:sz w:val="18"/>
                <w:szCs w:val="18"/>
              </w:rPr>
            </w:pPr>
            <w:r w:rsidRPr="00D45A5B">
              <w:t xml:space="preserve">FANG, </w:t>
            </w:r>
            <w:proofErr w:type="spellStart"/>
            <w:r w:rsidRPr="00D45A5B">
              <w:t>Zhihui</w:t>
            </w:r>
            <w:proofErr w:type="spellEnd"/>
            <w:r w:rsidRPr="00D45A5B">
              <w:t xml:space="preserve">. </w:t>
            </w:r>
            <w:proofErr w:type="spellStart"/>
            <w:r w:rsidRPr="00D45A5B">
              <w:rPr>
                <w:i/>
                <w:iCs/>
              </w:rPr>
              <w:t>Demystifying</w:t>
            </w:r>
            <w:proofErr w:type="spellEnd"/>
            <w:r w:rsidRPr="00D45A5B">
              <w:rPr>
                <w:i/>
                <w:iCs/>
              </w:rPr>
              <w:t> </w:t>
            </w:r>
            <w:proofErr w:type="spellStart"/>
            <w:r w:rsidRPr="00D45A5B">
              <w:rPr>
                <w:i/>
                <w:iCs/>
              </w:rPr>
              <w:t>Academic</w:t>
            </w:r>
            <w:proofErr w:type="spellEnd"/>
            <w:r w:rsidRPr="00D45A5B">
              <w:rPr>
                <w:i/>
                <w:iCs/>
              </w:rPr>
              <w:t> </w:t>
            </w:r>
            <w:proofErr w:type="spellStart"/>
            <w:r w:rsidRPr="00D45A5B">
              <w:rPr>
                <w:i/>
                <w:iCs/>
              </w:rPr>
              <w:t>Writing</w:t>
            </w:r>
            <w:proofErr w:type="spellEnd"/>
            <w:r w:rsidRPr="00D45A5B">
              <w:rPr>
                <w:i/>
                <w:iCs/>
              </w:rPr>
              <w:t xml:space="preserve">: </w:t>
            </w:r>
            <w:proofErr w:type="spellStart"/>
            <w:r w:rsidRPr="00D45A5B">
              <w:rPr>
                <w:i/>
                <w:iCs/>
              </w:rPr>
              <w:t>Genres</w:t>
            </w:r>
            <w:proofErr w:type="spellEnd"/>
            <w:r w:rsidRPr="00D45A5B">
              <w:rPr>
                <w:i/>
                <w:iCs/>
              </w:rPr>
              <w:t xml:space="preserve">, </w:t>
            </w:r>
            <w:proofErr w:type="spellStart"/>
            <w:r w:rsidRPr="00D45A5B">
              <w:rPr>
                <w:i/>
                <w:iCs/>
              </w:rPr>
              <w:t>Moves</w:t>
            </w:r>
            <w:proofErr w:type="spellEnd"/>
            <w:r w:rsidRPr="00D45A5B">
              <w:rPr>
                <w:i/>
                <w:iCs/>
              </w:rPr>
              <w:t xml:space="preserve">, </w:t>
            </w:r>
            <w:proofErr w:type="spellStart"/>
            <w:r w:rsidRPr="00D45A5B">
              <w:rPr>
                <w:i/>
                <w:iCs/>
              </w:rPr>
              <w:t>Skills</w:t>
            </w:r>
            <w:proofErr w:type="spellEnd"/>
            <w:r w:rsidRPr="00D45A5B">
              <w:rPr>
                <w:i/>
                <w:iCs/>
              </w:rPr>
              <w:t xml:space="preserve">, and </w:t>
            </w:r>
            <w:proofErr w:type="spellStart"/>
            <w:r w:rsidRPr="00D45A5B">
              <w:rPr>
                <w:i/>
                <w:iCs/>
              </w:rPr>
              <w:t>Strategies</w:t>
            </w:r>
            <w:proofErr w:type="spellEnd"/>
            <w:r w:rsidRPr="00D45A5B">
              <w:rPr>
                <w:i/>
                <w:iCs/>
              </w:rPr>
              <w:t>.</w:t>
            </w:r>
            <w:r w:rsidRPr="00D45A5B">
              <w:t> </w:t>
            </w:r>
            <w:r w:rsidR="0080638A">
              <w:t>New York, NY:</w:t>
            </w:r>
            <w:r w:rsidR="0061728B">
              <w:t xml:space="preserve"> </w:t>
            </w:r>
            <w:proofErr w:type="spellStart"/>
            <w:r w:rsidRPr="00D45A5B">
              <w:t>Routledge</w:t>
            </w:r>
            <w:proofErr w:type="spellEnd"/>
            <w:r>
              <w:t>,</w:t>
            </w:r>
            <w:r w:rsidRPr="00D45A5B">
              <w:t> 2021. ISBN 9780367653545</w:t>
            </w:r>
            <w:r>
              <w:t>.</w:t>
            </w:r>
            <w:r w:rsidRPr="00D45A5B">
              <w:t> </w:t>
            </w:r>
          </w:p>
          <w:p w14:paraId="338F3E36" w14:textId="4E0D1789" w:rsidR="00210524" w:rsidRPr="00D45A5B" w:rsidRDefault="00210524" w:rsidP="005133EF">
            <w:pPr>
              <w:shd w:val="clear" w:color="auto" w:fill="FFFFFF"/>
              <w:rPr>
                <w:rFonts w:ascii="Segoe UI" w:hAnsi="Segoe UI" w:cs="Segoe UI"/>
                <w:sz w:val="18"/>
                <w:szCs w:val="18"/>
              </w:rPr>
            </w:pPr>
            <w:r w:rsidRPr="00D45A5B">
              <w:t>FOUCAULT, M</w:t>
            </w:r>
            <w:r w:rsidR="00D0649A">
              <w:t>ichel</w:t>
            </w:r>
            <w:r w:rsidRPr="00D45A5B">
              <w:t>. </w:t>
            </w:r>
            <w:r w:rsidRPr="00404CBA">
              <w:rPr>
                <w:i/>
                <w:iCs/>
              </w:rPr>
              <w:t xml:space="preserve">„Subjekt a moc,“ in </w:t>
            </w:r>
            <w:r w:rsidRPr="003F52FB">
              <w:rPr>
                <w:i/>
                <w:iCs/>
              </w:rPr>
              <w:t>Myšlení vnějšku</w:t>
            </w:r>
            <w:r w:rsidRPr="00D45A5B">
              <w:rPr>
                <w:i/>
                <w:iCs/>
              </w:rPr>
              <w:t>.</w:t>
            </w:r>
            <w:r w:rsidRPr="00D45A5B">
              <w:t xml:space="preserve"> Praha: </w:t>
            </w:r>
            <w:proofErr w:type="spellStart"/>
            <w:r w:rsidRPr="00D45A5B">
              <w:t>Herrmann</w:t>
            </w:r>
            <w:proofErr w:type="spellEnd"/>
            <w:r w:rsidRPr="00D45A5B">
              <w:t> a synové, 2002. </w:t>
            </w:r>
            <w:r w:rsidRPr="00D45A5B">
              <w:rPr>
                <w:shd w:val="clear" w:color="auto" w:fill="FFFFFF"/>
              </w:rPr>
              <w:t>ISBN 9788087054444</w:t>
            </w:r>
            <w:r>
              <w:rPr>
                <w:shd w:val="clear" w:color="auto" w:fill="FFFFFF"/>
              </w:rPr>
              <w:t>.</w:t>
            </w:r>
            <w:r w:rsidRPr="00D45A5B">
              <w:rPr>
                <w:shd w:val="clear" w:color="auto" w:fill="FFFFFF"/>
              </w:rPr>
              <w:t> </w:t>
            </w:r>
          </w:p>
          <w:p w14:paraId="19527210" w14:textId="39C5DA5E" w:rsidR="00210524" w:rsidRPr="00D45A5B" w:rsidRDefault="00210524" w:rsidP="005133EF">
            <w:pPr>
              <w:shd w:val="clear" w:color="auto" w:fill="FFFFFF"/>
              <w:rPr>
                <w:rFonts w:ascii="Segoe UI" w:hAnsi="Segoe UI" w:cs="Segoe UI"/>
                <w:sz w:val="18"/>
                <w:szCs w:val="18"/>
              </w:rPr>
            </w:pPr>
            <w:r w:rsidRPr="00D45A5B">
              <w:t xml:space="preserve">WHITE, </w:t>
            </w:r>
            <w:proofErr w:type="spellStart"/>
            <w:r w:rsidRPr="00D45A5B">
              <w:t>Hayden</w:t>
            </w:r>
            <w:proofErr w:type="spellEnd"/>
            <w:r w:rsidRPr="00D45A5B">
              <w:t xml:space="preserve">. </w:t>
            </w:r>
            <w:r w:rsidRPr="00D45A5B">
              <w:rPr>
                <w:i/>
                <w:iCs/>
              </w:rPr>
              <w:t>Tropika diskursu.</w:t>
            </w:r>
            <w:r w:rsidRPr="00D45A5B">
              <w:t> Praha</w:t>
            </w:r>
            <w:r>
              <w:t>:</w:t>
            </w:r>
            <w:r w:rsidRPr="00D45A5B">
              <w:t xml:space="preserve"> Karolinum</w:t>
            </w:r>
            <w:r>
              <w:t>,</w:t>
            </w:r>
            <w:r w:rsidRPr="00D45A5B">
              <w:t xml:space="preserve"> 2010. ISBN 9788024611235</w:t>
            </w:r>
            <w:r>
              <w:t>.</w:t>
            </w:r>
            <w:r w:rsidRPr="00D45A5B">
              <w:t> </w:t>
            </w:r>
          </w:p>
          <w:p w14:paraId="0AEE9E7E" w14:textId="77777777" w:rsidR="00210524" w:rsidRPr="0038169E" w:rsidRDefault="00210524" w:rsidP="005133EF">
            <w:pPr>
              <w:textAlignment w:val="baseline"/>
              <w:rPr>
                <w:b/>
                <w:bCs/>
                <w:color w:val="000000"/>
                <w:shd w:val="clear" w:color="auto" w:fill="FFFFFF"/>
              </w:rPr>
            </w:pPr>
            <w:r w:rsidRPr="0038169E">
              <w:rPr>
                <w:b/>
                <w:bCs/>
                <w:color w:val="000000"/>
                <w:shd w:val="clear" w:color="auto" w:fill="FFFFFF"/>
              </w:rPr>
              <w:t>Doporučená: </w:t>
            </w:r>
          </w:p>
          <w:p w14:paraId="3E9B55A6" w14:textId="77777777" w:rsidR="00210524" w:rsidRDefault="00210524" w:rsidP="005133EF">
            <w:r w:rsidRPr="00782FC7">
              <w:t xml:space="preserve">KASARDA, Martin. </w:t>
            </w:r>
            <w:r w:rsidRPr="00C35DF2">
              <w:rPr>
                <w:i/>
                <w:iCs/>
              </w:rPr>
              <w:t xml:space="preserve">Praktická </w:t>
            </w:r>
            <w:proofErr w:type="spellStart"/>
            <w:r w:rsidRPr="00C35DF2">
              <w:rPr>
                <w:i/>
                <w:iCs/>
              </w:rPr>
              <w:t>príručka</w:t>
            </w:r>
            <w:proofErr w:type="spellEnd"/>
            <w:r w:rsidRPr="00C35DF2">
              <w:rPr>
                <w:i/>
                <w:iCs/>
              </w:rPr>
              <w:t xml:space="preserve"> </w:t>
            </w:r>
            <w:proofErr w:type="spellStart"/>
            <w:r w:rsidRPr="00C35DF2">
              <w:rPr>
                <w:i/>
                <w:iCs/>
              </w:rPr>
              <w:t>písania</w:t>
            </w:r>
            <w:proofErr w:type="spellEnd"/>
            <w:r w:rsidRPr="00C35DF2">
              <w:rPr>
                <w:i/>
                <w:iCs/>
              </w:rPr>
              <w:t xml:space="preserve"> </w:t>
            </w:r>
            <w:proofErr w:type="spellStart"/>
            <w:r w:rsidRPr="00C35DF2">
              <w:rPr>
                <w:i/>
                <w:iCs/>
              </w:rPr>
              <w:t>pre</w:t>
            </w:r>
            <w:proofErr w:type="spellEnd"/>
            <w:r w:rsidRPr="00C35DF2">
              <w:rPr>
                <w:i/>
                <w:iCs/>
              </w:rPr>
              <w:t xml:space="preserve"> </w:t>
            </w:r>
            <w:proofErr w:type="spellStart"/>
            <w:r w:rsidRPr="00C35DF2">
              <w:rPr>
                <w:i/>
                <w:iCs/>
              </w:rPr>
              <w:t>profesionálov</w:t>
            </w:r>
            <w:proofErr w:type="spellEnd"/>
            <w:r w:rsidRPr="00782FC7">
              <w:t xml:space="preserve">. Bratislava: </w:t>
            </w:r>
            <w:proofErr w:type="spellStart"/>
            <w:r w:rsidRPr="00782FC7">
              <w:t>Paneur</w:t>
            </w:r>
            <w:r>
              <w:t>ópska</w:t>
            </w:r>
            <w:proofErr w:type="spellEnd"/>
            <w:r>
              <w:t xml:space="preserve"> vysoká škola, 2012.</w:t>
            </w:r>
            <w:r w:rsidRPr="00782FC7">
              <w:t xml:space="preserve"> </w:t>
            </w:r>
          </w:p>
          <w:p w14:paraId="6831A70E" w14:textId="77777777" w:rsidR="00210524" w:rsidRDefault="00210524" w:rsidP="005133EF">
            <w:r w:rsidRPr="00782FC7">
              <w:t xml:space="preserve">ISBN 9788089447688. </w:t>
            </w:r>
          </w:p>
          <w:p w14:paraId="53E2B78D" w14:textId="77777777" w:rsidR="00210524" w:rsidRDefault="00210524" w:rsidP="005133EF">
            <w:r w:rsidRPr="002232A7">
              <w:t>STUDENÝ, Jiří. </w:t>
            </w:r>
            <w:r w:rsidRPr="002232A7">
              <w:rPr>
                <w:i/>
                <w:iCs/>
              </w:rPr>
              <w:t>Dramata jazyka: teorie literatury a praxe tvůrčího psaní.</w:t>
            </w:r>
            <w:r w:rsidRPr="002232A7">
              <w:t xml:space="preserve"> Červený Kostelec</w:t>
            </w:r>
            <w:r>
              <w:t>: Pavel Mervart</w:t>
            </w:r>
            <w:r w:rsidRPr="002232A7">
              <w:t xml:space="preserve">, 2010. </w:t>
            </w:r>
          </w:p>
          <w:p w14:paraId="3BA8728A" w14:textId="1CF614E4" w:rsidR="00210524" w:rsidRPr="002232A7" w:rsidRDefault="00210524" w:rsidP="005133EF">
            <w:r w:rsidRPr="002232A7">
              <w:t>ISBN 9788087378342</w:t>
            </w:r>
            <w:r>
              <w:t>.</w:t>
            </w:r>
          </w:p>
          <w:p w14:paraId="483EFB90" w14:textId="77777777" w:rsidR="00210524" w:rsidRDefault="00210524" w:rsidP="005133EF">
            <w:pPr>
              <w:jc w:val="both"/>
            </w:pPr>
            <w:r w:rsidRPr="00EC0466">
              <w:t xml:space="preserve">SVENUNGSSON, Jan. </w:t>
            </w:r>
            <w:proofErr w:type="spellStart"/>
            <w:r w:rsidRPr="00C35DF2">
              <w:rPr>
                <w:i/>
                <w:iCs/>
              </w:rPr>
              <w:t>Umelec</w:t>
            </w:r>
            <w:proofErr w:type="spellEnd"/>
            <w:r w:rsidRPr="00C35DF2">
              <w:rPr>
                <w:i/>
                <w:iCs/>
              </w:rPr>
              <w:t xml:space="preserve"> a </w:t>
            </w:r>
            <w:proofErr w:type="spellStart"/>
            <w:r w:rsidRPr="00C35DF2">
              <w:rPr>
                <w:i/>
                <w:iCs/>
              </w:rPr>
              <w:t>písanie</w:t>
            </w:r>
            <w:proofErr w:type="spellEnd"/>
            <w:r w:rsidRPr="00EC0466">
              <w:t xml:space="preserve">. V </w:t>
            </w:r>
            <w:proofErr w:type="spellStart"/>
            <w:r w:rsidRPr="00EC0466">
              <w:t>Bratislave</w:t>
            </w:r>
            <w:proofErr w:type="spellEnd"/>
            <w:r w:rsidRPr="00EC0466">
              <w:t xml:space="preserve">: Vysoká škola výtvarných </w:t>
            </w:r>
            <w:proofErr w:type="spellStart"/>
            <w:r w:rsidRPr="00EC0466">
              <w:t>umení</w:t>
            </w:r>
            <w:proofErr w:type="spellEnd"/>
            <w:r w:rsidRPr="00EC0466">
              <w:t xml:space="preserve"> v spolupráci s </w:t>
            </w:r>
            <w:proofErr w:type="spellStart"/>
            <w:r w:rsidRPr="00EC0466">
              <w:t>Vy</w:t>
            </w:r>
            <w:r>
              <w:t>davateľstvom</w:t>
            </w:r>
            <w:proofErr w:type="spellEnd"/>
            <w:r>
              <w:t xml:space="preserve"> </w:t>
            </w:r>
            <w:proofErr w:type="spellStart"/>
            <w:r>
              <w:t>Slovart</w:t>
            </w:r>
            <w:proofErr w:type="spellEnd"/>
            <w:r>
              <w:t>, 2013</w:t>
            </w:r>
            <w:r w:rsidRPr="00EC0466">
              <w:t>. ISBN 9788055611914.</w:t>
            </w:r>
          </w:p>
        </w:tc>
      </w:tr>
      <w:tr w:rsidR="00210524" w14:paraId="2ED5976B" w14:textId="77777777" w:rsidTr="00176FD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0E15063" w14:textId="54CC070B" w:rsidR="00210524" w:rsidRDefault="00397B59" w:rsidP="005133EF">
            <w:pPr>
              <w:jc w:val="center"/>
              <w:rPr>
                <w:b/>
              </w:rPr>
            </w:pPr>
            <w:r>
              <w:br w:type="page"/>
            </w:r>
            <w:r w:rsidR="00210524">
              <w:rPr>
                <w:b/>
              </w:rPr>
              <w:t>Informace ke kombinované nebo distanční formě</w:t>
            </w:r>
          </w:p>
        </w:tc>
      </w:tr>
      <w:tr w:rsidR="00210524" w14:paraId="191C53FE" w14:textId="77777777" w:rsidTr="00176FDF">
        <w:tc>
          <w:tcPr>
            <w:tcW w:w="4787" w:type="dxa"/>
            <w:gridSpan w:val="4"/>
            <w:tcBorders>
              <w:top w:val="single" w:sz="2" w:space="0" w:color="auto"/>
            </w:tcBorders>
            <w:shd w:val="clear" w:color="auto" w:fill="F7CAAC"/>
          </w:tcPr>
          <w:p w14:paraId="531EB937" w14:textId="77777777" w:rsidR="00210524" w:rsidRDefault="00210524" w:rsidP="005133EF">
            <w:pPr>
              <w:jc w:val="both"/>
            </w:pPr>
            <w:r>
              <w:rPr>
                <w:b/>
              </w:rPr>
              <w:t>Rozsah konzultací (soustředění)</w:t>
            </w:r>
          </w:p>
        </w:tc>
        <w:tc>
          <w:tcPr>
            <w:tcW w:w="889" w:type="dxa"/>
            <w:tcBorders>
              <w:top w:val="single" w:sz="2" w:space="0" w:color="auto"/>
            </w:tcBorders>
          </w:tcPr>
          <w:p w14:paraId="5CB4488C" w14:textId="77777777" w:rsidR="00210524" w:rsidRDefault="00210524" w:rsidP="005133EF">
            <w:pPr>
              <w:jc w:val="both"/>
            </w:pPr>
          </w:p>
        </w:tc>
        <w:tc>
          <w:tcPr>
            <w:tcW w:w="4179" w:type="dxa"/>
            <w:gridSpan w:val="4"/>
            <w:tcBorders>
              <w:top w:val="single" w:sz="2" w:space="0" w:color="auto"/>
            </w:tcBorders>
            <w:shd w:val="clear" w:color="auto" w:fill="F7CAAC"/>
          </w:tcPr>
          <w:p w14:paraId="0B500D56" w14:textId="77777777" w:rsidR="00210524" w:rsidRDefault="00210524" w:rsidP="005133EF">
            <w:pPr>
              <w:jc w:val="both"/>
              <w:rPr>
                <w:b/>
              </w:rPr>
            </w:pPr>
            <w:r>
              <w:rPr>
                <w:b/>
              </w:rPr>
              <w:t xml:space="preserve">hodin </w:t>
            </w:r>
          </w:p>
        </w:tc>
      </w:tr>
      <w:tr w:rsidR="00210524" w14:paraId="13DF901D" w14:textId="77777777" w:rsidTr="00176FDF">
        <w:tc>
          <w:tcPr>
            <w:tcW w:w="9855" w:type="dxa"/>
            <w:gridSpan w:val="9"/>
            <w:shd w:val="clear" w:color="auto" w:fill="F7CAAC"/>
          </w:tcPr>
          <w:p w14:paraId="6ECEF024" w14:textId="77777777" w:rsidR="00210524" w:rsidRDefault="00210524" w:rsidP="005133EF">
            <w:pPr>
              <w:jc w:val="both"/>
              <w:rPr>
                <w:b/>
              </w:rPr>
            </w:pPr>
            <w:r>
              <w:rPr>
                <w:b/>
              </w:rPr>
              <w:t>Informace o způsobu kontaktu s vyučujícím</w:t>
            </w:r>
          </w:p>
        </w:tc>
      </w:tr>
      <w:tr w:rsidR="00210524" w14:paraId="115A1FB2" w14:textId="77777777" w:rsidTr="00AA7023">
        <w:trPr>
          <w:trHeight w:val="216"/>
        </w:trPr>
        <w:tc>
          <w:tcPr>
            <w:tcW w:w="9855" w:type="dxa"/>
            <w:gridSpan w:val="9"/>
          </w:tcPr>
          <w:p w14:paraId="22053C4D" w14:textId="77777777" w:rsidR="004728AF" w:rsidRDefault="004728AF" w:rsidP="005133EF">
            <w:pPr>
              <w:jc w:val="both"/>
            </w:pPr>
          </w:p>
          <w:p w14:paraId="65595BD1" w14:textId="77777777" w:rsidR="00A376DB" w:rsidRDefault="00A376DB" w:rsidP="005133EF">
            <w:pPr>
              <w:jc w:val="both"/>
            </w:pPr>
          </w:p>
          <w:p w14:paraId="02A865E8" w14:textId="3DE71690" w:rsidR="00A376DB" w:rsidRDefault="00A376DB" w:rsidP="005133EF">
            <w:pPr>
              <w:jc w:val="both"/>
            </w:pPr>
          </w:p>
        </w:tc>
      </w:tr>
      <w:tr w:rsidR="009B48E7" w14:paraId="1DE903FE" w14:textId="77777777" w:rsidTr="00971EDF">
        <w:tc>
          <w:tcPr>
            <w:tcW w:w="9855" w:type="dxa"/>
            <w:gridSpan w:val="9"/>
            <w:tcBorders>
              <w:bottom w:val="double" w:sz="4" w:space="0" w:color="auto"/>
            </w:tcBorders>
            <w:shd w:val="clear" w:color="auto" w:fill="BDD6EE"/>
          </w:tcPr>
          <w:p w14:paraId="10A17A99" w14:textId="0088320C" w:rsidR="009B48E7" w:rsidRDefault="009B48E7" w:rsidP="005133EF">
            <w:pPr>
              <w:jc w:val="both"/>
              <w:rPr>
                <w:b/>
                <w:sz w:val="28"/>
              </w:rPr>
            </w:pPr>
            <w:r>
              <w:lastRenderedPageBreak/>
              <w:br w:type="page"/>
            </w:r>
            <w:r>
              <w:rPr>
                <w:b/>
                <w:sz w:val="28"/>
              </w:rPr>
              <w:t>B-III – Charakteristika studijního předmětu</w:t>
            </w:r>
          </w:p>
        </w:tc>
      </w:tr>
      <w:tr w:rsidR="00FD3068" w14:paraId="5C5980B8" w14:textId="77777777" w:rsidTr="00971EDF">
        <w:tc>
          <w:tcPr>
            <w:tcW w:w="3086" w:type="dxa"/>
            <w:tcBorders>
              <w:top w:val="double" w:sz="4" w:space="0" w:color="auto"/>
            </w:tcBorders>
            <w:shd w:val="clear" w:color="auto" w:fill="F7CAAC"/>
          </w:tcPr>
          <w:p w14:paraId="0F4AFAE6" w14:textId="77777777" w:rsidR="00FD3068" w:rsidRDefault="00FD3068" w:rsidP="00C57E3D">
            <w:pPr>
              <w:rPr>
                <w:b/>
              </w:rPr>
            </w:pPr>
            <w:r>
              <w:rPr>
                <w:b/>
              </w:rPr>
              <w:t>Název studijního předmětu</w:t>
            </w:r>
          </w:p>
        </w:tc>
        <w:tc>
          <w:tcPr>
            <w:tcW w:w="6769" w:type="dxa"/>
            <w:gridSpan w:val="8"/>
            <w:tcBorders>
              <w:top w:val="double" w:sz="4" w:space="0" w:color="auto"/>
            </w:tcBorders>
          </w:tcPr>
          <w:p w14:paraId="4A87F1F1" w14:textId="7A482328" w:rsidR="00FD3068" w:rsidRDefault="00FD3068" w:rsidP="00FD3068">
            <w:pPr>
              <w:jc w:val="both"/>
            </w:pPr>
            <w:r w:rsidRPr="009F1316">
              <w:rPr>
                <w:lang w:eastAsia="en-US"/>
              </w:rPr>
              <w:t xml:space="preserve">Angličtina – </w:t>
            </w:r>
            <w:proofErr w:type="spellStart"/>
            <w:r w:rsidRPr="009F1316">
              <w:rPr>
                <w:lang w:eastAsia="en-US"/>
              </w:rPr>
              <w:t>intermediate</w:t>
            </w:r>
            <w:proofErr w:type="spellEnd"/>
            <w:r>
              <w:rPr>
                <w:lang w:eastAsia="en-US"/>
              </w:rPr>
              <w:t xml:space="preserve"> (7)</w:t>
            </w:r>
          </w:p>
        </w:tc>
      </w:tr>
      <w:tr w:rsidR="00FD3068" w14:paraId="1DDA272B" w14:textId="77777777" w:rsidTr="00971EDF">
        <w:tc>
          <w:tcPr>
            <w:tcW w:w="3086" w:type="dxa"/>
            <w:shd w:val="clear" w:color="auto" w:fill="F7CAAC"/>
          </w:tcPr>
          <w:p w14:paraId="70ABE856" w14:textId="77777777" w:rsidR="00FD3068" w:rsidRDefault="00FD3068" w:rsidP="00C57E3D">
            <w:pPr>
              <w:rPr>
                <w:b/>
              </w:rPr>
            </w:pPr>
            <w:r>
              <w:rPr>
                <w:b/>
              </w:rPr>
              <w:t>Typ předmětu</w:t>
            </w:r>
          </w:p>
        </w:tc>
        <w:tc>
          <w:tcPr>
            <w:tcW w:w="3406" w:type="dxa"/>
            <w:gridSpan w:val="5"/>
          </w:tcPr>
          <w:p w14:paraId="0DFD0EC0" w14:textId="3C799DD5" w:rsidR="00FD3068" w:rsidRDefault="00FD3068" w:rsidP="00FD3068">
            <w:pPr>
              <w:jc w:val="both"/>
            </w:pPr>
            <w:r>
              <w:rPr>
                <w:lang w:eastAsia="en-US"/>
              </w:rPr>
              <w:t>povinný</w:t>
            </w:r>
          </w:p>
        </w:tc>
        <w:tc>
          <w:tcPr>
            <w:tcW w:w="2613" w:type="dxa"/>
            <w:gridSpan w:val="2"/>
            <w:shd w:val="clear" w:color="auto" w:fill="F7CAAC"/>
          </w:tcPr>
          <w:p w14:paraId="402B979E" w14:textId="77777777" w:rsidR="00FD3068" w:rsidRDefault="00FD3068" w:rsidP="00FD3068">
            <w:pPr>
              <w:jc w:val="both"/>
            </w:pPr>
            <w:r>
              <w:rPr>
                <w:b/>
              </w:rPr>
              <w:t>doporučený ročník / semestr</w:t>
            </w:r>
          </w:p>
        </w:tc>
        <w:tc>
          <w:tcPr>
            <w:tcW w:w="750" w:type="dxa"/>
          </w:tcPr>
          <w:p w14:paraId="63646741" w14:textId="2759DDFC" w:rsidR="00FD3068" w:rsidRDefault="00AC39B6" w:rsidP="00FD3068">
            <w:pPr>
              <w:jc w:val="both"/>
            </w:pPr>
            <w:r>
              <w:rPr>
                <w:lang w:eastAsia="en-US"/>
              </w:rPr>
              <w:t>1-3/ZS</w:t>
            </w:r>
          </w:p>
        </w:tc>
      </w:tr>
      <w:tr w:rsidR="00FD3068" w14:paraId="1107A18B" w14:textId="77777777" w:rsidTr="00971EDF">
        <w:tc>
          <w:tcPr>
            <w:tcW w:w="3086" w:type="dxa"/>
            <w:shd w:val="clear" w:color="auto" w:fill="F7CAAC"/>
          </w:tcPr>
          <w:p w14:paraId="551D6E71" w14:textId="77777777" w:rsidR="00FD3068" w:rsidRDefault="00FD3068" w:rsidP="00C57E3D">
            <w:pPr>
              <w:rPr>
                <w:b/>
              </w:rPr>
            </w:pPr>
            <w:r>
              <w:rPr>
                <w:b/>
              </w:rPr>
              <w:t>Rozsah studijního předmětu</w:t>
            </w:r>
          </w:p>
        </w:tc>
        <w:tc>
          <w:tcPr>
            <w:tcW w:w="1701" w:type="dxa"/>
            <w:gridSpan w:val="3"/>
          </w:tcPr>
          <w:p w14:paraId="6522CC60" w14:textId="20A8D3C4" w:rsidR="00FD3068" w:rsidRDefault="00FD3068" w:rsidP="00FD3068">
            <w:pPr>
              <w:jc w:val="both"/>
            </w:pPr>
            <w:r>
              <w:rPr>
                <w:rFonts w:eastAsia="Calibri"/>
                <w:lang w:eastAsia="en-US"/>
              </w:rPr>
              <w:t>26c</w:t>
            </w:r>
          </w:p>
        </w:tc>
        <w:tc>
          <w:tcPr>
            <w:tcW w:w="889" w:type="dxa"/>
            <w:shd w:val="clear" w:color="auto" w:fill="F7CAAC"/>
          </w:tcPr>
          <w:p w14:paraId="03076B3A" w14:textId="77777777" w:rsidR="00FD3068" w:rsidRDefault="00FD3068" w:rsidP="00FD3068">
            <w:pPr>
              <w:jc w:val="both"/>
              <w:rPr>
                <w:b/>
              </w:rPr>
            </w:pPr>
            <w:r>
              <w:rPr>
                <w:b/>
              </w:rPr>
              <w:t xml:space="preserve">hod. </w:t>
            </w:r>
          </w:p>
        </w:tc>
        <w:tc>
          <w:tcPr>
            <w:tcW w:w="816" w:type="dxa"/>
          </w:tcPr>
          <w:p w14:paraId="4EA93635" w14:textId="16CEF319" w:rsidR="00FD3068" w:rsidRDefault="00AC39B6" w:rsidP="00FD3068">
            <w:pPr>
              <w:jc w:val="both"/>
            </w:pPr>
            <w:r>
              <w:t>26</w:t>
            </w:r>
          </w:p>
        </w:tc>
        <w:tc>
          <w:tcPr>
            <w:tcW w:w="2156" w:type="dxa"/>
            <w:shd w:val="clear" w:color="auto" w:fill="F7CAAC"/>
          </w:tcPr>
          <w:p w14:paraId="4C917A8E" w14:textId="77777777" w:rsidR="00FD3068" w:rsidRDefault="00FD3068" w:rsidP="00FD3068">
            <w:pPr>
              <w:jc w:val="both"/>
              <w:rPr>
                <w:b/>
              </w:rPr>
            </w:pPr>
            <w:r>
              <w:rPr>
                <w:b/>
              </w:rPr>
              <w:t>kreditů</w:t>
            </w:r>
          </w:p>
        </w:tc>
        <w:tc>
          <w:tcPr>
            <w:tcW w:w="1207" w:type="dxa"/>
            <w:gridSpan w:val="2"/>
          </w:tcPr>
          <w:p w14:paraId="04176844" w14:textId="1C50CA32" w:rsidR="00FD3068" w:rsidRDefault="00AC39B6" w:rsidP="00FD3068">
            <w:pPr>
              <w:jc w:val="both"/>
            </w:pPr>
            <w:r>
              <w:t>2</w:t>
            </w:r>
          </w:p>
        </w:tc>
      </w:tr>
      <w:tr w:rsidR="00FD3068" w14:paraId="676D0BC7" w14:textId="77777777" w:rsidTr="00971EDF">
        <w:tc>
          <w:tcPr>
            <w:tcW w:w="3086" w:type="dxa"/>
            <w:shd w:val="clear" w:color="auto" w:fill="F7CAAC"/>
          </w:tcPr>
          <w:p w14:paraId="6CCD04BF" w14:textId="77777777" w:rsidR="00FD3068" w:rsidRDefault="00FD3068" w:rsidP="00C57E3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03BF685" w14:textId="77777777" w:rsidR="00FD3068" w:rsidRDefault="00FD3068" w:rsidP="00FD3068">
            <w:pPr>
              <w:jc w:val="both"/>
            </w:pPr>
          </w:p>
        </w:tc>
      </w:tr>
      <w:tr w:rsidR="00904A65" w14:paraId="5001A90B" w14:textId="77777777" w:rsidTr="00971EDF">
        <w:tc>
          <w:tcPr>
            <w:tcW w:w="3086" w:type="dxa"/>
            <w:shd w:val="clear" w:color="auto" w:fill="F7CAAC"/>
          </w:tcPr>
          <w:p w14:paraId="5D69CBB9" w14:textId="77777777" w:rsidR="00904A65" w:rsidRPr="005A0406" w:rsidRDefault="00904A65" w:rsidP="00C57E3D">
            <w:pPr>
              <w:rPr>
                <w:b/>
              </w:rPr>
            </w:pPr>
            <w:r w:rsidRPr="005A0406">
              <w:rPr>
                <w:b/>
              </w:rPr>
              <w:t>Způsob ověření výsledků učení</w:t>
            </w:r>
          </w:p>
        </w:tc>
        <w:tc>
          <w:tcPr>
            <w:tcW w:w="3406" w:type="dxa"/>
            <w:gridSpan w:val="5"/>
          </w:tcPr>
          <w:p w14:paraId="3EB970C4" w14:textId="15A15595" w:rsidR="00904A65" w:rsidRDefault="00904A65" w:rsidP="00904A65">
            <w:pPr>
              <w:jc w:val="both"/>
            </w:pPr>
            <w:r>
              <w:rPr>
                <w:rFonts w:eastAsia="Calibri"/>
                <w:lang w:eastAsia="en-US"/>
              </w:rPr>
              <w:t>klasifikovaný zápočet</w:t>
            </w:r>
          </w:p>
        </w:tc>
        <w:tc>
          <w:tcPr>
            <w:tcW w:w="2156" w:type="dxa"/>
            <w:shd w:val="clear" w:color="auto" w:fill="F7CAAC"/>
          </w:tcPr>
          <w:p w14:paraId="6B27F301" w14:textId="2C45F4A1" w:rsidR="00904A65" w:rsidRDefault="00904A65" w:rsidP="00904A65">
            <w:pPr>
              <w:jc w:val="both"/>
              <w:rPr>
                <w:b/>
              </w:rPr>
            </w:pPr>
            <w:r>
              <w:rPr>
                <w:b/>
                <w:lang w:eastAsia="en-US"/>
              </w:rPr>
              <w:t>Forma výuky</w:t>
            </w:r>
          </w:p>
        </w:tc>
        <w:tc>
          <w:tcPr>
            <w:tcW w:w="1207" w:type="dxa"/>
            <w:gridSpan w:val="2"/>
          </w:tcPr>
          <w:p w14:paraId="76A26B77" w14:textId="12C68C1F" w:rsidR="00904A65" w:rsidRDefault="00904A65" w:rsidP="00904A65">
            <w:pPr>
              <w:jc w:val="both"/>
            </w:pPr>
            <w:r>
              <w:rPr>
                <w:rFonts w:eastAsia="Calibri"/>
                <w:lang w:eastAsia="en-US"/>
              </w:rPr>
              <w:t>cvičení</w:t>
            </w:r>
          </w:p>
        </w:tc>
      </w:tr>
      <w:tr w:rsidR="00904A65" w14:paraId="1FA044D7" w14:textId="77777777" w:rsidTr="00971EDF">
        <w:tc>
          <w:tcPr>
            <w:tcW w:w="3086" w:type="dxa"/>
            <w:shd w:val="clear" w:color="auto" w:fill="F7CAAC"/>
          </w:tcPr>
          <w:p w14:paraId="6ABEEBBA" w14:textId="77777777" w:rsidR="00904A65" w:rsidRPr="005A0406" w:rsidRDefault="00904A65" w:rsidP="00C57E3D">
            <w:pPr>
              <w:rPr>
                <w:b/>
              </w:rPr>
            </w:pPr>
            <w:r w:rsidRPr="005A0406">
              <w:rPr>
                <w:b/>
              </w:rPr>
              <w:t>Forma způsobu ověření výsledků učení a další požadavky na studenta</w:t>
            </w:r>
          </w:p>
        </w:tc>
        <w:tc>
          <w:tcPr>
            <w:tcW w:w="6769" w:type="dxa"/>
            <w:gridSpan w:val="8"/>
            <w:tcBorders>
              <w:bottom w:val="nil"/>
            </w:tcBorders>
          </w:tcPr>
          <w:p w14:paraId="34F0EE6E" w14:textId="77777777" w:rsidR="00516777" w:rsidRDefault="00516777" w:rsidP="00516777">
            <w:pPr>
              <w:jc w:val="both"/>
              <w:rPr>
                <w:lang w:eastAsia="en-US"/>
              </w:rPr>
            </w:pPr>
            <w:r>
              <w:rPr>
                <w:lang w:eastAsia="en-US"/>
              </w:rPr>
              <w:t>Docházka – minimálně 80 %.</w:t>
            </w:r>
          </w:p>
          <w:p w14:paraId="19F7BF37" w14:textId="77777777" w:rsidR="00516777" w:rsidRDefault="00516777" w:rsidP="00516777">
            <w:pPr>
              <w:jc w:val="both"/>
              <w:rPr>
                <w:lang w:eastAsia="en-US"/>
              </w:rPr>
            </w:pPr>
            <w:r>
              <w:rPr>
                <w:lang w:eastAsia="en-US"/>
              </w:rPr>
              <w:t>Aktivní účast, vypracování a odevzdání všech domácích prací v termínu.</w:t>
            </w:r>
          </w:p>
          <w:p w14:paraId="506F5EDF" w14:textId="77777777" w:rsidR="00516777" w:rsidRDefault="00516777" w:rsidP="00516777">
            <w:pPr>
              <w:jc w:val="both"/>
              <w:rPr>
                <w:lang w:eastAsia="en-US"/>
              </w:rPr>
            </w:pPr>
            <w:r>
              <w:rPr>
                <w:lang w:eastAsia="en-US"/>
              </w:rPr>
              <w:t>Prezentace v hodině s doprovodnými materiály v dohodnutém termínu (hodnocena na minimum 60 %).</w:t>
            </w:r>
          </w:p>
          <w:p w14:paraId="5B976C33" w14:textId="77777777" w:rsidR="00516777" w:rsidRDefault="00516777" w:rsidP="00516777">
            <w:pPr>
              <w:jc w:val="both"/>
              <w:rPr>
                <w:lang w:eastAsia="en-US"/>
              </w:rPr>
            </w:pPr>
            <w:r>
              <w:rPr>
                <w:lang w:eastAsia="en-US"/>
              </w:rPr>
              <w:t>Průběžný dílčí test a závěrečný zápočtový test (aritmetický průměr výsledků obou testů na minimum 60 %).</w:t>
            </w:r>
          </w:p>
          <w:p w14:paraId="39662B84" w14:textId="5B1EBC8A" w:rsidR="00904A65" w:rsidRDefault="00516777" w:rsidP="00516777">
            <w:pPr>
              <w:jc w:val="both"/>
            </w:pPr>
            <w:r>
              <w:rPr>
                <w:lang w:eastAsia="en-US"/>
              </w:rPr>
              <w:t xml:space="preserve">Povinností studenta je zaregistrovat se do online kurzu CJ7 v </w:t>
            </w:r>
            <w:proofErr w:type="spellStart"/>
            <w:r>
              <w:rPr>
                <w:lang w:eastAsia="en-US"/>
              </w:rPr>
              <w:t>Moodlu</w:t>
            </w:r>
            <w:proofErr w:type="spellEnd"/>
            <w:r>
              <w:rPr>
                <w:lang w:eastAsia="en-US"/>
              </w:rPr>
              <w:t>.</w:t>
            </w:r>
          </w:p>
        </w:tc>
      </w:tr>
      <w:tr w:rsidR="00904A65" w14:paraId="0BCCA15C" w14:textId="77777777" w:rsidTr="00971EDF">
        <w:trPr>
          <w:trHeight w:val="132"/>
        </w:trPr>
        <w:tc>
          <w:tcPr>
            <w:tcW w:w="9855" w:type="dxa"/>
            <w:gridSpan w:val="9"/>
            <w:tcBorders>
              <w:top w:val="nil"/>
            </w:tcBorders>
          </w:tcPr>
          <w:p w14:paraId="627DB66F" w14:textId="77777777" w:rsidR="00904A65" w:rsidRDefault="00904A65" w:rsidP="00C57E3D"/>
        </w:tc>
      </w:tr>
      <w:tr w:rsidR="00910626" w14:paraId="2ED921E3" w14:textId="77777777" w:rsidTr="00971EDF">
        <w:trPr>
          <w:trHeight w:val="197"/>
        </w:trPr>
        <w:tc>
          <w:tcPr>
            <w:tcW w:w="3086" w:type="dxa"/>
            <w:tcBorders>
              <w:top w:val="nil"/>
            </w:tcBorders>
            <w:shd w:val="clear" w:color="auto" w:fill="F7CAAC"/>
          </w:tcPr>
          <w:p w14:paraId="44570284" w14:textId="77777777" w:rsidR="00910626" w:rsidRDefault="00910626" w:rsidP="00C57E3D">
            <w:pPr>
              <w:rPr>
                <w:b/>
              </w:rPr>
            </w:pPr>
            <w:r>
              <w:rPr>
                <w:b/>
              </w:rPr>
              <w:t>Garant předmětu</w:t>
            </w:r>
          </w:p>
        </w:tc>
        <w:tc>
          <w:tcPr>
            <w:tcW w:w="6769" w:type="dxa"/>
            <w:gridSpan w:val="8"/>
            <w:tcBorders>
              <w:top w:val="nil"/>
            </w:tcBorders>
          </w:tcPr>
          <w:p w14:paraId="59084F5A" w14:textId="7CACB667" w:rsidR="00910626" w:rsidRDefault="00910626" w:rsidP="00910626">
            <w:pPr>
              <w:jc w:val="both"/>
            </w:pPr>
            <w:r>
              <w:rPr>
                <w:rFonts w:eastAsia="Calibri"/>
                <w:lang w:eastAsia="en-US"/>
              </w:rPr>
              <w:t xml:space="preserve">Mgr. Hana </w:t>
            </w:r>
            <w:proofErr w:type="spellStart"/>
            <w:r>
              <w:rPr>
                <w:rFonts w:eastAsia="Calibri"/>
                <w:lang w:eastAsia="en-US"/>
              </w:rPr>
              <w:t>Atcheson</w:t>
            </w:r>
            <w:proofErr w:type="spellEnd"/>
          </w:p>
        </w:tc>
      </w:tr>
      <w:tr w:rsidR="00910626" w14:paraId="47AA452D" w14:textId="77777777" w:rsidTr="00971EDF">
        <w:trPr>
          <w:trHeight w:val="243"/>
        </w:trPr>
        <w:tc>
          <w:tcPr>
            <w:tcW w:w="3086" w:type="dxa"/>
            <w:tcBorders>
              <w:top w:val="nil"/>
            </w:tcBorders>
            <w:shd w:val="clear" w:color="auto" w:fill="F7CAAC"/>
          </w:tcPr>
          <w:p w14:paraId="5AF5D469" w14:textId="77777777" w:rsidR="00910626" w:rsidRDefault="00910626" w:rsidP="00C57E3D">
            <w:pPr>
              <w:rPr>
                <w:b/>
              </w:rPr>
            </w:pPr>
            <w:r>
              <w:rPr>
                <w:b/>
              </w:rPr>
              <w:t>Zapojení garanta do výuky předmětu</w:t>
            </w:r>
          </w:p>
        </w:tc>
        <w:tc>
          <w:tcPr>
            <w:tcW w:w="6769" w:type="dxa"/>
            <w:gridSpan w:val="8"/>
            <w:tcBorders>
              <w:top w:val="nil"/>
            </w:tcBorders>
          </w:tcPr>
          <w:p w14:paraId="23E29CE8" w14:textId="08DE8143" w:rsidR="00910626" w:rsidRDefault="00910626" w:rsidP="00910626">
            <w:pPr>
              <w:jc w:val="both"/>
            </w:pPr>
            <w:r>
              <w:rPr>
                <w:rFonts w:eastAsia="Calibri"/>
                <w:lang w:eastAsia="en-US"/>
              </w:rPr>
              <w:t xml:space="preserve">100 % </w:t>
            </w:r>
          </w:p>
        </w:tc>
      </w:tr>
      <w:tr w:rsidR="00910626" w14:paraId="784938D2" w14:textId="77777777" w:rsidTr="00971EDF">
        <w:tc>
          <w:tcPr>
            <w:tcW w:w="3086" w:type="dxa"/>
            <w:shd w:val="clear" w:color="auto" w:fill="F7CAAC"/>
          </w:tcPr>
          <w:p w14:paraId="6A2CA178" w14:textId="77777777" w:rsidR="00910626" w:rsidRDefault="00910626" w:rsidP="00910626">
            <w:pPr>
              <w:jc w:val="both"/>
              <w:rPr>
                <w:b/>
              </w:rPr>
            </w:pPr>
            <w:r>
              <w:rPr>
                <w:b/>
              </w:rPr>
              <w:t>Vyučující</w:t>
            </w:r>
          </w:p>
        </w:tc>
        <w:tc>
          <w:tcPr>
            <w:tcW w:w="6769" w:type="dxa"/>
            <w:gridSpan w:val="8"/>
            <w:tcBorders>
              <w:bottom w:val="nil"/>
            </w:tcBorders>
          </w:tcPr>
          <w:p w14:paraId="4D3B556E" w14:textId="5B1193EC" w:rsidR="00910626" w:rsidRDefault="00910626" w:rsidP="00910626">
            <w:pPr>
              <w:jc w:val="both"/>
            </w:pPr>
            <w:r>
              <w:rPr>
                <w:rFonts w:eastAsia="Calibri"/>
                <w:lang w:eastAsia="en-US"/>
              </w:rPr>
              <w:t xml:space="preserve">Mgr. Hana </w:t>
            </w:r>
            <w:proofErr w:type="spellStart"/>
            <w:r>
              <w:rPr>
                <w:rFonts w:eastAsia="Calibri"/>
                <w:lang w:eastAsia="en-US"/>
              </w:rPr>
              <w:t>Atcheson</w:t>
            </w:r>
            <w:proofErr w:type="spellEnd"/>
          </w:p>
        </w:tc>
      </w:tr>
      <w:tr w:rsidR="00910626" w14:paraId="5A2617F4" w14:textId="77777777" w:rsidTr="00971EDF">
        <w:trPr>
          <w:trHeight w:val="220"/>
        </w:trPr>
        <w:tc>
          <w:tcPr>
            <w:tcW w:w="9855" w:type="dxa"/>
            <w:gridSpan w:val="9"/>
            <w:tcBorders>
              <w:top w:val="nil"/>
            </w:tcBorders>
          </w:tcPr>
          <w:p w14:paraId="2C15C4A7" w14:textId="77777777" w:rsidR="00910626" w:rsidRDefault="00910626" w:rsidP="00910626">
            <w:pPr>
              <w:jc w:val="both"/>
            </w:pPr>
          </w:p>
        </w:tc>
      </w:tr>
      <w:tr w:rsidR="00910626" w14:paraId="6FCD9B77" w14:textId="77777777" w:rsidTr="00971EDF">
        <w:tc>
          <w:tcPr>
            <w:tcW w:w="3086" w:type="dxa"/>
            <w:shd w:val="clear" w:color="auto" w:fill="F7CAAC"/>
          </w:tcPr>
          <w:p w14:paraId="0271CAF4" w14:textId="77777777" w:rsidR="00910626" w:rsidRPr="001452AD" w:rsidRDefault="00910626" w:rsidP="00910626">
            <w:pPr>
              <w:jc w:val="both"/>
              <w:rPr>
                <w:b/>
                <w:highlight w:val="yellow"/>
              </w:rPr>
            </w:pPr>
            <w:r w:rsidRPr="009B48E7">
              <w:rPr>
                <w:b/>
              </w:rPr>
              <w:t>Hlavní témata a výsledky učení</w:t>
            </w:r>
          </w:p>
        </w:tc>
        <w:tc>
          <w:tcPr>
            <w:tcW w:w="6769" w:type="dxa"/>
            <w:gridSpan w:val="8"/>
            <w:tcBorders>
              <w:bottom w:val="nil"/>
            </w:tcBorders>
          </w:tcPr>
          <w:p w14:paraId="6283A7EA" w14:textId="77777777" w:rsidR="00910626" w:rsidRPr="001452AD" w:rsidRDefault="00910626" w:rsidP="00910626">
            <w:pPr>
              <w:jc w:val="both"/>
              <w:rPr>
                <w:highlight w:val="yellow"/>
              </w:rPr>
            </w:pPr>
          </w:p>
        </w:tc>
      </w:tr>
      <w:tr w:rsidR="00190562" w14:paraId="41DAE75A" w14:textId="77777777" w:rsidTr="00971EDF">
        <w:trPr>
          <w:trHeight w:val="2197"/>
        </w:trPr>
        <w:tc>
          <w:tcPr>
            <w:tcW w:w="9855" w:type="dxa"/>
            <w:gridSpan w:val="9"/>
            <w:tcBorders>
              <w:top w:val="nil"/>
              <w:bottom w:val="single" w:sz="4" w:space="0" w:color="auto"/>
            </w:tcBorders>
          </w:tcPr>
          <w:p w14:paraId="399E9612" w14:textId="2094AAF7" w:rsidR="00686F67" w:rsidRPr="00826B8E" w:rsidRDefault="00686F67" w:rsidP="00686F67">
            <w:pPr>
              <w:jc w:val="both"/>
            </w:pPr>
            <w:r w:rsidRPr="005F5C6D">
              <w:rPr>
                <w:b/>
                <w:bCs/>
              </w:rPr>
              <w:t>Témata</w:t>
            </w:r>
            <w:r w:rsidR="002A0F0B">
              <w:rPr>
                <w:b/>
                <w:bCs/>
              </w:rPr>
              <w:t>:</w:t>
            </w:r>
            <w:r w:rsidR="00AA436B">
              <w:rPr>
                <w:b/>
                <w:bCs/>
              </w:rPr>
              <w:t xml:space="preserve"> </w:t>
            </w:r>
            <w:r w:rsidR="002F2AA0" w:rsidRPr="00826B8E">
              <w:t xml:space="preserve">obsah předmětu je </w:t>
            </w:r>
            <w:r w:rsidR="00CE4E3A" w:rsidRPr="00826B8E">
              <w:t xml:space="preserve">sestaven dle učebnice Open Mind </w:t>
            </w:r>
            <w:proofErr w:type="spellStart"/>
            <w:r w:rsidR="00CE4E3A" w:rsidRPr="00826B8E">
              <w:t>Intermediate</w:t>
            </w:r>
            <w:proofErr w:type="spellEnd"/>
            <w:r w:rsidR="00CE4E3A" w:rsidRPr="00826B8E">
              <w:t>, lekce 7-9.</w:t>
            </w:r>
          </w:p>
          <w:p w14:paraId="3AEACDE6" w14:textId="77777777" w:rsidR="00190562" w:rsidRPr="00714A52" w:rsidRDefault="00190562" w:rsidP="00EE3564">
            <w:pPr>
              <w:jc w:val="both"/>
              <w:rPr>
                <w:bCs/>
                <w:lang w:eastAsia="en-US"/>
              </w:rPr>
            </w:pPr>
            <w:r w:rsidRPr="00714A52">
              <w:rPr>
                <w:bCs/>
                <w:lang w:eastAsia="en-US"/>
              </w:rPr>
              <w:t>Gramatika:</w:t>
            </w:r>
          </w:p>
          <w:p w14:paraId="5CE9C479" w14:textId="77777777" w:rsidR="00190562" w:rsidRPr="001B0D88" w:rsidRDefault="00190562" w:rsidP="004C352E">
            <w:pPr>
              <w:pStyle w:val="Odstavecseseznamem"/>
              <w:numPr>
                <w:ilvl w:val="0"/>
                <w:numId w:val="130"/>
              </w:numPr>
              <w:jc w:val="both"/>
              <w:rPr>
                <w:bCs/>
                <w:lang w:eastAsia="en-US"/>
              </w:rPr>
            </w:pPr>
            <w:r w:rsidRPr="001B0D88">
              <w:rPr>
                <w:bCs/>
                <w:lang w:eastAsia="en-US"/>
              </w:rPr>
              <w:t>Modální slovesa</w:t>
            </w:r>
          </w:p>
          <w:p w14:paraId="0F234095" w14:textId="77777777" w:rsidR="00190562" w:rsidRPr="00F72BCB" w:rsidRDefault="00190562" w:rsidP="004C352E">
            <w:pPr>
              <w:pStyle w:val="Odstavecseseznamem"/>
              <w:numPr>
                <w:ilvl w:val="0"/>
                <w:numId w:val="130"/>
              </w:numPr>
              <w:jc w:val="both"/>
              <w:rPr>
                <w:bCs/>
                <w:lang w:eastAsia="en-US"/>
              </w:rPr>
            </w:pPr>
            <w:r w:rsidRPr="00F72BCB">
              <w:rPr>
                <w:bCs/>
                <w:lang w:eastAsia="en-US"/>
              </w:rPr>
              <w:t>Sufixy přídavných jmen</w:t>
            </w:r>
          </w:p>
          <w:p w14:paraId="567159D0" w14:textId="77777777" w:rsidR="00190562" w:rsidRPr="00EE3564" w:rsidRDefault="00190562" w:rsidP="004C352E">
            <w:pPr>
              <w:pStyle w:val="Odstavecseseznamem"/>
              <w:numPr>
                <w:ilvl w:val="0"/>
                <w:numId w:val="130"/>
              </w:numPr>
              <w:jc w:val="both"/>
              <w:rPr>
                <w:bCs/>
                <w:lang w:eastAsia="en-US"/>
              </w:rPr>
            </w:pPr>
            <w:r w:rsidRPr="00EE3564">
              <w:rPr>
                <w:bCs/>
                <w:lang w:eastAsia="en-US"/>
              </w:rPr>
              <w:t>Vztažné věty</w:t>
            </w:r>
          </w:p>
          <w:p w14:paraId="558F578E" w14:textId="77777777" w:rsidR="00190562" w:rsidRPr="00714A52" w:rsidRDefault="00190562" w:rsidP="004C352E">
            <w:pPr>
              <w:pStyle w:val="Odstavecseseznamem"/>
              <w:numPr>
                <w:ilvl w:val="0"/>
                <w:numId w:val="130"/>
              </w:numPr>
              <w:jc w:val="both"/>
              <w:rPr>
                <w:bCs/>
                <w:lang w:eastAsia="en-US"/>
              </w:rPr>
            </w:pPr>
            <w:r w:rsidRPr="00714A52">
              <w:rPr>
                <w:bCs/>
                <w:lang w:eastAsia="en-US"/>
              </w:rPr>
              <w:t>Vazba sloves s gerundiem nebo infinitivem</w:t>
            </w:r>
          </w:p>
          <w:p w14:paraId="771EB800" w14:textId="77777777" w:rsidR="00190562" w:rsidRPr="00714A52" w:rsidRDefault="00190562" w:rsidP="004C352E">
            <w:pPr>
              <w:pStyle w:val="Odstavecseseznamem"/>
              <w:numPr>
                <w:ilvl w:val="0"/>
                <w:numId w:val="130"/>
              </w:numPr>
              <w:jc w:val="both"/>
              <w:rPr>
                <w:bCs/>
                <w:lang w:eastAsia="en-US"/>
              </w:rPr>
            </w:pPr>
            <w:r w:rsidRPr="00714A52">
              <w:rPr>
                <w:bCs/>
                <w:lang w:eastAsia="en-US"/>
              </w:rPr>
              <w:t>Větné vazby s infinitivem</w:t>
            </w:r>
          </w:p>
          <w:p w14:paraId="7085DAE6" w14:textId="77777777" w:rsidR="00190562" w:rsidRPr="00714A52" w:rsidRDefault="00190562" w:rsidP="004C352E">
            <w:pPr>
              <w:pStyle w:val="Odstavecseseznamem"/>
              <w:numPr>
                <w:ilvl w:val="0"/>
                <w:numId w:val="130"/>
              </w:numPr>
              <w:jc w:val="both"/>
              <w:rPr>
                <w:bCs/>
                <w:lang w:eastAsia="en-US"/>
              </w:rPr>
            </w:pPr>
            <w:r w:rsidRPr="00714A52">
              <w:rPr>
                <w:bCs/>
                <w:lang w:eastAsia="en-US"/>
              </w:rPr>
              <w:t>Vyjadřování lítosti</w:t>
            </w:r>
          </w:p>
          <w:p w14:paraId="5A2B8FFB" w14:textId="77777777" w:rsidR="00190562" w:rsidRPr="00714A52" w:rsidRDefault="00190562" w:rsidP="009E6B45">
            <w:pPr>
              <w:ind w:left="-30"/>
              <w:jc w:val="both"/>
              <w:rPr>
                <w:bCs/>
                <w:lang w:eastAsia="en-US"/>
              </w:rPr>
            </w:pPr>
            <w:r w:rsidRPr="00714A52">
              <w:rPr>
                <w:bCs/>
                <w:lang w:eastAsia="en-US"/>
              </w:rPr>
              <w:t>Slovní zásoba:</w:t>
            </w:r>
          </w:p>
          <w:p w14:paraId="543F75B6" w14:textId="77777777" w:rsidR="00190562" w:rsidRPr="001B0D88" w:rsidRDefault="00190562" w:rsidP="004C352E">
            <w:pPr>
              <w:pStyle w:val="Odstavecseseznamem"/>
              <w:numPr>
                <w:ilvl w:val="0"/>
                <w:numId w:val="131"/>
              </w:numPr>
              <w:jc w:val="both"/>
              <w:rPr>
                <w:bCs/>
                <w:lang w:eastAsia="en-US"/>
              </w:rPr>
            </w:pPr>
            <w:r w:rsidRPr="001B0D88">
              <w:rPr>
                <w:bCs/>
                <w:lang w:eastAsia="en-US"/>
              </w:rPr>
              <w:t>Strategie v komunikaci</w:t>
            </w:r>
          </w:p>
          <w:p w14:paraId="2193A5AE" w14:textId="77777777" w:rsidR="00190562" w:rsidRPr="002C5D26" w:rsidRDefault="00190562" w:rsidP="004C352E">
            <w:pPr>
              <w:pStyle w:val="Odstavecseseznamem"/>
              <w:numPr>
                <w:ilvl w:val="0"/>
                <w:numId w:val="131"/>
              </w:numPr>
              <w:jc w:val="both"/>
              <w:rPr>
                <w:bCs/>
                <w:lang w:eastAsia="en-US"/>
              </w:rPr>
            </w:pPr>
            <w:r w:rsidRPr="00F72BCB">
              <w:rPr>
                <w:bCs/>
                <w:lang w:eastAsia="en-US"/>
              </w:rPr>
              <w:t>Vyprávění fiktivních příběhů</w:t>
            </w:r>
          </w:p>
          <w:p w14:paraId="3847C087" w14:textId="77777777" w:rsidR="00190562" w:rsidRPr="00EE3564" w:rsidRDefault="00190562" w:rsidP="004C352E">
            <w:pPr>
              <w:pStyle w:val="Odstavecseseznamem"/>
              <w:numPr>
                <w:ilvl w:val="0"/>
                <w:numId w:val="131"/>
              </w:numPr>
              <w:spacing w:after="120"/>
              <w:rPr>
                <w:bCs/>
                <w:lang w:eastAsia="en-US"/>
              </w:rPr>
            </w:pPr>
            <w:r w:rsidRPr="00EE3564">
              <w:rPr>
                <w:bCs/>
                <w:lang w:eastAsia="en-US"/>
              </w:rPr>
              <w:t>Zranění, symptomy nemoci a zdravotní potíže</w:t>
            </w:r>
          </w:p>
          <w:p w14:paraId="2AD24A25" w14:textId="77777777" w:rsidR="00EB5CE3" w:rsidRPr="00A21684" w:rsidRDefault="00EB5CE3" w:rsidP="00EB5CE3">
            <w:pPr>
              <w:jc w:val="both"/>
              <w:rPr>
                <w:b/>
                <w:bCs/>
              </w:rPr>
            </w:pPr>
            <w:r w:rsidRPr="00A21684">
              <w:rPr>
                <w:b/>
                <w:bCs/>
              </w:rPr>
              <w:t>Výsledky učení:</w:t>
            </w:r>
          </w:p>
          <w:p w14:paraId="6FF2DD7E" w14:textId="30FE69BF" w:rsidR="00A7333E" w:rsidRDefault="00EB5CE3" w:rsidP="00230E39">
            <w:pPr>
              <w:jc w:val="both"/>
            </w:pPr>
            <w:r>
              <w:t xml:space="preserve">Odborné znalosti – po absolvování předmětu </w:t>
            </w:r>
            <w:r w:rsidR="00230E39">
              <w:t xml:space="preserve">má </w:t>
            </w:r>
            <w:r>
              <w:t>student</w:t>
            </w:r>
            <w:r w:rsidR="00230E39">
              <w:t xml:space="preserve"> </w:t>
            </w:r>
            <w:r w:rsidR="00A7333E">
              <w:t xml:space="preserve">jazykové znalosti minimálně na úrovni B1+ a </w:t>
            </w:r>
            <w:r w:rsidR="00A7333E" w:rsidRPr="00394327">
              <w:t>výše v oblastech:</w:t>
            </w:r>
          </w:p>
          <w:p w14:paraId="532813D2" w14:textId="772D1B0B" w:rsidR="00A7333E" w:rsidRDefault="00797C8B" w:rsidP="004C352E">
            <w:pPr>
              <w:pStyle w:val="Odstavecseseznamem"/>
              <w:numPr>
                <w:ilvl w:val="0"/>
                <w:numId w:val="128"/>
              </w:numPr>
              <w:jc w:val="both"/>
            </w:pPr>
            <w:r>
              <w:t>v</w:t>
            </w:r>
            <w:r w:rsidR="00A7333E">
              <w:t>ztažných vět</w:t>
            </w:r>
          </w:p>
          <w:p w14:paraId="438D529B" w14:textId="15F86CF8" w:rsidR="00A7333E" w:rsidRDefault="00797C8B" w:rsidP="004C352E">
            <w:pPr>
              <w:pStyle w:val="Odstavecseseznamem"/>
              <w:numPr>
                <w:ilvl w:val="0"/>
                <w:numId w:val="128"/>
              </w:numPr>
              <w:jc w:val="both"/>
            </w:pPr>
            <w:r>
              <w:t>v</w:t>
            </w:r>
            <w:r w:rsidR="00A7333E">
              <w:t>azby sloves s gerundiem nebo infinitivem</w:t>
            </w:r>
          </w:p>
          <w:p w14:paraId="1FA6CCB1" w14:textId="2B2B8EDE" w:rsidR="00A7333E" w:rsidRDefault="0030473B" w:rsidP="004C352E">
            <w:pPr>
              <w:pStyle w:val="Odstavecseseznamem"/>
              <w:numPr>
                <w:ilvl w:val="0"/>
                <w:numId w:val="128"/>
              </w:numPr>
              <w:jc w:val="both"/>
            </w:pPr>
            <w:r>
              <w:t>v</w:t>
            </w:r>
            <w:r w:rsidR="00A7333E">
              <w:t>ětné vazby s infinitivem</w:t>
            </w:r>
          </w:p>
          <w:p w14:paraId="5D07679C" w14:textId="69D46CAD" w:rsidR="00A7333E" w:rsidRDefault="00797C8B" w:rsidP="004C352E">
            <w:pPr>
              <w:pStyle w:val="Odstavecseseznamem"/>
              <w:numPr>
                <w:ilvl w:val="0"/>
                <w:numId w:val="128"/>
              </w:numPr>
              <w:jc w:val="both"/>
            </w:pPr>
            <w:r>
              <w:t>m</w:t>
            </w:r>
            <w:r w:rsidR="00A7333E">
              <w:t>odálních sloves</w:t>
            </w:r>
          </w:p>
          <w:p w14:paraId="001EA631" w14:textId="09A8566D" w:rsidR="00A7333E" w:rsidRDefault="00797C8B" w:rsidP="004C352E">
            <w:pPr>
              <w:pStyle w:val="Odstavecseseznamem"/>
              <w:numPr>
                <w:ilvl w:val="0"/>
                <w:numId w:val="128"/>
              </w:numPr>
              <w:jc w:val="both"/>
            </w:pPr>
            <w:r>
              <w:t>t</w:t>
            </w:r>
            <w:r w:rsidR="00A7333E">
              <w:t>vorby přídavných jmen</w:t>
            </w:r>
          </w:p>
          <w:p w14:paraId="6FA94C8D" w14:textId="25CD74CD" w:rsidR="009E6B45" w:rsidRDefault="00797C8B" w:rsidP="004C352E">
            <w:pPr>
              <w:pStyle w:val="Odstavecseseznamem"/>
              <w:numPr>
                <w:ilvl w:val="0"/>
                <w:numId w:val="128"/>
              </w:numPr>
              <w:ind w:left="714" w:hanging="357"/>
              <w:contextualSpacing w:val="0"/>
              <w:jc w:val="both"/>
            </w:pPr>
            <w:r>
              <w:t>a</w:t>
            </w:r>
            <w:r w:rsidR="00A7333E">
              <w:t>nglické slovní zásoby pro vyjadřování různých strategií v komunikaci, vyjadřování lítosti, vyprávění fiktivních příběhů, zranění, symptomy nemoci a zdravotní potíže</w:t>
            </w:r>
          </w:p>
          <w:p w14:paraId="569B1C4A" w14:textId="4B2BF02A" w:rsidR="00A7333E" w:rsidRDefault="00797C8B" w:rsidP="009E6B45">
            <w:pPr>
              <w:jc w:val="both"/>
            </w:pPr>
            <w:r>
              <w:t xml:space="preserve">Odborné dovednosti – po absolvování </w:t>
            </w:r>
            <w:r w:rsidRPr="00790A04">
              <w:t xml:space="preserve">předmětu je </w:t>
            </w:r>
            <w:r w:rsidRPr="00394327">
              <w:t>student schopen:</w:t>
            </w:r>
          </w:p>
          <w:p w14:paraId="3034CEF0" w14:textId="63C755FD" w:rsidR="00797C8B" w:rsidRDefault="00797C8B" w:rsidP="004C352E">
            <w:pPr>
              <w:pStyle w:val="Odstavecseseznamem"/>
              <w:numPr>
                <w:ilvl w:val="0"/>
                <w:numId w:val="129"/>
              </w:numPr>
              <w:jc w:val="both"/>
            </w:pPr>
            <w:r>
              <w:t>ústní a písemné komunikace v každodenním životě k osobním i společenským problémům s jistým jazykovým omezením</w:t>
            </w:r>
          </w:p>
          <w:p w14:paraId="74F3A1C7" w14:textId="2A624F0D" w:rsidR="00797C8B" w:rsidRPr="00D35FFB" w:rsidRDefault="00797C8B" w:rsidP="004C352E">
            <w:pPr>
              <w:pStyle w:val="Odstavecseseznamem"/>
              <w:numPr>
                <w:ilvl w:val="0"/>
                <w:numId w:val="129"/>
              </w:numPr>
              <w:jc w:val="both"/>
            </w:pPr>
            <w:r w:rsidRPr="00D35FFB">
              <w:t xml:space="preserve">aktivně pracuje s gramatikou a slovní zásobou jazyka na úrovni </w:t>
            </w:r>
            <w:proofErr w:type="spellStart"/>
            <w:r w:rsidRPr="00D35FFB">
              <w:t>intermediate</w:t>
            </w:r>
            <w:proofErr w:type="spellEnd"/>
            <w:r w:rsidRPr="00D35FFB">
              <w:t xml:space="preserve"> B1+</w:t>
            </w:r>
          </w:p>
          <w:p w14:paraId="3DD224CF" w14:textId="77190E82" w:rsidR="00797C8B" w:rsidRPr="005A0406" w:rsidRDefault="00797C8B" w:rsidP="004C352E">
            <w:pPr>
              <w:pStyle w:val="Odstavecseseznamem"/>
              <w:numPr>
                <w:ilvl w:val="0"/>
                <w:numId w:val="129"/>
              </w:numPr>
              <w:jc w:val="both"/>
            </w:pPr>
            <w:r w:rsidRPr="00CF51DF">
              <w:t>rozumí spisovné</w:t>
            </w:r>
            <w:r>
              <w:t xml:space="preserve"> angličtině týkající se běžných témat, se kterými se pravidelně setkává v práci, ve škole, ve volném čase, a dokáže popsat své zážitky a události, sny, naděje a cíle a umí stručně vysvětlit a odůvodnit své názory a plány</w:t>
            </w:r>
          </w:p>
        </w:tc>
      </w:tr>
      <w:tr w:rsidR="00190562" w14:paraId="7410EB29" w14:textId="77777777" w:rsidTr="00397B59">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05EA2C7C" w14:textId="5C6E13ED" w:rsidR="00190562" w:rsidRPr="001452AD" w:rsidRDefault="00190562" w:rsidP="00190562">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3B93AC9" w14:textId="77777777" w:rsidR="00190562" w:rsidRPr="001452AD" w:rsidRDefault="00190562" w:rsidP="00190562">
            <w:pPr>
              <w:jc w:val="both"/>
              <w:rPr>
                <w:highlight w:val="yellow"/>
              </w:rPr>
            </w:pPr>
          </w:p>
        </w:tc>
      </w:tr>
      <w:tr w:rsidR="00190562" w14:paraId="3C0587EF" w14:textId="77777777" w:rsidTr="00397B59">
        <w:trPr>
          <w:trHeight w:val="1417"/>
        </w:trPr>
        <w:tc>
          <w:tcPr>
            <w:tcW w:w="9855" w:type="dxa"/>
            <w:gridSpan w:val="9"/>
            <w:tcBorders>
              <w:top w:val="nil"/>
              <w:bottom w:val="single" w:sz="4" w:space="0" w:color="auto"/>
            </w:tcBorders>
          </w:tcPr>
          <w:p w14:paraId="657385F7" w14:textId="458D789D" w:rsidR="00BE57CF" w:rsidRDefault="00A824A7" w:rsidP="004C352E">
            <w:pPr>
              <w:pStyle w:val="Odstavecseseznamem"/>
              <w:numPr>
                <w:ilvl w:val="0"/>
                <w:numId w:val="39"/>
              </w:numPr>
              <w:jc w:val="both"/>
            </w:pPr>
            <w:r>
              <w:t>a</w:t>
            </w:r>
            <w:r w:rsidR="00BE57CF">
              <w:t>ktivizující (simulace, hry, dramatizace)</w:t>
            </w:r>
          </w:p>
          <w:p w14:paraId="1BE7449A" w14:textId="2BDE5936" w:rsidR="00BE57CF" w:rsidRDefault="00A824A7" w:rsidP="004C352E">
            <w:pPr>
              <w:pStyle w:val="Odstavecseseznamem"/>
              <w:numPr>
                <w:ilvl w:val="0"/>
                <w:numId w:val="39"/>
              </w:numPr>
              <w:jc w:val="both"/>
            </w:pPr>
            <w:r>
              <w:t>d</w:t>
            </w:r>
            <w:r w:rsidR="00BE57CF">
              <w:t>ialogická (diskuze, rozhovor, brainstorming)</w:t>
            </w:r>
          </w:p>
          <w:p w14:paraId="123F82B1" w14:textId="625EE837" w:rsidR="00BE57CF" w:rsidRDefault="00A824A7" w:rsidP="004C352E">
            <w:pPr>
              <w:pStyle w:val="Odstavecseseznamem"/>
              <w:numPr>
                <w:ilvl w:val="0"/>
                <w:numId w:val="39"/>
              </w:numPr>
              <w:jc w:val="both"/>
            </w:pPr>
            <w:r>
              <w:t>m</w:t>
            </w:r>
            <w:r w:rsidR="00BE57CF">
              <w:t>etody práce s textem (učebnicí, knihou)</w:t>
            </w:r>
          </w:p>
          <w:p w14:paraId="2985835D" w14:textId="79454A5F" w:rsidR="00BE57CF" w:rsidRDefault="00A824A7" w:rsidP="004C352E">
            <w:pPr>
              <w:pStyle w:val="Odstavecseseznamem"/>
              <w:numPr>
                <w:ilvl w:val="0"/>
                <w:numId w:val="39"/>
              </w:numPr>
              <w:jc w:val="both"/>
            </w:pPr>
            <w:r>
              <w:t>m</w:t>
            </w:r>
            <w:r w:rsidR="00BE57CF">
              <w:t>onologická (výklad, přednáška, instruktáž)</w:t>
            </w:r>
          </w:p>
          <w:p w14:paraId="020D5012" w14:textId="13182E94" w:rsidR="00BE57CF" w:rsidRDefault="00A824A7" w:rsidP="004C352E">
            <w:pPr>
              <w:pStyle w:val="Odstavecseseznamem"/>
              <w:numPr>
                <w:ilvl w:val="0"/>
                <w:numId w:val="39"/>
              </w:numPr>
              <w:jc w:val="both"/>
            </w:pPr>
            <w:r>
              <w:t>p</w:t>
            </w:r>
            <w:r w:rsidR="00BE57CF">
              <w:t>ráce studentů ve dvojicích</w:t>
            </w:r>
          </w:p>
          <w:p w14:paraId="481A824C" w14:textId="4CC106B7" w:rsidR="00190562" w:rsidRDefault="00A824A7" w:rsidP="004C352E">
            <w:pPr>
              <w:pStyle w:val="Odstavecseseznamem"/>
              <w:numPr>
                <w:ilvl w:val="0"/>
                <w:numId w:val="39"/>
              </w:numPr>
              <w:jc w:val="both"/>
            </w:pPr>
            <w:r>
              <w:t>p</w:t>
            </w:r>
            <w:r w:rsidR="00BE57CF">
              <w:t>raktické procvičování</w:t>
            </w:r>
          </w:p>
        </w:tc>
      </w:tr>
    </w:tbl>
    <w:p w14:paraId="5B1DEB9D" w14:textId="77777777" w:rsidR="008F6EFF" w:rsidRDefault="008F6EF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190562" w14:paraId="74F85574" w14:textId="77777777" w:rsidTr="00397B59">
        <w:trPr>
          <w:trHeight w:val="265"/>
        </w:trPr>
        <w:tc>
          <w:tcPr>
            <w:tcW w:w="3653" w:type="dxa"/>
            <w:tcBorders>
              <w:top w:val="single" w:sz="4" w:space="0" w:color="auto"/>
            </w:tcBorders>
            <w:shd w:val="clear" w:color="auto" w:fill="F7CAAC"/>
          </w:tcPr>
          <w:p w14:paraId="3B3CAC00" w14:textId="5BFB84AE" w:rsidR="00190562" w:rsidRDefault="00190562" w:rsidP="00190562">
            <w:pPr>
              <w:jc w:val="both"/>
            </w:pPr>
            <w:r>
              <w:rPr>
                <w:b/>
              </w:rPr>
              <w:lastRenderedPageBreak/>
              <w:t>Studijní literatura a studijní pomůcky</w:t>
            </w:r>
          </w:p>
        </w:tc>
        <w:tc>
          <w:tcPr>
            <w:tcW w:w="6202" w:type="dxa"/>
            <w:gridSpan w:val="3"/>
            <w:tcBorders>
              <w:top w:val="single" w:sz="4" w:space="0" w:color="auto"/>
              <w:bottom w:val="nil"/>
            </w:tcBorders>
          </w:tcPr>
          <w:p w14:paraId="219F3D1D" w14:textId="77777777" w:rsidR="00190562" w:rsidRDefault="00190562" w:rsidP="00190562">
            <w:pPr>
              <w:jc w:val="both"/>
            </w:pPr>
          </w:p>
        </w:tc>
      </w:tr>
      <w:tr w:rsidR="00190562" w14:paraId="0D2F7DF7" w14:textId="77777777" w:rsidTr="00397B59">
        <w:trPr>
          <w:trHeight w:val="1497"/>
        </w:trPr>
        <w:tc>
          <w:tcPr>
            <w:tcW w:w="9855" w:type="dxa"/>
            <w:gridSpan w:val="4"/>
            <w:tcBorders>
              <w:top w:val="nil"/>
            </w:tcBorders>
          </w:tcPr>
          <w:p w14:paraId="5322DDA7" w14:textId="77777777" w:rsidR="00221C18" w:rsidRDefault="00221C18" w:rsidP="00221C18">
            <w:pPr>
              <w:rPr>
                <w:b/>
                <w:lang w:eastAsia="en-US"/>
              </w:rPr>
            </w:pPr>
            <w:r w:rsidRPr="00CD7065">
              <w:rPr>
                <w:b/>
                <w:lang w:eastAsia="en-US"/>
              </w:rPr>
              <w:t>Povinná:</w:t>
            </w:r>
          </w:p>
          <w:p w14:paraId="606162CF" w14:textId="584E7EA0" w:rsidR="00910C58" w:rsidRDefault="00221C18" w:rsidP="00826B8E">
            <w:pPr>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w:t>
            </w:r>
            <w:r w:rsidRPr="00E17ABC">
              <w:rPr>
                <w:i/>
                <w:iCs/>
                <w:lang w:eastAsia="en-US"/>
              </w:rPr>
              <w:t xml:space="preserve">Open Mind </w:t>
            </w:r>
            <w:proofErr w:type="spellStart"/>
            <w:r w:rsidRPr="00E17ABC">
              <w:rPr>
                <w:i/>
                <w:iCs/>
                <w:lang w:eastAsia="en-US"/>
              </w:rPr>
              <w:t>Intermediate</w:t>
            </w:r>
            <w:proofErr w:type="spellEnd"/>
            <w:r w:rsidRPr="00E8387C">
              <w:rPr>
                <w:lang w:eastAsia="en-US"/>
              </w:rPr>
              <w:t>. London</w:t>
            </w:r>
            <w:r w:rsidR="00241682">
              <w:rPr>
                <w:lang w:eastAsia="en-US"/>
              </w:rPr>
              <w:t xml:space="preserve">, </w:t>
            </w:r>
            <w:r w:rsidR="00241682" w:rsidRPr="00E8387C">
              <w:rPr>
                <w:lang w:eastAsia="en-US"/>
              </w:rPr>
              <w:t>2014</w:t>
            </w:r>
            <w:r w:rsidRPr="00E8387C">
              <w:rPr>
                <w:lang w:eastAsia="en-US"/>
              </w:rPr>
              <w:t xml:space="preserve">. ISBN 9780230458307. </w:t>
            </w:r>
          </w:p>
          <w:p w14:paraId="7C60A0C4" w14:textId="694D35D0" w:rsidR="00221C18" w:rsidRDefault="00221C18" w:rsidP="00221C18">
            <w:pPr>
              <w:jc w:val="both"/>
              <w:rPr>
                <w:lang w:eastAsia="en-US"/>
              </w:rPr>
            </w:pPr>
            <w:r w:rsidRPr="00E8387C">
              <w:rPr>
                <w:lang w:eastAsia="en-US"/>
              </w:rPr>
              <w:t>ROGERS</w:t>
            </w:r>
            <w:r>
              <w:rPr>
                <w:lang w:eastAsia="en-US"/>
              </w:rPr>
              <w:t xml:space="preserve">, </w:t>
            </w:r>
            <w:proofErr w:type="spellStart"/>
            <w:r>
              <w:rPr>
                <w:lang w:eastAsia="en-US"/>
              </w:rPr>
              <w:t>Mickey</w:t>
            </w:r>
            <w:proofErr w:type="spellEnd"/>
            <w:r>
              <w:rPr>
                <w:lang w:eastAsia="en-US"/>
              </w:rPr>
              <w:t xml:space="preserve"> et al. </w:t>
            </w:r>
            <w:r w:rsidRPr="00B261E8">
              <w:rPr>
                <w:i/>
                <w:iCs/>
                <w:lang w:eastAsia="en-US"/>
              </w:rPr>
              <w:t xml:space="preserve">Open Mind </w:t>
            </w:r>
            <w:proofErr w:type="spellStart"/>
            <w:r w:rsidRPr="00B261E8">
              <w:rPr>
                <w:i/>
                <w:iCs/>
                <w:lang w:eastAsia="en-US"/>
              </w:rPr>
              <w:t>Intermediate</w:t>
            </w:r>
            <w:proofErr w:type="spellEnd"/>
            <w:r w:rsidRPr="00B261E8">
              <w:rPr>
                <w:i/>
                <w:iCs/>
                <w:lang w:eastAsia="en-US"/>
              </w:rPr>
              <w:t xml:space="preserve"> </w:t>
            </w:r>
            <w:proofErr w:type="spellStart"/>
            <w:r w:rsidRPr="00B261E8">
              <w:rPr>
                <w:i/>
                <w:iCs/>
                <w:lang w:eastAsia="en-US"/>
              </w:rPr>
              <w:t>Workbook</w:t>
            </w:r>
            <w:proofErr w:type="spellEnd"/>
            <w:r>
              <w:rPr>
                <w:lang w:eastAsia="en-US"/>
              </w:rPr>
              <w:t>. London</w:t>
            </w:r>
            <w:r w:rsidR="003B11B5">
              <w:rPr>
                <w:lang w:eastAsia="en-US"/>
              </w:rPr>
              <w:t>, 2014</w:t>
            </w:r>
            <w:r>
              <w:rPr>
                <w:lang w:eastAsia="en-US"/>
              </w:rPr>
              <w:t>. ISBN 978-0230 45869 7.</w:t>
            </w:r>
          </w:p>
          <w:p w14:paraId="22048C98" w14:textId="77777777" w:rsidR="00221C18" w:rsidRPr="00CD7065" w:rsidRDefault="00221C18" w:rsidP="00221C18">
            <w:pPr>
              <w:rPr>
                <w:b/>
                <w:lang w:eastAsia="en-US"/>
              </w:rPr>
            </w:pPr>
            <w:r w:rsidRPr="00CD7065">
              <w:rPr>
                <w:b/>
                <w:lang w:eastAsia="en-US"/>
              </w:rPr>
              <w:t xml:space="preserve">Doporučená: </w:t>
            </w:r>
          </w:p>
          <w:p w14:paraId="239273C5" w14:textId="78D9DF05" w:rsidR="00221C18" w:rsidRPr="00E8387C" w:rsidRDefault="00221C18" w:rsidP="00221C18">
            <w:pPr>
              <w:rPr>
                <w:lang w:eastAsia="en-US"/>
              </w:rPr>
            </w:pPr>
            <w:r w:rsidRPr="00E8387C">
              <w:rPr>
                <w:lang w:eastAsia="en-US"/>
              </w:rPr>
              <w:t xml:space="preserve">MURPHY, Raymond. </w:t>
            </w:r>
            <w:proofErr w:type="spellStart"/>
            <w:r w:rsidRPr="004124A7">
              <w:rPr>
                <w:i/>
                <w:iCs/>
                <w:lang w:eastAsia="en-US"/>
              </w:rPr>
              <w:t>English</w:t>
            </w:r>
            <w:proofErr w:type="spellEnd"/>
            <w:r w:rsidRPr="004124A7">
              <w:rPr>
                <w:i/>
                <w:iCs/>
                <w:lang w:eastAsia="en-US"/>
              </w:rPr>
              <w:t xml:space="preserve"> </w:t>
            </w:r>
            <w:proofErr w:type="spellStart"/>
            <w:r w:rsidRPr="004124A7">
              <w:rPr>
                <w:i/>
                <w:iCs/>
                <w:lang w:eastAsia="en-US"/>
              </w:rPr>
              <w:t>Grammar</w:t>
            </w:r>
            <w:proofErr w:type="spellEnd"/>
            <w:r w:rsidRPr="004124A7">
              <w:rPr>
                <w:i/>
                <w:iCs/>
                <w:lang w:eastAsia="en-US"/>
              </w:rPr>
              <w:t xml:space="preserve"> In Use.</w:t>
            </w:r>
            <w:r w:rsidRPr="00E8387C">
              <w:rPr>
                <w:lang w:eastAsia="en-US"/>
              </w:rPr>
              <w:t xml:space="preserve"> </w:t>
            </w:r>
            <w:r w:rsidR="0093123E" w:rsidRPr="00E8387C">
              <w:rPr>
                <w:lang w:eastAsia="en-US"/>
              </w:rPr>
              <w:t>C</w:t>
            </w:r>
            <w:r w:rsidR="0093123E">
              <w:rPr>
                <w:lang w:eastAsia="en-US"/>
              </w:rPr>
              <w:t>ambridge</w:t>
            </w:r>
            <w:r w:rsidR="003B11B5">
              <w:rPr>
                <w:lang w:eastAsia="en-US"/>
              </w:rPr>
              <w:t xml:space="preserve">, </w:t>
            </w:r>
            <w:r w:rsidR="003B11B5" w:rsidRPr="00E8387C">
              <w:rPr>
                <w:lang w:eastAsia="en-US"/>
              </w:rPr>
              <w:t>2015</w:t>
            </w:r>
            <w:r w:rsidRPr="00E8387C">
              <w:rPr>
                <w:lang w:eastAsia="en-US"/>
              </w:rPr>
              <w:t>. ISBN 9781107539334.</w:t>
            </w:r>
          </w:p>
          <w:p w14:paraId="44700A28" w14:textId="73FA69FA" w:rsidR="00221C18" w:rsidRDefault="00221C18" w:rsidP="00221C18">
            <w:pPr>
              <w:jc w:val="both"/>
              <w:rPr>
                <w:lang w:eastAsia="en-US"/>
              </w:rPr>
            </w:pPr>
            <w:r>
              <w:rPr>
                <w:lang w:eastAsia="en-US"/>
              </w:rPr>
              <w:t xml:space="preserve">THOMSON, A. J., MARTINET, A. V. </w:t>
            </w:r>
            <w:proofErr w:type="spellStart"/>
            <w:r w:rsidRPr="00CE182D">
              <w:rPr>
                <w:i/>
                <w:iCs/>
                <w:lang w:eastAsia="en-US"/>
              </w:rPr>
              <w:t>Exercises</w:t>
            </w:r>
            <w:proofErr w:type="spellEnd"/>
            <w:r w:rsidRPr="00CE182D">
              <w:rPr>
                <w:i/>
                <w:iCs/>
                <w:lang w:eastAsia="en-US"/>
              </w:rPr>
              <w:t xml:space="preserve"> 1,</w:t>
            </w:r>
            <w:r w:rsidR="00553F32">
              <w:rPr>
                <w:i/>
                <w:iCs/>
                <w:lang w:eastAsia="en-US"/>
              </w:rPr>
              <w:t xml:space="preserve"> </w:t>
            </w:r>
            <w:r w:rsidRPr="00CE182D">
              <w:rPr>
                <w:i/>
                <w:iCs/>
                <w:lang w:eastAsia="en-US"/>
              </w:rPr>
              <w:t>2</w:t>
            </w:r>
            <w:r w:rsidR="00013FBA">
              <w:rPr>
                <w:i/>
                <w:iCs/>
                <w:lang w:eastAsia="en-US"/>
              </w:rPr>
              <w:t>.</w:t>
            </w:r>
            <w:r w:rsidR="000013F4" w:rsidRPr="00013FBA">
              <w:rPr>
                <w:lang w:eastAsia="en-US"/>
              </w:rPr>
              <w:t xml:space="preserve"> Oxford University </w:t>
            </w:r>
            <w:proofErr w:type="spellStart"/>
            <w:r w:rsidR="000013F4" w:rsidRPr="00013FBA">
              <w:rPr>
                <w:lang w:eastAsia="en-US"/>
              </w:rPr>
              <w:t>Press</w:t>
            </w:r>
            <w:proofErr w:type="spellEnd"/>
            <w:r w:rsidR="00013FBA">
              <w:rPr>
                <w:lang w:eastAsia="en-US"/>
              </w:rPr>
              <w:t xml:space="preserve">. </w:t>
            </w:r>
            <w:r w:rsidR="000013F4" w:rsidRPr="00A95B49">
              <w:rPr>
                <w:lang w:eastAsia="en-US"/>
              </w:rPr>
              <w:t>ISBN 9780194313506</w:t>
            </w:r>
            <w:r w:rsidR="000013F4" w:rsidRPr="00013FBA">
              <w:rPr>
                <w:lang w:eastAsia="en-US"/>
              </w:rPr>
              <w:t>.</w:t>
            </w:r>
          </w:p>
          <w:p w14:paraId="75F32DC3" w14:textId="49622DD3" w:rsidR="00190562" w:rsidRDefault="00FB184B" w:rsidP="00221C18">
            <w:pPr>
              <w:jc w:val="both"/>
            </w:pPr>
            <w:r>
              <w:rPr>
                <w:lang w:eastAsia="en-US"/>
              </w:rPr>
              <w:t xml:space="preserve">WATCYN-JONES, P., JOHNSTON, O. </w:t>
            </w:r>
            <w:r w:rsidRPr="00CE182D">
              <w:rPr>
                <w:i/>
                <w:iCs/>
                <w:lang w:eastAsia="en-US"/>
              </w:rPr>
              <w:t xml:space="preserve">Test </w:t>
            </w:r>
            <w:proofErr w:type="spellStart"/>
            <w:r w:rsidRPr="00CE182D">
              <w:rPr>
                <w:i/>
                <w:iCs/>
                <w:lang w:eastAsia="en-US"/>
              </w:rPr>
              <w:t>Your</w:t>
            </w:r>
            <w:proofErr w:type="spellEnd"/>
            <w:r w:rsidRPr="00CE182D">
              <w:rPr>
                <w:i/>
                <w:iCs/>
                <w:lang w:eastAsia="en-US"/>
              </w:rPr>
              <w:t xml:space="preserve"> </w:t>
            </w:r>
            <w:proofErr w:type="spellStart"/>
            <w:r w:rsidRPr="00CE182D">
              <w:rPr>
                <w:i/>
                <w:iCs/>
                <w:lang w:eastAsia="en-US"/>
              </w:rPr>
              <w:t>Vocabulary</w:t>
            </w:r>
            <w:proofErr w:type="spellEnd"/>
            <w:r w:rsidRPr="00CE182D">
              <w:rPr>
                <w:i/>
                <w:iCs/>
                <w:lang w:eastAsia="en-US"/>
              </w:rPr>
              <w:t xml:space="preserve"> 3,4.</w:t>
            </w:r>
            <w:r>
              <w:rPr>
                <w:lang w:eastAsia="en-US"/>
              </w:rPr>
              <w:t xml:space="preserve"> </w:t>
            </w:r>
            <w:proofErr w:type="spellStart"/>
            <w:r>
              <w:rPr>
                <w:lang w:eastAsia="en-US"/>
              </w:rPr>
              <w:t>Pengvin</w:t>
            </w:r>
            <w:proofErr w:type="spellEnd"/>
            <w:r>
              <w:rPr>
                <w:lang w:eastAsia="en-US"/>
              </w:rPr>
              <w:t xml:space="preserve"> </w:t>
            </w:r>
            <w:proofErr w:type="spellStart"/>
            <w:r>
              <w:rPr>
                <w:lang w:eastAsia="en-US"/>
              </w:rPr>
              <w:t>English</w:t>
            </w:r>
            <w:proofErr w:type="spellEnd"/>
            <w:r>
              <w:rPr>
                <w:lang w:eastAsia="en-US"/>
              </w:rPr>
              <w:t>, 2002. ISBN 058245168.</w:t>
            </w:r>
          </w:p>
        </w:tc>
      </w:tr>
      <w:tr w:rsidR="00190562" w14:paraId="0A815BB0" w14:textId="77777777" w:rsidTr="00397B59">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2002466" w14:textId="77777777" w:rsidR="00190562" w:rsidRDefault="00190562" w:rsidP="00190562">
            <w:pPr>
              <w:jc w:val="center"/>
              <w:rPr>
                <w:b/>
              </w:rPr>
            </w:pPr>
            <w:r>
              <w:rPr>
                <w:b/>
              </w:rPr>
              <w:t>Informace ke kombinované nebo distanční formě</w:t>
            </w:r>
          </w:p>
        </w:tc>
      </w:tr>
      <w:tr w:rsidR="00190562" w14:paraId="351DF53D" w14:textId="77777777" w:rsidTr="00397B59">
        <w:tc>
          <w:tcPr>
            <w:tcW w:w="4787" w:type="dxa"/>
            <w:gridSpan w:val="2"/>
            <w:tcBorders>
              <w:top w:val="single" w:sz="2" w:space="0" w:color="auto"/>
            </w:tcBorders>
            <w:shd w:val="clear" w:color="auto" w:fill="F7CAAC"/>
          </w:tcPr>
          <w:p w14:paraId="1FA72184" w14:textId="77777777" w:rsidR="00190562" w:rsidRDefault="00190562" w:rsidP="00190562">
            <w:pPr>
              <w:jc w:val="both"/>
            </w:pPr>
            <w:r>
              <w:rPr>
                <w:b/>
              </w:rPr>
              <w:t>Rozsah konzultací (soustředění)</w:t>
            </w:r>
          </w:p>
        </w:tc>
        <w:tc>
          <w:tcPr>
            <w:tcW w:w="889" w:type="dxa"/>
            <w:tcBorders>
              <w:top w:val="single" w:sz="2" w:space="0" w:color="auto"/>
            </w:tcBorders>
          </w:tcPr>
          <w:p w14:paraId="69BD8FBB" w14:textId="77777777" w:rsidR="00190562" w:rsidRDefault="00190562" w:rsidP="00190562">
            <w:pPr>
              <w:jc w:val="both"/>
            </w:pPr>
          </w:p>
        </w:tc>
        <w:tc>
          <w:tcPr>
            <w:tcW w:w="4179" w:type="dxa"/>
            <w:tcBorders>
              <w:top w:val="single" w:sz="2" w:space="0" w:color="auto"/>
            </w:tcBorders>
            <w:shd w:val="clear" w:color="auto" w:fill="F7CAAC"/>
          </w:tcPr>
          <w:p w14:paraId="283FDD6A" w14:textId="77777777" w:rsidR="00190562" w:rsidRDefault="00190562" w:rsidP="00190562">
            <w:pPr>
              <w:jc w:val="both"/>
              <w:rPr>
                <w:b/>
              </w:rPr>
            </w:pPr>
            <w:r>
              <w:rPr>
                <w:b/>
              </w:rPr>
              <w:t xml:space="preserve">hodin </w:t>
            </w:r>
          </w:p>
        </w:tc>
      </w:tr>
      <w:tr w:rsidR="00190562" w14:paraId="519D8642" w14:textId="77777777" w:rsidTr="00397B59">
        <w:tc>
          <w:tcPr>
            <w:tcW w:w="9855" w:type="dxa"/>
            <w:gridSpan w:val="4"/>
            <w:shd w:val="clear" w:color="auto" w:fill="F7CAAC"/>
          </w:tcPr>
          <w:p w14:paraId="5955F4CF" w14:textId="77777777" w:rsidR="00190562" w:rsidRDefault="00190562" w:rsidP="00190562">
            <w:pPr>
              <w:jc w:val="both"/>
              <w:rPr>
                <w:b/>
              </w:rPr>
            </w:pPr>
            <w:r>
              <w:rPr>
                <w:b/>
              </w:rPr>
              <w:t>Informace o způsobu kontaktu s vyučujícím</w:t>
            </w:r>
          </w:p>
        </w:tc>
      </w:tr>
      <w:tr w:rsidR="00190562" w14:paraId="30889B06" w14:textId="77777777" w:rsidTr="00397B59">
        <w:trPr>
          <w:trHeight w:val="193"/>
        </w:trPr>
        <w:tc>
          <w:tcPr>
            <w:tcW w:w="9855" w:type="dxa"/>
            <w:gridSpan w:val="4"/>
          </w:tcPr>
          <w:p w14:paraId="7E99D035" w14:textId="77777777" w:rsidR="00190562" w:rsidRDefault="00190562" w:rsidP="00190562">
            <w:pPr>
              <w:jc w:val="both"/>
            </w:pPr>
          </w:p>
          <w:p w14:paraId="30281608" w14:textId="77777777" w:rsidR="004728AF" w:rsidRDefault="004728AF" w:rsidP="00190562">
            <w:pPr>
              <w:jc w:val="both"/>
            </w:pPr>
          </w:p>
          <w:p w14:paraId="5541E463" w14:textId="77777777" w:rsidR="004728AF" w:rsidRDefault="004728AF" w:rsidP="00190562">
            <w:pPr>
              <w:jc w:val="both"/>
            </w:pPr>
          </w:p>
          <w:p w14:paraId="7C55EDE0" w14:textId="77777777" w:rsidR="001A2649" w:rsidRDefault="001A2649" w:rsidP="00190562">
            <w:pPr>
              <w:jc w:val="both"/>
            </w:pPr>
          </w:p>
          <w:p w14:paraId="6441123F" w14:textId="77777777" w:rsidR="003F0071" w:rsidRDefault="003F0071" w:rsidP="00190562">
            <w:pPr>
              <w:jc w:val="both"/>
            </w:pPr>
          </w:p>
          <w:p w14:paraId="233482BF" w14:textId="0CE200B5" w:rsidR="004728AF" w:rsidRDefault="004728AF" w:rsidP="00190562">
            <w:pPr>
              <w:jc w:val="both"/>
            </w:pPr>
          </w:p>
        </w:tc>
      </w:tr>
    </w:tbl>
    <w:p w14:paraId="3A91D864" w14:textId="77777777" w:rsidR="003C5C0B" w:rsidRDefault="003C5C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457"/>
        <w:gridCol w:w="750"/>
      </w:tblGrid>
      <w:tr w:rsidR="001E1ACB" w14:paraId="0C1B279D" w14:textId="77777777" w:rsidTr="005133EF">
        <w:tc>
          <w:tcPr>
            <w:tcW w:w="9855" w:type="dxa"/>
            <w:gridSpan w:val="8"/>
            <w:tcBorders>
              <w:bottom w:val="double" w:sz="4" w:space="0" w:color="auto"/>
            </w:tcBorders>
            <w:shd w:val="clear" w:color="auto" w:fill="BDD6EE"/>
          </w:tcPr>
          <w:p w14:paraId="06C69A53" w14:textId="77777777" w:rsidR="001E1ACB" w:rsidRDefault="001E1ACB" w:rsidP="005133EF">
            <w:pPr>
              <w:jc w:val="both"/>
              <w:rPr>
                <w:b/>
                <w:sz w:val="28"/>
              </w:rPr>
            </w:pPr>
            <w:r>
              <w:lastRenderedPageBreak/>
              <w:br w:type="page"/>
            </w:r>
            <w:r>
              <w:rPr>
                <w:b/>
                <w:sz w:val="28"/>
              </w:rPr>
              <w:t>B-III – Charakteristika studijního předmětu</w:t>
            </w:r>
          </w:p>
        </w:tc>
      </w:tr>
      <w:tr w:rsidR="001E1ACB" w14:paraId="32D8A069" w14:textId="77777777" w:rsidTr="005133EF">
        <w:tc>
          <w:tcPr>
            <w:tcW w:w="3086" w:type="dxa"/>
            <w:tcBorders>
              <w:top w:val="double" w:sz="4" w:space="0" w:color="auto"/>
            </w:tcBorders>
            <w:shd w:val="clear" w:color="auto" w:fill="F7CAAC"/>
          </w:tcPr>
          <w:p w14:paraId="08CB7420" w14:textId="77777777" w:rsidR="001E1ACB" w:rsidRDefault="001E1ACB" w:rsidP="00B35A3C">
            <w:pPr>
              <w:rPr>
                <w:b/>
              </w:rPr>
            </w:pPr>
            <w:r>
              <w:rPr>
                <w:b/>
              </w:rPr>
              <w:t>Název studijního předmětu</w:t>
            </w:r>
          </w:p>
        </w:tc>
        <w:tc>
          <w:tcPr>
            <w:tcW w:w="6769" w:type="dxa"/>
            <w:gridSpan w:val="7"/>
            <w:tcBorders>
              <w:top w:val="double" w:sz="4" w:space="0" w:color="auto"/>
            </w:tcBorders>
          </w:tcPr>
          <w:p w14:paraId="0032AB0C" w14:textId="007DA6E9" w:rsidR="001E1ACB" w:rsidRDefault="002D7B11" w:rsidP="005133EF">
            <w:pPr>
              <w:jc w:val="both"/>
            </w:pPr>
            <w:r w:rsidRPr="009F1316">
              <w:rPr>
                <w:lang w:eastAsia="en-US"/>
              </w:rPr>
              <w:t xml:space="preserve">Angličtina – </w:t>
            </w:r>
            <w:proofErr w:type="spellStart"/>
            <w:r w:rsidRPr="009F1316">
              <w:rPr>
                <w:lang w:eastAsia="en-US"/>
              </w:rPr>
              <w:t>intermediate</w:t>
            </w:r>
            <w:proofErr w:type="spellEnd"/>
            <w:r>
              <w:rPr>
                <w:lang w:eastAsia="en-US"/>
              </w:rPr>
              <w:t xml:space="preserve"> (8)</w:t>
            </w:r>
          </w:p>
        </w:tc>
      </w:tr>
      <w:tr w:rsidR="001E1ACB" w14:paraId="399FCD17" w14:textId="77777777" w:rsidTr="005A5276">
        <w:tc>
          <w:tcPr>
            <w:tcW w:w="3086" w:type="dxa"/>
            <w:shd w:val="clear" w:color="auto" w:fill="F7CAAC"/>
          </w:tcPr>
          <w:p w14:paraId="3B8EA6B3" w14:textId="77777777" w:rsidR="001E1ACB" w:rsidRDefault="001E1ACB" w:rsidP="00B35A3C">
            <w:pPr>
              <w:rPr>
                <w:b/>
              </w:rPr>
            </w:pPr>
            <w:r>
              <w:rPr>
                <w:b/>
              </w:rPr>
              <w:t>Typ předmětu</w:t>
            </w:r>
          </w:p>
        </w:tc>
        <w:tc>
          <w:tcPr>
            <w:tcW w:w="3406" w:type="dxa"/>
            <w:gridSpan w:val="4"/>
          </w:tcPr>
          <w:p w14:paraId="6A9DFEFC" w14:textId="28CBBA64" w:rsidR="001E1ACB" w:rsidRDefault="007D2672" w:rsidP="005133EF">
            <w:pPr>
              <w:jc w:val="both"/>
            </w:pPr>
            <w:r>
              <w:rPr>
                <w:lang w:eastAsia="en-US"/>
              </w:rPr>
              <w:t>povinný</w:t>
            </w:r>
          </w:p>
        </w:tc>
        <w:tc>
          <w:tcPr>
            <w:tcW w:w="2613" w:type="dxa"/>
            <w:gridSpan w:val="2"/>
            <w:shd w:val="clear" w:color="auto" w:fill="F7CAAC"/>
          </w:tcPr>
          <w:p w14:paraId="4A4C0135" w14:textId="77777777" w:rsidR="001E1ACB" w:rsidRDefault="001E1ACB" w:rsidP="005133EF">
            <w:pPr>
              <w:jc w:val="both"/>
            </w:pPr>
            <w:r>
              <w:rPr>
                <w:b/>
              </w:rPr>
              <w:t>doporučený ročník / semestr</w:t>
            </w:r>
          </w:p>
        </w:tc>
        <w:tc>
          <w:tcPr>
            <w:tcW w:w="750" w:type="dxa"/>
          </w:tcPr>
          <w:p w14:paraId="60D72B2A" w14:textId="44262769" w:rsidR="001E1ACB" w:rsidRDefault="00C04D2A" w:rsidP="005133EF">
            <w:pPr>
              <w:jc w:val="both"/>
            </w:pPr>
            <w:r>
              <w:rPr>
                <w:lang w:eastAsia="en-US"/>
              </w:rPr>
              <w:t>1-2/LS</w:t>
            </w:r>
          </w:p>
        </w:tc>
      </w:tr>
      <w:tr w:rsidR="007C75B9" w14:paraId="1E6DC8F9" w14:textId="77777777" w:rsidTr="005133EF">
        <w:tc>
          <w:tcPr>
            <w:tcW w:w="3086" w:type="dxa"/>
            <w:shd w:val="clear" w:color="auto" w:fill="F7CAAC"/>
          </w:tcPr>
          <w:p w14:paraId="428BB53C" w14:textId="77777777" w:rsidR="007C75B9" w:rsidRDefault="007C75B9" w:rsidP="00B35A3C">
            <w:pPr>
              <w:rPr>
                <w:b/>
              </w:rPr>
            </w:pPr>
            <w:r>
              <w:rPr>
                <w:b/>
              </w:rPr>
              <w:t>Rozsah studijního předmětu</w:t>
            </w:r>
          </w:p>
        </w:tc>
        <w:tc>
          <w:tcPr>
            <w:tcW w:w="1701" w:type="dxa"/>
            <w:gridSpan w:val="2"/>
          </w:tcPr>
          <w:p w14:paraId="04B49C63" w14:textId="5D0FD47C" w:rsidR="007C75B9" w:rsidRDefault="007C75B9" w:rsidP="007C75B9">
            <w:pPr>
              <w:jc w:val="both"/>
            </w:pPr>
            <w:r>
              <w:rPr>
                <w:rFonts w:eastAsia="Calibri"/>
                <w:lang w:eastAsia="en-US"/>
              </w:rPr>
              <w:t>26c</w:t>
            </w:r>
          </w:p>
        </w:tc>
        <w:tc>
          <w:tcPr>
            <w:tcW w:w="889" w:type="dxa"/>
            <w:shd w:val="clear" w:color="auto" w:fill="F7CAAC"/>
          </w:tcPr>
          <w:p w14:paraId="1FE0306C" w14:textId="0C9A433E" w:rsidR="007C75B9" w:rsidRDefault="007C75B9" w:rsidP="007C75B9">
            <w:pPr>
              <w:jc w:val="both"/>
              <w:rPr>
                <w:b/>
              </w:rPr>
            </w:pPr>
            <w:r>
              <w:rPr>
                <w:b/>
                <w:lang w:eastAsia="en-US"/>
              </w:rPr>
              <w:t xml:space="preserve">hod. </w:t>
            </w:r>
          </w:p>
        </w:tc>
        <w:tc>
          <w:tcPr>
            <w:tcW w:w="816" w:type="dxa"/>
          </w:tcPr>
          <w:p w14:paraId="76AE6A62" w14:textId="15126ABB" w:rsidR="007C75B9" w:rsidRDefault="007C75B9" w:rsidP="007C75B9">
            <w:pPr>
              <w:jc w:val="both"/>
            </w:pPr>
            <w:r>
              <w:rPr>
                <w:lang w:eastAsia="en-US"/>
              </w:rPr>
              <w:t>26</w:t>
            </w:r>
          </w:p>
        </w:tc>
        <w:tc>
          <w:tcPr>
            <w:tcW w:w="2156" w:type="dxa"/>
            <w:shd w:val="clear" w:color="auto" w:fill="F7CAAC"/>
          </w:tcPr>
          <w:p w14:paraId="1C3438ED" w14:textId="40BE3E2B" w:rsidR="007C75B9" w:rsidRDefault="007C75B9" w:rsidP="007C75B9">
            <w:pPr>
              <w:jc w:val="both"/>
              <w:rPr>
                <w:b/>
              </w:rPr>
            </w:pPr>
            <w:r>
              <w:rPr>
                <w:b/>
                <w:lang w:eastAsia="en-US"/>
              </w:rPr>
              <w:t>kreditů</w:t>
            </w:r>
          </w:p>
        </w:tc>
        <w:tc>
          <w:tcPr>
            <w:tcW w:w="1207" w:type="dxa"/>
            <w:gridSpan w:val="2"/>
          </w:tcPr>
          <w:p w14:paraId="1A789160" w14:textId="5D63BF7A" w:rsidR="007C75B9" w:rsidRDefault="007C75B9" w:rsidP="007C75B9">
            <w:pPr>
              <w:jc w:val="both"/>
            </w:pPr>
            <w:r>
              <w:rPr>
                <w:lang w:eastAsia="en-US"/>
              </w:rPr>
              <w:t>2</w:t>
            </w:r>
          </w:p>
        </w:tc>
      </w:tr>
      <w:tr w:rsidR="001E1ACB" w14:paraId="6179DB90" w14:textId="77777777" w:rsidTr="005133EF">
        <w:tc>
          <w:tcPr>
            <w:tcW w:w="3086" w:type="dxa"/>
            <w:shd w:val="clear" w:color="auto" w:fill="F7CAAC"/>
          </w:tcPr>
          <w:p w14:paraId="74C3BBAA" w14:textId="77777777" w:rsidR="001E1ACB" w:rsidRDefault="001E1ACB" w:rsidP="00B35A3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4036657" w14:textId="77777777" w:rsidR="001E1ACB" w:rsidRDefault="001E1ACB" w:rsidP="005133EF">
            <w:pPr>
              <w:jc w:val="both"/>
            </w:pPr>
          </w:p>
        </w:tc>
      </w:tr>
      <w:tr w:rsidR="00917DEB" w14:paraId="2167E2DD" w14:textId="77777777" w:rsidTr="005133EF">
        <w:tc>
          <w:tcPr>
            <w:tcW w:w="3086" w:type="dxa"/>
            <w:shd w:val="clear" w:color="auto" w:fill="F7CAAC"/>
          </w:tcPr>
          <w:p w14:paraId="1AE919DA" w14:textId="77777777" w:rsidR="00917DEB" w:rsidRPr="005A0406" w:rsidRDefault="00917DEB" w:rsidP="00B35A3C">
            <w:pPr>
              <w:rPr>
                <w:b/>
              </w:rPr>
            </w:pPr>
            <w:r w:rsidRPr="005A0406">
              <w:rPr>
                <w:b/>
              </w:rPr>
              <w:t>Způsob ověření výsledků učení</w:t>
            </w:r>
          </w:p>
        </w:tc>
        <w:tc>
          <w:tcPr>
            <w:tcW w:w="3406" w:type="dxa"/>
            <w:gridSpan w:val="4"/>
          </w:tcPr>
          <w:p w14:paraId="7B91814E" w14:textId="17AC0C1A" w:rsidR="00917DEB" w:rsidRDefault="00917DEB" w:rsidP="00917DEB">
            <w:pPr>
              <w:jc w:val="both"/>
            </w:pPr>
            <w:r>
              <w:rPr>
                <w:rFonts w:eastAsia="Calibri"/>
                <w:lang w:eastAsia="en-US"/>
              </w:rPr>
              <w:t>zkouška</w:t>
            </w:r>
          </w:p>
        </w:tc>
        <w:tc>
          <w:tcPr>
            <w:tcW w:w="2156" w:type="dxa"/>
            <w:shd w:val="clear" w:color="auto" w:fill="F7CAAC"/>
          </w:tcPr>
          <w:p w14:paraId="181A879F" w14:textId="79B550FE" w:rsidR="00917DEB" w:rsidRDefault="00917DEB" w:rsidP="00917DEB">
            <w:pPr>
              <w:jc w:val="both"/>
              <w:rPr>
                <w:b/>
              </w:rPr>
            </w:pPr>
            <w:r>
              <w:rPr>
                <w:b/>
                <w:lang w:eastAsia="en-US"/>
              </w:rPr>
              <w:t>Forma výuky</w:t>
            </w:r>
          </w:p>
        </w:tc>
        <w:tc>
          <w:tcPr>
            <w:tcW w:w="1207" w:type="dxa"/>
            <w:gridSpan w:val="2"/>
          </w:tcPr>
          <w:p w14:paraId="4CD1A305" w14:textId="3BF1298B" w:rsidR="00917DEB" w:rsidRDefault="00917DEB" w:rsidP="00917DEB">
            <w:pPr>
              <w:jc w:val="both"/>
            </w:pPr>
            <w:r>
              <w:rPr>
                <w:rFonts w:eastAsia="Calibri"/>
                <w:lang w:eastAsia="en-US"/>
              </w:rPr>
              <w:t>cvičení</w:t>
            </w:r>
          </w:p>
        </w:tc>
      </w:tr>
      <w:tr w:rsidR="009F539A" w14:paraId="141FB028" w14:textId="77777777" w:rsidTr="005133EF">
        <w:tc>
          <w:tcPr>
            <w:tcW w:w="3086" w:type="dxa"/>
            <w:shd w:val="clear" w:color="auto" w:fill="F7CAAC"/>
          </w:tcPr>
          <w:p w14:paraId="29770F47" w14:textId="77777777" w:rsidR="009F539A" w:rsidRPr="005A0406" w:rsidRDefault="009F539A" w:rsidP="00B35A3C">
            <w:pPr>
              <w:rPr>
                <w:b/>
              </w:rPr>
            </w:pPr>
            <w:r w:rsidRPr="005A0406">
              <w:rPr>
                <w:b/>
              </w:rPr>
              <w:t>Forma způsobu ověření výsledků učení a další požadavky na studenta</w:t>
            </w:r>
          </w:p>
        </w:tc>
        <w:tc>
          <w:tcPr>
            <w:tcW w:w="6769" w:type="dxa"/>
            <w:gridSpan w:val="7"/>
            <w:tcBorders>
              <w:bottom w:val="nil"/>
            </w:tcBorders>
          </w:tcPr>
          <w:p w14:paraId="7052BA86" w14:textId="77777777" w:rsidR="009F539A" w:rsidRDefault="009F539A" w:rsidP="009F539A">
            <w:pPr>
              <w:jc w:val="both"/>
              <w:rPr>
                <w:lang w:eastAsia="en-US"/>
              </w:rPr>
            </w:pPr>
            <w:r>
              <w:rPr>
                <w:lang w:eastAsia="en-US"/>
              </w:rPr>
              <w:t>Docházka – minimálně 80 %.</w:t>
            </w:r>
          </w:p>
          <w:p w14:paraId="30CA8EC2" w14:textId="77777777" w:rsidR="009F539A" w:rsidRDefault="009F539A" w:rsidP="009F539A">
            <w:pPr>
              <w:jc w:val="both"/>
              <w:rPr>
                <w:lang w:eastAsia="en-US"/>
              </w:rPr>
            </w:pPr>
            <w:r>
              <w:rPr>
                <w:lang w:eastAsia="en-US"/>
              </w:rPr>
              <w:t>Aktivní účast, vypracování a odevzdání všech domácích prací v termínu.</w:t>
            </w:r>
          </w:p>
          <w:p w14:paraId="65D3677D" w14:textId="38755332" w:rsidR="009F539A" w:rsidRDefault="009F539A" w:rsidP="009F539A">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w:t>
            </w:r>
            <w:r w:rsidR="009A31CF">
              <w:rPr>
                <w:lang w:eastAsia="en-US"/>
              </w:rPr>
              <w:t>,</w:t>
            </w:r>
            <w:r>
              <w:rPr>
                <w:lang w:eastAsia="en-US"/>
              </w:rPr>
              <w:t xml:space="preserve"> nepostupuje k ústní zkoušce.</w:t>
            </w:r>
          </w:p>
          <w:p w14:paraId="7A361D65" w14:textId="77777777" w:rsidR="009F539A" w:rsidRDefault="009F539A" w:rsidP="009F539A">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0912969E" w14:textId="77777777" w:rsidR="009F539A" w:rsidRDefault="009F539A" w:rsidP="009F539A">
            <w:pPr>
              <w:jc w:val="both"/>
              <w:rPr>
                <w:lang w:eastAsia="en-US"/>
              </w:rPr>
            </w:pPr>
            <w:r>
              <w:rPr>
                <w:lang w:eastAsia="en-US"/>
              </w:rPr>
              <w:t>Ústní zkouška: Témata pro ústní zkoušku zadává vyučující.</w:t>
            </w:r>
          </w:p>
          <w:p w14:paraId="5791EC36" w14:textId="2928E6AB" w:rsidR="009F539A" w:rsidRDefault="009F539A" w:rsidP="009F539A">
            <w:pPr>
              <w:jc w:val="both"/>
            </w:pPr>
            <w:r>
              <w:rPr>
                <w:lang w:eastAsia="en-US"/>
              </w:rPr>
              <w:t xml:space="preserve">Povinností studenta je zaregistrovat se do online kurzu CJ8 v </w:t>
            </w:r>
            <w:proofErr w:type="spellStart"/>
            <w:r>
              <w:rPr>
                <w:lang w:eastAsia="en-US"/>
              </w:rPr>
              <w:t>Moodlu</w:t>
            </w:r>
            <w:proofErr w:type="spellEnd"/>
            <w:r>
              <w:rPr>
                <w:lang w:eastAsia="en-US"/>
              </w:rPr>
              <w:t>.</w:t>
            </w:r>
          </w:p>
        </w:tc>
      </w:tr>
      <w:tr w:rsidR="009F539A" w14:paraId="3AF502CD" w14:textId="77777777" w:rsidTr="00137C87">
        <w:trPr>
          <w:trHeight w:val="166"/>
        </w:trPr>
        <w:tc>
          <w:tcPr>
            <w:tcW w:w="9855" w:type="dxa"/>
            <w:gridSpan w:val="8"/>
            <w:tcBorders>
              <w:top w:val="nil"/>
            </w:tcBorders>
          </w:tcPr>
          <w:p w14:paraId="1EB5AE86" w14:textId="77777777" w:rsidR="009F539A" w:rsidRDefault="009F539A" w:rsidP="00B35A3C"/>
        </w:tc>
      </w:tr>
      <w:tr w:rsidR="00DE4FE4" w14:paraId="0AF8DEF5" w14:textId="77777777" w:rsidTr="005133EF">
        <w:trPr>
          <w:trHeight w:val="197"/>
        </w:trPr>
        <w:tc>
          <w:tcPr>
            <w:tcW w:w="3086" w:type="dxa"/>
            <w:tcBorders>
              <w:top w:val="nil"/>
            </w:tcBorders>
            <w:shd w:val="clear" w:color="auto" w:fill="F7CAAC"/>
          </w:tcPr>
          <w:p w14:paraId="64794E2F" w14:textId="77777777" w:rsidR="00DE4FE4" w:rsidRDefault="00DE4FE4" w:rsidP="00B35A3C">
            <w:pPr>
              <w:rPr>
                <w:b/>
              </w:rPr>
            </w:pPr>
            <w:r>
              <w:rPr>
                <w:b/>
              </w:rPr>
              <w:t>Garant předmětu</w:t>
            </w:r>
          </w:p>
        </w:tc>
        <w:tc>
          <w:tcPr>
            <w:tcW w:w="6769" w:type="dxa"/>
            <w:gridSpan w:val="7"/>
            <w:tcBorders>
              <w:top w:val="nil"/>
            </w:tcBorders>
          </w:tcPr>
          <w:p w14:paraId="1CB94781" w14:textId="0C2ABF40" w:rsidR="00DE4FE4" w:rsidRDefault="00DE4FE4" w:rsidP="00DE4FE4">
            <w:pPr>
              <w:jc w:val="both"/>
            </w:pPr>
            <w:r>
              <w:rPr>
                <w:rFonts w:eastAsia="Calibri"/>
                <w:lang w:eastAsia="en-US"/>
              </w:rPr>
              <w:t xml:space="preserve">Mgr. Hana </w:t>
            </w:r>
            <w:proofErr w:type="spellStart"/>
            <w:r>
              <w:rPr>
                <w:rFonts w:eastAsia="Calibri"/>
                <w:lang w:eastAsia="en-US"/>
              </w:rPr>
              <w:t>Atcheson</w:t>
            </w:r>
            <w:proofErr w:type="spellEnd"/>
          </w:p>
        </w:tc>
      </w:tr>
      <w:tr w:rsidR="00DE4FE4" w14:paraId="360EE3BB" w14:textId="77777777" w:rsidTr="005133EF">
        <w:trPr>
          <w:trHeight w:val="243"/>
        </w:trPr>
        <w:tc>
          <w:tcPr>
            <w:tcW w:w="3086" w:type="dxa"/>
            <w:tcBorders>
              <w:top w:val="nil"/>
            </w:tcBorders>
            <w:shd w:val="clear" w:color="auto" w:fill="F7CAAC"/>
          </w:tcPr>
          <w:p w14:paraId="088E0E3C" w14:textId="77777777" w:rsidR="00DE4FE4" w:rsidRDefault="00DE4FE4" w:rsidP="00B35A3C">
            <w:pPr>
              <w:rPr>
                <w:b/>
              </w:rPr>
            </w:pPr>
            <w:r>
              <w:rPr>
                <w:b/>
              </w:rPr>
              <w:t>Zapojení garanta do výuky předmětu</w:t>
            </w:r>
          </w:p>
        </w:tc>
        <w:tc>
          <w:tcPr>
            <w:tcW w:w="6769" w:type="dxa"/>
            <w:gridSpan w:val="7"/>
            <w:tcBorders>
              <w:top w:val="nil"/>
            </w:tcBorders>
          </w:tcPr>
          <w:p w14:paraId="4CC4D43C" w14:textId="5EF7C45A" w:rsidR="00DE4FE4" w:rsidRDefault="00DE4FE4" w:rsidP="00DE4FE4">
            <w:pPr>
              <w:jc w:val="both"/>
            </w:pPr>
            <w:r>
              <w:rPr>
                <w:rFonts w:eastAsia="Calibri"/>
                <w:lang w:eastAsia="en-US"/>
              </w:rPr>
              <w:t xml:space="preserve">100 % </w:t>
            </w:r>
          </w:p>
        </w:tc>
      </w:tr>
      <w:tr w:rsidR="00DE4FE4" w14:paraId="0F99B3C3" w14:textId="77777777" w:rsidTr="005133EF">
        <w:tc>
          <w:tcPr>
            <w:tcW w:w="3086" w:type="dxa"/>
            <w:shd w:val="clear" w:color="auto" w:fill="F7CAAC"/>
          </w:tcPr>
          <w:p w14:paraId="74433FEB" w14:textId="77777777" w:rsidR="00DE4FE4" w:rsidRDefault="00DE4FE4" w:rsidP="00B35A3C">
            <w:pPr>
              <w:rPr>
                <w:b/>
              </w:rPr>
            </w:pPr>
            <w:r>
              <w:rPr>
                <w:b/>
              </w:rPr>
              <w:t>Vyučující</w:t>
            </w:r>
          </w:p>
        </w:tc>
        <w:tc>
          <w:tcPr>
            <w:tcW w:w="6769" w:type="dxa"/>
            <w:gridSpan w:val="7"/>
            <w:tcBorders>
              <w:bottom w:val="nil"/>
            </w:tcBorders>
          </w:tcPr>
          <w:p w14:paraId="52F8030C" w14:textId="6234A32F" w:rsidR="00DE4FE4" w:rsidRDefault="00DE4FE4" w:rsidP="00DE4FE4">
            <w:pPr>
              <w:jc w:val="both"/>
            </w:pPr>
            <w:r>
              <w:rPr>
                <w:rFonts w:eastAsia="Calibri"/>
                <w:lang w:eastAsia="en-US"/>
              </w:rPr>
              <w:t xml:space="preserve">Mgr. Hana </w:t>
            </w:r>
            <w:proofErr w:type="spellStart"/>
            <w:r>
              <w:rPr>
                <w:rFonts w:eastAsia="Calibri"/>
                <w:lang w:eastAsia="en-US"/>
              </w:rPr>
              <w:t>Atcheson</w:t>
            </w:r>
            <w:proofErr w:type="spellEnd"/>
          </w:p>
        </w:tc>
      </w:tr>
      <w:tr w:rsidR="009F539A" w14:paraId="779DA2B1" w14:textId="77777777" w:rsidTr="00B35A3C">
        <w:trPr>
          <w:trHeight w:val="255"/>
        </w:trPr>
        <w:tc>
          <w:tcPr>
            <w:tcW w:w="9855" w:type="dxa"/>
            <w:gridSpan w:val="8"/>
            <w:tcBorders>
              <w:top w:val="nil"/>
            </w:tcBorders>
          </w:tcPr>
          <w:p w14:paraId="1691EF7F" w14:textId="77777777" w:rsidR="009F539A" w:rsidRDefault="009F539A" w:rsidP="009F539A">
            <w:pPr>
              <w:jc w:val="both"/>
            </w:pPr>
          </w:p>
        </w:tc>
      </w:tr>
      <w:tr w:rsidR="009F539A" w14:paraId="1EFC62D4" w14:textId="77777777" w:rsidTr="005133EF">
        <w:tc>
          <w:tcPr>
            <w:tcW w:w="3086" w:type="dxa"/>
            <w:shd w:val="clear" w:color="auto" w:fill="F7CAAC"/>
          </w:tcPr>
          <w:p w14:paraId="75774C0B" w14:textId="77777777" w:rsidR="009F539A" w:rsidRPr="001452AD" w:rsidRDefault="009F539A" w:rsidP="009F539A">
            <w:pPr>
              <w:jc w:val="both"/>
              <w:rPr>
                <w:b/>
                <w:highlight w:val="yellow"/>
              </w:rPr>
            </w:pPr>
            <w:r w:rsidRPr="009B48E7">
              <w:rPr>
                <w:b/>
              </w:rPr>
              <w:t>Hlavní témata a výsledky učení</w:t>
            </w:r>
          </w:p>
        </w:tc>
        <w:tc>
          <w:tcPr>
            <w:tcW w:w="6769" w:type="dxa"/>
            <w:gridSpan w:val="7"/>
            <w:tcBorders>
              <w:bottom w:val="nil"/>
            </w:tcBorders>
          </w:tcPr>
          <w:p w14:paraId="7CAD49FD" w14:textId="77777777" w:rsidR="009F539A" w:rsidRPr="001452AD" w:rsidRDefault="009F539A" w:rsidP="009F539A">
            <w:pPr>
              <w:jc w:val="both"/>
              <w:rPr>
                <w:highlight w:val="yellow"/>
              </w:rPr>
            </w:pPr>
          </w:p>
        </w:tc>
      </w:tr>
      <w:tr w:rsidR="009F539A" w14:paraId="5A9A3D72" w14:textId="77777777" w:rsidTr="007223C7">
        <w:trPr>
          <w:trHeight w:val="5137"/>
        </w:trPr>
        <w:tc>
          <w:tcPr>
            <w:tcW w:w="9855" w:type="dxa"/>
            <w:gridSpan w:val="8"/>
            <w:tcBorders>
              <w:top w:val="nil"/>
              <w:bottom w:val="single" w:sz="4" w:space="0" w:color="auto"/>
            </w:tcBorders>
          </w:tcPr>
          <w:p w14:paraId="40F66D9A" w14:textId="3C7B800D" w:rsidR="00207506" w:rsidRPr="00B35A3C" w:rsidRDefault="00205EAB" w:rsidP="00C46487">
            <w:pPr>
              <w:jc w:val="both"/>
              <w:rPr>
                <w:b/>
                <w:bCs/>
                <w:lang w:eastAsia="en-US"/>
              </w:rPr>
            </w:pPr>
            <w:r w:rsidRPr="00B35A3C">
              <w:rPr>
                <w:b/>
                <w:bCs/>
                <w:lang w:eastAsia="en-US"/>
              </w:rPr>
              <w:t>Témata</w:t>
            </w:r>
            <w:r w:rsidR="002A0F0B">
              <w:rPr>
                <w:lang w:eastAsia="en-US"/>
              </w:rPr>
              <w:t>:</w:t>
            </w:r>
            <w:r w:rsidRPr="007223C7">
              <w:rPr>
                <w:lang w:eastAsia="en-US"/>
              </w:rPr>
              <w:t xml:space="preserve"> obsah</w:t>
            </w:r>
            <w:r w:rsidR="008D1586" w:rsidRPr="00B04D00">
              <w:t xml:space="preserve"> předmětu je sestaven dle učebnice Open Mind </w:t>
            </w:r>
            <w:proofErr w:type="spellStart"/>
            <w:r w:rsidR="008D1586" w:rsidRPr="00B04D00">
              <w:t>Intermediate</w:t>
            </w:r>
            <w:proofErr w:type="spellEnd"/>
            <w:r w:rsidR="008D1586" w:rsidRPr="00B04D00">
              <w:t xml:space="preserve">, lekce </w:t>
            </w:r>
            <w:r w:rsidR="008D1586">
              <w:t>10</w:t>
            </w:r>
            <w:r w:rsidR="008D1586" w:rsidRPr="00B04D00">
              <w:t>-</w:t>
            </w:r>
            <w:r w:rsidR="008D1586" w:rsidRPr="008D1586">
              <w:t>12</w:t>
            </w:r>
            <w:r w:rsidR="00DD61AF">
              <w:rPr>
                <w:lang w:eastAsia="en-US"/>
              </w:rPr>
              <w:t>.</w:t>
            </w:r>
          </w:p>
          <w:p w14:paraId="48D77D7E" w14:textId="77777777" w:rsidR="00207506" w:rsidRPr="007223C7" w:rsidRDefault="00207506" w:rsidP="00C46487">
            <w:pPr>
              <w:ind w:hanging="30"/>
              <w:jc w:val="both"/>
              <w:rPr>
                <w:bCs/>
                <w:lang w:eastAsia="en-US"/>
              </w:rPr>
            </w:pPr>
            <w:r w:rsidRPr="007223C7">
              <w:rPr>
                <w:bCs/>
                <w:lang w:eastAsia="en-US"/>
              </w:rPr>
              <w:t>Gramatika:</w:t>
            </w:r>
          </w:p>
          <w:p w14:paraId="0DF62EBB" w14:textId="77777777" w:rsidR="00207506" w:rsidRPr="00F72BCB" w:rsidRDefault="00207506" w:rsidP="004C352E">
            <w:pPr>
              <w:pStyle w:val="Odstavecseseznamem"/>
              <w:numPr>
                <w:ilvl w:val="0"/>
                <w:numId w:val="132"/>
              </w:numPr>
              <w:jc w:val="both"/>
              <w:rPr>
                <w:bCs/>
                <w:lang w:eastAsia="en-US"/>
              </w:rPr>
            </w:pPr>
            <w:r w:rsidRPr="00F72BCB">
              <w:rPr>
                <w:bCs/>
                <w:lang w:eastAsia="en-US"/>
              </w:rPr>
              <w:t>Definující a ne-definující vztažné věty</w:t>
            </w:r>
          </w:p>
          <w:p w14:paraId="386B7B40" w14:textId="77777777" w:rsidR="00207506" w:rsidRPr="00F72BCB" w:rsidRDefault="00207506" w:rsidP="004C352E">
            <w:pPr>
              <w:pStyle w:val="Odstavecseseznamem"/>
              <w:numPr>
                <w:ilvl w:val="0"/>
                <w:numId w:val="132"/>
              </w:numPr>
              <w:jc w:val="both"/>
              <w:rPr>
                <w:bCs/>
                <w:lang w:eastAsia="en-US"/>
              </w:rPr>
            </w:pPr>
            <w:r w:rsidRPr="00F72BCB">
              <w:rPr>
                <w:bCs/>
                <w:lang w:eastAsia="en-US"/>
              </w:rPr>
              <w:t>Modální slovesa s odkazem do minulosti</w:t>
            </w:r>
          </w:p>
          <w:p w14:paraId="0E640C63" w14:textId="77777777" w:rsidR="00207506" w:rsidRPr="00EE3564" w:rsidRDefault="00207506" w:rsidP="004C352E">
            <w:pPr>
              <w:pStyle w:val="Odstavecseseznamem"/>
              <w:numPr>
                <w:ilvl w:val="0"/>
                <w:numId w:val="132"/>
              </w:numPr>
              <w:jc w:val="both"/>
              <w:rPr>
                <w:bCs/>
                <w:lang w:eastAsia="en-US"/>
              </w:rPr>
            </w:pPr>
            <w:r w:rsidRPr="00EE3564">
              <w:rPr>
                <w:bCs/>
                <w:lang w:eastAsia="en-US"/>
              </w:rPr>
              <w:t>Frázová slovesa</w:t>
            </w:r>
          </w:p>
          <w:p w14:paraId="2F3BE60B" w14:textId="77777777" w:rsidR="00207506" w:rsidRPr="007223C7" w:rsidRDefault="00207506" w:rsidP="00C74B0D">
            <w:pPr>
              <w:ind w:hanging="30"/>
              <w:jc w:val="both"/>
              <w:rPr>
                <w:bCs/>
                <w:lang w:eastAsia="en-US"/>
              </w:rPr>
            </w:pPr>
            <w:r w:rsidRPr="007223C7">
              <w:rPr>
                <w:bCs/>
                <w:lang w:eastAsia="en-US"/>
              </w:rPr>
              <w:t>Slovní zásoba:</w:t>
            </w:r>
          </w:p>
          <w:p w14:paraId="27F4F0B1" w14:textId="77777777" w:rsidR="00207506" w:rsidRPr="00F72BCB" w:rsidRDefault="00207506" w:rsidP="004C352E">
            <w:pPr>
              <w:pStyle w:val="Odstavecseseznamem"/>
              <w:numPr>
                <w:ilvl w:val="0"/>
                <w:numId w:val="133"/>
              </w:numPr>
              <w:jc w:val="both"/>
              <w:rPr>
                <w:bCs/>
                <w:lang w:eastAsia="en-US"/>
              </w:rPr>
            </w:pPr>
            <w:r w:rsidRPr="00F72BCB">
              <w:rPr>
                <w:bCs/>
                <w:lang w:eastAsia="en-US"/>
              </w:rPr>
              <w:t>Představení a zábava v médiích</w:t>
            </w:r>
          </w:p>
          <w:p w14:paraId="7AC26EB8" w14:textId="77777777" w:rsidR="00207506" w:rsidRPr="00F72BCB" w:rsidRDefault="00207506" w:rsidP="004C352E">
            <w:pPr>
              <w:pStyle w:val="Odstavecseseznamem"/>
              <w:numPr>
                <w:ilvl w:val="0"/>
                <w:numId w:val="133"/>
              </w:numPr>
              <w:jc w:val="both"/>
              <w:rPr>
                <w:bCs/>
                <w:lang w:eastAsia="en-US"/>
              </w:rPr>
            </w:pPr>
            <w:r w:rsidRPr="00F72BCB">
              <w:rPr>
                <w:bCs/>
                <w:lang w:eastAsia="en-US"/>
              </w:rPr>
              <w:t>Popis minulých událostí a chování lidí</w:t>
            </w:r>
          </w:p>
          <w:p w14:paraId="3D4A8FC1" w14:textId="59A3A70E" w:rsidR="00C74B0D" w:rsidRPr="00EE3564" w:rsidRDefault="00207506" w:rsidP="004C352E">
            <w:pPr>
              <w:pStyle w:val="Odstavecseseznamem"/>
              <w:numPr>
                <w:ilvl w:val="0"/>
                <w:numId w:val="133"/>
              </w:numPr>
              <w:spacing w:after="120"/>
              <w:rPr>
                <w:bCs/>
                <w:lang w:eastAsia="en-US"/>
              </w:rPr>
            </w:pPr>
            <w:r w:rsidRPr="00EE3564">
              <w:rPr>
                <w:bCs/>
                <w:lang w:eastAsia="en-US"/>
              </w:rPr>
              <w:t>Neobyčejná zaměstnání</w:t>
            </w:r>
          </w:p>
          <w:p w14:paraId="516A59E9" w14:textId="38A2C1D8" w:rsidR="000523C0" w:rsidRPr="007223C7" w:rsidRDefault="000523C0" w:rsidP="007223C7">
            <w:pPr>
              <w:jc w:val="both"/>
              <w:rPr>
                <w:b/>
                <w:bCs/>
              </w:rPr>
            </w:pPr>
            <w:r w:rsidRPr="00B04D00">
              <w:rPr>
                <w:b/>
                <w:bCs/>
              </w:rPr>
              <w:t>Výsledky učení:</w:t>
            </w:r>
          </w:p>
          <w:p w14:paraId="374752AA" w14:textId="4473375A" w:rsidR="00D15301" w:rsidRDefault="00D15301" w:rsidP="0008422B">
            <w:pPr>
              <w:jc w:val="both"/>
            </w:pPr>
            <w:r>
              <w:t xml:space="preserve">Odborné znalosti – po absolvování předmětu </w:t>
            </w:r>
            <w:r w:rsidR="00E27F3F">
              <w:t xml:space="preserve">má </w:t>
            </w:r>
            <w:r>
              <w:t>student</w:t>
            </w:r>
            <w:r w:rsidR="0008422B">
              <w:t xml:space="preserve"> </w:t>
            </w:r>
            <w:r>
              <w:t xml:space="preserve">jazykové znalosti minimálně na úrovni B1+ a </w:t>
            </w:r>
            <w:r w:rsidRPr="00035E11">
              <w:t>výše v oblastech:</w:t>
            </w:r>
          </w:p>
          <w:p w14:paraId="2DF6416B" w14:textId="5A527801" w:rsidR="001220B0" w:rsidRDefault="00564165" w:rsidP="004C352E">
            <w:pPr>
              <w:pStyle w:val="Odstavecseseznamem"/>
              <w:numPr>
                <w:ilvl w:val="0"/>
                <w:numId w:val="134"/>
              </w:numPr>
              <w:jc w:val="both"/>
            </w:pPr>
            <w:r w:rsidRPr="00DB6E36">
              <w:t>d</w:t>
            </w:r>
            <w:r w:rsidR="001220B0" w:rsidRPr="00B317BB">
              <w:t>efinující</w:t>
            </w:r>
            <w:r w:rsidR="001220B0">
              <w:t xml:space="preserve"> a ne-definující vztažné věty</w:t>
            </w:r>
          </w:p>
          <w:p w14:paraId="5B386A47" w14:textId="29926DC7" w:rsidR="001220B0" w:rsidRDefault="00564165" w:rsidP="004C352E">
            <w:pPr>
              <w:pStyle w:val="Odstavecseseznamem"/>
              <w:numPr>
                <w:ilvl w:val="0"/>
                <w:numId w:val="134"/>
              </w:numPr>
              <w:jc w:val="both"/>
            </w:pPr>
            <w:r>
              <w:t>m</w:t>
            </w:r>
            <w:r w:rsidR="001220B0">
              <w:t>odální slovesa s odkazem do minulosti</w:t>
            </w:r>
          </w:p>
          <w:p w14:paraId="1E521FC7" w14:textId="239FB4EF" w:rsidR="001220B0" w:rsidRDefault="00564165" w:rsidP="004C352E">
            <w:pPr>
              <w:pStyle w:val="Odstavecseseznamem"/>
              <w:numPr>
                <w:ilvl w:val="0"/>
                <w:numId w:val="134"/>
              </w:numPr>
              <w:jc w:val="both"/>
            </w:pPr>
            <w:r>
              <w:t>f</w:t>
            </w:r>
            <w:r w:rsidR="001220B0">
              <w:t>rázová slovesa</w:t>
            </w:r>
          </w:p>
          <w:p w14:paraId="2BAFCF68" w14:textId="6200A6BA" w:rsidR="001220B0" w:rsidRDefault="00564165" w:rsidP="004C352E">
            <w:pPr>
              <w:numPr>
                <w:ilvl w:val="0"/>
                <w:numId w:val="134"/>
              </w:numPr>
              <w:jc w:val="both"/>
            </w:pPr>
            <w:r>
              <w:t>a</w:t>
            </w:r>
            <w:r w:rsidR="001220B0">
              <w:t xml:space="preserve">nglické slovní zásoby pro vyjadřování se o představeních a zábavě v médiích, pro popis minulých událostí </w:t>
            </w:r>
            <w:r w:rsidR="00265A2B">
              <w:br/>
            </w:r>
            <w:r w:rsidR="001220B0">
              <w:t>a chování lidí, pro diskuzi o neobyčejných zaměstnáních</w:t>
            </w:r>
          </w:p>
          <w:p w14:paraId="12B48447" w14:textId="1B05A522" w:rsidR="001220B0" w:rsidRDefault="001220B0" w:rsidP="001220B0">
            <w:pPr>
              <w:jc w:val="both"/>
            </w:pPr>
            <w:r>
              <w:t xml:space="preserve">Odborné dovednosti – po absolvování předmětu </w:t>
            </w:r>
            <w:r w:rsidRPr="00035E11">
              <w:t>student umí:</w:t>
            </w:r>
          </w:p>
          <w:p w14:paraId="5EE7BA30" w14:textId="0AA1C907" w:rsidR="008D20F0" w:rsidRDefault="008D20F0" w:rsidP="004C352E">
            <w:pPr>
              <w:pStyle w:val="Odstavecseseznamem"/>
              <w:numPr>
                <w:ilvl w:val="0"/>
                <w:numId w:val="29"/>
              </w:numPr>
              <w:jc w:val="both"/>
            </w:pPr>
            <w:r>
              <w:t>ústní a písemnou komunikaci v každodenním životě k osobním i společenským problémům s jistým jazykovým omezením</w:t>
            </w:r>
          </w:p>
          <w:p w14:paraId="7ADEB51A" w14:textId="782EBFF8" w:rsidR="008D20F0" w:rsidRDefault="008D20F0" w:rsidP="004C352E">
            <w:pPr>
              <w:pStyle w:val="Odstavecseseznamem"/>
              <w:numPr>
                <w:ilvl w:val="0"/>
                <w:numId w:val="29"/>
              </w:numPr>
              <w:jc w:val="both"/>
            </w:pPr>
            <w:r>
              <w:t xml:space="preserve">aktivně </w:t>
            </w:r>
            <w:r w:rsidRPr="00B317BB">
              <w:t>prac</w:t>
            </w:r>
            <w:r w:rsidR="004F5E8B" w:rsidRPr="00B317BB">
              <w:t>uje</w:t>
            </w:r>
            <w:r>
              <w:t xml:space="preserve"> s gramatikou a slovní zásobou jazyka na úrovni </w:t>
            </w:r>
            <w:proofErr w:type="spellStart"/>
            <w:r>
              <w:t>intermediate</w:t>
            </w:r>
            <w:proofErr w:type="spellEnd"/>
            <w:r>
              <w:t xml:space="preserve"> B1+.</w:t>
            </w:r>
          </w:p>
          <w:p w14:paraId="5368127E" w14:textId="75AC6C8A" w:rsidR="009F539A" w:rsidRPr="005A0406" w:rsidRDefault="008D20F0" w:rsidP="004C352E">
            <w:pPr>
              <w:pStyle w:val="Odstavecseseznamem"/>
              <w:numPr>
                <w:ilvl w:val="0"/>
                <w:numId w:val="29"/>
              </w:numPr>
              <w:jc w:val="both"/>
            </w:pPr>
            <w:r>
              <w:t>rozumí spisovné angličtině týkající se běžných témat, se kterými se pravidelně setkává v práci, ve škole, ve volném čase</w:t>
            </w:r>
          </w:p>
        </w:tc>
      </w:tr>
      <w:tr w:rsidR="009F539A" w14:paraId="767C1990"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A3417CD" w14:textId="77777777" w:rsidR="009F539A" w:rsidRPr="001452AD" w:rsidRDefault="009F539A" w:rsidP="009F539A">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6B82080F" w14:textId="77777777" w:rsidR="009F539A" w:rsidRPr="001452AD" w:rsidRDefault="009F539A" w:rsidP="009F539A">
            <w:pPr>
              <w:jc w:val="both"/>
              <w:rPr>
                <w:highlight w:val="yellow"/>
              </w:rPr>
            </w:pPr>
          </w:p>
        </w:tc>
      </w:tr>
      <w:tr w:rsidR="009F539A" w14:paraId="637C167E" w14:textId="77777777" w:rsidTr="007223C7">
        <w:trPr>
          <w:trHeight w:val="1346"/>
        </w:trPr>
        <w:tc>
          <w:tcPr>
            <w:tcW w:w="9855" w:type="dxa"/>
            <w:gridSpan w:val="8"/>
            <w:tcBorders>
              <w:top w:val="nil"/>
              <w:bottom w:val="single" w:sz="4" w:space="0" w:color="auto"/>
            </w:tcBorders>
          </w:tcPr>
          <w:p w14:paraId="4B55F364" w14:textId="5E60323A" w:rsidR="00482959" w:rsidRDefault="00A824A7" w:rsidP="004C352E">
            <w:pPr>
              <w:pStyle w:val="Odstavecseseznamem"/>
              <w:numPr>
                <w:ilvl w:val="0"/>
                <w:numId w:val="40"/>
              </w:numPr>
              <w:jc w:val="both"/>
            </w:pPr>
            <w:r>
              <w:t>a</w:t>
            </w:r>
            <w:r w:rsidR="00482959">
              <w:t>ktivizující (simulace, hry, dramatizace)</w:t>
            </w:r>
          </w:p>
          <w:p w14:paraId="3B67306D" w14:textId="136E439C" w:rsidR="00482959" w:rsidRDefault="00A824A7" w:rsidP="004C352E">
            <w:pPr>
              <w:pStyle w:val="Odstavecseseznamem"/>
              <w:numPr>
                <w:ilvl w:val="0"/>
                <w:numId w:val="40"/>
              </w:numPr>
              <w:jc w:val="both"/>
            </w:pPr>
            <w:r>
              <w:t>d</w:t>
            </w:r>
            <w:r w:rsidR="00482959">
              <w:t>ialogická (diskuze, rozhovor, brainstorming)</w:t>
            </w:r>
          </w:p>
          <w:p w14:paraId="00B98B0F" w14:textId="78FE5929" w:rsidR="00482959" w:rsidRDefault="00A824A7" w:rsidP="004C352E">
            <w:pPr>
              <w:pStyle w:val="Odstavecseseznamem"/>
              <w:numPr>
                <w:ilvl w:val="0"/>
                <w:numId w:val="40"/>
              </w:numPr>
              <w:jc w:val="both"/>
            </w:pPr>
            <w:r>
              <w:t>m</w:t>
            </w:r>
            <w:r w:rsidR="00482959">
              <w:t>etody práce s textem (učebnicí, knihou)</w:t>
            </w:r>
          </w:p>
          <w:p w14:paraId="69188089" w14:textId="78619203" w:rsidR="00482959" w:rsidRDefault="00A824A7" w:rsidP="004C352E">
            <w:pPr>
              <w:pStyle w:val="Odstavecseseznamem"/>
              <w:numPr>
                <w:ilvl w:val="0"/>
                <w:numId w:val="40"/>
              </w:numPr>
              <w:jc w:val="both"/>
            </w:pPr>
            <w:r>
              <w:t>m</w:t>
            </w:r>
            <w:r w:rsidR="00482959">
              <w:t>onologická (výklad, přednáška, instruktáž)</w:t>
            </w:r>
          </w:p>
          <w:p w14:paraId="6C07E98D" w14:textId="6AA04A56" w:rsidR="00482959" w:rsidRDefault="00A824A7" w:rsidP="004C352E">
            <w:pPr>
              <w:pStyle w:val="Odstavecseseznamem"/>
              <w:numPr>
                <w:ilvl w:val="0"/>
                <w:numId w:val="40"/>
              </w:numPr>
              <w:jc w:val="both"/>
            </w:pPr>
            <w:r>
              <w:t>p</w:t>
            </w:r>
            <w:r w:rsidR="00482959">
              <w:t>ráce studentů ve dvojicích</w:t>
            </w:r>
          </w:p>
          <w:p w14:paraId="11ED9BBB" w14:textId="0E072B5C" w:rsidR="009F539A" w:rsidRDefault="00A824A7" w:rsidP="004C352E">
            <w:pPr>
              <w:pStyle w:val="Odstavecseseznamem"/>
              <w:numPr>
                <w:ilvl w:val="0"/>
                <w:numId w:val="40"/>
              </w:numPr>
              <w:jc w:val="both"/>
            </w:pPr>
            <w:r>
              <w:t>p</w:t>
            </w:r>
            <w:r w:rsidR="00482959">
              <w:t>raktické procvičování</w:t>
            </w:r>
          </w:p>
        </w:tc>
      </w:tr>
    </w:tbl>
    <w:p w14:paraId="1412D64A" w14:textId="77777777" w:rsidR="00397B59" w:rsidRDefault="00397B5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9F539A" w14:paraId="74C153C5" w14:textId="77777777" w:rsidTr="005133EF">
        <w:trPr>
          <w:trHeight w:val="265"/>
        </w:trPr>
        <w:tc>
          <w:tcPr>
            <w:tcW w:w="3653" w:type="dxa"/>
            <w:tcBorders>
              <w:top w:val="single" w:sz="4" w:space="0" w:color="auto"/>
            </w:tcBorders>
            <w:shd w:val="clear" w:color="auto" w:fill="F7CAAC"/>
          </w:tcPr>
          <w:p w14:paraId="2A77DD81" w14:textId="2EF8A65C" w:rsidR="009F539A" w:rsidRDefault="009F539A" w:rsidP="009F539A">
            <w:pPr>
              <w:jc w:val="both"/>
            </w:pPr>
            <w:r>
              <w:rPr>
                <w:b/>
              </w:rPr>
              <w:lastRenderedPageBreak/>
              <w:t>Studijní literatura a studijní pomůcky</w:t>
            </w:r>
          </w:p>
        </w:tc>
        <w:tc>
          <w:tcPr>
            <w:tcW w:w="6202" w:type="dxa"/>
            <w:gridSpan w:val="3"/>
            <w:tcBorders>
              <w:top w:val="single" w:sz="4" w:space="0" w:color="auto"/>
              <w:bottom w:val="nil"/>
            </w:tcBorders>
          </w:tcPr>
          <w:p w14:paraId="53796FC2" w14:textId="77777777" w:rsidR="009F539A" w:rsidRDefault="009F539A" w:rsidP="009F539A">
            <w:pPr>
              <w:jc w:val="both"/>
            </w:pPr>
          </w:p>
        </w:tc>
      </w:tr>
      <w:tr w:rsidR="009F539A" w14:paraId="18D3FCB3" w14:textId="77777777" w:rsidTr="005133EF">
        <w:trPr>
          <w:trHeight w:val="1497"/>
        </w:trPr>
        <w:tc>
          <w:tcPr>
            <w:tcW w:w="9855" w:type="dxa"/>
            <w:gridSpan w:val="4"/>
            <w:tcBorders>
              <w:top w:val="nil"/>
            </w:tcBorders>
          </w:tcPr>
          <w:p w14:paraId="08C2C9D2" w14:textId="77777777" w:rsidR="00A05678" w:rsidRDefault="00A05678" w:rsidP="00A05678">
            <w:pPr>
              <w:rPr>
                <w:b/>
                <w:lang w:eastAsia="en-US"/>
              </w:rPr>
            </w:pPr>
            <w:r w:rsidRPr="00CD7065">
              <w:rPr>
                <w:b/>
                <w:lang w:eastAsia="en-US"/>
              </w:rPr>
              <w:t>Povinná:</w:t>
            </w:r>
          </w:p>
          <w:p w14:paraId="33C53FAD" w14:textId="210DAB1A" w:rsidR="00A05678" w:rsidRPr="00E8387C" w:rsidRDefault="00A05678" w:rsidP="00A05678">
            <w:pPr>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w:t>
            </w:r>
            <w:r w:rsidRPr="00E17ABC">
              <w:rPr>
                <w:i/>
                <w:iCs/>
                <w:lang w:eastAsia="en-US"/>
              </w:rPr>
              <w:t xml:space="preserve">Open Mind </w:t>
            </w:r>
            <w:proofErr w:type="spellStart"/>
            <w:r w:rsidRPr="00E17ABC">
              <w:rPr>
                <w:i/>
                <w:iCs/>
                <w:lang w:eastAsia="en-US"/>
              </w:rPr>
              <w:t>Intermediate</w:t>
            </w:r>
            <w:proofErr w:type="spellEnd"/>
            <w:r w:rsidRPr="00E8387C">
              <w:rPr>
                <w:lang w:eastAsia="en-US"/>
              </w:rPr>
              <w:t>. London</w:t>
            </w:r>
            <w:r w:rsidR="006D6017">
              <w:rPr>
                <w:lang w:eastAsia="en-US"/>
              </w:rPr>
              <w:t xml:space="preserve">, </w:t>
            </w:r>
            <w:r w:rsidR="006D6017" w:rsidRPr="00E8387C">
              <w:rPr>
                <w:lang w:eastAsia="en-US"/>
              </w:rPr>
              <w:t>2014</w:t>
            </w:r>
            <w:r w:rsidRPr="00E8387C">
              <w:rPr>
                <w:lang w:eastAsia="en-US"/>
              </w:rPr>
              <w:t xml:space="preserve">. ISBN 9780230458307. </w:t>
            </w:r>
          </w:p>
          <w:p w14:paraId="3128A724" w14:textId="6A1563CE" w:rsidR="00A05678" w:rsidRDefault="00A05678" w:rsidP="00A05678">
            <w:pPr>
              <w:jc w:val="both"/>
              <w:rPr>
                <w:lang w:eastAsia="en-US"/>
              </w:rPr>
            </w:pPr>
            <w:r w:rsidRPr="00E8387C">
              <w:rPr>
                <w:lang w:eastAsia="en-US"/>
              </w:rPr>
              <w:t>ROGERS</w:t>
            </w:r>
            <w:r>
              <w:rPr>
                <w:lang w:eastAsia="en-US"/>
              </w:rPr>
              <w:t xml:space="preserve">, </w:t>
            </w:r>
            <w:proofErr w:type="spellStart"/>
            <w:r>
              <w:rPr>
                <w:lang w:eastAsia="en-US"/>
              </w:rPr>
              <w:t>Mickey</w:t>
            </w:r>
            <w:proofErr w:type="spellEnd"/>
            <w:r>
              <w:rPr>
                <w:lang w:eastAsia="en-US"/>
              </w:rPr>
              <w:t xml:space="preserve"> et al. </w:t>
            </w:r>
            <w:r w:rsidRPr="00B261E8">
              <w:rPr>
                <w:i/>
                <w:iCs/>
                <w:lang w:eastAsia="en-US"/>
              </w:rPr>
              <w:t xml:space="preserve">Open Mind </w:t>
            </w:r>
            <w:proofErr w:type="spellStart"/>
            <w:r w:rsidRPr="00B261E8">
              <w:rPr>
                <w:i/>
                <w:iCs/>
                <w:lang w:eastAsia="en-US"/>
              </w:rPr>
              <w:t>Intermediate</w:t>
            </w:r>
            <w:proofErr w:type="spellEnd"/>
            <w:r w:rsidRPr="00B261E8">
              <w:rPr>
                <w:i/>
                <w:iCs/>
                <w:lang w:eastAsia="en-US"/>
              </w:rPr>
              <w:t xml:space="preserve"> </w:t>
            </w:r>
            <w:proofErr w:type="spellStart"/>
            <w:r w:rsidRPr="00B261E8">
              <w:rPr>
                <w:i/>
                <w:iCs/>
                <w:lang w:eastAsia="en-US"/>
              </w:rPr>
              <w:t>Workbook</w:t>
            </w:r>
            <w:proofErr w:type="spellEnd"/>
            <w:r>
              <w:rPr>
                <w:lang w:eastAsia="en-US"/>
              </w:rPr>
              <w:t>. London</w:t>
            </w:r>
            <w:r w:rsidR="006D6017">
              <w:rPr>
                <w:lang w:eastAsia="en-US"/>
              </w:rPr>
              <w:t xml:space="preserve">, </w:t>
            </w:r>
            <w:r w:rsidR="006D6017" w:rsidRPr="00E8387C">
              <w:rPr>
                <w:lang w:eastAsia="en-US"/>
              </w:rPr>
              <w:t>2014</w:t>
            </w:r>
            <w:r>
              <w:rPr>
                <w:lang w:eastAsia="en-US"/>
              </w:rPr>
              <w:t>. ISBN 9780230458697.</w:t>
            </w:r>
          </w:p>
          <w:p w14:paraId="7FA0DB01" w14:textId="77777777" w:rsidR="00A05678" w:rsidRPr="00CD7065" w:rsidRDefault="00A05678" w:rsidP="00A05678">
            <w:pPr>
              <w:rPr>
                <w:b/>
                <w:lang w:eastAsia="en-US"/>
              </w:rPr>
            </w:pPr>
            <w:r w:rsidRPr="00CD7065">
              <w:rPr>
                <w:b/>
                <w:lang w:eastAsia="en-US"/>
              </w:rPr>
              <w:t xml:space="preserve">Doporučená: </w:t>
            </w:r>
          </w:p>
          <w:p w14:paraId="58FEA7C7" w14:textId="44B1732B" w:rsidR="00A05678" w:rsidRPr="00E8387C" w:rsidRDefault="00A05678" w:rsidP="00A05678">
            <w:pPr>
              <w:rPr>
                <w:lang w:eastAsia="en-US"/>
              </w:rPr>
            </w:pPr>
            <w:proofErr w:type="spellStart"/>
            <w:r w:rsidRPr="004E40DD">
              <w:rPr>
                <w:lang w:eastAsia="en-US"/>
              </w:rPr>
              <w:t>McC</w:t>
            </w:r>
            <w:r>
              <w:rPr>
                <w:lang w:eastAsia="en-US"/>
              </w:rPr>
              <w:t>ARTY</w:t>
            </w:r>
            <w:proofErr w:type="spellEnd"/>
            <w:r w:rsidRPr="004E40DD">
              <w:rPr>
                <w:lang w:eastAsia="en-US"/>
              </w:rPr>
              <w:t xml:space="preserve">, </w:t>
            </w:r>
            <w:proofErr w:type="spellStart"/>
            <w:r w:rsidRPr="004E40DD">
              <w:rPr>
                <w:lang w:eastAsia="en-US"/>
              </w:rPr>
              <w:t>O'Dell</w:t>
            </w:r>
            <w:proofErr w:type="spellEnd"/>
            <w:r w:rsidRPr="004E40DD">
              <w:rPr>
                <w:lang w:eastAsia="en-US"/>
              </w:rPr>
              <w:t xml:space="preserve">. </w:t>
            </w:r>
            <w:proofErr w:type="spellStart"/>
            <w:r w:rsidRPr="00636432">
              <w:rPr>
                <w:i/>
                <w:iCs/>
                <w:lang w:eastAsia="en-US"/>
              </w:rPr>
              <w:t>English</w:t>
            </w:r>
            <w:proofErr w:type="spellEnd"/>
            <w:r w:rsidRPr="00636432">
              <w:rPr>
                <w:i/>
                <w:iCs/>
                <w:lang w:eastAsia="en-US"/>
              </w:rPr>
              <w:t xml:space="preserve"> </w:t>
            </w:r>
            <w:proofErr w:type="spellStart"/>
            <w:r w:rsidRPr="00636432">
              <w:rPr>
                <w:i/>
                <w:iCs/>
                <w:lang w:eastAsia="en-US"/>
              </w:rPr>
              <w:t>Vocabulary</w:t>
            </w:r>
            <w:proofErr w:type="spellEnd"/>
            <w:r w:rsidRPr="00636432">
              <w:rPr>
                <w:i/>
                <w:iCs/>
                <w:lang w:eastAsia="en-US"/>
              </w:rPr>
              <w:t xml:space="preserve"> in Use,</w:t>
            </w:r>
            <w:r w:rsidR="00DA00C0">
              <w:rPr>
                <w:i/>
                <w:iCs/>
                <w:lang w:eastAsia="en-US"/>
              </w:rPr>
              <w:t xml:space="preserve"> </w:t>
            </w:r>
            <w:proofErr w:type="spellStart"/>
            <w:r w:rsidRPr="00636432">
              <w:rPr>
                <w:i/>
                <w:iCs/>
                <w:lang w:eastAsia="en-US"/>
              </w:rPr>
              <w:t>Upper</w:t>
            </w:r>
            <w:proofErr w:type="spellEnd"/>
            <w:r w:rsidRPr="00636432">
              <w:rPr>
                <w:i/>
                <w:iCs/>
                <w:lang w:eastAsia="en-US"/>
              </w:rPr>
              <w:t xml:space="preserve"> </w:t>
            </w:r>
            <w:proofErr w:type="spellStart"/>
            <w:r w:rsidRPr="00636432">
              <w:rPr>
                <w:i/>
                <w:iCs/>
                <w:lang w:eastAsia="en-US"/>
              </w:rPr>
              <w:t>Intermdiate</w:t>
            </w:r>
            <w:proofErr w:type="spellEnd"/>
            <w:r w:rsidRPr="00636432">
              <w:rPr>
                <w:i/>
                <w:iCs/>
                <w:lang w:eastAsia="en-US"/>
              </w:rPr>
              <w:t xml:space="preserve"> and </w:t>
            </w:r>
            <w:proofErr w:type="spellStart"/>
            <w:r w:rsidRPr="00636432">
              <w:rPr>
                <w:i/>
                <w:iCs/>
                <w:lang w:eastAsia="en-US"/>
              </w:rPr>
              <w:t>Advanced</w:t>
            </w:r>
            <w:proofErr w:type="spellEnd"/>
            <w:r w:rsidRPr="004E40DD">
              <w:rPr>
                <w:lang w:eastAsia="en-US"/>
              </w:rPr>
              <w:t>. CUP.</w:t>
            </w:r>
            <w:r w:rsidR="00A32649">
              <w:rPr>
                <w:lang w:eastAsia="en-US"/>
              </w:rPr>
              <w:t xml:space="preserve"> </w:t>
            </w:r>
            <w:r w:rsidR="00A32649" w:rsidRPr="00E8387C">
              <w:rPr>
                <w:lang w:eastAsia="en-US"/>
              </w:rPr>
              <w:t>C</w:t>
            </w:r>
            <w:r w:rsidR="00A32649">
              <w:rPr>
                <w:lang w:eastAsia="en-US"/>
              </w:rPr>
              <w:t>ambridge, 2017.</w:t>
            </w:r>
            <w:r w:rsidR="00201BE4">
              <w:rPr>
                <w:lang w:eastAsia="en-US"/>
              </w:rPr>
              <w:t xml:space="preserve"> </w:t>
            </w:r>
            <w:r w:rsidR="00607FC0">
              <w:rPr>
                <w:lang w:eastAsia="en-US"/>
              </w:rPr>
              <w:br/>
            </w:r>
            <w:r w:rsidR="00201BE4">
              <w:rPr>
                <w:lang w:eastAsia="en-US"/>
              </w:rPr>
              <w:t xml:space="preserve">ISBN </w:t>
            </w:r>
            <w:r w:rsidR="00201BE4" w:rsidRPr="00201BE4">
              <w:rPr>
                <w:lang w:eastAsia="en-US"/>
              </w:rPr>
              <w:t>9781316631751</w:t>
            </w:r>
            <w:r w:rsidR="00607FC0">
              <w:rPr>
                <w:lang w:eastAsia="en-US"/>
              </w:rPr>
              <w:t>.</w:t>
            </w:r>
          </w:p>
          <w:p w14:paraId="3C776538" w14:textId="7619DFED" w:rsidR="00A05678" w:rsidRDefault="00A05678" w:rsidP="00A05678">
            <w:pPr>
              <w:rPr>
                <w:lang w:eastAsia="en-US"/>
              </w:rPr>
            </w:pPr>
            <w:r w:rsidRPr="00E8387C">
              <w:rPr>
                <w:lang w:eastAsia="en-US"/>
              </w:rPr>
              <w:t xml:space="preserve">MURPHY, Raymond. </w:t>
            </w:r>
            <w:proofErr w:type="spellStart"/>
            <w:r w:rsidRPr="004124A7">
              <w:rPr>
                <w:i/>
                <w:iCs/>
                <w:lang w:eastAsia="en-US"/>
              </w:rPr>
              <w:t>English</w:t>
            </w:r>
            <w:proofErr w:type="spellEnd"/>
            <w:r w:rsidRPr="004124A7">
              <w:rPr>
                <w:i/>
                <w:iCs/>
                <w:lang w:eastAsia="en-US"/>
              </w:rPr>
              <w:t xml:space="preserve"> </w:t>
            </w:r>
            <w:proofErr w:type="spellStart"/>
            <w:r w:rsidRPr="004124A7">
              <w:rPr>
                <w:i/>
                <w:iCs/>
                <w:lang w:eastAsia="en-US"/>
              </w:rPr>
              <w:t>Grammar</w:t>
            </w:r>
            <w:proofErr w:type="spellEnd"/>
            <w:r w:rsidRPr="004124A7">
              <w:rPr>
                <w:i/>
                <w:iCs/>
                <w:lang w:eastAsia="en-US"/>
              </w:rPr>
              <w:t xml:space="preserve"> In Use.</w:t>
            </w:r>
            <w:r w:rsidRPr="00E8387C">
              <w:rPr>
                <w:lang w:eastAsia="en-US"/>
              </w:rPr>
              <w:t xml:space="preserve"> C</w:t>
            </w:r>
            <w:r w:rsidR="00C618EC">
              <w:rPr>
                <w:lang w:eastAsia="en-US"/>
              </w:rPr>
              <w:t>ambridge</w:t>
            </w:r>
            <w:r w:rsidR="008906F1">
              <w:rPr>
                <w:lang w:eastAsia="en-US"/>
              </w:rPr>
              <w:t>, 201</w:t>
            </w:r>
            <w:r w:rsidR="00C77837">
              <w:rPr>
                <w:lang w:eastAsia="en-US"/>
              </w:rPr>
              <w:t>5</w:t>
            </w:r>
            <w:r w:rsidR="00C618EC">
              <w:rPr>
                <w:lang w:eastAsia="en-US"/>
              </w:rPr>
              <w:t>.</w:t>
            </w:r>
            <w:r w:rsidRPr="00E8387C">
              <w:rPr>
                <w:lang w:eastAsia="en-US"/>
              </w:rPr>
              <w:t xml:space="preserve"> ISBN 9781107539334.</w:t>
            </w:r>
          </w:p>
          <w:p w14:paraId="50A50DAE" w14:textId="669C0C9D" w:rsidR="00FB184B" w:rsidRDefault="00FB184B" w:rsidP="00A05678">
            <w:pPr>
              <w:jc w:val="both"/>
              <w:rPr>
                <w:lang w:eastAsia="en-US"/>
              </w:rPr>
            </w:pPr>
            <w:r>
              <w:rPr>
                <w:lang w:eastAsia="en-US"/>
              </w:rPr>
              <w:t xml:space="preserve">THOMSON, A. J., MARTINET, A. V. </w:t>
            </w:r>
            <w:proofErr w:type="spellStart"/>
            <w:r w:rsidRPr="00CE182D">
              <w:rPr>
                <w:i/>
                <w:iCs/>
                <w:lang w:eastAsia="en-US"/>
              </w:rPr>
              <w:t>Exercises</w:t>
            </w:r>
            <w:proofErr w:type="spellEnd"/>
            <w:r w:rsidRPr="00CE182D">
              <w:rPr>
                <w:i/>
                <w:iCs/>
                <w:lang w:eastAsia="en-US"/>
              </w:rPr>
              <w:t xml:space="preserve"> 1,2</w:t>
            </w:r>
            <w:r>
              <w:rPr>
                <w:i/>
                <w:iCs/>
                <w:lang w:eastAsia="en-US"/>
              </w:rPr>
              <w:t>.</w:t>
            </w:r>
            <w:r w:rsidRPr="00013FBA">
              <w:rPr>
                <w:lang w:eastAsia="en-US"/>
              </w:rPr>
              <w:t xml:space="preserve"> Oxford University </w:t>
            </w:r>
            <w:proofErr w:type="spellStart"/>
            <w:r w:rsidRPr="00013FBA">
              <w:rPr>
                <w:lang w:eastAsia="en-US"/>
              </w:rPr>
              <w:t>Press</w:t>
            </w:r>
            <w:proofErr w:type="spellEnd"/>
            <w:r>
              <w:rPr>
                <w:lang w:eastAsia="en-US"/>
              </w:rPr>
              <w:t xml:space="preserve">. </w:t>
            </w:r>
            <w:r w:rsidRPr="00A95B49">
              <w:rPr>
                <w:lang w:eastAsia="en-US"/>
              </w:rPr>
              <w:t>ISBN 9780194313506</w:t>
            </w:r>
            <w:r w:rsidR="00607FC0">
              <w:rPr>
                <w:lang w:eastAsia="en-US"/>
              </w:rPr>
              <w:t>.</w:t>
            </w:r>
          </w:p>
          <w:p w14:paraId="37B794CB" w14:textId="42204C87" w:rsidR="009F539A" w:rsidRPr="00FD0CC3" w:rsidRDefault="00A05678" w:rsidP="00A05678">
            <w:pPr>
              <w:jc w:val="both"/>
            </w:pPr>
            <w:r>
              <w:rPr>
                <w:lang w:eastAsia="en-US"/>
              </w:rPr>
              <w:t xml:space="preserve">WATCYN-JONES, P., JOHNSTON, O. </w:t>
            </w:r>
            <w:r w:rsidRPr="00CE182D">
              <w:rPr>
                <w:i/>
                <w:iCs/>
                <w:lang w:eastAsia="en-US"/>
              </w:rPr>
              <w:t xml:space="preserve">Test </w:t>
            </w:r>
            <w:proofErr w:type="spellStart"/>
            <w:r w:rsidRPr="00CE182D">
              <w:rPr>
                <w:i/>
                <w:iCs/>
                <w:lang w:eastAsia="en-US"/>
              </w:rPr>
              <w:t>Your</w:t>
            </w:r>
            <w:proofErr w:type="spellEnd"/>
            <w:r w:rsidRPr="00CE182D">
              <w:rPr>
                <w:i/>
                <w:iCs/>
                <w:lang w:eastAsia="en-US"/>
              </w:rPr>
              <w:t xml:space="preserve"> </w:t>
            </w:r>
            <w:proofErr w:type="spellStart"/>
            <w:r w:rsidRPr="00CE182D">
              <w:rPr>
                <w:i/>
                <w:iCs/>
                <w:lang w:eastAsia="en-US"/>
              </w:rPr>
              <w:t>Vocabulary</w:t>
            </w:r>
            <w:proofErr w:type="spellEnd"/>
            <w:r w:rsidRPr="00CE182D">
              <w:rPr>
                <w:i/>
                <w:iCs/>
                <w:lang w:eastAsia="en-US"/>
              </w:rPr>
              <w:t xml:space="preserve"> 3,4.</w:t>
            </w:r>
            <w:r w:rsidR="00FD0CC3">
              <w:rPr>
                <w:lang w:eastAsia="en-US"/>
              </w:rPr>
              <w:t xml:space="preserve"> </w:t>
            </w:r>
            <w:proofErr w:type="spellStart"/>
            <w:r w:rsidR="00FD0CC3">
              <w:rPr>
                <w:lang w:eastAsia="en-US"/>
              </w:rPr>
              <w:t>Pengvin</w:t>
            </w:r>
            <w:proofErr w:type="spellEnd"/>
            <w:r w:rsidR="00FD0CC3">
              <w:rPr>
                <w:lang w:eastAsia="en-US"/>
              </w:rPr>
              <w:t xml:space="preserve"> </w:t>
            </w:r>
            <w:proofErr w:type="spellStart"/>
            <w:r w:rsidR="00FD0CC3">
              <w:rPr>
                <w:lang w:eastAsia="en-US"/>
              </w:rPr>
              <w:t>English</w:t>
            </w:r>
            <w:proofErr w:type="spellEnd"/>
            <w:r w:rsidR="0030573C">
              <w:rPr>
                <w:lang w:eastAsia="en-US"/>
              </w:rPr>
              <w:t>, 2002. ISBN 058245168.</w:t>
            </w:r>
          </w:p>
        </w:tc>
      </w:tr>
      <w:tr w:rsidR="009F539A" w14:paraId="5CFEAC74"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7922769" w14:textId="77777777" w:rsidR="009F539A" w:rsidRDefault="009F539A" w:rsidP="009F539A">
            <w:pPr>
              <w:jc w:val="center"/>
              <w:rPr>
                <w:b/>
              </w:rPr>
            </w:pPr>
            <w:r>
              <w:rPr>
                <w:b/>
              </w:rPr>
              <w:t>Informace ke kombinované nebo distanční formě</w:t>
            </w:r>
          </w:p>
        </w:tc>
      </w:tr>
      <w:tr w:rsidR="009F539A" w14:paraId="314EBD54" w14:textId="77777777" w:rsidTr="005133EF">
        <w:tc>
          <w:tcPr>
            <w:tcW w:w="4787" w:type="dxa"/>
            <w:gridSpan w:val="2"/>
            <w:tcBorders>
              <w:top w:val="single" w:sz="2" w:space="0" w:color="auto"/>
            </w:tcBorders>
            <w:shd w:val="clear" w:color="auto" w:fill="F7CAAC"/>
          </w:tcPr>
          <w:p w14:paraId="312AB8A8" w14:textId="77777777" w:rsidR="009F539A" w:rsidRDefault="009F539A" w:rsidP="009F539A">
            <w:pPr>
              <w:jc w:val="both"/>
            </w:pPr>
            <w:r>
              <w:rPr>
                <w:b/>
              </w:rPr>
              <w:t>Rozsah konzultací (soustředění)</w:t>
            </w:r>
          </w:p>
        </w:tc>
        <w:tc>
          <w:tcPr>
            <w:tcW w:w="889" w:type="dxa"/>
            <w:tcBorders>
              <w:top w:val="single" w:sz="2" w:space="0" w:color="auto"/>
            </w:tcBorders>
          </w:tcPr>
          <w:p w14:paraId="4EFAC8B1" w14:textId="77777777" w:rsidR="009F539A" w:rsidRDefault="009F539A" w:rsidP="009F539A">
            <w:pPr>
              <w:jc w:val="both"/>
            </w:pPr>
          </w:p>
        </w:tc>
        <w:tc>
          <w:tcPr>
            <w:tcW w:w="4179" w:type="dxa"/>
            <w:tcBorders>
              <w:top w:val="single" w:sz="2" w:space="0" w:color="auto"/>
            </w:tcBorders>
            <w:shd w:val="clear" w:color="auto" w:fill="F7CAAC"/>
          </w:tcPr>
          <w:p w14:paraId="05F208F8" w14:textId="77777777" w:rsidR="009F539A" w:rsidRDefault="009F539A" w:rsidP="009F539A">
            <w:pPr>
              <w:jc w:val="both"/>
              <w:rPr>
                <w:b/>
              </w:rPr>
            </w:pPr>
            <w:r>
              <w:rPr>
                <w:b/>
              </w:rPr>
              <w:t xml:space="preserve">hodin </w:t>
            </w:r>
          </w:p>
        </w:tc>
      </w:tr>
      <w:tr w:rsidR="009F539A" w14:paraId="1436F689" w14:textId="77777777" w:rsidTr="005133EF">
        <w:tc>
          <w:tcPr>
            <w:tcW w:w="9855" w:type="dxa"/>
            <w:gridSpan w:val="4"/>
            <w:shd w:val="clear" w:color="auto" w:fill="F7CAAC"/>
          </w:tcPr>
          <w:p w14:paraId="34C211F0" w14:textId="77777777" w:rsidR="009F539A" w:rsidRDefault="009F539A" w:rsidP="009F539A">
            <w:pPr>
              <w:jc w:val="both"/>
              <w:rPr>
                <w:b/>
              </w:rPr>
            </w:pPr>
            <w:r>
              <w:rPr>
                <w:b/>
              </w:rPr>
              <w:t>Informace o způsobu kontaktu s vyučujícím</w:t>
            </w:r>
          </w:p>
        </w:tc>
      </w:tr>
      <w:tr w:rsidR="009F539A" w14:paraId="6544CE4D" w14:textId="77777777" w:rsidTr="00FE2B6C">
        <w:trPr>
          <w:trHeight w:val="249"/>
        </w:trPr>
        <w:tc>
          <w:tcPr>
            <w:tcW w:w="9855" w:type="dxa"/>
            <w:gridSpan w:val="4"/>
          </w:tcPr>
          <w:p w14:paraId="7FB32DEB" w14:textId="77777777" w:rsidR="009F539A" w:rsidRDefault="009F539A" w:rsidP="009F539A">
            <w:pPr>
              <w:jc w:val="both"/>
            </w:pPr>
          </w:p>
          <w:p w14:paraId="43DD5BF5" w14:textId="77777777" w:rsidR="000A764B" w:rsidRDefault="000A764B" w:rsidP="009F539A">
            <w:pPr>
              <w:jc w:val="both"/>
            </w:pPr>
          </w:p>
          <w:p w14:paraId="08A6A29A" w14:textId="77777777" w:rsidR="003F0071" w:rsidRDefault="003F0071" w:rsidP="009F539A">
            <w:pPr>
              <w:jc w:val="both"/>
            </w:pPr>
          </w:p>
          <w:p w14:paraId="72C3450B" w14:textId="77777777" w:rsidR="000A764B" w:rsidRDefault="000A764B" w:rsidP="009F539A">
            <w:pPr>
              <w:jc w:val="both"/>
            </w:pPr>
          </w:p>
          <w:p w14:paraId="2046C358" w14:textId="77777777" w:rsidR="00045AE2" w:rsidRDefault="00045AE2" w:rsidP="009F539A">
            <w:pPr>
              <w:jc w:val="both"/>
            </w:pPr>
          </w:p>
          <w:p w14:paraId="1B9CB126" w14:textId="1E1DA803" w:rsidR="000A764B" w:rsidRDefault="000A764B" w:rsidP="009F539A">
            <w:pPr>
              <w:jc w:val="both"/>
            </w:pPr>
          </w:p>
        </w:tc>
      </w:tr>
    </w:tbl>
    <w:p w14:paraId="376D0102" w14:textId="6DD5B556" w:rsidR="00A05678" w:rsidRDefault="00A05678"/>
    <w:p w14:paraId="3A9A9F6D" w14:textId="77777777" w:rsidR="00A05678" w:rsidRDefault="00A0567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316"/>
        <w:gridCol w:w="891"/>
      </w:tblGrid>
      <w:tr w:rsidR="001E1ACB" w14:paraId="78E53848" w14:textId="77777777" w:rsidTr="005133EF">
        <w:tc>
          <w:tcPr>
            <w:tcW w:w="9855" w:type="dxa"/>
            <w:gridSpan w:val="8"/>
            <w:tcBorders>
              <w:bottom w:val="double" w:sz="4" w:space="0" w:color="auto"/>
            </w:tcBorders>
            <w:shd w:val="clear" w:color="auto" w:fill="BDD6EE"/>
          </w:tcPr>
          <w:p w14:paraId="5AD6AE2F" w14:textId="77777777" w:rsidR="001E1ACB" w:rsidRDefault="001E1ACB" w:rsidP="005133EF">
            <w:pPr>
              <w:jc w:val="both"/>
              <w:rPr>
                <w:b/>
                <w:sz w:val="28"/>
              </w:rPr>
            </w:pPr>
            <w:r>
              <w:lastRenderedPageBreak/>
              <w:br w:type="page"/>
            </w:r>
            <w:r>
              <w:rPr>
                <w:b/>
                <w:sz w:val="28"/>
              </w:rPr>
              <w:t>B-III – Charakteristika studijního předmětu</w:t>
            </w:r>
          </w:p>
        </w:tc>
      </w:tr>
      <w:tr w:rsidR="001E1ACB" w14:paraId="636C2165" w14:textId="77777777" w:rsidTr="005133EF">
        <w:tc>
          <w:tcPr>
            <w:tcW w:w="3086" w:type="dxa"/>
            <w:tcBorders>
              <w:top w:val="double" w:sz="4" w:space="0" w:color="auto"/>
            </w:tcBorders>
            <w:shd w:val="clear" w:color="auto" w:fill="F7CAAC"/>
          </w:tcPr>
          <w:p w14:paraId="0CAD21FD" w14:textId="77777777" w:rsidR="001E1ACB" w:rsidRDefault="001E1ACB" w:rsidP="004E6814">
            <w:pPr>
              <w:rPr>
                <w:b/>
              </w:rPr>
            </w:pPr>
            <w:r>
              <w:rPr>
                <w:b/>
              </w:rPr>
              <w:t>Název studijního předmětu</w:t>
            </w:r>
          </w:p>
        </w:tc>
        <w:tc>
          <w:tcPr>
            <w:tcW w:w="6769" w:type="dxa"/>
            <w:gridSpan w:val="7"/>
            <w:tcBorders>
              <w:top w:val="double" w:sz="4" w:space="0" w:color="auto"/>
            </w:tcBorders>
          </w:tcPr>
          <w:p w14:paraId="68FD95E3" w14:textId="1C7BA973" w:rsidR="001E1ACB" w:rsidRDefault="00B4585C" w:rsidP="005133EF">
            <w:pPr>
              <w:jc w:val="both"/>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(9)</w:t>
            </w:r>
          </w:p>
        </w:tc>
      </w:tr>
      <w:tr w:rsidR="001A149A" w14:paraId="3A9982A6" w14:textId="77777777" w:rsidTr="001A149A">
        <w:tc>
          <w:tcPr>
            <w:tcW w:w="3086" w:type="dxa"/>
            <w:shd w:val="clear" w:color="auto" w:fill="F7CAAC"/>
          </w:tcPr>
          <w:p w14:paraId="464A0A2A" w14:textId="77777777" w:rsidR="001A149A" w:rsidRDefault="001A149A" w:rsidP="004E6814">
            <w:pPr>
              <w:rPr>
                <w:b/>
              </w:rPr>
            </w:pPr>
            <w:r>
              <w:rPr>
                <w:b/>
              </w:rPr>
              <w:t>Typ předmětu</w:t>
            </w:r>
          </w:p>
        </w:tc>
        <w:tc>
          <w:tcPr>
            <w:tcW w:w="3406" w:type="dxa"/>
            <w:gridSpan w:val="4"/>
          </w:tcPr>
          <w:p w14:paraId="2174CB5F" w14:textId="0B5373EA" w:rsidR="001A149A" w:rsidRDefault="001A149A" w:rsidP="001A149A">
            <w:pPr>
              <w:jc w:val="both"/>
            </w:pPr>
            <w:r>
              <w:rPr>
                <w:lang w:eastAsia="en-US"/>
              </w:rPr>
              <w:t>povinný</w:t>
            </w:r>
          </w:p>
        </w:tc>
        <w:tc>
          <w:tcPr>
            <w:tcW w:w="2472" w:type="dxa"/>
            <w:gridSpan w:val="2"/>
            <w:shd w:val="clear" w:color="auto" w:fill="F7CAAC"/>
          </w:tcPr>
          <w:p w14:paraId="18AAB463" w14:textId="618A93DF" w:rsidR="001A149A" w:rsidRDefault="001A149A" w:rsidP="001A149A">
            <w:pPr>
              <w:jc w:val="both"/>
            </w:pPr>
            <w:r>
              <w:rPr>
                <w:b/>
                <w:lang w:eastAsia="en-US"/>
              </w:rPr>
              <w:t>doporučený ročník/semestr</w:t>
            </w:r>
          </w:p>
        </w:tc>
        <w:tc>
          <w:tcPr>
            <w:tcW w:w="891" w:type="dxa"/>
          </w:tcPr>
          <w:p w14:paraId="67D6E845" w14:textId="1C57B226" w:rsidR="001A149A" w:rsidRDefault="001A149A" w:rsidP="001A149A">
            <w:pPr>
              <w:jc w:val="both"/>
            </w:pPr>
            <w:r>
              <w:rPr>
                <w:lang w:eastAsia="en-US"/>
              </w:rPr>
              <w:t>1-3/ZS</w:t>
            </w:r>
          </w:p>
        </w:tc>
      </w:tr>
      <w:tr w:rsidR="009F4CEB" w14:paraId="3ECC8071" w14:textId="77777777" w:rsidTr="005133EF">
        <w:tc>
          <w:tcPr>
            <w:tcW w:w="3086" w:type="dxa"/>
            <w:shd w:val="clear" w:color="auto" w:fill="F7CAAC"/>
          </w:tcPr>
          <w:p w14:paraId="2E35DD24" w14:textId="77777777" w:rsidR="009F4CEB" w:rsidRDefault="009F4CEB" w:rsidP="004E6814">
            <w:pPr>
              <w:rPr>
                <w:b/>
              </w:rPr>
            </w:pPr>
            <w:r>
              <w:rPr>
                <w:b/>
              </w:rPr>
              <w:t>Rozsah studijního předmětu</w:t>
            </w:r>
          </w:p>
        </w:tc>
        <w:tc>
          <w:tcPr>
            <w:tcW w:w="1701" w:type="dxa"/>
            <w:gridSpan w:val="2"/>
          </w:tcPr>
          <w:p w14:paraId="637188D0" w14:textId="48139E27" w:rsidR="009F4CEB" w:rsidRDefault="009F4CEB" w:rsidP="009F4CEB">
            <w:pPr>
              <w:jc w:val="both"/>
            </w:pPr>
            <w:r>
              <w:rPr>
                <w:rFonts w:eastAsia="Calibri"/>
                <w:lang w:eastAsia="en-US"/>
              </w:rPr>
              <w:t>26c</w:t>
            </w:r>
          </w:p>
        </w:tc>
        <w:tc>
          <w:tcPr>
            <w:tcW w:w="889" w:type="dxa"/>
            <w:shd w:val="clear" w:color="auto" w:fill="F7CAAC"/>
          </w:tcPr>
          <w:p w14:paraId="159A927E" w14:textId="2CCF50B6" w:rsidR="009F4CEB" w:rsidRDefault="009F4CEB" w:rsidP="009F4CEB">
            <w:pPr>
              <w:jc w:val="both"/>
              <w:rPr>
                <w:b/>
              </w:rPr>
            </w:pPr>
            <w:r>
              <w:rPr>
                <w:b/>
                <w:lang w:eastAsia="en-US"/>
              </w:rPr>
              <w:t xml:space="preserve">hod. </w:t>
            </w:r>
          </w:p>
        </w:tc>
        <w:tc>
          <w:tcPr>
            <w:tcW w:w="816" w:type="dxa"/>
          </w:tcPr>
          <w:p w14:paraId="65F2BA12" w14:textId="285813A3" w:rsidR="009F4CEB" w:rsidRDefault="009F4CEB" w:rsidP="009F4CEB">
            <w:pPr>
              <w:jc w:val="both"/>
            </w:pPr>
            <w:r>
              <w:rPr>
                <w:lang w:eastAsia="en-US"/>
              </w:rPr>
              <w:t>26</w:t>
            </w:r>
          </w:p>
        </w:tc>
        <w:tc>
          <w:tcPr>
            <w:tcW w:w="2156" w:type="dxa"/>
            <w:shd w:val="clear" w:color="auto" w:fill="F7CAAC"/>
          </w:tcPr>
          <w:p w14:paraId="2BD93DA0" w14:textId="5B4CBA91" w:rsidR="009F4CEB" w:rsidRDefault="009F4CEB" w:rsidP="009F4CEB">
            <w:pPr>
              <w:jc w:val="both"/>
              <w:rPr>
                <w:b/>
              </w:rPr>
            </w:pPr>
            <w:r>
              <w:rPr>
                <w:b/>
                <w:lang w:eastAsia="en-US"/>
              </w:rPr>
              <w:t>kreditů</w:t>
            </w:r>
          </w:p>
        </w:tc>
        <w:tc>
          <w:tcPr>
            <w:tcW w:w="1207" w:type="dxa"/>
            <w:gridSpan w:val="2"/>
          </w:tcPr>
          <w:p w14:paraId="481DEAFB" w14:textId="299E26BE" w:rsidR="009F4CEB" w:rsidRDefault="009F4CEB" w:rsidP="009F4CEB">
            <w:pPr>
              <w:jc w:val="both"/>
            </w:pPr>
            <w:r>
              <w:rPr>
                <w:lang w:eastAsia="en-US"/>
              </w:rPr>
              <w:t>2</w:t>
            </w:r>
          </w:p>
        </w:tc>
      </w:tr>
      <w:tr w:rsidR="001E1ACB" w14:paraId="1D2D4CCB" w14:textId="77777777" w:rsidTr="005133EF">
        <w:tc>
          <w:tcPr>
            <w:tcW w:w="3086" w:type="dxa"/>
            <w:shd w:val="clear" w:color="auto" w:fill="F7CAAC"/>
          </w:tcPr>
          <w:p w14:paraId="4668400C" w14:textId="77777777" w:rsidR="001E1ACB" w:rsidRDefault="001E1ACB" w:rsidP="004E6814">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86DF3C3" w14:textId="77777777" w:rsidR="001E1ACB" w:rsidRDefault="001E1ACB" w:rsidP="005133EF">
            <w:pPr>
              <w:jc w:val="both"/>
            </w:pPr>
          </w:p>
        </w:tc>
      </w:tr>
      <w:tr w:rsidR="00546299" w14:paraId="1A0C18F2" w14:textId="77777777" w:rsidTr="005133EF">
        <w:tc>
          <w:tcPr>
            <w:tcW w:w="3086" w:type="dxa"/>
            <w:shd w:val="clear" w:color="auto" w:fill="F7CAAC"/>
          </w:tcPr>
          <w:p w14:paraId="6DE7D020" w14:textId="77777777" w:rsidR="00546299" w:rsidRPr="005A0406" w:rsidRDefault="00546299" w:rsidP="004E6814">
            <w:pPr>
              <w:rPr>
                <w:b/>
              </w:rPr>
            </w:pPr>
            <w:r w:rsidRPr="005A0406">
              <w:rPr>
                <w:b/>
              </w:rPr>
              <w:t>Způsob ověření výsledků učení</w:t>
            </w:r>
          </w:p>
        </w:tc>
        <w:tc>
          <w:tcPr>
            <w:tcW w:w="3406" w:type="dxa"/>
            <w:gridSpan w:val="4"/>
          </w:tcPr>
          <w:p w14:paraId="7128474B" w14:textId="22529A33" w:rsidR="00546299" w:rsidRDefault="00546299" w:rsidP="00546299">
            <w:pPr>
              <w:jc w:val="both"/>
            </w:pPr>
            <w:r>
              <w:rPr>
                <w:rFonts w:eastAsia="Calibri"/>
                <w:lang w:eastAsia="en-US"/>
              </w:rPr>
              <w:t>klasifikovaný zápočet</w:t>
            </w:r>
          </w:p>
        </w:tc>
        <w:tc>
          <w:tcPr>
            <w:tcW w:w="2156" w:type="dxa"/>
            <w:shd w:val="clear" w:color="auto" w:fill="F7CAAC"/>
          </w:tcPr>
          <w:p w14:paraId="31440933" w14:textId="4CE544D3" w:rsidR="00546299" w:rsidRDefault="00546299" w:rsidP="00546299">
            <w:pPr>
              <w:jc w:val="both"/>
              <w:rPr>
                <w:b/>
              </w:rPr>
            </w:pPr>
            <w:r>
              <w:rPr>
                <w:b/>
                <w:lang w:eastAsia="en-US"/>
              </w:rPr>
              <w:t>Forma výuky</w:t>
            </w:r>
          </w:p>
        </w:tc>
        <w:tc>
          <w:tcPr>
            <w:tcW w:w="1207" w:type="dxa"/>
            <w:gridSpan w:val="2"/>
          </w:tcPr>
          <w:p w14:paraId="1A21B43C" w14:textId="128E3ABB" w:rsidR="00546299" w:rsidRDefault="00546299" w:rsidP="00546299">
            <w:pPr>
              <w:jc w:val="both"/>
            </w:pPr>
            <w:r>
              <w:rPr>
                <w:rFonts w:eastAsia="Calibri"/>
                <w:lang w:eastAsia="en-US"/>
              </w:rPr>
              <w:t>cvičení</w:t>
            </w:r>
          </w:p>
        </w:tc>
      </w:tr>
      <w:tr w:rsidR="001E1ACB" w14:paraId="3B55AFE7" w14:textId="77777777" w:rsidTr="005133EF">
        <w:tc>
          <w:tcPr>
            <w:tcW w:w="3086" w:type="dxa"/>
            <w:shd w:val="clear" w:color="auto" w:fill="F7CAAC"/>
          </w:tcPr>
          <w:p w14:paraId="5D25C9C3" w14:textId="77777777" w:rsidR="001E1ACB" w:rsidRPr="005A0406" w:rsidRDefault="001E1ACB" w:rsidP="004E6814">
            <w:pPr>
              <w:rPr>
                <w:b/>
              </w:rPr>
            </w:pPr>
            <w:r w:rsidRPr="005A0406">
              <w:rPr>
                <w:b/>
              </w:rPr>
              <w:t>Forma způsobu ověření výsledků učení a další požadavky na studenta</w:t>
            </w:r>
          </w:p>
        </w:tc>
        <w:tc>
          <w:tcPr>
            <w:tcW w:w="6769" w:type="dxa"/>
            <w:gridSpan w:val="7"/>
            <w:tcBorders>
              <w:bottom w:val="nil"/>
            </w:tcBorders>
          </w:tcPr>
          <w:p w14:paraId="58AF5B65" w14:textId="77777777" w:rsidR="005E7A19" w:rsidRDefault="005E7A19" w:rsidP="005E7A19">
            <w:pPr>
              <w:jc w:val="both"/>
              <w:rPr>
                <w:lang w:eastAsia="en-US"/>
              </w:rPr>
            </w:pPr>
            <w:r>
              <w:rPr>
                <w:lang w:eastAsia="en-US"/>
              </w:rPr>
              <w:t>Docházka – minimálně 80 %.</w:t>
            </w:r>
          </w:p>
          <w:p w14:paraId="5A52053C" w14:textId="77777777" w:rsidR="005E7A19" w:rsidRDefault="005E7A19" w:rsidP="005E7A19">
            <w:pPr>
              <w:jc w:val="both"/>
              <w:rPr>
                <w:lang w:eastAsia="en-US"/>
              </w:rPr>
            </w:pPr>
            <w:r>
              <w:rPr>
                <w:lang w:eastAsia="en-US"/>
              </w:rPr>
              <w:t>Aktivní účast, vypracování a odevzdání všech domácích prací v termínu.</w:t>
            </w:r>
          </w:p>
          <w:p w14:paraId="179FBCF2" w14:textId="77777777" w:rsidR="005E7A19" w:rsidRDefault="005E7A19" w:rsidP="005E7A19">
            <w:pPr>
              <w:jc w:val="both"/>
              <w:rPr>
                <w:lang w:eastAsia="en-US"/>
              </w:rPr>
            </w:pPr>
            <w:r>
              <w:rPr>
                <w:lang w:eastAsia="en-US"/>
              </w:rPr>
              <w:t>Prezentace v hodině s doprovodnými materiály v dohodnutém termínu (hodnocena na minimum 60 %).</w:t>
            </w:r>
          </w:p>
          <w:p w14:paraId="662043D6" w14:textId="77777777" w:rsidR="005E7A19" w:rsidRDefault="005E7A19" w:rsidP="005E7A19">
            <w:pPr>
              <w:jc w:val="both"/>
              <w:rPr>
                <w:lang w:eastAsia="en-US"/>
              </w:rPr>
            </w:pPr>
            <w:r>
              <w:rPr>
                <w:lang w:eastAsia="en-US"/>
              </w:rPr>
              <w:t>Průběžný dílčí test a závěrečný zápočtový test (aritmetický průměr výsledků obou testů na minimum 60 %).</w:t>
            </w:r>
          </w:p>
          <w:p w14:paraId="0DBA337B" w14:textId="7ED76438" w:rsidR="001E1ACB" w:rsidRDefault="005E7A19" w:rsidP="005E7A19">
            <w:pPr>
              <w:jc w:val="both"/>
            </w:pPr>
            <w:r>
              <w:rPr>
                <w:lang w:eastAsia="en-US"/>
              </w:rPr>
              <w:t xml:space="preserve">Povinností studenta je zaregistrovat se do online kurzu CJ9 v </w:t>
            </w:r>
            <w:proofErr w:type="spellStart"/>
            <w:r>
              <w:rPr>
                <w:lang w:eastAsia="en-US"/>
              </w:rPr>
              <w:t>Moodlu</w:t>
            </w:r>
            <w:proofErr w:type="spellEnd"/>
            <w:r>
              <w:rPr>
                <w:lang w:eastAsia="en-US"/>
              </w:rPr>
              <w:t>.</w:t>
            </w:r>
          </w:p>
        </w:tc>
      </w:tr>
      <w:tr w:rsidR="001E1ACB" w14:paraId="7151DD39" w14:textId="77777777" w:rsidTr="00FE2B6C">
        <w:trPr>
          <w:trHeight w:val="132"/>
        </w:trPr>
        <w:tc>
          <w:tcPr>
            <w:tcW w:w="9855" w:type="dxa"/>
            <w:gridSpan w:val="8"/>
            <w:tcBorders>
              <w:top w:val="nil"/>
            </w:tcBorders>
          </w:tcPr>
          <w:p w14:paraId="614A0FED" w14:textId="77777777" w:rsidR="001E1ACB" w:rsidRDefault="001E1ACB" w:rsidP="004E6814"/>
        </w:tc>
      </w:tr>
      <w:tr w:rsidR="003F406A" w14:paraId="0ABAF15C" w14:textId="77777777" w:rsidTr="005133EF">
        <w:trPr>
          <w:trHeight w:val="197"/>
        </w:trPr>
        <w:tc>
          <w:tcPr>
            <w:tcW w:w="3086" w:type="dxa"/>
            <w:tcBorders>
              <w:top w:val="nil"/>
            </w:tcBorders>
            <w:shd w:val="clear" w:color="auto" w:fill="F7CAAC"/>
          </w:tcPr>
          <w:p w14:paraId="6CA0C3A6" w14:textId="77777777" w:rsidR="003F406A" w:rsidRDefault="003F406A" w:rsidP="004E6814">
            <w:pPr>
              <w:rPr>
                <w:b/>
              </w:rPr>
            </w:pPr>
            <w:r>
              <w:rPr>
                <w:b/>
              </w:rPr>
              <w:t>Garant předmětu</w:t>
            </w:r>
          </w:p>
        </w:tc>
        <w:tc>
          <w:tcPr>
            <w:tcW w:w="6769" w:type="dxa"/>
            <w:gridSpan w:val="7"/>
            <w:tcBorders>
              <w:top w:val="nil"/>
            </w:tcBorders>
          </w:tcPr>
          <w:p w14:paraId="6E7E9F87" w14:textId="3404D562" w:rsidR="003F406A" w:rsidRDefault="003F406A" w:rsidP="003F406A">
            <w:pPr>
              <w:jc w:val="both"/>
            </w:pPr>
            <w:r>
              <w:rPr>
                <w:rFonts w:eastAsia="Calibri"/>
                <w:lang w:eastAsia="en-US"/>
              </w:rPr>
              <w:t xml:space="preserve">Mgr. Hana </w:t>
            </w:r>
            <w:proofErr w:type="spellStart"/>
            <w:r>
              <w:rPr>
                <w:rFonts w:eastAsia="Calibri"/>
                <w:lang w:eastAsia="en-US"/>
              </w:rPr>
              <w:t>Atcheson</w:t>
            </w:r>
            <w:proofErr w:type="spellEnd"/>
          </w:p>
        </w:tc>
      </w:tr>
      <w:tr w:rsidR="003F406A" w14:paraId="5B62F1D8" w14:textId="77777777" w:rsidTr="005133EF">
        <w:trPr>
          <w:trHeight w:val="243"/>
        </w:trPr>
        <w:tc>
          <w:tcPr>
            <w:tcW w:w="3086" w:type="dxa"/>
            <w:tcBorders>
              <w:top w:val="nil"/>
            </w:tcBorders>
            <w:shd w:val="clear" w:color="auto" w:fill="F7CAAC"/>
          </w:tcPr>
          <w:p w14:paraId="40CA1EE1" w14:textId="77777777" w:rsidR="003F406A" w:rsidRDefault="003F406A" w:rsidP="004E6814">
            <w:pPr>
              <w:rPr>
                <w:b/>
              </w:rPr>
            </w:pPr>
            <w:r>
              <w:rPr>
                <w:b/>
              </w:rPr>
              <w:t>Zapojení garanta do výuky předmětu</w:t>
            </w:r>
          </w:p>
        </w:tc>
        <w:tc>
          <w:tcPr>
            <w:tcW w:w="6769" w:type="dxa"/>
            <w:gridSpan w:val="7"/>
            <w:tcBorders>
              <w:top w:val="nil"/>
            </w:tcBorders>
          </w:tcPr>
          <w:p w14:paraId="250F6A04" w14:textId="387AF18F" w:rsidR="003F406A" w:rsidRDefault="003F406A" w:rsidP="003F406A">
            <w:pPr>
              <w:jc w:val="both"/>
            </w:pPr>
            <w:r>
              <w:rPr>
                <w:rFonts w:eastAsia="Calibri"/>
                <w:lang w:eastAsia="en-US"/>
              </w:rPr>
              <w:t xml:space="preserve">100 % </w:t>
            </w:r>
          </w:p>
        </w:tc>
      </w:tr>
      <w:tr w:rsidR="003F406A" w14:paraId="07D934D1" w14:textId="77777777" w:rsidTr="005133EF">
        <w:tc>
          <w:tcPr>
            <w:tcW w:w="3086" w:type="dxa"/>
            <w:shd w:val="clear" w:color="auto" w:fill="F7CAAC"/>
          </w:tcPr>
          <w:p w14:paraId="7DE4D5DD" w14:textId="77777777" w:rsidR="003F406A" w:rsidRDefault="003F406A" w:rsidP="004E6814">
            <w:pPr>
              <w:rPr>
                <w:b/>
              </w:rPr>
            </w:pPr>
            <w:r>
              <w:rPr>
                <w:b/>
              </w:rPr>
              <w:t>Vyučující</w:t>
            </w:r>
          </w:p>
        </w:tc>
        <w:tc>
          <w:tcPr>
            <w:tcW w:w="6769" w:type="dxa"/>
            <w:gridSpan w:val="7"/>
            <w:tcBorders>
              <w:bottom w:val="nil"/>
            </w:tcBorders>
          </w:tcPr>
          <w:p w14:paraId="4EED7CCA" w14:textId="5F91D66F" w:rsidR="003F406A" w:rsidRDefault="003F406A" w:rsidP="003F406A">
            <w:pPr>
              <w:jc w:val="both"/>
            </w:pPr>
            <w:r>
              <w:rPr>
                <w:rFonts w:eastAsia="Calibri"/>
                <w:lang w:eastAsia="en-US"/>
              </w:rPr>
              <w:t xml:space="preserve">Mgr. Hana </w:t>
            </w:r>
            <w:proofErr w:type="spellStart"/>
            <w:r>
              <w:rPr>
                <w:rFonts w:eastAsia="Calibri"/>
                <w:lang w:eastAsia="en-US"/>
              </w:rPr>
              <w:t>Atcheson</w:t>
            </w:r>
            <w:proofErr w:type="spellEnd"/>
          </w:p>
        </w:tc>
      </w:tr>
      <w:tr w:rsidR="001E1ACB" w14:paraId="53FC83A2" w14:textId="77777777" w:rsidTr="00D84ACB">
        <w:trPr>
          <w:trHeight w:val="72"/>
        </w:trPr>
        <w:tc>
          <w:tcPr>
            <w:tcW w:w="9855" w:type="dxa"/>
            <w:gridSpan w:val="8"/>
            <w:tcBorders>
              <w:top w:val="nil"/>
            </w:tcBorders>
          </w:tcPr>
          <w:p w14:paraId="32CBEAD4" w14:textId="77777777" w:rsidR="001E1ACB" w:rsidRDefault="001E1ACB" w:rsidP="005133EF">
            <w:pPr>
              <w:jc w:val="both"/>
            </w:pPr>
          </w:p>
        </w:tc>
      </w:tr>
      <w:tr w:rsidR="001E1ACB" w14:paraId="2A0648CD" w14:textId="77777777" w:rsidTr="005133EF">
        <w:tc>
          <w:tcPr>
            <w:tcW w:w="3086" w:type="dxa"/>
            <w:shd w:val="clear" w:color="auto" w:fill="F7CAAC"/>
          </w:tcPr>
          <w:p w14:paraId="1952B5AC" w14:textId="77777777" w:rsidR="001E1ACB" w:rsidRPr="001452AD" w:rsidRDefault="001E1ACB" w:rsidP="005133EF">
            <w:pPr>
              <w:jc w:val="both"/>
              <w:rPr>
                <w:b/>
                <w:highlight w:val="yellow"/>
              </w:rPr>
            </w:pPr>
            <w:r w:rsidRPr="009B48E7">
              <w:rPr>
                <w:b/>
              </w:rPr>
              <w:t>Hlavní témata a výsledky učení</w:t>
            </w:r>
          </w:p>
        </w:tc>
        <w:tc>
          <w:tcPr>
            <w:tcW w:w="6769" w:type="dxa"/>
            <w:gridSpan w:val="7"/>
            <w:tcBorders>
              <w:bottom w:val="nil"/>
            </w:tcBorders>
          </w:tcPr>
          <w:p w14:paraId="15103678" w14:textId="77777777" w:rsidR="001E1ACB" w:rsidRPr="001452AD" w:rsidRDefault="001E1ACB" w:rsidP="005133EF">
            <w:pPr>
              <w:jc w:val="both"/>
              <w:rPr>
                <w:highlight w:val="yellow"/>
              </w:rPr>
            </w:pPr>
          </w:p>
        </w:tc>
      </w:tr>
      <w:tr w:rsidR="008560EC" w14:paraId="486DC63D" w14:textId="77777777" w:rsidTr="00C42C8A">
        <w:trPr>
          <w:trHeight w:val="6124"/>
        </w:trPr>
        <w:tc>
          <w:tcPr>
            <w:tcW w:w="9855" w:type="dxa"/>
            <w:gridSpan w:val="8"/>
            <w:tcBorders>
              <w:top w:val="nil"/>
              <w:bottom w:val="single" w:sz="4" w:space="0" w:color="auto"/>
            </w:tcBorders>
          </w:tcPr>
          <w:p w14:paraId="297A66E0" w14:textId="24D83DF2" w:rsidR="009B17BF" w:rsidRPr="006A0AEA" w:rsidRDefault="00DE6EC2" w:rsidP="00C46487">
            <w:pPr>
              <w:jc w:val="both"/>
              <w:rPr>
                <w:lang w:eastAsia="en-US"/>
              </w:rPr>
            </w:pPr>
            <w:r w:rsidRPr="00790A04">
              <w:rPr>
                <w:b/>
                <w:bCs/>
                <w:lang w:eastAsia="en-US"/>
              </w:rPr>
              <w:t>Témata</w:t>
            </w:r>
            <w:r w:rsidR="002A0F0B">
              <w:rPr>
                <w:b/>
                <w:bCs/>
                <w:lang w:eastAsia="en-US"/>
              </w:rPr>
              <w:t>:</w:t>
            </w:r>
            <w:r w:rsidR="00045C06">
              <w:rPr>
                <w:b/>
                <w:bCs/>
                <w:lang w:eastAsia="en-US"/>
              </w:rPr>
              <w:t xml:space="preserve"> </w:t>
            </w:r>
            <w:r w:rsidR="00045C06" w:rsidRPr="006A0AEA">
              <w:rPr>
                <w:lang w:eastAsia="en-US"/>
              </w:rPr>
              <w:t xml:space="preserve">v rámci výuky se pracuje s tématy učebnice Open Mind </w:t>
            </w:r>
            <w:proofErr w:type="spellStart"/>
            <w:r w:rsidR="00045C06" w:rsidRPr="006A0AEA">
              <w:rPr>
                <w:lang w:eastAsia="en-US"/>
              </w:rPr>
              <w:t>Upper</w:t>
            </w:r>
            <w:proofErr w:type="spellEnd"/>
            <w:r w:rsidR="00045C06" w:rsidRPr="006A0AEA">
              <w:rPr>
                <w:lang w:eastAsia="en-US"/>
              </w:rPr>
              <w:t xml:space="preserve"> </w:t>
            </w:r>
            <w:proofErr w:type="spellStart"/>
            <w:r w:rsidR="00045C06" w:rsidRPr="006A0AEA">
              <w:rPr>
                <w:lang w:eastAsia="en-US"/>
              </w:rPr>
              <w:t>Int</w:t>
            </w:r>
            <w:r w:rsidR="003E1E70" w:rsidRPr="006A0AEA">
              <w:rPr>
                <w:lang w:eastAsia="en-US"/>
              </w:rPr>
              <w:t>ermediate</w:t>
            </w:r>
            <w:proofErr w:type="spellEnd"/>
            <w:r w:rsidR="003E1E70" w:rsidRPr="006A0AEA">
              <w:rPr>
                <w:lang w:eastAsia="en-US"/>
              </w:rPr>
              <w:t>, lekce 1, 2, 3</w:t>
            </w:r>
            <w:r w:rsidR="00DD61AF">
              <w:rPr>
                <w:lang w:eastAsia="en-US"/>
              </w:rPr>
              <w:t>.</w:t>
            </w:r>
          </w:p>
          <w:p w14:paraId="3268FC8D" w14:textId="2C894720" w:rsidR="008560EC" w:rsidRPr="00790A04" w:rsidRDefault="008560EC" w:rsidP="00C46487">
            <w:pPr>
              <w:jc w:val="both"/>
              <w:rPr>
                <w:bCs/>
                <w:lang w:eastAsia="en-US"/>
              </w:rPr>
            </w:pPr>
            <w:r w:rsidRPr="00790A04">
              <w:rPr>
                <w:bCs/>
                <w:lang w:eastAsia="en-US"/>
              </w:rPr>
              <w:t>Gramatika:</w:t>
            </w:r>
          </w:p>
          <w:p w14:paraId="00AD7169" w14:textId="77777777" w:rsidR="008560EC" w:rsidRPr="003A2B66" w:rsidRDefault="008560EC" w:rsidP="004C352E">
            <w:pPr>
              <w:pStyle w:val="Odstavecseseznamem"/>
              <w:numPr>
                <w:ilvl w:val="0"/>
                <w:numId w:val="176"/>
              </w:numPr>
              <w:jc w:val="both"/>
              <w:rPr>
                <w:bCs/>
                <w:lang w:eastAsia="en-US"/>
              </w:rPr>
            </w:pPr>
            <w:r w:rsidRPr="003A2B66">
              <w:rPr>
                <w:bCs/>
                <w:lang w:eastAsia="en-US"/>
              </w:rPr>
              <w:t>Vyjadřování se o minulosti, minulé časy</w:t>
            </w:r>
          </w:p>
          <w:p w14:paraId="18E487DD" w14:textId="77777777" w:rsidR="008560EC" w:rsidRPr="003A2B66" w:rsidRDefault="008560EC" w:rsidP="004C352E">
            <w:pPr>
              <w:pStyle w:val="Odstavecseseznamem"/>
              <w:numPr>
                <w:ilvl w:val="0"/>
                <w:numId w:val="176"/>
              </w:numPr>
              <w:jc w:val="both"/>
              <w:rPr>
                <w:bCs/>
                <w:lang w:eastAsia="en-US"/>
              </w:rPr>
            </w:pPr>
            <w:proofErr w:type="spellStart"/>
            <w:r w:rsidRPr="003A2B66">
              <w:rPr>
                <w:bCs/>
                <w:lang w:eastAsia="en-US"/>
              </w:rPr>
              <w:t>Would</w:t>
            </w:r>
            <w:proofErr w:type="spellEnd"/>
            <w:r w:rsidRPr="003A2B66">
              <w:rPr>
                <w:bCs/>
                <w:lang w:eastAsia="en-US"/>
              </w:rPr>
              <w:t xml:space="preserve">, </w:t>
            </w:r>
            <w:proofErr w:type="spellStart"/>
            <w:r w:rsidRPr="003A2B66">
              <w:rPr>
                <w:bCs/>
                <w:lang w:eastAsia="en-US"/>
              </w:rPr>
              <w:t>used</w:t>
            </w:r>
            <w:proofErr w:type="spellEnd"/>
            <w:r w:rsidRPr="003A2B66">
              <w:rPr>
                <w:bCs/>
                <w:lang w:eastAsia="en-US"/>
              </w:rPr>
              <w:t xml:space="preserve"> to, </w:t>
            </w:r>
            <w:proofErr w:type="spellStart"/>
            <w:r w:rsidRPr="003A2B66">
              <w:rPr>
                <w:bCs/>
                <w:lang w:eastAsia="en-US"/>
              </w:rPr>
              <w:t>be</w:t>
            </w:r>
            <w:proofErr w:type="spellEnd"/>
            <w:r w:rsidRPr="003A2B66">
              <w:rPr>
                <w:bCs/>
                <w:lang w:eastAsia="en-US"/>
              </w:rPr>
              <w:t xml:space="preserve"> + </w:t>
            </w:r>
            <w:proofErr w:type="spellStart"/>
            <w:r w:rsidRPr="003A2B66">
              <w:rPr>
                <w:bCs/>
                <w:lang w:eastAsia="en-US"/>
              </w:rPr>
              <w:t>always</w:t>
            </w:r>
            <w:proofErr w:type="spellEnd"/>
            <w:r w:rsidRPr="003A2B66">
              <w:rPr>
                <w:bCs/>
                <w:lang w:eastAsia="en-US"/>
              </w:rPr>
              <w:t xml:space="preserve"> + </w:t>
            </w:r>
            <w:proofErr w:type="spellStart"/>
            <w:r w:rsidRPr="003A2B66">
              <w:rPr>
                <w:bCs/>
                <w:lang w:eastAsia="en-US"/>
              </w:rPr>
              <w:t>ing</w:t>
            </w:r>
            <w:proofErr w:type="spellEnd"/>
          </w:p>
          <w:p w14:paraId="123CDE0A" w14:textId="77777777" w:rsidR="008560EC" w:rsidRPr="003A2B66" w:rsidRDefault="008560EC" w:rsidP="004C352E">
            <w:pPr>
              <w:pStyle w:val="Odstavecseseznamem"/>
              <w:numPr>
                <w:ilvl w:val="0"/>
                <w:numId w:val="176"/>
              </w:numPr>
              <w:jc w:val="both"/>
              <w:rPr>
                <w:bCs/>
                <w:lang w:eastAsia="en-US"/>
              </w:rPr>
            </w:pPr>
            <w:r w:rsidRPr="003A2B66">
              <w:rPr>
                <w:bCs/>
                <w:lang w:eastAsia="en-US"/>
              </w:rPr>
              <w:t>Slovesa statická a dynamická</w:t>
            </w:r>
          </w:p>
          <w:p w14:paraId="441EDFD1" w14:textId="77777777" w:rsidR="008560EC" w:rsidRPr="003A2B66" w:rsidRDefault="008560EC" w:rsidP="004C352E">
            <w:pPr>
              <w:pStyle w:val="Odstavecseseznamem"/>
              <w:numPr>
                <w:ilvl w:val="0"/>
                <w:numId w:val="176"/>
              </w:numPr>
              <w:jc w:val="both"/>
              <w:rPr>
                <w:bCs/>
                <w:lang w:eastAsia="en-US"/>
              </w:rPr>
            </w:pPr>
            <w:proofErr w:type="spellStart"/>
            <w:r w:rsidRPr="003A2B66">
              <w:rPr>
                <w:bCs/>
                <w:lang w:eastAsia="en-US"/>
              </w:rPr>
              <w:t>Komparativa</w:t>
            </w:r>
            <w:proofErr w:type="spellEnd"/>
          </w:p>
          <w:p w14:paraId="0CB461B8" w14:textId="77777777" w:rsidR="00DE6EC2" w:rsidRPr="003A2B66" w:rsidRDefault="008560EC" w:rsidP="004C352E">
            <w:pPr>
              <w:pStyle w:val="Odstavecseseznamem"/>
              <w:numPr>
                <w:ilvl w:val="0"/>
                <w:numId w:val="176"/>
              </w:numPr>
              <w:jc w:val="both"/>
              <w:rPr>
                <w:bCs/>
                <w:lang w:eastAsia="en-US"/>
              </w:rPr>
            </w:pPr>
            <w:r w:rsidRPr="003A2B66">
              <w:rPr>
                <w:bCs/>
                <w:lang w:eastAsia="en-US"/>
              </w:rPr>
              <w:t>Nepřímá řeč s užitím modálních sloves a předminulého času</w:t>
            </w:r>
          </w:p>
          <w:p w14:paraId="2DD8B509" w14:textId="510D77A9" w:rsidR="008560EC" w:rsidRPr="004F0B58" w:rsidRDefault="008560EC" w:rsidP="00DE6EC2">
            <w:pPr>
              <w:pStyle w:val="Odstavecseseznamem"/>
              <w:ind w:left="0"/>
              <w:jc w:val="both"/>
              <w:rPr>
                <w:bCs/>
                <w:lang w:eastAsia="en-US"/>
              </w:rPr>
            </w:pPr>
            <w:r w:rsidRPr="00790A04">
              <w:rPr>
                <w:bCs/>
                <w:lang w:eastAsia="en-US"/>
              </w:rPr>
              <w:t>Slovní zásoba:</w:t>
            </w:r>
          </w:p>
          <w:p w14:paraId="6DA5F382" w14:textId="77777777" w:rsidR="008560EC" w:rsidRPr="003A2B66" w:rsidRDefault="008560EC" w:rsidP="004C352E">
            <w:pPr>
              <w:pStyle w:val="Odstavecseseznamem"/>
              <w:numPr>
                <w:ilvl w:val="0"/>
                <w:numId w:val="177"/>
              </w:numPr>
              <w:jc w:val="both"/>
              <w:rPr>
                <w:bCs/>
                <w:lang w:eastAsia="en-US"/>
              </w:rPr>
            </w:pPr>
            <w:r w:rsidRPr="003A2B66">
              <w:rPr>
                <w:bCs/>
                <w:lang w:eastAsia="en-US"/>
              </w:rPr>
              <w:t>Osobní identita</w:t>
            </w:r>
          </w:p>
          <w:p w14:paraId="127BA8E2" w14:textId="77777777" w:rsidR="008560EC" w:rsidRPr="003A2B66" w:rsidRDefault="008560EC" w:rsidP="004C352E">
            <w:pPr>
              <w:pStyle w:val="Odstavecseseznamem"/>
              <w:numPr>
                <w:ilvl w:val="0"/>
                <w:numId w:val="177"/>
              </w:numPr>
              <w:jc w:val="both"/>
              <w:rPr>
                <w:bCs/>
                <w:lang w:eastAsia="en-US"/>
              </w:rPr>
            </w:pPr>
            <w:r w:rsidRPr="003A2B66">
              <w:rPr>
                <w:bCs/>
                <w:lang w:eastAsia="en-US"/>
              </w:rPr>
              <w:t>Globalizace</w:t>
            </w:r>
          </w:p>
          <w:p w14:paraId="2D0A93E2" w14:textId="77777777" w:rsidR="008560EC" w:rsidRPr="003A2B66" w:rsidRDefault="008560EC" w:rsidP="004C352E">
            <w:pPr>
              <w:pStyle w:val="Odstavecseseznamem"/>
              <w:numPr>
                <w:ilvl w:val="0"/>
                <w:numId w:val="177"/>
              </w:numPr>
              <w:jc w:val="both"/>
              <w:rPr>
                <w:bCs/>
                <w:lang w:eastAsia="en-US"/>
              </w:rPr>
            </w:pPr>
            <w:r w:rsidRPr="003A2B66">
              <w:rPr>
                <w:bCs/>
                <w:lang w:eastAsia="en-US"/>
              </w:rPr>
              <w:t>Celebrity, životy slavných</w:t>
            </w:r>
          </w:p>
          <w:p w14:paraId="09D81E45" w14:textId="77777777" w:rsidR="008560EC" w:rsidRPr="003A2B66" w:rsidRDefault="008560EC" w:rsidP="004C352E">
            <w:pPr>
              <w:pStyle w:val="Odstavecseseznamem"/>
              <w:numPr>
                <w:ilvl w:val="0"/>
                <w:numId w:val="177"/>
              </w:numPr>
              <w:spacing w:after="120"/>
              <w:ind w:left="714" w:hanging="357"/>
              <w:rPr>
                <w:bCs/>
                <w:lang w:eastAsia="en-US"/>
              </w:rPr>
            </w:pPr>
            <w:r w:rsidRPr="003A2B66">
              <w:rPr>
                <w:bCs/>
                <w:lang w:eastAsia="en-US"/>
              </w:rPr>
              <w:t>Práce a kariéra</w:t>
            </w:r>
          </w:p>
          <w:p w14:paraId="79913CC5" w14:textId="77777777" w:rsidR="004F0B58" w:rsidRDefault="004F0B58" w:rsidP="004F0B58">
            <w:pPr>
              <w:jc w:val="both"/>
              <w:rPr>
                <w:b/>
                <w:bCs/>
              </w:rPr>
            </w:pPr>
            <w:r w:rsidRPr="00B04D00">
              <w:rPr>
                <w:b/>
                <w:bCs/>
              </w:rPr>
              <w:t>Výsledky učení:</w:t>
            </w:r>
          </w:p>
          <w:p w14:paraId="4AF4B44B" w14:textId="6C6972B8" w:rsidR="004E6814" w:rsidRPr="006A0AEA" w:rsidRDefault="004E6814" w:rsidP="004F0B58">
            <w:pPr>
              <w:jc w:val="both"/>
            </w:pPr>
            <w:r>
              <w:t xml:space="preserve">Odborné znalosti – po absolvování předmětu má student jazykové znalosti minimálně na úrovni B2 a </w:t>
            </w:r>
            <w:r w:rsidRPr="003F3928">
              <w:t>výše v oblastech:</w:t>
            </w:r>
          </w:p>
          <w:p w14:paraId="2C0A01B9" w14:textId="01114BF6" w:rsidR="008C1E96" w:rsidRDefault="009D31BD" w:rsidP="004C352E">
            <w:pPr>
              <w:pStyle w:val="Odstavecseseznamem"/>
              <w:numPr>
                <w:ilvl w:val="0"/>
                <w:numId w:val="178"/>
              </w:numPr>
              <w:jc w:val="both"/>
            </w:pPr>
            <w:r>
              <w:t>v</w:t>
            </w:r>
            <w:r w:rsidR="008C1E96">
              <w:t>yjadřování se o minulosti</w:t>
            </w:r>
          </w:p>
          <w:p w14:paraId="16F0E303" w14:textId="0F9BBD44" w:rsidR="008C1E96" w:rsidRDefault="009D31BD" w:rsidP="004C352E">
            <w:pPr>
              <w:pStyle w:val="Odstavecseseznamem"/>
              <w:numPr>
                <w:ilvl w:val="0"/>
                <w:numId w:val="178"/>
              </w:numPr>
              <w:jc w:val="both"/>
            </w:pPr>
            <w:proofErr w:type="spellStart"/>
            <w:r>
              <w:t>w</w:t>
            </w:r>
            <w:r w:rsidR="008C1E96">
              <w:t>ould</w:t>
            </w:r>
            <w:proofErr w:type="spellEnd"/>
            <w:r w:rsidR="008C1E96">
              <w:t xml:space="preserve">, </w:t>
            </w:r>
            <w:proofErr w:type="spellStart"/>
            <w:r w:rsidR="008C1E96">
              <w:t>used</w:t>
            </w:r>
            <w:proofErr w:type="spellEnd"/>
            <w:r w:rsidR="008C1E96">
              <w:t xml:space="preserve"> to, </w:t>
            </w:r>
            <w:proofErr w:type="spellStart"/>
            <w:r w:rsidR="008C1E96">
              <w:t>be</w:t>
            </w:r>
            <w:proofErr w:type="spellEnd"/>
            <w:r w:rsidR="008C1E96">
              <w:t xml:space="preserve"> + </w:t>
            </w:r>
            <w:proofErr w:type="spellStart"/>
            <w:r w:rsidR="008C1E96">
              <w:t>always</w:t>
            </w:r>
            <w:proofErr w:type="spellEnd"/>
            <w:r w:rsidR="008C1E96">
              <w:t xml:space="preserve"> + </w:t>
            </w:r>
            <w:proofErr w:type="spellStart"/>
            <w:r w:rsidR="008C1E96">
              <w:t>ing</w:t>
            </w:r>
            <w:proofErr w:type="spellEnd"/>
          </w:p>
          <w:p w14:paraId="3241A489" w14:textId="64B88336" w:rsidR="008C1E96" w:rsidRDefault="009D31BD" w:rsidP="004C352E">
            <w:pPr>
              <w:pStyle w:val="Odstavecseseznamem"/>
              <w:numPr>
                <w:ilvl w:val="0"/>
                <w:numId w:val="178"/>
              </w:numPr>
              <w:jc w:val="both"/>
            </w:pPr>
            <w:r>
              <w:t>r</w:t>
            </w:r>
            <w:r w:rsidR="008C1E96">
              <w:t>ozlišení sloves statických a dynamických</w:t>
            </w:r>
          </w:p>
          <w:p w14:paraId="1B51E953" w14:textId="158EAC16" w:rsidR="008C1E96" w:rsidRDefault="009D31BD" w:rsidP="004C352E">
            <w:pPr>
              <w:pStyle w:val="Odstavecseseznamem"/>
              <w:numPr>
                <w:ilvl w:val="0"/>
                <w:numId w:val="178"/>
              </w:numPr>
              <w:jc w:val="both"/>
            </w:pPr>
            <w:r>
              <w:t>v</w:t>
            </w:r>
            <w:r w:rsidR="008C1E96">
              <w:t>ýrazů pro srovnávání</w:t>
            </w:r>
          </w:p>
          <w:p w14:paraId="3070C88E" w14:textId="1D6C94B9" w:rsidR="008C1E96" w:rsidRDefault="009D31BD" w:rsidP="004C352E">
            <w:pPr>
              <w:pStyle w:val="Odstavecseseznamem"/>
              <w:numPr>
                <w:ilvl w:val="0"/>
                <w:numId w:val="178"/>
              </w:numPr>
              <w:jc w:val="both"/>
            </w:pPr>
            <w:r>
              <w:t>n</w:t>
            </w:r>
            <w:r w:rsidR="008C1E96">
              <w:t>epřímé řeči s užitím modálních sloves a předminulého času</w:t>
            </w:r>
          </w:p>
          <w:p w14:paraId="75449EAD" w14:textId="699230AE" w:rsidR="009B17BF" w:rsidRDefault="009D31BD" w:rsidP="004C352E">
            <w:pPr>
              <w:pStyle w:val="Odstavecseseznamem"/>
              <w:numPr>
                <w:ilvl w:val="0"/>
                <w:numId w:val="178"/>
              </w:numPr>
              <w:jc w:val="both"/>
            </w:pPr>
            <w:r>
              <w:t>a</w:t>
            </w:r>
            <w:r w:rsidR="008C1E96">
              <w:t>nglické slovní zásoby pro vyjadřování se o vlastní identitě, globalizaci, oblastech práce a kariéry, životě slavných osobností</w:t>
            </w:r>
          </w:p>
          <w:p w14:paraId="2D6B2FFE" w14:textId="1C8D0060" w:rsidR="00251FEE" w:rsidRDefault="00251FEE" w:rsidP="008C1E96">
            <w:pPr>
              <w:jc w:val="both"/>
            </w:pPr>
            <w:r>
              <w:t>Odborné dovednosti – po absolvování předmětu</w:t>
            </w:r>
            <w:r w:rsidR="004E1C1F">
              <w:t xml:space="preserve"> </w:t>
            </w:r>
            <w:r w:rsidR="004E1C1F" w:rsidRPr="00391420">
              <w:t>je</w:t>
            </w:r>
            <w:r w:rsidRPr="00201BE4">
              <w:t xml:space="preserve"> </w:t>
            </w:r>
            <w:r w:rsidRPr="003F3928">
              <w:t xml:space="preserve">student </w:t>
            </w:r>
            <w:r w:rsidR="004E1C1F" w:rsidRPr="003F3928">
              <w:t>schopen</w:t>
            </w:r>
            <w:r w:rsidRPr="003F3928">
              <w:t>:</w:t>
            </w:r>
          </w:p>
          <w:p w14:paraId="19EB84FF" w14:textId="28627B3F" w:rsidR="004E1C1F" w:rsidRPr="004E1C1F" w:rsidRDefault="004E1C1F" w:rsidP="003F3928">
            <w:pPr>
              <w:pStyle w:val="Odstavecseseznamem"/>
              <w:numPr>
                <w:ilvl w:val="0"/>
                <w:numId w:val="179"/>
              </w:numPr>
              <w:spacing w:after="120"/>
              <w:jc w:val="both"/>
              <w:rPr>
                <w:bCs/>
                <w:lang w:eastAsia="en-US"/>
              </w:rPr>
            </w:pPr>
            <w:r>
              <w:rPr>
                <w:bCs/>
                <w:lang w:eastAsia="en-US"/>
              </w:rPr>
              <w:t>v</w:t>
            </w:r>
            <w:r w:rsidRPr="004E1C1F">
              <w:rPr>
                <w:bCs/>
                <w:lang w:eastAsia="en-US"/>
              </w:rPr>
              <w:t>olně komunikovat na témata osobní, společenská a některá vybraná odborná témata</w:t>
            </w:r>
          </w:p>
          <w:p w14:paraId="7B59E527" w14:textId="651EF946" w:rsidR="004E1C1F" w:rsidRDefault="004E1C1F" w:rsidP="003F3928">
            <w:pPr>
              <w:pStyle w:val="Odstavecseseznamem"/>
              <w:numPr>
                <w:ilvl w:val="0"/>
                <w:numId w:val="179"/>
              </w:numPr>
              <w:spacing w:after="120"/>
              <w:jc w:val="both"/>
              <w:rPr>
                <w:bCs/>
                <w:lang w:eastAsia="en-US"/>
              </w:rPr>
            </w:pPr>
            <w:r>
              <w:rPr>
                <w:bCs/>
                <w:lang w:eastAsia="en-US"/>
              </w:rPr>
              <w:t>d</w:t>
            </w:r>
            <w:r w:rsidRPr="004E1C1F">
              <w:rPr>
                <w:bCs/>
                <w:lang w:eastAsia="en-US"/>
              </w:rPr>
              <w:t>ále prohlubovat dovednost čtení a porozumění odborným textům</w:t>
            </w:r>
          </w:p>
          <w:p w14:paraId="4E23A495" w14:textId="0195D949" w:rsidR="008560EC" w:rsidRPr="005A0406" w:rsidRDefault="004E1C1F" w:rsidP="003F3928">
            <w:pPr>
              <w:pStyle w:val="Odstavecseseznamem"/>
              <w:numPr>
                <w:ilvl w:val="0"/>
                <w:numId w:val="179"/>
              </w:numPr>
              <w:ind w:left="714" w:hanging="357"/>
              <w:contextualSpacing w:val="0"/>
              <w:jc w:val="both"/>
            </w:pPr>
            <w:r w:rsidRPr="00C42C8A">
              <w:rPr>
                <w:bCs/>
                <w:lang w:eastAsia="en-US"/>
              </w:rPr>
              <w:t>orientovat se ve všech běžných gramatických strukturách a zvládá jejich bezproblémové užití, přidává se orientace i v problémových oblastech jazyka na úrovni B2</w:t>
            </w:r>
          </w:p>
        </w:tc>
      </w:tr>
      <w:tr w:rsidR="008560EC" w14:paraId="3B41A101"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65AF165" w14:textId="0E6A5E11" w:rsidR="008560EC" w:rsidRPr="001452AD" w:rsidRDefault="004E6814" w:rsidP="006A0AEA">
            <w:pPr>
              <w:ind w:hanging="41"/>
              <w:jc w:val="both"/>
              <w:rPr>
                <w:highlight w:val="yellow"/>
              </w:rPr>
            </w:pPr>
            <w:r>
              <w:rPr>
                <w:b/>
              </w:rPr>
              <w:t xml:space="preserve"> </w:t>
            </w:r>
            <w:r w:rsidR="009B17BF"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59EB845C" w14:textId="77777777" w:rsidR="008560EC" w:rsidRPr="001452AD" w:rsidRDefault="008560EC" w:rsidP="008560EC">
            <w:pPr>
              <w:jc w:val="both"/>
              <w:rPr>
                <w:highlight w:val="yellow"/>
              </w:rPr>
            </w:pPr>
          </w:p>
        </w:tc>
      </w:tr>
      <w:tr w:rsidR="008560EC" w14:paraId="72BF8D43" w14:textId="77777777" w:rsidTr="009B17BF">
        <w:trPr>
          <w:trHeight w:val="1559"/>
        </w:trPr>
        <w:tc>
          <w:tcPr>
            <w:tcW w:w="9855" w:type="dxa"/>
            <w:gridSpan w:val="8"/>
            <w:tcBorders>
              <w:top w:val="nil"/>
              <w:bottom w:val="single" w:sz="4" w:space="0" w:color="auto"/>
            </w:tcBorders>
          </w:tcPr>
          <w:p w14:paraId="4EA7A0E3" w14:textId="6940361F" w:rsidR="00C918AF" w:rsidRDefault="00D71D5A" w:rsidP="004C352E">
            <w:pPr>
              <w:pStyle w:val="Odstavecseseznamem"/>
              <w:numPr>
                <w:ilvl w:val="0"/>
                <w:numId w:val="41"/>
              </w:numPr>
              <w:jc w:val="both"/>
            </w:pPr>
            <w:r>
              <w:t>a</w:t>
            </w:r>
            <w:r w:rsidR="00C918AF">
              <w:t>ktivizující (simulace, hry, dramatizace)</w:t>
            </w:r>
          </w:p>
          <w:p w14:paraId="0FD41490" w14:textId="63904670" w:rsidR="00C918AF" w:rsidRDefault="00D71D5A" w:rsidP="004C352E">
            <w:pPr>
              <w:pStyle w:val="Odstavecseseznamem"/>
              <w:numPr>
                <w:ilvl w:val="0"/>
                <w:numId w:val="41"/>
              </w:numPr>
              <w:jc w:val="both"/>
            </w:pPr>
            <w:r>
              <w:t>d</w:t>
            </w:r>
            <w:r w:rsidR="00C918AF">
              <w:t>ialogická (diskuze, rozhovor, brainstorming)</w:t>
            </w:r>
          </w:p>
          <w:p w14:paraId="56258199" w14:textId="4558D78B" w:rsidR="00C918AF" w:rsidRDefault="00D71D5A" w:rsidP="004C352E">
            <w:pPr>
              <w:pStyle w:val="Odstavecseseznamem"/>
              <w:numPr>
                <w:ilvl w:val="0"/>
                <w:numId w:val="41"/>
              </w:numPr>
              <w:jc w:val="both"/>
            </w:pPr>
            <w:r>
              <w:t>m</w:t>
            </w:r>
            <w:r w:rsidR="00C918AF">
              <w:t>etody práce s textem (učebnicí, knihou)</w:t>
            </w:r>
          </w:p>
          <w:p w14:paraId="77E9A7A4" w14:textId="66DF8E58" w:rsidR="00C918AF" w:rsidRDefault="00D71D5A" w:rsidP="004C352E">
            <w:pPr>
              <w:pStyle w:val="Odstavecseseznamem"/>
              <w:numPr>
                <w:ilvl w:val="0"/>
                <w:numId w:val="41"/>
              </w:numPr>
              <w:jc w:val="both"/>
            </w:pPr>
            <w:r>
              <w:t>m</w:t>
            </w:r>
            <w:r w:rsidR="00C918AF">
              <w:t>onologická (výklad, přednáška, instruktáž)</w:t>
            </w:r>
          </w:p>
          <w:p w14:paraId="59D12F58" w14:textId="19D9DA3F" w:rsidR="00C918AF" w:rsidRDefault="00D71D5A" w:rsidP="004C352E">
            <w:pPr>
              <w:pStyle w:val="Odstavecseseznamem"/>
              <w:numPr>
                <w:ilvl w:val="0"/>
                <w:numId w:val="41"/>
              </w:numPr>
              <w:jc w:val="both"/>
            </w:pPr>
            <w:r>
              <w:t>p</w:t>
            </w:r>
            <w:r w:rsidR="00C918AF">
              <w:t>ráce studentů ve dvojicích</w:t>
            </w:r>
          </w:p>
          <w:p w14:paraId="5FCA6633" w14:textId="04453668" w:rsidR="008560EC" w:rsidRDefault="00D71D5A" w:rsidP="004C352E">
            <w:pPr>
              <w:pStyle w:val="Odstavecseseznamem"/>
              <w:numPr>
                <w:ilvl w:val="0"/>
                <w:numId w:val="41"/>
              </w:numPr>
              <w:jc w:val="both"/>
            </w:pPr>
            <w:r>
              <w:t>p</w:t>
            </w:r>
            <w:r w:rsidR="00C918AF">
              <w:t>raktické procvičování</w:t>
            </w:r>
          </w:p>
        </w:tc>
      </w:tr>
    </w:tbl>
    <w:p w14:paraId="51CA88D7" w14:textId="77777777" w:rsidR="00397B59" w:rsidRDefault="00397B5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8560EC" w14:paraId="7AA7EB9B" w14:textId="77777777" w:rsidTr="005133EF">
        <w:trPr>
          <w:trHeight w:val="265"/>
        </w:trPr>
        <w:tc>
          <w:tcPr>
            <w:tcW w:w="3653" w:type="dxa"/>
            <w:tcBorders>
              <w:top w:val="single" w:sz="4" w:space="0" w:color="auto"/>
            </w:tcBorders>
            <w:shd w:val="clear" w:color="auto" w:fill="F7CAAC"/>
          </w:tcPr>
          <w:p w14:paraId="399B4245" w14:textId="31B39792" w:rsidR="008560EC" w:rsidRDefault="008560EC" w:rsidP="008560EC">
            <w:pPr>
              <w:jc w:val="both"/>
            </w:pPr>
            <w:r>
              <w:rPr>
                <w:b/>
              </w:rPr>
              <w:lastRenderedPageBreak/>
              <w:t>Studijní literatura a studijní pomůcky</w:t>
            </w:r>
          </w:p>
        </w:tc>
        <w:tc>
          <w:tcPr>
            <w:tcW w:w="6202" w:type="dxa"/>
            <w:gridSpan w:val="3"/>
            <w:tcBorders>
              <w:top w:val="single" w:sz="4" w:space="0" w:color="auto"/>
              <w:bottom w:val="nil"/>
            </w:tcBorders>
          </w:tcPr>
          <w:p w14:paraId="144A1F85" w14:textId="77777777" w:rsidR="008560EC" w:rsidRDefault="008560EC" w:rsidP="008560EC">
            <w:pPr>
              <w:jc w:val="both"/>
            </w:pPr>
          </w:p>
        </w:tc>
      </w:tr>
      <w:tr w:rsidR="008560EC" w14:paraId="750DB362" w14:textId="77777777" w:rsidTr="005133EF">
        <w:trPr>
          <w:trHeight w:val="1497"/>
        </w:trPr>
        <w:tc>
          <w:tcPr>
            <w:tcW w:w="9855" w:type="dxa"/>
            <w:gridSpan w:val="4"/>
            <w:tcBorders>
              <w:top w:val="nil"/>
            </w:tcBorders>
          </w:tcPr>
          <w:p w14:paraId="6AB3BE75" w14:textId="77777777" w:rsidR="00456C8B" w:rsidRPr="00D323F1" w:rsidRDefault="00456C8B" w:rsidP="00456C8B">
            <w:pPr>
              <w:rPr>
                <w:b/>
                <w:lang w:eastAsia="en-US"/>
              </w:rPr>
            </w:pPr>
            <w:r w:rsidRPr="00D323F1">
              <w:rPr>
                <w:b/>
                <w:lang w:eastAsia="en-US"/>
              </w:rPr>
              <w:t>Povinná:</w:t>
            </w:r>
          </w:p>
          <w:p w14:paraId="0C9E899D" w14:textId="6F586DFC" w:rsidR="00456C8B" w:rsidRPr="00CB713F" w:rsidRDefault="00456C8B" w:rsidP="00456C8B">
            <w:pPr>
              <w:rPr>
                <w:lang w:eastAsia="en-US"/>
              </w:rPr>
            </w:pPr>
            <w:r w:rsidRPr="00CB713F">
              <w:rPr>
                <w:lang w:eastAsia="en-US"/>
              </w:rPr>
              <w:t xml:space="preserve">OSBORN, Anna. </w:t>
            </w:r>
            <w:r w:rsidRPr="008C686A">
              <w:rPr>
                <w:i/>
                <w:iCs/>
                <w:lang w:eastAsia="en-US"/>
              </w:rPr>
              <w:t xml:space="preserve">Open Mind </w:t>
            </w:r>
            <w:proofErr w:type="spellStart"/>
            <w:r w:rsidRPr="008C686A">
              <w:rPr>
                <w:i/>
                <w:iCs/>
                <w:lang w:eastAsia="en-US"/>
              </w:rPr>
              <w:t>Upper</w:t>
            </w:r>
            <w:proofErr w:type="spellEnd"/>
            <w:r w:rsidRPr="008C686A">
              <w:rPr>
                <w:i/>
                <w:iCs/>
                <w:lang w:eastAsia="en-US"/>
              </w:rPr>
              <w:t xml:space="preserve"> </w:t>
            </w:r>
            <w:proofErr w:type="spellStart"/>
            <w:r w:rsidRPr="008C686A">
              <w:rPr>
                <w:i/>
                <w:iCs/>
                <w:lang w:eastAsia="en-US"/>
              </w:rPr>
              <w:t>Intermediate</w:t>
            </w:r>
            <w:proofErr w:type="spellEnd"/>
            <w:r w:rsidRPr="008C686A">
              <w:rPr>
                <w:i/>
                <w:iCs/>
                <w:lang w:eastAsia="en-US"/>
              </w:rPr>
              <w:t xml:space="preserve"> </w:t>
            </w:r>
            <w:proofErr w:type="spellStart"/>
            <w:r w:rsidRPr="008C686A">
              <w:rPr>
                <w:i/>
                <w:iCs/>
                <w:lang w:eastAsia="en-US"/>
              </w:rPr>
              <w:t>Workbook</w:t>
            </w:r>
            <w:proofErr w:type="spellEnd"/>
            <w:r w:rsidRPr="00CB713F">
              <w:rPr>
                <w:lang w:eastAsia="en-US"/>
              </w:rPr>
              <w:t>. London</w:t>
            </w:r>
            <w:r w:rsidR="001E3DA6">
              <w:rPr>
                <w:lang w:eastAsia="en-US"/>
              </w:rPr>
              <w:t>,</w:t>
            </w:r>
            <w:r w:rsidR="00725C28">
              <w:rPr>
                <w:lang w:eastAsia="en-US"/>
              </w:rPr>
              <w:t xml:space="preserve"> </w:t>
            </w:r>
            <w:r w:rsidR="001E3DA6" w:rsidRPr="00CB713F">
              <w:rPr>
                <w:lang w:eastAsia="en-US"/>
              </w:rPr>
              <w:t>2015.</w:t>
            </w:r>
            <w:r w:rsidR="00725C28">
              <w:rPr>
                <w:lang w:eastAsia="en-US"/>
              </w:rPr>
              <w:t xml:space="preserve"> </w:t>
            </w:r>
            <w:r w:rsidRPr="00CB713F">
              <w:rPr>
                <w:lang w:eastAsia="en-US"/>
              </w:rPr>
              <w:t xml:space="preserve">ISBN 9780230458406. </w:t>
            </w:r>
          </w:p>
          <w:p w14:paraId="39121038" w14:textId="633DEDDC" w:rsidR="00456C8B" w:rsidRPr="00CB713F" w:rsidRDefault="00456C8B" w:rsidP="00456C8B">
            <w:pPr>
              <w:rPr>
                <w:lang w:eastAsia="en-US"/>
              </w:rPr>
            </w:pPr>
            <w:r w:rsidRPr="00CB713F">
              <w:rPr>
                <w:lang w:eastAsia="en-US"/>
              </w:rPr>
              <w:t xml:space="preserve">ROGERS, </w:t>
            </w:r>
            <w:proofErr w:type="spellStart"/>
            <w:r w:rsidRPr="00CB713F">
              <w:rPr>
                <w:lang w:eastAsia="en-US"/>
              </w:rPr>
              <w:t>Mickey</w:t>
            </w:r>
            <w:proofErr w:type="spellEnd"/>
            <w:r w:rsidRPr="00CB713F">
              <w:rPr>
                <w:lang w:eastAsia="en-US"/>
              </w:rPr>
              <w:t xml:space="preserve"> et al. </w:t>
            </w:r>
            <w:r w:rsidRPr="008C686A">
              <w:rPr>
                <w:i/>
                <w:iCs/>
                <w:lang w:eastAsia="en-US"/>
              </w:rPr>
              <w:t xml:space="preserve">Open Mind </w:t>
            </w:r>
            <w:proofErr w:type="spellStart"/>
            <w:r w:rsidRPr="008C686A">
              <w:rPr>
                <w:i/>
                <w:iCs/>
                <w:lang w:eastAsia="en-US"/>
              </w:rPr>
              <w:t>Upper</w:t>
            </w:r>
            <w:proofErr w:type="spellEnd"/>
            <w:r w:rsidRPr="008C686A">
              <w:rPr>
                <w:i/>
                <w:iCs/>
                <w:lang w:eastAsia="en-US"/>
              </w:rPr>
              <w:t xml:space="preserve"> </w:t>
            </w:r>
            <w:proofErr w:type="spellStart"/>
            <w:r w:rsidRPr="008C686A">
              <w:rPr>
                <w:i/>
                <w:iCs/>
                <w:lang w:eastAsia="en-US"/>
              </w:rPr>
              <w:t>Intermediate</w:t>
            </w:r>
            <w:proofErr w:type="spellEnd"/>
            <w:r w:rsidRPr="00CB713F">
              <w:rPr>
                <w:lang w:eastAsia="en-US"/>
              </w:rPr>
              <w:t>. London</w:t>
            </w:r>
            <w:r w:rsidR="00725C28">
              <w:rPr>
                <w:lang w:eastAsia="en-US"/>
              </w:rPr>
              <w:t>,</w:t>
            </w:r>
            <w:r w:rsidRPr="00CB713F">
              <w:rPr>
                <w:lang w:eastAsia="en-US"/>
              </w:rPr>
              <w:t xml:space="preserve"> </w:t>
            </w:r>
            <w:r w:rsidR="00725C28" w:rsidRPr="00CB713F">
              <w:rPr>
                <w:lang w:eastAsia="en-US"/>
              </w:rPr>
              <w:t>2015.</w:t>
            </w:r>
            <w:r w:rsidR="00725C28">
              <w:rPr>
                <w:lang w:eastAsia="en-US"/>
              </w:rPr>
              <w:t xml:space="preserve"> </w:t>
            </w:r>
            <w:r w:rsidRPr="00CB713F">
              <w:rPr>
                <w:lang w:eastAsia="en-US"/>
              </w:rPr>
              <w:t xml:space="preserve">ISBN 9780230458253. </w:t>
            </w:r>
          </w:p>
          <w:p w14:paraId="0505196D" w14:textId="77777777" w:rsidR="00456C8B" w:rsidRPr="00D323F1" w:rsidRDefault="00456C8B" w:rsidP="00456C8B">
            <w:pPr>
              <w:rPr>
                <w:b/>
                <w:lang w:eastAsia="en-US"/>
              </w:rPr>
            </w:pPr>
            <w:r w:rsidRPr="00D323F1">
              <w:rPr>
                <w:b/>
                <w:lang w:eastAsia="en-US"/>
              </w:rPr>
              <w:t xml:space="preserve">Doporučená: </w:t>
            </w:r>
          </w:p>
          <w:p w14:paraId="2FAD1F59" w14:textId="5008AA08" w:rsidR="00456C8B" w:rsidRPr="00CB713F" w:rsidRDefault="00456C8B" w:rsidP="00456C8B">
            <w:pPr>
              <w:rPr>
                <w:lang w:eastAsia="en-US"/>
              </w:rPr>
            </w:pPr>
            <w:r w:rsidRPr="00CB713F">
              <w:rPr>
                <w:lang w:eastAsia="en-US"/>
              </w:rPr>
              <w:t xml:space="preserve">HASHEMI, Luise. </w:t>
            </w:r>
            <w:proofErr w:type="spellStart"/>
            <w:r w:rsidRPr="008C686A">
              <w:rPr>
                <w:i/>
                <w:iCs/>
                <w:lang w:eastAsia="en-US"/>
              </w:rPr>
              <w:t>English</w:t>
            </w:r>
            <w:proofErr w:type="spellEnd"/>
            <w:r w:rsidRPr="008C686A">
              <w:rPr>
                <w:i/>
                <w:iCs/>
                <w:lang w:eastAsia="en-US"/>
              </w:rPr>
              <w:t xml:space="preserve"> </w:t>
            </w:r>
            <w:proofErr w:type="spellStart"/>
            <w:r w:rsidRPr="008C686A">
              <w:rPr>
                <w:i/>
                <w:iCs/>
                <w:lang w:eastAsia="en-US"/>
              </w:rPr>
              <w:t>Grammar</w:t>
            </w:r>
            <w:proofErr w:type="spellEnd"/>
            <w:r w:rsidRPr="008C686A">
              <w:rPr>
                <w:i/>
                <w:iCs/>
                <w:lang w:eastAsia="en-US"/>
              </w:rPr>
              <w:t xml:space="preserve"> in Use: </w:t>
            </w:r>
            <w:proofErr w:type="spellStart"/>
            <w:r w:rsidRPr="008C686A">
              <w:rPr>
                <w:i/>
                <w:iCs/>
                <w:lang w:eastAsia="en-US"/>
              </w:rPr>
              <w:t>Supplementary</w:t>
            </w:r>
            <w:proofErr w:type="spellEnd"/>
            <w:r w:rsidRPr="008C686A">
              <w:rPr>
                <w:i/>
                <w:iCs/>
                <w:lang w:eastAsia="en-US"/>
              </w:rPr>
              <w:t xml:space="preserve"> </w:t>
            </w:r>
            <w:proofErr w:type="spellStart"/>
            <w:r w:rsidRPr="008C686A">
              <w:rPr>
                <w:i/>
                <w:iCs/>
                <w:lang w:eastAsia="en-US"/>
              </w:rPr>
              <w:t>Exercises</w:t>
            </w:r>
            <w:proofErr w:type="spellEnd"/>
            <w:r w:rsidRPr="008C686A">
              <w:rPr>
                <w:i/>
                <w:iCs/>
                <w:lang w:eastAsia="en-US"/>
              </w:rPr>
              <w:t xml:space="preserve">, </w:t>
            </w:r>
            <w:proofErr w:type="spellStart"/>
            <w:r w:rsidRPr="008C686A">
              <w:rPr>
                <w:i/>
                <w:iCs/>
                <w:lang w:eastAsia="en-US"/>
              </w:rPr>
              <w:t>With</w:t>
            </w:r>
            <w:proofErr w:type="spellEnd"/>
            <w:r w:rsidRPr="008C686A">
              <w:rPr>
                <w:i/>
                <w:iCs/>
                <w:lang w:eastAsia="en-US"/>
              </w:rPr>
              <w:t xml:space="preserve"> </w:t>
            </w:r>
            <w:proofErr w:type="spellStart"/>
            <w:r w:rsidRPr="008C686A">
              <w:rPr>
                <w:i/>
                <w:iCs/>
                <w:lang w:eastAsia="en-US"/>
              </w:rPr>
              <w:t>Answers</w:t>
            </w:r>
            <w:proofErr w:type="spellEnd"/>
            <w:r w:rsidRPr="00CB713F">
              <w:rPr>
                <w:lang w:eastAsia="en-US"/>
              </w:rPr>
              <w:t>. CUP</w:t>
            </w:r>
            <w:r w:rsidR="00725C28">
              <w:rPr>
                <w:lang w:eastAsia="en-US"/>
              </w:rPr>
              <w:t>,</w:t>
            </w:r>
            <w:r w:rsidRPr="00CB713F">
              <w:rPr>
                <w:lang w:eastAsia="en-US"/>
              </w:rPr>
              <w:t xml:space="preserve"> </w:t>
            </w:r>
            <w:r w:rsidR="00725C28" w:rsidRPr="00CB713F">
              <w:rPr>
                <w:lang w:eastAsia="en-US"/>
              </w:rPr>
              <w:t xml:space="preserve">2012. </w:t>
            </w:r>
            <w:r w:rsidR="002E4752">
              <w:rPr>
                <w:lang w:eastAsia="en-US"/>
              </w:rPr>
              <w:br/>
            </w:r>
            <w:r w:rsidRPr="00CB713F">
              <w:rPr>
                <w:lang w:eastAsia="en-US"/>
              </w:rPr>
              <w:t xml:space="preserve">ISBN 9781107616417. </w:t>
            </w:r>
          </w:p>
          <w:p w14:paraId="1F986E61" w14:textId="0A87A520" w:rsidR="00456C8B" w:rsidRDefault="00456C8B" w:rsidP="00456C8B">
            <w:pPr>
              <w:jc w:val="both"/>
              <w:rPr>
                <w:lang w:eastAsia="en-US"/>
              </w:rPr>
            </w:pPr>
            <w:r w:rsidRPr="00CB713F">
              <w:rPr>
                <w:lang w:eastAsia="en-US"/>
              </w:rPr>
              <w:t xml:space="preserve">SWAN, Michael and Catherine WALTER. </w:t>
            </w:r>
            <w:r w:rsidRPr="008C686A">
              <w:rPr>
                <w:i/>
                <w:iCs/>
                <w:lang w:eastAsia="en-US"/>
              </w:rPr>
              <w:t xml:space="preserve">Oxford </w:t>
            </w:r>
            <w:proofErr w:type="spellStart"/>
            <w:r w:rsidRPr="008C686A">
              <w:rPr>
                <w:i/>
                <w:iCs/>
                <w:lang w:eastAsia="en-US"/>
              </w:rPr>
              <w:t>English</w:t>
            </w:r>
            <w:proofErr w:type="spellEnd"/>
            <w:r w:rsidRPr="008C686A">
              <w:rPr>
                <w:i/>
                <w:iCs/>
                <w:lang w:eastAsia="en-US"/>
              </w:rPr>
              <w:t xml:space="preserve"> </w:t>
            </w:r>
            <w:proofErr w:type="spellStart"/>
            <w:r w:rsidRPr="008C686A">
              <w:rPr>
                <w:i/>
                <w:iCs/>
                <w:lang w:eastAsia="en-US"/>
              </w:rPr>
              <w:t>Grammar</w:t>
            </w:r>
            <w:proofErr w:type="spellEnd"/>
            <w:r w:rsidRPr="008C686A">
              <w:rPr>
                <w:i/>
                <w:iCs/>
                <w:lang w:eastAsia="en-US"/>
              </w:rPr>
              <w:t xml:space="preserve"> </w:t>
            </w:r>
            <w:proofErr w:type="spellStart"/>
            <w:r w:rsidRPr="008C686A">
              <w:rPr>
                <w:i/>
                <w:iCs/>
                <w:lang w:eastAsia="en-US"/>
              </w:rPr>
              <w:t>Course</w:t>
            </w:r>
            <w:proofErr w:type="spellEnd"/>
            <w:r w:rsidRPr="008C686A">
              <w:rPr>
                <w:i/>
                <w:iCs/>
                <w:lang w:eastAsia="en-US"/>
              </w:rPr>
              <w:t xml:space="preserve">: </w:t>
            </w:r>
            <w:proofErr w:type="spellStart"/>
            <w:r w:rsidRPr="008C686A">
              <w:rPr>
                <w:i/>
                <w:iCs/>
                <w:lang w:eastAsia="en-US"/>
              </w:rPr>
              <w:t>Intermediate</w:t>
            </w:r>
            <w:proofErr w:type="spellEnd"/>
            <w:r w:rsidRPr="00CB713F">
              <w:rPr>
                <w:lang w:eastAsia="en-US"/>
              </w:rPr>
              <w:t>. Oxford</w:t>
            </w:r>
            <w:r w:rsidR="001E3DA6">
              <w:rPr>
                <w:lang w:eastAsia="en-US"/>
              </w:rPr>
              <w:t xml:space="preserve">, </w:t>
            </w:r>
            <w:r w:rsidR="001E3DA6" w:rsidRPr="00CB713F">
              <w:rPr>
                <w:lang w:eastAsia="en-US"/>
              </w:rPr>
              <w:t>2011.</w:t>
            </w:r>
            <w:r w:rsidRPr="00CB713F">
              <w:rPr>
                <w:lang w:eastAsia="en-US"/>
              </w:rPr>
              <w:t xml:space="preserve"> </w:t>
            </w:r>
          </w:p>
          <w:p w14:paraId="1706A5A7" w14:textId="35CF38EF" w:rsidR="008560EC" w:rsidRDefault="00456C8B" w:rsidP="00456C8B">
            <w:pPr>
              <w:jc w:val="both"/>
            </w:pPr>
            <w:r w:rsidRPr="00CB713F">
              <w:rPr>
                <w:lang w:eastAsia="en-US"/>
              </w:rPr>
              <w:t>ISBN 9780194420822.</w:t>
            </w:r>
          </w:p>
        </w:tc>
      </w:tr>
      <w:tr w:rsidR="008560EC" w14:paraId="20C6BDE6"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9A7ADE4" w14:textId="77777777" w:rsidR="008560EC" w:rsidRDefault="008560EC" w:rsidP="008560EC">
            <w:pPr>
              <w:jc w:val="center"/>
              <w:rPr>
                <w:b/>
              </w:rPr>
            </w:pPr>
            <w:r>
              <w:rPr>
                <w:b/>
              </w:rPr>
              <w:t>Informace ke kombinované nebo distanční formě</w:t>
            </w:r>
          </w:p>
        </w:tc>
      </w:tr>
      <w:tr w:rsidR="008560EC" w14:paraId="7E5A5FD8" w14:textId="77777777" w:rsidTr="005133EF">
        <w:tc>
          <w:tcPr>
            <w:tcW w:w="4787" w:type="dxa"/>
            <w:gridSpan w:val="2"/>
            <w:tcBorders>
              <w:top w:val="single" w:sz="2" w:space="0" w:color="auto"/>
            </w:tcBorders>
            <w:shd w:val="clear" w:color="auto" w:fill="F7CAAC"/>
          </w:tcPr>
          <w:p w14:paraId="036FF1A2" w14:textId="77777777" w:rsidR="008560EC" w:rsidRDefault="008560EC" w:rsidP="008560EC">
            <w:pPr>
              <w:jc w:val="both"/>
            </w:pPr>
            <w:r>
              <w:rPr>
                <w:b/>
              </w:rPr>
              <w:t>Rozsah konzultací (soustředění)</w:t>
            </w:r>
          </w:p>
        </w:tc>
        <w:tc>
          <w:tcPr>
            <w:tcW w:w="889" w:type="dxa"/>
            <w:tcBorders>
              <w:top w:val="single" w:sz="2" w:space="0" w:color="auto"/>
            </w:tcBorders>
          </w:tcPr>
          <w:p w14:paraId="7895757E" w14:textId="77777777" w:rsidR="008560EC" w:rsidRDefault="008560EC" w:rsidP="008560EC">
            <w:pPr>
              <w:jc w:val="both"/>
            </w:pPr>
          </w:p>
        </w:tc>
        <w:tc>
          <w:tcPr>
            <w:tcW w:w="4179" w:type="dxa"/>
            <w:tcBorders>
              <w:top w:val="single" w:sz="2" w:space="0" w:color="auto"/>
            </w:tcBorders>
            <w:shd w:val="clear" w:color="auto" w:fill="F7CAAC"/>
          </w:tcPr>
          <w:p w14:paraId="18C951F8" w14:textId="77777777" w:rsidR="008560EC" w:rsidRDefault="008560EC" w:rsidP="008560EC">
            <w:pPr>
              <w:jc w:val="both"/>
              <w:rPr>
                <w:b/>
              </w:rPr>
            </w:pPr>
            <w:r>
              <w:rPr>
                <w:b/>
              </w:rPr>
              <w:t xml:space="preserve">hodin </w:t>
            </w:r>
          </w:p>
        </w:tc>
      </w:tr>
      <w:tr w:rsidR="008560EC" w14:paraId="06D25C9C" w14:textId="77777777" w:rsidTr="005133EF">
        <w:tc>
          <w:tcPr>
            <w:tcW w:w="9855" w:type="dxa"/>
            <w:gridSpan w:val="4"/>
            <w:shd w:val="clear" w:color="auto" w:fill="F7CAAC"/>
          </w:tcPr>
          <w:p w14:paraId="6C1BEFFB" w14:textId="77777777" w:rsidR="008560EC" w:rsidRDefault="008560EC" w:rsidP="008560EC">
            <w:pPr>
              <w:jc w:val="both"/>
              <w:rPr>
                <w:b/>
              </w:rPr>
            </w:pPr>
            <w:r>
              <w:rPr>
                <w:b/>
              </w:rPr>
              <w:t>Informace o způsobu kontaktu s vyučujícím</w:t>
            </w:r>
          </w:p>
        </w:tc>
      </w:tr>
      <w:tr w:rsidR="008560EC" w14:paraId="1E4A8E58" w14:textId="77777777" w:rsidTr="005133EF">
        <w:trPr>
          <w:trHeight w:val="1373"/>
        </w:trPr>
        <w:tc>
          <w:tcPr>
            <w:tcW w:w="9855" w:type="dxa"/>
            <w:gridSpan w:val="4"/>
          </w:tcPr>
          <w:p w14:paraId="4F3779DA" w14:textId="77777777" w:rsidR="008560EC" w:rsidRDefault="008560EC" w:rsidP="008560EC">
            <w:pPr>
              <w:jc w:val="both"/>
            </w:pPr>
          </w:p>
        </w:tc>
      </w:tr>
    </w:tbl>
    <w:p w14:paraId="7C90D209" w14:textId="2EABA60D" w:rsidR="00456C8B" w:rsidRDefault="00456C8B"/>
    <w:p w14:paraId="0A0E0B48" w14:textId="77777777" w:rsidR="00456C8B" w:rsidRDefault="00456C8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316"/>
        <w:gridCol w:w="891"/>
      </w:tblGrid>
      <w:tr w:rsidR="001E1ACB" w14:paraId="1698F77C" w14:textId="77777777" w:rsidTr="005133EF">
        <w:tc>
          <w:tcPr>
            <w:tcW w:w="9855" w:type="dxa"/>
            <w:gridSpan w:val="7"/>
            <w:tcBorders>
              <w:bottom w:val="double" w:sz="4" w:space="0" w:color="auto"/>
            </w:tcBorders>
            <w:shd w:val="clear" w:color="auto" w:fill="BDD6EE"/>
          </w:tcPr>
          <w:p w14:paraId="5DB8D38F" w14:textId="77777777" w:rsidR="001E1ACB" w:rsidRDefault="001E1ACB" w:rsidP="005133EF">
            <w:pPr>
              <w:jc w:val="both"/>
              <w:rPr>
                <w:b/>
                <w:sz w:val="28"/>
              </w:rPr>
            </w:pPr>
            <w:r>
              <w:lastRenderedPageBreak/>
              <w:br w:type="page"/>
            </w:r>
            <w:r>
              <w:rPr>
                <w:b/>
                <w:sz w:val="28"/>
              </w:rPr>
              <w:t>B-III – Charakteristika studijního předmětu</w:t>
            </w:r>
          </w:p>
        </w:tc>
      </w:tr>
      <w:tr w:rsidR="001E1ACB" w14:paraId="08CA0D12" w14:textId="77777777" w:rsidTr="005133EF">
        <w:tc>
          <w:tcPr>
            <w:tcW w:w="3086" w:type="dxa"/>
            <w:tcBorders>
              <w:top w:val="double" w:sz="4" w:space="0" w:color="auto"/>
            </w:tcBorders>
            <w:shd w:val="clear" w:color="auto" w:fill="F7CAAC"/>
          </w:tcPr>
          <w:p w14:paraId="055AFE0F" w14:textId="77777777" w:rsidR="001E1ACB" w:rsidRDefault="001E1ACB" w:rsidP="0010215B">
            <w:pPr>
              <w:rPr>
                <w:b/>
              </w:rPr>
            </w:pPr>
            <w:r>
              <w:rPr>
                <w:b/>
              </w:rPr>
              <w:t>Název studijního předmětu</w:t>
            </w:r>
          </w:p>
        </w:tc>
        <w:tc>
          <w:tcPr>
            <w:tcW w:w="6769" w:type="dxa"/>
            <w:gridSpan w:val="6"/>
            <w:tcBorders>
              <w:top w:val="double" w:sz="4" w:space="0" w:color="auto"/>
            </w:tcBorders>
          </w:tcPr>
          <w:p w14:paraId="0ED126CC" w14:textId="0FC7D8A2" w:rsidR="001E1ACB" w:rsidRDefault="00B62B99" w:rsidP="005133EF">
            <w:pPr>
              <w:jc w:val="both"/>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(10)</w:t>
            </w:r>
          </w:p>
        </w:tc>
      </w:tr>
      <w:tr w:rsidR="000F42B7" w14:paraId="320861F5" w14:textId="77777777" w:rsidTr="000F42B7">
        <w:tc>
          <w:tcPr>
            <w:tcW w:w="3086" w:type="dxa"/>
            <w:shd w:val="clear" w:color="auto" w:fill="F7CAAC"/>
          </w:tcPr>
          <w:p w14:paraId="4A641E6A" w14:textId="77777777" w:rsidR="000F42B7" w:rsidRDefault="000F42B7" w:rsidP="0010215B">
            <w:pPr>
              <w:rPr>
                <w:b/>
              </w:rPr>
            </w:pPr>
            <w:r>
              <w:rPr>
                <w:b/>
              </w:rPr>
              <w:t>Typ předmětu</w:t>
            </w:r>
          </w:p>
        </w:tc>
        <w:tc>
          <w:tcPr>
            <w:tcW w:w="3406" w:type="dxa"/>
            <w:gridSpan w:val="3"/>
          </w:tcPr>
          <w:p w14:paraId="7DEFAF28" w14:textId="7C8BDCA9" w:rsidR="000F42B7" w:rsidRDefault="000F42B7" w:rsidP="000F42B7">
            <w:pPr>
              <w:jc w:val="both"/>
            </w:pPr>
            <w:r>
              <w:rPr>
                <w:lang w:eastAsia="en-US"/>
              </w:rPr>
              <w:t>povinný</w:t>
            </w:r>
          </w:p>
        </w:tc>
        <w:tc>
          <w:tcPr>
            <w:tcW w:w="2472" w:type="dxa"/>
            <w:gridSpan w:val="2"/>
            <w:shd w:val="clear" w:color="auto" w:fill="F7CAAC"/>
          </w:tcPr>
          <w:p w14:paraId="6F1F8BE3" w14:textId="5894D735" w:rsidR="000F42B7" w:rsidRDefault="000F42B7" w:rsidP="000F42B7">
            <w:pPr>
              <w:jc w:val="both"/>
            </w:pPr>
            <w:r>
              <w:rPr>
                <w:b/>
                <w:lang w:eastAsia="en-US"/>
              </w:rPr>
              <w:t>doporučený ročník/semestr</w:t>
            </w:r>
          </w:p>
        </w:tc>
        <w:tc>
          <w:tcPr>
            <w:tcW w:w="891" w:type="dxa"/>
          </w:tcPr>
          <w:p w14:paraId="28467522" w14:textId="6110E378" w:rsidR="000F42B7" w:rsidRDefault="000F42B7" w:rsidP="000F42B7">
            <w:pPr>
              <w:jc w:val="both"/>
            </w:pPr>
            <w:r>
              <w:rPr>
                <w:lang w:eastAsia="en-US"/>
              </w:rPr>
              <w:t>1-2/LS</w:t>
            </w:r>
          </w:p>
        </w:tc>
      </w:tr>
      <w:tr w:rsidR="00371645" w14:paraId="11987A1E" w14:textId="77777777" w:rsidTr="005133EF">
        <w:tc>
          <w:tcPr>
            <w:tcW w:w="3086" w:type="dxa"/>
            <w:shd w:val="clear" w:color="auto" w:fill="F7CAAC"/>
          </w:tcPr>
          <w:p w14:paraId="06A2CE39" w14:textId="77777777" w:rsidR="00371645" w:rsidRDefault="00371645" w:rsidP="0010215B">
            <w:pPr>
              <w:rPr>
                <w:b/>
              </w:rPr>
            </w:pPr>
            <w:r>
              <w:rPr>
                <w:b/>
              </w:rPr>
              <w:t>Rozsah studijního předmětu</w:t>
            </w:r>
          </w:p>
        </w:tc>
        <w:tc>
          <w:tcPr>
            <w:tcW w:w="1701" w:type="dxa"/>
          </w:tcPr>
          <w:p w14:paraId="2ECE087F" w14:textId="6C0A4655" w:rsidR="00371645" w:rsidRDefault="00371645" w:rsidP="00371645">
            <w:pPr>
              <w:jc w:val="both"/>
            </w:pPr>
            <w:r>
              <w:rPr>
                <w:rFonts w:eastAsia="Calibri"/>
                <w:lang w:eastAsia="en-US"/>
              </w:rPr>
              <w:t>26c</w:t>
            </w:r>
          </w:p>
        </w:tc>
        <w:tc>
          <w:tcPr>
            <w:tcW w:w="889" w:type="dxa"/>
            <w:shd w:val="clear" w:color="auto" w:fill="F7CAAC"/>
          </w:tcPr>
          <w:p w14:paraId="3128B4EC" w14:textId="684DC0ED" w:rsidR="00371645" w:rsidRDefault="00371645" w:rsidP="00371645">
            <w:pPr>
              <w:jc w:val="both"/>
              <w:rPr>
                <w:b/>
              </w:rPr>
            </w:pPr>
            <w:r>
              <w:rPr>
                <w:b/>
                <w:lang w:eastAsia="en-US"/>
              </w:rPr>
              <w:t xml:space="preserve">hod. </w:t>
            </w:r>
          </w:p>
        </w:tc>
        <w:tc>
          <w:tcPr>
            <w:tcW w:w="816" w:type="dxa"/>
          </w:tcPr>
          <w:p w14:paraId="01B191D6" w14:textId="09EF1FF7" w:rsidR="00371645" w:rsidRDefault="00371645" w:rsidP="00371645">
            <w:pPr>
              <w:jc w:val="both"/>
            </w:pPr>
            <w:r>
              <w:rPr>
                <w:lang w:eastAsia="en-US"/>
              </w:rPr>
              <w:t>26</w:t>
            </w:r>
          </w:p>
        </w:tc>
        <w:tc>
          <w:tcPr>
            <w:tcW w:w="2156" w:type="dxa"/>
            <w:shd w:val="clear" w:color="auto" w:fill="F7CAAC"/>
          </w:tcPr>
          <w:p w14:paraId="143478E4" w14:textId="532A695C" w:rsidR="00371645" w:rsidRDefault="00371645" w:rsidP="00371645">
            <w:pPr>
              <w:jc w:val="both"/>
              <w:rPr>
                <w:b/>
              </w:rPr>
            </w:pPr>
            <w:r>
              <w:rPr>
                <w:b/>
                <w:lang w:eastAsia="en-US"/>
              </w:rPr>
              <w:t>kreditů</w:t>
            </w:r>
          </w:p>
        </w:tc>
        <w:tc>
          <w:tcPr>
            <w:tcW w:w="1207" w:type="dxa"/>
            <w:gridSpan w:val="2"/>
          </w:tcPr>
          <w:p w14:paraId="3C0E7482" w14:textId="1D18C6C4" w:rsidR="00371645" w:rsidRDefault="00371645" w:rsidP="00371645">
            <w:pPr>
              <w:jc w:val="both"/>
            </w:pPr>
            <w:r>
              <w:rPr>
                <w:lang w:eastAsia="en-US"/>
              </w:rPr>
              <w:t>2</w:t>
            </w:r>
          </w:p>
        </w:tc>
      </w:tr>
      <w:tr w:rsidR="001E1ACB" w14:paraId="0FEC43C6" w14:textId="77777777" w:rsidTr="005133EF">
        <w:tc>
          <w:tcPr>
            <w:tcW w:w="3086" w:type="dxa"/>
            <w:shd w:val="clear" w:color="auto" w:fill="F7CAAC"/>
          </w:tcPr>
          <w:p w14:paraId="2191910A" w14:textId="77777777" w:rsidR="001E1ACB" w:rsidRDefault="001E1ACB" w:rsidP="0010215B">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6875F2B0" w14:textId="77777777" w:rsidR="001E1ACB" w:rsidRDefault="001E1ACB" w:rsidP="005133EF">
            <w:pPr>
              <w:jc w:val="both"/>
            </w:pPr>
          </w:p>
        </w:tc>
      </w:tr>
      <w:tr w:rsidR="005A0B5F" w14:paraId="2012D170" w14:textId="77777777" w:rsidTr="005133EF">
        <w:tc>
          <w:tcPr>
            <w:tcW w:w="3086" w:type="dxa"/>
            <w:shd w:val="clear" w:color="auto" w:fill="F7CAAC"/>
          </w:tcPr>
          <w:p w14:paraId="75F0C3BD" w14:textId="77777777" w:rsidR="005A0B5F" w:rsidRPr="005A0406" w:rsidRDefault="005A0B5F" w:rsidP="0010215B">
            <w:pPr>
              <w:rPr>
                <w:b/>
              </w:rPr>
            </w:pPr>
            <w:r w:rsidRPr="005A0406">
              <w:rPr>
                <w:b/>
              </w:rPr>
              <w:t>Způsob ověření výsledků učení</w:t>
            </w:r>
          </w:p>
        </w:tc>
        <w:tc>
          <w:tcPr>
            <w:tcW w:w="3406" w:type="dxa"/>
            <w:gridSpan w:val="3"/>
          </w:tcPr>
          <w:p w14:paraId="30922E6F" w14:textId="616CDDB6" w:rsidR="005A0B5F" w:rsidRDefault="005A0B5F" w:rsidP="005A0B5F">
            <w:pPr>
              <w:jc w:val="both"/>
            </w:pPr>
            <w:r>
              <w:rPr>
                <w:rFonts w:eastAsia="Calibri"/>
                <w:lang w:eastAsia="en-US"/>
              </w:rPr>
              <w:t>zkouška</w:t>
            </w:r>
          </w:p>
        </w:tc>
        <w:tc>
          <w:tcPr>
            <w:tcW w:w="2156" w:type="dxa"/>
            <w:shd w:val="clear" w:color="auto" w:fill="F7CAAC"/>
          </w:tcPr>
          <w:p w14:paraId="730C2D11" w14:textId="2F154443" w:rsidR="005A0B5F" w:rsidRDefault="005A0B5F" w:rsidP="005A0B5F">
            <w:pPr>
              <w:jc w:val="both"/>
              <w:rPr>
                <w:b/>
              </w:rPr>
            </w:pPr>
            <w:r>
              <w:rPr>
                <w:b/>
                <w:lang w:eastAsia="en-US"/>
              </w:rPr>
              <w:t>Forma výuky</w:t>
            </w:r>
          </w:p>
        </w:tc>
        <w:tc>
          <w:tcPr>
            <w:tcW w:w="1207" w:type="dxa"/>
            <w:gridSpan w:val="2"/>
          </w:tcPr>
          <w:p w14:paraId="3529CFBA" w14:textId="5DE88BBD" w:rsidR="005A0B5F" w:rsidRDefault="005A0B5F" w:rsidP="005A0B5F">
            <w:pPr>
              <w:jc w:val="both"/>
            </w:pPr>
            <w:r>
              <w:rPr>
                <w:rFonts w:eastAsia="Calibri"/>
                <w:lang w:eastAsia="en-US"/>
              </w:rPr>
              <w:t>cvičení</w:t>
            </w:r>
          </w:p>
        </w:tc>
      </w:tr>
      <w:tr w:rsidR="00035A53" w14:paraId="627818A7" w14:textId="77777777" w:rsidTr="005133EF">
        <w:tc>
          <w:tcPr>
            <w:tcW w:w="3086" w:type="dxa"/>
            <w:shd w:val="clear" w:color="auto" w:fill="F7CAAC"/>
          </w:tcPr>
          <w:p w14:paraId="0CF97861" w14:textId="77777777" w:rsidR="00035A53" w:rsidRPr="005A0406" w:rsidRDefault="00035A53" w:rsidP="0010215B">
            <w:pPr>
              <w:rPr>
                <w:b/>
              </w:rPr>
            </w:pPr>
            <w:r w:rsidRPr="005A0406">
              <w:rPr>
                <w:b/>
              </w:rPr>
              <w:t>Forma způsobu ověření výsledků učení a další požadavky na studenta</w:t>
            </w:r>
          </w:p>
        </w:tc>
        <w:tc>
          <w:tcPr>
            <w:tcW w:w="6769" w:type="dxa"/>
            <w:gridSpan w:val="6"/>
            <w:tcBorders>
              <w:bottom w:val="nil"/>
            </w:tcBorders>
          </w:tcPr>
          <w:p w14:paraId="49ACEF71" w14:textId="77777777" w:rsidR="00035A53" w:rsidRDefault="00035A53" w:rsidP="00035A53">
            <w:pPr>
              <w:jc w:val="both"/>
              <w:rPr>
                <w:lang w:eastAsia="en-US"/>
              </w:rPr>
            </w:pPr>
            <w:r>
              <w:rPr>
                <w:lang w:eastAsia="en-US"/>
              </w:rPr>
              <w:t>Docházka – minimálně 80 %.</w:t>
            </w:r>
          </w:p>
          <w:p w14:paraId="0A6AACC1" w14:textId="77777777" w:rsidR="00035A53" w:rsidRDefault="00035A53" w:rsidP="00035A53">
            <w:pPr>
              <w:jc w:val="both"/>
              <w:rPr>
                <w:lang w:eastAsia="en-US"/>
              </w:rPr>
            </w:pPr>
            <w:r>
              <w:rPr>
                <w:lang w:eastAsia="en-US"/>
              </w:rPr>
              <w:t>Aktivní účast, vypracování a odevzdání všech domácích prací v termínu.</w:t>
            </w:r>
          </w:p>
          <w:p w14:paraId="39720E67" w14:textId="3B118D37" w:rsidR="00035A53" w:rsidRDefault="00035A53" w:rsidP="00035A53">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nepostupuje k ústní zkoušce.</w:t>
            </w:r>
          </w:p>
          <w:p w14:paraId="679F5849" w14:textId="77777777" w:rsidR="00035A53" w:rsidRDefault="00035A53" w:rsidP="00035A53">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670AE4AC" w14:textId="77777777" w:rsidR="00035A53" w:rsidRDefault="00035A53" w:rsidP="00035A53">
            <w:pPr>
              <w:jc w:val="both"/>
              <w:rPr>
                <w:lang w:eastAsia="en-US"/>
              </w:rPr>
            </w:pPr>
            <w:r>
              <w:rPr>
                <w:lang w:eastAsia="en-US"/>
              </w:rPr>
              <w:t>Ústní zkouška.</w:t>
            </w:r>
          </w:p>
          <w:p w14:paraId="598BC7AD" w14:textId="27F399DD" w:rsidR="00035A53" w:rsidRDefault="00035A53" w:rsidP="00035A53">
            <w:pPr>
              <w:jc w:val="both"/>
            </w:pPr>
            <w:r>
              <w:rPr>
                <w:lang w:eastAsia="en-US"/>
              </w:rPr>
              <w:t xml:space="preserve">Povinností studenta je zaregistrovat se do online kurzu CJ10 v </w:t>
            </w:r>
            <w:proofErr w:type="spellStart"/>
            <w:r>
              <w:rPr>
                <w:lang w:eastAsia="en-US"/>
              </w:rPr>
              <w:t>Moodlu</w:t>
            </w:r>
            <w:proofErr w:type="spellEnd"/>
            <w:r>
              <w:rPr>
                <w:lang w:eastAsia="en-US"/>
              </w:rPr>
              <w:t>.</w:t>
            </w:r>
          </w:p>
        </w:tc>
      </w:tr>
      <w:tr w:rsidR="00035A53" w14:paraId="7D0DD7E4" w14:textId="77777777" w:rsidTr="000A1305">
        <w:trPr>
          <w:trHeight w:val="166"/>
        </w:trPr>
        <w:tc>
          <w:tcPr>
            <w:tcW w:w="9855" w:type="dxa"/>
            <w:gridSpan w:val="7"/>
            <w:tcBorders>
              <w:top w:val="nil"/>
            </w:tcBorders>
          </w:tcPr>
          <w:p w14:paraId="3456B295" w14:textId="77777777" w:rsidR="00035A53" w:rsidRDefault="00035A53" w:rsidP="0010215B"/>
        </w:tc>
      </w:tr>
      <w:tr w:rsidR="0090628F" w14:paraId="364AC31D" w14:textId="77777777" w:rsidTr="005133EF">
        <w:trPr>
          <w:trHeight w:val="197"/>
        </w:trPr>
        <w:tc>
          <w:tcPr>
            <w:tcW w:w="3086" w:type="dxa"/>
            <w:tcBorders>
              <w:top w:val="nil"/>
            </w:tcBorders>
            <w:shd w:val="clear" w:color="auto" w:fill="F7CAAC"/>
          </w:tcPr>
          <w:p w14:paraId="172036E6" w14:textId="77777777" w:rsidR="0090628F" w:rsidRDefault="0090628F" w:rsidP="0010215B">
            <w:pPr>
              <w:rPr>
                <w:b/>
              </w:rPr>
            </w:pPr>
            <w:r>
              <w:rPr>
                <w:b/>
              </w:rPr>
              <w:t>Garant předmětu</w:t>
            </w:r>
          </w:p>
        </w:tc>
        <w:tc>
          <w:tcPr>
            <w:tcW w:w="6769" w:type="dxa"/>
            <w:gridSpan w:val="6"/>
            <w:tcBorders>
              <w:top w:val="nil"/>
            </w:tcBorders>
          </w:tcPr>
          <w:p w14:paraId="49E6CCC7" w14:textId="7AE2EC4C" w:rsidR="0090628F" w:rsidRDefault="0090628F" w:rsidP="0090628F">
            <w:pPr>
              <w:jc w:val="both"/>
            </w:pPr>
            <w:r>
              <w:rPr>
                <w:rFonts w:eastAsia="Calibri"/>
                <w:lang w:eastAsia="en-US"/>
              </w:rPr>
              <w:t xml:space="preserve">Mgr. Hana </w:t>
            </w:r>
            <w:proofErr w:type="spellStart"/>
            <w:r>
              <w:rPr>
                <w:rFonts w:eastAsia="Calibri"/>
                <w:lang w:eastAsia="en-US"/>
              </w:rPr>
              <w:t>Atcheson</w:t>
            </w:r>
            <w:proofErr w:type="spellEnd"/>
          </w:p>
        </w:tc>
      </w:tr>
      <w:tr w:rsidR="0090628F" w14:paraId="010AB6D5" w14:textId="77777777" w:rsidTr="005133EF">
        <w:trPr>
          <w:trHeight w:val="243"/>
        </w:trPr>
        <w:tc>
          <w:tcPr>
            <w:tcW w:w="3086" w:type="dxa"/>
            <w:tcBorders>
              <w:top w:val="nil"/>
            </w:tcBorders>
            <w:shd w:val="clear" w:color="auto" w:fill="F7CAAC"/>
          </w:tcPr>
          <w:p w14:paraId="6D2BFAB0" w14:textId="77777777" w:rsidR="0090628F" w:rsidRDefault="0090628F" w:rsidP="0010215B">
            <w:pPr>
              <w:rPr>
                <w:b/>
              </w:rPr>
            </w:pPr>
            <w:r>
              <w:rPr>
                <w:b/>
              </w:rPr>
              <w:t>Zapojení garanta do výuky předmětu</w:t>
            </w:r>
          </w:p>
        </w:tc>
        <w:tc>
          <w:tcPr>
            <w:tcW w:w="6769" w:type="dxa"/>
            <w:gridSpan w:val="6"/>
            <w:tcBorders>
              <w:top w:val="nil"/>
            </w:tcBorders>
          </w:tcPr>
          <w:p w14:paraId="4B3D12E5" w14:textId="6E9017F1" w:rsidR="0090628F" w:rsidRDefault="0090628F" w:rsidP="0090628F">
            <w:pPr>
              <w:jc w:val="both"/>
            </w:pPr>
            <w:r>
              <w:rPr>
                <w:rFonts w:eastAsia="Calibri"/>
                <w:lang w:eastAsia="en-US"/>
              </w:rPr>
              <w:t xml:space="preserve">100 % </w:t>
            </w:r>
          </w:p>
        </w:tc>
      </w:tr>
      <w:tr w:rsidR="0090628F" w14:paraId="1D909520" w14:textId="77777777" w:rsidTr="005133EF">
        <w:tc>
          <w:tcPr>
            <w:tcW w:w="3086" w:type="dxa"/>
            <w:shd w:val="clear" w:color="auto" w:fill="F7CAAC"/>
          </w:tcPr>
          <w:p w14:paraId="1314C27A" w14:textId="77777777" w:rsidR="0090628F" w:rsidRDefault="0090628F" w:rsidP="0090628F">
            <w:pPr>
              <w:jc w:val="both"/>
              <w:rPr>
                <w:b/>
              </w:rPr>
            </w:pPr>
            <w:r>
              <w:rPr>
                <w:b/>
              </w:rPr>
              <w:t>Vyučující</w:t>
            </w:r>
          </w:p>
        </w:tc>
        <w:tc>
          <w:tcPr>
            <w:tcW w:w="6769" w:type="dxa"/>
            <w:gridSpan w:val="6"/>
            <w:tcBorders>
              <w:bottom w:val="nil"/>
            </w:tcBorders>
          </w:tcPr>
          <w:p w14:paraId="1E758589" w14:textId="28F36DF7" w:rsidR="0090628F" w:rsidRDefault="0090628F" w:rsidP="0090628F">
            <w:pPr>
              <w:jc w:val="both"/>
            </w:pPr>
            <w:r>
              <w:rPr>
                <w:rFonts w:eastAsia="Calibri"/>
                <w:lang w:eastAsia="en-US"/>
              </w:rPr>
              <w:t xml:space="preserve">Mgr. Hana </w:t>
            </w:r>
            <w:proofErr w:type="spellStart"/>
            <w:r>
              <w:rPr>
                <w:rFonts w:eastAsia="Calibri"/>
                <w:lang w:eastAsia="en-US"/>
              </w:rPr>
              <w:t>Atcheson</w:t>
            </w:r>
            <w:proofErr w:type="spellEnd"/>
          </w:p>
        </w:tc>
      </w:tr>
      <w:tr w:rsidR="00035A53" w14:paraId="2D763162" w14:textId="77777777" w:rsidTr="000A1305">
        <w:trPr>
          <w:trHeight w:val="240"/>
        </w:trPr>
        <w:tc>
          <w:tcPr>
            <w:tcW w:w="9855" w:type="dxa"/>
            <w:gridSpan w:val="7"/>
            <w:tcBorders>
              <w:top w:val="nil"/>
            </w:tcBorders>
          </w:tcPr>
          <w:p w14:paraId="4EB5BF3C" w14:textId="77777777" w:rsidR="00035A53" w:rsidRDefault="00035A53" w:rsidP="00035A53">
            <w:pPr>
              <w:jc w:val="both"/>
            </w:pPr>
          </w:p>
        </w:tc>
      </w:tr>
      <w:tr w:rsidR="00035A53" w14:paraId="0130D2CD" w14:textId="77777777" w:rsidTr="005133EF">
        <w:tc>
          <w:tcPr>
            <w:tcW w:w="3086" w:type="dxa"/>
            <w:shd w:val="clear" w:color="auto" w:fill="F7CAAC"/>
          </w:tcPr>
          <w:p w14:paraId="2A5150D3" w14:textId="77777777" w:rsidR="00035A53" w:rsidRPr="001452AD" w:rsidRDefault="00035A53" w:rsidP="00035A53">
            <w:pPr>
              <w:jc w:val="both"/>
              <w:rPr>
                <w:b/>
                <w:highlight w:val="yellow"/>
              </w:rPr>
            </w:pPr>
            <w:r w:rsidRPr="009B48E7">
              <w:rPr>
                <w:b/>
              </w:rPr>
              <w:t>Hlavní témata a výsledky učení</w:t>
            </w:r>
          </w:p>
        </w:tc>
        <w:tc>
          <w:tcPr>
            <w:tcW w:w="6769" w:type="dxa"/>
            <w:gridSpan w:val="6"/>
            <w:tcBorders>
              <w:bottom w:val="nil"/>
            </w:tcBorders>
          </w:tcPr>
          <w:p w14:paraId="0C96686D" w14:textId="77777777" w:rsidR="00035A53" w:rsidRPr="001452AD" w:rsidRDefault="00035A53" w:rsidP="00035A53">
            <w:pPr>
              <w:jc w:val="both"/>
              <w:rPr>
                <w:highlight w:val="yellow"/>
              </w:rPr>
            </w:pPr>
          </w:p>
        </w:tc>
      </w:tr>
      <w:tr w:rsidR="00BB0B62" w14:paraId="14043F48" w14:textId="77777777" w:rsidTr="005133EF">
        <w:trPr>
          <w:trHeight w:val="2197"/>
        </w:trPr>
        <w:tc>
          <w:tcPr>
            <w:tcW w:w="9855" w:type="dxa"/>
            <w:gridSpan w:val="7"/>
            <w:tcBorders>
              <w:top w:val="nil"/>
              <w:bottom w:val="single" w:sz="4" w:space="0" w:color="auto"/>
            </w:tcBorders>
          </w:tcPr>
          <w:p w14:paraId="2E0575DA" w14:textId="7B647118" w:rsidR="003C2319" w:rsidRPr="006841BC" w:rsidRDefault="003C2319" w:rsidP="00C46487">
            <w:pPr>
              <w:jc w:val="both"/>
              <w:rPr>
                <w:b/>
                <w:bCs/>
                <w:lang w:eastAsia="en-US"/>
              </w:rPr>
            </w:pPr>
            <w:r w:rsidRPr="006841BC">
              <w:rPr>
                <w:b/>
                <w:bCs/>
                <w:lang w:eastAsia="en-US"/>
              </w:rPr>
              <w:t>Témata</w:t>
            </w:r>
            <w:r w:rsidR="002A0F0B">
              <w:rPr>
                <w:b/>
                <w:bCs/>
                <w:lang w:eastAsia="en-US"/>
              </w:rPr>
              <w:t>:</w:t>
            </w:r>
            <w:r w:rsidR="006A0AEA">
              <w:rPr>
                <w:b/>
                <w:bCs/>
                <w:lang w:eastAsia="en-US"/>
              </w:rPr>
              <w:t xml:space="preserve"> </w:t>
            </w:r>
            <w:r w:rsidR="00B66647" w:rsidRPr="006A0AEA">
              <w:rPr>
                <w:lang w:eastAsia="en-US"/>
              </w:rPr>
              <w:t xml:space="preserve">v rámci výuky se pracuje s tématy učebnice Open Mind </w:t>
            </w:r>
            <w:proofErr w:type="spellStart"/>
            <w:r w:rsidR="00B66647" w:rsidRPr="006A0AEA">
              <w:rPr>
                <w:lang w:eastAsia="en-US"/>
              </w:rPr>
              <w:t>Upper</w:t>
            </w:r>
            <w:proofErr w:type="spellEnd"/>
            <w:r w:rsidR="00B66647" w:rsidRPr="006A0AEA">
              <w:rPr>
                <w:lang w:eastAsia="en-US"/>
              </w:rPr>
              <w:t xml:space="preserve"> </w:t>
            </w:r>
            <w:proofErr w:type="spellStart"/>
            <w:r w:rsidR="00B66647" w:rsidRPr="006A0AEA">
              <w:rPr>
                <w:lang w:eastAsia="en-US"/>
              </w:rPr>
              <w:t>Intermediate</w:t>
            </w:r>
            <w:proofErr w:type="spellEnd"/>
            <w:r w:rsidR="00B66647" w:rsidRPr="006A0AEA">
              <w:rPr>
                <w:lang w:eastAsia="en-US"/>
              </w:rPr>
              <w:t xml:space="preserve">, lekce </w:t>
            </w:r>
            <w:r w:rsidR="00B66647">
              <w:rPr>
                <w:lang w:eastAsia="en-US"/>
              </w:rPr>
              <w:t>4</w:t>
            </w:r>
            <w:r w:rsidR="00B66647" w:rsidRPr="006A0AEA">
              <w:rPr>
                <w:lang w:eastAsia="en-US"/>
              </w:rPr>
              <w:t xml:space="preserve">, </w:t>
            </w:r>
            <w:r w:rsidR="00B66647">
              <w:rPr>
                <w:lang w:eastAsia="en-US"/>
              </w:rPr>
              <w:t>5</w:t>
            </w:r>
            <w:r w:rsidR="00B66647" w:rsidRPr="006A0AEA">
              <w:rPr>
                <w:lang w:eastAsia="en-US"/>
              </w:rPr>
              <w:t xml:space="preserve">, </w:t>
            </w:r>
            <w:r w:rsidR="00B66647">
              <w:rPr>
                <w:lang w:eastAsia="en-US"/>
              </w:rPr>
              <w:t>6.</w:t>
            </w:r>
          </w:p>
          <w:p w14:paraId="4F47E787" w14:textId="77777777" w:rsidR="00BB0B62" w:rsidRPr="004902B3" w:rsidRDefault="00BB0B62" w:rsidP="004902B3">
            <w:pPr>
              <w:jc w:val="both"/>
              <w:rPr>
                <w:bCs/>
                <w:lang w:eastAsia="en-US"/>
              </w:rPr>
            </w:pPr>
            <w:r w:rsidRPr="004902B3">
              <w:rPr>
                <w:bCs/>
                <w:lang w:eastAsia="en-US"/>
              </w:rPr>
              <w:t>Gramatika:</w:t>
            </w:r>
          </w:p>
          <w:p w14:paraId="1489F937" w14:textId="77777777" w:rsidR="00BB0B62" w:rsidRPr="004902B3" w:rsidRDefault="00BB0B62" w:rsidP="004C352E">
            <w:pPr>
              <w:pStyle w:val="Odstavecseseznamem"/>
              <w:numPr>
                <w:ilvl w:val="0"/>
                <w:numId w:val="180"/>
              </w:numPr>
              <w:jc w:val="both"/>
              <w:rPr>
                <w:bCs/>
                <w:lang w:eastAsia="en-US"/>
              </w:rPr>
            </w:pPr>
            <w:r w:rsidRPr="004902B3">
              <w:rPr>
                <w:bCs/>
                <w:lang w:eastAsia="en-US"/>
              </w:rPr>
              <w:t>Podmínkové věty, přání a vyjadřování lítosti</w:t>
            </w:r>
          </w:p>
          <w:p w14:paraId="0C2A7E49" w14:textId="77777777" w:rsidR="00BB0B62" w:rsidRPr="004902B3" w:rsidRDefault="00BB0B62" w:rsidP="004C352E">
            <w:pPr>
              <w:pStyle w:val="Odstavecseseznamem"/>
              <w:numPr>
                <w:ilvl w:val="0"/>
                <w:numId w:val="180"/>
              </w:numPr>
              <w:jc w:val="both"/>
              <w:rPr>
                <w:bCs/>
                <w:lang w:eastAsia="en-US"/>
              </w:rPr>
            </w:pPr>
            <w:r w:rsidRPr="004902B3">
              <w:rPr>
                <w:bCs/>
                <w:lang w:eastAsia="en-US"/>
              </w:rPr>
              <w:t>Nominální věty</w:t>
            </w:r>
          </w:p>
          <w:p w14:paraId="553B7F0D" w14:textId="77777777" w:rsidR="00BB0B62" w:rsidRPr="004902B3" w:rsidRDefault="00BB0B62" w:rsidP="004C352E">
            <w:pPr>
              <w:pStyle w:val="Odstavecseseznamem"/>
              <w:numPr>
                <w:ilvl w:val="0"/>
                <w:numId w:val="180"/>
              </w:numPr>
              <w:jc w:val="both"/>
              <w:rPr>
                <w:bCs/>
                <w:lang w:eastAsia="en-US"/>
              </w:rPr>
            </w:pPr>
            <w:r w:rsidRPr="004902B3">
              <w:rPr>
                <w:bCs/>
                <w:lang w:eastAsia="en-US"/>
              </w:rPr>
              <w:t>Trpný rod</w:t>
            </w:r>
          </w:p>
          <w:p w14:paraId="6685E8F7" w14:textId="77777777" w:rsidR="00BB0B62" w:rsidRPr="004902B3" w:rsidRDefault="00BB0B62" w:rsidP="004C352E">
            <w:pPr>
              <w:pStyle w:val="Odstavecseseznamem"/>
              <w:numPr>
                <w:ilvl w:val="0"/>
                <w:numId w:val="180"/>
              </w:numPr>
              <w:jc w:val="both"/>
              <w:rPr>
                <w:bCs/>
                <w:lang w:eastAsia="en-US"/>
              </w:rPr>
            </w:pPr>
            <w:r w:rsidRPr="004902B3">
              <w:rPr>
                <w:bCs/>
                <w:lang w:eastAsia="en-US"/>
              </w:rPr>
              <w:t>Vyjadřování účelu</w:t>
            </w:r>
          </w:p>
          <w:p w14:paraId="3A47445E" w14:textId="77777777" w:rsidR="00BB0B62" w:rsidRPr="004902B3" w:rsidRDefault="00BB0B62" w:rsidP="004C352E">
            <w:pPr>
              <w:pStyle w:val="Odstavecseseznamem"/>
              <w:numPr>
                <w:ilvl w:val="0"/>
                <w:numId w:val="180"/>
              </w:numPr>
              <w:jc w:val="both"/>
              <w:rPr>
                <w:bCs/>
                <w:lang w:eastAsia="en-US"/>
              </w:rPr>
            </w:pPr>
            <w:proofErr w:type="spellStart"/>
            <w:r w:rsidRPr="004902B3">
              <w:rPr>
                <w:bCs/>
                <w:lang w:eastAsia="en-US"/>
              </w:rPr>
              <w:t>Be</w:t>
            </w:r>
            <w:proofErr w:type="spellEnd"/>
            <w:r w:rsidRPr="004902B3">
              <w:rPr>
                <w:bCs/>
                <w:lang w:eastAsia="en-US"/>
              </w:rPr>
              <w:t xml:space="preserve"> </w:t>
            </w:r>
            <w:proofErr w:type="spellStart"/>
            <w:r w:rsidRPr="004902B3">
              <w:rPr>
                <w:bCs/>
                <w:lang w:eastAsia="en-US"/>
              </w:rPr>
              <w:t>used</w:t>
            </w:r>
            <w:proofErr w:type="spellEnd"/>
            <w:r w:rsidRPr="004902B3">
              <w:rPr>
                <w:bCs/>
                <w:lang w:eastAsia="en-US"/>
              </w:rPr>
              <w:t xml:space="preserve"> to / </w:t>
            </w:r>
            <w:proofErr w:type="spellStart"/>
            <w:r w:rsidRPr="004902B3">
              <w:rPr>
                <w:bCs/>
                <w:lang w:eastAsia="en-US"/>
              </w:rPr>
              <w:t>get</w:t>
            </w:r>
            <w:proofErr w:type="spellEnd"/>
            <w:r w:rsidRPr="004902B3">
              <w:rPr>
                <w:bCs/>
                <w:lang w:eastAsia="en-US"/>
              </w:rPr>
              <w:t xml:space="preserve"> </w:t>
            </w:r>
            <w:proofErr w:type="spellStart"/>
            <w:r w:rsidRPr="004902B3">
              <w:rPr>
                <w:bCs/>
                <w:lang w:eastAsia="en-US"/>
              </w:rPr>
              <w:t>used</w:t>
            </w:r>
            <w:proofErr w:type="spellEnd"/>
            <w:r w:rsidRPr="004902B3">
              <w:rPr>
                <w:bCs/>
                <w:lang w:eastAsia="en-US"/>
              </w:rPr>
              <w:t xml:space="preserve"> to</w:t>
            </w:r>
          </w:p>
          <w:p w14:paraId="5B168E8F" w14:textId="77777777" w:rsidR="00BB0B62" w:rsidRPr="004902B3" w:rsidRDefault="00BB0B62" w:rsidP="004902B3">
            <w:pPr>
              <w:jc w:val="both"/>
              <w:rPr>
                <w:bCs/>
                <w:lang w:eastAsia="en-US"/>
              </w:rPr>
            </w:pPr>
            <w:r w:rsidRPr="004902B3">
              <w:rPr>
                <w:bCs/>
                <w:lang w:eastAsia="en-US"/>
              </w:rPr>
              <w:t>Slovní zásoba:</w:t>
            </w:r>
          </w:p>
          <w:p w14:paraId="0B67D793" w14:textId="77777777" w:rsidR="00BB0B62" w:rsidRPr="004902B3" w:rsidRDefault="00BB0B62" w:rsidP="004C352E">
            <w:pPr>
              <w:pStyle w:val="Odstavecseseznamem"/>
              <w:numPr>
                <w:ilvl w:val="0"/>
                <w:numId w:val="181"/>
              </w:numPr>
              <w:spacing w:after="120"/>
              <w:rPr>
                <w:bCs/>
                <w:lang w:eastAsia="en-US"/>
              </w:rPr>
            </w:pPr>
            <w:r w:rsidRPr="004902B3">
              <w:rPr>
                <w:bCs/>
                <w:lang w:eastAsia="en-US"/>
              </w:rPr>
              <w:t>Životní satisfakce, nálady, marketing, otázky životního prostředí, tradice a osobní rituály.</w:t>
            </w:r>
          </w:p>
          <w:p w14:paraId="27C782D2" w14:textId="77777777" w:rsidR="0010215B" w:rsidRDefault="0010215B" w:rsidP="0010215B">
            <w:pPr>
              <w:jc w:val="both"/>
              <w:rPr>
                <w:b/>
                <w:bCs/>
              </w:rPr>
            </w:pPr>
            <w:r w:rsidRPr="00B04D00">
              <w:rPr>
                <w:b/>
                <w:bCs/>
              </w:rPr>
              <w:t>Výsledky učení:</w:t>
            </w:r>
          </w:p>
          <w:p w14:paraId="2BF26996" w14:textId="0D8037BC" w:rsidR="0010215B" w:rsidRPr="006A0AEA" w:rsidRDefault="0010215B" w:rsidP="0010215B">
            <w:pPr>
              <w:jc w:val="both"/>
            </w:pPr>
            <w:r>
              <w:t xml:space="preserve">Odborné znalosti – po absolvování předmětu má student jazykové znalosti minimálně na úrovni B2 </w:t>
            </w:r>
            <w:r w:rsidR="004E2653">
              <w:t xml:space="preserve">a </w:t>
            </w:r>
            <w:r w:rsidR="004E2653" w:rsidRPr="003F3928">
              <w:t xml:space="preserve">výše </w:t>
            </w:r>
            <w:r w:rsidRPr="003F3928">
              <w:t>v oblastech:</w:t>
            </w:r>
          </w:p>
          <w:p w14:paraId="5D83A9C5" w14:textId="7077808E" w:rsidR="0011337D" w:rsidRDefault="0011337D" w:rsidP="003F3928">
            <w:pPr>
              <w:pStyle w:val="Odstavecseseznamem"/>
              <w:numPr>
                <w:ilvl w:val="0"/>
                <w:numId w:val="178"/>
              </w:numPr>
              <w:jc w:val="both"/>
            </w:pPr>
            <w:r w:rsidRPr="006B6938">
              <w:t>p</w:t>
            </w:r>
            <w:r w:rsidR="009A241B" w:rsidRPr="006B6938">
              <w:t>odmínkové věty</w:t>
            </w:r>
            <w:r w:rsidR="009A241B" w:rsidRPr="006841BC">
              <w:t>, přání a vyjadřování lítosti</w:t>
            </w:r>
          </w:p>
          <w:p w14:paraId="57E3FAFD" w14:textId="77777777" w:rsidR="0011337D" w:rsidRDefault="0011337D" w:rsidP="003F3928">
            <w:pPr>
              <w:pStyle w:val="Odstavecseseznamem"/>
              <w:numPr>
                <w:ilvl w:val="0"/>
                <w:numId w:val="178"/>
              </w:numPr>
              <w:jc w:val="both"/>
            </w:pPr>
            <w:r>
              <w:t>n</w:t>
            </w:r>
            <w:r w:rsidR="009A241B" w:rsidRPr="006841BC">
              <w:t>ominální věty</w:t>
            </w:r>
          </w:p>
          <w:p w14:paraId="01D8B108" w14:textId="77777777" w:rsidR="0011337D" w:rsidRDefault="0011337D" w:rsidP="003F3928">
            <w:pPr>
              <w:pStyle w:val="Odstavecseseznamem"/>
              <w:numPr>
                <w:ilvl w:val="0"/>
                <w:numId w:val="178"/>
              </w:numPr>
              <w:jc w:val="both"/>
            </w:pPr>
            <w:r>
              <w:t>t</w:t>
            </w:r>
            <w:r w:rsidR="009A241B" w:rsidRPr="006841BC">
              <w:t>rpný rod</w:t>
            </w:r>
          </w:p>
          <w:p w14:paraId="25555BF9" w14:textId="77777777" w:rsidR="0011337D" w:rsidRDefault="0011337D" w:rsidP="003F3928">
            <w:pPr>
              <w:pStyle w:val="Odstavecseseznamem"/>
              <w:numPr>
                <w:ilvl w:val="0"/>
                <w:numId w:val="178"/>
              </w:numPr>
              <w:jc w:val="both"/>
            </w:pPr>
            <w:r>
              <w:t>v</w:t>
            </w:r>
            <w:r w:rsidR="009A241B" w:rsidRPr="006841BC">
              <w:t>yjadřování účelu</w:t>
            </w:r>
          </w:p>
          <w:p w14:paraId="292C73E7" w14:textId="77777777" w:rsidR="006841BC" w:rsidRDefault="0011337D" w:rsidP="003F3928">
            <w:pPr>
              <w:pStyle w:val="Odstavecseseznamem"/>
              <w:numPr>
                <w:ilvl w:val="0"/>
                <w:numId w:val="178"/>
              </w:numPr>
              <w:jc w:val="both"/>
            </w:pPr>
            <w:proofErr w:type="spellStart"/>
            <w:r>
              <w:t>b</w:t>
            </w:r>
            <w:r w:rsidR="009A241B" w:rsidRPr="006841BC">
              <w:t>e</w:t>
            </w:r>
            <w:proofErr w:type="spellEnd"/>
            <w:r w:rsidR="009A241B" w:rsidRPr="006841BC">
              <w:t xml:space="preserve"> </w:t>
            </w:r>
            <w:proofErr w:type="spellStart"/>
            <w:r w:rsidR="009A241B" w:rsidRPr="006841BC">
              <w:t>used</w:t>
            </w:r>
            <w:proofErr w:type="spellEnd"/>
            <w:r w:rsidR="009A241B" w:rsidRPr="006841BC">
              <w:t xml:space="preserve"> to / </w:t>
            </w:r>
            <w:proofErr w:type="spellStart"/>
            <w:r w:rsidR="009A241B" w:rsidRPr="006841BC">
              <w:t>get</w:t>
            </w:r>
            <w:proofErr w:type="spellEnd"/>
            <w:r w:rsidR="009A241B" w:rsidRPr="006841BC">
              <w:t xml:space="preserve"> </w:t>
            </w:r>
            <w:proofErr w:type="spellStart"/>
            <w:r w:rsidR="009A241B" w:rsidRPr="006841BC">
              <w:t>used</w:t>
            </w:r>
            <w:proofErr w:type="spellEnd"/>
            <w:r w:rsidR="009A241B" w:rsidRPr="006841BC">
              <w:t xml:space="preserve"> to</w:t>
            </w:r>
          </w:p>
          <w:p w14:paraId="1DC38C54" w14:textId="3449D2AA" w:rsidR="009A241B" w:rsidRPr="003F3928" w:rsidRDefault="006841BC" w:rsidP="003F3928">
            <w:pPr>
              <w:pStyle w:val="Odstavecseseznamem"/>
              <w:numPr>
                <w:ilvl w:val="0"/>
                <w:numId w:val="178"/>
              </w:numPr>
              <w:jc w:val="both"/>
            </w:pPr>
            <w:r>
              <w:t>a</w:t>
            </w:r>
            <w:r w:rsidR="009A241B" w:rsidRPr="006841BC">
              <w:t xml:space="preserve">nglické slovní zásoby pro vyjadřování se na téma satisfakce, osobní nálady, oblasti týkající se marketinku, otázky životního prostředí, tradic a osobních </w:t>
            </w:r>
            <w:r w:rsidR="009A241B" w:rsidRPr="003F3928">
              <w:t>rituálů</w:t>
            </w:r>
          </w:p>
          <w:p w14:paraId="44732A8D" w14:textId="77777777" w:rsidR="00C34737" w:rsidRPr="003F3928" w:rsidRDefault="00C34737" w:rsidP="005B215F">
            <w:r w:rsidRPr="003F3928">
              <w:t>Odborné dovednosti – po absolvování předmětu je student schopen:</w:t>
            </w:r>
          </w:p>
          <w:p w14:paraId="6BF55DEA" w14:textId="2B6353AB" w:rsidR="005C0928" w:rsidRDefault="005C0928" w:rsidP="003F3928">
            <w:pPr>
              <w:pStyle w:val="Odstavecseseznamem"/>
              <w:numPr>
                <w:ilvl w:val="0"/>
                <w:numId w:val="178"/>
              </w:numPr>
              <w:jc w:val="both"/>
            </w:pPr>
            <w:r w:rsidRPr="003F3928">
              <w:t>plynulé komunikace v osobních i pracovních oblastech</w:t>
            </w:r>
            <w:r>
              <w:t xml:space="preserve"> s využitím širší slovní zásoby, se schopností zvládat nová témata na jazykové úrovni B2 podle SERRJ 2020</w:t>
            </w:r>
          </w:p>
          <w:p w14:paraId="3F20C5FB" w14:textId="1C8D950D" w:rsidR="005C0928" w:rsidRDefault="005C0928" w:rsidP="003F3928">
            <w:pPr>
              <w:pStyle w:val="Odstavecseseznamem"/>
              <w:numPr>
                <w:ilvl w:val="0"/>
                <w:numId w:val="178"/>
              </w:numPr>
              <w:jc w:val="both"/>
            </w:pPr>
            <w:r>
              <w:t>porozumět hlavním myšlenkám v delším textu, týkajících se jak konkrétních, tak abstraktních témat</w:t>
            </w:r>
          </w:p>
          <w:p w14:paraId="6757FE48" w14:textId="7E9BC399" w:rsidR="005C0928" w:rsidRDefault="005C0928" w:rsidP="003F3928">
            <w:pPr>
              <w:pStyle w:val="Odstavecseseznamem"/>
              <w:numPr>
                <w:ilvl w:val="0"/>
                <w:numId w:val="178"/>
              </w:numPr>
              <w:jc w:val="both"/>
            </w:pPr>
            <w:r>
              <w:t>plynule se vyjadřovat bez váhání a zjevného hledání slovních výrazů</w:t>
            </w:r>
          </w:p>
          <w:p w14:paraId="4913B499" w14:textId="38ABC768" w:rsidR="00BB0B62" w:rsidRPr="005A0406" w:rsidRDefault="005C0928" w:rsidP="003F3928">
            <w:pPr>
              <w:pStyle w:val="Odstavecseseznamem"/>
              <w:numPr>
                <w:ilvl w:val="0"/>
                <w:numId w:val="178"/>
              </w:numPr>
              <w:jc w:val="both"/>
            </w:pPr>
            <w:r>
              <w:t>vytvořit srozumitelné, dobře uspořádané texty, čímž prokazuje ovládnutí kompozičních útvarů, spojovacích výrazů a prostředků koheze</w:t>
            </w:r>
          </w:p>
        </w:tc>
      </w:tr>
    </w:tbl>
    <w:p w14:paraId="5546CB6C" w14:textId="77777777" w:rsidR="00D20108" w:rsidRDefault="00D201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BB0B62" w14:paraId="2846C3B8"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01FC691A" w14:textId="18BE3D6A" w:rsidR="00BB0B62" w:rsidRPr="001452AD" w:rsidRDefault="00BB0B62" w:rsidP="00BB0B62">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4B58C9E9" w14:textId="77777777" w:rsidR="00BB0B62" w:rsidRPr="001452AD" w:rsidRDefault="00BB0B62" w:rsidP="00BB0B62">
            <w:pPr>
              <w:jc w:val="both"/>
              <w:rPr>
                <w:highlight w:val="yellow"/>
              </w:rPr>
            </w:pPr>
          </w:p>
        </w:tc>
      </w:tr>
      <w:tr w:rsidR="00BB0B62" w14:paraId="4FF1E9F3" w14:textId="77777777" w:rsidTr="00156E5C">
        <w:trPr>
          <w:trHeight w:val="1408"/>
        </w:trPr>
        <w:tc>
          <w:tcPr>
            <w:tcW w:w="9855" w:type="dxa"/>
            <w:gridSpan w:val="5"/>
            <w:tcBorders>
              <w:top w:val="nil"/>
              <w:bottom w:val="single" w:sz="4" w:space="0" w:color="auto"/>
            </w:tcBorders>
          </w:tcPr>
          <w:p w14:paraId="78E9E163" w14:textId="07439E50" w:rsidR="009B17BF" w:rsidRDefault="00E45EE1" w:rsidP="004C352E">
            <w:pPr>
              <w:pStyle w:val="Odstavecseseznamem"/>
              <w:numPr>
                <w:ilvl w:val="0"/>
                <w:numId w:val="42"/>
              </w:numPr>
              <w:jc w:val="both"/>
            </w:pPr>
            <w:r>
              <w:t>a</w:t>
            </w:r>
            <w:r w:rsidR="009B17BF">
              <w:t>ktivizující (simulace, hry, dramatizace)</w:t>
            </w:r>
          </w:p>
          <w:p w14:paraId="3F787DF6" w14:textId="1CD17682" w:rsidR="009B17BF" w:rsidRDefault="00E45EE1" w:rsidP="004C352E">
            <w:pPr>
              <w:pStyle w:val="Odstavecseseznamem"/>
              <w:numPr>
                <w:ilvl w:val="0"/>
                <w:numId w:val="42"/>
              </w:numPr>
              <w:jc w:val="both"/>
            </w:pPr>
            <w:r>
              <w:t>d</w:t>
            </w:r>
            <w:r w:rsidR="009B17BF">
              <w:t>ialogická (diskuze, rozhovor, brainstorming)</w:t>
            </w:r>
          </w:p>
          <w:p w14:paraId="0C852EE5" w14:textId="0E28A592" w:rsidR="009B17BF" w:rsidRDefault="00E45EE1" w:rsidP="004C352E">
            <w:pPr>
              <w:pStyle w:val="Odstavecseseznamem"/>
              <w:numPr>
                <w:ilvl w:val="0"/>
                <w:numId w:val="42"/>
              </w:numPr>
              <w:jc w:val="both"/>
            </w:pPr>
            <w:r>
              <w:t>m</w:t>
            </w:r>
            <w:r w:rsidR="009B17BF">
              <w:t>etody práce s textem (učebnicí, knihou)</w:t>
            </w:r>
          </w:p>
          <w:p w14:paraId="6C64C993" w14:textId="54573FA2" w:rsidR="009B17BF" w:rsidRDefault="00E45EE1" w:rsidP="004C352E">
            <w:pPr>
              <w:pStyle w:val="Odstavecseseznamem"/>
              <w:numPr>
                <w:ilvl w:val="0"/>
                <w:numId w:val="42"/>
              </w:numPr>
              <w:jc w:val="both"/>
            </w:pPr>
            <w:r>
              <w:t>m</w:t>
            </w:r>
            <w:r w:rsidR="009B17BF">
              <w:t>onologická (výklad, přednáška, instruktáž)</w:t>
            </w:r>
          </w:p>
          <w:p w14:paraId="71960A0E" w14:textId="1C95986A" w:rsidR="009B17BF" w:rsidRDefault="00E45EE1" w:rsidP="004C352E">
            <w:pPr>
              <w:pStyle w:val="Odstavecseseznamem"/>
              <w:numPr>
                <w:ilvl w:val="0"/>
                <w:numId w:val="42"/>
              </w:numPr>
              <w:jc w:val="both"/>
            </w:pPr>
            <w:r>
              <w:t>p</w:t>
            </w:r>
            <w:r w:rsidR="009B17BF">
              <w:t>ráce studentů ve dvojicích</w:t>
            </w:r>
          </w:p>
          <w:p w14:paraId="3DCF2CAE" w14:textId="0224B742" w:rsidR="00BB0B62" w:rsidRDefault="00E45EE1" w:rsidP="004C352E">
            <w:pPr>
              <w:pStyle w:val="Odstavecseseznamem"/>
              <w:numPr>
                <w:ilvl w:val="0"/>
                <w:numId w:val="42"/>
              </w:numPr>
              <w:jc w:val="both"/>
            </w:pPr>
            <w:r>
              <w:t>p</w:t>
            </w:r>
            <w:r w:rsidR="009B17BF">
              <w:t>raktické procvičování</w:t>
            </w:r>
          </w:p>
        </w:tc>
      </w:tr>
      <w:tr w:rsidR="00BB0B62" w14:paraId="3D43B34A" w14:textId="77777777" w:rsidTr="005133EF">
        <w:trPr>
          <w:trHeight w:val="265"/>
        </w:trPr>
        <w:tc>
          <w:tcPr>
            <w:tcW w:w="3653" w:type="dxa"/>
            <w:gridSpan w:val="2"/>
            <w:tcBorders>
              <w:top w:val="single" w:sz="4" w:space="0" w:color="auto"/>
            </w:tcBorders>
            <w:shd w:val="clear" w:color="auto" w:fill="F7CAAC"/>
          </w:tcPr>
          <w:p w14:paraId="0EA8E7D9" w14:textId="77777777" w:rsidR="00BB0B62" w:rsidRDefault="00BB0B62" w:rsidP="00BB0B62">
            <w:pPr>
              <w:jc w:val="both"/>
            </w:pPr>
            <w:r>
              <w:rPr>
                <w:b/>
              </w:rPr>
              <w:t>Studijní literatura a studijní pomůcky</w:t>
            </w:r>
          </w:p>
        </w:tc>
        <w:tc>
          <w:tcPr>
            <w:tcW w:w="6202" w:type="dxa"/>
            <w:gridSpan w:val="3"/>
            <w:tcBorders>
              <w:top w:val="single" w:sz="4" w:space="0" w:color="auto"/>
              <w:bottom w:val="nil"/>
            </w:tcBorders>
          </w:tcPr>
          <w:p w14:paraId="00D317C6" w14:textId="77777777" w:rsidR="00BB0B62" w:rsidRDefault="00BB0B62" w:rsidP="00BB0B62">
            <w:pPr>
              <w:jc w:val="both"/>
            </w:pPr>
          </w:p>
        </w:tc>
      </w:tr>
      <w:tr w:rsidR="000267BD" w14:paraId="20177062" w14:textId="77777777" w:rsidTr="005133EF">
        <w:trPr>
          <w:trHeight w:val="1497"/>
        </w:trPr>
        <w:tc>
          <w:tcPr>
            <w:tcW w:w="9855" w:type="dxa"/>
            <w:gridSpan w:val="5"/>
            <w:tcBorders>
              <w:top w:val="nil"/>
            </w:tcBorders>
          </w:tcPr>
          <w:p w14:paraId="3696B4FD" w14:textId="77777777" w:rsidR="000267BD" w:rsidRPr="00D323F1" w:rsidRDefault="000267BD" w:rsidP="000267BD">
            <w:pPr>
              <w:spacing w:line="256" w:lineRule="auto"/>
              <w:rPr>
                <w:b/>
                <w:lang w:eastAsia="en-US"/>
              </w:rPr>
            </w:pPr>
            <w:r w:rsidRPr="00D323F1">
              <w:rPr>
                <w:b/>
                <w:lang w:eastAsia="en-US"/>
              </w:rPr>
              <w:t>Povinná:</w:t>
            </w:r>
          </w:p>
          <w:p w14:paraId="4EAA0FEC" w14:textId="63459242" w:rsidR="000267BD" w:rsidRPr="00E8387C" w:rsidRDefault="000267BD" w:rsidP="000267BD">
            <w:pPr>
              <w:spacing w:line="256" w:lineRule="auto"/>
              <w:rPr>
                <w:lang w:eastAsia="en-US"/>
              </w:rPr>
            </w:pPr>
            <w:r w:rsidRPr="00E8387C">
              <w:rPr>
                <w:lang w:eastAsia="en-US"/>
              </w:rPr>
              <w:t xml:space="preserve">OSBORN, Anna.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534E25">
              <w:rPr>
                <w:i/>
                <w:iCs/>
                <w:lang w:eastAsia="en-US"/>
              </w:rPr>
              <w:t xml:space="preserve"> </w:t>
            </w:r>
            <w:proofErr w:type="spellStart"/>
            <w:r w:rsidRPr="00534E25">
              <w:rPr>
                <w:i/>
                <w:iCs/>
                <w:lang w:eastAsia="en-US"/>
              </w:rPr>
              <w:t>Workbook</w:t>
            </w:r>
            <w:proofErr w:type="spellEnd"/>
            <w:r w:rsidRPr="00E8387C">
              <w:rPr>
                <w:lang w:eastAsia="en-US"/>
              </w:rPr>
              <w:t>. London</w:t>
            </w:r>
            <w:r w:rsidR="00827A23">
              <w:rPr>
                <w:lang w:eastAsia="en-US"/>
              </w:rPr>
              <w:t>,</w:t>
            </w:r>
            <w:r w:rsidR="0003014F">
              <w:rPr>
                <w:lang w:eastAsia="en-US"/>
              </w:rPr>
              <w:t xml:space="preserve"> </w:t>
            </w:r>
            <w:r w:rsidR="00827A23" w:rsidRPr="00E8387C">
              <w:rPr>
                <w:lang w:eastAsia="en-US"/>
              </w:rPr>
              <w:t>2015.</w:t>
            </w:r>
            <w:r w:rsidRPr="00E8387C">
              <w:rPr>
                <w:lang w:eastAsia="en-US"/>
              </w:rPr>
              <w:t xml:space="preserve"> ISBN 9780230458406. </w:t>
            </w:r>
          </w:p>
          <w:p w14:paraId="6D31AB8C" w14:textId="251CF73C" w:rsidR="000267BD" w:rsidRPr="00E8387C" w:rsidRDefault="000267BD" w:rsidP="000267BD">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London</w:t>
            </w:r>
            <w:r w:rsidR="0003014F">
              <w:rPr>
                <w:lang w:eastAsia="en-US"/>
              </w:rPr>
              <w:t xml:space="preserve">, </w:t>
            </w:r>
            <w:r w:rsidR="0003014F" w:rsidRPr="00E8387C">
              <w:rPr>
                <w:lang w:eastAsia="en-US"/>
              </w:rPr>
              <w:t>2015</w:t>
            </w:r>
            <w:r w:rsidRPr="00E8387C">
              <w:rPr>
                <w:lang w:eastAsia="en-US"/>
              </w:rPr>
              <w:t xml:space="preserve">. ISBN 9780230458253. </w:t>
            </w:r>
          </w:p>
          <w:p w14:paraId="258EF965" w14:textId="77777777" w:rsidR="000267BD" w:rsidRPr="00D323F1" w:rsidRDefault="000267BD" w:rsidP="000267BD">
            <w:pPr>
              <w:spacing w:line="256" w:lineRule="auto"/>
              <w:rPr>
                <w:b/>
                <w:lang w:eastAsia="en-US"/>
              </w:rPr>
            </w:pPr>
            <w:r w:rsidRPr="00D323F1">
              <w:rPr>
                <w:b/>
                <w:lang w:eastAsia="en-US"/>
              </w:rPr>
              <w:t xml:space="preserve">Doporučená: </w:t>
            </w:r>
          </w:p>
          <w:p w14:paraId="790261F1" w14:textId="146879C9" w:rsidR="000267BD" w:rsidRPr="00E8387C" w:rsidRDefault="000267BD" w:rsidP="000267BD">
            <w:pPr>
              <w:spacing w:line="256" w:lineRule="auto"/>
              <w:rPr>
                <w:lang w:eastAsia="en-US"/>
              </w:rPr>
            </w:pPr>
            <w:r w:rsidRPr="00E8387C">
              <w:rPr>
                <w:lang w:eastAsia="en-US"/>
              </w:rPr>
              <w:t xml:space="preserve">HASHEMI, Luise.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in Use: </w:t>
            </w:r>
            <w:proofErr w:type="spellStart"/>
            <w:r w:rsidRPr="00534E25">
              <w:rPr>
                <w:i/>
                <w:iCs/>
                <w:lang w:eastAsia="en-US"/>
              </w:rPr>
              <w:t>Supplementary</w:t>
            </w:r>
            <w:proofErr w:type="spellEnd"/>
            <w:r w:rsidRPr="00534E25">
              <w:rPr>
                <w:i/>
                <w:iCs/>
                <w:lang w:eastAsia="en-US"/>
              </w:rPr>
              <w:t xml:space="preserve"> </w:t>
            </w:r>
            <w:proofErr w:type="spellStart"/>
            <w:r w:rsidRPr="00534E25">
              <w:rPr>
                <w:i/>
                <w:iCs/>
                <w:lang w:eastAsia="en-US"/>
              </w:rPr>
              <w:t>Exercises</w:t>
            </w:r>
            <w:proofErr w:type="spellEnd"/>
            <w:r w:rsidRPr="00534E25">
              <w:rPr>
                <w:i/>
                <w:iCs/>
                <w:lang w:eastAsia="en-US"/>
              </w:rPr>
              <w:t xml:space="preserve">, </w:t>
            </w:r>
            <w:proofErr w:type="spellStart"/>
            <w:r w:rsidRPr="00534E25">
              <w:rPr>
                <w:i/>
                <w:iCs/>
                <w:lang w:eastAsia="en-US"/>
              </w:rPr>
              <w:t>With</w:t>
            </w:r>
            <w:proofErr w:type="spellEnd"/>
            <w:r w:rsidRPr="00534E25">
              <w:rPr>
                <w:i/>
                <w:iCs/>
                <w:lang w:eastAsia="en-US"/>
              </w:rPr>
              <w:t xml:space="preserve"> </w:t>
            </w:r>
            <w:proofErr w:type="spellStart"/>
            <w:r w:rsidRPr="00534E25">
              <w:rPr>
                <w:i/>
                <w:iCs/>
                <w:lang w:eastAsia="en-US"/>
              </w:rPr>
              <w:t>Answers</w:t>
            </w:r>
            <w:proofErr w:type="spellEnd"/>
            <w:r w:rsidRPr="00E8387C">
              <w:rPr>
                <w:lang w:eastAsia="en-US"/>
              </w:rPr>
              <w:t>. CUP</w:t>
            </w:r>
            <w:r w:rsidR="00511503">
              <w:rPr>
                <w:lang w:eastAsia="en-US"/>
              </w:rPr>
              <w:t xml:space="preserve">, </w:t>
            </w:r>
            <w:r w:rsidR="00511503" w:rsidRPr="00E8387C">
              <w:rPr>
                <w:lang w:eastAsia="en-US"/>
              </w:rPr>
              <w:t>2012.</w:t>
            </w:r>
            <w:r w:rsidRPr="00E8387C">
              <w:rPr>
                <w:lang w:eastAsia="en-US"/>
              </w:rPr>
              <w:t xml:space="preserve"> </w:t>
            </w:r>
            <w:r w:rsidR="006D0C86">
              <w:rPr>
                <w:lang w:eastAsia="en-US"/>
              </w:rPr>
              <w:br/>
            </w:r>
            <w:r w:rsidRPr="00E8387C">
              <w:rPr>
                <w:lang w:eastAsia="en-US"/>
              </w:rPr>
              <w:t xml:space="preserve">ISBN 9781107616417. </w:t>
            </w:r>
          </w:p>
          <w:p w14:paraId="6B745AFA" w14:textId="0714DB35" w:rsidR="000267BD" w:rsidRDefault="000267BD" w:rsidP="000267BD">
            <w:pPr>
              <w:spacing w:line="256" w:lineRule="auto"/>
              <w:jc w:val="both"/>
              <w:rPr>
                <w:lang w:eastAsia="en-US"/>
              </w:rPr>
            </w:pPr>
            <w:r w:rsidRPr="00E8387C">
              <w:rPr>
                <w:lang w:eastAsia="en-US"/>
              </w:rPr>
              <w:t xml:space="preserve">SWAN, Michael and Catherine WALTER. </w:t>
            </w:r>
            <w:r w:rsidRPr="00534E25">
              <w:rPr>
                <w:i/>
                <w:iCs/>
                <w:lang w:eastAsia="en-US"/>
              </w:rPr>
              <w:t xml:space="preserve">Oxford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w:t>
            </w:r>
            <w:proofErr w:type="spellStart"/>
            <w:r w:rsidRPr="00534E25">
              <w:rPr>
                <w:i/>
                <w:iCs/>
                <w:lang w:eastAsia="en-US"/>
              </w:rPr>
              <w:t>Course</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Oxford</w:t>
            </w:r>
            <w:r w:rsidR="00511503">
              <w:rPr>
                <w:lang w:eastAsia="en-US"/>
              </w:rPr>
              <w:t>,</w:t>
            </w:r>
            <w:r w:rsidR="006D0C86">
              <w:rPr>
                <w:lang w:eastAsia="en-US"/>
              </w:rPr>
              <w:t xml:space="preserve"> </w:t>
            </w:r>
            <w:r w:rsidR="00511503" w:rsidRPr="00E8387C">
              <w:rPr>
                <w:lang w:eastAsia="en-US"/>
              </w:rPr>
              <w:t>2011.</w:t>
            </w:r>
          </w:p>
          <w:p w14:paraId="6941E5BD" w14:textId="69D30F8B" w:rsidR="000267BD" w:rsidRDefault="000267BD" w:rsidP="000267BD">
            <w:pPr>
              <w:jc w:val="both"/>
            </w:pPr>
            <w:r w:rsidRPr="00E8387C">
              <w:rPr>
                <w:lang w:eastAsia="en-US"/>
              </w:rPr>
              <w:t>ISBN 9780194420822.</w:t>
            </w:r>
          </w:p>
        </w:tc>
      </w:tr>
      <w:tr w:rsidR="000267BD" w14:paraId="1804B2D3"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3E3F2895" w14:textId="77777777" w:rsidR="000267BD" w:rsidRDefault="000267BD" w:rsidP="000267BD">
            <w:pPr>
              <w:jc w:val="center"/>
              <w:rPr>
                <w:b/>
              </w:rPr>
            </w:pPr>
            <w:r>
              <w:rPr>
                <w:b/>
              </w:rPr>
              <w:t>Informace ke kombinované nebo distanční formě</w:t>
            </w:r>
          </w:p>
        </w:tc>
      </w:tr>
      <w:tr w:rsidR="000267BD" w14:paraId="060050AC" w14:textId="77777777" w:rsidTr="005133EF">
        <w:tc>
          <w:tcPr>
            <w:tcW w:w="4787" w:type="dxa"/>
            <w:gridSpan w:val="3"/>
            <w:tcBorders>
              <w:top w:val="single" w:sz="2" w:space="0" w:color="auto"/>
            </w:tcBorders>
            <w:shd w:val="clear" w:color="auto" w:fill="F7CAAC"/>
          </w:tcPr>
          <w:p w14:paraId="074D0233" w14:textId="77777777" w:rsidR="000267BD" w:rsidRDefault="000267BD" w:rsidP="000267BD">
            <w:pPr>
              <w:jc w:val="both"/>
            </w:pPr>
            <w:r>
              <w:rPr>
                <w:b/>
              </w:rPr>
              <w:t>Rozsah konzultací (soustředění)</w:t>
            </w:r>
          </w:p>
        </w:tc>
        <w:tc>
          <w:tcPr>
            <w:tcW w:w="889" w:type="dxa"/>
            <w:tcBorders>
              <w:top w:val="single" w:sz="2" w:space="0" w:color="auto"/>
            </w:tcBorders>
          </w:tcPr>
          <w:p w14:paraId="305A2530" w14:textId="77777777" w:rsidR="000267BD" w:rsidRDefault="000267BD" w:rsidP="000267BD">
            <w:pPr>
              <w:jc w:val="both"/>
            </w:pPr>
          </w:p>
        </w:tc>
        <w:tc>
          <w:tcPr>
            <w:tcW w:w="4179" w:type="dxa"/>
            <w:tcBorders>
              <w:top w:val="single" w:sz="2" w:space="0" w:color="auto"/>
            </w:tcBorders>
            <w:shd w:val="clear" w:color="auto" w:fill="F7CAAC"/>
          </w:tcPr>
          <w:p w14:paraId="0D5160EE" w14:textId="77777777" w:rsidR="000267BD" w:rsidRDefault="000267BD" w:rsidP="000267BD">
            <w:pPr>
              <w:jc w:val="both"/>
              <w:rPr>
                <w:b/>
              </w:rPr>
            </w:pPr>
            <w:r>
              <w:rPr>
                <w:b/>
              </w:rPr>
              <w:t xml:space="preserve">hodin </w:t>
            </w:r>
          </w:p>
        </w:tc>
      </w:tr>
      <w:tr w:rsidR="000267BD" w14:paraId="5092C6FA" w14:textId="77777777" w:rsidTr="005133EF">
        <w:tc>
          <w:tcPr>
            <w:tcW w:w="9855" w:type="dxa"/>
            <w:gridSpan w:val="5"/>
            <w:shd w:val="clear" w:color="auto" w:fill="F7CAAC"/>
          </w:tcPr>
          <w:p w14:paraId="55239187" w14:textId="77777777" w:rsidR="000267BD" w:rsidRDefault="000267BD" w:rsidP="000267BD">
            <w:pPr>
              <w:jc w:val="both"/>
              <w:rPr>
                <w:b/>
              </w:rPr>
            </w:pPr>
            <w:r>
              <w:rPr>
                <w:b/>
              </w:rPr>
              <w:t>Informace o způsobu kontaktu s vyučujícím</w:t>
            </w:r>
          </w:p>
        </w:tc>
      </w:tr>
      <w:tr w:rsidR="000267BD" w14:paraId="4E84C1E2" w14:textId="77777777" w:rsidTr="005133EF">
        <w:trPr>
          <w:trHeight w:val="1373"/>
        </w:trPr>
        <w:tc>
          <w:tcPr>
            <w:tcW w:w="9855" w:type="dxa"/>
            <w:gridSpan w:val="5"/>
          </w:tcPr>
          <w:p w14:paraId="29E843FB" w14:textId="77777777" w:rsidR="000267BD" w:rsidRDefault="000267BD" w:rsidP="000267BD">
            <w:pPr>
              <w:jc w:val="both"/>
            </w:pPr>
          </w:p>
        </w:tc>
      </w:tr>
    </w:tbl>
    <w:p w14:paraId="4FBE9722" w14:textId="500AE3C2" w:rsidR="000267BD" w:rsidRDefault="000267BD"/>
    <w:p w14:paraId="4CD05C1F" w14:textId="77777777" w:rsidR="000267BD" w:rsidRDefault="000267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457"/>
        <w:gridCol w:w="750"/>
      </w:tblGrid>
      <w:tr w:rsidR="001E1ACB" w14:paraId="31253912" w14:textId="77777777" w:rsidTr="005133EF">
        <w:tc>
          <w:tcPr>
            <w:tcW w:w="9855" w:type="dxa"/>
            <w:gridSpan w:val="9"/>
            <w:tcBorders>
              <w:bottom w:val="double" w:sz="4" w:space="0" w:color="auto"/>
            </w:tcBorders>
            <w:shd w:val="clear" w:color="auto" w:fill="BDD6EE"/>
          </w:tcPr>
          <w:p w14:paraId="4195F6AE" w14:textId="77777777" w:rsidR="001E1ACB" w:rsidRDefault="001E1ACB" w:rsidP="005133EF">
            <w:pPr>
              <w:jc w:val="both"/>
              <w:rPr>
                <w:b/>
                <w:sz w:val="28"/>
              </w:rPr>
            </w:pPr>
            <w:r>
              <w:lastRenderedPageBreak/>
              <w:br w:type="page"/>
            </w:r>
            <w:r>
              <w:rPr>
                <w:b/>
                <w:sz w:val="28"/>
              </w:rPr>
              <w:t>B-III – Charakteristika studijního předmětu</w:t>
            </w:r>
          </w:p>
        </w:tc>
      </w:tr>
      <w:tr w:rsidR="001E1ACB" w14:paraId="4EB5AA44" w14:textId="77777777" w:rsidTr="005133EF">
        <w:tc>
          <w:tcPr>
            <w:tcW w:w="3086" w:type="dxa"/>
            <w:tcBorders>
              <w:top w:val="double" w:sz="4" w:space="0" w:color="auto"/>
            </w:tcBorders>
            <w:shd w:val="clear" w:color="auto" w:fill="F7CAAC"/>
          </w:tcPr>
          <w:p w14:paraId="7C0B226E" w14:textId="77777777" w:rsidR="001E1ACB" w:rsidRDefault="001E1ACB" w:rsidP="00662A65">
            <w:pPr>
              <w:rPr>
                <w:b/>
              </w:rPr>
            </w:pPr>
            <w:r>
              <w:rPr>
                <w:b/>
              </w:rPr>
              <w:t>Název studijního předmětu</w:t>
            </w:r>
          </w:p>
        </w:tc>
        <w:tc>
          <w:tcPr>
            <w:tcW w:w="6769" w:type="dxa"/>
            <w:gridSpan w:val="8"/>
            <w:tcBorders>
              <w:top w:val="double" w:sz="4" w:space="0" w:color="auto"/>
            </w:tcBorders>
          </w:tcPr>
          <w:p w14:paraId="5234CD52" w14:textId="0AD32DAF" w:rsidR="001E1ACB" w:rsidRDefault="00F77A6D" w:rsidP="005133EF">
            <w:pPr>
              <w:jc w:val="both"/>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(11)</w:t>
            </w:r>
          </w:p>
        </w:tc>
      </w:tr>
      <w:tr w:rsidR="00CE78FA" w14:paraId="69A5C307" w14:textId="77777777" w:rsidTr="00CE78FA">
        <w:tc>
          <w:tcPr>
            <w:tcW w:w="3086" w:type="dxa"/>
            <w:shd w:val="clear" w:color="auto" w:fill="F7CAAC"/>
          </w:tcPr>
          <w:p w14:paraId="2A51C6A0" w14:textId="77777777" w:rsidR="00CE78FA" w:rsidRDefault="00CE78FA" w:rsidP="00662A65">
            <w:pPr>
              <w:rPr>
                <w:b/>
              </w:rPr>
            </w:pPr>
            <w:r>
              <w:rPr>
                <w:b/>
              </w:rPr>
              <w:t>Typ předmětu</w:t>
            </w:r>
          </w:p>
        </w:tc>
        <w:tc>
          <w:tcPr>
            <w:tcW w:w="3406" w:type="dxa"/>
            <w:gridSpan w:val="5"/>
          </w:tcPr>
          <w:p w14:paraId="1E3DAC63" w14:textId="39A35546" w:rsidR="00CE78FA" w:rsidRDefault="00CE78FA" w:rsidP="00CE78FA">
            <w:pPr>
              <w:jc w:val="both"/>
            </w:pPr>
            <w:r>
              <w:rPr>
                <w:lang w:eastAsia="en-US"/>
              </w:rPr>
              <w:t>povinný</w:t>
            </w:r>
          </w:p>
        </w:tc>
        <w:tc>
          <w:tcPr>
            <w:tcW w:w="2613" w:type="dxa"/>
            <w:gridSpan w:val="2"/>
            <w:shd w:val="clear" w:color="auto" w:fill="F7CAAC"/>
          </w:tcPr>
          <w:p w14:paraId="3F0B17A6" w14:textId="2BA2BEEE" w:rsidR="00CE78FA" w:rsidRDefault="00CE78FA" w:rsidP="00CE78FA">
            <w:pPr>
              <w:jc w:val="both"/>
            </w:pPr>
            <w:r>
              <w:rPr>
                <w:b/>
                <w:lang w:eastAsia="en-US"/>
              </w:rPr>
              <w:t>doporučený ročník/semestr</w:t>
            </w:r>
          </w:p>
        </w:tc>
        <w:tc>
          <w:tcPr>
            <w:tcW w:w="750" w:type="dxa"/>
          </w:tcPr>
          <w:p w14:paraId="2797124C" w14:textId="1D837685" w:rsidR="00CE78FA" w:rsidRDefault="00CE78FA" w:rsidP="00CE78FA">
            <w:pPr>
              <w:jc w:val="both"/>
            </w:pPr>
            <w:r>
              <w:rPr>
                <w:lang w:eastAsia="en-US"/>
              </w:rPr>
              <w:t>1-3/ZS</w:t>
            </w:r>
          </w:p>
        </w:tc>
      </w:tr>
      <w:tr w:rsidR="0047141D" w14:paraId="04FC0C53" w14:textId="77777777" w:rsidTr="005133EF">
        <w:tc>
          <w:tcPr>
            <w:tcW w:w="3086" w:type="dxa"/>
            <w:shd w:val="clear" w:color="auto" w:fill="F7CAAC"/>
          </w:tcPr>
          <w:p w14:paraId="1737C015" w14:textId="77777777" w:rsidR="0047141D" w:rsidRDefault="0047141D" w:rsidP="00662A65">
            <w:pPr>
              <w:rPr>
                <w:b/>
              </w:rPr>
            </w:pPr>
            <w:r>
              <w:rPr>
                <w:b/>
              </w:rPr>
              <w:t>Rozsah studijního předmětu</w:t>
            </w:r>
          </w:p>
        </w:tc>
        <w:tc>
          <w:tcPr>
            <w:tcW w:w="1701" w:type="dxa"/>
            <w:gridSpan w:val="3"/>
          </w:tcPr>
          <w:p w14:paraId="50D0A59E" w14:textId="395AE35E" w:rsidR="0047141D" w:rsidRDefault="0047141D" w:rsidP="0047141D">
            <w:pPr>
              <w:jc w:val="both"/>
            </w:pPr>
            <w:r>
              <w:rPr>
                <w:rFonts w:eastAsia="Calibri"/>
                <w:lang w:eastAsia="en-US"/>
              </w:rPr>
              <w:t>26c</w:t>
            </w:r>
          </w:p>
        </w:tc>
        <w:tc>
          <w:tcPr>
            <w:tcW w:w="889" w:type="dxa"/>
            <w:shd w:val="clear" w:color="auto" w:fill="F7CAAC"/>
          </w:tcPr>
          <w:p w14:paraId="6F6E7CE1" w14:textId="73CD398B" w:rsidR="0047141D" w:rsidRDefault="0047141D" w:rsidP="0047141D">
            <w:pPr>
              <w:jc w:val="both"/>
              <w:rPr>
                <w:b/>
              </w:rPr>
            </w:pPr>
            <w:r>
              <w:rPr>
                <w:b/>
                <w:lang w:eastAsia="en-US"/>
              </w:rPr>
              <w:t xml:space="preserve">hod. </w:t>
            </w:r>
          </w:p>
        </w:tc>
        <w:tc>
          <w:tcPr>
            <w:tcW w:w="816" w:type="dxa"/>
          </w:tcPr>
          <w:p w14:paraId="7CB9C5CF" w14:textId="23257D1D" w:rsidR="0047141D" w:rsidRDefault="0047141D" w:rsidP="0047141D">
            <w:pPr>
              <w:jc w:val="both"/>
            </w:pPr>
            <w:r>
              <w:rPr>
                <w:lang w:eastAsia="en-US"/>
              </w:rPr>
              <w:t>26</w:t>
            </w:r>
          </w:p>
        </w:tc>
        <w:tc>
          <w:tcPr>
            <w:tcW w:w="2156" w:type="dxa"/>
            <w:shd w:val="clear" w:color="auto" w:fill="F7CAAC"/>
          </w:tcPr>
          <w:p w14:paraId="7DE6A2FC" w14:textId="025133A9" w:rsidR="0047141D" w:rsidRDefault="0047141D" w:rsidP="0047141D">
            <w:pPr>
              <w:jc w:val="both"/>
              <w:rPr>
                <w:b/>
              </w:rPr>
            </w:pPr>
            <w:r>
              <w:rPr>
                <w:b/>
                <w:lang w:eastAsia="en-US"/>
              </w:rPr>
              <w:t>kreditů</w:t>
            </w:r>
          </w:p>
        </w:tc>
        <w:tc>
          <w:tcPr>
            <w:tcW w:w="1207" w:type="dxa"/>
            <w:gridSpan w:val="2"/>
          </w:tcPr>
          <w:p w14:paraId="1407A971" w14:textId="00378C14" w:rsidR="0047141D" w:rsidRDefault="0047141D" w:rsidP="0047141D">
            <w:pPr>
              <w:jc w:val="both"/>
            </w:pPr>
            <w:r>
              <w:rPr>
                <w:lang w:eastAsia="en-US"/>
              </w:rPr>
              <w:t>2</w:t>
            </w:r>
          </w:p>
        </w:tc>
      </w:tr>
      <w:tr w:rsidR="001E1ACB" w14:paraId="3053E637" w14:textId="77777777" w:rsidTr="005133EF">
        <w:tc>
          <w:tcPr>
            <w:tcW w:w="3086" w:type="dxa"/>
            <w:shd w:val="clear" w:color="auto" w:fill="F7CAAC"/>
          </w:tcPr>
          <w:p w14:paraId="54718F70" w14:textId="77777777" w:rsidR="001E1ACB" w:rsidRDefault="001E1ACB" w:rsidP="00662A6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239899E0" w14:textId="77777777" w:rsidR="001E1ACB" w:rsidRDefault="001E1ACB" w:rsidP="005133EF">
            <w:pPr>
              <w:jc w:val="both"/>
            </w:pPr>
          </w:p>
        </w:tc>
      </w:tr>
      <w:tr w:rsidR="00095286" w14:paraId="450DDB63" w14:textId="77777777" w:rsidTr="005133EF">
        <w:tc>
          <w:tcPr>
            <w:tcW w:w="3086" w:type="dxa"/>
            <w:shd w:val="clear" w:color="auto" w:fill="F7CAAC"/>
          </w:tcPr>
          <w:p w14:paraId="1DB39C88" w14:textId="77777777" w:rsidR="00095286" w:rsidRPr="005A0406" w:rsidRDefault="00095286" w:rsidP="00662A65">
            <w:pPr>
              <w:rPr>
                <w:b/>
              </w:rPr>
            </w:pPr>
            <w:r w:rsidRPr="005A0406">
              <w:rPr>
                <w:b/>
              </w:rPr>
              <w:t>Způsob ověření výsledků učení</w:t>
            </w:r>
          </w:p>
        </w:tc>
        <w:tc>
          <w:tcPr>
            <w:tcW w:w="3406" w:type="dxa"/>
            <w:gridSpan w:val="5"/>
          </w:tcPr>
          <w:p w14:paraId="0E88CB00" w14:textId="032788AD" w:rsidR="00095286" w:rsidRDefault="00095286" w:rsidP="00095286">
            <w:pPr>
              <w:jc w:val="both"/>
            </w:pPr>
            <w:r>
              <w:rPr>
                <w:rFonts w:eastAsia="Calibri"/>
                <w:lang w:eastAsia="en-US"/>
              </w:rPr>
              <w:t>klasifikovaný zápočet</w:t>
            </w:r>
          </w:p>
        </w:tc>
        <w:tc>
          <w:tcPr>
            <w:tcW w:w="2156" w:type="dxa"/>
            <w:shd w:val="clear" w:color="auto" w:fill="F7CAAC"/>
          </w:tcPr>
          <w:p w14:paraId="30E07E51" w14:textId="53E05A82" w:rsidR="00095286" w:rsidRDefault="00095286" w:rsidP="00095286">
            <w:pPr>
              <w:jc w:val="both"/>
              <w:rPr>
                <w:b/>
              </w:rPr>
            </w:pPr>
            <w:r>
              <w:rPr>
                <w:b/>
                <w:lang w:eastAsia="en-US"/>
              </w:rPr>
              <w:t>Forma výuky</w:t>
            </w:r>
          </w:p>
        </w:tc>
        <w:tc>
          <w:tcPr>
            <w:tcW w:w="1207" w:type="dxa"/>
            <w:gridSpan w:val="2"/>
          </w:tcPr>
          <w:p w14:paraId="2F5AAF8F" w14:textId="60FD1826" w:rsidR="00095286" w:rsidRDefault="00095286" w:rsidP="00095286">
            <w:pPr>
              <w:jc w:val="both"/>
            </w:pPr>
            <w:r>
              <w:rPr>
                <w:rFonts w:eastAsia="Calibri"/>
                <w:lang w:eastAsia="en-US"/>
              </w:rPr>
              <w:t>cvičení</w:t>
            </w:r>
          </w:p>
        </w:tc>
      </w:tr>
      <w:tr w:rsidR="001E1ACB" w14:paraId="6940D32A" w14:textId="77777777" w:rsidTr="005133EF">
        <w:tc>
          <w:tcPr>
            <w:tcW w:w="3086" w:type="dxa"/>
            <w:shd w:val="clear" w:color="auto" w:fill="F7CAAC"/>
          </w:tcPr>
          <w:p w14:paraId="3FA64805" w14:textId="77777777" w:rsidR="001E1ACB" w:rsidRPr="005A0406" w:rsidRDefault="001E1ACB" w:rsidP="00662A65">
            <w:pPr>
              <w:rPr>
                <w:b/>
              </w:rPr>
            </w:pPr>
            <w:r w:rsidRPr="005A0406">
              <w:rPr>
                <w:b/>
              </w:rPr>
              <w:t>Forma způsobu ověření výsledků učení a další požadavky na studenta</w:t>
            </w:r>
          </w:p>
        </w:tc>
        <w:tc>
          <w:tcPr>
            <w:tcW w:w="6769" w:type="dxa"/>
            <w:gridSpan w:val="8"/>
            <w:tcBorders>
              <w:bottom w:val="nil"/>
            </w:tcBorders>
          </w:tcPr>
          <w:p w14:paraId="777A3EA8" w14:textId="77777777" w:rsidR="00A02281" w:rsidRDefault="00A02281" w:rsidP="00A02281">
            <w:pPr>
              <w:jc w:val="both"/>
              <w:rPr>
                <w:lang w:eastAsia="en-US"/>
              </w:rPr>
            </w:pPr>
            <w:r>
              <w:rPr>
                <w:lang w:eastAsia="en-US"/>
              </w:rPr>
              <w:t>Docházka – minimálně 80 %.</w:t>
            </w:r>
          </w:p>
          <w:p w14:paraId="27C2AE5D" w14:textId="77777777" w:rsidR="00A02281" w:rsidRDefault="00A02281" w:rsidP="00A02281">
            <w:pPr>
              <w:jc w:val="both"/>
              <w:rPr>
                <w:lang w:eastAsia="en-US"/>
              </w:rPr>
            </w:pPr>
            <w:r>
              <w:rPr>
                <w:lang w:eastAsia="en-US"/>
              </w:rPr>
              <w:t>Aktivní účast, vypracování a odevzdání všech domácích prací v termínu.</w:t>
            </w:r>
          </w:p>
          <w:p w14:paraId="72A7FF06" w14:textId="77777777" w:rsidR="00A02281" w:rsidRDefault="00A02281" w:rsidP="00A02281">
            <w:pPr>
              <w:jc w:val="both"/>
              <w:rPr>
                <w:lang w:eastAsia="en-US"/>
              </w:rPr>
            </w:pPr>
            <w:r>
              <w:rPr>
                <w:lang w:eastAsia="en-US"/>
              </w:rPr>
              <w:t>Prezentace v hodině s doprovodnými materiály v dohodnutém termínu (hodnocena na minimum 60 %).</w:t>
            </w:r>
          </w:p>
          <w:p w14:paraId="31EF6FD5" w14:textId="77777777" w:rsidR="00A02281" w:rsidRDefault="00A02281" w:rsidP="00A02281">
            <w:pPr>
              <w:jc w:val="both"/>
              <w:rPr>
                <w:lang w:eastAsia="en-US"/>
              </w:rPr>
            </w:pPr>
            <w:r>
              <w:rPr>
                <w:lang w:eastAsia="en-US"/>
              </w:rPr>
              <w:t>Průběžný dílčí test a závěrečný zápočtový test (aritmetický průměr výsledků obou testů na minimum 60 %).</w:t>
            </w:r>
          </w:p>
          <w:p w14:paraId="6925C699" w14:textId="49A21286" w:rsidR="001E1ACB" w:rsidRDefault="00A02281" w:rsidP="00A02281">
            <w:pPr>
              <w:jc w:val="both"/>
            </w:pPr>
            <w:r>
              <w:rPr>
                <w:lang w:eastAsia="en-US"/>
              </w:rPr>
              <w:t xml:space="preserve">Povinností studenta je zaregistrovat se do online kurzu CJ11 v </w:t>
            </w:r>
            <w:proofErr w:type="spellStart"/>
            <w:r>
              <w:rPr>
                <w:lang w:eastAsia="en-US"/>
              </w:rPr>
              <w:t>Moodlu</w:t>
            </w:r>
            <w:proofErr w:type="spellEnd"/>
            <w:r>
              <w:rPr>
                <w:lang w:eastAsia="en-US"/>
              </w:rPr>
              <w:t>.</w:t>
            </w:r>
          </w:p>
        </w:tc>
      </w:tr>
      <w:tr w:rsidR="001E1ACB" w14:paraId="3A59F144" w14:textId="77777777" w:rsidTr="000A1305">
        <w:trPr>
          <w:trHeight w:val="260"/>
        </w:trPr>
        <w:tc>
          <w:tcPr>
            <w:tcW w:w="9855" w:type="dxa"/>
            <w:gridSpan w:val="9"/>
            <w:tcBorders>
              <w:top w:val="nil"/>
            </w:tcBorders>
          </w:tcPr>
          <w:p w14:paraId="76F1EE90" w14:textId="77777777" w:rsidR="001E1ACB" w:rsidRDefault="001E1ACB" w:rsidP="00662A65"/>
        </w:tc>
      </w:tr>
      <w:tr w:rsidR="00F246F3" w14:paraId="3209CFA1" w14:textId="77777777" w:rsidTr="005133EF">
        <w:trPr>
          <w:trHeight w:val="197"/>
        </w:trPr>
        <w:tc>
          <w:tcPr>
            <w:tcW w:w="3086" w:type="dxa"/>
            <w:tcBorders>
              <w:top w:val="nil"/>
            </w:tcBorders>
            <w:shd w:val="clear" w:color="auto" w:fill="F7CAAC"/>
          </w:tcPr>
          <w:p w14:paraId="2789875C" w14:textId="77777777" w:rsidR="00F246F3" w:rsidRDefault="00F246F3" w:rsidP="00662A65">
            <w:pPr>
              <w:rPr>
                <w:b/>
              </w:rPr>
            </w:pPr>
            <w:r>
              <w:rPr>
                <w:b/>
              </w:rPr>
              <w:t>Garant předmětu</w:t>
            </w:r>
          </w:p>
        </w:tc>
        <w:tc>
          <w:tcPr>
            <w:tcW w:w="6769" w:type="dxa"/>
            <w:gridSpan w:val="8"/>
            <w:tcBorders>
              <w:top w:val="nil"/>
            </w:tcBorders>
          </w:tcPr>
          <w:p w14:paraId="621A9D1A" w14:textId="4C60D7A4" w:rsidR="00F246F3" w:rsidRDefault="00F246F3" w:rsidP="00F246F3">
            <w:pPr>
              <w:jc w:val="both"/>
            </w:pPr>
            <w:r>
              <w:rPr>
                <w:rFonts w:eastAsia="Calibri"/>
                <w:lang w:eastAsia="en-US"/>
              </w:rPr>
              <w:t xml:space="preserve">Mgr. Hana </w:t>
            </w:r>
            <w:proofErr w:type="spellStart"/>
            <w:r>
              <w:rPr>
                <w:rFonts w:eastAsia="Calibri"/>
                <w:lang w:eastAsia="en-US"/>
              </w:rPr>
              <w:t>Atcheson</w:t>
            </w:r>
            <w:proofErr w:type="spellEnd"/>
          </w:p>
        </w:tc>
      </w:tr>
      <w:tr w:rsidR="00F246F3" w14:paraId="3838E0E6" w14:textId="77777777" w:rsidTr="005133EF">
        <w:trPr>
          <w:trHeight w:val="243"/>
        </w:trPr>
        <w:tc>
          <w:tcPr>
            <w:tcW w:w="3086" w:type="dxa"/>
            <w:tcBorders>
              <w:top w:val="nil"/>
            </w:tcBorders>
            <w:shd w:val="clear" w:color="auto" w:fill="F7CAAC"/>
          </w:tcPr>
          <w:p w14:paraId="3D6F1D85" w14:textId="77777777" w:rsidR="00F246F3" w:rsidRDefault="00F246F3" w:rsidP="00662A65">
            <w:pPr>
              <w:rPr>
                <w:b/>
              </w:rPr>
            </w:pPr>
            <w:r>
              <w:rPr>
                <w:b/>
              </w:rPr>
              <w:t>Zapojení garanta do výuky předmětu</w:t>
            </w:r>
          </w:p>
        </w:tc>
        <w:tc>
          <w:tcPr>
            <w:tcW w:w="6769" w:type="dxa"/>
            <w:gridSpan w:val="8"/>
            <w:tcBorders>
              <w:top w:val="nil"/>
            </w:tcBorders>
          </w:tcPr>
          <w:p w14:paraId="6ACC3C79" w14:textId="3A3D98D4" w:rsidR="00F246F3" w:rsidRDefault="00F246F3" w:rsidP="00F246F3">
            <w:pPr>
              <w:jc w:val="both"/>
            </w:pPr>
            <w:r>
              <w:rPr>
                <w:rFonts w:eastAsia="Calibri"/>
                <w:lang w:eastAsia="en-US"/>
              </w:rPr>
              <w:t xml:space="preserve">100 % </w:t>
            </w:r>
          </w:p>
        </w:tc>
      </w:tr>
      <w:tr w:rsidR="00F246F3" w14:paraId="35EE4A72" w14:textId="77777777" w:rsidTr="005133EF">
        <w:tc>
          <w:tcPr>
            <w:tcW w:w="3086" w:type="dxa"/>
            <w:shd w:val="clear" w:color="auto" w:fill="F7CAAC"/>
          </w:tcPr>
          <w:p w14:paraId="7918A39B" w14:textId="77777777" w:rsidR="00F246F3" w:rsidRDefault="00F246F3" w:rsidP="00662A65">
            <w:pPr>
              <w:rPr>
                <w:b/>
              </w:rPr>
            </w:pPr>
            <w:r>
              <w:rPr>
                <w:b/>
              </w:rPr>
              <w:t>Vyučující</w:t>
            </w:r>
          </w:p>
        </w:tc>
        <w:tc>
          <w:tcPr>
            <w:tcW w:w="6769" w:type="dxa"/>
            <w:gridSpan w:val="8"/>
            <w:tcBorders>
              <w:bottom w:val="nil"/>
            </w:tcBorders>
          </w:tcPr>
          <w:p w14:paraId="41495929" w14:textId="681CC638" w:rsidR="00F246F3" w:rsidRDefault="00F246F3" w:rsidP="00F246F3">
            <w:pPr>
              <w:jc w:val="both"/>
            </w:pPr>
            <w:r>
              <w:rPr>
                <w:rFonts w:eastAsia="Calibri"/>
                <w:lang w:eastAsia="en-US"/>
              </w:rPr>
              <w:t xml:space="preserve">Mgr. Hana </w:t>
            </w:r>
            <w:proofErr w:type="spellStart"/>
            <w:r>
              <w:rPr>
                <w:rFonts w:eastAsia="Calibri"/>
                <w:lang w:eastAsia="en-US"/>
              </w:rPr>
              <w:t>Atcheson</w:t>
            </w:r>
            <w:proofErr w:type="spellEnd"/>
          </w:p>
        </w:tc>
      </w:tr>
      <w:tr w:rsidR="001E1ACB" w14:paraId="5CEECD0A" w14:textId="77777777" w:rsidTr="000A1305">
        <w:trPr>
          <w:trHeight w:val="192"/>
        </w:trPr>
        <w:tc>
          <w:tcPr>
            <w:tcW w:w="9855" w:type="dxa"/>
            <w:gridSpan w:val="9"/>
            <w:tcBorders>
              <w:top w:val="nil"/>
            </w:tcBorders>
          </w:tcPr>
          <w:p w14:paraId="11AAB502" w14:textId="77777777" w:rsidR="001E1ACB" w:rsidRDefault="001E1ACB" w:rsidP="005133EF">
            <w:pPr>
              <w:jc w:val="both"/>
            </w:pPr>
          </w:p>
        </w:tc>
      </w:tr>
      <w:tr w:rsidR="001E1ACB" w14:paraId="64BD21A7" w14:textId="77777777" w:rsidTr="005133EF">
        <w:tc>
          <w:tcPr>
            <w:tcW w:w="3086" w:type="dxa"/>
            <w:shd w:val="clear" w:color="auto" w:fill="F7CAAC"/>
          </w:tcPr>
          <w:p w14:paraId="503CE521" w14:textId="77777777" w:rsidR="001E1ACB" w:rsidRPr="001452AD" w:rsidRDefault="001E1ACB" w:rsidP="005133EF">
            <w:pPr>
              <w:jc w:val="both"/>
              <w:rPr>
                <w:b/>
                <w:highlight w:val="yellow"/>
              </w:rPr>
            </w:pPr>
            <w:r w:rsidRPr="009B48E7">
              <w:rPr>
                <w:b/>
              </w:rPr>
              <w:t>Hlavní témata a výsledky učení</w:t>
            </w:r>
          </w:p>
        </w:tc>
        <w:tc>
          <w:tcPr>
            <w:tcW w:w="6769" w:type="dxa"/>
            <w:gridSpan w:val="8"/>
            <w:tcBorders>
              <w:bottom w:val="nil"/>
            </w:tcBorders>
          </w:tcPr>
          <w:p w14:paraId="4B2EFD6D" w14:textId="77777777" w:rsidR="001E1ACB" w:rsidRPr="001452AD" w:rsidRDefault="001E1ACB" w:rsidP="005133EF">
            <w:pPr>
              <w:jc w:val="both"/>
              <w:rPr>
                <w:highlight w:val="yellow"/>
              </w:rPr>
            </w:pPr>
          </w:p>
        </w:tc>
      </w:tr>
      <w:tr w:rsidR="0070035A" w14:paraId="70BC4D5C" w14:textId="77777777" w:rsidTr="005133EF">
        <w:trPr>
          <w:trHeight w:val="2197"/>
        </w:trPr>
        <w:tc>
          <w:tcPr>
            <w:tcW w:w="9855" w:type="dxa"/>
            <w:gridSpan w:val="9"/>
            <w:tcBorders>
              <w:top w:val="nil"/>
              <w:bottom w:val="single" w:sz="4" w:space="0" w:color="auto"/>
            </w:tcBorders>
          </w:tcPr>
          <w:p w14:paraId="4766A681" w14:textId="288C3284" w:rsidR="0070035A" w:rsidRPr="00C115CA" w:rsidRDefault="00F11EB6" w:rsidP="00C46487">
            <w:pPr>
              <w:jc w:val="both"/>
              <w:rPr>
                <w:b/>
                <w:bCs/>
                <w:lang w:eastAsia="en-US"/>
              </w:rPr>
            </w:pPr>
            <w:r w:rsidRPr="00C115CA">
              <w:rPr>
                <w:b/>
                <w:bCs/>
                <w:lang w:eastAsia="en-US"/>
              </w:rPr>
              <w:t>Témata</w:t>
            </w:r>
            <w:r w:rsidR="002A0F0B">
              <w:rPr>
                <w:b/>
                <w:bCs/>
                <w:lang w:eastAsia="en-US"/>
              </w:rPr>
              <w:t>:</w:t>
            </w:r>
            <w:r w:rsidR="00662A65">
              <w:rPr>
                <w:b/>
                <w:bCs/>
                <w:lang w:eastAsia="en-US"/>
              </w:rPr>
              <w:t xml:space="preserve"> </w:t>
            </w:r>
            <w:r w:rsidR="00AA3C0D">
              <w:rPr>
                <w:lang w:eastAsia="en-US"/>
              </w:rPr>
              <w:t>v</w:t>
            </w:r>
            <w:r w:rsidR="00AA3C0D" w:rsidRPr="00C115CA">
              <w:rPr>
                <w:lang w:eastAsia="en-US"/>
              </w:rPr>
              <w:t xml:space="preserve"> rámci výuky se pracuje s učebnicí Open Mind </w:t>
            </w:r>
            <w:proofErr w:type="spellStart"/>
            <w:r w:rsidR="00AA3C0D" w:rsidRPr="00C115CA">
              <w:rPr>
                <w:lang w:eastAsia="en-US"/>
              </w:rPr>
              <w:t>Upper</w:t>
            </w:r>
            <w:proofErr w:type="spellEnd"/>
            <w:r w:rsidR="00AA3C0D" w:rsidRPr="00C115CA">
              <w:rPr>
                <w:lang w:eastAsia="en-US"/>
              </w:rPr>
              <w:t xml:space="preserve"> </w:t>
            </w:r>
            <w:proofErr w:type="spellStart"/>
            <w:r w:rsidR="00AA3C0D" w:rsidRPr="00C115CA">
              <w:rPr>
                <w:lang w:eastAsia="en-US"/>
              </w:rPr>
              <w:t>Intermediate</w:t>
            </w:r>
            <w:proofErr w:type="spellEnd"/>
            <w:r w:rsidR="00AA3C0D" w:rsidRPr="00C115CA">
              <w:rPr>
                <w:lang w:eastAsia="en-US"/>
              </w:rPr>
              <w:t>, kapitoly 7, 8, 9.</w:t>
            </w:r>
          </w:p>
          <w:p w14:paraId="480E7536" w14:textId="77777777" w:rsidR="0070035A" w:rsidRPr="00C115CA" w:rsidRDefault="0070035A" w:rsidP="00C115CA">
            <w:pPr>
              <w:jc w:val="both"/>
              <w:rPr>
                <w:bCs/>
                <w:lang w:eastAsia="en-US"/>
              </w:rPr>
            </w:pPr>
            <w:r w:rsidRPr="00C115CA">
              <w:rPr>
                <w:bCs/>
                <w:lang w:eastAsia="en-US"/>
              </w:rPr>
              <w:t>Gramatika:</w:t>
            </w:r>
          </w:p>
          <w:p w14:paraId="6DB363FE" w14:textId="77777777" w:rsidR="0070035A" w:rsidRPr="00865D90" w:rsidRDefault="0070035A" w:rsidP="004C352E">
            <w:pPr>
              <w:pStyle w:val="Odstavecseseznamem"/>
              <w:numPr>
                <w:ilvl w:val="0"/>
                <w:numId w:val="182"/>
              </w:numPr>
              <w:jc w:val="both"/>
              <w:rPr>
                <w:bCs/>
                <w:lang w:eastAsia="en-US"/>
              </w:rPr>
            </w:pPr>
            <w:r w:rsidRPr="00AA3C0D">
              <w:rPr>
                <w:bCs/>
                <w:lang w:eastAsia="en-US"/>
              </w:rPr>
              <w:t>Vyjádření přivlastňovacího pádu (Genitive)</w:t>
            </w:r>
          </w:p>
          <w:p w14:paraId="160FFD23" w14:textId="77777777" w:rsidR="0070035A" w:rsidRPr="00C115CA" w:rsidRDefault="0070035A" w:rsidP="004C352E">
            <w:pPr>
              <w:pStyle w:val="Odstavecseseznamem"/>
              <w:numPr>
                <w:ilvl w:val="0"/>
                <w:numId w:val="182"/>
              </w:numPr>
              <w:jc w:val="both"/>
              <w:rPr>
                <w:bCs/>
                <w:lang w:eastAsia="en-US"/>
              </w:rPr>
            </w:pPr>
            <w:proofErr w:type="spellStart"/>
            <w:r w:rsidRPr="00C115CA">
              <w:rPr>
                <w:bCs/>
                <w:lang w:eastAsia="en-US"/>
              </w:rPr>
              <w:t>Would</w:t>
            </w:r>
            <w:proofErr w:type="spellEnd"/>
            <w:r w:rsidRPr="00C115CA">
              <w:rPr>
                <w:bCs/>
                <w:lang w:eastAsia="en-US"/>
              </w:rPr>
              <w:t xml:space="preserve"> </w:t>
            </w:r>
            <w:proofErr w:type="spellStart"/>
            <w:r w:rsidRPr="00C115CA">
              <w:rPr>
                <w:bCs/>
                <w:lang w:eastAsia="en-US"/>
              </w:rPr>
              <w:t>rather</w:t>
            </w:r>
            <w:proofErr w:type="spellEnd"/>
            <w:r w:rsidRPr="00C115CA">
              <w:rPr>
                <w:bCs/>
                <w:lang w:eastAsia="en-US"/>
              </w:rPr>
              <w:t xml:space="preserve">, </w:t>
            </w:r>
            <w:proofErr w:type="spellStart"/>
            <w:r w:rsidRPr="00C115CA">
              <w:rPr>
                <w:bCs/>
                <w:lang w:eastAsia="en-US"/>
              </w:rPr>
              <w:t>would</w:t>
            </w:r>
            <w:proofErr w:type="spellEnd"/>
            <w:r w:rsidRPr="00C115CA">
              <w:rPr>
                <w:bCs/>
                <w:lang w:eastAsia="en-US"/>
              </w:rPr>
              <w:t xml:space="preserve"> </w:t>
            </w:r>
            <w:proofErr w:type="spellStart"/>
            <w:r w:rsidRPr="00C115CA">
              <w:rPr>
                <w:bCs/>
                <w:lang w:eastAsia="en-US"/>
              </w:rPr>
              <w:t>prefer</w:t>
            </w:r>
            <w:proofErr w:type="spellEnd"/>
          </w:p>
          <w:p w14:paraId="7E6EF6E9" w14:textId="77777777" w:rsidR="0070035A" w:rsidRPr="00C115CA" w:rsidRDefault="0070035A" w:rsidP="004C352E">
            <w:pPr>
              <w:pStyle w:val="Odstavecseseznamem"/>
              <w:numPr>
                <w:ilvl w:val="0"/>
                <w:numId w:val="182"/>
              </w:numPr>
              <w:jc w:val="both"/>
              <w:rPr>
                <w:bCs/>
                <w:lang w:eastAsia="en-US"/>
              </w:rPr>
            </w:pPr>
            <w:r w:rsidRPr="00C115CA">
              <w:rPr>
                <w:bCs/>
                <w:lang w:eastAsia="en-US"/>
              </w:rPr>
              <w:t>Věty nominální</w:t>
            </w:r>
          </w:p>
          <w:p w14:paraId="020348A0" w14:textId="77777777" w:rsidR="0070035A" w:rsidRPr="00C115CA" w:rsidRDefault="0070035A" w:rsidP="004C352E">
            <w:pPr>
              <w:pStyle w:val="Odstavecseseznamem"/>
              <w:numPr>
                <w:ilvl w:val="0"/>
                <w:numId w:val="182"/>
              </w:numPr>
              <w:jc w:val="both"/>
              <w:rPr>
                <w:bCs/>
                <w:lang w:eastAsia="en-US"/>
              </w:rPr>
            </w:pPr>
            <w:r w:rsidRPr="00C115CA">
              <w:rPr>
                <w:bCs/>
                <w:lang w:eastAsia="en-US"/>
              </w:rPr>
              <w:t>Gerundium po předložkách</w:t>
            </w:r>
          </w:p>
          <w:p w14:paraId="5305DEE4" w14:textId="77777777" w:rsidR="0070035A" w:rsidRPr="00C115CA" w:rsidRDefault="0070035A" w:rsidP="004C352E">
            <w:pPr>
              <w:pStyle w:val="Odstavecseseznamem"/>
              <w:numPr>
                <w:ilvl w:val="0"/>
                <w:numId w:val="182"/>
              </w:numPr>
              <w:jc w:val="both"/>
              <w:rPr>
                <w:bCs/>
                <w:lang w:eastAsia="en-US"/>
              </w:rPr>
            </w:pPr>
            <w:r w:rsidRPr="00C115CA">
              <w:rPr>
                <w:bCs/>
                <w:lang w:eastAsia="en-US"/>
              </w:rPr>
              <w:t>Sloveso + gerundium</w:t>
            </w:r>
          </w:p>
          <w:p w14:paraId="2344B696" w14:textId="77777777" w:rsidR="0070035A" w:rsidRPr="00C115CA" w:rsidRDefault="0070035A" w:rsidP="00C115CA">
            <w:pPr>
              <w:jc w:val="both"/>
              <w:rPr>
                <w:bCs/>
                <w:lang w:eastAsia="en-US"/>
              </w:rPr>
            </w:pPr>
            <w:r w:rsidRPr="00C115CA">
              <w:rPr>
                <w:bCs/>
                <w:lang w:eastAsia="en-US"/>
              </w:rPr>
              <w:t>Slovní zásoba:</w:t>
            </w:r>
          </w:p>
          <w:p w14:paraId="1E1D563C" w14:textId="77777777" w:rsidR="0070035A" w:rsidRPr="005E7323" w:rsidRDefault="0070035A" w:rsidP="004C352E">
            <w:pPr>
              <w:pStyle w:val="Odstavecseseznamem"/>
              <w:numPr>
                <w:ilvl w:val="0"/>
                <w:numId w:val="183"/>
              </w:numPr>
              <w:jc w:val="both"/>
              <w:rPr>
                <w:bCs/>
                <w:lang w:eastAsia="en-US"/>
              </w:rPr>
            </w:pPr>
            <w:r w:rsidRPr="00865D90">
              <w:rPr>
                <w:bCs/>
                <w:lang w:eastAsia="en-US"/>
              </w:rPr>
              <w:t>Design</w:t>
            </w:r>
          </w:p>
          <w:p w14:paraId="6682090C" w14:textId="77777777" w:rsidR="0070035A" w:rsidRPr="00C115CA" w:rsidRDefault="0070035A" w:rsidP="004C352E">
            <w:pPr>
              <w:pStyle w:val="Odstavecseseznamem"/>
              <w:numPr>
                <w:ilvl w:val="0"/>
                <w:numId w:val="183"/>
              </w:numPr>
              <w:jc w:val="both"/>
              <w:rPr>
                <w:bCs/>
                <w:lang w:eastAsia="en-US"/>
              </w:rPr>
            </w:pPr>
            <w:r w:rsidRPr="00C115CA">
              <w:rPr>
                <w:bCs/>
                <w:lang w:eastAsia="en-US"/>
              </w:rPr>
              <w:t>Frázová slovesa</w:t>
            </w:r>
          </w:p>
          <w:p w14:paraId="25A1F59E" w14:textId="77777777" w:rsidR="0070035A" w:rsidRPr="00C115CA" w:rsidRDefault="0070035A" w:rsidP="004C352E">
            <w:pPr>
              <w:pStyle w:val="Odstavecseseznamem"/>
              <w:numPr>
                <w:ilvl w:val="0"/>
                <w:numId w:val="183"/>
              </w:numPr>
              <w:jc w:val="both"/>
              <w:rPr>
                <w:bCs/>
                <w:lang w:eastAsia="en-US"/>
              </w:rPr>
            </w:pPr>
            <w:r w:rsidRPr="00C115CA">
              <w:rPr>
                <w:bCs/>
                <w:lang w:eastAsia="en-US"/>
              </w:rPr>
              <w:t>Práce a kariéra</w:t>
            </w:r>
          </w:p>
          <w:p w14:paraId="51586339" w14:textId="77777777" w:rsidR="0070035A" w:rsidRPr="00C115CA" w:rsidRDefault="0070035A" w:rsidP="004C352E">
            <w:pPr>
              <w:pStyle w:val="Odstavecseseznamem"/>
              <w:numPr>
                <w:ilvl w:val="0"/>
                <w:numId w:val="183"/>
              </w:numPr>
              <w:jc w:val="both"/>
              <w:rPr>
                <w:bCs/>
                <w:lang w:eastAsia="en-US"/>
              </w:rPr>
            </w:pPr>
            <w:r w:rsidRPr="00C115CA">
              <w:rPr>
                <w:bCs/>
                <w:lang w:eastAsia="en-US"/>
              </w:rPr>
              <w:t>Sociální spravedlnost a sociální otázky</w:t>
            </w:r>
          </w:p>
          <w:p w14:paraId="46E35DB8" w14:textId="77777777" w:rsidR="0070035A" w:rsidRPr="00C115CA" w:rsidRDefault="0070035A" w:rsidP="004C352E">
            <w:pPr>
              <w:pStyle w:val="Odstavecseseznamem"/>
              <w:numPr>
                <w:ilvl w:val="0"/>
                <w:numId w:val="183"/>
              </w:numPr>
              <w:spacing w:after="120"/>
              <w:rPr>
                <w:bCs/>
                <w:lang w:eastAsia="en-US"/>
              </w:rPr>
            </w:pPr>
            <w:r w:rsidRPr="00C115CA">
              <w:rPr>
                <w:bCs/>
                <w:lang w:eastAsia="en-US"/>
              </w:rPr>
              <w:t>Vyjadřování emocí</w:t>
            </w:r>
          </w:p>
          <w:p w14:paraId="0AE6DBFA" w14:textId="77777777" w:rsidR="004E2653" w:rsidRDefault="004E2653" w:rsidP="004E2653">
            <w:pPr>
              <w:jc w:val="both"/>
              <w:rPr>
                <w:b/>
                <w:bCs/>
              </w:rPr>
            </w:pPr>
            <w:r w:rsidRPr="00B04D00">
              <w:rPr>
                <w:b/>
                <w:bCs/>
              </w:rPr>
              <w:t>Výsledky učení:</w:t>
            </w:r>
          </w:p>
          <w:p w14:paraId="585BEC09" w14:textId="0E3DA754" w:rsidR="005E7323" w:rsidRPr="006A0AEA" w:rsidRDefault="005E7323" w:rsidP="005E7323">
            <w:pPr>
              <w:jc w:val="both"/>
            </w:pPr>
            <w:r>
              <w:t xml:space="preserve">Odborné znalosti – po absolvování předmětu má student jazykové znalosti minimálně na úrovni B2 a </w:t>
            </w:r>
            <w:r w:rsidRPr="003F3928">
              <w:t>výše v oblastech:</w:t>
            </w:r>
          </w:p>
          <w:p w14:paraId="6431AE12" w14:textId="7A2EDC2F" w:rsidR="0075742E" w:rsidRDefault="0075742E" w:rsidP="004C352E">
            <w:pPr>
              <w:pStyle w:val="Odstavecseseznamem"/>
              <w:numPr>
                <w:ilvl w:val="0"/>
                <w:numId w:val="42"/>
              </w:numPr>
            </w:pPr>
            <w:r>
              <w:t>vyjádření přivlastňovacího pádu (Genitive)</w:t>
            </w:r>
          </w:p>
          <w:p w14:paraId="60EFDBED" w14:textId="263746B9" w:rsidR="0075742E" w:rsidRDefault="0075742E" w:rsidP="004C352E">
            <w:pPr>
              <w:pStyle w:val="Odstavecseseznamem"/>
              <w:numPr>
                <w:ilvl w:val="0"/>
                <w:numId w:val="184"/>
              </w:numPr>
              <w:jc w:val="both"/>
            </w:pPr>
            <w:proofErr w:type="spellStart"/>
            <w:r>
              <w:t>would</w:t>
            </w:r>
            <w:proofErr w:type="spellEnd"/>
            <w:r>
              <w:t xml:space="preserve"> </w:t>
            </w:r>
            <w:proofErr w:type="spellStart"/>
            <w:r>
              <w:t>rather</w:t>
            </w:r>
            <w:proofErr w:type="spellEnd"/>
            <w:r>
              <w:t xml:space="preserve">, </w:t>
            </w:r>
            <w:proofErr w:type="spellStart"/>
            <w:r>
              <w:t>would</w:t>
            </w:r>
            <w:proofErr w:type="spellEnd"/>
            <w:r>
              <w:t xml:space="preserve"> </w:t>
            </w:r>
            <w:proofErr w:type="spellStart"/>
            <w:r>
              <w:t>prefer</w:t>
            </w:r>
            <w:proofErr w:type="spellEnd"/>
          </w:p>
          <w:p w14:paraId="6CD508CF" w14:textId="31A0EA0B" w:rsidR="0075742E" w:rsidRDefault="0075742E" w:rsidP="004C352E">
            <w:pPr>
              <w:pStyle w:val="Odstavecseseznamem"/>
              <w:numPr>
                <w:ilvl w:val="0"/>
                <w:numId w:val="184"/>
              </w:numPr>
              <w:jc w:val="both"/>
            </w:pPr>
            <w:r>
              <w:t>věty nominální</w:t>
            </w:r>
          </w:p>
          <w:p w14:paraId="43BFD4C0" w14:textId="053F82BD" w:rsidR="0075742E" w:rsidRDefault="0075742E" w:rsidP="004C352E">
            <w:pPr>
              <w:pStyle w:val="Odstavecseseznamem"/>
              <w:numPr>
                <w:ilvl w:val="0"/>
                <w:numId w:val="184"/>
              </w:numPr>
              <w:jc w:val="both"/>
            </w:pPr>
            <w:r>
              <w:t>gerundia po předložkách</w:t>
            </w:r>
          </w:p>
          <w:p w14:paraId="3151A4CA" w14:textId="70873EDC" w:rsidR="0075742E" w:rsidRDefault="0075742E" w:rsidP="004C352E">
            <w:pPr>
              <w:pStyle w:val="Odstavecseseznamem"/>
              <w:numPr>
                <w:ilvl w:val="0"/>
                <w:numId w:val="184"/>
              </w:numPr>
              <w:jc w:val="both"/>
            </w:pPr>
            <w:r>
              <w:t>spojení slovesa s gerundiem</w:t>
            </w:r>
          </w:p>
          <w:p w14:paraId="242BA776" w14:textId="0F837297" w:rsidR="0075742E" w:rsidRDefault="0075742E" w:rsidP="004C352E">
            <w:pPr>
              <w:pStyle w:val="Odstavecseseznamem"/>
              <w:numPr>
                <w:ilvl w:val="0"/>
                <w:numId w:val="184"/>
              </w:numPr>
              <w:jc w:val="both"/>
            </w:pPr>
            <w:r>
              <w:t>frázových sloves</w:t>
            </w:r>
          </w:p>
          <w:p w14:paraId="2AC15F19" w14:textId="40CFB74A" w:rsidR="00F66BA0" w:rsidRDefault="0075742E" w:rsidP="004C352E">
            <w:pPr>
              <w:pStyle w:val="Odstavecseseznamem"/>
              <w:numPr>
                <w:ilvl w:val="0"/>
                <w:numId w:val="184"/>
              </w:numPr>
              <w:jc w:val="both"/>
            </w:pPr>
            <w:r>
              <w:t>anglické slovní zásoby pro vyjadřování se o designu, práci a kariéře, sociální spravedlnosti a sociálních otázkách, vyjadřování emocí</w:t>
            </w:r>
          </w:p>
          <w:p w14:paraId="4D27E237" w14:textId="77777777" w:rsidR="00F11EB6" w:rsidRDefault="00F11EB6" w:rsidP="00F11EB6">
            <w:pPr>
              <w:jc w:val="both"/>
            </w:pPr>
            <w:r>
              <w:t xml:space="preserve">Odborné dovednosti – po absolvování předmětu je </w:t>
            </w:r>
            <w:r w:rsidRPr="003F3928">
              <w:t>student schopen:</w:t>
            </w:r>
          </w:p>
          <w:p w14:paraId="24E13AF1" w14:textId="5F391183" w:rsidR="00F66BA0" w:rsidRDefault="00F66BA0" w:rsidP="004C352E">
            <w:pPr>
              <w:pStyle w:val="Odstavecseseznamem"/>
              <w:numPr>
                <w:ilvl w:val="0"/>
                <w:numId w:val="185"/>
              </w:numPr>
              <w:jc w:val="both"/>
            </w:pPr>
            <w:r>
              <w:t>plynulé komunikace v osobních i pracovních oblastech s využitím široké a přesné slovní zásoby, se schopností zvládat nečekaná témata na jazykové úrovni B2+</w:t>
            </w:r>
          </w:p>
          <w:p w14:paraId="6F9EF8E7" w14:textId="2B61C6C7" w:rsidR="00F66BA0" w:rsidRDefault="00F66BA0" w:rsidP="004C352E">
            <w:pPr>
              <w:pStyle w:val="Odstavecseseznamem"/>
              <w:numPr>
                <w:ilvl w:val="0"/>
                <w:numId w:val="185"/>
              </w:numPr>
              <w:jc w:val="both"/>
            </w:pPr>
            <w:r>
              <w:t>porozumět delším formálním textům a rozpozná implicitní významy textů</w:t>
            </w:r>
          </w:p>
          <w:p w14:paraId="40BFAF74" w14:textId="445286F6" w:rsidR="00F66BA0" w:rsidRDefault="00F66BA0" w:rsidP="004C352E">
            <w:pPr>
              <w:pStyle w:val="Odstavecseseznamem"/>
              <w:numPr>
                <w:ilvl w:val="0"/>
                <w:numId w:val="185"/>
              </w:numPr>
              <w:jc w:val="both"/>
            </w:pPr>
            <w:r>
              <w:t>plynule a pohotově se vyjadřovat bez zjevného hledání výrazů</w:t>
            </w:r>
          </w:p>
          <w:p w14:paraId="46C0E274" w14:textId="07C80DBA" w:rsidR="0070035A" w:rsidRPr="005A0406" w:rsidRDefault="00F66BA0" w:rsidP="004C352E">
            <w:pPr>
              <w:pStyle w:val="Odstavecseseznamem"/>
              <w:numPr>
                <w:ilvl w:val="0"/>
                <w:numId w:val="185"/>
              </w:numPr>
              <w:jc w:val="both"/>
            </w:pPr>
            <w:r>
              <w:t>vytvořit srozumitelné, dobře uspořádané texty, čímž prokazuje ovládnutí kompozičních útvarů, spojovacích výrazů a prostředků koheze</w:t>
            </w:r>
          </w:p>
        </w:tc>
      </w:tr>
      <w:tr w:rsidR="0070035A" w14:paraId="53A2DA0E"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02F0BEBB" w14:textId="77777777" w:rsidR="0070035A" w:rsidRPr="001452AD" w:rsidRDefault="0070035A" w:rsidP="0070035A">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68D1CC98" w14:textId="77777777" w:rsidR="0070035A" w:rsidRPr="001452AD" w:rsidRDefault="0070035A" w:rsidP="0070035A">
            <w:pPr>
              <w:jc w:val="both"/>
              <w:rPr>
                <w:highlight w:val="yellow"/>
              </w:rPr>
            </w:pPr>
          </w:p>
        </w:tc>
      </w:tr>
      <w:tr w:rsidR="0070035A" w14:paraId="37449CA3" w14:textId="77777777" w:rsidTr="000A1305">
        <w:trPr>
          <w:trHeight w:val="269"/>
        </w:trPr>
        <w:tc>
          <w:tcPr>
            <w:tcW w:w="9855" w:type="dxa"/>
            <w:gridSpan w:val="9"/>
            <w:tcBorders>
              <w:top w:val="nil"/>
              <w:bottom w:val="single" w:sz="4" w:space="0" w:color="auto"/>
            </w:tcBorders>
          </w:tcPr>
          <w:p w14:paraId="500A90E5" w14:textId="77777777" w:rsidR="00E45EE1" w:rsidRDefault="00E45EE1" w:rsidP="004C352E">
            <w:pPr>
              <w:pStyle w:val="Odstavecseseznamem"/>
              <w:numPr>
                <w:ilvl w:val="0"/>
                <w:numId w:val="43"/>
              </w:numPr>
              <w:jc w:val="both"/>
            </w:pPr>
            <w:r>
              <w:t>aktivizující (simulace, hry, dramatizace)</w:t>
            </w:r>
          </w:p>
          <w:p w14:paraId="406582E6" w14:textId="77777777" w:rsidR="00E45EE1" w:rsidRDefault="00E45EE1" w:rsidP="004C352E">
            <w:pPr>
              <w:pStyle w:val="Odstavecseseznamem"/>
              <w:numPr>
                <w:ilvl w:val="0"/>
                <w:numId w:val="43"/>
              </w:numPr>
              <w:jc w:val="both"/>
            </w:pPr>
            <w:r>
              <w:t>dialogická (diskuze, rozhovor, brainstorming)</w:t>
            </w:r>
          </w:p>
          <w:p w14:paraId="115B8601" w14:textId="77777777" w:rsidR="00E45EE1" w:rsidRDefault="00E45EE1" w:rsidP="004C352E">
            <w:pPr>
              <w:pStyle w:val="Odstavecseseznamem"/>
              <w:numPr>
                <w:ilvl w:val="0"/>
                <w:numId w:val="43"/>
              </w:numPr>
              <w:jc w:val="both"/>
            </w:pPr>
            <w:r>
              <w:t>metody práce s textem (učebnicí, knihou)</w:t>
            </w:r>
          </w:p>
          <w:p w14:paraId="7F307CAC" w14:textId="77777777" w:rsidR="00E45EE1" w:rsidRDefault="00E45EE1" w:rsidP="004C352E">
            <w:pPr>
              <w:pStyle w:val="Odstavecseseznamem"/>
              <w:numPr>
                <w:ilvl w:val="0"/>
                <w:numId w:val="43"/>
              </w:numPr>
              <w:jc w:val="both"/>
            </w:pPr>
            <w:r>
              <w:t>monologická (výklad, přednáška, instruktáž)</w:t>
            </w:r>
          </w:p>
          <w:p w14:paraId="022BC80D" w14:textId="77777777" w:rsidR="00E45EE1" w:rsidRDefault="00E45EE1" w:rsidP="004C352E">
            <w:pPr>
              <w:pStyle w:val="Odstavecseseznamem"/>
              <w:numPr>
                <w:ilvl w:val="0"/>
                <w:numId w:val="43"/>
              </w:numPr>
              <w:jc w:val="both"/>
            </w:pPr>
            <w:r>
              <w:t>práce studentů ve dvojicích</w:t>
            </w:r>
          </w:p>
          <w:p w14:paraId="29943F14" w14:textId="64A64E0C" w:rsidR="0070035A" w:rsidRDefault="00E45EE1" w:rsidP="004C352E">
            <w:pPr>
              <w:pStyle w:val="Odstavecseseznamem"/>
              <w:numPr>
                <w:ilvl w:val="0"/>
                <w:numId w:val="43"/>
              </w:numPr>
              <w:jc w:val="both"/>
            </w:pPr>
            <w:r>
              <w:t>praktické procvičování</w:t>
            </w:r>
          </w:p>
        </w:tc>
      </w:tr>
      <w:tr w:rsidR="0070035A" w14:paraId="02876AF8" w14:textId="77777777" w:rsidTr="005133EF">
        <w:trPr>
          <w:trHeight w:val="265"/>
        </w:trPr>
        <w:tc>
          <w:tcPr>
            <w:tcW w:w="3653" w:type="dxa"/>
            <w:gridSpan w:val="3"/>
            <w:tcBorders>
              <w:top w:val="single" w:sz="4" w:space="0" w:color="auto"/>
            </w:tcBorders>
            <w:shd w:val="clear" w:color="auto" w:fill="F7CAAC"/>
          </w:tcPr>
          <w:p w14:paraId="5E39DFCC" w14:textId="4E6137E5" w:rsidR="0070035A" w:rsidRDefault="0070035A" w:rsidP="0070035A">
            <w:pPr>
              <w:jc w:val="both"/>
            </w:pPr>
            <w:r>
              <w:rPr>
                <w:b/>
              </w:rPr>
              <w:lastRenderedPageBreak/>
              <w:t>Studijní literatura a studijní pomůcky</w:t>
            </w:r>
          </w:p>
        </w:tc>
        <w:tc>
          <w:tcPr>
            <w:tcW w:w="6202" w:type="dxa"/>
            <w:gridSpan w:val="6"/>
            <w:tcBorders>
              <w:top w:val="single" w:sz="4" w:space="0" w:color="auto"/>
              <w:bottom w:val="nil"/>
            </w:tcBorders>
          </w:tcPr>
          <w:p w14:paraId="6D4B72FE" w14:textId="77777777" w:rsidR="0070035A" w:rsidRDefault="0070035A" w:rsidP="0070035A">
            <w:pPr>
              <w:jc w:val="both"/>
            </w:pPr>
          </w:p>
        </w:tc>
      </w:tr>
      <w:tr w:rsidR="0070035A" w14:paraId="6FB6294C" w14:textId="77777777" w:rsidTr="005133EF">
        <w:trPr>
          <w:trHeight w:val="1497"/>
        </w:trPr>
        <w:tc>
          <w:tcPr>
            <w:tcW w:w="9855" w:type="dxa"/>
            <w:gridSpan w:val="9"/>
            <w:tcBorders>
              <w:top w:val="nil"/>
            </w:tcBorders>
          </w:tcPr>
          <w:p w14:paraId="0634A4D9" w14:textId="77777777" w:rsidR="00511503" w:rsidRPr="00D323F1" w:rsidRDefault="00511503" w:rsidP="00511503">
            <w:pPr>
              <w:spacing w:line="256" w:lineRule="auto"/>
              <w:rPr>
                <w:b/>
                <w:lang w:eastAsia="en-US"/>
              </w:rPr>
            </w:pPr>
            <w:r w:rsidRPr="00D323F1">
              <w:rPr>
                <w:b/>
                <w:lang w:eastAsia="en-US"/>
              </w:rPr>
              <w:t>Povinná:</w:t>
            </w:r>
          </w:p>
          <w:p w14:paraId="2CA4C040" w14:textId="77777777" w:rsidR="00511503" w:rsidRPr="00E8387C" w:rsidRDefault="00511503" w:rsidP="00D80378">
            <w:pPr>
              <w:spacing w:line="256" w:lineRule="auto"/>
              <w:rPr>
                <w:lang w:eastAsia="en-US"/>
              </w:rPr>
            </w:pPr>
            <w:r w:rsidRPr="00E8387C">
              <w:rPr>
                <w:lang w:eastAsia="en-US"/>
              </w:rPr>
              <w:t xml:space="preserve">OSBORN, Anna.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534E25">
              <w:rPr>
                <w:i/>
                <w:iCs/>
                <w:lang w:eastAsia="en-US"/>
              </w:rPr>
              <w:t xml:space="preserve"> </w:t>
            </w:r>
            <w:proofErr w:type="spellStart"/>
            <w:r w:rsidRPr="00534E25">
              <w:rPr>
                <w:i/>
                <w:iCs/>
                <w:lang w:eastAsia="en-US"/>
              </w:rPr>
              <w:t>Workbook</w:t>
            </w:r>
            <w:proofErr w:type="spellEnd"/>
            <w:r w:rsidRPr="00E8387C">
              <w:rPr>
                <w:lang w:eastAsia="en-US"/>
              </w:rPr>
              <w:t>. London</w:t>
            </w:r>
            <w:r>
              <w:rPr>
                <w:lang w:eastAsia="en-US"/>
              </w:rPr>
              <w:t xml:space="preserve">, </w:t>
            </w:r>
            <w:r w:rsidRPr="00E8387C">
              <w:rPr>
                <w:lang w:eastAsia="en-US"/>
              </w:rPr>
              <w:t xml:space="preserve">2015. ISBN 9780230458406. </w:t>
            </w:r>
          </w:p>
          <w:p w14:paraId="47701030" w14:textId="77777777" w:rsidR="00511503" w:rsidRPr="00E8387C" w:rsidRDefault="00511503" w:rsidP="00623D57">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London</w:t>
            </w:r>
            <w:r>
              <w:rPr>
                <w:lang w:eastAsia="en-US"/>
              </w:rPr>
              <w:t xml:space="preserve">, </w:t>
            </w:r>
            <w:r w:rsidRPr="00E8387C">
              <w:rPr>
                <w:lang w:eastAsia="en-US"/>
              </w:rPr>
              <w:t xml:space="preserve">2015. ISBN 9780230458253. </w:t>
            </w:r>
          </w:p>
          <w:p w14:paraId="3129CDD4" w14:textId="77777777" w:rsidR="00511503" w:rsidRPr="00D323F1" w:rsidRDefault="00511503">
            <w:pPr>
              <w:spacing w:line="256" w:lineRule="auto"/>
              <w:rPr>
                <w:b/>
                <w:lang w:eastAsia="en-US"/>
              </w:rPr>
            </w:pPr>
            <w:r w:rsidRPr="00D323F1">
              <w:rPr>
                <w:b/>
                <w:lang w:eastAsia="en-US"/>
              </w:rPr>
              <w:t xml:space="preserve">Doporučená: </w:t>
            </w:r>
          </w:p>
          <w:p w14:paraId="2BCA0BA5" w14:textId="3CFDE4A6" w:rsidR="00511503" w:rsidRPr="00E8387C" w:rsidRDefault="00511503">
            <w:pPr>
              <w:spacing w:line="256" w:lineRule="auto"/>
              <w:rPr>
                <w:lang w:eastAsia="en-US"/>
              </w:rPr>
            </w:pPr>
            <w:r w:rsidRPr="00E8387C">
              <w:rPr>
                <w:lang w:eastAsia="en-US"/>
              </w:rPr>
              <w:t xml:space="preserve">HASHEMI, Luise.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in Use: </w:t>
            </w:r>
            <w:proofErr w:type="spellStart"/>
            <w:r w:rsidRPr="00534E25">
              <w:rPr>
                <w:i/>
                <w:iCs/>
                <w:lang w:eastAsia="en-US"/>
              </w:rPr>
              <w:t>Supplementary</w:t>
            </w:r>
            <w:proofErr w:type="spellEnd"/>
            <w:r w:rsidRPr="00534E25">
              <w:rPr>
                <w:i/>
                <w:iCs/>
                <w:lang w:eastAsia="en-US"/>
              </w:rPr>
              <w:t xml:space="preserve"> </w:t>
            </w:r>
            <w:proofErr w:type="spellStart"/>
            <w:r w:rsidRPr="00534E25">
              <w:rPr>
                <w:i/>
                <w:iCs/>
                <w:lang w:eastAsia="en-US"/>
              </w:rPr>
              <w:t>Exercises</w:t>
            </w:r>
            <w:proofErr w:type="spellEnd"/>
            <w:r w:rsidRPr="00534E25">
              <w:rPr>
                <w:i/>
                <w:iCs/>
                <w:lang w:eastAsia="en-US"/>
              </w:rPr>
              <w:t xml:space="preserve">, </w:t>
            </w:r>
            <w:proofErr w:type="spellStart"/>
            <w:r w:rsidRPr="00534E25">
              <w:rPr>
                <w:i/>
                <w:iCs/>
                <w:lang w:eastAsia="en-US"/>
              </w:rPr>
              <w:t>With</w:t>
            </w:r>
            <w:proofErr w:type="spellEnd"/>
            <w:r w:rsidRPr="00534E25">
              <w:rPr>
                <w:i/>
                <w:iCs/>
                <w:lang w:eastAsia="en-US"/>
              </w:rPr>
              <w:t xml:space="preserve"> </w:t>
            </w:r>
            <w:proofErr w:type="spellStart"/>
            <w:r w:rsidRPr="00534E25">
              <w:rPr>
                <w:i/>
                <w:iCs/>
                <w:lang w:eastAsia="en-US"/>
              </w:rPr>
              <w:t>Answers</w:t>
            </w:r>
            <w:proofErr w:type="spellEnd"/>
            <w:r w:rsidRPr="00E8387C">
              <w:rPr>
                <w:lang w:eastAsia="en-US"/>
              </w:rPr>
              <w:t>. CUP</w:t>
            </w:r>
            <w:r>
              <w:rPr>
                <w:lang w:eastAsia="en-US"/>
              </w:rPr>
              <w:t xml:space="preserve">, </w:t>
            </w:r>
            <w:r w:rsidRPr="00E8387C">
              <w:rPr>
                <w:lang w:eastAsia="en-US"/>
              </w:rPr>
              <w:t xml:space="preserve">2012. </w:t>
            </w:r>
            <w:r w:rsidR="00D80378">
              <w:rPr>
                <w:lang w:eastAsia="en-US"/>
              </w:rPr>
              <w:br/>
            </w:r>
            <w:r w:rsidRPr="00E8387C">
              <w:rPr>
                <w:lang w:eastAsia="en-US"/>
              </w:rPr>
              <w:t xml:space="preserve">ISBN 9781107616417. </w:t>
            </w:r>
          </w:p>
          <w:p w14:paraId="31AE43B3" w14:textId="73397C9C" w:rsidR="005A61BC" w:rsidRDefault="005A61BC">
            <w:pPr>
              <w:spacing w:line="256" w:lineRule="auto"/>
              <w:rPr>
                <w:lang w:eastAsia="en-US"/>
              </w:rPr>
            </w:pPr>
            <w:r>
              <w:rPr>
                <w:lang w:eastAsia="en-US"/>
              </w:rPr>
              <w:t xml:space="preserve">HEWINGS, Martin. </w:t>
            </w:r>
            <w:r w:rsidRPr="00534E25">
              <w:rPr>
                <w:i/>
                <w:iCs/>
                <w:lang w:eastAsia="en-US"/>
              </w:rPr>
              <w:t xml:space="preserve">Cambridge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and </w:t>
            </w:r>
            <w:proofErr w:type="spellStart"/>
            <w:r w:rsidRPr="00534E25">
              <w:rPr>
                <w:i/>
                <w:iCs/>
                <w:lang w:eastAsia="en-US"/>
              </w:rPr>
              <w:t>Vocabulary</w:t>
            </w:r>
            <w:proofErr w:type="spellEnd"/>
            <w:r w:rsidRPr="00534E25">
              <w:rPr>
                <w:i/>
                <w:iCs/>
                <w:lang w:eastAsia="en-US"/>
              </w:rPr>
              <w:t xml:space="preserve"> </w:t>
            </w:r>
            <w:proofErr w:type="spellStart"/>
            <w:r w:rsidRPr="00534E25">
              <w:rPr>
                <w:i/>
                <w:iCs/>
                <w:lang w:eastAsia="en-US"/>
              </w:rPr>
              <w:t>for</w:t>
            </w:r>
            <w:proofErr w:type="spellEnd"/>
            <w:r w:rsidRPr="00534E25">
              <w:rPr>
                <w:i/>
                <w:iCs/>
                <w:lang w:eastAsia="en-US"/>
              </w:rPr>
              <w:t xml:space="preserve"> </w:t>
            </w:r>
            <w:proofErr w:type="spellStart"/>
            <w:r w:rsidRPr="00534E25">
              <w:rPr>
                <w:i/>
                <w:iCs/>
                <w:lang w:eastAsia="en-US"/>
              </w:rPr>
              <w:t>Advanced</w:t>
            </w:r>
            <w:proofErr w:type="spellEnd"/>
            <w:r>
              <w:rPr>
                <w:lang w:eastAsia="en-US"/>
              </w:rPr>
              <w:t>. Cambridge</w:t>
            </w:r>
            <w:r w:rsidR="00A87872">
              <w:rPr>
                <w:lang w:eastAsia="en-US"/>
              </w:rPr>
              <w:t>,</w:t>
            </w:r>
            <w:r>
              <w:rPr>
                <w:lang w:eastAsia="en-US"/>
              </w:rPr>
              <w:t xml:space="preserve"> </w:t>
            </w:r>
            <w:r w:rsidR="00A87872">
              <w:rPr>
                <w:lang w:eastAsia="en-US"/>
              </w:rPr>
              <w:t xml:space="preserve">2015. </w:t>
            </w:r>
            <w:r w:rsidR="00D80378">
              <w:rPr>
                <w:lang w:eastAsia="en-US"/>
              </w:rPr>
              <w:br/>
            </w:r>
            <w:r>
              <w:rPr>
                <w:lang w:eastAsia="en-US"/>
              </w:rPr>
              <w:t xml:space="preserve">ISBN 9781107481114. </w:t>
            </w:r>
          </w:p>
          <w:p w14:paraId="201F66C4" w14:textId="7F6E515F" w:rsidR="0070035A" w:rsidRDefault="005A61BC" w:rsidP="003F3928">
            <w:proofErr w:type="spellStart"/>
            <w:r>
              <w:rPr>
                <w:lang w:eastAsia="en-US"/>
              </w:rPr>
              <w:t>McCARTHY</w:t>
            </w:r>
            <w:proofErr w:type="spellEnd"/>
            <w:r>
              <w:rPr>
                <w:lang w:eastAsia="en-US"/>
              </w:rPr>
              <w:t xml:space="preserve">, Michael and Felicity O´DELL.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Vocabulary</w:t>
            </w:r>
            <w:proofErr w:type="spellEnd"/>
            <w:r w:rsidRPr="00534E25">
              <w:rPr>
                <w:i/>
                <w:iCs/>
                <w:lang w:eastAsia="en-US"/>
              </w:rPr>
              <w:t xml:space="preserve"> in Use: </w:t>
            </w:r>
            <w:proofErr w:type="spellStart"/>
            <w:r w:rsidRPr="00534E25">
              <w:rPr>
                <w:i/>
                <w:iCs/>
                <w:lang w:eastAsia="en-US"/>
              </w:rPr>
              <w:t>Advanced</w:t>
            </w:r>
            <w:proofErr w:type="spellEnd"/>
            <w:r>
              <w:rPr>
                <w:lang w:eastAsia="en-US"/>
              </w:rPr>
              <w:t>. Cambridge</w:t>
            </w:r>
            <w:r w:rsidR="00A87872">
              <w:rPr>
                <w:lang w:eastAsia="en-US"/>
              </w:rPr>
              <w:t>, 2017.</w:t>
            </w:r>
            <w:r>
              <w:rPr>
                <w:lang w:eastAsia="en-US"/>
              </w:rPr>
              <w:t xml:space="preserve"> </w:t>
            </w:r>
            <w:r w:rsidR="00D80378">
              <w:rPr>
                <w:lang w:eastAsia="en-US"/>
              </w:rPr>
              <w:br/>
            </w:r>
            <w:r>
              <w:rPr>
                <w:lang w:eastAsia="en-US"/>
              </w:rPr>
              <w:t>ISBN 9781316631171.</w:t>
            </w:r>
          </w:p>
        </w:tc>
      </w:tr>
      <w:tr w:rsidR="0070035A" w14:paraId="56DAB537"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A5B2D04" w14:textId="77777777" w:rsidR="0070035A" w:rsidRDefault="0070035A" w:rsidP="0070035A">
            <w:pPr>
              <w:jc w:val="center"/>
              <w:rPr>
                <w:b/>
              </w:rPr>
            </w:pPr>
            <w:r>
              <w:rPr>
                <w:b/>
              </w:rPr>
              <w:t>Informace ke kombinované nebo distanční formě</w:t>
            </w:r>
          </w:p>
        </w:tc>
      </w:tr>
      <w:tr w:rsidR="0070035A" w14:paraId="4E842747" w14:textId="77777777" w:rsidTr="005133EF">
        <w:tc>
          <w:tcPr>
            <w:tcW w:w="4787" w:type="dxa"/>
            <w:gridSpan w:val="4"/>
            <w:tcBorders>
              <w:top w:val="single" w:sz="2" w:space="0" w:color="auto"/>
            </w:tcBorders>
            <w:shd w:val="clear" w:color="auto" w:fill="F7CAAC"/>
          </w:tcPr>
          <w:p w14:paraId="1F66D2C1" w14:textId="77777777" w:rsidR="0070035A" w:rsidRDefault="0070035A" w:rsidP="0070035A">
            <w:pPr>
              <w:jc w:val="both"/>
            </w:pPr>
            <w:r>
              <w:rPr>
                <w:b/>
              </w:rPr>
              <w:t>Rozsah konzultací (soustředění)</w:t>
            </w:r>
          </w:p>
        </w:tc>
        <w:tc>
          <w:tcPr>
            <w:tcW w:w="889" w:type="dxa"/>
            <w:tcBorders>
              <w:top w:val="single" w:sz="2" w:space="0" w:color="auto"/>
            </w:tcBorders>
          </w:tcPr>
          <w:p w14:paraId="46AFEC70" w14:textId="77777777" w:rsidR="0070035A" w:rsidRDefault="0070035A" w:rsidP="0070035A">
            <w:pPr>
              <w:jc w:val="both"/>
            </w:pPr>
          </w:p>
        </w:tc>
        <w:tc>
          <w:tcPr>
            <w:tcW w:w="4179" w:type="dxa"/>
            <w:gridSpan w:val="4"/>
            <w:tcBorders>
              <w:top w:val="single" w:sz="2" w:space="0" w:color="auto"/>
            </w:tcBorders>
            <w:shd w:val="clear" w:color="auto" w:fill="F7CAAC"/>
          </w:tcPr>
          <w:p w14:paraId="660E529C" w14:textId="77777777" w:rsidR="0070035A" w:rsidRDefault="0070035A" w:rsidP="0070035A">
            <w:pPr>
              <w:jc w:val="both"/>
              <w:rPr>
                <w:b/>
              </w:rPr>
            </w:pPr>
            <w:r>
              <w:rPr>
                <w:b/>
              </w:rPr>
              <w:t xml:space="preserve">hodin </w:t>
            </w:r>
          </w:p>
        </w:tc>
      </w:tr>
      <w:tr w:rsidR="0070035A" w14:paraId="3F2DBBFF" w14:textId="77777777" w:rsidTr="005133EF">
        <w:tc>
          <w:tcPr>
            <w:tcW w:w="9855" w:type="dxa"/>
            <w:gridSpan w:val="9"/>
            <w:shd w:val="clear" w:color="auto" w:fill="F7CAAC"/>
          </w:tcPr>
          <w:p w14:paraId="3EE3AB41" w14:textId="77777777" w:rsidR="0070035A" w:rsidRDefault="0070035A" w:rsidP="0070035A">
            <w:pPr>
              <w:jc w:val="both"/>
              <w:rPr>
                <w:b/>
              </w:rPr>
            </w:pPr>
            <w:r>
              <w:rPr>
                <w:b/>
              </w:rPr>
              <w:t>Informace o způsobu kontaktu s vyučujícím</w:t>
            </w:r>
          </w:p>
        </w:tc>
      </w:tr>
      <w:tr w:rsidR="0070035A" w14:paraId="75530DDC" w14:textId="77777777" w:rsidTr="005133EF">
        <w:trPr>
          <w:trHeight w:val="1373"/>
        </w:trPr>
        <w:tc>
          <w:tcPr>
            <w:tcW w:w="9855" w:type="dxa"/>
            <w:gridSpan w:val="9"/>
          </w:tcPr>
          <w:p w14:paraId="5892083E" w14:textId="77777777" w:rsidR="0070035A" w:rsidRDefault="0070035A" w:rsidP="0070035A">
            <w:pPr>
              <w:jc w:val="both"/>
            </w:pPr>
          </w:p>
        </w:tc>
      </w:tr>
    </w:tbl>
    <w:p w14:paraId="4E9EEA79" w14:textId="3D1577CA" w:rsidR="005A61BC" w:rsidRDefault="005A61BC"/>
    <w:p w14:paraId="7BA14816" w14:textId="77777777" w:rsidR="005A61BC" w:rsidRDefault="005A61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457"/>
        <w:gridCol w:w="750"/>
      </w:tblGrid>
      <w:tr w:rsidR="001E1ACB" w14:paraId="1E78A04B" w14:textId="77777777" w:rsidTr="005133EF">
        <w:tc>
          <w:tcPr>
            <w:tcW w:w="9855" w:type="dxa"/>
            <w:gridSpan w:val="7"/>
            <w:tcBorders>
              <w:bottom w:val="double" w:sz="4" w:space="0" w:color="auto"/>
            </w:tcBorders>
            <w:shd w:val="clear" w:color="auto" w:fill="BDD6EE"/>
          </w:tcPr>
          <w:p w14:paraId="7A68B870" w14:textId="77777777" w:rsidR="001E1ACB" w:rsidRDefault="001E1ACB" w:rsidP="005133EF">
            <w:pPr>
              <w:jc w:val="both"/>
              <w:rPr>
                <w:b/>
                <w:sz w:val="28"/>
              </w:rPr>
            </w:pPr>
            <w:r>
              <w:lastRenderedPageBreak/>
              <w:br w:type="page"/>
            </w:r>
            <w:r>
              <w:rPr>
                <w:b/>
                <w:sz w:val="28"/>
              </w:rPr>
              <w:t>B-III – Charakteristika studijního předmětu</w:t>
            </w:r>
          </w:p>
        </w:tc>
      </w:tr>
      <w:tr w:rsidR="001E1ACB" w14:paraId="4C0A6852" w14:textId="77777777" w:rsidTr="005133EF">
        <w:tc>
          <w:tcPr>
            <w:tcW w:w="3086" w:type="dxa"/>
            <w:tcBorders>
              <w:top w:val="double" w:sz="4" w:space="0" w:color="auto"/>
            </w:tcBorders>
            <w:shd w:val="clear" w:color="auto" w:fill="F7CAAC"/>
          </w:tcPr>
          <w:p w14:paraId="14AA1D9D" w14:textId="77777777" w:rsidR="001E1ACB" w:rsidRDefault="001E1ACB" w:rsidP="00B41275">
            <w:pPr>
              <w:rPr>
                <w:b/>
              </w:rPr>
            </w:pPr>
            <w:r>
              <w:rPr>
                <w:b/>
              </w:rPr>
              <w:t>Název studijního předmětu</w:t>
            </w:r>
          </w:p>
        </w:tc>
        <w:tc>
          <w:tcPr>
            <w:tcW w:w="6769" w:type="dxa"/>
            <w:gridSpan w:val="6"/>
            <w:tcBorders>
              <w:top w:val="double" w:sz="4" w:space="0" w:color="auto"/>
            </w:tcBorders>
          </w:tcPr>
          <w:p w14:paraId="5D3EC4A2" w14:textId="0FB9DAAD" w:rsidR="001E1ACB" w:rsidRDefault="00D03D94" w:rsidP="005133EF">
            <w:pPr>
              <w:jc w:val="both"/>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(12)</w:t>
            </w:r>
          </w:p>
        </w:tc>
      </w:tr>
      <w:tr w:rsidR="006D5D34" w14:paraId="7314D25A" w14:textId="77777777" w:rsidTr="006D5D34">
        <w:tc>
          <w:tcPr>
            <w:tcW w:w="3086" w:type="dxa"/>
            <w:shd w:val="clear" w:color="auto" w:fill="F7CAAC"/>
          </w:tcPr>
          <w:p w14:paraId="4650FA17" w14:textId="77777777" w:rsidR="006D5D34" w:rsidRDefault="006D5D34" w:rsidP="00B41275">
            <w:pPr>
              <w:rPr>
                <w:b/>
              </w:rPr>
            </w:pPr>
            <w:r>
              <w:rPr>
                <w:b/>
              </w:rPr>
              <w:t>Typ předmětu</w:t>
            </w:r>
          </w:p>
        </w:tc>
        <w:tc>
          <w:tcPr>
            <w:tcW w:w="3406" w:type="dxa"/>
            <w:gridSpan w:val="3"/>
          </w:tcPr>
          <w:p w14:paraId="2B971834" w14:textId="3D789A95" w:rsidR="006D5D34" w:rsidRDefault="006D5D34" w:rsidP="006D5D34">
            <w:pPr>
              <w:jc w:val="both"/>
            </w:pPr>
            <w:r>
              <w:rPr>
                <w:lang w:eastAsia="en-US"/>
              </w:rPr>
              <w:t>povinný</w:t>
            </w:r>
          </w:p>
        </w:tc>
        <w:tc>
          <w:tcPr>
            <w:tcW w:w="2613" w:type="dxa"/>
            <w:gridSpan w:val="2"/>
            <w:shd w:val="clear" w:color="auto" w:fill="F7CAAC"/>
          </w:tcPr>
          <w:p w14:paraId="5E88402E" w14:textId="64A54C45" w:rsidR="006D5D34" w:rsidRDefault="006D5D34" w:rsidP="006D5D34">
            <w:pPr>
              <w:jc w:val="both"/>
            </w:pPr>
            <w:r>
              <w:rPr>
                <w:b/>
                <w:lang w:eastAsia="en-US"/>
              </w:rPr>
              <w:t>doporučený ročník/semestr</w:t>
            </w:r>
          </w:p>
        </w:tc>
        <w:tc>
          <w:tcPr>
            <w:tcW w:w="750" w:type="dxa"/>
          </w:tcPr>
          <w:p w14:paraId="2C1314E1" w14:textId="346BE4F5" w:rsidR="006D5D34" w:rsidRDefault="006D5D34" w:rsidP="006D5D34">
            <w:pPr>
              <w:jc w:val="both"/>
            </w:pPr>
            <w:r>
              <w:rPr>
                <w:lang w:eastAsia="en-US"/>
              </w:rPr>
              <w:t>1-2/LS</w:t>
            </w:r>
          </w:p>
        </w:tc>
      </w:tr>
      <w:tr w:rsidR="00203BA3" w14:paraId="5BEE84C8" w14:textId="77777777" w:rsidTr="005133EF">
        <w:tc>
          <w:tcPr>
            <w:tcW w:w="3086" w:type="dxa"/>
            <w:shd w:val="clear" w:color="auto" w:fill="F7CAAC"/>
          </w:tcPr>
          <w:p w14:paraId="00D6C601" w14:textId="77777777" w:rsidR="00203BA3" w:rsidRDefault="00203BA3" w:rsidP="00B41275">
            <w:pPr>
              <w:rPr>
                <w:b/>
              </w:rPr>
            </w:pPr>
            <w:r>
              <w:rPr>
                <w:b/>
              </w:rPr>
              <w:t>Rozsah studijního předmětu</w:t>
            </w:r>
          </w:p>
        </w:tc>
        <w:tc>
          <w:tcPr>
            <w:tcW w:w="1701" w:type="dxa"/>
          </w:tcPr>
          <w:p w14:paraId="4A76B8DA" w14:textId="2601080A" w:rsidR="00203BA3" w:rsidRDefault="00203BA3" w:rsidP="00203BA3">
            <w:pPr>
              <w:jc w:val="both"/>
            </w:pPr>
            <w:r>
              <w:rPr>
                <w:rFonts w:eastAsia="Calibri"/>
                <w:lang w:eastAsia="en-US"/>
              </w:rPr>
              <w:t>26c</w:t>
            </w:r>
          </w:p>
        </w:tc>
        <w:tc>
          <w:tcPr>
            <w:tcW w:w="889" w:type="dxa"/>
            <w:shd w:val="clear" w:color="auto" w:fill="F7CAAC"/>
          </w:tcPr>
          <w:p w14:paraId="479E6EA5" w14:textId="1E5D1D82" w:rsidR="00203BA3" w:rsidRDefault="00203BA3" w:rsidP="00203BA3">
            <w:pPr>
              <w:jc w:val="both"/>
              <w:rPr>
                <w:b/>
              </w:rPr>
            </w:pPr>
            <w:r>
              <w:rPr>
                <w:b/>
                <w:lang w:eastAsia="en-US"/>
              </w:rPr>
              <w:t xml:space="preserve">hod. </w:t>
            </w:r>
          </w:p>
        </w:tc>
        <w:tc>
          <w:tcPr>
            <w:tcW w:w="816" w:type="dxa"/>
          </w:tcPr>
          <w:p w14:paraId="24078104" w14:textId="7541C1D1" w:rsidR="00203BA3" w:rsidRDefault="00203BA3" w:rsidP="00203BA3">
            <w:pPr>
              <w:jc w:val="both"/>
            </w:pPr>
            <w:r>
              <w:rPr>
                <w:lang w:eastAsia="en-US"/>
              </w:rPr>
              <w:t>26</w:t>
            </w:r>
          </w:p>
        </w:tc>
        <w:tc>
          <w:tcPr>
            <w:tcW w:w="2156" w:type="dxa"/>
            <w:shd w:val="clear" w:color="auto" w:fill="F7CAAC"/>
          </w:tcPr>
          <w:p w14:paraId="4EED3E75" w14:textId="257B8485" w:rsidR="00203BA3" w:rsidRDefault="00203BA3" w:rsidP="00203BA3">
            <w:pPr>
              <w:jc w:val="both"/>
              <w:rPr>
                <w:b/>
              </w:rPr>
            </w:pPr>
            <w:r>
              <w:rPr>
                <w:b/>
                <w:lang w:eastAsia="en-US"/>
              </w:rPr>
              <w:t>kreditů</w:t>
            </w:r>
          </w:p>
        </w:tc>
        <w:tc>
          <w:tcPr>
            <w:tcW w:w="1207" w:type="dxa"/>
            <w:gridSpan w:val="2"/>
          </w:tcPr>
          <w:p w14:paraId="7E81FDB2" w14:textId="0E979D70" w:rsidR="00203BA3" w:rsidRDefault="00203BA3" w:rsidP="00203BA3">
            <w:pPr>
              <w:jc w:val="both"/>
            </w:pPr>
            <w:r>
              <w:rPr>
                <w:lang w:eastAsia="en-US"/>
              </w:rPr>
              <w:t>2</w:t>
            </w:r>
          </w:p>
        </w:tc>
      </w:tr>
      <w:tr w:rsidR="001E1ACB" w14:paraId="73349498" w14:textId="77777777" w:rsidTr="005133EF">
        <w:tc>
          <w:tcPr>
            <w:tcW w:w="3086" w:type="dxa"/>
            <w:shd w:val="clear" w:color="auto" w:fill="F7CAAC"/>
          </w:tcPr>
          <w:p w14:paraId="6868D4E1" w14:textId="77777777" w:rsidR="001E1ACB" w:rsidRDefault="001E1ACB" w:rsidP="00B41275">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18BBAEFB" w14:textId="77777777" w:rsidR="001E1ACB" w:rsidRDefault="001E1ACB" w:rsidP="005133EF">
            <w:pPr>
              <w:jc w:val="both"/>
            </w:pPr>
          </w:p>
        </w:tc>
      </w:tr>
      <w:tr w:rsidR="00920A73" w14:paraId="221117E1" w14:textId="77777777" w:rsidTr="005133EF">
        <w:tc>
          <w:tcPr>
            <w:tcW w:w="3086" w:type="dxa"/>
            <w:shd w:val="clear" w:color="auto" w:fill="F7CAAC"/>
          </w:tcPr>
          <w:p w14:paraId="43357B03" w14:textId="77777777" w:rsidR="00920A73" w:rsidRPr="005A0406" w:rsidRDefault="00920A73" w:rsidP="00B41275">
            <w:pPr>
              <w:rPr>
                <w:b/>
              </w:rPr>
            </w:pPr>
            <w:r w:rsidRPr="005A0406">
              <w:rPr>
                <w:b/>
              </w:rPr>
              <w:t>Způsob ověření výsledků učení</w:t>
            </w:r>
          </w:p>
        </w:tc>
        <w:tc>
          <w:tcPr>
            <w:tcW w:w="3406" w:type="dxa"/>
            <w:gridSpan w:val="3"/>
          </w:tcPr>
          <w:p w14:paraId="75BCFC3A" w14:textId="30A3DB58" w:rsidR="00920A73" w:rsidRDefault="00920A73" w:rsidP="00920A73">
            <w:pPr>
              <w:jc w:val="both"/>
            </w:pPr>
            <w:r>
              <w:rPr>
                <w:rFonts w:eastAsia="Calibri"/>
                <w:lang w:eastAsia="en-US"/>
              </w:rPr>
              <w:t>zkouška</w:t>
            </w:r>
          </w:p>
        </w:tc>
        <w:tc>
          <w:tcPr>
            <w:tcW w:w="2156" w:type="dxa"/>
            <w:shd w:val="clear" w:color="auto" w:fill="F7CAAC"/>
          </w:tcPr>
          <w:p w14:paraId="6E252A9D" w14:textId="5AEC014F" w:rsidR="00920A73" w:rsidRDefault="00920A73" w:rsidP="00920A73">
            <w:pPr>
              <w:jc w:val="both"/>
              <w:rPr>
                <w:b/>
              </w:rPr>
            </w:pPr>
            <w:r>
              <w:rPr>
                <w:b/>
                <w:lang w:eastAsia="en-US"/>
              </w:rPr>
              <w:t>Forma výuky</w:t>
            </w:r>
          </w:p>
        </w:tc>
        <w:tc>
          <w:tcPr>
            <w:tcW w:w="1207" w:type="dxa"/>
            <w:gridSpan w:val="2"/>
          </w:tcPr>
          <w:p w14:paraId="22E0B875" w14:textId="2AFB090B" w:rsidR="00920A73" w:rsidRDefault="00920A73" w:rsidP="00920A73">
            <w:pPr>
              <w:jc w:val="both"/>
            </w:pPr>
            <w:r>
              <w:rPr>
                <w:rFonts w:eastAsia="Calibri"/>
                <w:lang w:eastAsia="en-US"/>
              </w:rPr>
              <w:t>cvičení</w:t>
            </w:r>
          </w:p>
        </w:tc>
      </w:tr>
      <w:tr w:rsidR="001E1ACB" w14:paraId="3F80020C" w14:textId="77777777" w:rsidTr="005133EF">
        <w:tc>
          <w:tcPr>
            <w:tcW w:w="3086" w:type="dxa"/>
            <w:shd w:val="clear" w:color="auto" w:fill="F7CAAC"/>
          </w:tcPr>
          <w:p w14:paraId="04CDCF22" w14:textId="77777777" w:rsidR="001E1ACB" w:rsidRPr="005A0406" w:rsidRDefault="001E1ACB" w:rsidP="00B41275">
            <w:pPr>
              <w:rPr>
                <w:b/>
              </w:rPr>
            </w:pPr>
            <w:r w:rsidRPr="005A0406">
              <w:rPr>
                <w:b/>
              </w:rPr>
              <w:t>Forma způsobu ověření výsledků učení a další požadavky na studenta</w:t>
            </w:r>
          </w:p>
        </w:tc>
        <w:tc>
          <w:tcPr>
            <w:tcW w:w="6769" w:type="dxa"/>
            <w:gridSpan w:val="6"/>
            <w:tcBorders>
              <w:bottom w:val="nil"/>
            </w:tcBorders>
          </w:tcPr>
          <w:p w14:paraId="0AECA5B3" w14:textId="77777777" w:rsidR="006D52E6" w:rsidRDefault="006D52E6" w:rsidP="006D52E6">
            <w:pPr>
              <w:jc w:val="both"/>
              <w:rPr>
                <w:lang w:eastAsia="en-US"/>
              </w:rPr>
            </w:pPr>
            <w:r>
              <w:rPr>
                <w:lang w:eastAsia="en-US"/>
              </w:rPr>
              <w:t>Docházka – minimálně 80 %.</w:t>
            </w:r>
          </w:p>
          <w:p w14:paraId="339D7E8C" w14:textId="77777777" w:rsidR="006D52E6" w:rsidRDefault="006D52E6" w:rsidP="006D52E6">
            <w:pPr>
              <w:jc w:val="both"/>
              <w:rPr>
                <w:lang w:eastAsia="en-US"/>
              </w:rPr>
            </w:pPr>
            <w:r>
              <w:rPr>
                <w:lang w:eastAsia="en-US"/>
              </w:rPr>
              <w:t>Aktivní účast, vypracování a odevzdání všech domácích prací v termínu.</w:t>
            </w:r>
          </w:p>
          <w:p w14:paraId="3C0C9561" w14:textId="6A71C269" w:rsidR="006D52E6" w:rsidRDefault="006D52E6" w:rsidP="006D52E6">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nepostupuje k ústní zkoušce.</w:t>
            </w:r>
          </w:p>
          <w:p w14:paraId="49CB7FE2" w14:textId="77777777" w:rsidR="006D52E6" w:rsidRDefault="006D52E6" w:rsidP="006D52E6">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1EF5CC2F" w14:textId="77777777" w:rsidR="006D52E6" w:rsidRDefault="006D52E6" w:rsidP="006D52E6">
            <w:pPr>
              <w:jc w:val="both"/>
              <w:rPr>
                <w:lang w:eastAsia="en-US"/>
              </w:rPr>
            </w:pPr>
            <w:r>
              <w:rPr>
                <w:lang w:eastAsia="en-US"/>
              </w:rPr>
              <w:t>Ústní zkouška: Témata pro ústní zkoušku zadává vyučující.</w:t>
            </w:r>
          </w:p>
          <w:p w14:paraId="66900E43" w14:textId="56A6DAB3" w:rsidR="001E1ACB" w:rsidRDefault="006D52E6" w:rsidP="006D52E6">
            <w:pPr>
              <w:jc w:val="both"/>
            </w:pPr>
            <w:r>
              <w:rPr>
                <w:lang w:eastAsia="en-US"/>
              </w:rPr>
              <w:t xml:space="preserve">Povinností studenta je zaregistrovat se do online kurzu CJ12 v </w:t>
            </w:r>
            <w:proofErr w:type="spellStart"/>
            <w:r>
              <w:rPr>
                <w:lang w:eastAsia="en-US"/>
              </w:rPr>
              <w:t>Moodlu</w:t>
            </w:r>
            <w:proofErr w:type="spellEnd"/>
            <w:r>
              <w:rPr>
                <w:lang w:eastAsia="en-US"/>
              </w:rPr>
              <w:t>.</w:t>
            </w:r>
          </w:p>
        </w:tc>
      </w:tr>
      <w:tr w:rsidR="001E1ACB" w14:paraId="76375F82" w14:textId="77777777" w:rsidTr="003F3928">
        <w:trPr>
          <w:trHeight w:val="166"/>
        </w:trPr>
        <w:tc>
          <w:tcPr>
            <w:tcW w:w="9855" w:type="dxa"/>
            <w:gridSpan w:val="7"/>
            <w:tcBorders>
              <w:top w:val="nil"/>
            </w:tcBorders>
          </w:tcPr>
          <w:p w14:paraId="2CDB5ACE" w14:textId="77777777" w:rsidR="001E1ACB" w:rsidRDefault="001E1ACB" w:rsidP="00B41275"/>
        </w:tc>
      </w:tr>
      <w:tr w:rsidR="004F429B" w14:paraId="0DC8AAA4" w14:textId="77777777" w:rsidTr="005133EF">
        <w:trPr>
          <w:trHeight w:val="197"/>
        </w:trPr>
        <w:tc>
          <w:tcPr>
            <w:tcW w:w="3086" w:type="dxa"/>
            <w:tcBorders>
              <w:top w:val="nil"/>
            </w:tcBorders>
            <w:shd w:val="clear" w:color="auto" w:fill="F7CAAC"/>
          </w:tcPr>
          <w:p w14:paraId="4557F3CA" w14:textId="77777777" w:rsidR="004F429B" w:rsidRDefault="004F429B" w:rsidP="00B41275">
            <w:pPr>
              <w:rPr>
                <w:b/>
              </w:rPr>
            </w:pPr>
            <w:r>
              <w:rPr>
                <w:b/>
              </w:rPr>
              <w:t>Garant předmětu</w:t>
            </w:r>
          </w:p>
        </w:tc>
        <w:tc>
          <w:tcPr>
            <w:tcW w:w="6769" w:type="dxa"/>
            <w:gridSpan w:val="6"/>
            <w:tcBorders>
              <w:top w:val="nil"/>
            </w:tcBorders>
          </w:tcPr>
          <w:p w14:paraId="5A306612" w14:textId="091F96BD" w:rsidR="004F429B" w:rsidRDefault="004F429B" w:rsidP="004F429B">
            <w:pPr>
              <w:jc w:val="both"/>
            </w:pPr>
            <w:r>
              <w:rPr>
                <w:rFonts w:eastAsia="Calibri"/>
                <w:lang w:eastAsia="en-US"/>
              </w:rPr>
              <w:t xml:space="preserve">Mgr. Hana </w:t>
            </w:r>
            <w:proofErr w:type="spellStart"/>
            <w:r>
              <w:rPr>
                <w:rFonts w:eastAsia="Calibri"/>
                <w:lang w:eastAsia="en-US"/>
              </w:rPr>
              <w:t>Atcheson</w:t>
            </w:r>
            <w:proofErr w:type="spellEnd"/>
          </w:p>
        </w:tc>
      </w:tr>
      <w:tr w:rsidR="004F429B" w14:paraId="6957037E" w14:textId="77777777" w:rsidTr="005133EF">
        <w:trPr>
          <w:trHeight w:val="243"/>
        </w:trPr>
        <w:tc>
          <w:tcPr>
            <w:tcW w:w="3086" w:type="dxa"/>
            <w:tcBorders>
              <w:top w:val="nil"/>
            </w:tcBorders>
            <w:shd w:val="clear" w:color="auto" w:fill="F7CAAC"/>
          </w:tcPr>
          <w:p w14:paraId="664710D8" w14:textId="77777777" w:rsidR="004F429B" w:rsidRDefault="004F429B" w:rsidP="00B41275">
            <w:pPr>
              <w:rPr>
                <w:b/>
              </w:rPr>
            </w:pPr>
            <w:r>
              <w:rPr>
                <w:b/>
              </w:rPr>
              <w:t>Zapojení garanta do výuky předmětu</w:t>
            </w:r>
          </w:p>
        </w:tc>
        <w:tc>
          <w:tcPr>
            <w:tcW w:w="6769" w:type="dxa"/>
            <w:gridSpan w:val="6"/>
            <w:tcBorders>
              <w:top w:val="nil"/>
            </w:tcBorders>
          </w:tcPr>
          <w:p w14:paraId="4F5E224F" w14:textId="1BE67E25" w:rsidR="004F429B" w:rsidRDefault="004F429B" w:rsidP="004F429B">
            <w:pPr>
              <w:jc w:val="both"/>
            </w:pPr>
            <w:r>
              <w:rPr>
                <w:rFonts w:eastAsia="Calibri"/>
                <w:lang w:eastAsia="en-US"/>
              </w:rPr>
              <w:t xml:space="preserve">100 % </w:t>
            </w:r>
          </w:p>
        </w:tc>
      </w:tr>
      <w:tr w:rsidR="004F429B" w14:paraId="56D4CD3C" w14:textId="77777777" w:rsidTr="005133EF">
        <w:tc>
          <w:tcPr>
            <w:tcW w:w="3086" w:type="dxa"/>
            <w:shd w:val="clear" w:color="auto" w:fill="F7CAAC"/>
          </w:tcPr>
          <w:p w14:paraId="4A2DEDF6" w14:textId="77777777" w:rsidR="004F429B" w:rsidRDefault="004F429B" w:rsidP="00B41275">
            <w:pPr>
              <w:rPr>
                <w:b/>
              </w:rPr>
            </w:pPr>
            <w:r>
              <w:rPr>
                <w:b/>
              </w:rPr>
              <w:t>Vyučující</w:t>
            </w:r>
          </w:p>
        </w:tc>
        <w:tc>
          <w:tcPr>
            <w:tcW w:w="6769" w:type="dxa"/>
            <w:gridSpan w:val="6"/>
            <w:tcBorders>
              <w:bottom w:val="nil"/>
            </w:tcBorders>
          </w:tcPr>
          <w:p w14:paraId="5F0ED380" w14:textId="74820EBB" w:rsidR="004F429B" w:rsidRDefault="004F429B" w:rsidP="004F429B">
            <w:pPr>
              <w:jc w:val="both"/>
            </w:pPr>
            <w:r>
              <w:rPr>
                <w:rFonts w:eastAsia="Calibri"/>
                <w:lang w:eastAsia="en-US"/>
              </w:rPr>
              <w:t xml:space="preserve">Mgr. Hana </w:t>
            </w:r>
            <w:proofErr w:type="spellStart"/>
            <w:r>
              <w:rPr>
                <w:rFonts w:eastAsia="Calibri"/>
                <w:lang w:eastAsia="en-US"/>
              </w:rPr>
              <w:t>Atcheson</w:t>
            </w:r>
            <w:proofErr w:type="spellEnd"/>
          </w:p>
        </w:tc>
      </w:tr>
      <w:tr w:rsidR="001E1ACB" w14:paraId="6CED7D8E" w14:textId="77777777" w:rsidTr="003F3928">
        <w:trPr>
          <w:trHeight w:val="113"/>
        </w:trPr>
        <w:tc>
          <w:tcPr>
            <w:tcW w:w="9855" w:type="dxa"/>
            <w:gridSpan w:val="7"/>
            <w:tcBorders>
              <w:top w:val="nil"/>
            </w:tcBorders>
          </w:tcPr>
          <w:p w14:paraId="3CD25AAD" w14:textId="77777777" w:rsidR="001E1ACB" w:rsidRDefault="001E1ACB" w:rsidP="005133EF">
            <w:pPr>
              <w:jc w:val="both"/>
            </w:pPr>
          </w:p>
        </w:tc>
      </w:tr>
      <w:tr w:rsidR="001E1ACB" w14:paraId="0C8D542B" w14:textId="77777777" w:rsidTr="005133EF">
        <w:tc>
          <w:tcPr>
            <w:tcW w:w="3086" w:type="dxa"/>
            <w:shd w:val="clear" w:color="auto" w:fill="F7CAAC"/>
          </w:tcPr>
          <w:p w14:paraId="6DF6A133" w14:textId="77777777" w:rsidR="001E1ACB" w:rsidRPr="001452AD" w:rsidRDefault="001E1ACB" w:rsidP="005133EF">
            <w:pPr>
              <w:jc w:val="both"/>
              <w:rPr>
                <w:b/>
                <w:highlight w:val="yellow"/>
              </w:rPr>
            </w:pPr>
            <w:r w:rsidRPr="009B48E7">
              <w:rPr>
                <w:b/>
              </w:rPr>
              <w:t>Hlavní témata a výsledky učení</w:t>
            </w:r>
          </w:p>
        </w:tc>
        <w:tc>
          <w:tcPr>
            <w:tcW w:w="6769" w:type="dxa"/>
            <w:gridSpan w:val="6"/>
            <w:tcBorders>
              <w:bottom w:val="nil"/>
            </w:tcBorders>
          </w:tcPr>
          <w:p w14:paraId="29932208" w14:textId="77777777" w:rsidR="001E1ACB" w:rsidRPr="001452AD" w:rsidRDefault="001E1ACB" w:rsidP="005133EF">
            <w:pPr>
              <w:jc w:val="both"/>
              <w:rPr>
                <w:highlight w:val="yellow"/>
              </w:rPr>
            </w:pPr>
          </w:p>
        </w:tc>
      </w:tr>
      <w:tr w:rsidR="001E1ACB" w14:paraId="24FFA6F5" w14:textId="77777777" w:rsidTr="005133EF">
        <w:trPr>
          <w:trHeight w:val="2197"/>
        </w:trPr>
        <w:tc>
          <w:tcPr>
            <w:tcW w:w="9855" w:type="dxa"/>
            <w:gridSpan w:val="7"/>
            <w:tcBorders>
              <w:top w:val="nil"/>
              <w:bottom w:val="single" w:sz="4" w:space="0" w:color="auto"/>
            </w:tcBorders>
          </w:tcPr>
          <w:p w14:paraId="2EE9534D" w14:textId="6BD71A8F" w:rsidR="00E45EE1" w:rsidRPr="004E2653" w:rsidRDefault="00E45EE1" w:rsidP="001B432D">
            <w:pPr>
              <w:jc w:val="both"/>
              <w:rPr>
                <w:b/>
                <w:bCs/>
                <w:lang w:eastAsia="en-US"/>
              </w:rPr>
            </w:pPr>
            <w:r w:rsidRPr="004E2653">
              <w:rPr>
                <w:b/>
                <w:bCs/>
                <w:lang w:eastAsia="en-US"/>
              </w:rPr>
              <w:t>Témata</w:t>
            </w:r>
            <w:r w:rsidR="002A0F0B">
              <w:rPr>
                <w:b/>
                <w:bCs/>
                <w:lang w:eastAsia="en-US"/>
              </w:rPr>
              <w:t>:</w:t>
            </w:r>
            <w:r w:rsidR="00B41275">
              <w:rPr>
                <w:b/>
                <w:bCs/>
                <w:lang w:eastAsia="en-US"/>
              </w:rPr>
              <w:t xml:space="preserve"> </w:t>
            </w:r>
            <w:r w:rsidR="004E2653">
              <w:rPr>
                <w:lang w:eastAsia="en-US"/>
              </w:rPr>
              <w:t>v</w:t>
            </w:r>
            <w:r w:rsidR="004E2653" w:rsidRPr="00C115CA">
              <w:rPr>
                <w:lang w:eastAsia="en-US"/>
              </w:rPr>
              <w:t xml:space="preserve"> rámci výuky se pracuje s učebnicí Open Mind </w:t>
            </w:r>
            <w:proofErr w:type="spellStart"/>
            <w:r w:rsidR="004E2653" w:rsidRPr="00C115CA">
              <w:rPr>
                <w:lang w:eastAsia="en-US"/>
              </w:rPr>
              <w:t>Upper</w:t>
            </w:r>
            <w:proofErr w:type="spellEnd"/>
            <w:r w:rsidR="004E2653" w:rsidRPr="00C115CA">
              <w:rPr>
                <w:lang w:eastAsia="en-US"/>
              </w:rPr>
              <w:t xml:space="preserve"> </w:t>
            </w:r>
            <w:proofErr w:type="spellStart"/>
            <w:r w:rsidR="004E2653" w:rsidRPr="00C115CA">
              <w:rPr>
                <w:lang w:eastAsia="en-US"/>
              </w:rPr>
              <w:t>Intermediate</w:t>
            </w:r>
            <w:proofErr w:type="spellEnd"/>
            <w:r w:rsidR="004E2653" w:rsidRPr="00C115CA">
              <w:rPr>
                <w:lang w:eastAsia="en-US"/>
              </w:rPr>
              <w:t xml:space="preserve">, kapitoly </w:t>
            </w:r>
            <w:r w:rsidR="004E2653">
              <w:rPr>
                <w:lang w:eastAsia="en-US"/>
              </w:rPr>
              <w:t>10</w:t>
            </w:r>
            <w:r w:rsidR="004E2653" w:rsidRPr="00C115CA">
              <w:rPr>
                <w:lang w:eastAsia="en-US"/>
              </w:rPr>
              <w:t xml:space="preserve">, </w:t>
            </w:r>
            <w:r w:rsidR="004E2653">
              <w:rPr>
                <w:lang w:eastAsia="en-US"/>
              </w:rPr>
              <w:t>11</w:t>
            </w:r>
            <w:r w:rsidR="004E2653" w:rsidRPr="00C115CA">
              <w:rPr>
                <w:lang w:eastAsia="en-US"/>
              </w:rPr>
              <w:t xml:space="preserve">, </w:t>
            </w:r>
            <w:r w:rsidR="004E2653">
              <w:rPr>
                <w:lang w:eastAsia="en-US"/>
              </w:rPr>
              <w:t>12</w:t>
            </w:r>
            <w:r w:rsidR="004E2653" w:rsidRPr="00C115CA">
              <w:rPr>
                <w:lang w:eastAsia="en-US"/>
              </w:rPr>
              <w:t>.</w:t>
            </w:r>
          </w:p>
          <w:p w14:paraId="0AE6B8F5" w14:textId="77777777" w:rsidR="00490141" w:rsidRPr="004E2653" w:rsidRDefault="00490141" w:rsidP="004E2653">
            <w:pPr>
              <w:jc w:val="both"/>
              <w:rPr>
                <w:bCs/>
                <w:lang w:eastAsia="en-US"/>
              </w:rPr>
            </w:pPr>
            <w:r w:rsidRPr="004E2653">
              <w:rPr>
                <w:bCs/>
                <w:lang w:eastAsia="en-US"/>
              </w:rPr>
              <w:t>Gramatika:</w:t>
            </w:r>
          </w:p>
          <w:p w14:paraId="50524660" w14:textId="77777777" w:rsidR="00490141" w:rsidRPr="004E2653" w:rsidRDefault="00490141" w:rsidP="004C352E">
            <w:pPr>
              <w:pStyle w:val="Odstavecseseznamem"/>
              <w:numPr>
                <w:ilvl w:val="0"/>
                <w:numId w:val="186"/>
              </w:numPr>
              <w:jc w:val="both"/>
              <w:rPr>
                <w:bCs/>
                <w:lang w:eastAsia="en-US"/>
              </w:rPr>
            </w:pPr>
            <w:r w:rsidRPr="004E2653">
              <w:rPr>
                <w:bCs/>
                <w:lang w:eastAsia="en-US"/>
              </w:rPr>
              <w:t>Vyjadřování schopnosti</w:t>
            </w:r>
          </w:p>
          <w:p w14:paraId="7F62B3A0" w14:textId="77777777" w:rsidR="00490141" w:rsidRPr="004E2653" w:rsidRDefault="00490141" w:rsidP="004C352E">
            <w:pPr>
              <w:pStyle w:val="Odstavecseseznamem"/>
              <w:numPr>
                <w:ilvl w:val="0"/>
                <w:numId w:val="186"/>
              </w:numPr>
              <w:jc w:val="both"/>
              <w:rPr>
                <w:bCs/>
                <w:lang w:eastAsia="en-US"/>
              </w:rPr>
            </w:pPr>
            <w:r w:rsidRPr="004E2653">
              <w:rPr>
                <w:bCs/>
                <w:lang w:eastAsia="en-US"/>
              </w:rPr>
              <w:t>Modální slovesa s odkazem na minulost a dedukci</w:t>
            </w:r>
          </w:p>
          <w:p w14:paraId="089210C4" w14:textId="77777777" w:rsidR="00490141" w:rsidRPr="004E2653" w:rsidRDefault="00490141" w:rsidP="004C352E">
            <w:pPr>
              <w:pStyle w:val="Odstavecseseznamem"/>
              <w:numPr>
                <w:ilvl w:val="0"/>
                <w:numId w:val="186"/>
              </w:numPr>
              <w:jc w:val="both"/>
              <w:rPr>
                <w:bCs/>
                <w:lang w:eastAsia="en-US"/>
              </w:rPr>
            </w:pPr>
            <w:r w:rsidRPr="004E2653">
              <w:rPr>
                <w:bCs/>
                <w:lang w:eastAsia="en-US"/>
              </w:rPr>
              <w:t>Sloveso + ING / + INF podle změny významu</w:t>
            </w:r>
          </w:p>
          <w:p w14:paraId="6699EA9F" w14:textId="77777777" w:rsidR="00490141" w:rsidRPr="004E2653" w:rsidRDefault="00490141" w:rsidP="004C352E">
            <w:pPr>
              <w:pStyle w:val="Odstavecseseznamem"/>
              <w:numPr>
                <w:ilvl w:val="0"/>
                <w:numId w:val="186"/>
              </w:numPr>
              <w:jc w:val="both"/>
              <w:rPr>
                <w:bCs/>
                <w:lang w:eastAsia="en-US"/>
              </w:rPr>
            </w:pPr>
            <w:r w:rsidRPr="004E2653">
              <w:rPr>
                <w:bCs/>
                <w:lang w:eastAsia="en-US"/>
              </w:rPr>
              <w:t>Spojky</w:t>
            </w:r>
          </w:p>
          <w:p w14:paraId="39CAB12D" w14:textId="77777777" w:rsidR="00490141" w:rsidRPr="004E2653" w:rsidRDefault="00490141" w:rsidP="004C352E">
            <w:pPr>
              <w:pStyle w:val="Odstavecseseznamem"/>
              <w:numPr>
                <w:ilvl w:val="0"/>
                <w:numId w:val="186"/>
              </w:numPr>
              <w:jc w:val="both"/>
              <w:rPr>
                <w:bCs/>
                <w:lang w:eastAsia="en-US"/>
              </w:rPr>
            </w:pPr>
            <w:r w:rsidRPr="004E2653">
              <w:rPr>
                <w:bCs/>
                <w:lang w:eastAsia="en-US"/>
              </w:rPr>
              <w:t>Vyjadřování se do budoucnosti</w:t>
            </w:r>
          </w:p>
          <w:p w14:paraId="2FFBD5E7" w14:textId="77777777" w:rsidR="00490141" w:rsidRPr="004E2653" w:rsidRDefault="00490141" w:rsidP="004E2653">
            <w:pPr>
              <w:jc w:val="both"/>
              <w:rPr>
                <w:bCs/>
                <w:lang w:eastAsia="en-US"/>
              </w:rPr>
            </w:pPr>
            <w:r w:rsidRPr="004E2653">
              <w:rPr>
                <w:bCs/>
                <w:lang w:eastAsia="en-US"/>
              </w:rPr>
              <w:t>Slovní zásoba:</w:t>
            </w:r>
          </w:p>
          <w:p w14:paraId="6B49CE7D" w14:textId="77777777" w:rsidR="00490141" w:rsidRPr="004E2653" w:rsidRDefault="00490141" w:rsidP="004C352E">
            <w:pPr>
              <w:pStyle w:val="Odstavecseseznamem"/>
              <w:numPr>
                <w:ilvl w:val="0"/>
                <w:numId w:val="187"/>
              </w:numPr>
              <w:spacing w:after="120"/>
              <w:rPr>
                <w:bCs/>
                <w:lang w:eastAsia="en-US"/>
              </w:rPr>
            </w:pPr>
            <w:r w:rsidRPr="004E2653">
              <w:rPr>
                <w:bCs/>
                <w:lang w:eastAsia="en-US"/>
              </w:rPr>
              <w:t>Bezpečnost a rizika, popis fotografií a míst, srovnávání míst a situací, fráze pro psaní formálního dopisu.</w:t>
            </w:r>
          </w:p>
          <w:p w14:paraId="7A2AF623" w14:textId="77777777" w:rsidR="00585072" w:rsidRDefault="00585072" w:rsidP="00585072">
            <w:pPr>
              <w:jc w:val="both"/>
              <w:rPr>
                <w:b/>
                <w:bCs/>
              </w:rPr>
            </w:pPr>
            <w:r w:rsidRPr="00B04D00">
              <w:rPr>
                <w:b/>
                <w:bCs/>
              </w:rPr>
              <w:t>Výsledky učení:</w:t>
            </w:r>
          </w:p>
          <w:p w14:paraId="5D3186D0" w14:textId="77777777" w:rsidR="00585072" w:rsidRDefault="00585072" w:rsidP="00585072">
            <w:pPr>
              <w:jc w:val="both"/>
            </w:pPr>
            <w:r>
              <w:t xml:space="preserve">Odborné znalosti – po absolvování předmětu má student jazykové znalosti minimálně na úrovni </w:t>
            </w:r>
            <w:r w:rsidRPr="003F3928">
              <w:t>B2 v oblastech:</w:t>
            </w:r>
          </w:p>
          <w:p w14:paraId="763B712D" w14:textId="1624E9F4" w:rsidR="000473BD" w:rsidRDefault="000473BD" w:rsidP="004C352E">
            <w:pPr>
              <w:pStyle w:val="Odstavecseseznamem"/>
              <w:numPr>
                <w:ilvl w:val="0"/>
                <w:numId w:val="43"/>
              </w:numPr>
              <w:jc w:val="both"/>
            </w:pPr>
            <w:r>
              <w:t>vyjadřování schopnosti</w:t>
            </w:r>
          </w:p>
          <w:p w14:paraId="55B9974E" w14:textId="4F28498D" w:rsidR="003970D5" w:rsidRDefault="003970D5" w:rsidP="004C352E">
            <w:pPr>
              <w:pStyle w:val="Odstavecseseznamem"/>
              <w:numPr>
                <w:ilvl w:val="0"/>
                <w:numId w:val="43"/>
              </w:numPr>
            </w:pPr>
            <w:r w:rsidRPr="00E1517A">
              <w:t>modální slovesa</w:t>
            </w:r>
            <w:r>
              <w:t xml:space="preserve"> s odkazem na minulost a dedukci</w:t>
            </w:r>
          </w:p>
          <w:p w14:paraId="4BEE7B21" w14:textId="6A9424AA" w:rsidR="003970D5" w:rsidRDefault="003970D5" w:rsidP="004C352E">
            <w:pPr>
              <w:pStyle w:val="Odstavecseseznamem"/>
              <w:numPr>
                <w:ilvl w:val="0"/>
                <w:numId w:val="188"/>
              </w:numPr>
              <w:jc w:val="both"/>
            </w:pPr>
            <w:r>
              <w:t>sloveso + ING / + INF podle změny významu</w:t>
            </w:r>
          </w:p>
          <w:p w14:paraId="16F67B21" w14:textId="504F8711" w:rsidR="003970D5" w:rsidRDefault="003970D5" w:rsidP="004C352E">
            <w:pPr>
              <w:pStyle w:val="Odstavecseseznamem"/>
              <w:numPr>
                <w:ilvl w:val="0"/>
                <w:numId w:val="188"/>
              </w:numPr>
              <w:jc w:val="both"/>
            </w:pPr>
            <w:r>
              <w:t>spojky</w:t>
            </w:r>
          </w:p>
          <w:p w14:paraId="08DE682D" w14:textId="15FD73F1" w:rsidR="003970D5" w:rsidRDefault="003970D5" w:rsidP="004C352E">
            <w:pPr>
              <w:pStyle w:val="Odstavecseseznamem"/>
              <w:numPr>
                <w:ilvl w:val="0"/>
                <w:numId w:val="188"/>
              </w:numPr>
              <w:jc w:val="both"/>
            </w:pPr>
            <w:r>
              <w:t>vyjadřování se do budoucnosti</w:t>
            </w:r>
          </w:p>
          <w:p w14:paraId="3F090511" w14:textId="0EDAFDE5" w:rsidR="00E45EE1" w:rsidRDefault="003970D5" w:rsidP="004C352E">
            <w:pPr>
              <w:pStyle w:val="Odstavecseseznamem"/>
              <w:numPr>
                <w:ilvl w:val="0"/>
                <w:numId w:val="188"/>
              </w:numPr>
              <w:jc w:val="both"/>
            </w:pPr>
            <w:r>
              <w:t xml:space="preserve">anglické slovní zásoby pro vyjadřování se o bezpečnosti, slovíčka pro popis fotografií a míst, srovnávání míst </w:t>
            </w:r>
            <w:r w:rsidR="00992663">
              <w:br/>
            </w:r>
            <w:r>
              <w:t>a situací, slovní spojení pro psaní formálního dopisu.</w:t>
            </w:r>
          </w:p>
          <w:p w14:paraId="58142E8C" w14:textId="77777777" w:rsidR="00E45EE1" w:rsidRDefault="00E45EE1" w:rsidP="00E45EE1">
            <w:pPr>
              <w:jc w:val="both"/>
            </w:pPr>
            <w:r>
              <w:t xml:space="preserve">Odborné dovednosti – po absolvování předmětu je </w:t>
            </w:r>
            <w:r w:rsidRPr="003F3928">
              <w:t>student schopen:</w:t>
            </w:r>
          </w:p>
          <w:p w14:paraId="7FFA0C01" w14:textId="24D40730" w:rsidR="00AF77CE" w:rsidRDefault="00AF77CE" w:rsidP="004C352E">
            <w:pPr>
              <w:pStyle w:val="Odstavecseseznamem"/>
              <w:numPr>
                <w:ilvl w:val="0"/>
                <w:numId w:val="189"/>
              </w:numPr>
              <w:jc w:val="both"/>
            </w:pPr>
            <w:r>
              <w:t>plynulé komunikace v osobních i pracovních oblastech s využitím široké a přesné slovní zásoby, se schopností zvládat témata na jazykové úrovni B2+</w:t>
            </w:r>
          </w:p>
          <w:p w14:paraId="36AB74A1" w14:textId="75248796" w:rsidR="00AF77CE" w:rsidRDefault="006B02DF" w:rsidP="004C352E">
            <w:pPr>
              <w:pStyle w:val="Odstavecseseznamem"/>
              <w:numPr>
                <w:ilvl w:val="0"/>
                <w:numId w:val="189"/>
              </w:numPr>
              <w:jc w:val="both"/>
            </w:pPr>
            <w:r>
              <w:t>p</w:t>
            </w:r>
            <w:r w:rsidR="00AF77CE">
              <w:t>orozumět delším formálním textům a rozpozná implicitní významy textů</w:t>
            </w:r>
          </w:p>
          <w:p w14:paraId="6AA61E7A" w14:textId="15728CD1" w:rsidR="00AF77CE" w:rsidRDefault="006B02DF" w:rsidP="004C352E">
            <w:pPr>
              <w:pStyle w:val="Odstavecseseznamem"/>
              <w:numPr>
                <w:ilvl w:val="0"/>
                <w:numId w:val="189"/>
              </w:numPr>
              <w:jc w:val="both"/>
            </w:pPr>
            <w:r>
              <w:t>p</w:t>
            </w:r>
            <w:r w:rsidR="00AF77CE">
              <w:t>lynule a pohotově se vyjadřovat bez zjevného hledání výrazů</w:t>
            </w:r>
          </w:p>
          <w:p w14:paraId="24E29F22" w14:textId="6690E333" w:rsidR="001E1ACB" w:rsidRPr="005A0406" w:rsidRDefault="006B02DF" w:rsidP="004C352E">
            <w:pPr>
              <w:pStyle w:val="Odstavecseseznamem"/>
              <w:numPr>
                <w:ilvl w:val="0"/>
                <w:numId w:val="189"/>
              </w:numPr>
              <w:jc w:val="both"/>
            </w:pPr>
            <w:r>
              <w:t>v</w:t>
            </w:r>
            <w:r w:rsidR="00AF77CE">
              <w:t>ytvořit srozumitelné, dobře uspořádané texty, čímž prokazuje ovládnutí kompozičních útvarů, spojovacích výrazů a prostředků koheze</w:t>
            </w:r>
          </w:p>
        </w:tc>
      </w:tr>
    </w:tbl>
    <w:p w14:paraId="6D926906" w14:textId="77777777" w:rsidR="00FC406A" w:rsidRDefault="00FC40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1E1ACB" w14:paraId="0579871C"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7EB4C30B" w14:textId="774D5A69" w:rsidR="001E1ACB" w:rsidRPr="001452AD" w:rsidRDefault="001E1ACB" w:rsidP="005133EF">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77AB661E" w14:textId="77777777" w:rsidR="001E1ACB" w:rsidRPr="001452AD" w:rsidRDefault="001E1ACB" w:rsidP="005133EF">
            <w:pPr>
              <w:jc w:val="both"/>
              <w:rPr>
                <w:highlight w:val="yellow"/>
              </w:rPr>
            </w:pPr>
          </w:p>
        </w:tc>
      </w:tr>
      <w:tr w:rsidR="001E1ACB" w14:paraId="31D850E8" w14:textId="77777777" w:rsidTr="006B02DF">
        <w:trPr>
          <w:trHeight w:val="1417"/>
        </w:trPr>
        <w:tc>
          <w:tcPr>
            <w:tcW w:w="9855" w:type="dxa"/>
            <w:gridSpan w:val="5"/>
            <w:tcBorders>
              <w:top w:val="nil"/>
              <w:bottom w:val="single" w:sz="4" w:space="0" w:color="auto"/>
            </w:tcBorders>
          </w:tcPr>
          <w:p w14:paraId="23F6CB79" w14:textId="77777777" w:rsidR="00E45EE1" w:rsidRDefault="00E45EE1" w:rsidP="004C352E">
            <w:pPr>
              <w:pStyle w:val="Odstavecseseznamem"/>
              <w:numPr>
                <w:ilvl w:val="0"/>
                <w:numId w:val="42"/>
              </w:numPr>
              <w:jc w:val="both"/>
            </w:pPr>
            <w:r>
              <w:t>aktivizující (simulace, hry, dramatizace)</w:t>
            </w:r>
          </w:p>
          <w:p w14:paraId="4DE8A7EA" w14:textId="77777777" w:rsidR="00E45EE1" w:rsidRDefault="00E45EE1" w:rsidP="004C352E">
            <w:pPr>
              <w:pStyle w:val="Odstavecseseznamem"/>
              <w:numPr>
                <w:ilvl w:val="0"/>
                <w:numId w:val="42"/>
              </w:numPr>
              <w:jc w:val="both"/>
            </w:pPr>
            <w:r>
              <w:t>dialogická (diskuze, rozhovor, brainstorming)</w:t>
            </w:r>
          </w:p>
          <w:p w14:paraId="717E965E" w14:textId="77777777" w:rsidR="00E45EE1" w:rsidRDefault="00E45EE1" w:rsidP="004C352E">
            <w:pPr>
              <w:pStyle w:val="Odstavecseseznamem"/>
              <w:numPr>
                <w:ilvl w:val="0"/>
                <w:numId w:val="42"/>
              </w:numPr>
              <w:jc w:val="both"/>
            </w:pPr>
            <w:r>
              <w:t>metody práce s textem (učebnicí, knihou)</w:t>
            </w:r>
          </w:p>
          <w:p w14:paraId="205B969A" w14:textId="77777777" w:rsidR="00E45EE1" w:rsidRDefault="00E45EE1" w:rsidP="004C352E">
            <w:pPr>
              <w:pStyle w:val="Odstavecseseznamem"/>
              <w:numPr>
                <w:ilvl w:val="0"/>
                <w:numId w:val="42"/>
              </w:numPr>
              <w:jc w:val="both"/>
            </w:pPr>
            <w:r>
              <w:t>monologická (výklad, přednáška, instruktáž)</w:t>
            </w:r>
          </w:p>
          <w:p w14:paraId="7EE217E8" w14:textId="77777777" w:rsidR="00E45EE1" w:rsidRDefault="00E45EE1" w:rsidP="004C352E">
            <w:pPr>
              <w:pStyle w:val="Odstavecseseznamem"/>
              <w:numPr>
                <w:ilvl w:val="0"/>
                <w:numId w:val="42"/>
              </w:numPr>
              <w:jc w:val="both"/>
            </w:pPr>
            <w:r>
              <w:t>práce studentů ve dvojicích</w:t>
            </w:r>
          </w:p>
          <w:p w14:paraId="2240FA8A" w14:textId="33C3F02F" w:rsidR="001E1ACB" w:rsidRDefault="00E45EE1" w:rsidP="004C352E">
            <w:pPr>
              <w:pStyle w:val="Odstavecseseznamem"/>
              <w:numPr>
                <w:ilvl w:val="0"/>
                <w:numId w:val="42"/>
              </w:numPr>
              <w:jc w:val="both"/>
            </w:pPr>
            <w:r>
              <w:t>praktické procvičování</w:t>
            </w:r>
          </w:p>
        </w:tc>
      </w:tr>
      <w:tr w:rsidR="001E1ACB" w14:paraId="1ADA9CEE" w14:textId="77777777" w:rsidTr="005133EF">
        <w:trPr>
          <w:trHeight w:val="265"/>
        </w:trPr>
        <w:tc>
          <w:tcPr>
            <w:tcW w:w="3653" w:type="dxa"/>
            <w:gridSpan w:val="2"/>
            <w:tcBorders>
              <w:top w:val="single" w:sz="4" w:space="0" w:color="auto"/>
            </w:tcBorders>
            <w:shd w:val="clear" w:color="auto" w:fill="F7CAAC"/>
          </w:tcPr>
          <w:p w14:paraId="52A4A6C7" w14:textId="77777777" w:rsidR="001E1ACB" w:rsidRDefault="001E1ACB" w:rsidP="005133EF">
            <w:pPr>
              <w:jc w:val="both"/>
            </w:pPr>
            <w:r>
              <w:rPr>
                <w:b/>
              </w:rPr>
              <w:t>Studijní literatura a studijní pomůcky</w:t>
            </w:r>
          </w:p>
        </w:tc>
        <w:tc>
          <w:tcPr>
            <w:tcW w:w="6202" w:type="dxa"/>
            <w:gridSpan w:val="3"/>
            <w:tcBorders>
              <w:top w:val="single" w:sz="4" w:space="0" w:color="auto"/>
              <w:bottom w:val="nil"/>
            </w:tcBorders>
          </w:tcPr>
          <w:p w14:paraId="119EF99C" w14:textId="77777777" w:rsidR="001E1ACB" w:rsidRDefault="001E1ACB" w:rsidP="005133EF">
            <w:pPr>
              <w:jc w:val="both"/>
            </w:pPr>
          </w:p>
        </w:tc>
      </w:tr>
      <w:tr w:rsidR="001E1ACB" w14:paraId="0CA27CD9" w14:textId="77777777" w:rsidTr="005133EF">
        <w:trPr>
          <w:trHeight w:val="1497"/>
        </w:trPr>
        <w:tc>
          <w:tcPr>
            <w:tcW w:w="9855" w:type="dxa"/>
            <w:gridSpan w:val="5"/>
            <w:tcBorders>
              <w:top w:val="nil"/>
            </w:tcBorders>
          </w:tcPr>
          <w:p w14:paraId="424AC82A" w14:textId="77777777" w:rsidR="005268E0" w:rsidRPr="00D323F1" w:rsidRDefault="005268E0" w:rsidP="00623D57">
            <w:pPr>
              <w:spacing w:line="256" w:lineRule="auto"/>
              <w:rPr>
                <w:b/>
                <w:lang w:eastAsia="en-US"/>
              </w:rPr>
            </w:pPr>
            <w:r w:rsidRPr="00D323F1">
              <w:rPr>
                <w:b/>
                <w:lang w:eastAsia="en-US"/>
              </w:rPr>
              <w:t>Povinná:</w:t>
            </w:r>
          </w:p>
          <w:p w14:paraId="49EDCD8C" w14:textId="77777777" w:rsidR="005268E0" w:rsidRPr="00E8387C" w:rsidRDefault="005268E0">
            <w:pPr>
              <w:spacing w:line="256" w:lineRule="auto"/>
              <w:rPr>
                <w:lang w:eastAsia="en-US"/>
              </w:rPr>
            </w:pPr>
            <w:r w:rsidRPr="00E8387C">
              <w:rPr>
                <w:lang w:eastAsia="en-US"/>
              </w:rPr>
              <w:t xml:space="preserve">OSBORN, Anna.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534E25">
              <w:rPr>
                <w:i/>
                <w:iCs/>
                <w:lang w:eastAsia="en-US"/>
              </w:rPr>
              <w:t xml:space="preserve"> </w:t>
            </w:r>
            <w:proofErr w:type="spellStart"/>
            <w:r w:rsidRPr="00534E25">
              <w:rPr>
                <w:i/>
                <w:iCs/>
                <w:lang w:eastAsia="en-US"/>
              </w:rPr>
              <w:t>Workbook</w:t>
            </w:r>
            <w:proofErr w:type="spellEnd"/>
            <w:r w:rsidRPr="00E8387C">
              <w:rPr>
                <w:lang w:eastAsia="en-US"/>
              </w:rPr>
              <w:t>. London</w:t>
            </w:r>
            <w:r>
              <w:rPr>
                <w:lang w:eastAsia="en-US"/>
              </w:rPr>
              <w:t xml:space="preserve">, </w:t>
            </w:r>
            <w:r w:rsidRPr="00E8387C">
              <w:rPr>
                <w:lang w:eastAsia="en-US"/>
              </w:rPr>
              <w:t xml:space="preserve">2015. ISBN 9780230458406. </w:t>
            </w:r>
          </w:p>
          <w:p w14:paraId="42F348FA" w14:textId="77777777" w:rsidR="005268E0" w:rsidRPr="00E8387C" w:rsidRDefault="005268E0">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London</w:t>
            </w:r>
            <w:r>
              <w:rPr>
                <w:lang w:eastAsia="en-US"/>
              </w:rPr>
              <w:t xml:space="preserve">, </w:t>
            </w:r>
            <w:r w:rsidRPr="00E8387C">
              <w:rPr>
                <w:lang w:eastAsia="en-US"/>
              </w:rPr>
              <w:t xml:space="preserve">2015. ISBN 9780230458253. </w:t>
            </w:r>
          </w:p>
          <w:p w14:paraId="0A4385DA" w14:textId="77777777" w:rsidR="005268E0" w:rsidRPr="00D323F1" w:rsidRDefault="005268E0">
            <w:pPr>
              <w:spacing w:line="256" w:lineRule="auto"/>
              <w:rPr>
                <w:b/>
                <w:lang w:eastAsia="en-US"/>
              </w:rPr>
            </w:pPr>
            <w:r w:rsidRPr="00D323F1">
              <w:rPr>
                <w:b/>
                <w:lang w:eastAsia="en-US"/>
              </w:rPr>
              <w:t xml:space="preserve">Doporučená: </w:t>
            </w:r>
          </w:p>
          <w:p w14:paraId="5862DB52" w14:textId="52BEE30F" w:rsidR="005268E0" w:rsidRDefault="005268E0">
            <w:pPr>
              <w:spacing w:line="256" w:lineRule="auto"/>
              <w:rPr>
                <w:lang w:eastAsia="en-US"/>
              </w:rPr>
            </w:pPr>
            <w:r>
              <w:rPr>
                <w:lang w:eastAsia="en-US"/>
              </w:rPr>
              <w:t xml:space="preserve">HEWINGS, Martin. </w:t>
            </w:r>
            <w:r w:rsidRPr="00534E25">
              <w:rPr>
                <w:i/>
                <w:iCs/>
                <w:lang w:eastAsia="en-US"/>
              </w:rPr>
              <w:t xml:space="preserve">Cambridge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and </w:t>
            </w:r>
            <w:proofErr w:type="spellStart"/>
            <w:r w:rsidRPr="00534E25">
              <w:rPr>
                <w:i/>
                <w:iCs/>
                <w:lang w:eastAsia="en-US"/>
              </w:rPr>
              <w:t>Vocabulary</w:t>
            </w:r>
            <w:proofErr w:type="spellEnd"/>
            <w:r w:rsidRPr="00534E25">
              <w:rPr>
                <w:i/>
                <w:iCs/>
                <w:lang w:eastAsia="en-US"/>
              </w:rPr>
              <w:t xml:space="preserve"> </w:t>
            </w:r>
            <w:proofErr w:type="spellStart"/>
            <w:r w:rsidRPr="00534E25">
              <w:rPr>
                <w:i/>
                <w:iCs/>
                <w:lang w:eastAsia="en-US"/>
              </w:rPr>
              <w:t>for</w:t>
            </w:r>
            <w:proofErr w:type="spellEnd"/>
            <w:r w:rsidRPr="00534E25">
              <w:rPr>
                <w:i/>
                <w:iCs/>
                <w:lang w:eastAsia="en-US"/>
              </w:rPr>
              <w:t xml:space="preserve"> </w:t>
            </w:r>
            <w:proofErr w:type="spellStart"/>
            <w:r w:rsidRPr="00534E25">
              <w:rPr>
                <w:i/>
                <w:iCs/>
                <w:lang w:eastAsia="en-US"/>
              </w:rPr>
              <w:t>Advanced</w:t>
            </w:r>
            <w:proofErr w:type="spellEnd"/>
            <w:r>
              <w:rPr>
                <w:lang w:eastAsia="en-US"/>
              </w:rPr>
              <w:t xml:space="preserve">. Cambridge, 2015. </w:t>
            </w:r>
            <w:r w:rsidR="00623D57">
              <w:rPr>
                <w:lang w:eastAsia="en-US"/>
              </w:rPr>
              <w:br/>
            </w:r>
            <w:r>
              <w:rPr>
                <w:lang w:eastAsia="en-US"/>
              </w:rPr>
              <w:t xml:space="preserve">ISBN 9781107481114. </w:t>
            </w:r>
          </w:p>
          <w:p w14:paraId="4CE2B611" w14:textId="00198833" w:rsidR="00280788" w:rsidRDefault="005268E0">
            <w:pPr>
              <w:rPr>
                <w:lang w:eastAsia="en-US"/>
              </w:rPr>
            </w:pPr>
            <w:proofErr w:type="spellStart"/>
            <w:r>
              <w:rPr>
                <w:lang w:eastAsia="en-US"/>
              </w:rPr>
              <w:t>McCARTHY</w:t>
            </w:r>
            <w:proofErr w:type="spellEnd"/>
            <w:r>
              <w:rPr>
                <w:lang w:eastAsia="en-US"/>
              </w:rPr>
              <w:t xml:space="preserve">, Michael and Felicity O´DELL.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Vocabulary</w:t>
            </w:r>
            <w:proofErr w:type="spellEnd"/>
            <w:r w:rsidRPr="00534E25">
              <w:rPr>
                <w:i/>
                <w:iCs/>
                <w:lang w:eastAsia="en-US"/>
              </w:rPr>
              <w:t xml:space="preserve"> in Use: </w:t>
            </w:r>
            <w:proofErr w:type="spellStart"/>
            <w:r w:rsidRPr="00534E25">
              <w:rPr>
                <w:i/>
                <w:iCs/>
                <w:lang w:eastAsia="en-US"/>
              </w:rPr>
              <w:t>Advanced</w:t>
            </w:r>
            <w:proofErr w:type="spellEnd"/>
            <w:r>
              <w:rPr>
                <w:lang w:eastAsia="en-US"/>
              </w:rPr>
              <w:t>. Cambridge, 2017.</w:t>
            </w:r>
            <w:r w:rsidR="00280788">
              <w:rPr>
                <w:lang w:eastAsia="en-US"/>
              </w:rPr>
              <w:t xml:space="preserve"> </w:t>
            </w:r>
            <w:r w:rsidR="00623D57">
              <w:rPr>
                <w:lang w:eastAsia="en-US"/>
              </w:rPr>
              <w:br/>
            </w:r>
            <w:r>
              <w:rPr>
                <w:lang w:eastAsia="en-US"/>
              </w:rPr>
              <w:t>ISBN 9781316631171.</w:t>
            </w:r>
          </w:p>
          <w:p w14:paraId="4FC32655" w14:textId="1DB98A9D" w:rsidR="001E1ACB" w:rsidRDefault="00FC5766" w:rsidP="003F3928">
            <w:r>
              <w:rPr>
                <w:lang w:eastAsia="en-US"/>
              </w:rPr>
              <w:t>WATCYN-JONES, Peter and Mark FARELL</w:t>
            </w:r>
            <w:r w:rsidR="00A819F4">
              <w:rPr>
                <w:lang w:eastAsia="en-US"/>
              </w:rPr>
              <w:t xml:space="preserve">. </w:t>
            </w:r>
            <w:r w:rsidRPr="004A6122">
              <w:rPr>
                <w:i/>
                <w:iCs/>
                <w:lang w:eastAsia="en-US"/>
              </w:rPr>
              <w:t xml:space="preserve">Test </w:t>
            </w:r>
            <w:proofErr w:type="spellStart"/>
            <w:r w:rsidRPr="004A6122">
              <w:rPr>
                <w:i/>
                <w:iCs/>
                <w:lang w:eastAsia="en-US"/>
              </w:rPr>
              <w:t>Your</w:t>
            </w:r>
            <w:proofErr w:type="spellEnd"/>
            <w:r w:rsidRPr="004A6122">
              <w:rPr>
                <w:i/>
                <w:iCs/>
                <w:lang w:eastAsia="en-US"/>
              </w:rPr>
              <w:t xml:space="preserve"> </w:t>
            </w:r>
            <w:proofErr w:type="spellStart"/>
            <w:r w:rsidRPr="004A6122">
              <w:rPr>
                <w:i/>
                <w:iCs/>
                <w:lang w:eastAsia="en-US"/>
              </w:rPr>
              <w:t>Vocabulary</w:t>
            </w:r>
            <w:proofErr w:type="spellEnd"/>
            <w:r w:rsidRPr="004A6122">
              <w:rPr>
                <w:i/>
                <w:iCs/>
                <w:lang w:eastAsia="en-US"/>
              </w:rPr>
              <w:t xml:space="preserve"> 4</w:t>
            </w:r>
            <w:r>
              <w:rPr>
                <w:lang w:eastAsia="en-US"/>
              </w:rPr>
              <w:t>. CUP</w:t>
            </w:r>
            <w:r w:rsidR="00280788">
              <w:rPr>
                <w:lang w:eastAsia="en-US"/>
              </w:rPr>
              <w:t xml:space="preserve">, 2002. </w:t>
            </w:r>
            <w:r>
              <w:rPr>
                <w:lang w:eastAsia="en-US"/>
              </w:rPr>
              <w:t xml:space="preserve"> ISBN 9780582451698.</w:t>
            </w:r>
          </w:p>
        </w:tc>
      </w:tr>
      <w:tr w:rsidR="001E1ACB" w14:paraId="178AAA24"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509C4EDF" w14:textId="77777777" w:rsidR="001E1ACB" w:rsidRDefault="001E1ACB" w:rsidP="005133EF">
            <w:pPr>
              <w:jc w:val="center"/>
              <w:rPr>
                <w:b/>
              </w:rPr>
            </w:pPr>
            <w:r>
              <w:rPr>
                <w:b/>
              </w:rPr>
              <w:t>Informace ke kombinované nebo distanční formě</w:t>
            </w:r>
          </w:p>
        </w:tc>
      </w:tr>
      <w:tr w:rsidR="001E1ACB" w14:paraId="1D360FF4" w14:textId="77777777" w:rsidTr="005133EF">
        <w:tc>
          <w:tcPr>
            <w:tcW w:w="4787" w:type="dxa"/>
            <w:gridSpan w:val="3"/>
            <w:tcBorders>
              <w:top w:val="single" w:sz="2" w:space="0" w:color="auto"/>
            </w:tcBorders>
            <w:shd w:val="clear" w:color="auto" w:fill="F7CAAC"/>
          </w:tcPr>
          <w:p w14:paraId="3DADD47C" w14:textId="77777777" w:rsidR="001E1ACB" w:rsidRDefault="001E1ACB" w:rsidP="005133EF">
            <w:pPr>
              <w:jc w:val="both"/>
            </w:pPr>
            <w:r>
              <w:rPr>
                <w:b/>
              </w:rPr>
              <w:t>Rozsah konzultací (soustředění)</w:t>
            </w:r>
          </w:p>
        </w:tc>
        <w:tc>
          <w:tcPr>
            <w:tcW w:w="889" w:type="dxa"/>
            <w:tcBorders>
              <w:top w:val="single" w:sz="2" w:space="0" w:color="auto"/>
            </w:tcBorders>
          </w:tcPr>
          <w:p w14:paraId="50BD75BC" w14:textId="77777777" w:rsidR="001E1ACB" w:rsidRDefault="001E1ACB" w:rsidP="005133EF">
            <w:pPr>
              <w:jc w:val="both"/>
            </w:pPr>
          </w:p>
        </w:tc>
        <w:tc>
          <w:tcPr>
            <w:tcW w:w="4179" w:type="dxa"/>
            <w:tcBorders>
              <w:top w:val="single" w:sz="2" w:space="0" w:color="auto"/>
            </w:tcBorders>
            <w:shd w:val="clear" w:color="auto" w:fill="F7CAAC"/>
          </w:tcPr>
          <w:p w14:paraId="0F5A7B3A" w14:textId="77777777" w:rsidR="001E1ACB" w:rsidRDefault="001E1ACB" w:rsidP="005133EF">
            <w:pPr>
              <w:jc w:val="both"/>
              <w:rPr>
                <w:b/>
              </w:rPr>
            </w:pPr>
            <w:r>
              <w:rPr>
                <w:b/>
              </w:rPr>
              <w:t xml:space="preserve">hodin </w:t>
            </w:r>
          </w:p>
        </w:tc>
      </w:tr>
      <w:tr w:rsidR="001E1ACB" w14:paraId="55F8670B" w14:textId="77777777" w:rsidTr="005133EF">
        <w:tc>
          <w:tcPr>
            <w:tcW w:w="9855" w:type="dxa"/>
            <w:gridSpan w:val="5"/>
            <w:shd w:val="clear" w:color="auto" w:fill="F7CAAC"/>
          </w:tcPr>
          <w:p w14:paraId="3E0EB9BD" w14:textId="77777777" w:rsidR="001E1ACB" w:rsidRDefault="001E1ACB" w:rsidP="005133EF">
            <w:pPr>
              <w:jc w:val="both"/>
              <w:rPr>
                <w:b/>
              </w:rPr>
            </w:pPr>
            <w:r>
              <w:rPr>
                <w:b/>
              </w:rPr>
              <w:t>Informace o způsobu kontaktu s vyučujícím</w:t>
            </w:r>
          </w:p>
        </w:tc>
      </w:tr>
      <w:tr w:rsidR="001E1ACB" w14:paraId="54AF3648" w14:textId="77777777" w:rsidTr="005133EF">
        <w:trPr>
          <w:trHeight w:val="1373"/>
        </w:trPr>
        <w:tc>
          <w:tcPr>
            <w:tcW w:w="9855" w:type="dxa"/>
            <w:gridSpan w:val="5"/>
          </w:tcPr>
          <w:p w14:paraId="3595F39A" w14:textId="77777777" w:rsidR="001E1ACB" w:rsidRDefault="001E1ACB" w:rsidP="005133EF">
            <w:pPr>
              <w:jc w:val="both"/>
            </w:pPr>
          </w:p>
        </w:tc>
      </w:tr>
    </w:tbl>
    <w:p w14:paraId="04FD09AC" w14:textId="6BCDD07C" w:rsidR="00FC5766" w:rsidRDefault="00FC5766"/>
    <w:p w14:paraId="51C41CDB" w14:textId="77777777" w:rsidR="00FC5766" w:rsidRDefault="00FC576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457"/>
        <w:gridCol w:w="750"/>
      </w:tblGrid>
      <w:tr w:rsidR="001E1ACB" w14:paraId="1EB75520" w14:textId="77777777" w:rsidTr="005133EF">
        <w:tc>
          <w:tcPr>
            <w:tcW w:w="9855" w:type="dxa"/>
            <w:gridSpan w:val="7"/>
            <w:tcBorders>
              <w:bottom w:val="double" w:sz="4" w:space="0" w:color="auto"/>
            </w:tcBorders>
            <w:shd w:val="clear" w:color="auto" w:fill="BDD6EE"/>
          </w:tcPr>
          <w:p w14:paraId="1D108B29" w14:textId="77777777" w:rsidR="001E1ACB" w:rsidRDefault="001E1ACB" w:rsidP="005133EF">
            <w:pPr>
              <w:jc w:val="both"/>
              <w:rPr>
                <w:b/>
                <w:sz w:val="28"/>
              </w:rPr>
            </w:pPr>
            <w:r>
              <w:lastRenderedPageBreak/>
              <w:br w:type="page"/>
            </w:r>
            <w:r>
              <w:rPr>
                <w:b/>
                <w:sz w:val="28"/>
              </w:rPr>
              <w:t>B-III – Charakteristika studijního předmětu</w:t>
            </w:r>
          </w:p>
        </w:tc>
      </w:tr>
      <w:tr w:rsidR="001E1ACB" w14:paraId="405FC273" w14:textId="77777777" w:rsidTr="005133EF">
        <w:tc>
          <w:tcPr>
            <w:tcW w:w="3086" w:type="dxa"/>
            <w:tcBorders>
              <w:top w:val="double" w:sz="4" w:space="0" w:color="auto"/>
            </w:tcBorders>
            <w:shd w:val="clear" w:color="auto" w:fill="F7CAAC"/>
          </w:tcPr>
          <w:p w14:paraId="7A496D0F" w14:textId="77777777" w:rsidR="001E1ACB" w:rsidRDefault="001E1ACB" w:rsidP="006A6366">
            <w:pPr>
              <w:rPr>
                <w:b/>
              </w:rPr>
            </w:pPr>
            <w:r>
              <w:rPr>
                <w:b/>
              </w:rPr>
              <w:t>Název studijního předmětu</w:t>
            </w:r>
          </w:p>
        </w:tc>
        <w:tc>
          <w:tcPr>
            <w:tcW w:w="6769" w:type="dxa"/>
            <w:gridSpan w:val="6"/>
            <w:tcBorders>
              <w:top w:val="double" w:sz="4" w:space="0" w:color="auto"/>
            </w:tcBorders>
          </w:tcPr>
          <w:p w14:paraId="6DE9E0BE" w14:textId="20226C36" w:rsidR="001E1ACB" w:rsidRDefault="007C741C" w:rsidP="006A6366">
            <w:r w:rsidRPr="009F1316">
              <w:rPr>
                <w:lang w:eastAsia="en-US"/>
              </w:rPr>
              <w:t xml:space="preserve">Angličtina – </w:t>
            </w:r>
            <w:proofErr w:type="spellStart"/>
            <w:r>
              <w:rPr>
                <w:lang w:eastAsia="en-US"/>
              </w:rPr>
              <w:t>advanced</w:t>
            </w:r>
            <w:proofErr w:type="spellEnd"/>
            <w:r>
              <w:rPr>
                <w:lang w:eastAsia="en-US"/>
              </w:rPr>
              <w:t xml:space="preserve"> (13)</w:t>
            </w:r>
          </w:p>
        </w:tc>
      </w:tr>
      <w:tr w:rsidR="003E52A1" w14:paraId="463C0B83" w14:textId="77777777" w:rsidTr="003E52A1">
        <w:tc>
          <w:tcPr>
            <w:tcW w:w="3086" w:type="dxa"/>
            <w:shd w:val="clear" w:color="auto" w:fill="F7CAAC"/>
          </w:tcPr>
          <w:p w14:paraId="34B37F22" w14:textId="77777777" w:rsidR="003E52A1" w:rsidRDefault="003E52A1" w:rsidP="006A6366">
            <w:pPr>
              <w:rPr>
                <w:b/>
              </w:rPr>
            </w:pPr>
            <w:r>
              <w:rPr>
                <w:b/>
              </w:rPr>
              <w:t>Typ předmětu</w:t>
            </w:r>
          </w:p>
        </w:tc>
        <w:tc>
          <w:tcPr>
            <w:tcW w:w="3406" w:type="dxa"/>
            <w:gridSpan w:val="3"/>
          </w:tcPr>
          <w:p w14:paraId="65210E85" w14:textId="3D5A3EBA" w:rsidR="003E52A1" w:rsidRDefault="003E52A1" w:rsidP="006A6366">
            <w:r>
              <w:rPr>
                <w:lang w:eastAsia="en-US"/>
              </w:rPr>
              <w:t>povinný</w:t>
            </w:r>
          </w:p>
        </w:tc>
        <w:tc>
          <w:tcPr>
            <w:tcW w:w="2613" w:type="dxa"/>
            <w:gridSpan w:val="2"/>
            <w:shd w:val="clear" w:color="auto" w:fill="F7CAAC"/>
          </w:tcPr>
          <w:p w14:paraId="4036F5FC" w14:textId="1001A7B6" w:rsidR="003E52A1" w:rsidRDefault="003E52A1" w:rsidP="006A6366">
            <w:r>
              <w:rPr>
                <w:b/>
                <w:lang w:eastAsia="en-US"/>
              </w:rPr>
              <w:t>doporučený ročník/semestr</w:t>
            </w:r>
          </w:p>
        </w:tc>
        <w:tc>
          <w:tcPr>
            <w:tcW w:w="750" w:type="dxa"/>
          </w:tcPr>
          <w:p w14:paraId="17878D15" w14:textId="2A8BA4AB" w:rsidR="003E52A1" w:rsidRDefault="003E52A1" w:rsidP="006A6366">
            <w:r>
              <w:rPr>
                <w:lang w:eastAsia="en-US"/>
              </w:rPr>
              <w:t>1-3/ZS</w:t>
            </w:r>
          </w:p>
        </w:tc>
      </w:tr>
      <w:tr w:rsidR="00E161B6" w14:paraId="39908D63" w14:textId="77777777" w:rsidTr="005133EF">
        <w:tc>
          <w:tcPr>
            <w:tcW w:w="3086" w:type="dxa"/>
            <w:shd w:val="clear" w:color="auto" w:fill="F7CAAC"/>
          </w:tcPr>
          <w:p w14:paraId="089272DD" w14:textId="77777777" w:rsidR="00E161B6" w:rsidRDefault="00E161B6" w:rsidP="006A6366">
            <w:pPr>
              <w:rPr>
                <w:b/>
              </w:rPr>
            </w:pPr>
            <w:r>
              <w:rPr>
                <w:b/>
              </w:rPr>
              <w:t>Rozsah studijního předmětu</w:t>
            </w:r>
          </w:p>
        </w:tc>
        <w:tc>
          <w:tcPr>
            <w:tcW w:w="1701" w:type="dxa"/>
          </w:tcPr>
          <w:p w14:paraId="754D4CB1" w14:textId="221E1087" w:rsidR="00E161B6" w:rsidRDefault="00E161B6" w:rsidP="006A6366">
            <w:r>
              <w:rPr>
                <w:rFonts w:eastAsia="Calibri"/>
                <w:lang w:eastAsia="en-US"/>
              </w:rPr>
              <w:t>26c</w:t>
            </w:r>
          </w:p>
        </w:tc>
        <w:tc>
          <w:tcPr>
            <w:tcW w:w="889" w:type="dxa"/>
            <w:shd w:val="clear" w:color="auto" w:fill="F7CAAC"/>
          </w:tcPr>
          <w:p w14:paraId="31841C49" w14:textId="469351F1" w:rsidR="00E161B6" w:rsidRDefault="00E161B6" w:rsidP="006A6366">
            <w:pPr>
              <w:rPr>
                <w:b/>
              </w:rPr>
            </w:pPr>
            <w:r>
              <w:rPr>
                <w:b/>
                <w:lang w:eastAsia="en-US"/>
              </w:rPr>
              <w:t xml:space="preserve">hod. </w:t>
            </w:r>
          </w:p>
        </w:tc>
        <w:tc>
          <w:tcPr>
            <w:tcW w:w="816" w:type="dxa"/>
          </w:tcPr>
          <w:p w14:paraId="343DEB45" w14:textId="1CBB716E" w:rsidR="00E161B6" w:rsidRDefault="00E161B6" w:rsidP="006A6366">
            <w:r>
              <w:rPr>
                <w:lang w:eastAsia="en-US"/>
              </w:rPr>
              <w:t>26</w:t>
            </w:r>
          </w:p>
        </w:tc>
        <w:tc>
          <w:tcPr>
            <w:tcW w:w="2156" w:type="dxa"/>
            <w:shd w:val="clear" w:color="auto" w:fill="F7CAAC"/>
          </w:tcPr>
          <w:p w14:paraId="46778C3C" w14:textId="0C8C2C5E" w:rsidR="00E161B6" w:rsidRDefault="00E161B6" w:rsidP="006A6366">
            <w:pPr>
              <w:rPr>
                <w:b/>
              </w:rPr>
            </w:pPr>
            <w:r>
              <w:rPr>
                <w:b/>
                <w:lang w:eastAsia="en-US"/>
              </w:rPr>
              <w:t>kreditů</w:t>
            </w:r>
          </w:p>
        </w:tc>
        <w:tc>
          <w:tcPr>
            <w:tcW w:w="1207" w:type="dxa"/>
            <w:gridSpan w:val="2"/>
          </w:tcPr>
          <w:p w14:paraId="734BAF4A" w14:textId="788ED4D5" w:rsidR="00E161B6" w:rsidRDefault="00E161B6" w:rsidP="006A6366">
            <w:r>
              <w:rPr>
                <w:lang w:eastAsia="en-US"/>
              </w:rPr>
              <w:t>2</w:t>
            </w:r>
          </w:p>
        </w:tc>
      </w:tr>
      <w:tr w:rsidR="001E1ACB" w14:paraId="43D7C085" w14:textId="77777777" w:rsidTr="005133EF">
        <w:tc>
          <w:tcPr>
            <w:tcW w:w="3086" w:type="dxa"/>
            <w:shd w:val="clear" w:color="auto" w:fill="F7CAAC"/>
          </w:tcPr>
          <w:p w14:paraId="798CF131" w14:textId="77777777" w:rsidR="001E1ACB" w:rsidRDefault="001E1ACB" w:rsidP="006A6366">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2F0DEA06" w14:textId="77777777" w:rsidR="001E1ACB" w:rsidRDefault="001E1ACB" w:rsidP="006A6366"/>
        </w:tc>
      </w:tr>
      <w:tr w:rsidR="0049075D" w14:paraId="1AFF0582" w14:textId="77777777" w:rsidTr="005133EF">
        <w:tc>
          <w:tcPr>
            <w:tcW w:w="3086" w:type="dxa"/>
            <w:shd w:val="clear" w:color="auto" w:fill="F7CAAC"/>
          </w:tcPr>
          <w:p w14:paraId="47018E13" w14:textId="77777777" w:rsidR="0049075D" w:rsidRPr="005A0406" w:rsidRDefault="0049075D" w:rsidP="006A6366">
            <w:pPr>
              <w:rPr>
                <w:b/>
              </w:rPr>
            </w:pPr>
            <w:r w:rsidRPr="005A0406">
              <w:rPr>
                <w:b/>
              </w:rPr>
              <w:t>Způsob ověření výsledků učení</w:t>
            </w:r>
          </w:p>
        </w:tc>
        <w:tc>
          <w:tcPr>
            <w:tcW w:w="3406" w:type="dxa"/>
            <w:gridSpan w:val="3"/>
          </w:tcPr>
          <w:p w14:paraId="21B44DFD" w14:textId="697C0FA3" w:rsidR="0049075D" w:rsidRDefault="0049075D" w:rsidP="006A6366">
            <w:r>
              <w:rPr>
                <w:rFonts w:eastAsia="Calibri"/>
                <w:lang w:eastAsia="en-US"/>
              </w:rPr>
              <w:t>klasifikovaný zápočet</w:t>
            </w:r>
          </w:p>
        </w:tc>
        <w:tc>
          <w:tcPr>
            <w:tcW w:w="2156" w:type="dxa"/>
            <w:shd w:val="clear" w:color="auto" w:fill="F7CAAC"/>
          </w:tcPr>
          <w:p w14:paraId="1D20A9A5" w14:textId="1ED74C22" w:rsidR="0049075D" w:rsidRDefault="0049075D" w:rsidP="006A6366">
            <w:pPr>
              <w:rPr>
                <w:b/>
              </w:rPr>
            </w:pPr>
            <w:r>
              <w:rPr>
                <w:b/>
                <w:lang w:eastAsia="en-US"/>
              </w:rPr>
              <w:t>Forma výuky</w:t>
            </w:r>
          </w:p>
        </w:tc>
        <w:tc>
          <w:tcPr>
            <w:tcW w:w="1207" w:type="dxa"/>
            <w:gridSpan w:val="2"/>
          </w:tcPr>
          <w:p w14:paraId="0918E467" w14:textId="44907EC1" w:rsidR="0049075D" w:rsidRDefault="0049075D" w:rsidP="006A6366">
            <w:r>
              <w:rPr>
                <w:rFonts w:eastAsia="Calibri"/>
                <w:lang w:eastAsia="en-US"/>
              </w:rPr>
              <w:t>cvičení</w:t>
            </w:r>
          </w:p>
        </w:tc>
      </w:tr>
      <w:tr w:rsidR="001E1ACB" w14:paraId="4BEB0D9D" w14:textId="77777777" w:rsidTr="005133EF">
        <w:tc>
          <w:tcPr>
            <w:tcW w:w="3086" w:type="dxa"/>
            <w:shd w:val="clear" w:color="auto" w:fill="F7CAAC"/>
          </w:tcPr>
          <w:p w14:paraId="448307A5" w14:textId="77777777" w:rsidR="001E1ACB" w:rsidRPr="005A0406" w:rsidRDefault="001E1ACB" w:rsidP="006A6366">
            <w:pPr>
              <w:rPr>
                <w:b/>
              </w:rPr>
            </w:pPr>
            <w:r w:rsidRPr="005A0406">
              <w:rPr>
                <w:b/>
              </w:rPr>
              <w:t>Forma způsobu ověření výsledků učení a další požadavky na studenta</w:t>
            </w:r>
          </w:p>
        </w:tc>
        <w:tc>
          <w:tcPr>
            <w:tcW w:w="6769" w:type="dxa"/>
            <w:gridSpan w:val="6"/>
            <w:tcBorders>
              <w:bottom w:val="nil"/>
            </w:tcBorders>
          </w:tcPr>
          <w:p w14:paraId="2849E3C9" w14:textId="77777777" w:rsidR="0068703D" w:rsidRDefault="0068703D" w:rsidP="006A6366">
            <w:pPr>
              <w:rPr>
                <w:lang w:eastAsia="en-US"/>
              </w:rPr>
            </w:pPr>
            <w:r>
              <w:rPr>
                <w:lang w:eastAsia="en-US"/>
              </w:rPr>
              <w:t>Docházka – minimálně 80 %.</w:t>
            </w:r>
          </w:p>
          <w:p w14:paraId="35B46F43" w14:textId="77777777" w:rsidR="0068703D" w:rsidRDefault="0068703D" w:rsidP="006A6366">
            <w:pPr>
              <w:rPr>
                <w:lang w:eastAsia="en-US"/>
              </w:rPr>
            </w:pPr>
            <w:r>
              <w:rPr>
                <w:lang w:eastAsia="en-US"/>
              </w:rPr>
              <w:t>Aktivní účast, vypracování a odevzdání všech domácích prací v termínu.</w:t>
            </w:r>
          </w:p>
          <w:p w14:paraId="661D1DA0" w14:textId="77777777" w:rsidR="0068703D" w:rsidRDefault="0068703D" w:rsidP="006A6366">
            <w:pPr>
              <w:rPr>
                <w:lang w:eastAsia="en-US"/>
              </w:rPr>
            </w:pPr>
            <w:r>
              <w:rPr>
                <w:lang w:eastAsia="en-US"/>
              </w:rPr>
              <w:t>Prezentace v hodině s doprovodnými materiály v dohodnutém termínu (hodnocena na minimum 60 %).</w:t>
            </w:r>
          </w:p>
          <w:p w14:paraId="06067D7D" w14:textId="77777777" w:rsidR="0068703D" w:rsidRDefault="0068703D" w:rsidP="006A6366">
            <w:pPr>
              <w:rPr>
                <w:lang w:eastAsia="en-US"/>
              </w:rPr>
            </w:pPr>
            <w:r>
              <w:rPr>
                <w:lang w:eastAsia="en-US"/>
              </w:rPr>
              <w:t>Zpracování a překlad abstraktu vybraného nastudovaného odborného textu.</w:t>
            </w:r>
          </w:p>
          <w:p w14:paraId="4208C946" w14:textId="77777777" w:rsidR="0068703D" w:rsidRDefault="0068703D" w:rsidP="006A6366">
            <w:pPr>
              <w:rPr>
                <w:lang w:eastAsia="en-US"/>
              </w:rPr>
            </w:pPr>
            <w:r>
              <w:rPr>
                <w:lang w:eastAsia="en-US"/>
              </w:rPr>
              <w:t>Dílčí a závěrečný zápočtový test (minimum 60 %).</w:t>
            </w:r>
          </w:p>
          <w:p w14:paraId="71C9205A" w14:textId="661E6A5A" w:rsidR="001E1ACB" w:rsidRDefault="0068703D" w:rsidP="006A6366">
            <w:r>
              <w:rPr>
                <w:lang w:eastAsia="en-US"/>
              </w:rPr>
              <w:t xml:space="preserve">Povinností studenta je zaregistrovat se do online kurzu CJ13 v </w:t>
            </w:r>
            <w:proofErr w:type="spellStart"/>
            <w:r>
              <w:rPr>
                <w:lang w:eastAsia="en-US"/>
              </w:rPr>
              <w:t>Moodlu</w:t>
            </w:r>
            <w:proofErr w:type="spellEnd"/>
            <w:r>
              <w:rPr>
                <w:lang w:eastAsia="en-US"/>
              </w:rPr>
              <w:t>.</w:t>
            </w:r>
          </w:p>
        </w:tc>
      </w:tr>
      <w:tr w:rsidR="001E1ACB" w14:paraId="334489A3" w14:textId="77777777" w:rsidTr="00F60DA2">
        <w:trPr>
          <w:trHeight w:val="260"/>
        </w:trPr>
        <w:tc>
          <w:tcPr>
            <w:tcW w:w="9855" w:type="dxa"/>
            <w:gridSpan w:val="7"/>
            <w:tcBorders>
              <w:top w:val="nil"/>
            </w:tcBorders>
          </w:tcPr>
          <w:p w14:paraId="13760FB0" w14:textId="77777777" w:rsidR="001E1ACB" w:rsidRDefault="001E1ACB" w:rsidP="006A6366"/>
        </w:tc>
      </w:tr>
      <w:tr w:rsidR="0062487A" w14:paraId="2EB62464" w14:textId="77777777" w:rsidTr="005133EF">
        <w:trPr>
          <w:trHeight w:val="197"/>
        </w:trPr>
        <w:tc>
          <w:tcPr>
            <w:tcW w:w="3086" w:type="dxa"/>
            <w:tcBorders>
              <w:top w:val="nil"/>
            </w:tcBorders>
            <w:shd w:val="clear" w:color="auto" w:fill="F7CAAC"/>
          </w:tcPr>
          <w:p w14:paraId="6760FC9E" w14:textId="77777777" w:rsidR="0062487A" w:rsidRDefault="0062487A" w:rsidP="006A6366">
            <w:pPr>
              <w:rPr>
                <w:b/>
              </w:rPr>
            </w:pPr>
            <w:r>
              <w:rPr>
                <w:b/>
              </w:rPr>
              <w:t>Garant předmětu</w:t>
            </w:r>
          </w:p>
        </w:tc>
        <w:tc>
          <w:tcPr>
            <w:tcW w:w="6769" w:type="dxa"/>
            <w:gridSpan w:val="6"/>
            <w:tcBorders>
              <w:top w:val="nil"/>
            </w:tcBorders>
          </w:tcPr>
          <w:p w14:paraId="0EC82167" w14:textId="33747BD7" w:rsidR="0062487A" w:rsidRDefault="0062487A" w:rsidP="006A6366">
            <w:r>
              <w:rPr>
                <w:rFonts w:eastAsia="Calibri"/>
                <w:lang w:eastAsia="en-US"/>
              </w:rPr>
              <w:t xml:space="preserve">Mgr. Hana </w:t>
            </w:r>
            <w:proofErr w:type="spellStart"/>
            <w:r>
              <w:rPr>
                <w:rFonts w:eastAsia="Calibri"/>
                <w:lang w:eastAsia="en-US"/>
              </w:rPr>
              <w:t>Atcheson</w:t>
            </w:r>
            <w:proofErr w:type="spellEnd"/>
          </w:p>
        </w:tc>
      </w:tr>
      <w:tr w:rsidR="0062487A" w14:paraId="54488F3D" w14:textId="77777777" w:rsidTr="005133EF">
        <w:trPr>
          <w:trHeight w:val="243"/>
        </w:trPr>
        <w:tc>
          <w:tcPr>
            <w:tcW w:w="3086" w:type="dxa"/>
            <w:tcBorders>
              <w:top w:val="nil"/>
            </w:tcBorders>
            <w:shd w:val="clear" w:color="auto" w:fill="F7CAAC"/>
          </w:tcPr>
          <w:p w14:paraId="1C9EDE1B" w14:textId="77777777" w:rsidR="0062487A" w:rsidRDefault="0062487A" w:rsidP="006A6366">
            <w:pPr>
              <w:rPr>
                <w:b/>
              </w:rPr>
            </w:pPr>
            <w:r>
              <w:rPr>
                <w:b/>
              </w:rPr>
              <w:t>Zapojení garanta do výuky předmětu</w:t>
            </w:r>
          </w:p>
        </w:tc>
        <w:tc>
          <w:tcPr>
            <w:tcW w:w="6769" w:type="dxa"/>
            <w:gridSpan w:val="6"/>
            <w:tcBorders>
              <w:top w:val="nil"/>
            </w:tcBorders>
          </w:tcPr>
          <w:p w14:paraId="15BB7A1E" w14:textId="16BFBBB4" w:rsidR="0062487A" w:rsidRDefault="0062487A" w:rsidP="006A6366">
            <w:r>
              <w:rPr>
                <w:rFonts w:eastAsia="Calibri"/>
                <w:lang w:eastAsia="en-US"/>
              </w:rPr>
              <w:t xml:space="preserve">100 % </w:t>
            </w:r>
          </w:p>
        </w:tc>
      </w:tr>
      <w:tr w:rsidR="0062487A" w14:paraId="1C5C3F07" w14:textId="77777777" w:rsidTr="005133EF">
        <w:tc>
          <w:tcPr>
            <w:tcW w:w="3086" w:type="dxa"/>
            <w:shd w:val="clear" w:color="auto" w:fill="F7CAAC"/>
          </w:tcPr>
          <w:p w14:paraId="7EABF5CB" w14:textId="77777777" w:rsidR="0062487A" w:rsidRDefault="0062487A" w:rsidP="006A6366">
            <w:pPr>
              <w:rPr>
                <w:b/>
              </w:rPr>
            </w:pPr>
            <w:r>
              <w:rPr>
                <w:b/>
              </w:rPr>
              <w:t>Vyučující</w:t>
            </w:r>
          </w:p>
        </w:tc>
        <w:tc>
          <w:tcPr>
            <w:tcW w:w="6769" w:type="dxa"/>
            <w:gridSpan w:val="6"/>
            <w:tcBorders>
              <w:bottom w:val="nil"/>
            </w:tcBorders>
          </w:tcPr>
          <w:p w14:paraId="26015666" w14:textId="54909EA3" w:rsidR="0062487A" w:rsidRDefault="0062487A" w:rsidP="006A6366">
            <w:r>
              <w:rPr>
                <w:rFonts w:eastAsia="Calibri"/>
                <w:lang w:eastAsia="en-US"/>
              </w:rPr>
              <w:t xml:space="preserve">Mgr. Hana </w:t>
            </w:r>
            <w:proofErr w:type="spellStart"/>
            <w:r>
              <w:rPr>
                <w:rFonts w:eastAsia="Calibri"/>
                <w:lang w:eastAsia="en-US"/>
              </w:rPr>
              <w:t>Atcheson</w:t>
            </w:r>
            <w:proofErr w:type="spellEnd"/>
          </w:p>
        </w:tc>
      </w:tr>
      <w:tr w:rsidR="001E1ACB" w14:paraId="5D6DBB18" w14:textId="77777777" w:rsidTr="00F60DA2">
        <w:trPr>
          <w:trHeight w:val="182"/>
        </w:trPr>
        <w:tc>
          <w:tcPr>
            <w:tcW w:w="9855" w:type="dxa"/>
            <w:gridSpan w:val="7"/>
            <w:tcBorders>
              <w:top w:val="nil"/>
            </w:tcBorders>
          </w:tcPr>
          <w:p w14:paraId="19EABD52" w14:textId="77777777" w:rsidR="001E1ACB" w:rsidRDefault="001E1ACB" w:rsidP="006A6366"/>
        </w:tc>
      </w:tr>
      <w:tr w:rsidR="001E1ACB" w14:paraId="2221B34D" w14:textId="77777777" w:rsidTr="005133EF">
        <w:tc>
          <w:tcPr>
            <w:tcW w:w="3086" w:type="dxa"/>
            <w:shd w:val="clear" w:color="auto" w:fill="F7CAAC"/>
          </w:tcPr>
          <w:p w14:paraId="55AF6C6C" w14:textId="77777777" w:rsidR="001E1ACB" w:rsidRPr="001452AD" w:rsidRDefault="001E1ACB" w:rsidP="005133EF">
            <w:pPr>
              <w:jc w:val="both"/>
              <w:rPr>
                <w:b/>
                <w:highlight w:val="yellow"/>
              </w:rPr>
            </w:pPr>
            <w:r w:rsidRPr="009B48E7">
              <w:rPr>
                <w:b/>
              </w:rPr>
              <w:t>Hlavní témata a výsledky učení</w:t>
            </w:r>
          </w:p>
        </w:tc>
        <w:tc>
          <w:tcPr>
            <w:tcW w:w="6769" w:type="dxa"/>
            <w:gridSpan w:val="6"/>
            <w:tcBorders>
              <w:bottom w:val="nil"/>
            </w:tcBorders>
          </w:tcPr>
          <w:p w14:paraId="45DF49DE" w14:textId="77777777" w:rsidR="001E1ACB" w:rsidRPr="001452AD" w:rsidRDefault="001E1ACB" w:rsidP="005133EF">
            <w:pPr>
              <w:jc w:val="both"/>
              <w:rPr>
                <w:highlight w:val="yellow"/>
              </w:rPr>
            </w:pPr>
          </w:p>
        </w:tc>
      </w:tr>
      <w:tr w:rsidR="001E1ACB" w14:paraId="473D79F3" w14:textId="77777777" w:rsidTr="005133EF">
        <w:trPr>
          <w:trHeight w:val="2197"/>
        </w:trPr>
        <w:tc>
          <w:tcPr>
            <w:tcW w:w="9855" w:type="dxa"/>
            <w:gridSpan w:val="7"/>
            <w:tcBorders>
              <w:top w:val="nil"/>
              <w:bottom w:val="single" w:sz="4" w:space="0" w:color="auto"/>
            </w:tcBorders>
          </w:tcPr>
          <w:p w14:paraId="69EB878A" w14:textId="565838C3" w:rsidR="00001A82" w:rsidRPr="00F41A72" w:rsidRDefault="00A87903" w:rsidP="001B432D">
            <w:pPr>
              <w:jc w:val="both"/>
              <w:rPr>
                <w:b/>
                <w:bCs/>
                <w:lang w:eastAsia="en-US"/>
              </w:rPr>
            </w:pPr>
            <w:r w:rsidRPr="00F41A72">
              <w:rPr>
                <w:b/>
                <w:bCs/>
                <w:lang w:eastAsia="en-US"/>
              </w:rPr>
              <w:t>Témata</w:t>
            </w:r>
            <w:r w:rsidR="002A0F0B">
              <w:rPr>
                <w:b/>
                <w:bCs/>
                <w:lang w:eastAsia="en-US"/>
              </w:rPr>
              <w:t>:</w:t>
            </w:r>
            <w:r w:rsidR="006A6366">
              <w:rPr>
                <w:b/>
                <w:bCs/>
                <w:lang w:eastAsia="en-US"/>
              </w:rPr>
              <w:t xml:space="preserve"> </w:t>
            </w:r>
            <w:r w:rsidR="006549C4">
              <w:rPr>
                <w:lang w:eastAsia="en-US"/>
              </w:rPr>
              <w:t>o</w:t>
            </w:r>
            <w:r w:rsidR="006549C4" w:rsidRPr="00F41A72">
              <w:rPr>
                <w:lang w:eastAsia="en-US"/>
              </w:rPr>
              <w:t xml:space="preserve">bsah předmětu je sestaven dle lekcí 1, 2, 3 učebnice Open Mind </w:t>
            </w:r>
            <w:proofErr w:type="spellStart"/>
            <w:r w:rsidR="006549C4" w:rsidRPr="00F41A72">
              <w:rPr>
                <w:lang w:eastAsia="en-US"/>
              </w:rPr>
              <w:t>Advanced</w:t>
            </w:r>
            <w:proofErr w:type="spellEnd"/>
            <w:r w:rsidR="006549C4" w:rsidRPr="00F41A72">
              <w:rPr>
                <w:lang w:eastAsia="en-US"/>
              </w:rPr>
              <w:t>. Součástí výuky je čtení a prezentace odborného textu dle studijního zaměření studenta.</w:t>
            </w:r>
          </w:p>
          <w:p w14:paraId="0BBBA8A1" w14:textId="77777777" w:rsidR="00001A82" w:rsidRPr="00F41A72" w:rsidRDefault="00001A82" w:rsidP="00F41A72">
            <w:pPr>
              <w:jc w:val="both"/>
              <w:rPr>
                <w:bCs/>
                <w:lang w:eastAsia="en-US"/>
              </w:rPr>
            </w:pPr>
            <w:r w:rsidRPr="00F41A72">
              <w:rPr>
                <w:bCs/>
                <w:lang w:eastAsia="en-US"/>
              </w:rPr>
              <w:t>Gramatika:</w:t>
            </w:r>
          </w:p>
          <w:p w14:paraId="3940E6C1" w14:textId="77777777" w:rsidR="00001A82" w:rsidRPr="0055141B" w:rsidRDefault="00001A82" w:rsidP="004C352E">
            <w:pPr>
              <w:pStyle w:val="Odstavecseseznamem"/>
              <w:numPr>
                <w:ilvl w:val="0"/>
                <w:numId w:val="190"/>
              </w:numPr>
              <w:jc w:val="both"/>
              <w:rPr>
                <w:bCs/>
                <w:lang w:eastAsia="en-US"/>
              </w:rPr>
            </w:pPr>
            <w:r w:rsidRPr="0055141B">
              <w:rPr>
                <w:bCs/>
                <w:lang w:eastAsia="en-US"/>
              </w:rPr>
              <w:t>Adverbiální fráze</w:t>
            </w:r>
          </w:p>
          <w:p w14:paraId="09E151C8" w14:textId="77777777" w:rsidR="00001A82" w:rsidRPr="00F41A72" w:rsidRDefault="00001A82" w:rsidP="004C352E">
            <w:pPr>
              <w:pStyle w:val="Odstavecseseznamem"/>
              <w:numPr>
                <w:ilvl w:val="0"/>
                <w:numId w:val="190"/>
              </w:numPr>
              <w:jc w:val="both"/>
              <w:rPr>
                <w:bCs/>
                <w:lang w:eastAsia="en-US"/>
              </w:rPr>
            </w:pPr>
            <w:r w:rsidRPr="00F41A72">
              <w:rPr>
                <w:bCs/>
                <w:lang w:eastAsia="en-US"/>
              </w:rPr>
              <w:t>Otázky v záporu</w:t>
            </w:r>
          </w:p>
          <w:p w14:paraId="240B2D11" w14:textId="77777777" w:rsidR="00001A82" w:rsidRPr="00F41A72" w:rsidRDefault="00001A82" w:rsidP="004C352E">
            <w:pPr>
              <w:pStyle w:val="Odstavecseseznamem"/>
              <w:numPr>
                <w:ilvl w:val="0"/>
                <w:numId w:val="190"/>
              </w:numPr>
              <w:jc w:val="both"/>
              <w:rPr>
                <w:bCs/>
                <w:lang w:eastAsia="en-US"/>
              </w:rPr>
            </w:pPr>
            <w:r w:rsidRPr="00F41A72">
              <w:rPr>
                <w:bCs/>
                <w:lang w:eastAsia="en-US"/>
              </w:rPr>
              <w:t>Vyjadřování budoucnosti v trpném rodu</w:t>
            </w:r>
          </w:p>
          <w:p w14:paraId="5BCC9C9F" w14:textId="77777777" w:rsidR="00001A82" w:rsidRPr="00F41A72" w:rsidRDefault="00001A82" w:rsidP="004C352E">
            <w:pPr>
              <w:pStyle w:val="Odstavecseseznamem"/>
              <w:numPr>
                <w:ilvl w:val="0"/>
                <w:numId w:val="190"/>
              </w:numPr>
              <w:jc w:val="both"/>
              <w:rPr>
                <w:bCs/>
                <w:lang w:eastAsia="en-US"/>
              </w:rPr>
            </w:pPr>
            <w:r w:rsidRPr="00F41A72">
              <w:rPr>
                <w:bCs/>
                <w:lang w:eastAsia="en-US"/>
              </w:rPr>
              <w:t>Spojky podmínkových vět</w:t>
            </w:r>
          </w:p>
          <w:p w14:paraId="53A1697C" w14:textId="77777777" w:rsidR="00001A82" w:rsidRPr="00F41A72" w:rsidRDefault="00001A82" w:rsidP="004C352E">
            <w:pPr>
              <w:pStyle w:val="Odstavecseseznamem"/>
              <w:numPr>
                <w:ilvl w:val="0"/>
                <w:numId w:val="190"/>
              </w:numPr>
              <w:jc w:val="both"/>
              <w:rPr>
                <w:bCs/>
                <w:lang w:eastAsia="en-US"/>
              </w:rPr>
            </w:pPr>
            <w:r w:rsidRPr="00F41A72">
              <w:rPr>
                <w:bCs/>
                <w:lang w:eastAsia="en-US"/>
              </w:rPr>
              <w:t>Doplněk</w:t>
            </w:r>
          </w:p>
          <w:p w14:paraId="72589F33" w14:textId="77777777" w:rsidR="00001A82" w:rsidRPr="00F41A72" w:rsidRDefault="00001A82" w:rsidP="004C352E">
            <w:pPr>
              <w:pStyle w:val="Odstavecseseznamem"/>
              <w:numPr>
                <w:ilvl w:val="0"/>
                <w:numId w:val="190"/>
              </w:numPr>
              <w:jc w:val="both"/>
              <w:rPr>
                <w:bCs/>
                <w:lang w:eastAsia="en-US"/>
              </w:rPr>
            </w:pPr>
            <w:r w:rsidRPr="00F41A72">
              <w:rPr>
                <w:bCs/>
                <w:lang w:eastAsia="en-US"/>
              </w:rPr>
              <w:t xml:space="preserve">Vybraná frazeologická spojení pro THINK, SUPPOSE </w:t>
            </w:r>
            <w:proofErr w:type="spellStart"/>
            <w:r w:rsidRPr="00F41A72">
              <w:rPr>
                <w:bCs/>
                <w:lang w:eastAsia="en-US"/>
              </w:rPr>
              <w:t>etc</w:t>
            </w:r>
            <w:proofErr w:type="spellEnd"/>
            <w:r w:rsidRPr="00F41A72">
              <w:rPr>
                <w:bCs/>
                <w:lang w:eastAsia="en-US"/>
              </w:rPr>
              <w:t>.</w:t>
            </w:r>
          </w:p>
          <w:p w14:paraId="4CE0499C" w14:textId="77777777" w:rsidR="00001A82" w:rsidRPr="001B432D" w:rsidRDefault="00001A82" w:rsidP="00F41A72">
            <w:pPr>
              <w:jc w:val="both"/>
              <w:rPr>
                <w:bCs/>
                <w:lang w:eastAsia="en-US"/>
              </w:rPr>
            </w:pPr>
            <w:r w:rsidRPr="001B432D">
              <w:rPr>
                <w:bCs/>
                <w:lang w:eastAsia="en-US"/>
              </w:rPr>
              <w:t>Rozvíjení písemného projevu s přihlédnutím na specifika vybraných stylů.</w:t>
            </w:r>
          </w:p>
          <w:p w14:paraId="5374B6AB" w14:textId="77777777" w:rsidR="00001A82" w:rsidRPr="00520928" w:rsidRDefault="00001A82" w:rsidP="00F41A72">
            <w:pPr>
              <w:jc w:val="both"/>
              <w:rPr>
                <w:bCs/>
                <w:lang w:eastAsia="en-US"/>
              </w:rPr>
            </w:pPr>
            <w:r w:rsidRPr="00520928">
              <w:rPr>
                <w:bCs/>
                <w:lang w:eastAsia="en-US"/>
              </w:rPr>
              <w:t>Jsou procvičována vybraná konverzační témata:</w:t>
            </w:r>
          </w:p>
          <w:p w14:paraId="3F90A586" w14:textId="77777777" w:rsidR="00001A82" w:rsidRPr="00F41A72" w:rsidRDefault="00001A82" w:rsidP="004C352E">
            <w:pPr>
              <w:pStyle w:val="Odstavecseseznamem"/>
              <w:numPr>
                <w:ilvl w:val="0"/>
                <w:numId w:val="191"/>
              </w:numPr>
              <w:jc w:val="both"/>
              <w:rPr>
                <w:bCs/>
                <w:lang w:eastAsia="en-US"/>
              </w:rPr>
            </w:pPr>
            <w:r w:rsidRPr="00F41A72">
              <w:rPr>
                <w:bCs/>
                <w:lang w:eastAsia="en-US"/>
              </w:rPr>
              <w:t>Spotřební způsob života a udržitelný rozvoj</w:t>
            </w:r>
          </w:p>
          <w:p w14:paraId="2B2AD2A2" w14:textId="77777777" w:rsidR="00001A82" w:rsidRPr="00F41A72" w:rsidRDefault="00001A82" w:rsidP="004C352E">
            <w:pPr>
              <w:pStyle w:val="Odstavecseseznamem"/>
              <w:numPr>
                <w:ilvl w:val="0"/>
                <w:numId w:val="191"/>
              </w:numPr>
              <w:jc w:val="both"/>
              <w:rPr>
                <w:bCs/>
                <w:lang w:eastAsia="en-US"/>
              </w:rPr>
            </w:pPr>
            <w:r w:rsidRPr="00F41A72">
              <w:rPr>
                <w:bCs/>
                <w:lang w:eastAsia="en-US"/>
              </w:rPr>
              <w:t>Byznys a inovace</w:t>
            </w:r>
          </w:p>
          <w:p w14:paraId="24DF593C" w14:textId="77777777" w:rsidR="00001A82" w:rsidRPr="00F41A72" w:rsidRDefault="00001A82" w:rsidP="004C352E">
            <w:pPr>
              <w:pStyle w:val="Odstavecseseznamem"/>
              <w:numPr>
                <w:ilvl w:val="0"/>
                <w:numId w:val="191"/>
              </w:numPr>
              <w:spacing w:after="120"/>
              <w:rPr>
                <w:bCs/>
                <w:lang w:eastAsia="en-US"/>
              </w:rPr>
            </w:pPr>
            <w:r w:rsidRPr="00F41A72">
              <w:rPr>
                <w:bCs/>
                <w:lang w:eastAsia="en-US"/>
              </w:rPr>
              <w:t>Ochrana osobních údajů a soukromí v digitálním prostředí</w:t>
            </w:r>
          </w:p>
          <w:p w14:paraId="016406CD" w14:textId="77777777" w:rsidR="00FF4918" w:rsidRDefault="00FF4918" w:rsidP="00FF4918">
            <w:pPr>
              <w:jc w:val="both"/>
              <w:rPr>
                <w:b/>
                <w:bCs/>
              </w:rPr>
            </w:pPr>
            <w:r w:rsidRPr="00B04D00">
              <w:rPr>
                <w:b/>
                <w:bCs/>
              </w:rPr>
              <w:t>Výsledky učení:</w:t>
            </w:r>
          </w:p>
          <w:p w14:paraId="7565A0C4" w14:textId="229AA45C" w:rsidR="00FF4918" w:rsidRPr="003F3928" w:rsidRDefault="00FF4918" w:rsidP="00FF4918">
            <w:pPr>
              <w:jc w:val="both"/>
            </w:pPr>
            <w:r w:rsidRPr="003F3928">
              <w:t xml:space="preserve">Odborné znalosti – po absolvování předmětu má student jazykové znalosti minimálně na úrovni </w:t>
            </w:r>
            <w:r w:rsidR="00F41A72" w:rsidRPr="003F3928">
              <w:t>C1</w:t>
            </w:r>
            <w:r w:rsidRPr="003F3928">
              <w:t xml:space="preserve"> v oblastech:</w:t>
            </w:r>
          </w:p>
          <w:p w14:paraId="757EBEC5" w14:textId="25A5B92E" w:rsidR="00D03329" w:rsidRPr="003F3928" w:rsidRDefault="00D03329" w:rsidP="004C352E">
            <w:pPr>
              <w:pStyle w:val="Odstavecseseznamem"/>
              <w:numPr>
                <w:ilvl w:val="0"/>
                <w:numId w:val="192"/>
              </w:numPr>
              <w:jc w:val="both"/>
            </w:pPr>
            <w:r w:rsidRPr="003F3928">
              <w:t>adverbiální fráze</w:t>
            </w:r>
          </w:p>
          <w:p w14:paraId="1A6990B7" w14:textId="61BDD55A" w:rsidR="00D03329" w:rsidRPr="003F3928" w:rsidRDefault="00D03329" w:rsidP="004C352E">
            <w:pPr>
              <w:pStyle w:val="Odstavecseseznamem"/>
              <w:numPr>
                <w:ilvl w:val="0"/>
                <w:numId w:val="192"/>
              </w:numPr>
              <w:jc w:val="both"/>
            </w:pPr>
            <w:r w:rsidRPr="003F3928">
              <w:t>otázky v záporu</w:t>
            </w:r>
          </w:p>
          <w:p w14:paraId="5EE18DC7" w14:textId="4AAECE03" w:rsidR="00D03329" w:rsidRPr="003F3928" w:rsidRDefault="00D03329" w:rsidP="004C352E">
            <w:pPr>
              <w:pStyle w:val="Odstavecseseznamem"/>
              <w:numPr>
                <w:ilvl w:val="0"/>
                <w:numId w:val="192"/>
              </w:numPr>
              <w:jc w:val="both"/>
            </w:pPr>
            <w:r w:rsidRPr="003F3928">
              <w:t>vyjadřování budoucnosti v trpném rodu</w:t>
            </w:r>
          </w:p>
          <w:p w14:paraId="0E08E835" w14:textId="2F222DA5" w:rsidR="00D03329" w:rsidRPr="003F3928" w:rsidRDefault="00D03329" w:rsidP="004C352E">
            <w:pPr>
              <w:pStyle w:val="Odstavecseseznamem"/>
              <w:numPr>
                <w:ilvl w:val="0"/>
                <w:numId w:val="192"/>
              </w:numPr>
              <w:jc w:val="both"/>
            </w:pPr>
            <w:r w:rsidRPr="003F3928">
              <w:t>spojovacích výrazů podmínkových vět</w:t>
            </w:r>
          </w:p>
          <w:p w14:paraId="06C0F5BA" w14:textId="4D3DE3A4" w:rsidR="00D03329" w:rsidRPr="003F3928" w:rsidRDefault="00D03329" w:rsidP="004C352E">
            <w:pPr>
              <w:pStyle w:val="Odstavecseseznamem"/>
              <w:numPr>
                <w:ilvl w:val="0"/>
                <w:numId w:val="192"/>
              </w:numPr>
              <w:jc w:val="both"/>
            </w:pPr>
            <w:r w:rsidRPr="003F3928">
              <w:t>větného doplňku</w:t>
            </w:r>
          </w:p>
          <w:p w14:paraId="339F8416" w14:textId="5A52D61B" w:rsidR="00D03329" w:rsidRPr="003F3928" w:rsidRDefault="00D03329" w:rsidP="004C352E">
            <w:pPr>
              <w:pStyle w:val="Odstavecseseznamem"/>
              <w:numPr>
                <w:ilvl w:val="0"/>
                <w:numId w:val="192"/>
              </w:numPr>
              <w:jc w:val="both"/>
            </w:pPr>
            <w:r w:rsidRPr="003F3928">
              <w:t xml:space="preserve">vybraných frazeologických spojení pro THINK, </w:t>
            </w:r>
            <w:proofErr w:type="gramStart"/>
            <w:r w:rsidRPr="003F3928">
              <w:t>SUPPOSE,</w:t>
            </w:r>
            <w:proofErr w:type="gramEnd"/>
            <w:r w:rsidRPr="003F3928">
              <w:t xml:space="preserve"> </w:t>
            </w:r>
            <w:proofErr w:type="spellStart"/>
            <w:r w:rsidRPr="003F3928">
              <w:t>etc</w:t>
            </w:r>
            <w:proofErr w:type="spellEnd"/>
            <w:r w:rsidRPr="003F3928">
              <w:t>.</w:t>
            </w:r>
          </w:p>
          <w:p w14:paraId="03826077" w14:textId="2FD8E2C5" w:rsidR="00D03329" w:rsidRPr="003F3928" w:rsidRDefault="00F41A72" w:rsidP="004C352E">
            <w:pPr>
              <w:pStyle w:val="Odstavecseseznamem"/>
              <w:numPr>
                <w:ilvl w:val="0"/>
                <w:numId w:val="192"/>
              </w:numPr>
              <w:jc w:val="both"/>
            </w:pPr>
            <w:r w:rsidRPr="003F3928">
              <w:t>a</w:t>
            </w:r>
            <w:r w:rsidR="00D03329" w:rsidRPr="003F3928">
              <w:t>nglické slovní zásoby pro vyjadřování se o spotřební způsobu života a udržitelného rozvoje, byznysu a inovace, ochrany osobních údajů a soukromí v digitálním prostředí</w:t>
            </w:r>
          </w:p>
          <w:p w14:paraId="566B33F8" w14:textId="6F9A0A19" w:rsidR="00A87903" w:rsidRDefault="00A87903" w:rsidP="00D03329">
            <w:pPr>
              <w:jc w:val="both"/>
            </w:pPr>
            <w:r w:rsidRPr="003F3928">
              <w:t>Odborné dovednosti – po absolvování předmětu je student schopen:</w:t>
            </w:r>
          </w:p>
          <w:p w14:paraId="23543117" w14:textId="6A5863EF" w:rsidR="00F0265E" w:rsidRDefault="00F0265E" w:rsidP="004C352E">
            <w:pPr>
              <w:pStyle w:val="Odstavecseseznamem"/>
              <w:numPr>
                <w:ilvl w:val="0"/>
                <w:numId w:val="193"/>
              </w:numPr>
              <w:jc w:val="both"/>
            </w:pPr>
            <w:r>
              <w:t>plynulé komunikace v osobních i pracovních oblastech s využitím široké a přesné slovní zásoby, se schopností zvládat nečekaná témata na jazykové úrovni C1 podle SERRJ 2020</w:t>
            </w:r>
          </w:p>
          <w:p w14:paraId="6FEBFED1" w14:textId="5BFEA795" w:rsidR="00F0265E" w:rsidRDefault="00F0265E" w:rsidP="004C352E">
            <w:pPr>
              <w:pStyle w:val="Odstavecseseznamem"/>
              <w:numPr>
                <w:ilvl w:val="0"/>
                <w:numId w:val="193"/>
              </w:numPr>
              <w:jc w:val="both"/>
            </w:pPr>
            <w:r>
              <w:t>porozumět delším formálním textům a rozpozná implicitní významy textů</w:t>
            </w:r>
          </w:p>
          <w:p w14:paraId="4B9B925C" w14:textId="536FDE36" w:rsidR="00F0265E" w:rsidRDefault="00F0265E" w:rsidP="004C352E">
            <w:pPr>
              <w:pStyle w:val="Odstavecseseznamem"/>
              <w:numPr>
                <w:ilvl w:val="0"/>
                <w:numId w:val="193"/>
              </w:numPr>
              <w:jc w:val="both"/>
            </w:pPr>
            <w:r>
              <w:t>plynule a pohotově se vyjadřovat bez zjevného hledání výrazů</w:t>
            </w:r>
          </w:p>
          <w:p w14:paraId="01E848CC" w14:textId="05ACAAB7" w:rsidR="001E1ACB" w:rsidRPr="005A0406" w:rsidRDefault="00F0265E" w:rsidP="004C352E">
            <w:pPr>
              <w:pStyle w:val="Odstavecseseznamem"/>
              <w:numPr>
                <w:ilvl w:val="0"/>
                <w:numId w:val="193"/>
              </w:numPr>
              <w:jc w:val="both"/>
            </w:pPr>
            <w:r>
              <w:t>vytvořit srozumitelné, dobře uspořádané texty, čímž prokazuje ovládnutí kompozičních útvarů, spojovacích výrazů a prostředků koheze</w:t>
            </w:r>
          </w:p>
        </w:tc>
      </w:tr>
    </w:tbl>
    <w:p w14:paraId="1366D079" w14:textId="77777777" w:rsidR="00E05F6D" w:rsidRDefault="00E05F6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1E1ACB" w14:paraId="3641B949"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1C7C2FD5" w14:textId="0817C82B" w:rsidR="001E1ACB" w:rsidRPr="001452AD" w:rsidRDefault="001E1ACB" w:rsidP="005133EF">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6343AC9C" w14:textId="77777777" w:rsidR="001E1ACB" w:rsidRPr="001452AD" w:rsidRDefault="001E1ACB" w:rsidP="005133EF">
            <w:pPr>
              <w:jc w:val="both"/>
              <w:rPr>
                <w:highlight w:val="yellow"/>
              </w:rPr>
            </w:pPr>
          </w:p>
        </w:tc>
      </w:tr>
      <w:tr w:rsidR="001E1ACB" w14:paraId="1E15DEB0" w14:textId="77777777" w:rsidTr="00F0265E">
        <w:trPr>
          <w:trHeight w:val="1417"/>
        </w:trPr>
        <w:tc>
          <w:tcPr>
            <w:tcW w:w="9855" w:type="dxa"/>
            <w:gridSpan w:val="5"/>
            <w:tcBorders>
              <w:top w:val="nil"/>
              <w:bottom w:val="single" w:sz="4" w:space="0" w:color="auto"/>
            </w:tcBorders>
          </w:tcPr>
          <w:p w14:paraId="5BE6C3CF" w14:textId="77777777" w:rsidR="00E45EE1" w:rsidRDefault="00E45EE1" w:rsidP="004C352E">
            <w:pPr>
              <w:pStyle w:val="Odstavecseseznamem"/>
              <w:numPr>
                <w:ilvl w:val="0"/>
                <w:numId w:val="42"/>
              </w:numPr>
              <w:jc w:val="both"/>
            </w:pPr>
            <w:r>
              <w:t>aktivizující (simulace, hry, dramatizace)</w:t>
            </w:r>
          </w:p>
          <w:p w14:paraId="3EF2C7CC" w14:textId="77777777" w:rsidR="00E45EE1" w:rsidRDefault="00E45EE1" w:rsidP="004C352E">
            <w:pPr>
              <w:pStyle w:val="Odstavecseseznamem"/>
              <w:numPr>
                <w:ilvl w:val="0"/>
                <w:numId w:val="42"/>
              </w:numPr>
              <w:jc w:val="both"/>
            </w:pPr>
            <w:r>
              <w:t>dialogická (diskuze, rozhovor, brainstorming)</w:t>
            </w:r>
          </w:p>
          <w:p w14:paraId="02E7B0A9" w14:textId="77777777" w:rsidR="00E45EE1" w:rsidRDefault="00E45EE1" w:rsidP="004C352E">
            <w:pPr>
              <w:pStyle w:val="Odstavecseseznamem"/>
              <w:numPr>
                <w:ilvl w:val="0"/>
                <w:numId w:val="42"/>
              </w:numPr>
              <w:jc w:val="both"/>
            </w:pPr>
            <w:r>
              <w:t>metody práce s textem (učebnicí, knihou)</w:t>
            </w:r>
          </w:p>
          <w:p w14:paraId="0D70E4D1" w14:textId="77777777" w:rsidR="00E45EE1" w:rsidRDefault="00E45EE1" w:rsidP="004C352E">
            <w:pPr>
              <w:pStyle w:val="Odstavecseseznamem"/>
              <w:numPr>
                <w:ilvl w:val="0"/>
                <w:numId w:val="42"/>
              </w:numPr>
              <w:jc w:val="both"/>
            </w:pPr>
            <w:r>
              <w:t>monologická (výklad, přednáška, instruktáž)</w:t>
            </w:r>
          </w:p>
          <w:p w14:paraId="624400E3" w14:textId="77777777" w:rsidR="00E45EE1" w:rsidRDefault="00E45EE1" w:rsidP="004C352E">
            <w:pPr>
              <w:pStyle w:val="Odstavecseseznamem"/>
              <w:numPr>
                <w:ilvl w:val="0"/>
                <w:numId w:val="42"/>
              </w:numPr>
              <w:jc w:val="both"/>
            </w:pPr>
            <w:r>
              <w:t>práce studentů ve dvojicích</w:t>
            </w:r>
          </w:p>
          <w:p w14:paraId="126DEC7B" w14:textId="1E4899E1" w:rsidR="001E1ACB" w:rsidRDefault="00E45EE1" w:rsidP="004C352E">
            <w:pPr>
              <w:pStyle w:val="Odstavecseseznamem"/>
              <w:numPr>
                <w:ilvl w:val="0"/>
                <w:numId w:val="42"/>
              </w:numPr>
              <w:jc w:val="both"/>
            </w:pPr>
            <w:r>
              <w:t>praktické procvičování</w:t>
            </w:r>
          </w:p>
        </w:tc>
      </w:tr>
      <w:tr w:rsidR="001E1ACB" w14:paraId="210BCBD3" w14:textId="77777777" w:rsidTr="005133EF">
        <w:trPr>
          <w:trHeight w:val="265"/>
        </w:trPr>
        <w:tc>
          <w:tcPr>
            <w:tcW w:w="3653" w:type="dxa"/>
            <w:gridSpan w:val="2"/>
            <w:tcBorders>
              <w:top w:val="single" w:sz="4" w:space="0" w:color="auto"/>
            </w:tcBorders>
            <w:shd w:val="clear" w:color="auto" w:fill="F7CAAC"/>
          </w:tcPr>
          <w:p w14:paraId="480CBBA9" w14:textId="77777777" w:rsidR="001E1ACB" w:rsidRDefault="001E1ACB" w:rsidP="005133EF">
            <w:pPr>
              <w:jc w:val="both"/>
            </w:pPr>
            <w:r>
              <w:rPr>
                <w:b/>
              </w:rPr>
              <w:t>Studijní literatura a studijní pomůcky</w:t>
            </w:r>
          </w:p>
        </w:tc>
        <w:tc>
          <w:tcPr>
            <w:tcW w:w="6202" w:type="dxa"/>
            <w:gridSpan w:val="3"/>
            <w:tcBorders>
              <w:top w:val="single" w:sz="4" w:space="0" w:color="auto"/>
              <w:bottom w:val="nil"/>
            </w:tcBorders>
          </w:tcPr>
          <w:p w14:paraId="2B88254D" w14:textId="77777777" w:rsidR="001E1ACB" w:rsidRDefault="001E1ACB" w:rsidP="005133EF">
            <w:pPr>
              <w:jc w:val="both"/>
            </w:pPr>
          </w:p>
        </w:tc>
      </w:tr>
      <w:tr w:rsidR="001E1ACB" w14:paraId="2A6A914F" w14:textId="77777777" w:rsidTr="005133EF">
        <w:trPr>
          <w:trHeight w:val="1497"/>
        </w:trPr>
        <w:tc>
          <w:tcPr>
            <w:tcW w:w="9855" w:type="dxa"/>
            <w:gridSpan w:val="5"/>
            <w:tcBorders>
              <w:top w:val="nil"/>
            </w:tcBorders>
          </w:tcPr>
          <w:p w14:paraId="7A1F6A2A" w14:textId="77777777" w:rsidR="00AC2D13" w:rsidRPr="00D323F1" w:rsidRDefault="00AC2D13" w:rsidP="00E25CE2">
            <w:pPr>
              <w:spacing w:line="256" w:lineRule="auto"/>
              <w:rPr>
                <w:b/>
                <w:lang w:eastAsia="en-US"/>
              </w:rPr>
            </w:pPr>
            <w:r w:rsidRPr="00D323F1">
              <w:rPr>
                <w:b/>
                <w:lang w:eastAsia="en-US"/>
              </w:rPr>
              <w:t>Povinná:</w:t>
            </w:r>
          </w:p>
          <w:p w14:paraId="2238B69C" w14:textId="50CEEE4E" w:rsidR="00AC2D13" w:rsidRDefault="00AC2D13">
            <w:pPr>
              <w:spacing w:line="256" w:lineRule="auto"/>
              <w:rPr>
                <w:lang w:eastAsia="en-US"/>
              </w:rPr>
            </w:pPr>
            <w:r>
              <w:rPr>
                <w:lang w:eastAsia="en-US"/>
              </w:rPr>
              <w:t xml:space="preserve">ROGERS, </w:t>
            </w:r>
            <w:proofErr w:type="spellStart"/>
            <w:r>
              <w:rPr>
                <w:lang w:eastAsia="en-US"/>
              </w:rPr>
              <w:t>Mickey</w:t>
            </w:r>
            <w:proofErr w:type="spellEnd"/>
            <w:r>
              <w:rPr>
                <w:lang w:eastAsia="en-US"/>
              </w:rPr>
              <w:t xml:space="preserve"> et al. </w:t>
            </w:r>
            <w:r w:rsidRPr="003E023B">
              <w:rPr>
                <w:i/>
                <w:iCs/>
                <w:lang w:eastAsia="en-US"/>
              </w:rPr>
              <w:t xml:space="preserve">Open Mind </w:t>
            </w:r>
            <w:proofErr w:type="spellStart"/>
            <w:r w:rsidRPr="003E023B">
              <w:rPr>
                <w:i/>
                <w:iCs/>
                <w:lang w:eastAsia="en-US"/>
              </w:rPr>
              <w:t>Advanced</w:t>
            </w:r>
            <w:proofErr w:type="spellEnd"/>
            <w:r>
              <w:rPr>
                <w:lang w:eastAsia="en-US"/>
              </w:rPr>
              <w:t>. London</w:t>
            </w:r>
            <w:r w:rsidR="00500329">
              <w:rPr>
                <w:lang w:eastAsia="en-US"/>
              </w:rPr>
              <w:t>, 2015.</w:t>
            </w:r>
            <w:r>
              <w:rPr>
                <w:lang w:eastAsia="en-US"/>
              </w:rPr>
              <w:t xml:space="preserve"> ISBN 978 0230458260. </w:t>
            </w:r>
          </w:p>
          <w:p w14:paraId="74C24121" w14:textId="62270A54" w:rsidR="00AC2D13" w:rsidRDefault="00AC2D13">
            <w:pPr>
              <w:spacing w:line="256" w:lineRule="auto"/>
              <w:rPr>
                <w:lang w:eastAsia="en-US"/>
              </w:rPr>
            </w:pPr>
            <w:r>
              <w:rPr>
                <w:lang w:eastAsia="en-US"/>
              </w:rPr>
              <w:t xml:space="preserve">VALVONA, Chris. </w:t>
            </w:r>
            <w:r w:rsidRPr="003E023B">
              <w:rPr>
                <w:i/>
                <w:iCs/>
                <w:lang w:eastAsia="en-US"/>
              </w:rPr>
              <w:t xml:space="preserve">Open Mind </w:t>
            </w:r>
            <w:proofErr w:type="spellStart"/>
            <w:r w:rsidRPr="003E023B">
              <w:rPr>
                <w:i/>
                <w:iCs/>
                <w:lang w:eastAsia="en-US"/>
              </w:rPr>
              <w:t>Advanced</w:t>
            </w:r>
            <w:proofErr w:type="spellEnd"/>
            <w:r w:rsidRPr="003E023B">
              <w:rPr>
                <w:i/>
                <w:iCs/>
                <w:lang w:eastAsia="en-US"/>
              </w:rPr>
              <w:t xml:space="preserve">. </w:t>
            </w:r>
            <w:proofErr w:type="spellStart"/>
            <w:r w:rsidRPr="003E023B">
              <w:rPr>
                <w:i/>
                <w:iCs/>
                <w:lang w:eastAsia="en-US"/>
              </w:rPr>
              <w:t>Workbook</w:t>
            </w:r>
            <w:proofErr w:type="spellEnd"/>
            <w:r>
              <w:rPr>
                <w:lang w:eastAsia="en-US"/>
              </w:rPr>
              <w:t>. London</w:t>
            </w:r>
            <w:r w:rsidR="00500329">
              <w:rPr>
                <w:lang w:eastAsia="en-US"/>
              </w:rPr>
              <w:t>, 2015.</w:t>
            </w:r>
            <w:r>
              <w:rPr>
                <w:lang w:eastAsia="en-US"/>
              </w:rPr>
              <w:t xml:space="preserve"> ISBN 9780230458413. </w:t>
            </w:r>
          </w:p>
          <w:p w14:paraId="5B49939C" w14:textId="77777777" w:rsidR="00AC2D13" w:rsidRPr="00BA3E85" w:rsidRDefault="00AC2D13">
            <w:pPr>
              <w:spacing w:line="256" w:lineRule="auto"/>
              <w:rPr>
                <w:b/>
                <w:lang w:eastAsia="en-US"/>
              </w:rPr>
            </w:pPr>
            <w:r w:rsidRPr="00BA3E85">
              <w:rPr>
                <w:b/>
                <w:lang w:eastAsia="en-US"/>
              </w:rPr>
              <w:t>Doporučená:</w:t>
            </w:r>
          </w:p>
          <w:p w14:paraId="30B0B4FE" w14:textId="00BCCCCB" w:rsidR="00AC2D13" w:rsidRDefault="00AC2D13">
            <w:pPr>
              <w:spacing w:line="256" w:lineRule="auto"/>
              <w:rPr>
                <w:lang w:eastAsia="en-US"/>
              </w:rPr>
            </w:pPr>
            <w:r>
              <w:rPr>
                <w:lang w:eastAsia="en-US"/>
              </w:rPr>
              <w:t xml:space="preserve">BURTON, Graham. </w:t>
            </w:r>
            <w:proofErr w:type="spellStart"/>
            <w:r w:rsidRPr="003E023B">
              <w:rPr>
                <w:i/>
                <w:iCs/>
                <w:lang w:eastAsia="en-US"/>
              </w:rPr>
              <w:t>Presenting</w:t>
            </w:r>
            <w:proofErr w:type="spellEnd"/>
            <w:r w:rsidRPr="003E023B">
              <w:rPr>
                <w:i/>
                <w:iCs/>
                <w:lang w:eastAsia="en-US"/>
              </w:rPr>
              <w:t xml:space="preserve">: </w:t>
            </w:r>
            <w:proofErr w:type="spellStart"/>
            <w:r w:rsidRPr="003E023B">
              <w:rPr>
                <w:i/>
                <w:iCs/>
                <w:lang w:eastAsia="en-US"/>
              </w:rPr>
              <w:t>Delivering</w:t>
            </w:r>
            <w:proofErr w:type="spellEnd"/>
            <w:r w:rsidRPr="003E023B">
              <w:rPr>
                <w:i/>
                <w:iCs/>
                <w:lang w:eastAsia="en-US"/>
              </w:rPr>
              <w:t xml:space="preserve"> </w:t>
            </w:r>
            <w:proofErr w:type="spellStart"/>
            <w:r w:rsidRPr="003E023B">
              <w:rPr>
                <w:i/>
                <w:iCs/>
                <w:lang w:eastAsia="en-US"/>
              </w:rPr>
              <w:t>Presentations</w:t>
            </w:r>
            <w:proofErr w:type="spellEnd"/>
            <w:r w:rsidRPr="003E023B">
              <w:rPr>
                <w:i/>
                <w:iCs/>
                <w:lang w:eastAsia="en-US"/>
              </w:rPr>
              <w:t xml:space="preserve"> </w:t>
            </w:r>
            <w:proofErr w:type="spellStart"/>
            <w:r w:rsidRPr="003E023B">
              <w:rPr>
                <w:i/>
                <w:iCs/>
                <w:lang w:eastAsia="en-US"/>
              </w:rPr>
              <w:t>With</w:t>
            </w:r>
            <w:proofErr w:type="spellEnd"/>
            <w:r w:rsidRPr="003E023B">
              <w:rPr>
                <w:i/>
                <w:iCs/>
                <w:lang w:eastAsia="en-US"/>
              </w:rPr>
              <w:t xml:space="preserve"> </w:t>
            </w:r>
            <w:proofErr w:type="spellStart"/>
            <w:r w:rsidRPr="003E023B">
              <w:rPr>
                <w:i/>
                <w:iCs/>
                <w:lang w:eastAsia="en-US"/>
              </w:rPr>
              <w:t>Confidence</w:t>
            </w:r>
            <w:proofErr w:type="spellEnd"/>
            <w:r>
              <w:rPr>
                <w:lang w:eastAsia="en-US"/>
              </w:rPr>
              <w:t>. London: Collins EAP</w:t>
            </w:r>
            <w:r w:rsidR="00500329">
              <w:rPr>
                <w:lang w:eastAsia="en-US"/>
              </w:rPr>
              <w:t>,</w:t>
            </w:r>
            <w:r>
              <w:rPr>
                <w:lang w:eastAsia="en-US"/>
              </w:rPr>
              <w:t xml:space="preserve"> </w:t>
            </w:r>
            <w:r w:rsidR="00500329">
              <w:rPr>
                <w:lang w:eastAsia="en-US"/>
              </w:rPr>
              <w:t>2013.</w:t>
            </w:r>
          </w:p>
          <w:p w14:paraId="061C4EA4" w14:textId="77777777" w:rsidR="00AC2D13" w:rsidRDefault="00AC2D13">
            <w:pPr>
              <w:spacing w:line="256" w:lineRule="auto"/>
              <w:rPr>
                <w:lang w:eastAsia="en-US"/>
              </w:rPr>
            </w:pPr>
            <w:r>
              <w:rPr>
                <w:lang w:eastAsia="en-US"/>
              </w:rPr>
              <w:t>ISBN 9780007507139.</w:t>
            </w:r>
          </w:p>
          <w:p w14:paraId="5C9710C1" w14:textId="0AAAB176" w:rsidR="001E1ACB" w:rsidRDefault="00AC2D13" w:rsidP="003F3928">
            <w:r>
              <w:rPr>
                <w:lang w:eastAsia="en-US"/>
              </w:rPr>
              <w:t xml:space="preserve">MANN, </w:t>
            </w:r>
            <w:proofErr w:type="spellStart"/>
            <w:r>
              <w:rPr>
                <w:lang w:eastAsia="en-US"/>
              </w:rPr>
              <w:t>Malcom</w:t>
            </w:r>
            <w:proofErr w:type="spellEnd"/>
            <w:r>
              <w:rPr>
                <w:lang w:eastAsia="en-US"/>
              </w:rPr>
              <w:t xml:space="preserve"> and Steve TAYLORE-KNOWLES. </w:t>
            </w:r>
            <w:proofErr w:type="spellStart"/>
            <w:r w:rsidRPr="003E023B">
              <w:rPr>
                <w:i/>
                <w:iCs/>
                <w:lang w:eastAsia="en-US"/>
              </w:rPr>
              <w:t>Destination</w:t>
            </w:r>
            <w:proofErr w:type="spellEnd"/>
            <w:r w:rsidRPr="003E023B">
              <w:rPr>
                <w:i/>
                <w:iCs/>
                <w:lang w:eastAsia="en-US"/>
              </w:rPr>
              <w:t xml:space="preserve"> C1-C2, </w:t>
            </w:r>
            <w:proofErr w:type="spellStart"/>
            <w:r w:rsidRPr="003E023B">
              <w:rPr>
                <w:i/>
                <w:iCs/>
                <w:lang w:eastAsia="en-US"/>
              </w:rPr>
              <w:t>Grammar&amp;Vocabulary</w:t>
            </w:r>
            <w:proofErr w:type="spellEnd"/>
            <w:r w:rsidRPr="003E023B">
              <w:rPr>
                <w:i/>
                <w:iCs/>
                <w:lang w:eastAsia="en-US"/>
              </w:rPr>
              <w:t xml:space="preserve">. </w:t>
            </w:r>
            <w:proofErr w:type="spellStart"/>
            <w:r w:rsidRPr="003E023B">
              <w:rPr>
                <w:lang w:eastAsia="en-US"/>
              </w:rPr>
              <w:t>Macmillan</w:t>
            </w:r>
            <w:proofErr w:type="spellEnd"/>
            <w:r>
              <w:rPr>
                <w:lang w:eastAsia="en-US"/>
              </w:rPr>
              <w:t>, OUP</w:t>
            </w:r>
            <w:r w:rsidR="00500329">
              <w:rPr>
                <w:lang w:eastAsia="en-US"/>
              </w:rPr>
              <w:t>,</w:t>
            </w:r>
            <w:r>
              <w:rPr>
                <w:lang w:eastAsia="en-US"/>
              </w:rPr>
              <w:t xml:space="preserve"> </w:t>
            </w:r>
            <w:r w:rsidR="00500329">
              <w:rPr>
                <w:lang w:eastAsia="en-US"/>
              </w:rPr>
              <w:t xml:space="preserve">2012. </w:t>
            </w:r>
            <w:r>
              <w:rPr>
                <w:lang w:eastAsia="en-US"/>
              </w:rPr>
              <w:t>ISBN 9780230035409.</w:t>
            </w:r>
          </w:p>
        </w:tc>
      </w:tr>
      <w:tr w:rsidR="001E1ACB" w14:paraId="4437C83B"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55554B54" w14:textId="77777777" w:rsidR="001E1ACB" w:rsidRDefault="001E1ACB" w:rsidP="005133EF">
            <w:pPr>
              <w:jc w:val="center"/>
              <w:rPr>
                <w:b/>
              </w:rPr>
            </w:pPr>
            <w:r>
              <w:rPr>
                <w:b/>
              </w:rPr>
              <w:t>Informace ke kombinované nebo distanční formě</w:t>
            </w:r>
          </w:p>
        </w:tc>
      </w:tr>
      <w:tr w:rsidR="001E1ACB" w14:paraId="72CF637F" w14:textId="77777777" w:rsidTr="005133EF">
        <w:tc>
          <w:tcPr>
            <w:tcW w:w="4787" w:type="dxa"/>
            <w:gridSpan w:val="3"/>
            <w:tcBorders>
              <w:top w:val="single" w:sz="2" w:space="0" w:color="auto"/>
            </w:tcBorders>
            <w:shd w:val="clear" w:color="auto" w:fill="F7CAAC"/>
          </w:tcPr>
          <w:p w14:paraId="2B095CCC" w14:textId="77777777" w:rsidR="001E1ACB" w:rsidRDefault="001E1ACB" w:rsidP="005133EF">
            <w:pPr>
              <w:jc w:val="both"/>
            </w:pPr>
            <w:r>
              <w:rPr>
                <w:b/>
              </w:rPr>
              <w:t>Rozsah konzultací (soustředění)</w:t>
            </w:r>
          </w:p>
        </w:tc>
        <w:tc>
          <w:tcPr>
            <w:tcW w:w="889" w:type="dxa"/>
            <w:tcBorders>
              <w:top w:val="single" w:sz="2" w:space="0" w:color="auto"/>
            </w:tcBorders>
          </w:tcPr>
          <w:p w14:paraId="2139BE07" w14:textId="77777777" w:rsidR="001E1ACB" w:rsidRDefault="001E1ACB" w:rsidP="005133EF">
            <w:pPr>
              <w:jc w:val="both"/>
            </w:pPr>
          </w:p>
        </w:tc>
        <w:tc>
          <w:tcPr>
            <w:tcW w:w="4179" w:type="dxa"/>
            <w:tcBorders>
              <w:top w:val="single" w:sz="2" w:space="0" w:color="auto"/>
            </w:tcBorders>
            <w:shd w:val="clear" w:color="auto" w:fill="F7CAAC"/>
          </w:tcPr>
          <w:p w14:paraId="3F3BC3B2" w14:textId="77777777" w:rsidR="001E1ACB" w:rsidRDefault="001E1ACB" w:rsidP="005133EF">
            <w:pPr>
              <w:jc w:val="both"/>
              <w:rPr>
                <w:b/>
              </w:rPr>
            </w:pPr>
            <w:r>
              <w:rPr>
                <w:b/>
              </w:rPr>
              <w:t xml:space="preserve">hodin </w:t>
            </w:r>
          </w:p>
        </w:tc>
      </w:tr>
      <w:tr w:rsidR="001E1ACB" w14:paraId="50ED4B90" w14:textId="77777777" w:rsidTr="005133EF">
        <w:tc>
          <w:tcPr>
            <w:tcW w:w="9855" w:type="dxa"/>
            <w:gridSpan w:val="5"/>
            <w:shd w:val="clear" w:color="auto" w:fill="F7CAAC"/>
          </w:tcPr>
          <w:p w14:paraId="1928E531" w14:textId="77777777" w:rsidR="001E1ACB" w:rsidRDefault="001E1ACB" w:rsidP="005133EF">
            <w:pPr>
              <w:jc w:val="both"/>
              <w:rPr>
                <w:b/>
              </w:rPr>
            </w:pPr>
            <w:r>
              <w:rPr>
                <w:b/>
              </w:rPr>
              <w:t>Informace o způsobu kontaktu s vyučujícím</w:t>
            </w:r>
          </w:p>
        </w:tc>
      </w:tr>
      <w:tr w:rsidR="001E1ACB" w14:paraId="41AEAD51" w14:textId="77777777" w:rsidTr="005133EF">
        <w:trPr>
          <w:trHeight w:val="1373"/>
        </w:trPr>
        <w:tc>
          <w:tcPr>
            <w:tcW w:w="9855" w:type="dxa"/>
            <w:gridSpan w:val="5"/>
          </w:tcPr>
          <w:p w14:paraId="3A78A715" w14:textId="77777777" w:rsidR="001E1ACB" w:rsidRDefault="001E1ACB" w:rsidP="005133EF">
            <w:pPr>
              <w:jc w:val="both"/>
            </w:pPr>
          </w:p>
        </w:tc>
      </w:tr>
    </w:tbl>
    <w:p w14:paraId="12BDF945" w14:textId="1065A9B1" w:rsidR="00730AE2" w:rsidRDefault="00730AE2"/>
    <w:p w14:paraId="272BA260" w14:textId="77777777" w:rsidR="00730AE2" w:rsidRDefault="00730AE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457"/>
        <w:gridCol w:w="750"/>
      </w:tblGrid>
      <w:tr w:rsidR="001E1ACB" w14:paraId="72EAB1B2" w14:textId="77777777" w:rsidTr="005133EF">
        <w:tc>
          <w:tcPr>
            <w:tcW w:w="9855" w:type="dxa"/>
            <w:gridSpan w:val="7"/>
            <w:tcBorders>
              <w:bottom w:val="double" w:sz="4" w:space="0" w:color="auto"/>
            </w:tcBorders>
            <w:shd w:val="clear" w:color="auto" w:fill="BDD6EE"/>
          </w:tcPr>
          <w:p w14:paraId="79E8CC18" w14:textId="77777777" w:rsidR="001E1ACB" w:rsidRDefault="001E1ACB" w:rsidP="005133EF">
            <w:pPr>
              <w:jc w:val="both"/>
              <w:rPr>
                <w:b/>
                <w:sz w:val="28"/>
              </w:rPr>
            </w:pPr>
            <w:r>
              <w:lastRenderedPageBreak/>
              <w:br w:type="page"/>
            </w:r>
            <w:r>
              <w:rPr>
                <w:b/>
                <w:sz w:val="28"/>
              </w:rPr>
              <w:t>B-III – Charakteristika studijního předmětu</w:t>
            </w:r>
          </w:p>
        </w:tc>
      </w:tr>
      <w:tr w:rsidR="001E1ACB" w14:paraId="12D08B5D" w14:textId="77777777" w:rsidTr="005133EF">
        <w:tc>
          <w:tcPr>
            <w:tcW w:w="3086" w:type="dxa"/>
            <w:tcBorders>
              <w:top w:val="double" w:sz="4" w:space="0" w:color="auto"/>
            </w:tcBorders>
            <w:shd w:val="clear" w:color="auto" w:fill="F7CAAC"/>
          </w:tcPr>
          <w:p w14:paraId="30AFF8F8" w14:textId="77777777" w:rsidR="001E1ACB" w:rsidRDefault="001E1ACB" w:rsidP="005C23BF">
            <w:pPr>
              <w:rPr>
                <w:b/>
              </w:rPr>
            </w:pPr>
            <w:r>
              <w:rPr>
                <w:b/>
              </w:rPr>
              <w:t>Název studijního předmětu</w:t>
            </w:r>
          </w:p>
        </w:tc>
        <w:tc>
          <w:tcPr>
            <w:tcW w:w="6769" w:type="dxa"/>
            <w:gridSpan w:val="6"/>
            <w:tcBorders>
              <w:top w:val="double" w:sz="4" w:space="0" w:color="auto"/>
            </w:tcBorders>
          </w:tcPr>
          <w:p w14:paraId="69EF0CF2" w14:textId="57FEC82B" w:rsidR="001E1ACB" w:rsidRDefault="00FB6276" w:rsidP="005C23BF">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(14)</w:t>
            </w:r>
          </w:p>
        </w:tc>
      </w:tr>
      <w:tr w:rsidR="001E1ACB" w14:paraId="19D3D3B3" w14:textId="77777777" w:rsidTr="00407EBE">
        <w:tc>
          <w:tcPr>
            <w:tcW w:w="3086" w:type="dxa"/>
            <w:shd w:val="clear" w:color="auto" w:fill="F7CAAC"/>
          </w:tcPr>
          <w:p w14:paraId="657F3464" w14:textId="77777777" w:rsidR="001E1ACB" w:rsidRDefault="001E1ACB" w:rsidP="005C23BF">
            <w:pPr>
              <w:rPr>
                <w:b/>
              </w:rPr>
            </w:pPr>
            <w:r>
              <w:rPr>
                <w:b/>
              </w:rPr>
              <w:t>Typ předmětu</w:t>
            </w:r>
          </w:p>
        </w:tc>
        <w:tc>
          <w:tcPr>
            <w:tcW w:w="3406" w:type="dxa"/>
            <w:gridSpan w:val="3"/>
          </w:tcPr>
          <w:p w14:paraId="5C09D6B7" w14:textId="071B2C49" w:rsidR="001E1ACB" w:rsidRDefault="00924233" w:rsidP="005C23BF">
            <w:r>
              <w:rPr>
                <w:lang w:eastAsia="en-US"/>
              </w:rPr>
              <w:t>povinný</w:t>
            </w:r>
          </w:p>
        </w:tc>
        <w:tc>
          <w:tcPr>
            <w:tcW w:w="2613" w:type="dxa"/>
            <w:gridSpan w:val="2"/>
            <w:shd w:val="clear" w:color="auto" w:fill="F7CAAC"/>
          </w:tcPr>
          <w:p w14:paraId="007F0406" w14:textId="77777777" w:rsidR="001E1ACB" w:rsidRDefault="001E1ACB" w:rsidP="005C23BF">
            <w:r>
              <w:rPr>
                <w:b/>
              </w:rPr>
              <w:t>doporučený ročník / semestr</w:t>
            </w:r>
          </w:p>
        </w:tc>
        <w:tc>
          <w:tcPr>
            <w:tcW w:w="750" w:type="dxa"/>
          </w:tcPr>
          <w:p w14:paraId="23CA0FFB" w14:textId="21AD001B" w:rsidR="001E1ACB" w:rsidRDefault="00407EBE" w:rsidP="005C23BF">
            <w:r>
              <w:rPr>
                <w:lang w:eastAsia="en-US"/>
              </w:rPr>
              <w:t>1-2/LS</w:t>
            </w:r>
          </w:p>
        </w:tc>
      </w:tr>
      <w:tr w:rsidR="00E61B4C" w14:paraId="5079B9C7" w14:textId="77777777" w:rsidTr="005133EF">
        <w:tc>
          <w:tcPr>
            <w:tcW w:w="3086" w:type="dxa"/>
            <w:shd w:val="clear" w:color="auto" w:fill="F7CAAC"/>
          </w:tcPr>
          <w:p w14:paraId="6E6D2BE4" w14:textId="77777777" w:rsidR="00E61B4C" w:rsidRDefault="00E61B4C" w:rsidP="005C23BF">
            <w:pPr>
              <w:rPr>
                <w:b/>
              </w:rPr>
            </w:pPr>
            <w:r>
              <w:rPr>
                <w:b/>
              </w:rPr>
              <w:t>Rozsah studijního předmětu</w:t>
            </w:r>
          </w:p>
        </w:tc>
        <w:tc>
          <w:tcPr>
            <w:tcW w:w="1701" w:type="dxa"/>
          </w:tcPr>
          <w:p w14:paraId="6D39B250" w14:textId="162EA4C2" w:rsidR="00E61B4C" w:rsidRDefault="00E61B4C" w:rsidP="005C23BF">
            <w:r>
              <w:rPr>
                <w:rFonts w:eastAsia="Calibri"/>
                <w:lang w:eastAsia="en-US"/>
              </w:rPr>
              <w:t>26c</w:t>
            </w:r>
          </w:p>
        </w:tc>
        <w:tc>
          <w:tcPr>
            <w:tcW w:w="889" w:type="dxa"/>
            <w:shd w:val="clear" w:color="auto" w:fill="F7CAAC"/>
          </w:tcPr>
          <w:p w14:paraId="597A9F9F" w14:textId="62CD319F" w:rsidR="00E61B4C" w:rsidRDefault="00E61B4C" w:rsidP="005C23BF">
            <w:pPr>
              <w:rPr>
                <w:b/>
              </w:rPr>
            </w:pPr>
            <w:r>
              <w:rPr>
                <w:b/>
                <w:lang w:eastAsia="en-US"/>
              </w:rPr>
              <w:t xml:space="preserve">hod. </w:t>
            </w:r>
          </w:p>
        </w:tc>
        <w:tc>
          <w:tcPr>
            <w:tcW w:w="816" w:type="dxa"/>
          </w:tcPr>
          <w:p w14:paraId="504A7AA4" w14:textId="74F584A3" w:rsidR="00E61B4C" w:rsidRDefault="00E61B4C" w:rsidP="005C23BF">
            <w:r>
              <w:rPr>
                <w:lang w:eastAsia="en-US"/>
              </w:rPr>
              <w:t>26</w:t>
            </w:r>
          </w:p>
        </w:tc>
        <w:tc>
          <w:tcPr>
            <w:tcW w:w="2156" w:type="dxa"/>
            <w:shd w:val="clear" w:color="auto" w:fill="F7CAAC"/>
          </w:tcPr>
          <w:p w14:paraId="544FC449" w14:textId="19D6EF24" w:rsidR="00E61B4C" w:rsidRDefault="00E61B4C" w:rsidP="005C23BF">
            <w:pPr>
              <w:rPr>
                <w:b/>
              </w:rPr>
            </w:pPr>
            <w:r>
              <w:rPr>
                <w:b/>
                <w:lang w:eastAsia="en-US"/>
              </w:rPr>
              <w:t>kreditů</w:t>
            </w:r>
          </w:p>
        </w:tc>
        <w:tc>
          <w:tcPr>
            <w:tcW w:w="1207" w:type="dxa"/>
            <w:gridSpan w:val="2"/>
          </w:tcPr>
          <w:p w14:paraId="132A1524" w14:textId="65A0EBC7" w:rsidR="00E61B4C" w:rsidRDefault="00E61B4C" w:rsidP="005C23BF">
            <w:r>
              <w:rPr>
                <w:lang w:eastAsia="en-US"/>
              </w:rPr>
              <w:t>2</w:t>
            </w:r>
          </w:p>
        </w:tc>
      </w:tr>
      <w:tr w:rsidR="001E1ACB" w14:paraId="2373BBFC" w14:textId="77777777" w:rsidTr="005133EF">
        <w:tc>
          <w:tcPr>
            <w:tcW w:w="3086" w:type="dxa"/>
            <w:shd w:val="clear" w:color="auto" w:fill="F7CAAC"/>
          </w:tcPr>
          <w:p w14:paraId="68D8EDDE" w14:textId="77777777" w:rsidR="001E1ACB" w:rsidRDefault="001E1ACB" w:rsidP="005C23BF">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652A5109" w14:textId="77777777" w:rsidR="001E1ACB" w:rsidRDefault="001E1ACB" w:rsidP="005C23BF"/>
        </w:tc>
      </w:tr>
      <w:tr w:rsidR="005E4074" w14:paraId="3C9CF833" w14:textId="77777777" w:rsidTr="005133EF">
        <w:tc>
          <w:tcPr>
            <w:tcW w:w="3086" w:type="dxa"/>
            <w:shd w:val="clear" w:color="auto" w:fill="F7CAAC"/>
          </w:tcPr>
          <w:p w14:paraId="29FF73BC" w14:textId="77777777" w:rsidR="005E4074" w:rsidRPr="005A0406" w:rsidRDefault="005E4074" w:rsidP="005C23BF">
            <w:pPr>
              <w:rPr>
                <w:b/>
              </w:rPr>
            </w:pPr>
            <w:r w:rsidRPr="005A0406">
              <w:rPr>
                <w:b/>
              </w:rPr>
              <w:t>Způsob ověření výsledků učení</w:t>
            </w:r>
          </w:p>
        </w:tc>
        <w:tc>
          <w:tcPr>
            <w:tcW w:w="3406" w:type="dxa"/>
            <w:gridSpan w:val="3"/>
          </w:tcPr>
          <w:p w14:paraId="4807CE2F" w14:textId="507D5FF5" w:rsidR="005E4074" w:rsidRDefault="005E4074" w:rsidP="005C23BF">
            <w:r>
              <w:rPr>
                <w:rFonts w:eastAsia="Calibri"/>
                <w:lang w:eastAsia="en-US"/>
              </w:rPr>
              <w:t>zkouška</w:t>
            </w:r>
          </w:p>
        </w:tc>
        <w:tc>
          <w:tcPr>
            <w:tcW w:w="2156" w:type="dxa"/>
            <w:shd w:val="clear" w:color="auto" w:fill="F7CAAC"/>
          </w:tcPr>
          <w:p w14:paraId="6E7DC793" w14:textId="7D00F608" w:rsidR="005E4074" w:rsidRDefault="005E4074" w:rsidP="005C23BF">
            <w:pPr>
              <w:rPr>
                <w:b/>
              </w:rPr>
            </w:pPr>
            <w:r>
              <w:rPr>
                <w:b/>
                <w:lang w:eastAsia="en-US"/>
              </w:rPr>
              <w:t>Forma výuky</w:t>
            </w:r>
          </w:p>
        </w:tc>
        <w:tc>
          <w:tcPr>
            <w:tcW w:w="1207" w:type="dxa"/>
            <w:gridSpan w:val="2"/>
          </w:tcPr>
          <w:p w14:paraId="6A5E3ED2" w14:textId="28EB7DA1" w:rsidR="005E4074" w:rsidRDefault="005E4074" w:rsidP="005C23BF">
            <w:r>
              <w:rPr>
                <w:rFonts w:eastAsia="Calibri"/>
                <w:lang w:eastAsia="en-US"/>
              </w:rPr>
              <w:t>cvičení</w:t>
            </w:r>
          </w:p>
        </w:tc>
      </w:tr>
      <w:tr w:rsidR="001E1ACB" w14:paraId="40E0531B" w14:textId="77777777" w:rsidTr="005133EF">
        <w:tc>
          <w:tcPr>
            <w:tcW w:w="3086" w:type="dxa"/>
            <w:shd w:val="clear" w:color="auto" w:fill="F7CAAC"/>
          </w:tcPr>
          <w:p w14:paraId="6CEA844E" w14:textId="77777777" w:rsidR="001E1ACB" w:rsidRPr="005A0406" w:rsidRDefault="001E1ACB" w:rsidP="005C23BF">
            <w:pPr>
              <w:rPr>
                <w:b/>
              </w:rPr>
            </w:pPr>
            <w:r w:rsidRPr="005A0406">
              <w:rPr>
                <w:b/>
              </w:rPr>
              <w:t>Forma způsobu ověření výsledků učení a další požadavky na studenta</w:t>
            </w:r>
          </w:p>
        </w:tc>
        <w:tc>
          <w:tcPr>
            <w:tcW w:w="6769" w:type="dxa"/>
            <w:gridSpan w:val="6"/>
            <w:tcBorders>
              <w:bottom w:val="nil"/>
            </w:tcBorders>
          </w:tcPr>
          <w:p w14:paraId="407E963D" w14:textId="77777777" w:rsidR="005A6A70" w:rsidRDefault="005A6A70" w:rsidP="005C23BF">
            <w:pPr>
              <w:rPr>
                <w:lang w:eastAsia="en-US"/>
              </w:rPr>
            </w:pPr>
            <w:r>
              <w:rPr>
                <w:lang w:eastAsia="en-US"/>
              </w:rPr>
              <w:t>Docházka – minimálně 80 %.</w:t>
            </w:r>
          </w:p>
          <w:p w14:paraId="5356799A" w14:textId="77777777" w:rsidR="005A6A70" w:rsidRDefault="005A6A70" w:rsidP="005C23BF">
            <w:pPr>
              <w:rPr>
                <w:lang w:eastAsia="en-US"/>
              </w:rPr>
            </w:pPr>
            <w:r>
              <w:rPr>
                <w:lang w:eastAsia="en-US"/>
              </w:rPr>
              <w:t>Aktivní účast, vypracování a odevzdání všech domácích prací v termínu.</w:t>
            </w:r>
          </w:p>
          <w:p w14:paraId="3783E1D0" w14:textId="77777777" w:rsidR="005A6A70" w:rsidRDefault="005A6A70" w:rsidP="005C23BF">
            <w:pPr>
              <w:rPr>
                <w:lang w:eastAsia="en-US"/>
              </w:rPr>
            </w:pPr>
            <w:r>
              <w:rPr>
                <w:lang w:eastAsia="en-US"/>
              </w:rPr>
              <w:t>Prezentace na dohodnuté téma v hodině s doprovodnými materiály v dohodnutém termínu, úspěšnost 60 % a více.</w:t>
            </w:r>
          </w:p>
          <w:p w14:paraId="597AAC5F" w14:textId="77777777" w:rsidR="005A6A70" w:rsidRDefault="005A6A70" w:rsidP="005C23BF">
            <w:pPr>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w:t>
            </w:r>
          </w:p>
          <w:p w14:paraId="5233A11C" w14:textId="77777777" w:rsidR="005A6A70" w:rsidRDefault="005A6A70" w:rsidP="005C23BF">
            <w:pPr>
              <w:rPr>
                <w:lang w:eastAsia="en-US"/>
              </w:rPr>
            </w:pPr>
            <w:r>
              <w:rPr>
                <w:lang w:eastAsia="en-US"/>
              </w:rPr>
              <w:t>Ústní zkouška: Témata pro ústní zkoušku zadává vyučující.</w:t>
            </w:r>
          </w:p>
          <w:p w14:paraId="21B89EE4" w14:textId="77777777" w:rsidR="005A6A70" w:rsidRDefault="005A6A70" w:rsidP="005C23BF">
            <w:pPr>
              <w:rPr>
                <w:lang w:eastAsia="en-US"/>
              </w:rPr>
            </w:pPr>
            <w:r>
              <w:rPr>
                <w:lang w:eastAsia="en-US"/>
              </w:rPr>
              <w:t xml:space="preserve">Povinností studenta je zaregistrovat se do online kurzu CJ14 v </w:t>
            </w:r>
            <w:proofErr w:type="spellStart"/>
            <w:r>
              <w:rPr>
                <w:lang w:eastAsia="en-US"/>
              </w:rPr>
              <w:t>Moodlu</w:t>
            </w:r>
            <w:proofErr w:type="spellEnd"/>
            <w:r>
              <w:rPr>
                <w:lang w:eastAsia="en-US"/>
              </w:rPr>
              <w:t>.</w:t>
            </w:r>
          </w:p>
          <w:p w14:paraId="7BE2A4FC" w14:textId="77777777" w:rsidR="001E1ACB" w:rsidRDefault="001E1ACB" w:rsidP="005C23BF"/>
        </w:tc>
      </w:tr>
      <w:tr w:rsidR="001E1ACB" w14:paraId="69F76D45" w14:textId="77777777" w:rsidTr="00B30F9C">
        <w:trPr>
          <w:trHeight w:val="284"/>
        </w:trPr>
        <w:tc>
          <w:tcPr>
            <w:tcW w:w="9855" w:type="dxa"/>
            <w:gridSpan w:val="7"/>
            <w:tcBorders>
              <w:top w:val="nil"/>
            </w:tcBorders>
          </w:tcPr>
          <w:p w14:paraId="78E0FA83" w14:textId="77777777" w:rsidR="001E1ACB" w:rsidRDefault="001E1ACB" w:rsidP="005C23BF"/>
        </w:tc>
      </w:tr>
      <w:tr w:rsidR="00A042E8" w14:paraId="0FDAD4ED" w14:textId="77777777" w:rsidTr="005133EF">
        <w:trPr>
          <w:trHeight w:val="197"/>
        </w:trPr>
        <w:tc>
          <w:tcPr>
            <w:tcW w:w="3086" w:type="dxa"/>
            <w:tcBorders>
              <w:top w:val="nil"/>
            </w:tcBorders>
            <w:shd w:val="clear" w:color="auto" w:fill="F7CAAC"/>
          </w:tcPr>
          <w:p w14:paraId="5427EFAB" w14:textId="77777777" w:rsidR="00A042E8" w:rsidRDefault="00A042E8" w:rsidP="005C23BF">
            <w:pPr>
              <w:rPr>
                <w:b/>
              </w:rPr>
            </w:pPr>
            <w:r>
              <w:rPr>
                <w:b/>
              </w:rPr>
              <w:t>Garant předmětu</w:t>
            </w:r>
          </w:p>
        </w:tc>
        <w:tc>
          <w:tcPr>
            <w:tcW w:w="6769" w:type="dxa"/>
            <w:gridSpan w:val="6"/>
            <w:tcBorders>
              <w:top w:val="nil"/>
            </w:tcBorders>
          </w:tcPr>
          <w:p w14:paraId="1B2259C7" w14:textId="2BD8A0A5" w:rsidR="00A042E8" w:rsidRDefault="00A042E8" w:rsidP="005C23BF">
            <w:r>
              <w:rPr>
                <w:rFonts w:eastAsia="Calibri"/>
                <w:lang w:eastAsia="en-US"/>
              </w:rPr>
              <w:t xml:space="preserve">Mgr. Hana </w:t>
            </w:r>
            <w:proofErr w:type="spellStart"/>
            <w:r>
              <w:rPr>
                <w:rFonts w:eastAsia="Calibri"/>
                <w:lang w:eastAsia="en-US"/>
              </w:rPr>
              <w:t>Atcheson</w:t>
            </w:r>
            <w:proofErr w:type="spellEnd"/>
          </w:p>
        </w:tc>
      </w:tr>
      <w:tr w:rsidR="00A042E8" w14:paraId="2B7BF9A2" w14:textId="77777777" w:rsidTr="005133EF">
        <w:trPr>
          <w:trHeight w:val="243"/>
        </w:trPr>
        <w:tc>
          <w:tcPr>
            <w:tcW w:w="3086" w:type="dxa"/>
            <w:tcBorders>
              <w:top w:val="nil"/>
            </w:tcBorders>
            <w:shd w:val="clear" w:color="auto" w:fill="F7CAAC"/>
          </w:tcPr>
          <w:p w14:paraId="59275353" w14:textId="77777777" w:rsidR="00A042E8" w:rsidRDefault="00A042E8" w:rsidP="005C23BF">
            <w:pPr>
              <w:rPr>
                <w:b/>
              </w:rPr>
            </w:pPr>
            <w:r>
              <w:rPr>
                <w:b/>
              </w:rPr>
              <w:t>Zapojení garanta do výuky předmětu</w:t>
            </w:r>
          </w:p>
        </w:tc>
        <w:tc>
          <w:tcPr>
            <w:tcW w:w="6769" w:type="dxa"/>
            <w:gridSpan w:val="6"/>
            <w:tcBorders>
              <w:top w:val="nil"/>
            </w:tcBorders>
          </w:tcPr>
          <w:p w14:paraId="54B47F14" w14:textId="3097B0A2" w:rsidR="00A042E8" w:rsidRDefault="00A042E8" w:rsidP="005C23BF">
            <w:r>
              <w:rPr>
                <w:rFonts w:eastAsia="Calibri"/>
                <w:lang w:eastAsia="en-US"/>
              </w:rPr>
              <w:t xml:space="preserve">100 % </w:t>
            </w:r>
          </w:p>
        </w:tc>
      </w:tr>
      <w:tr w:rsidR="00A042E8" w14:paraId="2DF8E970" w14:textId="77777777" w:rsidTr="005133EF">
        <w:tc>
          <w:tcPr>
            <w:tcW w:w="3086" w:type="dxa"/>
            <w:shd w:val="clear" w:color="auto" w:fill="F7CAAC"/>
          </w:tcPr>
          <w:p w14:paraId="4E248DBF" w14:textId="77777777" w:rsidR="00A042E8" w:rsidRDefault="00A042E8" w:rsidP="005C23BF">
            <w:pPr>
              <w:rPr>
                <w:b/>
              </w:rPr>
            </w:pPr>
            <w:r>
              <w:rPr>
                <w:b/>
              </w:rPr>
              <w:t>Vyučující</w:t>
            </w:r>
          </w:p>
        </w:tc>
        <w:tc>
          <w:tcPr>
            <w:tcW w:w="6769" w:type="dxa"/>
            <w:gridSpan w:val="6"/>
            <w:tcBorders>
              <w:bottom w:val="nil"/>
            </w:tcBorders>
          </w:tcPr>
          <w:p w14:paraId="6B5EC6AE" w14:textId="466016C2" w:rsidR="00A042E8" w:rsidRDefault="00A042E8" w:rsidP="005C23BF">
            <w:r>
              <w:rPr>
                <w:rFonts w:eastAsia="Calibri"/>
                <w:lang w:eastAsia="en-US"/>
              </w:rPr>
              <w:t xml:space="preserve">Mgr. Hana </w:t>
            </w:r>
            <w:proofErr w:type="spellStart"/>
            <w:r>
              <w:rPr>
                <w:rFonts w:eastAsia="Calibri"/>
                <w:lang w:eastAsia="en-US"/>
              </w:rPr>
              <w:t>Atcheson</w:t>
            </w:r>
            <w:proofErr w:type="spellEnd"/>
          </w:p>
        </w:tc>
      </w:tr>
      <w:tr w:rsidR="00A042E8" w14:paraId="0C766DF6" w14:textId="77777777" w:rsidTr="00B30F9C">
        <w:trPr>
          <w:trHeight w:val="316"/>
        </w:trPr>
        <w:tc>
          <w:tcPr>
            <w:tcW w:w="9855" w:type="dxa"/>
            <w:gridSpan w:val="7"/>
            <w:tcBorders>
              <w:top w:val="nil"/>
            </w:tcBorders>
          </w:tcPr>
          <w:p w14:paraId="41203AA4" w14:textId="77777777" w:rsidR="00A042E8" w:rsidRDefault="00A042E8" w:rsidP="005C23BF"/>
        </w:tc>
      </w:tr>
      <w:tr w:rsidR="00A042E8" w14:paraId="30C55172" w14:textId="77777777" w:rsidTr="005133EF">
        <w:tc>
          <w:tcPr>
            <w:tcW w:w="3086" w:type="dxa"/>
            <w:shd w:val="clear" w:color="auto" w:fill="F7CAAC"/>
          </w:tcPr>
          <w:p w14:paraId="36653BAD" w14:textId="77777777" w:rsidR="00A042E8" w:rsidRPr="001452AD" w:rsidRDefault="00A042E8" w:rsidP="00A042E8">
            <w:pPr>
              <w:jc w:val="both"/>
              <w:rPr>
                <w:b/>
                <w:highlight w:val="yellow"/>
              </w:rPr>
            </w:pPr>
            <w:r w:rsidRPr="009B48E7">
              <w:rPr>
                <w:b/>
              </w:rPr>
              <w:t>Hlavní témata a výsledky učení</w:t>
            </w:r>
          </w:p>
        </w:tc>
        <w:tc>
          <w:tcPr>
            <w:tcW w:w="6769" w:type="dxa"/>
            <w:gridSpan w:val="6"/>
            <w:tcBorders>
              <w:bottom w:val="nil"/>
            </w:tcBorders>
          </w:tcPr>
          <w:p w14:paraId="64AF365C" w14:textId="77777777" w:rsidR="00A042E8" w:rsidRPr="001452AD" w:rsidRDefault="00A042E8" w:rsidP="00A042E8">
            <w:pPr>
              <w:jc w:val="both"/>
              <w:rPr>
                <w:highlight w:val="yellow"/>
              </w:rPr>
            </w:pPr>
          </w:p>
        </w:tc>
      </w:tr>
      <w:tr w:rsidR="00A042E8" w14:paraId="4D4999DD" w14:textId="77777777" w:rsidTr="005133EF">
        <w:trPr>
          <w:trHeight w:val="2197"/>
        </w:trPr>
        <w:tc>
          <w:tcPr>
            <w:tcW w:w="9855" w:type="dxa"/>
            <w:gridSpan w:val="7"/>
            <w:tcBorders>
              <w:top w:val="nil"/>
              <w:bottom w:val="single" w:sz="4" w:space="0" w:color="auto"/>
            </w:tcBorders>
          </w:tcPr>
          <w:p w14:paraId="438537E6" w14:textId="41584C7D" w:rsidR="00D73701" w:rsidRPr="00D73701" w:rsidRDefault="00F0265E" w:rsidP="002E1830">
            <w:pPr>
              <w:jc w:val="both"/>
              <w:rPr>
                <w:bCs/>
                <w:lang w:eastAsia="en-US"/>
              </w:rPr>
            </w:pPr>
            <w:r w:rsidRPr="002A0F0B">
              <w:rPr>
                <w:b/>
                <w:bCs/>
                <w:lang w:eastAsia="en-US"/>
              </w:rPr>
              <w:t>Témata</w:t>
            </w:r>
            <w:r w:rsidR="002A0F0B">
              <w:rPr>
                <w:b/>
                <w:bCs/>
                <w:lang w:eastAsia="en-US"/>
              </w:rPr>
              <w:t>:</w:t>
            </w:r>
            <w:r w:rsidR="00003535">
              <w:rPr>
                <w:lang w:eastAsia="en-US"/>
              </w:rPr>
              <w:t xml:space="preserve"> </w:t>
            </w:r>
            <w:r w:rsidR="002E1830">
              <w:rPr>
                <w:lang w:eastAsia="en-US"/>
              </w:rPr>
              <w:t>o</w:t>
            </w:r>
            <w:r w:rsidR="002E1830" w:rsidRPr="00F41A72">
              <w:rPr>
                <w:lang w:eastAsia="en-US"/>
              </w:rPr>
              <w:t xml:space="preserve">bsah předmětu je sestaven dle lekcí </w:t>
            </w:r>
            <w:r w:rsidR="002E1830">
              <w:rPr>
                <w:lang w:eastAsia="en-US"/>
              </w:rPr>
              <w:t>4</w:t>
            </w:r>
            <w:r w:rsidR="002E1830" w:rsidRPr="00F41A72">
              <w:rPr>
                <w:lang w:eastAsia="en-US"/>
              </w:rPr>
              <w:t xml:space="preserve">, </w:t>
            </w:r>
            <w:r w:rsidR="002E1830">
              <w:rPr>
                <w:lang w:eastAsia="en-US"/>
              </w:rPr>
              <w:t>5</w:t>
            </w:r>
            <w:r w:rsidR="002E1830" w:rsidRPr="00F41A72">
              <w:rPr>
                <w:lang w:eastAsia="en-US"/>
              </w:rPr>
              <w:t xml:space="preserve">, </w:t>
            </w:r>
            <w:r w:rsidR="002E1830">
              <w:rPr>
                <w:lang w:eastAsia="en-US"/>
              </w:rPr>
              <w:t>6</w:t>
            </w:r>
            <w:r w:rsidR="002E1830" w:rsidRPr="00F41A72">
              <w:rPr>
                <w:lang w:eastAsia="en-US"/>
              </w:rPr>
              <w:t xml:space="preserve"> učebnice Open Mind </w:t>
            </w:r>
            <w:proofErr w:type="spellStart"/>
            <w:r w:rsidR="002E1830" w:rsidRPr="00F41A72">
              <w:rPr>
                <w:lang w:eastAsia="en-US"/>
              </w:rPr>
              <w:t>Advanced</w:t>
            </w:r>
            <w:proofErr w:type="spellEnd"/>
            <w:r w:rsidR="002E1830" w:rsidRPr="00F41A72">
              <w:rPr>
                <w:lang w:eastAsia="en-US"/>
              </w:rPr>
              <w:t xml:space="preserve">. </w:t>
            </w:r>
            <w:r w:rsidR="00D73701" w:rsidRPr="00D73701">
              <w:rPr>
                <w:color w:val="000000"/>
                <w:shd w:val="clear" w:color="auto" w:fill="FFFFFF"/>
              </w:rPr>
              <w:t>Studenti si průběžně v semestru prohloubí znalosti z oblasti prezentačních dovedností.</w:t>
            </w:r>
          </w:p>
          <w:p w14:paraId="1D362ECC" w14:textId="3E905E7A" w:rsidR="007A6C6F" w:rsidRPr="00D73701" w:rsidRDefault="007A6C6F" w:rsidP="00D73701">
            <w:pPr>
              <w:jc w:val="both"/>
              <w:rPr>
                <w:bCs/>
                <w:lang w:eastAsia="en-US"/>
              </w:rPr>
            </w:pPr>
            <w:r w:rsidRPr="00D73701">
              <w:rPr>
                <w:bCs/>
                <w:lang w:eastAsia="en-US"/>
              </w:rPr>
              <w:t>Gramatika:</w:t>
            </w:r>
          </w:p>
          <w:p w14:paraId="42ADF717" w14:textId="293C2C88" w:rsidR="007A6C6F" w:rsidRPr="00F21738" w:rsidRDefault="008C6B5B" w:rsidP="004C352E">
            <w:pPr>
              <w:pStyle w:val="Odstavecseseznamem"/>
              <w:numPr>
                <w:ilvl w:val="0"/>
                <w:numId w:val="194"/>
              </w:numPr>
              <w:jc w:val="both"/>
              <w:rPr>
                <w:bCs/>
                <w:lang w:eastAsia="en-US"/>
              </w:rPr>
            </w:pPr>
            <w:r>
              <w:rPr>
                <w:bCs/>
                <w:lang w:eastAsia="en-US"/>
              </w:rPr>
              <w:t>V</w:t>
            </w:r>
            <w:r w:rsidR="007A6C6F" w:rsidRPr="00F21738">
              <w:rPr>
                <w:bCs/>
                <w:lang w:eastAsia="en-US"/>
              </w:rPr>
              <w:t>ztažná zájmena</w:t>
            </w:r>
          </w:p>
          <w:p w14:paraId="26ED02ED" w14:textId="048536F3" w:rsidR="007A6C6F" w:rsidRPr="00F21738" w:rsidRDefault="000A3513" w:rsidP="004C352E">
            <w:pPr>
              <w:pStyle w:val="Odstavecseseznamem"/>
              <w:numPr>
                <w:ilvl w:val="0"/>
                <w:numId w:val="194"/>
              </w:numPr>
              <w:jc w:val="both"/>
              <w:rPr>
                <w:bCs/>
                <w:lang w:eastAsia="en-US"/>
              </w:rPr>
            </w:pPr>
            <w:r>
              <w:rPr>
                <w:bCs/>
                <w:lang w:eastAsia="en-US"/>
              </w:rPr>
              <w:t>P</w:t>
            </w:r>
            <w:r w:rsidR="007A6C6F" w:rsidRPr="00F21738">
              <w:rPr>
                <w:bCs/>
                <w:lang w:eastAsia="en-US"/>
              </w:rPr>
              <w:t>odmínkové věty 1., 2., 3. typu a jejich kombinace</w:t>
            </w:r>
          </w:p>
          <w:p w14:paraId="6D960234" w14:textId="0599BE14" w:rsidR="007A6C6F" w:rsidRPr="00F21738" w:rsidRDefault="000A3513" w:rsidP="004C352E">
            <w:pPr>
              <w:pStyle w:val="Odstavecseseznamem"/>
              <w:numPr>
                <w:ilvl w:val="0"/>
                <w:numId w:val="194"/>
              </w:numPr>
              <w:jc w:val="both"/>
              <w:rPr>
                <w:bCs/>
                <w:lang w:eastAsia="en-US"/>
              </w:rPr>
            </w:pPr>
            <w:r>
              <w:rPr>
                <w:bCs/>
                <w:lang w:eastAsia="en-US"/>
              </w:rPr>
              <w:t>N</w:t>
            </w:r>
            <w:r w:rsidR="007A6C6F" w:rsidRPr="00F21738">
              <w:rPr>
                <w:bCs/>
                <w:lang w:eastAsia="en-US"/>
              </w:rPr>
              <w:t>eosobní vyjadřování se v trpném rodu</w:t>
            </w:r>
          </w:p>
          <w:p w14:paraId="2EDF895D" w14:textId="761DC8C6" w:rsidR="007A6C6F" w:rsidRPr="00F21738" w:rsidRDefault="000A3513" w:rsidP="004C352E">
            <w:pPr>
              <w:pStyle w:val="Odstavecseseznamem"/>
              <w:numPr>
                <w:ilvl w:val="0"/>
                <w:numId w:val="194"/>
              </w:numPr>
              <w:jc w:val="both"/>
              <w:rPr>
                <w:bCs/>
                <w:lang w:eastAsia="en-US"/>
              </w:rPr>
            </w:pPr>
            <w:r>
              <w:rPr>
                <w:bCs/>
                <w:lang w:eastAsia="en-US"/>
              </w:rPr>
              <w:t>M</w:t>
            </w:r>
            <w:r w:rsidR="007A6C6F" w:rsidRPr="00F21738">
              <w:rPr>
                <w:bCs/>
                <w:lang w:eastAsia="en-US"/>
              </w:rPr>
              <w:t>odální slovesa – vyjadřování v pasivu</w:t>
            </w:r>
          </w:p>
          <w:p w14:paraId="50A59405" w14:textId="6FAC4704" w:rsidR="007A6C6F" w:rsidRPr="00F21738" w:rsidRDefault="000A3513" w:rsidP="004C352E">
            <w:pPr>
              <w:pStyle w:val="Odstavecseseznamem"/>
              <w:numPr>
                <w:ilvl w:val="0"/>
                <w:numId w:val="194"/>
              </w:numPr>
              <w:jc w:val="both"/>
              <w:rPr>
                <w:bCs/>
                <w:lang w:eastAsia="en-US"/>
              </w:rPr>
            </w:pPr>
            <w:r>
              <w:rPr>
                <w:bCs/>
                <w:lang w:eastAsia="en-US"/>
              </w:rPr>
              <w:t>P</w:t>
            </w:r>
            <w:r w:rsidR="007A6C6F" w:rsidRPr="00F21738">
              <w:rPr>
                <w:bCs/>
                <w:lang w:eastAsia="en-US"/>
              </w:rPr>
              <w:t>ředbudoucí čas prostý a průběhový</w:t>
            </w:r>
          </w:p>
          <w:p w14:paraId="7B2C587B" w14:textId="77777777" w:rsidR="007A6C6F" w:rsidRPr="00D73701" w:rsidRDefault="007A6C6F" w:rsidP="00D73701">
            <w:pPr>
              <w:jc w:val="both"/>
              <w:rPr>
                <w:bCs/>
                <w:lang w:eastAsia="en-US"/>
              </w:rPr>
            </w:pPr>
            <w:r w:rsidRPr="00D73701">
              <w:rPr>
                <w:bCs/>
                <w:lang w:eastAsia="en-US"/>
              </w:rPr>
              <w:t>Slovní zásoba:</w:t>
            </w:r>
          </w:p>
          <w:p w14:paraId="6F4B70A0" w14:textId="3F2D64A8" w:rsidR="007A6C6F" w:rsidRPr="00F21738" w:rsidRDefault="000A3513" w:rsidP="004C352E">
            <w:pPr>
              <w:pStyle w:val="Odstavecseseznamem"/>
              <w:numPr>
                <w:ilvl w:val="0"/>
                <w:numId w:val="195"/>
              </w:numPr>
              <w:jc w:val="both"/>
              <w:rPr>
                <w:bCs/>
                <w:lang w:eastAsia="en-US"/>
              </w:rPr>
            </w:pPr>
            <w:r>
              <w:rPr>
                <w:bCs/>
                <w:lang w:eastAsia="en-US"/>
              </w:rPr>
              <w:t>V</w:t>
            </w:r>
            <w:r w:rsidR="007A6C6F" w:rsidRPr="00F21738">
              <w:rPr>
                <w:bCs/>
                <w:lang w:eastAsia="en-US"/>
              </w:rPr>
              <w:t>ybraná ustálená slovní spojení a slovesné fráze</w:t>
            </w:r>
          </w:p>
          <w:p w14:paraId="3C2C9366" w14:textId="4B7B52C7" w:rsidR="007A6C6F" w:rsidRPr="000145BC" w:rsidRDefault="000A3513" w:rsidP="004C352E">
            <w:pPr>
              <w:pStyle w:val="Odstavecseseznamem"/>
              <w:numPr>
                <w:ilvl w:val="0"/>
                <w:numId w:val="195"/>
              </w:numPr>
              <w:spacing w:after="120"/>
              <w:ind w:left="714" w:hanging="357"/>
              <w:jc w:val="both"/>
              <w:rPr>
                <w:bCs/>
                <w:lang w:eastAsia="en-US"/>
              </w:rPr>
            </w:pPr>
            <w:r>
              <w:rPr>
                <w:bCs/>
                <w:lang w:eastAsia="en-US"/>
              </w:rPr>
              <w:t>V</w:t>
            </w:r>
            <w:r w:rsidR="007A6C6F" w:rsidRPr="000145BC">
              <w:rPr>
                <w:bCs/>
                <w:lang w:eastAsia="en-US"/>
              </w:rPr>
              <w:t xml:space="preserve">yjadřování osobních preferencí a způsoby argumentace, vyjadřování se k osobním přesvědčením a </w:t>
            </w:r>
            <w:proofErr w:type="gramStart"/>
            <w:r w:rsidR="000145BC" w:rsidRPr="000145BC">
              <w:rPr>
                <w:bCs/>
                <w:lang w:eastAsia="en-US"/>
              </w:rPr>
              <w:t xml:space="preserve">postojům,  </w:t>
            </w:r>
            <w:r w:rsidR="007A6C6F" w:rsidRPr="000145BC">
              <w:rPr>
                <w:bCs/>
                <w:lang w:eastAsia="en-US"/>
              </w:rPr>
              <w:t xml:space="preserve"> </w:t>
            </w:r>
            <w:proofErr w:type="gramEnd"/>
            <w:r w:rsidR="007A6C6F" w:rsidRPr="000145BC">
              <w:rPr>
                <w:bCs/>
                <w:lang w:eastAsia="en-US"/>
              </w:rPr>
              <w:t xml:space="preserve">     dovednost psaní formální žádosti, shrnutí krátkého článku, předvídání budoucích událostí</w:t>
            </w:r>
          </w:p>
          <w:p w14:paraId="63B29533" w14:textId="77777777" w:rsidR="000145BC" w:rsidRDefault="000145BC" w:rsidP="000145BC">
            <w:pPr>
              <w:jc w:val="both"/>
              <w:rPr>
                <w:b/>
                <w:bCs/>
              </w:rPr>
            </w:pPr>
            <w:r w:rsidRPr="00B04D00">
              <w:rPr>
                <w:b/>
                <w:bCs/>
              </w:rPr>
              <w:t>Výsledky učení:</w:t>
            </w:r>
          </w:p>
          <w:p w14:paraId="5512AE47" w14:textId="77777777" w:rsidR="000145BC" w:rsidRDefault="000145BC" w:rsidP="000145BC">
            <w:pPr>
              <w:jc w:val="both"/>
            </w:pPr>
            <w:r>
              <w:t xml:space="preserve">Odborné znalosti – po absolvování předmětu má student jazykové znalosti minimálně na úrovni </w:t>
            </w:r>
            <w:r w:rsidRPr="003F3928">
              <w:t>C1 v oblastech:</w:t>
            </w:r>
          </w:p>
          <w:p w14:paraId="5FB6C6FA" w14:textId="100DF399" w:rsidR="006074DA" w:rsidRDefault="006074DA" w:rsidP="004C352E">
            <w:pPr>
              <w:pStyle w:val="Odstavecseseznamem"/>
              <w:numPr>
                <w:ilvl w:val="0"/>
                <w:numId w:val="196"/>
              </w:numPr>
              <w:jc w:val="both"/>
            </w:pPr>
            <w:r>
              <w:t>vztažná zájmena</w:t>
            </w:r>
          </w:p>
          <w:p w14:paraId="01FC44A8" w14:textId="0246DEC5" w:rsidR="006074DA" w:rsidRDefault="006074DA" w:rsidP="004C352E">
            <w:pPr>
              <w:pStyle w:val="Odstavecseseznamem"/>
              <w:numPr>
                <w:ilvl w:val="0"/>
                <w:numId w:val="196"/>
              </w:numPr>
              <w:jc w:val="both"/>
            </w:pPr>
            <w:r>
              <w:t>podmínkové věty 1., 2., 3. typu a jejich kombinace</w:t>
            </w:r>
          </w:p>
          <w:p w14:paraId="45E2A0B8" w14:textId="73DCE928" w:rsidR="006074DA" w:rsidRDefault="006074DA" w:rsidP="004C352E">
            <w:pPr>
              <w:pStyle w:val="Odstavecseseznamem"/>
              <w:numPr>
                <w:ilvl w:val="0"/>
                <w:numId w:val="196"/>
              </w:numPr>
              <w:jc w:val="both"/>
            </w:pPr>
            <w:r>
              <w:t>neosobní vyjadřování se v trpném rodu</w:t>
            </w:r>
          </w:p>
          <w:p w14:paraId="223C9BD3" w14:textId="7CE98935" w:rsidR="006074DA" w:rsidRDefault="006074DA" w:rsidP="004C352E">
            <w:pPr>
              <w:pStyle w:val="Odstavecseseznamem"/>
              <w:numPr>
                <w:ilvl w:val="0"/>
                <w:numId w:val="196"/>
              </w:numPr>
              <w:jc w:val="both"/>
            </w:pPr>
            <w:r>
              <w:t xml:space="preserve">modální </w:t>
            </w:r>
            <w:r w:rsidR="001B432D">
              <w:t>slovesa – vyjadřování</w:t>
            </w:r>
            <w:r>
              <w:t xml:space="preserve"> v pasivu</w:t>
            </w:r>
          </w:p>
          <w:p w14:paraId="0A32A421" w14:textId="2641B9C1" w:rsidR="006074DA" w:rsidRDefault="006074DA" w:rsidP="004C352E">
            <w:pPr>
              <w:pStyle w:val="Odstavecseseznamem"/>
              <w:numPr>
                <w:ilvl w:val="0"/>
                <w:numId w:val="196"/>
              </w:numPr>
              <w:jc w:val="both"/>
            </w:pPr>
            <w:r>
              <w:t>předbudoucí čas prostý a průběhový</w:t>
            </w:r>
          </w:p>
          <w:p w14:paraId="53CF3B7C" w14:textId="427FF28F" w:rsidR="006074DA" w:rsidRDefault="006074DA" w:rsidP="004C352E">
            <w:pPr>
              <w:pStyle w:val="Odstavecseseznamem"/>
              <w:numPr>
                <w:ilvl w:val="0"/>
                <w:numId w:val="196"/>
              </w:numPr>
              <w:jc w:val="both"/>
            </w:pPr>
            <w:r>
              <w:t>vybraná ustálená slovní spojení a slovesné fráze</w:t>
            </w:r>
          </w:p>
          <w:p w14:paraId="1FD7D841" w14:textId="418942CC" w:rsidR="006074DA" w:rsidRDefault="006074DA" w:rsidP="004C352E">
            <w:pPr>
              <w:pStyle w:val="Odstavecseseznamem"/>
              <w:numPr>
                <w:ilvl w:val="0"/>
                <w:numId w:val="196"/>
              </w:numPr>
              <w:jc w:val="both"/>
            </w:pPr>
            <w:r>
              <w:t>anglické slovní zásoby pro vyjadřování osobních preferencí a způsoby argumentace, vyjadřování se k osobním přesvědčením a postojům, dovednost psaní formální žádosti, shrnutí krátkého článku, předvídání budoucích událostí</w:t>
            </w:r>
          </w:p>
          <w:p w14:paraId="64567866" w14:textId="151D4B20" w:rsidR="00F0265E" w:rsidRDefault="00F0265E" w:rsidP="006074DA">
            <w:pPr>
              <w:ind w:left="-30"/>
              <w:jc w:val="both"/>
            </w:pPr>
            <w:r>
              <w:t xml:space="preserve">Odborné dovednosti – po absolvování předmětu je </w:t>
            </w:r>
            <w:r w:rsidRPr="003F3928">
              <w:t>student schopen:</w:t>
            </w:r>
          </w:p>
          <w:p w14:paraId="5AD2C9ED" w14:textId="49D466B3" w:rsidR="00CF1D76" w:rsidRDefault="00CF1D76" w:rsidP="004C352E">
            <w:pPr>
              <w:pStyle w:val="Odstavecseseznamem"/>
              <w:numPr>
                <w:ilvl w:val="0"/>
                <w:numId w:val="197"/>
              </w:numPr>
              <w:jc w:val="both"/>
            </w:pPr>
            <w:r>
              <w:t>plynulé komunikace v osobních i pracovních oblastech s využitím široké a přesné slovní zásoby, se schopností zvládat nečekaná témata na jazykové úrovni C1 podle SERRJ 2020</w:t>
            </w:r>
          </w:p>
          <w:p w14:paraId="6399640F" w14:textId="7474ABA7" w:rsidR="00CF1D76" w:rsidRDefault="00CF1D76" w:rsidP="004C352E">
            <w:pPr>
              <w:pStyle w:val="Odstavecseseznamem"/>
              <w:numPr>
                <w:ilvl w:val="0"/>
                <w:numId w:val="197"/>
              </w:numPr>
              <w:jc w:val="both"/>
            </w:pPr>
            <w:r>
              <w:t>porozumět delším formálním textům a rozpozná implicitní významy textů</w:t>
            </w:r>
          </w:p>
          <w:p w14:paraId="0EA080EC" w14:textId="3AEA2293" w:rsidR="00CF1D76" w:rsidRDefault="00CF1D76" w:rsidP="004C352E">
            <w:pPr>
              <w:pStyle w:val="Odstavecseseznamem"/>
              <w:numPr>
                <w:ilvl w:val="0"/>
                <w:numId w:val="197"/>
              </w:numPr>
              <w:jc w:val="both"/>
            </w:pPr>
            <w:r>
              <w:t>plynule a pohotově se vyjadřovat bez zjevného hledání výrazů</w:t>
            </w:r>
          </w:p>
          <w:p w14:paraId="1CD25D14" w14:textId="433D3373" w:rsidR="00A042E8" w:rsidRPr="005A0406" w:rsidRDefault="00CF1D76" w:rsidP="004C352E">
            <w:pPr>
              <w:pStyle w:val="Odstavecseseznamem"/>
              <w:numPr>
                <w:ilvl w:val="0"/>
                <w:numId w:val="197"/>
              </w:numPr>
              <w:jc w:val="both"/>
            </w:pPr>
            <w:r>
              <w:t>vytvořit srozumitelné, dobře uspořádané texty, čímž prokazuje ovládnutí kompozičních útvarů, spojovacích výrazů a prostředků koheze</w:t>
            </w:r>
          </w:p>
        </w:tc>
      </w:tr>
    </w:tbl>
    <w:p w14:paraId="3770E475" w14:textId="77777777" w:rsidR="00B30F9C" w:rsidRDefault="00B30F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A042E8" w14:paraId="54B907D2"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1BA085B5" w14:textId="125A90C7" w:rsidR="00A042E8" w:rsidRPr="001452AD" w:rsidRDefault="00A042E8" w:rsidP="00A042E8">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78364319" w14:textId="77777777" w:rsidR="00A042E8" w:rsidRPr="001452AD" w:rsidRDefault="00A042E8" w:rsidP="00A042E8">
            <w:pPr>
              <w:jc w:val="both"/>
              <w:rPr>
                <w:highlight w:val="yellow"/>
              </w:rPr>
            </w:pPr>
          </w:p>
        </w:tc>
      </w:tr>
      <w:tr w:rsidR="00A042E8" w14:paraId="6B01DC08" w14:textId="77777777" w:rsidTr="000050BA">
        <w:trPr>
          <w:trHeight w:val="1394"/>
        </w:trPr>
        <w:tc>
          <w:tcPr>
            <w:tcW w:w="9855" w:type="dxa"/>
            <w:gridSpan w:val="5"/>
            <w:tcBorders>
              <w:top w:val="nil"/>
              <w:bottom w:val="single" w:sz="4" w:space="0" w:color="auto"/>
            </w:tcBorders>
          </w:tcPr>
          <w:p w14:paraId="65E2EE7D" w14:textId="77777777" w:rsidR="00E45EE1" w:rsidRDefault="00E45EE1" w:rsidP="004C352E">
            <w:pPr>
              <w:pStyle w:val="Odstavecseseznamem"/>
              <w:numPr>
                <w:ilvl w:val="0"/>
                <w:numId w:val="42"/>
              </w:numPr>
              <w:jc w:val="both"/>
            </w:pPr>
            <w:r>
              <w:t>aktivizující (simulace, hry, dramatizace)</w:t>
            </w:r>
          </w:p>
          <w:p w14:paraId="4DE40C13" w14:textId="77777777" w:rsidR="00E45EE1" w:rsidRDefault="00E45EE1" w:rsidP="004C352E">
            <w:pPr>
              <w:pStyle w:val="Odstavecseseznamem"/>
              <w:numPr>
                <w:ilvl w:val="0"/>
                <w:numId w:val="42"/>
              </w:numPr>
              <w:jc w:val="both"/>
            </w:pPr>
            <w:r>
              <w:t>dialogická (diskuze, rozhovor, brainstorming)</w:t>
            </w:r>
          </w:p>
          <w:p w14:paraId="40B00680" w14:textId="77777777" w:rsidR="00E45EE1" w:rsidRDefault="00E45EE1" w:rsidP="004C352E">
            <w:pPr>
              <w:pStyle w:val="Odstavecseseznamem"/>
              <w:numPr>
                <w:ilvl w:val="0"/>
                <w:numId w:val="42"/>
              </w:numPr>
              <w:jc w:val="both"/>
            </w:pPr>
            <w:r>
              <w:t>metody práce s textem (učebnicí, knihou)</w:t>
            </w:r>
          </w:p>
          <w:p w14:paraId="3BF62EEC" w14:textId="77777777" w:rsidR="00E45EE1" w:rsidRDefault="00E45EE1" w:rsidP="004C352E">
            <w:pPr>
              <w:pStyle w:val="Odstavecseseznamem"/>
              <w:numPr>
                <w:ilvl w:val="0"/>
                <w:numId w:val="42"/>
              </w:numPr>
              <w:jc w:val="both"/>
            </w:pPr>
            <w:r>
              <w:t>monologická (výklad, přednáška, instruktáž)</w:t>
            </w:r>
          </w:p>
          <w:p w14:paraId="3ACD90E5" w14:textId="77777777" w:rsidR="00E45EE1" w:rsidRDefault="00E45EE1" w:rsidP="004C352E">
            <w:pPr>
              <w:pStyle w:val="Odstavecseseznamem"/>
              <w:numPr>
                <w:ilvl w:val="0"/>
                <w:numId w:val="42"/>
              </w:numPr>
              <w:jc w:val="both"/>
            </w:pPr>
            <w:r>
              <w:t>práce studentů ve dvojicích</w:t>
            </w:r>
          </w:p>
          <w:p w14:paraId="596DF94D" w14:textId="019135E7" w:rsidR="00A042E8" w:rsidRDefault="00E45EE1" w:rsidP="004C352E">
            <w:pPr>
              <w:pStyle w:val="Odstavecseseznamem"/>
              <w:numPr>
                <w:ilvl w:val="0"/>
                <w:numId w:val="42"/>
              </w:numPr>
              <w:jc w:val="both"/>
            </w:pPr>
            <w:r>
              <w:t>praktické procvičování</w:t>
            </w:r>
          </w:p>
        </w:tc>
      </w:tr>
      <w:tr w:rsidR="00A042E8" w14:paraId="5FDD5040" w14:textId="77777777" w:rsidTr="005133EF">
        <w:trPr>
          <w:trHeight w:val="265"/>
        </w:trPr>
        <w:tc>
          <w:tcPr>
            <w:tcW w:w="3653" w:type="dxa"/>
            <w:gridSpan w:val="2"/>
            <w:tcBorders>
              <w:top w:val="single" w:sz="4" w:space="0" w:color="auto"/>
            </w:tcBorders>
            <w:shd w:val="clear" w:color="auto" w:fill="F7CAAC"/>
          </w:tcPr>
          <w:p w14:paraId="41630FAC" w14:textId="77777777" w:rsidR="00A042E8" w:rsidRDefault="00A042E8" w:rsidP="00A042E8">
            <w:pPr>
              <w:jc w:val="both"/>
            </w:pPr>
            <w:r>
              <w:rPr>
                <w:b/>
              </w:rPr>
              <w:t>Studijní literatura a studijní pomůcky</w:t>
            </w:r>
          </w:p>
        </w:tc>
        <w:tc>
          <w:tcPr>
            <w:tcW w:w="6202" w:type="dxa"/>
            <w:gridSpan w:val="3"/>
            <w:tcBorders>
              <w:top w:val="single" w:sz="4" w:space="0" w:color="auto"/>
              <w:bottom w:val="nil"/>
            </w:tcBorders>
          </w:tcPr>
          <w:p w14:paraId="105D2190" w14:textId="77777777" w:rsidR="00A042E8" w:rsidRDefault="00A042E8" w:rsidP="00A042E8">
            <w:pPr>
              <w:jc w:val="both"/>
            </w:pPr>
          </w:p>
        </w:tc>
      </w:tr>
      <w:tr w:rsidR="00A042E8" w14:paraId="2323FAC0" w14:textId="77777777" w:rsidTr="005133EF">
        <w:trPr>
          <w:trHeight w:val="1497"/>
        </w:trPr>
        <w:tc>
          <w:tcPr>
            <w:tcW w:w="9855" w:type="dxa"/>
            <w:gridSpan w:val="5"/>
            <w:tcBorders>
              <w:top w:val="nil"/>
            </w:tcBorders>
          </w:tcPr>
          <w:p w14:paraId="1A06B525" w14:textId="77777777" w:rsidR="00FE09EC" w:rsidRPr="00D323F1" w:rsidRDefault="00FE09EC" w:rsidP="00E25CE2">
            <w:pPr>
              <w:spacing w:line="256" w:lineRule="auto"/>
              <w:rPr>
                <w:b/>
                <w:lang w:eastAsia="en-US"/>
              </w:rPr>
            </w:pPr>
            <w:r w:rsidRPr="00D323F1">
              <w:rPr>
                <w:b/>
                <w:lang w:eastAsia="en-US"/>
              </w:rPr>
              <w:t>Povinná:</w:t>
            </w:r>
          </w:p>
          <w:p w14:paraId="163AE019" w14:textId="77777777" w:rsidR="004D209E" w:rsidRDefault="004D209E">
            <w:pPr>
              <w:spacing w:line="256" w:lineRule="auto"/>
              <w:rPr>
                <w:lang w:eastAsia="en-US"/>
              </w:rPr>
            </w:pPr>
            <w:r>
              <w:rPr>
                <w:lang w:eastAsia="en-US"/>
              </w:rPr>
              <w:t xml:space="preserve">ROGERS, </w:t>
            </w:r>
            <w:proofErr w:type="spellStart"/>
            <w:r>
              <w:rPr>
                <w:lang w:eastAsia="en-US"/>
              </w:rPr>
              <w:t>Mickey</w:t>
            </w:r>
            <w:proofErr w:type="spellEnd"/>
            <w:r>
              <w:rPr>
                <w:lang w:eastAsia="en-US"/>
              </w:rPr>
              <w:t xml:space="preserve"> et al. </w:t>
            </w:r>
            <w:r w:rsidRPr="003E023B">
              <w:rPr>
                <w:i/>
                <w:iCs/>
                <w:lang w:eastAsia="en-US"/>
              </w:rPr>
              <w:t xml:space="preserve">Open Mind </w:t>
            </w:r>
            <w:proofErr w:type="spellStart"/>
            <w:r w:rsidRPr="003E023B">
              <w:rPr>
                <w:i/>
                <w:iCs/>
                <w:lang w:eastAsia="en-US"/>
              </w:rPr>
              <w:t>Advanced</w:t>
            </w:r>
            <w:proofErr w:type="spellEnd"/>
            <w:r>
              <w:rPr>
                <w:lang w:eastAsia="en-US"/>
              </w:rPr>
              <w:t xml:space="preserve">. London, 2015. ISBN 978 0230458260. </w:t>
            </w:r>
          </w:p>
          <w:p w14:paraId="6BB3D7E0" w14:textId="77777777" w:rsidR="004D209E" w:rsidRDefault="004D209E">
            <w:pPr>
              <w:spacing w:line="256" w:lineRule="auto"/>
              <w:rPr>
                <w:lang w:eastAsia="en-US"/>
              </w:rPr>
            </w:pPr>
            <w:r>
              <w:rPr>
                <w:lang w:eastAsia="en-US"/>
              </w:rPr>
              <w:t xml:space="preserve">VALVONA, Chris. </w:t>
            </w:r>
            <w:r w:rsidRPr="003E023B">
              <w:rPr>
                <w:i/>
                <w:iCs/>
                <w:lang w:eastAsia="en-US"/>
              </w:rPr>
              <w:t xml:space="preserve">Open Mind </w:t>
            </w:r>
            <w:proofErr w:type="spellStart"/>
            <w:r w:rsidRPr="003E023B">
              <w:rPr>
                <w:i/>
                <w:iCs/>
                <w:lang w:eastAsia="en-US"/>
              </w:rPr>
              <w:t>Advanced</w:t>
            </w:r>
            <w:proofErr w:type="spellEnd"/>
            <w:r w:rsidRPr="003E023B">
              <w:rPr>
                <w:i/>
                <w:iCs/>
                <w:lang w:eastAsia="en-US"/>
              </w:rPr>
              <w:t xml:space="preserve">. </w:t>
            </w:r>
            <w:proofErr w:type="spellStart"/>
            <w:r w:rsidRPr="003E023B">
              <w:rPr>
                <w:i/>
                <w:iCs/>
                <w:lang w:eastAsia="en-US"/>
              </w:rPr>
              <w:t>Workbook</w:t>
            </w:r>
            <w:proofErr w:type="spellEnd"/>
            <w:r>
              <w:rPr>
                <w:lang w:eastAsia="en-US"/>
              </w:rPr>
              <w:t xml:space="preserve">. London, 2015. ISBN 9780230458413. </w:t>
            </w:r>
          </w:p>
          <w:p w14:paraId="27E7266F" w14:textId="77777777" w:rsidR="00FE09EC" w:rsidRDefault="00FE09EC">
            <w:pPr>
              <w:spacing w:line="256" w:lineRule="auto"/>
              <w:rPr>
                <w:b/>
                <w:lang w:eastAsia="en-US"/>
              </w:rPr>
            </w:pPr>
            <w:r w:rsidRPr="00D323F1">
              <w:rPr>
                <w:b/>
                <w:lang w:eastAsia="en-US"/>
              </w:rPr>
              <w:t xml:space="preserve">Doporučená: </w:t>
            </w:r>
          </w:p>
          <w:p w14:paraId="69BA48AA" w14:textId="34E70262" w:rsidR="00FE09EC" w:rsidRPr="008262BA" w:rsidRDefault="00FE09EC">
            <w:pPr>
              <w:spacing w:line="256" w:lineRule="auto"/>
              <w:rPr>
                <w:bCs/>
                <w:lang w:eastAsia="en-US"/>
              </w:rPr>
            </w:pPr>
            <w:r w:rsidRPr="008262BA">
              <w:rPr>
                <w:bCs/>
                <w:lang w:eastAsia="en-US"/>
              </w:rPr>
              <w:t>D</w:t>
            </w:r>
            <w:r>
              <w:rPr>
                <w:bCs/>
                <w:lang w:eastAsia="en-US"/>
              </w:rPr>
              <w:t>ANESI</w:t>
            </w:r>
            <w:r w:rsidRPr="008262BA">
              <w:rPr>
                <w:bCs/>
                <w:lang w:eastAsia="en-US"/>
              </w:rPr>
              <w:t>, M</w:t>
            </w:r>
            <w:r w:rsidR="00590F68">
              <w:rPr>
                <w:bCs/>
                <w:lang w:eastAsia="en-US"/>
              </w:rPr>
              <w:t>arcel</w:t>
            </w:r>
            <w:r w:rsidRPr="008262BA">
              <w:rPr>
                <w:bCs/>
                <w:lang w:eastAsia="en-US"/>
              </w:rPr>
              <w:t xml:space="preserve">. </w:t>
            </w:r>
            <w:proofErr w:type="spellStart"/>
            <w:r w:rsidRPr="008262BA">
              <w:rPr>
                <w:bCs/>
                <w:i/>
                <w:iCs/>
                <w:lang w:eastAsia="en-US"/>
              </w:rPr>
              <w:t>Dictionary</w:t>
            </w:r>
            <w:proofErr w:type="spellEnd"/>
            <w:r w:rsidRPr="008262BA">
              <w:rPr>
                <w:bCs/>
                <w:i/>
                <w:iCs/>
                <w:lang w:eastAsia="en-US"/>
              </w:rPr>
              <w:t xml:space="preserve"> </w:t>
            </w:r>
            <w:proofErr w:type="spellStart"/>
            <w:r w:rsidRPr="008262BA">
              <w:rPr>
                <w:bCs/>
                <w:i/>
                <w:iCs/>
                <w:lang w:eastAsia="en-US"/>
              </w:rPr>
              <w:t>of</w:t>
            </w:r>
            <w:proofErr w:type="spellEnd"/>
            <w:r w:rsidRPr="008262BA">
              <w:rPr>
                <w:bCs/>
                <w:i/>
                <w:iCs/>
                <w:lang w:eastAsia="en-US"/>
              </w:rPr>
              <w:t xml:space="preserve"> Media and </w:t>
            </w:r>
            <w:proofErr w:type="spellStart"/>
            <w:r w:rsidRPr="008262BA">
              <w:rPr>
                <w:bCs/>
                <w:i/>
                <w:iCs/>
                <w:lang w:eastAsia="en-US"/>
              </w:rPr>
              <w:t>Communication</w:t>
            </w:r>
            <w:proofErr w:type="spellEnd"/>
            <w:r w:rsidRPr="008262BA">
              <w:rPr>
                <w:bCs/>
                <w:lang w:eastAsia="en-US"/>
              </w:rPr>
              <w:t xml:space="preserve">. </w:t>
            </w:r>
            <w:proofErr w:type="spellStart"/>
            <w:r w:rsidRPr="008262BA">
              <w:rPr>
                <w:bCs/>
                <w:lang w:eastAsia="en-US"/>
              </w:rPr>
              <w:t>M.E.Sharpe</w:t>
            </w:r>
            <w:proofErr w:type="spellEnd"/>
            <w:r w:rsidRPr="008262BA">
              <w:rPr>
                <w:bCs/>
                <w:lang w:eastAsia="en-US"/>
              </w:rPr>
              <w:t>, 2009. ISBN 9780765680983.</w:t>
            </w:r>
          </w:p>
          <w:p w14:paraId="2A828185" w14:textId="41AC2A85" w:rsidR="00FE09EC" w:rsidRDefault="00FE09EC">
            <w:pPr>
              <w:spacing w:line="256" w:lineRule="auto"/>
              <w:rPr>
                <w:lang w:eastAsia="en-US"/>
              </w:rPr>
            </w:pPr>
            <w:r>
              <w:rPr>
                <w:lang w:eastAsia="en-US"/>
              </w:rPr>
              <w:t xml:space="preserve">HEWINGS, Martin. </w:t>
            </w:r>
            <w:r w:rsidRPr="004A6122">
              <w:rPr>
                <w:i/>
                <w:iCs/>
                <w:lang w:eastAsia="en-US"/>
              </w:rPr>
              <w:t xml:space="preserve">Cambridge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Grammar</w:t>
            </w:r>
            <w:proofErr w:type="spellEnd"/>
            <w:r w:rsidRPr="004A6122">
              <w:rPr>
                <w:i/>
                <w:iCs/>
                <w:lang w:eastAsia="en-US"/>
              </w:rPr>
              <w:t xml:space="preserve"> and </w:t>
            </w:r>
            <w:proofErr w:type="spellStart"/>
            <w:r w:rsidRPr="004A6122">
              <w:rPr>
                <w:i/>
                <w:iCs/>
                <w:lang w:eastAsia="en-US"/>
              </w:rPr>
              <w:t>Vocabulary</w:t>
            </w:r>
            <w:proofErr w:type="spellEnd"/>
            <w:r w:rsidRPr="004A6122">
              <w:rPr>
                <w:i/>
                <w:iCs/>
                <w:lang w:eastAsia="en-US"/>
              </w:rPr>
              <w:t xml:space="preserve"> </w:t>
            </w:r>
            <w:proofErr w:type="spellStart"/>
            <w:r w:rsidRPr="004A6122">
              <w:rPr>
                <w:i/>
                <w:iCs/>
                <w:lang w:eastAsia="en-US"/>
              </w:rPr>
              <w:t>for</w:t>
            </w:r>
            <w:proofErr w:type="spellEnd"/>
            <w:r w:rsidRPr="004A6122">
              <w:rPr>
                <w:i/>
                <w:iCs/>
                <w:lang w:eastAsia="en-US"/>
              </w:rPr>
              <w:t xml:space="preserve"> </w:t>
            </w:r>
            <w:proofErr w:type="spellStart"/>
            <w:r w:rsidRPr="004A6122">
              <w:rPr>
                <w:i/>
                <w:iCs/>
                <w:lang w:eastAsia="en-US"/>
              </w:rPr>
              <w:t>Advanced</w:t>
            </w:r>
            <w:proofErr w:type="spellEnd"/>
            <w:r>
              <w:rPr>
                <w:lang w:eastAsia="en-US"/>
              </w:rPr>
              <w:t>. Cambridge</w:t>
            </w:r>
            <w:r w:rsidR="004D209E">
              <w:rPr>
                <w:lang w:eastAsia="en-US"/>
              </w:rPr>
              <w:t>, 2015.</w:t>
            </w:r>
            <w:r>
              <w:rPr>
                <w:lang w:eastAsia="en-US"/>
              </w:rPr>
              <w:t xml:space="preserve"> </w:t>
            </w:r>
            <w:r w:rsidR="009B330A">
              <w:rPr>
                <w:lang w:eastAsia="en-US"/>
              </w:rPr>
              <w:br/>
            </w:r>
            <w:r>
              <w:rPr>
                <w:lang w:eastAsia="en-US"/>
              </w:rPr>
              <w:t xml:space="preserve">ISBN 9781107481114. </w:t>
            </w:r>
          </w:p>
          <w:p w14:paraId="6BAF8409" w14:textId="6D53B21B" w:rsidR="00FE09EC" w:rsidRDefault="00FE09EC">
            <w:pPr>
              <w:spacing w:line="256" w:lineRule="auto"/>
              <w:rPr>
                <w:lang w:eastAsia="en-US"/>
              </w:rPr>
            </w:pPr>
            <w:proofErr w:type="spellStart"/>
            <w:r>
              <w:rPr>
                <w:lang w:eastAsia="en-US"/>
              </w:rPr>
              <w:t>McCARTHY</w:t>
            </w:r>
            <w:proofErr w:type="spellEnd"/>
            <w:r>
              <w:rPr>
                <w:lang w:eastAsia="en-US"/>
              </w:rPr>
              <w:t xml:space="preserve">, Michael and Felicity O´DELL.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Vocabulary</w:t>
            </w:r>
            <w:proofErr w:type="spellEnd"/>
            <w:r w:rsidRPr="004A6122">
              <w:rPr>
                <w:i/>
                <w:iCs/>
                <w:lang w:eastAsia="en-US"/>
              </w:rPr>
              <w:t xml:space="preserve"> in Use: </w:t>
            </w:r>
            <w:proofErr w:type="spellStart"/>
            <w:r w:rsidRPr="004A6122">
              <w:rPr>
                <w:i/>
                <w:iCs/>
                <w:lang w:eastAsia="en-US"/>
              </w:rPr>
              <w:t>Advanced</w:t>
            </w:r>
            <w:proofErr w:type="spellEnd"/>
            <w:r>
              <w:rPr>
                <w:lang w:eastAsia="en-US"/>
              </w:rPr>
              <w:t>. Cambridge</w:t>
            </w:r>
            <w:r w:rsidR="004D209E">
              <w:rPr>
                <w:lang w:eastAsia="en-US"/>
              </w:rPr>
              <w:t>,</w:t>
            </w:r>
            <w:r>
              <w:rPr>
                <w:lang w:eastAsia="en-US"/>
              </w:rPr>
              <w:t xml:space="preserve"> </w:t>
            </w:r>
            <w:r w:rsidR="004D209E">
              <w:rPr>
                <w:lang w:eastAsia="en-US"/>
              </w:rPr>
              <w:t>2017.</w:t>
            </w:r>
          </w:p>
          <w:p w14:paraId="47693A5D" w14:textId="77777777" w:rsidR="00FE09EC" w:rsidRDefault="00FE09EC">
            <w:pPr>
              <w:spacing w:line="256" w:lineRule="auto"/>
              <w:rPr>
                <w:lang w:eastAsia="en-US"/>
              </w:rPr>
            </w:pPr>
            <w:r>
              <w:rPr>
                <w:lang w:eastAsia="en-US"/>
              </w:rPr>
              <w:t>ISBN 9781316631171.</w:t>
            </w:r>
          </w:p>
          <w:p w14:paraId="485C9745" w14:textId="2CB89F8F" w:rsidR="00A042E8" w:rsidRDefault="00FE09EC" w:rsidP="003F3928">
            <w:r w:rsidRPr="00D547E5">
              <w:rPr>
                <w:lang w:eastAsia="en-US"/>
              </w:rPr>
              <w:t>W</w:t>
            </w:r>
            <w:r>
              <w:rPr>
                <w:lang w:eastAsia="en-US"/>
              </w:rPr>
              <w:t>ATSON</w:t>
            </w:r>
            <w:r w:rsidRPr="00D547E5">
              <w:rPr>
                <w:lang w:eastAsia="en-US"/>
              </w:rPr>
              <w:t>, J</w:t>
            </w:r>
            <w:r w:rsidR="005C25E7">
              <w:rPr>
                <w:lang w:eastAsia="en-US"/>
              </w:rPr>
              <w:t>ames a</w:t>
            </w:r>
            <w:r w:rsidR="008175FC">
              <w:rPr>
                <w:lang w:eastAsia="en-US"/>
              </w:rPr>
              <w:t>nd</w:t>
            </w:r>
            <w:r w:rsidR="005C25E7">
              <w:rPr>
                <w:lang w:eastAsia="en-US"/>
              </w:rPr>
              <w:t xml:space="preserve"> </w:t>
            </w:r>
            <w:r w:rsidR="008175FC">
              <w:rPr>
                <w:lang w:eastAsia="en-US"/>
              </w:rPr>
              <w:t xml:space="preserve">Anne </w:t>
            </w:r>
            <w:r w:rsidR="005C25E7">
              <w:rPr>
                <w:lang w:eastAsia="en-US"/>
              </w:rPr>
              <w:t>HILL.</w:t>
            </w:r>
            <w:r w:rsidRPr="00D547E5">
              <w:rPr>
                <w:lang w:eastAsia="en-US"/>
              </w:rPr>
              <w:t xml:space="preserve"> </w:t>
            </w:r>
            <w:proofErr w:type="spellStart"/>
            <w:r w:rsidRPr="00D547E5">
              <w:rPr>
                <w:i/>
                <w:iCs/>
                <w:lang w:eastAsia="en-US"/>
              </w:rPr>
              <w:t>Dictionary</w:t>
            </w:r>
            <w:proofErr w:type="spellEnd"/>
            <w:r w:rsidRPr="00D547E5">
              <w:rPr>
                <w:i/>
                <w:iCs/>
                <w:lang w:eastAsia="en-US"/>
              </w:rPr>
              <w:t xml:space="preserve"> </w:t>
            </w:r>
            <w:proofErr w:type="spellStart"/>
            <w:r w:rsidRPr="00D547E5">
              <w:rPr>
                <w:i/>
                <w:iCs/>
                <w:lang w:eastAsia="en-US"/>
              </w:rPr>
              <w:t>of</w:t>
            </w:r>
            <w:proofErr w:type="spellEnd"/>
            <w:r w:rsidRPr="00D547E5">
              <w:rPr>
                <w:i/>
                <w:iCs/>
                <w:lang w:eastAsia="en-US"/>
              </w:rPr>
              <w:t xml:space="preserve"> </w:t>
            </w:r>
            <w:proofErr w:type="spellStart"/>
            <w:r w:rsidRPr="00D547E5">
              <w:rPr>
                <w:i/>
                <w:iCs/>
                <w:lang w:eastAsia="en-US"/>
              </w:rPr>
              <w:t>Communication</w:t>
            </w:r>
            <w:proofErr w:type="spellEnd"/>
            <w:r w:rsidRPr="00D547E5">
              <w:rPr>
                <w:i/>
                <w:iCs/>
                <w:lang w:eastAsia="en-US"/>
              </w:rPr>
              <w:t xml:space="preserve"> and Media </w:t>
            </w:r>
            <w:proofErr w:type="spellStart"/>
            <w:r w:rsidRPr="00D547E5">
              <w:rPr>
                <w:i/>
                <w:iCs/>
                <w:lang w:eastAsia="en-US"/>
              </w:rPr>
              <w:t>Studies</w:t>
            </w:r>
            <w:proofErr w:type="spellEnd"/>
            <w:r w:rsidRPr="00D547E5">
              <w:rPr>
                <w:lang w:eastAsia="en-US"/>
              </w:rPr>
              <w:t>. Arnold, 2003.</w:t>
            </w:r>
            <w:r w:rsidR="00C94BCD">
              <w:rPr>
                <w:lang w:eastAsia="en-US"/>
              </w:rPr>
              <w:t xml:space="preserve"> </w:t>
            </w:r>
            <w:r w:rsidR="00E25CE2">
              <w:rPr>
                <w:lang w:eastAsia="en-US"/>
              </w:rPr>
              <w:br/>
            </w:r>
            <w:r w:rsidR="00C94BCD" w:rsidRPr="00C94BCD">
              <w:rPr>
                <w:lang w:eastAsia="en-US"/>
              </w:rPr>
              <w:t>ISBN 9781849665636 (</w:t>
            </w:r>
            <w:proofErr w:type="spellStart"/>
            <w:r w:rsidR="00C94BCD" w:rsidRPr="00C94BCD">
              <w:rPr>
                <w:lang w:eastAsia="en-US"/>
              </w:rPr>
              <w:t>ebook</w:t>
            </w:r>
            <w:proofErr w:type="spellEnd"/>
            <w:r w:rsidR="00C94BCD" w:rsidRPr="00C94BCD">
              <w:rPr>
                <w:lang w:eastAsia="en-US"/>
              </w:rPr>
              <w:t xml:space="preserve"> PDF)</w:t>
            </w:r>
          </w:p>
        </w:tc>
      </w:tr>
      <w:tr w:rsidR="00A042E8" w14:paraId="4F077511"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36575292" w14:textId="77777777" w:rsidR="00A042E8" w:rsidRDefault="00A042E8" w:rsidP="00A042E8">
            <w:pPr>
              <w:jc w:val="center"/>
              <w:rPr>
                <w:b/>
              </w:rPr>
            </w:pPr>
            <w:r>
              <w:rPr>
                <w:b/>
              </w:rPr>
              <w:t>Informace ke kombinované nebo distanční formě</w:t>
            </w:r>
          </w:p>
        </w:tc>
      </w:tr>
      <w:tr w:rsidR="00A042E8" w14:paraId="5A028E45" w14:textId="77777777" w:rsidTr="005133EF">
        <w:tc>
          <w:tcPr>
            <w:tcW w:w="4787" w:type="dxa"/>
            <w:gridSpan w:val="3"/>
            <w:tcBorders>
              <w:top w:val="single" w:sz="2" w:space="0" w:color="auto"/>
            </w:tcBorders>
            <w:shd w:val="clear" w:color="auto" w:fill="F7CAAC"/>
          </w:tcPr>
          <w:p w14:paraId="6C22F8B2" w14:textId="77777777" w:rsidR="00A042E8" w:rsidRDefault="00A042E8" w:rsidP="00A042E8">
            <w:pPr>
              <w:jc w:val="both"/>
            </w:pPr>
            <w:r>
              <w:rPr>
                <w:b/>
              </w:rPr>
              <w:t>Rozsah konzultací (soustředění)</w:t>
            </w:r>
          </w:p>
        </w:tc>
        <w:tc>
          <w:tcPr>
            <w:tcW w:w="889" w:type="dxa"/>
            <w:tcBorders>
              <w:top w:val="single" w:sz="2" w:space="0" w:color="auto"/>
            </w:tcBorders>
          </w:tcPr>
          <w:p w14:paraId="14ABB79B" w14:textId="77777777" w:rsidR="00A042E8" w:rsidRDefault="00A042E8" w:rsidP="00A042E8">
            <w:pPr>
              <w:jc w:val="both"/>
            </w:pPr>
          </w:p>
        </w:tc>
        <w:tc>
          <w:tcPr>
            <w:tcW w:w="4179" w:type="dxa"/>
            <w:tcBorders>
              <w:top w:val="single" w:sz="2" w:space="0" w:color="auto"/>
            </w:tcBorders>
            <w:shd w:val="clear" w:color="auto" w:fill="F7CAAC"/>
          </w:tcPr>
          <w:p w14:paraId="1AAF815D" w14:textId="77777777" w:rsidR="00A042E8" w:rsidRDefault="00A042E8" w:rsidP="00A042E8">
            <w:pPr>
              <w:jc w:val="both"/>
              <w:rPr>
                <w:b/>
              </w:rPr>
            </w:pPr>
            <w:r>
              <w:rPr>
                <w:b/>
              </w:rPr>
              <w:t xml:space="preserve">hodin </w:t>
            </w:r>
          </w:p>
        </w:tc>
      </w:tr>
      <w:tr w:rsidR="00A042E8" w14:paraId="68E91208" w14:textId="77777777" w:rsidTr="005133EF">
        <w:tc>
          <w:tcPr>
            <w:tcW w:w="9855" w:type="dxa"/>
            <w:gridSpan w:val="5"/>
            <w:shd w:val="clear" w:color="auto" w:fill="F7CAAC"/>
          </w:tcPr>
          <w:p w14:paraId="2F18E3D4" w14:textId="77777777" w:rsidR="00A042E8" w:rsidRDefault="00A042E8" w:rsidP="00A042E8">
            <w:pPr>
              <w:jc w:val="both"/>
              <w:rPr>
                <w:b/>
              </w:rPr>
            </w:pPr>
            <w:r>
              <w:rPr>
                <w:b/>
              </w:rPr>
              <w:t>Informace o způsobu kontaktu s vyučujícím</w:t>
            </w:r>
          </w:p>
        </w:tc>
      </w:tr>
      <w:tr w:rsidR="00A042E8" w14:paraId="67574C66" w14:textId="77777777" w:rsidTr="005133EF">
        <w:trPr>
          <w:trHeight w:val="1373"/>
        </w:trPr>
        <w:tc>
          <w:tcPr>
            <w:tcW w:w="9855" w:type="dxa"/>
            <w:gridSpan w:val="5"/>
          </w:tcPr>
          <w:p w14:paraId="5065AAD3" w14:textId="77777777" w:rsidR="00A042E8" w:rsidRDefault="00A042E8" w:rsidP="00A042E8">
            <w:pPr>
              <w:jc w:val="both"/>
            </w:pPr>
          </w:p>
        </w:tc>
      </w:tr>
    </w:tbl>
    <w:p w14:paraId="0B73F0C7" w14:textId="138A5BC4" w:rsidR="00821F1B" w:rsidRDefault="00821F1B"/>
    <w:p w14:paraId="3DEF27D3" w14:textId="77777777" w:rsidR="00821F1B" w:rsidRDefault="00821F1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457"/>
        <w:gridCol w:w="750"/>
      </w:tblGrid>
      <w:tr w:rsidR="001E1ACB" w14:paraId="44F7D023" w14:textId="77777777" w:rsidTr="005133EF">
        <w:tc>
          <w:tcPr>
            <w:tcW w:w="9855" w:type="dxa"/>
            <w:gridSpan w:val="9"/>
            <w:tcBorders>
              <w:bottom w:val="double" w:sz="4" w:space="0" w:color="auto"/>
            </w:tcBorders>
            <w:shd w:val="clear" w:color="auto" w:fill="BDD6EE"/>
          </w:tcPr>
          <w:p w14:paraId="2EC13415" w14:textId="77777777" w:rsidR="001E1ACB" w:rsidRDefault="001E1ACB" w:rsidP="005133EF">
            <w:pPr>
              <w:jc w:val="both"/>
              <w:rPr>
                <w:b/>
                <w:sz w:val="28"/>
              </w:rPr>
            </w:pPr>
            <w:r>
              <w:lastRenderedPageBreak/>
              <w:br w:type="page"/>
            </w:r>
            <w:r>
              <w:rPr>
                <w:b/>
                <w:sz w:val="28"/>
              </w:rPr>
              <w:t>B-III – Charakteristika studijního předmětu</w:t>
            </w:r>
          </w:p>
        </w:tc>
      </w:tr>
      <w:tr w:rsidR="001E1ACB" w14:paraId="40F0A710" w14:textId="77777777" w:rsidTr="005133EF">
        <w:tc>
          <w:tcPr>
            <w:tcW w:w="3086" w:type="dxa"/>
            <w:tcBorders>
              <w:top w:val="double" w:sz="4" w:space="0" w:color="auto"/>
            </w:tcBorders>
            <w:shd w:val="clear" w:color="auto" w:fill="F7CAAC"/>
          </w:tcPr>
          <w:p w14:paraId="71F8B121" w14:textId="77777777" w:rsidR="001E1ACB" w:rsidRDefault="001E1ACB" w:rsidP="002A0F0B">
            <w:pPr>
              <w:rPr>
                <w:b/>
              </w:rPr>
            </w:pPr>
            <w:r>
              <w:rPr>
                <w:b/>
              </w:rPr>
              <w:t>Název studijního předmětu</w:t>
            </w:r>
          </w:p>
        </w:tc>
        <w:tc>
          <w:tcPr>
            <w:tcW w:w="6769" w:type="dxa"/>
            <w:gridSpan w:val="8"/>
            <w:tcBorders>
              <w:top w:val="double" w:sz="4" w:space="0" w:color="auto"/>
            </w:tcBorders>
          </w:tcPr>
          <w:p w14:paraId="6CB04269" w14:textId="632C8323" w:rsidR="001E1ACB" w:rsidRDefault="00D62093" w:rsidP="005133EF">
            <w:pPr>
              <w:jc w:val="both"/>
            </w:pPr>
            <w:r w:rsidRPr="009F1316">
              <w:rPr>
                <w:lang w:eastAsia="en-US"/>
              </w:rPr>
              <w:t xml:space="preserve">Angličtina – </w:t>
            </w:r>
            <w:proofErr w:type="spellStart"/>
            <w:r>
              <w:rPr>
                <w:lang w:eastAsia="en-US"/>
              </w:rPr>
              <w:t>advanced</w:t>
            </w:r>
            <w:proofErr w:type="spellEnd"/>
            <w:r>
              <w:rPr>
                <w:lang w:eastAsia="en-US"/>
              </w:rPr>
              <w:t xml:space="preserve"> (15)</w:t>
            </w:r>
          </w:p>
        </w:tc>
      </w:tr>
      <w:tr w:rsidR="00E042F6" w14:paraId="7D4F5B94" w14:textId="77777777" w:rsidTr="00442DD0">
        <w:tc>
          <w:tcPr>
            <w:tcW w:w="3086" w:type="dxa"/>
            <w:shd w:val="clear" w:color="auto" w:fill="F7CAAC"/>
          </w:tcPr>
          <w:p w14:paraId="6B45E075" w14:textId="77777777" w:rsidR="00E042F6" w:rsidRDefault="00E042F6" w:rsidP="002A0F0B">
            <w:pPr>
              <w:rPr>
                <w:b/>
              </w:rPr>
            </w:pPr>
            <w:r>
              <w:rPr>
                <w:b/>
              </w:rPr>
              <w:t>Typ předmětu</w:t>
            </w:r>
          </w:p>
        </w:tc>
        <w:tc>
          <w:tcPr>
            <w:tcW w:w="3406" w:type="dxa"/>
            <w:gridSpan w:val="5"/>
          </w:tcPr>
          <w:p w14:paraId="72C0EBED" w14:textId="2D12AC12" w:rsidR="00E042F6" w:rsidRDefault="00E042F6" w:rsidP="00E042F6">
            <w:pPr>
              <w:jc w:val="both"/>
            </w:pPr>
            <w:r>
              <w:rPr>
                <w:lang w:eastAsia="en-US"/>
              </w:rPr>
              <w:t>povinný</w:t>
            </w:r>
          </w:p>
        </w:tc>
        <w:tc>
          <w:tcPr>
            <w:tcW w:w="2613" w:type="dxa"/>
            <w:gridSpan w:val="2"/>
            <w:shd w:val="clear" w:color="auto" w:fill="F7CAAC"/>
          </w:tcPr>
          <w:p w14:paraId="6E27D403" w14:textId="77777777" w:rsidR="00E042F6" w:rsidRDefault="00E042F6" w:rsidP="00E042F6">
            <w:pPr>
              <w:jc w:val="both"/>
            </w:pPr>
            <w:r>
              <w:rPr>
                <w:b/>
              </w:rPr>
              <w:t>doporučený ročník / semestr</w:t>
            </w:r>
          </w:p>
        </w:tc>
        <w:tc>
          <w:tcPr>
            <w:tcW w:w="750" w:type="dxa"/>
          </w:tcPr>
          <w:p w14:paraId="08FD6D1B" w14:textId="79A00C32" w:rsidR="00E042F6" w:rsidRDefault="00E042F6" w:rsidP="00E042F6">
            <w:pPr>
              <w:jc w:val="both"/>
            </w:pPr>
            <w:r>
              <w:rPr>
                <w:lang w:eastAsia="en-US"/>
              </w:rPr>
              <w:t>1-3/ZS</w:t>
            </w:r>
          </w:p>
        </w:tc>
      </w:tr>
      <w:tr w:rsidR="00BD4F5E" w14:paraId="6AAF30D2" w14:textId="77777777" w:rsidTr="005133EF">
        <w:tc>
          <w:tcPr>
            <w:tcW w:w="3086" w:type="dxa"/>
            <w:shd w:val="clear" w:color="auto" w:fill="F7CAAC"/>
          </w:tcPr>
          <w:p w14:paraId="68793480" w14:textId="77777777" w:rsidR="00BD4F5E" w:rsidRDefault="00BD4F5E" w:rsidP="002A0F0B">
            <w:pPr>
              <w:rPr>
                <w:b/>
              </w:rPr>
            </w:pPr>
            <w:r>
              <w:rPr>
                <w:b/>
              </w:rPr>
              <w:t>Rozsah studijního předmětu</w:t>
            </w:r>
          </w:p>
        </w:tc>
        <w:tc>
          <w:tcPr>
            <w:tcW w:w="1701" w:type="dxa"/>
            <w:gridSpan w:val="3"/>
          </w:tcPr>
          <w:p w14:paraId="0CDFF688" w14:textId="00AD6816" w:rsidR="00BD4F5E" w:rsidRDefault="00BD4F5E" w:rsidP="00BD4F5E">
            <w:pPr>
              <w:jc w:val="both"/>
            </w:pPr>
            <w:r>
              <w:rPr>
                <w:rFonts w:eastAsia="Calibri"/>
                <w:lang w:eastAsia="en-US"/>
              </w:rPr>
              <w:t>26c</w:t>
            </w:r>
          </w:p>
        </w:tc>
        <w:tc>
          <w:tcPr>
            <w:tcW w:w="889" w:type="dxa"/>
            <w:shd w:val="clear" w:color="auto" w:fill="F7CAAC"/>
          </w:tcPr>
          <w:p w14:paraId="070185B1" w14:textId="76E4EAAF" w:rsidR="00BD4F5E" w:rsidRDefault="00BD4F5E" w:rsidP="00BD4F5E">
            <w:pPr>
              <w:jc w:val="both"/>
              <w:rPr>
                <w:b/>
              </w:rPr>
            </w:pPr>
            <w:r>
              <w:rPr>
                <w:b/>
                <w:lang w:eastAsia="en-US"/>
              </w:rPr>
              <w:t xml:space="preserve">hod. </w:t>
            </w:r>
          </w:p>
        </w:tc>
        <w:tc>
          <w:tcPr>
            <w:tcW w:w="816" w:type="dxa"/>
          </w:tcPr>
          <w:p w14:paraId="60729950" w14:textId="470C3C1D" w:rsidR="00BD4F5E" w:rsidRDefault="00BD4F5E" w:rsidP="00BD4F5E">
            <w:pPr>
              <w:jc w:val="both"/>
            </w:pPr>
            <w:r>
              <w:rPr>
                <w:lang w:eastAsia="en-US"/>
              </w:rPr>
              <w:t>26</w:t>
            </w:r>
          </w:p>
        </w:tc>
        <w:tc>
          <w:tcPr>
            <w:tcW w:w="2156" w:type="dxa"/>
            <w:shd w:val="clear" w:color="auto" w:fill="F7CAAC"/>
          </w:tcPr>
          <w:p w14:paraId="27706CE1" w14:textId="1348B391" w:rsidR="00BD4F5E" w:rsidRDefault="00BD4F5E" w:rsidP="00BD4F5E">
            <w:pPr>
              <w:jc w:val="both"/>
              <w:rPr>
                <w:b/>
              </w:rPr>
            </w:pPr>
            <w:r>
              <w:rPr>
                <w:b/>
                <w:lang w:eastAsia="en-US"/>
              </w:rPr>
              <w:t>kreditů</w:t>
            </w:r>
          </w:p>
        </w:tc>
        <w:tc>
          <w:tcPr>
            <w:tcW w:w="1207" w:type="dxa"/>
            <w:gridSpan w:val="2"/>
          </w:tcPr>
          <w:p w14:paraId="1F0DACE9" w14:textId="671D7C58" w:rsidR="00BD4F5E" w:rsidRDefault="00BD4F5E" w:rsidP="00BD4F5E">
            <w:pPr>
              <w:jc w:val="both"/>
            </w:pPr>
            <w:r>
              <w:rPr>
                <w:lang w:eastAsia="en-US"/>
              </w:rPr>
              <w:t>2</w:t>
            </w:r>
          </w:p>
        </w:tc>
      </w:tr>
      <w:tr w:rsidR="00E042F6" w14:paraId="1AE0E3A5" w14:textId="77777777" w:rsidTr="005133EF">
        <w:tc>
          <w:tcPr>
            <w:tcW w:w="3086" w:type="dxa"/>
            <w:shd w:val="clear" w:color="auto" w:fill="F7CAAC"/>
          </w:tcPr>
          <w:p w14:paraId="5DF0E1BF" w14:textId="77777777" w:rsidR="00E042F6" w:rsidRDefault="00E042F6" w:rsidP="002A0F0B">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D114715" w14:textId="77777777" w:rsidR="00E042F6" w:rsidRDefault="00E042F6" w:rsidP="00E042F6">
            <w:pPr>
              <w:jc w:val="both"/>
            </w:pPr>
          </w:p>
        </w:tc>
      </w:tr>
      <w:tr w:rsidR="00086F0E" w14:paraId="76902E07" w14:textId="77777777" w:rsidTr="005133EF">
        <w:tc>
          <w:tcPr>
            <w:tcW w:w="3086" w:type="dxa"/>
            <w:shd w:val="clear" w:color="auto" w:fill="F7CAAC"/>
          </w:tcPr>
          <w:p w14:paraId="408A03E3" w14:textId="77777777" w:rsidR="00086F0E" w:rsidRPr="005A0406" w:rsidRDefault="00086F0E" w:rsidP="002A0F0B">
            <w:pPr>
              <w:rPr>
                <w:b/>
              </w:rPr>
            </w:pPr>
            <w:r w:rsidRPr="005A0406">
              <w:rPr>
                <w:b/>
              </w:rPr>
              <w:t>Způsob ověření výsledků učení</w:t>
            </w:r>
          </w:p>
        </w:tc>
        <w:tc>
          <w:tcPr>
            <w:tcW w:w="3406" w:type="dxa"/>
            <w:gridSpan w:val="5"/>
          </w:tcPr>
          <w:p w14:paraId="09C3F83B" w14:textId="47D48C64" w:rsidR="00086F0E" w:rsidRDefault="00086F0E" w:rsidP="00086F0E">
            <w:pPr>
              <w:jc w:val="both"/>
            </w:pPr>
            <w:r>
              <w:rPr>
                <w:rFonts w:eastAsia="Calibri"/>
                <w:lang w:eastAsia="en-US"/>
              </w:rPr>
              <w:t>klasifikovaný zápočet</w:t>
            </w:r>
          </w:p>
        </w:tc>
        <w:tc>
          <w:tcPr>
            <w:tcW w:w="2156" w:type="dxa"/>
            <w:shd w:val="clear" w:color="auto" w:fill="F7CAAC"/>
          </w:tcPr>
          <w:p w14:paraId="3E169DF7" w14:textId="5A3218CD" w:rsidR="00086F0E" w:rsidRDefault="00086F0E" w:rsidP="00086F0E">
            <w:pPr>
              <w:jc w:val="both"/>
              <w:rPr>
                <w:b/>
              </w:rPr>
            </w:pPr>
            <w:r>
              <w:rPr>
                <w:b/>
                <w:lang w:eastAsia="en-US"/>
              </w:rPr>
              <w:t>Forma výuky</w:t>
            </w:r>
          </w:p>
        </w:tc>
        <w:tc>
          <w:tcPr>
            <w:tcW w:w="1207" w:type="dxa"/>
            <w:gridSpan w:val="2"/>
          </w:tcPr>
          <w:p w14:paraId="04B6DEDB" w14:textId="4EEE5F5E" w:rsidR="00086F0E" w:rsidRDefault="00086F0E" w:rsidP="00086F0E">
            <w:pPr>
              <w:jc w:val="both"/>
            </w:pPr>
            <w:r>
              <w:rPr>
                <w:rFonts w:eastAsia="Calibri"/>
                <w:lang w:eastAsia="en-US"/>
              </w:rPr>
              <w:t>cvičení</w:t>
            </w:r>
          </w:p>
        </w:tc>
      </w:tr>
      <w:tr w:rsidR="00E042F6" w14:paraId="30FA62A1" w14:textId="77777777" w:rsidTr="005133EF">
        <w:tc>
          <w:tcPr>
            <w:tcW w:w="3086" w:type="dxa"/>
            <w:shd w:val="clear" w:color="auto" w:fill="F7CAAC"/>
          </w:tcPr>
          <w:p w14:paraId="1442C4C5" w14:textId="77777777" w:rsidR="00E042F6" w:rsidRPr="005A0406" w:rsidRDefault="00E042F6" w:rsidP="002A0F0B">
            <w:pPr>
              <w:rPr>
                <w:b/>
              </w:rPr>
            </w:pPr>
            <w:r w:rsidRPr="005A0406">
              <w:rPr>
                <w:b/>
              </w:rPr>
              <w:t>Forma způsobu ověření výsledků učení a další požadavky na studenta</w:t>
            </w:r>
          </w:p>
        </w:tc>
        <w:tc>
          <w:tcPr>
            <w:tcW w:w="6769" w:type="dxa"/>
            <w:gridSpan w:val="8"/>
            <w:tcBorders>
              <w:bottom w:val="nil"/>
            </w:tcBorders>
          </w:tcPr>
          <w:p w14:paraId="7695EAA9" w14:textId="77777777" w:rsidR="00A23759" w:rsidRDefault="00A23759" w:rsidP="00A23759">
            <w:pPr>
              <w:jc w:val="both"/>
              <w:rPr>
                <w:lang w:eastAsia="en-US"/>
              </w:rPr>
            </w:pPr>
            <w:r>
              <w:rPr>
                <w:lang w:eastAsia="en-US"/>
              </w:rPr>
              <w:t>Docházka – minimálně 80 %.</w:t>
            </w:r>
          </w:p>
          <w:p w14:paraId="70584DCD" w14:textId="77777777" w:rsidR="00A23759" w:rsidRDefault="00A23759" w:rsidP="00A23759">
            <w:pPr>
              <w:jc w:val="both"/>
              <w:rPr>
                <w:lang w:eastAsia="en-US"/>
              </w:rPr>
            </w:pPr>
            <w:r>
              <w:rPr>
                <w:lang w:eastAsia="en-US"/>
              </w:rPr>
              <w:t>Aktivní účast, vypracování a odevzdání všech domácích prací v termínu.</w:t>
            </w:r>
          </w:p>
          <w:p w14:paraId="06ADADC8" w14:textId="77777777" w:rsidR="00A23759" w:rsidRDefault="00A23759" w:rsidP="00A23759">
            <w:pPr>
              <w:jc w:val="both"/>
              <w:rPr>
                <w:lang w:eastAsia="en-US"/>
              </w:rPr>
            </w:pPr>
            <w:r>
              <w:rPr>
                <w:lang w:eastAsia="en-US"/>
              </w:rPr>
              <w:t>Prezentace v hodině s doprovodnými materiály v dohodnutém termínu (hodnocena na minimum 60 %).</w:t>
            </w:r>
          </w:p>
          <w:p w14:paraId="4FF09252" w14:textId="77777777" w:rsidR="00A23759" w:rsidRDefault="00A23759" w:rsidP="00A23759">
            <w:pPr>
              <w:jc w:val="both"/>
              <w:rPr>
                <w:lang w:eastAsia="en-US"/>
              </w:rPr>
            </w:pPr>
            <w:r>
              <w:rPr>
                <w:lang w:eastAsia="en-US"/>
              </w:rPr>
              <w:t>Zpracování a překlad abstraktu vybraného nastudovaného odborného textu.</w:t>
            </w:r>
          </w:p>
          <w:p w14:paraId="5B2A2443" w14:textId="77777777" w:rsidR="00A23759" w:rsidRDefault="00A23759" w:rsidP="00A23759">
            <w:pPr>
              <w:jc w:val="both"/>
              <w:rPr>
                <w:lang w:eastAsia="en-US"/>
              </w:rPr>
            </w:pPr>
            <w:r>
              <w:rPr>
                <w:lang w:eastAsia="en-US"/>
              </w:rPr>
              <w:t>Dílčí a závěrečný zápočtový test (minimum 60 %).</w:t>
            </w:r>
          </w:p>
          <w:p w14:paraId="608387B7" w14:textId="7ABDFB53" w:rsidR="00E042F6" w:rsidRDefault="00A23759" w:rsidP="00A23759">
            <w:pPr>
              <w:jc w:val="both"/>
            </w:pPr>
            <w:r>
              <w:rPr>
                <w:lang w:eastAsia="en-US"/>
              </w:rPr>
              <w:t xml:space="preserve">Povinností studenta je zaregistrovat se do online kurzu CJ15 v </w:t>
            </w:r>
            <w:proofErr w:type="spellStart"/>
            <w:r>
              <w:rPr>
                <w:lang w:eastAsia="en-US"/>
              </w:rPr>
              <w:t>Moodlu</w:t>
            </w:r>
            <w:proofErr w:type="spellEnd"/>
            <w:r>
              <w:rPr>
                <w:lang w:eastAsia="en-US"/>
              </w:rPr>
              <w:t>.</w:t>
            </w:r>
          </w:p>
        </w:tc>
      </w:tr>
      <w:tr w:rsidR="00E042F6" w14:paraId="601F7D00" w14:textId="77777777" w:rsidTr="00B30F9C">
        <w:trPr>
          <w:trHeight w:val="260"/>
        </w:trPr>
        <w:tc>
          <w:tcPr>
            <w:tcW w:w="9855" w:type="dxa"/>
            <w:gridSpan w:val="9"/>
            <w:tcBorders>
              <w:top w:val="nil"/>
            </w:tcBorders>
          </w:tcPr>
          <w:p w14:paraId="10A68A97" w14:textId="77777777" w:rsidR="00E042F6" w:rsidRDefault="00E042F6" w:rsidP="002A0F0B"/>
        </w:tc>
      </w:tr>
      <w:tr w:rsidR="005D0BC8" w14:paraId="74D3D54E" w14:textId="77777777" w:rsidTr="005133EF">
        <w:trPr>
          <w:trHeight w:val="197"/>
        </w:trPr>
        <w:tc>
          <w:tcPr>
            <w:tcW w:w="3086" w:type="dxa"/>
            <w:tcBorders>
              <w:top w:val="nil"/>
            </w:tcBorders>
            <w:shd w:val="clear" w:color="auto" w:fill="F7CAAC"/>
          </w:tcPr>
          <w:p w14:paraId="330B410B" w14:textId="77777777" w:rsidR="005D0BC8" w:rsidRDefault="005D0BC8" w:rsidP="002A0F0B">
            <w:pPr>
              <w:rPr>
                <w:b/>
              </w:rPr>
            </w:pPr>
            <w:r>
              <w:rPr>
                <w:b/>
              </w:rPr>
              <w:t>Garant předmětu</w:t>
            </w:r>
          </w:p>
        </w:tc>
        <w:tc>
          <w:tcPr>
            <w:tcW w:w="6769" w:type="dxa"/>
            <w:gridSpan w:val="8"/>
            <w:tcBorders>
              <w:top w:val="nil"/>
            </w:tcBorders>
          </w:tcPr>
          <w:p w14:paraId="51CB06E1" w14:textId="3790239C" w:rsidR="005D0BC8" w:rsidRDefault="005D0BC8" w:rsidP="005D0BC8">
            <w:pPr>
              <w:jc w:val="both"/>
            </w:pPr>
            <w:r>
              <w:rPr>
                <w:rFonts w:eastAsia="Calibri"/>
                <w:lang w:eastAsia="en-US"/>
              </w:rPr>
              <w:t xml:space="preserve">Mgr. Hana </w:t>
            </w:r>
            <w:proofErr w:type="spellStart"/>
            <w:r>
              <w:rPr>
                <w:rFonts w:eastAsia="Calibri"/>
                <w:lang w:eastAsia="en-US"/>
              </w:rPr>
              <w:t>Atcheson</w:t>
            </w:r>
            <w:proofErr w:type="spellEnd"/>
          </w:p>
        </w:tc>
      </w:tr>
      <w:tr w:rsidR="005D0BC8" w14:paraId="1F6A745F" w14:textId="77777777" w:rsidTr="005133EF">
        <w:trPr>
          <w:trHeight w:val="243"/>
        </w:trPr>
        <w:tc>
          <w:tcPr>
            <w:tcW w:w="3086" w:type="dxa"/>
            <w:tcBorders>
              <w:top w:val="nil"/>
            </w:tcBorders>
            <w:shd w:val="clear" w:color="auto" w:fill="F7CAAC"/>
          </w:tcPr>
          <w:p w14:paraId="7DAAFCEE" w14:textId="77777777" w:rsidR="005D0BC8" w:rsidRDefault="005D0BC8" w:rsidP="002A0F0B">
            <w:pPr>
              <w:rPr>
                <w:b/>
              </w:rPr>
            </w:pPr>
            <w:r>
              <w:rPr>
                <w:b/>
              </w:rPr>
              <w:t>Zapojení garanta do výuky předmětu</w:t>
            </w:r>
          </w:p>
        </w:tc>
        <w:tc>
          <w:tcPr>
            <w:tcW w:w="6769" w:type="dxa"/>
            <w:gridSpan w:val="8"/>
            <w:tcBorders>
              <w:top w:val="nil"/>
            </w:tcBorders>
          </w:tcPr>
          <w:p w14:paraId="23B6305F" w14:textId="2FB2F123" w:rsidR="005D0BC8" w:rsidRDefault="005D0BC8" w:rsidP="005D0BC8">
            <w:pPr>
              <w:jc w:val="both"/>
            </w:pPr>
            <w:r>
              <w:rPr>
                <w:rFonts w:eastAsia="Calibri"/>
                <w:lang w:eastAsia="en-US"/>
              </w:rPr>
              <w:t xml:space="preserve">100 % </w:t>
            </w:r>
          </w:p>
        </w:tc>
      </w:tr>
      <w:tr w:rsidR="005D0BC8" w14:paraId="08DAFAB3" w14:textId="77777777" w:rsidTr="005133EF">
        <w:tc>
          <w:tcPr>
            <w:tcW w:w="3086" w:type="dxa"/>
            <w:shd w:val="clear" w:color="auto" w:fill="F7CAAC"/>
          </w:tcPr>
          <w:p w14:paraId="51FF1B68" w14:textId="77777777" w:rsidR="005D0BC8" w:rsidRDefault="005D0BC8" w:rsidP="002A0F0B">
            <w:pPr>
              <w:rPr>
                <w:b/>
              </w:rPr>
            </w:pPr>
            <w:r>
              <w:rPr>
                <w:b/>
              </w:rPr>
              <w:t>Vyučující</w:t>
            </w:r>
          </w:p>
        </w:tc>
        <w:tc>
          <w:tcPr>
            <w:tcW w:w="6769" w:type="dxa"/>
            <w:gridSpan w:val="8"/>
            <w:tcBorders>
              <w:bottom w:val="nil"/>
            </w:tcBorders>
          </w:tcPr>
          <w:p w14:paraId="42CB35C7" w14:textId="7ED9A0E8" w:rsidR="005D0BC8" w:rsidRDefault="005D0BC8" w:rsidP="005D0BC8">
            <w:pPr>
              <w:jc w:val="both"/>
            </w:pPr>
            <w:r>
              <w:rPr>
                <w:rFonts w:eastAsia="Calibri"/>
                <w:lang w:eastAsia="en-US"/>
              </w:rPr>
              <w:t xml:space="preserve">Mgr. Hana </w:t>
            </w:r>
            <w:proofErr w:type="spellStart"/>
            <w:r>
              <w:rPr>
                <w:rFonts w:eastAsia="Calibri"/>
                <w:lang w:eastAsia="en-US"/>
              </w:rPr>
              <w:t>Atcheson</w:t>
            </w:r>
            <w:proofErr w:type="spellEnd"/>
          </w:p>
        </w:tc>
      </w:tr>
      <w:tr w:rsidR="00E042F6" w14:paraId="78F1B4C7" w14:textId="77777777" w:rsidTr="00B30F9C">
        <w:trPr>
          <w:trHeight w:val="192"/>
        </w:trPr>
        <w:tc>
          <w:tcPr>
            <w:tcW w:w="9855" w:type="dxa"/>
            <w:gridSpan w:val="9"/>
            <w:tcBorders>
              <w:top w:val="nil"/>
            </w:tcBorders>
          </w:tcPr>
          <w:p w14:paraId="53D04B9D" w14:textId="77777777" w:rsidR="00E042F6" w:rsidRDefault="00E042F6" w:rsidP="00E042F6">
            <w:pPr>
              <w:jc w:val="both"/>
            </w:pPr>
          </w:p>
        </w:tc>
      </w:tr>
      <w:tr w:rsidR="00E042F6" w14:paraId="559AA37E" w14:textId="77777777" w:rsidTr="005133EF">
        <w:tc>
          <w:tcPr>
            <w:tcW w:w="3086" w:type="dxa"/>
            <w:shd w:val="clear" w:color="auto" w:fill="F7CAAC"/>
          </w:tcPr>
          <w:p w14:paraId="6BB121F6" w14:textId="77777777" w:rsidR="00E042F6" w:rsidRPr="001452AD" w:rsidRDefault="00E042F6" w:rsidP="00E042F6">
            <w:pPr>
              <w:jc w:val="both"/>
              <w:rPr>
                <w:b/>
                <w:highlight w:val="yellow"/>
              </w:rPr>
            </w:pPr>
            <w:r w:rsidRPr="009B48E7">
              <w:rPr>
                <w:b/>
              </w:rPr>
              <w:t>Hlavní témata a výsledky učení</w:t>
            </w:r>
          </w:p>
        </w:tc>
        <w:tc>
          <w:tcPr>
            <w:tcW w:w="6769" w:type="dxa"/>
            <w:gridSpan w:val="8"/>
            <w:tcBorders>
              <w:bottom w:val="nil"/>
            </w:tcBorders>
          </w:tcPr>
          <w:p w14:paraId="0570DB53" w14:textId="77777777" w:rsidR="00E042F6" w:rsidRPr="001452AD" w:rsidRDefault="00E042F6" w:rsidP="00E042F6">
            <w:pPr>
              <w:jc w:val="both"/>
              <w:rPr>
                <w:highlight w:val="yellow"/>
              </w:rPr>
            </w:pPr>
          </w:p>
        </w:tc>
      </w:tr>
      <w:tr w:rsidR="00EA741B" w14:paraId="29BB1C5F" w14:textId="77777777" w:rsidTr="005133EF">
        <w:trPr>
          <w:trHeight w:val="2197"/>
        </w:trPr>
        <w:tc>
          <w:tcPr>
            <w:tcW w:w="9855" w:type="dxa"/>
            <w:gridSpan w:val="9"/>
            <w:tcBorders>
              <w:top w:val="nil"/>
              <w:bottom w:val="single" w:sz="4" w:space="0" w:color="auto"/>
            </w:tcBorders>
          </w:tcPr>
          <w:p w14:paraId="59B633C0" w14:textId="41CE0757" w:rsidR="00EA741B" w:rsidRPr="008F6791" w:rsidRDefault="000050BA" w:rsidP="001B432D">
            <w:pPr>
              <w:jc w:val="both"/>
              <w:rPr>
                <w:b/>
                <w:bCs/>
                <w:lang w:eastAsia="en-US"/>
              </w:rPr>
            </w:pPr>
            <w:r w:rsidRPr="008F6791">
              <w:rPr>
                <w:b/>
                <w:bCs/>
                <w:lang w:eastAsia="en-US"/>
              </w:rPr>
              <w:t>Témata:</w:t>
            </w:r>
            <w:r w:rsidR="002A0F0B">
              <w:rPr>
                <w:b/>
                <w:bCs/>
                <w:lang w:eastAsia="en-US"/>
              </w:rPr>
              <w:t xml:space="preserve"> </w:t>
            </w:r>
            <w:r w:rsidR="00327C0B">
              <w:rPr>
                <w:lang w:eastAsia="en-US"/>
              </w:rPr>
              <w:t>o</w:t>
            </w:r>
            <w:r w:rsidR="008F6791" w:rsidRPr="008F6791">
              <w:rPr>
                <w:lang w:eastAsia="en-US"/>
              </w:rPr>
              <w:t xml:space="preserve">bsah předmětu je sestaven dle lekcí 7, 8, 9 učebnice Open Mind </w:t>
            </w:r>
            <w:proofErr w:type="spellStart"/>
            <w:r w:rsidR="008F6791" w:rsidRPr="008F6791">
              <w:rPr>
                <w:lang w:eastAsia="en-US"/>
              </w:rPr>
              <w:t>Advanced</w:t>
            </w:r>
            <w:proofErr w:type="spellEnd"/>
            <w:r w:rsidR="008F6791" w:rsidRPr="008F6791">
              <w:rPr>
                <w:lang w:eastAsia="en-US"/>
              </w:rPr>
              <w:t>. Součástí výuky je čtení a prezentace odborného textu dle studijního zaměření studenta.</w:t>
            </w:r>
          </w:p>
          <w:p w14:paraId="3DEC241E" w14:textId="77777777" w:rsidR="00EA741B" w:rsidRPr="0046274A" w:rsidRDefault="00EA741B" w:rsidP="008F6791">
            <w:pPr>
              <w:jc w:val="both"/>
              <w:rPr>
                <w:bCs/>
                <w:lang w:eastAsia="en-US"/>
              </w:rPr>
            </w:pPr>
            <w:r w:rsidRPr="0046274A">
              <w:rPr>
                <w:bCs/>
                <w:lang w:eastAsia="en-US"/>
              </w:rPr>
              <w:t>Gramatika:</w:t>
            </w:r>
          </w:p>
          <w:p w14:paraId="273264CC" w14:textId="4D38EE5B" w:rsidR="00EA741B" w:rsidRPr="008F6791" w:rsidRDefault="0046274A" w:rsidP="004C352E">
            <w:pPr>
              <w:pStyle w:val="Odstavecseseznamem"/>
              <w:numPr>
                <w:ilvl w:val="0"/>
                <w:numId w:val="198"/>
              </w:numPr>
              <w:jc w:val="both"/>
              <w:rPr>
                <w:bCs/>
                <w:lang w:eastAsia="en-US"/>
              </w:rPr>
            </w:pPr>
            <w:r>
              <w:rPr>
                <w:bCs/>
                <w:lang w:eastAsia="en-US"/>
              </w:rPr>
              <w:t>Věty časové a příčinné</w:t>
            </w:r>
          </w:p>
          <w:p w14:paraId="5351AE0A" w14:textId="1C1CEC02" w:rsidR="00EA741B" w:rsidRPr="0046274A" w:rsidRDefault="0046274A" w:rsidP="004C352E">
            <w:pPr>
              <w:pStyle w:val="Odstavecseseznamem"/>
              <w:numPr>
                <w:ilvl w:val="0"/>
                <w:numId w:val="198"/>
              </w:numPr>
              <w:jc w:val="both"/>
              <w:rPr>
                <w:bCs/>
                <w:lang w:eastAsia="en-US"/>
              </w:rPr>
            </w:pPr>
            <w:r>
              <w:rPr>
                <w:bCs/>
                <w:lang w:eastAsia="en-US"/>
              </w:rPr>
              <w:t>Vyjadřování podmínky</w:t>
            </w:r>
          </w:p>
          <w:p w14:paraId="7F8E9DDB" w14:textId="1C96BF21" w:rsidR="00EA741B" w:rsidRPr="0046274A" w:rsidRDefault="0046274A" w:rsidP="004C352E">
            <w:pPr>
              <w:pStyle w:val="Odstavecseseznamem"/>
              <w:numPr>
                <w:ilvl w:val="0"/>
                <w:numId w:val="198"/>
              </w:numPr>
              <w:jc w:val="both"/>
              <w:rPr>
                <w:bCs/>
                <w:lang w:eastAsia="en-US"/>
              </w:rPr>
            </w:pPr>
            <w:r>
              <w:rPr>
                <w:bCs/>
                <w:lang w:eastAsia="en-US"/>
              </w:rPr>
              <w:t>Konjunktiv a jeho alternativy</w:t>
            </w:r>
          </w:p>
          <w:p w14:paraId="1D4ACDCD" w14:textId="5E2F0384" w:rsidR="00EA741B" w:rsidRPr="0046274A" w:rsidRDefault="0046274A" w:rsidP="004C352E">
            <w:pPr>
              <w:pStyle w:val="Odstavecseseznamem"/>
              <w:numPr>
                <w:ilvl w:val="0"/>
                <w:numId w:val="198"/>
              </w:numPr>
              <w:jc w:val="both"/>
              <w:rPr>
                <w:bCs/>
                <w:lang w:eastAsia="en-US"/>
              </w:rPr>
            </w:pPr>
            <w:r>
              <w:rPr>
                <w:bCs/>
                <w:lang w:eastAsia="en-US"/>
              </w:rPr>
              <w:t>Vybrané předpony pro tvorbu záporu a přídavných jmen</w:t>
            </w:r>
          </w:p>
          <w:p w14:paraId="59C5F309" w14:textId="4CA6D770" w:rsidR="00EA741B" w:rsidRPr="0046274A" w:rsidRDefault="0046274A" w:rsidP="004C352E">
            <w:pPr>
              <w:pStyle w:val="Odstavecseseznamem"/>
              <w:numPr>
                <w:ilvl w:val="0"/>
                <w:numId w:val="198"/>
              </w:numPr>
              <w:jc w:val="both"/>
              <w:rPr>
                <w:bCs/>
                <w:lang w:eastAsia="en-US"/>
              </w:rPr>
            </w:pPr>
            <w:r>
              <w:rPr>
                <w:bCs/>
                <w:lang w:eastAsia="en-US"/>
              </w:rPr>
              <w:t>Vybraná ustálená spojení předložek</w:t>
            </w:r>
            <w:r w:rsidR="004C1290">
              <w:rPr>
                <w:bCs/>
                <w:lang w:eastAsia="en-US"/>
              </w:rPr>
              <w:t xml:space="preserve"> s přídavnými jmény</w:t>
            </w:r>
          </w:p>
          <w:p w14:paraId="783F7A1C" w14:textId="2EE69384" w:rsidR="00EA741B" w:rsidRPr="00E51B2F" w:rsidRDefault="00EA741B" w:rsidP="008F6791">
            <w:pPr>
              <w:jc w:val="both"/>
              <w:rPr>
                <w:bCs/>
                <w:lang w:eastAsia="en-US"/>
              </w:rPr>
            </w:pPr>
            <w:r w:rsidRPr="00E51B2F">
              <w:rPr>
                <w:bCs/>
                <w:lang w:eastAsia="en-US"/>
              </w:rPr>
              <w:t>Rozvíjení písemného projevu s přihlédnutím na specifika vybraných stylů</w:t>
            </w:r>
            <w:r w:rsidR="004C1290">
              <w:rPr>
                <w:bCs/>
                <w:lang w:eastAsia="en-US"/>
              </w:rPr>
              <w:t>: popis grafu, psaní recenze a krátkého článku.</w:t>
            </w:r>
          </w:p>
          <w:p w14:paraId="363C7278" w14:textId="77777777" w:rsidR="00EA741B" w:rsidRPr="00520928" w:rsidRDefault="00EA741B" w:rsidP="008F6791">
            <w:pPr>
              <w:jc w:val="both"/>
              <w:rPr>
                <w:bCs/>
                <w:lang w:eastAsia="en-US"/>
              </w:rPr>
            </w:pPr>
            <w:r w:rsidRPr="00520928">
              <w:rPr>
                <w:bCs/>
                <w:lang w:eastAsia="en-US"/>
              </w:rPr>
              <w:t>Jsou procvičována vybraná konverzační témata:</w:t>
            </w:r>
          </w:p>
          <w:p w14:paraId="48002775" w14:textId="66A2EF58" w:rsidR="00EA741B" w:rsidRPr="0046274A" w:rsidRDefault="004C1290" w:rsidP="004C352E">
            <w:pPr>
              <w:pStyle w:val="Odstavecseseznamem"/>
              <w:numPr>
                <w:ilvl w:val="0"/>
                <w:numId w:val="199"/>
              </w:numPr>
              <w:jc w:val="both"/>
              <w:rPr>
                <w:bCs/>
                <w:lang w:eastAsia="en-US"/>
              </w:rPr>
            </w:pPr>
            <w:r>
              <w:rPr>
                <w:bCs/>
                <w:lang w:eastAsia="en-US"/>
              </w:rPr>
              <w:t>Nakupování</w:t>
            </w:r>
            <w:r w:rsidR="00EA741B" w:rsidRPr="008F6791">
              <w:rPr>
                <w:bCs/>
                <w:lang w:eastAsia="en-US"/>
              </w:rPr>
              <w:t xml:space="preserve"> a udržitelný rozvoj</w:t>
            </w:r>
          </w:p>
          <w:p w14:paraId="48F68061" w14:textId="13C501AD" w:rsidR="00EA741B" w:rsidRPr="0046274A" w:rsidRDefault="004C1290" w:rsidP="004C352E">
            <w:pPr>
              <w:pStyle w:val="Odstavecseseznamem"/>
              <w:numPr>
                <w:ilvl w:val="0"/>
                <w:numId w:val="199"/>
              </w:numPr>
              <w:jc w:val="both"/>
              <w:rPr>
                <w:bCs/>
                <w:lang w:eastAsia="en-US"/>
              </w:rPr>
            </w:pPr>
            <w:r>
              <w:rPr>
                <w:bCs/>
                <w:lang w:eastAsia="en-US"/>
              </w:rPr>
              <w:t>Graffiti, surrealismus a vyjadřování významu v umění</w:t>
            </w:r>
          </w:p>
          <w:p w14:paraId="33A7F104" w14:textId="5E1BF59A" w:rsidR="00EA741B" w:rsidRPr="0046274A" w:rsidRDefault="004C1290" w:rsidP="004C352E">
            <w:pPr>
              <w:pStyle w:val="Odstavecseseznamem"/>
              <w:numPr>
                <w:ilvl w:val="0"/>
                <w:numId w:val="199"/>
              </w:numPr>
              <w:spacing w:after="120"/>
              <w:rPr>
                <w:bCs/>
                <w:lang w:eastAsia="en-US"/>
              </w:rPr>
            </w:pPr>
            <w:r>
              <w:rPr>
                <w:bCs/>
                <w:lang w:eastAsia="en-US"/>
              </w:rPr>
              <w:t>Způsob</w:t>
            </w:r>
            <w:r w:rsidR="00F7131C">
              <w:rPr>
                <w:bCs/>
                <w:lang w:eastAsia="en-US"/>
              </w:rPr>
              <w:t>,</w:t>
            </w:r>
            <w:r w:rsidR="00911F1B">
              <w:rPr>
                <w:bCs/>
                <w:lang w:eastAsia="en-US"/>
              </w:rPr>
              <w:t xml:space="preserve"> </w:t>
            </w:r>
            <w:r>
              <w:rPr>
                <w:bCs/>
                <w:lang w:eastAsia="en-US"/>
              </w:rPr>
              <w:t>jakým si hrají děti, hra a její role pro vývoj dítěte</w:t>
            </w:r>
          </w:p>
          <w:p w14:paraId="7C384CD2" w14:textId="77777777" w:rsidR="004C1290" w:rsidRDefault="004C1290" w:rsidP="004C1290">
            <w:pPr>
              <w:jc w:val="both"/>
              <w:rPr>
                <w:b/>
                <w:bCs/>
              </w:rPr>
            </w:pPr>
            <w:r w:rsidRPr="00B04D00">
              <w:rPr>
                <w:b/>
                <w:bCs/>
              </w:rPr>
              <w:t>Výsledky učení:</w:t>
            </w:r>
          </w:p>
          <w:p w14:paraId="16E81924" w14:textId="77777777" w:rsidR="004C1290" w:rsidRDefault="004C1290" w:rsidP="004C1290">
            <w:pPr>
              <w:jc w:val="both"/>
            </w:pPr>
            <w:r>
              <w:t xml:space="preserve">Odborné znalosti – po absolvování předmětu má student jazykové znalosti minimálně na úrovni </w:t>
            </w:r>
            <w:r w:rsidRPr="003F3928">
              <w:t>C1 v oblastech:</w:t>
            </w:r>
          </w:p>
          <w:p w14:paraId="7BE14E50" w14:textId="77777777" w:rsidR="009B22BC" w:rsidRPr="009B22BC" w:rsidRDefault="009B22BC" w:rsidP="004C352E">
            <w:pPr>
              <w:pStyle w:val="Odstavecseseznamem"/>
              <w:numPr>
                <w:ilvl w:val="0"/>
                <w:numId w:val="42"/>
              </w:numPr>
            </w:pPr>
            <w:r w:rsidRPr="009B22BC">
              <w:rPr>
                <w:color w:val="000000"/>
                <w:shd w:val="clear" w:color="auto" w:fill="FFFFFF"/>
              </w:rPr>
              <w:t>konstrukce věty časové a příčinné</w:t>
            </w:r>
          </w:p>
          <w:p w14:paraId="09631B6A" w14:textId="77777777" w:rsidR="009B22BC" w:rsidRPr="009B22BC" w:rsidRDefault="009B22BC" w:rsidP="004C352E">
            <w:pPr>
              <w:pStyle w:val="Odstavecseseznamem"/>
              <w:numPr>
                <w:ilvl w:val="0"/>
                <w:numId w:val="42"/>
              </w:numPr>
            </w:pPr>
            <w:r w:rsidRPr="009B22BC">
              <w:rPr>
                <w:color w:val="000000"/>
                <w:shd w:val="clear" w:color="auto" w:fill="FFFFFF"/>
              </w:rPr>
              <w:t>vyjadřování podmínky</w:t>
            </w:r>
          </w:p>
          <w:p w14:paraId="7AB9AE1F" w14:textId="77777777" w:rsidR="009B22BC" w:rsidRPr="009B22BC" w:rsidRDefault="009B22BC" w:rsidP="004C352E">
            <w:pPr>
              <w:pStyle w:val="Odstavecseseznamem"/>
              <w:numPr>
                <w:ilvl w:val="0"/>
                <w:numId w:val="42"/>
              </w:numPr>
            </w:pPr>
            <w:r w:rsidRPr="009B22BC">
              <w:rPr>
                <w:color w:val="000000"/>
                <w:shd w:val="clear" w:color="auto" w:fill="FFFFFF"/>
              </w:rPr>
              <w:t>užití konjunktiva</w:t>
            </w:r>
          </w:p>
          <w:p w14:paraId="20C67678" w14:textId="77777777" w:rsidR="009B22BC" w:rsidRPr="009B22BC" w:rsidRDefault="009B22BC" w:rsidP="004C352E">
            <w:pPr>
              <w:pStyle w:val="Odstavecseseznamem"/>
              <w:numPr>
                <w:ilvl w:val="0"/>
                <w:numId w:val="42"/>
              </w:numPr>
            </w:pPr>
            <w:r>
              <w:rPr>
                <w:color w:val="000000"/>
              </w:rPr>
              <w:t>u</w:t>
            </w:r>
            <w:r w:rsidRPr="009B22BC">
              <w:rPr>
                <w:color w:val="000000"/>
                <w:shd w:val="clear" w:color="auto" w:fill="FFFFFF"/>
              </w:rPr>
              <w:t>žití předpony a přípony pro tvorbu záporu a tvorby přídavných jmen</w:t>
            </w:r>
          </w:p>
          <w:p w14:paraId="3FBC9C3E" w14:textId="77777777" w:rsidR="009B22BC" w:rsidRPr="009B22BC" w:rsidRDefault="009B22BC" w:rsidP="004C352E">
            <w:pPr>
              <w:pStyle w:val="Odstavecseseznamem"/>
              <w:numPr>
                <w:ilvl w:val="0"/>
                <w:numId w:val="42"/>
              </w:numPr>
            </w:pPr>
            <w:r w:rsidRPr="009B22BC">
              <w:rPr>
                <w:color w:val="000000"/>
                <w:shd w:val="clear" w:color="auto" w:fill="FFFFFF"/>
              </w:rPr>
              <w:t>ustálených spojení předložek s přídavnými jmény</w:t>
            </w:r>
          </w:p>
          <w:p w14:paraId="16987DC1" w14:textId="7059F838" w:rsidR="009B22BC" w:rsidRPr="00F404F5" w:rsidRDefault="009B22BC" w:rsidP="004C352E">
            <w:pPr>
              <w:pStyle w:val="Odstavecseseznamem"/>
              <w:numPr>
                <w:ilvl w:val="0"/>
                <w:numId w:val="42"/>
              </w:numPr>
            </w:pPr>
            <w:r w:rsidRPr="009B22BC">
              <w:rPr>
                <w:color w:val="000000"/>
                <w:shd w:val="clear" w:color="auto" w:fill="FFFFFF"/>
              </w:rPr>
              <w:t xml:space="preserve">anglické slovní zásoby pro vyjadřování se o nakupování a udržitelném rozvoji, vyjadřování významu v umění, </w:t>
            </w:r>
            <w:r>
              <w:rPr>
                <w:color w:val="000000"/>
                <w:shd w:val="clear" w:color="auto" w:fill="FFFFFF"/>
              </w:rPr>
              <w:br/>
            </w:r>
            <w:r w:rsidRPr="009B22BC">
              <w:rPr>
                <w:color w:val="000000"/>
                <w:shd w:val="clear" w:color="auto" w:fill="FFFFFF"/>
              </w:rPr>
              <w:t>o významu hry a její role pro vývoj dítěte</w:t>
            </w:r>
          </w:p>
          <w:p w14:paraId="773CF327" w14:textId="0F504CA1" w:rsidR="000050BA" w:rsidRDefault="000050BA" w:rsidP="003A752D">
            <w:pPr>
              <w:jc w:val="both"/>
            </w:pPr>
            <w:r>
              <w:t xml:space="preserve">Odborné dovednosti – po absolvování předmětu je </w:t>
            </w:r>
            <w:r w:rsidRPr="003F3928">
              <w:t>student schopen:</w:t>
            </w:r>
          </w:p>
          <w:p w14:paraId="5FC757A4" w14:textId="46E42FCD" w:rsidR="009D0C1F" w:rsidRDefault="009D0C1F" w:rsidP="004C352E">
            <w:pPr>
              <w:pStyle w:val="Odstavecseseznamem"/>
              <w:numPr>
                <w:ilvl w:val="0"/>
                <w:numId w:val="200"/>
              </w:numPr>
              <w:jc w:val="both"/>
            </w:pPr>
            <w:r>
              <w:t>plynulé komunikace v osobních i pracovních oblastech s využitím široké a přesné slovní zásoby, se schopností zvládat nečekaná témata na jazykové úrovni C1 podle SERRJ 2020</w:t>
            </w:r>
          </w:p>
          <w:p w14:paraId="7D7A294F" w14:textId="1FC2DEC6" w:rsidR="009D0C1F" w:rsidRDefault="009D0C1F" w:rsidP="004C352E">
            <w:pPr>
              <w:pStyle w:val="Odstavecseseznamem"/>
              <w:numPr>
                <w:ilvl w:val="0"/>
                <w:numId w:val="200"/>
              </w:numPr>
              <w:jc w:val="both"/>
            </w:pPr>
            <w:r>
              <w:t>porozumět delším formálním textům a rozpozná implicitní významy textů</w:t>
            </w:r>
          </w:p>
          <w:p w14:paraId="528FA9C5" w14:textId="37EDC580" w:rsidR="009D0C1F" w:rsidRDefault="009D0C1F" w:rsidP="004C352E">
            <w:pPr>
              <w:pStyle w:val="Odstavecseseznamem"/>
              <w:numPr>
                <w:ilvl w:val="0"/>
                <w:numId w:val="200"/>
              </w:numPr>
              <w:jc w:val="both"/>
            </w:pPr>
            <w:r>
              <w:t>plynule a pohotově se vyjadřovat bez zjevného hledání výrazů</w:t>
            </w:r>
          </w:p>
          <w:p w14:paraId="6C70BDF6" w14:textId="241F0686" w:rsidR="009D0C1F" w:rsidRDefault="009D0C1F" w:rsidP="004C352E">
            <w:pPr>
              <w:pStyle w:val="Odstavecseseznamem"/>
              <w:numPr>
                <w:ilvl w:val="0"/>
                <w:numId w:val="200"/>
              </w:numPr>
              <w:jc w:val="both"/>
            </w:pPr>
            <w:r>
              <w:t>popsat data vyjádřená v grafu nebo tabulce</w:t>
            </w:r>
          </w:p>
          <w:p w14:paraId="3C346693" w14:textId="14214F6D" w:rsidR="009D0C1F" w:rsidRDefault="009D0C1F" w:rsidP="004C352E">
            <w:pPr>
              <w:pStyle w:val="Odstavecseseznamem"/>
              <w:numPr>
                <w:ilvl w:val="0"/>
                <w:numId w:val="200"/>
              </w:numPr>
              <w:jc w:val="both"/>
            </w:pPr>
            <w:r>
              <w:t>vytvořit srozumitelné, dobře uspořádané texty, např. recenzi krátkého článku</w:t>
            </w:r>
          </w:p>
          <w:p w14:paraId="287EF649" w14:textId="61428A45" w:rsidR="00EA741B" w:rsidRPr="005A0406" w:rsidRDefault="009D0C1F" w:rsidP="004C352E">
            <w:pPr>
              <w:pStyle w:val="Odstavecseseznamem"/>
              <w:numPr>
                <w:ilvl w:val="0"/>
                <w:numId w:val="200"/>
              </w:numPr>
            </w:pPr>
            <w:r>
              <w:t>prokazuje ovládnutí kompozičních útvarů, spojovacích výrazů a prostředků koheze</w:t>
            </w:r>
          </w:p>
        </w:tc>
      </w:tr>
      <w:tr w:rsidR="00EA741B" w14:paraId="627EC4F4"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0A3C37CA" w14:textId="77777777" w:rsidR="00EA741B" w:rsidRPr="001452AD" w:rsidRDefault="00EA741B" w:rsidP="00EA741B">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4334FA9A" w14:textId="77777777" w:rsidR="00EA741B" w:rsidRPr="001452AD" w:rsidRDefault="00EA741B" w:rsidP="00EA741B">
            <w:pPr>
              <w:jc w:val="both"/>
              <w:rPr>
                <w:highlight w:val="yellow"/>
              </w:rPr>
            </w:pPr>
          </w:p>
        </w:tc>
      </w:tr>
      <w:tr w:rsidR="00EA741B" w14:paraId="7BE21125" w14:textId="77777777" w:rsidTr="002F3050">
        <w:trPr>
          <w:trHeight w:val="809"/>
        </w:trPr>
        <w:tc>
          <w:tcPr>
            <w:tcW w:w="9855" w:type="dxa"/>
            <w:gridSpan w:val="9"/>
            <w:tcBorders>
              <w:top w:val="nil"/>
              <w:bottom w:val="single" w:sz="4" w:space="0" w:color="auto"/>
            </w:tcBorders>
          </w:tcPr>
          <w:p w14:paraId="7B3C80F3" w14:textId="77777777" w:rsidR="00E45EE1" w:rsidRDefault="00E45EE1" w:rsidP="004C352E">
            <w:pPr>
              <w:pStyle w:val="Odstavecseseznamem"/>
              <w:numPr>
                <w:ilvl w:val="0"/>
                <w:numId w:val="42"/>
              </w:numPr>
              <w:jc w:val="both"/>
            </w:pPr>
            <w:r>
              <w:t>aktivizující (simulace, hry, dramatizace)</w:t>
            </w:r>
          </w:p>
          <w:p w14:paraId="5B2BD4D3" w14:textId="77777777" w:rsidR="00E45EE1" w:rsidRDefault="00E45EE1" w:rsidP="004C352E">
            <w:pPr>
              <w:pStyle w:val="Odstavecseseznamem"/>
              <w:numPr>
                <w:ilvl w:val="0"/>
                <w:numId w:val="42"/>
              </w:numPr>
              <w:jc w:val="both"/>
            </w:pPr>
            <w:r>
              <w:t>dialogická (diskuze, rozhovor, brainstorming)</w:t>
            </w:r>
          </w:p>
          <w:p w14:paraId="3B9087E2" w14:textId="77777777" w:rsidR="00E45EE1" w:rsidRDefault="00E45EE1" w:rsidP="004C352E">
            <w:pPr>
              <w:pStyle w:val="Odstavecseseznamem"/>
              <w:numPr>
                <w:ilvl w:val="0"/>
                <w:numId w:val="42"/>
              </w:numPr>
              <w:jc w:val="both"/>
            </w:pPr>
            <w:r>
              <w:t>metody práce s textem (učebnicí, knihou)</w:t>
            </w:r>
          </w:p>
          <w:p w14:paraId="32B9ABCA" w14:textId="77777777" w:rsidR="00E45EE1" w:rsidRDefault="00E45EE1" w:rsidP="004C352E">
            <w:pPr>
              <w:pStyle w:val="Odstavecseseznamem"/>
              <w:numPr>
                <w:ilvl w:val="0"/>
                <w:numId w:val="42"/>
              </w:numPr>
              <w:jc w:val="both"/>
            </w:pPr>
            <w:r>
              <w:t>monologická (výklad, přednáška, instruktáž)</w:t>
            </w:r>
          </w:p>
          <w:p w14:paraId="45C44E28" w14:textId="77777777" w:rsidR="00E45EE1" w:rsidRDefault="00E45EE1" w:rsidP="004C352E">
            <w:pPr>
              <w:pStyle w:val="Odstavecseseznamem"/>
              <w:numPr>
                <w:ilvl w:val="0"/>
                <w:numId w:val="42"/>
              </w:numPr>
              <w:jc w:val="both"/>
            </w:pPr>
            <w:r>
              <w:t>práce studentů ve dvojicích</w:t>
            </w:r>
          </w:p>
          <w:p w14:paraId="3456AAC5" w14:textId="287C5B38" w:rsidR="00EA741B" w:rsidRDefault="00E45EE1" w:rsidP="004C352E">
            <w:pPr>
              <w:pStyle w:val="Odstavecseseznamem"/>
              <w:numPr>
                <w:ilvl w:val="0"/>
                <w:numId w:val="42"/>
              </w:numPr>
              <w:jc w:val="both"/>
            </w:pPr>
            <w:r>
              <w:t>praktické procvičování</w:t>
            </w:r>
          </w:p>
        </w:tc>
      </w:tr>
      <w:tr w:rsidR="00EA741B" w14:paraId="08BC0681" w14:textId="77777777" w:rsidTr="005133EF">
        <w:trPr>
          <w:trHeight w:val="265"/>
        </w:trPr>
        <w:tc>
          <w:tcPr>
            <w:tcW w:w="3653" w:type="dxa"/>
            <w:gridSpan w:val="3"/>
            <w:tcBorders>
              <w:top w:val="single" w:sz="4" w:space="0" w:color="auto"/>
            </w:tcBorders>
            <w:shd w:val="clear" w:color="auto" w:fill="F7CAAC"/>
          </w:tcPr>
          <w:p w14:paraId="2AB8A085" w14:textId="26F88A7F" w:rsidR="00EA741B" w:rsidRDefault="00EA741B" w:rsidP="00EA741B">
            <w:pPr>
              <w:jc w:val="both"/>
            </w:pPr>
            <w:r>
              <w:rPr>
                <w:b/>
              </w:rPr>
              <w:lastRenderedPageBreak/>
              <w:t>Studijní literatura a studijní pomůcky</w:t>
            </w:r>
          </w:p>
        </w:tc>
        <w:tc>
          <w:tcPr>
            <w:tcW w:w="6202" w:type="dxa"/>
            <w:gridSpan w:val="6"/>
            <w:tcBorders>
              <w:top w:val="single" w:sz="4" w:space="0" w:color="auto"/>
              <w:bottom w:val="nil"/>
            </w:tcBorders>
          </w:tcPr>
          <w:p w14:paraId="07F2CD56" w14:textId="77777777" w:rsidR="00EA741B" w:rsidRDefault="00EA741B" w:rsidP="00EA741B">
            <w:pPr>
              <w:jc w:val="both"/>
            </w:pPr>
          </w:p>
        </w:tc>
      </w:tr>
      <w:tr w:rsidR="00EA741B" w14:paraId="5F8ADBCA" w14:textId="77777777" w:rsidTr="005133EF">
        <w:trPr>
          <w:trHeight w:val="1497"/>
        </w:trPr>
        <w:tc>
          <w:tcPr>
            <w:tcW w:w="9855" w:type="dxa"/>
            <w:gridSpan w:val="9"/>
            <w:tcBorders>
              <w:top w:val="nil"/>
            </w:tcBorders>
          </w:tcPr>
          <w:p w14:paraId="0E3D3ACA" w14:textId="77777777" w:rsidR="002F3050" w:rsidRPr="00D323F1" w:rsidRDefault="002F3050" w:rsidP="00E25CE2">
            <w:pPr>
              <w:spacing w:line="256" w:lineRule="auto"/>
              <w:rPr>
                <w:b/>
                <w:lang w:eastAsia="en-US"/>
              </w:rPr>
            </w:pPr>
            <w:r w:rsidRPr="00D323F1">
              <w:rPr>
                <w:b/>
                <w:lang w:eastAsia="en-US"/>
              </w:rPr>
              <w:t>Povinná:</w:t>
            </w:r>
          </w:p>
          <w:p w14:paraId="22DE4619" w14:textId="17FC7F02" w:rsidR="00D114A5" w:rsidRDefault="00D114A5" w:rsidP="00E25CE2">
            <w:pPr>
              <w:spacing w:line="256" w:lineRule="auto"/>
              <w:rPr>
                <w:lang w:eastAsia="en-US"/>
              </w:rPr>
            </w:pPr>
            <w:r>
              <w:rPr>
                <w:lang w:eastAsia="en-US"/>
              </w:rPr>
              <w:t xml:space="preserve">ROGERS, </w:t>
            </w:r>
            <w:proofErr w:type="spellStart"/>
            <w:r>
              <w:rPr>
                <w:lang w:eastAsia="en-US"/>
              </w:rPr>
              <w:t>Mickey</w:t>
            </w:r>
            <w:proofErr w:type="spellEnd"/>
            <w:r>
              <w:rPr>
                <w:lang w:eastAsia="en-US"/>
              </w:rPr>
              <w:t xml:space="preserve"> et al. </w:t>
            </w:r>
            <w:r w:rsidRPr="003F3928">
              <w:rPr>
                <w:i/>
                <w:iCs/>
                <w:lang w:eastAsia="en-US"/>
              </w:rPr>
              <w:t xml:space="preserve">Open Mind </w:t>
            </w:r>
            <w:proofErr w:type="spellStart"/>
            <w:r w:rsidRPr="003F3928">
              <w:rPr>
                <w:i/>
                <w:iCs/>
                <w:lang w:eastAsia="en-US"/>
              </w:rPr>
              <w:t>Advanced</w:t>
            </w:r>
            <w:proofErr w:type="spellEnd"/>
            <w:r>
              <w:rPr>
                <w:lang w:eastAsia="en-US"/>
              </w:rPr>
              <w:t xml:space="preserve">. London, 2015. ISBN 9780230458260. </w:t>
            </w:r>
          </w:p>
          <w:p w14:paraId="52573742" w14:textId="77777777" w:rsidR="00EB0557" w:rsidRDefault="00D114A5" w:rsidP="00E25CE2">
            <w:pPr>
              <w:spacing w:line="256" w:lineRule="auto"/>
              <w:rPr>
                <w:lang w:eastAsia="en-US"/>
              </w:rPr>
            </w:pPr>
            <w:r>
              <w:rPr>
                <w:lang w:eastAsia="en-US"/>
              </w:rPr>
              <w:t xml:space="preserve">VALVONA, Chris. </w:t>
            </w:r>
            <w:r w:rsidRPr="003F3928">
              <w:rPr>
                <w:i/>
                <w:iCs/>
                <w:lang w:eastAsia="en-US"/>
              </w:rPr>
              <w:t xml:space="preserve">Open Mind </w:t>
            </w:r>
            <w:proofErr w:type="spellStart"/>
            <w:r w:rsidRPr="003F3928">
              <w:rPr>
                <w:i/>
                <w:iCs/>
                <w:lang w:eastAsia="en-US"/>
              </w:rPr>
              <w:t>Advanced</w:t>
            </w:r>
            <w:proofErr w:type="spellEnd"/>
            <w:r>
              <w:rPr>
                <w:lang w:eastAsia="en-US"/>
              </w:rPr>
              <w:t xml:space="preserve">. </w:t>
            </w:r>
            <w:proofErr w:type="spellStart"/>
            <w:r>
              <w:rPr>
                <w:lang w:eastAsia="en-US"/>
              </w:rPr>
              <w:t>Workbook</w:t>
            </w:r>
            <w:proofErr w:type="spellEnd"/>
            <w:r>
              <w:rPr>
                <w:lang w:eastAsia="en-US"/>
              </w:rPr>
              <w:t xml:space="preserve">. London, 2015. ISBN 9780230458413. </w:t>
            </w:r>
          </w:p>
          <w:p w14:paraId="0B757F8F" w14:textId="412C0F64" w:rsidR="002F3050" w:rsidRPr="00BA3E85" w:rsidRDefault="002F3050">
            <w:pPr>
              <w:spacing w:line="256" w:lineRule="auto"/>
              <w:rPr>
                <w:b/>
                <w:lang w:eastAsia="en-US"/>
              </w:rPr>
            </w:pPr>
            <w:r w:rsidRPr="00BA3E85">
              <w:rPr>
                <w:b/>
                <w:lang w:eastAsia="en-US"/>
              </w:rPr>
              <w:t>Doporučená:</w:t>
            </w:r>
          </w:p>
          <w:p w14:paraId="35AB3E82" w14:textId="100FB3A8" w:rsidR="002F3050" w:rsidRDefault="002F3050">
            <w:pPr>
              <w:spacing w:line="256" w:lineRule="auto"/>
              <w:rPr>
                <w:lang w:eastAsia="en-US"/>
              </w:rPr>
            </w:pPr>
            <w:r>
              <w:rPr>
                <w:lang w:eastAsia="en-US"/>
              </w:rPr>
              <w:t xml:space="preserve">BURTON, Graham. </w:t>
            </w:r>
            <w:proofErr w:type="spellStart"/>
            <w:r w:rsidRPr="003E023B">
              <w:rPr>
                <w:i/>
                <w:iCs/>
                <w:lang w:eastAsia="en-US"/>
              </w:rPr>
              <w:t>Presenting</w:t>
            </w:r>
            <w:proofErr w:type="spellEnd"/>
            <w:r w:rsidRPr="003E023B">
              <w:rPr>
                <w:i/>
                <w:iCs/>
                <w:lang w:eastAsia="en-US"/>
              </w:rPr>
              <w:t xml:space="preserve">: </w:t>
            </w:r>
            <w:proofErr w:type="spellStart"/>
            <w:r w:rsidRPr="003E023B">
              <w:rPr>
                <w:i/>
                <w:iCs/>
                <w:lang w:eastAsia="en-US"/>
              </w:rPr>
              <w:t>Delivering</w:t>
            </w:r>
            <w:proofErr w:type="spellEnd"/>
            <w:r w:rsidRPr="003E023B">
              <w:rPr>
                <w:i/>
                <w:iCs/>
                <w:lang w:eastAsia="en-US"/>
              </w:rPr>
              <w:t xml:space="preserve"> </w:t>
            </w:r>
            <w:proofErr w:type="spellStart"/>
            <w:r w:rsidRPr="003E023B">
              <w:rPr>
                <w:i/>
                <w:iCs/>
                <w:lang w:eastAsia="en-US"/>
              </w:rPr>
              <w:t>Presentations</w:t>
            </w:r>
            <w:proofErr w:type="spellEnd"/>
            <w:r w:rsidRPr="003E023B">
              <w:rPr>
                <w:i/>
                <w:iCs/>
                <w:lang w:eastAsia="en-US"/>
              </w:rPr>
              <w:t xml:space="preserve"> </w:t>
            </w:r>
            <w:proofErr w:type="spellStart"/>
            <w:r w:rsidRPr="003E023B">
              <w:rPr>
                <w:i/>
                <w:iCs/>
                <w:lang w:eastAsia="en-US"/>
              </w:rPr>
              <w:t>With</w:t>
            </w:r>
            <w:proofErr w:type="spellEnd"/>
            <w:r w:rsidRPr="003E023B">
              <w:rPr>
                <w:i/>
                <w:iCs/>
                <w:lang w:eastAsia="en-US"/>
              </w:rPr>
              <w:t xml:space="preserve"> </w:t>
            </w:r>
            <w:proofErr w:type="spellStart"/>
            <w:r w:rsidRPr="003E023B">
              <w:rPr>
                <w:i/>
                <w:iCs/>
                <w:lang w:eastAsia="en-US"/>
              </w:rPr>
              <w:t>Confidence</w:t>
            </w:r>
            <w:proofErr w:type="spellEnd"/>
            <w:r>
              <w:rPr>
                <w:lang w:eastAsia="en-US"/>
              </w:rPr>
              <w:t>. London</w:t>
            </w:r>
            <w:r w:rsidR="00EB0557">
              <w:rPr>
                <w:lang w:eastAsia="en-US"/>
              </w:rPr>
              <w:t xml:space="preserve">, </w:t>
            </w:r>
            <w:r>
              <w:rPr>
                <w:lang w:eastAsia="en-US"/>
              </w:rPr>
              <w:t>Collins EAP</w:t>
            </w:r>
            <w:r w:rsidR="00EB0557">
              <w:rPr>
                <w:lang w:eastAsia="en-US"/>
              </w:rPr>
              <w:t>, 2013.</w:t>
            </w:r>
            <w:r>
              <w:rPr>
                <w:lang w:eastAsia="en-US"/>
              </w:rPr>
              <w:t xml:space="preserve"> </w:t>
            </w:r>
          </w:p>
          <w:p w14:paraId="0589C57D" w14:textId="77777777" w:rsidR="002F3050" w:rsidRDefault="002F3050">
            <w:pPr>
              <w:spacing w:line="256" w:lineRule="auto"/>
              <w:rPr>
                <w:lang w:eastAsia="en-US"/>
              </w:rPr>
            </w:pPr>
            <w:r>
              <w:rPr>
                <w:lang w:eastAsia="en-US"/>
              </w:rPr>
              <w:t>ISBN 9780007507139.</w:t>
            </w:r>
          </w:p>
          <w:p w14:paraId="3052476D" w14:textId="59B99F95" w:rsidR="00EA741B" w:rsidRDefault="002F3050" w:rsidP="003F3928">
            <w:r>
              <w:rPr>
                <w:lang w:eastAsia="en-US"/>
              </w:rPr>
              <w:t xml:space="preserve">MANN, </w:t>
            </w:r>
            <w:proofErr w:type="spellStart"/>
            <w:r>
              <w:rPr>
                <w:lang w:eastAsia="en-US"/>
              </w:rPr>
              <w:t>Malcom</w:t>
            </w:r>
            <w:proofErr w:type="spellEnd"/>
            <w:r>
              <w:rPr>
                <w:lang w:eastAsia="en-US"/>
              </w:rPr>
              <w:t xml:space="preserve"> and Steve TAYLORE-KNOWLES. </w:t>
            </w:r>
            <w:proofErr w:type="spellStart"/>
            <w:r w:rsidRPr="003E023B">
              <w:rPr>
                <w:i/>
                <w:iCs/>
                <w:lang w:eastAsia="en-US"/>
              </w:rPr>
              <w:t>Destination</w:t>
            </w:r>
            <w:proofErr w:type="spellEnd"/>
            <w:r w:rsidRPr="003E023B">
              <w:rPr>
                <w:i/>
                <w:iCs/>
                <w:lang w:eastAsia="en-US"/>
              </w:rPr>
              <w:t xml:space="preserve"> C1-C2, </w:t>
            </w:r>
            <w:proofErr w:type="spellStart"/>
            <w:r w:rsidRPr="003E023B">
              <w:rPr>
                <w:i/>
                <w:iCs/>
                <w:lang w:eastAsia="en-US"/>
              </w:rPr>
              <w:t>Grammar&amp;Vocabulary</w:t>
            </w:r>
            <w:proofErr w:type="spellEnd"/>
            <w:r w:rsidRPr="003E023B">
              <w:rPr>
                <w:i/>
                <w:iCs/>
                <w:lang w:eastAsia="en-US"/>
              </w:rPr>
              <w:t xml:space="preserve">. </w:t>
            </w:r>
            <w:proofErr w:type="spellStart"/>
            <w:r w:rsidRPr="003E023B">
              <w:rPr>
                <w:lang w:eastAsia="en-US"/>
              </w:rPr>
              <w:t>Macmillan</w:t>
            </w:r>
            <w:proofErr w:type="spellEnd"/>
            <w:r>
              <w:rPr>
                <w:lang w:eastAsia="en-US"/>
              </w:rPr>
              <w:t>, OUP</w:t>
            </w:r>
            <w:r w:rsidR="00EB0557">
              <w:rPr>
                <w:lang w:eastAsia="en-US"/>
              </w:rPr>
              <w:t>,</w:t>
            </w:r>
            <w:r>
              <w:rPr>
                <w:lang w:eastAsia="en-US"/>
              </w:rPr>
              <w:t xml:space="preserve"> </w:t>
            </w:r>
            <w:r w:rsidR="00EB0557">
              <w:rPr>
                <w:lang w:eastAsia="en-US"/>
              </w:rPr>
              <w:t xml:space="preserve">2012. </w:t>
            </w:r>
            <w:r>
              <w:rPr>
                <w:lang w:eastAsia="en-US"/>
              </w:rPr>
              <w:t>ISBN 9780230035409.</w:t>
            </w:r>
          </w:p>
        </w:tc>
      </w:tr>
      <w:tr w:rsidR="00EA741B" w14:paraId="4FE8B188"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D1EC140" w14:textId="77777777" w:rsidR="00EA741B" w:rsidRDefault="00EA741B" w:rsidP="00EA741B">
            <w:pPr>
              <w:jc w:val="center"/>
              <w:rPr>
                <w:b/>
              </w:rPr>
            </w:pPr>
            <w:r>
              <w:rPr>
                <w:b/>
              </w:rPr>
              <w:t>Informace ke kombinované nebo distanční formě</w:t>
            </w:r>
          </w:p>
        </w:tc>
      </w:tr>
      <w:tr w:rsidR="00EA741B" w14:paraId="23E97E16" w14:textId="77777777" w:rsidTr="005133EF">
        <w:tc>
          <w:tcPr>
            <w:tcW w:w="4787" w:type="dxa"/>
            <w:gridSpan w:val="4"/>
            <w:tcBorders>
              <w:top w:val="single" w:sz="2" w:space="0" w:color="auto"/>
            </w:tcBorders>
            <w:shd w:val="clear" w:color="auto" w:fill="F7CAAC"/>
          </w:tcPr>
          <w:p w14:paraId="2CEF7CDC" w14:textId="77777777" w:rsidR="00EA741B" w:rsidRDefault="00EA741B" w:rsidP="00EA741B">
            <w:pPr>
              <w:jc w:val="both"/>
            </w:pPr>
            <w:r>
              <w:rPr>
                <w:b/>
              </w:rPr>
              <w:t>Rozsah konzultací (soustředění)</w:t>
            </w:r>
          </w:p>
        </w:tc>
        <w:tc>
          <w:tcPr>
            <w:tcW w:w="889" w:type="dxa"/>
            <w:tcBorders>
              <w:top w:val="single" w:sz="2" w:space="0" w:color="auto"/>
            </w:tcBorders>
          </w:tcPr>
          <w:p w14:paraId="7A95BE36" w14:textId="77777777" w:rsidR="00EA741B" w:rsidRDefault="00EA741B" w:rsidP="00EA741B">
            <w:pPr>
              <w:jc w:val="both"/>
            </w:pPr>
          </w:p>
        </w:tc>
        <w:tc>
          <w:tcPr>
            <w:tcW w:w="4179" w:type="dxa"/>
            <w:gridSpan w:val="4"/>
            <w:tcBorders>
              <w:top w:val="single" w:sz="2" w:space="0" w:color="auto"/>
            </w:tcBorders>
            <w:shd w:val="clear" w:color="auto" w:fill="F7CAAC"/>
          </w:tcPr>
          <w:p w14:paraId="5DAF29F5" w14:textId="77777777" w:rsidR="00EA741B" w:rsidRDefault="00EA741B" w:rsidP="00EA741B">
            <w:pPr>
              <w:jc w:val="both"/>
              <w:rPr>
                <w:b/>
              </w:rPr>
            </w:pPr>
            <w:r>
              <w:rPr>
                <w:b/>
              </w:rPr>
              <w:t xml:space="preserve">hodin </w:t>
            </w:r>
          </w:p>
        </w:tc>
      </w:tr>
      <w:tr w:rsidR="00EA741B" w14:paraId="6A8C0B70" w14:textId="77777777" w:rsidTr="005133EF">
        <w:tc>
          <w:tcPr>
            <w:tcW w:w="9855" w:type="dxa"/>
            <w:gridSpan w:val="9"/>
            <w:shd w:val="clear" w:color="auto" w:fill="F7CAAC"/>
          </w:tcPr>
          <w:p w14:paraId="4F96E2EA" w14:textId="77777777" w:rsidR="00EA741B" w:rsidRDefault="00EA741B" w:rsidP="00EA741B">
            <w:pPr>
              <w:jc w:val="both"/>
              <w:rPr>
                <w:b/>
              </w:rPr>
            </w:pPr>
            <w:r>
              <w:rPr>
                <w:b/>
              </w:rPr>
              <w:t>Informace o způsobu kontaktu s vyučujícím</w:t>
            </w:r>
          </w:p>
        </w:tc>
      </w:tr>
      <w:tr w:rsidR="00EA741B" w14:paraId="2073F6A2" w14:textId="77777777" w:rsidTr="005133EF">
        <w:trPr>
          <w:trHeight w:val="1373"/>
        </w:trPr>
        <w:tc>
          <w:tcPr>
            <w:tcW w:w="9855" w:type="dxa"/>
            <w:gridSpan w:val="9"/>
          </w:tcPr>
          <w:p w14:paraId="199FBF20" w14:textId="77777777" w:rsidR="00EA741B" w:rsidRDefault="00EA741B" w:rsidP="00EA741B">
            <w:pPr>
              <w:jc w:val="both"/>
            </w:pPr>
          </w:p>
        </w:tc>
      </w:tr>
    </w:tbl>
    <w:p w14:paraId="0096A83F" w14:textId="5AEE2C04" w:rsidR="002F3050" w:rsidRDefault="002F3050"/>
    <w:p w14:paraId="7E1B749C" w14:textId="77777777" w:rsidR="002F3050" w:rsidRDefault="002F305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1E1ACB" w14:paraId="578B2D26" w14:textId="77777777" w:rsidTr="005133EF">
        <w:tc>
          <w:tcPr>
            <w:tcW w:w="9855" w:type="dxa"/>
            <w:gridSpan w:val="7"/>
            <w:tcBorders>
              <w:bottom w:val="double" w:sz="4" w:space="0" w:color="auto"/>
            </w:tcBorders>
            <w:shd w:val="clear" w:color="auto" w:fill="BDD6EE"/>
          </w:tcPr>
          <w:p w14:paraId="499AED37" w14:textId="77777777" w:rsidR="001E1ACB" w:rsidRDefault="001E1ACB" w:rsidP="005133EF">
            <w:pPr>
              <w:jc w:val="both"/>
              <w:rPr>
                <w:b/>
                <w:sz w:val="28"/>
              </w:rPr>
            </w:pPr>
            <w:r>
              <w:lastRenderedPageBreak/>
              <w:br w:type="page"/>
            </w:r>
            <w:r>
              <w:rPr>
                <w:b/>
                <w:sz w:val="28"/>
              </w:rPr>
              <w:t>B-III – Charakteristika studijního předmětu</w:t>
            </w:r>
          </w:p>
        </w:tc>
      </w:tr>
      <w:tr w:rsidR="001E1ACB" w14:paraId="3D83E5C4" w14:textId="77777777" w:rsidTr="005133EF">
        <w:tc>
          <w:tcPr>
            <w:tcW w:w="3086" w:type="dxa"/>
            <w:tcBorders>
              <w:top w:val="double" w:sz="4" w:space="0" w:color="auto"/>
            </w:tcBorders>
            <w:shd w:val="clear" w:color="auto" w:fill="F7CAAC"/>
          </w:tcPr>
          <w:p w14:paraId="114FE04D" w14:textId="77777777" w:rsidR="001E1ACB" w:rsidRDefault="001E1ACB" w:rsidP="00B267B9">
            <w:pPr>
              <w:rPr>
                <w:b/>
              </w:rPr>
            </w:pPr>
            <w:r>
              <w:rPr>
                <w:b/>
              </w:rPr>
              <w:t>Název studijního předmětu</w:t>
            </w:r>
          </w:p>
        </w:tc>
        <w:tc>
          <w:tcPr>
            <w:tcW w:w="6769" w:type="dxa"/>
            <w:gridSpan w:val="6"/>
            <w:tcBorders>
              <w:top w:val="double" w:sz="4" w:space="0" w:color="auto"/>
            </w:tcBorders>
          </w:tcPr>
          <w:p w14:paraId="405CA71D" w14:textId="664FB990" w:rsidR="001E1ACB" w:rsidRDefault="00184E40" w:rsidP="005133EF">
            <w:pPr>
              <w:jc w:val="both"/>
            </w:pPr>
            <w:r>
              <w:t xml:space="preserve">Ateliér </w:t>
            </w:r>
            <w:proofErr w:type="spellStart"/>
            <w:r w:rsidR="009C4F22" w:rsidRPr="009C4F22">
              <w:t>Footwear</w:t>
            </w:r>
            <w:proofErr w:type="spellEnd"/>
            <w:r w:rsidR="009C4F22" w:rsidRPr="009C4F22">
              <w:t xml:space="preserve"> Design</w:t>
            </w:r>
            <w:r w:rsidR="003B7D8D">
              <w:t xml:space="preserve"> </w:t>
            </w:r>
            <w:r>
              <w:t>1</w:t>
            </w:r>
          </w:p>
        </w:tc>
      </w:tr>
      <w:tr w:rsidR="00136D57" w14:paraId="2AFFAC7A" w14:textId="77777777" w:rsidTr="005133EF">
        <w:tc>
          <w:tcPr>
            <w:tcW w:w="3086" w:type="dxa"/>
            <w:shd w:val="clear" w:color="auto" w:fill="F7CAAC"/>
          </w:tcPr>
          <w:p w14:paraId="08126F11" w14:textId="77777777" w:rsidR="00136D57" w:rsidRDefault="00136D57" w:rsidP="00B267B9">
            <w:pPr>
              <w:rPr>
                <w:b/>
              </w:rPr>
            </w:pPr>
            <w:r>
              <w:rPr>
                <w:b/>
              </w:rPr>
              <w:t>Typ předmětu</w:t>
            </w:r>
          </w:p>
        </w:tc>
        <w:tc>
          <w:tcPr>
            <w:tcW w:w="3406" w:type="dxa"/>
            <w:gridSpan w:val="3"/>
          </w:tcPr>
          <w:p w14:paraId="463B9101" w14:textId="2827E1D5" w:rsidR="00136D57" w:rsidRDefault="00136D57" w:rsidP="00136D57">
            <w:pPr>
              <w:jc w:val="both"/>
            </w:pPr>
            <w:r>
              <w:t>povinný, PZ</w:t>
            </w:r>
          </w:p>
        </w:tc>
        <w:tc>
          <w:tcPr>
            <w:tcW w:w="2695" w:type="dxa"/>
            <w:gridSpan w:val="2"/>
            <w:shd w:val="clear" w:color="auto" w:fill="F7CAAC"/>
          </w:tcPr>
          <w:p w14:paraId="7636A52F" w14:textId="7623511A" w:rsidR="00136D57" w:rsidRDefault="00136D57" w:rsidP="00136D57">
            <w:pPr>
              <w:jc w:val="both"/>
            </w:pPr>
            <w:r>
              <w:rPr>
                <w:b/>
              </w:rPr>
              <w:t>doporučený ročník / semestr</w:t>
            </w:r>
          </w:p>
        </w:tc>
        <w:tc>
          <w:tcPr>
            <w:tcW w:w="668" w:type="dxa"/>
          </w:tcPr>
          <w:p w14:paraId="296BE367" w14:textId="43EB57AB" w:rsidR="00136D57" w:rsidRDefault="00136D57" w:rsidP="00136D57">
            <w:pPr>
              <w:jc w:val="both"/>
            </w:pPr>
            <w:r>
              <w:t>1/ZS</w:t>
            </w:r>
          </w:p>
        </w:tc>
      </w:tr>
      <w:tr w:rsidR="00796B91" w14:paraId="1814FD20" w14:textId="77777777" w:rsidTr="005133EF">
        <w:tc>
          <w:tcPr>
            <w:tcW w:w="3086" w:type="dxa"/>
            <w:shd w:val="clear" w:color="auto" w:fill="F7CAAC"/>
          </w:tcPr>
          <w:p w14:paraId="2D8897CB" w14:textId="77777777" w:rsidR="00796B91" w:rsidRDefault="00796B91" w:rsidP="00B267B9">
            <w:pPr>
              <w:rPr>
                <w:b/>
              </w:rPr>
            </w:pPr>
            <w:r>
              <w:rPr>
                <w:b/>
              </w:rPr>
              <w:t>Rozsah studijního předmětu</w:t>
            </w:r>
          </w:p>
        </w:tc>
        <w:tc>
          <w:tcPr>
            <w:tcW w:w="1701" w:type="dxa"/>
          </w:tcPr>
          <w:p w14:paraId="6C34078F" w14:textId="399B56A0" w:rsidR="00796B91" w:rsidRDefault="003715F7" w:rsidP="00796B91">
            <w:pPr>
              <w:jc w:val="both"/>
            </w:pPr>
            <w:r>
              <w:t>78</w:t>
            </w:r>
            <w:r w:rsidR="00796B91">
              <w:t xml:space="preserve"> ateliér</w:t>
            </w:r>
          </w:p>
        </w:tc>
        <w:tc>
          <w:tcPr>
            <w:tcW w:w="889" w:type="dxa"/>
            <w:shd w:val="clear" w:color="auto" w:fill="F7CAAC"/>
          </w:tcPr>
          <w:p w14:paraId="2312D75C" w14:textId="37D90CF2" w:rsidR="00796B91" w:rsidRDefault="00796B91" w:rsidP="00796B91">
            <w:pPr>
              <w:jc w:val="both"/>
              <w:rPr>
                <w:b/>
              </w:rPr>
            </w:pPr>
            <w:r>
              <w:rPr>
                <w:b/>
              </w:rPr>
              <w:t xml:space="preserve">hod. </w:t>
            </w:r>
          </w:p>
        </w:tc>
        <w:tc>
          <w:tcPr>
            <w:tcW w:w="816" w:type="dxa"/>
          </w:tcPr>
          <w:p w14:paraId="24DCB92B" w14:textId="37C73CCC" w:rsidR="00796B91" w:rsidRDefault="00B30DBB" w:rsidP="00796B91">
            <w:pPr>
              <w:jc w:val="both"/>
            </w:pPr>
            <w:r>
              <w:t>78</w:t>
            </w:r>
          </w:p>
        </w:tc>
        <w:tc>
          <w:tcPr>
            <w:tcW w:w="2156" w:type="dxa"/>
            <w:shd w:val="clear" w:color="auto" w:fill="F7CAAC"/>
          </w:tcPr>
          <w:p w14:paraId="42B86ACE" w14:textId="3A304FD3" w:rsidR="00796B91" w:rsidRDefault="00796B91" w:rsidP="00796B91">
            <w:pPr>
              <w:jc w:val="both"/>
              <w:rPr>
                <w:b/>
              </w:rPr>
            </w:pPr>
            <w:r>
              <w:rPr>
                <w:b/>
              </w:rPr>
              <w:t>kreditů</w:t>
            </w:r>
          </w:p>
        </w:tc>
        <w:tc>
          <w:tcPr>
            <w:tcW w:w="1207" w:type="dxa"/>
            <w:gridSpan w:val="2"/>
          </w:tcPr>
          <w:p w14:paraId="37E645EA" w14:textId="3A6C2872" w:rsidR="00796B91" w:rsidRDefault="006F43B8" w:rsidP="00796B91">
            <w:pPr>
              <w:jc w:val="both"/>
            </w:pPr>
            <w:r>
              <w:t>6</w:t>
            </w:r>
          </w:p>
        </w:tc>
      </w:tr>
      <w:tr w:rsidR="001E1ACB" w14:paraId="2B440270" w14:textId="77777777" w:rsidTr="005133EF">
        <w:tc>
          <w:tcPr>
            <w:tcW w:w="3086" w:type="dxa"/>
            <w:shd w:val="clear" w:color="auto" w:fill="F7CAAC"/>
          </w:tcPr>
          <w:p w14:paraId="783F634D" w14:textId="77777777" w:rsidR="001E1ACB" w:rsidRDefault="001E1ACB" w:rsidP="00B267B9">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32D18765" w14:textId="77777777" w:rsidR="001E1ACB" w:rsidRDefault="001E1ACB" w:rsidP="005133EF">
            <w:pPr>
              <w:jc w:val="both"/>
            </w:pPr>
          </w:p>
        </w:tc>
      </w:tr>
      <w:tr w:rsidR="00750B6F" w14:paraId="3A6B722A" w14:textId="77777777" w:rsidTr="005133EF">
        <w:tc>
          <w:tcPr>
            <w:tcW w:w="3086" w:type="dxa"/>
            <w:shd w:val="clear" w:color="auto" w:fill="F7CAAC"/>
          </w:tcPr>
          <w:p w14:paraId="6B1E46DF" w14:textId="77777777" w:rsidR="00750B6F" w:rsidRPr="005A0406" w:rsidRDefault="00750B6F" w:rsidP="00B267B9">
            <w:pPr>
              <w:rPr>
                <w:b/>
              </w:rPr>
            </w:pPr>
            <w:r w:rsidRPr="005A0406">
              <w:rPr>
                <w:b/>
              </w:rPr>
              <w:t>Způsob ověření výsledků učení</w:t>
            </w:r>
          </w:p>
        </w:tc>
        <w:tc>
          <w:tcPr>
            <w:tcW w:w="3406" w:type="dxa"/>
            <w:gridSpan w:val="3"/>
          </w:tcPr>
          <w:p w14:paraId="0391BE18" w14:textId="4C3A064A" w:rsidR="00750B6F" w:rsidRDefault="00750B6F" w:rsidP="00750B6F">
            <w:pPr>
              <w:jc w:val="both"/>
            </w:pPr>
            <w:r>
              <w:t>zápočet, zkouška</w:t>
            </w:r>
          </w:p>
        </w:tc>
        <w:tc>
          <w:tcPr>
            <w:tcW w:w="2156" w:type="dxa"/>
            <w:shd w:val="clear" w:color="auto" w:fill="F7CAAC"/>
          </w:tcPr>
          <w:p w14:paraId="0936538C" w14:textId="77777777" w:rsidR="00750B6F" w:rsidRDefault="00750B6F" w:rsidP="00750B6F">
            <w:pPr>
              <w:jc w:val="both"/>
              <w:rPr>
                <w:b/>
              </w:rPr>
            </w:pPr>
            <w:r>
              <w:rPr>
                <w:b/>
              </w:rPr>
              <w:t>Forma výuky</w:t>
            </w:r>
          </w:p>
        </w:tc>
        <w:tc>
          <w:tcPr>
            <w:tcW w:w="1207" w:type="dxa"/>
            <w:gridSpan w:val="2"/>
          </w:tcPr>
          <w:p w14:paraId="042FD783" w14:textId="4FDFFCDB" w:rsidR="00750B6F" w:rsidRDefault="00EC5F1B" w:rsidP="00750B6F">
            <w:pPr>
              <w:jc w:val="both"/>
            </w:pPr>
            <w:r>
              <w:t>ateliér</w:t>
            </w:r>
          </w:p>
        </w:tc>
      </w:tr>
      <w:tr w:rsidR="00750B6F" w14:paraId="702F799B" w14:textId="77777777" w:rsidTr="005133EF">
        <w:tc>
          <w:tcPr>
            <w:tcW w:w="3086" w:type="dxa"/>
            <w:shd w:val="clear" w:color="auto" w:fill="F7CAAC"/>
          </w:tcPr>
          <w:p w14:paraId="47078A3A" w14:textId="77777777" w:rsidR="00750B6F" w:rsidRPr="005A0406" w:rsidRDefault="00750B6F" w:rsidP="00B267B9">
            <w:pPr>
              <w:rPr>
                <w:b/>
              </w:rPr>
            </w:pPr>
            <w:r w:rsidRPr="005A0406">
              <w:rPr>
                <w:b/>
              </w:rPr>
              <w:t>Forma způsobu ověření výsledků učení a další požadavky na studenta</w:t>
            </w:r>
          </w:p>
        </w:tc>
        <w:tc>
          <w:tcPr>
            <w:tcW w:w="6769" w:type="dxa"/>
            <w:gridSpan w:val="6"/>
            <w:tcBorders>
              <w:bottom w:val="nil"/>
            </w:tcBorders>
          </w:tcPr>
          <w:p w14:paraId="074EAC2A" w14:textId="070AA6AB" w:rsidR="00750B6F" w:rsidRDefault="0037257D" w:rsidP="00750B6F">
            <w:pPr>
              <w:jc w:val="both"/>
            </w:pPr>
            <w:r w:rsidRPr="0BF7230F">
              <w:rPr>
                <w:color w:val="000000" w:themeColor="text1"/>
              </w:rPr>
              <w:t xml:space="preserve">Účast na </w:t>
            </w:r>
            <w:r>
              <w:rPr>
                <w:color w:val="000000" w:themeColor="text1"/>
              </w:rPr>
              <w:t>výuce</w:t>
            </w:r>
            <w:r w:rsidRPr="0BF7230F">
              <w:rPr>
                <w:color w:val="000000" w:themeColor="text1"/>
              </w:rPr>
              <w:t xml:space="preserve"> minimálně 80 %. Pravidelné konzultace v průběhu semestru. Cílevědomost a invence studenta. Odevzdání samostatných prací dle zadání.</w:t>
            </w:r>
            <w:r>
              <w:rPr>
                <w:color w:val="000000" w:themeColor="text1"/>
              </w:rPr>
              <w:t xml:space="preserve"> </w:t>
            </w:r>
            <w:r w:rsidRPr="0BF7230F">
              <w:rPr>
                <w:color w:val="000000" w:themeColor="text1"/>
              </w:rPr>
              <w:t>Prostorová představivost. Práce s materiálem – textil, useň, papír.</w:t>
            </w:r>
          </w:p>
        </w:tc>
      </w:tr>
      <w:tr w:rsidR="00750B6F" w14:paraId="40DC8233" w14:textId="77777777" w:rsidTr="00B267B9">
        <w:trPr>
          <w:trHeight w:val="204"/>
        </w:trPr>
        <w:tc>
          <w:tcPr>
            <w:tcW w:w="9855" w:type="dxa"/>
            <w:gridSpan w:val="7"/>
            <w:tcBorders>
              <w:top w:val="nil"/>
            </w:tcBorders>
          </w:tcPr>
          <w:p w14:paraId="685931E8" w14:textId="77777777" w:rsidR="00750B6F" w:rsidRDefault="00750B6F" w:rsidP="00B267B9"/>
        </w:tc>
      </w:tr>
      <w:tr w:rsidR="00D715F9" w14:paraId="048909A9" w14:textId="77777777" w:rsidTr="005133EF">
        <w:trPr>
          <w:trHeight w:val="197"/>
        </w:trPr>
        <w:tc>
          <w:tcPr>
            <w:tcW w:w="3086" w:type="dxa"/>
            <w:tcBorders>
              <w:top w:val="nil"/>
            </w:tcBorders>
            <w:shd w:val="clear" w:color="auto" w:fill="F7CAAC"/>
          </w:tcPr>
          <w:p w14:paraId="667BAE19" w14:textId="77777777" w:rsidR="00D715F9" w:rsidRDefault="00D715F9" w:rsidP="00B267B9">
            <w:pPr>
              <w:rPr>
                <w:b/>
              </w:rPr>
            </w:pPr>
            <w:r>
              <w:rPr>
                <w:b/>
              </w:rPr>
              <w:t>Garant předmětu</w:t>
            </w:r>
          </w:p>
        </w:tc>
        <w:tc>
          <w:tcPr>
            <w:tcW w:w="6769" w:type="dxa"/>
            <w:gridSpan w:val="6"/>
            <w:tcBorders>
              <w:top w:val="nil"/>
            </w:tcBorders>
          </w:tcPr>
          <w:p w14:paraId="31D2F18A" w14:textId="30DAB535" w:rsidR="00D715F9" w:rsidRPr="006B5E51" w:rsidRDefault="00D715F9" w:rsidP="00D715F9">
            <w:pPr>
              <w:jc w:val="both"/>
            </w:pPr>
            <w:r w:rsidRPr="006B5E51">
              <w:t xml:space="preserve">MgA. Jana </w:t>
            </w:r>
            <w:proofErr w:type="spellStart"/>
            <w:r w:rsidRPr="006B5E51">
              <w:t>Kotikov</w:t>
            </w:r>
            <w:proofErr w:type="spellEnd"/>
          </w:p>
        </w:tc>
      </w:tr>
      <w:tr w:rsidR="00D715F9" w14:paraId="0874DDD9" w14:textId="77777777" w:rsidTr="005133EF">
        <w:trPr>
          <w:trHeight w:val="243"/>
        </w:trPr>
        <w:tc>
          <w:tcPr>
            <w:tcW w:w="3086" w:type="dxa"/>
            <w:tcBorders>
              <w:top w:val="nil"/>
            </w:tcBorders>
            <w:shd w:val="clear" w:color="auto" w:fill="F7CAAC"/>
          </w:tcPr>
          <w:p w14:paraId="184459A9" w14:textId="77777777" w:rsidR="00D715F9" w:rsidRDefault="00D715F9" w:rsidP="00B267B9">
            <w:pPr>
              <w:rPr>
                <w:b/>
              </w:rPr>
            </w:pPr>
            <w:r>
              <w:rPr>
                <w:b/>
              </w:rPr>
              <w:t>Zapojení garanta do výuky předmětu</w:t>
            </w:r>
          </w:p>
        </w:tc>
        <w:tc>
          <w:tcPr>
            <w:tcW w:w="6769" w:type="dxa"/>
            <w:gridSpan w:val="6"/>
            <w:tcBorders>
              <w:top w:val="nil"/>
            </w:tcBorders>
          </w:tcPr>
          <w:p w14:paraId="113063E4" w14:textId="617EBB6A" w:rsidR="00D715F9" w:rsidRDefault="00D715F9" w:rsidP="00D715F9">
            <w:pPr>
              <w:jc w:val="both"/>
            </w:pPr>
            <w:r>
              <w:t>70 %</w:t>
            </w:r>
          </w:p>
        </w:tc>
      </w:tr>
      <w:tr w:rsidR="00D715F9" w14:paraId="36600D3D" w14:textId="77777777" w:rsidTr="005133EF">
        <w:tc>
          <w:tcPr>
            <w:tcW w:w="3086" w:type="dxa"/>
            <w:shd w:val="clear" w:color="auto" w:fill="F7CAAC"/>
          </w:tcPr>
          <w:p w14:paraId="066F9445" w14:textId="77777777" w:rsidR="00D715F9" w:rsidRDefault="00D715F9" w:rsidP="00B267B9">
            <w:pPr>
              <w:rPr>
                <w:b/>
              </w:rPr>
            </w:pPr>
            <w:r>
              <w:rPr>
                <w:b/>
              </w:rPr>
              <w:t>Vyučující</w:t>
            </w:r>
          </w:p>
        </w:tc>
        <w:tc>
          <w:tcPr>
            <w:tcW w:w="6769" w:type="dxa"/>
            <w:gridSpan w:val="6"/>
            <w:tcBorders>
              <w:bottom w:val="nil"/>
            </w:tcBorders>
          </w:tcPr>
          <w:p w14:paraId="0197C4A8" w14:textId="47FD15AE" w:rsidR="00D715F9" w:rsidRDefault="00D715F9" w:rsidP="00D715F9">
            <w:pPr>
              <w:jc w:val="both"/>
            </w:pPr>
            <w:r>
              <w:t xml:space="preserve">MgA. Jana </w:t>
            </w:r>
            <w:proofErr w:type="spellStart"/>
            <w:r>
              <w:t>Kotikov</w:t>
            </w:r>
            <w:proofErr w:type="spellEnd"/>
            <w:r>
              <w:t xml:space="preserve">, </w:t>
            </w:r>
            <w:r w:rsidR="00DC524D">
              <w:t>Ing.</w:t>
            </w:r>
            <w:r>
              <w:t xml:space="preserve"> Jana Šerá</w:t>
            </w:r>
            <w:r w:rsidR="00470293">
              <w:t>,</w:t>
            </w:r>
            <w:r w:rsidR="00390D32">
              <w:t xml:space="preserve"> Ph.D.,</w:t>
            </w:r>
            <w:r w:rsidR="00470293">
              <w:t xml:space="preserve"> </w:t>
            </w:r>
            <w:r w:rsidR="00F05AED">
              <w:t xml:space="preserve">MgA. </w:t>
            </w:r>
            <w:r w:rsidR="00470293">
              <w:t>Lucie Trejtnarová, Ph.D.</w:t>
            </w:r>
          </w:p>
        </w:tc>
      </w:tr>
      <w:tr w:rsidR="00E7728C" w14:paraId="04B88D05" w14:textId="77777777" w:rsidTr="00B267B9">
        <w:trPr>
          <w:trHeight w:val="136"/>
        </w:trPr>
        <w:tc>
          <w:tcPr>
            <w:tcW w:w="9855" w:type="dxa"/>
            <w:gridSpan w:val="7"/>
            <w:tcBorders>
              <w:top w:val="nil"/>
            </w:tcBorders>
          </w:tcPr>
          <w:p w14:paraId="1DE8BD72" w14:textId="77777777" w:rsidR="00E7728C" w:rsidRDefault="00E7728C" w:rsidP="00E7728C">
            <w:pPr>
              <w:jc w:val="both"/>
            </w:pPr>
          </w:p>
        </w:tc>
      </w:tr>
      <w:tr w:rsidR="00E7728C" w14:paraId="3F96FE74" w14:textId="77777777" w:rsidTr="005133EF">
        <w:tc>
          <w:tcPr>
            <w:tcW w:w="3086" w:type="dxa"/>
            <w:shd w:val="clear" w:color="auto" w:fill="F7CAAC"/>
          </w:tcPr>
          <w:p w14:paraId="37069AAF" w14:textId="77777777" w:rsidR="00E7728C" w:rsidRPr="001452AD" w:rsidRDefault="00E7728C" w:rsidP="00E7728C">
            <w:pPr>
              <w:jc w:val="both"/>
              <w:rPr>
                <w:b/>
                <w:highlight w:val="yellow"/>
              </w:rPr>
            </w:pPr>
            <w:r w:rsidRPr="009B48E7">
              <w:rPr>
                <w:b/>
              </w:rPr>
              <w:t>Hlavní témata a výsledky učení</w:t>
            </w:r>
          </w:p>
        </w:tc>
        <w:tc>
          <w:tcPr>
            <w:tcW w:w="6769" w:type="dxa"/>
            <w:gridSpan w:val="6"/>
            <w:tcBorders>
              <w:bottom w:val="nil"/>
            </w:tcBorders>
          </w:tcPr>
          <w:p w14:paraId="13690950" w14:textId="77777777" w:rsidR="00E7728C" w:rsidRPr="001452AD" w:rsidRDefault="00E7728C" w:rsidP="00E7728C">
            <w:pPr>
              <w:jc w:val="both"/>
              <w:rPr>
                <w:highlight w:val="yellow"/>
              </w:rPr>
            </w:pPr>
          </w:p>
        </w:tc>
      </w:tr>
      <w:tr w:rsidR="00E7728C" w14:paraId="5D537136" w14:textId="77777777" w:rsidTr="00186B2E">
        <w:trPr>
          <w:trHeight w:val="708"/>
        </w:trPr>
        <w:tc>
          <w:tcPr>
            <w:tcW w:w="9855" w:type="dxa"/>
            <w:gridSpan w:val="7"/>
            <w:tcBorders>
              <w:top w:val="nil"/>
              <w:bottom w:val="single" w:sz="4" w:space="0" w:color="auto"/>
            </w:tcBorders>
          </w:tcPr>
          <w:p w14:paraId="35B76192" w14:textId="22F29D03" w:rsidR="00F00D4B" w:rsidRPr="00C350FD" w:rsidRDefault="001C3052" w:rsidP="001C3052">
            <w:pPr>
              <w:jc w:val="both"/>
              <w:rPr>
                <w:rFonts w:ascii="Tahoma" w:eastAsia="Tahoma" w:hAnsi="Tahoma" w:cs="Tahoma"/>
                <w:b/>
                <w:bCs/>
                <w:sz w:val="16"/>
                <w:szCs w:val="16"/>
              </w:rPr>
            </w:pPr>
            <w:r w:rsidRPr="00C350FD">
              <w:rPr>
                <w:b/>
                <w:bCs/>
              </w:rPr>
              <w:t>Témata:</w:t>
            </w:r>
          </w:p>
          <w:p w14:paraId="04F92934" w14:textId="2D40E6DD" w:rsidR="00470293" w:rsidRDefault="00470293" w:rsidP="004C352E">
            <w:pPr>
              <w:pStyle w:val="Odstavecseseznamem"/>
              <w:widowControl w:val="0"/>
              <w:numPr>
                <w:ilvl w:val="0"/>
                <w:numId w:val="74"/>
              </w:numPr>
              <w:suppressAutoHyphens/>
              <w:contextualSpacing w:val="0"/>
              <w:jc w:val="both"/>
            </w:pPr>
            <w:r>
              <w:t>Úvodní hodina, ateliérové zadání, požadavky ke splnění předmětu</w:t>
            </w:r>
            <w:r w:rsidR="00B13DCA">
              <w:t>.</w:t>
            </w:r>
          </w:p>
          <w:p w14:paraId="0590C611" w14:textId="1E5EB0F0" w:rsidR="00076B32" w:rsidRDefault="00076B32" w:rsidP="004C352E">
            <w:pPr>
              <w:pStyle w:val="Odstavecseseznamem"/>
              <w:widowControl w:val="0"/>
              <w:numPr>
                <w:ilvl w:val="0"/>
                <w:numId w:val="74"/>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00186B2E" w:rsidRPr="00067E41">
              <w:t>storyboard</w:t>
            </w:r>
            <w:proofErr w:type="spellEnd"/>
            <w:r w:rsidR="00186B2E">
              <w:t xml:space="preserve"> – práce</w:t>
            </w:r>
            <w:r w:rsidR="00E565FE">
              <w:t xml:space="preserve"> na jednoduchém galanterním výrobku</w:t>
            </w:r>
            <w:r w:rsidR="006649A9">
              <w:t>.</w:t>
            </w:r>
            <w:r>
              <w:t xml:space="preserve"> </w:t>
            </w:r>
          </w:p>
          <w:p w14:paraId="65AE5820" w14:textId="28D962D3" w:rsidR="00470293" w:rsidRDefault="00470293" w:rsidP="00076B32">
            <w:pPr>
              <w:pStyle w:val="Odstavecseseznamem"/>
              <w:widowControl w:val="0"/>
              <w:suppressAutoHyphens/>
              <w:contextualSpacing w:val="0"/>
              <w:jc w:val="both"/>
            </w:pPr>
            <w:r>
              <w:t xml:space="preserve">Koncept trvale udržitelného rozvoje, ekonomický, environmentální a sociální (+ kulturní) pilíř, globální vs. lokální cíle, princip </w:t>
            </w:r>
            <w:proofErr w:type="spellStart"/>
            <w:r>
              <w:t>bottom</w:t>
            </w:r>
            <w:proofErr w:type="spellEnd"/>
            <w:r>
              <w:t>-up</w:t>
            </w:r>
          </w:p>
          <w:p w14:paraId="77AAC51A" w14:textId="77777777"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t>.</w:t>
            </w:r>
          </w:p>
          <w:p w14:paraId="6C77B237" w14:textId="7B72A181" w:rsidR="00470293" w:rsidRDefault="00470293" w:rsidP="00076B32">
            <w:pPr>
              <w:pStyle w:val="Odstavecseseznamem"/>
              <w:widowControl w:val="0"/>
              <w:suppressAutoHyphens/>
              <w:contextualSpacing w:val="0"/>
              <w:jc w:val="both"/>
            </w:pPr>
            <w:r>
              <w:t>30 let trvale udržitelného rozvoje: Summit Země, Agenda 21, význam udržitelnosti pro současnou i budoucí společnost</w:t>
            </w:r>
          </w:p>
          <w:p w14:paraId="6A1F04FB" w14:textId="430EFCA2"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t xml:space="preserve">. </w:t>
            </w:r>
          </w:p>
          <w:p w14:paraId="46FCEC14" w14:textId="32A11E95" w:rsidR="00470293" w:rsidRDefault="00470293" w:rsidP="00076B32">
            <w:pPr>
              <w:pStyle w:val="Odstavecseseznamem"/>
              <w:widowControl w:val="0"/>
              <w:suppressAutoHyphens/>
              <w:contextualSpacing w:val="0"/>
              <w:jc w:val="both"/>
            </w:pPr>
            <w:r>
              <w:t>Indikátory udržitelnosti: ekologická a uhlíková stopa jako ukazatele udržitelnosti, ekvivalent CO2, příklady firem a organizací snižujících svou uhlíkovou stopu, ESG rating</w:t>
            </w:r>
          </w:p>
          <w:p w14:paraId="35674021" w14:textId="1505373A" w:rsidR="00076B32" w:rsidRDefault="00514F30" w:rsidP="004C352E">
            <w:pPr>
              <w:pStyle w:val="Odstavecseseznamem"/>
              <w:widowControl w:val="0"/>
              <w:numPr>
                <w:ilvl w:val="0"/>
                <w:numId w:val="74"/>
              </w:numPr>
              <w:suppressAutoHyphens/>
              <w:contextualSpacing w:val="0"/>
              <w:jc w:val="both"/>
            </w:pPr>
            <w:r>
              <w:t>Prezentování zhotoveného produktu. Vyhodnocení zadání.</w:t>
            </w:r>
          </w:p>
          <w:p w14:paraId="6FF99E18" w14:textId="20B75C93" w:rsidR="00470293" w:rsidRDefault="00470293" w:rsidP="00076B32">
            <w:pPr>
              <w:pStyle w:val="Odstavecseseznamem"/>
              <w:widowControl w:val="0"/>
              <w:suppressAutoHyphens/>
              <w:contextualSpacing w:val="0"/>
              <w:jc w:val="both"/>
            </w:pPr>
            <w:r>
              <w:t>Osobní ekologická a uhlíková stopa</w:t>
            </w:r>
          </w:p>
          <w:p w14:paraId="25F9022A" w14:textId="4A96969E" w:rsidR="00076B32" w:rsidRDefault="00357ECA" w:rsidP="004C352E">
            <w:pPr>
              <w:pStyle w:val="Odstavecseseznamem"/>
              <w:widowControl w:val="0"/>
              <w:numPr>
                <w:ilvl w:val="0"/>
                <w:numId w:val="74"/>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00186B2E" w:rsidRPr="00067E41">
              <w:t>storyboard</w:t>
            </w:r>
            <w:proofErr w:type="spellEnd"/>
            <w:r w:rsidR="00186B2E">
              <w:t xml:space="preserve"> – práce</w:t>
            </w:r>
            <w:r>
              <w:t xml:space="preserve"> na</w:t>
            </w:r>
            <w:r w:rsidR="00DE27A0">
              <w:t xml:space="preserve"> lodičkovém střihu.</w:t>
            </w:r>
          </w:p>
          <w:p w14:paraId="7AD28FEB" w14:textId="0D280337" w:rsidR="00470293" w:rsidRDefault="00470293" w:rsidP="00076B32">
            <w:pPr>
              <w:pStyle w:val="Odstavecseseznamem"/>
              <w:widowControl w:val="0"/>
              <w:suppressAutoHyphens/>
              <w:contextualSpacing w:val="0"/>
              <w:jc w:val="both"/>
            </w:pPr>
            <w:r>
              <w:t>Úvod do cirkulární ekonomiky: definice CE, principy, základní pojmy</w:t>
            </w:r>
            <w:r w:rsidR="00076B32">
              <w:t>,</w:t>
            </w:r>
            <w:r w:rsidR="00B7328D">
              <w:t xml:space="preserve"> </w:t>
            </w:r>
            <w:r>
              <w:t>význam CE pro designéra, firmu, podnikatele a společnost</w:t>
            </w:r>
            <w:r w:rsidR="00076B32">
              <w:t xml:space="preserve">, </w:t>
            </w:r>
            <w:r>
              <w:t>diagram CE</w:t>
            </w:r>
            <w:r w:rsidR="00076B32">
              <w:t xml:space="preserve">, </w:t>
            </w:r>
            <w:r>
              <w:t>produkty, které plynou (</w:t>
            </w:r>
            <w:proofErr w:type="spellStart"/>
            <w:r>
              <w:t>Product</w:t>
            </w:r>
            <w:proofErr w:type="spellEnd"/>
            <w:r>
              <w:t xml:space="preserve"> </w:t>
            </w:r>
            <w:proofErr w:type="spellStart"/>
            <w:r>
              <w:t>that</w:t>
            </w:r>
            <w:proofErr w:type="spellEnd"/>
            <w:r>
              <w:t xml:space="preserve"> </w:t>
            </w:r>
            <w:proofErr w:type="spellStart"/>
            <w:r>
              <w:t>flow</w:t>
            </w:r>
            <w:proofErr w:type="spellEnd"/>
            <w:r>
              <w:t xml:space="preserve">) </w:t>
            </w:r>
          </w:p>
          <w:p w14:paraId="19AF2DB3" w14:textId="77777777"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t>.</w:t>
            </w:r>
          </w:p>
          <w:p w14:paraId="37476896" w14:textId="1696FD44" w:rsidR="00CF1DDE" w:rsidRDefault="00CF1DDE" w:rsidP="00CF1DDE">
            <w:pPr>
              <w:pStyle w:val="Odstavecseseznamem"/>
              <w:widowControl w:val="0"/>
              <w:suppressAutoHyphens/>
              <w:ind w:left="669"/>
              <w:contextualSpacing w:val="0"/>
              <w:jc w:val="both"/>
            </w:pPr>
            <w:r>
              <w:t xml:space="preserve"> </w:t>
            </w:r>
            <w:r w:rsidR="00470293">
              <w:t xml:space="preserve">Přehodnocení obchodních příležitostí a obchodních </w:t>
            </w:r>
            <w:r w:rsidR="00186B2E">
              <w:t>modelů – produkty</w:t>
            </w:r>
            <w:r w:rsidR="00470293">
              <w:t xml:space="preserve">, které vydrží </w:t>
            </w:r>
          </w:p>
          <w:p w14:paraId="75A0217E" w14:textId="77777777" w:rsidR="00CF1DDE" w:rsidRDefault="00CF1DDE" w:rsidP="004C352E">
            <w:pPr>
              <w:pStyle w:val="Odstavecseseznamem"/>
              <w:widowControl w:val="0"/>
              <w:numPr>
                <w:ilvl w:val="0"/>
                <w:numId w:val="74"/>
              </w:numPr>
              <w:suppressAutoHyphens/>
              <w:ind w:left="0" w:firstLine="386"/>
              <w:jc w:val="both"/>
            </w:pPr>
            <w:r w:rsidRPr="00067E41">
              <w:t>Konzultace nad rozpracovaným tématem</w:t>
            </w:r>
            <w:r>
              <w:t>.</w:t>
            </w:r>
          </w:p>
          <w:p w14:paraId="0763C01E" w14:textId="397EEA54" w:rsidR="00CF1DDE" w:rsidRDefault="00CF1DDE" w:rsidP="00CF1DDE">
            <w:pPr>
              <w:pStyle w:val="Odstavecseseznamem"/>
              <w:widowControl w:val="0"/>
              <w:suppressAutoHyphens/>
              <w:ind w:left="669"/>
              <w:jc w:val="both"/>
            </w:pPr>
            <w:r>
              <w:t xml:space="preserve"> Cirkulární ekonomika v praxi: případové studie značek / designových studií</w:t>
            </w:r>
          </w:p>
          <w:p w14:paraId="12E8A54C" w14:textId="77777777"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t>.</w:t>
            </w:r>
          </w:p>
          <w:p w14:paraId="79B2E9B1" w14:textId="17A0E7C8" w:rsidR="00470293" w:rsidRDefault="00470293" w:rsidP="00076B32">
            <w:pPr>
              <w:pStyle w:val="Odstavecseseznamem"/>
              <w:widowControl w:val="0"/>
              <w:suppressAutoHyphens/>
              <w:contextualSpacing w:val="0"/>
              <w:jc w:val="both"/>
            </w:pPr>
            <w:r>
              <w:t>Základy biomechaniky – přednáška s odborníky z praxe</w:t>
            </w:r>
          </w:p>
          <w:p w14:paraId="5FBC1EC4" w14:textId="741C9600" w:rsidR="00470293" w:rsidRDefault="00470293" w:rsidP="004C352E">
            <w:pPr>
              <w:pStyle w:val="Odstavecseseznamem"/>
              <w:widowControl w:val="0"/>
              <w:numPr>
                <w:ilvl w:val="0"/>
                <w:numId w:val="74"/>
              </w:numPr>
              <w:suppressAutoHyphens/>
              <w:contextualSpacing w:val="0"/>
              <w:jc w:val="both"/>
            </w:pPr>
            <w:r>
              <w:t>Konzultace nad rozpracovaným tématem</w:t>
            </w:r>
            <w:r w:rsidR="008F24F3">
              <w:t>.</w:t>
            </w:r>
          </w:p>
          <w:p w14:paraId="4EF5293B" w14:textId="5D0A6CAA" w:rsidR="00470293" w:rsidRDefault="00470293" w:rsidP="00076B32">
            <w:pPr>
              <w:pStyle w:val="Odstavecseseznamem"/>
              <w:widowControl w:val="0"/>
              <w:suppressAutoHyphens/>
              <w:contextualSpacing w:val="0"/>
              <w:jc w:val="both"/>
            </w:pPr>
            <w:r>
              <w:t>Realizace modelů kolekce, produktové řady z vybraného materiálu na základě konzultací a získaných dovedností</w:t>
            </w:r>
          </w:p>
          <w:p w14:paraId="42F44631" w14:textId="77777777"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t>.</w:t>
            </w:r>
          </w:p>
          <w:p w14:paraId="3740B5C9" w14:textId="744A2739" w:rsidR="00076B32" w:rsidRDefault="00076B32" w:rsidP="004C352E">
            <w:pPr>
              <w:pStyle w:val="Odstavecseseznamem"/>
              <w:widowControl w:val="0"/>
              <w:numPr>
                <w:ilvl w:val="0"/>
                <w:numId w:val="74"/>
              </w:numPr>
              <w:suppressAutoHyphens/>
              <w:contextualSpacing w:val="0"/>
              <w:jc w:val="both"/>
            </w:pPr>
            <w:r w:rsidRPr="00067E41">
              <w:t>Konzultace nad rozpracovaným tématem</w:t>
            </w:r>
            <w:r w:rsidR="008F24F3">
              <w:t>.</w:t>
            </w:r>
            <w:r>
              <w:t xml:space="preserve"> </w:t>
            </w:r>
          </w:p>
          <w:p w14:paraId="74B511D8" w14:textId="5C846C5A" w:rsidR="00CF1DDE" w:rsidRDefault="00B47DA3" w:rsidP="00A53502">
            <w:pPr>
              <w:pStyle w:val="Odstavecseseznamem"/>
              <w:widowControl w:val="0"/>
              <w:numPr>
                <w:ilvl w:val="0"/>
                <w:numId w:val="74"/>
              </w:numPr>
              <w:suppressAutoHyphens/>
              <w:spacing w:after="120"/>
              <w:ind w:left="714" w:hanging="357"/>
              <w:contextualSpacing w:val="0"/>
              <w:jc w:val="both"/>
            </w:pPr>
            <w:r>
              <w:t xml:space="preserve">Prezentování zhotoveného </w:t>
            </w:r>
            <w:r w:rsidR="00B430DD">
              <w:t>produktu. Vyhodnocení</w:t>
            </w:r>
            <w:r w:rsidR="00470293">
              <w:t xml:space="preserve"> zadání</w:t>
            </w:r>
            <w:r w:rsidR="003B1405">
              <w:t>.</w:t>
            </w:r>
          </w:p>
          <w:p w14:paraId="41D24CA4" w14:textId="77777777" w:rsidR="00470293" w:rsidRPr="00C350FD" w:rsidRDefault="00470293" w:rsidP="00470293">
            <w:pPr>
              <w:widowControl w:val="0"/>
              <w:jc w:val="both"/>
              <w:rPr>
                <w:b/>
                <w:bCs/>
              </w:rPr>
            </w:pPr>
            <w:r w:rsidRPr="00C350FD">
              <w:rPr>
                <w:b/>
                <w:bCs/>
              </w:rPr>
              <w:t>Výsledky učení:</w:t>
            </w:r>
          </w:p>
          <w:p w14:paraId="3BD30A64" w14:textId="77777777" w:rsidR="00470293" w:rsidRDefault="00470293" w:rsidP="00470293">
            <w:pPr>
              <w:widowControl w:val="0"/>
              <w:jc w:val="both"/>
            </w:pPr>
            <w:r>
              <w:t>Odborné znalosti – po absolvování předmětu student umí:</w:t>
            </w:r>
          </w:p>
          <w:p w14:paraId="2A427DDD" w14:textId="77777777" w:rsidR="00470293" w:rsidRDefault="00470293" w:rsidP="004C352E">
            <w:pPr>
              <w:pStyle w:val="Odstavecseseznamem"/>
              <w:widowControl w:val="0"/>
              <w:numPr>
                <w:ilvl w:val="0"/>
                <w:numId w:val="75"/>
              </w:numPr>
              <w:suppressAutoHyphens/>
              <w:jc w:val="both"/>
            </w:pPr>
            <w:r>
              <w:t>identifikovat indikátory udržitelnosti</w:t>
            </w:r>
          </w:p>
          <w:p w14:paraId="53E35177" w14:textId="77777777" w:rsidR="00470293" w:rsidRDefault="00470293" w:rsidP="004C352E">
            <w:pPr>
              <w:pStyle w:val="Odstavecseseznamem"/>
              <w:widowControl w:val="0"/>
              <w:numPr>
                <w:ilvl w:val="0"/>
                <w:numId w:val="75"/>
              </w:numPr>
              <w:suppressAutoHyphens/>
              <w:jc w:val="both"/>
            </w:pPr>
            <w:r>
              <w:t>pojmenovat principy konceptu trvale udržitelného rozvoje</w:t>
            </w:r>
          </w:p>
          <w:p w14:paraId="52B91553" w14:textId="77777777" w:rsidR="00470293" w:rsidRDefault="00470293" w:rsidP="004C352E">
            <w:pPr>
              <w:pStyle w:val="Odstavecseseznamem"/>
              <w:widowControl w:val="0"/>
              <w:numPr>
                <w:ilvl w:val="0"/>
                <w:numId w:val="75"/>
              </w:numPr>
              <w:suppressAutoHyphens/>
              <w:jc w:val="both"/>
            </w:pPr>
            <w:r>
              <w:t>definovat ekologickou uhlíkovou stopu</w:t>
            </w:r>
          </w:p>
          <w:p w14:paraId="2173FBDA" w14:textId="77777777" w:rsidR="00470293" w:rsidRDefault="00470293" w:rsidP="004C352E">
            <w:pPr>
              <w:pStyle w:val="Odstavecseseznamem"/>
              <w:widowControl w:val="0"/>
              <w:numPr>
                <w:ilvl w:val="0"/>
                <w:numId w:val="75"/>
              </w:numPr>
              <w:suppressAutoHyphens/>
              <w:jc w:val="both"/>
            </w:pPr>
            <w:r>
              <w:t>definovat a pojmenovat základní pojmy CE</w:t>
            </w:r>
          </w:p>
          <w:p w14:paraId="7991A6D8" w14:textId="53357DB7" w:rsidR="00470293" w:rsidRDefault="007B7E48" w:rsidP="004C352E">
            <w:pPr>
              <w:pStyle w:val="Odstavecseseznamem"/>
              <w:widowControl w:val="0"/>
              <w:numPr>
                <w:ilvl w:val="0"/>
                <w:numId w:val="75"/>
              </w:numPr>
              <w:suppressAutoHyphens/>
              <w:jc w:val="both"/>
            </w:pPr>
            <w:r>
              <w:t xml:space="preserve">orientovat </w:t>
            </w:r>
            <w:r w:rsidR="00470293">
              <w:t>se v základní problematice designu obuvi</w:t>
            </w:r>
          </w:p>
          <w:p w14:paraId="0A73C056" w14:textId="77777777" w:rsidR="00470293" w:rsidRDefault="00470293" w:rsidP="00470293">
            <w:pPr>
              <w:widowControl w:val="0"/>
              <w:jc w:val="both"/>
            </w:pPr>
            <w:r>
              <w:t>Odborné dovednosti – po absolvování předmětu student umí:</w:t>
            </w:r>
          </w:p>
          <w:p w14:paraId="15A663D5" w14:textId="77777777" w:rsidR="00470293" w:rsidRDefault="00470293" w:rsidP="004C352E">
            <w:pPr>
              <w:pStyle w:val="Odstavecseseznamem"/>
              <w:widowControl w:val="0"/>
              <w:numPr>
                <w:ilvl w:val="0"/>
                <w:numId w:val="75"/>
              </w:numPr>
              <w:suppressAutoHyphens/>
              <w:jc w:val="both"/>
            </w:pPr>
            <w:r>
              <w:t>vybrat vhodný udržitelný materiál</w:t>
            </w:r>
          </w:p>
          <w:p w14:paraId="2B50ABE3" w14:textId="77777777" w:rsidR="00470293" w:rsidRDefault="00470293" w:rsidP="004C352E">
            <w:pPr>
              <w:pStyle w:val="Odstavecseseznamem"/>
              <w:widowControl w:val="0"/>
              <w:numPr>
                <w:ilvl w:val="0"/>
                <w:numId w:val="75"/>
              </w:numPr>
              <w:suppressAutoHyphens/>
              <w:jc w:val="both"/>
            </w:pPr>
            <w:r>
              <w:t>pracovat s vhodným ekologickým materiálem</w:t>
            </w:r>
          </w:p>
          <w:p w14:paraId="50DEDE35" w14:textId="77777777" w:rsidR="00470293" w:rsidRDefault="00470293" w:rsidP="004C352E">
            <w:pPr>
              <w:pStyle w:val="Odstavecseseznamem"/>
              <w:widowControl w:val="0"/>
              <w:numPr>
                <w:ilvl w:val="0"/>
                <w:numId w:val="75"/>
              </w:numPr>
              <w:suppressAutoHyphens/>
              <w:jc w:val="both"/>
            </w:pPr>
            <w:r>
              <w:t>přemýšlet nad problematikou CE při realizaci vlastní tvorby</w:t>
            </w:r>
          </w:p>
          <w:p w14:paraId="36065ED3" w14:textId="77777777" w:rsidR="00CF1520" w:rsidRDefault="00CF1520" w:rsidP="004C352E">
            <w:pPr>
              <w:pStyle w:val="Odstavecseseznamem"/>
              <w:widowControl w:val="0"/>
              <w:numPr>
                <w:ilvl w:val="0"/>
                <w:numId w:val="75"/>
              </w:numPr>
              <w:suppressAutoHyphens/>
              <w:jc w:val="both"/>
            </w:pPr>
            <w:r>
              <w:t xml:space="preserve">umí realizovat jednoduchý návrh obuvi a galanterie </w:t>
            </w:r>
          </w:p>
          <w:p w14:paraId="1EAC916B" w14:textId="23C775FE" w:rsidR="00E7728C" w:rsidRPr="005A0406" w:rsidRDefault="00470293" w:rsidP="004C352E">
            <w:pPr>
              <w:pStyle w:val="Odstavecseseznamem"/>
              <w:widowControl w:val="0"/>
              <w:numPr>
                <w:ilvl w:val="0"/>
                <w:numId w:val="75"/>
              </w:numPr>
              <w:suppressAutoHyphens/>
              <w:jc w:val="both"/>
            </w:pPr>
            <w:r>
              <w:t>prezentovat návrh</w:t>
            </w:r>
          </w:p>
        </w:tc>
      </w:tr>
    </w:tbl>
    <w:p w14:paraId="77B3C1B3" w14:textId="77777777" w:rsidR="00B30F9C" w:rsidRDefault="00B30F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E7728C" w14:paraId="2DC3B7A1"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652B1F6C" w14:textId="3BFD18F8" w:rsidR="00E7728C" w:rsidRPr="001452AD" w:rsidRDefault="00E7728C" w:rsidP="00E7728C">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42616746" w14:textId="77777777" w:rsidR="00E7728C" w:rsidRPr="001452AD" w:rsidRDefault="00E7728C" w:rsidP="00E7728C">
            <w:pPr>
              <w:jc w:val="both"/>
              <w:rPr>
                <w:highlight w:val="yellow"/>
              </w:rPr>
            </w:pPr>
          </w:p>
        </w:tc>
      </w:tr>
      <w:tr w:rsidR="00E7728C" w14:paraId="6A614993" w14:textId="77777777" w:rsidTr="00C350FD">
        <w:trPr>
          <w:trHeight w:val="827"/>
        </w:trPr>
        <w:tc>
          <w:tcPr>
            <w:tcW w:w="9855" w:type="dxa"/>
            <w:gridSpan w:val="5"/>
            <w:tcBorders>
              <w:top w:val="nil"/>
              <w:bottom w:val="single" w:sz="4" w:space="0" w:color="auto"/>
            </w:tcBorders>
          </w:tcPr>
          <w:p w14:paraId="3A26CFE3" w14:textId="47FD5F8E" w:rsidR="003F0492" w:rsidRPr="00884E8D" w:rsidRDefault="003F0492" w:rsidP="004C352E">
            <w:pPr>
              <w:pStyle w:val="Odstavecseseznamem"/>
              <w:numPr>
                <w:ilvl w:val="0"/>
                <w:numId w:val="57"/>
              </w:numPr>
              <w:jc w:val="both"/>
            </w:pPr>
            <w:r w:rsidRPr="00884E8D">
              <w:t>dialogická (diskuze, rozhovor, brainstorming)</w:t>
            </w:r>
          </w:p>
          <w:p w14:paraId="7E020C94" w14:textId="7E3972BB" w:rsidR="003F0492" w:rsidRPr="00884E8D" w:rsidRDefault="003F0492" w:rsidP="004C352E">
            <w:pPr>
              <w:pStyle w:val="Odstavecseseznamem"/>
              <w:numPr>
                <w:ilvl w:val="0"/>
                <w:numId w:val="57"/>
              </w:numPr>
              <w:jc w:val="both"/>
            </w:pPr>
            <w:r w:rsidRPr="00884E8D">
              <w:t>individuální práce studentů</w:t>
            </w:r>
          </w:p>
          <w:p w14:paraId="07B228E3" w14:textId="3AA88CCE" w:rsidR="005B521E" w:rsidRDefault="005B521E" w:rsidP="004C352E">
            <w:pPr>
              <w:pStyle w:val="Odstavecseseznamem"/>
              <w:numPr>
                <w:ilvl w:val="0"/>
                <w:numId w:val="57"/>
              </w:numPr>
              <w:jc w:val="both"/>
            </w:pPr>
            <w:r w:rsidRPr="00884E8D">
              <w:t>analýza prezentace</w:t>
            </w:r>
          </w:p>
          <w:p w14:paraId="4868751A" w14:textId="0F88DCB1" w:rsidR="00E7728C" w:rsidRDefault="00EE3D86" w:rsidP="004C352E">
            <w:pPr>
              <w:pStyle w:val="Odstavecseseznamem"/>
              <w:numPr>
                <w:ilvl w:val="0"/>
                <w:numId w:val="57"/>
              </w:numPr>
              <w:jc w:val="both"/>
            </w:pPr>
            <w:r>
              <w:t>výklad</w:t>
            </w:r>
          </w:p>
        </w:tc>
      </w:tr>
      <w:tr w:rsidR="00E7728C" w14:paraId="656E5E2B" w14:textId="77777777" w:rsidTr="005133EF">
        <w:trPr>
          <w:trHeight w:val="265"/>
        </w:trPr>
        <w:tc>
          <w:tcPr>
            <w:tcW w:w="3653" w:type="dxa"/>
            <w:gridSpan w:val="2"/>
            <w:tcBorders>
              <w:top w:val="single" w:sz="4" w:space="0" w:color="auto"/>
            </w:tcBorders>
            <w:shd w:val="clear" w:color="auto" w:fill="F7CAAC"/>
          </w:tcPr>
          <w:p w14:paraId="31507228" w14:textId="77777777" w:rsidR="00E7728C" w:rsidRDefault="00E7728C" w:rsidP="00E7728C">
            <w:pPr>
              <w:jc w:val="both"/>
            </w:pPr>
            <w:r>
              <w:rPr>
                <w:b/>
              </w:rPr>
              <w:t>Studijní literatura a studijní pomůcky</w:t>
            </w:r>
          </w:p>
        </w:tc>
        <w:tc>
          <w:tcPr>
            <w:tcW w:w="6202" w:type="dxa"/>
            <w:gridSpan w:val="3"/>
            <w:tcBorders>
              <w:top w:val="single" w:sz="4" w:space="0" w:color="auto"/>
              <w:bottom w:val="nil"/>
            </w:tcBorders>
          </w:tcPr>
          <w:p w14:paraId="763835A1" w14:textId="77777777" w:rsidR="00E7728C" w:rsidRDefault="00E7728C" w:rsidP="00E7728C">
            <w:pPr>
              <w:jc w:val="both"/>
            </w:pPr>
          </w:p>
        </w:tc>
      </w:tr>
      <w:tr w:rsidR="00E7728C" w14:paraId="10C07CFD" w14:textId="77777777" w:rsidTr="005133EF">
        <w:trPr>
          <w:trHeight w:val="1497"/>
        </w:trPr>
        <w:tc>
          <w:tcPr>
            <w:tcW w:w="9855" w:type="dxa"/>
            <w:gridSpan w:val="5"/>
            <w:tcBorders>
              <w:top w:val="nil"/>
            </w:tcBorders>
          </w:tcPr>
          <w:p w14:paraId="4E849E5B" w14:textId="097D81EC" w:rsidR="00C03EA8" w:rsidRDefault="00470293" w:rsidP="00A92F90">
            <w:pPr>
              <w:widowControl w:val="0"/>
              <w:rPr>
                <w:color w:val="000000"/>
                <w:shd w:val="clear" w:color="auto" w:fill="FFFFFF"/>
              </w:rPr>
            </w:pPr>
            <w:r>
              <w:rPr>
                <w:b/>
                <w:bCs/>
                <w:shd w:val="clear" w:color="auto" w:fill="FFFFFF"/>
              </w:rPr>
              <w:t>Povinná:</w:t>
            </w:r>
            <w:r>
              <w:rPr>
                <w:b/>
                <w:bCs/>
                <w:shd w:val="clear" w:color="auto" w:fill="FFFFFF"/>
              </w:rPr>
              <w:br/>
            </w:r>
            <w:r w:rsidR="004B2303">
              <w:rPr>
                <w:color w:val="000000"/>
                <w:shd w:val="clear" w:color="auto" w:fill="FFFFFF"/>
              </w:rPr>
              <w:t xml:space="preserve">ASHBY, M. F., FERRER I BALAS, </w:t>
            </w:r>
            <w:proofErr w:type="spellStart"/>
            <w:r w:rsidR="004B2303">
              <w:rPr>
                <w:color w:val="000000"/>
                <w:shd w:val="clear" w:color="auto" w:fill="FFFFFF"/>
              </w:rPr>
              <w:t>D</w:t>
            </w:r>
            <w:r w:rsidR="00F20F1E">
              <w:rPr>
                <w:color w:val="000000"/>
                <w:shd w:val="clear" w:color="auto" w:fill="FFFFFF"/>
              </w:rPr>
              <w:t>idac</w:t>
            </w:r>
            <w:proofErr w:type="spellEnd"/>
            <w:r w:rsidR="004B2303">
              <w:rPr>
                <w:color w:val="000000"/>
                <w:shd w:val="clear" w:color="auto" w:fill="FFFFFF"/>
              </w:rPr>
              <w:t xml:space="preserve"> </w:t>
            </w:r>
            <w:r w:rsidR="00585592">
              <w:rPr>
                <w:color w:val="000000"/>
                <w:shd w:val="clear" w:color="auto" w:fill="FFFFFF"/>
              </w:rPr>
              <w:t>a</w:t>
            </w:r>
            <w:r w:rsidR="004B2303">
              <w:rPr>
                <w:color w:val="000000"/>
                <w:shd w:val="clear" w:color="auto" w:fill="FFFFFF"/>
              </w:rPr>
              <w:t xml:space="preserve"> SEGALÀS, </w:t>
            </w:r>
            <w:proofErr w:type="spellStart"/>
            <w:r w:rsidR="004B2303">
              <w:rPr>
                <w:color w:val="000000"/>
                <w:shd w:val="clear" w:color="auto" w:fill="FFFFFF"/>
              </w:rPr>
              <w:t>Jordi</w:t>
            </w:r>
            <w:proofErr w:type="spellEnd"/>
            <w:r w:rsidR="004B2303">
              <w:rPr>
                <w:color w:val="000000"/>
                <w:shd w:val="clear" w:color="auto" w:fill="FFFFFF"/>
              </w:rPr>
              <w:t xml:space="preserve">. </w:t>
            </w:r>
            <w:proofErr w:type="spellStart"/>
            <w:r w:rsidR="004B2303" w:rsidRPr="004B2303">
              <w:rPr>
                <w:i/>
                <w:color w:val="000000"/>
                <w:shd w:val="clear" w:color="auto" w:fill="FFFFFF"/>
              </w:rPr>
              <w:t>Materials</w:t>
            </w:r>
            <w:proofErr w:type="spellEnd"/>
            <w:r w:rsidR="004B2303" w:rsidRPr="004B2303">
              <w:rPr>
                <w:i/>
                <w:color w:val="000000"/>
                <w:shd w:val="clear" w:color="auto" w:fill="FFFFFF"/>
              </w:rPr>
              <w:t xml:space="preserve"> and </w:t>
            </w:r>
            <w:proofErr w:type="spellStart"/>
            <w:r w:rsidR="004B2303" w:rsidRPr="004B2303">
              <w:rPr>
                <w:i/>
                <w:color w:val="000000"/>
                <w:shd w:val="clear" w:color="auto" w:fill="FFFFFF"/>
              </w:rPr>
              <w:t>sustainable</w:t>
            </w:r>
            <w:proofErr w:type="spellEnd"/>
            <w:r w:rsidR="004B2303" w:rsidRPr="004B2303">
              <w:rPr>
                <w:i/>
                <w:color w:val="000000"/>
                <w:shd w:val="clear" w:color="auto" w:fill="FFFFFF"/>
              </w:rPr>
              <w:t xml:space="preserve"> development. </w:t>
            </w:r>
            <w:r w:rsidR="004B2303">
              <w:rPr>
                <w:color w:val="000000"/>
                <w:shd w:val="clear" w:color="auto" w:fill="FFFFFF"/>
              </w:rPr>
              <w:t xml:space="preserve">Amsterdam, </w:t>
            </w:r>
            <w:proofErr w:type="spellStart"/>
            <w:r w:rsidR="004B2303">
              <w:rPr>
                <w:color w:val="000000"/>
                <w:shd w:val="clear" w:color="auto" w:fill="FFFFFF"/>
              </w:rPr>
              <w:t>Elsevier</w:t>
            </w:r>
            <w:proofErr w:type="spellEnd"/>
            <w:r w:rsidR="004B2303">
              <w:rPr>
                <w:color w:val="000000"/>
                <w:shd w:val="clear" w:color="auto" w:fill="FFFFFF"/>
              </w:rPr>
              <w:t>/BH, 2016. ISBN 9780081001769.</w:t>
            </w:r>
          </w:p>
          <w:p w14:paraId="3FEA7821" w14:textId="213E4569" w:rsidR="00685E49" w:rsidRDefault="00685E49" w:rsidP="0021297D">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2F8F92A3" w14:textId="131EFEE5" w:rsidR="001F4AC7" w:rsidRDefault="001F4AC7" w:rsidP="0021297D">
            <w:pPr>
              <w:widowControl w:val="0"/>
              <w:rPr>
                <w:color w:val="000000"/>
                <w:shd w:val="clear" w:color="auto" w:fill="FFFFFF"/>
              </w:rPr>
            </w:pPr>
            <w:r w:rsidRPr="001F4AC7">
              <w:rPr>
                <w:color w:val="000000"/>
                <w:shd w:val="clear" w:color="auto" w:fill="FFFFFF"/>
              </w:rPr>
              <w:t xml:space="preserve">HAFFMANS, </w:t>
            </w:r>
            <w:proofErr w:type="spellStart"/>
            <w:r w:rsidRPr="001F4AC7">
              <w:rPr>
                <w:color w:val="000000"/>
                <w:shd w:val="clear" w:color="auto" w:fill="FFFFFF"/>
              </w:rPr>
              <w:t>Siem</w:t>
            </w:r>
            <w:proofErr w:type="spellEnd"/>
            <w:r w:rsidRPr="001F4AC7">
              <w:rPr>
                <w:color w:val="000000"/>
                <w:shd w:val="clear" w:color="auto" w:fill="FFFFFF"/>
              </w:rPr>
              <w:t xml:space="preserve">; GELDER, </w:t>
            </w:r>
            <w:proofErr w:type="spellStart"/>
            <w:r w:rsidRPr="001F4AC7">
              <w:rPr>
                <w:color w:val="000000"/>
                <w:shd w:val="clear" w:color="auto" w:fill="FFFFFF"/>
              </w:rPr>
              <w:t>Marjolein</w:t>
            </w:r>
            <w:proofErr w:type="spellEnd"/>
            <w:r w:rsidRPr="001F4AC7">
              <w:rPr>
                <w:color w:val="000000"/>
                <w:shd w:val="clear" w:color="auto" w:fill="FFFFFF"/>
              </w:rPr>
              <w:t xml:space="preserve"> van; HINTE, Ed van a ZIJLSTRA, </w:t>
            </w:r>
            <w:proofErr w:type="spellStart"/>
            <w:r w:rsidRPr="001F4AC7">
              <w:rPr>
                <w:color w:val="000000"/>
                <w:shd w:val="clear" w:color="auto" w:fill="FFFFFF"/>
              </w:rPr>
              <w:t>Yvo</w:t>
            </w:r>
            <w:proofErr w:type="spellEnd"/>
            <w:r w:rsidRPr="001F4AC7">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w:t>
            </w:r>
            <w:proofErr w:type="spellStart"/>
            <w:r w:rsidRPr="00B239AC">
              <w:rPr>
                <w:i/>
                <w:iCs/>
                <w:color w:val="000000"/>
                <w:shd w:val="clear" w:color="auto" w:fill="FFFFFF"/>
              </w:rPr>
              <w:t>flow</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B239AC">
              <w:rPr>
                <w:i/>
                <w:iCs/>
                <w:color w:val="000000"/>
                <w:shd w:val="clear" w:color="auto" w:fill="FFFFFF"/>
              </w:rPr>
              <w:t xml:space="preserve"> and design </w:t>
            </w:r>
            <w:proofErr w:type="spellStart"/>
            <w:r w:rsidRPr="00B239AC">
              <w:rPr>
                <w:i/>
                <w:iCs/>
                <w:color w:val="000000"/>
                <w:shd w:val="clear" w:color="auto" w:fill="FFFFFF"/>
              </w:rPr>
              <w:t>strategies</w:t>
            </w:r>
            <w:proofErr w:type="spellEnd"/>
            <w:r w:rsidRPr="00B239AC">
              <w:rPr>
                <w:i/>
                <w:iCs/>
                <w:color w:val="000000"/>
                <w:shd w:val="clear" w:color="auto" w:fill="FFFFFF"/>
              </w:rPr>
              <w:t xml:space="preserve"> </w:t>
            </w:r>
            <w:proofErr w:type="spellStart"/>
            <w:r w:rsidRPr="00B239AC">
              <w:rPr>
                <w:i/>
                <w:iCs/>
                <w:color w:val="000000"/>
                <w:shd w:val="clear" w:color="auto" w:fill="FFFFFF"/>
              </w:rPr>
              <w:t>for</w:t>
            </w:r>
            <w:proofErr w:type="spellEnd"/>
            <w:r w:rsidRPr="00B239AC">
              <w:rPr>
                <w:i/>
                <w:iCs/>
                <w:color w:val="000000"/>
                <w:shd w:val="clear" w:color="auto" w:fill="FFFFFF"/>
              </w:rPr>
              <w:t xml:space="preserve"> fast </w:t>
            </w:r>
            <w:proofErr w:type="spellStart"/>
            <w:r w:rsidRPr="00B239AC">
              <w:rPr>
                <w:i/>
                <w:iCs/>
                <w:color w:val="000000"/>
                <w:shd w:val="clear" w:color="auto" w:fill="FFFFFF"/>
              </w:rPr>
              <w:t>moving</w:t>
            </w:r>
            <w:proofErr w:type="spellEnd"/>
            <w:r w:rsidRPr="00B239AC">
              <w:rPr>
                <w:i/>
                <w:iCs/>
                <w:color w:val="000000"/>
                <w:shd w:val="clear" w:color="auto" w:fill="FFFFFF"/>
              </w:rPr>
              <w:t xml:space="preserve"> </w:t>
            </w:r>
            <w:proofErr w:type="spellStart"/>
            <w:r w:rsidRPr="00B239AC">
              <w:rPr>
                <w:i/>
                <w:iCs/>
                <w:color w:val="000000"/>
                <w:shd w:val="clear" w:color="auto" w:fill="FFFFFF"/>
              </w:rPr>
              <w:t>consumer</w:t>
            </w:r>
            <w:proofErr w:type="spellEnd"/>
            <w:r w:rsidRPr="00B239AC">
              <w:rPr>
                <w:i/>
                <w:iCs/>
                <w:color w:val="000000"/>
                <w:shd w:val="clear" w:color="auto" w:fill="FFFFFF"/>
              </w:rPr>
              <w:t xml:space="preserve"> </w:t>
            </w:r>
            <w:proofErr w:type="spellStart"/>
            <w:r w:rsidRPr="00B239AC">
              <w:rPr>
                <w:i/>
                <w:iCs/>
                <w:color w:val="000000"/>
                <w:shd w:val="clear" w:color="auto" w:fill="FFFFFF"/>
              </w:rPr>
              <w:t>goods</w:t>
            </w:r>
            <w:proofErr w:type="spellEnd"/>
            <w:r w:rsidRPr="00B239AC">
              <w:rPr>
                <w:i/>
                <w:iCs/>
                <w:color w:val="000000"/>
                <w:shd w:val="clear" w:color="auto" w:fill="FFFFFF"/>
              </w:rPr>
              <w:t xml:space="preserve">. </w:t>
            </w:r>
            <w:r w:rsidRPr="001F4AC7">
              <w:rPr>
                <w:color w:val="000000"/>
                <w:shd w:val="clear" w:color="auto" w:fill="FFFFFF"/>
              </w:rPr>
              <w:t xml:space="preserve">Amsterdam, </w:t>
            </w:r>
            <w:proofErr w:type="spellStart"/>
            <w:r w:rsidRPr="001F4AC7">
              <w:rPr>
                <w:color w:val="000000"/>
                <w:shd w:val="clear" w:color="auto" w:fill="FFFFFF"/>
              </w:rPr>
              <w:t>Netherlands</w:t>
            </w:r>
            <w:proofErr w:type="spellEnd"/>
            <w:r w:rsidRPr="001F4AC7">
              <w:rPr>
                <w:color w:val="000000"/>
                <w:shd w:val="clear" w:color="auto" w:fill="FFFFFF"/>
              </w:rPr>
              <w:t xml:space="preserve">: BIS </w:t>
            </w:r>
            <w:proofErr w:type="spellStart"/>
            <w:r w:rsidRPr="001F4AC7">
              <w:rPr>
                <w:color w:val="000000"/>
                <w:shd w:val="clear" w:color="auto" w:fill="FFFFFF"/>
              </w:rPr>
              <w:t>Publishers</w:t>
            </w:r>
            <w:proofErr w:type="spellEnd"/>
            <w:r w:rsidRPr="001F4AC7">
              <w:rPr>
                <w:color w:val="000000"/>
                <w:shd w:val="clear" w:color="auto" w:fill="FFFFFF"/>
              </w:rPr>
              <w:t xml:space="preserve">, 2018. </w:t>
            </w:r>
            <w:r w:rsidR="003405C2">
              <w:rPr>
                <w:color w:val="000000"/>
                <w:shd w:val="clear" w:color="auto" w:fill="FFFFFF"/>
              </w:rPr>
              <w:br/>
            </w:r>
            <w:r w:rsidRPr="001F4AC7">
              <w:rPr>
                <w:color w:val="000000"/>
                <w:shd w:val="clear" w:color="auto" w:fill="FFFFFF"/>
              </w:rPr>
              <w:t xml:space="preserve">ISBN 978-90-6369-498-2. </w:t>
            </w:r>
          </w:p>
          <w:p w14:paraId="064AE03A" w14:textId="77777777" w:rsidR="00470293" w:rsidRDefault="00470293" w:rsidP="0021297D">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0188C97F" w14:textId="77777777" w:rsidR="00470293" w:rsidRDefault="00470293" w:rsidP="0021297D">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ISBN 9788073189433.</w:t>
            </w:r>
          </w:p>
          <w:p w14:paraId="6A934233" w14:textId="426EF0E5" w:rsidR="007D4FE6" w:rsidRDefault="007D4FE6" w:rsidP="0021297D">
            <w:pPr>
              <w:widowControl w:val="0"/>
              <w:rPr>
                <w:shd w:val="clear" w:color="auto" w:fill="FFFFFF"/>
              </w:rPr>
            </w:pPr>
            <w:r>
              <w:rPr>
                <w:color w:val="000000"/>
                <w:shd w:val="clear" w:color="auto" w:fill="FFFFFF"/>
              </w:rPr>
              <w:t xml:space="preserve">NOVÁČEK, Pavel. </w:t>
            </w:r>
            <w:r w:rsidRPr="007D4FE6">
              <w:rPr>
                <w:i/>
                <w:color w:val="000000"/>
                <w:shd w:val="clear" w:color="auto" w:fill="FFFFFF"/>
              </w:rPr>
              <w:t>Udržitelný rozvoj.</w:t>
            </w:r>
            <w:r>
              <w:rPr>
                <w:color w:val="000000"/>
                <w:shd w:val="clear" w:color="auto" w:fill="FFFFFF"/>
              </w:rPr>
              <w:t xml:space="preserve"> </w:t>
            </w:r>
            <w:r w:rsidR="00B90CE7">
              <w:rPr>
                <w:color w:val="000000"/>
                <w:shd w:val="clear" w:color="auto" w:fill="FFFFFF"/>
              </w:rPr>
              <w:t xml:space="preserve">2. vyd. </w:t>
            </w:r>
            <w:r>
              <w:rPr>
                <w:color w:val="000000"/>
                <w:shd w:val="clear" w:color="auto" w:fill="FFFFFF"/>
              </w:rPr>
              <w:t>O</w:t>
            </w:r>
            <w:r w:rsidR="00AA5C3C">
              <w:rPr>
                <w:color w:val="000000"/>
                <w:shd w:val="clear" w:color="auto" w:fill="FFFFFF"/>
              </w:rPr>
              <w:t>lo</w:t>
            </w:r>
            <w:r>
              <w:rPr>
                <w:color w:val="000000"/>
                <w:shd w:val="clear" w:color="auto" w:fill="FFFFFF"/>
              </w:rPr>
              <w:t>mouc, UP 2011. ISBN 9788024427959.</w:t>
            </w:r>
          </w:p>
          <w:p w14:paraId="4B78177E" w14:textId="56FE1CF6" w:rsidR="00470293" w:rsidRDefault="00470293" w:rsidP="0021297D">
            <w:pPr>
              <w:widowControl w:val="0"/>
              <w:rPr>
                <w:shd w:val="clear" w:color="auto" w:fill="FFFFFF"/>
              </w:rPr>
            </w:pPr>
            <w:r>
              <w:rPr>
                <w:color w:val="000000"/>
                <w:shd w:val="clear" w:color="auto" w:fill="FFFFFF"/>
              </w:rPr>
              <w:t>POTTER, N</w:t>
            </w:r>
            <w:r w:rsidR="003F3A57">
              <w:rPr>
                <w:color w:val="000000"/>
                <w:shd w:val="clear" w:color="auto" w:fill="FFFFFF"/>
              </w:rPr>
              <w:t>orman</w:t>
            </w:r>
            <w:r>
              <w:rPr>
                <w:color w:val="000000"/>
                <w:shd w:val="clear" w:color="auto" w:fill="FFFFFF"/>
              </w:rPr>
              <w:t>. </w:t>
            </w:r>
            <w:r>
              <w:rPr>
                <w:i/>
                <w:iCs/>
                <w:color w:val="000000"/>
                <w:shd w:val="clear" w:color="auto" w:fill="FFFFFF"/>
              </w:rPr>
              <w:t>Co je designér: věci, místa, sdělení</w:t>
            </w:r>
            <w:r>
              <w:rPr>
                <w:color w:val="000000"/>
                <w:shd w:val="clear" w:color="auto" w:fill="FFFFFF"/>
              </w:rPr>
              <w:t xml:space="preserve">. </w:t>
            </w:r>
            <w:r w:rsidR="003F3A57" w:rsidRPr="0021297D">
              <w:rPr>
                <w:color w:val="000000"/>
                <w:shd w:val="clear" w:color="auto" w:fill="FFFFFF"/>
              </w:rPr>
              <w:t>Katedra.</w:t>
            </w:r>
            <w:r w:rsidR="00A45066">
              <w:rPr>
                <w:color w:val="000000"/>
                <w:shd w:val="clear" w:color="auto" w:fill="FFFFFF"/>
              </w:rPr>
              <w:t xml:space="preserve"> V Praze: </w:t>
            </w:r>
            <w:r w:rsidR="0079448C">
              <w:rPr>
                <w:color w:val="000000"/>
                <w:shd w:val="clear" w:color="auto" w:fill="FFFFFF"/>
              </w:rPr>
              <w:t>VŠUP</w:t>
            </w:r>
            <w:r>
              <w:rPr>
                <w:color w:val="000000"/>
                <w:shd w:val="clear" w:color="auto" w:fill="FFFFFF"/>
              </w:rPr>
              <w:t>, 2018.</w:t>
            </w:r>
            <w:r w:rsidR="00400D30">
              <w:rPr>
                <w:color w:val="000000"/>
                <w:shd w:val="clear" w:color="auto" w:fill="FFFFFF"/>
              </w:rPr>
              <w:t xml:space="preserve"> </w:t>
            </w:r>
            <w:r w:rsidR="00400D30" w:rsidRPr="00400D30">
              <w:rPr>
                <w:color w:val="000000"/>
                <w:shd w:val="clear" w:color="auto" w:fill="FFFFFF"/>
              </w:rPr>
              <w:t>ISBN 9788087989586.</w:t>
            </w:r>
          </w:p>
          <w:p w14:paraId="592A138A" w14:textId="53530D51" w:rsidR="00470293" w:rsidRDefault="00470293" w:rsidP="0021297D">
            <w:pPr>
              <w:widowControl w:val="0"/>
              <w:rPr>
                <w:shd w:val="clear" w:color="auto" w:fill="FFFFFF"/>
              </w:rPr>
            </w:pPr>
            <w:r>
              <w:rPr>
                <w:b/>
                <w:bCs/>
                <w:shd w:val="clear" w:color="auto" w:fill="FFFFFF"/>
              </w:rPr>
              <w:t>Doporučená:</w:t>
            </w:r>
          </w:p>
          <w:p w14:paraId="163687F1" w14:textId="1DE80C61" w:rsidR="004B2303" w:rsidRDefault="004B2303" w:rsidP="00A92F90">
            <w:pPr>
              <w:widowControl w:val="0"/>
              <w:rPr>
                <w:shd w:val="clear" w:color="auto" w:fill="FFFFFF"/>
              </w:rPr>
            </w:pPr>
            <w:r>
              <w:rPr>
                <w:color w:val="000000"/>
                <w:shd w:val="clear" w:color="auto" w:fill="FFFFFF"/>
              </w:rPr>
              <w:t xml:space="preserve">BLEWITT, John. </w:t>
            </w:r>
            <w:proofErr w:type="spellStart"/>
            <w:r w:rsidRPr="00672EB8">
              <w:rPr>
                <w:i/>
                <w:color w:val="000000"/>
                <w:shd w:val="clear" w:color="auto" w:fill="FFFFFF"/>
              </w:rPr>
              <w:t>Understanding</w:t>
            </w:r>
            <w:proofErr w:type="spellEnd"/>
            <w:r w:rsidRPr="00672EB8">
              <w:rPr>
                <w:i/>
                <w:color w:val="000000"/>
                <w:shd w:val="clear" w:color="auto" w:fill="FFFFFF"/>
              </w:rPr>
              <w:t xml:space="preserve"> </w:t>
            </w:r>
            <w:proofErr w:type="spellStart"/>
            <w:r w:rsidRPr="00672EB8">
              <w:rPr>
                <w:i/>
                <w:color w:val="000000"/>
                <w:shd w:val="clear" w:color="auto" w:fill="FFFFFF"/>
              </w:rPr>
              <w:t>sustainable</w:t>
            </w:r>
            <w:proofErr w:type="spellEnd"/>
            <w:r w:rsidRPr="00672EB8">
              <w:rPr>
                <w:i/>
                <w:color w:val="000000"/>
                <w:shd w:val="clear" w:color="auto" w:fill="FFFFFF"/>
              </w:rPr>
              <w:t xml:space="preserve"> development.</w:t>
            </w:r>
            <w:r>
              <w:rPr>
                <w:color w:val="000000"/>
                <w:shd w:val="clear" w:color="auto" w:fill="FFFFFF"/>
              </w:rPr>
              <w:t xml:space="preserve"> 3.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Abingdon</w:t>
            </w:r>
            <w:proofErr w:type="spellEnd"/>
            <w:r>
              <w:rPr>
                <w:color w:val="000000"/>
                <w:shd w:val="clear" w:color="auto" w:fill="FFFFFF"/>
              </w:rPr>
              <w:t xml:space="preserve">, </w:t>
            </w:r>
            <w:proofErr w:type="spellStart"/>
            <w:r>
              <w:rPr>
                <w:color w:val="000000"/>
                <w:shd w:val="clear" w:color="auto" w:fill="FFFFFF"/>
              </w:rPr>
              <w:t>Oxon</w:t>
            </w:r>
            <w:proofErr w:type="spellEnd"/>
            <w:r>
              <w:rPr>
                <w:color w:val="000000"/>
                <w:shd w:val="clear" w:color="auto" w:fill="FFFFFF"/>
              </w:rPr>
              <w:t xml:space="preserve">: </w:t>
            </w:r>
            <w:proofErr w:type="spellStart"/>
            <w:r>
              <w:rPr>
                <w:color w:val="000000"/>
                <w:shd w:val="clear" w:color="auto" w:fill="FFFFFF"/>
              </w:rPr>
              <w:t>Routledge</w:t>
            </w:r>
            <w:proofErr w:type="spellEnd"/>
            <w:r>
              <w:rPr>
                <w:color w:val="000000"/>
                <w:shd w:val="clear" w:color="auto" w:fill="FFFFFF"/>
              </w:rPr>
              <w:t xml:space="preserve">, 2018. </w:t>
            </w:r>
            <w:r w:rsidR="00556493">
              <w:rPr>
                <w:color w:val="000000"/>
                <w:shd w:val="clear" w:color="auto" w:fill="FFFFFF"/>
              </w:rPr>
              <w:br/>
            </w:r>
            <w:r>
              <w:rPr>
                <w:color w:val="000000"/>
                <w:shd w:val="clear" w:color="auto" w:fill="FFFFFF"/>
              </w:rPr>
              <w:t>ISBN 9781315465838.</w:t>
            </w:r>
          </w:p>
          <w:p w14:paraId="3E3C7C03" w14:textId="6DA9EF31" w:rsidR="00470293" w:rsidRDefault="00470293" w:rsidP="0021297D">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w:t>
            </w:r>
            <w:r w:rsidR="00483F85">
              <w:rPr>
                <w:color w:val="000000"/>
                <w:shd w:val="clear" w:color="auto" w:fill="FFFFFF"/>
              </w:rPr>
              <w:t>MOTAWI</w:t>
            </w:r>
            <w:r w:rsidR="00124529">
              <w:rPr>
                <w:color w:val="000000"/>
                <w:shd w:val="clear" w:color="auto" w:fill="FFFFFF"/>
              </w:rPr>
              <w:t>,</w:t>
            </w:r>
            <w:r w:rsidR="00483F85">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316E41A1" w14:textId="2B4A253C" w:rsidR="00470293" w:rsidRDefault="00470293" w:rsidP="0021297D">
            <w:pPr>
              <w:widowControl w:val="0"/>
              <w:rPr>
                <w:shd w:val="clear" w:color="auto" w:fill="FFFFFF"/>
              </w:rPr>
            </w:pPr>
            <w:r>
              <w:rPr>
                <w:color w:val="000000"/>
                <w:shd w:val="clear" w:color="auto" w:fill="FFFFFF"/>
              </w:rPr>
              <w:t xml:space="preserve">MOTAWI, </w:t>
            </w:r>
            <w:proofErr w:type="spellStart"/>
            <w:r>
              <w:rPr>
                <w:color w:val="000000"/>
                <w:shd w:val="clear" w:color="auto" w:fill="FFFFFF"/>
              </w:rPr>
              <w:t>Wade</w:t>
            </w:r>
            <w:proofErr w:type="spellEnd"/>
            <w:r>
              <w:rPr>
                <w:color w:val="000000"/>
                <w:shd w:val="clear" w:color="auto" w:fill="FFFFFF"/>
              </w:rPr>
              <w:t xml:space="preserve"> a </w:t>
            </w:r>
            <w:r w:rsidR="00483F85">
              <w:rPr>
                <w:color w:val="000000"/>
                <w:shd w:val="clear" w:color="auto" w:fill="FFFFFF"/>
              </w:rPr>
              <w:t>MOTAWI</w:t>
            </w:r>
            <w:r w:rsidR="00124529">
              <w:rPr>
                <w:color w:val="000000"/>
                <w:shd w:val="clear" w:color="auto" w:fill="FFFFFF"/>
              </w:rPr>
              <w:t>,</w:t>
            </w:r>
            <w:r w:rsidR="00483F85">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6DD87C5A" w14:textId="77777777" w:rsidR="00470293" w:rsidRDefault="00470293" w:rsidP="0021297D">
            <w:pPr>
              <w:widowControl w:val="0"/>
              <w:rPr>
                <w:shd w:val="clear" w:color="auto" w:fill="FFFFFF"/>
              </w:rPr>
            </w:pPr>
            <w:r>
              <w:rPr>
                <w:color w:val="000000"/>
                <w:shd w:val="clear" w:color="auto" w:fill="FFFFFF"/>
              </w:rPr>
              <w:t>ISBN 978-0-9987070-3-7.</w:t>
            </w:r>
          </w:p>
          <w:p w14:paraId="252771BF" w14:textId="77777777" w:rsidR="00470293" w:rsidRDefault="00470293" w:rsidP="0021297D">
            <w:pPr>
              <w:widowControl w:val="0"/>
              <w:rPr>
                <w:shd w:val="clear" w:color="auto" w:fill="FFFFFF"/>
              </w:rPr>
            </w:pPr>
            <w:proofErr w:type="spellStart"/>
            <w:r>
              <w:rPr>
                <w:i/>
                <w:iCs/>
                <w:color w:val="000000"/>
                <w:shd w:val="clear" w:color="auto" w:fill="FFFFFF"/>
              </w:rPr>
              <w:t>Fashionary</w:t>
            </w:r>
            <w:proofErr w:type="spellEnd"/>
            <w:r>
              <w:rPr>
                <w:i/>
                <w:iCs/>
                <w:color w:val="000000"/>
                <w:shd w:val="clear" w:color="auto" w:fill="FFFFFF"/>
              </w:rPr>
              <w:t>.</w:t>
            </w:r>
            <w:r>
              <w:rPr>
                <w:color w:val="000000"/>
                <w:shd w:val="clear" w:color="auto" w:fill="FFFFFF"/>
              </w:rPr>
              <w:t xml:space="preserve"> </w:t>
            </w:r>
            <w:proofErr w:type="spellStart"/>
            <w:r>
              <w:rPr>
                <w:color w:val="000000"/>
                <w:shd w:val="clear" w:color="auto" w:fill="FFFFFF"/>
              </w:rPr>
              <w:t>Shoes</w:t>
            </w:r>
            <w:proofErr w:type="spellEnd"/>
            <w:r>
              <w:rPr>
                <w:color w:val="000000"/>
                <w:shd w:val="clear" w:color="auto" w:fill="FFFFFF"/>
              </w:rPr>
              <w:t xml:space="preserve">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China</w:t>
            </w:r>
            <w:proofErr w:type="spellEnd"/>
            <w:r>
              <w:rPr>
                <w:color w:val="000000"/>
                <w:shd w:val="clear" w:color="auto" w:fill="FFFFFF"/>
              </w:rPr>
              <w:t xml:space="preserve">: </w:t>
            </w:r>
            <w:proofErr w:type="spellStart"/>
            <w:r>
              <w:rPr>
                <w:color w:val="000000"/>
                <w:shd w:val="clear" w:color="auto" w:fill="FFFFFF"/>
              </w:rPr>
              <w:t>Fashionary</w:t>
            </w:r>
            <w:proofErr w:type="spellEnd"/>
            <w:r>
              <w:rPr>
                <w:color w:val="000000"/>
                <w:shd w:val="clear" w:color="auto" w:fill="FFFFFF"/>
              </w:rPr>
              <w:t>, 2019. ISBN 978-988-13547-5-4.</w:t>
            </w:r>
          </w:p>
          <w:p w14:paraId="479BC8C9" w14:textId="09C6333A" w:rsidR="00B26317" w:rsidRDefault="00B26317" w:rsidP="00A92F90">
            <w:pPr>
              <w:widowControl w:val="0"/>
              <w:rPr>
                <w:color w:val="000000"/>
                <w:shd w:val="clear" w:color="auto" w:fill="FFFFFF"/>
              </w:rPr>
            </w:pPr>
            <w:r w:rsidRPr="00B26317">
              <w:rPr>
                <w:color w:val="000000"/>
                <w:shd w:val="clear" w:color="auto" w:fill="FFFFFF"/>
              </w:rPr>
              <w:t xml:space="preserve">SOLANKI, </w:t>
            </w:r>
            <w:proofErr w:type="spellStart"/>
            <w:r w:rsidRPr="00B26317">
              <w:rPr>
                <w:color w:val="000000"/>
                <w:shd w:val="clear" w:color="auto" w:fill="FFFFFF"/>
              </w:rPr>
              <w:t>Seetal</w:t>
            </w:r>
            <w:proofErr w:type="spellEnd"/>
            <w:r w:rsidRPr="00B26317">
              <w:rPr>
                <w:color w:val="000000"/>
                <w:shd w:val="clear" w:color="auto" w:fill="FFFFFF"/>
              </w:rPr>
              <w:t xml:space="preserve">. </w:t>
            </w:r>
            <w:proofErr w:type="spellStart"/>
            <w:r w:rsidRPr="00B239AC">
              <w:rPr>
                <w:i/>
                <w:iCs/>
                <w:color w:val="000000"/>
                <w:shd w:val="clear" w:color="auto" w:fill="FFFFFF"/>
              </w:rPr>
              <w:t>Why</w:t>
            </w:r>
            <w:proofErr w:type="spellEnd"/>
            <w:r w:rsidRPr="00B239AC">
              <w:rPr>
                <w:i/>
                <w:iCs/>
                <w:color w:val="000000"/>
                <w:shd w:val="clear" w:color="auto" w:fill="FFFFFF"/>
              </w:rPr>
              <w:t xml:space="preserve"> </w:t>
            </w:r>
            <w:proofErr w:type="spellStart"/>
            <w:r w:rsidRPr="00B239AC">
              <w:rPr>
                <w:i/>
                <w:iCs/>
                <w:color w:val="000000"/>
                <w:shd w:val="clear" w:color="auto" w:fill="FFFFFF"/>
              </w:rPr>
              <w:t>materials</w:t>
            </w:r>
            <w:proofErr w:type="spellEnd"/>
            <w:r w:rsidRPr="00B239AC">
              <w:rPr>
                <w:i/>
                <w:iCs/>
                <w:color w:val="000000"/>
                <w:shd w:val="clear" w:color="auto" w:fill="FFFFFF"/>
              </w:rPr>
              <w:t xml:space="preserve"> </w:t>
            </w:r>
            <w:proofErr w:type="spellStart"/>
            <w:r w:rsidRPr="00B239AC">
              <w:rPr>
                <w:i/>
                <w:iCs/>
                <w:color w:val="000000"/>
                <w:shd w:val="clear" w:color="auto" w:fill="FFFFFF"/>
              </w:rPr>
              <w:t>matter</w:t>
            </w:r>
            <w:proofErr w:type="spellEnd"/>
            <w:r w:rsidRPr="00B239AC">
              <w:rPr>
                <w:i/>
                <w:iCs/>
                <w:color w:val="000000"/>
                <w:shd w:val="clear" w:color="auto" w:fill="FFFFFF"/>
              </w:rPr>
              <w:t xml:space="preserve">: </w:t>
            </w:r>
            <w:proofErr w:type="spellStart"/>
            <w:r w:rsidRPr="00B239AC">
              <w:rPr>
                <w:i/>
                <w:iCs/>
                <w:color w:val="000000"/>
                <w:shd w:val="clear" w:color="auto" w:fill="FFFFFF"/>
              </w:rPr>
              <w:t>responsible</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a </w:t>
            </w:r>
            <w:proofErr w:type="spellStart"/>
            <w:r w:rsidRPr="00B239AC">
              <w:rPr>
                <w:i/>
                <w:iCs/>
                <w:color w:val="000000"/>
                <w:shd w:val="clear" w:color="auto" w:fill="FFFFFF"/>
              </w:rPr>
              <w:t>better</w:t>
            </w:r>
            <w:proofErr w:type="spellEnd"/>
            <w:r w:rsidRPr="00B239AC">
              <w:rPr>
                <w:i/>
                <w:iCs/>
                <w:color w:val="000000"/>
                <w:shd w:val="clear" w:color="auto" w:fill="FFFFFF"/>
              </w:rPr>
              <w:t xml:space="preserve"> </w:t>
            </w:r>
            <w:proofErr w:type="spellStart"/>
            <w:r w:rsidRPr="00B239AC">
              <w:rPr>
                <w:i/>
                <w:iCs/>
                <w:color w:val="000000"/>
                <w:shd w:val="clear" w:color="auto" w:fill="FFFFFF"/>
              </w:rPr>
              <w:t>world</w:t>
            </w:r>
            <w:proofErr w:type="spellEnd"/>
            <w:r w:rsidRPr="00B26317">
              <w:rPr>
                <w:color w:val="000000"/>
                <w:shd w:val="clear" w:color="auto" w:fill="FFFFFF"/>
              </w:rPr>
              <w:t xml:space="preserve">. </w:t>
            </w:r>
            <w:proofErr w:type="spellStart"/>
            <w:r w:rsidRPr="00B26317">
              <w:rPr>
                <w:color w:val="000000"/>
                <w:shd w:val="clear" w:color="auto" w:fill="FFFFFF"/>
              </w:rPr>
              <w:t>Munich</w:t>
            </w:r>
            <w:proofErr w:type="spellEnd"/>
            <w:r w:rsidRPr="00B26317">
              <w:rPr>
                <w:color w:val="000000"/>
                <w:shd w:val="clear" w:color="auto" w:fill="FFFFFF"/>
              </w:rPr>
              <w:t xml:space="preserve">: </w:t>
            </w:r>
            <w:proofErr w:type="spellStart"/>
            <w:r w:rsidRPr="00B26317">
              <w:rPr>
                <w:color w:val="000000"/>
                <w:shd w:val="clear" w:color="auto" w:fill="FFFFFF"/>
              </w:rPr>
              <w:t>Prestel</w:t>
            </w:r>
            <w:proofErr w:type="spellEnd"/>
            <w:r w:rsidRPr="00B26317">
              <w:rPr>
                <w:color w:val="000000"/>
                <w:shd w:val="clear" w:color="auto" w:fill="FFFFFF"/>
              </w:rPr>
              <w:t xml:space="preserve">, 2019. </w:t>
            </w:r>
            <w:r w:rsidR="003A7C4D">
              <w:rPr>
                <w:color w:val="000000"/>
                <w:shd w:val="clear" w:color="auto" w:fill="FFFFFF"/>
              </w:rPr>
              <w:br/>
            </w:r>
            <w:r w:rsidRPr="00B26317">
              <w:rPr>
                <w:color w:val="000000"/>
                <w:shd w:val="clear" w:color="auto" w:fill="FFFFFF"/>
              </w:rPr>
              <w:t>ISBN 978-3-7913-8471-9.</w:t>
            </w:r>
            <w:r w:rsidRPr="00B26317" w:rsidDel="00B26317">
              <w:rPr>
                <w:color w:val="000000"/>
                <w:shd w:val="clear" w:color="auto" w:fill="FFFFFF"/>
              </w:rPr>
              <w:t xml:space="preserve"> </w:t>
            </w:r>
          </w:p>
          <w:p w14:paraId="561F7B0D" w14:textId="66BBA452" w:rsidR="00E7728C" w:rsidRDefault="00470293" w:rsidP="0021297D">
            <w:pPr>
              <w:widowControl w:val="0"/>
            </w:pPr>
            <w:r>
              <w:rPr>
                <w:color w:val="000000"/>
                <w:shd w:val="clear" w:color="auto" w:fill="FFFFFF"/>
              </w:rPr>
              <w:t xml:space="preserve">THOMPSON, Rob. </w:t>
            </w:r>
            <w:proofErr w:type="spellStart"/>
            <w:r w:rsidRPr="00B239AC">
              <w:rPr>
                <w:i/>
                <w:iCs/>
                <w:color w:val="000000"/>
                <w:shd w:val="clear" w:color="auto" w:fill="FFFFFF"/>
              </w:rPr>
              <w:t>Sustainable</w:t>
            </w:r>
            <w:proofErr w:type="spellEnd"/>
            <w:r w:rsidRPr="00B239AC">
              <w:rPr>
                <w:i/>
                <w:iCs/>
                <w:color w:val="000000"/>
                <w:shd w:val="clear" w:color="auto" w:fill="FFFFFF"/>
              </w:rPr>
              <w:t xml:space="preserve"> </w:t>
            </w:r>
            <w:proofErr w:type="spellStart"/>
            <w:r w:rsidRPr="00B239AC">
              <w:rPr>
                <w:i/>
                <w:iCs/>
                <w:color w:val="000000"/>
                <w:shd w:val="clear" w:color="auto" w:fill="FFFFFF"/>
              </w:rPr>
              <w:t>materials</w:t>
            </w:r>
            <w:proofErr w:type="spellEnd"/>
            <w:r w:rsidRPr="00B239AC">
              <w:rPr>
                <w:i/>
                <w:iCs/>
                <w:color w:val="000000"/>
                <w:shd w:val="clear" w:color="auto" w:fill="FFFFFF"/>
              </w:rPr>
              <w:t xml:space="preserve">, </w:t>
            </w:r>
            <w:proofErr w:type="spellStart"/>
            <w:r w:rsidRPr="00B239AC">
              <w:rPr>
                <w:i/>
                <w:iCs/>
                <w:color w:val="000000"/>
                <w:shd w:val="clear" w:color="auto" w:fill="FFFFFF"/>
              </w:rPr>
              <w:t>processes</w:t>
            </w:r>
            <w:proofErr w:type="spellEnd"/>
            <w:r w:rsidRPr="00B239AC">
              <w:rPr>
                <w:i/>
                <w:iCs/>
                <w:color w:val="000000"/>
                <w:shd w:val="clear" w:color="auto" w:fill="FFFFFF"/>
              </w:rPr>
              <w:t xml:space="preserve"> and </w:t>
            </w:r>
            <w:proofErr w:type="spellStart"/>
            <w:r w:rsidRPr="00B239AC">
              <w:rPr>
                <w:i/>
                <w:iCs/>
                <w:color w:val="000000"/>
                <w:shd w:val="clear" w:color="auto" w:fill="FFFFFF"/>
              </w:rPr>
              <w:t>production</w:t>
            </w:r>
            <w:proofErr w:type="spellEnd"/>
            <w:r w:rsidRPr="00B239AC">
              <w:rPr>
                <w:i/>
                <w:iCs/>
                <w:color w:val="000000"/>
                <w:shd w:val="clear" w:color="auto" w:fill="FFFFFF"/>
              </w:rPr>
              <w:t xml:space="preserve">. </w:t>
            </w:r>
            <w:proofErr w:type="spellStart"/>
            <w:r w:rsidRPr="00B239AC">
              <w:rPr>
                <w:i/>
                <w:iCs/>
                <w:color w:val="000000"/>
                <w:shd w:val="clear" w:color="auto" w:fill="FFFFFF"/>
              </w:rPr>
              <w:t>The</w:t>
            </w:r>
            <w:proofErr w:type="spellEnd"/>
            <w:r w:rsidRPr="00B239AC">
              <w:rPr>
                <w:i/>
                <w:iCs/>
                <w:color w:val="000000"/>
                <w:shd w:val="clear" w:color="auto" w:fill="FFFFFF"/>
              </w:rPr>
              <w:t xml:space="preserve"> </w:t>
            </w:r>
            <w:proofErr w:type="spellStart"/>
            <w:r w:rsidRPr="00B239AC">
              <w:rPr>
                <w:i/>
                <w:iCs/>
                <w:color w:val="000000"/>
                <w:shd w:val="clear" w:color="auto" w:fill="FFFFFF"/>
              </w:rPr>
              <w:t>manufacturing</w:t>
            </w:r>
            <w:proofErr w:type="spellEnd"/>
            <w:r w:rsidRPr="00B239AC">
              <w:rPr>
                <w:i/>
                <w:iCs/>
                <w:color w:val="000000"/>
                <w:shd w:val="clear" w:color="auto" w:fill="FFFFFF"/>
              </w:rPr>
              <w:t xml:space="preserve"> </w:t>
            </w:r>
            <w:proofErr w:type="spellStart"/>
            <w:r w:rsidRPr="00B239AC">
              <w:rPr>
                <w:i/>
                <w:iCs/>
                <w:color w:val="000000"/>
                <w:shd w:val="clear" w:color="auto" w:fill="FFFFFF"/>
              </w:rPr>
              <w:t>guides</w:t>
            </w:r>
            <w:proofErr w:type="spellEnd"/>
            <w:r>
              <w:rPr>
                <w:color w:val="000000"/>
                <w:shd w:val="clear" w:color="auto" w:fill="FFFFFF"/>
              </w:rPr>
              <w:t xml:space="preserve">. London: </w:t>
            </w:r>
            <w:proofErr w:type="spellStart"/>
            <w:r>
              <w:rPr>
                <w:color w:val="000000"/>
                <w:shd w:val="clear" w:color="auto" w:fill="FFFFFF"/>
              </w:rPr>
              <w:t>Thames</w:t>
            </w:r>
            <w:proofErr w:type="spellEnd"/>
            <w:r>
              <w:rPr>
                <w:color w:val="000000"/>
                <w:shd w:val="clear" w:color="auto" w:fill="FFFFFF"/>
              </w:rPr>
              <w:t xml:space="preserve"> &amp; Hudson, </w:t>
            </w:r>
            <w:r w:rsidR="00E70561">
              <w:rPr>
                <w:color w:val="000000"/>
                <w:shd w:val="clear" w:color="auto" w:fill="FFFFFF"/>
              </w:rPr>
              <w:t>c</w:t>
            </w:r>
            <w:r>
              <w:rPr>
                <w:color w:val="000000"/>
                <w:shd w:val="clear" w:color="auto" w:fill="FFFFFF"/>
              </w:rPr>
              <w:t>2013. ISBN 9780500290712.</w:t>
            </w:r>
          </w:p>
        </w:tc>
      </w:tr>
      <w:tr w:rsidR="00E7728C" w14:paraId="47D8BCDC"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4387B287" w14:textId="77777777" w:rsidR="00E7728C" w:rsidRDefault="00E7728C" w:rsidP="00E7728C">
            <w:pPr>
              <w:jc w:val="center"/>
              <w:rPr>
                <w:b/>
              </w:rPr>
            </w:pPr>
            <w:r>
              <w:rPr>
                <w:b/>
              </w:rPr>
              <w:t>Informace ke kombinované nebo distanční formě</w:t>
            </w:r>
          </w:p>
        </w:tc>
      </w:tr>
      <w:tr w:rsidR="00E7728C" w14:paraId="475E5C51" w14:textId="77777777" w:rsidTr="005133EF">
        <w:tc>
          <w:tcPr>
            <w:tcW w:w="4787" w:type="dxa"/>
            <w:gridSpan w:val="3"/>
            <w:tcBorders>
              <w:top w:val="single" w:sz="2" w:space="0" w:color="auto"/>
            </w:tcBorders>
            <w:shd w:val="clear" w:color="auto" w:fill="F7CAAC"/>
          </w:tcPr>
          <w:p w14:paraId="60D21943" w14:textId="77777777" w:rsidR="00E7728C" w:rsidRDefault="00E7728C" w:rsidP="00E7728C">
            <w:pPr>
              <w:jc w:val="both"/>
            </w:pPr>
            <w:r>
              <w:rPr>
                <w:b/>
              </w:rPr>
              <w:t>Rozsah konzultací (soustředění)</w:t>
            </w:r>
          </w:p>
        </w:tc>
        <w:tc>
          <w:tcPr>
            <w:tcW w:w="889" w:type="dxa"/>
            <w:tcBorders>
              <w:top w:val="single" w:sz="2" w:space="0" w:color="auto"/>
            </w:tcBorders>
          </w:tcPr>
          <w:p w14:paraId="77201B45" w14:textId="77777777" w:rsidR="00E7728C" w:rsidRDefault="00E7728C" w:rsidP="00E7728C">
            <w:pPr>
              <w:jc w:val="both"/>
            </w:pPr>
          </w:p>
        </w:tc>
        <w:tc>
          <w:tcPr>
            <w:tcW w:w="4179" w:type="dxa"/>
            <w:tcBorders>
              <w:top w:val="single" w:sz="2" w:space="0" w:color="auto"/>
            </w:tcBorders>
            <w:shd w:val="clear" w:color="auto" w:fill="F7CAAC"/>
          </w:tcPr>
          <w:p w14:paraId="25C3108B" w14:textId="77777777" w:rsidR="00E7728C" w:rsidRDefault="00E7728C" w:rsidP="00E7728C">
            <w:pPr>
              <w:jc w:val="both"/>
              <w:rPr>
                <w:b/>
              </w:rPr>
            </w:pPr>
            <w:r>
              <w:rPr>
                <w:b/>
              </w:rPr>
              <w:t xml:space="preserve">hodin </w:t>
            </w:r>
          </w:p>
        </w:tc>
      </w:tr>
      <w:tr w:rsidR="00E7728C" w14:paraId="0195720A" w14:textId="77777777" w:rsidTr="005133EF">
        <w:tc>
          <w:tcPr>
            <w:tcW w:w="9855" w:type="dxa"/>
            <w:gridSpan w:val="5"/>
            <w:shd w:val="clear" w:color="auto" w:fill="F7CAAC"/>
          </w:tcPr>
          <w:p w14:paraId="0A0875A2" w14:textId="77777777" w:rsidR="00E7728C" w:rsidRDefault="00E7728C" w:rsidP="00E7728C">
            <w:pPr>
              <w:jc w:val="both"/>
              <w:rPr>
                <w:b/>
              </w:rPr>
            </w:pPr>
            <w:r>
              <w:rPr>
                <w:b/>
              </w:rPr>
              <w:t>Informace o způsobu kontaktu s vyučujícím</w:t>
            </w:r>
          </w:p>
        </w:tc>
      </w:tr>
      <w:tr w:rsidR="00E7728C" w14:paraId="2DD01B63" w14:textId="77777777" w:rsidTr="00F87AC0">
        <w:trPr>
          <w:trHeight w:val="1373"/>
        </w:trPr>
        <w:tc>
          <w:tcPr>
            <w:tcW w:w="9855" w:type="dxa"/>
            <w:gridSpan w:val="5"/>
          </w:tcPr>
          <w:p w14:paraId="5D44A739" w14:textId="77777777" w:rsidR="00E7728C" w:rsidRDefault="00E7728C" w:rsidP="00D86049">
            <w:pPr>
              <w:spacing w:after="120"/>
              <w:ind w:firstLine="386"/>
              <w:jc w:val="both"/>
            </w:pPr>
          </w:p>
        </w:tc>
      </w:tr>
    </w:tbl>
    <w:p w14:paraId="19E6E2E3" w14:textId="4F8DF3EF" w:rsidR="00BC3D51" w:rsidRDefault="00BC3D51"/>
    <w:p w14:paraId="13D3F184" w14:textId="77777777" w:rsidR="00BC3D51" w:rsidRDefault="00BC3D5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34FF45D7" w14:textId="77777777" w:rsidTr="005133EF">
        <w:tc>
          <w:tcPr>
            <w:tcW w:w="9855" w:type="dxa"/>
            <w:gridSpan w:val="9"/>
            <w:tcBorders>
              <w:bottom w:val="double" w:sz="4" w:space="0" w:color="auto"/>
            </w:tcBorders>
            <w:shd w:val="clear" w:color="auto" w:fill="BDD6EE"/>
          </w:tcPr>
          <w:p w14:paraId="6DC18B06" w14:textId="77777777" w:rsidR="001E1ACB" w:rsidRDefault="001E1ACB" w:rsidP="005133EF">
            <w:pPr>
              <w:jc w:val="both"/>
              <w:rPr>
                <w:b/>
                <w:sz w:val="28"/>
              </w:rPr>
            </w:pPr>
            <w:r>
              <w:lastRenderedPageBreak/>
              <w:br w:type="page"/>
            </w:r>
            <w:r>
              <w:rPr>
                <w:b/>
                <w:sz w:val="28"/>
              </w:rPr>
              <w:t>B-III – Charakteristika studijního předmětu</w:t>
            </w:r>
          </w:p>
        </w:tc>
      </w:tr>
      <w:tr w:rsidR="00E722BC" w14:paraId="7E31B4ED" w14:textId="77777777" w:rsidTr="005133EF">
        <w:tc>
          <w:tcPr>
            <w:tcW w:w="3086" w:type="dxa"/>
            <w:tcBorders>
              <w:top w:val="double" w:sz="4" w:space="0" w:color="auto"/>
            </w:tcBorders>
            <w:shd w:val="clear" w:color="auto" w:fill="F7CAAC"/>
          </w:tcPr>
          <w:p w14:paraId="402708DF" w14:textId="77777777" w:rsidR="00E722BC" w:rsidRDefault="00E722BC" w:rsidP="00955845">
            <w:pPr>
              <w:rPr>
                <w:b/>
              </w:rPr>
            </w:pPr>
            <w:r>
              <w:rPr>
                <w:b/>
              </w:rPr>
              <w:t>Název studijního předmětu</w:t>
            </w:r>
          </w:p>
        </w:tc>
        <w:tc>
          <w:tcPr>
            <w:tcW w:w="6769" w:type="dxa"/>
            <w:gridSpan w:val="8"/>
            <w:tcBorders>
              <w:top w:val="double" w:sz="4" w:space="0" w:color="auto"/>
            </w:tcBorders>
          </w:tcPr>
          <w:p w14:paraId="348C1C98" w14:textId="539E7FD5" w:rsidR="00E722BC" w:rsidRDefault="00E722BC" w:rsidP="00E722BC">
            <w:pPr>
              <w:jc w:val="both"/>
            </w:pPr>
            <w:r>
              <w:t xml:space="preserve">Ateliér </w:t>
            </w:r>
            <w:proofErr w:type="spellStart"/>
            <w:r w:rsidR="009C4F22" w:rsidRPr="009C4F22">
              <w:t>Footwear</w:t>
            </w:r>
            <w:proofErr w:type="spellEnd"/>
            <w:r w:rsidR="009C4F22" w:rsidRPr="009C4F22">
              <w:t xml:space="preserve"> Design</w:t>
            </w:r>
            <w:r w:rsidR="00A32075">
              <w:t xml:space="preserve"> </w:t>
            </w:r>
            <w:r>
              <w:t>2</w:t>
            </w:r>
          </w:p>
        </w:tc>
      </w:tr>
      <w:tr w:rsidR="00E722BC" w14:paraId="629FA804" w14:textId="77777777" w:rsidTr="005133EF">
        <w:tc>
          <w:tcPr>
            <w:tcW w:w="3086" w:type="dxa"/>
            <w:shd w:val="clear" w:color="auto" w:fill="F7CAAC"/>
          </w:tcPr>
          <w:p w14:paraId="53F6F3C3" w14:textId="77777777" w:rsidR="00E722BC" w:rsidRDefault="00E722BC" w:rsidP="00955845">
            <w:pPr>
              <w:rPr>
                <w:b/>
              </w:rPr>
            </w:pPr>
            <w:r>
              <w:rPr>
                <w:b/>
              </w:rPr>
              <w:t>Typ předmětu</w:t>
            </w:r>
          </w:p>
        </w:tc>
        <w:tc>
          <w:tcPr>
            <w:tcW w:w="3406" w:type="dxa"/>
            <w:gridSpan w:val="5"/>
          </w:tcPr>
          <w:p w14:paraId="43F26FDC" w14:textId="2F343322" w:rsidR="00E722BC" w:rsidRDefault="007F7BF0" w:rsidP="00E722BC">
            <w:pPr>
              <w:jc w:val="both"/>
            </w:pPr>
            <w:r>
              <w:t>povinný, PZ</w:t>
            </w:r>
          </w:p>
        </w:tc>
        <w:tc>
          <w:tcPr>
            <w:tcW w:w="2695" w:type="dxa"/>
            <w:gridSpan w:val="2"/>
            <w:shd w:val="clear" w:color="auto" w:fill="F7CAAC"/>
          </w:tcPr>
          <w:p w14:paraId="46BA139A" w14:textId="77777777" w:rsidR="00E722BC" w:rsidRDefault="00E722BC" w:rsidP="00E722BC">
            <w:pPr>
              <w:jc w:val="both"/>
            </w:pPr>
            <w:r>
              <w:rPr>
                <w:b/>
              </w:rPr>
              <w:t>doporučený ročník / semestr</w:t>
            </w:r>
          </w:p>
        </w:tc>
        <w:tc>
          <w:tcPr>
            <w:tcW w:w="668" w:type="dxa"/>
          </w:tcPr>
          <w:p w14:paraId="6B8EDC20" w14:textId="21A37797" w:rsidR="00E722BC" w:rsidRDefault="00D20D55" w:rsidP="00E722BC">
            <w:pPr>
              <w:jc w:val="both"/>
            </w:pPr>
            <w:r>
              <w:t>1/LS</w:t>
            </w:r>
          </w:p>
        </w:tc>
      </w:tr>
      <w:tr w:rsidR="006126C5" w14:paraId="3AD92706" w14:textId="77777777" w:rsidTr="005133EF">
        <w:tc>
          <w:tcPr>
            <w:tcW w:w="3086" w:type="dxa"/>
            <w:shd w:val="clear" w:color="auto" w:fill="F7CAAC"/>
          </w:tcPr>
          <w:p w14:paraId="21FD8CFA" w14:textId="77777777" w:rsidR="006126C5" w:rsidRDefault="006126C5" w:rsidP="00955845">
            <w:pPr>
              <w:rPr>
                <w:b/>
              </w:rPr>
            </w:pPr>
            <w:r>
              <w:rPr>
                <w:b/>
              </w:rPr>
              <w:t>Rozsah studijního předmětu</w:t>
            </w:r>
          </w:p>
        </w:tc>
        <w:tc>
          <w:tcPr>
            <w:tcW w:w="1701" w:type="dxa"/>
            <w:gridSpan w:val="3"/>
          </w:tcPr>
          <w:p w14:paraId="17161F66" w14:textId="3A07281C" w:rsidR="006126C5" w:rsidRDefault="003715F7" w:rsidP="006126C5">
            <w:pPr>
              <w:jc w:val="both"/>
            </w:pPr>
            <w:r>
              <w:t>78</w:t>
            </w:r>
            <w:r w:rsidR="006126C5">
              <w:t xml:space="preserve"> ateliér</w:t>
            </w:r>
          </w:p>
        </w:tc>
        <w:tc>
          <w:tcPr>
            <w:tcW w:w="889" w:type="dxa"/>
            <w:shd w:val="clear" w:color="auto" w:fill="F7CAAC"/>
          </w:tcPr>
          <w:p w14:paraId="46BF57F5" w14:textId="0C6CDD1E" w:rsidR="006126C5" w:rsidRDefault="006126C5" w:rsidP="006126C5">
            <w:pPr>
              <w:jc w:val="both"/>
              <w:rPr>
                <w:b/>
              </w:rPr>
            </w:pPr>
            <w:r>
              <w:rPr>
                <w:b/>
              </w:rPr>
              <w:t xml:space="preserve">hod. </w:t>
            </w:r>
          </w:p>
        </w:tc>
        <w:tc>
          <w:tcPr>
            <w:tcW w:w="816" w:type="dxa"/>
          </w:tcPr>
          <w:p w14:paraId="359E2BEB" w14:textId="083C3A09" w:rsidR="006126C5" w:rsidRDefault="006F43B8" w:rsidP="006126C5">
            <w:pPr>
              <w:jc w:val="both"/>
            </w:pPr>
            <w:r>
              <w:t>78</w:t>
            </w:r>
          </w:p>
        </w:tc>
        <w:tc>
          <w:tcPr>
            <w:tcW w:w="2156" w:type="dxa"/>
            <w:shd w:val="clear" w:color="auto" w:fill="F7CAAC"/>
          </w:tcPr>
          <w:p w14:paraId="1007AF04" w14:textId="2BA40EB2" w:rsidR="006126C5" w:rsidRDefault="006126C5" w:rsidP="006126C5">
            <w:pPr>
              <w:jc w:val="both"/>
              <w:rPr>
                <w:b/>
              </w:rPr>
            </w:pPr>
            <w:r>
              <w:rPr>
                <w:b/>
              </w:rPr>
              <w:t>kreditů</w:t>
            </w:r>
          </w:p>
        </w:tc>
        <w:tc>
          <w:tcPr>
            <w:tcW w:w="1207" w:type="dxa"/>
            <w:gridSpan w:val="2"/>
          </w:tcPr>
          <w:p w14:paraId="11D1DB5D" w14:textId="7606743E" w:rsidR="006126C5" w:rsidRDefault="006F43B8" w:rsidP="006126C5">
            <w:pPr>
              <w:jc w:val="both"/>
            </w:pPr>
            <w:r>
              <w:t>6</w:t>
            </w:r>
          </w:p>
        </w:tc>
      </w:tr>
      <w:tr w:rsidR="00E722BC" w14:paraId="4E31907E" w14:textId="77777777" w:rsidTr="005133EF">
        <w:tc>
          <w:tcPr>
            <w:tcW w:w="3086" w:type="dxa"/>
            <w:shd w:val="clear" w:color="auto" w:fill="F7CAAC"/>
          </w:tcPr>
          <w:p w14:paraId="37BAD969" w14:textId="77777777" w:rsidR="00E722BC" w:rsidRDefault="00E722BC" w:rsidP="0095584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6336EE2" w14:textId="029AF556" w:rsidR="00E722BC" w:rsidRDefault="00F100AD" w:rsidP="00E722BC">
            <w:pPr>
              <w:jc w:val="both"/>
            </w:pPr>
            <w:r>
              <w:t xml:space="preserve">Ateliér </w:t>
            </w:r>
            <w:proofErr w:type="spellStart"/>
            <w:r w:rsidR="009C4F22" w:rsidRPr="009C4F22">
              <w:t>Footwear</w:t>
            </w:r>
            <w:proofErr w:type="spellEnd"/>
            <w:r w:rsidR="009C4F22" w:rsidRPr="009C4F22">
              <w:t xml:space="preserve"> Design</w:t>
            </w:r>
            <w:r w:rsidR="00A32075">
              <w:t xml:space="preserve"> </w:t>
            </w:r>
            <w:r>
              <w:t>1</w:t>
            </w:r>
          </w:p>
        </w:tc>
      </w:tr>
      <w:tr w:rsidR="0029484D" w14:paraId="02E842E4" w14:textId="77777777" w:rsidTr="005133EF">
        <w:tc>
          <w:tcPr>
            <w:tcW w:w="3086" w:type="dxa"/>
            <w:shd w:val="clear" w:color="auto" w:fill="F7CAAC"/>
          </w:tcPr>
          <w:p w14:paraId="5E811B0C" w14:textId="77777777" w:rsidR="0029484D" w:rsidRPr="005A0406" w:rsidRDefault="0029484D" w:rsidP="00955845">
            <w:pPr>
              <w:rPr>
                <w:b/>
              </w:rPr>
            </w:pPr>
            <w:r w:rsidRPr="005A0406">
              <w:rPr>
                <w:b/>
              </w:rPr>
              <w:t>Způsob ověření výsledků učení</w:t>
            </w:r>
          </w:p>
        </w:tc>
        <w:tc>
          <w:tcPr>
            <w:tcW w:w="3406" w:type="dxa"/>
            <w:gridSpan w:val="5"/>
          </w:tcPr>
          <w:p w14:paraId="19F77D12" w14:textId="3F8E6FB6" w:rsidR="0029484D" w:rsidRDefault="0029484D" w:rsidP="0029484D">
            <w:pPr>
              <w:jc w:val="both"/>
            </w:pPr>
            <w:r>
              <w:t>zápočet, zkouška</w:t>
            </w:r>
          </w:p>
        </w:tc>
        <w:tc>
          <w:tcPr>
            <w:tcW w:w="2156" w:type="dxa"/>
            <w:shd w:val="clear" w:color="auto" w:fill="F7CAAC"/>
          </w:tcPr>
          <w:p w14:paraId="4685C99F" w14:textId="4E21076D" w:rsidR="0029484D" w:rsidRDefault="0029484D" w:rsidP="0029484D">
            <w:pPr>
              <w:jc w:val="both"/>
              <w:rPr>
                <w:b/>
              </w:rPr>
            </w:pPr>
            <w:r>
              <w:rPr>
                <w:b/>
              </w:rPr>
              <w:t>Forma výuky</w:t>
            </w:r>
          </w:p>
        </w:tc>
        <w:tc>
          <w:tcPr>
            <w:tcW w:w="1207" w:type="dxa"/>
            <w:gridSpan w:val="2"/>
          </w:tcPr>
          <w:p w14:paraId="1594A770" w14:textId="6426ACB9" w:rsidR="0029484D" w:rsidRDefault="0029484D" w:rsidP="0029484D">
            <w:pPr>
              <w:jc w:val="both"/>
            </w:pPr>
            <w:r>
              <w:t>ateliér</w:t>
            </w:r>
          </w:p>
        </w:tc>
      </w:tr>
      <w:tr w:rsidR="00E722BC" w14:paraId="4738D172" w14:textId="77777777" w:rsidTr="005133EF">
        <w:tc>
          <w:tcPr>
            <w:tcW w:w="3086" w:type="dxa"/>
            <w:shd w:val="clear" w:color="auto" w:fill="F7CAAC"/>
          </w:tcPr>
          <w:p w14:paraId="235AD815" w14:textId="77777777" w:rsidR="00E722BC" w:rsidRPr="005A0406" w:rsidRDefault="00E722BC" w:rsidP="00955845">
            <w:pPr>
              <w:rPr>
                <w:b/>
              </w:rPr>
            </w:pPr>
            <w:r w:rsidRPr="005A0406">
              <w:rPr>
                <w:b/>
              </w:rPr>
              <w:t>Forma způsobu ověření výsledků učení a další požadavky na studenta</w:t>
            </w:r>
          </w:p>
        </w:tc>
        <w:tc>
          <w:tcPr>
            <w:tcW w:w="6769" w:type="dxa"/>
            <w:gridSpan w:val="8"/>
            <w:tcBorders>
              <w:bottom w:val="nil"/>
            </w:tcBorders>
          </w:tcPr>
          <w:p w14:paraId="6F205A65" w14:textId="7BC5C618" w:rsidR="00E722BC" w:rsidRDefault="006301C5" w:rsidP="00E722BC">
            <w:pPr>
              <w:jc w:val="both"/>
            </w:pPr>
            <w:r w:rsidRPr="4B93B230">
              <w:t xml:space="preserve">Účast na </w:t>
            </w:r>
            <w:r>
              <w:t xml:space="preserve">výuce </w:t>
            </w:r>
            <w:r w:rsidRPr="4B93B230">
              <w:t>minimálně 80</w:t>
            </w:r>
            <w:r>
              <w:t xml:space="preserve"> </w:t>
            </w:r>
            <w:r w:rsidRPr="4B93B230">
              <w:t>%. Pravidelné konzultace v průběhu semestru. Odevzdání samostatných prací dle zadání. Znalost a realizace jednoduchého střihu svrškového dílu. Základní znalosti anatomie nohy a chodidla. Základní poznatky technologických postupů.</w:t>
            </w:r>
          </w:p>
        </w:tc>
      </w:tr>
      <w:tr w:rsidR="00E722BC" w14:paraId="35D79E93" w14:textId="77777777" w:rsidTr="00955845">
        <w:trPr>
          <w:trHeight w:val="108"/>
        </w:trPr>
        <w:tc>
          <w:tcPr>
            <w:tcW w:w="9855" w:type="dxa"/>
            <w:gridSpan w:val="9"/>
            <w:tcBorders>
              <w:top w:val="nil"/>
            </w:tcBorders>
          </w:tcPr>
          <w:p w14:paraId="69C7ECE3" w14:textId="77777777" w:rsidR="00E722BC" w:rsidRDefault="00E722BC" w:rsidP="00955845"/>
        </w:tc>
      </w:tr>
      <w:tr w:rsidR="00D715F9" w14:paraId="66380AAE" w14:textId="77777777" w:rsidTr="005133EF">
        <w:trPr>
          <w:trHeight w:val="197"/>
        </w:trPr>
        <w:tc>
          <w:tcPr>
            <w:tcW w:w="3086" w:type="dxa"/>
            <w:tcBorders>
              <w:top w:val="nil"/>
            </w:tcBorders>
            <w:shd w:val="clear" w:color="auto" w:fill="F7CAAC"/>
          </w:tcPr>
          <w:p w14:paraId="2BEB4CA3" w14:textId="77777777" w:rsidR="00D715F9" w:rsidRDefault="00D715F9" w:rsidP="00955845">
            <w:pPr>
              <w:rPr>
                <w:b/>
              </w:rPr>
            </w:pPr>
            <w:r>
              <w:rPr>
                <w:b/>
              </w:rPr>
              <w:t>Garant předmětu</w:t>
            </w:r>
          </w:p>
        </w:tc>
        <w:tc>
          <w:tcPr>
            <w:tcW w:w="6769" w:type="dxa"/>
            <w:gridSpan w:val="8"/>
            <w:tcBorders>
              <w:top w:val="nil"/>
            </w:tcBorders>
          </w:tcPr>
          <w:p w14:paraId="7CE7DDE1" w14:textId="7B836435" w:rsidR="00D715F9" w:rsidRPr="006B5E51" w:rsidRDefault="00D715F9" w:rsidP="00D715F9">
            <w:pPr>
              <w:jc w:val="both"/>
            </w:pPr>
            <w:r w:rsidRPr="006B5E51">
              <w:t xml:space="preserve">MgA. Jana </w:t>
            </w:r>
            <w:proofErr w:type="spellStart"/>
            <w:r w:rsidRPr="006B5E51">
              <w:t>Kotikov</w:t>
            </w:r>
            <w:proofErr w:type="spellEnd"/>
          </w:p>
        </w:tc>
      </w:tr>
      <w:tr w:rsidR="00D715F9" w14:paraId="43ABAC8F" w14:textId="77777777" w:rsidTr="005133EF">
        <w:trPr>
          <w:trHeight w:val="243"/>
        </w:trPr>
        <w:tc>
          <w:tcPr>
            <w:tcW w:w="3086" w:type="dxa"/>
            <w:tcBorders>
              <w:top w:val="nil"/>
            </w:tcBorders>
            <w:shd w:val="clear" w:color="auto" w:fill="F7CAAC"/>
          </w:tcPr>
          <w:p w14:paraId="0EFE9E7D" w14:textId="77777777" w:rsidR="00D715F9" w:rsidRDefault="00D715F9" w:rsidP="00955845">
            <w:pPr>
              <w:rPr>
                <w:b/>
              </w:rPr>
            </w:pPr>
            <w:r>
              <w:rPr>
                <w:b/>
              </w:rPr>
              <w:t>Zapojení garanta do výuky předmětu</w:t>
            </w:r>
          </w:p>
        </w:tc>
        <w:tc>
          <w:tcPr>
            <w:tcW w:w="6769" w:type="dxa"/>
            <w:gridSpan w:val="8"/>
            <w:tcBorders>
              <w:top w:val="nil"/>
            </w:tcBorders>
          </w:tcPr>
          <w:p w14:paraId="5912DCC1" w14:textId="24AB692F" w:rsidR="00D715F9" w:rsidRDefault="00D715F9" w:rsidP="00D715F9">
            <w:pPr>
              <w:jc w:val="both"/>
            </w:pPr>
            <w:r>
              <w:t>70 %</w:t>
            </w:r>
          </w:p>
        </w:tc>
      </w:tr>
      <w:tr w:rsidR="00D715F9" w14:paraId="7A33C6C3" w14:textId="77777777" w:rsidTr="005133EF">
        <w:tc>
          <w:tcPr>
            <w:tcW w:w="3086" w:type="dxa"/>
            <w:shd w:val="clear" w:color="auto" w:fill="F7CAAC"/>
          </w:tcPr>
          <w:p w14:paraId="2C07B8A0" w14:textId="77777777" w:rsidR="00D715F9" w:rsidRDefault="00D715F9" w:rsidP="00955845">
            <w:pPr>
              <w:rPr>
                <w:b/>
              </w:rPr>
            </w:pPr>
            <w:r>
              <w:rPr>
                <w:b/>
              </w:rPr>
              <w:t>Vyučující</w:t>
            </w:r>
          </w:p>
        </w:tc>
        <w:tc>
          <w:tcPr>
            <w:tcW w:w="6769" w:type="dxa"/>
            <w:gridSpan w:val="8"/>
            <w:tcBorders>
              <w:bottom w:val="nil"/>
            </w:tcBorders>
          </w:tcPr>
          <w:p w14:paraId="3F42A153" w14:textId="38D91A44" w:rsidR="00D715F9" w:rsidRDefault="00D715F9" w:rsidP="00D715F9">
            <w:pPr>
              <w:jc w:val="both"/>
            </w:pPr>
            <w:r>
              <w:t xml:space="preserve">MgA. Jana </w:t>
            </w:r>
            <w:proofErr w:type="spellStart"/>
            <w:r>
              <w:t>Kotikov</w:t>
            </w:r>
            <w:proofErr w:type="spellEnd"/>
            <w:r>
              <w:t xml:space="preserve">, </w:t>
            </w:r>
            <w:r w:rsidR="0024325E">
              <w:t>Ing</w:t>
            </w:r>
            <w:r>
              <w:t>. Jana Šerá</w:t>
            </w:r>
            <w:r w:rsidR="00470293">
              <w:t xml:space="preserve">, </w:t>
            </w:r>
            <w:r w:rsidR="0068377C">
              <w:t xml:space="preserve">Ph.D., MgA. </w:t>
            </w:r>
            <w:r w:rsidR="00470293">
              <w:rPr>
                <w:shd w:val="clear" w:color="auto" w:fill="FFFFFF"/>
              </w:rPr>
              <w:t>Lucie Trejtnarová, Ph.D.</w:t>
            </w:r>
          </w:p>
        </w:tc>
      </w:tr>
      <w:tr w:rsidR="00E722BC" w14:paraId="251412B5" w14:textId="77777777" w:rsidTr="002E0C69">
        <w:trPr>
          <w:trHeight w:val="196"/>
        </w:trPr>
        <w:tc>
          <w:tcPr>
            <w:tcW w:w="9855" w:type="dxa"/>
            <w:gridSpan w:val="9"/>
            <w:tcBorders>
              <w:top w:val="nil"/>
            </w:tcBorders>
          </w:tcPr>
          <w:p w14:paraId="2F5D3056" w14:textId="77777777" w:rsidR="00E722BC" w:rsidRDefault="00E722BC" w:rsidP="00E722BC">
            <w:pPr>
              <w:jc w:val="both"/>
            </w:pPr>
          </w:p>
        </w:tc>
      </w:tr>
      <w:tr w:rsidR="00E722BC" w14:paraId="6E2B3DA2" w14:textId="77777777" w:rsidTr="005133EF">
        <w:tc>
          <w:tcPr>
            <w:tcW w:w="3086" w:type="dxa"/>
            <w:shd w:val="clear" w:color="auto" w:fill="F7CAAC"/>
          </w:tcPr>
          <w:p w14:paraId="0E1E7DD4" w14:textId="77777777" w:rsidR="00E722BC" w:rsidRPr="001452AD" w:rsidRDefault="00E722BC" w:rsidP="00E722BC">
            <w:pPr>
              <w:jc w:val="both"/>
              <w:rPr>
                <w:b/>
                <w:highlight w:val="yellow"/>
              </w:rPr>
            </w:pPr>
            <w:r w:rsidRPr="009B48E7">
              <w:rPr>
                <w:b/>
              </w:rPr>
              <w:t>Hlavní témata a výsledky učení</w:t>
            </w:r>
          </w:p>
        </w:tc>
        <w:tc>
          <w:tcPr>
            <w:tcW w:w="6769" w:type="dxa"/>
            <w:gridSpan w:val="8"/>
            <w:tcBorders>
              <w:bottom w:val="nil"/>
            </w:tcBorders>
          </w:tcPr>
          <w:p w14:paraId="42CDD9D9" w14:textId="77777777" w:rsidR="00E722BC" w:rsidRPr="001452AD" w:rsidRDefault="00E722BC" w:rsidP="00E722BC">
            <w:pPr>
              <w:jc w:val="both"/>
              <w:rPr>
                <w:highlight w:val="yellow"/>
              </w:rPr>
            </w:pPr>
          </w:p>
        </w:tc>
      </w:tr>
      <w:tr w:rsidR="003E3A11" w14:paraId="6ECF1E74" w14:textId="77777777" w:rsidTr="00D12D5B">
        <w:trPr>
          <w:trHeight w:val="411"/>
        </w:trPr>
        <w:tc>
          <w:tcPr>
            <w:tcW w:w="9855" w:type="dxa"/>
            <w:gridSpan w:val="9"/>
            <w:tcBorders>
              <w:top w:val="nil"/>
              <w:bottom w:val="single" w:sz="4" w:space="0" w:color="auto"/>
            </w:tcBorders>
          </w:tcPr>
          <w:p w14:paraId="510DBCDF" w14:textId="77777777" w:rsidR="00470293" w:rsidRPr="00C350FD" w:rsidRDefault="00470293" w:rsidP="00470293">
            <w:pPr>
              <w:widowControl w:val="0"/>
              <w:jc w:val="both"/>
              <w:rPr>
                <w:b/>
                <w:bCs/>
              </w:rPr>
            </w:pPr>
            <w:r w:rsidRPr="00C350FD">
              <w:rPr>
                <w:b/>
                <w:bCs/>
              </w:rPr>
              <w:t>Témata:</w:t>
            </w:r>
          </w:p>
          <w:p w14:paraId="1713A070" w14:textId="57C51F78" w:rsidR="00470293" w:rsidRDefault="00470293" w:rsidP="004C352E">
            <w:pPr>
              <w:pStyle w:val="Odstavecseseznamem"/>
              <w:widowControl w:val="0"/>
              <w:numPr>
                <w:ilvl w:val="0"/>
                <w:numId w:val="76"/>
              </w:numPr>
              <w:suppressAutoHyphens/>
              <w:contextualSpacing w:val="0"/>
              <w:jc w:val="both"/>
            </w:pPr>
            <w:r>
              <w:t>Úvodní hodina, ateliérové zadání, požadavky ke splnění předmětu</w:t>
            </w:r>
            <w:r w:rsidR="0068377C">
              <w:t>.</w:t>
            </w:r>
          </w:p>
          <w:p w14:paraId="2A0DCD4E" w14:textId="7DCE134A" w:rsidR="008153BC" w:rsidRDefault="00D86049" w:rsidP="004C352E">
            <w:pPr>
              <w:pStyle w:val="Odstavecseseznamem"/>
              <w:widowControl w:val="0"/>
              <w:numPr>
                <w:ilvl w:val="0"/>
                <w:numId w:val="76"/>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008153BC" w:rsidRPr="00067E41">
              <w:t>storyboard</w:t>
            </w:r>
            <w:proofErr w:type="spellEnd"/>
            <w:r w:rsidR="008153BC">
              <w:t xml:space="preserve"> – práce</w:t>
            </w:r>
            <w:r>
              <w:t xml:space="preserve"> na</w:t>
            </w:r>
            <w:r w:rsidRPr="00067E41">
              <w:t xml:space="preserve"> </w:t>
            </w:r>
            <w:r w:rsidR="000042ED">
              <w:t xml:space="preserve">pokročilém galanterním výrobku. </w:t>
            </w:r>
          </w:p>
          <w:p w14:paraId="66FEB1F7" w14:textId="29B54466" w:rsidR="00470293" w:rsidRDefault="00470293" w:rsidP="008153BC">
            <w:pPr>
              <w:pStyle w:val="Odstavecseseznamem"/>
              <w:widowControl w:val="0"/>
              <w:suppressAutoHyphens/>
              <w:contextualSpacing w:val="0"/>
              <w:jc w:val="both"/>
            </w:pPr>
            <w:r>
              <w:t>Zdroje v obuvnickém průmyslu: Primární zdroje a jejich udržitelné využívání, neobnovitelné a obnovitelné suroviny využívané při výrobě obuvi (bio bavlna, bio plasty, konopí, vývoj nových materiálů)</w:t>
            </w:r>
          </w:p>
          <w:p w14:paraId="1B96177C"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53FE434C" w14:textId="0C07A01C" w:rsidR="00470293" w:rsidRDefault="00470293" w:rsidP="00076B32">
            <w:pPr>
              <w:pStyle w:val="Odstavecseseznamem"/>
              <w:widowControl w:val="0"/>
              <w:suppressAutoHyphens/>
              <w:contextualSpacing w:val="0"/>
              <w:jc w:val="both"/>
            </w:pPr>
            <w:r>
              <w:t xml:space="preserve">Životní cyklus výrobku, </w:t>
            </w:r>
            <w:proofErr w:type="spellStart"/>
            <w:r>
              <w:t>Life</w:t>
            </w:r>
            <w:proofErr w:type="spellEnd"/>
            <w:r>
              <w:t xml:space="preserve"> </w:t>
            </w:r>
            <w:proofErr w:type="spellStart"/>
            <w:r>
              <w:t>cycle</w:t>
            </w:r>
            <w:proofErr w:type="spellEnd"/>
            <w:r>
              <w:t xml:space="preserve"> </w:t>
            </w:r>
            <w:proofErr w:type="spellStart"/>
            <w:r>
              <w:t>assesment</w:t>
            </w:r>
            <w:proofErr w:type="spellEnd"/>
            <w:r>
              <w:t xml:space="preserve">, význam LCA pro udržitelný design obuvi, 3R a oběhová ekonomika, </w:t>
            </w:r>
            <w:proofErr w:type="spellStart"/>
            <w:r>
              <w:t>zero</w:t>
            </w:r>
            <w:proofErr w:type="spellEnd"/>
            <w:r>
              <w:t xml:space="preserve"> </w:t>
            </w:r>
            <w:proofErr w:type="spellStart"/>
            <w:r>
              <w:t>waste</w:t>
            </w:r>
            <w:proofErr w:type="spellEnd"/>
            <w:r>
              <w:t xml:space="preserve"> koncept</w:t>
            </w:r>
          </w:p>
          <w:p w14:paraId="1549981B"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5C688A08" w14:textId="77777777" w:rsidR="00470293" w:rsidRDefault="00470293" w:rsidP="00076B32">
            <w:pPr>
              <w:pStyle w:val="Odstavecseseznamem"/>
              <w:widowControl w:val="0"/>
              <w:suppressAutoHyphens/>
              <w:contextualSpacing w:val="0"/>
              <w:jc w:val="both"/>
            </w:pPr>
            <w:r>
              <w:t xml:space="preserve">Udržitelný obuvnický výrobek, snížení spotřeby vody, nižší spotřeba energie, význam lokální produkce a výroby, doprava výrobků a materiálů, fair </w:t>
            </w:r>
            <w:proofErr w:type="spellStart"/>
            <w:r>
              <w:t>trade</w:t>
            </w:r>
            <w:proofErr w:type="spellEnd"/>
          </w:p>
          <w:p w14:paraId="435CEF0B" w14:textId="78348050" w:rsidR="00076B32" w:rsidRDefault="00866954" w:rsidP="004C352E">
            <w:pPr>
              <w:pStyle w:val="Odstavecseseznamem"/>
              <w:widowControl w:val="0"/>
              <w:numPr>
                <w:ilvl w:val="0"/>
                <w:numId w:val="76"/>
              </w:numPr>
              <w:suppressAutoHyphens/>
              <w:contextualSpacing w:val="0"/>
              <w:jc w:val="both"/>
            </w:pPr>
            <w:r>
              <w:t>Prezentování vytvořeného produktu. Vyhodnocení zadání.</w:t>
            </w:r>
          </w:p>
          <w:p w14:paraId="3184436D" w14:textId="77777777" w:rsidR="00470293" w:rsidRDefault="00470293" w:rsidP="00076B32">
            <w:pPr>
              <w:pStyle w:val="Odstavecseseznamem"/>
              <w:widowControl w:val="0"/>
              <w:suppressAutoHyphens/>
              <w:contextualSpacing w:val="0"/>
              <w:jc w:val="both"/>
            </w:pPr>
            <w:r>
              <w:t>Firmy a projekty, které úspěšně implementovaly udržitelné materiálové strategie</w:t>
            </w:r>
          </w:p>
          <w:p w14:paraId="5F4B4B6A" w14:textId="7C7BFE0E" w:rsidR="00076B32" w:rsidRDefault="000042ED" w:rsidP="004C352E">
            <w:pPr>
              <w:pStyle w:val="Odstavecseseznamem"/>
              <w:widowControl w:val="0"/>
              <w:numPr>
                <w:ilvl w:val="0"/>
                <w:numId w:val="76"/>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008153BC" w:rsidRPr="00067E41">
              <w:t>storyboard</w:t>
            </w:r>
            <w:proofErr w:type="spellEnd"/>
            <w:r w:rsidR="008153BC">
              <w:t xml:space="preserve"> – práce</w:t>
            </w:r>
            <w:r>
              <w:t xml:space="preserve"> na</w:t>
            </w:r>
            <w:r w:rsidRPr="00067E41">
              <w:t xml:space="preserve"> </w:t>
            </w:r>
            <w:r>
              <w:t xml:space="preserve">polobotce nártového střihu. </w:t>
            </w:r>
          </w:p>
          <w:p w14:paraId="3A1B835E" w14:textId="77777777" w:rsidR="00470293" w:rsidRDefault="00470293" w:rsidP="00076B32">
            <w:pPr>
              <w:pStyle w:val="Odstavecseseznamem"/>
              <w:widowControl w:val="0"/>
              <w:suppressAutoHyphens/>
              <w:contextualSpacing w:val="0"/>
              <w:jc w:val="both"/>
            </w:pPr>
            <w:r>
              <w:t>Přehodnocení využívaných materiálů: cirkulární perspektiva</w:t>
            </w:r>
          </w:p>
          <w:p w14:paraId="66991A37"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4C8B6DA9" w14:textId="77777777" w:rsidR="00470293" w:rsidRDefault="00470293" w:rsidP="00076B32">
            <w:pPr>
              <w:pStyle w:val="Odstavecseseznamem"/>
              <w:widowControl w:val="0"/>
              <w:suppressAutoHyphens/>
              <w:contextualSpacing w:val="0"/>
              <w:jc w:val="both"/>
            </w:pPr>
            <w:r>
              <w:t>Materiálové knihovny (exkurze)</w:t>
            </w:r>
          </w:p>
          <w:p w14:paraId="1A8FA1B9"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00D5837A" w14:textId="187F7BAB" w:rsidR="00470293" w:rsidRDefault="00470293" w:rsidP="00076B32">
            <w:pPr>
              <w:pStyle w:val="Odstavecseseznamem"/>
              <w:widowControl w:val="0"/>
              <w:suppressAutoHyphens/>
              <w:contextualSpacing w:val="0"/>
              <w:jc w:val="both"/>
            </w:pPr>
            <w:r>
              <w:t xml:space="preserve">Přetvoření budoucnosti v budoucnost </w:t>
            </w:r>
            <w:r w:rsidR="00D61B0D">
              <w:t>cirkulární – produkty</w:t>
            </w:r>
            <w:r>
              <w:t>, které plynou (</w:t>
            </w:r>
            <w:proofErr w:type="spellStart"/>
            <w:r>
              <w:t>Products</w:t>
            </w:r>
            <w:proofErr w:type="spellEnd"/>
            <w:r>
              <w:t xml:space="preserve"> </w:t>
            </w:r>
            <w:proofErr w:type="spellStart"/>
            <w:r>
              <w:t>that</w:t>
            </w:r>
            <w:proofErr w:type="spellEnd"/>
            <w:r>
              <w:t xml:space="preserve"> </w:t>
            </w:r>
            <w:proofErr w:type="spellStart"/>
            <w:r>
              <w:t>flow</w:t>
            </w:r>
            <w:proofErr w:type="spellEnd"/>
            <w:r>
              <w:t xml:space="preserve">: </w:t>
            </w:r>
            <w:proofErr w:type="spellStart"/>
            <w:r>
              <w:t>Circular</w:t>
            </w:r>
            <w:proofErr w:type="spellEnd"/>
            <w:r>
              <w:t xml:space="preserve"> business </w:t>
            </w:r>
            <w:proofErr w:type="spellStart"/>
            <w:r>
              <w:t>models</w:t>
            </w:r>
            <w:proofErr w:type="spellEnd"/>
            <w:r>
              <w:t xml:space="preserve"> and design </w:t>
            </w:r>
            <w:proofErr w:type="spellStart"/>
            <w:r>
              <w:t>strategies</w:t>
            </w:r>
            <w:proofErr w:type="spellEnd"/>
            <w:r>
              <w:t xml:space="preserve"> </w:t>
            </w:r>
            <w:proofErr w:type="spellStart"/>
            <w:r>
              <w:t>for</w:t>
            </w:r>
            <w:proofErr w:type="spellEnd"/>
            <w:r>
              <w:t xml:space="preserve"> fast-</w:t>
            </w:r>
            <w:proofErr w:type="spellStart"/>
            <w:r>
              <w:t>moving</w:t>
            </w:r>
            <w:proofErr w:type="spellEnd"/>
            <w:r>
              <w:t xml:space="preserve"> </w:t>
            </w:r>
            <w:proofErr w:type="spellStart"/>
            <w:r>
              <w:t>consumer</w:t>
            </w:r>
            <w:proofErr w:type="spellEnd"/>
            <w:r>
              <w:t xml:space="preserve"> </w:t>
            </w:r>
            <w:proofErr w:type="spellStart"/>
            <w:r>
              <w:t>goods</w:t>
            </w:r>
            <w:proofErr w:type="spellEnd"/>
            <w:r>
              <w:t xml:space="preserve">), CE pro design, Cirkulární obchodní modely </w:t>
            </w:r>
            <w:r w:rsidR="00F53BA5">
              <w:br/>
            </w:r>
            <w:r>
              <w:t xml:space="preserve">a strategie, CE pro výrobce, </w:t>
            </w:r>
            <w:proofErr w:type="spellStart"/>
            <w:r>
              <w:t>pracovatele</w:t>
            </w:r>
            <w:proofErr w:type="spellEnd"/>
            <w:r>
              <w:t xml:space="preserve"> a uživatele</w:t>
            </w:r>
            <w:r w:rsidR="00790A04">
              <w:t>.</w:t>
            </w:r>
          </w:p>
          <w:p w14:paraId="133C05B6"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1A21A202" w14:textId="77777777" w:rsidR="00470293" w:rsidRDefault="00470293" w:rsidP="00076B32">
            <w:pPr>
              <w:pStyle w:val="Odstavecseseznamem"/>
              <w:widowControl w:val="0"/>
              <w:suppressAutoHyphens/>
              <w:contextualSpacing w:val="0"/>
              <w:jc w:val="both"/>
            </w:pPr>
            <w:r>
              <w:t>Cirkulární ekonomika ve Vaší tvorbě: praktické cvičení</w:t>
            </w:r>
          </w:p>
          <w:p w14:paraId="00B3BFE2"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1750F388" w14:textId="77777777" w:rsidR="00470293" w:rsidRDefault="00470293" w:rsidP="00076B32">
            <w:pPr>
              <w:pStyle w:val="Odstavecseseznamem"/>
              <w:widowControl w:val="0"/>
              <w:suppressAutoHyphens/>
              <w:contextualSpacing w:val="0"/>
              <w:jc w:val="both"/>
            </w:pPr>
            <w:r>
              <w:t xml:space="preserve">Realizace pracovních modelů, brainstorming, </w:t>
            </w:r>
            <w:proofErr w:type="spellStart"/>
            <w:r>
              <w:t>moodboard</w:t>
            </w:r>
            <w:proofErr w:type="spellEnd"/>
            <w:r>
              <w:t xml:space="preserve">, </w:t>
            </w:r>
            <w:proofErr w:type="spellStart"/>
            <w:r>
              <w:t>storyboard</w:t>
            </w:r>
            <w:proofErr w:type="spellEnd"/>
          </w:p>
          <w:p w14:paraId="0AD4ED63"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179B6E5B" w14:textId="77777777" w:rsidR="00470293" w:rsidRDefault="00470293" w:rsidP="00076B32">
            <w:pPr>
              <w:pStyle w:val="Odstavecseseznamem"/>
              <w:widowControl w:val="0"/>
              <w:suppressAutoHyphens/>
              <w:contextualSpacing w:val="0"/>
              <w:jc w:val="both"/>
            </w:pPr>
            <w:r>
              <w:t>Prohloubení znalostí zdravého obouvání, aplikování ve vlastní tvorbě</w:t>
            </w:r>
          </w:p>
          <w:p w14:paraId="25A3AFDB" w14:textId="77777777" w:rsidR="00076B32" w:rsidRDefault="00076B32" w:rsidP="004C352E">
            <w:pPr>
              <w:pStyle w:val="Odstavecseseznamem"/>
              <w:widowControl w:val="0"/>
              <w:numPr>
                <w:ilvl w:val="0"/>
                <w:numId w:val="76"/>
              </w:numPr>
              <w:suppressAutoHyphens/>
              <w:contextualSpacing w:val="0"/>
              <w:jc w:val="both"/>
            </w:pPr>
            <w:r w:rsidRPr="00067E41">
              <w:t>Konzultace nad rozpracovaným tématem</w:t>
            </w:r>
            <w:r>
              <w:t>.</w:t>
            </w:r>
          </w:p>
          <w:p w14:paraId="40E54EE5" w14:textId="77777777" w:rsidR="00470293" w:rsidRDefault="00470293" w:rsidP="00076B32">
            <w:pPr>
              <w:pStyle w:val="Odstavecseseznamem"/>
              <w:widowControl w:val="0"/>
              <w:suppressAutoHyphens/>
              <w:contextualSpacing w:val="0"/>
              <w:jc w:val="both"/>
            </w:pPr>
            <w:r>
              <w:t>Realizace modelů kolekce, produktové řady z finálního materiálu</w:t>
            </w:r>
          </w:p>
          <w:p w14:paraId="3810815E" w14:textId="32326434" w:rsidR="00470293" w:rsidRDefault="0070219C" w:rsidP="004C352E">
            <w:pPr>
              <w:pStyle w:val="Odstavecseseznamem"/>
              <w:widowControl w:val="0"/>
              <w:numPr>
                <w:ilvl w:val="0"/>
                <w:numId w:val="76"/>
              </w:numPr>
              <w:suppressAutoHyphens/>
              <w:spacing w:after="120"/>
              <w:contextualSpacing w:val="0"/>
              <w:jc w:val="both"/>
            </w:pPr>
            <w:r>
              <w:t xml:space="preserve">Prezentování vytvořeného produktu. </w:t>
            </w:r>
            <w:r w:rsidR="00470293">
              <w:t>Vyhodnocení zadání</w:t>
            </w:r>
            <w:r>
              <w:t>.</w:t>
            </w:r>
          </w:p>
          <w:p w14:paraId="239DF914" w14:textId="77777777" w:rsidR="001C3052" w:rsidRPr="00C350FD" w:rsidRDefault="001C3052" w:rsidP="001C3052">
            <w:pPr>
              <w:jc w:val="both"/>
              <w:rPr>
                <w:b/>
                <w:bCs/>
              </w:rPr>
            </w:pPr>
            <w:r w:rsidRPr="00C350FD">
              <w:rPr>
                <w:b/>
                <w:bCs/>
              </w:rPr>
              <w:t>Výsledky učení:</w:t>
            </w:r>
          </w:p>
          <w:p w14:paraId="7E6945A2" w14:textId="77777777" w:rsidR="001C3052" w:rsidRDefault="001C3052" w:rsidP="001C3052">
            <w:pPr>
              <w:jc w:val="both"/>
            </w:pPr>
            <w:r w:rsidRPr="00A903CC">
              <w:t>Odborné znalosti – po absolvování předmětu student umí:</w:t>
            </w:r>
          </w:p>
          <w:p w14:paraId="5F23F4AA" w14:textId="26E43BDD" w:rsidR="003F65E7" w:rsidRDefault="003F65E7" w:rsidP="004C352E">
            <w:pPr>
              <w:pStyle w:val="Odstavecseseznamem"/>
              <w:numPr>
                <w:ilvl w:val="0"/>
                <w:numId w:val="57"/>
              </w:numPr>
              <w:jc w:val="both"/>
            </w:pPr>
            <w:r>
              <w:t>vyjmenovat zdroje v obuvnickém průmyslu</w:t>
            </w:r>
          </w:p>
          <w:p w14:paraId="5A6D32C5" w14:textId="7E4FA555" w:rsidR="003F65E7" w:rsidRDefault="00E166BB" w:rsidP="004C352E">
            <w:pPr>
              <w:pStyle w:val="Odstavecseseznamem"/>
              <w:numPr>
                <w:ilvl w:val="0"/>
                <w:numId w:val="57"/>
              </w:numPr>
              <w:jc w:val="both"/>
            </w:pPr>
            <w:r>
              <w:t>definovat ž</w:t>
            </w:r>
            <w:r w:rsidRPr="00920EF6">
              <w:t xml:space="preserve">ivotní cyklus výrobku, </w:t>
            </w:r>
            <w:proofErr w:type="spellStart"/>
            <w:r w:rsidRPr="00920EF6">
              <w:t>Life</w:t>
            </w:r>
            <w:proofErr w:type="spellEnd"/>
            <w:r w:rsidRPr="00920EF6">
              <w:t xml:space="preserve"> </w:t>
            </w:r>
            <w:proofErr w:type="spellStart"/>
            <w:r w:rsidRPr="00920EF6">
              <w:t>cycle</w:t>
            </w:r>
            <w:proofErr w:type="spellEnd"/>
            <w:r w:rsidRPr="00920EF6">
              <w:t xml:space="preserve"> </w:t>
            </w:r>
            <w:proofErr w:type="spellStart"/>
            <w:r w:rsidRPr="00920EF6">
              <w:t>assesment</w:t>
            </w:r>
            <w:proofErr w:type="spellEnd"/>
            <w:r>
              <w:t xml:space="preserve">, </w:t>
            </w:r>
            <w:r w:rsidRPr="00920EF6">
              <w:t>3R a oběhov</w:t>
            </w:r>
            <w:r>
              <w:t>ou</w:t>
            </w:r>
            <w:r w:rsidRPr="00920EF6">
              <w:t xml:space="preserve"> ekonomik</w:t>
            </w:r>
            <w:r>
              <w:t>u</w:t>
            </w:r>
            <w:r w:rsidRPr="00920EF6">
              <w:t xml:space="preserve">, </w:t>
            </w:r>
            <w:proofErr w:type="spellStart"/>
            <w:r w:rsidRPr="00920EF6">
              <w:t>zero</w:t>
            </w:r>
            <w:proofErr w:type="spellEnd"/>
            <w:r w:rsidRPr="00920EF6">
              <w:t xml:space="preserve"> </w:t>
            </w:r>
            <w:proofErr w:type="spellStart"/>
            <w:r w:rsidRPr="00920EF6">
              <w:t>waste</w:t>
            </w:r>
            <w:proofErr w:type="spellEnd"/>
            <w:r w:rsidRPr="00920EF6">
              <w:t xml:space="preserve"> koncept</w:t>
            </w:r>
          </w:p>
          <w:p w14:paraId="0200286F" w14:textId="6E4B577F" w:rsidR="00EB5CD1" w:rsidRDefault="00EB5CD1" w:rsidP="004C352E">
            <w:pPr>
              <w:pStyle w:val="Odstavecseseznamem"/>
              <w:numPr>
                <w:ilvl w:val="0"/>
                <w:numId w:val="57"/>
              </w:numPr>
              <w:jc w:val="both"/>
            </w:pPr>
            <w:r>
              <w:t>pojmenovat vlastnosti udržitelného obuvnického výrobku</w:t>
            </w:r>
          </w:p>
          <w:p w14:paraId="3EAE9608" w14:textId="7A1934CE" w:rsidR="00470293" w:rsidRDefault="0099026C" w:rsidP="004C352E">
            <w:pPr>
              <w:pStyle w:val="Odstavecseseznamem"/>
              <w:widowControl w:val="0"/>
              <w:numPr>
                <w:ilvl w:val="0"/>
                <w:numId w:val="57"/>
              </w:numPr>
              <w:suppressAutoHyphens/>
              <w:jc w:val="both"/>
            </w:pPr>
            <w:r>
              <w:t>využívat</w:t>
            </w:r>
            <w:r w:rsidR="00470293">
              <w:t xml:space="preserve"> principy CE</w:t>
            </w:r>
          </w:p>
          <w:p w14:paraId="4ABE95C2" w14:textId="7BD163AA" w:rsidR="00470293" w:rsidRDefault="00F53BA5" w:rsidP="004C352E">
            <w:pPr>
              <w:pStyle w:val="Odstavecseseznamem"/>
              <w:widowControl w:val="0"/>
              <w:numPr>
                <w:ilvl w:val="0"/>
                <w:numId w:val="57"/>
              </w:numPr>
              <w:suppressAutoHyphens/>
              <w:jc w:val="both"/>
            </w:pPr>
            <w:r>
              <w:t xml:space="preserve">orientovat </w:t>
            </w:r>
            <w:r w:rsidR="00470293">
              <w:t>se v dostupných výrobních způsobech</w:t>
            </w:r>
          </w:p>
          <w:p w14:paraId="27A16219" w14:textId="77777777" w:rsidR="001C3052" w:rsidRDefault="001C3052" w:rsidP="001C3052">
            <w:pPr>
              <w:jc w:val="both"/>
            </w:pPr>
            <w:r w:rsidRPr="00A903CC">
              <w:t>Odborné dovednosti – po absolvování předmětu student umí:</w:t>
            </w:r>
          </w:p>
          <w:p w14:paraId="2889CEEA" w14:textId="2411B59E" w:rsidR="00EB5CD1" w:rsidRDefault="00EB5CD1" w:rsidP="004C352E">
            <w:pPr>
              <w:pStyle w:val="Odstavecseseznamem"/>
              <w:numPr>
                <w:ilvl w:val="0"/>
                <w:numId w:val="57"/>
              </w:numPr>
              <w:jc w:val="both"/>
            </w:pPr>
            <w:r>
              <w:t>pracovat</w:t>
            </w:r>
            <w:r w:rsidR="00C9581D">
              <w:t xml:space="preserve"> s vhodnými zdroji v obuvnickém průmyslu</w:t>
            </w:r>
          </w:p>
          <w:p w14:paraId="522F665E" w14:textId="688DF5DF" w:rsidR="00C9581D" w:rsidRDefault="00C9581D" w:rsidP="004C352E">
            <w:pPr>
              <w:pStyle w:val="Odstavecseseznamem"/>
              <w:numPr>
                <w:ilvl w:val="0"/>
                <w:numId w:val="57"/>
              </w:numPr>
              <w:jc w:val="both"/>
            </w:pPr>
            <w:r>
              <w:t>myslet při tvorbě na životní cyklus obuvnického výrobku</w:t>
            </w:r>
          </w:p>
          <w:p w14:paraId="76D00060" w14:textId="380ADC13" w:rsidR="00374A50" w:rsidRDefault="00374A50" w:rsidP="004C352E">
            <w:pPr>
              <w:pStyle w:val="Odstavecseseznamem"/>
              <w:numPr>
                <w:ilvl w:val="0"/>
                <w:numId w:val="57"/>
              </w:numPr>
              <w:jc w:val="both"/>
            </w:pPr>
            <w:r>
              <w:t>aplikovat teoretické znalosti</w:t>
            </w:r>
            <w:r w:rsidR="0097098E">
              <w:t xml:space="preserve"> principů udržitelnosti</w:t>
            </w:r>
            <w:r>
              <w:t xml:space="preserve"> při</w:t>
            </w:r>
            <w:r w:rsidR="004E08AB">
              <w:t xml:space="preserve"> autorské</w:t>
            </w:r>
            <w:r>
              <w:t xml:space="preserve"> tvorbě</w:t>
            </w:r>
            <w:r w:rsidR="004E08AB">
              <w:t xml:space="preserve"> obuvi</w:t>
            </w:r>
          </w:p>
          <w:p w14:paraId="1D09C384" w14:textId="77777777" w:rsidR="00470293" w:rsidRDefault="00470293" w:rsidP="004C352E">
            <w:pPr>
              <w:pStyle w:val="Odstavecseseznamem"/>
              <w:widowControl w:val="0"/>
              <w:numPr>
                <w:ilvl w:val="0"/>
                <w:numId w:val="57"/>
              </w:numPr>
              <w:suppressAutoHyphens/>
              <w:jc w:val="both"/>
            </w:pPr>
            <w:r>
              <w:lastRenderedPageBreak/>
              <w:t>pracovat s tématy CE a získané znalosti aplikovat do vlastní tvorby</w:t>
            </w:r>
          </w:p>
          <w:p w14:paraId="0BE86DF6" w14:textId="6B78ADBD" w:rsidR="003E3A11" w:rsidRPr="005A0406" w:rsidRDefault="00470293" w:rsidP="004C352E">
            <w:pPr>
              <w:pStyle w:val="Odstavecseseznamem"/>
              <w:widowControl w:val="0"/>
              <w:numPr>
                <w:ilvl w:val="0"/>
                <w:numId w:val="57"/>
              </w:numPr>
              <w:suppressAutoHyphens/>
              <w:jc w:val="both"/>
            </w:pPr>
            <w:r>
              <w:t>umí realizovat návrh obuvi a galanterie</w:t>
            </w:r>
          </w:p>
        </w:tc>
      </w:tr>
      <w:tr w:rsidR="003E3A11" w14:paraId="00A7EDBE"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AD028CD" w14:textId="77777777" w:rsidR="003E3A11" w:rsidRPr="001452AD" w:rsidRDefault="003E3A11" w:rsidP="003E3A11">
            <w:pPr>
              <w:jc w:val="both"/>
              <w:rPr>
                <w:highlight w:val="yellow"/>
              </w:rPr>
            </w:pPr>
            <w:r w:rsidRPr="001E1ACB">
              <w:rPr>
                <w:b/>
              </w:rPr>
              <w:lastRenderedPageBreak/>
              <w:t>Metody výuky</w:t>
            </w:r>
          </w:p>
        </w:tc>
        <w:tc>
          <w:tcPr>
            <w:tcW w:w="6703" w:type="dxa"/>
            <w:gridSpan w:val="7"/>
            <w:tcBorders>
              <w:top w:val="single" w:sz="4" w:space="0" w:color="auto"/>
              <w:left w:val="single" w:sz="4" w:space="0" w:color="auto"/>
              <w:bottom w:val="nil"/>
              <w:right w:val="single" w:sz="4" w:space="0" w:color="auto"/>
            </w:tcBorders>
          </w:tcPr>
          <w:p w14:paraId="3EBA003D" w14:textId="77777777" w:rsidR="003E3A11" w:rsidRPr="001452AD" w:rsidRDefault="003E3A11" w:rsidP="003E3A11">
            <w:pPr>
              <w:jc w:val="both"/>
              <w:rPr>
                <w:highlight w:val="yellow"/>
              </w:rPr>
            </w:pPr>
          </w:p>
        </w:tc>
      </w:tr>
      <w:tr w:rsidR="003E3A11" w14:paraId="68913899" w14:textId="77777777" w:rsidTr="00EE3D86">
        <w:trPr>
          <w:trHeight w:val="346"/>
        </w:trPr>
        <w:tc>
          <w:tcPr>
            <w:tcW w:w="9855" w:type="dxa"/>
            <w:gridSpan w:val="9"/>
            <w:tcBorders>
              <w:top w:val="nil"/>
              <w:bottom w:val="single" w:sz="4" w:space="0" w:color="auto"/>
            </w:tcBorders>
          </w:tcPr>
          <w:p w14:paraId="0CA6697E" w14:textId="77777777" w:rsidR="003F0492" w:rsidRPr="004E08AB" w:rsidRDefault="003F0492" w:rsidP="004C352E">
            <w:pPr>
              <w:pStyle w:val="Odstavecseseznamem"/>
              <w:numPr>
                <w:ilvl w:val="0"/>
                <w:numId w:val="57"/>
              </w:numPr>
              <w:jc w:val="both"/>
            </w:pPr>
            <w:r w:rsidRPr="004E08AB">
              <w:t>dialogická (diskuze, rozhovor, brainstorming)</w:t>
            </w:r>
          </w:p>
          <w:p w14:paraId="6729D00D" w14:textId="77777777" w:rsidR="003F0492" w:rsidRPr="004E08AB" w:rsidRDefault="003F0492" w:rsidP="004C352E">
            <w:pPr>
              <w:pStyle w:val="Odstavecseseznamem"/>
              <w:numPr>
                <w:ilvl w:val="0"/>
                <w:numId w:val="57"/>
              </w:numPr>
              <w:jc w:val="both"/>
            </w:pPr>
            <w:r w:rsidRPr="004E08AB">
              <w:t>individuální práce studentů</w:t>
            </w:r>
          </w:p>
          <w:p w14:paraId="4A1F754A" w14:textId="09D768CB" w:rsidR="003F0492" w:rsidRDefault="003F0492" w:rsidP="004C352E">
            <w:pPr>
              <w:pStyle w:val="Odstavecseseznamem"/>
              <w:numPr>
                <w:ilvl w:val="0"/>
                <w:numId w:val="57"/>
              </w:numPr>
              <w:jc w:val="both"/>
            </w:pPr>
            <w:r w:rsidRPr="004E08AB">
              <w:t>analýza prezentace</w:t>
            </w:r>
          </w:p>
          <w:p w14:paraId="455853BC" w14:textId="5129A17F" w:rsidR="003E3A11" w:rsidRDefault="00EE3D86" w:rsidP="004C352E">
            <w:pPr>
              <w:pStyle w:val="Odstavecseseznamem"/>
              <w:numPr>
                <w:ilvl w:val="0"/>
                <w:numId w:val="57"/>
              </w:numPr>
              <w:jc w:val="both"/>
            </w:pPr>
            <w:r>
              <w:t>výklad</w:t>
            </w:r>
          </w:p>
        </w:tc>
      </w:tr>
      <w:tr w:rsidR="003E3A11" w14:paraId="04D0AD95" w14:textId="77777777" w:rsidTr="005133EF">
        <w:trPr>
          <w:trHeight w:val="265"/>
        </w:trPr>
        <w:tc>
          <w:tcPr>
            <w:tcW w:w="3653" w:type="dxa"/>
            <w:gridSpan w:val="3"/>
            <w:tcBorders>
              <w:top w:val="single" w:sz="4" w:space="0" w:color="auto"/>
            </w:tcBorders>
            <w:shd w:val="clear" w:color="auto" w:fill="F7CAAC"/>
          </w:tcPr>
          <w:p w14:paraId="26354111" w14:textId="77777777" w:rsidR="003E3A11" w:rsidRDefault="003E3A11" w:rsidP="003E3A11">
            <w:pPr>
              <w:jc w:val="both"/>
            </w:pPr>
            <w:r>
              <w:rPr>
                <w:b/>
              </w:rPr>
              <w:t>Studijní literatura a studijní pomůcky</w:t>
            </w:r>
          </w:p>
        </w:tc>
        <w:tc>
          <w:tcPr>
            <w:tcW w:w="6202" w:type="dxa"/>
            <w:gridSpan w:val="6"/>
            <w:tcBorders>
              <w:top w:val="single" w:sz="4" w:space="0" w:color="auto"/>
              <w:bottom w:val="nil"/>
            </w:tcBorders>
          </w:tcPr>
          <w:p w14:paraId="640DE9D6" w14:textId="77777777" w:rsidR="003E3A11" w:rsidRDefault="003E3A11" w:rsidP="003E3A11">
            <w:pPr>
              <w:jc w:val="both"/>
            </w:pPr>
          </w:p>
        </w:tc>
      </w:tr>
      <w:tr w:rsidR="003E3A11" w14:paraId="14F1268D" w14:textId="77777777" w:rsidTr="005133EF">
        <w:trPr>
          <w:trHeight w:val="1497"/>
        </w:trPr>
        <w:tc>
          <w:tcPr>
            <w:tcW w:w="9855" w:type="dxa"/>
            <w:gridSpan w:val="9"/>
            <w:tcBorders>
              <w:top w:val="nil"/>
            </w:tcBorders>
          </w:tcPr>
          <w:p w14:paraId="29D148D5" w14:textId="55A5A176" w:rsidR="004B2303" w:rsidRDefault="00470293" w:rsidP="0001687D">
            <w:pPr>
              <w:widowControl w:val="0"/>
              <w:rPr>
                <w:color w:val="000000"/>
                <w:shd w:val="clear" w:color="auto" w:fill="FFFFFF"/>
              </w:rPr>
            </w:pPr>
            <w:r>
              <w:rPr>
                <w:b/>
                <w:bCs/>
                <w:shd w:val="clear" w:color="auto" w:fill="FFFFFF"/>
              </w:rPr>
              <w:t>Povinná:</w:t>
            </w:r>
            <w:r>
              <w:rPr>
                <w:b/>
                <w:bCs/>
                <w:shd w:val="clear" w:color="auto" w:fill="FFFFFF"/>
              </w:rPr>
              <w:br/>
            </w:r>
            <w:r w:rsidR="004B2303">
              <w:rPr>
                <w:color w:val="000000"/>
                <w:shd w:val="clear" w:color="auto" w:fill="FFFFFF"/>
              </w:rPr>
              <w:t xml:space="preserve">ASHBY, M. F., FERRER I BALAS, </w:t>
            </w:r>
            <w:proofErr w:type="spellStart"/>
            <w:r w:rsidR="004B2303">
              <w:rPr>
                <w:color w:val="000000"/>
                <w:shd w:val="clear" w:color="auto" w:fill="FFFFFF"/>
              </w:rPr>
              <w:t>D</w:t>
            </w:r>
            <w:r w:rsidR="00C01C71">
              <w:rPr>
                <w:color w:val="000000"/>
                <w:shd w:val="clear" w:color="auto" w:fill="FFFFFF"/>
              </w:rPr>
              <w:t>idac</w:t>
            </w:r>
            <w:proofErr w:type="spellEnd"/>
            <w:r w:rsidR="004B2303">
              <w:rPr>
                <w:color w:val="000000"/>
                <w:shd w:val="clear" w:color="auto" w:fill="FFFFFF"/>
              </w:rPr>
              <w:t xml:space="preserve"> </w:t>
            </w:r>
            <w:r w:rsidR="00F30F4A">
              <w:rPr>
                <w:color w:val="000000"/>
                <w:shd w:val="clear" w:color="auto" w:fill="FFFFFF"/>
              </w:rPr>
              <w:t xml:space="preserve">a </w:t>
            </w:r>
            <w:r w:rsidR="004B2303">
              <w:rPr>
                <w:color w:val="000000"/>
                <w:shd w:val="clear" w:color="auto" w:fill="FFFFFF"/>
              </w:rPr>
              <w:t xml:space="preserve">SEGALÀS, </w:t>
            </w:r>
            <w:proofErr w:type="spellStart"/>
            <w:r w:rsidR="004B2303">
              <w:rPr>
                <w:color w:val="000000"/>
                <w:shd w:val="clear" w:color="auto" w:fill="FFFFFF"/>
              </w:rPr>
              <w:t>Jordi</w:t>
            </w:r>
            <w:proofErr w:type="spellEnd"/>
            <w:r w:rsidR="004B2303">
              <w:rPr>
                <w:color w:val="000000"/>
                <w:shd w:val="clear" w:color="auto" w:fill="FFFFFF"/>
              </w:rPr>
              <w:t xml:space="preserve">. </w:t>
            </w:r>
            <w:proofErr w:type="spellStart"/>
            <w:r w:rsidR="004B2303" w:rsidRPr="004B2303">
              <w:rPr>
                <w:i/>
                <w:color w:val="000000"/>
                <w:shd w:val="clear" w:color="auto" w:fill="FFFFFF"/>
              </w:rPr>
              <w:t>Materials</w:t>
            </w:r>
            <w:proofErr w:type="spellEnd"/>
            <w:r w:rsidR="004B2303" w:rsidRPr="004B2303">
              <w:rPr>
                <w:i/>
                <w:color w:val="000000"/>
                <w:shd w:val="clear" w:color="auto" w:fill="FFFFFF"/>
              </w:rPr>
              <w:t xml:space="preserve"> and </w:t>
            </w:r>
            <w:proofErr w:type="spellStart"/>
            <w:r w:rsidR="004B2303" w:rsidRPr="004B2303">
              <w:rPr>
                <w:i/>
                <w:color w:val="000000"/>
                <w:shd w:val="clear" w:color="auto" w:fill="FFFFFF"/>
              </w:rPr>
              <w:t>sustainable</w:t>
            </w:r>
            <w:proofErr w:type="spellEnd"/>
            <w:r w:rsidR="004B2303" w:rsidRPr="004B2303">
              <w:rPr>
                <w:i/>
                <w:color w:val="000000"/>
                <w:shd w:val="clear" w:color="auto" w:fill="FFFFFF"/>
              </w:rPr>
              <w:t xml:space="preserve"> development. </w:t>
            </w:r>
            <w:r w:rsidR="004B2303">
              <w:rPr>
                <w:color w:val="000000"/>
                <w:shd w:val="clear" w:color="auto" w:fill="FFFFFF"/>
              </w:rPr>
              <w:t xml:space="preserve">Amsterdam, </w:t>
            </w:r>
            <w:proofErr w:type="spellStart"/>
            <w:r w:rsidR="004B2303">
              <w:rPr>
                <w:color w:val="000000"/>
                <w:shd w:val="clear" w:color="auto" w:fill="FFFFFF"/>
              </w:rPr>
              <w:t>Elsevier</w:t>
            </w:r>
            <w:proofErr w:type="spellEnd"/>
            <w:r w:rsidR="004B2303">
              <w:rPr>
                <w:color w:val="000000"/>
                <w:shd w:val="clear" w:color="auto" w:fill="FFFFFF"/>
              </w:rPr>
              <w:t>/BH, 2016. ISBN 9780081001769.</w:t>
            </w:r>
          </w:p>
          <w:p w14:paraId="3EF52CDE" w14:textId="77777777" w:rsidR="00C01C71" w:rsidRDefault="00C01C71" w:rsidP="0001687D">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04D00">
              <w:rPr>
                <w:i/>
                <w:iCs/>
                <w:color w:val="000000"/>
                <w:shd w:val="clear" w:color="auto" w:fill="FFFFFF"/>
              </w:rPr>
              <w:t>Products</w:t>
            </w:r>
            <w:proofErr w:type="spellEnd"/>
            <w:r w:rsidRPr="00B04D00">
              <w:rPr>
                <w:i/>
                <w:iCs/>
                <w:color w:val="000000"/>
                <w:shd w:val="clear" w:color="auto" w:fill="FFFFFF"/>
              </w:rPr>
              <w:t xml:space="preserve"> </w:t>
            </w:r>
            <w:proofErr w:type="spellStart"/>
            <w:r w:rsidRPr="00B04D00">
              <w:rPr>
                <w:i/>
                <w:iCs/>
                <w:color w:val="000000"/>
                <w:shd w:val="clear" w:color="auto" w:fill="FFFFFF"/>
              </w:rPr>
              <w:t>that</w:t>
            </w:r>
            <w:proofErr w:type="spellEnd"/>
            <w:r w:rsidRPr="00B04D00">
              <w:rPr>
                <w:i/>
                <w:iCs/>
                <w:color w:val="000000"/>
                <w:shd w:val="clear" w:color="auto" w:fill="FFFFFF"/>
              </w:rPr>
              <w:t xml:space="preserve"> last: </w:t>
            </w:r>
            <w:proofErr w:type="spellStart"/>
            <w:r w:rsidRPr="00B04D00">
              <w:rPr>
                <w:i/>
                <w:iCs/>
                <w:color w:val="000000"/>
                <w:shd w:val="clear" w:color="auto" w:fill="FFFFFF"/>
              </w:rPr>
              <w:t>product</w:t>
            </w:r>
            <w:proofErr w:type="spellEnd"/>
            <w:r w:rsidRPr="00B04D00">
              <w:rPr>
                <w:i/>
                <w:iCs/>
                <w:color w:val="000000"/>
                <w:shd w:val="clear" w:color="auto" w:fill="FFFFFF"/>
              </w:rPr>
              <w:t xml:space="preserve"> design </w:t>
            </w:r>
            <w:proofErr w:type="spellStart"/>
            <w:r w:rsidRPr="00B04D00">
              <w:rPr>
                <w:i/>
                <w:iCs/>
                <w:color w:val="000000"/>
                <w:shd w:val="clear" w:color="auto" w:fill="FFFFFF"/>
              </w:rPr>
              <w:t>for</w:t>
            </w:r>
            <w:proofErr w:type="spellEnd"/>
            <w:r w:rsidRPr="00B04D00">
              <w:rPr>
                <w:i/>
                <w:iCs/>
                <w:color w:val="000000"/>
                <w:shd w:val="clear" w:color="auto" w:fill="FFFFFF"/>
              </w:rPr>
              <w:t xml:space="preserve"> </w:t>
            </w:r>
            <w:proofErr w:type="spellStart"/>
            <w:r w:rsidRPr="00B04D00">
              <w:rPr>
                <w:i/>
                <w:iCs/>
                <w:color w:val="000000"/>
                <w:shd w:val="clear" w:color="auto" w:fill="FFFFFF"/>
              </w:rPr>
              <w:t>circular</w:t>
            </w:r>
            <w:proofErr w:type="spellEnd"/>
            <w:r w:rsidRPr="00B04D00">
              <w:rPr>
                <w:i/>
                <w:iCs/>
                <w:color w:val="000000"/>
                <w:shd w:val="clear" w:color="auto" w:fill="FFFFFF"/>
              </w:rPr>
              <w:t xml:space="preserve"> business </w:t>
            </w:r>
            <w:proofErr w:type="spellStart"/>
            <w:r w:rsidRPr="00B04D00">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3A02CA5C" w14:textId="31C5C9DB" w:rsidR="00C01C71" w:rsidRPr="00D12D5B" w:rsidRDefault="00C01C71" w:rsidP="0001687D">
            <w:pPr>
              <w:widowControl w:val="0"/>
              <w:rPr>
                <w:color w:val="000000"/>
                <w:shd w:val="clear" w:color="auto" w:fill="FFFFFF"/>
              </w:rPr>
            </w:pPr>
            <w:r w:rsidRPr="001F4AC7">
              <w:rPr>
                <w:color w:val="000000"/>
                <w:shd w:val="clear" w:color="auto" w:fill="FFFFFF"/>
              </w:rPr>
              <w:t xml:space="preserve">HAFFMANS, </w:t>
            </w:r>
            <w:proofErr w:type="spellStart"/>
            <w:r w:rsidRPr="001F4AC7">
              <w:rPr>
                <w:color w:val="000000"/>
                <w:shd w:val="clear" w:color="auto" w:fill="FFFFFF"/>
              </w:rPr>
              <w:t>Siem</w:t>
            </w:r>
            <w:proofErr w:type="spellEnd"/>
            <w:r w:rsidRPr="001F4AC7">
              <w:rPr>
                <w:color w:val="000000"/>
                <w:shd w:val="clear" w:color="auto" w:fill="FFFFFF"/>
              </w:rPr>
              <w:t xml:space="preserve">; GELDER, </w:t>
            </w:r>
            <w:proofErr w:type="spellStart"/>
            <w:r w:rsidRPr="001F4AC7">
              <w:rPr>
                <w:color w:val="000000"/>
                <w:shd w:val="clear" w:color="auto" w:fill="FFFFFF"/>
              </w:rPr>
              <w:t>Marjolein</w:t>
            </w:r>
            <w:proofErr w:type="spellEnd"/>
            <w:r w:rsidRPr="001F4AC7">
              <w:rPr>
                <w:color w:val="000000"/>
                <w:shd w:val="clear" w:color="auto" w:fill="FFFFFF"/>
              </w:rPr>
              <w:t xml:space="preserve"> van; HINTE, Ed van a ZIJLSTRA, </w:t>
            </w:r>
            <w:proofErr w:type="spellStart"/>
            <w:r w:rsidRPr="001F4AC7">
              <w:rPr>
                <w:color w:val="000000"/>
                <w:shd w:val="clear" w:color="auto" w:fill="FFFFFF"/>
              </w:rPr>
              <w:t>Yvo</w:t>
            </w:r>
            <w:proofErr w:type="spellEnd"/>
            <w:r w:rsidRPr="001F4AC7">
              <w:rPr>
                <w:color w:val="000000"/>
                <w:shd w:val="clear" w:color="auto" w:fill="FFFFFF"/>
              </w:rPr>
              <w:t xml:space="preserve">. </w:t>
            </w:r>
            <w:proofErr w:type="spellStart"/>
            <w:r w:rsidRPr="00B04D00">
              <w:rPr>
                <w:i/>
                <w:iCs/>
                <w:color w:val="000000"/>
                <w:shd w:val="clear" w:color="auto" w:fill="FFFFFF"/>
              </w:rPr>
              <w:t>Products</w:t>
            </w:r>
            <w:proofErr w:type="spellEnd"/>
            <w:r w:rsidRPr="00B04D00">
              <w:rPr>
                <w:i/>
                <w:iCs/>
                <w:color w:val="000000"/>
                <w:shd w:val="clear" w:color="auto" w:fill="FFFFFF"/>
              </w:rPr>
              <w:t xml:space="preserve"> </w:t>
            </w:r>
            <w:proofErr w:type="spellStart"/>
            <w:r w:rsidRPr="00B04D00">
              <w:rPr>
                <w:i/>
                <w:iCs/>
                <w:color w:val="000000"/>
                <w:shd w:val="clear" w:color="auto" w:fill="FFFFFF"/>
              </w:rPr>
              <w:t>that</w:t>
            </w:r>
            <w:proofErr w:type="spellEnd"/>
            <w:r w:rsidRPr="00B04D00">
              <w:rPr>
                <w:i/>
                <w:iCs/>
                <w:color w:val="000000"/>
                <w:shd w:val="clear" w:color="auto" w:fill="FFFFFF"/>
              </w:rPr>
              <w:t xml:space="preserve"> </w:t>
            </w:r>
            <w:proofErr w:type="spellStart"/>
            <w:r w:rsidRPr="00B04D00">
              <w:rPr>
                <w:i/>
                <w:iCs/>
                <w:color w:val="000000"/>
                <w:shd w:val="clear" w:color="auto" w:fill="FFFFFF"/>
              </w:rPr>
              <w:t>flow</w:t>
            </w:r>
            <w:proofErr w:type="spellEnd"/>
            <w:r w:rsidRPr="00B04D00">
              <w:rPr>
                <w:i/>
                <w:iCs/>
                <w:color w:val="000000"/>
                <w:shd w:val="clear" w:color="auto" w:fill="FFFFFF"/>
              </w:rPr>
              <w:t xml:space="preserve">: </w:t>
            </w:r>
            <w:proofErr w:type="spellStart"/>
            <w:r w:rsidRPr="00B04D00">
              <w:rPr>
                <w:i/>
                <w:iCs/>
                <w:color w:val="000000"/>
                <w:shd w:val="clear" w:color="auto" w:fill="FFFFFF"/>
              </w:rPr>
              <w:t>circular</w:t>
            </w:r>
            <w:proofErr w:type="spellEnd"/>
            <w:r w:rsidRPr="00B04D00">
              <w:rPr>
                <w:i/>
                <w:iCs/>
                <w:color w:val="000000"/>
                <w:shd w:val="clear" w:color="auto" w:fill="FFFFFF"/>
              </w:rPr>
              <w:t xml:space="preserve"> business </w:t>
            </w:r>
            <w:proofErr w:type="spellStart"/>
            <w:r w:rsidRPr="00B04D00">
              <w:rPr>
                <w:i/>
                <w:iCs/>
                <w:color w:val="000000"/>
                <w:shd w:val="clear" w:color="auto" w:fill="FFFFFF"/>
              </w:rPr>
              <w:t>models</w:t>
            </w:r>
            <w:proofErr w:type="spellEnd"/>
            <w:r w:rsidRPr="00B04D00">
              <w:rPr>
                <w:i/>
                <w:iCs/>
                <w:color w:val="000000"/>
                <w:shd w:val="clear" w:color="auto" w:fill="FFFFFF"/>
              </w:rPr>
              <w:t xml:space="preserve"> and design </w:t>
            </w:r>
            <w:proofErr w:type="spellStart"/>
            <w:r w:rsidRPr="00B04D00">
              <w:rPr>
                <w:i/>
                <w:iCs/>
                <w:color w:val="000000"/>
                <w:shd w:val="clear" w:color="auto" w:fill="FFFFFF"/>
              </w:rPr>
              <w:t>strategies</w:t>
            </w:r>
            <w:proofErr w:type="spellEnd"/>
            <w:r w:rsidRPr="00B04D00">
              <w:rPr>
                <w:i/>
                <w:iCs/>
                <w:color w:val="000000"/>
                <w:shd w:val="clear" w:color="auto" w:fill="FFFFFF"/>
              </w:rPr>
              <w:t xml:space="preserve"> </w:t>
            </w:r>
            <w:proofErr w:type="spellStart"/>
            <w:r w:rsidRPr="00B04D00">
              <w:rPr>
                <w:i/>
                <w:iCs/>
                <w:color w:val="000000"/>
                <w:shd w:val="clear" w:color="auto" w:fill="FFFFFF"/>
              </w:rPr>
              <w:t>for</w:t>
            </w:r>
            <w:proofErr w:type="spellEnd"/>
            <w:r w:rsidRPr="00B04D00">
              <w:rPr>
                <w:i/>
                <w:iCs/>
                <w:color w:val="000000"/>
                <w:shd w:val="clear" w:color="auto" w:fill="FFFFFF"/>
              </w:rPr>
              <w:t xml:space="preserve"> fast </w:t>
            </w:r>
            <w:proofErr w:type="spellStart"/>
            <w:r w:rsidRPr="00B04D00">
              <w:rPr>
                <w:i/>
                <w:iCs/>
                <w:color w:val="000000"/>
                <w:shd w:val="clear" w:color="auto" w:fill="FFFFFF"/>
              </w:rPr>
              <w:t>moving</w:t>
            </w:r>
            <w:proofErr w:type="spellEnd"/>
            <w:r w:rsidRPr="00B04D00">
              <w:rPr>
                <w:i/>
                <w:iCs/>
                <w:color w:val="000000"/>
                <w:shd w:val="clear" w:color="auto" w:fill="FFFFFF"/>
              </w:rPr>
              <w:t xml:space="preserve"> </w:t>
            </w:r>
            <w:proofErr w:type="spellStart"/>
            <w:r w:rsidRPr="00B04D00">
              <w:rPr>
                <w:i/>
                <w:iCs/>
                <w:color w:val="000000"/>
                <w:shd w:val="clear" w:color="auto" w:fill="FFFFFF"/>
              </w:rPr>
              <w:t>consumer</w:t>
            </w:r>
            <w:proofErr w:type="spellEnd"/>
            <w:r w:rsidRPr="00B04D00">
              <w:rPr>
                <w:i/>
                <w:iCs/>
                <w:color w:val="000000"/>
                <w:shd w:val="clear" w:color="auto" w:fill="FFFFFF"/>
              </w:rPr>
              <w:t xml:space="preserve"> </w:t>
            </w:r>
            <w:proofErr w:type="spellStart"/>
            <w:r w:rsidRPr="00B04D00">
              <w:rPr>
                <w:i/>
                <w:iCs/>
                <w:color w:val="000000"/>
                <w:shd w:val="clear" w:color="auto" w:fill="FFFFFF"/>
              </w:rPr>
              <w:t>goods</w:t>
            </w:r>
            <w:proofErr w:type="spellEnd"/>
            <w:r w:rsidRPr="00B04D00">
              <w:rPr>
                <w:i/>
                <w:iCs/>
                <w:color w:val="000000"/>
                <w:shd w:val="clear" w:color="auto" w:fill="FFFFFF"/>
              </w:rPr>
              <w:t xml:space="preserve">. </w:t>
            </w:r>
            <w:r w:rsidRPr="001F4AC7">
              <w:rPr>
                <w:color w:val="000000"/>
                <w:shd w:val="clear" w:color="auto" w:fill="FFFFFF"/>
              </w:rPr>
              <w:t xml:space="preserve">Amsterdam, </w:t>
            </w:r>
            <w:proofErr w:type="spellStart"/>
            <w:r w:rsidRPr="001F4AC7">
              <w:rPr>
                <w:color w:val="000000"/>
                <w:shd w:val="clear" w:color="auto" w:fill="FFFFFF"/>
              </w:rPr>
              <w:t>Netherlands</w:t>
            </w:r>
            <w:proofErr w:type="spellEnd"/>
            <w:r w:rsidRPr="001F4AC7">
              <w:rPr>
                <w:color w:val="000000"/>
                <w:shd w:val="clear" w:color="auto" w:fill="FFFFFF"/>
              </w:rPr>
              <w:t xml:space="preserve">: BIS </w:t>
            </w:r>
            <w:proofErr w:type="spellStart"/>
            <w:r w:rsidRPr="001F4AC7">
              <w:rPr>
                <w:color w:val="000000"/>
                <w:shd w:val="clear" w:color="auto" w:fill="FFFFFF"/>
              </w:rPr>
              <w:t>Publishers</w:t>
            </w:r>
            <w:proofErr w:type="spellEnd"/>
            <w:r w:rsidRPr="001F4AC7">
              <w:rPr>
                <w:color w:val="000000"/>
                <w:shd w:val="clear" w:color="auto" w:fill="FFFFFF"/>
              </w:rPr>
              <w:t xml:space="preserve">, 2018. </w:t>
            </w:r>
            <w:r w:rsidR="006456E1">
              <w:rPr>
                <w:color w:val="000000"/>
                <w:shd w:val="clear" w:color="auto" w:fill="FFFFFF"/>
              </w:rPr>
              <w:br/>
            </w:r>
            <w:r w:rsidRPr="001F4AC7">
              <w:rPr>
                <w:color w:val="000000"/>
                <w:shd w:val="clear" w:color="auto" w:fill="FFFFFF"/>
              </w:rPr>
              <w:t xml:space="preserve">ISBN 978-90-6369-498-2. </w:t>
            </w:r>
          </w:p>
          <w:p w14:paraId="07A98318" w14:textId="77777777" w:rsidR="00470293" w:rsidRDefault="00470293" w:rsidP="0001687D">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0D16E093" w14:textId="77777777" w:rsidR="00470293" w:rsidRDefault="00470293" w:rsidP="0001687D">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Díl 2, Konstrukce svršků obuvi. Zlín: Univerzita Tomáše Bati ve Zlíně, 2010. ISBN 9788073189433.</w:t>
            </w:r>
          </w:p>
          <w:p w14:paraId="3F2B5E25" w14:textId="31F3C747" w:rsidR="007D4FE6" w:rsidRDefault="007D4FE6" w:rsidP="0001687D">
            <w:pPr>
              <w:widowControl w:val="0"/>
              <w:rPr>
                <w:shd w:val="clear" w:color="auto" w:fill="FFFFFF"/>
              </w:rPr>
            </w:pPr>
            <w:r>
              <w:rPr>
                <w:color w:val="000000"/>
                <w:shd w:val="clear" w:color="auto" w:fill="FFFFFF"/>
              </w:rPr>
              <w:t xml:space="preserve">NOVÁČEK, Pavel. </w:t>
            </w:r>
            <w:r w:rsidRPr="007D4FE6">
              <w:rPr>
                <w:i/>
                <w:color w:val="000000"/>
                <w:shd w:val="clear" w:color="auto" w:fill="FFFFFF"/>
              </w:rPr>
              <w:t>Udržitelný rozvoj.</w:t>
            </w:r>
            <w:r>
              <w:rPr>
                <w:color w:val="000000"/>
                <w:shd w:val="clear" w:color="auto" w:fill="FFFFFF"/>
              </w:rPr>
              <w:t xml:space="preserve"> </w:t>
            </w:r>
            <w:r w:rsidR="00CA6A73">
              <w:rPr>
                <w:color w:val="000000"/>
                <w:shd w:val="clear" w:color="auto" w:fill="FFFFFF"/>
              </w:rPr>
              <w:t xml:space="preserve">2. vyd. </w:t>
            </w:r>
            <w:r>
              <w:rPr>
                <w:color w:val="000000"/>
                <w:shd w:val="clear" w:color="auto" w:fill="FFFFFF"/>
              </w:rPr>
              <w:t>O</w:t>
            </w:r>
            <w:r w:rsidR="00AA5C3C">
              <w:rPr>
                <w:color w:val="000000"/>
                <w:shd w:val="clear" w:color="auto" w:fill="FFFFFF"/>
              </w:rPr>
              <w:t>lo</w:t>
            </w:r>
            <w:r>
              <w:rPr>
                <w:color w:val="000000"/>
                <w:shd w:val="clear" w:color="auto" w:fill="FFFFFF"/>
              </w:rPr>
              <w:t>mouc, UP 2011. ISBN 9788024427959.</w:t>
            </w:r>
          </w:p>
          <w:p w14:paraId="6B365EF5" w14:textId="07859C18" w:rsidR="00470293" w:rsidRPr="00D12D5B" w:rsidRDefault="00470293" w:rsidP="0001687D">
            <w:pPr>
              <w:widowControl w:val="0"/>
              <w:rPr>
                <w:color w:val="000000"/>
                <w:shd w:val="clear" w:color="auto" w:fill="FFFFFF"/>
              </w:rPr>
            </w:pPr>
            <w:r>
              <w:rPr>
                <w:color w:val="000000"/>
                <w:shd w:val="clear" w:color="auto" w:fill="FFFFFF"/>
              </w:rPr>
              <w:t>POTTER, N</w:t>
            </w:r>
            <w:r w:rsidR="00CA6A73">
              <w:rPr>
                <w:color w:val="000000"/>
                <w:shd w:val="clear" w:color="auto" w:fill="FFFFFF"/>
              </w:rPr>
              <w:t>orman</w:t>
            </w:r>
            <w:r>
              <w:rPr>
                <w:color w:val="000000"/>
                <w:shd w:val="clear" w:color="auto" w:fill="FFFFFF"/>
              </w:rPr>
              <w:t>. </w:t>
            </w:r>
            <w:r>
              <w:rPr>
                <w:i/>
                <w:iCs/>
                <w:color w:val="000000"/>
                <w:shd w:val="clear" w:color="auto" w:fill="FFFFFF"/>
              </w:rPr>
              <w:t>Co je designér: věci, místa, sdělení</w:t>
            </w:r>
            <w:r>
              <w:rPr>
                <w:color w:val="000000"/>
                <w:shd w:val="clear" w:color="auto" w:fill="FFFFFF"/>
              </w:rPr>
              <w:t xml:space="preserve">. </w:t>
            </w:r>
            <w:r w:rsidR="00CA6A73" w:rsidRPr="00B04D00">
              <w:rPr>
                <w:i/>
                <w:iCs/>
                <w:color w:val="000000"/>
                <w:shd w:val="clear" w:color="auto" w:fill="FFFFFF"/>
              </w:rPr>
              <w:t>Katedra.</w:t>
            </w:r>
            <w:r w:rsidR="00CA6A73">
              <w:rPr>
                <w:color w:val="000000"/>
                <w:shd w:val="clear" w:color="auto" w:fill="FFFFFF"/>
              </w:rPr>
              <w:t xml:space="preserve"> V Praze: VŠUP, 2018. </w:t>
            </w:r>
            <w:r w:rsidR="00CA6A73" w:rsidRPr="00400D30">
              <w:rPr>
                <w:color w:val="000000"/>
                <w:shd w:val="clear" w:color="auto" w:fill="FFFFFF"/>
              </w:rPr>
              <w:t>ISBN 9788087989586.</w:t>
            </w:r>
          </w:p>
          <w:p w14:paraId="4CAF76AE" w14:textId="77777777" w:rsidR="00470293" w:rsidRDefault="00470293" w:rsidP="0001687D">
            <w:pPr>
              <w:widowControl w:val="0"/>
              <w:rPr>
                <w:shd w:val="clear" w:color="auto" w:fill="FFFFFF"/>
              </w:rPr>
            </w:pPr>
            <w:r>
              <w:rPr>
                <w:b/>
                <w:bCs/>
                <w:shd w:val="clear" w:color="auto" w:fill="FFFFFF"/>
              </w:rPr>
              <w:t>Doporučená:</w:t>
            </w:r>
          </w:p>
          <w:p w14:paraId="675B40F6" w14:textId="619BE290" w:rsidR="004B2303" w:rsidRDefault="004B2303" w:rsidP="0001687D">
            <w:pPr>
              <w:widowControl w:val="0"/>
              <w:rPr>
                <w:shd w:val="clear" w:color="auto" w:fill="FFFFFF"/>
              </w:rPr>
            </w:pPr>
            <w:r>
              <w:rPr>
                <w:color w:val="000000"/>
                <w:shd w:val="clear" w:color="auto" w:fill="FFFFFF"/>
              </w:rPr>
              <w:t xml:space="preserve">BLEWITT, John. </w:t>
            </w:r>
            <w:proofErr w:type="spellStart"/>
            <w:r w:rsidRPr="00672EB8">
              <w:rPr>
                <w:i/>
                <w:color w:val="000000"/>
                <w:shd w:val="clear" w:color="auto" w:fill="FFFFFF"/>
              </w:rPr>
              <w:t>Understanding</w:t>
            </w:r>
            <w:proofErr w:type="spellEnd"/>
            <w:r w:rsidRPr="00672EB8">
              <w:rPr>
                <w:i/>
                <w:color w:val="000000"/>
                <w:shd w:val="clear" w:color="auto" w:fill="FFFFFF"/>
              </w:rPr>
              <w:t xml:space="preserve"> </w:t>
            </w:r>
            <w:proofErr w:type="spellStart"/>
            <w:r w:rsidRPr="00672EB8">
              <w:rPr>
                <w:i/>
                <w:color w:val="000000"/>
                <w:shd w:val="clear" w:color="auto" w:fill="FFFFFF"/>
              </w:rPr>
              <w:t>sustainable</w:t>
            </w:r>
            <w:proofErr w:type="spellEnd"/>
            <w:r w:rsidRPr="00672EB8">
              <w:rPr>
                <w:i/>
                <w:color w:val="000000"/>
                <w:shd w:val="clear" w:color="auto" w:fill="FFFFFF"/>
              </w:rPr>
              <w:t xml:space="preserve"> development.</w:t>
            </w:r>
            <w:r>
              <w:rPr>
                <w:color w:val="000000"/>
                <w:shd w:val="clear" w:color="auto" w:fill="FFFFFF"/>
              </w:rPr>
              <w:t xml:space="preserve"> 3.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Abingdon</w:t>
            </w:r>
            <w:proofErr w:type="spellEnd"/>
            <w:r>
              <w:rPr>
                <w:color w:val="000000"/>
                <w:shd w:val="clear" w:color="auto" w:fill="FFFFFF"/>
              </w:rPr>
              <w:t xml:space="preserve">, </w:t>
            </w:r>
            <w:proofErr w:type="spellStart"/>
            <w:r>
              <w:rPr>
                <w:color w:val="000000"/>
                <w:shd w:val="clear" w:color="auto" w:fill="FFFFFF"/>
              </w:rPr>
              <w:t>Oxon</w:t>
            </w:r>
            <w:proofErr w:type="spellEnd"/>
            <w:r>
              <w:rPr>
                <w:color w:val="000000"/>
                <w:shd w:val="clear" w:color="auto" w:fill="FFFFFF"/>
              </w:rPr>
              <w:t xml:space="preserve">: </w:t>
            </w:r>
            <w:proofErr w:type="spellStart"/>
            <w:r>
              <w:rPr>
                <w:color w:val="000000"/>
                <w:shd w:val="clear" w:color="auto" w:fill="FFFFFF"/>
              </w:rPr>
              <w:t>Routledge</w:t>
            </w:r>
            <w:proofErr w:type="spellEnd"/>
            <w:r>
              <w:rPr>
                <w:color w:val="000000"/>
                <w:shd w:val="clear" w:color="auto" w:fill="FFFFFF"/>
              </w:rPr>
              <w:t xml:space="preserve">, 2018. </w:t>
            </w:r>
            <w:r w:rsidR="00943D57">
              <w:rPr>
                <w:color w:val="000000"/>
                <w:shd w:val="clear" w:color="auto" w:fill="FFFFFF"/>
              </w:rPr>
              <w:br/>
            </w:r>
            <w:r>
              <w:rPr>
                <w:color w:val="000000"/>
                <w:shd w:val="clear" w:color="auto" w:fill="FFFFFF"/>
              </w:rPr>
              <w:t>ISBN 9781315465838.</w:t>
            </w:r>
          </w:p>
          <w:p w14:paraId="0711FC9E" w14:textId="2BC1E923" w:rsidR="00470293" w:rsidRDefault="00470293" w:rsidP="0001687D">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w:t>
            </w:r>
            <w:r w:rsidR="0034024C">
              <w:rPr>
                <w:color w:val="000000"/>
                <w:shd w:val="clear" w:color="auto" w:fill="FFFFFF"/>
              </w:rPr>
              <w:t>MOTAWI</w:t>
            </w:r>
            <w:r w:rsidR="00124529">
              <w:rPr>
                <w:color w:val="000000"/>
                <w:shd w:val="clear" w:color="auto" w:fill="FFFFFF"/>
              </w:rPr>
              <w:t>,</w:t>
            </w:r>
            <w:r w:rsidR="0034024C">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5814EA67" w14:textId="4919A1D5" w:rsidR="00470293" w:rsidRDefault="00470293" w:rsidP="0001687D">
            <w:pPr>
              <w:widowControl w:val="0"/>
              <w:rPr>
                <w:shd w:val="clear" w:color="auto" w:fill="FFFFFF"/>
              </w:rPr>
            </w:pPr>
            <w:r>
              <w:rPr>
                <w:color w:val="000000"/>
                <w:shd w:val="clear" w:color="auto" w:fill="FFFFFF"/>
              </w:rPr>
              <w:t xml:space="preserve">MOTAWI, </w:t>
            </w:r>
            <w:proofErr w:type="spellStart"/>
            <w:r>
              <w:rPr>
                <w:color w:val="000000"/>
                <w:shd w:val="clear" w:color="auto" w:fill="FFFFFF"/>
              </w:rPr>
              <w:t>Wade</w:t>
            </w:r>
            <w:proofErr w:type="spellEnd"/>
            <w:r>
              <w:rPr>
                <w:color w:val="000000"/>
                <w:shd w:val="clear" w:color="auto" w:fill="FFFFFF"/>
              </w:rPr>
              <w:t xml:space="preserve"> a </w:t>
            </w:r>
            <w:r w:rsidR="0034024C">
              <w:rPr>
                <w:color w:val="000000"/>
                <w:shd w:val="clear" w:color="auto" w:fill="FFFFFF"/>
              </w:rPr>
              <w:t>MOTAWI</w:t>
            </w:r>
            <w:r w:rsidR="00124529">
              <w:rPr>
                <w:color w:val="000000"/>
                <w:shd w:val="clear" w:color="auto" w:fill="FFFFFF"/>
              </w:rPr>
              <w:t>,</w:t>
            </w:r>
            <w:r w:rsidR="0034024C">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35715A4F" w14:textId="77777777" w:rsidR="00470293" w:rsidRDefault="00470293" w:rsidP="0001687D">
            <w:pPr>
              <w:widowControl w:val="0"/>
              <w:rPr>
                <w:shd w:val="clear" w:color="auto" w:fill="FFFFFF"/>
              </w:rPr>
            </w:pPr>
            <w:r>
              <w:rPr>
                <w:color w:val="000000"/>
                <w:shd w:val="clear" w:color="auto" w:fill="FFFFFF"/>
              </w:rPr>
              <w:t>ISBN 978-0-9987070-3-7.</w:t>
            </w:r>
          </w:p>
          <w:p w14:paraId="58A25EA4" w14:textId="77777777" w:rsidR="00470293" w:rsidRDefault="00470293" w:rsidP="0001687D">
            <w:pPr>
              <w:widowControl w:val="0"/>
              <w:rPr>
                <w:shd w:val="clear" w:color="auto" w:fill="FFFFFF"/>
              </w:rPr>
            </w:pPr>
            <w:proofErr w:type="spellStart"/>
            <w:r>
              <w:rPr>
                <w:i/>
                <w:iCs/>
                <w:color w:val="000000"/>
                <w:shd w:val="clear" w:color="auto" w:fill="FFFFFF"/>
              </w:rPr>
              <w:t>Fashionary</w:t>
            </w:r>
            <w:proofErr w:type="spellEnd"/>
            <w:r>
              <w:rPr>
                <w:i/>
                <w:iCs/>
                <w:color w:val="000000"/>
                <w:shd w:val="clear" w:color="auto" w:fill="FFFFFF"/>
              </w:rPr>
              <w:t>.</w:t>
            </w:r>
            <w:r>
              <w:rPr>
                <w:color w:val="000000"/>
                <w:shd w:val="clear" w:color="auto" w:fill="FFFFFF"/>
              </w:rPr>
              <w:t xml:space="preserve"> </w:t>
            </w:r>
            <w:proofErr w:type="spellStart"/>
            <w:r>
              <w:rPr>
                <w:color w:val="000000"/>
                <w:shd w:val="clear" w:color="auto" w:fill="FFFFFF"/>
              </w:rPr>
              <w:t>Shoes</w:t>
            </w:r>
            <w:proofErr w:type="spellEnd"/>
            <w:r>
              <w:rPr>
                <w:color w:val="000000"/>
                <w:shd w:val="clear" w:color="auto" w:fill="FFFFFF"/>
              </w:rPr>
              <w:t xml:space="preserve">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China</w:t>
            </w:r>
            <w:proofErr w:type="spellEnd"/>
            <w:r>
              <w:rPr>
                <w:color w:val="000000"/>
                <w:shd w:val="clear" w:color="auto" w:fill="FFFFFF"/>
              </w:rPr>
              <w:t xml:space="preserve">: </w:t>
            </w:r>
            <w:proofErr w:type="spellStart"/>
            <w:r>
              <w:rPr>
                <w:color w:val="000000"/>
                <w:shd w:val="clear" w:color="auto" w:fill="FFFFFF"/>
              </w:rPr>
              <w:t>Fashionary</w:t>
            </w:r>
            <w:proofErr w:type="spellEnd"/>
            <w:r>
              <w:rPr>
                <w:color w:val="000000"/>
                <w:shd w:val="clear" w:color="auto" w:fill="FFFFFF"/>
              </w:rPr>
              <w:t>, 2019. ISBN 978-988-13547-5-4.</w:t>
            </w:r>
          </w:p>
          <w:p w14:paraId="549FE3C0" w14:textId="1B6B5267" w:rsidR="003E3A11" w:rsidRDefault="00470293" w:rsidP="0001687D">
            <w:pPr>
              <w:widowControl w:val="0"/>
            </w:pPr>
            <w:r>
              <w:rPr>
                <w:color w:val="000000"/>
                <w:shd w:val="clear" w:color="auto" w:fill="FFFFFF"/>
              </w:rPr>
              <w:t xml:space="preserve">THOMPSON, Rob. </w:t>
            </w:r>
            <w:proofErr w:type="spellStart"/>
            <w:r w:rsidRPr="00D12D5B">
              <w:rPr>
                <w:i/>
                <w:iCs/>
                <w:color w:val="000000"/>
                <w:shd w:val="clear" w:color="auto" w:fill="FFFFFF"/>
              </w:rPr>
              <w:t>Sustainable</w:t>
            </w:r>
            <w:proofErr w:type="spellEnd"/>
            <w:r w:rsidRPr="00D12D5B">
              <w:rPr>
                <w:i/>
                <w:iCs/>
                <w:color w:val="000000"/>
                <w:shd w:val="clear" w:color="auto" w:fill="FFFFFF"/>
              </w:rPr>
              <w:t xml:space="preserve"> </w:t>
            </w:r>
            <w:proofErr w:type="spellStart"/>
            <w:r w:rsidRPr="00D12D5B">
              <w:rPr>
                <w:i/>
                <w:iCs/>
                <w:color w:val="000000"/>
                <w:shd w:val="clear" w:color="auto" w:fill="FFFFFF"/>
              </w:rPr>
              <w:t>materials</w:t>
            </w:r>
            <w:proofErr w:type="spellEnd"/>
            <w:r w:rsidRPr="00D12D5B">
              <w:rPr>
                <w:i/>
                <w:iCs/>
                <w:color w:val="000000"/>
                <w:shd w:val="clear" w:color="auto" w:fill="FFFFFF"/>
              </w:rPr>
              <w:t xml:space="preserve">, </w:t>
            </w:r>
            <w:proofErr w:type="spellStart"/>
            <w:r w:rsidRPr="00D12D5B">
              <w:rPr>
                <w:i/>
                <w:iCs/>
                <w:color w:val="000000"/>
                <w:shd w:val="clear" w:color="auto" w:fill="FFFFFF"/>
              </w:rPr>
              <w:t>processes</w:t>
            </w:r>
            <w:proofErr w:type="spellEnd"/>
            <w:r w:rsidRPr="00D12D5B">
              <w:rPr>
                <w:i/>
                <w:iCs/>
                <w:color w:val="000000"/>
                <w:shd w:val="clear" w:color="auto" w:fill="FFFFFF"/>
              </w:rPr>
              <w:t xml:space="preserve"> and </w:t>
            </w:r>
            <w:proofErr w:type="spellStart"/>
            <w:r w:rsidRPr="00D12D5B">
              <w:rPr>
                <w:i/>
                <w:iCs/>
                <w:color w:val="000000"/>
                <w:shd w:val="clear" w:color="auto" w:fill="FFFFFF"/>
              </w:rPr>
              <w:t>production</w:t>
            </w:r>
            <w:proofErr w:type="spellEnd"/>
            <w:r w:rsidRPr="00D12D5B">
              <w:rPr>
                <w:i/>
                <w:iCs/>
                <w:color w:val="000000"/>
                <w:shd w:val="clear" w:color="auto" w:fill="FFFFFF"/>
              </w:rPr>
              <w:t xml:space="preserve">. </w:t>
            </w:r>
            <w:proofErr w:type="spellStart"/>
            <w:r w:rsidRPr="00D12D5B">
              <w:rPr>
                <w:i/>
                <w:iCs/>
                <w:color w:val="000000"/>
                <w:shd w:val="clear" w:color="auto" w:fill="FFFFFF"/>
              </w:rPr>
              <w:t>The</w:t>
            </w:r>
            <w:proofErr w:type="spellEnd"/>
            <w:r w:rsidRPr="00D12D5B">
              <w:rPr>
                <w:i/>
                <w:iCs/>
                <w:color w:val="000000"/>
                <w:shd w:val="clear" w:color="auto" w:fill="FFFFFF"/>
              </w:rPr>
              <w:t xml:space="preserve"> </w:t>
            </w:r>
            <w:proofErr w:type="spellStart"/>
            <w:r w:rsidRPr="00D12D5B">
              <w:rPr>
                <w:i/>
                <w:iCs/>
                <w:color w:val="000000"/>
                <w:shd w:val="clear" w:color="auto" w:fill="FFFFFF"/>
              </w:rPr>
              <w:t>manufacturing</w:t>
            </w:r>
            <w:proofErr w:type="spellEnd"/>
            <w:r w:rsidRPr="00D12D5B">
              <w:rPr>
                <w:i/>
                <w:iCs/>
                <w:color w:val="000000"/>
                <w:shd w:val="clear" w:color="auto" w:fill="FFFFFF"/>
              </w:rPr>
              <w:t xml:space="preserve"> </w:t>
            </w:r>
            <w:proofErr w:type="spellStart"/>
            <w:r w:rsidRPr="00D12D5B">
              <w:rPr>
                <w:i/>
                <w:iCs/>
                <w:color w:val="000000"/>
                <w:shd w:val="clear" w:color="auto" w:fill="FFFFFF"/>
              </w:rPr>
              <w:t>guides</w:t>
            </w:r>
            <w:proofErr w:type="spellEnd"/>
            <w:r>
              <w:rPr>
                <w:color w:val="000000"/>
                <w:shd w:val="clear" w:color="auto" w:fill="FFFFFF"/>
              </w:rPr>
              <w:t xml:space="preserve">. London: </w:t>
            </w:r>
            <w:proofErr w:type="spellStart"/>
            <w:r>
              <w:rPr>
                <w:color w:val="000000"/>
                <w:shd w:val="clear" w:color="auto" w:fill="FFFFFF"/>
              </w:rPr>
              <w:t>Thames</w:t>
            </w:r>
            <w:proofErr w:type="spellEnd"/>
            <w:r>
              <w:rPr>
                <w:color w:val="000000"/>
                <w:shd w:val="clear" w:color="auto" w:fill="FFFFFF"/>
              </w:rPr>
              <w:t xml:space="preserve"> &amp; Hudson, </w:t>
            </w:r>
            <w:r w:rsidR="00E70561">
              <w:rPr>
                <w:color w:val="000000"/>
                <w:shd w:val="clear" w:color="auto" w:fill="FFFFFF"/>
              </w:rPr>
              <w:t>c</w:t>
            </w:r>
            <w:r>
              <w:rPr>
                <w:color w:val="000000"/>
                <w:shd w:val="clear" w:color="auto" w:fill="FFFFFF"/>
              </w:rPr>
              <w:t>2013. ISBN 9780500290712.</w:t>
            </w:r>
          </w:p>
        </w:tc>
      </w:tr>
      <w:tr w:rsidR="003E3A11" w14:paraId="530BDF25"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260B4FC" w14:textId="77777777" w:rsidR="003E3A11" w:rsidRDefault="003E3A11" w:rsidP="003E3A11">
            <w:pPr>
              <w:jc w:val="center"/>
              <w:rPr>
                <w:b/>
              </w:rPr>
            </w:pPr>
            <w:r>
              <w:rPr>
                <w:b/>
              </w:rPr>
              <w:t>Informace ke kombinované nebo distanční formě</w:t>
            </w:r>
          </w:p>
        </w:tc>
      </w:tr>
      <w:tr w:rsidR="003E3A11" w14:paraId="50E0CA53" w14:textId="77777777" w:rsidTr="005133EF">
        <w:tc>
          <w:tcPr>
            <w:tcW w:w="4787" w:type="dxa"/>
            <w:gridSpan w:val="4"/>
            <w:tcBorders>
              <w:top w:val="single" w:sz="2" w:space="0" w:color="auto"/>
            </w:tcBorders>
            <w:shd w:val="clear" w:color="auto" w:fill="F7CAAC"/>
          </w:tcPr>
          <w:p w14:paraId="097C5FBF" w14:textId="77777777" w:rsidR="003E3A11" w:rsidRDefault="003E3A11" w:rsidP="003E3A11">
            <w:pPr>
              <w:jc w:val="both"/>
            </w:pPr>
            <w:r>
              <w:rPr>
                <w:b/>
              </w:rPr>
              <w:t>Rozsah konzultací (soustředění)</w:t>
            </w:r>
          </w:p>
        </w:tc>
        <w:tc>
          <w:tcPr>
            <w:tcW w:w="889" w:type="dxa"/>
            <w:tcBorders>
              <w:top w:val="single" w:sz="2" w:space="0" w:color="auto"/>
            </w:tcBorders>
          </w:tcPr>
          <w:p w14:paraId="0371C994" w14:textId="77777777" w:rsidR="003E3A11" w:rsidRDefault="003E3A11" w:rsidP="003E3A11">
            <w:pPr>
              <w:jc w:val="both"/>
            </w:pPr>
          </w:p>
        </w:tc>
        <w:tc>
          <w:tcPr>
            <w:tcW w:w="4179" w:type="dxa"/>
            <w:gridSpan w:val="4"/>
            <w:tcBorders>
              <w:top w:val="single" w:sz="2" w:space="0" w:color="auto"/>
            </w:tcBorders>
            <w:shd w:val="clear" w:color="auto" w:fill="F7CAAC"/>
          </w:tcPr>
          <w:p w14:paraId="3F4EE62B" w14:textId="77777777" w:rsidR="003E3A11" w:rsidRDefault="003E3A11" w:rsidP="003E3A11">
            <w:pPr>
              <w:jc w:val="both"/>
              <w:rPr>
                <w:b/>
              </w:rPr>
            </w:pPr>
            <w:r>
              <w:rPr>
                <w:b/>
              </w:rPr>
              <w:t xml:space="preserve">hodin </w:t>
            </w:r>
          </w:p>
        </w:tc>
      </w:tr>
      <w:tr w:rsidR="003E3A11" w14:paraId="6065DA9B" w14:textId="77777777" w:rsidTr="005133EF">
        <w:tc>
          <w:tcPr>
            <w:tcW w:w="9855" w:type="dxa"/>
            <w:gridSpan w:val="9"/>
            <w:shd w:val="clear" w:color="auto" w:fill="F7CAAC"/>
          </w:tcPr>
          <w:p w14:paraId="5ABEAFA9" w14:textId="77777777" w:rsidR="003E3A11" w:rsidRDefault="003E3A11" w:rsidP="003E3A11">
            <w:pPr>
              <w:jc w:val="both"/>
              <w:rPr>
                <w:b/>
              </w:rPr>
            </w:pPr>
            <w:r>
              <w:rPr>
                <w:b/>
              </w:rPr>
              <w:t>Informace o způsobu kontaktu s vyučujícím</w:t>
            </w:r>
          </w:p>
        </w:tc>
      </w:tr>
      <w:tr w:rsidR="003E3A11" w14:paraId="5E3A617F" w14:textId="77777777" w:rsidTr="005133EF">
        <w:trPr>
          <w:trHeight w:val="1373"/>
        </w:trPr>
        <w:tc>
          <w:tcPr>
            <w:tcW w:w="9855" w:type="dxa"/>
            <w:gridSpan w:val="9"/>
          </w:tcPr>
          <w:p w14:paraId="3E8061F2" w14:textId="77777777" w:rsidR="003E3A11" w:rsidRDefault="003E3A11" w:rsidP="003E3A11">
            <w:pPr>
              <w:jc w:val="both"/>
            </w:pPr>
          </w:p>
        </w:tc>
      </w:tr>
    </w:tbl>
    <w:p w14:paraId="13F65FAF" w14:textId="5E7CAEB9" w:rsidR="00B10F56" w:rsidRDefault="00B10F56"/>
    <w:p w14:paraId="7047D7E1" w14:textId="77777777" w:rsidR="00B10F56" w:rsidRDefault="00B10F5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1E1ACB" w14:paraId="2405B7E5" w14:textId="77777777" w:rsidTr="005133EF">
        <w:tc>
          <w:tcPr>
            <w:tcW w:w="9855" w:type="dxa"/>
            <w:gridSpan w:val="7"/>
            <w:tcBorders>
              <w:bottom w:val="double" w:sz="4" w:space="0" w:color="auto"/>
            </w:tcBorders>
            <w:shd w:val="clear" w:color="auto" w:fill="BDD6EE"/>
          </w:tcPr>
          <w:p w14:paraId="780CF451" w14:textId="77777777" w:rsidR="001E1ACB" w:rsidRDefault="001E1ACB" w:rsidP="005133EF">
            <w:pPr>
              <w:jc w:val="both"/>
              <w:rPr>
                <w:b/>
                <w:sz w:val="28"/>
              </w:rPr>
            </w:pPr>
            <w:r>
              <w:lastRenderedPageBreak/>
              <w:br w:type="page"/>
            </w:r>
            <w:r>
              <w:rPr>
                <w:b/>
                <w:sz w:val="28"/>
              </w:rPr>
              <w:t>B-III – Charakteristika studijního předmětu</w:t>
            </w:r>
          </w:p>
        </w:tc>
      </w:tr>
      <w:tr w:rsidR="00BB6F4E" w14:paraId="5D9F890E" w14:textId="77777777" w:rsidTr="005133EF">
        <w:tc>
          <w:tcPr>
            <w:tcW w:w="3086" w:type="dxa"/>
            <w:tcBorders>
              <w:top w:val="double" w:sz="4" w:space="0" w:color="auto"/>
            </w:tcBorders>
            <w:shd w:val="clear" w:color="auto" w:fill="F7CAAC"/>
          </w:tcPr>
          <w:p w14:paraId="0A6C9866" w14:textId="77777777" w:rsidR="00BB6F4E" w:rsidRDefault="00BB6F4E" w:rsidP="00B543C0">
            <w:pPr>
              <w:rPr>
                <w:b/>
              </w:rPr>
            </w:pPr>
            <w:r>
              <w:rPr>
                <w:b/>
              </w:rPr>
              <w:t>Název studijního předmětu</w:t>
            </w:r>
          </w:p>
        </w:tc>
        <w:tc>
          <w:tcPr>
            <w:tcW w:w="6769" w:type="dxa"/>
            <w:gridSpan w:val="6"/>
            <w:tcBorders>
              <w:top w:val="double" w:sz="4" w:space="0" w:color="auto"/>
            </w:tcBorders>
          </w:tcPr>
          <w:p w14:paraId="031F2A1F" w14:textId="0DC28763" w:rsidR="00BB6F4E" w:rsidRDefault="00BB6F4E" w:rsidP="00BB6F4E">
            <w:pPr>
              <w:jc w:val="both"/>
            </w:pPr>
            <w:r>
              <w:t xml:space="preserve">Ateliér </w:t>
            </w:r>
            <w:proofErr w:type="spellStart"/>
            <w:r w:rsidR="000F5745" w:rsidRPr="000F5745">
              <w:t>Footwear</w:t>
            </w:r>
            <w:proofErr w:type="spellEnd"/>
            <w:r w:rsidR="000F5745" w:rsidRPr="000F5745">
              <w:t xml:space="preserve"> Design</w:t>
            </w:r>
            <w:r w:rsidR="00A32075">
              <w:t xml:space="preserve"> </w:t>
            </w:r>
            <w:r>
              <w:t>3</w:t>
            </w:r>
          </w:p>
        </w:tc>
      </w:tr>
      <w:tr w:rsidR="00BB6F4E" w14:paraId="1F75824F" w14:textId="77777777" w:rsidTr="005133EF">
        <w:tc>
          <w:tcPr>
            <w:tcW w:w="3086" w:type="dxa"/>
            <w:shd w:val="clear" w:color="auto" w:fill="F7CAAC"/>
          </w:tcPr>
          <w:p w14:paraId="4C59B4DB" w14:textId="77777777" w:rsidR="00BB6F4E" w:rsidRDefault="00BB6F4E" w:rsidP="00B543C0">
            <w:pPr>
              <w:rPr>
                <w:b/>
              </w:rPr>
            </w:pPr>
            <w:r>
              <w:rPr>
                <w:b/>
              </w:rPr>
              <w:t>Typ předmětu</w:t>
            </w:r>
          </w:p>
        </w:tc>
        <w:tc>
          <w:tcPr>
            <w:tcW w:w="3406" w:type="dxa"/>
            <w:gridSpan w:val="3"/>
          </w:tcPr>
          <w:p w14:paraId="287C0D14" w14:textId="01B19D77" w:rsidR="00BB6F4E" w:rsidRDefault="009638AC" w:rsidP="00BB6F4E">
            <w:pPr>
              <w:jc w:val="both"/>
            </w:pPr>
            <w:r>
              <w:t>povinný, PZ</w:t>
            </w:r>
          </w:p>
        </w:tc>
        <w:tc>
          <w:tcPr>
            <w:tcW w:w="2695" w:type="dxa"/>
            <w:gridSpan w:val="2"/>
            <w:shd w:val="clear" w:color="auto" w:fill="F7CAAC"/>
          </w:tcPr>
          <w:p w14:paraId="3A0E71BC" w14:textId="77777777" w:rsidR="00BB6F4E" w:rsidRDefault="00BB6F4E" w:rsidP="00BB6F4E">
            <w:pPr>
              <w:jc w:val="both"/>
            </w:pPr>
            <w:r>
              <w:rPr>
                <w:b/>
              </w:rPr>
              <w:t>doporučený ročník / semestr</w:t>
            </w:r>
          </w:p>
        </w:tc>
        <w:tc>
          <w:tcPr>
            <w:tcW w:w="668" w:type="dxa"/>
          </w:tcPr>
          <w:p w14:paraId="572E1F59" w14:textId="540683EE" w:rsidR="00BB6F4E" w:rsidRDefault="001E0B90" w:rsidP="00BB6F4E">
            <w:pPr>
              <w:jc w:val="both"/>
            </w:pPr>
            <w:r>
              <w:t>2/ZS</w:t>
            </w:r>
          </w:p>
        </w:tc>
      </w:tr>
      <w:tr w:rsidR="008443C3" w14:paraId="101C7DDB" w14:textId="77777777" w:rsidTr="005133EF">
        <w:tc>
          <w:tcPr>
            <w:tcW w:w="3086" w:type="dxa"/>
            <w:shd w:val="clear" w:color="auto" w:fill="F7CAAC"/>
          </w:tcPr>
          <w:p w14:paraId="7A14D687" w14:textId="77777777" w:rsidR="008443C3" w:rsidRDefault="008443C3" w:rsidP="00B543C0">
            <w:pPr>
              <w:rPr>
                <w:b/>
              </w:rPr>
            </w:pPr>
            <w:r>
              <w:rPr>
                <w:b/>
              </w:rPr>
              <w:t>Rozsah studijního předmětu</w:t>
            </w:r>
          </w:p>
        </w:tc>
        <w:tc>
          <w:tcPr>
            <w:tcW w:w="1701" w:type="dxa"/>
          </w:tcPr>
          <w:p w14:paraId="0C770457" w14:textId="04D2A02E" w:rsidR="008443C3" w:rsidRDefault="003715F7" w:rsidP="008443C3">
            <w:pPr>
              <w:jc w:val="both"/>
            </w:pPr>
            <w:r>
              <w:t>78</w:t>
            </w:r>
            <w:r w:rsidR="008443C3">
              <w:t xml:space="preserve"> ateliér</w:t>
            </w:r>
          </w:p>
        </w:tc>
        <w:tc>
          <w:tcPr>
            <w:tcW w:w="889" w:type="dxa"/>
            <w:shd w:val="clear" w:color="auto" w:fill="F7CAAC"/>
          </w:tcPr>
          <w:p w14:paraId="4CEE247E" w14:textId="5A990387" w:rsidR="008443C3" w:rsidRDefault="008443C3" w:rsidP="008443C3">
            <w:pPr>
              <w:jc w:val="both"/>
              <w:rPr>
                <w:b/>
              </w:rPr>
            </w:pPr>
            <w:r>
              <w:rPr>
                <w:b/>
              </w:rPr>
              <w:t xml:space="preserve">hod. </w:t>
            </w:r>
          </w:p>
        </w:tc>
        <w:tc>
          <w:tcPr>
            <w:tcW w:w="816" w:type="dxa"/>
          </w:tcPr>
          <w:p w14:paraId="66FADA07" w14:textId="51291B97" w:rsidR="008443C3" w:rsidRDefault="006F43B8" w:rsidP="008443C3">
            <w:pPr>
              <w:jc w:val="both"/>
            </w:pPr>
            <w:r>
              <w:t>78</w:t>
            </w:r>
          </w:p>
        </w:tc>
        <w:tc>
          <w:tcPr>
            <w:tcW w:w="2156" w:type="dxa"/>
            <w:shd w:val="clear" w:color="auto" w:fill="F7CAAC"/>
          </w:tcPr>
          <w:p w14:paraId="408B19BB" w14:textId="41B19566" w:rsidR="008443C3" w:rsidRDefault="008443C3" w:rsidP="008443C3">
            <w:pPr>
              <w:jc w:val="both"/>
              <w:rPr>
                <w:b/>
              </w:rPr>
            </w:pPr>
            <w:r>
              <w:rPr>
                <w:b/>
              </w:rPr>
              <w:t>kreditů</w:t>
            </w:r>
          </w:p>
        </w:tc>
        <w:tc>
          <w:tcPr>
            <w:tcW w:w="1207" w:type="dxa"/>
            <w:gridSpan w:val="2"/>
          </w:tcPr>
          <w:p w14:paraId="3366F6F2" w14:textId="7395553D" w:rsidR="008443C3" w:rsidRDefault="006F43B8" w:rsidP="008443C3">
            <w:pPr>
              <w:jc w:val="both"/>
            </w:pPr>
            <w:r>
              <w:t>6</w:t>
            </w:r>
          </w:p>
        </w:tc>
      </w:tr>
      <w:tr w:rsidR="00BB6F4E" w14:paraId="4FD6340C" w14:textId="77777777" w:rsidTr="005133EF">
        <w:tc>
          <w:tcPr>
            <w:tcW w:w="3086" w:type="dxa"/>
            <w:shd w:val="clear" w:color="auto" w:fill="F7CAAC"/>
          </w:tcPr>
          <w:p w14:paraId="3014E92A" w14:textId="77777777" w:rsidR="00BB6F4E" w:rsidRDefault="00BB6F4E" w:rsidP="00B543C0">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2D41C959" w14:textId="7AD09BB5" w:rsidR="00BB6F4E" w:rsidRDefault="00682ADC" w:rsidP="00BB6F4E">
            <w:pPr>
              <w:jc w:val="both"/>
            </w:pPr>
            <w:r>
              <w:t xml:space="preserve">Ateliér </w:t>
            </w:r>
            <w:proofErr w:type="spellStart"/>
            <w:r w:rsidR="000F5745" w:rsidRPr="000F5745">
              <w:t>Footwear</w:t>
            </w:r>
            <w:proofErr w:type="spellEnd"/>
            <w:r w:rsidR="000F5745" w:rsidRPr="000F5745">
              <w:t xml:space="preserve"> Design</w:t>
            </w:r>
            <w:r w:rsidR="00A32075">
              <w:t xml:space="preserve"> </w:t>
            </w:r>
            <w:r>
              <w:t>2</w:t>
            </w:r>
          </w:p>
        </w:tc>
      </w:tr>
      <w:tr w:rsidR="00E125E8" w14:paraId="27A19325" w14:textId="77777777" w:rsidTr="005133EF">
        <w:tc>
          <w:tcPr>
            <w:tcW w:w="3086" w:type="dxa"/>
            <w:shd w:val="clear" w:color="auto" w:fill="F7CAAC"/>
          </w:tcPr>
          <w:p w14:paraId="67978C98" w14:textId="77777777" w:rsidR="00E125E8" w:rsidRPr="005A0406" w:rsidRDefault="00E125E8" w:rsidP="00B543C0">
            <w:pPr>
              <w:rPr>
                <w:b/>
              </w:rPr>
            </w:pPr>
            <w:r w:rsidRPr="005A0406">
              <w:rPr>
                <w:b/>
              </w:rPr>
              <w:t>Způsob ověření výsledků učení</w:t>
            </w:r>
          </w:p>
        </w:tc>
        <w:tc>
          <w:tcPr>
            <w:tcW w:w="3406" w:type="dxa"/>
            <w:gridSpan w:val="3"/>
          </w:tcPr>
          <w:p w14:paraId="3BF99410" w14:textId="429F4605" w:rsidR="00E125E8" w:rsidRDefault="00E125E8" w:rsidP="00E125E8">
            <w:pPr>
              <w:jc w:val="both"/>
            </w:pPr>
            <w:r>
              <w:t>zápočet, zkouška</w:t>
            </w:r>
          </w:p>
        </w:tc>
        <w:tc>
          <w:tcPr>
            <w:tcW w:w="2156" w:type="dxa"/>
            <w:shd w:val="clear" w:color="auto" w:fill="F7CAAC"/>
          </w:tcPr>
          <w:p w14:paraId="70B1F26A" w14:textId="1299F471" w:rsidR="00E125E8" w:rsidRDefault="00E125E8" w:rsidP="00E125E8">
            <w:pPr>
              <w:jc w:val="both"/>
              <w:rPr>
                <w:b/>
              </w:rPr>
            </w:pPr>
            <w:r>
              <w:rPr>
                <w:b/>
              </w:rPr>
              <w:t>Forma výuky</w:t>
            </w:r>
          </w:p>
        </w:tc>
        <w:tc>
          <w:tcPr>
            <w:tcW w:w="1207" w:type="dxa"/>
            <w:gridSpan w:val="2"/>
          </w:tcPr>
          <w:p w14:paraId="75ADCD15" w14:textId="374342EE" w:rsidR="00E125E8" w:rsidRDefault="00E125E8" w:rsidP="00E125E8">
            <w:pPr>
              <w:jc w:val="both"/>
            </w:pPr>
            <w:r>
              <w:t>ateliér</w:t>
            </w:r>
          </w:p>
        </w:tc>
      </w:tr>
      <w:tr w:rsidR="00BB6F4E" w14:paraId="31C0482C" w14:textId="77777777" w:rsidTr="005133EF">
        <w:tc>
          <w:tcPr>
            <w:tcW w:w="3086" w:type="dxa"/>
            <w:shd w:val="clear" w:color="auto" w:fill="F7CAAC"/>
          </w:tcPr>
          <w:p w14:paraId="7C96B74C" w14:textId="77777777" w:rsidR="00BB6F4E" w:rsidRPr="005A0406" w:rsidRDefault="00BB6F4E" w:rsidP="00B543C0">
            <w:pPr>
              <w:rPr>
                <w:b/>
              </w:rPr>
            </w:pPr>
            <w:r w:rsidRPr="005A0406">
              <w:rPr>
                <w:b/>
              </w:rPr>
              <w:t>Forma způsobu ověření výsledků učení a další požadavky na studenta</w:t>
            </w:r>
          </w:p>
        </w:tc>
        <w:tc>
          <w:tcPr>
            <w:tcW w:w="6769" w:type="dxa"/>
            <w:gridSpan w:val="6"/>
            <w:tcBorders>
              <w:bottom w:val="nil"/>
            </w:tcBorders>
          </w:tcPr>
          <w:p w14:paraId="3D02DC0A" w14:textId="7D9527D0" w:rsidR="00BB6F4E" w:rsidRDefault="002B1D7D" w:rsidP="00BB6F4E">
            <w:pPr>
              <w:jc w:val="both"/>
            </w:pPr>
            <w:r w:rsidRPr="164980A3">
              <w:rPr>
                <w:color w:val="000000" w:themeColor="text1"/>
              </w:rPr>
              <w:t>Účast</w:t>
            </w:r>
            <w:r>
              <w:rPr>
                <w:color w:val="000000" w:themeColor="text1"/>
              </w:rPr>
              <w:t xml:space="preserve"> </w:t>
            </w:r>
            <w:r w:rsidRPr="164980A3">
              <w:rPr>
                <w:color w:val="000000" w:themeColor="text1"/>
              </w:rPr>
              <w:t xml:space="preserve">na </w:t>
            </w:r>
            <w:r>
              <w:rPr>
                <w:color w:val="000000" w:themeColor="text1"/>
              </w:rPr>
              <w:t xml:space="preserve">výuce </w:t>
            </w:r>
            <w:r w:rsidRPr="164980A3">
              <w:rPr>
                <w:color w:val="000000" w:themeColor="text1"/>
              </w:rPr>
              <w:t>minimálně 80</w:t>
            </w:r>
            <w:r>
              <w:rPr>
                <w:color w:val="000000" w:themeColor="text1"/>
              </w:rPr>
              <w:t xml:space="preserve"> </w:t>
            </w:r>
            <w:r w:rsidRPr="164980A3">
              <w:rPr>
                <w:color w:val="000000" w:themeColor="text1"/>
              </w:rPr>
              <w:t>%. Pravidelné konzultace v průběhu semestru. Cílevědomost a invence studenta. Odevzdání samostatných prací dle zadání.</w:t>
            </w:r>
            <w:r>
              <w:rPr>
                <w:color w:val="000000" w:themeColor="text1"/>
              </w:rPr>
              <w:t xml:space="preserve"> </w:t>
            </w:r>
            <w:r w:rsidRPr="164980A3">
              <w:rPr>
                <w:color w:val="000000" w:themeColor="text1"/>
              </w:rPr>
              <w:t>Znalost anatomie nohy a chodidla. Detailní vědomosti střihové konstrukce svrškové části obuvi.</w:t>
            </w:r>
          </w:p>
        </w:tc>
      </w:tr>
      <w:tr w:rsidR="00BB6F4E" w14:paraId="0D4351F2" w14:textId="77777777" w:rsidTr="00B543C0">
        <w:trPr>
          <w:trHeight w:val="108"/>
        </w:trPr>
        <w:tc>
          <w:tcPr>
            <w:tcW w:w="9855" w:type="dxa"/>
            <w:gridSpan w:val="7"/>
            <w:tcBorders>
              <w:top w:val="nil"/>
            </w:tcBorders>
          </w:tcPr>
          <w:p w14:paraId="389D7FF9" w14:textId="77777777" w:rsidR="00BB6F4E" w:rsidRDefault="00BB6F4E" w:rsidP="00B543C0"/>
        </w:tc>
      </w:tr>
      <w:tr w:rsidR="00D715F9" w14:paraId="3F008AA8" w14:textId="77777777" w:rsidTr="005133EF">
        <w:trPr>
          <w:trHeight w:val="197"/>
        </w:trPr>
        <w:tc>
          <w:tcPr>
            <w:tcW w:w="3086" w:type="dxa"/>
            <w:tcBorders>
              <w:top w:val="nil"/>
            </w:tcBorders>
            <w:shd w:val="clear" w:color="auto" w:fill="F7CAAC"/>
          </w:tcPr>
          <w:p w14:paraId="6AAB6643" w14:textId="77777777" w:rsidR="00D715F9" w:rsidRDefault="00D715F9" w:rsidP="00B543C0">
            <w:pPr>
              <w:rPr>
                <w:b/>
              </w:rPr>
            </w:pPr>
            <w:r>
              <w:rPr>
                <w:b/>
              </w:rPr>
              <w:t>Garant předmětu</w:t>
            </w:r>
          </w:p>
        </w:tc>
        <w:tc>
          <w:tcPr>
            <w:tcW w:w="6769" w:type="dxa"/>
            <w:gridSpan w:val="6"/>
            <w:tcBorders>
              <w:top w:val="nil"/>
            </w:tcBorders>
          </w:tcPr>
          <w:p w14:paraId="4C7EFEC4" w14:textId="768011BA" w:rsidR="00D715F9" w:rsidRPr="006B5E51" w:rsidRDefault="00D715F9" w:rsidP="00D715F9">
            <w:pPr>
              <w:jc w:val="both"/>
            </w:pPr>
            <w:r w:rsidRPr="006B5E51">
              <w:t xml:space="preserve">MgA. Jana </w:t>
            </w:r>
            <w:proofErr w:type="spellStart"/>
            <w:r w:rsidRPr="006B5E51">
              <w:t>Kotikov</w:t>
            </w:r>
            <w:proofErr w:type="spellEnd"/>
          </w:p>
        </w:tc>
      </w:tr>
      <w:tr w:rsidR="00D715F9" w14:paraId="2DB5DE3F" w14:textId="77777777" w:rsidTr="005133EF">
        <w:trPr>
          <w:trHeight w:val="243"/>
        </w:trPr>
        <w:tc>
          <w:tcPr>
            <w:tcW w:w="3086" w:type="dxa"/>
            <w:tcBorders>
              <w:top w:val="nil"/>
            </w:tcBorders>
            <w:shd w:val="clear" w:color="auto" w:fill="F7CAAC"/>
          </w:tcPr>
          <w:p w14:paraId="12D426A0" w14:textId="77777777" w:rsidR="00D715F9" w:rsidRDefault="00D715F9" w:rsidP="00B543C0">
            <w:pPr>
              <w:rPr>
                <w:b/>
              </w:rPr>
            </w:pPr>
            <w:r>
              <w:rPr>
                <w:b/>
              </w:rPr>
              <w:t>Zapojení garanta do výuky předmětu</w:t>
            </w:r>
          </w:p>
        </w:tc>
        <w:tc>
          <w:tcPr>
            <w:tcW w:w="6769" w:type="dxa"/>
            <w:gridSpan w:val="6"/>
            <w:tcBorders>
              <w:top w:val="nil"/>
            </w:tcBorders>
          </w:tcPr>
          <w:p w14:paraId="6FDA8890" w14:textId="4E047306" w:rsidR="00D715F9" w:rsidRDefault="00D715F9" w:rsidP="00D715F9">
            <w:pPr>
              <w:jc w:val="both"/>
            </w:pPr>
            <w:r>
              <w:t>70 %</w:t>
            </w:r>
          </w:p>
        </w:tc>
      </w:tr>
      <w:tr w:rsidR="00D715F9" w14:paraId="72A62226" w14:textId="77777777" w:rsidTr="005133EF">
        <w:tc>
          <w:tcPr>
            <w:tcW w:w="3086" w:type="dxa"/>
            <w:shd w:val="clear" w:color="auto" w:fill="F7CAAC"/>
          </w:tcPr>
          <w:p w14:paraId="351BD9F3" w14:textId="77777777" w:rsidR="00D715F9" w:rsidRDefault="00D715F9" w:rsidP="00D715F9">
            <w:pPr>
              <w:jc w:val="both"/>
              <w:rPr>
                <w:b/>
              </w:rPr>
            </w:pPr>
            <w:r>
              <w:rPr>
                <w:b/>
              </w:rPr>
              <w:t>Vyučující</w:t>
            </w:r>
          </w:p>
        </w:tc>
        <w:tc>
          <w:tcPr>
            <w:tcW w:w="6769" w:type="dxa"/>
            <w:gridSpan w:val="6"/>
            <w:tcBorders>
              <w:bottom w:val="nil"/>
            </w:tcBorders>
          </w:tcPr>
          <w:p w14:paraId="08850890" w14:textId="2FCDCB3E" w:rsidR="00D715F9" w:rsidRDefault="00D715F9" w:rsidP="00D715F9">
            <w:pPr>
              <w:jc w:val="both"/>
            </w:pPr>
            <w:r>
              <w:t xml:space="preserve">MgA. Jana </w:t>
            </w:r>
            <w:proofErr w:type="spellStart"/>
            <w:r>
              <w:t>Kotikov</w:t>
            </w:r>
            <w:proofErr w:type="spellEnd"/>
            <w:r>
              <w:t xml:space="preserve">, </w:t>
            </w:r>
            <w:r w:rsidR="00B543C0">
              <w:t>Ing</w:t>
            </w:r>
            <w:r>
              <w:t>. Jana Šerá</w:t>
            </w:r>
            <w:r w:rsidR="00470293">
              <w:t xml:space="preserve">, </w:t>
            </w:r>
            <w:r w:rsidR="00B543C0">
              <w:t xml:space="preserve">Ph.D., MgA. </w:t>
            </w:r>
            <w:r w:rsidR="00470293">
              <w:rPr>
                <w:shd w:val="clear" w:color="auto" w:fill="FFFFFF"/>
              </w:rPr>
              <w:t>Lucie Trejtnarová, Ph.D.</w:t>
            </w:r>
          </w:p>
        </w:tc>
      </w:tr>
      <w:tr w:rsidR="006434A0" w14:paraId="3F3EEC60" w14:textId="77777777" w:rsidTr="00404CBA">
        <w:trPr>
          <w:trHeight w:val="196"/>
        </w:trPr>
        <w:tc>
          <w:tcPr>
            <w:tcW w:w="9855" w:type="dxa"/>
            <w:gridSpan w:val="7"/>
            <w:tcBorders>
              <w:top w:val="nil"/>
            </w:tcBorders>
          </w:tcPr>
          <w:p w14:paraId="6A790197" w14:textId="77777777" w:rsidR="006434A0" w:rsidRDefault="006434A0" w:rsidP="006434A0">
            <w:pPr>
              <w:jc w:val="both"/>
            </w:pPr>
          </w:p>
        </w:tc>
      </w:tr>
      <w:tr w:rsidR="006434A0" w14:paraId="58E6FA1D" w14:textId="77777777" w:rsidTr="005133EF">
        <w:tc>
          <w:tcPr>
            <w:tcW w:w="3086" w:type="dxa"/>
            <w:shd w:val="clear" w:color="auto" w:fill="F7CAAC"/>
          </w:tcPr>
          <w:p w14:paraId="6BFEF5A4" w14:textId="77777777" w:rsidR="006434A0" w:rsidRPr="001452AD" w:rsidRDefault="006434A0" w:rsidP="006434A0">
            <w:pPr>
              <w:jc w:val="both"/>
              <w:rPr>
                <w:b/>
                <w:highlight w:val="yellow"/>
              </w:rPr>
            </w:pPr>
            <w:r w:rsidRPr="009B48E7">
              <w:rPr>
                <w:b/>
              </w:rPr>
              <w:t>Hlavní témata a výsledky učení</w:t>
            </w:r>
          </w:p>
        </w:tc>
        <w:tc>
          <w:tcPr>
            <w:tcW w:w="6769" w:type="dxa"/>
            <w:gridSpan w:val="6"/>
            <w:tcBorders>
              <w:bottom w:val="nil"/>
            </w:tcBorders>
          </w:tcPr>
          <w:p w14:paraId="2F227B75" w14:textId="77777777" w:rsidR="006434A0" w:rsidRPr="001452AD" w:rsidRDefault="006434A0" w:rsidP="006434A0">
            <w:pPr>
              <w:jc w:val="both"/>
              <w:rPr>
                <w:highlight w:val="yellow"/>
              </w:rPr>
            </w:pPr>
          </w:p>
        </w:tc>
      </w:tr>
      <w:tr w:rsidR="006434A0" w14:paraId="5A72E8DC" w14:textId="77777777" w:rsidTr="00B6190B">
        <w:trPr>
          <w:trHeight w:val="283"/>
        </w:trPr>
        <w:tc>
          <w:tcPr>
            <w:tcW w:w="9855" w:type="dxa"/>
            <w:gridSpan w:val="7"/>
            <w:tcBorders>
              <w:top w:val="nil"/>
              <w:bottom w:val="single" w:sz="4" w:space="0" w:color="auto"/>
            </w:tcBorders>
          </w:tcPr>
          <w:p w14:paraId="2BD7EDC2" w14:textId="77777777" w:rsidR="00470293" w:rsidRPr="00C350FD" w:rsidRDefault="00470293" w:rsidP="00470293">
            <w:pPr>
              <w:widowControl w:val="0"/>
              <w:jc w:val="both"/>
              <w:rPr>
                <w:b/>
                <w:bCs/>
              </w:rPr>
            </w:pPr>
            <w:r w:rsidRPr="00C350FD">
              <w:rPr>
                <w:b/>
                <w:bCs/>
              </w:rPr>
              <w:t>Témata:</w:t>
            </w:r>
          </w:p>
          <w:p w14:paraId="15C90791" w14:textId="04BC4C0D" w:rsidR="00470293" w:rsidRDefault="00470293" w:rsidP="004C352E">
            <w:pPr>
              <w:pStyle w:val="Odstavecseseznamem"/>
              <w:widowControl w:val="0"/>
              <w:numPr>
                <w:ilvl w:val="0"/>
                <w:numId w:val="77"/>
              </w:numPr>
              <w:suppressAutoHyphens/>
              <w:contextualSpacing w:val="0"/>
              <w:jc w:val="both"/>
            </w:pPr>
            <w:r>
              <w:t>Úvodní hodina, ateliérové zadání, požadavky ke splnění předmětu</w:t>
            </w:r>
            <w:r w:rsidR="00B543C0">
              <w:t>.</w:t>
            </w:r>
          </w:p>
          <w:p w14:paraId="00476C06" w14:textId="71018B35" w:rsidR="00CF1DDE" w:rsidRDefault="009B4310" w:rsidP="004C352E">
            <w:pPr>
              <w:pStyle w:val="Odstavecseseznamem"/>
              <w:widowControl w:val="0"/>
              <w:numPr>
                <w:ilvl w:val="0"/>
                <w:numId w:val="77"/>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00E9567A" w:rsidRPr="00067E41">
              <w:t>storyboard</w:t>
            </w:r>
            <w:proofErr w:type="spellEnd"/>
            <w:r w:rsidR="00E9567A">
              <w:t xml:space="preserve"> – práce</w:t>
            </w:r>
            <w:r>
              <w:t xml:space="preserve"> na</w:t>
            </w:r>
            <w:r w:rsidRPr="00067E41">
              <w:t xml:space="preserve"> </w:t>
            </w:r>
            <w:r w:rsidR="00A93C32">
              <w:t>obuvi derbového střihu</w:t>
            </w:r>
            <w:r w:rsidR="00D7482B">
              <w:t>.</w:t>
            </w:r>
          </w:p>
          <w:p w14:paraId="5C340237" w14:textId="77777777" w:rsidR="00470293" w:rsidRDefault="00470293" w:rsidP="00CF1DDE">
            <w:pPr>
              <w:pStyle w:val="Odstavecseseznamem"/>
              <w:widowControl w:val="0"/>
              <w:suppressAutoHyphens/>
              <w:contextualSpacing w:val="0"/>
              <w:jc w:val="both"/>
            </w:pPr>
            <w:r>
              <w:t>Klimatická změna: příčiny klimatických změn a jejich důsledky pro životní prostředí a společnost</w:t>
            </w:r>
          </w:p>
          <w:p w14:paraId="4F07E5B1" w14:textId="77777777" w:rsidR="00CF1DDE" w:rsidRDefault="00CF1DDE" w:rsidP="004C352E">
            <w:pPr>
              <w:pStyle w:val="Odstavecseseznamem"/>
              <w:widowControl w:val="0"/>
              <w:numPr>
                <w:ilvl w:val="0"/>
                <w:numId w:val="77"/>
              </w:numPr>
              <w:suppressAutoHyphens/>
              <w:contextualSpacing w:val="0"/>
              <w:jc w:val="both"/>
            </w:pPr>
            <w:r w:rsidRPr="00067E41">
              <w:t>Konzultace nad rozpracovaným tématem</w:t>
            </w:r>
            <w:r>
              <w:t>.</w:t>
            </w:r>
          </w:p>
          <w:p w14:paraId="5245EF31" w14:textId="77777777" w:rsidR="00470293" w:rsidRDefault="00470293" w:rsidP="00CF1DDE">
            <w:pPr>
              <w:pStyle w:val="Odstavecseseznamem"/>
              <w:widowControl w:val="0"/>
              <w:suppressAutoHyphens/>
              <w:contextualSpacing w:val="0"/>
              <w:jc w:val="both"/>
            </w:pPr>
            <w:r>
              <w:t>Skleníkový efekt, skleníkové plyny a jejich zdroje, ekvivalent CO2, emisní povolenky, skleníkové plyny produkované ve všech fázích životního cyklu obuvi</w:t>
            </w:r>
          </w:p>
          <w:p w14:paraId="7D038407" w14:textId="77777777" w:rsidR="00CF1DDE" w:rsidRDefault="00CF1DDE" w:rsidP="004C352E">
            <w:pPr>
              <w:pStyle w:val="Odstavecseseznamem"/>
              <w:widowControl w:val="0"/>
              <w:numPr>
                <w:ilvl w:val="0"/>
                <w:numId w:val="77"/>
              </w:numPr>
              <w:suppressAutoHyphens/>
              <w:contextualSpacing w:val="0"/>
              <w:jc w:val="both"/>
            </w:pPr>
            <w:r w:rsidRPr="00067E41">
              <w:t>Konzultace nad rozpracovaným tématem</w:t>
            </w:r>
            <w:r>
              <w:t>.</w:t>
            </w:r>
          </w:p>
          <w:p w14:paraId="5FF60443" w14:textId="77777777" w:rsidR="00470293" w:rsidRDefault="00470293" w:rsidP="00CF1DDE">
            <w:pPr>
              <w:pStyle w:val="Odstavecseseznamem"/>
              <w:widowControl w:val="0"/>
              <w:suppressAutoHyphens/>
              <w:contextualSpacing w:val="0"/>
              <w:jc w:val="both"/>
            </w:pPr>
            <w:r>
              <w:t xml:space="preserve">Klimatické dohody a jejich význam pro udržitelnou budoucnost, Green </w:t>
            </w:r>
            <w:proofErr w:type="spellStart"/>
            <w:r>
              <w:t>Deal</w:t>
            </w:r>
            <w:proofErr w:type="spellEnd"/>
            <w:r>
              <w:t xml:space="preserve">, </w:t>
            </w:r>
            <w:proofErr w:type="spellStart"/>
            <w:r>
              <w:t>mitigace</w:t>
            </w:r>
            <w:proofErr w:type="spellEnd"/>
            <w:r>
              <w:t xml:space="preserve"> vs. adaptace na důsledky klimatických změn, adaptace na lokální úrovni (vlny veder, sucho, zelená infrastruktura, zelené technologie)</w:t>
            </w:r>
          </w:p>
          <w:p w14:paraId="0AECE8C6" w14:textId="6AF73A52" w:rsidR="00CF1DDE" w:rsidRDefault="00662335" w:rsidP="004C352E">
            <w:pPr>
              <w:pStyle w:val="Odstavecseseznamem"/>
              <w:widowControl w:val="0"/>
              <w:numPr>
                <w:ilvl w:val="0"/>
                <w:numId w:val="77"/>
              </w:numPr>
              <w:suppressAutoHyphens/>
              <w:contextualSpacing w:val="0"/>
              <w:jc w:val="both"/>
            </w:pPr>
            <w:r>
              <w:t>Zhodnocení</w:t>
            </w:r>
            <w:r w:rsidR="00A93C32">
              <w:t xml:space="preserve"> výrobku</w:t>
            </w:r>
            <w:r w:rsidR="00CF1DDE">
              <w:t>.</w:t>
            </w:r>
          </w:p>
          <w:p w14:paraId="5C49E1CA" w14:textId="3019019C" w:rsidR="00470293" w:rsidRDefault="00470293" w:rsidP="00CF1DDE">
            <w:pPr>
              <w:pStyle w:val="Odstavecseseznamem"/>
              <w:widowControl w:val="0"/>
              <w:suppressAutoHyphens/>
              <w:contextualSpacing w:val="0"/>
              <w:jc w:val="both"/>
            </w:pPr>
            <w:r>
              <w:t>Přetvoření budoucnosti v budoucnost cirkulární</w:t>
            </w:r>
            <w:r w:rsidR="00CF1DDE">
              <w:t xml:space="preserve">, </w:t>
            </w:r>
            <w:r>
              <w:t>CE pro módu a oděvní průmysl</w:t>
            </w:r>
            <w:r w:rsidR="00CF1DDE">
              <w:t xml:space="preserve">, </w:t>
            </w:r>
            <w:r>
              <w:t>CE pro potravinové řetězce</w:t>
            </w:r>
          </w:p>
          <w:p w14:paraId="1967DFBF" w14:textId="57526F79" w:rsidR="00470293" w:rsidRDefault="001B4529" w:rsidP="004C352E">
            <w:pPr>
              <w:pStyle w:val="Odstavecseseznamem"/>
              <w:widowControl w:val="0"/>
              <w:numPr>
                <w:ilvl w:val="0"/>
                <w:numId w:val="77"/>
              </w:numPr>
              <w:suppressAutoHyphens/>
              <w:contextualSpacing w:val="0"/>
              <w:jc w:val="both"/>
            </w:pPr>
            <w:r>
              <w:t>Zad</w:t>
            </w:r>
            <w:r w:rsidR="00DD117C">
              <w:t>a</w:t>
            </w:r>
            <w:r>
              <w:t>ní práce odborníkem z</w:t>
            </w:r>
            <w:r w:rsidR="00E9567A">
              <w:t> </w:t>
            </w:r>
            <w:r>
              <w:t>praxe</w:t>
            </w:r>
            <w:r w:rsidR="00E9567A">
              <w:t xml:space="preserve"> </w:t>
            </w:r>
            <w:r w:rsidR="00DD117C">
              <w:t>odpovídající dosaženým znalostem</w:t>
            </w:r>
            <w:r w:rsidR="00237C4F">
              <w:t>,</w:t>
            </w:r>
            <w:r w:rsidR="00C25F40">
              <w:t xml:space="preserve"> </w:t>
            </w:r>
            <w:r w:rsidR="00237C4F" w:rsidRPr="00237C4F">
              <w:t>zaměření na obuv pro různé aktivity</w:t>
            </w:r>
            <w:r w:rsidR="00DD117C">
              <w:t xml:space="preserve"> </w:t>
            </w:r>
            <w:r w:rsidR="00D7482B" w:rsidRPr="00067E41">
              <w:t xml:space="preserve">Brainstorming, </w:t>
            </w:r>
            <w:proofErr w:type="spellStart"/>
            <w:r w:rsidR="00D7482B" w:rsidRPr="00067E41">
              <w:t>moodboard</w:t>
            </w:r>
            <w:proofErr w:type="spellEnd"/>
            <w:r w:rsidR="00D7482B" w:rsidRPr="00067E41">
              <w:t xml:space="preserve">, </w:t>
            </w:r>
            <w:proofErr w:type="spellStart"/>
            <w:r w:rsidR="00D7482B" w:rsidRPr="00067E41">
              <w:t>storyboard</w:t>
            </w:r>
            <w:proofErr w:type="spellEnd"/>
            <w:r w:rsidR="00DD117C">
              <w:t>.</w:t>
            </w:r>
            <w:r w:rsidR="00D7482B">
              <w:t xml:space="preserve"> </w:t>
            </w:r>
            <w:r w:rsidR="00470293">
              <w:t>Principy, Cirkulární přístupy (</w:t>
            </w:r>
            <w:proofErr w:type="spellStart"/>
            <w:r w:rsidR="00470293">
              <w:t>Repair</w:t>
            </w:r>
            <w:proofErr w:type="spellEnd"/>
            <w:r w:rsidR="00470293">
              <w:t xml:space="preserve"> </w:t>
            </w:r>
            <w:proofErr w:type="spellStart"/>
            <w:r w:rsidR="00470293">
              <w:t>Cafe</w:t>
            </w:r>
            <w:proofErr w:type="spellEnd"/>
            <w:r w:rsidR="00470293">
              <w:t>)</w:t>
            </w:r>
          </w:p>
          <w:p w14:paraId="4D561004" w14:textId="77777777" w:rsidR="00CF1DDE" w:rsidRDefault="00CF1DDE" w:rsidP="004C352E">
            <w:pPr>
              <w:pStyle w:val="Odstavecseseznamem"/>
              <w:widowControl w:val="0"/>
              <w:numPr>
                <w:ilvl w:val="0"/>
                <w:numId w:val="77"/>
              </w:numPr>
              <w:suppressAutoHyphens/>
              <w:contextualSpacing w:val="0"/>
              <w:jc w:val="both"/>
            </w:pPr>
            <w:r w:rsidRPr="00067E41">
              <w:t>Konzultace nad rozpracovaným tématem</w:t>
            </w:r>
            <w:r>
              <w:t>.</w:t>
            </w:r>
          </w:p>
          <w:p w14:paraId="40FF624D" w14:textId="77777777" w:rsidR="00470293" w:rsidRDefault="00470293" w:rsidP="00CF1DDE">
            <w:pPr>
              <w:pStyle w:val="Odstavecseseznamem"/>
              <w:widowControl w:val="0"/>
              <w:suppressAutoHyphens/>
              <w:contextualSpacing w:val="0"/>
              <w:jc w:val="both"/>
            </w:pPr>
            <w:r>
              <w:t xml:space="preserve">Cirkulární Ekonomika pro nás: Jakou strategii designu produktu aplikovat na můj produkt? </w:t>
            </w:r>
          </w:p>
          <w:p w14:paraId="206AFB7E" w14:textId="77777777" w:rsidR="00470293" w:rsidRDefault="00470293" w:rsidP="00470293">
            <w:pPr>
              <w:pStyle w:val="Odstavecseseznamem"/>
              <w:widowControl w:val="0"/>
              <w:contextualSpacing w:val="0"/>
              <w:jc w:val="both"/>
            </w:pPr>
            <w:r>
              <w:t>(</w:t>
            </w:r>
            <w:proofErr w:type="spellStart"/>
            <w:r>
              <w:t>Product</w:t>
            </w:r>
            <w:proofErr w:type="spellEnd"/>
            <w:r>
              <w:t xml:space="preserve"> </w:t>
            </w:r>
            <w:proofErr w:type="spellStart"/>
            <w:r>
              <w:t>That</w:t>
            </w:r>
            <w:proofErr w:type="spellEnd"/>
            <w:r>
              <w:t xml:space="preserve"> Last, </w:t>
            </w:r>
            <w:proofErr w:type="spellStart"/>
            <w:r>
              <w:t>chapter</w:t>
            </w:r>
            <w:proofErr w:type="spellEnd"/>
            <w:r>
              <w:t xml:space="preserve"> 5)</w:t>
            </w:r>
          </w:p>
          <w:p w14:paraId="79B14443" w14:textId="77777777" w:rsidR="00CF1DDE" w:rsidRDefault="00CF1DDE" w:rsidP="004C352E">
            <w:pPr>
              <w:pStyle w:val="Odstavecseseznamem"/>
              <w:widowControl w:val="0"/>
              <w:numPr>
                <w:ilvl w:val="0"/>
                <w:numId w:val="77"/>
              </w:numPr>
              <w:suppressAutoHyphens/>
              <w:contextualSpacing w:val="0"/>
              <w:jc w:val="both"/>
            </w:pPr>
            <w:r w:rsidRPr="00067E41">
              <w:t>Konzultace nad rozpracovaným tématem</w:t>
            </w:r>
            <w:r>
              <w:t>.</w:t>
            </w:r>
          </w:p>
          <w:p w14:paraId="433ECA3E" w14:textId="77777777" w:rsidR="00470293" w:rsidRDefault="00470293" w:rsidP="00CF1DDE">
            <w:pPr>
              <w:pStyle w:val="Odstavecseseznamem"/>
              <w:widowControl w:val="0"/>
              <w:suppressAutoHyphens/>
              <w:contextualSpacing w:val="0"/>
              <w:jc w:val="both"/>
            </w:pPr>
            <w:r>
              <w:t xml:space="preserve">Realizace pracovních modelů, brainstorming, </w:t>
            </w:r>
            <w:proofErr w:type="spellStart"/>
            <w:r>
              <w:t>moodboard</w:t>
            </w:r>
            <w:proofErr w:type="spellEnd"/>
            <w:r>
              <w:t xml:space="preserve">, </w:t>
            </w:r>
            <w:proofErr w:type="spellStart"/>
            <w:r>
              <w:t>storyboard</w:t>
            </w:r>
            <w:proofErr w:type="spellEnd"/>
          </w:p>
          <w:p w14:paraId="2094C43D" w14:textId="77777777" w:rsidR="00CF1DDE" w:rsidRDefault="00CF1DDE" w:rsidP="004C352E">
            <w:pPr>
              <w:pStyle w:val="Odstavecseseznamem"/>
              <w:widowControl w:val="0"/>
              <w:numPr>
                <w:ilvl w:val="0"/>
                <w:numId w:val="77"/>
              </w:numPr>
              <w:suppressAutoHyphens/>
              <w:ind w:left="386" w:firstLine="0"/>
              <w:contextualSpacing w:val="0"/>
              <w:jc w:val="both"/>
            </w:pPr>
            <w:r w:rsidRPr="00067E41">
              <w:t>Konzultace nad rozpracovaným tématem</w:t>
            </w:r>
            <w:r>
              <w:t>.</w:t>
            </w:r>
          </w:p>
          <w:p w14:paraId="5AE19293" w14:textId="77777777" w:rsidR="00470293" w:rsidRDefault="00470293" w:rsidP="00CF1DDE">
            <w:pPr>
              <w:pStyle w:val="Odstavecseseznamem"/>
              <w:widowControl w:val="0"/>
              <w:suppressAutoHyphens/>
              <w:contextualSpacing w:val="0"/>
              <w:jc w:val="both"/>
            </w:pPr>
            <w:r>
              <w:t xml:space="preserve">Biomechanika, </w:t>
            </w:r>
            <w:proofErr w:type="spellStart"/>
            <w:r>
              <w:t>podologie</w:t>
            </w:r>
            <w:proofErr w:type="spellEnd"/>
            <w:r>
              <w:t xml:space="preserve"> – dopad na design obuvi</w:t>
            </w:r>
          </w:p>
          <w:p w14:paraId="0639226B" w14:textId="77777777" w:rsidR="00CF1DDE" w:rsidRDefault="00CF1DDE" w:rsidP="004C352E">
            <w:pPr>
              <w:pStyle w:val="Odstavecseseznamem"/>
              <w:widowControl w:val="0"/>
              <w:numPr>
                <w:ilvl w:val="0"/>
                <w:numId w:val="77"/>
              </w:numPr>
              <w:suppressAutoHyphens/>
              <w:contextualSpacing w:val="0"/>
              <w:jc w:val="both"/>
            </w:pPr>
            <w:r w:rsidRPr="00067E41">
              <w:t>Konzultace nad rozpracovaným tématem</w:t>
            </w:r>
            <w:r>
              <w:t>.</w:t>
            </w:r>
          </w:p>
          <w:p w14:paraId="1AC0FA61" w14:textId="272192DF" w:rsidR="00470293" w:rsidRDefault="00470293" w:rsidP="004C352E">
            <w:pPr>
              <w:pStyle w:val="Odstavecseseznamem"/>
              <w:widowControl w:val="0"/>
              <w:numPr>
                <w:ilvl w:val="0"/>
                <w:numId w:val="77"/>
              </w:numPr>
              <w:suppressAutoHyphens/>
              <w:contextualSpacing w:val="0"/>
              <w:jc w:val="both"/>
            </w:pPr>
            <w:r>
              <w:t>Konzultace nad rozpracovaným tématem</w:t>
            </w:r>
            <w:r w:rsidR="008D25E6">
              <w:t>.</w:t>
            </w:r>
          </w:p>
          <w:p w14:paraId="78522111" w14:textId="3BC9370B" w:rsidR="00470293" w:rsidRDefault="00470293" w:rsidP="004C352E">
            <w:pPr>
              <w:pStyle w:val="Odstavecseseznamem"/>
              <w:widowControl w:val="0"/>
              <w:numPr>
                <w:ilvl w:val="0"/>
                <w:numId w:val="77"/>
              </w:numPr>
              <w:suppressAutoHyphens/>
              <w:contextualSpacing w:val="0"/>
              <w:jc w:val="both"/>
            </w:pPr>
            <w:r>
              <w:t>Konzultace nad rozpracovaným tématem</w:t>
            </w:r>
            <w:r w:rsidR="008D25E6">
              <w:t>.</w:t>
            </w:r>
          </w:p>
          <w:p w14:paraId="7A0B8CD7" w14:textId="637F688B" w:rsidR="00470293" w:rsidRDefault="0070219C" w:rsidP="004C352E">
            <w:pPr>
              <w:pStyle w:val="Odstavecseseznamem"/>
              <w:widowControl w:val="0"/>
              <w:numPr>
                <w:ilvl w:val="0"/>
                <w:numId w:val="77"/>
              </w:numPr>
              <w:suppressAutoHyphens/>
              <w:spacing w:after="120"/>
              <w:contextualSpacing w:val="0"/>
              <w:jc w:val="both"/>
            </w:pPr>
            <w:r>
              <w:t xml:space="preserve">Prezentování vytvořeného produktu. </w:t>
            </w:r>
            <w:r w:rsidR="00470293">
              <w:t>Vyhodnocení zadání</w:t>
            </w:r>
            <w:r w:rsidR="00662335">
              <w:t>.</w:t>
            </w:r>
          </w:p>
          <w:p w14:paraId="28271EBA" w14:textId="77777777" w:rsidR="00470293" w:rsidRPr="00C350FD" w:rsidRDefault="00470293" w:rsidP="00470293">
            <w:pPr>
              <w:widowControl w:val="0"/>
              <w:jc w:val="both"/>
              <w:rPr>
                <w:b/>
                <w:bCs/>
              </w:rPr>
            </w:pPr>
            <w:r w:rsidRPr="00C350FD">
              <w:rPr>
                <w:b/>
                <w:bCs/>
              </w:rPr>
              <w:t>Výsledky učení:</w:t>
            </w:r>
          </w:p>
          <w:p w14:paraId="7FD29178" w14:textId="77777777" w:rsidR="00470293" w:rsidRDefault="00470293" w:rsidP="00470293">
            <w:pPr>
              <w:widowControl w:val="0"/>
              <w:jc w:val="both"/>
            </w:pPr>
            <w:r>
              <w:t>Odborné znalosti – po absolvování předmětu student umí:</w:t>
            </w:r>
          </w:p>
          <w:p w14:paraId="4C23A8DF" w14:textId="7E73A230" w:rsidR="00470293" w:rsidRDefault="00470293" w:rsidP="004C352E">
            <w:pPr>
              <w:pStyle w:val="Odstavecseseznamem"/>
              <w:widowControl w:val="0"/>
              <w:numPr>
                <w:ilvl w:val="0"/>
                <w:numId w:val="119"/>
              </w:numPr>
              <w:jc w:val="both"/>
            </w:pPr>
            <w:r>
              <w:t>vysvětlit problematiku klimatických změn</w:t>
            </w:r>
          </w:p>
          <w:p w14:paraId="0F124BA8" w14:textId="1694DB15" w:rsidR="00470293" w:rsidRDefault="00470293" w:rsidP="004C352E">
            <w:pPr>
              <w:pStyle w:val="Odstavecseseznamem"/>
              <w:widowControl w:val="0"/>
              <w:numPr>
                <w:ilvl w:val="0"/>
                <w:numId w:val="119"/>
              </w:numPr>
              <w:jc w:val="both"/>
            </w:pPr>
            <w:r>
              <w:t>ozřejmit skleníkový efekt, skleníkové plyny a jejich zdroje</w:t>
            </w:r>
          </w:p>
          <w:p w14:paraId="4BED1AF0" w14:textId="3C05A9A7" w:rsidR="00470293" w:rsidRDefault="00470293" w:rsidP="004C352E">
            <w:pPr>
              <w:pStyle w:val="Odstavecseseznamem"/>
              <w:widowControl w:val="0"/>
              <w:numPr>
                <w:ilvl w:val="0"/>
                <w:numId w:val="119"/>
              </w:numPr>
              <w:jc w:val="both"/>
            </w:pPr>
            <w:r>
              <w:t xml:space="preserve">vyjmenovat klimatické dohody a jejich význam pro udržitelnou budoucnost, Green </w:t>
            </w:r>
            <w:proofErr w:type="spellStart"/>
            <w:r>
              <w:t>Deal</w:t>
            </w:r>
            <w:proofErr w:type="spellEnd"/>
          </w:p>
          <w:p w14:paraId="622F37C9" w14:textId="5FE68806" w:rsidR="00470293" w:rsidRDefault="00470293" w:rsidP="004C352E">
            <w:pPr>
              <w:pStyle w:val="Odstavecseseznamem"/>
              <w:widowControl w:val="0"/>
              <w:numPr>
                <w:ilvl w:val="0"/>
                <w:numId w:val="119"/>
              </w:numPr>
              <w:jc w:val="both"/>
            </w:pPr>
            <w:r>
              <w:t>popsat jednotlivé principy a cirkulární přístupy</w:t>
            </w:r>
          </w:p>
          <w:p w14:paraId="487C089D" w14:textId="51E34470" w:rsidR="00470293" w:rsidRDefault="00EE3D86" w:rsidP="004C352E">
            <w:pPr>
              <w:pStyle w:val="Odstavecseseznamem"/>
              <w:widowControl w:val="0"/>
              <w:numPr>
                <w:ilvl w:val="0"/>
                <w:numId w:val="119"/>
              </w:numPr>
              <w:jc w:val="both"/>
            </w:pPr>
            <w:r>
              <w:t xml:space="preserve">popsat postupy </w:t>
            </w:r>
            <w:r w:rsidR="00470293">
              <w:t>konstrukc</w:t>
            </w:r>
            <w:r>
              <w:t>e</w:t>
            </w:r>
            <w:r w:rsidR="00470293">
              <w:t xml:space="preserve"> obuvi a galanterie</w:t>
            </w:r>
          </w:p>
          <w:p w14:paraId="51850452" w14:textId="77777777" w:rsidR="00470293" w:rsidRDefault="00470293" w:rsidP="00470293">
            <w:pPr>
              <w:widowControl w:val="0"/>
              <w:jc w:val="both"/>
            </w:pPr>
            <w:r>
              <w:t>Odborné dovednosti – po absolvování předmětu student umí:</w:t>
            </w:r>
          </w:p>
          <w:p w14:paraId="7703A70F" w14:textId="77777777" w:rsidR="00470293" w:rsidRDefault="00470293" w:rsidP="004C352E">
            <w:pPr>
              <w:pStyle w:val="Odstavecseseznamem"/>
              <w:widowControl w:val="0"/>
              <w:numPr>
                <w:ilvl w:val="0"/>
                <w:numId w:val="118"/>
              </w:numPr>
              <w:suppressAutoHyphens/>
              <w:jc w:val="both"/>
            </w:pPr>
            <w:r>
              <w:t>pracovat s ekologickými zdroji v obuvnickém průmyslu</w:t>
            </w:r>
          </w:p>
          <w:p w14:paraId="622CF284" w14:textId="77777777" w:rsidR="00470293" w:rsidRDefault="00470293" w:rsidP="004C352E">
            <w:pPr>
              <w:pStyle w:val="Odstavecseseznamem"/>
              <w:widowControl w:val="0"/>
              <w:numPr>
                <w:ilvl w:val="0"/>
                <w:numId w:val="118"/>
              </w:numPr>
              <w:suppressAutoHyphens/>
              <w:jc w:val="both"/>
            </w:pPr>
            <w:r>
              <w:t>myslet při tvorbě na životní cyklus obuvnického výrobku</w:t>
            </w:r>
          </w:p>
          <w:p w14:paraId="7160ACC2" w14:textId="77777777" w:rsidR="00470293" w:rsidRDefault="00470293" w:rsidP="004C352E">
            <w:pPr>
              <w:pStyle w:val="Odstavecseseznamem"/>
              <w:widowControl w:val="0"/>
              <w:numPr>
                <w:ilvl w:val="0"/>
                <w:numId w:val="118"/>
              </w:numPr>
              <w:suppressAutoHyphens/>
              <w:jc w:val="both"/>
            </w:pPr>
            <w:r>
              <w:t>aplikovat teoretické znalosti udržitelnosti při autorské tvorbě obuvi</w:t>
            </w:r>
          </w:p>
          <w:p w14:paraId="24D08384" w14:textId="77777777" w:rsidR="00470293" w:rsidRDefault="00470293" w:rsidP="004C352E">
            <w:pPr>
              <w:pStyle w:val="Odstavecseseznamem"/>
              <w:widowControl w:val="0"/>
              <w:numPr>
                <w:ilvl w:val="0"/>
                <w:numId w:val="118"/>
              </w:numPr>
              <w:suppressAutoHyphens/>
              <w:jc w:val="both"/>
            </w:pPr>
            <w:r>
              <w:t>aplikovat CE do vlastní tvorby</w:t>
            </w:r>
          </w:p>
          <w:p w14:paraId="301616BC" w14:textId="5998955C" w:rsidR="006434A0" w:rsidRPr="008E30A0" w:rsidRDefault="00470293" w:rsidP="004C352E">
            <w:pPr>
              <w:pStyle w:val="Odstavecseseznamem"/>
              <w:numPr>
                <w:ilvl w:val="0"/>
                <w:numId w:val="118"/>
              </w:numPr>
              <w:jc w:val="both"/>
              <w:rPr>
                <w:color w:val="FF0000"/>
              </w:rPr>
            </w:pPr>
            <w:r>
              <w:t>využít získané znalosti navrhování a konstrukce při realizaci autorské tvorby</w:t>
            </w:r>
          </w:p>
        </w:tc>
      </w:tr>
    </w:tbl>
    <w:p w14:paraId="087D52E2" w14:textId="77777777" w:rsidR="00082567" w:rsidRDefault="0008256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6434A0" w14:paraId="51FE9E7A"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055C3377" w14:textId="0842DF4D" w:rsidR="006434A0" w:rsidRPr="001452AD" w:rsidRDefault="006434A0" w:rsidP="006434A0">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3D2F1327" w14:textId="77777777" w:rsidR="006434A0" w:rsidRPr="001452AD" w:rsidRDefault="006434A0" w:rsidP="006434A0">
            <w:pPr>
              <w:jc w:val="both"/>
              <w:rPr>
                <w:highlight w:val="yellow"/>
              </w:rPr>
            </w:pPr>
          </w:p>
        </w:tc>
      </w:tr>
      <w:tr w:rsidR="006434A0" w14:paraId="52435B76" w14:textId="77777777" w:rsidTr="00B6190B">
        <w:trPr>
          <w:trHeight w:val="844"/>
        </w:trPr>
        <w:tc>
          <w:tcPr>
            <w:tcW w:w="9855" w:type="dxa"/>
            <w:gridSpan w:val="5"/>
            <w:tcBorders>
              <w:top w:val="nil"/>
              <w:bottom w:val="single" w:sz="4" w:space="0" w:color="auto"/>
            </w:tcBorders>
          </w:tcPr>
          <w:p w14:paraId="4583A6FC" w14:textId="77777777" w:rsidR="003F0492" w:rsidRPr="007E0732" w:rsidRDefault="003F0492" w:rsidP="004C352E">
            <w:pPr>
              <w:pStyle w:val="Odstavecseseznamem"/>
              <w:numPr>
                <w:ilvl w:val="0"/>
                <w:numId w:val="57"/>
              </w:numPr>
              <w:jc w:val="both"/>
            </w:pPr>
            <w:r w:rsidRPr="007E0732">
              <w:t>dialogická (diskuze, rozhovor, brainstorming)</w:t>
            </w:r>
          </w:p>
          <w:p w14:paraId="66A9FA38" w14:textId="77777777" w:rsidR="003F0492" w:rsidRPr="007E0732" w:rsidRDefault="003F0492" w:rsidP="004C352E">
            <w:pPr>
              <w:pStyle w:val="Odstavecseseznamem"/>
              <w:numPr>
                <w:ilvl w:val="0"/>
                <w:numId w:val="57"/>
              </w:numPr>
              <w:jc w:val="both"/>
            </w:pPr>
            <w:r w:rsidRPr="007E0732">
              <w:t>individuální práce studentů</w:t>
            </w:r>
          </w:p>
          <w:p w14:paraId="21F12D08" w14:textId="7640003C" w:rsidR="003F0492" w:rsidRDefault="003F0492" w:rsidP="004C352E">
            <w:pPr>
              <w:pStyle w:val="Odstavecseseznamem"/>
              <w:numPr>
                <w:ilvl w:val="0"/>
                <w:numId w:val="57"/>
              </w:numPr>
              <w:jc w:val="both"/>
            </w:pPr>
            <w:r w:rsidRPr="007E0732">
              <w:t>analýza prezentace</w:t>
            </w:r>
          </w:p>
          <w:p w14:paraId="301289F5" w14:textId="5C3FD296" w:rsidR="006434A0" w:rsidRDefault="00EE3D86" w:rsidP="004C352E">
            <w:pPr>
              <w:pStyle w:val="Odstavecseseznamem"/>
              <w:numPr>
                <w:ilvl w:val="0"/>
                <w:numId w:val="57"/>
              </w:numPr>
              <w:jc w:val="both"/>
            </w:pPr>
            <w:r>
              <w:t>výklad</w:t>
            </w:r>
          </w:p>
        </w:tc>
      </w:tr>
      <w:tr w:rsidR="006434A0" w14:paraId="64F22806" w14:textId="77777777" w:rsidTr="005133EF">
        <w:trPr>
          <w:trHeight w:val="265"/>
        </w:trPr>
        <w:tc>
          <w:tcPr>
            <w:tcW w:w="3653" w:type="dxa"/>
            <w:gridSpan w:val="2"/>
            <w:tcBorders>
              <w:top w:val="single" w:sz="4" w:space="0" w:color="auto"/>
            </w:tcBorders>
            <w:shd w:val="clear" w:color="auto" w:fill="F7CAAC"/>
          </w:tcPr>
          <w:p w14:paraId="7D18A770" w14:textId="77777777" w:rsidR="006434A0" w:rsidRDefault="006434A0" w:rsidP="006434A0">
            <w:pPr>
              <w:jc w:val="both"/>
            </w:pPr>
            <w:r>
              <w:rPr>
                <w:b/>
              </w:rPr>
              <w:t>Studijní literatura a studijní pomůcky</w:t>
            </w:r>
          </w:p>
        </w:tc>
        <w:tc>
          <w:tcPr>
            <w:tcW w:w="6202" w:type="dxa"/>
            <w:gridSpan w:val="3"/>
            <w:tcBorders>
              <w:top w:val="single" w:sz="4" w:space="0" w:color="auto"/>
              <w:bottom w:val="nil"/>
            </w:tcBorders>
          </w:tcPr>
          <w:p w14:paraId="35DC7145" w14:textId="77777777" w:rsidR="006434A0" w:rsidRDefault="006434A0" w:rsidP="006434A0">
            <w:pPr>
              <w:jc w:val="both"/>
            </w:pPr>
          </w:p>
        </w:tc>
      </w:tr>
      <w:tr w:rsidR="006434A0" w14:paraId="5F82A7F4" w14:textId="77777777" w:rsidTr="005133EF">
        <w:trPr>
          <w:trHeight w:val="1497"/>
        </w:trPr>
        <w:tc>
          <w:tcPr>
            <w:tcW w:w="9855" w:type="dxa"/>
            <w:gridSpan w:val="5"/>
            <w:tcBorders>
              <w:top w:val="nil"/>
            </w:tcBorders>
          </w:tcPr>
          <w:p w14:paraId="05919777" w14:textId="23FD65FB" w:rsidR="004B2303" w:rsidRDefault="00470293" w:rsidP="004B2303">
            <w:pPr>
              <w:widowControl w:val="0"/>
              <w:rPr>
                <w:shd w:val="clear" w:color="auto" w:fill="FFFFFF"/>
              </w:rPr>
            </w:pPr>
            <w:r>
              <w:rPr>
                <w:b/>
                <w:bCs/>
              </w:rPr>
              <w:t>Povinná:</w:t>
            </w:r>
            <w:r>
              <w:rPr>
                <w:b/>
                <w:bCs/>
              </w:rPr>
              <w:br/>
            </w:r>
            <w:r w:rsidR="004B2303">
              <w:rPr>
                <w:color w:val="000000"/>
                <w:shd w:val="clear" w:color="auto" w:fill="FFFFFF"/>
              </w:rPr>
              <w:t xml:space="preserve">ASHBY, M. F., FERRER I BALAS, </w:t>
            </w:r>
            <w:proofErr w:type="spellStart"/>
            <w:r w:rsidR="00585592">
              <w:rPr>
                <w:color w:val="000000"/>
                <w:shd w:val="clear" w:color="auto" w:fill="FFFFFF"/>
              </w:rPr>
              <w:t>Didac</w:t>
            </w:r>
            <w:proofErr w:type="spellEnd"/>
            <w:r w:rsidR="00585592">
              <w:rPr>
                <w:color w:val="000000"/>
                <w:shd w:val="clear" w:color="auto" w:fill="FFFFFF"/>
              </w:rPr>
              <w:t xml:space="preserve"> a</w:t>
            </w:r>
            <w:r w:rsidR="004B2303">
              <w:rPr>
                <w:color w:val="000000"/>
                <w:shd w:val="clear" w:color="auto" w:fill="FFFFFF"/>
              </w:rPr>
              <w:t xml:space="preserve"> SEGALÀS, </w:t>
            </w:r>
            <w:proofErr w:type="spellStart"/>
            <w:r w:rsidR="004B2303">
              <w:rPr>
                <w:color w:val="000000"/>
                <w:shd w:val="clear" w:color="auto" w:fill="FFFFFF"/>
              </w:rPr>
              <w:t>Jordi</w:t>
            </w:r>
            <w:proofErr w:type="spellEnd"/>
            <w:r w:rsidR="004B2303">
              <w:rPr>
                <w:color w:val="000000"/>
                <w:shd w:val="clear" w:color="auto" w:fill="FFFFFF"/>
              </w:rPr>
              <w:t xml:space="preserve">. </w:t>
            </w:r>
            <w:proofErr w:type="spellStart"/>
            <w:r w:rsidR="004B2303" w:rsidRPr="004B2303">
              <w:rPr>
                <w:i/>
                <w:color w:val="000000"/>
                <w:shd w:val="clear" w:color="auto" w:fill="FFFFFF"/>
              </w:rPr>
              <w:t>Materials</w:t>
            </w:r>
            <w:proofErr w:type="spellEnd"/>
            <w:r w:rsidR="004B2303" w:rsidRPr="004B2303">
              <w:rPr>
                <w:i/>
                <w:color w:val="000000"/>
                <w:shd w:val="clear" w:color="auto" w:fill="FFFFFF"/>
              </w:rPr>
              <w:t xml:space="preserve"> and </w:t>
            </w:r>
            <w:proofErr w:type="spellStart"/>
            <w:r w:rsidR="004B2303" w:rsidRPr="004B2303">
              <w:rPr>
                <w:i/>
                <w:color w:val="000000"/>
                <w:shd w:val="clear" w:color="auto" w:fill="FFFFFF"/>
              </w:rPr>
              <w:t>sustainable</w:t>
            </w:r>
            <w:proofErr w:type="spellEnd"/>
            <w:r w:rsidR="004B2303" w:rsidRPr="004B2303">
              <w:rPr>
                <w:i/>
                <w:color w:val="000000"/>
                <w:shd w:val="clear" w:color="auto" w:fill="FFFFFF"/>
              </w:rPr>
              <w:t xml:space="preserve"> development. </w:t>
            </w:r>
            <w:r w:rsidR="004B2303">
              <w:rPr>
                <w:color w:val="000000"/>
                <w:shd w:val="clear" w:color="auto" w:fill="FFFFFF"/>
              </w:rPr>
              <w:t xml:space="preserve">Amsterdam, </w:t>
            </w:r>
            <w:proofErr w:type="spellStart"/>
            <w:r w:rsidR="004B2303">
              <w:rPr>
                <w:color w:val="000000"/>
                <w:shd w:val="clear" w:color="auto" w:fill="FFFFFF"/>
              </w:rPr>
              <w:t>Elsevier</w:t>
            </w:r>
            <w:proofErr w:type="spellEnd"/>
            <w:r w:rsidR="004B2303">
              <w:rPr>
                <w:color w:val="000000"/>
                <w:shd w:val="clear" w:color="auto" w:fill="FFFFFF"/>
              </w:rPr>
              <w:t>/BH, 2016. ISBN 9780081001769.</w:t>
            </w:r>
          </w:p>
          <w:p w14:paraId="775D02D6" w14:textId="77777777" w:rsidR="00F30F4A" w:rsidRDefault="00F30F4A" w:rsidP="00F30F4A">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04D00">
              <w:rPr>
                <w:i/>
                <w:iCs/>
                <w:color w:val="000000"/>
                <w:shd w:val="clear" w:color="auto" w:fill="FFFFFF"/>
              </w:rPr>
              <w:t>Products</w:t>
            </w:r>
            <w:proofErr w:type="spellEnd"/>
            <w:r w:rsidRPr="00B04D00">
              <w:rPr>
                <w:i/>
                <w:iCs/>
                <w:color w:val="000000"/>
                <w:shd w:val="clear" w:color="auto" w:fill="FFFFFF"/>
              </w:rPr>
              <w:t xml:space="preserve"> </w:t>
            </w:r>
            <w:proofErr w:type="spellStart"/>
            <w:r w:rsidRPr="00B04D00">
              <w:rPr>
                <w:i/>
                <w:iCs/>
                <w:color w:val="000000"/>
                <w:shd w:val="clear" w:color="auto" w:fill="FFFFFF"/>
              </w:rPr>
              <w:t>that</w:t>
            </w:r>
            <w:proofErr w:type="spellEnd"/>
            <w:r w:rsidRPr="00B04D00">
              <w:rPr>
                <w:i/>
                <w:iCs/>
                <w:color w:val="000000"/>
                <w:shd w:val="clear" w:color="auto" w:fill="FFFFFF"/>
              </w:rPr>
              <w:t xml:space="preserve"> last: </w:t>
            </w:r>
            <w:proofErr w:type="spellStart"/>
            <w:r w:rsidRPr="00B04D00">
              <w:rPr>
                <w:i/>
                <w:iCs/>
                <w:color w:val="000000"/>
                <w:shd w:val="clear" w:color="auto" w:fill="FFFFFF"/>
              </w:rPr>
              <w:t>product</w:t>
            </w:r>
            <w:proofErr w:type="spellEnd"/>
            <w:r w:rsidRPr="00B04D00">
              <w:rPr>
                <w:i/>
                <w:iCs/>
                <w:color w:val="000000"/>
                <w:shd w:val="clear" w:color="auto" w:fill="FFFFFF"/>
              </w:rPr>
              <w:t xml:space="preserve"> design </w:t>
            </w:r>
            <w:proofErr w:type="spellStart"/>
            <w:r w:rsidRPr="00B04D00">
              <w:rPr>
                <w:i/>
                <w:iCs/>
                <w:color w:val="000000"/>
                <w:shd w:val="clear" w:color="auto" w:fill="FFFFFF"/>
              </w:rPr>
              <w:t>for</w:t>
            </w:r>
            <w:proofErr w:type="spellEnd"/>
            <w:r w:rsidRPr="00B04D00">
              <w:rPr>
                <w:i/>
                <w:iCs/>
                <w:color w:val="000000"/>
                <w:shd w:val="clear" w:color="auto" w:fill="FFFFFF"/>
              </w:rPr>
              <w:t xml:space="preserve"> </w:t>
            </w:r>
            <w:proofErr w:type="spellStart"/>
            <w:r w:rsidRPr="00B04D00">
              <w:rPr>
                <w:i/>
                <w:iCs/>
                <w:color w:val="000000"/>
                <w:shd w:val="clear" w:color="auto" w:fill="FFFFFF"/>
              </w:rPr>
              <w:t>circular</w:t>
            </w:r>
            <w:proofErr w:type="spellEnd"/>
            <w:r w:rsidRPr="00B04D00">
              <w:rPr>
                <w:i/>
                <w:iCs/>
                <w:color w:val="000000"/>
                <w:shd w:val="clear" w:color="auto" w:fill="FFFFFF"/>
              </w:rPr>
              <w:t xml:space="preserve"> business </w:t>
            </w:r>
            <w:proofErr w:type="spellStart"/>
            <w:r w:rsidRPr="00B04D00">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4642CDE4" w14:textId="23D824E9" w:rsidR="00F30F4A" w:rsidRPr="00B04D00" w:rsidRDefault="00F30F4A" w:rsidP="00F30F4A">
            <w:pPr>
              <w:widowControl w:val="0"/>
              <w:rPr>
                <w:color w:val="000000"/>
                <w:shd w:val="clear" w:color="auto" w:fill="FFFFFF"/>
              </w:rPr>
            </w:pPr>
            <w:r w:rsidRPr="001F4AC7">
              <w:rPr>
                <w:color w:val="000000"/>
                <w:shd w:val="clear" w:color="auto" w:fill="FFFFFF"/>
              </w:rPr>
              <w:t xml:space="preserve">HAFFMANS, </w:t>
            </w:r>
            <w:proofErr w:type="spellStart"/>
            <w:r w:rsidRPr="001F4AC7">
              <w:rPr>
                <w:color w:val="000000"/>
                <w:shd w:val="clear" w:color="auto" w:fill="FFFFFF"/>
              </w:rPr>
              <w:t>Siem</w:t>
            </w:r>
            <w:proofErr w:type="spellEnd"/>
            <w:r w:rsidRPr="001F4AC7">
              <w:rPr>
                <w:color w:val="000000"/>
                <w:shd w:val="clear" w:color="auto" w:fill="FFFFFF"/>
              </w:rPr>
              <w:t xml:space="preserve">; GELDER, </w:t>
            </w:r>
            <w:proofErr w:type="spellStart"/>
            <w:r w:rsidRPr="001F4AC7">
              <w:rPr>
                <w:color w:val="000000"/>
                <w:shd w:val="clear" w:color="auto" w:fill="FFFFFF"/>
              </w:rPr>
              <w:t>Marjolein</w:t>
            </w:r>
            <w:proofErr w:type="spellEnd"/>
            <w:r w:rsidRPr="001F4AC7">
              <w:rPr>
                <w:color w:val="000000"/>
                <w:shd w:val="clear" w:color="auto" w:fill="FFFFFF"/>
              </w:rPr>
              <w:t xml:space="preserve"> van; HINTE, Ed van a ZIJLSTRA, </w:t>
            </w:r>
            <w:proofErr w:type="spellStart"/>
            <w:r w:rsidRPr="001F4AC7">
              <w:rPr>
                <w:color w:val="000000"/>
                <w:shd w:val="clear" w:color="auto" w:fill="FFFFFF"/>
              </w:rPr>
              <w:t>Yvo</w:t>
            </w:r>
            <w:proofErr w:type="spellEnd"/>
            <w:r w:rsidRPr="001F4AC7">
              <w:rPr>
                <w:color w:val="000000"/>
                <w:shd w:val="clear" w:color="auto" w:fill="FFFFFF"/>
              </w:rPr>
              <w:t xml:space="preserve">. </w:t>
            </w:r>
            <w:proofErr w:type="spellStart"/>
            <w:r w:rsidRPr="00B04D00">
              <w:rPr>
                <w:i/>
                <w:iCs/>
                <w:color w:val="000000"/>
                <w:shd w:val="clear" w:color="auto" w:fill="FFFFFF"/>
              </w:rPr>
              <w:t>Products</w:t>
            </w:r>
            <w:proofErr w:type="spellEnd"/>
            <w:r w:rsidRPr="00B04D00">
              <w:rPr>
                <w:i/>
                <w:iCs/>
                <w:color w:val="000000"/>
                <w:shd w:val="clear" w:color="auto" w:fill="FFFFFF"/>
              </w:rPr>
              <w:t xml:space="preserve"> </w:t>
            </w:r>
            <w:proofErr w:type="spellStart"/>
            <w:r w:rsidRPr="00B04D00">
              <w:rPr>
                <w:i/>
                <w:iCs/>
                <w:color w:val="000000"/>
                <w:shd w:val="clear" w:color="auto" w:fill="FFFFFF"/>
              </w:rPr>
              <w:t>that</w:t>
            </w:r>
            <w:proofErr w:type="spellEnd"/>
            <w:r w:rsidRPr="00B04D00">
              <w:rPr>
                <w:i/>
                <w:iCs/>
                <w:color w:val="000000"/>
                <w:shd w:val="clear" w:color="auto" w:fill="FFFFFF"/>
              </w:rPr>
              <w:t xml:space="preserve"> </w:t>
            </w:r>
            <w:proofErr w:type="spellStart"/>
            <w:r w:rsidRPr="00B04D00">
              <w:rPr>
                <w:i/>
                <w:iCs/>
                <w:color w:val="000000"/>
                <w:shd w:val="clear" w:color="auto" w:fill="FFFFFF"/>
              </w:rPr>
              <w:t>flow</w:t>
            </w:r>
            <w:proofErr w:type="spellEnd"/>
            <w:r w:rsidRPr="00B04D00">
              <w:rPr>
                <w:i/>
                <w:iCs/>
                <w:color w:val="000000"/>
                <w:shd w:val="clear" w:color="auto" w:fill="FFFFFF"/>
              </w:rPr>
              <w:t xml:space="preserve">: </w:t>
            </w:r>
            <w:proofErr w:type="spellStart"/>
            <w:r w:rsidRPr="00B04D00">
              <w:rPr>
                <w:i/>
                <w:iCs/>
                <w:color w:val="000000"/>
                <w:shd w:val="clear" w:color="auto" w:fill="FFFFFF"/>
              </w:rPr>
              <w:t>circular</w:t>
            </w:r>
            <w:proofErr w:type="spellEnd"/>
            <w:r w:rsidRPr="00B04D00">
              <w:rPr>
                <w:i/>
                <w:iCs/>
                <w:color w:val="000000"/>
                <w:shd w:val="clear" w:color="auto" w:fill="FFFFFF"/>
              </w:rPr>
              <w:t xml:space="preserve"> business </w:t>
            </w:r>
            <w:proofErr w:type="spellStart"/>
            <w:r w:rsidRPr="00B04D00">
              <w:rPr>
                <w:i/>
                <w:iCs/>
                <w:color w:val="000000"/>
                <w:shd w:val="clear" w:color="auto" w:fill="FFFFFF"/>
              </w:rPr>
              <w:t>models</w:t>
            </w:r>
            <w:proofErr w:type="spellEnd"/>
            <w:r w:rsidRPr="00B04D00">
              <w:rPr>
                <w:i/>
                <w:iCs/>
                <w:color w:val="000000"/>
                <w:shd w:val="clear" w:color="auto" w:fill="FFFFFF"/>
              </w:rPr>
              <w:t xml:space="preserve"> and design </w:t>
            </w:r>
            <w:proofErr w:type="spellStart"/>
            <w:r w:rsidRPr="00B04D00">
              <w:rPr>
                <w:i/>
                <w:iCs/>
                <w:color w:val="000000"/>
                <w:shd w:val="clear" w:color="auto" w:fill="FFFFFF"/>
              </w:rPr>
              <w:t>strategies</w:t>
            </w:r>
            <w:proofErr w:type="spellEnd"/>
            <w:r w:rsidRPr="00B04D00">
              <w:rPr>
                <w:i/>
                <w:iCs/>
                <w:color w:val="000000"/>
                <w:shd w:val="clear" w:color="auto" w:fill="FFFFFF"/>
              </w:rPr>
              <w:t xml:space="preserve"> </w:t>
            </w:r>
            <w:proofErr w:type="spellStart"/>
            <w:r w:rsidRPr="00B04D00">
              <w:rPr>
                <w:i/>
                <w:iCs/>
                <w:color w:val="000000"/>
                <w:shd w:val="clear" w:color="auto" w:fill="FFFFFF"/>
              </w:rPr>
              <w:t>for</w:t>
            </w:r>
            <w:proofErr w:type="spellEnd"/>
            <w:r w:rsidRPr="00B04D00">
              <w:rPr>
                <w:i/>
                <w:iCs/>
                <w:color w:val="000000"/>
                <w:shd w:val="clear" w:color="auto" w:fill="FFFFFF"/>
              </w:rPr>
              <w:t xml:space="preserve"> fast </w:t>
            </w:r>
            <w:proofErr w:type="spellStart"/>
            <w:r w:rsidRPr="00B04D00">
              <w:rPr>
                <w:i/>
                <w:iCs/>
                <w:color w:val="000000"/>
                <w:shd w:val="clear" w:color="auto" w:fill="FFFFFF"/>
              </w:rPr>
              <w:t>moving</w:t>
            </w:r>
            <w:proofErr w:type="spellEnd"/>
            <w:r w:rsidRPr="00B04D00">
              <w:rPr>
                <w:i/>
                <w:iCs/>
                <w:color w:val="000000"/>
                <w:shd w:val="clear" w:color="auto" w:fill="FFFFFF"/>
              </w:rPr>
              <w:t xml:space="preserve"> </w:t>
            </w:r>
            <w:proofErr w:type="spellStart"/>
            <w:r w:rsidRPr="00B04D00">
              <w:rPr>
                <w:i/>
                <w:iCs/>
                <w:color w:val="000000"/>
                <w:shd w:val="clear" w:color="auto" w:fill="FFFFFF"/>
              </w:rPr>
              <w:t>consumer</w:t>
            </w:r>
            <w:proofErr w:type="spellEnd"/>
            <w:r w:rsidRPr="00B04D00">
              <w:rPr>
                <w:i/>
                <w:iCs/>
                <w:color w:val="000000"/>
                <w:shd w:val="clear" w:color="auto" w:fill="FFFFFF"/>
              </w:rPr>
              <w:t xml:space="preserve"> </w:t>
            </w:r>
            <w:proofErr w:type="spellStart"/>
            <w:r w:rsidRPr="00B04D00">
              <w:rPr>
                <w:i/>
                <w:iCs/>
                <w:color w:val="000000"/>
                <w:shd w:val="clear" w:color="auto" w:fill="FFFFFF"/>
              </w:rPr>
              <w:t>goods</w:t>
            </w:r>
            <w:proofErr w:type="spellEnd"/>
            <w:r w:rsidRPr="00B04D00">
              <w:rPr>
                <w:i/>
                <w:iCs/>
                <w:color w:val="000000"/>
                <w:shd w:val="clear" w:color="auto" w:fill="FFFFFF"/>
              </w:rPr>
              <w:t xml:space="preserve">. </w:t>
            </w:r>
            <w:r w:rsidRPr="001F4AC7">
              <w:rPr>
                <w:color w:val="000000"/>
                <w:shd w:val="clear" w:color="auto" w:fill="FFFFFF"/>
              </w:rPr>
              <w:t xml:space="preserve">Amsterdam, </w:t>
            </w:r>
            <w:proofErr w:type="spellStart"/>
            <w:r w:rsidRPr="001F4AC7">
              <w:rPr>
                <w:color w:val="000000"/>
                <w:shd w:val="clear" w:color="auto" w:fill="FFFFFF"/>
              </w:rPr>
              <w:t>Netherlands</w:t>
            </w:r>
            <w:proofErr w:type="spellEnd"/>
            <w:r w:rsidRPr="001F4AC7">
              <w:rPr>
                <w:color w:val="000000"/>
                <w:shd w:val="clear" w:color="auto" w:fill="FFFFFF"/>
              </w:rPr>
              <w:t xml:space="preserve">: BIS </w:t>
            </w:r>
            <w:proofErr w:type="spellStart"/>
            <w:r w:rsidRPr="001F4AC7">
              <w:rPr>
                <w:color w:val="000000"/>
                <w:shd w:val="clear" w:color="auto" w:fill="FFFFFF"/>
              </w:rPr>
              <w:t>Publishers</w:t>
            </w:r>
            <w:proofErr w:type="spellEnd"/>
            <w:r w:rsidRPr="001F4AC7">
              <w:rPr>
                <w:color w:val="000000"/>
                <w:shd w:val="clear" w:color="auto" w:fill="FFFFFF"/>
              </w:rPr>
              <w:t xml:space="preserve">, 2018. </w:t>
            </w:r>
            <w:r w:rsidR="00B643C5">
              <w:rPr>
                <w:color w:val="000000"/>
                <w:shd w:val="clear" w:color="auto" w:fill="FFFFFF"/>
              </w:rPr>
              <w:br/>
            </w:r>
            <w:r w:rsidRPr="001F4AC7">
              <w:rPr>
                <w:color w:val="000000"/>
                <w:shd w:val="clear" w:color="auto" w:fill="FFFFFF"/>
              </w:rPr>
              <w:t xml:space="preserve">ISBN 978-90-6369-498-2. </w:t>
            </w:r>
          </w:p>
          <w:p w14:paraId="2FF61040" w14:textId="77777777" w:rsidR="00672EB8" w:rsidRDefault="00672EB8" w:rsidP="00672EB8">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0DDA449D" w14:textId="77777777" w:rsidR="00672EB8" w:rsidRDefault="00672EB8" w:rsidP="00672EB8">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Díl 2, Konstrukce svršků obuvi. Zlín: Univerzita Tomáše Bati ve Zlíně, 2010. ISBN 9788073189433.</w:t>
            </w:r>
          </w:p>
          <w:p w14:paraId="0986FAF4" w14:textId="42CEC16A" w:rsidR="00672EB8" w:rsidRDefault="00672EB8" w:rsidP="00672EB8">
            <w:pPr>
              <w:widowControl w:val="0"/>
              <w:rPr>
                <w:shd w:val="clear" w:color="auto" w:fill="FFFFFF"/>
              </w:rPr>
            </w:pPr>
            <w:r>
              <w:rPr>
                <w:color w:val="000000"/>
                <w:shd w:val="clear" w:color="auto" w:fill="FFFFFF"/>
              </w:rPr>
              <w:t xml:space="preserve">NOVÁČEK, </w:t>
            </w:r>
            <w:r w:rsidR="007D4FE6">
              <w:rPr>
                <w:color w:val="000000"/>
                <w:shd w:val="clear" w:color="auto" w:fill="FFFFFF"/>
              </w:rPr>
              <w:t>Pavel.</w:t>
            </w:r>
            <w:r>
              <w:rPr>
                <w:color w:val="000000"/>
                <w:shd w:val="clear" w:color="auto" w:fill="FFFFFF"/>
              </w:rPr>
              <w:t xml:space="preserve"> </w:t>
            </w:r>
            <w:r w:rsidR="007D4FE6" w:rsidRPr="007D4FE6">
              <w:rPr>
                <w:i/>
                <w:color w:val="000000"/>
                <w:shd w:val="clear" w:color="auto" w:fill="FFFFFF"/>
              </w:rPr>
              <w:t>Udržitelný rozvoj</w:t>
            </w:r>
            <w:r w:rsidRPr="007D4FE6">
              <w:rPr>
                <w:i/>
                <w:color w:val="000000"/>
                <w:shd w:val="clear" w:color="auto" w:fill="FFFFFF"/>
              </w:rPr>
              <w:t>.</w:t>
            </w:r>
            <w:r>
              <w:rPr>
                <w:color w:val="000000"/>
                <w:shd w:val="clear" w:color="auto" w:fill="FFFFFF"/>
              </w:rPr>
              <w:t xml:space="preserve"> </w:t>
            </w:r>
            <w:r w:rsidR="00F30F4A">
              <w:rPr>
                <w:color w:val="000000"/>
                <w:shd w:val="clear" w:color="auto" w:fill="FFFFFF"/>
              </w:rPr>
              <w:t xml:space="preserve">2. vyd. </w:t>
            </w:r>
            <w:r w:rsidR="007D4FE6">
              <w:rPr>
                <w:color w:val="000000"/>
                <w:shd w:val="clear" w:color="auto" w:fill="FFFFFF"/>
              </w:rPr>
              <w:t>O</w:t>
            </w:r>
            <w:r w:rsidR="00AA5C3C">
              <w:rPr>
                <w:color w:val="000000"/>
                <w:shd w:val="clear" w:color="auto" w:fill="FFFFFF"/>
              </w:rPr>
              <w:t>lo</w:t>
            </w:r>
            <w:r w:rsidR="007D4FE6">
              <w:rPr>
                <w:color w:val="000000"/>
                <w:shd w:val="clear" w:color="auto" w:fill="FFFFFF"/>
              </w:rPr>
              <w:t>mouc, UP</w:t>
            </w:r>
            <w:r>
              <w:rPr>
                <w:color w:val="000000"/>
                <w:shd w:val="clear" w:color="auto" w:fill="FFFFFF"/>
              </w:rPr>
              <w:t xml:space="preserve"> 2011. ISBN 9788024427959.</w:t>
            </w:r>
          </w:p>
          <w:p w14:paraId="1A5613CC" w14:textId="1E4A0071" w:rsidR="00672EB8" w:rsidRPr="001379C8" w:rsidRDefault="00672EB8" w:rsidP="00672EB8">
            <w:pPr>
              <w:widowControl w:val="0"/>
              <w:rPr>
                <w:color w:val="000000"/>
                <w:shd w:val="clear" w:color="auto" w:fill="FFFFFF"/>
              </w:rPr>
            </w:pPr>
            <w:r>
              <w:rPr>
                <w:color w:val="000000"/>
                <w:shd w:val="clear" w:color="auto" w:fill="FFFFFF"/>
              </w:rPr>
              <w:t>POTTER, N</w:t>
            </w:r>
            <w:r w:rsidR="005C33AA">
              <w:rPr>
                <w:color w:val="000000"/>
                <w:shd w:val="clear" w:color="auto" w:fill="FFFFFF"/>
              </w:rPr>
              <w:t>orman</w:t>
            </w:r>
            <w:r>
              <w:rPr>
                <w:color w:val="000000"/>
                <w:shd w:val="clear" w:color="auto" w:fill="FFFFFF"/>
              </w:rPr>
              <w:t>. </w:t>
            </w:r>
            <w:r>
              <w:rPr>
                <w:i/>
                <w:iCs/>
                <w:color w:val="000000"/>
                <w:shd w:val="clear" w:color="auto" w:fill="FFFFFF"/>
              </w:rPr>
              <w:t>Co je designér: věci, místa, sdělení</w:t>
            </w:r>
            <w:r>
              <w:rPr>
                <w:color w:val="000000"/>
                <w:shd w:val="clear" w:color="auto" w:fill="FFFFFF"/>
              </w:rPr>
              <w:t xml:space="preserve">. </w:t>
            </w:r>
            <w:r w:rsidR="00F30F4A" w:rsidRPr="00B04D00">
              <w:rPr>
                <w:i/>
                <w:iCs/>
                <w:color w:val="000000"/>
                <w:shd w:val="clear" w:color="auto" w:fill="FFFFFF"/>
              </w:rPr>
              <w:t>Katedra.</w:t>
            </w:r>
            <w:r w:rsidR="00F30F4A">
              <w:rPr>
                <w:color w:val="000000"/>
                <w:shd w:val="clear" w:color="auto" w:fill="FFFFFF"/>
              </w:rPr>
              <w:t xml:space="preserve"> V Praze: VŠUP, 2018. </w:t>
            </w:r>
            <w:r w:rsidR="00F30F4A" w:rsidRPr="00400D30">
              <w:rPr>
                <w:color w:val="000000"/>
                <w:shd w:val="clear" w:color="auto" w:fill="FFFFFF"/>
              </w:rPr>
              <w:t>ISBN 9788087989586.</w:t>
            </w:r>
          </w:p>
          <w:p w14:paraId="4D9B3DD1" w14:textId="77777777" w:rsidR="00672EB8" w:rsidRDefault="00672EB8" w:rsidP="00672EB8">
            <w:pPr>
              <w:widowControl w:val="0"/>
              <w:jc w:val="both"/>
              <w:rPr>
                <w:shd w:val="clear" w:color="auto" w:fill="FFFFFF"/>
              </w:rPr>
            </w:pPr>
            <w:r>
              <w:rPr>
                <w:b/>
                <w:bCs/>
                <w:shd w:val="clear" w:color="auto" w:fill="FFFFFF"/>
              </w:rPr>
              <w:t>Doporučená:</w:t>
            </w:r>
          </w:p>
          <w:p w14:paraId="18CE1A7F" w14:textId="17FFA766" w:rsidR="00672EB8" w:rsidRDefault="00672EB8" w:rsidP="00672EB8">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w:t>
            </w:r>
            <w:r w:rsidR="005C33AA">
              <w:rPr>
                <w:color w:val="000000"/>
                <w:shd w:val="clear" w:color="auto" w:fill="FFFFFF"/>
              </w:rPr>
              <w:t>MOTAWI</w:t>
            </w:r>
            <w:r w:rsidR="00124529">
              <w:rPr>
                <w:color w:val="000000"/>
                <w:shd w:val="clear" w:color="auto" w:fill="FFFFFF"/>
              </w:rPr>
              <w:t>,</w:t>
            </w:r>
            <w:r w:rsidR="005C33AA">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35DB3076" w14:textId="45C5BE4F" w:rsidR="00672EB8" w:rsidRDefault="00672EB8" w:rsidP="00672EB8">
            <w:pPr>
              <w:widowControl w:val="0"/>
              <w:rPr>
                <w:shd w:val="clear" w:color="auto" w:fill="FFFFFF"/>
              </w:rPr>
            </w:pPr>
            <w:r>
              <w:rPr>
                <w:color w:val="000000"/>
                <w:shd w:val="clear" w:color="auto" w:fill="FFFFFF"/>
              </w:rPr>
              <w:t xml:space="preserve">MOTAWI, </w:t>
            </w:r>
            <w:proofErr w:type="spellStart"/>
            <w:r>
              <w:rPr>
                <w:color w:val="000000"/>
                <w:shd w:val="clear" w:color="auto" w:fill="FFFFFF"/>
              </w:rPr>
              <w:t>Wade</w:t>
            </w:r>
            <w:proofErr w:type="spellEnd"/>
            <w:r>
              <w:rPr>
                <w:color w:val="000000"/>
                <w:shd w:val="clear" w:color="auto" w:fill="FFFFFF"/>
              </w:rPr>
              <w:t xml:space="preserve"> a </w:t>
            </w:r>
            <w:r w:rsidR="005C33AA">
              <w:rPr>
                <w:color w:val="000000"/>
                <w:shd w:val="clear" w:color="auto" w:fill="FFFFFF"/>
              </w:rPr>
              <w:t>MOTAWI</w:t>
            </w:r>
            <w:r w:rsidR="00124529">
              <w:rPr>
                <w:color w:val="000000"/>
                <w:shd w:val="clear" w:color="auto" w:fill="FFFFFF"/>
              </w:rPr>
              <w:t>,</w:t>
            </w:r>
            <w:r w:rsidR="005C33AA">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34DEECCB" w14:textId="77777777" w:rsidR="00672EB8" w:rsidRDefault="00672EB8" w:rsidP="00672EB8">
            <w:pPr>
              <w:widowControl w:val="0"/>
              <w:rPr>
                <w:shd w:val="clear" w:color="auto" w:fill="FFFFFF"/>
              </w:rPr>
            </w:pPr>
            <w:r>
              <w:rPr>
                <w:color w:val="000000"/>
                <w:shd w:val="clear" w:color="auto" w:fill="FFFFFF"/>
              </w:rPr>
              <w:t>ISBN 978-0-9987070-3-7.</w:t>
            </w:r>
          </w:p>
          <w:p w14:paraId="672EFDFD" w14:textId="77777777" w:rsidR="00672EB8" w:rsidRDefault="00672EB8" w:rsidP="00672EB8">
            <w:pPr>
              <w:widowControl w:val="0"/>
              <w:jc w:val="both"/>
              <w:rPr>
                <w:shd w:val="clear" w:color="auto" w:fill="FFFFFF"/>
              </w:rPr>
            </w:pPr>
            <w:proofErr w:type="spellStart"/>
            <w:r>
              <w:rPr>
                <w:i/>
                <w:iCs/>
                <w:color w:val="000000"/>
                <w:shd w:val="clear" w:color="auto" w:fill="FFFFFF"/>
              </w:rPr>
              <w:t>Fashionary</w:t>
            </w:r>
            <w:proofErr w:type="spellEnd"/>
            <w:r>
              <w:rPr>
                <w:i/>
                <w:iCs/>
                <w:color w:val="000000"/>
                <w:shd w:val="clear" w:color="auto" w:fill="FFFFFF"/>
              </w:rPr>
              <w:t>.</w:t>
            </w:r>
            <w:r>
              <w:rPr>
                <w:color w:val="000000"/>
                <w:shd w:val="clear" w:color="auto" w:fill="FFFFFF"/>
              </w:rPr>
              <w:t xml:space="preserve"> </w:t>
            </w:r>
            <w:proofErr w:type="spellStart"/>
            <w:r>
              <w:rPr>
                <w:color w:val="000000"/>
                <w:shd w:val="clear" w:color="auto" w:fill="FFFFFF"/>
              </w:rPr>
              <w:t>Shoes</w:t>
            </w:r>
            <w:proofErr w:type="spellEnd"/>
            <w:r>
              <w:rPr>
                <w:color w:val="000000"/>
                <w:shd w:val="clear" w:color="auto" w:fill="FFFFFF"/>
              </w:rPr>
              <w:t xml:space="preserve">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China</w:t>
            </w:r>
            <w:proofErr w:type="spellEnd"/>
            <w:r>
              <w:rPr>
                <w:color w:val="000000"/>
                <w:shd w:val="clear" w:color="auto" w:fill="FFFFFF"/>
              </w:rPr>
              <w:t xml:space="preserve">: </w:t>
            </w:r>
            <w:proofErr w:type="spellStart"/>
            <w:r>
              <w:rPr>
                <w:color w:val="000000"/>
                <w:shd w:val="clear" w:color="auto" w:fill="FFFFFF"/>
              </w:rPr>
              <w:t>Fashionary</w:t>
            </w:r>
            <w:proofErr w:type="spellEnd"/>
            <w:r>
              <w:rPr>
                <w:color w:val="000000"/>
                <w:shd w:val="clear" w:color="auto" w:fill="FFFFFF"/>
              </w:rPr>
              <w:t>, 2019. ISBN 978-988-13547-5-4.</w:t>
            </w:r>
          </w:p>
          <w:p w14:paraId="38F664B8" w14:textId="68BC023B" w:rsidR="006434A0" w:rsidRDefault="00672EB8" w:rsidP="00186B2E">
            <w:pPr>
              <w:widowControl w:val="0"/>
            </w:pPr>
            <w:r>
              <w:rPr>
                <w:color w:val="000000"/>
                <w:shd w:val="clear" w:color="auto" w:fill="FFFFFF"/>
              </w:rPr>
              <w:t xml:space="preserve">THOMPSON, Rob. </w:t>
            </w:r>
            <w:proofErr w:type="spellStart"/>
            <w:r w:rsidRPr="001379C8">
              <w:rPr>
                <w:i/>
                <w:iCs/>
                <w:color w:val="000000"/>
                <w:shd w:val="clear" w:color="auto" w:fill="FFFFFF"/>
              </w:rPr>
              <w:t>Sustainable</w:t>
            </w:r>
            <w:proofErr w:type="spellEnd"/>
            <w:r w:rsidRPr="001379C8">
              <w:rPr>
                <w:i/>
                <w:iCs/>
                <w:color w:val="000000"/>
                <w:shd w:val="clear" w:color="auto" w:fill="FFFFFF"/>
              </w:rPr>
              <w:t xml:space="preserve"> </w:t>
            </w:r>
            <w:proofErr w:type="spellStart"/>
            <w:r w:rsidRPr="001379C8">
              <w:rPr>
                <w:i/>
                <w:iCs/>
                <w:color w:val="000000"/>
                <w:shd w:val="clear" w:color="auto" w:fill="FFFFFF"/>
              </w:rPr>
              <w:t>materials</w:t>
            </w:r>
            <w:proofErr w:type="spellEnd"/>
            <w:r w:rsidRPr="001379C8">
              <w:rPr>
                <w:i/>
                <w:iCs/>
                <w:color w:val="000000"/>
                <w:shd w:val="clear" w:color="auto" w:fill="FFFFFF"/>
              </w:rPr>
              <w:t xml:space="preserve">, </w:t>
            </w:r>
            <w:proofErr w:type="spellStart"/>
            <w:r w:rsidRPr="001379C8">
              <w:rPr>
                <w:i/>
                <w:iCs/>
                <w:color w:val="000000"/>
                <w:shd w:val="clear" w:color="auto" w:fill="FFFFFF"/>
              </w:rPr>
              <w:t>processes</w:t>
            </w:r>
            <w:proofErr w:type="spellEnd"/>
            <w:r w:rsidRPr="001379C8">
              <w:rPr>
                <w:i/>
                <w:iCs/>
                <w:color w:val="000000"/>
                <w:shd w:val="clear" w:color="auto" w:fill="FFFFFF"/>
              </w:rPr>
              <w:t xml:space="preserve"> and </w:t>
            </w:r>
            <w:proofErr w:type="spellStart"/>
            <w:r w:rsidRPr="001379C8">
              <w:rPr>
                <w:i/>
                <w:iCs/>
                <w:color w:val="000000"/>
                <w:shd w:val="clear" w:color="auto" w:fill="FFFFFF"/>
              </w:rPr>
              <w:t>production</w:t>
            </w:r>
            <w:proofErr w:type="spellEnd"/>
            <w:r w:rsidRPr="00790A04">
              <w:rPr>
                <w:i/>
                <w:iCs/>
                <w:color w:val="000000"/>
                <w:shd w:val="clear" w:color="auto" w:fill="FFFFFF"/>
              </w:rPr>
              <w:t xml:space="preserve">. </w:t>
            </w:r>
            <w:proofErr w:type="spellStart"/>
            <w:r w:rsidRPr="00790A04">
              <w:rPr>
                <w:i/>
                <w:iCs/>
                <w:color w:val="000000"/>
                <w:shd w:val="clear" w:color="auto" w:fill="FFFFFF"/>
              </w:rPr>
              <w:t>The</w:t>
            </w:r>
            <w:proofErr w:type="spellEnd"/>
            <w:r w:rsidRPr="00790A04">
              <w:rPr>
                <w:i/>
                <w:iCs/>
                <w:color w:val="000000"/>
                <w:shd w:val="clear" w:color="auto" w:fill="FFFFFF"/>
              </w:rPr>
              <w:t xml:space="preserve"> </w:t>
            </w:r>
            <w:proofErr w:type="spellStart"/>
            <w:r w:rsidRPr="00790A04">
              <w:rPr>
                <w:i/>
                <w:iCs/>
                <w:color w:val="000000"/>
                <w:shd w:val="clear" w:color="auto" w:fill="FFFFFF"/>
              </w:rPr>
              <w:t>manufacturing</w:t>
            </w:r>
            <w:proofErr w:type="spellEnd"/>
            <w:r w:rsidRPr="00790A04">
              <w:rPr>
                <w:i/>
                <w:iCs/>
                <w:color w:val="000000"/>
                <w:shd w:val="clear" w:color="auto" w:fill="FFFFFF"/>
              </w:rPr>
              <w:t xml:space="preserve"> </w:t>
            </w:r>
            <w:proofErr w:type="spellStart"/>
            <w:r w:rsidRPr="00790A04">
              <w:rPr>
                <w:i/>
                <w:iCs/>
                <w:color w:val="000000"/>
                <w:shd w:val="clear" w:color="auto" w:fill="FFFFFF"/>
              </w:rPr>
              <w:t>guides</w:t>
            </w:r>
            <w:proofErr w:type="spellEnd"/>
            <w:r>
              <w:rPr>
                <w:color w:val="000000"/>
                <w:shd w:val="clear" w:color="auto" w:fill="FFFFFF"/>
              </w:rPr>
              <w:t xml:space="preserve">. London: </w:t>
            </w:r>
            <w:proofErr w:type="spellStart"/>
            <w:r>
              <w:rPr>
                <w:color w:val="000000"/>
                <w:shd w:val="clear" w:color="auto" w:fill="FFFFFF"/>
              </w:rPr>
              <w:t>Thames</w:t>
            </w:r>
            <w:proofErr w:type="spellEnd"/>
            <w:r>
              <w:rPr>
                <w:color w:val="000000"/>
                <w:shd w:val="clear" w:color="auto" w:fill="FFFFFF"/>
              </w:rPr>
              <w:t xml:space="preserve"> &amp; Hudson, c2013. ISBN 9780500290712.</w:t>
            </w:r>
          </w:p>
        </w:tc>
      </w:tr>
      <w:tr w:rsidR="006434A0" w14:paraId="628B895B"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327235ED" w14:textId="77777777" w:rsidR="006434A0" w:rsidRDefault="006434A0" w:rsidP="006434A0">
            <w:pPr>
              <w:jc w:val="center"/>
              <w:rPr>
                <w:b/>
              </w:rPr>
            </w:pPr>
            <w:r>
              <w:rPr>
                <w:b/>
              </w:rPr>
              <w:t>Informace ke kombinované nebo distanční formě</w:t>
            </w:r>
          </w:p>
        </w:tc>
      </w:tr>
      <w:tr w:rsidR="006434A0" w14:paraId="2251565E" w14:textId="77777777" w:rsidTr="005133EF">
        <w:tc>
          <w:tcPr>
            <w:tcW w:w="4787" w:type="dxa"/>
            <w:gridSpan w:val="3"/>
            <w:tcBorders>
              <w:top w:val="single" w:sz="2" w:space="0" w:color="auto"/>
            </w:tcBorders>
            <w:shd w:val="clear" w:color="auto" w:fill="F7CAAC"/>
          </w:tcPr>
          <w:p w14:paraId="1E21541C" w14:textId="77777777" w:rsidR="006434A0" w:rsidRDefault="006434A0" w:rsidP="006434A0">
            <w:pPr>
              <w:jc w:val="both"/>
            </w:pPr>
            <w:r>
              <w:rPr>
                <w:b/>
              </w:rPr>
              <w:t>Rozsah konzultací (soustředění)</w:t>
            </w:r>
          </w:p>
        </w:tc>
        <w:tc>
          <w:tcPr>
            <w:tcW w:w="889" w:type="dxa"/>
            <w:tcBorders>
              <w:top w:val="single" w:sz="2" w:space="0" w:color="auto"/>
            </w:tcBorders>
          </w:tcPr>
          <w:p w14:paraId="7FA466CC" w14:textId="77777777" w:rsidR="006434A0" w:rsidRDefault="006434A0" w:rsidP="006434A0">
            <w:pPr>
              <w:jc w:val="both"/>
            </w:pPr>
          </w:p>
        </w:tc>
        <w:tc>
          <w:tcPr>
            <w:tcW w:w="4179" w:type="dxa"/>
            <w:tcBorders>
              <w:top w:val="single" w:sz="2" w:space="0" w:color="auto"/>
            </w:tcBorders>
            <w:shd w:val="clear" w:color="auto" w:fill="F7CAAC"/>
          </w:tcPr>
          <w:p w14:paraId="61089BE4" w14:textId="77777777" w:rsidR="006434A0" w:rsidRDefault="006434A0" w:rsidP="006434A0">
            <w:pPr>
              <w:jc w:val="both"/>
              <w:rPr>
                <w:b/>
              </w:rPr>
            </w:pPr>
            <w:r>
              <w:rPr>
                <w:b/>
              </w:rPr>
              <w:t xml:space="preserve">hodin </w:t>
            </w:r>
          </w:p>
        </w:tc>
      </w:tr>
      <w:tr w:rsidR="006434A0" w14:paraId="17F06134" w14:textId="77777777" w:rsidTr="005133EF">
        <w:tc>
          <w:tcPr>
            <w:tcW w:w="9855" w:type="dxa"/>
            <w:gridSpan w:val="5"/>
            <w:shd w:val="clear" w:color="auto" w:fill="F7CAAC"/>
          </w:tcPr>
          <w:p w14:paraId="256B1424" w14:textId="77777777" w:rsidR="006434A0" w:rsidRDefault="006434A0" w:rsidP="006434A0">
            <w:pPr>
              <w:jc w:val="both"/>
              <w:rPr>
                <w:b/>
              </w:rPr>
            </w:pPr>
            <w:r>
              <w:rPr>
                <w:b/>
              </w:rPr>
              <w:t>Informace o způsobu kontaktu s vyučujícím</w:t>
            </w:r>
          </w:p>
        </w:tc>
      </w:tr>
      <w:tr w:rsidR="006434A0" w14:paraId="1EE1B397" w14:textId="77777777" w:rsidTr="005133EF">
        <w:trPr>
          <w:trHeight w:val="1373"/>
        </w:trPr>
        <w:tc>
          <w:tcPr>
            <w:tcW w:w="9855" w:type="dxa"/>
            <w:gridSpan w:val="5"/>
          </w:tcPr>
          <w:p w14:paraId="7BCDBD3C" w14:textId="77777777" w:rsidR="006434A0" w:rsidRDefault="006434A0" w:rsidP="006434A0">
            <w:pPr>
              <w:jc w:val="both"/>
            </w:pPr>
          </w:p>
        </w:tc>
      </w:tr>
    </w:tbl>
    <w:p w14:paraId="5F84786E" w14:textId="14A9D5A4" w:rsidR="0009137E" w:rsidRDefault="0009137E"/>
    <w:p w14:paraId="52759E3D" w14:textId="77777777" w:rsidR="0009137E" w:rsidRDefault="0009137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1E1ACB" w14:paraId="0B646ED5" w14:textId="77777777" w:rsidTr="005133EF">
        <w:tc>
          <w:tcPr>
            <w:tcW w:w="9855" w:type="dxa"/>
            <w:gridSpan w:val="7"/>
            <w:tcBorders>
              <w:bottom w:val="double" w:sz="4" w:space="0" w:color="auto"/>
            </w:tcBorders>
            <w:shd w:val="clear" w:color="auto" w:fill="BDD6EE"/>
          </w:tcPr>
          <w:p w14:paraId="1CDDFDF5" w14:textId="77777777" w:rsidR="001E1ACB" w:rsidRDefault="001E1ACB" w:rsidP="005133EF">
            <w:pPr>
              <w:jc w:val="both"/>
              <w:rPr>
                <w:b/>
                <w:sz w:val="28"/>
              </w:rPr>
            </w:pPr>
            <w:r>
              <w:lastRenderedPageBreak/>
              <w:br w:type="page"/>
            </w:r>
            <w:r>
              <w:rPr>
                <w:b/>
                <w:sz w:val="28"/>
              </w:rPr>
              <w:t>B-III – Charakteristika studijního předmětu</w:t>
            </w:r>
          </w:p>
        </w:tc>
      </w:tr>
      <w:tr w:rsidR="001E1ACB" w14:paraId="368A4F03" w14:textId="77777777" w:rsidTr="005133EF">
        <w:tc>
          <w:tcPr>
            <w:tcW w:w="3086" w:type="dxa"/>
            <w:tcBorders>
              <w:top w:val="double" w:sz="4" w:space="0" w:color="auto"/>
            </w:tcBorders>
            <w:shd w:val="clear" w:color="auto" w:fill="F7CAAC"/>
          </w:tcPr>
          <w:p w14:paraId="26FC9827" w14:textId="77777777" w:rsidR="001E1ACB" w:rsidRDefault="001E1ACB" w:rsidP="00173C94">
            <w:pPr>
              <w:rPr>
                <w:b/>
              </w:rPr>
            </w:pPr>
            <w:r>
              <w:rPr>
                <w:b/>
              </w:rPr>
              <w:t>Název studijního předmětu</w:t>
            </w:r>
          </w:p>
        </w:tc>
        <w:tc>
          <w:tcPr>
            <w:tcW w:w="6769" w:type="dxa"/>
            <w:gridSpan w:val="6"/>
            <w:tcBorders>
              <w:top w:val="double" w:sz="4" w:space="0" w:color="auto"/>
            </w:tcBorders>
          </w:tcPr>
          <w:p w14:paraId="4365E18A" w14:textId="40C45A3E" w:rsidR="001E1ACB" w:rsidRDefault="009B570E" w:rsidP="005133EF">
            <w:pPr>
              <w:jc w:val="both"/>
            </w:pPr>
            <w:r>
              <w:t xml:space="preserve">Ateliér </w:t>
            </w:r>
            <w:proofErr w:type="spellStart"/>
            <w:r w:rsidR="000F5745" w:rsidRPr="000F5745">
              <w:t>Footwear</w:t>
            </w:r>
            <w:proofErr w:type="spellEnd"/>
            <w:r w:rsidR="000F5745" w:rsidRPr="000F5745">
              <w:t xml:space="preserve"> Design</w:t>
            </w:r>
            <w:r w:rsidR="008B3C62">
              <w:t xml:space="preserve"> </w:t>
            </w:r>
            <w:r>
              <w:t>4</w:t>
            </w:r>
          </w:p>
        </w:tc>
      </w:tr>
      <w:tr w:rsidR="006047CB" w14:paraId="54101AE1" w14:textId="77777777" w:rsidTr="005133EF">
        <w:tc>
          <w:tcPr>
            <w:tcW w:w="3086" w:type="dxa"/>
            <w:shd w:val="clear" w:color="auto" w:fill="F7CAAC"/>
          </w:tcPr>
          <w:p w14:paraId="730604CC" w14:textId="77777777" w:rsidR="006047CB" w:rsidRDefault="006047CB" w:rsidP="00173C94">
            <w:pPr>
              <w:rPr>
                <w:b/>
              </w:rPr>
            </w:pPr>
            <w:r>
              <w:rPr>
                <w:b/>
              </w:rPr>
              <w:t>Typ předmětu</w:t>
            </w:r>
          </w:p>
        </w:tc>
        <w:tc>
          <w:tcPr>
            <w:tcW w:w="3406" w:type="dxa"/>
            <w:gridSpan w:val="3"/>
          </w:tcPr>
          <w:p w14:paraId="48F2F6BA" w14:textId="16E3B787" w:rsidR="006047CB" w:rsidRDefault="006047CB" w:rsidP="006047CB">
            <w:pPr>
              <w:jc w:val="both"/>
            </w:pPr>
            <w:r>
              <w:t>povinný, PZ</w:t>
            </w:r>
          </w:p>
        </w:tc>
        <w:tc>
          <w:tcPr>
            <w:tcW w:w="2695" w:type="dxa"/>
            <w:gridSpan w:val="2"/>
            <w:shd w:val="clear" w:color="auto" w:fill="F7CAAC"/>
          </w:tcPr>
          <w:p w14:paraId="2BF017B6" w14:textId="7AD7D366" w:rsidR="006047CB" w:rsidRDefault="006047CB" w:rsidP="006047CB">
            <w:pPr>
              <w:jc w:val="both"/>
            </w:pPr>
            <w:r>
              <w:rPr>
                <w:b/>
              </w:rPr>
              <w:t>doporučený ročník / semestr</w:t>
            </w:r>
          </w:p>
        </w:tc>
        <w:tc>
          <w:tcPr>
            <w:tcW w:w="668" w:type="dxa"/>
          </w:tcPr>
          <w:p w14:paraId="34CA684D" w14:textId="44D5D86E" w:rsidR="006047CB" w:rsidRDefault="006047CB" w:rsidP="006047CB">
            <w:pPr>
              <w:jc w:val="both"/>
            </w:pPr>
            <w:r>
              <w:t>2/LS</w:t>
            </w:r>
          </w:p>
        </w:tc>
      </w:tr>
      <w:tr w:rsidR="0067256B" w14:paraId="30F24CD9" w14:textId="77777777" w:rsidTr="005133EF">
        <w:tc>
          <w:tcPr>
            <w:tcW w:w="3086" w:type="dxa"/>
            <w:shd w:val="clear" w:color="auto" w:fill="F7CAAC"/>
          </w:tcPr>
          <w:p w14:paraId="08E3F977" w14:textId="77777777" w:rsidR="0067256B" w:rsidRDefault="0067256B" w:rsidP="00173C94">
            <w:pPr>
              <w:rPr>
                <w:b/>
              </w:rPr>
            </w:pPr>
            <w:r>
              <w:rPr>
                <w:b/>
              </w:rPr>
              <w:t>Rozsah studijního předmětu</w:t>
            </w:r>
          </w:p>
        </w:tc>
        <w:tc>
          <w:tcPr>
            <w:tcW w:w="1701" w:type="dxa"/>
          </w:tcPr>
          <w:p w14:paraId="2CE607E6" w14:textId="5757F011" w:rsidR="0067256B" w:rsidRDefault="003715F7" w:rsidP="0067256B">
            <w:pPr>
              <w:jc w:val="both"/>
            </w:pPr>
            <w:r>
              <w:t xml:space="preserve">78 </w:t>
            </w:r>
            <w:r w:rsidR="0067256B">
              <w:t>ateliér</w:t>
            </w:r>
          </w:p>
        </w:tc>
        <w:tc>
          <w:tcPr>
            <w:tcW w:w="889" w:type="dxa"/>
            <w:shd w:val="clear" w:color="auto" w:fill="F7CAAC"/>
          </w:tcPr>
          <w:p w14:paraId="0FC9C8D7" w14:textId="28F9A489" w:rsidR="0067256B" w:rsidRDefault="0067256B" w:rsidP="0067256B">
            <w:pPr>
              <w:jc w:val="both"/>
              <w:rPr>
                <w:b/>
              </w:rPr>
            </w:pPr>
            <w:r>
              <w:rPr>
                <w:b/>
              </w:rPr>
              <w:t xml:space="preserve">hod. </w:t>
            </w:r>
          </w:p>
        </w:tc>
        <w:tc>
          <w:tcPr>
            <w:tcW w:w="816" w:type="dxa"/>
          </w:tcPr>
          <w:p w14:paraId="4B2AA21E" w14:textId="6D4C89FA" w:rsidR="0067256B" w:rsidRDefault="006F43B8" w:rsidP="0067256B">
            <w:pPr>
              <w:jc w:val="both"/>
            </w:pPr>
            <w:r>
              <w:t>78</w:t>
            </w:r>
          </w:p>
        </w:tc>
        <w:tc>
          <w:tcPr>
            <w:tcW w:w="2156" w:type="dxa"/>
            <w:shd w:val="clear" w:color="auto" w:fill="F7CAAC"/>
          </w:tcPr>
          <w:p w14:paraId="3D9A33B6" w14:textId="1CD6FDC3" w:rsidR="0067256B" w:rsidRDefault="0067256B" w:rsidP="0067256B">
            <w:pPr>
              <w:jc w:val="both"/>
              <w:rPr>
                <w:b/>
              </w:rPr>
            </w:pPr>
            <w:r>
              <w:rPr>
                <w:b/>
              </w:rPr>
              <w:t>kreditů</w:t>
            </w:r>
          </w:p>
        </w:tc>
        <w:tc>
          <w:tcPr>
            <w:tcW w:w="1207" w:type="dxa"/>
            <w:gridSpan w:val="2"/>
          </w:tcPr>
          <w:p w14:paraId="5FBEACA6" w14:textId="02974BF3" w:rsidR="0067256B" w:rsidRDefault="006F43B8" w:rsidP="0067256B">
            <w:pPr>
              <w:jc w:val="both"/>
            </w:pPr>
            <w:r>
              <w:t>6</w:t>
            </w:r>
          </w:p>
        </w:tc>
      </w:tr>
      <w:tr w:rsidR="001E1ACB" w14:paraId="49071FC3" w14:textId="77777777" w:rsidTr="005133EF">
        <w:tc>
          <w:tcPr>
            <w:tcW w:w="3086" w:type="dxa"/>
            <w:shd w:val="clear" w:color="auto" w:fill="F7CAAC"/>
          </w:tcPr>
          <w:p w14:paraId="5A7AF3ED" w14:textId="77777777" w:rsidR="001E1ACB" w:rsidRDefault="001E1ACB" w:rsidP="00173C94">
            <w:pPr>
              <w:rPr>
                <w:b/>
                <w:sz w:val="22"/>
              </w:rPr>
            </w:pPr>
            <w:r>
              <w:rPr>
                <w:b/>
              </w:rPr>
              <w:t xml:space="preserve">Prerekvizity, </w:t>
            </w:r>
            <w:proofErr w:type="spellStart"/>
            <w:r>
              <w:rPr>
                <w:b/>
              </w:rPr>
              <w:t>korekvizity</w:t>
            </w:r>
            <w:proofErr w:type="spellEnd"/>
            <w:r>
              <w:rPr>
                <w:b/>
              </w:rPr>
              <w:t>, ekvivalence</w:t>
            </w:r>
          </w:p>
        </w:tc>
        <w:tc>
          <w:tcPr>
            <w:tcW w:w="6769" w:type="dxa"/>
            <w:gridSpan w:val="6"/>
          </w:tcPr>
          <w:p w14:paraId="39ECB5CC" w14:textId="47C6CC8C" w:rsidR="001E1ACB" w:rsidRDefault="00AA4D89" w:rsidP="005133EF">
            <w:pPr>
              <w:jc w:val="both"/>
            </w:pPr>
            <w:r>
              <w:t xml:space="preserve">Ateliér </w:t>
            </w:r>
            <w:proofErr w:type="spellStart"/>
            <w:r w:rsidR="000F5745" w:rsidRPr="000F5745">
              <w:t>Footwear</w:t>
            </w:r>
            <w:proofErr w:type="spellEnd"/>
            <w:r w:rsidR="000F5745" w:rsidRPr="000F5745">
              <w:t xml:space="preserve"> Design</w:t>
            </w:r>
            <w:r w:rsidR="008B3C62">
              <w:t xml:space="preserve"> </w:t>
            </w:r>
            <w:r>
              <w:t>3</w:t>
            </w:r>
          </w:p>
        </w:tc>
      </w:tr>
      <w:tr w:rsidR="00724AE2" w14:paraId="37DF0670" w14:textId="77777777" w:rsidTr="005133EF">
        <w:tc>
          <w:tcPr>
            <w:tcW w:w="3086" w:type="dxa"/>
            <w:shd w:val="clear" w:color="auto" w:fill="F7CAAC"/>
          </w:tcPr>
          <w:p w14:paraId="315A4EB6" w14:textId="77777777" w:rsidR="00724AE2" w:rsidRPr="005A0406" w:rsidRDefault="00724AE2" w:rsidP="00173C94">
            <w:pPr>
              <w:rPr>
                <w:b/>
              </w:rPr>
            </w:pPr>
            <w:r w:rsidRPr="005A0406">
              <w:rPr>
                <w:b/>
              </w:rPr>
              <w:t>Způsob ověření výsledků učení</w:t>
            </w:r>
          </w:p>
        </w:tc>
        <w:tc>
          <w:tcPr>
            <w:tcW w:w="3406" w:type="dxa"/>
            <w:gridSpan w:val="3"/>
          </w:tcPr>
          <w:p w14:paraId="708A71E8" w14:textId="43748C36" w:rsidR="00724AE2" w:rsidRDefault="00724AE2" w:rsidP="00724AE2">
            <w:pPr>
              <w:jc w:val="both"/>
            </w:pPr>
            <w:r>
              <w:t>zápočet, zkouška</w:t>
            </w:r>
          </w:p>
        </w:tc>
        <w:tc>
          <w:tcPr>
            <w:tcW w:w="2156" w:type="dxa"/>
            <w:shd w:val="clear" w:color="auto" w:fill="F7CAAC"/>
          </w:tcPr>
          <w:p w14:paraId="0A40D0AA" w14:textId="03F06C96" w:rsidR="00724AE2" w:rsidRDefault="00724AE2" w:rsidP="00724AE2">
            <w:pPr>
              <w:jc w:val="both"/>
              <w:rPr>
                <w:b/>
              </w:rPr>
            </w:pPr>
            <w:r>
              <w:rPr>
                <w:b/>
              </w:rPr>
              <w:t>Forma výuky</w:t>
            </w:r>
          </w:p>
        </w:tc>
        <w:tc>
          <w:tcPr>
            <w:tcW w:w="1207" w:type="dxa"/>
            <w:gridSpan w:val="2"/>
          </w:tcPr>
          <w:p w14:paraId="7391B523" w14:textId="39825729" w:rsidR="00724AE2" w:rsidRDefault="00724AE2" w:rsidP="00724AE2">
            <w:pPr>
              <w:jc w:val="both"/>
            </w:pPr>
            <w:r>
              <w:t>ateliér</w:t>
            </w:r>
          </w:p>
        </w:tc>
      </w:tr>
      <w:tr w:rsidR="001E1ACB" w14:paraId="13A4E89E" w14:textId="77777777" w:rsidTr="005133EF">
        <w:tc>
          <w:tcPr>
            <w:tcW w:w="3086" w:type="dxa"/>
            <w:shd w:val="clear" w:color="auto" w:fill="F7CAAC"/>
          </w:tcPr>
          <w:p w14:paraId="0206C0F2" w14:textId="77777777" w:rsidR="001E1ACB" w:rsidRPr="005A0406" w:rsidRDefault="001E1ACB" w:rsidP="00173C94">
            <w:pPr>
              <w:rPr>
                <w:b/>
              </w:rPr>
            </w:pPr>
            <w:r w:rsidRPr="005A0406">
              <w:rPr>
                <w:b/>
              </w:rPr>
              <w:t>Forma způsobu ověření výsledků učení a další požadavky na studenta</w:t>
            </w:r>
          </w:p>
        </w:tc>
        <w:tc>
          <w:tcPr>
            <w:tcW w:w="6769" w:type="dxa"/>
            <w:gridSpan w:val="6"/>
            <w:tcBorders>
              <w:bottom w:val="nil"/>
            </w:tcBorders>
          </w:tcPr>
          <w:p w14:paraId="5824B79D" w14:textId="003211D5" w:rsidR="001E1ACB" w:rsidRDefault="00C628B4" w:rsidP="005133EF">
            <w:pPr>
              <w:jc w:val="both"/>
            </w:pPr>
            <w:r>
              <w:t xml:space="preserve">Účast na výuce minimálně 80 %. Pravidelné konzultace v průběhu semestru. Cílevědomost a invence studenta. Vypracování a odevzdání tří tvůrčích prací. Odevzdání samostatných prací dle zadání. Důkladná znalost anatomie nohy </w:t>
            </w:r>
            <w:r>
              <w:br/>
              <w:t>a chodidla. Znalost zdravotně nezávadného obouvání. Detailní vědomosti střihové konstrukce svrškové části. Znalost materiálů a technologických postupů.</w:t>
            </w:r>
          </w:p>
        </w:tc>
      </w:tr>
      <w:tr w:rsidR="001E1ACB" w14:paraId="22EE5976" w14:textId="77777777" w:rsidTr="00173C94">
        <w:trPr>
          <w:trHeight w:val="168"/>
        </w:trPr>
        <w:tc>
          <w:tcPr>
            <w:tcW w:w="9855" w:type="dxa"/>
            <w:gridSpan w:val="7"/>
            <w:tcBorders>
              <w:top w:val="nil"/>
            </w:tcBorders>
          </w:tcPr>
          <w:p w14:paraId="387CB311" w14:textId="77777777" w:rsidR="001E1ACB" w:rsidRDefault="001E1ACB" w:rsidP="00173C94"/>
        </w:tc>
      </w:tr>
      <w:tr w:rsidR="00D715F9" w14:paraId="777EB7C1" w14:textId="77777777" w:rsidTr="005133EF">
        <w:trPr>
          <w:trHeight w:val="197"/>
        </w:trPr>
        <w:tc>
          <w:tcPr>
            <w:tcW w:w="3086" w:type="dxa"/>
            <w:tcBorders>
              <w:top w:val="nil"/>
            </w:tcBorders>
            <w:shd w:val="clear" w:color="auto" w:fill="F7CAAC"/>
          </w:tcPr>
          <w:p w14:paraId="2CEAC5E1" w14:textId="77777777" w:rsidR="00D715F9" w:rsidRDefault="00D715F9" w:rsidP="00173C94">
            <w:pPr>
              <w:rPr>
                <w:b/>
              </w:rPr>
            </w:pPr>
            <w:r>
              <w:rPr>
                <w:b/>
              </w:rPr>
              <w:t>Garant předmětu</w:t>
            </w:r>
          </w:p>
        </w:tc>
        <w:tc>
          <w:tcPr>
            <w:tcW w:w="6769" w:type="dxa"/>
            <w:gridSpan w:val="6"/>
            <w:tcBorders>
              <w:top w:val="nil"/>
            </w:tcBorders>
          </w:tcPr>
          <w:p w14:paraId="45B6238D" w14:textId="5316340C" w:rsidR="00D715F9" w:rsidRPr="006B5E51" w:rsidRDefault="00D715F9" w:rsidP="00D715F9">
            <w:pPr>
              <w:jc w:val="both"/>
            </w:pPr>
            <w:r w:rsidRPr="006B5E51">
              <w:t xml:space="preserve">MgA. </w:t>
            </w:r>
            <w:r w:rsidR="001844F1" w:rsidRPr="006B5E51">
              <w:t xml:space="preserve">Eva </w:t>
            </w:r>
            <w:proofErr w:type="spellStart"/>
            <w:r w:rsidR="001844F1" w:rsidRPr="006B5E51">
              <w:t>Klabalová</w:t>
            </w:r>
            <w:proofErr w:type="spellEnd"/>
            <w:r w:rsidR="001844F1" w:rsidRPr="006B5E51">
              <w:t>, Ph.D.</w:t>
            </w:r>
          </w:p>
        </w:tc>
      </w:tr>
      <w:tr w:rsidR="00D715F9" w14:paraId="24A0C511" w14:textId="77777777" w:rsidTr="005133EF">
        <w:trPr>
          <w:trHeight w:val="243"/>
        </w:trPr>
        <w:tc>
          <w:tcPr>
            <w:tcW w:w="3086" w:type="dxa"/>
            <w:tcBorders>
              <w:top w:val="nil"/>
            </w:tcBorders>
            <w:shd w:val="clear" w:color="auto" w:fill="F7CAAC"/>
          </w:tcPr>
          <w:p w14:paraId="535C57A8" w14:textId="77777777" w:rsidR="00D715F9" w:rsidRDefault="00D715F9" w:rsidP="00173C94">
            <w:pPr>
              <w:rPr>
                <w:b/>
              </w:rPr>
            </w:pPr>
            <w:r>
              <w:rPr>
                <w:b/>
              </w:rPr>
              <w:t>Zapojení garanta do výuky předmětu</w:t>
            </w:r>
          </w:p>
        </w:tc>
        <w:tc>
          <w:tcPr>
            <w:tcW w:w="6769" w:type="dxa"/>
            <w:gridSpan w:val="6"/>
            <w:tcBorders>
              <w:top w:val="nil"/>
            </w:tcBorders>
          </w:tcPr>
          <w:p w14:paraId="189B9B48" w14:textId="42280954" w:rsidR="00D715F9" w:rsidRDefault="00D715F9" w:rsidP="00D715F9">
            <w:pPr>
              <w:jc w:val="both"/>
            </w:pPr>
            <w:r>
              <w:t>70 %</w:t>
            </w:r>
          </w:p>
        </w:tc>
      </w:tr>
      <w:tr w:rsidR="00D715F9" w14:paraId="219A2649" w14:textId="77777777" w:rsidTr="005133EF">
        <w:tc>
          <w:tcPr>
            <w:tcW w:w="3086" w:type="dxa"/>
            <w:shd w:val="clear" w:color="auto" w:fill="F7CAAC"/>
          </w:tcPr>
          <w:p w14:paraId="46B4E196" w14:textId="77777777" w:rsidR="00D715F9" w:rsidRDefault="00D715F9" w:rsidP="00173C94">
            <w:pPr>
              <w:rPr>
                <w:b/>
              </w:rPr>
            </w:pPr>
            <w:r>
              <w:rPr>
                <w:b/>
              </w:rPr>
              <w:t>Vyučující</w:t>
            </w:r>
          </w:p>
        </w:tc>
        <w:tc>
          <w:tcPr>
            <w:tcW w:w="6769" w:type="dxa"/>
            <w:gridSpan w:val="6"/>
            <w:tcBorders>
              <w:bottom w:val="nil"/>
            </w:tcBorders>
          </w:tcPr>
          <w:p w14:paraId="243F0B1D" w14:textId="4E22B6C3" w:rsidR="00D715F9" w:rsidRDefault="00E04A94" w:rsidP="00D715F9">
            <w:pPr>
              <w:jc w:val="both"/>
            </w:pPr>
            <w:r w:rsidRPr="00E04A94">
              <w:t xml:space="preserve">MgA. Eva </w:t>
            </w:r>
            <w:proofErr w:type="spellStart"/>
            <w:r w:rsidRPr="00E04A94">
              <w:t>Klabalová</w:t>
            </w:r>
            <w:proofErr w:type="spellEnd"/>
            <w:r w:rsidRPr="00E04A94">
              <w:t>, Ph.D.</w:t>
            </w:r>
            <w:r w:rsidR="00D715F9" w:rsidRPr="00E04A94">
              <w:t>,</w:t>
            </w:r>
            <w:r w:rsidR="00D715F9">
              <w:t xml:space="preserve"> </w:t>
            </w:r>
            <w:r w:rsidR="00394BB8">
              <w:t>Ing</w:t>
            </w:r>
            <w:r w:rsidR="00D715F9">
              <w:t>. Jana Šerá</w:t>
            </w:r>
            <w:r w:rsidR="00672EB8">
              <w:t xml:space="preserve">, </w:t>
            </w:r>
            <w:r w:rsidR="00394BB8">
              <w:t xml:space="preserve">Ph.D., MgA. </w:t>
            </w:r>
            <w:r w:rsidR="00672EB8">
              <w:rPr>
                <w:shd w:val="clear" w:color="auto" w:fill="FFFFFF"/>
              </w:rPr>
              <w:t>Lucie Trejtnarová, Ph.D.</w:t>
            </w:r>
          </w:p>
        </w:tc>
      </w:tr>
      <w:tr w:rsidR="00F5750D" w14:paraId="0443F96F" w14:textId="77777777" w:rsidTr="00173C94">
        <w:trPr>
          <w:trHeight w:val="256"/>
        </w:trPr>
        <w:tc>
          <w:tcPr>
            <w:tcW w:w="9855" w:type="dxa"/>
            <w:gridSpan w:val="7"/>
            <w:tcBorders>
              <w:top w:val="nil"/>
            </w:tcBorders>
          </w:tcPr>
          <w:p w14:paraId="31BB94B0" w14:textId="77777777" w:rsidR="00F5750D" w:rsidRDefault="00F5750D" w:rsidP="00F5750D">
            <w:pPr>
              <w:jc w:val="both"/>
            </w:pPr>
          </w:p>
        </w:tc>
      </w:tr>
      <w:tr w:rsidR="00F5750D" w14:paraId="497F7CBA" w14:textId="77777777" w:rsidTr="005133EF">
        <w:tc>
          <w:tcPr>
            <w:tcW w:w="3086" w:type="dxa"/>
            <w:shd w:val="clear" w:color="auto" w:fill="F7CAAC"/>
          </w:tcPr>
          <w:p w14:paraId="3EC4D477" w14:textId="77777777" w:rsidR="00F5750D" w:rsidRPr="001452AD" w:rsidRDefault="00F5750D" w:rsidP="00F5750D">
            <w:pPr>
              <w:jc w:val="both"/>
              <w:rPr>
                <w:b/>
                <w:highlight w:val="yellow"/>
              </w:rPr>
            </w:pPr>
            <w:r w:rsidRPr="009B48E7">
              <w:rPr>
                <w:b/>
              </w:rPr>
              <w:t>Hlavní témata a výsledky učení</w:t>
            </w:r>
          </w:p>
        </w:tc>
        <w:tc>
          <w:tcPr>
            <w:tcW w:w="6769" w:type="dxa"/>
            <w:gridSpan w:val="6"/>
            <w:tcBorders>
              <w:bottom w:val="nil"/>
            </w:tcBorders>
          </w:tcPr>
          <w:p w14:paraId="2017BB77" w14:textId="77777777" w:rsidR="00F5750D" w:rsidRPr="001452AD" w:rsidRDefault="00F5750D" w:rsidP="00F5750D">
            <w:pPr>
              <w:jc w:val="both"/>
              <w:rPr>
                <w:highlight w:val="yellow"/>
              </w:rPr>
            </w:pPr>
          </w:p>
        </w:tc>
      </w:tr>
      <w:tr w:rsidR="00F5750D" w14:paraId="5BC2E1A9" w14:textId="77777777" w:rsidTr="00DF3C14">
        <w:trPr>
          <w:trHeight w:val="283"/>
        </w:trPr>
        <w:tc>
          <w:tcPr>
            <w:tcW w:w="9855" w:type="dxa"/>
            <w:gridSpan w:val="7"/>
            <w:tcBorders>
              <w:top w:val="nil"/>
              <w:bottom w:val="single" w:sz="4" w:space="0" w:color="auto"/>
            </w:tcBorders>
          </w:tcPr>
          <w:p w14:paraId="42567823" w14:textId="212D0468" w:rsidR="008D631A" w:rsidRPr="00C350FD" w:rsidRDefault="001C3052" w:rsidP="001C3052">
            <w:pPr>
              <w:jc w:val="both"/>
              <w:rPr>
                <w:b/>
                <w:bCs/>
              </w:rPr>
            </w:pPr>
            <w:r w:rsidRPr="00C350FD">
              <w:rPr>
                <w:b/>
                <w:bCs/>
              </w:rPr>
              <w:t>Témata:</w:t>
            </w:r>
          </w:p>
          <w:p w14:paraId="51AC4931" w14:textId="0136F4DB" w:rsidR="00672EB8" w:rsidRDefault="00672EB8" w:rsidP="004C352E">
            <w:pPr>
              <w:pStyle w:val="Odstavecseseznamem"/>
              <w:widowControl w:val="0"/>
              <w:numPr>
                <w:ilvl w:val="0"/>
                <w:numId w:val="78"/>
              </w:numPr>
              <w:suppressAutoHyphens/>
              <w:contextualSpacing w:val="0"/>
              <w:jc w:val="both"/>
            </w:pPr>
            <w:r>
              <w:t>Úvodní hodina, ateliérové zadání, požadavky ke splnění předmětu</w:t>
            </w:r>
            <w:r w:rsidR="00C104B7">
              <w:t>.</w:t>
            </w:r>
          </w:p>
          <w:p w14:paraId="3242E204" w14:textId="2D9D554E" w:rsidR="00CF1DDE" w:rsidRDefault="00686EEF" w:rsidP="004C352E">
            <w:pPr>
              <w:pStyle w:val="Odstavecseseznamem"/>
              <w:widowControl w:val="0"/>
              <w:numPr>
                <w:ilvl w:val="0"/>
                <w:numId w:val="78"/>
              </w:numPr>
              <w:suppressAutoHyphens/>
              <w:contextualSpacing w:val="0"/>
              <w:jc w:val="both"/>
            </w:pPr>
            <w:r w:rsidRPr="00067E41">
              <w:t xml:space="preserve">Brainstorming, </w:t>
            </w:r>
            <w:proofErr w:type="spellStart"/>
            <w:r w:rsidRPr="00067E41">
              <w:t>moodboard</w:t>
            </w:r>
            <w:proofErr w:type="spellEnd"/>
            <w:r w:rsidRPr="00067E41">
              <w:t xml:space="preserve">, </w:t>
            </w:r>
            <w:proofErr w:type="spellStart"/>
            <w:r w:rsidRPr="00067E41">
              <w:t>storyboard</w:t>
            </w:r>
            <w:proofErr w:type="spellEnd"/>
            <w:r>
              <w:t xml:space="preserve"> – práce na</w:t>
            </w:r>
            <w:r w:rsidR="00CF1DDE" w:rsidRPr="00067E41">
              <w:t xml:space="preserve"> </w:t>
            </w:r>
            <w:r>
              <w:t>holeňové obuvi</w:t>
            </w:r>
            <w:r w:rsidR="00C104B7">
              <w:t>.</w:t>
            </w:r>
          </w:p>
          <w:p w14:paraId="5980C4CD" w14:textId="77777777" w:rsidR="00672EB8" w:rsidRDefault="00672EB8" w:rsidP="00CF1DDE">
            <w:pPr>
              <w:pStyle w:val="Odstavecseseznamem"/>
              <w:widowControl w:val="0"/>
              <w:suppressAutoHyphens/>
              <w:contextualSpacing w:val="0"/>
              <w:jc w:val="both"/>
            </w:pPr>
            <w:r>
              <w:t>CO2 neutralita, CO2 neutrální produkty: definice</w:t>
            </w:r>
          </w:p>
          <w:p w14:paraId="4AE58F77"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3C0ACACF" w14:textId="77777777" w:rsidR="00672EB8" w:rsidRDefault="00672EB8" w:rsidP="00CF1DDE">
            <w:pPr>
              <w:pStyle w:val="Odstavecseseznamem"/>
              <w:widowControl w:val="0"/>
              <w:suppressAutoHyphens/>
              <w:contextualSpacing w:val="0"/>
              <w:jc w:val="both"/>
            </w:pPr>
            <w:r>
              <w:t xml:space="preserve">Energetická účinnost, výběr materiálů a surovin, optimalizace výrobních procesů, logistika a doprava v kontextu CO2 neutrality, kompenzace emisí CO2 </w:t>
            </w:r>
          </w:p>
          <w:p w14:paraId="63BDA42A"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051334FB" w14:textId="77777777" w:rsidR="00672EB8" w:rsidRDefault="00672EB8" w:rsidP="00CF1DDE">
            <w:pPr>
              <w:pStyle w:val="Odstavecseseznamem"/>
              <w:widowControl w:val="0"/>
              <w:suppressAutoHyphens/>
              <w:contextualSpacing w:val="0"/>
              <w:jc w:val="both"/>
            </w:pPr>
            <w:r>
              <w:t>CO2 neutralita v obuvnickém průmyslu, příklady výrobků</w:t>
            </w:r>
          </w:p>
          <w:p w14:paraId="0AA4D2D0" w14:textId="174B5F52" w:rsidR="00CF1DDE" w:rsidRDefault="003000E1" w:rsidP="004C352E">
            <w:pPr>
              <w:pStyle w:val="Odstavecseseznamem"/>
              <w:widowControl w:val="0"/>
              <w:numPr>
                <w:ilvl w:val="0"/>
                <w:numId w:val="78"/>
              </w:numPr>
              <w:suppressAutoHyphens/>
              <w:contextualSpacing w:val="0"/>
              <w:jc w:val="both"/>
            </w:pPr>
            <w:r>
              <w:t>Vyhodnocení zadání.</w:t>
            </w:r>
          </w:p>
          <w:p w14:paraId="4CE42320" w14:textId="77777777" w:rsidR="00672EB8" w:rsidRDefault="00672EB8" w:rsidP="00CF1DDE">
            <w:pPr>
              <w:pStyle w:val="Odstavecseseznamem"/>
              <w:widowControl w:val="0"/>
              <w:suppressAutoHyphens/>
              <w:contextualSpacing w:val="0"/>
              <w:jc w:val="both"/>
            </w:pPr>
            <w:r>
              <w:t>Cirkulární ekonomika v běžném životě, designér jako zodpovědný jedinec za své konání: workshop I.</w:t>
            </w:r>
          </w:p>
          <w:p w14:paraId="70383A6B" w14:textId="02787F87" w:rsidR="00CF1DDE" w:rsidRDefault="001B3511" w:rsidP="004C352E">
            <w:pPr>
              <w:pStyle w:val="Odstavecseseznamem"/>
              <w:widowControl w:val="0"/>
              <w:numPr>
                <w:ilvl w:val="0"/>
                <w:numId w:val="78"/>
              </w:numPr>
              <w:suppressAutoHyphens/>
              <w:contextualSpacing w:val="0"/>
              <w:jc w:val="both"/>
            </w:pPr>
            <w:r>
              <w:t>Zadaní práce odborníkem z praxe odpovídající dosaženým znalostem</w:t>
            </w:r>
            <w:r w:rsidR="00237C4F">
              <w:t xml:space="preserve">, </w:t>
            </w:r>
            <w:r w:rsidR="00237C4F" w:rsidRPr="00237C4F">
              <w:t>zaměření na obuv pro různé aktivity</w:t>
            </w:r>
            <w:r>
              <w:t>.</w:t>
            </w:r>
          </w:p>
          <w:p w14:paraId="67246754" w14:textId="77777777" w:rsidR="00672EB8" w:rsidRDefault="00672EB8" w:rsidP="00CF1DDE">
            <w:pPr>
              <w:pStyle w:val="Odstavecseseznamem"/>
              <w:widowControl w:val="0"/>
              <w:suppressAutoHyphens/>
              <w:contextualSpacing w:val="0"/>
              <w:jc w:val="both"/>
            </w:pPr>
            <w:r>
              <w:t>Cirkulární ekonomika a design obuvi: workshop II.</w:t>
            </w:r>
          </w:p>
          <w:p w14:paraId="3826184D"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7A9CE026" w14:textId="77777777" w:rsidR="00672EB8" w:rsidRDefault="00672EB8" w:rsidP="00CF1DDE">
            <w:pPr>
              <w:pStyle w:val="Odstavecseseznamem"/>
              <w:widowControl w:val="0"/>
              <w:suppressAutoHyphens/>
              <w:contextualSpacing w:val="0"/>
              <w:jc w:val="both"/>
            </w:pPr>
            <w:r>
              <w:t>Cirkulární ekonomika a design obuvi: workshop III.</w:t>
            </w:r>
          </w:p>
          <w:p w14:paraId="287F1E83"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6F4FFB73" w14:textId="77777777" w:rsidR="00672EB8" w:rsidRDefault="00672EB8" w:rsidP="00CF1DDE">
            <w:pPr>
              <w:pStyle w:val="Odstavecseseznamem"/>
              <w:widowControl w:val="0"/>
              <w:suppressAutoHyphens/>
              <w:contextualSpacing w:val="0"/>
              <w:jc w:val="both"/>
            </w:pPr>
            <w:r>
              <w:t xml:space="preserve">Realizace pracovních modelů, brainstorming, </w:t>
            </w:r>
            <w:proofErr w:type="spellStart"/>
            <w:r>
              <w:t>moodboard</w:t>
            </w:r>
            <w:proofErr w:type="spellEnd"/>
            <w:r>
              <w:t xml:space="preserve">, </w:t>
            </w:r>
            <w:proofErr w:type="spellStart"/>
            <w:r>
              <w:t>storyboard</w:t>
            </w:r>
            <w:proofErr w:type="spellEnd"/>
          </w:p>
          <w:p w14:paraId="2FC24794"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6A6E6F79" w14:textId="77777777" w:rsidR="00672EB8" w:rsidRDefault="00672EB8" w:rsidP="00CF1DDE">
            <w:pPr>
              <w:pStyle w:val="Odstavecseseznamem"/>
              <w:widowControl w:val="0"/>
              <w:suppressAutoHyphens/>
              <w:contextualSpacing w:val="0"/>
              <w:jc w:val="both"/>
            </w:pPr>
            <w:r>
              <w:t>Realizace modelů kolekce, produktové řady z finálního materiálu</w:t>
            </w:r>
          </w:p>
          <w:p w14:paraId="4B40D740" w14:textId="77777777" w:rsidR="00CF1DDE" w:rsidRDefault="00CF1DDE" w:rsidP="004C352E">
            <w:pPr>
              <w:pStyle w:val="Odstavecseseznamem"/>
              <w:widowControl w:val="0"/>
              <w:numPr>
                <w:ilvl w:val="0"/>
                <w:numId w:val="78"/>
              </w:numPr>
              <w:suppressAutoHyphens/>
              <w:contextualSpacing w:val="0"/>
              <w:jc w:val="both"/>
            </w:pPr>
            <w:r w:rsidRPr="00067E41">
              <w:t>Konzultace nad rozpracovaným tématem</w:t>
            </w:r>
            <w:r>
              <w:t>.</w:t>
            </w:r>
          </w:p>
          <w:p w14:paraId="29B7692C" w14:textId="77777777" w:rsidR="00672EB8" w:rsidRDefault="00672EB8" w:rsidP="00CF1DDE">
            <w:pPr>
              <w:pStyle w:val="Odstavecseseznamem"/>
              <w:widowControl w:val="0"/>
              <w:suppressAutoHyphens/>
              <w:contextualSpacing w:val="0"/>
              <w:jc w:val="both"/>
            </w:pPr>
            <w:r>
              <w:t xml:space="preserve">Biomechanika, </w:t>
            </w:r>
            <w:proofErr w:type="spellStart"/>
            <w:r>
              <w:t>podologie</w:t>
            </w:r>
            <w:proofErr w:type="spellEnd"/>
            <w:r>
              <w:t xml:space="preserve"> – praktické ukázky, </w:t>
            </w:r>
            <w:proofErr w:type="spellStart"/>
            <w:r>
              <w:t>desing</w:t>
            </w:r>
            <w:proofErr w:type="spellEnd"/>
            <w:r>
              <w:t xml:space="preserve"> obuvi a konstrukce</w:t>
            </w:r>
          </w:p>
          <w:p w14:paraId="7C4A8C41" w14:textId="25700A3D" w:rsidR="00672EB8" w:rsidRDefault="00672EB8" w:rsidP="004C352E">
            <w:pPr>
              <w:pStyle w:val="Odstavecseseznamem"/>
              <w:widowControl w:val="0"/>
              <w:numPr>
                <w:ilvl w:val="0"/>
                <w:numId w:val="78"/>
              </w:numPr>
              <w:suppressAutoHyphens/>
              <w:contextualSpacing w:val="0"/>
              <w:jc w:val="both"/>
            </w:pPr>
            <w:r>
              <w:t>Konzultace nad rozpracovaným tématem</w:t>
            </w:r>
            <w:r w:rsidR="008F24F3">
              <w:t>.</w:t>
            </w:r>
          </w:p>
          <w:p w14:paraId="52F3A08F" w14:textId="3884BBC4" w:rsidR="00672EB8" w:rsidRDefault="00672EB8" w:rsidP="004C352E">
            <w:pPr>
              <w:pStyle w:val="Odstavecseseznamem"/>
              <w:widowControl w:val="0"/>
              <w:numPr>
                <w:ilvl w:val="0"/>
                <w:numId w:val="78"/>
              </w:numPr>
              <w:suppressAutoHyphens/>
              <w:contextualSpacing w:val="0"/>
              <w:jc w:val="both"/>
            </w:pPr>
            <w:r>
              <w:t>Konzultace nad rozpracovaným tématem</w:t>
            </w:r>
            <w:r w:rsidR="008F24F3">
              <w:t>.</w:t>
            </w:r>
          </w:p>
          <w:p w14:paraId="67636D08" w14:textId="4D47F393" w:rsidR="00672EB8" w:rsidRDefault="003000E1" w:rsidP="004C352E">
            <w:pPr>
              <w:pStyle w:val="Odstavecseseznamem"/>
              <w:widowControl w:val="0"/>
              <w:numPr>
                <w:ilvl w:val="0"/>
                <w:numId w:val="78"/>
              </w:numPr>
              <w:suppressAutoHyphens/>
              <w:spacing w:after="120"/>
              <w:contextualSpacing w:val="0"/>
              <w:jc w:val="both"/>
            </w:pPr>
            <w:r>
              <w:t xml:space="preserve">Prezentování vytvořeného </w:t>
            </w:r>
            <w:r w:rsidR="00F83EEA">
              <w:t>produktu. Vyhodnocení</w:t>
            </w:r>
            <w:r w:rsidR="00672EB8">
              <w:t xml:space="preserve"> zadání</w:t>
            </w:r>
            <w:r w:rsidR="00F43931">
              <w:t>.</w:t>
            </w:r>
          </w:p>
          <w:p w14:paraId="6C5AB900" w14:textId="77777777" w:rsidR="00672EB8" w:rsidRPr="00C350FD" w:rsidRDefault="00672EB8" w:rsidP="00672EB8">
            <w:pPr>
              <w:widowControl w:val="0"/>
              <w:jc w:val="both"/>
              <w:rPr>
                <w:b/>
                <w:bCs/>
              </w:rPr>
            </w:pPr>
            <w:r w:rsidRPr="00C350FD">
              <w:rPr>
                <w:b/>
                <w:bCs/>
              </w:rPr>
              <w:t>Výsledky učení:</w:t>
            </w:r>
          </w:p>
          <w:p w14:paraId="6F7820D2" w14:textId="77777777" w:rsidR="00672EB8" w:rsidRDefault="00672EB8" w:rsidP="00672EB8">
            <w:pPr>
              <w:widowControl w:val="0"/>
              <w:jc w:val="both"/>
            </w:pPr>
            <w:r>
              <w:t>Odborné znalosti – po absolvování předmětu student umí:</w:t>
            </w:r>
          </w:p>
          <w:p w14:paraId="6E9000D0" w14:textId="77777777" w:rsidR="00672EB8" w:rsidRDefault="00672EB8" w:rsidP="004C352E">
            <w:pPr>
              <w:pStyle w:val="Odstavecseseznamem"/>
              <w:widowControl w:val="0"/>
              <w:numPr>
                <w:ilvl w:val="0"/>
                <w:numId w:val="120"/>
              </w:numPr>
              <w:suppressAutoHyphens/>
              <w:jc w:val="both"/>
            </w:pPr>
            <w:r>
              <w:t>vysvětlit pojem CO2 neutralita</w:t>
            </w:r>
          </w:p>
          <w:p w14:paraId="257C1464" w14:textId="77777777" w:rsidR="00672EB8" w:rsidRDefault="00672EB8" w:rsidP="004C352E">
            <w:pPr>
              <w:pStyle w:val="Odstavecseseznamem"/>
              <w:widowControl w:val="0"/>
              <w:numPr>
                <w:ilvl w:val="0"/>
                <w:numId w:val="120"/>
              </w:numPr>
              <w:suppressAutoHyphens/>
              <w:jc w:val="both"/>
            </w:pPr>
            <w:r>
              <w:t>definovat CO2 neutrální produkty obecně</w:t>
            </w:r>
          </w:p>
          <w:p w14:paraId="2426F84D" w14:textId="77777777" w:rsidR="00672EB8" w:rsidRDefault="00672EB8" w:rsidP="004C352E">
            <w:pPr>
              <w:pStyle w:val="Odstavecseseznamem"/>
              <w:widowControl w:val="0"/>
              <w:numPr>
                <w:ilvl w:val="0"/>
                <w:numId w:val="120"/>
              </w:numPr>
              <w:suppressAutoHyphens/>
              <w:jc w:val="both"/>
            </w:pPr>
            <w:r>
              <w:t>definovat CO2 neutrální produkty v obuvnickém průmyslu</w:t>
            </w:r>
          </w:p>
          <w:p w14:paraId="06106FC1" w14:textId="77777777" w:rsidR="00672EB8" w:rsidRDefault="00672EB8" w:rsidP="004C352E">
            <w:pPr>
              <w:pStyle w:val="Odstavecseseznamem"/>
              <w:widowControl w:val="0"/>
              <w:numPr>
                <w:ilvl w:val="0"/>
                <w:numId w:val="120"/>
              </w:numPr>
              <w:suppressAutoHyphens/>
              <w:jc w:val="both"/>
            </w:pPr>
            <w:r>
              <w:t>dokáže se orientovat v problematice CE v běžném životě</w:t>
            </w:r>
          </w:p>
          <w:p w14:paraId="3F9BE10E" w14:textId="77777777" w:rsidR="00672EB8" w:rsidRDefault="00672EB8" w:rsidP="004C352E">
            <w:pPr>
              <w:pStyle w:val="Odstavecseseznamem"/>
              <w:widowControl w:val="0"/>
              <w:numPr>
                <w:ilvl w:val="0"/>
                <w:numId w:val="120"/>
              </w:numPr>
              <w:suppressAutoHyphens/>
              <w:jc w:val="both"/>
            </w:pPr>
            <w:r>
              <w:t>kriticky nahlížet na vlastní tvorbu z pohledu udržitelnosti a CE</w:t>
            </w:r>
          </w:p>
          <w:p w14:paraId="0EABB605" w14:textId="77777777" w:rsidR="00672EB8" w:rsidRDefault="00672EB8" w:rsidP="00672EB8">
            <w:pPr>
              <w:widowControl w:val="0"/>
              <w:jc w:val="both"/>
            </w:pPr>
            <w:r>
              <w:t>Odborné dovednosti – po absolvování předmětu student umí:</w:t>
            </w:r>
          </w:p>
          <w:p w14:paraId="6C72A11A" w14:textId="77777777" w:rsidR="00672EB8" w:rsidRDefault="00672EB8" w:rsidP="004C352E">
            <w:pPr>
              <w:pStyle w:val="Odstavecseseznamem"/>
              <w:widowControl w:val="0"/>
              <w:numPr>
                <w:ilvl w:val="0"/>
                <w:numId w:val="121"/>
              </w:numPr>
              <w:suppressAutoHyphens/>
              <w:jc w:val="both"/>
            </w:pPr>
            <w:r>
              <w:t>aplikovat znalosti o CO2 neutrálních produktech do vlastního návrhu obuvi</w:t>
            </w:r>
          </w:p>
          <w:p w14:paraId="049B40A2" w14:textId="77777777" w:rsidR="00672EB8" w:rsidRDefault="00672EB8" w:rsidP="004C352E">
            <w:pPr>
              <w:pStyle w:val="Odstavecseseznamem"/>
              <w:widowControl w:val="0"/>
              <w:numPr>
                <w:ilvl w:val="0"/>
                <w:numId w:val="121"/>
              </w:numPr>
              <w:suppressAutoHyphens/>
              <w:jc w:val="both"/>
            </w:pPr>
            <w:r>
              <w:t>pracovat s ekologickými zdroji v obuvnickém průmyslu</w:t>
            </w:r>
          </w:p>
          <w:p w14:paraId="530B46C4" w14:textId="77777777" w:rsidR="00672EB8" w:rsidRDefault="00672EB8" w:rsidP="004C352E">
            <w:pPr>
              <w:pStyle w:val="Odstavecseseznamem"/>
              <w:widowControl w:val="0"/>
              <w:numPr>
                <w:ilvl w:val="0"/>
                <w:numId w:val="121"/>
              </w:numPr>
              <w:suppressAutoHyphens/>
              <w:jc w:val="both"/>
            </w:pPr>
            <w:r>
              <w:t>myslet při tvorbě na životní cyklus obuvnického výrobku</w:t>
            </w:r>
          </w:p>
          <w:p w14:paraId="72A6A4B7" w14:textId="77777777" w:rsidR="00672EB8" w:rsidRDefault="00672EB8" w:rsidP="004C352E">
            <w:pPr>
              <w:pStyle w:val="Odstavecseseznamem"/>
              <w:widowControl w:val="0"/>
              <w:numPr>
                <w:ilvl w:val="0"/>
                <w:numId w:val="121"/>
              </w:numPr>
              <w:suppressAutoHyphens/>
              <w:jc w:val="both"/>
            </w:pPr>
            <w:r>
              <w:t>aplikovat teoretické znalosti udržitelnosti při autorské tvorbě obuvi</w:t>
            </w:r>
          </w:p>
          <w:p w14:paraId="3AE0C3C3" w14:textId="5FEA9958" w:rsidR="004C15EC" w:rsidRPr="005A0406" w:rsidRDefault="00672EB8" w:rsidP="004C352E">
            <w:pPr>
              <w:pStyle w:val="Odstavecseseznamem"/>
              <w:numPr>
                <w:ilvl w:val="0"/>
                <w:numId w:val="121"/>
              </w:numPr>
              <w:jc w:val="both"/>
            </w:pPr>
            <w:r>
              <w:t>obhájit</w:t>
            </w:r>
            <w:r w:rsidR="004C15EC">
              <w:t xml:space="preserve"> projekt</w:t>
            </w:r>
          </w:p>
        </w:tc>
      </w:tr>
    </w:tbl>
    <w:p w14:paraId="4537CF45" w14:textId="77777777" w:rsidR="00082567" w:rsidRDefault="0008256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F5750D" w14:paraId="4910364D" w14:textId="77777777" w:rsidTr="005133EF">
        <w:trPr>
          <w:trHeight w:val="283"/>
        </w:trPr>
        <w:tc>
          <w:tcPr>
            <w:tcW w:w="3152" w:type="dxa"/>
            <w:tcBorders>
              <w:top w:val="single" w:sz="4" w:space="0" w:color="auto"/>
              <w:bottom w:val="single" w:sz="4" w:space="0" w:color="auto"/>
              <w:right w:val="single" w:sz="4" w:space="0" w:color="auto"/>
            </w:tcBorders>
            <w:shd w:val="clear" w:color="auto" w:fill="F7CAAC" w:themeFill="accent2" w:themeFillTint="66"/>
          </w:tcPr>
          <w:p w14:paraId="5E57F7B8" w14:textId="4AE16DA2" w:rsidR="00F5750D" w:rsidRPr="001452AD" w:rsidRDefault="00F5750D" w:rsidP="00F5750D">
            <w:pPr>
              <w:jc w:val="both"/>
              <w:rPr>
                <w:highlight w:val="yellow"/>
              </w:rPr>
            </w:pPr>
            <w:r w:rsidRPr="001E1ACB">
              <w:rPr>
                <w:b/>
              </w:rPr>
              <w:lastRenderedPageBreak/>
              <w:t>Metody výuky</w:t>
            </w:r>
          </w:p>
        </w:tc>
        <w:tc>
          <w:tcPr>
            <w:tcW w:w="6703" w:type="dxa"/>
            <w:gridSpan w:val="4"/>
            <w:tcBorders>
              <w:top w:val="single" w:sz="4" w:space="0" w:color="auto"/>
              <w:left w:val="single" w:sz="4" w:space="0" w:color="auto"/>
              <w:bottom w:val="nil"/>
              <w:right w:val="single" w:sz="4" w:space="0" w:color="auto"/>
            </w:tcBorders>
          </w:tcPr>
          <w:p w14:paraId="6FC73A30" w14:textId="77777777" w:rsidR="00F5750D" w:rsidRPr="001452AD" w:rsidRDefault="00F5750D" w:rsidP="00F5750D">
            <w:pPr>
              <w:jc w:val="both"/>
              <w:rPr>
                <w:highlight w:val="yellow"/>
              </w:rPr>
            </w:pPr>
          </w:p>
        </w:tc>
      </w:tr>
      <w:tr w:rsidR="00F5750D" w14:paraId="33F2FBF9" w14:textId="77777777" w:rsidTr="003F0492">
        <w:trPr>
          <w:trHeight w:val="785"/>
        </w:trPr>
        <w:tc>
          <w:tcPr>
            <w:tcW w:w="9855" w:type="dxa"/>
            <w:gridSpan w:val="5"/>
            <w:tcBorders>
              <w:top w:val="nil"/>
              <w:bottom w:val="single" w:sz="4" w:space="0" w:color="auto"/>
            </w:tcBorders>
          </w:tcPr>
          <w:p w14:paraId="5AE07BBE" w14:textId="77777777" w:rsidR="003F0492" w:rsidRPr="004C15EC" w:rsidRDefault="003F0492" w:rsidP="004C352E">
            <w:pPr>
              <w:pStyle w:val="Odstavecseseznamem"/>
              <w:numPr>
                <w:ilvl w:val="0"/>
                <w:numId w:val="57"/>
              </w:numPr>
              <w:jc w:val="both"/>
            </w:pPr>
            <w:r w:rsidRPr="004C15EC">
              <w:t>dialogická (diskuze, rozhovor, brainstorming)</w:t>
            </w:r>
          </w:p>
          <w:p w14:paraId="70F81A23" w14:textId="77777777" w:rsidR="003F0492" w:rsidRPr="004C15EC" w:rsidRDefault="003F0492" w:rsidP="004C352E">
            <w:pPr>
              <w:pStyle w:val="Odstavecseseznamem"/>
              <w:numPr>
                <w:ilvl w:val="0"/>
                <w:numId w:val="57"/>
              </w:numPr>
              <w:jc w:val="both"/>
            </w:pPr>
            <w:r w:rsidRPr="004C15EC">
              <w:t>individuální práce studentů</w:t>
            </w:r>
          </w:p>
          <w:p w14:paraId="790FA30D" w14:textId="27E1DABF" w:rsidR="003F0492" w:rsidRDefault="003F0492" w:rsidP="004C352E">
            <w:pPr>
              <w:pStyle w:val="Odstavecseseznamem"/>
              <w:numPr>
                <w:ilvl w:val="0"/>
                <w:numId w:val="57"/>
              </w:numPr>
              <w:jc w:val="both"/>
            </w:pPr>
            <w:r w:rsidRPr="004C15EC">
              <w:t>analýza prezentace</w:t>
            </w:r>
          </w:p>
          <w:p w14:paraId="0E001359" w14:textId="362121A1" w:rsidR="00F5750D" w:rsidRDefault="00EE3D86" w:rsidP="004C352E">
            <w:pPr>
              <w:pStyle w:val="Odstavecseseznamem"/>
              <w:numPr>
                <w:ilvl w:val="0"/>
                <w:numId w:val="57"/>
              </w:numPr>
              <w:jc w:val="both"/>
            </w:pPr>
            <w:r>
              <w:t>výklad</w:t>
            </w:r>
          </w:p>
        </w:tc>
      </w:tr>
      <w:tr w:rsidR="00F5750D" w14:paraId="401555DB" w14:textId="77777777" w:rsidTr="005133EF">
        <w:trPr>
          <w:trHeight w:val="265"/>
        </w:trPr>
        <w:tc>
          <w:tcPr>
            <w:tcW w:w="3653" w:type="dxa"/>
            <w:gridSpan w:val="2"/>
            <w:tcBorders>
              <w:top w:val="single" w:sz="4" w:space="0" w:color="auto"/>
            </w:tcBorders>
            <w:shd w:val="clear" w:color="auto" w:fill="F7CAAC"/>
          </w:tcPr>
          <w:p w14:paraId="0BB9539B" w14:textId="77777777" w:rsidR="00F5750D" w:rsidRDefault="00F5750D" w:rsidP="00F5750D">
            <w:pPr>
              <w:jc w:val="both"/>
            </w:pPr>
            <w:r>
              <w:rPr>
                <w:b/>
              </w:rPr>
              <w:t>Studijní literatura a studijní pomůcky</w:t>
            </w:r>
          </w:p>
        </w:tc>
        <w:tc>
          <w:tcPr>
            <w:tcW w:w="6202" w:type="dxa"/>
            <w:gridSpan w:val="3"/>
            <w:tcBorders>
              <w:top w:val="single" w:sz="4" w:space="0" w:color="auto"/>
              <w:bottom w:val="nil"/>
            </w:tcBorders>
          </w:tcPr>
          <w:p w14:paraId="5FC9141C" w14:textId="77777777" w:rsidR="00F5750D" w:rsidRDefault="00F5750D" w:rsidP="00F5750D">
            <w:pPr>
              <w:jc w:val="both"/>
            </w:pPr>
          </w:p>
        </w:tc>
      </w:tr>
      <w:tr w:rsidR="00F5750D" w14:paraId="3D53D9B4" w14:textId="77777777" w:rsidTr="005133EF">
        <w:trPr>
          <w:trHeight w:val="1497"/>
        </w:trPr>
        <w:tc>
          <w:tcPr>
            <w:tcW w:w="9855" w:type="dxa"/>
            <w:gridSpan w:val="5"/>
            <w:tcBorders>
              <w:top w:val="nil"/>
            </w:tcBorders>
          </w:tcPr>
          <w:p w14:paraId="46F9FC09" w14:textId="04F08DA0" w:rsidR="00672EB8" w:rsidRDefault="00672EB8" w:rsidP="00672EB8">
            <w:pPr>
              <w:widowControl w:val="0"/>
              <w:rPr>
                <w:shd w:val="clear" w:color="auto" w:fill="FFFFFF"/>
              </w:rPr>
            </w:pPr>
            <w:r>
              <w:rPr>
                <w:b/>
                <w:bCs/>
                <w:shd w:val="clear" w:color="auto" w:fill="FFFFFF"/>
              </w:rPr>
              <w:t>Povinná:</w:t>
            </w:r>
          </w:p>
          <w:p w14:paraId="7C9CBF69" w14:textId="3ECD4560" w:rsidR="008D25E6" w:rsidRPr="00B04D00" w:rsidRDefault="008D25E6" w:rsidP="008D25E6">
            <w:pPr>
              <w:widowControl w:val="0"/>
              <w:rPr>
                <w:color w:val="000000"/>
                <w:shd w:val="clear" w:color="auto" w:fill="FFFFFF"/>
              </w:rPr>
            </w:pPr>
            <w:r w:rsidRPr="001F4AC7">
              <w:rPr>
                <w:color w:val="000000"/>
                <w:shd w:val="clear" w:color="auto" w:fill="FFFFFF"/>
              </w:rPr>
              <w:t xml:space="preserve">HAFFMANS, </w:t>
            </w:r>
            <w:proofErr w:type="spellStart"/>
            <w:r w:rsidRPr="001F4AC7">
              <w:rPr>
                <w:color w:val="000000"/>
                <w:shd w:val="clear" w:color="auto" w:fill="FFFFFF"/>
              </w:rPr>
              <w:t>Siem</w:t>
            </w:r>
            <w:proofErr w:type="spellEnd"/>
            <w:r w:rsidRPr="001F4AC7">
              <w:rPr>
                <w:color w:val="000000"/>
                <w:shd w:val="clear" w:color="auto" w:fill="FFFFFF"/>
              </w:rPr>
              <w:t xml:space="preserve">; GELDER, </w:t>
            </w:r>
            <w:proofErr w:type="spellStart"/>
            <w:r w:rsidRPr="001F4AC7">
              <w:rPr>
                <w:color w:val="000000"/>
                <w:shd w:val="clear" w:color="auto" w:fill="FFFFFF"/>
              </w:rPr>
              <w:t>Marjolein</w:t>
            </w:r>
            <w:proofErr w:type="spellEnd"/>
            <w:r w:rsidRPr="001F4AC7">
              <w:rPr>
                <w:color w:val="000000"/>
                <w:shd w:val="clear" w:color="auto" w:fill="FFFFFF"/>
              </w:rPr>
              <w:t xml:space="preserve"> van; HINTE, Ed van a ZIJLSTRA, </w:t>
            </w:r>
            <w:proofErr w:type="spellStart"/>
            <w:r w:rsidRPr="001F4AC7">
              <w:rPr>
                <w:color w:val="000000"/>
                <w:shd w:val="clear" w:color="auto" w:fill="FFFFFF"/>
              </w:rPr>
              <w:t>Yvo</w:t>
            </w:r>
            <w:proofErr w:type="spellEnd"/>
            <w:r w:rsidRPr="001F4AC7">
              <w:rPr>
                <w:color w:val="000000"/>
                <w:shd w:val="clear" w:color="auto" w:fill="FFFFFF"/>
              </w:rPr>
              <w:t xml:space="preserve">. </w:t>
            </w:r>
            <w:proofErr w:type="spellStart"/>
            <w:r w:rsidRPr="00B04D00">
              <w:rPr>
                <w:i/>
                <w:iCs/>
                <w:color w:val="000000"/>
                <w:shd w:val="clear" w:color="auto" w:fill="FFFFFF"/>
              </w:rPr>
              <w:t>Products</w:t>
            </w:r>
            <w:proofErr w:type="spellEnd"/>
            <w:r w:rsidRPr="00B04D00">
              <w:rPr>
                <w:i/>
                <w:iCs/>
                <w:color w:val="000000"/>
                <w:shd w:val="clear" w:color="auto" w:fill="FFFFFF"/>
              </w:rPr>
              <w:t xml:space="preserve"> </w:t>
            </w:r>
            <w:proofErr w:type="spellStart"/>
            <w:r w:rsidRPr="00B04D00">
              <w:rPr>
                <w:i/>
                <w:iCs/>
                <w:color w:val="000000"/>
                <w:shd w:val="clear" w:color="auto" w:fill="FFFFFF"/>
              </w:rPr>
              <w:t>that</w:t>
            </w:r>
            <w:proofErr w:type="spellEnd"/>
            <w:r w:rsidRPr="00B04D00">
              <w:rPr>
                <w:i/>
                <w:iCs/>
                <w:color w:val="000000"/>
                <w:shd w:val="clear" w:color="auto" w:fill="FFFFFF"/>
              </w:rPr>
              <w:t xml:space="preserve"> </w:t>
            </w:r>
            <w:proofErr w:type="spellStart"/>
            <w:r w:rsidRPr="00B04D00">
              <w:rPr>
                <w:i/>
                <w:iCs/>
                <w:color w:val="000000"/>
                <w:shd w:val="clear" w:color="auto" w:fill="FFFFFF"/>
              </w:rPr>
              <w:t>flow</w:t>
            </w:r>
            <w:proofErr w:type="spellEnd"/>
            <w:r w:rsidRPr="00B04D00">
              <w:rPr>
                <w:i/>
                <w:iCs/>
                <w:color w:val="000000"/>
                <w:shd w:val="clear" w:color="auto" w:fill="FFFFFF"/>
              </w:rPr>
              <w:t xml:space="preserve">: </w:t>
            </w:r>
            <w:proofErr w:type="spellStart"/>
            <w:r w:rsidRPr="00B04D00">
              <w:rPr>
                <w:i/>
                <w:iCs/>
                <w:color w:val="000000"/>
                <w:shd w:val="clear" w:color="auto" w:fill="FFFFFF"/>
              </w:rPr>
              <w:t>circular</w:t>
            </w:r>
            <w:proofErr w:type="spellEnd"/>
            <w:r w:rsidRPr="00B04D00">
              <w:rPr>
                <w:i/>
                <w:iCs/>
                <w:color w:val="000000"/>
                <w:shd w:val="clear" w:color="auto" w:fill="FFFFFF"/>
              </w:rPr>
              <w:t xml:space="preserve"> business </w:t>
            </w:r>
            <w:proofErr w:type="spellStart"/>
            <w:r w:rsidRPr="00B04D00">
              <w:rPr>
                <w:i/>
                <w:iCs/>
                <w:color w:val="000000"/>
                <w:shd w:val="clear" w:color="auto" w:fill="FFFFFF"/>
              </w:rPr>
              <w:t>models</w:t>
            </w:r>
            <w:proofErr w:type="spellEnd"/>
            <w:r w:rsidRPr="00B04D00">
              <w:rPr>
                <w:i/>
                <w:iCs/>
                <w:color w:val="000000"/>
                <w:shd w:val="clear" w:color="auto" w:fill="FFFFFF"/>
              </w:rPr>
              <w:t xml:space="preserve"> and design </w:t>
            </w:r>
            <w:proofErr w:type="spellStart"/>
            <w:r w:rsidRPr="00B04D00">
              <w:rPr>
                <w:i/>
                <w:iCs/>
                <w:color w:val="000000"/>
                <w:shd w:val="clear" w:color="auto" w:fill="FFFFFF"/>
              </w:rPr>
              <w:t>strategies</w:t>
            </w:r>
            <w:proofErr w:type="spellEnd"/>
            <w:r w:rsidRPr="00B04D00">
              <w:rPr>
                <w:i/>
                <w:iCs/>
                <w:color w:val="000000"/>
                <w:shd w:val="clear" w:color="auto" w:fill="FFFFFF"/>
              </w:rPr>
              <w:t xml:space="preserve"> </w:t>
            </w:r>
            <w:proofErr w:type="spellStart"/>
            <w:r w:rsidRPr="00B04D00">
              <w:rPr>
                <w:i/>
                <w:iCs/>
                <w:color w:val="000000"/>
                <w:shd w:val="clear" w:color="auto" w:fill="FFFFFF"/>
              </w:rPr>
              <w:t>for</w:t>
            </w:r>
            <w:proofErr w:type="spellEnd"/>
            <w:r w:rsidRPr="00B04D00">
              <w:rPr>
                <w:i/>
                <w:iCs/>
                <w:color w:val="000000"/>
                <w:shd w:val="clear" w:color="auto" w:fill="FFFFFF"/>
              </w:rPr>
              <w:t xml:space="preserve"> fast </w:t>
            </w:r>
            <w:proofErr w:type="spellStart"/>
            <w:r w:rsidRPr="00B04D00">
              <w:rPr>
                <w:i/>
                <w:iCs/>
                <w:color w:val="000000"/>
                <w:shd w:val="clear" w:color="auto" w:fill="FFFFFF"/>
              </w:rPr>
              <w:t>moving</w:t>
            </w:r>
            <w:proofErr w:type="spellEnd"/>
            <w:r w:rsidRPr="00B04D00">
              <w:rPr>
                <w:i/>
                <w:iCs/>
                <w:color w:val="000000"/>
                <w:shd w:val="clear" w:color="auto" w:fill="FFFFFF"/>
              </w:rPr>
              <w:t xml:space="preserve"> </w:t>
            </w:r>
            <w:proofErr w:type="spellStart"/>
            <w:r w:rsidRPr="00B04D00">
              <w:rPr>
                <w:i/>
                <w:iCs/>
                <w:color w:val="000000"/>
                <w:shd w:val="clear" w:color="auto" w:fill="FFFFFF"/>
              </w:rPr>
              <w:t>consumer</w:t>
            </w:r>
            <w:proofErr w:type="spellEnd"/>
            <w:r w:rsidRPr="00B04D00">
              <w:rPr>
                <w:i/>
                <w:iCs/>
                <w:color w:val="000000"/>
                <w:shd w:val="clear" w:color="auto" w:fill="FFFFFF"/>
              </w:rPr>
              <w:t xml:space="preserve"> </w:t>
            </w:r>
            <w:proofErr w:type="spellStart"/>
            <w:r w:rsidRPr="00B04D00">
              <w:rPr>
                <w:i/>
                <w:iCs/>
                <w:color w:val="000000"/>
                <w:shd w:val="clear" w:color="auto" w:fill="FFFFFF"/>
              </w:rPr>
              <w:t>goods</w:t>
            </w:r>
            <w:proofErr w:type="spellEnd"/>
            <w:r w:rsidRPr="00B04D00">
              <w:rPr>
                <w:i/>
                <w:iCs/>
                <w:color w:val="000000"/>
                <w:shd w:val="clear" w:color="auto" w:fill="FFFFFF"/>
              </w:rPr>
              <w:t xml:space="preserve">. </w:t>
            </w:r>
            <w:r w:rsidRPr="001F4AC7">
              <w:rPr>
                <w:color w:val="000000"/>
                <w:shd w:val="clear" w:color="auto" w:fill="FFFFFF"/>
              </w:rPr>
              <w:t xml:space="preserve">Amsterdam, </w:t>
            </w:r>
            <w:proofErr w:type="spellStart"/>
            <w:r w:rsidRPr="001F4AC7">
              <w:rPr>
                <w:color w:val="000000"/>
                <w:shd w:val="clear" w:color="auto" w:fill="FFFFFF"/>
              </w:rPr>
              <w:t>Netherlands</w:t>
            </w:r>
            <w:proofErr w:type="spellEnd"/>
            <w:r w:rsidRPr="001F4AC7">
              <w:rPr>
                <w:color w:val="000000"/>
                <w:shd w:val="clear" w:color="auto" w:fill="FFFFFF"/>
              </w:rPr>
              <w:t xml:space="preserve">: BIS </w:t>
            </w:r>
            <w:proofErr w:type="spellStart"/>
            <w:r w:rsidRPr="001F4AC7">
              <w:rPr>
                <w:color w:val="000000"/>
                <w:shd w:val="clear" w:color="auto" w:fill="FFFFFF"/>
              </w:rPr>
              <w:t>Publishers</w:t>
            </w:r>
            <w:proofErr w:type="spellEnd"/>
            <w:r w:rsidRPr="001F4AC7">
              <w:rPr>
                <w:color w:val="000000"/>
                <w:shd w:val="clear" w:color="auto" w:fill="FFFFFF"/>
              </w:rPr>
              <w:t xml:space="preserve">, 2018. </w:t>
            </w:r>
            <w:r w:rsidR="00603824">
              <w:rPr>
                <w:color w:val="000000"/>
                <w:shd w:val="clear" w:color="auto" w:fill="FFFFFF"/>
              </w:rPr>
              <w:br/>
            </w:r>
            <w:r w:rsidRPr="001F4AC7">
              <w:rPr>
                <w:color w:val="000000"/>
                <w:shd w:val="clear" w:color="auto" w:fill="FFFFFF"/>
              </w:rPr>
              <w:t xml:space="preserve">ISBN 978-90-6369-498-2. </w:t>
            </w:r>
          </w:p>
          <w:p w14:paraId="318C4F60" w14:textId="38D7831B" w:rsidR="00672EB8" w:rsidRDefault="00672EB8" w:rsidP="00672EB8">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6ECDE7D8" w14:textId="77777777" w:rsidR="00672EB8" w:rsidRDefault="00672EB8" w:rsidP="00672EB8">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Díl 2, Konstrukce svršků obuvi. Zlín: Univerzita Tomáše Bati ve Zlíně, 2010. ISBN 9788073189433.</w:t>
            </w:r>
          </w:p>
          <w:p w14:paraId="1127701E" w14:textId="2EC08606" w:rsidR="00672EB8" w:rsidRDefault="00672EB8" w:rsidP="00672EB8">
            <w:pPr>
              <w:widowControl w:val="0"/>
              <w:rPr>
                <w:shd w:val="clear" w:color="auto" w:fill="FFFFFF"/>
              </w:rPr>
            </w:pPr>
            <w:r>
              <w:rPr>
                <w:color w:val="000000"/>
                <w:shd w:val="clear" w:color="auto" w:fill="FFFFFF"/>
              </w:rPr>
              <w:t>POTTER, N</w:t>
            </w:r>
            <w:r w:rsidR="008D25E6">
              <w:rPr>
                <w:color w:val="000000"/>
                <w:shd w:val="clear" w:color="auto" w:fill="FFFFFF"/>
              </w:rPr>
              <w:t>orman</w:t>
            </w:r>
            <w:r>
              <w:rPr>
                <w:color w:val="000000"/>
                <w:shd w:val="clear" w:color="auto" w:fill="FFFFFF"/>
              </w:rPr>
              <w:t>. </w:t>
            </w:r>
            <w:r>
              <w:rPr>
                <w:i/>
                <w:iCs/>
                <w:color w:val="000000"/>
                <w:shd w:val="clear" w:color="auto" w:fill="FFFFFF"/>
              </w:rPr>
              <w:t>Co je designér: věci, místa, sdělení</w:t>
            </w:r>
            <w:r>
              <w:rPr>
                <w:color w:val="000000"/>
                <w:shd w:val="clear" w:color="auto" w:fill="FFFFFF"/>
              </w:rPr>
              <w:t xml:space="preserve">. </w:t>
            </w:r>
            <w:r w:rsidR="008D25E6" w:rsidRPr="00B04D00">
              <w:rPr>
                <w:i/>
                <w:iCs/>
                <w:color w:val="000000"/>
                <w:shd w:val="clear" w:color="auto" w:fill="FFFFFF"/>
              </w:rPr>
              <w:t>Katedra.</w:t>
            </w:r>
            <w:r w:rsidR="008D25E6">
              <w:rPr>
                <w:color w:val="000000"/>
                <w:shd w:val="clear" w:color="auto" w:fill="FFFFFF"/>
              </w:rPr>
              <w:t xml:space="preserve"> V Praze: VŠUP, 2018. </w:t>
            </w:r>
            <w:r w:rsidR="008D25E6" w:rsidRPr="00400D30">
              <w:rPr>
                <w:color w:val="000000"/>
                <w:shd w:val="clear" w:color="auto" w:fill="FFFFFF"/>
              </w:rPr>
              <w:t>ISBN 9788087989586.</w:t>
            </w:r>
          </w:p>
          <w:p w14:paraId="2298981E" w14:textId="77777777" w:rsidR="00672EB8" w:rsidRDefault="00672EB8" w:rsidP="00672EB8">
            <w:pPr>
              <w:widowControl w:val="0"/>
              <w:jc w:val="both"/>
              <w:rPr>
                <w:shd w:val="clear" w:color="auto" w:fill="FFFFFF"/>
              </w:rPr>
            </w:pPr>
            <w:r>
              <w:rPr>
                <w:b/>
                <w:bCs/>
                <w:shd w:val="clear" w:color="auto" w:fill="FFFFFF"/>
              </w:rPr>
              <w:t>Doporučená:</w:t>
            </w:r>
          </w:p>
          <w:p w14:paraId="53108E57" w14:textId="63EB470C" w:rsidR="00672EB8" w:rsidRDefault="00672EB8" w:rsidP="00672EB8">
            <w:pPr>
              <w:widowControl w:val="0"/>
              <w:rPr>
                <w:shd w:val="clear" w:color="auto" w:fill="FFFFFF"/>
              </w:rPr>
            </w:pPr>
            <w:r>
              <w:rPr>
                <w:color w:val="000000"/>
                <w:shd w:val="clear" w:color="auto" w:fill="FFFFFF"/>
              </w:rPr>
              <w:t xml:space="preserve">BLEWITT, John. </w:t>
            </w:r>
            <w:proofErr w:type="spellStart"/>
            <w:r w:rsidRPr="00672EB8">
              <w:rPr>
                <w:i/>
                <w:color w:val="000000"/>
                <w:shd w:val="clear" w:color="auto" w:fill="FFFFFF"/>
              </w:rPr>
              <w:t>Understanding</w:t>
            </w:r>
            <w:proofErr w:type="spellEnd"/>
            <w:r w:rsidRPr="00672EB8">
              <w:rPr>
                <w:i/>
                <w:color w:val="000000"/>
                <w:shd w:val="clear" w:color="auto" w:fill="FFFFFF"/>
              </w:rPr>
              <w:t xml:space="preserve"> </w:t>
            </w:r>
            <w:proofErr w:type="spellStart"/>
            <w:r w:rsidRPr="00672EB8">
              <w:rPr>
                <w:i/>
                <w:color w:val="000000"/>
                <w:shd w:val="clear" w:color="auto" w:fill="FFFFFF"/>
              </w:rPr>
              <w:t>sustainable</w:t>
            </w:r>
            <w:proofErr w:type="spellEnd"/>
            <w:r w:rsidRPr="00672EB8">
              <w:rPr>
                <w:i/>
                <w:color w:val="000000"/>
                <w:shd w:val="clear" w:color="auto" w:fill="FFFFFF"/>
              </w:rPr>
              <w:t xml:space="preserve"> development.</w:t>
            </w:r>
            <w:r>
              <w:rPr>
                <w:color w:val="000000"/>
                <w:shd w:val="clear" w:color="auto" w:fill="FFFFFF"/>
              </w:rPr>
              <w:t xml:space="preserve"> 3.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Abingdon</w:t>
            </w:r>
            <w:proofErr w:type="spellEnd"/>
            <w:r>
              <w:rPr>
                <w:color w:val="000000"/>
                <w:shd w:val="clear" w:color="auto" w:fill="FFFFFF"/>
              </w:rPr>
              <w:t xml:space="preserve">, </w:t>
            </w:r>
            <w:proofErr w:type="spellStart"/>
            <w:r>
              <w:rPr>
                <w:color w:val="000000"/>
                <w:shd w:val="clear" w:color="auto" w:fill="FFFFFF"/>
              </w:rPr>
              <w:t>Oxon</w:t>
            </w:r>
            <w:proofErr w:type="spellEnd"/>
            <w:r>
              <w:rPr>
                <w:color w:val="000000"/>
                <w:shd w:val="clear" w:color="auto" w:fill="FFFFFF"/>
              </w:rPr>
              <w:t xml:space="preserve">: </w:t>
            </w:r>
            <w:proofErr w:type="spellStart"/>
            <w:r>
              <w:rPr>
                <w:color w:val="000000"/>
                <w:shd w:val="clear" w:color="auto" w:fill="FFFFFF"/>
              </w:rPr>
              <w:t>Routledge</w:t>
            </w:r>
            <w:proofErr w:type="spellEnd"/>
            <w:r>
              <w:rPr>
                <w:color w:val="000000"/>
                <w:shd w:val="clear" w:color="auto" w:fill="FFFFFF"/>
              </w:rPr>
              <w:t>,</w:t>
            </w:r>
            <w:r w:rsidR="004B2303">
              <w:rPr>
                <w:color w:val="000000"/>
                <w:shd w:val="clear" w:color="auto" w:fill="FFFFFF"/>
              </w:rPr>
              <w:t xml:space="preserve"> </w:t>
            </w:r>
            <w:r>
              <w:rPr>
                <w:color w:val="000000"/>
                <w:shd w:val="clear" w:color="auto" w:fill="FFFFFF"/>
              </w:rPr>
              <w:t xml:space="preserve">2018. </w:t>
            </w:r>
            <w:r w:rsidR="00603824">
              <w:rPr>
                <w:color w:val="000000"/>
                <w:shd w:val="clear" w:color="auto" w:fill="FFFFFF"/>
              </w:rPr>
              <w:br/>
            </w:r>
            <w:r>
              <w:rPr>
                <w:color w:val="000000"/>
                <w:shd w:val="clear" w:color="auto" w:fill="FFFFFF"/>
              </w:rPr>
              <w:t>ISBN 9781315465838.</w:t>
            </w:r>
          </w:p>
          <w:p w14:paraId="751B9830" w14:textId="77777777" w:rsidR="00672EB8" w:rsidRDefault="00672EB8" w:rsidP="00672EB8">
            <w:pPr>
              <w:widowControl w:val="0"/>
              <w:jc w:val="both"/>
              <w:rPr>
                <w:shd w:val="clear" w:color="auto" w:fill="FFFFFF"/>
              </w:rPr>
            </w:pPr>
            <w:proofErr w:type="spellStart"/>
            <w:r>
              <w:rPr>
                <w:i/>
                <w:iCs/>
                <w:color w:val="000000"/>
                <w:shd w:val="clear" w:color="auto" w:fill="FFFFFF"/>
              </w:rPr>
              <w:t>Fashionary</w:t>
            </w:r>
            <w:proofErr w:type="spellEnd"/>
            <w:r>
              <w:rPr>
                <w:i/>
                <w:iCs/>
                <w:color w:val="000000"/>
                <w:shd w:val="clear" w:color="auto" w:fill="FFFFFF"/>
              </w:rPr>
              <w:t>.</w:t>
            </w:r>
            <w:r>
              <w:rPr>
                <w:color w:val="000000"/>
                <w:shd w:val="clear" w:color="auto" w:fill="FFFFFF"/>
              </w:rPr>
              <w:t xml:space="preserve"> </w:t>
            </w:r>
            <w:proofErr w:type="spellStart"/>
            <w:r>
              <w:rPr>
                <w:color w:val="000000"/>
                <w:shd w:val="clear" w:color="auto" w:fill="FFFFFF"/>
              </w:rPr>
              <w:t>Shoes</w:t>
            </w:r>
            <w:proofErr w:type="spellEnd"/>
            <w:r>
              <w:rPr>
                <w:color w:val="000000"/>
                <w:shd w:val="clear" w:color="auto" w:fill="FFFFFF"/>
              </w:rPr>
              <w:t xml:space="preserve">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China</w:t>
            </w:r>
            <w:proofErr w:type="spellEnd"/>
            <w:r>
              <w:rPr>
                <w:color w:val="000000"/>
                <w:shd w:val="clear" w:color="auto" w:fill="FFFFFF"/>
              </w:rPr>
              <w:t xml:space="preserve">: </w:t>
            </w:r>
            <w:proofErr w:type="spellStart"/>
            <w:r>
              <w:rPr>
                <w:color w:val="000000"/>
                <w:shd w:val="clear" w:color="auto" w:fill="FFFFFF"/>
              </w:rPr>
              <w:t>Fashionary</w:t>
            </w:r>
            <w:proofErr w:type="spellEnd"/>
            <w:r>
              <w:rPr>
                <w:color w:val="000000"/>
                <w:shd w:val="clear" w:color="auto" w:fill="FFFFFF"/>
              </w:rPr>
              <w:t>, 2019. ISBN 978-988-13547-5-4.</w:t>
            </w:r>
          </w:p>
          <w:p w14:paraId="0D8B8AAD" w14:textId="48EC8BE4" w:rsidR="00F5750D" w:rsidRDefault="00C527CF" w:rsidP="00C527CF">
            <w:pPr>
              <w:widowControl w:val="0"/>
            </w:pPr>
            <w:r w:rsidRPr="00B26317">
              <w:rPr>
                <w:color w:val="000000"/>
                <w:shd w:val="clear" w:color="auto" w:fill="FFFFFF"/>
              </w:rPr>
              <w:t xml:space="preserve">SOLANKI, </w:t>
            </w:r>
            <w:proofErr w:type="spellStart"/>
            <w:r w:rsidRPr="00B26317">
              <w:rPr>
                <w:color w:val="000000"/>
                <w:shd w:val="clear" w:color="auto" w:fill="FFFFFF"/>
              </w:rPr>
              <w:t>Seetal</w:t>
            </w:r>
            <w:proofErr w:type="spellEnd"/>
            <w:r w:rsidRPr="00B26317">
              <w:rPr>
                <w:color w:val="000000"/>
                <w:shd w:val="clear" w:color="auto" w:fill="FFFFFF"/>
              </w:rPr>
              <w:t xml:space="preserve">. </w:t>
            </w:r>
            <w:proofErr w:type="spellStart"/>
            <w:r w:rsidRPr="001379C8">
              <w:rPr>
                <w:i/>
                <w:iCs/>
                <w:color w:val="000000"/>
                <w:shd w:val="clear" w:color="auto" w:fill="FFFFFF"/>
              </w:rPr>
              <w:t>Why</w:t>
            </w:r>
            <w:proofErr w:type="spellEnd"/>
            <w:r w:rsidRPr="001379C8">
              <w:rPr>
                <w:i/>
                <w:iCs/>
                <w:color w:val="000000"/>
                <w:shd w:val="clear" w:color="auto" w:fill="FFFFFF"/>
              </w:rPr>
              <w:t xml:space="preserve"> </w:t>
            </w:r>
            <w:proofErr w:type="spellStart"/>
            <w:r w:rsidRPr="001379C8">
              <w:rPr>
                <w:i/>
                <w:iCs/>
                <w:color w:val="000000"/>
                <w:shd w:val="clear" w:color="auto" w:fill="FFFFFF"/>
              </w:rPr>
              <w:t>materials</w:t>
            </w:r>
            <w:proofErr w:type="spellEnd"/>
            <w:r w:rsidRPr="001379C8">
              <w:rPr>
                <w:i/>
                <w:iCs/>
                <w:color w:val="000000"/>
                <w:shd w:val="clear" w:color="auto" w:fill="FFFFFF"/>
              </w:rPr>
              <w:t xml:space="preserve"> </w:t>
            </w:r>
            <w:proofErr w:type="spellStart"/>
            <w:r w:rsidRPr="001379C8">
              <w:rPr>
                <w:i/>
                <w:iCs/>
                <w:color w:val="000000"/>
                <w:shd w:val="clear" w:color="auto" w:fill="FFFFFF"/>
              </w:rPr>
              <w:t>matter</w:t>
            </w:r>
            <w:proofErr w:type="spellEnd"/>
            <w:r w:rsidRPr="001379C8">
              <w:rPr>
                <w:i/>
                <w:iCs/>
                <w:color w:val="000000"/>
                <w:shd w:val="clear" w:color="auto" w:fill="FFFFFF"/>
              </w:rPr>
              <w:t xml:space="preserve">: </w:t>
            </w:r>
            <w:proofErr w:type="spellStart"/>
            <w:r w:rsidRPr="001379C8">
              <w:rPr>
                <w:i/>
                <w:iCs/>
                <w:color w:val="000000"/>
                <w:shd w:val="clear" w:color="auto" w:fill="FFFFFF"/>
              </w:rPr>
              <w:t>responsible</w:t>
            </w:r>
            <w:proofErr w:type="spellEnd"/>
            <w:r w:rsidRPr="001379C8">
              <w:rPr>
                <w:i/>
                <w:iCs/>
                <w:color w:val="000000"/>
                <w:shd w:val="clear" w:color="auto" w:fill="FFFFFF"/>
              </w:rPr>
              <w:t xml:space="preserve"> design </w:t>
            </w:r>
            <w:proofErr w:type="spellStart"/>
            <w:r w:rsidRPr="001379C8">
              <w:rPr>
                <w:i/>
                <w:iCs/>
                <w:color w:val="000000"/>
                <w:shd w:val="clear" w:color="auto" w:fill="FFFFFF"/>
              </w:rPr>
              <w:t>for</w:t>
            </w:r>
            <w:proofErr w:type="spellEnd"/>
            <w:r w:rsidRPr="001379C8">
              <w:rPr>
                <w:i/>
                <w:iCs/>
                <w:color w:val="000000"/>
                <w:shd w:val="clear" w:color="auto" w:fill="FFFFFF"/>
              </w:rPr>
              <w:t xml:space="preserve"> a </w:t>
            </w:r>
            <w:proofErr w:type="spellStart"/>
            <w:r w:rsidRPr="001379C8">
              <w:rPr>
                <w:i/>
                <w:iCs/>
                <w:color w:val="000000"/>
                <w:shd w:val="clear" w:color="auto" w:fill="FFFFFF"/>
              </w:rPr>
              <w:t>better</w:t>
            </w:r>
            <w:proofErr w:type="spellEnd"/>
            <w:r w:rsidRPr="001379C8">
              <w:rPr>
                <w:i/>
                <w:iCs/>
                <w:color w:val="000000"/>
                <w:shd w:val="clear" w:color="auto" w:fill="FFFFFF"/>
              </w:rPr>
              <w:t xml:space="preserve"> </w:t>
            </w:r>
            <w:proofErr w:type="spellStart"/>
            <w:r w:rsidRPr="001379C8">
              <w:rPr>
                <w:i/>
                <w:iCs/>
                <w:color w:val="000000"/>
                <w:shd w:val="clear" w:color="auto" w:fill="FFFFFF"/>
              </w:rPr>
              <w:t>world</w:t>
            </w:r>
            <w:proofErr w:type="spellEnd"/>
            <w:r w:rsidRPr="00B26317">
              <w:rPr>
                <w:color w:val="000000"/>
                <w:shd w:val="clear" w:color="auto" w:fill="FFFFFF"/>
              </w:rPr>
              <w:t xml:space="preserve">. </w:t>
            </w:r>
            <w:proofErr w:type="spellStart"/>
            <w:r w:rsidRPr="00B26317">
              <w:rPr>
                <w:color w:val="000000"/>
                <w:shd w:val="clear" w:color="auto" w:fill="FFFFFF"/>
              </w:rPr>
              <w:t>Munich</w:t>
            </w:r>
            <w:proofErr w:type="spellEnd"/>
            <w:r w:rsidRPr="00B26317">
              <w:rPr>
                <w:color w:val="000000"/>
                <w:shd w:val="clear" w:color="auto" w:fill="FFFFFF"/>
              </w:rPr>
              <w:t xml:space="preserve">: </w:t>
            </w:r>
            <w:proofErr w:type="spellStart"/>
            <w:r w:rsidRPr="00B26317">
              <w:rPr>
                <w:color w:val="000000"/>
                <w:shd w:val="clear" w:color="auto" w:fill="FFFFFF"/>
              </w:rPr>
              <w:t>Prestel</w:t>
            </w:r>
            <w:proofErr w:type="spellEnd"/>
            <w:r w:rsidRPr="00B26317">
              <w:rPr>
                <w:color w:val="000000"/>
                <w:shd w:val="clear" w:color="auto" w:fill="FFFFFF"/>
              </w:rPr>
              <w:t xml:space="preserve">, 2019. </w:t>
            </w:r>
            <w:r w:rsidR="009D5157">
              <w:rPr>
                <w:color w:val="000000"/>
                <w:shd w:val="clear" w:color="auto" w:fill="FFFFFF"/>
              </w:rPr>
              <w:br/>
            </w:r>
            <w:r w:rsidRPr="00B26317">
              <w:rPr>
                <w:color w:val="000000"/>
                <w:shd w:val="clear" w:color="auto" w:fill="FFFFFF"/>
              </w:rPr>
              <w:t>ISBN 978-3-7913-8471-9.</w:t>
            </w:r>
            <w:r w:rsidRPr="00B26317" w:rsidDel="00B26317">
              <w:rPr>
                <w:color w:val="000000"/>
                <w:shd w:val="clear" w:color="auto" w:fill="FFFFFF"/>
              </w:rPr>
              <w:t xml:space="preserve"> </w:t>
            </w:r>
          </w:p>
        </w:tc>
      </w:tr>
      <w:tr w:rsidR="00F5750D" w14:paraId="53CD74EE" w14:textId="77777777" w:rsidTr="005133EF">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54D39379" w14:textId="77777777" w:rsidR="00F5750D" w:rsidRDefault="00F5750D" w:rsidP="00F5750D">
            <w:pPr>
              <w:jc w:val="center"/>
              <w:rPr>
                <w:b/>
              </w:rPr>
            </w:pPr>
            <w:r>
              <w:rPr>
                <w:b/>
              </w:rPr>
              <w:t>Informace ke kombinované nebo distanční formě</w:t>
            </w:r>
          </w:p>
        </w:tc>
      </w:tr>
      <w:tr w:rsidR="00F5750D" w14:paraId="514DA28A" w14:textId="77777777" w:rsidTr="005133EF">
        <w:tc>
          <w:tcPr>
            <w:tcW w:w="4787" w:type="dxa"/>
            <w:gridSpan w:val="3"/>
            <w:tcBorders>
              <w:top w:val="single" w:sz="2" w:space="0" w:color="auto"/>
            </w:tcBorders>
            <w:shd w:val="clear" w:color="auto" w:fill="F7CAAC"/>
          </w:tcPr>
          <w:p w14:paraId="0C0B9E7D" w14:textId="77777777" w:rsidR="00F5750D" w:rsidRDefault="00F5750D" w:rsidP="00F5750D">
            <w:pPr>
              <w:jc w:val="both"/>
            </w:pPr>
            <w:r>
              <w:rPr>
                <w:b/>
              </w:rPr>
              <w:t>Rozsah konzultací (soustředění)</w:t>
            </w:r>
          </w:p>
        </w:tc>
        <w:tc>
          <w:tcPr>
            <w:tcW w:w="889" w:type="dxa"/>
            <w:tcBorders>
              <w:top w:val="single" w:sz="2" w:space="0" w:color="auto"/>
            </w:tcBorders>
          </w:tcPr>
          <w:p w14:paraId="34CBD496" w14:textId="77777777" w:rsidR="00F5750D" w:rsidRDefault="00F5750D" w:rsidP="00F5750D">
            <w:pPr>
              <w:jc w:val="both"/>
            </w:pPr>
          </w:p>
        </w:tc>
        <w:tc>
          <w:tcPr>
            <w:tcW w:w="4179" w:type="dxa"/>
            <w:tcBorders>
              <w:top w:val="single" w:sz="2" w:space="0" w:color="auto"/>
            </w:tcBorders>
            <w:shd w:val="clear" w:color="auto" w:fill="F7CAAC"/>
          </w:tcPr>
          <w:p w14:paraId="0AA75AA8" w14:textId="77777777" w:rsidR="00F5750D" w:rsidRDefault="00F5750D" w:rsidP="00F5750D">
            <w:pPr>
              <w:jc w:val="both"/>
              <w:rPr>
                <w:b/>
              </w:rPr>
            </w:pPr>
            <w:r>
              <w:rPr>
                <w:b/>
              </w:rPr>
              <w:t xml:space="preserve">hodin </w:t>
            </w:r>
          </w:p>
        </w:tc>
      </w:tr>
      <w:tr w:rsidR="00F5750D" w14:paraId="78C1138B" w14:textId="77777777" w:rsidTr="005133EF">
        <w:tc>
          <w:tcPr>
            <w:tcW w:w="9855" w:type="dxa"/>
            <w:gridSpan w:val="5"/>
            <w:shd w:val="clear" w:color="auto" w:fill="F7CAAC"/>
          </w:tcPr>
          <w:p w14:paraId="2A617B39" w14:textId="77777777" w:rsidR="00F5750D" w:rsidRDefault="00F5750D" w:rsidP="00F5750D">
            <w:pPr>
              <w:jc w:val="both"/>
              <w:rPr>
                <w:b/>
              </w:rPr>
            </w:pPr>
            <w:r>
              <w:rPr>
                <w:b/>
              </w:rPr>
              <w:t>Informace o způsobu kontaktu s vyučujícím</w:t>
            </w:r>
          </w:p>
        </w:tc>
      </w:tr>
      <w:tr w:rsidR="00F5750D" w14:paraId="024F41F3" w14:textId="77777777" w:rsidTr="005133EF">
        <w:trPr>
          <w:trHeight w:val="1373"/>
        </w:trPr>
        <w:tc>
          <w:tcPr>
            <w:tcW w:w="9855" w:type="dxa"/>
            <w:gridSpan w:val="5"/>
          </w:tcPr>
          <w:p w14:paraId="2217B389" w14:textId="77777777" w:rsidR="00F5750D" w:rsidRDefault="00F5750D" w:rsidP="00F5750D">
            <w:pPr>
              <w:jc w:val="both"/>
            </w:pPr>
          </w:p>
        </w:tc>
      </w:tr>
    </w:tbl>
    <w:p w14:paraId="0979B33E" w14:textId="1B7EFC95" w:rsidR="00AE2024" w:rsidRDefault="00AE2024"/>
    <w:p w14:paraId="0F741690" w14:textId="77777777" w:rsidR="009B1377" w:rsidRDefault="009B1377">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9B1377" w14:paraId="4E77DD73" w14:textId="77777777" w:rsidTr="005133EF">
        <w:tc>
          <w:tcPr>
            <w:tcW w:w="9855" w:type="dxa"/>
            <w:gridSpan w:val="8"/>
            <w:tcBorders>
              <w:bottom w:val="double" w:sz="4" w:space="0" w:color="auto"/>
            </w:tcBorders>
            <w:shd w:val="clear" w:color="auto" w:fill="BDD6EE"/>
          </w:tcPr>
          <w:p w14:paraId="73924BEE" w14:textId="77777777" w:rsidR="009B1377" w:rsidRDefault="009B1377" w:rsidP="005133EF">
            <w:pPr>
              <w:jc w:val="both"/>
              <w:rPr>
                <w:b/>
                <w:sz w:val="28"/>
              </w:rPr>
            </w:pPr>
            <w:r>
              <w:lastRenderedPageBreak/>
              <w:br w:type="page"/>
            </w:r>
            <w:r>
              <w:rPr>
                <w:b/>
                <w:sz w:val="28"/>
              </w:rPr>
              <w:t>B-III – Charakteristika studijního předmětu</w:t>
            </w:r>
          </w:p>
        </w:tc>
      </w:tr>
      <w:tr w:rsidR="009B1377" w14:paraId="02988AE0" w14:textId="77777777" w:rsidTr="005133EF">
        <w:tc>
          <w:tcPr>
            <w:tcW w:w="3086" w:type="dxa"/>
            <w:tcBorders>
              <w:top w:val="double" w:sz="4" w:space="0" w:color="auto"/>
            </w:tcBorders>
            <w:shd w:val="clear" w:color="auto" w:fill="F7CAAC"/>
          </w:tcPr>
          <w:p w14:paraId="67776582" w14:textId="77777777" w:rsidR="009B1377" w:rsidRDefault="009B1377" w:rsidP="008A75B8">
            <w:pPr>
              <w:rPr>
                <w:b/>
              </w:rPr>
            </w:pPr>
            <w:r>
              <w:rPr>
                <w:b/>
              </w:rPr>
              <w:t>Název studijního předmětu</w:t>
            </w:r>
          </w:p>
        </w:tc>
        <w:tc>
          <w:tcPr>
            <w:tcW w:w="6769" w:type="dxa"/>
            <w:gridSpan w:val="7"/>
            <w:tcBorders>
              <w:top w:val="double" w:sz="4" w:space="0" w:color="auto"/>
            </w:tcBorders>
          </w:tcPr>
          <w:p w14:paraId="6A7E192C" w14:textId="30A1F066" w:rsidR="009B1377" w:rsidRDefault="009B1377" w:rsidP="005133EF">
            <w:pPr>
              <w:jc w:val="both"/>
            </w:pPr>
            <w:r>
              <w:t xml:space="preserve">Ateliér </w:t>
            </w:r>
            <w:proofErr w:type="spellStart"/>
            <w:r w:rsidR="000F5745" w:rsidRPr="000F5745">
              <w:t>Footwear</w:t>
            </w:r>
            <w:proofErr w:type="spellEnd"/>
            <w:r w:rsidR="000F5745" w:rsidRPr="000F5745">
              <w:t xml:space="preserve"> Design</w:t>
            </w:r>
            <w:r w:rsidR="008B3C62">
              <w:t xml:space="preserve"> </w:t>
            </w:r>
            <w:r>
              <w:t>5</w:t>
            </w:r>
          </w:p>
        </w:tc>
      </w:tr>
      <w:tr w:rsidR="009B1377" w14:paraId="0203B39A" w14:textId="77777777" w:rsidTr="005133EF">
        <w:tc>
          <w:tcPr>
            <w:tcW w:w="3086" w:type="dxa"/>
            <w:shd w:val="clear" w:color="auto" w:fill="F7CAAC"/>
          </w:tcPr>
          <w:p w14:paraId="31145758" w14:textId="77777777" w:rsidR="009B1377" w:rsidRDefault="009B1377" w:rsidP="008A75B8">
            <w:pPr>
              <w:rPr>
                <w:b/>
              </w:rPr>
            </w:pPr>
            <w:r>
              <w:rPr>
                <w:b/>
              </w:rPr>
              <w:t>Typ předmětu</w:t>
            </w:r>
          </w:p>
        </w:tc>
        <w:tc>
          <w:tcPr>
            <w:tcW w:w="3406" w:type="dxa"/>
            <w:gridSpan w:val="4"/>
          </w:tcPr>
          <w:p w14:paraId="746785A3" w14:textId="77777777" w:rsidR="009B1377" w:rsidRDefault="009B1377" w:rsidP="005133EF">
            <w:pPr>
              <w:jc w:val="both"/>
            </w:pPr>
            <w:r>
              <w:t>povinný, PZ</w:t>
            </w:r>
          </w:p>
        </w:tc>
        <w:tc>
          <w:tcPr>
            <w:tcW w:w="2695" w:type="dxa"/>
            <w:gridSpan w:val="2"/>
            <w:shd w:val="clear" w:color="auto" w:fill="F7CAAC"/>
          </w:tcPr>
          <w:p w14:paraId="427EB7AC" w14:textId="77777777" w:rsidR="009B1377" w:rsidRDefault="009B1377" w:rsidP="005133EF">
            <w:pPr>
              <w:jc w:val="both"/>
            </w:pPr>
            <w:r>
              <w:rPr>
                <w:b/>
              </w:rPr>
              <w:t>doporučený ročník / semestr</w:t>
            </w:r>
          </w:p>
        </w:tc>
        <w:tc>
          <w:tcPr>
            <w:tcW w:w="668" w:type="dxa"/>
          </w:tcPr>
          <w:p w14:paraId="12592C43" w14:textId="033D6906" w:rsidR="009B1377" w:rsidRDefault="00E07363" w:rsidP="005133EF">
            <w:pPr>
              <w:jc w:val="both"/>
            </w:pPr>
            <w:r>
              <w:t>3</w:t>
            </w:r>
            <w:r w:rsidR="009B1377">
              <w:t>/</w:t>
            </w:r>
            <w:r>
              <w:t>Z</w:t>
            </w:r>
            <w:r w:rsidR="009B1377">
              <w:t>S</w:t>
            </w:r>
          </w:p>
        </w:tc>
      </w:tr>
      <w:tr w:rsidR="009B1377" w14:paraId="28E32037" w14:textId="77777777" w:rsidTr="005133EF">
        <w:tc>
          <w:tcPr>
            <w:tcW w:w="3086" w:type="dxa"/>
            <w:shd w:val="clear" w:color="auto" w:fill="F7CAAC"/>
          </w:tcPr>
          <w:p w14:paraId="630DC354" w14:textId="77777777" w:rsidR="009B1377" w:rsidRDefault="009B1377" w:rsidP="008A75B8">
            <w:pPr>
              <w:rPr>
                <w:b/>
              </w:rPr>
            </w:pPr>
            <w:r>
              <w:rPr>
                <w:b/>
              </w:rPr>
              <w:t>Rozsah studijního předmětu</w:t>
            </w:r>
          </w:p>
        </w:tc>
        <w:tc>
          <w:tcPr>
            <w:tcW w:w="1701" w:type="dxa"/>
            <w:gridSpan w:val="2"/>
          </w:tcPr>
          <w:p w14:paraId="220B6A0D" w14:textId="4A8BD789" w:rsidR="009B1377" w:rsidRDefault="003715F7" w:rsidP="005133EF">
            <w:pPr>
              <w:jc w:val="both"/>
            </w:pPr>
            <w:r>
              <w:t>78</w:t>
            </w:r>
            <w:r w:rsidR="009B1377">
              <w:t xml:space="preserve"> ateliér</w:t>
            </w:r>
          </w:p>
        </w:tc>
        <w:tc>
          <w:tcPr>
            <w:tcW w:w="889" w:type="dxa"/>
            <w:shd w:val="clear" w:color="auto" w:fill="F7CAAC"/>
          </w:tcPr>
          <w:p w14:paraId="2AF03ADB" w14:textId="77777777" w:rsidR="009B1377" w:rsidRDefault="009B1377" w:rsidP="005133EF">
            <w:pPr>
              <w:jc w:val="both"/>
              <w:rPr>
                <w:b/>
              </w:rPr>
            </w:pPr>
            <w:r>
              <w:rPr>
                <w:b/>
              </w:rPr>
              <w:t xml:space="preserve">hod. </w:t>
            </w:r>
          </w:p>
        </w:tc>
        <w:tc>
          <w:tcPr>
            <w:tcW w:w="816" w:type="dxa"/>
          </w:tcPr>
          <w:p w14:paraId="5D0EBDFF" w14:textId="0FD5BE83" w:rsidR="009B1377" w:rsidRDefault="00212389" w:rsidP="005133EF">
            <w:pPr>
              <w:jc w:val="both"/>
            </w:pPr>
            <w:r>
              <w:t>78</w:t>
            </w:r>
          </w:p>
        </w:tc>
        <w:tc>
          <w:tcPr>
            <w:tcW w:w="2156" w:type="dxa"/>
            <w:shd w:val="clear" w:color="auto" w:fill="F7CAAC"/>
          </w:tcPr>
          <w:p w14:paraId="199BC2B2" w14:textId="77777777" w:rsidR="009B1377" w:rsidRDefault="009B1377" w:rsidP="005133EF">
            <w:pPr>
              <w:jc w:val="both"/>
              <w:rPr>
                <w:b/>
              </w:rPr>
            </w:pPr>
            <w:r>
              <w:rPr>
                <w:b/>
              </w:rPr>
              <w:t>kreditů</w:t>
            </w:r>
          </w:p>
        </w:tc>
        <w:tc>
          <w:tcPr>
            <w:tcW w:w="1207" w:type="dxa"/>
            <w:gridSpan w:val="2"/>
          </w:tcPr>
          <w:p w14:paraId="0788DF17" w14:textId="42F150EA" w:rsidR="009B1377" w:rsidRDefault="00212389" w:rsidP="005133EF">
            <w:pPr>
              <w:jc w:val="both"/>
            </w:pPr>
            <w:r>
              <w:t>6</w:t>
            </w:r>
          </w:p>
        </w:tc>
      </w:tr>
      <w:tr w:rsidR="009B1377" w14:paraId="42CA6871" w14:textId="77777777" w:rsidTr="005133EF">
        <w:tc>
          <w:tcPr>
            <w:tcW w:w="3086" w:type="dxa"/>
            <w:shd w:val="clear" w:color="auto" w:fill="F7CAAC"/>
          </w:tcPr>
          <w:p w14:paraId="2C57B3ED" w14:textId="77777777" w:rsidR="009B1377" w:rsidRDefault="009B1377" w:rsidP="008A75B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B9E4BB0" w14:textId="4F905537" w:rsidR="009B1377" w:rsidRDefault="009B1377" w:rsidP="005133EF">
            <w:pPr>
              <w:jc w:val="both"/>
            </w:pPr>
            <w:r>
              <w:t xml:space="preserve">Ateliér </w:t>
            </w:r>
            <w:proofErr w:type="spellStart"/>
            <w:r w:rsidR="000F5745" w:rsidRPr="000F5745">
              <w:t>Footwear</w:t>
            </w:r>
            <w:proofErr w:type="spellEnd"/>
            <w:r w:rsidR="000F5745" w:rsidRPr="000F5745">
              <w:t xml:space="preserve"> Design</w:t>
            </w:r>
            <w:r w:rsidR="008B3C62">
              <w:t xml:space="preserve"> </w:t>
            </w:r>
            <w:r w:rsidR="00E04A94">
              <w:t>4</w:t>
            </w:r>
          </w:p>
        </w:tc>
      </w:tr>
      <w:tr w:rsidR="009B1377" w14:paraId="5AACEFA1" w14:textId="77777777" w:rsidTr="005133EF">
        <w:tc>
          <w:tcPr>
            <w:tcW w:w="3086" w:type="dxa"/>
            <w:shd w:val="clear" w:color="auto" w:fill="F7CAAC"/>
          </w:tcPr>
          <w:p w14:paraId="6A159828" w14:textId="77777777" w:rsidR="009B1377" w:rsidRPr="005A0406" w:rsidRDefault="009B1377" w:rsidP="008A75B8">
            <w:pPr>
              <w:rPr>
                <w:b/>
              </w:rPr>
            </w:pPr>
            <w:r w:rsidRPr="005A0406">
              <w:rPr>
                <w:b/>
              </w:rPr>
              <w:t>Způsob ověření výsledků učení</w:t>
            </w:r>
          </w:p>
        </w:tc>
        <w:tc>
          <w:tcPr>
            <w:tcW w:w="3406" w:type="dxa"/>
            <w:gridSpan w:val="4"/>
          </w:tcPr>
          <w:p w14:paraId="597B1FF4" w14:textId="77777777" w:rsidR="009B1377" w:rsidRDefault="009B1377" w:rsidP="005133EF">
            <w:pPr>
              <w:jc w:val="both"/>
            </w:pPr>
            <w:r>
              <w:t>zápočet, zkouška</w:t>
            </w:r>
          </w:p>
        </w:tc>
        <w:tc>
          <w:tcPr>
            <w:tcW w:w="2156" w:type="dxa"/>
            <w:shd w:val="clear" w:color="auto" w:fill="F7CAAC"/>
          </w:tcPr>
          <w:p w14:paraId="6385C348" w14:textId="77777777" w:rsidR="009B1377" w:rsidRDefault="009B1377" w:rsidP="005133EF">
            <w:pPr>
              <w:jc w:val="both"/>
              <w:rPr>
                <w:b/>
              </w:rPr>
            </w:pPr>
            <w:r>
              <w:rPr>
                <w:b/>
              </w:rPr>
              <w:t>Forma výuky</w:t>
            </w:r>
          </w:p>
        </w:tc>
        <w:tc>
          <w:tcPr>
            <w:tcW w:w="1207" w:type="dxa"/>
            <w:gridSpan w:val="2"/>
          </w:tcPr>
          <w:p w14:paraId="1DA193B9" w14:textId="77777777" w:rsidR="009B1377" w:rsidRDefault="009B1377" w:rsidP="005133EF">
            <w:pPr>
              <w:jc w:val="both"/>
            </w:pPr>
            <w:r>
              <w:t>ateliér</w:t>
            </w:r>
          </w:p>
        </w:tc>
      </w:tr>
      <w:tr w:rsidR="009B1377" w14:paraId="1C5BF1A7" w14:textId="77777777" w:rsidTr="005133EF">
        <w:tc>
          <w:tcPr>
            <w:tcW w:w="3086" w:type="dxa"/>
            <w:shd w:val="clear" w:color="auto" w:fill="F7CAAC"/>
          </w:tcPr>
          <w:p w14:paraId="3771E202" w14:textId="77777777" w:rsidR="009B1377" w:rsidRPr="005A0406" w:rsidRDefault="009B1377" w:rsidP="008A75B8">
            <w:pPr>
              <w:rPr>
                <w:b/>
              </w:rPr>
            </w:pPr>
            <w:r w:rsidRPr="005A0406">
              <w:rPr>
                <w:b/>
              </w:rPr>
              <w:t>Forma způsobu ověření výsledků učení a další požadavky na studenta</w:t>
            </w:r>
          </w:p>
        </w:tc>
        <w:tc>
          <w:tcPr>
            <w:tcW w:w="6769" w:type="dxa"/>
            <w:gridSpan w:val="7"/>
            <w:tcBorders>
              <w:bottom w:val="nil"/>
            </w:tcBorders>
          </w:tcPr>
          <w:p w14:paraId="26F83D7F" w14:textId="77777777" w:rsidR="009B1377" w:rsidRDefault="009B1377" w:rsidP="005133EF">
            <w:pPr>
              <w:jc w:val="both"/>
            </w:pPr>
            <w:r>
              <w:t xml:space="preserve">Účast na výuce minimálně 80 %. Pravidelné konzultace v průběhu semestru. Cílevědomost a invence studenta. Vypracování a odevzdání tří tvůrčích prací. Odevzdání samostatných prací dle zadání. Důkladná znalost anatomie nohy </w:t>
            </w:r>
            <w:r>
              <w:br/>
              <w:t>a chodidla. Znalost zdravotně nezávadného obouvání. Detailní vědomosti střihové konstrukce svrškové části. Znalost materiálů a technologických postupů.</w:t>
            </w:r>
          </w:p>
        </w:tc>
      </w:tr>
      <w:tr w:rsidR="009B1377" w14:paraId="07C1EE1F" w14:textId="77777777" w:rsidTr="00404CBA">
        <w:trPr>
          <w:trHeight w:val="168"/>
        </w:trPr>
        <w:tc>
          <w:tcPr>
            <w:tcW w:w="9855" w:type="dxa"/>
            <w:gridSpan w:val="8"/>
            <w:tcBorders>
              <w:top w:val="nil"/>
            </w:tcBorders>
          </w:tcPr>
          <w:p w14:paraId="0E525635" w14:textId="77777777" w:rsidR="009B1377" w:rsidRDefault="009B1377" w:rsidP="008A75B8"/>
        </w:tc>
      </w:tr>
      <w:tr w:rsidR="009B1377" w14:paraId="0F896014" w14:textId="77777777" w:rsidTr="005133EF">
        <w:trPr>
          <w:trHeight w:val="197"/>
        </w:trPr>
        <w:tc>
          <w:tcPr>
            <w:tcW w:w="3086" w:type="dxa"/>
            <w:tcBorders>
              <w:top w:val="nil"/>
            </w:tcBorders>
            <w:shd w:val="clear" w:color="auto" w:fill="F7CAAC"/>
          </w:tcPr>
          <w:p w14:paraId="35D8DDF3" w14:textId="77777777" w:rsidR="009B1377" w:rsidRDefault="009B1377" w:rsidP="008A75B8">
            <w:pPr>
              <w:rPr>
                <w:b/>
              </w:rPr>
            </w:pPr>
            <w:r>
              <w:rPr>
                <w:b/>
              </w:rPr>
              <w:t>Garant předmětu</w:t>
            </w:r>
          </w:p>
        </w:tc>
        <w:tc>
          <w:tcPr>
            <w:tcW w:w="6769" w:type="dxa"/>
            <w:gridSpan w:val="7"/>
            <w:tcBorders>
              <w:top w:val="nil"/>
            </w:tcBorders>
          </w:tcPr>
          <w:p w14:paraId="5BC78014" w14:textId="58B45964" w:rsidR="009B1377" w:rsidRPr="006B5E51" w:rsidRDefault="005A0046" w:rsidP="005133EF">
            <w:pPr>
              <w:jc w:val="both"/>
            </w:pPr>
            <w:r w:rsidRPr="006B5E51">
              <w:t xml:space="preserve">MgA. Eva </w:t>
            </w:r>
            <w:proofErr w:type="spellStart"/>
            <w:r w:rsidRPr="006B5E51">
              <w:t>Klabalová</w:t>
            </w:r>
            <w:proofErr w:type="spellEnd"/>
            <w:r w:rsidRPr="006B5E51">
              <w:t>, Ph.D.</w:t>
            </w:r>
          </w:p>
        </w:tc>
      </w:tr>
      <w:tr w:rsidR="009B1377" w14:paraId="597333FC" w14:textId="77777777" w:rsidTr="005133EF">
        <w:trPr>
          <w:trHeight w:val="243"/>
        </w:trPr>
        <w:tc>
          <w:tcPr>
            <w:tcW w:w="3086" w:type="dxa"/>
            <w:tcBorders>
              <w:top w:val="nil"/>
            </w:tcBorders>
            <w:shd w:val="clear" w:color="auto" w:fill="F7CAAC"/>
          </w:tcPr>
          <w:p w14:paraId="24378675" w14:textId="77777777" w:rsidR="009B1377" w:rsidRDefault="009B1377" w:rsidP="008A75B8">
            <w:pPr>
              <w:rPr>
                <w:b/>
              </w:rPr>
            </w:pPr>
            <w:r>
              <w:rPr>
                <w:b/>
              </w:rPr>
              <w:t>Zapojení garanta do výuky předmětu</w:t>
            </w:r>
          </w:p>
        </w:tc>
        <w:tc>
          <w:tcPr>
            <w:tcW w:w="6769" w:type="dxa"/>
            <w:gridSpan w:val="7"/>
            <w:tcBorders>
              <w:top w:val="nil"/>
            </w:tcBorders>
          </w:tcPr>
          <w:p w14:paraId="012DE9E9" w14:textId="1B3B3614" w:rsidR="009B1377" w:rsidRDefault="00D715F9" w:rsidP="005133EF">
            <w:pPr>
              <w:jc w:val="both"/>
            </w:pPr>
            <w:r>
              <w:t>7</w:t>
            </w:r>
            <w:r w:rsidR="009B1377">
              <w:t>0 %</w:t>
            </w:r>
          </w:p>
        </w:tc>
      </w:tr>
      <w:tr w:rsidR="009B1377" w14:paraId="4FEB4676" w14:textId="77777777" w:rsidTr="005133EF">
        <w:tc>
          <w:tcPr>
            <w:tcW w:w="3086" w:type="dxa"/>
            <w:shd w:val="clear" w:color="auto" w:fill="F7CAAC"/>
          </w:tcPr>
          <w:p w14:paraId="339E280F" w14:textId="77777777" w:rsidR="009B1377" w:rsidRDefault="009B1377" w:rsidP="008A75B8">
            <w:pPr>
              <w:rPr>
                <w:b/>
              </w:rPr>
            </w:pPr>
            <w:r>
              <w:rPr>
                <w:b/>
              </w:rPr>
              <w:t>Vyučující</w:t>
            </w:r>
          </w:p>
        </w:tc>
        <w:tc>
          <w:tcPr>
            <w:tcW w:w="6769" w:type="dxa"/>
            <w:gridSpan w:val="7"/>
            <w:tcBorders>
              <w:bottom w:val="nil"/>
            </w:tcBorders>
          </w:tcPr>
          <w:p w14:paraId="5573A0C3" w14:textId="3FBA373B" w:rsidR="009B1377" w:rsidRDefault="005A0046" w:rsidP="005133EF">
            <w:pPr>
              <w:jc w:val="both"/>
            </w:pPr>
            <w:r w:rsidRPr="00102B4D">
              <w:t xml:space="preserve">MgA. Eva </w:t>
            </w:r>
            <w:proofErr w:type="spellStart"/>
            <w:r w:rsidRPr="00102B4D">
              <w:t>Klabalová</w:t>
            </w:r>
            <w:proofErr w:type="spellEnd"/>
            <w:r w:rsidRPr="00102B4D">
              <w:t>, Ph.D.</w:t>
            </w:r>
            <w:r w:rsidR="000B1390">
              <w:t xml:space="preserve">, </w:t>
            </w:r>
            <w:r w:rsidR="009B1377">
              <w:t xml:space="preserve">MgA. Jana </w:t>
            </w:r>
            <w:proofErr w:type="spellStart"/>
            <w:r w:rsidR="009B1377">
              <w:t>Kotikov</w:t>
            </w:r>
            <w:proofErr w:type="spellEnd"/>
            <w:r w:rsidR="00D715F9">
              <w:t xml:space="preserve">, </w:t>
            </w:r>
            <w:r w:rsidR="007A3D36">
              <w:t>Ing.</w:t>
            </w:r>
            <w:r w:rsidR="00D715F9">
              <w:t xml:space="preserve"> Jana Šerá</w:t>
            </w:r>
            <w:r w:rsidR="007A3D36">
              <w:t>, Ph.D.</w:t>
            </w:r>
          </w:p>
        </w:tc>
      </w:tr>
      <w:tr w:rsidR="009B1377" w14:paraId="285900A1" w14:textId="77777777" w:rsidTr="001379C8">
        <w:trPr>
          <w:trHeight w:val="256"/>
        </w:trPr>
        <w:tc>
          <w:tcPr>
            <w:tcW w:w="9855" w:type="dxa"/>
            <w:gridSpan w:val="8"/>
            <w:tcBorders>
              <w:top w:val="nil"/>
            </w:tcBorders>
          </w:tcPr>
          <w:p w14:paraId="0FFAECBE" w14:textId="77777777" w:rsidR="009B1377" w:rsidRDefault="009B1377" w:rsidP="005133EF">
            <w:pPr>
              <w:jc w:val="both"/>
            </w:pPr>
          </w:p>
        </w:tc>
      </w:tr>
      <w:tr w:rsidR="009B1377" w14:paraId="5D0AA777" w14:textId="77777777" w:rsidTr="005133EF">
        <w:tc>
          <w:tcPr>
            <w:tcW w:w="3086" w:type="dxa"/>
            <w:shd w:val="clear" w:color="auto" w:fill="F7CAAC"/>
          </w:tcPr>
          <w:p w14:paraId="7979DE87" w14:textId="77777777" w:rsidR="009B1377" w:rsidRPr="001452AD" w:rsidRDefault="009B1377" w:rsidP="005133EF">
            <w:pPr>
              <w:jc w:val="both"/>
              <w:rPr>
                <w:b/>
                <w:highlight w:val="yellow"/>
              </w:rPr>
            </w:pPr>
            <w:r w:rsidRPr="009B48E7">
              <w:rPr>
                <w:b/>
              </w:rPr>
              <w:t>Hlavní témata a výsledky učení</w:t>
            </w:r>
          </w:p>
        </w:tc>
        <w:tc>
          <w:tcPr>
            <w:tcW w:w="6769" w:type="dxa"/>
            <w:gridSpan w:val="7"/>
            <w:tcBorders>
              <w:bottom w:val="nil"/>
            </w:tcBorders>
          </w:tcPr>
          <w:p w14:paraId="535ACA2B" w14:textId="77777777" w:rsidR="009B1377" w:rsidRPr="001452AD" w:rsidRDefault="009B1377" w:rsidP="005133EF">
            <w:pPr>
              <w:jc w:val="both"/>
              <w:rPr>
                <w:highlight w:val="yellow"/>
              </w:rPr>
            </w:pPr>
          </w:p>
        </w:tc>
      </w:tr>
      <w:tr w:rsidR="009B1377" w14:paraId="698F0DC2" w14:textId="77777777" w:rsidTr="005133EF">
        <w:trPr>
          <w:trHeight w:val="2197"/>
        </w:trPr>
        <w:tc>
          <w:tcPr>
            <w:tcW w:w="9855" w:type="dxa"/>
            <w:gridSpan w:val="8"/>
            <w:tcBorders>
              <w:top w:val="nil"/>
              <w:bottom w:val="single" w:sz="4" w:space="0" w:color="auto"/>
            </w:tcBorders>
          </w:tcPr>
          <w:p w14:paraId="7A3643B2" w14:textId="77777777" w:rsidR="00672EB8" w:rsidRPr="00880B82" w:rsidRDefault="00672EB8" w:rsidP="00672EB8">
            <w:pPr>
              <w:widowControl w:val="0"/>
              <w:jc w:val="both"/>
              <w:rPr>
                <w:b/>
                <w:bCs/>
              </w:rPr>
            </w:pPr>
            <w:r w:rsidRPr="00880B82">
              <w:rPr>
                <w:b/>
                <w:bCs/>
              </w:rPr>
              <w:t>Témata:</w:t>
            </w:r>
          </w:p>
          <w:p w14:paraId="0ED000B9" w14:textId="77777777" w:rsidR="00672EB8" w:rsidRDefault="00672EB8" w:rsidP="004C352E">
            <w:pPr>
              <w:pStyle w:val="Odstavecseseznamem"/>
              <w:widowControl w:val="0"/>
              <w:numPr>
                <w:ilvl w:val="0"/>
                <w:numId w:val="79"/>
              </w:numPr>
              <w:suppressAutoHyphens/>
              <w:contextualSpacing w:val="0"/>
              <w:jc w:val="both"/>
            </w:pPr>
            <w:r>
              <w:t xml:space="preserve">Úvodní hodina, ateliérové zadání, požadavky ke splnění předmětu. </w:t>
            </w:r>
          </w:p>
          <w:p w14:paraId="118E8DF7" w14:textId="5450EBF7" w:rsidR="00CF1DDE" w:rsidRDefault="00CF1DDE" w:rsidP="004C352E">
            <w:pPr>
              <w:pStyle w:val="Odstavecseseznamem"/>
              <w:widowControl w:val="0"/>
              <w:numPr>
                <w:ilvl w:val="0"/>
                <w:numId w:val="79"/>
              </w:numPr>
              <w:suppressAutoHyphens/>
              <w:contextualSpacing w:val="0"/>
              <w:jc w:val="both"/>
            </w:pPr>
            <w:r>
              <w:t>Realizace modelů kolekce, produktové řady z finálního materiálu.</w:t>
            </w:r>
            <w:r w:rsidR="00AD22E7">
              <w:t xml:space="preserve"> </w:t>
            </w:r>
            <w:r w:rsidRPr="00067E41">
              <w:t>Konzultace nad rozpracovaným tématem</w:t>
            </w:r>
            <w:r>
              <w:t>.</w:t>
            </w:r>
          </w:p>
          <w:p w14:paraId="5CB872D3" w14:textId="77777777" w:rsidR="00672EB8" w:rsidRDefault="00672EB8" w:rsidP="00CF1DDE">
            <w:pPr>
              <w:pStyle w:val="Odstavecseseznamem"/>
              <w:widowControl w:val="0"/>
              <w:suppressAutoHyphens/>
              <w:contextualSpacing w:val="0"/>
              <w:jc w:val="both"/>
            </w:pPr>
            <w:r>
              <w:t xml:space="preserve">Vliv chování spotřebitelů na nabídku udržitelných a CO2 neutrálních produktů, </w:t>
            </w:r>
            <w:proofErr w:type="spellStart"/>
            <w:r>
              <w:t>Greenwashing</w:t>
            </w:r>
            <w:proofErr w:type="spellEnd"/>
          </w:p>
          <w:p w14:paraId="24E8FCCC" w14:textId="77777777" w:rsidR="00CF1DDE" w:rsidRDefault="00CF1DDE" w:rsidP="004C352E">
            <w:pPr>
              <w:pStyle w:val="Odstavecseseznamem"/>
              <w:widowControl w:val="0"/>
              <w:numPr>
                <w:ilvl w:val="0"/>
                <w:numId w:val="79"/>
              </w:numPr>
              <w:suppressAutoHyphens/>
              <w:contextualSpacing w:val="0"/>
              <w:jc w:val="both"/>
            </w:pPr>
            <w:r w:rsidRPr="00067E41">
              <w:t>Konzultace nad rozpracovaným tématem</w:t>
            </w:r>
            <w:r>
              <w:t>.</w:t>
            </w:r>
          </w:p>
          <w:p w14:paraId="2B19FCA5" w14:textId="77777777" w:rsidR="00672EB8" w:rsidRDefault="00672EB8" w:rsidP="00CF1DDE">
            <w:pPr>
              <w:pStyle w:val="Odstavecseseznamem"/>
              <w:widowControl w:val="0"/>
              <w:suppressAutoHyphens/>
              <w:contextualSpacing w:val="0"/>
              <w:jc w:val="both"/>
            </w:pPr>
            <w:r>
              <w:t xml:space="preserve">Jak měřit a hodnotit udržitelnost ve vlastním projektu (Bakalářské práce, podnikatelské záměry a další) </w:t>
            </w:r>
          </w:p>
          <w:p w14:paraId="1936DD34" w14:textId="77777777" w:rsidR="00CF1DDE" w:rsidRDefault="00CF1DDE" w:rsidP="004C352E">
            <w:pPr>
              <w:pStyle w:val="Odstavecseseznamem"/>
              <w:widowControl w:val="0"/>
              <w:numPr>
                <w:ilvl w:val="0"/>
                <w:numId w:val="79"/>
              </w:numPr>
              <w:suppressAutoHyphens/>
              <w:contextualSpacing w:val="0"/>
              <w:jc w:val="both"/>
            </w:pPr>
            <w:r w:rsidRPr="00067E41">
              <w:t>Konzultace nad rozpracovaným tématem</w:t>
            </w:r>
            <w:r>
              <w:t>.</w:t>
            </w:r>
          </w:p>
          <w:p w14:paraId="1EFE0050" w14:textId="77777777" w:rsidR="00672EB8" w:rsidRDefault="00672EB8" w:rsidP="00CF1DDE">
            <w:pPr>
              <w:pStyle w:val="Odstavecseseznamem"/>
              <w:widowControl w:val="0"/>
              <w:suppressAutoHyphens/>
              <w:contextualSpacing w:val="0"/>
              <w:jc w:val="both"/>
            </w:pPr>
            <w:r>
              <w:t>Integrace principů udržitelnosti do vlastního projektu (Bakalářské práce, podnikatelské záměry a další), sdílení zkušeností a návrh řešení pro specifické výzvy při implementaci udržitelnosti do vlastních projektů</w:t>
            </w:r>
          </w:p>
          <w:p w14:paraId="68D0C51E" w14:textId="77777777" w:rsidR="00CF1DDE" w:rsidRDefault="00CF1DDE" w:rsidP="004C352E">
            <w:pPr>
              <w:pStyle w:val="Odstavecseseznamem"/>
              <w:widowControl w:val="0"/>
              <w:numPr>
                <w:ilvl w:val="0"/>
                <w:numId w:val="79"/>
              </w:numPr>
              <w:suppressAutoHyphens/>
              <w:contextualSpacing w:val="0"/>
              <w:jc w:val="both"/>
            </w:pPr>
            <w:r w:rsidRPr="00067E41">
              <w:t>Konzultace nad rozpracovaným tématem</w:t>
            </w:r>
            <w:r>
              <w:t>.</w:t>
            </w:r>
          </w:p>
          <w:p w14:paraId="115EC3A6" w14:textId="77777777" w:rsidR="00672EB8" w:rsidRDefault="00672EB8" w:rsidP="00CF1DDE">
            <w:pPr>
              <w:pStyle w:val="Odstavecseseznamem"/>
              <w:widowControl w:val="0"/>
              <w:suppressAutoHyphens/>
              <w:contextualSpacing w:val="0"/>
              <w:jc w:val="both"/>
            </w:pPr>
            <w:r>
              <w:t xml:space="preserve">Implementování principů </w:t>
            </w:r>
            <w:proofErr w:type="spellStart"/>
            <w:r>
              <w:t>podologie</w:t>
            </w:r>
            <w:proofErr w:type="spellEnd"/>
            <w:r>
              <w:t xml:space="preserve"> do vlastní tvorby</w:t>
            </w:r>
          </w:p>
          <w:p w14:paraId="2C26F6B4" w14:textId="77777777" w:rsidR="00CF1DDE" w:rsidRDefault="00CF1DDE" w:rsidP="004C352E">
            <w:pPr>
              <w:pStyle w:val="Odstavecseseznamem"/>
              <w:widowControl w:val="0"/>
              <w:numPr>
                <w:ilvl w:val="0"/>
                <w:numId w:val="79"/>
              </w:numPr>
              <w:suppressAutoHyphens/>
              <w:contextualSpacing w:val="0"/>
              <w:jc w:val="both"/>
            </w:pPr>
            <w:r w:rsidRPr="00067E41">
              <w:t>Konzultace nad rozpracovaným tématem</w:t>
            </w:r>
            <w:r>
              <w:t>.</w:t>
            </w:r>
          </w:p>
          <w:p w14:paraId="229C8559" w14:textId="3123F73E" w:rsidR="00672EB8" w:rsidRDefault="00672EB8" w:rsidP="004C352E">
            <w:pPr>
              <w:pStyle w:val="Odstavecseseznamem"/>
              <w:widowControl w:val="0"/>
              <w:numPr>
                <w:ilvl w:val="0"/>
                <w:numId w:val="79"/>
              </w:numPr>
              <w:suppressAutoHyphens/>
              <w:contextualSpacing w:val="0"/>
              <w:jc w:val="both"/>
            </w:pPr>
            <w:r>
              <w:t>Konzultace nad rozpracovaným tématem</w:t>
            </w:r>
            <w:r w:rsidR="00F43931">
              <w:t>.</w:t>
            </w:r>
          </w:p>
          <w:p w14:paraId="69B46200" w14:textId="091AB882" w:rsidR="00672EB8" w:rsidRDefault="00672EB8" w:rsidP="004C352E">
            <w:pPr>
              <w:pStyle w:val="Odstavecseseznamem"/>
              <w:widowControl w:val="0"/>
              <w:numPr>
                <w:ilvl w:val="0"/>
                <w:numId w:val="79"/>
              </w:numPr>
              <w:suppressAutoHyphens/>
              <w:contextualSpacing w:val="0"/>
              <w:jc w:val="both"/>
            </w:pPr>
            <w:r>
              <w:t>Konzultace nad rozpracovaným tématem</w:t>
            </w:r>
            <w:r w:rsidR="00F43931">
              <w:t>.</w:t>
            </w:r>
          </w:p>
          <w:p w14:paraId="215361E8" w14:textId="13D19F40" w:rsidR="00672EB8" w:rsidRDefault="00672EB8" w:rsidP="004C352E">
            <w:pPr>
              <w:pStyle w:val="Odstavecseseznamem"/>
              <w:widowControl w:val="0"/>
              <w:numPr>
                <w:ilvl w:val="0"/>
                <w:numId w:val="79"/>
              </w:numPr>
              <w:suppressAutoHyphens/>
              <w:contextualSpacing w:val="0"/>
              <w:jc w:val="both"/>
            </w:pPr>
            <w:r>
              <w:t>Konzultace nad rozpracovaným tématem</w:t>
            </w:r>
            <w:r w:rsidR="00F43931">
              <w:t>.</w:t>
            </w:r>
          </w:p>
          <w:p w14:paraId="16DFCD1D" w14:textId="423531D7" w:rsidR="00672EB8" w:rsidRDefault="00672EB8" w:rsidP="004C352E">
            <w:pPr>
              <w:pStyle w:val="Odstavecseseznamem"/>
              <w:widowControl w:val="0"/>
              <w:numPr>
                <w:ilvl w:val="0"/>
                <w:numId w:val="79"/>
              </w:numPr>
              <w:suppressAutoHyphens/>
              <w:contextualSpacing w:val="0"/>
              <w:jc w:val="both"/>
            </w:pPr>
            <w:r>
              <w:t>Konzultace nad rozpracovaným tématem</w:t>
            </w:r>
            <w:r w:rsidR="00F43931">
              <w:t>.</w:t>
            </w:r>
          </w:p>
          <w:p w14:paraId="22CC7E1F" w14:textId="56968519" w:rsidR="00672EB8" w:rsidRDefault="00672EB8" w:rsidP="004C352E">
            <w:pPr>
              <w:pStyle w:val="Odstavecseseznamem"/>
              <w:widowControl w:val="0"/>
              <w:numPr>
                <w:ilvl w:val="0"/>
                <w:numId w:val="79"/>
              </w:numPr>
              <w:suppressAutoHyphens/>
              <w:contextualSpacing w:val="0"/>
              <w:jc w:val="both"/>
            </w:pPr>
            <w:r>
              <w:t>Konzultace nad rozpracovaným tématem</w:t>
            </w:r>
            <w:r w:rsidR="00F43931">
              <w:t>.</w:t>
            </w:r>
          </w:p>
          <w:p w14:paraId="4F12848D" w14:textId="77777777" w:rsidR="00F43931" w:rsidRDefault="00F43931" w:rsidP="004C352E">
            <w:pPr>
              <w:pStyle w:val="Odstavecseseznamem"/>
              <w:widowControl w:val="0"/>
              <w:numPr>
                <w:ilvl w:val="0"/>
                <w:numId w:val="79"/>
              </w:numPr>
              <w:suppressAutoHyphens/>
              <w:contextualSpacing w:val="0"/>
              <w:jc w:val="both"/>
            </w:pPr>
            <w:r>
              <w:t>Konzultace nad rozpracovaným tématem.</w:t>
            </w:r>
          </w:p>
          <w:p w14:paraId="53206172" w14:textId="3902F499" w:rsidR="00F43931" w:rsidRDefault="00F43931" w:rsidP="004C352E">
            <w:pPr>
              <w:pStyle w:val="Odstavecseseznamem"/>
              <w:widowControl w:val="0"/>
              <w:numPr>
                <w:ilvl w:val="0"/>
                <w:numId w:val="79"/>
              </w:numPr>
              <w:suppressAutoHyphens/>
              <w:spacing w:after="120"/>
              <w:contextualSpacing w:val="0"/>
              <w:jc w:val="both"/>
            </w:pPr>
            <w:r>
              <w:t>Prezentování vytvořeného produktu. Vyhodnocení zadání.</w:t>
            </w:r>
          </w:p>
          <w:p w14:paraId="518B254A" w14:textId="77777777" w:rsidR="00672EB8" w:rsidRPr="00880B82" w:rsidRDefault="00672EB8" w:rsidP="00672EB8">
            <w:pPr>
              <w:widowControl w:val="0"/>
              <w:jc w:val="both"/>
              <w:rPr>
                <w:b/>
                <w:bCs/>
              </w:rPr>
            </w:pPr>
            <w:r w:rsidRPr="00880B82">
              <w:rPr>
                <w:b/>
                <w:bCs/>
              </w:rPr>
              <w:t>Výsledky učení:</w:t>
            </w:r>
          </w:p>
          <w:p w14:paraId="62225A01" w14:textId="77777777" w:rsidR="00672EB8" w:rsidRDefault="00672EB8" w:rsidP="00672EB8">
            <w:pPr>
              <w:widowControl w:val="0"/>
              <w:jc w:val="both"/>
            </w:pPr>
            <w:r>
              <w:t>Odborné znalosti – po absolvování předmětu student umí:</w:t>
            </w:r>
          </w:p>
          <w:p w14:paraId="5AE3B533" w14:textId="77777777" w:rsidR="00672EB8" w:rsidRDefault="00672EB8" w:rsidP="004C352E">
            <w:pPr>
              <w:pStyle w:val="Odstavecseseznamem"/>
              <w:widowControl w:val="0"/>
              <w:numPr>
                <w:ilvl w:val="0"/>
                <w:numId w:val="135"/>
              </w:numPr>
              <w:suppressAutoHyphens/>
              <w:jc w:val="both"/>
            </w:pPr>
            <w:r>
              <w:t xml:space="preserve">zdůvodnit vliv chování spotřebitelů na nabídku udržitelných a CO2 neutrálních produktů </w:t>
            </w:r>
          </w:p>
          <w:p w14:paraId="6CAB4163" w14:textId="77777777" w:rsidR="00672EB8" w:rsidRDefault="00672EB8" w:rsidP="004C352E">
            <w:pPr>
              <w:pStyle w:val="Odstavecseseznamem"/>
              <w:widowControl w:val="0"/>
              <w:numPr>
                <w:ilvl w:val="0"/>
                <w:numId w:val="135"/>
              </w:numPr>
              <w:suppressAutoHyphens/>
              <w:jc w:val="both"/>
            </w:pPr>
            <w:r>
              <w:t>vyjmenovat pojmy z obuvnické terminologie, které student používá ve své práci s ohledem na udržitelnost</w:t>
            </w:r>
          </w:p>
          <w:p w14:paraId="00F86755" w14:textId="77777777" w:rsidR="00672EB8" w:rsidRDefault="00672EB8" w:rsidP="004C352E">
            <w:pPr>
              <w:pStyle w:val="Odstavecseseznamem"/>
              <w:widowControl w:val="0"/>
              <w:numPr>
                <w:ilvl w:val="0"/>
                <w:numId w:val="135"/>
              </w:numPr>
              <w:suppressAutoHyphens/>
              <w:jc w:val="both"/>
            </w:pPr>
            <w:r>
              <w:t>definovat klíčová slova vytvořené obuvi</w:t>
            </w:r>
          </w:p>
          <w:p w14:paraId="54A0DECD" w14:textId="77777777" w:rsidR="00672EB8" w:rsidRDefault="00672EB8" w:rsidP="004C352E">
            <w:pPr>
              <w:pStyle w:val="Odstavecseseznamem"/>
              <w:widowControl w:val="0"/>
              <w:numPr>
                <w:ilvl w:val="0"/>
                <w:numId w:val="135"/>
              </w:numPr>
              <w:suppressAutoHyphens/>
              <w:jc w:val="both"/>
            </w:pPr>
            <w:r>
              <w:t>popsat technologický postup tvorby</w:t>
            </w:r>
          </w:p>
          <w:p w14:paraId="3A903DC9" w14:textId="77777777" w:rsidR="00672EB8" w:rsidRDefault="00672EB8" w:rsidP="004C352E">
            <w:pPr>
              <w:pStyle w:val="Odstavecseseznamem"/>
              <w:widowControl w:val="0"/>
              <w:numPr>
                <w:ilvl w:val="0"/>
                <w:numId w:val="135"/>
              </w:numPr>
              <w:suppressAutoHyphens/>
              <w:jc w:val="both"/>
            </w:pPr>
            <w:r>
              <w:t>definovat roli materiálu</w:t>
            </w:r>
          </w:p>
          <w:p w14:paraId="4A9F08C2" w14:textId="77777777" w:rsidR="00672EB8" w:rsidRDefault="00672EB8" w:rsidP="004C352E">
            <w:pPr>
              <w:pStyle w:val="Odstavecseseznamem"/>
              <w:widowControl w:val="0"/>
              <w:numPr>
                <w:ilvl w:val="0"/>
                <w:numId w:val="135"/>
              </w:numPr>
              <w:suppressAutoHyphens/>
              <w:jc w:val="both"/>
            </w:pPr>
            <w:r>
              <w:t>vysvětlit zpracování vytvořených modelů</w:t>
            </w:r>
          </w:p>
          <w:p w14:paraId="521FD1EB" w14:textId="77777777" w:rsidR="00672EB8" w:rsidRDefault="00672EB8" w:rsidP="00672EB8">
            <w:pPr>
              <w:widowControl w:val="0"/>
              <w:jc w:val="both"/>
            </w:pPr>
            <w:r>
              <w:t>Odborné dovednosti – po absolvování předmětu student umí:</w:t>
            </w:r>
          </w:p>
          <w:p w14:paraId="29C4FD3D" w14:textId="77777777" w:rsidR="00672EB8" w:rsidRDefault="00672EB8" w:rsidP="004C352E">
            <w:pPr>
              <w:pStyle w:val="Odstavecseseznamem"/>
              <w:widowControl w:val="0"/>
              <w:numPr>
                <w:ilvl w:val="0"/>
                <w:numId w:val="136"/>
              </w:numPr>
              <w:suppressAutoHyphens/>
              <w:jc w:val="both"/>
            </w:pPr>
            <w:r>
              <w:t>navrhnout model páru obuvi a integrovat přitom principy udržitelnosti</w:t>
            </w:r>
          </w:p>
          <w:p w14:paraId="0533D0F9" w14:textId="77777777" w:rsidR="00672EB8" w:rsidRDefault="00672EB8" w:rsidP="004C352E">
            <w:pPr>
              <w:pStyle w:val="Odstavecseseznamem"/>
              <w:widowControl w:val="0"/>
              <w:numPr>
                <w:ilvl w:val="0"/>
                <w:numId w:val="136"/>
              </w:numPr>
              <w:suppressAutoHyphens/>
              <w:jc w:val="both"/>
            </w:pPr>
            <w:r>
              <w:t>realizovat vybraný model</w:t>
            </w:r>
          </w:p>
          <w:p w14:paraId="2FE4A2B2" w14:textId="77777777" w:rsidR="00672EB8" w:rsidRDefault="00672EB8" w:rsidP="004C352E">
            <w:pPr>
              <w:pStyle w:val="Odstavecseseznamem"/>
              <w:widowControl w:val="0"/>
              <w:numPr>
                <w:ilvl w:val="0"/>
                <w:numId w:val="136"/>
              </w:numPr>
              <w:suppressAutoHyphens/>
              <w:jc w:val="both"/>
            </w:pPr>
            <w:r>
              <w:t>zpracovat vhodný materiál</w:t>
            </w:r>
          </w:p>
          <w:p w14:paraId="71425004" w14:textId="77777777" w:rsidR="00672EB8" w:rsidRDefault="00672EB8" w:rsidP="004C352E">
            <w:pPr>
              <w:pStyle w:val="Odstavecseseznamem"/>
              <w:widowControl w:val="0"/>
              <w:numPr>
                <w:ilvl w:val="0"/>
                <w:numId w:val="136"/>
              </w:numPr>
              <w:suppressAutoHyphens/>
              <w:jc w:val="both"/>
            </w:pPr>
            <w:r>
              <w:t>analyzovat inspirační zdroje při vytváření modelu obuvi</w:t>
            </w:r>
          </w:p>
          <w:p w14:paraId="3E0BE64E" w14:textId="1804A2FD" w:rsidR="00FB2887" w:rsidRPr="005A0406" w:rsidRDefault="00672EB8" w:rsidP="004C352E">
            <w:pPr>
              <w:pStyle w:val="Odstavecseseznamem"/>
              <w:numPr>
                <w:ilvl w:val="0"/>
                <w:numId w:val="136"/>
              </w:numPr>
              <w:jc w:val="both"/>
            </w:pPr>
            <w:r>
              <w:t>připravit produktovou dokumentaci tak, aby mohla být předána do výroby</w:t>
            </w:r>
          </w:p>
        </w:tc>
      </w:tr>
      <w:tr w:rsidR="009B1377" w14:paraId="6F83504B"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00FB9FF" w14:textId="77777777" w:rsidR="009B1377" w:rsidRPr="001452AD" w:rsidRDefault="009B1377"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665F4267" w14:textId="77777777" w:rsidR="009B1377" w:rsidRPr="001452AD" w:rsidRDefault="009B1377" w:rsidP="005133EF">
            <w:pPr>
              <w:jc w:val="both"/>
              <w:rPr>
                <w:highlight w:val="yellow"/>
              </w:rPr>
            </w:pPr>
          </w:p>
        </w:tc>
      </w:tr>
      <w:tr w:rsidR="009B1377" w14:paraId="2DA32AD4" w14:textId="77777777" w:rsidTr="005133EF">
        <w:trPr>
          <w:trHeight w:val="785"/>
        </w:trPr>
        <w:tc>
          <w:tcPr>
            <w:tcW w:w="9855" w:type="dxa"/>
            <w:gridSpan w:val="8"/>
            <w:tcBorders>
              <w:top w:val="nil"/>
              <w:bottom w:val="single" w:sz="4" w:space="0" w:color="auto"/>
            </w:tcBorders>
          </w:tcPr>
          <w:p w14:paraId="1BAC3626" w14:textId="77777777" w:rsidR="009B1377" w:rsidRPr="005923E4" w:rsidRDefault="009B1377" w:rsidP="004C352E">
            <w:pPr>
              <w:pStyle w:val="Odstavecseseznamem"/>
              <w:numPr>
                <w:ilvl w:val="0"/>
                <w:numId w:val="57"/>
              </w:numPr>
              <w:jc w:val="both"/>
            </w:pPr>
            <w:r w:rsidRPr="005923E4">
              <w:t>dialogická (diskuze, rozhovor, brainstorming)</w:t>
            </w:r>
          </w:p>
          <w:p w14:paraId="38A60EAC" w14:textId="77777777" w:rsidR="009B1377" w:rsidRPr="005923E4" w:rsidRDefault="009B1377" w:rsidP="004C352E">
            <w:pPr>
              <w:pStyle w:val="Odstavecseseznamem"/>
              <w:numPr>
                <w:ilvl w:val="0"/>
                <w:numId w:val="57"/>
              </w:numPr>
              <w:jc w:val="both"/>
            </w:pPr>
            <w:r w:rsidRPr="005923E4">
              <w:t>individuální práce studentů</w:t>
            </w:r>
          </w:p>
          <w:p w14:paraId="558D9F2B" w14:textId="3574C390" w:rsidR="009B1377" w:rsidRDefault="009B1377" w:rsidP="004C352E">
            <w:pPr>
              <w:pStyle w:val="Odstavecseseznamem"/>
              <w:numPr>
                <w:ilvl w:val="0"/>
                <w:numId w:val="57"/>
              </w:numPr>
              <w:jc w:val="both"/>
            </w:pPr>
            <w:r w:rsidRPr="005923E4">
              <w:t>analýza prezentace</w:t>
            </w:r>
          </w:p>
          <w:p w14:paraId="352027C9" w14:textId="1C1D0C1C" w:rsidR="009B1377" w:rsidRDefault="00EE3D86" w:rsidP="004C352E">
            <w:pPr>
              <w:pStyle w:val="Odstavecseseznamem"/>
              <w:numPr>
                <w:ilvl w:val="0"/>
                <w:numId w:val="57"/>
              </w:numPr>
              <w:jc w:val="both"/>
            </w:pPr>
            <w:r>
              <w:t>výklad</w:t>
            </w:r>
          </w:p>
        </w:tc>
      </w:tr>
    </w:tbl>
    <w:p w14:paraId="4744454A" w14:textId="77777777" w:rsidR="00506CCC" w:rsidRDefault="00506CC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9B1377" w14:paraId="3F6DF1C1" w14:textId="77777777" w:rsidTr="005133EF">
        <w:trPr>
          <w:trHeight w:val="265"/>
        </w:trPr>
        <w:tc>
          <w:tcPr>
            <w:tcW w:w="3653" w:type="dxa"/>
            <w:tcBorders>
              <w:top w:val="single" w:sz="4" w:space="0" w:color="auto"/>
            </w:tcBorders>
            <w:shd w:val="clear" w:color="auto" w:fill="F7CAAC"/>
          </w:tcPr>
          <w:p w14:paraId="67AED490" w14:textId="1705741D" w:rsidR="009B1377" w:rsidRDefault="009B1377" w:rsidP="005133EF">
            <w:pPr>
              <w:jc w:val="both"/>
            </w:pPr>
            <w:r>
              <w:rPr>
                <w:b/>
              </w:rPr>
              <w:lastRenderedPageBreak/>
              <w:t>Studijní literatura a studijní pomůcky</w:t>
            </w:r>
          </w:p>
        </w:tc>
        <w:tc>
          <w:tcPr>
            <w:tcW w:w="6202" w:type="dxa"/>
            <w:gridSpan w:val="3"/>
            <w:tcBorders>
              <w:top w:val="single" w:sz="4" w:space="0" w:color="auto"/>
              <w:bottom w:val="nil"/>
            </w:tcBorders>
          </w:tcPr>
          <w:p w14:paraId="391D9871" w14:textId="77777777" w:rsidR="009B1377" w:rsidRDefault="009B1377" w:rsidP="005133EF">
            <w:pPr>
              <w:jc w:val="both"/>
            </w:pPr>
          </w:p>
        </w:tc>
      </w:tr>
      <w:tr w:rsidR="009B1377" w14:paraId="23F77AEE" w14:textId="77777777" w:rsidTr="005133EF">
        <w:trPr>
          <w:trHeight w:val="1497"/>
        </w:trPr>
        <w:tc>
          <w:tcPr>
            <w:tcW w:w="9855" w:type="dxa"/>
            <w:gridSpan w:val="4"/>
            <w:tcBorders>
              <w:top w:val="nil"/>
            </w:tcBorders>
          </w:tcPr>
          <w:p w14:paraId="77E0569F" w14:textId="77777777" w:rsidR="009B1377" w:rsidRPr="003F7F55" w:rsidRDefault="009B1377" w:rsidP="005133EF">
            <w:pPr>
              <w:rPr>
                <w:b/>
                <w:bCs/>
              </w:rPr>
            </w:pPr>
            <w:r>
              <w:rPr>
                <w:b/>
                <w:bCs/>
              </w:rPr>
              <w:t>Povinná:</w:t>
            </w:r>
          </w:p>
          <w:p w14:paraId="60D2A1E5" w14:textId="77777777" w:rsidR="00672EB8" w:rsidRDefault="00672EB8" w:rsidP="00672EB8">
            <w:pPr>
              <w:widowControl w:val="0"/>
            </w:pPr>
            <w:proofErr w:type="spellStart"/>
            <w:r>
              <w:rPr>
                <w:i/>
                <w:iCs/>
              </w:rPr>
              <w:t>Fashion</w:t>
            </w:r>
            <w:proofErr w:type="spellEnd"/>
            <w:r>
              <w:rPr>
                <w:i/>
                <w:iCs/>
              </w:rPr>
              <w:t xml:space="preserve">: a </w:t>
            </w:r>
            <w:proofErr w:type="spellStart"/>
            <w:r>
              <w:rPr>
                <w:i/>
                <w:iCs/>
              </w:rPr>
              <w:t>history</w:t>
            </w:r>
            <w:proofErr w:type="spellEnd"/>
            <w:r>
              <w:rPr>
                <w:i/>
                <w:iCs/>
              </w:rPr>
              <w:t xml:space="preserve"> </w:t>
            </w:r>
            <w:proofErr w:type="spellStart"/>
            <w:r>
              <w:rPr>
                <w:i/>
                <w:iCs/>
              </w:rPr>
              <w:t>from</w:t>
            </w:r>
            <w:proofErr w:type="spellEnd"/>
            <w:r>
              <w:rPr>
                <w:i/>
                <w:iCs/>
              </w:rPr>
              <w:t xml:space="preserve"> </w:t>
            </w:r>
            <w:proofErr w:type="spellStart"/>
            <w:r>
              <w:rPr>
                <w:i/>
                <w:iCs/>
              </w:rPr>
              <w:t>the</w:t>
            </w:r>
            <w:proofErr w:type="spellEnd"/>
            <w:r>
              <w:rPr>
                <w:i/>
                <w:iCs/>
              </w:rPr>
              <w:t xml:space="preserve"> 18th to </w:t>
            </w:r>
            <w:proofErr w:type="spellStart"/>
            <w:r>
              <w:rPr>
                <w:i/>
                <w:iCs/>
              </w:rPr>
              <w:t>the</w:t>
            </w:r>
            <w:proofErr w:type="spellEnd"/>
            <w:r>
              <w:rPr>
                <w:i/>
                <w:iCs/>
              </w:rPr>
              <w:t xml:space="preserve"> 20th </w:t>
            </w:r>
            <w:proofErr w:type="spellStart"/>
            <w:r>
              <w:rPr>
                <w:i/>
                <w:iCs/>
              </w:rPr>
              <w:t>century</w:t>
            </w:r>
            <w:proofErr w:type="spellEnd"/>
            <w:r>
              <w:rPr>
                <w:i/>
                <w:iCs/>
              </w:rPr>
              <w:t xml:space="preserve">: </w:t>
            </w:r>
            <w:proofErr w:type="spellStart"/>
            <w:r>
              <w:rPr>
                <w:i/>
                <w:iCs/>
              </w:rPr>
              <w:t>the</w:t>
            </w:r>
            <w:proofErr w:type="spellEnd"/>
            <w:r>
              <w:rPr>
                <w:i/>
                <w:iCs/>
              </w:rPr>
              <w:t xml:space="preserve"> </w:t>
            </w:r>
            <w:proofErr w:type="spellStart"/>
            <w:r>
              <w:rPr>
                <w:i/>
                <w:iCs/>
              </w:rPr>
              <w:t>collection</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Kyoto</w:t>
            </w:r>
            <w:proofErr w:type="spellEnd"/>
            <w:r>
              <w:rPr>
                <w:i/>
                <w:iCs/>
              </w:rPr>
              <w:t xml:space="preserve"> </w:t>
            </w:r>
            <w:proofErr w:type="spellStart"/>
            <w:r>
              <w:rPr>
                <w:i/>
                <w:iCs/>
              </w:rPr>
              <w:t>Costume</w:t>
            </w:r>
            <w:proofErr w:type="spellEnd"/>
            <w:r>
              <w:rPr>
                <w:i/>
                <w:iCs/>
              </w:rPr>
              <w:t xml:space="preserve"> Institute.</w:t>
            </w:r>
            <w:r>
              <w:t xml:space="preserve"> </w:t>
            </w:r>
            <w:proofErr w:type="spellStart"/>
            <w:r>
              <w:t>Köln</w:t>
            </w:r>
            <w:proofErr w:type="spellEnd"/>
            <w:r>
              <w:t xml:space="preserve">: </w:t>
            </w:r>
            <w:proofErr w:type="spellStart"/>
            <w:r>
              <w:t>Taschen</w:t>
            </w:r>
            <w:proofErr w:type="spellEnd"/>
            <w:r>
              <w:t>, 2017. ISBN 9783836557191.</w:t>
            </w:r>
          </w:p>
          <w:p w14:paraId="746805F9" w14:textId="3F807BB2" w:rsidR="009B1377" w:rsidRPr="001D0C35" w:rsidRDefault="009B1377" w:rsidP="005133EF">
            <w:pPr>
              <w:rPr>
                <w:shd w:val="clear" w:color="auto" w:fill="FFFFFF"/>
              </w:rPr>
            </w:pPr>
            <w:r w:rsidRPr="001D0C35">
              <w:rPr>
                <w:shd w:val="clear" w:color="auto" w:fill="FFFFFF"/>
              </w:rPr>
              <w:t xml:space="preserve">HUEY, </w:t>
            </w:r>
            <w:proofErr w:type="spellStart"/>
            <w:r w:rsidRPr="001D0C35">
              <w:rPr>
                <w:shd w:val="clear" w:color="auto" w:fill="FFFFFF"/>
              </w:rPr>
              <w:t>Sue</w:t>
            </w:r>
            <w:proofErr w:type="spellEnd"/>
            <w:r w:rsidRPr="001D0C35">
              <w:rPr>
                <w:shd w:val="clear" w:color="auto" w:fill="FFFFFF"/>
              </w:rPr>
              <w:t xml:space="preserve"> a </w:t>
            </w:r>
            <w:r w:rsidR="00231A3D" w:rsidRPr="001D0C35">
              <w:rPr>
                <w:shd w:val="clear" w:color="auto" w:fill="FFFFFF"/>
              </w:rPr>
              <w:t>DRAFFAN</w:t>
            </w:r>
            <w:r w:rsidR="00124529">
              <w:rPr>
                <w:shd w:val="clear" w:color="auto" w:fill="FFFFFF"/>
              </w:rPr>
              <w:t>,</w:t>
            </w:r>
            <w:r w:rsidR="00231A3D" w:rsidRPr="001D0C35">
              <w:rPr>
                <w:shd w:val="clear" w:color="auto" w:fill="FFFFFF"/>
              </w:rPr>
              <w:t xml:space="preserve"> </w:t>
            </w:r>
            <w:proofErr w:type="spellStart"/>
            <w:r w:rsidRPr="001D0C35">
              <w:rPr>
                <w:shd w:val="clear" w:color="auto" w:fill="FFFFFF"/>
              </w:rPr>
              <w:t>Susie</w:t>
            </w:r>
            <w:proofErr w:type="spellEnd"/>
            <w:r w:rsidRPr="001D0C35">
              <w:rPr>
                <w:shd w:val="clear" w:color="auto" w:fill="FFFFFF"/>
              </w:rPr>
              <w:t>. </w:t>
            </w:r>
            <w:proofErr w:type="spellStart"/>
            <w:r w:rsidRPr="001D0C35">
              <w:rPr>
                <w:i/>
                <w:iCs/>
                <w:shd w:val="clear" w:color="auto" w:fill="FFFFFF"/>
              </w:rPr>
              <w:t>Bag</w:t>
            </w:r>
            <w:proofErr w:type="spellEnd"/>
            <w:r w:rsidRPr="001D0C35">
              <w:rPr>
                <w:shd w:val="clear" w:color="auto" w:fill="FFFFFF"/>
              </w:rPr>
              <w:t xml:space="preserve">. London: Laurence King </w:t>
            </w:r>
            <w:proofErr w:type="spellStart"/>
            <w:r w:rsidRPr="001D0C35">
              <w:rPr>
                <w:shd w:val="clear" w:color="auto" w:fill="FFFFFF"/>
              </w:rPr>
              <w:t>Publishing</w:t>
            </w:r>
            <w:proofErr w:type="spellEnd"/>
            <w:r w:rsidRPr="001D0C35">
              <w:rPr>
                <w:shd w:val="clear" w:color="auto" w:fill="FFFFFF"/>
              </w:rPr>
              <w:t>, 2009. ISBN 9781856696166.</w:t>
            </w:r>
          </w:p>
          <w:p w14:paraId="55BA172B" w14:textId="3F162026" w:rsidR="009B1377" w:rsidRDefault="009B1377" w:rsidP="005133EF">
            <w:r w:rsidRPr="001D0C35">
              <w:t xml:space="preserve">MOTAWI, </w:t>
            </w:r>
            <w:proofErr w:type="spellStart"/>
            <w:r w:rsidRPr="001D0C35">
              <w:t>Wade</w:t>
            </w:r>
            <w:proofErr w:type="spellEnd"/>
            <w:r w:rsidRPr="001D0C35">
              <w:t xml:space="preserve"> a </w:t>
            </w:r>
            <w:r w:rsidR="00587090" w:rsidRPr="001D0C35">
              <w:t>MOTAWI</w:t>
            </w:r>
            <w:r w:rsidR="00124529">
              <w:t>,</w:t>
            </w:r>
            <w:r w:rsidR="00587090" w:rsidRPr="001D0C35">
              <w:t xml:space="preserve"> </w:t>
            </w:r>
            <w:r w:rsidRPr="001D0C35">
              <w:t xml:space="preserve">Andrea. </w:t>
            </w:r>
            <w:proofErr w:type="spellStart"/>
            <w:r w:rsidRPr="001D0C35">
              <w:rPr>
                <w:i/>
                <w:iCs/>
              </w:rPr>
              <w:t>How</w:t>
            </w:r>
            <w:proofErr w:type="spellEnd"/>
            <w:r w:rsidRPr="001D0C35">
              <w:rPr>
                <w:i/>
                <w:iCs/>
              </w:rPr>
              <w:t xml:space="preserve"> </w:t>
            </w:r>
            <w:proofErr w:type="spellStart"/>
            <w:r w:rsidRPr="001D0C35">
              <w:rPr>
                <w:i/>
                <w:iCs/>
              </w:rPr>
              <w:t>shoes</w:t>
            </w:r>
            <w:proofErr w:type="spellEnd"/>
            <w:r w:rsidRPr="001D0C35">
              <w:rPr>
                <w:i/>
                <w:iCs/>
              </w:rPr>
              <w:t xml:space="preserve"> are made.</w:t>
            </w:r>
            <w:r w:rsidRPr="001D0C35">
              <w:t xml:space="preserve"> </w:t>
            </w:r>
            <w:proofErr w:type="spellStart"/>
            <w:r w:rsidRPr="001D0C35">
              <w:t>Milton</w:t>
            </w:r>
            <w:proofErr w:type="spellEnd"/>
            <w:r w:rsidRPr="001D0C35">
              <w:t xml:space="preserve"> </w:t>
            </w:r>
            <w:proofErr w:type="spellStart"/>
            <w:r w:rsidRPr="001D0C35">
              <w:t>Keynes</w:t>
            </w:r>
            <w:proofErr w:type="spellEnd"/>
            <w:r w:rsidRPr="001D0C35">
              <w:t xml:space="preserve">: </w:t>
            </w:r>
            <w:proofErr w:type="spellStart"/>
            <w:r w:rsidRPr="001D0C35">
              <w:t>Lightning</w:t>
            </w:r>
            <w:proofErr w:type="spellEnd"/>
            <w:r w:rsidRPr="001D0C35">
              <w:t xml:space="preserve"> Source, 2018. </w:t>
            </w:r>
          </w:p>
          <w:p w14:paraId="5F17B43F" w14:textId="3871F4AC" w:rsidR="009B1377" w:rsidRDefault="009B1377" w:rsidP="005133EF">
            <w:r w:rsidRPr="001D0C35">
              <w:t>ISBN 9780998707037.</w:t>
            </w:r>
          </w:p>
          <w:p w14:paraId="37F17968" w14:textId="6F0D1DC3" w:rsidR="009B1377" w:rsidRPr="003F7F55" w:rsidRDefault="009B1377" w:rsidP="005133EF">
            <w:pPr>
              <w:rPr>
                <w:b/>
                <w:bCs/>
              </w:rPr>
            </w:pPr>
            <w:r w:rsidRPr="6475D130">
              <w:rPr>
                <w:b/>
                <w:bCs/>
              </w:rPr>
              <w:t>Doporučená:</w:t>
            </w:r>
          </w:p>
          <w:p w14:paraId="1F5053A9" w14:textId="71B2FA7B" w:rsidR="00887C20" w:rsidRDefault="00887C20" w:rsidP="00887C20">
            <w:pPr>
              <w:widowControl w:val="0"/>
              <w:rPr>
                <w:shd w:val="clear" w:color="auto" w:fill="FFFFFF"/>
              </w:rPr>
            </w:pPr>
            <w:r>
              <w:rPr>
                <w:color w:val="000000"/>
                <w:shd w:val="clear" w:color="auto" w:fill="FFFFFF"/>
              </w:rPr>
              <w:t xml:space="preserve">BLEWITT, John. </w:t>
            </w:r>
            <w:proofErr w:type="spellStart"/>
            <w:r w:rsidRPr="00672EB8">
              <w:rPr>
                <w:i/>
                <w:color w:val="000000"/>
                <w:shd w:val="clear" w:color="auto" w:fill="FFFFFF"/>
              </w:rPr>
              <w:t>Understanding</w:t>
            </w:r>
            <w:proofErr w:type="spellEnd"/>
            <w:r w:rsidRPr="00672EB8">
              <w:rPr>
                <w:i/>
                <w:color w:val="000000"/>
                <w:shd w:val="clear" w:color="auto" w:fill="FFFFFF"/>
              </w:rPr>
              <w:t xml:space="preserve"> </w:t>
            </w:r>
            <w:proofErr w:type="spellStart"/>
            <w:r w:rsidRPr="00672EB8">
              <w:rPr>
                <w:i/>
                <w:color w:val="000000"/>
                <w:shd w:val="clear" w:color="auto" w:fill="FFFFFF"/>
              </w:rPr>
              <w:t>sustainable</w:t>
            </w:r>
            <w:proofErr w:type="spellEnd"/>
            <w:r w:rsidRPr="00672EB8">
              <w:rPr>
                <w:i/>
                <w:color w:val="000000"/>
                <w:shd w:val="clear" w:color="auto" w:fill="FFFFFF"/>
              </w:rPr>
              <w:t xml:space="preserve"> development.</w:t>
            </w:r>
            <w:r>
              <w:rPr>
                <w:color w:val="000000"/>
                <w:shd w:val="clear" w:color="auto" w:fill="FFFFFF"/>
              </w:rPr>
              <w:t xml:space="preserve"> 3.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Abingdon</w:t>
            </w:r>
            <w:proofErr w:type="spellEnd"/>
            <w:r>
              <w:rPr>
                <w:color w:val="000000"/>
                <w:shd w:val="clear" w:color="auto" w:fill="FFFFFF"/>
              </w:rPr>
              <w:t xml:space="preserve">, </w:t>
            </w:r>
            <w:proofErr w:type="spellStart"/>
            <w:r>
              <w:rPr>
                <w:color w:val="000000"/>
                <w:shd w:val="clear" w:color="auto" w:fill="FFFFFF"/>
              </w:rPr>
              <w:t>Oxon</w:t>
            </w:r>
            <w:proofErr w:type="spellEnd"/>
            <w:r>
              <w:rPr>
                <w:color w:val="000000"/>
                <w:shd w:val="clear" w:color="auto" w:fill="FFFFFF"/>
              </w:rPr>
              <w:t xml:space="preserve">: </w:t>
            </w:r>
            <w:proofErr w:type="spellStart"/>
            <w:r>
              <w:rPr>
                <w:color w:val="000000"/>
                <w:shd w:val="clear" w:color="auto" w:fill="FFFFFF"/>
              </w:rPr>
              <w:t>Routledge</w:t>
            </w:r>
            <w:proofErr w:type="spellEnd"/>
            <w:r>
              <w:rPr>
                <w:color w:val="000000"/>
                <w:shd w:val="clear" w:color="auto" w:fill="FFFFFF"/>
              </w:rPr>
              <w:t xml:space="preserve">, 2018. </w:t>
            </w:r>
            <w:r w:rsidR="00E954BF">
              <w:rPr>
                <w:color w:val="000000"/>
                <w:shd w:val="clear" w:color="auto" w:fill="FFFFFF"/>
              </w:rPr>
              <w:br/>
            </w:r>
            <w:r>
              <w:rPr>
                <w:color w:val="000000"/>
                <w:shd w:val="clear" w:color="auto" w:fill="FFFFFF"/>
              </w:rPr>
              <w:t>ISBN 9781315465838.</w:t>
            </w:r>
          </w:p>
          <w:p w14:paraId="67A640C0" w14:textId="00187C1E" w:rsidR="00887C20" w:rsidRDefault="00887C20" w:rsidP="00887C20">
            <w:pPr>
              <w:widowControl w:val="0"/>
              <w:jc w:val="both"/>
              <w:rPr>
                <w:shd w:val="clear" w:color="auto" w:fill="FFFFFF"/>
              </w:rPr>
            </w:pPr>
            <w:proofErr w:type="spellStart"/>
            <w:r>
              <w:rPr>
                <w:i/>
                <w:iCs/>
                <w:color w:val="000000"/>
                <w:shd w:val="clear" w:color="auto" w:fill="FFFFFF"/>
              </w:rPr>
              <w:t>Fashionary</w:t>
            </w:r>
            <w:proofErr w:type="spellEnd"/>
            <w:r>
              <w:rPr>
                <w:i/>
                <w:iCs/>
                <w:color w:val="000000"/>
                <w:shd w:val="clear" w:color="auto" w:fill="FFFFFF"/>
              </w:rPr>
              <w:t>.</w:t>
            </w:r>
            <w:r>
              <w:rPr>
                <w:color w:val="000000"/>
                <w:shd w:val="clear" w:color="auto" w:fill="FFFFFF"/>
              </w:rPr>
              <w:t xml:space="preserve"> </w:t>
            </w:r>
            <w:proofErr w:type="spellStart"/>
            <w:r>
              <w:rPr>
                <w:color w:val="000000"/>
                <w:shd w:val="clear" w:color="auto" w:fill="FFFFFF"/>
              </w:rPr>
              <w:t>Shoes</w:t>
            </w:r>
            <w:proofErr w:type="spellEnd"/>
            <w:r>
              <w:rPr>
                <w:color w:val="000000"/>
                <w:shd w:val="clear" w:color="auto" w:fill="FFFFFF"/>
              </w:rPr>
              <w:t xml:space="preserve"> </w:t>
            </w:r>
            <w:proofErr w:type="spellStart"/>
            <w:r>
              <w:rPr>
                <w:color w:val="000000"/>
                <w:shd w:val="clear" w:color="auto" w:fill="FFFFFF"/>
              </w:rPr>
              <w:t>edition</w:t>
            </w:r>
            <w:proofErr w:type="spellEnd"/>
            <w:r>
              <w:rPr>
                <w:color w:val="000000"/>
                <w:shd w:val="clear" w:color="auto" w:fill="FFFFFF"/>
              </w:rPr>
              <w:t xml:space="preserve">. </w:t>
            </w:r>
            <w:proofErr w:type="spellStart"/>
            <w:r>
              <w:rPr>
                <w:color w:val="000000"/>
                <w:shd w:val="clear" w:color="auto" w:fill="FFFFFF"/>
              </w:rPr>
              <w:t>China</w:t>
            </w:r>
            <w:proofErr w:type="spellEnd"/>
            <w:r>
              <w:rPr>
                <w:color w:val="000000"/>
                <w:shd w:val="clear" w:color="auto" w:fill="FFFFFF"/>
              </w:rPr>
              <w:t xml:space="preserve">: </w:t>
            </w:r>
            <w:proofErr w:type="spellStart"/>
            <w:r>
              <w:rPr>
                <w:color w:val="000000"/>
                <w:shd w:val="clear" w:color="auto" w:fill="FFFFFF"/>
              </w:rPr>
              <w:t>Fashionary</w:t>
            </w:r>
            <w:proofErr w:type="spellEnd"/>
            <w:r>
              <w:rPr>
                <w:color w:val="000000"/>
                <w:shd w:val="clear" w:color="auto" w:fill="FFFFFF"/>
              </w:rPr>
              <w:t>, 2019. ISBN 9789881354754.</w:t>
            </w:r>
          </w:p>
          <w:p w14:paraId="45CB5137" w14:textId="7A4029E1" w:rsidR="00672EB8" w:rsidRDefault="00734E8C" w:rsidP="00AF7D13">
            <w:pPr>
              <w:widowControl w:val="0"/>
            </w:pPr>
            <w:r w:rsidRPr="00B26317">
              <w:rPr>
                <w:color w:val="000000"/>
                <w:shd w:val="clear" w:color="auto" w:fill="FFFFFF"/>
              </w:rPr>
              <w:t xml:space="preserve">SOLANKI, </w:t>
            </w:r>
            <w:proofErr w:type="spellStart"/>
            <w:r w:rsidRPr="00B26317">
              <w:rPr>
                <w:color w:val="000000"/>
                <w:shd w:val="clear" w:color="auto" w:fill="FFFFFF"/>
              </w:rPr>
              <w:t>Seetal</w:t>
            </w:r>
            <w:proofErr w:type="spellEnd"/>
            <w:r w:rsidRPr="00B26317">
              <w:rPr>
                <w:color w:val="000000"/>
                <w:shd w:val="clear" w:color="auto" w:fill="FFFFFF"/>
              </w:rPr>
              <w:t xml:space="preserve">. </w:t>
            </w:r>
            <w:proofErr w:type="spellStart"/>
            <w:r w:rsidRPr="00084B08">
              <w:rPr>
                <w:i/>
                <w:iCs/>
                <w:color w:val="000000"/>
                <w:shd w:val="clear" w:color="auto" w:fill="FFFFFF"/>
              </w:rPr>
              <w:t>Why</w:t>
            </w:r>
            <w:proofErr w:type="spellEnd"/>
            <w:r w:rsidRPr="00084B08">
              <w:rPr>
                <w:i/>
                <w:iCs/>
                <w:color w:val="000000"/>
                <w:shd w:val="clear" w:color="auto" w:fill="FFFFFF"/>
              </w:rPr>
              <w:t xml:space="preserve"> </w:t>
            </w:r>
            <w:proofErr w:type="spellStart"/>
            <w:r w:rsidRPr="00084B08">
              <w:rPr>
                <w:i/>
                <w:iCs/>
                <w:color w:val="000000"/>
                <w:shd w:val="clear" w:color="auto" w:fill="FFFFFF"/>
              </w:rPr>
              <w:t>materials</w:t>
            </w:r>
            <w:proofErr w:type="spellEnd"/>
            <w:r w:rsidRPr="00084B08">
              <w:rPr>
                <w:i/>
                <w:iCs/>
                <w:color w:val="000000"/>
                <w:shd w:val="clear" w:color="auto" w:fill="FFFFFF"/>
              </w:rPr>
              <w:t xml:space="preserve"> </w:t>
            </w:r>
            <w:proofErr w:type="spellStart"/>
            <w:r w:rsidRPr="00084B08">
              <w:rPr>
                <w:i/>
                <w:iCs/>
                <w:color w:val="000000"/>
                <w:shd w:val="clear" w:color="auto" w:fill="FFFFFF"/>
              </w:rPr>
              <w:t>matter</w:t>
            </w:r>
            <w:proofErr w:type="spellEnd"/>
            <w:r w:rsidRPr="00084B08">
              <w:rPr>
                <w:i/>
                <w:iCs/>
                <w:color w:val="000000"/>
                <w:shd w:val="clear" w:color="auto" w:fill="FFFFFF"/>
              </w:rPr>
              <w:t xml:space="preserve">: </w:t>
            </w:r>
            <w:proofErr w:type="spellStart"/>
            <w:r w:rsidRPr="00084B08">
              <w:rPr>
                <w:i/>
                <w:iCs/>
                <w:color w:val="000000"/>
                <w:shd w:val="clear" w:color="auto" w:fill="FFFFFF"/>
              </w:rPr>
              <w:t>responsible</w:t>
            </w:r>
            <w:proofErr w:type="spellEnd"/>
            <w:r w:rsidRPr="00084B08">
              <w:rPr>
                <w:i/>
                <w:iCs/>
                <w:color w:val="000000"/>
                <w:shd w:val="clear" w:color="auto" w:fill="FFFFFF"/>
              </w:rPr>
              <w:t xml:space="preserve"> design </w:t>
            </w:r>
            <w:proofErr w:type="spellStart"/>
            <w:r w:rsidRPr="00084B08">
              <w:rPr>
                <w:i/>
                <w:iCs/>
                <w:color w:val="000000"/>
                <w:shd w:val="clear" w:color="auto" w:fill="FFFFFF"/>
              </w:rPr>
              <w:t>for</w:t>
            </w:r>
            <w:proofErr w:type="spellEnd"/>
            <w:r w:rsidRPr="00084B08">
              <w:rPr>
                <w:i/>
                <w:iCs/>
                <w:color w:val="000000"/>
                <w:shd w:val="clear" w:color="auto" w:fill="FFFFFF"/>
              </w:rPr>
              <w:t xml:space="preserve"> a </w:t>
            </w:r>
            <w:proofErr w:type="spellStart"/>
            <w:r w:rsidRPr="00084B08">
              <w:rPr>
                <w:i/>
                <w:iCs/>
                <w:color w:val="000000"/>
                <w:shd w:val="clear" w:color="auto" w:fill="FFFFFF"/>
              </w:rPr>
              <w:t>better</w:t>
            </w:r>
            <w:proofErr w:type="spellEnd"/>
            <w:r w:rsidRPr="00084B08">
              <w:rPr>
                <w:i/>
                <w:iCs/>
                <w:color w:val="000000"/>
                <w:shd w:val="clear" w:color="auto" w:fill="FFFFFF"/>
              </w:rPr>
              <w:t xml:space="preserve"> </w:t>
            </w:r>
            <w:proofErr w:type="spellStart"/>
            <w:r w:rsidRPr="00084B08">
              <w:rPr>
                <w:i/>
                <w:iCs/>
                <w:color w:val="000000"/>
                <w:shd w:val="clear" w:color="auto" w:fill="FFFFFF"/>
              </w:rPr>
              <w:t>world</w:t>
            </w:r>
            <w:proofErr w:type="spellEnd"/>
            <w:r w:rsidRPr="00B26317">
              <w:rPr>
                <w:color w:val="000000"/>
                <w:shd w:val="clear" w:color="auto" w:fill="FFFFFF"/>
              </w:rPr>
              <w:t xml:space="preserve">. </w:t>
            </w:r>
            <w:proofErr w:type="spellStart"/>
            <w:r w:rsidRPr="00B26317">
              <w:rPr>
                <w:color w:val="000000"/>
                <w:shd w:val="clear" w:color="auto" w:fill="FFFFFF"/>
              </w:rPr>
              <w:t>Munich</w:t>
            </w:r>
            <w:proofErr w:type="spellEnd"/>
            <w:r w:rsidRPr="00B26317">
              <w:rPr>
                <w:color w:val="000000"/>
                <w:shd w:val="clear" w:color="auto" w:fill="FFFFFF"/>
              </w:rPr>
              <w:t xml:space="preserve">: </w:t>
            </w:r>
            <w:proofErr w:type="spellStart"/>
            <w:r w:rsidRPr="00B26317">
              <w:rPr>
                <w:color w:val="000000"/>
                <w:shd w:val="clear" w:color="auto" w:fill="FFFFFF"/>
              </w:rPr>
              <w:t>Prestel</w:t>
            </w:r>
            <w:proofErr w:type="spellEnd"/>
            <w:r w:rsidRPr="00B26317">
              <w:rPr>
                <w:color w:val="000000"/>
                <w:shd w:val="clear" w:color="auto" w:fill="FFFFFF"/>
              </w:rPr>
              <w:t xml:space="preserve">, 2019. </w:t>
            </w:r>
            <w:r w:rsidR="00E954BF">
              <w:rPr>
                <w:color w:val="000000"/>
                <w:shd w:val="clear" w:color="auto" w:fill="FFFFFF"/>
              </w:rPr>
              <w:br/>
            </w:r>
            <w:r w:rsidRPr="00B26317">
              <w:rPr>
                <w:color w:val="000000"/>
                <w:shd w:val="clear" w:color="auto" w:fill="FFFFFF"/>
              </w:rPr>
              <w:t>ISBN 9783791384719.</w:t>
            </w:r>
          </w:p>
        </w:tc>
      </w:tr>
      <w:tr w:rsidR="009B1377" w14:paraId="269A4631"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833CF08" w14:textId="77777777" w:rsidR="009B1377" w:rsidRDefault="009B1377" w:rsidP="005133EF">
            <w:pPr>
              <w:jc w:val="center"/>
              <w:rPr>
                <w:b/>
              </w:rPr>
            </w:pPr>
            <w:r>
              <w:rPr>
                <w:b/>
              </w:rPr>
              <w:t>Informace ke kombinované nebo distanční formě</w:t>
            </w:r>
          </w:p>
        </w:tc>
      </w:tr>
      <w:tr w:rsidR="009B1377" w14:paraId="2D508C5E" w14:textId="77777777" w:rsidTr="005133EF">
        <w:tc>
          <w:tcPr>
            <w:tcW w:w="4787" w:type="dxa"/>
            <w:gridSpan w:val="2"/>
            <w:tcBorders>
              <w:top w:val="single" w:sz="2" w:space="0" w:color="auto"/>
            </w:tcBorders>
            <w:shd w:val="clear" w:color="auto" w:fill="F7CAAC"/>
          </w:tcPr>
          <w:p w14:paraId="078388F1" w14:textId="77777777" w:rsidR="009B1377" w:rsidRDefault="009B1377" w:rsidP="005133EF">
            <w:pPr>
              <w:jc w:val="both"/>
            </w:pPr>
            <w:r>
              <w:rPr>
                <w:b/>
              </w:rPr>
              <w:t>Rozsah konzultací (soustředění)</w:t>
            </w:r>
          </w:p>
        </w:tc>
        <w:tc>
          <w:tcPr>
            <w:tcW w:w="889" w:type="dxa"/>
            <w:tcBorders>
              <w:top w:val="single" w:sz="2" w:space="0" w:color="auto"/>
            </w:tcBorders>
          </w:tcPr>
          <w:p w14:paraId="5C292F6F" w14:textId="77777777" w:rsidR="009B1377" w:rsidRDefault="009B1377" w:rsidP="005133EF">
            <w:pPr>
              <w:jc w:val="both"/>
            </w:pPr>
          </w:p>
        </w:tc>
        <w:tc>
          <w:tcPr>
            <w:tcW w:w="4179" w:type="dxa"/>
            <w:tcBorders>
              <w:top w:val="single" w:sz="2" w:space="0" w:color="auto"/>
            </w:tcBorders>
            <w:shd w:val="clear" w:color="auto" w:fill="F7CAAC"/>
          </w:tcPr>
          <w:p w14:paraId="330DA3C5" w14:textId="77777777" w:rsidR="009B1377" w:rsidRDefault="009B1377" w:rsidP="005133EF">
            <w:pPr>
              <w:jc w:val="both"/>
              <w:rPr>
                <w:b/>
              </w:rPr>
            </w:pPr>
            <w:r>
              <w:rPr>
                <w:b/>
              </w:rPr>
              <w:t xml:space="preserve">hodin </w:t>
            </w:r>
          </w:p>
        </w:tc>
      </w:tr>
      <w:tr w:rsidR="009B1377" w14:paraId="6FE1FF2E" w14:textId="77777777" w:rsidTr="005133EF">
        <w:tc>
          <w:tcPr>
            <w:tcW w:w="9855" w:type="dxa"/>
            <w:gridSpan w:val="4"/>
            <w:shd w:val="clear" w:color="auto" w:fill="F7CAAC"/>
          </w:tcPr>
          <w:p w14:paraId="0625B6C9" w14:textId="77777777" w:rsidR="009B1377" w:rsidRDefault="009B1377" w:rsidP="005133EF">
            <w:pPr>
              <w:jc w:val="both"/>
              <w:rPr>
                <w:b/>
              </w:rPr>
            </w:pPr>
            <w:r>
              <w:rPr>
                <w:b/>
              </w:rPr>
              <w:t>Informace o způsobu kontaktu s vyučujícím</w:t>
            </w:r>
          </w:p>
        </w:tc>
      </w:tr>
      <w:tr w:rsidR="009B1377" w14:paraId="5472364F" w14:textId="77777777" w:rsidTr="005133EF">
        <w:trPr>
          <w:trHeight w:val="1373"/>
        </w:trPr>
        <w:tc>
          <w:tcPr>
            <w:tcW w:w="9855" w:type="dxa"/>
            <w:gridSpan w:val="4"/>
          </w:tcPr>
          <w:p w14:paraId="4C077076" w14:textId="77777777" w:rsidR="009B1377" w:rsidRDefault="009B1377" w:rsidP="005133EF">
            <w:pPr>
              <w:jc w:val="both"/>
            </w:pPr>
          </w:p>
        </w:tc>
      </w:tr>
    </w:tbl>
    <w:p w14:paraId="71AC9FAA" w14:textId="483AB665" w:rsidR="00AE2024" w:rsidRDefault="00AE20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7D99E1FA" w14:textId="77777777" w:rsidTr="005133EF">
        <w:tc>
          <w:tcPr>
            <w:tcW w:w="9855" w:type="dxa"/>
            <w:gridSpan w:val="9"/>
            <w:tcBorders>
              <w:bottom w:val="double" w:sz="4" w:space="0" w:color="auto"/>
            </w:tcBorders>
            <w:shd w:val="clear" w:color="auto" w:fill="BDD6EE"/>
          </w:tcPr>
          <w:p w14:paraId="2C3B64E1" w14:textId="77777777" w:rsidR="001E1ACB" w:rsidRDefault="001E1ACB" w:rsidP="005133EF">
            <w:pPr>
              <w:jc w:val="both"/>
              <w:rPr>
                <w:b/>
                <w:sz w:val="28"/>
              </w:rPr>
            </w:pPr>
            <w:r>
              <w:lastRenderedPageBreak/>
              <w:br w:type="page"/>
            </w:r>
            <w:r>
              <w:rPr>
                <w:b/>
                <w:sz w:val="28"/>
              </w:rPr>
              <w:t>B-III – Charakteristika studijního předmětu</w:t>
            </w:r>
          </w:p>
        </w:tc>
      </w:tr>
      <w:tr w:rsidR="001E1ACB" w14:paraId="103D0D81" w14:textId="77777777" w:rsidTr="005133EF">
        <w:tc>
          <w:tcPr>
            <w:tcW w:w="3086" w:type="dxa"/>
            <w:tcBorders>
              <w:top w:val="double" w:sz="4" w:space="0" w:color="auto"/>
            </w:tcBorders>
            <w:shd w:val="clear" w:color="auto" w:fill="F7CAAC"/>
          </w:tcPr>
          <w:p w14:paraId="137F36A6" w14:textId="77777777" w:rsidR="001E1ACB" w:rsidRDefault="001E1ACB" w:rsidP="00D275A6">
            <w:pPr>
              <w:rPr>
                <w:b/>
              </w:rPr>
            </w:pPr>
            <w:r>
              <w:rPr>
                <w:b/>
              </w:rPr>
              <w:t>Název studijního předmětu</w:t>
            </w:r>
          </w:p>
        </w:tc>
        <w:tc>
          <w:tcPr>
            <w:tcW w:w="6769" w:type="dxa"/>
            <w:gridSpan w:val="8"/>
            <w:tcBorders>
              <w:top w:val="double" w:sz="4" w:space="0" w:color="auto"/>
            </w:tcBorders>
          </w:tcPr>
          <w:p w14:paraId="1260377A" w14:textId="40B3593C" w:rsidR="001E1ACB" w:rsidRDefault="002D7AC1" w:rsidP="005133EF">
            <w:pPr>
              <w:jc w:val="both"/>
            </w:pPr>
            <w:r w:rsidRPr="00F61A59">
              <w:t>Bakalářská</w:t>
            </w:r>
            <w:r>
              <w:t xml:space="preserve"> práce</w:t>
            </w:r>
          </w:p>
        </w:tc>
      </w:tr>
      <w:tr w:rsidR="00553049" w14:paraId="66BB7083" w14:textId="77777777" w:rsidTr="005133EF">
        <w:tc>
          <w:tcPr>
            <w:tcW w:w="3086" w:type="dxa"/>
            <w:shd w:val="clear" w:color="auto" w:fill="F7CAAC"/>
          </w:tcPr>
          <w:p w14:paraId="113BBA99" w14:textId="77777777" w:rsidR="00553049" w:rsidRDefault="00553049" w:rsidP="00D275A6">
            <w:pPr>
              <w:rPr>
                <w:b/>
              </w:rPr>
            </w:pPr>
            <w:r>
              <w:rPr>
                <w:b/>
              </w:rPr>
              <w:t>Typ předmětu</w:t>
            </w:r>
          </w:p>
        </w:tc>
        <w:tc>
          <w:tcPr>
            <w:tcW w:w="3406" w:type="dxa"/>
            <w:gridSpan w:val="5"/>
          </w:tcPr>
          <w:p w14:paraId="3B7243EB" w14:textId="00A305C4" w:rsidR="00553049" w:rsidRDefault="00553049" w:rsidP="00553049">
            <w:pPr>
              <w:jc w:val="both"/>
            </w:pPr>
            <w:r>
              <w:t>povinný</w:t>
            </w:r>
          </w:p>
        </w:tc>
        <w:tc>
          <w:tcPr>
            <w:tcW w:w="2695" w:type="dxa"/>
            <w:gridSpan w:val="2"/>
            <w:shd w:val="clear" w:color="auto" w:fill="F7CAAC"/>
          </w:tcPr>
          <w:p w14:paraId="29A45B06" w14:textId="4B3BF95F" w:rsidR="00553049" w:rsidRDefault="00553049" w:rsidP="00553049">
            <w:pPr>
              <w:jc w:val="both"/>
            </w:pPr>
            <w:r>
              <w:rPr>
                <w:b/>
              </w:rPr>
              <w:t>doporučený ročník / semestr</w:t>
            </w:r>
          </w:p>
        </w:tc>
        <w:tc>
          <w:tcPr>
            <w:tcW w:w="668" w:type="dxa"/>
          </w:tcPr>
          <w:p w14:paraId="2144C80D" w14:textId="56DA82EC" w:rsidR="00553049" w:rsidRDefault="00553049" w:rsidP="00553049">
            <w:pPr>
              <w:jc w:val="both"/>
            </w:pPr>
            <w:r>
              <w:t>3/LS</w:t>
            </w:r>
          </w:p>
        </w:tc>
      </w:tr>
      <w:tr w:rsidR="00624819" w14:paraId="11411D44" w14:textId="77777777" w:rsidTr="005133EF">
        <w:tc>
          <w:tcPr>
            <w:tcW w:w="3086" w:type="dxa"/>
            <w:shd w:val="clear" w:color="auto" w:fill="F7CAAC"/>
          </w:tcPr>
          <w:p w14:paraId="3FD850F8" w14:textId="77777777" w:rsidR="00624819" w:rsidRDefault="00624819" w:rsidP="00D275A6">
            <w:pPr>
              <w:rPr>
                <w:b/>
              </w:rPr>
            </w:pPr>
            <w:r>
              <w:rPr>
                <w:b/>
              </w:rPr>
              <w:t>Rozsah studijního předmětu</w:t>
            </w:r>
          </w:p>
        </w:tc>
        <w:tc>
          <w:tcPr>
            <w:tcW w:w="1701" w:type="dxa"/>
            <w:gridSpan w:val="3"/>
          </w:tcPr>
          <w:p w14:paraId="68A70BD7" w14:textId="79539586" w:rsidR="00624819" w:rsidRDefault="00624819" w:rsidP="00624819">
            <w:pPr>
              <w:jc w:val="both"/>
            </w:pPr>
            <w:proofErr w:type="gramStart"/>
            <w:r>
              <w:t>10s</w:t>
            </w:r>
            <w:proofErr w:type="gramEnd"/>
            <w:r>
              <w:t xml:space="preserve"> </w:t>
            </w:r>
          </w:p>
        </w:tc>
        <w:tc>
          <w:tcPr>
            <w:tcW w:w="889" w:type="dxa"/>
            <w:shd w:val="clear" w:color="auto" w:fill="F7CAAC"/>
          </w:tcPr>
          <w:p w14:paraId="6B7E1776" w14:textId="034FFF78" w:rsidR="00624819" w:rsidRDefault="00624819" w:rsidP="00624819">
            <w:pPr>
              <w:jc w:val="both"/>
              <w:rPr>
                <w:b/>
              </w:rPr>
            </w:pPr>
            <w:r>
              <w:rPr>
                <w:b/>
              </w:rPr>
              <w:t xml:space="preserve">hod. </w:t>
            </w:r>
          </w:p>
        </w:tc>
        <w:tc>
          <w:tcPr>
            <w:tcW w:w="816" w:type="dxa"/>
          </w:tcPr>
          <w:p w14:paraId="5F56FA55" w14:textId="2F084C4D" w:rsidR="00624819" w:rsidRDefault="00624819" w:rsidP="00624819">
            <w:pPr>
              <w:jc w:val="both"/>
            </w:pPr>
            <w:r>
              <w:t>10</w:t>
            </w:r>
          </w:p>
        </w:tc>
        <w:tc>
          <w:tcPr>
            <w:tcW w:w="2156" w:type="dxa"/>
            <w:shd w:val="clear" w:color="auto" w:fill="F7CAAC"/>
          </w:tcPr>
          <w:p w14:paraId="26CE8172" w14:textId="5234846E" w:rsidR="00624819" w:rsidRDefault="00624819" w:rsidP="00624819">
            <w:pPr>
              <w:jc w:val="both"/>
              <w:rPr>
                <w:b/>
              </w:rPr>
            </w:pPr>
            <w:r>
              <w:rPr>
                <w:b/>
              </w:rPr>
              <w:t>kreditů</w:t>
            </w:r>
          </w:p>
        </w:tc>
        <w:tc>
          <w:tcPr>
            <w:tcW w:w="1207" w:type="dxa"/>
            <w:gridSpan w:val="2"/>
          </w:tcPr>
          <w:p w14:paraId="5B48C1D6" w14:textId="43C93EB6" w:rsidR="00624819" w:rsidRDefault="00624819" w:rsidP="00624819">
            <w:pPr>
              <w:jc w:val="both"/>
            </w:pPr>
            <w:r>
              <w:t>15</w:t>
            </w:r>
          </w:p>
        </w:tc>
      </w:tr>
      <w:tr w:rsidR="001E1ACB" w14:paraId="183C467A" w14:textId="77777777" w:rsidTr="005133EF">
        <w:tc>
          <w:tcPr>
            <w:tcW w:w="3086" w:type="dxa"/>
            <w:shd w:val="clear" w:color="auto" w:fill="F7CAAC"/>
          </w:tcPr>
          <w:p w14:paraId="0A0C6A1C" w14:textId="77777777" w:rsidR="001E1ACB" w:rsidRDefault="001E1ACB" w:rsidP="00D275A6">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94F74B0" w14:textId="77777777" w:rsidR="001E1ACB" w:rsidRDefault="001E1ACB" w:rsidP="005133EF">
            <w:pPr>
              <w:jc w:val="both"/>
            </w:pPr>
          </w:p>
        </w:tc>
      </w:tr>
      <w:tr w:rsidR="00606233" w14:paraId="7223A254" w14:textId="77777777" w:rsidTr="005133EF">
        <w:tc>
          <w:tcPr>
            <w:tcW w:w="3086" w:type="dxa"/>
            <w:shd w:val="clear" w:color="auto" w:fill="F7CAAC"/>
          </w:tcPr>
          <w:p w14:paraId="5B68752F" w14:textId="77777777" w:rsidR="00606233" w:rsidRPr="005A0406" w:rsidRDefault="00606233" w:rsidP="00D275A6">
            <w:pPr>
              <w:rPr>
                <w:b/>
              </w:rPr>
            </w:pPr>
            <w:r w:rsidRPr="005A0406">
              <w:rPr>
                <w:b/>
              </w:rPr>
              <w:t>Způsob ověření výsledků učení</w:t>
            </w:r>
          </w:p>
        </w:tc>
        <w:tc>
          <w:tcPr>
            <w:tcW w:w="3406" w:type="dxa"/>
            <w:gridSpan w:val="5"/>
          </w:tcPr>
          <w:p w14:paraId="5164751F" w14:textId="1A82A794" w:rsidR="00606233" w:rsidRDefault="00606233" w:rsidP="00606233">
            <w:pPr>
              <w:jc w:val="both"/>
            </w:pPr>
            <w:r>
              <w:t>zkouška</w:t>
            </w:r>
          </w:p>
        </w:tc>
        <w:tc>
          <w:tcPr>
            <w:tcW w:w="2156" w:type="dxa"/>
            <w:shd w:val="clear" w:color="auto" w:fill="F7CAAC"/>
          </w:tcPr>
          <w:p w14:paraId="15EE196E" w14:textId="070D09E7" w:rsidR="00606233" w:rsidRDefault="00606233" w:rsidP="00606233">
            <w:pPr>
              <w:jc w:val="both"/>
              <w:rPr>
                <w:b/>
              </w:rPr>
            </w:pPr>
            <w:r>
              <w:rPr>
                <w:b/>
              </w:rPr>
              <w:t>Forma výuky</w:t>
            </w:r>
          </w:p>
        </w:tc>
        <w:tc>
          <w:tcPr>
            <w:tcW w:w="1207" w:type="dxa"/>
            <w:gridSpan w:val="2"/>
          </w:tcPr>
          <w:p w14:paraId="6A524B67" w14:textId="1A41846A" w:rsidR="00606233" w:rsidRDefault="00606233" w:rsidP="00606233">
            <w:pPr>
              <w:jc w:val="both"/>
            </w:pPr>
            <w:r>
              <w:t>seminář</w:t>
            </w:r>
          </w:p>
        </w:tc>
      </w:tr>
      <w:tr w:rsidR="001E1ACB" w14:paraId="357B3B32" w14:textId="77777777" w:rsidTr="005133EF">
        <w:tc>
          <w:tcPr>
            <w:tcW w:w="3086" w:type="dxa"/>
            <w:shd w:val="clear" w:color="auto" w:fill="F7CAAC"/>
          </w:tcPr>
          <w:p w14:paraId="5C1770A4" w14:textId="77777777" w:rsidR="001E1ACB" w:rsidRPr="005A0406" w:rsidRDefault="001E1ACB" w:rsidP="00D275A6">
            <w:pPr>
              <w:rPr>
                <w:b/>
              </w:rPr>
            </w:pPr>
            <w:r w:rsidRPr="005A0406">
              <w:rPr>
                <w:b/>
              </w:rPr>
              <w:t>Forma způsobu ověření výsledků učení a další požadavky na studenta</w:t>
            </w:r>
          </w:p>
        </w:tc>
        <w:tc>
          <w:tcPr>
            <w:tcW w:w="6769" w:type="dxa"/>
            <w:gridSpan w:val="8"/>
            <w:tcBorders>
              <w:bottom w:val="nil"/>
            </w:tcBorders>
          </w:tcPr>
          <w:p w14:paraId="0AFD6CA4" w14:textId="77777777" w:rsidR="0024564F" w:rsidRDefault="0024564F" w:rsidP="0024564F">
            <w:pPr>
              <w:jc w:val="both"/>
            </w:pPr>
            <w:r>
              <w:t xml:space="preserve">Analýza výkonů studenta. Forma zakončení praktická. </w:t>
            </w:r>
          </w:p>
          <w:p w14:paraId="0A4934CC" w14:textId="77777777" w:rsidR="001E1ACB" w:rsidRDefault="001E1ACB" w:rsidP="00C4503B">
            <w:pPr>
              <w:jc w:val="both"/>
            </w:pPr>
          </w:p>
        </w:tc>
      </w:tr>
      <w:tr w:rsidR="001E1ACB" w14:paraId="70C925F3" w14:textId="77777777" w:rsidTr="00694E1E">
        <w:trPr>
          <w:trHeight w:val="204"/>
        </w:trPr>
        <w:tc>
          <w:tcPr>
            <w:tcW w:w="9855" w:type="dxa"/>
            <w:gridSpan w:val="9"/>
            <w:tcBorders>
              <w:top w:val="nil"/>
            </w:tcBorders>
          </w:tcPr>
          <w:p w14:paraId="539AB2C6" w14:textId="77777777" w:rsidR="001E1ACB" w:rsidRDefault="001E1ACB" w:rsidP="00D275A6"/>
        </w:tc>
      </w:tr>
      <w:tr w:rsidR="00C07765" w14:paraId="22C1E7D5" w14:textId="77777777" w:rsidTr="005133EF">
        <w:trPr>
          <w:trHeight w:val="197"/>
        </w:trPr>
        <w:tc>
          <w:tcPr>
            <w:tcW w:w="3086" w:type="dxa"/>
            <w:tcBorders>
              <w:top w:val="nil"/>
            </w:tcBorders>
            <w:shd w:val="clear" w:color="auto" w:fill="F7CAAC"/>
          </w:tcPr>
          <w:p w14:paraId="6FC1DB2D" w14:textId="77777777" w:rsidR="00C07765" w:rsidRDefault="00C07765" w:rsidP="00D275A6">
            <w:pPr>
              <w:rPr>
                <w:b/>
              </w:rPr>
            </w:pPr>
            <w:r>
              <w:rPr>
                <w:b/>
              </w:rPr>
              <w:t>Garant předmětu</w:t>
            </w:r>
          </w:p>
        </w:tc>
        <w:tc>
          <w:tcPr>
            <w:tcW w:w="6769" w:type="dxa"/>
            <w:gridSpan w:val="8"/>
            <w:tcBorders>
              <w:top w:val="nil"/>
            </w:tcBorders>
          </w:tcPr>
          <w:p w14:paraId="7B024FF2" w14:textId="1A0AE63F" w:rsidR="00C07765" w:rsidRDefault="00C07765" w:rsidP="00C07765">
            <w:pPr>
              <w:jc w:val="both"/>
            </w:pPr>
            <w:r w:rsidRPr="00102B4D">
              <w:t xml:space="preserve">MgA. Eva </w:t>
            </w:r>
            <w:proofErr w:type="spellStart"/>
            <w:r w:rsidRPr="00102B4D">
              <w:t>Klabalová</w:t>
            </w:r>
            <w:proofErr w:type="spellEnd"/>
            <w:r w:rsidRPr="00102B4D">
              <w:t>, Ph.D.</w:t>
            </w:r>
          </w:p>
        </w:tc>
      </w:tr>
      <w:tr w:rsidR="00C07765" w14:paraId="7036FFB6" w14:textId="77777777" w:rsidTr="005133EF">
        <w:trPr>
          <w:trHeight w:val="243"/>
        </w:trPr>
        <w:tc>
          <w:tcPr>
            <w:tcW w:w="3086" w:type="dxa"/>
            <w:tcBorders>
              <w:top w:val="nil"/>
            </w:tcBorders>
            <w:shd w:val="clear" w:color="auto" w:fill="F7CAAC"/>
          </w:tcPr>
          <w:p w14:paraId="03E7A608" w14:textId="77777777" w:rsidR="00C07765" w:rsidRDefault="00C07765" w:rsidP="00D275A6">
            <w:pPr>
              <w:rPr>
                <w:b/>
              </w:rPr>
            </w:pPr>
            <w:r>
              <w:rPr>
                <w:b/>
              </w:rPr>
              <w:t>Zapojení garanta do výuky předmětu</w:t>
            </w:r>
          </w:p>
        </w:tc>
        <w:tc>
          <w:tcPr>
            <w:tcW w:w="6769" w:type="dxa"/>
            <w:gridSpan w:val="8"/>
            <w:tcBorders>
              <w:top w:val="nil"/>
            </w:tcBorders>
          </w:tcPr>
          <w:p w14:paraId="2F2FC41F" w14:textId="77777777" w:rsidR="00C07765" w:rsidRDefault="00C07765" w:rsidP="00C07765">
            <w:pPr>
              <w:spacing w:line="256" w:lineRule="auto"/>
              <w:jc w:val="both"/>
              <w:rPr>
                <w:lang w:eastAsia="en-US"/>
              </w:rPr>
            </w:pPr>
            <w:r>
              <w:rPr>
                <w:lang w:eastAsia="en-US"/>
              </w:rPr>
              <w:t>100 %</w:t>
            </w:r>
          </w:p>
          <w:p w14:paraId="68D9379A" w14:textId="77777777" w:rsidR="00C07765" w:rsidRDefault="00C07765" w:rsidP="00C07765">
            <w:pPr>
              <w:jc w:val="both"/>
            </w:pPr>
          </w:p>
        </w:tc>
      </w:tr>
      <w:tr w:rsidR="00C07765" w14:paraId="27FFAD93" w14:textId="77777777" w:rsidTr="005133EF">
        <w:tc>
          <w:tcPr>
            <w:tcW w:w="3086" w:type="dxa"/>
            <w:shd w:val="clear" w:color="auto" w:fill="F7CAAC"/>
          </w:tcPr>
          <w:p w14:paraId="08FCD11F" w14:textId="77777777" w:rsidR="00C07765" w:rsidRDefault="00C07765" w:rsidP="00D275A6">
            <w:pPr>
              <w:rPr>
                <w:b/>
              </w:rPr>
            </w:pPr>
            <w:r>
              <w:rPr>
                <w:b/>
              </w:rPr>
              <w:t>Vyučující</w:t>
            </w:r>
          </w:p>
        </w:tc>
        <w:tc>
          <w:tcPr>
            <w:tcW w:w="6769" w:type="dxa"/>
            <w:gridSpan w:val="8"/>
            <w:tcBorders>
              <w:bottom w:val="nil"/>
            </w:tcBorders>
          </w:tcPr>
          <w:p w14:paraId="65EF4A3B" w14:textId="5683ACCE" w:rsidR="00C07765" w:rsidRDefault="00C07765" w:rsidP="00C07765">
            <w:pPr>
              <w:jc w:val="both"/>
            </w:pPr>
            <w:r w:rsidRPr="00102B4D">
              <w:t xml:space="preserve">MgA. Eva </w:t>
            </w:r>
            <w:proofErr w:type="spellStart"/>
            <w:r w:rsidRPr="00102B4D">
              <w:t>Klabalová</w:t>
            </w:r>
            <w:proofErr w:type="spellEnd"/>
            <w:r w:rsidRPr="00102B4D">
              <w:t>, Ph.D.</w:t>
            </w:r>
          </w:p>
        </w:tc>
      </w:tr>
      <w:tr w:rsidR="00C07765" w14:paraId="5EFF0C75" w14:textId="77777777" w:rsidTr="00694E1E">
        <w:trPr>
          <w:trHeight w:val="53"/>
        </w:trPr>
        <w:tc>
          <w:tcPr>
            <w:tcW w:w="9855" w:type="dxa"/>
            <w:gridSpan w:val="9"/>
            <w:tcBorders>
              <w:top w:val="nil"/>
            </w:tcBorders>
          </w:tcPr>
          <w:p w14:paraId="16B2A8B6" w14:textId="77777777" w:rsidR="00C07765" w:rsidRDefault="00C07765" w:rsidP="00C07765">
            <w:pPr>
              <w:jc w:val="both"/>
            </w:pPr>
          </w:p>
        </w:tc>
      </w:tr>
      <w:tr w:rsidR="00C07765" w14:paraId="38E8711F" w14:textId="77777777" w:rsidTr="005133EF">
        <w:tc>
          <w:tcPr>
            <w:tcW w:w="3086" w:type="dxa"/>
            <w:shd w:val="clear" w:color="auto" w:fill="F7CAAC"/>
          </w:tcPr>
          <w:p w14:paraId="798DC323" w14:textId="77777777" w:rsidR="00C07765" w:rsidRPr="001452AD" w:rsidRDefault="00C07765" w:rsidP="00C07765">
            <w:pPr>
              <w:jc w:val="both"/>
              <w:rPr>
                <w:b/>
                <w:highlight w:val="yellow"/>
              </w:rPr>
            </w:pPr>
            <w:r w:rsidRPr="009B48E7">
              <w:rPr>
                <w:b/>
              </w:rPr>
              <w:t>Hlavní témata a výsledky učení</w:t>
            </w:r>
          </w:p>
        </w:tc>
        <w:tc>
          <w:tcPr>
            <w:tcW w:w="6769" w:type="dxa"/>
            <w:gridSpan w:val="8"/>
            <w:tcBorders>
              <w:bottom w:val="nil"/>
            </w:tcBorders>
          </w:tcPr>
          <w:p w14:paraId="4E83FF5D" w14:textId="77777777" w:rsidR="00C07765" w:rsidRPr="001452AD" w:rsidRDefault="00C07765" w:rsidP="00C07765">
            <w:pPr>
              <w:jc w:val="both"/>
              <w:rPr>
                <w:highlight w:val="yellow"/>
              </w:rPr>
            </w:pPr>
          </w:p>
        </w:tc>
      </w:tr>
      <w:tr w:rsidR="00C07765" w14:paraId="2064C7F1" w14:textId="77777777" w:rsidTr="005133EF">
        <w:trPr>
          <w:trHeight w:val="2197"/>
        </w:trPr>
        <w:tc>
          <w:tcPr>
            <w:tcW w:w="9855" w:type="dxa"/>
            <w:gridSpan w:val="9"/>
            <w:tcBorders>
              <w:top w:val="nil"/>
              <w:bottom w:val="single" w:sz="4" w:space="0" w:color="auto"/>
            </w:tcBorders>
          </w:tcPr>
          <w:p w14:paraId="2E665B71" w14:textId="783A86F3" w:rsidR="001030C0" w:rsidRPr="00880B82" w:rsidRDefault="00CA0D6C" w:rsidP="00180452">
            <w:pPr>
              <w:jc w:val="both"/>
              <w:rPr>
                <w:b/>
                <w:bCs/>
              </w:rPr>
            </w:pPr>
            <w:r w:rsidRPr="00880B82">
              <w:rPr>
                <w:b/>
                <w:bCs/>
                <w:shd w:val="clear" w:color="auto" w:fill="FFFFFF"/>
              </w:rPr>
              <w:t>Témata:</w:t>
            </w:r>
          </w:p>
          <w:p w14:paraId="27CEBBDE" w14:textId="37B76070" w:rsidR="001030C0" w:rsidRPr="00B72A22" w:rsidRDefault="001030C0" w:rsidP="00356C01">
            <w:pPr>
              <w:pStyle w:val="Odstavecseseznamem"/>
              <w:numPr>
                <w:ilvl w:val="0"/>
                <w:numId w:val="21"/>
              </w:numPr>
              <w:jc w:val="both"/>
            </w:pPr>
            <w:r w:rsidRPr="00B72A22">
              <w:t>Úvodní hodina, požadavky ke splnění předmětu</w:t>
            </w:r>
            <w:r w:rsidR="00DE507B">
              <w:t>.</w:t>
            </w:r>
            <w:r w:rsidRPr="00B72A22">
              <w:t xml:space="preserve"> </w:t>
            </w:r>
          </w:p>
          <w:p w14:paraId="410A07DE" w14:textId="10FB72DF" w:rsidR="001030C0" w:rsidRPr="00B72A22" w:rsidRDefault="001030C0" w:rsidP="00356C01">
            <w:pPr>
              <w:pStyle w:val="Odstavecseseznamem"/>
              <w:numPr>
                <w:ilvl w:val="0"/>
                <w:numId w:val="21"/>
              </w:numPr>
              <w:jc w:val="both"/>
            </w:pPr>
            <w:r>
              <w:t>Výběr tématu bakalářské práce</w:t>
            </w:r>
            <w:r w:rsidR="00DE507B">
              <w:t>.</w:t>
            </w:r>
          </w:p>
          <w:p w14:paraId="38DCAFC8" w14:textId="197281BF" w:rsidR="001030C0" w:rsidRPr="00B72A22" w:rsidRDefault="001030C0" w:rsidP="00356C01">
            <w:pPr>
              <w:pStyle w:val="Odstavecseseznamem"/>
              <w:numPr>
                <w:ilvl w:val="0"/>
                <w:numId w:val="21"/>
              </w:numPr>
              <w:contextualSpacing w:val="0"/>
              <w:jc w:val="both"/>
            </w:pPr>
            <w:r w:rsidRPr="00B72A22">
              <w:t>Konzultace nad rozpracovaným tématem</w:t>
            </w:r>
            <w:r w:rsidR="00DE507B">
              <w:t>.</w:t>
            </w:r>
          </w:p>
          <w:p w14:paraId="05506739" w14:textId="58E840B8" w:rsidR="001030C0" w:rsidRPr="00B72A22" w:rsidRDefault="001030C0" w:rsidP="00356C01">
            <w:pPr>
              <w:pStyle w:val="Odstavecseseznamem"/>
              <w:numPr>
                <w:ilvl w:val="0"/>
                <w:numId w:val="21"/>
              </w:numPr>
              <w:contextualSpacing w:val="0"/>
              <w:jc w:val="both"/>
            </w:pPr>
            <w:r w:rsidRPr="00B72A22">
              <w:t>Konzultace nad rozpracovaným tématem</w:t>
            </w:r>
            <w:r w:rsidR="00DE507B">
              <w:t>.</w:t>
            </w:r>
          </w:p>
          <w:p w14:paraId="7894A7D5" w14:textId="6107C5DB" w:rsidR="001030C0" w:rsidRPr="00B72A22" w:rsidRDefault="001030C0" w:rsidP="00356C01">
            <w:pPr>
              <w:pStyle w:val="Odstavecseseznamem"/>
              <w:numPr>
                <w:ilvl w:val="0"/>
                <w:numId w:val="21"/>
              </w:numPr>
              <w:contextualSpacing w:val="0"/>
              <w:jc w:val="both"/>
            </w:pPr>
            <w:r w:rsidRPr="00B72A22">
              <w:t>Konzultace nad rozpracovaným tématem</w:t>
            </w:r>
            <w:r w:rsidR="00DE507B">
              <w:t>.</w:t>
            </w:r>
          </w:p>
          <w:p w14:paraId="79F78412" w14:textId="023E5BCC" w:rsidR="001030C0" w:rsidRPr="00B72A22" w:rsidRDefault="001030C0" w:rsidP="00356C01">
            <w:pPr>
              <w:pStyle w:val="Odstavecseseznamem"/>
              <w:numPr>
                <w:ilvl w:val="0"/>
                <w:numId w:val="21"/>
              </w:numPr>
              <w:contextualSpacing w:val="0"/>
              <w:jc w:val="both"/>
            </w:pPr>
            <w:r w:rsidRPr="00B72A22">
              <w:t>Realizace pracovních modelů</w:t>
            </w:r>
            <w:r w:rsidR="00DE507B">
              <w:t>.</w:t>
            </w:r>
          </w:p>
          <w:p w14:paraId="2792A3BF" w14:textId="2D54508A" w:rsidR="001030C0" w:rsidRPr="00B72A22" w:rsidRDefault="001030C0" w:rsidP="00356C01">
            <w:pPr>
              <w:pStyle w:val="Odstavecseseznamem"/>
              <w:numPr>
                <w:ilvl w:val="0"/>
                <w:numId w:val="21"/>
              </w:numPr>
              <w:contextualSpacing w:val="0"/>
              <w:jc w:val="both"/>
            </w:pPr>
            <w:r w:rsidRPr="00B72A22">
              <w:t>Konzultace nad rozpracovaným tématem</w:t>
            </w:r>
            <w:r w:rsidR="00DE507B">
              <w:t>.</w:t>
            </w:r>
          </w:p>
          <w:p w14:paraId="3FA09DF2" w14:textId="16A29727" w:rsidR="001030C0" w:rsidRPr="00B72A22" w:rsidRDefault="001030C0" w:rsidP="00356C01">
            <w:pPr>
              <w:pStyle w:val="Odstavecseseznamem"/>
              <w:numPr>
                <w:ilvl w:val="0"/>
                <w:numId w:val="21"/>
              </w:numPr>
              <w:contextualSpacing w:val="0"/>
              <w:jc w:val="both"/>
            </w:pPr>
            <w:r w:rsidRPr="00B72A22">
              <w:t>Konzultace nad rozpracovaným tématem</w:t>
            </w:r>
            <w:r w:rsidR="00DE507B">
              <w:t>.</w:t>
            </w:r>
          </w:p>
          <w:p w14:paraId="0FD8124D" w14:textId="768D758D" w:rsidR="001030C0" w:rsidRPr="00B72A22" w:rsidRDefault="001030C0" w:rsidP="00356C01">
            <w:pPr>
              <w:pStyle w:val="Odstavecseseznamem"/>
              <w:numPr>
                <w:ilvl w:val="0"/>
                <w:numId w:val="21"/>
              </w:numPr>
              <w:contextualSpacing w:val="0"/>
              <w:jc w:val="both"/>
            </w:pPr>
            <w:r w:rsidRPr="00B72A22">
              <w:t>Realizace modelů kolekce, produktové řady z finálního materiálu</w:t>
            </w:r>
            <w:r w:rsidR="00DE507B">
              <w:t>.</w:t>
            </w:r>
          </w:p>
          <w:p w14:paraId="6F42CF17" w14:textId="4735C149" w:rsidR="001030C0" w:rsidRPr="00B72A22" w:rsidRDefault="001030C0" w:rsidP="00356C01">
            <w:pPr>
              <w:pStyle w:val="Odstavecseseznamem"/>
              <w:numPr>
                <w:ilvl w:val="0"/>
                <w:numId w:val="21"/>
              </w:numPr>
              <w:spacing w:after="120"/>
              <w:ind w:left="714" w:hanging="357"/>
              <w:contextualSpacing w:val="0"/>
              <w:jc w:val="both"/>
            </w:pPr>
            <w:r w:rsidRPr="00B72A22">
              <w:t>Vyhodnocení zadání</w:t>
            </w:r>
            <w:r w:rsidR="006E6BC4">
              <w:t>.</w:t>
            </w:r>
          </w:p>
          <w:p w14:paraId="37CAB634" w14:textId="77777777" w:rsidR="0036034B" w:rsidRPr="00880B82" w:rsidRDefault="0036034B" w:rsidP="0036034B">
            <w:pPr>
              <w:jc w:val="both"/>
              <w:rPr>
                <w:b/>
                <w:bCs/>
              </w:rPr>
            </w:pPr>
            <w:r w:rsidRPr="00880B82">
              <w:rPr>
                <w:b/>
                <w:bCs/>
              </w:rPr>
              <w:t>Výsledky učení:</w:t>
            </w:r>
          </w:p>
          <w:p w14:paraId="76BCB47E" w14:textId="77777777" w:rsidR="0036034B" w:rsidRDefault="0036034B" w:rsidP="0036034B">
            <w:pPr>
              <w:jc w:val="both"/>
            </w:pPr>
            <w:r>
              <w:t>Odborné znalosti – po absolvování předmětu student umí:</w:t>
            </w:r>
          </w:p>
          <w:p w14:paraId="40F4476C" w14:textId="15157025" w:rsidR="005464E9" w:rsidRDefault="009A6957" w:rsidP="004C352E">
            <w:pPr>
              <w:pStyle w:val="Odstavecseseznamem"/>
              <w:numPr>
                <w:ilvl w:val="0"/>
                <w:numId w:val="29"/>
              </w:numPr>
              <w:jc w:val="both"/>
            </w:pPr>
            <w:r>
              <w:t>použít</w:t>
            </w:r>
            <w:r w:rsidR="005464E9">
              <w:t xml:space="preserve"> získané vědomosti z bakalářského studia na zpracování konkrétního téma</w:t>
            </w:r>
            <w:r w:rsidR="00F966C4">
              <w:t>tu</w:t>
            </w:r>
          </w:p>
          <w:p w14:paraId="7664CDC7" w14:textId="2A9D4F25" w:rsidR="005464E9" w:rsidRDefault="005464E9" w:rsidP="004C352E">
            <w:pPr>
              <w:pStyle w:val="Odstavecseseznamem"/>
              <w:numPr>
                <w:ilvl w:val="0"/>
                <w:numId w:val="29"/>
              </w:numPr>
              <w:jc w:val="both"/>
            </w:pPr>
            <w:r>
              <w:t>popsat způsoby vytvoření technické zprávy na zadané téma</w:t>
            </w:r>
          </w:p>
          <w:p w14:paraId="783D3F07" w14:textId="347800E4" w:rsidR="0036034B" w:rsidRDefault="005464E9" w:rsidP="004C352E">
            <w:pPr>
              <w:numPr>
                <w:ilvl w:val="0"/>
                <w:numId w:val="29"/>
              </w:numPr>
              <w:jc w:val="both"/>
            </w:pPr>
            <w:r>
              <w:t>strukturovat komplexní popis řešení konkrétního zadaného úkolu</w:t>
            </w:r>
          </w:p>
          <w:p w14:paraId="60A7EE3F" w14:textId="77777777" w:rsidR="0036034B" w:rsidRDefault="0036034B" w:rsidP="0036034B">
            <w:pPr>
              <w:jc w:val="both"/>
            </w:pPr>
            <w:r>
              <w:t>Odborné dovednosti – po absolvování předmětu student umí:</w:t>
            </w:r>
          </w:p>
          <w:p w14:paraId="3342FBF3" w14:textId="0E976714" w:rsidR="009A6957" w:rsidRDefault="009A6957" w:rsidP="004C352E">
            <w:pPr>
              <w:pStyle w:val="Odstavecseseznamem"/>
              <w:numPr>
                <w:ilvl w:val="0"/>
                <w:numId w:val="29"/>
              </w:numPr>
              <w:jc w:val="both"/>
            </w:pPr>
            <w:r>
              <w:t>využít získané vědomosti z</w:t>
            </w:r>
            <w:r w:rsidR="00D410EF">
              <w:t xml:space="preserve"> </w:t>
            </w:r>
            <w:r>
              <w:t>bakalářského studia na zpracování konkrétního téma</w:t>
            </w:r>
            <w:r w:rsidR="00EA478D">
              <w:t>tu</w:t>
            </w:r>
          </w:p>
          <w:p w14:paraId="2BC858D1" w14:textId="275DBEA6" w:rsidR="009A6957" w:rsidRDefault="009A6957" w:rsidP="004C352E">
            <w:pPr>
              <w:pStyle w:val="Odstavecseseznamem"/>
              <w:numPr>
                <w:ilvl w:val="0"/>
                <w:numId w:val="29"/>
              </w:numPr>
              <w:jc w:val="both"/>
            </w:pPr>
            <w:r>
              <w:t>navrhnout</w:t>
            </w:r>
            <w:r w:rsidR="00D164F9">
              <w:t xml:space="preserve"> </w:t>
            </w:r>
            <w:r>
              <w:t>způsoby vytvoření technické zprávy na zadané téma</w:t>
            </w:r>
          </w:p>
          <w:p w14:paraId="48488009" w14:textId="611112F7" w:rsidR="00C07765" w:rsidRPr="005A0406" w:rsidRDefault="009A6957" w:rsidP="004C352E">
            <w:pPr>
              <w:pStyle w:val="Odstavecseseznamem"/>
              <w:numPr>
                <w:ilvl w:val="0"/>
                <w:numId w:val="29"/>
              </w:numPr>
              <w:jc w:val="both"/>
            </w:pPr>
            <w:r>
              <w:t>stanovit</w:t>
            </w:r>
            <w:r w:rsidR="00D164F9">
              <w:t xml:space="preserve"> </w:t>
            </w:r>
            <w:r>
              <w:t>komplexní popis řešení konkrétního zadaného úkolu</w:t>
            </w:r>
          </w:p>
        </w:tc>
      </w:tr>
      <w:tr w:rsidR="00C07765" w14:paraId="2905B385"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555726E4" w14:textId="77777777" w:rsidR="00C07765" w:rsidRPr="001452AD" w:rsidRDefault="00C07765" w:rsidP="00C07765">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B7BD777" w14:textId="77777777" w:rsidR="00C07765" w:rsidRPr="001452AD" w:rsidRDefault="00C07765" w:rsidP="00C07765">
            <w:pPr>
              <w:jc w:val="both"/>
              <w:rPr>
                <w:highlight w:val="yellow"/>
              </w:rPr>
            </w:pPr>
          </w:p>
        </w:tc>
      </w:tr>
      <w:tr w:rsidR="00C07765" w14:paraId="4632FDEB" w14:textId="77777777" w:rsidTr="00145F13">
        <w:trPr>
          <w:trHeight w:val="442"/>
        </w:trPr>
        <w:tc>
          <w:tcPr>
            <w:tcW w:w="9855" w:type="dxa"/>
            <w:gridSpan w:val="9"/>
            <w:tcBorders>
              <w:top w:val="nil"/>
              <w:bottom w:val="single" w:sz="4" w:space="0" w:color="auto"/>
            </w:tcBorders>
          </w:tcPr>
          <w:p w14:paraId="3AA1A427" w14:textId="77777777" w:rsidR="00A4309F" w:rsidRDefault="00A4309F" w:rsidP="004C352E">
            <w:pPr>
              <w:pStyle w:val="Odstavecseseznamem"/>
              <w:numPr>
                <w:ilvl w:val="0"/>
                <w:numId w:val="44"/>
              </w:numPr>
              <w:jc w:val="both"/>
            </w:pPr>
            <w:r>
              <w:t xml:space="preserve">teoretický úvod </w:t>
            </w:r>
          </w:p>
          <w:p w14:paraId="5AC4AD23" w14:textId="48F6F57C" w:rsidR="00C07765" w:rsidRDefault="00145F13" w:rsidP="004C352E">
            <w:pPr>
              <w:pStyle w:val="Odstavecseseznamem"/>
              <w:numPr>
                <w:ilvl w:val="0"/>
                <w:numId w:val="44"/>
              </w:numPr>
              <w:jc w:val="both"/>
            </w:pPr>
            <w:r>
              <w:t>individuální práce studentů</w:t>
            </w:r>
          </w:p>
        </w:tc>
      </w:tr>
      <w:tr w:rsidR="00C07765" w14:paraId="621C94D4" w14:textId="77777777" w:rsidTr="005133EF">
        <w:trPr>
          <w:trHeight w:val="265"/>
        </w:trPr>
        <w:tc>
          <w:tcPr>
            <w:tcW w:w="3653" w:type="dxa"/>
            <w:gridSpan w:val="3"/>
            <w:tcBorders>
              <w:top w:val="single" w:sz="4" w:space="0" w:color="auto"/>
            </w:tcBorders>
            <w:shd w:val="clear" w:color="auto" w:fill="F7CAAC"/>
          </w:tcPr>
          <w:p w14:paraId="2D43F0EC" w14:textId="77777777" w:rsidR="00C07765" w:rsidRDefault="00C07765" w:rsidP="00C07765">
            <w:pPr>
              <w:jc w:val="both"/>
            </w:pPr>
            <w:r>
              <w:rPr>
                <w:b/>
              </w:rPr>
              <w:t>Studijní literatura a studijní pomůcky</w:t>
            </w:r>
          </w:p>
        </w:tc>
        <w:tc>
          <w:tcPr>
            <w:tcW w:w="6202" w:type="dxa"/>
            <w:gridSpan w:val="6"/>
            <w:tcBorders>
              <w:top w:val="single" w:sz="4" w:space="0" w:color="auto"/>
              <w:bottom w:val="nil"/>
            </w:tcBorders>
          </w:tcPr>
          <w:p w14:paraId="227E4B54" w14:textId="77777777" w:rsidR="00C07765" w:rsidRDefault="00C07765" w:rsidP="00C07765">
            <w:pPr>
              <w:jc w:val="both"/>
            </w:pPr>
          </w:p>
        </w:tc>
      </w:tr>
      <w:tr w:rsidR="00C07765" w14:paraId="2A56FD08" w14:textId="77777777" w:rsidTr="00951527">
        <w:trPr>
          <w:trHeight w:val="663"/>
        </w:trPr>
        <w:tc>
          <w:tcPr>
            <w:tcW w:w="9855" w:type="dxa"/>
            <w:gridSpan w:val="9"/>
            <w:tcBorders>
              <w:top w:val="nil"/>
            </w:tcBorders>
          </w:tcPr>
          <w:p w14:paraId="234B4B7F" w14:textId="77777777" w:rsidR="009736A2" w:rsidRDefault="009736A2" w:rsidP="009736A2">
            <w:pPr>
              <w:jc w:val="both"/>
              <w:rPr>
                <w:b/>
              </w:rPr>
            </w:pPr>
            <w:r>
              <w:rPr>
                <w:b/>
              </w:rPr>
              <w:t>Povinná:</w:t>
            </w:r>
          </w:p>
          <w:p w14:paraId="1A9C161D" w14:textId="77777777" w:rsidR="009736A2" w:rsidRDefault="009736A2" w:rsidP="009736A2">
            <w:pPr>
              <w:pStyle w:val="Bezmezer"/>
              <w:rPr>
                <w:rStyle w:val="apple-converted-space"/>
                <w:color w:val="000000"/>
              </w:rPr>
            </w:pPr>
            <w:r>
              <w:rPr>
                <w:iCs/>
              </w:rPr>
              <w:t>Je zadávána individuálně podle charakteru práce</w:t>
            </w:r>
            <w:r>
              <w:t>.</w:t>
            </w:r>
            <w:r>
              <w:rPr>
                <w:rStyle w:val="apple-converted-space"/>
                <w:color w:val="000000"/>
              </w:rPr>
              <w:t> </w:t>
            </w:r>
          </w:p>
          <w:p w14:paraId="6DE33A99" w14:textId="77777777" w:rsidR="004C5994" w:rsidRDefault="004C5994" w:rsidP="004C5994">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1A3BF558" w14:textId="77777777" w:rsidR="00492FB5" w:rsidRPr="00855CDD" w:rsidRDefault="00492FB5" w:rsidP="00492FB5">
            <w:pPr>
              <w:pStyle w:val="Bezmezer"/>
              <w:rPr>
                <w:color w:val="000000"/>
              </w:rPr>
            </w:pPr>
            <w:r w:rsidRPr="00855CDD">
              <w:rPr>
                <w:color w:val="000000"/>
              </w:rPr>
              <w:t xml:space="preserve">BECKER, Howard S. </w:t>
            </w:r>
            <w:proofErr w:type="spellStart"/>
            <w:r w:rsidRPr="009417DA">
              <w:rPr>
                <w:i/>
                <w:iCs/>
                <w:color w:val="000000"/>
              </w:rPr>
              <w:t>Writing</w:t>
            </w:r>
            <w:proofErr w:type="spellEnd"/>
            <w:r w:rsidRPr="009417DA">
              <w:rPr>
                <w:i/>
                <w:iCs/>
                <w:color w:val="000000"/>
              </w:rPr>
              <w:t xml:space="preserve"> </w:t>
            </w:r>
            <w:proofErr w:type="spellStart"/>
            <w:r w:rsidRPr="009417DA">
              <w:rPr>
                <w:i/>
                <w:iCs/>
                <w:color w:val="000000"/>
              </w:rPr>
              <w:t>for</w:t>
            </w:r>
            <w:proofErr w:type="spellEnd"/>
            <w:r w:rsidRPr="009417DA">
              <w:rPr>
                <w:i/>
                <w:iCs/>
                <w:color w:val="000000"/>
              </w:rPr>
              <w:t xml:space="preserve"> </w:t>
            </w:r>
            <w:proofErr w:type="spellStart"/>
            <w:r w:rsidRPr="009417DA">
              <w:rPr>
                <w:i/>
                <w:iCs/>
                <w:color w:val="000000"/>
              </w:rPr>
              <w:t>Social</w:t>
            </w:r>
            <w:proofErr w:type="spellEnd"/>
            <w:r w:rsidRPr="009417DA">
              <w:rPr>
                <w:i/>
                <w:iCs/>
                <w:color w:val="000000"/>
              </w:rPr>
              <w:t xml:space="preserve"> </w:t>
            </w:r>
            <w:proofErr w:type="spellStart"/>
            <w:r w:rsidRPr="009417DA">
              <w:rPr>
                <w:i/>
                <w:iCs/>
                <w:color w:val="000000"/>
              </w:rPr>
              <w:t>Scientists</w:t>
            </w:r>
            <w:proofErr w:type="spellEnd"/>
            <w:r w:rsidRPr="009417DA">
              <w:rPr>
                <w:i/>
                <w:iCs/>
                <w:color w:val="000000"/>
              </w:rPr>
              <w:t xml:space="preserve">: </w:t>
            </w:r>
            <w:proofErr w:type="spellStart"/>
            <w:r w:rsidRPr="009417DA">
              <w:rPr>
                <w:i/>
                <w:iCs/>
                <w:color w:val="000000"/>
              </w:rPr>
              <w:t>How</w:t>
            </w:r>
            <w:proofErr w:type="spellEnd"/>
            <w:r w:rsidRPr="009417DA">
              <w:rPr>
                <w:i/>
                <w:iCs/>
                <w:color w:val="000000"/>
              </w:rPr>
              <w:t xml:space="preserve"> to Start and </w:t>
            </w:r>
            <w:proofErr w:type="spellStart"/>
            <w:r w:rsidRPr="009417DA">
              <w:rPr>
                <w:i/>
                <w:iCs/>
                <w:color w:val="000000"/>
              </w:rPr>
              <w:t>Finish</w:t>
            </w:r>
            <w:proofErr w:type="spellEnd"/>
            <w:r w:rsidRPr="009417DA">
              <w:rPr>
                <w:i/>
                <w:iCs/>
                <w:color w:val="000000"/>
              </w:rPr>
              <w:t xml:space="preserve"> </w:t>
            </w:r>
            <w:proofErr w:type="spellStart"/>
            <w:r w:rsidRPr="009417DA">
              <w:rPr>
                <w:i/>
                <w:iCs/>
                <w:color w:val="000000"/>
              </w:rPr>
              <w:t>Your</w:t>
            </w:r>
            <w:proofErr w:type="spellEnd"/>
            <w:r w:rsidRPr="009417DA">
              <w:rPr>
                <w:i/>
                <w:iCs/>
                <w:color w:val="000000"/>
              </w:rPr>
              <w:t xml:space="preserve"> Thesis, </w:t>
            </w:r>
            <w:proofErr w:type="spellStart"/>
            <w:r w:rsidRPr="009417DA">
              <w:rPr>
                <w:i/>
                <w:iCs/>
                <w:color w:val="000000"/>
              </w:rPr>
              <w:t>Book</w:t>
            </w:r>
            <w:proofErr w:type="spellEnd"/>
            <w:r w:rsidRPr="009417DA">
              <w:rPr>
                <w:i/>
                <w:iCs/>
                <w:color w:val="000000"/>
              </w:rPr>
              <w:t xml:space="preserve">, </w:t>
            </w:r>
            <w:proofErr w:type="spellStart"/>
            <w:r w:rsidRPr="009417DA">
              <w:rPr>
                <w:i/>
                <w:iCs/>
                <w:color w:val="000000"/>
              </w:rPr>
              <w:t>or</w:t>
            </w:r>
            <w:proofErr w:type="spellEnd"/>
            <w:r w:rsidRPr="009417DA">
              <w:rPr>
                <w:i/>
                <w:iCs/>
                <w:color w:val="000000"/>
              </w:rPr>
              <w:t xml:space="preserve"> </w:t>
            </w:r>
            <w:proofErr w:type="spellStart"/>
            <w:r w:rsidRPr="009417D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31568A49" w14:textId="77777777" w:rsidR="004C5994" w:rsidRPr="00D12D5B" w:rsidRDefault="004C5994" w:rsidP="004C5994">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612B8984" w14:textId="77777777" w:rsidR="00492FB5" w:rsidRPr="00250D7B" w:rsidRDefault="00492FB5" w:rsidP="00492FB5">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9417DA">
              <w:rPr>
                <w:i/>
                <w:iCs/>
                <w:color w:val="000000"/>
              </w:rPr>
              <w:t>Visual</w:t>
            </w:r>
            <w:proofErr w:type="spellEnd"/>
            <w:r w:rsidRPr="009417DA">
              <w:rPr>
                <w:i/>
                <w:iCs/>
                <w:color w:val="000000"/>
              </w:rPr>
              <w:t xml:space="preserve"> </w:t>
            </w:r>
            <w:proofErr w:type="spellStart"/>
            <w:r w:rsidRPr="009417DA">
              <w:rPr>
                <w:i/>
                <w:iCs/>
                <w:color w:val="000000"/>
              </w:rPr>
              <w:t>Methodologies</w:t>
            </w:r>
            <w:proofErr w:type="spellEnd"/>
            <w:r w:rsidRPr="009417DA">
              <w:rPr>
                <w:i/>
                <w:iCs/>
                <w:color w:val="000000"/>
              </w:rPr>
              <w:t xml:space="preserve">: An </w:t>
            </w:r>
            <w:proofErr w:type="spellStart"/>
            <w:r w:rsidRPr="009417DA">
              <w:rPr>
                <w:i/>
                <w:iCs/>
                <w:color w:val="000000"/>
              </w:rPr>
              <w:t>Introduction</w:t>
            </w:r>
            <w:proofErr w:type="spellEnd"/>
            <w:r w:rsidRPr="009417DA">
              <w:rPr>
                <w:i/>
                <w:iCs/>
                <w:color w:val="000000"/>
              </w:rPr>
              <w:t xml:space="preserve"> to </w:t>
            </w:r>
            <w:proofErr w:type="spellStart"/>
            <w:r w:rsidRPr="009417DA">
              <w:rPr>
                <w:i/>
                <w:iCs/>
                <w:color w:val="000000"/>
              </w:rPr>
              <w:t>Researching</w:t>
            </w:r>
            <w:proofErr w:type="spellEnd"/>
            <w:r w:rsidRPr="009417DA">
              <w:rPr>
                <w:i/>
                <w:iCs/>
                <w:color w:val="000000"/>
              </w:rPr>
              <w:t xml:space="preserve"> </w:t>
            </w:r>
            <w:proofErr w:type="spellStart"/>
            <w:r w:rsidRPr="009417DA">
              <w:rPr>
                <w:i/>
                <w:iCs/>
                <w:color w:val="000000"/>
              </w:rPr>
              <w:t>with</w:t>
            </w:r>
            <w:proofErr w:type="spellEnd"/>
            <w:r w:rsidRPr="009417DA">
              <w:rPr>
                <w:i/>
                <w:iCs/>
                <w:color w:val="000000"/>
              </w:rPr>
              <w:t xml:space="preserve"> </w:t>
            </w:r>
            <w:proofErr w:type="spellStart"/>
            <w:r w:rsidRPr="009417DA">
              <w:rPr>
                <w:i/>
                <w:iCs/>
                <w:color w:val="000000"/>
              </w:rPr>
              <w:t>Visual</w:t>
            </w:r>
            <w:proofErr w:type="spellEnd"/>
            <w:r w:rsidRPr="009417DA">
              <w:rPr>
                <w:i/>
                <w:iCs/>
                <w:color w:val="000000"/>
              </w:rPr>
              <w:t xml:space="preserve"> </w:t>
            </w:r>
            <w:proofErr w:type="spellStart"/>
            <w:r w:rsidRPr="009417D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6003DD12" w14:textId="77777777" w:rsidR="004C5994" w:rsidRDefault="004C5994" w:rsidP="004C5994">
            <w:pPr>
              <w:widowControl w:val="0"/>
              <w:rPr>
                <w:shd w:val="clear" w:color="auto" w:fill="FFFFFF"/>
              </w:rPr>
            </w:pPr>
            <w:r>
              <w:rPr>
                <w:b/>
                <w:bCs/>
                <w:shd w:val="clear" w:color="auto" w:fill="FFFFFF"/>
              </w:rPr>
              <w:t>Doporučená:</w:t>
            </w:r>
          </w:p>
          <w:p w14:paraId="62F0AB69" w14:textId="77777777" w:rsidR="004C5994" w:rsidRDefault="004C5994" w:rsidP="004C5994">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45ECD008" w14:textId="77777777" w:rsidR="004C5994" w:rsidRDefault="004C5994" w:rsidP="004C5994">
            <w:pPr>
              <w:widowControl w:val="0"/>
              <w:rPr>
                <w:shd w:val="clear" w:color="auto" w:fill="FFFFFF"/>
              </w:rPr>
            </w:pPr>
            <w:r>
              <w:rPr>
                <w:color w:val="000000"/>
                <w:shd w:val="clear" w:color="auto" w:fill="FFFFFF"/>
              </w:rPr>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3F6092F0" w14:textId="6DB674EC" w:rsidR="00855CDD" w:rsidRPr="009417DA" w:rsidRDefault="004C5994" w:rsidP="009417DA">
            <w:pPr>
              <w:widowControl w:val="0"/>
              <w:rPr>
                <w:shd w:val="clear" w:color="auto" w:fill="FFFFFF"/>
              </w:rPr>
            </w:pPr>
            <w:r>
              <w:rPr>
                <w:color w:val="000000"/>
                <w:shd w:val="clear" w:color="auto" w:fill="FFFFFF"/>
              </w:rPr>
              <w:t>ISBN 978-0-9987070-3-7.</w:t>
            </w:r>
          </w:p>
          <w:p w14:paraId="7D867582" w14:textId="71091B3E" w:rsidR="00C07765" w:rsidRDefault="009736A2" w:rsidP="009736A2">
            <w:pPr>
              <w:jc w:val="both"/>
            </w:pPr>
            <w:r>
              <w:rPr>
                <w:b/>
              </w:rPr>
              <w:t>Pomůcky:</w:t>
            </w:r>
            <w:r>
              <w:t xml:space="preserve"> ateliérový a dílenský prostor</w:t>
            </w:r>
          </w:p>
        </w:tc>
      </w:tr>
    </w:tbl>
    <w:p w14:paraId="00228C32" w14:textId="77777777" w:rsidR="008314A0" w:rsidRDefault="008314A0">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C07765" w14:paraId="3AC6243D" w14:textId="77777777" w:rsidTr="009417D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6635D8AC" w14:textId="7FC9E9FD" w:rsidR="00C07765" w:rsidRDefault="00C07765" w:rsidP="00C07765">
            <w:pPr>
              <w:jc w:val="center"/>
              <w:rPr>
                <w:b/>
              </w:rPr>
            </w:pPr>
            <w:r>
              <w:rPr>
                <w:b/>
              </w:rPr>
              <w:lastRenderedPageBreak/>
              <w:t>Informace ke kombinované nebo distanční formě</w:t>
            </w:r>
          </w:p>
        </w:tc>
      </w:tr>
      <w:tr w:rsidR="00C07765" w14:paraId="699D5334" w14:textId="77777777" w:rsidTr="009417DA">
        <w:tc>
          <w:tcPr>
            <w:tcW w:w="4787" w:type="dxa"/>
            <w:tcBorders>
              <w:top w:val="single" w:sz="2" w:space="0" w:color="auto"/>
            </w:tcBorders>
            <w:shd w:val="clear" w:color="auto" w:fill="F7CAAC"/>
          </w:tcPr>
          <w:p w14:paraId="5E690543" w14:textId="77777777" w:rsidR="00C07765" w:rsidRDefault="00C07765" w:rsidP="00C07765">
            <w:pPr>
              <w:jc w:val="both"/>
            </w:pPr>
            <w:r>
              <w:rPr>
                <w:b/>
              </w:rPr>
              <w:t>Rozsah konzultací (soustředění)</w:t>
            </w:r>
          </w:p>
        </w:tc>
        <w:tc>
          <w:tcPr>
            <w:tcW w:w="889" w:type="dxa"/>
            <w:tcBorders>
              <w:top w:val="single" w:sz="2" w:space="0" w:color="auto"/>
            </w:tcBorders>
          </w:tcPr>
          <w:p w14:paraId="7DFBB1A7" w14:textId="77777777" w:rsidR="00C07765" w:rsidRDefault="00C07765" w:rsidP="00C07765">
            <w:pPr>
              <w:jc w:val="both"/>
            </w:pPr>
          </w:p>
        </w:tc>
        <w:tc>
          <w:tcPr>
            <w:tcW w:w="4179" w:type="dxa"/>
            <w:tcBorders>
              <w:top w:val="single" w:sz="2" w:space="0" w:color="auto"/>
            </w:tcBorders>
            <w:shd w:val="clear" w:color="auto" w:fill="F7CAAC"/>
          </w:tcPr>
          <w:p w14:paraId="3BDB5D76" w14:textId="77777777" w:rsidR="00C07765" w:rsidRDefault="00C07765" w:rsidP="00C07765">
            <w:pPr>
              <w:jc w:val="both"/>
              <w:rPr>
                <w:b/>
              </w:rPr>
            </w:pPr>
            <w:r>
              <w:rPr>
                <w:b/>
              </w:rPr>
              <w:t xml:space="preserve">hodin </w:t>
            </w:r>
          </w:p>
        </w:tc>
      </w:tr>
      <w:tr w:rsidR="00C07765" w14:paraId="04379ACE" w14:textId="77777777" w:rsidTr="009417DA">
        <w:tc>
          <w:tcPr>
            <w:tcW w:w="9855" w:type="dxa"/>
            <w:gridSpan w:val="3"/>
            <w:shd w:val="clear" w:color="auto" w:fill="F7CAAC"/>
          </w:tcPr>
          <w:p w14:paraId="538DDBD7" w14:textId="77777777" w:rsidR="00C07765" w:rsidRDefault="00C07765" w:rsidP="00C07765">
            <w:pPr>
              <w:jc w:val="both"/>
              <w:rPr>
                <w:b/>
              </w:rPr>
            </w:pPr>
            <w:r>
              <w:rPr>
                <w:b/>
              </w:rPr>
              <w:t>Informace o způsobu kontaktu s vyučujícím</w:t>
            </w:r>
          </w:p>
        </w:tc>
      </w:tr>
      <w:tr w:rsidR="00C07765" w14:paraId="3354A9D9" w14:textId="77777777" w:rsidTr="009417DA">
        <w:trPr>
          <w:trHeight w:val="1373"/>
        </w:trPr>
        <w:tc>
          <w:tcPr>
            <w:tcW w:w="9855" w:type="dxa"/>
            <w:gridSpan w:val="3"/>
          </w:tcPr>
          <w:p w14:paraId="643A8030" w14:textId="77777777" w:rsidR="00C07765" w:rsidRDefault="00C07765" w:rsidP="00C07765">
            <w:pPr>
              <w:jc w:val="both"/>
            </w:pPr>
          </w:p>
        </w:tc>
      </w:tr>
    </w:tbl>
    <w:p w14:paraId="725B1B83" w14:textId="12FBF4BC" w:rsidR="00F965A4" w:rsidRDefault="00F965A4"/>
    <w:p w14:paraId="7A6B6075" w14:textId="77777777" w:rsidR="001547C6" w:rsidRDefault="001547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763EB" w14:paraId="7CDD4F00" w14:textId="77777777" w:rsidTr="001547C6">
        <w:tc>
          <w:tcPr>
            <w:tcW w:w="9855" w:type="dxa"/>
            <w:gridSpan w:val="9"/>
            <w:tcBorders>
              <w:bottom w:val="double" w:sz="4" w:space="0" w:color="auto"/>
            </w:tcBorders>
            <w:shd w:val="clear" w:color="auto" w:fill="BDD6EE"/>
          </w:tcPr>
          <w:p w14:paraId="07D7CCED" w14:textId="6CCC732C" w:rsidR="001763EB" w:rsidRDefault="001763EB" w:rsidP="009D3D23">
            <w:pPr>
              <w:jc w:val="both"/>
              <w:rPr>
                <w:b/>
                <w:sz w:val="28"/>
              </w:rPr>
            </w:pPr>
            <w:r>
              <w:lastRenderedPageBreak/>
              <w:br w:type="page"/>
            </w:r>
            <w:r>
              <w:rPr>
                <w:b/>
                <w:sz w:val="28"/>
              </w:rPr>
              <w:t>B-III – Charakteristika studijního předmětu</w:t>
            </w:r>
          </w:p>
        </w:tc>
      </w:tr>
      <w:tr w:rsidR="001763EB" w14:paraId="2CC778FA" w14:textId="77777777" w:rsidTr="001547C6">
        <w:tc>
          <w:tcPr>
            <w:tcW w:w="3086" w:type="dxa"/>
            <w:tcBorders>
              <w:top w:val="double" w:sz="4" w:space="0" w:color="auto"/>
            </w:tcBorders>
            <w:shd w:val="clear" w:color="auto" w:fill="F7CAAC"/>
          </w:tcPr>
          <w:p w14:paraId="512CA7F6" w14:textId="77777777" w:rsidR="001763EB" w:rsidRDefault="001763EB" w:rsidP="00D063CD">
            <w:pPr>
              <w:rPr>
                <w:b/>
              </w:rPr>
            </w:pPr>
            <w:r>
              <w:rPr>
                <w:b/>
              </w:rPr>
              <w:t>Název studijního předmětu</w:t>
            </w:r>
          </w:p>
        </w:tc>
        <w:tc>
          <w:tcPr>
            <w:tcW w:w="6769" w:type="dxa"/>
            <w:gridSpan w:val="8"/>
            <w:tcBorders>
              <w:top w:val="double" w:sz="4" w:space="0" w:color="auto"/>
            </w:tcBorders>
          </w:tcPr>
          <w:p w14:paraId="39347709" w14:textId="75605C14" w:rsidR="001763EB" w:rsidRDefault="001763EB" w:rsidP="009D3D23">
            <w:pPr>
              <w:jc w:val="both"/>
            </w:pPr>
            <w:r>
              <w:t xml:space="preserve">Barva – světlo – tvar </w:t>
            </w:r>
            <w:r w:rsidR="00125600">
              <w:t>1</w:t>
            </w:r>
          </w:p>
        </w:tc>
      </w:tr>
      <w:tr w:rsidR="001763EB" w14:paraId="185A2E4B" w14:textId="77777777" w:rsidTr="001547C6">
        <w:tc>
          <w:tcPr>
            <w:tcW w:w="3086" w:type="dxa"/>
            <w:shd w:val="clear" w:color="auto" w:fill="F7CAAC"/>
          </w:tcPr>
          <w:p w14:paraId="7B78C717" w14:textId="77777777" w:rsidR="001763EB" w:rsidRDefault="001763EB" w:rsidP="00D063CD">
            <w:pPr>
              <w:rPr>
                <w:b/>
              </w:rPr>
            </w:pPr>
            <w:r>
              <w:rPr>
                <w:b/>
              </w:rPr>
              <w:t>Typ předmětu</w:t>
            </w:r>
          </w:p>
        </w:tc>
        <w:tc>
          <w:tcPr>
            <w:tcW w:w="3406" w:type="dxa"/>
            <w:gridSpan w:val="5"/>
          </w:tcPr>
          <w:p w14:paraId="637AA701" w14:textId="77777777" w:rsidR="001763EB" w:rsidRDefault="001763EB" w:rsidP="009D3D23">
            <w:pPr>
              <w:jc w:val="both"/>
            </w:pPr>
            <w:r>
              <w:t>povinně volitelný</w:t>
            </w:r>
          </w:p>
        </w:tc>
        <w:tc>
          <w:tcPr>
            <w:tcW w:w="2695" w:type="dxa"/>
            <w:gridSpan w:val="2"/>
            <w:shd w:val="clear" w:color="auto" w:fill="F7CAAC"/>
          </w:tcPr>
          <w:p w14:paraId="7365AFB2" w14:textId="77777777" w:rsidR="001763EB" w:rsidRDefault="001763EB" w:rsidP="009D3D23">
            <w:pPr>
              <w:jc w:val="both"/>
            </w:pPr>
            <w:r>
              <w:t>povinně volitelný</w:t>
            </w:r>
          </w:p>
        </w:tc>
        <w:tc>
          <w:tcPr>
            <w:tcW w:w="668" w:type="dxa"/>
          </w:tcPr>
          <w:p w14:paraId="1F1233CE" w14:textId="467EB5CB" w:rsidR="001763EB" w:rsidRDefault="001763EB" w:rsidP="009D3D23">
            <w:pPr>
              <w:jc w:val="both"/>
            </w:pPr>
            <w:r>
              <w:t>1/</w:t>
            </w:r>
            <w:r w:rsidR="00125600">
              <w:t>Z</w:t>
            </w:r>
            <w:r>
              <w:t>S</w:t>
            </w:r>
          </w:p>
        </w:tc>
      </w:tr>
      <w:tr w:rsidR="001763EB" w14:paraId="268F7D54" w14:textId="77777777" w:rsidTr="001547C6">
        <w:tc>
          <w:tcPr>
            <w:tcW w:w="3086" w:type="dxa"/>
            <w:shd w:val="clear" w:color="auto" w:fill="F7CAAC"/>
          </w:tcPr>
          <w:p w14:paraId="56AEBF86" w14:textId="77777777" w:rsidR="001763EB" w:rsidRDefault="001763EB" w:rsidP="00D063CD">
            <w:pPr>
              <w:rPr>
                <w:b/>
              </w:rPr>
            </w:pPr>
            <w:r>
              <w:rPr>
                <w:b/>
              </w:rPr>
              <w:t>Rozsah studijního předmětu</w:t>
            </w:r>
          </w:p>
        </w:tc>
        <w:tc>
          <w:tcPr>
            <w:tcW w:w="1701" w:type="dxa"/>
            <w:gridSpan w:val="3"/>
          </w:tcPr>
          <w:p w14:paraId="08F64E13" w14:textId="29DB01CA" w:rsidR="001763EB" w:rsidRDefault="001763EB" w:rsidP="009D3D23">
            <w:pPr>
              <w:jc w:val="both"/>
            </w:pPr>
            <w:proofErr w:type="gramStart"/>
            <w:r>
              <w:t>13p</w:t>
            </w:r>
            <w:proofErr w:type="gramEnd"/>
            <w:r>
              <w:t>+13c</w:t>
            </w:r>
          </w:p>
        </w:tc>
        <w:tc>
          <w:tcPr>
            <w:tcW w:w="889" w:type="dxa"/>
            <w:shd w:val="clear" w:color="auto" w:fill="F7CAAC"/>
          </w:tcPr>
          <w:p w14:paraId="6C1DF2EF" w14:textId="77777777" w:rsidR="001763EB" w:rsidRDefault="001763EB" w:rsidP="009D3D23">
            <w:pPr>
              <w:jc w:val="both"/>
              <w:rPr>
                <w:b/>
              </w:rPr>
            </w:pPr>
            <w:r>
              <w:rPr>
                <w:b/>
              </w:rPr>
              <w:t xml:space="preserve">hod. </w:t>
            </w:r>
          </w:p>
        </w:tc>
        <w:tc>
          <w:tcPr>
            <w:tcW w:w="816" w:type="dxa"/>
          </w:tcPr>
          <w:p w14:paraId="53FDB854" w14:textId="77777777" w:rsidR="001763EB" w:rsidRDefault="001763EB" w:rsidP="009D3D23">
            <w:pPr>
              <w:jc w:val="both"/>
            </w:pPr>
            <w:r>
              <w:t>26</w:t>
            </w:r>
          </w:p>
        </w:tc>
        <w:tc>
          <w:tcPr>
            <w:tcW w:w="2156" w:type="dxa"/>
            <w:shd w:val="clear" w:color="auto" w:fill="F7CAAC"/>
          </w:tcPr>
          <w:p w14:paraId="479551F2" w14:textId="77777777" w:rsidR="001763EB" w:rsidRDefault="001763EB" w:rsidP="009D3D23">
            <w:pPr>
              <w:jc w:val="both"/>
              <w:rPr>
                <w:b/>
              </w:rPr>
            </w:pPr>
            <w:r>
              <w:rPr>
                <w:b/>
              </w:rPr>
              <w:t>kreditů</w:t>
            </w:r>
          </w:p>
        </w:tc>
        <w:tc>
          <w:tcPr>
            <w:tcW w:w="1207" w:type="dxa"/>
            <w:gridSpan w:val="2"/>
          </w:tcPr>
          <w:p w14:paraId="46758C2D" w14:textId="77777777" w:rsidR="001763EB" w:rsidRDefault="001763EB" w:rsidP="009D3D23">
            <w:pPr>
              <w:jc w:val="both"/>
            </w:pPr>
            <w:r>
              <w:t>2</w:t>
            </w:r>
          </w:p>
        </w:tc>
      </w:tr>
      <w:tr w:rsidR="001763EB" w14:paraId="3FAE3947" w14:textId="77777777" w:rsidTr="001547C6">
        <w:tc>
          <w:tcPr>
            <w:tcW w:w="3086" w:type="dxa"/>
            <w:shd w:val="clear" w:color="auto" w:fill="F7CAAC"/>
          </w:tcPr>
          <w:p w14:paraId="69C7D754" w14:textId="77777777" w:rsidR="001763EB" w:rsidRDefault="001763EB" w:rsidP="00D063C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29CAD39" w14:textId="77777777" w:rsidR="001763EB" w:rsidRDefault="001763EB" w:rsidP="009D3D23">
            <w:pPr>
              <w:jc w:val="both"/>
            </w:pPr>
            <w:r w:rsidRPr="00CD3CD7">
              <w:t>rámcová znalost dějin umění a historie, znalost malířských technik</w:t>
            </w:r>
          </w:p>
        </w:tc>
      </w:tr>
      <w:tr w:rsidR="001763EB" w14:paraId="0940D9F3" w14:textId="77777777" w:rsidTr="001547C6">
        <w:tc>
          <w:tcPr>
            <w:tcW w:w="3086" w:type="dxa"/>
            <w:shd w:val="clear" w:color="auto" w:fill="F7CAAC"/>
          </w:tcPr>
          <w:p w14:paraId="19D81CE8" w14:textId="77777777" w:rsidR="001763EB" w:rsidRPr="005A0406" w:rsidRDefault="001763EB" w:rsidP="00D063CD">
            <w:pPr>
              <w:rPr>
                <w:b/>
              </w:rPr>
            </w:pPr>
            <w:r w:rsidRPr="005A0406">
              <w:rPr>
                <w:b/>
              </w:rPr>
              <w:t>Způsob ověření výsledků učení</w:t>
            </w:r>
          </w:p>
        </w:tc>
        <w:tc>
          <w:tcPr>
            <w:tcW w:w="3406" w:type="dxa"/>
            <w:gridSpan w:val="5"/>
          </w:tcPr>
          <w:p w14:paraId="12D9A808" w14:textId="77777777" w:rsidR="001763EB" w:rsidRDefault="001763EB" w:rsidP="009D3D23">
            <w:pPr>
              <w:jc w:val="both"/>
            </w:pPr>
            <w:r>
              <w:t>klasifikovaný zápočet</w:t>
            </w:r>
          </w:p>
        </w:tc>
        <w:tc>
          <w:tcPr>
            <w:tcW w:w="2156" w:type="dxa"/>
            <w:shd w:val="clear" w:color="auto" w:fill="F7CAAC"/>
          </w:tcPr>
          <w:p w14:paraId="430FF3C7" w14:textId="77777777" w:rsidR="001763EB" w:rsidRDefault="001763EB" w:rsidP="009D3D23">
            <w:pPr>
              <w:jc w:val="both"/>
              <w:rPr>
                <w:b/>
              </w:rPr>
            </w:pPr>
            <w:r>
              <w:rPr>
                <w:b/>
              </w:rPr>
              <w:t>Forma výuky</w:t>
            </w:r>
          </w:p>
        </w:tc>
        <w:tc>
          <w:tcPr>
            <w:tcW w:w="1207" w:type="dxa"/>
            <w:gridSpan w:val="2"/>
          </w:tcPr>
          <w:p w14:paraId="5607EDF6" w14:textId="77777777" w:rsidR="001763EB" w:rsidRDefault="001763EB" w:rsidP="009D3D23">
            <w:pPr>
              <w:jc w:val="both"/>
            </w:pPr>
            <w:r>
              <w:t>přednáška, cvičení</w:t>
            </w:r>
          </w:p>
        </w:tc>
      </w:tr>
      <w:tr w:rsidR="001763EB" w14:paraId="38D0FAF0" w14:textId="77777777" w:rsidTr="001547C6">
        <w:tc>
          <w:tcPr>
            <w:tcW w:w="3086" w:type="dxa"/>
            <w:shd w:val="clear" w:color="auto" w:fill="F7CAAC"/>
          </w:tcPr>
          <w:p w14:paraId="17F6021E" w14:textId="77777777" w:rsidR="001763EB" w:rsidRPr="005A0406" w:rsidRDefault="001763EB" w:rsidP="00D063CD">
            <w:pPr>
              <w:rPr>
                <w:b/>
              </w:rPr>
            </w:pPr>
            <w:r w:rsidRPr="005A0406">
              <w:rPr>
                <w:b/>
              </w:rPr>
              <w:t>Forma způsobu ověření výsledků učení a další požadavky na studenta</w:t>
            </w:r>
          </w:p>
        </w:tc>
        <w:tc>
          <w:tcPr>
            <w:tcW w:w="6769" w:type="dxa"/>
            <w:gridSpan w:val="8"/>
            <w:tcBorders>
              <w:bottom w:val="nil"/>
            </w:tcBorders>
          </w:tcPr>
          <w:p w14:paraId="53BBED46" w14:textId="77777777" w:rsidR="001763EB" w:rsidRDefault="001763EB" w:rsidP="009D3D23">
            <w:pPr>
              <w:jc w:val="both"/>
            </w:pPr>
            <w:r w:rsidRPr="002063EE">
              <w:t xml:space="preserve">70% účast na </w:t>
            </w:r>
            <w:r>
              <w:t>cvičeních.</w:t>
            </w:r>
          </w:p>
          <w:p w14:paraId="6B8A6EFE" w14:textId="77777777" w:rsidR="001763EB" w:rsidRDefault="001763EB" w:rsidP="009D3D23">
            <w:pPr>
              <w:jc w:val="both"/>
            </w:pPr>
            <w:r>
              <w:t>P</w:t>
            </w:r>
            <w:r w:rsidRPr="002063EE">
              <w:t>ísemný test, odevzdaní všech výtvarných úkolů</w:t>
            </w:r>
            <w:r>
              <w:t>.</w:t>
            </w:r>
          </w:p>
        </w:tc>
      </w:tr>
      <w:tr w:rsidR="001763EB" w14:paraId="2467E160" w14:textId="77777777" w:rsidTr="003860DC">
        <w:trPr>
          <w:trHeight w:val="108"/>
        </w:trPr>
        <w:tc>
          <w:tcPr>
            <w:tcW w:w="9855" w:type="dxa"/>
            <w:gridSpan w:val="9"/>
            <w:tcBorders>
              <w:top w:val="nil"/>
            </w:tcBorders>
          </w:tcPr>
          <w:p w14:paraId="44379BFC" w14:textId="77777777" w:rsidR="001763EB" w:rsidRDefault="001763EB" w:rsidP="00D063CD"/>
        </w:tc>
      </w:tr>
      <w:tr w:rsidR="001763EB" w14:paraId="51A923BA" w14:textId="77777777" w:rsidTr="001547C6">
        <w:trPr>
          <w:trHeight w:val="197"/>
        </w:trPr>
        <w:tc>
          <w:tcPr>
            <w:tcW w:w="3086" w:type="dxa"/>
            <w:tcBorders>
              <w:top w:val="nil"/>
            </w:tcBorders>
            <w:shd w:val="clear" w:color="auto" w:fill="F7CAAC"/>
          </w:tcPr>
          <w:p w14:paraId="403DD6A6" w14:textId="77777777" w:rsidR="001763EB" w:rsidRDefault="001763EB" w:rsidP="00D063CD">
            <w:pPr>
              <w:rPr>
                <w:b/>
              </w:rPr>
            </w:pPr>
            <w:r>
              <w:rPr>
                <w:b/>
              </w:rPr>
              <w:t>Garant předmětu</w:t>
            </w:r>
          </w:p>
        </w:tc>
        <w:tc>
          <w:tcPr>
            <w:tcW w:w="6769" w:type="dxa"/>
            <w:gridSpan w:val="8"/>
            <w:tcBorders>
              <w:top w:val="nil"/>
            </w:tcBorders>
          </w:tcPr>
          <w:p w14:paraId="1F606FAE" w14:textId="77777777" w:rsidR="001763EB" w:rsidRDefault="001763EB" w:rsidP="009D3D23">
            <w:pPr>
              <w:jc w:val="both"/>
            </w:pPr>
            <w:r>
              <w:t>Mgr. Helena Maňasová Hradská, Ph.D.</w:t>
            </w:r>
          </w:p>
        </w:tc>
      </w:tr>
      <w:tr w:rsidR="001763EB" w14:paraId="308E3736" w14:textId="77777777" w:rsidTr="001547C6">
        <w:trPr>
          <w:trHeight w:val="243"/>
        </w:trPr>
        <w:tc>
          <w:tcPr>
            <w:tcW w:w="3086" w:type="dxa"/>
            <w:tcBorders>
              <w:top w:val="nil"/>
            </w:tcBorders>
            <w:shd w:val="clear" w:color="auto" w:fill="F7CAAC"/>
          </w:tcPr>
          <w:p w14:paraId="60CC7547" w14:textId="77777777" w:rsidR="001763EB" w:rsidRDefault="001763EB" w:rsidP="00D063CD">
            <w:pPr>
              <w:rPr>
                <w:b/>
              </w:rPr>
            </w:pPr>
            <w:r>
              <w:rPr>
                <w:b/>
              </w:rPr>
              <w:t>Zapojení garanta do výuky předmětu</w:t>
            </w:r>
          </w:p>
        </w:tc>
        <w:tc>
          <w:tcPr>
            <w:tcW w:w="6769" w:type="dxa"/>
            <w:gridSpan w:val="8"/>
            <w:tcBorders>
              <w:top w:val="nil"/>
            </w:tcBorders>
          </w:tcPr>
          <w:p w14:paraId="1EBC156A" w14:textId="3C36EFEB" w:rsidR="001763EB" w:rsidRDefault="001763EB" w:rsidP="009D3D23">
            <w:pPr>
              <w:jc w:val="both"/>
            </w:pPr>
            <w:r>
              <w:t>50 %</w:t>
            </w:r>
          </w:p>
        </w:tc>
      </w:tr>
      <w:tr w:rsidR="001763EB" w14:paraId="0F821F22" w14:textId="77777777" w:rsidTr="001547C6">
        <w:tc>
          <w:tcPr>
            <w:tcW w:w="3086" w:type="dxa"/>
            <w:shd w:val="clear" w:color="auto" w:fill="F7CAAC"/>
          </w:tcPr>
          <w:p w14:paraId="5AE8D2D4" w14:textId="77777777" w:rsidR="001763EB" w:rsidRDefault="001763EB" w:rsidP="00D063CD">
            <w:pPr>
              <w:rPr>
                <w:b/>
              </w:rPr>
            </w:pPr>
            <w:r>
              <w:rPr>
                <w:b/>
              </w:rPr>
              <w:t>Vyučující</w:t>
            </w:r>
          </w:p>
        </w:tc>
        <w:tc>
          <w:tcPr>
            <w:tcW w:w="6769" w:type="dxa"/>
            <w:gridSpan w:val="8"/>
            <w:tcBorders>
              <w:bottom w:val="nil"/>
            </w:tcBorders>
          </w:tcPr>
          <w:p w14:paraId="30ED0268" w14:textId="52A8BAFC" w:rsidR="001763EB" w:rsidRDefault="001763EB" w:rsidP="009D3D23">
            <w:pPr>
              <w:jc w:val="both"/>
            </w:pPr>
            <w:r>
              <w:t>Mgr. Helena Maňasová Hradská, Ph.D.</w:t>
            </w:r>
            <w:r w:rsidR="003C359E">
              <w:t>, Mgr. Jana Ovčáčková, Ph.D.</w:t>
            </w:r>
          </w:p>
        </w:tc>
      </w:tr>
      <w:tr w:rsidR="001763EB" w14:paraId="75E0B505" w14:textId="77777777" w:rsidTr="001547C6">
        <w:trPr>
          <w:trHeight w:val="158"/>
        </w:trPr>
        <w:tc>
          <w:tcPr>
            <w:tcW w:w="9855" w:type="dxa"/>
            <w:gridSpan w:val="9"/>
            <w:tcBorders>
              <w:top w:val="nil"/>
            </w:tcBorders>
          </w:tcPr>
          <w:p w14:paraId="0DF11C8B" w14:textId="77777777" w:rsidR="001763EB" w:rsidRDefault="001763EB" w:rsidP="00D063CD"/>
        </w:tc>
      </w:tr>
      <w:tr w:rsidR="001547C6" w:rsidRPr="001452AD" w14:paraId="7D42C856" w14:textId="77777777" w:rsidTr="001547C6">
        <w:tc>
          <w:tcPr>
            <w:tcW w:w="3086" w:type="dxa"/>
            <w:shd w:val="clear" w:color="auto" w:fill="F7CAAC"/>
          </w:tcPr>
          <w:p w14:paraId="3D00F443" w14:textId="77777777" w:rsidR="001547C6" w:rsidRPr="001452AD" w:rsidRDefault="001547C6" w:rsidP="00D063CD">
            <w:pPr>
              <w:rPr>
                <w:b/>
                <w:highlight w:val="yellow"/>
              </w:rPr>
            </w:pPr>
            <w:r w:rsidRPr="009B48E7">
              <w:rPr>
                <w:b/>
              </w:rPr>
              <w:t>Hlavní témata a výsledky učení</w:t>
            </w:r>
          </w:p>
        </w:tc>
        <w:tc>
          <w:tcPr>
            <w:tcW w:w="6769" w:type="dxa"/>
            <w:gridSpan w:val="8"/>
            <w:tcBorders>
              <w:bottom w:val="nil"/>
            </w:tcBorders>
          </w:tcPr>
          <w:p w14:paraId="68A78268" w14:textId="77777777" w:rsidR="001547C6" w:rsidRPr="001452AD" w:rsidRDefault="001547C6" w:rsidP="009D3D23">
            <w:pPr>
              <w:jc w:val="both"/>
              <w:rPr>
                <w:highlight w:val="yellow"/>
              </w:rPr>
            </w:pPr>
          </w:p>
        </w:tc>
      </w:tr>
      <w:tr w:rsidR="001547C6" w:rsidRPr="005A0406" w14:paraId="0A5FA054" w14:textId="77777777" w:rsidTr="001547C6">
        <w:trPr>
          <w:trHeight w:val="2197"/>
        </w:trPr>
        <w:tc>
          <w:tcPr>
            <w:tcW w:w="9855" w:type="dxa"/>
            <w:gridSpan w:val="9"/>
            <w:tcBorders>
              <w:top w:val="nil"/>
              <w:bottom w:val="single" w:sz="4" w:space="0" w:color="auto"/>
            </w:tcBorders>
          </w:tcPr>
          <w:p w14:paraId="060C956A" w14:textId="77777777" w:rsidR="001547C6" w:rsidRPr="00160A15" w:rsidRDefault="001547C6" w:rsidP="009D3D23">
            <w:pPr>
              <w:jc w:val="both"/>
              <w:rPr>
                <w:b/>
              </w:rPr>
            </w:pPr>
            <w:r>
              <w:rPr>
                <w:b/>
              </w:rPr>
              <w:t>Témata</w:t>
            </w:r>
            <w:r w:rsidRPr="00160A15">
              <w:rPr>
                <w:b/>
              </w:rPr>
              <w:t xml:space="preserve"> přednášek</w:t>
            </w:r>
            <w:r>
              <w:rPr>
                <w:b/>
              </w:rPr>
              <w:t>:</w:t>
            </w:r>
          </w:p>
          <w:p w14:paraId="2BCCB4E3" w14:textId="77777777" w:rsidR="001547C6" w:rsidRPr="00160A15" w:rsidRDefault="001547C6" w:rsidP="009D3D23">
            <w:pPr>
              <w:numPr>
                <w:ilvl w:val="0"/>
                <w:numId w:val="7"/>
              </w:numPr>
              <w:jc w:val="both"/>
            </w:pPr>
            <w:r w:rsidRPr="00160A15">
              <w:t>Úvod do barevné teorie, základní terminologie, základní kvality barevného vjemu</w:t>
            </w:r>
            <w:r>
              <w:t>.</w:t>
            </w:r>
          </w:p>
          <w:p w14:paraId="674436D6" w14:textId="77777777" w:rsidR="001547C6" w:rsidRPr="00160A15" w:rsidRDefault="001547C6" w:rsidP="009D3D23">
            <w:pPr>
              <w:ind w:left="720"/>
              <w:jc w:val="both"/>
            </w:pPr>
            <w:r w:rsidRPr="00160A15">
              <w:t xml:space="preserve">Fyzikální podstata světla – barevné spektrum, aditivní a </w:t>
            </w:r>
            <w:proofErr w:type="spellStart"/>
            <w:r w:rsidRPr="00160A15">
              <w:t>substraktivní</w:t>
            </w:r>
            <w:proofErr w:type="spellEnd"/>
            <w:r w:rsidRPr="00160A15">
              <w:t xml:space="preserve"> mísení barev</w:t>
            </w:r>
            <w:r>
              <w:t>.</w:t>
            </w:r>
            <w:r w:rsidRPr="00160A15">
              <w:t xml:space="preserve"> </w:t>
            </w:r>
          </w:p>
          <w:p w14:paraId="3EF8AFCC" w14:textId="77777777" w:rsidR="001547C6" w:rsidRPr="00160A15" w:rsidRDefault="001547C6" w:rsidP="009D3D23">
            <w:pPr>
              <w:ind w:left="720"/>
              <w:jc w:val="both"/>
            </w:pPr>
            <w:r w:rsidRPr="00160A15">
              <w:t>Barva z hlediska fyziologie, stavba a činnost zrakového ústrojí</w:t>
            </w:r>
            <w:r>
              <w:t>.</w:t>
            </w:r>
          </w:p>
          <w:p w14:paraId="657CE8D8" w14:textId="77777777" w:rsidR="001547C6" w:rsidRPr="00160A15" w:rsidRDefault="001547C6" w:rsidP="009D3D23">
            <w:pPr>
              <w:numPr>
                <w:ilvl w:val="0"/>
                <w:numId w:val="7"/>
              </w:numPr>
            </w:pPr>
            <w:r w:rsidRPr="00160A15">
              <w:t>Výtvarná teorie barvy, barevný kruh, rozdělení barev na barvy základní, barvy komplementární, teplé, studené atd.</w:t>
            </w:r>
          </w:p>
          <w:p w14:paraId="03FD881B" w14:textId="77777777" w:rsidR="001547C6" w:rsidRPr="00160A15" w:rsidRDefault="001547C6" w:rsidP="009D3D23">
            <w:pPr>
              <w:numPr>
                <w:ilvl w:val="0"/>
                <w:numId w:val="7"/>
              </w:numPr>
            </w:pPr>
            <w:r w:rsidRPr="00160A15">
              <w:t>Mísení malířských barevných past, mísení lazurných barev překrýváním, mísení fyziologické, stabilizovaný čtyřbarvotisk</w:t>
            </w:r>
            <w:r>
              <w:t>.</w:t>
            </w:r>
          </w:p>
          <w:p w14:paraId="305B1AEC" w14:textId="77777777" w:rsidR="001547C6" w:rsidRPr="00160A15" w:rsidRDefault="001547C6" w:rsidP="009D3D23">
            <w:pPr>
              <w:numPr>
                <w:ilvl w:val="0"/>
                <w:numId w:val="7"/>
              </w:numPr>
            </w:pPr>
            <w:r w:rsidRPr="00160A15">
              <w:t>Barevné pigmenty, rozdělení malířských technik, dělení barev</w:t>
            </w:r>
            <w:r>
              <w:t>.</w:t>
            </w:r>
          </w:p>
          <w:p w14:paraId="3224A288" w14:textId="77777777" w:rsidR="001547C6" w:rsidRPr="00160A15" w:rsidRDefault="001547C6" w:rsidP="009D3D23">
            <w:pPr>
              <w:numPr>
                <w:ilvl w:val="0"/>
                <w:numId w:val="7"/>
              </w:numPr>
            </w:pPr>
            <w:r w:rsidRPr="00160A15">
              <w:t>Barva z hlediska psychologie, biofyzikální účinky barev</w:t>
            </w:r>
            <w:r>
              <w:t>.</w:t>
            </w:r>
          </w:p>
          <w:p w14:paraId="427C0A3B" w14:textId="77777777" w:rsidR="001547C6" w:rsidRPr="00160A15" w:rsidRDefault="001547C6" w:rsidP="009D3D23">
            <w:pPr>
              <w:numPr>
                <w:ilvl w:val="0"/>
                <w:numId w:val="7"/>
              </w:numPr>
            </w:pPr>
            <w:r w:rsidRPr="00160A15">
              <w:t>Symbolika barev</w:t>
            </w:r>
            <w:r>
              <w:t>.</w:t>
            </w:r>
          </w:p>
          <w:p w14:paraId="2BA15692" w14:textId="77777777" w:rsidR="001547C6" w:rsidRPr="00160A15" w:rsidRDefault="001547C6" w:rsidP="009D3D23">
            <w:pPr>
              <w:numPr>
                <w:ilvl w:val="0"/>
                <w:numId w:val="7"/>
              </w:numPr>
            </w:pPr>
            <w:r w:rsidRPr="00160A15">
              <w:t>Barevná kompozice, barevný kontrast, harmonie barev, rovnováha barev atd.</w:t>
            </w:r>
          </w:p>
          <w:p w14:paraId="6782F069" w14:textId="77777777" w:rsidR="001547C6" w:rsidRPr="00160A15" w:rsidRDefault="001547C6" w:rsidP="009D3D23">
            <w:pPr>
              <w:numPr>
                <w:ilvl w:val="0"/>
                <w:numId w:val="7"/>
              </w:numPr>
            </w:pPr>
            <w:r w:rsidRPr="00160A15">
              <w:t xml:space="preserve">Barva v pravěku, starověku, antice (teorie </w:t>
            </w:r>
            <w:proofErr w:type="spellStart"/>
            <w:r w:rsidRPr="00160A15">
              <w:t>Empedokleovy</w:t>
            </w:r>
            <w:proofErr w:type="spellEnd"/>
            <w:r w:rsidRPr="00160A15">
              <w:t>, Platónovy, Aristotelovy)</w:t>
            </w:r>
            <w:r>
              <w:t>.</w:t>
            </w:r>
            <w:r w:rsidRPr="00160A15">
              <w:t xml:space="preserve"> </w:t>
            </w:r>
            <w:r>
              <w:br/>
            </w:r>
            <w:r w:rsidRPr="00160A15">
              <w:t>Barva ve středověku – filozoficko-teologická spekulace (Isidor ze Sevilly, Tomáš Akvinský</w:t>
            </w:r>
            <w:r>
              <w:t>).</w:t>
            </w:r>
          </w:p>
          <w:p w14:paraId="254DD007" w14:textId="77777777" w:rsidR="001547C6" w:rsidRPr="00160A15" w:rsidRDefault="001547C6" w:rsidP="009D3D23">
            <w:pPr>
              <w:numPr>
                <w:ilvl w:val="0"/>
                <w:numId w:val="7"/>
              </w:numPr>
            </w:pPr>
            <w:r w:rsidRPr="00160A15">
              <w:t xml:space="preserve">Barva v renesanci – empirická pozorování aplikovaná v umělecké praxi (Leon </w:t>
            </w:r>
            <w:proofErr w:type="spellStart"/>
            <w:r w:rsidRPr="00160A15">
              <w:t>Battista</w:t>
            </w:r>
            <w:proofErr w:type="spellEnd"/>
            <w:r w:rsidRPr="00160A15">
              <w:t xml:space="preserve"> Alberti, Leonardo da Vinci)</w:t>
            </w:r>
            <w:r>
              <w:t>.</w:t>
            </w:r>
          </w:p>
          <w:p w14:paraId="353254E4" w14:textId="77777777" w:rsidR="001547C6" w:rsidRPr="00160A15" w:rsidRDefault="001547C6" w:rsidP="009D3D23">
            <w:pPr>
              <w:numPr>
                <w:ilvl w:val="0"/>
                <w:numId w:val="7"/>
              </w:numPr>
            </w:pPr>
            <w:r w:rsidRPr="00160A15">
              <w:t xml:space="preserve">Barva a barevné teorie v baroku a 19. století (Isaac Newton – analýza barev slunečního spektra, Johann Wolfgang Goethe – Nauka o barvách, Michel </w:t>
            </w:r>
            <w:proofErr w:type="spellStart"/>
            <w:r w:rsidRPr="00160A15">
              <w:t>Eugène</w:t>
            </w:r>
            <w:proofErr w:type="spellEnd"/>
            <w:r w:rsidRPr="00160A15">
              <w:t xml:space="preserve"> </w:t>
            </w:r>
            <w:proofErr w:type="spellStart"/>
            <w:r w:rsidRPr="00160A15">
              <w:t>Chevreul</w:t>
            </w:r>
            <w:proofErr w:type="spellEnd"/>
            <w:r w:rsidRPr="00160A15">
              <w:t xml:space="preserve"> – teorie a praxe v práci s</w:t>
            </w:r>
            <w:r>
              <w:t> </w:t>
            </w:r>
            <w:r w:rsidRPr="00160A15">
              <w:t>barvou</w:t>
            </w:r>
            <w:r>
              <w:t>).</w:t>
            </w:r>
          </w:p>
          <w:p w14:paraId="66EF7914" w14:textId="77777777" w:rsidR="001547C6" w:rsidRPr="00160A15" w:rsidRDefault="001547C6" w:rsidP="009D3D23">
            <w:pPr>
              <w:numPr>
                <w:ilvl w:val="0"/>
                <w:numId w:val="7"/>
              </w:numPr>
            </w:pPr>
            <w:r w:rsidRPr="00160A15">
              <w:t xml:space="preserve">Philipp Otto </w:t>
            </w:r>
            <w:proofErr w:type="spellStart"/>
            <w:r w:rsidRPr="00160A15">
              <w:t>Runge</w:t>
            </w:r>
            <w:proofErr w:type="spellEnd"/>
            <w:r w:rsidRPr="00160A15">
              <w:t xml:space="preserve">, prostorový model barevných nuancí, </w:t>
            </w:r>
            <w:proofErr w:type="spellStart"/>
            <w:r w:rsidRPr="00160A15">
              <w:t>S</w:t>
            </w:r>
            <w:r>
              <w:t>c</w:t>
            </w:r>
            <w:r w:rsidRPr="00160A15">
              <w:t>hopenhauerova</w:t>
            </w:r>
            <w:proofErr w:type="spellEnd"/>
            <w:r w:rsidRPr="00160A15">
              <w:t xml:space="preserve"> teorie barevné rovnováhy</w:t>
            </w:r>
          </w:p>
          <w:p w14:paraId="0C04F4B2" w14:textId="77777777" w:rsidR="001547C6" w:rsidRPr="00160A15" w:rsidRDefault="001547C6" w:rsidP="009D3D23">
            <w:pPr>
              <w:ind w:left="720"/>
            </w:pPr>
            <w:proofErr w:type="spellStart"/>
            <w:r w:rsidRPr="00160A15">
              <w:t>Munsellův</w:t>
            </w:r>
            <w:proofErr w:type="spellEnd"/>
            <w:r w:rsidRPr="00160A15">
              <w:t xml:space="preserve"> barevný systém, </w:t>
            </w:r>
            <w:proofErr w:type="spellStart"/>
            <w:r w:rsidRPr="00160A15">
              <w:t>Ostwaldův</w:t>
            </w:r>
            <w:proofErr w:type="spellEnd"/>
            <w:r w:rsidRPr="00160A15">
              <w:t xml:space="preserve"> barevný systém</w:t>
            </w:r>
            <w:r>
              <w:t>.</w:t>
            </w:r>
          </w:p>
          <w:p w14:paraId="352C10E1" w14:textId="77777777" w:rsidR="001547C6" w:rsidRPr="00160A15" w:rsidRDefault="001547C6" w:rsidP="009D3D23">
            <w:pPr>
              <w:numPr>
                <w:ilvl w:val="0"/>
                <w:numId w:val="7"/>
              </w:numPr>
            </w:pPr>
            <w:r w:rsidRPr="00160A15">
              <w:t>Pointilismus – jako umělecký směr demonstrující principy fyziologického mísení barev</w:t>
            </w:r>
            <w:r>
              <w:t>.</w:t>
            </w:r>
          </w:p>
          <w:p w14:paraId="769054C3" w14:textId="77777777" w:rsidR="001547C6" w:rsidRPr="00160A15" w:rsidRDefault="001547C6" w:rsidP="009D3D23">
            <w:pPr>
              <w:numPr>
                <w:ilvl w:val="0"/>
                <w:numId w:val="7"/>
              </w:numPr>
              <w:spacing w:after="120"/>
              <w:ind w:left="714" w:hanging="357"/>
            </w:pPr>
            <w:r w:rsidRPr="00160A15">
              <w:t xml:space="preserve">Barevné teorie a koncepty výtvarných pedagogů působících na Bauhausu (Johannes </w:t>
            </w:r>
            <w:proofErr w:type="spellStart"/>
            <w:r w:rsidRPr="00160A15">
              <w:t>Itten</w:t>
            </w:r>
            <w:proofErr w:type="spellEnd"/>
            <w:r w:rsidRPr="00160A15">
              <w:t xml:space="preserve"> – 7 barevných kontrastů </w:t>
            </w:r>
            <w:proofErr w:type="spellStart"/>
            <w:r w:rsidRPr="00160A15">
              <w:t>Ittenův</w:t>
            </w:r>
            <w:proofErr w:type="spellEnd"/>
            <w:r w:rsidRPr="00160A15">
              <w:t xml:space="preserve"> barevný kruh, Josef </w:t>
            </w:r>
            <w:proofErr w:type="spellStart"/>
            <w:r w:rsidRPr="00160A15">
              <w:t>Albers</w:t>
            </w:r>
            <w:proofErr w:type="spellEnd"/>
            <w:r w:rsidRPr="00160A15">
              <w:t xml:space="preserve">, Paul </w:t>
            </w:r>
            <w:proofErr w:type="spellStart"/>
            <w:r w:rsidRPr="00160A15">
              <w:t>Klee</w:t>
            </w:r>
            <w:proofErr w:type="spellEnd"/>
            <w:r w:rsidRPr="00160A15">
              <w:t xml:space="preserve">, Vasilij </w:t>
            </w:r>
            <w:proofErr w:type="spellStart"/>
            <w:r w:rsidRPr="00160A15">
              <w:t>Kandinskij</w:t>
            </w:r>
            <w:proofErr w:type="spellEnd"/>
            <w:r w:rsidRPr="00160A15">
              <w:t xml:space="preserve"> – barva bezprostředně působící na duši, vztah mezi barvou a tvarem, analogie barev a tónů)</w:t>
            </w:r>
            <w:r>
              <w:t>.</w:t>
            </w:r>
          </w:p>
          <w:p w14:paraId="1A10B28E" w14:textId="77777777" w:rsidR="001547C6" w:rsidRPr="00160A15" w:rsidRDefault="001547C6" w:rsidP="009D3D23">
            <w:pPr>
              <w:jc w:val="both"/>
            </w:pPr>
            <w:r>
              <w:rPr>
                <w:b/>
              </w:rPr>
              <w:t>Témata</w:t>
            </w:r>
            <w:r w:rsidRPr="00160A15">
              <w:rPr>
                <w:b/>
              </w:rPr>
              <w:t xml:space="preserve"> cvičení</w:t>
            </w:r>
            <w:r>
              <w:rPr>
                <w:b/>
              </w:rPr>
              <w:t>:</w:t>
            </w:r>
          </w:p>
          <w:p w14:paraId="0D9EB2DA"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řád</w:t>
            </w:r>
            <w:r>
              <w:rPr>
                <w:rFonts w:ascii="Times New Roman" w:hAnsi="Times New Roman" w:cs="Times New Roman"/>
                <w:color w:val="auto"/>
                <w:sz w:val="20"/>
                <w:szCs w:val="20"/>
              </w:rPr>
              <w:t>.</w:t>
            </w:r>
          </w:p>
          <w:p w14:paraId="1C4010B1"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chaos</w:t>
            </w:r>
            <w:r>
              <w:rPr>
                <w:rFonts w:ascii="Times New Roman" w:hAnsi="Times New Roman" w:cs="Times New Roman"/>
                <w:color w:val="auto"/>
                <w:sz w:val="20"/>
                <w:szCs w:val="20"/>
              </w:rPr>
              <w:t>.</w:t>
            </w:r>
            <w:r w:rsidRPr="00160A15">
              <w:rPr>
                <w:rFonts w:ascii="Times New Roman" w:hAnsi="Times New Roman" w:cs="Times New Roman"/>
                <w:color w:val="auto"/>
                <w:sz w:val="20"/>
                <w:szCs w:val="20"/>
              </w:rPr>
              <w:t xml:space="preserve"> </w:t>
            </w:r>
          </w:p>
          <w:p w14:paraId="60CD1251"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rytmus</w:t>
            </w:r>
            <w:r>
              <w:rPr>
                <w:rFonts w:ascii="Times New Roman" w:hAnsi="Times New Roman" w:cs="Times New Roman"/>
                <w:color w:val="auto"/>
                <w:sz w:val="20"/>
                <w:szCs w:val="20"/>
              </w:rPr>
              <w:t>.</w:t>
            </w:r>
          </w:p>
          <w:p w14:paraId="36449A39"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Cvičení na téma barevný prostor</w:t>
            </w:r>
            <w:r>
              <w:rPr>
                <w:rFonts w:ascii="Times New Roman" w:hAnsi="Times New Roman" w:cs="Times New Roman"/>
                <w:color w:val="auto"/>
                <w:sz w:val="20"/>
                <w:szCs w:val="20"/>
              </w:rPr>
              <w:t>.</w:t>
            </w:r>
          </w:p>
          <w:p w14:paraId="00DD4CA9"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Cvičení na téma komplementární barva</w:t>
            </w:r>
            <w:r>
              <w:rPr>
                <w:rFonts w:ascii="Times New Roman" w:hAnsi="Times New Roman" w:cs="Times New Roman"/>
                <w:color w:val="auto"/>
                <w:sz w:val="20"/>
                <w:szCs w:val="20"/>
              </w:rPr>
              <w:t>.</w:t>
            </w:r>
          </w:p>
          <w:p w14:paraId="44D29B9A"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Cvičení na téma barevná parafráze obrazu</w:t>
            </w:r>
            <w:r>
              <w:rPr>
                <w:rFonts w:ascii="Times New Roman" w:hAnsi="Times New Roman" w:cs="Times New Roman"/>
                <w:color w:val="auto"/>
                <w:sz w:val="20"/>
                <w:szCs w:val="20"/>
              </w:rPr>
              <w:t>.</w:t>
            </w:r>
          </w:p>
          <w:p w14:paraId="5EA8433A"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Cvičení na téma barevný akcent</w:t>
            </w:r>
            <w:r>
              <w:rPr>
                <w:rFonts w:ascii="Times New Roman" w:hAnsi="Times New Roman" w:cs="Times New Roman"/>
                <w:color w:val="auto"/>
                <w:sz w:val="20"/>
                <w:szCs w:val="20"/>
              </w:rPr>
              <w:t>.</w:t>
            </w:r>
          </w:p>
          <w:p w14:paraId="7827FD08"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pozitivní emoce</w:t>
            </w:r>
            <w:r>
              <w:rPr>
                <w:rFonts w:ascii="Times New Roman" w:hAnsi="Times New Roman" w:cs="Times New Roman"/>
                <w:color w:val="auto"/>
                <w:sz w:val="20"/>
                <w:szCs w:val="20"/>
              </w:rPr>
              <w:t>.</w:t>
            </w:r>
          </w:p>
          <w:p w14:paraId="31230A80"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negativní emoce</w:t>
            </w:r>
            <w:r>
              <w:rPr>
                <w:rFonts w:ascii="Times New Roman" w:hAnsi="Times New Roman" w:cs="Times New Roman"/>
                <w:color w:val="auto"/>
                <w:sz w:val="20"/>
                <w:szCs w:val="20"/>
              </w:rPr>
              <w:t>.</w:t>
            </w:r>
          </w:p>
          <w:p w14:paraId="2856AE3D"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Cvičení na téma barevný kontrast</w:t>
            </w:r>
            <w:r>
              <w:rPr>
                <w:rFonts w:ascii="Times New Roman" w:hAnsi="Times New Roman" w:cs="Times New Roman"/>
                <w:color w:val="auto"/>
                <w:sz w:val="20"/>
                <w:szCs w:val="20"/>
              </w:rPr>
              <w:t>.</w:t>
            </w:r>
          </w:p>
          <w:p w14:paraId="2067168E" w14:textId="77777777" w:rsidR="001547C6" w:rsidRPr="00160A15" w:rsidRDefault="001547C6" w:rsidP="009D3D23">
            <w:pPr>
              <w:pStyle w:val="Text"/>
              <w:widowControl w:val="0"/>
              <w:numPr>
                <w:ilvl w:val="0"/>
                <w:numId w:val="8"/>
              </w:numPr>
              <w:rPr>
                <w:rFonts w:ascii="Times New Roman" w:hAnsi="Times New Roman" w:cs="Times New Roman"/>
                <w:color w:val="auto"/>
                <w:sz w:val="20"/>
                <w:szCs w:val="20"/>
              </w:rPr>
            </w:pPr>
            <w:r w:rsidRPr="00160A15">
              <w:rPr>
                <w:rFonts w:ascii="Times New Roman" w:hAnsi="Times New Roman" w:cs="Times New Roman"/>
                <w:color w:val="auto"/>
                <w:sz w:val="20"/>
                <w:szCs w:val="20"/>
              </w:rPr>
              <w:t>Barevné cvičení na téma mollová barevná sestava</w:t>
            </w:r>
            <w:r>
              <w:rPr>
                <w:rFonts w:ascii="Times New Roman" w:hAnsi="Times New Roman" w:cs="Times New Roman"/>
                <w:color w:val="auto"/>
                <w:sz w:val="20"/>
                <w:szCs w:val="20"/>
              </w:rPr>
              <w:t>.</w:t>
            </w:r>
          </w:p>
          <w:p w14:paraId="2DD90880" w14:textId="77777777" w:rsidR="001547C6" w:rsidRPr="00160A15" w:rsidRDefault="001547C6" w:rsidP="009D3D23">
            <w:pPr>
              <w:pStyle w:val="Text"/>
              <w:widowControl w:val="0"/>
              <w:numPr>
                <w:ilvl w:val="0"/>
                <w:numId w:val="8"/>
              </w:numPr>
              <w:contextualSpacing/>
              <w:rPr>
                <w:rFonts w:ascii="Times New Roman" w:eastAsia="Calibri" w:hAnsi="Times New Roman" w:cs="Times New Roman"/>
                <w:sz w:val="20"/>
                <w:szCs w:val="20"/>
                <w:lang w:eastAsia="en-US"/>
              </w:rPr>
            </w:pPr>
            <w:r w:rsidRPr="00160A15">
              <w:rPr>
                <w:rFonts w:ascii="Times New Roman" w:hAnsi="Times New Roman" w:cs="Times New Roman"/>
                <w:color w:val="auto"/>
                <w:sz w:val="20"/>
                <w:szCs w:val="20"/>
              </w:rPr>
              <w:t>Cvičení na téma durová barevná sestava</w:t>
            </w:r>
            <w:r>
              <w:rPr>
                <w:rFonts w:ascii="Times New Roman" w:hAnsi="Times New Roman" w:cs="Times New Roman"/>
                <w:color w:val="auto"/>
                <w:sz w:val="20"/>
                <w:szCs w:val="20"/>
              </w:rPr>
              <w:t>.</w:t>
            </w:r>
          </w:p>
          <w:p w14:paraId="7A27D1D7" w14:textId="77777777" w:rsidR="001547C6" w:rsidRPr="00160A15" w:rsidRDefault="001547C6" w:rsidP="009D3D23">
            <w:pPr>
              <w:pStyle w:val="Text"/>
              <w:widowControl w:val="0"/>
              <w:numPr>
                <w:ilvl w:val="0"/>
                <w:numId w:val="8"/>
              </w:numPr>
              <w:spacing w:after="120"/>
              <w:ind w:left="714" w:hanging="357"/>
              <w:rPr>
                <w:rFonts w:ascii="Times New Roman" w:eastAsia="Calibri" w:hAnsi="Times New Roman" w:cs="Times New Roman"/>
                <w:sz w:val="20"/>
                <w:szCs w:val="20"/>
                <w:lang w:eastAsia="en-US"/>
              </w:rPr>
            </w:pPr>
            <w:r w:rsidRPr="00160A15">
              <w:rPr>
                <w:rFonts w:ascii="Times New Roman" w:hAnsi="Times New Roman" w:cs="Times New Roman"/>
                <w:color w:val="auto"/>
                <w:sz w:val="20"/>
                <w:szCs w:val="20"/>
              </w:rPr>
              <w:t>Barevná kompozice na hudební skladbu</w:t>
            </w:r>
            <w:r>
              <w:rPr>
                <w:rFonts w:ascii="Times New Roman" w:hAnsi="Times New Roman" w:cs="Times New Roman"/>
                <w:color w:val="auto"/>
                <w:sz w:val="20"/>
                <w:szCs w:val="20"/>
              </w:rPr>
              <w:t>.</w:t>
            </w:r>
          </w:p>
          <w:p w14:paraId="64AA1FE9" w14:textId="77777777" w:rsidR="001547C6" w:rsidRDefault="001547C6" w:rsidP="009D3D23">
            <w:pPr>
              <w:jc w:val="both"/>
              <w:rPr>
                <w:b/>
                <w:bCs/>
              </w:rPr>
            </w:pPr>
          </w:p>
          <w:p w14:paraId="4FE84C53" w14:textId="77777777" w:rsidR="003860DC" w:rsidRDefault="003860DC" w:rsidP="009D3D23">
            <w:pPr>
              <w:jc w:val="both"/>
              <w:rPr>
                <w:b/>
                <w:bCs/>
              </w:rPr>
            </w:pPr>
          </w:p>
          <w:p w14:paraId="6D9722C1" w14:textId="38D7F53F" w:rsidR="001547C6" w:rsidRPr="001D399B" w:rsidRDefault="001547C6" w:rsidP="009D3D23">
            <w:pPr>
              <w:jc w:val="both"/>
              <w:rPr>
                <w:b/>
                <w:bCs/>
              </w:rPr>
            </w:pPr>
            <w:r w:rsidRPr="001D399B">
              <w:rPr>
                <w:b/>
                <w:bCs/>
              </w:rPr>
              <w:lastRenderedPageBreak/>
              <w:t>Výsledky učení:</w:t>
            </w:r>
          </w:p>
          <w:p w14:paraId="5A1D42A5" w14:textId="77777777" w:rsidR="001547C6" w:rsidRDefault="001547C6" w:rsidP="009D3D23">
            <w:pPr>
              <w:jc w:val="both"/>
            </w:pPr>
            <w:r>
              <w:t>Odborné znalosti – po absolvování předmětu student umí:</w:t>
            </w:r>
          </w:p>
          <w:p w14:paraId="2F928996" w14:textId="77777777" w:rsidR="001547C6" w:rsidRDefault="001547C6" w:rsidP="004C352E">
            <w:pPr>
              <w:pStyle w:val="Odstavecseseznamem"/>
              <w:numPr>
                <w:ilvl w:val="0"/>
                <w:numId w:val="63"/>
              </w:numPr>
              <w:jc w:val="both"/>
            </w:pPr>
            <w:r>
              <w:t>definovat význam barvy z pohledu psychologického, symbolického a biofyzikálního</w:t>
            </w:r>
          </w:p>
          <w:p w14:paraId="23B50A93" w14:textId="77777777" w:rsidR="001547C6" w:rsidRDefault="001547C6" w:rsidP="004C352E">
            <w:pPr>
              <w:pStyle w:val="Odstavecseseznamem"/>
              <w:numPr>
                <w:ilvl w:val="0"/>
                <w:numId w:val="63"/>
              </w:numPr>
              <w:jc w:val="both"/>
            </w:pPr>
            <w:r>
              <w:t>vysvětlit co je to světlo a stavba zrakového ústrojí</w:t>
            </w:r>
          </w:p>
          <w:p w14:paraId="73635D06" w14:textId="77777777" w:rsidR="001547C6" w:rsidRDefault="001547C6" w:rsidP="004C352E">
            <w:pPr>
              <w:pStyle w:val="Odstavecseseznamem"/>
              <w:numPr>
                <w:ilvl w:val="0"/>
                <w:numId w:val="63"/>
              </w:numPr>
              <w:jc w:val="both"/>
            </w:pPr>
            <w:r>
              <w:t>definovat vývoj vnímání a práce s barvou od pravěku až po novověk</w:t>
            </w:r>
          </w:p>
          <w:p w14:paraId="45F4B527" w14:textId="77777777" w:rsidR="001547C6" w:rsidRDefault="001547C6" w:rsidP="004C352E">
            <w:pPr>
              <w:pStyle w:val="Odstavecseseznamem"/>
              <w:numPr>
                <w:ilvl w:val="0"/>
                <w:numId w:val="63"/>
              </w:numPr>
              <w:jc w:val="both"/>
            </w:pPr>
            <w:r>
              <w:t>vyjmenovat jednotlivé osobnosti nauky o barvě a jejich přínos od novověku po současnost</w:t>
            </w:r>
          </w:p>
          <w:p w14:paraId="57D66A50" w14:textId="77777777" w:rsidR="001547C6" w:rsidRDefault="001547C6" w:rsidP="004C352E">
            <w:pPr>
              <w:pStyle w:val="Odstavecseseznamem"/>
              <w:numPr>
                <w:ilvl w:val="0"/>
                <w:numId w:val="63"/>
              </w:numPr>
              <w:ind w:left="686" w:hanging="357"/>
              <w:contextualSpacing w:val="0"/>
              <w:jc w:val="both"/>
            </w:pPr>
            <w:r>
              <w:t>vyjmenovat barevné teorie a koncepty výtvarných pedagogů působících na Bauhausu</w:t>
            </w:r>
          </w:p>
          <w:p w14:paraId="57B97466" w14:textId="77777777" w:rsidR="001547C6" w:rsidRDefault="001547C6" w:rsidP="009D3D23">
            <w:pPr>
              <w:jc w:val="both"/>
            </w:pPr>
            <w:r>
              <w:t>Odborné dovednosti – po absolvování předmětu student umí:</w:t>
            </w:r>
          </w:p>
          <w:p w14:paraId="00B35822" w14:textId="77777777" w:rsidR="001547C6" w:rsidRDefault="001547C6" w:rsidP="004C352E">
            <w:pPr>
              <w:pStyle w:val="Odstavecseseznamem"/>
              <w:numPr>
                <w:ilvl w:val="0"/>
                <w:numId w:val="64"/>
              </w:numPr>
              <w:jc w:val="both"/>
            </w:pPr>
            <w:r>
              <w:t>aplikovat získané informace z oblasti barvy, světla, tvaru do svých studijních ateliérových výtvarných prací,</w:t>
            </w:r>
            <w:r>
              <w:br/>
              <w:t>do své tvorby</w:t>
            </w:r>
          </w:p>
          <w:p w14:paraId="7B48B31D" w14:textId="77777777" w:rsidR="001547C6" w:rsidRDefault="001547C6" w:rsidP="004C352E">
            <w:pPr>
              <w:pStyle w:val="Odstavecseseznamem"/>
              <w:numPr>
                <w:ilvl w:val="0"/>
                <w:numId w:val="64"/>
              </w:numPr>
              <w:jc w:val="both"/>
            </w:pPr>
            <w:r>
              <w:t>realizovat výtvarné dílo barevným řešením tak, aby myšlenka tvůrcova byla přenositelná na diváka</w:t>
            </w:r>
          </w:p>
          <w:p w14:paraId="2F0C6A88" w14:textId="77777777" w:rsidR="001547C6" w:rsidRPr="005A0406" w:rsidRDefault="001547C6" w:rsidP="004C352E">
            <w:pPr>
              <w:pStyle w:val="Odstavecseseznamem"/>
              <w:numPr>
                <w:ilvl w:val="0"/>
                <w:numId w:val="64"/>
              </w:numPr>
              <w:jc w:val="both"/>
            </w:pPr>
            <w:r>
              <w:t>realizovat výtvarná díla a výtvarné formy působící intenzívně na diváka</w:t>
            </w:r>
          </w:p>
        </w:tc>
      </w:tr>
      <w:tr w:rsidR="001547C6" w:rsidRPr="001452AD" w14:paraId="4BC13790" w14:textId="77777777" w:rsidTr="001547C6">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1965D7B" w14:textId="77777777" w:rsidR="001547C6" w:rsidRPr="001452AD" w:rsidRDefault="001547C6" w:rsidP="009D3D23">
            <w:pPr>
              <w:jc w:val="both"/>
              <w:rPr>
                <w:highlight w:val="yellow"/>
              </w:rPr>
            </w:pPr>
            <w:r w:rsidRPr="001E1ACB">
              <w:rPr>
                <w:b/>
              </w:rPr>
              <w:lastRenderedPageBreak/>
              <w:t>Metody výuky</w:t>
            </w:r>
          </w:p>
        </w:tc>
        <w:tc>
          <w:tcPr>
            <w:tcW w:w="6703" w:type="dxa"/>
            <w:gridSpan w:val="7"/>
            <w:tcBorders>
              <w:top w:val="single" w:sz="4" w:space="0" w:color="auto"/>
              <w:left w:val="single" w:sz="4" w:space="0" w:color="auto"/>
              <w:bottom w:val="nil"/>
              <w:right w:val="single" w:sz="4" w:space="0" w:color="auto"/>
            </w:tcBorders>
          </w:tcPr>
          <w:p w14:paraId="508CFC8B" w14:textId="77777777" w:rsidR="001547C6" w:rsidRPr="001452AD" w:rsidRDefault="001547C6" w:rsidP="009D3D23">
            <w:pPr>
              <w:jc w:val="both"/>
              <w:rPr>
                <w:highlight w:val="yellow"/>
              </w:rPr>
            </w:pPr>
          </w:p>
        </w:tc>
      </w:tr>
      <w:tr w:rsidR="001547C6" w14:paraId="6BC27315" w14:textId="77777777" w:rsidTr="001547C6">
        <w:trPr>
          <w:trHeight w:val="641"/>
        </w:trPr>
        <w:tc>
          <w:tcPr>
            <w:tcW w:w="9855" w:type="dxa"/>
            <w:gridSpan w:val="9"/>
            <w:tcBorders>
              <w:top w:val="nil"/>
              <w:bottom w:val="single" w:sz="4" w:space="0" w:color="auto"/>
            </w:tcBorders>
          </w:tcPr>
          <w:p w14:paraId="4E7D6BB3" w14:textId="77777777" w:rsidR="001547C6" w:rsidRDefault="001547C6" w:rsidP="004C352E">
            <w:pPr>
              <w:pStyle w:val="Odstavecseseznamem"/>
              <w:numPr>
                <w:ilvl w:val="0"/>
                <w:numId w:val="62"/>
              </w:numPr>
              <w:jc w:val="both"/>
            </w:pPr>
            <w:r>
              <w:t>monologická (výklad, přednáška, instruktáž)</w:t>
            </w:r>
          </w:p>
          <w:p w14:paraId="3C998A71" w14:textId="77777777" w:rsidR="001547C6" w:rsidRDefault="001547C6" w:rsidP="004C352E">
            <w:pPr>
              <w:pStyle w:val="Odstavecseseznamem"/>
              <w:numPr>
                <w:ilvl w:val="0"/>
                <w:numId w:val="62"/>
              </w:numPr>
              <w:jc w:val="both"/>
            </w:pPr>
            <w:r>
              <w:t>projekce (statická, dynamická)</w:t>
            </w:r>
          </w:p>
          <w:p w14:paraId="6960F7C6" w14:textId="77777777" w:rsidR="001547C6" w:rsidRDefault="001547C6" w:rsidP="004C352E">
            <w:pPr>
              <w:pStyle w:val="Odstavecseseznamem"/>
              <w:numPr>
                <w:ilvl w:val="0"/>
                <w:numId w:val="62"/>
              </w:numPr>
              <w:jc w:val="both"/>
            </w:pPr>
            <w:r>
              <w:t>přednášení</w:t>
            </w:r>
          </w:p>
          <w:p w14:paraId="480E6841" w14:textId="77777777" w:rsidR="001547C6" w:rsidRDefault="001547C6" w:rsidP="004C352E">
            <w:pPr>
              <w:pStyle w:val="Odstavecseseznamem"/>
              <w:numPr>
                <w:ilvl w:val="0"/>
                <w:numId w:val="62"/>
              </w:numPr>
              <w:jc w:val="both"/>
            </w:pPr>
            <w:r w:rsidRPr="000020A5">
              <w:t>dialogická (diskuze, rozhovor, brainstorming)</w:t>
            </w:r>
          </w:p>
        </w:tc>
      </w:tr>
      <w:tr w:rsidR="001547C6" w14:paraId="4841CDFE" w14:textId="77777777" w:rsidTr="001547C6">
        <w:trPr>
          <w:trHeight w:val="265"/>
        </w:trPr>
        <w:tc>
          <w:tcPr>
            <w:tcW w:w="3653" w:type="dxa"/>
            <w:gridSpan w:val="3"/>
            <w:tcBorders>
              <w:top w:val="single" w:sz="4" w:space="0" w:color="auto"/>
            </w:tcBorders>
            <w:shd w:val="clear" w:color="auto" w:fill="F7CAAC"/>
          </w:tcPr>
          <w:p w14:paraId="1DC5D4EE" w14:textId="77777777" w:rsidR="001547C6" w:rsidRDefault="001547C6" w:rsidP="009D3D23">
            <w:pPr>
              <w:jc w:val="both"/>
            </w:pPr>
            <w:r>
              <w:rPr>
                <w:b/>
              </w:rPr>
              <w:t>Studijní literatura a studijní pomůcky</w:t>
            </w:r>
          </w:p>
        </w:tc>
        <w:tc>
          <w:tcPr>
            <w:tcW w:w="6202" w:type="dxa"/>
            <w:gridSpan w:val="6"/>
            <w:tcBorders>
              <w:top w:val="single" w:sz="4" w:space="0" w:color="auto"/>
              <w:bottom w:val="nil"/>
            </w:tcBorders>
          </w:tcPr>
          <w:p w14:paraId="4986824E" w14:textId="77777777" w:rsidR="001547C6" w:rsidRDefault="001547C6" w:rsidP="009D3D23">
            <w:pPr>
              <w:jc w:val="both"/>
            </w:pPr>
          </w:p>
        </w:tc>
      </w:tr>
      <w:tr w:rsidR="001547C6" w14:paraId="28D70CD1" w14:textId="77777777" w:rsidTr="001547C6">
        <w:trPr>
          <w:trHeight w:val="1497"/>
        </w:trPr>
        <w:tc>
          <w:tcPr>
            <w:tcW w:w="9855" w:type="dxa"/>
            <w:gridSpan w:val="9"/>
            <w:tcBorders>
              <w:top w:val="nil"/>
            </w:tcBorders>
          </w:tcPr>
          <w:p w14:paraId="1F885315" w14:textId="77777777" w:rsidR="001547C6" w:rsidRDefault="001547C6" w:rsidP="009D3D23">
            <w:pPr>
              <w:jc w:val="both"/>
              <w:rPr>
                <w:b/>
              </w:rPr>
            </w:pPr>
            <w:r>
              <w:rPr>
                <w:b/>
              </w:rPr>
              <w:t>Povinná:</w:t>
            </w:r>
          </w:p>
          <w:p w14:paraId="4BE7FCE2" w14:textId="77777777" w:rsidR="001547C6" w:rsidRDefault="001547C6" w:rsidP="009D3D23">
            <w:pPr>
              <w:jc w:val="both"/>
            </w:pPr>
            <w:r w:rsidRPr="00232D77">
              <w:t>BROŽEK, J</w:t>
            </w:r>
            <w:r>
              <w:t>aroslav.</w:t>
            </w:r>
            <w:r w:rsidRPr="00232D77">
              <w:t xml:space="preserve"> </w:t>
            </w:r>
            <w:r w:rsidRPr="00232D77">
              <w:rPr>
                <w:i/>
              </w:rPr>
              <w:t>Úvod do výtvarné</w:t>
            </w:r>
            <w:r>
              <w:rPr>
                <w:i/>
              </w:rPr>
              <w:t xml:space="preserve"> </w:t>
            </w:r>
            <w:r w:rsidRPr="00232D77">
              <w:rPr>
                <w:i/>
              </w:rPr>
              <w:t>teorie – barvy</w:t>
            </w:r>
            <w:r w:rsidRPr="00232D77">
              <w:t>. Ústí nad Labem: Univerzita J. E. Purkyně, 2009</w:t>
            </w:r>
            <w:r>
              <w:t>.</w:t>
            </w:r>
          </w:p>
          <w:p w14:paraId="1DDD430B" w14:textId="77777777" w:rsidR="001547C6" w:rsidRDefault="001547C6" w:rsidP="009D3D23">
            <w:pPr>
              <w:jc w:val="both"/>
            </w:pPr>
            <w:r w:rsidRPr="00232D77">
              <w:t>ISBN 978-80-7414-129-4</w:t>
            </w:r>
            <w:r>
              <w:t>.</w:t>
            </w:r>
          </w:p>
          <w:p w14:paraId="4C61C7C6" w14:textId="2ABD9CD1" w:rsidR="001547C6" w:rsidRPr="001478D6" w:rsidRDefault="001547C6" w:rsidP="009D3D23">
            <w:r w:rsidRPr="001478D6">
              <w:rPr>
                <w:rFonts w:cstheme="minorHAnsi"/>
                <w:shd w:val="clear" w:color="auto" w:fill="FFFFFF"/>
              </w:rPr>
              <w:t>FASSATI, Tomáš. </w:t>
            </w:r>
            <w:r w:rsidR="006E6BC4" w:rsidRPr="001478D6">
              <w:rPr>
                <w:i/>
                <w:iCs/>
              </w:rPr>
              <w:t>Světlo – zrak – vnímání</w:t>
            </w:r>
            <w:r w:rsidRPr="001478D6">
              <w:t>. 1. vyd. Praha: ČVUT, 2019. ISBN </w:t>
            </w:r>
            <w:hyperlink r:id="rId22" w:history="1">
              <w:r w:rsidRPr="001478D6">
                <w:t>978-80-01-06579-2</w:t>
              </w:r>
            </w:hyperlink>
            <w:r w:rsidRPr="001478D6">
              <w:t>.</w:t>
            </w:r>
          </w:p>
          <w:p w14:paraId="5E39DB68" w14:textId="6852F6C0" w:rsidR="001547C6" w:rsidRPr="001478D6" w:rsidRDefault="001547C6" w:rsidP="009D3D23">
            <w:r w:rsidRPr="001478D6">
              <w:rPr>
                <w:rFonts w:cstheme="minorHAnsi"/>
                <w:caps/>
                <w:shd w:val="clear" w:color="auto" w:fill="FFFFFF"/>
              </w:rPr>
              <w:t>ITTEN</w:t>
            </w:r>
            <w:r w:rsidRPr="001478D6">
              <w:rPr>
                <w:rFonts w:cstheme="minorHAnsi"/>
                <w:shd w:val="clear" w:color="auto" w:fill="FFFFFF"/>
              </w:rPr>
              <w:t>, Johannes. </w:t>
            </w:r>
            <w:r w:rsidRPr="001478D6">
              <w:rPr>
                <w:rFonts w:cstheme="minorHAnsi"/>
                <w:i/>
                <w:iCs/>
                <w:shd w:val="clear" w:color="auto" w:fill="FFFFFF"/>
              </w:rPr>
              <w:t>Umění barvy: subjektivní prožívání a objektivní poznávání jako cesta ke vnímání umění</w:t>
            </w:r>
            <w:r w:rsidRPr="001478D6">
              <w:rPr>
                <w:rFonts w:cstheme="minorHAnsi"/>
                <w:shd w:val="clear" w:color="auto" w:fill="FFFFFF"/>
              </w:rPr>
              <w:t xml:space="preserve">. </w:t>
            </w:r>
            <w:r w:rsidR="00C12F93">
              <w:rPr>
                <w:rFonts w:cstheme="minorHAnsi"/>
                <w:shd w:val="clear" w:color="auto" w:fill="FFFFFF"/>
              </w:rPr>
              <w:t>Praha</w:t>
            </w:r>
            <w:r w:rsidRPr="001478D6">
              <w:rPr>
                <w:rFonts w:cstheme="minorHAnsi"/>
                <w:shd w:val="clear" w:color="auto" w:fill="FFFFFF"/>
              </w:rPr>
              <w:t>: NAMU, 2021. </w:t>
            </w:r>
            <w:r w:rsidRPr="001478D6">
              <w:rPr>
                <w:rFonts w:cstheme="minorHAnsi"/>
              </w:rPr>
              <w:t>ISBN 978-80-7331-546-7</w:t>
            </w:r>
            <w:r w:rsidRPr="001478D6">
              <w:rPr>
                <w:rFonts w:cstheme="minorHAnsi"/>
                <w:shd w:val="clear" w:color="auto" w:fill="FFFFFF"/>
              </w:rPr>
              <w:t>.</w:t>
            </w:r>
          </w:p>
          <w:p w14:paraId="6CA314DF" w14:textId="77777777" w:rsidR="001547C6" w:rsidRPr="001478D6" w:rsidRDefault="001547C6" w:rsidP="009D3D23">
            <w:r w:rsidRPr="001478D6">
              <w:rPr>
                <w:rFonts w:cstheme="minorHAnsi"/>
                <w:caps/>
                <w:shd w:val="clear" w:color="auto" w:fill="FFFFFF"/>
              </w:rPr>
              <w:t>PROSKAUER</w:t>
            </w:r>
            <w:r w:rsidRPr="001478D6">
              <w:rPr>
                <w:rFonts w:cstheme="minorHAnsi"/>
                <w:shd w:val="clear" w:color="auto" w:fill="FFFFFF"/>
              </w:rPr>
              <w:t>, Heinrich O. </w:t>
            </w:r>
            <w:r w:rsidRPr="001478D6">
              <w:rPr>
                <w:rFonts w:cstheme="minorHAnsi"/>
                <w:i/>
                <w:iCs/>
                <w:shd w:val="clear" w:color="auto" w:fill="FFFFFF"/>
              </w:rPr>
              <w:t>Ke studiu Goethovy nauky o barvách</w:t>
            </w:r>
            <w:r w:rsidRPr="001478D6">
              <w:rPr>
                <w:rFonts w:cstheme="minorHAnsi"/>
                <w:shd w:val="clear" w:color="auto" w:fill="FFFFFF"/>
              </w:rPr>
              <w:t xml:space="preserve">. Praha: </w:t>
            </w:r>
            <w:proofErr w:type="spellStart"/>
            <w:r w:rsidRPr="001478D6">
              <w:rPr>
                <w:rFonts w:cstheme="minorHAnsi"/>
                <w:shd w:val="clear" w:color="auto" w:fill="FFFFFF"/>
              </w:rPr>
              <w:t>Malvern</w:t>
            </w:r>
            <w:proofErr w:type="spellEnd"/>
            <w:r w:rsidRPr="001478D6">
              <w:rPr>
                <w:rFonts w:cstheme="minorHAnsi"/>
                <w:shd w:val="clear" w:color="auto" w:fill="FFFFFF"/>
              </w:rPr>
              <w:t>, 2020. </w:t>
            </w:r>
            <w:r w:rsidRPr="001478D6">
              <w:rPr>
                <w:rFonts w:cstheme="minorHAnsi"/>
              </w:rPr>
              <w:t>ISBN 978-80-7530-167-3.</w:t>
            </w:r>
          </w:p>
          <w:p w14:paraId="4764A506" w14:textId="77777777" w:rsidR="001547C6" w:rsidRDefault="001547C6" w:rsidP="009D3D23">
            <w:pPr>
              <w:jc w:val="both"/>
              <w:rPr>
                <w:b/>
              </w:rPr>
            </w:pPr>
            <w:r>
              <w:rPr>
                <w:b/>
              </w:rPr>
              <w:t>Doporučená:</w:t>
            </w:r>
          </w:p>
          <w:p w14:paraId="7B1BB450" w14:textId="77777777" w:rsidR="001547C6" w:rsidRPr="00232D77" w:rsidRDefault="001547C6" w:rsidP="009D3D23">
            <w:pPr>
              <w:jc w:val="both"/>
            </w:pPr>
            <w:r w:rsidRPr="00232D77">
              <w:t>BROZMAN, D</w:t>
            </w:r>
            <w:r>
              <w:t>ušan.</w:t>
            </w:r>
            <w:r w:rsidRPr="00232D77">
              <w:t xml:space="preserve"> </w:t>
            </w:r>
            <w:r w:rsidRPr="00232D77">
              <w:rPr>
                <w:i/>
              </w:rPr>
              <w:t>O barvě</w:t>
            </w:r>
            <w:r w:rsidRPr="00232D77">
              <w:t>. Brno: Moravská galerie v Brně, 2009. ISBN 978-80-7027-204-6</w:t>
            </w:r>
            <w:r>
              <w:t>.</w:t>
            </w:r>
          </w:p>
          <w:p w14:paraId="70E158CC" w14:textId="09124451" w:rsidR="001547C6" w:rsidRDefault="001547C6" w:rsidP="009D3D23">
            <w:pPr>
              <w:jc w:val="both"/>
              <w:rPr>
                <w:i/>
              </w:rPr>
            </w:pPr>
            <w:r w:rsidRPr="00232D77">
              <w:t>DANNHOFEROVÁ, J</w:t>
            </w:r>
            <w:r>
              <w:t>ana.</w:t>
            </w:r>
            <w:r w:rsidRPr="00232D77">
              <w:t xml:space="preserve"> </w:t>
            </w:r>
            <w:r w:rsidRPr="00232D77">
              <w:rPr>
                <w:i/>
              </w:rPr>
              <w:t xml:space="preserve">Velká kniha barev </w:t>
            </w:r>
            <w:r w:rsidRPr="00232D77">
              <w:t xml:space="preserve">– </w:t>
            </w:r>
            <w:r w:rsidRPr="0000770D">
              <w:rPr>
                <w:i/>
                <w:iCs/>
              </w:rPr>
              <w:t>Kompletní</w:t>
            </w:r>
            <w:r w:rsidRPr="002B2599">
              <w:rPr>
                <w:i/>
                <w:iCs/>
              </w:rPr>
              <w:t xml:space="preserve"> průvodce</w:t>
            </w:r>
            <w:r w:rsidRPr="00232D77">
              <w:rPr>
                <w:i/>
              </w:rPr>
              <w:t xml:space="preserve"> pro grafiky, fotografy a designér</w:t>
            </w:r>
            <w:r w:rsidR="00170D97">
              <w:rPr>
                <w:i/>
              </w:rPr>
              <w:t>y</w:t>
            </w:r>
            <w:r w:rsidRPr="00232D77">
              <w:rPr>
                <w:i/>
              </w:rPr>
              <w:t xml:space="preserve"> </w:t>
            </w:r>
            <w:r w:rsidRPr="00232D77">
              <w:t>[online].</w:t>
            </w:r>
            <w:r w:rsidRPr="00232D77">
              <w:rPr>
                <w:i/>
              </w:rPr>
              <w:t xml:space="preserve"> </w:t>
            </w:r>
          </w:p>
          <w:p w14:paraId="10186E24" w14:textId="77777777" w:rsidR="001547C6" w:rsidRPr="00232D77" w:rsidRDefault="001547C6" w:rsidP="009D3D23">
            <w:pPr>
              <w:jc w:val="both"/>
            </w:pPr>
            <w:r w:rsidRPr="00232D77">
              <w:t xml:space="preserve">Brno: </w:t>
            </w:r>
            <w:proofErr w:type="spellStart"/>
            <w:r w:rsidRPr="00232D77">
              <w:t>Computer</w:t>
            </w:r>
            <w:proofErr w:type="spellEnd"/>
            <w:r w:rsidRPr="00232D77">
              <w:t xml:space="preserve"> </w:t>
            </w:r>
            <w:proofErr w:type="spellStart"/>
            <w:r w:rsidRPr="00232D77">
              <w:t>Press</w:t>
            </w:r>
            <w:proofErr w:type="spellEnd"/>
            <w:r w:rsidRPr="00232D77">
              <w:t>, 2012. ISBN 978-80-251-3785-7</w:t>
            </w:r>
            <w:r>
              <w:t>.</w:t>
            </w:r>
          </w:p>
          <w:p w14:paraId="14462170" w14:textId="77777777" w:rsidR="001547C6" w:rsidRPr="00232D77" w:rsidRDefault="001547C6" w:rsidP="009D3D23">
            <w:pPr>
              <w:jc w:val="both"/>
            </w:pPr>
            <w:r w:rsidRPr="00232D77">
              <w:t xml:space="preserve">KANDINSKY, </w:t>
            </w:r>
            <w:proofErr w:type="spellStart"/>
            <w:r w:rsidRPr="00232D77">
              <w:t>W</w:t>
            </w:r>
            <w:r>
              <w:t>assily</w:t>
            </w:r>
            <w:proofErr w:type="spellEnd"/>
            <w:r>
              <w:t>.</w:t>
            </w:r>
            <w:r w:rsidRPr="00232D77">
              <w:t xml:space="preserve"> </w:t>
            </w:r>
            <w:r w:rsidRPr="00232D77">
              <w:rPr>
                <w:i/>
              </w:rPr>
              <w:t>O duchovnosti v umění</w:t>
            </w:r>
            <w:r w:rsidRPr="00232D77">
              <w:t>. 2. vyd. Praha: Triáda, 2009. ISBN 978-80-87256-08-4</w:t>
            </w:r>
            <w:r>
              <w:t>.</w:t>
            </w:r>
          </w:p>
          <w:p w14:paraId="617D8EAA" w14:textId="77777777" w:rsidR="001547C6" w:rsidRDefault="001547C6" w:rsidP="009D3D23">
            <w:pPr>
              <w:jc w:val="both"/>
            </w:pPr>
            <w:r w:rsidRPr="00232D77">
              <w:t>PASTERAU, M</w:t>
            </w:r>
            <w:r>
              <w:t>ichel.</w:t>
            </w:r>
            <w:r w:rsidRPr="00232D77">
              <w:t xml:space="preserve"> </w:t>
            </w:r>
            <w:r w:rsidRPr="00232D77">
              <w:rPr>
                <w:i/>
              </w:rPr>
              <w:t>Modrá-Dějiny jedné barvy.</w:t>
            </w:r>
            <w:r w:rsidRPr="00232D77">
              <w:t xml:space="preserve"> Praha: Argo, 2013. ISBN 978-90-257-0886-6</w:t>
            </w:r>
            <w:r>
              <w:t>.</w:t>
            </w:r>
          </w:p>
        </w:tc>
      </w:tr>
      <w:tr w:rsidR="001547C6" w14:paraId="4C75539D" w14:textId="77777777" w:rsidTr="001547C6">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D136778" w14:textId="77777777" w:rsidR="001547C6" w:rsidRDefault="001547C6" w:rsidP="009D3D23">
            <w:pPr>
              <w:jc w:val="center"/>
              <w:rPr>
                <w:b/>
              </w:rPr>
            </w:pPr>
            <w:r>
              <w:rPr>
                <w:b/>
              </w:rPr>
              <w:t>Informace ke kombinované nebo distanční formě</w:t>
            </w:r>
          </w:p>
        </w:tc>
      </w:tr>
      <w:tr w:rsidR="001547C6" w14:paraId="0731F0C9" w14:textId="77777777" w:rsidTr="001547C6">
        <w:tc>
          <w:tcPr>
            <w:tcW w:w="4787" w:type="dxa"/>
            <w:gridSpan w:val="4"/>
            <w:tcBorders>
              <w:top w:val="single" w:sz="2" w:space="0" w:color="auto"/>
            </w:tcBorders>
            <w:shd w:val="clear" w:color="auto" w:fill="F7CAAC"/>
          </w:tcPr>
          <w:p w14:paraId="4C1592E3" w14:textId="77777777" w:rsidR="001547C6" w:rsidRDefault="001547C6" w:rsidP="009D3D23">
            <w:pPr>
              <w:jc w:val="both"/>
            </w:pPr>
            <w:r>
              <w:rPr>
                <w:b/>
              </w:rPr>
              <w:t>Rozsah konzultací (soustředění)</w:t>
            </w:r>
          </w:p>
        </w:tc>
        <w:tc>
          <w:tcPr>
            <w:tcW w:w="889" w:type="dxa"/>
            <w:tcBorders>
              <w:top w:val="single" w:sz="2" w:space="0" w:color="auto"/>
            </w:tcBorders>
          </w:tcPr>
          <w:p w14:paraId="72B0FB08" w14:textId="77777777" w:rsidR="001547C6" w:rsidRDefault="001547C6" w:rsidP="009D3D23">
            <w:pPr>
              <w:jc w:val="both"/>
            </w:pPr>
          </w:p>
        </w:tc>
        <w:tc>
          <w:tcPr>
            <w:tcW w:w="4179" w:type="dxa"/>
            <w:gridSpan w:val="4"/>
            <w:tcBorders>
              <w:top w:val="single" w:sz="2" w:space="0" w:color="auto"/>
            </w:tcBorders>
            <w:shd w:val="clear" w:color="auto" w:fill="F7CAAC"/>
          </w:tcPr>
          <w:p w14:paraId="0A9B69AE" w14:textId="77777777" w:rsidR="001547C6" w:rsidRDefault="001547C6" w:rsidP="009D3D23">
            <w:pPr>
              <w:jc w:val="both"/>
              <w:rPr>
                <w:b/>
              </w:rPr>
            </w:pPr>
            <w:r>
              <w:rPr>
                <w:b/>
              </w:rPr>
              <w:t xml:space="preserve">hodin </w:t>
            </w:r>
          </w:p>
        </w:tc>
      </w:tr>
      <w:tr w:rsidR="001547C6" w14:paraId="6A0BAAA0" w14:textId="77777777" w:rsidTr="001547C6">
        <w:tc>
          <w:tcPr>
            <w:tcW w:w="9855" w:type="dxa"/>
            <w:gridSpan w:val="9"/>
            <w:shd w:val="clear" w:color="auto" w:fill="F7CAAC"/>
          </w:tcPr>
          <w:p w14:paraId="21EF07D1" w14:textId="77777777" w:rsidR="001547C6" w:rsidRDefault="001547C6" w:rsidP="009D3D23">
            <w:pPr>
              <w:jc w:val="both"/>
              <w:rPr>
                <w:b/>
              </w:rPr>
            </w:pPr>
            <w:r>
              <w:rPr>
                <w:b/>
              </w:rPr>
              <w:t>Informace o způsobu kontaktu s vyučujícím</w:t>
            </w:r>
          </w:p>
        </w:tc>
      </w:tr>
      <w:tr w:rsidR="001547C6" w14:paraId="26A2BE7B" w14:textId="77777777" w:rsidTr="001547C6">
        <w:trPr>
          <w:trHeight w:val="1373"/>
        </w:trPr>
        <w:tc>
          <w:tcPr>
            <w:tcW w:w="9855" w:type="dxa"/>
            <w:gridSpan w:val="9"/>
          </w:tcPr>
          <w:p w14:paraId="5C9DA3D3" w14:textId="77777777" w:rsidR="001547C6" w:rsidRDefault="001547C6" w:rsidP="009D3D23">
            <w:pPr>
              <w:jc w:val="both"/>
            </w:pPr>
          </w:p>
        </w:tc>
      </w:tr>
    </w:tbl>
    <w:p w14:paraId="20236A7B" w14:textId="4F724C90" w:rsidR="00E07FCF" w:rsidRDefault="00E07FCF"/>
    <w:p w14:paraId="00702F0B" w14:textId="77777777" w:rsidR="00B1136D" w:rsidRDefault="00B1136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AA78E1" w14:paraId="4BD0C4C5" w14:textId="77777777" w:rsidTr="009D3D23">
        <w:tc>
          <w:tcPr>
            <w:tcW w:w="9855" w:type="dxa"/>
            <w:gridSpan w:val="9"/>
            <w:tcBorders>
              <w:bottom w:val="double" w:sz="4" w:space="0" w:color="auto"/>
            </w:tcBorders>
            <w:shd w:val="clear" w:color="auto" w:fill="BDD6EE"/>
          </w:tcPr>
          <w:p w14:paraId="5068494C" w14:textId="753EAC98" w:rsidR="00AA78E1" w:rsidRDefault="00AA78E1" w:rsidP="009D3D23">
            <w:pPr>
              <w:jc w:val="both"/>
              <w:rPr>
                <w:b/>
                <w:sz w:val="28"/>
              </w:rPr>
            </w:pPr>
            <w:r>
              <w:lastRenderedPageBreak/>
              <w:br w:type="page"/>
            </w:r>
            <w:r>
              <w:rPr>
                <w:b/>
                <w:sz w:val="28"/>
              </w:rPr>
              <w:t>B-III – Charakteristika studijního předmětu</w:t>
            </w:r>
          </w:p>
        </w:tc>
      </w:tr>
      <w:tr w:rsidR="00AA78E1" w14:paraId="78319621" w14:textId="77777777" w:rsidTr="009D3D23">
        <w:tc>
          <w:tcPr>
            <w:tcW w:w="3086" w:type="dxa"/>
            <w:tcBorders>
              <w:top w:val="double" w:sz="4" w:space="0" w:color="auto"/>
            </w:tcBorders>
            <w:shd w:val="clear" w:color="auto" w:fill="F7CAAC"/>
          </w:tcPr>
          <w:p w14:paraId="2319A371" w14:textId="77777777" w:rsidR="00AA78E1" w:rsidRDefault="00AA78E1" w:rsidP="00A33F36">
            <w:pPr>
              <w:rPr>
                <w:b/>
              </w:rPr>
            </w:pPr>
            <w:r>
              <w:rPr>
                <w:b/>
              </w:rPr>
              <w:t>Název studijního předmětu</w:t>
            </w:r>
          </w:p>
        </w:tc>
        <w:tc>
          <w:tcPr>
            <w:tcW w:w="6769" w:type="dxa"/>
            <w:gridSpan w:val="8"/>
            <w:tcBorders>
              <w:top w:val="double" w:sz="4" w:space="0" w:color="auto"/>
            </w:tcBorders>
          </w:tcPr>
          <w:p w14:paraId="299FF2C7" w14:textId="77777777" w:rsidR="00AA78E1" w:rsidRDefault="00AA78E1" w:rsidP="00A33F36">
            <w:r>
              <w:t>Barva – světlo – tvar 2</w:t>
            </w:r>
          </w:p>
        </w:tc>
      </w:tr>
      <w:tr w:rsidR="00AA78E1" w14:paraId="413F4AA1" w14:textId="77777777" w:rsidTr="009D3D23">
        <w:tc>
          <w:tcPr>
            <w:tcW w:w="3086" w:type="dxa"/>
            <w:shd w:val="clear" w:color="auto" w:fill="F7CAAC"/>
          </w:tcPr>
          <w:p w14:paraId="21596807" w14:textId="77777777" w:rsidR="00AA78E1" w:rsidRDefault="00AA78E1" w:rsidP="00A33F36">
            <w:pPr>
              <w:rPr>
                <w:b/>
              </w:rPr>
            </w:pPr>
            <w:r>
              <w:rPr>
                <w:b/>
              </w:rPr>
              <w:t>Typ předmětu</w:t>
            </w:r>
          </w:p>
        </w:tc>
        <w:tc>
          <w:tcPr>
            <w:tcW w:w="3406" w:type="dxa"/>
            <w:gridSpan w:val="5"/>
          </w:tcPr>
          <w:p w14:paraId="7DF887B7" w14:textId="77777777" w:rsidR="00AA78E1" w:rsidRDefault="00AA78E1" w:rsidP="00A33F36">
            <w:r>
              <w:t>povinně volitelný</w:t>
            </w:r>
          </w:p>
        </w:tc>
        <w:tc>
          <w:tcPr>
            <w:tcW w:w="2695" w:type="dxa"/>
            <w:gridSpan w:val="2"/>
            <w:shd w:val="clear" w:color="auto" w:fill="F7CAAC"/>
          </w:tcPr>
          <w:p w14:paraId="427B7A01" w14:textId="77777777" w:rsidR="00AA78E1" w:rsidRDefault="00AA78E1" w:rsidP="00A33F36">
            <w:r>
              <w:t>povinně volitelný</w:t>
            </w:r>
          </w:p>
        </w:tc>
        <w:tc>
          <w:tcPr>
            <w:tcW w:w="668" w:type="dxa"/>
          </w:tcPr>
          <w:p w14:paraId="16046264" w14:textId="77777777" w:rsidR="00AA78E1" w:rsidRDefault="00AA78E1" w:rsidP="00A33F36">
            <w:r>
              <w:t>1/LS</w:t>
            </w:r>
          </w:p>
        </w:tc>
      </w:tr>
      <w:tr w:rsidR="00AA78E1" w14:paraId="5A943B75" w14:textId="77777777" w:rsidTr="009D3D23">
        <w:tc>
          <w:tcPr>
            <w:tcW w:w="3086" w:type="dxa"/>
            <w:shd w:val="clear" w:color="auto" w:fill="F7CAAC"/>
          </w:tcPr>
          <w:p w14:paraId="341ED416" w14:textId="77777777" w:rsidR="00AA78E1" w:rsidRDefault="00AA78E1" w:rsidP="00A33F36">
            <w:pPr>
              <w:rPr>
                <w:b/>
              </w:rPr>
            </w:pPr>
            <w:r>
              <w:rPr>
                <w:b/>
              </w:rPr>
              <w:t>Rozsah studijního předmětu</w:t>
            </w:r>
          </w:p>
        </w:tc>
        <w:tc>
          <w:tcPr>
            <w:tcW w:w="1701" w:type="dxa"/>
            <w:gridSpan w:val="3"/>
          </w:tcPr>
          <w:p w14:paraId="1DBB226A" w14:textId="289DAFD3" w:rsidR="00AA78E1" w:rsidRDefault="00AA78E1" w:rsidP="00A33F36">
            <w:proofErr w:type="gramStart"/>
            <w:r>
              <w:t>13p</w:t>
            </w:r>
            <w:proofErr w:type="gramEnd"/>
            <w:r>
              <w:t>+13c</w:t>
            </w:r>
          </w:p>
        </w:tc>
        <w:tc>
          <w:tcPr>
            <w:tcW w:w="889" w:type="dxa"/>
            <w:shd w:val="clear" w:color="auto" w:fill="F7CAAC"/>
          </w:tcPr>
          <w:p w14:paraId="2F240EDB" w14:textId="77777777" w:rsidR="00AA78E1" w:rsidRDefault="00AA78E1" w:rsidP="00A33F36">
            <w:pPr>
              <w:rPr>
                <w:b/>
              </w:rPr>
            </w:pPr>
            <w:r>
              <w:rPr>
                <w:b/>
              </w:rPr>
              <w:t xml:space="preserve">hod. </w:t>
            </w:r>
          </w:p>
        </w:tc>
        <w:tc>
          <w:tcPr>
            <w:tcW w:w="816" w:type="dxa"/>
          </w:tcPr>
          <w:p w14:paraId="155AB2F0" w14:textId="77777777" w:rsidR="00AA78E1" w:rsidRDefault="00AA78E1" w:rsidP="00A33F36">
            <w:r>
              <w:t>26</w:t>
            </w:r>
          </w:p>
        </w:tc>
        <w:tc>
          <w:tcPr>
            <w:tcW w:w="2156" w:type="dxa"/>
            <w:shd w:val="clear" w:color="auto" w:fill="F7CAAC"/>
          </w:tcPr>
          <w:p w14:paraId="538F70B0" w14:textId="77777777" w:rsidR="00AA78E1" w:rsidRDefault="00AA78E1" w:rsidP="00A33F36">
            <w:pPr>
              <w:rPr>
                <w:b/>
              </w:rPr>
            </w:pPr>
            <w:r>
              <w:rPr>
                <w:b/>
              </w:rPr>
              <w:t>kreditů</w:t>
            </w:r>
          </w:p>
        </w:tc>
        <w:tc>
          <w:tcPr>
            <w:tcW w:w="1207" w:type="dxa"/>
            <w:gridSpan w:val="2"/>
          </w:tcPr>
          <w:p w14:paraId="40E2DF10" w14:textId="77777777" w:rsidR="00AA78E1" w:rsidRDefault="00AA78E1" w:rsidP="00A33F36">
            <w:r>
              <w:t>2</w:t>
            </w:r>
          </w:p>
        </w:tc>
      </w:tr>
      <w:tr w:rsidR="00AA78E1" w14:paraId="762BED65" w14:textId="77777777" w:rsidTr="009D3D23">
        <w:tc>
          <w:tcPr>
            <w:tcW w:w="3086" w:type="dxa"/>
            <w:shd w:val="clear" w:color="auto" w:fill="F7CAAC"/>
          </w:tcPr>
          <w:p w14:paraId="03B9DEC2" w14:textId="77777777" w:rsidR="00AA78E1" w:rsidRDefault="00AA78E1" w:rsidP="00A33F36">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CA3777F" w14:textId="77777777" w:rsidR="00AA78E1" w:rsidRDefault="00AA78E1" w:rsidP="00A33F36">
            <w:r w:rsidRPr="00CD3CD7">
              <w:t>rámcová znalost dějin umění a historie, znalost malířských technik</w:t>
            </w:r>
          </w:p>
        </w:tc>
      </w:tr>
      <w:tr w:rsidR="00AA78E1" w14:paraId="430ABB10" w14:textId="77777777" w:rsidTr="009D3D23">
        <w:tc>
          <w:tcPr>
            <w:tcW w:w="3086" w:type="dxa"/>
            <w:shd w:val="clear" w:color="auto" w:fill="F7CAAC"/>
          </w:tcPr>
          <w:p w14:paraId="0E3F269E" w14:textId="77777777" w:rsidR="00AA78E1" w:rsidRPr="005A0406" w:rsidRDefault="00AA78E1" w:rsidP="00A33F36">
            <w:pPr>
              <w:rPr>
                <w:b/>
              </w:rPr>
            </w:pPr>
            <w:r w:rsidRPr="005A0406">
              <w:rPr>
                <w:b/>
              </w:rPr>
              <w:t>Způsob ověření výsledků učení</w:t>
            </w:r>
          </w:p>
        </w:tc>
        <w:tc>
          <w:tcPr>
            <w:tcW w:w="3406" w:type="dxa"/>
            <w:gridSpan w:val="5"/>
          </w:tcPr>
          <w:p w14:paraId="27B936AB" w14:textId="77777777" w:rsidR="00AA78E1" w:rsidRDefault="00AA78E1" w:rsidP="00A33F36">
            <w:r>
              <w:t>klasifikovaný zápočet</w:t>
            </w:r>
          </w:p>
        </w:tc>
        <w:tc>
          <w:tcPr>
            <w:tcW w:w="2156" w:type="dxa"/>
            <w:shd w:val="clear" w:color="auto" w:fill="F7CAAC"/>
          </w:tcPr>
          <w:p w14:paraId="07730B9A" w14:textId="77777777" w:rsidR="00AA78E1" w:rsidRDefault="00AA78E1" w:rsidP="00A33F36">
            <w:pPr>
              <w:rPr>
                <w:b/>
              </w:rPr>
            </w:pPr>
            <w:r>
              <w:rPr>
                <w:b/>
              </w:rPr>
              <w:t>Forma výuky</w:t>
            </w:r>
          </w:p>
        </w:tc>
        <w:tc>
          <w:tcPr>
            <w:tcW w:w="1207" w:type="dxa"/>
            <w:gridSpan w:val="2"/>
          </w:tcPr>
          <w:p w14:paraId="6390BF60" w14:textId="77777777" w:rsidR="00AA78E1" w:rsidRDefault="00AA78E1" w:rsidP="00A33F36">
            <w:r>
              <w:t>přednáška, cvičení</w:t>
            </w:r>
          </w:p>
        </w:tc>
      </w:tr>
      <w:tr w:rsidR="00AA78E1" w14:paraId="0FF665C9" w14:textId="77777777" w:rsidTr="009D3D23">
        <w:tc>
          <w:tcPr>
            <w:tcW w:w="3086" w:type="dxa"/>
            <w:shd w:val="clear" w:color="auto" w:fill="F7CAAC"/>
          </w:tcPr>
          <w:p w14:paraId="0DB731F4" w14:textId="77777777" w:rsidR="00AA78E1" w:rsidRPr="005A0406" w:rsidRDefault="00AA78E1" w:rsidP="00A33F36">
            <w:pPr>
              <w:rPr>
                <w:b/>
              </w:rPr>
            </w:pPr>
            <w:r w:rsidRPr="005A0406">
              <w:rPr>
                <w:b/>
              </w:rPr>
              <w:t>Forma způsobu ověření výsledků učení a další požadavky na studenta</w:t>
            </w:r>
          </w:p>
        </w:tc>
        <w:tc>
          <w:tcPr>
            <w:tcW w:w="6769" w:type="dxa"/>
            <w:gridSpan w:val="8"/>
            <w:tcBorders>
              <w:bottom w:val="nil"/>
            </w:tcBorders>
          </w:tcPr>
          <w:p w14:paraId="480408A6" w14:textId="77777777" w:rsidR="00AA78E1" w:rsidRDefault="00AA78E1" w:rsidP="00A33F36">
            <w:r w:rsidRPr="002063EE">
              <w:t xml:space="preserve">70% účast na </w:t>
            </w:r>
            <w:r>
              <w:t>cvičeních.</w:t>
            </w:r>
          </w:p>
          <w:p w14:paraId="5DCCAC2F" w14:textId="77777777" w:rsidR="00AA78E1" w:rsidRDefault="00AA78E1" w:rsidP="00A33F36">
            <w:r>
              <w:t>P</w:t>
            </w:r>
            <w:r w:rsidRPr="002063EE">
              <w:t>ísemný test, odevzdaní všech výtvarných úkolů</w:t>
            </w:r>
            <w:r>
              <w:t>.</w:t>
            </w:r>
          </w:p>
        </w:tc>
      </w:tr>
      <w:tr w:rsidR="00AA78E1" w14:paraId="244A497F" w14:textId="77777777" w:rsidTr="00E610B9">
        <w:trPr>
          <w:trHeight w:val="108"/>
        </w:trPr>
        <w:tc>
          <w:tcPr>
            <w:tcW w:w="9855" w:type="dxa"/>
            <w:gridSpan w:val="9"/>
            <w:tcBorders>
              <w:top w:val="nil"/>
            </w:tcBorders>
          </w:tcPr>
          <w:p w14:paraId="7AAB9A45" w14:textId="77777777" w:rsidR="00AA78E1" w:rsidRDefault="00AA78E1" w:rsidP="00A33F36"/>
        </w:tc>
      </w:tr>
      <w:tr w:rsidR="00AA78E1" w14:paraId="1B2F5657" w14:textId="77777777" w:rsidTr="009D3D23">
        <w:trPr>
          <w:trHeight w:val="197"/>
        </w:trPr>
        <w:tc>
          <w:tcPr>
            <w:tcW w:w="3086" w:type="dxa"/>
            <w:tcBorders>
              <w:top w:val="nil"/>
            </w:tcBorders>
            <w:shd w:val="clear" w:color="auto" w:fill="F7CAAC"/>
          </w:tcPr>
          <w:p w14:paraId="50F24D80" w14:textId="77777777" w:rsidR="00AA78E1" w:rsidRDefault="00AA78E1" w:rsidP="00A33F36">
            <w:pPr>
              <w:rPr>
                <w:b/>
              </w:rPr>
            </w:pPr>
            <w:r>
              <w:rPr>
                <w:b/>
              </w:rPr>
              <w:t>Garant předmětu</w:t>
            </w:r>
          </w:p>
        </w:tc>
        <w:tc>
          <w:tcPr>
            <w:tcW w:w="6769" w:type="dxa"/>
            <w:gridSpan w:val="8"/>
            <w:tcBorders>
              <w:top w:val="nil"/>
            </w:tcBorders>
          </w:tcPr>
          <w:p w14:paraId="7A940276" w14:textId="77777777" w:rsidR="00AA78E1" w:rsidRDefault="00AA78E1" w:rsidP="00A33F36">
            <w:r>
              <w:t>Mgr. Helena Maňasová Hradská, Ph.D.</w:t>
            </w:r>
          </w:p>
        </w:tc>
      </w:tr>
      <w:tr w:rsidR="00AA78E1" w14:paraId="0FC67028" w14:textId="77777777" w:rsidTr="009D3D23">
        <w:trPr>
          <w:trHeight w:val="243"/>
        </w:trPr>
        <w:tc>
          <w:tcPr>
            <w:tcW w:w="3086" w:type="dxa"/>
            <w:tcBorders>
              <w:top w:val="nil"/>
            </w:tcBorders>
            <w:shd w:val="clear" w:color="auto" w:fill="F7CAAC"/>
          </w:tcPr>
          <w:p w14:paraId="0210099F" w14:textId="77777777" w:rsidR="00AA78E1" w:rsidRDefault="00AA78E1" w:rsidP="00A33F36">
            <w:pPr>
              <w:rPr>
                <w:b/>
              </w:rPr>
            </w:pPr>
            <w:r>
              <w:rPr>
                <w:b/>
              </w:rPr>
              <w:t>Zapojení garanta do výuky předmětu</w:t>
            </w:r>
          </w:p>
        </w:tc>
        <w:tc>
          <w:tcPr>
            <w:tcW w:w="6769" w:type="dxa"/>
            <w:gridSpan w:val="8"/>
            <w:tcBorders>
              <w:top w:val="nil"/>
            </w:tcBorders>
          </w:tcPr>
          <w:p w14:paraId="3C4DCD36" w14:textId="0E6BB2CE" w:rsidR="00AA78E1" w:rsidRDefault="00AA78E1" w:rsidP="00A33F36">
            <w:r>
              <w:t>50 %</w:t>
            </w:r>
          </w:p>
        </w:tc>
      </w:tr>
      <w:tr w:rsidR="00AA78E1" w14:paraId="1BC083BB" w14:textId="77777777" w:rsidTr="009D3D23">
        <w:tc>
          <w:tcPr>
            <w:tcW w:w="3086" w:type="dxa"/>
            <w:shd w:val="clear" w:color="auto" w:fill="F7CAAC"/>
          </w:tcPr>
          <w:p w14:paraId="4AC9695A" w14:textId="77777777" w:rsidR="00AA78E1" w:rsidRDefault="00AA78E1" w:rsidP="00A33F36">
            <w:pPr>
              <w:rPr>
                <w:b/>
              </w:rPr>
            </w:pPr>
            <w:r>
              <w:rPr>
                <w:b/>
              </w:rPr>
              <w:t>Vyučující</w:t>
            </w:r>
          </w:p>
        </w:tc>
        <w:tc>
          <w:tcPr>
            <w:tcW w:w="6769" w:type="dxa"/>
            <w:gridSpan w:val="8"/>
            <w:tcBorders>
              <w:bottom w:val="nil"/>
            </w:tcBorders>
          </w:tcPr>
          <w:p w14:paraId="2BDB6BBA" w14:textId="3CCF83B1" w:rsidR="00AA78E1" w:rsidRDefault="00AA78E1" w:rsidP="00A33F36">
            <w:r>
              <w:t>Mgr. Helena Maňasová Hradská, Ph.D.</w:t>
            </w:r>
            <w:r w:rsidR="00086BF9">
              <w:t>, Mgr. Jana Ovčáčková, Ph.D.</w:t>
            </w:r>
          </w:p>
        </w:tc>
      </w:tr>
      <w:tr w:rsidR="00AA78E1" w14:paraId="2FFE927E" w14:textId="77777777" w:rsidTr="009D3D23">
        <w:trPr>
          <w:trHeight w:val="158"/>
        </w:trPr>
        <w:tc>
          <w:tcPr>
            <w:tcW w:w="9855" w:type="dxa"/>
            <w:gridSpan w:val="9"/>
            <w:tcBorders>
              <w:top w:val="nil"/>
            </w:tcBorders>
          </w:tcPr>
          <w:p w14:paraId="438A6983" w14:textId="77777777" w:rsidR="00AA78E1" w:rsidRDefault="00AA78E1" w:rsidP="00A33F36"/>
        </w:tc>
      </w:tr>
      <w:tr w:rsidR="00AA78E1" w:rsidRPr="001452AD" w14:paraId="30B40809" w14:textId="77777777" w:rsidTr="009D3D23">
        <w:tc>
          <w:tcPr>
            <w:tcW w:w="3086" w:type="dxa"/>
            <w:shd w:val="clear" w:color="auto" w:fill="F7CAAC"/>
          </w:tcPr>
          <w:p w14:paraId="5446C5B0" w14:textId="77777777" w:rsidR="00AA78E1" w:rsidRPr="001452AD" w:rsidRDefault="00AA78E1" w:rsidP="009D3D23">
            <w:pPr>
              <w:jc w:val="both"/>
              <w:rPr>
                <w:b/>
                <w:highlight w:val="yellow"/>
              </w:rPr>
            </w:pPr>
            <w:r w:rsidRPr="009B48E7">
              <w:rPr>
                <w:b/>
              </w:rPr>
              <w:t>Hlavní témata a výsledky učení</w:t>
            </w:r>
          </w:p>
        </w:tc>
        <w:tc>
          <w:tcPr>
            <w:tcW w:w="6769" w:type="dxa"/>
            <w:gridSpan w:val="8"/>
            <w:tcBorders>
              <w:bottom w:val="nil"/>
            </w:tcBorders>
          </w:tcPr>
          <w:p w14:paraId="3A1AC994" w14:textId="77777777" w:rsidR="00AA78E1" w:rsidRPr="001452AD" w:rsidRDefault="00AA78E1" w:rsidP="009D3D23">
            <w:pPr>
              <w:jc w:val="both"/>
              <w:rPr>
                <w:highlight w:val="yellow"/>
              </w:rPr>
            </w:pPr>
          </w:p>
        </w:tc>
      </w:tr>
      <w:tr w:rsidR="00AA78E1" w:rsidRPr="005A0406" w14:paraId="2AE41496" w14:textId="77777777" w:rsidTr="009D3D23">
        <w:trPr>
          <w:trHeight w:val="2197"/>
        </w:trPr>
        <w:tc>
          <w:tcPr>
            <w:tcW w:w="9855" w:type="dxa"/>
            <w:gridSpan w:val="9"/>
            <w:tcBorders>
              <w:top w:val="nil"/>
              <w:bottom w:val="single" w:sz="4" w:space="0" w:color="auto"/>
            </w:tcBorders>
          </w:tcPr>
          <w:p w14:paraId="05A50FE0" w14:textId="77777777" w:rsidR="00AA78E1" w:rsidRPr="00216490" w:rsidRDefault="00AA78E1" w:rsidP="009D3D23">
            <w:pPr>
              <w:jc w:val="both"/>
              <w:rPr>
                <w:b/>
              </w:rPr>
            </w:pPr>
            <w:r>
              <w:rPr>
                <w:b/>
              </w:rPr>
              <w:t>Témata</w:t>
            </w:r>
            <w:r w:rsidRPr="00216490">
              <w:rPr>
                <w:b/>
              </w:rPr>
              <w:t xml:space="preserve"> přednášek</w:t>
            </w:r>
            <w:r>
              <w:rPr>
                <w:b/>
              </w:rPr>
              <w:t>:</w:t>
            </w:r>
          </w:p>
          <w:p w14:paraId="285EA63F" w14:textId="77777777" w:rsidR="00AA78E1" w:rsidRPr="00216490" w:rsidRDefault="00AA78E1" w:rsidP="009D3D23">
            <w:pPr>
              <w:numPr>
                <w:ilvl w:val="0"/>
                <w:numId w:val="9"/>
              </w:numPr>
              <w:jc w:val="both"/>
              <w:rPr>
                <w:rFonts w:eastAsia="Calibri"/>
                <w:b/>
                <w:lang w:eastAsia="en-US"/>
              </w:rPr>
            </w:pPr>
            <w:r w:rsidRPr="00216490">
              <w:rPr>
                <w:rFonts w:eastAsia="Calibri"/>
                <w:lang w:eastAsia="en-US"/>
              </w:rPr>
              <w:t>Jaký úkol připadá barvám v</w:t>
            </w:r>
            <w:r>
              <w:rPr>
                <w:rFonts w:eastAsia="Calibri"/>
                <w:lang w:eastAsia="en-US"/>
              </w:rPr>
              <w:t> </w:t>
            </w:r>
            <w:r w:rsidRPr="00216490">
              <w:rPr>
                <w:rFonts w:eastAsia="Calibri"/>
                <w:lang w:eastAsia="en-US"/>
              </w:rPr>
              <w:t>obraze</w:t>
            </w:r>
            <w:r>
              <w:rPr>
                <w:rFonts w:eastAsia="Calibri"/>
                <w:lang w:eastAsia="en-US"/>
              </w:rPr>
              <w:t>.</w:t>
            </w:r>
          </w:p>
          <w:p w14:paraId="521C7642" w14:textId="77777777" w:rsidR="00AA78E1" w:rsidRPr="00216490" w:rsidRDefault="00AA78E1" w:rsidP="009D3D23">
            <w:pPr>
              <w:ind w:left="720"/>
              <w:jc w:val="both"/>
              <w:rPr>
                <w:rFonts w:eastAsia="Calibri"/>
                <w:b/>
                <w:lang w:eastAsia="en-US"/>
              </w:rPr>
            </w:pPr>
            <w:r w:rsidRPr="00216490">
              <w:rPr>
                <w:rFonts w:eastAsia="Calibri"/>
                <w:lang w:eastAsia="en-US"/>
              </w:rPr>
              <w:t>Barva v umění 19. a 20. století</w:t>
            </w:r>
            <w:r>
              <w:rPr>
                <w:rFonts w:eastAsia="Calibri"/>
                <w:lang w:eastAsia="en-US"/>
              </w:rPr>
              <w:t>.</w:t>
            </w:r>
          </w:p>
          <w:p w14:paraId="28F1A4BC" w14:textId="77777777" w:rsidR="00AA78E1" w:rsidRPr="00216490" w:rsidRDefault="00AA78E1" w:rsidP="009D3D23">
            <w:pPr>
              <w:ind w:left="720"/>
              <w:jc w:val="both"/>
              <w:rPr>
                <w:rFonts w:eastAsia="Calibri"/>
                <w:lang w:eastAsia="en-US"/>
              </w:rPr>
            </w:pPr>
            <w:r w:rsidRPr="00216490">
              <w:rPr>
                <w:rFonts w:eastAsia="Calibri"/>
                <w:lang w:eastAsia="en-US"/>
              </w:rPr>
              <w:t>Barevná typologie</w:t>
            </w:r>
            <w:r>
              <w:rPr>
                <w:rFonts w:eastAsia="Calibri"/>
                <w:lang w:eastAsia="en-US"/>
              </w:rPr>
              <w:t>.</w:t>
            </w:r>
            <w:r w:rsidRPr="00216490">
              <w:rPr>
                <w:rFonts w:eastAsia="Calibri"/>
                <w:lang w:eastAsia="en-US"/>
              </w:rPr>
              <w:t xml:space="preserve"> </w:t>
            </w:r>
          </w:p>
          <w:p w14:paraId="59498335" w14:textId="77777777" w:rsidR="00AA78E1" w:rsidRPr="00216490" w:rsidRDefault="00AA78E1" w:rsidP="009D3D23">
            <w:pPr>
              <w:ind w:left="720"/>
              <w:jc w:val="both"/>
              <w:rPr>
                <w:rFonts w:eastAsia="Calibri"/>
                <w:lang w:eastAsia="en-US"/>
              </w:rPr>
            </w:pPr>
            <w:r w:rsidRPr="00216490">
              <w:rPr>
                <w:rFonts w:eastAsia="Calibri"/>
                <w:bCs/>
                <w:lang w:eastAsia="en-US"/>
              </w:rPr>
              <w:t>Využití barevných asociací v</w:t>
            </w:r>
            <w:r>
              <w:rPr>
                <w:rFonts w:eastAsia="Calibri"/>
                <w:bCs/>
                <w:lang w:eastAsia="en-US"/>
              </w:rPr>
              <w:t> </w:t>
            </w:r>
            <w:r w:rsidRPr="00216490">
              <w:rPr>
                <w:rFonts w:eastAsia="Calibri"/>
                <w:bCs/>
                <w:lang w:eastAsia="en-US"/>
              </w:rPr>
              <w:t>marketingu</w:t>
            </w:r>
            <w:r>
              <w:rPr>
                <w:rFonts w:eastAsia="Calibri"/>
                <w:bCs/>
                <w:lang w:eastAsia="en-US"/>
              </w:rPr>
              <w:t>.</w:t>
            </w:r>
            <w:r w:rsidRPr="00216490">
              <w:rPr>
                <w:rFonts w:eastAsia="Calibri"/>
                <w:bCs/>
                <w:lang w:eastAsia="en-US"/>
              </w:rPr>
              <w:t xml:space="preserve"> </w:t>
            </w:r>
          </w:p>
          <w:p w14:paraId="743B69F5"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Fyzikální působení barev – achromatické světlo a barva povrchu, vztah mezi barevným světlem a barevným povrchem</w:t>
            </w:r>
            <w:r>
              <w:rPr>
                <w:rFonts w:eastAsia="Calibri"/>
                <w:lang w:eastAsia="en-US"/>
              </w:rPr>
              <w:t>.</w:t>
            </w:r>
          </w:p>
          <w:p w14:paraId="265CD6D0"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Psychologické působení barev – barva a diagnostika osobnosti, barvy a synestezie</w:t>
            </w:r>
            <w:r>
              <w:rPr>
                <w:rFonts w:eastAsia="Calibri"/>
                <w:lang w:eastAsia="en-US"/>
              </w:rPr>
              <w:t>.</w:t>
            </w:r>
          </w:p>
          <w:p w14:paraId="52A9B850"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 xml:space="preserve">Optické klamy založené na působení barev – následný kontrast, současný kontrast, iradiace, barevná indukce, paobraz s indukcí, </w:t>
            </w:r>
            <w:proofErr w:type="spellStart"/>
            <w:r w:rsidRPr="00216490">
              <w:rPr>
                <w:rFonts w:eastAsia="Calibri"/>
                <w:lang w:eastAsia="en-US"/>
              </w:rPr>
              <w:t>Bezoldův</w:t>
            </w:r>
            <w:proofErr w:type="spellEnd"/>
            <w:r w:rsidRPr="00216490">
              <w:rPr>
                <w:rFonts w:eastAsia="Calibri"/>
                <w:lang w:eastAsia="en-US"/>
              </w:rPr>
              <w:t xml:space="preserve"> efekt, Op art</w:t>
            </w:r>
            <w:r>
              <w:rPr>
                <w:rFonts w:eastAsia="Calibri"/>
                <w:lang w:eastAsia="en-US"/>
              </w:rPr>
              <w:t>.</w:t>
            </w:r>
          </w:p>
          <w:p w14:paraId="5410AB3B" w14:textId="77777777" w:rsidR="00AA78E1" w:rsidRPr="00216490" w:rsidRDefault="00AA78E1" w:rsidP="009D3D23">
            <w:pPr>
              <w:ind w:left="720"/>
              <w:jc w:val="both"/>
              <w:rPr>
                <w:rFonts w:eastAsia="Calibri"/>
                <w:lang w:eastAsia="en-US"/>
              </w:rPr>
            </w:pPr>
            <w:r w:rsidRPr="00216490">
              <w:rPr>
                <w:rFonts w:eastAsia="Calibri"/>
                <w:lang w:eastAsia="en-US"/>
              </w:rPr>
              <w:t>Zrakové klamy – lineární, reverzibilita obrazu, kinetické jevy – lineární, barevně kinetický efekt</w:t>
            </w:r>
            <w:r>
              <w:rPr>
                <w:rFonts w:eastAsia="Calibri"/>
                <w:lang w:eastAsia="en-US"/>
              </w:rPr>
              <w:t>.</w:t>
            </w:r>
          </w:p>
          <w:p w14:paraId="1E85CBEE" w14:textId="77777777" w:rsidR="00AA78E1" w:rsidRPr="009606C0" w:rsidRDefault="00AA78E1" w:rsidP="009D3D23">
            <w:pPr>
              <w:pStyle w:val="Odstavecseseznamem"/>
              <w:numPr>
                <w:ilvl w:val="0"/>
                <w:numId w:val="9"/>
              </w:numPr>
              <w:jc w:val="both"/>
              <w:rPr>
                <w:rFonts w:eastAsia="Calibri"/>
                <w:lang w:eastAsia="en-US"/>
              </w:rPr>
            </w:pPr>
            <w:r w:rsidRPr="009606C0">
              <w:rPr>
                <w:rFonts w:eastAsia="Calibri"/>
                <w:lang w:eastAsia="en-US"/>
              </w:rPr>
              <w:t>Principy míchání barev – míchání dvou barev v kruhu, míchání tří barev v trojúhelníku, míchání čtyř barev ve čtverci</w:t>
            </w:r>
            <w:r>
              <w:rPr>
                <w:rFonts w:eastAsia="Calibri"/>
                <w:lang w:eastAsia="en-US"/>
              </w:rPr>
              <w:t>.</w:t>
            </w:r>
          </w:p>
          <w:p w14:paraId="0DED269B"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Soulad a nesoulad barev, harmonie barev</w:t>
            </w:r>
            <w:r>
              <w:rPr>
                <w:rFonts w:eastAsia="Calibri"/>
                <w:lang w:eastAsia="en-US"/>
              </w:rPr>
              <w:t>.</w:t>
            </w:r>
          </w:p>
          <w:p w14:paraId="5DEEC42D"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 xml:space="preserve">Principy návrhů barevných sestav – dyády, triády, tetrády, </w:t>
            </w:r>
            <w:proofErr w:type="spellStart"/>
            <w:r w:rsidRPr="00216490">
              <w:rPr>
                <w:rFonts w:eastAsia="Calibri"/>
                <w:lang w:eastAsia="en-US"/>
              </w:rPr>
              <w:t>hexády</w:t>
            </w:r>
            <w:proofErr w:type="spellEnd"/>
            <w:r>
              <w:rPr>
                <w:rFonts w:eastAsia="Calibri"/>
                <w:lang w:eastAsia="en-US"/>
              </w:rPr>
              <w:t>.</w:t>
            </w:r>
          </w:p>
          <w:p w14:paraId="2BE8D135"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Barevné sestavy</w:t>
            </w:r>
            <w:r>
              <w:rPr>
                <w:rFonts w:eastAsia="Calibri"/>
                <w:lang w:eastAsia="en-US"/>
              </w:rPr>
              <w:t>.</w:t>
            </w:r>
          </w:p>
          <w:p w14:paraId="1DAEB672"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 xml:space="preserve">František Kupka a jeho </w:t>
            </w:r>
            <w:r w:rsidRPr="00216490">
              <w:rPr>
                <w:rFonts w:eastAsia="Calibri"/>
                <w:i/>
                <w:lang w:eastAsia="en-US"/>
              </w:rPr>
              <w:t>Smysl a pocit barvy</w:t>
            </w:r>
            <w:r>
              <w:rPr>
                <w:rFonts w:eastAsia="Calibri"/>
                <w:i/>
                <w:lang w:eastAsia="en-US"/>
              </w:rPr>
              <w:t>.</w:t>
            </w:r>
          </w:p>
          <w:p w14:paraId="529A053C"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 xml:space="preserve">Bauhaus a úvodní kurz </w:t>
            </w:r>
            <w:r w:rsidRPr="00216490">
              <w:rPr>
                <w:rFonts w:eastAsia="Calibri"/>
                <w:i/>
                <w:lang w:eastAsia="en-US"/>
              </w:rPr>
              <w:t xml:space="preserve">Barva a tvar, </w:t>
            </w:r>
            <w:proofErr w:type="spellStart"/>
            <w:r w:rsidRPr="00216490">
              <w:rPr>
                <w:rFonts w:eastAsia="Calibri"/>
                <w:lang w:eastAsia="en-US"/>
              </w:rPr>
              <w:t>Wasilly</w:t>
            </w:r>
            <w:proofErr w:type="spellEnd"/>
            <w:r w:rsidRPr="00216490">
              <w:rPr>
                <w:rFonts w:eastAsia="Calibri"/>
                <w:lang w:eastAsia="en-US"/>
              </w:rPr>
              <w:t xml:space="preserve"> </w:t>
            </w:r>
            <w:proofErr w:type="spellStart"/>
            <w:r w:rsidRPr="00216490">
              <w:rPr>
                <w:rFonts w:eastAsia="Calibri"/>
                <w:lang w:eastAsia="en-US"/>
              </w:rPr>
              <w:t>Kandinsky</w:t>
            </w:r>
            <w:proofErr w:type="spellEnd"/>
            <w:r w:rsidRPr="00216490">
              <w:rPr>
                <w:rFonts w:eastAsia="Calibri"/>
                <w:lang w:eastAsia="en-US"/>
              </w:rPr>
              <w:t xml:space="preserve"> a jeho </w:t>
            </w:r>
            <w:r w:rsidRPr="00216490">
              <w:rPr>
                <w:rFonts w:eastAsia="Calibri"/>
                <w:i/>
                <w:lang w:eastAsia="en-US"/>
              </w:rPr>
              <w:t>Řeč tvarů a barev</w:t>
            </w:r>
            <w:r>
              <w:rPr>
                <w:rFonts w:eastAsia="Calibri"/>
                <w:i/>
                <w:lang w:eastAsia="en-US"/>
              </w:rPr>
              <w:t>.</w:t>
            </w:r>
          </w:p>
          <w:p w14:paraId="79C7B61F" w14:textId="77777777" w:rsidR="00AA78E1" w:rsidRPr="00216490" w:rsidRDefault="00AA78E1" w:rsidP="009D3D23">
            <w:pPr>
              <w:ind w:left="720"/>
              <w:jc w:val="both"/>
              <w:rPr>
                <w:rFonts w:eastAsia="Calibri"/>
                <w:lang w:eastAsia="en-US"/>
              </w:rPr>
            </w:pPr>
            <w:r w:rsidRPr="00216490">
              <w:rPr>
                <w:rFonts w:eastAsia="Calibri"/>
                <w:lang w:eastAsia="en-US"/>
              </w:rPr>
              <w:t xml:space="preserve">Johannes </w:t>
            </w:r>
            <w:proofErr w:type="spellStart"/>
            <w:r w:rsidRPr="00216490">
              <w:rPr>
                <w:rFonts w:eastAsia="Calibri"/>
                <w:lang w:eastAsia="en-US"/>
              </w:rPr>
              <w:t>Itten</w:t>
            </w:r>
            <w:proofErr w:type="spellEnd"/>
            <w:r w:rsidRPr="00216490">
              <w:rPr>
                <w:rFonts w:eastAsia="Calibri"/>
                <w:lang w:eastAsia="en-US"/>
              </w:rPr>
              <w:t xml:space="preserve"> a jeho barevné akordy</w:t>
            </w:r>
            <w:r>
              <w:rPr>
                <w:rFonts w:eastAsia="Calibri"/>
                <w:lang w:eastAsia="en-US"/>
              </w:rPr>
              <w:t>.</w:t>
            </w:r>
          </w:p>
          <w:p w14:paraId="7DA2AF9B" w14:textId="77777777" w:rsidR="00AA78E1" w:rsidRPr="00216490" w:rsidRDefault="00AA78E1" w:rsidP="009D3D23">
            <w:pPr>
              <w:ind w:left="720"/>
              <w:jc w:val="both"/>
              <w:rPr>
                <w:rFonts w:eastAsia="Calibri"/>
                <w:lang w:eastAsia="en-US"/>
              </w:rPr>
            </w:pPr>
            <w:r w:rsidRPr="00216490">
              <w:rPr>
                <w:rFonts w:eastAsia="Calibri"/>
                <w:lang w:eastAsia="en-US"/>
              </w:rPr>
              <w:t>Vztah barvy a tvaru</w:t>
            </w:r>
            <w:r>
              <w:rPr>
                <w:rFonts w:eastAsia="Calibri"/>
                <w:lang w:eastAsia="en-US"/>
              </w:rPr>
              <w:t>.</w:t>
            </w:r>
          </w:p>
          <w:p w14:paraId="6537C052" w14:textId="77777777" w:rsidR="00AA78E1" w:rsidRPr="00216490" w:rsidRDefault="00AA78E1" w:rsidP="009D3D23">
            <w:pPr>
              <w:numPr>
                <w:ilvl w:val="0"/>
                <w:numId w:val="9"/>
              </w:numPr>
              <w:jc w:val="both"/>
              <w:rPr>
                <w:rFonts w:eastAsia="Calibri"/>
                <w:lang w:eastAsia="en-US"/>
              </w:rPr>
            </w:pPr>
            <w:proofErr w:type="spellStart"/>
            <w:r w:rsidRPr="00216490">
              <w:rPr>
                <w:rFonts w:eastAsia="Calibri"/>
                <w:lang w:eastAsia="en-US"/>
              </w:rPr>
              <w:t>Ulmská</w:t>
            </w:r>
            <w:proofErr w:type="spellEnd"/>
            <w:r w:rsidRPr="00216490">
              <w:rPr>
                <w:rFonts w:eastAsia="Calibri"/>
                <w:lang w:eastAsia="en-US"/>
              </w:rPr>
              <w:t xml:space="preserve"> škola a výuka spojená s barevným cvičením – </w:t>
            </w:r>
            <w:proofErr w:type="spellStart"/>
            <w:r w:rsidRPr="00216490">
              <w:rPr>
                <w:rFonts w:eastAsia="Calibri"/>
                <w:lang w:eastAsia="en-US"/>
              </w:rPr>
              <w:t>Tomás</w:t>
            </w:r>
            <w:proofErr w:type="spellEnd"/>
            <w:r w:rsidRPr="00216490">
              <w:rPr>
                <w:rFonts w:eastAsia="Calibri"/>
                <w:lang w:eastAsia="en-US"/>
              </w:rPr>
              <w:t xml:space="preserve"> </w:t>
            </w:r>
            <w:proofErr w:type="spellStart"/>
            <w:r w:rsidRPr="00216490">
              <w:rPr>
                <w:rFonts w:eastAsia="Calibri"/>
                <w:lang w:eastAsia="en-US"/>
              </w:rPr>
              <w:t>Maldonado</w:t>
            </w:r>
            <w:proofErr w:type="spellEnd"/>
            <w:r w:rsidRPr="00216490">
              <w:rPr>
                <w:rFonts w:eastAsia="Calibri"/>
                <w:lang w:eastAsia="en-US"/>
              </w:rPr>
              <w:t xml:space="preserve">, Otto </w:t>
            </w:r>
            <w:proofErr w:type="spellStart"/>
            <w:r w:rsidRPr="00216490">
              <w:rPr>
                <w:rFonts w:eastAsia="Calibri"/>
                <w:lang w:eastAsia="en-US"/>
              </w:rPr>
              <w:t>Aicher</w:t>
            </w:r>
            <w:proofErr w:type="spellEnd"/>
            <w:r w:rsidRPr="00216490">
              <w:rPr>
                <w:rFonts w:eastAsia="Calibri"/>
                <w:lang w:eastAsia="en-US"/>
              </w:rPr>
              <w:t>, Max Bill</w:t>
            </w:r>
            <w:r>
              <w:rPr>
                <w:rFonts w:eastAsia="Calibri"/>
                <w:lang w:eastAsia="en-US"/>
              </w:rPr>
              <w:t>.</w:t>
            </w:r>
          </w:p>
          <w:p w14:paraId="26DA031A"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Barva v designu a architektuře</w:t>
            </w:r>
            <w:r>
              <w:rPr>
                <w:rFonts w:eastAsia="Calibri"/>
                <w:lang w:eastAsia="en-US"/>
              </w:rPr>
              <w:t>.</w:t>
            </w:r>
          </w:p>
          <w:p w14:paraId="14B5B2D9" w14:textId="77777777" w:rsidR="00AA78E1" w:rsidRPr="00216490" w:rsidRDefault="00AA78E1" w:rsidP="009D3D23">
            <w:pPr>
              <w:ind w:left="720"/>
              <w:jc w:val="both"/>
              <w:rPr>
                <w:rFonts w:eastAsia="Calibri"/>
                <w:lang w:eastAsia="en-US"/>
              </w:rPr>
            </w:pPr>
            <w:r w:rsidRPr="00216490">
              <w:rPr>
                <w:rFonts w:eastAsia="Calibri"/>
                <w:lang w:eastAsia="en-US"/>
              </w:rPr>
              <w:t>Barva v grafickém designu a tisk</w:t>
            </w:r>
            <w:r>
              <w:rPr>
                <w:rFonts w:eastAsia="Calibri"/>
                <w:lang w:eastAsia="en-US"/>
              </w:rPr>
              <w:t>.</w:t>
            </w:r>
            <w:r w:rsidRPr="00216490">
              <w:rPr>
                <w:rFonts w:eastAsia="Calibri"/>
                <w:lang w:eastAsia="en-US"/>
              </w:rPr>
              <w:t xml:space="preserve"> </w:t>
            </w:r>
          </w:p>
          <w:p w14:paraId="199ADD5D" w14:textId="77777777" w:rsidR="00AA78E1" w:rsidRPr="00216490" w:rsidRDefault="00AA78E1" w:rsidP="009D3D23">
            <w:pPr>
              <w:numPr>
                <w:ilvl w:val="0"/>
                <w:numId w:val="9"/>
              </w:numPr>
              <w:jc w:val="both"/>
              <w:rPr>
                <w:rFonts w:eastAsia="Calibri"/>
                <w:lang w:eastAsia="en-US"/>
              </w:rPr>
            </w:pPr>
            <w:r w:rsidRPr="00216490">
              <w:rPr>
                <w:rFonts w:eastAsia="Calibri"/>
                <w:lang w:eastAsia="en-US"/>
              </w:rPr>
              <w:t>Kamufláž, její principy, vývoj</w:t>
            </w:r>
            <w:r>
              <w:rPr>
                <w:rFonts w:eastAsia="Calibri"/>
                <w:lang w:eastAsia="en-US"/>
              </w:rPr>
              <w:t>.</w:t>
            </w:r>
          </w:p>
          <w:p w14:paraId="652B0AE8" w14:textId="77777777" w:rsidR="00AA78E1" w:rsidRPr="00216490" w:rsidRDefault="00AA78E1" w:rsidP="009D3D23">
            <w:pPr>
              <w:spacing w:after="120"/>
              <w:ind w:left="720"/>
              <w:jc w:val="both"/>
              <w:rPr>
                <w:rFonts w:eastAsia="Calibri"/>
                <w:lang w:eastAsia="en-US"/>
              </w:rPr>
            </w:pPr>
            <w:r w:rsidRPr="00216490">
              <w:rPr>
                <w:rFonts w:eastAsia="Calibri"/>
                <w:lang w:eastAsia="en-US"/>
              </w:rPr>
              <w:t>Jak vidí svět zvířata</w:t>
            </w:r>
            <w:r>
              <w:rPr>
                <w:rFonts w:eastAsia="Calibri"/>
                <w:lang w:eastAsia="en-US"/>
              </w:rPr>
              <w:t>.</w:t>
            </w:r>
          </w:p>
          <w:p w14:paraId="3F4E431E" w14:textId="77777777" w:rsidR="00AA78E1" w:rsidRPr="00216490" w:rsidRDefault="00AA78E1" w:rsidP="009D3D23">
            <w:pPr>
              <w:ind w:hanging="36"/>
              <w:jc w:val="both"/>
              <w:rPr>
                <w:b/>
              </w:rPr>
            </w:pPr>
            <w:r>
              <w:rPr>
                <w:b/>
              </w:rPr>
              <w:t>Témata</w:t>
            </w:r>
            <w:r w:rsidRPr="00216490">
              <w:rPr>
                <w:b/>
              </w:rPr>
              <w:t xml:space="preserve"> cvičení</w:t>
            </w:r>
            <w:r>
              <w:rPr>
                <w:b/>
              </w:rPr>
              <w:t>:</w:t>
            </w:r>
          </w:p>
          <w:p w14:paraId="3871B1C3"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Cvičení na téma světelný kontrast</w:t>
            </w:r>
            <w:r>
              <w:rPr>
                <w:rFonts w:eastAsia="Arial Unicode MS"/>
                <w:color w:val="000000"/>
                <w:u w:color="000000"/>
              </w:rPr>
              <w:t>.</w:t>
            </w:r>
          </w:p>
          <w:p w14:paraId="7CBD53D6"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Barevné cvičení na téma simultánní kontrast</w:t>
            </w:r>
            <w:r>
              <w:rPr>
                <w:rFonts w:eastAsia="Arial Unicode MS"/>
                <w:color w:val="000000"/>
                <w:u w:color="000000"/>
              </w:rPr>
              <w:t>.</w:t>
            </w:r>
          </w:p>
          <w:p w14:paraId="06463C52"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 xml:space="preserve">Barevné cvičení na téma </w:t>
            </w:r>
            <w:proofErr w:type="spellStart"/>
            <w:r w:rsidRPr="00216490">
              <w:rPr>
                <w:rFonts w:eastAsia="Arial Unicode MS"/>
                <w:color w:val="000000"/>
                <w:u w:color="000000"/>
              </w:rPr>
              <w:t>Bezoldův</w:t>
            </w:r>
            <w:proofErr w:type="spellEnd"/>
            <w:r w:rsidRPr="00216490">
              <w:rPr>
                <w:rFonts w:eastAsia="Arial Unicode MS"/>
                <w:color w:val="000000"/>
                <w:u w:color="000000"/>
              </w:rPr>
              <w:t xml:space="preserve"> jev</w:t>
            </w:r>
            <w:r>
              <w:rPr>
                <w:rFonts w:eastAsia="Arial Unicode MS"/>
                <w:color w:val="000000"/>
                <w:u w:color="000000"/>
              </w:rPr>
              <w:t>.</w:t>
            </w:r>
          </w:p>
          <w:p w14:paraId="4F84C7C4"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Cvičení na téma op art, optická iluze</w:t>
            </w:r>
            <w:r>
              <w:rPr>
                <w:rFonts w:eastAsia="Arial Unicode MS"/>
                <w:color w:val="000000"/>
                <w:u w:color="000000"/>
              </w:rPr>
              <w:t>.</w:t>
            </w:r>
          </w:p>
          <w:p w14:paraId="33F089F6"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Cvičení na téma načítání transparentních barevných vrstev</w:t>
            </w:r>
            <w:r>
              <w:rPr>
                <w:rFonts w:eastAsia="Arial Unicode MS"/>
                <w:color w:val="000000"/>
                <w:u w:color="000000"/>
              </w:rPr>
              <w:t>.</w:t>
            </w:r>
          </w:p>
          <w:p w14:paraId="2DE98174"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Barevné cvičení na téma barva a tvar</w:t>
            </w:r>
            <w:r>
              <w:rPr>
                <w:rFonts w:eastAsia="Arial Unicode MS"/>
                <w:color w:val="000000"/>
                <w:u w:color="000000"/>
              </w:rPr>
              <w:t>.</w:t>
            </w:r>
          </w:p>
          <w:p w14:paraId="721805DF"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Cvičení na téma vyvážená komplementární kompozice barev</w:t>
            </w:r>
            <w:r>
              <w:rPr>
                <w:rFonts w:eastAsia="Arial Unicode MS"/>
                <w:color w:val="000000"/>
                <w:u w:color="000000"/>
              </w:rPr>
              <w:t>.</w:t>
            </w:r>
          </w:p>
          <w:p w14:paraId="1EA627D6" w14:textId="77777777" w:rsidR="00AA78E1" w:rsidRPr="00216490" w:rsidRDefault="00AA78E1" w:rsidP="009D3D23">
            <w:pPr>
              <w:widowControl w:val="0"/>
              <w:numPr>
                <w:ilvl w:val="0"/>
                <w:numId w:val="10"/>
              </w:numPr>
              <w:rPr>
                <w:rFonts w:eastAsia="Arial Unicode MS"/>
                <w:bCs/>
                <w:color w:val="000000"/>
                <w:u w:color="000000"/>
              </w:rPr>
            </w:pPr>
            <w:r w:rsidRPr="00216490">
              <w:rPr>
                <w:rFonts w:eastAsia="Arial Unicode MS"/>
                <w:color w:val="000000"/>
                <w:u w:color="000000"/>
              </w:rPr>
              <w:t xml:space="preserve">Cvičení na téma </w:t>
            </w:r>
            <w:r w:rsidRPr="00216490">
              <w:rPr>
                <w:rFonts w:eastAsia="Arial Unicode MS"/>
                <w:bCs/>
                <w:color w:val="000000"/>
                <w:u w:color="000000"/>
              </w:rPr>
              <w:t>monochromatické barevné schéma</w:t>
            </w:r>
            <w:r>
              <w:rPr>
                <w:rFonts w:eastAsia="Arial Unicode MS"/>
                <w:bCs/>
                <w:color w:val="000000"/>
                <w:u w:color="000000"/>
              </w:rPr>
              <w:t>.</w:t>
            </w:r>
          </w:p>
          <w:p w14:paraId="6752FEE7" w14:textId="77777777" w:rsidR="00AA78E1" w:rsidRPr="00216490" w:rsidRDefault="00AA78E1" w:rsidP="009D3D23">
            <w:pPr>
              <w:widowControl w:val="0"/>
              <w:numPr>
                <w:ilvl w:val="0"/>
                <w:numId w:val="10"/>
              </w:numPr>
              <w:rPr>
                <w:rFonts w:eastAsia="Arial Unicode MS"/>
                <w:bCs/>
                <w:color w:val="000000"/>
                <w:u w:color="000000"/>
              </w:rPr>
            </w:pPr>
            <w:r w:rsidRPr="00216490">
              <w:rPr>
                <w:rFonts w:eastAsia="Arial Unicode MS"/>
                <w:color w:val="000000"/>
                <w:u w:color="000000"/>
              </w:rPr>
              <w:t xml:space="preserve">Cvičení na téma </w:t>
            </w:r>
            <w:r w:rsidRPr="00216490">
              <w:rPr>
                <w:rFonts w:eastAsia="Arial Unicode MS"/>
                <w:bCs/>
                <w:color w:val="000000"/>
                <w:u w:color="000000"/>
              </w:rPr>
              <w:t>analogické barevné schéma</w:t>
            </w:r>
            <w:r>
              <w:rPr>
                <w:rFonts w:eastAsia="Arial Unicode MS"/>
                <w:bCs/>
                <w:color w:val="000000"/>
                <w:u w:color="000000"/>
              </w:rPr>
              <w:t>.</w:t>
            </w:r>
          </w:p>
          <w:p w14:paraId="7609CCAA" w14:textId="77777777" w:rsidR="00AA78E1" w:rsidRPr="00216490" w:rsidRDefault="00AA78E1" w:rsidP="009D3D23">
            <w:pPr>
              <w:widowControl w:val="0"/>
              <w:numPr>
                <w:ilvl w:val="0"/>
                <w:numId w:val="10"/>
              </w:numPr>
              <w:rPr>
                <w:rFonts w:eastAsia="Arial Unicode MS"/>
                <w:bCs/>
                <w:color w:val="000000"/>
                <w:u w:color="000000"/>
              </w:rPr>
            </w:pPr>
            <w:r w:rsidRPr="00216490">
              <w:rPr>
                <w:rFonts w:eastAsia="Arial Unicode MS"/>
                <w:color w:val="000000"/>
                <w:u w:color="000000"/>
              </w:rPr>
              <w:t>Barevné cvičení na téma teplotní kontrast</w:t>
            </w:r>
            <w:r>
              <w:rPr>
                <w:rFonts w:eastAsia="Arial Unicode MS"/>
                <w:color w:val="000000"/>
                <w:u w:color="000000"/>
              </w:rPr>
              <w:t>.</w:t>
            </w:r>
          </w:p>
          <w:p w14:paraId="70FD9369" w14:textId="77777777" w:rsidR="00AA78E1" w:rsidRPr="00216490" w:rsidRDefault="00AA78E1" w:rsidP="009D3D23">
            <w:pPr>
              <w:widowControl w:val="0"/>
              <w:numPr>
                <w:ilvl w:val="0"/>
                <w:numId w:val="10"/>
              </w:numPr>
              <w:rPr>
                <w:rFonts w:eastAsia="Arial Unicode MS"/>
                <w:bCs/>
                <w:color w:val="000000"/>
                <w:u w:color="000000"/>
              </w:rPr>
            </w:pPr>
            <w:r w:rsidRPr="00216490">
              <w:rPr>
                <w:rFonts w:eastAsia="Arial Unicode MS"/>
                <w:color w:val="000000"/>
                <w:u w:color="000000"/>
              </w:rPr>
              <w:t>Barevné cvičení na téma h</w:t>
            </w:r>
            <w:r w:rsidRPr="00216490">
              <w:rPr>
                <w:rFonts w:eastAsia="Arial Unicode MS"/>
                <w:bCs/>
                <w:color w:val="000000"/>
                <w:u w:color="000000"/>
              </w:rPr>
              <w:t>armonická triáda</w:t>
            </w:r>
            <w:r>
              <w:rPr>
                <w:rFonts w:eastAsia="Arial Unicode MS"/>
                <w:bCs/>
                <w:color w:val="000000"/>
                <w:u w:color="000000"/>
              </w:rPr>
              <w:t>.</w:t>
            </w:r>
          </w:p>
          <w:p w14:paraId="4B0D1483" w14:textId="77777777" w:rsidR="00AA78E1" w:rsidRPr="00216490" w:rsidRDefault="00AA78E1" w:rsidP="009D3D23">
            <w:pPr>
              <w:widowControl w:val="0"/>
              <w:numPr>
                <w:ilvl w:val="0"/>
                <w:numId w:val="10"/>
              </w:numPr>
              <w:rPr>
                <w:rFonts w:eastAsia="Arial Unicode MS"/>
                <w:color w:val="000000"/>
                <w:u w:color="000000"/>
              </w:rPr>
            </w:pPr>
            <w:r w:rsidRPr="00216490">
              <w:rPr>
                <w:rFonts w:eastAsia="Arial Unicode MS"/>
                <w:color w:val="000000"/>
                <w:u w:color="000000"/>
              </w:rPr>
              <w:t>Barevné cvičení na téma návrh barevné hračky</w:t>
            </w:r>
            <w:r>
              <w:rPr>
                <w:rFonts w:eastAsia="Arial Unicode MS"/>
                <w:color w:val="000000"/>
                <w:u w:color="000000"/>
              </w:rPr>
              <w:t>.</w:t>
            </w:r>
          </w:p>
          <w:p w14:paraId="4FD8B8AF" w14:textId="77777777" w:rsidR="00AA78E1" w:rsidRPr="00216490" w:rsidRDefault="00AA78E1" w:rsidP="009D3D23">
            <w:pPr>
              <w:numPr>
                <w:ilvl w:val="0"/>
                <w:numId w:val="10"/>
              </w:numPr>
              <w:spacing w:after="120"/>
              <w:ind w:left="714" w:hanging="357"/>
              <w:jc w:val="both"/>
              <w:rPr>
                <w:rFonts w:eastAsia="Calibri"/>
                <w:b/>
                <w:u w:val="single"/>
                <w:lang w:eastAsia="en-US"/>
              </w:rPr>
            </w:pPr>
            <w:r w:rsidRPr="00216490">
              <w:rPr>
                <w:rFonts w:eastAsia="Calibri"/>
                <w:lang w:eastAsia="en-US"/>
              </w:rPr>
              <w:t>Barevné cvičení na téma kamufláž</w:t>
            </w:r>
            <w:r>
              <w:rPr>
                <w:rFonts w:eastAsia="Calibri"/>
                <w:lang w:eastAsia="en-US"/>
              </w:rPr>
              <w:t>.</w:t>
            </w:r>
          </w:p>
          <w:p w14:paraId="583D5D32" w14:textId="77777777" w:rsidR="0074743E" w:rsidRDefault="0074743E" w:rsidP="009D3D23">
            <w:pPr>
              <w:jc w:val="both"/>
              <w:rPr>
                <w:b/>
                <w:bCs/>
              </w:rPr>
            </w:pPr>
          </w:p>
          <w:p w14:paraId="4831FC46" w14:textId="2DD8262D" w:rsidR="00AA78E1" w:rsidRPr="001D399B" w:rsidRDefault="00AA78E1" w:rsidP="009D3D23">
            <w:pPr>
              <w:jc w:val="both"/>
              <w:rPr>
                <w:b/>
                <w:bCs/>
              </w:rPr>
            </w:pPr>
            <w:r w:rsidRPr="001D399B">
              <w:rPr>
                <w:b/>
                <w:bCs/>
              </w:rPr>
              <w:lastRenderedPageBreak/>
              <w:t>Výsledky učení:</w:t>
            </w:r>
          </w:p>
          <w:p w14:paraId="40A7D615" w14:textId="77777777" w:rsidR="00AA78E1" w:rsidRDefault="00AA78E1" w:rsidP="009D3D23">
            <w:pPr>
              <w:jc w:val="both"/>
            </w:pPr>
            <w:r>
              <w:t>Odborné znalosti – po absolvování předmětu student umí:</w:t>
            </w:r>
          </w:p>
          <w:p w14:paraId="01CCB681" w14:textId="77777777" w:rsidR="00AA78E1" w:rsidRDefault="00AA78E1" w:rsidP="004C352E">
            <w:pPr>
              <w:pStyle w:val="Odstavecseseznamem"/>
              <w:numPr>
                <w:ilvl w:val="0"/>
                <w:numId w:val="63"/>
              </w:numPr>
              <w:jc w:val="both"/>
            </w:pPr>
            <w:r>
              <w:t>vysvětlit využití barev a jejich vlastností v různých oborech: v marketingu, v barevné typologii, v oblasti psychologie, v diagnostice osobnosti, v oblasti bezpečnostního značení</w:t>
            </w:r>
          </w:p>
          <w:p w14:paraId="2582224B" w14:textId="77777777" w:rsidR="00AA78E1" w:rsidRDefault="00AA78E1" w:rsidP="004C352E">
            <w:pPr>
              <w:pStyle w:val="Odstavecseseznamem"/>
              <w:numPr>
                <w:ilvl w:val="0"/>
                <w:numId w:val="63"/>
              </w:numPr>
              <w:jc w:val="both"/>
            </w:pPr>
            <w:r>
              <w:t>vysvětlit asociační, prostorové, optické vlastnosti barvy</w:t>
            </w:r>
          </w:p>
          <w:p w14:paraId="0C6A7044" w14:textId="77777777" w:rsidR="00AA78E1" w:rsidRDefault="00AA78E1" w:rsidP="004C352E">
            <w:pPr>
              <w:pStyle w:val="Odstavecseseznamem"/>
              <w:numPr>
                <w:ilvl w:val="0"/>
                <w:numId w:val="63"/>
              </w:numPr>
              <w:jc w:val="both"/>
            </w:pPr>
            <w:r>
              <w:t>vysvětlit závislost barvy na světle, denní době a proměny barvy v různých světelných prostředích</w:t>
            </w:r>
          </w:p>
          <w:p w14:paraId="6A61A316" w14:textId="77777777" w:rsidR="00AA78E1" w:rsidRDefault="00AA78E1" w:rsidP="004C352E">
            <w:pPr>
              <w:pStyle w:val="Odstavecseseznamem"/>
              <w:numPr>
                <w:ilvl w:val="0"/>
                <w:numId w:val="63"/>
              </w:numPr>
              <w:jc w:val="both"/>
            </w:pPr>
            <w:r>
              <w:t>vyjmenovat barevná schémata a barevné sestavy</w:t>
            </w:r>
          </w:p>
          <w:p w14:paraId="3EBA80A6" w14:textId="77777777" w:rsidR="00AA78E1" w:rsidRDefault="00AA78E1" w:rsidP="004C352E">
            <w:pPr>
              <w:pStyle w:val="Odstavecseseznamem"/>
              <w:numPr>
                <w:ilvl w:val="0"/>
                <w:numId w:val="63"/>
              </w:numPr>
              <w:jc w:val="both"/>
            </w:pPr>
            <w:r>
              <w:t>definovat termín optický klam, vyjmenovat barevné kontrasty</w:t>
            </w:r>
          </w:p>
          <w:p w14:paraId="13E62B3C" w14:textId="01C944A6" w:rsidR="00AA78E1" w:rsidRDefault="00AA78E1" w:rsidP="004C352E">
            <w:pPr>
              <w:pStyle w:val="Odstavecseseznamem"/>
              <w:numPr>
                <w:ilvl w:val="0"/>
                <w:numId w:val="63"/>
              </w:numPr>
              <w:jc w:val="both"/>
            </w:pPr>
            <w:r>
              <w:t>definovat význam a proměnu vnímání barvy v umění, architektuře a designu 20. století</w:t>
            </w:r>
          </w:p>
          <w:p w14:paraId="001568DA" w14:textId="77777777" w:rsidR="00AA78E1" w:rsidRDefault="00AA78E1" w:rsidP="004C352E">
            <w:pPr>
              <w:pStyle w:val="Odstavecseseznamem"/>
              <w:numPr>
                <w:ilvl w:val="0"/>
                <w:numId w:val="63"/>
              </w:numPr>
              <w:spacing w:after="120"/>
              <w:jc w:val="both"/>
            </w:pPr>
            <w:r>
              <w:t>definovat termín kamufláž, její vývoj a principy</w:t>
            </w:r>
          </w:p>
          <w:p w14:paraId="506434AF" w14:textId="77777777" w:rsidR="00AA78E1" w:rsidRDefault="00AA78E1" w:rsidP="004C352E">
            <w:pPr>
              <w:pStyle w:val="Odstavecseseznamem"/>
              <w:numPr>
                <w:ilvl w:val="0"/>
                <w:numId w:val="63"/>
              </w:numPr>
              <w:spacing w:after="120"/>
              <w:ind w:left="0"/>
              <w:jc w:val="both"/>
            </w:pPr>
            <w:r>
              <w:t>Odborné dovednosti – po absolvování předmětu student umí:</w:t>
            </w:r>
          </w:p>
          <w:p w14:paraId="2F45EDFA" w14:textId="77777777" w:rsidR="00AA78E1" w:rsidRDefault="00AA78E1" w:rsidP="004C352E">
            <w:pPr>
              <w:pStyle w:val="Odstavecseseznamem"/>
              <w:numPr>
                <w:ilvl w:val="0"/>
                <w:numId w:val="64"/>
              </w:numPr>
              <w:jc w:val="both"/>
            </w:pPr>
            <w:r>
              <w:t>aplikovat získané informace z oblasti barvy, světla, tvaru do svých studijních ateliérových výtvarných prací, do své soukromé tvorby</w:t>
            </w:r>
          </w:p>
          <w:p w14:paraId="28C74D1D" w14:textId="77777777" w:rsidR="00AA78E1" w:rsidRDefault="00AA78E1" w:rsidP="004C352E">
            <w:pPr>
              <w:pStyle w:val="Odstavecseseznamem"/>
              <w:numPr>
                <w:ilvl w:val="0"/>
                <w:numId w:val="64"/>
              </w:numPr>
              <w:jc w:val="both"/>
            </w:pPr>
            <w:r>
              <w:t>realizovat výtvarný barevný návrh pro oblast marketingu</w:t>
            </w:r>
          </w:p>
          <w:p w14:paraId="00E61B58" w14:textId="77777777" w:rsidR="00AA78E1" w:rsidRDefault="00AA78E1" w:rsidP="004C352E">
            <w:pPr>
              <w:pStyle w:val="Odstavecseseznamem"/>
              <w:numPr>
                <w:ilvl w:val="0"/>
                <w:numId w:val="64"/>
              </w:numPr>
              <w:jc w:val="both"/>
            </w:pPr>
            <w:r>
              <w:t>realizovat výtvarná díla nebo výtvarné formy podle určitého barevného schématu, barevné sestavy</w:t>
            </w:r>
          </w:p>
          <w:p w14:paraId="16B3AF3A" w14:textId="77777777" w:rsidR="00AA78E1" w:rsidRDefault="00AA78E1" w:rsidP="004C352E">
            <w:pPr>
              <w:pStyle w:val="Odstavecseseznamem"/>
              <w:numPr>
                <w:ilvl w:val="0"/>
                <w:numId w:val="64"/>
              </w:numPr>
              <w:jc w:val="both"/>
            </w:pPr>
            <w:r>
              <w:t>realizovat plošný výtvarný úkol, u kterého barva tvoří iluzi prostoru, optickou iluzi</w:t>
            </w:r>
          </w:p>
          <w:p w14:paraId="0655F6A7" w14:textId="77777777" w:rsidR="00AA78E1" w:rsidRPr="005A0406" w:rsidRDefault="00AA78E1" w:rsidP="004C352E">
            <w:pPr>
              <w:numPr>
                <w:ilvl w:val="0"/>
                <w:numId w:val="64"/>
              </w:numPr>
              <w:jc w:val="both"/>
            </w:pPr>
            <w:r>
              <w:t xml:space="preserve">realizovat kamufláž výtvarnými prostředky </w:t>
            </w:r>
          </w:p>
        </w:tc>
      </w:tr>
      <w:tr w:rsidR="00AA78E1" w:rsidRPr="001452AD" w14:paraId="2554BAB1" w14:textId="77777777" w:rsidTr="009D3D23">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0AF68B43" w14:textId="77777777" w:rsidR="00AA78E1" w:rsidRPr="001452AD" w:rsidRDefault="00AA78E1" w:rsidP="009D3D23">
            <w:pPr>
              <w:jc w:val="both"/>
              <w:rPr>
                <w:highlight w:val="yellow"/>
              </w:rPr>
            </w:pPr>
            <w:r w:rsidRPr="001E1ACB">
              <w:rPr>
                <w:b/>
              </w:rPr>
              <w:lastRenderedPageBreak/>
              <w:t>Metody výuky</w:t>
            </w:r>
          </w:p>
        </w:tc>
        <w:tc>
          <w:tcPr>
            <w:tcW w:w="6703" w:type="dxa"/>
            <w:gridSpan w:val="7"/>
            <w:tcBorders>
              <w:top w:val="single" w:sz="4" w:space="0" w:color="auto"/>
              <w:left w:val="single" w:sz="4" w:space="0" w:color="auto"/>
              <w:bottom w:val="nil"/>
              <w:right w:val="single" w:sz="4" w:space="0" w:color="auto"/>
            </w:tcBorders>
          </w:tcPr>
          <w:p w14:paraId="2F492D1F" w14:textId="77777777" w:rsidR="00AA78E1" w:rsidRPr="001452AD" w:rsidRDefault="00AA78E1" w:rsidP="009D3D23">
            <w:pPr>
              <w:jc w:val="both"/>
              <w:rPr>
                <w:highlight w:val="yellow"/>
              </w:rPr>
            </w:pPr>
          </w:p>
        </w:tc>
      </w:tr>
      <w:tr w:rsidR="00AA78E1" w14:paraId="6DA67CFB" w14:textId="77777777" w:rsidTr="009D3D23">
        <w:trPr>
          <w:trHeight w:val="625"/>
        </w:trPr>
        <w:tc>
          <w:tcPr>
            <w:tcW w:w="9855" w:type="dxa"/>
            <w:gridSpan w:val="9"/>
            <w:tcBorders>
              <w:top w:val="nil"/>
              <w:bottom w:val="single" w:sz="4" w:space="0" w:color="auto"/>
            </w:tcBorders>
          </w:tcPr>
          <w:p w14:paraId="3E8AF1E1" w14:textId="77777777" w:rsidR="00AA78E1" w:rsidRDefault="00AA78E1" w:rsidP="004C352E">
            <w:pPr>
              <w:pStyle w:val="Odstavecseseznamem"/>
              <w:numPr>
                <w:ilvl w:val="0"/>
                <w:numId w:val="65"/>
              </w:numPr>
              <w:jc w:val="both"/>
            </w:pPr>
            <w:r>
              <w:t>monologická (výklad, přednáška, instruktáž)</w:t>
            </w:r>
          </w:p>
          <w:p w14:paraId="736E1133" w14:textId="77777777" w:rsidR="00AA78E1" w:rsidRDefault="00AA78E1" w:rsidP="004C352E">
            <w:pPr>
              <w:pStyle w:val="Odstavecseseznamem"/>
              <w:numPr>
                <w:ilvl w:val="0"/>
                <w:numId w:val="65"/>
              </w:numPr>
              <w:jc w:val="both"/>
            </w:pPr>
            <w:r>
              <w:t>projekce (statická, dynamická)</w:t>
            </w:r>
          </w:p>
          <w:p w14:paraId="6096CC8F" w14:textId="77777777" w:rsidR="00AA78E1" w:rsidRDefault="00AA78E1" w:rsidP="004C352E">
            <w:pPr>
              <w:pStyle w:val="Odstavecseseznamem"/>
              <w:numPr>
                <w:ilvl w:val="0"/>
                <w:numId w:val="65"/>
              </w:numPr>
              <w:jc w:val="both"/>
            </w:pPr>
            <w:r>
              <w:t>přednášení</w:t>
            </w:r>
          </w:p>
          <w:p w14:paraId="14326DAF" w14:textId="77777777" w:rsidR="00AA78E1" w:rsidRDefault="00AA78E1" w:rsidP="004C352E">
            <w:pPr>
              <w:pStyle w:val="Odstavecseseznamem"/>
              <w:numPr>
                <w:ilvl w:val="0"/>
                <w:numId w:val="66"/>
              </w:numPr>
              <w:jc w:val="both"/>
            </w:pPr>
            <w:r w:rsidRPr="000020A5">
              <w:t>dialogická (diskuze, rozhovor, brainstorming)</w:t>
            </w:r>
          </w:p>
        </w:tc>
      </w:tr>
      <w:tr w:rsidR="00AA78E1" w14:paraId="1CCFF931" w14:textId="77777777" w:rsidTr="009D3D23">
        <w:trPr>
          <w:trHeight w:val="265"/>
        </w:trPr>
        <w:tc>
          <w:tcPr>
            <w:tcW w:w="3653" w:type="dxa"/>
            <w:gridSpan w:val="3"/>
            <w:tcBorders>
              <w:top w:val="single" w:sz="4" w:space="0" w:color="auto"/>
            </w:tcBorders>
            <w:shd w:val="clear" w:color="auto" w:fill="F7CAAC"/>
          </w:tcPr>
          <w:p w14:paraId="2715A20B" w14:textId="77777777" w:rsidR="00AA78E1" w:rsidRDefault="00AA78E1" w:rsidP="009D3D23">
            <w:pPr>
              <w:jc w:val="both"/>
            </w:pPr>
            <w:r>
              <w:rPr>
                <w:b/>
              </w:rPr>
              <w:t>Studijní literatura a studijní pomůcky</w:t>
            </w:r>
          </w:p>
        </w:tc>
        <w:tc>
          <w:tcPr>
            <w:tcW w:w="6202" w:type="dxa"/>
            <w:gridSpan w:val="6"/>
            <w:tcBorders>
              <w:top w:val="single" w:sz="4" w:space="0" w:color="auto"/>
              <w:bottom w:val="nil"/>
            </w:tcBorders>
          </w:tcPr>
          <w:p w14:paraId="03F65964" w14:textId="77777777" w:rsidR="00AA78E1" w:rsidRDefault="00AA78E1" w:rsidP="009D3D23">
            <w:pPr>
              <w:jc w:val="both"/>
            </w:pPr>
          </w:p>
        </w:tc>
      </w:tr>
      <w:tr w:rsidR="00AA78E1" w14:paraId="7B6B9E69" w14:textId="77777777" w:rsidTr="009D3D23">
        <w:trPr>
          <w:trHeight w:val="1497"/>
        </w:trPr>
        <w:tc>
          <w:tcPr>
            <w:tcW w:w="9855" w:type="dxa"/>
            <w:gridSpan w:val="9"/>
            <w:tcBorders>
              <w:top w:val="nil"/>
            </w:tcBorders>
          </w:tcPr>
          <w:p w14:paraId="7197988D" w14:textId="77777777" w:rsidR="00AA78E1" w:rsidRDefault="00AA78E1" w:rsidP="009D3D23">
            <w:pPr>
              <w:jc w:val="both"/>
              <w:rPr>
                <w:b/>
              </w:rPr>
            </w:pPr>
            <w:r>
              <w:rPr>
                <w:b/>
              </w:rPr>
              <w:t>Povinná:</w:t>
            </w:r>
          </w:p>
          <w:p w14:paraId="5FC44B90" w14:textId="0F86F175" w:rsidR="00AA78E1" w:rsidRDefault="00AA78E1" w:rsidP="009D3D23">
            <w:pPr>
              <w:jc w:val="both"/>
              <w:rPr>
                <w:i/>
              </w:rPr>
            </w:pPr>
            <w:r w:rsidRPr="00232D77">
              <w:t>DANNHOFEROVÁ, J</w:t>
            </w:r>
            <w:r>
              <w:t>ana.</w:t>
            </w:r>
            <w:r w:rsidRPr="00232D77">
              <w:t xml:space="preserve"> </w:t>
            </w:r>
            <w:r w:rsidRPr="00232D77">
              <w:rPr>
                <w:i/>
              </w:rPr>
              <w:t xml:space="preserve">Velká kniha barev </w:t>
            </w:r>
            <w:r w:rsidRPr="00232D77">
              <w:t xml:space="preserve">– </w:t>
            </w:r>
            <w:r w:rsidRPr="0000770D">
              <w:rPr>
                <w:i/>
                <w:iCs/>
              </w:rPr>
              <w:t>Kompletní</w:t>
            </w:r>
            <w:r w:rsidRPr="00232D77">
              <w:rPr>
                <w:i/>
              </w:rPr>
              <w:t xml:space="preserve"> průvodce pro grafiky, fotografy a designér</w:t>
            </w:r>
            <w:r w:rsidR="00571D5C">
              <w:rPr>
                <w:i/>
              </w:rPr>
              <w:t>y</w:t>
            </w:r>
            <w:r w:rsidRPr="00232D77">
              <w:rPr>
                <w:i/>
              </w:rPr>
              <w:t xml:space="preserve"> </w:t>
            </w:r>
            <w:r w:rsidRPr="00232D77">
              <w:t>[online].</w:t>
            </w:r>
            <w:r w:rsidRPr="00232D77">
              <w:rPr>
                <w:i/>
              </w:rPr>
              <w:t xml:space="preserve"> </w:t>
            </w:r>
          </w:p>
          <w:p w14:paraId="0893B459" w14:textId="77777777" w:rsidR="00AA78E1" w:rsidRDefault="00AA78E1" w:rsidP="009D3D23">
            <w:pPr>
              <w:jc w:val="both"/>
            </w:pPr>
            <w:r w:rsidRPr="00232D77">
              <w:t xml:space="preserve">Brno: </w:t>
            </w:r>
            <w:proofErr w:type="spellStart"/>
            <w:r w:rsidRPr="00232D77">
              <w:t>Computer</w:t>
            </w:r>
            <w:proofErr w:type="spellEnd"/>
            <w:r w:rsidRPr="00232D77">
              <w:t xml:space="preserve"> </w:t>
            </w:r>
            <w:proofErr w:type="spellStart"/>
            <w:r w:rsidRPr="00232D77">
              <w:t>Press</w:t>
            </w:r>
            <w:proofErr w:type="spellEnd"/>
            <w:r w:rsidRPr="00232D77">
              <w:t>, 2012. ISBN 978-80-251-3785-7</w:t>
            </w:r>
            <w:r>
              <w:t>.</w:t>
            </w:r>
          </w:p>
          <w:p w14:paraId="257A766D" w14:textId="5B89BAD6" w:rsidR="00AA78E1" w:rsidRPr="001478D6" w:rsidRDefault="00AA78E1" w:rsidP="009D3D23">
            <w:r w:rsidRPr="001478D6">
              <w:rPr>
                <w:rFonts w:cstheme="minorHAnsi"/>
                <w:shd w:val="clear" w:color="auto" w:fill="FFFFFF"/>
              </w:rPr>
              <w:t>FASSATI, Tomáš. </w:t>
            </w:r>
            <w:r w:rsidR="0051305D" w:rsidRPr="001478D6">
              <w:rPr>
                <w:i/>
                <w:iCs/>
              </w:rPr>
              <w:t>Světlo – zrak – vnímání</w:t>
            </w:r>
            <w:r w:rsidRPr="001478D6">
              <w:t>. 1. vyd. Praha: ČVUT, 2019. ISBN </w:t>
            </w:r>
            <w:hyperlink r:id="rId23" w:history="1">
              <w:r w:rsidRPr="001478D6">
                <w:t>978-80-01-06579-2</w:t>
              </w:r>
            </w:hyperlink>
            <w:r w:rsidRPr="001478D6">
              <w:t>.</w:t>
            </w:r>
          </w:p>
          <w:p w14:paraId="661E00FF" w14:textId="5D433ECC" w:rsidR="00AA78E1" w:rsidRPr="001478D6" w:rsidRDefault="00AA78E1" w:rsidP="009D3D23">
            <w:r w:rsidRPr="001478D6">
              <w:rPr>
                <w:rFonts w:cstheme="minorHAnsi"/>
                <w:caps/>
                <w:shd w:val="clear" w:color="auto" w:fill="FFFFFF"/>
              </w:rPr>
              <w:t>ITTEN</w:t>
            </w:r>
            <w:r w:rsidRPr="001478D6">
              <w:rPr>
                <w:rFonts w:cstheme="minorHAnsi"/>
                <w:shd w:val="clear" w:color="auto" w:fill="FFFFFF"/>
              </w:rPr>
              <w:t>, Johannes. </w:t>
            </w:r>
            <w:r w:rsidRPr="001478D6">
              <w:rPr>
                <w:rFonts w:cstheme="minorHAnsi"/>
                <w:i/>
                <w:iCs/>
                <w:shd w:val="clear" w:color="auto" w:fill="FFFFFF"/>
              </w:rPr>
              <w:t>Umění barvy: subjektivní prožívání a objektivní poznávání jako cesta ke vnímání umění</w:t>
            </w:r>
            <w:r w:rsidRPr="001478D6">
              <w:rPr>
                <w:rFonts w:cstheme="minorHAnsi"/>
                <w:shd w:val="clear" w:color="auto" w:fill="FFFFFF"/>
              </w:rPr>
              <w:t>. Pra</w:t>
            </w:r>
            <w:r w:rsidR="0005000C">
              <w:rPr>
                <w:rFonts w:cstheme="minorHAnsi"/>
                <w:shd w:val="clear" w:color="auto" w:fill="FFFFFF"/>
              </w:rPr>
              <w:t>ha</w:t>
            </w:r>
            <w:r w:rsidRPr="001478D6">
              <w:rPr>
                <w:rFonts w:cstheme="minorHAnsi"/>
                <w:shd w:val="clear" w:color="auto" w:fill="FFFFFF"/>
              </w:rPr>
              <w:t>: NAMU, 2021. </w:t>
            </w:r>
            <w:r w:rsidRPr="001478D6">
              <w:rPr>
                <w:rFonts w:cstheme="minorHAnsi"/>
              </w:rPr>
              <w:t>ISBN 978-80-7331-546-7</w:t>
            </w:r>
            <w:r w:rsidRPr="001478D6">
              <w:rPr>
                <w:rFonts w:cstheme="minorHAnsi"/>
                <w:shd w:val="clear" w:color="auto" w:fill="FFFFFF"/>
              </w:rPr>
              <w:t>.</w:t>
            </w:r>
          </w:p>
          <w:p w14:paraId="281928D4" w14:textId="77777777" w:rsidR="00AA78E1" w:rsidRPr="00232D77" w:rsidRDefault="00AA78E1" w:rsidP="009D3D23">
            <w:r w:rsidRPr="001478D6">
              <w:rPr>
                <w:rFonts w:cstheme="minorHAnsi"/>
                <w:caps/>
                <w:shd w:val="clear" w:color="auto" w:fill="FFFFFF"/>
              </w:rPr>
              <w:t>PROSKAUER</w:t>
            </w:r>
            <w:r w:rsidRPr="001478D6">
              <w:rPr>
                <w:rFonts w:cstheme="minorHAnsi"/>
                <w:shd w:val="clear" w:color="auto" w:fill="FFFFFF"/>
              </w:rPr>
              <w:t>, Heinrich O. </w:t>
            </w:r>
            <w:r w:rsidRPr="001478D6">
              <w:rPr>
                <w:rFonts w:cstheme="minorHAnsi"/>
                <w:i/>
                <w:iCs/>
                <w:shd w:val="clear" w:color="auto" w:fill="FFFFFF"/>
              </w:rPr>
              <w:t>Ke studiu Goethovy nauky o barvách</w:t>
            </w:r>
            <w:r w:rsidRPr="001478D6">
              <w:rPr>
                <w:rFonts w:cstheme="minorHAnsi"/>
                <w:shd w:val="clear" w:color="auto" w:fill="FFFFFF"/>
              </w:rPr>
              <w:t xml:space="preserve">. Praha: </w:t>
            </w:r>
            <w:proofErr w:type="spellStart"/>
            <w:r w:rsidRPr="001478D6">
              <w:rPr>
                <w:rFonts w:cstheme="minorHAnsi"/>
                <w:shd w:val="clear" w:color="auto" w:fill="FFFFFF"/>
              </w:rPr>
              <w:t>Malvern</w:t>
            </w:r>
            <w:proofErr w:type="spellEnd"/>
            <w:r w:rsidRPr="001478D6">
              <w:rPr>
                <w:rFonts w:cstheme="minorHAnsi"/>
                <w:shd w:val="clear" w:color="auto" w:fill="FFFFFF"/>
              </w:rPr>
              <w:t>, 2020. </w:t>
            </w:r>
            <w:r w:rsidRPr="001478D6">
              <w:rPr>
                <w:rFonts w:cstheme="minorHAnsi"/>
              </w:rPr>
              <w:t>ISBN 978-80-7530-167-3.</w:t>
            </w:r>
          </w:p>
          <w:p w14:paraId="68401FF6" w14:textId="77777777" w:rsidR="00AA78E1" w:rsidRDefault="00AA78E1" w:rsidP="009D3D23">
            <w:pPr>
              <w:jc w:val="both"/>
              <w:rPr>
                <w:b/>
              </w:rPr>
            </w:pPr>
            <w:r>
              <w:rPr>
                <w:b/>
              </w:rPr>
              <w:t>Doporučená:</w:t>
            </w:r>
          </w:p>
          <w:p w14:paraId="7F16FD20" w14:textId="77777777" w:rsidR="00AA78E1" w:rsidRPr="00232D77" w:rsidRDefault="00AA78E1" w:rsidP="009D3D23">
            <w:pPr>
              <w:jc w:val="both"/>
            </w:pPr>
            <w:r w:rsidRPr="00232D77">
              <w:t>BROZMAN, D</w:t>
            </w:r>
            <w:r>
              <w:t>ušan.</w:t>
            </w:r>
            <w:r w:rsidRPr="00232D77">
              <w:t xml:space="preserve"> </w:t>
            </w:r>
            <w:r w:rsidRPr="00232D77">
              <w:rPr>
                <w:i/>
              </w:rPr>
              <w:t>O barvě</w:t>
            </w:r>
            <w:r w:rsidRPr="00232D77">
              <w:t>. Brno: Moravská galerie v Brně, 2009. ISBN 978-80-7027-204-6</w:t>
            </w:r>
            <w:r>
              <w:t>.</w:t>
            </w:r>
          </w:p>
          <w:p w14:paraId="2FF9AFE2" w14:textId="77777777" w:rsidR="00AA78E1" w:rsidRPr="00232D77" w:rsidRDefault="00AA78E1" w:rsidP="009D3D23">
            <w:pPr>
              <w:jc w:val="both"/>
            </w:pPr>
            <w:r w:rsidRPr="00232D77">
              <w:t xml:space="preserve">KANDINSKY, </w:t>
            </w:r>
            <w:proofErr w:type="spellStart"/>
            <w:r w:rsidRPr="00232D77">
              <w:t>W</w:t>
            </w:r>
            <w:r>
              <w:t>assily</w:t>
            </w:r>
            <w:proofErr w:type="spellEnd"/>
            <w:r>
              <w:t>.</w:t>
            </w:r>
            <w:r w:rsidRPr="00232D77">
              <w:t xml:space="preserve"> </w:t>
            </w:r>
            <w:r w:rsidRPr="00232D77">
              <w:rPr>
                <w:i/>
              </w:rPr>
              <w:t>O duchovnosti v umění</w:t>
            </w:r>
            <w:r w:rsidRPr="00232D77">
              <w:t>. 2. vyd. Praha: Triáda, 2009. ISBN 978-80-87256-08-4</w:t>
            </w:r>
            <w:r>
              <w:t>.</w:t>
            </w:r>
          </w:p>
          <w:p w14:paraId="18DD434D" w14:textId="77777777" w:rsidR="00AA78E1" w:rsidRDefault="00AA78E1" w:rsidP="009D3D23">
            <w:pPr>
              <w:jc w:val="both"/>
            </w:pPr>
            <w:r w:rsidRPr="00232D77">
              <w:t>PASTERAU, M</w:t>
            </w:r>
            <w:r>
              <w:t>ichel.</w:t>
            </w:r>
            <w:r w:rsidRPr="00232D77">
              <w:t xml:space="preserve"> </w:t>
            </w:r>
            <w:r w:rsidRPr="00232D77">
              <w:rPr>
                <w:i/>
              </w:rPr>
              <w:t>Modrá-Dějiny jedné barvy.</w:t>
            </w:r>
            <w:r w:rsidRPr="00232D77">
              <w:t xml:space="preserve"> Praha: Argo, 2013. ISBN 978-90-257-0886-6</w:t>
            </w:r>
            <w:r>
              <w:t>.</w:t>
            </w:r>
          </w:p>
        </w:tc>
      </w:tr>
      <w:tr w:rsidR="00AA78E1" w14:paraId="754705B2" w14:textId="77777777" w:rsidTr="009D3D2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AA9203F" w14:textId="77777777" w:rsidR="00AA78E1" w:rsidRDefault="00AA78E1" w:rsidP="009D3D23">
            <w:pPr>
              <w:jc w:val="center"/>
              <w:rPr>
                <w:b/>
              </w:rPr>
            </w:pPr>
            <w:r>
              <w:rPr>
                <w:b/>
              </w:rPr>
              <w:t>Informace ke kombinované nebo distanční formě</w:t>
            </w:r>
          </w:p>
        </w:tc>
      </w:tr>
      <w:tr w:rsidR="00AA78E1" w14:paraId="3AA6772B" w14:textId="77777777" w:rsidTr="009D3D23">
        <w:tc>
          <w:tcPr>
            <w:tcW w:w="4787" w:type="dxa"/>
            <w:gridSpan w:val="4"/>
            <w:tcBorders>
              <w:top w:val="single" w:sz="2" w:space="0" w:color="auto"/>
            </w:tcBorders>
            <w:shd w:val="clear" w:color="auto" w:fill="F7CAAC"/>
          </w:tcPr>
          <w:p w14:paraId="40B284AF" w14:textId="77777777" w:rsidR="00AA78E1" w:rsidRDefault="00AA78E1" w:rsidP="009D3D23">
            <w:pPr>
              <w:jc w:val="both"/>
            </w:pPr>
            <w:r>
              <w:rPr>
                <w:b/>
              </w:rPr>
              <w:t>Rozsah konzultací (soustředění)</w:t>
            </w:r>
          </w:p>
        </w:tc>
        <w:tc>
          <w:tcPr>
            <w:tcW w:w="889" w:type="dxa"/>
            <w:tcBorders>
              <w:top w:val="single" w:sz="2" w:space="0" w:color="auto"/>
            </w:tcBorders>
          </w:tcPr>
          <w:p w14:paraId="1B9913B4" w14:textId="77777777" w:rsidR="00AA78E1" w:rsidRDefault="00AA78E1" w:rsidP="009D3D23">
            <w:pPr>
              <w:jc w:val="both"/>
            </w:pPr>
          </w:p>
        </w:tc>
        <w:tc>
          <w:tcPr>
            <w:tcW w:w="4179" w:type="dxa"/>
            <w:gridSpan w:val="4"/>
            <w:tcBorders>
              <w:top w:val="single" w:sz="2" w:space="0" w:color="auto"/>
            </w:tcBorders>
            <w:shd w:val="clear" w:color="auto" w:fill="F7CAAC"/>
          </w:tcPr>
          <w:p w14:paraId="5A95A9F8" w14:textId="77777777" w:rsidR="00AA78E1" w:rsidRDefault="00AA78E1" w:rsidP="009D3D23">
            <w:pPr>
              <w:jc w:val="both"/>
              <w:rPr>
                <w:b/>
              </w:rPr>
            </w:pPr>
            <w:r>
              <w:rPr>
                <w:b/>
              </w:rPr>
              <w:t xml:space="preserve">hodin </w:t>
            </w:r>
          </w:p>
        </w:tc>
      </w:tr>
      <w:tr w:rsidR="00AA78E1" w14:paraId="0B88FAC1" w14:textId="77777777" w:rsidTr="009D3D23">
        <w:tc>
          <w:tcPr>
            <w:tcW w:w="9855" w:type="dxa"/>
            <w:gridSpan w:val="9"/>
            <w:shd w:val="clear" w:color="auto" w:fill="F7CAAC"/>
          </w:tcPr>
          <w:p w14:paraId="1F3691ED" w14:textId="77777777" w:rsidR="00AA78E1" w:rsidRDefault="00AA78E1" w:rsidP="009D3D23">
            <w:pPr>
              <w:jc w:val="both"/>
              <w:rPr>
                <w:b/>
              </w:rPr>
            </w:pPr>
            <w:r>
              <w:rPr>
                <w:b/>
              </w:rPr>
              <w:t>Informace o způsobu kontaktu s vyučujícím</w:t>
            </w:r>
          </w:p>
        </w:tc>
      </w:tr>
      <w:tr w:rsidR="00AA78E1" w14:paraId="5F27FAED" w14:textId="77777777" w:rsidTr="009D3D23">
        <w:trPr>
          <w:trHeight w:val="1373"/>
        </w:trPr>
        <w:tc>
          <w:tcPr>
            <w:tcW w:w="9855" w:type="dxa"/>
            <w:gridSpan w:val="9"/>
          </w:tcPr>
          <w:p w14:paraId="210886CC" w14:textId="77777777" w:rsidR="00AA78E1" w:rsidRDefault="00AA78E1" w:rsidP="009D3D23">
            <w:pPr>
              <w:jc w:val="both"/>
            </w:pPr>
          </w:p>
        </w:tc>
      </w:tr>
    </w:tbl>
    <w:p w14:paraId="5F3E1506" w14:textId="77777777" w:rsidR="007D462E" w:rsidRDefault="007D462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293A77DD" w14:textId="77777777" w:rsidTr="005133EF">
        <w:tc>
          <w:tcPr>
            <w:tcW w:w="9855" w:type="dxa"/>
            <w:gridSpan w:val="9"/>
            <w:tcBorders>
              <w:bottom w:val="double" w:sz="4" w:space="0" w:color="auto"/>
            </w:tcBorders>
            <w:shd w:val="clear" w:color="auto" w:fill="BDD6EE"/>
          </w:tcPr>
          <w:p w14:paraId="61919628" w14:textId="77777777" w:rsidR="001E1ACB" w:rsidRDefault="001E1ACB" w:rsidP="005133EF">
            <w:pPr>
              <w:jc w:val="both"/>
              <w:rPr>
                <w:b/>
                <w:sz w:val="28"/>
              </w:rPr>
            </w:pPr>
            <w:r>
              <w:lastRenderedPageBreak/>
              <w:br w:type="page"/>
            </w:r>
            <w:r>
              <w:rPr>
                <w:b/>
                <w:sz w:val="28"/>
              </w:rPr>
              <w:t>B-III – Charakteristika studijního předmětu</w:t>
            </w:r>
          </w:p>
        </w:tc>
      </w:tr>
      <w:tr w:rsidR="001E1ACB" w14:paraId="1E582E18" w14:textId="77777777" w:rsidTr="005133EF">
        <w:tc>
          <w:tcPr>
            <w:tcW w:w="3086" w:type="dxa"/>
            <w:tcBorders>
              <w:top w:val="double" w:sz="4" w:space="0" w:color="auto"/>
            </w:tcBorders>
            <w:shd w:val="clear" w:color="auto" w:fill="F7CAAC"/>
          </w:tcPr>
          <w:p w14:paraId="43153260" w14:textId="77777777" w:rsidR="001E1ACB" w:rsidRDefault="001E1ACB" w:rsidP="00053983">
            <w:pPr>
              <w:rPr>
                <w:b/>
              </w:rPr>
            </w:pPr>
            <w:r>
              <w:rPr>
                <w:b/>
              </w:rPr>
              <w:t>Název studijního předmětu</w:t>
            </w:r>
          </w:p>
        </w:tc>
        <w:tc>
          <w:tcPr>
            <w:tcW w:w="6769" w:type="dxa"/>
            <w:gridSpan w:val="8"/>
            <w:tcBorders>
              <w:top w:val="double" w:sz="4" w:space="0" w:color="auto"/>
            </w:tcBorders>
          </w:tcPr>
          <w:p w14:paraId="1F3A6598" w14:textId="2EAE604F" w:rsidR="001E1ACB" w:rsidRDefault="008B38EB" w:rsidP="00053983">
            <w:r>
              <w:t>Dějiny designu 1</w:t>
            </w:r>
          </w:p>
        </w:tc>
      </w:tr>
      <w:tr w:rsidR="00F90A53" w14:paraId="26D77DCD" w14:textId="77777777" w:rsidTr="005133EF">
        <w:tc>
          <w:tcPr>
            <w:tcW w:w="3086" w:type="dxa"/>
            <w:shd w:val="clear" w:color="auto" w:fill="F7CAAC"/>
          </w:tcPr>
          <w:p w14:paraId="37ED1933" w14:textId="77777777" w:rsidR="00F90A53" w:rsidRDefault="00F90A53" w:rsidP="00053983">
            <w:pPr>
              <w:rPr>
                <w:b/>
              </w:rPr>
            </w:pPr>
            <w:r>
              <w:rPr>
                <w:b/>
              </w:rPr>
              <w:t>Typ předmětu</w:t>
            </w:r>
          </w:p>
        </w:tc>
        <w:tc>
          <w:tcPr>
            <w:tcW w:w="3406" w:type="dxa"/>
            <w:gridSpan w:val="5"/>
          </w:tcPr>
          <w:p w14:paraId="1DEC8223" w14:textId="28F5228D" w:rsidR="00F90A53" w:rsidRDefault="00F90A53" w:rsidP="00053983">
            <w:r>
              <w:t>povinný, ZT</w:t>
            </w:r>
          </w:p>
        </w:tc>
        <w:tc>
          <w:tcPr>
            <w:tcW w:w="2695" w:type="dxa"/>
            <w:gridSpan w:val="2"/>
            <w:shd w:val="clear" w:color="auto" w:fill="F7CAAC"/>
          </w:tcPr>
          <w:p w14:paraId="15492C91" w14:textId="7DAEECDC" w:rsidR="00F90A53" w:rsidRDefault="00F90A53" w:rsidP="00053983">
            <w:r>
              <w:rPr>
                <w:b/>
              </w:rPr>
              <w:t>doporučený ročník / semestr</w:t>
            </w:r>
          </w:p>
        </w:tc>
        <w:tc>
          <w:tcPr>
            <w:tcW w:w="668" w:type="dxa"/>
          </w:tcPr>
          <w:p w14:paraId="333F84D4" w14:textId="3AC1A0B8" w:rsidR="00F90A53" w:rsidRDefault="00F90A53" w:rsidP="00053983">
            <w:r>
              <w:t>1/ZS</w:t>
            </w:r>
          </w:p>
        </w:tc>
      </w:tr>
      <w:tr w:rsidR="00D5365A" w14:paraId="2C3BFEFB" w14:textId="77777777" w:rsidTr="005133EF">
        <w:tc>
          <w:tcPr>
            <w:tcW w:w="3086" w:type="dxa"/>
            <w:shd w:val="clear" w:color="auto" w:fill="F7CAAC"/>
          </w:tcPr>
          <w:p w14:paraId="3401F192" w14:textId="77777777" w:rsidR="00D5365A" w:rsidRDefault="00D5365A" w:rsidP="00053983">
            <w:pPr>
              <w:rPr>
                <w:b/>
              </w:rPr>
            </w:pPr>
            <w:r>
              <w:rPr>
                <w:b/>
              </w:rPr>
              <w:t>Rozsah studijního předmětu</w:t>
            </w:r>
          </w:p>
        </w:tc>
        <w:tc>
          <w:tcPr>
            <w:tcW w:w="1701" w:type="dxa"/>
            <w:gridSpan w:val="3"/>
          </w:tcPr>
          <w:p w14:paraId="499D4E8C" w14:textId="1AD741F6" w:rsidR="00D5365A" w:rsidRDefault="00D5365A" w:rsidP="00053983">
            <w:proofErr w:type="gramStart"/>
            <w:r>
              <w:t>26p</w:t>
            </w:r>
            <w:proofErr w:type="gramEnd"/>
          </w:p>
        </w:tc>
        <w:tc>
          <w:tcPr>
            <w:tcW w:w="889" w:type="dxa"/>
            <w:shd w:val="clear" w:color="auto" w:fill="F7CAAC"/>
          </w:tcPr>
          <w:p w14:paraId="32DB28E7" w14:textId="57BB048A" w:rsidR="00D5365A" w:rsidRDefault="00D5365A" w:rsidP="00053983">
            <w:pPr>
              <w:rPr>
                <w:b/>
              </w:rPr>
            </w:pPr>
            <w:r>
              <w:rPr>
                <w:b/>
              </w:rPr>
              <w:t xml:space="preserve">hod. </w:t>
            </w:r>
          </w:p>
        </w:tc>
        <w:tc>
          <w:tcPr>
            <w:tcW w:w="816" w:type="dxa"/>
          </w:tcPr>
          <w:p w14:paraId="1CBCE9CE" w14:textId="3CAA1287" w:rsidR="00D5365A" w:rsidRDefault="00D5365A" w:rsidP="00053983">
            <w:r>
              <w:t>26</w:t>
            </w:r>
          </w:p>
        </w:tc>
        <w:tc>
          <w:tcPr>
            <w:tcW w:w="2156" w:type="dxa"/>
            <w:shd w:val="clear" w:color="auto" w:fill="F7CAAC"/>
          </w:tcPr>
          <w:p w14:paraId="16624D0B" w14:textId="7AE3B977" w:rsidR="00D5365A" w:rsidRDefault="00D5365A" w:rsidP="00053983">
            <w:pPr>
              <w:rPr>
                <w:b/>
              </w:rPr>
            </w:pPr>
            <w:r>
              <w:rPr>
                <w:b/>
              </w:rPr>
              <w:t>kreditů</w:t>
            </w:r>
          </w:p>
        </w:tc>
        <w:tc>
          <w:tcPr>
            <w:tcW w:w="1207" w:type="dxa"/>
            <w:gridSpan w:val="2"/>
          </w:tcPr>
          <w:p w14:paraId="5432643B" w14:textId="0D4EFC80" w:rsidR="00D5365A" w:rsidRDefault="00D5365A" w:rsidP="00053983">
            <w:r>
              <w:t>3</w:t>
            </w:r>
          </w:p>
        </w:tc>
      </w:tr>
      <w:tr w:rsidR="001E1ACB" w14:paraId="231FB4F0" w14:textId="77777777" w:rsidTr="005133EF">
        <w:tc>
          <w:tcPr>
            <w:tcW w:w="3086" w:type="dxa"/>
            <w:shd w:val="clear" w:color="auto" w:fill="F7CAAC"/>
          </w:tcPr>
          <w:p w14:paraId="14B1AAF8" w14:textId="77777777" w:rsidR="001E1ACB" w:rsidRDefault="001E1ACB" w:rsidP="00053983">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EF8A004" w14:textId="77777777" w:rsidR="001E1ACB" w:rsidRDefault="001E1ACB" w:rsidP="00053983"/>
        </w:tc>
      </w:tr>
      <w:tr w:rsidR="0095156C" w14:paraId="351A9E4D" w14:textId="77777777" w:rsidTr="005133EF">
        <w:tc>
          <w:tcPr>
            <w:tcW w:w="3086" w:type="dxa"/>
            <w:shd w:val="clear" w:color="auto" w:fill="F7CAAC"/>
          </w:tcPr>
          <w:p w14:paraId="126D1BDB" w14:textId="77777777" w:rsidR="0095156C" w:rsidRPr="005A0406" w:rsidRDefault="0095156C" w:rsidP="00053983">
            <w:pPr>
              <w:rPr>
                <w:b/>
              </w:rPr>
            </w:pPr>
            <w:r w:rsidRPr="005A0406">
              <w:rPr>
                <w:b/>
              </w:rPr>
              <w:t>Způsob ověření výsledků učení</w:t>
            </w:r>
          </w:p>
        </w:tc>
        <w:tc>
          <w:tcPr>
            <w:tcW w:w="3406" w:type="dxa"/>
            <w:gridSpan w:val="5"/>
          </w:tcPr>
          <w:p w14:paraId="7ED24AAA" w14:textId="3C3D37D0" w:rsidR="0095156C" w:rsidRDefault="0095156C" w:rsidP="00053983">
            <w:r>
              <w:t>zkouška</w:t>
            </w:r>
          </w:p>
        </w:tc>
        <w:tc>
          <w:tcPr>
            <w:tcW w:w="2156" w:type="dxa"/>
            <w:shd w:val="clear" w:color="auto" w:fill="F7CAAC"/>
          </w:tcPr>
          <w:p w14:paraId="64875F1B" w14:textId="073E9B38" w:rsidR="0095156C" w:rsidRDefault="0095156C" w:rsidP="00053983">
            <w:pPr>
              <w:rPr>
                <w:b/>
              </w:rPr>
            </w:pPr>
            <w:r>
              <w:rPr>
                <w:b/>
              </w:rPr>
              <w:t>Forma výuky</w:t>
            </w:r>
          </w:p>
        </w:tc>
        <w:tc>
          <w:tcPr>
            <w:tcW w:w="1207" w:type="dxa"/>
            <w:gridSpan w:val="2"/>
          </w:tcPr>
          <w:p w14:paraId="385878AF" w14:textId="07D55AD6" w:rsidR="0095156C" w:rsidRDefault="0095156C" w:rsidP="00053983">
            <w:r>
              <w:t>přednáška</w:t>
            </w:r>
          </w:p>
        </w:tc>
      </w:tr>
      <w:tr w:rsidR="001E1ACB" w14:paraId="34D09130" w14:textId="77777777" w:rsidTr="005133EF">
        <w:tc>
          <w:tcPr>
            <w:tcW w:w="3086" w:type="dxa"/>
            <w:shd w:val="clear" w:color="auto" w:fill="F7CAAC"/>
          </w:tcPr>
          <w:p w14:paraId="5937C9CF" w14:textId="77777777" w:rsidR="001E1ACB" w:rsidRPr="005A0406" w:rsidRDefault="001E1ACB" w:rsidP="00053983">
            <w:pPr>
              <w:rPr>
                <w:b/>
              </w:rPr>
            </w:pPr>
            <w:r w:rsidRPr="005A0406">
              <w:rPr>
                <w:b/>
              </w:rPr>
              <w:t>Forma způsobu ověření výsledků učení a další požadavky na studenta</w:t>
            </w:r>
          </w:p>
        </w:tc>
        <w:tc>
          <w:tcPr>
            <w:tcW w:w="6769" w:type="dxa"/>
            <w:gridSpan w:val="8"/>
            <w:tcBorders>
              <w:bottom w:val="nil"/>
            </w:tcBorders>
          </w:tcPr>
          <w:p w14:paraId="4C46023C" w14:textId="0AF83E15" w:rsidR="00FA65A8" w:rsidRDefault="0014439B" w:rsidP="00FA65A8">
            <w:r>
              <w:t xml:space="preserve">ústní ověření </w:t>
            </w:r>
            <w:proofErr w:type="gramStart"/>
            <w:r>
              <w:t>znalostí</w:t>
            </w:r>
            <w:r w:rsidR="003E30D3">
              <w:t xml:space="preserve"> - i</w:t>
            </w:r>
            <w:r w:rsidR="00FA65A8">
              <w:t>dentifikace</w:t>
            </w:r>
            <w:proofErr w:type="gramEnd"/>
            <w:r w:rsidR="00FA65A8">
              <w:t xml:space="preserve"> a interpretace vybraných děl z historie designu, úspěšnost 80</w:t>
            </w:r>
            <w:r w:rsidR="008F3226">
              <w:t xml:space="preserve"> </w:t>
            </w:r>
            <w:r w:rsidR="00FA65A8">
              <w:t>% a více</w:t>
            </w:r>
          </w:p>
        </w:tc>
      </w:tr>
      <w:tr w:rsidR="001E1ACB" w14:paraId="0B12C184" w14:textId="77777777" w:rsidTr="00D063CD">
        <w:trPr>
          <w:trHeight w:val="204"/>
        </w:trPr>
        <w:tc>
          <w:tcPr>
            <w:tcW w:w="9855" w:type="dxa"/>
            <w:gridSpan w:val="9"/>
            <w:tcBorders>
              <w:top w:val="nil"/>
            </w:tcBorders>
          </w:tcPr>
          <w:p w14:paraId="405EACAA" w14:textId="77777777" w:rsidR="001E1ACB" w:rsidRDefault="001E1ACB" w:rsidP="00053983"/>
        </w:tc>
      </w:tr>
      <w:tr w:rsidR="005344D8" w14:paraId="1ACAEB79" w14:textId="77777777" w:rsidTr="005133EF">
        <w:trPr>
          <w:trHeight w:val="197"/>
        </w:trPr>
        <w:tc>
          <w:tcPr>
            <w:tcW w:w="3086" w:type="dxa"/>
            <w:tcBorders>
              <w:top w:val="nil"/>
            </w:tcBorders>
            <w:shd w:val="clear" w:color="auto" w:fill="F7CAAC"/>
          </w:tcPr>
          <w:p w14:paraId="69968A91" w14:textId="77777777" w:rsidR="005344D8" w:rsidRDefault="005344D8" w:rsidP="00053983">
            <w:pPr>
              <w:rPr>
                <w:b/>
              </w:rPr>
            </w:pPr>
            <w:r>
              <w:rPr>
                <w:b/>
              </w:rPr>
              <w:t>Garant předmětu</w:t>
            </w:r>
          </w:p>
        </w:tc>
        <w:tc>
          <w:tcPr>
            <w:tcW w:w="6769" w:type="dxa"/>
            <w:gridSpan w:val="8"/>
            <w:tcBorders>
              <w:top w:val="nil"/>
            </w:tcBorders>
          </w:tcPr>
          <w:p w14:paraId="4F4EBD8F" w14:textId="429DFA97" w:rsidR="005344D8" w:rsidRDefault="005344D8" w:rsidP="00053983">
            <w:r>
              <w:t xml:space="preserve">prof. PhDr. Zdeno </w:t>
            </w:r>
            <w:proofErr w:type="spellStart"/>
            <w:r>
              <w:t>Kolesár</w:t>
            </w:r>
            <w:proofErr w:type="spellEnd"/>
            <w:r>
              <w:t>, Ph.D.</w:t>
            </w:r>
          </w:p>
        </w:tc>
      </w:tr>
      <w:tr w:rsidR="005344D8" w14:paraId="6C95814C" w14:textId="77777777" w:rsidTr="005133EF">
        <w:trPr>
          <w:trHeight w:val="243"/>
        </w:trPr>
        <w:tc>
          <w:tcPr>
            <w:tcW w:w="3086" w:type="dxa"/>
            <w:tcBorders>
              <w:top w:val="nil"/>
            </w:tcBorders>
            <w:shd w:val="clear" w:color="auto" w:fill="F7CAAC"/>
          </w:tcPr>
          <w:p w14:paraId="75B8303C" w14:textId="77777777" w:rsidR="005344D8" w:rsidRDefault="005344D8" w:rsidP="00053983">
            <w:pPr>
              <w:rPr>
                <w:b/>
              </w:rPr>
            </w:pPr>
            <w:r>
              <w:rPr>
                <w:b/>
              </w:rPr>
              <w:t>Zapojení garanta do výuky předmětu</w:t>
            </w:r>
          </w:p>
        </w:tc>
        <w:tc>
          <w:tcPr>
            <w:tcW w:w="6769" w:type="dxa"/>
            <w:gridSpan w:val="8"/>
            <w:tcBorders>
              <w:top w:val="nil"/>
            </w:tcBorders>
          </w:tcPr>
          <w:p w14:paraId="361F5F3D" w14:textId="41A354DD" w:rsidR="005344D8" w:rsidRDefault="005344D8" w:rsidP="00053983">
            <w:r>
              <w:t>100 %</w:t>
            </w:r>
          </w:p>
        </w:tc>
      </w:tr>
      <w:tr w:rsidR="005344D8" w14:paraId="2217C128" w14:textId="77777777" w:rsidTr="005133EF">
        <w:tc>
          <w:tcPr>
            <w:tcW w:w="3086" w:type="dxa"/>
            <w:shd w:val="clear" w:color="auto" w:fill="F7CAAC"/>
          </w:tcPr>
          <w:p w14:paraId="3E8E2E28" w14:textId="77777777" w:rsidR="005344D8" w:rsidRDefault="005344D8" w:rsidP="00053983">
            <w:pPr>
              <w:rPr>
                <w:b/>
              </w:rPr>
            </w:pPr>
            <w:r>
              <w:rPr>
                <w:b/>
              </w:rPr>
              <w:t>Vyučující</w:t>
            </w:r>
          </w:p>
        </w:tc>
        <w:tc>
          <w:tcPr>
            <w:tcW w:w="6769" w:type="dxa"/>
            <w:gridSpan w:val="8"/>
            <w:tcBorders>
              <w:bottom w:val="nil"/>
            </w:tcBorders>
          </w:tcPr>
          <w:p w14:paraId="6F8D7D95" w14:textId="31FB6C3E" w:rsidR="005344D8" w:rsidRDefault="005344D8" w:rsidP="00053983">
            <w:r>
              <w:t xml:space="preserve">prof. PhDr. Zdeno </w:t>
            </w:r>
            <w:proofErr w:type="spellStart"/>
            <w:r>
              <w:t>Kolesár</w:t>
            </w:r>
            <w:proofErr w:type="spellEnd"/>
            <w:r>
              <w:t>, Ph.D.</w:t>
            </w:r>
          </w:p>
        </w:tc>
      </w:tr>
      <w:tr w:rsidR="005344D8" w14:paraId="04B7CDC8" w14:textId="77777777" w:rsidTr="00B20825">
        <w:trPr>
          <w:trHeight w:val="136"/>
        </w:trPr>
        <w:tc>
          <w:tcPr>
            <w:tcW w:w="9855" w:type="dxa"/>
            <w:gridSpan w:val="9"/>
            <w:tcBorders>
              <w:top w:val="nil"/>
            </w:tcBorders>
          </w:tcPr>
          <w:p w14:paraId="0459D11C" w14:textId="77777777" w:rsidR="005344D8" w:rsidRDefault="005344D8" w:rsidP="00053983"/>
        </w:tc>
      </w:tr>
      <w:tr w:rsidR="005344D8" w14:paraId="1AC7ABAA" w14:textId="77777777" w:rsidTr="005133EF">
        <w:tc>
          <w:tcPr>
            <w:tcW w:w="3086" w:type="dxa"/>
            <w:shd w:val="clear" w:color="auto" w:fill="F7CAAC"/>
          </w:tcPr>
          <w:p w14:paraId="1A5E2463" w14:textId="77777777" w:rsidR="005344D8" w:rsidRPr="001452AD" w:rsidRDefault="005344D8" w:rsidP="005344D8">
            <w:pPr>
              <w:jc w:val="both"/>
              <w:rPr>
                <w:b/>
                <w:highlight w:val="yellow"/>
              </w:rPr>
            </w:pPr>
            <w:r w:rsidRPr="009B48E7">
              <w:rPr>
                <w:b/>
              </w:rPr>
              <w:t>Hlavní témata a výsledky učení</w:t>
            </w:r>
          </w:p>
        </w:tc>
        <w:tc>
          <w:tcPr>
            <w:tcW w:w="6769" w:type="dxa"/>
            <w:gridSpan w:val="8"/>
            <w:tcBorders>
              <w:bottom w:val="nil"/>
            </w:tcBorders>
          </w:tcPr>
          <w:p w14:paraId="28A69C52" w14:textId="77777777" w:rsidR="005344D8" w:rsidRPr="001452AD" w:rsidRDefault="005344D8" w:rsidP="005344D8">
            <w:pPr>
              <w:jc w:val="both"/>
              <w:rPr>
                <w:highlight w:val="yellow"/>
              </w:rPr>
            </w:pPr>
          </w:p>
        </w:tc>
      </w:tr>
      <w:tr w:rsidR="005344D8" w14:paraId="2B18E3C4" w14:textId="77777777" w:rsidTr="00B20825">
        <w:trPr>
          <w:trHeight w:val="4906"/>
        </w:trPr>
        <w:tc>
          <w:tcPr>
            <w:tcW w:w="9855" w:type="dxa"/>
            <w:gridSpan w:val="9"/>
            <w:tcBorders>
              <w:top w:val="nil"/>
              <w:bottom w:val="single" w:sz="4" w:space="0" w:color="auto"/>
            </w:tcBorders>
          </w:tcPr>
          <w:p w14:paraId="498DD01E" w14:textId="167AC9BD" w:rsidR="00282438" w:rsidRPr="00895FC0" w:rsidRDefault="007C578D" w:rsidP="00180452">
            <w:pPr>
              <w:widowControl w:val="0"/>
              <w:tabs>
                <w:tab w:val="left" w:pos="959"/>
                <w:tab w:val="left" w:pos="1918"/>
                <w:tab w:val="left" w:pos="2877"/>
                <w:tab w:val="left" w:pos="3836"/>
                <w:tab w:val="left" w:pos="4795"/>
                <w:tab w:val="left" w:pos="5754"/>
                <w:tab w:val="left" w:pos="6713"/>
                <w:tab w:val="left" w:pos="7672"/>
                <w:tab w:val="left" w:pos="8631"/>
              </w:tabs>
              <w:jc w:val="both"/>
              <w:rPr>
                <w:color w:val="000000"/>
              </w:rPr>
            </w:pPr>
            <w:r w:rsidRPr="00895FC0">
              <w:rPr>
                <w:b/>
                <w:bCs/>
                <w:snapToGrid w:val="0"/>
              </w:rPr>
              <w:t>Témata</w:t>
            </w:r>
            <w:r w:rsidRPr="00895FC0">
              <w:rPr>
                <w:snapToGrid w:val="0"/>
              </w:rPr>
              <w:t>:</w:t>
            </w:r>
          </w:p>
          <w:p w14:paraId="26E16729" w14:textId="2F521A4D"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Vymezení předmětu "dějin designu", jeho rozdílné interpretace. Grafický a průmyslový design.</w:t>
            </w:r>
          </w:p>
          <w:p w14:paraId="303F5DE5" w14:textId="740C994E"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 xml:space="preserve">První průmyslová revoluce, krize koncepce užitého umění a zrod profese </w:t>
            </w:r>
            <w:r w:rsidR="00AD274B" w:rsidRPr="00895FC0">
              <w:rPr>
                <w:snapToGrid w:val="0"/>
              </w:rPr>
              <w:t>design</w:t>
            </w:r>
            <w:r w:rsidR="00AD274B">
              <w:rPr>
                <w:snapToGrid w:val="0"/>
              </w:rPr>
              <w:t>é</w:t>
            </w:r>
            <w:r w:rsidR="00AD274B" w:rsidRPr="00895FC0">
              <w:rPr>
                <w:snapToGrid w:val="0"/>
              </w:rPr>
              <w:t>ra</w:t>
            </w:r>
            <w:r w:rsidRPr="00895FC0">
              <w:rPr>
                <w:snapToGrid w:val="0"/>
              </w:rPr>
              <w:t>.</w:t>
            </w:r>
          </w:p>
          <w:p w14:paraId="0A01F768" w14:textId="77777777"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Vynález litografie a zrod plakátu.</w:t>
            </w:r>
          </w:p>
          <w:p w14:paraId="087D02C3" w14:textId="27F50F98"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Uměleckořemeslné hnutí (</w:t>
            </w:r>
            <w:proofErr w:type="spellStart"/>
            <w:r w:rsidRPr="00895FC0">
              <w:rPr>
                <w:snapToGrid w:val="0"/>
              </w:rPr>
              <w:t>Arts</w:t>
            </w:r>
            <w:proofErr w:type="spellEnd"/>
            <w:r w:rsidRPr="00895FC0">
              <w:rPr>
                <w:snapToGrid w:val="0"/>
              </w:rPr>
              <w:t xml:space="preserve"> and </w:t>
            </w:r>
            <w:proofErr w:type="spellStart"/>
            <w:r w:rsidRPr="00895FC0">
              <w:rPr>
                <w:snapToGrid w:val="0"/>
              </w:rPr>
              <w:t>Crafts</w:t>
            </w:r>
            <w:proofErr w:type="spellEnd"/>
            <w:r w:rsidRPr="00895FC0">
              <w:rPr>
                <w:snapToGrid w:val="0"/>
              </w:rPr>
              <w:t xml:space="preserve"> </w:t>
            </w:r>
            <w:proofErr w:type="spellStart"/>
            <w:r w:rsidRPr="00895FC0">
              <w:rPr>
                <w:snapToGrid w:val="0"/>
              </w:rPr>
              <w:t>Movement</w:t>
            </w:r>
            <w:proofErr w:type="spellEnd"/>
            <w:r w:rsidRPr="00895FC0">
              <w:rPr>
                <w:snapToGrid w:val="0"/>
              </w:rPr>
              <w:t>)</w:t>
            </w:r>
            <w:r w:rsidR="00394441">
              <w:rPr>
                <w:snapToGrid w:val="0"/>
              </w:rPr>
              <w:t>.</w:t>
            </w:r>
          </w:p>
          <w:p w14:paraId="3EDFAC3C" w14:textId="77777777"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Reformní hnutí 2. poloviny 19. století zaměřené na průmyslovou výrobu.</w:t>
            </w:r>
          </w:p>
          <w:p w14:paraId="25DF58E2" w14:textId="77777777" w:rsidR="00282438" w:rsidRPr="00895FC0" w:rsidRDefault="00282438" w:rsidP="00356C01">
            <w:pPr>
              <w:pStyle w:val="Odstavecseseznamem"/>
              <w:widowControl w:val="0"/>
              <w:numPr>
                <w:ilvl w:val="0"/>
                <w:numId w:val="24"/>
              </w:numPr>
              <w:tabs>
                <w:tab w:val="left" w:pos="360"/>
              </w:tabs>
              <w:contextualSpacing w:val="0"/>
              <w:rPr>
                <w:snapToGrid w:val="0"/>
              </w:rPr>
            </w:pPr>
            <w:r w:rsidRPr="00895FC0">
              <w:rPr>
                <w:snapToGrid w:val="0"/>
              </w:rPr>
              <w:t>Florální secese.</w:t>
            </w:r>
          </w:p>
          <w:p w14:paraId="04619CD6" w14:textId="77777777" w:rsidR="00282438" w:rsidRPr="00895FC0" w:rsidRDefault="00282438" w:rsidP="00356C01">
            <w:pPr>
              <w:pStyle w:val="Odstavecseseznamem"/>
              <w:numPr>
                <w:ilvl w:val="0"/>
                <w:numId w:val="24"/>
              </w:numPr>
              <w:spacing w:after="120"/>
              <w:contextualSpacing w:val="0"/>
              <w:jc w:val="both"/>
              <w:rPr>
                <w:snapToGrid w:val="0"/>
              </w:rPr>
            </w:pPr>
            <w:r w:rsidRPr="00895FC0">
              <w:rPr>
                <w:snapToGrid w:val="0"/>
              </w:rPr>
              <w:t>Geometrická secese.</w:t>
            </w:r>
          </w:p>
          <w:p w14:paraId="52CDF1DB" w14:textId="77777777" w:rsidR="007C578D" w:rsidRPr="00895FC0" w:rsidRDefault="007C578D" w:rsidP="007C578D">
            <w:pPr>
              <w:jc w:val="both"/>
              <w:rPr>
                <w:b/>
                <w:color w:val="000000" w:themeColor="text1"/>
              </w:rPr>
            </w:pPr>
            <w:r w:rsidRPr="00895FC0">
              <w:rPr>
                <w:b/>
                <w:color w:val="000000" w:themeColor="text1"/>
              </w:rPr>
              <w:t>Výsledky učení:</w:t>
            </w:r>
          </w:p>
          <w:p w14:paraId="41C42D62" w14:textId="77777777" w:rsidR="007C578D" w:rsidRPr="00895FC0" w:rsidRDefault="007C578D" w:rsidP="007C578D">
            <w:pPr>
              <w:jc w:val="both"/>
              <w:rPr>
                <w:color w:val="000000" w:themeColor="text1"/>
              </w:rPr>
            </w:pPr>
            <w:r w:rsidRPr="00895FC0">
              <w:rPr>
                <w:color w:val="000000" w:themeColor="text1"/>
              </w:rPr>
              <w:t>Odborné znalosti – po absolvování předmětu student umí:</w:t>
            </w:r>
          </w:p>
          <w:p w14:paraId="6247FC4E" w14:textId="3830B50E" w:rsidR="007C578D" w:rsidRPr="00895FC0" w:rsidRDefault="007C578D" w:rsidP="004C352E">
            <w:pPr>
              <w:pStyle w:val="Odstavecseseznamem"/>
              <w:numPr>
                <w:ilvl w:val="0"/>
                <w:numId w:val="31"/>
              </w:numPr>
              <w:jc w:val="both"/>
              <w:rPr>
                <w:color w:val="000000" w:themeColor="text1"/>
              </w:rPr>
            </w:pPr>
            <w:r w:rsidRPr="00895FC0">
              <w:rPr>
                <w:color w:val="000000" w:themeColor="text1"/>
              </w:rPr>
              <w:t>dle obrazové předlohy identifikovat a interpretovat klíčová díla designu 19. století</w:t>
            </w:r>
          </w:p>
          <w:p w14:paraId="7EA73172" w14:textId="73403EAB" w:rsidR="007C578D" w:rsidRPr="00895FC0" w:rsidRDefault="007C578D" w:rsidP="004C352E">
            <w:pPr>
              <w:pStyle w:val="Odstavecseseznamem"/>
              <w:numPr>
                <w:ilvl w:val="0"/>
                <w:numId w:val="31"/>
              </w:numPr>
              <w:jc w:val="both"/>
              <w:rPr>
                <w:color w:val="000000" w:themeColor="text1"/>
              </w:rPr>
            </w:pPr>
            <w:r w:rsidRPr="00895FC0">
              <w:rPr>
                <w:color w:val="000000" w:themeColor="text1"/>
              </w:rPr>
              <w:t>definovat stylové charakteristiky jednotlivých proudů designu 19. století</w:t>
            </w:r>
          </w:p>
          <w:p w14:paraId="6F20DEF1" w14:textId="02B1207C" w:rsidR="007C578D" w:rsidRPr="00895FC0" w:rsidRDefault="007C578D" w:rsidP="004C352E">
            <w:pPr>
              <w:pStyle w:val="Odstavecseseznamem"/>
              <w:numPr>
                <w:ilvl w:val="0"/>
                <w:numId w:val="31"/>
              </w:numPr>
              <w:jc w:val="both"/>
              <w:rPr>
                <w:color w:val="000000" w:themeColor="text1"/>
              </w:rPr>
            </w:pPr>
            <w:r w:rsidRPr="00895FC0">
              <w:rPr>
                <w:color w:val="000000" w:themeColor="text1"/>
              </w:rPr>
              <w:t>popsat základní problémy designu 19. století</w:t>
            </w:r>
          </w:p>
          <w:p w14:paraId="5B15BF8E" w14:textId="6037D9FC" w:rsidR="007C578D" w:rsidRPr="00895FC0" w:rsidRDefault="007C578D" w:rsidP="004C352E">
            <w:pPr>
              <w:pStyle w:val="Odstavecseseznamem"/>
              <w:numPr>
                <w:ilvl w:val="0"/>
                <w:numId w:val="31"/>
              </w:numPr>
              <w:jc w:val="both"/>
              <w:rPr>
                <w:color w:val="000000" w:themeColor="text1"/>
              </w:rPr>
            </w:pPr>
            <w:r w:rsidRPr="00895FC0">
              <w:rPr>
                <w:color w:val="000000" w:themeColor="text1"/>
              </w:rPr>
              <w:t>vymezit rozdíly designu historismů, secese a formujícího se modernismu</w:t>
            </w:r>
          </w:p>
          <w:p w14:paraId="6DE31380" w14:textId="59B28771" w:rsidR="007C578D" w:rsidRPr="00895FC0" w:rsidRDefault="007C578D" w:rsidP="004C352E">
            <w:pPr>
              <w:pStyle w:val="Odstavecseseznamem"/>
              <w:numPr>
                <w:ilvl w:val="0"/>
                <w:numId w:val="31"/>
              </w:numPr>
              <w:jc w:val="both"/>
              <w:rPr>
                <w:color w:val="000000" w:themeColor="text1"/>
              </w:rPr>
            </w:pPr>
            <w:r w:rsidRPr="00895FC0">
              <w:rPr>
                <w:color w:val="000000" w:themeColor="text1"/>
              </w:rPr>
              <w:t>charakterizovat vývoj profese designéra v 19. století</w:t>
            </w:r>
          </w:p>
          <w:p w14:paraId="3B6FFC14" w14:textId="77777777" w:rsidR="007C578D" w:rsidRPr="004610AC" w:rsidRDefault="007C578D" w:rsidP="00B20825">
            <w:pPr>
              <w:jc w:val="both"/>
            </w:pPr>
            <w:r w:rsidRPr="004610AC">
              <w:t>Odborné dovednosti – po absolvování předmětu student umí:</w:t>
            </w:r>
          </w:p>
          <w:p w14:paraId="39C34DB0" w14:textId="3102E44D" w:rsidR="007C578D" w:rsidRPr="0000770D" w:rsidRDefault="00F36246" w:rsidP="0000770D">
            <w:pPr>
              <w:pStyle w:val="Odstavecseseznamem"/>
              <w:numPr>
                <w:ilvl w:val="0"/>
                <w:numId w:val="31"/>
              </w:numPr>
              <w:jc w:val="both"/>
              <w:rPr>
                <w:color w:val="000000" w:themeColor="text1"/>
              </w:rPr>
            </w:pPr>
            <w:r w:rsidRPr="0000770D">
              <w:rPr>
                <w:color w:val="000000" w:themeColor="text1"/>
              </w:rPr>
              <w:t>k</w:t>
            </w:r>
            <w:r w:rsidR="007C578D" w:rsidRPr="0000770D">
              <w:rPr>
                <w:color w:val="000000" w:themeColor="text1"/>
              </w:rPr>
              <w:t>riticky implementovat potenciál historismů do designérských návrhů</w:t>
            </w:r>
          </w:p>
          <w:p w14:paraId="14883AF2" w14:textId="51775B56" w:rsidR="007C578D" w:rsidRPr="0000770D" w:rsidRDefault="00F36246" w:rsidP="0000770D">
            <w:pPr>
              <w:pStyle w:val="Odstavecseseznamem"/>
              <w:numPr>
                <w:ilvl w:val="0"/>
                <w:numId w:val="31"/>
              </w:numPr>
              <w:jc w:val="both"/>
              <w:rPr>
                <w:color w:val="000000" w:themeColor="text1"/>
              </w:rPr>
            </w:pPr>
            <w:r w:rsidRPr="0000770D">
              <w:rPr>
                <w:color w:val="000000" w:themeColor="text1"/>
              </w:rPr>
              <w:t>i</w:t>
            </w:r>
            <w:r w:rsidR="007C578D" w:rsidRPr="0000770D">
              <w:rPr>
                <w:color w:val="000000" w:themeColor="text1"/>
              </w:rPr>
              <w:t>ntegrovat sémantickou rovinu do designérské tvorby</w:t>
            </w:r>
          </w:p>
          <w:p w14:paraId="494A1FDE" w14:textId="4156FC8A" w:rsidR="007C578D" w:rsidRPr="0000770D" w:rsidRDefault="00F36246" w:rsidP="0000770D">
            <w:pPr>
              <w:pStyle w:val="Odstavecseseznamem"/>
              <w:numPr>
                <w:ilvl w:val="0"/>
                <w:numId w:val="31"/>
              </w:numPr>
              <w:jc w:val="both"/>
              <w:rPr>
                <w:color w:val="000000" w:themeColor="text1"/>
              </w:rPr>
            </w:pPr>
            <w:r w:rsidRPr="0000770D">
              <w:rPr>
                <w:color w:val="000000" w:themeColor="text1"/>
              </w:rPr>
              <w:t>f</w:t>
            </w:r>
            <w:r w:rsidR="007C578D" w:rsidRPr="0000770D">
              <w:rPr>
                <w:color w:val="000000" w:themeColor="text1"/>
              </w:rPr>
              <w:t>undovaně zhodnocovat potenciál stylových aspektů designérské tvorby</w:t>
            </w:r>
          </w:p>
          <w:p w14:paraId="3BB56C34" w14:textId="7A40836F" w:rsidR="007C578D" w:rsidRPr="0000770D" w:rsidRDefault="00F36246" w:rsidP="0000770D">
            <w:pPr>
              <w:pStyle w:val="Odstavecseseznamem"/>
              <w:numPr>
                <w:ilvl w:val="0"/>
                <w:numId w:val="31"/>
              </w:numPr>
              <w:jc w:val="both"/>
              <w:rPr>
                <w:color w:val="000000" w:themeColor="text1"/>
              </w:rPr>
            </w:pPr>
            <w:r w:rsidRPr="0000770D">
              <w:rPr>
                <w:color w:val="000000" w:themeColor="text1"/>
              </w:rPr>
              <w:t>v</w:t>
            </w:r>
            <w:r w:rsidR="007C578D" w:rsidRPr="0000770D">
              <w:rPr>
                <w:color w:val="000000" w:themeColor="text1"/>
              </w:rPr>
              <w:t>yhodnocovat technologický a materiálový potenciál vázaný na design 19. století</w:t>
            </w:r>
          </w:p>
          <w:p w14:paraId="7911633C" w14:textId="7E33CC39" w:rsidR="00F36246" w:rsidRPr="00895FC0" w:rsidRDefault="00F36246" w:rsidP="0000770D">
            <w:pPr>
              <w:pStyle w:val="Odstavecseseznamem"/>
              <w:numPr>
                <w:ilvl w:val="0"/>
                <w:numId w:val="31"/>
              </w:numPr>
              <w:jc w:val="both"/>
            </w:pPr>
            <w:r w:rsidRPr="0000770D">
              <w:rPr>
                <w:color w:val="000000" w:themeColor="text1"/>
              </w:rPr>
              <w:t>s</w:t>
            </w:r>
            <w:r w:rsidR="007C578D" w:rsidRPr="0000770D">
              <w:rPr>
                <w:color w:val="000000" w:themeColor="text1"/>
              </w:rPr>
              <w:t xml:space="preserve"> ohledem na poučení z dějin designu přistupovat ke kombinaci industriálních a rukodělných postupů v designu</w:t>
            </w:r>
            <w:r w:rsidR="007C578D" w:rsidRPr="00895FC0">
              <w:rPr>
                <w:spacing w:val="-10"/>
              </w:rPr>
              <w:t xml:space="preserve"> </w:t>
            </w:r>
          </w:p>
        </w:tc>
      </w:tr>
      <w:tr w:rsidR="005344D8" w14:paraId="13C85FDC"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4E6B07D" w14:textId="77777777" w:rsidR="005344D8" w:rsidRPr="001452AD" w:rsidRDefault="005344D8" w:rsidP="005344D8">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10DA6E4" w14:textId="77777777" w:rsidR="005344D8" w:rsidRPr="001452AD" w:rsidRDefault="005344D8" w:rsidP="005344D8">
            <w:pPr>
              <w:jc w:val="both"/>
              <w:rPr>
                <w:highlight w:val="yellow"/>
              </w:rPr>
            </w:pPr>
          </w:p>
        </w:tc>
      </w:tr>
      <w:tr w:rsidR="005344D8" w14:paraId="182380E5" w14:textId="77777777" w:rsidTr="00B20825">
        <w:trPr>
          <w:trHeight w:val="588"/>
        </w:trPr>
        <w:tc>
          <w:tcPr>
            <w:tcW w:w="9855" w:type="dxa"/>
            <w:gridSpan w:val="9"/>
            <w:tcBorders>
              <w:top w:val="nil"/>
              <w:bottom w:val="single" w:sz="4" w:space="0" w:color="auto"/>
            </w:tcBorders>
          </w:tcPr>
          <w:p w14:paraId="509A085B" w14:textId="5C502555" w:rsidR="00F36246" w:rsidRDefault="00F36246" w:rsidP="004C352E">
            <w:pPr>
              <w:pStyle w:val="Odstavecseseznamem"/>
              <w:numPr>
                <w:ilvl w:val="0"/>
                <w:numId w:val="35"/>
              </w:numPr>
              <w:jc w:val="both"/>
            </w:pPr>
            <w:r>
              <w:t>projekce (statická, dynamická)</w:t>
            </w:r>
          </w:p>
          <w:p w14:paraId="5E42215F" w14:textId="051A9FCC" w:rsidR="005344D8" w:rsidRDefault="00F36246" w:rsidP="004C352E">
            <w:pPr>
              <w:pStyle w:val="Odstavecseseznamem"/>
              <w:numPr>
                <w:ilvl w:val="0"/>
                <w:numId w:val="35"/>
              </w:numPr>
              <w:jc w:val="both"/>
            </w:pPr>
            <w:r>
              <w:t>přednášení</w:t>
            </w:r>
          </w:p>
          <w:p w14:paraId="09122509" w14:textId="3265BD04" w:rsidR="00F36246" w:rsidRDefault="00F36246" w:rsidP="004C352E">
            <w:pPr>
              <w:pStyle w:val="Odstavecseseznamem"/>
              <w:numPr>
                <w:ilvl w:val="0"/>
                <w:numId w:val="35"/>
              </w:numPr>
              <w:jc w:val="both"/>
            </w:pPr>
            <w:r>
              <w:t>a</w:t>
            </w:r>
            <w:r w:rsidRPr="00F36246">
              <w:t>nalýza prezentace</w:t>
            </w:r>
          </w:p>
        </w:tc>
      </w:tr>
      <w:tr w:rsidR="005344D8" w14:paraId="2C0E10D9" w14:textId="77777777" w:rsidTr="005133EF">
        <w:trPr>
          <w:trHeight w:val="265"/>
        </w:trPr>
        <w:tc>
          <w:tcPr>
            <w:tcW w:w="3653" w:type="dxa"/>
            <w:gridSpan w:val="3"/>
            <w:tcBorders>
              <w:top w:val="single" w:sz="4" w:space="0" w:color="auto"/>
            </w:tcBorders>
            <w:shd w:val="clear" w:color="auto" w:fill="F7CAAC"/>
          </w:tcPr>
          <w:p w14:paraId="251494A1" w14:textId="77777777" w:rsidR="005344D8" w:rsidRDefault="005344D8" w:rsidP="005344D8">
            <w:pPr>
              <w:jc w:val="both"/>
            </w:pPr>
            <w:r>
              <w:rPr>
                <w:b/>
              </w:rPr>
              <w:t>Studijní literatura a studijní pomůcky</w:t>
            </w:r>
          </w:p>
        </w:tc>
        <w:tc>
          <w:tcPr>
            <w:tcW w:w="6202" w:type="dxa"/>
            <w:gridSpan w:val="6"/>
            <w:tcBorders>
              <w:top w:val="single" w:sz="4" w:space="0" w:color="auto"/>
              <w:bottom w:val="nil"/>
            </w:tcBorders>
          </w:tcPr>
          <w:p w14:paraId="2196AA40" w14:textId="77777777" w:rsidR="005344D8" w:rsidRDefault="005344D8" w:rsidP="005344D8">
            <w:pPr>
              <w:jc w:val="both"/>
            </w:pPr>
          </w:p>
        </w:tc>
      </w:tr>
      <w:tr w:rsidR="005344D8" w14:paraId="1E289CE7" w14:textId="77777777" w:rsidTr="00DC4C88">
        <w:trPr>
          <w:trHeight w:val="1408"/>
        </w:trPr>
        <w:tc>
          <w:tcPr>
            <w:tcW w:w="9855" w:type="dxa"/>
            <w:gridSpan w:val="9"/>
            <w:tcBorders>
              <w:top w:val="nil"/>
            </w:tcBorders>
          </w:tcPr>
          <w:p w14:paraId="4F282180" w14:textId="15E881EC" w:rsidR="000F2699" w:rsidRPr="00840E89" w:rsidRDefault="000F2699" w:rsidP="000F2699">
            <w:pPr>
              <w:rPr>
                <w:rFonts w:eastAsia="Calibri"/>
                <w:b/>
                <w:bCs/>
              </w:rPr>
            </w:pPr>
            <w:r w:rsidRPr="00840E89">
              <w:rPr>
                <w:rFonts w:eastAsia="Calibri"/>
                <w:b/>
                <w:bCs/>
              </w:rPr>
              <w:t>Povinná</w:t>
            </w:r>
            <w:r w:rsidR="00F563C7">
              <w:rPr>
                <w:rFonts w:eastAsia="Calibri"/>
                <w:b/>
                <w:bCs/>
              </w:rPr>
              <w:t>:</w:t>
            </w:r>
          </w:p>
          <w:p w14:paraId="519A04BD" w14:textId="6138D2C0" w:rsidR="000F2699" w:rsidRPr="00DC4C88" w:rsidRDefault="000F2699" w:rsidP="00493D82">
            <w:r w:rsidRPr="00DC4C88">
              <w:t xml:space="preserve">JAKUBÍČEK, Vít a </w:t>
            </w:r>
            <w:r w:rsidR="00664383" w:rsidRPr="00DC4C88">
              <w:t>KOLESÁR</w:t>
            </w:r>
            <w:r w:rsidR="00A927B1" w:rsidRPr="00DC4C88">
              <w:t>,</w:t>
            </w:r>
            <w:r w:rsidR="00664383" w:rsidRPr="00DC4C88">
              <w:t xml:space="preserve"> </w:t>
            </w:r>
            <w:r w:rsidRPr="00DC4C88">
              <w:t xml:space="preserve">Zdeno, </w:t>
            </w:r>
            <w:proofErr w:type="spellStart"/>
            <w:r w:rsidRPr="00DC4C88">
              <w:t>eds</w:t>
            </w:r>
            <w:proofErr w:type="spellEnd"/>
            <w:r w:rsidRPr="00DC4C88">
              <w:t xml:space="preserve">. </w:t>
            </w:r>
            <w:r w:rsidRPr="00DC4C88">
              <w:rPr>
                <w:i/>
                <w:iCs/>
              </w:rPr>
              <w:t xml:space="preserve">Designéři v českých zemích a československý strojírenský průmysl 1918-1992. </w:t>
            </w:r>
            <w:r w:rsidR="00EB15ED" w:rsidRPr="00DC4C88">
              <w:t>Vydání: první. Ve Zlíně: Univerzita Tomáše Bati</w:t>
            </w:r>
            <w:r w:rsidRPr="00DC4C88">
              <w:t>, 2022. ISBN 978-80-7678-125-2.</w:t>
            </w:r>
          </w:p>
          <w:p w14:paraId="1CB4AD50" w14:textId="77777777" w:rsidR="000F2699" w:rsidRPr="00B20825" w:rsidRDefault="000F2699" w:rsidP="00493D82">
            <w:r w:rsidRPr="00B20825">
              <w:t xml:space="preserve">KOLESÁR, Zdeno. </w:t>
            </w:r>
            <w:r w:rsidRPr="000E68E5">
              <w:rPr>
                <w:i/>
                <w:iCs/>
              </w:rPr>
              <w:t>Kapitoly z dějin designu</w:t>
            </w:r>
            <w:r w:rsidRPr="00DC4C88">
              <w:rPr>
                <w:i/>
                <w:iCs/>
              </w:rPr>
              <w:t>.</w:t>
            </w:r>
            <w:r w:rsidRPr="00B20825">
              <w:t xml:space="preserve"> Praha: Vysoká škola uměleckoprůmyslová, 2009. ISBN 9788086863283. </w:t>
            </w:r>
          </w:p>
          <w:p w14:paraId="5A69AA0E" w14:textId="77777777" w:rsidR="000F2699" w:rsidRPr="00B20825" w:rsidRDefault="000F2699" w:rsidP="00DC4C88">
            <w:r w:rsidRPr="00B20825">
              <w:t xml:space="preserve">KOLESÁR, Zdeno. </w:t>
            </w:r>
            <w:r w:rsidRPr="00DC4C88">
              <w:rPr>
                <w:i/>
                <w:iCs/>
              </w:rPr>
              <w:t>Kapitoly z </w:t>
            </w:r>
            <w:proofErr w:type="spellStart"/>
            <w:r w:rsidRPr="00DC4C88">
              <w:rPr>
                <w:i/>
                <w:iCs/>
              </w:rPr>
              <w:t>dejín</w:t>
            </w:r>
            <w:proofErr w:type="spellEnd"/>
            <w:r w:rsidRPr="00DC4C88">
              <w:rPr>
                <w:i/>
                <w:iCs/>
              </w:rPr>
              <w:t xml:space="preserve"> grafického dizajnu</w:t>
            </w:r>
            <w:r w:rsidRPr="00DC4C88">
              <w:t>. Bratislava: Slovenské centrum dizajnu, 2006.</w:t>
            </w:r>
            <w:r w:rsidRPr="00B20825">
              <w:t xml:space="preserve"> </w:t>
            </w:r>
          </w:p>
          <w:p w14:paraId="22ADCCAE" w14:textId="77777777" w:rsidR="000F2699" w:rsidRPr="00B20825" w:rsidRDefault="000F2699" w:rsidP="00DC4C88">
            <w:r w:rsidRPr="00B20825">
              <w:t>ISBN 8096865854.</w:t>
            </w:r>
          </w:p>
          <w:p w14:paraId="0091F0C7" w14:textId="2492B853" w:rsidR="000F2699" w:rsidRPr="00B20825" w:rsidRDefault="000F2699" w:rsidP="00DC4C88">
            <w:r w:rsidRPr="00B20825">
              <w:t xml:space="preserve">KNOBLOCH, Iva a </w:t>
            </w:r>
            <w:r w:rsidR="00044B70" w:rsidRPr="00B20825">
              <w:t>VONDRÁČEK</w:t>
            </w:r>
            <w:r w:rsidR="00A927B1">
              <w:t>,</w:t>
            </w:r>
            <w:r w:rsidR="00044B70" w:rsidRPr="00B20825">
              <w:t xml:space="preserve"> </w:t>
            </w:r>
            <w:r w:rsidRPr="00B20825">
              <w:t xml:space="preserve">Radim, </w:t>
            </w:r>
            <w:proofErr w:type="spellStart"/>
            <w:r w:rsidRPr="00B20825">
              <w:t>eds</w:t>
            </w:r>
            <w:proofErr w:type="spellEnd"/>
            <w:r w:rsidRPr="00B20825">
              <w:t xml:space="preserve">. </w:t>
            </w:r>
            <w:r w:rsidRPr="00DC4C88">
              <w:rPr>
                <w:i/>
                <w:iCs/>
              </w:rPr>
              <w:t>Design v českých zemích 1900-2000. Instituce moderního designu</w:t>
            </w:r>
            <w:r w:rsidRPr="00B20825">
              <w:t xml:space="preserve">. </w:t>
            </w:r>
            <w:r w:rsidR="00740AAC">
              <w:br/>
            </w:r>
            <w:r w:rsidR="00B20825" w:rsidRPr="00B20825">
              <w:t>V Praze: Academia</w:t>
            </w:r>
            <w:r w:rsidRPr="00B20825">
              <w:t>, 2016. ISBN 978-80-200-2612-5.</w:t>
            </w:r>
          </w:p>
          <w:p w14:paraId="79CEB34B" w14:textId="77777777" w:rsidR="000F2699" w:rsidRPr="00B20825" w:rsidRDefault="000F2699" w:rsidP="00DC4C88">
            <w:r w:rsidRPr="00B20825">
              <w:t xml:space="preserve">MARGOLIN, Victor. </w:t>
            </w:r>
            <w:proofErr w:type="spellStart"/>
            <w:r w:rsidRPr="00DC4C88">
              <w:rPr>
                <w:i/>
                <w:iCs/>
              </w:rPr>
              <w:t>World</w:t>
            </w:r>
            <w:proofErr w:type="spellEnd"/>
            <w:r w:rsidRPr="00DC4C88">
              <w:rPr>
                <w:i/>
                <w:iCs/>
              </w:rPr>
              <w:t xml:space="preserve"> </w:t>
            </w:r>
            <w:proofErr w:type="spellStart"/>
            <w:r w:rsidRPr="00DC4C88">
              <w:rPr>
                <w:i/>
                <w:iCs/>
              </w:rPr>
              <w:t>History</w:t>
            </w:r>
            <w:proofErr w:type="spellEnd"/>
            <w:r w:rsidRPr="00DC4C88">
              <w:rPr>
                <w:i/>
                <w:iCs/>
              </w:rPr>
              <w:t xml:space="preserve"> </w:t>
            </w:r>
            <w:proofErr w:type="spellStart"/>
            <w:r w:rsidRPr="00DC4C88">
              <w:rPr>
                <w:i/>
                <w:iCs/>
              </w:rPr>
              <w:t>of</w:t>
            </w:r>
            <w:proofErr w:type="spellEnd"/>
            <w:r w:rsidRPr="00DC4C88">
              <w:rPr>
                <w:i/>
                <w:iCs/>
              </w:rPr>
              <w:t xml:space="preserve"> Design. </w:t>
            </w:r>
            <w:proofErr w:type="spellStart"/>
            <w:r w:rsidRPr="00DC4C88">
              <w:rPr>
                <w:i/>
                <w:iCs/>
              </w:rPr>
              <w:t>Prehistoric</w:t>
            </w:r>
            <w:proofErr w:type="spellEnd"/>
            <w:r w:rsidRPr="00DC4C88">
              <w:rPr>
                <w:i/>
                <w:iCs/>
              </w:rPr>
              <w:t xml:space="preserve"> Times to </w:t>
            </w:r>
            <w:proofErr w:type="spellStart"/>
            <w:r w:rsidRPr="00DC4C88">
              <w:rPr>
                <w:i/>
                <w:iCs/>
              </w:rPr>
              <w:t>World</w:t>
            </w:r>
            <w:proofErr w:type="spellEnd"/>
            <w:r w:rsidRPr="00DC4C88">
              <w:rPr>
                <w:i/>
                <w:iCs/>
              </w:rPr>
              <w:t xml:space="preserve"> </w:t>
            </w:r>
            <w:proofErr w:type="spellStart"/>
            <w:r w:rsidRPr="00DC4C88">
              <w:rPr>
                <w:i/>
                <w:iCs/>
              </w:rPr>
              <w:t>War</w:t>
            </w:r>
            <w:proofErr w:type="spellEnd"/>
            <w:r w:rsidRPr="00DC4C88">
              <w:rPr>
                <w:i/>
                <w:iCs/>
              </w:rPr>
              <w:t xml:space="preserve"> I</w:t>
            </w:r>
            <w:r w:rsidRPr="00B20825">
              <w:t xml:space="preserve">. London: </w:t>
            </w:r>
            <w:proofErr w:type="spellStart"/>
            <w:r w:rsidRPr="00B20825">
              <w:t>Bloomsbury</w:t>
            </w:r>
            <w:proofErr w:type="spellEnd"/>
            <w:r w:rsidRPr="00B20825">
              <w:t xml:space="preserve"> 2017. </w:t>
            </w:r>
          </w:p>
          <w:p w14:paraId="09C13C83" w14:textId="77777777" w:rsidR="000F2699" w:rsidRPr="00B20825" w:rsidRDefault="000F2699" w:rsidP="00DC4C88">
            <w:r w:rsidRPr="00B20825">
              <w:t>ISBN 978-1-3500-1272-1.</w:t>
            </w:r>
          </w:p>
          <w:p w14:paraId="553B1AC5" w14:textId="77777777" w:rsidR="000F2699" w:rsidRPr="00B20825" w:rsidRDefault="000F2699" w:rsidP="00DC4C88">
            <w:r w:rsidRPr="00B20825">
              <w:t xml:space="preserve">MARGOLIN, Victor. </w:t>
            </w:r>
            <w:proofErr w:type="spellStart"/>
            <w:r w:rsidRPr="00DC4C88">
              <w:rPr>
                <w:i/>
                <w:iCs/>
              </w:rPr>
              <w:t>World</w:t>
            </w:r>
            <w:proofErr w:type="spellEnd"/>
            <w:r w:rsidRPr="00DC4C88">
              <w:rPr>
                <w:i/>
                <w:iCs/>
              </w:rPr>
              <w:t xml:space="preserve"> </w:t>
            </w:r>
            <w:proofErr w:type="spellStart"/>
            <w:r w:rsidRPr="00DC4C88">
              <w:rPr>
                <w:i/>
                <w:iCs/>
              </w:rPr>
              <w:t>History</w:t>
            </w:r>
            <w:proofErr w:type="spellEnd"/>
            <w:r w:rsidRPr="00DC4C88">
              <w:rPr>
                <w:i/>
                <w:iCs/>
              </w:rPr>
              <w:t xml:space="preserve"> </w:t>
            </w:r>
            <w:proofErr w:type="spellStart"/>
            <w:r w:rsidRPr="00DC4C88">
              <w:rPr>
                <w:i/>
                <w:iCs/>
              </w:rPr>
              <w:t>of</w:t>
            </w:r>
            <w:proofErr w:type="spellEnd"/>
            <w:r w:rsidRPr="00DC4C88">
              <w:rPr>
                <w:i/>
                <w:iCs/>
              </w:rPr>
              <w:t xml:space="preserve"> Design. </w:t>
            </w:r>
            <w:proofErr w:type="spellStart"/>
            <w:r w:rsidRPr="00DC4C88">
              <w:rPr>
                <w:i/>
                <w:iCs/>
              </w:rPr>
              <w:t>World</w:t>
            </w:r>
            <w:proofErr w:type="spellEnd"/>
            <w:r w:rsidRPr="00DC4C88">
              <w:rPr>
                <w:i/>
                <w:iCs/>
              </w:rPr>
              <w:t xml:space="preserve"> </w:t>
            </w:r>
            <w:proofErr w:type="spellStart"/>
            <w:r w:rsidRPr="00DC4C88">
              <w:rPr>
                <w:i/>
                <w:iCs/>
              </w:rPr>
              <w:t>War</w:t>
            </w:r>
            <w:proofErr w:type="spellEnd"/>
            <w:r w:rsidRPr="00DC4C88">
              <w:rPr>
                <w:i/>
                <w:iCs/>
              </w:rPr>
              <w:t xml:space="preserve"> I to </w:t>
            </w:r>
            <w:proofErr w:type="spellStart"/>
            <w:r w:rsidRPr="00DC4C88">
              <w:rPr>
                <w:i/>
                <w:iCs/>
              </w:rPr>
              <w:t>World</w:t>
            </w:r>
            <w:proofErr w:type="spellEnd"/>
            <w:r w:rsidRPr="00DC4C88">
              <w:rPr>
                <w:i/>
                <w:iCs/>
              </w:rPr>
              <w:t xml:space="preserve"> </w:t>
            </w:r>
            <w:proofErr w:type="spellStart"/>
            <w:r w:rsidRPr="00DC4C88">
              <w:rPr>
                <w:i/>
                <w:iCs/>
              </w:rPr>
              <w:t>War</w:t>
            </w:r>
            <w:proofErr w:type="spellEnd"/>
            <w:r w:rsidRPr="00DC4C88">
              <w:rPr>
                <w:i/>
                <w:iCs/>
              </w:rPr>
              <w:t xml:space="preserve"> II</w:t>
            </w:r>
            <w:r w:rsidRPr="00B20825">
              <w:t xml:space="preserve">. London: </w:t>
            </w:r>
            <w:proofErr w:type="spellStart"/>
            <w:r w:rsidRPr="00B20825">
              <w:t>Bloomsbury</w:t>
            </w:r>
            <w:proofErr w:type="spellEnd"/>
            <w:r w:rsidRPr="00B20825">
              <w:t xml:space="preserve"> 2017. </w:t>
            </w:r>
          </w:p>
          <w:p w14:paraId="577EE5B6" w14:textId="77777777" w:rsidR="000F2699" w:rsidRPr="00B20825" w:rsidRDefault="000F2699" w:rsidP="00DC4C88">
            <w:r w:rsidRPr="00B20825">
              <w:t>ISBN 978-1-3500-1273-8.</w:t>
            </w:r>
          </w:p>
          <w:p w14:paraId="3A3F5168" w14:textId="77777777" w:rsidR="000F2699" w:rsidRPr="00B20825" w:rsidRDefault="000F2699" w:rsidP="00DC4C88">
            <w:r w:rsidRPr="00DC4C88">
              <w:t xml:space="preserve">SPARKE, Penny. </w:t>
            </w:r>
            <w:r w:rsidRPr="00DC4C88">
              <w:rPr>
                <w:i/>
                <w:iCs/>
              </w:rPr>
              <w:t xml:space="preserve">An </w:t>
            </w:r>
            <w:proofErr w:type="spellStart"/>
            <w:r w:rsidRPr="00DC4C88">
              <w:rPr>
                <w:i/>
                <w:iCs/>
              </w:rPr>
              <w:t>introduction</w:t>
            </w:r>
            <w:proofErr w:type="spellEnd"/>
            <w:r w:rsidRPr="00DC4C88">
              <w:rPr>
                <w:i/>
                <w:iCs/>
              </w:rPr>
              <w:t xml:space="preserve"> to design and </w:t>
            </w:r>
            <w:proofErr w:type="spellStart"/>
            <w:r w:rsidRPr="00DC4C88">
              <w:rPr>
                <w:i/>
                <w:iCs/>
              </w:rPr>
              <w:t>culture</w:t>
            </w:r>
            <w:proofErr w:type="spellEnd"/>
            <w:r w:rsidRPr="00DC4C88">
              <w:rPr>
                <w:i/>
                <w:iCs/>
              </w:rPr>
              <w:t xml:space="preserve">. 1900 to </w:t>
            </w:r>
            <w:proofErr w:type="spellStart"/>
            <w:r w:rsidRPr="00DC4C88">
              <w:rPr>
                <w:i/>
                <w:iCs/>
              </w:rPr>
              <w:t>present</w:t>
            </w:r>
            <w:proofErr w:type="spellEnd"/>
            <w:r w:rsidRPr="00DC4C88">
              <w:t xml:space="preserve">. London: </w:t>
            </w:r>
            <w:proofErr w:type="spellStart"/>
            <w:r w:rsidRPr="00DC4C88">
              <w:t>Routledge</w:t>
            </w:r>
            <w:proofErr w:type="spellEnd"/>
            <w:r w:rsidRPr="00DC4C88">
              <w:t>, 2019. ISBN 9781351023306.</w:t>
            </w:r>
          </w:p>
          <w:p w14:paraId="0C760D29" w14:textId="77777777" w:rsidR="00493D82" w:rsidRDefault="00493D82" w:rsidP="000F2699">
            <w:pPr>
              <w:spacing w:line="259" w:lineRule="auto"/>
              <w:rPr>
                <w:rFonts w:eastAsia="Calibri"/>
                <w:b/>
                <w:bCs/>
              </w:rPr>
            </w:pPr>
          </w:p>
          <w:p w14:paraId="2A22D7E7" w14:textId="6D9872B9" w:rsidR="000F2699" w:rsidRPr="00840E89" w:rsidRDefault="000F2699" w:rsidP="000F2699">
            <w:pPr>
              <w:spacing w:line="259" w:lineRule="auto"/>
              <w:rPr>
                <w:rFonts w:eastAsia="Calibri"/>
              </w:rPr>
            </w:pPr>
            <w:r w:rsidRPr="00840E89">
              <w:rPr>
                <w:rFonts w:eastAsia="Calibri"/>
                <w:b/>
                <w:bCs/>
              </w:rPr>
              <w:lastRenderedPageBreak/>
              <w:t>Doporučená</w:t>
            </w:r>
            <w:r w:rsidR="003F145B">
              <w:rPr>
                <w:rFonts w:eastAsia="Calibri"/>
                <w:b/>
                <w:bCs/>
              </w:rPr>
              <w:t>:</w:t>
            </w:r>
            <w:r w:rsidRPr="00840E89">
              <w:rPr>
                <w:rFonts w:eastAsia="Calibri"/>
              </w:rPr>
              <w:t xml:space="preserve"> </w:t>
            </w:r>
          </w:p>
          <w:p w14:paraId="15C17996" w14:textId="77777777" w:rsidR="000F2699" w:rsidRPr="007076F8" w:rsidRDefault="006D3F8D" w:rsidP="007076F8">
            <w:hyperlink r:id="rId24" w:tgtFrame="_blank" w:history="1">
              <w:r w:rsidR="000F2699" w:rsidRPr="00493D82">
                <w:t xml:space="preserve">MEGGS, Philip. </w:t>
              </w:r>
              <w:proofErr w:type="spellStart"/>
              <w:r w:rsidR="000F2699" w:rsidRPr="004A7752">
                <w:rPr>
                  <w:i/>
                  <w:iCs/>
                </w:rPr>
                <w:t>Meggs</w:t>
              </w:r>
              <w:proofErr w:type="spellEnd"/>
              <w:r w:rsidR="000F2699" w:rsidRPr="004A7752">
                <w:rPr>
                  <w:i/>
                  <w:iCs/>
                </w:rPr>
                <w:t xml:space="preserve">' </w:t>
              </w:r>
              <w:proofErr w:type="spellStart"/>
              <w:r w:rsidR="000F2699" w:rsidRPr="004A7752">
                <w:rPr>
                  <w:i/>
                  <w:iCs/>
                </w:rPr>
                <w:t>history</w:t>
              </w:r>
              <w:proofErr w:type="spellEnd"/>
              <w:r w:rsidR="000F2699" w:rsidRPr="004A7752">
                <w:rPr>
                  <w:i/>
                  <w:iCs/>
                </w:rPr>
                <w:t xml:space="preserve"> </w:t>
              </w:r>
              <w:proofErr w:type="spellStart"/>
              <w:r w:rsidR="000F2699" w:rsidRPr="004A7752">
                <w:rPr>
                  <w:i/>
                  <w:iCs/>
                </w:rPr>
                <w:t>of</w:t>
              </w:r>
              <w:proofErr w:type="spellEnd"/>
              <w:r w:rsidR="000F2699" w:rsidRPr="004A7752">
                <w:rPr>
                  <w:i/>
                  <w:iCs/>
                </w:rPr>
                <w:t xml:space="preserve"> </w:t>
              </w:r>
              <w:proofErr w:type="spellStart"/>
              <w:r w:rsidR="000F2699" w:rsidRPr="004A7752">
                <w:rPr>
                  <w:i/>
                  <w:iCs/>
                </w:rPr>
                <w:t>graphic</w:t>
              </w:r>
              <w:proofErr w:type="spellEnd"/>
              <w:r w:rsidR="000F2699" w:rsidRPr="004A7752">
                <w:rPr>
                  <w:i/>
                  <w:iCs/>
                </w:rPr>
                <w:t xml:space="preserve"> design</w:t>
              </w:r>
              <w:r w:rsidR="000F2699" w:rsidRPr="007076F8">
                <w:rPr>
                  <w:i/>
                  <w:iCs/>
                </w:rPr>
                <w:t>.</w:t>
              </w:r>
              <w:r w:rsidR="000F2699" w:rsidRPr="00493D82">
                <w:t xml:space="preserve"> 4th </w:t>
              </w:r>
              <w:proofErr w:type="spellStart"/>
              <w:r w:rsidR="000F2699" w:rsidRPr="00493D82">
                <w:t>ed</w:t>
              </w:r>
              <w:proofErr w:type="spellEnd"/>
              <w:r w:rsidR="000F2699" w:rsidRPr="00493D82">
                <w:t xml:space="preserve">. </w:t>
              </w:r>
              <w:proofErr w:type="spellStart"/>
              <w:r w:rsidR="000F2699" w:rsidRPr="00493D82">
                <w:t>Hoboken</w:t>
              </w:r>
              <w:proofErr w:type="spellEnd"/>
              <w:r w:rsidR="000F2699" w:rsidRPr="00493D82">
                <w:t xml:space="preserve">: John </w:t>
              </w:r>
              <w:proofErr w:type="spellStart"/>
              <w:r w:rsidR="000F2699" w:rsidRPr="00493D82">
                <w:t>Wiley</w:t>
              </w:r>
              <w:proofErr w:type="spellEnd"/>
              <w:r w:rsidR="000F2699" w:rsidRPr="00493D82">
                <w:t>, 2006. ISBN 0-471-69902-0</w:t>
              </w:r>
              <w:r w:rsidR="000F2699" w:rsidRPr="007076F8">
                <w:t xml:space="preserve">. </w:t>
              </w:r>
            </w:hyperlink>
          </w:p>
          <w:p w14:paraId="1A7AB2C3" w14:textId="216AA141" w:rsidR="00DC1A68" w:rsidRDefault="00DC1A68" w:rsidP="007076F8">
            <w:r w:rsidRPr="007076F8">
              <w:t xml:space="preserve">MICHL, Jan. </w:t>
            </w:r>
            <w:r w:rsidRPr="007076F8">
              <w:rPr>
                <w:i/>
                <w:iCs/>
              </w:rPr>
              <w:t>Funkcionalismus, design, škola, trh: čtrnáct textů o problémech teorie a praxe moderního designu</w:t>
            </w:r>
            <w:r w:rsidRPr="007076F8">
              <w:t xml:space="preserve">. Druhé vydání. Brno: B&amp;P </w:t>
            </w:r>
            <w:proofErr w:type="spellStart"/>
            <w:r w:rsidRPr="007076F8">
              <w:t>Publishing</w:t>
            </w:r>
            <w:proofErr w:type="spellEnd"/>
            <w:r w:rsidRPr="007076F8">
              <w:t>, 2019. ISBN 9788074851940.</w:t>
            </w:r>
            <w:r w:rsidRPr="007076F8" w:rsidDel="00DC1A68">
              <w:t xml:space="preserve"> </w:t>
            </w:r>
          </w:p>
          <w:p w14:paraId="607D05EE" w14:textId="34E6EF65" w:rsidR="000F2699" w:rsidRDefault="000F2699" w:rsidP="007076F8">
            <w:r>
              <w:t xml:space="preserve">OLIVETI, Chiara. </w:t>
            </w:r>
            <w:r w:rsidRPr="004A7752">
              <w:rPr>
                <w:i/>
                <w:iCs/>
              </w:rPr>
              <w:t>Design</w:t>
            </w:r>
            <w:r>
              <w:t xml:space="preserve">. Praha: </w:t>
            </w:r>
            <w:proofErr w:type="spellStart"/>
            <w:r>
              <w:t>Slovart</w:t>
            </w:r>
            <w:proofErr w:type="spellEnd"/>
            <w:r>
              <w:t xml:space="preserve">; </w:t>
            </w:r>
            <w:proofErr w:type="spellStart"/>
            <w:r>
              <w:t>Warszawa</w:t>
            </w:r>
            <w:proofErr w:type="spellEnd"/>
            <w:r>
              <w:t xml:space="preserve">: </w:t>
            </w:r>
            <w:proofErr w:type="spellStart"/>
            <w:r>
              <w:t>Solis</w:t>
            </w:r>
            <w:proofErr w:type="spellEnd"/>
            <w:r>
              <w:t xml:space="preserve">; </w:t>
            </w:r>
            <w:proofErr w:type="spellStart"/>
            <w:r>
              <w:t>Budapest</w:t>
            </w:r>
            <w:proofErr w:type="spellEnd"/>
            <w:r>
              <w:t xml:space="preserve">: Vince </w:t>
            </w:r>
            <w:proofErr w:type="spellStart"/>
            <w:r>
              <w:t>kiadó</w:t>
            </w:r>
            <w:proofErr w:type="spellEnd"/>
            <w:r>
              <w:t xml:space="preserve">, 2009. ISBN </w:t>
            </w:r>
            <w:r w:rsidRPr="007076F8">
              <w:t>978-2809900842.</w:t>
            </w:r>
          </w:p>
          <w:p w14:paraId="37596543" w14:textId="77777777" w:rsidR="000F2699" w:rsidRDefault="000F2699" w:rsidP="007076F8">
            <w:proofErr w:type="spellStart"/>
            <w:r w:rsidRPr="007076F8">
              <w:rPr>
                <w:i/>
                <w:iCs/>
              </w:rPr>
              <w:t>Phaidon</w:t>
            </w:r>
            <w:proofErr w:type="spellEnd"/>
            <w:r w:rsidRPr="007076F8">
              <w:rPr>
                <w:i/>
                <w:iCs/>
              </w:rPr>
              <w:t xml:space="preserve"> design </w:t>
            </w:r>
            <w:proofErr w:type="spellStart"/>
            <w:r w:rsidRPr="007076F8">
              <w:rPr>
                <w:i/>
                <w:iCs/>
              </w:rPr>
              <w:t>classics</w:t>
            </w:r>
            <w:proofErr w:type="spellEnd"/>
            <w:r w:rsidRPr="007076F8">
              <w:rPr>
                <w:i/>
                <w:iCs/>
              </w:rPr>
              <w:t xml:space="preserve"> (</w:t>
            </w:r>
            <w:proofErr w:type="spellStart"/>
            <w:r w:rsidRPr="007076F8">
              <w:rPr>
                <w:i/>
                <w:iCs/>
              </w:rPr>
              <w:t>Mass</w:t>
            </w:r>
            <w:proofErr w:type="spellEnd"/>
            <w:r w:rsidRPr="007076F8">
              <w:rPr>
                <w:i/>
                <w:iCs/>
              </w:rPr>
              <w:t xml:space="preserve"> </w:t>
            </w:r>
            <w:proofErr w:type="spellStart"/>
            <w:r w:rsidRPr="007076F8">
              <w:rPr>
                <w:i/>
                <w:iCs/>
              </w:rPr>
              <w:t>production</w:t>
            </w:r>
            <w:proofErr w:type="spellEnd"/>
            <w:r w:rsidRPr="007076F8">
              <w:rPr>
                <w:i/>
                <w:iCs/>
              </w:rPr>
              <w:t xml:space="preserve">, New </w:t>
            </w:r>
            <w:proofErr w:type="spellStart"/>
            <w:r w:rsidRPr="007076F8">
              <w:rPr>
                <w:i/>
                <w:iCs/>
              </w:rPr>
              <w:t>technologies</w:t>
            </w:r>
            <w:proofErr w:type="spellEnd"/>
            <w:r w:rsidRPr="007076F8">
              <w:rPr>
                <w:i/>
                <w:iCs/>
              </w:rPr>
              <w:t>)</w:t>
            </w:r>
            <w:r>
              <w:t xml:space="preserve">. London: </w:t>
            </w:r>
            <w:proofErr w:type="spellStart"/>
            <w:r>
              <w:t>Phaidon</w:t>
            </w:r>
            <w:proofErr w:type="spellEnd"/>
            <w:r>
              <w:t xml:space="preserve">, 2006, 2 a 3. svazek. </w:t>
            </w:r>
          </w:p>
          <w:p w14:paraId="32A92621" w14:textId="7B8E8118" w:rsidR="005344D8" w:rsidRDefault="000F2699" w:rsidP="007076F8">
            <w:r>
              <w:t>ISBN 9780714856667.</w:t>
            </w:r>
          </w:p>
        </w:tc>
      </w:tr>
      <w:tr w:rsidR="005344D8" w14:paraId="0FB9CDD9"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7180663" w14:textId="77777777" w:rsidR="005344D8" w:rsidRDefault="005344D8" w:rsidP="005344D8">
            <w:pPr>
              <w:jc w:val="center"/>
              <w:rPr>
                <w:b/>
              </w:rPr>
            </w:pPr>
            <w:r>
              <w:rPr>
                <w:b/>
              </w:rPr>
              <w:lastRenderedPageBreak/>
              <w:t>Informace ke kombinované nebo distanční formě</w:t>
            </w:r>
          </w:p>
        </w:tc>
      </w:tr>
      <w:tr w:rsidR="005344D8" w14:paraId="2C3D1448" w14:textId="77777777" w:rsidTr="005133EF">
        <w:tc>
          <w:tcPr>
            <w:tcW w:w="4787" w:type="dxa"/>
            <w:gridSpan w:val="4"/>
            <w:tcBorders>
              <w:top w:val="single" w:sz="2" w:space="0" w:color="auto"/>
            </w:tcBorders>
            <w:shd w:val="clear" w:color="auto" w:fill="F7CAAC"/>
          </w:tcPr>
          <w:p w14:paraId="661AB50D" w14:textId="77777777" w:rsidR="005344D8" w:rsidRDefault="005344D8" w:rsidP="005344D8">
            <w:pPr>
              <w:jc w:val="both"/>
            </w:pPr>
            <w:r>
              <w:rPr>
                <w:b/>
              </w:rPr>
              <w:t>Rozsah konzultací (soustředění)</w:t>
            </w:r>
          </w:p>
        </w:tc>
        <w:tc>
          <w:tcPr>
            <w:tcW w:w="889" w:type="dxa"/>
            <w:tcBorders>
              <w:top w:val="single" w:sz="2" w:space="0" w:color="auto"/>
            </w:tcBorders>
          </w:tcPr>
          <w:p w14:paraId="29A0AEE8" w14:textId="77777777" w:rsidR="005344D8" w:rsidRDefault="005344D8" w:rsidP="005344D8">
            <w:pPr>
              <w:jc w:val="both"/>
            </w:pPr>
          </w:p>
        </w:tc>
        <w:tc>
          <w:tcPr>
            <w:tcW w:w="4179" w:type="dxa"/>
            <w:gridSpan w:val="4"/>
            <w:tcBorders>
              <w:top w:val="single" w:sz="2" w:space="0" w:color="auto"/>
            </w:tcBorders>
            <w:shd w:val="clear" w:color="auto" w:fill="F7CAAC"/>
          </w:tcPr>
          <w:p w14:paraId="1462C570" w14:textId="77777777" w:rsidR="005344D8" w:rsidRDefault="005344D8" w:rsidP="005344D8">
            <w:pPr>
              <w:jc w:val="both"/>
              <w:rPr>
                <w:b/>
              </w:rPr>
            </w:pPr>
            <w:r>
              <w:rPr>
                <w:b/>
              </w:rPr>
              <w:t xml:space="preserve">hodin </w:t>
            </w:r>
          </w:p>
        </w:tc>
      </w:tr>
      <w:tr w:rsidR="005344D8" w14:paraId="34F33077" w14:textId="77777777" w:rsidTr="005133EF">
        <w:tc>
          <w:tcPr>
            <w:tcW w:w="9855" w:type="dxa"/>
            <w:gridSpan w:val="9"/>
            <w:shd w:val="clear" w:color="auto" w:fill="F7CAAC"/>
          </w:tcPr>
          <w:p w14:paraId="3E3FE9A5" w14:textId="77777777" w:rsidR="005344D8" w:rsidRDefault="005344D8" w:rsidP="005344D8">
            <w:pPr>
              <w:jc w:val="both"/>
              <w:rPr>
                <w:b/>
              </w:rPr>
            </w:pPr>
            <w:r>
              <w:rPr>
                <w:b/>
              </w:rPr>
              <w:t>Informace o způsobu kontaktu s vyučujícím</w:t>
            </w:r>
          </w:p>
        </w:tc>
      </w:tr>
      <w:tr w:rsidR="005344D8" w14:paraId="6E67E00A" w14:textId="77777777" w:rsidTr="005133EF">
        <w:trPr>
          <w:trHeight w:val="1373"/>
        </w:trPr>
        <w:tc>
          <w:tcPr>
            <w:tcW w:w="9855" w:type="dxa"/>
            <w:gridSpan w:val="9"/>
          </w:tcPr>
          <w:p w14:paraId="709710AE" w14:textId="77777777" w:rsidR="005344D8" w:rsidRDefault="005344D8" w:rsidP="005344D8">
            <w:pPr>
              <w:jc w:val="both"/>
            </w:pPr>
          </w:p>
        </w:tc>
      </w:tr>
    </w:tbl>
    <w:p w14:paraId="38E26D8D" w14:textId="614130E9" w:rsidR="000F2699" w:rsidRDefault="000F2699"/>
    <w:p w14:paraId="1CFE3E87" w14:textId="77777777" w:rsidR="000F2699" w:rsidRDefault="000F269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1C176A9F" w14:textId="77777777" w:rsidTr="005133EF">
        <w:tc>
          <w:tcPr>
            <w:tcW w:w="9855" w:type="dxa"/>
            <w:gridSpan w:val="9"/>
            <w:tcBorders>
              <w:bottom w:val="double" w:sz="4" w:space="0" w:color="auto"/>
            </w:tcBorders>
            <w:shd w:val="clear" w:color="auto" w:fill="BDD6EE"/>
          </w:tcPr>
          <w:p w14:paraId="1D067732" w14:textId="77777777" w:rsidR="001E1ACB" w:rsidRDefault="001E1ACB" w:rsidP="005133EF">
            <w:pPr>
              <w:jc w:val="both"/>
              <w:rPr>
                <w:b/>
                <w:sz w:val="28"/>
              </w:rPr>
            </w:pPr>
            <w:r>
              <w:lastRenderedPageBreak/>
              <w:br w:type="page"/>
            </w:r>
            <w:r>
              <w:rPr>
                <w:b/>
                <w:sz w:val="28"/>
              </w:rPr>
              <w:t>B-III – Charakteristika studijního předmětu</w:t>
            </w:r>
          </w:p>
        </w:tc>
      </w:tr>
      <w:tr w:rsidR="001E1ACB" w14:paraId="11A20555" w14:textId="77777777" w:rsidTr="005133EF">
        <w:tc>
          <w:tcPr>
            <w:tcW w:w="3086" w:type="dxa"/>
            <w:tcBorders>
              <w:top w:val="double" w:sz="4" w:space="0" w:color="auto"/>
            </w:tcBorders>
            <w:shd w:val="clear" w:color="auto" w:fill="F7CAAC"/>
          </w:tcPr>
          <w:p w14:paraId="496204BE" w14:textId="77777777" w:rsidR="001E1ACB" w:rsidRDefault="001E1ACB" w:rsidP="00801924">
            <w:pPr>
              <w:rPr>
                <w:b/>
              </w:rPr>
            </w:pPr>
            <w:r>
              <w:rPr>
                <w:b/>
              </w:rPr>
              <w:t>Název studijního předmětu</w:t>
            </w:r>
          </w:p>
        </w:tc>
        <w:tc>
          <w:tcPr>
            <w:tcW w:w="6769" w:type="dxa"/>
            <w:gridSpan w:val="8"/>
            <w:tcBorders>
              <w:top w:val="double" w:sz="4" w:space="0" w:color="auto"/>
            </w:tcBorders>
          </w:tcPr>
          <w:p w14:paraId="505CC297" w14:textId="6861CF4F" w:rsidR="001E1ACB" w:rsidRDefault="00640D5E" w:rsidP="005133EF">
            <w:pPr>
              <w:jc w:val="both"/>
            </w:pPr>
            <w:r>
              <w:t>Dějiny designu 2</w:t>
            </w:r>
          </w:p>
        </w:tc>
      </w:tr>
      <w:tr w:rsidR="002D7C49" w14:paraId="6BADFAC3" w14:textId="77777777" w:rsidTr="005133EF">
        <w:tc>
          <w:tcPr>
            <w:tcW w:w="3086" w:type="dxa"/>
            <w:shd w:val="clear" w:color="auto" w:fill="F7CAAC"/>
          </w:tcPr>
          <w:p w14:paraId="0FB345A1" w14:textId="77777777" w:rsidR="002D7C49" w:rsidRDefault="002D7C49" w:rsidP="00801924">
            <w:pPr>
              <w:rPr>
                <w:b/>
              </w:rPr>
            </w:pPr>
            <w:r>
              <w:rPr>
                <w:b/>
              </w:rPr>
              <w:t>Typ předmětu</w:t>
            </w:r>
          </w:p>
        </w:tc>
        <w:tc>
          <w:tcPr>
            <w:tcW w:w="3406" w:type="dxa"/>
            <w:gridSpan w:val="5"/>
          </w:tcPr>
          <w:p w14:paraId="6B82EA5B" w14:textId="231EE468" w:rsidR="002D7C49" w:rsidRDefault="002D7C49" w:rsidP="002D7C49">
            <w:pPr>
              <w:jc w:val="both"/>
            </w:pPr>
            <w:r>
              <w:t>povinný, ZT</w:t>
            </w:r>
          </w:p>
        </w:tc>
        <w:tc>
          <w:tcPr>
            <w:tcW w:w="2695" w:type="dxa"/>
            <w:gridSpan w:val="2"/>
            <w:shd w:val="clear" w:color="auto" w:fill="F7CAAC"/>
          </w:tcPr>
          <w:p w14:paraId="1865A018" w14:textId="2751E16C" w:rsidR="002D7C49" w:rsidRDefault="002D7C49" w:rsidP="002D7C49">
            <w:pPr>
              <w:jc w:val="both"/>
            </w:pPr>
            <w:r>
              <w:rPr>
                <w:b/>
              </w:rPr>
              <w:t>doporučený ročník / semestr</w:t>
            </w:r>
          </w:p>
        </w:tc>
        <w:tc>
          <w:tcPr>
            <w:tcW w:w="668" w:type="dxa"/>
          </w:tcPr>
          <w:p w14:paraId="0DBB7617" w14:textId="0B41BAFD" w:rsidR="002D7C49" w:rsidRDefault="002D7C49" w:rsidP="002D7C49">
            <w:pPr>
              <w:jc w:val="both"/>
            </w:pPr>
            <w:r>
              <w:t>1/LS</w:t>
            </w:r>
          </w:p>
        </w:tc>
      </w:tr>
      <w:tr w:rsidR="007246F3" w14:paraId="262929FB" w14:textId="77777777" w:rsidTr="005133EF">
        <w:tc>
          <w:tcPr>
            <w:tcW w:w="3086" w:type="dxa"/>
            <w:shd w:val="clear" w:color="auto" w:fill="F7CAAC"/>
          </w:tcPr>
          <w:p w14:paraId="0C7A03B4" w14:textId="77777777" w:rsidR="007246F3" w:rsidRDefault="007246F3" w:rsidP="00801924">
            <w:pPr>
              <w:rPr>
                <w:b/>
              </w:rPr>
            </w:pPr>
            <w:r>
              <w:rPr>
                <w:b/>
              </w:rPr>
              <w:t>Rozsah studijního předmětu</w:t>
            </w:r>
          </w:p>
        </w:tc>
        <w:tc>
          <w:tcPr>
            <w:tcW w:w="1701" w:type="dxa"/>
            <w:gridSpan w:val="3"/>
          </w:tcPr>
          <w:p w14:paraId="3FECC36B" w14:textId="4159C664" w:rsidR="007246F3" w:rsidRDefault="007246F3" w:rsidP="007246F3">
            <w:pPr>
              <w:jc w:val="both"/>
            </w:pPr>
            <w:proofErr w:type="gramStart"/>
            <w:r>
              <w:t>26p</w:t>
            </w:r>
            <w:proofErr w:type="gramEnd"/>
          </w:p>
        </w:tc>
        <w:tc>
          <w:tcPr>
            <w:tcW w:w="889" w:type="dxa"/>
            <w:shd w:val="clear" w:color="auto" w:fill="F7CAAC"/>
          </w:tcPr>
          <w:p w14:paraId="7911AE18" w14:textId="676D6DFB" w:rsidR="007246F3" w:rsidRDefault="007246F3" w:rsidP="007246F3">
            <w:pPr>
              <w:jc w:val="both"/>
              <w:rPr>
                <w:b/>
              </w:rPr>
            </w:pPr>
            <w:r>
              <w:rPr>
                <w:b/>
              </w:rPr>
              <w:t xml:space="preserve">hod. </w:t>
            </w:r>
          </w:p>
        </w:tc>
        <w:tc>
          <w:tcPr>
            <w:tcW w:w="816" w:type="dxa"/>
          </w:tcPr>
          <w:p w14:paraId="3650C0D6" w14:textId="6C2119C3" w:rsidR="007246F3" w:rsidRDefault="007246F3" w:rsidP="007246F3">
            <w:pPr>
              <w:jc w:val="both"/>
            </w:pPr>
            <w:r>
              <w:t>26</w:t>
            </w:r>
          </w:p>
        </w:tc>
        <w:tc>
          <w:tcPr>
            <w:tcW w:w="2156" w:type="dxa"/>
            <w:shd w:val="clear" w:color="auto" w:fill="F7CAAC"/>
          </w:tcPr>
          <w:p w14:paraId="53029DCB" w14:textId="36DA555F" w:rsidR="007246F3" w:rsidRDefault="007246F3" w:rsidP="007246F3">
            <w:pPr>
              <w:jc w:val="both"/>
              <w:rPr>
                <w:b/>
              </w:rPr>
            </w:pPr>
            <w:r>
              <w:rPr>
                <w:b/>
              </w:rPr>
              <w:t>kreditů</w:t>
            </w:r>
          </w:p>
        </w:tc>
        <w:tc>
          <w:tcPr>
            <w:tcW w:w="1207" w:type="dxa"/>
            <w:gridSpan w:val="2"/>
          </w:tcPr>
          <w:p w14:paraId="266C5C99" w14:textId="7109F613" w:rsidR="007246F3" w:rsidRDefault="007246F3" w:rsidP="007246F3">
            <w:pPr>
              <w:jc w:val="both"/>
            </w:pPr>
            <w:r>
              <w:t>3</w:t>
            </w:r>
          </w:p>
        </w:tc>
      </w:tr>
      <w:tr w:rsidR="001E1ACB" w14:paraId="179C232A" w14:textId="77777777" w:rsidTr="005133EF">
        <w:tc>
          <w:tcPr>
            <w:tcW w:w="3086" w:type="dxa"/>
            <w:shd w:val="clear" w:color="auto" w:fill="F7CAAC"/>
          </w:tcPr>
          <w:p w14:paraId="143C5834" w14:textId="77777777" w:rsidR="001E1ACB" w:rsidRDefault="001E1ACB" w:rsidP="0080192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A108A72" w14:textId="77777777" w:rsidR="001E1ACB" w:rsidRDefault="001E1ACB" w:rsidP="005133EF">
            <w:pPr>
              <w:jc w:val="both"/>
            </w:pPr>
          </w:p>
        </w:tc>
      </w:tr>
      <w:tr w:rsidR="001C69C1" w14:paraId="282A20D2" w14:textId="77777777" w:rsidTr="005133EF">
        <w:tc>
          <w:tcPr>
            <w:tcW w:w="3086" w:type="dxa"/>
            <w:shd w:val="clear" w:color="auto" w:fill="F7CAAC"/>
          </w:tcPr>
          <w:p w14:paraId="5BFDBD60" w14:textId="77777777" w:rsidR="001C69C1" w:rsidRPr="005A0406" w:rsidRDefault="001C69C1" w:rsidP="00801924">
            <w:pPr>
              <w:rPr>
                <w:b/>
              </w:rPr>
            </w:pPr>
            <w:r w:rsidRPr="005A0406">
              <w:rPr>
                <w:b/>
              </w:rPr>
              <w:t>Způsob ověření výsledků učení</w:t>
            </w:r>
          </w:p>
        </w:tc>
        <w:tc>
          <w:tcPr>
            <w:tcW w:w="3406" w:type="dxa"/>
            <w:gridSpan w:val="5"/>
          </w:tcPr>
          <w:p w14:paraId="3056F1C7" w14:textId="510041E9" w:rsidR="001C69C1" w:rsidRDefault="001C69C1" w:rsidP="001C69C1">
            <w:pPr>
              <w:jc w:val="both"/>
            </w:pPr>
            <w:r>
              <w:t>zkouška</w:t>
            </w:r>
          </w:p>
        </w:tc>
        <w:tc>
          <w:tcPr>
            <w:tcW w:w="2156" w:type="dxa"/>
            <w:shd w:val="clear" w:color="auto" w:fill="F7CAAC"/>
          </w:tcPr>
          <w:p w14:paraId="12863A55" w14:textId="5EA716D7" w:rsidR="001C69C1" w:rsidRDefault="001C69C1" w:rsidP="001C69C1">
            <w:pPr>
              <w:jc w:val="both"/>
              <w:rPr>
                <w:b/>
              </w:rPr>
            </w:pPr>
            <w:r>
              <w:rPr>
                <w:b/>
              </w:rPr>
              <w:t>Forma výuky</w:t>
            </w:r>
          </w:p>
        </w:tc>
        <w:tc>
          <w:tcPr>
            <w:tcW w:w="1207" w:type="dxa"/>
            <w:gridSpan w:val="2"/>
          </w:tcPr>
          <w:p w14:paraId="42789CF4" w14:textId="4B242B4B" w:rsidR="001C69C1" w:rsidRDefault="001C69C1" w:rsidP="001C69C1">
            <w:pPr>
              <w:jc w:val="both"/>
            </w:pPr>
            <w:r>
              <w:t>přednáška</w:t>
            </w:r>
          </w:p>
        </w:tc>
      </w:tr>
      <w:tr w:rsidR="001E1ACB" w14:paraId="13140010" w14:textId="77777777" w:rsidTr="005133EF">
        <w:tc>
          <w:tcPr>
            <w:tcW w:w="3086" w:type="dxa"/>
            <w:shd w:val="clear" w:color="auto" w:fill="F7CAAC"/>
          </w:tcPr>
          <w:p w14:paraId="7339EC81" w14:textId="77777777" w:rsidR="001E1ACB" w:rsidRPr="005A0406" w:rsidRDefault="001E1ACB" w:rsidP="00801924">
            <w:pPr>
              <w:rPr>
                <w:b/>
              </w:rPr>
            </w:pPr>
            <w:r w:rsidRPr="005A0406">
              <w:rPr>
                <w:b/>
              </w:rPr>
              <w:t>Forma způsobu ověření výsledků učení a další požadavky na studenta</w:t>
            </w:r>
          </w:p>
        </w:tc>
        <w:tc>
          <w:tcPr>
            <w:tcW w:w="6769" w:type="dxa"/>
            <w:gridSpan w:val="8"/>
            <w:tcBorders>
              <w:bottom w:val="nil"/>
            </w:tcBorders>
          </w:tcPr>
          <w:p w14:paraId="1033175D" w14:textId="07F584FF" w:rsidR="001E1ACB" w:rsidRDefault="0014439B" w:rsidP="00236CA2">
            <w:pPr>
              <w:jc w:val="both"/>
            </w:pPr>
            <w:r>
              <w:t xml:space="preserve">ústní ověření </w:t>
            </w:r>
            <w:proofErr w:type="gramStart"/>
            <w:r>
              <w:t>znalostí</w:t>
            </w:r>
            <w:r w:rsidR="00236CA2">
              <w:t xml:space="preserve"> - identifikace</w:t>
            </w:r>
            <w:proofErr w:type="gramEnd"/>
            <w:r w:rsidR="00236CA2">
              <w:t xml:space="preserve"> a interpretace vybraných děl z historie designu, úspěšnost 80 % a více</w:t>
            </w:r>
          </w:p>
        </w:tc>
      </w:tr>
      <w:tr w:rsidR="001E1ACB" w14:paraId="6CD593DA" w14:textId="77777777" w:rsidTr="00801924">
        <w:trPr>
          <w:trHeight w:val="204"/>
        </w:trPr>
        <w:tc>
          <w:tcPr>
            <w:tcW w:w="9855" w:type="dxa"/>
            <w:gridSpan w:val="9"/>
            <w:tcBorders>
              <w:top w:val="nil"/>
            </w:tcBorders>
          </w:tcPr>
          <w:p w14:paraId="01531EE9" w14:textId="77777777" w:rsidR="001E1ACB" w:rsidRDefault="001E1ACB" w:rsidP="00801924"/>
        </w:tc>
      </w:tr>
      <w:tr w:rsidR="003E7C33" w14:paraId="55727EDF" w14:textId="77777777" w:rsidTr="005133EF">
        <w:trPr>
          <w:trHeight w:val="197"/>
        </w:trPr>
        <w:tc>
          <w:tcPr>
            <w:tcW w:w="3086" w:type="dxa"/>
            <w:tcBorders>
              <w:top w:val="nil"/>
            </w:tcBorders>
            <w:shd w:val="clear" w:color="auto" w:fill="F7CAAC"/>
          </w:tcPr>
          <w:p w14:paraId="58960FC6" w14:textId="77777777" w:rsidR="003E7C33" w:rsidRDefault="003E7C33" w:rsidP="00801924">
            <w:pPr>
              <w:rPr>
                <w:b/>
              </w:rPr>
            </w:pPr>
            <w:r>
              <w:rPr>
                <w:b/>
              </w:rPr>
              <w:t>Garant předmětu</w:t>
            </w:r>
          </w:p>
        </w:tc>
        <w:tc>
          <w:tcPr>
            <w:tcW w:w="6769" w:type="dxa"/>
            <w:gridSpan w:val="8"/>
            <w:tcBorders>
              <w:top w:val="nil"/>
            </w:tcBorders>
          </w:tcPr>
          <w:p w14:paraId="0FE814CC" w14:textId="04BC7A05" w:rsidR="003E7C33" w:rsidRDefault="003E7C33" w:rsidP="003E7C33">
            <w:pPr>
              <w:jc w:val="both"/>
            </w:pPr>
            <w:r>
              <w:t xml:space="preserve">prof. PhDr. Zdeno </w:t>
            </w:r>
            <w:proofErr w:type="spellStart"/>
            <w:r>
              <w:t>Kolesár</w:t>
            </w:r>
            <w:proofErr w:type="spellEnd"/>
            <w:r>
              <w:t>, Ph.D.</w:t>
            </w:r>
          </w:p>
        </w:tc>
      </w:tr>
      <w:tr w:rsidR="003E7C33" w14:paraId="13E84E8A" w14:textId="77777777" w:rsidTr="005133EF">
        <w:trPr>
          <w:trHeight w:val="243"/>
        </w:trPr>
        <w:tc>
          <w:tcPr>
            <w:tcW w:w="3086" w:type="dxa"/>
            <w:tcBorders>
              <w:top w:val="nil"/>
            </w:tcBorders>
            <w:shd w:val="clear" w:color="auto" w:fill="F7CAAC"/>
          </w:tcPr>
          <w:p w14:paraId="247A03A9" w14:textId="77777777" w:rsidR="003E7C33" w:rsidRDefault="003E7C33" w:rsidP="00801924">
            <w:pPr>
              <w:rPr>
                <w:b/>
              </w:rPr>
            </w:pPr>
            <w:r>
              <w:rPr>
                <w:b/>
              </w:rPr>
              <w:t>Zapojení garanta do výuky předmětu</w:t>
            </w:r>
          </w:p>
        </w:tc>
        <w:tc>
          <w:tcPr>
            <w:tcW w:w="6769" w:type="dxa"/>
            <w:gridSpan w:val="8"/>
            <w:tcBorders>
              <w:top w:val="nil"/>
            </w:tcBorders>
          </w:tcPr>
          <w:p w14:paraId="77EB2B48" w14:textId="4DA1BEB3" w:rsidR="003E7C33" w:rsidRDefault="003E7C33" w:rsidP="003E7C33">
            <w:pPr>
              <w:jc w:val="both"/>
            </w:pPr>
            <w:r>
              <w:t>100 %</w:t>
            </w:r>
          </w:p>
        </w:tc>
      </w:tr>
      <w:tr w:rsidR="003E7C33" w14:paraId="44696BB3" w14:textId="77777777" w:rsidTr="005133EF">
        <w:tc>
          <w:tcPr>
            <w:tcW w:w="3086" w:type="dxa"/>
            <w:shd w:val="clear" w:color="auto" w:fill="F7CAAC"/>
          </w:tcPr>
          <w:p w14:paraId="5219AE77" w14:textId="77777777" w:rsidR="003E7C33" w:rsidRDefault="003E7C33" w:rsidP="00801924">
            <w:pPr>
              <w:rPr>
                <w:b/>
              </w:rPr>
            </w:pPr>
            <w:r>
              <w:rPr>
                <w:b/>
              </w:rPr>
              <w:t>Vyučující</w:t>
            </w:r>
          </w:p>
        </w:tc>
        <w:tc>
          <w:tcPr>
            <w:tcW w:w="6769" w:type="dxa"/>
            <w:gridSpan w:val="8"/>
            <w:tcBorders>
              <w:bottom w:val="nil"/>
            </w:tcBorders>
          </w:tcPr>
          <w:p w14:paraId="3E46FD1F" w14:textId="511DAB4C" w:rsidR="003E7C33" w:rsidRDefault="003E7C33" w:rsidP="003E7C33">
            <w:pPr>
              <w:jc w:val="both"/>
            </w:pPr>
            <w:r>
              <w:t xml:space="preserve">prof. PhDr. Zdeno </w:t>
            </w:r>
            <w:proofErr w:type="spellStart"/>
            <w:r>
              <w:t>Kolesár</w:t>
            </w:r>
            <w:proofErr w:type="spellEnd"/>
            <w:r>
              <w:t>, Ph.D.</w:t>
            </w:r>
          </w:p>
        </w:tc>
      </w:tr>
      <w:tr w:rsidR="003E7C33" w14:paraId="390C560A" w14:textId="77777777" w:rsidTr="00801924">
        <w:trPr>
          <w:trHeight w:val="136"/>
        </w:trPr>
        <w:tc>
          <w:tcPr>
            <w:tcW w:w="9855" w:type="dxa"/>
            <w:gridSpan w:val="9"/>
            <w:tcBorders>
              <w:top w:val="nil"/>
            </w:tcBorders>
          </w:tcPr>
          <w:p w14:paraId="1B5578E9" w14:textId="77777777" w:rsidR="003E7C33" w:rsidRDefault="003E7C33" w:rsidP="003E7C33">
            <w:pPr>
              <w:jc w:val="both"/>
            </w:pPr>
          </w:p>
        </w:tc>
      </w:tr>
      <w:tr w:rsidR="003E7C33" w14:paraId="0A3CF896" w14:textId="77777777" w:rsidTr="005133EF">
        <w:tc>
          <w:tcPr>
            <w:tcW w:w="3086" w:type="dxa"/>
            <w:shd w:val="clear" w:color="auto" w:fill="F7CAAC"/>
          </w:tcPr>
          <w:p w14:paraId="294D9DD8" w14:textId="77777777" w:rsidR="003E7C33" w:rsidRPr="001452AD" w:rsidRDefault="003E7C33" w:rsidP="003E7C33">
            <w:pPr>
              <w:jc w:val="both"/>
              <w:rPr>
                <w:b/>
                <w:highlight w:val="yellow"/>
              </w:rPr>
            </w:pPr>
            <w:r w:rsidRPr="009B48E7">
              <w:rPr>
                <w:b/>
              </w:rPr>
              <w:t>Hlavní témata a výsledky učení</w:t>
            </w:r>
          </w:p>
        </w:tc>
        <w:tc>
          <w:tcPr>
            <w:tcW w:w="6769" w:type="dxa"/>
            <w:gridSpan w:val="8"/>
            <w:tcBorders>
              <w:bottom w:val="nil"/>
            </w:tcBorders>
          </w:tcPr>
          <w:p w14:paraId="21AD23A3" w14:textId="77777777" w:rsidR="003E7C33" w:rsidRPr="001452AD" w:rsidRDefault="003E7C33" w:rsidP="003E7C33">
            <w:pPr>
              <w:jc w:val="both"/>
              <w:rPr>
                <w:highlight w:val="yellow"/>
              </w:rPr>
            </w:pPr>
          </w:p>
        </w:tc>
      </w:tr>
      <w:tr w:rsidR="003E7C33" w14:paraId="47A629D9" w14:textId="77777777" w:rsidTr="005133EF">
        <w:trPr>
          <w:trHeight w:val="2197"/>
        </w:trPr>
        <w:tc>
          <w:tcPr>
            <w:tcW w:w="9855" w:type="dxa"/>
            <w:gridSpan w:val="9"/>
            <w:tcBorders>
              <w:top w:val="nil"/>
              <w:bottom w:val="single" w:sz="4" w:space="0" w:color="auto"/>
            </w:tcBorders>
          </w:tcPr>
          <w:p w14:paraId="0F28ABE7" w14:textId="485F5EDE" w:rsidR="00546919" w:rsidRPr="00F563C7" w:rsidRDefault="00F36246" w:rsidP="00546919">
            <w:pPr>
              <w:widowControl w:val="0"/>
              <w:tabs>
                <w:tab w:val="left" w:pos="959"/>
                <w:tab w:val="left" w:pos="1918"/>
                <w:tab w:val="left" w:pos="2877"/>
                <w:tab w:val="left" w:pos="3836"/>
                <w:tab w:val="left" w:pos="4795"/>
                <w:tab w:val="left" w:pos="5754"/>
                <w:tab w:val="left" w:pos="6713"/>
                <w:tab w:val="left" w:pos="7672"/>
                <w:tab w:val="left" w:pos="8631"/>
              </w:tabs>
              <w:jc w:val="both"/>
              <w:rPr>
                <w:b/>
                <w:bCs/>
                <w:color w:val="000000"/>
              </w:rPr>
            </w:pPr>
            <w:r w:rsidRPr="00F563C7">
              <w:rPr>
                <w:b/>
                <w:bCs/>
                <w:snapToGrid w:val="0"/>
              </w:rPr>
              <w:t>Témata:</w:t>
            </w:r>
          </w:p>
          <w:p w14:paraId="034626F4" w14:textId="77777777" w:rsidR="00546919" w:rsidRPr="00F61DE5" w:rsidRDefault="00546919" w:rsidP="004C352E">
            <w:pPr>
              <w:pStyle w:val="Odstavecseseznamem"/>
              <w:widowControl w:val="0"/>
              <w:numPr>
                <w:ilvl w:val="0"/>
                <w:numId w:val="137"/>
              </w:numPr>
              <w:tabs>
                <w:tab w:val="left" w:pos="360"/>
              </w:tabs>
              <w:contextualSpacing w:val="0"/>
              <w:rPr>
                <w:snapToGrid w:val="0"/>
              </w:rPr>
            </w:pPr>
            <w:r w:rsidRPr="00F61DE5">
              <w:rPr>
                <w:snapToGrid w:val="0"/>
              </w:rPr>
              <w:t>Typografické experimenty od konce 19. století po 1. světovou válku.</w:t>
            </w:r>
          </w:p>
          <w:p w14:paraId="3551175D" w14:textId="79F065BC" w:rsidR="00546919" w:rsidRPr="00F61DE5" w:rsidRDefault="00546919" w:rsidP="004C352E">
            <w:pPr>
              <w:pStyle w:val="Odstavecseseznamem"/>
              <w:widowControl w:val="0"/>
              <w:numPr>
                <w:ilvl w:val="0"/>
                <w:numId w:val="137"/>
              </w:numPr>
              <w:tabs>
                <w:tab w:val="left" w:pos="360"/>
              </w:tabs>
              <w:contextualSpacing w:val="0"/>
              <w:rPr>
                <w:snapToGrid w:val="0"/>
              </w:rPr>
            </w:pPr>
            <w:r w:rsidRPr="00F61DE5">
              <w:rPr>
                <w:snapToGrid w:val="0"/>
              </w:rPr>
              <w:t>Český kubi</w:t>
            </w:r>
            <w:r w:rsidR="0062235C">
              <w:rPr>
                <w:snapToGrid w:val="0"/>
              </w:rPr>
              <w:t>s</w:t>
            </w:r>
            <w:r w:rsidRPr="00F61DE5">
              <w:rPr>
                <w:snapToGrid w:val="0"/>
              </w:rPr>
              <w:t>mus v užitém umění.</w:t>
            </w:r>
          </w:p>
          <w:p w14:paraId="02FA1186" w14:textId="77777777" w:rsidR="00546919" w:rsidRPr="00F61DE5" w:rsidRDefault="00546919" w:rsidP="004C352E">
            <w:pPr>
              <w:pStyle w:val="Odstavecseseznamem"/>
              <w:widowControl w:val="0"/>
              <w:numPr>
                <w:ilvl w:val="0"/>
                <w:numId w:val="137"/>
              </w:numPr>
              <w:tabs>
                <w:tab w:val="left" w:pos="360"/>
              </w:tabs>
              <w:contextualSpacing w:val="0"/>
              <w:rPr>
                <w:snapToGrid w:val="0"/>
              </w:rPr>
            </w:pPr>
            <w:r w:rsidRPr="00F61DE5">
              <w:rPr>
                <w:snapToGrid w:val="0"/>
              </w:rPr>
              <w:t>Bauhaus 1919–1925.</w:t>
            </w:r>
          </w:p>
          <w:p w14:paraId="4E7EF7C7" w14:textId="77777777" w:rsidR="00546919" w:rsidRPr="00F61DE5" w:rsidRDefault="00546919" w:rsidP="004C352E">
            <w:pPr>
              <w:pStyle w:val="Odstavecseseznamem"/>
              <w:widowControl w:val="0"/>
              <w:numPr>
                <w:ilvl w:val="0"/>
                <w:numId w:val="137"/>
              </w:numPr>
              <w:tabs>
                <w:tab w:val="left" w:pos="360"/>
              </w:tabs>
              <w:contextualSpacing w:val="0"/>
              <w:rPr>
                <w:snapToGrid w:val="0"/>
              </w:rPr>
            </w:pPr>
            <w:r w:rsidRPr="00F61DE5">
              <w:rPr>
                <w:snapToGrid w:val="0"/>
              </w:rPr>
              <w:t>Bauhaus 1926–1933.</w:t>
            </w:r>
          </w:p>
          <w:p w14:paraId="77F46CAD" w14:textId="77777777" w:rsidR="00546919" w:rsidRPr="00F61DE5" w:rsidRDefault="00546919" w:rsidP="004C352E">
            <w:pPr>
              <w:pStyle w:val="Odstavecseseznamem"/>
              <w:widowControl w:val="0"/>
              <w:numPr>
                <w:ilvl w:val="0"/>
                <w:numId w:val="137"/>
              </w:numPr>
              <w:tabs>
                <w:tab w:val="left" w:pos="360"/>
              </w:tabs>
              <w:contextualSpacing w:val="0"/>
              <w:rPr>
                <w:snapToGrid w:val="0"/>
              </w:rPr>
            </w:pPr>
            <w:r w:rsidRPr="00F61DE5">
              <w:rPr>
                <w:snapToGrid w:val="0"/>
              </w:rPr>
              <w:t>Ruská avantgarda.</w:t>
            </w:r>
          </w:p>
          <w:p w14:paraId="76FA2274" w14:textId="77777777" w:rsidR="00546919" w:rsidRPr="00F61DE5" w:rsidRDefault="00546919" w:rsidP="004C352E">
            <w:pPr>
              <w:pStyle w:val="Odstavecseseznamem"/>
              <w:widowControl w:val="0"/>
              <w:numPr>
                <w:ilvl w:val="0"/>
                <w:numId w:val="137"/>
              </w:numPr>
              <w:tabs>
                <w:tab w:val="left" w:pos="360"/>
              </w:tabs>
              <w:spacing w:after="120"/>
              <w:contextualSpacing w:val="0"/>
              <w:rPr>
                <w:snapToGrid w:val="0"/>
              </w:rPr>
            </w:pPr>
            <w:r w:rsidRPr="00F61DE5">
              <w:rPr>
                <w:snapToGrid w:val="0"/>
              </w:rPr>
              <w:t xml:space="preserve">Modernismus v Holandsku. </w:t>
            </w:r>
          </w:p>
          <w:p w14:paraId="7E9D561B" w14:textId="77777777" w:rsidR="00F36246" w:rsidRPr="00F563C7" w:rsidRDefault="00F36246" w:rsidP="00F36246">
            <w:pPr>
              <w:jc w:val="both"/>
              <w:rPr>
                <w:b/>
                <w:color w:val="000000" w:themeColor="text1"/>
              </w:rPr>
            </w:pPr>
            <w:r w:rsidRPr="00F563C7">
              <w:rPr>
                <w:b/>
                <w:color w:val="000000" w:themeColor="text1"/>
              </w:rPr>
              <w:t>Výsledky učení:</w:t>
            </w:r>
          </w:p>
          <w:p w14:paraId="74FD498F" w14:textId="75D5C2B4" w:rsidR="00F36246" w:rsidRDefault="00F36246" w:rsidP="00F36246">
            <w:pPr>
              <w:jc w:val="both"/>
              <w:rPr>
                <w:color w:val="000000" w:themeColor="text1"/>
              </w:rPr>
            </w:pPr>
            <w:r w:rsidRPr="008B3191">
              <w:rPr>
                <w:color w:val="000000" w:themeColor="text1"/>
              </w:rPr>
              <w:t>Odborné znalosti – po absolvování předmětu student umí:</w:t>
            </w:r>
          </w:p>
          <w:p w14:paraId="0499B435" w14:textId="75CE6017" w:rsidR="00F36246" w:rsidRPr="00F36246" w:rsidRDefault="00F36246" w:rsidP="004C352E">
            <w:pPr>
              <w:pStyle w:val="Odstavecseseznamem"/>
              <w:numPr>
                <w:ilvl w:val="0"/>
                <w:numId w:val="31"/>
              </w:numPr>
              <w:jc w:val="both"/>
              <w:rPr>
                <w:color w:val="000000" w:themeColor="text1"/>
              </w:rPr>
            </w:pPr>
            <w:r w:rsidRPr="00F36246">
              <w:rPr>
                <w:color w:val="000000" w:themeColor="text1"/>
              </w:rPr>
              <w:t>definovat stylové charakteristiky jednotlivých proudů designu</w:t>
            </w:r>
            <w:r w:rsidR="00B4448C">
              <w:rPr>
                <w:color w:val="000000" w:themeColor="text1"/>
              </w:rPr>
              <w:t xml:space="preserve"> do</w:t>
            </w:r>
            <w:r w:rsidRPr="00F36246">
              <w:rPr>
                <w:color w:val="000000" w:themeColor="text1"/>
              </w:rPr>
              <w:t xml:space="preserve"> </w:t>
            </w:r>
            <w:r w:rsidR="000277C4" w:rsidRPr="00F61DE5">
              <w:rPr>
                <w:snapToGrid w:val="0"/>
              </w:rPr>
              <w:t>1. světov</w:t>
            </w:r>
            <w:r w:rsidR="000277C4">
              <w:rPr>
                <w:snapToGrid w:val="0"/>
              </w:rPr>
              <w:t>é</w:t>
            </w:r>
            <w:r w:rsidR="000277C4" w:rsidRPr="00F61DE5">
              <w:rPr>
                <w:snapToGrid w:val="0"/>
              </w:rPr>
              <w:t xml:space="preserve"> válk</w:t>
            </w:r>
            <w:r w:rsidR="000277C4">
              <w:rPr>
                <w:snapToGrid w:val="0"/>
              </w:rPr>
              <w:t>y</w:t>
            </w:r>
          </w:p>
          <w:p w14:paraId="17A30224" w14:textId="3F90FE5A" w:rsidR="00F36246" w:rsidRPr="00F36246" w:rsidRDefault="00F36246" w:rsidP="004C352E">
            <w:pPr>
              <w:pStyle w:val="Odstavecseseznamem"/>
              <w:numPr>
                <w:ilvl w:val="0"/>
                <w:numId w:val="31"/>
              </w:numPr>
              <w:jc w:val="both"/>
              <w:rPr>
                <w:color w:val="000000" w:themeColor="text1"/>
              </w:rPr>
            </w:pPr>
            <w:r w:rsidRPr="00F36246">
              <w:rPr>
                <w:color w:val="000000" w:themeColor="text1"/>
              </w:rPr>
              <w:t>popsat základní principy modernistické koncepce designu</w:t>
            </w:r>
          </w:p>
          <w:p w14:paraId="6395CAFC" w14:textId="110F2BD7" w:rsidR="00F36246" w:rsidRPr="00F36246" w:rsidRDefault="00F36246" w:rsidP="004C352E">
            <w:pPr>
              <w:pStyle w:val="Odstavecseseznamem"/>
              <w:numPr>
                <w:ilvl w:val="0"/>
                <w:numId w:val="31"/>
              </w:numPr>
              <w:jc w:val="both"/>
              <w:rPr>
                <w:color w:val="000000" w:themeColor="text1"/>
              </w:rPr>
            </w:pPr>
            <w:r w:rsidRPr="00F36246">
              <w:rPr>
                <w:color w:val="000000" w:themeColor="text1"/>
              </w:rPr>
              <w:t>vymezit rozdíly designu modernismu a jeho alternativ (secese, kubismus, art d</w:t>
            </w:r>
            <w:r w:rsidR="008E18DB">
              <w:rPr>
                <w:color w:val="000000" w:themeColor="text1"/>
              </w:rPr>
              <w:t>e</w:t>
            </w:r>
            <w:r w:rsidRPr="00F36246">
              <w:rPr>
                <w:color w:val="000000" w:themeColor="text1"/>
              </w:rPr>
              <w:t xml:space="preserve">co, </w:t>
            </w:r>
            <w:proofErr w:type="spellStart"/>
            <w:r w:rsidRPr="00F36246">
              <w:rPr>
                <w:color w:val="000000" w:themeColor="text1"/>
              </w:rPr>
              <w:t>streamlining</w:t>
            </w:r>
            <w:proofErr w:type="spellEnd"/>
            <w:r w:rsidRPr="00F36246">
              <w:rPr>
                <w:color w:val="000000" w:themeColor="text1"/>
              </w:rPr>
              <w:t>)</w:t>
            </w:r>
          </w:p>
          <w:p w14:paraId="249B7B9D" w14:textId="674F60A2" w:rsidR="00F36246" w:rsidRPr="00F36246" w:rsidRDefault="00B4448C" w:rsidP="004C352E">
            <w:pPr>
              <w:pStyle w:val="Odstavecseseznamem"/>
              <w:numPr>
                <w:ilvl w:val="0"/>
                <w:numId w:val="31"/>
              </w:numPr>
              <w:jc w:val="both"/>
              <w:rPr>
                <w:color w:val="000000" w:themeColor="text1"/>
              </w:rPr>
            </w:pPr>
            <w:r>
              <w:rPr>
                <w:color w:val="000000" w:themeColor="text1"/>
              </w:rPr>
              <w:t>vysvětlit</w:t>
            </w:r>
            <w:r w:rsidR="00F36246" w:rsidRPr="00F36246">
              <w:rPr>
                <w:color w:val="000000" w:themeColor="text1"/>
              </w:rPr>
              <w:t xml:space="preserve"> "klasický" meziválečný modernismus s ohledem na pozdější vývoj designu</w:t>
            </w:r>
          </w:p>
          <w:p w14:paraId="28CE2BC2" w14:textId="05083CDC" w:rsidR="00F36246" w:rsidRDefault="00F36246" w:rsidP="00F36246">
            <w:pPr>
              <w:jc w:val="both"/>
            </w:pPr>
            <w:r>
              <w:t>Odborné dovednosti – po absolvování předmětu student umí:</w:t>
            </w:r>
          </w:p>
          <w:p w14:paraId="616644DD" w14:textId="77777777" w:rsidR="00B4448C" w:rsidRPr="00F36246" w:rsidRDefault="00B4448C" w:rsidP="004C352E">
            <w:pPr>
              <w:pStyle w:val="Odstavecseseznamem"/>
              <w:numPr>
                <w:ilvl w:val="0"/>
                <w:numId w:val="31"/>
              </w:numPr>
              <w:jc w:val="both"/>
              <w:rPr>
                <w:color w:val="000000" w:themeColor="text1"/>
              </w:rPr>
            </w:pPr>
            <w:r w:rsidRPr="00F36246">
              <w:rPr>
                <w:color w:val="000000" w:themeColor="text1"/>
              </w:rPr>
              <w:t>dle obrazové předlohy identifikovat a interpretovat klíčová díla designu</w:t>
            </w:r>
            <w:r>
              <w:rPr>
                <w:color w:val="000000" w:themeColor="text1"/>
              </w:rPr>
              <w:t xml:space="preserve"> do</w:t>
            </w:r>
            <w:r w:rsidRPr="00F36246">
              <w:rPr>
                <w:color w:val="000000" w:themeColor="text1"/>
              </w:rPr>
              <w:t xml:space="preserve"> 1. poloviny 20. století</w:t>
            </w:r>
          </w:p>
          <w:p w14:paraId="660204B4" w14:textId="77777777" w:rsidR="00F36246" w:rsidRPr="0000770D" w:rsidRDefault="00F36246" w:rsidP="004C352E">
            <w:pPr>
              <w:pStyle w:val="Odstavecseseznamem"/>
              <w:numPr>
                <w:ilvl w:val="0"/>
                <w:numId w:val="31"/>
              </w:numPr>
              <w:jc w:val="both"/>
              <w:rPr>
                <w:color w:val="000000" w:themeColor="text1"/>
              </w:rPr>
            </w:pPr>
            <w:r w:rsidRPr="0000770D">
              <w:rPr>
                <w:color w:val="000000" w:themeColor="text1"/>
              </w:rPr>
              <w:t>kriticky implementovat potenciál historismů do designérských návrhů</w:t>
            </w:r>
          </w:p>
          <w:p w14:paraId="767B6725" w14:textId="77777777" w:rsidR="00F36246" w:rsidRPr="0000770D" w:rsidRDefault="00F36246" w:rsidP="004C352E">
            <w:pPr>
              <w:pStyle w:val="Odstavecseseznamem"/>
              <w:numPr>
                <w:ilvl w:val="0"/>
                <w:numId w:val="31"/>
              </w:numPr>
              <w:jc w:val="both"/>
              <w:rPr>
                <w:color w:val="000000" w:themeColor="text1"/>
              </w:rPr>
            </w:pPr>
            <w:r w:rsidRPr="0000770D">
              <w:rPr>
                <w:color w:val="000000" w:themeColor="text1"/>
              </w:rPr>
              <w:t>integrovat sémantickou rovinu do designérské tvorby</w:t>
            </w:r>
          </w:p>
          <w:p w14:paraId="7730FD02" w14:textId="77777777" w:rsidR="00F36246" w:rsidRPr="0000770D" w:rsidRDefault="00F36246" w:rsidP="004C352E">
            <w:pPr>
              <w:pStyle w:val="Odstavecseseznamem"/>
              <w:numPr>
                <w:ilvl w:val="0"/>
                <w:numId w:val="31"/>
              </w:numPr>
              <w:jc w:val="both"/>
              <w:rPr>
                <w:color w:val="000000" w:themeColor="text1"/>
              </w:rPr>
            </w:pPr>
            <w:r w:rsidRPr="0000770D">
              <w:rPr>
                <w:color w:val="000000" w:themeColor="text1"/>
              </w:rPr>
              <w:t>fundovaně zhodnocovat potenciál stylových aspektů designérské tvorby</w:t>
            </w:r>
          </w:p>
          <w:p w14:paraId="2D673E9F" w14:textId="77777777" w:rsidR="00F36246" w:rsidRPr="0000770D" w:rsidRDefault="00F36246" w:rsidP="004C352E">
            <w:pPr>
              <w:pStyle w:val="Odstavecseseznamem"/>
              <w:numPr>
                <w:ilvl w:val="0"/>
                <w:numId w:val="31"/>
              </w:numPr>
              <w:jc w:val="both"/>
              <w:rPr>
                <w:color w:val="000000" w:themeColor="text1"/>
              </w:rPr>
            </w:pPr>
            <w:r w:rsidRPr="0000770D">
              <w:rPr>
                <w:color w:val="000000" w:themeColor="text1"/>
              </w:rPr>
              <w:t>vyhodnocovat technologický a materiálový potenciál vázaný na design 19. století</w:t>
            </w:r>
          </w:p>
          <w:p w14:paraId="60195A32" w14:textId="4E0BF301" w:rsidR="003E7C33" w:rsidRPr="005A0406" w:rsidRDefault="00F36246" w:rsidP="0000770D">
            <w:pPr>
              <w:pStyle w:val="Odstavecseseznamem"/>
              <w:numPr>
                <w:ilvl w:val="0"/>
                <w:numId w:val="31"/>
              </w:numPr>
              <w:jc w:val="both"/>
            </w:pPr>
            <w:r w:rsidRPr="0000770D">
              <w:rPr>
                <w:color w:val="000000" w:themeColor="text1"/>
              </w:rPr>
              <w:t>s ohledem na poučení z dějin designu přistupovat ke kombinaci industriálních a rukodělných postupů v designu</w:t>
            </w:r>
            <w:r w:rsidRPr="007C578D">
              <w:rPr>
                <w:spacing w:val="-10"/>
              </w:rPr>
              <w:t xml:space="preserve"> </w:t>
            </w:r>
          </w:p>
        </w:tc>
      </w:tr>
      <w:tr w:rsidR="003E7C33" w14:paraId="38C05BCC"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CA04312" w14:textId="77777777" w:rsidR="003E7C33" w:rsidRPr="001452AD" w:rsidRDefault="003E7C33" w:rsidP="003E7C33">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3B39F031" w14:textId="77777777" w:rsidR="003E7C33" w:rsidRPr="001452AD" w:rsidRDefault="003E7C33" w:rsidP="003E7C33">
            <w:pPr>
              <w:jc w:val="both"/>
              <w:rPr>
                <w:highlight w:val="yellow"/>
              </w:rPr>
            </w:pPr>
          </w:p>
        </w:tc>
      </w:tr>
      <w:tr w:rsidR="003E7C33" w14:paraId="60DF072B" w14:textId="77777777" w:rsidTr="009D3D23">
        <w:trPr>
          <w:trHeight w:val="597"/>
        </w:trPr>
        <w:tc>
          <w:tcPr>
            <w:tcW w:w="9855" w:type="dxa"/>
            <w:gridSpan w:val="9"/>
            <w:tcBorders>
              <w:top w:val="nil"/>
              <w:bottom w:val="single" w:sz="4" w:space="0" w:color="auto"/>
            </w:tcBorders>
          </w:tcPr>
          <w:p w14:paraId="2A9E81B5" w14:textId="77777777" w:rsidR="00F36246" w:rsidRDefault="00F36246" w:rsidP="004C352E">
            <w:pPr>
              <w:pStyle w:val="Odstavecseseznamem"/>
              <w:numPr>
                <w:ilvl w:val="0"/>
                <w:numId w:val="35"/>
              </w:numPr>
              <w:jc w:val="both"/>
            </w:pPr>
            <w:r>
              <w:t>projekce (statická, dynamická)</w:t>
            </w:r>
          </w:p>
          <w:p w14:paraId="5D9E293A" w14:textId="1184CE12" w:rsidR="00F36246" w:rsidRDefault="000277C4" w:rsidP="004C352E">
            <w:pPr>
              <w:pStyle w:val="Odstavecseseznamem"/>
              <w:numPr>
                <w:ilvl w:val="0"/>
                <w:numId w:val="35"/>
              </w:numPr>
              <w:jc w:val="both"/>
            </w:pPr>
            <w:r>
              <w:t>výklad</w:t>
            </w:r>
          </w:p>
          <w:p w14:paraId="468E6C56" w14:textId="25CA5150" w:rsidR="003E7C33" w:rsidRDefault="00F36246" w:rsidP="004C352E">
            <w:pPr>
              <w:pStyle w:val="Odstavecseseznamem"/>
              <w:numPr>
                <w:ilvl w:val="0"/>
                <w:numId w:val="35"/>
              </w:numPr>
              <w:jc w:val="both"/>
            </w:pPr>
            <w:r>
              <w:t>a</w:t>
            </w:r>
            <w:r w:rsidRPr="00F36246">
              <w:t>nalýza prezentace</w:t>
            </w:r>
          </w:p>
        </w:tc>
      </w:tr>
      <w:tr w:rsidR="003E7C33" w14:paraId="217A6722" w14:textId="77777777" w:rsidTr="005133EF">
        <w:trPr>
          <w:trHeight w:val="265"/>
        </w:trPr>
        <w:tc>
          <w:tcPr>
            <w:tcW w:w="3653" w:type="dxa"/>
            <w:gridSpan w:val="3"/>
            <w:tcBorders>
              <w:top w:val="single" w:sz="4" w:space="0" w:color="auto"/>
            </w:tcBorders>
            <w:shd w:val="clear" w:color="auto" w:fill="F7CAAC"/>
          </w:tcPr>
          <w:p w14:paraId="6722D3FC" w14:textId="77777777" w:rsidR="003E7C33" w:rsidRDefault="003E7C33" w:rsidP="003E7C33">
            <w:pPr>
              <w:jc w:val="both"/>
            </w:pPr>
            <w:r>
              <w:rPr>
                <w:b/>
              </w:rPr>
              <w:t>Studijní literatura a studijní pomůcky</w:t>
            </w:r>
          </w:p>
        </w:tc>
        <w:tc>
          <w:tcPr>
            <w:tcW w:w="6202" w:type="dxa"/>
            <w:gridSpan w:val="6"/>
            <w:tcBorders>
              <w:top w:val="single" w:sz="4" w:space="0" w:color="auto"/>
              <w:bottom w:val="nil"/>
            </w:tcBorders>
          </w:tcPr>
          <w:p w14:paraId="3E2B62CF" w14:textId="77777777" w:rsidR="003E7C33" w:rsidRDefault="003E7C33" w:rsidP="003E7C33">
            <w:pPr>
              <w:jc w:val="both"/>
            </w:pPr>
          </w:p>
        </w:tc>
      </w:tr>
      <w:tr w:rsidR="003E7C33" w14:paraId="17131BDC" w14:textId="77777777" w:rsidTr="007076F8">
        <w:trPr>
          <w:trHeight w:val="978"/>
        </w:trPr>
        <w:tc>
          <w:tcPr>
            <w:tcW w:w="9855" w:type="dxa"/>
            <w:gridSpan w:val="9"/>
            <w:tcBorders>
              <w:top w:val="nil"/>
            </w:tcBorders>
          </w:tcPr>
          <w:p w14:paraId="637D45E8" w14:textId="15AADCAA" w:rsidR="00285533" w:rsidRPr="00840E89" w:rsidRDefault="00285533" w:rsidP="00285533">
            <w:pPr>
              <w:rPr>
                <w:rFonts w:eastAsia="Calibri"/>
                <w:b/>
                <w:bCs/>
              </w:rPr>
            </w:pPr>
            <w:r w:rsidRPr="00840E89">
              <w:rPr>
                <w:rFonts w:eastAsia="Calibri"/>
                <w:b/>
                <w:bCs/>
              </w:rPr>
              <w:t>Povinná</w:t>
            </w:r>
            <w:r w:rsidR="00A55604">
              <w:rPr>
                <w:rFonts w:eastAsia="Calibri"/>
                <w:b/>
                <w:bCs/>
              </w:rPr>
              <w:t>:</w:t>
            </w:r>
          </w:p>
          <w:p w14:paraId="57EFC3F3" w14:textId="5168CE86" w:rsidR="00285533" w:rsidRPr="007076F8" w:rsidRDefault="00285533" w:rsidP="00285533">
            <w:r w:rsidRPr="007076F8">
              <w:t xml:space="preserve">JAKUBÍČEK, Vít a </w:t>
            </w:r>
            <w:r w:rsidR="00EB15ED" w:rsidRPr="007076F8">
              <w:t>KOLESÁR</w:t>
            </w:r>
            <w:r w:rsidR="00A927B1" w:rsidRPr="007076F8">
              <w:t>,</w:t>
            </w:r>
            <w:r w:rsidR="00EB15ED" w:rsidRPr="007076F8">
              <w:t xml:space="preserve"> </w:t>
            </w:r>
            <w:r w:rsidRPr="007076F8">
              <w:t xml:space="preserve">Zdeno, </w:t>
            </w:r>
            <w:proofErr w:type="spellStart"/>
            <w:r w:rsidRPr="007076F8">
              <w:t>eds</w:t>
            </w:r>
            <w:proofErr w:type="spellEnd"/>
            <w:r w:rsidRPr="007076F8">
              <w:t xml:space="preserve">. </w:t>
            </w:r>
            <w:r w:rsidRPr="007076F8">
              <w:rPr>
                <w:i/>
                <w:iCs/>
              </w:rPr>
              <w:t>Designéři v českých zemích a československý strojírenský průmysl 1918-1992.</w:t>
            </w:r>
            <w:r w:rsidRPr="007076F8">
              <w:t xml:space="preserve"> </w:t>
            </w:r>
            <w:r w:rsidR="00EB15ED" w:rsidRPr="007076F8">
              <w:t>Vydání: první. Ve Zlíně: Univerzita Tomáše Bati</w:t>
            </w:r>
            <w:r w:rsidRPr="007076F8">
              <w:t>, 2022. ISBN 978-80-7678-125-2.</w:t>
            </w:r>
          </w:p>
          <w:p w14:paraId="243D25FC" w14:textId="77777777" w:rsidR="00285533" w:rsidRPr="00840E89" w:rsidRDefault="00285533" w:rsidP="00285533">
            <w:r w:rsidRPr="00840E89">
              <w:t xml:space="preserve">KOLESÁR, Zdeno. </w:t>
            </w:r>
            <w:r w:rsidRPr="007076F8">
              <w:rPr>
                <w:i/>
                <w:iCs/>
              </w:rPr>
              <w:t>Kapitoly z dějin designu</w:t>
            </w:r>
            <w:r w:rsidRPr="00840E89">
              <w:t xml:space="preserve">. Praha: Vysoká škola uměleckoprůmyslová, 2009. ISBN 9788086863283. </w:t>
            </w:r>
          </w:p>
          <w:p w14:paraId="58E6ECD1" w14:textId="77777777" w:rsidR="00285533" w:rsidRDefault="00285533" w:rsidP="007076F8">
            <w:r w:rsidRPr="00840E89">
              <w:t xml:space="preserve">KOLESÁR, Zdeno. </w:t>
            </w:r>
            <w:r w:rsidRPr="007076F8">
              <w:rPr>
                <w:i/>
                <w:iCs/>
              </w:rPr>
              <w:t>Kapitoly z </w:t>
            </w:r>
            <w:proofErr w:type="spellStart"/>
            <w:r w:rsidRPr="007076F8">
              <w:rPr>
                <w:i/>
                <w:iCs/>
              </w:rPr>
              <w:t>dejín</w:t>
            </w:r>
            <w:proofErr w:type="spellEnd"/>
            <w:r w:rsidRPr="007076F8">
              <w:rPr>
                <w:i/>
                <w:iCs/>
              </w:rPr>
              <w:t xml:space="preserve"> grafického dizajnu</w:t>
            </w:r>
            <w:r w:rsidRPr="007076F8">
              <w:t>. Bratislava: Slovenské centrum dizajnu, 2006.</w:t>
            </w:r>
            <w:r w:rsidRPr="00840E89">
              <w:t xml:space="preserve"> </w:t>
            </w:r>
          </w:p>
          <w:p w14:paraId="2E17F793" w14:textId="77777777" w:rsidR="00285533" w:rsidRDefault="00285533" w:rsidP="007076F8">
            <w:r w:rsidRPr="00840E89">
              <w:t>ISBN 8096865854.</w:t>
            </w:r>
          </w:p>
          <w:p w14:paraId="6881A096" w14:textId="5A180DF7" w:rsidR="00285533" w:rsidRDefault="00285533" w:rsidP="007076F8">
            <w:r>
              <w:t xml:space="preserve">KNOBLOCH, Iva a </w:t>
            </w:r>
            <w:r w:rsidR="00EB15ED">
              <w:t>VONDRÁČEK</w:t>
            </w:r>
            <w:r w:rsidR="00A927B1">
              <w:t>,</w:t>
            </w:r>
            <w:r w:rsidR="00EB15ED">
              <w:t xml:space="preserve"> </w:t>
            </w:r>
            <w:r>
              <w:t xml:space="preserve">Radim, </w:t>
            </w:r>
            <w:proofErr w:type="spellStart"/>
            <w:r>
              <w:t>eds</w:t>
            </w:r>
            <w:proofErr w:type="spellEnd"/>
            <w:r>
              <w:t xml:space="preserve">. </w:t>
            </w:r>
            <w:r w:rsidRPr="007076F8">
              <w:rPr>
                <w:i/>
                <w:iCs/>
              </w:rPr>
              <w:t>Design v českých zemích 1900-2000. Instituce moderního designu</w:t>
            </w:r>
            <w:r>
              <w:t xml:space="preserve">. </w:t>
            </w:r>
            <w:r w:rsidR="009341C9">
              <w:br/>
            </w:r>
            <w:r w:rsidR="00EB15ED" w:rsidRPr="00B20825">
              <w:t>V Praze: Academia</w:t>
            </w:r>
            <w:r>
              <w:t>, 2016. ISBN 978-80-200-2612-5.</w:t>
            </w:r>
          </w:p>
          <w:p w14:paraId="4FFA80B2" w14:textId="77777777" w:rsidR="00285533" w:rsidRDefault="00285533" w:rsidP="007076F8">
            <w:r>
              <w:t xml:space="preserve">MARGOLIN, Victor. </w:t>
            </w:r>
            <w:proofErr w:type="spellStart"/>
            <w:r w:rsidRPr="007076F8">
              <w:rPr>
                <w:i/>
                <w:iCs/>
              </w:rPr>
              <w:t>World</w:t>
            </w:r>
            <w:proofErr w:type="spellEnd"/>
            <w:r w:rsidRPr="007076F8">
              <w:rPr>
                <w:i/>
                <w:iCs/>
              </w:rPr>
              <w:t xml:space="preserve"> </w:t>
            </w:r>
            <w:proofErr w:type="spellStart"/>
            <w:r w:rsidRPr="007076F8">
              <w:rPr>
                <w:i/>
                <w:iCs/>
              </w:rPr>
              <w:t>History</w:t>
            </w:r>
            <w:proofErr w:type="spellEnd"/>
            <w:r w:rsidRPr="007076F8">
              <w:rPr>
                <w:i/>
                <w:iCs/>
              </w:rPr>
              <w:t xml:space="preserve"> </w:t>
            </w:r>
            <w:proofErr w:type="spellStart"/>
            <w:r w:rsidRPr="007076F8">
              <w:rPr>
                <w:i/>
                <w:iCs/>
              </w:rPr>
              <w:t>of</w:t>
            </w:r>
            <w:proofErr w:type="spellEnd"/>
            <w:r w:rsidRPr="007076F8">
              <w:rPr>
                <w:i/>
                <w:iCs/>
              </w:rPr>
              <w:t xml:space="preserve"> Design. </w:t>
            </w:r>
            <w:proofErr w:type="spellStart"/>
            <w:r w:rsidRPr="007076F8">
              <w:rPr>
                <w:i/>
                <w:iCs/>
              </w:rPr>
              <w:t>Prehistoric</w:t>
            </w:r>
            <w:proofErr w:type="spellEnd"/>
            <w:r w:rsidRPr="007076F8">
              <w:rPr>
                <w:i/>
                <w:iCs/>
              </w:rPr>
              <w:t xml:space="preserve"> Times to </w:t>
            </w:r>
            <w:proofErr w:type="spellStart"/>
            <w:r w:rsidRPr="007076F8">
              <w:rPr>
                <w:i/>
                <w:iCs/>
              </w:rPr>
              <w:t>World</w:t>
            </w:r>
            <w:proofErr w:type="spellEnd"/>
            <w:r w:rsidRPr="007076F8">
              <w:rPr>
                <w:i/>
                <w:iCs/>
              </w:rPr>
              <w:t xml:space="preserve"> </w:t>
            </w:r>
            <w:proofErr w:type="spellStart"/>
            <w:r w:rsidRPr="007076F8">
              <w:rPr>
                <w:i/>
                <w:iCs/>
              </w:rPr>
              <w:t>War</w:t>
            </w:r>
            <w:proofErr w:type="spellEnd"/>
            <w:r w:rsidRPr="007076F8">
              <w:rPr>
                <w:i/>
                <w:iCs/>
              </w:rPr>
              <w:t xml:space="preserve"> I</w:t>
            </w:r>
            <w:r>
              <w:t xml:space="preserve">. London: </w:t>
            </w:r>
            <w:proofErr w:type="spellStart"/>
            <w:r>
              <w:t>Bloomsbury</w:t>
            </w:r>
            <w:proofErr w:type="spellEnd"/>
            <w:r>
              <w:t xml:space="preserve"> 2017. </w:t>
            </w:r>
          </w:p>
          <w:p w14:paraId="5827FD36" w14:textId="77777777" w:rsidR="00285533" w:rsidRDefault="00285533" w:rsidP="007076F8">
            <w:r>
              <w:t>ISBN 978-1-3500-1272-1.</w:t>
            </w:r>
          </w:p>
          <w:p w14:paraId="1129E493" w14:textId="77777777" w:rsidR="00285533" w:rsidRDefault="00285533" w:rsidP="007076F8">
            <w:r>
              <w:t xml:space="preserve">MARGOLIN, Victor. </w:t>
            </w:r>
            <w:proofErr w:type="spellStart"/>
            <w:r w:rsidRPr="007076F8">
              <w:rPr>
                <w:i/>
                <w:iCs/>
              </w:rPr>
              <w:t>World</w:t>
            </w:r>
            <w:proofErr w:type="spellEnd"/>
            <w:r w:rsidRPr="007076F8">
              <w:rPr>
                <w:i/>
                <w:iCs/>
              </w:rPr>
              <w:t xml:space="preserve"> </w:t>
            </w:r>
            <w:proofErr w:type="spellStart"/>
            <w:r w:rsidRPr="007076F8">
              <w:rPr>
                <w:i/>
                <w:iCs/>
              </w:rPr>
              <w:t>History</w:t>
            </w:r>
            <w:proofErr w:type="spellEnd"/>
            <w:r w:rsidRPr="007076F8">
              <w:rPr>
                <w:i/>
                <w:iCs/>
              </w:rPr>
              <w:t xml:space="preserve"> </w:t>
            </w:r>
            <w:proofErr w:type="spellStart"/>
            <w:r w:rsidRPr="007076F8">
              <w:rPr>
                <w:i/>
                <w:iCs/>
              </w:rPr>
              <w:t>of</w:t>
            </w:r>
            <w:proofErr w:type="spellEnd"/>
            <w:r w:rsidRPr="007076F8">
              <w:rPr>
                <w:i/>
                <w:iCs/>
              </w:rPr>
              <w:t xml:space="preserve"> Design. </w:t>
            </w:r>
            <w:proofErr w:type="spellStart"/>
            <w:r w:rsidRPr="007076F8">
              <w:rPr>
                <w:i/>
                <w:iCs/>
              </w:rPr>
              <w:t>World</w:t>
            </w:r>
            <w:proofErr w:type="spellEnd"/>
            <w:r w:rsidRPr="007076F8">
              <w:rPr>
                <w:i/>
                <w:iCs/>
              </w:rPr>
              <w:t xml:space="preserve"> </w:t>
            </w:r>
            <w:proofErr w:type="spellStart"/>
            <w:r w:rsidRPr="007076F8">
              <w:rPr>
                <w:i/>
                <w:iCs/>
              </w:rPr>
              <w:t>War</w:t>
            </w:r>
            <w:proofErr w:type="spellEnd"/>
            <w:r w:rsidRPr="007076F8">
              <w:rPr>
                <w:i/>
                <w:iCs/>
              </w:rPr>
              <w:t xml:space="preserve"> I to </w:t>
            </w:r>
            <w:proofErr w:type="spellStart"/>
            <w:r w:rsidRPr="007076F8">
              <w:rPr>
                <w:i/>
                <w:iCs/>
              </w:rPr>
              <w:t>World</w:t>
            </w:r>
            <w:proofErr w:type="spellEnd"/>
            <w:r w:rsidRPr="007076F8">
              <w:rPr>
                <w:i/>
                <w:iCs/>
              </w:rPr>
              <w:t xml:space="preserve"> </w:t>
            </w:r>
            <w:proofErr w:type="spellStart"/>
            <w:r w:rsidRPr="007076F8">
              <w:rPr>
                <w:i/>
                <w:iCs/>
              </w:rPr>
              <w:t>War</w:t>
            </w:r>
            <w:proofErr w:type="spellEnd"/>
            <w:r w:rsidRPr="007076F8">
              <w:rPr>
                <w:i/>
                <w:iCs/>
              </w:rPr>
              <w:t xml:space="preserve"> II</w:t>
            </w:r>
            <w:r>
              <w:t xml:space="preserve">. London: </w:t>
            </w:r>
            <w:proofErr w:type="spellStart"/>
            <w:r>
              <w:t>Bloomsbury</w:t>
            </w:r>
            <w:proofErr w:type="spellEnd"/>
            <w:r>
              <w:t xml:space="preserve"> 2017. </w:t>
            </w:r>
          </w:p>
          <w:p w14:paraId="0F329AB8" w14:textId="77777777" w:rsidR="00285533" w:rsidRDefault="00285533" w:rsidP="007076F8">
            <w:r>
              <w:t>ISBN 978-1-3500-1273-8.</w:t>
            </w:r>
          </w:p>
          <w:p w14:paraId="2505D838" w14:textId="27E73CA4" w:rsidR="00DA4357" w:rsidRDefault="00285533" w:rsidP="007076F8">
            <w:pPr>
              <w:rPr>
                <w:rFonts w:eastAsia="Calibri"/>
                <w:b/>
                <w:bCs/>
              </w:rPr>
            </w:pPr>
            <w:r w:rsidRPr="007076F8">
              <w:t xml:space="preserve">SPARKE, Penny. </w:t>
            </w:r>
            <w:r w:rsidRPr="007076F8">
              <w:rPr>
                <w:i/>
                <w:iCs/>
              </w:rPr>
              <w:t xml:space="preserve">An </w:t>
            </w:r>
            <w:proofErr w:type="spellStart"/>
            <w:r w:rsidRPr="007076F8">
              <w:rPr>
                <w:i/>
                <w:iCs/>
              </w:rPr>
              <w:t>introduction</w:t>
            </w:r>
            <w:proofErr w:type="spellEnd"/>
            <w:r w:rsidRPr="007076F8">
              <w:rPr>
                <w:i/>
                <w:iCs/>
              </w:rPr>
              <w:t xml:space="preserve"> to design and </w:t>
            </w:r>
            <w:proofErr w:type="spellStart"/>
            <w:r w:rsidRPr="007076F8">
              <w:rPr>
                <w:i/>
                <w:iCs/>
              </w:rPr>
              <w:t>culture</w:t>
            </w:r>
            <w:proofErr w:type="spellEnd"/>
            <w:r w:rsidRPr="007076F8">
              <w:rPr>
                <w:i/>
                <w:iCs/>
              </w:rPr>
              <w:t xml:space="preserve">. 1900 to </w:t>
            </w:r>
            <w:proofErr w:type="spellStart"/>
            <w:r w:rsidRPr="007076F8">
              <w:rPr>
                <w:i/>
                <w:iCs/>
              </w:rPr>
              <w:t>present</w:t>
            </w:r>
            <w:proofErr w:type="spellEnd"/>
            <w:r w:rsidRPr="007076F8">
              <w:t xml:space="preserve">. London: </w:t>
            </w:r>
            <w:proofErr w:type="spellStart"/>
            <w:r w:rsidRPr="007076F8">
              <w:t>Routledge</w:t>
            </w:r>
            <w:proofErr w:type="spellEnd"/>
            <w:r w:rsidRPr="007076F8">
              <w:t>, 2019. ISBN 9781351023306.</w:t>
            </w:r>
          </w:p>
          <w:p w14:paraId="67E4D234" w14:textId="77777777" w:rsidR="007076F8" w:rsidRDefault="007076F8" w:rsidP="00285533">
            <w:pPr>
              <w:spacing w:line="259" w:lineRule="auto"/>
              <w:rPr>
                <w:rFonts w:eastAsia="Calibri"/>
                <w:b/>
                <w:bCs/>
              </w:rPr>
            </w:pPr>
          </w:p>
          <w:p w14:paraId="31EFAAE4" w14:textId="77777777" w:rsidR="007076F8" w:rsidRDefault="007076F8" w:rsidP="00285533">
            <w:pPr>
              <w:spacing w:line="259" w:lineRule="auto"/>
              <w:rPr>
                <w:rFonts w:eastAsia="Calibri"/>
                <w:b/>
                <w:bCs/>
              </w:rPr>
            </w:pPr>
          </w:p>
          <w:p w14:paraId="26573343" w14:textId="5060F04D" w:rsidR="00285533" w:rsidRPr="00840E89" w:rsidRDefault="00285533" w:rsidP="00285533">
            <w:pPr>
              <w:spacing w:line="259" w:lineRule="auto"/>
              <w:rPr>
                <w:rFonts w:eastAsia="Calibri"/>
              </w:rPr>
            </w:pPr>
            <w:r w:rsidRPr="00840E89">
              <w:rPr>
                <w:rFonts w:eastAsia="Calibri"/>
                <w:b/>
                <w:bCs/>
              </w:rPr>
              <w:lastRenderedPageBreak/>
              <w:t>Doporučená</w:t>
            </w:r>
            <w:r w:rsidR="00A55604">
              <w:rPr>
                <w:rFonts w:eastAsia="Calibri"/>
              </w:rPr>
              <w:t>:</w:t>
            </w:r>
          </w:p>
          <w:p w14:paraId="7A564E07" w14:textId="77777777" w:rsidR="00285533" w:rsidRPr="00840E89" w:rsidRDefault="006D3F8D" w:rsidP="007076F8">
            <w:pPr>
              <w:spacing w:line="259" w:lineRule="auto"/>
              <w:rPr>
                <w:rFonts w:eastAsia="Calibri"/>
              </w:rPr>
            </w:pPr>
            <w:hyperlink r:id="rId25" w:tgtFrame="_blank" w:history="1">
              <w:r w:rsidR="00285533" w:rsidRPr="00840E89">
                <w:rPr>
                  <w:bCs/>
                </w:rPr>
                <w:t xml:space="preserve">MEGGS, Philip. </w:t>
              </w:r>
              <w:proofErr w:type="spellStart"/>
              <w:r w:rsidR="00285533" w:rsidRPr="00840E89">
                <w:rPr>
                  <w:bCs/>
                  <w:i/>
                  <w:iCs/>
                </w:rPr>
                <w:t>Meggs</w:t>
              </w:r>
              <w:proofErr w:type="spellEnd"/>
              <w:r w:rsidR="00285533" w:rsidRPr="00840E89">
                <w:rPr>
                  <w:bCs/>
                  <w:i/>
                  <w:iCs/>
                </w:rPr>
                <w:t xml:space="preserve">' </w:t>
              </w:r>
              <w:proofErr w:type="spellStart"/>
              <w:r w:rsidR="00285533" w:rsidRPr="00840E89">
                <w:rPr>
                  <w:bCs/>
                  <w:i/>
                  <w:iCs/>
                </w:rPr>
                <w:t>history</w:t>
              </w:r>
              <w:proofErr w:type="spellEnd"/>
              <w:r w:rsidR="00285533" w:rsidRPr="00840E89">
                <w:rPr>
                  <w:bCs/>
                  <w:i/>
                  <w:iCs/>
                </w:rPr>
                <w:t xml:space="preserve"> </w:t>
              </w:r>
              <w:proofErr w:type="spellStart"/>
              <w:r w:rsidR="00285533" w:rsidRPr="00840E89">
                <w:rPr>
                  <w:bCs/>
                  <w:i/>
                  <w:iCs/>
                </w:rPr>
                <w:t>of</w:t>
              </w:r>
              <w:proofErr w:type="spellEnd"/>
              <w:r w:rsidR="00285533" w:rsidRPr="00840E89">
                <w:rPr>
                  <w:bCs/>
                  <w:i/>
                  <w:iCs/>
                </w:rPr>
                <w:t xml:space="preserve"> </w:t>
              </w:r>
              <w:proofErr w:type="spellStart"/>
              <w:r w:rsidR="00285533" w:rsidRPr="00840E89">
                <w:rPr>
                  <w:bCs/>
                  <w:i/>
                  <w:iCs/>
                </w:rPr>
                <w:t>graphic</w:t>
              </w:r>
              <w:proofErr w:type="spellEnd"/>
              <w:r w:rsidR="00285533" w:rsidRPr="00840E89">
                <w:rPr>
                  <w:bCs/>
                  <w:i/>
                  <w:iCs/>
                </w:rPr>
                <w:t xml:space="preserve"> design</w:t>
              </w:r>
              <w:r w:rsidR="00285533" w:rsidRPr="00840E89">
                <w:rPr>
                  <w:bCs/>
                </w:rPr>
                <w:t xml:space="preserve">. 4th </w:t>
              </w:r>
              <w:proofErr w:type="spellStart"/>
              <w:r w:rsidR="00285533" w:rsidRPr="00840E89">
                <w:rPr>
                  <w:bCs/>
                </w:rPr>
                <w:t>ed</w:t>
              </w:r>
              <w:proofErr w:type="spellEnd"/>
              <w:r w:rsidR="00285533" w:rsidRPr="00840E89">
                <w:rPr>
                  <w:bCs/>
                </w:rPr>
                <w:t xml:space="preserve">. </w:t>
              </w:r>
              <w:proofErr w:type="spellStart"/>
              <w:r w:rsidR="00285533" w:rsidRPr="00840E89">
                <w:rPr>
                  <w:bCs/>
                </w:rPr>
                <w:t>Hoboken</w:t>
              </w:r>
              <w:proofErr w:type="spellEnd"/>
              <w:r w:rsidR="00285533" w:rsidRPr="00840E89">
                <w:rPr>
                  <w:bCs/>
                </w:rPr>
                <w:t xml:space="preserve">: John </w:t>
              </w:r>
              <w:proofErr w:type="spellStart"/>
              <w:r w:rsidR="00285533" w:rsidRPr="00840E89">
                <w:rPr>
                  <w:bCs/>
                </w:rPr>
                <w:t>Wiley</w:t>
              </w:r>
              <w:proofErr w:type="spellEnd"/>
              <w:r w:rsidR="00285533" w:rsidRPr="00840E89">
                <w:rPr>
                  <w:bCs/>
                </w:rPr>
                <w:t>, 2006. ISBN 0-471-69902-0</w:t>
              </w:r>
              <w:r w:rsidR="00285533" w:rsidRPr="00840E89">
                <w:rPr>
                  <w:bCs/>
                  <w:color w:val="01445F"/>
                </w:rPr>
                <w:t xml:space="preserve">. </w:t>
              </w:r>
            </w:hyperlink>
          </w:p>
          <w:p w14:paraId="3406AE19" w14:textId="1D6A7CA2" w:rsidR="00EB15ED" w:rsidRDefault="00EB15ED" w:rsidP="0000770D">
            <w:r w:rsidRPr="00DC1A68">
              <w:rPr>
                <w:color w:val="000000"/>
              </w:rPr>
              <w:t xml:space="preserve">MICHL, Jan. </w:t>
            </w:r>
            <w:r w:rsidRPr="00B04D00">
              <w:rPr>
                <w:i/>
                <w:iCs/>
                <w:color w:val="000000"/>
              </w:rPr>
              <w:t>Funkcionalismus, design, škola, trh: čtrnáct textů o problémech teorie a praxe moderního designu.</w:t>
            </w:r>
            <w:r w:rsidRPr="00DC1A68">
              <w:rPr>
                <w:color w:val="000000"/>
              </w:rPr>
              <w:t xml:space="preserve"> Druhé vydání. Brno: B&amp;P </w:t>
            </w:r>
            <w:proofErr w:type="spellStart"/>
            <w:r w:rsidRPr="00DC1A68">
              <w:rPr>
                <w:color w:val="000000"/>
              </w:rPr>
              <w:t>Publishing</w:t>
            </w:r>
            <w:proofErr w:type="spellEnd"/>
            <w:r w:rsidRPr="00DC1A68">
              <w:rPr>
                <w:color w:val="000000"/>
              </w:rPr>
              <w:t>, 2019. ISBN 9788074851940.</w:t>
            </w:r>
            <w:r w:rsidRPr="00DC1A68" w:rsidDel="00DC1A68">
              <w:rPr>
                <w:color w:val="000000"/>
              </w:rPr>
              <w:t xml:space="preserve"> </w:t>
            </w:r>
          </w:p>
          <w:p w14:paraId="7D22C298" w14:textId="1F4BA507" w:rsidR="00285533" w:rsidRDefault="00285533" w:rsidP="0000770D">
            <w:r>
              <w:t xml:space="preserve">OLIVETI, Chiara. </w:t>
            </w:r>
            <w:r w:rsidRPr="00787177">
              <w:rPr>
                <w:i/>
              </w:rPr>
              <w:t>Design</w:t>
            </w:r>
            <w:r>
              <w:t xml:space="preserve">. Praha: </w:t>
            </w:r>
            <w:proofErr w:type="spellStart"/>
            <w:r>
              <w:t>Slovart</w:t>
            </w:r>
            <w:proofErr w:type="spellEnd"/>
            <w:r>
              <w:t xml:space="preserve">; </w:t>
            </w:r>
            <w:proofErr w:type="spellStart"/>
            <w:r>
              <w:t>Warszawa</w:t>
            </w:r>
            <w:proofErr w:type="spellEnd"/>
            <w:r>
              <w:t xml:space="preserve">: </w:t>
            </w:r>
            <w:proofErr w:type="spellStart"/>
            <w:r>
              <w:t>Solis</w:t>
            </w:r>
            <w:proofErr w:type="spellEnd"/>
            <w:r>
              <w:t xml:space="preserve">; </w:t>
            </w:r>
            <w:proofErr w:type="spellStart"/>
            <w:r>
              <w:t>Budapest</w:t>
            </w:r>
            <w:proofErr w:type="spellEnd"/>
            <w:r>
              <w:t xml:space="preserve">: Vince </w:t>
            </w:r>
            <w:proofErr w:type="spellStart"/>
            <w:r>
              <w:t>kiadó</w:t>
            </w:r>
            <w:proofErr w:type="spellEnd"/>
            <w:r>
              <w:t xml:space="preserve">, 2009. ISBN </w:t>
            </w:r>
            <w:r>
              <w:rPr>
                <w:rStyle w:val="a-list-item"/>
                <w:rFonts w:eastAsiaTheme="majorEastAsia"/>
              </w:rPr>
              <w:t>978-2809900842.</w:t>
            </w:r>
          </w:p>
          <w:p w14:paraId="6FD34536" w14:textId="3990447E" w:rsidR="003E7C33" w:rsidRDefault="00285533" w:rsidP="0000770D">
            <w:proofErr w:type="spellStart"/>
            <w:r>
              <w:rPr>
                <w:i/>
                <w:iCs/>
              </w:rPr>
              <w:t>Phaidon</w:t>
            </w:r>
            <w:proofErr w:type="spellEnd"/>
            <w:r>
              <w:rPr>
                <w:i/>
                <w:iCs/>
              </w:rPr>
              <w:t xml:space="preserve"> design </w:t>
            </w:r>
            <w:proofErr w:type="spellStart"/>
            <w:r>
              <w:rPr>
                <w:i/>
                <w:iCs/>
              </w:rPr>
              <w:t>classics</w:t>
            </w:r>
            <w:proofErr w:type="spellEnd"/>
            <w:r>
              <w:rPr>
                <w:i/>
                <w:iCs/>
              </w:rPr>
              <w:t xml:space="preserve"> </w:t>
            </w:r>
            <w:r w:rsidRPr="00062521">
              <w:rPr>
                <w:i/>
                <w:iCs/>
              </w:rPr>
              <w:t>(</w:t>
            </w:r>
            <w:proofErr w:type="spellStart"/>
            <w:r w:rsidRPr="00062521">
              <w:rPr>
                <w:i/>
                <w:iCs/>
              </w:rPr>
              <w:t>Mass</w:t>
            </w:r>
            <w:proofErr w:type="spellEnd"/>
            <w:r w:rsidRPr="00062521">
              <w:rPr>
                <w:i/>
                <w:iCs/>
              </w:rPr>
              <w:t xml:space="preserve"> </w:t>
            </w:r>
            <w:proofErr w:type="spellStart"/>
            <w:r w:rsidRPr="00062521">
              <w:rPr>
                <w:i/>
                <w:iCs/>
              </w:rPr>
              <w:t>production</w:t>
            </w:r>
            <w:proofErr w:type="spellEnd"/>
            <w:r w:rsidRPr="00062521">
              <w:rPr>
                <w:i/>
                <w:iCs/>
              </w:rPr>
              <w:t xml:space="preserve">, New </w:t>
            </w:r>
            <w:proofErr w:type="spellStart"/>
            <w:r w:rsidRPr="00062521">
              <w:rPr>
                <w:i/>
                <w:iCs/>
              </w:rPr>
              <w:t>technologies</w:t>
            </w:r>
            <w:proofErr w:type="spellEnd"/>
            <w:r w:rsidRPr="00062521">
              <w:rPr>
                <w:i/>
                <w:iCs/>
              </w:rPr>
              <w:t>)</w:t>
            </w:r>
            <w:r>
              <w:t xml:space="preserve">. London: </w:t>
            </w:r>
            <w:proofErr w:type="spellStart"/>
            <w:r>
              <w:t>Phaidon</w:t>
            </w:r>
            <w:proofErr w:type="spellEnd"/>
            <w:r>
              <w:t>, 2006, 2 a 3. svazek.</w:t>
            </w:r>
          </w:p>
        </w:tc>
      </w:tr>
      <w:tr w:rsidR="003E7C33" w14:paraId="2220D46A"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320887C" w14:textId="77777777" w:rsidR="003E7C33" w:rsidRDefault="003E7C33" w:rsidP="003E7C33">
            <w:pPr>
              <w:jc w:val="center"/>
              <w:rPr>
                <w:b/>
              </w:rPr>
            </w:pPr>
            <w:r>
              <w:rPr>
                <w:b/>
              </w:rPr>
              <w:lastRenderedPageBreak/>
              <w:t>Informace ke kombinované nebo distanční formě</w:t>
            </w:r>
          </w:p>
        </w:tc>
      </w:tr>
      <w:tr w:rsidR="003E7C33" w14:paraId="6EBD4FEB" w14:textId="77777777" w:rsidTr="005133EF">
        <w:tc>
          <w:tcPr>
            <w:tcW w:w="4787" w:type="dxa"/>
            <w:gridSpan w:val="4"/>
            <w:tcBorders>
              <w:top w:val="single" w:sz="2" w:space="0" w:color="auto"/>
            </w:tcBorders>
            <w:shd w:val="clear" w:color="auto" w:fill="F7CAAC"/>
          </w:tcPr>
          <w:p w14:paraId="6081B867" w14:textId="77777777" w:rsidR="003E7C33" w:rsidRDefault="003E7C33" w:rsidP="003E7C33">
            <w:pPr>
              <w:jc w:val="both"/>
            </w:pPr>
            <w:r>
              <w:rPr>
                <w:b/>
              </w:rPr>
              <w:t>Rozsah konzultací (soustředění)</w:t>
            </w:r>
          </w:p>
        </w:tc>
        <w:tc>
          <w:tcPr>
            <w:tcW w:w="889" w:type="dxa"/>
            <w:tcBorders>
              <w:top w:val="single" w:sz="2" w:space="0" w:color="auto"/>
            </w:tcBorders>
          </w:tcPr>
          <w:p w14:paraId="6B8C35B6" w14:textId="77777777" w:rsidR="003E7C33" w:rsidRDefault="003E7C33" w:rsidP="003E7C33">
            <w:pPr>
              <w:jc w:val="both"/>
            </w:pPr>
          </w:p>
        </w:tc>
        <w:tc>
          <w:tcPr>
            <w:tcW w:w="4179" w:type="dxa"/>
            <w:gridSpan w:val="4"/>
            <w:tcBorders>
              <w:top w:val="single" w:sz="2" w:space="0" w:color="auto"/>
            </w:tcBorders>
            <w:shd w:val="clear" w:color="auto" w:fill="F7CAAC"/>
          </w:tcPr>
          <w:p w14:paraId="7CF56F57" w14:textId="77777777" w:rsidR="003E7C33" w:rsidRDefault="003E7C33" w:rsidP="003E7C33">
            <w:pPr>
              <w:jc w:val="both"/>
              <w:rPr>
                <w:b/>
              </w:rPr>
            </w:pPr>
            <w:r>
              <w:rPr>
                <w:b/>
              </w:rPr>
              <w:t xml:space="preserve">hodin </w:t>
            </w:r>
          </w:p>
        </w:tc>
      </w:tr>
      <w:tr w:rsidR="003E7C33" w14:paraId="482BF927" w14:textId="77777777" w:rsidTr="005133EF">
        <w:tc>
          <w:tcPr>
            <w:tcW w:w="9855" w:type="dxa"/>
            <w:gridSpan w:val="9"/>
            <w:shd w:val="clear" w:color="auto" w:fill="F7CAAC"/>
          </w:tcPr>
          <w:p w14:paraId="6FAFD930" w14:textId="77777777" w:rsidR="003E7C33" w:rsidRDefault="003E7C33" w:rsidP="003E7C33">
            <w:pPr>
              <w:jc w:val="both"/>
              <w:rPr>
                <w:b/>
              </w:rPr>
            </w:pPr>
            <w:r>
              <w:rPr>
                <w:b/>
              </w:rPr>
              <w:t>Informace o způsobu kontaktu s vyučujícím</w:t>
            </w:r>
          </w:p>
        </w:tc>
      </w:tr>
      <w:tr w:rsidR="003E7C33" w14:paraId="20294331" w14:textId="77777777" w:rsidTr="005133EF">
        <w:trPr>
          <w:trHeight w:val="1373"/>
        </w:trPr>
        <w:tc>
          <w:tcPr>
            <w:tcW w:w="9855" w:type="dxa"/>
            <w:gridSpan w:val="9"/>
          </w:tcPr>
          <w:p w14:paraId="5A022A9A" w14:textId="77777777" w:rsidR="003E7C33" w:rsidRDefault="003E7C33" w:rsidP="003E7C33">
            <w:pPr>
              <w:jc w:val="both"/>
            </w:pPr>
          </w:p>
        </w:tc>
      </w:tr>
    </w:tbl>
    <w:p w14:paraId="1E4375AF" w14:textId="0EAF2B10" w:rsidR="00285533" w:rsidRDefault="00285533"/>
    <w:p w14:paraId="7113C76C" w14:textId="77777777" w:rsidR="00285533" w:rsidRDefault="0028553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11A39C6B" w14:textId="77777777" w:rsidTr="005133EF">
        <w:tc>
          <w:tcPr>
            <w:tcW w:w="9855" w:type="dxa"/>
            <w:gridSpan w:val="9"/>
            <w:tcBorders>
              <w:bottom w:val="double" w:sz="4" w:space="0" w:color="auto"/>
            </w:tcBorders>
            <w:shd w:val="clear" w:color="auto" w:fill="BDD6EE"/>
          </w:tcPr>
          <w:p w14:paraId="25F70C67" w14:textId="77777777" w:rsidR="001E1ACB" w:rsidRDefault="001E1ACB" w:rsidP="005133EF">
            <w:pPr>
              <w:jc w:val="both"/>
              <w:rPr>
                <w:b/>
                <w:sz w:val="28"/>
              </w:rPr>
            </w:pPr>
            <w:r>
              <w:lastRenderedPageBreak/>
              <w:br w:type="page"/>
            </w:r>
            <w:r>
              <w:rPr>
                <w:b/>
                <w:sz w:val="28"/>
              </w:rPr>
              <w:t>B-III – Charakteristika studijního předmětu</w:t>
            </w:r>
          </w:p>
        </w:tc>
      </w:tr>
      <w:tr w:rsidR="001E1ACB" w14:paraId="4FB40DF6" w14:textId="77777777" w:rsidTr="005133EF">
        <w:tc>
          <w:tcPr>
            <w:tcW w:w="3086" w:type="dxa"/>
            <w:tcBorders>
              <w:top w:val="double" w:sz="4" w:space="0" w:color="auto"/>
            </w:tcBorders>
            <w:shd w:val="clear" w:color="auto" w:fill="F7CAAC"/>
          </w:tcPr>
          <w:p w14:paraId="4CB475E9" w14:textId="77777777" w:rsidR="001E1ACB" w:rsidRDefault="001E1ACB" w:rsidP="00470394">
            <w:pPr>
              <w:rPr>
                <w:b/>
              </w:rPr>
            </w:pPr>
            <w:r>
              <w:rPr>
                <w:b/>
              </w:rPr>
              <w:t>Název studijního předmětu</w:t>
            </w:r>
          </w:p>
        </w:tc>
        <w:tc>
          <w:tcPr>
            <w:tcW w:w="6769" w:type="dxa"/>
            <w:gridSpan w:val="8"/>
            <w:tcBorders>
              <w:top w:val="double" w:sz="4" w:space="0" w:color="auto"/>
            </w:tcBorders>
          </w:tcPr>
          <w:p w14:paraId="421C3899" w14:textId="13BF7D3E" w:rsidR="001E1ACB" w:rsidRDefault="0040779A" w:rsidP="005133EF">
            <w:pPr>
              <w:jc w:val="both"/>
            </w:pPr>
            <w:r>
              <w:t>Dějiny designu 3</w:t>
            </w:r>
          </w:p>
        </w:tc>
      </w:tr>
      <w:tr w:rsidR="00F737A5" w14:paraId="508576CA" w14:textId="77777777" w:rsidTr="005133EF">
        <w:tc>
          <w:tcPr>
            <w:tcW w:w="3086" w:type="dxa"/>
            <w:shd w:val="clear" w:color="auto" w:fill="F7CAAC"/>
          </w:tcPr>
          <w:p w14:paraId="4988820A" w14:textId="77777777" w:rsidR="00F737A5" w:rsidRDefault="00F737A5" w:rsidP="00470394">
            <w:pPr>
              <w:rPr>
                <w:b/>
              </w:rPr>
            </w:pPr>
            <w:r>
              <w:rPr>
                <w:b/>
              </w:rPr>
              <w:t>Typ předmětu</w:t>
            </w:r>
          </w:p>
        </w:tc>
        <w:tc>
          <w:tcPr>
            <w:tcW w:w="3406" w:type="dxa"/>
            <w:gridSpan w:val="5"/>
          </w:tcPr>
          <w:p w14:paraId="14F19426" w14:textId="0765BC00" w:rsidR="00F737A5" w:rsidRDefault="00F737A5" w:rsidP="00F737A5">
            <w:pPr>
              <w:jc w:val="both"/>
            </w:pPr>
            <w:r>
              <w:t>povinný, ZT</w:t>
            </w:r>
          </w:p>
        </w:tc>
        <w:tc>
          <w:tcPr>
            <w:tcW w:w="2695" w:type="dxa"/>
            <w:gridSpan w:val="2"/>
            <w:shd w:val="clear" w:color="auto" w:fill="F7CAAC"/>
          </w:tcPr>
          <w:p w14:paraId="12CD3978" w14:textId="01F1C65D" w:rsidR="00F737A5" w:rsidRDefault="00F737A5" w:rsidP="00F737A5">
            <w:pPr>
              <w:jc w:val="both"/>
            </w:pPr>
            <w:r>
              <w:rPr>
                <w:b/>
              </w:rPr>
              <w:t>doporučený ročník / semestr</w:t>
            </w:r>
          </w:p>
        </w:tc>
        <w:tc>
          <w:tcPr>
            <w:tcW w:w="668" w:type="dxa"/>
          </w:tcPr>
          <w:p w14:paraId="662264E4" w14:textId="33539888" w:rsidR="00F737A5" w:rsidRDefault="00F737A5" w:rsidP="00F737A5">
            <w:pPr>
              <w:jc w:val="both"/>
            </w:pPr>
            <w:r>
              <w:t>2/ZS</w:t>
            </w:r>
          </w:p>
        </w:tc>
      </w:tr>
      <w:tr w:rsidR="00BA44F5" w14:paraId="325AC386" w14:textId="77777777" w:rsidTr="005133EF">
        <w:tc>
          <w:tcPr>
            <w:tcW w:w="3086" w:type="dxa"/>
            <w:shd w:val="clear" w:color="auto" w:fill="F7CAAC"/>
          </w:tcPr>
          <w:p w14:paraId="2B2AF5CE" w14:textId="77777777" w:rsidR="00BA44F5" w:rsidRDefault="00BA44F5" w:rsidP="00470394">
            <w:pPr>
              <w:rPr>
                <w:b/>
              </w:rPr>
            </w:pPr>
            <w:r>
              <w:rPr>
                <w:b/>
              </w:rPr>
              <w:t>Rozsah studijního předmětu</w:t>
            </w:r>
          </w:p>
        </w:tc>
        <w:tc>
          <w:tcPr>
            <w:tcW w:w="1701" w:type="dxa"/>
            <w:gridSpan w:val="3"/>
          </w:tcPr>
          <w:p w14:paraId="2A24B22F" w14:textId="70A3DC78" w:rsidR="00BA44F5" w:rsidRDefault="00BA44F5" w:rsidP="00BA44F5">
            <w:pPr>
              <w:jc w:val="both"/>
            </w:pPr>
            <w:proofErr w:type="gramStart"/>
            <w:r>
              <w:t>26p</w:t>
            </w:r>
            <w:proofErr w:type="gramEnd"/>
          </w:p>
        </w:tc>
        <w:tc>
          <w:tcPr>
            <w:tcW w:w="889" w:type="dxa"/>
            <w:shd w:val="clear" w:color="auto" w:fill="F7CAAC"/>
          </w:tcPr>
          <w:p w14:paraId="5CD48073" w14:textId="1BE7D8B0" w:rsidR="00BA44F5" w:rsidRDefault="00BA44F5" w:rsidP="00BA44F5">
            <w:pPr>
              <w:jc w:val="both"/>
              <w:rPr>
                <w:b/>
              </w:rPr>
            </w:pPr>
            <w:r>
              <w:rPr>
                <w:b/>
              </w:rPr>
              <w:t xml:space="preserve">hod. </w:t>
            </w:r>
          </w:p>
        </w:tc>
        <w:tc>
          <w:tcPr>
            <w:tcW w:w="816" w:type="dxa"/>
          </w:tcPr>
          <w:p w14:paraId="5F50B1A3" w14:textId="2870983A" w:rsidR="00BA44F5" w:rsidRDefault="00BA44F5" w:rsidP="00BA44F5">
            <w:pPr>
              <w:jc w:val="both"/>
            </w:pPr>
            <w:r>
              <w:t>26</w:t>
            </w:r>
          </w:p>
        </w:tc>
        <w:tc>
          <w:tcPr>
            <w:tcW w:w="2156" w:type="dxa"/>
            <w:shd w:val="clear" w:color="auto" w:fill="F7CAAC"/>
          </w:tcPr>
          <w:p w14:paraId="35BBAFB4" w14:textId="6C3E0067" w:rsidR="00BA44F5" w:rsidRDefault="00BA44F5" w:rsidP="00BA44F5">
            <w:pPr>
              <w:jc w:val="both"/>
              <w:rPr>
                <w:b/>
              </w:rPr>
            </w:pPr>
            <w:r>
              <w:rPr>
                <w:b/>
              </w:rPr>
              <w:t>kreditů</w:t>
            </w:r>
          </w:p>
        </w:tc>
        <w:tc>
          <w:tcPr>
            <w:tcW w:w="1207" w:type="dxa"/>
            <w:gridSpan w:val="2"/>
          </w:tcPr>
          <w:p w14:paraId="7C505F08" w14:textId="21A25759" w:rsidR="00BA44F5" w:rsidRDefault="00BA44F5" w:rsidP="00BA44F5">
            <w:pPr>
              <w:jc w:val="both"/>
            </w:pPr>
            <w:r>
              <w:t>3</w:t>
            </w:r>
          </w:p>
        </w:tc>
      </w:tr>
      <w:tr w:rsidR="001E1ACB" w14:paraId="44359239" w14:textId="77777777" w:rsidTr="005133EF">
        <w:tc>
          <w:tcPr>
            <w:tcW w:w="3086" w:type="dxa"/>
            <w:shd w:val="clear" w:color="auto" w:fill="F7CAAC"/>
          </w:tcPr>
          <w:p w14:paraId="5F0BAAD8" w14:textId="77777777" w:rsidR="001E1ACB" w:rsidRDefault="001E1ACB" w:rsidP="0047039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5DA5FF07" w14:textId="77777777" w:rsidR="001E1ACB" w:rsidRDefault="001E1ACB" w:rsidP="005133EF">
            <w:pPr>
              <w:jc w:val="both"/>
            </w:pPr>
          </w:p>
        </w:tc>
      </w:tr>
      <w:tr w:rsidR="001B4A09" w14:paraId="758EF3B0" w14:textId="77777777" w:rsidTr="005133EF">
        <w:tc>
          <w:tcPr>
            <w:tcW w:w="3086" w:type="dxa"/>
            <w:shd w:val="clear" w:color="auto" w:fill="F7CAAC"/>
          </w:tcPr>
          <w:p w14:paraId="56377703" w14:textId="77777777" w:rsidR="001B4A09" w:rsidRPr="005A0406" w:rsidRDefault="001B4A09" w:rsidP="00470394">
            <w:pPr>
              <w:rPr>
                <w:b/>
              </w:rPr>
            </w:pPr>
            <w:r w:rsidRPr="005A0406">
              <w:rPr>
                <w:b/>
              </w:rPr>
              <w:t>Způsob ověření výsledků učení</w:t>
            </w:r>
          </w:p>
        </w:tc>
        <w:tc>
          <w:tcPr>
            <w:tcW w:w="3406" w:type="dxa"/>
            <w:gridSpan w:val="5"/>
          </w:tcPr>
          <w:p w14:paraId="28DD93EB" w14:textId="525C5346" w:rsidR="001B4A09" w:rsidRDefault="001B4A09" w:rsidP="001B4A09">
            <w:pPr>
              <w:jc w:val="both"/>
            </w:pPr>
            <w:r>
              <w:t>zkouška</w:t>
            </w:r>
          </w:p>
        </w:tc>
        <w:tc>
          <w:tcPr>
            <w:tcW w:w="2156" w:type="dxa"/>
            <w:shd w:val="clear" w:color="auto" w:fill="F7CAAC"/>
          </w:tcPr>
          <w:p w14:paraId="57807271" w14:textId="2C81B4BF" w:rsidR="001B4A09" w:rsidRDefault="001B4A09" w:rsidP="001B4A09">
            <w:pPr>
              <w:jc w:val="both"/>
              <w:rPr>
                <w:b/>
              </w:rPr>
            </w:pPr>
            <w:r>
              <w:rPr>
                <w:b/>
              </w:rPr>
              <w:t>Forma výuky</w:t>
            </w:r>
          </w:p>
        </w:tc>
        <w:tc>
          <w:tcPr>
            <w:tcW w:w="1207" w:type="dxa"/>
            <w:gridSpan w:val="2"/>
          </w:tcPr>
          <w:p w14:paraId="75B32B3F" w14:textId="06FFC614" w:rsidR="001B4A09" w:rsidRDefault="001B4A09" w:rsidP="001B4A09">
            <w:pPr>
              <w:jc w:val="both"/>
            </w:pPr>
            <w:r>
              <w:t>přednáška</w:t>
            </w:r>
          </w:p>
        </w:tc>
      </w:tr>
      <w:tr w:rsidR="001E1ACB" w14:paraId="5B87A712" w14:textId="77777777" w:rsidTr="005133EF">
        <w:tc>
          <w:tcPr>
            <w:tcW w:w="3086" w:type="dxa"/>
            <w:shd w:val="clear" w:color="auto" w:fill="F7CAAC"/>
          </w:tcPr>
          <w:p w14:paraId="0827A50C" w14:textId="77777777" w:rsidR="001E1ACB" w:rsidRPr="005A0406" w:rsidRDefault="001E1ACB" w:rsidP="00470394">
            <w:pPr>
              <w:rPr>
                <w:b/>
              </w:rPr>
            </w:pPr>
            <w:r w:rsidRPr="005A0406">
              <w:rPr>
                <w:b/>
              </w:rPr>
              <w:t>Forma způsobu ověření výsledků učení a další požadavky na studenta</w:t>
            </w:r>
          </w:p>
        </w:tc>
        <w:tc>
          <w:tcPr>
            <w:tcW w:w="6769" w:type="dxa"/>
            <w:gridSpan w:val="8"/>
            <w:tcBorders>
              <w:bottom w:val="nil"/>
            </w:tcBorders>
          </w:tcPr>
          <w:p w14:paraId="73F36571" w14:textId="74AA1F75" w:rsidR="001E1ACB" w:rsidRDefault="0014439B" w:rsidP="005133EF">
            <w:pPr>
              <w:jc w:val="both"/>
            </w:pPr>
            <w:r>
              <w:t xml:space="preserve">ústní ověření </w:t>
            </w:r>
            <w:proofErr w:type="gramStart"/>
            <w:r>
              <w:t xml:space="preserve">znalostí </w:t>
            </w:r>
            <w:r w:rsidR="006B52C9">
              <w:t>- interpretace</w:t>
            </w:r>
            <w:proofErr w:type="gramEnd"/>
            <w:r w:rsidR="006B52C9">
              <w:t xml:space="preserve"> vybraných děl z historie designu, úspěšnost </w:t>
            </w:r>
            <w:r w:rsidR="00BA66A2">
              <w:br/>
            </w:r>
            <w:r w:rsidR="006B52C9">
              <w:t>80 % a více</w:t>
            </w:r>
          </w:p>
        </w:tc>
      </w:tr>
      <w:tr w:rsidR="001E1ACB" w14:paraId="5D2DC0B3" w14:textId="77777777" w:rsidTr="00470394">
        <w:trPr>
          <w:trHeight w:val="204"/>
        </w:trPr>
        <w:tc>
          <w:tcPr>
            <w:tcW w:w="9855" w:type="dxa"/>
            <w:gridSpan w:val="9"/>
            <w:tcBorders>
              <w:top w:val="nil"/>
            </w:tcBorders>
          </w:tcPr>
          <w:p w14:paraId="7E2143AA" w14:textId="77777777" w:rsidR="001E1ACB" w:rsidRDefault="001E1ACB" w:rsidP="00470394"/>
        </w:tc>
      </w:tr>
      <w:tr w:rsidR="00C15A9F" w14:paraId="46F15830" w14:textId="77777777" w:rsidTr="005133EF">
        <w:trPr>
          <w:trHeight w:val="197"/>
        </w:trPr>
        <w:tc>
          <w:tcPr>
            <w:tcW w:w="3086" w:type="dxa"/>
            <w:tcBorders>
              <w:top w:val="nil"/>
            </w:tcBorders>
            <w:shd w:val="clear" w:color="auto" w:fill="F7CAAC"/>
          </w:tcPr>
          <w:p w14:paraId="3F467B41" w14:textId="77777777" w:rsidR="00C15A9F" w:rsidRDefault="00C15A9F" w:rsidP="00470394">
            <w:pPr>
              <w:rPr>
                <w:b/>
              </w:rPr>
            </w:pPr>
            <w:r>
              <w:rPr>
                <w:b/>
              </w:rPr>
              <w:t>Garant předmětu</w:t>
            </w:r>
          </w:p>
        </w:tc>
        <w:tc>
          <w:tcPr>
            <w:tcW w:w="6769" w:type="dxa"/>
            <w:gridSpan w:val="8"/>
            <w:tcBorders>
              <w:top w:val="nil"/>
            </w:tcBorders>
          </w:tcPr>
          <w:p w14:paraId="0DF3397E" w14:textId="506F3A86" w:rsidR="00C15A9F" w:rsidRDefault="00C15A9F" w:rsidP="00C15A9F">
            <w:pPr>
              <w:jc w:val="both"/>
            </w:pPr>
            <w:r>
              <w:t xml:space="preserve">prof. PhDr. Zdeno </w:t>
            </w:r>
            <w:proofErr w:type="spellStart"/>
            <w:r>
              <w:t>Kolesár</w:t>
            </w:r>
            <w:proofErr w:type="spellEnd"/>
            <w:r>
              <w:t>, Ph.D.</w:t>
            </w:r>
          </w:p>
        </w:tc>
      </w:tr>
      <w:tr w:rsidR="00C15A9F" w14:paraId="5317F490" w14:textId="77777777" w:rsidTr="005133EF">
        <w:trPr>
          <w:trHeight w:val="243"/>
        </w:trPr>
        <w:tc>
          <w:tcPr>
            <w:tcW w:w="3086" w:type="dxa"/>
            <w:tcBorders>
              <w:top w:val="nil"/>
            </w:tcBorders>
            <w:shd w:val="clear" w:color="auto" w:fill="F7CAAC"/>
          </w:tcPr>
          <w:p w14:paraId="33D0F2DE" w14:textId="77777777" w:rsidR="00C15A9F" w:rsidRDefault="00C15A9F" w:rsidP="00470394">
            <w:pPr>
              <w:rPr>
                <w:b/>
              </w:rPr>
            </w:pPr>
            <w:r>
              <w:rPr>
                <w:b/>
              </w:rPr>
              <w:t>Zapojení garanta do výuky předmětu</w:t>
            </w:r>
          </w:p>
        </w:tc>
        <w:tc>
          <w:tcPr>
            <w:tcW w:w="6769" w:type="dxa"/>
            <w:gridSpan w:val="8"/>
            <w:tcBorders>
              <w:top w:val="nil"/>
            </w:tcBorders>
          </w:tcPr>
          <w:p w14:paraId="720208C9" w14:textId="562503E4" w:rsidR="00C15A9F" w:rsidRDefault="00C15A9F" w:rsidP="00C15A9F">
            <w:pPr>
              <w:jc w:val="both"/>
            </w:pPr>
            <w:r>
              <w:t>100 %</w:t>
            </w:r>
          </w:p>
        </w:tc>
      </w:tr>
      <w:tr w:rsidR="00C15A9F" w14:paraId="0297B903" w14:textId="77777777" w:rsidTr="005133EF">
        <w:tc>
          <w:tcPr>
            <w:tcW w:w="3086" w:type="dxa"/>
            <w:shd w:val="clear" w:color="auto" w:fill="F7CAAC"/>
          </w:tcPr>
          <w:p w14:paraId="590E27BB" w14:textId="77777777" w:rsidR="00C15A9F" w:rsidRDefault="00C15A9F" w:rsidP="00470394">
            <w:pPr>
              <w:rPr>
                <w:b/>
              </w:rPr>
            </w:pPr>
            <w:r>
              <w:rPr>
                <w:b/>
              </w:rPr>
              <w:t>Vyučující</w:t>
            </w:r>
          </w:p>
        </w:tc>
        <w:tc>
          <w:tcPr>
            <w:tcW w:w="6769" w:type="dxa"/>
            <w:gridSpan w:val="8"/>
            <w:tcBorders>
              <w:bottom w:val="nil"/>
            </w:tcBorders>
          </w:tcPr>
          <w:p w14:paraId="0F170E99" w14:textId="65131A2B" w:rsidR="00C15A9F" w:rsidRDefault="00C15A9F" w:rsidP="00C15A9F">
            <w:pPr>
              <w:jc w:val="both"/>
            </w:pPr>
            <w:r>
              <w:t xml:space="preserve">prof. PhDr. Zdeno </w:t>
            </w:r>
            <w:proofErr w:type="spellStart"/>
            <w:r>
              <w:t>Kolesár</w:t>
            </w:r>
            <w:proofErr w:type="spellEnd"/>
            <w:r>
              <w:t>, Ph.D.</w:t>
            </w:r>
          </w:p>
        </w:tc>
      </w:tr>
      <w:tr w:rsidR="00C15A9F" w14:paraId="73711BCF" w14:textId="77777777" w:rsidTr="00470394">
        <w:trPr>
          <w:trHeight w:val="136"/>
        </w:trPr>
        <w:tc>
          <w:tcPr>
            <w:tcW w:w="9855" w:type="dxa"/>
            <w:gridSpan w:val="9"/>
            <w:tcBorders>
              <w:top w:val="nil"/>
            </w:tcBorders>
          </w:tcPr>
          <w:p w14:paraId="11A148C3" w14:textId="77777777" w:rsidR="00C15A9F" w:rsidRDefault="00C15A9F" w:rsidP="00C15A9F">
            <w:pPr>
              <w:jc w:val="both"/>
            </w:pPr>
          </w:p>
        </w:tc>
      </w:tr>
      <w:tr w:rsidR="00C15A9F" w14:paraId="024819C4" w14:textId="77777777" w:rsidTr="005133EF">
        <w:tc>
          <w:tcPr>
            <w:tcW w:w="3086" w:type="dxa"/>
            <w:shd w:val="clear" w:color="auto" w:fill="F7CAAC"/>
          </w:tcPr>
          <w:p w14:paraId="5544C32B" w14:textId="77777777" w:rsidR="00C15A9F" w:rsidRPr="001452AD" w:rsidRDefault="00C15A9F" w:rsidP="00C15A9F">
            <w:pPr>
              <w:jc w:val="both"/>
              <w:rPr>
                <w:b/>
                <w:highlight w:val="yellow"/>
              </w:rPr>
            </w:pPr>
            <w:r w:rsidRPr="009B48E7">
              <w:rPr>
                <w:b/>
              </w:rPr>
              <w:t>Hlavní témata a výsledky učení</w:t>
            </w:r>
          </w:p>
        </w:tc>
        <w:tc>
          <w:tcPr>
            <w:tcW w:w="6769" w:type="dxa"/>
            <w:gridSpan w:val="8"/>
            <w:tcBorders>
              <w:bottom w:val="nil"/>
            </w:tcBorders>
          </w:tcPr>
          <w:p w14:paraId="4A0022E9" w14:textId="77777777" w:rsidR="00C15A9F" w:rsidRPr="001452AD" w:rsidRDefault="00C15A9F" w:rsidP="00C15A9F">
            <w:pPr>
              <w:jc w:val="both"/>
              <w:rPr>
                <w:highlight w:val="yellow"/>
              </w:rPr>
            </w:pPr>
          </w:p>
        </w:tc>
      </w:tr>
      <w:tr w:rsidR="00C15A9F" w14:paraId="6625F91F" w14:textId="77777777" w:rsidTr="005133EF">
        <w:trPr>
          <w:trHeight w:val="2197"/>
        </w:trPr>
        <w:tc>
          <w:tcPr>
            <w:tcW w:w="9855" w:type="dxa"/>
            <w:gridSpan w:val="9"/>
            <w:tcBorders>
              <w:top w:val="nil"/>
              <w:bottom w:val="single" w:sz="4" w:space="0" w:color="auto"/>
            </w:tcBorders>
          </w:tcPr>
          <w:p w14:paraId="236356BE" w14:textId="181CCE4B" w:rsidR="00754F7B" w:rsidRPr="00A917D6" w:rsidRDefault="00A72356" w:rsidP="00A72356">
            <w:pPr>
              <w:jc w:val="both"/>
              <w:rPr>
                <w:b/>
                <w:color w:val="000000" w:themeColor="text1"/>
              </w:rPr>
            </w:pPr>
            <w:r w:rsidRPr="00A917D6">
              <w:rPr>
                <w:b/>
                <w:color w:val="000000" w:themeColor="text1"/>
              </w:rPr>
              <w:t>Témata:</w:t>
            </w:r>
          </w:p>
          <w:p w14:paraId="350382C7" w14:textId="77777777" w:rsidR="00754F7B" w:rsidRPr="00DE5F44" w:rsidRDefault="00754F7B" w:rsidP="00356C01">
            <w:pPr>
              <w:pStyle w:val="Odstavecseseznamem"/>
              <w:widowControl w:val="0"/>
              <w:numPr>
                <w:ilvl w:val="0"/>
                <w:numId w:val="13"/>
              </w:numPr>
              <w:tabs>
                <w:tab w:val="left" w:pos="360"/>
              </w:tabs>
              <w:contextualSpacing w:val="0"/>
              <w:rPr>
                <w:snapToGrid w:val="0"/>
              </w:rPr>
            </w:pPr>
            <w:r w:rsidRPr="00DE5F44">
              <w:rPr>
                <w:snapToGrid w:val="0"/>
              </w:rPr>
              <w:t>Art d</w:t>
            </w:r>
            <w:r>
              <w:rPr>
                <w:snapToGrid w:val="0"/>
              </w:rPr>
              <w:t>e</w:t>
            </w:r>
            <w:r w:rsidRPr="00DE5F44">
              <w:rPr>
                <w:snapToGrid w:val="0"/>
              </w:rPr>
              <w:t xml:space="preserve">co. Meziválečný design v USA. </w:t>
            </w:r>
          </w:p>
          <w:p w14:paraId="62BCD845" w14:textId="193C1564" w:rsidR="00754F7B" w:rsidRPr="00DE5F44" w:rsidRDefault="00754F7B" w:rsidP="00356C01">
            <w:pPr>
              <w:pStyle w:val="Odstavecseseznamem"/>
              <w:widowControl w:val="0"/>
              <w:numPr>
                <w:ilvl w:val="0"/>
                <w:numId w:val="13"/>
              </w:numPr>
              <w:tabs>
                <w:tab w:val="left" w:pos="360"/>
              </w:tabs>
              <w:contextualSpacing w:val="0"/>
              <w:rPr>
                <w:snapToGrid w:val="0"/>
              </w:rPr>
            </w:pPr>
            <w:r w:rsidRPr="00DE5F44">
              <w:rPr>
                <w:snapToGrid w:val="0"/>
              </w:rPr>
              <w:t>Design a 2. světová válka. Design</w:t>
            </w:r>
            <w:r w:rsidR="00CA473E">
              <w:rPr>
                <w:snapToGrid w:val="0"/>
              </w:rPr>
              <w:t>é</w:t>
            </w:r>
            <w:r w:rsidRPr="00DE5F44">
              <w:rPr>
                <w:snapToGrid w:val="0"/>
              </w:rPr>
              <w:t>rské “baroko” 50. let.</w:t>
            </w:r>
          </w:p>
          <w:p w14:paraId="01C1AFF4" w14:textId="77777777" w:rsidR="00754F7B" w:rsidRPr="00DE5F44" w:rsidRDefault="00754F7B" w:rsidP="00356C01">
            <w:pPr>
              <w:pStyle w:val="Odstavecseseznamem"/>
              <w:widowControl w:val="0"/>
              <w:numPr>
                <w:ilvl w:val="0"/>
                <w:numId w:val="13"/>
              </w:numPr>
              <w:tabs>
                <w:tab w:val="left" w:pos="360"/>
              </w:tabs>
              <w:contextualSpacing w:val="0"/>
              <w:rPr>
                <w:snapToGrid w:val="0"/>
              </w:rPr>
            </w:pPr>
            <w:r w:rsidRPr="00DE5F44">
              <w:rPr>
                <w:snapToGrid w:val="0"/>
              </w:rPr>
              <w:t>Skandinávsk</w:t>
            </w:r>
            <w:r>
              <w:rPr>
                <w:snapToGrid w:val="0"/>
              </w:rPr>
              <w:t>ý</w:t>
            </w:r>
            <w:r w:rsidRPr="00DE5F44">
              <w:rPr>
                <w:snapToGrid w:val="0"/>
              </w:rPr>
              <w:t xml:space="preserve"> design. </w:t>
            </w:r>
          </w:p>
          <w:p w14:paraId="7E87D1CB" w14:textId="77777777" w:rsidR="00754F7B" w:rsidRPr="00DE5F44" w:rsidRDefault="00754F7B" w:rsidP="00356C01">
            <w:pPr>
              <w:pStyle w:val="Odstavecseseznamem"/>
              <w:widowControl w:val="0"/>
              <w:numPr>
                <w:ilvl w:val="0"/>
                <w:numId w:val="13"/>
              </w:numPr>
              <w:tabs>
                <w:tab w:val="left" w:pos="360"/>
              </w:tabs>
              <w:contextualSpacing w:val="0"/>
              <w:rPr>
                <w:snapToGrid w:val="0"/>
              </w:rPr>
            </w:pPr>
            <w:proofErr w:type="spellStart"/>
            <w:r w:rsidRPr="00DE5F44">
              <w:rPr>
                <w:snapToGrid w:val="0"/>
              </w:rPr>
              <w:t>Hochschule</w:t>
            </w:r>
            <w:proofErr w:type="spellEnd"/>
            <w:r w:rsidRPr="00DE5F44">
              <w:rPr>
                <w:snapToGrid w:val="0"/>
              </w:rPr>
              <w:t xml:space="preserve"> </w:t>
            </w:r>
            <w:proofErr w:type="spellStart"/>
            <w:r w:rsidRPr="00DE5F44">
              <w:rPr>
                <w:snapToGrid w:val="0"/>
              </w:rPr>
              <w:t>für</w:t>
            </w:r>
            <w:proofErr w:type="spellEnd"/>
            <w:r w:rsidRPr="00DE5F44">
              <w:rPr>
                <w:snapToGrid w:val="0"/>
              </w:rPr>
              <w:t xml:space="preserve"> </w:t>
            </w:r>
            <w:proofErr w:type="spellStart"/>
            <w:r w:rsidRPr="00DE5F44">
              <w:rPr>
                <w:snapToGrid w:val="0"/>
              </w:rPr>
              <w:t>Gestaltung</w:t>
            </w:r>
            <w:proofErr w:type="spellEnd"/>
            <w:r w:rsidRPr="00DE5F44">
              <w:rPr>
                <w:snapToGrid w:val="0"/>
              </w:rPr>
              <w:t xml:space="preserve"> v Ulmu a koncepce “dobrého designu”.</w:t>
            </w:r>
          </w:p>
          <w:p w14:paraId="3B8854C1" w14:textId="77777777" w:rsidR="00754F7B" w:rsidRPr="00DE5F44" w:rsidRDefault="00754F7B" w:rsidP="00356C01">
            <w:pPr>
              <w:pStyle w:val="Odstavecseseznamem"/>
              <w:widowControl w:val="0"/>
              <w:numPr>
                <w:ilvl w:val="0"/>
                <w:numId w:val="13"/>
              </w:numPr>
              <w:tabs>
                <w:tab w:val="left" w:pos="360"/>
              </w:tabs>
              <w:contextualSpacing w:val="0"/>
              <w:rPr>
                <w:snapToGrid w:val="0"/>
              </w:rPr>
            </w:pPr>
            <w:r w:rsidRPr="00DE5F44">
              <w:rPr>
                <w:snapToGrid w:val="0"/>
              </w:rPr>
              <w:t>Zdeněk Kovář a “Kovářova škola”. Polský plakát.</w:t>
            </w:r>
          </w:p>
          <w:p w14:paraId="78285231" w14:textId="77777777" w:rsidR="00754F7B" w:rsidRPr="00DE5F44" w:rsidRDefault="00754F7B" w:rsidP="00356C01">
            <w:pPr>
              <w:pStyle w:val="Odstavecseseznamem"/>
              <w:widowControl w:val="0"/>
              <w:numPr>
                <w:ilvl w:val="0"/>
                <w:numId w:val="13"/>
              </w:numPr>
              <w:tabs>
                <w:tab w:val="left" w:pos="360"/>
              </w:tabs>
              <w:contextualSpacing w:val="0"/>
              <w:rPr>
                <w:snapToGrid w:val="0"/>
              </w:rPr>
            </w:pPr>
            <w:r w:rsidRPr="00DE5F44">
              <w:rPr>
                <w:snapToGrid w:val="0"/>
              </w:rPr>
              <w:t xml:space="preserve">Poválečný grafický design 50.- 60. let v USA. Rozvoj koncepce </w:t>
            </w:r>
            <w:proofErr w:type="spellStart"/>
            <w:r w:rsidRPr="00DE5F44">
              <w:rPr>
                <w:snapToGrid w:val="0"/>
              </w:rPr>
              <w:t>Corporate</w:t>
            </w:r>
            <w:proofErr w:type="spellEnd"/>
            <w:r w:rsidRPr="00DE5F44">
              <w:rPr>
                <w:snapToGrid w:val="0"/>
              </w:rPr>
              <w:t xml:space="preserve"> Identity.</w:t>
            </w:r>
          </w:p>
          <w:p w14:paraId="3DE61916" w14:textId="77777777" w:rsidR="00754F7B" w:rsidRPr="00DE5F44" w:rsidRDefault="00754F7B" w:rsidP="00356C01">
            <w:pPr>
              <w:pStyle w:val="Odstavecseseznamem"/>
              <w:widowControl w:val="0"/>
              <w:numPr>
                <w:ilvl w:val="0"/>
                <w:numId w:val="13"/>
              </w:numPr>
              <w:tabs>
                <w:tab w:val="left" w:pos="360"/>
              </w:tabs>
              <w:spacing w:after="120"/>
              <w:ind w:left="714" w:hanging="357"/>
              <w:contextualSpacing w:val="0"/>
              <w:rPr>
                <w:snapToGrid w:val="0"/>
              </w:rPr>
            </w:pPr>
            <w:r w:rsidRPr="00DE5F44">
              <w:rPr>
                <w:snapToGrid w:val="0"/>
              </w:rPr>
              <w:t>“Švýcarská škola" v grafickém designu.</w:t>
            </w:r>
          </w:p>
          <w:p w14:paraId="2FCAE19F" w14:textId="77777777" w:rsidR="00A72356" w:rsidRPr="00A917D6" w:rsidRDefault="00A72356" w:rsidP="00A72356">
            <w:pPr>
              <w:jc w:val="both"/>
              <w:rPr>
                <w:b/>
                <w:color w:val="000000" w:themeColor="text1"/>
              </w:rPr>
            </w:pPr>
            <w:r w:rsidRPr="00A917D6">
              <w:rPr>
                <w:b/>
                <w:color w:val="000000" w:themeColor="text1"/>
              </w:rPr>
              <w:t>Výsledky učení:</w:t>
            </w:r>
          </w:p>
          <w:p w14:paraId="153E59BF" w14:textId="77777777" w:rsidR="00A72356" w:rsidRDefault="00A72356" w:rsidP="00A72356">
            <w:pPr>
              <w:jc w:val="both"/>
              <w:rPr>
                <w:color w:val="000000" w:themeColor="text1"/>
              </w:rPr>
            </w:pPr>
            <w:r w:rsidRPr="008B3191">
              <w:rPr>
                <w:color w:val="000000" w:themeColor="text1"/>
              </w:rPr>
              <w:t>Odborné znalosti – po absolvování předmětu student umí:</w:t>
            </w:r>
          </w:p>
          <w:p w14:paraId="1405A4B8" w14:textId="11AF4630" w:rsidR="00A72356" w:rsidRPr="00F36246" w:rsidRDefault="00A72356" w:rsidP="004C352E">
            <w:pPr>
              <w:pStyle w:val="Odstavecseseznamem"/>
              <w:numPr>
                <w:ilvl w:val="0"/>
                <w:numId w:val="36"/>
              </w:numPr>
              <w:jc w:val="both"/>
              <w:rPr>
                <w:color w:val="000000" w:themeColor="text1"/>
              </w:rPr>
            </w:pPr>
            <w:r w:rsidRPr="00F36246">
              <w:rPr>
                <w:color w:val="000000" w:themeColor="text1"/>
              </w:rPr>
              <w:t xml:space="preserve">dle obrazové předlohy identifikovat a interpretovat klíčová díla </w:t>
            </w:r>
            <w:r>
              <w:rPr>
                <w:color w:val="000000" w:themeColor="text1"/>
              </w:rPr>
              <w:t>m</w:t>
            </w:r>
            <w:r w:rsidRPr="00A72356">
              <w:rPr>
                <w:color w:val="000000" w:themeColor="text1"/>
              </w:rPr>
              <w:t>eziválečn</w:t>
            </w:r>
            <w:r>
              <w:rPr>
                <w:color w:val="000000" w:themeColor="text1"/>
              </w:rPr>
              <w:t>ého</w:t>
            </w:r>
            <w:r w:rsidRPr="00A72356">
              <w:rPr>
                <w:color w:val="000000" w:themeColor="text1"/>
              </w:rPr>
              <w:t xml:space="preserve"> design</w:t>
            </w:r>
            <w:r>
              <w:rPr>
                <w:color w:val="000000" w:themeColor="text1"/>
              </w:rPr>
              <w:t>u</w:t>
            </w:r>
            <w:r w:rsidRPr="00A72356">
              <w:rPr>
                <w:color w:val="000000" w:themeColor="text1"/>
              </w:rPr>
              <w:t xml:space="preserve"> v USA</w:t>
            </w:r>
          </w:p>
          <w:p w14:paraId="71AB5103" w14:textId="310D5C32" w:rsidR="00A72356" w:rsidRDefault="00A72356" w:rsidP="004C352E">
            <w:pPr>
              <w:pStyle w:val="Odstavecseseznamem"/>
              <w:numPr>
                <w:ilvl w:val="0"/>
                <w:numId w:val="36"/>
              </w:numPr>
              <w:jc w:val="both"/>
              <w:rPr>
                <w:color w:val="000000" w:themeColor="text1"/>
              </w:rPr>
            </w:pPr>
            <w:r w:rsidRPr="00F36246">
              <w:rPr>
                <w:color w:val="000000" w:themeColor="text1"/>
              </w:rPr>
              <w:t xml:space="preserve">definovat stylové charakteristiky </w:t>
            </w:r>
            <w:r>
              <w:rPr>
                <w:color w:val="000000" w:themeColor="text1"/>
              </w:rPr>
              <w:t>designu během 2. světové války a design</w:t>
            </w:r>
            <w:r w:rsidR="00CA473E">
              <w:rPr>
                <w:color w:val="000000" w:themeColor="text1"/>
              </w:rPr>
              <w:t>é</w:t>
            </w:r>
            <w:r>
              <w:rPr>
                <w:color w:val="000000" w:themeColor="text1"/>
              </w:rPr>
              <w:t>rského baroka 50. let</w:t>
            </w:r>
          </w:p>
          <w:p w14:paraId="27BE3EF4" w14:textId="77777777" w:rsidR="00A72356" w:rsidRPr="00A72356" w:rsidRDefault="00A72356" w:rsidP="004C352E">
            <w:pPr>
              <w:pStyle w:val="Odstavecseseznamem"/>
              <w:numPr>
                <w:ilvl w:val="0"/>
                <w:numId w:val="36"/>
              </w:numPr>
              <w:jc w:val="both"/>
              <w:rPr>
                <w:color w:val="000000" w:themeColor="text1"/>
              </w:rPr>
            </w:pPr>
            <w:r w:rsidRPr="00A72356">
              <w:rPr>
                <w:color w:val="000000" w:themeColor="text1"/>
              </w:rPr>
              <w:t xml:space="preserve">popsat základní principy </w:t>
            </w:r>
            <w:r w:rsidRPr="00A72356">
              <w:rPr>
                <w:snapToGrid w:val="0"/>
              </w:rPr>
              <w:t xml:space="preserve">skandinávského designu a </w:t>
            </w:r>
            <w:proofErr w:type="spellStart"/>
            <w:r w:rsidRPr="00A72356">
              <w:rPr>
                <w:snapToGrid w:val="0"/>
              </w:rPr>
              <w:t>Hochschule</w:t>
            </w:r>
            <w:proofErr w:type="spellEnd"/>
            <w:r w:rsidRPr="00A72356">
              <w:rPr>
                <w:snapToGrid w:val="0"/>
              </w:rPr>
              <w:t xml:space="preserve"> </w:t>
            </w:r>
            <w:proofErr w:type="spellStart"/>
            <w:r w:rsidRPr="00A72356">
              <w:rPr>
                <w:snapToGrid w:val="0"/>
              </w:rPr>
              <w:t>für</w:t>
            </w:r>
            <w:proofErr w:type="spellEnd"/>
            <w:r w:rsidRPr="00A72356">
              <w:rPr>
                <w:snapToGrid w:val="0"/>
              </w:rPr>
              <w:t xml:space="preserve"> </w:t>
            </w:r>
            <w:proofErr w:type="spellStart"/>
            <w:r w:rsidRPr="00A72356">
              <w:rPr>
                <w:snapToGrid w:val="0"/>
              </w:rPr>
              <w:t>Gestaltung</w:t>
            </w:r>
            <w:proofErr w:type="spellEnd"/>
            <w:r w:rsidRPr="00A72356">
              <w:rPr>
                <w:snapToGrid w:val="0"/>
              </w:rPr>
              <w:t xml:space="preserve"> v Ulmu </w:t>
            </w:r>
          </w:p>
          <w:p w14:paraId="5D09DBAE" w14:textId="77777777" w:rsidR="00A72356" w:rsidRPr="00A72356" w:rsidRDefault="00A72356" w:rsidP="004C352E">
            <w:pPr>
              <w:pStyle w:val="Odstavecseseznamem"/>
              <w:numPr>
                <w:ilvl w:val="0"/>
                <w:numId w:val="36"/>
              </w:numPr>
              <w:jc w:val="both"/>
              <w:rPr>
                <w:color w:val="000000" w:themeColor="text1"/>
              </w:rPr>
            </w:pPr>
            <w:r w:rsidRPr="00A72356">
              <w:rPr>
                <w:snapToGrid w:val="0"/>
              </w:rPr>
              <w:t>definovat tvorbu Zde</w:t>
            </w:r>
            <w:r>
              <w:rPr>
                <w:snapToGrid w:val="0"/>
              </w:rPr>
              <w:t>ňka</w:t>
            </w:r>
            <w:r w:rsidRPr="00A72356">
              <w:rPr>
                <w:snapToGrid w:val="0"/>
              </w:rPr>
              <w:t xml:space="preserve"> Kovář</w:t>
            </w:r>
            <w:r>
              <w:rPr>
                <w:snapToGrid w:val="0"/>
              </w:rPr>
              <w:t>e</w:t>
            </w:r>
            <w:r w:rsidRPr="00A72356">
              <w:rPr>
                <w:snapToGrid w:val="0"/>
              </w:rPr>
              <w:t xml:space="preserve"> a “Kovářov</w:t>
            </w:r>
            <w:r>
              <w:rPr>
                <w:snapToGrid w:val="0"/>
              </w:rPr>
              <w:t>u</w:t>
            </w:r>
            <w:r w:rsidRPr="00A72356">
              <w:rPr>
                <w:snapToGrid w:val="0"/>
              </w:rPr>
              <w:t xml:space="preserve"> škol</w:t>
            </w:r>
            <w:r>
              <w:rPr>
                <w:snapToGrid w:val="0"/>
              </w:rPr>
              <w:t>u</w:t>
            </w:r>
            <w:r w:rsidRPr="00A72356">
              <w:rPr>
                <w:snapToGrid w:val="0"/>
              </w:rPr>
              <w:t>”</w:t>
            </w:r>
          </w:p>
          <w:p w14:paraId="4D3EBF31" w14:textId="23093AE7" w:rsidR="00A72356" w:rsidRPr="00A72356" w:rsidRDefault="00A72356" w:rsidP="004C352E">
            <w:pPr>
              <w:pStyle w:val="Odstavecseseznamem"/>
              <w:numPr>
                <w:ilvl w:val="0"/>
                <w:numId w:val="36"/>
              </w:numPr>
              <w:jc w:val="both"/>
              <w:rPr>
                <w:color w:val="000000" w:themeColor="text1"/>
              </w:rPr>
            </w:pPr>
            <w:r w:rsidRPr="00A72356">
              <w:rPr>
                <w:snapToGrid w:val="0"/>
              </w:rPr>
              <w:t>charakterizovat poválečný grafický design 50.</w:t>
            </w:r>
            <w:r w:rsidR="005F6FAE">
              <w:rPr>
                <w:snapToGrid w:val="0"/>
              </w:rPr>
              <w:t xml:space="preserve"> </w:t>
            </w:r>
            <w:r w:rsidRPr="00A72356">
              <w:rPr>
                <w:snapToGrid w:val="0"/>
              </w:rPr>
              <w:t xml:space="preserve">- 60. let v USA a rozvoj koncepce </w:t>
            </w:r>
            <w:proofErr w:type="spellStart"/>
            <w:r w:rsidRPr="00A72356">
              <w:rPr>
                <w:snapToGrid w:val="0"/>
              </w:rPr>
              <w:t>Corporate</w:t>
            </w:r>
            <w:proofErr w:type="spellEnd"/>
            <w:r w:rsidRPr="00A72356">
              <w:rPr>
                <w:snapToGrid w:val="0"/>
              </w:rPr>
              <w:t xml:space="preserve"> Identity</w:t>
            </w:r>
          </w:p>
          <w:p w14:paraId="4D85BAA3" w14:textId="6B81BD8A" w:rsidR="00A72356" w:rsidRPr="00180452" w:rsidRDefault="00A72356" w:rsidP="004C352E">
            <w:pPr>
              <w:pStyle w:val="Odstavecseseznamem"/>
              <w:widowControl w:val="0"/>
              <w:numPr>
                <w:ilvl w:val="0"/>
                <w:numId w:val="36"/>
              </w:numPr>
              <w:contextualSpacing w:val="0"/>
              <w:jc w:val="both"/>
              <w:rPr>
                <w:snapToGrid w:val="0"/>
              </w:rPr>
            </w:pPr>
            <w:r w:rsidRPr="00180452">
              <w:rPr>
                <w:snapToGrid w:val="0"/>
              </w:rPr>
              <w:t>popsat “Švýcarskou školu" v grafickém designu</w:t>
            </w:r>
          </w:p>
          <w:p w14:paraId="624DAE88" w14:textId="77777777" w:rsidR="00A72356" w:rsidRDefault="00A72356" w:rsidP="00A72356">
            <w:pPr>
              <w:jc w:val="both"/>
            </w:pPr>
            <w:r>
              <w:t>Odborné dovednosti – po absolvování předmětu student umí:</w:t>
            </w:r>
          </w:p>
          <w:p w14:paraId="480FFD34" w14:textId="740E6E80" w:rsidR="00A72356" w:rsidRPr="0000770D" w:rsidRDefault="00A72356" w:rsidP="0000770D">
            <w:pPr>
              <w:pStyle w:val="Odstavecseseznamem"/>
              <w:numPr>
                <w:ilvl w:val="0"/>
                <w:numId w:val="36"/>
              </w:numPr>
              <w:jc w:val="both"/>
              <w:rPr>
                <w:color w:val="000000" w:themeColor="text1"/>
              </w:rPr>
            </w:pPr>
            <w:r w:rsidRPr="0000770D">
              <w:rPr>
                <w:color w:val="000000" w:themeColor="text1"/>
              </w:rPr>
              <w:t>kriticky využívat metodu "forma následuje funkci"</w:t>
            </w:r>
          </w:p>
          <w:p w14:paraId="28717F32" w14:textId="68B20EE5" w:rsidR="00A72356" w:rsidRPr="0000770D" w:rsidRDefault="00A72356" w:rsidP="0000770D">
            <w:pPr>
              <w:pStyle w:val="Odstavecseseznamem"/>
              <w:numPr>
                <w:ilvl w:val="0"/>
                <w:numId w:val="36"/>
              </w:numPr>
              <w:jc w:val="both"/>
              <w:rPr>
                <w:color w:val="000000" w:themeColor="text1"/>
              </w:rPr>
            </w:pPr>
            <w:r w:rsidRPr="0000770D">
              <w:rPr>
                <w:color w:val="000000" w:themeColor="text1"/>
              </w:rPr>
              <w:t>integrovat sémantickou rovinu do designérské tvorby</w:t>
            </w:r>
          </w:p>
          <w:p w14:paraId="252969B2" w14:textId="11F264B3" w:rsidR="00A72356" w:rsidRPr="0000770D" w:rsidRDefault="00A72356" w:rsidP="0000770D">
            <w:pPr>
              <w:pStyle w:val="Odstavecseseznamem"/>
              <w:numPr>
                <w:ilvl w:val="0"/>
                <w:numId w:val="36"/>
              </w:numPr>
              <w:jc w:val="both"/>
              <w:rPr>
                <w:color w:val="000000" w:themeColor="text1"/>
              </w:rPr>
            </w:pPr>
            <w:r w:rsidRPr="0000770D">
              <w:rPr>
                <w:color w:val="000000" w:themeColor="text1"/>
              </w:rPr>
              <w:t>fundovaně zhodnocovat potenciál stylových aspektů designérské tvorby</w:t>
            </w:r>
          </w:p>
          <w:p w14:paraId="40C8A4E9" w14:textId="1B0DE406" w:rsidR="00A72356" w:rsidRPr="0000770D" w:rsidRDefault="00A72356" w:rsidP="0000770D">
            <w:pPr>
              <w:pStyle w:val="Odstavecseseznamem"/>
              <w:numPr>
                <w:ilvl w:val="0"/>
                <w:numId w:val="36"/>
              </w:numPr>
              <w:jc w:val="both"/>
              <w:rPr>
                <w:color w:val="000000" w:themeColor="text1"/>
              </w:rPr>
            </w:pPr>
            <w:r w:rsidRPr="0000770D">
              <w:rPr>
                <w:color w:val="000000" w:themeColor="text1"/>
              </w:rPr>
              <w:t>vyhodnocovat technologický a materiálový potenciál vázaný na modernismus a formující se postmodernismus</w:t>
            </w:r>
          </w:p>
          <w:p w14:paraId="231134DE" w14:textId="7EF1681B" w:rsidR="00C15A9F" w:rsidRPr="005A0406" w:rsidRDefault="00A72356" w:rsidP="0000770D">
            <w:pPr>
              <w:pStyle w:val="Odstavecseseznamem"/>
              <w:numPr>
                <w:ilvl w:val="0"/>
                <w:numId w:val="36"/>
              </w:numPr>
              <w:jc w:val="both"/>
            </w:pPr>
            <w:r w:rsidRPr="0000770D">
              <w:rPr>
                <w:color w:val="000000" w:themeColor="text1"/>
              </w:rPr>
              <w:t>s ohledem na poučení z dějin designu přistupovat ke kombinaci industriálních a rukodělných postupů v designu</w:t>
            </w:r>
          </w:p>
        </w:tc>
      </w:tr>
      <w:tr w:rsidR="00C15A9F" w14:paraId="1211C322"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59D30E40" w14:textId="77777777" w:rsidR="00C15A9F" w:rsidRPr="001452AD" w:rsidRDefault="00C15A9F" w:rsidP="00C15A9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0D68DFC" w14:textId="77777777" w:rsidR="00C15A9F" w:rsidRPr="001452AD" w:rsidRDefault="00C15A9F" w:rsidP="00C15A9F">
            <w:pPr>
              <w:jc w:val="both"/>
              <w:rPr>
                <w:highlight w:val="yellow"/>
              </w:rPr>
            </w:pPr>
          </w:p>
        </w:tc>
      </w:tr>
      <w:tr w:rsidR="00C15A9F" w14:paraId="5F49A9B4" w14:textId="77777777" w:rsidTr="005365CD">
        <w:trPr>
          <w:trHeight w:val="845"/>
        </w:trPr>
        <w:tc>
          <w:tcPr>
            <w:tcW w:w="9855" w:type="dxa"/>
            <w:gridSpan w:val="9"/>
            <w:tcBorders>
              <w:top w:val="nil"/>
              <w:bottom w:val="single" w:sz="4" w:space="0" w:color="auto"/>
            </w:tcBorders>
          </w:tcPr>
          <w:p w14:paraId="74815190" w14:textId="77777777" w:rsidR="00F36246" w:rsidRDefault="00F36246" w:rsidP="004C352E">
            <w:pPr>
              <w:pStyle w:val="Odstavecseseznamem"/>
              <w:numPr>
                <w:ilvl w:val="0"/>
                <w:numId w:val="35"/>
              </w:numPr>
              <w:jc w:val="both"/>
            </w:pPr>
            <w:r>
              <w:t>projekce (statická, dynamická)</w:t>
            </w:r>
          </w:p>
          <w:p w14:paraId="4E645B8E" w14:textId="47F89326" w:rsidR="00F36246" w:rsidRDefault="000277C4" w:rsidP="004C352E">
            <w:pPr>
              <w:pStyle w:val="Odstavecseseznamem"/>
              <w:numPr>
                <w:ilvl w:val="0"/>
                <w:numId w:val="35"/>
              </w:numPr>
              <w:jc w:val="both"/>
            </w:pPr>
            <w:r>
              <w:t>výklad</w:t>
            </w:r>
          </w:p>
          <w:p w14:paraId="775611DE" w14:textId="77777777" w:rsidR="00C15A9F" w:rsidRDefault="00F36246" w:rsidP="004C352E">
            <w:pPr>
              <w:pStyle w:val="Odstavecseseznamem"/>
              <w:numPr>
                <w:ilvl w:val="0"/>
                <w:numId w:val="35"/>
              </w:numPr>
              <w:jc w:val="both"/>
            </w:pPr>
            <w:r>
              <w:t>a</w:t>
            </w:r>
            <w:r w:rsidRPr="00F36246">
              <w:t>nalýza prezentace</w:t>
            </w:r>
          </w:p>
          <w:p w14:paraId="4E77A6DF" w14:textId="7F97277A" w:rsidR="00A72356" w:rsidRDefault="00A72356" w:rsidP="004C352E">
            <w:pPr>
              <w:pStyle w:val="Odstavecseseznamem"/>
              <w:numPr>
                <w:ilvl w:val="0"/>
                <w:numId w:val="35"/>
              </w:numPr>
              <w:jc w:val="both"/>
            </w:pPr>
            <w:r>
              <w:t>r</w:t>
            </w:r>
            <w:r w:rsidRPr="00A72356">
              <w:t>ozbor díla tvůrčího charakteru (hudební, výtvarné, literární)</w:t>
            </w:r>
          </w:p>
        </w:tc>
      </w:tr>
      <w:tr w:rsidR="00C15A9F" w14:paraId="5CF0F7B3" w14:textId="77777777" w:rsidTr="005133EF">
        <w:trPr>
          <w:trHeight w:val="265"/>
        </w:trPr>
        <w:tc>
          <w:tcPr>
            <w:tcW w:w="3653" w:type="dxa"/>
            <w:gridSpan w:val="3"/>
            <w:tcBorders>
              <w:top w:val="single" w:sz="4" w:space="0" w:color="auto"/>
            </w:tcBorders>
            <w:shd w:val="clear" w:color="auto" w:fill="F7CAAC"/>
          </w:tcPr>
          <w:p w14:paraId="28003F6D" w14:textId="77777777" w:rsidR="00C15A9F" w:rsidRDefault="00C15A9F" w:rsidP="00C15A9F">
            <w:pPr>
              <w:jc w:val="both"/>
            </w:pPr>
            <w:r>
              <w:rPr>
                <w:b/>
              </w:rPr>
              <w:t>Studijní literatura a studijní pomůcky</w:t>
            </w:r>
          </w:p>
        </w:tc>
        <w:tc>
          <w:tcPr>
            <w:tcW w:w="6202" w:type="dxa"/>
            <w:gridSpan w:val="6"/>
            <w:tcBorders>
              <w:top w:val="single" w:sz="4" w:space="0" w:color="auto"/>
              <w:bottom w:val="nil"/>
            </w:tcBorders>
          </w:tcPr>
          <w:p w14:paraId="2C8DF4B1" w14:textId="77777777" w:rsidR="00C15A9F" w:rsidRDefault="00C15A9F" w:rsidP="00C15A9F">
            <w:pPr>
              <w:jc w:val="both"/>
            </w:pPr>
          </w:p>
        </w:tc>
      </w:tr>
      <w:tr w:rsidR="00C15A9F" w14:paraId="0852B74B" w14:textId="77777777" w:rsidTr="005133EF">
        <w:trPr>
          <w:trHeight w:val="1497"/>
        </w:trPr>
        <w:tc>
          <w:tcPr>
            <w:tcW w:w="9855" w:type="dxa"/>
            <w:gridSpan w:val="9"/>
            <w:tcBorders>
              <w:top w:val="nil"/>
            </w:tcBorders>
          </w:tcPr>
          <w:p w14:paraId="04211964" w14:textId="0B5EC854" w:rsidR="00B21942" w:rsidRPr="00840E89" w:rsidRDefault="00B21942" w:rsidP="00B21942">
            <w:pPr>
              <w:rPr>
                <w:rFonts w:eastAsia="Calibri"/>
                <w:b/>
                <w:bCs/>
              </w:rPr>
            </w:pPr>
            <w:r w:rsidRPr="00840E89">
              <w:rPr>
                <w:rFonts w:eastAsia="Calibri"/>
                <w:b/>
                <w:bCs/>
              </w:rPr>
              <w:t>Povinná</w:t>
            </w:r>
            <w:r w:rsidR="00A55604">
              <w:rPr>
                <w:rFonts w:eastAsia="Calibri"/>
                <w:b/>
                <w:bCs/>
              </w:rPr>
              <w:t>:</w:t>
            </w:r>
          </w:p>
          <w:p w14:paraId="04D7CCE6" w14:textId="7771F3FE" w:rsidR="00B21942" w:rsidRPr="00B2290E" w:rsidRDefault="00B21942" w:rsidP="00B21942">
            <w:r w:rsidRPr="00B2290E">
              <w:t xml:space="preserve">JAKUBÍČEK, Vít a </w:t>
            </w:r>
            <w:r w:rsidR="00E360B9" w:rsidRPr="00B2290E">
              <w:t>KOLESÁR</w:t>
            </w:r>
            <w:r w:rsidR="00A927B1" w:rsidRPr="00B2290E">
              <w:t>,</w:t>
            </w:r>
            <w:r w:rsidR="00E360B9" w:rsidRPr="00B2290E">
              <w:t xml:space="preserve"> </w:t>
            </w:r>
            <w:r w:rsidRPr="00B2290E">
              <w:t xml:space="preserve">Zdeno, </w:t>
            </w:r>
            <w:proofErr w:type="spellStart"/>
            <w:r w:rsidRPr="00B2290E">
              <w:t>eds</w:t>
            </w:r>
            <w:proofErr w:type="spellEnd"/>
            <w:r w:rsidRPr="00B2290E">
              <w:t xml:space="preserve">. </w:t>
            </w:r>
            <w:r w:rsidRPr="00B2290E">
              <w:rPr>
                <w:i/>
                <w:iCs/>
              </w:rPr>
              <w:t>Designéři v českých zemích a československý strojírenský průmysl 1918-1992</w:t>
            </w:r>
            <w:r w:rsidRPr="00B2290E">
              <w:t xml:space="preserve">. </w:t>
            </w:r>
            <w:r w:rsidR="00E360B9" w:rsidRPr="00B2290E">
              <w:t>Vydání: první. Ve Zlíně: Univerzita Tomáše Bati</w:t>
            </w:r>
            <w:r w:rsidRPr="00B2290E">
              <w:t>, 2022. ISBN 978-80-7678-125-2.</w:t>
            </w:r>
          </w:p>
          <w:p w14:paraId="65DC568A" w14:textId="77777777" w:rsidR="00B21942" w:rsidRPr="00840E89" w:rsidRDefault="00B21942" w:rsidP="00B21942">
            <w:r w:rsidRPr="00840E89">
              <w:t xml:space="preserve">KOLESÁR, Zdeno. </w:t>
            </w:r>
            <w:r w:rsidRPr="00B2290E">
              <w:rPr>
                <w:i/>
                <w:iCs/>
              </w:rPr>
              <w:t>Kapitoly z dějin designu</w:t>
            </w:r>
            <w:r w:rsidRPr="00840E89">
              <w:t xml:space="preserve">. Praha: Vysoká škola uměleckoprůmyslová, 2009. ISBN 9788086863283. </w:t>
            </w:r>
          </w:p>
          <w:p w14:paraId="50F0D4CF" w14:textId="77777777" w:rsidR="00B21942" w:rsidRDefault="00B21942" w:rsidP="00B2290E">
            <w:r w:rsidRPr="00840E89">
              <w:t xml:space="preserve">KOLESÁR, Zdeno. </w:t>
            </w:r>
            <w:r w:rsidRPr="00B2290E">
              <w:rPr>
                <w:i/>
                <w:iCs/>
              </w:rPr>
              <w:t>Kapitoly z </w:t>
            </w:r>
            <w:proofErr w:type="spellStart"/>
            <w:r w:rsidRPr="00B2290E">
              <w:rPr>
                <w:i/>
                <w:iCs/>
              </w:rPr>
              <w:t>dejín</w:t>
            </w:r>
            <w:proofErr w:type="spellEnd"/>
            <w:r w:rsidRPr="00B2290E">
              <w:rPr>
                <w:i/>
                <w:iCs/>
              </w:rPr>
              <w:t xml:space="preserve"> grafického dizajnu</w:t>
            </w:r>
            <w:r w:rsidRPr="00B2290E">
              <w:t>. Bratislava: Slovenské centrum dizajnu, 2006.</w:t>
            </w:r>
            <w:r w:rsidRPr="00840E89">
              <w:t xml:space="preserve"> </w:t>
            </w:r>
          </w:p>
          <w:p w14:paraId="4220D986" w14:textId="77777777" w:rsidR="00B21942" w:rsidRDefault="00B21942" w:rsidP="00B2290E">
            <w:r w:rsidRPr="00840E89">
              <w:t>ISBN 8096865854.</w:t>
            </w:r>
          </w:p>
          <w:p w14:paraId="0145B8BC" w14:textId="47F608F7" w:rsidR="00B21942" w:rsidRDefault="00B21942" w:rsidP="00B2290E">
            <w:r>
              <w:t xml:space="preserve">KNOBLOCH, Iva a </w:t>
            </w:r>
            <w:r w:rsidR="00E360B9">
              <w:t>VONDRÁČEK</w:t>
            </w:r>
            <w:r w:rsidR="00A927B1">
              <w:t>,</w:t>
            </w:r>
            <w:r w:rsidR="00E360B9">
              <w:t xml:space="preserve"> </w:t>
            </w:r>
            <w:r>
              <w:t xml:space="preserve">Radim, </w:t>
            </w:r>
            <w:proofErr w:type="spellStart"/>
            <w:r>
              <w:t>eds</w:t>
            </w:r>
            <w:proofErr w:type="spellEnd"/>
            <w:r>
              <w:t xml:space="preserve">. </w:t>
            </w:r>
            <w:r w:rsidRPr="00B2290E">
              <w:rPr>
                <w:i/>
                <w:iCs/>
              </w:rPr>
              <w:t>Design v českých zemích 1900-2000. Instituce moderního designu</w:t>
            </w:r>
            <w:r>
              <w:t xml:space="preserve">. </w:t>
            </w:r>
            <w:r w:rsidR="00525598">
              <w:br/>
            </w:r>
            <w:r w:rsidR="00E360B9" w:rsidRPr="00B20825">
              <w:t>V Praze: Academia</w:t>
            </w:r>
            <w:r>
              <w:t>, 2016. ISBN 978-80-200-2612-5.</w:t>
            </w:r>
          </w:p>
          <w:p w14:paraId="6ACCA99C" w14:textId="77777777" w:rsidR="00B21942" w:rsidRDefault="00B21942" w:rsidP="00B2290E">
            <w:r>
              <w:t xml:space="preserve">MARGOLIN, Victor. </w:t>
            </w:r>
            <w:proofErr w:type="spellStart"/>
            <w:r w:rsidRPr="00B2290E">
              <w:rPr>
                <w:i/>
                <w:iCs/>
              </w:rPr>
              <w:t>World</w:t>
            </w:r>
            <w:proofErr w:type="spellEnd"/>
            <w:r w:rsidRPr="00B2290E">
              <w:rPr>
                <w:i/>
                <w:iCs/>
              </w:rPr>
              <w:t xml:space="preserve"> </w:t>
            </w:r>
            <w:proofErr w:type="spellStart"/>
            <w:r w:rsidRPr="00B2290E">
              <w:rPr>
                <w:i/>
                <w:iCs/>
              </w:rPr>
              <w:t>History</w:t>
            </w:r>
            <w:proofErr w:type="spellEnd"/>
            <w:r w:rsidRPr="00B2290E">
              <w:rPr>
                <w:i/>
                <w:iCs/>
              </w:rPr>
              <w:t xml:space="preserve"> </w:t>
            </w:r>
            <w:proofErr w:type="spellStart"/>
            <w:r w:rsidRPr="00B2290E">
              <w:rPr>
                <w:i/>
                <w:iCs/>
              </w:rPr>
              <w:t>of</w:t>
            </w:r>
            <w:proofErr w:type="spellEnd"/>
            <w:r w:rsidRPr="00B2290E">
              <w:rPr>
                <w:i/>
                <w:iCs/>
              </w:rPr>
              <w:t xml:space="preserve"> Design. </w:t>
            </w:r>
            <w:proofErr w:type="spellStart"/>
            <w:r w:rsidRPr="00B2290E">
              <w:rPr>
                <w:i/>
                <w:iCs/>
              </w:rPr>
              <w:t>Prehistoric</w:t>
            </w:r>
            <w:proofErr w:type="spellEnd"/>
            <w:r w:rsidRPr="00B2290E">
              <w:rPr>
                <w:i/>
                <w:iCs/>
              </w:rPr>
              <w:t xml:space="preserve"> Times to </w:t>
            </w:r>
            <w:proofErr w:type="spellStart"/>
            <w:r w:rsidRPr="00B2290E">
              <w:rPr>
                <w:i/>
                <w:iCs/>
              </w:rPr>
              <w:t>World</w:t>
            </w:r>
            <w:proofErr w:type="spellEnd"/>
            <w:r w:rsidRPr="00B2290E">
              <w:rPr>
                <w:i/>
                <w:iCs/>
              </w:rPr>
              <w:t xml:space="preserve"> </w:t>
            </w:r>
            <w:proofErr w:type="spellStart"/>
            <w:r w:rsidRPr="00B2290E">
              <w:rPr>
                <w:i/>
                <w:iCs/>
              </w:rPr>
              <w:t>War</w:t>
            </w:r>
            <w:proofErr w:type="spellEnd"/>
            <w:r w:rsidRPr="00B2290E">
              <w:rPr>
                <w:i/>
                <w:iCs/>
              </w:rPr>
              <w:t xml:space="preserve"> I</w:t>
            </w:r>
            <w:r>
              <w:t xml:space="preserve">. London: </w:t>
            </w:r>
            <w:proofErr w:type="spellStart"/>
            <w:r>
              <w:t>Bloomsbury</w:t>
            </w:r>
            <w:proofErr w:type="spellEnd"/>
            <w:r>
              <w:t xml:space="preserve"> 2017. </w:t>
            </w:r>
          </w:p>
          <w:p w14:paraId="4893B10C" w14:textId="77777777" w:rsidR="00B21942" w:rsidRDefault="00B21942" w:rsidP="00B2290E">
            <w:r>
              <w:t>ISBN 978-1-3500-1272-1.</w:t>
            </w:r>
          </w:p>
          <w:p w14:paraId="64FBE39D" w14:textId="77777777" w:rsidR="00B21942" w:rsidRDefault="00B21942" w:rsidP="00B2290E">
            <w:r>
              <w:t xml:space="preserve">MARGOLIN, Victor. </w:t>
            </w:r>
            <w:proofErr w:type="spellStart"/>
            <w:r w:rsidRPr="00B2290E">
              <w:rPr>
                <w:i/>
                <w:iCs/>
              </w:rPr>
              <w:t>World</w:t>
            </w:r>
            <w:proofErr w:type="spellEnd"/>
            <w:r w:rsidRPr="00B2290E">
              <w:rPr>
                <w:i/>
                <w:iCs/>
              </w:rPr>
              <w:t xml:space="preserve"> </w:t>
            </w:r>
            <w:proofErr w:type="spellStart"/>
            <w:r w:rsidRPr="00B2290E">
              <w:rPr>
                <w:i/>
                <w:iCs/>
              </w:rPr>
              <w:t>History</w:t>
            </w:r>
            <w:proofErr w:type="spellEnd"/>
            <w:r w:rsidRPr="00B2290E">
              <w:rPr>
                <w:i/>
                <w:iCs/>
              </w:rPr>
              <w:t xml:space="preserve"> </w:t>
            </w:r>
            <w:proofErr w:type="spellStart"/>
            <w:r w:rsidRPr="00B2290E">
              <w:rPr>
                <w:i/>
                <w:iCs/>
              </w:rPr>
              <w:t>of</w:t>
            </w:r>
            <w:proofErr w:type="spellEnd"/>
            <w:r w:rsidRPr="00B2290E">
              <w:rPr>
                <w:i/>
                <w:iCs/>
              </w:rPr>
              <w:t xml:space="preserve"> Design. </w:t>
            </w:r>
            <w:proofErr w:type="spellStart"/>
            <w:r w:rsidRPr="00B2290E">
              <w:rPr>
                <w:i/>
                <w:iCs/>
              </w:rPr>
              <w:t>World</w:t>
            </w:r>
            <w:proofErr w:type="spellEnd"/>
            <w:r w:rsidRPr="00B2290E">
              <w:rPr>
                <w:i/>
                <w:iCs/>
              </w:rPr>
              <w:t xml:space="preserve"> </w:t>
            </w:r>
            <w:proofErr w:type="spellStart"/>
            <w:r w:rsidRPr="00B2290E">
              <w:rPr>
                <w:i/>
                <w:iCs/>
              </w:rPr>
              <w:t>War</w:t>
            </w:r>
            <w:proofErr w:type="spellEnd"/>
            <w:r w:rsidRPr="00B2290E">
              <w:rPr>
                <w:i/>
                <w:iCs/>
              </w:rPr>
              <w:t xml:space="preserve"> I to </w:t>
            </w:r>
            <w:proofErr w:type="spellStart"/>
            <w:r w:rsidRPr="00B2290E">
              <w:rPr>
                <w:i/>
                <w:iCs/>
              </w:rPr>
              <w:t>World</w:t>
            </w:r>
            <w:proofErr w:type="spellEnd"/>
            <w:r w:rsidRPr="00B2290E">
              <w:rPr>
                <w:i/>
                <w:iCs/>
              </w:rPr>
              <w:t xml:space="preserve"> </w:t>
            </w:r>
            <w:proofErr w:type="spellStart"/>
            <w:r w:rsidRPr="00B2290E">
              <w:rPr>
                <w:i/>
                <w:iCs/>
              </w:rPr>
              <w:t>War</w:t>
            </w:r>
            <w:proofErr w:type="spellEnd"/>
            <w:r w:rsidRPr="00B2290E">
              <w:rPr>
                <w:i/>
                <w:iCs/>
              </w:rPr>
              <w:t xml:space="preserve"> II</w:t>
            </w:r>
            <w:r>
              <w:t xml:space="preserve">. London: </w:t>
            </w:r>
            <w:proofErr w:type="spellStart"/>
            <w:r>
              <w:t>Bloomsbury</w:t>
            </w:r>
            <w:proofErr w:type="spellEnd"/>
            <w:r>
              <w:t xml:space="preserve"> 2017. </w:t>
            </w:r>
          </w:p>
          <w:p w14:paraId="2E57D81A" w14:textId="77777777" w:rsidR="00B21942" w:rsidRDefault="00B21942" w:rsidP="00B21942">
            <w:r>
              <w:t>ISBN 978-1-3500-1273-8.</w:t>
            </w:r>
          </w:p>
          <w:p w14:paraId="7B0A1DA8" w14:textId="44C2C57F" w:rsidR="00B21942" w:rsidRPr="00B2290E" w:rsidRDefault="00B21942" w:rsidP="00B21942">
            <w:r w:rsidRPr="00461D24">
              <w:lastRenderedPageBreak/>
              <w:t>NEWSON, Alex</w:t>
            </w:r>
            <w:r w:rsidR="00370A94">
              <w:t xml:space="preserve">; </w:t>
            </w:r>
            <w:r w:rsidRPr="00461D24">
              <w:t xml:space="preserve">SUGGETT, Eleanor a SUDJIC, </w:t>
            </w:r>
            <w:proofErr w:type="spellStart"/>
            <w:r w:rsidRPr="00461D24">
              <w:t>Deyan</w:t>
            </w:r>
            <w:proofErr w:type="spellEnd"/>
            <w:r w:rsidRPr="00461D24">
              <w:t xml:space="preserve">. </w:t>
            </w:r>
            <w:r w:rsidRPr="00B2290E">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sidRPr="00B2290E">
              <w:t>9780714872520.</w:t>
            </w:r>
          </w:p>
          <w:p w14:paraId="4E20A96C" w14:textId="77777777" w:rsidR="00B21942" w:rsidRPr="00B2290E" w:rsidRDefault="00B21942" w:rsidP="00B21942">
            <w:r w:rsidRPr="00B2290E">
              <w:t xml:space="preserve">SPARKE, Penny. </w:t>
            </w:r>
            <w:r w:rsidRPr="00B2290E">
              <w:rPr>
                <w:i/>
                <w:iCs/>
              </w:rPr>
              <w:t xml:space="preserve">An </w:t>
            </w:r>
            <w:proofErr w:type="spellStart"/>
            <w:r w:rsidRPr="00B2290E">
              <w:rPr>
                <w:i/>
                <w:iCs/>
              </w:rPr>
              <w:t>introduction</w:t>
            </w:r>
            <w:proofErr w:type="spellEnd"/>
            <w:r w:rsidRPr="00B2290E">
              <w:rPr>
                <w:i/>
                <w:iCs/>
              </w:rPr>
              <w:t xml:space="preserve"> to design and </w:t>
            </w:r>
            <w:proofErr w:type="spellStart"/>
            <w:r w:rsidRPr="00B2290E">
              <w:rPr>
                <w:i/>
                <w:iCs/>
              </w:rPr>
              <w:t>culture</w:t>
            </w:r>
            <w:proofErr w:type="spellEnd"/>
            <w:r w:rsidRPr="00B2290E">
              <w:t xml:space="preserve">. 1900 to </w:t>
            </w:r>
            <w:proofErr w:type="spellStart"/>
            <w:r w:rsidRPr="00B2290E">
              <w:t>present</w:t>
            </w:r>
            <w:proofErr w:type="spellEnd"/>
            <w:r w:rsidRPr="00B2290E">
              <w:t xml:space="preserve">. London: </w:t>
            </w:r>
            <w:proofErr w:type="spellStart"/>
            <w:r w:rsidRPr="00B2290E">
              <w:t>Routledge</w:t>
            </w:r>
            <w:proofErr w:type="spellEnd"/>
            <w:r w:rsidRPr="00B2290E">
              <w:t>, 2019. ISBN 9781351023306.</w:t>
            </w:r>
          </w:p>
          <w:p w14:paraId="56106395" w14:textId="4E37EA33" w:rsidR="00B21942" w:rsidRPr="00840E89" w:rsidRDefault="00B21942" w:rsidP="00B21942">
            <w:pPr>
              <w:spacing w:line="259" w:lineRule="auto"/>
              <w:rPr>
                <w:rFonts w:eastAsia="Calibri"/>
              </w:rPr>
            </w:pPr>
            <w:r w:rsidRPr="00840E89">
              <w:rPr>
                <w:rFonts w:eastAsia="Calibri"/>
                <w:b/>
                <w:bCs/>
              </w:rPr>
              <w:t>Doporučená</w:t>
            </w:r>
            <w:r w:rsidR="00A55604">
              <w:rPr>
                <w:rFonts w:eastAsia="Calibri"/>
                <w:b/>
                <w:bCs/>
              </w:rPr>
              <w:t>:</w:t>
            </w:r>
            <w:r w:rsidRPr="00840E89">
              <w:rPr>
                <w:rFonts w:eastAsia="Calibri"/>
              </w:rPr>
              <w:t xml:space="preserve"> </w:t>
            </w:r>
          </w:p>
          <w:p w14:paraId="4DC932AE" w14:textId="77777777" w:rsidR="00B21942" w:rsidRDefault="00B21942" w:rsidP="00B21942">
            <w:r>
              <w:t xml:space="preserve">BRAMSTON, Dave. </w:t>
            </w:r>
            <w:r w:rsidRPr="00B2290E">
              <w:rPr>
                <w:i/>
                <w:iCs/>
              </w:rPr>
              <w:t>Design výrobků: hledání inspirace</w:t>
            </w:r>
            <w:r w:rsidRPr="00B2290E">
              <w:t>.</w:t>
            </w:r>
            <w:r>
              <w:t xml:space="preserve"> Vydání první. Brno: </w:t>
            </w:r>
            <w:proofErr w:type="spellStart"/>
            <w:r>
              <w:t>Computer</w:t>
            </w:r>
            <w:proofErr w:type="spellEnd"/>
            <w:r>
              <w:t xml:space="preserve"> </w:t>
            </w:r>
            <w:proofErr w:type="spellStart"/>
            <w:r>
              <w:t>Press</w:t>
            </w:r>
            <w:proofErr w:type="spellEnd"/>
            <w:r>
              <w:t xml:space="preserve">, 2010. </w:t>
            </w:r>
            <w:r>
              <w:br/>
              <w:t xml:space="preserve">ISBN </w:t>
            </w:r>
            <w:r w:rsidRPr="00B2290E">
              <w:t>9788025129142.</w:t>
            </w:r>
          </w:p>
          <w:p w14:paraId="3AAA1819" w14:textId="7F1F63D6" w:rsidR="00B21942" w:rsidRDefault="00B21942" w:rsidP="00B21942">
            <w:r w:rsidRPr="00461D24">
              <w:t xml:space="preserve">FIELL, Charlotte a </w:t>
            </w:r>
            <w:r w:rsidR="00E360B9" w:rsidRPr="00461D24">
              <w:t>FIELL</w:t>
            </w:r>
            <w:r w:rsidR="00A927B1">
              <w:t>,</w:t>
            </w:r>
            <w:r w:rsidR="00E360B9" w:rsidRPr="00461D24">
              <w:t xml:space="preserve"> </w:t>
            </w:r>
            <w:r w:rsidRPr="00461D24">
              <w:t>Peter</w:t>
            </w:r>
            <w:r>
              <w:t xml:space="preserve">. </w:t>
            </w:r>
            <w:r w:rsidRPr="00B2290E">
              <w:rPr>
                <w:i/>
                <w:iCs/>
              </w:rPr>
              <w:t>Design – Ikony (20. století).</w:t>
            </w:r>
            <w:r>
              <w:t xml:space="preserve"> Praha: </w:t>
            </w:r>
            <w:proofErr w:type="spellStart"/>
            <w:r>
              <w:t>Slovart</w:t>
            </w:r>
            <w:proofErr w:type="spellEnd"/>
            <w:r>
              <w:t xml:space="preserve">, </w:t>
            </w:r>
            <w:proofErr w:type="spellStart"/>
            <w:r>
              <w:t>Taschen</w:t>
            </w:r>
            <w:proofErr w:type="spellEnd"/>
            <w:r>
              <w:t>, 2006. ISBN 80-7209-560-9.</w:t>
            </w:r>
          </w:p>
          <w:p w14:paraId="2A6B5D96" w14:textId="77777777" w:rsidR="00B21942" w:rsidRPr="00B2290E" w:rsidRDefault="006D3F8D" w:rsidP="00B2290E">
            <w:hyperlink r:id="rId26" w:tgtFrame="_blank" w:history="1">
              <w:r w:rsidR="00B21942" w:rsidRPr="00A40A62">
                <w:t xml:space="preserve">MEGGS, Philip. </w:t>
              </w:r>
              <w:proofErr w:type="spellStart"/>
              <w:r w:rsidR="00B21942" w:rsidRPr="00B2290E">
                <w:rPr>
                  <w:i/>
                  <w:iCs/>
                </w:rPr>
                <w:t>Meggs</w:t>
              </w:r>
              <w:proofErr w:type="spellEnd"/>
              <w:r w:rsidR="00B21942" w:rsidRPr="00B2290E">
                <w:rPr>
                  <w:i/>
                  <w:iCs/>
                </w:rPr>
                <w:t xml:space="preserve">' </w:t>
              </w:r>
              <w:proofErr w:type="spellStart"/>
              <w:r w:rsidR="00B21942" w:rsidRPr="00B2290E">
                <w:rPr>
                  <w:i/>
                  <w:iCs/>
                </w:rPr>
                <w:t>history</w:t>
              </w:r>
              <w:proofErr w:type="spellEnd"/>
              <w:r w:rsidR="00B21942" w:rsidRPr="00B2290E">
                <w:rPr>
                  <w:i/>
                  <w:iCs/>
                </w:rPr>
                <w:t xml:space="preserve"> </w:t>
              </w:r>
              <w:proofErr w:type="spellStart"/>
              <w:r w:rsidR="00B21942" w:rsidRPr="00B2290E">
                <w:rPr>
                  <w:i/>
                  <w:iCs/>
                </w:rPr>
                <w:t>of</w:t>
              </w:r>
              <w:proofErr w:type="spellEnd"/>
              <w:r w:rsidR="00B21942" w:rsidRPr="00B2290E">
                <w:rPr>
                  <w:i/>
                  <w:iCs/>
                </w:rPr>
                <w:t xml:space="preserve"> </w:t>
              </w:r>
              <w:proofErr w:type="spellStart"/>
              <w:r w:rsidR="00B21942" w:rsidRPr="00B2290E">
                <w:rPr>
                  <w:i/>
                  <w:iCs/>
                </w:rPr>
                <w:t>graphic</w:t>
              </w:r>
              <w:proofErr w:type="spellEnd"/>
              <w:r w:rsidR="00B21942" w:rsidRPr="00B2290E">
                <w:rPr>
                  <w:i/>
                  <w:iCs/>
                </w:rPr>
                <w:t xml:space="preserve"> design</w:t>
              </w:r>
              <w:r w:rsidR="00B21942" w:rsidRPr="00A40A62">
                <w:t xml:space="preserve">. 4th </w:t>
              </w:r>
              <w:proofErr w:type="spellStart"/>
              <w:r w:rsidR="00B21942" w:rsidRPr="00A40A62">
                <w:t>ed</w:t>
              </w:r>
              <w:proofErr w:type="spellEnd"/>
              <w:r w:rsidR="00B21942" w:rsidRPr="00A40A62">
                <w:t xml:space="preserve">. </w:t>
              </w:r>
              <w:proofErr w:type="spellStart"/>
              <w:r w:rsidR="00B21942" w:rsidRPr="00A40A62">
                <w:t>Hoboken</w:t>
              </w:r>
              <w:proofErr w:type="spellEnd"/>
              <w:r w:rsidR="00B21942" w:rsidRPr="00A40A62">
                <w:t xml:space="preserve">: John </w:t>
              </w:r>
              <w:proofErr w:type="spellStart"/>
              <w:r w:rsidR="00B21942" w:rsidRPr="00A40A62">
                <w:t>Wiley</w:t>
              </w:r>
              <w:proofErr w:type="spellEnd"/>
              <w:r w:rsidR="00B21942" w:rsidRPr="00A40A62">
                <w:t xml:space="preserve">, </w:t>
              </w:r>
              <w:r w:rsidR="00B21942" w:rsidRPr="00310CAE">
                <w:t>2006. ISBN 0-471-69902-0</w:t>
              </w:r>
              <w:r w:rsidR="00B21942" w:rsidRPr="00B2290E">
                <w:t xml:space="preserve">. </w:t>
              </w:r>
            </w:hyperlink>
          </w:p>
          <w:p w14:paraId="235B8038" w14:textId="45748199" w:rsidR="00C15A9F" w:rsidRDefault="00E360B9" w:rsidP="00B2290E">
            <w:r w:rsidRPr="00B2290E">
              <w:t xml:space="preserve">MICHL, Jan. </w:t>
            </w:r>
            <w:r w:rsidRPr="00B2290E">
              <w:rPr>
                <w:i/>
                <w:iCs/>
              </w:rPr>
              <w:t>Funkcionalismus, design, škola, trh: čtrnáct textů o problémech teorie a praxe moderního designu</w:t>
            </w:r>
            <w:r w:rsidRPr="00B2290E">
              <w:t xml:space="preserve">. Druhé vydání. Brno: B&amp;P </w:t>
            </w:r>
            <w:proofErr w:type="spellStart"/>
            <w:r w:rsidRPr="00B2290E">
              <w:t>Publishing</w:t>
            </w:r>
            <w:proofErr w:type="spellEnd"/>
            <w:r w:rsidRPr="00B2290E">
              <w:t>, 2019. ISBN 9788074851940.</w:t>
            </w:r>
          </w:p>
        </w:tc>
      </w:tr>
      <w:tr w:rsidR="00C15A9F" w14:paraId="23F784D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84E6EA4" w14:textId="77777777" w:rsidR="00C15A9F" w:rsidRDefault="00C15A9F" w:rsidP="00C15A9F">
            <w:pPr>
              <w:jc w:val="center"/>
              <w:rPr>
                <w:b/>
              </w:rPr>
            </w:pPr>
            <w:r>
              <w:rPr>
                <w:b/>
              </w:rPr>
              <w:lastRenderedPageBreak/>
              <w:t>Informace ke kombinované nebo distanční formě</w:t>
            </w:r>
          </w:p>
        </w:tc>
      </w:tr>
      <w:tr w:rsidR="00C15A9F" w14:paraId="3D63BCA0" w14:textId="77777777" w:rsidTr="005133EF">
        <w:tc>
          <w:tcPr>
            <w:tcW w:w="4787" w:type="dxa"/>
            <w:gridSpan w:val="4"/>
            <w:tcBorders>
              <w:top w:val="single" w:sz="2" w:space="0" w:color="auto"/>
            </w:tcBorders>
            <w:shd w:val="clear" w:color="auto" w:fill="F7CAAC"/>
          </w:tcPr>
          <w:p w14:paraId="69AFD7DD" w14:textId="77777777" w:rsidR="00C15A9F" w:rsidRDefault="00C15A9F" w:rsidP="00C15A9F">
            <w:pPr>
              <w:jc w:val="both"/>
            </w:pPr>
            <w:r>
              <w:rPr>
                <w:b/>
              </w:rPr>
              <w:t>Rozsah konzultací (soustředění)</w:t>
            </w:r>
          </w:p>
        </w:tc>
        <w:tc>
          <w:tcPr>
            <w:tcW w:w="889" w:type="dxa"/>
            <w:tcBorders>
              <w:top w:val="single" w:sz="2" w:space="0" w:color="auto"/>
            </w:tcBorders>
          </w:tcPr>
          <w:p w14:paraId="19F91620" w14:textId="77777777" w:rsidR="00C15A9F" w:rsidRDefault="00C15A9F" w:rsidP="00C15A9F">
            <w:pPr>
              <w:jc w:val="both"/>
            </w:pPr>
          </w:p>
        </w:tc>
        <w:tc>
          <w:tcPr>
            <w:tcW w:w="4179" w:type="dxa"/>
            <w:gridSpan w:val="4"/>
            <w:tcBorders>
              <w:top w:val="single" w:sz="2" w:space="0" w:color="auto"/>
            </w:tcBorders>
            <w:shd w:val="clear" w:color="auto" w:fill="F7CAAC"/>
          </w:tcPr>
          <w:p w14:paraId="03D27F21" w14:textId="77777777" w:rsidR="00C15A9F" w:rsidRDefault="00C15A9F" w:rsidP="00C15A9F">
            <w:pPr>
              <w:jc w:val="both"/>
              <w:rPr>
                <w:b/>
              </w:rPr>
            </w:pPr>
            <w:r>
              <w:rPr>
                <w:b/>
              </w:rPr>
              <w:t xml:space="preserve">hodin </w:t>
            </w:r>
          </w:p>
        </w:tc>
      </w:tr>
      <w:tr w:rsidR="00C15A9F" w14:paraId="08807296" w14:textId="77777777" w:rsidTr="005133EF">
        <w:tc>
          <w:tcPr>
            <w:tcW w:w="9855" w:type="dxa"/>
            <w:gridSpan w:val="9"/>
            <w:shd w:val="clear" w:color="auto" w:fill="F7CAAC"/>
          </w:tcPr>
          <w:p w14:paraId="36482356" w14:textId="77777777" w:rsidR="00C15A9F" w:rsidRDefault="00C15A9F" w:rsidP="00C15A9F">
            <w:pPr>
              <w:jc w:val="both"/>
              <w:rPr>
                <w:b/>
              </w:rPr>
            </w:pPr>
            <w:r>
              <w:rPr>
                <w:b/>
              </w:rPr>
              <w:t>Informace o způsobu kontaktu s vyučujícím</w:t>
            </w:r>
          </w:p>
        </w:tc>
      </w:tr>
      <w:tr w:rsidR="00C15A9F" w14:paraId="3F8DEC8D" w14:textId="77777777" w:rsidTr="005133EF">
        <w:trPr>
          <w:trHeight w:val="1373"/>
        </w:trPr>
        <w:tc>
          <w:tcPr>
            <w:tcW w:w="9855" w:type="dxa"/>
            <w:gridSpan w:val="9"/>
          </w:tcPr>
          <w:p w14:paraId="42B89DE3" w14:textId="77777777" w:rsidR="00C15A9F" w:rsidRDefault="00C15A9F" w:rsidP="00C15A9F">
            <w:pPr>
              <w:jc w:val="both"/>
            </w:pPr>
          </w:p>
        </w:tc>
      </w:tr>
    </w:tbl>
    <w:p w14:paraId="03DF3B6A" w14:textId="0E06BF30" w:rsidR="00B21942" w:rsidRDefault="00B21942"/>
    <w:p w14:paraId="33E13E8C" w14:textId="77777777" w:rsidR="00B21942" w:rsidRDefault="00B2194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0B571F01" w14:textId="77777777" w:rsidTr="005133EF">
        <w:tc>
          <w:tcPr>
            <w:tcW w:w="9855" w:type="dxa"/>
            <w:gridSpan w:val="9"/>
            <w:tcBorders>
              <w:bottom w:val="double" w:sz="4" w:space="0" w:color="auto"/>
            </w:tcBorders>
            <w:shd w:val="clear" w:color="auto" w:fill="BDD6EE"/>
          </w:tcPr>
          <w:p w14:paraId="7E5483F4" w14:textId="77777777" w:rsidR="001E1ACB" w:rsidRDefault="001E1ACB" w:rsidP="005133EF">
            <w:pPr>
              <w:jc w:val="both"/>
              <w:rPr>
                <w:b/>
                <w:sz w:val="28"/>
              </w:rPr>
            </w:pPr>
            <w:r>
              <w:lastRenderedPageBreak/>
              <w:br w:type="page"/>
            </w:r>
            <w:r>
              <w:rPr>
                <w:b/>
                <w:sz w:val="28"/>
              </w:rPr>
              <w:t>B-III – Charakteristika studijního předmětu</w:t>
            </w:r>
          </w:p>
        </w:tc>
      </w:tr>
      <w:tr w:rsidR="001E1ACB" w14:paraId="062334C9" w14:textId="77777777" w:rsidTr="005133EF">
        <w:tc>
          <w:tcPr>
            <w:tcW w:w="3086" w:type="dxa"/>
            <w:tcBorders>
              <w:top w:val="double" w:sz="4" w:space="0" w:color="auto"/>
            </w:tcBorders>
            <w:shd w:val="clear" w:color="auto" w:fill="F7CAAC"/>
          </w:tcPr>
          <w:p w14:paraId="284D2A7A" w14:textId="77777777" w:rsidR="001E1ACB" w:rsidRDefault="001E1ACB" w:rsidP="00E07233">
            <w:pPr>
              <w:rPr>
                <w:b/>
              </w:rPr>
            </w:pPr>
            <w:r>
              <w:rPr>
                <w:b/>
              </w:rPr>
              <w:t>Název studijního předmětu</w:t>
            </w:r>
          </w:p>
        </w:tc>
        <w:tc>
          <w:tcPr>
            <w:tcW w:w="6769" w:type="dxa"/>
            <w:gridSpan w:val="8"/>
            <w:tcBorders>
              <w:top w:val="double" w:sz="4" w:space="0" w:color="auto"/>
            </w:tcBorders>
          </w:tcPr>
          <w:p w14:paraId="33635E3E" w14:textId="4F5E1CD1" w:rsidR="001E1ACB" w:rsidRDefault="00511A78" w:rsidP="00E07233">
            <w:r>
              <w:t>Dějiny designu 4</w:t>
            </w:r>
          </w:p>
        </w:tc>
      </w:tr>
      <w:tr w:rsidR="00777919" w14:paraId="2BCED420" w14:textId="77777777" w:rsidTr="005133EF">
        <w:tc>
          <w:tcPr>
            <w:tcW w:w="3086" w:type="dxa"/>
            <w:shd w:val="clear" w:color="auto" w:fill="F7CAAC"/>
          </w:tcPr>
          <w:p w14:paraId="0FACC8B5" w14:textId="77777777" w:rsidR="00777919" w:rsidRDefault="00777919" w:rsidP="00E07233">
            <w:pPr>
              <w:rPr>
                <w:b/>
              </w:rPr>
            </w:pPr>
            <w:r>
              <w:rPr>
                <w:b/>
              </w:rPr>
              <w:t>Typ předmětu</w:t>
            </w:r>
          </w:p>
        </w:tc>
        <w:tc>
          <w:tcPr>
            <w:tcW w:w="3406" w:type="dxa"/>
            <w:gridSpan w:val="5"/>
          </w:tcPr>
          <w:p w14:paraId="729C7861" w14:textId="29303E4F" w:rsidR="00777919" w:rsidRDefault="00777919" w:rsidP="00E07233">
            <w:r>
              <w:t>povinný, ZT</w:t>
            </w:r>
          </w:p>
        </w:tc>
        <w:tc>
          <w:tcPr>
            <w:tcW w:w="2695" w:type="dxa"/>
            <w:gridSpan w:val="2"/>
            <w:shd w:val="clear" w:color="auto" w:fill="F7CAAC"/>
          </w:tcPr>
          <w:p w14:paraId="77C31D04" w14:textId="77777777" w:rsidR="00777919" w:rsidRDefault="00777919" w:rsidP="00E07233">
            <w:r>
              <w:rPr>
                <w:b/>
              </w:rPr>
              <w:t>doporučený ročník / semestr</w:t>
            </w:r>
          </w:p>
        </w:tc>
        <w:tc>
          <w:tcPr>
            <w:tcW w:w="668" w:type="dxa"/>
          </w:tcPr>
          <w:p w14:paraId="133D255B" w14:textId="45366CE0" w:rsidR="00777919" w:rsidRDefault="00777919" w:rsidP="00E07233">
            <w:r>
              <w:t>2/LS</w:t>
            </w:r>
          </w:p>
        </w:tc>
      </w:tr>
      <w:tr w:rsidR="00F31746" w14:paraId="39490D78" w14:textId="77777777" w:rsidTr="005133EF">
        <w:tc>
          <w:tcPr>
            <w:tcW w:w="3086" w:type="dxa"/>
            <w:shd w:val="clear" w:color="auto" w:fill="F7CAAC"/>
          </w:tcPr>
          <w:p w14:paraId="38AC8EB7" w14:textId="77777777" w:rsidR="00F31746" w:rsidRDefault="00F31746" w:rsidP="00E07233">
            <w:pPr>
              <w:rPr>
                <w:b/>
              </w:rPr>
            </w:pPr>
            <w:r>
              <w:rPr>
                <w:b/>
              </w:rPr>
              <w:t>Rozsah studijního předmětu</w:t>
            </w:r>
          </w:p>
        </w:tc>
        <w:tc>
          <w:tcPr>
            <w:tcW w:w="1701" w:type="dxa"/>
            <w:gridSpan w:val="3"/>
          </w:tcPr>
          <w:p w14:paraId="4EEBDA12" w14:textId="00E2A990" w:rsidR="00F31746" w:rsidRDefault="00F31746" w:rsidP="00E07233">
            <w:proofErr w:type="gramStart"/>
            <w:r>
              <w:t>26p</w:t>
            </w:r>
            <w:proofErr w:type="gramEnd"/>
          </w:p>
        </w:tc>
        <w:tc>
          <w:tcPr>
            <w:tcW w:w="889" w:type="dxa"/>
            <w:shd w:val="clear" w:color="auto" w:fill="F7CAAC"/>
          </w:tcPr>
          <w:p w14:paraId="4919CB57" w14:textId="2EECDBA6" w:rsidR="00F31746" w:rsidRDefault="00F31746" w:rsidP="00E07233">
            <w:pPr>
              <w:rPr>
                <w:b/>
              </w:rPr>
            </w:pPr>
            <w:r>
              <w:rPr>
                <w:b/>
              </w:rPr>
              <w:t xml:space="preserve">hod. </w:t>
            </w:r>
          </w:p>
        </w:tc>
        <w:tc>
          <w:tcPr>
            <w:tcW w:w="816" w:type="dxa"/>
          </w:tcPr>
          <w:p w14:paraId="7D9AAA89" w14:textId="4FB34330" w:rsidR="00F31746" w:rsidRDefault="00F31746" w:rsidP="00E07233">
            <w:r>
              <w:t>26</w:t>
            </w:r>
          </w:p>
        </w:tc>
        <w:tc>
          <w:tcPr>
            <w:tcW w:w="2156" w:type="dxa"/>
            <w:shd w:val="clear" w:color="auto" w:fill="F7CAAC"/>
          </w:tcPr>
          <w:p w14:paraId="318D331F" w14:textId="535669A7" w:rsidR="00F31746" w:rsidRDefault="00F31746" w:rsidP="00E07233">
            <w:pPr>
              <w:rPr>
                <w:b/>
              </w:rPr>
            </w:pPr>
            <w:r>
              <w:rPr>
                <w:b/>
              </w:rPr>
              <w:t>kreditů</w:t>
            </w:r>
          </w:p>
        </w:tc>
        <w:tc>
          <w:tcPr>
            <w:tcW w:w="1207" w:type="dxa"/>
            <w:gridSpan w:val="2"/>
          </w:tcPr>
          <w:p w14:paraId="10EEEEBA" w14:textId="35201924" w:rsidR="00F31746" w:rsidRDefault="00F31746" w:rsidP="00E07233">
            <w:r>
              <w:t>3</w:t>
            </w:r>
          </w:p>
        </w:tc>
      </w:tr>
      <w:tr w:rsidR="00777919" w14:paraId="4B2644CC" w14:textId="77777777" w:rsidTr="005133EF">
        <w:tc>
          <w:tcPr>
            <w:tcW w:w="3086" w:type="dxa"/>
            <w:shd w:val="clear" w:color="auto" w:fill="F7CAAC"/>
          </w:tcPr>
          <w:p w14:paraId="42967B67" w14:textId="77777777" w:rsidR="00777919" w:rsidRDefault="00777919" w:rsidP="00E07233">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2208EAD9" w14:textId="77777777" w:rsidR="00777919" w:rsidRDefault="00777919" w:rsidP="00E07233"/>
        </w:tc>
      </w:tr>
      <w:tr w:rsidR="005F38F4" w14:paraId="4B308B0B" w14:textId="77777777" w:rsidTr="005133EF">
        <w:tc>
          <w:tcPr>
            <w:tcW w:w="3086" w:type="dxa"/>
            <w:shd w:val="clear" w:color="auto" w:fill="F7CAAC"/>
          </w:tcPr>
          <w:p w14:paraId="162A2845" w14:textId="77777777" w:rsidR="005F38F4" w:rsidRPr="005A0406" w:rsidRDefault="005F38F4" w:rsidP="00E07233">
            <w:pPr>
              <w:rPr>
                <w:b/>
              </w:rPr>
            </w:pPr>
            <w:r w:rsidRPr="005A0406">
              <w:rPr>
                <w:b/>
              </w:rPr>
              <w:t>Způsob ověření výsledků učení</w:t>
            </w:r>
          </w:p>
        </w:tc>
        <w:tc>
          <w:tcPr>
            <w:tcW w:w="3406" w:type="dxa"/>
            <w:gridSpan w:val="5"/>
          </w:tcPr>
          <w:p w14:paraId="6A579097" w14:textId="64F36A66" w:rsidR="005F38F4" w:rsidRDefault="005F38F4" w:rsidP="00E07233">
            <w:r>
              <w:t>zkouška</w:t>
            </w:r>
          </w:p>
        </w:tc>
        <w:tc>
          <w:tcPr>
            <w:tcW w:w="2156" w:type="dxa"/>
            <w:shd w:val="clear" w:color="auto" w:fill="F7CAAC"/>
          </w:tcPr>
          <w:p w14:paraId="3C52F388" w14:textId="352ED92D" w:rsidR="005F38F4" w:rsidRDefault="005F38F4" w:rsidP="00E07233">
            <w:pPr>
              <w:rPr>
                <w:b/>
              </w:rPr>
            </w:pPr>
            <w:r>
              <w:rPr>
                <w:b/>
              </w:rPr>
              <w:t>Forma výuky</w:t>
            </w:r>
          </w:p>
        </w:tc>
        <w:tc>
          <w:tcPr>
            <w:tcW w:w="1207" w:type="dxa"/>
            <w:gridSpan w:val="2"/>
          </w:tcPr>
          <w:p w14:paraId="555579DA" w14:textId="614E6385" w:rsidR="005F38F4" w:rsidRDefault="005F38F4" w:rsidP="00E07233">
            <w:r>
              <w:t>přednáška</w:t>
            </w:r>
          </w:p>
        </w:tc>
      </w:tr>
      <w:tr w:rsidR="00777919" w14:paraId="1B8CC3CE" w14:textId="77777777" w:rsidTr="005133EF">
        <w:tc>
          <w:tcPr>
            <w:tcW w:w="3086" w:type="dxa"/>
            <w:shd w:val="clear" w:color="auto" w:fill="F7CAAC"/>
          </w:tcPr>
          <w:p w14:paraId="2052FF96" w14:textId="77777777" w:rsidR="00777919" w:rsidRPr="005A0406" w:rsidRDefault="00777919" w:rsidP="00E07233">
            <w:pPr>
              <w:rPr>
                <w:b/>
              </w:rPr>
            </w:pPr>
            <w:r w:rsidRPr="005A0406">
              <w:rPr>
                <w:b/>
              </w:rPr>
              <w:t>Forma způsobu ověření výsledků učení a další požadavky na studenta</w:t>
            </w:r>
          </w:p>
        </w:tc>
        <w:tc>
          <w:tcPr>
            <w:tcW w:w="6769" w:type="dxa"/>
            <w:gridSpan w:val="8"/>
            <w:tcBorders>
              <w:bottom w:val="nil"/>
            </w:tcBorders>
          </w:tcPr>
          <w:p w14:paraId="2B23E81F" w14:textId="0DBC319A" w:rsidR="00777919" w:rsidRDefault="0014439B" w:rsidP="00E07233">
            <w:r>
              <w:t xml:space="preserve">ústní ověření </w:t>
            </w:r>
            <w:proofErr w:type="gramStart"/>
            <w:r>
              <w:t>znalostí</w:t>
            </w:r>
            <w:r w:rsidR="00BA66A2">
              <w:t xml:space="preserve"> - interpretace</w:t>
            </w:r>
            <w:proofErr w:type="gramEnd"/>
            <w:r w:rsidR="00BA66A2">
              <w:t xml:space="preserve"> vybraných děl z historie designu, úspěšnost </w:t>
            </w:r>
            <w:r w:rsidR="00BA66A2">
              <w:br/>
              <w:t>80 % a více</w:t>
            </w:r>
          </w:p>
        </w:tc>
      </w:tr>
      <w:tr w:rsidR="00777919" w14:paraId="00A6DF1A" w14:textId="77777777" w:rsidTr="00E07233">
        <w:trPr>
          <w:trHeight w:val="204"/>
        </w:trPr>
        <w:tc>
          <w:tcPr>
            <w:tcW w:w="9855" w:type="dxa"/>
            <w:gridSpan w:val="9"/>
            <w:tcBorders>
              <w:top w:val="nil"/>
            </w:tcBorders>
          </w:tcPr>
          <w:p w14:paraId="024087D0" w14:textId="77777777" w:rsidR="00777919" w:rsidRDefault="00777919" w:rsidP="00E07233"/>
        </w:tc>
      </w:tr>
      <w:tr w:rsidR="00542CC8" w14:paraId="40721EFB" w14:textId="77777777" w:rsidTr="005133EF">
        <w:trPr>
          <w:trHeight w:val="197"/>
        </w:trPr>
        <w:tc>
          <w:tcPr>
            <w:tcW w:w="3086" w:type="dxa"/>
            <w:tcBorders>
              <w:top w:val="nil"/>
            </w:tcBorders>
            <w:shd w:val="clear" w:color="auto" w:fill="F7CAAC"/>
          </w:tcPr>
          <w:p w14:paraId="1CC9A631" w14:textId="77777777" w:rsidR="00542CC8" w:rsidRDefault="00542CC8" w:rsidP="00E07233">
            <w:pPr>
              <w:rPr>
                <w:b/>
              </w:rPr>
            </w:pPr>
            <w:r>
              <w:rPr>
                <w:b/>
              </w:rPr>
              <w:t>Garant předmětu</w:t>
            </w:r>
          </w:p>
        </w:tc>
        <w:tc>
          <w:tcPr>
            <w:tcW w:w="6769" w:type="dxa"/>
            <w:gridSpan w:val="8"/>
            <w:tcBorders>
              <w:top w:val="nil"/>
            </w:tcBorders>
          </w:tcPr>
          <w:p w14:paraId="7EF963AF" w14:textId="0841C83A" w:rsidR="00542CC8" w:rsidRDefault="00542CC8" w:rsidP="00E07233">
            <w:r>
              <w:t xml:space="preserve">prof. PhDr. Zdeno </w:t>
            </w:r>
            <w:proofErr w:type="spellStart"/>
            <w:r>
              <w:t>Kolesár</w:t>
            </w:r>
            <w:proofErr w:type="spellEnd"/>
            <w:r>
              <w:t>, Ph.D.</w:t>
            </w:r>
          </w:p>
        </w:tc>
      </w:tr>
      <w:tr w:rsidR="00542CC8" w14:paraId="3E5F746D" w14:textId="77777777" w:rsidTr="005133EF">
        <w:trPr>
          <w:trHeight w:val="243"/>
        </w:trPr>
        <w:tc>
          <w:tcPr>
            <w:tcW w:w="3086" w:type="dxa"/>
            <w:tcBorders>
              <w:top w:val="nil"/>
            </w:tcBorders>
            <w:shd w:val="clear" w:color="auto" w:fill="F7CAAC"/>
          </w:tcPr>
          <w:p w14:paraId="751B62B7" w14:textId="77777777" w:rsidR="00542CC8" w:rsidRDefault="00542CC8" w:rsidP="00E07233">
            <w:pPr>
              <w:rPr>
                <w:b/>
              </w:rPr>
            </w:pPr>
            <w:r>
              <w:rPr>
                <w:b/>
              </w:rPr>
              <w:t>Zapojení garanta do výuky předmětu</w:t>
            </w:r>
          </w:p>
        </w:tc>
        <w:tc>
          <w:tcPr>
            <w:tcW w:w="6769" w:type="dxa"/>
            <w:gridSpan w:val="8"/>
            <w:tcBorders>
              <w:top w:val="nil"/>
            </w:tcBorders>
          </w:tcPr>
          <w:p w14:paraId="36A6F706" w14:textId="5EAB0FFE" w:rsidR="00542CC8" w:rsidRDefault="00542CC8" w:rsidP="00E07233">
            <w:r>
              <w:t>100 %</w:t>
            </w:r>
          </w:p>
        </w:tc>
      </w:tr>
      <w:tr w:rsidR="00542CC8" w14:paraId="2509F8EE" w14:textId="77777777" w:rsidTr="005133EF">
        <w:tc>
          <w:tcPr>
            <w:tcW w:w="3086" w:type="dxa"/>
            <w:shd w:val="clear" w:color="auto" w:fill="F7CAAC"/>
          </w:tcPr>
          <w:p w14:paraId="6F024BDE" w14:textId="77777777" w:rsidR="00542CC8" w:rsidRDefault="00542CC8" w:rsidP="00E07233">
            <w:pPr>
              <w:rPr>
                <w:b/>
              </w:rPr>
            </w:pPr>
            <w:r>
              <w:rPr>
                <w:b/>
              </w:rPr>
              <w:t>Vyučující</w:t>
            </w:r>
          </w:p>
        </w:tc>
        <w:tc>
          <w:tcPr>
            <w:tcW w:w="6769" w:type="dxa"/>
            <w:gridSpan w:val="8"/>
            <w:tcBorders>
              <w:bottom w:val="nil"/>
            </w:tcBorders>
          </w:tcPr>
          <w:p w14:paraId="46256E6C" w14:textId="63916295" w:rsidR="00542CC8" w:rsidRDefault="00542CC8" w:rsidP="00E07233">
            <w:r>
              <w:t xml:space="preserve">prof. PhDr. Zdeno </w:t>
            </w:r>
            <w:proofErr w:type="spellStart"/>
            <w:r>
              <w:t>Kolesár</w:t>
            </w:r>
            <w:proofErr w:type="spellEnd"/>
            <w:r>
              <w:t>, Ph.D.</w:t>
            </w:r>
          </w:p>
        </w:tc>
      </w:tr>
      <w:tr w:rsidR="00542CC8" w14:paraId="279DEEC2" w14:textId="77777777" w:rsidTr="00E07233">
        <w:trPr>
          <w:trHeight w:val="136"/>
        </w:trPr>
        <w:tc>
          <w:tcPr>
            <w:tcW w:w="9855" w:type="dxa"/>
            <w:gridSpan w:val="9"/>
            <w:tcBorders>
              <w:top w:val="nil"/>
            </w:tcBorders>
          </w:tcPr>
          <w:p w14:paraId="0A9F982F" w14:textId="77777777" w:rsidR="00542CC8" w:rsidRDefault="00542CC8" w:rsidP="00E07233"/>
        </w:tc>
      </w:tr>
      <w:tr w:rsidR="00542CC8" w14:paraId="00179F58" w14:textId="77777777" w:rsidTr="005133EF">
        <w:tc>
          <w:tcPr>
            <w:tcW w:w="3086" w:type="dxa"/>
            <w:shd w:val="clear" w:color="auto" w:fill="F7CAAC"/>
          </w:tcPr>
          <w:p w14:paraId="70DD5E57" w14:textId="77777777" w:rsidR="00542CC8" w:rsidRPr="001452AD" w:rsidRDefault="00542CC8" w:rsidP="00542CC8">
            <w:pPr>
              <w:jc w:val="both"/>
              <w:rPr>
                <w:b/>
                <w:highlight w:val="yellow"/>
              </w:rPr>
            </w:pPr>
            <w:r w:rsidRPr="009B48E7">
              <w:rPr>
                <w:b/>
              </w:rPr>
              <w:t>Hlavní témata a výsledky učení</w:t>
            </w:r>
          </w:p>
        </w:tc>
        <w:tc>
          <w:tcPr>
            <w:tcW w:w="6769" w:type="dxa"/>
            <w:gridSpan w:val="8"/>
            <w:tcBorders>
              <w:bottom w:val="nil"/>
            </w:tcBorders>
          </w:tcPr>
          <w:p w14:paraId="777935F3" w14:textId="77777777" w:rsidR="00542CC8" w:rsidRPr="001452AD" w:rsidRDefault="00542CC8" w:rsidP="00542CC8">
            <w:pPr>
              <w:jc w:val="both"/>
              <w:rPr>
                <w:highlight w:val="yellow"/>
              </w:rPr>
            </w:pPr>
          </w:p>
        </w:tc>
      </w:tr>
      <w:tr w:rsidR="00542CC8" w14:paraId="713CDD08" w14:textId="77777777" w:rsidTr="005133EF">
        <w:trPr>
          <w:trHeight w:val="2197"/>
        </w:trPr>
        <w:tc>
          <w:tcPr>
            <w:tcW w:w="9855" w:type="dxa"/>
            <w:gridSpan w:val="9"/>
            <w:tcBorders>
              <w:top w:val="nil"/>
              <w:bottom w:val="single" w:sz="4" w:space="0" w:color="auto"/>
            </w:tcBorders>
          </w:tcPr>
          <w:p w14:paraId="075B03FB" w14:textId="3FFE405A" w:rsidR="00016AD7" w:rsidRPr="00A55604" w:rsidRDefault="00B4448C" w:rsidP="00016AD7">
            <w:pPr>
              <w:widowControl w:val="0"/>
              <w:tabs>
                <w:tab w:val="left" w:pos="959"/>
                <w:tab w:val="left" w:pos="1918"/>
                <w:tab w:val="left" w:pos="2877"/>
                <w:tab w:val="left" w:pos="3836"/>
                <w:tab w:val="left" w:pos="4795"/>
                <w:tab w:val="left" w:pos="5754"/>
                <w:tab w:val="left" w:pos="6713"/>
                <w:tab w:val="left" w:pos="7672"/>
                <w:tab w:val="left" w:pos="8631"/>
              </w:tabs>
              <w:jc w:val="both"/>
              <w:rPr>
                <w:rFonts w:eastAsiaTheme="minorHAnsi"/>
                <w:b/>
                <w:bCs/>
                <w:lang w:eastAsia="en-US"/>
              </w:rPr>
            </w:pPr>
            <w:r w:rsidRPr="00A55604">
              <w:rPr>
                <w:b/>
                <w:bCs/>
                <w:snapToGrid w:val="0"/>
              </w:rPr>
              <w:t>Témata:</w:t>
            </w:r>
          </w:p>
          <w:p w14:paraId="277B4145" w14:textId="77777777" w:rsidR="00016AD7" w:rsidRPr="009F6481" w:rsidRDefault="00016AD7" w:rsidP="00356C01">
            <w:pPr>
              <w:pStyle w:val="Odstavecseseznamem"/>
              <w:widowControl w:val="0"/>
              <w:numPr>
                <w:ilvl w:val="0"/>
                <w:numId w:val="14"/>
              </w:numPr>
              <w:tabs>
                <w:tab w:val="left" w:pos="360"/>
              </w:tabs>
              <w:contextualSpacing w:val="0"/>
              <w:rPr>
                <w:snapToGrid w:val="0"/>
                <w:lang w:val="en-US"/>
              </w:rPr>
            </w:pPr>
            <w:proofErr w:type="spellStart"/>
            <w:r w:rsidRPr="009F6481">
              <w:rPr>
                <w:snapToGrid w:val="0"/>
                <w:lang w:val="en-US"/>
              </w:rPr>
              <w:t>Italská</w:t>
            </w:r>
            <w:proofErr w:type="spellEnd"/>
            <w:r w:rsidRPr="009F6481">
              <w:rPr>
                <w:snapToGrid w:val="0"/>
                <w:lang w:val="en-US"/>
              </w:rPr>
              <w:t xml:space="preserve"> "</w:t>
            </w:r>
            <w:proofErr w:type="spellStart"/>
            <w:r w:rsidRPr="009F6481">
              <w:rPr>
                <w:snapToGrid w:val="0"/>
                <w:lang w:val="en-US"/>
              </w:rPr>
              <w:t>elegantní</w:t>
            </w:r>
            <w:proofErr w:type="spellEnd"/>
            <w:r w:rsidRPr="009F6481">
              <w:rPr>
                <w:snapToGrid w:val="0"/>
                <w:lang w:val="en-US"/>
              </w:rPr>
              <w:t xml:space="preserve"> </w:t>
            </w:r>
            <w:proofErr w:type="spellStart"/>
            <w:r w:rsidRPr="009F6481">
              <w:rPr>
                <w:snapToGrid w:val="0"/>
                <w:lang w:val="en-US"/>
              </w:rPr>
              <w:t>moderna</w:t>
            </w:r>
            <w:proofErr w:type="spellEnd"/>
            <w:r w:rsidRPr="009F6481">
              <w:rPr>
                <w:snapToGrid w:val="0"/>
                <w:lang w:val="en-US"/>
              </w:rPr>
              <w:t xml:space="preserve">", pop-design </w:t>
            </w:r>
            <w:proofErr w:type="spellStart"/>
            <w:proofErr w:type="gramStart"/>
            <w:r w:rsidRPr="009F6481">
              <w:rPr>
                <w:snapToGrid w:val="0"/>
                <w:lang w:val="en-US"/>
              </w:rPr>
              <w:t>a</w:t>
            </w:r>
            <w:proofErr w:type="spellEnd"/>
            <w:proofErr w:type="gramEnd"/>
            <w:r w:rsidRPr="009F6481">
              <w:rPr>
                <w:snapToGrid w:val="0"/>
                <w:lang w:val="en-US"/>
              </w:rPr>
              <w:t xml:space="preserve"> anti-design.</w:t>
            </w:r>
          </w:p>
          <w:p w14:paraId="3E83B21C" w14:textId="77777777" w:rsidR="00016AD7" w:rsidRPr="009F6481" w:rsidRDefault="00016AD7" w:rsidP="00356C01">
            <w:pPr>
              <w:pStyle w:val="Odstavecseseznamem"/>
              <w:widowControl w:val="0"/>
              <w:numPr>
                <w:ilvl w:val="0"/>
                <w:numId w:val="14"/>
              </w:numPr>
              <w:tabs>
                <w:tab w:val="left" w:pos="959"/>
                <w:tab w:val="left" w:pos="1918"/>
                <w:tab w:val="left" w:pos="2877"/>
                <w:tab w:val="left" w:pos="3836"/>
                <w:tab w:val="left" w:pos="4795"/>
                <w:tab w:val="left" w:pos="5754"/>
                <w:tab w:val="left" w:pos="6713"/>
                <w:tab w:val="left" w:pos="7672"/>
                <w:tab w:val="left" w:pos="8631"/>
              </w:tabs>
              <w:contextualSpacing w:val="0"/>
              <w:rPr>
                <w:snapToGrid w:val="0"/>
              </w:rPr>
            </w:pPr>
            <w:proofErr w:type="spellStart"/>
            <w:r w:rsidRPr="009F6481">
              <w:rPr>
                <w:snapToGrid w:val="0"/>
                <w:lang w:val="en-US"/>
              </w:rPr>
              <w:t>Poválečný</w:t>
            </w:r>
            <w:proofErr w:type="spellEnd"/>
            <w:r w:rsidRPr="009F6481">
              <w:rPr>
                <w:snapToGrid w:val="0"/>
                <w:lang w:val="en-US"/>
              </w:rPr>
              <w:t xml:space="preserve"> </w:t>
            </w:r>
            <w:proofErr w:type="spellStart"/>
            <w:r w:rsidRPr="009F6481">
              <w:rPr>
                <w:snapToGrid w:val="0"/>
                <w:lang w:val="en-US"/>
              </w:rPr>
              <w:t>japonský</w:t>
            </w:r>
            <w:proofErr w:type="spellEnd"/>
            <w:r w:rsidRPr="009F6481">
              <w:rPr>
                <w:snapToGrid w:val="0"/>
                <w:lang w:val="en-US"/>
              </w:rPr>
              <w:t xml:space="preserve"> </w:t>
            </w:r>
            <w:proofErr w:type="spellStart"/>
            <w:r w:rsidRPr="009F6481">
              <w:rPr>
                <w:snapToGrid w:val="0"/>
                <w:lang w:val="en-US"/>
              </w:rPr>
              <w:t>grafický</w:t>
            </w:r>
            <w:proofErr w:type="spellEnd"/>
            <w:r w:rsidRPr="009F6481">
              <w:rPr>
                <w:snapToGrid w:val="0"/>
                <w:lang w:val="en-US"/>
              </w:rPr>
              <w:t xml:space="preserve"> design.</w:t>
            </w:r>
            <w:r w:rsidRPr="009F6481">
              <w:rPr>
                <w:snapToGrid w:val="0"/>
              </w:rPr>
              <w:t xml:space="preserve"> </w:t>
            </w:r>
            <w:r w:rsidRPr="009F6481">
              <w:rPr>
                <w:snapToGrid w:val="0"/>
                <w:lang w:val="en-US"/>
              </w:rPr>
              <w:t xml:space="preserve">Pop-art, op-art a </w:t>
            </w:r>
            <w:proofErr w:type="spellStart"/>
            <w:r w:rsidRPr="009F6481">
              <w:rPr>
                <w:snapToGrid w:val="0"/>
                <w:lang w:val="en-US"/>
              </w:rPr>
              <w:t>psychedelie</w:t>
            </w:r>
            <w:proofErr w:type="spellEnd"/>
            <w:r w:rsidRPr="009F6481">
              <w:rPr>
                <w:snapToGrid w:val="0"/>
                <w:lang w:val="en-US"/>
              </w:rPr>
              <w:t xml:space="preserve"> v </w:t>
            </w:r>
            <w:proofErr w:type="spellStart"/>
            <w:r w:rsidRPr="009F6481">
              <w:rPr>
                <w:snapToGrid w:val="0"/>
                <w:lang w:val="en-US"/>
              </w:rPr>
              <w:t>grafickém</w:t>
            </w:r>
            <w:proofErr w:type="spellEnd"/>
            <w:r w:rsidRPr="009F6481">
              <w:rPr>
                <w:snapToGrid w:val="0"/>
                <w:lang w:val="en-US"/>
              </w:rPr>
              <w:t xml:space="preserve"> </w:t>
            </w:r>
            <w:proofErr w:type="spellStart"/>
            <w:r w:rsidRPr="009F6481">
              <w:rPr>
                <w:snapToGrid w:val="0"/>
                <w:lang w:val="en-US"/>
              </w:rPr>
              <w:t>designu</w:t>
            </w:r>
            <w:proofErr w:type="spellEnd"/>
            <w:r w:rsidRPr="009F6481">
              <w:rPr>
                <w:snapToGrid w:val="0"/>
                <w:lang w:val="en-US"/>
              </w:rPr>
              <w:t>.</w:t>
            </w:r>
          </w:p>
          <w:p w14:paraId="5D549EEE" w14:textId="77777777" w:rsidR="00016AD7" w:rsidRPr="009F6481" w:rsidRDefault="00016AD7" w:rsidP="00356C01">
            <w:pPr>
              <w:pStyle w:val="Odstavecseseznamem"/>
              <w:widowControl w:val="0"/>
              <w:numPr>
                <w:ilvl w:val="0"/>
                <w:numId w:val="14"/>
              </w:numPr>
              <w:tabs>
                <w:tab w:val="left" w:pos="360"/>
              </w:tabs>
              <w:contextualSpacing w:val="0"/>
              <w:rPr>
                <w:snapToGrid w:val="0"/>
              </w:rPr>
            </w:pPr>
            <w:proofErr w:type="spellStart"/>
            <w:r w:rsidRPr="009F6481">
              <w:rPr>
                <w:snapToGrid w:val="0"/>
                <w:lang w:val="en-US"/>
              </w:rPr>
              <w:t>Postmodernizmus</w:t>
            </w:r>
            <w:proofErr w:type="spellEnd"/>
            <w:r w:rsidRPr="009F6481">
              <w:rPr>
                <w:snapToGrid w:val="0"/>
                <w:lang w:val="en-US"/>
              </w:rPr>
              <w:t xml:space="preserve"> 70. </w:t>
            </w:r>
            <w:proofErr w:type="gramStart"/>
            <w:r w:rsidRPr="009F6481">
              <w:rPr>
                <w:snapToGrid w:val="0"/>
                <w:lang w:val="en-US"/>
              </w:rPr>
              <w:t>a</w:t>
            </w:r>
            <w:proofErr w:type="gramEnd"/>
            <w:r w:rsidRPr="009F6481">
              <w:rPr>
                <w:snapToGrid w:val="0"/>
                <w:lang w:val="en-US"/>
              </w:rPr>
              <w:t xml:space="preserve"> 80. let. </w:t>
            </w:r>
            <w:proofErr w:type="spellStart"/>
            <w:r w:rsidRPr="009F6481">
              <w:rPr>
                <w:snapToGrid w:val="0"/>
                <w:lang w:val="en-US"/>
              </w:rPr>
              <w:t>Skupiny</w:t>
            </w:r>
            <w:proofErr w:type="spellEnd"/>
            <w:r w:rsidRPr="009F6481">
              <w:rPr>
                <w:snapToGrid w:val="0"/>
                <w:lang w:val="en-US"/>
              </w:rPr>
              <w:t xml:space="preserve"> </w:t>
            </w:r>
            <w:proofErr w:type="spellStart"/>
            <w:r w:rsidRPr="009F6481">
              <w:rPr>
                <w:snapToGrid w:val="0"/>
                <w:lang w:val="en-US"/>
              </w:rPr>
              <w:t>Alchimia</w:t>
            </w:r>
            <w:proofErr w:type="spellEnd"/>
            <w:r w:rsidRPr="009F6481">
              <w:rPr>
                <w:snapToGrid w:val="0"/>
                <w:lang w:val="en-US"/>
              </w:rPr>
              <w:t xml:space="preserve"> a Memphis. </w:t>
            </w:r>
          </w:p>
          <w:p w14:paraId="12620A99" w14:textId="77777777" w:rsidR="00016AD7" w:rsidRPr="009F6481" w:rsidRDefault="00016AD7" w:rsidP="00356C01">
            <w:pPr>
              <w:pStyle w:val="Odstavecseseznamem"/>
              <w:widowControl w:val="0"/>
              <w:numPr>
                <w:ilvl w:val="0"/>
                <w:numId w:val="14"/>
              </w:numPr>
              <w:tabs>
                <w:tab w:val="left" w:pos="360"/>
              </w:tabs>
              <w:contextualSpacing w:val="0"/>
              <w:rPr>
                <w:snapToGrid w:val="0"/>
                <w:lang w:val="en-US"/>
              </w:rPr>
            </w:pPr>
            <w:r w:rsidRPr="009F6481">
              <w:rPr>
                <w:snapToGrid w:val="0"/>
                <w:lang w:val="en-US"/>
              </w:rPr>
              <w:t xml:space="preserve">Post-punk a </w:t>
            </w:r>
            <w:proofErr w:type="spellStart"/>
            <w:r w:rsidRPr="009F6481">
              <w:rPr>
                <w:snapToGrid w:val="0"/>
                <w:lang w:val="en-US"/>
              </w:rPr>
              <w:t>postmodernizmus</w:t>
            </w:r>
            <w:proofErr w:type="spellEnd"/>
            <w:r w:rsidRPr="009F6481">
              <w:rPr>
                <w:snapToGrid w:val="0"/>
                <w:lang w:val="en-US"/>
              </w:rPr>
              <w:t xml:space="preserve"> </w:t>
            </w:r>
            <w:proofErr w:type="spellStart"/>
            <w:r w:rsidRPr="009F6481">
              <w:rPr>
                <w:snapToGrid w:val="0"/>
                <w:lang w:val="en-US"/>
              </w:rPr>
              <w:t>ve</w:t>
            </w:r>
            <w:proofErr w:type="spellEnd"/>
            <w:r w:rsidRPr="009F6481">
              <w:rPr>
                <w:snapToGrid w:val="0"/>
                <w:lang w:val="en-US"/>
              </w:rPr>
              <w:t xml:space="preserve"> </w:t>
            </w:r>
            <w:proofErr w:type="spellStart"/>
            <w:r w:rsidRPr="009F6481">
              <w:rPr>
                <w:snapToGrid w:val="0"/>
                <w:lang w:val="en-US"/>
              </w:rPr>
              <w:t>grafickém</w:t>
            </w:r>
            <w:proofErr w:type="spellEnd"/>
            <w:r w:rsidRPr="009F6481">
              <w:rPr>
                <w:snapToGrid w:val="0"/>
                <w:lang w:val="en-US"/>
              </w:rPr>
              <w:t xml:space="preserve"> </w:t>
            </w:r>
            <w:proofErr w:type="spellStart"/>
            <w:r w:rsidRPr="009F6481">
              <w:rPr>
                <w:snapToGrid w:val="0"/>
                <w:lang w:val="en-US"/>
              </w:rPr>
              <w:t>designu</w:t>
            </w:r>
            <w:proofErr w:type="spellEnd"/>
            <w:r w:rsidRPr="009F6481">
              <w:rPr>
                <w:snapToGrid w:val="0"/>
                <w:lang w:val="en-US"/>
              </w:rPr>
              <w:t xml:space="preserve">. </w:t>
            </w:r>
            <w:proofErr w:type="spellStart"/>
            <w:r w:rsidRPr="009F6481">
              <w:rPr>
                <w:snapToGrid w:val="0"/>
                <w:lang w:val="en-US"/>
              </w:rPr>
              <w:t>Nástup</w:t>
            </w:r>
            <w:proofErr w:type="spellEnd"/>
            <w:r w:rsidRPr="009F6481">
              <w:rPr>
                <w:snapToGrid w:val="0"/>
                <w:lang w:val="en-US"/>
              </w:rPr>
              <w:t xml:space="preserve"> </w:t>
            </w:r>
            <w:proofErr w:type="spellStart"/>
            <w:r w:rsidRPr="009F6481">
              <w:rPr>
                <w:snapToGrid w:val="0"/>
                <w:lang w:val="en-US"/>
              </w:rPr>
              <w:t>počítače</w:t>
            </w:r>
            <w:proofErr w:type="spellEnd"/>
            <w:r w:rsidRPr="009F6481">
              <w:rPr>
                <w:snapToGrid w:val="0"/>
                <w:lang w:val="en-US"/>
              </w:rPr>
              <w:t xml:space="preserve"> v </w:t>
            </w:r>
            <w:proofErr w:type="spellStart"/>
            <w:r w:rsidRPr="009F6481">
              <w:rPr>
                <w:snapToGrid w:val="0"/>
                <w:lang w:val="en-US"/>
              </w:rPr>
              <w:t>grafickém</w:t>
            </w:r>
            <w:proofErr w:type="spellEnd"/>
            <w:r w:rsidRPr="009F6481">
              <w:rPr>
                <w:snapToGrid w:val="0"/>
                <w:lang w:val="en-US"/>
              </w:rPr>
              <w:t xml:space="preserve"> </w:t>
            </w:r>
            <w:proofErr w:type="spellStart"/>
            <w:r w:rsidRPr="009F6481">
              <w:rPr>
                <w:snapToGrid w:val="0"/>
                <w:lang w:val="en-US"/>
              </w:rPr>
              <w:t>designu</w:t>
            </w:r>
            <w:proofErr w:type="spellEnd"/>
            <w:r w:rsidRPr="009F6481">
              <w:rPr>
                <w:snapToGrid w:val="0"/>
                <w:lang w:val="en-US"/>
              </w:rPr>
              <w:t xml:space="preserve">. </w:t>
            </w:r>
          </w:p>
          <w:p w14:paraId="563D45E7" w14:textId="77777777" w:rsidR="00016AD7" w:rsidRPr="009F6481" w:rsidRDefault="00016AD7" w:rsidP="00356C01">
            <w:pPr>
              <w:pStyle w:val="Odstavecseseznamem"/>
              <w:widowControl w:val="0"/>
              <w:numPr>
                <w:ilvl w:val="0"/>
                <w:numId w:val="14"/>
              </w:numPr>
              <w:tabs>
                <w:tab w:val="left" w:pos="360"/>
              </w:tabs>
              <w:contextualSpacing w:val="0"/>
              <w:rPr>
                <w:snapToGrid w:val="0"/>
                <w:lang w:val="en-US"/>
              </w:rPr>
            </w:pPr>
            <w:proofErr w:type="spellStart"/>
            <w:r w:rsidRPr="009F6481">
              <w:rPr>
                <w:snapToGrid w:val="0"/>
                <w:lang w:val="en-US"/>
              </w:rPr>
              <w:t>Konvergence</w:t>
            </w:r>
            <w:proofErr w:type="spellEnd"/>
            <w:r w:rsidRPr="009F6481">
              <w:rPr>
                <w:snapToGrid w:val="0"/>
                <w:lang w:val="en-US"/>
              </w:rPr>
              <w:t xml:space="preserve"> </w:t>
            </w:r>
            <w:proofErr w:type="spellStart"/>
            <w:r w:rsidRPr="009F6481">
              <w:rPr>
                <w:snapToGrid w:val="0"/>
                <w:lang w:val="en-US"/>
              </w:rPr>
              <w:t>principů</w:t>
            </w:r>
            <w:proofErr w:type="spellEnd"/>
            <w:r w:rsidRPr="009F6481">
              <w:rPr>
                <w:snapToGrid w:val="0"/>
                <w:lang w:val="en-US"/>
              </w:rPr>
              <w:t xml:space="preserve"> </w:t>
            </w:r>
            <w:proofErr w:type="spellStart"/>
            <w:r w:rsidRPr="009F6481">
              <w:rPr>
                <w:snapToGrid w:val="0"/>
                <w:lang w:val="en-US"/>
              </w:rPr>
              <w:t>postmoderny</w:t>
            </w:r>
            <w:proofErr w:type="spellEnd"/>
            <w:r w:rsidRPr="009F6481">
              <w:rPr>
                <w:snapToGrid w:val="0"/>
                <w:lang w:val="en-US"/>
              </w:rPr>
              <w:t xml:space="preserve"> a </w:t>
            </w:r>
            <w:proofErr w:type="spellStart"/>
            <w:r w:rsidRPr="009F6481">
              <w:rPr>
                <w:snapToGrid w:val="0"/>
                <w:lang w:val="en-US"/>
              </w:rPr>
              <w:t>moderny</w:t>
            </w:r>
            <w:proofErr w:type="spellEnd"/>
            <w:r w:rsidRPr="009F6481">
              <w:rPr>
                <w:snapToGrid w:val="0"/>
                <w:lang w:val="en-US"/>
              </w:rPr>
              <w:t xml:space="preserve"> </w:t>
            </w:r>
            <w:proofErr w:type="spellStart"/>
            <w:r w:rsidRPr="009F6481">
              <w:rPr>
                <w:snapToGrid w:val="0"/>
                <w:lang w:val="en-US"/>
              </w:rPr>
              <w:t>na</w:t>
            </w:r>
            <w:proofErr w:type="spellEnd"/>
            <w:r w:rsidRPr="009F6481">
              <w:rPr>
                <w:snapToGrid w:val="0"/>
                <w:lang w:val="en-US"/>
              </w:rPr>
              <w:t xml:space="preserve"> </w:t>
            </w:r>
            <w:proofErr w:type="spellStart"/>
            <w:r w:rsidRPr="009F6481">
              <w:rPr>
                <w:snapToGrid w:val="0"/>
                <w:lang w:val="en-US"/>
              </w:rPr>
              <w:t>přelomu</w:t>
            </w:r>
            <w:proofErr w:type="spellEnd"/>
            <w:r w:rsidRPr="009F6481">
              <w:rPr>
                <w:snapToGrid w:val="0"/>
                <w:lang w:val="en-US"/>
              </w:rPr>
              <w:t xml:space="preserve"> 20. a 21. </w:t>
            </w:r>
            <w:proofErr w:type="spellStart"/>
            <w:r w:rsidRPr="009F6481">
              <w:rPr>
                <w:snapToGrid w:val="0"/>
                <w:lang w:val="en-US"/>
              </w:rPr>
              <w:t>století</w:t>
            </w:r>
            <w:proofErr w:type="spellEnd"/>
            <w:r w:rsidRPr="009F6481">
              <w:rPr>
                <w:snapToGrid w:val="0"/>
                <w:lang w:val="en-US"/>
              </w:rPr>
              <w:t>.</w:t>
            </w:r>
          </w:p>
          <w:p w14:paraId="07AFA336" w14:textId="77777777" w:rsidR="00016AD7" w:rsidRPr="009F6481" w:rsidRDefault="00016AD7" w:rsidP="00356C01">
            <w:pPr>
              <w:pStyle w:val="Odstavecseseznamem"/>
              <w:widowControl w:val="0"/>
              <w:numPr>
                <w:ilvl w:val="0"/>
                <w:numId w:val="14"/>
              </w:numPr>
              <w:tabs>
                <w:tab w:val="left" w:pos="360"/>
              </w:tabs>
              <w:contextualSpacing w:val="0"/>
              <w:rPr>
                <w:snapToGrid w:val="0"/>
                <w:lang w:val="en-US"/>
              </w:rPr>
            </w:pPr>
            <w:r w:rsidRPr="009F6481">
              <w:rPr>
                <w:snapToGrid w:val="0"/>
                <w:lang w:val="en-US"/>
              </w:rPr>
              <w:t xml:space="preserve">Design </w:t>
            </w:r>
            <w:proofErr w:type="spellStart"/>
            <w:r w:rsidRPr="009F6481">
              <w:rPr>
                <w:snapToGrid w:val="0"/>
                <w:lang w:val="en-US"/>
              </w:rPr>
              <w:t>ve</w:t>
            </w:r>
            <w:proofErr w:type="spellEnd"/>
            <w:r w:rsidRPr="009F6481">
              <w:rPr>
                <w:snapToGrid w:val="0"/>
                <w:lang w:val="en-US"/>
              </w:rPr>
              <w:t xml:space="preserve"> </w:t>
            </w:r>
            <w:proofErr w:type="spellStart"/>
            <w:r w:rsidRPr="009F6481">
              <w:rPr>
                <w:snapToGrid w:val="0"/>
                <w:lang w:val="en-US"/>
              </w:rPr>
              <w:t>službách</w:t>
            </w:r>
            <w:proofErr w:type="spellEnd"/>
            <w:r w:rsidRPr="009F6481">
              <w:rPr>
                <w:snapToGrid w:val="0"/>
                <w:lang w:val="en-US"/>
              </w:rPr>
              <w:t xml:space="preserve"> </w:t>
            </w:r>
            <w:proofErr w:type="spellStart"/>
            <w:r w:rsidRPr="009F6481">
              <w:rPr>
                <w:snapToGrid w:val="0"/>
                <w:lang w:val="en-US"/>
              </w:rPr>
              <w:t>trvale</w:t>
            </w:r>
            <w:proofErr w:type="spellEnd"/>
            <w:r w:rsidRPr="009F6481">
              <w:rPr>
                <w:snapToGrid w:val="0"/>
                <w:lang w:val="en-US"/>
              </w:rPr>
              <w:t xml:space="preserve"> </w:t>
            </w:r>
            <w:proofErr w:type="spellStart"/>
            <w:r w:rsidRPr="009F6481">
              <w:rPr>
                <w:snapToGrid w:val="0"/>
                <w:lang w:val="en-US"/>
              </w:rPr>
              <w:t>udržitelného</w:t>
            </w:r>
            <w:proofErr w:type="spellEnd"/>
            <w:r w:rsidRPr="009F6481">
              <w:rPr>
                <w:snapToGrid w:val="0"/>
                <w:lang w:val="en-US"/>
              </w:rPr>
              <w:t xml:space="preserve"> </w:t>
            </w:r>
            <w:proofErr w:type="spellStart"/>
            <w:r w:rsidRPr="009F6481">
              <w:rPr>
                <w:snapToGrid w:val="0"/>
                <w:lang w:val="en-US"/>
              </w:rPr>
              <w:t>rozvoje</w:t>
            </w:r>
            <w:proofErr w:type="spellEnd"/>
            <w:r w:rsidRPr="009F6481">
              <w:rPr>
                <w:snapToGrid w:val="0"/>
                <w:lang w:val="en-US"/>
              </w:rPr>
              <w:t>.</w:t>
            </w:r>
          </w:p>
          <w:p w14:paraId="7814FE7E" w14:textId="478CC966" w:rsidR="00016AD7" w:rsidRPr="009F6481" w:rsidRDefault="00016AD7" w:rsidP="00356C01">
            <w:pPr>
              <w:pStyle w:val="Odstavecseseznamem"/>
              <w:numPr>
                <w:ilvl w:val="0"/>
                <w:numId w:val="14"/>
              </w:numPr>
              <w:spacing w:after="120"/>
              <w:ind w:left="714" w:hanging="357"/>
              <w:contextualSpacing w:val="0"/>
              <w:jc w:val="both"/>
              <w:rPr>
                <w:snapToGrid w:val="0"/>
                <w:lang w:val="en-US"/>
              </w:rPr>
            </w:pPr>
            <w:proofErr w:type="spellStart"/>
            <w:r w:rsidRPr="009F6481">
              <w:rPr>
                <w:snapToGrid w:val="0"/>
                <w:lang w:val="en-US"/>
              </w:rPr>
              <w:t>Současné</w:t>
            </w:r>
            <w:proofErr w:type="spellEnd"/>
            <w:r w:rsidRPr="009F6481">
              <w:rPr>
                <w:snapToGrid w:val="0"/>
                <w:lang w:val="en-US"/>
              </w:rPr>
              <w:t xml:space="preserve"> </w:t>
            </w:r>
            <w:proofErr w:type="spellStart"/>
            <w:r w:rsidRPr="009F6481">
              <w:rPr>
                <w:snapToGrid w:val="0"/>
                <w:lang w:val="en-US"/>
              </w:rPr>
              <w:t>teoretické</w:t>
            </w:r>
            <w:proofErr w:type="spellEnd"/>
            <w:r w:rsidRPr="009F6481">
              <w:rPr>
                <w:snapToGrid w:val="0"/>
                <w:lang w:val="en-US"/>
              </w:rPr>
              <w:t xml:space="preserve"> </w:t>
            </w:r>
            <w:proofErr w:type="spellStart"/>
            <w:r w:rsidRPr="009F6481">
              <w:rPr>
                <w:snapToGrid w:val="0"/>
                <w:lang w:val="en-US"/>
              </w:rPr>
              <w:t>reflexe</w:t>
            </w:r>
            <w:proofErr w:type="spellEnd"/>
            <w:r w:rsidRPr="009F6481">
              <w:rPr>
                <w:snapToGrid w:val="0"/>
                <w:lang w:val="en-US"/>
              </w:rPr>
              <w:t xml:space="preserve"> </w:t>
            </w:r>
            <w:proofErr w:type="spellStart"/>
            <w:r w:rsidRPr="009F6481">
              <w:rPr>
                <w:snapToGrid w:val="0"/>
                <w:lang w:val="en-US"/>
              </w:rPr>
              <w:t>dějin</w:t>
            </w:r>
            <w:proofErr w:type="spellEnd"/>
            <w:r w:rsidRPr="009F6481">
              <w:rPr>
                <w:snapToGrid w:val="0"/>
                <w:lang w:val="en-US"/>
              </w:rPr>
              <w:t xml:space="preserve"> </w:t>
            </w:r>
            <w:proofErr w:type="spellStart"/>
            <w:r w:rsidRPr="009F6481">
              <w:rPr>
                <w:snapToGrid w:val="0"/>
                <w:lang w:val="en-US"/>
              </w:rPr>
              <w:t>designu</w:t>
            </w:r>
            <w:proofErr w:type="spellEnd"/>
            <w:r w:rsidR="00B46829">
              <w:rPr>
                <w:snapToGrid w:val="0"/>
                <w:lang w:val="en-US"/>
              </w:rPr>
              <w:t>.</w:t>
            </w:r>
          </w:p>
          <w:p w14:paraId="2A1054BB" w14:textId="77777777" w:rsidR="00B4448C" w:rsidRPr="00A55604" w:rsidRDefault="00B4448C" w:rsidP="00B4448C">
            <w:pPr>
              <w:jc w:val="both"/>
              <w:rPr>
                <w:b/>
                <w:color w:val="000000" w:themeColor="text1"/>
              </w:rPr>
            </w:pPr>
            <w:r w:rsidRPr="00A55604">
              <w:rPr>
                <w:b/>
                <w:color w:val="000000" w:themeColor="text1"/>
              </w:rPr>
              <w:t>Výsledky učení:</w:t>
            </w:r>
          </w:p>
          <w:p w14:paraId="4F8F5323" w14:textId="77777777" w:rsidR="00B4448C" w:rsidRDefault="00B4448C" w:rsidP="00B4448C">
            <w:pPr>
              <w:jc w:val="both"/>
              <w:rPr>
                <w:color w:val="000000" w:themeColor="text1"/>
              </w:rPr>
            </w:pPr>
            <w:r w:rsidRPr="008B3191">
              <w:rPr>
                <w:color w:val="000000" w:themeColor="text1"/>
              </w:rPr>
              <w:t>Odborné znalosti – po absolvování předmětu student umí:</w:t>
            </w:r>
          </w:p>
          <w:p w14:paraId="00786C98" w14:textId="68C0D04B" w:rsidR="00B4448C" w:rsidRPr="00B4448C" w:rsidRDefault="00B4448C" w:rsidP="004C352E">
            <w:pPr>
              <w:pStyle w:val="Odstavecseseznamem"/>
              <w:numPr>
                <w:ilvl w:val="0"/>
                <w:numId w:val="36"/>
              </w:numPr>
              <w:jc w:val="both"/>
              <w:rPr>
                <w:color w:val="000000" w:themeColor="text1"/>
              </w:rPr>
            </w:pPr>
            <w:r>
              <w:rPr>
                <w:color w:val="000000" w:themeColor="text1"/>
              </w:rPr>
              <w:t>d</w:t>
            </w:r>
            <w:r w:rsidRPr="00B4448C">
              <w:rPr>
                <w:color w:val="000000" w:themeColor="text1"/>
              </w:rPr>
              <w:t>le obrazové předlohy identifikovat a interpretovat klíčová díla designu od 70. let 20. století po současnost</w:t>
            </w:r>
          </w:p>
          <w:p w14:paraId="26EAB7D2" w14:textId="539E8A45" w:rsidR="00B4448C" w:rsidRPr="00B4448C" w:rsidRDefault="00B4448C" w:rsidP="004C352E">
            <w:pPr>
              <w:pStyle w:val="Odstavecseseznamem"/>
              <w:numPr>
                <w:ilvl w:val="0"/>
                <w:numId w:val="36"/>
              </w:numPr>
              <w:jc w:val="both"/>
              <w:rPr>
                <w:color w:val="000000" w:themeColor="text1"/>
              </w:rPr>
            </w:pPr>
            <w:r w:rsidRPr="00B4448C">
              <w:rPr>
                <w:color w:val="000000" w:themeColor="text1"/>
              </w:rPr>
              <w:t>kvalifikovaně řešit praktické i teoretické úkoly</w:t>
            </w:r>
            <w:r>
              <w:rPr>
                <w:color w:val="000000" w:themeColor="text1"/>
              </w:rPr>
              <w:t xml:space="preserve"> n</w:t>
            </w:r>
            <w:r w:rsidRPr="00B4448C">
              <w:rPr>
                <w:color w:val="000000" w:themeColor="text1"/>
              </w:rPr>
              <w:t>a základě získaných historicko-teoretické poznatků</w:t>
            </w:r>
          </w:p>
          <w:p w14:paraId="159ABA66" w14:textId="76DBB079" w:rsidR="00B4448C" w:rsidRPr="00B4448C" w:rsidRDefault="00B4448C" w:rsidP="004C352E">
            <w:pPr>
              <w:pStyle w:val="Odstavecseseznamem"/>
              <w:numPr>
                <w:ilvl w:val="0"/>
                <w:numId w:val="36"/>
              </w:numPr>
              <w:jc w:val="both"/>
              <w:rPr>
                <w:color w:val="000000" w:themeColor="text1"/>
              </w:rPr>
            </w:pPr>
            <w:r>
              <w:rPr>
                <w:color w:val="000000" w:themeColor="text1"/>
              </w:rPr>
              <w:t>d</w:t>
            </w:r>
            <w:r w:rsidRPr="00B4448C">
              <w:rPr>
                <w:color w:val="000000" w:themeColor="text1"/>
              </w:rPr>
              <w:t>efinovat stylové charakteristiky jednotlivých proudů designu od 70. let 20. století po současnost</w:t>
            </w:r>
          </w:p>
          <w:p w14:paraId="6BEDA87E" w14:textId="77233832" w:rsidR="00B4448C" w:rsidRPr="00B4448C" w:rsidRDefault="00B4448C" w:rsidP="004C352E">
            <w:pPr>
              <w:pStyle w:val="Odstavecseseznamem"/>
              <w:numPr>
                <w:ilvl w:val="0"/>
                <w:numId w:val="36"/>
              </w:numPr>
              <w:jc w:val="both"/>
              <w:rPr>
                <w:color w:val="000000" w:themeColor="text1"/>
              </w:rPr>
            </w:pPr>
            <w:r>
              <w:rPr>
                <w:color w:val="000000" w:themeColor="text1"/>
              </w:rPr>
              <w:t>p</w:t>
            </w:r>
            <w:r w:rsidRPr="00B4448C">
              <w:rPr>
                <w:color w:val="000000" w:themeColor="text1"/>
              </w:rPr>
              <w:t>opsat základní principy postmodernismu v designu</w:t>
            </w:r>
          </w:p>
          <w:p w14:paraId="1765CC45" w14:textId="60FE367F" w:rsidR="00B4448C" w:rsidRPr="00B4448C" w:rsidRDefault="00B4448C" w:rsidP="004C352E">
            <w:pPr>
              <w:pStyle w:val="Odstavecseseznamem"/>
              <w:numPr>
                <w:ilvl w:val="0"/>
                <w:numId w:val="36"/>
              </w:numPr>
              <w:jc w:val="both"/>
              <w:rPr>
                <w:color w:val="000000" w:themeColor="text1"/>
              </w:rPr>
            </w:pPr>
            <w:r>
              <w:rPr>
                <w:color w:val="000000" w:themeColor="text1"/>
              </w:rPr>
              <w:t>i</w:t>
            </w:r>
            <w:r w:rsidRPr="00B4448C">
              <w:rPr>
                <w:color w:val="000000" w:themeColor="text1"/>
              </w:rPr>
              <w:t>dentifikovat součásti hybridní podstaty současného design</w:t>
            </w:r>
            <w:r w:rsidR="0014745F">
              <w:rPr>
                <w:color w:val="000000" w:themeColor="text1"/>
              </w:rPr>
              <w:t>u</w:t>
            </w:r>
          </w:p>
          <w:p w14:paraId="0F4C45A2" w14:textId="4E89C255" w:rsidR="00B4448C" w:rsidRPr="00B4448C" w:rsidRDefault="00B4448C" w:rsidP="004C352E">
            <w:pPr>
              <w:numPr>
                <w:ilvl w:val="0"/>
                <w:numId w:val="36"/>
              </w:numPr>
              <w:jc w:val="both"/>
            </w:pPr>
            <w:r>
              <w:rPr>
                <w:color w:val="000000" w:themeColor="text1"/>
              </w:rPr>
              <w:t>rozpoznat</w:t>
            </w:r>
            <w:r w:rsidRPr="00B4448C">
              <w:rPr>
                <w:color w:val="000000" w:themeColor="text1"/>
              </w:rPr>
              <w:t xml:space="preserve"> základní strategie designu pro udržitelný rozvoj</w:t>
            </w:r>
          </w:p>
          <w:p w14:paraId="5D79E4BD" w14:textId="2848FC01" w:rsidR="00542CC8" w:rsidRDefault="00B4448C" w:rsidP="00B4448C">
            <w:pPr>
              <w:jc w:val="both"/>
            </w:pPr>
            <w:r>
              <w:t>Odborné dovednosti – po absolvování předmětu student umí:</w:t>
            </w:r>
          </w:p>
          <w:p w14:paraId="50D1BF82" w14:textId="7A30E0CA" w:rsidR="00B4448C" w:rsidRDefault="00B4448C" w:rsidP="004C352E">
            <w:pPr>
              <w:pStyle w:val="Odstavecseseznamem"/>
              <w:numPr>
                <w:ilvl w:val="0"/>
                <w:numId w:val="37"/>
              </w:numPr>
              <w:jc w:val="both"/>
            </w:pPr>
            <w:r>
              <w:t>kriticky využívat poznatky z aktuální teorie designu v praxi</w:t>
            </w:r>
          </w:p>
          <w:p w14:paraId="19ACBE23" w14:textId="402CA3A3" w:rsidR="00B4448C" w:rsidRDefault="00B4448C" w:rsidP="004C352E">
            <w:pPr>
              <w:pStyle w:val="Odstavecseseznamem"/>
              <w:numPr>
                <w:ilvl w:val="0"/>
                <w:numId w:val="37"/>
              </w:numPr>
              <w:jc w:val="both"/>
            </w:pPr>
            <w:r>
              <w:t>integrovat sémantickou rovinu do designérské tvorby</w:t>
            </w:r>
          </w:p>
          <w:p w14:paraId="13070B60" w14:textId="1391EC27" w:rsidR="00B4448C" w:rsidRDefault="00B4448C" w:rsidP="004C352E">
            <w:pPr>
              <w:pStyle w:val="Odstavecseseznamem"/>
              <w:numPr>
                <w:ilvl w:val="0"/>
                <w:numId w:val="37"/>
              </w:numPr>
              <w:jc w:val="both"/>
            </w:pPr>
            <w:r>
              <w:t>fundovaně zhodnocovat potenciál stylových aspektů designérské tvorby</w:t>
            </w:r>
          </w:p>
          <w:p w14:paraId="104C205E" w14:textId="601D48D7" w:rsidR="00B4448C" w:rsidRDefault="00B4448C" w:rsidP="004C352E">
            <w:pPr>
              <w:pStyle w:val="Odstavecseseznamem"/>
              <w:numPr>
                <w:ilvl w:val="0"/>
                <w:numId w:val="37"/>
              </w:numPr>
              <w:jc w:val="both"/>
            </w:pPr>
            <w:r>
              <w:t>vyhodnocovat technologický a materiálový potenciál vázaný na postmodernismus</w:t>
            </w:r>
          </w:p>
          <w:p w14:paraId="2548B462" w14:textId="399162D2" w:rsidR="00B4448C" w:rsidRPr="005A0406" w:rsidRDefault="00B4448C" w:rsidP="004C352E">
            <w:pPr>
              <w:pStyle w:val="Odstavecseseznamem"/>
              <w:numPr>
                <w:ilvl w:val="0"/>
                <w:numId w:val="37"/>
              </w:numPr>
              <w:jc w:val="both"/>
            </w:pPr>
            <w:r>
              <w:t>aplikovat ve vlastní tvorbě zásady udržitelného rozvoje</w:t>
            </w:r>
          </w:p>
        </w:tc>
      </w:tr>
      <w:tr w:rsidR="00542CC8" w14:paraId="39CAB260"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6F863AF" w14:textId="77777777" w:rsidR="00542CC8" w:rsidRPr="001452AD" w:rsidRDefault="00542CC8" w:rsidP="00542CC8">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4214FA14" w14:textId="77777777" w:rsidR="00542CC8" w:rsidRPr="001452AD" w:rsidRDefault="00542CC8" w:rsidP="00542CC8">
            <w:pPr>
              <w:jc w:val="both"/>
              <w:rPr>
                <w:highlight w:val="yellow"/>
              </w:rPr>
            </w:pPr>
          </w:p>
        </w:tc>
      </w:tr>
      <w:tr w:rsidR="00542CC8" w14:paraId="4F1AF377" w14:textId="77777777" w:rsidTr="00B4448C">
        <w:trPr>
          <w:trHeight w:val="168"/>
        </w:trPr>
        <w:tc>
          <w:tcPr>
            <w:tcW w:w="9855" w:type="dxa"/>
            <w:gridSpan w:val="9"/>
            <w:tcBorders>
              <w:top w:val="nil"/>
              <w:bottom w:val="single" w:sz="4" w:space="0" w:color="auto"/>
            </w:tcBorders>
          </w:tcPr>
          <w:p w14:paraId="7B19361E" w14:textId="77777777" w:rsidR="00F36246" w:rsidRDefault="00F36246" w:rsidP="004C352E">
            <w:pPr>
              <w:pStyle w:val="Odstavecseseznamem"/>
              <w:numPr>
                <w:ilvl w:val="0"/>
                <w:numId w:val="35"/>
              </w:numPr>
              <w:jc w:val="both"/>
            </w:pPr>
            <w:r>
              <w:t>projekce (statická, dynamická)</w:t>
            </w:r>
          </w:p>
          <w:p w14:paraId="2452EDC5" w14:textId="496F8D02" w:rsidR="00F36246" w:rsidRDefault="000277C4" w:rsidP="004C352E">
            <w:pPr>
              <w:pStyle w:val="Odstavecseseznamem"/>
              <w:numPr>
                <w:ilvl w:val="0"/>
                <w:numId w:val="35"/>
              </w:numPr>
              <w:jc w:val="both"/>
            </w:pPr>
            <w:r>
              <w:t>výklad</w:t>
            </w:r>
          </w:p>
          <w:p w14:paraId="3029CFF0" w14:textId="67D9A9C6" w:rsidR="00542CC8" w:rsidRDefault="00F36246" w:rsidP="004C352E">
            <w:pPr>
              <w:pStyle w:val="Odstavecseseznamem"/>
              <w:numPr>
                <w:ilvl w:val="0"/>
                <w:numId w:val="35"/>
              </w:numPr>
              <w:jc w:val="both"/>
            </w:pPr>
            <w:r>
              <w:t>a</w:t>
            </w:r>
            <w:r w:rsidRPr="00F36246">
              <w:t>nalýza prezentace</w:t>
            </w:r>
          </w:p>
        </w:tc>
      </w:tr>
      <w:tr w:rsidR="00542CC8" w14:paraId="49BD8AED" w14:textId="77777777" w:rsidTr="005133EF">
        <w:trPr>
          <w:trHeight w:val="265"/>
        </w:trPr>
        <w:tc>
          <w:tcPr>
            <w:tcW w:w="3653" w:type="dxa"/>
            <w:gridSpan w:val="3"/>
            <w:tcBorders>
              <w:top w:val="single" w:sz="4" w:space="0" w:color="auto"/>
            </w:tcBorders>
            <w:shd w:val="clear" w:color="auto" w:fill="F7CAAC"/>
          </w:tcPr>
          <w:p w14:paraId="57FB0ECB" w14:textId="77777777" w:rsidR="00542CC8" w:rsidRDefault="00542CC8" w:rsidP="00542CC8">
            <w:pPr>
              <w:jc w:val="both"/>
            </w:pPr>
            <w:r>
              <w:rPr>
                <w:b/>
              </w:rPr>
              <w:t>Studijní literatura a studijní pomůcky</w:t>
            </w:r>
          </w:p>
        </w:tc>
        <w:tc>
          <w:tcPr>
            <w:tcW w:w="6202" w:type="dxa"/>
            <w:gridSpan w:val="6"/>
            <w:tcBorders>
              <w:top w:val="single" w:sz="4" w:space="0" w:color="auto"/>
              <w:bottom w:val="nil"/>
            </w:tcBorders>
          </w:tcPr>
          <w:p w14:paraId="55737788" w14:textId="77777777" w:rsidR="00542CC8" w:rsidRDefault="00542CC8" w:rsidP="00542CC8">
            <w:pPr>
              <w:jc w:val="both"/>
            </w:pPr>
          </w:p>
        </w:tc>
      </w:tr>
      <w:tr w:rsidR="00542CC8" w14:paraId="73CE1129" w14:textId="77777777" w:rsidTr="005133EF">
        <w:trPr>
          <w:trHeight w:val="1497"/>
        </w:trPr>
        <w:tc>
          <w:tcPr>
            <w:tcW w:w="9855" w:type="dxa"/>
            <w:gridSpan w:val="9"/>
            <w:tcBorders>
              <w:top w:val="nil"/>
            </w:tcBorders>
          </w:tcPr>
          <w:p w14:paraId="30BA7FA4" w14:textId="52207C65" w:rsidR="00497254" w:rsidRPr="00840E89" w:rsidRDefault="00497254" w:rsidP="00497254">
            <w:pPr>
              <w:rPr>
                <w:rFonts w:eastAsia="Calibri"/>
                <w:b/>
                <w:bCs/>
              </w:rPr>
            </w:pPr>
            <w:r w:rsidRPr="00840E89">
              <w:rPr>
                <w:rFonts w:eastAsia="Calibri"/>
                <w:b/>
                <w:bCs/>
              </w:rPr>
              <w:t>Povinná</w:t>
            </w:r>
            <w:r w:rsidR="00A55604">
              <w:rPr>
                <w:rFonts w:eastAsia="Calibri"/>
                <w:b/>
                <w:bCs/>
              </w:rPr>
              <w:t>:</w:t>
            </w:r>
          </w:p>
          <w:p w14:paraId="7DBF8E17" w14:textId="136A9D3E" w:rsidR="00497254" w:rsidRPr="00B60B7D" w:rsidRDefault="00497254" w:rsidP="00497254">
            <w:r w:rsidRPr="00B60B7D">
              <w:t xml:space="preserve">JAKUBÍČEK, Vít a </w:t>
            </w:r>
            <w:r w:rsidR="00DA7CCE" w:rsidRPr="00B60B7D">
              <w:t>KOLESÁR</w:t>
            </w:r>
            <w:r w:rsidR="00124529" w:rsidRPr="00B60B7D">
              <w:t>,</w:t>
            </w:r>
            <w:r w:rsidR="00DA7CCE" w:rsidRPr="00B60B7D">
              <w:t xml:space="preserve"> </w:t>
            </w:r>
            <w:r w:rsidRPr="00B60B7D">
              <w:t xml:space="preserve">Zdeno, </w:t>
            </w:r>
            <w:proofErr w:type="spellStart"/>
            <w:r w:rsidRPr="00B60B7D">
              <w:t>eds</w:t>
            </w:r>
            <w:proofErr w:type="spellEnd"/>
            <w:r w:rsidRPr="00B60B7D">
              <w:t xml:space="preserve">. </w:t>
            </w:r>
            <w:r w:rsidRPr="00B60B7D">
              <w:rPr>
                <w:i/>
                <w:iCs/>
              </w:rPr>
              <w:t>Designéři v českých zemích a československý strojírenský průmysl 1918-1992.</w:t>
            </w:r>
            <w:r w:rsidRPr="00B60B7D">
              <w:t xml:space="preserve"> </w:t>
            </w:r>
            <w:r w:rsidR="00DA7CCE" w:rsidRPr="00B60B7D">
              <w:t>Vydání: první. Ve Zlíně: Univerzita Tomáše Bati</w:t>
            </w:r>
            <w:r w:rsidRPr="00B60B7D">
              <w:t>, 2022. ISBN 978-80-7678-125-2.</w:t>
            </w:r>
          </w:p>
          <w:p w14:paraId="38BB0E8E" w14:textId="77777777" w:rsidR="00497254" w:rsidRPr="00840E89" w:rsidRDefault="00497254" w:rsidP="00497254">
            <w:r w:rsidRPr="00840E89">
              <w:t xml:space="preserve">KOLESÁR, Zdeno. </w:t>
            </w:r>
            <w:r w:rsidRPr="00A87218">
              <w:rPr>
                <w:i/>
                <w:iCs/>
              </w:rPr>
              <w:t>Kapitoly z dějin designu</w:t>
            </w:r>
            <w:r w:rsidRPr="00840E89">
              <w:t xml:space="preserve">. Praha: Vysoká škola uměleckoprůmyslová, 2009. ISBN 9788086863283. </w:t>
            </w:r>
          </w:p>
          <w:p w14:paraId="7B2A1D59" w14:textId="77777777" w:rsidR="00497254" w:rsidRDefault="00497254" w:rsidP="00B60B7D">
            <w:r w:rsidRPr="00840E89">
              <w:t xml:space="preserve">KOLESÁR, Zdeno. </w:t>
            </w:r>
            <w:r w:rsidRPr="00B60B7D">
              <w:rPr>
                <w:i/>
                <w:iCs/>
              </w:rPr>
              <w:t>Kapitoly z </w:t>
            </w:r>
            <w:proofErr w:type="spellStart"/>
            <w:r w:rsidRPr="00B60B7D">
              <w:rPr>
                <w:i/>
                <w:iCs/>
              </w:rPr>
              <w:t>dejín</w:t>
            </w:r>
            <w:proofErr w:type="spellEnd"/>
            <w:r w:rsidRPr="00B60B7D">
              <w:rPr>
                <w:i/>
                <w:iCs/>
              </w:rPr>
              <w:t xml:space="preserve"> grafického dizajnu</w:t>
            </w:r>
            <w:r w:rsidRPr="00B60B7D">
              <w:t>. Bratislava: Slovenské centrum dizajnu, 2006.</w:t>
            </w:r>
            <w:r w:rsidRPr="00840E89">
              <w:t xml:space="preserve"> </w:t>
            </w:r>
          </w:p>
          <w:p w14:paraId="19B4CF47" w14:textId="77777777" w:rsidR="00497254" w:rsidRDefault="00497254" w:rsidP="00B60B7D">
            <w:r w:rsidRPr="00840E89">
              <w:t>ISBN 8096865854.</w:t>
            </w:r>
          </w:p>
          <w:p w14:paraId="488098A8" w14:textId="4F4226D1" w:rsidR="00497254" w:rsidRDefault="00497254" w:rsidP="00B60B7D">
            <w:r>
              <w:t xml:space="preserve">KNOBLOCH, Iva a </w:t>
            </w:r>
            <w:r w:rsidR="00DA7CCE">
              <w:t>VONDRÁČEK</w:t>
            </w:r>
            <w:r w:rsidR="00124529">
              <w:t>,</w:t>
            </w:r>
            <w:r w:rsidR="00DA7CCE">
              <w:t xml:space="preserve"> </w:t>
            </w:r>
            <w:r>
              <w:t xml:space="preserve">Radim, </w:t>
            </w:r>
            <w:proofErr w:type="spellStart"/>
            <w:r>
              <w:t>eds</w:t>
            </w:r>
            <w:proofErr w:type="spellEnd"/>
            <w:r>
              <w:t xml:space="preserve">. </w:t>
            </w:r>
            <w:r w:rsidRPr="00A87218">
              <w:rPr>
                <w:i/>
                <w:iCs/>
              </w:rPr>
              <w:t>Design v českých zemích 1900-2000. Instituce moderního designu</w:t>
            </w:r>
            <w:r>
              <w:t xml:space="preserve">. </w:t>
            </w:r>
            <w:r w:rsidR="00525598">
              <w:br/>
              <w:t xml:space="preserve">V </w:t>
            </w:r>
            <w:r w:rsidR="00DA7CCE" w:rsidRPr="00B20825">
              <w:t>Praze: Academia</w:t>
            </w:r>
            <w:r>
              <w:t>, 2016. ISBN 978-80-200-2612-5.</w:t>
            </w:r>
          </w:p>
          <w:p w14:paraId="086D31E9" w14:textId="77777777" w:rsidR="00497254" w:rsidRDefault="00497254" w:rsidP="00B60B7D">
            <w:r>
              <w:t xml:space="preserve">MARGOLIN, Victor. </w:t>
            </w:r>
            <w:proofErr w:type="spellStart"/>
            <w:r w:rsidRPr="00A87218">
              <w:rPr>
                <w:i/>
                <w:iCs/>
              </w:rPr>
              <w:t>World</w:t>
            </w:r>
            <w:proofErr w:type="spellEnd"/>
            <w:r w:rsidRPr="00A87218">
              <w:rPr>
                <w:i/>
                <w:iCs/>
              </w:rPr>
              <w:t xml:space="preserve"> </w:t>
            </w:r>
            <w:proofErr w:type="spellStart"/>
            <w:r w:rsidRPr="00A87218">
              <w:rPr>
                <w:i/>
                <w:iCs/>
              </w:rPr>
              <w:t>History</w:t>
            </w:r>
            <w:proofErr w:type="spellEnd"/>
            <w:r w:rsidRPr="00A87218">
              <w:rPr>
                <w:i/>
                <w:iCs/>
              </w:rPr>
              <w:t xml:space="preserve"> </w:t>
            </w:r>
            <w:proofErr w:type="spellStart"/>
            <w:r w:rsidRPr="00A87218">
              <w:rPr>
                <w:i/>
                <w:iCs/>
              </w:rPr>
              <w:t>of</w:t>
            </w:r>
            <w:proofErr w:type="spellEnd"/>
            <w:r w:rsidRPr="00A87218">
              <w:rPr>
                <w:i/>
                <w:iCs/>
              </w:rPr>
              <w:t xml:space="preserve"> Design. </w:t>
            </w:r>
            <w:proofErr w:type="spellStart"/>
            <w:r w:rsidRPr="00A87218">
              <w:rPr>
                <w:i/>
                <w:iCs/>
              </w:rPr>
              <w:t>Prehistoric</w:t>
            </w:r>
            <w:proofErr w:type="spellEnd"/>
            <w:r w:rsidRPr="00A87218">
              <w:rPr>
                <w:i/>
                <w:iCs/>
              </w:rPr>
              <w:t xml:space="preserve"> Times to </w:t>
            </w:r>
            <w:proofErr w:type="spellStart"/>
            <w:r w:rsidRPr="00A87218">
              <w:rPr>
                <w:i/>
                <w:iCs/>
              </w:rPr>
              <w:t>World</w:t>
            </w:r>
            <w:proofErr w:type="spellEnd"/>
            <w:r w:rsidRPr="00A87218">
              <w:rPr>
                <w:i/>
                <w:iCs/>
              </w:rPr>
              <w:t xml:space="preserve"> </w:t>
            </w:r>
            <w:proofErr w:type="spellStart"/>
            <w:r w:rsidRPr="00A87218">
              <w:rPr>
                <w:i/>
                <w:iCs/>
              </w:rPr>
              <w:t>War</w:t>
            </w:r>
            <w:proofErr w:type="spellEnd"/>
            <w:r w:rsidRPr="00A87218">
              <w:rPr>
                <w:i/>
                <w:iCs/>
              </w:rPr>
              <w:t xml:space="preserve"> I</w:t>
            </w:r>
            <w:r>
              <w:t xml:space="preserve">. London: </w:t>
            </w:r>
            <w:proofErr w:type="spellStart"/>
            <w:r>
              <w:t>Bloomsbury</w:t>
            </w:r>
            <w:proofErr w:type="spellEnd"/>
            <w:r>
              <w:t xml:space="preserve"> 2017. </w:t>
            </w:r>
          </w:p>
          <w:p w14:paraId="6020790E" w14:textId="77777777" w:rsidR="00497254" w:rsidRDefault="00497254" w:rsidP="00B60B7D">
            <w:r>
              <w:t>ISBN 978-1-3500-1272-1.</w:t>
            </w:r>
          </w:p>
          <w:p w14:paraId="58D0FDE1" w14:textId="77777777" w:rsidR="00497254" w:rsidRDefault="00497254" w:rsidP="00B60B7D">
            <w:r>
              <w:t xml:space="preserve">MARGOLIN, Victor. </w:t>
            </w:r>
            <w:proofErr w:type="spellStart"/>
            <w:r w:rsidRPr="00A87218">
              <w:rPr>
                <w:i/>
                <w:iCs/>
              </w:rPr>
              <w:t>World</w:t>
            </w:r>
            <w:proofErr w:type="spellEnd"/>
            <w:r w:rsidRPr="00A87218">
              <w:rPr>
                <w:i/>
                <w:iCs/>
              </w:rPr>
              <w:t xml:space="preserve"> </w:t>
            </w:r>
            <w:proofErr w:type="spellStart"/>
            <w:r w:rsidRPr="00A87218">
              <w:rPr>
                <w:i/>
                <w:iCs/>
              </w:rPr>
              <w:t>History</w:t>
            </w:r>
            <w:proofErr w:type="spellEnd"/>
            <w:r w:rsidRPr="00A87218">
              <w:rPr>
                <w:i/>
                <w:iCs/>
              </w:rPr>
              <w:t xml:space="preserve"> </w:t>
            </w:r>
            <w:proofErr w:type="spellStart"/>
            <w:r w:rsidRPr="00A87218">
              <w:rPr>
                <w:i/>
                <w:iCs/>
              </w:rPr>
              <w:t>of</w:t>
            </w:r>
            <w:proofErr w:type="spellEnd"/>
            <w:r w:rsidRPr="00A87218">
              <w:rPr>
                <w:i/>
                <w:iCs/>
              </w:rPr>
              <w:t xml:space="preserve"> Design. </w:t>
            </w:r>
            <w:proofErr w:type="spellStart"/>
            <w:r w:rsidRPr="00A87218">
              <w:rPr>
                <w:i/>
                <w:iCs/>
              </w:rPr>
              <w:t>World</w:t>
            </w:r>
            <w:proofErr w:type="spellEnd"/>
            <w:r w:rsidRPr="00A87218">
              <w:rPr>
                <w:i/>
                <w:iCs/>
              </w:rPr>
              <w:t xml:space="preserve"> </w:t>
            </w:r>
            <w:proofErr w:type="spellStart"/>
            <w:r w:rsidRPr="00A87218">
              <w:rPr>
                <w:i/>
                <w:iCs/>
              </w:rPr>
              <w:t>War</w:t>
            </w:r>
            <w:proofErr w:type="spellEnd"/>
            <w:r w:rsidRPr="00A87218">
              <w:rPr>
                <w:i/>
                <w:iCs/>
              </w:rPr>
              <w:t xml:space="preserve"> I to </w:t>
            </w:r>
            <w:proofErr w:type="spellStart"/>
            <w:r w:rsidRPr="00A87218">
              <w:rPr>
                <w:i/>
                <w:iCs/>
              </w:rPr>
              <w:t>World</w:t>
            </w:r>
            <w:proofErr w:type="spellEnd"/>
            <w:r w:rsidRPr="00A87218">
              <w:rPr>
                <w:i/>
                <w:iCs/>
              </w:rPr>
              <w:t xml:space="preserve"> </w:t>
            </w:r>
            <w:proofErr w:type="spellStart"/>
            <w:r w:rsidRPr="00A87218">
              <w:rPr>
                <w:i/>
                <w:iCs/>
              </w:rPr>
              <w:t>War</w:t>
            </w:r>
            <w:proofErr w:type="spellEnd"/>
            <w:r w:rsidRPr="00A87218">
              <w:rPr>
                <w:i/>
                <w:iCs/>
              </w:rPr>
              <w:t xml:space="preserve"> II</w:t>
            </w:r>
            <w:r w:rsidRPr="00B60B7D">
              <w:rPr>
                <w:i/>
                <w:iCs/>
              </w:rPr>
              <w:t>.</w:t>
            </w:r>
            <w:r>
              <w:t xml:space="preserve"> London: </w:t>
            </w:r>
            <w:proofErr w:type="spellStart"/>
            <w:r>
              <w:t>Bloomsbury</w:t>
            </w:r>
            <w:proofErr w:type="spellEnd"/>
            <w:r>
              <w:t xml:space="preserve"> 2017. </w:t>
            </w:r>
          </w:p>
          <w:p w14:paraId="64A87AE0" w14:textId="77777777" w:rsidR="00497254" w:rsidRDefault="00497254" w:rsidP="00497254">
            <w:r>
              <w:t>ISBN 978-1-3500-1273-8.</w:t>
            </w:r>
          </w:p>
          <w:p w14:paraId="2E7ED0EC" w14:textId="7FCD65C8" w:rsidR="00497254" w:rsidRPr="00B60B7D" w:rsidRDefault="00497254" w:rsidP="00497254">
            <w:r w:rsidRPr="00461D24">
              <w:t>NEWSON, Alex</w:t>
            </w:r>
            <w:r w:rsidR="009D3D23">
              <w:t>,</w:t>
            </w:r>
            <w:r w:rsidR="003E7D26">
              <w:t xml:space="preserve"> </w:t>
            </w:r>
            <w:r w:rsidRPr="00461D24">
              <w:t xml:space="preserve">SUGGETT, Eleanor a SUDJIC, </w:t>
            </w:r>
            <w:proofErr w:type="spellStart"/>
            <w:r w:rsidRPr="00461D24">
              <w:t>Deyan</w:t>
            </w:r>
            <w:proofErr w:type="spellEnd"/>
            <w:r w:rsidRPr="00461D24">
              <w:t xml:space="preserve">. </w:t>
            </w:r>
            <w:r w:rsidRPr="00A87218">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sidRPr="00B60B7D">
              <w:t>9780714872520.</w:t>
            </w:r>
          </w:p>
          <w:p w14:paraId="5221B6A4" w14:textId="77777777" w:rsidR="00497254" w:rsidRPr="00B60B7D" w:rsidRDefault="00497254" w:rsidP="00497254">
            <w:r w:rsidRPr="00B60B7D">
              <w:lastRenderedPageBreak/>
              <w:t xml:space="preserve">SPARKE, Penny. </w:t>
            </w:r>
            <w:r w:rsidRPr="00B60B7D">
              <w:rPr>
                <w:i/>
                <w:iCs/>
              </w:rPr>
              <w:t xml:space="preserve">An </w:t>
            </w:r>
            <w:proofErr w:type="spellStart"/>
            <w:r w:rsidRPr="00B60B7D">
              <w:rPr>
                <w:i/>
                <w:iCs/>
              </w:rPr>
              <w:t>introduction</w:t>
            </w:r>
            <w:proofErr w:type="spellEnd"/>
            <w:r w:rsidRPr="00B60B7D">
              <w:rPr>
                <w:i/>
                <w:iCs/>
              </w:rPr>
              <w:t xml:space="preserve"> to design and </w:t>
            </w:r>
            <w:proofErr w:type="spellStart"/>
            <w:r w:rsidRPr="00B60B7D">
              <w:rPr>
                <w:i/>
                <w:iCs/>
              </w:rPr>
              <w:t>culture</w:t>
            </w:r>
            <w:proofErr w:type="spellEnd"/>
            <w:r w:rsidRPr="00B60B7D">
              <w:rPr>
                <w:i/>
                <w:iCs/>
              </w:rPr>
              <w:t xml:space="preserve">. 1900 to </w:t>
            </w:r>
            <w:proofErr w:type="spellStart"/>
            <w:r w:rsidRPr="00B60B7D">
              <w:rPr>
                <w:i/>
                <w:iCs/>
              </w:rPr>
              <w:t>present</w:t>
            </w:r>
            <w:proofErr w:type="spellEnd"/>
            <w:r w:rsidRPr="00B60B7D">
              <w:t xml:space="preserve">. London: </w:t>
            </w:r>
            <w:proofErr w:type="spellStart"/>
            <w:r w:rsidRPr="00B60B7D">
              <w:t>Routledge</w:t>
            </w:r>
            <w:proofErr w:type="spellEnd"/>
            <w:r w:rsidRPr="00B60B7D">
              <w:t>, 2019. ISBN 9781351023306.</w:t>
            </w:r>
          </w:p>
          <w:p w14:paraId="7268814D" w14:textId="43510EAD" w:rsidR="00497254" w:rsidRPr="00840E89" w:rsidRDefault="00497254" w:rsidP="00497254">
            <w:pPr>
              <w:spacing w:line="259" w:lineRule="auto"/>
              <w:rPr>
                <w:rFonts w:eastAsia="Calibri"/>
              </w:rPr>
            </w:pPr>
            <w:r w:rsidRPr="00840E89">
              <w:rPr>
                <w:rFonts w:eastAsia="Calibri"/>
                <w:b/>
                <w:bCs/>
              </w:rPr>
              <w:t>Doporučená</w:t>
            </w:r>
            <w:r w:rsidR="00A55604">
              <w:rPr>
                <w:rFonts w:eastAsia="Calibri"/>
                <w:b/>
                <w:bCs/>
              </w:rPr>
              <w:t>:</w:t>
            </w:r>
            <w:r w:rsidRPr="00840E89">
              <w:rPr>
                <w:rFonts w:eastAsia="Calibri"/>
              </w:rPr>
              <w:t xml:space="preserve"> </w:t>
            </w:r>
          </w:p>
          <w:p w14:paraId="2E354B01" w14:textId="77777777" w:rsidR="00497254" w:rsidRDefault="00497254" w:rsidP="00497254">
            <w:r>
              <w:t xml:space="preserve">BRAMSTON, Dave. </w:t>
            </w:r>
            <w:r w:rsidRPr="00B60B7D">
              <w:rPr>
                <w:i/>
                <w:iCs/>
              </w:rPr>
              <w:t>Design výrobků: hledání inspirace</w:t>
            </w:r>
            <w:r w:rsidRPr="00B60B7D">
              <w:t>.</w:t>
            </w:r>
            <w:r>
              <w:t xml:space="preserve"> Vydání první. Brno: </w:t>
            </w:r>
            <w:proofErr w:type="spellStart"/>
            <w:r>
              <w:t>Computer</w:t>
            </w:r>
            <w:proofErr w:type="spellEnd"/>
            <w:r>
              <w:t xml:space="preserve"> </w:t>
            </w:r>
            <w:proofErr w:type="spellStart"/>
            <w:r>
              <w:t>Press</w:t>
            </w:r>
            <w:proofErr w:type="spellEnd"/>
            <w:r>
              <w:t xml:space="preserve">, 2010. </w:t>
            </w:r>
            <w:r>
              <w:br/>
              <w:t xml:space="preserve">ISBN </w:t>
            </w:r>
            <w:r w:rsidRPr="00B60B7D">
              <w:t>9788025129142.</w:t>
            </w:r>
          </w:p>
          <w:p w14:paraId="4D8B2BB8" w14:textId="0C3B5AE9" w:rsidR="00497254" w:rsidRDefault="00497254" w:rsidP="00497254">
            <w:r w:rsidRPr="00461D24">
              <w:t xml:space="preserve">FIELL, Charlotte a </w:t>
            </w:r>
            <w:r w:rsidR="00AF5F4C" w:rsidRPr="00461D24">
              <w:t>FIELL</w:t>
            </w:r>
            <w:r w:rsidR="00F61686">
              <w:t>,</w:t>
            </w:r>
            <w:r w:rsidR="00AF5F4C" w:rsidRPr="00461D24">
              <w:t xml:space="preserve"> </w:t>
            </w:r>
            <w:r w:rsidRPr="00461D24">
              <w:t>Peter</w:t>
            </w:r>
            <w:r>
              <w:t xml:space="preserve">. </w:t>
            </w:r>
            <w:r w:rsidRPr="00B60B7D">
              <w:t xml:space="preserve">Design – </w:t>
            </w:r>
            <w:r w:rsidRPr="00B60B7D">
              <w:rPr>
                <w:i/>
                <w:iCs/>
              </w:rPr>
              <w:t>Ikony (20. století).</w:t>
            </w:r>
            <w:r>
              <w:t xml:space="preserve"> Praha: </w:t>
            </w:r>
            <w:proofErr w:type="spellStart"/>
            <w:r>
              <w:t>Slovart</w:t>
            </w:r>
            <w:proofErr w:type="spellEnd"/>
            <w:r>
              <w:t xml:space="preserve">, </w:t>
            </w:r>
            <w:proofErr w:type="spellStart"/>
            <w:r>
              <w:t>Taschen</w:t>
            </w:r>
            <w:proofErr w:type="spellEnd"/>
            <w:r>
              <w:t>, 2006. ISBN 80-7209-560-9.</w:t>
            </w:r>
          </w:p>
          <w:p w14:paraId="6F19212F" w14:textId="77777777" w:rsidR="00497254" w:rsidRPr="00B60B7D" w:rsidRDefault="006D3F8D" w:rsidP="00B60B7D">
            <w:hyperlink r:id="rId27" w:tgtFrame="_blank" w:history="1">
              <w:r w:rsidR="00497254" w:rsidRPr="00310CAE">
                <w:t xml:space="preserve">MEGGS, Philip. </w:t>
              </w:r>
              <w:proofErr w:type="spellStart"/>
              <w:r w:rsidR="00497254" w:rsidRPr="00B60B7D">
                <w:rPr>
                  <w:i/>
                  <w:iCs/>
                </w:rPr>
                <w:t>Meggs</w:t>
              </w:r>
              <w:proofErr w:type="spellEnd"/>
              <w:r w:rsidR="00497254" w:rsidRPr="00B60B7D">
                <w:rPr>
                  <w:i/>
                  <w:iCs/>
                </w:rPr>
                <w:t xml:space="preserve">' </w:t>
              </w:r>
              <w:proofErr w:type="spellStart"/>
              <w:r w:rsidR="00497254" w:rsidRPr="00B60B7D">
                <w:rPr>
                  <w:i/>
                  <w:iCs/>
                </w:rPr>
                <w:t>history</w:t>
              </w:r>
              <w:proofErr w:type="spellEnd"/>
              <w:r w:rsidR="00497254" w:rsidRPr="00B60B7D">
                <w:rPr>
                  <w:i/>
                  <w:iCs/>
                </w:rPr>
                <w:t xml:space="preserve"> </w:t>
              </w:r>
              <w:proofErr w:type="spellStart"/>
              <w:r w:rsidR="00497254" w:rsidRPr="00B60B7D">
                <w:rPr>
                  <w:i/>
                  <w:iCs/>
                </w:rPr>
                <w:t>of</w:t>
              </w:r>
              <w:proofErr w:type="spellEnd"/>
              <w:r w:rsidR="00497254" w:rsidRPr="00B60B7D">
                <w:rPr>
                  <w:i/>
                  <w:iCs/>
                </w:rPr>
                <w:t xml:space="preserve"> </w:t>
              </w:r>
              <w:proofErr w:type="spellStart"/>
              <w:r w:rsidR="00497254" w:rsidRPr="00B60B7D">
                <w:rPr>
                  <w:i/>
                  <w:iCs/>
                </w:rPr>
                <w:t>graphic</w:t>
              </w:r>
              <w:proofErr w:type="spellEnd"/>
              <w:r w:rsidR="00497254" w:rsidRPr="00B60B7D">
                <w:rPr>
                  <w:i/>
                  <w:iCs/>
                </w:rPr>
                <w:t xml:space="preserve"> design.</w:t>
              </w:r>
              <w:r w:rsidR="00497254" w:rsidRPr="00310CAE">
                <w:t xml:space="preserve"> 4th </w:t>
              </w:r>
              <w:proofErr w:type="spellStart"/>
              <w:r w:rsidR="00497254" w:rsidRPr="00310CAE">
                <w:t>ed</w:t>
              </w:r>
              <w:proofErr w:type="spellEnd"/>
              <w:r w:rsidR="00497254" w:rsidRPr="00310CAE">
                <w:t xml:space="preserve">. </w:t>
              </w:r>
              <w:proofErr w:type="spellStart"/>
              <w:r w:rsidR="00497254" w:rsidRPr="00310CAE">
                <w:t>Hoboken</w:t>
              </w:r>
              <w:proofErr w:type="spellEnd"/>
              <w:r w:rsidR="00497254" w:rsidRPr="00310CAE">
                <w:t xml:space="preserve">: John </w:t>
              </w:r>
              <w:proofErr w:type="spellStart"/>
              <w:r w:rsidR="00497254" w:rsidRPr="00310CAE">
                <w:t>Wiley</w:t>
              </w:r>
              <w:proofErr w:type="spellEnd"/>
              <w:r w:rsidR="00497254" w:rsidRPr="00310CAE">
                <w:t>, 2006. ISBN 0-471-69902-0</w:t>
              </w:r>
              <w:r w:rsidR="00497254" w:rsidRPr="00B60B7D">
                <w:t xml:space="preserve">. </w:t>
              </w:r>
            </w:hyperlink>
          </w:p>
          <w:p w14:paraId="07877CDE" w14:textId="36C4CB79" w:rsidR="00542CC8" w:rsidRDefault="00AF5F4C" w:rsidP="00B60B7D">
            <w:r w:rsidRPr="00B60B7D">
              <w:t xml:space="preserve">MICHL, Jan. </w:t>
            </w:r>
            <w:r w:rsidRPr="00B60B7D">
              <w:rPr>
                <w:i/>
                <w:iCs/>
              </w:rPr>
              <w:t>Funkcionalismus, design, škola, trh: čtrnáct textů o problémech teorie a praxe moderního designu</w:t>
            </w:r>
            <w:r w:rsidRPr="00B60B7D">
              <w:t xml:space="preserve">. Druhé vydání. Brno: B&amp;P </w:t>
            </w:r>
            <w:proofErr w:type="spellStart"/>
            <w:r w:rsidRPr="00B60B7D">
              <w:t>Publishing</w:t>
            </w:r>
            <w:proofErr w:type="spellEnd"/>
            <w:r w:rsidRPr="00B60B7D">
              <w:t>, 2019. ISBN 9788074851940.</w:t>
            </w:r>
          </w:p>
        </w:tc>
      </w:tr>
      <w:tr w:rsidR="00542CC8" w14:paraId="035D62FA"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3753ACB" w14:textId="77777777" w:rsidR="00542CC8" w:rsidRDefault="00542CC8" w:rsidP="00542CC8">
            <w:pPr>
              <w:jc w:val="center"/>
              <w:rPr>
                <w:b/>
              </w:rPr>
            </w:pPr>
            <w:r>
              <w:rPr>
                <w:b/>
              </w:rPr>
              <w:lastRenderedPageBreak/>
              <w:t>Informace ke kombinované nebo distanční formě</w:t>
            </w:r>
          </w:p>
        </w:tc>
      </w:tr>
      <w:tr w:rsidR="00542CC8" w14:paraId="2B060A3F" w14:textId="77777777" w:rsidTr="005133EF">
        <w:tc>
          <w:tcPr>
            <w:tcW w:w="4787" w:type="dxa"/>
            <w:gridSpan w:val="4"/>
            <w:tcBorders>
              <w:top w:val="single" w:sz="2" w:space="0" w:color="auto"/>
            </w:tcBorders>
            <w:shd w:val="clear" w:color="auto" w:fill="F7CAAC"/>
          </w:tcPr>
          <w:p w14:paraId="30AAD382" w14:textId="77777777" w:rsidR="00542CC8" w:rsidRDefault="00542CC8" w:rsidP="00542CC8">
            <w:pPr>
              <w:jc w:val="both"/>
            </w:pPr>
            <w:r>
              <w:rPr>
                <w:b/>
              </w:rPr>
              <w:t>Rozsah konzultací (soustředění)</w:t>
            </w:r>
          </w:p>
        </w:tc>
        <w:tc>
          <w:tcPr>
            <w:tcW w:w="889" w:type="dxa"/>
            <w:tcBorders>
              <w:top w:val="single" w:sz="2" w:space="0" w:color="auto"/>
            </w:tcBorders>
          </w:tcPr>
          <w:p w14:paraId="2480EF08" w14:textId="77777777" w:rsidR="00542CC8" w:rsidRDefault="00542CC8" w:rsidP="00542CC8">
            <w:pPr>
              <w:jc w:val="both"/>
            </w:pPr>
          </w:p>
        </w:tc>
        <w:tc>
          <w:tcPr>
            <w:tcW w:w="4179" w:type="dxa"/>
            <w:gridSpan w:val="4"/>
            <w:tcBorders>
              <w:top w:val="single" w:sz="2" w:space="0" w:color="auto"/>
            </w:tcBorders>
            <w:shd w:val="clear" w:color="auto" w:fill="F7CAAC"/>
          </w:tcPr>
          <w:p w14:paraId="015EC05B" w14:textId="77777777" w:rsidR="00542CC8" w:rsidRDefault="00542CC8" w:rsidP="00542CC8">
            <w:pPr>
              <w:jc w:val="both"/>
              <w:rPr>
                <w:b/>
              </w:rPr>
            </w:pPr>
            <w:r>
              <w:rPr>
                <w:b/>
              </w:rPr>
              <w:t xml:space="preserve">hodin </w:t>
            </w:r>
          </w:p>
        </w:tc>
      </w:tr>
      <w:tr w:rsidR="00542CC8" w14:paraId="745A98DF" w14:textId="77777777" w:rsidTr="005133EF">
        <w:tc>
          <w:tcPr>
            <w:tcW w:w="9855" w:type="dxa"/>
            <w:gridSpan w:val="9"/>
            <w:shd w:val="clear" w:color="auto" w:fill="F7CAAC"/>
          </w:tcPr>
          <w:p w14:paraId="21C3ECA7" w14:textId="77777777" w:rsidR="00542CC8" w:rsidRDefault="00542CC8" w:rsidP="00542CC8">
            <w:pPr>
              <w:jc w:val="both"/>
              <w:rPr>
                <w:b/>
              </w:rPr>
            </w:pPr>
            <w:r>
              <w:rPr>
                <w:b/>
              </w:rPr>
              <w:t>Informace o způsobu kontaktu s vyučujícím</w:t>
            </w:r>
          </w:p>
        </w:tc>
      </w:tr>
      <w:tr w:rsidR="00542CC8" w14:paraId="012C594A" w14:textId="77777777" w:rsidTr="005133EF">
        <w:trPr>
          <w:trHeight w:val="1373"/>
        </w:trPr>
        <w:tc>
          <w:tcPr>
            <w:tcW w:w="9855" w:type="dxa"/>
            <w:gridSpan w:val="9"/>
          </w:tcPr>
          <w:p w14:paraId="52A78F2B" w14:textId="77777777" w:rsidR="00542CC8" w:rsidRDefault="00542CC8" w:rsidP="00542CC8">
            <w:pPr>
              <w:jc w:val="both"/>
            </w:pPr>
          </w:p>
        </w:tc>
      </w:tr>
    </w:tbl>
    <w:p w14:paraId="63563C4F" w14:textId="6792A02E" w:rsidR="00497254" w:rsidRDefault="00497254"/>
    <w:p w14:paraId="7F180356" w14:textId="77777777" w:rsidR="00497254" w:rsidRDefault="0049725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2F8AA297" w14:textId="77777777" w:rsidTr="005133EF">
        <w:tc>
          <w:tcPr>
            <w:tcW w:w="9855" w:type="dxa"/>
            <w:gridSpan w:val="9"/>
            <w:tcBorders>
              <w:bottom w:val="double" w:sz="4" w:space="0" w:color="auto"/>
            </w:tcBorders>
            <w:shd w:val="clear" w:color="auto" w:fill="BDD6EE"/>
          </w:tcPr>
          <w:p w14:paraId="01442D4D" w14:textId="77777777" w:rsidR="001E1ACB" w:rsidRDefault="001E1ACB" w:rsidP="005133EF">
            <w:pPr>
              <w:jc w:val="both"/>
              <w:rPr>
                <w:b/>
                <w:sz w:val="28"/>
              </w:rPr>
            </w:pPr>
            <w:r>
              <w:lastRenderedPageBreak/>
              <w:br w:type="page"/>
            </w:r>
            <w:r>
              <w:rPr>
                <w:b/>
                <w:sz w:val="28"/>
              </w:rPr>
              <w:t>B-III – Charakteristika studijního předmětu</w:t>
            </w:r>
          </w:p>
        </w:tc>
      </w:tr>
      <w:tr w:rsidR="001E1ACB" w14:paraId="063900F6" w14:textId="77777777" w:rsidTr="005133EF">
        <w:tc>
          <w:tcPr>
            <w:tcW w:w="3086" w:type="dxa"/>
            <w:tcBorders>
              <w:top w:val="double" w:sz="4" w:space="0" w:color="auto"/>
            </w:tcBorders>
            <w:shd w:val="clear" w:color="auto" w:fill="F7CAAC"/>
          </w:tcPr>
          <w:p w14:paraId="748C367F" w14:textId="77777777" w:rsidR="001E1ACB" w:rsidRDefault="001E1ACB" w:rsidP="004E1704">
            <w:pPr>
              <w:rPr>
                <w:b/>
              </w:rPr>
            </w:pPr>
            <w:r>
              <w:rPr>
                <w:b/>
              </w:rPr>
              <w:t>Název studijního předmětu</w:t>
            </w:r>
          </w:p>
        </w:tc>
        <w:tc>
          <w:tcPr>
            <w:tcW w:w="6769" w:type="dxa"/>
            <w:gridSpan w:val="8"/>
            <w:tcBorders>
              <w:top w:val="double" w:sz="4" w:space="0" w:color="auto"/>
            </w:tcBorders>
          </w:tcPr>
          <w:p w14:paraId="4213A1F5" w14:textId="16026AFA" w:rsidR="001E1ACB" w:rsidRDefault="00501AC0" w:rsidP="004E1704">
            <w:r>
              <w:t>Dějiny designu 5</w:t>
            </w:r>
          </w:p>
        </w:tc>
      </w:tr>
      <w:tr w:rsidR="001E1ACB" w14:paraId="22737211" w14:textId="77777777" w:rsidTr="005133EF">
        <w:tc>
          <w:tcPr>
            <w:tcW w:w="3086" w:type="dxa"/>
            <w:shd w:val="clear" w:color="auto" w:fill="F7CAAC"/>
          </w:tcPr>
          <w:p w14:paraId="53E67F62" w14:textId="77777777" w:rsidR="001E1ACB" w:rsidRDefault="001E1ACB" w:rsidP="004E1704">
            <w:pPr>
              <w:rPr>
                <w:b/>
              </w:rPr>
            </w:pPr>
            <w:r>
              <w:rPr>
                <w:b/>
              </w:rPr>
              <w:t>Typ předmětu</w:t>
            </w:r>
          </w:p>
        </w:tc>
        <w:tc>
          <w:tcPr>
            <w:tcW w:w="3406" w:type="dxa"/>
            <w:gridSpan w:val="5"/>
          </w:tcPr>
          <w:p w14:paraId="4CB1BE46" w14:textId="5190B2A8" w:rsidR="001E1ACB" w:rsidRDefault="00253ABA" w:rsidP="004E1704">
            <w:r>
              <w:t>povinný, ZT</w:t>
            </w:r>
          </w:p>
        </w:tc>
        <w:tc>
          <w:tcPr>
            <w:tcW w:w="2695" w:type="dxa"/>
            <w:gridSpan w:val="2"/>
            <w:shd w:val="clear" w:color="auto" w:fill="F7CAAC"/>
          </w:tcPr>
          <w:p w14:paraId="59DD5DF1" w14:textId="77777777" w:rsidR="001E1ACB" w:rsidRDefault="001E1ACB" w:rsidP="004E1704">
            <w:r>
              <w:rPr>
                <w:b/>
              </w:rPr>
              <w:t>doporučený ročník / semestr</w:t>
            </w:r>
          </w:p>
        </w:tc>
        <w:tc>
          <w:tcPr>
            <w:tcW w:w="668" w:type="dxa"/>
          </w:tcPr>
          <w:p w14:paraId="1C69D094" w14:textId="40104119" w:rsidR="001E1ACB" w:rsidRDefault="00173054" w:rsidP="004E1704">
            <w:r>
              <w:t>3/ZS</w:t>
            </w:r>
          </w:p>
        </w:tc>
      </w:tr>
      <w:tr w:rsidR="00664123" w14:paraId="140707A6" w14:textId="77777777" w:rsidTr="005133EF">
        <w:tc>
          <w:tcPr>
            <w:tcW w:w="3086" w:type="dxa"/>
            <w:shd w:val="clear" w:color="auto" w:fill="F7CAAC"/>
          </w:tcPr>
          <w:p w14:paraId="41EBC7C6" w14:textId="77777777" w:rsidR="00664123" w:rsidRDefault="00664123" w:rsidP="004E1704">
            <w:pPr>
              <w:rPr>
                <w:b/>
              </w:rPr>
            </w:pPr>
            <w:r>
              <w:rPr>
                <w:b/>
              </w:rPr>
              <w:t>Rozsah studijního předmětu</w:t>
            </w:r>
          </w:p>
        </w:tc>
        <w:tc>
          <w:tcPr>
            <w:tcW w:w="1701" w:type="dxa"/>
            <w:gridSpan w:val="3"/>
          </w:tcPr>
          <w:p w14:paraId="0D5BC95B" w14:textId="178501CD" w:rsidR="00664123" w:rsidRDefault="00664123" w:rsidP="004E1704">
            <w:proofErr w:type="gramStart"/>
            <w:r>
              <w:t>26p</w:t>
            </w:r>
            <w:proofErr w:type="gramEnd"/>
          </w:p>
        </w:tc>
        <w:tc>
          <w:tcPr>
            <w:tcW w:w="889" w:type="dxa"/>
            <w:shd w:val="clear" w:color="auto" w:fill="F7CAAC"/>
          </w:tcPr>
          <w:p w14:paraId="1548540B" w14:textId="55A4B132" w:rsidR="00664123" w:rsidRDefault="00664123" w:rsidP="004E1704">
            <w:pPr>
              <w:rPr>
                <w:b/>
              </w:rPr>
            </w:pPr>
            <w:r>
              <w:rPr>
                <w:b/>
              </w:rPr>
              <w:t xml:space="preserve">hod. </w:t>
            </w:r>
          </w:p>
        </w:tc>
        <w:tc>
          <w:tcPr>
            <w:tcW w:w="816" w:type="dxa"/>
          </w:tcPr>
          <w:p w14:paraId="12CCF561" w14:textId="2A2EB4D1" w:rsidR="00664123" w:rsidRDefault="00664123" w:rsidP="004E1704">
            <w:r>
              <w:t>26</w:t>
            </w:r>
          </w:p>
        </w:tc>
        <w:tc>
          <w:tcPr>
            <w:tcW w:w="2156" w:type="dxa"/>
            <w:shd w:val="clear" w:color="auto" w:fill="F7CAAC"/>
          </w:tcPr>
          <w:p w14:paraId="5BEE335F" w14:textId="690E1E96" w:rsidR="00664123" w:rsidRDefault="00664123" w:rsidP="004E1704">
            <w:pPr>
              <w:rPr>
                <w:b/>
              </w:rPr>
            </w:pPr>
            <w:r>
              <w:rPr>
                <w:b/>
              </w:rPr>
              <w:t>kreditů</w:t>
            </w:r>
          </w:p>
        </w:tc>
        <w:tc>
          <w:tcPr>
            <w:tcW w:w="1207" w:type="dxa"/>
            <w:gridSpan w:val="2"/>
          </w:tcPr>
          <w:p w14:paraId="5C35B8FF" w14:textId="5DB85767" w:rsidR="00664123" w:rsidRDefault="00664123" w:rsidP="004E1704">
            <w:r>
              <w:t>3</w:t>
            </w:r>
          </w:p>
        </w:tc>
      </w:tr>
      <w:tr w:rsidR="001E1ACB" w14:paraId="507F6A68" w14:textId="77777777" w:rsidTr="005133EF">
        <w:tc>
          <w:tcPr>
            <w:tcW w:w="3086" w:type="dxa"/>
            <w:shd w:val="clear" w:color="auto" w:fill="F7CAAC"/>
          </w:tcPr>
          <w:p w14:paraId="6CBD2C31" w14:textId="77777777" w:rsidR="001E1ACB" w:rsidRDefault="001E1ACB" w:rsidP="004E170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055392E" w14:textId="77777777" w:rsidR="001E1ACB" w:rsidRDefault="001E1ACB" w:rsidP="004E1704"/>
        </w:tc>
      </w:tr>
      <w:tr w:rsidR="00181304" w14:paraId="524F97F4" w14:textId="77777777" w:rsidTr="005133EF">
        <w:tc>
          <w:tcPr>
            <w:tcW w:w="3086" w:type="dxa"/>
            <w:shd w:val="clear" w:color="auto" w:fill="F7CAAC"/>
          </w:tcPr>
          <w:p w14:paraId="432209AC" w14:textId="77777777" w:rsidR="00181304" w:rsidRPr="005A0406" w:rsidRDefault="00181304" w:rsidP="004E1704">
            <w:pPr>
              <w:rPr>
                <w:b/>
              </w:rPr>
            </w:pPr>
            <w:r w:rsidRPr="005A0406">
              <w:rPr>
                <w:b/>
              </w:rPr>
              <w:t>Způsob ověření výsledků učení</w:t>
            </w:r>
          </w:p>
        </w:tc>
        <w:tc>
          <w:tcPr>
            <w:tcW w:w="3406" w:type="dxa"/>
            <w:gridSpan w:val="5"/>
          </w:tcPr>
          <w:p w14:paraId="0BD9E8EC" w14:textId="33A7D5B0" w:rsidR="00181304" w:rsidRDefault="00181304" w:rsidP="004E1704">
            <w:r>
              <w:t>zkouška</w:t>
            </w:r>
          </w:p>
        </w:tc>
        <w:tc>
          <w:tcPr>
            <w:tcW w:w="2156" w:type="dxa"/>
            <w:shd w:val="clear" w:color="auto" w:fill="F7CAAC"/>
          </w:tcPr>
          <w:p w14:paraId="41C96C9E" w14:textId="293BA042" w:rsidR="00181304" w:rsidRDefault="00181304" w:rsidP="004E1704">
            <w:pPr>
              <w:rPr>
                <w:b/>
              </w:rPr>
            </w:pPr>
            <w:r>
              <w:rPr>
                <w:b/>
              </w:rPr>
              <w:t>Forma výuky</w:t>
            </w:r>
          </w:p>
        </w:tc>
        <w:tc>
          <w:tcPr>
            <w:tcW w:w="1207" w:type="dxa"/>
            <w:gridSpan w:val="2"/>
          </w:tcPr>
          <w:p w14:paraId="6758BCCB" w14:textId="6F7FBBDF" w:rsidR="00181304" w:rsidRDefault="00181304" w:rsidP="004E1704">
            <w:r>
              <w:t>přednáška</w:t>
            </w:r>
          </w:p>
        </w:tc>
      </w:tr>
      <w:tr w:rsidR="001E1ACB" w14:paraId="3A70E4C4" w14:textId="77777777" w:rsidTr="005133EF">
        <w:tc>
          <w:tcPr>
            <w:tcW w:w="3086" w:type="dxa"/>
            <w:shd w:val="clear" w:color="auto" w:fill="F7CAAC"/>
          </w:tcPr>
          <w:p w14:paraId="52854E2C" w14:textId="77777777" w:rsidR="001E1ACB" w:rsidRPr="005A0406" w:rsidRDefault="001E1ACB" w:rsidP="004E1704">
            <w:pPr>
              <w:rPr>
                <w:b/>
              </w:rPr>
            </w:pPr>
            <w:r w:rsidRPr="005A0406">
              <w:rPr>
                <w:b/>
              </w:rPr>
              <w:t>Forma způsobu ověření výsledků učení a další požadavky na studenta</w:t>
            </w:r>
          </w:p>
        </w:tc>
        <w:tc>
          <w:tcPr>
            <w:tcW w:w="6769" w:type="dxa"/>
            <w:gridSpan w:val="8"/>
            <w:tcBorders>
              <w:bottom w:val="nil"/>
            </w:tcBorders>
          </w:tcPr>
          <w:p w14:paraId="6B0A2346" w14:textId="7FFBE441" w:rsidR="000441E9" w:rsidRDefault="000441E9" w:rsidP="004E1704">
            <w:r>
              <w:t>p</w:t>
            </w:r>
            <w:r w:rsidR="000120E4">
              <w:t>ísemná</w:t>
            </w:r>
          </w:p>
          <w:p w14:paraId="632EC59A" w14:textId="7D709256" w:rsidR="000120E4" w:rsidRDefault="000441E9" w:rsidP="004E1704">
            <w:r>
              <w:t>a</w:t>
            </w:r>
            <w:r w:rsidR="00584596">
              <w:t>ktivní účast na výuce</w:t>
            </w:r>
          </w:p>
          <w:p w14:paraId="5F14C25A" w14:textId="62AAEFD7" w:rsidR="001E1ACB" w:rsidRDefault="001E1ACB" w:rsidP="004E1704"/>
        </w:tc>
      </w:tr>
      <w:tr w:rsidR="001E1ACB" w14:paraId="13D81BEC" w14:textId="77777777" w:rsidTr="004E1704">
        <w:trPr>
          <w:trHeight w:val="204"/>
        </w:trPr>
        <w:tc>
          <w:tcPr>
            <w:tcW w:w="9855" w:type="dxa"/>
            <w:gridSpan w:val="9"/>
            <w:tcBorders>
              <w:top w:val="nil"/>
            </w:tcBorders>
          </w:tcPr>
          <w:p w14:paraId="18050687" w14:textId="77777777" w:rsidR="001E1ACB" w:rsidRDefault="001E1ACB" w:rsidP="004E1704"/>
        </w:tc>
      </w:tr>
      <w:tr w:rsidR="001918FB" w14:paraId="32EA3094" w14:textId="77777777" w:rsidTr="005133EF">
        <w:trPr>
          <w:trHeight w:val="197"/>
        </w:trPr>
        <w:tc>
          <w:tcPr>
            <w:tcW w:w="3086" w:type="dxa"/>
            <w:tcBorders>
              <w:top w:val="nil"/>
            </w:tcBorders>
            <w:shd w:val="clear" w:color="auto" w:fill="F7CAAC"/>
          </w:tcPr>
          <w:p w14:paraId="64B3ED05" w14:textId="77777777" w:rsidR="001918FB" w:rsidRDefault="001918FB" w:rsidP="004E1704">
            <w:pPr>
              <w:rPr>
                <w:b/>
              </w:rPr>
            </w:pPr>
            <w:r>
              <w:rPr>
                <w:b/>
              </w:rPr>
              <w:t>Garant předmětu</w:t>
            </w:r>
          </w:p>
        </w:tc>
        <w:tc>
          <w:tcPr>
            <w:tcW w:w="6769" w:type="dxa"/>
            <w:gridSpan w:val="8"/>
            <w:tcBorders>
              <w:top w:val="nil"/>
            </w:tcBorders>
          </w:tcPr>
          <w:p w14:paraId="6598D32C" w14:textId="56F5E6F1" w:rsidR="001918FB" w:rsidRDefault="001918FB" w:rsidP="004E1704">
            <w:r>
              <w:t>Mgr. Vít Jakubíček, Ph.D.</w:t>
            </w:r>
          </w:p>
        </w:tc>
      </w:tr>
      <w:tr w:rsidR="001918FB" w14:paraId="278CE000" w14:textId="77777777" w:rsidTr="005133EF">
        <w:trPr>
          <w:trHeight w:val="243"/>
        </w:trPr>
        <w:tc>
          <w:tcPr>
            <w:tcW w:w="3086" w:type="dxa"/>
            <w:tcBorders>
              <w:top w:val="nil"/>
            </w:tcBorders>
            <w:shd w:val="clear" w:color="auto" w:fill="F7CAAC"/>
          </w:tcPr>
          <w:p w14:paraId="5D565F54" w14:textId="77777777" w:rsidR="001918FB" w:rsidRDefault="001918FB" w:rsidP="004E1704">
            <w:pPr>
              <w:rPr>
                <w:b/>
              </w:rPr>
            </w:pPr>
            <w:r>
              <w:rPr>
                <w:b/>
              </w:rPr>
              <w:t>Zapojení garanta do výuky předmětu</w:t>
            </w:r>
          </w:p>
        </w:tc>
        <w:tc>
          <w:tcPr>
            <w:tcW w:w="6769" w:type="dxa"/>
            <w:gridSpan w:val="8"/>
            <w:tcBorders>
              <w:top w:val="nil"/>
            </w:tcBorders>
          </w:tcPr>
          <w:p w14:paraId="5593F0E2" w14:textId="32A99ECB" w:rsidR="001918FB" w:rsidRDefault="001918FB" w:rsidP="004E1704">
            <w:r>
              <w:t>100 %</w:t>
            </w:r>
          </w:p>
        </w:tc>
      </w:tr>
      <w:tr w:rsidR="001918FB" w14:paraId="4B2BD5D0" w14:textId="77777777" w:rsidTr="005133EF">
        <w:tc>
          <w:tcPr>
            <w:tcW w:w="3086" w:type="dxa"/>
            <w:shd w:val="clear" w:color="auto" w:fill="F7CAAC"/>
          </w:tcPr>
          <w:p w14:paraId="627A27EE" w14:textId="77777777" w:rsidR="001918FB" w:rsidRDefault="001918FB" w:rsidP="004E1704">
            <w:pPr>
              <w:rPr>
                <w:b/>
              </w:rPr>
            </w:pPr>
            <w:r>
              <w:rPr>
                <w:b/>
              </w:rPr>
              <w:t>Vyučující</w:t>
            </w:r>
          </w:p>
        </w:tc>
        <w:tc>
          <w:tcPr>
            <w:tcW w:w="6769" w:type="dxa"/>
            <w:gridSpan w:val="8"/>
            <w:tcBorders>
              <w:bottom w:val="nil"/>
            </w:tcBorders>
          </w:tcPr>
          <w:p w14:paraId="035ABDB1" w14:textId="303D9EA0" w:rsidR="001918FB" w:rsidRDefault="001918FB" w:rsidP="004E1704">
            <w:r>
              <w:t>Mgr. Vít Jakubíček, Ph.D.</w:t>
            </w:r>
          </w:p>
        </w:tc>
      </w:tr>
      <w:tr w:rsidR="001918FB" w14:paraId="5199F709" w14:textId="77777777" w:rsidTr="004E1704">
        <w:trPr>
          <w:trHeight w:val="136"/>
        </w:trPr>
        <w:tc>
          <w:tcPr>
            <w:tcW w:w="9855" w:type="dxa"/>
            <w:gridSpan w:val="9"/>
            <w:tcBorders>
              <w:top w:val="nil"/>
            </w:tcBorders>
          </w:tcPr>
          <w:p w14:paraId="6BB67456" w14:textId="77777777" w:rsidR="001918FB" w:rsidRDefault="001918FB" w:rsidP="004E1704"/>
        </w:tc>
      </w:tr>
      <w:tr w:rsidR="001918FB" w14:paraId="6CADD46B" w14:textId="77777777" w:rsidTr="005133EF">
        <w:tc>
          <w:tcPr>
            <w:tcW w:w="3086" w:type="dxa"/>
            <w:shd w:val="clear" w:color="auto" w:fill="F7CAAC"/>
          </w:tcPr>
          <w:p w14:paraId="1AA6EE69" w14:textId="77777777" w:rsidR="001918FB" w:rsidRPr="001452AD" w:rsidRDefault="001918FB" w:rsidP="001918FB">
            <w:pPr>
              <w:jc w:val="both"/>
              <w:rPr>
                <w:b/>
                <w:highlight w:val="yellow"/>
              </w:rPr>
            </w:pPr>
            <w:r w:rsidRPr="009B48E7">
              <w:rPr>
                <w:b/>
              </w:rPr>
              <w:t>Hlavní témata a výsledky učení</w:t>
            </w:r>
          </w:p>
        </w:tc>
        <w:tc>
          <w:tcPr>
            <w:tcW w:w="6769" w:type="dxa"/>
            <w:gridSpan w:val="8"/>
            <w:tcBorders>
              <w:bottom w:val="nil"/>
            </w:tcBorders>
          </w:tcPr>
          <w:p w14:paraId="1114F954" w14:textId="77777777" w:rsidR="001918FB" w:rsidRPr="001452AD" w:rsidRDefault="001918FB" w:rsidP="001918FB">
            <w:pPr>
              <w:jc w:val="both"/>
              <w:rPr>
                <w:highlight w:val="yellow"/>
              </w:rPr>
            </w:pPr>
          </w:p>
        </w:tc>
      </w:tr>
      <w:tr w:rsidR="001918FB" w14:paraId="186D5509" w14:textId="77777777" w:rsidTr="005133EF">
        <w:trPr>
          <w:trHeight w:val="2197"/>
        </w:trPr>
        <w:tc>
          <w:tcPr>
            <w:tcW w:w="9855" w:type="dxa"/>
            <w:gridSpan w:val="9"/>
            <w:tcBorders>
              <w:top w:val="nil"/>
              <w:bottom w:val="single" w:sz="4" w:space="0" w:color="auto"/>
            </w:tcBorders>
          </w:tcPr>
          <w:p w14:paraId="465ACB4C" w14:textId="052FB271" w:rsidR="00835A0D" w:rsidRPr="00A55604" w:rsidRDefault="00B4448C" w:rsidP="00835A0D">
            <w:pPr>
              <w:jc w:val="both"/>
              <w:rPr>
                <w:b/>
                <w:bCs/>
                <w:sz w:val="12"/>
                <w:szCs w:val="12"/>
              </w:rPr>
            </w:pPr>
            <w:r w:rsidRPr="00A55604">
              <w:rPr>
                <w:b/>
                <w:bCs/>
              </w:rPr>
              <w:t>Témata:</w:t>
            </w:r>
          </w:p>
          <w:p w14:paraId="2435FC9A" w14:textId="7F17196E" w:rsidR="00835A0D" w:rsidRPr="00301D2B" w:rsidRDefault="00835A0D" w:rsidP="004C352E">
            <w:pPr>
              <w:pStyle w:val="Odstavecseseznamem"/>
              <w:numPr>
                <w:ilvl w:val="0"/>
                <w:numId w:val="138"/>
              </w:numPr>
              <w:contextualSpacing w:val="0"/>
              <w:jc w:val="both"/>
            </w:pPr>
            <w:r w:rsidRPr="00301D2B">
              <w:t>Od prehistorie až po novověk – stopy principů moderní výroby a její organizace před průmyslovou revolucí</w:t>
            </w:r>
            <w:r w:rsidR="00B46829">
              <w:t>.</w:t>
            </w:r>
          </w:p>
          <w:p w14:paraId="46285931" w14:textId="39C13CD4" w:rsidR="00835A0D" w:rsidRPr="00301D2B" w:rsidRDefault="00835A0D" w:rsidP="004C352E">
            <w:pPr>
              <w:pStyle w:val="Odstavecseseznamem"/>
              <w:numPr>
                <w:ilvl w:val="0"/>
                <w:numId w:val="138"/>
              </w:numPr>
              <w:contextualSpacing w:val="0"/>
              <w:jc w:val="both"/>
            </w:pPr>
            <w:r w:rsidRPr="00301D2B">
              <w:t>Průmyslová revoluce – vliv zdokonaleného parního stroje na rozvoj vědy a techniky</w:t>
            </w:r>
            <w:r w:rsidR="00B46829">
              <w:t>.</w:t>
            </w:r>
          </w:p>
          <w:p w14:paraId="14F27DF3" w14:textId="45476AB4" w:rsidR="00835A0D" w:rsidRPr="00301D2B" w:rsidRDefault="00835A0D" w:rsidP="004C352E">
            <w:pPr>
              <w:pStyle w:val="Odstavecseseznamem"/>
              <w:numPr>
                <w:ilvl w:val="0"/>
                <w:numId w:val="138"/>
              </w:numPr>
              <w:contextualSpacing w:val="0"/>
              <w:jc w:val="both"/>
            </w:pPr>
            <w:r w:rsidRPr="00301D2B">
              <w:t>19. století jako věk techniky, vynálezů i revolučních myšlenek v</w:t>
            </w:r>
            <w:r w:rsidR="00B46829">
              <w:t> </w:t>
            </w:r>
            <w:r w:rsidRPr="00301D2B">
              <w:t>designu</w:t>
            </w:r>
            <w:r w:rsidR="00B46829">
              <w:t>.</w:t>
            </w:r>
          </w:p>
          <w:p w14:paraId="35D6A241" w14:textId="3D3B02F0" w:rsidR="00835A0D" w:rsidRPr="00301D2B" w:rsidRDefault="00835A0D" w:rsidP="004C352E">
            <w:pPr>
              <w:pStyle w:val="Odstavecseseznamem"/>
              <w:numPr>
                <w:ilvl w:val="0"/>
                <w:numId w:val="138"/>
              </w:numPr>
              <w:contextualSpacing w:val="0"/>
              <w:jc w:val="both"/>
            </w:pPr>
            <w:r w:rsidRPr="00301D2B">
              <w:t>Počátky moderny, fordismus, redukcionismus a racionalismus</w:t>
            </w:r>
            <w:r w:rsidR="00B46829">
              <w:t>.</w:t>
            </w:r>
          </w:p>
          <w:p w14:paraId="061B5C54" w14:textId="1BEC949F" w:rsidR="00835A0D" w:rsidRPr="00301D2B" w:rsidRDefault="00835A0D" w:rsidP="004C352E">
            <w:pPr>
              <w:pStyle w:val="Odstavecseseznamem"/>
              <w:numPr>
                <w:ilvl w:val="0"/>
                <w:numId w:val="138"/>
              </w:numPr>
              <w:contextualSpacing w:val="0"/>
              <w:jc w:val="both"/>
            </w:pPr>
            <w:r w:rsidRPr="00301D2B">
              <w:t xml:space="preserve">Stroj jako předmět designu i inspirace – konstruktivismus a funkcionalismus vs. art deco a </w:t>
            </w:r>
            <w:proofErr w:type="spellStart"/>
            <w:r w:rsidRPr="00301D2B">
              <w:t>streamlining</w:t>
            </w:r>
            <w:proofErr w:type="spellEnd"/>
            <w:r w:rsidR="00B46829">
              <w:t>.</w:t>
            </w:r>
            <w:r w:rsidRPr="00301D2B">
              <w:t xml:space="preserve"> </w:t>
            </w:r>
          </w:p>
          <w:p w14:paraId="62B1A548" w14:textId="5E0E4CA9" w:rsidR="00835A0D" w:rsidRPr="00301D2B" w:rsidRDefault="00835A0D" w:rsidP="004C352E">
            <w:pPr>
              <w:pStyle w:val="Odstavecseseznamem"/>
              <w:numPr>
                <w:ilvl w:val="0"/>
                <w:numId w:val="138"/>
              </w:numPr>
              <w:contextualSpacing w:val="0"/>
              <w:jc w:val="both"/>
            </w:pPr>
            <w:r w:rsidRPr="00301D2B">
              <w:t>Design a válka</w:t>
            </w:r>
            <w:r w:rsidR="00B46829">
              <w:t>.</w:t>
            </w:r>
          </w:p>
          <w:p w14:paraId="541E9FC9" w14:textId="659FD25F" w:rsidR="00835A0D" w:rsidRPr="00301D2B" w:rsidRDefault="00835A0D" w:rsidP="004C352E">
            <w:pPr>
              <w:pStyle w:val="Odstavecseseznamem"/>
              <w:numPr>
                <w:ilvl w:val="0"/>
                <w:numId w:val="138"/>
              </w:numPr>
              <w:contextualSpacing w:val="0"/>
              <w:jc w:val="both"/>
            </w:pPr>
            <w:r w:rsidRPr="00301D2B">
              <w:t>Doba plastová</w:t>
            </w:r>
            <w:r w:rsidR="00B46829">
              <w:t>.</w:t>
            </w:r>
          </w:p>
          <w:p w14:paraId="35E4B9B0" w14:textId="3F5684B1" w:rsidR="00835A0D" w:rsidRPr="00301D2B" w:rsidRDefault="00835A0D" w:rsidP="004C352E">
            <w:pPr>
              <w:pStyle w:val="Odstavecseseznamem"/>
              <w:numPr>
                <w:ilvl w:val="0"/>
                <w:numId w:val="138"/>
              </w:numPr>
              <w:contextualSpacing w:val="0"/>
              <w:jc w:val="both"/>
            </w:pPr>
            <w:proofErr w:type="spellStart"/>
            <w:r w:rsidRPr="00301D2B">
              <w:t>Space</w:t>
            </w:r>
            <w:proofErr w:type="spellEnd"/>
            <w:r w:rsidRPr="00301D2B">
              <w:t xml:space="preserve"> </w:t>
            </w:r>
            <w:proofErr w:type="spellStart"/>
            <w:r w:rsidRPr="00301D2B">
              <w:t>age</w:t>
            </w:r>
            <w:proofErr w:type="spellEnd"/>
            <w:r w:rsidRPr="00301D2B">
              <w:t>, futurismus, utopie</w:t>
            </w:r>
            <w:r w:rsidR="00B46829">
              <w:t>.</w:t>
            </w:r>
          </w:p>
          <w:p w14:paraId="22B45C59" w14:textId="752D4FA4" w:rsidR="00835A0D" w:rsidRPr="00301D2B" w:rsidRDefault="00835A0D" w:rsidP="004C352E">
            <w:pPr>
              <w:pStyle w:val="Odstavecseseznamem"/>
              <w:numPr>
                <w:ilvl w:val="0"/>
                <w:numId w:val="138"/>
              </w:numPr>
              <w:contextualSpacing w:val="0"/>
              <w:jc w:val="both"/>
            </w:pPr>
            <w:r w:rsidRPr="00301D2B">
              <w:t>Miniaturizace, digitalizace a transformace hmotného v „nehmotné“</w:t>
            </w:r>
            <w:r w:rsidR="00B46829">
              <w:t>.</w:t>
            </w:r>
          </w:p>
          <w:p w14:paraId="7C4779C7" w14:textId="66554282" w:rsidR="00835A0D" w:rsidRPr="00301D2B" w:rsidRDefault="00835A0D" w:rsidP="004C352E">
            <w:pPr>
              <w:pStyle w:val="Odstavecseseznamem"/>
              <w:numPr>
                <w:ilvl w:val="0"/>
                <w:numId w:val="138"/>
              </w:numPr>
              <w:contextualSpacing w:val="0"/>
              <w:jc w:val="both"/>
            </w:pPr>
            <w:r w:rsidRPr="00301D2B">
              <w:t>Věk počítačů a „chytrých zařízení“ a jejich vliv na proměnu společnosti i jednání jednotlivců</w:t>
            </w:r>
            <w:r w:rsidR="00B46829">
              <w:t>.</w:t>
            </w:r>
          </w:p>
          <w:p w14:paraId="5D17B104" w14:textId="6FE55FD9" w:rsidR="00835A0D" w:rsidRPr="00301D2B" w:rsidRDefault="00835A0D" w:rsidP="004C352E">
            <w:pPr>
              <w:pStyle w:val="Odstavecseseznamem"/>
              <w:numPr>
                <w:ilvl w:val="0"/>
                <w:numId w:val="138"/>
              </w:numPr>
              <w:contextualSpacing w:val="0"/>
              <w:jc w:val="both"/>
            </w:pPr>
            <w:r w:rsidRPr="00301D2B">
              <w:t xml:space="preserve">3D tisk, rapid </w:t>
            </w:r>
            <w:proofErr w:type="spellStart"/>
            <w:r w:rsidRPr="00301D2B">
              <w:t>prototyping</w:t>
            </w:r>
            <w:proofErr w:type="spellEnd"/>
            <w:r w:rsidRPr="00301D2B">
              <w:t xml:space="preserve">, </w:t>
            </w:r>
            <w:proofErr w:type="spellStart"/>
            <w:r w:rsidRPr="00301D2B">
              <w:t>parametricismus</w:t>
            </w:r>
            <w:proofErr w:type="spellEnd"/>
            <w:r w:rsidRPr="00301D2B">
              <w:t xml:space="preserve"> a jejich vliv na podobu současného designu</w:t>
            </w:r>
            <w:r w:rsidR="00B46829">
              <w:t>.</w:t>
            </w:r>
          </w:p>
          <w:p w14:paraId="70EECBAE" w14:textId="4D9AF3E1" w:rsidR="00835A0D" w:rsidRPr="00301D2B" w:rsidRDefault="00835A0D" w:rsidP="004C352E">
            <w:pPr>
              <w:pStyle w:val="Odstavecseseznamem"/>
              <w:numPr>
                <w:ilvl w:val="0"/>
                <w:numId w:val="138"/>
              </w:numPr>
              <w:contextualSpacing w:val="0"/>
              <w:jc w:val="both"/>
            </w:pPr>
            <w:r w:rsidRPr="00301D2B">
              <w:t>Budoucí výzvy pro design a společnost s ohledem na vývoj vědy, techniky a společnosti</w:t>
            </w:r>
            <w:r w:rsidR="00B46829">
              <w:t>.</w:t>
            </w:r>
          </w:p>
          <w:p w14:paraId="1408BB43" w14:textId="4C8AD5E1" w:rsidR="00835A0D" w:rsidRPr="00301D2B" w:rsidRDefault="00835A0D" w:rsidP="004C352E">
            <w:pPr>
              <w:pStyle w:val="Odstavecseseznamem"/>
              <w:numPr>
                <w:ilvl w:val="0"/>
                <w:numId w:val="138"/>
              </w:numPr>
              <w:spacing w:after="120"/>
              <w:contextualSpacing w:val="0"/>
              <w:jc w:val="both"/>
            </w:pPr>
            <w:r w:rsidRPr="00301D2B">
              <w:t>Exkurze</w:t>
            </w:r>
            <w:r w:rsidR="00B46829">
              <w:t>.</w:t>
            </w:r>
          </w:p>
          <w:p w14:paraId="2BC5A654" w14:textId="77777777" w:rsidR="00B4448C" w:rsidRPr="00A55604" w:rsidRDefault="00B4448C" w:rsidP="00B4448C">
            <w:pPr>
              <w:jc w:val="both"/>
              <w:rPr>
                <w:b/>
                <w:color w:val="000000" w:themeColor="text1"/>
              </w:rPr>
            </w:pPr>
            <w:r w:rsidRPr="00A55604">
              <w:rPr>
                <w:b/>
                <w:color w:val="000000" w:themeColor="text1"/>
              </w:rPr>
              <w:t>Výsledky učení:</w:t>
            </w:r>
          </w:p>
          <w:p w14:paraId="588A9DD6" w14:textId="77777777" w:rsidR="00B4448C" w:rsidRDefault="00B4448C" w:rsidP="00B4448C">
            <w:pPr>
              <w:jc w:val="both"/>
              <w:rPr>
                <w:color w:val="000000" w:themeColor="text1"/>
              </w:rPr>
            </w:pPr>
            <w:r w:rsidRPr="008B3191">
              <w:rPr>
                <w:color w:val="000000" w:themeColor="text1"/>
              </w:rPr>
              <w:t>Odborné znalosti – po absolvování předmětu student umí:</w:t>
            </w:r>
          </w:p>
          <w:p w14:paraId="1BF292EF" w14:textId="65EBC2C1" w:rsidR="00B4448C" w:rsidRPr="00B4448C" w:rsidRDefault="00B4448C" w:rsidP="004C352E">
            <w:pPr>
              <w:pStyle w:val="Odstavecseseznamem"/>
              <w:numPr>
                <w:ilvl w:val="0"/>
                <w:numId w:val="38"/>
              </w:numPr>
              <w:jc w:val="both"/>
              <w:rPr>
                <w:color w:val="000000" w:themeColor="text1"/>
              </w:rPr>
            </w:pPr>
            <w:r w:rsidRPr="00B4448C">
              <w:rPr>
                <w:color w:val="000000" w:themeColor="text1"/>
              </w:rPr>
              <w:t>popsat heterogenní povahu designu mezi uměním, technikou a společností</w:t>
            </w:r>
          </w:p>
          <w:p w14:paraId="43FB8A7B" w14:textId="77777777" w:rsidR="00B4448C" w:rsidRPr="00B4448C" w:rsidRDefault="00B4448C" w:rsidP="004C352E">
            <w:pPr>
              <w:pStyle w:val="Odstavecseseznamem"/>
              <w:numPr>
                <w:ilvl w:val="0"/>
                <w:numId w:val="38"/>
              </w:numPr>
              <w:jc w:val="both"/>
              <w:rPr>
                <w:color w:val="000000" w:themeColor="text1"/>
              </w:rPr>
            </w:pPr>
            <w:r w:rsidRPr="00B4448C">
              <w:rPr>
                <w:color w:val="000000" w:themeColor="text1"/>
              </w:rPr>
              <w:t>vyjmenovat stěžejní události a vynálezy od pravěku až po současnost</w:t>
            </w:r>
          </w:p>
          <w:p w14:paraId="23FC583E" w14:textId="77777777" w:rsidR="00B4448C" w:rsidRPr="00B4448C" w:rsidRDefault="00B4448C" w:rsidP="004C352E">
            <w:pPr>
              <w:pStyle w:val="Odstavecseseznamem"/>
              <w:numPr>
                <w:ilvl w:val="0"/>
                <w:numId w:val="38"/>
              </w:numPr>
              <w:jc w:val="both"/>
              <w:rPr>
                <w:color w:val="000000" w:themeColor="text1"/>
              </w:rPr>
            </w:pPr>
            <w:r w:rsidRPr="00B4448C">
              <w:rPr>
                <w:color w:val="000000" w:themeColor="text1"/>
              </w:rPr>
              <w:t>rozlišit principy řemeslné práce a strojní výroby</w:t>
            </w:r>
          </w:p>
          <w:p w14:paraId="22D207E9" w14:textId="77777777" w:rsidR="00B4448C" w:rsidRPr="00B4448C" w:rsidRDefault="00B4448C" w:rsidP="004C352E">
            <w:pPr>
              <w:pStyle w:val="Odstavecseseznamem"/>
              <w:numPr>
                <w:ilvl w:val="0"/>
                <w:numId w:val="38"/>
              </w:numPr>
              <w:jc w:val="both"/>
              <w:rPr>
                <w:color w:val="000000" w:themeColor="text1"/>
              </w:rPr>
            </w:pPr>
            <w:r w:rsidRPr="00B4448C">
              <w:rPr>
                <w:color w:val="000000" w:themeColor="text1"/>
              </w:rPr>
              <w:t>identifikovat principy ovlivňující způsoby moderní výroby</w:t>
            </w:r>
          </w:p>
          <w:p w14:paraId="13B8ABE7" w14:textId="77777777" w:rsidR="00E015DC" w:rsidRPr="00E015DC" w:rsidRDefault="00B4448C" w:rsidP="004C352E">
            <w:pPr>
              <w:numPr>
                <w:ilvl w:val="0"/>
                <w:numId w:val="38"/>
              </w:numPr>
              <w:jc w:val="both"/>
            </w:pPr>
            <w:r w:rsidRPr="00B4448C">
              <w:rPr>
                <w:color w:val="000000" w:themeColor="text1"/>
              </w:rPr>
              <w:t>definovat vliv moderních materiálů na podobu designu</w:t>
            </w:r>
          </w:p>
          <w:p w14:paraId="6DFCC5B4" w14:textId="31B9337B" w:rsidR="00B4448C" w:rsidRDefault="00B4448C" w:rsidP="00E015DC">
            <w:pPr>
              <w:ind w:left="-30"/>
              <w:jc w:val="both"/>
            </w:pPr>
            <w:r>
              <w:t>Odborné dovednosti – po absolvování předmětu student umí:</w:t>
            </w:r>
          </w:p>
          <w:p w14:paraId="390B073E" w14:textId="77777777" w:rsidR="00E015DC" w:rsidRDefault="00E015DC" w:rsidP="004C352E">
            <w:pPr>
              <w:pStyle w:val="Odstavecseseznamem"/>
              <w:numPr>
                <w:ilvl w:val="0"/>
                <w:numId w:val="38"/>
              </w:numPr>
              <w:jc w:val="both"/>
            </w:pPr>
            <w:r>
              <w:t>kriticky reflektovat dějiny designu perspektivou pokroku v oblasti vědy a techniky</w:t>
            </w:r>
          </w:p>
          <w:p w14:paraId="68FFC87C" w14:textId="77777777" w:rsidR="00E015DC" w:rsidRDefault="00E015DC" w:rsidP="004C352E">
            <w:pPr>
              <w:pStyle w:val="Odstavecseseznamem"/>
              <w:numPr>
                <w:ilvl w:val="0"/>
                <w:numId w:val="38"/>
              </w:numPr>
              <w:jc w:val="both"/>
            </w:pPr>
            <w:r>
              <w:t>aplikovat ve vlastní tvorbě zásady udržitelného rozvoje</w:t>
            </w:r>
          </w:p>
          <w:p w14:paraId="6270F308" w14:textId="10A26877" w:rsidR="00E015DC" w:rsidRDefault="00E015DC" w:rsidP="004C352E">
            <w:pPr>
              <w:pStyle w:val="Odstavecseseznamem"/>
              <w:numPr>
                <w:ilvl w:val="0"/>
                <w:numId w:val="38"/>
              </w:numPr>
              <w:jc w:val="both"/>
            </w:pPr>
            <w:r>
              <w:t>stanovit měnící se roli designéra v průběhu staletí</w:t>
            </w:r>
          </w:p>
          <w:p w14:paraId="222872C5" w14:textId="77777777" w:rsidR="00E015DC" w:rsidRDefault="00E015DC" w:rsidP="004C352E">
            <w:pPr>
              <w:pStyle w:val="Odstavecseseznamem"/>
              <w:numPr>
                <w:ilvl w:val="0"/>
                <w:numId w:val="38"/>
              </w:numPr>
              <w:jc w:val="both"/>
            </w:pPr>
            <w:r>
              <w:t>evaluovat rozdílné způsoby prezentace a interpretace designu ve výstavní a muzejní praxi</w:t>
            </w:r>
          </w:p>
          <w:p w14:paraId="63BB02F5" w14:textId="564E39B3" w:rsidR="001918FB" w:rsidRPr="005A0406" w:rsidRDefault="00E015DC" w:rsidP="004C352E">
            <w:pPr>
              <w:pStyle w:val="Odstavecseseznamem"/>
              <w:numPr>
                <w:ilvl w:val="0"/>
                <w:numId w:val="38"/>
              </w:numPr>
              <w:jc w:val="both"/>
            </w:pPr>
            <w:r>
              <w:t>kriticky zhodnotit proměny práce designéra pracujícího v digitálním prostředí</w:t>
            </w:r>
          </w:p>
        </w:tc>
      </w:tr>
      <w:tr w:rsidR="001918FB" w14:paraId="435B0D65"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564008E" w14:textId="77777777" w:rsidR="001918FB" w:rsidRPr="001452AD" w:rsidRDefault="001918FB" w:rsidP="001918FB">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8760999" w14:textId="77777777" w:rsidR="001918FB" w:rsidRPr="001452AD" w:rsidRDefault="001918FB" w:rsidP="001918FB">
            <w:pPr>
              <w:jc w:val="both"/>
              <w:rPr>
                <w:highlight w:val="yellow"/>
              </w:rPr>
            </w:pPr>
          </w:p>
        </w:tc>
      </w:tr>
      <w:tr w:rsidR="001918FB" w14:paraId="6AA46A3F" w14:textId="77777777" w:rsidTr="009136ED">
        <w:trPr>
          <w:trHeight w:val="662"/>
        </w:trPr>
        <w:tc>
          <w:tcPr>
            <w:tcW w:w="9855" w:type="dxa"/>
            <w:gridSpan w:val="9"/>
            <w:tcBorders>
              <w:top w:val="nil"/>
              <w:bottom w:val="single" w:sz="4" w:space="0" w:color="auto"/>
            </w:tcBorders>
          </w:tcPr>
          <w:p w14:paraId="1C785411" w14:textId="77777777" w:rsidR="00F36246" w:rsidRDefault="00F36246" w:rsidP="004C352E">
            <w:pPr>
              <w:pStyle w:val="Odstavecseseznamem"/>
              <w:numPr>
                <w:ilvl w:val="0"/>
                <w:numId w:val="35"/>
              </w:numPr>
              <w:jc w:val="both"/>
            </w:pPr>
            <w:r>
              <w:t>projekce (statická, dynamická)</w:t>
            </w:r>
          </w:p>
          <w:p w14:paraId="020150BB" w14:textId="38F337E9" w:rsidR="00F36246" w:rsidRDefault="000277C4" w:rsidP="004C352E">
            <w:pPr>
              <w:pStyle w:val="Odstavecseseznamem"/>
              <w:numPr>
                <w:ilvl w:val="0"/>
                <w:numId w:val="35"/>
              </w:numPr>
              <w:jc w:val="both"/>
              <w:rPr>
                <w:color w:val="000000" w:themeColor="text1"/>
              </w:rPr>
            </w:pPr>
            <w:r w:rsidRPr="009F59AA">
              <w:rPr>
                <w:color w:val="000000" w:themeColor="text1"/>
              </w:rPr>
              <w:t>výklad</w:t>
            </w:r>
          </w:p>
          <w:p w14:paraId="171DBB3A" w14:textId="55A29E49" w:rsidR="001918FB" w:rsidRDefault="00E015DC" w:rsidP="004C352E">
            <w:pPr>
              <w:pStyle w:val="Odstavecseseznamem"/>
              <w:numPr>
                <w:ilvl w:val="0"/>
                <w:numId w:val="35"/>
              </w:numPr>
              <w:jc w:val="both"/>
            </w:pPr>
            <w:r w:rsidRPr="009F59AA">
              <w:rPr>
                <w:color w:val="000000" w:themeColor="text1"/>
              </w:rPr>
              <w:t>dialogická (diskuze, rozhovor, brainstorming)</w:t>
            </w:r>
          </w:p>
        </w:tc>
      </w:tr>
      <w:tr w:rsidR="001918FB" w14:paraId="205F2AC6" w14:textId="77777777" w:rsidTr="005133EF">
        <w:trPr>
          <w:trHeight w:val="265"/>
        </w:trPr>
        <w:tc>
          <w:tcPr>
            <w:tcW w:w="3653" w:type="dxa"/>
            <w:gridSpan w:val="3"/>
            <w:tcBorders>
              <w:top w:val="single" w:sz="4" w:space="0" w:color="auto"/>
            </w:tcBorders>
            <w:shd w:val="clear" w:color="auto" w:fill="F7CAAC"/>
          </w:tcPr>
          <w:p w14:paraId="408CEC59" w14:textId="77777777" w:rsidR="001918FB" w:rsidRDefault="001918FB" w:rsidP="001918FB">
            <w:pPr>
              <w:jc w:val="both"/>
            </w:pPr>
            <w:r>
              <w:rPr>
                <w:b/>
              </w:rPr>
              <w:t>Studijní literatura a studijní pomůcky</w:t>
            </w:r>
          </w:p>
        </w:tc>
        <w:tc>
          <w:tcPr>
            <w:tcW w:w="6202" w:type="dxa"/>
            <w:gridSpan w:val="6"/>
            <w:tcBorders>
              <w:top w:val="single" w:sz="4" w:space="0" w:color="auto"/>
              <w:bottom w:val="nil"/>
            </w:tcBorders>
          </w:tcPr>
          <w:p w14:paraId="7953D6AA" w14:textId="77777777" w:rsidR="001918FB" w:rsidRDefault="001918FB" w:rsidP="001918FB">
            <w:pPr>
              <w:jc w:val="both"/>
            </w:pPr>
          </w:p>
        </w:tc>
      </w:tr>
      <w:tr w:rsidR="001918FB" w14:paraId="4B0C2E23" w14:textId="77777777" w:rsidTr="005133EF">
        <w:trPr>
          <w:trHeight w:val="1497"/>
        </w:trPr>
        <w:tc>
          <w:tcPr>
            <w:tcW w:w="9855" w:type="dxa"/>
            <w:gridSpan w:val="9"/>
            <w:tcBorders>
              <w:top w:val="nil"/>
            </w:tcBorders>
          </w:tcPr>
          <w:p w14:paraId="7637C57E" w14:textId="77777777" w:rsidR="009F43E5" w:rsidRDefault="009F43E5" w:rsidP="00442E90">
            <w:pPr>
              <w:rPr>
                <w:b/>
                <w:bCs/>
              </w:rPr>
            </w:pPr>
            <w:r>
              <w:rPr>
                <w:b/>
                <w:bCs/>
              </w:rPr>
              <w:t>Povinná:</w:t>
            </w:r>
          </w:p>
          <w:p w14:paraId="54A078D2" w14:textId="77777777" w:rsidR="009F43E5" w:rsidRDefault="009F43E5" w:rsidP="00442E90">
            <w:r>
              <w:t xml:space="preserve">FAIRS, Marcus. </w:t>
            </w:r>
            <w:r w:rsidRPr="00E50B96">
              <w:rPr>
                <w:i/>
              </w:rPr>
              <w:t>Design 21. století: nové ikony designu; od masového trhu k avantgardě</w:t>
            </w:r>
            <w:r>
              <w:t xml:space="preserve">. Praha: </w:t>
            </w:r>
            <w:proofErr w:type="spellStart"/>
            <w:r>
              <w:t>Slovart</w:t>
            </w:r>
            <w:proofErr w:type="spellEnd"/>
            <w:r>
              <w:t xml:space="preserve">, 2007. </w:t>
            </w:r>
          </w:p>
          <w:p w14:paraId="2B47E87B" w14:textId="77777777" w:rsidR="009F43E5" w:rsidRDefault="009F43E5" w:rsidP="00442E90">
            <w:r>
              <w:t xml:space="preserve">ISBN </w:t>
            </w:r>
            <w:r>
              <w:rPr>
                <w:rStyle w:val="result-detail-item"/>
              </w:rPr>
              <w:t>9788072099702.</w:t>
            </w:r>
          </w:p>
          <w:p w14:paraId="00AE8882" w14:textId="77777777" w:rsidR="009F43E5" w:rsidRPr="00461D24" w:rsidRDefault="009F43E5" w:rsidP="00442E90">
            <w:r w:rsidRPr="00461D24">
              <w:rPr>
                <w:caps/>
              </w:rPr>
              <w:t>Kolesár</w:t>
            </w:r>
            <w:r w:rsidRPr="00461D24">
              <w:t xml:space="preserve">, Zdeno. </w:t>
            </w:r>
            <w:r w:rsidRPr="00A22118">
              <w:rPr>
                <w:i/>
                <w:iCs/>
              </w:rPr>
              <w:t>Kapitoly z dějin designu</w:t>
            </w:r>
            <w:r w:rsidRPr="00461D24">
              <w:t xml:space="preserve">. Překlad Kateřina Křížová a Lucie </w:t>
            </w:r>
            <w:proofErr w:type="spellStart"/>
            <w:r w:rsidRPr="00461D24">
              <w:t>Vidmar</w:t>
            </w:r>
            <w:proofErr w:type="spellEnd"/>
            <w:r w:rsidRPr="00461D24">
              <w:t xml:space="preserve">. </w:t>
            </w:r>
            <w:r>
              <w:t>Vydání druhé</w:t>
            </w:r>
            <w:r w:rsidRPr="00461D24">
              <w:t xml:space="preserve">, dopl. a </w:t>
            </w:r>
            <w:proofErr w:type="spellStart"/>
            <w:r w:rsidRPr="00461D24">
              <w:t>rev</w:t>
            </w:r>
            <w:proofErr w:type="spellEnd"/>
            <w:r w:rsidRPr="00461D24">
              <w:t>. Pra</w:t>
            </w:r>
            <w:r>
              <w:t>ha</w:t>
            </w:r>
            <w:r w:rsidRPr="00461D24">
              <w:t xml:space="preserve">: Vysoká škola uměleckoprůmyslová, 2009. </w:t>
            </w:r>
            <w:r>
              <w:t xml:space="preserve">ISBN </w:t>
            </w:r>
            <w:r>
              <w:rPr>
                <w:rStyle w:val="result-detail-item"/>
              </w:rPr>
              <w:t>9788086863283.</w:t>
            </w:r>
          </w:p>
          <w:p w14:paraId="42B7A431" w14:textId="170FF00A" w:rsidR="009F43E5" w:rsidRPr="008E2945" w:rsidRDefault="009F43E5" w:rsidP="00442E90">
            <w:r>
              <w:t>KNOBLOCH</w:t>
            </w:r>
            <w:r w:rsidRPr="00772AB7">
              <w:t xml:space="preserve">, </w:t>
            </w:r>
            <w:r w:rsidRPr="008E2945">
              <w:t>Iva</w:t>
            </w:r>
            <w:r w:rsidR="00525598">
              <w:t xml:space="preserve"> a</w:t>
            </w:r>
            <w:r w:rsidRPr="008E2945">
              <w:t xml:space="preserve"> VONDRÁČEK, Radim, </w:t>
            </w:r>
            <w:proofErr w:type="spellStart"/>
            <w:r w:rsidRPr="008E2945">
              <w:t>ed</w:t>
            </w:r>
            <w:proofErr w:type="spellEnd"/>
            <w:r w:rsidRPr="008E2945">
              <w:t xml:space="preserve">. </w:t>
            </w:r>
            <w:r w:rsidRPr="00787177">
              <w:rPr>
                <w:i/>
              </w:rPr>
              <w:t>Dějiny českého designu 20. století: instituce moderního designu</w:t>
            </w:r>
            <w:r w:rsidRPr="008E2945">
              <w:t xml:space="preserve">. </w:t>
            </w:r>
            <w:r w:rsidR="00525598">
              <w:br/>
            </w:r>
            <w:r w:rsidR="00525598" w:rsidRPr="00B20825">
              <w:t>V Praze: Academia</w:t>
            </w:r>
            <w:r>
              <w:t>, 2016.</w:t>
            </w:r>
            <w:r w:rsidRPr="008E2945">
              <w:t xml:space="preserve"> </w:t>
            </w:r>
            <w:r>
              <w:t>ISBN 978-80-200-2612-5.</w:t>
            </w:r>
          </w:p>
          <w:p w14:paraId="1A22B1CA" w14:textId="01E98FB1" w:rsidR="009F43E5" w:rsidRDefault="009F43E5" w:rsidP="00442E90">
            <w:pPr>
              <w:rPr>
                <w:rStyle w:val="result-detail-item"/>
              </w:rPr>
            </w:pPr>
            <w:r w:rsidRPr="00461D24">
              <w:t>NEWSON, Alex</w:t>
            </w:r>
            <w:r w:rsidR="00525598">
              <w:t xml:space="preserve">; </w:t>
            </w:r>
            <w:r w:rsidRPr="00461D24">
              <w:t xml:space="preserve">SUGGETT, Eleanor a SUDJIC, </w:t>
            </w:r>
            <w:proofErr w:type="spellStart"/>
            <w:r w:rsidRPr="00461D24">
              <w:t>Deyan</w:t>
            </w:r>
            <w:proofErr w:type="spellEnd"/>
            <w:r w:rsidRPr="00461D24">
              <w:t xml:space="preserve">. </w:t>
            </w:r>
            <w:r w:rsidRPr="00A22118">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Pr>
                <w:rStyle w:val="result-detail-item"/>
              </w:rPr>
              <w:t>9780714872520.</w:t>
            </w:r>
          </w:p>
          <w:p w14:paraId="400B43FC" w14:textId="77777777" w:rsidR="009F43E5" w:rsidRPr="00BC4B8B" w:rsidRDefault="009F43E5" w:rsidP="00442E90">
            <w:pPr>
              <w:rPr>
                <w:caps/>
              </w:rPr>
            </w:pPr>
            <w:r>
              <w:rPr>
                <w:rStyle w:val="product-title-container"/>
                <w:color w:val="000000"/>
                <w:spacing w:val="5"/>
                <w:bdr w:val="none" w:sz="0" w:space="0" w:color="auto" w:frame="1"/>
              </w:rPr>
              <w:lastRenderedPageBreak/>
              <w:t xml:space="preserve">SPARKE, Penny. </w:t>
            </w:r>
            <w:r>
              <w:rPr>
                <w:rStyle w:val="product-title-container"/>
                <w:i/>
                <w:iCs/>
                <w:color w:val="000000"/>
                <w:spacing w:val="5"/>
                <w:bdr w:val="none" w:sz="0" w:space="0" w:color="auto" w:frame="1"/>
              </w:rPr>
              <w:t xml:space="preserve">An </w:t>
            </w:r>
            <w:proofErr w:type="spellStart"/>
            <w:r>
              <w:rPr>
                <w:rStyle w:val="product-title-container"/>
                <w:i/>
                <w:iCs/>
                <w:color w:val="000000"/>
                <w:spacing w:val="5"/>
                <w:bdr w:val="none" w:sz="0" w:space="0" w:color="auto" w:frame="1"/>
              </w:rPr>
              <w:t>introduction</w:t>
            </w:r>
            <w:proofErr w:type="spellEnd"/>
            <w:r>
              <w:rPr>
                <w:rStyle w:val="product-title-container"/>
                <w:i/>
                <w:iCs/>
                <w:color w:val="000000"/>
                <w:spacing w:val="5"/>
                <w:bdr w:val="none" w:sz="0" w:space="0" w:color="auto" w:frame="1"/>
              </w:rPr>
              <w:t xml:space="preserve"> to design and </w:t>
            </w:r>
            <w:proofErr w:type="spellStart"/>
            <w:r>
              <w:rPr>
                <w:rStyle w:val="product-title-container"/>
                <w:i/>
                <w:iCs/>
                <w:color w:val="000000"/>
                <w:spacing w:val="5"/>
                <w:bdr w:val="none" w:sz="0" w:space="0" w:color="auto" w:frame="1"/>
              </w:rPr>
              <w:t>culture</w:t>
            </w:r>
            <w:proofErr w:type="spellEnd"/>
            <w:r>
              <w:rPr>
                <w:rStyle w:val="product-title-container"/>
                <w:i/>
                <w:iCs/>
                <w:color w:val="000000"/>
                <w:spacing w:val="5"/>
                <w:bdr w:val="none" w:sz="0" w:space="0" w:color="auto" w:frame="1"/>
              </w:rPr>
              <w:t xml:space="preserve">. 1900 to </w:t>
            </w:r>
            <w:proofErr w:type="spellStart"/>
            <w:r>
              <w:rPr>
                <w:rStyle w:val="product-title-container"/>
                <w:i/>
                <w:iCs/>
                <w:color w:val="000000"/>
                <w:spacing w:val="5"/>
                <w:bdr w:val="none" w:sz="0" w:space="0" w:color="auto" w:frame="1"/>
              </w:rPr>
              <w:t>present</w:t>
            </w:r>
            <w:proofErr w:type="spellEnd"/>
            <w:r>
              <w:rPr>
                <w:rStyle w:val="product-title-container"/>
                <w:i/>
                <w:iCs/>
                <w:color w:val="000000"/>
                <w:spacing w:val="5"/>
                <w:bdr w:val="none" w:sz="0" w:space="0" w:color="auto" w:frame="1"/>
              </w:rPr>
              <w:t>.</w:t>
            </w:r>
            <w:r>
              <w:rPr>
                <w:rStyle w:val="product-title-container"/>
                <w:color w:val="000000"/>
                <w:spacing w:val="5"/>
                <w:bdr w:val="none" w:sz="0" w:space="0" w:color="auto" w:frame="1"/>
              </w:rPr>
              <w:t xml:space="preserve"> London: </w:t>
            </w:r>
            <w:proofErr w:type="spellStart"/>
            <w:r>
              <w:rPr>
                <w:rStyle w:val="product-title-container"/>
                <w:color w:val="000000"/>
                <w:spacing w:val="5"/>
                <w:bdr w:val="none" w:sz="0" w:space="0" w:color="auto" w:frame="1"/>
              </w:rPr>
              <w:t>Routledge</w:t>
            </w:r>
            <w:proofErr w:type="spellEnd"/>
            <w:r>
              <w:rPr>
                <w:rStyle w:val="product-title-container"/>
                <w:color w:val="000000"/>
                <w:spacing w:val="5"/>
                <w:bdr w:val="none" w:sz="0" w:space="0" w:color="auto" w:frame="1"/>
              </w:rPr>
              <w:t>, 2019. ISBN 9781351023306.</w:t>
            </w:r>
          </w:p>
          <w:p w14:paraId="0B3BFDD5" w14:textId="77777777" w:rsidR="009F43E5" w:rsidRPr="004D09E4" w:rsidRDefault="009F43E5" w:rsidP="00442E90">
            <w:pPr>
              <w:rPr>
                <w:b/>
                <w:bCs/>
              </w:rPr>
            </w:pPr>
            <w:r w:rsidRPr="004D09E4">
              <w:rPr>
                <w:b/>
                <w:bCs/>
              </w:rPr>
              <w:t>Doporučená</w:t>
            </w:r>
            <w:r>
              <w:rPr>
                <w:b/>
                <w:bCs/>
              </w:rPr>
              <w:t>:</w:t>
            </w:r>
          </w:p>
          <w:p w14:paraId="17857B58" w14:textId="77777777" w:rsidR="009F43E5" w:rsidRDefault="009F43E5" w:rsidP="00442E90">
            <w:r>
              <w:t xml:space="preserve">BRAMSTON, Dave. </w:t>
            </w:r>
            <w:r w:rsidRPr="00787177">
              <w:rPr>
                <w:rStyle w:val="sourcedocument"/>
                <w:i/>
              </w:rPr>
              <w:t>Design výrobků: hledání inspirace</w:t>
            </w:r>
            <w:r>
              <w:rPr>
                <w:rStyle w:val="sourcedocument"/>
              </w:rPr>
              <w:t>.</w:t>
            </w:r>
            <w:r>
              <w:t xml:space="preserve"> Vydání první. Brno: </w:t>
            </w:r>
            <w:proofErr w:type="spellStart"/>
            <w:r>
              <w:t>Computer</w:t>
            </w:r>
            <w:proofErr w:type="spellEnd"/>
            <w:r>
              <w:t xml:space="preserve"> </w:t>
            </w:r>
            <w:proofErr w:type="spellStart"/>
            <w:r>
              <w:t>Press</w:t>
            </w:r>
            <w:proofErr w:type="spellEnd"/>
            <w:r>
              <w:t xml:space="preserve">, 2010. </w:t>
            </w:r>
            <w:r>
              <w:br/>
              <w:t xml:space="preserve">ISBN </w:t>
            </w:r>
            <w:r>
              <w:rPr>
                <w:rStyle w:val="result-detail-item"/>
              </w:rPr>
              <w:t>9788025129142.</w:t>
            </w:r>
          </w:p>
          <w:p w14:paraId="76D9A3D3" w14:textId="5978631B" w:rsidR="009F43E5" w:rsidRDefault="009F43E5" w:rsidP="00442E90">
            <w:r w:rsidRPr="00461D24">
              <w:t xml:space="preserve">FIELL, Charlotte a </w:t>
            </w:r>
            <w:r w:rsidR="00662FB3" w:rsidRPr="00461D24">
              <w:t>FIELL</w:t>
            </w:r>
            <w:r w:rsidR="002D7445">
              <w:t>,</w:t>
            </w:r>
            <w:r w:rsidR="00662FB3" w:rsidRPr="00461D24">
              <w:t xml:space="preserve"> </w:t>
            </w:r>
            <w:r w:rsidRPr="00461D24">
              <w:t>Peter</w:t>
            </w:r>
            <w:r>
              <w:t xml:space="preserve">. </w:t>
            </w:r>
            <w:r w:rsidRPr="00787177">
              <w:rPr>
                <w:i/>
              </w:rPr>
              <w:t>Design – Ikony (20. století).</w:t>
            </w:r>
            <w:r>
              <w:t xml:space="preserve"> Praha: </w:t>
            </w:r>
            <w:proofErr w:type="spellStart"/>
            <w:r>
              <w:t>Slovart</w:t>
            </w:r>
            <w:proofErr w:type="spellEnd"/>
            <w:r>
              <w:t xml:space="preserve">, </w:t>
            </w:r>
            <w:proofErr w:type="spellStart"/>
            <w:r>
              <w:t>Taschen</w:t>
            </w:r>
            <w:proofErr w:type="spellEnd"/>
            <w:r>
              <w:t>, 2006. ISBN 80-7209-560-9.</w:t>
            </w:r>
          </w:p>
          <w:p w14:paraId="166ED316" w14:textId="7A7EFAD7" w:rsidR="009F43E5" w:rsidRDefault="009F43E5" w:rsidP="00442E90">
            <w:r w:rsidRPr="00461D24">
              <w:t>FIELL,</w:t>
            </w:r>
            <w:r>
              <w:t xml:space="preserve"> </w:t>
            </w:r>
            <w:r w:rsidRPr="00461D24">
              <w:t xml:space="preserve">Charlotte a </w:t>
            </w:r>
            <w:r w:rsidR="00662FB3" w:rsidRPr="00461D24">
              <w:t>FIELL</w:t>
            </w:r>
            <w:r w:rsidR="002D7445">
              <w:t>,</w:t>
            </w:r>
            <w:r w:rsidR="00662FB3" w:rsidRPr="00461D24">
              <w:t xml:space="preserve"> </w:t>
            </w:r>
            <w:r w:rsidRPr="00461D24">
              <w:t xml:space="preserve">Peter. </w:t>
            </w:r>
            <w:r w:rsidRPr="00787177">
              <w:rPr>
                <w:i/>
              </w:rPr>
              <w:t xml:space="preserve">100 </w:t>
            </w:r>
            <w:proofErr w:type="spellStart"/>
            <w:r w:rsidRPr="00787177">
              <w:rPr>
                <w:i/>
              </w:rPr>
              <w:t>ideas</w:t>
            </w:r>
            <w:proofErr w:type="spellEnd"/>
            <w:r w:rsidRPr="00787177">
              <w:rPr>
                <w:i/>
              </w:rPr>
              <w:t xml:space="preserve"> </w:t>
            </w:r>
            <w:proofErr w:type="spellStart"/>
            <w:r w:rsidRPr="00787177">
              <w:rPr>
                <w:i/>
              </w:rPr>
              <w:t>that</w:t>
            </w:r>
            <w:proofErr w:type="spellEnd"/>
            <w:r w:rsidRPr="00787177">
              <w:rPr>
                <w:i/>
              </w:rPr>
              <w:t xml:space="preserve"> </w:t>
            </w:r>
            <w:proofErr w:type="spellStart"/>
            <w:r w:rsidRPr="00787177">
              <w:rPr>
                <w:i/>
              </w:rPr>
              <w:t>changed</w:t>
            </w:r>
            <w:proofErr w:type="spellEnd"/>
            <w:r w:rsidRPr="00787177">
              <w:rPr>
                <w:i/>
              </w:rPr>
              <w:t xml:space="preserve"> design</w:t>
            </w:r>
            <w:r w:rsidRPr="00461D24">
              <w:t>.</w:t>
            </w:r>
            <w:r>
              <w:t xml:space="preserve"> </w:t>
            </w:r>
            <w:r>
              <w:rPr>
                <w:rStyle w:val="a-text-bold"/>
              </w:rPr>
              <w:t xml:space="preserve">‎ London: </w:t>
            </w:r>
            <w:r>
              <w:rPr>
                <w:rStyle w:val="a-list-item"/>
                <w:rFonts w:eastAsiaTheme="majorEastAsia"/>
              </w:rPr>
              <w:t xml:space="preserve">Laurence King </w:t>
            </w:r>
            <w:proofErr w:type="spellStart"/>
            <w:r>
              <w:rPr>
                <w:rStyle w:val="a-list-item"/>
                <w:rFonts w:eastAsiaTheme="majorEastAsia"/>
              </w:rPr>
              <w:t>Publishing</w:t>
            </w:r>
            <w:proofErr w:type="spellEnd"/>
            <w:r>
              <w:rPr>
                <w:rStyle w:val="a-list-item"/>
                <w:rFonts w:eastAsiaTheme="majorEastAsia"/>
              </w:rPr>
              <w:t>,</w:t>
            </w:r>
            <w:r w:rsidRPr="00461D24">
              <w:t xml:space="preserve"> 2019. </w:t>
            </w:r>
          </w:p>
          <w:p w14:paraId="34A4A92B" w14:textId="77777777" w:rsidR="009F43E5" w:rsidRDefault="009F43E5" w:rsidP="00442E90">
            <w:r w:rsidRPr="00461D24">
              <w:t>ISBN 9781786273437.</w:t>
            </w:r>
          </w:p>
          <w:p w14:paraId="2BFA969D" w14:textId="746A09DB" w:rsidR="009F43E5" w:rsidRDefault="009F43E5" w:rsidP="00442E90">
            <w:r w:rsidRPr="00447D51">
              <w:t xml:space="preserve">FIELL, Charlotte a </w:t>
            </w:r>
            <w:r w:rsidR="00662FB3" w:rsidRPr="00447D51">
              <w:t>FIELL</w:t>
            </w:r>
            <w:r w:rsidR="002D7445">
              <w:t>,</w:t>
            </w:r>
            <w:r w:rsidR="00662FB3" w:rsidRPr="00447D51">
              <w:t xml:space="preserve"> </w:t>
            </w:r>
            <w:r w:rsidRPr="00447D51">
              <w:t xml:space="preserve">Peter. </w:t>
            </w:r>
            <w:proofErr w:type="spellStart"/>
            <w:r w:rsidRPr="00447D51">
              <w:rPr>
                <w:i/>
              </w:rPr>
              <w:t>The</w:t>
            </w:r>
            <w:proofErr w:type="spellEnd"/>
            <w:r w:rsidRPr="00447D51">
              <w:rPr>
                <w:i/>
              </w:rPr>
              <w:t xml:space="preserve"> story </w:t>
            </w:r>
            <w:proofErr w:type="spellStart"/>
            <w:r w:rsidRPr="00447D51">
              <w:rPr>
                <w:i/>
              </w:rPr>
              <w:t>of</w:t>
            </w:r>
            <w:proofErr w:type="spellEnd"/>
            <w:r w:rsidRPr="00447D51">
              <w:rPr>
                <w:i/>
              </w:rPr>
              <w:t xml:space="preserve"> design</w:t>
            </w:r>
            <w:r w:rsidRPr="00447D51">
              <w:t xml:space="preserve">. London: </w:t>
            </w:r>
            <w:proofErr w:type="spellStart"/>
            <w:r w:rsidRPr="00447D51">
              <w:t>Goodman</w:t>
            </w:r>
            <w:proofErr w:type="spellEnd"/>
            <w:r w:rsidRPr="00447D51">
              <w:t xml:space="preserve">, </w:t>
            </w:r>
            <w:proofErr w:type="spellStart"/>
            <w:r w:rsidRPr="00447D51">
              <w:t>Fiell</w:t>
            </w:r>
            <w:proofErr w:type="spellEnd"/>
            <w:r w:rsidRPr="00447D51">
              <w:t>, 2018</w:t>
            </w:r>
            <w:r>
              <w:t>.</w:t>
            </w:r>
            <w:r w:rsidRPr="00447D51">
              <w:t xml:space="preserve"> ISBN 978-1-78313-017-7</w:t>
            </w:r>
            <w:r>
              <w:t>.</w:t>
            </w:r>
          </w:p>
          <w:p w14:paraId="4770BD28" w14:textId="77777777" w:rsidR="009F43E5" w:rsidRDefault="009F43E5" w:rsidP="00442E90">
            <w:r>
              <w:t xml:space="preserve">HERRIOTT, Luke. </w:t>
            </w:r>
            <w:r w:rsidRPr="00787177">
              <w:rPr>
                <w:i/>
              </w:rPr>
              <w:t>Design pro 21. století</w:t>
            </w:r>
            <w:r>
              <w:t xml:space="preserve">. Praha: </w:t>
            </w:r>
            <w:proofErr w:type="spellStart"/>
            <w:r>
              <w:t>Slovart</w:t>
            </w:r>
            <w:proofErr w:type="spellEnd"/>
            <w:r>
              <w:t xml:space="preserve">, 2007. ISBN </w:t>
            </w:r>
            <w:r>
              <w:rPr>
                <w:rStyle w:val="result-detail-item"/>
              </w:rPr>
              <w:t>8072096192.</w:t>
            </w:r>
          </w:p>
          <w:p w14:paraId="4B15833E" w14:textId="2D005C81" w:rsidR="009F43E5" w:rsidRDefault="009F43E5" w:rsidP="00442E90">
            <w:pPr>
              <w:rPr>
                <w:rStyle w:val="result-detail-item"/>
              </w:rPr>
            </w:pPr>
            <w:r>
              <w:rPr>
                <w:caps/>
              </w:rPr>
              <w:t>Hubatová-Vacková</w:t>
            </w:r>
            <w:r>
              <w:t>, Lada</w:t>
            </w:r>
            <w:r w:rsidR="00662FB3">
              <w:t xml:space="preserve">; </w:t>
            </w:r>
            <w:r>
              <w:rPr>
                <w:caps/>
              </w:rPr>
              <w:t>Pauknerová</w:t>
            </w:r>
            <w:r>
              <w:t>, Pavla</w:t>
            </w:r>
            <w:r w:rsidR="00662FB3">
              <w:t xml:space="preserve"> </w:t>
            </w:r>
            <w:r>
              <w:t xml:space="preserve">a </w:t>
            </w:r>
            <w:r>
              <w:rPr>
                <w:caps/>
              </w:rPr>
              <w:t>Říha</w:t>
            </w:r>
            <w:r>
              <w:t xml:space="preserve">, Cyril, </w:t>
            </w:r>
            <w:proofErr w:type="spellStart"/>
            <w:r>
              <w:t>ed</w:t>
            </w:r>
            <w:proofErr w:type="spellEnd"/>
            <w:r>
              <w:t xml:space="preserve">. </w:t>
            </w:r>
            <w:r>
              <w:rPr>
                <w:i/>
                <w:iCs/>
              </w:rPr>
              <w:t>Tam a zpátky: současný design, architektura a urbanismus</w:t>
            </w:r>
            <w:r>
              <w:t xml:space="preserve">. Vydání první. Praha: Vysoká škola uměleckoprůmyslová, 2015. ISBN </w:t>
            </w:r>
            <w:r>
              <w:rPr>
                <w:rStyle w:val="result-detail-item"/>
              </w:rPr>
              <w:t>9788087989005.</w:t>
            </w:r>
          </w:p>
          <w:p w14:paraId="1358C7F4" w14:textId="77777777" w:rsidR="009F43E5" w:rsidRPr="008E2945" w:rsidRDefault="009F43E5" w:rsidP="00442E90">
            <w:r w:rsidRPr="00461D24">
              <w:rPr>
                <w:caps/>
              </w:rPr>
              <w:t>Kolesár</w:t>
            </w:r>
            <w:r w:rsidRPr="00461D24">
              <w:t xml:space="preserve">, Zdeno. </w:t>
            </w:r>
            <w:r w:rsidRPr="00A22118">
              <w:rPr>
                <w:i/>
                <w:iCs/>
              </w:rPr>
              <w:t xml:space="preserve">Kapitoly z </w:t>
            </w:r>
            <w:proofErr w:type="spellStart"/>
            <w:r w:rsidRPr="00A22118">
              <w:rPr>
                <w:i/>
                <w:iCs/>
              </w:rPr>
              <w:t>dejín</w:t>
            </w:r>
            <w:proofErr w:type="spellEnd"/>
            <w:r w:rsidRPr="00A22118">
              <w:rPr>
                <w:i/>
                <w:iCs/>
              </w:rPr>
              <w:t xml:space="preserve"> grafického dizajnu</w:t>
            </w:r>
            <w:r w:rsidRPr="00461D24">
              <w:t xml:space="preserve">. </w:t>
            </w:r>
            <w:r>
              <w:t>První vydání.</w:t>
            </w:r>
            <w:r w:rsidRPr="00461D24">
              <w:t xml:space="preserve"> Bratislava: Slovenské centrum</w:t>
            </w:r>
            <w:r w:rsidRPr="008E2945">
              <w:t xml:space="preserve"> dizajnu, 2006.</w:t>
            </w:r>
            <w:r>
              <w:t xml:space="preserve"> ISBN </w:t>
            </w:r>
            <w:r>
              <w:rPr>
                <w:rStyle w:val="result-detail-item"/>
              </w:rPr>
              <w:t>8096865854</w:t>
            </w:r>
            <w:r>
              <w:t>.</w:t>
            </w:r>
          </w:p>
          <w:p w14:paraId="4FFB9ABB" w14:textId="77777777" w:rsidR="009F43E5" w:rsidRPr="00461D24" w:rsidRDefault="009F43E5" w:rsidP="00547F6E">
            <w:r w:rsidRPr="008E2945">
              <w:rPr>
                <w:caps/>
              </w:rPr>
              <w:t>Meggs</w:t>
            </w:r>
            <w:r w:rsidRPr="008E2945">
              <w:t xml:space="preserve">, Philip B. a </w:t>
            </w:r>
            <w:r w:rsidRPr="008E2945">
              <w:rPr>
                <w:caps/>
              </w:rPr>
              <w:t>Purvis</w:t>
            </w:r>
            <w:r w:rsidRPr="008E2945">
              <w:t xml:space="preserve">, </w:t>
            </w:r>
            <w:proofErr w:type="spellStart"/>
            <w:r w:rsidRPr="008E2945">
              <w:t>Alston</w:t>
            </w:r>
            <w:proofErr w:type="spellEnd"/>
            <w:r w:rsidRPr="008E2945">
              <w:t xml:space="preserve"> W. </w:t>
            </w:r>
            <w:proofErr w:type="spellStart"/>
            <w:r w:rsidRPr="00A22118">
              <w:rPr>
                <w:i/>
                <w:iCs/>
              </w:rPr>
              <w:t>Meggs</w:t>
            </w:r>
            <w:proofErr w:type="spellEnd"/>
            <w:r w:rsidRPr="00A22118">
              <w:rPr>
                <w:i/>
                <w:iCs/>
              </w:rPr>
              <w:t xml:space="preserve">' </w:t>
            </w:r>
            <w:proofErr w:type="spellStart"/>
            <w:r w:rsidRPr="00A22118">
              <w:rPr>
                <w:i/>
                <w:iCs/>
              </w:rPr>
              <w:t>history</w:t>
            </w:r>
            <w:proofErr w:type="spellEnd"/>
            <w:r w:rsidRPr="00A22118">
              <w:rPr>
                <w:i/>
                <w:iCs/>
              </w:rPr>
              <w:t xml:space="preserve"> </w:t>
            </w:r>
            <w:proofErr w:type="spellStart"/>
            <w:r w:rsidRPr="00A22118">
              <w:rPr>
                <w:i/>
                <w:iCs/>
              </w:rPr>
              <w:t>of</w:t>
            </w:r>
            <w:proofErr w:type="spellEnd"/>
            <w:r w:rsidRPr="00A22118">
              <w:rPr>
                <w:i/>
                <w:iCs/>
              </w:rPr>
              <w:t xml:space="preserve"> </w:t>
            </w:r>
            <w:proofErr w:type="spellStart"/>
            <w:r w:rsidRPr="00A22118">
              <w:rPr>
                <w:i/>
                <w:iCs/>
              </w:rPr>
              <w:t>graphic</w:t>
            </w:r>
            <w:proofErr w:type="spellEnd"/>
            <w:r w:rsidRPr="00A22118">
              <w:rPr>
                <w:i/>
                <w:iCs/>
              </w:rPr>
              <w:t xml:space="preserve"> design</w:t>
            </w:r>
            <w:r w:rsidRPr="00461D24">
              <w:t xml:space="preserve">. </w:t>
            </w:r>
            <w:r>
              <w:t xml:space="preserve">Vydání </w:t>
            </w:r>
            <w:r w:rsidRPr="00461D24">
              <w:t>5</w:t>
            </w:r>
            <w:r>
              <w:t>.,</w:t>
            </w:r>
            <w:r w:rsidRPr="00461D24">
              <w:t xml:space="preserve"> </w:t>
            </w:r>
            <w:proofErr w:type="spellStart"/>
            <w:r w:rsidRPr="00461D24">
              <w:t>ed</w:t>
            </w:r>
            <w:proofErr w:type="spellEnd"/>
            <w:r w:rsidRPr="00461D24">
              <w:t xml:space="preserve">. </w:t>
            </w:r>
            <w:proofErr w:type="spellStart"/>
            <w:r w:rsidRPr="00461D24">
              <w:t>Hoboken</w:t>
            </w:r>
            <w:proofErr w:type="spellEnd"/>
            <w:r w:rsidRPr="00461D24">
              <w:t xml:space="preserve">: John </w:t>
            </w:r>
            <w:proofErr w:type="spellStart"/>
            <w:r w:rsidRPr="00461D24">
              <w:t>Wiley</w:t>
            </w:r>
            <w:proofErr w:type="spellEnd"/>
            <w:r w:rsidRPr="00461D24">
              <w:t xml:space="preserve"> &amp; </w:t>
            </w:r>
            <w:proofErr w:type="spellStart"/>
            <w:r w:rsidRPr="00461D24">
              <w:t>Sons</w:t>
            </w:r>
            <w:proofErr w:type="spellEnd"/>
            <w:r>
              <w:t>, 2016</w:t>
            </w:r>
            <w:r w:rsidRPr="00461D24">
              <w:t>.</w:t>
            </w:r>
            <w:r>
              <w:t xml:space="preserve"> ISBN </w:t>
            </w:r>
            <w:r>
              <w:rPr>
                <w:rStyle w:val="result-detail-item"/>
              </w:rPr>
              <w:t>9781118772058.</w:t>
            </w:r>
          </w:p>
          <w:p w14:paraId="026BCF87" w14:textId="5A51B937" w:rsidR="009F43E5" w:rsidRDefault="009F43E5" w:rsidP="00547F6E">
            <w:r>
              <w:t xml:space="preserve">OLIVETI, Chiara. </w:t>
            </w:r>
            <w:r w:rsidRPr="00787177">
              <w:rPr>
                <w:i/>
              </w:rPr>
              <w:t>Design</w:t>
            </w:r>
            <w:r>
              <w:t xml:space="preserve">. Praha: </w:t>
            </w:r>
            <w:proofErr w:type="spellStart"/>
            <w:r>
              <w:t>Slovart</w:t>
            </w:r>
            <w:proofErr w:type="spellEnd"/>
            <w:r>
              <w:t xml:space="preserve">; </w:t>
            </w:r>
            <w:proofErr w:type="spellStart"/>
            <w:r>
              <w:t>Warszawa</w:t>
            </w:r>
            <w:proofErr w:type="spellEnd"/>
            <w:r>
              <w:t xml:space="preserve">: </w:t>
            </w:r>
            <w:proofErr w:type="spellStart"/>
            <w:proofErr w:type="gramStart"/>
            <w:r>
              <w:t>Solis</w:t>
            </w:r>
            <w:proofErr w:type="spellEnd"/>
            <w:r>
              <w:t xml:space="preserve"> ;</w:t>
            </w:r>
            <w:proofErr w:type="gramEnd"/>
            <w:r>
              <w:t xml:space="preserve"> </w:t>
            </w:r>
            <w:proofErr w:type="spellStart"/>
            <w:r>
              <w:t>Budapest</w:t>
            </w:r>
            <w:proofErr w:type="spellEnd"/>
            <w:r>
              <w:t xml:space="preserve"> : Vince </w:t>
            </w:r>
            <w:proofErr w:type="spellStart"/>
            <w:r>
              <w:t>kiadó</w:t>
            </w:r>
            <w:proofErr w:type="spellEnd"/>
            <w:r>
              <w:t xml:space="preserve">, 2009. ISBN </w:t>
            </w:r>
            <w:r>
              <w:rPr>
                <w:rStyle w:val="a-list-item"/>
                <w:rFonts w:eastAsiaTheme="majorEastAsia"/>
              </w:rPr>
              <w:t>978-2809900842.</w:t>
            </w:r>
          </w:p>
          <w:p w14:paraId="7D052E7A" w14:textId="77777777" w:rsidR="009F43E5" w:rsidRPr="00461D24" w:rsidRDefault="009F43E5" w:rsidP="00547F6E">
            <w:r w:rsidRPr="00461D24">
              <w:rPr>
                <w:caps/>
              </w:rPr>
              <w:t>Pachmanová</w:t>
            </w:r>
            <w:r w:rsidRPr="00461D24">
              <w:t xml:space="preserve">, Martina, </w:t>
            </w:r>
            <w:proofErr w:type="spellStart"/>
            <w:r w:rsidRPr="00461D24">
              <w:t>ed</w:t>
            </w:r>
            <w:proofErr w:type="spellEnd"/>
            <w:r w:rsidRPr="00461D24">
              <w:t>. et al</w:t>
            </w:r>
            <w:r w:rsidRPr="00A22118">
              <w:rPr>
                <w:i/>
              </w:rPr>
              <w:t xml:space="preserve">. </w:t>
            </w:r>
            <w:r w:rsidRPr="00A22118">
              <w:rPr>
                <w:i/>
                <w:iCs/>
              </w:rPr>
              <w:t xml:space="preserve">Design: aktualita, nebo </w:t>
            </w:r>
            <w:proofErr w:type="gramStart"/>
            <w:r w:rsidRPr="00A22118">
              <w:rPr>
                <w:i/>
                <w:iCs/>
              </w:rPr>
              <w:t>věčnost?:</w:t>
            </w:r>
            <w:proofErr w:type="gramEnd"/>
            <w:r w:rsidRPr="00A22118">
              <w:rPr>
                <w:i/>
                <w:iCs/>
              </w:rPr>
              <w:t xml:space="preserve"> antologie textů k teorii a dějinám designu</w:t>
            </w:r>
            <w:r w:rsidRPr="00461D24">
              <w:t>. Překlad Martina Pachmanová. Vyd</w:t>
            </w:r>
            <w:r>
              <w:t>ání první.</w:t>
            </w:r>
            <w:r w:rsidRPr="00461D24">
              <w:t xml:space="preserve"> Pra</w:t>
            </w:r>
            <w:r>
              <w:t>ha</w:t>
            </w:r>
            <w:r w:rsidRPr="00461D24">
              <w:t xml:space="preserve">: Vysoká škola umělecko-průmyslová, 2005. </w:t>
            </w:r>
            <w:r>
              <w:t xml:space="preserve">ISBN </w:t>
            </w:r>
            <w:r>
              <w:rPr>
                <w:rStyle w:val="result-detail-item"/>
              </w:rPr>
              <w:t>8086863050.</w:t>
            </w:r>
          </w:p>
          <w:p w14:paraId="4AD5069E" w14:textId="77777777" w:rsidR="009F43E5" w:rsidRDefault="009F43E5" w:rsidP="00547F6E">
            <w:r w:rsidRPr="008E2945">
              <w:t xml:space="preserve">PAULY, Jana a HULÁK, Jiří. </w:t>
            </w:r>
            <w:r w:rsidRPr="00A22118">
              <w:rPr>
                <w:i/>
              </w:rPr>
              <w:t>Český průmyslový design 1990-2010</w:t>
            </w:r>
            <w:r>
              <w:t>. Vydání první.</w:t>
            </w:r>
            <w:r w:rsidRPr="008E2945">
              <w:t xml:space="preserve"> Roztoky u Prahy</w:t>
            </w:r>
            <w:r>
              <w:t xml:space="preserve">: Signum, </w:t>
            </w:r>
            <w:r w:rsidRPr="008E2945">
              <w:t xml:space="preserve">2010. </w:t>
            </w:r>
          </w:p>
          <w:p w14:paraId="696BB563" w14:textId="77777777" w:rsidR="009F43E5" w:rsidRPr="008E2945" w:rsidRDefault="009F43E5" w:rsidP="00547F6E">
            <w:r>
              <w:t xml:space="preserve">ISBN </w:t>
            </w:r>
            <w:r>
              <w:rPr>
                <w:rStyle w:val="result-detail-item"/>
              </w:rPr>
              <w:t>9788090353107</w:t>
            </w:r>
            <w:r>
              <w:t>.</w:t>
            </w:r>
          </w:p>
          <w:p w14:paraId="641A7692" w14:textId="77777777" w:rsidR="009F43E5" w:rsidRPr="008E2945" w:rsidRDefault="009F43E5" w:rsidP="00547F6E">
            <w:r w:rsidRPr="008E2945">
              <w:t xml:space="preserve">PELCL, Jiří. </w:t>
            </w:r>
            <w:r w:rsidRPr="00A22118">
              <w:rPr>
                <w:i/>
              </w:rPr>
              <w:t xml:space="preserve">Design: od myšlenky k realizaci = </w:t>
            </w:r>
            <w:proofErr w:type="spellStart"/>
            <w:r w:rsidRPr="00A22118">
              <w:rPr>
                <w:i/>
              </w:rPr>
              <w:t>from</w:t>
            </w:r>
            <w:proofErr w:type="spellEnd"/>
            <w:r w:rsidRPr="00A22118">
              <w:rPr>
                <w:i/>
              </w:rPr>
              <w:t xml:space="preserve"> idea to </w:t>
            </w:r>
            <w:proofErr w:type="spellStart"/>
            <w:r w:rsidRPr="00A22118">
              <w:rPr>
                <w:i/>
              </w:rPr>
              <w:t>realization</w:t>
            </w:r>
            <w:proofErr w:type="spellEnd"/>
            <w:r w:rsidRPr="00A22118">
              <w:rPr>
                <w:i/>
              </w:rPr>
              <w:t>.</w:t>
            </w:r>
            <w:r w:rsidRPr="008E2945">
              <w:t xml:space="preserve"> </w:t>
            </w:r>
            <w:r>
              <w:t>Praha</w:t>
            </w:r>
            <w:r w:rsidRPr="008E2945">
              <w:t>: Vysoká ško</w:t>
            </w:r>
            <w:r>
              <w:t xml:space="preserve">la uměleckoprůmyslová </w:t>
            </w:r>
            <w:r>
              <w:br/>
              <w:t xml:space="preserve">v Praze, </w:t>
            </w:r>
            <w:r w:rsidRPr="008E2945">
              <w:t xml:space="preserve">2012. </w:t>
            </w:r>
            <w:r>
              <w:t xml:space="preserve">ISBN </w:t>
            </w:r>
            <w:r>
              <w:rPr>
                <w:rStyle w:val="result-detail-item"/>
              </w:rPr>
              <w:t>9788086863450.</w:t>
            </w:r>
          </w:p>
          <w:p w14:paraId="6643B68C" w14:textId="77777777" w:rsidR="009F43E5" w:rsidRDefault="009F43E5" w:rsidP="00547F6E">
            <w:r>
              <w:t xml:space="preserve">RAIZMAN, David </w:t>
            </w:r>
            <w:proofErr w:type="spellStart"/>
            <w:r>
              <w:t>Seth</w:t>
            </w:r>
            <w:proofErr w:type="spellEnd"/>
            <w:r>
              <w:t xml:space="preserve">. </w:t>
            </w:r>
            <w:proofErr w:type="spellStart"/>
            <w:r>
              <w:rPr>
                <w:i/>
                <w:iCs/>
              </w:rPr>
              <w:t>History</w:t>
            </w:r>
            <w:proofErr w:type="spellEnd"/>
            <w:r>
              <w:rPr>
                <w:i/>
                <w:iCs/>
              </w:rPr>
              <w:t xml:space="preserve"> </w:t>
            </w:r>
            <w:proofErr w:type="spellStart"/>
            <w:r>
              <w:rPr>
                <w:i/>
                <w:iCs/>
              </w:rPr>
              <w:t>of</w:t>
            </w:r>
            <w:proofErr w:type="spellEnd"/>
            <w:r>
              <w:rPr>
                <w:i/>
                <w:iCs/>
              </w:rPr>
              <w:t xml:space="preserve"> </w:t>
            </w:r>
            <w:proofErr w:type="spellStart"/>
            <w:r>
              <w:rPr>
                <w:i/>
                <w:iCs/>
              </w:rPr>
              <w:t>modern</w:t>
            </w:r>
            <w:proofErr w:type="spellEnd"/>
            <w:r>
              <w:rPr>
                <w:i/>
                <w:iCs/>
              </w:rPr>
              <w:t xml:space="preserve"> design: </w:t>
            </w:r>
            <w:proofErr w:type="spellStart"/>
            <w:r>
              <w:rPr>
                <w:i/>
                <w:iCs/>
              </w:rPr>
              <w:t>graphics</w:t>
            </w:r>
            <w:proofErr w:type="spellEnd"/>
            <w:r>
              <w:rPr>
                <w:i/>
                <w:iCs/>
              </w:rPr>
              <w:t xml:space="preserve"> and </w:t>
            </w:r>
            <w:proofErr w:type="spellStart"/>
            <w:r>
              <w:rPr>
                <w:i/>
                <w:iCs/>
              </w:rPr>
              <w:t>products</w:t>
            </w:r>
            <w:proofErr w:type="spellEnd"/>
            <w:r>
              <w:rPr>
                <w:i/>
                <w:iCs/>
              </w:rPr>
              <w:t xml:space="preserve"> </w:t>
            </w:r>
            <w:proofErr w:type="spellStart"/>
            <w:r>
              <w:rPr>
                <w:i/>
                <w:iCs/>
              </w:rPr>
              <w:t>since</w:t>
            </w:r>
            <w:proofErr w:type="spellEnd"/>
            <w:r>
              <w:rPr>
                <w:i/>
                <w:iCs/>
              </w:rPr>
              <w:t xml:space="preserve"> </w:t>
            </w:r>
            <w:proofErr w:type="spellStart"/>
            <w:r>
              <w:rPr>
                <w:i/>
                <w:iCs/>
              </w:rPr>
              <w:t>the</w:t>
            </w:r>
            <w:proofErr w:type="spellEnd"/>
            <w:r>
              <w:rPr>
                <w:i/>
                <w:iCs/>
              </w:rPr>
              <w:t xml:space="preserve"> </w:t>
            </w:r>
            <w:proofErr w:type="spellStart"/>
            <w:r>
              <w:rPr>
                <w:i/>
                <w:iCs/>
              </w:rPr>
              <w:t>industrial</w:t>
            </w:r>
            <w:proofErr w:type="spellEnd"/>
            <w:r>
              <w:rPr>
                <w:i/>
                <w:iCs/>
              </w:rPr>
              <w:t xml:space="preserve"> </w:t>
            </w:r>
            <w:proofErr w:type="spellStart"/>
            <w:r>
              <w:rPr>
                <w:i/>
                <w:iCs/>
              </w:rPr>
              <w:t>revolution</w:t>
            </w:r>
            <w:proofErr w:type="spellEnd"/>
            <w:r>
              <w:t xml:space="preserve">. Druhé vydání. London: Laurence King </w:t>
            </w:r>
            <w:proofErr w:type="spellStart"/>
            <w:r>
              <w:t>Publishing</w:t>
            </w:r>
            <w:proofErr w:type="spellEnd"/>
            <w:r>
              <w:t>, 2010. ISBN 978-1-85669-694-4.</w:t>
            </w:r>
          </w:p>
          <w:p w14:paraId="7DF8C0DF" w14:textId="4EBF0E32" w:rsidR="001918FB" w:rsidRDefault="009F43E5" w:rsidP="00547F6E">
            <w:proofErr w:type="spellStart"/>
            <w:r>
              <w:rPr>
                <w:i/>
                <w:iCs/>
              </w:rPr>
              <w:t>Phaidon</w:t>
            </w:r>
            <w:proofErr w:type="spellEnd"/>
            <w:r>
              <w:rPr>
                <w:i/>
                <w:iCs/>
              </w:rPr>
              <w:t xml:space="preserve"> design </w:t>
            </w:r>
            <w:proofErr w:type="spellStart"/>
            <w:r>
              <w:rPr>
                <w:i/>
                <w:iCs/>
              </w:rPr>
              <w:t>classics</w:t>
            </w:r>
            <w:proofErr w:type="spellEnd"/>
            <w:r>
              <w:rPr>
                <w:i/>
                <w:iCs/>
              </w:rPr>
              <w:t xml:space="preserve"> </w:t>
            </w:r>
            <w:r w:rsidRPr="00062521">
              <w:rPr>
                <w:i/>
                <w:iCs/>
              </w:rPr>
              <w:t>(</w:t>
            </w:r>
            <w:proofErr w:type="spellStart"/>
            <w:r w:rsidRPr="00062521">
              <w:rPr>
                <w:i/>
                <w:iCs/>
              </w:rPr>
              <w:t>Mass</w:t>
            </w:r>
            <w:proofErr w:type="spellEnd"/>
            <w:r w:rsidRPr="00062521">
              <w:rPr>
                <w:i/>
                <w:iCs/>
              </w:rPr>
              <w:t xml:space="preserve"> </w:t>
            </w:r>
            <w:proofErr w:type="spellStart"/>
            <w:r w:rsidRPr="00062521">
              <w:rPr>
                <w:i/>
                <w:iCs/>
              </w:rPr>
              <w:t>production</w:t>
            </w:r>
            <w:proofErr w:type="spellEnd"/>
            <w:r w:rsidRPr="00062521">
              <w:rPr>
                <w:i/>
                <w:iCs/>
              </w:rPr>
              <w:t xml:space="preserve">, New </w:t>
            </w:r>
            <w:proofErr w:type="spellStart"/>
            <w:r w:rsidRPr="00062521">
              <w:rPr>
                <w:i/>
                <w:iCs/>
              </w:rPr>
              <w:t>technologies</w:t>
            </w:r>
            <w:proofErr w:type="spellEnd"/>
            <w:r w:rsidRPr="00062521">
              <w:rPr>
                <w:i/>
                <w:iCs/>
              </w:rPr>
              <w:t>)</w:t>
            </w:r>
            <w:r>
              <w:t xml:space="preserve">. London: </w:t>
            </w:r>
            <w:proofErr w:type="spellStart"/>
            <w:r>
              <w:t>Phaidon</w:t>
            </w:r>
            <w:proofErr w:type="spellEnd"/>
            <w:r>
              <w:t xml:space="preserve">, 2006, 2 a 3. svazek. </w:t>
            </w:r>
            <w:r>
              <w:br/>
              <w:t>ISBN 9780714856667.</w:t>
            </w:r>
          </w:p>
        </w:tc>
      </w:tr>
      <w:tr w:rsidR="001918FB" w14:paraId="5C12F789"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D52C9C3" w14:textId="77777777" w:rsidR="001918FB" w:rsidRDefault="001918FB" w:rsidP="001918FB">
            <w:pPr>
              <w:jc w:val="center"/>
              <w:rPr>
                <w:b/>
              </w:rPr>
            </w:pPr>
            <w:r>
              <w:rPr>
                <w:b/>
              </w:rPr>
              <w:lastRenderedPageBreak/>
              <w:t>Informace ke kombinované nebo distanční formě</w:t>
            </w:r>
          </w:p>
        </w:tc>
      </w:tr>
      <w:tr w:rsidR="001918FB" w14:paraId="7BA8BC86" w14:textId="77777777" w:rsidTr="005133EF">
        <w:tc>
          <w:tcPr>
            <w:tcW w:w="4787" w:type="dxa"/>
            <w:gridSpan w:val="4"/>
            <w:tcBorders>
              <w:top w:val="single" w:sz="2" w:space="0" w:color="auto"/>
            </w:tcBorders>
            <w:shd w:val="clear" w:color="auto" w:fill="F7CAAC"/>
          </w:tcPr>
          <w:p w14:paraId="5EAF175D" w14:textId="77777777" w:rsidR="001918FB" w:rsidRDefault="001918FB" w:rsidP="001918FB">
            <w:pPr>
              <w:jc w:val="both"/>
            </w:pPr>
            <w:r>
              <w:rPr>
                <w:b/>
              </w:rPr>
              <w:t>Rozsah konzultací (soustředění)</w:t>
            </w:r>
          </w:p>
        </w:tc>
        <w:tc>
          <w:tcPr>
            <w:tcW w:w="889" w:type="dxa"/>
            <w:tcBorders>
              <w:top w:val="single" w:sz="2" w:space="0" w:color="auto"/>
            </w:tcBorders>
          </w:tcPr>
          <w:p w14:paraId="7E202765" w14:textId="77777777" w:rsidR="001918FB" w:rsidRDefault="001918FB" w:rsidP="001918FB">
            <w:pPr>
              <w:jc w:val="both"/>
            </w:pPr>
          </w:p>
        </w:tc>
        <w:tc>
          <w:tcPr>
            <w:tcW w:w="4179" w:type="dxa"/>
            <w:gridSpan w:val="4"/>
            <w:tcBorders>
              <w:top w:val="single" w:sz="2" w:space="0" w:color="auto"/>
            </w:tcBorders>
            <w:shd w:val="clear" w:color="auto" w:fill="F7CAAC"/>
          </w:tcPr>
          <w:p w14:paraId="32943B03" w14:textId="77777777" w:rsidR="001918FB" w:rsidRDefault="001918FB" w:rsidP="001918FB">
            <w:pPr>
              <w:jc w:val="both"/>
              <w:rPr>
                <w:b/>
              </w:rPr>
            </w:pPr>
            <w:r>
              <w:rPr>
                <w:b/>
              </w:rPr>
              <w:t xml:space="preserve">hodin </w:t>
            </w:r>
          </w:p>
        </w:tc>
      </w:tr>
      <w:tr w:rsidR="001918FB" w14:paraId="4ED42004" w14:textId="77777777" w:rsidTr="005133EF">
        <w:tc>
          <w:tcPr>
            <w:tcW w:w="9855" w:type="dxa"/>
            <w:gridSpan w:val="9"/>
            <w:shd w:val="clear" w:color="auto" w:fill="F7CAAC"/>
          </w:tcPr>
          <w:p w14:paraId="13556A1A" w14:textId="77777777" w:rsidR="001918FB" w:rsidRDefault="001918FB" w:rsidP="001918FB">
            <w:pPr>
              <w:jc w:val="both"/>
              <w:rPr>
                <w:b/>
              </w:rPr>
            </w:pPr>
            <w:r>
              <w:rPr>
                <w:b/>
              </w:rPr>
              <w:t>Informace o způsobu kontaktu s vyučujícím</w:t>
            </w:r>
          </w:p>
        </w:tc>
      </w:tr>
      <w:tr w:rsidR="001918FB" w14:paraId="4F060CBC" w14:textId="77777777" w:rsidTr="005133EF">
        <w:trPr>
          <w:trHeight w:val="1373"/>
        </w:trPr>
        <w:tc>
          <w:tcPr>
            <w:tcW w:w="9855" w:type="dxa"/>
            <w:gridSpan w:val="9"/>
          </w:tcPr>
          <w:p w14:paraId="3ADD189D" w14:textId="77777777" w:rsidR="001918FB" w:rsidRDefault="001918FB" w:rsidP="001918FB">
            <w:pPr>
              <w:jc w:val="both"/>
            </w:pPr>
          </w:p>
        </w:tc>
      </w:tr>
    </w:tbl>
    <w:p w14:paraId="1839ECF5" w14:textId="31A20362" w:rsidR="009F43E5" w:rsidRDefault="009F43E5"/>
    <w:p w14:paraId="2F68A46A" w14:textId="77777777" w:rsidR="009F43E5" w:rsidRDefault="009F43E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31EB3A3B" w14:textId="77777777" w:rsidTr="005133EF">
        <w:tc>
          <w:tcPr>
            <w:tcW w:w="9855" w:type="dxa"/>
            <w:gridSpan w:val="9"/>
            <w:tcBorders>
              <w:bottom w:val="double" w:sz="4" w:space="0" w:color="auto"/>
            </w:tcBorders>
            <w:shd w:val="clear" w:color="auto" w:fill="BDD6EE"/>
          </w:tcPr>
          <w:p w14:paraId="52B98334" w14:textId="77777777" w:rsidR="001E1ACB" w:rsidRDefault="001E1ACB" w:rsidP="005133EF">
            <w:pPr>
              <w:jc w:val="both"/>
              <w:rPr>
                <w:b/>
                <w:sz w:val="28"/>
              </w:rPr>
            </w:pPr>
            <w:r>
              <w:lastRenderedPageBreak/>
              <w:br w:type="page"/>
            </w:r>
            <w:r>
              <w:rPr>
                <w:b/>
                <w:sz w:val="28"/>
              </w:rPr>
              <w:t>B-III – Charakteristika studijního předmětu</w:t>
            </w:r>
          </w:p>
        </w:tc>
      </w:tr>
      <w:tr w:rsidR="002161DA" w14:paraId="539A3A32" w14:textId="77777777" w:rsidTr="005133EF">
        <w:tc>
          <w:tcPr>
            <w:tcW w:w="3086" w:type="dxa"/>
            <w:tcBorders>
              <w:top w:val="double" w:sz="4" w:space="0" w:color="auto"/>
            </w:tcBorders>
            <w:shd w:val="clear" w:color="auto" w:fill="F7CAAC"/>
          </w:tcPr>
          <w:p w14:paraId="2825C932" w14:textId="77777777" w:rsidR="002161DA" w:rsidRDefault="002161DA" w:rsidP="00106FD1">
            <w:pPr>
              <w:rPr>
                <w:b/>
              </w:rPr>
            </w:pPr>
            <w:r>
              <w:rPr>
                <w:b/>
              </w:rPr>
              <w:t>Název studijního předmětu</w:t>
            </w:r>
          </w:p>
        </w:tc>
        <w:tc>
          <w:tcPr>
            <w:tcW w:w="6769" w:type="dxa"/>
            <w:gridSpan w:val="8"/>
            <w:tcBorders>
              <w:top w:val="double" w:sz="4" w:space="0" w:color="auto"/>
            </w:tcBorders>
          </w:tcPr>
          <w:p w14:paraId="4CA43BE2" w14:textId="53562A73" w:rsidR="002161DA" w:rsidRDefault="002161DA" w:rsidP="00106FD1">
            <w:r>
              <w:t>Dějiny obouvání 1</w:t>
            </w:r>
          </w:p>
        </w:tc>
      </w:tr>
      <w:tr w:rsidR="002161DA" w14:paraId="4F222913" w14:textId="77777777" w:rsidTr="005133EF">
        <w:tc>
          <w:tcPr>
            <w:tcW w:w="3086" w:type="dxa"/>
            <w:shd w:val="clear" w:color="auto" w:fill="F7CAAC"/>
          </w:tcPr>
          <w:p w14:paraId="5EB77BFC" w14:textId="77777777" w:rsidR="002161DA" w:rsidRDefault="002161DA" w:rsidP="00106FD1">
            <w:pPr>
              <w:rPr>
                <w:b/>
              </w:rPr>
            </w:pPr>
            <w:r>
              <w:rPr>
                <w:b/>
              </w:rPr>
              <w:t>Typ předmětu</w:t>
            </w:r>
          </w:p>
        </w:tc>
        <w:tc>
          <w:tcPr>
            <w:tcW w:w="3406" w:type="dxa"/>
            <w:gridSpan w:val="5"/>
          </w:tcPr>
          <w:p w14:paraId="401C5AFF" w14:textId="706C5EEB" w:rsidR="002161DA" w:rsidRDefault="00007664" w:rsidP="00106FD1">
            <w:r>
              <w:t>povinný, PZ</w:t>
            </w:r>
          </w:p>
        </w:tc>
        <w:tc>
          <w:tcPr>
            <w:tcW w:w="2695" w:type="dxa"/>
            <w:gridSpan w:val="2"/>
            <w:shd w:val="clear" w:color="auto" w:fill="F7CAAC"/>
          </w:tcPr>
          <w:p w14:paraId="1ADBCA6C" w14:textId="77777777" w:rsidR="002161DA" w:rsidRDefault="002161DA" w:rsidP="00106FD1">
            <w:r>
              <w:rPr>
                <w:b/>
              </w:rPr>
              <w:t>doporučený ročník / semestr</w:t>
            </w:r>
          </w:p>
        </w:tc>
        <w:tc>
          <w:tcPr>
            <w:tcW w:w="668" w:type="dxa"/>
          </w:tcPr>
          <w:p w14:paraId="7CF14648" w14:textId="3B45F80D" w:rsidR="002161DA" w:rsidRDefault="00FA5590" w:rsidP="00106FD1">
            <w:r>
              <w:t>2/LS</w:t>
            </w:r>
          </w:p>
        </w:tc>
      </w:tr>
      <w:tr w:rsidR="009626CB" w14:paraId="08FBD389" w14:textId="77777777" w:rsidTr="005133EF">
        <w:tc>
          <w:tcPr>
            <w:tcW w:w="3086" w:type="dxa"/>
            <w:shd w:val="clear" w:color="auto" w:fill="F7CAAC"/>
          </w:tcPr>
          <w:p w14:paraId="6C8E8D8C" w14:textId="77777777" w:rsidR="009626CB" w:rsidRDefault="009626CB" w:rsidP="00106FD1">
            <w:pPr>
              <w:rPr>
                <w:b/>
              </w:rPr>
            </w:pPr>
            <w:r>
              <w:rPr>
                <w:b/>
              </w:rPr>
              <w:t>Rozsah studijního předmětu</w:t>
            </w:r>
          </w:p>
        </w:tc>
        <w:tc>
          <w:tcPr>
            <w:tcW w:w="1701" w:type="dxa"/>
            <w:gridSpan w:val="3"/>
          </w:tcPr>
          <w:p w14:paraId="33D93749" w14:textId="4563B195" w:rsidR="009626CB" w:rsidRDefault="009626CB" w:rsidP="00106FD1">
            <w:proofErr w:type="gramStart"/>
            <w:r>
              <w:t>13p</w:t>
            </w:r>
            <w:proofErr w:type="gramEnd"/>
          </w:p>
        </w:tc>
        <w:tc>
          <w:tcPr>
            <w:tcW w:w="889" w:type="dxa"/>
            <w:shd w:val="clear" w:color="auto" w:fill="F7CAAC"/>
          </w:tcPr>
          <w:p w14:paraId="2F2AB613" w14:textId="5623F089" w:rsidR="009626CB" w:rsidRDefault="009626CB" w:rsidP="00106FD1">
            <w:pPr>
              <w:rPr>
                <w:b/>
              </w:rPr>
            </w:pPr>
            <w:r>
              <w:rPr>
                <w:b/>
              </w:rPr>
              <w:t xml:space="preserve">hod. </w:t>
            </w:r>
          </w:p>
        </w:tc>
        <w:tc>
          <w:tcPr>
            <w:tcW w:w="816" w:type="dxa"/>
          </w:tcPr>
          <w:p w14:paraId="1497C67B" w14:textId="3BCFACE2" w:rsidR="009626CB" w:rsidRDefault="009626CB" w:rsidP="00106FD1">
            <w:r>
              <w:t>13</w:t>
            </w:r>
          </w:p>
        </w:tc>
        <w:tc>
          <w:tcPr>
            <w:tcW w:w="2156" w:type="dxa"/>
            <w:shd w:val="clear" w:color="auto" w:fill="F7CAAC"/>
          </w:tcPr>
          <w:p w14:paraId="1DA60C6A" w14:textId="05D09C90" w:rsidR="009626CB" w:rsidRDefault="009626CB" w:rsidP="00106FD1">
            <w:pPr>
              <w:rPr>
                <w:b/>
              </w:rPr>
            </w:pPr>
            <w:r>
              <w:rPr>
                <w:b/>
              </w:rPr>
              <w:t>kreditů</w:t>
            </w:r>
          </w:p>
        </w:tc>
        <w:tc>
          <w:tcPr>
            <w:tcW w:w="1207" w:type="dxa"/>
            <w:gridSpan w:val="2"/>
          </w:tcPr>
          <w:p w14:paraId="06370D09" w14:textId="2F12FD75" w:rsidR="009626CB" w:rsidRDefault="009626CB" w:rsidP="00106FD1">
            <w:r>
              <w:t>3</w:t>
            </w:r>
          </w:p>
        </w:tc>
      </w:tr>
      <w:tr w:rsidR="002161DA" w14:paraId="04DBF5A5" w14:textId="77777777" w:rsidTr="005133EF">
        <w:tc>
          <w:tcPr>
            <w:tcW w:w="3086" w:type="dxa"/>
            <w:shd w:val="clear" w:color="auto" w:fill="F7CAAC"/>
          </w:tcPr>
          <w:p w14:paraId="3FEEEA43" w14:textId="77777777" w:rsidR="002161DA" w:rsidRDefault="002161DA" w:rsidP="00106FD1">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4B9DEEB8" w14:textId="77777777" w:rsidR="002161DA" w:rsidRDefault="002161DA" w:rsidP="00106FD1"/>
        </w:tc>
      </w:tr>
      <w:tr w:rsidR="006661F6" w14:paraId="66677458" w14:textId="77777777" w:rsidTr="005133EF">
        <w:tc>
          <w:tcPr>
            <w:tcW w:w="3086" w:type="dxa"/>
            <w:shd w:val="clear" w:color="auto" w:fill="F7CAAC"/>
          </w:tcPr>
          <w:p w14:paraId="056B6488" w14:textId="77777777" w:rsidR="006661F6" w:rsidRPr="005A0406" w:rsidRDefault="006661F6" w:rsidP="00106FD1">
            <w:pPr>
              <w:rPr>
                <w:b/>
              </w:rPr>
            </w:pPr>
            <w:r w:rsidRPr="005A0406">
              <w:rPr>
                <w:b/>
              </w:rPr>
              <w:t>Způsob ověření výsledků učení</w:t>
            </w:r>
          </w:p>
        </w:tc>
        <w:tc>
          <w:tcPr>
            <w:tcW w:w="3406" w:type="dxa"/>
            <w:gridSpan w:val="5"/>
          </w:tcPr>
          <w:p w14:paraId="03FC619E" w14:textId="1E8D4C79" w:rsidR="006661F6" w:rsidRDefault="006661F6" w:rsidP="00106FD1">
            <w:r>
              <w:t>zkouška</w:t>
            </w:r>
          </w:p>
        </w:tc>
        <w:tc>
          <w:tcPr>
            <w:tcW w:w="2156" w:type="dxa"/>
            <w:shd w:val="clear" w:color="auto" w:fill="F7CAAC"/>
          </w:tcPr>
          <w:p w14:paraId="0439A452" w14:textId="0B6B9BF5" w:rsidR="006661F6" w:rsidRDefault="006661F6" w:rsidP="00106FD1">
            <w:pPr>
              <w:rPr>
                <w:b/>
              </w:rPr>
            </w:pPr>
            <w:r>
              <w:rPr>
                <w:b/>
              </w:rPr>
              <w:t>Forma výuky</w:t>
            </w:r>
          </w:p>
        </w:tc>
        <w:tc>
          <w:tcPr>
            <w:tcW w:w="1207" w:type="dxa"/>
            <w:gridSpan w:val="2"/>
          </w:tcPr>
          <w:p w14:paraId="3261A0ED" w14:textId="3A4AB1C3" w:rsidR="006661F6" w:rsidRDefault="006661F6" w:rsidP="00106FD1">
            <w:r>
              <w:t>přednáška</w:t>
            </w:r>
          </w:p>
        </w:tc>
      </w:tr>
      <w:tr w:rsidR="002161DA" w14:paraId="173E1756" w14:textId="77777777" w:rsidTr="005133EF">
        <w:tc>
          <w:tcPr>
            <w:tcW w:w="3086" w:type="dxa"/>
            <w:shd w:val="clear" w:color="auto" w:fill="F7CAAC"/>
          </w:tcPr>
          <w:p w14:paraId="29E7426A" w14:textId="77777777" w:rsidR="002161DA" w:rsidRPr="005A0406" w:rsidRDefault="002161DA" w:rsidP="00106FD1">
            <w:pPr>
              <w:rPr>
                <w:b/>
              </w:rPr>
            </w:pPr>
            <w:r w:rsidRPr="005A0406">
              <w:rPr>
                <w:b/>
              </w:rPr>
              <w:t>Forma způsobu ověření výsledků učení a další požadavky na studenta</w:t>
            </w:r>
          </w:p>
        </w:tc>
        <w:tc>
          <w:tcPr>
            <w:tcW w:w="6769" w:type="dxa"/>
            <w:gridSpan w:val="8"/>
            <w:tcBorders>
              <w:bottom w:val="nil"/>
            </w:tcBorders>
          </w:tcPr>
          <w:p w14:paraId="4784BA2A" w14:textId="77777777" w:rsidR="002161DA" w:rsidRDefault="0014439B" w:rsidP="00106FD1">
            <w:r>
              <w:t>ústní ověření znalostí</w:t>
            </w:r>
          </w:p>
          <w:p w14:paraId="27EBAC4F" w14:textId="3CB8D746" w:rsidR="007F63FA" w:rsidRDefault="007F63FA" w:rsidP="00106FD1">
            <w:r>
              <w:t>aktivní účast na výuce</w:t>
            </w:r>
          </w:p>
        </w:tc>
      </w:tr>
      <w:tr w:rsidR="002161DA" w14:paraId="01A6582C" w14:textId="77777777" w:rsidTr="00106FD1">
        <w:trPr>
          <w:trHeight w:val="204"/>
        </w:trPr>
        <w:tc>
          <w:tcPr>
            <w:tcW w:w="9855" w:type="dxa"/>
            <w:gridSpan w:val="9"/>
            <w:tcBorders>
              <w:top w:val="nil"/>
            </w:tcBorders>
          </w:tcPr>
          <w:p w14:paraId="44120067" w14:textId="77777777" w:rsidR="002161DA" w:rsidRDefault="002161DA" w:rsidP="00106FD1"/>
        </w:tc>
      </w:tr>
      <w:tr w:rsidR="009C1A09" w14:paraId="51609DB4" w14:textId="77777777" w:rsidTr="005133EF">
        <w:trPr>
          <w:trHeight w:val="197"/>
        </w:trPr>
        <w:tc>
          <w:tcPr>
            <w:tcW w:w="3086" w:type="dxa"/>
            <w:tcBorders>
              <w:top w:val="nil"/>
            </w:tcBorders>
            <w:shd w:val="clear" w:color="auto" w:fill="F7CAAC"/>
          </w:tcPr>
          <w:p w14:paraId="659140E9" w14:textId="77777777" w:rsidR="009C1A09" w:rsidRDefault="009C1A09" w:rsidP="00106FD1">
            <w:pPr>
              <w:rPr>
                <w:b/>
              </w:rPr>
            </w:pPr>
            <w:r>
              <w:rPr>
                <w:b/>
              </w:rPr>
              <w:t>Garant předmětu</w:t>
            </w:r>
          </w:p>
        </w:tc>
        <w:tc>
          <w:tcPr>
            <w:tcW w:w="6769" w:type="dxa"/>
            <w:gridSpan w:val="8"/>
            <w:tcBorders>
              <w:top w:val="nil"/>
            </w:tcBorders>
          </w:tcPr>
          <w:p w14:paraId="10741BF1" w14:textId="70D2DEFF" w:rsidR="009C1A09" w:rsidRDefault="00B161EB" w:rsidP="00106FD1">
            <w:r>
              <w:t>Mgr</w:t>
            </w:r>
            <w:r w:rsidR="009C1A09">
              <w:t>. Michal Heinrich</w:t>
            </w:r>
          </w:p>
        </w:tc>
      </w:tr>
      <w:tr w:rsidR="009C1A09" w14:paraId="3D9D1D74" w14:textId="77777777" w:rsidTr="005133EF">
        <w:trPr>
          <w:trHeight w:val="243"/>
        </w:trPr>
        <w:tc>
          <w:tcPr>
            <w:tcW w:w="3086" w:type="dxa"/>
            <w:tcBorders>
              <w:top w:val="nil"/>
            </w:tcBorders>
            <w:shd w:val="clear" w:color="auto" w:fill="F7CAAC"/>
          </w:tcPr>
          <w:p w14:paraId="028EE23A" w14:textId="77777777" w:rsidR="009C1A09" w:rsidRDefault="009C1A09" w:rsidP="00106FD1">
            <w:pPr>
              <w:rPr>
                <w:b/>
              </w:rPr>
            </w:pPr>
            <w:r>
              <w:rPr>
                <w:b/>
              </w:rPr>
              <w:t>Zapojení garanta do výuky předmětu</w:t>
            </w:r>
          </w:p>
        </w:tc>
        <w:tc>
          <w:tcPr>
            <w:tcW w:w="6769" w:type="dxa"/>
            <w:gridSpan w:val="8"/>
            <w:tcBorders>
              <w:top w:val="nil"/>
            </w:tcBorders>
          </w:tcPr>
          <w:p w14:paraId="3E898AC3" w14:textId="7B94D7D6" w:rsidR="009C1A09" w:rsidRDefault="009C1A09" w:rsidP="00106FD1">
            <w:r>
              <w:t>100 %</w:t>
            </w:r>
          </w:p>
        </w:tc>
      </w:tr>
      <w:tr w:rsidR="009C1A09" w14:paraId="2ED91093" w14:textId="77777777" w:rsidTr="005133EF">
        <w:tc>
          <w:tcPr>
            <w:tcW w:w="3086" w:type="dxa"/>
            <w:shd w:val="clear" w:color="auto" w:fill="F7CAAC"/>
          </w:tcPr>
          <w:p w14:paraId="4F7FC7FA" w14:textId="77777777" w:rsidR="009C1A09" w:rsidRDefault="009C1A09" w:rsidP="00106FD1">
            <w:pPr>
              <w:rPr>
                <w:b/>
              </w:rPr>
            </w:pPr>
            <w:r>
              <w:rPr>
                <w:b/>
              </w:rPr>
              <w:t>Vyučující</w:t>
            </w:r>
          </w:p>
        </w:tc>
        <w:tc>
          <w:tcPr>
            <w:tcW w:w="6769" w:type="dxa"/>
            <w:gridSpan w:val="8"/>
            <w:tcBorders>
              <w:bottom w:val="nil"/>
            </w:tcBorders>
          </w:tcPr>
          <w:p w14:paraId="74279DAE" w14:textId="0C46A33A" w:rsidR="009C1A09" w:rsidRDefault="00B161EB" w:rsidP="00106FD1">
            <w:r>
              <w:t>Mgr</w:t>
            </w:r>
            <w:r w:rsidR="009C1A09">
              <w:t>. Michal Heinrich</w:t>
            </w:r>
          </w:p>
        </w:tc>
      </w:tr>
      <w:tr w:rsidR="002161DA" w14:paraId="1DE9A340" w14:textId="77777777" w:rsidTr="00106FD1">
        <w:trPr>
          <w:trHeight w:val="136"/>
        </w:trPr>
        <w:tc>
          <w:tcPr>
            <w:tcW w:w="9855" w:type="dxa"/>
            <w:gridSpan w:val="9"/>
            <w:tcBorders>
              <w:top w:val="nil"/>
            </w:tcBorders>
          </w:tcPr>
          <w:p w14:paraId="585DB4B0" w14:textId="77777777" w:rsidR="002161DA" w:rsidRDefault="002161DA" w:rsidP="00106FD1"/>
        </w:tc>
      </w:tr>
      <w:tr w:rsidR="002161DA" w14:paraId="3EC8A74A" w14:textId="77777777" w:rsidTr="005133EF">
        <w:tc>
          <w:tcPr>
            <w:tcW w:w="3086" w:type="dxa"/>
            <w:shd w:val="clear" w:color="auto" w:fill="F7CAAC"/>
          </w:tcPr>
          <w:p w14:paraId="27288387" w14:textId="77777777" w:rsidR="002161DA" w:rsidRPr="001452AD" w:rsidRDefault="002161DA" w:rsidP="002161DA">
            <w:pPr>
              <w:jc w:val="both"/>
              <w:rPr>
                <w:b/>
                <w:highlight w:val="yellow"/>
              </w:rPr>
            </w:pPr>
            <w:r w:rsidRPr="009B48E7">
              <w:rPr>
                <w:b/>
              </w:rPr>
              <w:t>Hlavní témata a výsledky učení</w:t>
            </w:r>
          </w:p>
        </w:tc>
        <w:tc>
          <w:tcPr>
            <w:tcW w:w="6769" w:type="dxa"/>
            <w:gridSpan w:val="8"/>
            <w:tcBorders>
              <w:bottom w:val="nil"/>
            </w:tcBorders>
          </w:tcPr>
          <w:p w14:paraId="584A8B23" w14:textId="77777777" w:rsidR="002161DA" w:rsidRPr="001452AD" w:rsidRDefault="002161DA" w:rsidP="002161DA">
            <w:pPr>
              <w:jc w:val="both"/>
              <w:rPr>
                <w:highlight w:val="yellow"/>
              </w:rPr>
            </w:pPr>
          </w:p>
        </w:tc>
      </w:tr>
      <w:tr w:rsidR="002161DA" w14:paraId="07EC3E69" w14:textId="77777777" w:rsidTr="005133EF">
        <w:trPr>
          <w:trHeight w:val="2197"/>
        </w:trPr>
        <w:tc>
          <w:tcPr>
            <w:tcW w:w="9855" w:type="dxa"/>
            <w:gridSpan w:val="9"/>
            <w:tcBorders>
              <w:top w:val="nil"/>
              <w:bottom w:val="single" w:sz="4" w:space="0" w:color="auto"/>
            </w:tcBorders>
          </w:tcPr>
          <w:p w14:paraId="04D86105" w14:textId="77777777" w:rsidR="00755873" w:rsidRPr="00903BB3" w:rsidRDefault="00755873" w:rsidP="00755873">
            <w:pPr>
              <w:jc w:val="both"/>
              <w:rPr>
                <w:b/>
                <w:bCs/>
              </w:rPr>
            </w:pPr>
            <w:r w:rsidRPr="00903BB3">
              <w:rPr>
                <w:b/>
                <w:bCs/>
              </w:rPr>
              <w:t>Témata:</w:t>
            </w:r>
          </w:p>
          <w:p w14:paraId="509EBBB6" w14:textId="053BFC19" w:rsidR="00755873" w:rsidRPr="00D0472F" w:rsidRDefault="00755873" w:rsidP="004C352E">
            <w:pPr>
              <w:pStyle w:val="Odstavecseseznamem"/>
              <w:numPr>
                <w:ilvl w:val="0"/>
                <w:numId w:val="139"/>
              </w:numPr>
              <w:jc w:val="both"/>
            </w:pPr>
            <w:r w:rsidRPr="00D0472F">
              <w:t>Obuv a její definice jako předmětu</w:t>
            </w:r>
            <w:r w:rsidR="00B46829">
              <w:t>.</w:t>
            </w:r>
          </w:p>
          <w:p w14:paraId="6EF4BFD6" w14:textId="6942F903" w:rsidR="00755873" w:rsidRPr="00D0472F" w:rsidRDefault="00CC586B" w:rsidP="004C352E">
            <w:pPr>
              <w:pStyle w:val="Odstavecseseznamem"/>
              <w:numPr>
                <w:ilvl w:val="0"/>
                <w:numId w:val="139"/>
              </w:numPr>
              <w:jc w:val="both"/>
            </w:pPr>
            <w:r w:rsidRPr="00D0472F">
              <w:t>Prehistori</w:t>
            </w:r>
            <w:r>
              <w:t>e – důkazy</w:t>
            </w:r>
            <w:r w:rsidR="00755873" w:rsidRPr="00D0472F">
              <w:t xml:space="preserve"> o používání obuvi</w:t>
            </w:r>
            <w:r w:rsidR="00B46829">
              <w:t>.</w:t>
            </w:r>
          </w:p>
          <w:p w14:paraId="7B03FC81" w14:textId="4957CF31" w:rsidR="00755873" w:rsidRPr="00D0472F" w:rsidRDefault="00755873" w:rsidP="004C352E">
            <w:pPr>
              <w:pStyle w:val="Odstavecseseznamem"/>
              <w:numPr>
                <w:ilvl w:val="0"/>
                <w:numId w:val="139"/>
              </w:numPr>
              <w:jc w:val="both"/>
            </w:pPr>
            <w:r w:rsidRPr="00D0472F">
              <w:t>Starověk (Mezopotámie, Egypt, Chetité, Minojská civilizace)</w:t>
            </w:r>
            <w:r w:rsidR="00B46829">
              <w:t>.</w:t>
            </w:r>
          </w:p>
          <w:p w14:paraId="4AEA19C2" w14:textId="48B4623E" w:rsidR="00755873" w:rsidRPr="00D0472F" w:rsidRDefault="00755873" w:rsidP="004C352E">
            <w:pPr>
              <w:pStyle w:val="Odstavecseseznamem"/>
              <w:numPr>
                <w:ilvl w:val="0"/>
                <w:numId w:val="139"/>
              </w:numPr>
              <w:jc w:val="both"/>
            </w:pPr>
            <w:r w:rsidRPr="00D0472F">
              <w:t>Antika (Řecko, Řím)</w:t>
            </w:r>
            <w:r w:rsidR="00B46829">
              <w:t>.</w:t>
            </w:r>
          </w:p>
          <w:p w14:paraId="7DAD0878" w14:textId="4B29BD63" w:rsidR="00755873" w:rsidRPr="00D0472F" w:rsidRDefault="00755873" w:rsidP="004C352E">
            <w:pPr>
              <w:pStyle w:val="Odstavecseseznamem"/>
              <w:numPr>
                <w:ilvl w:val="0"/>
                <w:numId w:val="139"/>
              </w:numPr>
              <w:jc w:val="both"/>
            </w:pPr>
            <w:r w:rsidRPr="00D0472F">
              <w:t>Středověk (obuv, cechy, řemeslo)</w:t>
            </w:r>
            <w:r w:rsidR="00B46829">
              <w:t>.</w:t>
            </w:r>
          </w:p>
          <w:p w14:paraId="6FFC571A" w14:textId="1B536924" w:rsidR="00755873" w:rsidRPr="00D0472F" w:rsidRDefault="00755873" w:rsidP="004C352E">
            <w:pPr>
              <w:pStyle w:val="Odstavecseseznamem"/>
              <w:numPr>
                <w:ilvl w:val="0"/>
                <w:numId w:val="139"/>
              </w:numPr>
              <w:jc w:val="both"/>
            </w:pPr>
            <w:r w:rsidRPr="00D0472F">
              <w:t>Renesance</w:t>
            </w:r>
            <w:r w:rsidR="00B46829">
              <w:t>.</w:t>
            </w:r>
          </w:p>
          <w:p w14:paraId="11D95221" w14:textId="69F54C50" w:rsidR="00755873" w:rsidRPr="00D0472F" w:rsidRDefault="00755873" w:rsidP="004C352E">
            <w:pPr>
              <w:pStyle w:val="Odstavecseseznamem"/>
              <w:numPr>
                <w:ilvl w:val="0"/>
                <w:numId w:val="139"/>
              </w:numPr>
              <w:jc w:val="both"/>
            </w:pPr>
            <w:r w:rsidRPr="00D0472F">
              <w:t>Baroko a rokoko</w:t>
            </w:r>
            <w:r w:rsidR="00B46829">
              <w:t>.</w:t>
            </w:r>
          </w:p>
          <w:p w14:paraId="311A2673" w14:textId="027D88C9" w:rsidR="00755873" w:rsidRPr="00D0472F" w:rsidRDefault="00755873" w:rsidP="004C352E">
            <w:pPr>
              <w:pStyle w:val="Odstavecseseznamem"/>
              <w:numPr>
                <w:ilvl w:val="0"/>
                <w:numId w:val="139"/>
              </w:numPr>
              <w:jc w:val="both"/>
            </w:pPr>
            <w:r w:rsidRPr="00D0472F">
              <w:t>Tradiční lidová obuv na území Čech, Moravy a Slezska</w:t>
            </w:r>
            <w:r w:rsidR="00B46829">
              <w:t>.</w:t>
            </w:r>
          </w:p>
          <w:p w14:paraId="1E5EFD42" w14:textId="24F533D4" w:rsidR="00755873" w:rsidRPr="00D0472F" w:rsidRDefault="00755873" w:rsidP="004C352E">
            <w:pPr>
              <w:pStyle w:val="Odstavecseseznamem"/>
              <w:numPr>
                <w:ilvl w:val="0"/>
                <w:numId w:val="139"/>
              </w:numPr>
              <w:jc w:val="both"/>
            </w:pPr>
            <w:r w:rsidRPr="00D0472F">
              <w:t>Empír, romantismus</w:t>
            </w:r>
            <w:r w:rsidR="00B46829">
              <w:t>.</w:t>
            </w:r>
          </w:p>
          <w:p w14:paraId="0C313040" w14:textId="6DD21752" w:rsidR="00755873" w:rsidRPr="00D0472F" w:rsidRDefault="00755873" w:rsidP="004C352E">
            <w:pPr>
              <w:pStyle w:val="Odstavecseseznamem"/>
              <w:numPr>
                <w:ilvl w:val="0"/>
                <w:numId w:val="139"/>
              </w:numPr>
              <w:jc w:val="both"/>
            </w:pPr>
            <w:r w:rsidRPr="00D0472F">
              <w:t>Druhé rokoko, secese</w:t>
            </w:r>
            <w:r w:rsidR="00B46829">
              <w:t>.</w:t>
            </w:r>
          </w:p>
          <w:p w14:paraId="76DE85A0" w14:textId="2FD58453" w:rsidR="00755873" w:rsidRPr="00D0472F" w:rsidRDefault="00755873" w:rsidP="004C352E">
            <w:pPr>
              <w:pStyle w:val="Odstavecseseznamem"/>
              <w:numPr>
                <w:ilvl w:val="0"/>
                <w:numId w:val="139"/>
              </w:numPr>
              <w:jc w:val="both"/>
            </w:pPr>
            <w:r w:rsidRPr="00D0472F">
              <w:t>Dětská, domácí a sportovní obuv v 19. století</w:t>
            </w:r>
            <w:r w:rsidR="00B46829">
              <w:t>.</w:t>
            </w:r>
          </w:p>
          <w:p w14:paraId="4907EFD1" w14:textId="2D422E68" w:rsidR="00755873" w:rsidRPr="00D0472F" w:rsidRDefault="00755873" w:rsidP="004C352E">
            <w:pPr>
              <w:pStyle w:val="Odstavecseseznamem"/>
              <w:numPr>
                <w:ilvl w:val="0"/>
                <w:numId w:val="139"/>
              </w:numPr>
              <w:jc w:val="both"/>
            </w:pPr>
            <w:r w:rsidRPr="00D0472F">
              <w:t>Manufakturní výroba obuvi</w:t>
            </w:r>
            <w:r w:rsidR="00B46829">
              <w:t>.</w:t>
            </w:r>
          </w:p>
          <w:p w14:paraId="0C20188F" w14:textId="5EFB25D8" w:rsidR="00755873" w:rsidRPr="00D0472F" w:rsidRDefault="00755873" w:rsidP="004C352E">
            <w:pPr>
              <w:pStyle w:val="Odstavecseseznamem"/>
              <w:numPr>
                <w:ilvl w:val="0"/>
                <w:numId w:val="139"/>
              </w:numPr>
              <w:spacing w:after="120"/>
              <w:ind w:left="714" w:hanging="357"/>
              <w:contextualSpacing w:val="0"/>
              <w:jc w:val="both"/>
            </w:pPr>
            <w:r w:rsidRPr="00D0472F">
              <w:t>Tovární výroba obuvi, první továrny v Českých zemích</w:t>
            </w:r>
            <w:r w:rsidR="00B46829">
              <w:t>.</w:t>
            </w:r>
          </w:p>
          <w:p w14:paraId="288A42CB" w14:textId="5A8E3CA4" w:rsidR="00755873" w:rsidRPr="00903BB3" w:rsidRDefault="00755873" w:rsidP="00755873">
            <w:pPr>
              <w:jc w:val="both"/>
              <w:rPr>
                <w:b/>
                <w:bCs/>
              </w:rPr>
            </w:pPr>
            <w:r w:rsidRPr="00903BB3">
              <w:rPr>
                <w:b/>
                <w:bCs/>
              </w:rPr>
              <w:t>Výsledky učení:</w:t>
            </w:r>
          </w:p>
          <w:p w14:paraId="0A615AAD" w14:textId="5CADD77A" w:rsidR="00755873" w:rsidRPr="00D0472F" w:rsidRDefault="00755873" w:rsidP="00755873">
            <w:pPr>
              <w:jc w:val="both"/>
            </w:pPr>
            <w:r w:rsidRPr="00D0472F">
              <w:t>Odborné znalosti – po absolvování předmětu student umí:</w:t>
            </w:r>
          </w:p>
          <w:p w14:paraId="62EAC77B" w14:textId="647A9992" w:rsidR="00755873" w:rsidRPr="00D0472F" w:rsidRDefault="00755873" w:rsidP="004C352E">
            <w:pPr>
              <w:pStyle w:val="Odstavecseseznamem"/>
              <w:numPr>
                <w:ilvl w:val="0"/>
                <w:numId w:val="140"/>
              </w:numPr>
              <w:ind w:left="677"/>
              <w:jc w:val="both"/>
            </w:pPr>
            <w:r w:rsidRPr="00D0472F">
              <w:t>definovat vývojové směry v obouvání</w:t>
            </w:r>
          </w:p>
          <w:p w14:paraId="63F3B251" w14:textId="4E625978" w:rsidR="00755873" w:rsidRPr="00D0472F" w:rsidRDefault="00755873" w:rsidP="004C352E">
            <w:pPr>
              <w:pStyle w:val="Odstavecseseznamem"/>
              <w:numPr>
                <w:ilvl w:val="0"/>
                <w:numId w:val="140"/>
              </w:numPr>
              <w:ind w:left="677"/>
              <w:jc w:val="both"/>
            </w:pPr>
            <w:r w:rsidRPr="00D0472F">
              <w:t>popsat směr ve spojitosti s životním stylem, řemeslné dovednosti a estetickým cítěním</w:t>
            </w:r>
          </w:p>
          <w:p w14:paraId="4026908E" w14:textId="2E0F2BDC" w:rsidR="00755873" w:rsidRPr="00D0472F" w:rsidRDefault="00755873" w:rsidP="004C352E">
            <w:pPr>
              <w:pStyle w:val="Odstavecseseznamem"/>
              <w:numPr>
                <w:ilvl w:val="0"/>
                <w:numId w:val="140"/>
              </w:numPr>
              <w:ind w:left="677"/>
              <w:jc w:val="both"/>
            </w:pPr>
            <w:r w:rsidRPr="00D0472F">
              <w:t>vyjmenovat základní typy obuvi daného období</w:t>
            </w:r>
          </w:p>
          <w:p w14:paraId="4D735A9B" w14:textId="1712538B" w:rsidR="00755873" w:rsidRPr="00D0472F" w:rsidRDefault="00755873" w:rsidP="004C352E">
            <w:pPr>
              <w:pStyle w:val="Odstavecseseznamem"/>
              <w:numPr>
                <w:ilvl w:val="0"/>
                <w:numId w:val="140"/>
              </w:numPr>
              <w:ind w:left="677"/>
              <w:jc w:val="both"/>
            </w:pPr>
            <w:r w:rsidRPr="00D0472F">
              <w:t>rozlišit obuv podle účelu a společenského postavení</w:t>
            </w:r>
          </w:p>
          <w:p w14:paraId="729C40CA" w14:textId="145BACD1" w:rsidR="00755873" w:rsidRPr="00D0472F" w:rsidRDefault="00755873" w:rsidP="00755873">
            <w:pPr>
              <w:jc w:val="both"/>
            </w:pPr>
            <w:r w:rsidRPr="00D0472F">
              <w:t>Odborné dovednosti – po absolvování předmětu student umí:</w:t>
            </w:r>
          </w:p>
          <w:p w14:paraId="6F6E8A9A" w14:textId="1FFDB706" w:rsidR="00755873" w:rsidRPr="00D0472F" w:rsidRDefault="00755873" w:rsidP="004C352E">
            <w:pPr>
              <w:pStyle w:val="Odstavecseseznamem"/>
              <w:numPr>
                <w:ilvl w:val="0"/>
                <w:numId w:val="141"/>
              </w:numPr>
              <w:ind w:left="677"/>
              <w:jc w:val="both"/>
            </w:pPr>
            <w:r w:rsidRPr="00D0472F">
              <w:t>orientovat se v začleňování obuvi z daného období</w:t>
            </w:r>
          </w:p>
          <w:p w14:paraId="6198A423" w14:textId="63633758" w:rsidR="00755873" w:rsidRPr="00D0472F" w:rsidRDefault="00755873" w:rsidP="004C352E">
            <w:pPr>
              <w:pStyle w:val="Odstavecseseznamem"/>
              <w:numPr>
                <w:ilvl w:val="0"/>
                <w:numId w:val="141"/>
              </w:numPr>
              <w:ind w:left="677"/>
              <w:jc w:val="both"/>
            </w:pPr>
            <w:r w:rsidRPr="00D0472F">
              <w:t>využít znalost účelovosti obuvi ve vlastní tvorbě</w:t>
            </w:r>
          </w:p>
          <w:p w14:paraId="0453B470" w14:textId="704F26D3" w:rsidR="00755873" w:rsidRPr="00D0472F" w:rsidRDefault="00755873" w:rsidP="004C352E">
            <w:pPr>
              <w:pStyle w:val="Odstavecseseznamem"/>
              <w:numPr>
                <w:ilvl w:val="0"/>
                <w:numId w:val="141"/>
              </w:numPr>
              <w:ind w:left="677"/>
              <w:jc w:val="both"/>
            </w:pPr>
            <w:r w:rsidRPr="00D0472F">
              <w:t>analyzovat historické prameny</w:t>
            </w:r>
          </w:p>
          <w:p w14:paraId="54854924" w14:textId="27915029" w:rsidR="00755873" w:rsidRPr="00D0472F" w:rsidRDefault="00755873" w:rsidP="004C352E">
            <w:pPr>
              <w:pStyle w:val="Odstavecseseznamem"/>
              <w:numPr>
                <w:ilvl w:val="0"/>
                <w:numId w:val="141"/>
              </w:numPr>
              <w:ind w:left="677"/>
              <w:jc w:val="both"/>
            </w:pPr>
            <w:r w:rsidRPr="00D0472F">
              <w:t>stanovit módní trendy v daném období</w:t>
            </w:r>
          </w:p>
          <w:p w14:paraId="32C6991A" w14:textId="0CBCF0C4" w:rsidR="002161DA" w:rsidRPr="00D0472F" w:rsidRDefault="00755873" w:rsidP="004C352E">
            <w:pPr>
              <w:pStyle w:val="Odstavecseseznamem"/>
              <w:numPr>
                <w:ilvl w:val="0"/>
                <w:numId w:val="141"/>
              </w:numPr>
              <w:ind w:left="677"/>
              <w:jc w:val="both"/>
            </w:pPr>
            <w:r w:rsidRPr="00D0472F">
              <w:t>analyzovat vliv společenských, kulturních a hospodářských podmínek na obuv</w:t>
            </w:r>
          </w:p>
        </w:tc>
      </w:tr>
      <w:tr w:rsidR="002161DA" w14:paraId="40C36DD2"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0D22EBF5" w14:textId="77777777" w:rsidR="002161DA" w:rsidRPr="001452AD" w:rsidRDefault="002161DA" w:rsidP="002161DA">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FC2D71F" w14:textId="77777777" w:rsidR="002161DA" w:rsidRPr="001452AD" w:rsidRDefault="002161DA" w:rsidP="002161DA">
            <w:pPr>
              <w:jc w:val="both"/>
              <w:rPr>
                <w:highlight w:val="yellow"/>
              </w:rPr>
            </w:pPr>
          </w:p>
        </w:tc>
      </w:tr>
      <w:tr w:rsidR="002161DA" w14:paraId="7F0547E7" w14:textId="77777777" w:rsidTr="009D3D23">
        <w:trPr>
          <w:trHeight w:val="633"/>
        </w:trPr>
        <w:tc>
          <w:tcPr>
            <w:tcW w:w="9855" w:type="dxa"/>
            <w:gridSpan w:val="9"/>
            <w:tcBorders>
              <w:top w:val="nil"/>
              <w:bottom w:val="single" w:sz="4" w:space="0" w:color="auto"/>
            </w:tcBorders>
          </w:tcPr>
          <w:p w14:paraId="3778D92D" w14:textId="46EFA405" w:rsidR="008653B8" w:rsidRDefault="008653B8" w:rsidP="004C352E">
            <w:pPr>
              <w:pStyle w:val="Odstavecseseznamem"/>
              <w:numPr>
                <w:ilvl w:val="0"/>
                <w:numId w:val="35"/>
              </w:numPr>
              <w:jc w:val="both"/>
            </w:pPr>
            <w:r w:rsidRPr="00D0472F">
              <w:t>projekce (statická, dynamická)</w:t>
            </w:r>
          </w:p>
          <w:p w14:paraId="18F103E8" w14:textId="77777777" w:rsidR="008653B8" w:rsidRDefault="008653B8" w:rsidP="004C352E">
            <w:pPr>
              <w:pStyle w:val="Odstavecseseznamem"/>
              <w:numPr>
                <w:ilvl w:val="0"/>
                <w:numId w:val="35"/>
              </w:numPr>
              <w:jc w:val="both"/>
            </w:pPr>
            <w:r w:rsidRPr="00D0472F">
              <w:t>přednášení</w:t>
            </w:r>
          </w:p>
          <w:p w14:paraId="2458D58D" w14:textId="7F707979" w:rsidR="002161DA" w:rsidRPr="00582DAC" w:rsidRDefault="008653B8" w:rsidP="004C352E">
            <w:pPr>
              <w:pStyle w:val="Odstavecseseznamem"/>
              <w:numPr>
                <w:ilvl w:val="0"/>
                <w:numId w:val="35"/>
              </w:numPr>
              <w:jc w:val="both"/>
            </w:pPr>
            <w:r w:rsidRPr="00D0472F">
              <w:t>dialogická (diskuze, rozhovor, brainstorming)</w:t>
            </w:r>
          </w:p>
        </w:tc>
      </w:tr>
      <w:tr w:rsidR="002161DA" w14:paraId="2B37213E" w14:textId="77777777" w:rsidTr="005133EF">
        <w:trPr>
          <w:trHeight w:val="265"/>
        </w:trPr>
        <w:tc>
          <w:tcPr>
            <w:tcW w:w="3653" w:type="dxa"/>
            <w:gridSpan w:val="3"/>
            <w:tcBorders>
              <w:top w:val="single" w:sz="4" w:space="0" w:color="auto"/>
            </w:tcBorders>
            <w:shd w:val="clear" w:color="auto" w:fill="F7CAAC"/>
          </w:tcPr>
          <w:p w14:paraId="08A46647" w14:textId="77777777" w:rsidR="002161DA" w:rsidRDefault="002161DA" w:rsidP="002161DA">
            <w:pPr>
              <w:jc w:val="both"/>
            </w:pPr>
            <w:r>
              <w:rPr>
                <w:b/>
              </w:rPr>
              <w:t>Studijní literatura a studijní pomůcky</w:t>
            </w:r>
          </w:p>
        </w:tc>
        <w:tc>
          <w:tcPr>
            <w:tcW w:w="6202" w:type="dxa"/>
            <w:gridSpan w:val="6"/>
            <w:tcBorders>
              <w:top w:val="single" w:sz="4" w:space="0" w:color="auto"/>
              <w:bottom w:val="nil"/>
            </w:tcBorders>
          </w:tcPr>
          <w:p w14:paraId="25F460ED" w14:textId="77777777" w:rsidR="002161DA" w:rsidRDefault="002161DA" w:rsidP="002161DA">
            <w:pPr>
              <w:jc w:val="both"/>
            </w:pPr>
          </w:p>
        </w:tc>
      </w:tr>
      <w:tr w:rsidR="002161DA" w14:paraId="77A5F22F" w14:textId="77777777" w:rsidTr="009D3D23">
        <w:trPr>
          <w:trHeight w:val="1403"/>
        </w:trPr>
        <w:tc>
          <w:tcPr>
            <w:tcW w:w="9855" w:type="dxa"/>
            <w:gridSpan w:val="9"/>
            <w:tcBorders>
              <w:top w:val="nil"/>
            </w:tcBorders>
          </w:tcPr>
          <w:p w14:paraId="0815F35B" w14:textId="77777777" w:rsidR="006F38AB" w:rsidRPr="007051A5" w:rsidRDefault="006F38AB" w:rsidP="00145FA0">
            <w:pPr>
              <w:rPr>
                <w:b/>
                <w:bCs/>
              </w:rPr>
            </w:pPr>
            <w:r w:rsidRPr="007051A5">
              <w:rPr>
                <w:b/>
                <w:bCs/>
              </w:rPr>
              <w:t>Povinná:</w:t>
            </w:r>
          </w:p>
          <w:p w14:paraId="679AFD6A" w14:textId="6B531A46" w:rsidR="00BD3518" w:rsidRDefault="00BD3518" w:rsidP="005E0798">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w:t>
            </w:r>
            <w:r w:rsidR="00305FF3">
              <w:rPr>
                <w:color w:val="000000"/>
                <w:shd w:val="clear" w:color="auto" w:fill="FFFFFF"/>
              </w:rPr>
              <w:t>MOTAWI</w:t>
            </w:r>
            <w:r w:rsidR="002D7445">
              <w:rPr>
                <w:color w:val="000000"/>
                <w:shd w:val="clear" w:color="auto" w:fill="FFFFFF"/>
              </w:rPr>
              <w:t>,</w:t>
            </w:r>
            <w:r w:rsidR="00305FF3">
              <w:rPr>
                <w:color w:val="000000"/>
                <w:shd w:val="clear" w:color="auto" w:fill="FFFFFF"/>
              </w:rPr>
              <w:t xml:space="preserve"> </w:t>
            </w:r>
            <w:r>
              <w:rPr>
                <w:color w:val="000000"/>
                <w:shd w:val="clear" w:color="auto" w:fill="FFFFFF"/>
              </w:rPr>
              <w:t xml:space="preserve">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4D259631" w14:textId="74C0EA2F" w:rsidR="006F38AB" w:rsidRPr="00431D4B" w:rsidRDefault="006F38AB" w:rsidP="00145FA0">
            <w:r w:rsidRPr="00431D4B">
              <w:t xml:space="preserve">ŠTÝBROVÁ, Miroslava. </w:t>
            </w:r>
            <w:r w:rsidRPr="00431D4B">
              <w:rPr>
                <w:i/>
                <w:iCs/>
              </w:rPr>
              <w:t>Dějiny odívání</w:t>
            </w:r>
            <w:r w:rsidRPr="00431D4B">
              <w:t xml:space="preserve">. </w:t>
            </w:r>
            <w:r w:rsidR="00A06CC6" w:rsidRPr="004739E9">
              <w:rPr>
                <w:i/>
                <w:iCs/>
              </w:rPr>
              <w:t>Boty, botky, botičky</w:t>
            </w:r>
            <w:r w:rsidR="00A06CC6" w:rsidRPr="00431D4B">
              <w:t xml:space="preserve"> </w:t>
            </w:r>
            <w:r w:rsidRPr="00431D4B">
              <w:t xml:space="preserve">Praha: NLN, Nakladatelství Lidové noviny, 2009. </w:t>
            </w:r>
            <w:r w:rsidR="00EB43D8">
              <w:br/>
            </w:r>
            <w:r w:rsidRPr="00431D4B">
              <w:t xml:space="preserve">ISBN 9788071069867. </w:t>
            </w:r>
          </w:p>
          <w:p w14:paraId="112C8438" w14:textId="77777777" w:rsidR="005B4DAD" w:rsidRPr="00431D4B" w:rsidRDefault="005B4DAD" w:rsidP="00145FA0">
            <w:pPr>
              <w:rPr>
                <w:b/>
                <w:bCs/>
              </w:rPr>
            </w:pPr>
            <w:r w:rsidRPr="00431D4B">
              <w:rPr>
                <w:b/>
                <w:bCs/>
              </w:rPr>
              <w:t xml:space="preserve">Doporučená: </w:t>
            </w:r>
          </w:p>
          <w:p w14:paraId="6922E366" w14:textId="60948EDF" w:rsidR="005B4DAD" w:rsidRPr="00431D4B" w:rsidDel="001B454A" w:rsidRDefault="005B4DAD" w:rsidP="00145FA0">
            <w:pPr>
              <w:rPr>
                <w:del w:id="28" w:author="Jana Janíková" w:date="2025-07-07T10:23:00Z"/>
              </w:rPr>
            </w:pPr>
            <w:del w:id="29" w:author="Jana Janíková" w:date="2025-07-07T10:23:00Z">
              <w:r w:rsidRPr="00431D4B" w:rsidDel="001B454A">
                <w:delText xml:space="preserve">HLAVÁČEK, Petr. </w:delText>
              </w:r>
              <w:r w:rsidRPr="00431D4B" w:rsidDel="001B454A">
                <w:rPr>
                  <w:i/>
                  <w:iCs/>
                </w:rPr>
                <w:delText>Nejstarší zachovalá evropská obuv</w:delText>
              </w:r>
              <w:r w:rsidRPr="00431D4B" w:rsidDel="001B454A">
                <w:delText xml:space="preserve">, in: sborník Obuv v historii, Zlín, 1995. </w:delText>
              </w:r>
            </w:del>
          </w:p>
          <w:p w14:paraId="309F7587" w14:textId="5DC445A2" w:rsidR="00975EBA" w:rsidRPr="00431D4B" w:rsidRDefault="005B4DAD" w:rsidP="00145FA0">
            <w:r w:rsidRPr="00431D4B">
              <w:t xml:space="preserve">HŘIBOVÁ, Martina; GŘEŠÁK, Václav a ALTANGEREL, </w:t>
            </w:r>
            <w:proofErr w:type="spellStart"/>
            <w:r w:rsidRPr="00431D4B">
              <w:t>Uranbileg</w:t>
            </w:r>
            <w:proofErr w:type="spellEnd"/>
            <w:r w:rsidRPr="00431D4B">
              <w:t xml:space="preserve">. </w:t>
            </w:r>
            <w:r w:rsidRPr="00431D4B">
              <w:rPr>
                <w:i/>
                <w:iCs/>
              </w:rPr>
              <w:t>Rekonstrukce španělské dvorské obuvi z druhé poloviny 16. století.</w:t>
            </w:r>
            <w:r w:rsidRPr="00431D4B">
              <w:t xml:space="preserve"> Zlín, 2015</w:t>
            </w:r>
            <w:r w:rsidR="000B45A1">
              <w:t>.</w:t>
            </w:r>
            <w:r w:rsidRPr="00431D4B">
              <w:t xml:space="preserve"> </w:t>
            </w:r>
          </w:p>
          <w:p w14:paraId="68F71E3D" w14:textId="77777777" w:rsidR="00CC7FEB" w:rsidRPr="00431D4B" w:rsidRDefault="00CC7FEB" w:rsidP="00145FA0">
            <w:r w:rsidRPr="00431D4B">
              <w:t xml:space="preserve">JAROŠOVÁ, Barbora. </w:t>
            </w:r>
            <w:r w:rsidRPr="00431D4B">
              <w:rPr>
                <w:i/>
                <w:iCs/>
              </w:rPr>
              <w:t>Současná výroba tradiční lidové obuvi na Valašsku.</w:t>
            </w:r>
            <w:r w:rsidRPr="00431D4B">
              <w:t xml:space="preserve"> Zlín, 2012. ISBN 978-80-87130-22-3. </w:t>
            </w:r>
          </w:p>
          <w:p w14:paraId="0FA62D69" w14:textId="145E0324" w:rsidR="00D21E60" w:rsidRPr="00431D4B" w:rsidRDefault="00D21E60" w:rsidP="00145FA0">
            <w:r w:rsidRPr="00431D4B">
              <w:lastRenderedPageBreak/>
              <w:t xml:space="preserve">SCOTT, Margaret. </w:t>
            </w:r>
            <w:proofErr w:type="spellStart"/>
            <w:r w:rsidRPr="00431D4B">
              <w:rPr>
                <w:i/>
                <w:iCs/>
              </w:rPr>
              <w:t>Fashion</w:t>
            </w:r>
            <w:proofErr w:type="spellEnd"/>
            <w:r w:rsidRPr="00431D4B">
              <w:rPr>
                <w:i/>
                <w:iCs/>
              </w:rPr>
              <w:t xml:space="preserve"> in </w:t>
            </w:r>
            <w:proofErr w:type="spellStart"/>
            <w:r w:rsidRPr="00431D4B">
              <w:rPr>
                <w:i/>
                <w:iCs/>
              </w:rPr>
              <w:t>the</w:t>
            </w:r>
            <w:proofErr w:type="spellEnd"/>
            <w:r w:rsidRPr="00431D4B">
              <w:rPr>
                <w:i/>
                <w:iCs/>
              </w:rPr>
              <w:t xml:space="preserve"> </w:t>
            </w:r>
            <w:proofErr w:type="spellStart"/>
            <w:r w:rsidRPr="00431D4B">
              <w:rPr>
                <w:i/>
                <w:iCs/>
              </w:rPr>
              <w:t>Middle</w:t>
            </w:r>
            <w:proofErr w:type="spellEnd"/>
            <w:r w:rsidRPr="00431D4B">
              <w:rPr>
                <w:i/>
                <w:iCs/>
              </w:rPr>
              <w:t xml:space="preserve"> </w:t>
            </w:r>
            <w:proofErr w:type="spellStart"/>
            <w:r w:rsidRPr="00431D4B">
              <w:rPr>
                <w:i/>
                <w:iCs/>
              </w:rPr>
              <w:t>Ages</w:t>
            </w:r>
            <w:proofErr w:type="spellEnd"/>
            <w:r w:rsidRPr="00431D4B">
              <w:t xml:space="preserve">. </w:t>
            </w:r>
            <w:proofErr w:type="spellStart"/>
            <w:r w:rsidRPr="00431D4B">
              <w:t>Reprinted</w:t>
            </w:r>
            <w:proofErr w:type="spellEnd"/>
            <w:r w:rsidRPr="00431D4B">
              <w:t xml:space="preserve">, Los Angeles: J. Paul </w:t>
            </w:r>
            <w:proofErr w:type="spellStart"/>
            <w:r w:rsidRPr="00431D4B">
              <w:t>Getty</w:t>
            </w:r>
            <w:proofErr w:type="spellEnd"/>
            <w:r w:rsidRPr="00431D4B">
              <w:t xml:space="preserve"> Museum, 2018. </w:t>
            </w:r>
            <w:r w:rsidR="00CB3C90">
              <w:br/>
            </w:r>
            <w:r w:rsidRPr="00431D4B">
              <w:t xml:space="preserve">ISBN 978-1-60606-585-3. </w:t>
            </w:r>
          </w:p>
          <w:p w14:paraId="260973B1" w14:textId="77777777" w:rsidR="00CC7FEB" w:rsidRPr="00431D4B" w:rsidRDefault="00CC7FEB" w:rsidP="00145FA0">
            <w:r w:rsidRPr="00431D4B">
              <w:t xml:space="preserve">ŠTÝBROVÁ, Miroslava. </w:t>
            </w:r>
            <w:r w:rsidRPr="00431D4B">
              <w:rPr>
                <w:i/>
                <w:iCs/>
              </w:rPr>
              <w:t>Docela obyčejné boty: boty neobyčejně zvláštní</w:t>
            </w:r>
            <w:r w:rsidRPr="00431D4B">
              <w:t>. Zlín: Muzeum jihovýchodní Moravy ve Zlíně, 2017. ISBN 9788087130421.</w:t>
            </w:r>
          </w:p>
          <w:p w14:paraId="7D030363" w14:textId="722F38A3" w:rsidR="002161DA" w:rsidRDefault="005B4DAD" w:rsidP="00145FA0">
            <w:r w:rsidRPr="00431D4B">
              <w:t>TAUBEROVÁ, Monika. Dětské botičky ve sbírce Národního muzea, Historického muzea, Etnografického muzea. Zlín, 2015.</w:t>
            </w:r>
          </w:p>
        </w:tc>
      </w:tr>
      <w:tr w:rsidR="002161DA" w14:paraId="6DBCF920"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448F3C7" w14:textId="77777777" w:rsidR="002161DA" w:rsidRDefault="002161DA" w:rsidP="002161DA">
            <w:pPr>
              <w:jc w:val="center"/>
              <w:rPr>
                <w:b/>
              </w:rPr>
            </w:pPr>
            <w:r>
              <w:rPr>
                <w:b/>
              </w:rPr>
              <w:lastRenderedPageBreak/>
              <w:t>Informace ke kombinované nebo distanční formě</w:t>
            </w:r>
          </w:p>
        </w:tc>
      </w:tr>
      <w:tr w:rsidR="002161DA" w14:paraId="51799CC2" w14:textId="77777777" w:rsidTr="005133EF">
        <w:tc>
          <w:tcPr>
            <w:tcW w:w="4787" w:type="dxa"/>
            <w:gridSpan w:val="4"/>
            <w:tcBorders>
              <w:top w:val="single" w:sz="2" w:space="0" w:color="auto"/>
            </w:tcBorders>
            <w:shd w:val="clear" w:color="auto" w:fill="F7CAAC"/>
          </w:tcPr>
          <w:p w14:paraId="05AE26AE" w14:textId="77777777" w:rsidR="002161DA" w:rsidRDefault="002161DA" w:rsidP="002161DA">
            <w:pPr>
              <w:jc w:val="both"/>
            </w:pPr>
            <w:r>
              <w:rPr>
                <w:b/>
              </w:rPr>
              <w:t>Rozsah konzultací (soustředění)</w:t>
            </w:r>
          </w:p>
        </w:tc>
        <w:tc>
          <w:tcPr>
            <w:tcW w:w="889" w:type="dxa"/>
            <w:tcBorders>
              <w:top w:val="single" w:sz="2" w:space="0" w:color="auto"/>
            </w:tcBorders>
          </w:tcPr>
          <w:p w14:paraId="050EA3FA" w14:textId="77777777" w:rsidR="002161DA" w:rsidRDefault="002161DA" w:rsidP="002161DA">
            <w:pPr>
              <w:jc w:val="both"/>
            </w:pPr>
          </w:p>
        </w:tc>
        <w:tc>
          <w:tcPr>
            <w:tcW w:w="4179" w:type="dxa"/>
            <w:gridSpan w:val="4"/>
            <w:tcBorders>
              <w:top w:val="single" w:sz="2" w:space="0" w:color="auto"/>
            </w:tcBorders>
            <w:shd w:val="clear" w:color="auto" w:fill="F7CAAC"/>
          </w:tcPr>
          <w:p w14:paraId="1DB55B3B" w14:textId="77777777" w:rsidR="002161DA" w:rsidRDefault="002161DA" w:rsidP="002161DA">
            <w:pPr>
              <w:jc w:val="both"/>
              <w:rPr>
                <w:b/>
              </w:rPr>
            </w:pPr>
            <w:r>
              <w:rPr>
                <w:b/>
              </w:rPr>
              <w:t xml:space="preserve">hodin </w:t>
            </w:r>
          </w:p>
        </w:tc>
      </w:tr>
      <w:tr w:rsidR="002161DA" w14:paraId="553A21A9" w14:textId="77777777" w:rsidTr="005133EF">
        <w:tc>
          <w:tcPr>
            <w:tcW w:w="9855" w:type="dxa"/>
            <w:gridSpan w:val="9"/>
            <w:shd w:val="clear" w:color="auto" w:fill="F7CAAC"/>
          </w:tcPr>
          <w:p w14:paraId="417F8C67" w14:textId="77777777" w:rsidR="002161DA" w:rsidRDefault="002161DA" w:rsidP="002161DA">
            <w:pPr>
              <w:jc w:val="both"/>
              <w:rPr>
                <w:b/>
              </w:rPr>
            </w:pPr>
            <w:r>
              <w:rPr>
                <w:b/>
              </w:rPr>
              <w:t>Informace o způsobu kontaktu s vyučujícím</w:t>
            </w:r>
          </w:p>
        </w:tc>
      </w:tr>
      <w:tr w:rsidR="002161DA" w14:paraId="1707ACF2" w14:textId="77777777" w:rsidTr="005133EF">
        <w:trPr>
          <w:trHeight w:val="1373"/>
        </w:trPr>
        <w:tc>
          <w:tcPr>
            <w:tcW w:w="9855" w:type="dxa"/>
            <w:gridSpan w:val="9"/>
          </w:tcPr>
          <w:p w14:paraId="322A2CDB" w14:textId="77777777" w:rsidR="002161DA" w:rsidRDefault="002161DA" w:rsidP="002161DA">
            <w:pPr>
              <w:jc w:val="both"/>
            </w:pPr>
          </w:p>
        </w:tc>
      </w:tr>
    </w:tbl>
    <w:p w14:paraId="6E9B3126" w14:textId="437EE434" w:rsidR="00431D4B" w:rsidRDefault="00431D4B"/>
    <w:p w14:paraId="7605694B" w14:textId="77777777" w:rsidR="00431D4B" w:rsidRDefault="00431D4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51586C" w14:paraId="5FD8C0E2" w14:textId="77777777" w:rsidTr="005133EF">
        <w:tc>
          <w:tcPr>
            <w:tcW w:w="9855" w:type="dxa"/>
            <w:gridSpan w:val="9"/>
            <w:tcBorders>
              <w:bottom w:val="double" w:sz="4" w:space="0" w:color="auto"/>
            </w:tcBorders>
            <w:shd w:val="clear" w:color="auto" w:fill="BDD6EE"/>
          </w:tcPr>
          <w:p w14:paraId="6B60137E" w14:textId="77777777" w:rsidR="0051586C" w:rsidRDefault="0051586C" w:rsidP="005133EF">
            <w:pPr>
              <w:jc w:val="both"/>
              <w:rPr>
                <w:b/>
                <w:sz w:val="28"/>
              </w:rPr>
            </w:pPr>
            <w:r>
              <w:lastRenderedPageBreak/>
              <w:br w:type="page"/>
            </w:r>
            <w:r>
              <w:rPr>
                <w:b/>
                <w:sz w:val="28"/>
              </w:rPr>
              <w:t>B-III – Charakteristika studijního předmětu</w:t>
            </w:r>
          </w:p>
        </w:tc>
      </w:tr>
      <w:tr w:rsidR="0051586C" w14:paraId="2F5E777C" w14:textId="77777777" w:rsidTr="005133EF">
        <w:tc>
          <w:tcPr>
            <w:tcW w:w="3086" w:type="dxa"/>
            <w:tcBorders>
              <w:top w:val="double" w:sz="4" w:space="0" w:color="auto"/>
            </w:tcBorders>
            <w:shd w:val="clear" w:color="auto" w:fill="F7CAAC"/>
          </w:tcPr>
          <w:p w14:paraId="196C8CEC" w14:textId="77777777" w:rsidR="0051586C" w:rsidRDefault="0051586C" w:rsidP="00653B76">
            <w:pPr>
              <w:rPr>
                <w:b/>
              </w:rPr>
            </w:pPr>
            <w:r>
              <w:rPr>
                <w:b/>
              </w:rPr>
              <w:t>Název studijního předmětu</w:t>
            </w:r>
          </w:p>
        </w:tc>
        <w:tc>
          <w:tcPr>
            <w:tcW w:w="6769" w:type="dxa"/>
            <w:gridSpan w:val="8"/>
            <w:tcBorders>
              <w:top w:val="double" w:sz="4" w:space="0" w:color="auto"/>
            </w:tcBorders>
          </w:tcPr>
          <w:p w14:paraId="74670602" w14:textId="246498BC" w:rsidR="0051586C" w:rsidRDefault="0051586C" w:rsidP="005133EF">
            <w:pPr>
              <w:jc w:val="both"/>
            </w:pPr>
            <w:r>
              <w:t>Dějiny obouvání 2</w:t>
            </w:r>
          </w:p>
        </w:tc>
      </w:tr>
      <w:tr w:rsidR="0051586C" w14:paraId="1A1F5D04" w14:textId="77777777" w:rsidTr="005133EF">
        <w:tc>
          <w:tcPr>
            <w:tcW w:w="3086" w:type="dxa"/>
            <w:shd w:val="clear" w:color="auto" w:fill="F7CAAC"/>
          </w:tcPr>
          <w:p w14:paraId="561A9428" w14:textId="77777777" w:rsidR="0051586C" w:rsidRDefault="0051586C" w:rsidP="00653B76">
            <w:pPr>
              <w:rPr>
                <w:b/>
              </w:rPr>
            </w:pPr>
            <w:r>
              <w:rPr>
                <w:b/>
              </w:rPr>
              <w:t>Typ předmětu</w:t>
            </w:r>
          </w:p>
        </w:tc>
        <w:tc>
          <w:tcPr>
            <w:tcW w:w="3406" w:type="dxa"/>
            <w:gridSpan w:val="5"/>
          </w:tcPr>
          <w:p w14:paraId="54B2A0A4" w14:textId="77777777" w:rsidR="0051586C" w:rsidRDefault="0051586C" w:rsidP="005133EF">
            <w:pPr>
              <w:jc w:val="both"/>
            </w:pPr>
            <w:r>
              <w:t>povinný, PZ</w:t>
            </w:r>
          </w:p>
        </w:tc>
        <w:tc>
          <w:tcPr>
            <w:tcW w:w="2695" w:type="dxa"/>
            <w:gridSpan w:val="2"/>
            <w:shd w:val="clear" w:color="auto" w:fill="F7CAAC"/>
          </w:tcPr>
          <w:p w14:paraId="63C992CF" w14:textId="77777777" w:rsidR="0051586C" w:rsidRDefault="0051586C" w:rsidP="005133EF">
            <w:pPr>
              <w:jc w:val="both"/>
            </w:pPr>
            <w:r>
              <w:rPr>
                <w:b/>
              </w:rPr>
              <w:t>doporučený ročník / semestr</w:t>
            </w:r>
          </w:p>
        </w:tc>
        <w:tc>
          <w:tcPr>
            <w:tcW w:w="668" w:type="dxa"/>
          </w:tcPr>
          <w:p w14:paraId="47120A3B" w14:textId="2E612301" w:rsidR="0051586C" w:rsidRDefault="00804F96" w:rsidP="005133EF">
            <w:pPr>
              <w:jc w:val="both"/>
            </w:pPr>
            <w:r>
              <w:t>3/ZS</w:t>
            </w:r>
          </w:p>
        </w:tc>
      </w:tr>
      <w:tr w:rsidR="0051586C" w14:paraId="26C30C8F" w14:textId="77777777" w:rsidTr="005133EF">
        <w:tc>
          <w:tcPr>
            <w:tcW w:w="3086" w:type="dxa"/>
            <w:shd w:val="clear" w:color="auto" w:fill="F7CAAC"/>
          </w:tcPr>
          <w:p w14:paraId="4040254A" w14:textId="77777777" w:rsidR="0051586C" w:rsidRDefault="0051586C" w:rsidP="00653B76">
            <w:pPr>
              <w:rPr>
                <w:b/>
              </w:rPr>
            </w:pPr>
            <w:r>
              <w:rPr>
                <w:b/>
              </w:rPr>
              <w:t>Rozsah studijního předmětu</w:t>
            </w:r>
          </w:p>
        </w:tc>
        <w:tc>
          <w:tcPr>
            <w:tcW w:w="1701" w:type="dxa"/>
            <w:gridSpan w:val="3"/>
          </w:tcPr>
          <w:p w14:paraId="77E3629E" w14:textId="77777777" w:rsidR="0051586C" w:rsidRDefault="0051586C" w:rsidP="005133EF">
            <w:pPr>
              <w:jc w:val="both"/>
            </w:pPr>
            <w:proofErr w:type="gramStart"/>
            <w:r>
              <w:t>13p</w:t>
            </w:r>
            <w:proofErr w:type="gramEnd"/>
          </w:p>
        </w:tc>
        <w:tc>
          <w:tcPr>
            <w:tcW w:w="889" w:type="dxa"/>
            <w:shd w:val="clear" w:color="auto" w:fill="F7CAAC"/>
          </w:tcPr>
          <w:p w14:paraId="694B4653" w14:textId="77777777" w:rsidR="0051586C" w:rsidRDefault="0051586C" w:rsidP="005133EF">
            <w:pPr>
              <w:jc w:val="both"/>
              <w:rPr>
                <w:b/>
              </w:rPr>
            </w:pPr>
            <w:r>
              <w:rPr>
                <w:b/>
              </w:rPr>
              <w:t xml:space="preserve">hod. </w:t>
            </w:r>
          </w:p>
        </w:tc>
        <w:tc>
          <w:tcPr>
            <w:tcW w:w="816" w:type="dxa"/>
          </w:tcPr>
          <w:p w14:paraId="07D5D2F8" w14:textId="77777777" w:rsidR="0051586C" w:rsidRDefault="0051586C" w:rsidP="005133EF">
            <w:pPr>
              <w:jc w:val="both"/>
            </w:pPr>
            <w:r>
              <w:t>13</w:t>
            </w:r>
          </w:p>
        </w:tc>
        <w:tc>
          <w:tcPr>
            <w:tcW w:w="2156" w:type="dxa"/>
            <w:shd w:val="clear" w:color="auto" w:fill="F7CAAC"/>
          </w:tcPr>
          <w:p w14:paraId="310B2E64" w14:textId="77777777" w:rsidR="0051586C" w:rsidRDefault="0051586C" w:rsidP="005133EF">
            <w:pPr>
              <w:jc w:val="both"/>
              <w:rPr>
                <w:b/>
              </w:rPr>
            </w:pPr>
            <w:r>
              <w:rPr>
                <w:b/>
              </w:rPr>
              <w:t>kreditů</w:t>
            </w:r>
          </w:p>
        </w:tc>
        <w:tc>
          <w:tcPr>
            <w:tcW w:w="1207" w:type="dxa"/>
            <w:gridSpan w:val="2"/>
          </w:tcPr>
          <w:p w14:paraId="14FF71F2" w14:textId="77777777" w:rsidR="0051586C" w:rsidRDefault="0051586C" w:rsidP="005133EF">
            <w:pPr>
              <w:jc w:val="both"/>
            </w:pPr>
            <w:r>
              <w:t>3</w:t>
            </w:r>
          </w:p>
        </w:tc>
      </w:tr>
      <w:tr w:rsidR="0051586C" w14:paraId="295497A8" w14:textId="77777777" w:rsidTr="005133EF">
        <w:tc>
          <w:tcPr>
            <w:tcW w:w="3086" w:type="dxa"/>
            <w:shd w:val="clear" w:color="auto" w:fill="F7CAAC"/>
          </w:tcPr>
          <w:p w14:paraId="23C593E8" w14:textId="77777777" w:rsidR="0051586C" w:rsidRDefault="0051586C" w:rsidP="00653B76">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DC7E978" w14:textId="77777777" w:rsidR="0051586C" w:rsidRDefault="0051586C" w:rsidP="005133EF">
            <w:pPr>
              <w:jc w:val="both"/>
            </w:pPr>
          </w:p>
        </w:tc>
      </w:tr>
      <w:tr w:rsidR="0051586C" w14:paraId="635796A5" w14:textId="77777777" w:rsidTr="005133EF">
        <w:tc>
          <w:tcPr>
            <w:tcW w:w="3086" w:type="dxa"/>
            <w:shd w:val="clear" w:color="auto" w:fill="F7CAAC"/>
          </w:tcPr>
          <w:p w14:paraId="2D4AD3A3" w14:textId="77777777" w:rsidR="0051586C" w:rsidRPr="005A0406" w:rsidRDefault="0051586C" w:rsidP="00653B76">
            <w:pPr>
              <w:rPr>
                <w:b/>
              </w:rPr>
            </w:pPr>
            <w:r w:rsidRPr="005A0406">
              <w:rPr>
                <w:b/>
              </w:rPr>
              <w:t>Způsob ověření výsledků učení</w:t>
            </w:r>
          </w:p>
        </w:tc>
        <w:tc>
          <w:tcPr>
            <w:tcW w:w="3406" w:type="dxa"/>
            <w:gridSpan w:val="5"/>
          </w:tcPr>
          <w:p w14:paraId="2AA5D242" w14:textId="77777777" w:rsidR="0051586C" w:rsidRDefault="0051586C" w:rsidP="005133EF">
            <w:pPr>
              <w:jc w:val="both"/>
            </w:pPr>
            <w:r>
              <w:t>zkouška</w:t>
            </w:r>
          </w:p>
        </w:tc>
        <w:tc>
          <w:tcPr>
            <w:tcW w:w="2156" w:type="dxa"/>
            <w:shd w:val="clear" w:color="auto" w:fill="F7CAAC"/>
          </w:tcPr>
          <w:p w14:paraId="367FF0BD" w14:textId="77777777" w:rsidR="0051586C" w:rsidRDefault="0051586C" w:rsidP="005133EF">
            <w:pPr>
              <w:jc w:val="both"/>
              <w:rPr>
                <w:b/>
              </w:rPr>
            </w:pPr>
            <w:r>
              <w:rPr>
                <w:b/>
              </w:rPr>
              <w:t>Forma výuky</w:t>
            </w:r>
          </w:p>
        </w:tc>
        <w:tc>
          <w:tcPr>
            <w:tcW w:w="1207" w:type="dxa"/>
            <w:gridSpan w:val="2"/>
          </w:tcPr>
          <w:p w14:paraId="6543566E" w14:textId="77777777" w:rsidR="0051586C" w:rsidRDefault="0051586C" w:rsidP="005133EF">
            <w:pPr>
              <w:jc w:val="both"/>
            </w:pPr>
            <w:r>
              <w:t>přednáška</w:t>
            </w:r>
          </w:p>
        </w:tc>
      </w:tr>
      <w:tr w:rsidR="0051586C" w14:paraId="1DA62E50" w14:textId="77777777" w:rsidTr="005133EF">
        <w:tc>
          <w:tcPr>
            <w:tcW w:w="3086" w:type="dxa"/>
            <w:shd w:val="clear" w:color="auto" w:fill="F7CAAC"/>
          </w:tcPr>
          <w:p w14:paraId="323B2C3B" w14:textId="77777777" w:rsidR="0051586C" w:rsidRPr="005A0406" w:rsidRDefault="0051586C" w:rsidP="00653B76">
            <w:pPr>
              <w:rPr>
                <w:b/>
              </w:rPr>
            </w:pPr>
            <w:r w:rsidRPr="005A0406">
              <w:rPr>
                <w:b/>
              </w:rPr>
              <w:t>Forma způsobu ověření výsledků učení a další požadavky na studenta</w:t>
            </w:r>
          </w:p>
        </w:tc>
        <w:tc>
          <w:tcPr>
            <w:tcW w:w="6769" w:type="dxa"/>
            <w:gridSpan w:val="8"/>
            <w:tcBorders>
              <w:bottom w:val="nil"/>
            </w:tcBorders>
          </w:tcPr>
          <w:p w14:paraId="27A0D06D" w14:textId="77777777" w:rsidR="0051586C" w:rsidRDefault="0051586C" w:rsidP="005133EF">
            <w:pPr>
              <w:jc w:val="both"/>
            </w:pPr>
            <w:r>
              <w:t>ústní ověření znalostí</w:t>
            </w:r>
          </w:p>
          <w:p w14:paraId="231CA9AE" w14:textId="5F68A955" w:rsidR="007F63FA" w:rsidRDefault="007F63FA" w:rsidP="005133EF">
            <w:pPr>
              <w:jc w:val="both"/>
            </w:pPr>
            <w:r>
              <w:t>aktivní účast na výuce</w:t>
            </w:r>
          </w:p>
        </w:tc>
      </w:tr>
      <w:tr w:rsidR="0051586C" w14:paraId="677E443C" w14:textId="77777777" w:rsidTr="00653B76">
        <w:trPr>
          <w:trHeight w:val="62"/>
        </w:trPr>
        <w:tc>
          <w:tcPr>
            <w:tcW w:w="9855" w:type="dxa"/>
            <w:gridSpan w:val="9"/>
            <w:tcBorders>
              <w:top w:val="nil"/>
            </w:tcBorders>
          </w:tcPr>
          <w:p w14:paraId="0B4B6C16" w14:textId="77777777" w:rsidR="0051586C" w:rsidRDefault="0051586C" w:rsidP="00653B76"/>
        </w:tc>
      </w:tr>
      <w:tr w:rsidR="0051586C" w14:paraId="1FE2CCD2" w14:textId="77777777" w:rsidTr="005133EF">
        <w:trPr>
          <w:trHeight w:val="197"/>
        </w:trPr>
        <w:tc>
          <w:tcPr>
            <w:tcW w:w="3086" w:type="dxa"/>
            <w:tcBorders>
              <w:top w:val="nil"/>
            </w:tcBorders>
            <w:shd w:val="clear" w:color="auto" w:fill="F7CAAC"/>
          </w:tcPr>
          <w:p w14:paraId="720C8D22" w14:textId="77777777" w:rsidR="0051586C" w:rsidRDefault="0051586C" w:rsidP="00653B76">
            <w:pPr>
              <w:rPr>
                <w:b/>
              </w:rPr>
            </w:pPr>
            <w:r>
              <w:rPr>
                <w:b/>
              </w:rPr>
              <w:t>Garant předmětu</w:t>
            </w:r>
          </w:p>
        </w:tc>
        <w:tc>
          <w:tcPr>
            <w:tcW w:w="6769" w:type="dxa"/>
            <w:gridSpan w:val="8"/>
            <w:tcBorders>
              <w:top w:val="nil"/>
            </w:tcBorders>
          </w:tcPr>
          <w:p w14:paraId="668F3B4C" w14:textId="6D4B7F3B" w:rsidR="0051586C" w:rsidRDefault="00B161EB" w:rsidP="005133EF">
            <w:pPr>
              <w:jc w:val="both"/>
            </w:pPr>
            <w:r>
              <w:t>Mgr</w:t>
            </w:r>
            <w:r w:rsidR="0051586C">
              <w:t>. Michal Heinrich</w:t>
            </w:r>
          </w:p>
        </w:tc>
      </w:tr>
      <w:tr w:rsidR="0051586C" w14:paraId="23E4C972" w14:textId="77777777" w:rsidTr="005133EF">
        <w:trPr>
          <w:trHeight w:val="243"/>
        </w:trPr>
        <w:tc>
          <w:tcPr>
            <w:tcW w:w="3086" w:type="dxa"/>
            <w:tcBorders>
              <w:top w:val="nil"/>
            </w:tcBorders>
            <w:shd w:val="clear" w:color="auto" w:fill="F7CAAC"/>
          </w:tcPr>
          <w:p w14:paraId="5AD85194" w14:textId="77777777" w:rsidR="0051586C" w:rsidRDefault="0051586C" w:rsidP="00653B76">
            <w:pPr>
              <w:rPr>
                <w:b/>
              </w:rPr>
            </w:pPr>
            <w:r>
              <w:rPr>
                <w:b/>
              </w:rPr>
              <w:t>Zapojení garanta do výuky předmětu</w:t>
            </w:r>
          </w:p>
        </w:tc>
        <w:tc>
          <w:tcPr>
            <w:tcW w:w="6769" w:type="dxa"/>
            <w:gridSpan w:val="8"/>
            <w:tcBorders>
              <w:top w:val="nil"/>
            </w:tcBorders>
          </w:tcPr>
          <w:p w14:paraId="37BE8AEF" w14:textId="77777777" w:rsidR="0051586C" w:rsidRDefault="0051586C" w:rsidP="005133EF">
            <w:pPr>
              <w:jc w:val="both"/>
            </w:pPr>
            <w:r>
              <w:t>100 %</w:t>
            </w:r>
          </w:p>
        </w:tc>
      </w:tr>
      <w:tr w:rsidR="0051586C" w14:paraId="63D69233" w14:textId="77777777" w:rsidTr="005133EF">
        <w:tc>
          <w:tcPr>
            <w:tcW w:w="3086" w:type="dxa"/>
            <w:shd w:val="clear" w:color="auto" w:fill="F7CAAC"/>
          </w:tcPr>
          <w:p w14:paraId="1B10CCFE" w14:textId="77777777" w:rsidR="0051586C" w:rsidRDefault="0051586C" w:rsidP="00653B76">
            <w:pPr>
              <w:rPr>
                <w:b/>
              </w:rPr>
            </w:pPr>
            <w:r>
              <w:rPr>
                <w:b/>
              </w:rPr>
              <w:t>Vyučující</w:t>
            </w:r>
          </w:p>
        </w:tc>
        <w:tc>
          <w:tcPr>
            <w:tcW w:w="6769" w:type="dxa"/>
            <w:gridSpan w:val="8"/>
            <w:tcBorders>
              <w:bottom w:val="nil"/>
            </w:tcBorders>
          </w:tcPr>
          <w:p w14:paraId="6E94F70D" w14:textId="57933D84" w:rsidR="0051586C" w:rsidRDefault="00B161EB" w:rsidP="005133EF">
            <w:pPr>
              <w:jc w:val="both"/>
            </w:pPr>
            <w:r>
              <w:t>Mgr</w:t>
            </w:r>
            <w:r w:rsidR="0051586C">
              <w:t>. Michal Heinrich</w:t>
            </w:r>
          </w:p>
        </w:tc>
      </w:tr>
      <w:tr w:rsidR="0051586C" w14:paraId="3ADBE948" w14:textId="77777777" w:rsidTr="00653B76">
        <w:trPr>
          <w:trHeight w:val="136"/>
        </w:trPr>
        <w:tc>
          <w:tcPr>
            <w:tcW w:w="9855" w:type="dxa"/>
            <w:gridSpan w:val="9"/>
            <w:tcBorders>
              <w:top w:val="nil"/>
            </w:tcBorders>
          </w:tcPr>
          <w:p w14:paraId="39B39EB2" w14:textId="77777777" w:rsidR="0051586C" w:rsidRDefault="0051586C" w:rsidP="00653B76"/>
        </w:tc>
      </w:tr>
      <w:tr w:rsidR="0051586C" w14:paraId="39BF2967" w14:textId="77777777" w:rsidTr="005133EF">
        <w:tc>
          <w:tcPr>
            <w:tcW w:w="3086" w:type="dxa"/>
            <w:shd w:val="clear" w:color="auto" w:fill="F7CAAC"/>
          </w:tcPr>
          <w:p w14:paraId="21914819" w14:textId="77777777" w:rsidR="0051586C" w:rsidRPr="001452AD" w:rsidRDefault="0051586C" w:rsidP="00653B76">
            <w:pPr>
              <w:rPr>
                <w:b/>
                <w:highlight w:val="yellow"/>
              </w:rPr>
            </w:pPr>
            <w:r w:rsidRPr="009B48E7">
              <w:rPr>
                <w:b/>
              </w:rPr>
              <w:t>Hlavní témata a výsledky učení</w:t>
            </w:r>
          </w:p>
        </w:tc>
        <w:tc>
          <w:tcPr>
            <w:tcW w:w="6769" w:type="dxa"/>
            <w:gridSpan w:val="8"/>
            <w:tcBorders>
              <w:bottom w:val="nil"/>
            </w:tcBorders>
          </w:tcPr>
          <w:p w14:paraId="5D87B1DC" w14:textId="77777777" w:rsidR="0051586C" w:rsidRPr="001452AD" w:rsidRDefault="0051586C" w:rsidP="005133EF">
            <w:pPr>
              <w:jc w:val="both"/>
              <w:rPr>
                <w:highlight w:val="yellow"/>
              </w:rPr>
            </w:pPr>
          </w:p>
        </w:tc>
      </w:tr>
      <w:tr w:rsidR="0051586C" w14:paraId="34256774" w14:textId="77777777" w:rsidTr="005133EF">
        <w:trPr>
          <w:trHeight w:val="2197"/>
        </w:trPr>
        <w:tc>
          <w:tcPr>
            <w:tcW w:w="9855" w:type="dxa"/>
            <w:gridSpan w:val="9"/>
            <w:tcBorders>
              <w:top w:val="nil"/>
              <w:bottom w:val="single" w:sz="4" w:space="0" w:color="auto"/>
            </w:tcBorders>
          </w:tcPr>
          <w:p w14:paraId="5ACC9706" w14:textId="77777777" w:rsidR="008653B8" w:rsidRPr="009136ED" w:rsidRDefault="008653B8" w:rsidP="008653B8">
            <w:pPr>
              <w:jc w:val="both"/>
              <w:rPr>
                <w:b/>
                <w:bCs/>
              </w:rPr>
            </w:pPr>
            <w:r w:rsidRPr="009136ED">
              <w:rPr>
                <w:b/>
                <w:bCs/>
              </w:rPr>
              <w:t>Témata:</w:t>
            </w:r>
          </w:p>
          <w:p w14:paraId="31365DDC" w14:textId="6E057542" w:rsidR="00F3549F" w:rsidRPr="0078394C" w:rsidRDefault="00F3549F" w:rsidP="004C352E">
            <w:pPr>
              <w:pStyle w:val="Odstavecseseznamem"/>
              <w:numPr>
                <w:ilvl w:val="0"/>
                <w:numId w:val="201"/>
              </w:numPr>
              <w:jc w:val="both"/>
            </w:pPr>
            <w:r w:rsidRPr="0078394C">
              <w:t>Evropská obuv 1. třetiny 20. století</w:t>
            </w:r>
            <w:r w:rsidR="00B46829">
              <w:t>.</w:t>
            </w:r>
          </w:p>
          <w:p w14:paraId="0DBB87F5" w14:textId="627060D5" w:rsidR="00F3549F" w:rsidRPr="0078394C" w:rsidRDefault="00F3549F" w:rsidP="004C352E">
            <w:pPr>
              <w:pStyle w:val="Odstavecseseznamem"/>
              <w:numPr>
                <w:ilvl w:val="0"/>
                <w:numId w:val="201"/>
              </w:numPr>
              <w:jc w:val="both"/>
            </w:pPr>
            <w:r w:rsidRPr="0078394C">
              <w:t>Evropská obuv 2. třetiny 20. století</w:t>
            </w:r>
            <w:r w:rsidR="00B46829">
              <w:t>.</w:t>
            </w:r>
          </w:p>
          <w:p w14:paraId="22A5F6AB" w14:textId="0C3FAEF6" w:rsidR="00F3549F" w:rsidRPr="0078394C" w:rsidRDefault="00F3549F" w:rsidP="004C352E">
            <w:pPr>
              <w:pStyle w:val="Odstavecseseznamem"/>
              <w:numPr>
                <w:ilvl w:val="0"/>
                <w:numId w:val="201"/>
              </w:numPr>
              <w:jc w:val="both"/>
            </w:pPr>
            <w:r w:rsidRPr="0078394C">
              <w:t>Evropská obuv 3. třetiny 20. století</w:t>
            </w:r>
            <w:r w:rsidR="00B46829">
              <w:t>.</w:t>
            </w:r>
          </w:p>
          <w:p w14:paraId="6D84A9CB" w14:textId="0227D635" w:rsidR="00F3549F" w:rsidRPr="0078394C" w:rsidRDefault="00F3549F" w:rsidP="004C352E">
            <w:pPr>
              <w:pStyle w:val="Odstavecseseznamem"/>
              <w:numPr>
                <w:ilvl w:val="0"/>
                <w:numId w:val="201"/>
              </w:numPr>
              <w:jc w:val="both"/>
            </w:pPr>
            <w:r w:rsidRPr="0078394C">
              <w:t>Československé obuvnické firmy 1. poloviny 20. století</w:t>
            </w:r>
            <w:r w:rsidR="00B46829">
              <w:t>.</w:t>
            </w:r>
          </w:p>
          <w:p w14:paraId="70792F70" w14:textId="3ADF10D1" w:rsidR="00F3549F" w:rsidRPr="0078394C" w:rsidRDefault="00F3549F" w:rsidP="004C352E">
            <w:pPr>
              <w:pStyle w:val="Odstavecseseznamem"/>
              <w:numPr>
                <w:ilvl w:val="0"/>
                <w:numId w:val="201"/>
              </w:numPr>
              <w:jc w:val="both"/>
            </w:pPr>
            <w:r w:rsidRPr="0078394C">
              <w:t>Firma Baťa (produkce obuvi z let 1894–1945)</w:t>
            </w:r>
            <w:r w:rsidR="00B46829">
              <w:t>.</w:t>
            </w:r>
          </w:p>
          <w:p w14:paraId="741DD79E" w14:textId="4667F00E" w:rsidR="00F3549F" w:rsidRPr="0078394C" w:rsidRDefault="00F3549F" w:rsidP="004C352E">
            <w:pPr>
              <w:pStyle w:val="Odstavecseseznamem"/>
              <w:numPr>
                <w:ilvl w:val="0"/>
                <w:numId w:val="201"/>
              </w:numPr>
              <w:jc w:val="both"/>
            </w:pPr>
            <w:r w:rsidRPr="0078394C">
              <w:t>Firma Baťa (organizace, výroba, tvorba kolekce, reklama)</w:t>
            </w:r>
            <w:r w:rsidR="00B46829">
              <w:t>.</w:t>
            </w:r>
          </w:p>
          <w:p w14:paraId="7C0A7F25" w14:textId="1C712E64" w:rsidR="00F3549F" w:rsidRPr="0078394C" w:rsidRDefault="00F3549F" w:rsidP="004C352E">
            <w:pPr>
              <w:pStyle w:val="Odstavecseseznamem"/>
              <w:numPr>
                <w:ilvl w:val="0"/>
                <w:numId w:val="201"/>
              </w:numPr>
              <w:jc w:val="both"/>
            </w:pPr>
            <w:r w:rsidRPr="0078394C">
              <w:t>Československé obuvnické podniky 1945–1989</w:t>
            </w:r>
            <w:r w:rsidR="00B46829">
              <w:t>.</w:t>
            </w:r>
          </w:p>
          <w:p w14:paraId="39BCA61B" w14:textId="3D0D7BFC" w:rsidR="00F3549F" w:rsidRPr="0078394C" w:rsidRDefault="00F3549F" w:rsidP="004C352E">
            <w:pPr>
              <w:pStyle w:val="Odstavecseseznamem"/>
              <w:numPr>
                <w:ilvl w:val="0"/>
                <w:numId w:val="201"/>
              </w:numPr>
              <w:jc w:val="both"/>
            </w:pPr>
            <w:r w:rsidRPr="0078394C">
              <w:t>Významné zahraniční obuvnické firmy</w:t>
            </w:r>
            <w:r w:rsidR="00B46829">
              <w:t>.</w:t>
            </w:r>
          </w:p>
          <w:p w14:paraId="53C1D224" w14:textId="495A3B3A" w:rsidR="00F3549F" w:rsidRPr="0078394C" w:rsidRDefault="00F3549F" w:rsidP="004C352E">
            <w:pPr>
              <w:pStyle w:val="Odstavecseseznamem"/>
              <w:numPr>
                <w:ilvl w:val="0"/>
                <w:numId w:val="201"/>
              </w:numPr>
              <w:jc w:val="both"/>
            </w:pPr>
            <w:r w:rsidRPr="0078394C">
              <w:t>Ikony designu obuvi 19. a 20. století</w:t>
            </w:r>
            <w:r w:rsidR="00B46829">
              <w:t>.</w:t>
            </w:r>
          </w:p>
          <w:p w14:paraId="2FC94AB5" w14:textId="259F0141" w:rsidR="00F3549F" w:rsidRPr="0078394C" w:rsidRDefault="00F3549F" w:rsidP="004C352E">
            <w:pPr>
              <w:pStyle w:val="Odstavecseseznamem"/>
              <w:numPr>
                <w:ilvl w:val="0"/>
                <w:numId w:val="201"/>
              </w:numPr>
              <w:jc w:val="both"/>
            </w:pPr>
            <w:r w:rsidRPr="0078394C">
              <w:t>Tradiční obuv obyvatel Evropy</w:t>
            </w:r>
            <w:r w:rsidR="00B46829">
              <w:t>.</w:t>
            </w:r>
          </w:p>
          <w:p w14:paraId="3CB6DA20" w14:textId="5FFFE4A4" w:rsidR="00F3549F" w:rsidRPr="0078394C" w:rsidRDefault="00F3549F" w:rsidP="004C352E">
            <w:pPr>
              <w:pStyle w:val="Odstavecseseznamem"/>
              <w:numPr>
                <w:ilvl w:val="0"/>
                <w:numId w:val="201"/>
              </w:numPr>
              <w:jc w:val="both"/>
            </w:pPr>
            <w:r w:rsidRPr="0078394C">
              <w:t>Tradiční obuv obyvatel Asie a Austrálie</w:t>
            </w:r>
            <w:r w:rsidR="00B46829">
              <w:t>.</w:t>
            </w:r>
          </w:p>
          <w:p w14:paraId="72E3B4A6" w14:textId="76F35319" w:rsidR="009D3D23" w:rsidRDefault="00F3549F" w:rsidP="004C352E">
            <w:pPr>
              <w:pStyle w:val="Odstavecseseznamem"/>
              <w:numPr>
                <w:ilvl w:val="0"/>
                <w:numId w:val="201"/>
              </w:numPr>
              <w:jc w:val="both"/>
            </w:pPr>
            <w:r w:rsidRPr="0078394C">
              <w:t xml:space="preserve">Tradiční obuv obyvatel Afriky </w:t>
            </w:r>
          </w:p>
          <w:p w14:paraId="4C4CDED5" w14:textId="2819A309" w:rsidR="00F3549F" w:rsidRPr="0078394C" w:rsidRDefault="00F3549F" w:rsidP="004C352E">
            <w:pPr>
              <w:pStyle w:val="Odstavecseseznamem"/>
              <w:numPr>
                <w:ilvl w:val="0"/>
                <w:numId w:val="201"/>
              </w:numPr>
              <w:spacing w:after="120"/>
              <w:ind w:left="714" w:hanging="357"/>
              <w:contextualSpacing w:val="0"/>
              <w:jc w:val="both"/>
            </w:pPr>
            <w:r w:rsidRPr="0078394C">
              <w:t>Tradiční obuv obyvatel Severní a Jižní Ameriky</w:t>
            </w:r>
            <w:r w:rsidR="00B46829">
              <w:t>.</w:t>
            </w:r>
          </w:p>
          <w:p w14:paraId="7D6CA9A7" w14:textId="49834723" w:rsidR="008653B8" w:rsidRPr="009136ED" w:rsidRDefault="008653B8" w:rsidP="008653B8">
            <w:pPr>
              <w:jc w:val="both"/>
              <w:rPr>
                <w:b/>
                <w:bCs/>
              </w:rPr>
            </w:pPr>
            <w:r w:rsidRPr="009136ED">
              <w:rPr>
                <w:b/>
                <w:bCs/>
              </w:rPr>
              <w:t>Výsledky učení:</w:t>
            </w:r>
          </w:p>
          <w:p w14:paraId="4CB55697" w14:textId="77777777" w:rsidR="008653B8" w:rsidRPr="0078394C" w:rsidRDefault="008653B8" w:rsidP="008653B8">
            <w:pPr>
              <w:jc w:val="both"/>
            </w:pPr>
            <w:r w:rsidRPr="0078394C">
              <w:t>Odborné znalosti – po absolvování předmětu student umí:</w:t>
            </w:r>
          </w:p>
          <w:p w14:paraId="71A4AE9F" w14:textId="793DDB76" w:rsidR="004449CD" w:rsidRPr="0078394C" w:rsidRDefault="004449CD" w:rsidP="004C352E">
            <w:pPr>
              <w:pStyle w:val="Odstavecseseznamem"/>
              <w:numPr>
                <w:ilvl w:val="0"/>
                <w:numId w:val="202"/>
              </w:numPr>
              <w:jc w:val="both"/>
            </w:pPr>
            <w:r w:rsidRPr="0078394C">
              <w:t xml:space="preserve">definovat vývojové směry v obouvání </w:t>
            </w:r>
          </w:p>
          <w:p w14:paraId="0D9ED1F7" w14:textId="5519306E" w:rsidR="004449CD" w:rsidRPr="0078394C" w:rsidRDefault="004449CD" w:rsidP="004C352E">
            <w:pPr>
              <w:pStyle w:val="Odstavecseseznamem"/>
              <w:numPr>
                <w:ilvl w:val="0"/>
                <w:numId w:val="202"/>
              </w:numPr>
              <w:jc w:val="both"/>
            </w:pPr>
            <w:r w:rsidRPr="0078394C">
              <w:t xml:space="preserve">popsat směr ve spojitosti s životním stylem, řemeslné dovednosti a estetickým cítěním </w:t>
            </w:r>
          </w:p>
          <w:p w14:paraId="3D1F8481" w14:textId="4263E1D3" w:rsidR="004449CD" w:rsidRPr="0078394C" w:rsidRDefault="004449CD" w:rsidP="004C352E">
            <w:pPr>
              <w:pStyle w:val="Odstavecseseznamem"/>
              <w:numPr>
                <w:ilvl w:val="0"/>
                <w:numId w:val="202"/>
              </w:numPr>
              <w:jc w:val="both"/>
            </w:pPr>
            <w:r w:rsidRPr="0078394C">
              <w:t xml:space="preserve">vyjmenovat základní typy obuvi daného období </w:t>
            </w:r>
          </w:p>
          <w:p w14:paraId="08960F4D" w14:textId="0CDB2AC8" w:rsidR="00A0339B" w:rsidRPr="0078394C" w:rsidRDefault="00A0339B" w:rsidP="004C352E">
            <w:pPr>
              <w:pStyle w:val="Odstavecseseznamem"/>
              <w:numPr>
                <w:ilvl w:val="0"/>
                <w:numId w:val="202"/>
              </w:numPr>
              <w:jc w:val="both"/>
            </w:pPr>
            <w:r w:rsidRPr="0078394C">
              <w:t xml:space="preserve">analyzovat historické prameny </w:t>
            </w:r>
          </w:p>
          <w:p w14:paraId="6BD0FE40" w14:textId="4F04E6F0" w:rsidR="00F3549F" w:rsidRPr="0078394C" w:rsidRDefault="004449CD" w:rsidP="004C352E">
            <w:pPr>
              <w:pStyle w:val="Odstavecseseznamem"/>
              <w:numPr>
                <w:ilvl w:val="0"/>
                <w:numId w:val="202"/>
              </w:numPr>
              <w:jc w:val="both"/>
            </w:pPr>
            <w:r w:rsidRPr="0078394C">
              <w:t>rozlišit obuv podle účelu a společenského postavení</w:t>
            </w:r>
          </w:p>
          <w:p w14:paraId="42493FE5" w14:textId="77777777" w:rsidR="008653B8" w:rsidRPr="0078394C" w:rsidRDefault="008653B8" w:rsidP="008653B8">
            <w:pPr>
              <w:jc w:val="both"/>
            </w:pPr>
            <w:r w:rsidRPr="0078394C">
              <w:t>Odborné dovednosti – po absolvování předmětu student umí:</w:t>
            </w:r>
          </w:p>
          <w:p w14:paraId="75A41E25" w14:textId="0A1C6C71" w:rsidR="0051586C" w:rsidRPr="005A0406" w:rsidRDefault="00E0752D" w:rsidP="004C352E">
            <w:pPr>
              <w:pStyle w:val="Odstavecseseznamem"/>
              <w:numPr>
                <w:ilvl w:val="0"/>
                <w:numId w:val="203"/>
              </w:numPr>
              <w:jc w:val="both"/>
            </w:pPr>
            <w:r w:rsidRPr="0078394C">
              <w:t xml:space="preserve">využít znalost účelovosti obuvi ve vlastní tvorbě </w:t>
            </w:r>
          </w:p>
        </w:tc>
      </w:tr>
      <w:tr w:rsidR="0051586C" w14:paraId="306C2A23"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9FEAA47" w14:textId="77777777" w:rsidR="0051586C" w:rsidRPr="001452AD" w:rsidRDefault="0051586C"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9D7372A" w14:textId="77777777" w:rsidR="0051586C" w:rsidRPr="001452AD" w:rsidRDefault="0051586C" w:rsidP="005133EF">
            <w:pPr>
              <w:jc w:val="both"/>
              <w:rPr>
                <w:highlight w:val="yellow"/>
              </w:rPr>
            </w:pPr>
          </w:p>
        </w:tc>
      </w:tr>
      <w:tr w:rsidR="0051586C" w14:paraId="56EEA2DA" w14:textId="77777777" w:rsidTr="009D3D23">
        <w:trPr>
          <w:trHeight w:val="652"/>
        </w:trPr>
        <w:tc>
          <w:tcPr>
            <w:tcW w:w="9855" w:type="dxa"/>
            <w:gridSpan w:val="9"/>
            <w:tcBorders>
              <w:top w:val="nil"/>
              <w:bottom w:val="single" w:sz="4" w:space="0" w:color="auto"/>
            </w:tcBorders>
          </w:tcPr>
          <w:p w14:paraId="712F92F3" w14:textId="77777777" w:rsidR="008653B8" w:rsidRPr="0078394C" w:rsidRDefault="008653B8" w:rsidP="004C352E">
            <w:pPr>
              <w:pStyle w:val="Odstavecseseznamem"/>
              <w:numPr>
                <w:ilvl w:val="0"/>
                <w:numId w:val="204"/>
              </w:numPr>
              <w:jc w:val="both"/>
            </w:pPr>
            <w:r w:rsidRPr="0078394C">
              <w:t>projekce (statická, dynamická)</w:t>
            </w:r>
          </w:p>
          <w:p w14:paraId="52C723AA" w14:textId="77777777" w:rsidR="008653B8" w:rsidRPr="0078394C" w:rsidRDefault="008653B8" w:rsidP="004C352E">
            <w:pPr>
              <w:pStyle w:val="Odstavecseseznamem"/>
              <w:numPr>
                <w:ilvl w:val="0"/>
                <w:numId w:val="204"/>
              </w:numPr>
              <w:jc w:val="both"/>
            </w:pPr>
            <w:r w:rsidRPr="0078394C">
              <w:t>přednášení</w:t>
            </w:r>
          </w:p>
          <w:p w14:paraId="40995F6D" w14:textId="73A31770" w:rsidR="0051586C" w:rsidRDefault="008653B8" w:rsidP="004C352E">
            <w:pPr>
              <w:pStyle w:val="Odstavecseseznamem"/>
              <w:numPr>
                <w:ilvl w:val="0"/>
                <w:numId w:val="204"/>
              </w:numPr>
              <w:jc w:val="both"/>
            </w:pPr>
            <w:r w:rsidRPr="0078394C">
              <w:t>dialogická (diskuze, rozhovor, brainstorming)</w:t>
            </w:r>
          </w:p>
        </w:tc>
      </w:tr>
      <w:tr w:rsidR="0051586C" w14:paraId="288D0D9D" w14:textId="77777777" w:rsidTr="005133EF">
        <w:trPr>
          <w:trHeight w:val="265"/>
        </w:trPr>
        <w:tc>
          <w:tcPr>
            <w:tcW w:w="3653" w:type="dxa"/>
            <w:gridSpan w:val="3"/>
            <w:tcBorders>
              <w:top w:val="single" w:sz="4" w:space="0" w:color="auto"/>
            </w:tcBorders>
            <w:shd w:val="clear" w:color="auto" w:fill="F7CAAC"/>
          </w:tcPr>
          <w:p w14:paraId="1BEA5F43" w14:textId="77777777" w:rsidR="0051586C" w:rsidRDefault="0051586C" w:rsidP="005133EF">
            <w:pPr>
              <w:jc w:val="both"/>
            </w:pPr>
            <w:r>
              <w:rPr>
                <w:b/>
              </w:rPr>
              <w:t>Studijní literatura a studijní pomůcky</w:t>
            </w:r>
          </w:p>
        </w:tc>
        <w:tc>
          <w:tcPr>
            <w:tcW w:w="6202" w:type="dxa"/>
            <w:gridSpan w:val="6"/>
            <w:tcBorders>
              <w:top w:val="single" w:sz="4" w:space="0" w:color="auto"/>
              <w:bottom w:val="nil"/>
            </w:tcBorders>
          </w:tcPr>
          <w:p w14:paraId="09554D8F" w14:textId="77777777" w:rsidR="0051586C" w:rsidRDefault="0051586C" w:rsidP="005133EF">
            <w:pPr>
              <w:jc w:val="both"/>
            </w:pPr>
          </w:p>
        </w:tc>
      </w:tr>
      <w:tr w:rsidR="0051586C" w14:paraId="0DF0B850" w14:textId="77777777" w:rsidTr="00ED69B5">
        <w:trPr>
          <w:trHeight w:val="269"/>
        </w:trPr>
        <w:tc>
          <w:tcPr>
            <w:tcW w:w="9855" w:type="dxa"/>
            <w:gridSpan w:val="9"/>
            <w:tcBorders>
              <w:top w:val="nil"/>
            </w:tcBorders>
          </w:tcPr>
          <w:p w14:paraId="31DC0427" w14:textId="77777777" w:rsidR="009A2E38" w:rsidRPr="00931B1C" w:rsidRDefault="009A2E38" w:rsidP="009A2E38">
            <w:pPr>
              <w:jc w:val="both"/>
              <w:rPr>
                <w:b/>
                <w:bCs/>
              </w:rPr>
            </w:pPr>
            <w:r w:rsidRPr="00931B1C">
              <w:rPr>
                <w:b/>
                <w:bCs/>
              </w:rPr>
              <w:t>Povinná:</w:t>
            </w:r>
          </w:p>
          <w:p w14:paraId="55F6D306" w14:textId="055708B2" w:rsidR="00CC26D0" w:rsidRDefault="00CC26D0" w:rsidP="009D3D23">
            <w:r w:rsidRPr="00CC26D0">
              <w:t xml:space="preserve">CULÍK KONČITÍKOVÁ, Gabriela; MALOVANÝ, Jakub a POKLUDA, Zdeněk. </w:t>
            </w:r>
            <w:r w:rsidRPr="009D3D23">
              <w:rPr>
                <w:i/>
                <w:iCs/>
              </w:rPr>
              <w:t>Tvůrci fenoménu Baťa: ti, jenž proslavili jméno Baťa napříč světem. Baťa</w:t>
            </w:r>
            <w:r w:rsidRPr="00CC26D0">
              <w:t>. Zlín: Nadace Tomáše Bati, 2023. ISBN 978-80-908563-7-0.</w:t>
            </w:r>
            <w:r w:rsidRPr="00CC26D0" w:rsidDel="00CC26D0">
              <w:t xml:space="preserve"> </w:t>
            </w:r>
          </w:p>
          <w:p w14:paraId="0C7C754A" w14:textId="78D376C1" w:rsidR="006009B0" w:rsidRDefault="006009B0" w:rsidP="00A3606E">
            <w:pPr>
              <w:jc w:val="both"/>
            </w:pPr>
            <w:r w:rsidRPr="00431D4B">
              <w:t xml:space="preserve">ŠTÝBROVÁ, Miroslava. </w:t>
            </w:r>
            <w:r w:rsidRPr="00431D4B">
              <w:rPr>
                <w:i/>
                <w:iCs/>
              </w:rPr>
              <w:t>Dějiny odívání</w:t>
            </w:r>
            <w:r w:rsidRPr="00431D4B">
              <w:t xml:space="preserve">. </w:t>
            </w:r>
            <w:r w:rsidR="00152D5A" w:rsidRPr="004739E9">
              <w:rPr>
                <w:i/>
                <w:iCs/>
              </w:rPr>
              <w:t>Boty, botky, botičky</w:t>
            </w:r>
            <w:r w:rsidR="00152D5A" w:rsidRPr="00431D4B">
              <w:t xml:space="preserve"> </w:t>
            </w:r>
            <w:r w:rsidRPr="00431D4B">
              <w:t xml:space="preserve">Praha: NLN, Nakladatelství Lidové noviny, 2009. </w:t>
            </w:r>
            <w:r w:rsidR="00615894">
              <w:br/>
            </w:r>
            <w:r w:rsidRPr="00431D4B">
              <w:t xml:space="preserve">ISBN 9788071069867. </w:t>
            </w:r>
          </w:p>
          <w:p w14:paraId="2122D45F" w14:textId="77777777" w:rsidR="009A2E38" w:rsidRPr="00931B1C" w:rsidRDefault="009A2E38" w:rsidP="009A2E38">
            <w:pPr>
              <w:jc w:val="both"/>
              <w:rPr>
                <w:b/>
                <w:bCs/>
              </w:rPr>
            </w:pPr>
            <w:r w:rsidRPr="00931B1C">
              <w:rPr>
                <w:b/>
                <w:bCs/>
              </w:rPr>
              <w:t>Doporučená:</w:t>
            </w:r>
          </w:p>
          <w:p w14:paraId="324E1F4B" w14:textId="77777777" w:rsidR="00D3494B" w:rsidRDefault="00D3494B" w:rsidP="00D3494B">
            <w:pPr>
              <w:jc w:val="both"/>
            </w:pPr>
            <w:r>
              <w:t xml:space="preserve">ATANGEREL, </w:t>
            </w:r>
            <w:proofErr w:type="spellStart"/>
            <w:r>
              <w:t>Uranbileg</w:t>
            </w:r>
            <w:proofErr w:type="spellEnd"/>
            <w:r>
              <w:t xml:space="preserve">. </w:t>
            </w:r>
            <w:r w:rsidRPr="004739E9">
              <w:rPr>
                <w:i/>
                <w:iCs/>
              </w:rPr>
              <w:t xml:space="preserve">Mongolská národní obuv – Mongol </w:t>
            </w:r>
            <w:proofErr w:type="spellStart"/>
            <w:r w:rsidRPr="004739E9">
              <w:rPr>
                <w:i/>
                <w:iCs/>
              </w:rPr>
              <w:t>Gutal</w:t>
            </w:r>
            <w:proofErr w:type="spellEnd"/>
            <w:r>
              <w:t>. Zlín, 2015.</w:t>
            </w:r>
          </w:p>
          <w:p w14:paraId="72111FB5" w14:textId="63626F4C" w:rsidR="00D3494B" w:rsidRDefault="00D3494B" w:rsidP="00D3494B">
            <w:pPr>
              <w:jc w:val="both"/>
            </w:pPr>
            <w:r>
              <w:t xml:space="preserve">BOSSAN, Marie-Josephe. </w:t>
            </w:r>
            <w:proofErr w:type="spellStart"/>
            <w:r w:rsidRPr="009D3D23">
              <w:rPr>
                <w:i/>
                <w:iCs/>
              </w:rPr>
              <w:t>L'Art</w:t>
            </w:r>
            <w:proofErr w:type="spellEnd"/>
            <w:r w:rsidRPr="009D3D23">
              <w:rPr>
                <w:i/>
                <w:iCs/>
              </w:rPr>
              <w:t xml:space="preserve"> de la </w:t>
            </w:r>
            <w:proofErr w:type="spellStart"/>
            <w:r w:rsidRPr="009D3D23">
              <w:rPr>
                <w:i/>
                <w:iCs/>
              </w:rPr>
              <w:t>chaussure</w:t>
            </w:r>
            <w:proofErr w:type="spellEnd"/>
            <w:r>
              <w:t xml:space="preserve">. New York: </w:t>
            </w:r>
            <w:proofErr w:type="spellStart"/>
            <w:r>
              <w:t>Parkstone</w:t>
            </w:r>
            <w:proofErr w:type="spellEnd"/>
            <w:r>
              <w:t xml:space="preserve"> </w:t>
            </w:r>
            <w:proofErr w:type="spellStart"/>
            <w:r>
              <w:t>Press</w:t>
            </w:r>
            <w:proofErr w:type="spellEnd"/>
            <w:r>
              <w:t>, 2004. ISBN 1-85995-772-2</w:t>
            </w:r>
          </w:p>
          <w:p w14:paraId="788C65A4" w14:textId="77777777" w:rsidR="003C51B4" w:rsidRDefault="003C51B4" w:rsidP="009A2E38">
            <w:pPr>
              <w:jc w:val="both"/>
            </w:pPr>
            <w:r>
              <w:t xml:space="preserve">COX, Caroline. </w:t>
            </w:r>
            <w:r w:rsidRPr="004739E9">
              <w:rPr>
                <w:i/>
                <w:iCs/>
              </w:rPr>
              <w:t>Boty: ikony světového stylu</w:t>
            </w:r>
            <w:r>
              <w:t xml:space="preserve">. Praha: </w:t>
            </w:r>
            <w:proofErr w:type="spellStart"/>
            <w:r>
              <w:t>Ikar</w:t>
            </w:r>
            <w:proofErr w:type="spellEnd"/>
            <w:r>
              <w:t>, 2015. ISBN 9788024926186.</w:t>
            </w:r>
          </w:p>
          <w:p w14:paraId="3E212DAD" w14:textId="30DCE05B" w:rsidR="009A2E38" w:rsidRDefault="009A2E38" w:rsidP="009A2E38">
            <w:pPr>
              <w:jc w:val="both"/>
            </w:pPr>
            <w:r>
              <w:t xml:space="preserve">JACOBBI, Paola. </w:t>
            </w:r>
            <w:r w:rsidRPr="004739E9">
              <w:rPr>
                <w:i/>
                <w:iCs/>
              </w:rPr>
              <w:t>Ty boty musím mít.</w:t>
            </w:r>
            <w:r>
              <w:t xml:space="preserve"> Praha: Metafora, 2008. ISBN 978-80-7359-121-2.</w:t>
            </w:r>
          </w:p>
          <w:p w14:paraId="56F387FB" w14:textId="77777777" w:rsidR="00931B1C" w:rsidRDefault="00931B1C" w:rsidP="00931B1C">
            <w:pPr>
              <w:jc w:val="both"/>
            </w:pPr>
            <w:r>
              <w:t xml:space="preserve">ŠTÝBROVÁ, Miroslava. </w:t>
            </w:r>
            <w:r w:rsidRPr="004739E9">
              <w:rPr>
                <w:i/>
                <w:iCs/>
              </w:rPr>
              <w:t>Africká obuv pro baťovské muzeum ve Zlíně</w:t>
            </w:r>
            <w:r>
              <w:t>. Zlín, 2009. ISBN 978-80-87130-07-0.</w:t>
            </w:r>
          </w:p>
          <w:p w14:paraId="71C4A6F4" w14:textId="77777777" w:rsidR="009A2E38" w:rsidRDefault="009A2E38" w:rsidP="009A2E38">
            <w:pPr>
              <w:jc w:val="both"/>
            </w:pPr>
            <w:r>
              <w:t xml:space="preserve">ŠTÝBROVÁ, Miroslava. </w:t>
            </w:r>
            <w:r w:rsidRPr="004739E9">
              <w:rPr>
                <w:i/>
                <w:iCs/>
              </w:rPr>
              <w:t>Docela obyčejné boty: boty neobyčejně zvláštní</w:t>
            </w:r>
            <w:r>
              <w:t>. Zlín: Muzeum jihovýchodní Moravy ve Zlíně,</w:t>
            </w:r>
          </w:p>
          <w:p w14:paraId="48F8DADA" w14:textId="4475AD45" w:rsidR="0051586C" w:rsidRDefault="009A2E38" w:rsidP="009136ED">
            <w:pPr>
              <w:jc w:val="both"/>
            </w:pPr>
            <w:r>
              <w:t>2017. ISBN 9788087130421.</w:t>
            </w:r>
          </w:p>
        </w:tc>
      </w:tr>
      <w:tr w:rsidR="0051586C" w14:paraId="0E59F01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6DB83BE" w14:textId="77777777" w:rsidR="0051586C" w:rsidRDefault="0051586C" w:rsidP="005133EF">
            <w:pPr>
              <w:jc w:val="center"/>
              <w:rPr>
                <w:b/>
              </w:rPr>
            </w:pPr>
            <w:r>
              <w:rPr>
                <w:b/>
              </w:rPr>
              <w:lastRenderedPageBreak/>
              <w:t>Informace ke kombinované nebo distanční formě</w:t>
            </w:r>
          </w:p>
        </w:tc>
      </w:tr>
      <w:tr w:rsidR="0051586C" w14:paraId="0D19FAC1" w14:textId="77777777" w:rsidTr="005133EF">
        <w:tc>
          <w:tcPr>
            <w:tcW w:w="4787" w:type="dxa"/>
            <w:gridSpan w:val="4"/>
            <w:tcBorders>
              <w:top w:val="single" w:sz="2" w:space="0" w:color="auto"/>
            </w:tcBorders>
            <w:shd w:val="clear" w:color="auto" w:fill="F7CAAC"/>
          </w:tcPr>
          <w:p w14:paraId="2B5C2A39" w14:textId="77777777" w:rsidR="0051586C" w:rsidRDefault="0051586C" w:rsidP="005133EF">
            <w:pPr>
              <w:jc w:val="both"/>
            </w:pPr>
            <w:r>
              <w:rPr>
                <w:b/>
              </w:rPr>
              <w:t>Rozsah konzultací (soustředění)</w:t>
            </w:r>
          </w:p>
        </w:tc>
        <w:tc>
          <w:tcPr>
            <w:tcW w:w="889" w:type="dxa"/>
            <w:tcBorders>
              <w:top w:val="single" w:sz="2" w:space="0" w:color="auto"/>
            </w:tcBorders>
          </w:tcPr>
          <w:p w14:paraId="09CCA952" w14:textId="77777777" w:rsidR="0051586C" w:rsidRDefault="0051586C" w:rsidP="005133EF">
            <w:pPr>
              <w:jc w:val="both"/>
            </w:pPr>
          </w:p>
        </w:tc>
        <w:tc>
          <w:tcPr>
            <w:tcW w:w="4179" w:type="dxa"/>
            <w:gridSpan w:val="4"/>
            <w:tcBorders>
              <w:top w:val="single" w:sz="2" w:space="0" w:color="auto"/>
            </w:tcBorders>
            <w:shd w:val="clear" w:color="auto" w:fill="F7CAAC"/>
          </w:tcPr>
          <w:p w14:paraId="0B8875C0" w14:textId="77777777" w:rsidR="0051586C" w:rsidRDefault="0051586C" w:rsidP="005133EF">
            <w:pPr>
              <w:jc w:val="both"/>
              <w:rPr>
                <w:b/>
              </w:rPr>
            </w:pPr>
            <w:r>
              <w:rPr>
                <w:b/>
              </w:rPr>
              <w:t xml:space="preserve">hodin </w:t>
            </w:r>
          </w:p>
        </w:tc>
      </w:tr>
      <w:tr w:rsidR="0051586C" w14:paraId="2429BBA6" w14:textId="77777777" w:rsidTr="005133EF">
        <w:tc>
          <w:tcPr>
            <w:tcW w:w="9855" w:type="dxa"/>
            <w:gridSpan w:val="9"/>
            <w:shd w:val="clear" w:color="auto" w:fill="F7CAAC"/>
          </w:tcPr>
          <w:p w14:paraId="38B573D6" w14:textId="77777777" w:rsidR="0051586C" w:rsidRDefault="0051586C" w:rsidP="005133EF">
            <w:pPr>
              <w:jc w:val="both"/>
              <w:rPr>
                <w:b/>
              </w:rPr>
            </w:pPr>
            <w:r>
              <w:rPr>
                <w:b/>
              </w:rPr>
              <w:t>Informace o způsobu kontaktu s vyučujícím</w:t>
            </w:r>
          </w:p>
        </w:tc>
      </w:tr>
      <w:tr w:rsidR="0051586C" w14:paraId="48DCD1A2" w14:textId="77777777" w:rsidTr="005133EF">
        <w:trPr>
          <w:trHeight w:val="1373"/>
        </w:trPr>
        <w:tc>
          <w:tcPr>
            <w:tcW w:w="9855" w:type="dxa"/>
            <w:gridSpan w:val="9"/>
          </w:tcPr>
          <w:p w14:paraId="7010A026" w14:textId="77777777" w:rsidR="0051586C" w:rsidRDefault="0051586C" w:rsidP="005133EF">
            <w:pPr>
              <w:jc w:val="both"/>
            </w:pPr>
          </w:p>
        </w:tc>
      </w:tr>
    </w:tbl>
    <w:p w14:paraId="003E26B8" w14:textId="77777777" w:rsidR="0051586C" w:rsidRDefault="0051586C"/>
    <w:p w14:paraId="5E917D20" w14:textId="050A4861" w:rsidR="00F043A5" w:rsidRDefault="00F043A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442415" w14:paraId="783D4ECC" w14:textId="77777777" w:rsidTr="005133EF">
        <w:tc>
          <w:tcPr>
            <w:tcW w:w="9855" w:type="dxa"/>
            <w:gridSpan w:val="9"/>
            <w:tcBorders>
              <w:bottom w:val="double" w:sz="4" w:space="0" w:color="auto"/>
            </w:tcBorders>
            <w:shd w:val="clear" w:color="auto" w:fill="BDD6EE"/>
          </w:tcPr>
          <w:p w14:paraId="6178F434" w14:textId="77777777" w:rsidR="00442415" w:rsidRDefault="00442415" w:rsidP="005133EF">
            <w:pPr>
              <w:jc w:val="both"/>
              <w:rPr>
                <w:b/>
                <w:sz w:val="28"/>
              </w:rPr>
            </w:pPr>
            <w:r>
              <w:lastRenderedPageBreak/>
              <w:br w:type="page"/>
            </w:r>
            <w:r>
              <w:rPr>
                <w:b/>
                <w:sz w:val="28"/>
              </w:rPr>
              <w:t>B-III – Charakteristika studijního předmětu</w:t>
            </w:r>
          </w:p>
        </w:tc>
      </w:tr>
      <w:tr w:rsidR="00442415" w14:paraId="517AFF8C" w14:textId="77777777" w:rsidTr="005133EF">
        <w:tc>
          <w:tcPr>
            <w:tcW w:w="3086" w:type="dxa"/>
            <w:tcBorders>
              <w:top w:val="double" w:sz="4" w:space="0" w:color="auto"/>
            </w:tcBorders>
            <w:shd w:val="clear" w:color="auto" w:fill="F7CAAC"/>
          </w:tcPr>
          <w:p w14:paraId="6304D521" w14:textId="77777777" w:rsidR="00442415" w:rsidRDefault="00442415" w:rsidP="00D27D2C">
            <w:pPr>
              <w:rPr>
                <w:b/>
              </w:rPr>
            </w:pPr>
            <w:r>
              <w:rPr>
                <w:b/>
              </w:rPr>
              <w:t>Název studijního předmětu</w:t>
            </w:r>
          </w:p>
        </w:tc>
        <w:tc>
          <w:tcPr>
            <w:tcW w:w="6769" w:type="dxa"/>
            <w:gridSpan w:val="8"/>
            <w:tcBorders>
              <w:top w:val="double" w:sz="4" w:space="0" w:color="auto"/>
            </w:tcBorders>
          </w:tcPr>
          <w:p w14:paraId="4B7137EB" w14:textId="77777777" w:rsidR="00442415" w:rsidRDefault="00442415" w:rsidP="005133EF">
            <w:pPr>
              <w:jc w:val="both"/>
            </w:pPr>
            <w:r>
              <w:t>Dějiny vizuální kultury 1</w:t>
            </w:r>
          </w:p>
        </w:tc>
      </w:tr>
      <w:tr w:rsidR="00442415" w14:paraId="606FBFF5" w14:textId="77777777" w:rsidTr="005133EF">
        <w:tc>
          <w:tcPr>
            <w:tcW w:w="3086" w:type="dxa"/>
            <w:shd w:val="clear" w:color="auto" w:fill="F7CAAC"/>
          </w:tcPr>
          <w:p w14:paraId="76AA7B24" w14:textId="77777777" w:rsidR="00442415" w:rsidRDefault="00442415" w:rsidP="00D27D2C">
            <w:pPr>
              <w:rPr>
                <w:b/>
              </w:rPr>
            </w:pPr>
            <w:r>
              <w:rPr>
                <w:b/>
              </w:rPr>
              <w:t>Typ předmětu</w:t>
            </w:r>
          </w:p>
        </w:tc>
        <w:tc>
          <w:tcPr>
            <w:tcW w:w="3406" w:type="dxa"/>
            <w:gridSpan w:val="5"/>
          </w:tcPr>
          <w:p w14:paraId="054319C1" w14:textId="77777777" w:rsidR="00442415" w:rsidRDefault="00442415" w:rsidP="005133EF">
            <w:pPr>
              <w:jc w:val="both"/>
            </w:pPr>
            <w:r>
              <w:t>povinně volitelný</w:t>
            </w:r>
          </w:p>
        </w:tc>
        <w:tc>
          <w:tcPr>
            <w:tcW w:w="2695" w:type="dxa"/>
            <w:gridSpan w:val="2"/>
            <w:shd w:val="clear" w:color="auto" w:fill="F7CAAC"/>
          </w:tcPr>
          <w:p w14:paraId="7A3FB662" w14:textId="77777777" w:rsidR="00442415" w:rsidRDefault="00442415" w:rsidP="005133EF">
            <w:pPr>
              <w:jc w:val="both"/>
            </w:pPr>
            <w:r>
              <w:rPr>
                <w:b/>
              </w:rPr>
              <w:t>doporučený ročník / semestr</w:t>
            </w:r>
          </w:p>
        </w:tc>
        <w:tc>
          <w:tcPr>
            <w:tcW w:w="668" w:type="dxa"/>
          </w:tcPr>
          <w:p w14:paraId="7944D36C" w14:textId="77777777" w:rsidR="00442415" w:rsidRDefault="00442415" w:rsidP="005133EF">
            <w:pPr>
              <w:jc w:val="both"/>
            </w:pPr>
            <w:r>
              <w:t>1/ZS</w:t>
            </w:r>
          </w:p>
        </w:tc>
      </w:tr>
      <w:tr w:rsidR="00442415" w14:paraId="72FF6FD0" w14:textId="77777777" w:rsidTr="005133EF">
        <w:tc>
          <w:tcPr>
            <w:tcW w:w="3086" w:type="dxa"/>
            <w:shd w:val="clear" w:color="auto" w:fill="F7CAAC"/>
          </w:tcPr>
          <w:p w14:paraId="3A23FF3C" w14:textId="77777777" w:rsidR="00442415" w:rsidRDefault="00442415" w:rsidP="00D27D2C">
            <w:pPr>
              <w:rPr>
                <w:b/>
              </w:rPr>
            </w:pPr>
            <w:r>
              <w:rPr>
                <w:b/>
              </w:rPr>
              <w:t>Rozsah studijního předmětu</w:t>
            </w:r>
          </w:p>
        </w:tc>
        <w:tc>
          <w:tcPr>
            <w:tcW w:w="1701" w:type="dxa"/>
            <w:gridSpan w:val="3"/>
          </w:tcPr>
          <w:p w14:paraId="1203637C" w14:textId="77777777" w:rsidR="00442415" w:rsidRDefault="00442415" w:rsidP="005133EF">
            <w:pPr>
              <w:jc w:val="both"/>
            </w:pPr>
            <w:proofErr w:type="gramStart"/>
            <w:r>
              <w:t>26p</w:t>
            </w:r>
            <w:proofErr w:type="gramEnd"/>
          </w:p>
        </w:tc>
        <w:tc>
          <w:tcPr>
            <w:tcW w:w="889" w:type="dxa"/>
            <w:shd w:val="clear" w:color="auto" w:fill="F7CAAC"/>
          </w:tcPr>
          <w:p w14:paraId="270C58DA" w14:textId="77777777" w:rsidR="00442415" w:rsidRDefault="00442415" w:rsidP="005133EF">
            <w:pPr>
              <w:jc w:val="both"/>
              <w:rPr>
                <w:b/>
              </w:rPr>
            </w:pPr>
            <w:r>
              <w:rPr>
                <w:b/>
              </w:rPr>
              <w:t xml:space="preserve">hod. </w:t>
            </w:r>
          </w:p>
        </w:tc>
        <w:tc>
          <w:tcPr>
            <w:tcW w:w="816" w:type="dxa"/>
          </w:tcPr>
          <w:p w14:paraId="1FB95DA4" w14:textId="77777777" w:rsidR="00442415" w:rsidRDefault="00442415" w:rsidP="005133EF">
            <w:pPr>
              <w:jc w:val="both"/>
            </w:pPr>
            <w:r>
              <w:t>26</w:t>
            </w:r>
          </w:p>
        </w:tc>
        <w:tc>
          <w:tcPr>
            <w:tcW w:w="2156" w:type="dxa"/>
            <w:shd w:val="clear" w:color="auto" w:fill="F7CAAC"/>
          </w:tcPr>
          <w:p w14:paraId="254A2A22" w14:textId="77777777" w:rsidR="00442415" w:rsidRDefault="00442415" w:rsidP="005133EF">
            <w:pPr>
              <w:jc w:val="both"/>
              <w:rPr>
                <w:b/>
              </w:rPr>
            </w:pPr>
            <w:r>
              <w:rPr>
                <w:b/>
              </w:rPr>
              <w:t>kreditů</w:t>
            </w:r>
          </w:p>
        </w:tc>
        <w:tc>
          <w:tcPr>
            <w:tcW w:w="1207" w:type="dxa"/>
            <w:gridSpan w:val="2"/>
          </w:tcPr>
          <w:p w14:paraId="293F0DC1" w14:textId="77777777" w:rsidR="00442415" w:rsidRDefault="00442415" w:rsidP="005133EF">
            <w:pPr>
              <w:jc w:val="both"/>
            </w:pPr>
            <w:r>
              <w:t>3</w:t>
            </w:r>
          </w:p>
        </w:tc>
      </w:tr>
      <w:tr w:rsidR="00442415" w14:paraId="293E0D69" w14:textId="77777777" w:rsidTr="005133EF">
        <w:tc>
          <w:tcPr>
            <w:tcW w:w="3086" w:type="dxa"/>
            <w:shd w:val="clear" w:color="auto" w:fill="F7CAAC"/>
          </w:tcPr>
          <w:p w14:paraId="4C718270" w14:textId="77777777" w:rsidR="00442415" w:rsidRDefault="00442415" w:rsidP="00D27D2C">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9A5D08A" w14:textId="77777777" w:rsidR="00442415" w:rsidRDefault="00442415" w:rsidP="005133EF">
            <w:pPr>
              <w:jc w:val="both"/>
            </w:pPr>
          </w:p>
        </w:tc>
      </w:tr>
      <w:tr w:rsidR="00442415" w14:paraId="495E28B7" w14:textId="77777777" w:rsidTr="005133EF">
        <w:tc>
          <w:tcPr>
            <w:tcW w:w="3086" w:type="dxa"/>
            <w:shd w:val="clear" w:color="auto" w:fill="F7CAAC"/>
          </w:tcPr>
          <w:p w14:paraId="4C952F5D" w14:textId="77777777" w:rsidR="00442415" w:rsidRPr="005A0406" w:rsidRDefault="00442415" w:rsidP="00D27D2C">
            <w:pPr>
              <w:rPr>
                <w:b/>
              </w:rPr>
            </w:pPr>
            <w:r w:rsidRPr="005A0406">
              <w:rPr>
                <w:b/>
              </w:rPr>
              <w:t>Způsob ověření výsledků učení</w:t>
            </w:r>
          </w:p>
        </w:tc>
        <w:tc>
          <w:tcPr>
            <w:tcW w:w="3406" w:type="dxa"/>
            <w:gridSpan w:val="5"/>
          </w:tcPr>
          <w:p w14:paraId="1246E1CC" w14:textId="77777777" w:rsidR="00442415" w:rsidRDefault="00442415" w:rsidP="005133EF">
            <w:pPr>
              <w:jc w:val="both"/>
            </w:pPr>
            <w:r>
              <w:t>zkouška</w:t>
            </w:r>
          </w:p>
        </w:tc>
        <w:tc>
          <w:tcPr>
            <w:tcW w:w="2156" w:type="dxa"/>
            <w:shd w:val="clear" w:color="auto" w:fill="F7CAAC"/>
          </w:tcPr>
          <w:p w14:paraId="44510EE0" w14:textId="77777777" w:rsidR="00442415" w:rsidRDefault="00442415" w:rsidP="005133EF">
            <w:pPr>
              <w:jc w:val="both"/>
              <w:rPr>
                <w:b/>
              </w:rPr>
            </w:pPr>
            <w:r>
              <w:rPr>
                <w:b/>
              </w:rPr>
              <w:t>Forma výuky</w:t>
            </w:r>
          </w:p>
        </w:tc>
        <w:tc>
          <w:tcPr>
            <w:tcW w:w="1207" w:type="dxa"/>
            <w:gridSpan w:val="2"/>
          </w:tcPr>
          <w:p w14:paraId="74B470F4" w14:textId="77777777" w:rsidR="00442415" w:rsidRDefault="00442415" w:rsidP="005133EF">
            <w:pPr>
              <w:jc w:val="both"/>
            </w:pPr>
            <w:r>
              <w:t>přednáška</w:t>
            </w:r>
          </w:p>
        </w:tc>
      </w:tr>
      <w:tr w:rsidR="00442415" w14:paraId="41FEC86B" w14:textId="77777777" w:rsidTr="005133EF">
        <w:tc>
          <w:tcPr>
            <w:tcW w:w="3086" w:type="dxa"/>
            <w:shd w:val="clear" w:color="auto" w:fill="F7CAAC"/>
          </w:tcPr>
          <w:p w14:paraId="3C4CD9DC" w14:textId="77777777" w:rsidR="00442415" w:rsidRPr="005A0406" w:rsidRDefault="00442415" w:rsidP="00D27D2C">
            <w:pPr>
              <w:rPr>
                <w:b/>
              </w:rPr>
            </w:pPr>
            <w:r w:rsidRPr="005A0406">
              <w:rPr>
                <w:b/>
              </w:rPr>
              <w:t>Forma způsobu ověření výsledků učení a další požadavky na studenta</w:t>
            </w:r>
          </w:p>
        </w:tc>
        <w:tc>
          <w:tcPr>
            <w:tcW w:w="6769" w:type="dxa"/>
            <w:gridSpan w:val="8"/>
            <w:tcBorders>
              <w:bottom w:val="nil"/>
            </w:tcBorders>
          </w:tcPr>
          <w:p w14:paraId="05D48612" w14:textId="77777777" w:rsidR="00442415" w:rsidRDefault="00442415" w:rsidP="005133EF">
            <w:pPr>
              <w:jc w:val="both"/>
            </w:pPr>
            <w:r>
              <w:t>písemná</w:t>
            </w:r>
          </w:p>
          <w:p w14:paraId="6B4E9D8B" w14:textId="45280CF9" w:rsidR="007F63FA" w:rsidRDefault="007F63FA" w:rsidP="005133EF">
            <w:pPr>
              <w:jc w:val="both"/>
            </w:pPr>
            <w:r>
              <w:t>aktivní účast na výuce</w:t>
            </w:r>
          </w:p>
        </w:tc>
      </w:tr>
      <w:tr w:rsidR="00442415" w14:paraId="62102C56" w14:textId="77777777" w:rsidTr="00D27D2C">
        <w:trPr>
          <w:trHeight w:val="204"/>
        </w:trPr>
        <w:tc>
          <w:tcPr>
            <w:tcW w:w="9855" w:type="dxa"/>
            <w:gridSpan w:val="9"/>
            <w:tcBorders>
              <w:top w:val="nil"/>
            </w:tcBorders>
          </w:tcPr>
          <w:p w14:paraId="665B9280" w14:textId="77777777" w:rsidR="00442415" w:rsidRDefault="00442415" w:rsidP="00D27D2C"/>
        </w:tc>
      </w:tr>
      <w:tr w:rsidR="00442415" w14:paraId="78F745A8" w14:textId="77777777" w:rsidTr="005133EF">
        <w:trPr>
          <w:trHeight w:val="197"/>
        </w:trPr>
        <w:tc>
          <w:tcPr>
            <w:tcW w:w="3086" w:type="dxa"/>
            <w:tcBorders>
              <w:top w:val="nil"/>
            </w:tcBorders>
            <w:shd w:val="clear" w:color="auto" w:fill="F7CAAC"/>
          </w:tcPr>
          <w:p w14:paraId="2181D867" w14:textId="77777777" w:rsidR="00442415" w:rsidRDefault="00442415" w:rsidP="00D27D2C">
            <w:pPr>
              <w:rPr>
                <w:b/>
              </w:rPr>
            </w:pPr>
            <w:r>
              <w:rPr>
                <w:b/>
              </w:rPr>
              <w:t>Garant předmětu</w:t>
            </w:r>
          </w:p>
        </w:tc>
        <w:tc>
          <w:tcPr>
            <w:tcW w:w="6769" w:type="dxa"/>
            <w:gridSpan w:val="8"/>
            <w:tcBorders>
              <w:top w:val="nil"/>
            </w:tcBorders>
          </w:tcPr>
          <w:p w14:paraId="0D57B63F" w14:textId="77777777" w:rsidR="00442415" w:rsidRDefault="00442415" w:rsidP="005133EF">
            <w:pPr>
              <w:jc w:val="both"/>
            </w:pPr>
            <w:r>
              <w:t xml:space="preserve">Mgr. Silvie </w:t>
            </w:r>
            <w:proofErr w:type="spellStart"/>
            <w:r>
              <w:t>Stanická</w:t>
            </w:r>
            <w:proofErr w:type="spellEnd"/>
            <w:r>
              <w:t>, Ph.D.</w:t>
            </w:r>
          </w:p>
        </w:tc>
      </w:tr>
      <w:tr w:rsidR="00442415" w14:paraId="7EA4B813" w14:textId="77777777" w:rsidTr="005133EF">
        <w:trPr>
          <w:trHeight w:val="243"/>
        </w:trPr>
        <w:tc>
          <w:tcPr>
            <w:tcW w:w="3086" w:type="dxa"/>
            <w:tcBorders>
              <w:top w:val="nil"/>
            </w:tcBorders>
            <w:shd w:val="clear" w:color="auto" w:fill="F7CAAC"/>
          </w:tcPr>
          <w:p w14:paraId="413835C4" w14:textId="77777777" w:rsidR="00442415" w:rsidRDefault="00442415" w:rsidP="00D27D2C">
            <w:pPr>
              <w:rPr>
                <w:b/>
              </w:rPr>
            </w:pPr>
            <w:r>
              <w:rPr>
                <w:b/>
              </w:rPr>
              <w:t>Zapojení garanta do výuky předmětu</w:t>
            </w:r>
          </w:p>
        </w:tc>
        <w:tc>
          <w:tcPr>
            <w:tcW w:w="6769" w:type="dxa"/>
            <w:gridSpan w:val="8"/>
            <w:tcBorders>
              <w:top w:val="nil"/>
            </w:tcBorders>
          </w:tcPr>
          <w:p w14:paraId="2473843C" w14:textId="77777777" w:rsidR="00442415" w:rsidRDefault="00442415" w:rsidP="005133EF">
            <w:pPr>
              <w:jc w:val="both"/>
            </w:pPr>
            <w:r>
              <w:t>100 %</w:t>
            </w:r>
          </w:p>
        </w:tc>
      </w:tr>
      <w:tr w:rsidR="00442415" w14:paraId="2D0AA8BC" w14:textId="77777777" w:rsidTr="005133EF">
        <w:tc>
          <w:tcPr>
            <w:tcW w:w="3086" w:type="dxa"/>
            <w:shd w:val="clear" w:color="auto" w:fill="F7CAAC"/>
          </w:tcPr>
          <w:p w14:paraId="1036BFA5" w14:textId="77777777" w:rsidR="00442415" w:rsidRDefault="00442415" w:rsidP="00D27D2C">
            <w:pPr>
              <w:rPr>
                <w:b/>
              </w:rPr>
            </w:pPr>
            <w:r>
              <w:rPr>
                <w:b/>
              </w:rPr>
              <w:t>Vyučující</w:t>
            </w:r>
          </w:p>
        </w:tc>
        <w:tc>
          <w:tcPr>
            <w:tcW w:w="6769" w:type="dxa"/>
            <w:gridSpan w:val="8"/>
            <w:tcBorders>
              <w:bottom w:val="nil"/>
            </w:tcBorders>
          </w:tcPr>
          <w:p w14:paraId="1F62D178" w14:textId="77777777" w:rsidR="00442415" w:rsidRDefault="00442415" w:rsidP="005133EF">
            <w:pPr>
              <w:jc w:val="both"/>
            </w:pPr>
            <w:r>
              <w:t xml:space="preserve">Mgr. Silvie </w:t>
            </w:r>
            <w:proofErr w:type="spellStart"/>
            <w:r>
              <w:t>Stanická</w:t>
            </w:r>
            <w:proofErr w:type="spellEnd"/>
            <w:r>
              <w:t>, Ph.D.</w:t>
            </w:r>
          </w:p>
        </w:tc>
      </w:tr>
      <w:tr w:rsidR="00442415" w14:paraId="204C4888" w14:textId="77777777" w:rsidTr="00D27D2C">
        <w:trPr>
          <w:trHeight w:val="278"/>
        </w:trPr>
        <w:tc>
          <w:tcPr>
            <w:tcW w:w="9855" w:type="dxa"/>
            <w:gridSpan w:val="9"/>
            <w:tcBorders>
              <w:top w:val="nil"/>
            </w:tcBorders>
          </w:tcPr>
          <w:p w14:paraId="0CF7FA5C" w14:textId="77777777" w:rsidR="00442415" w:rsidRDefault="00442415" w:rsidP="00D27D2C"/>
        </w:tc>
      </w:tr>
      <w:tr w:rsidR="00442415" w:rsidRPr="001452AD" w14:paraId="4C89D4DB" w14:textId="77777777" w:rsidTr="005133EF">
        <w:tc>
          <w:tcPr>
            <w:tcW w:w="3086" w:type="dxa"/>
            <w:shd w:val="clear" w:color="auto" w:fill="F7CAAC"/>
          </w:tcPr>
          <w:p w14:paraId="29874A39" w14:textId="77777777" w:rsidR="00442415" w:rsidRPr="001452AD" w:rsidRDefault="00442415" w:rsidP="00D27D2C">
            <w:pPr>
              <w:rPr>
                <w:b/>
                <w:highlight w:val="yellow"/>
              </w:rPr>
            </w:pPr>
            <w:r w:rsidRPr="009B48E7">
              <w:rPr>
                <w:b/>
              </w:rPr>
              <w:t>Hlavní témata a výsledky učení</w:t>
            </w:r>
          </w:p>
        </w:tc>
        <w:tc>
          <w:tcPr>
            <w:tcW w:w="6769" w:type="dxa"/>
            <w:gridSpan w:val="8"/>
            <w:tcBorders>
              <w:bottom w:val="nil"/>
            </w:tcBorders>
          </w:tcPr>
          <w:p w14:paraId="463724C1" w14:textId="77777777" w:rsidR="00442415" w:rsidRPr="001452AD" w:rsidRDefault="00442415" w:rsidP="005133EF">
            <w:pPr>
              <w:jc w:val="both"/>
              <w:rPr>
                <w:highlight w:val="yellow"/>
              </w:rPr>
            </w:pPr>
          </w:p>
        </w:tc>
      </w:tr>
      <w:tr w:rsidR="00442415" w:rsidRPr="005A0406" w14:paraId="7159832D" w14:textId="77777777" w:rsidTr="005133EF">
        <w:trPr>
          <w:trHeight w:val="3033"/>
        </w:trPr>
        <w:tc>
          <w:tcPr>
            <w:tcW w:w="9855" w:type="dxa"/>
            <w:gridSpan w:val="9"/>
            <w:tcBorders>
              <w:top w:val="nil"/>
              <w:bottom w:val="single" w:sz="4" w:space="0" w:color="auto"/>
            </w:tcBorders>
          </w:tcPr>
          <w:p w14:paraId="5EB7C01B" w14:textId="77777777" w:rsidR="00442415" w:rsidRPr="00806A53" w:rsidRDefault="00442415" w:rsidP="005133EF">
            <w:pPr>
              <w:jc w:val="both"/>
              <w:rPr>
                <w:b/>
                <w:bCs/>
                <w:lang w:eastAsia="en-US"/>
              </w:rPr>
            </w:pPr>
            <w:r w:rsidRPr="00806A53">
              <w:rPr>
                <w:b/>
                <w:bCs/>
                <w:lang w:eastAsia="en-US"/>
              </w:rPr>
              <w:t>Témata:</w:t>
            </w:r>
          </w:p>
          <w:p w14:paraId="4A51B0E3" w14:textId="77777777" w:rsidR="00442415" w:rsidRPr="00C56A8F" w:rsidRDefault="00442415" w:rsidP="00356C01">
            <w:pPr>
              <w:pStyle w:val="Odstavecseseznamem"/>
              <w:numPr>
                <w:ilvl w:val="0"/>
                <w:numId w:val="15"/>
              </w:numPr>
              <w:ind w:left="714" w:hanging="357"/>
              <w:contextualSpacing w:val="0"/>
              <w:jc w:val="both"/>
              <w:rPr>
                <w:lang w:eastAsia="en-US"/>
              </w:rPr>
            </w:pPr>
            <w:r w:rsidRPr="00C56A8F">
              <w:rPr>
                <w:lang w:eastAsia="en-US"/>
              </w:rPr>
              <w:t>Úvod do problematiky, interpretace, historiografie, literatura ke studiu.</w:t>
            </w:r>
          </w:p>
          <w:p w14:paraId="3AFBCF94" w14:textId="77777777" w:rsidR="00442415" w:rsidRPr="00C56A8F" w:rsidRDefault="00442415" w:rsidP="00356C01">
            <w:pPr>
              <w:pStyle w:val="Odstavecseseznamem"/>
              <w:numPr>
                <w:ilvl w:val="0"/>
                <w:numId w:val="15"/>
              </w:numPr>
              <w:contextualSpacing w:val="0"/>
              <w:jc w:val="both"/>
              <w:rPr>
                <w:lang w:eastAsia="en-US"/>
              </w:rPr>
            </w:pPr>
            <w:r w:rsidRPr="00C56A8F">
              <w:rPr>
                <w:lang w:eastAsia="en-US"/>
              </w:rPr>
              <w:t>Gotika. Charakteristické rysy gotické architektury a její vývoj, katedrální styl, mezinárodní gotika po 1380. Architektonické úlohy v gotické architektuře. Charakter gotické malby</w:t>
            </w:r>
            <w:r>
              <w:rPr>
                <w:lang w:eastAsia="en-US"/>
              </w:rPr>
              <w:t>.</w:t>
            </w:r>
          </w:p>
          <w:p w14:paraId="695735CF" w14:textId="77777777" w:rsidR="00442415" w:rsidRPr="00C56A8F" w:rsidRDefault="00442415" w:rsidP="00356C01">
            <w:pPr>
              <w:pStyle w:val="Odstavecseseznamem"/>
              <w:numPr>
                <w:ilvl w:val="0"/>
                <w:numId w:val="15"/>
              </w:numPr>
              <w:contextualSpacing w:val="0"/>
              <w:jc w:val="both"/>
              <w:rPr>
                <w:lang w:eastAsia="en-US"/>
              </w:rPr>
            </w:pPr>
            <w:r w:rsidRPr="00C56A8F">
              <w:rPr>
                <w:lang w:eastAsia="en-US"/>
              </w:rPr>
              <w:t xml:space="preserve">Exkurze / kostel sv. Jakuba Většího v Tečovicích, </w:t>
            </w:r>
            <w:proofErr w:type="spellStart"/>
            <w:r w:rsidRPr="00C56A8F">
              <w:rPr>
                <w:lang w:eastAsia="en-US"/>
              </w:rPr>
              <w:t>malenovický</w:t>
            </w:r>
            <w:proofErr w:type="spellEnd"/>
            <w:r w:rsidRPr="00C56A8F">
              <w:rPr>
                <w:lang w:eastAsia="en-US"/>
              </w:rPr>
              <w:t xml:space="preserve"> hrad.</w:t>
            </w:r>
          </w:p>
          <w:p w14:paraId="51B82642" w14:textId="79FFC18D" w:rsidR="00442415" w:rsidRPr="00C56A8F" w:rsidRDefault="00442415" w:rsidP="00356C01">
            <w:pPr>
              <w:pStyle w:val="Odstavecseseznamem"/>
              <w:numPr>
                <w:ilvl w:val="0"/>
                <w:numId w:val="15"/>
              </w:numPr>
              <w:contextualSpacing w:val="0"/>
              <w:jc w:val="both"/>
              <w:rPr>
                <w:lang w:eastAsia="en-US"/>
              </w:rPr>
            </w:pPr>
            <w:r w:rsidRPr="00C56A8F">
              <w:rPr>
                <w:lang w:eastAsia="en-US"/>
              </w:rPr>
              <w:t xml:space="preserve">Evropská renesance (Itálie a Záalpí). Centra renesančního hnutí v Itálii a jejich rozdílné přístupy, základní periodizace, renesanční architektura – městské paláce, vily, zámky, sakrální architektura. Renesanční malba </w:t>
            </w:r>
            <w:r>
              <w:rPr>
                <w:lang w:eastAsia="en-US"/>
              </w:rPr>
              <w:br/>
            </w:r>
            <w:r w:rsidRPr="00C56A8F">
              <w:rPr>
                <w:lang w:eastAsia="en-US"/>
              </w:rPr>
              <w:t xml:space="preserve">(P. </w:t>
            </w:r>
            <w:proofErr w:type="spellStart"/>
            <w:r w:rsidRPr="00C56A8F">
              <w:rPr>
                <w:lang w:eastAsia="en-US"/>
              </w:rPr>
              <w:t>della</w:t>
            </w:r>
            <w:proofErr w:type="spellEnd"/>
            <w:r w:rsidRPr="00C56A8F">
              <w:rPr>
                <w:lang w:eastAsia="en-US"/>
              </w:rPr>
              <w:t xml:space="preserve"> Francesca, S. Botticelli, </w:t>
            </w:r>
            <w:proofErr w:type="spellStart"/>
            <w:r w:rsidRPr="00C56A8F">
              <w:rPr>
                <w:lang w:eastAsia="en-US"/>
              </w:rPr>
              <w:t>Fra</w:t>
            </w:r>
            <w:proofErr w:type="spellEnd"/>
            <w:r w:rsidRPr="00C56A8F">
              <w:rPr>
                <w:lang w:eastAsia="en-US"/>
              </w:rPr>
              <w:t xml:space="preserve"> Angelico, </w:t>
            </w:r>
            <w:proofErr w:type="spellStart"/>
            <w:r w:rsidRPr="00C56A8F">
              <w:rPr>
                <w:lang w:eastAsia="en-US"/>
              </w:rPr>
              <w:t>Raffaello</w:t>
            </w:r>
            <w:proofErr w:type="spellEnd"/>
            <w:r w:rsidRPr="00C56A8F">
              <w:rPr>
                <w:lang w:eastAsia="en-US"/>
              </w:rPr>
              <w:t>, Michelangelo, L. da Vinci…), benátská škola (</w:t>
            </w:r>
            <w:proofErr w:type="spellStart"/>
            <w:r w:rsidRPr="00C56A8F">
              <w:rPr>
                <w:lang w:eastAsia="en-US"/>
              </w:rPr>
              <w:t>Giorgione</w:t>
            </w:r>
            <w:proofErr w:type="spellEnd"/>
            <w:r w:rsidRPr="00C56A8F">
              <w:rPr>
                <w:lang w:eastAsia="en-US"/>
              </w:rPr>
              <w:t xml:space="preserve">, </w:t>
            </w:r>
            <w:proofErr w:type="spellStart"/>
            <w:r w:rsidRPr="00C56A8F">
              <w:rPr>
                <w:lang w:eastAsia="en-US"/>
              </w:rPr>
              <w:t>Bellini</w:t>
            </w:r>
            <w:proofErr w:type="spellEnd"/>
            <w:r w:rsidRPr="00C56A8F">
              <w:rPr>
                <w:lang w:eastAsia="en-US"/>
              </w:rPr>
              <w:t xml:space="preserve">, </w:t>
            </w:r>
            <w:proofErr w:type="spellStart"/>
            <w:r w:rsidRPr="00C56A8F">
              <w:rPr>
                <w:lang w:eastAsia="en-US"/>
              </w:rPr>
              <w:t>Tizian</w:t>
            </w:r>
            <w:proofErr w:type="spellEnd"/>
            <w:r w:rsidRPr="00C56A8F">
              <w:rPr>
                <w:lang w:eastAsia="en-US"/>
              </w:rPr>
              <w:t xml:space="preserve">, </w:t>
            </w:r>
            <w:proofErr w:type="spellStart"/>
            <w:r w:rsidRPr="00C56A8F">
              <w:rPr>
                <w:lang w:eastAsia="en-US"/>
              </w:rPr>
              <w:t>Tintoretto</w:t>
            </w:r>
            <w:proofErr w:type="spellEnd"/>
            <w:r w:rsidRPr="00C56A8F">
              <w:rPr>
                <w:lang w:eastAsia="en-US"/>
              </w:rPr>
              <w:t xml:space="preserve">, </w:t>
            </w:r>
            <w:proofErr w:type="spellStart"/>
            <w:r w:rsidRPr="00C56A8F">
              <w:rPr>
                <w:lang w:eastAsia="en-US"/>
              </w:rPr>
              <w:t>Veronese</w:t>
            </w:r>
            <w:proofErr w:type="spellEnd"/>
            <w:r w:rsidRPr="00C56A8F">
              <w:rPr>
                <w:lang w:eastAsia="en-US"/>
              </w:rPr>
              <w:t xml:space="preserve">), renesanční sochařství (L. </w:t>
            </w:r>
            <w:proofErr w:type="spellStart"/>
            <w:r w:rsidRPr="00C56A8F">
              <w:rPr>
                <w:lang w:eastAsia="en-US"/>
              </w:rPr>
              <w:t>Ghiberti</w:t>
            </w:r>
            <w:proofErr w:type="spellEnd"/>
            <w:r w:rsidRPr="00C56A8F">
              <w:rPr>
                <w:lang w:eastAsia="en-US"/>
              </w:rPr>
              <w:t xml:space="preserve">, </w:t>
            </w:r>
            <w:proofErr w:type="spellStart"/>
            <w:r w:rsidRPr="00C56A8F">
              <w:rPr>
                <w:lang w:eastAsia="en-US"/>
              </w:rPr>
              <w:t>Donatello</w:t>
            </w:r>
            <w:proofErr w:type="spellEnd"/>
            <w:r w:rsidRPr="00C56A8F">
              <w:rPr>
                <w:lang w:eastAsia="en-US"/>
              </w:rPr>
              <w:t xml:space="preserve">, Michelangelo). Vývoj mimo Itálii – 2. pol. 15. století – konec 16. století (Albrecht </w:t>
            </w:r>
            <w:proofErr w:type="spellStart"/>
            <w:r w:rsidRPr="00C56A8F">
              <w:rPr>
                <w:lang w:eastAsia="en-US"/>
              </w:rPr>
              <w:t>Dürrer</w:t>
            </w:r>
            <w:proofErr w:type="spellEnd"/>
            <w:r w:rsidRPr="00C56A8F">
              <w:rPr>
                <w:lang w:eastAsia="en-US"/>
              </w:rPr>
              <w:t xml:space="preserve">, M. </w:t>
            </w:r>
            <w:proofErr w:type="spellStart"/>
            <w:r w:rsidRPr="00C56A8F">
              <w:rPr>
                <w:lang w:eastAsia="en-US"/>
              </w:rPr>
              <w:t>Grünewald</w:t>
            </w:r>
            <w:proofErr w:type="spellEnd"/>
            <w:r w:rsidRPr="00C56A8F">
              <w:rPr>
                <w:lang w:eastAsia="en-US"/>
              </w:rPr>
              <w:t xml:space="preserve">, </w:t>
            </w:r>
            <w:proofErr w:type="spellStart"/>
            <w:r w:rsidRPr="00C56A8F">
              <w:rPr>
                <w:lang w:eastAsia="en-US"/>
              </w:rPr>
              <w:t>Brueghelové</w:t>
            </w:r>
            <w:proofErr w:type="spellEnd"/>
            <w:r w:rsidRPr="00C56A8F">
              <w:rPr>
                <w:lang w:eastAsia="en-US"/>
              </w:rPr>
              <w:t xml:space="preserve">, </w:t>
            </w:r>
            <w:r w:rsidR="00E16E6C">
              <w:rPr>
                <w:lang w:eastAsia="en-US"/>
              </w:rPr>
              <w:br/>
            </w:r>
            <w:r w:rsidRPr="00C56A8F">
              <w:rPr>
                <w:lang w:eastAsia="en-US"/>
              </w:rPr>
              <w:t xml:space="preserve">H. </w:t>
            </w:r>
            <w:proofErr w:type="spellStart"/>
            <w:r w:rsidRPr="00C56A8F">
              <w:rPr>
                <w:lang w:eastAsia="en-US"/>
              </w:rPr>
              <w:t>Holbein</w:t>
            </w:r>
            <w:proofErr w:type="spellEnd"/>
            <w:r w:rsidRPr="00C56A8F">
              <w:rPr>
                <w:lang w:eastAsia="en-US"/>
              </w:rPr>
              <w:t>, H. Bosch).</w:t>
            </w:r>
          </w:p>
          <w:p w14:paraId="20A08693" w14:textId="77777777" w:rsidR="00442415" w:rsidRPr="00C56A8F" w:rsidRDefault="00442415" w:rsidP="00356C01">
            <w:pPr>
              <w:pStyle w:val="Odstavecseseznamem"/>
              <w:numPr>
                <w:ilvl w:val="0"/>
                <w:numId w:val="15"/>
              </w:numPr>
              <w:contextualSpacing w:val="0"/>
              <w:jc w:val="both"/>
              <w:rPr>
                <w:lang w:eastAsia="en-US"/>
              </w:rPr>
            </w:pPr>
            <w:r w:rsidRPr="00C56A8F">
              <w:rPr>
                <w:lang w:eastAsia="en-US"/>
              </w:rPr>
              <w:t>Baroko v Evropě.</w:t>
            </w:r>
          </w:p>
          <w:p w14:paraId="49576BA6" w14:textId="77777777" w:rsidR="00442415" w:rsidRPr="00C56A8F" w:rsidRDefault="00442415" w:rsidP="00356C01">
            <w:pPr>
              <w:pStyle w:val="Odstavecseseznamem"/>
              <w:numPr>
                <w:ilvl w:val="0"/>
                <w:numId w:val="15"/>
              </w:numPr>
              <w:contextualSpacing w:val="0"/>
              <w:jc w:val="both"/>
              <w:rPr>
                <w:lang w:eastAsia="en-US"/>
              </w:rPr>
            </w:pPr>
            <w:r w:rsidRPr="00C56A8F">
              <w:rPr>
                <w:lang w:eastAsia="en-US"/>
              </w:rPr>
              <w:t>České baroko.</w:t>
            </w:r>
          </w:p>
          <w:p w14:paraId="39C9ACA0" w14:textId="77777777" w:rsidR="00442415" w:rsidRDefault="00442415" w:rsidP="00356C01">
            <w:pPr>
              <w:pStyle w:val="Odstavecseseznamem"/>
              <w:numPr>
                <w:ilvl w:val="0"/>
                <w:numId w:val="15"/>
              </w:numPr>
              <w:spacing w:after="120"/>
              <w:ind w:left="714" w:hanging="357"/>
              <w:contextualSpacing w:val="0"/>
              <w:jc w:val="both"/>
              <w:rPr>
                <w:lang w:eastAsia="en-US"/>
              </w:rPr>
            </w:pPr>
            <w:r w:rsidRPr="00C56A8F">
              <w:rPr>
                <w:lang w:eastAsia="en-US"/>
              </w:rPr>
              <w:t>Exkurze / Olomouc</w:t>
            </w:r>
            <w:r w:rsidRPr="00CA61B3">
              <w:rPr>
                <w:lang w:eastAsia="en-US"/>
              </w:rPr>
              <w:t>.</w:t>
            </w:r>
          </w:p>
          <w:p w14:paraId="08F0507E" w14:textId="77777777" w:rsidR="00442415" w:rsidRPr="001D399B" w:rsidRDefault="00442415" w:rsidP="005133EF">
            <w:pPr>
              <w:jc w:val="both"/>
              <w:rPr>
                <w:b/>
                <w:bCs/>
              </w:rPr>
            </w:pPr>
            <w:r w:rsidRPr="001D399B">
              <w:rPr>
                <w:b/>
                <w:bCs/>
              </w:rPr>
              <w:t>Výsledky učení:</w:t>
            </w:r>
          </w:p>
          <w:p w14:paraId="064CA780" w14:textId="77777777" w:rsidR="00442415" w:rsidRDefault="00442415" w:rsidP="005133EF">
            <w:pPr>
              <w:jc w:val="both"/>
            </w:pPr>
            <w:r>
              <w:t>Odborné znalosti – po absolvování předmětu student umí:</w:t>
            </w:r>
          </w:p>
          <w:p w14:paraId="45C2960B" w14:textId="6D5BFF41" w:rsidR="00442415" w:rsidRDefault="00442415" w:rsidP="004C352E">
            <w:pPr>
              <w:pStyle w:val="Odstavecseseznamem"/>
              <w:numPr>
                <w:ilvl w:val="0"/>
                <w:numId w:val="67"/>
              </w:numPr>
              <w:jc w:val="both"/>
              <w:rPr>
                <w:lang w:eastAsia="en-US"/>
              </w:rPr>
            </w:pPr>
            <w:r>
              <w:rPr>
                <w:lang w:eastAsia="en-US"/>
              </w:rPr>
              <w:t>definovat vizuální kulturu od raného středověku do konce 1</w:t>
            </w:r>
            <w:r w:rsidR="00CC586B">
              <w:rPr>
                <w:lang w:eastAsia="en-US"/>
              </w:rPr>
              <w:t>8</w:t>
            </w:r>
            <w:r>
              <w:rPr>
                <w:lang w:eastAsia="en-US"/>
              </w:rPr>
              <w:t>. století</w:t>
            </w:r>
          </w:p>
          <w:p w14:paraId="5502F4D8" w14:textId="77777777" w:rsidR="00442415" w:rsidRDefault="00442415" w:rsidP="004C352E">
            <w:pPr>
              <w:pStyle w:val="Odstavecseseznamem"/>
              <w:numPr>
                <w:ilvl w:val="0"/>
                <w:numId w:val="67"/>
              </w:numPr>
              <w:jc w:val="both"/>
              <w:rPr>
                <w:lang w:eastAsia="en-US"/>
              </w:rPr>
            </w:pPr>
            <w:r>
              <w:rPr>
                <w:lang w:eastAsia="en-US"/>
              </w:rPr>
              <w:t>vyjmenovat nejvýznamnější dochované kulturní památky</w:t>
            </w:r>
          </w:p>
          <w:p w14:paraId="6D77DBEE" w14:textId="77777777" w:rsidR="00442415" w:rsidRDefault="00442415" w:rsidP="004C352E">
            <w:pPr>
              <w:pStyle w:val="Odstavecseseznamem"/>
              <w:numPr>
                <w:ilvl w:val="0"/>
                <w:numId w:val="67"/>
              </w:numPr>
              <w:jc w:val="both"/>
              <w:rPr>
                <w:lang w:eastAsia="en-US"/>
              </w:rPr>
            </w:pPr>
            <w:r>
              <w:rPr>
                <w:lang w:eastAsia="en-US"/>
              </w:rPr>
              <w:t>definovat kulturní památky v kontextu jejich dobové vizuálně komunikační a rituální úlohy</w:t>
            </w:r>
          </w:p>
          <w:p w14:paraId="2A3D3505" w14:textId="77777777" w:rsidR="00442415" w:rsidRDefault="00442415" w:rsidP="004C352E">
            <w:pPr>
              <w:pStyle w:val="Odstavecseseznamem"/>
              <w:numPr>
                <w:ilvl w:val="0"/>
                <w:numId w:val="67"/>
              </w:numPr>
              <w:jc w:val="both"/>
              <w:rPr>
                <w:lang w:eastAsia="en-US"/>
              </w:rPr>
            </w:pPr>
            <w:r>
              <w:rPr>
                <w:lang w:eastAsia="en-US"/>
              </w:rPr>
              <w:t>definovat historiografii a různé způsoby studia a interpretace vizuální kultury v daném období</w:t>
            </w:r>
          </w:p>
          <w:p w14:paraId="0927C887" w14:textId="77777777" w:rsidR="00442415" w:rsidRDefault="00442415" w:rsidP="004C352E">
            <w:pPr>
              <w:pStyle w:val="Odstavecseseznamem"/>
              <w:numPr>
                <w:ilvl w:val="0"/>
                <w:numId w:val="67"/>
              </w:numPr>
              <w:ind w:left="714" w:hanging="357"/>
              <w:contextualSpacing w:val="0"/>
              <w:jc w:val="both"/>
              <w:rPr>
                <w:lang w:eastAsia="en-US"/>
              </w:rPr>
            </w:pPr>
            <w:r>
              <w:rPr>
                <w:lang w:eastAsia="en-US"/>
              </w:rPr>
              <w:t>definovat základní archetypy ve vizuální komunikaci</w:t>
            </w:r>
          </w:p>
          <w:p w14:paraId="56449000" w14:textId="77777777" w:rsidR="00442415" w:rsidRDefault="00442415" w:rsidP="005133EF">
            <w:pPr>
              <w:jc w:val="both"/>
            </w:pPr>
            <w:r>
              <w:t>Odborné dovednosti – po absolvování předmětu student umí:</w:t>
            </w:r>
          </w:p>
          <w:p w14:paraId="1F55293E" w14:textId="5B686A31" w:rsidR="00442415" w:rsidRDefault="00442415" w:rsidP="004C352E">
            <w:pPr>
              <w:pStyle w:val="Odstavecseseznamem"/>
              <w:numPr>
                <w:ilvl w:val="0"/>
                <w:numId w:val="67"/>
              </w:numPr>
              <w:jc w:val="both"/>
              <w:rPr>
                <w:lang w:eastAsia="en-US"/>
              </w:rPr>
            </w:pPr>
            <w:r>
              <w:rPr>
                <w:lang w:eastAsia="en-US"/>
              </w:rPr>
              <w:t>zasadit díla vizuální kultury do delšího historického rámce (od raného středověku do konce 1</w:t>
            </w:r>
            <w:r w:rsidR="00CC586B">
              <w:rPr>
                <w:lang w:eastAsia="en-US"/>
              </w:rPr>
              <w:t>8</w:t>
            </w:r>
            <w:r>
              <w:rPr>
                <w:lang w:eastAsia="en-US"/>
              </w:rPr>
              <w:t>. století)</w:t>
            </w:r>
          </w:p>
          <w:p w14:paraId="211BEFD0" w14:textId="77777777" w:rsidR="00442415" w:rsidRDefault="00442415" w:rsidP="004C352E">
            <w:pPr>
              <w:pStyle w:val="Odstavecseseznamem"/>
              <w:numPr>
                <w:ilvl w:val="0"/>
                <w:numId w:val="67"/>
              </w:numPr>
              <w:jc w:val="both"/>
              <w:rPr>
                <w:lang w:eastAsia="en-US"/>
              </w:rPr>
            </w:pPr>
            <w:r>
              <w:rPr>
                <w:lang w:eastAsia="en-US"/>
              </w:rPr>
              <w:t>interpretovat umělecké dílo ve vztahu k danému období</w:t>
            </w:r>
          </w:p>
          <w:p w14:paraId="47CBD28F" w14:textId="77777777" w:rsidR="00442415" w:rsidRPr="005A0406" w:rsidRDefault="00442415" w:rsidP="004C352E">
            <w:pPr>
              <w:pStyle w:val="Odstavecseseznamem"/>
              <w:numPr>
                <w:ilvl w:val="0"/>
                <w:numId w:val="67"/>
              </w:numPr>
              <w:jc w:val="both"/>
              <w:rPr>
                <w:lang w:eastAsia="en-US"/>
              </w:rPr>
            </w:pPr>
            <w:r>
              <w:rPr>
                <w:lang w:eastAsia="en-US"/>
              </w:rPr>
              <w:t>rozmístit archetypální prvky a plány ve vizuální komunikaci</w:t>
            </w:r>
          </w:p>
        </w:tc>
      </w:tr>
      <w:tr w:rsidR="00442415" w:rsidRPr="001452AD" w14:paraId="2532ACE1"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20A3D47" w14:textId="77777777" w:rsidR="00442415" w:rsidRPr="001452AD" w:rsidRDefault="00442415"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DDD7DDF" w14:textId="77777777" w:rsidR="00442415" w:rsidRPr="001452AD" w:rsidRDefault="00442415" w:rsidP="005133EF">
            <w:pPr>
              <w:jc w:val="both"/>
              <w:rPr>
                <w:highlight w:val="yellow"/>
              </w:rPr>
            </w:pPr>
          </w:p>
        </w:tc>
      </w:tr>
      <w:tr w:rsidR="00442415" w14:paraId="5BED9A31" w14:textId="77777777" w:rsidTr="005133EF">
        <w:trPr>
          <w:trHeight w:val="827"/>
        </w:trPr>
        <w:tc>
          <w:tcPr>
            <w:tcW w:w="9855" w:type="dxa"/>
            <w:gridSpan w:val="9"/>
            <w:tcBorders>
              <w:top w:val="nil"/>
              <w:bottom w:val="single" w:sz="4" w:space="0" w:color="auto"/>
            </w:tcBorders>
          </w:tcPr>
          <w:p w14:paraId="241EF78D" w14:textId="77777777" w:rsidR="00442415" w:rsidRDefault="00442415" w:rsidP="004C352E">
            <w:pPr>
              <w:pStyle w:val="Odstavecseseznamem"/>
              <w:numPr>
                <w:ilvl w:val="0"/>
                <w:numId w:val="68"/>
              </w:numPr>
              <w:jc w:val="both"/>
            </w:pPr>
            <w:r>
              <w:t>monologická (výklad, přednáška, instruktáž)</w:t>
            </w:r>
          </w:p>
          <w:p w14:paraId="530B9E75" w14:textId="77777777" w:rsidR="00442415" w:rsidRDefault="00442415" w:rsidP="004C352E">
            <w:pPr>
              <w:pStyle w:val="Odstavecseseznamem"/>
              <w:numPr>
                <w:ilvl w:val="0"/>
                <w:numId w:val="68"/>
              </w:numPr>
              <w:jc w:val="both"/>
            </w:pPr>
            <w:r>
              <w:t>dialogická (diskuze, rozhovor, brainstorming)</w:t>
            </w:r>
          </w:p>
          <w:p w14:paraId="7FCADE38" w14:textId="77777777" w:rsidR="00442415" w:rsidRDefault="00442415" w:rsidP="004C352E">
            <w:pPr>
              <w:pStyle w:val="Odstavecseseznamem"/>
              <w:numPr>
                <w:ilvl w:val="0"/>
                <w:numId w:val="68"/>
              </w:numPr>
              <w:jc w:val="both"/>
            </w:pPr>
            <w:r>
              <w:t>exkurze</w:t>
            </w:r>
          </w:p>
          <w:p w14:paraId="24BC03E1" w14:textId="77777777" w:rsidR="00442415" w:rsidRDefault="00442415" w:rsidP="004C352E">
            <w:pPr>
              <w:pStyle w:val="Odstavecseseznamem"/>
              <w:numPr>
                <w:ilvl w:val="0"/>
                <w:numId w:val="68"/>
              </w:numPr>
              <w:jc w:val="both"/>
            </w:pPr>
            <w:r>
              <w:t>analýza uměleckého díla</w:t>
            </w:r>
          </w:p>
        </w:tc>
      </w:tr>
      <w:tr w:rsidR="00442415" w14:paraId="3644FF8F" w14:textId="77777777" w:rsidTr="005133EF">
        <w:trPr>
          <w:trHeight w:val="265"/>
        </w:trPr>
        <w:tc>
          <w:tcPr>
            <w:tcW w:w="3653" w:type="dxa"/>
            <w:gridSpan w:val="3"/>
            <w:tcBorders>
              <w:top w:val="single" w:sz="4" w:space="0" w:color="auto"/>
            </w:tcBorders>
            <w:shd w:val="clear" w:color="auto" w:fill="F7CAAC"/>
          </w:tcPr>
          <w:p w14:paraId="45412045" w14:textId="77777777" w:rsidR="00442415" w:rsidRDefault="00442415" w:rsidP="005133EF">
            <w:pPr>
              <w:jc w:val="both"/>
            </w:pPr>
            <w:r>
              <w:rPr>
                <w:b/>
              </w:rPr>
              <w:t>Studijní literatura a studijní pomůcky</w:t>
            </w:r>
          </w:p>
        </w:tc>
        <w:tc>
          <w:tcPr>
            <w:tcW w:w="6202" w:type="dxa"/>
            <w:gridSpan w:val="6"/>
            <w:tcBorders>
              <w:top w:val="single" w:sz="4" w:space="0" w:color="auto"/>
              <w:bottom w:val="nil"/>
            </w:tcBorders>
          </w:tcPr>
          <w:p w14:paraId="6E7FC211" w14:textId="77777777" w:rsidR="00442415" w:rsidRDefault="00442415" w:rsidP="005133EF">
            <w:pPr>
              <w:jc w:val="both"/>
            </w:pPr>
          </w:p>
        </w:tc>
      </w:tr>
      <w:tr w:rsidR="00442415" w14:paraId="5A8BA474" w14:textId="77777777" w:rsidTr="005133EF">
        <w:trPr>
          <w:trHeight w:val="1497"/>
        </w:trPr>
        <w:tc>
          <w:tcPr>
            <w:tcW w:w="9855" w:type="dxa"/>
            <w:gridSpan w:val="9"/>
            <w:tcBorders>
              <w:top w:val="nil"/>
            </w:tcBorders>
          </w:tcPr>
          <w:p w14:paraId="100CF4AF" w14:textId="77777777" w:rsidR="00442415" w:rsidRPr="00F97BDF" w:rsidRDefault="00442415" w:rsidP="005133EF">
            <w:pPr>
              <w:pStyle w:val="Bezmezer"/>
              <w:rPr>
                <w:b/>
                <w:shd w:val="clear" w:color="auto" w:fill="FFFFFF"/>
                <w:lang w:eastAsia="en-US"/>
              </w:rPr>
            </w:pPr>
            <w:r w:rsidRPr="00F97BDF">
              <w:rPr>
                <w:b/>
                <w:shd w:val="clear" w:color="auto" w:fill="FFFFFF"/>
                <w:lang w:eastAsia="en-US"/>
              </w:rPr>
              <w:t>Povinná:</w:t>
            </w:r>
          </w:p>
          <w:p w14:paraId="5C1387FB" w14:textId="77777777" w:rsidR="00442415" w:rsidRPr="00F97BDF" w:rsidRDefault="00442415" w:rsidP="005133EF">
            <w:r w:rsidRPr="00F97BDF">
              <w:t>BARTLOVÁ, Milena. </w:t>
            </w:r>
            <w:r w:rsidRPr="00F97BDF">
              <w:rPr>
                <w:i/>
                <w:iCs/>
              </w:rPr>
              <w:t>Skutečná přítomnost: středověký obraz mezi ikonou a virtuální realitou</w:t>
            </w:r>
            <w:r w:rsidRPr="00F97BDF">
              <w:t>. Praha: Argo, 2012. </w:t>
            </w:r>
          </w:p>
          <w:p w14:paraId="7454A10A" w14:textId="77777777" w:rsidR="00442415" w:rsidRPr="00F97BDF" w:rsidRDefault="006D3F8D" w:rsidP="005133EF">
            <w:hyperlink r:id="rId28" w:history="1">
              <w:r w:rsidR="00442415" w:rsidRPr="00F97BDF">
                <w:rPr>
                  <w:rStyle w:val="Hypertextovodkaz"/>
                  <w:color w:val="auto"/>
                  <w:u w:val="none"/>
                </w:rPr>
                <w:t>ISBN 9788025705421</w:t>
              </w:r>
            </w:hyperlink>
            <w:r w:rsidR="00442415" w:rsidRPr="00F97BDF">
              <w:t>.</w:t>
            </w:r>
          </w:p>
          <w:p w14:paraId="6DB2FC4F" w14:textId="77777777" w:rsidR="00442415" w:rsidRPr="00F97BDF" w:rsidRDefault="00442415" w:rsidP="005133EF">
            <w:r w:rsidRPr="00F97BDF">
              <w:t xml:space="preserve">BARTLOVÁ, Milena. </w:t>
            </w:r>
            <w:r w:rsidRPr="00F97BDF">
              <w:rPr>
                <w:i/>
                <w:iCs/>
              </w:rPr>
              <w:t>Retrospektiva: Vybrané studie k dějinám umění 12.–16. a 20. století</w:t>
            </w:r>
            <w:r w:rsidRPr="00F97BDF">
              <w:t xml:space="preserve">. Praha: UMPRUM, 2018. </w:t>
            </w:r>
          </w:p>
          <w:p w14:paraId="06865053" w14:textId="77777777" w:rsidR="00442415" w:rsidRPr="00F97BDF" w:rsidRDefault="00442415" w:rsidP="005133EF">
            <w:r w:rsidRPr="00F97BDF">
              <w:t xml:space="preserve">ISBN </w:t>
            </w:r>
            <w:r w:rsidRPr="00F97BDF">
              <w:rPr>
                <w:shd w:val="clear" w:color="auto" w:fill="FFFFFF"/>
              </w:rPr>
              <w:t>9788087989562.</w:t>
            </w:r>
          </w:p>
          <w:p w14:paraId="69C429BC" w14:textId="77777777" w:rsidR="00442415" w:rsidRPr="00F97BDF" w:rsidRDefault="00442415" w:rsidP="005133EF">
            <w:r w:rsidRPr="00F97BDF">
              <w:t xml:space="preserve">BELTING, Hans.  </w:t>
            </w:r>
            <w:r w:rsidRPr="00F97BDF">
              <w:rPr>
                <w:i/>
                <w:iCs/>
                <w:shd w:val="clear" w:color="auto" w:fill="FFFFFF"/>
              </w:rPr>
              <w:t xml:space="preserve">An </w:t>
            </w:r>
            <w:proofErr w:type="spellStart"/>
            <w:r w:rsidRPr="00F97BDF">
              <w:rPr>
                <w:i/>
                <w:iCs/>
                <w:shd w:val="clear" w:color="auto" w:fill="FFFFFF"/>
              </w:rPr>
              <w:t>Anthropology</w:t>
            </w:r>
            <w:proofErr w:type="spellEnd"/>
            <w:r w:rsidRPr="00F97BDF">
              <w:rPr>
                <w:i/>
                <w:iCs/>
                <w:shd w:val="clear" w:color="auto" w:fill="FFFFFF"/>
              </w:rPr>
              <w:t xml:space="preserve"> </w:t>
            </w:r>
            <w:proofErr w:type="spellStart"/>
            <w:r w:rsidRPr="00F97BDF">
              <w:rPr>
                <w:i/>
                <w:iCs/>
                <w:shd w:val="clear" w:color="auto" w:fill="FFFFFF"/>
              </w:rPr>
              <w:t>of</w:t>
            </w:r>
            <w:proofErr w:type="spellEnd"/>
            <w:r w:rsidRPr="00F97BDF">
              <w:rPr>
                <w:i/>
                <w:iCs/>
                <w:shd w:val="clear" w:color="auto" w:fill="FFFFFF"/>
              </w:rPr>
              <w:t xml:space="preserve"> </w:t>
            </w:r>
            <w:proofErr w:type="spellStart"/>
            <w:r w:rsidRPr="00F97BDF">
              <w:rPr>
                <w:i/>
                <w:iCs/>
                <w:shd w:val="clear" w:color="auto" w:fill="FFFFFF"/>
              </w:rPr>
              <w:t>Images</w:t>
            </w:r>
            <w:proofErr w:type="spellEnd"/>
            <w:r w:rsidRPr="00F97BDF">
              <w:rPr>
                <w:i/>
                <w:iCs/>
                <w:shd w:val="clear" w:color="auto" w:fill="FFFFFF"/>
              </w:rPr>
              <w:t>: Picture, Medium, Body</w:t>
            </w:r>
            <w:r w:rsidRPr="00F97BDF">
              <w:rPr>
                <w:shd w:val="clear" w:color="auto" w:fill="FFFFFF"/>
              </w:rPr>
              <w:t>.</w:t>
            </w:r>
            <w:r w:rsidRPr="00F97BDF">
              <w:t xml:space="preserve"> </w:t>
            </w:r>
            <w:proofErr w:type="spellStart"/>
            <w:r w:rsidRPr="00F97BDF">
              <w:t>Princeton</w:t>
            </w:r>
            <w:proofErr w:type="spellEnd"/>
            <w:r w:rsidRPr="00F97BDF">
              <w:t xml:space="preserve"> University </w:t>
            </w:r>
            <w:proofErr w:type="spellStart"/>
            <w:r w:rsidRPr="00F97BDF">
              <w:t>Press</w:t>
            </w:r>
            <w:proofErr w:type="spellEnd"/>
            <w:r w:rsidRPr="00F97BDF">
              <w:t xml:space="preserve">, 2014. </w:t>
            </w:r>
          </w:p>
          <w:p w14:paraId="25820A3C" w14:textId="77777777" w:rsidR="00442415" w:rsidRPr="00F97BDF" w:rsidRDefault="00442415" w:rsidP="005133EF">
            <w:pPr>
              <w:rPr>
                <w:rFonts w:asciiTheme="minorHAnsi" w:hAnsiTheme="minorHAnsi" w:cstheme="minorBidi"/>
                <w:sz w:val="22"/>
                <w:szCs w:val="22"/>
              </w:rPr>
            </w:pPr>
            <w:r w:rsidRPr="00F97BDF">
              <w:t>ISBN 9780691160962.</w:t>
            </w:r>
          </w:p>
          <w:p w14:paraId="08CF59B8" w14:textId="77777777" w:rsidR="00442415" w:rsidRPr="00F97BDF" w:rsidRDefault="00442415" w:rsidP="005133EF">
            <w:r w:rsidRPr="00F97BDF">
              <w:t xml:space="preserve">KESNER, Ladislav </w:t>
            </w:r>
            <w:proofErr w:type="spellStart"/>
            <w:r w:rsidRPr="00F97BDF">
              <w:t>ed</w:t>
            </w:r>
            <w:proofErr w:type="spellEnd"/>
            <w:r w:rsidRPr="00F97BDF">
              <w:t xml:space="preserve">. </w:t>
            </w:r>
            <w:r w:rsidRPr="00F97BDF">
              <w:rPr>
                <w:i/>
              </w:rPr>
              <w:t>Vizuální teorie: současné angloamerické myšlení o výtvarných dílech</w:t>
            </w:r>
            <w:r w:rsidRPr="00F97BDF">
              <w:t xml:space="preserve">. Jinočany: H&amp;H, 2005. </w:t>
            </w:r>
          </w:p>
          <w:p w14:paraId="15B1AAFB" w14:textId="77777777" w:rsidR="00442415" w:rsidRPr="00F97BDF" w:rsidRDefault="00442415" w:rsidP="005133EF">
            <w:r w:rsidRPr="00F97BDF">
              <w:t xml:space="preserve">ISBN 8073190540.   </w:t>
            </w:r>
          </w:p>
          <w:p w14:paraId="5BF92F6E" w14:textId="77777777" w:rsidR="00442415" w:rsidRPr="00F97BDF" w:rsidRDefault="00442415" w:rsidP="005133EF">
            <w:r w:rsidRPr="00F97BDF">
              <w:lastRenderedPageBreak/>
              <w:t xml:space="preserve">MIRZOEFF, Nicholas. </w:t>
            </w:r>
            <w:r w:rsidRPr="00F97BDF">
              <w:rPr>
                <w:i/>
              </w:rPr>
              <w:t>Úvod do vizuální kultury</w:t>
            </w:r>
            <w:r w:rsidRPr="00F97BDF">
              <w:t>. Překlad Petra Hanáková a Kateřina Svatoňová. Praha: Academia 2012. ISBN 9788020019844.</w:t>
            </w:r>
          </w:p>
          <w:p w14:paraId="019D7D69" w14:textId="3A7C953F" w:rsidR="00442415" w:rsidRPr="00F97BDF" w:rsidRDefault="00442415" w:rsidP="005133EF">
            <w:r w:rsidRPr="00F97BDF">
              <w:t>STURKEN, Marita</w:t>
            </w:r>
            <w:r w:rsidR="0058466C">
              <w:t xml:space="preserve"> a</w:t>
            </w:r>
            <w:r w:rsidRPr="00F97BDF">
              <w:t xml:space="preserve"> CARTWRIGHT, Lisa. </w:t>
            </w:r>
            <w:r w:rsidRPr="00F97BDF">
              <w:rPr>
                <w:i/>
              </w:rPr>
              <w:t>Studia vizuální kultury</w:t>
            </w:r>
            <w:r w:rsidRPr="00F97BDF">
              <w:t>. Praha: Portál, 2009. ISBN 9788073675561.</w:t>
            </w:r>
          </w:p>
          <w:p w14:paraId="11E0CE95" w14:textId="77777777" w:rsidR="00442415" w:rsidRPr="00F97BDF" w:rsidRDefault="00442415" w:rsidP="005133EF">
            <w:pPr>
              <w:pStyle w:val="Bezmezer"/>
              <w:rPr>
                <w:b/>
                <w:shd w:val="clear" w:color="auto" w:fill="FFFFFF"/>
                <w:lang w:eastAsia="en-US"/>
              </w:rPr>
            </w:pPr>
            <w:r w:rsidRPr="00F97BDF">
              <w:rPr>
                <w:b/>
                <w:shd w:val="clear" w:color="auto" w:fill="FFFFFF"/>
                <w:lang w:eastAsia="en-US"/>
              </w:rPr>
              <w:t>Doporučená:</w:t>
            </w:r>
          </w:p>
          <w:p w14:paraId="7861EEC3" w14:textId="77777777" w:rsidR="00442415" w:rsidRPr="00F97BDF" w:rsidRDefault="00442415" w:rsidP="005133EF">
            <w:r w:rsidRPr="00F97BDF">
              <w:t xml:space="preserve">BERGER, John. </w:t>
            </w:r>
            <w:r w:rsidRPr="00F97BDF">
              <w:rPr>
                <w:i/>
                <w:iCs/>
              </w:rPr>
              <w:t>O pohledu</w:t>
            </w:r>
            <w:r w:rsidRPr="00F97BDF">
              <w:t xml:space="preserve">. Vyd. 1. Praha: </w:t>
            </w:r>
            <w:proofErr w:type="spellStart"/>
            <w:r w:rsidRPr="00F97BDF">
              <w:t>Agite</w:t>
            </w:r>
            <w:proofErr w:type="spellEnd"/>
            <w:r w:rsidRPr="00F97BDF">
              <w:t>/</w:t>
            </w:r>
            <w:proofErr w:type="spellStart"/>
            <w:r w:rsidRPr="00F97BDF">
              <w:t>Fra</w:t>
            </w:r>
            <w:proofErr w:type="spellEnd"/>
            <w:r w:rsidRPr="00F97BDF">
              <w:t>, 2009. (Edice vizuální teorie) ISBN 9788086603810.</w:t>
            </w:r>
          </w:p>
          <w:p w14:paraId="6011A2DD" w14:textId="58766DF9" w:rsidR="00442415" w:rsidRPr="00F97BDF" w:rsidRDefault="00442415" w:rsidP="005133EF">
            <w:r w:rsidRPr="00F97BDF">
              <w:t xml:space="preserve">FILIPOVÁ, Marta a </w:t>
            </w:r>
            <w:r w:rsidR="00D075A2" w:rsidRPr="00F97BDF">
              <w:t>RAMPLEY</w:t>
            </w:r>
            <w:r w:rsidR="0047776D">
              <w:t>,</w:t>
            </w:r>
            <w:r w:rsidR="00D075A2" w:rsidRPr="00F97BDF">
              <w:t xml:space="preserve"> </w:t>
            </w:r>
            <w:r w:rsidRPr="00F97BDF">
              <w:t xml:space="preserve">Matthew. </w:t>
            </w:r>
            <w:r w:rsidRPr="00F97BDF">
              <w:rPr>
                <w:i/>
                <w:iCs/>
              </w:rPr>
              <w:t>Možnosti vizuálních studií: obrazy, texty, interpretace</w:t>
            </w:r>
            <w:r w:rsidRPr="00F97BDF">
              <w:t xml:space="preserve">. Brno: Masarykova univerzita, Filozofická fakulta, Seminář dějin umění, 2007. ISBN 9788087029268. </w:t>
            </w:r>
          </w:p>
          <w:p w14:paraId="1FA1EFCC" w14:textId="77777777" w:rsidR="00442415" w:rsidRPr="00F97BDF" w:rsidRDefault="00442415" w:rsidP="005133EF">
            <w:r w:rsidRPr="00F97BDF">
              <w:t xml:space="preserve">MIRZOEFF, Nicholas. </w:t>
            </w:r>
            <w:proofErr w:type="spellStart"/>
            <w:r w:rsidRPr="00F97BDF">
              <w:rPr>
                <w:i/>
                <w:iCs/>
              </w:rPr>
              <w:t>The</w:t>
            </w:r>
            <w:proofErr w:type="spellEnd"/>
            <w:r w:rsidRPr="00F97BDF">
              <w:rPr>
                <w:i/>
                <w:iCs/>
              </w:rPr>
              <w:t xml:space="preserve"> </w:t>
            </w:r>
            <w:proofErr w:type="spellStart"/>
            <w:r w:rsidRPr="00F97BDF">
              <w:rPr>
                <w:i/>
                <w:iCs/>
              </w:rPr>
              <w:t>visual</w:t>
            </w:r>
            <w:proofErr w:type="spellEnd"/>
            <w:r w:rsidRPr="00F97BDF">
              <w:rPr>
                <w:i/>
                <w:iCs/>
              </w:rPr>
              <w:t xml:space="preserve"> </w:t>
            </w:r>
            <w:proofErr w:type="spellStart"/>
            <w:r w:rsidRPr="00F97BDF">
              <w:rPr>
                <w:i/>
                <w:iCs/>
              </w:rPr>
              <w:t>culture</w:t>
            </w:r>
            <w:proofErr w:type="spellEnd"/>
            <w:r w:rsidRPr="00F97BDF">
              <w:rPr>
                <w:i/>
                <w:iCs/>
              </w:rPr>
              <w:t xml:space="preserve"> </w:t>
            </w:r>
            <w:proofErr w:type="spellStart"/>
            <w:r w:rsidRPr="00F97BDF">
              <w:rPr>
                <w:i/>
                <w:iCs/>
              </w:rPr>
              <w:t>reader</w:t>
            </w:r>
            <w:proofErr w:type="spellEnd"/>
            <w:r w:rsidRPr="00F97BDF">
              <w:t xml:space="preserve">. 2nd </w:t>
            </w:r>
            <w:proofErr w:type="spellStart"/>
            <w:r w:rsidRPr="00F97BDF">
              <w:t>ed</w:t>
            </w:r>
            <w:proofErr w:type="spellEnd"/>
            <w:r w:rsidRPr="00F97BDF">
              <w:t xml:space="preserve">. London: </w:t>
            </w:r>
            <w:proofErr w:type="spellStart"/>
            <w:r w:rsidRPr="00F97BDF">
              <w:t>Routledge</w:t>
            </w:r>
            <w:proofErr w:type="spellEnd"/>
            <w:r w:rsidRPr="00F97BDF">
              <w:t>, 2002. ISBN 0415252210.</w:t>
            </w:r>
          </w:p>
          <w:p w14:paraId="22793416" w14:textId="77777777" w:rsidR="00442415" w:rsidRPr="00F97BDF" w:rsidRDefault="00442415" w:rsidP="005133EF">
            <w:r w:rsidRPr="00F97BDF">
              <w:t xml:space="preserve">PANOFSKY, Erwin. </w:t>
            </w:r>
            <w:r w:rsidRPr="00F97BDF">
              <w:rPr>
                <w:i/>
                <w:iCs/>
              </w:rPr>
              <w:t>Význam ve výtvarném umění</w:t>
            </w:r>
            <w:r w:rsidRPr="00F97BDF">
              <w:t xml:space="preserve">. Praha: </w:t>
            </w:r>
            <w:proofErr w:type="spellStart"/>
            <w:r w:rsidRPr="00F97BDF">
              <w:t>Malvern</w:t>
            </w:r>
            <w:proofErr w:type="spellEnd"/>
            <w:r w:rsidRPr="00F97BDF">
              <w:t xml:space="preserve">, 2013. ISBN </w:t>
            </w:r>
            <w:r w:rsidRPr="00F97BDF">
              <w:rPr>
                <w:shd w:val="clear" w:color="auto" w:fill="FFFFFF"/>
              </w:rPr>
              <w:t>9788087580370</w:t>
            </w:r>
            <w:r w:rsidRPr="00F97BDF">
              <w:t>.</w:t>
            </w:r>
          </w:p>
          <w:p w14:paraId="1ECFF4B4" w14:textId="77777777" w:rsidR="00442415" w:rsidRDefault="00442415" w:rsidP="005133EF">
            <w:r w:rsidRPr="00F97BDF">
              <w:t>SKOPALOVÁ, Eva a JANOŠČÍK, Václav (</w:t>
            </w:r>
            <w:proofErr w:type="spellStart"/>
            <w:r w:rsidRPr="00F97BDF">
              <w:t>eds</w:t>
            </w:r>
            <w:proofErr w:type="spellEnd"/>
            <w:r w:rsidRPr="00F97BDF">
              <w:t xml:space="preserve">.) </w:t>
            </w:r>
            <w:r w:rsidRPr="00F97BDF">
              <w:rPr>
                <w:i/>
                <w:iCs/>
              </w:rPr>
              <w:t>Návrat do budoucnosti</w:t>
            </w:r>
            <w:r w:rsidRPr="00F97BDF">
              <w:t xml:space="preserve">. Praha: UMPRUM, 2019. </w:t>
            </w:r>
          </w:p>
          <w:p w14:paraId="2AEB6686" w14:textId="77777777" w:rsidR="00442415" w:rsidRPr="00F97BDF" w:rsidRDefault="00442415" w:rsidP="005133EF">
            <w:r w:rsidRPr="00F97BDF">
              <w:t>ISBN 9788087989814.</w:t>
            </w:r>
          </w:p>
          <w:p w14:paraId="23C8E0F2" w14:textId="77777777" w:rsidR="00442415" w:rsidRPr="00F97BDF" w:rsidRDefault="00442415" w:rsidP="005133EF">
            <w:r w:rsidRPr="00F97BDF">
              <w:t>TOMAN, Rolf.</w:t>
            </w:r>
            <w:r w:rsidRPr="00F97BDF">
              <w:rPr>
                <w:i/>
                <w:iCs/>
              </w:rPr>
              <w:t xml:space="preserve"> Románské umění. Architektura. Sochařství. Malířství. </w:t>
            </w:r>
            <w:proofErr w:type="spellStart"/>
            <w:r w:rsidRPr="00F97BDF">
              <w:t>Konemann</w:t>
            </w:r>
            <w:proofErr w:type="spellEnd"/>
            <w:r w:rsidRPr="00F97BDF">
              <w:t xml:space="preserve"> </w:t>
            </w:r>
            <w:proofErr w:type="spellStart"/>
            <w:r w:rsidRPr="00F97BDF">
              <w:t>VgmbH</w:t>
            </w:r>
            <w:proofErr w:type="spellEnd"/>
            <w:r w:rsidRPr="00F97BDF">
              <w:t xml:space="preserve">. </w:t>
            </w:r>
            <w:proofErr w:type="spellStart"/>
            <w:r w:rsidRPr="00F97BDF">
              <w:t>Koln</w:t>
            </w:r>
            <w:proofErr w:type="spellEnd"/>
            <w:r w:rsidRPr="00F97BDF">
              <w:t xml:space="preserve">. Praha: </w:t>
            </w:r>
            <w:proofErr w:type="spellStart"/>
            <w:r w:rsidRPr="00F97BDF">
              <w:t>Slovart</w:t>
            </w:r>
            <w:proofErr w:type="spellEnd"/>
            <w:r w:rsidRPr="00F97BDF">
              <w:t xml:space="preserve">. 2010. </w:t>
            </w:r>
          </w:p>
          <w:p w14:paraId="6C6A7B94" w14:textId="77777777" w:rsidR="00442415" w:rsidRDefault="00442415" w:rsidP="005133EF">
            <w:r>
              <w:rPr>
                <w:color w:val="333333"/>
              </w:rPr>
              <w:t>ISBN 8072097652.</w:t>
            </w:r>
          </w:p>
          <w:p w14:paraId="4C13CA89" w14:textId="77777777" w:rsidR="00442415" w:rsidRDefault="00442415" w:rsidP="005133EF">
            <w:pPr>
              <w:shd w:val="clear" w:color="auto" w:fill="FFFFFF"/>
              <w:spacing w:after="15"/>
              <w:rPr>
                <w:color w:val="333333"/>
              </w:rPr>
            </w:pPr>
            <w:r>
              <w:rPr>
                <w:color w:val="333333"/>
              </w:rPr>
              <w:t xml:space="preserve">TOMAN, Rolf. </w:t>
            </w:r>
            <w:r>
              <w:rPr>
                <w:i/>
                <w:iCs/>
                <w:color w:val="333333"/>
              </w:rPr>
              <w:t>Gotika. Architektura. Sochařství. Malířství</w:t>
            </w:r>
            <w:r>
              <w:rPr>
                <w:color w:val="333333"/>
              </w:rPr>
              <w:t xml:space="preserve">. </w:t>
            </w:r>
            <w:proofErr w:type="spellStart"/>
            <w:r>
              <w:rPr>
                <w:color w:val="333333"/>
              </w:rPr>
              <w:t>Konemann</w:t>
            </w:r>
            <w:proofErr w:type="spellEnd"/>
            <w:r>
              <w:rPr>
                <w:color w:val="333333"/>
              </w:rPr>
              <w:t xml:space="preserve"> </w:t>
            </w:r>
            <w:proofErr w:type="spellStart"/>
            <w:r>
              <w:rPr>
                <w:color w:val="333333"/>
              </w:rPr>
              <w:t>VgmbH</w:t>
            </w:r>
            <w:proofErr w:type="spellEnd"/>
            <w:r>
              <w:rPr>
                <w:color w:val="333333"/>
              </w:rPr>
              <w:t xml:space="preserve">. </w:t>
            </w:r>
            <w:proofErr w:type="spellStart"/>
            <w:r>
              <w:rPr>
                <w:color w:val="333333"/>
              </w:rPr>
              <w:t>Koln</w:t>
            </w:r>
            <w:proofErr w:type="spellEnd"/>
            <w:r>
              <w:rPr>
                <w:color w:val="333333"/>
              </w:rPr>
              <w:t xml:space="preserve">. Praha: </w:t>
            </w:r>
            <w:proofErr w:type="spellStart"/>
            <w:r>
              <w:rPr>
                <w:color w:val="333333"/>
              </w:rPr>
              <w:t>Slovart</w:t>
            </w:r>
            <w:proofErr w:type="spellEnd"/>
            <w:r>
              <w:rPr>
                <w:color w:val="333333"/>
              </w:rPr>
              <w:t xml:space="preserve">, 2000. </w:t>
            </w:r>
          </w:p>
          <w:p w14:paraId="2E4DC7A8" w14:textId="77777777" w:rsidR="00442415" w:rsidRDefault="00442415" w:rsidP="005133EF">
            <w:pPr>
              <w:shd w:val="clear" w:color="auto" w:fill="FFFFFF"/>
              <w:spacing w:after="15"/>
              <w:rPr>
                <w:color w:val="333333"/>
              </w:rPr>
            </w:pPr>
            <w:r>
              <w:rPr>
                <w:color w:val="333333"/>
              </w:rPr>
              <w:t>ISBN 8072092480.</w:t>
            </w:r>
          </w:p>
          <w:p w14:paraId="78F1425B" w14:textId="77777777" w:rsidR="00442415" w:rsidRDefault="00442415" w:rsidP="005133EF">
            <w:pPr>
              <w:jc w:val="both"/>
            </w:pPr>
            <w:r>
              <w:rPr>
                <w:color w:val="333333"/>
              </w:rPr>
              <w:t xml:space="preserve">TOMAN, Rolf. </w:t>
            </w:r>
            <w:r>
              <w:rPr>
                <w:i/>
                <w:iCs/>
                <w:color w:val="333333"/>
              </w:rPr>
              <w:t>Umění italské renesance</w:t>
            </w:r>
            <w:r>
              <w:rPr>
                <w:color w:val="333333"/>
              </w:rPr>
              <w:t xml:space="preserve">.  </w:t>
            </w:r>
            <w:proofErr w:type="spellStart"/>
            <w:r>
              <w:rPr>
                <w:color w:val="333333"/>
              </w:rPr>
              <w:t>Konemann</w:t>
            </w:r>
            <w:proofErr w:type="spellEnd"/>
            <w:r>
              <w:rPr>
                <w:color w:val="333333"/>
              </w:rPr>
              <w:t xml:space="preserve"> </w:t>
            </w:r>
            <w:proofErr w:type="spellStart"/>
            <w:r>
              <w:rPr>
                <w:color w:val="333333"/>
              </w:rPr>
              <w:t>VgmbH</w:t>
            </w:r>
            <w:proofErr w:type="spellEnd"/>
            <w:r>
              <w:rPr>
                <w:color w:val="333333"/>
              </w:rPr>
              <w:t xml:space="preserve">. </w:t>
            </w:r>
            <w:proofErr w:type="spellStart"/>
            <w:r>
              <w:rPr>
                <w:color w:val="333333"/>
              </w:rPr>
              <w:t>Koln</w:t>
            </w:r>
            <w:proofErr w:type="spellEnd"/>
            <w:r>
              <w:rPr>
                <w:color w:val="333333"/>
              </w:rPr>
              <w:t xml:space="preserve">. Praha: </w:t>
            </w:r>
            <w:proofErr w:type="spellStart"/>
            <w:r>
              <w:rPr>
                <w:color w:val="333333"/>
              </w:rPr>
              <w:t>Slovart</w:t>
            </w:r>
            <w:proofErr w:type="spellEnd"/>
            <w:r>
              <w:rPr>
                <w:color w:val="333333"/>
              </w:rPr>
              <w:t>, 2000. ISBN 8072092529.</w:t>
            </w:r>
          </w:p>
        </w:tc>
      </w:tr>
      <w:tr w:rsidR="00442415" w14:paraId="7EF512DA"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A30D8AC" w14:textId="77777777" w:rsidR="00442415" w:rsidRDefault="00442415" w:rsidP="005133EF">
            <w:pPr>
              <w:jc w:val="center"/>
              <w:rPr>
                <w:b/>
              </w:rPr>
            </w:pPr>
            <w:r>
              <w:rPr>
                <w:b/>
              </w:rPr>
              <w:lastRenderedPageBreak/>
              <w:t>Informace ke kombinované nebo distanční formě</w:t>
            </w:r>
          </w:p>
        </w:tc>
      </w:tr>
      <w:tr w:rsidR="00442415" w14:paraId="697F8F69" w14:textId="77777777" w:rsidTr="005133EF">
        <w:tc>
          <w:tcPr>
            <w:tcW w:w="4787" w:type="dxa"/>
            <w:gridSpan w:val="4"/>
            <w:tcBorders>
              <w:top w:val="single" w:sz="2" w:space="0" w:color="auto"/>
            </w:tcBorders>
            <w:shd w:val="clear" w:color="auto" w:fill="F7CAAC"/>
          </w:tcPr>
          <w:p w14:paraId="1AE12344" w14:textId="77777777" w:rsidR="00442415" w:rsidRDefault="00442415" w:rsidP="005133EF">
            <w:pPr>
              <w:jc w:val="both"/>
            </w:pPr>
            <w:r>
              <w:rPr>
                <w:b/>
              </w:rPr>
              <w:t>Rozsah konzultací (soustředění)</w:t>
            </w:r>
          </w:p>
        </w:tc>
        <w:tc>
          <w:tcPr>
            <w:tcW w:w="889" w:type="dxa"/>
            <w:tcBorders>
              <w:top w:val="single" w:sz="2" w:space="0" w:color="auto"/>
            </w:tcBorders>
          </w:tcPr>
          <w:p w14:paraId="4A12BB19" w14:textId="77777777" w:rsidR="00442415" w:rsidRDefault="00442415" w:rsidP="005133EF">
            <w:pPr>
              <w:jc w:val="both"/>
            </w:pPr>
          </w:p>
        </w:tc>
        <w:tc>
          <w:tcPr>
            <w:tcW w:w="4179" w:type="dxa"/>
            <w:gridSpan w:val="4"/>
            <w:tcBorders>
              <w:top w:val="single" w:sz="2" w:space="0" w:color="auto"/>
            </w:tcBorders>
            <w:shd w:val="clear" w:color="auto" w:fill="F7CAAC"/>
          </w:tcPr>
          <w:p w14:paraId="4BA08E4A" w14:textId="77777777" w:rsidR="00442415" w:rsidRDefault="00442415" w:rsidP="005133EF">
            <w:pPr>
              <w:jc w:val="both"/>
              <w:rPr>
                <w:b/>
              </w:rPr>
            </w:pPr>
            <w:r>
              <w:rPr>
                <w:b/>
              </w:rPr>
              <w:t xml:space="preserve">hodin </w:t>
            </w:r>
          </w:p>
        </w:tc>
      </w:tr>
      <w:tr w:rsidR="00442415" w14:paraId="6A5AE471" w14:textId="77777777" w:rsidTr="005133EF">
        <w:tc>
          <w:tcPr>
            <w:tcW w:w="9855" w:type="dxa"/>
            <w:gridSpan w:val="9"/>
            <w:shd w:val="clear" w:color="auto" w:fill="F7CAAC"/>
          </w:tcPr>
          <w:p w14:paraId="5DADA9E0" w14:textId="77777777" w:rsidR="00442415" w:rsidRDefault="00442415" w:rsidP="005133EF">
            <w:pPr>
              <w:jc w:val="both"/>
              <w:rPr>
                <w:b/>
              </w:rPr>
            </w:pPr>
            <w:r>
              <w:rPr>
                <w:b/>
              </w:rPr>
              <w:t>Informace o způsobu kontaktu s vyučujícím</w:t>
            </w:r>
          </w:p>
        </w:tc>
      </w:tr>
      <w:tr w:rsidR="00442415" w14:paraId="1D27518A" w14:textId="77777777" w:rsidTr="005133EF">
        <w:trPr>
          <w:trHeight w:val="1373"/>
        </w:trPr>
        <w:tc>
          <w:tcPr>
            <w:tcW w:w="9855" w:type="dxa"/>
            <w:gridSpan w:val="9"/>
          </w:tcPr>
          <w:p w14:paraId="3BFABCBC" w14:textId="77777777" w:rsidR="00442415" w:rsidRDefault="00442415" w:rsidP="005133EF">
            <w:pPr>
              <w:jc w:val="both"/>
            </w:pPr>
          </w:p>
        </w:tc>
      </w:tr>
    </w:tbl>
    <w:p w14:paraId="53DEE1C7" w14:textId="67DA0084" w:rsidR="00BE2A45" w:rsidRDefault="00BE2A45"/>
    <w:p w14:paraId="3152AED5" w14:textId="77777777" w:rsidR="00BE2A45" w:rsidRDefault="00BE2A4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E34283" w14:paraId="7FC7CD2F" w14:textId="77777777" w:rsidTr="005133EF">
        <w:tc>
          <w:tcPr>
            <w:tcW w:w="9855" w:type="dxa"/>
            <w:gridSpan w:val="8"/>
            <w:tcBorders>
              <w:bottom w:val="double" w:sz="4" w:space="0" w:color="auto"/>
            </w:tcBorders>
            <w:shd w:val="clear" w:color="auto" w:fill="BDD6EE"/>
          </w:tcPr>
          <w:p w14:paraId="09BF024C" w14:textId="77777777" w:rsidR="00E34283" w:rsidRDefault="00E34283" w:rsidP="005133EF">
            <w:pPr>
              <w:jc w:val="both"/>
              <w:rPr>
                <w:b/>
                <w:sz w:val="28"/>
              </w:rPr>
            </w:pPr>
            <w:r>
              <w:lastRenderedPageBreak/>
              <w:br w:type="page"/>
            </w:r>
            <w:r>
              <w:rPr>
                <w:b/>
                <w:sz w:val="28"/>
              </w:rPr>
              <w:t>B-III – Charakteristika studijního předmětu</w:t>
            </w:r>
          </w:p>
        </w:tc>
      </w:tr>
      <w:tr w:rsidR="00E34283" w14:paraId="2214F63B" w14:textId="77777777" w:rsidTr="005133EF">
        <w:tc>
          <w:tcPr>
            <w:tcW w:w="3086" w:type="dxa"/>
            <w:tcBorders>
              <w:top w:val="double" w:sz="4" w:space="0" w:color="auto"/>
            </w:tcBorders>
            <w:shd w:val="clear" w:color="auto" w:fill="F7CAAC"/>
          </w:tcPr>
          <w:p w14:paraId="2F179164" w14:textId="77777777" w:rsidR="00E34283" w:rsidRDefault="00E34283" w:rsidP="005C7AF1">
            <w:pPr>
              <w:rPr>
                <w:b/>
              </w:rPr>
            </w:pPr>
            <w:r>
              <w:rPr>
                <w:b/>
              </w:rPr>
              <w:t>Název studijního předmětu</w:t>
            </w:r>
          </w:p>
        </w:tc>
        <w:tc>
          <w:tcPr>
            <w:tcW w:w="6769" w:type="dxa"/>
            <w:gridSpan w:val="7"/>
            <w:tcBorders>
              <w:top w:val="double" w:sz="4" w:space="0" w:color="auto"/>
            </w:tcBorders>
          </w:tcPr>
          <w:p w14:paraId="363172FC" w14:textId="77777777" w:rsidR="00E34283" w:rsidRDefault="00E34283" w:rsidP="005133EF">
            <w:pPr>
              <w:jc w:val="both"/>
            </w:pPr>
            <w:r>
              <w:t>Dějiny vizuální kultury 2</w:t>
            </w:r>
          </w:p>
        </w:tc>
      </w:tr>
      <w:tr w:rsidR="00E34283" w14:paraId="411385F4" w14:textId="77777777" w:rsidTr="005133EF">
        <w:tc>
          <w:tcPr>
            <w:tcW w:w="3086" w:type="dxa"/>
            <w:shd w:val="clear" w:color="auto" w:fill="F7CAAC"/>
          </w:tcPr>
          <w:p w14:paraId="1936F041" w14:textId="77777777" w:rsidR="00E34283" w:rsidRDefault="00E34283" w:rsidP="005C7AF1">
            <w:pPr>
              <w:rPr>
                <w:b/>
              </w:rPr>
            </w:pPr>
            <w:r>
              <w:rPr>
                <w:b/>
              </w:rPr>
              <w:t>Typ předmětu</w:t>
            </w:r>
          </w:p>
        </w:tc>
        <w:tc>
          <w:tcPr>
            <w:tcW w:w="3406" w:type="dxa"/>
            <w:gridSpan w:val="4"/>
          </w:tcPr>
          <w:p w14:paraId="6BABB7A4" w14:textId="10E4F44B" w:rsidR="00E34283" w:rsidRDefault="0039648B" w:rsidP="005133EF">
            <w:pPr>
              <w:jc w:val="both"/>
            </w:pPr>
            <w:r>
              <w:t>p</w:t>
            </w:r>
            <w:r w:rsidR="00E34283">
              <w:t>ovinně volitelný</w:t>
            </w:r>
          </w:p>
        </w:tc>
        <w:tc>
          <w:tcPr>
            <w:tcW w:w="2695" w:type="dxa"/>
            <w:gridSpan w:val="2"/>
            <w:shd w:val="clear" w:color="auto" w:fill="F7CAAC"/>
          </w:tcPr>
          <w:p w14:paraId="35B0FA1A" w14:textId="77777777" w:rsidR="00E34283" w:rsidRDefault="00E34283" w:rsidP="005133EF">
            <w:pPr>
              <w:jc w:val="both"/>
            </w:pPr>
            <w:r>
              <w:rPr>
                <w:b/>
              </w:rPr>
              <w:t>doporučený ročník / semestr</w:t>
            </w:r>
          </w:p>
        </w:tc>
        <w:tc>
          <w:tcPr>
            <w:tcW w:w="668" w:type="dxa"/>
          </w:tcPr>
          <w:p w14:paraId="61778418" w14:textId="77777777" w:rsidR="00E34283" w:rsidRDefault="00E34283" w:rsidP="005133EF">
            <w:pPr>
              <w:jc w:val="both"/>
            </w:pPr>
            <w:r>
              <w:t>1/LS</w:t>
            </w:r>
          </w:p>
        </w:tc>
      </w:tr>
      <w:tr w:rsidR="00E34283" w14:paraId="3655BEEB" w14:textId="77777777" w:rsidTr="005133EF">
        <w:tc>
          <w:tcPr>
            <w:tcW w:w="3086" w:type="dxa"/>
            <w:shd w:val="clear" w:color="auto" w:fill="F7CAAC"/>
          </w:tcPr>
          <w:p w14:paraId="2506B76F" w14:textId="77777777" w:rsidR="00E34283" w:rsidRDefault="00E34283" w:rsidP="005C7AF1">
            <w:pPr>
              <w:rPr>
                <w:b/>
              </w:rPr>
            </w:pPr>
            <w:r>
              <w:rPr>
                <w:b/>
              </w:rPr>
              <w:t>Rozsah studijního předmětu</w:t>
            </w:r>
          </w:p>
        </w:tc>
        <w:tc>
          <w:tcPr>
            <w:tcW w:w="1701" w:type="dxa"/>
            <w:gridSpan w:val="2"/>
          </w:tcPr>
          <w:p w14:paraId="0DB7F658" w14:textId="77777777" w:rsidR="00E34283" w:rsidRDefault="00E34283" w:rsidP="005133EF">
            <w:pPr>
              <w:jc w:val="both"/>
            </w:pPr>
            <w:proofErr w:type="gramStart"/>
            <w:r>
              <w:t>26p</w:t>
            </w:r>
            <w:proofErr w:type="gramEnd"/>
          </w:p>
        </w:tc>
        <w:tc>
          <w:tcPr>
            <w:tcW w:w="889" w:type="dxa"/>
            <w:shd w:val="clear" w:color="auto" w:fill="F7CAAC"/>
          </w:tcPr>
          <w:p w14:paraId="6572395A" w14:textId="77777777" w:rsidR="00E34283" w:rsidRDefault="00E34283" w:rsidP="005133EF">
            <w:pPr>
              <w:jc w:val="both"/>
              <w:rPr>
                <w:b/>
              </w:rPr>
            </w:pPr>
            <w:r>
              <w:rPr>
                <w:b/>
              </w:rPr>
              <w:t xml:space="preserve">hod. </w:t>
            </w:r>
          </w:p>
        </w:tc>
        <w:tc>
          <w:tcPr>
            <w:tcW w:w="816" w:type="dxa"/>
          </w:tcPr>
          <w:p w14:paraId="6A0F120D" w14:textId="77777777" w:rsidR="00E34283" w:rsidRDefault="00E34283" w:rsidP="005133EF">
            <w:pPr>
              <w:jc w:val="both"/>
            </w:pPr>
            <w:r>
              <w:t>26</w:t>
            </w:r>
          </w:p>
        </w:tc>
        <w:tc>
          <w:tcPr>
            <w:tcW w:w="2156" w:type="dxa"/>
            <w:shd w:val="clear" w:color="auto" w:fill="F7CAAC"/>
          </w:tcPr>
          <w:p w14:paraId="5F346D30" w14:textId="77777777" w:rsidR="00E34283" w:rsidRDefault="00E34283" w:rsidP="005133EF">
            <w:pPr>
              <w:jc w:val="both"/>
              <w:rPr>
                <w:b/>
              </w:rPr>
            </w:pPr>
            <w:r>
              <w:rPr>
                <w:b/>
              </w:rPr>
              <w:t>kreditů</w:t>
            </w:r>
          </w:p>
        </w:tc>
        <w:tc>
          <w:tcPr>
            <w:tcW w:w="1207" w:type="dxa"/>
            <w:gridSpan w:val="2"/>
          </w:tcPr>
          <w:p w14:paraId="794DBCED" w14:textId="77777777" w:rsidR="00E34283" w:rsidRDefault="00E34283" w:rsidP="005133EF">
            <w:pPr>
              <w:jc w:val="both"/>
            </w:pPr>
            <w:r>
              <w:t>3</w:t>
            </w:r>
          </w:p>
        </w:tc>
      </w:tr>
      <w:tr w:rsidR="00E34283" w14:paraId="2D2B2FF4" w14:textId="77777777" w:rsidTr="005133EF">
        <w:tc>
          <w:tcPr>
            <w:tcW w:w="3086" w:type="dxa"/>
            <w:shd w:val="clear" w:color="auto" w:fill="F7CAAC"/>
          </w:tcPr>
          <w:p w14:paraId="128A09BA" w14:textId="77777777" w:rsidR="00E34283" w:rsidRDefault="00E34283" w:rsidP="005C7AF1">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4A3DB91" w14:textId="77777777" w:rsidR="00E34283" w:rsidRDefault="00E34283" w:rsidP="005133EF">
            <w:pPr>
              <w:jc w:val="both"/>
            </w:pPr>
          </w:p>
        </w:tc>
      </w:tr>
      <w:tr w:rsidR="00E34283" w14:paraId="64AE9291" w14:textId="77777777" w:rsidTr="005133EF">
        <w:tc>
          <w:tcPr>
            <w:tcW w:w="3086" w:type="dxa"/>
            <w:shd w:val="clear" w:color="auto" w:fill="F7CAAC"/>
          </w:tcPr>
          <w:p w14:paraId="6CDB7B28" w14:textId="77777777" w:rsidR="00E34283" w:rsidRPr="005A0406" w:rsidRDefault="00E34283" w:rsidP="005C7AF1">
            <w:pPr>
              <w:rPr>
                <w:b/>
              </w:rPr>
            </w:pPr>
            <w:r w:rsidRPr="005A0406">
              <w:rPr>
                <w:b/>
              </w:rPr>
              <w:t>Způsob ověření výsledků učení</w:t>
            </w:r>
          </w:p>
        </w:tc>
        <w:tc>
          <w:tcPr>
            <w:tcW w:w="3406" w:type="dxa"/>
            <w:gridSpan w:val="4"/>
          </w:tcPr>
          <w:p w14:paraId="3B108D5D" w14:textId="77777777" w:rsidR="00E34283" w:rsidRDefault="00E34283" w:rsidP="005133EF">
            <w:pPr>
              <w:jc w:val="both"/>
            </w:pPr>
            <w:r>
              <w:t>zkouška</w:t>
            </w:r>
          </w:p>
        </w:tc>
        <w:tc>
          <w:tcPr>
            <w:tcW w:w="2156" w:type="dxa"/>
            <w:shd w:val="clear" w:color="auto" w:fill="F7CAAC"/>
          </w:tcPr>
          <w:p w14:paraId="050C0EEB" w14:textId="77777777" w:rsidR="00E34283" w:rsidRDefault="00E34283" w:rsidP="005133EF">
            <w:pPr>
              <w:jc w:val="both"/>
              <w:rPr>
                <w:b/>
              </w:rPr>
            </w:pPr>
            <w:r>
              <w:rPr>
                <w:b/>
              </w:rPr>
              <w:t>Forma výuky</w:t>
            </w:r>
          </w:p>
        </w:tc>
        <w:tc>
          <w:tcPr>
            <w:tcW w:w="1207" w:type="dxa"/>
            <w:gridSpan w:val="2"/>
          </w:tcPr>
          <w:p w14:paraId="3AA4F097" w14:textId="77777777" w:rsidR="00E34283" w:rsidRDefault="00E34283" w:rsidP="005133EF">
            <w:pPr>
              <w:jc w:val="both"/>
            </w:pPr>
            <w:r>
              <w:t>přednáška</w:t>
            </w:r>
          </w:p>
        </w:tc>
      </w:tr>
      <w:tr w:rsidR="00E34283" w14:paraId="25AABFCA" w14:textId="77777777" w:rsidTr="005133EF">
        <w:tc>
          <w:tcPr>
            <w:tcW w:w="3086" w:type="dxa"/>
            <w:shd w:val="clear" w:color="auto" w:fill="F7CAAC"/>
          </w:tcPr>
          <w:p w14:paraId="1839A9FB" w14:textId="77777777" w:rsidR="00E34283" w:rsidRPr="005A0406" w:rsidRDefault="00E34283" w:rsidP="005C7AF1">
            <w:pPr>
              <w:rPr>
                <w:b/>
              </w:rPr>
            </w:pPr>
            <w:r w:rsidRPr="005A0406">
              <w:rPr>
                <w:b/>
              </w:rPr>
              <w:t>Forma způsobu ověření výsledků učení a další požadavky na studenta</w:t>
            </w:r>
          </w:p>
        </w:tc>
        <w:tc>
          <w:tcPr>
            <w:tcW w:w="6769" w:type="dxa"/>
            <w:gridSpan w:val="7"/>
            <w:tcBorders>
              <w:bottom w:val="nil"/>
            </w:tcBorders>
          </w:tcPr>
          <w:p w14:paraId="37133D3C" w14:textId="52BFFC06" w:rsidR="00E34283" w:rsidRDefault="00473DDE" w:rsidP="005133EF">
            <w:pPr>
              <w:jc w:val="both"/>
            </w:pPr>
            <w:r>
              <w:t>p</w:t>
            </w:r>
            <w:r w:rsidR="00E34283">
              <w:t>ísemná</w:t>
            </w:r>
          </w:p>
          <w:p w14:paraId="773ACBD6" w14:textId="7820FB17" w:rsidR="00473DDE" w:rsidRDefault="00473DDE" w:rsidP="005133EF">
            <w:pPr>
              <w:jc w:val="both"/>
            </w:pPr>
            <w:r>
              <w:t>aktivní účast na výuce</w:t>
            </w:r>
          </w:p>
        </w:tc>
      </w:tr>
      <w:tr w:rsidR="00E34283" w14:paraId="7ECC4BA8" w14:textId="77777777" w:rsidTr="005C7AF1">
        <w:trPr>
          <w:trHeight w:val="108"/>
        </w:trPr>
        <w:tc>
          <w:tcPr>
            <w:tcW w:w="9855" w:type="dxa"/>
            <w:gridSpan w:val="8"/>
            <w:tcBorders>
              <w:top w:val="nil"/>
            </w:tcBorders>
          </w:tcPr>
          <w:p w14:paraId="228C635A" w14:textId="77777777" w:rsidR="00E34283" w:rsidRDefault="00E34283" w:rsidP="005C7AF1"/>
        </w:tc>
      </w:tr>
      <w:tr w:rsidR="00E34283" w14:paraId="6E37D226" w14:textId="77777777" w:rsidTr="005133EF">
        <w:trPr>
          <w:trHeight w:val="197"/>
        </w:trPr>
        <w:tc>
          <w:tcPr>
            <w:tcW w:w="3086" w:type="dxa"/>
            <w:tcBorders>
              <w:top w:val="nil"/>
            </w:tcBorders>
            <w:shd w:val="clear" w:color="auto" w:fill="F7CAAC"/>
          </w:tcPr>
          <w:p w14:paraId="7E7F75AC" w14:textId="77777777" w:rsidR="00E34283" w:rsidRDefault="00E34283" w:rsidP="005C7AF1">
            <w:pPr>
              <w:rPr>
                <w:b/>
              </w:rPr>
            </w:pPr>
            <w:r>
              <w:rPr>
                <w:b/>
              </w:rPr>
              <w:t>Garant předmětu</w:t>
            </w:r>
          </w:p>
        </w:tc>
        <w:tc>
          <w:tcPr>
            <w:tcW w:w="6769" w:type="dxa"/>
            <w:gridSpan w:val="7"/>
            <w:tcBorders>
              <w:top w:val="nil"/>
            </w:tcBorders>
          </w:tcPr>
          <w:p w14:paraId="7AD23B3F" w14:textId="77777777" w:rsidR="00E34283" w:rsidRDefault="00E34283" w:rsidP="005133EF">
            <w:pPr>
              <w:jc w:val="both"/>
            </w:pPr>
            <w:r>
              <w:t xml:space="preserve">Mgr. Silvie </w:t>
            </w:r>
            <w:proofErr w:type="spellStart"/>
            <w:r>
              <w:t>Stanická</w:t>
            </w:r>
            <w:proofErr w:type="spellEnd"/>
            <w:r>
              <w:t>, Ph.D.</w:t>
            </w:r>
          </w:p>
        </w:tc>
      </w:tr>
      <w:tr w:rsidR="00E34283" w14:paraId="7422982B" w14:textId="77777777" w:rsidTr="005133EF">
        <w:trPr>
          <w:trHeight w:val="243"/>
        </w:trPr>
        <w:tc>
          <w:tcPr>
            <w:tcW w:w="3086" w:type="dxa"/>
            <w:tcBorders>
              <w:top w:val="nil"/>
            </w:tcBorders>
            <w:shd w:val="clear" w:color="auto" w:fill="F7CAAC"/>
          </w:tcPr>
          <w:p w14:paraId="6E85FC28" w14:textId="77777777" w:rsidR="00E34283" w:rsidRDefault="00E34283" w:rsidP="005C7AF1">
            <w:pPr>
              <w:rPr>
                <w:b/>
              </w:rPr>
            </w:pPr>
            <w:r>
              <w:rPr>
                <w:b/>
              </w:rPr>
              <w:t>Zapojení garanta do výuky předmětu</w:t>
            </w:r>
          </w:p>
        </w:tc>
        <w:tc>
          <w:tcPr>
            <w:tcW w:w="6769" w:type="dxa"/>
            <w:gridSpan w:val="7"/>
            <w:tcBorders>
              <w:top w:val="nil"/>
            </w:tcBorders>
          </w:tcPr>
          <w:p w14:paraId="25276A37" w14:textId="77777777" w:rsidR="00E34283" w:rsidRDefault="00E34283" w:rsidP="005133EF">
            <w:pPr>
              <w:jc w:val="both"/>
            </w:pPr>
            <w:r>
              <w:t>100 %</w:t>
            </w:r>
          </w:p>
        </w:tc>
      </w:tr>
      <w:tr w:rsidR="00E34283" w14:paraId="7A8D6850" w14:textId="77777777" w:rsidTr="005133EF">
        <w:tc>
          <w:tcPr>
            <w:tcW w:w="3086" w:type="dxa"/>
            <w:shd w:val="clear" w:color="auto" w:fill="F7CAAC"/>
          </w:tcPr>
          <w:p w14:paraId="6E34A1CE" w14:textId="77777777" w:rsidR="00E34283" w:rsidRDefault="00E34283" w:rsidP="005C7AF1">
            <w:pPr>
              <w:rPr>
                <w:b/>
              </w:rPr>
            </w:pPr>
            <w:r>
              <w:rPr>
                <w:b/>
              </w:rPr>
              <w:t>Vyučující</w:t>
            </w:r>
          </w:p>
        </w:tc>
        <w:tc>
          <w:tcPr>
            <w:tcW w:w="6769" w:type="dxa"/>
            <w:gridSpan w:val="7"/>
            <w:tcBorders>
              <w:bottom w:val="nil"/>
            </w:tcBorders>
          </w:tcPr>
          <w:p w14:paraId="74304329" w14:textId="77777777" w:rsidR="00E34283" w:rsidRDefault="00E34283" w:rsidP="005133EF">
            <w:pPr>
              <w:jc w:val="both"/>
            </w:pPr>
            <w:r>
              <w:t xml:space="preserve">Mgr. Silvie </w:t>
            </w:r>
            <w:proofErr w:type="spellStart"/>
            <w:r>
              <w:t>Stanická</w:t>
            </w:r>
            <w:proofErr w:type="spellEnd"/>
            <w:r>
              <w:t>, Ph.D.</w:t>
            </w:r>
          </w:p>
        </w:tc>
      </w:tr>
      <w:tr w:rsidR="00E34283" w14:paraId="5E961E50" w14:textId="77777777" w:rsidTr="005C7AF1">
        <w:trPr>
          <w:trHeight w:val="196"/>
        </w:trPr>
        <w:tc>
          <w:tcPr>
            <w:tcW w:w="9855" w:type="dxa"/>
            <w:gridSpan w:val="8"/>
            <w:tcBorders>
              <w:top w:val="nil"/>
            </w:tcBorders>
          </w:tcPr>
          <w:p w14:paraId="1DE7BEF9" w14:textId="77777777" w:rsidR="00E34283" w:rsidRDefault="00E34283" w:rsidP="005C7AF1"/>
        </w:tc>
      </w:tr>
      <w:tr w:rsidR="00E34283" w14:paraId="4BF05C6C" w14:textId="77777777" w:rsidTr="005133EF">
        <w:tc>
          <w:tcPr>
            <w:tcW w:w="3086" w:type="dxa"/>
            <w:shd w:val="clear" w:color="auto" w:fill="F7CAAC"/>
          </w:tcPr>
          <w:p w14:paraId="4015C452" w14:textId="77777777" w:rsidR="00E34283" w:rsidRPr="001452AD" w:rsidRDefault="00E34283" w:rsidP="005C7AF1">
            <w:pPr>
              <w:rPr>
                <w:b/>
                <w:highlight w:val="yellow"/>
              </w:rPr>
            </w:pPr>
            <w:r w:rsidRPr="009B48E7">
              <w:rPr>
                <w:b/>
              </w:rPr>
              <w:t>Hlavní témata a výsledky učení</w:t>
            </w:r>
          </w:p>
        </w:tc>
        <w:tc>
          <w:tcPr>
            <w:tcW w:w="6769" w:type="dxa"/>
            <w:gridSpan w:val="7"/>
            <w:tcBorders>
              <w:bottom w:val="nil"/>
            </w:tcBorders>
          </w:tcPr>
          <w:p w14:paraId="1E194ECA" w14:textId="77777777" w:rsidR="00E34283" w:rsidRPr="001452AD" w:rsidRDefault="00E34283" w:rsidP="005133EF">
            <w:pPr>
              <w:jc w:val="both"/>
              <w:rPr>
                <w:highlight w:val="yellow"/>
              </w:rPr>
            </w:pPr>
          </w:p>
        </w:tc>
      </w:tr>
      <w:tr w:rsidR="00E34283" w14:paraId="41D36175" w14:textId="77777777" w:rsidTr="005133EF">
        <w:trPr>
          <w:trHeight w:val="2197"/>
        </w:trPr>
        <w:tc>
          <w:tcPr>
            <w:tcW w:w="9855" w:type="dxa"/>
            <w:gridSpan w:val="8"/>
            <w:tcBorders>
              <w:top w:val="nil"/>
              <w:bottom w:val="single" w:sz="4" w:space="0" w:color="auto"/>
            </w:tcBorders>
          </w:tcPr>
          <w:p w14:paraId="5F16682F" w14:textId="77777777" w:rsidR="00E34283" w:rsidRPr="00E36DD6" w:rsidRDefault="00E34283" w:rsidP="005133EF">
            <w:pPr>
              <w:jc w:val="both"/>
              <w:rPr>
                <w:b/>
                <w:bCs/>
                <w:lang w:eastAsia="en-US"/>
              </w:rPr>
            </w:pPr>
            <w:r w:rsidRPr="00E36DD6">
              <w:rPr>
                <w:b/>
                <w:bCs/>
                <w:lang w:eastAsia="en-US"/>
              </w:rPr>
              <w:t xml:space="preserve">Témata: </w:t>
            </w:r>
          </w:p>
          <w:p w14:paraId="79A7C1D1" w14:textId="77777777" w:rsidR="00E34283" w:rsidRPr="00BB500D" w:rsidRDefault="00E34283" w:rsidP="00356C01">
            <w:pPr>
              <w:pStyle w:val="Odstavecseseznamem"/>
              <w:numPr>
                <w:ilvl w:val="0"/>
                <w:numId w:val="16"/>
              </w:numPr>
              <w:ind w:left="643" w:hanging="357"/>
              <w:contextualSpacing w:val="0"/>
              <w:jc w:val="both"/>
            </w:pPr>
            <w:r w:rsidRPr="00BB500D">
              <w:t xml:space="preserve">Úvod do studia – společenský a hospodářsko-politický kontext přelomu 18. a 19. století. Osvícenství: tendence </w:t>
            </w:r>
            <w:r>
              <w:br/>
            </w:r>
            <w:r w:rsidRPr="00BB500D">
              <w:t>a nové myšlenky; prolínání umění, filosofie a společenských věd; vznik institucí.</w:t>
            </w:r>
          </w:p>
          <w:p w14:paraId="33C35A99" w14:textId="77777777" w:rsidR="00E34283" w:rsidRPr="00BB500D" w:rsidRDefault="00E34283" w:rsidP="00356C01">
            <w:pPr>
              <w:pStyle w:val="Odstavecseseznamem"/>
              <w:numPr>
                <w:ilvl w:val="0"/>
                <w:numId w:val="16"/>
              </w:numPr>
              <w:ind w:left="643" w:hanging="357"/>
              <w:contextualSpacing w:val="0"/>
              <w:jc w:val="both"/>
            </w:pPr>
            <w:r w:rsidRPr="00BB500D">
              <w:t xml:space="preserve">Francouzská revoluční architektura - C. </w:t>
            </w:r>
            <w:proofErr w:type="spellStart"/>
            <w:r w:rsidRPr="00BB500D">
              <w:t>Ledoux</w:t>
            </w:r>
            <w:proofErr w:type="spellEnd"/>
            <w:r w:rsidRPr="00BB500D">
              <w:t xml:space="preserve">, E.-L. </w:t>
            </w:r>
            <w:proofErr w:type="spellStart"/>
            <w:r w:rsidRPr="00BB500D">
              <w:t>Boullée</w:t>
            </w:r>
            <w:proofErr w:type="spellEnd"/>
            <w:r w:rsidRPr="00BB500D">
              <w:t xml:space="preserve">. </w:t>
            </w:r>
            <w:proofErr w:type="spellStart"/>
            <w:r w:rsidRPr="00BB500D">
              <w:t>Klasizující</w:t>
            </w:r>
            <w:proofErr w:type="spellEnd"/>
            <w:r w:rsidRPr="00BB500D">
              <w:t xml:space="preserve"> tendence, empír, klasicismus.</w:t>
            </w:r>
          </w:p>
          <w:p w14:paraId="68777A2B" w14:textId="77777777" w:rsidR="00E34283" w:rsidRPr="00BB500D" w:rsidRDefault="00E34283" w:rsidP="00356C01">
            <w:pPr>
              <w:pStyle w:val="Odstavecseseznamem"/>
              <w:numPr>
                <w:ilvl w:val="0"/>
                <w:numId w:val="16"/>
              </w:numPr>
              <w:ind w:left="643" w:hanging="357"/>
              <w:contextualSpacing w:val="0"/>
              <w:jc w:val="both"/>
            </w:pPr>
            <w:r w:rsidRPr="00BB500D">
              <w:t xml:space="preserve">Romantismus (Francie: E. Delacroix, T. </w:t>
            </w:r>
            <w:proofErr w:type="spellStart"/>
            <w:r w:rsidRPr="00BB500D">
              <w:t>Géricault</w:t>
            </w:r>
            <w:proofErr w:type="spellEnd"/>
            <w:r w:rsidRPr="00BB500D">
              <w:t xml:space="preserve">; Německo: C. D. Friedrich – krajina jako chrám, romantický hrdina; Anglie: hnutí </w:t>
            </w:r>
            <w:proofErr w:type="spellStart"/>
            <w:r w:rsidRPr="00BB500D">
              <w:t>Preraffaelitů</w:t>
            </w:r>
            <w:proofErr w:type="spellEnd"/>
            <w:r w:rsidRPr="00BB500D">
              <w:t>, angličtí krajináři). Česká krajinomalba (J. Navrátil, A. Kosárek); malířská rodina Mánesů (A. Mánes, J. Mánes, Q. Mánes).</w:t>
            </w:r>
          </w:p>
          <w:p w14:paraId="4A96B49D" w14:textId="77777777" w:rsidR="00E34283" w:rsidRPr="00BB500D" w:rsidRDefault="00E34283" w:rsidP="00356C01">
            <w:pPr>
              <w:pStyle w:val="Odstavecseseznamem"/>
              <w:numPr>
                <w:ilvl w:val="0"/>
                <w:numId w:val="16"/>
              </w:numPr>
              <w:ind w:left="643" w:hanging="357"/>
              <w:contextualSpacing w:val="0"/>
              <w:jc w:val="both"/>
            </w:pPr>
            <w:r w:rsidRPr="00BB500D">
              <w:t xml:space="preserve">Realismus (G. </w:t>
            </w:r>
            <w:proofErr w:type="spellStart"/>
            <w:r w:rsidRPr="00BB500D">
              <w:t>Courbet</w:t>
            </w:r>
            <w:proofErr w:type="spellEnd"/>
            <w:r w:rsidRPr="00BB500D">
              <w:t xml:space="preserve">). </w:t>
            </w:r>
            <w:proofErr w:type="spellStart"/>
            <w:r w:rsidRPr="00BB500D">
              <w:t>Barbizonská</w:t>
            </w:r>
            <w:proofErr w:type="spellEnd"/>
            <w:r w:rsidRPr="00BB500D">
              <w:t xml:space="preserve"> škola.</w:t>
            </w:r>
          </w:p>
          <w:p w14:paraId="129BC195" w14:textId="77777777" w:rsidR="00E34283" w:rsidRPr="00BB500D" w:rsidRDefault="00E34283" w:rsidP="00356C01">
            <w:pPr>
              <w:pStyle w:val="Odstavecseseznamem"/>
              <w:numPr>
                <w:ilvl w:val="0"/>
                <w:numId w:val="16"/>
              </w:numPr>
              <w:ind w:left="643" w:hanging="357"/>
              <w:contextualSpacing w:val="0"/>
              <w:jc w:val="both"/>
            </w:pPr>
            <w:r w:rsidRPr="00BB500D">
              <w:t>Exkurze.</w:t>
            </w:r>
          </w:p>
          <w:p w14:paraId="7C5E1CBC" w14:textId="77777777" w:rsidR="00E34283" w:rsidRPr="00BB500D" w:rsidRDefault="00E34283" w:rsidP="00356C01">
            <w:pPr>
              <w:pStyle w:val="Odstavecseseznamem"/>
              <w:numPr>
                <w:ilvl w:val="0"/>
                <w:numId w:val="16"/>
              </w:numPr>
              <w:ind w:left="643" w:hanging="357"/>
              <w:contextualSpacing w:val="0"/>
              <w:jc w:val="both"/>
            </w:pPr>
            <w:r w:rsidRPr="00BB500D">
              <w:t xml:space="preserve">Světová výstava v Londýně (1851), užité umění 19. století a vznik hnutí </w:t>
            </w:r>
            <w:proofErr w:type="spellStart"/>
            <w:r w:rsidRPr="00BB500D">
              <w:t>Arts</w:t>
            </w:r>
            <w:proofErr w:type="spellEnd"/>
            <w:r w:rsidRPr="00BB500D">
              <w:t xml:space="preserve"> and </w:t>
            </w:r>
            <w:proofErr w:type="spellStart"/>
            <w:r w:rsidRPr="00BB500D">
              <w:t>Crafts</w:t>
            </w:r>
            <w:proofErr w:type="spellEnd"/>
            <w:r w:rsidRPr="00BB500D">
              <w:t>.</w:t>
            </w:r>
          </w:p>
          <w:p w14:paraId="41814D8F" w14:textId="1A94F58C" w:rsidR="00E34283" w:rsidRPr="00BB500D" w:rsidRDefault="00E34283" w:rsidP="00356C01">
            <w:pPr>
              <w:pStyle w:val="Odstavecseseznamem"/>
              <w:numPr>
                <w:ilvl w:val="0"/>
                <w:numId w:val="16"/>
              </w:numPr>
              <w:ind w:left="643" w:hanging="357"/>
              <w:contextualSpacing w:val="0"/>
              <w:jc w:val="both"/>
            </w:pPr>
            <w:r w:rsidRPr="00BB500D">
              <w:t xml:space="preserve">Impresionismus a postimpresionismus (E. Manet, C. Monet, A. </w:t>
            </w:r>
            <w:proofErr w:type="spellStart"/>
            <w:r w:rsidRPr="00BB500D">
              <w:t>Renoir</w:t>
            </w:r>
            <w:proofErr w:type="spellEnd"/>
            <w:r w:rsidRPr="00BB500D">
              <w:t xml:space="preserve">, E. </w:t>
            </w:r>
            <w:proofErr w:type="spellStart"/>
            <w:r w:rsidRPr="00BB500D">
              <w:t>Degas</w:t>
            </w:r>
            <w:proofErr w:type="spellEnd"/>
            <w:r w:rsidRPr="00BB500D">
              <w:t xml:space="preserve">, A. </w:t>
            </w:r>
            <w:proofErr w:type="spellStart"/>
            <w:r w:rsidRPr="00BB500D">
              <w:t>Sisley</w:t>
            </w:r>
            <w:proofErr w:type="spellEnd"/>
            <w:r w:rsidRPr="00BB500D">
              <w:t xml:space="preserve">, C. </w:t>
            </w:r>
            <w:proofErr w:type="spellStart"/>
            <w:r w:rsidRPr="00BB500D">
              <w:t>Pissaro</w:t>
            </w:r>
            <w:proofErr w:type="spellEnd"/>
            <w:r w:rsidRPr="00BB500D">
              <w:t xml:space="preserve">, P. </w:t>
            </w:r>
            <w:proofErr w:type="spellStart"/>
            <w:r w:rsidRPr="00BB500D">
              <w:t>Gaugin</w:t>
            </w:r>
            <w:proofErr w:type="spellEnd"/>
            <w:r w:rsidRPr="00BB500D">
              <w:t xml:space="preserve">, </w:t>
            </w:r>
            <w:r>
              <w:br/>
            </w:r>
            <w:r w:rsidRPr="00BB500D">
              <w:t xml:space="preserve">V. Van </w:t>
            </w:r>
            <w:proofErr w:type="spellStart"/>
            <w:r w:rsidRPr="00BB500D">
              <w:t>Gogh</w:t>
            </w:r>
            <w:proofErr w:type="spellEnd"/>
            <w:r w:rsidRPr="00BB500D">
              <w:t xml:space="preserve">, P. </w:t>
            </w:r>
            <w:proofErr w:type="spellStart"/>
            <w:r w:rsidRPr="00BB500D">
              <w:t>Cézanne</w:t>
            </w:r>
            <w:proofErr w:type="spellEnd"/>
            <w:r w:rsidRPr="00BB500D">
              <w:t xml:space="preserve">, H. T. </w:t>
            </w:r>
            <w:proofErr w:type="spellStart"/>
            <w:r w:rsidRPr="00BB500D">
              <w:t>Lautrec</w:t>
            </w:r>
            <w:proofErr w:type="spellEnd"/>
            <w:r w:rsidRPr="00BB500D">
              <w:t>, H. Rousseau</w:t>
            </w:r>
            <w:r w:rsidR="007A02B0">
              <w:t>,</w:t>
            </w:r>
            <w:r w:rsidRPr="00BB500D">
              <w:t xml:space="preserve"> A. Slavíček, A. Hudeček).</w:t>
            </w:r>
          </w:p>
          <w:p w14:paraId="18894B22" w14:textId="37075A7D" w:rsidR="00E34283" w:rsidRPr="00BB500D" w:rsidRDefault="00E34283" w:rsidP="00356C01">
            <w:pPr>
              <w:pStyle w:val="Odstavecseseznamem"/>
              <w:numPr>
                <w:ilvl w:val="0"/>
                <w:numId w:val="16"/>
              </w:numPr>
              <w:ind w:left="643" w:hanging="357"/>
              <w:contextualSpacing w:val="0"/>
              <w:jc w:val="both"/>
            </w:pPr>
            <w:r w:rsidRPr="00BB500D">
              <w:t xml:space="preserve">Generace Národního divadla (M. Aleš, V. </w:t>
            </w:r>
            <w:proofErr w:type="spellStart"/>
            <w:r w:rsidRPr="00BB500D">
              <w:t>Hynais</w:t>
            </w:r>
            <w:proofErr w:type="spellEnd"/>
            <w:r w:rsidRPr="00BB500D">
              <w:t xml:space="preserve">, J. Mařák, V. Brožík, B. </w:t>
            </w:r>
            <w:proofErr w:type="spellStart"/>
            <w:r w:rsidRPr="00BB500D">
              <w:t>Schnirch</w:t>
            </w:r>
            <w:proofErr w:type="spellEnd"/>
            <w:r w:rsidRPr="00BB500D">
              <w:t xml:space="preserve">, </w:t>
            </w:r>
            <w:r w:rsidR="00C00185">
              <w:t xml:space="preserve">J. V. </w:t>
            </w:r>
            <w:r w:rsidRPr="00BB500D">
              <w:t>Myslbek).</w:t>
            </w:r>
          </w:p>
          <w:p w14:paraId="66140535" w14:textId="77777777" w:rsidR="00E34283" w:rsidRPr="00BB500D" w:rsidRDefault="00E34283" w:rsidP="00356C01">
            <w:pPr>
              <w:pStyle w:val="Odstavecseseznamem"/>
              <w:numPr>
                <w:ilvl w:val="0"/>
                <w:numId w:val="16"/>
              </w:numPr>
              <w:ind w:left="643" w:hanging="357"/>
              <w:contextualSpacing w:val="0"/>
              <w:jc w:val="both"/>
            </w:pPr>
            <w:r w:rsidRPr="00BB500D">
              <w:t xml:space="preserve">Symbolismus a secese (skupina </w:t>
            </w:r>
            <w:proofErr w:type="spellStart"/>
            <w:r w:rsidRPr="00BB500D">
              <w:t>Nabis</w:t>
            </w:r>
            <w:proofErr w:type="spellEnd"/>
            <w:r w:rsidRPr="00BB500D">
              <w:t xml:space="preserve">, A. </w:t>
            </w:r>
            <w:proofErr w:type="spellStart"/>
            <w:r w:rsidRPr="00BB500D">
              <w:t>Böcklin</w:t>
            </w:r>
            <w:proofErr w:type="spellEnd"/>
            <w:r w:rsidRPr="00BB500D">
              <w:t xml:space="preserve">, A. Mucha; Vídeň: G. Klimt…). Centra secesního hnutí: Francie – Art nouveau, Německo – </w:t>
            </w:r>
            <w:proofErr w:type="spellStart"/>
            <w:r w:rsidRPr="00BB500D">
              <w:t>Jugendstil</w:t>
            </w:r>
            <w:proofErr w:type="spellEnd"/>
            <w:r w:rsidRPr="00BB500D">
              <w:t xml:space="preserve">, vídeňská </w:t>
            </w:r>
            <w:proofErr w:type="spellStart"/>
            <w:r w:rsidRPr="00BB500D">
              <w:t>Secession</w:t>
            </w:r>
            <w:proofErr w:type="spellEnd"/>
            <w:r w:rsidRPr="00BB500D">
              <w:t>, Ch. R. Mackintosh a skotská secese, česká secese.</w:t>
            </w:r>
          </w:p>
          <w:p w14:paraId="2918A263" w14:textId="6D420B5B" w:rsidR="00E34283" w:rsidRPr="00BB500D" w:rsidRDefault="00E34283" w:rsidP="00356C01">
            <w:pPr>
              <w:pStyle w:val="Odstavecseseznamem"/>
              <w:numPr>
                <w:ilvl w:val="0"/>
                <w:numId w:val="16"/>
              </w:numPr>
              <w:ind w:left="643" w:hanging="357"/>
              <w:contextualSpacing w:val="0"/>
              <w:jc w:val="both"/>
            </w:pPr>
            <w:r w:rsidRPr="00BB500D">
              <w:t xml:space="preserve">Auguste Rodin a sochařství 2. poloviny 19. století (A. </w:t>
            </w:r>
            <w:proofErr w:type="spellStart"/>
            <w:r w:rsidRPr="00BB500D">
              <w:t>Bourdelle</w:t>
            </w:r>
            <w:proofErr w:type="spellEnd"/>
            <w:r w:rsidRPr="00BB500D">
              <w:t>…)</w:t>
            </w:r>
            <w:r w:rsidR="001E3838">
              <w:t>.</w:t>
            </w:r>
          </w:p>
          <w:p w14:paraId="311A8B87" w14:textId="77777777" w:rsidR="00E34283" w:rsidRDefault="00E34283" w:rsidP="00356C01">
            <w:pPr>
              <w:pStyle w:val="Odstavecseseznamem"/>
              <w:numPr>
                <w:ilvl w:val="0"/>
                <w:numId w:val="16"/>
              </w:numPr>
              <w:spacing w:after="120"/>
              <w:ind w:left="641" w:hanging="357"/>
              <w:contextualSpacing w:val="0"/>
              <w:jc w:val="both"/>
            </w:pPr>
            <w:r w:rsidRPr="00BB500D">
              <w:t>Exkurze.</w:t>
            </w:r>
          </w:p>
          <w:p w14:paraId="62679288" w14:textId="77777777" w:rsidR="00E34283" w:rsidRPr="001D399B" w:rsidRDefault="00E34283" w:rsidP="005133EF">
            <w:pPr>
              <w:jc w:val="both"/>
              <w:rPr>
                <w:b/>
                <w:bCs/>
              </w:rPr>
            </w:pPr>
            <w:r w:rsidRPr="001D399B">
              <w:rPr>
                <w:b/>
                <w:bCs/>
              </w:rPr>
              <w:t>Výsledky učení:</w:t>
            </w:r>
          </w:p>
          <w:p w14:paraId="3A6D591A" w14:textId="77777777" w:rsidR="00E34283" w:rsidRDefault="00E34283" w:rsidP="005133EF">
            <w:pPr>
              <w:jc w:val="both"/>
            </w:pPr>
            <w:r>
              <w:t>Odborné znalosti – po absolvování předmětu student umí:</w:t>
            </w:r>
          </w:p>
          <w:p w14:paraId="1000114A" w14:textId="4F0FF855" w:rsidR="00E34283" w:rsidRDefault="00E34283" w:rsidP="004C352E">
            <w:pPr>
              <w:pStyle w:val="Odstavecseseznamem"/>
              <w:numPr>
                <w:ilvl w:val="0"/>
                <w:numId w:val="67"/>
              </w:numPr>
              <w:jc w:val="both"/>
              <w:rPr>
                <w:lang w:eastAsia="en-US"/>
              </w:rPr>
            </w:pPr>
            <w:r>
              <w:rPr>
                <w:lang w:eastAsia="en-US"/>
              </w:rPr>
              <w:t xml:space="preserve">definovat vizuální kulturu od </w:t>
            </w:r>
            <w:r w:rsidR="00CC586B">
              <w:rPr>
                <w:lang w:eastAsia="en-US"/>
              </w:rPr>
              <w:t>18. do</w:t>
            </w:r>
            <w:r>
              <w:rPr>
                <w:lang w:eastAsia="en-US"/>
              </w:rPr>
              <w:t xml:space="preserve"> 19. století</w:t>
            </w:r>
          </w:p>
          <w:p w14:paraId="6DA40B5D" w14:textId="77777777" w:rsidR="00E34283" w:rsidRDefault="00E34283" w:rsidP="004C352E">
            <w:pPr>
              <w:pStyle w:val="Odstavecseseznamem"/>
              <w:numPr>
                <w:ilvl w:val="0"/>
                <w:numId w:val="67"/>
              </w:numPr>
              <w:jc w:val="both"/>
              <w:rPr>
                <w:lang w:eastAsia="en-US"/>
              </w:rPr>
            </w:pPr>
            <w:r>
              <w:rPr>
                <w:lang w:eastAsia="en-US"/>
              </w:rPr>
              <w:t>vyjmenovat nejvýznamnější dochované kulturní památky</w:t>
            </w:r>
          </w:p>
          <w:p w14:paraId="4954D390" w14:textId="77777777" w:rsidR="00E34283" w:rsidRDefault="00E34283" w:rsidP="004C352E">
            <w:pPr>
              <w:pStyle w:val="Odstavecseseznamem"/>
              <w:numPr>
                <w:ilvl w:val="0"/>
                <w:numId w:val="67"/>
              </w:numPr>
              <w:jc w:val="both"/>
              <w:rPr>
                <w:lang w:eastAsia="en-US"/>
              </w:rPr>
            </w:pPr>
            <w:r>
              <w:rPr>
                <w:lang w:eastAsia="en-US"/>
              </w:rPr>
              <w:t>definovat kulturní památky v kontextu jejich dobové vizuálně komunikační a rituální úlohy</w:t>
            </w:r>
          </w:p>
          <w:p w14:paraId="564520FD" w14:textId="77777777" w:rsidR="00E34283" w:rsidRDefault="00E34283" w:rsidP="004C352E">
            <w:pPr>
              <w:pStyle w:val="Odstavecseseznamem"/>
              <w:numPr>
                <w:ilvl w:val="0"/>
                <w:numId w:val="67"/>
              </w:numPr>
              <w:jc w:val="both"/>
              <w:rPr>
                <w:lang w:eastAsia="en-US"/>
              </w:rPr>
            </w:pPr>
            <w:r>
              <w:rPr>
                <w:lang w:eastAsia="en-US"/>
              </w:rPr>
              <w:t>definovat historiografii a různé způsoby studia a interpretace vizuální kultury v daném období</w:t>
            </w:r>
          </w:p>
          <w:p w14:paraId="350F7668" w14:textId="77777777" w:rsidR="00E34283" w:rsidRDefault="00E34283" w:rsidP="004C352E">
            <w:pPr>
              <w:pStyle w:val="Odstavecseseznamem"/>
              <w:numPr>
                <w:ilvl w:val="0"/>
                <w:numId w:val="67"/>
              </w:numPr>
              <w:ind w:left="714" w:hanging="357"/>
              <w:contextualSpacing w:val="0"/>
              <w:jc w:val="both"/>
              <w:rPr>
                <w:lang w:eastAsia="en-US"/>
              </w:rPr>
            </w:pPr>
            <w:r>
              <w:rPr>
                <w:lang w:eastAsia="en-US"/>
              </w:rPr>
              <w:t>definovat základní archetypy ve vizuální komunikaci</w:t>
            </w:r>
          </w:p>
          <w:p w14:paraId="2D3E4E39" w14:textId="77777777" w:rsidR="00E34283" w:rsidRDefault="00E34283" w:rsidP="005133EF">
            <w:pPr>
              <w:jc w:val="both"/>
            </w:pPr>
            <w:r>
              <w:t>Odborné dovednosti – po absolvování předmětu student umí:</w:t>
            </w:r>
          </w:p>
          <w:p w14:paraId="4A4B9D66" w14:textId="77777777" w:rsidR="00E34283" w:rsidRDefault="00E34283" w:rsidP="004C352E">
            <w:pPr>
              <w:pStyle w:val="Odstavecseseznamem"/>
              <w:numPr>
                <w:ilvl w:val="0"/>
                <w:numId w:val="67"/>
              </w:numPr>
              <w:jc w:val="both"/>
              <w:rPr>
                <w:lang w:eastAsia="en-US"/>
              </w:rPr>
            </w:pPr>
            <w:r>
              <w:rPr>
                <w:lang w:eastAsia="en-US"/>
              </w:rPr>
              <w:t>zasadit díla vizuální kultury do delšího historického rámce (od raného středověku do konce 19. století)</w:t>
            </w:r>
          </w:p>
          <w:p w14:paraId="51E230D7" w14:textId="77777777" w:rsidR="00E34283" w:rsidRDefault="00E34283" w:rsidP="004C352E">
            <w:pPr>
              <w:pStyle w:val="Odstavecseseznamem"/>
              <w:numPr>
                <w:ilvl w:val="0"/>
                <w:numId w:val="67"/>
              </w:numPr>
              <w:jc w:val="both"/>
              <w:rPr>
                <w:lang w:eastAsia="en-US"/>
              </w:rPr>
            </w:pPr>
            <w:r>
              <w:rPr>
                <w:lang w:eastAsia="en-US"/>
              </w:rPr>
              <w:t>interpretovat umělecké dílo ve vztahu k danému období</w:t>
            </w:r>
          </w:p>
          <w:p w14:paraId="6D787953" w14:textId="77777777" w:rsidR="00E34283" w:rsidRPr="005A0406" w:rsidRDefault="00E34283" w:rsidP="004C352E">
            <w:pPr>
              <w:pStyle w:val="Odstavecseseznamem"/>
              <w:numPr>
                <w:ilvl w:val="0"/>
                <w:numId w:val="67"/>
              </w:numPr>
              <w:jc w:val="both"/>
            </w:pPr>
            <w:r>
              <w:rPr>
                <w:lang w:eastAsia="en-US"/>
              </w:rPr>
              <w:t>rozmístit archetypální prvky a plány ve vizuální komunikaci</w:t>
            </w:r>
          </w:p>
        </w:tc>
      </w:tr>
      <w:tr w:rsidR="00E34283" w14:paraId="57446DB9"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54EAC87" w14:textId="77777777" w:rsidR="00E34283" w:rsidRPr="001452AD" w:rsidRDefault="00E34283"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163DADE2" w14:textId="77777777" w:rsidR="00E34283" w:rsidRPr="001452AD" w:rsidRDefault="00E34283" w:rsidP="005133EF">
            <w:pPr>
              <w:jc w:val="both"/>
              <w:rPr>
                <w:highlight w:val="yellow"/>
              </w:rPr>
            </w:pPr>
          </w:p>
        </w:tc>
      </w:tr>
      <w:tr w:rsidR="00E34283" w14:paraId="399CB3FB" w14:textId="77777777" w:rsidTr="005133EF">
        <w:trPr>
          <w:trHeight w:val="851"/>
        </w:trPr>
        <w:tc>
          <w:tcPr>
            <w:tcW w:w="9855" w:type="dxa"/>
            <w:gridSpan w:val="8"/>
            <w:tcBorders>
              <w:top w:val="nil"/>
              <w:bottom w:val="single" w:sz="4" w:space="0" w:color="auto"/>
            </w:tcBorders>
          </w:tcPr>
          <w:p w14:paraId="77323C01" w14:textId="77777777" w:rsidR="00E34283" w:rsidRDefault="00E34283" w:rsidP="004C352E">
            <w:pPr>
              <w:pStyle w:val="Odstavecseseznamem"/>
              <w:numPr>
                <w:ilvl w:val="0"/>
                <w:numId w:val="68"/>
              </w:numPr>
              <w:jc w:val="both"/>
            </w:pPr>
            <w:r>
              <w:t>monologická (výklad, přednáška, instruktáž)</w:t>
            </w:r>
          </w:p>
          <w:p w14:paraId="5D34DE7C" w14:textId="77777777" w:rsidR="00E34283" w:rsidRDefault="00E34283" w:rsidP="004C352E">
            <w:pPr>
              <w:pStyle w:val="Odstavecseseznamem"/>
              <w:numPr>
                <w:ilvl w:val="0"/>
                <w:numId w:val="68"/>
              </w:numPr>
              <w:jc w:val="both"/>
            </w:pPr>
            <w:r>
              <w:t>dialogická (diskuze, rozhovor, brainstorming)</w:t>
            </w:r>
          </w:p>
          <w:p w14:paraId="50481915" w14:textId="77777777" w:rsidR="00E34283" w:rsidRDefault="00E34283" w:rsidP="004C352E">
            <w:pPr>
              <w:pStyle w:val="Odstavecseseznamem"/>
              <w:numPr>
                <w:ilvl w:val="0"/>
                <w:numId w:val="68"/>
              </w:numPr>
              <w:jc w:val="both"/>
            </w:pPr>
            <w:r>
              <w:t>exkurze</w:t>
            </w:r>
          </w:p>
          <w:p w14:paraId="78F712E4" w14:textId="77777777" w:rsidR="00E34283" w:rsidRDefault="00E34283" w:rsidP="004C352E">
            <w:pPr>
              <w:pStyle w:val="Odstavecseseznamem"/>
              <w:numPr>
                <w:ilvl w:val="0"/>
                <w:numId w:val="68"/>
              </w:numPr>
              <w:jc w:val="both"/>
            </w:pPr>
            <w:r>
              <w:t>analýza uměleckého díla</w:t>
            </w:r>
          </w:p>
        </w:tc>
      </w:tr>
    </w:tbl>
    <w:p w14:paraId="01BFE70F" w14:textId="77777777" w:rsidR="00F20E27" w:rsidRDefault="00F20E27"/>
    <w:p w14:paraId="0F8AAA36" w14:textId="77777777" w:rsidR="00F20E27" w:rsidRDefault="00F20E27">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E34283" w14:paraId="395D0BCF" w14:textId="77777777" w:rsidTr="005133EF">
        <w:trPr>
          <w:trHeight w:val="265"/>
        </w:trPr>
        <w:tc>
          <w:tcPr>
            <w:tcW w:w="3653" w:type="dxa"/>
            <w:tcBorders>
              <w:top w:val="single" w:sz="4" w:space="0" w:color="auto"/>
            </w:tcBorders>
            <w:shd w:val="clear" w:color="auto" w:fill="F7CAAC"/>
          </w:tcPr>
          <w:p w14:paraId="4BB18777" w14:textId="625B781E" w:rsidR="00E34283" w:rsidRDefault="00F522BA" w:rsidP="005133EF">
            <w:pPr>
              <w:jc w:val="both"/>
            </w:pPr>
            <w:r>
              <w:lastRenderedPageBreak/>
              <w:br w:type="page"/>
            </w:r>
            <w:r w:rsidR="00E34283">
              <w:rPr>
                <w:b/>
              </w:rPr>
              <w:t>Studijní literatura a studijní pomůcky</w:t>
            </w:r>
          </w:p>
        </w:tc>
        <w:tc>
          <w:tcPr>
            <w:tcW w:w="6202" w:type="dxa"/>
            <w:gridSpan w:val="3"/>
            <w:tcBorders>
              <w:top w:val="single" w:sz="4" w:space="0" w:color="auto"/>
              <w:bottom w:val="nil"/>
            </w:tcBorders>
          </w:tcPr>
          <w:p w14:paraId="74A6AD8E" w14:textId="77777777" w:rsidR="00E34283" w:rsidRDefault="00E34283" w:rsidP="005133EF">
            <w:pPr>
              <w:jc w:val="both"/>
            </w:pPr>
          </w:p>
        </w:tc>
      </w:tr>
      <w:tr w:rsidR="00E34283" w14:paraId="26D69230" w14:textId="77777777" w:rsidTr="005133EF">
        <w:trPr>
          <w:trHeight w:val="1497"/>
        </w:trPr>
        <w:tc>
          <w:tcPr>
            <w:tcW w:w="9855" w:type="dxa"/>
            <w:gridSpan w:val="4"/>
            <w:tcBorders>
              <w:top w:val="nil"/>
            </w:tcBorders>
          </w:tcPr>
          <w:p w14:paraId="419ADB57" w14:textId="77777777" w:rsidR="00E34283" w:rsidRPr="00206E57" w:rsidRDefault="00E34283" w:rsidP="005133EF">
            <w:pPr>
              <w:rPr>
                <w:b/>
              </w:rPr>
            </w:pPr>
            <w:r w:rsidRPr="00206E57">
              <w:rPr>
                <w:b/>
              </w:rPr>
              <w:t>Povinn</w:t>
            </w:r>
            <w:r>
              <w:rPr>
                <w:b/>
              </w:rPr>
              <w:t>á:</w:t>
            </w:r>
          </w:p>
          <w:p w14:paraId="6CDD7BF5" w14:textId="49A7E2AC" w:rsidR="00E34283" w:rsidRPr="00206E57" w:rsidRDefault="00E34283" w:rsidP="005133EF">
            <w:r w:rsidRPr="00206E57">
              <w:t>BERGER, John</w:t>
            </w:r>
            <w:r w:rsidR="004F244A">
              <w:t>;</w:t>
            </w:r>
            <w:r w:rsidRPr="00206E57">
              <w:t xml:space="preserve"> </w:t>
            </w:r>
            <w:r w:rsidR="004F244A" w:rsidRPr="00206E57">
              <w:t>BLOMBERG</w:t>
            </w:r>
            <w:r w:rsidR="000C0707">
              <w:t>,</w:t>
            </w:r>
            <w:r w:rsidR="004F244A" w:rsidRPr="00206E57">
              <w:t xml:space="preserve"> </w:t>
            </w:r>
            <w:r w:rsidRPr="00206E57">
              <w:t>Sven</w:t>
            </w:r>
            <w:r w:rsidR="004F244A">
              <w:t>;</w:t>
            </w:r>
            <w:r w:rsidRPr="00206E57">
              <w:t xml:space="preserve"> </w:t>
            </w:r>
            <w:r w:rsidR="004F244A" w:rsidRPr="00206E57">
              <w:t>FOX</w:t>
            </w:r>
            <w:r w:rsidR="000C0707">
              <w:t>,</w:t>
            </w:r>
            <w:r w:rsidR="004F244A" w:rsidRPr="00206E57">
              <w:t xml:space="preserve"> </w:t>
            </w:r>
            <w:proofErr w:type="spellStart"/>
            <w:r w:rsidRPr="00206E57">
              <w:t>Christyan</w:t>
            </w:r>
            <w:proofErr w:type="spellEnd"/>
            <w:r w:rsidR="004F244A">
              <w:t>;</w:t>
            </w:r>
            <w:r w:rsidRPr="00206E57">
              <w:t xml:space="preserve"> </w:t>
            </w:r>
            <w:r w:rsidR="004F244A" w:rsidRPr="00206E57">
              <w:t>DIBB</w:t>
            </w:r>
            <w:r w:rsidR="000C0707">
              <w:t>,</w:t>
            </w:r>
            <w:r w:rsidR="004F244A" w:rsidRPr="00206E57">
              <w:t xml:space="preserve"> </w:t>
            </w:r>
            <w:r w:rsidRPr="00206E57">
              <w:t xml:space="preserve">Michael a </w:t>
            </w:r>
            <w:r w:rsidR="004F244A" w:rsidRPr="00206E57">
              <w:t>HOLLIS</w:t>
            </w:r>
            <w:r w:rsidR="000C0707">
              <w:t>,</w:t>
            </w:r>
            <w:r w:rsidR="004F244A" w:rsidRPr="00206E57">
              <w:t xml:space="preserve"> </w:t>
            </w:r>
            <w:r w:rsidRPr="00206E57">
              <w:t xml:space="preserve">Richard. </w:t>
            </w:r>
            <w:r w:rsidRPr="00206E57">
              <w:rPr>
                <w:i/>
                <w:iCs/>
              </w:rPr>
              <w:t>Způsoby vidění.</w:t>
            </w:r>
            <w:r w:rsidRPr="00206E57">
              <w:t xml:space="preserve"> </w:t>
            </w:r>
            <w:proofErr w:type="spellStart"/>
            <w:r w:rsidRPr="00206E57">
              <w:t>Translated</w:t>
            </w:r>
            <w:proofErr w:type="spellEnd"/>
            <w:r w:rsidRPr="00206E57">
              <w:t xml:space="preserve"> by Andrea Průchová Hrůzová. Praha: Labyrint, 2016. ISBN 9788087260784.  </w:t>
            </w:r>
          </w:p>
          <w:p w14:paraId="07E960AA" w14:textId="77777777" w:rsidR="00E34283" w:rsidRDefault="00E34283" w:rsidP="005133EF">
            <w:r w:rsidRPr="00206E57">
              <w:t xml:space="preserve">KESNER, Ladislav </w:t>
            </w:r>
            <w:proofErr w:type="spellStart"/>
            <w:r w:rsidRPr="00206E57">
              <w:t>ed</w:t>
            </w:r>
            <w:proofErr w:type="spellEnd"/>
            <w:r w:rsidRPr="00206E57">
              <w:t xml:space="preserve">. </w:t>
            </w:r>
            <w:r w:rsidRPr="00206E57">
              <w:rPr>
                <w:i/>
                <w:iCs/>
              </w:rPr>
              <w:t>Vizuální teorie: současné angloamerické myšlení o výtvarných dílech</w:t>
            </w:r>
            <w:r w:rsidRPr="00206E57">
              <w:t xml:space="preserve">. Jinočany: H&amp;H, 2005. </w:t>
            </w:r>
          </w:p>
          <w:p w14:paraId="1F2E1A93" w14:textId="77777777" w:rsidR="00E34283" w:rsidRPr="00206E57" w:rsidRDefault="00E34283" w:rsidP="005133EF">
            <w:r w:rsidRPr="00206E57">
              <w:t xml:space="preserve">ISBN 8073190540.   </w:t>
            </w:r>
          </w:p>
          <w:p w14:paraId="46BE3173" w14:textId="77777777" w:rsidR="00E34283" w:rsidRPr="00206E57" w:rsidRDefault="00E34283" w:rsidP="005133EF">
            <w:r w:rsidRPr="00206E57">
              <w:t xml:space="preserve">MIRZOEFF, Nicholas. </w:t>
            </w:r>
            <w:r w:rsidRPr="00206E57">
              <w:rPr>
                <w:i/>
                <w:iCs/>
              </w:rPr>
              <w:t>Úvod do vizuální kultury</w:t>
            </w:r>
            <w:r w:rsidRPr="00206E57">
              <w:t>. Překlad Petra Hanáková a Kateřina Svatoňová. Praha: Academia 2012.  ISBN 9788020019844.</w:t>
            </w:r>
          </w:p>
          <w:p w14:paraId="097BDD86" w14:textId="48AFC869" w:rsidR="00E34283" w:rsidRPr="00206E57" w:rsidRDefault="00E34283" w:rsidP="005133EF">
            <w:r w:rsidRPr="00206E57">
              <w:t>STURKEN, Marita</w:t>
            </w:r>
            <w:r w:rsidR="00AD4CEA">
              <w:t xml:space="preserve"> a</w:t>
            </w:r>
            <w:r w:rsidRPr="00206E57">
              <w:t xml:space="preserve"> CARTWRIGHT, Lisa. </w:t>
            </w:r>
            <w:r w:rsidRPr="00206E57">
              <w:rPr>
                <w:i/>
              </w:rPr>
              <w:t>Studia vizuální kultury</w:t>
            </w:r>
            <w:r w:rsidRPr="00206E57">
              <w:t>. Praha: Portál, 2009. ISBN 9788073675561.</w:t>
            </w:r>
          </w:p>
          <w:p w14:paraId="6FEE21DD" w14:textId="77777777" w:rsidR="00E34283" w:rsidRPr="00206E57" w:rsidRDefault="00E34283" w:rsidP="005133EF">
            <w:pPr>
              <w:rPr>
                <w:b/>
              </w:rPr>
            </w:pPr>
            <w:r w:rsidRPr="00206E57">
              <w:rPr>
                <w:b/>
              </w:rPr>
              <w:t>Doporučená</w:t>
            </w:r>
            <w:r>
              <w:rPr>
                <w:b/>
              </w:rPr>
              <w:t>:</w:t>
            </w:r>
          </w:p>
          <w:p w14:paraId="1D96005E" w14:textId="77777777" w:rsidR="00E34283" w:rsidRPr="00206E57" w:rsidRDefault="00E34283" w:rsidP="005133EF">
            <w:r w:rsidRPr="00206E57">
              <w:t>EISENMAN; Stephen F. (</w:t>
            </w:r>
            <w:proofErr w:type="spellStart"/>
            <w:r w:rsidRPr="00206E57">
              <w:t>ed</w:t>
            </w:r>
            <w:proofErr w:type="spellEnd"/>
            <w:r w:rsidRPr="00206E57">
              <w:rPr>
                <w:i/>
                <w:iCs/>
              </w:rPr>
              <w:t xml:space="preserve">.). </w:t>
            </w:r>
            <w:proofErr w:type="spellStart"/>
            <w:r w:rsidRPr="00206E57">
              <w:rPr>
                <w:i/>
                <w:iCs/>
              </w:rPr>
              <w:t>Nineteenth</w:t>
            </w:r>
            <w:proofErr w:type="spellEnd"/>
            <w:r w:rsidRPr="00206E57">
              <w:rPr>
                <w:i/>
                <w:iCs/>
              </w:rPr>
              <w:t xml:space="preserve"> </w:t>
            </w:r>
            <w:proofErr w:type="spellStart"/>
            <w:r w:rsidRPr="00206E57">
              <w:rPr>
                <w:i/>
                <w:iCs/>
              </w:rPr>
              <w:t>Century</w:t>
            </w:r>
            <w:proofErr w:type="spellEnd"/>
            <w:r w:rsidRPr="00206E57">
              <w:rPr>
                <w:i/>
                <w:iCs/>
              </w:rPr>
              <w:t xml:space="preserve"> Art: a </w:t>
            </w:r>
            <w:proofErr w:type="spellStart"/>
            <w:r w:rsidRPr="00206E57">
              <w:rPr>
                <w:i/>
                <w:iCs/>
              </w:rPr>
              <w:t>critical</w:t>
            </w:r>
            <w:proofErr w:type="spellEnd"/>
            <w:r w:rsidRPr="00206E57">
              <w:rPr>
                <w:i/>
                <w:iCs/>
              </w:rPr>
              <w:t xml:space="preserve"> </w:t>
            </w:r>
            <w:proofErr w:type="spellStart"/>
            <w:r w:rsidRPr="00206E57">
              <w:rPr>
                <w:i/>
                <w:iCs/>
              </w:rPr>
              <w:t>history</w:t>
            </w:r>
            <w:proofErr w:type="spellEnd"/>
            <w:r w:rsidRPr="00206E57">
              <w:rPr>
                <w:i/>
                <w:iCs/>
              </w:rPr>
              <w:t xml:space="preserve">. </w:t>
            </w:r>
            <w:r w:rsidRPr="00206E57">
              <w:t>(</w:t>
            </w:r>
            <w:proofErr w:type="spellStart"/>
            <w:r w:rsidRPr="00206E57">
              <w:t>Fifth</w:t>
            </w:r>
            <w:proofErr w:type="spellEnd"/>
            <w:r w:rsidRPr="00206E57">
              <w:t xml:space="preserve"> </w:t>
            </w:r>
            <w:proofErr w:type="spellStart"/>
            <w:r w:rsidRPr="00206E57">
              <w:t>edition</w:t>
            </w:r>
            <w:proofErr w:type="spellEnd"/>
            <w:r w:rsidRPr="00206E57">
              <w:t xml:space="preserve">) London: </w:t>
            </w:r>
            <w:proofErr w:type="spellStart"/>
            <w:r w:rsidRPr="00206E57">
              <w:t>Thames</w:t>
            </w:r>
            <w:proofErr w:type="spellEnd"/>
            <w:r w:rsidRPr="00206E57">
              <w:t xml:space="preserve"> et Hudson, 2020. ISBN-13: 9780500841723.</w:t>
            </w:r>
          </w:p>
          <w:p w14:paraId="1E98CAFA" w14:textId="1AA83B83" w:rsidR="00E34283" w:rsidRPr="00206E57" w:rsidRDefault="00E34283" w:rsidP="005133EF">
            <w:r w:rsidRPr="00206E57">
              <w:t xml:space="preserve">FILIPOVÁ, Marta a </w:t>
            </w:r>
            <w:r w:rsidR="00BF19B0" w:rsidRPr="00206E57">
              <w:t>RAMPLEY</w:t>
            </w:r>
            <w:r w:rsidR="000C0707">
              <w:t>,</w:t>
            </w:r>
            <w:r w:rsidR="00BF19B0" w:rsidRPr="00206E57">
              <w:t xml:space="preserve"> </w:t>
            </w:r>
            <w:r w:rsidRPr="00206E57">
              <w:t>Matthew</w:t>
            </w:r>
            <w:r w:rsidRPr="00206E57">
              <w:rPr>
                <w:i/>
                <w:iCs/>
              </w:rPr>
              <w:t>. Možnosti vizuálních studií: obrazy, texty, interpretace</w:t>
            </w:r>
            <w:r w:rsidRPr="00206E57">
              <w:t xml:space="preserve">. Brno: Masarykova univerzita, Filozofická fakulta, Seminář dějin umění, 2007. ISBN 9788087029268. </w:t>
            </w:r>
          </w:p>
          <w:p w14:paraId="66AF8E78" w14:textId="77777777" w:rsidR="00E34283" w:rsidRDefault="00E34283" w:rsidP="005133EF">
            <w:r w:rsidRPr="00206E57">
              <w:t xml:space="preserve">MIRZOEFF, Nicholas. </w:t>
            </w:r>
            <w:proofErr w:type="spellStart"/>
            <w:r w:rsidRPr="00206E57">
              <w:rPr>
                <w:i/>
                <w:iCs/>
              </w:rPr>
              <w:t>The</w:t>
            </w:r>
            <w:proofErr w:type="spellEnd"/>
            <w:r w:rsidRPr="00206E57">
              <w:rPr>
                <w:i/>
                <w:iCs/>
              </w:rPr>
              <w:t xml:space="preserve"> </w:t>
            </w:r>
            <w:proofErr w:type="spellStart"/>
            <w:r w:rsidRPr="00206E57">
              <w:rPr>
                <w:i/>
                <w:iCs/>
              </w:rPr>
              <w:t>visual</w:t>
            </w:r>
            <w:proofErr w:type="spellEnd"/>
            <w:r w:rsidRPr="00206E57">
              <w:rPr>
                <w:i/>
                <w:iCs/>
              </w:rPr>
              <w:t xml:space="preserve"> </w:t>
            </w:r>
            <w:proofErr w:type="spellStart"/>
            <w:r w:rsidRPr="00206E57">
              <w:rPr>
                <w:i/>
                <w:iCs/>
              </w:rPr>
              <w:t>culture</w:t>
            </w:r>
            <w:proofErr w:type="spellEnd"/>
            <w:r w:rsidRPr="00206E57">
              <w:rPr>
                <w:i/>
                <w:iCs/>
              </w:rPr>
              <w:t xml:space="preserve"> </w:t>
            </w:r>
            <w:proofErr w:type="spellStart"/>
            <w:r w:rsidRPr="00206E57">
              <w:rPr>
                <w:i/>
                <w:iCs/>
              </w:rPr>
              <w:t>reader</w:t>
            </w:r>
            <w:proofErr w:type="spellEnd"/>
            <w:r w:rsidRPr="00206E57">
              <w:rPr>
                <w:i/>
                <w:iCs/>
              </w:rPr>
              <w:t>.</w:t>
            </w:r>
            <w:r w:rsidRPr="00206E57">
              <w:t xml:space="preserve"> 2nd </w:t>
            </w:r>
            <w:proofErr w:type="spellStart"/>
            <w:r w:rsidRPr="00206E57">
              <w:t>ed</w:t>
            </w:r>
            <w:proofErr w:type="spellEnd"/>
            <w:r w:rsidRPr="00206E57">
              <w:t xml:space="preserve">. London: </w:t>
            </w:r>
            <w:proofErr w:type="spellStart"/>
            <w:r w:rsidRPr="00206E57">
              <w:t>Routledge</w:t>
            </w:r>
            <w:proofErr w:type="spellEnd"/>
            <w:r w:rsidRPr="00206E57">
              <w:t>, 2002. ISBN 0415252210.</w:t>
            </w:r>
          </w:p>
          <w:p w14:paraId="77F96D87" w14:textId="77777777" w:rsidR="00E34283" w:rsidRPr="00206E57" w:rsidRDefault="00E34283" w:rsidP="005133EF">
            <w:r w:rsidRPr="00206E57">
              <w:t xml:space="preserve">SVATOŇOVÁ, Kateřina. </w:t>
            </w:r>
            <w:r w:rsidRPr="00206E57">
              <w:rPr>
                <w:i/>
                <w:iCs/>
              </w:rPr>
              <w:t>Odpoutané obrazy: Archeologie českého virtuálního prostoru</w:t>
            </w:r>
            <w:r w:rsidRPr="00206E57">
              <w:t xml:space="preserve">. Praha: Academia, 2013. </w:t>
            </w:r>
          </w:p>
          <w:p w14:paraId="36EBCF60" w14:textId="6F1BC7DB" w:rsidR="00E34283" w:rsidRPr="00206E57" w:rsidDel="005D301E" w:rsidRDefault="00E34283">
            <w:pPr>
              <w:rPr>
                <w:del w:id="30" w:author="Jana Janíková" w:date="2025-07-07T10:24:00Z"/>
              </w:rPr>
            </w:pPr>
            <w:r w:rsidRPr="00206E57">
              <w:t>ISBN 9788020022738.</w:t>
            </w:r>
          </w:p>
          <w:p w14:paraId="0F7F6F1E" w14:textId="1607DFAC" w:rsidR="00E34283" w:rsidRDefault="00E34283" w:rsidP="007A187B">
            <w:del w:id="31" w:author="Jana Janíková" w:date="2025-07-07T10:24:00Z">
              <w:r w:rsidRPr="00206E57" w:rsidDel="005D301E">
                <w:delText xml:space="preserve">TOMAN, Rolf. </w:delText>
              </w:r>
              <w:r w:rsidRPr="00206E57" w:rsidDel="005D301E">
                <w:rPr>
                  <w:i/>
                  <w:iCs/>
                </w:rPr>
                <w:delText>Baroko</w:delText>
              </w:r>
              <w:r w:rsidRPr="00206E57" w:rsidDel="005D301E">
                <w:delText>. Konemann VgmbH. Koln. Praha: Slovart, 1999. ISBN 8072091794.</w:delText>
              </w:r>
            </w:del>
          </w:p>
        </w:tc>
      </w:tr>
      <w:tr w:rsidR="00E34283" w14:paraId="4063E08D"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0B30F6F" w14:textId="77777777" w:rsidR="00E34283" w:rsidRDefault="00E34283" w:rsidP="005133EF">
            <w:pPr>
              <w:jc w:val="center"/>
              <w:rPr>
                <w:b/>
              </w:rPr>
            </w:pPr>
            <w:r>
              <w:rPr>
                <w:b/>
              </w:rPr>
              <w:t>Informace ke kombinované nebo distanční formě</w:t>
            </w:r>
          </w:p>
        </w:tc>
      </w:tr>
      <w:tr w:rsidR="00E34283" w14:paraId="44E0691C" w14:textId="77777777" w:rsidTr="005133EF">
        <w:tc>
          <w:tcPr>
            <w:tcW w:w="4787" w:type="dxa"/>
            <w:gridSpan w:val="2"/>
            <w:tcBorders>
              <w:top w:val="single" w:sz="2" w:space="0" w:color="auto"/>
            </w:tcBorders>
            <w:shd w:val="clear" w:color="auto" w:fill="F7CAAC"/>
          </w:tcPr>
          <w:p w14:paraId="52AA6926" w14:textId="77777777" w:rsidR="00E34283" w:rsidRDefault="00E34283" w:rsidP="005133EF">
            <w:pPr>
              <w:jc w:val="both"/>
            </w:pPr>
            <w:r>
              <w:rPr>
                <w:b/>
              </w:rPr>
              <w:t>Rozsah konzultací (soustředění)</w:t>
            </w:r>
          </w:p>
        </w:tc>
        <w:tc>
          <w:tcPr>
            <w:tcW w:w="889" w:type="dxa"/>
            <w:tcBorders>
              <w:top w:val="single" w:sz="2" w:space="0" w:color="auto"/>
            </w:tcBorders>
          </w:tcPr>
          <w:p w14:paraId="6E90AE2B" w14:textId="77777777" w:rsidR="00E34283" w:rsidRDefault="00E34283" w:rsidP="005133EF">
            <w:pPr>
              <w:jc w:val="both"/>
            </w:pPr>
          </w:p>
        </w:tc>
        <w:tc>
          <w:tcPr>
            <w:tcW w:w="4179" w:type="dxa"/>
            <w:tcBorders>
              <w:top w:val="single" w:sz="2" w:space="0" w:color="auto"/>
            </w:tcBorders>
            <w:shd w:val="clear" w:color="auto" w:fill="F7CAAC"/>
          </w:tcPr>
          <w:p w14:paraId="3F769FE2" w14:textId="77777777" w:rsidR="00E34283" w:rsidRDefault="00E34283" w:rsidP="005133EF">
            <w:pPr>
              <w:jc w:val="both"/>
              <w:rPr>
                <w:b/>
              </w:rPr>
            </w:pPr>
            <w:r>
              <w:rPr>
                <w:b/>
              </w:rPr>
              <w:t xml:space="preserve">hodin </w:t>
            </w:r>
          </w:p>
        </w:tc>
      </w:tr>
      <w:tr w:rsidR="00E34283" w14:paraId="0E318F1F" w14:textId="77777777" w:rsidTr="005133EF">
        <w:tc>
          <w:tcPr>
            <w:tcW w:w="9855" w:type="dxa"/>
            <w:gridSpan w:val="4"/>
            <w:shd w:val="clear" w:color="auto" w:fill="F7CAAC"/>
          </w:tcPr>
          <w:p w14:paraId="702D2000" w14:textId="77777777" w:rsidR="00E34283" w:rsidRDefault="00E34283" w:rsidP="005133EF">
            <w:pPr>
              <w:jc w:val="both"/>
              <w:rPr>
                <w:b/>
              </w:rPr>
            </w:pPr>
            <w:r>
              <w:rPr>
                <w:b/>
              </w:rPr>
              <w:t>Informace o způsobu kontaktu s vyučujícím</w:t>
            </w:r>
          </w:p>
        </w:tc>
      </w:tr>
      <w:tr w:rsidR="00E34283" w14:paraId="722A4A80" w14:textId="77777777" w:rsidTr="005133EF">
        <w:trPr>
          <w:trHeight w:val="1373"/>
        </w:trPr>
        <w:tc>
          <w:tcPr>
            <w:tcW w:w="9855" w:type="dxa"/>
            <w:gridSpan w:val="4"/>
          </w:tcPr>
          <w:p w14:paraId="1E4C5A20" w14:textId="77777777" w:rsidR="00E34283" w:rsidRDefault="00E34283" w:rsidP="005133EF">
            <w:pPr>
              <w:jc w:val="both"/>
            </w:pPr>
          </w:p>
        </w:tc>
      </w:tr>
    </w:tbl>
    <w:p w14:paraId="42E9832D" w14:textId="33F1E78B" w:rsidR="00E665A7" w:rsidRDefault="00E665A7"/>
    <w:p w14:paraId="624C9DE7" w14:textId="77777777" w:rsidR="00E665A7" w:rsidRDefault="00E665A7">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1F28FF7B" w14:textId="77777777" w:rsidTr="005133EF">
        <w:tc>
          <w:tcPr>
            <w:tcW w:w="9855" w:type="dxa"/>
            <w:gridSpan w:val="9"/>
            <w:tcBorders>
              <w:bottom w:val="double" w:sz="4" w:space="0" w:color="auto"/>
            </w:tcBorders>
            <w:shd w:val="clear" w:color="auto" w:fill="BDD6EE"/>
          </w:tcPr>
          <w:p w14:paraId="56F8BAF4" w14:textId="77777777" w:rsidR="001E1ACB" w:rsidRDefault="001E1ACB" w:rsidP="005133EF">
            <w:pPr>
              <w:jc w:val="both"/>
              <w:rPr>
                <w:b/>
                <w:sz w:val="28"/>
              </w:rPr>
            </w:pPr>
            <w:r>
              <w:lastRenderedPageBreak/>
              <w:br w:type="page"/>
            </w:r>
            <w:r>
              <w:rPr>
                <w:b/>
                <w:sz w:val="28"/>
              </w:rPr>
              <w:t>B-III – Charakteristika studijního předmětu</w:t>
            </w:r>
          </w:p>
        </w:tc>
      </w:tr>
      <w:tr w:rsidR="005738EA" w14:paraId="5887CA1D" w14:textId="77777777" w:rsidTr="005133EF">
        <w:tc>
          <w:tcPr>
            <w:tcW w:w="3086" w:type="dxa"/>
            <w:tcBorders>
              <w:top w:val="double" w:sz="4" w:space="0" w:color="auto"/>
            </w:tcBorders>
            <w:shd w:val="clear" w:color="auto" w:fill="F7CAAC"/>
          </w:tcPr>
          <w:p w14:paraId="02DDC730" w14:textId="77777777" w:rsidR="005738EA" w:rsidRDefault="005738EA" w:rsidP="000E6FEA">
            <w:pPr>
              <w:rPr>
                <w:b/>
              </w:rPr>
            </w:pPr>
            <w:r>
              <w:rPr>
                <w:b/>
              </w:rPr>
              <w:t>Název studijního předmětu</w:t>
            </w:r>
          </w:p>
        </w:tc>
        <w:tc>
          <w:tcPr>
            <w:tcW w:w="6769" w:type="dxa"/>
            <w:gridSpan w:val="8"/>
            <w:tcBorders>
              <w:top w:val="double" w:sz="4" w:space="0" w:color="auto"/>
            </w:tcBorders>
          </w:tcPr>
          <w:p w14:paraId="112F2414" w14:textId="77A6619B" w:rsidR="005738EA" w:rsidRDefault="005738EA" w:rsidP="009A7678">
            <w:pPr>
              <w:jc w:val="both"/>
            </w:pPr>
            <w:r>
              <w:t xml:space="preserve">Digitální </w:t>
            </w:r>
            <w:r w:rsidR="009A7678">
              <w:t xml:space="preserve">a grafické nástroje </w:t>
            </w:r>
            <w:r>
              <w:t>1</w:t>
            </w:r>
          </w:p>
        </w:tc>
      </w:tr>
      <w:tr w:rsidR="004908DC" w14:paraId="774BCDBC" w14:textId="77777777" w:rsidTr="005133EF">
        <w:tc>
          <w:tcPr>
            <w:tcW w:w="3086" w:type="dxa"/>
            <w:shd w:val="clear" w:color="auto" w:fill="F7CAAC"/>
          </w:tcPr>
          <w:p w14:paraId="6C61A9E0" w14:textId="77777777" w:rsidR="004908DC" w:rsidRDefault="004908DC" w:rsidP="000E6FEA">
            <w:pPr>
              <w:rPr>
                <w:b/>
              </w:rPr>
            </w:pPr>
            <w:r>
              <w:rPr>
                <w:b/>
              </w:rPr>
              <w:t>Typ předmětu</w:t>
            </w:r>
          </w:p>
        </w:tc>
        <w:tc>
          <w:tcPr>
            <w:tcW w:w="3406" w:type="dxa"/>
            <w:gridSpan w:val="5"/>
          </w:tcPr>
          <w:p w14:paraId="79BEF36D" w14:textId="61C21227" w:rsidR="004908DC" w:rsidRDefault="004908DC" w:rsidP="004908DC">
            <w:pPr>
              <w:jc w:val="both"/>
            </w:pPr>
            <w:r>
              <w:t>povinný</w:t>
            </w:r>
          </w:p>
        </w:tc>
        <w:tc>
          <w:tcPr>
            <w:tcW w:w="2695" w:type="dxa"/>
            <w:gridSpan w:val="2"/>
            <w:shd w:val="clear" w:color="auto" w:fill="F7CAAC"/>
          </w:tcPr>
          <w:p w14:paraId="2D8DA2F2" w14:textId="2DEDEA66" w:rsidR="004908DC" w:rsidRDefault="004908DC" w:rsidP="004908DC">
            <w:pPr>
              <w:jc w:val="both"/>
            </w:pPr>
            <w:r>
              <w:rPr>
                <w:b/>
              </w:rPr>
              <w:t>doporučený ročník / semestr</w:t>
            </w:r>
          </w:p>
        </w:tc>
        <w:tc>
          <w:tcPr>
            <w:tcW w:w="668" w:type="dxa"/>
          </w:tcPr>
          <w:p w14:paraId="2DB0EB9E" w14:textId="1B462499" w:rsidR="004908DC" w:rsidRDefault="004908DC" w:rsidP="004908DC">
            <w:pPr>
              <w:jc w:val="both"/>
            </w:pPr>
            <w:r>
              <w:t>1/ZS</w:t>
            </w:r>
          </w:p>
        </w:tc>
      </w:tr>
      <w:tr w:rsidR="00A723F6" w14:paraId="5A174476" w14:textId="77777777" w:rsidTr="005133EF">
        <w:tc>
          <w:tcPr>
            <w:tcW w:w="3086" w:type="dxa"/>
            <w:shd w:val="clear" w:color="auto" w:fill="F7CAAC"/>
          </w:tcPr>
          <w:p w14:paraId="32208E1F" w14:textId="77777777" w:rsidR="00A723F6" w:rsidRDefault="00A723F6" w:rsidP="000E6FEA">
            <w:pPr>
              <w:rPr>
                <w:b/>
              </w:rPr>
            </w:pPr>
            <w:r>
              <w:rPr>
                <w:b/>
              </w:rPr>
              <w:t>Rozsah studijního předmětu</w:t>
            </w:r>
          </w:p>
        </w:tc>
        <w:tc>
          <w:tcPr>
            <w:tcW w:w="1701" w:type="dxa"/>
            <w:gridSpan w:val="3"/>
          </w:tcPr>
          <w:p w14:paraId="25F91999" w14:textId="21D1B00F" w:rsidR="00A723F6" w:rsidRDefault="00A723F6" w:rsidP="00A723F6">
            <w:pPr>
              <w:jc w:val="both"/>
            </w:pPr>
            <w:r>
              <w:t>26c</w:t>
            </w:r>
          </w:p>
        </w:tc>
        <w:tc>
          <w:tcPr>
            <w:tcW w:w="889" w:type="dxa"/>
            <w:shd w:val="clear" w:color="auto" w:fill="F7CAAC"/>
          </w:tcPr>
          <w:p w14:paraId="6057D05B" w14:textId="592AF592" w:rsidR="00A723F6" w:rsidRDefault="00A723F6" w:rsidP="00A723F6">
            <w:pPr>
              <w:jc w:val="both"/>
              <w:rPr>
                <w:b/>
              </w:rPr>
            </w:pPr>
            <w:r>
              <w:rPr>
                <w:b/>
              </w:rPr>
              <w:t xml:space="preserve">hod. </w:t>
            </w:r>
          </w:p>
        </w:tc>
        <w:tc>
          <w:tcPr>
            <w:tcW w:w="816" w:type="dxa"/>
          </w:tcPr>
          <w:p w14:paraId="23E121BB" w14:textId="601BD4C1" w:rsidR="00A723F6" w:rsidRDefault="00A723F6" w:rsidP="00A723F6">
            <w:pPr>
              <w:jc w:val="both"/>
            </w:pPr>
            <w:r>
              <w:t>26</w:t>
            </w:r>
          </w:p>
        </w:tc>
        <w:tc>
          <w:tcPr>
            <w:tcW w:w="2156" w:type="dxa"/>
            <w:shd w:val="clear" w:color="auto" w:fill="F7CAAC"/>
          </w:tcPr>
          <w:p w14:paraId="0ED7C147" w14:textId="5A80813C" w:rsidR="00A723F6" w:rsidRDefault="00A723F6" w:rsidP="00A723F6">
            <w:pPr>
              <w:jc w:val="both"/>
              <w:rPr>
                <w:b/>
              </w:rPr>
            </w:pPr>
            <w:r>
              <w:rPr>
                <w:b/>
              </w:rPr>
              <w:t>kreditů</w:t>
            </w:r>
          </w:p>
        </w:tc>
        <w:tc>
          <w:tcPr>
            <w:tcW w:w="1207" w:type="dxa"/>
            <w:gridSpan w:val="2"/>
          </w:tcPr>
          <w:p w14:paraId="061E7911" w14:textId="0EEAB251" w:rsidR="00A723F6" w:rsidRDefault="00A723F6" w:rsidP="00A723F6">
            <w:pPr>
              <w:jc w:val="both"/>
            </w:pPr>
            <w:r>
              <w:t>2</w:t>
            </w:r>
          </w:p>
        </w:tc>
      </w:tr>
      <w:tr w:rsidR="005738EA" w14:paraId="2B4ED5A6" w14:textId="77777777" w:rsidTr="005133EF">
        <w:tc>
          <w:tcPr>
            <w:tcW w:w="3086" w:type="dxa"/>
            <w:shd w:val="clear" w:color="auto" w:fill="F7CAAC"/>
          </w:tcPr>
          <w:p w14:paraId="49AA410D" w14:textId="77777777" w:rsidR="005738EA" w:rsidRDefault="005738EA" w:rsidP="000E6FEA">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238E75ED" w14:textId="77777777" w:rsidR="005738EA" w:rsidRDefault="005738EA" w:rsidP="005738EA">
            <w:pPr>
              <w:jc w:val="both"/>
            </w:pPr>
          </w:p>
        </w:tc>
      </w:tr>
      <w:tr w:rsidR="007055AC" w14:paraId="46B030CB" w14:textId="77777777" w:rsidTr="005133EF">
        <w:tc>
          <w:tcPr>
            <w:tcW w:w="3086" w:type="dxa"/>
            <w:shd w:val="clear" w:color="auto" w:fill="F7CAAC"/>
          </w:tcPr>
          <w:p w14:paraId="0A66FEE6" w14:textId="77777777" w:rsidR="007055AC" w:rsidRPr="005A0406" w:rsidRDefault="007055AC" w:rsidP="000E6FEA">
            <w:pPr>
              <w:rPr>
                <w:b/>
              </w:rPr>
            </w:pPr>
            <w:r w:rsidRPr="005A0406">
              <w:rPr>
                <w:b/>
              </w:rPr>
              <w:t>Způsob ověření výsledků učení</w:t>
            </w:r>
          </w:p>
        </w:tc>
        <w:tc>
          <w:tcPr>
            <w:tcW w:w="3406" w:type="dxa"/>
            <w:gridSpan w:val="5"/>
          </w:tcPr>
          <w:p w14:paraId="2C4D7CDF" w14:textId="615622EF" w:rsidR="007055AC" w:rsidRDefault="007055AC" w:rsidP="007055AC">
            <w:pPr>
              <w:jc w:val="both"/>
            </w:pPr>
            <w:r>
              <w:t>klasifikovaný zápočet</w:t>
            </w:r>
          </w:p>
        </w:tc>
        <w:tc>
          <w:tcPr>
            <w:tcW w:w="2156" w:type="dxa"/>
            <w:shd w:val="clear" w:color="auto" w:fill="F7CAAC"/>
          </w:tcPr>
          <w:p w14:paraId="33BC3D25" w14:textId="176038B5" w:rsidR="007055AC" w:rsidRDefault="007055AC" w:rsidP="007055AC">
            <w:pPr>
              <w:jc w:val="both"/>
              <w:rPr>
                <w:b/>
              </w:rPr>
            </w:pPr>
            <w:r>
              <w:rPr>
                <w:b/>
              </w:rPr>
              <w:t>Forma výuky</w:t>
            </w:r>
          </w:p>
        </w:tc>
        <w:tc>
          <w:tcPr>
            <w:tcW w:w="1207" w:type="dxa"/>
            <w:gridSpan w:val="2"/>
          </w:tcPr>
          <w:p w14:paraId="57828EE1" w14:textId="616C3AAA" w:rsidR="007055AC" w:rsidRDefault="007055AC" w:rsidP="007055AC">
            <w:pPr>
              <w:jc w:val="both"/>
            </w:pPr>
            <w:r>
              <w:t>cvičení</w:t>
            </w:r>
          </w:p>
        </w:tc>
      </w:tr>
      <w:tr w:rsidR="005738EA" w14:paraId="7B302A6E" w14:textId="77777777" w:rsidTr="005133EF">
        <w:tc>
          <w:tcPr>
            <w:tcW w:w="3086" w:type="dxa"/>
            <w:shd w:val="clear" w:color="auto" w:fill="F7CAAC"/>
          </w:tcPr>
          <w:p w14:paraId="704CBA87" w14:textId="77777777" w:rsidR="005738EA" w:rsidRPr="005A0406" w:rsidRDefault="005738EA" w:rsidP="000E6FEA">
            <w:pPr>
              <w:rPr>
                <w:b/>
              </w:rPr>
            </w:pPr>
            <w:r w:rsidRPr="005A0406">
              <w:rPr>
                <w:b/>
              </w:rPr>
              <w:t>Forma způsobu ověření výsledků učení a další požadavky na studenta</w:t>
            </w:r>
          </w:p>
        </w:tc>
        <w:tc>
          <w:tcPr>
            <w:tcW w:w="6769" w:type="dxa"/>
            <w:gridSpan w:val="8"/>
            <w:tcBorders>
              <w:bottom w:val="nil"/>
            </w:tcBorders>
          </w:tcPr>
          <w:p w14:paraId="25DDD9A1" w14:textId="77777777" w:rsidR="0007401C" w:rsidRDefault="0007401C" w:rsidP="0007401C">
            <w:pPr>
              <w:pStyle w:val="FreeFormAA"/>
              <w:tabs>
                <w:tab w:val="left" w:pos="6551"/>
              </w:tabs>
              <w:ind w:right="142"/>
              <w:rPr>
                <w:rFonts w:ascii="Times New Roman" w:eastAsia="Lucida Grande" w:hAnsi="Times New Roman"/>
                <w:color w:val="auto"/>
                <w:sz w:val="20"/>
              </w:rPr>
            </w:pPr>
            <w:r>
              <w:rPr>
                <w:rFonts w:ascii="Times New Roman" w:eastAsia="Lucida Grande" w:hAnsi="Times New Roman"/>
                <w:color w:val="auto"/>
                <w:sz w:val="20"/>
              </w:rPr>
              <w:t>P</w:t>
            </w:r>
            <w:r w:rsidRPr="00436F78">
              <w:rPr>
                <w:rFonts w:ascii="Times New Roman" w:eastAsia="Lucida Grande" w:hAnsi="Times New Roman"/>
                <w:color w:val="auto"/>
                <w:sz w:val="20"/>
              </w:rPr>
              <w:t xml:space="preserve">ovinná účast na cvičeních minimálně 80 %. </w:t>
            </w:r>
          </w:p>
          <w:p w14:paraId="4AF2A9B7" w14:textId="13DCD581" w:rsidR="0007401C" w:rsidRDefault="00BE3472" w:rsidP="0007401C">
            <w:pPr>
              <w:jc w:val="both"/>
              <w:rPr>
                <w:color w:val="000000"/>
                <w:shd w:val="clear" w:color="auto" w:fill="FFFFFF"/>
              </w:rPr>
            </w:pPr>
            <w:r>
              <w:t>Vypracování</w:t>
            </w:r>
            <w:r w:rsidR="0007401C">
              <w:rPr>
                <w:color w:val="000000"/>
                <w:shd w:val="clear" w:color="auto" w:fill="FFFFFF"/>
              </w:rPr>
              <w:t xml:space="preserve"> zadaných úkolů.</w:t>
            </w:r>
          </w:p>
          <w:p w14:paraId="4A9CC4A1" w14:textId="77777777" w:rsidR="005738EA" w:rsidRDefault="005738EA" w:rsidP="005738EA">
            <w:pPr>
              <w:jc w:val="both"/>
            </w:pPr>
          </w:p>
        </w:tc>
      </w:tr>
      <w:tr w:rsidR="005738EA" w14:paraId="6F3B6EA9" w14:textId="77777777" w:rsidTr="000E6FEA">
        <w:trPr>
          <w:trHeight w:val="204"/>
        </w:trPr>
        <w:tc>
          <w:tcPr>
            <w:tcW w:w="9855" w:type="dxa"/>
            <w:gridSpan w:val="9"/>
            <w:tcBorders>
              <w:top w:val="nil"/>
            </w:tcBorders>
          </w:tcPr>
          <w:p w14:paraId="01D8A4EB" w14:textId="77777777" w:rsidR="005738EA" w:rsidRDefault="005738EA" w:rsidP="000E6FEA"/>
        </w:tc>
      </w:tr>
      <w:tr w:rsidR="00E50117" w14:paraId="715CEA35" w14:textId="77777777" w:rsidTr="005133EF">
        <w:trPr>
          <w:trHeight w:val="197"/>
        </w:trPr>
        <w:tc>
          <w:tcPr>
            <w:tcW w:w="3086" w:type="dxa"/>
            <w:tcBorders>
              <w:top w:val="nil"/>
            </w:tcBorders>
            <w:shd w:val="clear" w:color="auto" w:fill="F7CAAC"/>
          </w:tcPr>
          <w:p w14:paraId="56113871" w14:textId="77777777" w:rsidR="00E50117" w:rsidRDefault="00E50117" w:rsidP="000E6FEA">
            <w:pPr>
              <w:rPr>
                <w:b/>
              </w:rPr>
            </w:pPr>
            <w:r>
              <w:rPr>
                <w:b/>
              </w:rPr>
              <w:t>Garant předmětu</w:t>
            </w:r>
          </w:p>
        </w:tc>
        <w:tc>
          <w:tcPr>
            <w:tcW w:w="6769" w:type="dxa"/>
            <w:gridSpan w:val="8"/>
            <w:tcBorders>
              <w:top w:val="nil"/>
            </w:tcBorders>
          </w:tcPr>
          <w:p w14:paraId="6DAF18F2" w14:textId="50117AC3" w:rsidR="00E50117" w:rsidRDefault="00E50117" w:rsidP="00E50117">
            <w:pPr>
              <w:jc w:val="both"/>
            </w:pPr>
            <w:r>
              <w:t>MgA. Jana Vyoralová, Ph.D.</w:t>
            </w:r>
          </w:p>
        </w:tc>
      </w:tr>
      <w:tr w:rsidR="00E50117" w14:paraId="52739798" w14:textId="77777777" w:rsidTr="005133EF">
        <w:trPr>
          <w:trHeight w:val="243"/>
        </w:trPr>
        <w:tc>
          <w:tcPr>
            <w:tcW w:w="3086" w:type="dxa"/>
            <w:tcBorders>
              <w:top w:val="nil"/>
            </w:tcBorders>
            <w:shd w:val="clear" w:color="auto" w:fill="F7CAAC"/>
          </w:tcPr>
          <w:p w14:paraId="1491DB7B" w14:textId="77777777" w:rsidR="00E50117" w:rsidRDefault="00E50117" w:rsidP="000E6FEA">
            <w:pPr>
              <w:rPr>
                <w:b/>
              </w:rPr>
            </w:pPr>
            <w:r>
              <w:rPr>
                <w:b/>
              </w:rPr>
              <w:t>Zapojení garanta do výuky předmětu</w:t>
            </w:r>
          </w:p>
        </w:tc>
        <w:tc>
          <w:tcPr>
            <w:tcW w:w="6769" w:type="dxa"/>
            <w:gridSpan w:val="8"/>
            <w:tcBorders>
              <w:top w:val="nil"/>
            </w:tcBorders>
          </w:tcPr>
          <w:p w14:paraId="3A9DCAA3" w14:textId="499F5FE2" w:rsidR="00E50117" w:rsidRDefault="00E50117" w:rsidP="00E50117">
            <w:pPr>
              <w:jc w:val="both"/>
            </w:pPr>
            <w:r>
              <w:t>100 %</w:t>
            </w:r>
          </w:p>
        </w:tc>
      </w:tr>
      <w:tr w:rsidR="00E50117" w14:paraId="4C9779A1" w14:textId="77777777" w:rsidTr="005133EF">
        <w:tc>
          <w:tcPr>
            <w:tcW w:w="3086" w:type="dxa"/>
            <w:shd w:val="clear" w:color="auto" w:fill="F7CAAC"/>
          </w:tcPr>
          <w:p w14:paraId="378B8DE4" w14:textId="77777777" w:rsidR="00E50117" w:rsidRDefault="00E50117" w:rsidP="000E6FEA">
            <w:pPr>
              <w:rPr>
                <w:b/>
              </w:rPr>
            </w:pPr>
            <w:r>
              <w:rPr>
                <w:b/>
              </w:rPr>
              <w:t>Vyučující</w:t>
            </w:r>
          </w:p>
        </w:tc>
        <w:tc>
          <w:tcPr>
            <w:tcW w:w="6769" w:type="dxa"/>
            <w:gridSpan w:val="8"/>
            <w:tcBorders>
              <w:bottom w:val="nil"/>
            </w:tcBorders>
          </w:tcPr>
          <w:p w14:paraId="7FCF3E57" w14:textId="022E412A" w:rsidR="00E50117" w:rsidRDefault="00E50117" w:rsidP="00E50117">
            <w:pPr>
              <w:jc w:val="both"/>
            </w:pPr>
            <w:r>
              <w:t>MgA. Jana Vyoralová, Ph.D.</w:t>
            </w:r>
          </w:p>
        </w:tc>
      </w:tr>
      <w:tr w:rsidR="005738EA" w14:paraId="3309B9A3" w14:textId="77777777" w:rsidTr="000E6FEA">
        <w:trPr>
          <w:trHeight w:val="136"/>
        </w:trPr>
        <w:tc>
          <w:tcPr>
            <w:tcW w:w="9855" w:type="dxa"/>
            <w:gridSpan w:val="9"/>
            <w:tcBorders>
              <w:top w:val="nil"/>
            </w:tcBorders>
          </w:tcPr>
          <w:p w14:paraId="6A21F039" w14:textId="77777777" w:rsidR="005738EA" w:rsidRDefault="005738EA" w:rsidP="005738EA">
            <w:pPr>
              <w:jc w:val="both"/>
            </w:pPr>
          </w:p>
        </w:tc>
      </w:tr>
      <w:tr w:rsidR="005738EA" w14:paraId="315D96B5" w14:textId="77777777" w:rsidTr="005133EF">
        <w:tc>
          <w:tcPr>
            <w:tcW w:w="3086" w:type="dxa"/>
            <w:shd w:val="clear" w:color="auto" w:fill="F7CAAC"/>
          </w:tcPr>
          <w:p w14:paraId="17237085" w14:textId="77777777" w:rsidR="005738EA" w:rsidRPr="001452AD" w:rsidRDefault="005738EA" w:rsidP="005738EA">
            <w:pPr>
              <w:jc w:val="both"/>
              <w:rPr>
                <w:b/>
                <w:highlight w:val="yellow"/>
              </w:rPr>
            </w:pPr>
            <w:r w:rsidRPr="009B48E7">
              <w:rPr>
                <w:b/>
              </w:rPr>
              <w:t>Hlavní témata a výsledky učení</w:t>
            </w:r>
          </w:p>
        </w:tc>
        <w:tc>
          <w:tcPr>
            <w:tcW w:w="6769" w:type="dxa"/>
            <w:gridSpan w:val="8"/>
            <w:tcBorders>
              <w:bottom w:val="nil"/>
            </w:tcBorders>
          </w:tcPr>
          <w:p w14:paraId="45A04AAD" w14:textId="77777777" w:rsidR="005738EA" w:rsidRPr="001452AD" w:rsidRDefault="005738EA" w:rsidP="005738EA">
            <w:pPr>
              <w:jc w:val="both"/>
              <w:rPr>
                <w:highlight w:val="yellow"/>
              </w:rPr>
            </w:pPr>
          </w:p>
        </w:tc>
      </w:tr>
      <w:tr w:rsidR="00AC5989" w14:paraId="2734A94E" w14:textId="77777777" w:rsidTr="005133EF">
        <w:trPr>
          <w:trHeight w:val="2197"/>
        </w:trPr>
        <w:tc>
          <w:tcPr>
            <w:tcW w:w="9855" w:type="dxa"/>
            <w:gridSpan w:val="9"/>
            <w:tcBorders>
              <w:top w:val="nil"/>
              <w:bottom w:val="single" w:sz="4" w:space="0" w:color="auto"/>
            </w:tcBorders>
          </w:tcPr>
          <w:p w14:paraId="3FFD134F" w14:textId="6D3AE902" w:rsidR="00AC5989" w:rsidRPr="00BE3472" w:rsidRDefault="00537762" w:rsidP="00537762">
            <w:pPr>
              <w:jc w:val="both"/>
              <w:rPr>
                <w:b/>
                <w:lang w:eastAsia="en-US"/>
              </w:rPr>
            </w:pPr>
            <w:r w:rsidRPr="00BE3472">
              <w:rPr>
                <w:b/>
                <w:shd w:val="clear" w:color="auto" w:fill="FFFFFF"/>
                <w:lang w:eastAsia="en-US"/>
              </w:rPr>
              <w:t>Témata:</w:t>
            </w:r>
          </w:p>
          <w:p w14:paraId="0293F606" w14:textId="7E445B1A" w:rsidR="009A7678" w:rsidRDefault="009A7678" w:rsidP="004C352E">
            <w:pPr>
              <w:pStyle w:val="Bezmezer"/>
              <w:widowControl w:val="0"/>
              <w:numPr>
                <w:ilvl w:val="0"/>
                <w:numId w:val="90"/>
              </w:numPr>
              <w:suppressAutoHyphens/>
              <w:jc w:val="both"/>
            </w:pPr>
            <w:r w:rsidRPr="00BE3472">
              <w:t xml:space="preserve">Základní </w:t>
            </w:r>
            <w:r>
              <w:t xml:space="preserve">dokument, seznámení s vektorem a </w:t>
            </w:r>
            <w:proofErr w:type="spellStart"/>
            <w:r>
              <w:t>vektorizací</w:t>
            </w:r>
            <w:proofErr w:type="spellEnd"/>
            <w:r w:rsidR="00023E87">
              <w:t>.</w:t>
            </w:r>
          </w:p>
          <w:p w14:paraId="0151E71A" w14:textId="42FFE27D" w:rsidR="009A7678" w:rsidRDefault="008D79C9" w:rsidP="004C352E">
            <w:pPr>
              <w:pStyle w:val="Bezmezer"/>
              <w:widowControl w:val="0"/>
              <w:numPr>
                <w:ilvl w:val="0"/>
                <w:numId w:val="90"/>
              </w:numPr>
              <w:suppressAutoHyphens/>
              <w:jc w:val="both"/>
            </w:pPr>
            <w:r>
              <w:t xml:space="preserve">Barevné </w:t>
            </w:r>
            <w:r w:rsidR="009A7678">
              <w:t>režimy a jejich použití</w:t>
            </w:r>
            <w:r w:rsidR="00023E87">
              <w:t>.</w:t>
            </w:r>
          </w:p>
          <w:p w14:paraId="3E1B7649" w14:textId="6EB77D5D" w:rsidR="009A7678" w:rsidRDefault="009A7678" w:rsidP="004C352E">
            <w:pPr>
              <w:pStyle w:val="Bezmezer"/>
              <w:widowControl w:val="0"/>
              <w:numPr>
                <w:ilvl w:val="0"/>
                <w:numId w:val="90"/>
              </w:numPr>
              <w:suppressAutoHyphens/>
              <w:jc w:val="both"/>
            </w:pPr>
            <w:r>
              <w:t xml:space="preserve">Používané formáty, seznámení s křivkami a </w:t>
            </w:r>
            <w:proofErr w:type="spellStart"/>
            <w:r>
              <w:t>křivkováním</w:t>
            </w:r>
            <w:proofErr w:type="spellEnd"/>
            <w:r w:rsidR="00023E87">
              <w:t>.</w:t>
            </w:r>
          </w:p>
          <w:p w14:paraId="3E95B4F1" w14:textId="10515252" w:rsidR="009A7678" w:rsidRDefault="009A7678" w:rsidP="004C352E">
            <w:pPr>
              <w:pStyle w:val="Bezmezer"/>
              <w:widowControl w:val="0"/>
              <w:numPr>
                <w:ilvl w:val="0"/>
                <w:numId w:val="90"/>
              </w:numPr>
              <w:suppressAutoHyphens/>
              <w:jc w:val="both"/>
            </w:pPr>
            <w:r>
              <w:t>Rozšířené nástroje a efekty</w:t>
            </w:r>
            <w:r w:rsidR="00023E87">
              <w:t>.</w:t>
            </w:r>
          </w:p>
          <w:p w14:paraId="104B53E6" w14:textId="1ACFDF3F" w:rsidR="009A7678" w:rsidRDefault="009A7678" w:rsidP="004C352E">
            <w:pPr>
              <w:pStyle w:val="Bezmezer"/>
              <w:widowControl w:val="0"/>
              <w:numPr>
                <w:ilvl w:val="0"/>
                <w:numId w:val="90"/>
              </w:numPr>
              <w:suppressAutoHyphens/>
              <w:jc w:val="both"/>
            </w:pPr>
            <w:r>
              <w:t>Práce s písmem a typografií</w:t>
            </w:r>
            <w:r w:rsidR="00023E87">
              <w:t>.</w:t>
            </w:r>
          </w:p>
          <w:p w14:paraId="34DE69EF" w14:textId="33B423FE" w:rsidR="009A7678" w:rsidRDefault="009A7678" w:rsidP="004C352E">
            <w:pPr>
              <w:pStyle w:val="Bezmezer"/>
              <w:widowControl w:val="0"/>
              <w:numPr>
                <w:ilvl w:val="0"/>
                <w:numId w:val="90"/>
              </w:numPr>
              <w:suppressAutoHyphens/>
              <w:jc w:val="both"/>
            </w:pPr>
            <w:r>
              <w:t>Tvorba jednoduchého dokumentu, obraz a písmo</w:t>
            </w:r>
            <w:r w:rsidR="00023E87">
              <w:t>.</w:t>
            </w:r>
          </w:p>
          <w:p w14:paraId="5392C553" w14:textId="20D59247" w:rsidR="009A7678" w:rsidRDefault="009A7678" w:rsidP="004C352E">
            <w:pPr>
              <w:pStyle w:val="Bezmezer"/>
              <w:widowControl w:val="0"/>
              <w:numPr>
                <w:ilvl w:val="0"/>
                <w:numId w:val="90"/>
              </w:numPr>
              <w:suppressAutoHyphens/>
              <w:jc w:val="both"/>
            </w:pPr>
            <w:r>
              <w:t>Práce s perem a štětci</w:t>
            </w:r>
            <w:r w:rsidR="00023E87">
              <w:t>.</w:t>
            </w:r>
          </w:p>
          <w:p w14:paraId="40A8D047" w14:textId="3C5980D0" w:rsidR="009A7678" w:rsidRDefault="009A7678" w:rsidP="004C352E">
            <w:pPr>
              <w:pStyle w:val="Bezmezer"/>
              <w:widowControl w:val="0"/>
              <w:numPr>
                <w:ilvl w:val="0"/>
                <w:numId w:val="90"/>
              </w:numPr>
              <w:suppressAutoHyphens/>
              <w:jc w:val="both"/>
            </w:pPr>
            <w:r>
              <w:t>Práce se stopami a symboly</w:t>
            </w:r>
            <w:r w:rsidR="00023E87">
              <w:t>.</w:t>
            </w:r>
          </w:p>
          <w:p w14:paraId="274B0671" w14:textId="62051FB6" w:rsidR="009A7678" w:rsidRPr="00B16D37" w:rsidRDefault="009A7678" w:rsidP="004C352E">
            <w:pPr>
              <w:pStyle w:val="Bezmezer"/>
              <w:widowControl w:val="0"/>
              <w:numPr>
                <w:ilvl w:val="0"/>
                <w:numId w:val="90"/>
              </w:numPr>
              <w:suppressAutoHyphens/>
              <w:jc w:val="both"/>
            </w:pPr>
            <w:r w:rsidRPr="00B16D37">
              <w:t>Práce v</w:t>
            </w:r>
            <w:r w:rsidR="00B16D37" w:rsidRPr="00B16D37">
              <w:t xml:space="preserve"> </w:t>
            </w:r>
            <w:proofErr w:type="spellStart"/>
            <w:r w:rsidRPr="00B16D37">
              <w:t>Illustrátoru</w:t>
            </w:r>
            <w:proofErr w:type="spellEnd"/>
            <w:r w:rsidR="00023E87" w:rsidRPr="00B16D37">
              <w:t>.</w:t>
            </w:r>
          </w:p>
          <w:p w14:paraId="0442DDF1" w14:textId="7A190104" w:rsidR="009A7678" w:rsidRDefault="009A7678" w:rsidP="004C352E">
            <w:pPr>
              <w:pStyle w:val="Bezmezer"/>
              <w:widowControl w:val="0"/>
              <w:numPr>
                <w:ilvl w:val="0"/>
                <w:numId w:val="90"/>
              </w:numPr>
              <w:suppressAutoHyphens/>
              <w:jc w:val="both"/>
            </w:pPr>
            <w:r>
              <w:t>Prolínání obrazu, přechody a mřížky</w:t>
            </w:r>
            <w:r w:rsidR="00023E87">
              <w:t>.</w:t>
            </w:r>
          </w:p>
          <w:p w14:paraId="14492592" w14:textId="2C48EF50" w:rsidR="009A7678" w:rsidRDefault="009A7678" w:rsidP="004C352E">
            <w:pPr>
              <w:pStyle w:val="Bezmezer"/>
              <w:widowControl w:val="0"/>
              <w:numPr>
                <w:ilvl w:val="0"/>
                <w:numId w:val="90"/>
              </w:numPr>
              <w:suppressAutoHyphens/>
              <w:jc w:val="both"/>
            </w:pPr>
            <w:r>
              <w:t>Ukládání a exportování</w:t>
            </w:r>
            <w:r w:rsidR="00023E87">
              <w:t>.</w:t>
            </w:r>
          </w:p>
          <w:p w14:paraId="5532FC4C" w14:textId="0511A975" w:rsidR="009A7678" w:rsidRDefault="009A7678" w:rsidP="004C352E">
            <w:pPr>
              <w:pStyle w:val="Bezmezer"/>
              <w:widowControl w:val="0"/>
              <w:numPr>
                <w:ilvl w:val="0"/>
                <w:numId w:val="90"/>
              </w:numPr>
              <w:suppressAutoHyphens/>
              <w:jc w:val="both"/>
            </w:pPr>
            <w:r>
              <w:t>Příprava tiskových dat</w:t>
            </w:r>
            <w:r w:rsidR="00023E87">
              <w:t>.</w:t>
            </w:r>
          </w:p>
          <w:p w14:paraId="2005DA89" w14:textId="119E955E" w:rsidR="009A7678" w:rsidRDefault="009A7678" w:rsidP="004C352E">
            <w:pPr>
              <w:pStyle w:val="Bezmezer"/>
              <w:widowControl w:val="0"/>
              <w:numPr>
                <w:ilvl w:val="0"/>
                <w:numId w:val="90"/>
              </w:numPr>
              <w:suppressAutoHyphens/>
              <w:spacing w:after="120"/>
              <w:jc w:val="both"/>
            </w:pPr>
            <w:r>
              <w:t>Práce s bitmapovou a vektorovou grafikou</w:t>
            </w:r>
            <w:r w:rsidR="00023E87">
              <w:t>.</w:t>
            </w:r>
          </w:p>
          <w:p w14:paraId="6FCADA97" w14:textId="77777777" w:rsidR="00537762" w:rsidRPr="00BE3472" w:rsidRDefault="00537762" w:rsidP="00537762">
            <w:pPr>
              <w:jc w:val="both"/>
              <w:rPr>
                <w:b/>
              </w:rPr>
            </w:pPr>
            <w:r w:rsidRPr="00BE3472">
              <w:rPr>
                <w:b/>
              </w:rPr>
              <w:t>Výsledky učení:</w:t>
            </w:r>
          </w:p>
          <w:p w14:paraId="5430D382" w14:textId="6BCC9CF9" w:rsidR="00537762" w:rsidRPr="00CE4EF6" w:rsidRDefault="00537762" w:rsidP="00537762">
            <w:pPr>
              <w:jc w:val="both"/>
            </w:pPr>
            <w:r w:rsidRPr="00CE4EF6">
              <w:t>Odborné znalosti – po absolvování předmětu student umí:</w:t>
            </w:r>
          </w:p>
          <w:p w14:paraId="23AEE49C" w14:textId="6DA09D57" w:rsidR="009A7678" w:rsidRPr="00CE4EF6" w:rsidRDefault="00BE3472" w:rsidP="004C352E">
            <w:pPr>
              <w:pStyle w:val="Odstavecseseznamem"/>
              <w:numPr>
                <w:ilvl w:val="0"/>
                <w:numId w:val="92"/>
              </w:numPr>
              <w:jc w:val="both"/>
              <w:rPr>
                <w:color w:val="FF0000"/>
              </w:rPr>
            </w:pPr>
            <w:r w:rsidRPr="00CE4EF6">
              <w:t>pojmenovat</w:t>
            </w:r>
            <w:r w:rsidR="009A7678" w:rsidRPr="00CE4EF6">
              <w:t xml:space="preserve"> rozdíly mezi bitmapovou a vektorovou grafikou</w:t>
            </w:r>
          </w:p>
          <w:p w14:paraId="5BB01FA5" w14:textId="77777777" w:rsidR="00BE3472" w:rsidRPr="00CE4EF6" w:rsidRDefault="00BE3472" w:rsidP="004C352E">
            <w:pPr>
              <w:pStyle w:val="Odstavecseseznamem"/>
              <w:numPr>
                <w:ilvl w:val="0"/>
                <w:numId w:val="92"/>
              </w:numPr>
              <w:jc w:val="both"/>
              <w:rPr>
                <w:color w:val="FF0000"/>
              </w:rPr>
            </w:pPr>
            <w:r w:rsidRPr="00CE4EF6">
              <w:t>definovat barevné režimy</w:t>
            </w:r>
          </w:p>
          <w:p w14:paraId="03DECB80" w14:textId="0EB78BB8" w:rsidR="00BE3472" w:rsidRPr="00CE4EF6" w:rsidRDefault="00BE3472" w:rsidP="004C352E">
            <w:pPr>
              <w:pStyle w:val="Odstavecseseznamem"/>
              <w:numPr>
                <w:ilvl w:val="0"/>
                <w:numId w:val="92"/>
              </w:numPr>
              <w:jc w:val="both"/>
              <w:rPr>
                <w:color w:val="FF0000"/>
              </w:rPr>
            </w:pPr>
            <w:r w:rsidRPr="00CE4EF6">
              <w:t>vysvětlit principy ukládání a exportování</w:t>
            </w:r>
          </w:p>
          <w:p w14:paraId="702EF76B" w14:textId="77777777" w:rsidR="00537762" w:rsidRPr="00CE4EF6" w:rsidRDefault="00537762" w:rsidP="00537762">
            <w:pPr>
              <w:jc w:val="both"/>
            </w:pPr>
            <w:r w:rsidRPr="00CE4EF6">
              <w:t>Odborné dovednosti – po absolvování předmětu student umí:</w:t>
            </w:r>
          </w:p>
          <w:p w14:paraId="69712135" w14:textId="21AD499A" w:rsidR="00BE3472" w:rsidRPr="00CE4EF6" w:rsidRDefault="009A7678" w:rsidP="004C352E">
            <w:pPr>
              <w:pStyle w:val="Odstavecseseznamem"/>
              <w:numPr>
                <w:ilvl w:val="0"/>
                <w:numId w:val="92"/>
              </w:numPr>
              <w:jc w:val="both"/>
            </w:pPr>
            <w:r w:rsidRPr="00CE4EF6">
              <w:t>vytvá</w:t>
            </w:r>
            <w:r w:rsidR="00BE3472" w:rsidRPr="00CE4EF6">
              <w:t>řet</w:t>
            </w:r>
            <w:r w:rsidRPr="00CE4EF6">
              <w:t xml:space="preserve"> obrazov</w:t>
            </w:r>
            <w:r w:rsidR="00BE3472" w:rsidRPr="00CE4EF6">
              <w:t>é</w:t>
            </w:r>
            <w:r w:rsidRPr="00CE4EF6">
              <w:t xml:space="preserve"> kompozic</w:t>
            </w:r>
            <w:r w:rsidR="00BE3472" w:rsidRPr="00CE4EF6">
              <w:t>e</w:t>
            </w:r>
            <w:r w:rsidRPr="00CE4EF6">
              <w:t xml:space="preserve"> </w:t>
            </w:r>
            <w:proofErr w:type="spellStart"/>
            <w:r w:rsidRPr="00CE4EF6">
              <w:t>vektoriza</w:t>
            </w:r>
            <w:r w:rsidR="004F64B9" w:rsidRPr="00CE4EF6">
              <w:t>cí</w:t>
            </w:r>
            <w:proofErr w:type="spellEnd"/>
            <w:r w:rsidRPr="00CE4EF6">
              <w:t xml:space="preserve"> obrazů </w:t>
            </w:r>
          </w:p>
          <w:p w14:paraId="203B9071" w14:textId="60BEA742" w:rsidR="00BE3472" w:rsidRPr="00CE4EF6" w:rsidRDefault="009A7678" w:rsidP="004C352E">
            <w:pPr>
              <w:pStyle w:val="Odstavecseseznamem"/>
              <w:numPr>
                <w:ilvl w:val="0"/>
                <w:numId w:val="92"/>
              </w:numPr>
              <w:jc w:val="both"/>
            </w:pPr>
            <w:r w:rsidRPr="00CE4EF6">
              <w:t>pr</w:t>
            </w:r>
            <w:r w:rsidR="00612FD3" w:rsidRPr="00CE4EF6">
              <w:t>acovat</w:t>
            </w:r>
            <w:r w:rsidR="00BE3472" w:rsidRPr="00CE4EF6">
              <w:t xml:space="preserve"> s křivkami a nástrojem pero</w:t>
            </w:r>
          </w:p>
          <w:p w14:paraId="20CA8F9E" w14:textId="77777777" w:rsidR="00BE3472" w:rsidRDefault="00BE3472" w:rsidP="004C352E">
            <w:pPr>
              <w:pStyle w:val="Odstavecseseznamem"/>
              <w:numPr>
                <w:ilvl w:val="0"/>
                <w:numId w:val="92"/>
              </w:numPr>
              <w:jc w:val="both"/>
            </w:pPr>
            <w:r>
              <w:t>využít písmo,</w:t>
            </w:r>
            <w:r w:rsidR="009A7678">
              <w:t xml:space="preserve"> typografii a pokročilou typografii</w:t>
            </w:r>
          </w:p>
          <w:p w14:paraId="6E6B58A5" w14:textId="5E2D238E" w:rsidR="00AC5989" w:rsidRPr="005A0406" w:rsidRDefault="00BE3472" w:rsidP="004C352E">
            <w:pPr>
              <w:pStyle w:val="Odstavecseseznamem"/>
              <w:numPr>
                <w:ilvl w:val="0"/>
                <w:numId w:val="92"/>
              </w:numPr>
              <w:jc w:val="both"/>
            </w:pPr>
            <w:r>
              <w:t>v</w:t>
            </w:r>
            <w:r w:rsidR="009A7678">
              <w:t>ytvářet a</w:t>
            </w:r>
            <w:r>
              <w:t xml:space="preserve"> pracovat s vektorovou grafikou</w:t>
            </w:r>
          </w:p>
        </w:tc>
      </w:tr>
      <w:tr w:rsidR="00AC5989" w14:paraId="3EFA104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2A4FD673" w14:textId="77777777" w:rsidR="00AC5989" w:rsidRPr="001452AD" w:rsidRDefault="00AC5989" w:rsidP="00AC5989">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3E2CDB2" w14:textId="77777777" w:rsidR="00AC5989" w:rsidRPr="001452AD" w:rsidRDefault="00AC5989" w:rsidP="00AC5989">
            <w:pPr>
              <w:jc w:val="both"/>
              <w:rPr>
                <w:highlight w:val="yellow"/>
              </w:rPr>
            </w:pPr>
          </w:p>
        </w:tc>
      </w:tr>
      <w:tr w:rsidR="00AC5989" w14:paraId="7D9C0DAA" w14:textId="77777777" w:rsidTr="009136ED">
        <w:trPr>
          <w:trHeight w:val="751"/>
        </w:trPr>
        <w:tc>
          <w:tcPr>
            <w:tcW w:w="9855" w:type="dxa"/>
            <w:gridSpan w:val="9"/>
            <w:tcBorders>
              <w:top w:val="nil"/>
              <w:bottom w:val="single" w:sz="4" w:space="0" w:color="auto"/>
            </w:tcBorders>
          </w:tcPr>
          <w:p w14:paraId="75BC4334" w14:textId="69A82850" w:rsidR="009A7678" w:rsidRDefault="009A7678" w:rsidP="004C352E">
            <w:pPr>
              <w:pStyle w:val="Odstavecseseznamem"/>
              <w:widowControl w:val="0"/>
              <w:numPr>
                <w:ilvl w:val="0"/>
                <w:numId w:val="91"/>
              </w:numPr>
              <w:jc w:val="both"/>
            </w:pPr>
            <w:r>
              <w:t>grafické a výtvarné činnosti</w:t>
            </w:r>
          </w:p>
          <w:p w14:paraId="526B1A73" w14:textId="4C1F1E62" w:rsidR="009A7678" w:rsidRDefault="009A7678" w:rsidP="004C352E">
            <w:pPr>
              <w:pStyle w:val="Odstavecseseznamem"/>
              <w:widowControl w:val="0"/>
              <w:numPr>
                <w:ilvl w:val="0"/>
                <w:numId w:val="91"/>
              </w:numPr>
              <w:jc w:val="both"/>
            </w:pPr>
            <w:r>
              <w:t>individuální práce studentů</w:t>
            </w:r>
          </w:p>
          <w:p w14:paraId="1A4FAC92" w14:textId="6501091D" w:rsidR="00602F68" w:rsidRDefault="009A7678" w:rsidP="004C352E">
            <w:pPr>
              <w:pStyle w:val="Odstavecseseznamem"/>
              <w:numPr>
                <w:ilvl w:val="0"/>
                <w:numId w:val="91"/>
              </w:numPr>
              <w:jc w:val="both"/>
            </w:pPr>
            <w:r>
              <w:t>cvičení na počítači</w:t>
            </w:r>
          </w:p>
        </w:tc>
      </w:tr>
      <w:tr w:rsidR="00AC5989" w14:paraId="0698C67A" w14:textId="77777777" w:rsidTr="005133EF">
        <w:trPr>
          <w:trHeight w:val="265"/>
        </w:trPr>
        <w:tc>
          <w:tcPr>
            <w:tcW w:w="3653" w:type="dxa"/>
            <w:gridSpan w:val="3"/>
            <w:tcBorders>
              <w:top w:val="single" w:sz="4" w:space="0" w:color="auto"/>
            </w:tcBorders>
            <w:shd w:val="clear" w:color="auto" w:fill="F7CAAC"/>
          </w:tcPr>
          <w:p w14:paraId="66C52E8A" w14:textId="77777777" w:rsidR="00AC5989" w:rsidRDefault="00AC5989" w:rsidP="00AC5989">
            <w:pPr>
              <w:jc w:val="both"/>
            </w:pPr>
            <w:r>
              <w:rPr>
                <w:b/>
              </w:rPr>
              <w:t>Studijní literatura a studijní pomůcky</w:t>
            </w:r>
          </w:p>
        </w:tc>
        <w:tc>
          <w:tcPr>
            <w:tcW w:w="6202" w:type="dxa"/>
            <w:gridSpan w:val="6"/>
            <w:tcBorders>
              <w:top w:val="single" w:sz="4" w:space="0" w:color="auto"/>
              <w:bottom w:val="nil"/>
            </w:tcBorders>
          </w:tcPr>
          <w:p w14:paraId="359740AC" w14:textId="77777777" w:rsidR="00AC5989" w:rsidRDefault="00AC5989" w:rsidP="00AC5989">
            <w:pPr>
              <w:jc w:val="both"/>
            </w:pPr>
          </w:p>
        </w:tc>
      </w:tr>
      <w:tr w:rsidR="00AC5989" w14:paraId="418240C3" w14:textId="77777777" w:rsidTr="009136ED">
        <w:trPr>
          <w:trHeight w:val="992"/>
        </w:trPr>
        <w:tc>
          <w:tcPr>
            <w:tcW w:w="9855" w:type="dxa"/>
            <w:gridSpan w:val="9"/>
            <w:tcBorders>
              <w:top w:val="nil"/>
            </w:tcBorders>
          </w:tcPr>
          <w:p w14:paraId="2EB99936" w14:textId="77777777" w:rsidR="00BE3472" w:rsidRDefault="00BE3472" w:rsidP="00BE3472">
            <w:pPr>
              <w:widowControl w:val="0"/>
              <w:rPr>
                <w:rFonts w:eastAsia="NSimSun"/>
                <w:b/>
                <w:bCs/>
                <w:color w:val="000000"/>
              </w:rPr>
            </w:pPr>
            <w:r>
              <w:rPr>
                <w:rFonts w:eastAsia="NSimSun"/>
                <w:b/>
                <w:bCs/>
                <w:color w:val="000000"/>
              </w:rPr>
              <w:t>Povinná:</w:t>
            </w:r>
          </w:p>
          <w:p w14:paraId="21378A6E" w14:textId="2751D06C" w:rsidR="00BE3472" w:rsidRPr="00AA7346" w:rsidRDefault="00BE3472" w:rsidP="00BE3472">
            <w:pPr>
              <w:widowControl w:val="0"/>
              <w:rPr>
                <w:rFonts w:eastAsia="NSimSun"/>
                <w:color w:val="000000"/>
              </w:rPr>
            </w:pPr>
            <w:r w:rsidRPr="00AA7346">
              <w:rPr>
                <w:rFonts w:eastAsia="NSimSun"/>
                <w:color w:val="000000"/>
              </w:rPr>
              <w:t xml:space="preserve">AMBROSE, </w:t>
            </w:r>
            <w:proofErr w:type="spellStart"/>
            <w:r w:rsidRPr="00AA7346">
              <w:rPr>
                <w:rFonts w:eastAsia="NSimSun"/>
                <w:color w:val="000000"/>
              </w:rPr>
              <w:t>Gavin</w:t>
            </w:r>
            <w:proofErr w:type="spellEnd"/>
            <w:r w:rsidRPr="00AA7346">
              <w:rPr>
                <w:rFonts w:eastAsia="NSimSun"/>
                <w:color w:val="000000"/>
              </w:rPr>
              <w:t xml:space="preserve"> a </w:t>
            </w:r>
            <w:r w:rsidR="005A3717" w:rsidRPr="00AA7346">
              <w:rPr>
                <w:rFonts w:eastAsia="NSimSun"/>
                <w:color w:val="000000"/>
              </w:rPr>
              <w:t>HARRIS</w:t>
            </w:r>
            <w:r w:rsidR="005A3717">
              <w:rPr>
                <w:rFonts w:eastAsia="NSimSun"/>
                <w:color w:val="000000"/>
              </w:rPr>
              <w:t>,</w:t>
            </w:r>
            <w:r w:rsidR="005A3717" w:rsidRPr="00AA7346">
              <w:rPr>
                <w:rFonts w:eastAsia="NSimSun"/>
                <w:color w:val="000000"/>
              </w:rPr>
              <w:t xml:space="preserve"> </w:t>
            </w:r>
            <w:r w:rsidRPr="00AA7346">
              <w:rPr>
                <w:rFonts w:eastAsia="NSimSun"/>
                <w:color w:val="000000"/>
              </w:rPr>
              <w:t>Paul. </w:t>
            </w:r>
            <w:r w:rsidRPr="00AA7346">
              <w:rPr>
                <w:rFonts w:eastAsia="NSimSun"/>
                <w:i/>
                <w:iCs/>
                <w:color w:val="000000"/>
              </w:rPr>
              <w:t>Grafický design: formát</w:t>
            </w:r>
            <w:r w:rsidRPr="00AA7346">
              <w:rPr>
                <w:rFonts w:eastAsia="NSimSun"/>
                <w:color w:val="000000"/>
              </w:rPr>
              <w:t xml:space="preserve">.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2011. ISBN 9788025129661.</w:t>
            </w:r>
          </w:p>
          <w:p w14:paraId="6AC66152" w14:textId="77777777" w:rsidR="00BE3472" w:rsidRPr="00AA7346" w:rsidRDefault="00BE3472" w:rsidP="00BE3472">
            <w:pPr>
              <w:pStyle w:val="FreeFormA"/>
              <w:widowControl w:val="0"/>
              <w:rPr>
                <w:rFonts w:eastAsia="NSimSun" w:hint="eastAsia"/>
                <w:sz w:val="20"/>
              </w:rPr>
            </w:pPr>
            <w:r w:rsidRPr="00AA7346">
              <w:rPr>
                <w:rFonts w:eastAsia="NSimSun"/>
                <w:i/>
                <w:iCs/>
                <w:sz w:val="20"/>
              </w:rPr>
              <w:t xml:space="preserve">Oficiální výukový kurz Adobe </w:t>
            </w:r>
            <w:proofErr w:type="spellStart"/>
            <w:r w:rsidRPr="00AA7346">
              <w:rPr>
                <w:rFonts w:eastAsia="NSimSun"/>
                <w:i/>
                <w:iCs/>
                <w:sz w:val="20"/>
              </w:rPr>
              <w:t>Illustrátor</w:t>
            </w:r>
            <w:proofErr w:type="spellEnd"/>
            <w:r w:rsidRPr="00AA7346">
              <w:rPr>
                <w:rFonts w:eastAsia="NSimSun"/>
                <w:i/>
                <w:iCs/>
                <w:sz w:val="20"/>
              </w:rPr>
              <w:t xml:space="preserve"> CS6</w:t>
            </w:r>
            <w:r w:rsidRPr="00AA7346">
              <w:rPr>
                <w:rFonts w:eastAsia="NSimSun"/>
                <w:sz w:val="20"/>
              </w:rPr>
              <w:t xml:space="preserve">. Brno: </w:t>
            </w:r>
            <w:proofErr w:type="spellStart"/>
            <w:r w:rsidRPr="00AA7346">
              <w:rPr>
                <w:rFonts w:eastAsia="NSimSun"/>
                <w:sz w:val="20"/>
              </w:rPr>
              <w:t>Computer</w:t>
            </w:r>
            <w:proofErr w:type="spellEnd"/>
            <w:r w:rsidRPr="00AA7346">
              <w:rPr>
                <w:rFonts w:eastAsia="NSimSun"/>
                <w:sz w:val="20"/>
              </w:rPr>
              <w:t xml:space="preserve"> </w:t>
            </w:r>
            <w:proofErr w:type="spellStart"/>
            <w:r w:rsidRPr="00AA7346">
              <w:rPr>
                <w:rFonts w:eastAsia="NSimSun"/>
                <w:sz w:val="20"/>
              </w:rPr>
              <w:t>Press</w:t>
            </w:r>
            <w:proofErr w:type="spellEnd"/>
            <w:r w:rsidRPr="00AA7346">
              <w:rPr>
                <w:rFonts w:eastAsia="NSimSun"/>
                <w:sz w:val="20"/>
              </w:rPr>
              <w:t>, 2013. ISBN 9788025137925.</w:t>
            </w:r>
          </w:p>
          <w:p w14:paraId="57906BF1" w14:textId="77777777" w:rsidR="00BE3472" w:rsidRPr="00AA7346" w:rsidRDefault="00BE3472" w:rsidP="00BE3472">
            <w:pPr>
              <w:widowControl w:val="0"/>
              <w:rPr>
                <w:rFonts w:eastAsia="NSimSun"/>
                <w:color w:val="000000"/>
              </w:rPr>
            </w:pPr>
            <w:r w:rsidRPr="00AA7346">
              <w:rPr>
                <w:rFonts w:eastAsia="NSimSun"/>
                <w:color w:val="000000"/>
              </w:rPr>
              <w:t xml:space="preserve">WOOD, Brian. </w:t>
            </w:r>
            <w:r w:rsidRPr="00AA7346">
              <w:rPr>
                <w:rFonts w:eastAsia="NSimSun"/>
                <w:i/>
                <w:iCs/>
                <w:color w:val="000000"/>
              </w:rPr>
              <w:t xml:space="preserve">Adobe </w:t>
            </w:r>
            <w:proofErr w:type="spellStart"/>
            <w:r w:rsidRPr="00AA7346">
              <w:rPr>
                <w:rFonts w:eastAsia="NSimSun"/>
                <w:i/>
                <w:iCs/>
                <w:color w:val="000000"/>
              </w:rPr>
              <w:t>Illustrator</w:t>
            </w:r>
            <w:proofErr w:type="spellEnd"/>
            <w:r w:rsidRPr="00AA7346">
              <w:rPr>
                <w:rFonts w:eastAsia="NSimSun"/>
                <w:i/>
                <w:iCs/>
                <w:color w:val="000000"/>
              </w:rPr>
              <w:t xml:space="preserve"> CC: </w:t>
            </w:r>
            <w:proofErr w:type="spellStart"/>
            <w:r w:rsidRPr="00AA7346">
              <w:rPr>
                <w:rFonts w:eastAsia="NSimSun"/>
                <w:i/>
                <w:iCs/>
                <w:color w:val="000000"/>
              </w:rPr>
              <w:t>Ai</w:t>
            </w:r>
            <w:proofErr w:type="spellEnd"/>
            <w:r w:rsidRPr="00AA7346">
              <w:rPr>
                <w:rFonts w:eastAsia="NSimSun"/>
                <w:i/>
                <w:iCs/>
                <w:color w:val="000000"/>
              </w:rPr>
              <w:t>: oficiální výukový kurz</w:t>
            </w:r>
            <w:r w:rsidRPr="00AA7346">
              <w:rPr>
                <w:rFonts w:eastAsia="NSimSun"/>
                <w:color w:val="000000"/>
              </w:rPr>
              <w:t xml:space="preserve">.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2017. ISBN 9788025148624.</w:t>
            </w:r>
          </w:p>
          <w:p w14:paraId="5A89DEC8" w14:textId="77777777" w:rsidR="00BE3472" w:rsidRDefault="00BE3472" w:rsidP="00BE3472">
            <w:pPr>
              <w:widowControl w:val="0"/>
              <w:rPr>
                <w:rFonts w:eastAsia="NSimSun"/>
                <w:color w:val="000000"/>
              </w:rPr>
            </w:pPr>
            <w:r>
              <w:rPr>
                <w:rFonts w:eastAsia="NSimSun"/>
                <w:b/>
                <w:bCs/>
                <w:color w:val="000000"/>
              </w:rPr>
              <w:t>Doporučená:</w:t>
            </w:r>
          </w:p>
          <w:p w14:paraId="76347D83" w14:textId="77777777" w:rsidR="00BE3472" w:rsidRPr="00AA7346" w:rsidRDefault="00BE3472" w:rsidP="00BE3472">
            <w:pPr>
              <w:widowControl w:val="0"/>
              <w:rPr>
                <w:rFonts w:eastAsia="NSimSun"/>
                <w:color w:val="000000"/>
              </w:rPr>
            </w:pPr>
            <w:r w:rsidRPr="00AA7346">
              <w:rPr>
                <w:rFonts w:eastAsia="NSimSun"/>
                <w:color w:val="000000"/>
              </w:rPr>
              <w:t>HASHIMOTO, Alan. </w:t>
            </w:r>
            <w:r w:rsidRPr="00AA7346">
              <w:rPr>
                <w:rFonts w:eastAsia="NSimSun"/>
                <w:i/>
                <w:iCs/>
                <w:color w:val="000000"/>
              </w:rPr>
              <w:t>Velká kniha digitální grafiky a designu</w:t>
            </w:r>
            <w:r w:rsidRPr="00AA7346">
              <w:rPr>
                <w:rFonts w:eastAsia="NSimSun"/>
                <w:color w:val="000000"/>
              </w:rPr>
              <w:t xml:space="preserve">.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xml:space="preserve">, 2008. ISBN 9788025121665. </w:t>
            </w:r>
          </w:p>
          <w:p w14:paraId="56C00925" w14:textId="77777777" w:rsidR="00BE3472" w:rsidRPr="00AA7346" w:rsidRDefault="00BE3472" w:rsidP="00BE3472">
            <w:pPr>
              <w:widowControl w:val="0"/>
              <w:rPr>
                <w:rFonts w:eastAsia="NSimSun"/>
                <w:color w:val="000000"/>
              </w:rPr>
            </w:pPr>
            <w:r w:rsidRPr="00AA7346">
              <w:rPr>
                <w:rFonts w:eastAsia="NSimSun"/>
                <w:color w:val="000000"/>
              </w:rPr>
              <w:t>LEA, Derek. </w:t>
            </w:r>
            <w:r w:rsidRPr="00AA7346">
              <w:rPr>
                <w:rFonts w:eastAsia="NSimSun"/>
                <w:i/>
                <w:iCs/>
                <w:color w:val="000000"/>
              </w:rPr>
              <w:t xml:space="preserve">Kreativní grafika: ilustrace, umělecké techniky a 3D kresby kombinující Photoshop s aplikacemi </w:t>
            </w:r>
            <w:proofErr w:type="spellStart"/>
            <w:r w:rsidRPr="00AA7346">
              <w:rPr>
                <w:rFonts w:eastAsia="NSimSun"/>
                <w:i/>
                <w:iCs/>
                <w:color w:val="000000"/>
              </w:rPr>
              <w:t>Illustrator</w:t>
            </w:r>
            <w:proofErr w:type="spellEnd"/>
            <w:r w:rsidRPr="00AA7346">
              <w:rPr>
                <w:rFonts w:eastAsia="NSimSun"/>
                <w:i/>
                <w:iCs/>
                <w:color w:val="000000"/>
              </w:rPr>
              <w:t xml:space="preserve">, Poser, </w:t>
            </w:r>
            <w:proofErr w:type="spellStart"/>
            <w:r w:rsidRPr="00AA7346">
              <w:rPr>
                <w:rFonts w:eastAsia="NSimSun"/>
                <w:i/>
                <w:iCs/>
                <w:color w:val="000000"/>
              </w:rPr>
              <w:t>Painter</w:t>
            </w:r>
            <w:proofErr w:type="spellEnd"/>
            <w:r w:rsidRPr="00AA7346">
              <w:rPr>
                <w:rFonts w:eastAsia="NSimSun"/>
                <w:i/>
                <w:iCs/>
                <w:color w:val="000000"/>
              </w:rPr>
              <w:t xml:space="preserve">, </w:t>
            </w:r>
            <w:proofErr w:type="spellStart"/>
            <w:r w:rsidRPr="00AA7346">
              <w:rPr>
                <w:rFonts w:eastAsia="NSimSun"/>
                <w:i/>
                <w:iCs/>
                <w:color w:val="000000"/>
              </w:rPr>
              <w:t>Cinema</w:t>
            </w:r>
            <w:proofErr w:type="spellEnd"/>
            <w:r w:rsidRPr="00AA7346">
              <w:rPr>
                <w:rFonts w:eastAsia="NSimSun"/>
                <w:i/>
                <w:iCs/>
                <w:color w:val="000000"/>
              </w:rPr>
              <w:t xml:space="preserve"> </w:t>
            </w:r>
            <w:proofErr w:type="gramStart"/>
            <w:r w:rsidRPr="00AA7346">
              <w:rPr>
                <w:rFonts w:eastAsia="NSimSun"/>
                <w:i/>
                <w:iCs/>
                <w:color w:val="000000"/>
              </w:rPr>
              <w:t>4D</w:t>
            </w:r>
            <w:proofErr w:type="gramEnd"/>
            <w:r w:rsidRPr="00AA7346">
              <w:rPr>
                <w:rFonts w:eastAsia="NSimSun"/>
                <w:i/>
                <w:iCs/>
                <w:color w:val="000000"/>
              </w:rPr>
              <w:t xml:space="preserve"> a </w:t>
            </w:r>
            <w:proofErr w:type="spellStart"/>
            <w:r w:rsidRPr="00AA7346">
              <w:rPr>
                <w:rFonts w:eastAsia="NSimSun"/>
                <w:i/>
                <w:iCs/>
                <w:color w:val="000000"/>
              </w:rPr>
              <w:t>ZBrush</w:t>
            </w:r>
            <w:proofErr w:type="spellEnd"/>
            <w:r w:rsidRPr="00AA7346">
              <w:rPr>
                <w:rFonts w:eastAsia="NSimSun"/>
                <w:color w:val="000000"/>
              </w:rPr>
              <w:t xml:space="preserve">.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2011. ISBN 9788025134696.</w:t>
            </w:r>
          </w:p>
          <w:p w14:paraId="202BA257" w14:textId="77777777" w:rsidR="00BE3472" w:rsidRPr="00AA7346" w:rsidRDefault="00BE3472" w:rsidP="00BE3472">
            <w:pPr>
              <w:pStyle w:val="Bezmezer"/>
              <w:widowControl w:val="0"/>
              <w:rPr>
                <w:bCs/>
              </w:rPr>
            </w:pPr>
            <w:r w:rsidRPr="00AA7346">
              <w:rPr>
                <w:bCs/>
              </w:rPr>
              <w:t xml:space="preserve">PELÁNEK, Radek. </w:t>
            </w:r>
            <w:r w:rsidRPr="00AA7346">
              <w:rPr>
                <w:bCs/>
                <w:i/>
                <w:iCs/>
              </w:rPr>
              <w:t>Želví grafika: exkurze do programování, geometrie a umění</w:t>
            </w:r>
            <w:r w:rsidRPr="00AA7346">
              <w:rPr>
                <w:bCs/>
              </w:rPr>
              <w:t xml:space="preserve">. Brno: </w:t>
            </w:r>
            <w:proofErr w:type="spellStart"/>
            <w:r w:rsidRPr="00AA7346">
              <w:rPr>
                <w:bCs/>
              </w:rPr>
              <w:t>Computer</w:t>
            </w:r>
            <w:proofErr w:type="spellEnd"/>
            <w:r w:rsidRPr="00AA7346">
              <w:rPr>
                <w:bCs/>
              </w:rPr>
              <w:t xml:space="preserve"> </w:t>
            </w:r>
            <w:proofErr w:type="spellStart"/>
            <w:r w:rsidRPr="00AA7346">
              <w:rPr>
                <w:bCs/>
              </w:rPr>
              <w:t>Press</w:t>
            </w:r>
            <w:proofErr w:type="spellEnd"/>
            <w:r w:rsidRPr="00AA7346">
              <w:rPr>
                <w:bCs/>
              </w:rPr>
              <w:t>, 2018.</w:t>
            </w:r>
          </w:p>
          <w:p w14:paraId="44FFAB89" w14:textId="77777777" w:rsidR="00BE3472" w:rsidRPr="00AA7346" w:rsidRDefault="00BE3472" w:rsidP="00BE3472">
            <w:pPr>
              <w:pStyle w:val="Bezmezer"/>
              <w:widowControl w:val="0"/>
              <w:rPr>
                <w:bCs/>
              </w:rPr>
            </w:pPr>
            <w:r w:rsidRPr="00AA7346">
              <w:rPr>
                <w:bCs/>
              </w:rPr>
              <w:t>ISBN 9788025149058.</w:t>
            </w:r>
          </w:p>
          <w:p w14:paraId="1F648EFF" w14:textId="77777777" w:rsidR="00BE3472" w:rsidRPr="00AA7346" w:rsidRDefault="00BE3472" w:rsidP="00BE3472">
            <w:pPr>
              <w:widowControl w:val="0"/>
              <w:rPr>
                <w:rFonts w:eastAsia="NSimSun"/>
                <w:color w:val="000000"/>
              </w:rPr>
            </w:pPr>
            <w:r w:rsidRPr="00AA7346">
              <w:rPr>
                <w:rFonts w:eastAsia="NSimSun"/>
                <w:color w:val="000000"/>
              </w:rPr>
              <w:t>STEUER, Sharon. </w:t>
            </w:r>
            <w:r w:rsidRPr="00AA7346">
              <w:rPr>
                <w:rFonts w:eastAsia="NSimSun"/>
                <w:i/>
                <w:iCs/>
                <w:color w:val="000000"/>
              </w:rPr>
              <w:t xml:space="preserve">Mistrovství v Adobe </w:t>
            </w:r>
            <w:proofErr w:type="spellStart"/>
            <w:r w:rsidRPr="00AA7346">
              <w:rPr>
                <w:rFonts w:eastAsia="NSimSun"/>
                <w:i/>
                <w:iCs/>
                <w:color w:val="000000"/>
              </w:rPr>
              <w:t>Illustrator</w:t>
            </w:r>
            <w:proofErr w:type="spellEnd"/>
            <w:r w:rsidRPr="00AA7346">
              <w:rPr>
                <w:rFonts w:eastAsia="NSimSun"/>
                <w:color w:val="000000"/>
              </w:rPr>
              <w:t xml:space="preserve">: tipy, efekty, kouzla.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xml:space="preserve">, 2007. </w:t>
            </w:r>
          </w:p>
          <w:p w14:paraId="2E02EE71" w14:textId="2E9988E4" w:rsidR="00AC5989" w:rsidRDefault="00BE3472" w:rsidP="009136ED">
            <w:pPr>
              <w:widowControl w:val="0"/>
              <w:spacing w:line="254" w:lineRule="auto"/>
              <w:jc w:val="both"/>
            </w:pPr>
            <w:r w:rsidRPr="00AA7346">
              <w:rPr>
                <w:rFonts w:eastAsia="NSimSun"/>
                <w:color w:val="000000"/>
              </w:rPr>
              <w:t>ISBN 9788025117781.</w:t>
            </w:r>
          </w:p>
        </w:tc>
      </w:tr>
      <w:tr w:rsidR="00AC5989" w14:paraId="12829929"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CFB5F44" w14:textId="77777777" w:rsidR="00AC5989" w:rsidRDefault="00AC5989" w:rsidP="00AC5989">
            <w:pPr>
              <w:jc w:val="center"/>
              <w:rPr>
                <w:b/>
              </w:rPr>
            </w:pPr>
            <w:r>
              <w:rPr>
                <w:b/>
              </w:rPr>
              <w:lastRenderedPageBreak/>
              <w:t>Informace ke kombinované nebo distanční formě</w:t>
            </w:r>
          </w:p>
        </w:tc>
      </w:tr>
      <w:tr w:rsidR="00AC5989" w14:paraId="461F305F" w14:textId="77777777" w:rsidTr="005133EF">
        <w:tc>
          <w:tcPr>
            <w:tcW w:w="4787" w:type="dxa"/>
            <w:gridSpan w:val="4"/>
            <w:tcBorders>
              <w:top w:val="single" w:sz="2" w:space="0" w:color="auto"/>
            </w:tcBorders>
            <w:shd w:val="clear" w:color="auto" w:fill="F7CAAC"/>
          </w:tcPr>
          <w:p w14:paraId="373A6B20" w14:textId="77777777" w:rsidR="00AC5989" w:rsidRDefault="00AC5989" w:rsidP="00AC5989">
            <w:pPr>
              <w:jc w:val="both"/>
            </w:pPr>
            <w:r>
              <w:rPr>
                <w:b/>
              </w:rPr>
              <w:t>Rozsah konzultací (soustředění)</w:t>
            </w:r>
          </w:p>
        </w:tc>
        <w:tc>
          <w:tcPr>
            <w:tcW w:w="889" w:type="dxa"/>
            <w:tcBorders>
              <w:top w:val="single" w:sz="2" w:space="0" w:color="auto"/>
            </w:tcBorders>
          </w:tcPr>
          <w:p w14:paraId="572C6B10" w14:textId="77777777" w:rsidR="00AC5989" w:rsidRDefault="00AC5989" w:rsidP="00AC5989">
            <w:pPr>
              <w:jc w:val="both"/>
            </w:pPr>
          </w:p>
        </w:tc>
        <w:tc>
          <w:tcPr>
            <w:tcW w:w="4179" w:type="dxa"/>
            <w:gridSpan w:val="4"/>
            <w:tcBorders>
              <w:top w:val="single" w:sz="2" w:space="0" w:color="auto"/>
            </w:tcBorders>
            <w:shd w:val="clear" w:color="auto" w:fill="F7CAAC"/>
          </w:tcPr>
          <w:p w14:paraId="5E1426BE" w14:textId="77777777" w:rsidR="00AC5989" w:rsidRDefault="00AC5989" w:rsidP="00AC5989">
            <w:pPr>
              <w:jc w:val="both"/>
              <w:rPr>
                <w:b/>
              </w:rPr>
            </w:pPr>
            <w:r>
              <w:rPr>
                <w:b/>
              </w:rPr>
              <w:t xml:space="preserve">hodin </w:t>
            </w:r>
          </w:p>
        </w:tc>
      </w:tr>
      <w:tr w:rsidR="00AC5989" w14:paraId="605B22C2" w14:textId="77777777" w:rsidTr="005133EF">
        <w:tc>
          <w:tcPr>
            <w:tcW w:w="9855" w:type="dxa"/>
            <w:gridSpan w:val="9"/>
            <w:shd w:val="clear" w:color="auto" w:fill="F7CAAC"/>
          </w:tcPr>
          <w:p w14:paraId="358F9530" w14:textId="77777777" w:rsidR="00AC5989" w:rsidRDefault="00AC5989" w:rsidP="00AC5989">
            <w:pPr>
              <w:jc w:val="both"/>
              <w:rPr>
                <w:b/>
              </w:rPr>
            </w:pPr>
            <w:r>
              <w:rPr>
                <w:b/>
              </w:rPr>
              <w:t>Informace o způsobu kontaktu s vyučujícím</w:t>
            </w:r>
          </w:p>
        </w:tc>
      </w:tr>
      <w:tr w:rsidR="00AC5989" w14:paraId="04253382" w14:textId="77777777" w:rsidTr="005133EF">
        <w:trPr>
          <w:trHeight w:val="1373"/>
        </w:trPr>
        <w:tc>
          <w:tcPr>
            <w:tcW w:w="9855" w:type="dxa"/>
            <w:gridSpan w:val="9"/>
          </w:tcPr>
          <w:p w14:paraId="235161E4" w14:textId="77777777" w:rsidR="00AC5989" w:rsidRDefault="00AC5989" w:rsidP="00AC5989">
            <w:pPr>
              <w:jc w:val="both"/>
            </w:pPr>
          </w:p>
        </w:tc>
      </w:tr>
    </w:tbl>
    <w:p w14:paraId="32FAB4D9" w14:textId="7700B942" w:rsidR="00CC3631" w:rsidRDefault="00CC3631"/>
    <w:p w14:paraId="71D00386" w14:textId="77777777" w:rsidR="00CC3631" w:rsidRDefault="00CC363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0D852179" w14:textId="77777777" w:rsidTr="005133EF">
        <w:tc>
          <w:tcPr>
            <w:tcW w:w="9855" w:type="dxa"/>
            <w:gridSpan w:val="9"/>
            <w:tcBorders>
              <w:bottom w:val="double" w:sz="4" w:space="0" w:color="auto"/>
            </w:tcBorders>
            <w:shd w:val="clear" w:color="auto" w:fill="BDD6EE"/>
          </w:tcPr>
          <w:p w14:paraId="3BA03E5C" w14:textId="77777777" w:rsidR="001E1ACB" w:rsidRDefault="001E1ACB" w:rsidP="005133EF">
            <w:pPr>
              <w:jc w:val="both"/>
              <w:rPr>
                <w:b/>
                <w:sz w:val="28"/>
              </w:rPr>
            </w:pPr>
            <w:r>
              <w:lastRenderedPageBreak/>
              <w:br w:type="page"/>
            </w:r>
            <w:r>
              <w:rPr>
                <w:b/>
                <w:sz w:val="28"/>
              </w:rPr>
              <w:t>B-III – Charakteristika studijního předmětu</w:t>
            </w:r>
          </w:p>
        </w:tc>
      </w:tr>
      <w:tr w:rsidR="001E1ACB" w14:paraId="713BCCD1" w14:textId="77777777" w:rsidTr="005133EF">
        <w:tc>
          <w:tcPr>
            <w:tcW w:w="3086" w:type="dxa"/>
            <w:tcBorders>
              <w:top w:val="double" w:sz="4" w:space="0" w:color="auto"/>
            </w:tcBorders>
            <w:shd w:val="clear" w:color="auto" w:fill="F7CAAC"/>
          </w:tcPr>
          <w:p w14:paraId="4761CE76" w14:textId="77777777" w:rsidR="001E1ACB" w:rsidRDefault="001E1ACB" w:rsidP="00B123FC">
            <w:pPr>
              <w:rPr>
                <w:b/>
              </w:rPr>
            </w:pPr>
            <w:r>
              <w:rPr>
                <w:b/>
              </w:rPr>
              <w:t>Název studijního předmětu</w:t>
            </w:r>
          </w:p>
        </w:tc>
        <w:tc>
          <w:tcPr>
            <w:tcW w:w="6769" w:type="dxa"/>
            <w:gridSpan w:val="8"/>
            <w:tcBorders>
              <w:top w:val="double" w:sz="4" w:space="0" w:color="auto"/>
            </w:tcBorders>
          </w:tcPr>
          <w:p w14:paraId="0E3A64DB" w14:textId="6B32989A" w:rsidR="001E1ACB" w:rsidRDefault="005D5C07" w:rsidP="00BE3472">
            <w:pPr>
              <w:jc w:val="both"/>
            </w:pPr>
            <w:r>
              <w:t xml:space="preserve">Digitální </w:t>
            </w:r>
            <w:r w:rsidR="00BE3472">
              <w:t xml:space="preserve">a grafické </w:t>
            </w:r>
            <w:r>
              <w:t>nástroje 2</w:t>
            </w:r>
          </w:p>
        </w:tc>
      </w:tr>
      <w:tr w:rsidR="00F44FC2" w14:paraId="5C7434CA" w14:textId="77777777" w:rsidTr="005133EF">
        <w:tc>
          <w:tcPr>
            <w:tcW w:w="3086" w:type="dxa"/>
            <w:shd w:val="clear" w:color="auto" w:fill="F7CAAC"/>
          </w:tcPr>
          <w:p w14:paraId="1E2D7506" w14:textId="77777777" w:rsidR="00F44FC2" w:rsidRDefault="00F44FC2" w:rsidP="00B123FC">
            <w:pPr>
              <w:rPr>
                <w:b/>
              </w:rPr>
            </w:pPr>
            <w:r>
              <w:rPr>
                <w:b/>
              </w:rPr>
              <w:t>Typ předmětu</w:t>
            </w:r>
          </w:p>
        </w:tc>
        <w:tc>
          <w:tcPr>
            <w:tcW w:w="3406" w:type="dxa"/>
            <w:gridSpan w:val="5"/>
          </w:tcPr>
          <w:p w14:paraId="50EF2DD6" w14:textId="74DE19D3" w:rsidR="00F44FC2" w:rsidRDefault="00F44FC2" w:rsidP="00F44FC2">
            <w:pPr>
              <w:jc w:val="both"/>
            </w:pPr>
            <w:r>
              <w:t>povinný</w:t>
            </w:r>
          </w:p>
        </w:tc>
        <w:tc>
          <w:tcPr>
            <w:tcW w:w="2695" w:type="dxa"/>
            <w:gridSpan w:val="2"/>
            <w:shd w:val="clear" w:color="auto" w:fill="F7CAAC"/>
          </w:tcPr>
          <w:p w14:paraId="02BE4F9A" w14:textId="7ADBD3D1" w:rsidR="00F44FC2" w:rsidRDefault="00F44FC2" w:rsidP="00F44FC2">
            <w:pPr>
              <w:jc w:val="both"/>
            </w:pPr>
            <w:r>
              <w:rPr>
                <w:b/>
              </w:rPr>
              <w:t>doporučený ročník / semestr</w:t>
            </w:r>
          </w:p>
        </w:tc>
        <w:tc>
          <w:tcPr>
            <w:tcW w:w="668" w:type="dxa"/>
          </w:tcPr>
          <w:p w14:paraId="5A0066CA" w14:textId="5E5A008B" w:rsidR="00F44FC2" w:rsidRDefault="00F44FC2" w:rsidP="00F44FC2">
            <w:pPr>
              <w:jc w:val="both"/>
            </w:pPr>
            <w:r>
              <w:t>1/LS</w:t>
            </w:r>
          </w:p>
        </w:tc>
      </w:tr>
      <w:tr w:rsidR="00210B0E" w14:paraId="449EFA41" w14:textId="77777777" w:rsidTr="005133EF">
        <w:tc>
          <w:tcPr>
            <w:tcW w:w="3086" w:type="dxa"/>
            <w:shd w:val="clear" w:color="auto" w:fill="F7CAAC"/>
          </w:tcPr>
          <w:p w14:paraId="711A1F51" w14:textId="77777777" w:rsidR="00210B0E" w:rsidRDefault="00210B0E" w:rsidP="00B123FC">
            <w:pPr>
              <w:rPr>
                <w:b/>
              </w:rPr>
            </w:pPr>
            <w:r>
              <w:rPr>
                <w:b/>
              </w:rPr>
              <w:t>Rozsah studijního předmětu</w:t>
            </w:r>
          </w:p>
        </w:tc>
        <w:tc>
          <w:tcPr>
            <w:tcW w:w="1701" w:type="dxa"/>
            <w:gridSpan w:val="3"/>
          </w:tcPr>
          <w:p w14:paraId="123062E3" w14:textId="4E337FE5" w:rsidR="00210B0E" w:rsidRDefault="00210B0E" w:rsidP="00210B0E">
            <w:pPr>
              <w:jc w:val="both"/>
            </w:pPr>
            <w:r>
              <w:t>26c</w:t>
            </w:r>
          </w:p>
        </w:tc>
        <w:tc>
          <w:tcPr>
            <w:tcW w:w="889" w:type="dxa"/>
            <w:shd w:val="clear" w:color="auto" w:fill="F7CAAC"/>
          </w:tcPr>
          <w:p w14:paraId="654E46B3" w14:textId="2A3F9E00" w:rsidR="00210B0E" w:rsidRDefault="00210B0E" w:rsidP="00210B0E">
            <w:pPr>
              <w:jc w:val="both"/>
              <w:rPr>
                <w:b/>
              </w:rPr>
            </w:pPr>
            <w:r>
              <w:rPr>
                <w:b/>
              </w:rPr>
              <w:t xml:space="preserve">hod. </w:t>
            </w:r>
          </w:p>
        </w:tc>
        <w:tc>
          <w:tcPr>
            <w:tcW w:w="816" w:type="dxa"/>
          </w:tcPr>
          <w:p w14:paraId="06FB2FA0" w14:textId="659D22FD" w:rsidR="00210B0E" w:rsidRDefault="00210B0E" w:rsidP="00210B0E">
            <w:pPr>
              <w:jc w:val="both"/>
            </w:pPr>
            <w:r>
              <w:t>26</w:t>
            </w:r>
          </w:p>
        </w:tc>
        <w:tc>
          <w:tcPr>
            <w:tcW w:w="2156" w:type="dxa"/>
            <w:shd w:val="clear" w:color="auto" w:fill="F7CAAC"/>
          </w:tcPr>
          <w:p w14:paraId="6D5EC47F" w14:textId="32F127C7" w:rsidR="00210B0E" w:rsidRDefault="00210B0E" w:rsidP="00210B0E">
            <w:pPr>
              <w:jc w:val="both"/>
              <w:rPr>
                <w:b/>
              </w:rPr>
            </w:pPr>
            <w:r>
              <w:rPr>
                <w:b/>
              </w:rPr>
              <w:t>kreditů</w:t>
            </w:r>
          </w:p>
        </w:tc>
        <w:tc>
          <w:tcPr>
            <w:tcW w:w="1207" w:type="dxa"/>
            <w:gridSpan w:val="2"/>
          </w:tcPr>
          <w:p w14:paraId="67A51EE4" w14:textId="688FD4BB" w:rsidR="00210B0E" w:rsidRDefault="00210B0E" w:rsidP="00210B0E">
            <w:pPr>
              <w:jc w:val="both"/>
            </w:pPr>
            <w:r>
              <w:t>2</w:t>
            </w:r>
          </w:p>
        </w:tc>
      </w:tr>
      <w:tr w:rsidR="001E1ACB" w14:paraId="718F931D" w14:textId="77777777" w:rsidTr="005133EF">
        <w:tc>
          <w:tcPr>
            <w:tcW w:w="3086" w:type="dxa"/>
            <w:shd w:val="clear" w:color="auto" w:fill="F7CAAC"/>
          </w:tcPr>
          <w:p w14:paraId="21F358E5" w14:textId="77777777" w:rsidR="001E1ACB" w:rsidRDefault="001E1ACB" w:rsidP="00B123FC">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FA61566" w14:textId="7AF04401" w:rsidR="001E1ACB" w:rsidRDefault="00BE3472" w:rsidP="005133EF">
            <w:pPr>
              <w:jc w:val="both"/>
            </w:pPr>
            <w:r>
              <w:t xml:space="preserve">Digitální a grafické nástroje </w:t>
            </w:r>
            <w:r w:rsidR="004006A2">
              <w:rPr>
                <w:bCs/>
              </w:rPr>
              <w:t>1</w:t>
            </w:r>
          </w:p>
        </w:tc>
      </w:tr>
      <w:tr w:rsidR="00301629" w14:paraId="4536A81E" w14:textId="77777777" w:rsidTr="005133EF">
        <w:tc>
          <w:tcPr>
            <w:tcW w:w="3086" w:type="dxa"/>
            <w:shd w:val="clear" w:color="auto" w:fill="F7CAAC"/>
          </w:tcPr>
          <w:p w14:paraId="2C0BAE0E" w14:textId="77777777" w:rsidR="00301629" w:rsidRPr="005A0406" w:rsidRDefault="00301629" w:rsidP="00B123FC">
            <w:pPr>
              <w:rPr>
                <w:b/>
              </w:rPr>
            </w:pPr>
            <w:r w:rsidRPr="005A0406">
              <w:rPr>
                <w:b/>
              </w:rPr>
              <w:t>Způsob ověření výsledků učení</w:t>
            </w:r>
          </w:p>
        </w:tc>
        <w:tc>
          <w:tcPr>
            <w:tcW w:w="3406" w:type="dxa"/>
            <w:gridSpan w:val="5"/>
          </w:tcPr>
          <w:p w14:paraId="572125ED" w14:textId="60D6B6BE" w:rsidR="00301629" w:rsidRDefault="00301629" w:rsidP="00301629">
            <w:pPr>
              <w:jc w:val="both"/>
            </w:pPr>
            <w:r>
              <w:t>klasifikovaný zápočet</w:t>
            </w:r>
          </w:p>
        </w:tc>
        <w:tc>
          <w:tcPr>
            <w:tcW w:w="2156" w:type="dxa"/>
            <w:shd w:val="clear" w:color="auto" w:fill="F7CAAC"/>
          </w:tcPr>
          <w:p w14:paraId="2DB8E2F2" w14:textId="72A5DC13" w:rsidR="00301629" w:rsidRDefault="00301629" w:rsidP="00301629">
            <w:pPr>
              <w:jc w:val="both"/>
              <w:rPr>
                <w:b/>
              </w:rPr>
            </w:pPr>
            <w:r>
              <w:rPr>
                <w:b/>
              </w:rPr>
              <w:t>Forma výuky</w:t>
            </w:r>
          </w:p>
        </w:tc>
        <w:tc>
          <w:tcPr>
            <w:tcW w:w="1207" w:type="dxa"/>
            <w:gridSpan w:val="2"/>
          </w:tcPr>
          <w:p w14:paraId="28E71C55" w14:textId="5FF8BC1D" w:rsidR="00301629" w:rsidRDefault="00301629" w:rsidP="00301629">
            <w:pPr>
              <w:jc w:val="both"/>
            </w:pPr>
            <w:r>
              <w:t>cvičení</w:t>
            </w:r>
          </w:p>
        </w:tc>
      </w:tr>
      <w:tr w:rsidR="001E1ACB" w14:paraId="03339137" w14:textId="77777777" w:rsidTr="005133EF">
        <w:tc>
          <w:tcPr>
            <w:tcW w:w="3086" w:type="dxa"/>
            <w:shd w:val="clear" w:color="auto" w:fill="F7CAAC"/>
          </w:tcPr>
          <w:p w14:paraId="5CDC6C6D" w14:textId="77777777" w:rsidR="001E1ACB" w:rsidRPr="005A0406" w:rsidRDefault="001E1ACB" w:rsidP="00B123FC">
            <w:pPr>
              <w:rPr>
                <w:b/>
              </w:rPr>
            </w:pPr>
            <w:r w:rsidRPr="005A0406">
              <w:rPr>
                <w:b/>
              </w:rPr>
              <w:t>Forma způsobu ověření výsledků učení a další požadavky na studenta</w:t>
            </w:r>
          </w:p>
        </w:tc>
        <w:tc>
          <w:tcPr>
            <w:tcW w:w="6769" w:type="dxa"/>
            <w:gridSpan w:val="8"/>
            <w:tcBorders>
              <w:bottom w:val="nil"/>
            </w:tcBorders>
          </w:tcPr>
          <w:p w14:paraId="72158CC3" w14:textId="77777777" w:rsidR="00C932A1" w:rsidRDefault="00C932A1" w:rsidP="00C932A1">
            <w:pPr>
              <w:pStyle w:val="FreeFormAA"/>
              <w:tabs>
                <w:tab w:val="left" w:pos="6551"/>
              </w:tabs>
              <w:ind w:right="142"/>
              <w:rPr>
                <w:rFonts w:ascii="Times New Roman" w:eastAsia="Lucida Grande" w:hAnsi="Times New Roman"/>
                <w:color w:val="auto"/>
                <w:sz w:val="20"/>
              </w:rPr>
            </w:pPr>
            <w:r>
              <w:rPr>
                <w:rFonts w:ascii="Times New Roman" w:eastAsia="Lucida Grande" w:hAnsi="Times New Roman"/>
                <w:color w:val="auto"/>
                <w:sz w:val="20"/>
              </w:rPr>
              <w:t>P</w:t>
            </w:r>
            <w:r w:rsidRPr="00436F78">
              <w:rPr>
                <w:rFonts w:ascii="Times New Roman" w:eastAsia="Lucida Grande" w:hAnsi="Times New Roman"/>
                <w:color w:val="auto"/>
                <w:sz w:val="20"/>
              </w:rPr>
              <w:t xml:space="preserve">ovinná účast na cvičeních minimálně 80 %. </w:t>
            </w:r>
          </w:p>
          <w:p w14:paraId="3FC5F918" w14:textId="40A673D7" w:rsidR="00C932A1" w:rsidRDefault="00BE3472" w:rsidP="00C932A1">
            <w:pPr>
              <w:jc w:val="both"/>
              <w:rPr>
                <w:color w:val="000000"/>
                <w:shd w:val="clear" w:color="auto" w:fill="FFFFFF"/>
              </w:rPr>
            </w:pPr>
            <w:r>
              <w:t>V</w:t>
            </w:r>
            <w:r w:rsidR="00C932A1">
              <w:rPr>
                <w:color w:val="000000"/>
                <w:shd w:val="clear" w:color="auto" w:fill="FFFFFF"/>
              </w:rPr>
              <w:t>ypracování zadaných úkolů.</w:t>
            </w:r>
          </w:p>
          <w:p w14:paraId="0F387029" w14:textId="77777777" w:rsidR="001E1ACB" w:rsidRDefault="001E1ACB" w:rsidP="005133EF">
            <w:pPr>
              <w:jc w:val="both"/>
            </w:pPr>
          </w:p>
        </w:tc>
      </w:tr>
      <w:tr w:rsidR="001E1ACB" w14:paraId="534E9190" w14:textId="77777777" w:rsidTr="00B123FC">
        <w:trPr>
          <w:trHeight w:val="204"/>
        </w:trPr>
        <w:tc>
          <w:tcPr>
            <w:tcW w:w="9855" w:type="dxa"/>
            <w:gridSpan w:val="9"/>
            <w:tcBorders>
              <w:top w:val="nil"/>
            </w:tcBorders>
          </w:tcPr>
          <w:p w14:paraId="6C56A6EC" w14:textId="77777777" w:rsidR="001E1ACB" w:rsidRDefault="001E1ACB" w:rsidP="00B123FC"/>
        </w:tc>
      </w:tr>
      <w:tr w:rsidR="00CC4FFE" w14:paraId="195CCC5A" w14:textId="77777777" w:rsidTr="005133EF">
        <w:trPr>
          <w:trHeight w:val="197"/>
        </w:trPr>
        <w:tc>
          <w:tcPr>
            <w:tcW w:w="3086" w:type="dxa"/>
            <w:tcBorders>
              <w:top w:val="nil"/>
            </w:tcBorders>
            <w:shd w:val="clear" w:color="auto" w:fill="F7CAAC"/>
          </w:tcPr>
          <w:p w14:paraId="08332C64" w14:textId="77777777" w:rsidR="00CC4FFE" w:rsidRDefault="00CC4FFE" w:rsidP="00B123FC">
            <w:pPr>
              <w:rPr>
                <w:b/>
              </w:rPr>
            </w:pPr>
            <w:r>
              <w:rPr>
                <w:b/>
              </w:rPr>
              <w:t>Garant předmětu</w:t>
            </w:r>
          </w:p>
        </w:tc>
        <w:tc>
          <w:tcPr>
            <w:tcW w:w="6769" w:type="dxa"/>
            <w:gridSpan w:val="8"/>
            <w:tcBorders>
              <w:top w:val="nil"/>
            </w:tcBorders>
          </w:tcPr>
          <w:p w14:paraId="2E3A9B19" w14:textId="26D6384D" w:rsidR="00CC4FFE" w:rsidRDefault="00CC4FFE" w:rsidP="00CC4FFE">
            <w:pPr>
              <w:jc w:val="both"/>
            </w:pPr>
            <w:r>
              <w:t>MgA. Jana Vyoralová, Ph.D.</w:t>
            </w:r>
          </w:p>
        </w:tc>
      </w:tr>
      <w:tr w:rsidR="00CC4FFE" w14:paraId="63FED897" w14:textId="77777777" w:rsidTr="005133EF">
        <w:trPr>
          <w:trHeight w:val="243"/>
        </w:trPr>
        <w:tc>
          <w:tcPr>
            <w:tcW w:w="3086" w:type="dxa"/>
            <w:tcBorders>
              <w:top w:val="nil"/>
            </w:tcBorders>
            <w:shd w:val="clear" w:color="auto" w:fill="F7CAAC"/>
          </w:tcPr>
          <w:p w14:paraId="18184A00" w14:textId="77777777" w:rsidR="00CC4FFE" w:rsidRDefault="00CC4FFE" w:rsidP="00B123FC">
            <w:pPr>
              <w:rPr>
                <w:b/>
              </w:rPr>
            </w:pPr>
            <w:r>
              <w:rPr>
                <w:b/>
              </w:rPr>
              <w:t>Zapojení garanta do výuky předmětu</w:t>
            </w:r>
          </w:p>
        </w:tc>
        <w:tc>
          <w:tcPr>
            <w:tcW w:w="6769" w:type="dxa"/>
            <w:gridSpan w:val="8"/>
            <w:tcBorders>
              <w:top w:val="nil"/>
            </w:tcBorders>
          </w:tcPr>
          <w:p w14:paraId="76DBA967" w14:textId="033AAD0E" w:rsidR="00CC4FFE" w:rsidRDefault="00CC4FFE" w:rsidP="00CC4FFE">
            <w:pPr>
              <w:jc w:val="both"/>
            </w:pPr>
            <w:r>
              <w:t>100 %</w:t>
            </w:r>
          </w:p>
        </w:tc>
      </w:tr>
      <w:tr w:rsidR="00CC4FFE" w14:paraId="421D3574" w14:textId="77777777" w:rsidTr="005133EF">
        <w:tc>
          <w:tcPr>
            <w:tcW w:w="3086" w:type="dxa"/>
            <w:shd w:val="clear" w:color="auto" w:fill="F7CAAC"/>
          </w:tcPr>
          <w:p w14:paraId="42C80294" w14:textId="77777777" w:rsidR="00CC4FFE" w:rsidRDefault="00CC4FFE" w:rsidP="00B123FC">
            <w:pPr>
              <w:rPr>
                <w:b/>
              </w:rPr>
            </w:pPr>
            <w:r>
              <w:rPr>
                <w:b/>
              </w:rPr>
              <w:t>Vyučující</w:t>
            </w:r>
          </w:p>
        </w:tc>
        <w:tc>
          <w:tcPr>
            <w:tcW w:w="6769" w:type="dxa"/>
            <w:gridSpan w:val="8"/>
            <w:tcBorders>
              <w:bottom w:val="nil"/>
            </w:tcBorders>
          </w:tcPr>
          <w:p w14:paraId="0E17CCEC" w14:textId="7D0DA5B5" w:rsidR="00CC4FFE" w:rsidRDefault="00CC4FFE" w:rsidP="00CC4FFE">
            <w:pPr>
              <w:jc w:val="both"/>
            </w:pPr>
            <w:r>
              <w:t>MgA. Jana Vyoralová, Ph.D.</w:t>
            </w:r>
          </w:p>
        </w:tc>
      </w:tr>
      <w:tr w:rsidR="001E1ACB" w14:paraId="74A96A3E" w14:textId="77777777" w:rsidTr="00B123FC">
        <w:trPr>
          <w:trHeight w:val="136"/>
        </w:trPr>
        <w:tc>
          <w:tcPr>
            <w:tcW w:w="9855" w:type="dxa"/>
            <w:gridSpan w:val="9"/>
            <w:tcBorders>
              <w:top w:val="nil"/>
            </w:tcBorders>
          </w:tcPr>
          <w:p w14:paraId="7598740F" w14:textId="77777777" w:rsidR="001E1ACB" w:rsidRDefault="001E1ACB" w:rsidP="00B123FC"/>
        </w:tc>
      </w:tr>
      <w:tr w:rsidR="001E1ACB" w14:paraId="7A808177" w14:textId="77777777" w:rsidTr="005133EF">
        <w:tc>
          <w:tcPr>
            <w:tcW w:w="3086" w:type="dxa"/>
            <w:shd w:val="clear" w:color="auto" w:fill="F7CAAC"/>
          </w:tcPr>
          <w:p w14:paraId="225DC409" w14:textId="77777777" w:rsidR="001E1ACB" w:rsidRPr="001452AD" w:rsidRDefault="001E1ACB" w:rsidP="00B123FC">
            <w:pPr>
              <w:rPr>
                <w:b/>
                <w:highlight w:val="yellow"/>
              </w:rPr>
            </w:pPr>
            <w:r w:rsidRPr="009B48E7">
              <w:rPr>
                <w:b/>
              </w:rPr>
              <w:t>Hlavní témata a výsledky učení</w:t>
            </w:r>
          </w:p>
        </w:tc>
        <w:tc>
          <w:tcPr>
            <w:tcW w:w="6769" w:type="dxa"/>
            <w:gridSpan w:val="8"/>
            <w:tcBorders>
              <w:bottom w:val="nil"/>
            </w:tcBorders>
          </w:tcPr>
          <w:p w14:paraId="02365C53" w14:textId="77777777" w:rsidR="001E1ACB" w:rsidRPr="001452AD" w:rsidRDefault="001E1ACB" w:rsidP="005133EF">
            <w:pPr>
              <w:jc w:val="both"/>
              <w:rPr>
                <w:highlight w:val="yellow"/>
              </w:rPr>
            </w:pPr>
          </w:p>
        </w:tc>
      </w:tr>
      <w:tr w:rsidR="001E1ACB" w14:paraId="52F218F3" w14:textId="77777777" w:rsidTr="00CE4EF6">
        <w:trPr>
          <w:trHeight w:val="5189"/>
        </w:trPr>
        <w:tc>
          <w:tcPr>
            <w:tcW w:w="9855" w:type="dxa"/>
            <w:gridSpan w:val="9"/>
            <w:tcBorders>
              <w:top w:val="nil"/>
              <w:bottom w:val="single" w:sz="4" w:space="0" w:color="auto"/>
            </w:tcBorders>
          </w:tcPr>
          <w:p w14:paraId="10C05539" w14:textId="1BD6C1EE" w:rsidR="002B28A2" w:rsidRPr="00BE3472" w:rsidRDefault="007F221E" w:rsidP="007F221E">
            <w:pPr>
              <w:pStyle w:val="Bezmezer"/>
              <w:jc w:val="both"/>
              <w:rPr>
                <w:b/>
              </w:rPr>
            </w:pPr>
            <w:r w:rsidRPr="00BE3472">
              <w:rPr>
                <w:b/>
              </w:rPr>
              <w:t>Témata:</w:t>
            </w:r>
          </w:p>
          <w:p w14:paraId="5B66491D" w14:textId="0962F14F" w:rsidR="00BE3472" w:rsidRDefault="00BE3472" w:rsidP="004C352E">
            <w:pPr>
              <w:pStyle w:val="Bezmezer"/>
              <w:widowControl w:val="0"/>
              <w:numPr>
                <w:ilvl w:val="0"/>
                <w:numId w:val="93"/>
              </w:numPr>
              <w:suppressAutoHyphens/>
              <w:jc w:val="both"/>
            </w:pPr>
            <w:r>
              <w:t>Základní dokument, seznámení s bitmapovou grafikou</w:t>
            </w:r>
            <w:r w:rsidR="007F7A88">
              <w:t>.</w:t>
            </w:r>
          </w:p>
          <w:p w14:paraId="7E0FCFF2" w14:textId="08B5818D" w:rsidR="00BE3472" w:rsidRDefault="00B123FC" w:rsidP="004C352E">
            <w:pPr>
              <w:pStyle w:val="Bezmezer"/>
              <w:widowControl w:val="0"/>
              <w:numPr>
                <w:ilvl w:val="0"/>
                <w:numId w:val="93"/>
              </w:numPr>
              <w:suppressAutoHyphens/>
              <w:jc w:val="both"/>
            </w:pPr>
            <w:r>
              <w:t xml:space="preserve">Barevné </w:t>
            </w:r>
            <w:r w:rsidR="00BE3472">
              <w:t>režimy a jejich použití</w:t>
            </w:r>
            <w:r w:rsidR="007F7A88">
              <w:t>.</w:t>
            </w:r>
          </w:p>
          <w:p w14:paraId="3FA98521" w14:textId="3637A82F" w:rsidR="00BE3472" w:rsidRDefault="00BE3472" w:rsidP="004C352E">
            <w:pPr>
              <w:pStyle w:val="Bezmezer"/>
              <w:widowControl w:val="0"/>
              <w:numPr>
                <w:ilvl w:val="0"/>
                <w:numId w:val="93"/>
              </w:numPr>
              <w:suppressAutoHyphens/>
              <w:jc w:val="both"/>
            </w:pPr>
            <w:r>
              <w:t xml:space="preserve">Základní rozhraní </w:t>
            </w:r>
            <w:r w:rsidR="00A470F3">
              <w:t>v</w:t>
            </w:r>
            <w:r w:rsidR="00604010">
              <w:t xml:space="preserve"> programu Adobe </w:t>
            </w:r>
            <w:r>
              <w:t>Photoshop</w:t>
            </w:r>
            <w:r w:rsidR="007F7A88">
              <w:t>.</w:t>
            </w:r>
          </w:p>
          <w:p w14:paraId="65651389" w14:textId="4AF311CD" w:rsidR="00BE3472" w:rsidRDefault="00BE3472" w:rsidP="004C352E">
            <w:pPr>
              <w:pStyle w:val="Bezmezer"/>
              <w:widowControl w:val="0"/>
              <w:numPr>
                <w:ilvl w:val="0"/>
                <w:numId w:val="93"/>
              </w:numPr>
              <w:suppressAutoHyphens/>
              <w:jc w:val="both"/>
            </w:pPr>
            <w:r>
              <w:t>Rozšířené nástroje a efekty</w:t>
            </w:r>
            <w:r w:rsidR="007F7A88">
              <w:t>.</w:t>
            </w:r>
          </w:p>
          <w:p w14:paraId="71AB52B9" w14:textId="69FEBBF0" w:rsidR="00BE3472" w:rsidRDefault="00BE3472" w:rsidP="004C352E">
            <w:pPr>
              <w:pStyle w:val="Bezmezer"/>
              <w:widowControl w:val="0"/>
              <w:numPr>
                <w:ilvl w:val="0"/>
                <w:numId w:val="93"/>
              </w:numPr>
              <w:suppressAutoHyphens/>
              <w:jc w:val="both"/>
            </w:pPr>
            <w:r>
              <w:t>Práce s vrstvami a maskami</w:t>
            </w:r>
            <w:r w:rsidR="007F7A88">
              <w:t>.</w:t>
            </w:r>
          </w:p>
          <w:p w14:paraId="549168E2" w14:textId="6C7CD78D" w:rsidR="00BE3472" w:rsidRDefault="00BE3472" w:rsidP="004C352E">
            <w:pPr>
              <w:pStyle w:val="Bezmezer"/>
              <w:widowControl w:val="0"/>
              <w:numPr>
                <w:ilvl w:val="0"/>
                <w:numId w:val="93"/>
              </w:numPr>
              <w:suppressAutoHyphens/>
              <w:jc w:val="both"/>
            </w:pPr>
            <w:r>
              <w:t>Tvorba jednoduchého dokumentu, obraz a písmo</w:t>
            </w:r>
            <w:r w:rsidR="007F7A88">
              <w:t>.</w:t>
            </w:r>
          </w:p>
          <w:p w14:paraId="697192AC" w14:textId="0C66359C" w:rsidR="00BE3472" w:rsidRDefault="00BE3472" w:rsidP="004C352E">
            <w:pPr>
              <w:pStyle w:val="Bezmezer"/>
              <w:widowControl w:val="0"/>
              <w:numPr>
                <w:ilvl w:val="0"/>
                <w:numId w:val="93"/>
              </w:numPr>
              <w:suppressAutoHyphens/>
              <w:jc w:val="both"/>
            </w:pPr>
            <w:r>
              <w:t>Práce s perem a štětci</w:t>
            </w:r>
            <w:r w:rsidR="007F7A88">
              <w:t>.</w:t>
            </w:r>
          </w:p>
          <w:p w14:paraId="4514B1E4" w14:textId="103BE220" w:rsidR="00BE3472" w:rsidRDefault="00BE3472" w:rsidP="004C352E">
            <w:pPr>
              <w:pStyle w:val="Bezmezer"/>
              <w:widowControl w:val="0"/>
              <w:numPr>
                <w:ilvl w:val="0"/>
                <w:numId w:val="93"/>
              </w:numPr>
              <w:suppressAutoHyphens/>
              <w:jc w:val="both"/>
            </w:pPr>
            <w:r>
              <w:t>Práce s</w:t>
            </w:r>
            <w:r w:rsidR="007F7A88">
              <w:t> </w:t>
            </w:r>
            <w:r>
              <w:t>vrstvami</w:t>
            </w:r>
            <w:r w:rsidR="007F7A88">
              <w:t>.</w:t>
            </w:r>
          </w:p>
          <w:p w14:paraId="45F956C3" w14:textId="030EF01D" w:rsidR="00BE3472" w:rsidRDefault="00BE3472" w:rsidP="004C352E">
            <w:pPr>
              <w:pStyle w:val="Bezmezer"/>
              <w:widowControl w:val="0"/>
              <w:numPr>
                <w:ilvl w:val="0"/>
                <w:numId w:val="93"/>
              </w:numPr>
              <w:suppressAutoHyphens/>
              <w:jc w:val="both"/>
            </w:pPr>
            <w:r>
              <w:t>Práce s písmem a obrazem</w:t>
            </w:r>
            <w:r w:rsidR="007F7A88">
              <w:t>.</w:t>
            </w:r>
          </w:p>
          <w:p w14:paraId="09825601" w14:textId="6F1E296D" w:rsidR="00BE3472" w:rsidRDefault="00BE3472" w:rsidP="004C352E">
            <w:pPr>
              <w:pStyle w:val="Bezmezer"/>
              <w:widowControl w:val="0"/>
              <w:numPr>
                <w:ilvl w:val="0"/>
                <w:numId w:val="93"/>
              </w:numPr>
              <w:suppressAutoHyphens/>
              <w:jc w:val="both"/>
            </w:pPr>
            <w:r>
              <w:t xml:space="preserve">Tvorba </w:t>
            </w:r>
            <w:proofErr w:type="spellStart"/>
            <w:r>
              <w:t>mockupů</w:t>
            </w:r>
            <w:proofErr w:type="spellEnd"/>
            <w:r w:rsidR="007F7A88">
              <w:t>.</w:t>
            </w:r>
          </w:p>
          <w:p w14:paraId="682A0BB3" w14:textId="732830D6" w:rsidR="00BE3472" w:rsidRDefault="00BE3472" w:rsidP="004C352E">
            <w:pPr>
              <w:pStyle w:val="Bezmezer"/>
              <w:widowControl w:val="0"/>
              <w:numPr>
                <w:ilvl w:val="0"/>
                <w:numId w:val="93"/>
              </w:numPr>
              <w:suppressAutoHyphens/>
              <w:jc w:val="both"/>
            </w:pPr>
            <w:r>
              <w:t>Ukládání a exportování</w:t>
            </w:r>
            <w:r w:rsidR="007F7A88">
              <w:t>.</w:t>
            </w:r>
          </w:p>
          <w:p w14:paraId="300FB9BB" w14:textId="67E6646C" w:rsidR="00BE3472" w:rsidRDefault="00BE3472" w:rsidP="004C352E">
            <w:pPr>
              <w:pStyle w:val="Bezmezer"/>
              <w:widowControl w:val="0"/>
              <w:numPr>
                <w:ilvl w:val="0"/>
                <w:numId w:val="93"/>
              </w:numPr>
              <w:suppressAutoHyphens/>
              <w:jc w:val="both"/>
            </w:pPr>
            <w:r>
              <w:t>Příprava tiskových dat</w:t>
            </w:r>
            <w:r w:rsidR="007F7A88">
              <w:t>.</w:t>
            </w:r>
          </w:p>
          <w:p w14:paraId="6654FD65" w14:textId="0CA7659E" w:rsidR="00BE3472" w:rsidRDefault="00BE3472" w:rsidP="004C352E">
            <w:pPr>
              <w:pStyle w:val="Bezmezer"/>
              <w:widowControl w:val="0"/>
              <w:numPr>
                <w:ilvl w:val="0"/>
                <w:numId w:val="93"/>
              </w:numPr>
              <w:suppressAutoHyphens/>
              <w:spacing w:after="120"/>
              <w:jc w:val="both"/>
            </w:pPr>
            <w:r>
              <w:t>Využití generování obrazu pomocí umělé inteligence</w:t>
            </w:r>
            <w:r w:rsidR="007F7A88">
              <w:t>.</w:t>
            </w:r>
          </w:p>
          <w:p w14:paraId="7903D5BF" w14:textId="77777777" w:rsidR="00537762" w:rsidRPr="00BE3472" w:rsidRDefault="00537762" w:rsidP="00537762">
            <w:pPr>
              <w:jc w:val="both"/>
              <w:rPr>
                <w:b/>
              </w:rPr>
            </w:pPr>
            <w:r w:rsidRPr="00BE3472">
              <w:rPr>
                <w:b/>
              </w:rPr>
              <w:t>Výsledky učení:</w:t>
            </w:r>
          </w:p>
          <w:p w14:paraId="232C0251" w14:textId="5EE3F041" w:rsidR="00537762" w:rsidRDefault="00537762" w:rsidP="00537762">
            <w:pPr>
              <w:jc w:val="both"/>
            </w:pPr>
            <w:r w:rsidRPr="00BE3472">
              <w:t>Odborné znalosti – po absolvování předmětu student umí:</w:t>
            </w:r>
          </w:p>
          <w:p w14:paraId="6984C62D" w14:textId="27530767" w:rsidR="00BE3472" w:rsidRDefault="00BE3472" w:rsidP="004C352E">
            <w:pPr>
              <w:pStyle w:val="Odstavecseseznamem"/>
              <w:numPr>
                <w:ilvl w:val="0"/>
                <w:numId w:val="95"/>
              </w:numPr>
              <w:jc w:val="both"/>
            </w:pPr>
            <w:r>
              <w:t>pojmenovat rozdíly mezi bitmapovou a vektorovou grafikou</w:t>
            </w:r>
          </w:p>
          <w:p w14:paraId="4F249D9A" w14:textId="7FCA684A" w:rsidR="00BE3472" w:rsidRDefault="00BE3472" w:rsidP="004C352E">
            <w:pPr>
              <w:pStyle w:val="Odstavecseseznamem"/>
              <w:numPr>
                <w:ilvl w:val="0"/>
                <w:numId w:val="95"/>
              </w:numPr>
              <w:jc w:val="both"/>
            </w:pPr>
            <w:r>
              <w:t>definovat principy vytváření obrazových kompozic bitmapových obrazů</w:t>
            </w:r>
          </w:p>
          <w:p w14:paraId="374FBF6E" w14:textId="57AC5FF1" w:rsidR="00BE3472" w:rsidRPr="00BE3472" w:rsidRDefault="00BE3472" w:rsidP="004C352E">
            <w:pPr>
              <w:pStyle w:val="Odstavecseseznamem"/>
              <w:numPr>
                <w:ilvl w:val="0"/>
                <w:numId w:val="95"/>
              </w:numPr>
              <w:jc w:val="both"/>
            </w:pPr>
            <w:r>
              <w:t>definovat principy práce v programu Adobe Photoshop</w:t>
            </w:r>
          </w:p>
          <w:p w14:paraId="7FCCDC54" w14:textId="230311F7" w:rsidR="00537762" w:rsidRDefault="00537762" w:rsidP="00537762">
            <w:pPr>
              <w:jc w:val="both"/>
            </w:pPr>
            <w:r w:rsidRPr="00BE3472">
              <w:t>Odborné dovednosti – po absolvování předmětu student umí:</w:t>
            </w:r>
          </w:p>
          <w:p w14:paraId="47D4EC39" w14:textId="779BFCD7" w:rsidR="00BE3472" w:rsidRDefault="00BE3472" w:rsidP="004C352E">
            <w:pPr>
              <w:pStyle w:val="Odstavecseseznamem"/>
              <w:numPr>
                <w:ilvl w:val="0"/>
                <w:numId w:val="96"/>
              </w:numPr>
              <w:jc w:val="both"/>
            </w:pPr>
            <w:r>
              <w:t>vytvářet obrazové kompozice bitmapových obrazů</w:t>
            </w:r>
          </w:p>
          <w:p w14:paraId="2EF39D9B" w14:textId="41B0036E" w:rsidR="001E1ACB" w:rsidRPr="005A0406" w:rsidRDefault="00BE3472" w:rsidP="004C352E">
            <w:pPr>
              <w:pStyle w:val="Odstavecseseznamem"/>
              <w:numPr>
                <w:ilvl w:val="0"/>
                <w:numId w:val="96"/>
              </w:numPr>
              <w:jc w:val="both"/>
            </w:pPr>
            <w:r>
              <w:t>upravovat vlastní fotografie</w:t>
            </w:r>
            <w:r w:rsidR="00EE77BB">
              <w:t>, vyexportovat ve správném formátu a dále je používat</w:t>
            </w:r>
          </w:p>
        </w:tc>
      </w:tr>
      <w:tr w:rsidR="001E1ACB" w14:paraId="314DF1FD"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2CB413B8" w14:textId="77777777" w:rsidR="001E1ACB" w:rsidRPr="001452AD" w:rsidRDefault="001E1ACB"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36553D6" w14:textId="77777777" w:rsidR="001E1ACB" w:rsidRPr="001452AD" w:rsidRDefault="001E1ACB" w:rsidP="005133EF">
            <w:pPr>
              <w:jc w:val="both"/>
              <w:rPr>
                <w:highlight w:val="yellow"/>
              </w:rPr>
            </w:pPr>
          </w:p>
        </w:tc>
      </w:tr>
      <w:tr w:rsidR="001E1ACB" w14:paraId="145E366D" w14:textId="77777777" w:rsidTr="009136ED">
        <w:trPr>
          <w:trHeight w:val="705"/>
        </w:trPr>
        <w:tc>
          <w:tcPr>
            <w:tcW w:w="9855" w:type="dxa"/>
            <w:gridSpan w:val="9"/>
            <w:tcBorders>
              <w:top w:val="nil"/>
              <w:bottom w:val="single" w:sz="4" w:space="0" w:color="auto"/>
            </w:tcBorders>
          </w:tcPr>
          <w:p w14:paraId="67DA3D47" w14:textId="760816FC" w:rsidR="00BE3472" w:rsidRDefault="00BE3472" w:rsidP="004C352E">
            <w:pPr>
              <w:pStyle w:val="Odstavecseseznamem"/>
              <w:widowControl w:val="0"/>
              <w:numPr>
                <w:ilvl w:val="0"/>
                <w:numId w:val="94"/>
              </w:numPr>
              <w:jc w:val="both"/>
            </w:pPr>
            <w:r>
              <w:t>grafické a výtvarné činnosti</w:t>
            </w:r>
          </w:p>
          <w:p w14:paraId="3A6DC2F5" w14:textId="526FD1B8" w:rsidR="00BE3472" w:rsidRDefault="00BE3472" w:rsidP="004C352E">
            <w:pPr>
              <w:pStyle w:val="Odstavecseseznamem"/>
              <w:widowControl w:val="0"/>
              <w:numPr>
                <w:ilvl w:val="0"/>
                <w:numId w:val="94"/>
              </w:numPr>
              <w:jc w:val="both"/>
            </w:pPr>
            <w:r>
              <w:t>individuální práce studentů</w:t>
            </w:r>
          </w:p>
          <w:p w14:paraId="1649480F" w14:textId="7BEAECE9" w:rsidR="001E1ACB" w:rsidRDefault="00BE3472" w:rsidP="004C352E">
            <w:pPr>
              <w:pStyle w:val="Odstavecseseznamem"/>
              <w:numPr>
                <w:ilvl w:val="0"/>
                <w:numId w:val="94"/>
              </w:numPr>
              <w:jc w:val="both"/>
            </w:pPr>
            <w:r>
              <w:t>cvičení na počítači</w:t>
            </w:r>
          </w:p>
        </w:tc>
      </w:tr>
      <w:tr w:rsidR="001E1ACB" w14:paraId="48CAE4A5" w14:textId="77777777" w:rsidTr="005133EF">
        <w:trPr>
          <w:trHeight w:val="265"/>
        </w:trPr>
        <w:tc>
          <w:tcPr>
            <w:tcW w:w="3653" w:type="dxa"/>
            <w:gridSpan w:val="3"/>
            <w:tcBorders>
              <w:top w:val="single" w:sz="4" w:space="0" w:color="auto"/>
            </w:tcBorders>
            <w:shd w:val="clear" w:color="auto" w:fill="F7CAAC"/>
          </w:tcPr>
          <w:p w14:paraId="7D5AB84E" w14:textId="77777777" w:rsidR="001E1ACB" w:rsidRDefault="001E1ACB" w:rsidP="005133EF">
            <w:pPr>
              <w:jc w:val="both"/>
            </w:pPr>
            <w:r>
              <w:rPr>
                <w:b/>
              </w:rPr>
              <w:t>Studijní literatura a studijní pomůcky</w:t>
            </w:r>
          </w:p>
        </w:tc>
        <w:tc>
          <w:tcPr>
            <w:tcW w:w="6202" w:type="dxa"/>
            <w:gridSpan w:val="6"/>
            <w:tcBorders>
              <w:top w:val="single" w:sz="4" w:space="0" w:color="auto"/>
              <w:bottom w:val="nil"/>
            </w:tcBorders>
          </w:tcPr>
          <w:p w14:paraId="1C5D77D5" w14:textId="77777777" w:rsidR="001E1ACB" w:rsidRDefault="001E1ACB" w:rsidP="005133EF">
            <w:pPr>
              <w:jc w:val="both"/>
            </w:pPr>
          </w:p>
        </w:tc>
      </w:tr>
      <w:tr w:rsidR="001E1ACB" w14:paraId="18F0D915" w14:textId="77777777" w:rsidTr="00833045">
        <w:trPr>
          <w:trHeight w:val="708"/>
        </w:trPr>
        <w:tc>
          <w:tcPr>
            <w:tcW w:w="9855" w:type="dxa"/>
            <w:gridSpan w:val="9"/>
            <w:tcBorders>
              <w:top w:val="nil"/>
            </w:tcBorders>
          </w:tcPr>
          <w:p w14:paraId="1598DE1A" w14:textId="77777777" w:rsidR="00EE77BB" w:rsidRDefault="00EE77BB" w:rsidP="00EE77BB">
            <w:pPr>
              <w:widowControl w:val="0"/>
              <w:spacing w:line="254" w:lineRule="auto"/>
              <w:jc w:val="both"/>
              <w:rPr>
                <w:b/>
                <w:lang w:eastAsia="en-US"/>
              </w:rPr>
            </w:pPr>
            <w:r>
              <w:rPr>
                <w:b/>
                <w:lang w:eastAsia="en-US"/>
              </w:rPr>
              <w:t>Povinná:</w:t>
            </w:r>
          </w:p>
          <w:p w14:paraId="248D4A89" w14:textId="645EB14D" w:rsidR="00EE77BB" w:rsidRPr="00AA7346" w:rsidRDefault="00EE77BB" w:rsidP="00EE77BB">
            <w:pPr>
              <w:widowControl w:val="0"/>
              <w:rPr>
                <w:rFonts w:eastAsia="NSimSun"/>
                <w:color w:val="000000"/>
              </w:rPr>
            </w:pPr>
            <w:r w:rsidRPr="00AA7346">
              <w:rPr>
                <w:rFonts w:eastAsia="NSimSun"/>
                <w:color w:val="000000"/>
              </w:rPr>
              <w:t xml:space="preserve">AMBROSE, </w:t>
            </w:r>
            <w:proofErr w:type="spellStart"/>
            <w:r w:rsidRPr="00AA7346">
              <w:rPr>
                <w:rFonts w:eastAsia="NSimSun"/>
                <w:color w:val="000000"/>
              </w:rPr>
              <w:t>Gavin</w:t>
            </w:r>
            <w:proofErr w:type="spellEnd"/>
            <w:r w:rsidRPr="00AA7346">
              <w:rPr>
                <w:rFonts w:eastAsia="NSimSun"/>
                <w:color w:val="000000"/>
              </w:rPr>
              <w:t xml:space="preserve"> a </w:t>
            </w:r>
            <w:r w:rsidR="00E841E3" w:rsidRPr="00AA7346">
              <w:rPr>
                <w:rFonts w:eastAsia="NSimSun"/>
                <w:color w:val="000000"/>
              </w:rPr>
              <w:t>HARRIS</w:t>
            </w:r>
            <w:r w:rsidR="00E841E3">
              <w:rPr>
                <w:rFonts w:eastAsia="NSimSun"/>
                <w:color w:val="000000"/>
              </w:rPr>
              <w:t>,</w:t>
            </w:r>
            <w:r w:rsidR="00E841E3" w:rsidRPr="00AA7346">
              <w:rPr>
                <w:rFonts w:eastAsia="NSimSun"/>
                <w:color w:val="000000"/>
              </w:rPr>
              <w:t xml:space="preserve"> </w:t>
            </w:r>
            <w:r w:rsidRPr="00AA7346">
              <w:rPr>
                <w:rFonts w:eastAsia="NSimSun"/>
                <w:color w:val="000000"/>
              </w:rPr>
              <w:t>Paul. </w:t>
            </w:r>
            <w:r w:rsidRPr="00AA7346">
              <w:rPr>
                <w:rFonts w:eastAsia="NSimSun"/>
                <w:i/>
                <w:iCs/>
                <w:color w:val="000000"/>
              </w:rPr>
              <w:t>Grafický design: designové myšlení</w:t>
            </w:r>
            <w:r w:rsidRPr="00AA7346">
              <w:rPr>
                <w:rFonts w:eastAsia="NSimSun"/>
                <w:color w:val="000000"/>
              </w:rPr>
              <w:t xml:space="preserve">. Brno: </w:t>
            </w:r>
            <w:proofErr w:type="spellStart"/>
            <w:r w:rsidRPr="00AA7346">
              <w:rPr>
                <w:rFonts w:eastAsia="NSimSun"/>
                <w:color w:val="000000"/>
              </w:rPr>
              <w:t>Computer</w:t>
            </w:r>
            <w:proofErr w:type="spellEnd"/>
            <w:r w:rsidRPr="00AA7346">
              <w:rPr>
                <w:rFonts w:eastAsia="NSimSun"/>
                <w:color w:val="000000"/>
              </w:rPr>
              <w:t xml:space="preserve"> </w:t>
            </w:r>
            <w:proofErr w:type="spellStart"/>
            <w:r w:rsidRPr="00AA7346">
              <w:rPr>
                <w:rFonts w:eastAsia="NSimSun"/>
                <w:color w:val="000000"/>
              </w:rPr>
              <w:t>Press</w:t>
            </w:r>
            <w:proofErr w:type="spellEnd"/>
            <w:r w:rsidRPr="00AA7346">
              <w:rPr>
                <w:rFonts w:eastAsia="NSimSun"/>
                <w:color w:val="000000"/>
              </w:rPr>
              <w:t xml:space="preserve">, 2011. </w:t>
            </w:r>
          </w:p>
          <w:p w14:paraId="5B71415C" w14:textId="1FC4C259" w:rsidR="00EE77BB" w:rsidRDefault="00EE77BB" w:rsidP="00EE77BB">
            <w:pPr>
              <w:pStyle w:val="Bezmezer"/>
              <w:widowControl w:val="0"/>
              <w:rPr>
                <w:bCs/>
              </w:rPr>
            </w:pPr>
            <w:r>
              <w:rPr>
                <w:bCs/>
              </w:rPr>
              <w:t xml:space="preserve">FAULKNER, Andrew a </w:t>
            </w:r>
            <w:r w:rsidR="00E841E3">
              <w:rPr>
                <w:bCs/>
              </w:rPr>
              <w:t xml:space="preserve">CHAVEZ, </w:t>
            </w:r>
            <w:proofErr w:type="spellStart"/>
            <w:r>
              <w:rPr>
                <w:bCs/>
              </w:rPr>
              <w:t>Conrad</w:t>
            </w:r>
            <w:proofErr w:type="spellEnd"/>
            <w:r>
              <w:rPr>
                <w:bCs/>
              </w:rPr>
              <w:t xml:space="preserve">. </w:t>
            </w:r>
            <w:r>
              <w:rPr>
                <w:bCs/>
                <w:i/>
                <w:iCs/>
              </w:rPr>
              <w:t>Adobe Photoshop CC: oficiální výukový kurz</w:t>
            </w:r>
            <w:r>
              <w:rPr>
                <w:bCs/>
              </w:rPr>
              <w:t xml:space="preserve">. Brno: </w:t>
            </w:r>
            <w:proofErr w:type="spellStart"/>
            <w:r>
              <w:rPr>
                <w:bCs/>
              </w:rPr>
              <w:t>Computer</w:t>
            </w:r>
            <w:proofErr w:type="spellEnd"/>
            <w:r>
              <w:rPr>
                <w:bCs/>
              </w:rPr>
              <w:t xml:space="preserve"> </w:t>
            </w:r>
            <w:proofErr w:type="spellStart"/>
            <w:r>
              <w:rPr>
                <w:bCs/>
              </w:rPr>
              <w:t>Press</w:t>
            </w:r>
            <w:proofErr w:type="spellEnd"/>
            <w:r>
              <w:rPr>
                <w:bCs/>
              </w:rPr>
              <w:t>, 2016. ISBN 9788025147412.</w:t>
            </w:r>
          </w:p>
          <w:p w14:paraId="22E54D3A" w14:textId="77777777" w:rsidR="00EE77BB" w:rsidRDefault="00EE77BB" w:rsidP="00EE77BB">
            <w:pPr>
              <w:pStyle w:val="Bezmezer"/>
              <w:widowControl w:val="0"/>
              <w:rPr>
                <w:bCs/>
              </w:rPr>
            </w:pPr>
            <w:r>
              <w:rPr>
                <w:bCs/>
              </w:rPr>
              <w:t xml:space="preserve">KELBY, </w:t>
            </w:r>
            <w:proofErr w:type="spellStart"/>
            <w:r>
              <w:rPr>
                <w:bCs/>
              </w:rPr>
              <w:t>Scott</w:t>
            </w:r>
            <w:proofErr w:type="spellEnd"/>
            <w:r>
              <w:rPr>
                <w:bCs/>
              </w:rPr>
              <w:t xml:space="preserve">, </w:t>
            </w:r>
            <w:r>
              <w:rPr>
                <w:bCs/>
                <w:i/>
                <w:iCs/>
              </w:rPr>
              <w:t>Tipy a triky pro Photoshop</w:t>
            </w:r>
            <w:r>
              <w:rPr>
                <w:bCs/>
              </w:rPr>
              <w:t xml:space="preserve">. Brno: </w:t>
            </w:r>
            <w:proofErr w:type="spellStart"/>
            <w:r>
              <w:rPr>
                <w:bCs/>
              </w:rPr>
              <w:t>Computer</w:t>
            </w:r>
            <w:proofErr w:type="spellEnd"/>
            <w:r>
              <w:rPr>
                <w:bCs/>
              </w:rPr>
              <w:t xml:space="preserve"> </w:t>
            </w:r>
            <w:proofErr w:type="spellStart"/>
            <w:r>
              <w:rPr>
                <w:bCs/>
              </w:rPr>
              <w:t>Press</w:t>
            </w:r>
            <w:proofErr w:type="spellEnd"/>
            <w:r>
              <w:rPr>
                <w:bCs/>
              </w:rPr>
              <w:t>, 2018. ISBN 9788025149287.</w:t>
            </w:r>
          </w:p>
          <w:p w14:paraId="51D065A3" w14:textId="77777777" w:rsidR="00EE77BB" w:rsidRDefault="00EE77BB" w:rsidP="00EE77BB">
            <w:pPr>
              <w:pStyle w:val="Bezmezer"/>
              <w:widowControl w:val="0"/>
              <w:rPr>
                <w:b/>
              </w:rPr>
            </w:pPr>
            <w:r>
              <w:rPr>
                <w:b/>
              </w:rPr>
              <w:t>Doporučená: </w:t>
            </w:r>
          </w:p>
          <w:p w14:paraId="42D80790" w14:textId="77777777" w:rsidR="00EE77BB" w:rsidRDefault="00EE77BB" w:rsidP="00EE77BB">
            <w:pPr>
              <w:pStyle w:val="Bezmezer"/>
              <w:widowControl w:val="0"/>
              <w:rPr>
                <w:bCs/>
              </w:rPr>
            </w:pPr>
            <w:r>
              <w:rPr>
                <w:bCs/>
              </w:rPr>
              <w:t xml:space="preserve">CAPLIN, Steve. </w:t>
            </w:r>
            <w:r>
              <w:rPr>
                <w:bCs/>
                <w:i/>
                <w:iCs/>
              </w:rPr>
              <w:t>100 % Photoshop.</w:t>
            </w:r>
            <w:r>
              <w:rPr>
                <w:bCs/>
              </w:rPr>
              <w:t xml:space="preserve"> Brno: </w:t>
            </w:r>
            <w:proofErr w:type="spellStart"/>
            <w:r>
              <w:rPr>
                <w:bCs/>
              </w:rPr>
              <w:t>Computer</w:t>
            </w:r>
            <w:proofErr w:type="spellEnd"/>
            <w:r>
              <w:rPr>
                <w:bCs/>
              </w:rPr>
              <w:t xml:space="preserve"> </w:t>
            </w:r>
            <w:proofErr w:type="spellStart"/>
            <w:r>
              <w:rPr>
                <w:bCs/>
              </w:rPr>
              <w:t>Press</w:t>
            </w:r>
            <w:proofErr w:type="spellEnd"/>
            <w:r>
              <w:rPr>
                <w:bCs/>
              </w:rPr>
              <w:t>, 2012. ISBN 9788025137086.</w:t>
            </w:r>
          </w:p>
          <w:p w14:paraId="74A707FC" w14:textId="1E587F1D" w:rsidR="00EE77BB" w:rsidRPr="00AA7346" w:rsidRDefault="00EE77BB" w:rsidP="00EE77BB">
            <w:pPr>
              <w:widowControl w:val="0"/>
              <w:rPr>
                <w:bCs/>
              </w:rPr>
            </w:pPr>
            <w:r w:rsidRPr="00AA7346">
              <w:rPr>
                <w:bCs/>
              </w:rPr>
              <w:t>FRASER, Bruce</w:t>
            </w:r>
            <w:r w:rsidR="00E841E3">
              <w:rPr>
                <w:bCs/>
              </w:rPr>
              <w:t>;</w:t>
            </w:r>
            <w:r w:rsidRPr="00AA7346">
              <w:rPr>
                <w:bCs/>
              </w:rPr>
              <w:t xml:space="preserve"> </w:t>
            </w:r>
            <w:r w:rsidR="00E841E3" w:rsidRPr="00AA7346">
              <w:rPr>
                <w:bCs/>
              </w:rPr>
              <w:t>BUNTING</w:t>
            </w:r>
            <w:r w:rsidR="00E841E3">
              <w:rPr>
                <w:bCs/>
              </w:rPr>
              <w:t>,</w:t>
            </w:r>
            <w:r w:rsidR="00E841E3" w:rsidRPr="00AA7346">
              <w:rPr>
                <w:bCs/>
              </w:rPr>
              <w:t xml:space="preserve"> </w:t>
            </w:r>
            <w:r w:rsidRPr="00AA7346">
              <w:rPr>
                <w:bCs/>
              </w:rPr>
              <w:t xml:space="preserve">Fred a </w:t>
            </w:r>
            <w:r w:rsidR="00E841E3" w:rsidRPr="00AA7346">
              <w:rPr>
                <w:bCs/>
              </w:rPr>
              <w:t>MURPHY</w:t>
            </w:r>
            <w:r w:rsidR="00E841E3">
              <w:rPr>
                <w:bCs/>
              </w:rPr>
              <w:t>,</w:t>
            </w:r>
            <w:r w:rsidR="00E841E3" w:rsidRPr="00AA7346">
              <w:rPr>
                <w:bCs/>
              </w:rPr>
              <w:t xml:space="preserve"> </w:t>
            </w:r>
            <w:r w:rsidRPr="00AA7346">
              <w:rPr>
                <w:bCs/>
              </w:rPr>
              <w:t xml:space="preserve">Chris. </w:t>
            </w:r>
            <w:r w:rsidRPr="00AA7346">
              <w:rPr>
                <w:bCs/>
                <w:i/>
                <w:iCs/>
              </w:rPr>
              <w:t xml:space="preserve">Správa barev: průvodce profesionála v grafice a </w:t>
            </w:r>
            <w:proofErr w:type="spellStart"/>
            <w:r w:rsidRPr="00AA7346">
              <w:rPr>
                <w:bCs/>
                <w:i/>
                <w:iCs/>
              </w:rPr>
              <w:t>pre-pressu</w:t>
            </w:r>
            <w:proofErr w:type="spellEnd"/>
            <w:r w:rsidRPr="00AA7346">
              <w:rPr>
                <w:bCs/>
              </w:rPr>
              <w:t xml:space="preserve">. Brno: </w:t>
            </w:r>
            <w:proofErr w:type="spellStart"/>
            <w:r w:rsidRPr="00AA7346">
              <w:rPr>
                <w:bCs/>
              </w:rPr>
              <w:t>Computer</w:t>
            </w:r>
            <w:proofErr w:type="spellEnd"/>
            <w:r w:rsidRPr="00AA7346">
              <w:rPr>
                <w:bCs/>
              </w:rPr>
              <w:t xml:space="preserve"> </w:t>
            </w:r>
            <w:proofErr w:type="spellStart"/>
            <w:r w:rsidRPr="00AA7346">
              <w:rPr>
                <w:bCs/>
              </w:rPr>
              <w:t>Press</w:t>
            </w:r>
            <w:proofErr w:type="spellEnd"/>
            <w:r w:rsidRPr="00AA7346">
              <w:rPr>
                <w:bCs/>
              </w:rPr>
              <w:t>, 2003. ISBN 8072269437.</w:t>
            </w:r>
          </w:p>
          <w:p w14:paraId="46EA453C" w14:textId="77777777" w:rsidR="00EE77BB" w:rsidRDefault="00EE77BB" w:rsidP="00EE77BB">
            <w:pPr>
              <w:pStyle w:val="Bezmezer"/>
              <w:widowControl w:val="0"/>
              <w:rPr>
                <w:bCs/>
              </w:rPr>
            </w:pPr>
            <w:r>
              <w:rPr>
                <w:bCs/>
              </w:rPr>
              <w:t xml:space="preserve">PELÁNEK, Radek. </w:t>
            </w:r>
            <w:r>
              <w:rPr>
                <w:bCs/>
                <w:i/>
                <w:iCs/>
              </w:rPr>
              <w:t>Želví grafika: exkurze do programování, geometrie a umění</w:t>
            </w:r>
            <w:r>
              <w:rPr>
                <w:bCs/>
              </w:rPr>
              <w:t xml:space="preserve">. Brno: </w:t>
            </w:r>
            <w:proofErr w:type="spellStart"/>
            <w:r>
              <w:rPr>
                <w:bCs/>
              </w:rPr>
              <w:t>Computer</w:t>
            </w:r>
            <w:proofErr w:type="spellEnd"/>
            <w:r>
              <w:rPr>
                <w:bCs/>
              </w:rPr>
              <w:t xml:space="preserve"> </w:t>
            </w:r>
            <w:proofErr w:type="spellStart"/>
            <w:r>
              <w:rPr>
                <w:bCs/>
              </w:rPr>
              <w:t>Press</w:t>
            </w:r>
            <w:proofErr w:type="spellEnd"/>
            <w:r>
              <w:rPr>
                <w:bCs/>
              </w:rPr>
              <w:t>, 2018.</w:t>
            </w:r>
          </w:p>
          <w:p w14:paraId="246EDDD9" w14:textId="77777777" w:rsidR="00EE77BB" w:rsidRDefault="00EE77BB" w:rsidP="00EE77BB">
            <w:pPr>
              <w:pStyle w:val="Bezmezer"/>
              <w:widowControl w:val="0"/>
              <w:rPr>
                <w:bCs/>
              </w:rPr>
            </w:pPr>
            <w:r>
              <w:rPr>
                <w:bCs/>
              </w:rPr>
              <w:t>ISBN 9788025149058.</w:t>
            </w:r>
          </w:p>
          <w:p w14:paraId="2AB2659C" w14:textId="4C419982" w:rsidR="001E1ACB" w:rsidRDefault="00EE77BB" w:rsidP="00EE77BB">
            <w:pPr>
              <w:jc w:val="both"/>
            </w:pPr>
            <w:r>
              <w:rPr>
                <w:bCs/>
                <w:i/>
                <w:iCs/>
              </w:rPr>
              <w:t>Praktický Photoshop: naučte se jednoduché, ale efektivní techniky</w:t>
            </w:r>
            <w:r>
              <w:rPr>
                <w:bCs/>
              </w:rPr>
              <w:t xml:space="preserve">. Praha: Omega </w:t>
            </w:r>
            <w:proofErr w:type="spellStart"/>
            <w:r>
              <w:rPr>
                <w:bCs/>
              </w:rPr>
              <w:t>Publishing</w:t>
            </w:r>
            <w:proofErr w:type="spellEnd"/>
            <w:r>
              <w:rPr>
                <w:bCs/>
              </w:rPr>
              <w:t xml:space="preserve"> Group, 2019.</w:t>
            </w:r>
          </w:p>
        </w:tc>
      </w:tr>
    </w:tbl>
    <w:p w14:paraId="40AE72C7" w14:textId="77777777" w:rsidR="00D44A26" w:rsidRDefault="00D44A26">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1E1ACB" w14:paraId="16F06CA1" w14:textId="77777777" w:rsidTr="00D44A26">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6AC4B213" w14:textId="5A77CADD" w:rsidR="001E1ACB" w:rsidRDefault="001E1ACB" w:rsidP="005133EF">
            <w:pPr>
              <w:jc w:val="center"/>
              <w:rPr>
                <w:b/>
              </w:rPr>
            </w:pPr>
            <w:r>
              <w:rPr>
                <w:b/>
              </w:rPr>
              <w:lastRenderedPageBreak/>
              <w:t>Informace ke kombinované nebo distanční formě</w:t>
            </w:r>
          </w:p>
        </w:tc>
      </w:tr>
      <w:tr w:rsidR="001E1ACB" w14:paraId="571F223E" w14:textId="77777777" w:rsidTr="00D44A26">
        <w:tc>
          <w:tcPr>
            <w:tcW w:w="4787" w:type="dxa"/>
            <w:tcBorders>
              <w:top w:val="single" w:sz="2" w:space="0" w:color="auto"/>
            </w:tcBorders>
            <w:shd w:val="clear" w:color="auto" w:fill="F7CAAC"/>
          </w:tcPr>
          <w:p w14:paraId="20841B5B" w14:textId="77777777" w:rsidR="001E1ACB" w:rsidRDefault="001E1ACB" w:rsidP="005133EF">
            <w:pPr>
              <w:jc w:val="both"/>
            </w:pPr>
            <w:r>
              <w:rPr>
                <w:b/>
              </w:rPr>
              <w:t>Rozsah konzultací (soustředění)</w:t>
            </w:r>
          </w:p>
        </w:tc>
        <w:tc>
          <w:tcPr>
            <w:tcW w:w="889" w:type="dxa"/>
            <w:tcBorders>
              <w:top w:val="single" w:sz="2" w:space="0" w:color="auto"/>
            </w:tcBorders>
          </w:tcPr>
          <w:p w14:paraId="071A34C0" w14:textId="77777777" w:rsidR="001E1ACB" w:rsidRDefault="001E1ACB" w:rsidP="005133EF">
            <w:pPr>
              <w:jc w:val="both"/>
            </w:pPr>
          </w:p>
        </w:tc>
        <w:tc>
          <w:tcPr>
            <w:tcW w:w="4179" w:type="dxa"/>
            <w:tcBorders>
              <w:top w:val="single" w:sz="2" w:space="0" w:color="auto"/>
            </w:tcBorders>
            <w:shd w:val="clear" w:color="auto" w:fill="F7CAAC"/>
          </w:tcPr>
          <w:p w14:paraId="13665031" w14:textId="77777777" w:rsidR="001E1ACB" w:rsidRDefault="001E1ACB" w:rsidP="005133EF">
            <w:pPr>
              <w:jc w:val="both"/>
              <w:rPr>
                <w:b/>
              </w:rPr>
            </w:pPr>
            <w:r>
              <w:rPr>
                <w:b/>
              </w:rPr>
              <w:t xml:space="preserve">hodin </w:t>
            </w:r>
          </w:p>
        </w:tc>
      </w:tr>
      <w:tr w:rsidR="001E1ACB" w14:paraId="00F1DA75" w14:textId="77777777" w:rsidTr="00D44A26">
        <w:tc>
          <w:tcPr>
            <w:tcW w:w="9855" w:type="dxa"/>
            <w:gridSpan w:val="3"/>
            <w:shd w:val="clear" w:color="auto" w:fill="F7CAAC"/>
          </w:tcPr>
          <w:p w14:paraId="60719870" w14:textId="77777777" w:rsidR="001E1ACB" w:rsidRDefault="001E1ACB" w:rsidP="005133EF">
            <w:pPr>
              <w:jc w:val="both"/>
              <w:rPr>
                <w:b/>
              </w:rPr>
            </w:pPr>
            <w:r>
              <w:rPr>
                <w:b/>
              </w:rPr>
              <w:t>Informace o způsobu kontaktu s vyučujícím</w:t>
            </w:r>
          </w:p>
        </w:tc>
      </w:tr>
      <w:tr w:rsidR="001E1ACB" w14:paraId="618161FB" w14:textId="77777777" w:rsidTr="00D44A26">
        <w:trPr>
          <w:trHeight w:val="1373"/>
        </w:trPr>
        <w:tc>
          <w:tcPr>
            <w:tcW w:w="9855" w:type="dxa"/>
            <w:gridSpan w:val="3"/>
          </w:tcPr>
          <w:p w14:paraId="59565ED8" w14:textId="77777777" w:rsidR="001E1ACB" w:rsidRDefault="001E1ACB" w:rsidP="005133EF">
            <w:pPr>
              <w:jc w:val="both"/>
            </w:pPr>
          </w:p>
        </w:tc>
      </w:tr>
    </w:tbl>
    <w:p w14:paraId="6F62C804" w14:textId="3D55B04C" w:rsidR="00A16B6C" w:rsidRDefault="00A16B6C"/>
    <w:p w14:paraId="1B592BCD" w14:textId="77777777" w:rsidR="00A16B6C" w:rsidRDefault="00A16B6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0B296A7A" w14:textId="77777777" w:rsidTr="006D240A">
        <w:tc>
          <w:tcPr>
            <w:tcW w:w="9855" w:type="dxa"/>
            <w:gridSpan w:val="9"/>
            <w:tcBorders>
              <w:bottom w:val="double" w:sz="4" w:space="0" w:color="auto"/>
            </w:tcBorders>
            <w:shd w:val="clear" w:color="auto" w:fill="BDD6EE"/>
          </w:tcPr>
          <w:p w14:paraId="4B049DE0" w14:textId="77777777" w:rsidR="001E1ACB" w:rsidRDefault="001E1ACB" w:rsidP="005133EF">
            <w:pPr>
              <w:jc w:val="both"/>
              <w:rPr>
                <w:b/>
                <w:sz w:val="28"/>
              </w:rPr>
            </w:pPr>
            <w:r>
              <w:lastRenderedPageBreak/>
              <w:br w:type="page"/>
            </w:r>
            <w:r>
              <w:rPr>
                <w:b/>
                <w:sz w:val="28"/>
              </w:rPr>
              <w:t>B-III – Charakteristika studijního předmětu</w:t>
            </w:r>
          </w:p>
        </w:tc>
      </w:tr>
      <w:tr w:rsidR="001E1ACB" w14:paraId="215BBE51" w14:textId="77777777" w:rsidTr="006D240A">
        <w:tc>
          <w:tcPr>
            <w:tcW w:w="3086" w:type="dxa"/>
            <w:tcBorders>
              <w:top w:val="double" w:sz="4" w:space="0" w:color="auto"/>
            </w:tcBorders>
            <w:shd w:val="clear" w:color="auto" w:fill="F7CAAC"/>
          </w:tcPr>
          <w:p w14:paraId="4EE68477" w14:textId="77777777" w:rsidR="001E1ACB" w:rsidRDefault="001E1ACB" w:rsidP="00336525">
            <w:pPr>
              <w:rPr>
                <w:b/>
              </w:rPr>
            </w:pPr>
            <w:r>
              <w:rPr>
                <w:b/>
              </w:rPr>
              <w:t>Název studijního předmětu</w:t>
            </w:r>
          </w:p>
        </w:tc>
        <w:tc>
          <w:tcPr>
            <w:tcW w:w="6769" w:type="dxa"/>
            <w:gridSpan w:val="8"/>
            <w:tcBorders>
              <w:top w:val="double" w:sz="4" w:space="0" w:color="auto"/>
            </w:tcBorders>
          </w:tcPr>
          <w:p w14:paraId="7C74A145" w14:textId="71FECB44" w:rsidR="001E1ACB" w:rsidRDefault="00EE77BB" w:rsidP="00336525">
            <w:r>
              <w:t xml:space="preserve">Digitální a grafické nástroje </w:t>
            </w:r>
            <w:r w:rsidR="00AC2ECF">
              <w:t>3</w:t>
            </w:r>
          </w:p>
        </w:tc>
      </w:tr>
      <w:tr w:rsidR="00A7420C" w14:paraId="2B5F400A" w14:textId="77777777" w:rsidTr="006D240A">
        <w:tc>
          <w:tcPr>
            <w:tcW w:w="3086" w:type="dxa"/>
            <w:shd w:val="clear" w:color="auto" w:fill="F7CAAC"/>
          </w:tcPr>
          <w:p w14:paraId="57A0F2C8" w14:textId="77777777" w:rsidR="00A7420C" w:rsidRDefault="00A7420C" w:rsidP="00336525">
            <w:pPr>
              <w:rPr>
                <w:b/>
              </w:rPr>
            </w:pPr>
            <w:r>
              <w:rPr>
                <w:b/>
              </w:rPr>
              <w:t>Typ předmětu</w:t>
            </w:r>
          </w:p>
        </w:tc>
        <w:tc>
          <w:tcPr>
            <w:tcW w:w="3406" w:type="dxa"/>
            <w:gridSpan w:val="5"/>
          </w:tcPr>
          <w:p w14:paraId="548EB5D3" w14:textId="7297DF23" w:rsidR="00A7420C" w:rsidRDefault="00A7420C" w:rsidP="00336525">
            <w:r>
              <w:t>povinný</w:t>
            </w:r>
          </w:p>
        </w:tc>
        <w:tc>
          <w:tcPr>
            <w:tcW w:w="2695" w:type="dxa"/>
            <w:gridSpan w:val="2"/>
            <w:shd w:val="clear" w:color="auto" w:fill="F7CAAC"/>
          </w:tcPr>
          <w:p w14:paraId="01E25153" w14:textId="1C1FD193" w:rsidR="00A7420C" w:rsidRDefault="00A7420C" w:rsidP="00336525">
            <w:r>
              <w:rPr>
                <w:b/>
              </w:rPr>
              <w:t>doporučený ročník / semestr</w:t>
            </w:r>
          </w:p>
        </w:tc>
        <w:tc>
          <w:tcPr>
            <w:tcW w:w="668" w:type="dxa"/>
          </w:tcPr>
          <w:p w14:paraId="62567F51" w14:textId="0BB7B1FF" w:rsidR="00A7420C" w:rsidRDefault="00A7420C" w:rsidP="00336525">
            <w:r>
              <w:t>2/ZS</w:t>
            </w:r>
          </w:p>
        </w:tc>
      </w:tr>
      <w:tr w:rsidR="00A85F5B" w14:paraId="0B54A0AA" w14:textId="77777777" w:rsidTr="006D240A">
        <w:tc>
          <w:tcPr>
            <w:tcW w:w="3086" w:type="dxa"/>
            <w:shd w:val="clear" w:color="auto" w:fill="F7CAAC"/>
          </w:tcPr>
          <w:p w14:paraId="0028828C" w14:textId="77777777" w:rsidR="00A85F5B" w:rsidRDefault="00A85F5B" w:rsidP="00336525">
            <w:pPr>
              <w:rPr>
                <w:b/>
              </w:rPr>
            </w:pPr>
            <w:r>
              <w:rPr>
                <w:b/>
              </w:rPr>
              <w:t>Rozsah studijního předmětu</w:t>
            </w:r>
          </w:p>
        </w:tc>
        <w:tc>
          <w:tcPr>
            <w:tcW w:w="1701" w:type="dxa"/>
            <w:gridSpan w:val="3"/>
          </w:tcPr>
          <w:p w14:paraId="2D24F034" w14:textId="172052BC" w:rsidR="00A85F5B" w:rsidRDefault="00A85F5B" w:rsidP="00336525">
            <w:r>
              <w:t>26c</w:t>
            </w:r>
          </w:p>
        </w:tc>
        <w:tc>
          <w:tcPr>
            <w:tcW w:w="889" w:type="dxa"/>
            <w:shd w:val="clear" w:color="auto" w:fill="F7CAAC"/>
          </w:tcPr>
          <w:p w14:paraId="7D1FCF55" w14:textId="3D108237" w:rsidR="00A85F5B" w:rsidRDefault="00A85F5B" w:rsidP="00336525">
            <w:pPr>
              <w:rPr>
                <w:b/>
              </w:rPr>
            </w:pPr>
            <w:r>
              <w:rPr>
                <w:b/>
              </w:rPr>
              <w:t xml:space="preserve">hod. </w:t>
            </w:r>
          </w:p>
        </w:tc>
        <w:tc>
          <w:tcPr>
            <w:tcW w:w="816" w:type="dxa"/>
          </w:tcPr>
          <w:p w14:paraId="4861F34E" w14:textId="3D604502" w:rsidR="00A85F5B" w:rsidRDefault="00A85F5B" w:rsidP="00336525">
            <w:r>
              <w:t>26</w:t>
            </w:r>
          </w:p>
        </w:tc>
        <w:tc>
          <w:tcPr>
            <w:tcW w:w="2156" w:type="dxa"/>
            <w:shd w:val="clear" w:color="auto" w:fill="F7CAAC"/>
          </w:tcPr>
          <w:p w14:paraId="70BFC1E3" w14:textId="1F821975" w:rsidR="00A85F5B" w:rsidRDefault="00A85F5B" w:rsidP="00336525">
            <w:pPr>
              <w:rPr>
                <w:b/>
              </w:rPr>
            </w:pPr>
            <w:r>
              <w:rPr>
                <w:b/>
              </w:rPr>
              <w:t>kreditů</w:t>
            </w:r>
          </w:p>
        </w:tc>
        <w:tc>
          <w:tcPr>
            <w:tcW w:w="1207" w:type="dxa"/>
            <w:gridSpan w:val="2"/>
          </w:tcPr>
          <w:p w14:paraId="077E1768" w14:textId="5D175207" w:rsidR="00A85F5B" w:rsidRDefault="00A85F5B" w:rsidP="00336525">
            <w:r>
              <w:t>2</w:t>
            </w:r>
          </w:p>
        </w:tc>
      </w:tr>
      <w:tr w:rsidR="001E1ACB" w14:paraId="0B3EF729" w14:textId="77777777" w:rsidTr="006D240A">
        <w:tc>
          <w:tcPr>
            <w:tcW w:w="3086" w:type="dxa"/>
            <w:shd w:val="clear" w:color="auto" w:fill="F7CAAC"/>
          </w:tcPr>
          <w:p w14:paraId="48A44FDB" w14:textId="77777777" w:rsidR="001E1ACB" w:rsidRDefault="001E1ACB" w:rsidP="0033652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29863F1" w14:textId="53F74F62" w:rsidR="001E1ACB" w:rsidRDefault="00EE77BB" w:rsidP="00336525">
            <w:r>
              <w:t xml:space="preserve">Digitální a grafické nástroje </w:t>
            </w:r>
            <w:r w:rsidR="0021200A">
              <w:rPr>
                <w:bCs/>
              </w:rPr>
              <w:t>2</w:t>
            </w:r>
          </w:p>
        </w:tc>
      </w:tr>
      <w:tr w:rsidR="003E2395" w14:paraId="0064ABA4" w14:textId="77777777" w:rsidTr="006D240A">
        <w:tc>
          <w:tcPr>
            <w:tcW w:w="3086" w:type="dxa"/>
            <w:shd w:val="clear" w:color="auto" w:fill="F7CAAC"/>
          </w:tcPr>
          <w:p w14:paraId="099C94DF" w14:textId="77777777" w:rsidR="003E2395" w:rsidRPr="005A0406" w:rsidRDefault="003E2395" w:rsidP="00336525">
            <w:pPr>
              <w:rPr>
                <w:b/>
              </w:rPr>
            </w:pPr>
            <w:r w:rsidRPr="005A0406">
              <w:rPr>
                <w:b/>
              </w:rPr>
              <w:t>Způsob ověření výsledků učení</w:t>
            </w:r>
          </w:p>
        </w:tc>
        <w:tc>
          <w:tcPr>
            <w:tcW w:w="3406" w:type="dxa"/>
            <w:gridSpan w:val="5"/>
          </w:tcPr>
          <w:p w14:paraId="5707F299" w14:textId="447ED21F" w:rsidR="003E2395" w:rsidRDefault="003E2395" w:rsidP="00336525">
            <w:r>
              <w:t>klasifikovaný zápočet</w:t>
            </w:r>
          </w:p>
        </w:tc>
        <w:tc>
          <w:tcPr>
            <w:tcW w:w="2156" w:type="dxa"/>
            <w:shd w:val="clear" w:color="auto" w:fill="F7CAAC"/>
          </w:tcPr>
          <w:p w14:paraId="66F2AB46" w14:textId="2121CDC4" w:rsidR="003E2395" w:rsidRDefault="003E2395" w:rsidP="00336525">
            <w:pPr>
              <w:rPr>
                <w:b/>
              </w:rPr>
            </w:pPr>
            <w:r>
              <w:rPr>
                <w:b/>
              </w:rPr>
              <w:t>Forma výuky</w:t>
            </w:r>
          </w:p>
        </w:tc>
        <w:tc>
          <w:tcPr>
            <w:tcW w:w="1207" w:type="dxa"/>
            <w:gridSpan w:val="2"/>
          </w:tcPr>
          <w:p w14:paraId="06A19884" w14:textId="28DF8E27" w:rsidR="003E2395" w:rsidRDefault="003E2395" w:rsidP="00336525">
            <w:r>
              <w:t>cvičení</w:t>
            </w:r>
          </w:p>
        </w:tc>
      </w:tr>
      <w:tr w:rsidR="001E1ACB" w14:paraId="38FC260C" w14:textId="77777777" w:rsidTr="006D240A">
        <w:tc>
          <w:tcPr>
            <w:tcW w:w="3086" w:type="dxa"/>
            <w:shd w:val="clear" w:color="auto" w:fill="F7CAAC"/>
          </w:tcPr>
          <w:p w14:paraId="31196215" w14:textId="77777777" w:rsidR="001E1ACB" w:rsidRPr="005A0406" w:rsidRDefault="001E1ACB" w:rsidP="00336525">
            <w:pPr>
              <w:rPr>
                <w:b/>
              </w:rPr>
            </w:pPr>
            <w:r w:rsidRPr="005A0406">
              <w:rPr>
                <w:b/>
              </w:rPr>
              <w:t>Forma způsobu ověření výsledků učení a další požadavky na studenta</w:t>
            </w:r>
          </w:p>
        </w:tc>
        <w:tc>
          <w:tcPr>
            <w:tcW w:w="6769" w:type="dxa"/>
            <w:gridSpan w:val="8"/>
            <w:tcBorders>
              <w:bottom w:val="nil"/>
            </w:tcBorders>
          </w:tcPr>
          <w:p w14:paraId="7FDD9F62" w14:textId="77777777" w:rsidR="006B6BDC" w:rsidRDefault="006B6BDC" w:rsidP="00336525">
            <w:pPr>
              <w:pStyle w:val="FreeFormAA"/>
              <w:tabs>
                <w:tab w:val="left" w:pos="6551"/>
              </w:tabs>
              <w:ind w:right="142"/>
              <w:rPr>
                <w:rFonts w:ascii="Times New Roman" w:eastAsia="Lucida Grande" w:hAnsi="Times New Roman"/>
                <w:color w:val="auto"/>
                <w:sz w:val="20"/>
              </w:rPr>
            </w:pPr>
            <w:r>
              <w:rPr>
                <w:rFonts w:ascii="Times New Roman" w:eastAsia="Lucida Grande" w:hAnsi="Times New Roman"/>
                <w:color w:val="auto"/>
                <w:sz w:val="20"/>
              </w:rPr>
              <w:t>P</w:t>
            </w:r>
            <w:r w:rsidRPr="00436F78">
              <w:rPr>
                <w:rFonts w:ascii="Times New Roman" w:eastAsia="Lucida Grande" w:hAnsi="Times New Roman"/>
                <w:color w:val="auto"/>
                <w:sz w:val="20"/>
              </w:rPr>
              <w:t xml:space="preserve">ovinná účast na cvičeních minimálně 80 %. </w:t>
            </w:r>
          </w:p>
          <w:p w14:paraId="74385EDF" w14:textId="147E9AA7" w:rsidR="006B6BDC" w:rsidRDefault="00EE77BB" w:rsidP="00336525">
            <w:pPr>
              <w:rPr>
                <w:color w:val="000000"/>
                <w:shd w:val="clear" w:color="auto" w:fill="FFFFFF"/>
              </w:rPr>
            </w:pPr>
            <w:r>
              <w:rPr>
                <w:color w:val="000000"/>
                <w:shd w:val="clear" w:color="auto" w:fill="FFFFFF"/>
              </w:rPr>
              <w:t>V</w:t>
            </w:r>
            <w:r w:rsidR="006B6BDC">
              <w:rPr>
                <w:color w:val="000000"/>
                <w:shd w:val="clear" w:color="auto" w:fill="FFFFFF"/>
              </w:rPr>
              <w:t>ypracování zadaných úkolů.</w:t>
            </w:r>
          </w:p>
          <w:p w14:paraId="35D49F9D" w14:textId="77777777" w:rsidR="001E1ACB" w:rsidRDefault="001E1ACB" w:rsidP="00336525"/>
        </w:tc>
      </w:tr>
      <w:tr w:rsidR="001E1ACB" w14:paraId="5C631694" w14:textId="77777777" w:rsidTr="006D240A">
        <w:trPr>
          <w:trHeight w:val="62"/>
        </w:trPr>
        <w:tc>
          <w:tcPr>
            <w:tcW w:w="9855" w:type="dxa"/>
            <w:gridSpan w:val="9"/>
            <w:tcBorders>
              <w:top w:val="nil"/>
            </w:tcBorders>
          </w:tcPr>
          <w:p w14:paraId="3C4C764C" w14:textId="77777777" w:rsidR="001E1ACB" w:rsidRDefault="001E1ACB" w:rsidP="00336525"/>
        </w:tc>
      </w:tr>
      <w:tr w:rsidR="00EE77BB" w14:paraId="3EF73FAB" w14:textId="77777777" w:rsidTr="006D240A">
        <w:trPr>
          <w:trHeight w:val="197"/>
        </w:trPr>
        <w:tc>
          <w:tcPr>
            <w:tcW w:w="3086" w:type="dxa"/>
            <w:tcBorders>
              <w:top w:val="nil"/>
            </w:tcBorders>
            <w:shd w:val="clear" w:color="auto" w:fill="F7CAAC"/>
          </w:tcPr>
          <w:p w14:paraId="606604DB" w14:textId="77777777" w:rsidR="00EE77BB" w:rsidRDefault="00EE77BB" w:rsidP="00336525">
            <w:pPr>
              <w:rPr>
                <w:b/>
              </w:rPr>
            </w:pPr>
            <w:r>
              <w:rPr>
                <w:b/>
              </w:rPr>
              <w:t>Garant předmětu</w:t>
            </w:r>
          </w:p>
        </w:tc>
        <w:tc>
          <w:tcPr>
            <w:tcW w:w="6769" w:type="dxa"/>
            <w:gridSpan w:val="8"/>
            <w:tcBorders>
              <w:top w:val="nil"/>
            </w:tcBorders>
          </w:tcPr>
          <w:p w14:paraId="44D51E46" w14:textId="59BFF9DE" w:rsidR="00EE77BB" w:rsidRDefault="00EE77BB" w:rsidP="00336525">
            <w:r>
              <w:t>MgA. Jan Veselský, Ph.D.</w:t>
            </w:r>
          </w:p>
        </w:tc>
      </w:tr>
      <w:tr w:rsidR="00EE77BB" w14:paraId="5E485C6F" w14:textId="77777777" w:rsidTr="006D240A">
        <w:trPr>
          <w:trHeight w:val="243"/>
        </w:trPr>
        <w:tc>
          <w:tcPr>
            <w:tcW w:w="3086" w:type="dxa"/>
            <w:tcBorders>
              <w:top w:val="nil"/>
            </w:tcBorders>
            <w:shd w:val="clear" w:color="auto" w:fill="F7CAAC"/>
          </w:tcPr>
          <w:p w14:paraId="2E524D9A" w14:textId="77777777" w:rsidR="00EE77BB" w:rsidRDefault="00EE77BB" w:rsidP="00336525">
            <w:pPr>
              <w:rPr>
                <w:b/>
              </w:rPr>
            </w:pPr>
            <w:r>
              <w:rPr>
                <w:b/>
              </w:rPr>
              <w:t>Zapojení garanta do výuky předmětu</w:t>
            </w:r>
          </w:p>
        </w:tc>
        <w:tc>
          <w:tcPr>
            <w:tcW w:w="6769" w:type="dxa"/>
            <w:gridSpan w:val="8"/>
            <w:tcBorders>
              <w:top w:val="nil"/>
            </w:tcBorders>
          </w:tcPr>
          <w:p w14:paraId="2677D58D" w14:textId="33C346A8" w:rsidR="00EE77BB" w:rsidRDefault="00EE77BB" w:rsidP="00336525">
            <w:r>
              <w:t>100 %</w:t>
            </w:r>
          </w:p>
        </w:tc>
      </w:tr>
      <w:tr w:rsidR="00EE77BB" w14:paraId="673118ED" w14:textId="77777777" w:rsidTr="006D240A">
        <w:tc>
          <w:tcPr>
            <w:tcW w:w="3086" w:type="dxa"/>
            <w:shd w:val="clear" w:color="auto" w:fill="F7CAAC"/>
          </w:tcPr>
          <w:p w14:paraId="190F02D7" w14:textId="73DC21A1" w:rsidR="00EE77BB" w:rsidRDefault="00EE77BB" w:rsidP="00336525">
            <w:pPr>
              <w:rPr>
                <w:b/>
              </w:rPr>
            </w:pPr>
            <w:r>
              <w:rPr>
                <w:b/>
              </w:rPr>
              <w:t>Vyučující</w:t>
            </w:r>
          </w:p>
        </w:tc>
        <w:tc>
          <w:tcPr>
            <w:tcW w:w="6769" w:type="dxa"/>
            <w:gridSpan w:val="8"/>
            <w:tcBorders>
              <w:bottom w:val="nil"/>
            </w:tcBorders>
          </w:tcPr>
          <w:p w14:paraId="6FECB6E3" w14:textId="4A21202C" w:rsidR="00EE77BB" w:rsidRDefault="00EE77BB" w:rsidP="00336525">
            <w:r>
              <w:t>MgA. Jan Veselský, Ph.D.</w:t>
            </w:r>
          </w:p>
        </w:tc>
      </w:tr>
      <w:tr w:rsidR="00EE77BB" w14:paraId="56D71E38" w14:textId="77777777" w:rsidTr="006D240A">
        <w:trPr>
          <w:trHeight w:val="136"/>
        </w:trPr>
        <w:tc>
          <w:tcPr>
            <w:tcW w:w="9855" w:type="dxa"/>
            <w:gridSpan w:val="9"/>
            <w:tcBorders>
              <w:top w:val="nil"/>
            </w:tcBorders>
          </w:tcPr>
          <w:p w14:paraId="61961CAE" w14:textId="6340DB12" w:rsidR="00EE77BB" w:rsidRDefault="00EE77BB" w:rsidP="00336525"/>
        </w:tc>
      </w:tr>
      <w:tr w:rsidR="00EE77BB" w14:paraId="393B7ED8" w14:textId="77777777" w:rsidTr="006D240A">
        <w:tc>
          <w:tcPr>
            <w:tcW w:w="3086" w:type="dxa"/>
            <w:shd w:val="clear" w:color="auto" w:fill="F7CAAC"/>
          </w:tcPr>
          <w:p w14:paraId="15AF3079" w14:textId="5C8511C7" w:rsidR="00EE77BB" w:rsidRPr="001452AD" w:rsidRDefault="00EE77BB" w:rsidP="00EE77BB">
            <w:pPr>
              <w:jc w:val="both"/>
              <w:rPr>
                <w:b/>
                <w:highlight w:val="yellow"/>
              </w:rPr>
            </w:pPr>
            <w:r w:rsidRPr="009B48E7">
              <w:rPr>
                <w:b/>
              </w:rPr>
              <w:t>Hlavní témata a výsledky učení</w:t>
            </w:r>
          </w:p>
        </w:tc>
        <w:tc>
          <w:tcPr>
            <w:tcW w:w="6769" w:type="dxa"/>
            <w:gridSpan w:val="8"/>
            <w:tcBorders>
              <w:bottom w:val="nil"/>
            </w:tcBorders>
          </w:tcPr>
          <w:p w14:paraId="7CE35B89" w14:textId="6F850105" w:rsidR="00EE77BB" w:rsidRPr="001452AD" w:rsidRDefault="00EE77BB" w:rsidP="00EE77BB">
            <w:pPr>
              <w:jc w:val="both"/>
              <w:rPr>
                <w:highlight w:val="yellow"/>
              </w:rPr>
            </w:pPr>
          </w:p>
        </w:tc>
      </w:tr>
      <w:tr w:rsidR="00EE77BB" w14:paraId="104C9A75" w14:textId="77777777" w:rsidTr="006D240A">
        <w:trPr>
          <w:trHeight w:val="2197"/>
        </w:trPr>
        <w:tc>
          <w:tcPr>
            <w:tcW w:w="9855" w:type="dxa"/>
            <w:gridSpan w:val="9"/>
            <w:tcBorders>
              <w:top w:val="nil"/>
              <w:bottom w:val="single" w:sz="4" w:space="0" w:color="auto"/>
            </w:tcBorders>
          </w:tcPr>
          <w:p w14:paraId="5137F415" w14:textId="1C687CB6" w:rsidR="00EE77BB" w:rsidRPr="00EE77BB" w:rsidRDefault="00EE77BB" w:rsidP="00EE77BB">
            <w:pPr>
              <w:jc w:val="both"/>
              <w:rPr>
                <w:b/>
              </w:rPr>
            </w:pPr>
            <w:r w:rsidRPr="00EE77BB">
              <w:rPr>
                <w:b/>
              </w:rPr>
              <w:t>Témata:</w:t>
            </w:r>
          </w:p>
          <w:p w14:paraId="5478969D" w14:textId="441134DB" w:rsidR="00EE77BB" w:rsidRPr="00725378" w:rsidRDefault="00EE77BB" w:rsidP="004C352E">
            <w:pPr>
              <w:numPr>
                <w:ilvl w:val="0"/>
                <w:numId w:val="97"/>
              </w:numPr>
              <w:shd w:val="clear" w:color="auto" w:fill="FFFFFF"/>
              <w:ind w:left="669"/>
              <w:jc w:val="both"/>
              <w:rPr>
                <w:color w:val="000000"/>
              </w:rPr>
            </w:pPr>
            <w:r w:rsidRPr="00725378">
              <w:rPr>
                <w:color w:val="000000"/>
              </w:rPr>
              <w:t>Rhinoceros – orientace v</w:t>
            </w:r>
            <w:r w:rsidR="007F7A88">
              <w:rPr>
                <w:color w:val="000000"/>
              </w:rPr>
              <w:t> </w:t>
            </w:r>
            <w:r w:rsidRPr="00725378">
              <w:rPr>
                <w:color w:val="000000"/>
              </w:rPr>
              <w:t>rozhraní</w:t>
            </w:r>
            <w:r w:rsidR="007F7A88">
              <w:rPr>
                <w:color w:val="000000"/>
              </w:rPr>
              <w:t>.</w:t>
            </w:r>
          </w:p>
          <w:p w14:paraId="3136EDDC" w14:textId="32E9D847" w:rsidR="00EE77BB" w:rsidRPr="00725378" w:rsidRDefault="00EE77BB" w:rsidP="004C352E">
            <w:pPr>
              <w:numPr>
                <w:ilvl w:val="0"/>
                <w:numId w:val="97"/>
              </w:numPr>
              <w:shd w:val="clear" w:color="auto" w:fill="FFFFFF"/>
              <w:ind w:left="669"/>
              <w:jc w:val="both"/>
              <w:rPr>
                <w:color w:val="000000"/>
              </w:rPr>
            </w:pPr>
            <w:r w:rsidRPr="00725378">
              <w:rPr>
                <w:color w:val="000000"/>
              </w:rPr>
              <w:t>Základní funkce kreslení, vytahování do prostoru</w:t>
            </w:r>
            <w:r w:rsidR="007F7A88">
              <w:rPr>
                <w:color w:val="000000"/>
              </w:rPr>
              <w:t>.</w:t>
            </w:r>
          </w:p>
          <w:p w14:paraId="234FEF2F" w14:textId="501ADEEE" w:rsidR="00EE77BB" w:rsidRPr="00725378" w:rsidRDefault="00EE77BB" w:rsidP="004C352E">
            <w:pPr>
              <w:numPr>
                <w:ilvl w:val="0"/>
                <w:numId w:val="97"/>
              </w:numPr>
              <w:shd w:val="clear" w:color="auto" w:fill="FFFFFF"/>
              <w:ind w:left="669"/>
              <w:jc w:val="both"/>
              <w:rPr>
                <w:color w:val="000000"/>
              </w:rPr>
            </w:pPr>
            <w:r w:rsidRPr="00725378">
              <w:rPr>
                <w:color w:val="000000"/>
              </w:rPr>
              <w:t xml:space="preserve">Zaoblování, plynulé přechody, </w:t>
            </w:r>
            <w:proofErr w:type="spellStart"/>
            <w:r w:rsidRPr="00725378">
              <w:rPr>
                <w:color w:val="000000"/>
              </w:rPr>
              <w:t>Boolean</w:t>
            </w:r>
            <w:proofErr w:type="spellEnd"/>
            <w:r w:rsidRPr="00725378">
              <w:rPr>
                <w:color w:val="000000"/>
              </w:rPr>
              <w:t xml:space="preserve"> funkce</w:t>
            </w:r>
            <w:r w:rsidR="007F7A88">
              <w:rPr>
                <w:color w:val="000000"/>
              </w:rPr>
              <w:t>.</w:t>
            </w:r>
          </w:p>
          <w:p w14:paraId="4C97A4E2" w14:textId="31E720B6" w:rsidR="00EE77BB" w:rsidRPr="00725378" w:rsidRDefault="00EE77BB" w:rsidP="004C352E">
            <w:pPr>
              <w:numPr>
                <w:ilvl w:val="0"/>
                <w:numId w:val="97"/>
              </w:numPr>
              <w:shd w:val="clear" w:color="auto" w:fill="FFFFFF"/>
              <w:ind w:left="669"/>
              <w:jc w:val="both"/>
              <w:rPr>
                <w:color w:val="000000"/>
              </w:rPr>
            </w:pPr>
            <w:r w:rsidRPr="00725378">
              <w:rPr>
                <w:color w:val="000000"/>
              </w:rPr>
              <w:t>Import křivek, práce s předem danými 2D podklady</w:t>
            </w:r>
            <w:r w:rsidR="007F7A88">
              <w:rPr>
                <w:color w:val="000000"/>
              </w:rPr>
              <w:t>.</w:t>
            </w:r>
          </w:p>
          <w:p w14:paraId="709D3E87" w14:textId="0ADEAE34" w:rsidR="00EE77BB" w:rsidRPr="00725378" w:rsidRDefault="00EE77BB" w:rsidP="004C352E">
            <w:pPr>
              <w:numPr>
                <w:ilvl w:val="0"/>
                <w:numId w:val="97"/>
              </w:numPr>
              <w:shd w:val="clear" w:color="auto" w:fill="FFFFFF"/>
              <w:ind w:left="669"/>
              <w:jc w:val="both"/>
              <w:rPr>
                <w:color w:val="000000"/>
              </w:rPr>
            </w:pPr>
            <w:r w:rsidRPr="00725378">
              <w:rPr>
                <w:color w:val="000000"/>
              </w:rPr>
              <w:t>Příprava scény, nasvětlení, barevná kompozice</w:t>
            </w:r>
            <w:r w:rsidR="007F7A88">
              <w:rPr>
                <w:color w:val="000000"/>
              </w:rPr>
              <w:t>.</w:t>
            </w:r>
          </w:p>
          <w:p w14:paraId="5B74A55F" w14:textId="1BCDAA54" w:rsidR="00EE77BB" w:rsidRPr="00725378" w:rsidRDefault="00EE77BB" w:rsidP="004C352E">
            <w:pPr>
              <w:numPr>
                <w:ilvl w:val="0"/>
                <w:numId w:val="97"/>
              </w:numPr>
              <w:shd w:val="clear" w:color="auto" w:fill="FFFFFF"/>
              <w:ind w:left="669"/>
              <w:jc w:val="both"/>
              <w:rPr>
                <w:color w:val="000000"/>
              </w:rPr>
            </w:pPr>
            <w:proofErr w:type="spellStart"/>
            <w:r w:rsidRPr="00725378">
              <w:rPr>
                <w:color w:val="000000"/>
              </w:rPr>
              <w:t>Rendering</w:t>
            </w:r>
            <w:proofErr w:type="spellEnd"/>
            <w:r w:rsidR="007F7A88">
              <w:rPr>
                <w:color w:val="000000"/>
              </w:rPr>
              <w:t>.</w:t>
            </w:r>
          </w:p>
          <w:p w14:paraId="24F90FBF" w14:textId="3C0C1D27" w:rsidR="00EE77BB" w:rsidRPr="00725378" w:rsidRDefault="00EE77BB" w:rsidP="004C352E">
            <w:pPr>
              <w:numPr>
                <w:ilvl w:val="0"/>
                <w:numId w:val="97"/>
              </w:numPr>
              <w:shd w:val="clear" w:color="auto" w:fill="FFFFFF"/>
              <w:ind w:left="669"/>
              <w:jc w:val="both"/>
              <w:rPr>
                <w:color w:val="000000"/>
              </w:rPr>
            </w:pPr>
            <w:proofErr w:type="spellStart"/>
            <w:r w:rsidRPr="00725378">
              <w:rPr>
                <w:color w:val="000000"/>
              </w:rPr>
              <w:t>Postprocesing</w:t>
            </w:r>
            <w:proofErr w:type="spellEnd"/>
            <w:r w:rsidR="007F7A88">
              <w:rPr>
                <w:color w:val="000000"/>
              </w:rPr>
              <w:t>.</w:t>
            </w:r>
          </w:p>
          <w:p w14:paraId="01DDCAE3" w14:textId="63258DAC" w:rsidR="00EE77BB" w:rsidRPr="00725378" w:rsidRDefault="00EE77BB" w:rsidP="004C352E">
            <w:pPr>
              <w:numPr>
                <w:ilvl w:val="0"/>
                <w:numId w:val="97"/>
              </w:numPr>
              <w:shd w:val="clear" w:color="auto" w:fill="FFFFFF"/>
              <w:ind w:left="669"/>
              <w:jc w:val="both"/>
              <w:rPr>
                <w:color w:val="000000"/>
              </w:rPr>
            </w:pPr>
            <w:proofErr w:type="spellStart"/>
            <w:r w:rsidRPr="00725378">
              <w:rPr>
                <w:color w:val="000000"/>
              </w:rPr>
              <w:t>NomadSculpt</w:t>
            </w:r>
            <w:proofErr w:type="spellEnd"/>
            <w:r w:rsidRPr="00725378">
              <w:rPr>
                <w:color w:val="000000"/>
              </w:rPr>
              <w:t xml:space="preserve"> – orientace v</w:t>
            </w:r>
            <w:r w:rsidR="007F7A88">
              <w:rPr>
                <w:color w:val="000000"/>
              </w:rPr>
              <w:t> </w:t>
            </w:r>
            <w:r w:rsidRPr="00725378">
              <w:rPr>
                <w:color w:val="000000"/>
              </w:rPr>
              <w:t>rozhraní</w:t>
            </w:r>
            <w:r w:rsidR="007F7A88">
              <w:rPr>
                <w:color w:val="000000"/>
              </w:rPr>
              <w:t>.</w:t>
            </w:r>
          </w:p>
          <w:p w14:paraId="34BD184B" w14:textId="3B9DF2A4" w:rsidR="00EE77BB" w:rsidRPr="00725378" w:rsidRDefault="00EE77BB" w:rsidP="004C352E">
            <w:pPr>
              <w:numPr>
                <w:ilvl w:val="0"/>
                <w:numId w:val="97"/>
              </w:numPr>
              <w:shd w:val="clear" w:color="auto" w:fill="FFFFFF"/>
              <w:ind w:left="669"/>
              <w:jc w:val="both"/>
              <w:rPr>
                <w:color w:val="000000"/>
              </w:rPr>
            </w:pPr>
            <w:r w:rsidRPr="00725378">
              <w:rPr>
                <w:color w:val="000000"/>
              </w:rPr>
              <w:t>Tablet jako nástroj 3D kreslení – alternativní způsoby práce</w:t>
            </w:r>
            <w:r w:rsidR="007F7A88">
              <w:rPr>
                <w:color w:val="000000"/>
              </w:rPr>
              <w:t>.</w:t>
            </w:r>
          </w:p>
          <w:p w14:paraId="5559C712" w14:textId="3572509A" w:rsidR="00EE77BB" w:rsidRPr="00725378" w:rsidRDefault="00EE77BB" w:rsidP="004C352E">
            <w:pPr>
              <w:numPr>
                <w:ilvl w:val="0"/>
                <w:numId w:val="97"/>
              </w:numPr>
              <w:shd w:val="clear" w:color="auto" w:fill="FFFFFF"/>
              <w:ind w:left="669"/>
              <w:jc w:val="both"/>
              <w:rPr>
                <w:color w:val="000000"/>
              </w:rPr>
            </w:pPr>
            <w:proofErr w:type="spellStart"/>
            <w:r w:rsidRPr="00725378">
              <w:rPr>
                <w:color w:val="000000"/>
              </w:rPr>
              <w:t>Sculpting</w:t>
            </w:r>
            <w:proofErr w:type="spellEnd"/>
            <w:r w:rsidR="007F7A88">
              <w:rPr>
                <w:color w:val="000000"/>
              </w:rPr>
              <w:t>.</w:t>
            </w:r>
          </w:p>
          <w:p w14:paraId="7036D581" w14:textId="7D8AE14F" w:rsidR="00EE77BB" w:rsidRPr="00725378" w:rsidRDefault="00EE77BB" w:rsidP="004C352E">
            <w:pPr>
              <w:numPr>
                <w:ilvl w:val="0"/>
                <w:numId w:val="97"/>
              </w:numPr>
              <w:shd w:val="clear" w:color="auto" w:fill="FFFFFF"/>
              <w:ind w:left="669"/>
              <w:jc w:val="both"/>
              <w:rPr>
                <w:color w:val="000000"/>
              </w:rPr>
            </w:pPr>
            <w:proofErr w:type="spellStart"/>
            <w:r w:rsidRPr="00725378">
              <w:rPr>
                <w:color w:val="000000"/>
              </w:rPr>
              <w:t>Sculpting</w:t>
            </w:r>
            <w:proofErr w:type="spellEnd"/>
            <w:r w:rsidR="007F7A88">
              <w:rPr>
                <w:color w:val="000000"/>
              </w:rPr>
              <w:t>.</w:t>
            </w:r>
          </w:p>
          <w:p w14:paraId="02A99926" w14:textId="53F28AD6" w:rsidR="00EE77BB" w:rsidRPr="00725378" w:rsidRDefault="00EE77BB" w:rsidP="004C352E">
            <w:pPr>
              <w:numPr>
                <w:ilvl w:val="0"/>
                <w:numId w:val="97"/>
              </w:numPr>
              <w:shd w:val="clear" w:color="auto" w:fill="FFFFFF"/>
              <w:ind w:left="669"/>
              <w:jc w:val="both"/>
              <w:rPr>
                <w:color w:val="000000"/>
              </w:rPr>
            </w:pPr>
            <w:r w:rsidRPr="00725378">
              <w:rPr>
                <w:color w:val="000000"/>
              </w:rPr>
              <w:t>Efekty</w:t>
            </w:r>
            <w:r w:rsidR="007F7A88">
              <w:rPr>
                <w:color w:val="000000"/>
              </w:rPr>
              <w:t>.</w:t>
            </w:r>
          </w:p>
          <w:p w14:paraId="3F64EDD8" w14:textId="1AC50664" w:rsidR="00EE77BB" w:rsidRPr="00725378" w:rsidRDefault="00EE77BB" w:rsidP="004C352E">
            <w:pPr>
              <w:numPr>
                <w:ilvl w:val="0"/>
                <w:numId w:val="97"/>
              </w:numPr>
              <w:shd w:val="clear" w:color="auto" w:fill="FFFFFF"/>
              <w:spacing w:after="120"/>
              <w:ind w:left="669"/>
              <w:jc w:val="both"/>
              <w:rPr>
                <w:color w:val="000000"/>
              </w:rPr>
            </w:pPr>
            <w:r w:rsidRPr="00725378">
              <w:rPr>
                <w:color w:val="000000"/>
              </w:rPr>
              <w:t>Exporty pro specifické aplikace</w:t>
            </w:r>
            <w:r w:rsidR="007F7A88">
              <w:rPr>
                <w:color w:val="000000"/>
              </w:rPr>
              <w:t>.</w:t>
            </w:r>
          </w:p>
          <w:p w14:paraId="6CD808C7" w14:textId="77777777" w:rsidR="00EE77BB" w:rsidRPr="00EE77BB" w:rsidRDefault="00EE77BB" w:rsidP="00EE77BB">
            <w:pPr>
              <w:jc w:val="both"/>
              <w:rPr>
                <w:b/>
              </w:rPr>
            </w:pPr>
            <w:r w:rsidRPr="00EE77BB">
              <w:rPr>
                <w:b/>
              </w:rPr>
              <w:t>Výsledky učení:</w:t>
            </w:r>
          </w:p>
          <w:p w14:paraId="36D5B567" w14:textId="16E420B9" w:rsidR="00EE77BB" w:rsidRDefault="00EE77BB" w:rsidP="00EE77BB">
            <w:pPr>
              <w:jc w:val="both"/>
            </w:pPr>
            <w:r w:rsidRPr="00EE77BB">
              <w:t>Odborné znalosti – po absolvování předmětu student umí:</w:t>
            </w:r>
          </w:p>
          <w:p w14:paraId="48C816F3" w14:textId="01384E6E" w:rsidR="00EE77BB" w:rsidRDefault="00EE77BB" w:rsidP="004C352E">
            <w:pPr>
              <w:pStyle w:val="Odstavecseseznamem"/>
              <w:numPr>
                <w:ilvl w:val="0"/>
                <w:numId w:val="99"/>
              </w:numPr>
              <w:jc w:val="both"/>
            </w:pPr>
            <w:r>
              <w:t xml:space="preserve">definovat, co je </w:t>
            </w:r>
            <w:proofErr w:type="spellStart"/>
            <w:r>
              <w:t>rendering</w:t>
            </w:r>
            <w:proofErr w:type="spellEnd"/>
            <w:r>
              <w:t xml:space="preserve">, </w:t>
            </w:r>
            <w:proofErr w:type="spellStart"/>
            <w:r>
              <w:t>postprocesign</w:t>
            </w:r>
            <w:proofErr w:type="spellEnd"/>
          </w:p>
          <w:p w14:paraId="68258B5B" w14:textId="17A524F8" w:rsidR="00EE77BB" w:rsidRDefault="00EE77BB" w:rsidP="004C352E">
            <w:pPr>
              <w:pStyle w:val="Odstavecseseznamem"/>
              <w:numPr>
                <w:ilvl w:val="0"/>
                <w:numId w:val="99"/>
              </w:numPr>
              <w:jc w:val="both"/>
            </w:pPr>
            <w:r>
              <w:t>pojmenovat postup pro orientaci v rozhraní</w:t>
            </w:r>
          </w:p>
          <w:p w14:paraId="61DD312D" w14:textId="719E8620" w:rsidR="00EE77BB" w:rsidRDefault="00EE77BB" w:rsidP="004C352E">
            <w:pPr>
              <w:pStyle w:val="Odstavecseseznamem"/>
              <w:numPr>
                <w:ilvl w:val="0"/>
                <w:numId w:val="99"/>
              </w:numPr>
              <w:jc w:val="both"/>
            </w:pPr>
            <w:r>
              <w:t xml:space="preserve">osvětlit, co je </w:t>
            </w:r>
            <w:proofErr w:type="spellStart"/>
            <w:r>
              <w:t>sculpting</w:t>
            </w:r>
            <w:proofErr w:type="spellEnd"/>
          </w:p>
          <w:p w14:paraId="3F9CF4AE" w14:textId="7D77A604" w:rsidR="00EE77BB" w:rsidRDefault="00EE77BB" w:rsidP="00EE77BB">
            <w:pPr>
              <w:jc w:val="both"/>
            </w:pPr>
            <w:r w:rsidRPr="00EE77BB">
              <w:t>Odborné dovednosti – po absolvování předmětu student umí:</w:t>
            </w:r>
          </w:p>
          <w:p w14:paraId="7228DCA3" w14:textId="309936E2" w:rsidR="00EE77BB" w:rsidRPr="00EE77BB" w:rsidRDefault="00EE77BB" w:rsidP="004C352E">
            <w:pPr>
              <w:pStyle w:val="Odstavecseseznamem"/>
              <w:numPr>
                <w:ilvl w:val="0"/>
                <w:numId w:val="98"/>
              </w:numPr>
              <w:jc w:val="both"/>
            </w:pPr>
            <w:r w:rsidRPr="00EE77BB">
              <w:rPr>
                <w:color w:val="000000"/>
                <w:shd w:val="clear" w:color="auto" w:fill="FFFFFF"/>
              </w:rPr>
              <w:t>základy vytváření 3D modelu</w:t>
            </w:r>
            <w:r w:rsidR="00383CDB">
              <w:rPr>
                <w:color w:val="000000"/>
                <w:shd w:val="clear" w:color="auto" w:fill="FFFFFF"/>
              </w:rPr>
              <w:t xml:space="preserve"> obuvi</w:t>
            </w:r>
          </w:p>
          <w:p w14:paraId="029CC6D5" w14:textId="197AAD1C" w:rsidR="00EE77BB" w:rsidRPr="00EE77BB" w:rsidRDefault="00EE77BB" w:rsidP="004C352E">
            <w:pPr>
              <w:pStyle w:val="Odstavecseseznamem"/>
              <w:numPr>
                <w:ilvl w:val="0"/>
                <w:numId w:val="98"/>
              </w:numPr>
              <w:jc w:val="both"/>
            </w:pPr>
            <w:r w:rsidRPr="00725378">
              <w:rPr>
                <w:color w:val="000000"/>
                <w:shd w:val="clear" w:color="auto" w:fill="FFFFFF"/>
              </w:rPr>
              <w:t>ovládat práci s vlastnoručně připravenou i externě dodanou geometrií</w:t>
            </w:r>
          </w:p>
          <w:p w14:paraId="3A7E09D9" w14:textId="77B94165" w:rsidR="00EE77BB" w:rsidRPr="005A0406" w:rsidRDefault="00EE77BB" w:rsidP="004C352E">
            <w:pPr>
              <w:pStyle w:val="Odstavecseseznamem"/>
              <w:numPr>
                <w:ilvl w:val="0"/>
                <w:numId w:val="98"/>
              </w:numPr>
              <w:jc w:val="both"/>
            </w:pPr>
            <w:r w:rsidRPr="00725378">
              <w:rPr>
                <w:color w:val="000000"/>
                <w:shd w:val="clear" w:color="auto" w:fill="FFFFFF"/>
              </w:rPr>
              <w:t>zpracovat základní vizualizace 3D scény</w:t>
            </w:r>
          </w:p>
        </w:tc>
      </w:tr>
      <w:tr w:rsidR="00EE77BB" w14:paraId="68A44504" w14:textId="77777777" w:rsidTr="006D240A">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5CE3F10" w14:textId="7D0AB827" w:rsidR="00EE77BB" w:rsidRPr="001452AD" w:rsidRDefault="00EE77BB" w:rsidP="00EE77BB">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34562A5F" w14:textId="7191AF9B" w:rsidR="00EE77BB" w:rsidRPr="001452AD" w:rsidRDefault="00EE77BB" w:rsidP="00EE77BB">
            <w:pPr>
              <w:jc w:val="both"/>
              <w:rPr>
                <w:highlight w:val="yellow"/>
              </w:rPr>
            </w:pPr>
          </w:p>
        </w:tc>
      </w:tr>
      <w:tr w:rsidR="00EE77BB" w14:paraId="5E47A5BF" w14:textId="77777777" w:rsidTr="006D240A">
        <w:trPr>
          <w:trHeight w:val="564"/>
        </w:trPr>
        <w:tc>
          <w:tcPr>
            <w:tcW w:w="9855" w:type="dxa"/>
            <w:gridSpan w:val="9"/>
            <w:tcBorders>
              <w:top w:val="nil"/>
              <w:bottom w:val="single" w:sz="4" w:space="0" w:color="auto"/>
            </w:tcBorders>
          </w:tcPr>
          <w:p w14:paraId="5A2508C8" w14:textId="43D481BF" w:rsidR="00EE77BB" w:rsidRDefault="00833045" w:rsidP="004C352E">
            <w:pPr>
              <w:pStyle w:val="Odstavecseseznamem"/>
              <w:widowControl w:val="0"/>
              <w:numPr>
                <w:ilvl w:val="0"/>
                <w:numId w:val="94"/>
              </w:numPr>
              <w:jc w:val="both"/>
            </w:pPr>
            <w:r>
              <w:t>g</w:t>
            </w:r>
            <w:r w:rsidR="00EE77BB">
              <w:t>rafické a výtvarné činnosti</w:t>
            </w:r>
          </w:p>
          <w:p w14:paraId="1306C0F8" w14:textId="77777777" w:rsidR="00EE77BB" w:rsidRDefault="00EE77BB" w:rsidP="004C352E">
            <w:pPr>
              <w:pStyle w:val="Odstavecseseznamem"/>
              <w:widowControl w:val="0"/>
              <w:numPr>
                <w:ilvl w:val="0"/>
                <w:numId w:val="94"/>
              </w:numPr>
              <w:jc w:val="both"/>
            </w:pPr>
            <w:r>
              <w:t>individuální práce studentů</w:t>
            </w:r>
          </w:p>
          <w:p w14:paraId="00F8A7BD" w14:textId="649DC11F" w:rsidR="00EE77BB" w:rsidRDefault="00EE77BB" w:rsidP="004C352E">
            <w:pPr>
              <w:pStyle w:val="Odstavecseseznamem"/>
              <w:widowControl w:val="0"/>
              <w:numPr>
                <w:ilvl w:val="0"/>
                <w:numId w:val="94"/>
              </w:numPr>
              <w:jc w:val="both"/>
            </w:pPr>
            <w:r>
              <w:t>cvičení na počítači</w:t>
            </w:r>
          </w:p>
        </w:tc>
      </w:tr>
      <w:tr w:rsidR="00EE77BB" w14:paraId="603836D3" w14:textId="77777777" w:rsidTr="006D240A">
        <w:trPr>
          <w:trHeight w:val="265"/>
        </w:trPr>
        <w:tc>
          <w:tcPr>
            <w:tcW w:w="3653" w:type="dxa"/>
            <w:gridSpan w:val="3"/>
            <w:tcBorders>
              <w:top w:val="single" w:sz="4" w:space="0" w:color="auto"/>
            </w:tcBorders>
            <w:shd w:val="clear" w:color="auto" w:fill="F7CAAC"/>
          </w:tcPr>
          <w:p w14:paraId="7DAE710B" w14:textId="4D89F7D1" w:rsidR="00EE77BB" w:rsidRDefault="00EE77BB" w:rsidP="00EE77BB">
            <w:pPr>
              <w:jc w:val="both"/>
            </w:pPr>
            <w:r>
              <w:rPr>
                <w:b/>
              </w:rPr>
              <w:t>Studijní literatura a studijní pomůcky</w:t>
            </w:r>
          </w:p>
        </w:tc>
        <w:tc>
          <w:tcPr>
            <w:tcW w:w="6202" w:type="dxa"/>
            <w:gridSpan w:val="6"/>
            <w:tcBorders>
              <w:top w:val="single" w:sz="4" w:space="0" w:color="auto"/>
              <w:bottom w:val="nil"/>
            </w:tcBorders>
          </w:tcPr>
          <w:p w14:paraId="2833A470" w14:textId="21F19FBE" w:rsidR="00EE77BB" w:rsidRDefault="00EE77BB" w:rsidP="00EE77BB">
            <w:pPr>
              <w:jc w:val="both"/>
            </w:pPr>
          </w:p>
        </w:tc>
      </w:tr>
      <w:tr w:rsidR="00EE77BB" w14:paraId="6D0BAF6E" w14:textId="77777777" w:rsidTr="006D240A">
        <w:trPr>
          <w:trHeight w:val="1033"/>
        </w:trPr>
        <w:tc>
          <w:tcPr>
            <w:tcW w:w="9855" w:type="dxa"/>
            <w:gridSpan w:val="9"/>
            <w:tcBorders>
              <w:top w:val="nil"/>
            </w:tcBorders>
          </w:tcPr>
          <w:p w14:paraId="50F21E74" w14:textId="50FA007D" w:rsidR="00EE77BB" w:rsidRPr="009B07EC" w:rsidRDefault="00EE77BB" w:rsidP="00EE77BB">
            <w:pPr>
              <w:autoSpaceDE w:val="0"/>
              <w:autoSpaceDN w:val="0"/>
              <w:adjustRightInd w:val="0"/>
              <w:rPr>
                <w:rFonts w:eastAsia="NSimSun"/>
                <w:b/>
                <w:bCs/>
                <w:color w:val="000000"/>
              </w:rPr>
            </w:pPr>
            <w:r w:rsidRPr="009B07EC">
              <w:rPr>
                <w:rFonts w:eastAsia="NSimSun"/>
                <w:b/>
                <w:bCs/>
                <w:color w:val="000000"/>
              </w:rPr>
              <w:t>Povinná:</w:t>
            </w:r>
          </w:p>
          <w:p w14:paraId="7E4D467C" w14:textId="6AC0FD0C" w:rsidR="00EE77BB" w:rsidRDefault="00A25627" w:rsidP="00EE77BB">
            <w:pPr>
              <w:jc w:val="both"/>
            </w:pPr>
            <w:r w:rsidRPr="00A25627">
              <w:t xml:space="preserve">https://www.rhinocad.cz/?utm_campaign=Rhino+6&amp;utm_medium=ppc&amp;utm_term=rhino&amp;utm_source=adwords&amp;hsa_src=g&amp;hsa_mt=b&amp;hsa_ver=3 </w:t>
            </w:r>
            <w:proofErr w:type="spellStart"/>
            <w:r w:rsidR="00EE77BB">
              <w:t>Becker</w:t>
            </w:r>
            <w:proofErr w:type="spellEnd"/>
            <w:r w:rsidR="00EE77BB">
              <w:t xml:space="preserve">, Margaret. </w:t>
            </w:r>
            <w:proofErr w:type="spellStart"/>
            <w:r w:rsidR="00EE77BB" w:rsidRPr="00EE77BB">
              <w:rPr>
                <w:i/>
              </w:rPr>
              <w:t>Rhino</w:t>
            </w:r>
            <w:proofErr w:type="spellEnd"/>
            <w:r w:rsidR="00EE77BB" w:rsidRPr="00EE77BB">
              <w:rPr>
                <w:i/>
              </w:rPr>
              <w:t xml:space="preserve"> NURBS 3D Modeling</w:t>
            </w:r>
            <w:r w:rsidR="00EE77BB">
              <w:t>. ISBN 0735709254.</w:t>
            </w:r>
          </w:p>
          <w:p w14:paraId="62EF5099" w14:textId="6EF680AB" w:rsidR="00EE77BB" w:rsidRPr="00EE77BB" w:rsidRDefault="00EE77BB" w:rsidP="00EE77BB">
            <w:pPr>
              <w:jc w:val="both"/>
              <w:rPr>
                <w:b/>
              </w:rPr>
            </w:pPr>
            <w:r w:rsidRPr="00EE77BB">
              <w:rPr>
                <w:b/>
              </w:rPr>
              <w:t>Doporučená:</w:t>
            </w:r>
          </w:p>
          <w:p w14:paraId="679C2A32" w14:textId="11F3F6E5" w:rsidR="00EE77BB" w:rsidRDefault="00EE77BB" w:rsidP="00EE77BB">
            <w:pPr>
              <w:jc w:val="both"/>
            </w:pPr>
            <w:r>
              <w:t xml:space="preserve">VAUGHAN, William. </w:t>
            </w:r>
            <w:r w:rsidRPr="00EE77BB">
              <w:rPr>
                <w:i/>
              </w:rPr>
              <w:t>Digital Modelling</w:t>
            </w:r>
            <w:r>
              <w:t xml:space="preserve">. New </w:t>
            </w:r>
            <w:proofErr w:type="spellStart"/>
            <w:r>
              <w:t>Rider`s</w:t>
            </w:r>
            <w:proofErr w:type="spellEnd"/>
            <w:r>
              <w:t xml:space="preserve"> pub, 2012. ISBN 0321700899.</w:t>
            </w:r>
          </w:p>
        </w:tc>
      </w:tr>
      <w:tr w:rsidR="00EE77BB" w14:paraId="230C8164" w14:textId="77777777" w:rsidTr="006D240A">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456050C" w14:textId="4E51801C" w:rsidR="00EE77BB" w:rsidRDefault="00D44A26" w:rsidP="00EE77BB">
            <w:pPr>
              <w:jc w:val="center"/>
              <w:rPr>
                <w:b/>
              </w:rPr>
            </w:pPr>
            <w:r>
              <w:br w:type="page"/>
            </w:r>
            <w:r w:rsidR="00EE77BB">
              <w:rPr>
                <w:b/>
              </w:rPr>
              <w:t>Informace ke kombinované nebo distanční formě</w:t>
            </w:r>
          </w:p>
        </w:tc>
      </w:tr>
      <w:tr w:rsidR="00EE77BB" w14:paraId="1215DEB9" w14:textId="77777777" w:rsidTr="006D240A">
        <w:tc>
          <w:tcPr>
            <w:tcW w:w="4787" w:type="dxa"/>
            <w:gridSpan w:val="4"/>
            <w:tcBorders>
              <w:top w:val="single" w:sz="2" w:space="0" w:color="auto"/>
            </w:tcBorders>
            <w:shd w:val="clear" w:color="auto" w:fill="F7CAAC"/>
          </w:tcPr>
          <w:p w14:paraId="31CC9FB0" w14:textId="5B7A8CB3" w:rsidR="00EE77BB" w:rsidRDefault="00EE77BB" w:rsidP="00EE77BB">
            <w:pPr>
              <w:jc w:val="both"/>
            </w:pPr>
            <w:r>
              <w:rPr>
                <w:b/>
              </w:rPr>
              <w:t>Rozsah konzultací (soustředění)</w:t>
            </w:r>
          </w:p>
        </w:tc>
        <w:tc>
          <w:tcPr>
            <w:tcW w:w="889" w:type="dxa"/>
            <w:tcBorders>
              <w:top w:val="single" w:sz="2" w:space="0" w:color="auto"/>
            </w:tcBorders>
          </w:tcPr>
          <w:p w14:paraId="1216EBEC" w14:textId="77777777" w:rsidR="00EE77BB" w:rsidRDefault="00EE77BB" w:rsidP="00EE77BB">
            <w:pPr>
              <w:jc w:val="both"/>
            </w:pPr>
          </w:p>
        </w:tc>
        <w:tc>
          <w:tcPr>
            <w:tcW w:w="4179" w:type="dxa"/>
            <w:gridSpan w:val="4"/>
            <w:tcBorders>
              <w:top w:val="single" w:sz="2" w:space="0" w:color="auto"/>
            </w:tcBorders>
            <w:shd w:val="clear" w:color="auto" w:fill="F7CAAC"/>
          </w:tcPr>
          <w:p w14:paraId="14656D11" w14:textId="555FE900" w:rsidR="00EE77BB" w:rsidRDefault="00EE77BB" w:rsidP="00EE77BB">
            <w:pPr>
              <w:jc w:val="both"/>
              <w:rPr>
                <w:b/>
              </w:rPr>
            </w:pPr>
            <w:r>
              <w:rPr>
                <w:b/>
              </w:rPr>
              <w:t xml:space="preserve">hodin </w:t>
            </w:r>
          </w:p>
        </w:tc>
      </w:tr>
      <w:tr w:rsidR="00EE77BB" w14:paraId="75CF7423" w14:textId="77777777" w:rsidTr="006D240A">
        <w:tc>
          <w:tcPr>
            <w:tcW w:w="9855" w:type="dxa"/>
            <w:gridSpan w:val="9"/>
            <w:shd w:val="clear" w:color="auto" w:fill="F7CAAC"/>
          </w:tcPr>
          <w:p w14:paraId="6C0E25DD" w14:textId="05C799B2" w:rsidR="00EE77BB" w:rsidRDefault="00EE77BB" w:rsidP="00EE77BB">
            <w:pPr>
              <w:jc w:val="both"/>
              <w:rPr>
                <w:b/>
              </w:rPr>
            </w:pPr>
            <w:r>
              <w:rPr>
                <w:b/>
              </w:rPr>
              <w:t>Informace o způsobu kontaktu s vyučujícím</w:t>
            </w:r>
          </w:p>
        </w:tc>
      </w:tr>
      <w:tr w:rsidR="00EE77BB" w14:paraId="579F44BE" w14:textId="77777777" w:rsidTr="006D240A">
        <w:trPr>
          <w:trHeight w:val="692"/>
        </w:trPr>
        <w:tc>
          <w:tcPr>
            <w:tcW w:w="9855" w:type="dxa"/>
            <w:gridSpan w:val="9"/>
          </w:tcPr>
          <w:p w14:paraId="66A4469B" w14:textId="77777777" w:rsidR="00ED60FF" w:rsidRDefault="00ED60FF" w:rsidP="00EE77BB">
            <w:pPr>
              <w:jc w:val="both"/>
            </w:pPr>
          </w:p>
          <w:p w14:paraId="6FEAA2A1" w14:textId="77777777" w:rsidR="000A07D0" w:rsidRDefault="000A07D0" w:rsidP="00EE77BB">
            <w:pPr>
              <w:jc w:val="both"/>
            </w:pPr>
          </w:p>
          <w:p w14:paraId="71DB0299" w14:textId="77777777" w:rsidR="000A07D0" w:rsidRDefault="000A07D0" w:rsidP="00EE77BB">
            <w:pPr>
              <w:jc w:val="both"/>
            </w:pPr>
          </w:p>
          <w:p w14:paraId="32A74F70" w14:textId="176DFEF7" w:rsidR="000A07D0" w:rsidRDefault="000A07D0" w:rsidP="00EE77BB">
            <w:pPr>
              <w:jc w:val="both"/>
            </w:pPr>
          </w:p>
        </w:tc>
      </w:tr>
    </w:tbl>
    <w:p w14:paraId="7DA8AD13" w14:textId="32AB90F1" w:rsidR="00E14FFF" w:rsidRDefault="00E14FF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4AFE6F2E" w14:textId="77777777" w:rsidTr="000A07D0">
        <w:tc>
          <w:tcPr>
            <w:tcW w:w="9855" w:type="dxa"/>
            <w:gridSpan w:val="9"/>
            <w:tcBorders>
              <w:bottom w:val="double" w:sz="4" w:space="0" w:color="auto"/>
            </w:tcBorders>
            <w:shd w:val="clear" w:color="auto" w:fill="BDD6EE"/>
          </w:tcPr>
          <w:p w14:paraId="63E1080B" w14:textId="4170E40D" w:rsidR="001E1ACB" w:rsidRDefault="00E14FFF" w:rsidP="005133EF">
            <w:pPr>
              <w:jc w:val="both"/>
              <w:rPr>
                <w:b/>
                <w:sz w:val="28"/>
              </w:rPr>
            </w:pPr>
            <w:r>
              <w:lastRenderedPageBreak/>
              <w:br w:type="page"/>
            </w:r>
            <w:r w:rsidR="001E1ACB">
              <w:br w:type="page"/>
            </w:r>
            <w:r w:rsidR="001E1ACB">
              <w:rPr>
                <w:b/>
                <w:sz w:val="28"/>
              </w:rPr>
              <w:t>B-III – Charakteristika studijního předmětu</w:t>
            </w:r>
          </w:p>
        </w:tc>
      </w:tr>
      <w:tr w:rsidR="001E1ACB" w14:paraId="6EDD26A6" w14:textId="77777777" w:rsidTr="000A07D0">
        <w:tc>
          <w:tcPr>
            <w:tcW w:w="3086" w:type="dxa"/>
            <w:tcBorders>
              <w:top w:val="double" w:sz="4" w:space="0" w:color="auto"/>
            </w:tcBorders>
            <w:shd w:val="clear" w:color="auto" w:fill="F7CAAC"/>
          </w:tcPr>
          <w:p w14:paraId="1DFC01BE" w14:textId="77777777" w:rsidR="001E1ACB" w:rsidRDefault="001E1ACB" w:rsidP="0059386C">
            <w:pPr>
              <w:rPr>
                <w:b/>
              </w:rPr>
            </w:pPr>
            <w:r>
              <w:rPr>
                <w:b/>
              </w:rPr>
              <w:t>Název studijního předmětu</w:t>
            </w:r>
          </w:p>
        </w:tc>
        <w:tc>
          <w:tcPr>
            <w:tcW w:w="6769" w:type="dxa"/>
            <w:gridSpan w:val="8"/>
            <w:tcBorders>
              <w:top w:val="double" w:sz="4" w:space="0" w:color="auto"/>
            </w:tcBorders>
          </w:tcPr>
          <w:p w14:paraId="67DB9B2E" w14:textId="535B9FEC" w:rsidR="001E1ACB" w:rsidRDefault="00EE77BB" w:rsidP="0059386C">
            <w:r>
              <w:t>Digitální a grafické nástroje</w:t>
            </w:r>
            <w:r w:rsidR="00744253">
              <w:t xml:space="preserve"> </w:t>
            </w:r>
            <w:r w:rsidR="000C6CA2">
              <w:t>4</w:t>
            </w:r>
          </w:p>
        </w:tc>
      </w:tr>
      <w:tr w:rsidR="004445E7" w14:paraId="19E8EA67" w14:textId="77777777" w:rsidTr="000A07D0">
        <w:tc>
          <w:tcPr>
            <w:tcW w:w="3086" w:type="dxa"/>
            <w:shd w:val="clear" w:color="auto" w:fill="F7CAAC"/>
          </w:tcPr>
          <w:p w14:paraId="3520A092" w14:textId="77777777" w:rsidR="004445E7" w:rsidRDefault="004445E7" w:rsidP="0059386C">
            <w:pPr>
              <w:rPr>
                <w:b/>
              </w:rPr>
            </w:pPr>
            <w:r>
              <w:rPr>
                <w:b/>
              </w:rPr>
              <w:t>Typ předmětu</w:t>
            </w:r>
          </w:p>
        </w:tc>
        <w:tc>
          <w:tcPr>
            <w:tcW w:w="3406" w:type="dxa"/>
            <w:gridSpan w:val="5"/>
          </w:tcPr>
          <w:p w14:paraId="3FBCDB07" w14:textId="334F2BB8" w:rsidR="004445E7" w:rsidRDefault="004445E7" w:rsidP="0059386C">
            <w:r>
              <w:t>povinný</w:t>
            </w:r>
          </w:p>
        </w:tc>
        <w:tc>
          <w:tcPr>
            <w:tcW w:w="2695" w:type="dxa"/>
            <w:gridSpan w:val="2"/>
            <w:shd w:val="clear" w:color="auto" w:fill="F7CAAC"/>
          </w:tcPr>
          <w:p w14:paraId="4B2B7B27" w14:textId="46F76A94" w:rsidR="004445E7" w:rsidRDefault="004445E7" w:rsidP="0059386C">
            <w:r>
              <w:rPr>
                <w:b/>
              </w:rPr>
              <w:t>doporučený ročník / semestr</w:t>
            </w:r>
          </w:p>
        </w:tc>
        <w:tc>
          <w:tcPr>
            <w:tcW w:w="668" w:type="dxa"/>
          </w:tcPr>
          <w:p w14:paraId="5E205850" w14:textId="1CC0839D" w:rsidR="004445E7" w:rsidRDefault="004445E7" w:rsidP="0059386C">
            <w:r>
              <w:t>2/LS</w:t>
            </w:r>
          </w:p>
        </w:tc>
      </w:tr>
      <w:tr w:rsidR="002D1370" w14:paraId="5FDE3601" w14:textId="77777777" w:rsidTr="000A07D0">
        <w:tc>
          <w:tcPr>
            <w:tcW w:w="3086" w:type="dxa"/>
            <w:shd w:val="clear" w:color="auto" w:fill="F7CAAC"/>
          </w:tcPr>
          <w:p w14:paraId="17753621" w14:textId="77777777" w:rsidR="002D1370" w:rsidRDefault="002D1370" w:rsidP="0059386C">
            <w:pPr>
              <w:rPr>
                <w:b/>
              </w:rPr>
            </w:pPr>
            <w:r>
              <w:rPr>
                <w:b/>
              </w:rPr>
              <w:t>Rozsah studijního předmětu</w:t>
            </w:r>
          </w:p>
        </w:tc>
        <w:tc>
          <w:tcPr>
            <w:tcW w:w="1701" w:type="dxa"/>
            <w:gridSpan w:val="3"/>
          </w:tcPr>
          <w:p w14:paraId="06AA591F" w14:textId="4E9A6D4E" w:rsidR="002D1370" w:rsidRDefault="002D1370" w:rsidP="0059386C">
            <w:r>
              <w:t>26c</w:t>
            </w:r>
          </w:p>
        </w:tc>
        <w:tc>
          <w:tcPr>
            <w:tcW w:w="889" w:type="dxa"/>
            <w:shd w:val="clear" w:color="auto" w:fill="F7CAAC"/>
          </w:tcPr>
          <w:p w14:paraId="5029B887" w14:textId="253ABB20" w:rsidR="002D1370" w:rsidRDefault="002D1370" w:rsidP="0059386C">
            <w:pPr>
              <w:rPr>
                <w:b/>
              </w:rPr>
            </w:pPr>
            <w:r>
              <w:rPr>
                <w:b/>
              </w:rPr>
              <w:t xml:space="preserve">hod. </w:t>
            </w:r>
          </w:p>
        </w:tc>
        <w:tc>
          <w:tcPr>
            <w:tcW w:w="816" w:type="dxa"/>
          </w:tcPr>
          <w:p w14:paraId="6B98EAB5" w14:textId="59297225" w:rsidR="002D1370" w:rsidRDefault="002D1370" w:rsidP="0059386C">
            <w:r>
              <w:t>26</w:t>
            </w:r>
          </w:p>
        </w:tc>
        <w:tc>
          <w:tcPr>
            <w:tcW w:w="2156" w:type="dxa"/>
            <w:shd w:val="clear" w:color="auto" w:fill="F7CAAC"/>
          </w:tcPr>
          <w:p w14:paraId="64710F86" w14:textId="57E58762" w:rsidR="002D1370" w:rsidRDefault="002D1370" w:rsidP="0059386C">
            <w:pPr>
              <w:rPr>
                <w:b/>
              </w:rPr>
            </w:pPr>
            <w:r>
              <w:rPr>
                <w:b/>
              </w:rPr>
              <w:t>kreditů</w:t>
            </w:r>
          </w:p>
        </w:tc>
        <w:tc>
          <w:tcPr>
            <w:tcW w:w="1207" w:type="dxa"/>
            <w:gridSpan w:val="2"/>
          </w:tcPr>
          <w:p w14:paraId="606D6590" w14:textId="1B879D0F" w:rsidR="002D1370" w:rsidRDefault="002D1370" w:rsidP="0059386C">
            <w:r>
              <w:t>2</w:t>
            </w:r>
          </w:p>
        </w:tc>
      </w:tr>
      <w:tr w:rsidR="001E1ACB" w14:paraId="2CEADD5B" w14:textId="77777777" w:rsidTr="000A07D0">
        <w:tc>
          <w:tcPr>
            <w:tcW w:w="3086" w:type="dxa"/>
            <w:shd w:val="clear" w:color="auto" w:fill="F7CAAC"/>
          </w:tcPr>
          <w:p w14:paraId="6ACAA565" w14:textId="77777777" w:rsidR="001E1ACB" w:rsidRDefault="001E1ACB" w:rsidP="0059386C">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B37F625" w14:textId="1569AC2A" w:rsidR="001E1ACB" w:rsidRDefault="00EE77BB" w:rsidP="0059386C">
            <w:r>
              <w:t xml:space="preserve">Digitální a grafické nástroje </w:t>
            </w:r>
            <w:r w:rsidR="005277D0">
              <w:t>3</w:t>
            </w:r>
          </w:p>
        </w:tc>
      </w:tr>
      <w:tr w:rsidR="00505A70" w14:paraId="4EB24957" w14:textId="77777777" w:rsidTr="000A07D0">
        <w:tc>
          <w:tcPr>
            <w:tcW w:w="3086" w:type="dxa"/>
            <w:shd w:val="clear" w:color="auto" w:fill="F7CAAC"/>
          </w:tcPr>
          <w:p w14:paraId="493AC5E6" w14:textId="77777777" w:rsidR="00505A70" w:rsidRPr="005A0406" w:rsidRDefault="00505A70" w:rsidP="0059386C">
            <w:pPr>
              <w:rPr>
                <w:b/>
              </w:rPr>
            </w:pPr>
            <w:r w:rsidRPr="005A0406">
              <w:rPr>
                <w:b/>
              </w:rPr>
              <w:t>Způsob ověření výsledků učení</w:t>
            </w:r>
          </w:p>
        </w:tc>
        <w:tc>
          <w:tcPr>
            <w:tcW w:w="3406" w:type="dxa"/>
            <w:gridSpan w:val="5"/>
          </w:tcPr>
          <w:p w14:paraId="6EC6DA39" w14:textId="1EF32743" w:rsidR="00505A70" w:rsidRDefault="00505A70" w:rsidP="0059386C">
            <w:r>
              <w:t>klasifikovaný zápočet</w:t>
            </w:r>
          </w:p>
        </w:tc>
        <w:tc>
          <w:tcPr>
            <w:tcW w:w="2156" w:type="dxa"/>
            <w:shd w:val="clear" w:color="auto" w:fill="F7CAAC"/>
          </w:tcPr>
          <w:p w14:paraId="5DAEBC75" w14:textId="3BA491EF" w:rsidR="00505A70" w:rsidRDefault="00505A70" w:rsidP="0059386C">
            <w:pPr>
              <w:rPr>
                <w:b/>
              </w:rPr>
            </w:pPr>
            <w:r>
              <w:rPr>
                <w:b/>
              </w:rPr>
              <w:t>Forma výuky</w:t>
            </w:r>
          </w:p>
        </w:tc>
        <w:tc>
          <w:tcPr>
            <w:tcW w:w="1207" w:type="dxa"/>
            <w:gridSpan w:val="2"/>
          </w:tcPr>
          <w:p w14:paraId="1380C92C" w14:textId="337F6168" w:rsidR="00505A70" w:rsidRDefault="00505A70" w:rsidP="0059386C">
            <w:r>
              <w:t>cvičení</w:t>
            </w:r>
          </w:p>
        </w:tc>
      </w:tr>
      <w:tr w:rsidR="001E1ACB" w14:paraId="4E753AA4" w14:textId="77777777" w:rsidTr="000A07D0">
        <w:tc>
          <w:tcPr>
            <w:tcW w:w="3086" w:type="dxa"/>
            <w:shd w:val="clear" w:color="auto" w:fill="F7CAAC"/>
          </w:tcPr>
          <w:p w14:paraId="28B47CD4" w14:textId="77777777" w:rsidR="001E1ACB" w:rsidRPr="005A0406" w:rsidRDefault="001E1ACB" w:rsidP="0059386C">
            <w:pPr>
              <w:rPr>
                <w:b/>
              </w:rPr>
            </w:pPr>
            <w:r w:rsidRPr="005A0406">
              <w:rPr>
                <w:b/>
              </w:rPr>
              <w:t>Forma způsobu ověření výsledků učení a další požadavky na studenta</w:t>
            </w:r>
          </w:p>
        </w:tc>
        <w:tc>
          <w:tcPr>
            <w:tcW w:w="6769" w:type="dxa"/>
            <w:gridSpan w:val="8"/>
            <w:tcBorders>
              <w:bottom w:val="nil"/>
            </w:tcBorders>
          </w:tcPr>
          <w:p w14:paraId="4860EF75" w14:textId="77777777" w:rsidR="00E25AE6" w:rsidRDefault="00E25AE6" w:rsidP="0059386C">
            <w:pPr>
              <w:pStyle w:val="FreeFormAA"/>
              <w:tabs>
                <w:tab w:val="left" w:pos="6551"/>
              </w:tabs>
              <w:ind w:right="142"/>
              <w:rPr>
                <w:rFonts w:ascii="Times New Roman" w:eastAsia="Lucida Grande" w:hAnsi="Times New Roman"/>
                <w:color w:val="auto"/>
                <w:sz w:val="20"/>
              </w:rPr>
            </w:pPr>
            <w:r>
              <w:rPr>
                <w:rFonts w:ascii="Times New Roman" w:eastAsia="Lucida Grande" w:hAnsi="Times New Roman"/>
                <w:color w:val="auto"/>
                <w:sz w:val="20"/>
              </w:rPr>
              <w:t>P</w:t>
            </w:r>
            <w:r w:rsidRPr="00436F78">
              <w:rPr>
                <w:rFonts w:ascii="Times New Roman" w:eastAsia="Lucida Grande" w:hAnsi="Times New Roman"/>
                <w:color w:val="auto"/>
                <w:sz w:val="20"/>
              </w:rPr>
              <w:t xml:space="preserve">ovinná účast na cvičeních minimálně 80 %. </w:t>
            </w:r>
          </w:p>
          <w:p w14:paraId="49CF2921" w14:textId="358A62E9" w:rsidR="00E25AE6" w:rsidRDefault="00383CDB" w:rsidP="0059386C">
            <w:pPr>
              <w:rPr>
                <w:color w:val="000000"/>
                <w:shd w:val="clear" w:color="auto" w:fill="FFFFFF"/>
              </w:rPr>
            </w:pPr>
            <w:r>
              <w:rPr>
                <w:color w:val="000000"/>
                <w:shd w:val="clear" w:color="auto" w:fill="FFFFFF"/>
              </w:rPr>
              <w:t>V</w:t>
            </w:r>
            <w:r w:rsidR="00E25AE6">
              <w:rPr>
                <w:color w:val="000000"/>
                <w:shd w:val="clear" w:color="auto" w:fill="FFFFFF"/>
              </w:rPr>
              <w:t>ypracování zadaných úkolů.</w:t>
            </w:r>
          </w:p>
          <w:p w14:paraId="2F258BE9" w14:textId="77777777" w:rsidR="001E1ACB" w:rsidRDefault="001E1ACB" w:rsidP="0059386C"/>
        </w:tc>
      </w:tr>
      <w:tr w:rsidR="001E1ACB" w14:paraId="73C84622" w14:textId="77777777" w:rsidTr="000A07D0">
        <w:trPr>
          <w:trHeight w:val="218"/>
        </w:trPr>
        <w:tc>
          <w:tcPr>
            <w:tcW w:w="9855" w:type="dxa"/>
            <w:gridSpan w:val="9"/>
            <w:tcBorders>
              <w:top w:val="nil"/>
            </w:tcBorders>
          </w:tcPr>
          <w:p w14:paraId="02578CFC" w14:textId="77777777" w:rsidR="001E1ACB" w:rsidRDefault="001E1ACB" w:rsidP="0059386C"/>
        </w:tc>
      </w:tr>
      <w:tr w:rsidR="00BF615A" w14:paraId="1C150003" w14:textId="77777777" w:rsidTr="000A07D0">
        <w:trPr>
          <w:trHeight w:val="197"/>
        </w:trPr>
        <w:tc>
          <w:tcPr>
            <w:tcW w:w="3086" w:type="dxa"/>
            <w:tcBorders>
              <w:top w:val="nil"/>
            </w:tcBorders>
            <w:shd w:val="clear" w:color="auto" w:fill="F7CAAC"/>
          </w:tcPr>
          <w:p w14:paraId="65377519" w14:textId="77777777" w:rsidR="00BF615A" w:rsidRDefault="00BF615A" w:rsidP="0059386C">
            <w:pPr>
              <w:rPr>
                <w:b/>
              </w:rPr>
            </w:pPr>
            <w:r>
              <w:rPr>
                <w:b/>
              </w:rPr>
              <w:t>Garant předmětu</w:t>
            </w:r>
          </w:p>
        </w:tc>
        <w:tc>
          <w:tcPr>
            <w:tcW w:w="6769" w:type="dxa"/>
            <w:gridSpan w:val="8"/>
            <w:tcBorders>
              <w:top w:val="nil"/>
            </w:tcBorders>
          </w:tcPr>
          <w:p w14:paraId="1B941C79" w14:textId="561A4A8D" w:rsidR="00BF615A" w:rsidRDefault="00383CDB" w:rsidP="0059386C">
            <w:r>
              <w:t>MgA. Jan Veselský, Ph.D.</w:t>
            </w:r>
          </w:p>
        </w:tc>
      </w:tr>
      <w:tr w:rsidR="00BF615A" w14:paraId="6F880710" w14:textId="77777777" w:rsidTr="000A07D0">
        <w:trPr>
          <w:trHeight w:val="243"/>
        </w:trPr>
        <w:tc>
          <w:tcPr>
            <w:tcW w:w="3086" w:type="dxa"/>
            <w:tcBorders>
              <w:top w:val="nil"/>
            </w:tcBorders>
            <w:shd w:val="clear" w:color="auto" w:fill="F7CAAC"/>
          </w:tcPr>
          <w:p w14:paraId="6CAE3373" w14:textId="77777777" w:rsidR="00BF615A" w:rsidRDefault="00BF615A" w:rsidP="0059386C">
            <w:pPr>
              <w:rPr>
                <w:b/>
              </w:rPr>
            </w:pPr>
            <w:r>
              <w:rPr>
                <w:b/>
              </w:rPr>
              <w:t>Zapojení garanta do výuky předmětu</w:t>
            </w:r>
          </w:p>
        </w:tc>
        <w:tc>
          <w:tcPr>
            <w:tcW w:w="6769" w:type="dxa"/>
            <w:gridSpan w:val="8"/>
            <w:tcBorders>
              <w:top w:val="nil"/>
            </w:tcBorders>
          </w:tcPr>
          <w:p w14:paraId="71F8C41A" w14:textId="65FA86C2" w:rsidR="00BF615A" w:rsidRDefault="00BF615A" w:rsidP="0059386C">
            <w:r>
              <w:t>100 %</w:t>
            </w:r>
          </w:p>
        </w:tc>
      </w:tr>
      <w:tr w:rsidR="00BF615A" w14:paraId="000D0352" w14:textId="77777777" w:rsidTr="000A07D0">
        <w:tc>
          <w:tcPr>
            <w:tcW w:w="3086" w:type="dxa"/>
            <w:shd w:val="clear" w:color="auto" w:fill="F7CAAC"/>
          </w:tcPr>
          <w:p w14:paraId="5083E720" w14:textId="77777777" w:rsidR="00BF615A" w:rsidRDefault="00BF615A" w:rsidP="0059386C">
            <w:pPr>
              <w:rPr>
                <w:b/>
              </w:rPr>
            </w:pPr>
            <w:r>
              <w:rPr>
                <w:b/>
              </w:rPr>
              <w:t>Vyučující</w:t>
            </w:r>
          </w:p>
        </w:tc>
        <w:tc>
          <w:tcPr>
            <w:tcW w:w="6769" w:type="dxa"/>
            <w:gridSpan w:val="8"/>
            <w:tcBorders>
              <w:bottom w:val="nil"/>
            </w:tcBorders>
          </w:tcPr>
          <w:p w14:paraId="6F468945" w14:textId="70B1D52C" w:rsidR="00BF615A" w:rsidRDefault="00383CDB" w:rsidP="0059386C">
            <w:r>
              <w:t>MgA. Jan Veselský, Ph.D.</w:t>
            </w:r>
          </w:p>
        </w:tc>
      </w:tr>
      <w:tr w:rsidR="00BF615A" w14:paraId="0CE7B234" w14:textId="77777777" w:rsidTr="000A07D0">
        <w:trPr>
          <w:trHeight w:val="112"/>
        </w:trPr>
        <w:tc>
          <w:tcPr>
            <w:tcW w:w="9855" w:type="dxa"/>
            <w:gridSpan w:val="9"/>
            <w:tcBorders>
              <w:top w:val="nil"/>
            </w:tcBorders>
          </w:tcPr>
          <w:p w14:paraId="0E451FF5" w14:textId="77777777" w:rsidR="00BF615A" w:rsidRDefault="00BF615A" w:rsidP="0059386C"/>
        </w:tc>
      </w:tr>
      <w:tr w:rsidR="00BF615A" w14:paraId="28055655" w14:textId="77777777" w:rsidTr="000A07D0">
        <w:tc>
          <w:tcPr>
            <w:tcW w:w="3086" w:type="dxa"/>
            <w:shd w:val="clear" w:color="auto" w:fill="F7CAAC"/>
          </w:tcPr>
          <w:p w14:paraId="2FAC3EDD" w14:textId="77777777" w:rsidR="00BF615A" w:rsidRPr="001452AD" w:rsidRDefault="00BF615A" w:rsidP="00BF615A">
            <w:pPr>
              <w:jc w:val="both"/>
              <w:rPr>
                <w:b/>
                <w:highlight w:val="yellow"/>
              </w:rPr>
            </w:pPr>
            <w:r w:rsidRPr="009B48E7">
              <w:rPr>
                <w:b/>
              </w:rPr>
              <w:t>Hlavní témata a výsledky učení</w:t>
            </w:r>
          </w:p>
        </w:tc>
        <w:tc>
          <w:tcPr>
            <w:tcW w:w="6769" w:type="dxa"/>
            <w:gridSpan w:val="8"/>
            <w:tcBorders>
              <w:bottom w:val="nil"/>
            </w:tcBorders>
          </w:tcPr>
          <w:p w14:paraId="7DF480FD" w14:textId="77777777" w:rsidR="00BF615A" w:rsidRPr="001452AD" w:rsidRDefault="00BF615A" w:rsidP="00BF615A">
            <w:pPr>
              <w:jc w:val="both"/>
              <w:rPr>
                <w:highlight w:val="yellow"/>
              </w:rPr>
            </w:pPr>
          </w:p>
        </w:tc>
      </w:tr>
      <w:tr w:rsidR="00BF615A" w14:paraId="4574F361" w14:textId="77777777" w:rsidTr="000A07D0">
        <w:trPr>
          <w:trHeight w:val="5770"/>
        </w:trPr>
        <w:tc>
          <w:tcPr>
            <w:tcW w:w="9855" w:type="dxa"/>
            <w:gridSpan w:val="9"/>
            <w:tcBorders>
              <w:top w:val="nil"/>
              <w:bottom w:val="single" w:sz="4" w:space="0" w:color="auto"/>
            </w:tcBorders>
          </w:tcPr>
          <w:p w14:paraId="67CEB26E" w14:textId="77777777" w:rsidR="00537762" w:rsidRPr="00383CDB" w:rsidRDefault="00537762" w:rsidP="00537762">
            <w:pPr>
              <w:jc w:val="both"/>
              <w:rPr>
                <w:b/>
              </w:rPr>
            </w:pPr>
            <w:r w:rsidRPr="00383CDB">
              <w:rPr>
                <w:b/>
              </w:rPr>
              <w:t>Témata:</w:t>
            </w:r>
          </w:p>
          <w:p w14:paraId="243AF8EE" w14:textId="1392EB38"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Příprava scény z dostupných modelů</w:t>
            </w:r>
            <w:r w:rsidR="007F7A88">
              <w:rPr>
                <w:color w:val="000000"/>
              </w:rPr>
              <w:t>.</w:t>
            </w:r>
          </w:p>
          <w:p w14:paraId="056C8E24" w14:textId="0656825D"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Úprava dostupných modelů</w:t>
            </w:r>
            <w:r w:rsidR="007F7A88">
              <w:rPr>
                <w:color w:val="000000"/>
              </w:rPr>
              <w:t>.</w:t>
            </w:r>
          </w:p>
          <w:p w14:paraId="3095C017" w14:textId="3FD3D40C"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Formáty</w:t>
            </w:r>
            <w:r w:rsidR="007F7A88">
              <w:rPr>
                <w:color w:val="000000"/>
              </w:rPr>
              <w:t>.</w:t>
            </w:r>
          </w:p>
          <w:p w14:paraId="7BF6F0FE" w14:textId="3C7A94EB"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Export pro výrobu</w:t>
            </w:r>
            <w:r w:rsidR="007F7A88">
              <w:rPr>
                <w:color w:val="000000"/>
              </w:rPr>
              <w:t>.</w:t>
            </w:r>
          </w:p>
          <w:p w14:paraId="4B883AC8" w14:textId="45AFDCED"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Příprava modelu pro 3D tisk</w:t>
            </w:r>
            <w:r w:rsidR="007F7A88">
              <w:rPr>
                <w:color w:val="000000"/>
              </w:rPr>
              <w:t>.</w:t>
            </w:r>
          </w:p>
          <w:p w14:paraId="4443E3E5" w14:textId="06BB5CF9"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3D tisk</w:t>
            </w:r>
            <w:r w:rsidR="007F7A88">
              <w:rPr>
                <w:color w:val="000000"/>
              </w:rPr>
              <w:t>.</w:t>
            </w:r>
          </w:p>
          <w:p w14:paraId="7B8AAED7" w14:textId="5CEA6D02" w:rsidR="00383CDB" w:rsidRPr="009D7D74" w:rsidRDefault="00383CDB" w:rsidP="004C352E">
            <w:pPr>
              <w:numPr>
                <w:ilvl w:val="0"/>
                <w:numId w:val="100"/>
              </w:numPr>
              <w:shd w:val="clear" w:color="auto" w:fill="FFFFFF"/>
              <w:ind w:left="252" w:firstLine="0"/>
              <w:jc w:val="both"/>
              <w:rPr>
                <w:color w:val="000000"/>
              </w:rPr>
            </w:pPr>
            <w:proofErr w:type="spellStart"/>
            <w:r w:rsidRPr="009D7D74">
              <w:rPr>
                <w:color w:val="000000"/>
              </w:rPr>
              <w:t>Postprocesing</w:t>
            </w:r>
            <w:proofErr w:type="spellEnd"/>
            <w:r w:rsidR="007F7A88">
              <w:rPr>
                <w:color w:val="000000"/>
              </w:rPr>
              <w:t>.</w:t>
            </w:r>
          </w:p>
          <w:p w14:paraId="12626877" w14:textId="2864DA8B"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Skládání složitých scén</w:t>
            </w:r>
            <w:r w:rsidR="007F7A88">
              <w:rPr>
                <w:color w:val="000000"/>
              </w:rPr>
              <w:t>.</w:t>
            </w:r>
          </w:p>
          <w:p w14:paraId="644E6888" w14:textId="4020C0CA"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 xml:space="preserve">Práce s </w:t>
            </w:r>
            <w:proofErr w:type="spellStart"/>
            <w:r w:rsidRPr="009D7D74">
              <w:rPr>
                <w:color w:val="000000"/>
              </w:rPr>
              <w:t>focusem</w:t>
            </w:r>
            <w:proofErr w:type="spellEnd"/>
            <w:r w:rsidRPr="009D7D74">
              <w:rPr>
                <w:color w:val="000000"/>
              </w:rPr>
              <w:t xml:space="preserve"> ve scéně</w:t>
            </w:r>
            <w:r w:rsidR="007F7A88">
              <w:rPr>
                <w:color w:val="000000"/>
              </w:rPr>
              <w:t>.</w:t>
            </w:r>
          </w:p>
          <w:p w14:paraId="2F0D184D" w14:textId="4390EB5C"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 xml:space="preserve">Světelné prostředí při </w:t>
            </w:r>
            <w:proofErr w:type="spellStart"/>
            <w:r w:rsidRPr="009D7D74">
              <w:rPr>
                <w:color w:val="000000"/>
              </w:rPr>
              <w:t>renderingu</w:t>
            </w:r>
            <w:proofErr w:type="spellEnd"/>
            <w:r w:rsidR="007F7A88">
              <w:rPr>
                <w:color w:val="000000"/>
              </w:rPr>
              <w:t>.</w:t>
            </w:r>
          </w:p>
          <w:p w14:paraId="246A1538" w14:textId="29A20A6E" w:rsidR="00383CDB" w:rsidRPr="009D7D74" w:rsidRDefault="00383CDB" w:rsidP="004C352E">
            <w:pPr>
              <w:numPr>
                <w:ilvl w:val="0"/>
                <w:numId w:val="100"/>
              </w:numPr>
              <w:shd w:val="clear" w:color="auto" w:fill="FFFFFF"/>
              <w:ind w:left="252" w:firstLine="0"/>
              <w:jc w:val="both"/>
              <w:rPr>
                <w:color w:val="000000"/>
              </w:rPr>
            </w:pPr>
            <w:proofErr w:type="spellStart"/>
            <w:r w:rsidRPr="009D7D74">
              <w:rPr>
                <w:color w:val="000000"/>
              </w:rPr>
              <w:t>Sculpting</w:t>
            </w:r>
            <w:proofErr w:type="spellEnd"/>
            <w:r w:rsidR="007F7A88">
              <w:rPr>
                <w:color w:val="000000"/>
              </w:rPr>
              <w:t>.</w:t>
            </w:r>
          </w:p>
          <w:p w14:paraId="14BCD79E" w14:textId="4876E7EA" w:rsidR="00383CDB" w:rsidRPr="009D7D74" w:rsidRDefault="00383CDB" w:rsidP="004C352E">
            <w:pPr>
              <w:numPr>
                <w:ilvl w:val="0"/>
                <w:numId w:val="100"/>
              </w:numPr>
              <w:shd w:val="clear" w:color="auto" w:fill="FFFFFF"/>
              <w:ind w:left="252" w:firstLine="0"/>
              <w:jc w:val="both"/>
              <w:textAlignment w:val="baseline"/>
              <w:rPr>
                <w:color w:val="000000"/>
              </w:rPr>
            </w:pPr>
            <w:r w:rsidRPr="009D7D74">
              <w:rPr>
                <w:color w:val="000000"/>
              </w:rPr>
              <w:t>Case study a příprava prezentace</w:t>
            </w:r>
            <w:r w:rsidR="007F7A88">
              <w:rPr>
                <w:color w:val="000000"/>
              </w:rPr>
              <w:t>.</w:t>
            </w:r>
          </w:p>
          <w:p w14:paraId="2BA88CCF" w14:textId="14ABE091" w:rsidR="00383CDB" w:rsidRPr="009D7D74" w:rsidRDefault="00383CDB" w:rsidP="004C352E">
            <w:pPr>
              <w:numPr>
                <w:ilvl w:val="0"/>
                <w:numId w:val="100"/>
              </w:numPr>
              <w:shd w:val="clear" w:color="auto" w:fill="FFFFFF"/>
              <w:spacing w:after="120"/>
              <w:ind w:left="252" w:firstLine="0"/>
              <w:jc w:val="both"/>
              <w:textAlignment w:val="baseline"/>
              <w:rPr>
                <w:color w:val="000000"/>
              </w:rPr>
            </w:pPr>
            <w:r w:rsidRPr="009D7D74">
              <w:rPr>
                <w:color w:val="000000"/>
              </w:rPr>
              <w:t>Prezentace</w:t>
            </w:r>
            <w:r w:rsidR="007F7A88">
              <w:rPr>
                <w:color w:val="000000"/>
              </w:rPr>
              <w:t>.</w:t>
            </w:r>
          </w:p>
          <w:p w14:paraId="2038186C" w14:textId="7FA0202A" w:rsidR="00537762" w:rsidRPr="00383CDB" w:rsidRDefault="00537762" w:rsidP="00537762">
            <w:pPr>
              <w:jc w:val="both"/>
              <w:rPr>
                <w:b/>
              </w:rPr>
            </w:pPr>
            <w:r w:rsidRPr="00383CDB">
              <w:rPr>
                <w:b/>
              </w:rPr>
              <w:t>Výsledky učení:</w:t>
            </w:r>
          </w:p>
          <w:p w14:paraId="230DB024" w14:textId="312ADD53" w:rsidR="00537762" w:rsidRDefault="00537762" w:rsidP="00537762">
            <w:pPr>
              <w:jc w:val="both"/>
            </w:pPr>
            <w:r w:rsidRPr="00383CDB">
              <w:t>Odborné znalosti – po absolvování předmětu student umí:</w:t>
            </w:r>
          </w:p>
          <w:p w14:paraId="54797EC3" w14:textId="040FC237" w:rsidR="00383CDB" w:rsidRPr="00680EAF" w:rsidRDefault="00680EAF" w:rsidP="004C352E">
            <w:pPr>
              <w:pStyle w:val="Odstavecseseznamem"/>
              <w:numPr>
                <w:ilvl w:val="0"/>
                <w:numId w:val="101"/>
              </w:numPr>
              <w:jc w:val="both"/>
            </w:pPr>
            <w:r>
              <w:t xml:space="preserve">pojmenovat kroky pro přípravu </w:t>
            </w:r>
            <w:r w:rsidRPr="009D7D74">
              <w:rPr>
                <w:color w:val="000000"/>
              </w:rPr>
              <w:t>scény z dostupných modelů</w:t>
            </w:r>
          </w:p>
          <w:p w14:paraId="6B9A7DA9" w14:textId="0BF10571" w:rsidR="00680EAF" w:rsidRPr="00680EAF" w:rsidRDefault="00680EAF" w:rsidP="004C352E">
            <w:pPr>
              <w:pStyle w:val="Odstavecseseznamem"/>
              <w:numPr>
                <w:ilvl w:val="0"/>
                <w:numId w:val="101"/>
              </w:numPr>
              <w:jc w:val="both"/>
            </w:pPr>
            <w:r>
              <w:rPr>
                <w:color w:val="000000"/>
              </w:rPr>
              <w:t>vyjmenovat dostupné formáty</w:t>
            </w:r>
          </w:p>
          <w:p w14:paraId="386A68F6" w14:textId="1CD6B429" w:rsidR="00680EAF" w:rsidRPr="00680EAF" w:rsidRDefault="00680EAF" w:rsidP="004C352E">
            <w:pPr>
              <w:pStyle w:val="Odstavecseseznamem"/>
              <w:numPr>
                <w:ilvl w:val="0"/>
                <w:numId w:val="101"/>
              </w:numPr>
              <w:jc w:val="both"/>
            </w:pPr>
            <w:r w:rsidRPr="009D7D74">
              <w:rPr>
                <w:color w:val="000000"/>
                <w:shd w:val="clear" w:color="auto" w:fill="FFFFFF"/>
              </w:rPr>
              <w:t>odprezentovat 3D model</w:t>
            </w:r>
          </w:p>
          <w:p w14:paraId="73CA570B" w14:textId="75D41FBA" w:rsidR="00680EAF" w:rsidRPr="00383CDB" w:rsidRDefault="00680EAF" w:rsidP="004C352E">
            <w:pPr>
              <w:pStyle w:val="Odstavecseseznamem"/>
              <w:numPr>
                <w:ilvl w:val="0"/>
                <w:numId w:val="101"/>
              </w:numPr>
              <w:jc w:val="both"/>
            </w:pPr>
            <w:r>
              <w:rPr>
                <w:color w:val="000000"/>
                <w:shd w:val="clear" w:color="auto" w:fill="FFFFFF"/>
              </w:rPr>
              <w:t>definovat</w:t>
            </w:r>
            <w:r w:rsidRPr="009D7D74">
              <w:rPr>
                <w:color w:val="000000"/>
                <w:shd w:val="clear" w:color="auto" w:fill="FFFFFF"/>
              </w:rPr>
              <w:t xml:space="preserve"> data pro aditivní výrobu</w:t>
            </w:r>
          </w:p>
          <w:p w14:paraId="5F2B24CD" w14:textId="77777777" w:rsidR="00537762" w:rsidRPr="00680EAF" w:rsidRDefault="00537762" w:rsidP="00537762">
            <w:pPr>
              <w:jc w:val="both"/>
            </w:pPr>
            <w:r w:rsidRPr="00680EAF">
              <w:t>Odborné dovednosti – po absolvování předmětu student umí:</w:t>
            </w:r>
          </w:p>
          <w:p w14:paraId="167FA624" w14:textId="77777777" w:rsidR="00383CDB" w:rsidRPr="00680EAF" w:rsidRDefault="00383CDB" w:rsidP="004C352E">
            <w:pPr>
              <w:pStyle w:val="Bezmezer"/>
              <w:widowControl w:val="0"/>
              <w:numPr>
                <w:ilvl w:val="0"/>
                <w:numId w:val="101"/>
              </w:numPr>
              <w:jc w:val="both"/>
            </w:pPr>
            <w:r w:rsidRPr="00680EAF">
              <w:rPr>
                <w:shd w:val="clear" w:color="auto" w:fill="FFFFFF"/>
              </w:rPr>
              <w:t>tvorbu modelu pro další aplikace ve složené digitální scéně</w:t>
            </w:r>
          </w:p>
          <w:p w14:paraId="367061DE" w14:textId="0D5F8604" w:rsidR="00383CDB" w:rsidRPr="00680EAF" w:rsidRDefault="00383CDB" w:rsidP="004C352E">
            <w:pPr>
              <w:pStyle w:val="Bezmezer"/>
              <w:widowControl w:val="0"/>
              <w:numPr>
                <w:ilvl w:val="0"/>
                <w:numId w:val="101"/>
              </w:numPr>
              <w:jc w:val="both"/>
            </w:pPr>
            <w:r w:rsidRPr="00680EAF">
              <w:rPr>
                <w:shd w:val="clear" w:color="auto" w:fill="FFFFFF"/>
              </w:rPr>
              <w:t>tvorbu modelu pro výrobu pomocí CN</w:t>
            </w:r>
            <w:r w:rsidR="00680EAF" w:rsidRPr="00680EAF">
              <w:rPr>
                <w:shd w:val="clear" w:color="auto" w:fill="FFFFFF"/>
              </w:rPr>
              <w:t>C nebo 3Dtiskových technologií</w:t>
            </w:r>
          </w:p>
          <w:p w14:paraId="6FCDCE6C" w14:textId="1B69D426" w:rsidR="00BF615A" w:rsidRPr="005A0406" w:rsidRDefault="00680EAF" w:rsidP="004C352E">
            <w:pPr>
              <w:pStyle w:val="Bezmezer"/>
              <w:widowControl w:val="0"/>
              <w:numPr>
                <w:ilvl w:val="0"/>
                <w:numId w:val="101"/>
              </w:numPr>
              <w:jc w:val="both"/>
            </w:pPr>
            <w:r w:rsidRPr="009D7D74">
              <w:rPr>
                <w:color w:val="000000"/>
                <w:shd w:val="clear" w:color="auto" w:fill="FFFFFF"/>
              </w:rPr>
              <w:t>zpracovat složité scény a vytvořit správné a funkční data pro aditivní výrobu nebo vizualizace</w:t>
            </w:r>
          </w:p>
        </w:tc>
      </w:tr>
      <w:tr w:rsidR="00BF615A" w14:paraId="1ABB29B4" w14:textId="77777777" w:rsidTr="000A07D0">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2A9AAAE" w14:textId="77777777" w:rsidR="00BF615A" w:rsidRPr="001452AD" w:rsidRDefault="00BF615A" w:rsidP="00BF615A">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320591E7" w14:textId="77777777" w:rsidR="00BF615A" w:rsidRPr="001452AD" w:rsidRDefault="00BF615A" w:rsidP="00BF615A">
            <w:pPr>
              <w:jc w:val="both"/>
              <w:rPr>
                <w:highlight w:val="yellow"/>
              </w:rPr>
            </w:pPr>
          </w:p>
        </w:tc>
      </w:tr>
      <w:tr w:rsidR="00BF615A" w14:paraId="21CCEFFB" w14:textId="77777777" w:rsidTr="000A07D0">
        <w:trPr>
          <w:trHeight w:val="699"/>
        </w:trPr>
        <w:tc>
          <w:tcPr>
            <w:tcW w:w="9855" w:type="dxa"/>
            <w:gridSpan w:val="9"/>
            <w:tcBorders>
              <w:top w:val="nil"/>
              <w:bottom w:val="single" w:sz="4" w:space="0" w:color="auto"/>
            </w:tcBorders>
          </w:tcPr>
          <w:p w14:paraId="446A1722" w14:textId="77777777" w:rsidR="00EE77BB" w:rsidRDefault="00EE77BB" w:rsidP="004C352E">
            <w:pPr>
              <w:pStyle w:val="Odstavecseseznamem"/>
              <w:widowControl w:val="0"/>
              <w:numPr>
                <w:ilvl w:val="0"/>
                <w:numId w:val="94"/>
              </w:numPr>
              <w:jc w:val="both"/>
            </w:pPr>
            <w:r>
              <w:t>grafické a výtvarné činnosti</w:t>
            </w:r>
          </w:p>
          <w:p w14:paraId="50CD1F46" w14:textId="77777777" w:rsidR="00EE77BB" w:rsidRDefault="00EE77BB" w:rsidP="004C352E">
            <w:pPr>
              <w:pStyle w:val="Odstavecseseznamem"/>
              <w:widowControl w:val="0"/>
              <w:numPr>
                <w:ilvl w:val="0"/>
                <w:numId w:val="94"/>
              </w:numPr>
              <w:jc w:val="both"/>
            </w:pPr>
            <w:r>
              <w:t>individuální práce studentů</w:t>
            </w:r>
          </w:p>
          <w:p w14:paraId="193BAF9E" w14:textId="3AFE81FA" w:rsidR="00602F68" w:rsidRDefault="00EE77BB" w:rsidP="004C352E">
            <w:pPr>
              <w:pStyle w:val="Odstavecseseznamem"/>
              <w:widowControl w:val="0"/>
              <w:numPr>
                <w:ilvl w:val="0"/>
                <w:numId w:val="94"/>
              </w:numPr>
              <w:jc w:val="both"/>
            </w:pPr>
            <w:r>
              <w:t>cvičení na počítači</w:t>
            </w:r>
          </w:p>
        </w:tc>
      </w:tr>
      <w:tr w:rsidR="00BF615A" w14:paraId="73D4B46E" w14:textId="77777777" w:rsidTr="000A07D0">
        <w:trPr>
          <w:trHeight w:val="265"/>
        </w:trPr>
        <w:tc>
          <w:tcPr>
            <w:tcW w:w="3653" w:type="dxa"/>
            <w:gridSpan w:val="3"/>
            <w:tcBorders>
              <w:top w:val="single" w:sz="4" w:space="0" w:color="auto"/>
            </w:tcBorders>
            <w:shd w:val="clear" w:color="auto" w:fill="F7CAAC"/>
          </w:tcPr>
          <w:p w14:paraId="4E1F30C5" w14:textId="77777777" w:rsidR="00BF615A" w:rsidRDefault="00BF615A" w:rsidP="00BF615A">
            <w:pPr>
              <w:jc w:val="both"/>
            </w:pPr>
            <w:r>
              <w:rPr>
                <w:b/>
              </w:rPr>
              <w:t>Studijní literatura a studijní pomůcky</w:t>
            </w:r>
          </w:p>
        </w:tc>
        <w:tc>
          <w:tcPr>
            <w:tcW w:w="6202" w:type="dxa"/>
            <w:gridSpan w:val="6"/>
            <w:tcBorders>
              <w:top w:val="single" w:sz="4" w:space="0" w:color="auto"/>
              <w:bottom w:val="nil"/>
            </w:tcBorders>
          </w:tcPr>
          <w:p w14:paraId="1D9EE570" w14:textId="77777777" w:rsidR="00BF615A" w:rsidRDefault="00BF615A" w:rsidP="00BF615A">
            <w:pPr>
              <w:jc w:val="both"/>
            </w:pPr>
          </w:p>
        </w:tc>
      </w:tr>
      <w:tr w:rsidR="00BF615A" w14:paraId="18ACA453" w14:textId="77777777" w:rsidTr="000A07D0">
        <w:trPr>
          <w:trHeight w:val="425"/>
        </w:trPr>
        <w:tc>
          <w:tcPr>
            <w:tcW w:w="9855" w:type="dxa"/>
            <w:gridSpan w:val="9"/>
            <w:tcBorders>
              <w:top w:val="nil"/>
            </w:tcBorders>
          </w:tcPr>
          <w:p w14:paraId="5C150469" w14:textId="77777777" w:rsidR="00680EAF" w:rsidRPr="009B07EC" w:rsidRDefault="00680EAF" w:rsidP="00A25627">
            <w:pPr>
              <w:autoSpaceDE w:val="0"/>
              <w:autoSpaceDN w:val="0"/>
              <w:adjustRightInd w:val="0"/>
              <w:rPr>
                <w:rFonts w:eastAsia="NSimSun"/>
                <w:b/>
                <w:bCs/>
                <w:color w:val="000000"/>
              </w:rPr>
            </w:pPr>
            <w:r w:rsidRPr="009B07EC">
              <w:rPr>
                <w:rFonts w:eastAsia="NSimSun"/>
                <w:b/>
                <w:bCs/>
                <w:color w:val="000000"/>
              </w:rPr>
              <w:t>Povinná:</w:t>
            </w:r>
          </w:p>
          <w:p w14:paraId="6D70E009" w14:textId="2EADC52B" w:rsidR="005E6FB1" w:rsidRDefault="005E6FB1" w:rsidP="005E6FB1">
            <w:pPr>
              <w:shd w:val="clear" w:color="auto" w:fill="FFFFFF"/>
              <w:textAlignment w:val="baseline"/>
              <w:rPr>
                <w:ins w:id="32" w:author="Jana Janíková" w:date="2025-07-07T10:26:00Z"/>
                <w:color w:val="000000"/>
                <w:shd w:val="clear" w:color="auto" w:fill="FFFFFF"/>
              </w:rPr>
            </w:pPr>
            <w:ins w:id="33" w:author="Jana Janíková" w:date="2025-07-07T10:26:00Z">
              <w:r>
                <w:rPr>
                  <w:color w:val="000000"/>
                </w:rPr>
                <w:t>CHENG</w:t>
              </w:r>
              <w:r w:rsidRPr="00734456">
                <w:rPr>
                  <w:color w:val="000000"/>
                </w:rPr>
                <w:t>, Ron K. C. </w:t>
              </w:r>
              <w:proofErr w:type="spellStart"/>
              <w:r w:rsidRPr="00734456">
                <w:rPr>
                  <w:i/>
                  <w:iCs/>
                  <w:color w:val="000000"/>
                </w:rPr>
                <w:t>Inside</w:t>
              </w:r>
              <w:proofErr w:type="spellEnd"/>
              <w:r w:rsidRPr="00734456">
                <w:rPr>
                  <w:i/>
                  <w:iCs/>
                  <w:color w:val="000000"/>
                </w:rPr>
                <w:t xml:space="preserve"> Rhinoceros</w:t>
              </w:r>
              <w:r w:rsidRPr="00734456">
                <w:rPr>
                  <w:color w:val="000000"/>
                </w:rPr>
                <w:t xml:space="preserve">. </w:t>
              </w:r>
              <w:proofErr w:type="spellStart"/>
              <w:r w:rsidRPr="00401C13">
                <w:rPr>
                  <w:color w:val="000000"/>
                </w:rPr>
                <w:t>Delamr</w:t>
              </w:r>
              <w:proofErr w:type="spellEnd"/>
              <w:r w:rsidRPr="00401C13">
                <w:rPr>
                  <w:color w:val="000000"/>
                </w:rPr>
                <w:t xml:space="preserve"> </w:t>
              </w:r>
              <w:proofErr w:type="spellStart"/>
              <w:r w:rsidRPr="00401C13">
                <w:rPr>
                  <w:color w:val="000000"/>
                </w:rPr>
                <w:t>Cengage</w:t>
              </w:r>
              <w:proofErr w:type="spellEnd"/>
              <w:r w:rsidRPr="00401C13">
                <w:rPr>
                  <w:color w:val="000000"/>
                </w:rPr>
                <w:t xml:space="preserve"> Learning</w:t>
              </w:r>
              <w:r>
                <w:rPr>
                  <w:color w:val="000000"/>
                </w:rPr>
                <w:t xml:space="preserve">, 2013. </w:t>
              </w:r>
              <w:r w:rsidRPr="00734456">
                <w:rPr>
                  <w:color w:val="000000"/>
                </w:rPr>
                <w:t>ISBN 076685437X.</w:t>
              </w:r>
              <w:r>
                <w:rPr>
                  <w:color w:val="000000"/>
                  <w:shd w:val="clear" w:color="auto" w:fill="FFFFFF"/>
                </w:rPr>
                <w:t xml:space="preserve"> </w:t>
              </w:r>
            </w:ins>
          </w:p>
          <w:p w14:paraId="1E4FBC8C" w14:textId="77777777" w:rsidR="005E6FB1" w:rsidRDefault="005E6FB1" w:rsidP="005E6FB1">
            <w:pPr>
              <w:jc w:val="both"/>
              <w:rPr>
                <w:ins w:id="34" w:author="Jana Janíková" w:date="2025-07-07T10:26:00Z"/>
              </w:rPr>
            </w:pPr>
            <w:ins w:id="35" w:author="Jana Janíková" w:date="2025-07-07T10:26:00Z">
              <w:r w:rsidRPr="00A25627">
                <w:t xml:space="preserve">https://www.rhinocad.cz/?utm_campaign=Rhino+6&amp;utm_medium=ppc&amp;utm_term=rhino&amp;utm_source=adwords&amp;hsa_src=g&amp;hsa_mt=b&amp;hsa_ver=3 </w:t>
              </w:r>
            </w:ins>
          </w:p>
          <w:p w14:paraId="68A22670" w14:textId="77777777" w:rsidR="001E40E6" w:rsidRPr="00D57010" w:rsidRDefault="001E40E6" w:rsidP="001E40E6">
            <w:pPr>
              <w:widowControl w:val="0"/>
              <w:rPr>
                <w:ins w:id="36" w:author="Hana Ponížilová" w:date="2025-08-07T06:36:00Z"/>
                <w:rFonts w:eastAsia="NSimSun"/>
                <w:color w:val="000000"/>
              </w:rPr>
            </w:pPr>
            <w:ins w:id="37" w:author="Hana Ponížilová" w:date="2025-08-07T06:36:00Z">
              <w:r w:rsidRPr="00D57010">
                <w:rPr>
                  <w:color w:val="000000"/>
                  <w:shd w:val="clear" w:color="auto" w:fill="FFFFFF"/>
                </w:rPr>
                <w:t>K</w:t>
              </w:r>
              <w:r>
                <w:rPr>
                  <w:color w:val="000000"/>
                  <w:shd w:val="clear" w:color="auto" w:fill="FFFFFF"/>
                </w:rPr>
                <w:t>LEON,</w:t>
              </w:r>
              <w:r w:rsidRPr="00D57010">
                <w:rPr>
                  <w:color w:val="000000"/>
                  <w:shd w:val="clear" w:color="auto" w:fill="FFFFFF"/>
                </w:rPr>
                <w:t xml:space="preserve"> Austin. </w:t>
              </w:r>
              <w:r w:rsidRPr="00680EAF">
                <w:rPr>
                  <w:i/>
                  <w:color w:val="000000"/>
                  <w:shd w:val="clear" w:color="auto" w:fill="FFFFFF"/>
                </w:rPr>
                <w:t xml:space="preserve">Show </w:t>
              </w:r>
              <w:proofErr w:type="spellStart"/>
              <w:r w:rsidRPr="00680EAF">
                <w:rPr>
                  <w:i/>
                  <w:color w:val="000000"/>
                  <w:shd w:val="clear" w:color="auto" w:fill="FFFFFF"/>
                </w:rPr>
                <w:t>Your</w:t>
              </w:r>
              <w:proofErr w:type="spellEnd"/>
              <w:r w:rsidRPr="00680EAF">
                <w:rPr>
                  <w:i/>
                  <w:color w:val="000000"/>
                  <w:shd w:val="clear" w:color="auto" w:fill="FFFFFF"/>
                </w:rPr>
                <w:t xml:space="preserve"> </w:t>
              </w:r>
              <w:proofErr w:type="spellStart"/>
              <w:proofErr w:type="gramStart"/>
              <w:r w:rsidRPr="00680EAF">
                <w:rPr>
                  <w:i/>
                  <w:color w:val="000000"/>
                  <w:shd w:val="clear" w:color="auto" w:fill="FFFFFF"/>
                </w:rPr>
                <w:t>Work</w:t>
              </w:r>
              <w:proofErr w:type="spellEnd"/>
              <w:r w:rsidRPr="00680EAF">
                <w:rPr>
                  <w:i/>
                  <w:color w:val="000000"/>
                  <w:shd w:val="clear" w:color="auto" w:fill="FFFFFF"/>
                </w:rPr>
                <w:t>!:</w:t>
              </w:r>
              <w:proofErr w:type="gramEnd"/>
              <w:r w:rsidRPr="00D57010">
                <w:rPr>
                  <w:color w:val="000000"/>
                  <w:shd w:val="clear" w:color="auto" w:fill="FFFFFF"/>
                </w:rPr>
                <w:t xml:space="preserve"> 10 </w:t>
              </w:r>
              <w:proofErr w:type="spellStart"/>
              <w:r w:rsidRPr="00D57010">
                <w:rPr>
                  <w:color w:val="000000"/>
                  <w:shd w:val="clear" w:color="auto" w:fill="FFFFFF"/>
                </w:rPr>
                <w:t>Ways</w:t>
              </w:r>
              <w:proofErr w:type="spellEnd"/>
              <w:r w:rsidRPr="00D57010">
                <w:rPr>
                  <w:color w:val="000000"/>
                  <w:shd w:val="clear" w:color="auto" w:fill="FFFFFF"/>
                </w:rPr>
                <w:t xml:space="preserve"> To </w:t>
              </w:r>
              <w:proofErr w:type="spellStart"/>
              <w:r w:rsidRPr="00D57010">
                <w:rPr>
                  <w:color w:val="000000"/>
                  <w:shd w:val="clear" w:color="auto" w:fill="FFFFFF"/>
                </w:rPr>
                <w:t>Share</w:t>
              </w:r>
              <w:proofErr w:type="spellEnd"/>
              <w:r w:rsidRPr="00D57010">
                <w:rPr>
                  <w:color w:val="000000"/>
                  <w:shd w:val="clear" w:color="auto" w:fill="FFFFFF"/>
                </w:rPr>
                <w:t xml:space="preserve"> </w:t>
              </w:r>
              <w:proofErr w:type="spellStart"/>
              <w:r w:rsidRPr="00D57010">
                <w:rPr>
                  <w:color w:val="000000"/>
                  <w:shd w:val="clear" w:color="auto" w:fill="FFFFFF"/>
                </w:rPr>
                <w:t>Your</w:t>
              </w:r>
              <w:proofErr w:type="spellEnd"/>
              <w:r w:rsidRPr="00D57010">
                <w:rPr>
                  <w:color w:val="000000"/>
                  <w:shd w:val="clear" w:color="auto" w:fill="FFFFFF"/>
                </w:rPr>
                <w:t xml:space="preserve"> </w:t>
              </w:r>
              <w:proofErr w:type="spellStart"/>
              <w:r w:rsidRPr="00D57010">
                <w:rPr>
                  <w:color w:val="000000"/>
                  <w:shd w:val="clear" w:color="auto" w:fill="FFFFFF"/>
                </w:rPr>
                <w:t>Creativity</w:t>
              </w:r>
              <w:proofErr w:type="spellEnd"/>
              <w:r w:rsidRPr="00D57010">
                <w:rPr>
                  <w:color w:val="000000"/>
                  <w:shd w:val="clear" w:color="auto" w:fill="FFFFFF"/>
                </w:rPr>
                <w:t xml:space="preserve"> And </w:t>
              </w:r>
              <w:proofErr w:type="spellStart"/>
              <w:r w:rsidRPr="00D57010">
                <w:rPr>
                  <w:color w:val="000000"/>
                  <w:shd w:val="clear" w:color="auto" w:fill="FFFFFF"/>
                </w:rPr>
                <w:t>Get</w:t>
              </w:r>
              <w:proofErr w:type="spellEnd"/>
              <w:r w:rsidRPr="00D57010">
                <w:rPr>
                  <w:color w:val="000000"/>
                  <w:shd w:val="clear" w:color="auto" w:fill="FFFFFF"/>
                </w:rPr>
                <w:t xml:space="preserve"> </w:t>
              </w:r>
              <w:proofErr w:type="spellStart"/>
              <w:r w:rsidRPr="00D57010">
                <w:rPr>
                  <w:color w:val="000000"/>
                  <w:shd w:val="clear" w:color="auto" w:fill="FFFFFF"/>
                </w:rPr>
                <w:t>Discovered</w:t>
              </w:r>
              <w:proofErr w:type="spellEnd"/>
              <w:r w:rsidRPr="00D57010">
                <w:rPr>
                  <w:color w:val="000000"/>
                  <w:shd w:val="clear" w:color="auto" w:fill="FFFFFF"/>
                </w:rPr>
                <w:t>. 2014.</w:t>
              </w:r>
              <w:r>
                <w:rPr>
                  <w:color w:val="000000"/>
                  <w:shd w:val="clear" w:color="auto" w:fill="FFFFFF"/>
                </w:rPr>
                <w:t xml:space="preserve"> </w:t>
              </w:r>
              <w:r>
                <w:rPr>
                  <w:color w:val="000000"/>
                  <w:shd w:val="clear" w:color="auto" w:fill="FFFFFF"/>
                </w:rPr>
                <w:br/>
              </w:r>
              <w:r w:rsidRPr="00401C13">
                <w:rPr>
                  <w:color w:val="000000"/>
                  <w:shd w:val="clear" w:color="auto" w:fill="FFFFFF"/>
                </w:rPr>
                <w:t>ISBN</w:t>
              </w:r>
              <w:r>
                <w:rPr>
                  <w:color w:val="000000"/>
                  <w:shd w:val="clear" w:color="auto" w:fill="FFFFFF"/>
                </w:rPr>
                <w:t xml:space="preserve"> </w:t>
              </w:r>
              <w:r w:rsidRPr="00401C13">
                <w:rPr>
                  <w:color w:val="000000"/>
                  <w:shd w:val="clear" w:color="auto" w:fill="FFFFFF"/>
                </w:rPr>
                <w:t>9780761178972</w:t>
              </w:r>
              <w:r>
                <w:rPr>
                  <w:color w:val="000000"/>
                  <w:shd w:val="clear" w:color="auto" w:fill="FFFFFF"/>
                </w:rPr>
                <w:t>.</w:t>
              </w:r>
            </w:ins>
          </w:p>
          <w:p w14:paraId="79B7C63C" w14:textId="77777777" w:rsidR="005E6FB1" w:rsidRDefault="005E6FB1" w:rsidP="005E6FB1">
            <w:pPr>
              <w:widowControl w:val="0"/>
              <w:rPr>
                <w:ins w:id="38" w:author="Jana Janíková" w:date="2025-07-07T10:26:00Z"/>
                <w:rFonts w:eastAsia="NSimSun"/>
                <w:color w:val="000000"/>
              </w:rPr>
            </w:pPr>
            <w:ins w:id="39" w:author="Jana Janíková" w:date="2025-07-07T10:26:00Z">
              <w:r>
                <w:rPr>
                  <w:rFonts w:eastAsia="NSimSun"/>
                  <w:color w:val="000000"/>
                </w:rPr>
                <w:t>NORMAN, Donald A</w:t>
              </w:r>
              <w:r w:rsidRPr="00D57010">
                <w:rPr>
                  <w:rFonts w:eastAsia="NSimSun"/>
                  <w:color w:val="000000"/>
                </w:rPr>
                <w:t xml:space="preserve">. </w:t>
              </w:r>
              <w:r w:rsidRPr="00680EAF">
                <w:rPr>
                  <w:rFonts w:eastAsia="NSimSun"/>
                  <w:i/>
                  <w:color w:val="000000"/>
                </w:rPr>
                <w:t>Design pro každý den.</w:t>
              </w:r>
              <w:r w:rsidRPr="00D57010">
                <w:rPr>
                  <w:rFonts w:eastAsia="NSimSun"/>
                  <w:color w:val="000000"/>
                </w:rPr>
                <w:t xml:space="preserve"> Praha, 2010. ISBN 978-80-7363-314-1.</w:t>
              </w:r>
            </w:ins>
          </w:p>
          <w:p w14:paraId="03CF50E2" w14:textId="20EBCF7E" w:rsidR="00401C13" w:rsidDel="005E6FB1" w:rsidRDefault="00401C13" w:rsidP="00A25627">
            <w:pPr>
              <w:shd w:val="clear" w:color="auto" w:fill="FFFFFF"/>
              <w:textAlignment w:val="baseline"/>
              <w:rPr>
                <w:del w:id="40" w:author="Jana Janíková" w:date="2025-07-07T10:26:00Z"/>
                <w:color w:val="000000"/>
                <w:shd w:val="clear" w:color="auto" w:fill="FFFFFF"/>
              </w:rPr>
            </w:pPr>
            <w:del w:id="41" w:author="Jana Janíková" w:date="2025-07-07T10:26:00Z">
              <w:r w:rsidDel="005E6FB1">
                <w:rPr>
                  <w:color w:val="000000"/>
                </w:rPr>
                <w:delText>CHENG</w:delText>
              </w:r>
              <w:r w:rsidRPr="00734456" w:rsidDel="005E6FB1">
                <w:rPr>
                  <w:color w:val="000000"/>
                </w:rPr>
                <w:delText>, Ron K. C. </w:delText>
              </w:r>
              <w:r w:rsidRPr="00734456" w:rsidDel="005E6FB1">
                <w:rPr>
                  <w:i/>
                  <w:iCs/>
                  <w:color w:val="000000"/>
                </w:rPr>
                <w:delText>Inside Rhinoceros</w:delText>
              </w:r>
              <w:r w:rsidRPr="00734456" w:rsidDel="005E6FB1">
                <w:rPr>
                  <w:color w:val="000000"/>
                </w:rPr>
                <w:delText xml:space="preserve">. </w:delText>
              </w:r>
              <w:r w:rsidRPr="00401C13" w:rsidDel="005E6FB1">
                <w:rPr>
                  <w:color w:val="000000"/>
                </w:rPr>
                <w:delText>Delamr Cengage Learning</w:delText>
              </w:r>
              <w:r w:rsidDel="005E6FB1">
                <w:rPr>
                  <w:color w:val="000000"/>
                </w:rPr>
                <w:delText xml:space="preserve">, 2013. </w:delText>
              </w:r>
              <w:r w:rsidRPr="00734456" w:rsidDel="005E6FB1">
                <w:rPr>
                  <w:color w:val="000000"/>
                </w:rPr>
                <w:delText>ISBN 076685437X .</w:delText>
              </w:r>
              <w:r w:rsidDel="005E6FB1">
                <w:rPr>
                  <w:color w:val="000000"/>
                  <w:shd w:val="clear" w:color="auto" w:fill="FFFFFF"/>
                </w:rPr>
                <w:delText xml:space="preserve"> </w:delText>
              </w:r>
            </w:del>
          </w:p>
          <w:p w14:paraId="35F417A3" w14:textId="497A21D6" w:rsidR="00DB6550" w:rsidDel="005E6FB1" w:rsidRDefault="00A25627" w:rsidP="00DB6550">
            <w:pPr>
              <w:jc w:val="both"/>
              <w:rPr>
                <w:del w:id="42" w:author="Jana Janíková" w:date="2025-07-07T10:26:00Z"/>
              </w:rPr>
            </w:pPr>
            <w:del w:id="43" w:author="Jana Janíková" w:date="2025-07-07T10:26:00Z">
              <w:r w:rsidRPr="00A25627" w:rsidDel="005E6FB1">
                <w:delText>https://www.rhinocad.cz/?utm_campaign=Rhino+6&amp;utm_medium=ppc&amp;utm_term=rhino&amp;utm_source=adwords&amp;hsa_src=g&amp;hsa_mt=b&amp;hsa_ver=3</w:delText>
              </w:r>
              <w:r w:rsidR="00401C13" w:rsidRPr="00A25627" w:rsidDel="005E6FB1">
                <w:delText xml:space="preserve"> </w:delText>
              </w:r>
            </w:del>
          </w:p>
          <w:p w14:paraId="6A660E46" w14:textId="7D19B1E2" w:rsidR="00A25627" w:rsidDel="005A3F17" w:rsidRDefault="00A25627" w:rsidP="00680EAF">
            <w:pPr>
              <w:jc w:val="both"/>
              <w:rPr>
                <w:del w:id="44" w:author="Jana Janíková" w:date="2025-07-07T10:25:00Z"/>
                <w:b/>
              </w:rPr>
            </w:pPr>
            <w:del w:id="45" w:author="Jana Janíková" w:date="2025-07-07T10:25:00Z">
              <w:r w:rsidRPr="00734456" w:rsidDel="005A3F17">
                <w:rPr>
                  <w:color w:val="000000"/>
                </w:rPr>
                <w:delText>B</w:delText>
              </w:r>
              <w:r w:rsidDel="005A3F17">
                <w:rPr>
                  <w:color w:val="000000"/>
                </w:rPr>
                <w:delText>ECKER</w:delText>
              </w:r>
              <w:r w:rsidRPr="00734456" w:rsidDel="005A3F17">
                <w:rPr>
                  <w:color w:val="000000"/>
                </w:rPr>
                <w:delText>, Margaret. </w:delText>
              </w:r>
              <w:r w:rsidRPr="00734456" w:rsidDel="005A3F17">
                <w:rPr>
                  <w:i/>
                  <w:iCs/>
                  <w:color w:val="000000"/>
                </w:rPr>
                <w:delText>Rhino NURBS 3D Modeling</w:delText>
              </w:r>
              <w:r w:rsidRPr="00734456" w:rsidDel="005A3F17">
                <w:rPr>
                  <w:color w:val="000000"/>
                </w:rPr>
                <w:delText xml:space="preserve">. </w:delText>
              </w:r>
              <w:r w:rsidRPr="00A25627" w:rsidDel="005A3F17">
                <w:rPr>
                  <w:color w:val="000000"/>
                </w:rPr>
                <w:delText xml:space="preserve">New Riders </w:delText>
              </w:r>
              <w:r w:rsidDel="005A3F17">
                <w:rPr>
                  <w:color w:val="000000"/>
                </w:rPr>
                <w:delText xml:space="preserve">1999. </w:delText>
              </w:r>
              <w:r w:rsidRPr="00734456" w:rsidDel="005A3F17">
                <w:rPr>
                  <w:color w:val="000000"/>
                </w:rPr>
                <w:delText>ISBN 0735709254.</w:delText>
              </w:r>
            </w:del>
          </w:p>
          <w:p w14:paraId="39C6237F" w14:textId="24D126BD" w:rsidR="00680EAF" w:rsidRPr="00EE77BB" w:rsidRDefault="00680EAF" w:rsidP="00680EAF">
            <w:pPr>
              <w:jc w:val="both"/>
              <w:rPr>
                <w:b/>
              </w:rPr>
            </w:pPr>
            <w:r w:rsidRPr="00EE77BB">
              <w:rPr>
                <w:b/>
              </w:rPr>
              <w:t>Doporučená:</w:t>
            </w:r>
          </w:p>
          <w:p w14:paraId="421AC963" w14:textId="014C8DE4" w:rsidR="00BF615A" w:rsidRDefault="00680EAF" w:rsidP="00680EAF">
            <w:pPr>
              <w:jc w:val="both"/>
            </w:pPr>
            <w:r>
              <w:t xml:space="preserve">VAUGHAN, William. </w:t>
            </w:r>
            <w:r w:rsidRPr="00EE77BB">
              <w:rPr>
                <w:i/>
              </w:rPr>
              <w:t>Digital Modelling</w:t>
            </w:r>
            <w:r>
              <w:t xml:space="preserve">. New </w:t>
            </w:r>
            <w:proofErr w:type="spellStart"/>
            <w:r>
              <w:t>Rider`s</w:t>
            </w:r>
            <w:proofErr w:type="spellEnd"/>
            <w:r>
              <w:t xml:space="preserve"> pub, 2012. ISBN 0321700899.</w:t>
            </w:r>
          </w:p>
        </w:tc>
      </w:tr>
    </w:tbl>
    <w:p w14:paraId="48D199C4" w14:textId="77777777" w:rsidR="009F6523" w:rsidRDefault="009F6523">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BF615A" w14:paraId="5E1998AB" w14:textId="77777777" w:rsidTr="009F6523">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3228B0F6" w14:textId="4AA8CD1C" w:rsidR="00BF615A" w:rsidRDefault="004C47B8" w:rsidP="00BF615A">
            <w:pPr>
              <w:jc w:val="center"/>
              <w:rPr>
                <w:b/>
              </w:rPr>
            </w:pPr>
            <w:r>
              <w:lastRenderedPageBreak/>
              <w:br w:type="page"/>
            </w:r>
            <w:r w:rsidR="00BF615A">
              <w:rPr>
                <w:b/>
              </w:rPr>
              <w:t>Informace ke kombinované nebo distanční formě</w:t>
            </w:r>
          </w:p>
        </w:tc>
      </w:tr>
      <w:tr w:rsidR="00BF615A" w14:paraId="38C8EE62" w14:textId="77777777" w:rsidTr="009F6523">
        <w:tc>
          <w:tcPr>
            <w:tcW w:w="4787" w:type="dxa"/>
            <w:tcBorders>
              <w:top w:val="single" w:sz="2" w:space="0" w:color="auto"/>
            </w:tcBorders>
            <w:shd w:val="clear" w:color="auto" w:fill="F7CAAC"/>
          </w:tcPr>
          <w:p w14:paraId="1702C705" w14:textId="77777777" w:rsidR="00BF615A" w:rsidRDefault="00BF615A" w:rsidP="00BF615A">
            <w:pPr>
              <w:jc w:val="both"/>
            </w:pPr>
            <w:r>
              <w:rPr>
                <w:b/>
              </w:rPr>
              <w:t>Rozsah konzultací (soustředění)</w:t>
            </w:r>
          </w:p>
        </w:tc>
        <w:tc>
          <w:tcPr>
            <w:tcW w:w="889" w:type="dxa"/>
            <w:tcBorders>
              <w:top w:val="single" w:sz="2" w:space="0" w:color="auto"/>
            </w:tcBorders>
          </w:tcPr>
          <w:p w14:paraId="6099B7B2" w14:textId="77777777" w:rsidR="00BF615A" w:rsidRDefault="00BF615A" w:rsidP="00BF615A">
            <w:pPr>
              <w:jc w:val="both"/>
            </w:pPr>
          </w:p>
        </w:tc>
        <w:tc>
          <w:tcPr>
            <w:tcW w:w="4179" w:type="dxa"/>
            <w:tcBorders>
              <w:top w:val="single" w:sz="2" w:space="0" w:color="auto"/>
            </w:tcBorders>
            <w:shd w:val="clear" w:color="auto" w:fill="F7CAAC"/>
          </w:tcPr>
          <w:p w14:paraId="0429204D" w14:textId="77777777" w:rsidR="00BF615A" w:rsidRDefault="00BF615A" w:rsidP="00BF615A">
            <w:pPr>
              <w:jc w:val="both"/>
              <w:rPr>
                <w:b/>
              </w:rPr>
            </w:pPr>
            <w:r>
              <w:rPr>
                <w:b/>
              </w:rPr>
              <w:t xml:space="preserve">hodin </w:t>
            </w:r>
          </w:p>
        </w:tc>
      </w:tr>
      <w:tr w:rsidR="00BF615A" w14:paraId="08FECE76" w14:textId="77777777" w:rsidTr="009F6523">
        <w:tc>
          <w:tcPr>
            <w:tcW w:w="9855" w:type="dxa"/>
            <w:gridSpan w:val="3"/>
            <w:shd w:val="clear" w:color="auto" w:fill="F7CAAC"/>
          </w:tcPr>
          <w:p w14:paraId="0F6DF93A" w14:textId="77777777" w:rsidR="00BF615A" w:rsidRDefault="00BF615A" w:rsidP="00BF615A">
            <w:pPr>
              <w:jc w:val="both"/>
              <w:rPr>
                <w:b/>
              </w:rPr>
            </w:pPr>
            <w:r>
              <w:rPr>
                <w:b/>
              </w:rPr>
              <w:t>Informace o způsobu kontaktu s vyučujícím</w:t>
            </w:r>
          </w:p>
        </w:tc>
      </w:tr>
      <w:tr w:rsidR="00BF615A" w14:paraId="57487FFA" w14:textId="77777777" w:rsidTr="009F6523">
        <w:trPr>
          <w:trHeight w:val="269"/>
        </w:trPr>
        <w:tc>
          <w:tcPr>
            <w:tcW w:w="9855" w:type="dxa"/>
            <w:gridSpan w:val="3"/>
          </w:tcPr>
          <w:p w14:paraId="75CF245B" w14:textId="77777777" w:rsidR="004C47B8" w:rsidRDefault="004C47B8" w:rsidP="00BF615A">
            <w:pPr>
              <w:jc w:val="both"/>
            </w:pPr>
          </w:p>
          <w:p w14:paraId="305E6066" w14:textId="77777777" w:rsidR="009F6523" w:rsidRDefault="009F6523" w:rsidP="00BF615A">
            <w:pPr>
              <w:jc w:val="both"/>
            </w:pPr>
          </w:p>
          <w:p w14:paraId="67E00333" w14:textId="77777777" w:rsidR="009F6523" w:rsidRDefault="009F6523" w:rsidP="00BF615A">
            <w:pPr>
              <w:jc w:val="both"/>
            </w:pPr>
          </w:p>
          <w:p w14:paraId="2BCCD824" w14:textId="77777777" w:rsidR="009F6523" w:rsidRDefault="009F6523" w:rsidP="00BF615A">
            <w:pPr>
              <w:jc w:val="both"/>
            </w:pPr>
          </w:p>
          <w:p w14:paraId="324334AC" w14:textId="17E79F09" w:rsidR="009F6523" w:rsidRDefault="009F6523" w:rsidP="00BF615A">
            <w:pPr>
              <w:jc w:val="both"/>
            </w:pPr>
          </w:p>
        </w:tc>
      </w:tr>
    </w:tbl>
    <w:p w14:paraId="4FF6C6F1" w14:textId="77777777" w:rsidR="009F6523" w:rsidRDefault="009F652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28F6CA5D" w14:textId="77777777" w:rsidTr="009F6523">
        <w:tc>
          <w:tcPr>
            <w:tcW w:w="9855" w:type="dxa"/>
            <w:gridSpan w:val="9"/>
            <w:tcBorders>
              <w:bottom w:val="double" w:sz="4" w:space="0" w:color="auto"/>
            </w:tcBorders>
            <w:shd w:val="clear" w:color="auto" w:fill="BDD6EE"/>
          </w:tcPr>
          <w:p w14:paraId="71D2398D" w14:textId="2C04D1F1" w:rsidR="001E1ACB" w:rsidRDefault="001E1ACB" w:rsidP="005133EF">
            <w:pPr>
              <w:jc w:val="both"/>
              <w:rPr>
                <w:b/>
                <w:sz w:val="28"/>
              </w:rPr>
            </w:pPr>
            <w:r>
              <w:lastRenderedPageBreak/>
              <w:br w:type="page"/>
            </w:r>
            <w:r>
              <w:rPr>
                <w:b/>
                <w:sz w:val="28"/>
              </w:rPr>
              <w:t>B-III – Charakteristika studijního předmětu</w:t>
            </w:r>
          </w:p>
        </w:tc>
      </w:tr>
      <w:tr w:rsidR="001E1ACB" w14:paraId="1BE9F6DE" w14:textId="77777777" w:rsidTr="009F6523">
        <w:tc>
          <w:tcPr>
            <w:tcW w:w="3086" w:type="dxa"/>
            <w:tcBorders>
              <w:top w:val="double" w:sz="4" w:space="0" w:color="auto"/>
            </w:tcBorders>
            <w:shd w:val="clear" w:color="auto" w:fill="F7CAAC"/>
          </w:tcPr>
          <w:p w14:paraId="1EBE1A3E" w14:textId="77777777" w:rsidR="001E1ACB" w:rsidRDefault="001E1ACB" w:rsidP="00806975">
            <w:pPr>
              <w:rPr>
                <w:b/>
              </w:rPr>
            </w:pPr>
            <w:r>
              <w:rPr>
                <w:b/>
              </w:rPr>
              <w:t>Název studijního předmětu</w:t>
            </w:r>
          </w:p>
        </w:tc>
        <w:tc>
          <w:tcPr>
            <w:tcW w:w="6769" w:type="dxa"/>
            <w:gridSpan w:val="8"/>
            <w:tcBorders>
              <w:top w:val="double" w:sz="4" w:space="0" w:color="auto"/>
            </w:tcBorders>
          </w:tcPr>
          <w:p w14:paraId="7E0188CC" w14:textId="09D79BD2" w:rsidR="001E1ACB" w:rsidRDefault="00EE77BB" w:rsidP="00806975">
            <w:r>
              <w:t xml:space="preserve">Digitální a grafické nástroje </w:t>
            </w:r>
            <w:r w:rsidR="00041175">
              <w:t>5</w:t>
            </w:r>
          </w:p>
        </w:tc>
      </w:tr>
      <w:tr w:rsidR="00362A8F" w14:paraId="7F6F229B" w14:textId="77777777" w:rsidTr="009F6523">
        <w:tc>
          <w:tcPr>
            <w:tcW w:w="3086" w:type="dxa"/>
            <w:shd w:val="clear" w:color="auto" w:fill="F7CAAC"/>
          </w:tcPr>
          <w:p w14:paraId="79B066C1" w14:textId="77777777" w:rsidR="00362A8F" w:rsidRDefault="00362A8F" w:rsidP="00806975">
            <w:pPr>
              <w:rPr>
                <w:b/>
              </w:rPr>
            </w:pPr>
            <w:r>
              <w:rPr>
                <w:b/>
              </w:rPr>
              <w:t>Typ předmětu</w:t>
            </w:r>
          </w:p>
        </w:tc>
        <w:tc>
          <w:tcPr>
            <w:tcW w:w="3406" w:type="dxa"/>
            <w:gridSpan w:val="5"/>
          </w:tcPr>
          <w:p w14:paraId="7F62FE95" w14:textId="7EDAF4C6" w:rsidR="00362A8F" w:rsidRDefault="00362A8F" w:rsidP="00806975">
            <w:r>
              <w:t>povinný</w:t>
            </w:r>
          </w:p>
        </w:tc>
        <w:tc>
          <w:tcPr>
            <w:tcW w:w="2695" w:type="dxa"/>
            <w:gridSpan w:val="2"/>
            <w:shd w:val="clear" w:color="auto" w:fill="F7CAAC"/>
          </w:tcPr>
          <w:p w14:paraId="13CD9FBB" w14:textId="1C168F71" w:rsidR="00362A8F" w:rsidRDefault="00362A8F" w:rsidP="00806975">
            <w:r>
              <w:rPr>
                <w:b/>
              </w:rPr>
              <w:t>doporučený ročník / semestr</w:t>
            </w:r>
          </w:p>
        </w:tc>
        <w:tc>
          <w:tcPr>
            <w:tcW w:w="668" w:type="dxa"/>
          </w:tcPr>
          <w:p w14:paraId="52757750" w14:textId="2889A63D" w:rsidR="00362A8F" w:rsidRDefault="00362A8F" w:rsidP="00806975">
            <w:r>
              <w:t>3/ZS</w:t>
            </w:r>
          </w:p>
        </w:tc>
      </w:tr>
      <w:tr w:rsidR="00F7667A" w14:paraId="3220D31D" w14:textId="77777777" w:rsidTr="009F6523">
        <w:tc>
          <w:tcPr>
            <w:tcW w:w="3086" w:type="dxa"/>
            <w:shd w:val="clear" w:color="auto" w:fill="F7CAAC"/>
          </w:tcPr>
          <w:p w14:paraId="658F9FC0" w14:textId="77777777" w:rsidR="00F7667A" w:rsidRDefault="00F7667A" w:rsidP="00806975">
            <w:pPr>
              <w:rPr>
                <w:b/>
              </w:rPr>
            </w:pPr>
            <w:r>
              <w:rPr>
                <w:b/>
              </w:rPr>
              <w:t>Rozsah studijního předmětu</w:t>
            </w:r>
          </w:p>
        </w:tc>
        <w:tc>
          <w:tcPr>
            <w:tcW w:w="1701" w:type="dxa"/>
            <w:gridSpan w:val="3"/>
          </w:tcPr>
          <w:p w14:paraId="51F063F0" w14:textId="026ADF12" w:rsidR="00F7667A" w:rsidRDefault="00F7667A" w:rsidP="00806975">
            <w:r>
              <w:t>26c</w:t>
            </w:r>
          </w:p>
        </w:tc>
        <w:tc>
          <w:tcPr>
            <w:tcW w:w="889" w:type="dxa"/>
            <w:shd w:val="clear" w:color="auto" w:fill="F7CAAC"/>
          </w:tcPr>
          <w:p w14:paraId="0E36CA34" w14:textId="6763C3F8" w:rsidR="00F7667A" w:rsidRDefault="00F7667A" w:rsidP="00806975">
            <w:pPr>
              <w:rPr>
                <w:b/>
              </w:rPr>
            </w:pPr>
            <w:r>
              <w:rPr>
                <w:b/>
              </w:rPr>
              <w:t xml:space="preserve">hod. </w:t>
            </w:r>
          </w:p>
        </w:tc>
        <w:tc>
          <w:tcPr>
            <w:tcW w:w="816" w:type="dxa"/>
          </w:tcPr>
          <w:p w14:paraId="66F7E276" w14:textId="7961EDBD" w:rsidR="00F7667A" w:rsidRDefault="00F7667A" w:rsidP="00806975">
            <w:r>
              <w:t>26</w:t>
            </w:r>
          </w:p>
        </w:tc>
        <w:tc>
          <w:tcPr>
            <w:tcW w:w="2156" w:type="dxa"/>
            <w:shd w:val="clear" w:color="auto" w:fill="F7CAAC"/>
          </w:tcPr>
          <w:p w14:paraId="4EB7C433" w14:textId="04A6B829" w:rsidR="00F7667A" w:rsidRDefault="00F7667A" w:rsidP="00806975">
            <w:pPr>
              <w:rPr>
                <w:b/>
              </w:rPr>
            </w:pPr>
            <w:r>
              <w:rPr>
                <w:b/>
              </w:rPr>
              <w:t>kreditů</w:t>
            </w:r>
          </w:p>
        </w:tc>
        <w:tc>
          <w:tcPr>
            <w:tcW w:w="1207" w:type="dxa"/>
            <w:gridSpan w:val="2"/>
          </w:tcPr>
          <w:p w14:paraId="7AEEB19D" w14:textId="0AF3BD09" w:rsidR="00F7667A" w:rsidRDefault="00F7667A" w:rsidP="00806975">
            <w:r>
              <w:t>2</w:t>
            </w:r>
          </w:p>
        </w:tc>
      </w:tr>
      <w:tr w:rsidR="001E1ACB" w14:paraId="0F6F55C1" w14:textId="77777777" w:rsidTr="009F6523">
        <w:tc>
          <w:tcPr>
            <w:tcW w:w="3086" w:type="dxa"/>
            <w:shd w:val="clear" w:color="auto" w:fill="F7CAAC"/>
          </w:tcPr>
          <w:p w14:paraId="304FDBC6" w14:textId="77777777" w:rsidR="001E1ACB" w:rsidRDefault="001E1ACB" w:rsidP="0080697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2AF056A" w14:textId="72C27180" w:rsidR="001E1ACB" w:rsidRDefault="00EE77BB" w:rsidP="00806975">
            <w:r>
              <w:t xml:space="preserve">Digitální a grafické nástroje </w:t>
            </w:r>
            <w:r w:rsidR="00AB706B">
              <w:t>4</w:t>
            </w:r>
          </w:p>
        </w:tc>
      </w:tr>
      <w:tr w:rsidR="0038222D" w14:paraId="5B0B6E11" w14:textId="77777777" w:rsidTr="009F6523">
        <w:tc>
          <w:tcPr>
            <w:tcW w:w="3086" w:type="dxa"/>
            <w:shd w:val="clear" w:color="auto" w:fill="F7CAAC"/>
          </w:tcPr>
          <w:p w14:paraId="3D3980F7" w14:textId="77777777" w:rsidR="0038222D" w:rsidRPr="005A0406" w:rsidRDefault="0038222D" w:rsidP="00806975">
            <w:pPr>
              <w:rPr>
                <w:b/>
              </w:rPr>
            </w:pPr>
            <w:r w:rsidRPr="005A0406">
              <w:rPr>
                <w:b/>
              </w:rPr>
              <w:t>Způsob ověření výsledků učení</w:t>
            </w:r>
          </w:p>
        </w:tc>
        <w:tc>
          <w:tcPr>
            <w:tcW w:w="3406" w:type="dxa"/>
            <w:gridSpan w:val="5"/>
          </w:tcPr>
          <w:p w14:paraId="621568E2" w14:textId="073FBBC7" w:rsidR="0038222D" w:rsidRDefault="0038222D" w:rsidP="00806975">
            <w:r>
              <w:t>klasifikovaný zápočet</w:t>
            </w:r>
          </w:p>
        </w:tc>
        <w:tc>
          <w:tcPr>
            <w:tcW w:w="2156" w:type="dxa"/>
            <w:shd w:val="clear" w:color="auto" w:fill="F7CAAC"/>
          </w:tcPr>
          <w:p w14:paraId="6A65882E" w14:textId="0D4B118B" w:rsidR="0038222D" w:rsidRDefault="0038222D" w:rsidP="00806975">
            <w:pPr>
              <w:rPr>
                <w:b/>
              </w:rPr>
            </w:pPr>
            <w:r>
              <w:rPr>
                <w:b/>
              </w:rPr>
              <w:t>Forma výuky</w:t>
            </w:r>
          </w:p>
        </w:tc>
        <w:tc>
          <w:tcPr>
            <w:tcW w:w="1207" w:type="dxa"/>
            <w:gridSpan w:val="2"/>
          </w:tcPr>
          <w:p w14:paraId="542643FF" w14:textId="13ECB25A" w:rsidR="0038222D" w:rsidRDefault="0038222D" w:rsidP="00806975">
            <w:r>
              <w:t>cvičení</w:t>
            </w:r>
          </w:p>
        </w:tc>
      </w:tr>
      <w:tr w:rsidR="001E1ACB" w14:paraId="2A0722D4" w14:textId="77777777" w:rsidTr="009F6523">
        <w:tc>
          <w:tcPr>
            <w:tcW w:w="3086" w:type="dxa"/>
            <w:shd w:val="clear" w:color="auto" w:fill="F7CAAC"/>
          </w:tcPr>
          <w:p w14:paraId="608A799C" w14:textId="77777777" w:rsidR="001E1ACB" w:rsidRPr="005A0406" w:rsidRDefault="001E1ACB" w:rsidP="00806975">
            <w:pPr>
              <w:rPr>
                <w:b/>
              </w:rPr>
            </w:pPr>
            <w:r w:rsidRPr="005A0406">
              <w:rPr>
                <w:b/>
              </w:rPr>
              <w:t>Forma způsobu ověření výsledků učení a další požadavky na studenta</w:t>
            </w:r>
          </w:p>
        </w:tc>
        <w:tc>
          <w:tcPr>
            <w:tcW w:w="6769" w:type="dxa"/>
            <w:gridSpan w:val="8"/>
            <w:tcBorders>
              <w:bottom w:val="nil"/>
            </w:tcBorders>
          </w:tcPr>
          <w:p w14:paraId="2329C89E" w14:textId="77777777" w:rsidR="00C417FC" w:rsidRDefault="00C417FC" w:rsidP="00806975">
            <w:pPr>
              <w:pStyle w:val="FreeFormAA"/>
              <w:tabs>
                <w:tab w:val="left" w:pos="6551"/>
              </w:tabs>
              <w:ind w:right="142"/>
              <w:rPr>
                <w:rFonts w:ascii="Times New Roman" w:eastAsia="Lucida Grande" w:hAnsi="Times New Roman"/>
                <w:color w:val="auto"/>
                <w:sz w:val="20"/>
              </w:rPr>
            </w:pPr>
            <w:r>
              <w:rPr>
                <w:rFonts w:ascii="Times New Roman" w:eastAsia="Lucida Grande" w:hAnsi="Times New Roman"/>
                <w:color w:val="auto"/>
                <w:sz w:val="20"/>
              </w:rPr>
              <w:t>P</w:t>
            </w:r>
            <w:r w:rsidRPr="00436F78">
              <w:rPr>
                <w:rFonts w:ascii="Times New Roman" w:eastAsia="Lucida Grande" w:hAnsi="Times New Roman"/>
                <w:color w:val="auto"/>
                <w:sz w:val="20"/>
              </w:rPr>
              <w:t xml:space="preserve">ovinná účast na cvičeních minimálně 80 %. </w:t>
            </w:r>
          </w:p>
          <w:p w14:paraId="15020E46" w14:textId="18977B76" w:rsidR="00C417FC" w:rsidRDefault="00B74A77" w:rsidP="00806975">
            <w:pPr>
              <w:rPr>
                <w:color w:val="000000"/>
                <w:shd w:val="clear" w:color="auto" w:fill="FFFFFF"/>
              </w:rPr>
            </w:pPr>
            <w:r>
              <w:rPr>
                <w:color w:val="000000"/>
                <w:shd w:val="clear" w:color="auto" w:fill="FFFFFF"/>
              </w:rPr>
              <w:t>V</w:t>
            </w:r>
            <w:r w:rsidR="00C417FC">
              <w:rPr>
                <w:color w:val="000000"/>
                <w:shd w:val="clear" w:color="auto" w:fill="FFFFFF"/>
              </w:rPr>
              <w:t>ypracování zadaných úkolů.</w:t>
            </w:r>
          </w:p>
          <w:p w14:paraId="3B68440B" w14:textId="77777777" w:rsidR="001E1ACB" w:rsidRDefault="001E1ACB" w:rsidP="00806975"/>
        </w:tc>
      </w:tr>
      <w:tr w:rsidR="001E1ACB" w14:paraId="38FB58B8" w14:textId="77777777" w:rsidTr="009F6523">
        <w:trPr>
          <w:trHeight w:val="204"/>
        </w:trPr>
        <w:tc>
          <w:tcPr>
            <w:tcW w:w="9855" w:type="dxa"/>
            <w:gridSpan w:val="9"/>
            <w:tcBorders>
              <w:top w:val="nil"/>
            </w:tcBorders>
          </w:tcPr>
          <w:p w14:paraId="6ECFE7C5" w14:textId="77777777" w:rsidR="001E1ACB" w:rsidRDefault="001E1ACB" w:rsidP="00806975"/>
        </w:tc>
      </w:tr>
      <w:tr w:rsidR="00835060" w14:paraId="4B6B9A24" w14:textId="77777777" w:rsidTr="009F6523">
        <w:trPr>
          <w:trHeight w:val="197"/>
        </w:trPr>
        <w:tc>
          <w:tcPr>
            <w:tcW w:w="3086" w:type="dxa"/>
            <w:tcBorders>
              <w:top w:val="nil"/>
            </w:tcBorders>
            <w:shd w:val="clear" w:color="auto" w:fill="F7CAAC"/>
          </w:tcPr>
          <w:p w14:paraId="1D8750E7" w14:textId="77777777" w:rsidR="00835060" w:rsidRDefault="00835060" w:rsidP="00806975">
            <w:pPr>
              <w:rPr>
                <w:b/>
              </w:rPr>
            </w:pPr>
            <w:r>
              <w:rPr>
                <w:b/>
              </w:rPr>
              <w:t>Garant předmětu</w:t>
            </w:r>
          </w:p>
        </w:tc>
        <w:tc>
          <w:tcPr>
            <w:tcW w:w="6769" w:type="dxa"/>
            <w:gridSpan w:val="8"/>
            <w:tcBorders>
              <w:top w:val="nil"/>
            </w:tcBorders>
          </w:tcPr>
          <w:p w14:paraId="6B378163" w14:textId="6D03778F" w:rsidR="00835060" w:rsidRDefault="00835060" w:rsidP="00806975">
            <w:r>
              <w:t>MgA. Jana Vyoralová, Ph.D.</w:t>
            </w:r>
          </w:p>
        </w:tc>
      </w:tr>
      <w:tr w:rsidR="00835060" w14:paraId="4468199B" w14:textId="77777777" w:rsidTr="009F6523">
        <w:trPr>
          <w:trHeight w:val="243"/>
        </w:trPr>
        <w:tc>
          <w:tcPr>
            <w:tcW w:w="3086" w:type="dxa"/>
            <w:tcBorders>
              <w:top w:val="nil"/>
            </w:tcBorders>
            <w:shd w:val="clear" w:color="auto" w:fill="F7CAAC"/>
          </w:tcPr>
          <w:p w14:paraId="7A05358F" w14:textId="77777777" w:rsidR="00835060" w:rsidRDefault="00835060" w:rsidP="00806975">
            <w:pPr>
              <w:rPr>
                <w:b/>
              </w:rPr>
            </w:pPr>
            <w:r>
              <w:rPr>
                <w:b/>
              </w:rPr>
              <w:t>Zapojení garanta do výuky předmětu</w:t>
            </w:r>
          </w:p>
        </w:tc>
        <w:tc>
          <w:tcPr>
            <w:tcW w:w="6769" w:type="dxa"/>
            <w:gridSpan w:val="8"/>
            <w:tcBorders>
              <w:top w:val="nil"/>
            </w:tcBorders>
          </w:tcPr>
          <w:p w14:paraId="34E4B107" w14:textId="0F90BA81" w:rsidR="00835060" w:rsidRDefault="00A23BDA" w:rsidP="00806975">
            <w:r>
              <w:t>5</w:t>
            </w:r>
            <w:r w:rsidR="00835060">
              <w:t>0 %</w:t>
            </w:r>
          </w:p>
        </w:tc>
      </w:tr>
      <w:tr w:rsidR="00835060" w14:paraId="179506C4" w14:textId="77777777" w:rsidTr="009F6523">
        <w:tc>
          <w:tcPr>
            <w:tcW w:w="3086" w:type="dxa"/>
            <w:shd w:val="clear" w:color="auto" w:fill="F7CAAC"/>
          </w:tcPr>
          <w:p w14:paraId="68AB34C2" w14:textId="77777777" w:rsidR="00835060" w:rsidRDefault="00835060" w:rsidP="00806975">
            <w:pPr>
              <w:rPr>
                <w:b/>
              </w:rPr>
            </w:pPr>
            <w:r>
              <w:rPr>
                <w:b/>
              </w:rPr>
              <w:t>Vyučující</w:t>
            </w:r>
          </w:p>
        </w:tc>
        <w:tc>
          <w:tcPr>
            <w:tcW w:w="6769" w:type="dxa"/>
            <w:gridSpan w:val="8"/>
            <w:tcBorders>
              <w:bottom w:val="nil"/>
            </w:tcBorders>
          </w:tcPr>
          <w:p w14:paraId="0B13F46F" w14:textId="40A08DCD" w:rsidR="00835060" w:rsidRDefault="00835060" w:rsidP="00806975">
            <w:r>
              <w:t>MgA. Jana Vyoralová, Ph.D.</w:t>
            </w:r>
            <w:r w:rsidR="00680EAF">
              <w:t>, MgA. Jan Veselský, Ph.D.</w:t>
            </w:r>
          </w:p>
        </w:tc>
      </w:tr>
      <w:tr w:rsidR="00835060" w14:paraId="3CC196EB" w14:textId="77777777" w:rsidTr="009F6523">
        <w:trPr>
          <w:trHeight w:val="136"/>
        </w:trPr>
        <w:tc>
          <w:tcPr>
            <w:tcW w:w="9855" w:type="dxa"/>
            <w:gridSpan w:val="9"/>
            <w:tcBorders>
              <w:top w:val="nil"/>
            </w:tcBorders>
          </w:tcPr>
          <w:p w14:paraId="4B3148C5" w14:textId="77777777" w:rsidR="00835060" w:rsidRDefault="00835060" w:rsidP="00806975"/>
        </w:tc>
      </w:tr>
      <w:tr w:rsidR="00835060" w14:paraId="5D2AFA9A" w14:textId="77777777" w:rsidTr="009F6523">
        <w:tc>
          <w:tcPr>
            <w:tcW w:w="3086" w:type="dxa"/>
            <w:shd w:val="clear" w:color="auto" w:fill="F7CAAC"/>
          </w:tcPr>
          <w:p w14:paraId="69C777AE" w14:textId="77777777" w:rsidR="00835060" w:rsidRPr="001452AD" w:rsidRDefault="00835060" w:rsidP="00835060">
            <w:pPr>
              <w:jc w:val="both"/>
              <w:rPr>
                <w:b/>
                <w:highlight w:val="yellow"/>
              </w:rPr>
            </w:pPr>
            <w:r w:rsidRPr="009B48E7">
              <w:rPr>
                <w:b/>
              </w:rPr>
              <w:t>Hlavní témata a výsledky učení</w:t>
            </w:r>
          </w:p>
        </w:tc>
        <w:tc>
          <w:tcPr>
            <w:tcW w:w="6769" w:type="dxa"/>
            <w:gridSpan w:val="8"/>
            <w:tcBorders>
              <w:bottom w:val="nil"/>
            </w:tcBorders>
          </w:tcPr>
          <w:p w14:paraId="244744E6" w14:textId="77777777" w:rsidR="00835060" w:rsidRPr="001452AD" w:rsidRDefault="00835060" w:rsidP="00835060">
            <w:pPr>
              <w:jc w:val="both"/>
              <w:rPr>
                <w:highlight w:val="yellow"/>
              </w:rPr>
            </w:pPr>
          </w:p>
        </w:tc>
      </w:tr>
      <w:tr w:rsidR="00835060" w14:paraId="3756C9EC" w14:textId="77777777" w:rsidTr="009F6523">
        <w:trPr>
          <w:trHeight w:val="2197"/>
        </w:trPr>
        <w:tc>
          <w:tcPr>
            <w:tcW w:w="9855" w:type="dxa"/>
            <w:gridSpan w:val="9"/>
            <w:tcBorders>
              <w:top w:val="nil"/>
              <w:bottom w:val="single" w:sz="4" w:space="0" w:color="auto"/>
            </w:tcBorders>
          </w:tcPr>
          <w:p w14:paraId="2CD2EB67" w14:textId="77777777" w:rsidR="00537762" w:rsidRPr="00680EAF" w:rsidRDefault="00537762" w:rsidP="00537762">
            <w:pPr>
              <w:jc w:val="both"/>
              <w:rPr>
                <w:b/>
              </w:rPr>
            </w:pPr>
            <w:r w:rsidRPr="00680EAF">
              <w:rPr>
                <w:b/>
              </w:rPr>
              <w:t>Témata:</w:t>
            </w:r>
          </w:p>
          <w:p w14:paraId="27F19046" w14:textId="20D2C503" w:rsidR="00680EAF" w:rsidRPr="004D322F" w:rsidRDefault="00680EAF" w:rsidP="004C352E">
            <w:pPr>
              <w:pStyle w:val="Bezmezer"/>
              <w:widowControl w:val="0"/>
              <w:numPr>
                <w:ilvl w:val="0"/>
                <w:numId w:val="102"/>
              </w:numPr>
              <w:suppressAutoHyphens/>
              <w:jc w:val="both"/>
              <w:rPr>
                <w:color w:val="000000" w:themeColor="text1"/>
              </w:rPr>
            </w:pPr>
            <w:r w:rsidRPr="00680EAF">
              <w:rPr>
                <w:color w:val="000000" w:themeColor="text1"/>
              </w:rPr>
              <w:t xml:space="preserve">Seznámení </w:t>
            </w:r>
            <w:r>
              <w:rPr>
                <w:color w:val="000000" w:themeColor="text1"/>
              </w:rPr>
              <w:t>s obsahem předmětu, diskuse o tématech bakalářských prací</w:t>
            </w:r>
            <w:r w:rsidR="007F7A88">
              <w:rPr>
                <w:color w:val="000000" w:themeColor="text1"/>
              </w:rPr>
              <w:t>.</w:t>
            </w:r>
          </w:p>
          <w:p w14:paraId="7938A59E" w14:textId="50DCCF9E"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 xml:space="preserve">Nástroje pro tvorbu </w:t>
            </w:r>
            <w:proofErr w:type="spellStart"/>
            <w:r>
              <w:rPr>
                <w:color w:val="000000" w:themeColor="text1"/>
              </w:rPr>
              <w:t>offline</w:t>
            </w:r>
            <w:proofErr w:type="spellEnd"/>
            <w:r>
              <w:rPr>
                <w:color w:val="000000" w:themeColor="text1"/>
              </w:rPr>
              <w:t xml:space="preserve"> portfolia</w:t>
            </w:r>
            <w:r w:rsidR="007F7A88">
              <w:rPr>
                <w:color w:val="000000" w:themeColor="text1"/>
              </w:rPr>
              <w:t>.</w:t>
            </w:r>
          </w:p>
          <w:p w14:paraId="0D369696" w14:textId="4215BDD6"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Nástroje pro tvorbu online portfolia</w:t>
            </w:r>
            <w:r w:rsidR="007F7A88">
              <w:rPr>
                <w:color w:val="000000" w:themeColor="text1"/>
              </w:rPr>
              <w:t>.</w:t>
            </w:r>
          </w:p>
          <w:p w14:paraId="023BB976" w14:textId="043B4EDA" w:rsidR="00680EAF" w:rsidRPr="004D322F" w:rsidRDefault="00CE4EF6" w:rsidP="004C352E">
            <w:pPr>
              <w:pStyle w:val="Bezmezer"/>
              <w:widowControl w:val="0"/>
              <w:numPr>
                <w:ilvl w:val="0"/>
                <w:numId w:val="102"/>
              </w:numPr>
              <w:suppressAutoHyphens/>
              <w:jc w:val="both"/>
              <w:rPr>
                <w:color w:val="000000" w:themeColor="text1"/>
              </w:rPr>
            </w:pPr>
            <w:r>
              <w:rPr>
                <w:color w:val="000000" w:themeColor="text1"/>
              </w:rPr>
              <w:t>K</w:t>
            </w:r>
            <w:r w:rsidR="00680EAF">
              <w:rPr>
                <w:color w:val="000000" w:themeColor="text1"/>
              </w:rPr>
              <w:t>onzultace</w:t>
            </w:r>
            <w:r>
              <w:rPr>
                <w:color w:val="000000" w:themeColor="text1"/>
              </w:rPr>
              <w:t xml:space="preserve"> nad individuálními pracemi</w:t>
            </w:r>
            <w:r w:rsidR="007F7A88">
              <w:rPr>
                <w:color w:val="000000" w:themeColor="text1"/>
              </w:rPr>
              <w:t>.</w:t>
            </w:r>
          </w:p>
          <w:p w14:paraId="4846837D" w14:textId="49078D44"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024232">
              <w:rPr>
                <w:color w:val="000000" w:themeColor="text1"/>
              </w:rPr>
              <w:t>.</w:t>
            </w:r>
          </w:p>
          <w:p w14:paraId="542F1EEA" w14:textId="41C3395A"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024232">
              <w:rPr>
                <w:color w:val="000000" w:themeColor="text1"/>
              </w:rPr>
              <w:t>.</w:t>
            </w:r>
          </w:p>
          <w:p w14:paraId="2EC1D2F2" w14:textId="797C0EC1"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024232">
              <w:rPr>
                <w:color w:val="000000" w:themeColor="text1"/>
              </w:rPr>
              <w:t>.</w:t>
            </w:r>
          </w:p>
          <w:p w14:paraId="5CC662E2" w14:textId="274EF2E2"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024232">
              <w:rPr>
                <w:color w:val="000000" w:themeColor="text1"/>
              </w:rPr>
              <w:t>.</w:t>
            </w:r>
          </w:p>
          <w:p w14:paraId="41CC5131" w14:textId="39005AE9"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B74A77">
              <w:rPr>
                <w:color w:val="000000" w:themeColor="text1"/>
              </w:rPr>
              <w:t>.</w:t>
            </w:r>
          </w:p>
          <w:p w14:paraId="56539D84" w14:textId="5DAC6C71"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B74A77">
              <w:rPr>
                <w:color w:val="000000" w:themeColor="text1"/>
              </w:rPr>
              <w:t>.</w:t>
            </w:r>
          </w:p>
          <w:p w14:paraId="60CEAD30" w14:textId="3AC9160D" w:rsidR="00680EAF" w:rsidRPr="004D322F" w:rsidRDefault="00680EAF" w:rsidP="004C352E">
            <w:pPr>
              <w:pStyle w:val="Bezmezer"/>
              <w:widowControl w:val="0"/>
              <w:numPr>
                <w:ilvl w:val="0"/>
                <w:numId w:val="102"/>
              </w:numPr>
              <w:suppressAutoHyphens/>
              <w:jc w:val="both"/>
              <w:rPr>
                <w:color w:val="000000" w:themeColor="text1"/>
              </w:rPr>
            </w:pPr>
            <w:r>
              <w:rPr>
                <w:color w:val="000000" w:themeColor="text1"/>
              </w:rPr>
              <w:t>Individuální konzultace</w:t>
            </w:r>
            <w:r w:rsidR="00B74A77">
              <w:rPr>
                <w:color w:val="000000" w:themeColor="text1"/>
              </w:rPr>
              <w:t>.</w:t>
            </w:r>
          </w:p>
          <w:p w14:paraId="73D6FB47" w14:textId="4F5FB2E2" w:rsidR="00680EAF" w:rsidRPr="00CE4EF6" w:rsidRDefault="00680EAF" w:rsidP="004C352E">
            <w:pPr>
              <w:pStyle w:val="Bezmezer"/>
              <w:widowControl w:val="0"/>
              <w:numPr>
                <w:ilvl w:val="0"/>
                <w:numId w:val="102"/>
              </w:numPr>
              <w:suppressAutoHyphens/>
              <w:jc w:val="both"/>
            </w:pPr>
            <w:r w:rsidRPr="00CE4EF6">
              <w:t>Prezentace vlastního projektu</w:t>
            </w:r>
            <w:r w:rsidR="00B74A77" w:rsidRPr="00CE4EF6">
              <w:t>.</w:t>
            </w:r>
          </w:p>
          <w:p w14:paraId="329D8E68" w14:textId="3ABEA138" w:rsidR="00537762" w:rsidRPr="00E14836" w:rsidRDefault="00CE4EF6" w:rsidP="00417360">
            <w:pPr>
              <w:pStyle w:val="Bezmezer"/>
              <w:widowControl w:val="0"/>
              <w:suppressAutoHyphens/>
              <w:spacing w:after="120"/>
              <w:ind w:left="-324"/>
              <w:jc w:val="both"/>
              <w:rPr>
                <w:color w:val="FF0000"/>
              </w:rPr>
            </w:pPr>
            <w:r>
              <w:t xml:space="preserve">       </w:t>
            </w:r>
            <w:r w:rsidR="00417360">
              <w:t xml:space="preserve">      </w:t>
            </w:r>
            <w:r>
              <w:t>13.</w:t>
            </w:r>
            <w:r w:rsidR="00417360">
              <w:t xml:space="preserve">   </w:t>
            </w:r>
            <w:r w:rsidR="00680EAF" w:rsidRPr="00CE4EF6">
              <w:t xml:space="preserve">Prezentace </w:t>
            </w:r>
            <w:r w:rsidR="00680EAF">
              <w:rPr>
                <w:color w:val="000000" w:themeColor="text1"/>
              </w:rPr>
              <w:t>vlastního projektu</w:t>
            </w:r>
            <w:r w:rsidR="00B74A77">
              <w:rPr>
                <w:color w:val="000000" w:themeColor="text1"/>
              </w:rPr>
              <w:t>.</w:t>
            </w:r>
          </w:p>
          <w:p w14:paraId="616D0A44" w14:textId="77777777" w:rsidR="00537762" w:rsidRPr="00680EAF" w:rsidRDefault="00537762" w:rsidP="00537762">
            <w:pPr>
              <w:jc w:val="both"/>
              <w:rPr>
                <w:b/>
              </w:rPr>
            </w:pPr>
            <w:r w:rsidRPr="00680EAF">
              <w:rPr>
                <w:b/>
              </w:rPr>
              <w:t>Výsledky učení:</w:t>
            </w:r>
          </w:p>
          <w:p w14:paraId="2F2FAE6B" w14:textId="53CE45F6" w:rsidR="00537762" w:rsidRDefault="00537762" w:rsidP="00537762">
            <w:pPr>
              <w:jc w:val="both"/>
            </w:pPr>
            <w:r w:rsidRPr="00680EAF">
              <w:t>Odborné znalosti – po absolvování předmětu student umí:</w:t>
            </w:r>
          </w:p>
          <w:p w14:paraId="2B5EDF23" w14:textId="0ADE84F2" w:rsidR="00680EAF" w:rsidRDefault="00680EAF" w:rsidP="004C352E">
            <w:pPr>
              <w:pStyle w:val="Odstavecseseznamem"/>
              <w:numPr>
                <w:ilvl w:val="0"/>
                <w:numId w:val="104"/>
              </w:numPr>
              <w:jc w:val="both"/>
            </w:pPr>
            <w:r>
              <w:t xml:space="preserve">objasnit rozdíly práce v 2D a </w:t>
            </w:r>
            <w:proofErr w:type="gramStart"/>
            <w:r>
              <w:t>3D</w:t>
            </w:r>
            <w:proofErr w:type="gramEnd"/>
          </w:p>
          <w:p w14:paraId="10376408" w14:textId="7D57054C" w:rsidR="00680EAF" w:rsidRDefault="00680EAF" w:rsidP="004C352E">
            <w:pPr>
              <w:pStyle w:val="Odstavecseseznamem"/>
              <w:numPr>
                <w:ilvl w:val="0"/>
                <w:numId w:val="104"/>
              </w:numPr>
              <w:jc w:val="both"/>
            </w:pPr>
            <w:r>
              <w:t>definovat principy 2D grafiky a 3D grafiky</w:t>
            </w:r>
          </w:p>
          <w:p w14:paraId="0E73356A" w14:textId="61D6D9E3" w:rsidR="00680EAF" w:rsidRPr="00680EAF" w:rsidRDefault="00680EAF" w:rsidP="004C352E">
            <w:pPr>
              <w:pStyle w:val="Odstavecseseznamem"/>
              <w:numPr>
                <w:ilvl w:val="0"/>
                <w:numId w:val="104"/>
              </w:numPr>
              <w:jc w:val="both"/>
            </w:pPr>
            <w:r>
              <w:t xml:space="preserve">vyjmenovat nástroje tvorby </w:t>
            </w:r>
            <w:proofErr w:type="spellStart"/>
            <w:r>
              <w:rPr>
                <w:color w:val="000000" w:themeColor="text1"/>
              </w:rPr>
              <w:t>offline</w:t>
            </w:r>
            <w:proofErr w:type="spellEnd"/>
            <w:r>
              <w:rPr>
                <w:color w:val="000000" w:themeColor="text1"/>
              </w:rPr>
              <w:t xml:space="preserve"> a online portfolia</w:t>
            </w:r>
          </w:p>
          <w:p w14:paraId="5342FEEF" w14:textId="4789B2DF" w:rsidR="00537762" w:rsidRDefault="00537762" w:rsidP="00537762">
            <w:pPr>
              <w:jc w:val="both"/>
            </w:pPr>
            <w:r w:rsidRPr="00680EAF">
              <w:t>Odborné dovednosti – po absolvování předmětu student umí:</w:t>
            </w:r>
          </w:p>
          <w:p w14:paraId="089FFA18" w14:textId="7399A385" w:rsidR="00680EAF" w:rsidRPr="00680EAF" w:rsidRDefault="00680EAF" w:rsidP="004C352E">
            <w:pPr>
              <w:pStyle w:val="Odstavecseseznamem"/>
              <w:numPr>
                <w:ilvl w:val="0"/>
                <w:numId w:val="103"/>
              </w:numPr>
              <w:jc w:val="both"/>
            </w:pPr>
            <w:r w:rsidRPr="00680EAF">
              <w:rPr>
                <w:color w:val="000000" w:themeColor="text1"/>
              </w:rPr>
              <w:t xml:space="preserve">využít nabité vědomosti z oblasti </w:t>
            </w:r>
            <w:proofErr w:type="gramStart"/>
            <w:r w:rsidRPr="00680EAF">
              <w:rPr>
                <w:color w:val="000000" w:themeColor="text1"/>
              </w:rPr>
              <w:t>2D</w:t>
            </w:r>
            <w:proofErr w:type="gramEnd"/>
            <w:r w:rsidRPr="00680EAF">
              <w:rPr>
                <w:color w:val="000000" w:themeColor="text1"/>
              </w:rPr>
              <w:t xml:space="preserve"> a 3D grafiky v rámci své závěrečné práce</w:t>
            </w:r>
          </w:p>
          <w:p w14:paraId="68231794" w14:textId="084EA4EE" w:rsidR="00680EAF" w:rsidRPr="00680EAF" w:rsidRDefault="00680EAF" w:rsidP="004C352E">
            <w:pPr>
              <w:pStyle w:val="Odstavecseseznamem"/>
              <w:numPr>
                <w:ilvl w:val="0"/>
                <w:numId w:val="103"/>
              </w:numPr>
              <w:jc w:val="both"/>
            </w:pPr>
            <w:r>
              <w:rPr>
                <w:color w:val="000000" w:themeColor="text1"/>
              </w:rPr>
              <w:t xml:space="preserve">vytvořit své online nebo </w:t>
            </w:r>
            <w:proofErr w:type="spellStart"/>
            <w:r>
              <w:rPr>
                <w:color w:val="000000" w:themeColor="text1"/>
              </w:rPr>
              <w:t>offline</w:t>
            </w:r>
            <w:proofErr w:type="spellEnd"/>
            <w:r>
              <w:rPr>
                <w:color w:val="000000" w:themeColor="text1"/>
              </w:rPr>
              <w:t xml:space="preserve"> portfolio </w:t>
            </w:r>
          </w:p>
          <w:p w14:paraId="54DCD7FC" w14:textId="4C05639D" w:rsidR="00835060" w:rsidRPr="005A0406" w:rsidRDefault="00680EAF" w:rsidP="004C352E">
            <w:pPr>
              <w:pStyle w:val="Odstavecseseznamem"/>
              <w:numPr>
                <w:ilvl w:val="0"/>
                <w:numId w:val="103"/>
              </w:numPr>
              <w:jc w:val="both"/>
            </w:pPr>
            <w:r>
              <w:rPr>
                <w:color w:val="000000" w:themeColor="text1"/>
              </w:rPr>
              <w:t>obhájit své postupy</w:t>
            </w:r>
          </w:p>
        </w:tc>
      </w:tr>
      <w:tr w:rsidR="00835060" w14:paraId="4C467CFB" w14:textId="77777777" w:rsidTr="009F6523">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78D2161" w14:textId="77777777" w:rsidR="00835060" w:rsidRPr="001452AD" w:rsidRDefault="00835060" w:rsidP="00835060">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C463406" w14:textId="77777777" w:rsidR="00835060" w:rsidRPr="001452AD" w:rsidRDefault="00835060" w:rsidP="00835060">
            <w:pPr>
              <w:jc w:val="both"/>
              <w:rPr>
                <w:highlight w:val="yellow"/>
              </w:rPr>
            </w:pPr>
          </w:p>
        </w:tc>
      </w:tr>
      <w:tr w:rsidR="00835060" w14:paraId="6BD084C3" w14:textId="77777777" w:rsidTr="009F6523">
        <w:trPr>
          <w:trHeight w:val="735"/>
        </w:trPr>
        <w:tc>
          <w:tcPr>
            <w:tcW w:w="9855" w:type="dxa"/>
            <w:gridSpan w:val="9"/>
            <w:tcBorders>
              <w:top w:val="nil"/>
              <w:bottom w:val="single" w:sz="4" w:space="0" w:color="auto"/>
            </w:tcBorders>
          </w:tcPr>
          <w:p w14:paraId="48534EEA" w14:textId="77777777" w:rsidR="00EE77BB" w:rsidRDefault="00EE77BB" w:rsidP="004C352E">
            <w:pPr>
              <w:pStyle w:val="Odstavecseseznamem"/>
              <w:widowControl w:val="0"/>
              <w:numPr>
                <w:ilvl w:val="0"/>
                <w:numId w:val="94"/>
              </w:numPr>
              <w:jc w:val="both"/>
            </w:pPr>
            <w:r>
              <w:t>grafické a výtvarné činnosti</w:t>
            </w:r>
          </w:p>
          <w:p w14:paraId="345C8D79" w14:textId="77777777" w:rsidR="00EE77BB" w:rsidRDefault="00EE77BB" w:rsidP="004C352E">
            <w:pPr>
              <w:pStyle w:val="Odstavecseseznamem"/>
              <w:widowControl w:val="0"/>
              <w:numPr>
                <w:ilvl w:val="0"/>
                <w:numId w:val="94"/>
              </w:numPr>
              <w:jc w:val="both"/>
            </w:pPr>
            <w:r>
              <w:t>individuální práce student</w:t>
            </w:r>
          </w:p>
          <w:p w14:paraId="473588DE" w14:textId="51152C97" w:rsidR="00602F68" w:rsidRDefault="00EE77BB" w:rsidP="004C352E">
            <w:pPr>
              <w:pStyle w:val="Odstavecseseznamem"/>
              <w:widowControl w:val="0"/>
              <w:numPr>
                <w:ilvl w:val="0"/>
                <w:numId w:val="94"/>
              </w:numPr>
              <w:jc w:val="both"/>
            </w:pPr>
            <w:r>
              <w:t>cvičení na počítači</w:t>
            </w:r>
          </w:p>
        </w:tc>
      </w:tr>
      <w:tr w:rsidR="00835060" w14:paraId="43802F40" w14:textId="77777777" w:rsidTr="009F6523">
        <w:trPr>
          <w:trHeight w:val="265"/>
        </w:trPr>
        <w:tc>
          <w:tcPr>
            <w:tcW w:w="3653" w:type="dxa"/>
            <w:gridSpan w:val="3"/>
            <w:tcBorders>
              <w:top w:val="single" w:sz="4" w:space="0" w:color="auto"/>
            </w:tcBorders>
            <w:shd w:val="clear" w:color="auto" w:fill="F7CAAC"/>
          </w:tcPr>
          <w:p w14:paraId="39821E0F" w14:textId="77777777" w:rsidR="00835060" w:rsidRDefault="00835060" w:rsidP="00835060">
            <w:pPr>
              <w:jc w:val="both"/>
            </w:pPr>
            <w:r>
              <w:rPr>
                <w:b/>
              </w:rPr>
              <w:t>Studijní literatura a studijní pomůcky</w:t>
            </w:r>
          </w:p>
        </w:tc>
        <w:tc>
          <w:tcPr>
            <w:tcW w:w="6202" w:type="dxa"/>
            <w:gridSpan w:val="6"/>
            <w:tcBorders>
              <w:top w:val="single" w:sz="4" w:space="0" w:color="auto"/>
              <w:bottom w:val="nil"/>
            </w:tcBorders>
          </w:tcPr>
          <w:p w14:paraId="4FC7EA9B" w14:textId="77777777" w:rsidR="00835060" w:rsidRDefault="00835060" w:rsidP="00835060">
            <w:pPr>
              <w:jc w:val="both"/>
            </w:pPr>
          </w:p>
        </w:tc>
      </w:tr>
      <w:tr w:rsidR="00835060" w14:paraId="783E9014" w14:textId="77777777" w:rsidTr="009F6523">
        <w:trPr>
          <w:trHeight w:val="567"/>
        </w:trPr>
        <w:tc>
          <w:tcPr>
            <w:tcW w:w="9855" w:type="dxa"/>
            <w:gridSpan w:val="9"/>
            <w:tcBorders>
              <w:top w:val="nil"/>
            </w:tcBorders>
          </w:tcPr>
          <w:p w14:paraId="55FBA36A" w14:textId="77777777" w:rsidR="00C243BD" w:rsidRPr="009B07EC" w:rsidRDefault="00C243BD" w:rsidP="00C243BD">
            <w:pPr>
              <w:autoSpaceDE w:val="0"/>
              <w:autoSpaceDN w:val="0"/>
              <w:adjustRightInd w:val="0"/>
              <w:rPr>
                <w:rFonts w:eastAsia="NSimSun"/>
                <w:b/>
                <w:bCs/>
                <w:color w:val="000000"/>
              </w:rPr>
            </w:pPr>
            <w:r w:rsidRPr="009B07EC">
              <w:rPr>
                <w:rFonts w:eastAsia="NSimSun"/>
                <w:b/>
                <w:bCs/>
                <w:color w:val="000000"/>
              </w:rPr>
              <w:t>Povinná:</w:t>
            </w:r>
          </w:p>
          <w:p w14:paraId="31B90C99" w14:textId="3E3BB809" w:rsidR="00C243BD" w:rsidRPr="00D93155" w:rsidRDefault="00C243BD" w:rsidP="00C243BD">
            <w:pPr>
              <w:autoSpaceDE w:val="0"/>
              <w:autoSpaceDN w:val="0"/>
              <w:adjustRightInd w:val="0"/>
              <w:rPr>
                <w:rFonts w:eastAsia="NSimSun"/>
                <w:color w:val="000000"/>
              </w:rPr>
            </w:pPr>
            <w:r>
              <w:rPr>
                <w:rFonts w:eastAsia="NSimSun"/>
                <w:color w:val="000000"/>
              </w:rPr>
              <w:t xml:space="preserve">AMBROSE, </w:t>
            </w:r>
            <w:proofErr w:type="spellStart"/>
            <w:r>
              <w:rPr>
                <w:rFonts w:eastAsia="NSimSun"/>
                <w:color w:val="000000"/>
              </w:rPr>
              <w:t>Gavin</w:t>
            </w:r>
            <w:proofErr w:type="spellEnd"/>
            <w:r>
              <w:rPr>
                <w:rFonts w:eastAsia="NSimSun"/>
                <w:color w:val="000000"/>
              </w:rPr>
              <w:t xml:space="preserve"> a </w:t>
            </w:r>
            <w:r w:rsidR="00C71ABF">
              <w:rPr>
                <w:rFonts w:eastAsia="NSimSun"/>
                <w:color w:val="000000"/>
              </w:rPr>
              <w:t xml:space="preserve">HARRIS, </w:t>
            </w:r>
            <w:r>
              <w:rPr>
                <w:rFonts w:eastAsia="NSimSun"/>
                <w:color w:val="000000"/>
              </w:rPr>
              <w:t>Paul. </w:t>
            </w:r>
            <w:r>
              <w:rPr>
                <w:rFonts w:eastAsia="NSimSun"/>
                <w:i/>
                <w:iCs/>
                <w:color w:val="000000"/>
              </w:rPr>
              <w:t>Grafický design: formát</w:t>
            </w:r>
            <w:r>
              <w:rPr>
                <w:rFonts w:eastAsia="NSimSun"/>
                <w:color w:val="000000"/>
              </w:rPr>
              <w:t xml:space="preserve">. Brno: </w:t>
            </w:r>
            <w:proofErr w:type="spellStart"/>
            <w:r>
              <w:rPr>
                <w:rFonts w:eastAsia="NSimSun"/>
                <w:color w:val="000000"/>
              </w:rPr>
              <w:t>Computer</w:t>
            </w:r>
            <w:proofErr w:type="spellEnd"/>
            <w:r>
              <w:rPr>
                <w:rFonts w:eastAsia="NSimSun"/>
                <w:color w:val="000000"/>
              </w:rPr>
              <w:t xml:space="preserve"> </w:t>
            </w:r>
            <w:proofErr w:type="spellStart"/>
            <w:r>
              <w:rPr>
                <w:rFonts w:eastAsia="NSimSun"/>
                <w:color w:val="000000"/>
              </w:rPr>
              <w:t>Press</w:t>
            </w:r>
            <w:proofErr w:type="spellEnd"/>
            <w:r>
              <w:rPr>
                <w:rFonts w:eastAsia="NSimSun"/>
                <w:color w:val="000000"/>
              </w:rPr>
              <w:t>, 2011. ISBN 9788025129661.</w:t>
            </w:r>
          </w:p>
          <w:p w14:paraId="2325236C" w14:textId="77777777" w:rsidR="00C243BD" w:rsidRDefault="00C243BD" w:rsidP="00C243BD">
            <w:pPr>
              <w:pStyle w:val="FreeFormA"/>
              <w:rPr>
                <w:rFonts w:eastAsia="NSimSun" w:hint="eastAsia"/>
                <w:sz w:val="20"/>
              </w:rPr>
            </w:pPr>
            <w:r w:rsidRPr="007D451E">
              <w:rPr>
                <w:rFonts w:eastAsia="NSimSun"/>
                <w:i/>
                <w:iCs/>
                <w:sz w:val="20"/>
              </w:rPr>
              <w:t xml:space="preserve">Oficiální výukový kurz Adobe </w:t>
            </w:r>
            <w:proofErr w:type="spellStart"/>
            <w:r w:rsidRPr="007D451E">
              <w:rPr>
                <w:rFonts w:eastAsia="NSimSun"/>
                <w:i/>
                <w:iCs/>
                <w:sz w:val="20"/>
              </w:rPr>
              <w:t>Illustrátor</w:t>
            </w:r>
            <w:proofErr w:type="spellEnd"/>
            <w:r w:rsidRPr="007D451E">
              <w:rPr>
                <w:rFonts w:eastAsia="NSimSun"/>
                <w:i/>
                <w:iCs/>
                <w:sz w:val="20"/>
              </w:rPr>
              <w:t xml:space="preserve"> CS6</w:t>
            </w:r>
            <w:r w:rsidRPr="007D451E">
              <w:rPr>
                <w:rFonts w:eastAsia="NSimSun"/>
                <w:sz w:val="20"/>
              </w:rPr>
              <w:t xml:space="preserve">. Brno: </w:t>
            </w:r>
            <w:proofErr w:type="spellStart"/>
            <w:r w:rsidRPr="007D451E">
              <w:rPr>
                <w:rFonts w:eastAsia="NSimSun"/>
                <w:sz w:val="20"/>
              </w:rPr>
              <w:t>Computer</w:t>
            </w:r>
            <w:proofErr w:type="spellEnd"/>
            <w:r w:rsidRPr="007D451E">
              <w:rPr>
                <w:rFonts w:eastAsia="NSimSun"/>
                <w:sz w:val="20"/>
              </w:rPr>
              <w:t xml:space="preserve"> </w:t>
            </w:r>
            <w:proofErr w:type="spellStart"/>
            <w:r w:rsidRPr="007D451E">
              <w:rPr>
                <w:rFonts w:eastAsia="NSimSun"/>
                <w:sz w:val="20"/>
              </w:rPr>
              <w:t>Press</w:t>
            </w:r>
            <w:proofErr w:type="spellEnd"/>
            <w:r w:rsidRPr="007D451E">
              <w:rPr>
                <w:rFonts w:eastAsia="NSimSun"/>
                <w:sz w:val="20"/>
              </w:rPr>
              <w:t>, 2013. ISBN 9788025137925.</w:t>
            </w:r>
          </w:p>
          <w:p w14:paraId="0DB2E925" w14:textId="04140B05" w:rsidR="00680EAF" w:rsidRDefault="00680EAF" w:rsidP="00680EAF">
            <w:pPr>
              <w:widowControl w:val="0"/>
              <w:rPr>
                <w:rFonts w:eastAsia="NSimSun"/>
                <w:color w:val="000000"/>
              </w:rPr>
            </w:pPr>
            <w:r>
              <w:rPr>
                <w:rFonts w:eastAsia="NSimSun"/>
                <w:color w:val="000000"/>
              </w:rPr>
              <w:t>NORMAN, Donald A</w:t>
            </w:r>
            <w:r w:rsidRPr="00D57010">
              <w:rPr>
                <w:rFonts w:eastAsia="NSimSun"/>
                <w:color w:val="000000"/>
              </w:rPr>
              <w:t xml:space="preserve">. </w:t>
            </w:r>
            <w:r w:rsidRPr="00680EAF">
              <w:rPr>
                <w:rFonts w:eastAsia="NSimSun"/>
                <w:i/>
                <w:color w:val="000000"/>
              </w:rPr>
              <w:t>Design pro každý den.</w:t>
            </w:r>
            <w:r w:rsidRPr="00D57010">
              <w:rPr>
                <w:rFonts w:eastAsia="NSimSun"/>
                <w:color w:val="000000"/>
              </w:rPr>
              <w:t xml:space="preserve"> Praha, 2010. ISBN 978-80-7363-314-1.</w:t>
            </w:r>
          </w:p>
          <w:p w14:paraId="23A6D815" w14:textId="45F2A064" w:rsidR="00680EAF" w:rsidRPr="00D57010" w:rsidRDefault="00680EAF" w:rsidP="00401C13">
            <w:pPr>
              <w:widowControl w:val="0"/>
              <w:rPr>
                <w:rFonts w:eastAsia="NSimSun"/>
                <w:color w:val="000000"/>
              </w:rPr>
            </w:pPr>
            <w:r w:rsidRPr="00D57010">
              <w:rPr>
                <w:color w:val="000000"/>
                <w:shd w:val="clear" w:color="auto" w:fill="FFFFFF"/>
              </w:rPr>
              <w:t>K</w:t>
            </w:r>
            <w:r>
              <w:rPr>
                <w:color w:val="000000"/>
                <w:shd w:val="clear" w:color="auto" w:fill="FFFFFF"/>
              </w:rPr>
              <w:t>LEON,</w:t>
            </w:r>
            <w:r w:rsidRPr="00D57010">
              <w:rPr>
                <w:color w:val="000000"/>
                <w:shd w:val="clear" w:color="auto" w:fill="FFFFFF"/>
              </w:rPr>
              <w:t xml:space="preserve"> Austin. </w:t>
            </w:r>
            <w:r w:rsidRPr="00680EAF">
              <w:rPr>
                <w:i/>
                <w:color w:val="000000"/>
                <w:shd w:val="clear" w:color="auto" w:fill="FFFFFF"/>
              </w:rPr>
              <w:t xml:space="preserve">Show </w:t>
            </w:r>
            <w:proofErr w:type="spellStart"/>
            <w:r w:rsidRPr="00680EAF">
              <w:rPr>
                <w:i/>
                <w:color w:val="000000"/>
                <w:shd w:val="clear" w:color="auto" w:fill="FFFFFF"/>
              </w:rPr>
              <w:t>Your</w:t>
            </w:r>
            <w:proofErr w:type="spellEnd"/>
            <w:r w:rsidRPr="00680EAF">
              <w:rPr>
                <w:i/>
                <w:color w:val="000000"/>
                <w:shd w:val="clear" w:color="auto" w:fill="FFFFFF"/>
              </w:rPr>
              <w:t xml:space="preserve"> </w:t>
            </w:r>
            <w:proofErr w:type="spellStart"/>
            <w:proofErr w:type="gramStart"/>
            <w:r w:rsidRPr="00680EAF">
              <w:rPr>
                <w:i/>
                <w:color w:val="000000"/>
                <w:shd w:val="clear" w:color="auto" w:fill="FFFFFF"/>
              </w:rPr>
              <w:t>Work</w:t>
            </w:r>
            <w:proofErr w:type="spellEnd"/>
            <w:r w:rsidRPr="00680EAF">
              <w:rPr>
                <w:i/>
                <w:color w:val="000000"/>
                <w:shd w:val="clear" w:color="auto" w:fill="FFFFFF"/>
              </w:rPr>
              <w:t>!:</w:t>
            </w:r>
            <w:proofErr w:type="gramEnd"/>
            <w:r w:rsidRPr="00D57010">
              <w:rPr>
                <w:color w:val="000000"/>
                <w:shd w:val="clear" w:color="auto" w:fill="FFFFFF"/>
              </w:rPr>
              <w:t xml:space="preserve"> 10 </w:t>
            </w:r>
            <w:proofErr w:type="spellStart"/>
            <w:r w:rsidRPr="00D57010">
              <w:rPr>
                <w:color w:val="000000"/>
                <w:shd w:val="clear" w:color="auto" w:fill="FFFFFF"/>
              </w:rPr>
              <w:t>Ways</w:t>
            </w:r>
            <w:proofErr w:type="spellEnd"/>
            <w:r w:rsidRPr="00D57010">
              <w:rPr>
                <w:color w:val="000000"/>
                <w:shd w:val="clear" w:color="auto" w:fill="FFFFFF"/>
              </w:rPr>
              <w:t xml:space="preserve"> To </w:t>
            </w:r>
            <w:proofErr w:type="spellStart"/>
            <w:r w:rsidRPr="00D57010">
              <w:rPr>
                <w:color w:val="000000"/>
                <w:shd w:val="clear" w:color="auto" w:fill="FFFFFF"/>
              </w:rPr>
              <w:t>Share</w:t>
            </w:r>
            <w:proofErr w:type="spellEnd"/>
            <w:r w:rsidRPr="00D57010">
              <w:rPr>
                <w:color w:val="000000"/>
                <w:shd w:val="clear" w:color="auto" w:fill="FFFFFF"/>
              </w:rPr>
              <w:t xml:space="preserve"> </w:t>
            </w:r>
            <w:proofErr w:type="spellStart"/>
            <w:r w:rsidRPr="00D57010">
              <w:rPr>
                <w:color w:val="000000"/>
                <w:shd w:val="clear" w:color="auto" w:fill="FFFFFF"/>
              </w:rPr>
              <w:t>Your</w:t>
            </w:r>
            <w:proofErr w:type="spellEnd"/>
            <w:r w:rsidRPr="00D57010">
              <w:rPr>
                <w:color w:val="000000"/>
                <w:shd w:val="clear" w:color="auto" w:fill="FFFFFF"/>
              </w:rPr>
              <w:t xml:space="preserve"> </w:t>
            </w:r>
            <w:proofErr w:type="spellStart"/>
            <w:r w:rsidRPr="00D57010">
              <w:rPr>
                <w:color w:val="000000"/>
                <w:shd w:val="clear" w:color="auto" w:fill="FFFFFF"/>
              </w:rPr>
              <w:t>Creativity</w:t>
            </w:r>
            <w:proofErr w:type="spellEnd"/>
            <w:r w:rsidRPr="00D57010">
              <w:rPr>
                <w:color w:val="000000"/>
                <w:shd w:val="clear" w:color="auto" w:fill="FFFFFF"/>
              </w:rPr>
              <w:t xml:space="preserve"> And </w:t>
            </w:r>
            <w:proofErr w:type="spellStart"/>
            <w:r w:rsidRPr="00D57010">
              <w:rPr>
                <w:color w:val="000000"/>
                <w:shd w:val="clear" w:color="auto" w:fill="FFFFFF"/>
              </w:rPr>
              <w:t>Get</w:t>
            </w:r>
            <w:proofErr w:type="spellEnd"/>
            <w:r w:rsidRPr="00D57010">
              <w:rPr>
                <w:color w:val="000000"/>
                <w:shd w:val="clear" w:color="auto" w:fill="FFFFFF"/>
              </w:rPr>
              <w:t xml:space="preserve"> </w:t>
            </w:r>
            <w:proofErr w:type="spellStart"/>
            <w:r w:rsidRPr="00D57010">
              <w:rPr>
                <w:color w:val="000000"/>
                <w:shd w:val="clear" w:color="auto" w:fill="FFFFFF"/>
              </w:rPr>
              <w:t>Discovered</w:t>
            </w:r>
            <w:proofErr w:type="spellEnd"/>
            <w:r w:rsidRPr="00D57010">
              <w:rPr>
                <w:color w:val="000000"/>
                <w:shd w:val="clear" w:color="auto" w:fill="FFFFFF"/>
              </w:rPr>
              <w:t>. 2014.</w:t>
            </w:r>
            <w:r w:rsidR="00401C13">
              <w:rPr>
                <w:color w:val="000000"/>
                <w:shd w:val="clear" w:color="auto" w:fill="FFFFFF"/>
              </w:rPr>
              <w:t xml:space="preserve"> </w:t>
            </w:r>
            <w:r w:rsidR="00A107EF">
              <w:rPr>
                <w:color w:val="000000"/>
                <w:shd w:val="clear" w:color="auto" w:fill="FFFFFF"/>
              </w:rPr>
              <w:br/>
            </w:r>
            <w:r w:rsidR="00401C13" w:rsidRPr="00401C13">
              <w:rPr>
                <w:color w:val="000000"/>
                <w:shd w:val="clear" w:color="auto" w:fill="FFFFFF"/>
              </w:rPr>
              <w:t>ISBN</w:t>
            </w:r>
            <w:r w:rsidR="00401C13">
              <w:rPr>
                <w:color w:val="000000"/>
                <w:shd w:val="clear" w:color="auto" w:fill="FFFFFF"/>
              </w:rPr>
              <w:t xml:space="preserve"> </w:t>
            </w:r>
            <w:r w:rsidR="00401C13" w:rsidRPr="00401C13">
              <w:rPr>
                <w:color w:val="000000"/>
                <w:shd w:val="clear" w:color="auto" w:fill="FFFFFF"/>
              </w:rPr>
              <w:t>9780761178972</w:t>
            </w:r>
            <w:r w:rsidR="00401C13">
              <w:rPr>
                <w:color w:val="000000"/>
                <w:shd w:val="clear" w:color="auto" w:fill="FFFFFF"/>
              </w:rPr>
              <w:t>.</w:t>
            </w:r>
          </w:p>
          <w:p w14:paraId="13899872" w14:textId="77777777" w:rsidR="001B151F" w:rsidRDefault="00C243BD" w:rsidP="001B151F">
            <w:pPr>
              <w:shd w:val="clear" w:color="auto" w:fill="FFFFFF"/>
              <w:textAlignment w:val="baseline"/>
              <w:rPr>
                <w:rFonts w:eastAsia="NSimSun"/>
                <w:b/>
                <w:bCs/>
                <w:color w:val="000000"/>
              </w:rPr>
            </w:pPr>
            <w:r>
              <w:rPr>
                <w:rFonts w:eastAsia="NSimSun"/>
                <w:b/>
                <w:bCs/>
                <w:color w:val="000000"/>
              </w:rPr>
              <w:t>Doporučená:</w:t>
            </w:r>
          </w:p>
          <w:p w14:paraId="58714BB4" w14:textId="6171F8A6" w:rsidR="00401C13" w:rsidRDefault="00401C13" w:rsidP="001B151F">
            <w:pPr>
              <w:shd w:val="clear" w:color="auto" w:fill="FFFFFF"/>
              <w:textAlignment w:val="baseline"/>
              <w:rPr>
                <w:color w:val="000000"/>
                <w:shd w:val="clear" w:color="auto" w:fill="FFFFFF"/>
              </w:rPr>
            </w:pPr>
            <w:r>
              <w:rPr>
                <w:color w:val="000000"/>
              </w:rPr>
              <w:t>CHENG</w:t>
            </w:r>
            <w:r w:rsidRPr="00734456">
              <w:rPr>
                <w:color w:val="000000"/>
              </w:rPr>
              <w:t>, Ron K. C. </w:t>
            </w:r>
            <w:proofErr w:type="spellStart"/>
            <w:r w:rsidRPr="00734456">
              <w:rPr>
                <w:i/>
                <w:iCs/>
                <w:color w:val="000000"/>
              </w:rPr>
              <w:t>Inside</w:t>
            </w:r>
            <w:proofErr w:type="spellEnd"/>
            <w:r w:rsidRPr="00734456">
              <w:rPr>
                <w:i/>
                <w:iCs/>
                <w:color w:val="000000"/>
              </w:rPr>
              <w:t xml:space="preserve"> Rhinoceros</w:t>
            </w:r>
            <w:r w:rsidRPr="00734456">
              <w:rPr>
                <w:color w:val="000000"/>
              </w:rPr>
              <w:t xml:space="preserve">. </w:t>
            </w:r>
            <w:proofErr w:type="spellStart"/>
            <w:r w:rsidRPr="00401C13">
              <w:rPr>
                <w:color w:val="000000"/>
              </w:rPr>
              <w:t>Delamr</w:t>
            </w:r>
            <w:proofErr w:type="spellEnd"/>
            <w:r w:rsidRPr="00401C13">
              <w:rPr>
                <w:color w:val="000000"/>
              </w:rPr>
              <w:t xml:space="preserve"> </w:t>
            </w:r>
            <w:proofErr w:type="spellStart"/>
            <w:r w:rsidRPr="00401C13">
              <w:rPr>
                <w:color w:val="000000"/>
              </w:rPr>
              <w:t>Cengage</w:t>
            </w:r>
            <w:proofErr w:type="spellEnd"/>
            <w:r w:rsidRPr="00401C13">
              <w:rPr>
                <w:color w:val="000000"/>
              </w:rPr>
              <w:t xml:space="preserve"> Learning</w:t>
            </w:r>
            <w:r>
              <w:rPr>
                <w:color w:val="000000"/>
              </w:rPr>
              <w:t xml:space="preserve">, 2013. </w:t>
            </w:r>
            <w:r w:rsidRPr="00734456">
              <w:rPr>
                <w:color w:val="000000"/>
              </w:rPr>
              <w:t>ISBN 076685437X.</w:t>
            </w:r>
            <w:r>
              <w:rPr>
                <w:color w:val="000000"/>
                <w:shd w:val="clear" w:color="auto" w:fill="FFFFFF"/>
              </w:rPr>
              <w:t xml:space="preserve"> </w:t>
            </w:r>
          </w:p>
          <w:p w14:paraId="01110E01" w14:textId="74BF58AC" w:rsidR="00401C13" w:rsidRDefault="00401C13" w:rsidP="001B151F">
            <w:pPr>
              <w:widowControl w:val="0"/>
              <w:rPr>
                <w:color w:val="000000"/>
                <w:shd w:val="clear" w:color="auto" w:fill="FFFFFF"/>
              </w:rPr>
            </w:pPr>
            <w:r>
              <w:rPr>
                <w:color w:val="000000"/>
                <w:shd w:val="clear" w:color="auto" w:fill="FFFFFF"/>
              </w:rPr>
              <w:t xml:space="preserve">LUPTON, </w:t>
            </w:r>
            <w:r w:rsidRPr="00B9673A">
              <w:rPr>
                <w:color w:val="000000"/>
                <w:shd w:val="clear" w:color="auto" w:fill="FFFFFF"/>
              </w:rPr>
              <w:t xml:space="preserve">Ellen. </w:t>
            </w:r>
            <w:r w:rsidRPr="00401C13">
              <w:rPr>
                <w:i/>
                <w:color w:val="000000"/>
                <w:shd w:val="clear" w:color="auto" w:fill="FFFFFF"/>
              </w:rPr>
              <w:t xml:space="preserve">Design </w:t>
            </w:r>
            <w:proofErr w:type="spellStart"/>
            <w:r w:rsidRPr="00401C13">
              <w:rPr>
                <w:i/>
                <w:color w:val="000000"/>
                <w:shd w:val="clear" w:color="auto" w:fill="FFFFFF"/>
              </w:rPr>
              <w:t>Is</w:t>
            </w:r>
            <w:proofErr w:type="spellEnd"/>
            <w:r w:rsidRPr="00401C13">
              <w:rPr>
                <w:i/>
                <w:color w:val="000000"/>
                <w:shd w:val="clear" w:color="auto" w:fill="FFFFFF"/>
              </w:rPr>
              <w:t xml:space="preserve"> </w:t>
            </w:r>
            <w:proofErr w:type="spellStart"/>
            <w:r w:rsidRPr="00401C13">
              <w:rPr>
                <w:i/>
                <w:color w:val="000000"/>
                <w:shd w:val="clear" w:color="auto" w:fill="FFFFFF"/>
              </w:rPr>
              <w:t>Storytelling</w:t>
            </w:r>
            <w:proofErr w:type="spellEnd"/>
            <w:r w:rsidRPr="00401C13">
              <w:rPr>
                <w:i/>
                <w:color w:val="000000"/>
                <w:shd w:val="clear" w:color="auto" w:fill="FFFFFF"/>
              </w:rPr>
              <w:t>.</w:t>
            </w:r>
            <w:r w:rsidRPr="00B9673A">
              <w:rPr>
                <w:color w:val="000000"/>
                <w:shd w:val="clear" w:color="auto" w:fill="FFFFFF"/>
              </w:rPr>
              <w:t xml:space="preserve"> Cooper </w:t>
            </w:r>
            <w:proofErr w:type="spellStart"/>
            <w:r w:rsidRPr="00B9673A">
              <w:rPr>
                <w:color w:val="000000"/>
                <w:shd w:val="clear" w:color="auto" w:fill="FFFFFF"/>
              </w:rPr>
              <w:t>Hewitt</w:t>
            </w:r>
            <w:proofErr w:type="spellEnd"/>
            <w:r w:rsidRPr="00B9673A">
              <w:rPr>
                <w:color w:val="000000"/>
                <w:shd w:val="clear" w:color="auto" w:fill="FFFFFF"/>
              </w:rPr>
              <w:t xml:space="preserve">, </w:t>
            </w:r>
            <w:proofErr w:type="spellStart"/>
            <w:r w:rsidRPr="00B9673A">
              <w:rPr>
                <w:color w:val="000000"/>
                <w:shd w:val="clear" w:color="auto" w:fill="FFFFFF"/>
              </w:rPr>
              <w:t>Smithsonian</w:t>
            </w:r>
            <w:proofErr w:type="spellEnd"/>
            <w:r w:rsidRPr="00B9673A">
              <w:rPr>
                <w:color w:val="000000"/>
                <w:shd w:val="clear" w:color="auto" w:fill="FFFFFF"/>
              </w:rPr>
              <w:t xml:space="preserve"> Design Museum. 2017.</w:t>
            </w:r>
            <w:r>
              <w:rPr>
                <w:color w:val="000000"/>
                <w:shd w:val="clear" w:color="auto" w:fill="FFFFFF"/>
              </w:rPr>
              <w:t xml:space="preserve"> ISBN </w:t>
            </w:r>
            <w:r w:rsidRPr="00401C13">
              <w:rPr>
                <w:color w:val="000000"/>
                <w:shd w:val="clear" w:color="auto" w:fill="FFFFFF"/>
              </w:rPr>
              <w:t>9781942303190</w:t>
            </w:r>
            <w:r>
              <w:rPr>
                <w:color w:val="000000"/>
                <w:shd w:val="clear" w:color="auto" w:fill="FFFFFF"/>
              </w:rPr>
              <w:t>.</w:t>
            </w:r>
          </w:p>
          <w:p w14:paraId="27A17627" w14:textId="4EC8745F" w:rsidR="00835060" w:rsidRDefault="00401C13" w:rsidP="00F367EC">
            <w:pPr>
              <w:widowControl w:val="0"/>
            </w:pPr>
            <w:r w:rsidRPr="00734456">
              <w:rPr>
                <w:color w:val="000000"/>
              </w:rPr>
              <w:t>VAUGHAN, William. </w:t>
            </w:r>
            <w:r w:rsidRPr="00734456">
              <w:rPr>
                <w:i/>
                <w:iCs/>
                <w:color w:val="000000"/>
              </w:rPr>
              <w:t>Digital Modelling</w:t>
            </w:r>
            <w:r w:rsidRPr="00734456">
              <w:rPr>
                <w:color w:val="000000"/>
              </w:rPr>
              <w:t xml:space="preserve">. New </w:t>
            </w:r>
            <w:proofErr w:type="spellStart"/>
            <w:r w:rsidRPr="00734456">
              <w:rPr>
                <w:color w:val="000000"/>
              </w:rPr>
              <w:t>Rider`s</w:t>
            </w:r>
            <w:proofErr w:type="spellEnd"/>
            <w:r w:rsidRPr="00734456">
              <w:rPr>
                <w:color w:val="000000"/>
              </w:rPr>
              <w:t xml:space="preserve"> pub, 2012. ISBN 0321700899.</w:t>
            </w:r>
          </w:p>
        </w:tc>
      </w:tr>
    </w:tbl>
    <w:p w14:paraId="2FF01FD9" w14:textId="77777777" w:rsidR="005917C6" w:rsidRDefault="005917C6">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35060" w14:paraId="59098269" w14:textId="77777777" w:rsidTr="005917C6">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132A4E46" w14:textId="01C64FCD" w:rsidR="00835060" w:rsidRDefault="00835060" w:rsidP="00835060">
            <w:pPr>
              <w:jc w:val="center"/>
              <w:rPr>
                <w:b/>
              </w:rPr>
            </w:pPr>
            <w:r>
              <w:rPr>
                <w:b/>
              </w:rPr>
              <w:lastRenderedPageBreak/>
              <w:t>Informace ke kombinované nebo distanční formě</w:t>
            </w:r>
          </w:p>
        </w:tc>
      </w:tr>
      <w:tr w:rsidR="00835060" w14:paraId="29B04FF7" w14:textId="77777777" w:rsidTr="005917C6">
        <w:tc>
          <w:tcPr>
            <w:tcW w:w="4787" w:type="dxa"/>
            <w:tcBorders>
              <w:top w:val="single" w:sz="2" w:space="0" w:color="auto"/>
            </w:tcBorders>
            <w:shd w:val="clear" w:color="auto" w:fill="F7CAAC"/>
          </w:tcPr>
          <w:p w14:paraId="5CDCCBB6" w14:textId="77777777" w:rsidR="00835060" w:rsidRDefault="00835060" w:rsidP="00835060">
            <w:pPr>
              <w:jc w:val="both"/>
            </w:pPr>
            <w:r>
              <w:rPr>
                <w:b/>
              </w:rPr>
              <w:t>Rozsah konzultací (soustředění)</w:t>
            </w:r>
          </w:p>
        </w:tc>
        <w:tc>
          <w:tcPr>
            <w:tcW w:w="889" w:type="dxa"/>
            <w:tcBorders>
              <w:top w:val="single" w:sz="2" w:space="0" w:color="auto"/>
            </w:tcBorders>
          </w:tcPr>
          <w:p w14:paraId="1D7FEF98" w14:textId="77777777" w:rsidR="00835060" w:rsidRDefault="00835060" w:rsidP="00835060">
            <w:pPr>
              <w:jc w:val="both"/>
            </w:pPr>
          </w:p>
        </w:tc>
        <w:tc>
          <w:tcPr>
            <w:tcW w:w="4179" w:type="dxa"/>
            <w:tcBorders>
              <w:top w:val="single" w:sz="2" w:space="0" w:color="auto"/>
            </w:tcBorders>
            <w:shd w:val="clear" w:color="auto" w:fill="F7CAAC"/>
          </w:tcPr>
          <w:p w14:paraId="501751F7" w14:textId="77777777" w:rsidR="00835060" w:rsidRDefault="00835060" w:rsidP="00835060">
            <w:pPr>
              <w:jc w:val="both"/>
              <w:rPr>
                <w:b/>
              </w:rPr>
            </w:pPr>
            <w:r>
              <w:rPr>
                <w:b/>
              </w:rPr>
              <w:t xml:space="preserve">hodin </w:t>
            </w:r>
          </w:p>
        </w:tc>
      </w:tr>
      <w:tr w:rsidR="00835060" w14:paraId="3908ABA3" w14:textId="77777777" w:rsidTr="005917C6">
        <w:tc>
          <w:tcPr>
            <w:tcW w:w="9855" w:type="dxa"/>
            <w:gridSpan w:val="3"/>
            <w:shd w:val="clear" w:color="auto" w:fill="F7CAAC"/>
          </w:tcPr>
          <w:p w14:paraId="6BF88B66" w14:textId="77777777" w:rsidR="00835060" w:rsidRDefault="00835060" w:rsidP="00835060">
            <w:pPr>
              <w:jc w:val="both"/>
              <w:rPr>
                <w:b/>
              </w:rPr>
            </w:pPr>
            <w:r>
              <w:rPr>
                <w:b/>
              </w:rPr>
              <w:t>Informace o způsobu kontaktu s vyučujícím</w:t>
            </w:r>
          </w:p>
        </w:tc>
      </w:tr>
      <w:tr w:rsidR="00835060" w14:paraId="3FC16055" w14:textId="77777777" w:rsidTr="005917C6">
        <w:trPr>
          <w:trHeight w:val="1373"/>
        </w:trPr>
        <w:tc>
          <w:tcPr>
            <w:tcW w:w="9855" w:type="dxa"/>
            <w:gridSpan w:val="3"/>
          </w:tcPr>
          <w:p w14:paraId="1CAD4F21" w14:textId="77777777" w:rsidR="00835060" w:rsidRDefault="00835060" w:rsidP="00835060">
            <w:pPr>
              <w:jc w:val="both"/>
            </w:pPr>
          </w:p>
        </w:tc>
      </w:tr>
    </w:tbl>
    <w:p w14:paraId="3ED7A498" w14:textId="1025E061" w:rsidR="00C243BD" w:rsidRDefault="00C243BD"/>
    <w:p w14:paraId="181DAE1A" w14:textId="77777777" w:rsidR="00C243BD" w:rsidRDefault="00C243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3010B648" w14:textId="77777777" w:rsidTr="006D240A">
        <w:tc>
          <w:tcPr>
            <w:tcW w:w="9855" w:type="dxa"/>
            <w:gridSpan w:val="9"/>
            <w:tcBorders>
              <w:bottom w:val="double" w:sz="4" w:space="0" w:color="auto"/>
            </w:tcBorders>
            <w:shd w:val="clear" w:color="auto" w:fill="BDD6EE"/>
          </w:tcPr>
          <w:p w14:paraId="26373C4A" w14:textId="77777777" w:rsidR="001E1ACB" w:rsidRDefault="001E1ACB" w:rsidP="005133EF">
            <w:pPr>
              <w:jc w:val="both"/>
              <w:rPr>
                <w:b/>
                <w:sz w:val="28"/>
              </w:rPr>
            </w:pPr>
            <w:r>
              <w:lastRenderedPageBreak/>
              <w:br w:type="page"/>
            </w:r>
            <w:r>
              <w:rPr>
                <w:b/>
                <w:sz w:val="28"/>
              </w:rPr>
              <w:t>B-III – Charakteristika studijního předmětu</w:t>
            </w:r>
          </w:p>
        </w:tc>
      </w:tr>
      <w:tr w:rsidR="001E1ACB" w14:paraId="76C981C6" w14:textId="77777777" w:rsidTr="006D240A">
        <w:tc>
          <w:tcPr>
            <w:tcW w:w="3086" w:type="dxa"/>
            <w:tcBorders>
              <w:top w:val="double" w:sz="4" w:space="0" w:color="auto"/>
            </w:tcBorders>
            <w:shd w:val="clear" w:color="auto" w:fill="F7CAAC"/>
          </w:tcPr>
          <w:p w14:paraId="0C2DA201" w14:textId="77777777" w:rsidR="001E1ACB" w:rsidRDefault="001E1ACB" w:rsidP="0047144B">
            <w:pPr>
              <w:rPr>
                <w:b/>
              </w:rPr>
            </w:pPr>
            <w:r>
              <w:rPr>
                <w:b/>
              </w:rPr>
              <w:t>Název studijního předmětu</w:t>
            </w:r>
          </w:p>
        </w:tc>
        <w:tc>
          <w:tcPr>
            <w:tcW w:w="6769" w:type="dxa"/>
            <w:gridSpan w:val="8"/>
            <w:tcBorders>
              <w:top w:val="double" w:sz="4" w:space="0" w:color="auto"/>
            </w:tcBorders>
          </w:tcPr>
          <w:p w14:paraId="4DACBC88" w14:textId="10B09413" w:rsidR="001E1ACB" w:rsidRDefault="007F7F90" w:rsidP="0047144B">
            <w:r>
              <w:t>Dílenská praxe 1</w:t>
            </w:r>
          </w:p>
        </w:tc>
      </w:tr>
      <w:tr w:rsidR="0040323B" w14:paraId="1F35AA5D" w14:textId="77777777" w:rsidTr="006D240A">
        <w:tc>
          <w:tcPr>
            <w:tcW w:w="3086" w:type="dxa"/>
            <w:shd w:val="clear" w:color="auto" w:fill="F7CAAC"/>
          </w:tcPr>
          <w:p w14:paraId="2B847700" w14:textId="77777777" w:rsidR="0040323B" w:rsidRDefault="0040323B" w:rsidP="0047144B">
            <w:pPr>
              <w:rPr>
                <w:b/>
              </w:rPr>
            </w:pPr>
            <w:r>
              <w:rPr>
                <w:b/>
              </w:rPr>
              <w:t>Typ předmětu</w:t>
            </w:r>
          </w:p>
        </w:tc>
        <w:tc>
          <w:tcPr>
            <w:tcW w:w="3406" w:type="dxa"/>
            <w:gridSpan w:val="5"/>
          </w:tcPr>
          <w:p w14:paraId="13D60E66" w14:textId="42F78839" w:rsidR="0040323B" w:rsidRDefault="0040323B" w:rsidP="0047144B">
            <w:r>
              <w:t>povinný</w:t>
            </w:r>
          </w:p>
        </w:tc>
        <w:tc>
          <w:tcPr>
            <w:tcW w:w="2695" w:type="dxa"/>
            <w:gridSpan w:val="2"/>
            <w:shd w:val="clear" w:color="auto" w:fill="F7CAAC"/>
          </w:tcPr>
          <w:p w14:paraId="15F318E7" w14:textId="6AF1037C" w:rsidR="0040323B" w:rsidRDefault="0040323B" w:rsidP="0047144B">
            <w:r>
              <w:rPr>
                <w:b/>
              </w:rPr>
              <w:t>doporučený ročník / semestr</w:t>
            </w:r>
          </w:p>
        </w:tc>
        <w:tc>
          <w:tcPr>
            <w:tcW w:w="668" w:type="dxa"/>
          </w:tcPr>
          <w:p w14:paraId="2A0F1216" w14:textId="3B1FA488" w:rsidR="0040323B" w:rsidRDefault="0040323B" w:rsidP="0047144B">
            <w:r>
              <w:t>1/ZS</w:t>
            </w:r>
          </w:p>
        </w:tc>
      </w:tr>
      <w:tr w:rsidR="00664090" w14:paraId="1AA2057F" w14:textId="77777777" w:rsidTr="006D240A">
        <w:tc>
          <w:tcPr>
            <w:tcW w:w="3086" w:type="dxa"/>
            <w:shd w:val="clear" w:color="auto" w:fill="F7CAAC"/>
          </w:tcPr>
          <w:p w14:paraId="68D5797D" w14:textId="77777777" w:rsidR="00664090" w:rsidRDefault="00664090" w:rsidP="0047144B">
            <w:pPr>
              <w:rPr>
                <w:b/>
              </w:rPr>
            </w:pPr>
            <w:r>
              <w:rPr>
                <w:b/>
              </w:rPr>
              <w:t>Rozsah studijního předmětu</w:t>
            </w:r>
          </w:p>
        </w:tc>
        <w:tc>
          <w:tcPr>
            <w:tcW w:w="1701" w:type="dxa"/>
            <w:gridSpan w:val="3"/>
          </w:tcPr>
          <w:p w14:paraId="60A2AA18" w14:textId="1EF21F6F" w:rsidR="00664090" w:rsidRDefault="00664090" w:rsidP="0047144B">
            <w:r>
              <w:t>26c</w:t>
            </w:r>
          </w:p>
        </w:tc>
        <w:tc>
          <w:tcPr>
            <w:tcW w:w="889" w:type="dxa"/>
            <w:shd w:val="clear" w:color="auto" w:fill="F7CAAC"/>
          </w:tcPr>
          <w:p w14:paraId="5B6433F5" w14:textId="00C19BDE" w:rsidR="00664090" w:rsidRDefault="00664090" w:rsidP="0047144B">
            <w:pPr>
              <w:rPr>
                <w:b/>
              </w:rPr>
            </w:pPr>
            <w:r>
              <w:rPr>
                <w:b/>
              </w:rPr>
              <w:t xml:space="preserve">hod. </w:t>
            </w:r>
          </w:p>
        </w:tc>
        <w:tc>
          <w:tcPr>
            <w:tcW w:w="816" w:type="dxa"/>
          </w:tcPr>
          <w:p w14:paraId="2E2A24A8" w14:textId="1E854E78" w:rsidR="00664090" w:rsidRDefault="00664090" w:rsidP="0047144B">
            <w:r>
              <w:t>26</w:t>
            </w:r>
          </w:p>
        </w:tc>
        <w:tc>
          <w:tcPr>
            <w:tcW w:w="2156" w:type="dxa"/>
            <w:shd w:val="clear" w:color="auto" w:fill="F7CAAC"/>
          </w:tcPr>
          <w:p w14:paraId="21CD1507" w14:textId="19D099CA" w:rsidR="00664090" w:rsidRDefault="00664090" w:rsidP="0047144B">
            <w:pPr>
              <w:rPr>
                <w:b/>
              </w:rPr>
            </w:pPr>
            <w:r>
              <w:rPr>
                <w:b/>
              </w:rPr>
              <w:t>kreditů</w:t>
            </w:r>
          </w:p>
        </w:tc>
        <w:tc>
          <w:tcPr>
            <w:tcW w:w="1207" w:type="dxa"/>
            <w:gridSpan w:val="2"/>
          </w:tcPr>
          <w:p w14:paraId="53AC78C5" w14:textId="72A88F5B" w:rsidR="00664090" w:rsidRDefault="00664090" w:rsidP="0047144B">
            <w:r>
              <w:t>1</w:t>
            </w:r>
          </w:p>
        </w:tc>
      </w:tr>
      <w:tr w:rsidR="001E1ACB" w14:paraId="1B6336C1" w14:textId="77777777" w:rsidTr="006D240A">
        <w:tc>
          <w:tcPr>
            <w:tcW w:w="3086" w:type="dxa"/>
            <w:shd w:val="clear" w:color="auto" w:fill="F7CAAC"/>
          </w:tcPr>
          <w:p w14:paraId="54B98A24" w14:textId="77777777" w:rsidR="001E1ACB" w:rsidRDefault="001E1ACB" w:rsidP="0047144B">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CF558F9" w14:textId="77777777" w:rsidR="001E1ACB" w:rsidRDefault="001E1ACB" w:rsidP="0047144B"/>
        </w:tc>
      </w:tr>
      <w:tr w:rsidR="004F3F01" w14:paraId="5607DED2" w14:textId="77777777" w:rsidTr="006D240A">
        <w:tc>
          <w:tcPr>
            <w:tcW w:w="3086" w:type="dxa"/>
            <w:shd w:val="clear" w:color="auto" w:fill="F7CAAC"/>
          </w:tcPr>
          <w:p w14:paraId="48384BFA" w14:textId="77777777" w:rsidR="004F3F01" w:rsidRPr="005A0406" w:rsidRDefault="004F3F01" w:rsidP="0047144B">
            <w:pPr>
              <w:rPr>
                <w:b/>
              </w:rPr>
            </w:pPr>
            <w:r w:rsidRPr="005A0406">
              <w:rPr>
                <w:b/>
              </w:rPr>
              <w:t>Způsob ověření výsledků učení</w:t>
            </w:r>
          </w:p>
        </w:tc>
        <w:tc>
          <w:tcPr>
            <w:tcW w:w="3406" w:type="dxa"/>
            <w:gridSpan w:val="5"/>
          </w:tcPr>
          <w:p w14:paraId="32C782B3" w14:textId="10829AD8" w:rsidR="004F3F01" w:rsidRDefault="004F3F01" w:rsidP="0047144B">
            <w:r>
              <w:t>zápočet</w:t>
            </w:r>
          </w:p>
        </w:tc>
        <w:tc>
          <w:tcPr>
            <w:tcW w:w="2156" w:type="dxa"/>
            <w:shd w:val="clear" w:color="auto" w:fill="F7CAAC"/>
          </w:tcPr>
          <w:p w14:paraId="2AEDCE71" w14:textId="77300018" w:rsidR="004F3F01" w:rsidRDefault="004F3F01" w:rsidP="0047144B">
            <w:pPr>
              <w:rPr>
                <w:b/>
              </w:rPr>
            </w:pPr>
            <w:r>
              <w:rPr>
                <w:b/>
              </w:rPr>
              <w:t>Forma výuky</w:t>
            </w:r>
          </w:p>
        </w:tc>
        <w:tc>
          <w:tcPr>
            <w:tcW w:w="1207" w:type="dxa"/>
            <w:gridSpan w:val="2"/>
          </w:tcPr>
          <w:p w14:paraId="00158E7C" w14:textId="07809A6C" w:rsidR="004F3F01" w:rsidRDefault="004F3F01" w:rsidP="0047144B">
            <w:r>
              <w:t>cvičení</w:t>
            </w:r>
          </w:p>
        </w:tc>
      </w:tr>
      <w:tr w:rsidR="00A35F59" w14:paraId="69DBAD7D" w14:textId="77777777" w:rsidTr="006D240A">
        <w:tc>
          <w:tcPr>
            <w:tcW w:w="3086" w:type="dxa"/>
            <w:shd w:val="clear" w:color="auto" w:fill="F7CAAC"/>
          </w:tcPr>
          <w:p w14:paraId="06FC0BD7" w14:textId="77777777" w:rsidR="00A35F59" w:rsidRPr="005A0406" w:rsidRDefault="00A35F59" w:rsidP="0047144B">
            <w:pPr>
              <w:rPr>
                <w:b/>
              </w:rPr>
            </w:pPr>
            <w:r w:rsidRPr="005A0406">
              <w:rPr>
                <w:b/>
              </w:rPr>
              <w:t>Forma způsobu ověření výsledků učení a další požadavky na studenta</w:t>
            </w:r>
          </w:p>
        </w:tc>
        <w:tc>
          <w:tcPr>
            <w:tcW w:w="6769" w:type="dxa"/>
            <w:gridSpan w:val="8"/>
            <w:tcBorders>
              <w:bottom w:val="nil"/>
            </w:tcBorders>
          </w:tcPr>
          <w:p w14:paraId="0E5EE74A" w14:textId="61395CC7" w:rsidR="00A35F59" w:rsidRDefault="00A35F59" w:rsidP="0047144B">
            <w:r>
              <w:t xml:space="preserve">Splnění všech úkolů zadaných v průběhu semestru, </w:t>
            </w:r>
            <w:r w:rsidR="00AD128A">
              <w:t xml:space="preserve">min. </w:t>
            </w:r>
            <w:r w:rsidR="00CC586B">
              <w:t xml:space="preserve">80% </w:t>
            </w:r>
            <w:r>
              <w:t>účast na cvičení.</w:t>
            </w:r>
          </w:p>
        </w:tc>
      </w:tr>
      <w:tr w:rsidR="00A35F59" w14:paraId="08FD6F98" w14:textId="77777777" w:rsidTr="006D240A">
        <w:trPr>
          <w:trHeight w:val="204"/>
        </w:trPr>
        <w:tc>
          <w:tcPr>
            <w:tcW w:w="9855" w:type="dxa"/>
            <w:gridSpan w:val="9"/>
            <w:tcBorders>
              <w:top w:val="nil"/>
            </w:tcBorders>
          </w:tcPr>
          <w:p w14:paraId="2B9B89AD" w14:textId="77777777" w:rsidR="00A35F59" w:rsidRDefault="00A35F59" w:rsidP="0047144B"/>
        </w:tc>
      </w:tr>
      <w:tr w:rsidR="00F369F3" w14:paraId="2588FA27" w14:textId="77777777" w:rsidTr="006D240A">
        <w:trPr>
          <w:trHeight w:val="197"/>
        </w:trPr>
        <w:tc>
          <w:tcPr>
            <w:tcW w:w="3086" w:type="dxa"/>
            <w:tcBorders>
              <w:top w:val="nil"/>
            </w:tcBorders>
            <w:shd w:val="clear" w:color="auto" w:fill="F7CAAC"/>
          </w:tcPr>
          <w:p w14:paraId="7DAEC11A" w14:textId="77777777" w:rsidR="00F369F3" w:rsidRDefault="00F369F3" w:rsidP="0047144B">
            <w:pPr>
              <w:rPr>
                <w:b/>
              </w:rPr>
            </w:pPr>
            <w:r>
              <w:rPr>
                <w:b/>
              </w:rPr>
              <w:t>Garant předmětu</w:t>
            </w:r>
          </w:p>
        </w:tc>
        <w:tc>
          <w:tcPr>
            <w:tcW w:w="6769" w:type="dxa"/>
            <w:gridSpan w:val="8"/>
            <w:tcBorders>
              <w:top w:val="nil"/>
            </w:tcBorders>
          </w:tcPr>
          <w:p w14:paraId="34330D10" w14:textId="746DA0FE" w:rsidR="00F369F3" w:rsidRDefault="00F369F3" w:rsidP="0047144B">
            <w:r>
              <w:t xml:space="preserve">MgA. Eva </w:t>
            </w:r>
            <w:proofErr w:type="spellStart"/>
            <w:r>
              <w:t>Klabalová</w:t>
            </w:r>
            <w:proofErr w:type="spellEnd"/>
            <w:r>
              <w:t>, Ph.D.</w:t>
            </w:r>
          </w:p>
        </w:tc>
      </w:tr>
      <w:tr w:rsidR="00F369F3" w14:paraId="1BB7D2EB" w14:textId="77777777" w:rsidTr="006D240A">
        <w:trPr>
          <w:trHeight w:val="243"/>
        </w:trPr>
        <w:tc>
          <w:tcPr>
            <w:tcW w:w="3086" w:type="dxa"/>
            <w:tcBorders>
              <w:top w:val="nil"/>
            </w:tcBorders>
            <w:shd w:val="clear" w:color="auto" w:fill="F7CAAC"/>
          </w:tcPr>
          <w:p w14:paraId="12F16DC2" w14:textId="77777777" w:rsidR="00F369F3" w:rsidRDefault="00F369F3" w:rsidP="0047144B">
            <w:pPr>
              <w:rPr>
                <w:b/>
              </w:rPr>
            </w:pPr>
            <w:r>
              <w:rPr>
                <w:b/>
              </w:rPr>
              <w:t>Zapojení garanta do výuky předmětu</w:t>
            </w:r>
          </w:p>
        </w:tc>
        <w:tc>
          <w:tcPr>
            <w:tcW w:w="6769" w:type="dxa"/>
            <w:gridSpan w:val="8"/>
            <w:tcBorders>
              <w:top w:val="nil"/>
            </w:tcBorders>
          </w:tcPr>
          <w:p w14:paraId="530C58CF" w14:textId="2CC631D3" w:rsidR="00F369F3" w:rsidRDefault="00F369F3" w:rsidP="0047144B">
            <w:r>
              <w:t>100 %</w:t>
            </w:r>
          </w:p>
        </w:tc>
      </w:tr>
      <w:tr w:rsidR="00F369F3" w14:paraId="009D03CC" w14:textId="77777777" w:rsidTr="006D240A">
        <w:tc>
          <w:tcPr>
            <w:tcW w:w="3086" w:type="dxa"/>
            <w:shd w:val="clear" w:color="auto" w:fill="F7CAAC"/>
          </w:tcPr>
          <w:p w14:paraId="7623536A" w14:textId="77777777" w:rsidR="00F369F3" w:rsidRDefault="00F369F3" w:rsidP="0047144B">
            <w:pPr>
              <w:rPr>
                <w:b/>
              </w:rPr>
            </w:pPr>
            <w:r>
              <w:rPr>
                <w:b/>
              </w:rPr>
              <w:t>Vyučující</w:t>
            </w:r>
          </w:p>
        </w:tc>
        <w:tc>
          <w:tcPr>
            <w:tcW w:w="6769" w:type="dxa"/>
            <w:gridSpan w:val="8"/>
            <w:tcBorders>
              <w:bottom w:val="nil"/>
            </w:tcBorders>
          </w:tcPr>
          <w:p w14:paraId="444405BD" w14:textId="4A7247BD" w:rsidR="00F369F3" w:rsidRDefault="00F369F3" w:rsidP="0047144B">
            <w:r>
              <w:t xml:space="preserve">MgA. Eva </w:t>
            </w:r>
            <w:proofErr w:type="spellStart"/>
            <w:r>
              <w:t>Klabalová</w:t>
            </w:r>
            <w:proofErr w:type="spellEnd"/>
            <w:r>
              <w:t>, Ph.D.</w:t>
            </w:r>
          </w:p>
        </w:tc>
      </w:tr>
      <w:tr w:rsidR="00F369F3" w14:paraId="09D9D532" w14:textId="77777777" w:rsidTr="006D240A">
        <w:trPr>
          <w:trHeight w:val="53"/>
        </w:trPr>
        <w:tc>
          <w:tcPr>
            <w:tcW w:w="9855" w:type="dxa"/>
            <w:gridSpan w:val="9"/>
            <w:tcBorders>
              <w:top w:val="nil"/>
            </w:tcBorders>
          </w:tcPr>
          <w:p w14:paraId="22A75E50" w14:textId="77777777" w:rsidR="00F369F3" w:rsidRDefault="00F369F3" w:rsidP="0047144B"/>
        </w:tc>
      </w:tr>
      <w:tr w:rsidR="00F369F3" w14:paraId="66A316DC" w14:textId="77777777" w:rsidTr="006D240A">
        <w:tc>
          <w:tcPr>
            <w:tcW w:w="3086" w:type="dxa"/>
            <w:shd w:val="clear" w:color="auto" w:fill="F7CAAC"/>
          </w:tcPr>
          <w:p w14:paraId="04D48BA3" w14:textId="77777777" w:rsidR="00F369F3" w:rsidRPr="001452AD" w:rsidRDefault="00F369F3" w:rsidP="00F369F3">
            <w:pPr>
              <w:jc w:val="both"/>
              <w:rPr>
                <w:b/>
                <w:highlight w:val="yellow"/>
              </w:rPr>
            </w:pPr>
            <w:r w:rsidRPr="009B48E7">
              <w:rPr>
                <w:b/>
              </w:rPr>
              <w:t>Hlavní témata a výsledky učení</w:t>
            </w:r>
          </w:p>
        </w:tc>
        <w:tc>
          <w:tcPr>
            <w:tcW w:w="6769" w:type="dxa"/>
            <w:gridSpan w:val="8"/>
            <w:tcBorders>
              <w:bottom w:val="nil"/>
            </w:tcBorders>
          </w:tcPr>
          <w:p w14:paraId="68FDAB57" w14:textId="77777777" w:rsidR="00F369F3" w:rsidRPr="001452AD" w:rsidRDefault="00F369F3" w:rsidP="00F369F3">
            <w:pPr>
              <w:jc w:val="both"/>
              <w:rPr>
                <w:highlight w:val="yellow"/>
              </w:rPr>
            </w:pPr>
          </w:p>
        </w:tc>
      </w:tr>
      <w:tr w:rsidR="00F369F3" w14:paraId="339FE9A7" w14:textId="77777777" w:rsidTr="006D240A">
        <w:trPr>
          <w:trHeight w:val="2197"/>
        </w:trPr>
        <w:tc>
          <w:tcPr>
            <w:tcW w:w="9855" w:type="dxa"/>
            <w:gridSpan w:val="9"/>
            <w:tcBorders>
              <w:top w:val="nil"/>
              <w:bottom w:val="single" w:sz="4" w:space="0" w:color="auto"/>
            </w:tcBorders>
          </w:tcPr>
          <w:p w14:paraId="419E9CF2" w14:textId="2EBCD63E" w:rsidR="004049FC" w:rsidRPr="0007072C" w:rsidRDefault="00BE5B61" w:rsidP="00BE5B61">
            <w:pPr>
              <w:jc w:val="both"/>
              <w:rPr>
                <w:b/>
                <w:bCs/>
              </w:rPr>
            </w:pPr>
            <w:r w:rsidRPr="0007072C">
              <w:rPr>
                <w:b/>
                <w:bCs/>
              </w:rPr>
              <w:t>Témata:</w:t>
            </w:r>
          </w:p>
          <w:p w14:paraId="7CF7CE3F" w14:textId="3CAAB263" w:rsidR="004049FC" w:rsidRPr="0055221B" w:rsidRDefault="004049FC" w:rsidP="00356C01">
            <w:pPr>
              <w:pStyle w:val="Odstavecseseznamem"/>
              <w:numPr>
                <w:ilvl w:val="0"/>
                <w:numId w:val="25"/>
              </w:numPr>
              <w:contextualSpacing w:val="0"/>
              <w:jc w:val="both"/>
            </w:pPr>
            <w:r w:rsidRPr="0055221B">
              <w:t xml:space="preserve">Bezpečnost práce v </w:t>
            </w:r>
            <w:r w:rsidR="000E2EB7">
              <w:t>dílně</w:t>
            </w:r>
            <w:r w:rsidRPr="0055221B">
              <w:t>, organizace a plán výuky.</w:t>
            </w:r>
          </w:p>
          <w:p w14:paraId="49B03B06" w14:textId="77777777" w:rsidR="004049FC" w:rsidRPr="0055221B" w:rsidRDefault="004049FC" w:rsidP="00356C01">
            <w:pPr>
              <w:pStyle w:val="Odstavecseseznamem"/>
              <w:numPr>
                <w:ilvl w:val="0"/>
                <w:numId w:val="25"/>
              </w:numPr>
              <w:contextualSpacing w:val="0"/>
              <w:jc w:val="both"/>
            </w:pPr>
            <w:r w:rsidRPr="0055221B">
              <w:t>Ukázka strojového šití, praktický nácvik.</w:t>
            </w:r>
          </w:p>
          <w:p w14:paraId="08D54401" w14:textId="77777777" w:rsidR="004049FC" w:rsidRPr="0055221B" w:rsidRDefault="004049FC" w:rsidP="00356C01">
            <w:pPr>
              <w:pStyle w:val="Odstavecseseznamem"/>
              <w:numPr>
                <w:ilvl w:val="0"/>
                <w:numId w:val="25"/>
              </w:numPr>
              <w:contextualSpacing w:val="0"/>
              <w:jc w:val="both"/>
            </w:pPr>
            <w:r w:rsidRPr="0055221B">
              <w:t>Návrh jednoduchého galanterního výrobku (opasek).</w:t>
            </w:r>
          </w:p>
          <w:p w14:paraId="789E8046" w14:textId="77777777" w:rsidR="004049FC" w:rsidRPr="0055221B" w:rsidRDefault="004049FC" w:rsidP="00356C01">
            <w:pPr>
              <w:pStyle w:val="Odstavecseseznamem"/>
              <w:numPr>
                <w:ilvl w:val="0"/>
                <w:numId w:val="25"/>
              </w:numPr>
              <w:contextualSpacing w:val="0"/>
              <w:jc w:val="both"/>
            </w:pPr>
            <w:r w:rsidRPr="0055221B">
              <w:t>Zhotovení šablon pro jednoduchý galanterní výrobek (opasek).</w:t>
            </w:r>
          </w:p>
          <w:p w14:paraId="73ABFA2F" w14:textId="4824AF68" w:rsidR="004049FC" w:rsidRPr="0055221B" w:rsidRDefault="004049FC" w:rsidP="00356C01">
            <w:pPr>
              <w:pStyle w:val="Odstavecseseznamem"/>
              <w:numPr>
                <w:ilvl w:val="0"/>
                <w:numId w:val="25"/>
              </w:numPr>
              <w:contextualSpacing w:val="0"/>
              <w:jc w:val="both"/>
            </w:pPr>
            <w:r w:rsidRPr="0055221B">
              <w:t>Technologický postup pro zhotovení opasku</w:t>
            </w:r>
            <w:r w:rsidR="00044159">
              <w:t>.</w:t>
            </w:r>
          </w:p>
          <w:p w14:paraId="27A9C78D" w14:textId="77777777" w:rsidR="004049FC" w:rsidRPr="0055221B" w:rsidRDefault="004049FC" w:rsidP="00356C01">
            <w:pPr>
              <w:pStyle w:val="Odstavecseseznamem"/>
              <w:numPr>
                <w:ilvl w:val="0"/>
                <w:numId w:val="25"/>
              </w:numPr>
              <w:contextualSpacing w:val="0"/>
              <w:jc w:val="both"/>
            </w:pPr>
            <w:r w:rsidRPr="0055221B">
              <w:t>Ověření technologie zhotovením navrženého výrobku, oddělování vrchových a podšívkových materiálů.</w:t>
            </w:r>
          </w:p>
          <w:p w14:paraId="3759240C" w14:textId="77777777" w:rsidR="004049FC" w:rsidRPr="0055221B" w:rsidRDefault="004049FC" w:rsidP="00356C01">
            <w:pPr>
              <w:pStyle w:val="Odstavecseseznamem"/>
              <w:numPr>
                <w:ilvl w:val="0"/>
                <w:numId w:val="25"/>
              </w:numPr>
              <w:contextualSpacing w:val="0"/>
              <w:jc w:val="both"/>
            </w:pPr>
            <w:r w:rsidRPr="0055221B">
              <w:t>Ověření technologie zhotovením navrženého výrobku, úprava hran, obšití výrobku.</w:t>
            </w:r>
          </w:p>
          <w:p w14:paraId="71C8A032" w14:textId="77777777" w:rsidR="004049FC" w:rsidRPr="0055221B" w:rsidRDefault="004049FC" w:rsidP="00356C01">
            <w:pPr>
              <w:pStyle w:val="Odstavecseseznamem"/>
              <w:numPr>
                <w:ilvl w:val="0"/>
                <w:numId w:val="25"/>
              </w:numPr>
              <w:contextualSpacing w:val="0"/>
              <w:jc w:val="both"/>
            </w:pPr>
            <w:r w:rsidRPr="0055221B">
              <w:t>Dokončení výrobku, nýtování přezky.</w:t>
            </w:r>
          </w:p>
          <w:p w14:paraId="38B69513" w14:textId="77777777" w:rsidR="004049FC" w:rsidRPr="0055221B" w:rsidRDefault="004049FC" w:rsidP="00356C01">
            <w:pPr>
              <w:pStyle w:val="Odstavecseseznamem"/>
              <w:numPr>
                <w:ilvl w:val="0"/>
                <w:numId w:val="25"/>
              </w:numPr>
              <w:contextualSpacing w:val="0"/>
              <w:jc w:val="both"/>
            </w:pPr>
            <w:r w:rsidRPr="0055221B">
              <w:t>Technologie provedení hran galanterních výrobků, technologie zakládání hran, praktický nácvik.</w:t>
            </w:r>
          </w:p>
          <w:p w14:paraId="4F81DDEE" w14:textId="77777777" w:rsidR="004049FC" w:rsidRPr="0055221B" w:rsidRDefault="004049FC" w:rsidP="00356C01">
            <w:pPr>
              <w:pStyle w:val="Odstavecseseznamem"/>
              <w:numPr>
                <w:ilvl w:val="0"/>
                <w:numId w:val="25"/>
              </w:numPr>
              <w:contextualSpacing w:val="0"/>
              <w:jc w:val="both"/>
            </w:pPr>
            <w:r w:rsidRPr="0055221B">
              <w:t>Výroba svršku lodičkového střihu podle připravených šablon, vykrojení vrchových a podšívkových dílců.</w:t>
            </w:r>
          </w:p>
          <w:p w14:paraId="442BE01B" w14:textId="77777777" w:rsidR="004049FC" w:rsidRPr="0055221B" w:rsidRDefault="004049FC" w:rsidP="00356C01">
            <w:pPr>
              <w:pStyle w:val="Odstavecseseznamem"/>
              <w:numPr>
                <w:ilvl w:val="0"/>
                <w:numId w:val="25"/>
              </w:numPr>
              <w:contextualSpacing w:val="0"/>
              <w:jc w:val="both"/>
            </w:pPr>
            <w:r w:rsidRPr="0055221B">
              <w:t>Zaklepávání horního obvodového okraje, spojení vrchových a podšívkových dílců.</w:t>
            </w:r>
          </w:p>
          <w:p w14:paraId="6241542F" w14:textId="77777777" w:rsidR="004049FC" w:rsidRPr="0055221B" w:rsidRDefault="004049FC" w:rsidP="00356C01">
            <w:pPr>
              <w:pStyle w:val="Odstavecseseznamem"/>
              <w:numPr>
                <w:ilvl w:val="0"/>
                <w:numId w:val="25"/>
              </w:numPr>
              <w:contextualSpacing w:val="0"/>
              <w:jc w:val="both"/>
            </w:pPr>
            <w:r w:rsidRPr="0055221B">
              <w:t>Napínání svršku na kopyto.</w:t>
            </w:r>
          </w:p>
          <w:p w14:paraId="7F4769E2" w14:textId="77777777" w:rsidR="004049FC" w:rsidRPr="00443B45" w:rsidRDefault="004049FC" w:rsidP="00356C01">
            <w:pPr>
              <w:pStyle w:val="Odstavecseseznamem"/>
              <w:numPr>
                <w:ilvl w:val="0"/>
                <w:numId w:val="25"/>
              </w:numPr>
              <w:spacing w:after="120"/>
              <w:contextualSpacing w:val="0"/>
              <w:jc w:val="both"/>
            </w:pPr>
            <w:r w:rsidRPr="00443B45">
              <w:t>Dokončení půlpáru obuvi lodičkového střihu.</w:t>
            </w:r>
          </w:p>
          <w:p w14:paraId="13D7A66B" w14:textId="77777777" w:rsidR="00FE6C08" w:rsidRPr="0007072C" w:rsidRDefault="00FE6C08" w:rsidP="00FE6C08">
            <w:pPr>
              <w:jc w:val="both"/>
              <w:rPr>
                <w:b/>
                <w:bCs/>
              </w:rPr>
            </w:pPr>
            <w:r w:rsidRPr="0007072C">
              <w:rPr>
                <w:b/>
                <w:bCs/>
              </w:rPr>
              <w:t>Výsledky učení:</w:t>
            </w:r>
          </w:p>
          <w:p w14:paraId="28C9A6EA" w14:textId="77777777" w:rsidR="00ED523B" w:rsidRDefault="00FE6C08" w:rsidP="00ED523B">
            <w:pPr>
              <w:jc w:val="both"/>
            </w:pPr>
            <w:r w:rsidRPr="0055221B">
              <w:t>Odborné znalosti – po absolvování předmětu student umí:</w:t>
            </w:r>
          </w:p>
          <w:p w14:paraId="498A0340" w14:textId="4EAB9D98" w:rsidR="00ED523B" w:rsidRDefault="00192239" w:rsidP="004C352E">
            <w:pPr>
              <w:pStyle w:val="Odstavecseseznamem"/>
              <w:numPr>
                <w:ilvl w:val="0"/>
                <w:numId w:val="122"/>
              </w:numPr>
              <w:jc w:val="both"/>
            </w:pPr>
            <w:r>
              <w:t>pojmenovat principy</w:t>
            </w:r>
            <w:r w:rsidR="000152F1">
              <w:t xml:space="preserve"> techniky oddělování a spojování materiálů</w:t>
            </w:r>
            <w:r w:rsidR="00990105">
              <w:t xml:space="preserve"> </w:t>
            </w:r>
            <w:r w:rsidR="00990105" w:rsidRPr="0055221B">
              <w:t>galanterního výrobku</w:t>
            </w:r>
          </w:p>
          <w:p w14:paraId="70B73B87" w14:textId="77777777" w:rsidR="00ED523B" w:rsidRDefault="000152F1" w:rsidP="004C352E">
            <w:pPr>
              <w:pStyle w:val="Odstavecseseznamem"/>
              <w:numPr>
                <w:ilvl w:val="0"/>
                <w:numId w:val="122"/>
              </w:numPr>
              <w:jc w:val="both"/>
            </w:pPr>
            <w:r>
              <w:t>ozřejmit techniky úpravy obvodů dílců a aplikaci tuhých spojovačů</w:t>
            </w:r>
          </w:p>
          <w:p w14:paraId="47527020" w14:textId="019949F7" w:rsidR="00C774FF" w:rsidRPr="0055221B" w:rsidRDefault="00C774FF" w:rsidP="004C352E">
            <w:pPr>
              <w:pStyle w:val="Odstavecseseznamem"/>
              <w:numPr>
                <w:ilvl w:val="0"/>
                <w:numId w:val="122"/>
              </w:numPr>
              <w:jc w:val="both"/>
            </w:pPr>
            <w:r>
              <w:t>popsat tvarováním svršku na kopyto</w:t>
            </w:r>
          </w:p>
          <w:p w14:paraId="3B070A57" w14:textId="77777777" w:rsidR="00356D68" w:rsidRDefault="00FE6C08" w:rsidP="00356D68">
            <w:pPr>
              <w:jc w:val="both"/>
            </w:pPr>
            <w:r w:rsidRPr="0055221B">
              <w:t>Odborné dovednosti – po absolvování předmětu student umí:</w:t>
            </w:r>
          </w:p>
          <w:p w14:paraId="39F7CF74" w14:textId="6727F21E" w:rsidR="00356D68" w:rsidRDefault="00FC3571" w:rsidP="004C352E">
            <w:pPr>
              <w:pStyle w:val="Odstavecseseznamem"/>
              <w:numPr>
                <w:ilvl w:val="0"/>
                <w:numId w:val="123"/>
              </w:numPr>
              <w:jc w:val="both"/>
            </w:pPr>
            <w:r>
              <w:t>techniky oddělování a spojování materiálů</w:t>
            </w:r>
          </w:p>
          <w:p w14:paraId="2E50E735" w14:textId="381D5A4A" w:rsidR="00356D68" w:rsidRDefault="00FC3571" w:rsidP="004C352E">
            <w:pPr>
              <w:pStyle w:val="Odstavecseseznamem"/>
              <w:numPr>
                <w:ilvl w:val="0"/>
                <w:numId w:val="123"/>
              </w:numPr>
              <w:jc w:val="both"/>
            </w:pPr>
            <w:r>
              <w:t>techniky úpravy obvodů dílců a aplikaci tuhých spojovačů</w:t>
            </w:r>
          </w:p>
          <w:p w14:paraId="19B0EDCF" w14:textId="367B2BED" w:rsidR="00F369F3" w:rsidRPr="005A0406" w:rsidRDefault="00FC3571" w:rsidP="004C352E">
            <w:pPr>
              <w:pStyle w:val="Odstavecseseznamem"/>
              <w:numPr>
                <w:ilvl w:val="0"/>
                <w:numId w:val="123"/>
              </w:numPr>
              <w:jc w:val="both"/>
            </w:pPr>
            <w:r>
              <w:t>tvarování svršku na kopyto</w:t>
            </w:r>
            <w:r w:rsidR="00990105">
              <w:t xml:space="preserve"> </w:t>
            </w:r>
            <w:r w:rsidR="00990105" w:rsidRPr="0055221B">
              <w:t>obuvi lodičkového střihu</w:t>
            </w:r>
          </w:p>
        </w:tc>
      </w:tr>
      <w:tr w:rsidR="00F369F3" w14:paraId="4116BCDD" w14:textId="77777777" w:rsidTr="006D240A">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8D38223" w14:textId="77777777" w:rsidR="00F369F3" w:rsidRPr="001452AD" w:rsidRDefault="00F369F3" w:rsidP="00F369F3">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53443B9" w14:textId="77777777" w:rsidR="00F369F3" w:rsidRPr="001452AD" w:rsidRDefault="00F369F3" w:rsidP="00F369F3">
            <w:pPr>
              <w:jc w:val="both"/>
              <w:rPr>
                <w:highlight w:val="yellow"/>
              </w:rPr>
            </w:pPr>
          </w:p>
        </w:tc>
      </w:tr>
      <w:tr w:rsidR="00F369F3" w14:paraId="76B5C039" w14:textId="77777777" w:rsidTr="006D240A">
        <w:trPr>
          <w:trHeight w:val="701"/>
        </w:trPr>
        <w:tc>
          <w:tcPr>
            <w:tcW w:w="9855" w:type="dxa"/>
            <w:gridSpan w:val="9"/>
            <w:tcBorders>
              <w:top w:val="nil"/>
              <w:bottom w:val="single" w:sz="4" w:space="0" w:color="auto"/>
            </w:tcBorders>
          </w:tcPr>
          <w:p w14:paraId="17965F26" w14:textId="77777777" w:rsidR="009A5BB0" w:rsidRPr="0055221B" w:rsidRDefault="009A5BB0" w:rsidP="004C352E">
            <w:pPr>
              <w:pStyle w:val="Odstavecseseznamem"/>
              <w:numPr>
                <w:ilvl w:val="0"/>
                <w:numId w:val="50"/>
              </w:numPr>
              <w:jc w:val="both"/>
            </w:pPr>
            <w:r w:rsidRPr="0055221B">
              <w:t>dialogická (diskuze, rozhovor, brainstorming)</w:t>
            </w:r>
          </w:p>
          <w:p w14:paraId="7D8FF3DB" w14:textId="77777777" w:rsidR="009A5BB0" w:rsidRPr="0055221B" w:rsidRDefault="009A5BB0" w:rsidP="004C352E">
            <w:pPr>
              <w:pStyle w:val="Odstavecseseznamem"/>
              <w:numPr>
                <w:ilvl w:val="0"/>
                <w:numId w:val="50"/>
              </w:numPr>
              <w:jc w:val="both"/>
            </w:pPr>
            <w:r w:rsidRPr="0055221B">
              <w:t>individuální práce studentů</w:t>
            </w:r>
          </w:p>
          <w:p w14:paraId="20584E04" w14:textId="6F9D3891" w:rsidR="00F369F3" w:rsidRDefault="009A5BB0" w:rsidP="004C352E">
            <w:pPr>
              <w:pStyle w:val="Odstavecseseznamem"/>
              <w:numPr>
                <w:ilvl w:val="0"/>
                <w:numId w:val="50"/>
              </w:numPr>
              <w:jc w:val="both"/>
            </w:pPr>
            <w:r w:rsidRPr="0055221B">
              <w:t>praktické procvičování</w:t>
            </w:r>
          </w:p>
        </w:tc>
      </w:tr>
      <w:tr w:rsidR="00F369F3" w14:paraId="0ABEB968" w14:textId="77777777" w:rsidTr="006D240A">
        <w:trPr>
          <w:trHeight w:val="265"/>
        </w:trPr>
        <w:tc>
          <w:tcPr>
            <w:tcW w:w="3653" w:type="dxa"/>
            <w:gridSpan w:val="3"/>
            <w:tcBorders>
              <w:top w:val="single" w:sz="4" w:space="0" w:color="auto"/>
            </w:tcBorders>
            <w:shd w:val="clear" w:color="auto" w:fill="F7CAAC"/>
          </w:tcPr>
          <w:p w14:paraId="359C4391" w14:textId="77777777" w:rsidR="00F369F3" w:rsidRDefault="00F369F3" w:rsidP="00F369F3">
            <w:pPr>
              <w:jc w:val="both"/>
            </w:pPr>
            <w:r>
              <w:rPr>
                <w:b/>
              </w:rPr>
              <w:t>Studijní literatura a studijní pomůcky</w:t>
            </w:r>
          </w:p>
        </w:tc>
        <w:tc>
          <w:tcPr>
            <w:tcW w:w="6202" w:type="dxa"/>
            <w:gridSpan w:val="6"/>
            <w:tcBorders>
              <w:top w:val="single" w:sz="4" w:space="0" w:color="auto"/>
              <w:bottom w:val="nil"/>
            </w:tcBorders>
          </w:tcPr>
          <w:p w14:paraId="46D8EB11" w14:textId="77777777" w:rsidR="00F369F3" w:rsidRDefault="00F369F3" w:rsidP="00F369F3">
            <w:pPr>
              <w:jc w:val="both"/>
            </w:pPr>
          </w:p>
        </w:tc>
      </w:tr>
      <w:tr w:rsidR="00F369F3" w14:paraId="6A6B13F6" w14:textId="77777777" w:rsidTr="002E14DA">
        <w:trPr>
          <w:trHeight w:val="425"/>
        </w:trPr>
        <w:tc>
          <w:tcPr>
            <w:tcW w:w="9855" w:type="dxa"/>
            <w:gridSpan w:val="9"/>
            <w:tcBorders>
              <w:top w:val="nil"/>
            </w:tcBorders>
          </w:tcPr>
          <w:p w14:paraId="723E0E0B" w14:textId="77777777" w:rsidR="00BA3879" w:rsidRDefault="00E849E1" w:rsidP="00E849E1">
            <w:pPr>
              <w:jc w:val="both"/>
              <w:rPr>
                <w:b/>
              </w:rPr>
            </w:pPr>
            <w:r w:rsidRPr="003F7F55">
              <w:rPr>
                <w:b/>
              </w:rPr>
              <w:t>Povinná:</w:t>
            </w:r>
          </w:p>
          <w:p w14:paraId="0914412E" w14:textId="77777777" w:rsidR="00B20BD8" w:rsidRDefault="00B20BD8" w:rsidP="00B20BD8">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69152DEB" w14:textId="77777777" w:rsidR="00B20BD8" w:rsidRDefault="00B20BD8" w:rsidP="00B20BD8">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37C49340" w14:textId="77777777" w:rsidR="00B20BD8" w:rsidRPr="00EA2337" w:rsidRDefault="00B20BD8" w:rsidP="00B20BD8">
            <w:pPr>
              <w:rPr>
                <w:bCs/>
              </w:rPr>
            </w:pPr>
            <w:r w:rsidRPr="00EA2337">
              <w:rPr>
                <w:bCs/>
              </w:rPr>
              <w:t xml:space="preserve">INGRAMS, </w:t>
            </w:r>
            <w:proofErr w:type="spellStart"/>
            <w:r w:rsidRPr="00EA2337">
              <w:rPr>
                <w:bCs/>
              </w:rPr>
              <w:t>Otis</w:t>
            </w:r>
            <w:proofErr w:type="spellEnd"/>
            <w:r w:rsidRPr="00EA2337">
              <w:rPr>
                <w:bCs/>
              </w:rPr>
              <w:t xml:space="preserve">. </w:t>
            </w:r>
            <w:r w:rsidRPr="00EA2337">
              <w:rPr>
                <w:bCs/>
                <w:i/>
                <w:iCs/>
              </w:rPr>
              <w:t>Práce s kůží: tradiční řemeslo v moderní době</w:t>
            </w:r>
            <w:r w:rsidRPr="00EA2337">
              <w:rPr>
                <w:bCs/>
              </w:rPr>
              <w:t>. V Praze: Metafora, 2018. ISBN 978-80-7359-549-4.</w:t>
            </w:r>
          </w:p>
          <w:p w14:paraId="55E1A02A" w14:textId="77777777" w:rsidR="00B20BD8" w:rsidRDefault="00B20BD8" w:rsidP="00B20BD8">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4BCA61DE" w14:textId="77777777" w:rsidR="00B20BD8" w:rsidRDefault="00B20BD8" w:rsidP="00B20BD8">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ISBN 9788073189433.</w:t>
            </w:r>
          </w:p>
          <w:p w14:paraId="4A3999E0" w14:textId="77777777" w:rsidR="00E849E1" w:rsidRPr="003F7F55" w:rsidRDefault="00E849E1" w:rsidP="00E849E1">
            <w:pPr>
              <w:rPr>
                <w:b/>
              </w:rPr>
            </w:pPr>
            <w:r w:rsidRPr="003F7F55">
              <w:rPr>
                <w:b/>
              </w:rPr>
              <w:t>Doporučená:</w:t>
            </w:r>
          </w:p>
          <w:p w14:paraId="1ED0FB7F" w14:textId="77777777" w:rsidR="00E849E1" w:rsidRDefault="00E849E1" w:rsidP="00E849E1">
            <w:r w:rsidRPr="00EA2337">
              <w:t xml:space="preserve">HATFIELD, C. B. </w:t>
            </w:r>
            <w:proofErr w:type="spellStart"/>
            <w:r w:rsidRPr="00A53CFC">
              <w:rPr>
                <w:i/>
                <w:iCs/>
              </w:rPr>
              <w:t>Designing</w:t>
            </w:r>
            <w:proofErr w:type="spellEnd"/>
            <w:r w:rsidRPr="00A53CFC">
              <w:rPr>
                <w:i/>
                <w:iCs/>
              </w:rPr>
              <w:t xml:space="preserve">, </w:t>
            </w:r>
            <w:proofErr w:type="spellStart"/>
            <w:r w:rsidRPr="00A53CFC">
              <w:rPr>
                <w:i/>
                <w:iCs/>
              </w:rPr>
              <w:t>cutting</w:t>
            </w:r>
            <w:proofErr w:type="spellEnd"/>
            <w:r w:rsidRPr="00A53CFC">
              <w:rPr>
                <w:i/>
                <w:iCs/>
              </w:rPr>
              <w:t xml:space="preserve"> and </w:t>
            </w:r>
            <w:proofErr w:type="spellStart"/>
            <w:r w:rsidRPr="00A53CFC">
              <w:rPr>
                <w:i/>
                <w:iCs/>
              </w:rPr>
              <w:t>grading</w:t>
            </w:r>
            <w:proofErr w:type="spellEnd"/>
            <w:r w:rsidRPr="00A53CFC">
              <w:rPr>
                <w:i/>
                <w:iCs/>
              </w:rPr>
              <w:t xml:space="preserve"> </w:t>
            </w:r>
            <w:proofErr w:type="spellStart"/>
            <w:r w:rsidRPr="00A53CFC">
              <w:rPr>
                <w:i/>
                <w:iCs/>
              </w:rPr>
              <w:t>boot</w:t>
            </w:r>
            <w:proofErr w:type="spellEnd"/>
            <w:r w:rsidRPr="00A53CFC">
              <w:rPr>
                <w:i/>
                <w:iCs/>
              </w:rPr>
              <w:t xml:space="preserve"> and </w:t>
            </w:r>
            <w:proofErr w:type="spellStart"/>
            <w:r w:rsidRPr="00A53CFC">
              <w:rPr>
                <w:i/>
                <w:iCs/>
              </w:rPr>
              <w:t>shoe</w:t>
            </w:r>
            <w:proofErr w:type="spellEnd"/>
            <w:r w:rsidRPr="00A53CFC">
              <w:rPr>
                <w:i/>
                <w:iCs/>
              </w:rPr>
              <w:t xml:space="preserve"> </w:t>
            </w:r>
            <w:proofErr w:type="spellStart"/>
            <w:r w:rsidRPr="00A53CFC">
              <w:rPr>
                <w:i/>
                <w:iCs/>
              </w:rPr>
              <w:t>patterns</w:t>
            </w:r>
            <w:proofErr w:type="spellEnd"/>
            <w:r w:rsidRPr="00A53CFC">
              <w:rPr>
                <w:i/>
                <w:iCs/>
              </w:rPr>
              <w:t xml:space="preserve">, and </w:t>
            </w:r>
            <w:proofErr w:type="spellStart"/>
            <w:r w:rsidRPr="00A53CFC">
              <w:rPr>
                <w:i/>
                <w:iCs/>
              </w:rPr>
              <w:t>complete</w:t>
            </w:r>
            <w:proofErr w:type="spellEnd"/>
            <w:r w:rsidRPr="00A53CFC">
              <w:rPr>
                <w:i/>
                <w:iCs/>
              </w:rPr>
              <w:t xml:space="preserve"> </w:t>
            </w:r>
            <w:proofErr w:type="spellStart"/>
            <w:r w:rsidRPr="00A53CFC">
              <w:rPr>
                <w:i/>
                <w:iCs/>
              </w:rPr>
              <w:t>manual</w:t>
            </w:r>
            <w:proofErr w:type="spellEnd"/>
            <w:r w:rsidRPr="00A53CFC">
              <w:rPr>
                <w:i/>
                <w:iCs/>
              </w:rPr>
              <w:t xml:space="preserve"> </w:t>
            </w:r>
            <w:proofErr w:type="spellStart"/>
            <w:r w:rsidRPr="00A53CFC">
              <w:rPr>
                <w:i/>
                <w:iCs/>
              </w:rPr>
              <w:t>for</w:t>
            </w:r>
            <w:proofErr w:type="spellEnd"/>
            <w:r w:rsidRPr="00A53CFC">
              <w:rPr>
                <w:i/>
                <w:iCs/>
              </w:rPr>
              <w:t xml:space="preserve"> </w:t>
            </w:r>
            <w:proofErr w:type="spellStart"/>
            <w:r w:rsidRPr="00A53CFC">
              <w:rPr>
                <w:i/>
                <w:iCs/>
              </w:rPr>
              <w:t>the</w:t>
            </w:r>
            <w:proofErr w:type="spellEnd"/>
            <w:r w:rsidRPr="00A53CFC">
              <w:rPr>
                <w:i/>
                <w:iCs/>
              </w:rPr>
              <w:t xml:space="preserve"> </w:t>
            </w:r>
            <w:proofErr w:type="spellStart"/>
            <w:r w:rsidRPr="00A53CFC">
              <w:rPr>
                <w:i/>
                <w:iCs/>
              </w:rPr>
              <w:t>stitching</w:t>
            </w:r>
            <w:proofErr w:type="spellEnd"/>
            <w:r w:rsidRPr="00A53CFC">
              <w:rPr>
                <w:i/>
                <w:iCs/>
              </w:rPr>
              <w:t xml:space="preserve"> </w:t>
            </w:r>
            <w:proofErr w:type="spellStart"/>
            <w:r w:rsidRPr="00A53CFC">
              <w:rPr>
                <w:i/>
                <w:iCs/>
              </w:rPr>
              <w:t>room</w:t>
            </w:r>
            <w:proofErr w:type="spellEnd"/>
            <w:r w:rsidRPr="00EA2337">
              <w:t xml:space="preserve">. USA: ICG testing, 2017. ISBN 978-1-4733-3827-2. </w:t>
            </w:r>
          </w:p>
          <w:p w14:paraId="51DB702B" w14:textId="524CF7CD" w:rsidR="00F369F3" w:rsidRDefault="00E849E1" w:rsidP="00E849E1">
            <w:pPr>
              <w:jc w:val="both"/>
            </w:pPr>
            <w:r w:rsidRPr="00EA2337">
              <w:lastRenderedPageBreak/>
              <w:t xml:space="preserve">MICHAEL, Valerie. </w:t>
            </w:r>
            <w:proofErr w:type="spellStart"/>
            <w:r w:rsidRPr="00EA2337">
              <w:rPr>
                <w:i/>
                <w:iCs/>
              </w:rPr>
              <w:t>The</w:t>
            </w:r>
            <w:proofErr w:type="spellEnd"/>
            <w:r w:rsidRPr="00EA2337">
              <w:rPr>
                <w:i/>
                <w:iCs/>
              </w:rPr>
              <w:t xml:space="preserve"> </w:t>
            </w:r>
            <w:proofErr w:type="spellStart"/>
            <w:r w:rsidRPr="00EA2337">
              <w:rPr>
                <w:i/>
                <w:iCs/>
              </w:rPr>
              <w:t>leatherworking</w:t>
            </w:r>
            <w:proofErr w:type="spellEnd"/>
            <w:r w:rsidRPr="00EA2337">
              <w:rPr>
                <w:i/>
                <w:iCs/>
              </w:rPr>
              <w:t xml:space="preserve"> handbook: a </w:t>
            </w:r>
            <w:proofErr w:type="spellStart"/>
            <w:r w:rsidRPr="00EA2337">
              <w:rPr>
                <w:i/>
                <w:iCs/>
              </w:rPr>
              <w:t>practical</w:t>
            </w:r>
            <w:proofErr w:type="spellEnd"/>
            <w:r w:rsidRPr="00EA2337">
              <w:rPr>
                <w:i/>
                <w:iCs/>
              </w:rPr>
              <w:t xml:space="preserve"> </w:t>
            </w:r>
            <w:proofErr w:type="spellStart"/>
            <w:r w:rsidRPr="00EA2337">
              <w:rPr>
                <w:i/>
                <w:iCs/>
              </w:rPr>
              <w:t>illustrated</w:t>
            </w:r>
            <w:proofErr w:type="spellEnd"/>
            <w:r w:rsidRPr="00EA2337">
              <w:rPr>
                <w:i/>
                <w:iCs/>
              </w:rPr>
              <w:t xml:space="preserve"> </w:t>
            </w:r>
            <w:proofErr w:type="spellStart"/>
            <w:r w:rsidRPr="00EA2337">
              <w:rPr>
                <w:i/>
                <w:iCs/>
              </w:rPr>
              <w:t>sourcebook</w:t>
            </w:r>
            <w:proofErr w:type="spellEnd"/>
            <w:r w:rsidRPr="00EA2337">
              <w:rPr>
                <w:i/>
                <w:iCs/>
              </w:rPr>
              <w:t xml:space="preserve"> </w:t>
            </w:r>
            <w:proofErr w:type="spellStart"/>
            <w:r w:rsidRPr="00EA2337">
              <w:rPr>
                <w:i/>
                <w:iCs/>
              </w:rPr>
              <w:t>of</w:t>
            </w:r>
            <w:proofErr w:type="spellEnd"/>
            <w:r w:rsidRPr="00EA2337">
              <w:rPr>
                <w:i/>
                <w:iCs/>
              </w:rPr>
              <w:t xml:space="preserve"> </w:t>
            </w:r>
            <w:proofErr w:type="spellStart"/>
            <w:r w:rsidRPr="00EA2337">
              <w:rPr>
                <w:i/>
                <w:iCs/>
              </w:rPr>
              <w:t>techniques</w:t>
            </w:r>
            <w:proofErr w:type="spellEnd"/>
            <w:r w:rsidRPr="00EA2337">
              <w:rPr>
                <w:i/>
                <w:iCs/>
              </w:rPr>
              <w:t xml:space="preserve"> and </w:t>
            </w:r>
            <w:proofErr w:type="spellStart"/>
            <w:r w:rsidRPr="00EA2337">
              <w:rPr>
                <w:i/>
                <w:iCs/>
              </w:rPr>
              <w:t>projects</w:t>
            </w:r>
            <w:proofErr w:type="spellEnd"/>
            <w:r w:rsidRPr="00EA2337">
              <w:t xml:space="preserve">. London: </w:t>
            </w:r>
            <w:proofErr w:type="spellStart"/>
            <w:r w:rsidRPr="00EA2337">
              <w:t>Cassell</w:t>
            </w:r>
            <w:proofErr w:type="spellEnd"/>
            <w:r w:rsidRPr="00EA2337">
              <w:t xml:space="preserve"> </w:t>
            </w:r>
            <w:proofErr w:type="spellStart"/>
            <w:r w:rsidRPr="00EA2337">
              <w:t>Illustrated</w:t>
            </w:r>
            <w:proofErr w:type="spellEnd"/>
            <w:r w:rsidRPr="00EA2337">
              <w:t>, 200</w:t>
            </w:r>
            <w:r>
              <w:t>6</w:t>
            </w:r>
            <w:r w:rsidRPr="00EA2337">
              <w:t>. ISBN 9781844034741.</w:t>
            </w:r>
          </w:p>
        </w:tc>
      </w:tr>
      <w:tr w:rsidR="00F369F3" w14:paraId="26755CC5" w14:textId="77777777" w:rsidTr="006D240A">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8E9A540" w14:textId="2A02A067" w:rsidR="00F369F3" w:rsidRDefault="00F369F3" w:rsidP="00F369F3">
            <w:pPr>
              <w:jc w:val="center"/>
              <w:rPr>
                <w:b/>
              </w:rPr>
            </w:pPr>
            <w:r>
              <w:rPr>
                <w:b/>
              </w:rPr>
              <w:lastRenderedPageBreak/>
              <w:t>Informace ke kombinované nebo distanční formě</w:t>
            </w:r>
          </w:p>
        </w:tc>
      </w:tr>
      <w:tr w:rsidR="00F369F3" w14:paraId="606AA904" w14:textId="77777777" w:rsidTr="006D240A">
        <w:tc>
          <w:tcPr>
            <w:tcW w:w="4787" w:type="dxa"/>
            <w:gridSpan w:val="4"/>
            <w:tcBorders>
              <w:top w:val="single" w:sz="2" w:space="0" w:color="auto"/>
            </w:tcBorders>
            <w:shd w:val="clear" w:color="auto" w:fill="F7CAAC"/>
          </w:tcPr>
          <w:p w14:paraId="7F74C735" w14:textId="77777777" w:rsidR="00F369F3" w:rsidRDefault="00F369F3" w:rsidP="00F369F3">
            <w:pPr>
              <w:jc w:val="both"/>
            </w:pPr>
            <w:r>
              <w:rPr>
                <w:b/>
              </w:rPr>
              <w:t>Rozsah konzultací (soustředění)</w:t>
            </w:r>
          </w:p>
        </w:tc>
        <w:tc>
          <w:tcPr>
            <w:tcW w:w="889" w:type="dxa"/>
            <w:tcBorders>
              <w:top w:val="single" w:sz="2" w:space="0" w:color="auto"/>
            </w:tcBorders>
          </w:tcPr>
          <w:p w14:paraId="3E0B2DB2" w14:textId="77777777" w:rsidR="00F369F3" w:rsidRDefault="00F369F3" w:rsidP="00F369F3">
            <w:pPr>
              <w:jc w:val="both"/>
            </w:pPr>
          </w:p>
        </w:tc>
        <w:tc>
          <w:tcPr>
            <w:tcW w:w="4179" w:type="dxa"/>
            <w:gridSpan w:val="4"/>
            <w:tcBorders>
              <w:top w:val="single" w:sz="2" w:space="0" w:color="auto"/>
            </w:tcBorders>
            <w:shd w:val="clear" w:color="auto" w:fill="F7CAAC"/>
          </w:tcPr>
          <w:p w14:paraId="4DE4DFCD" w14:textId="77777777" w:rsidR="00F369F3" w:rsidRDefault="00F369F3" w:rsidP="00F369F3">
            <w:pPr>
              <w:jc w:val="both"/>
              <w:rPr>
                <w:b/>
              </w:rPr>
            </w:pPr>
            <w:r>
              <w:rPr>
                <w:b/>
              </w:rPr>
              <w:t xml:space="preserve">hodin </w:t>
            </w:r>
          </w:p>
        </w:tc>
      </w:tr>
      <w:tr w:rsidR="00F369F3" w14:paraId="7AC6A1ED" w14:textId="77777777" w:rsidTr="006D240A">
        <w:tc>
          <w:tcPr>
            <w:tcW w:w="9855" w:type="dxa"/>
            <w:gridSpan w:val="9"/>
            <w:shd w:val="clear" w:color="auto" w:fill="F7CAAC"/>
          </w:tcPr>
          <w:p w14:paraId="76E2EDB8" w14:textId="77777777" w:rsidR="00F369F3" w:rsidRDefault="00F369F3" w:rsidP="00F369F3">
            <w:pPr>
              <w:jc w:val="both"/>
              <w:rPr>
                <w:b/>
              </w:rPr>
            </w:pPr>
            <w:r>
              <w:rPr>
                <w:b/>
              </w:rPr>
              <w:t>Informace o způsobu kontaktu s vyučujícím</w:t>
            </w:r>
          </w:p>
        </w:tc>
      </w:tr>
      <w:tr w:rsidR="00F369F3" w14:paraId="5AA8A721" w14:textId="77777777" w:rsidTr="006D240A">
        <w:trPr>
          <w:trHeight w:val="71"/>
        </w:trPr>
        <w:tc>
          <w:tcPr>
            <w:tcW w:w="9855" w:type="dxa"/>
            <w:gridSpan w:val="9"/>
          </w:tcPr>
          <w:p w14:paraId="313F0B7E" w14:textId="4C7C95AA" w:rsidR="0093410E" w:rsidRDefault="0093410E" w:rsidP="00F369F3">
            <w:pPr>
              <w:jc w:val="both"/>
            </w:pPr>
          </w:p>
        </w:tc>
      </w:tr>
    </w:tbl>
    <w:p w14:paraId="131763E7" w14:textId="77777777" w:rsidR="009F758C" w:rsidRDefault="009F75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E1ACB" w14:paraId="5574439B" w14:textId="77777777" w:rsidTr="00ED2E00">
        <w:tc>
          <w:tcPr>
            <w:tcW w:w="9855" w:type="dxa"/>
            <w:gridSpan w:val="9"/>
            <w:tcBorders>
              <w:bottom w:val="double" w:sz="4" w:space="0" w:color="auto"/>
            </w:tcBorders>
            <w:shd w:val="clear" w:color="auto" w:fill="BDD6EE"/>
          </w:tcPr>
          <w:p w14:paraId="713D3DAF" w14:textId="4FA1F3EB" w:rsidR="001E1ACB" w:rsidRDefault="001E1ACB" w:rsidP="005133EF">
            <w:pPr>
              <w:jc w:val="both"/>
              <w:rPr>
                <w:b/>
                <w:sz w:val="28"/>
              </w:rPr>
            </w:pPr>
            <w:r>
              <w:lastRenderedPageBreak/>
              <w:br w:type="page"/>
            </w:r>
            <w:r>
              <w:rPr>
                <w:b/>
                <w:sz w:val="28"/>
              </w:rPr>
              <w:t>B-III – Charakteristika studijního předmětu</w:t>
            </w:r>
          </w:p>
        </w:tc>
      </w:tr>
      <w:tr w:rsidR="001E1ACB" w14:paraId="3EE7B707" w14:textId="77777777" w:rsidTr="00ED2E00">
        <w:tc>
          <w:tcPr>
            <w:tcW w:w="3086" w:type="dxa"/>
            <w:tcBorders>
              <w:top w:val="double" w:sz="4" w:space="0" w:color="auto"/>
            </w:tcBorders>
            <w:shd w:val="clear" w:color="auto" w:fill="F7CAAC"/>
          </w:tcPr>
          <w:p w14:paraId="685273D6" w14:textId="77777777" w:rsidR="001E1ACB" w:rsidRDefault="001E1ACB" w:rsidP="00F23C0D">
            <w:pPr>
              <w:rPr>
                <w:b/>
              </w:rPr>
            </w:pPr>
            <w:r>
              <w:rPr>
                <w:b/>
              </w:rPr>
              <w:t>Název studijního předmětu</w:t>
            </w:r>
          </w:p>
        </w:tc>
        <w:tc>
          <w:tcPr>
            <w:tcW w:w="6769" w:type="dxa"/>
            <w:gridSpan w:val="8"/>
            <w:tcBorders>
              <w:top w:val="double" w:sz="4" w:space="0" w:color="auto"/>
            </w:tcBorders>
          </w:tcPr>
          <w:p w14:paraId="3E32D37A" w14:textId="61008559" w:rsidR="001E1ACB" w:rsidRDefault="00C20297" w:rsidP="00F23C0D">
            <w:r>
              <w:t>Dílenská praxe 2</w:t>
            </w:r>
          </w:p>
        </w:tc>
      </w:tr>
      <w:tr w:rsidR="008D72D0" w14:paraId="03E3CC59" w14:textId="77777777" w:rsidTr="00ED2E00">
        <w:tc>
          <w:tcPr>
            <w:tcW w:w="3086" w:type="dxa"/>
            <w:shd w:val="clear" w:color="auto" w:fill="F7CAAC"/>
          </w:tcPr>
          <w:p w14:paraId="5A655ADD" w14:textId="77777777" w:rsidR="008D72D0" w:rsidRDefault="008D72D0" w:rsidP="00F23C0D">
            <w:pPr>
              <w:rPr>
                <w:b/>
              </w:rPr>
            </w:pPr>
            <w:r>
              <w:rPr>
                <w:b/>
              </w:rPr>
              <w:t>Typ předmětu</w:t>
            </w:r>
          </w:p>
        </w:tc>
        <w:tc>
          <w:tcPr>
            <w:tcW w:w="3406" w:type="dxa"/>
            <w:gridSpan w:val="5"/>
          </w:tcPr>
          <w:p w14:paraId="7D5BA985" w14:textId="1AEA4009" w:rsidR="008D72D0" w:rsidRDefault="008D72D0" w:rsidP="00F23C0D">
            <w:r>
              <w:t>povinný</w:t>
            </w:r>
          </w:p>
        </w:tc>
        <w:tc>
          <w:tcPr>
            <w:tcW w:w="2695" w:type="dxa"/>
            <w:gridSpan w:val="2"/>
            <w:shd w:val="clear" w:color="auto" w:fill="F7CAAC"/>
          </w:tcPr>
          <w:p w14:paraId="40836055" w14:textId="5AA4F11F" w:rsidR="008D72D0" w:rsidRDefault="008D72D0" w:rsidP="00F23C0D">
            <w:r>
              <w:rPr>
                <w:b/>
              </w:rPr>
              <w:t>doporučený ročník / semestr</w:t>
            </w:r>
          </w:p>
        </w:tc>
        <w:tc>
          <w:tcPr>
            <w:tcW w:w="668" w:type="dxa"/>
          </w:tcPr>
          <w:p w14:paraId="0B137107" w14:textId="04C32A3A" w:rsidR="008D72D0" w:rsidRDefault="008D72D0" w:rsidP="00F23C0D">
            <w:r>
              <w:t>1/LS</w:t>
            </w:r>
          </w:p>
        </w:tc>
      </w:tr>
      <w:tr w:rsidR="002B0C49" w14:paraId="0064494B" w14:textId="77777777" w:rsidTr="00ED2E00">
        <w:tc>
          <w:tcPr>
            <w:tcW w:w="3086" w:type="dxa"/>
            <w:shd w:val="clear" w:color="auto" w:fill="F7CAAC"/>
          </w:tcPr>
          <w:p w14:paraId="55232BA7" w14:textId="77777777" w:rsidR="002B0C49" w:rsidRDefault="002B0C49" w:rsidP="00F23C0D">
            <w:pPr>
              <w:rPr>
                <w:b/>
              </w:rPr>
            </w:pPr>
            <w:r>
              <w:rPr>
                <w:b/>
              </w:rPr>
              <w:t>Rozsah studijního předmětu</w:t>
            </w:r>
          </w:p>
        </w:tc>
        <w:tc>
          <w:tcPr>
            <w:tcW w:w="1701" w:type="dxa"/>
            <w:gridSpan w:val="3"/>
          </w:tcPr>
          <w:p w14:paraId="414E7DC9" w14:textId="33DCF637" w:rsidR="002B0C49" w:rsidRDefault="002B0C49" w:rsidP="00F23C0D">
            <w:r>
              <w:t>26c</w:t>
            </w:r>
          </w:p>
        </w:tc>
        <w:tc>
          <w:tcPr>
            <w:tcW w:w="889" w:type="dxa"/>
            <w:shd w:val="clear" w:color="auto" w:fill="F7CAAC"/>
          </w:tcPr>
          <w:p w14:paraId="7B3C52DF" w14:textId="784F1FF7" w:rsidR="002B0C49" w:rsidRDefault="002B0C49" w:rsidP="00F23C0D">
            <w:pPr>
              <w:rPr>
                <w:b/>
              </w:rPr>
            </w:pPr>
            <w:r>
              <w:rPr>
                <w:b/>
              </w:rPr>
              <w:t xml:space="preserve">hod. </w:t>
            </w:r>
          </w:p>
        </w:tc>
        <w:tc>
          <w:tcPr>
            <w:tcW w:w="816" w:type="dxa"/>
          </w:tcPr>
          <w:p w14:paraId="54442075" w14:textId="0E8A4177" w:rsidR="002B0C49" w:rsidRDefault="002B0C49" w:rsidP="00F23C0D">
            <w:r>
              <w:t>26</w:t>
            </w:r>
          </w:p>
        </w:tc>
        <w:tc>
          <w:tcPr>
            <w:tcW w:w="2156" w:type="dxa"/>
            <w:shd w:val="clear" w:color="auto" w:fill="F7CAAC"/>
          </w:tcPr>
          <w:p w14:paraId="549E14A0" w14:textId="7C073F3F" w:rsidR="002B0C49" w:rsidRDefault="002B0C49" w:rsidP="00F23C0D">
            <w:pPr>
              <w:rPr>
                <w:b/>
              </w:rPr>
            </w:pPr>
            <w:r>
              <w:rPr>
                <w:b/>
              </w:rPr>
              <w:t>kreditů</w:t>
            </w:r>
          </w:p>
        </w:tc>
        <w:tc>
          <w:tcPr>
            <w:tcW w:w="1207" w:type="dxa"/>
            <w:gridSpan w:val="2"/>
          </w:tcPr>
          <w:p w14:paraId="4F8A1C16" w14:textId="3D124B3F" w:rsidR="002B0C49" w:rsidRDefault="002B0C49" w:rsidP="00F23C0D">
            <w:r>
              <w:t>1</w:t>
            </w:r>
          </w:p>
        </w:tc>
      </w:tr>
      <w:tr w:rsidR="001E1ACB" w14:paraId="2EA49408" w14:textId="77777777" w:rsidTr="00ED2E00">
        <w:tc>
          <w:tcPr>
            <w:tcW w:w="3086" w:type="dxa"/>
            <w:shd w:val="clear" w:color="auto" w:fill="F7CAAC"/>
          </w:tcPr>
          <w:p w14:paraId="225C78CC" w14:textId="77777777" w:rsidR="001E1ACB" w:rsidRDefault="001E1ACB" w:rsidP="00F23C0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5092E694" w14:textId="77777777" w:rsidR="001E1ACB" w:rsidRDefault="001E1ACB" w:rsidP="00F23C0D"/>
        </w:tc>
      </w:tr>
      <w:tr w:rsidR="0096182B" w14:paraId="038ECC78" w14:textId="77777777" w:rsidTr="00ED2E00">
        <w:tc>
          <w:tcPr>
            <w:tcW w:w="3086" w:type="dxa"/>
            <w:shd w:val="clear" w:color="auto" w:fill="F7CAAC"/>
          </w:tcPr>
          <w:p w14:paraId="7ACFCFB1" w14:textId="77777777" w:rsidR="0096182B" w:rsidRPr="005A0406" w:rsidRDefault="0096182B" w:rsidP="00F23C0D">
            <w:pPr>
              <w:rPr>
                <w:b/>
              </w:rPr>
            </w:pPr>
            <w:r w:rsidRPr="005A0406">
              <w:rPr>
                <w:b/>
              </w:rPr>
              <w:t>Způsob ověření výsledků učení</w:t>
            </w:r>
          </w:p>
        </w:tc>
        <w:tc>
          <w:tcPr>
            <w:tcW w:w="3406" w:type="dxa"/>
            <w:gridSpan w:val="5"/>
          </w:tcPr>
          <w:p w14:paraId="115FC2DF" w14:textId="0E90E6AC" w:rsidR="0096182B" w:rsidRDefault="0096182B" w:rsidP="00F23C0D">
            <w:r>
              <w:t>zápočet</w:t>
            </w:r>
          </w:p>
        </w:tc>
        <w:tc>
          <w:tcPr>
            <w:tcW w:w="2156" w:type="dxa"/>
            <w:shd w:val="clear" w:color="auto" w:fill="F7CAAC"/>
          </w:tcPr>
          <w:p w14:paraId="21C3AB5F" w14:textId="33E4C0D2" w:rsidR="0096182B" w:rsidRDefault="0096182B" w:rsidP="00F23C0D">
            <w:pPr>
              <w:rPr>
                <w:b/>
              </w:rPr>
            </w:pPr>
            <w:r>
              <w:rPr>
                <w:b/>
              </w:rPr>
              <w:t>Forma výuky</w:t>
            </w:r>
          </w:p>
        </w:tc>
        <w:tc>
          <w:tcPr>
            <w:tcW w:w="1207" w:type="dxa"/>
            <w:gridSpan w:val="2"/>
          </w:tcPr>
          <w:p w14:paraId="6A92247D" w14:textId="69C613B3" w:rsidR="0096182B" w:rsidRDefault="0096182B" w:rsidP="00F23C0D">
            <w:r>
              <w:t>cvičení</w:t>
            </w:r>
          </w:p>
        </w:tc>
      </w:tr>
      <w:tr w:rsidR="001E1ACB" w14:paraId="6A0BC926" w14:textId="77777777" w:rsidTr="00ED2E00">
        <w:tc>
          <w:tcPr>
            <w:tcW w:w="3086" w:type="dxa"/>
            <w:shd w:val="clear" w:color="auto" w:fill="F7CAAC"/>
          </w:tcPr>
          <w:p w14:paraId="1846D124" w14:textId="77777777" w:rsidR="001E1ACB" w:rsidRPr="005A0406" w:rsidRDefault="001E1ACB" w:rsidP="00F23C0D">
            <w:pPr>
              <w:rPr>
                <w:b/>
              </w:rPr>
            </w:pPr>
            <w:r w:rsidRPr="005A0406">
              <w:rPr>
                <w:b/>
              </w:rPr>
              <w:t>Forma způsobu ověření výsledků učení a další požadavky na studenta</w:t>
            </w:r>
          </w:p>
        </w:tc>
        <w:tc>
          <w:tcPr>
            <w:tcW w:w="6769" w:type="dxa"/>
            <w:gridSpan w:val="8"/>
            <w:tcBorders>
              <w:bottom w:val="nil"/>
            </w:tcBorders>
          </w:tcPr>
          <w:p w14:paraId="6FD218BC" w14:textId="50A9EF8E" w:rsidR="001E1ACB" w:rsidRDefault="00F704E8" w:rsidP="00F23C0D">
            <w:r>
              <w:t xml:space="preserve">Splnění všech úkolů zadaných v průběhu semestru, </w:t>
            </w:r>
            <w:r w:rsidR="00AD128A">
              <w:t xml:space="preserve">min. </w:t>
            </w:r>
            <w:r w:rsidR="00115877">
              <w:t xml:space="preserve">80% </w:t>
            </w:r>
            <w:r>
              <w:t>účast na cvičení.</w:t>
            </w:r>
          </w:p>
        </w:tc>
      </w:tr>
      <w:tr w:rsidR="001E1ACB" w14:paraId="21FE3B06" w14:textId="77777777" w:rsidTr="00ED2E00">
        <w:trPr>
          <w:trHeight w:val="218"/>
        </w:trPr>
        <w:tc>
          <w:tcPr>
            <w:tcW w:w="9855" w:type="dxa"/>
            <w:gridSpan w:val="9"/>
            <w:tcBorders>
              <w:top w:val="nil"/>
            </w:tcBorders>
          </w:tcPr>
          <w:p w14:paraId="6130A386" w14:textId="77777777" w:rsidR="001E1ACB" w:rsidRDefault="001E1ACB" w:rsidP="00F23C0D"/>
        </w:tc>
      </w:tr>
      <w:tr w:rsidR="001B4391" w14:paraId="68A0C964" w14:textId="77777777" w:rsidTr="00ED2E00">
        <w:trPr>
          <w:trHeight w:val="197"/>
        </w:trPr>
        <w:tc>
          <w:tcPr>
            <w:tcW w:w="3086" w:type="dxa"/>
            <w:tcBorders>
              <w:top w:val="nil"/>
            </w:tcBorders>
            <w:shd w:val="clear" w:color="auto" w:fill="F7CAAC"/>
          </w:tcPr>
          <w:p w14:paraId="312B2BDF" w14:textId="77777777" w:rsidR="001B4391" w:rsidRDefault="001B4391" w:rsidP="00F23C0D">
            <w:pPr>
              <w:rPr>
                <w:b/>
              </w:rPr>
            </w:pPr>
            <w:r>
              <w:rPr>
                <w:b/>
              </w:rPr>
              <w:t>Garant předmětu</w:t>
            </w:r>
          </w:p>
        </w:tc>
        <w:tc>
          <w:tcPr>
            <w:tcW w:w="6769" w:type="dxa"/>
            <w:gridSpan w:val="8"/>
            <w:tcBorders>
              <w:top w:val="nil"/>
            </w:tcBorders>
          </w:tcPr>
          <w:p w14:paraId="603EE9EB" w14:textId="4B1EF4FF" w:rsidR="001B4391" w:rsidRDefault="001B4391" w:rsidP="00F23C0D">
            <w:r>
              <w:t xml:space="preserve">MgA. Eva </w:t>
            </w:r>
            <w:proofErr w:type="spellStart"/>
            <w:r>
              <w:t>Klabalová</w:t>
            </w:r>
            <w:proofErr w:type="spellEnd"/>
            <w:r>
              <w:t>, Ph.D.</w:t>
            </w:r>
          </w:p>
        </w:tc>
      </w:tr>
      <w:tr w:rsidR="001B4391" w14:paraId="727D2EA3" w14:textId="77777777" w:rsidTr="00ED2E00">
        <w:trPr>
          <w:trHeight w:val="243"/>
        </w:trPr>
        <w:tc>
          <w:tcPr>
            <w:tcW w:w="3086" w:type="dxa"/>
            <w:tcBorders>
              <w:top w:val="nil"/>
            </w:tcBorders>
            <w:shd w:val="clear" w:color="auto" w:fill="F7CAAC"/>
          </w:tcPr>
          <w:p w14:paraId="7B5AE62E" w14:textId="77777777" w:rsidR="001B4391" w:rsidRDefault="001B4391" w:rsidP="00F23C0D">
            <w:pPr>
              <w:rPr>
                <w:b/>
              </w:rPr>
            </w:pPr>
            <w:r>
              <w:rPr>
                <w:b/>
              </w:rPr>
              <w:t>Zapojení garanta do výuky předmětu</w:t>
            </w:r>
          </w:p>
        </w:tc>
        <w:tc>
          <w:tcPr>
            <w:tcW w:w="6769" w:type="dxa"/>
            <w:gridSpan w:val="8"/>
            <w:tcBorders>
              <w:top w:val="nil"/>
            </w:tcBorders>
          </w:tcPr>
          <w:p w14:paraId="693D5F48" w14:textId="7DA9A81C" w:rsidR="001B4391" w:rsidRDefault="001B4391" w:rsidP="00F23C0D">
            <w:r>
              <w:t>100 %</w:t>
            </w:r>
          </w:p>
        </w:tc>
      </w:tr>
      <w:tr w:rsidR="001B4391" w14:paraId="41AB2B43" w14:textId="77777777" w:rsidTr="00ED2E00">
        <w:tc>
          <w:tcPr>
            <w:tcW w:w="3086" w:type="dxa"/>
            <w:shd w:val="clear" w:color="auto" w:fill="F7CAAC"/>
          </w:tcPr>
          <w:p w14:paraId="4773091E" w14:textId="77777777" w:rsidR="001B4391" w:rsidRDefault="001B4391" w:rsidP="00F23C0D">
            <w:pPr>
              <w:rPr>
                <w:b/>
              </w:rPr>
            </w:pPr>
            <w:r>
              <w:rPr>
                <w:b/>
              </w:rPr>
              <w:t>Vyučující</w:t>
            </w:r>
          </w:p>
        </w:tc>
        <w:tc>
          <w:tcPr>
            <w:tcW w:w="6769" w:type="dxa"/>
            <w:gridSpan w:val="8"/>
            <w:tcBorders>
              <w:bottom w:val="nil"/>
            </w:tcBorders>
          </w:tcPr>
          <w:p w14:paraId="23319EF0" w14:textId="70A33354" w:rsidR="001B4391" w:rsidRDefault="001B4391" w:rsidP="00F23C0D">
            <w:r>
              <w:t xml:space="preserve">MgA. Eva </w:t>
            </w:r>
            <w:proofErr w:type="spellStart"/>
            <w:r>
              <w:t>Klabalová</w:t>
            </w:r>
            <w:proofErr w:type="spellEnd"/>
            <w:r>
              <w:t>, Ph.D.</w:t>
            </w:r>
          </w:p>
        </w:tc>
      </w:tr>
      <w:tr w:rsidR="001B4391" w14:paraId="5CECFB89" w14:textId="77777777" w:rsidTr="00ED2E00">
        <w:trPr>
          <w:trHeight w:val="136"/>
        </w:trPr>
        <w:tc>
          <w:tcPr>
            <w:tcW w:w="9855" w:type="dxa"/>
            <w:gridSpan w:val="9"/>
            <w:tcBorders>
              <w:top w:val="nil"/>
            </w:tcBorders>
          </w:tcPr>
          <w:p w14:paraId="5EA78D84" w14:textId="77777777" w:rsidR="001B4391" w:rsidRDefault="001B4391" w:rsidP="00F23C0D"/>
        </w:tc>
      </w:tr>
      <w:tr w:rsidR="001B4391" w14:paraId="2C52022D" w14:textId="77777777" w:rsidTr="00ED2E00">
        <w:tc>
          <w:tcPr>
            <w:tcW w:w="3086" w:type="dxa"/>
            <w:shd w:val="clear" w:color="auto" w:fill="F7CAAC"/>
          </w:tcPr>
          <w:p w14:paraId="0A7A96E8" w14:textId="77777777" w:rsidR="001B4391" w:rsidRPr="001452AD" w:rsidRDefault="001B4391" w:rsidP="001B4391">
            <w:pPr>
              <w:jc w:val="both"/>
              <w:rPr>
                <w:b/>
                <w:highlight w:val="yellow"/>
              </w:rPr>
            </w:pPr>
            <w:r w:rsidRPr="009B48E7">
              <w:rPr>
                <w:b/>
              </w:rPr>
              <w:t>Hlavní témata a výsledky učení</w:t>
            </w:r>
          </w:p>
        </w:tc>
        <w:tc>
          <w:tcPr>
            <w:tcW w:w="6769" w:type="dxa"/>
            <w:gridSpan w:val="8"/>
            <w:tcBorders>
              <w:bottom w:val="nil"/>
            </w:tcBorders>
          </w:tcPr>
          <w:p w14:paraId="1BFBF77C" w14:textId="77777777" w:rsidR="001B4391" w:rsidRPr="001452AD" w:rsidRDefault="001B4391" w:rsidP="001B4391">
            <w:pPr>
              <w:jc w:val="both"/>
              <w:rPr>
                <w:highlight w:val="yellow"/>
              </w:rPr>
            </w:pPr>
          </w:p>
        </w:tc>
      </w:tr>
      <w:tr w:rsidR="001B4391" w14:paraId="2CD9CD0E" w14:textId="77777777" w:rsidTr="00ED2E00">
        <w:trPr>
          <w:trHeight w:val="2197"/>
        </w:trPr>
        <w:tc>
          <w:tcPr>
            <w:tcW w:w="9855" w:type="dxa"/>
            <w:gridSpan w:val="9"/>
            <w:tcBorders>
              <w:top w:val="nil"/>
              <w:bottom w:val="single" w:sz="4" w:space="0" w:color="auto"/>
            </w:tcBorders>
          </w:tcPr>
          <w:p w14:paraId="6C6F735E" w14:textId="6C8CC3B5" w:rsidR="00763F70" w:rsidRPr="0007072C" w:rsidRDefault="00095EE6" w:rsidP="0091229A">
            <w:pPr>
              <w:jc w:val="both"/>
              <w:rPr>
                <w:b/>
                <w:bCs/>
              </w:rPr>
            </w:pPr>
            <w:r w:rsidRPr="0007072C">
              <w:rPr>
                <w:b/>
                <w:bCs/>
              </w:rPr>
              <w:t>Témata:</w:t>
            </w:r>
          </w:p>
          <w:p w14:paraId="376891C1" w14:textId="35B4CFBF" w:rsidR="005A514E" w:rsidRDefault="005A514E" w:rsidP="004C352E">
            <w:pPr>
              <w:pStyle w:val="Odstavecseseznamem"/>
              <w:numPr>
                <w:ilvl w:val="0"/>
                <w:numId w:val="108"/>
              </w:numPr>
            </w:pPr>
            <w:r>
              <w:t xml:space="preserve">Bezpečnost práce v </w:t>
            </w:r>
            <w:r w:rsidR="000E2EB7">
              <w:t>dílně</w:t>
            </w:r>
            <w:r>
              <w:t>, organizace a plán výuky.</w:t>
            </w:r>
          </w:p>
          <w:p w14:paraId="41AC63E4" w14:textId="77777777" w:rsidR="005A514E" w:rsidRDefault="005A514E" w:rsidP="004C352E">
            <w:pPr>
              <w:pStyle w:val="Odstavecseseznamem"/>
              <w:numPr>
                <w:ilvl w:val="0"/>
                <w:numId w:val="108"/>
              </w:numPr>
            </w:pPr>
            <w:r>
              <w:t xml:space="preserve">Zhotovení návrhu pro </w:t>
            </w:r>
            <w:r w:rsidRPr="00443B45">
              <w:t>pokročilejší galanterní výrobek.</w:t>
            </w:r>
            <w:r>
              <w:t xml:space="preserve"> Vytvoření sady šablon pro zhotovení vrchových, podšívkových a ztužovacích dílců pro zvolený výrobek.</w:t>
            </w:r>
          </w:p>
          <w:p w14:paraId="0D81064F" w14:textId="77777777" w:rsidR="005A514E" w:rsidRDefault="005A514E" w:rsidP="004C352E">
            <w:pPr>
              <w:pStyle w:val="Odstavecseseznamem"/>
              <w:numPr>
                <w:ilvl w:val="0"/>
                <w:numId w:val="108"/>
              </w:numPr>
            </w:pPr>
            <w:r>
              <w:t>Manipulace materiálu. Lepení vnitřních dílců (výztuhy, podšívky). Technologie zakládání.</w:t>
            </w:r>
          </w:p>
          <w:p w14:paraId="29DBCE6E" w14:textId="77777777" w:rsidR="005A514E" w:rsidRDefault="005A514E" w:rsidP="004C352E">
            <w:pPr>
              <w:pStyle w:val="Odstavecseseznamem"/>
              <w:numPr>
                <w:ilvl w:val="0"/>
                <w:numId w:val="108"/>
              </w:numPr>
            </w:pPr>
            <w:r>
              <w:t xml:space="preserve">Zdobení hlavního dílu. Sesazení výrobku. Montáž uzavírání. </w:t>
            </w:r>
          </w:p>
          <w:p w14:paraId="708B219B" w14:textId="77777777" w:rsidR="005A514E" w:rsidRDefault="005A514E" w:rsidP="004C352E">
            <w:pPr>
              <w:pStyle w:val="Odstavecseseznamem"/>
              <w:numPr>
                <w:ilvl w:val="0"/>
                <w:numId w:val="108"/>
              </w:numPr>
            </w:pPr>
            <w:r>
              <w:t>Dokončení galanterního výrobku.</w:t>
            </w:r>
          </w:p>
          <w:p w14:paraId="24953ABC" w14:textId="77777777" w:rsidR="005A514E" w:rsidRDefault="005A514E" w:rsidP="004C352E">
            <w:pPr>
              <w:pStyle w:val="Odstavecseseznamem"/>
              <w:numPr>
                <w:ilvl w:val="0"/>
                <w:numId w:val="108"/>
              </w:numPr>
            </w:pPr>
            <w:r>
              <w:t>Příprava výroby páru nártového střihu podle připravených šablon.</w:t>
            </w:r>
          </w:p>
          <w:p w14:paraId="0BFB08DB" w14:textId="77777777" w:rsidR="005A514E" w:rsidRDefault="005A514E" w:rsidP="004C352E">
            <w:pPr>
              <w:pStyle w:val="Odstavecseseznamem"/>
              <w:numPr>
                <w:ilvl w:val="0"/>
                <w:numId w:val="108"/>
              </w:numPr>
            </w:pPr>
            <w:r>
              <w:t>Manipulace vrchových a podšívkových materiálů.</w:t>
            </w:r>
          </w:p>
          <w:p w14:paraId="388F62C5" w14:textId="77777777" w:rsidR="005A514E" w:rsidRDefault="005A514E" w:rsidP="004C352E">
            <w:pPr>
              <w:pStyle w:val="Odstavecseseznamem"/>
              <w:numPr>
                <w:ilvl w:val="0"/>
                <w:numId w:val="108"/>
              </w:numPr>
            </w:pPr>
            <w:r>
              <w:t>Úpravy hran dílců, sesazení svršku, úprava horního obvodového okraje.</w:t>
            </w:r>
          </w:p>
          <w:p w14:paraId="6FCCF5A8" w14:textId="77777777" w:rsidR="005A514E" w:rsidRDefault="005A514E" w:rsidP="004C352E">
            <w:pPr>
              <w:pStyle w:val="Odstavecseseznamem"/>
              <w:numPr>
                <w:ilvl w:val="0"/>
                <w:numId w:val="108"/>
              </w:numPr>
            </w:pPr>
            <w:r>
              <w:t>Spojování jednotlivých dílců.</w:t>
            </w:r>
          </w:p>
          <w:p w14:paraId="24F922EC" w14:textId="77777777" w:rsidR="005A514E" w:rsidRDefault="005A514E" w:rsidP="004C352E">
            <w:pPr>
              <w:pStyle w:val="Odstavecseseznamem"/>
              <w:numPr>
                <w:ilvl w:val="0"/>
                <w:numId w:val="108"/>
              </w:numPr>
            </w:pPr>
            <w:r>
              <w:t>Příprava spodkových a ztužovacích dílců.</w:t>
            </w:r>
          </w:p>
          <w:p w14:paraId="04BD7900" w14:textId="77777777" w:rsidR="005A514E" w:rsidRDefault="005A514E" w:rsidP="004C352E">
            <w:pPr>
              <w:pStyle w:val="Odstavecseseznamem"/>
              <w:numPr>
                <w:ilvl w:val="0"/>
                <w:numId w:val="108"/>
              </w:numPr>
            </w:pPr>
            <w:r>
              <w:t>Napínaní svršků na kopyto.</w:t>
            </w:r>
          </w:p>
          <w:p w14:paraId="73D7B07D" w14:textId="77777777" w:rsidR="005A514E" w:rsidRPr="00443B45" w:rsidRDefault="005A514E" w:rsidP="004C352E">
            <w:pPr>
              <w:pStyle w:val="Odstavecseseznamem"/>
              <w:numPr>
                <w:ilvl w:val="0"/>
                <w:numId w:val="108"/>
              </w:numPr>
            </w:pPr>
            <w:r w:rsidRPr="00443B45">
              <w:t>Dokončení zhotoveného páru.</w:t>
            </w:r>
          </w:p>
          <w:p w14:paraId="349AB428" w14:textId="1A7BFC8C" w:rsidR="005A514E" w:rsidRDefault="005A514E" w:rsidP="004C352E">
            <w:pPr>
              <w:pStyle w:val="Odstavecseseznamem"/>
              <w:numPr>
                <w:ilvl w:val="0"/>
                <w:numId w:val="108"/>
              </w:numPr>
              <w:spacing w:after="120"/>
            </w:pPr>
            <w:r>
              <w:t>Prezentace vytvořených vzorků galanterního výrobku a obuvi</w:t>
            </w:r>
            <w:r w:rsidR="00750D0F">
              <w:t>.</w:t>
            </w:r>
          </w:p>
          <w:p w14:paraId="1B0F51C8" w14:textId="77777777" w:rsidR="00095EE6" w:rsidRPr="0007072C" w:rsidRDefault="00095EE6" w:rsidP="00095EE6">
            <w:pPr>
              <w:jc w:val="both"/>
              <w:rPr>
                <w:b/>
                <w:bCs/>
              </w:rPr>
            </w:pPr>
            <w:r w:rsidRPr="0007072C">
              <w:rPr>
                <w:b/>
                <w:bCs/>
              </w:rPr>
              <w:t>Výsledky učení:</w:t>
            </w:r>
          </w:p>
          <w:p w14:paraId="35C12186" w14:textId="77777777" w:rsidR="00095EE6" w:rsidRDefault="00095EE6" w:rsidP="00095EE6">
            <w:pPr>
              <w:jc w:val="both"/>
            </w:pPr>
            <w:r w:rsidRPr="0055221B">
              <w:t>Odborné znalosti – po absolvování předmětu student umí:</w:t>
            </w:r>
          </w:p>
          <w:p w14:paraId="7DBDFD83" w14:textId="1CA903B6" w:rsidR="00C21D79" w:rsidRDefault="00A70A0B" w:rsidP="004C352E">
            <w:pPr>
              <w:pStyle w:val="Odstavecseseznamem"/>
              <w:numPr>
                <w:ilvl w:val="0"/>
                <w:numId w:val="50"/>
              </w:numPr>
              <w:jc w:val="both"/>
            </w:pPr>
            <w:r>
              <w:t>popsat manipulaci s</w:t>
            </w:r>
            <w:r w:rsidR="00A940C8">
              <w:t> </w:t>
            </w:r>
            <w:r>
              <w:t>materiálem</w:t>
            </w:r>
            <w:r w:rsidR="00A940C8">
              <w:t xml:space="preserve"> pro pokročilejší galanterní výrobek</w:t>
            </w:r>
          </w:p>
          <w:p w14:paraId="34D94C97" w14:textId="1410112E" w:rsidR="008B2EC9" w:rsidRDefault="00621912" w:rsidP="004C352E">
            <w:pPr>
              <w:pStyle w:val="Odstavecseseznamem"/>
              <w:numPr>
                <w:ilvl w:val="0"/>
                <w:numId w:val="50"/>
              </w:numPr>
              <w:jc w:val="both"/>
            </w:pPr>
            <w:r>
              <w:t>verbálně</w:t>
            </w:r>
            <w:r w:rsidR="00336B79">
              <w:t xml:space="preserve"> definovat</w:t>
            </w:r>
            <w:r>
              <w:t xml:space="preserve"> přípravu výroby páru nártového střihu podle připravených šablon</w:t>
            </w:r>
            <w:r w:rsidR="00CD1B3B">
              <w:t xml:space="preserve"> </w:t>
            </w:r>
          </w:p>
          <w:p w14:paraId="43FDADA3" w14:textId="42D81280" w:rsidR="00A70A0B" w:rsidRPr="0055221B" w:rsidRDefault="008B2EC9" w:rsidP="004C352E">
            <w:pPr>
              <w:pStyle w:val="Odstavecseseznamem"/>
              <w:numPr>
                <w:ilvl w:val="0"/>
                <w:numId w:val="50"/>
              </w:numPr>
              <w:jc w:val="both"/>
            </w:pPr>
            <w:r>
              <w:t xml:space="preserve">popsat </w:t>
            </w:r>
            <w:r w:rsidR="00CD1B3B">
              <w:t>spojování jednotlivých dílců</w:t>
            </w:r>
          </w:p>
          <w:p w14:paraId="4D2FF08A" w14:textId="77777777" w:rsidR="00095EE6" w:rsidRDefault="00095EE6" w:rsidP="00095EE6">
            <w:pPr>
              <w:jc w:val="both"/>
            </w:pPr>
            <w:r w:rsidRPr="0055221B">
              <w:t>Odborné dovednosti – po absolvování předmětu student umí:</w:t>
            </w:r>
          </w:p>
          <w:p w14:paraId="1847BC3C" w14:textId="21943564" w:rsidR="00C21D79" w:rsidRDefault="00C21D79" w:rsidP="004C352E">
            <w:pPr>
              <w:pStyle w:val="Odstavecseseznamem"/>
              <w:numPr>
                <w:ilvl w:val="0"/>
                <w:numId w:val="50"/>
              </w:numPr>
              <w:jc w:val="both"/>
            </w:pPr>
            <w:r>
              <w:t xml:space="preserve">další techniky oddělování a spojování materiálů </w:t>
            </w:r>
          </w:p>
          <w:p w14:paraId="32E54F79" w14:textId="77777777" w:rsidR="00C21D79" w:rsidRDefault="00C21D79" w:rsidP="004C352E">
            <w:pPr>
              <w:pStyle w:val="Odstavecseseznamem"/>
              <w:numPr>
                <w:ilvl w:val="0"/>
                <w:numId w:val="50"/>
              </w:numPr>
              <w:jc w:val="both"/>
            </w:pPr>
            <w:r>
              <w:t xml:space="preserve">techniky úpravy obvodů dílců a aplikaci tuhých spojovačů </w:t>
            </w:r>
          </w:p>
          <w:p w14:paraId="612A3FAD" w14:textId="40F7CB95" w:rsidR="001B4391" w:rsidRPr="005A0406" w:rsidRDefault="00C21D79" w:rsidP="004C352E">
            <w:pPr>
              <w:pStyle w:val="Odstavecseseznamem"/>
              <w:numPr>
                <w:ilvl w:val="0"/>
                <w:numId w:val="50"/>
              </w:numPr>
              <w:jc w:val="both"/>
            </w:pPr>
            <w:r>
              <w:t>má zkušenosti s dalšími střihovými řešeními svršku obuvi a s jejich tvarováním na kopyto</w:t>
            </w:r>
            <w:r w:rsidR="00A940C8">
              <w:t xml:space="preserve"> pro pokročilejší galanterní výrobek</w:t>
            </w:r>
          </w:p>
        </w:tc>
      </w:tr>
      <w:tr w:rsidR="001B4391" w14:paraId="73C2EBBE" w14:textId="77777777" w:rsidTr="00ED2E00">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A9C5991" w14:textId="476FD85E" w:rsidR="001B4391" w:rsidRPr="001452AD" w:rsidRDefault="000F3BB8" w:rsidP="001B4391">
            <w:pPr>
              <w:jc w:val="both"/>
              <w:rPr>
                <w:highlight w:val="yellow"/>
              </w:rPr>
            </w:pPr>
            <w:r w:rsidRPr="001E1ACB">
              <w:rPr>
                <w:b/>
              </w:rPr>
              <w:t>Metody výuky</w:t>
            </w:r>
            <w:r w:rsidDel="000F3BB8">
              <w:rPr>
                <w:b/>
              </w:rPr>
              <w:t xml:space="preserve"> </w:t>
            </w:r>
          </w:p>
        </w:tc>
        <w:tc>
          <w:tcPr>
            <w:tcW w:w="6703" w:type="dxa"/>
            <w:gridSpan w:val="7"/>
            <w:tcBorders>
              <w:top w:val="single" w:sz="4" w:space="0" w:color="auto"/>
              <w:left w:val="single" w:sz="4" w:space="0" w:color="auto"/>
              <w:bottom w:val="nil"/>
              <w:right w:val="single" w:sz="4" w:space="0" w:color="auto"/>
            </w:tcBorders>
          </w:tcPr>
          <w:p w14:paraId="1B24F475" w14:textId="77777777" w:rsidR="001B4391" w:rsidRPr="001452AD" w:rsidRDefault="001B4391" w:rsidP="001B4391">
            <w:pPr>
              <w:jc w:val="both"/>
              <w:rPr>
                <w:highlight w:val="yellow"/>
              </w:rPr>
            </w:pPr>
          </w:p>
        </w:tc>
      </w:tr>
      <w:tr w:rsidR="001B4391" w14:paraId="3DA6A8DC" w14:textId="77777777" w:rsidTr="00ED2E00">
        <w:trPr>
          <w:trHeight w:val="698"/>
        </w:trPr>
        <w:tc>
          <w:tcPr>
            <w:tcW w:w="9855" w:type="dxa"/>
            <w:gridSpan w:val="9"/>
            <w:tcBorders>
              <w:top w:val="nil"/>
              <w:bottom w:val="single" w:sz="4" w:space="0" w:color="auto"/>
            </w:tcBorders>
          </w:tcPr>
          <w:p w14:paraId="26FD53F1" w14:textId="77777777" w:rsidR="009A5BB0" w:rsidRPr="0055221B" w:rsidRDefault="009A5BB0" w:rsidP="004C352E">
            <w:pPr>
              <w:pStyle w:val="Odstavecseseznamem"/>
              <w:numPr>
                <w:ilvl w:val="0"/>
                <w:numId w:val="50"/>
              </w:numPr>
              <w:jc w:val="both"/>
            </w:pPr>
            <w:r w:rsidRPr="0055221B">
              <w:t>dialogická (diskuze, rozhovor, brainstorming)</w:t>
            </w:r>
          </w:p>
          <w:p w14:paraId="38FB3112" w14:textId="77777777" w:rsidR="009A5BB0" w:rsidRPr="0055221B" w:rsidRDefault="009A5BB0" w:rsidP="004C352E">
            <w:pPr>
              <w:pStyle w:val="Odstavecseseznamem"/>
              <w:numPr>
                <w:ilvl w:val="0"/>
                <w:numId w:val="50"/>
              </w:numPr>
              <w:jc w:val="both"/>
            </w:pPr>
            <w:r w:rsidRPr="0055221B">
              <w:t>individuální práce studentů</w:t>
            </w:r>
          </w:p>
          <w:p w14:paraId="17DABD8E" w14:textId="3EBB7819" w:rsidR="001B4391" w:rsidRDefault="009A5BB0" w:rsidP="004C352E">
            <w:pPr>
              <w:pStyle w:val="Odstavecseseznamem"/>
              <w:numPr>
                <w:ilvl w:val="0"/>
                <w:numId w:val="50"/>
              </w:numPr>
              <w:jc w:val="both"/>
            </w:pPr>
            <w:r w:rsidRPr="0055221B">
              <w:t>praktické procvičování</w:t>
            </w:r>
          </w:p>
        </w:tc>
      </w:tr>
      <w:tr w:rsidR="001B4391" w14:paraId="06DEFCE5" w14:textId="77777777" w:rsidTr="00ED2E00">
        <w:trPr>
          <w:trHeight w:val="265"/>
        </w:trPr>
        <w:tc>
          <w:tcPr>
            <w:tcW w:w="3653" w:type="dxa"/>
            <w:gridSpan w:val="3"/>
            <w:tcBorders>
              <w:top w:val="single" w:sz="4" w:space="0" w:color="auto"/>
            </w:tcBorders>
            <w:shd w:val="clear" w:color="auto" w:fill="F7CAAC"/>
          </w:tcPr>
          <w:p w14:paraId="3DA8C335" w14:textId="77777777" w:rsidR="001B4391" w:rsidRDefault="001B4391" w:rsidP="001B4391">
            <w:pPr>
              <w:jc w:val="both"/>
            </w:pPr>
            <w:r>
              <w:rPr>
                <w:b/>
              </w:rPr>
              <w:t>Studijní literatura a studijní pomůcky</w:t>
            </w:r>
          </w:p>
        </w:tc>
        <w:tc>
          <w:tcPr>
            <w:tcW w:w="6202" w:type="dxa"/>
            <w:gridSpan w:val="6"/>
            <w:tcBorders>
              <w:top w:val="single" w:sz="4" w:space="0" w:color="auto"/>
              <w:bottom w:val="nil"/>
            </w:tcBorders>
          </w:tcPr>
          <w:p w14:paraId="0E55A671" w14:textId="77777777" w:rsidR="001B4391" w:rsidRDefault="001B4391" w:rsidP="001B4391">
            <w:pPr>
              <w:jc w:val="both"/>
            </w:pPr>
          </w:p>
        </w:tc>
      </w:tr>
      <w:tr w:rsidR="001B4391" w14:paraId="7D8E51D3" w14:textId="77777777" w:rsidTr="000A415C">
        <w:trPr>
          <w:trHeight w:val="850"/>
        </w:trPr>
        <w:tc>
          <w:tcPr>
            <w:tcW w:w="9855" w:type="dxa"/>
            <w:gridSpan w:val="9"/>
            <w:tcBorders>
              <w:top w:val="nil"/>
            </w:tcBorders>
          </w:tcPr>
          <w:p w14:paraId="3266226B" w14:textId="77777777" w:rsidR="000E0523" w:rsidRDefault="000E0523" w:rsidP="000E0523">
            <w:pPr>
              <w:jc w:val="both"/>
              <w:rPr>
                <w:b/>
              </w:rPr>
            </w:pPr>
            <w:r w:rsidRPr="003F7F55">
              <w:rPr>
                <w:b/>
              </w:rPr>
              <w:t>Povinná:</w:t>
            </w:r>
          </w:p>
          <w:p w14:paraId="051C6EE1" w14:textId="77777777" w:rsidR="00272F7F" w:rsidRDefault="00272F7F" w:rsidP="00272F7F">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2ED6590C" w14:textId="77777777" w:rsidR="00272F7F" w:rsidRDefault="00272F7F" w:rsidP="00272F7F">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7022FABF" w14:textId="77777777" w:rsidR="00272F7F" w:rsidRPr="00EA2337" w:rsidRDefault="00272F7F" w:rsidP="00272F7F">
            <w:pPr>
              <w:rPr>
                <w:bCs/>
              </w:rPr>
            </w:pPr>
            <w:r w:rsidRPr="00EA2337">
              <w:rPr>
                <w:bCs/>
              </w:rPr>
              <w:t xml:space="preserve">INGRAMS, </w:t>
            </w:r>
            <w:proofErr w:type="spellStart"/>
            <w:r w:rsidRPr="00EA2337">
              <w:rPr>
                <w:bCs/>
              </w:rPr>
              <w:t>Otis</w:t>
            </w:r>
            <w:proofErr w:type="spellEnd"/>
            <w:r w:rsidRPr="00EA2337">
              <w:rPr>
                <w:bCs/>
              </w:rPr>
              <w:t xml:space="preserve">. </w:t>
            </w:r>
            <w:r w:rsidRPr="00EA2337">
              <w:rPr>
                <w:bCs/>
                <w:i/>
                <w:iCs/>
              </w:rPr>
              <w:t>Práce s kůží: tradiční řemeslo v moderní době</w:t>
            </w:r>
            <w:r w:rsidRPr="00EA2337">
              <w:rPr>
                <w:bCs/>
              </w:rPr>
              <w:t>. V Praze: Metafora, 2018. ISBN 978-80-7359-549-4.</w:t>
            </w:r>
          </w:p>
          <w:p w14:paraId="08FA65FB" w14:textId="77777777" w:rsidR="00272F7F" w:rsidRDefault="00272F7F" w:rsidP="00272F7F">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0926F394" w14:textId="77777777" w:rsidR="00272F7F" w:rsidRDefault="00272F7F" w:rsidP="00272F7F">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ISBN 9788073189433.</w:t>
            </w:r>
          </w:p>
          <w:p w14:paraId="43A49EDC" w14:textId="77777777" w:rsidR="00272F7F" w:rsidRDefault="00272F7F" w:rsidP="000E0523">
            <w:pPr>
              <w:jc w:val="both"/>
              <w:rPr>
                <w:b/>
              </w:rPr>
            </w:pPr>
          </w:p>
          <w:p w14:paraId="13D09710" w14:textId="38CDA0F5" w:rsidR="000E0523" w:rsidRPr="003F7F55" w:rsidRDefault="000E0523" w:rsidP="000E0523">
            <w:pPr>
              <w:jc w:val="both"/>
              <w:rPr>
                <w:b/>
              </w:rPr>
            </w:pPr>
            <w:r w:rsidRPr="003F7F55">
              <w:rPr>
                <w:b/>
              </w:rPr>
              <w:lastRenderedPageBreak/>
              <w:t>Doporučená:</w:t>
            </w:r>
          </w:p>
          <w:p w14:paraId="443FF410" w14:textId="77777777" w:rsidR="000E0523" w:rsidRDefault="000E0523" w:rsidP="000E0523">
            <w:pPr>
              <w:jc w:val="both"/>
            </w:pPr>
            <w:r w:rsidRPr="00EA2337">
              <w:t xml:space="preserve">HATFIELD, C. B. </w:t>
            </w:r>
            <w:proofErr w:type="spellStart"/>
            <w:r w:rsidRPr="00A53CFC">
              <w:rPr>
                <w:i/>
                <w:iCs/>
              </w:rPr>
              <w:t>Designing</w:t>
            </w:r>
            <w:proofErr w:type="spellEnd"/>
            <w:r w:rsidRPr="00A53CFC">
              <w:rPr>
                <w:i/>
                <w:iCs/>
              </w:rPr>
              <w:t xml:space="preserve">, </w:t>
            </w:r>
            <w:proofErr w:type="spellStart"/>
            <w:r w:rsidRPr="00A53CFC">
              <w:rPr>
                <w:i/>
                <w:iCs/>
              </w:rPr>
              <w:t>cutting</w:t>
            </w:r>
            <w:proofErr w:type="spellEnd"/>
            <w:r w:rsidRPr="00A53CFC">
              <w:rPr>
                <w:i/>
                <w:iCs/>
              </w:rPr>
              <w:t xml:space="preserve"> and </w:t>
            </w:r>
            <w:proofErr w:type="spellStart"/>
            <w:r w:rsidRPr="00A53CFC">
              <w:rPr>
                <w:i/>
                <w:iCs/>
              </w:rPr>
              <w:t>grading</w:t>
            </w:r>
            <w:proofErr w:type="spellEnd"/>
            <w:r w:rsidRPr="00A53CFC">
              <w:rPr>
                <w:i/>
                <w:iCs/>
              </w:rPr>
              <w:t xml:space="preserve"> </w:t>
            </w:r>
            <w:proofErr w:type="spellStart"/>
            <w:r w:rsidRPr="00A53CFC">
              <w:rPr>
                <w:i/>
                <w:iCs/>
              </w:rPr>
              <w:t>boot</w:t>
            </w:r>
            <w:proofErr w:type="spellEnd"/>
            <w:r w:rsidRPr="00A53CFC">
              <w:rPr>
                <w:i/>
                <w:iCs/>
              </w:rPr>
              <w:t xml:space="preserve"> and </w:t>
            </w:r>
            <w:proofErr w:type="spellStart"/>
            <w:r w:rsidRPr="00A53CFC">
              <w:rPr>
                <w:i/>
                <w:iCs/>
              </w:rPr>
              <w:t>shoe</w:t>
            </w:r>
            <w:proofErr w:type="spellEnd"/>
            <w:r w:rsidRPr="00A53CFC">
              <w:rPr>
                <w:i/>
                <w:iCs/>
              </w:rPr>
              <w:t xml:space="preserve"> </w:t>
            </w:r>
            <w:proofErr w:type="spellStart"/>
            <w:r w:rsidRPr="00A53CFC">
              <w:rPr>
                <w:i/>
                <w:iCs/>
              </w:rPr>
              <w:t>patterns</w:t>
            </w:r>
            <w:proofErr w:type="spellEnd"/>
            <w:r w:rsidRPr="00A53CFC">
              <w:rPr>
                <w:i/>
                <w:iCs/>
              </w:rPr>
              <w:t xml:space="preserve">, and </w:t>
            </w:r>
            <w:proofErr w:type="spellStart"/>
            <w:r w:rsidRPr="00A53CFC">
              <w:rPr>
                <w:i/>
                <w:iCs/>
              </w:rPr>
              <w:t>complete</w:t>
            </w:r>
            <w:proofErr w:type="spellEnd"/>
            <w:r w:rsidRPr="00A53CFC">
              <w:rPr>
                <w:i/>
                <w:iCs/>
              </w:rPr>
              <w:t xml:space="preserve"> </w:t>
            </w:r>
            <w:proofErr w:type="spellStart"/>
            <w:r w:rsidRPr="00A53CFC">
              <w:rPr>
                <w:i/>
                <w:iCs/>
              </w:rPr>
              <w:t>manual</w:t>
            </w:r>
            <w:proofErr w:type="spellEnd"/>
            <w:r w:rsidRPr="00A53CFC">
              <w:rPr>
                <w:i/>
                <w:iCs/>
              </w:rPr>
              <w:t xml:space="preserve"> </w:t>
            </w:r>
            <w:proofErr w:type="spellStart"/>
            <w:r w:rsidRPr="00A53CFC">
              <w:rPr>
                <w:i/>
                <w:iCs/>
              </w:rPr>
              <w:t>for</w:t>
            </w:r>
            <w:proofErr w:type="spellEnd"/>
            <w:r w:rsidRPr="00A53CFC">
              <w:rPr>
                <w:i/>
                <w:iCs/>
              </w:rPr>
              <w:t xml:space="preserve"> </w:t>
            </w:r>
            <w:proofErr w:type="spellStart"/>
            <w:r w:rsidRPr="00A53CFC">
              <w:rPr>
                <w:i/>
                <w:iCs/>
              </w:rPr>
              <w:t>the</w:t>
            </w:r>
            <w:proofErr w:type="spellEnd"/>
            <w:r w:rsidRPr="00A53CFC">
              <w:rPr>
                <w:i/>
                <w:iCs/>
              </w:rPr>
              <w:t xml:space="preserve"> </w:t>
            </w:r>
            <w:proofErr w:type="spellStart"/>
            <w:r w:rsidRPr="00A53CFC">
              <w:rPr>
                <w:i/>
                <w:iCs/>
              </w:rPr>
              <w:t>stitching</w:t>
            </w:r>
            <w:proofErr w:type="spellEnd"/>
            <w:r w:rsidRPr="00A53CFC">
              <w:rPr>
                <w:i/>
                <w:iCs/>
              </w:rPr>
              <w:t xml:space="preserve"> </w:t>
            </w:r>
            <w:proofErr w:type="spellStart"/>
            <w:r w:rsidRPr="00A53CFC">
              <w:rPr>
                <w:i/>
                <w:iCs/>
              </w:rPr>
              <w:t>room</w:t>
            </w:r>
            <w:proofErr w:type="spellEnd"/>
            <w:r w:rsidRPr="00A53CFC">
              <w:rPr>
                <w:i/>
                <w:iCs/>
              </w:rPr>
              <w:t>.</w:t>
            </w:r>
            <w:r w:rsidRPr="00EA2337">
              <w:t xml:space="preserve"> USA: ICG testing, 2017. ISBN 978-1-4733-3827-2. </w:t>
            </w:r>
          </w:p>
          <w:p w14:paraId="33988761" w14:textId="6482ECF1" w:rsidR="001B4391" w:rsidRDefault="000E0523" w:rsidP="000E0523">
            <w:pPr>
              <w:jc w:val="both"/>
            </w:pPr>
            <w:r w:rsidRPr="00EA2337">
              <w:t xml:space="preserve">MICHAEL, Valerie. </w:t>
            </w:r>
            <w:proofErr w:type="spellStart"/>
            <w:r w:rsidRPr="00EA2337">
              <w:rPr>
                <w:i/>
                <w:iCs/>
              </w:rPr>
              <w:t>The</w:t>
            </w:r>
            <w:proofErr w:type="spellEnd"/>
            <w:r w:rsidRPr="00EA2337">
              <w:rPr>
                <w:i/>
                <w:iCs/>
              </w:rPr>
              <w:t xml:space="preserve"> </w:t>
            </w:r>
            <w:proofErr w:type="spellStart"/>
            <w:r w:rsidRPr="00EA2337">
              <w:rPr>
                <w:i/>
                <w:iCs/>
              </w:rPr>
              <w:t>leatherworking</w:t>
            </w:r>
            <w:proofErr w:type="spellEnd"/>
            <w:r w:rsidRPr="00EA2337">
              <w:rPr>
                <w:i/>
                <w:iCs/>
              </w:rPr>
              <w:t xml:space="preserve"> handbook: a </w:t>
            </w:r>
            <w:proofErr w:type="spellStart"/>
            <w:r w:rsidRPr="00EA2337">
              <w:rPr>
                <w:i/>
                <w:iCs/>
              </w:rPr>
              <w:t>practical</w:t>
            </w:r>
            <w:proofErr w:type="spellEnd"/>
            <w:r w:rsidRPr="00EA2337">
              <w:rPr>
                <w:i/>
                <w:iCs/>
              </w:rPr>
              <w:t xml:space="preserve"> </w:t>
            </w:r>
            <w:proofErr w:type="spellStart"/>
            <w:r w:rsidRPr="00EA2337">
              <w:rPr>
                <w:i/>
                <w:iCs/>
              </w:rPr>
              <w:t>illustrated</w:t>
            </w:r>
            <w:proofErr w:type="spellEnd"/>
            <w:r w:rsidRPr="00EA2337">
              <w:rPr>
                <w:i/>
                <w:iCs/>
              </w:rPr>
              <w:t xml:space="preserve"> </w:t>
            </w:r>
            <w:proofErr w:type="spellStart"/>
            <w:r w:rsidRPr="00EA2337">
              <w:rPr>
                <w:i/>
                <w:iCs/>
              </w:rPr>
              <w:t>sourcebook</w:t>
            </w:r>
            <w:proofErr w:type="spellEnd"/>
            <w:r w:rsidRPr="00EA2337">
              <w:rPr>
                <w:i/>
                <w:iCs/>
              </w:rPr>
              <w:t xml:space="preserve"> </w:t>
            </w:r>
            <w:proofErr w:type="spellStart"/>
            <w:r w:rsidRPr="00EA2337">
              <w:rPr>
                <w:i/>
                <w:iCs/>
              </w:rPr>
              <w:t>of</w:t>
            </w:r>
            <w:proofErr w:type="spellEnd"/>
            <w:r w:rsidRPr="00EA2337">
              <w:rPr>
                <w:i/>
                <w:iCs/>
              </w:rPr>
              <w:t xml:space="preserve"> </w:t>
            </w:r>
            <w:proofErr w:type="spellStart"/>
            <w:r w:rsidRPr="00EA2337">
              <w:rPr>
                <w:i/>
                <w:iCs/>
              </w:rPr>
              <w:t>techniques</w:t>
            </w:r>
            <w:proofErr w:type="spellEnd"/>
            <w:r w:rsidRPr="00EA2337">
              <w:rPr>
                <w:i/>
                <w:iCs/>
              </w:rPr>
              <w:t xml:space="preserve"> and </w:t>
            </w:r>
            <w:proofErr w:type="spellStart"/>
            <w:r w:rsidRPr="00EA2337">
              <w:rPr>
                <w:i/>
                <w:iCs/>
              </w:rPr>
              <w:t>projects</w:t>
            </w:r>
            <w:proofErr w:type="spellEnd"/>
            <w:r w:rsidRPr="00EA2337">
              <w:t xml:space="preserve">. London: </w:t>
            </w:r>
            <w:proofErr w:type="spellStart"/>
            <w:r w:rsidRPr="00EA2337">
              <w:t>Cassell</w:t>
            </w:r>
            <w:proofErr w:type="spellEnd"/>
            <w:r w:rsidRPr="00EA2337">
              <w:t xml:space="preserve"> </w:t>
            </w:r>
            <w:proofErr w:type="spellStart"/>
            <w:r w:rsidRPr="00EA2337">
              <w:t>Illustrated</w:t>
            </w:r>
            <w:proofErr w:type="spellEnd"/>
            <w:r w:rsidRPr="00EA2337">
              <w:t>, 2006. ISBN 9781844034741.</w:t>
            </w:r>
          </w:p>
        </w:tc>
      </w:tr>
      <w:tr w:rsidR="001B4391" w14:paraId="3127CDE0" w14:textId="77777777" w:rsidTr="00ED2E00">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7E617B1" w14:textId="38B99C74" w:rsidR="001B4391" w:rsidRDefault="001B4391" w:rsidP="001B4391">
            <w:pPr>
              <w:jc w:val="center"/>
              <w:rPr>
                <w:b/>
              </w:rPr>
            </w:pPr>
            <w:r>
              <w:rPr>
                <w:b/>
              </w:rPr>
              <w:lastRenderedPageBreak/>
              <w:t>Informace ke kombinované nebo distanční formě</w:t>
            </w:r>
          </w:p>
        </w:tc>
      </w:tr>
      <w:tr w:rsidR="001B4391" w14:paraId="0DA1E557" w14:textId="77777777" w:rsidTr="00ED2E00">
        <w:tc>
          <w:tcPr>
            <w:tcW w:w="4787" w:type="dxa"/>
            <w:gridSpan w:val="4"/>
            <w:tcBorders>
              <w:top w:val="single" w:sz="2" w:space="0" w:color="auto"/>
            </w:tcBorders>
            <w:shd w:val="clear" w:color="auto" w:fill="F7CAAC"/>
          </w:tcPr>
          <w:p w14:paraId="5F11C56B" w14:textId="77777777" w:rsidR="001B4391" w:rsidRDefault="001B4391" w:rsidP="001B4391">
            <w:pPr>
              <w:jc w:val="both"/>
            </w:pPr>
            <w:r>
              <w:rPr>
                <w:b/>
              </w:rPr>
              <w:t>Rozsah konzultací (soustředění)</w:t>
            </w:r>
          </w:p>
        </w:tc>
        <w:tc>
          <w:tcPr>
            <w:tcW w:w="889" w:type="dxa"/>
            <w:tcBorders>
              <w:top w:val="single" w:sz="2" w:space="0" w:color="auto"/>
            </w:tcBorders>
          </w:tcPr>
          <w:p w14:paraId="47CF78CE" w14:textId="77777777" w:rsidR="001B4391" w:rsidRDefault="001B4391" w:rsidP="001B4391">
            <w:pPr>
              <w:jc w:val="both"/>
            </w:pPr>
          </w:p>
        </w:tc>
        <w:tc>
          <w:tcPr>
            <w:tcW w:w="4179" w:type="dxa"/>
            <w:gridSpan w:val="4"/>
            <w:tcBorders>
              <w:top w:val="single" w:sz="2" w:space="0" w:color="auto"/>
            </w:tcBorders>
            <w:shd w:val="clear" w:color="auto" w:fill="F7CAAC"/>
          </w:tcPr>
          <w:p w14:paraId="7D5A55FE" w14:textId="77777777" w:rsidR="001B4391" w:rsidRDefault="001B4391" w:rsidP="001B4391">
            <w:pPr>
              <w:jc w:val="both"/>
              <w:rPr>
                <w:b/>
              </w:rPr>
            </w:pPr>
            <w:r>
              <w:rPr>
                <w:b/>
              </w:rPr>
              <w:t xml:space="preserve">hodin </w:t>
            </w:r>
          </w:p>
        </w:tc>
      </w:tr>
      <w:tr w:rsidR="001B4391" w14:paraId="5CBC153F" w14:textId="77777777" w:rsidTr="00ED2E00">
        <w:tc>
          <w:tcPr>
            <w:tcW w:w="9855" w:type="dxa"/>
            <w:gridSpan w:val="9"/>
            <w:shd w:val="clear" w:color="auto" w:fill="F7CAAC"/>
          </w:tcPr>
          <w:p w14:paraId="16E7FC05" w14:textId="77777777" w:rsidR="001B4391" w:rsidRDefault="001B4391" w:rsidP="001B4391">
            <w:pPr>
              <w:jc w:val="both"/>
              <w:rPr>
                <w:b/>
              </w:rPr>
            </w:pPr>
            <w:r>
              <w:rPr>
                <w:b/>
              </w:rPr>
              <w:t>Informace o způsobu kontaktu s vyučujícím</w:t>
            </w:r>
          </w:p>
        </w:tc>
      </w:tr>
      <w:tr w:rsidR="001B4391" w14:paraId="17768FBA" w14:textId="77777777" w:rsidTr="00ED2E00">
        <w:trPr>
          <w:trHeight w:val="251"/>
        </w:trPr>
        <w:tc>
          <w:tcPr>
            <w:tcW w:w="9855" w:type="dxa"/>
            <w:gridSpan w:val="9"/>
          </w:tcPr>
          <w:p w14:paraId="3687EC07" w14:textId="7CFB3590" w:rsidR="00495720" w:rsidRDefault="00495720" w:rsidP="001B4391">
            <w:pPr>
              <w:jc w:val="both"/>
            </w:pPr>
          </w:p>
        </w:tc>
      </w:tr>
    </w:tbl>
    <w:p w14:paraId="4FD798B5" w14:textId="77777777" w:rsidR="00272F7F" w:rsidRDefault="00272F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4742C7" w14:paraId="542F93D3" w14:textId="77777777" w:rsidTr="000A07D0">
        <w:tc>
          <w:tcPr>
            <w:tcW w:w="9855" w:type="dxa"/>
            <w:gridSpan w:val="9"/>
            <w:tcBorders>
              <w:bottom w:val="double" w:sz="4" w:space="0" w:color="auto"/>
            </w:tcBorders>
            <w:shd w:val="clear" w:color="auto" w:fill="BDD6EE"/>
          </w:tcPr>
          <w:p w14:paraId="43A2B611" w14:textId="1D6F3F2E" w:rsidR="004742C7" w:rsidRDefault="004742C7" w:rsidP="00660D30">
            <w:pPr>
              <w:jc w:val="both"/>
              <w:rPr>
                <w:b/>
                <w:sz w:val="28"/>
              </w:rPr>
            </w:pPr>
            <w:r>
              <w:lastRenderedPageBreak/>
              <w:br w:type="page"/>
            </w:r>
            <w:r>
              <w:rPr>
                <w:b/>
                <w:sz w:val="28"/>
              </w:rPr>
              <w:t>B-III – Charakteristika studijního předmětu</w:t>
            </w:r>
          </w:p>
        </w:tc>
      </w:tr>
      <w:tr w:rsidR="004742C7" w14:paraId="51700A76" w14:textId="77777777" w:rsidTr="000A07D0">
        <w:tc>
          <w:tcPr>
            <w:tcW w:w="3086" w:type="dxa"/>
            <w:tcBorders>
              <w:top w:val="double" w:sz="4" w:space="0" w:color="auto"/>
            </w:tcBorders>
            <w:shd w:val="clear" w:color="auto" w:fill="F7CAAC"/>
          </w:tcPr>
          <w:p w14:paraId="4046E3D6" w14:textId="77777777" w:rsidR="004742C7" w:rsidRDefault="004742C7" w:rsidP="00F9400F">
            <w:pPr>
              <w:rPr>
                <w:b/>
              </w:rPr>
            </w:pPr>
            <w:r>
              <w:rPr>
                <w:b/>
              </w:rPr>
              <w:t>Název studijního předmětu</w:t>
            </w:r>
          </w:p>
        </w:tc>
        <w:tc>
          <w:tcPr>
            <w:tcW w:w="6769" w:type="dxa"/>
            <w:gridSpan w:val="8"/>
            <w:tcBorders>
              <w:top w:val="double" w:sz="4" w:space="0" w:color="auto"/>
            </w:tcBorders>
          </w:tcPr>
          <w:p w14:paraId="7A9F6EF1" w14:textId="3FD5D245" w:rsidR="004742C7" w:rsidRDefault="004742C7" w:rsidP="00F9400F">
            <w:r>
              <w:t>Dílenská praxe 3</w:t>
            </w:r>
          </w:p>
        </w:tc>
      </w:tr>
      <w:tr w:rsidR="004742C7" w14:paraId="73E669A6" w14:textId="77777777" w:rsidTr="000A07D0">
        <w:tc>
          <w:tcPr>
            <w:tcW w:w="3086" w:type="dxa"/>
            <w:shd w:val="clear" w:color="auto" w:fill="F7CAAC"/>
          </w:tcPr>
          <w:p w14:paraId="524E34E5" w14:textId="77777777" w:rsidR="004742C7" w:rsidRDefault="004742C7" w:rsidP="00F9400F">
            <w:pPr>
              <w:rPr>
                <w:b/>
              </w:rPr>
            </w:pPr>
            <w:r>
              <w:rPr>
                <w:b/>
              </w:rPr>
              <w:t>Typ předmětu</w:t>
            </w:r>
          </w:p>
        </w:tc>
        <w:tc>
          <w:tcPr>
            <w:tcW w:w="3406" w:type="dxa"/>
            <w:gridSpan w:val="5"/>
          </w:tcPr>
          <w:p w14:paraId="1D5021D7" w14:textId="77777777" w:rsidR="004742C7" w:rsidRDefault="004742C7" w:rsidP="00F9400F">
            <w:r>
              <w:t>povinný</w:t>
            </w:r>
          </w:p>
        </w:tc>
        <w:tc>
          <w:tcPr>
            <w:tcW w:w="2695" w:type="dxa"/>
            <w:gridSpan w:val="2"/>
            <w:shd w:val="clear" w:color="auto" w:fill="F7CAAC"/>
          </w:tcPr>
          <w:p w14:paraId="262EF71F" w14:textId="77777777" w:rsidR="004742C7" w:rsidRDefault="004742C7" w:rsidP="00F9400F">
            <w:r>
              <w:rPr>
                <w:b/>
              </w:rPr>
              <w:t>doporučený ročník / semestr</w:t>
            </w:r>
          </w:p>
        </w:tc>
        <w:tc>
          <w:tcPr>
            <w:tcW w:w="668" w:type="dxa"/>
          </w:tcPr>
          <w:p w14:paraId="72CB14B5" w14:textId="5BF816CB" w:rsidR="004742C7" w:rsidRDefault="004742C7" w:rsidP="00F9400F">
            <w:r>
              <w:t>2/ZS</w:t>
            </w:r>
          </w:p>
        </w:tc>
      </w:tr>
      <w:tr w:rsidR="004742C7" w14:paraId="385154B9" w14:textId="77777777" w:rsidTr="000A07D0">
        <w:tc>
          <w:tcPr>
            <w:tcW w:w="3086" w:type="dxa"/>
            <w:shd w:val="clear" w:color="auto" w:fill="F7CAAC"/>
          </w:tcPr>
          <w:p w14:paraId="696FF5EB" w14:textId="77777777" w:rsidR="004742C7" w:rsidRDefault="004742C7" w:rsidP="00F9400F">
            <w:pPr>
              <w:rPr>
                <w:b/>
              </w:rPr>
            </w:pPr>
            <w:r>
              <w:rPr>
                <w:b/>
              </w:rPr>
              <w:t>Rozsah studijního předmětu</w:t>
            </w:r>
          </w:p>
        </w:tc>
        <w:tc>
          <w:tcPr>
            <w:tcW w:w="1701" w:type="dxa"/>
            <w:gridSpan w:val="3"/>
          </w:tcPr>
          <w:p w14:paraId="073A38E0" w14:textId="77777777" w:rsidR="004742C7" w:rsidRDefault="004742C7" w:rsidP="00F9400F">
            <w:r>
              <w:t>26c</w:t>
            </w:r>
          </w:p>
        </w:tc>
        <w:tc>
          <w:tcPr>
            <w:tcW w:w="889" w:type="dxa"/>
            <w:shd w:val="clear" w:color="auto" w:fill="F7CAAC"/>
          </w:tcPr>
          <w:p w14:paraId="5FA4B08E" w14:textId="77777777" w:rsidR="004742C7" w:rsidRDefault="004742C7" w:rsidP="00F9400F">
            <w:pPr>
              <w:rPr>
                <w:b/>
              </w:rPr>
            </w:pPr>
            <w:r>
              <w:rPr>
                <w:b/>
              </w:rPr>
              <w:t xml:space="preserve">hod. </w:t>
            </w:r>
          </w:p>
        </w:tc>
        <w:tc>
          <w:tcPr>
            <w:tcW w:w="816" w:type="dxa"/>
          </w:tcPr>
          <w:p w14:paraId="4C1626DB" w14:textId="77777777" w:rsidR="004742C7" w:rsidRDefault="004742C7" w:rsidP="00F9400F">
            <w:r>
              <w:t>26</w:t>
            </w:r>
          </w:p>
        </w:tc>
        <w:tc>
          <w:tcPr>
            <w:tcW w:w="2156" w:type="dxa"/>
            <w:shd w:val="clear" w:color="auto" w:fill="F7CAAC"/>
          </w:tcPr>
          <w:p w14:paraId="08DD6F49" w14:textId="77777777" w:rsidR="004742C7" w:rsidRDefault="004742C7" w:rsidP="00F9400F">
            <w:pPr>
              <w:rPr>
                <w:b/>
              </w:rPr>
            </w:pPr>
            <w:r>
              <w:rPr>
                <w:b/>
              </w:rPr>
              <w:t>kreditů</w:t>
            </w:r>
          </w:p>
        </w:tc>
        <w:tc>
          <w:tcPr>
            <w:tcW w:w="1207" w:type="dxa"/>
            <w:gridSpan w:val="2"/>
          </w:tcPr>
          <w:p w14:paraId="32030130" w14:textId="77777777" w:rsidR="004742C7" w:rsidRDefault="004742C7" w:rsidP="00F9400F">
            <w:r>
              <w:t>1</w:t>
            </w:r>
          </w:p>
        </w:tc>
      </w:tr>
      <w:tr w:rsidR="004742C7" w14:paraId="72F2F810" w14:textId="77777777" w:rsidTr="000A07D0">
        <w:tc>
          <w:tcPr>
            <w:tcW w:w="3086" w:type="dxa"/>
            <w:shd w:val="clear" w:color="auto" w:fill="F7CAAC"/>
          </w:tcPr>
          <w:p w14:paraId="232BFF39" w14:textId="0AE06E26" w:rsidR="004742C7" w:rsidRDefault="004742C7" w:rsidP="00F9400F">
            <w:pPr>
              <w:rPr>
                <w:b/>
                <w:sz w:val="22"/>
              </w:rPr>
            </w:pPr>
            <w:r>
              <w:rPr>
                <w:b/>
              </w:rPr>
              <w:t>Prerekvizity,</w:t>
            </w:r>
            <w:r w:rsidR="005D640F">
              <w:rPr>
                <w:b/>
              </w:rPr>
              <w:t xml:space="preserve"> </w:t>
            </w:r>
            <w:proofErr w:type="spellStart"/>
            <w:r>
              <w:rPr>
                <w:b/>
              </w:rPr>
              <w:t>korekvizity</w:t>
            </w:r>
            <w:proofErr w:type="spellEnd"/>
            <w:r>
              <w:rPr>
                <w:b/>
              </w:rPr>
              <w:t>, ekvivalence</w:t>
            </w:r>
          </w:p>
        </w:tc>
        <w:tc>
          <w:tcPr>
            <w:tcW w:w="6769" w:type="dxa"/>
            <w:gridSpan w:val="8"/>
          </w:tcPr>
          <w:p w14:paraId="69EAE228" w14:textId="77777777" w:rsidR="004742C7" w:rsidRDefault="004742C7" w:rsidP="00F9400F"/>
        </w:tc>
      </w:tr>
      <w:tr w:rsidR="004742C7" w14:paraId="01110225" w14:textId="77777777" w:rsidTr="000A07D0">
        <w:trPr>
          <w:trHeight w:val="290"/>
        </w:trPr>
        <w:tc>
          <w:tcPr>
            <w:tcW w:w="3086" w:type="dxa"/>
            <w:shd w:val="clear" w:color="auto" w:fill="F7CAAC"/>
          </w:tcPr>
          <w:p w14:paraId="6E236E5A" w14:textId="77777777" w:rsidR="004742C7" w:rsidRPr="005A0406" w:rsidRDefault="004742C7" w:rsidP="00F9400F">
            <w:pPr>
              <w:rPr>
                <w:b/>
              </w:rPr>
            </w:pPr>
            <w:r w:rsidRPr="005A0406">
              <w:rPr>
                <w:b/>
              </w:rPr>
              <w:t>Způsob ověření výsledků učení</w:t>
            </w:r>
          </w:p>
        </w:tc>
        <w:tc>
          <w:tcPr>
            <w:tcW w:w="3406" w:type="dxa"/>
            <w:gridSpan w:val="5"/>
          </w:tcPr>
          <w:p w14:paraId="604D6C4D" w14:textId="77777777" w:rsidR="004742C7" w:rsidRDefault="004742C7" w:rsidP="00F9400F">
            <w:r>
              <w:t>zápočet</w:t>
            </w:r>
          </w:p>
        </w:tc>
        <w:tc>
          <w:tcPr>
            <w:tcW w:w="2156" w:type="dxa"/>
            <w:shd w:val="clear" w:color="auto" w:fill="F7CAAC"/>
          </w:tcPr>
          <w:p w14:paraId="1540BEAF" w14:textId="77777777" w:rsidR="004742C7" w:rsidRDefault="004742C7" w:rsidP="00F9400F">
            <w:pPr>
              <w:rPr>
                <w:b/>
              </w:rPr>
            </w:pPr>
            <w:r>
              <w:rPr>
                <w:b/>
              </w:rPr>
              <w:t>Forma výuky</w:t>
            </w:r>
          </w:p>
        </w:tc>
        <w:tc>
          <w:tcPr>
            <w:tcW w:w="1207" w:type="dxa"/>
            <w:gridSpan w:val="2"/>
          </w:tcPr>
          <w:p w14:paraId="6FE00AF3" w14:textId="77777777" w:rsidR="004742C7" w:rsidRDefault="004742C7" w:rsidP="00F9400F">
            <w:r>
              <w:t>cvičení</w:t>
            </w:r>
          </w:p>
        </w:tc>
      </w:tr>
      <w:tr w:rsidR="004742C7" w14:paraId="61C6CB68" w14:textId="77777777" w:rsidTr="000A07D0">
        <w:tc>
          <w:tcPr>
            <w:tcW w:w="3086" w:type="dxa"/>
            <w:shd w:val="clear" w:color="auto" w:fill="F7CAAC"/>
          </w:tcPr>
          <w:p w14:paraId="048BEE48" w14:textId="77777777" w:rsidR="004742C7" w:rsidRPr="005A0406" w:rsidRDefault="004742C7" w:rsidP="00F9400F">
            <w:pPr>
              <w:rPr>
                <w:b/>
              </w:rPr>
            </w:pPr>
            <w:r w:rsidRPr="005A0406">
              <w:rPr>
                <w:b/>
              </w:rPr>
              <w:t>Forma způsobu ověření výsledků učení a další požadavky na studenta</w:t>
            </w:r>
          </w:p>
        </w:tc>
        <w:tc>
          <w:tcPr>
            <w:tcW w:w="6769" w:type="dxa"/>
            <w:gridSpan w:val="8"/>
            <w:tcBorders>
              <w:bottom w:val="nil"/>
            </w:tcBorders>
          </w:tcPr>
          <w:p w14:paraId="0740F36A" w14:textId="75914DEF" w:rsidR="004742C7" w:rsidRDefault="004742C7" w:rsidP="00F9400F">
            <w:r>
              <w:t xml:space="preserve">Splnění všech úkolů zadaných v průběhu semestru, </w:t>
            </w:r>
            <w:r w:rsidR="00272F7F">
              <w:t xml:space="preserve">min. </w:t>
            </w:r>
            <w:r>
              <w:t>80% účast na cvičení.</w:t>
            </w:r>
          </w:p>
        </w:tc>
      </w:tr>
      <w:tr w:rsidR="004742C7" w14:paraId="2DBDE2C4" w14:textId="77777777" w:rsidTr="000A07D0">
        <w:trPr>
          <w:trHeight w:val="134"/>
        </w:trPr>
        <w:tc>
          <w:tcPr>
            <w:tcW w:w="9855" w:type="dxa"/>
            <w:gridSpan w:val="9"/>
            <w:tcBorders>
              <w:top w:val="nil"/>
            </w:tcBorders>
          </w:tcPr>
          <w:p w14:paraId="2276418F" w14:textId="77777777" w:rsidR="004742C7" w:rsidRDefault="004742C7" w:rsidP="00F9400F"/>
        </w:tc>
      </w:tr>
      <w:tr w:rsidR="004742C7" w14:paraId="47120E12" w14:textId="77777777" w:rsidTr="000A07D0">
        <w:trPr>
          <w:trHeight w:val="197"/>
        </w:trPr>
        <w:tc>
          <w:tcPr>
            <w:tcW w:w="3086" w:type="dxa"/>
            <w:tcBorders>
              <w:top w:val="nil"/>
            </w:tcBorders>
            <w:shd w:val="clear" w:color="auto" w:fill="F7CAAC"/>
          </w:tcPr>
          <w:p w14:paraId="68B14E8B" w14:textId="77777777" w:rsidR="004742C7" w:rsidRDefault="004742C7" w:rsidP="00F9400F">
            <w:pPr>
              <w:rPr>
                <w:b/>
              </w:rPr>
            </w:pPr>
            <w:r>
              <w:rPr>
                <w:b/>
              </w:rPr>
              <w:t>Garant předmětu</w:t>
            </w:r>
          </w:p>
        </w:tc>
        <w:tc>
          <w:tcPr>
            <w:tcW w:w="6769" w:type="dxa"/>
            <w:gridSpan w:val="8"/>
            <w:tcBorders>
              <w:top w:val="nil"/>
            </w:tcBorders>
          </w:tcPr>
          <w:p w14:paraId="751F266D" w14:textId="77777777" w:rsidR="004742C7" w:rsidRDefault="004742C7" w:rsidP="00F9400F">
            <w:r>
              <w:t xml:space="preserve">MgA. Eva </w:t>
            </w:r>
            <w:proofErr w:type="spellStart"/>
            <w:r>
              <w:t>Klabalová</w:t>
            </w:r>
            <w:proofErr w:type="spellEnd"/>
            <w:r>
              <w:t>, Ph.D.</w:t>
            </w:r>
          </w:p>
        </w:tc>
      </w:tr>
      <w:tr w:rsidR="004742C7" w14:paraId="354AA5B2" w14:textId="77777777" w:rsidTr="000A07D0">
        <w:trPr>
          <w:trHeight w:val="243"/>
        </w:trPr>
        <w:tc>
          <w:tcPr>
            <w:tcW w:w="3086" w:type="dxa"/>
            <w:tcBorders>
              <w:top w:val="nil"/>
            </w:tcBorders>
            <w:shd w:val="clear" w:color="auto" w:fill="F7CAAC"/>
          </w:tcPr>
          <w:p w14:paraId="1AB2A6BA" w14:textId="77777777" w:rsidR="004742C7" w:rsidRDefault="004742C7" w:rsidP="00F9400F">
            <w:pPr>
              <w:rPr>
                <w:b/>
              </w:rPr>
            </w:pPr>
            <w:r>
              <w:rPr>
                <w:b/>
              </w:rPr>
              <w:t>Zapojení garanta do výuky předmětu</w:t>
            </w:r>
          </w:p>
        </w:tc>
        <w:tc>
          <w:tcPr>
            <w:tcW w:w="6769" w:type="dxa"/>
            <w:gridSpan w:val="8"/>
            <w:tcBorders>
              <w:top w:val="nil"/>
            </w:tcBorders>
          </w:tcPr>
          <w:p w14:paraId="52B2ED69" w14:textId="77777777" w:rsidR="004742C7" w:rsidRDefault="004742C7" w:rsidP="00F9400F">
            <w:r>
              <w:t>100 %</w:t>
            </w:r>
          </w:p>
        </w:tc>
      </w:tr>
      <w:tr w:rsidR="004742C7" w14:paraId="2A14AD61" w14:textId="77777777" w:rsidTr="000A07D0">
        <w:tc>
          <w:tcPr>
            <w:tcW w:w="3086" w:type="dxa"/>
            <w:shd w:val="clear" w:color="auto" w:fill="F7CAAC"/>
          </w:tcPr>
          <w:p w14:paraId="0BC35B42" w14:textId="77777777" w:rsidR="004742C7" w:rsidRDefault="004742C7" w:rsidP="00F9400F">
            <w:pPr>
              <w:rPr>
                <w:b/>
              </w:rPr>
            </w:pPr>
            <w:r>
              <w:rPr>
                <w:b/>
              </w:rPr>
              <w:t>Vyučující</w:t>
            </w:r>
          </w:p>
        </w:tc>
        <w:tc>
          <w:tcPr>
            <w:tcW w:w="6769" w:type="dxa"/>
            <w:gridSpan w:val="8"/>
            <w:tcBorders>
              <w:bottom w:val="nil"/>
            </w:tcBorders>
          </w:tcPr>
          <w:p w14:paraId="6090B24A" w14:textId="77777777" w:rsidR="004742C7" w:rsidRDefault="004742C7" w:rsidP="00F9400F">
            <w:r>
              <w:t xml:space="preserve">MgA. Eva </w:t>
            </w:r>
            <w:proofErr w:type="spellStart"/>
            <w:r>
              <w:t>Klabalová</w:t>
            </w:r>
            <w:proofErr w:type="spellEnd"/>
            <w:r>
              <w:t>, Ph.D.</w:t>
            </w:r>
          </w:p>
        </w:tc>
      </w:tr>
      <w:tr w:rsidR="004742C7" w14:paraId="65C09BE7" w14:textId="77777777" w:rsidTr="000A07D0">
        <w:trPr>
          <w:trHeight w:val="81"/>
        </w:trPr>
        <w:tc>
          <w:tcPr>
            <w:tcW w:w="9855" w:type="dxa"/>
            <w:gridSpan w:val="9"/>
            <w:tcBorders>
              <w:top w:val="nil"/>
            </w:tcBorders>
          </w:tcPr>
          <w:p w14:paraId="764C3CAC" w14:textId="77777777" w:rsidR="004742C7" w:rsidRDefault="004742C7" w:rsidP="00F9400F"/>
        </w:tc>
      </w:tr>
      <w:tr w:rsidR="004742C7" w14:paraId="5ED0F5C2" w14:textId="77777777" w:rsidTr="000A07D0">
        <w:tc>
          <w:tcPr>
            <w:tcW w:w="3086" w:type="dxa"/>
            <w:shd w:val="clear" w:color="auto" w:fill="F7CAAC"/>
          </w:tcPr>
          <w:p w14:paraId="2929CBDB" w14:textId="77777777" w:rsidR="004742C7" w:rsidRPr="001452AD" w:rsidRDefault="004742C7" w:rsidP="00660D30">
            <w:pPr>
              <w:jc w:val="both"/>
              <w:rPr>
                <w:b/>
                <w:highlight w:val="yellow"/>
              </w:rPr>
            </w:pPr>
            <w:r w:rsidRPr="009B48E7">
              <w:rPr>
                <w:b/>
              </w:rPr>
              <w:t>Hlavní témata a výsledky učení</w:t>
            </w:r>
          </w:p>
        </w:tc>
        <w:tc>
          <w:tcPr>
            <w:tcW w:w="6769" w:type="dxa"/>
            <w:gridSpan w:val="8"/>
            <w:tcBorders>
              <w:bottom w:val="nil"/>
            </w:tcBorders>
          </w:tcPr>
          <w:p w14:paraId="437E495B" w14:textId="77777777" w:rsidR="004742C7" w:rsidRPr="001452AD" w:rsidRDefault="004742C7" w:rsidP="00660D30">
            <w:pPr>
              <w:jc w:val="both"/>
              <w:rPr>
                <w:highlight w:val="yellow"/>
              </w:rPr>
            </w:pPr>
          </w:p>
        </w:tc>
      </w:tr>
      <w:tr w:rsidR="004742C7" w14:paraId="3D25E9CD" w14:textId="77777777" w:rsidTr="000A07D0">
        <w:trPr>
          <w:trHeight w:val="2197"/>
        </w:trPr>
        <w:tc>
          <w:tcPr>
            <w:tcW w:w="9855" w:type="dxa"/>
            <w:gridSpan w:val="9"/>
            <w:tcBorders>
              <w:top w:val="nil"/>
              <w:bottom w:val="single" w:sz="4" w:space="0" w:color="auto"/>
            </w:tcBorders>
          </w:tcPr>
          <w:p w14:paraId="688A9461" w14:textId="77777777" w:rsidR="004742C7" w:rsidRPr="00362355" w:rsidRDefault="004742C7" w:rsidP="00417254">
            <w:pPr>
              <w:jc w:val="both"/>
              <w:rPr>
                <w:b/>
                <w:bCs/>
                <w:color w:val="FF0000"/>
              </w:rPr>
            </w:pPr>
            <w:r w:rsidRPr="008339B4">
              <w:rPr>
                <w:b/>
                <w:bCs/>
              </w:rPr>
              <w:t>Témata:</w:t>
            </w:r>
          </w:p>
          <w:p w14:paraId="276B4BCB" w14:textId="7FD688C9" w:rsidR="004742C7" w:rsidRDefault="004742C7" w:rsidP="004C352E">
            <w:pPr>
              <w:pStyle w:val="Odstavecseseznamem"/>
              <w:numPr>
                <w:ilvl w:val="0"/>
                <w:numId w:val="109"/>
              </w:numPr>
            </w:pPr>
            <w:r>
              <w:t xml:space="preserve">Bezpečnost práce v </w:t>
            </w:r>
            <w:r w:rsidR="000E2EB7">
              <w:t>dílně</w:t>
            </w:r>
            <w:r>
              <w:t>, organizace a plán výuky.</w:t>
            </w:r>
          </w:p>
          <w:p w14:paraId="5A477C91" w14:textId="77777777" w:rsidR="004742C7" w:rsidRDefault="004742C7" w:rsidP="004C352E">
            <w:pPr>
              <w:pStyle w:val="Odstavecseseznamem"/>
              <w:numPr>
                <w:ilvl w:val="0"/>
                <w:numId w:val="109"/>
              </w:numPr>
            </w:pPr>
            <w:r>
              <w:t xml:space="preserve">Zhotovení návrhu pro </w:t>
            </w:r>
            <w:r w:rsidRPr="004742C7">
              <w:t>pokročilý galanterní výrobek.</w:t>
            </w:r>
            <w:r>
              <w:t xml:space="preserve"> Vytvoření sady šablon pro zhotovení vrchových, podšívkových a ztužovacích dílců pro zvolený výrobek.</w:t>
            </w:r>
          </w:p>
          <w:p w14:paraId="0382AE02" w14:textId="77777777" w:rsidR="004742C7" w:rsidRDefault="004742C7" w:rsidP="004C352E">
            <w:pPr>
              <w:pStyle w:val="Odstavecseseznamem"/>
              <w:numPr>
                <w:ilvl w:val="0"/>
                <w:numId w:val="109"/>
              </w:numPr>
            </w:pPr>
            <w:r>
              <w:t>Manipulace materiálu. Lepení vnitřních dílců (výztuhy, podšívky). Technologie zakládání.</w:t>
            </w:r>
          </w:p>
          <w:p w14:paraId="475A2259" w14:textId="77777777" w:rsidR="004742C7" w:rsidRDefault="004742C7" w:rsidP="004C352E">
            <w:pPr>
              <w:pStyle w:val="Odstavecseseznamem"/>
              <w:numPr>
                <w:ilvl w:val="0"/>
                <w:numId w:val="109"/>
              </w:numPr>
            </w:pPr>
            <w:r>
              <w:t xml:space="preserve">Zdobení hlavního dílu. Sesazení výrobku. Montáž uzavírání. </w:t>
            </w:r>
          </w:p>
          <w:p w14:paraId="67E47CD5" w14:textId="77777777" w:rsidR="004742C7" w:rsidRDefault="004742C7" w:rsidP="004C352E">
            <w:pPr>
              <w:pStyle w:val="Odstavecseseznamem"/>
              <w:numPr>
                <w:ilvl w:val="0"/>
                <w:numId w:val="109"/>
              </w:numPr>
            </w:pPr>
            <w:r>
              <w:t>Dokončení galanterního výrobku.</w:t>
            </w:r>
          </w:p>
          <w:p w14:paraId="4395E2AD" w14:textId="77777777" w:rsidR="004742C7" w:rsidRDefault="004742C7" w:rsidP="004C352E">
            <w:pPr>
              <w:pStyle w:val="Odstavecseseznamem"/>
              <w:numPr>
                <w:ilvl w:val="0"/>
                <w:numId w:val="109"/>
              </w:numPr>
            </w:pPr>
            <w:r>
              <w:t>Příprava výroby páru derbového střihu podle připravených šablon.</w:t>
            </w:r>
          </w:p>
          <w:p w14:paraId="6825E4E1" w14:textId="167BC693" w:rsidR="004742C7" w:rsidRDefault="00264F52" w:rsidP="004C352E">
            <w:pPr>
              <w:pStyle w:val="Odstavecseseznamem"/>
              <w:numPr>
                <w:ilvl w:val="0"/>
                <w:numId w:val="109"/>
              </w:numPr>
            </w:pPr>
            <w:r>
              <w:t xml:space="preserve">Vykrojení dílů </w:t>
            </w:r>
            <w:r w:rsidR="004742C7">
              <w:t>vrchových a podšívkových materiálů.</w:t>
            </w:r>
          </w:p>
          <w:p w14:paraId="10CA8A5F" w14:textId="257DB0D3" w:rsidR="004742C7" w:rsidRDefault="004742C7" w:rsidP="004C352E">
            <w:pPr>
              <w:pStyle w:val="Odstavecseseznamem"/>
              <w:numPr>
                <w:ilvl w:val="0"/>
                <w:numId w:val="109"/>
              </w:numPr>
            </w:pPr>
            <w:r>
              <w:t>Úpravy hran dílů, sesazení svršku, úprava horního obvodového okraje.</w:t>
            </w:r>
          </w:p>
          <w:p w14:paraId="452B10F0" w14:textId="77777777" w:rsidR="004742C7" w:rsidRDefault="004742C7" w:rsidP="004C352E">
            <w:pPr>
              <w:pStyle w:val="Odstavecseseznamem"/>
              <w:numPr>
                <w:ilvl w:val="0"/>
                <w:numId w:val="109"/>
              </w:numPr>
            </w:pPr>
            <w:r>
              <w:t>Spojování jednotlivých dílců.</w:t>
            </w:r>
          </w:p>
          <w:p w14:paraId="2035AA65" w14:textId="77777777" w:rsidR="004742C7" w:rsidRDefault="004742C7" w:rsidP="004C352E">
            <w:pPr>
              <w:pStyle w:val="Odstavecseseznamem"/>
              <w:numPr>
                <w:ilvl w:val="0"/>
                <w:numId w:val="109"/>
              </w:numPr>
            </w:pPr>
            <w:r>
              <w:t>Příprava spodkových a ztužovacích dílců.</w:t>
            </w:r>
          </w:p>
          <w:p w14:paraId="45D6AB0D" w14:textId="77777777" w:rsidR="004742C7" w:rsidRDefault="004742C7" w:rsidP="004C352E">
            <w:pPr>
              <w:pStyle w:val="Odstavecseseznamem"/>
              <w:numPr>
                <w:ilvl w:val="0"/>
                <w:numId w:val="109"/>
              </w:numPr>
            </w:pPr>
            <w:r>
              <w:t>Napínaní svršků na kopyto.</w:t>
            </w:r>
          </w:p>
          <w:p w14:paraId="576CDAB4" w14:textId="77777777" w:rsidR="004742C7" w:rsidRPr="004742C7" w:rsidRDefault="004742C7" w:rsidP="004C352E">
            <w:pPr>
              <w:pStyle w:val="Odstavecseseznamem"/>
              <w:numPr>
                <w:ilvl w:val="0"/>
                <w:numId w:val="109"/>
              </w:numPr>
            </w:pPr>
            <w:r w:rsidRPr="004742C7">
              <w:t>Dokončení zhotoveného páru.</w:t>
            </w:r>
          </w:p>
          <w:p w14:paraId="060F0216" w14:textId="2A911268" w:rsidR="004742C7" w:rsidRDefault="004742C7" w:rsidP="004C352E">
            <w:pPr>
              <w:pStyle w:val="Odstavecseseznamem"/>
              <w:numPr>
                <w:ilvl w:val="0"/>
                <w:numId w:val="109"/>
              </w:numPr>
              <w:spacing w:after="120"/>
            </w:pPr>
            <w:r>
              <w:t>Prezentace vytvořených vzorků galanterního výrobku a obuvi</w:t>
            </w:r>
            <w:r w:rsidR="00750D0F">
              <w:t>.</w:t>
            </w:r>
          </w:p>
          <w:p w14:paraId="08CFBF8A" w14:textId="77777777" w:rsidR="004742C7" w:rsidRPr="0007072C" w:rsidRDefault="004742C7" w:rsidP="004742C7">
            <w:pPr>
              <w:jc w:val="both"/>
              <w:rPr>
                <w:b/>
                <w:bCs/>
              </w:rPr>
            </w:pPr>
            <w:r w:rsidRPr="0007072C">
              <w:rPr>
                <w:b/>
                <w:bCs/>
              </w:rPr>
              <w:t>Výsledky učení:</w:t>
            </w:r>
          </w:p>
          <w:p w14:paraId="24F3D7CB" w14:textId="77777777" w:rsidR="004742C7" w:rsidRDefault="004742C7" w:rsidP="004742C7">
            <w:pPr>
              <w:jc w:val="both"/>
            </w:pPr>
            <w:r w:rsidRPr="0055221B">
              <w:t>Odborné znalosti – po absolvování předmětu student umí:</w:t>
            </w:r>
          </w:p>
          <w:p w14:paraId="39AA453D" w14:textId="77777777" w:rsidR="004742C7" w:rsidRDefault="004742C7" w:rsidP="004C352E">
            <w:pPr>
              <w:pStyle w:val="Odstavecseseznamem"/>
              <w:numPr>
                <w:ilvl w:val="0"/>
                <w:numId w:val="50"/>
              </w:numPr>
              <w:jc w:val="both"/>
            </w:pPr>
            <w:r>
              <w:t>popsat manipulaci s materiálem pro pokročilejší galanterní výrobek</w:t>
            </w:r>
          </w:p>
          <w:p w14:paraId="542EFB5E" w14:textId="61F543B3" w:rsidR="004742C7" w:rsidRDefault="004742C7" w:rsidP="004C352E">
            <w:pPr>
              <w:pStyle w:val="Odstavecseseznamem"/>
              <w:numPr>
                <w:ilvl w:val="0"/>
                <w:numId w:val="50"/>
              </w:numPr>
              <w:jc w:val="both"/>
            </w:pPr>
            <w:r>
              <w:t xml:space="preserve">verbálně definovat přípravu výroby páru </w:t>
            </w:r>
            <w:r w:rsidR="004872B8">
              <w:t xml:space="preserve">derbového </w:t>
            </w:r>
            <w:r>
              <w:t>střihu podle připravených šablon</w:t>
            </w:r>
          </w:p>
          <w:p w14:paraId="296E268F" w14:textId="77777777" w:rsidR="004742C7" w:rsidRDefault="004742C7" w:rsidP="004C352E">
            <w:pPr>
              <w:pStyle w:val="Odstavecseseznamem"/>
              <w:numPr>
                <w:ilvl w:val="0"/>
                <w:numId w:val="50"/>
              </w:numPr>
              <w:jc w:val="both"/>
            </w:pPr>
            <w:r>
              <w:t xml:space="preserve">popsat přípravu spodkových a ztužovacích dílců </w:t>
            </w:r>
          </w:p>
          <w:p w14:paraId="01C9F486" w14:textId="77777777" w:rsidR="004742C7" w:rsidRDefault="004742C7" w:rsidP="004742C7">
            <w:pPr>
              <w:jc w:val="both"/>
            </w:pPr>
            <w:r w:rsidRPr="0055221B">
              <w:t>Odborné dovednosti – po absolvování předmětu student umí:</w:t>
            </w:r>
          </w:p>
          <w:p w14:paraId="612C2306" w14:textId="194D3DDD" w:rsidR="004742C7" w:rsidRDefault="004742C7" w:rsidP="00BD4026">
            <w:pPr>
              <w:pStyle w:val="Odstavecseseznamem"/>
              <w:numPr>
                <w:ilvl w:val="0"/>
                <w:numId w:val="50"/>
              </w:numPr>
              <w:jc w:val="both"/>
            </w:pPr>
            <w:r>
              <w:t>další techniky oddělování a spojování materiálů</w:t>
            </w:r>
          </w:p>
          <w:p w14:paraId="75487584" w14:textId="77777777" w:rsidR="004742C7" w:rsidRDefault="004742C7" w:rsidP="004C352E">
            <w:pPr>
              <w:pStyle w:val="Odstavecseseznamem"/>
              <w:numPr>
                <w:ilvl w:val="0"/>
                <w:numId w:val="50"/>
              </w:numPr>
              <w:jc w:val="both"/>
            </w:pPr>
            <w:r>
              <w:t xml:space="preserve">přípravu spodkových a ztužovacích dílců </w:t>
            </w:r>
          </w:p>
          <w:p w14:paraId="77D14F12" w14:textId="77777777" w:rsidR="004742C7" w:rsidRDefault="004742C7" w:rsidP="004C352E">
            <w:pPr>
              <w:pStyle w:val="Odstavecseseznamem"/>
              <w:numPr>
                <w:ilvl w:val="0"/>
                <w:numId w:val="50"/>
              </w:numPr>
              <w:jc w:val="both"/>
            </w:pPr>
            <w:r>
              <w:t>má zkušenosti s úpravami hran dílců, sesazení svršku, úpravami horního obvodového okraje</w:t>
            </w:r>
            <w:r w:rsidRPr="005A0406">
              <w:t xml:space="preserve"> </w:t>
            </w:r>
          </w:p>
          <w:p w14:paraId="7492C1E8" w14:textId="78EA045A" w:rsidR="004742C7" w:rsidRPr="005A0406" w:rsidRDefault="004742C7" w:rsidP="004C352E">
            <w:pPr>
              <w:pStyle w:val="Odstavecseseznamem"/>
              <w:numPr>
                <w:ilvl w:val="0"/>
                <w:numId w:val="50"/>
              </w:numPr>
              <w:jc w:val="both"/>
            </w:pPr>
            <w:r>
              <w:t>prezentovat svou práci</w:t>
            </w:r>
          </w:p>
        </w:tc>
      </w:tr>
      <w:tr w:rsidR="004742C7" w14:paraId="13EB1D77" w14:textId="77777777" w:rsidTr="000A07D0">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2873583" w14:textId="2049C973" w:rsidR="004742C7" w:rsidRPr="001452AD" w:rsidRDefault="000F3BB8" w:rsidP="00660D30">
            <w:pPr>
              <w:jc w:val="both"/>
              <w:rPr>
                <w:highlight w:val="yellow"/>
              </w:rPr>
            </w:pPr>
            <w:r w:rsidRPr="001E1ACB">
              <w:rPr>
                <w:b/>
              </w:rPr>
              <w:t>Metody výuky</w:t>
            </w:r>
            <w:r w:rsidDel="000F3BB8">
              <w:rPr>
                <w:b/>
              </w:rPr>
              <w:t xml:space="preserve"> </w:t>
            </w:r>
          </w:p>
        </w:tc>
        <w:tc>
          <w:tcPr>
            <w:tcW w:w="6703" w:type="dxa"/>
            <w:gridSpan w:val="7"/>
            <w:tcBorders>
              <w:top w:val="single" w:sz="4" w:space="0" w:color="auto"/>
              <w:left w:val="single" w:sz="4" w:space="0" w:color="auto"/>
              <w:bottom w:val="nil"/>
              <w:right w:val="single" w:sz="4" w:space="0" w:color="auto"/>
            </w:tcBorders>
          </w:tcPr>
          <w:p w14:paraId="481CCCD7" w14:textId="77777777" w:rsidR="004742C7" w:rsidRPr="001452AD" w:rsidRDefault="004742C7" w:rsidP="00660D30">
            <w:pPr>
              <w:jc w:val="both"/>
              <w:rPr>
                <w:highlight w:val="yellow"/>
              </w:rPr>
            </w:pPr>
          </w:p>
        </w:tc>
      </w:tr>
      <w:tr w:rsidR="004742C7" w14:paraId="37D81A17" w14:textId="77777777" w:rsidTr="000A07D0">
        <w:trPr>
          <w:trHeight w:val="718"/>
        </w:trPr>
        <w:tc>
          <w:tcPr>
            <w:tcW w:w="9855" w:type="dxa"/>
            <w:gridSpan w:val="9"/>
            <w:tcBorders>
              <w:top w:val="nil"/>
              <w:bottom w:val="single" w:sz="4" w:space="0" w:color="auto"/>
            </w:tcBorders>
          </w:tcPr>
          <w:p w14:paraId="3DD60B0A" w14:textId="77777777" w:rsidR="004742C7" w:rsidRPr="0055221B" w:rsidRDefault="004742C7" w:rsidP="004C352E">
            <w:pPr>
              <w:pStyle w:val="Odstavecseseznamem"/>
              <w:numPr>
                <w:ilvl w:val="0"/>
                <w:numId w:val="50"/>
              </w:numPr>
              <w:jc w:val="both"/>
            </w:pPr>
            <w:r w:rsidRPr="0055221B">
              <w:t>dialogická (diskuze, rozhovor, brainstorming)</w:t>
            </w:r>
          </w:p>
          <w:p w14:paraId="577249EF" w14:textId="77777777" w:rsidR="004742C7" w:rsidRPr="0055221B" w:rsidRDefault="004742C7" w:rsidP="004C352E">
            <w:pPr>
              <w:pStyle w:val="Odstavecseseznamem"/>
              <w:numPr>
                <w:ilvl w:val="0"/>
                <w:numId w:val="50"/>
              </w:numPr>
              <w:jc w:val="both"/>
            </w:pPr>
            <w:r w:rsidRPr="0055221B">
              <w:t>individuální práce studentů</w:t>
            </w:r>
          </w:p>
          <w:p w14:paraId="568B44B8" w14:textId="76A52A08" w:rsidR="004742C7" w:rsidRDefault="004742C7" w:rsidP="004C352E">
            <w:pPr>
              <w:pStyle w:val="Odstavecseseznamem"/>
              <w:numPr>
                <w:ilvl w:val="0"/>
                <w:numId w:val="50"/>
              </w:numPr>
              <w:jc w:val="both"/>
            </w:pPr>
            <w:r>
              <w:t>p</w:t>
            </w:r>
            <w:r w:rsidRPr="0055221B">
              <w:t>raktické procvičování</w:t>
            </w:r>
          </w:p>
        </w:tc>
      </w:tr>
      <w:tr w:rsidR="004742C7" w14:paraId="48F00540" w14:textId="77777777" w:rsidTr="000A07D0">
        <w:trPr>
          <w:trHeight w:val="265"/>
        </w:trPr>
        <w:tc>
          <w:tcPr>
            <w:tcW w:w="3653" w:type="dxa"/>
            <w:gridSpan w:val="3"/>
            <w:tcBorders>
              <w:top w:val="single" w:sz="4" w:space="0" w:color="auto"/>
            </w:tcBorders>
            <w:shd w:val="clear" w:color="auto" w:fill="F7CAAC"/>
          </w:tcPr>
          <w:p w14:paraId="786DB6A0" w14:textId="77777777" w:rsidR="004742C7" w:rsidRDefault="004742C7" w:rsidP="00660D30">
            <w:pPr>
              <w:jc w:val="both"/>
            </w:pPr>
            <w:r>
              <w:rPr>
                <w:b/>
              </w:rPr>
              <w:t>Studijní literatura a studijní pomůcky</w:t>
            </w:r>
          </w:p>
        </w:tc>
        <w:tc>
          <w:tcPr>
            <w:tcW w:w="6202" w:type="dxa"/>
            <w:gridSpan w:val="6"/>
            <w:tcBorders>
              <w:top w:val="single" w:sz="4" w:space="0" w:color="auto"/>
              <w:bottom w:val="nil"/>
            </w:tcBorders>
          </w:tcPr>
          <w:p w14:paraId="240402E6" w14:textId="77777777" w:rsidR="004742C7" w:rsidRDefault="004742C7" w:rsidP="00660D30">
            <w:pPr>
              <w:jc w:val="both"/>
            </w:pPr>
          </w:p>
        </w:tc>
      </w:tr>
      <w:tr w:rsidR="004742C7" w14:paraId="2BE67C3A" w14:textId="77777777" w:rsidTr="00E56243">
        <w:trPr>
          <w:trHeight w:val="1134"/>
        </w:trPr>
        <w:tc>
          <w:tcPr>
            <w:tcW w:w="9855" w:type="dxa"/>
            <w:gridSpan w:val="9"/>
            <w:tcBorders>
              <w:top w:val="nil"/>
            </w:tcBorders>
          </w:tcPr>
          <w:p w14:paraId="3B063DF8" w14:textId="77777777" w:rsidR="004742C7" w:rsidRDefault="004742C7" w:rsidP="00660D30">
            <w:pPr>
              <w:jc w:val="both"/>
              <w:rPr>
                <w:b/>
              </w:rPr>
            </w:pPr>
            <w:r w:rsidRPr="003F7F55">
              <w:rPr>
                <w:b/>
              </w:rPr>
              <w:t>Povinná:</w:t>
            </w:r>
          </w:p>
          <w:p w14:paraId="5E533994" w14:textId="77777777" w:rsidR="00272F7F" w:rsidRDefault="00272F7F" w:rsidP="00272F7F">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39D4CCCA" w14:textId="77777777" w:rsidR="00272F7F" w:rsidRDefault="00272F7F" w:rsidP="00272F7F">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33C13C0C" w14:textId="77777777" w:rsidR="00272F7F" w:rsidRPr="00EA2337" w:rsidRDefault="00272F7F" w:rsidP="00272F7F">
            <w:pPr>
              <w:rPr>
                <w:bCs/>
              </w:rPr>
            </w:pPr>
            <w:r w:rsidRPr="00EA2337">
              <w:rPr>
                <w:bCs/>
              </w:rPr>
              <w:t xml:space="preserve">INGRAMS, </w:t>
            </w:r>
            <w:proofErr w:type="spellStart"/>
            <w:r w:rsidRPr="00EA2337">
              <w:rPr>
                <w:bCs/>
              </w:rPr>
              <w:t>Otis</w:t>
            </w:r>
            <w:proofErr w:type="spellEnd"/>
            <w:r w:rsidRPr="00EA2337">
              <w:rPr>
                <w:bCs/>
              </w:rPr>
              <w:t xml:space="preserve">. </w:t>
            </w:r>
            <w:r w:rsidRPr="00EA2337">
              <w:rPr>
                <w:bCs/>
                <w:i/>
                <w:iCs/>
              </w:rPr>
              <w:t>Práce s kůží: tradiční řemeslo v moderní době</w:t>
            </w:r>
            <w:r w:rsidRPr="00EA2337">
              <w:rPr>
                <w:bCs/>
              </w:rPr>
              <w:t>. V Praze: Metafora, 2018. ISBN 978-80-7359-549-4.</w:t>
            </w:r>
          </w:p>
          <w:p w14:paraId="172969F6" w14:textId="77777777" w:rsidR="00272F7F" w:rsidRDefault="00272F7F" w:rsidP="00272F7F">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2AD2AE6D" w14:textId="77777777" w:rsidR="00272F7F" w:rsidRDefault="00272F7F" w:rsidP="00272F7F">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ISBN 9788073189433.</w:t>
            </w:r>
          </w:p>
          <w:p w14:paraId="4472D84B" w14:textId="77777777" w:rsidR="00272F7F" w:rsidRDefault="00272F7F" w:rsidP="00660D30">
            <w:pPr>
              <w:jc w:val="both"/>
              <w:rPr>
                <w:b/>
              </w:rPr>
            </w:pPr>
          </w:p>
          <w:p w14:paraId="5D91ABF2" w14:textId="6F7A5DF1" w:rsidR="004742C7" w:rsidRPr="003F7F55" w:rsidRDefault="004742C7" w:rsidP="00660D30">
            <w:pPr>
              <w:jc w:val="both"/>
              <w:rPr>
                <w:b/>
              </w:rPr>
            </w:pPr>
            <w:r w:rsidRPr="003F7F55">
              <w:rPr>
                <w:b/>
              </w:rPr>
              <w:lastRenderedPageBreak/>
              <w:t>Doporučená:</w:t>
            </w:r>
          </w:p>
          <w:p w14:paraId="387E430C" w14:textId="77777777" w:rsidR="004742C7" w:rsidRDefault="004742C7" w:rsidP="00660D30">
            <w:pPr>
              <w:jc w:val="both"/>
            </w:pPr>
            <w:r w:rsidRPr="00EA2337">
              <w:t xml:space="preserve">HATFIELD, C. B. </w:t>
            </w:r>
            <w:proofErr w:type="spellStart"/>
            <w:r w:rsidRPr="00A53CFC">
              <w:rPr>
                <w:i/>
                <w:iCs/>
              </w:rPr>
              <w:t>Designing</w:t>
            </w:r>
            <w:proofErr w:type="spellEnd"/>
            <w:r w:rsidRPr="00A53CFC">
              <w:rPr>
                <w:i/>
                <w:iCs/>
              </w:rPr>
              <w:t xml:space="preserve">, </w:t>
            </w:r>
            <w:proofErr w:type="spellStart"/>
            <w:r w:rsidRPr="00A53CFC">
              <w:rPr>
                <w:i/>
                <w:iCs/>
              </w:rPr>
              <w:t>cutting</w:t>
            </w:r>
            <w:proofErr w:type="spellEnd"/>
            <w:r w:rsidRPr="00A53CFC">
              <w:rPr>
                <w:i/>
                <w:iCs/>
              </w:rPr>
              <w:t xml:space="preserve"> and </w:t>
            </w:r>
            <w:proofErr w:type="spellStart"/>
            <w:r w:rsidRPr="00A53CFC">
              <w:rPr>
                <w:i/>
                <w:iCs/>
              </w:rPr>
              <w:t>grading</w:t>
            </w:r>
            <w:proofErr w:type="spellEnd"/>
            <w:r w:rsidRPr="00A53CFC">
              <w:rPr>
                <w:i/>
                <w:iCs/>
              </w:rPr>
              <w:t xml:space="preserve"> </w:t>
            </w:r>
            <w:proofErr w:type="spellStart"/>
            <w:r w:rsidRPr="00A53CFC">
              <w:rPr>
                <w:i/>
                <w:iCs/>
              </w:rPr>
              <w:t>boot</w:t>
            </w:r>
            <w:proofErr w:type="spellEnd"/>
            <w:r w:rsidRPr="00A53CFC">
              <w:rPr>
                <w:i/>
                <w:iCs/>
              </w:rPr>
              <w:t xml:space="preserve"> and </w:t>
            </w:r>
            <w:proofErr w:type="spellStart"/>
            <w:r w:rsidRPr="00A53CFC">
              <w:rPr>
                <w:i/>
                <w:iCs/>
              </w:rPr>
              <w:t>shoe</w:t>
            </w:r>
            <w:proofErr w:type="spellEnd"/>
            <w:r w:rsidRPr="00A53CFC">
              <w:rPr>
                <w:i/>
                <w:iCs/>
              </w:rPr>
              <w:t xml:space="preserve"> </w:t>
            </w:r>
            <w:proofErr w:type="spellStart"/>
            <w:r w:rsidRPr="00A53CFC">
              <w:rPr>
                <w:i/>
                <w:iCs/>
              </w:rPr>
              <w:t>patterns</w:t>
            </w:r>
            <w:proofErr w:type="spellEnd"/>
            <w:r w:rsidRPr="00A53CFC">
              <w:rPr>
                <w:i/>
                <w:iCs/>
              </w:rPr>
              <w:t xml:space="preserve">, and </w:t>
            </w:r>
            <w:proofErr w:type="spellStart"/>
            <w:r w:rsidRPr="00A53CFC">
              <w:rPr>
                <w:i/>
                <w:iCs/>
              </w:rPr>
              <w:t>complete</w:t>
            </w:r>
            <w:proofErr w:type="spellEnd"/>
            <w:r w:rsidRPr="00A53CFC">
              <w:rPr>
                <w:i/>
                <w:iCs/>
              </w:rPr>
              <w:t xml:space="preserve"> </w:t>
            </w:r>
            <w:proofErr w:type="spellStart"/>
            <w:r w:rsidRPr="00A53CFC">
              <w:rPr>
                <w:i/>
                <w:iCs/>
              </w:rPr>
              <w:t>manual</w:t>
            </w:r>
            <w:proofErr w:type="spellEnd"/>
            <w:r w:rsidRPr="00A53CFC">
              <w:rPr>
                <w:i/>
                <w:iCs/>
              </w:rPr>
              <w:t xml:space="preserve"> </w:t>
            </w:r>
            <w:proofErr w:type="spellStart"/>
            <w:r w:rsidRPr="00A53CFC">
              <w:rPr>
                <w:i/>
                <w:iCs/>
              </w:rPr>
              <w:t>for</w:t>
            </w:r>
            <w:proofErr w:type="spellEnd"/>
            <w:r w:rsidRPr="00A53CFC">
              <w:rPr>
                <w:i/>
                <w:iCs/>
              </w:rPr>
              <w:t xml:space="preserve"> </w:t>
            </w:r>
            <w:proofErr w:type="spellStart"/>
            <w:r w:rsidRPr="00A53CFC">
              <w:rPr>
                <w:i/>
                <w:iCs/>
              </w:rPr>
              <w:t>the</w:t>
            </w:r>
            <w:proofErr w:type="spellEnd"/>
            <w:r w:rsidRPr="00A53CFC">
              <w:rPr>
                <w:i/>
                <w:iCs/>
              </w:rPr>
              <w:t xml:space="preserve"> </w:t>
            </w:r>
            <w:proofErr w:type="spellStart"/>
            <w:r w:rsidRPr="00A53CFC">
              <w:rPr>
                <w:i/>
                <w:iCs/>
              </w:rPr>
              <w:t>stitching</w:t>
            </w:r>
            <w:proofErr w:type="spellEnd"/>
            <w:r w:rsidRPr="00A53CFC">
              <w:rPr>
                <w:i/>
                <w:iCs/>
              </w:rPr>
              <w:t xml:space="preserve"> </w:t>
            </w:r>
            <w:proofErr w:type="spellStart"/>
            <w:r w:rsidRPr="00A53CFC">
              <w:rPr>
                <w:i/>
                <w:iCs/>
              </w:rPr>
              <w:t>room</w:t>
            </w:r>
            <w:proofErr w:type="spellEnd"/>
            <w:r w:rsidRPr="00A53CFC">
              <w:rPr>
                <w:i/>
                <w:iCs/>
              </w:rPr>
              <w:t>.</w:t>
            </w:r>
            <w:r w:rsidRPr="00EA2337">
              <w:t xml:space="preserve"> USA: ICG testing, 2017. ISBN 978-1-4733-3827-2. </w:t>
            </w:r>
          </w:p>
          <w:p w14:paraId="5EDEFEEC" w14:textId="77777777" w:rsidR="004742C7" w:rsidRDefault="004742C7" w:rsidP="00660D30">
            <w:pPr>
              <w:jc w:val="both"/>
            </w:pPr>
            <w:r w:rsidRPr="00EA2337">
              <w:t xml:space="preserve">MICHAEL, Valerie. </w:t>
            </w:r>
            <w:proofErr w:type="spellStart"/>
            <w:r w:rsidRPr="00EA2337">
              <w:rPr>
                <w:i/>
                <w:iCs/>
              </w:rPr>
              <w:t>The</w:t>
            </w:r>
            <w:proofErr w:type="spellEnd"/>
            <w:r w:rsidRPr="00EA2337">
              <w:rPr>
                <w:i/>
                <w:iCs/>
              </w:rPr>
              <w:t xml:space="preserve"> </w:t>
            </w:r>
            <w:proofErr w:type="spellStart"/>
            <w:r w:rsidRPr="00EA2337">
              <w:rPr>
                <w:i/>
                <w:iCs/>
              </w:rPr>
              <w:t>leatherworking</w:t>
            </w:r>
            <w:proofErr w:type="spellEnd"/>
            <w:r w:rsidRPr="00EA2337">
              <w:rPr>
                <w:i/>
                <w:iCs/>
              </w:rPr>
              <w:t xml:space="preserve"> handbook: a </w:t>
            </w:r>
            <w:proofErr w:type="spellStart"/>
            <w:r w:rsidRPr="00EA2337">
              <w:rPr>
                <w:i/>
                <w:iCs/>
              </w:rPr>
              <w:t>practical</w:t>
            </w:r>
            <w:proofErr w:type="spellEnd"/>
            <w:r w:rsidRPr="00EA2337">
              <w:rPr>
                <w:i/>
                <w:iCs/>
              </w:rPr>
              <w:t xml:space="preserve"> </w:t>
            </w:r>
            <w:proofErr w:type="spellStart"/>
            <w:r w:rsidRPr="00EA2337">
              <w:rPr>
                <w:i/>
                <w:iCs/>
              </w:rPr>
              <w:t>illustrated</w:t>
            </w:r>
            <w:proofErr w:type="spellEnd"/>
            <w:r w:rsidRPr="00EA2337">
              <w:rPr>
                <w:i/>
                <w:iCs/>
              </w:rPr>
              <w:t xml:space="preserve"> </w:t>
            </w:r>
            <w:proofErr w:type="spellStart"/>
            <w:r w:rsidRPr="00EA2337">
              <w:rPr>
                <w:i/>
                <w:iCs/>
              </w:rPr>
              <w:t>sourcebook</w:t>
            </w:r>
            <w:proofErr w:type="spellEnd"/>
            <w:r w:rsidRPr="00EA2337">
              <w:rPr>
                <w:i/>
                <w:iCs/>
              </w:rPr>
              <w:t xml:space="preserve"> </w:t>
            </w:r>
            <w:proofErr w:type="spellStart"/>
            <w:r w:rsidRPr="00EA2337">
              <w:rPr>
                <w:i/>
                <w:iCs/>
              </w:rPr>
              <w:t>of</w:t>
            </w:r>
            <w:proofErr w:type="spellEnd"/>
            <w:r w:rsidRPr="00EA2337">
              <w:rPr>
                <w:i/>
                <w:iCs/>
              </w:rPr>
              <w:t xml:space="preserve"> </w:t>
            </w:r>
            <w:proofErr w:type="spellStart"/>
            <w:r w:rsidRPr="00EA2337">
              <w:rPr>
                <w:i/>
                <w:iCs/>
              </w:rPr>
              <w:t>techniques</w:t>
            </w:r>
            <w:proofErr w:type="spellEnd"/>
            <w:r w:rsidRPr="00EA2337">
              <w:rPr>
                <w:i/>
                <w:iCs/>
              </w:rPr>
              <w:t xml:space="preserve"> and </w:t>
            </w:r>
            <w:proofErr w:type="spellStart"/>
            <w:r w:rsidRPr="00EA2337">
              <w:rPr>
                <w:i/>
                <w:iCs/>
              </w:rPr>
              <w:t>projects</w:t>
            </w:r>
            <w:proofErr w:type="spellEnd"/>
            <w:r w:rsidRPr="00EA2337">
              <w:t xml:space="preserve">. London: </w:t>
            </w:r>
            <w:proofErr w:type="spellStart"/>
            <w:r w:rsidRPr="00EA2337">
              <w:t>Cassell</w:t>
            </w:r>
            <w:proofErr w:type="spellEnd"/>
            <w:r w:rsidRPr="00EA2337">
              <w:t xml:space="preserve"> </w:t>
            </w:r>
            <w:proofErr w:type="spellStart"/>
            <w:r w:rsidRPr="00EA2337">
              <w:t>Illustrated</w:t>
            </w:r>
            <w:proofErr w:type="spellEnd"/>
            <w:r w:rsidRPr="00EA2337">
              <w:t>, 2006. ISBN 9781844034741.</w:t>
            </w:r>
          </w:p>
        </w:tc>
      </w:tr>
      <w:tr w:rsidR="004742C7" w14:paraId="473C3A42" w14:textId="77777777" w:rsidTr="000A07D0">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4388467" w14:textId="618E70E3" w:rsidR="004742C7" w:rsidRDefault="004742C7" w:rsidP="00660D30">
            <w:pPr>
              <w:jc w:val="center"/>
              <w:rPr>
                <w:b/>
              </w:rPr>
            </w:pPr>
            <w:r>
              <w:rPr>
                <w:b/>
              </w:rPr>
              <w:lastRenderedPageBreak/>
              <w:t>Informace ke kombinované nebo distanční formě</w:t>
            </w:r>
          </w:p>
        </w:tc>
      </w:tr>
      <w:tr w:rsidR="004742C7" w14:paraId="754918B1" w14:textId="77777777" w:rsidTr="000A07D0">
        <w:tc>
          <w:tcPr>
            <w:tcW w:w="4787" w:type="dxa"/>
            <w:gridSpan w:val="4"/>
            <w:tcBorders>
              <w:top w:val="single" w:sz="2" w:space="0" w:color="auto"/>
            </w:tcBorders>
            <w:shd w:val="clear" w:color="auto" w:fill="F7CAAC"/>
          </w:tcPr>
          <w:p w14:paraId="6C93E3D2" w14:textId="77777777" w:rsidR="004742C7" w:rsidRDefault="004742C7" w:rsidP="00660D30">
            <w:pPr>
              <w:jc w:val="both"/>
            </w:pPr>
            <w:r>
              <w:rPr>
                <w:b/>
              </w:rPr>
              <w:t>Rozsah konzultací (soustředění)</w:t>
            </w:r>
          </w:p>
        </w:tc>
        <w:tc>
          <w:tcPr>
            <w:tcW w:w="889" w:type="dxa"/>
            <w:tcBorders>
              <w:top w:val="single" w:sz="2" w:space="0" w:color="auto"/>
            </w:tcBorders>
          </w:tcPr>
          <w:p w14:paraId="0097D412" w14:textId="77777777" w:rsidR="004742C7" w:rsidRDefault="004742C7" w:rsidP="00660D30">
            <w:pPr>
              <w:jc w:val="both"/>
            </w:pPr>
          </w:p>
        </w:tc>
        <w:tc>
          <w:tcPr>
            <w:tcW w:w="4179" w:type="dxa"/>
            <w:gridSpan w:val="4"/>
            <w:tcBorders>
              <w:top w:val="single" w:sz="2" w:space="0" w:color="auto"/>
            </w:tcBorders>
            <w:shd w:val="clear" w:color="auto" w:fill="F7CAAC"/>
          </w:tcPr>
          <w:p w14:paraId="5BAF75DA" w14:textId="77777777" w:rsidR="004742C7" w:rsidRDefault="004742C7" w:rsidP="00660D30">
            <w:pPr>
              <w:jc w:val="both"/>
              <w:rPr>
                <w:b/>
              </w:rPr>
            </w:pPr>
            <w:r>
              <w:rPr>
                <w:b/>
              </w:rPr>
              <w:t xml:space="preserve">hodin </w:t>
            </w:r>
          </w:p>
        </w:tc>
      </w:tr>
      <w:tr w:rsidR="004742C7" w14:paraId="478AB9EE" w14:textId="77777777" w:rsidTr="000A07D0">
        <w:tc>
          <w:tcPr>
            <w:tcW w:w="9855" w:type="dxa"/>
            <w:gridSpan w:val="9"/>
            <w:shd w:val="clear" w:color="auto" w:fill="F7CAAC"/>
          </w:tcPr>
          <w:p w14:paraId="10452435" w14:textId="77777777" w:rsidR="004742C7" w:rsidRDefault="004742C7" w:rsidP="00660D30">
            <w:pPr>
              <w:jc w:val="both"/>
              <w:rPr>
                <w:b/>
              </w:rPr>
            </w:pPr>
            <w:r>
              <w:rPr>
                <w:b/>
              </w:rPr>
              <w:t>Informace o způsobu kontaktu s vyučujícím</w:t>
            </w:r>
          </w:p>
        </w:tc>
      </w:tr>
      <w:tr w:rsidR="004742C7" w14:paraId="4B0D44F3" w14:textId="77777777" w:rsidTr="000A07D0">
        <w:trPr>
          <w:trHeight w:val="70"/>
        </w:trPr>
        <w:tc>
          <w:tcPr>
            <w:tcW w:w="9855" w:type="dxa"/>
            <w:gridSpan w:val="9"/>
          </w:tcPr>
          <w:p w14:paraId="300BAD8A" w14:textId="67B1DB54" w:rsidR="0007429D" w:rsidRDefault="0007429D" w:rsidP="00660D30">
            <w:pPr>
              <w:jc w:val="both"/>
            </w:pPr>
          </w:p>
        </w:tc>
      </w:tr>
    </w:tbl>
    <w:p w14:paraId="34572241" w14:textId="77777777" w:rsidR="00272F7F" w:rsidRDefault="00272F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050C95" w14:paraId="60FFCC4E" w14:textId="77777777" w:rsidTr="005133EF">
        <w:tc>
          <w:tcPr>
            <w:tcW w:w="9855" w:type="dxa"/>
            <w:gridSpan w:val="9"/>
            <w:tcBorders>
              <w:bottom w:val="double" w:sz="4" w:space="0" w:color="auto"/>
            </w:tcBorders>
            <w:shd w:val="clear" w:color="auto" w:fill="BDD6EE"/>
          </w:tcPr>
          <w:p w14:paraId="37B6203E" w14:textId="04E084E6" w:rsidR="00050C95" w:rsidRDefault="00050C95" w:rsidP="005133EF">
            <w:pPr>
              <w:jc w:val="both"/>
              <w:rPr>
                <w:b/>
                <w:sz w:val="28"/>
              </w:rPr>
            </w:pPr>
            <w:r>
              <w:lastRenderedPageBreak/>
              <w:br w:type="page"/>
            </w:r>
            <w:r>
              <w:rPr>
                <w:b/>
                <w:sz w:val="28"/>
              </w:rPr>
              <w:t>B-III – Charakteristika studijního předmětu</w:t>
            </w:r>
          </w:p>
        </w:tc>
      </w:tr>
      <w:tr w:rsidR="00050C95" w14:paraId="1ED4EEEA" w14:textId="77777777" w:rsidTr="005133EF">
        <w:tc>
          <w:tcPr>
            <w:tcW w:w="3086" w:type="dxa"/>
            <w:tcBorders>
              <w:top w:val="double" w:sz="4" w:space="0" w:color="auto"/>
            </w:tcBorders>
            <w:shd w:val="clear" w:color="auto" w:fill="F7CAAC"/>
          </w:tcPr>
          <w:p w14:paraId="504DA7BF" w14:textId="77777777" w:rsidR="00050C95" w:rsidRDefault="00050C95" w:rsidP="009D48C5">
            <w:pPr>
              <w:rPr>
                <w:b/>
              </w:rPr>
            </w:pPr>
            <w:r>
              <w:rPr>
                <w:b/>
              </w:rPr>
              <w:t>Název studijního předmětu</w:t>
            </w:r>
          </w:p>
        </w:tc>
        <w:tc>
          <w:tcPr>
            <w:tcW w:w="6769" w:type="dxa"/>
            <w:gridSpan w:val="8"/>
            <w:tcBorders>
              <w:top w:val="double" w:sz="4" w:space="0" w:color="auto"/>
            </w:tcBorders>
          </w:tcPr>
          <w:p w14:paraId="4E293B4E" w14:textId="14DBD1A3" w:rsidR="00050C95" w:rsidRDefault="00050C95" w:rsidP="009D48C5">
            <w:r>
              <w:t>Dílenská praxe 4</w:t>
            </w:r>
          </w:p>
        </w:tc>
      </w:tr>
      <w:tr w:rsidR="00050C95" w14:paraId="5A5FE17B" w14:textId="77777777" w:rsidTr="005133EF">
        <w:tc>
          <w:tcPr>
            <w:tcW w:w="3086" w:type="dxa"/>
            <w:shd w:val="clear" w:color="auto" w:fill="F7CAAC"/>
          </w:tcPr>
          <w:p w14:paraId="69DE36BC" w14:textId="77777777" w:rsidR="00050C95" w:rsidRDefault="00050C95" w:rsidP="009D48C5">
            <w:pPr>
              <w:rPr>
                <w:b/>
              </w:rPr>
            </w:pPr>
            <w:r>
              <w:rPr>
                <w:b/>
              </w:rPr>
              <w:t>Typ předmětu</w:t>
            </w:r>
          </w:p>
        </w:tc>
        <w:tc>
          <w:tcPr>
            <w:tcW w:w="3406" w:type="dxa"/>
            <w:gridSpan w:val="5"/>
          </w:tcPr>
          <w:p w14:paraId="0CE6BF30" w14:textId="77777777" w:rsidR="00050C95" w:rsidRDefault="00050C95" w:rsidP="009D48C5">
            <w:r>
              <w:t>povinný</w:t>
            </w:r>
          </w:p>
        </w:tc>
        <w:tc>
          <w:tcPr>
            <w:tcW w:w="2695" w:type="dxa"/>
            <w:gridSpan w:val="2"/>
            <w:shd w:val="clear" w:color="auto" w:fill="F7CAAC"/>
          </w:tcPr>
          <w:p w14:paraId="0B4155B4" w14:textId="77777777" w:rsidR="00050C95" w:rsidRDefault="00050C95" w:rsidP="009D48C5">
            <w:r>
              <w:rPr>
                <w:b/>
              </w:rPr>
              <w:t>doporučený ročník / semestr</w:t>
            </w:r>
          </w:p>
        </w:tc>
        <w:tc>
          <w:tcPr>
            <w:tcW w:w="668" w:type="dxa"/>
          </w:tcPr>
          <w:p w14:paraId="648195E2" w14:textId="164D4E30" w:rsidR="00050C95" w:rsidRDefault="00050C95" w:rsidP="009D48C5">
            <w:r>
              <w:t>2/LS</w:t>
            </w:r>
          </w:p>
        </w:tc>
      </w:tr>
      <w:tr w:rsidR="00050C95" w14:paraId="563A5968" w14:textId="77777777" w:rsidTr="005133EF">
        <w:tc>
          <w:tcPr>
            <w:tcW w:w="3086" w:type="dxa"/>
            <w:shd w:val="clear" w:color="auto" w:fill="F7CAAC"/>
          </w:tcPr>
          <w:p w14:paraId="2B5A187B" w14:textId="77777777" w:rsidR="00050C95" w:rsidRDefault="00050C95" w:rsidP="009D48C5">
            <w:pPr>
              <w:rPr>
                <w:b/>
              </w:rPr>
            </w:pPr>
            <w:r>
              <w:rPr>
                <w:b/>
              </w:rPr>
              <w:t>Rozsah studijního předmětu</w:t>
            </w:r>
          </w:p>
        </w:tc>
        <w:tc>
          <w:tcPr>
            <w:tcW w:w="1701" w:type="dxa"/>
            <w:gridSpan w:val="3"/>
          </w:tcPr>
          <w:p w14:paraId="3A69F6A2" w14:textId="77777777" w:rsidR="00050C95" w:rsidRDefault="00050C95" w:rsidP="009D48C5">
            <w:r>
              <w:t>26c</w:t>
            </w:r>
          </w:p>
        </w:tc>
        <w:tc>
          <w:tcPr>
            <w:tcW w:w="889" w:type="dxa"/>
            <w:shd w:val="clear" w:color="auto" w:fill="F7CAAC"/>
          </w:tcPr>
          <w:p w14:paraId="0E27776D" w14:textId="77777777" w:rsidR="00050C95" w:rsidRDefault="00050C95" w:rsidP="009D48C5">
            <w:pPr>
              <w:rPr>
                <w:b/>
              </w:rPr>
            </w:pPr>
            <w:r>
              <w:rPr>
                <w:b/>
              </w:rPr>
              <w:t xml:space="preserve">hod. </w:t>
            </w:r>
          </w:p>
        </w:tc>
        <w:tc>
          <w:tcPr>
            <w:tcW w:w="816" w:type="dxa"/>
          </w:tcPr>
          <w:p w14:paraId="1B1D4A85" w14:textId="77777777" w:rsidR="00050C95" w:rsidRDefault="00050C95" w:rsidP="009D48C5">
            <w:r>
              <w:t>26</w:t>
            </w:r>
          </w:p>
        </w:tc>
        <w:tc>
          <w:tcPr>
            <w:tcW w:w="2156" w:type="dxa"/>
            <w:shd w:val="clear" w:color="auto" w:fill="F7CAAC"/>
          </w:tcPr>
          <w:p w14:paraId="4DC09374" w14:textId="77777777" w:rsidR="00050C95" w:rsidRDefault="00050C95" w:rsidP="009D48C5">
            <w:pPr>
              <w:rPr>
                <w:b/>
              </w:rPr>
            </w:pPr>
            <w:r>
              <w:rPr>
                <w:b/>
              </w:rPr>
              <w:t>kreditů</w:t>
            </w:r>
          </w:p>
        </w:tc>
        <w:tc>
          <w:tcPr>
            <w:tcW w:w="1207" w:type="dxa"/>
            <w:gridSpan w:val="2"/>
          </w:tcPr>
          <w:p w14:paraId="6FE59963" w14:textId="77777777" w:rsidR="00050C95" w:rsidRDefault="00050C95" w:rsidP="009D48C5">
            <w:r>
              <w:t>1</w:t>
            </w:r>
          </w:p>
        </w:tc>
      </w:tr>
      <w:tr w:rsidR="00050C95" w14:paraId="50627F2A" w14:textId="77777777" w:rsidTr="005133EF">
        <w:tc>
          <w:tcPr>
            <w:tcW w:w="3086" w:type="dxa"/>
            <w:shd w:val="clear" w:color="auto" w:fill="F7CAAC"/>
          </w:tcPr>
          <w:p w14:paraId="1784E119" w14:textId="77777777" w:rsidR="00050C95" w:rsidRDefault="00050C95" w:rsidP="009D48C5">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5FBC284A" w14:textId="77777777" w:rsidR="00050C95" w:rsidRDefault="00050C95" w:rsidP="009D48C5"/>
        </w:tc>
      </w:tr>
      <w:tr w:rsidR="00050C95" w14:paraId="608C781E" w14:textId="77777777" w:rsidTr="005133EF">
        <w:tc>
          <w:tcPr>
            <w:tcW w:w="3086" w:type="dxa"/>
            <w:shd w:val="clear" w:color="auto" w:fill="F7CAAC"/>
          </w:tcPr>
          <w:p w14:paraId="6DB557C1" w14:textId="77777777" w:rsidR="00050C95" w:rsidRPr="005A0406" w:rsidRDefault="00050C95" w:rsidP="009D48C5">
            <w:pPr>
              <w:rPr>
                <w:b/>
              </w:rPr>
            </w:pPr>
            <w:r w:rsidRPr="005A0406">
              <w:rPr>
                <w:b/>
              </w:rPr>
              <w:t>Způsob ověření výsledků učení</w:t>
            </w:r>
          </w:p>
        </w:tc>
        <w:tc>
          <w:tcPr>
            <w:tcW w:w="3406" w:type="dxa"/>
            <w:gridSpan w:val="5"/>
          </w:tcPr>
          <w:p w14:paraId="60F47DB9" w14:textId="77777777" w:rsidR="00050C95" w:rsidRDefault="00050C95" w:rsidP="009D48C5">
            <w:r>
              <w:t>zápočet</w:t>
            </w:r>
          </w:p>
        </w:tc>
        <w:tc>
          <w:tcPr>
            <w:tcW w:w="2156" w:type="dxa"/>
            <w:shd w:val="clear" w:color="auto" w:fill="F7CAAC"/>
          </w:tcPr>
          <w:p w14:paraId="1E8810BB" w14:textId="77777777" w:rsidR="00050C95" w:rsidRDefault="00050C95" w:rsidP="009D48C5">
            <w:pPr>
              <w:rPr>
                <w:b/>
              </w:rPr>
            </w:pPr>
            <w:r>
              <w:rPr>
                <w:b/>
              </w:rPr>
              <w:t>Forma výuky</w:t>
            </w:r>
          </w:p>
        </w:tc>
        <w:tc>
          <w:tcPr>
            <w:tcW w:w="1207" w:type="dxa"/>
            <w:gridSpan w:val="2"/>
          </w:tcPr>
          <w:p w14:paraId="64F68656" w14:textId="77777777" w:rsidR="00050C95" w:rsidRDefault="00050C95" w:rsidP="009D48C5">
            <w:r>
              <w:t>cvičení</w:t>
            </w:r>
          </w:p>
        </w:tc>
      </w:tr>
      <w:tr w:rsidR="00050C95" w14:paraId="68C13E4A" w14:textId="77777777" w:rsidTr="005133EF">
        <w:tc>
          <w:tcPr>
            <w:tcW w:w="3086" w:type="dxa"/>
            <w:shd w:val="clear" w:color="auto" w:fill="F7CAAC"/>
          </w:tcPr>
          <w:p w14:paraId="07E8FFCD" w14:textId="77777777" w:rsidR="00050C95" w:rsidRPr="005A0406" w:rsidRDefault="00050C95" w:rsidP="009D48C5">
            <w:pPr>
              <w:rPr>
                <w:b/>
              </w:rPr>
            </w:pPr>
            <w:r w:rsidRPr="005A0406">
              <w:rPr>
                <w:b/>
              </w:rPr>
              <w:t>Forma způsobu ověření výsledků učení a další požadavky na studenta</w:t>
            </w:r>
          </w:p>
        </w:tc>
        <w:tc>
          <w:tcPr>
            <w:tcW w:w="6769" w:type="dxa"/>
            <w:gridSpan w:val="8"/>
            <w:tcBorders>
              <w:bottom w:val="nil"/>
            </w:tcBorders>
          </w:tcPr>
          <w:p w14:paraId="10AA1A57" w14:textId="537A9DAC" w:rsidR="00050C95" w:rsidRDefault="00050C95" w:rsidP="009D48C5">
            <w:r>
              <w:t xml:space="preserve">Splnění všech úkolů zadaných v průběhu semestru, </w:t>
            </w:r>
            <w:r w:rsidR="00272F7F">
              <w:t xml:space="preserve">min. </w:t>
            </w:r>
            <w:r w:rsidR="004742C7">
              <w:t xml:space="preserve">80% </w:t>
            </w:r>
            <w:r>
              <w:t>účast na cvičení.</w:t>
            </w:r>
          </w:p>
        </w:tc>
      </w:tr>
      <w:tr w:rsidR="00050C95" w14:paraId="30C5FD2B" w14:textId="77777777" w:rsidTr="009D48C5">
        <w:trPr>
          <w:trHeight w:val="62"/>
        </w:trPr>
        <w:tc>
          <w:tcPr>
            <w:tcW w:w="9855" w:type="dxa"/>
            <w:gridSpan w:val="9"/>
            <w:tcBorders>
              <w:top w:val="nil"/>
            </w:tcBorders>
          </w:tcPr>
          <w:p w14:paraId="587F900C" w14:textId="77777777" w:rsidR="00050C95" w:rsidRDefault="00050C95" w:rsidP="009D48C5"/>
        </w:tc>
      </w:tr>
      <w:tr w:rsidR="00050C95" w14:paraId="75250573" w14:textId="77777777" w:rsidTr="005133EF">
        <w:trPr>
          <w:trHeight w:val="197"/>
        </w:trPr>
        <w:tc>
          <w:tcPr>
            <w:tcW w:w="3086" w:type="dxa"/>
            <w:tcBorders>
              <w:top w:val="nil"/>
            </w:tcBorders>
            <w:shd w:val="clear" w:color="auto" w:fill="F7CAAC"/>
          </w:tcPr>
          <w:p w14:paraId="368E282C" w14:textId="77777777" w:rsidR="00050C95" w:rsidRDefault="00050C95" w:rsidP="009D48C5">
            <w:pPr>
              <w:rPr>
                <w:b/>
              </w:rPr>
            </w:pPr>
            <w:r>
              <w:rPr>
                <w:b/>
              </w:rPr>
              <w:t>Garant předmětu</w:t>
            </w:r>
          </w:p>
        </w:tc>
        <w:tc>
          <w:tcPr>
            <w:tcW w:w="6769" w:type="dxa"/>
            <w:gridSpan w:val="8"/>
            <w:tcBorders>
              <w:top w:val="nil"/>
            </w:tcBorders>
          </w:tcPr>
          <w:p w14:paraId="06A7F9C1" w14:textId="77777777" w:rsidR="00050C95" w:rsidRDefault="00050C95" w:rsidP="009D48C5">
            <w:r>
              <w:t xml:space="preserve">MgA. Eva </w:t>
            </w:r>
            <w:proofErr w:type="spellStart"/>
            <w:r>
              <w:t>Klabalová</w:t>
            </w:r>
            <w:proofErr w:type="spellEnd"/>
            <w:r>
              <w:t>, Ph.D.</w:t>
            </w:r>
          </w:p>
        </w:tc>
      </w:tr>
      <w:tr w:rsidR="00050C95" w14:paraId="0A3A5198" w14:textId="77777777" w:rsidTr="005133EF">
        <w:trPr>
          <w:trHeight w:val="243"/>
        </w:trPr>
        <w:tc>
          <w:tcPr>
            <w:tcW w:w="3086" w:type="dxa"/>
            <w:tcBorders>
              <w:top w:val="nil"/>
            </w:tcBorders>
            <w:shd w:val="clear" w:color="auto" w:fill="F7CAAC"/>
          </w:tcPr>
          <w:p w14:paraId="284F10A7" w14:textId="77777777" w:rsidR="00050C95" w:rsidRDefault="00050C95" w:rsidP="009D48C5">
            <w:pPr>
              <w:rPr>
                <w:b/>
              </w:rPr>
            </w:pPr>
            <w:r>
              <w:rPr>
                <w:b/>
              </w:rPr>
              <w:t>Zapojení garanta do výuky předmětu</w:t>
            </w:r>
          </w:p>
        </w:tc>
        <w:tc>
          <w:tcPr>
            <w:tcW w:w="6769" w:type="dxa"/>
            <w:gridSpan w:val="8"/>
            <w:tcBorders>
              <w:top w:val="nil"/>
            </w:tcBorders>
          </w:tcPr>
          <w:p w14:paraId="7C3EA484" w14:textId="77777777" w:rsidR="00050C95" w:rsidRDefault="00050C95" w:rsidP="009D48C5">
            <w:r>
              <w:t>100 %</w:t>
            </w:r>
          </w:p>
        </w:tc>
      </w:tr>
      <w:tr w:rsidR="00050C95" w14:paraId="01CCEFBA" w14:textId="77777777" w:rsidTr="005133EF">
        <w:tc>
          <w:tcPr>
            <w:tcW w:w="3086" w:type="dxa"/>
            <w:shd w:val="clear" w:color="auto" w:fill="F7CAAC"/>
          </w:tcPr>
          <w:p w14:paraId="7A58EE96" w14:textId="77777777" w:rsidR="00050C95" w:rsidRDefault="00050C95" w:rsidP="009D48C5">
            <w:pPr>
              <w:rPr>
                <w:b/>
              </w:rPr>
            </w:pPr>
            <w:r>
              <w:rPr>
                <w:b/>
              </w:rPr>
              <w:t>Vyučující</w:t>
            </w:r>
          </w:p>
        </w:tc>
        <w:tc>
          <w:tcPr>
            <w:tcW w:w="6769" w:type="dxa"/>
            <w:gridSpan w:val="8"/>
            <w:tcBorders>
              <w:bottom w:val="nil"/>
            </w:tcBorders>
          </w:tcPr>
          <w:p w14:paraId="40C5DD70" w14:textId="77777777" w:rsidR="00050C95" w:rsidRDefault="00050C95" w:rsidP="009D48C5">
            <w:r>
              <w:t xml:space="preserve">MgA. Eva </w:t>
            </w:r>
            <w:proofErr w:type="spellStart"/>
            <w:r>
              <w:t>Klabalová</w:t>
            </w:r>
            <w:proofErr w:type="spellEnd"/>
            <w:r>
              <w:t>, Ph.D.</w:t>
            </w:r>
          </w:p>
        </w:tc>
      </w:tr>
      <w:tr w:rsidR="00050C95" w14:paraId="05BC4EC1" w14:textId="77777777" w:rsidTr="009D48C5">
        <w:trPr>
          <w:trHeight w:val="136"/>
        </w:trPr>
        <w:tc>
          <w:tcPr>
            <w:tcW w:w="9855" w:type="dxa"/>
            <w:gridSpan w:val="9"/>
            <w:tcBorders>
              <w:top w:val="nil"/>
            </w:tcBorders>
          </w:tcPr>
          <w:p w14:paraId="2E156479" w14:textId="77777777" w:rsidR="00050C95" w:rsidRDefault="00050C95" w:rsidP="009D48C5"/>
        </w:tc>
      </w:tr>
      <w:tr w:rsidR="00050C95" w:rsidRPr="001452AD" w14:paraId="769AC42D" w14:textId="77777777" w:rsidTr="005133EF">
        <w:tc>
          <w:tcPr>
            <w:tcW w:w="3086" w:type="dxa"/>
            <w:shd w:val="clear" w:color="auto" w:fill="F7CAAC"/>
          </w:tcPr>
          <w:p w14:paraId="2425EF99" w14:textId="77777777" w:rsidR="00050C95" w:rsidRPr="001452AD" w:rsidRDefault="00050C95" w:rsidP="005133EF">
            <w:pPr>
              <w:jc w:val="both"/>
              <w:rPr>
                <w:b/>
                <w:highlight w:val="yellow"/>
              </w:rPr>
            </w:pPr>
            <w:r w:rsidRPr="009B48E7">
              <w:rPr>
                <w:b/>
              </w:rPr>
              <w:t>Hlavní témata a výsledky učení</w:t>
            </w:r>
          </w:p>
        </w:tc>
        <w:tc>
          <w:tcPr>
            <w:tcW w:w="6769" w:type="dxa"/>
            <w:gridSpan w:val="8"/>
            <w:tcBorders>
              <w:bottom w:val="nil"/>
            </w:tcBorders>
          </w:tcPr>
          <w:p w14:paraId="5E657DDF" w14:textId="77777777" w:rsidR="00050C95" w:rsidRPr="001452AD" w:rsidRDefault="00050C95" w:rsidP="005133EF">
            <w:pPr>
              <w:jc w:val="both"/>
              <w:rPr>
                <w:highlight w:val="yellow"/>
              </w:rPr>
            </w:pPr>
          </w:p>
        </w:tc>
      </w:tr>
      <w:tr w:rsidR="00050C95" w:rsidRPr="005A0406" w14:paraId="088DB825" w14:textId="77777777" w:rsidTr="000E2EB7">
        <w:trPr>
          <w:trHeight w:val="6337"/>
        </w:trPr>
        <w:tc>
          <w:tcPr>
            <w:tcW w:w="9855" w:type="dxa"/>
            <w:gridSpan w:val="9"/>
            <w:tcBorders>
              <w:top w:val="nil"/>
              <w:bottom w:val="single" w:sz="4" w:space="0" w:color="auto"/>
            </w:tcBorders>
          </w:tcPr>
          <w:p w14:paraId="0C1DBD8A" w14:textId="77777777" w:rsidR="00952C0C" w:rsidRPr="0007072C" w:rsidRDefault="00952C0C" w:rsidP="00095EE6">
            <w:pPr>
              <w:jc w:val="both"/>
              <w:rPr>
                <w:b/>
                <w:bCs/>
              </w:rPr>
            </w:pPr>
            <w:r w:rsidRPr="0007072C">
              <w:rPr>
                <w:b/>
                <w:bCs/>
              </w:rPr>
              <w:t>Témata:</w:t>
            </w:r>
          </w:p>
          <w:p w14:paraId="68AED63F" w14:textId="6C78E009" w:rsidR="00DF535A" w:rsidRDefault="00DF535A" w:rsidP="004C352E">
            <w:pPr>
              <w:pStyle w:val="Odstavecseseznamem"/>
              <w:numPr>
                <w:ilvl w:val="0"/>
                <w:numId w:val="142"/>
              </w:numPr>
            </w:pPr>
            <w:r>
              <w:t xml:space="preserve">Bezpečnost práce v </w:t>
            </w:r>
            <w:r w:rsidR="000E2EB7">
              <w:t>dílně</w:t>
            </w:r>
            <w:r>
              <w:t>, organizace a plán výuky.</w:t>
            </w:r>
          </w:p>
          <w:p w14:paraId="165E1504" w14:textId="77777777" w:rsidR="00DF535A" w:rsidRDefault="00DF535A" w:rsidP="004C352E">
            <w:pPr>
              <w:pStyle w:val="Odstavecseseznamem"/>
              <w:numPr>
                <w:ilvl w:val="0"/>
                <w:numId w:val="142"/>
              </w:numPr>
            </w:pPr>
            <w:r>
              <w:t>Zhotovení návrhu pro pokročilý galanterní výrobek. Vytvoření sady šablon pro zhotovení vrchových, podšívkových a ztužovacích dílců pro zvolený výrobek.</w:t>
            </w:r>
          </w:p>
          <w:p w14:paraId="32590409" w14:textId="77777777" w:rsidR="00DF535A" w:rsidRDefault="00DF535A" w:rsidP="004C352E">
            <w:pPr>
              <w:pStyle w:val="Odstavecseseznamem"/>
              <w:numPr>
                <w:ilvl w:val="0"/>
                <w:numId w:val="142"/>
              </w:numPr>
            </w:pPr>
            <w:r>
              <w:t>Manipulace materiálu. Lepení vnitřních dílců (výztuhy, podšívky). Technologie zakládání.</w:t>
            </w:r>
          </w:p>
          <w:p w14:paraId="1BFC8EFC" w14:textId="77777777" w:rsidR="00DF535A" w:rsidRDefault="00DF535A" w:rsidP="004C352E">
            <w:pPr>
              <w:pStyle w:val="Odstavecseseznamem"/>
              <w:numPr>
                <w:ilvl w:val="0"/>
                <w:numId w:val="142"/>
              </w:numPr>
            </w:pPr>
            <w:r>
              <w:t xml:space="preserve">Zdobení hlavního dílu. Sesazení výrobku. Montáž uzavírání. </w:t>
            </w:r>
          </w:p>
          <w:p w14:paraId="4306187D" w14:textId="77777777" w:rsidR="00DF535A" w:rsidRDefault="00DF535A" w:rsidP="004C352E">
            <w:pPr>
              <w:pStyle w:val="Odstavecseseznamem"/>
              <w:numPr>
                <w:ilvl w:val="0"/>
                <w:numId w:val="142"/>
              </w:numPr>
            </w:pPr>
            <w:r>
              <w:t>Dokončení galanterního výrobku.</w:t>
            </w:r>
          </w:p>
          <w:p w14:paraId="5BE63D10" w14:textId="77777777" w:rsidR="00DF535A" w:rsidRDefault="00DF535A" w:rsidP="004C352E">
            <w:pPr>
              <w:pStyle w:val="Odstavecseseznamem"/>
              <w:numPr>
                <w:ilvl w:val="0"/>
                <w:numId w:val="142"/>
              </w:numPr>
            </w:pPr>
            <w:r>
              <w:t>Příprava výroby páru holeňového/</w:t>
            </w:r>
            <w:proofErr w:type="spellStart"/>
            <w:r>
              <w:t>poloholeňového</w:t>
            </w:r>
            <w:proofErr w:type="spellEnd"/>
            <w:r>
              <w:t xml:space="preserve"> střihu podle připravených šablon.</w:t>
            </w:r>
          </w:p>
          <w:p w14:paraId="2AC17DDC" w14:textId="77777777" w:rsidR="00DF535A" w:rsidRDefault="00DF535A" w:rsidP="004C352E">
            <w:pPr>
              <w:pStyle w:val="Odstavecseseznamem"/>
              <w:numPr>
                <w:ilvl w:val="0"/>
                <w:numId w:val="142"/>
              </w:numPr>
            </w:pPr>
            <w:r>
              <w:t>Manipulace vrchových a podšívkových materiálů.</w:t>
            </w:r>
          </w:p>
          <w:p w14:paraId="5C061BBD" w14:textId="77777777" w:rsidR="00DF535A" w:rsidRDefault="00DF535A" w:rsidP="004C352E">
            <w:pPr>
              <w:pStyle w:val="Odstavecseseznamem"/>
              <w:numPr>
                <w:ilvl w:val="0"/>
                <w:numId w:val="142"/>
              </w:numPr>
            </w:pPr>
            <w:r>
              <w:t>Úpravy hran dílců, sesazení svršku, úprava horního obvodového okraje.</w:t>
            </w:r>
          </w:p>
          <w:p w14:paraId="7163120D" w14:textId="77777777" w:rsidR="00DF535A" w:rsidRDefault="00DF535A" w:rsidP="004C352E">
            <w:pPr>
              <w:pStyle w:val="Odstavecseseznamem"/>
              <w:numPr>
                <w:ilvl w:val="0"/>
                <w:numId w:val="142"/>
              </w:numPr>
            </w:pPr>
            <w:r>
              <w:t>Spojování jednotlivých dílců.</w:t>
            </w:r>
          </w:p>
          <w:p w14:paraId="00B86840" w14:textId="77777777" w:rsidR="00DF535A" w:rsidRDefault="00DF535A" w:rsidP="004C352E">
            <w:pPr>
              <w:pStyle w:val="Odstavecseseznamem"/>
              <w:numPr>
                <w:ilvl w:val="0"/>
                <w:numId w:val="142"/>
              </w:numPr>
            </w:pPr>
            <w:r>
              <w:t>Příprava spodkových a ztužovacích dílců.</w:t>
            </w:r>
          </w:p>
          <w:p w14:paraId="3D84058A" w14:textId="77777777" w:rsidR="00DF535A" w:rsidRDefault="00DF535A" w:rsidP="004C352E">
            <w:pPr>
              <w:pStyle w:val="Odstavecseseznamem"/>
              <w:numPr>
                <w:ilvl w:val="0"/>
                <w:numId w:val="142"/>
              </w:numPr>
            </w:pPr>
            <w:r>
              <w:t>Napínaní svršků na kopyto.</w:t>
            </w:r>
          </w:p>
          <w:p w14:paraId="0CD55202" w14:textId="77777777" w:rsidR="00DF535A" w:rsidRPr="004742C7" w:rsidRDefault="00DF535A" w:rsidP="004C352E">
            <w:pPr>
              <w:pStyle w:val="Odstavecseseznamem"/>
              <w:numPr>
                <w:ilvl w:val="0"/>
                <w:numId w:val="142"/>
              </w:numPr>
            </w:pPr>
            <w:r w:rsidRPr="004742C7">
              <w:t>Dokončení zhotoveného páru.</w:t>
            </w:r>
          </w:p>
          <w:p w14:paraId="6EB7D19E" w14:textId="3E0143D1" w:rsidR="00DF535A" w:rsidRDefault="00DF535A" w:rsidP="004C352E">
            <w:pPr>
              <w:pStyle w:val="Odstavecseseznamem"/>
              <w:numPr>
                <w:ilvl w:val="0"/>
                <w:numId w:val="142"/>
              </w:numPr>
              <w:spacing w:after="120"/>
            </w:pPr>
            <w:r>
              <w:t>Prezentace vytvořených vzorků galanterního výrobku a obuvi</w:t>
            </w:r>
            <w:r w:rsidR="00415496">
              <w:t>.</w:t>
            </w:r>
          </w:p>
          <w:p w14:paraId="3002E828" w14:textId="782A9A54" w:rsidR="00095EE6" w:rsidRPr="0007072C" w:rsidRDefault="00095EE6" w:rsidP="00095EE6">
            <w:pPr>
              <w:jc w:val="both"/>
              <w:rPr>
                <w:b/>
                <w:bCs/>
              </w:rPr>
            </w:pPr>
            <w:r w:rsidRPr="0007072C">
              <w:rPr>
                <w:b/>
                <w:bCs/>
              </w:rPr>
              <w:t>Výsledky učení:</w:t>
            </w:r>
            <w:r w:rsidR="00F64A5C">
              <w:rPr>
                <w:b/>
                <w:bCs/>
              </w:rPr>
              <w:t xml:space="preserve"> </w:t>
            </w:r>
          </w:p>
          <w:p w14:paraId="7A911667" w14:textId="77777777" w:rsidR="00095EE6" w:rsidRDefault="00095EE6" w:rsidP="00095EE6">
            <w:pPr>
              <w:jc w:val="both"/>
            </w:pPr>
            <w:r w:rsidRPr="00DF535A">
              <w:t>Odborné znalosti – po absolvování předmětu student umí:</w:t>
            </w:r>
          </w:p>
          <w:p w14:paraId="50AC44FA" w14:textId="657A06CE" w:rsidR="00DF535A" w:rsidRDefault="009C1CB6" w:rsidP="004C352E">
            <w:pPr>
              <w:pStyle w:val="Odstavecseseznamem"/>
              <w:numPr>
                <w:ilvl w:val="0"/>
                <w:numId w:val="50"/>
              </w:numPr>
              <w:jc w:val="both"/>
            </w:pPr>
            <w:r>
              <w:t xml:space="preserve">pojmenovat principy </w:t>
            </w:r>
            <w:proofErr w:type="spellStart"/>
            <w:r>
              <w:t>technoloogie</w:t>
            </w:r>
            <w:proofErr w:type="spellEnd"/>
            <w:r>
              <w:t xml:space="preserve"> lepení vnitřních dílů a zakládání</w:t>
            </w:r>
          </w:p>
          <w:p w14:paraId="3804E4F2" w14:textId="2FA664D9" w:rsidR="009C1CB6" w:rsidRPr="00DF535A" w:rsidRDefault="009332BE" w:rsidP="004C352E">
            <w:pPr>
              <w:pStyle w:val="Odstavecseseznamem"/>
              <w:numPr>
                <w:ilvl w:val="0"/>
                <w:numId w:val="50"/>
              </w:numPr>
              <w:jc w:val="both"/>
            </w:pPr>
            <w:r>
              <w:t>charakterizovat</w:t>
            </w:r>
            <w:r w:rsidR="00FC71AF">
              <w:t xml:space="preserve"> sady šablon </w:t>
            </w:r>
            <w:r w:rsidR="00FC71AF" w:rsidRPr="00765BE8">
              <w:t>pro zhotovení vrchových</w:t>
            </w:r>
            <w:r w:rsidR="00752A9B" w:rsidRPr="00752A9B">
              <w:t xml:space="preserve"> dílů</w:t>
            </w:r>
            <w:r w:rsidR="00356DF0">
              <w:t xml:space="preserve"> </w:t>
            </w:r>
          </w:p>
          <w:p w14:paraId="5B70EFB4" w14:textId="69D127B1" w:rsidR="009332BE" w:rsidRDefault="00095EE6" w:rsidP="009332BE">
            <w:pPr>
              <w:jc w:val="both"/>
            </w:pPr>
            <w:r w:rsidRPr="00DF535A">
              <w:t>Odborné dovednosti – po absolvování předmětu student umí:</w:t>
            </w:r>
          </w:p>
          <w:p w14:paraId="78EA8C22" w14:textId="20241C4F" w:rsidR="00B52572" w:rsidRDefault="007B5C84" w:rsidP="004C352E">
            <w:pPr>
              <w:pStyle w:val="Odstavecseseznamem"/>
              <w:numPr>
                <w:ilvl w:val="0"/>
                <w:numId w:val="50"/>
              </w:numPr>
              <w:jc w:val="both"/>
            </w:pPr>
            <w:r>
              <w:t>různé techniky oddělování a spojování materiálů</w:t>
            </w:r>
          </w:p>
          <w:p w14:paraId="114EC56D" w14:textId="55116E60" w:rsidR="009332BE" w:rsidRDefault="009332BE" w:rsidP="004C352E">
            <w:pPr>
              <w:pStyle w:val="Odstavecseseznamem"/>
              <w:numPr>
                <w:ilvl w:val="0"/>
                <w:numId w:val="50"/>
              </w:numPr>
              <w:jc w:val="both"/>
            </w:pPr>
            <w:r>
              <w:t>připravit výrob</w:t>
            </w:r>
            <w:r w:rsidR="00E0023E">
              <w:t>u</w:t>
            </w:r>
            <w:r>
              <w:t xml:space="preserve"> páru holeňového/</w:t>
            </w:r>
            <w:proofErr w:type="spellStart"/>
            <w:r>
              <w:t>poloholeňového</w:t>
            </w:r>
            <w:proofErr w:type="spellEnd"/>
            <w:r>
              <w:t xml:space="preserve"> střihu podle připravených šablon</w:t>
            </w:r>
          </w:p>
          <w:p w14:paraId="7E1C1071" w14:textId="77777777" w:rsidR="00CB597B" w:rsidRDefault="000679EB" w:rsidP="004C352E">
            <w:pPr>
              <w:pStyle w:val="Odstavecseseznamem"/>
              <w:numPr>
                <w:ilvl w:val="0"/>
                <w:numId w:val="50"/>
              </w:numPr>
            </w:pPr>
            <w:r>
              <w:t xml:space="preserve">techniky úpravy obvodů dílců a aplikaci tuhých spojovačů </w:t>
            </w:r>
          </w:p>
          <w:p w14:paraId="40C44E88" w14:textId="5E910FE8" w:rsidR="00E0023E" w:rsidRDefault="00E0023E" w:rsidP="004C352E">
            <w:pPr>
              <w:pStyle w:val="Odstavecseseznamem"/>
              <w:numPr>
                <w:ilvl w:val="0"/>
                <w:numId w:val="50"/>
              </w:numPr>
            </w:pPr>
            <w:r>
              <w:t>upravit horní obvodový okraj</w:t>
            </w:r>
          </w:p>
          <w:p w14:paraId="3DBA1B89" w14:textId="0A5386FC" w:rsidR="00184E66" w:rsidRDefault="00184E66" w:rsidP="004C352E">
            <w:pPr>
              <w:pStyle w:val="Odstavecseseznamem"/>
              <w:numPr>
                <w:ilvl w:val="0"/>
                <w:numId w:val="50"/>
              </w:numPr>
            </w:pPr>
            <w:r>
              <w:t>připravit spodkové a ztužovací dílce</w:t>
            </w:r>
          </w:p>
          <w:p w14:paraId="79F28A20" w14:textId="0B9D465B" w:rsidR="005958F6" w:rsidRDefault="005958F6" w:rsidP="004C352E">
            <w:pPr>
              <w:pStyle w:val="Odstavecseseznamem"/>
              <w:numPr>
                <w:ilvl w:val="0"/>
                <w:numId w:val="50"/>
              </w:numPr>
            </w:pPr>
            <w:r>
              <w:t>další střihová řešeními svršku obuvi a jejich tvarování na kopyto</w:t>
            </w:r>
          </w:p>
          <w:p w14:paraId="4303EC51" w14:textId="1A18B2AE" w:rsidR="00050C95" w:rsidRPr="005A0406" w:rsidRDefault="00172812" w:rsidP="004C352E">
            <w:pPr>
              <w:pStyle w:val="Odstavecseseznamem"/>
              <w:numPr>
                <w:ilvl w:val="0"/>
                <w:numId w:val="50"/>
              </w:numPr>
              <w:jc w:val="both"/>
            </w:pPr>
            <w:r>
              <w:t>prezentovat svou práci</w:t>
            </w:r>
          </w:p>
        </w:tc>
      </w:tr>
      <w:tr w:rsidR="00050C95" w:rsidRPr="001452AD" w14:paraId="6B4246E2"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FDE1951" w14:textId="77777777" w:rsidR="00050C95" w:rsidRPr="001452AD" w:rsidRDefault="00050C95"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467E02E8" w14:textId="77777777" w:rsidR="00050C95" w:rsidRPr="001452AD" w:rsidRDefault="00050C95" w:rsidP="005133EF">
            <w:pPr>
              <w:jc w:val="both"/>
              <w:rPr>
                <w:highlight w:val="yellow"/>
              </w:rPr>
            </w:pPr>
          </w:p>
        </w:tc>
      </w:tr>
      <w:tr w:rsidR="00050C95" w14:paraId="4ED87D5C" w14:textId="77777777" w:rsidTr="00417360">
        <w:trPr>
          <w:trHeight w:val="737"/>
        </w:trPr>
        <w:tc>
          <w:tcPr>
            <w:tcW w:w="9855" w:type="dxa"/>
            <w:gridSpan w:val="9"/>
            <w:tcBorders>
              <w:top w:val="nil"/>
              <w:bottom w:val="single" w:sz="4" w:space="0" w:color="auto"/>
            </w:tcBorders>
          </w:tcPr>
          <w:p w14:paraId="318D3B60" w14:textId="77777777" w:rsidR="009A5BB0" w:rsidRPr="00DF535A" w:rsidRDefault="009A5BB0" w:rsidP="004C352E">
            <w:pPr>
              <w:pStyle w:val="Odstavecseseznamem"/>
              <w:numPr>
                <w:ilvl w:val="0"/>
                <w:numId w:val="50"/>
              </w:numPr>
              <w:jc w:val="both"/>
            </w:pPr>
            <w:r w:rsidRPr="00DF535A">
              <w:t>dialogická (diskuze, rozhovor, brainstorming)</w:t>
            </w:r>
          </w:p>
          <w:p w14:paraId="09A3FBA4" w14:textId="77777777" w:rsidR="009A5BB0" w:rsidRPr="00DF535A" w:rsidRDefault="009A5BB0" w:rsidP="004C352E">
            <w:pPr>
              <w:pStyle w:val="Odstavecseseznamem"/>
              <w:numPr>
                <w:ilvl w:val="0"/>
                <w:numId w:val="50"/>
              </w:numPr>
              <w:jc w:val="both"/>
            </w:pPr>
            <w:r w:rsidRPr="00DF535A">
              <w:t>individuální práce studentů</w:t>
            </w:r>
          </w:p>
          <w:p w14:paraId="68A64CAD" w14:textId="1334220C" w:rsidR="00E04847" w:rsidRDefault="009A5BB0" w:rsidP="004C352E">
            <w:pPr>
              <w:pStyle w:val="Odstavecseseznamem"/>
              <w:numPr>
                <w:ilvl w:val="0"/>
                <w:numId w:val="50"/>
              </w:numPr>
              <w:jc w:val="both"/>
            </w:pPr>
            <w:r w:rsidRPr="00DF535A">
              <w:t>praktické procvičování</w:t>
            </w:r>
          </w:p>
        </w:tc>
      </w:tr>
      <w:tr w:rsidR="00050C95" w14:paraId="1AB0313A" w14:textId="77777777" w:rsidTr="005133EF">
        <w:trPr>
          <w:trHeight w:val="265"/>
        </w:trPr>
        <w:tc>
          <w:tcPr>
            <w:tcW w:w="3653" w:type="dxa"/>
            <w:gridSpan w:val="3"/>
            <w:tcBorders>
              <w:top w:val="single" w:sz="4" w:space="0" w:color="auto"/>
            </w:tcBorders>
            <w:shd w:val="clear" w:color="auto" w:fill="F7CAAC"/>
          </w:tcPr>
          <w:p w14:paraId="624E1D91" w14:textId="77777777" w:rsidR="00050C95" w:rsidRDefault="00050C95" w:rsidP="005133EF">
            <w:pPr>
              <w:jc w:val="both"/>
            </w:pPr>
            <w:r>
              <w:rPr>
                <w:b/>
              </w:rPr>
              <w:t>Studijní literatura a studijní pomůcky</w:t>
            </w:r>
          </w:p>
        </w:tc>
        <w:tc>
          <w:tcPr>
            <w:tcW w:w="6202" w:type="dxa"/>
            <w:gridSpan w:val="6"/>
            <w:tcBorders>
              <w:top w:val="single" w:sz="4" w:space="0" w:color="auto"/>
              <w:bottom w:val="nil"/>
            </w:tcBorders>
          </w:tcPr>
          <w:p w14:paraId="69D13A23" w14:textId="77777777" w:rsidR="00050C95" w:rsidRDefault="00050C95" w:rsidP="005133EF">
            <w:pPr>
              <w:jc w:val="both"/>
            </w:pPr>
          </w:p>
        </w:tc>
      </w:tr>
      <w:tr w:rsidR="00050C95" w14:paraId="7E2FFE44" w14:textId="77777777" w:rsidTr="000A415C">
        <w:trPr>
          <w:trHeight w:val="1275"/>
        </w:trPr>
        <w:tc>
          <w:tcPr>
            <w:tcW w:w="9855" w:type="dxa"/>
            <w:gridSpan w:val="9"/>
            <w:tcBorders>
              <w:top w:val="nil"/>
            </w:tcBorders>
          </w:tcPr>
          <w:p w14:paraId="745D2FBF" w14:textId="77777777" w:rsidR="00050C95" w:rsidRDefault="00050C95" w:rsidP="005133EF">
            <w:pPr>
              <w:jc w:val="both"/>
              <w:rPr>
                <w:b/>
              </w:rPr>
            </w:pPr>
            <w:r w:rsidRPr="003F7F55">
              <w:rPr>
                <w:b/>
              </w:rPr>
              <w:t>Povinná:</w:t>
            </w:r>
          </w:p>
          <w:p w14:paraId="3D359669" w14:textId="77777777" w:rsidR="00272F7F" w:rsidRDefault="00272F7F" w:rsidP="00272F7F">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4BD81089" w14:textId="77777777" w:rsidR="00272F7F" w:rsidRDefault="00272F7F" w:rsidP="00272F7F">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3AFF422B" w14:textId="77777777" w:rsidR="00272F7F" w:rsidRPr="00EA2337" w:rsidRDefault="00272F7F" w:rsidP="00272F7F">
            <w:pPr>
              <w:rPr>
                <w:bCs/>
              </w:rPr>
            </w:pPr>
            <w:r w:rsidRPr="00EA2337">
              <w:rPr>
                <w:bCs/>
              </w:rPr>
              <w:t xml:space="preserve">INGRAMS, </w:t>
            </w:r>
            <w:proofErr w:type="spellStart"/>
            <w:r w:rsidRPr="00EA2337">
              <w:rPr>
                <w:bCs/>
              </w:rPr>
              <w:t>Otis</w:t>
            </w:r>
            <w:proofErr w:type="spellEnd"/>
            <w:r w:rsidRPr="00EA2337">
              <w:rPr>
                <w:bCs/>
              </w:rPr>
              <w:t xml:space="preserve">. </w:t>
            </w:r>
            <w:r w:rsidRPr="00EA2337">
              <w:rPr>
                <w:bCs/>
                <w:i/>
                <w:iCs/>
              </w:rPr>
              <w:t>Práce s kůží: tradiční řemeslo v moderní době</w:t>
            </w:r>
            <w:r w:rsidRPr="00EA2337">
              <w:rPr>
                <w:bCs/>
              </w:rPr>
              <w:t>. V Praze: Metafora, 2018. ISBN 978-80-7359-549-4.</w:t>
            </w:r>
          </w:p>
          <w:p w14:paraId="6D9A42C3" w14:textId="77777777" w:rsidR="00272F7F" w:rsidRDefault="00272F7F" w:rsidP="00272F7F">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52001632" w14:textId="77777777" w:rsidR="00272F7F" w:rsidRDefault="00272F7F" w:rsidP="00272F7F">
            <w:pPr>
              <w:widowControl w:val="0"/>
              <w:rPr>
                <w:shd w:val="clear" w:color="auto" w:fill="FFFFFF"/>
              </w:rPr>
            </w:pPr>
            <w:r>
              <w:rPr>
                <w:shd w:val="clear" w:color="auto" w:fill="FFFFFF"/>
              </w:rPr>
              <w:t>ISBN 9788074541278.</w:t>
            </w:r>
            <w:r>
              <w:rPr>
                <w:shd w:val="clear" w:color="auto" w:fill="FFFFFF"/>
              </w:rPr>
              <w:br/>
            </w:r>
            <w:r>
              <w:rPr>
                <w:color w:val="000000"/>
                <w:shd w:val="clear" w:color="auto" w:fill="FFFFFF"/>
              </w:rPr>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w:t>
            </w:r>
            <w:r>
              <w:rPr>
                <w:shd w:val="clear" w:color="auto" w:fill="FFFFFF"/>
              </w:rPr>
              <w:lastRenderedPageBreak/>
              <w:t>ISBN 9788073189433.</w:t>
            </w:r>
          </w:p>
          <w:p w14:paraId="5D6EE291" w14:textId="77777777" w:rsidR="00050C95" w:rsidRPr="003F7F55" w:rsidRDefault="00050C95" w:rsidP="005133EF">
            <w:pPr>
              <w:jc w:val="both"/>
              <w:rPr>
                <w:b/>
              </w:rPr>
            </w:pPr>
            <w:r w:rsidRPr="003F7F55">
              <w:rPr>
                <w:b/>
              </w:rPr>
              <w:t>Doporučená:</w:t>
            </w:r>
          </w:p>
          <w:p w14:paraId="01F6CE37" w14:textId="77777777" w:rsidR="00050C95" w:rsidRDefault="00050C95" w:rsidP="005133EF">
            <w:pPr>
              <w:jc w:val="both"/>
            </w:pPr>
            <w:r w:rsidRPr="00EA2337">
              <w:t xml:space="preserve">HATFIELD, C. B. </w:t>
            </w:r>
            <w:proofErr w:type="spellStart"/>
            <w:r w:rsidRPr="00A53CFC">
              <w:rPr>
                <w:i/>
                <w:iCs/>
              </w:rPr>
              <w:t>Designing</w:t>
            </w:r>
            <w:proofErr w:type="spellEnd"/>
            <w:r w:rsidRPr="00A53CFC">
              <w:rPr>
                <w:i/>
                <w:iCs/>
              </w:rPr>
              <w:t xml:space="preserve">, </w:t>
            </w:r>
            <w:proofErr w:type="spellStart"/>
            <w:r w:rsidRPr="00A53CFC">
              <w:rPr>
                <w:i/>
                <w:iCs/>
              </w:rPr>
              <w:t>cutting</w:t>
            </w:r>
            <w:proofErr w:type="spellEnd"/>
            <w:r w:rsidRPr="00A53CFC">
              <w:rPr>
                <w:i/>
                <w:iCs/>
              </w:rPr>
              <w:t xml:space="preserve"> and </w:t>
            </w:r>
            <w:proofErr w:type="spellStart"/>
            <w:r w:rsidRPr="00A53CFC">
              <w:rPr>
                <w:i/>
                <w:iCs/>
              </w:rPr>
              <w:t>grading</w:t>
            </w:r>
            <w:proofErr w:type="spellEnd"/>
            <w:r w:rsidRPr="00A53CFC">
              <w:rPr>
                <w:i/>
                <w:iCs/>
              </w:rPr>
              <w:t xml:space="preserve"> </w:t>
            </w:r>
            <w:proofErr w:type="spellStart"/>
            <w:r w:rsidRPr="00A53CFC">
              <w:rPr>
                <w:i/>
                <w:iCs/>
              </w:rPr>
              <w:t>boot</w:t>
            </w:r>
            <w:proofErr w:type="spellEnd"/>
            <w:r w:rsidRPr="00A53CFC">
              <w:rPr>
                <w:i/>
                <w:iCs/>
              </w:rPr>
              <w:t xml:space="preserve"> and </w:t>
            </w:r>
            <w:proofErr w:type="spellStart"/>
            <w:r w:rsidRPr="00A53CFC">
              <w:rPr>
                <w:i/>
                <w:iCs/>
              </w:rPr>
              <w:t>shoe</w:t>
            </w:r>
            <w:proofErr w:type="spellEnd"/>
            <w:r w:rsidRPr="00A53CFC">
              <w:rPr>
                <w:i/>
                <w:iCs/>
              </w:rPr>
              <w:t xml:space="preserve"> </w:t>
            </w:r>
            <w:proofErr w:type="spellStart"/>
            <w:r w:rsidRPr="00A53CFC">
              <w:rPr>
                <w:i/>
                <w:iCs/>
              </w:rPr>
              <w:t>patterns</w:t>
            </w:r>
            <w:proofErr w:type="spellEnd"/>
            <w:r w:rsidRPr="00A53CFC">
              <w:rPr>
                <w:i/>
                <w:iCs/>
              </w:rPr>
              <w:t xml:space="preserve">, and </w:t>
            </w:r>
            <w:proofErr w:type="spellStart"/>
            <w:r w:rsidRPr="00A53CFC">
              <w:rPr>
                <w:i/>
                <w:iCs/>
              </w:rPr>
              <w:t>complete</w:t>
            </w:r>
            <w:proofErr w:type="spellEnd"/>
            <w:r w:rsidRPr="00A53CFC">
              <w:rPr>
                <w:i/>
                <w:iCs/>
              </w:rPr>
              <w:t xml:space="preserve"> </w:t>
            </w:r>
            <w:proofErr w:type="spellStart"/>
            <w:r w:rsidRPr="00A53CFC">
              <w:rPr>
                <w:i/>
                <w:iCs/>
              </w:rPr>
              <w:t>manual</w:t>
            </w:r>
            <w:proofErr w:type="spellEnd"/>
            <w:r w:rsidRPr="00A53CFC">
              <w:rPr>
                <w:i/>
                <w:iCs/>
              </w:rPr>
              <w:t xml:space="preserve"> </w:t>
            </w:r>
            <w:proofErr w:type="spellStart"/>
            <w:r w:rsidRPr="00A53CFC">
              <w:rPr>
                <w:i/>
                <w:iCs/>
              </w:rPr>
              <w:t>for</w:t>
            </w:r>
            <w:proofErr w:type="spellEnd"/>
            <w:r w:rsidRPr="00A53CFC">
              <w:rPr>
                <w:i/>
                <w:iCs/>
              </w:rPr>
              <w:t xml:space="preserve"> </w:t>
            </w:r>
            <w:proofErr w:type="spellStart"/>
            <w:r w:rsidRPr="00A53CFC">
              <w:rPr>
                <w:i/>
                <w:iCs/>
              </w:rPr>
              <w:t>the</w:t>
            </w:r>
            <w:proofErr w:type="spellEnd"/>
            <w:r w:rsidRPr="00A53CFC">
              <w:rPr>
                <w:i/>
                <w:iCs/>
              </w:rPr>
              <w:t xml:space="preserve"> </w:t>
            </w:r>
            <w:proofErr w:type="spellStart"/>
            <w:r w:rsidRPr="00A53CFC">
              <w:rPr>
                <w:i/>
                <w:iCs/>
              </w:rPr>
              <w:t>stitching</w:t>
            </w:r>
            <w:proofErr w:type="spellEnd"/>
            <w:r w:rsidRPr="00A53CFC">
              <w:rPr>
                <w:i/>
                <w:iCs/>
              </w:rPr>
              <w:t xml:space="preserve"> </w:t>
            </w:r>
            <w:proofErr w:type="spellStart"/>
            <w:r w:rsidRPr="00A53CFC">
              <w:rPr>
                <w:i/>
                <w:iCs/>
              </w:rPr>
              <w:t>room</w:t>
            </w:r>
            <w:proofErr w:type="spellEnd"/>
            <w:r w:rsidRPr="00A53CFC">
              <w:rPr>
                <w:i/>
                <w:iCs/>
              </w:rPr>
              <w:t>.</w:t>
            </w:r>
            <w:r w:rsidRPr="00EA2337">
              <w:t xml:space="preserve"> USA: ICG testing, 2017. ISBN 978-1-4733-3827-2. </w:t>
            </w:r>
          </w:p>
          <w:p w14:paraId="7451B8EB" w14:textId="77777777" w:rsidR="00050C95" w:rsidRDefault="00050C95" w:rsidP="005133EF">
            <w:pPr>
              <w:jc w:val="both"/>
            </w:pPr>
            <w:r w:rsidRPr="00EA2337">
              <w:t xml:space="preserve">MICHAEL, Valerie. </w:t>
            </w:r>
            <w:proofErr w:type="spellStart"/>
            <w:r w:rsidRPr="00EA2337">
              <w:rPr>
                <w:i/>
                <w:iCs/>
              </w:rPr>
              <w:t>The</w:t>
            </w:r>
            <w:proofErr w:type="spellEnd"/>
            <w:r w:rsidRPr="00EA2337">
              <w:rPr>
                <w:i/>
                <w:iCs/>
              </w:rPr>
              <w:t xml:space="preserve"> </w:t>
            </w:r>
            <w:proofErr w:type="spellStart"/>
            <w:r w:rsidRPr="00EA2337">
              <w:rPr>
                <w:i/>
                <w:iCs/>
              </w:rPr>
              <w:t>leatherworking</w:t>
            </w:r>
            <w:proofErr w:type="spellEnd"/>
            <w:r w:rsidRPr="00EA2337">
              <w:rPr>
                <w:i/>
                <w:iCs/>
              </w:rPr>
              <w:t xml:space="preserve"> handbook: a </w:t>
            </w:r>
            <w:proofErr w:type="spellStart"/>
            <w:r w:rsidRPr="00EA2337">
              <w:rPr>
                <w:i/>
                <w:iCs/>
              </w:rPr>
              <w:t>practical</w:t>
            </w:r>
            <w:proofErr w:type="spellEnd"/>
            <w:r w:rsidRPr="00EA2337">
              <w:rPr>
                <w:i/>
                <w:iCs/>
              </w:rPr>
              <w:t xml:space="preserve"> </w:t>
            </w:r>
            <w:proofErr w:type="spellStart"/>
            <w:r w:rsidRPr="00EA2337">
              <w:rPr>
                <w:i/>
                <w:iCs/>
              </w:rPr>
              <w:t>illustrated</w:t>
            </w:r>
            <w:proofErr w:type="spellEnd"/>
            <w:r w:rsidRPr="00EA2337">
              <w:rPr>
                <w:i/>
                <w:iCs/>
              </w:rPr>
              <w:t xml:space="preserve"> </w:t>
            </w:r>
            <w:proofErr w:type="spellStart"/>
            <w:r w:rsidRPr="00EA2337">
              <w:rPr>
                <w:i/>
                <w:iCs/>
              </w:rPr>
              <w:t>sourcebook</w:t>
            </w:r>
            <w:proofErr w:type="spellEnd"/>
            <w:r w:rsidRPr="00EA2337">
              <w:rPr>
                <w:i/>
                <w:iCs/>
              </w:rPr>
              <w:t xml:space="preserve"> </w:t>
            </w:r>
            <w:proofErr w:type="spellStart"/>
            <w:r w:rsidRPr="00EA2337">
              <w:rPr>
                <w:i/>
                <w:iCs/>
              </w:rPr>
              <w:t>of</w:t>
            </w:r>
            <w:proofErr w:type="spellEnd"/>
            <w:r w:rsidRPr="00EA2337">
              <w:rPr>
                <w:i/>
                <w:iCs/>
              </w:rPr>
              <w:t xml:space="preserve"> </w:t>
            </w:r>
            <w:proofErr w:type="spellStart"/>
            <w:r w:rsidRPr="00EA2337">
              <w:rPr>
                <w:i/>
                <w:iCs/>
              </w:rPr>
              <w:t>techniques</w:t>
            </w:r>
            <w:proofErr w:type="spellEnd"/>
            <w:r w:rsidRPr="00EA2337">
              <w:rPr>
                <w:i/>
                <w:iCs/>
              </w:rPr>
              <w:t xml:space="preserve"> and </w:t>
            </w:r>
            <w:proofErr w:type="spellStart"/>
            <w:r w:rsidRPr="00EA2337">
              <w:rPr>
                <w:i/>
                <w:iCs/>
              </w:rPr>
              <w:t>projects</w:t>
            </w:r>
            <w:proofErr w:type="spellEnd"/>
            <w:r w:rsidRPr="00EA2337">
              <w:t xml:space="preserve">. London: </w:t>
            </w:r>
            <w:proofErr w:type="spellStart"/>
            <w:r w:rsidRPr="00EA2337">
              <w:t>Cassell</w:t>
            </w:r>
            <w:proofErr w:type="spellEnd"/>
            <w:r w:rsidRPr="00EA2337">
              <w:t xml:space="preserve"> </w:t>
            </w:r>
            <w:proofErr w:type="spellStart"/>
            <w:r w:rsidRPr="00EA2337">
              <w:t>Illustrated</w:t>
            </w:r>
            <w:proofErr w:type="spellEnd"/>
            <w:r w:rsidRPr="00EA2337">
              <w:t>, 2006. ISBN 9781844034741.</w:t>
            </w:r>
          </w:p>
        </w:tc>
      </w:tr>
      <w:tr w:rsidR="00050C95" w14:paraId="64A919CA" w14:textId="77777777" w:rsidTr="004D5039">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23A6108" w14:textId="43F4BCD9" w:rsidR="00050C95" w:rsidRDefault="00050C95" w:rsidP="005133EF">
            <w:pPr>
              <w:jc w:val="center"/>
              <w:rPr>
                <w:b/>
              </w:rPr>
            </w:pPr>
            <w:r>
              <w:rPr>
                <w:b/>
              </w:rPr>
              <w:lastRenderedPageBreak/>
              <w:t>Informace ke kombinované nebo distanční formě</w:t>
            </w:r>
          </w:p>
        </w:tc>
      </w:tr>
      <w:tr w:rsidR="00050C95" w14:paraId="587AF079" w14:textId="77777777" w:rsidTr="004D5039">
        <w:tc>
          <w:tcPr>
            <w:tcW w:w="4787" w:type="dxa"/>
            <w:gridSpan w:val="4"/>
            <w:tcBorders>
              <w:top w:val="single" w:sz="2" w:space="0" w:color="auto"/>
            </w:tcBorders>
            <w:shd w:val="clear" w:color="auto" w:fill="F7CAAC"/>
          </w:tcPr>
          <w:p w14:paraId="464F48D4" w14:textId="77777777" w:rsidR="00050C95" w:rsidRDefault="00050C95" w:rsidP="005133EF">
            <w:pPr>
              <w:jc w:val="both"/>
            </w:pPr>
            <w:r>
              <w:rPr>
                <w:b/>
              </w:rPr>
              <w:t>Rozsah konzultací (soustředění)</w:t>
            </w:r>
          </w:p>
        </w:tc>
        <w:tc>
          <w:tcPr>
            <w:tcW w:w="889" w:type="dxa"/>
            <w:tcBorders>
              <w:top w:val="single" w:sz="2" w:space="0" w:color="auto"/>
            </w:tcBorders>
          </w:tcPr>
          <w:p w14:paraId="6AA9BCD0" w14:textId="77777777" w:rsidR="00050C95" w:rsidRDefault="00050C95" w:rsidP="005133EF">
            <w:pPr>
              <w:jc w:val="both"/>
            </w:pPr>
          </w:p>
        </w:tc>
        <w:tc>
          <w:tcPr>
            <w:tcW w:w="4179" w:type="dxa"/>
            <w:gridSpan w:val="4"/>
            <w:tcBorders>
              <w:top w:val="single" w:sz="2" w:space="0" w:color="auto"/>
            </w:tcBorders>
            <w:shd w:val="clear" w:color="auto" w:fill="F7CAAC"/>
          </w:tcPr>
          <w:p w14:paraId="0CBD6290" w14:textId="77777777" w:rsidR="00050C95" w:rsidRDefault="00050C95" w:rsidP="005133EF">
            <w:pPr>
              <w:jc w:val="both"/>
              <w:rPr>
                <w:b/>
              </w:rPr>
            </w:pPr>
            <w:r>
              <w:rPr>
                <w:b/>
              </w:rPr>
              <w:t xml:space="preserve">hodin </w:t>
            </w:r>
          </w:p>
        </w:tc>
      </w:tr>
      <w:tr w:rsidR="00050C95" w14:paraId="5CA1090B" w14:textId="77777777" w:rsidTr="004D5039">
        <w:tc>
          <w:tcPr>
            <w:tcW w:w="9855" w:type="dxa"/>
            <w:gridSpan w:val="9"/>
            <w:shd w:val="clear" w:color="auto" w:fill="F7CAAC"/>
          </w:tcPr>
          <w:p w14:paraId="7F683AB4" w14:textId="77777777" w:rsidR="00050C95" w:rsidRDefault="00050C95" w:rsidP="005133EF">
            <w:pPr>
              <w:jc w:val="both"/>
              <w:rPr>
                <w:b/>
              </w:rPr>
            </w:pPr>
            <w:r>
              <w:rPr>
                <w:b/>
              </w:rPr>
              <w:t>Informace o způsobu kontaktu s vyučujícím</w:t>
            </w:r>
          </w:p>
        </w:tc>
      </w:tr>
      <w:tr w:rsidR="00050C95" w14:paraId="6EE6AECE" w14:textId="77777777" w:rsidTr="004D5039">
        <w:trPr>
          <w:trHeight w:val="1373"/>
        </w:trPr>
        <w:tc>
          <w:tcPr>
            <w:tcW w:w="9855" w:type="dxa"/>
            <w:gridSpan w:val="9"/>
          </w:tcPr>
          <w:p w14:paraId="28E4DC5D" w14:textId="77777777" w:rsidR="00050C95" w:rsidRDefault="00050C95" w:rsidP="005133EF">
            <w:pPr>
              <w:jc w:val="both"/>
            </w:pPr>
          </w:p>
        </w:tc>
      </w:tr>
    </w:tbl>
    <w:p w14:paraId="306293A4" w14:textId="77777777" w:rsidR="005C3119" w:rsidRDefault="005C3119">
      <w:pPr>
        <w:spacing w:after="160" w:line="259" w:lineRule="auto"/>
      </w:pPr>
    </w:p>
    <w:p w14:paraId="72970F2B" w14:textId="77777777" w:rsidR="005C3119" w:rsidRDefault="005C311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5C3119" w14:paraId="001E2D87" w14:textId="77777777" w:rsidTr="005133EF">
        <w:tc>
          <w:tcPr>
            <w:tcW w:w="9855" w:type="dxa"/>
            <w:gridSpan w:val="9"/>
            <w:tcBorders>
              <w:bottom w:val="double" w:sz="4" w:space="0" w:color="auto"/>
            </w:tcBorders>
            <w:shd w:val="clear" w:color="auto" w:fill="BDD6EE"/>
          </w:tcPr>
          <w:p w14:paraId="282DCCFF" w14:textId="77777777" w:rsidR="005C3119" w:rsidRDefault="005C3119" w:rsidP="005133EF">
            <w:pPr>
              <w:jc w:val="both"/>
              <w:rPr>
                <w:b/>
                <w:sz w:val="28"/>
              </w:rPr>
            </w:pPr>
            <w:r>
              <w:lastRenderedPageBreak/>
              <w:br w:type="page"/>
            </w:r>
            <w:r>
              <w:rPr>
                <w:b/>
                <w:sz w:val="28"/>
              </w:rPr>
              <w:t>B-III – Charakteristika studijního předmětu</w:t>
            </w:r>
          </w:p>
        </w:tc>
      </w:tr>
      <w:tr w:rsidR="005C3119" w14:paraId="783DDB34" w14:textId="77777777" w:rsidTr="005133EF">
        <w:tc>
          <w:tcPr>
            <w:tcW w:w="3086" w:type="dxa"/>
            <w:tcBorders>
              <w:top w:val="double" w:sz="4" w:space="0" w:color="auto"/>
            </w:tcBorders>
            <w:shd w:val="clear" w:color="auto" w:fill="F7CAAC"/>
          </w:tcPr>
          <w:p w14:paraId="20C5542F" w14:textId="77777777" w:rsidR="005C3119" w:rsidRDefault="005C3119" w:rsidP="00E549F6">
            <w:pPr>
              <w:rPr>
                <w:b/>
              </w:rPr>
            </w:pPr>
            <w:r>
              <w:rPr>
                <w:b/>
              </w:rPr>
              <w:t>Název studijního předmětu</w:t>
            </w:r>
          </w:p>
        </w:tc>
        <w:tc>
          <w:tcPr>
            <w:tcW w:w="6769" w:type="dxa"/>
            <w:gridSpan w:val="8"/>
            <w:tcBorders>
              <w:top w:val="double" w:sz="4" w:space="0" w:color="auto"/>
            </w:tcBorders>
          </w:tcPr>
          <w:p w14:paraId="4D3B5522" w14:textId="69C3E883" w:rsidR="005C3119" w:rsidRDefault="005C3119" w:rsidP="00E549F6">
            <w:r>
              <w:t>Dílenská praxe 5</w:t>
            </w:r>
          </w:p>
        </w:tc>
      </w:tr>
      <w:tr w:rsidR="005C3119" w14:paraId="464F31EA" w14:textId="77777777" w:rsidTr="005133EF">
        <w:tc>
          <w:tcPr>
            <w:tcW w:w="3086" w:type="dxa"/>
            <w:shd w:val="clear" w:color="auto" w:fill="F7CAAC"/>
          </w:tcPr>
          <w:p w14:paraId="780F62A2" w14:textId="77777777" w:rsidR="005C3119" w:rsidRDefault="005C3119" w:rsidP="00E549F6">
            <w:pPr>
              <w:rPr>
                <w:b/>
              </w:rPr>
            </w:pPr>
            <w:r>
              <w:rPr>
                <w:b/>
              </w:rPr>
              <w:t>Typ předmětu</w:t>
            </w:r>
          </w:p>
        </w:tc>
        <w:tc>
          <w:tcPr>
            <w:tcW w:w="3406" w:type="dxa"/>
            <w:gridSpan w:val="5"/>
          </w:tcPr>
          <w:p w14:paraId="0147CDBA" w14:textId="77777777" w:rsidR="005C3119" w:rsidRDefault="005C3119" w:rsidP="00E549F6">
            <w:r>
              <w:t>povinný</w:t>
            </w:r>
          </w:p>
        </w:tc>
        <w:tc>
          <w:tcPr>
            <w:tcW w:w="2695" w:type="dxa"/>
            <w:gridSpan w:val="2"/>
            <w:shd w:val="clear" w:color="auto" w:fill="F7CAAC"/>
          </w:tcPr>
          <w:p w14:paraId="3AAC0933" w14:textId="77777777" w:rsidR="005C3119" w:rsidRDefault="005C3119" w:rsidP="00E549F6">
            <w:r>
              <w:rPr>
                <w:b/>
              </w:rPr>
              <w:t>doporučený ročník / semestr</w:t>
            </w:r>
          </w:p>
        </w:tc>
        <w:tc>
          <w:tcPr>
            <w:tcW w:w="668" w:type="dxa"/>
          </w:tcPr>
          <w:p w14:paraId="74E9BEF2" w14:textId="57B52543" w:rsidR="005C3119" w:rsidRDefault="005C3119" w:rsidP="00E549F6">
            <w:r>
              <w:t>3/ZS</w:t>
            </w:r>
          </w:p>
        </w:tc>
      </w:tr>
      <w:tr w:rsidR="005C3119" w14:paraId="3E8955B4" w14:textId="77777777" w:rsidTr="005133EF">
        <w:tc>
          <w:tcPr>
            <w:tcW w:w="3086" w:type="dxa"/>
            <w:shd w:val="clear" w:color="auto" w:fill="F7CAAC"/>
          </w:tcPr>
          <w:p w14:paraId="673ABC57" w14:textId="77777777" w:rsidR="005C3119" w:rsidRDefault="005C3119" w:rsidP="00E549F6">
            <w:pPr>
              <w:rPr>
                <w:b/>
              </w:rPr>
            </w:pPr>
            <w:r>
              <w:rPr>
                <w:b/>
              </w:rPr>
              <w:t>Rozsah studijního předmětu</w:t>
            </w:r>
          </w:p>
        </w:tc>
        <w:tc>
          <w:tcPr>
            <w:tcW w:w="1701" w:type="dxa"/>
            <w:gridSpan w:val="3"/>
          </w:tcPr>
          <w:p w14:paraId="535849BE" w14:textId="77777777" w:rsidR="005C3119" w:rsidRDefault="005C3119" w:rsidP="00E549F6">
            <w:r>
              <w:t>26c</w:t>
            </w:r>
          </w:p>
        </w:tc>
        <w:tc>
          <w:tcPr>
            <w:tcW w:w="889" w:type="dxa"/>
            <w:shd w:val="clear" w:color="auto" w:fill="F7CAAC"/>
          </w:tcPr>
          <w:p w14:paraId="7D11ECB0" w14:textId="77777777" w:rsidR="005C3119" w:rsidRDefault="005C3119" w:rsidP="00E549F6">
            <w:pPr>
              <w:rPr>
                <w:b/>
              </w:rPr>
            </w:pPr>
            <w:r>
              <w:rPr>
                <w:b/>
              </w:rPr>
              <w:t xml:space="preserve">hod. </w:t>
            </w:r>
          </w:p>
        </w:tc>
        <w:tc>
          <w:tcPr>
            <w:tcW w:w="816" w:type="dxa"/>
          </w:tcPr>
          <w:p w14:paraId="33B22701" w14:textId="77777777" w:rsidR="005C3119" w:rsidRDefault="005C3119" w:rsidP="00E549F6">
            <w:r>
              <w:t>26</w:t>
            </w:r>
          </w:p>
        </w:tc>
        <w:tc>
          <w:tcPr>
            <w:tcW w:w="2156" w:type="dxa"/>
            <w:shd w:val="clear" w:color="auto" w:fill="F7CAAC"/>
          </w:tcPr>
          <w:p w14:paraId="548F2FFF" w14:textId="77777777" w:rsidR="005C3119" w:rsidRDefault="005C3119" w:rsidP="00E549F6">
            <w:pPr>
              <w:rPr>
                <w:b/>
              </w:rPr>
            </w:pPr>
            <w:r>
              <w:rPr>
                <w:b/>
              </w:rPr>
              <w:t>kreditů</w:t>
            </w:r>
          </w:p>
        </w:tc>
        <w:tc>
          <w:tcPr>
            <w:tcW w:w="1207" w:type="dxa"/>
            <w:gridSpan w:val="2"/>
          </w:tcPr>
          <w:p w14:paraId="1431334A" w14:textId="77777777" w:rsidR="005C3119" w:rsidRDefault="005C3119" w:rsidP="00E549F6">
            <w:r>
              <w:t>1</w:t>
            </w:r>
          </w:p>
        </w:tc>
      </w:tr>
      <w:tr w:rsidR="005C3119" w14:paraId="7489DE28" w14:textId="77777777" w:rsidTr="005133EF">
        <w:tc>
          <w:tcPr>
            <w:tcW w:w="3086" w:type="dxa"/>
            <w:shd w:val="clear" w:color="auto" w:fill="F7CAAC"/>
          </w:tcPr>
          <w:p w14:paraId="35A9C098" w14:textId="77777777" w:rsidR="005C3119" w:rsidRDefault="005C3119" w:rsidP="00E549F6">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4C4E57C4" w14:textId="77777777" w:rsidR="005C3119" w:rsidRDefault="005C3119" w:rsidP="00E549F6"/>
        </w:tc>
      </w:tr>
      <w:tr w:rsidR="005C3119" w14:paraId="1460EFC3" w14:textId="77777777" w:rsidTr="005133EF">
        <w:tc>
          <w:tcPr>
            <w:tcW w:w="3086" w:type="dxa"/>
            <w:shd w:val="clear" w:color="auto" w:fill="F7CAAC"/>
          </w:tcPr>
          <w:p w14:paraId="681C8A35" w14:textId="77777777" w:rsidR="005C3119" w:rsidRPr="005A0406" w:rsidRDefault="005C3119" w:rsidP="00E549F6">
            <w:pPr>
              <w:rPr>
                <w:b/>
              </w:rPr>
            </w:pPr>
            <w:r w:rsidRPr="005A0406">
              <w:rPr>
                <w:b/>
              </w:rPr>
              <w:t>Způsob ověření výsledků učení</w:t>
            </w:r>
          </w:p>
        </w:tc>
        <w:tc>
          <w:tcPr>
            <w:tcW w:w="3406" w:type="dxa"/>
            <w:gridSpan w:val="5"/>
          </w:tcPr>
          <w:p w14:paraId="29EEFFD4" w14:textId="77777777" w:rsidR="005C3119" w:rsidRDefault="005C3119" w:rsidP="00E549F6">
            <w:r>
              <w:t>zápočet</w:t>
            </w:r>
          </w:p>
        </w:tc>
        <w:tc>
          <w:tcPr>
            <w:tcW w:w="2156" w:type="dxa"/>
            <w:shd w:val="clear" w:color="auto" w:fill="F7CAAC"/>
          </w:tcPr>
          <w:p w14:paraId="50D9230F" w14:textId="77777777" w:rsidR="005C3119" w:rsidRDefault="005C3119" w:rsidP="00E549F6">
            <w:pPr>
              <w:rPr>
                <w:b/>
              </w:rPr>
            </w:pPr>
            <w:r>
              <w:rPr>
                <w:b/>
              </w:rPr>
              <w:t>Forma výuky</w:t>
            </w:r>
          </w:p>
        </w:tc>
        <w:tc>
          <w:tcPr>
            <w:tcW w:w="1207" w:type="dxa"/>
            <w:gridSpan w:val="2"/>
          </w:tcPr>
          <w:p w14:paraId="3522D562" w14:textId="77777777" w:rsidR="005C3119" w:rsidRDefault="005C3119" w:rsidP="00E549F6">
            <w:r>
              <w:t>cvičení</w:t>
            </w:r>
          </w:p>
        </w:tc>
      </w:tr>
      <w:tr w:rsidR="005C3119" w14:paraId="64875634" w14:textId="77777777" w:rsidTr="005133EF">
        <w:tc>
          <w:tcPr>
            <w:tcW w:w="3086" w:type="dxa"/>
            <w:shd w:val="clear" w:color="auto" w:fill="F7CAAC"/>
          </w:tcPr>
          <w:p w14:paraId="65DAD98A" w14:textId="77777777" w:rsidR="005C3119" w:rsidRPr="005A0406" w:rsidRDefault="005C3119" w:rsidP="00E549F6">
            <w:pPr>
              <w:rPr>
                <w:b/>
              </w:rPr>
            </w:pPr>
            <w:r w:rsidRPr="005A0406">
              <w:rPr>
                <w:b/>
              </w:rPr>
              <w:t>Forma způsobu ověření výsledků učení a další požadavky na studenta</w:t>
            </w:r>
          </w:p>
        </w:tc>
        <w:tc>
          <w:tcPr>
            <w:tcW w:w="6769" w:type="dxa"/>
            <w:gridSpan w:val="8"/>
            <w:tcBorders>
              <w:bottom w:val="nil"/>
            </w:tcBorders>
          </w:tcPr>
          <w:p w14:paraId="17D86AD6" w14:textId="196F2914" w:rsidR="005C3119" w:rsidRDefault="005C3119" w:rsidP="00E549F6">
            <w:r>
              <w:t xml:space="preserve">Splnění všech úkolů zadaných v průběhu semestru, </w:t>
            </w:r>
            <w:r w:rsidR="00272F7F">
              <w:t xml:space="preserve">min. </w:t>
            </w:r>
            <w:r w:rsidR="00E549F6">
              <w:t xml:space="preserve">80% </w:t>
            </w:r>
            <w:r>
              <w:t>účast na cvičení.</w:t>
            </w:r>
          </w:p>
        </w:tc>
      </w:tr>
      <w:tr w:rsidR="005C3119" w14:paraId="056A89FB" w14:textId="77777777" w:rsidTr="00E549F6">
        <w:trPr>
          <w:trHeight w:val="204"/>
        </w:trPr>
        <w:tc>
          <w:tcPr>
            <w:tcW w:w="9855" w:type="dxa"/>
            <w:gridSpan w:val="9"/>
            <w:tcBorders>
              <w:top w:val="nil"/>
            </w:tcBorders>
          </w:tcPr>
          <w:p w14:paraId="3702E727" w14:textId="77777777" w:rsidR="005C3119" w:rsidRDefault="005C3119" w:rsidP="00E549F6"/>
        </w:tc>
      </w:tr>
      <w:tr w:rsidR="005C3119" w14:paraId="76DA4922" w14:textId="77777777" w:rsidTr="005133EF">
        <w:trPr>
          <w:trHeight w:val="197"/>
        </w:trPr>
        <w:tc>
          <w:tcPr>
            <w:tcW w:w="3086" w:type="dxa"/>
            <w:tcBorders>
              <w:top w:val="nil"/>
            </w:tcBorders>
            <w:shd w:val="clear" w:color="auto" w:fill="F7CAAC"/>
          </w:tcPr>
          <w:p w14:paraId="633C083F" w14:textId="77777777" w:rsidR="005C3119" w:rsidRDefault="005C3119" w:rsidP="00E549F6">
            <w:pPr>
              <w:rPr>
                <w:b/>
              </w:rPr>
            </w:pPr>
            <w:r>
              <w:rPr>
                <w:b/>
              </w:rPr>
              <w:t>Garant předmětu</w:t>
            </w:r>
          </w:p>
        </w:tc>
        <w:tc>
          <w:tcPr>
            <w:tcW w:w="6769" w:type="dxa"/>
            <w:gridSpan w:val="8"/>
            <w:tcBorders>
              <w:top w:val="nil"/>
            </w:tcBorders>
          </w:tcPr>
          <w:p w14:paraId="11153D38" w14:textId="77777777" w:rsidR="005C3119" w:rsidRDefault="005C3119" w:rsidP="00E549F6">
            <w:r>
              <w:t xml:space="preserve">MgA. Eva </w:t>
            </w:r>
            <w:proofErr w:type="spellStart"/>
            <w:r>
              <w:t>Klabalová</w:t>
            </w:r>
            <w:proofErr w:type="spellEnd"/>
            <w:r>
              <w:t>, Ph.D.</w:t>
            </w:r>
          </w:p>
        </w:tc>
      </w:tr>
      <w:tr w:rsidR="005C3119" w14:paraId="5E443614" w14:textId="77777777" w:rsidTr="005133EF">
        <w:trPr>
          <w:trHeight w:val="243"/>
        </w:trPr>
        <w:tc>
          <w:tcPr>
            <w:tcW w:w="3086" w:type="dxa"/>
            <w:tcBorders>
              <w:top w:val="nil"/>
            </w:tcBorders>
            <w:shd w:val="clear" w:color="auto" w:fill="F7CAAC"/>
          </w:tcPr>
          <w:p w14:paraId="2F349B9B" w14:textId="77777777" w:rsidR="005C3119" w:rsidRDefault="005C3119" w:rsidP="00E549F6">
            <w:pPr>
              <w:rPr>
                <w:b/>
              </w:rPr>
            </w:pPr>
            <w:r>
              <w:rPr>
                <w:b/>
              </w:rPr>
              <w:t>Zapojení garanta do výuky předmětu</w:t>
            </w:r>
          </w:p>
        </w:tc>
        <w:tc>
          <w:tcPr>
            <w:tcW w:w="6769" w:type="dxa"/>
            <w:gridSpan w:val="8"/>
            <w:tcBorders>
              <w:top w:val="nil"/>
            </w:tcBorders>
          </w:tcPr>
          <w:p w14:paraId="104265B3" w14:textId="77777777" w:rsidR="005C3119" w:rsidRDefault="005C3119" w:rsidP="00E549F6">
            <w:r>
              <w:t>100 %</w:t>
            </w:r>
          </w:p>
        </w:tc>
      </w:tr>
      <w:tr w:rsidR="005C3119" w14:paraId="0588256C" w14:textId="77777777" w:rsidTr="005133EF">
        <w:tc>
          <w:tcPr>
            <w:tcW w:w="3086" w:type="dxa"/>
            <w:shd w:val="clear" w:color="auto" w:fill="F7CAAC"/>
          </w:tcPr>
          <w:p w14:paraId="79DB83FD" w14:textId="77777777" w:rsidR="005C3119" w:rsidRDefault="005C3119" w:rsidP="00E549F6">
            <w:pPr>
              <w:rPr>
                <w:b/>
              </w:rPr>
            </w:pPr>
            <w:r>
              <w:rPr>
                <w:b/>
              </w:rPr>
              <w:t>Vyučující</w:t>
            </w:r>
          </w:p>
        </w:tc>
        <w:tc>
          <w:tcPr>
            <w:tcW w:w="6769" w:type="dxa"/>
            <w:gridSpan w:val="8"/>
            <w:tcBorders>
              <w:bottom w:val="nil"/>
            </w:tcBorders>
          </w:tcPr>
          <w:p w14:paraId="7563823C" w14:textId="77777777" w:rsidR="005C3119" w:rsidRDefault="005C3119" w:rsidP="00E549F6">
            <w:r>
              <w:t xml:space="preserve">MgA. Eva </w:t>
            </w:r>
            <w:proofErr w:type="spellStart"/>
            <w:r>
              <w:t>Klabalová</w:t>
            </w:r>
            <w:proofErr w:type="spellEnd"/>
            <w:r>
              <w:t>, Ph.D.</w:t>
            </w:r>
          </w:p>
        </w:tc>
      </w:tr>
      <w:tr w:rsidR="005C3119" w14:paraId="32ECCFDC" w14:textId="77777777" w:rsidTr="00E549F6">
        <w:trPr>
          <w:trHeight w:val="136"/>
        </w:trPr>
        <w:tc>
          <w:tcPr>
            <w:tcW w:w="9855" w:type="dxa"/>
            <w:gridSpan w:val="9"/>
            <w:tcBorders>
              <w:top w:val="nil"/>
            </w:tcBorders>
          </w:tcPr>
          <w:p w14:paraId="531049D2" w14:textId="77777777" w:rsidR="005C3119" w:rsidRDefault="005C3119" w:rsidP="00E549F6"/>
        </w:tc>
      </w:tr>
      <w:tr w:rsidR="005C3119" w:rsidRPr="001452AD" w14:paraId="7927D393" w14:textId="77777777" w:rsidTr="005133EF">
        <w:tc>
          <w:tcPr>
            <w:tcW w:w="3086" w:type="dxa"/>
            <w:shd w:val="clear" w:color="auto" w:fill="F7CAAC"/>
          </w:tcPr>
          <w:p w14:paraId="41EF0B34" w14:textId="77777777" w:rsidR="005C3119" w:rsidRPr="001452AD" w:rsidRDefault="005C3119" w:rsidP="005133EF">
            <w:pPr>
              <w:jc w:val="both"/>
              <w:rPr>
                <w:b/>
                <w:highlight w:val="yellow"/>
              </w:rPr>
            </w:pPr>
            <w:r w:rsidRPr="009B48E7">
              <w:rPr>
                <w:b/>
              </w:rPr>
              <w:t>Hlavní témata a výsledky učení</w:t>
            </w:r>
          </w:p>
        </w:tc>
        <w:tc>
          <w:tcPr>
            <w:tcW w:w="6769" w:type="dxa"/>
            <w:gridSpan w:val="8"/>
            <w:tcBorders>
              <w:bottom w:val="nil"/>
            </w:tcBorders>
          </w:tcPr>
          <w:p w14:paraId="0A8DB365" w14:textId="77777777" w:rsidR="005C3119" w:rsidRPr="001452AD" w:rsidRDefault="005C3119" w:rsidP="005133EF">
            <w:pPr>
              <w:jc w:val="both"/>
              <w:rPr>
                <w:highlight w:val="yellow"/>
              </w:rPr>
            </w:pPr>
          </w:p>
        </w:tc>
      </w:tr>
      <w:tr w:rsidR="005C3119" w:rsidRPr="005A0406" w14:paraId="3C67650A" w14:textId="77777777" w:rsidTr="005133EF">
        <w:trPr>
          <w:trHeight w:val="2197"/>
        </w:trPr>
        <w:tc>
          <w:tcPr>
            <w:tcW w:w="9855" w:type="dxa"/>
            <w:gridSpan w:val="9"/>
            <w:tcBorders>
              <w:top w:val="nil"/>
              <w:bottom w:val="single" w:sz="4" w:space="0" w:color="auto"/>
            </w:tcBorders>
          </w:tcPr>
          <w:p w14:paraId="07EC9CDA" w14:textId="22B097E1" w:rsidR="005C3119" w:rsidRPr="006829ED" w:rsidRDefault="00573840" w:rsidP="00E04847">
            <w:pPr>
              <w:jc w:val="both"/>
              <w:rPr>
                <w:b/>
                <w:bCs/>
              </w:rPr>
            </w:pPr>
            <w:r w:rsidRPr="006829ED">
              <w:rPr>
                <w:b/>
                <w:bCs/>
              </w:rPr>
              <w:t>Témata:</w:t>
            </w:r>
          </w:p>
          <w:p w14:paraId="3210C318" w14:textId="08631073" w:rsidR="00476412" w:rsidRDefault="00476412" w:rsidP="004C352E">
            <w:pPr>
              <w:pStyle w:val="Odstavecseseznamem"/>
              <w:numPr>
                <w:ilvl w:val="0"/>
                <w:numId w:val="110"/>
              </w:numPr>
            </w:pPr>
            <w:r>
              <w:t xml:space="preserve">Bezpečnost práce v </w:t>
            </w:r>
            <w:r w:rsidR="00D51086">
              <w:t>dílně</w:t>
            </w:r>
            <w:r>
              <w:t>, organizace a plán výuky.</w:t>
            </w:r>
          </w:p>
          <w:p w14:paraId="48194A88" w14:textId="77777777" w:rsidR="00476412" w:rsidRDefault="00476412" w:rsidP="004C352E">
            <w:pPr>
              <w:pStyle w:val="Odstavecseseznamem"/>
              <w:numPr>
                <w:ilvl w:val="0"/>
                <w:numId w:val="110"/>
              </w:numPr>
            </w:pPr>
            <w:r>
              <w:t>Zhotovení návrhu pro galanterní výrobek dle vlastního výběru (např. kabelka, batoh, rukavice). Vytvoření sady šablon pro zhotovení vrchových, podšívkových a ztužovacích dílců dle zvoleného výrobku.</w:t>
            </w:r>
          </w:p>
          <w:p w14:paraId="0D4D22F1" w14:textId="77777777" w:rsidR="00476412" w:rsidRDefault="00476412" w:rsidP="004C352E">
            <w:pPr>
              <w:pStyle w:val="Odstavecseseznamem"/>
              <w:numPr>
                <w:ilvl w:val="0"/>
                <w:numId w:val="110"/>
              </w:numPr>
            </w:pPr>
            <w:r>
              <w:t>Manipulace materiálu. Lepení vnitřních dílců (výztuhy, podšívky). Technologie zakládání.</w:t>
            </w:r>
          </w:p>
          <w:p w14:paraId="634241BA" w14:textId="77777777" w:rsidR="00476412" w:rsidRDefault="00476412" w:rsidP="004C352E">
            <w:pPr>
              <w:pStyle w:val="Odstavecseseznamem"/>
              <w:numPr>
                <w:ilvl w:val="0"/>
                <w:numId w:val="110"/>
              </w:numPr>
            </w:pPr>
            <w:r>
              <w:t xml:space="preserve">Zhotovení hlavního dílu. Sesazení výrobku. Montáž uzavírání. </w:t>
            </w:r>
          </w:p>
          <w:p w14:paraId="7FE07607" w14:textId="77777777" w:rsidR="00476412" w:rsidRDefault="00476412" w:rsidP="004C352E">
            <w:pPr>
              <w:pStyle w:val="Odstavecseseznamem"/>
              <w:numPr>
                <w:ilvl w:val="0"/>
                <w:numId w:val="110"/>
              </w:numPr>
            </w:pPr>
            <w:r>
              <w:t>Dokončení galanterního výrobku.</w:t>
            </w:r>
          </w:p>
          <w:p w14:paraId="611CD53D" w14:textId="77777777" w:rsidR="00476412" w:rsidRDefault="00476412" w:rsidP="004C352E">
            <w:pPr>
              <w:pStyle w:val="Odstavecseseznamem"/>
              <w:numPr>
                <w:ilvl w:val="0"/>
                <w:numId w:val="110"/>
              </w:numPr>
            </w:pPr>
            <w:r>
              <w:t>Příprava výroby páru obuvi střihu dle vlastního výběru (např. lodička, derbová/nártová polobotka, holeňová obuv) podle připravených šablon.</w:t>
            </w:r>
          </w:p>
          <w:p w14:paraId="2A2D782D" w14:textId="77777777" w:rsidR="00476412" w:rsidRDefault="00476412" w:rsidP="004C352E">
            <w:pPr>
              <w:pStyle w:val="Odstavecseseznamem"/>
              <w:numPr>
                <w:ilvl w:val="0"/>
                <w:numId w:val="110"/>
              </w:numPr>
            </w:pPr>
            <w:r>
              <w:t>Manipulace vrchových a podšívkových materiálů.</w:t>
            </w:r>
          </w:p>
          <w:p w14:paraId="2D682938" w14:textId="77777777" w:rsidR="00476412" w:rsidRDefault="00476412" w:rsidP="004C352E">
            <w:pPr>
              <w:pStyle w:val="Odstavecseseznamem"/>
              <w:numPr>
                <w:ilvl w:val="0"/>
                <w:numId w:val="110"/>
              </w:numPr>
            </w:pPr>
            <w:r>
              <w:t>Úpravy hran dílců, sesazení svršku, úprava horního obvodového okraje.</w:t>
            </w:r>
          </w:p>
          <w:p w14:paraId="10021F24" w14:textId="77777777" w:rsidR="00476412" w:rsidRDefault="00476412" w:rsidP="004C352E">
            <w:pPr>
              <w:pStyle w:val="Odstavecseseznamem"/>
              <w:numPr>
                <w:ilvl w:val="0"/>
                <w:numId w:val="110"/>
              </w:numPr>
            </w:pPr>
            <w:r>
              <w:t>Spojování jednotlivých dílců.</w:t>
            </w:r>
          </w:p>
          <w:p w14:paraId="3C715ABB" w14:textId="77777777" w:rsidR="00476412" w:rsidRDefault="00476412" w:rsidP="004C352E">
            <w:pPr>
              <w:pStyle w:val="Odstavecseseznamem"/>
              <w:numPr>
                <w:ilvl w:val="0"/>
                <w:numId w:val="110"/>
              </w:numPr>
            </w:pPr>
            <w:r>
              <w:t>Příprava spodkových a ztužovacích dílců.</w:t>
            </w:r>
          </w:p>
          <w:p w14:paraId="63B289AE" w14:textId="77777777" w:rsidR="00476412" w:rsidRDefault="00476412" w:rsidP="004C352E">
            <w:pPr>
              <w:pStyle w:val="Odstavecseseznamem"/>
              <w:numPr>
                <w:ilvl w:val="0"/>
                <w:numId w:val="110"/>
              </w:numPr>
            </w:pPr>
            <w:r>
              <w:t>Napínaní svršků na kopyto.</w:t>
            </w:r>
          </w:p>
          <w:p w14:paraId="5358B891" w14:textId="77777777" w:rsidR="00476412" w:rsidRDefault="00476412" w:rsidP="004C352E">
            <w:pPr>
              <w:pStyle w:val="Odstavecseseznamem"/>
              <w:numPr>
                <w:ilvl w:val="0"/>
                <w:numId w:val="110"/>
              </w:numPr>
            </w:pPr>
            <w:r>
              <w:t>Dokončení zhotoveného páru.</w:t>
            </w:r>
          </w:p>
          <w:p w14:paraId="0DAD8326" w14:textId="21B29C2A" w:rsidR="00476412" w:rsidRDefault="00476412" w:rsidP="004C352E">
            <w:pPr>
              <w:pStyle w:val="Odstavecseseznamem"/>
              <w:numPr>
                <w:ilvl w:val="0"/>
                <w:numId w:val="110"/>
              </w:numPr>
              <w:spacing w:after="120"/>
            </w:pPr>
            <w:r>
              <w:t>Prezentace vytvořených vzorků galanterního výrobku a obuvi</w:t>
            </w:r>
            <w:r w:rsidR="00C97C52">
              <w:t>.</w:t>
            </w:r>
          </w:p>
          <w:p w14:paraId="772B8459" w14:textId="77777777" w:rsidR="002E69DA" w:rsidRPr="0007072C" w:rsidRDefault="002E69DA" w:rsidP="002E69DA">
            <w:pPr>
              <w:jc w:val="both"/>
              <w:rPr>
                <w:b/>
                <w:bCs/>
              </w:rPr>
            </w:pPr>
            <w:r w:rsidRPr="0007072C">
              <w:rPr>
                <w:b/>
                <w:bCs/>
              </w:rPr>
              <w:t>Výsledky učení:</w:t>
            </w:r>
          </w:p>
          <w:p w14:paraId="5B814849" w14:textId="0F4A80B7" w:rsidR="002E69DA" w:rsidRDefault="002E69DA" w:rsidP="002E69DA">
            <w:pPr>
              <w:jc w:val="both"/>
            </w:pPr>
            <w:r w:rsidRPr="0007072C">
              <w:t xml:space="preserve">Odborné znalosti – po absolvování předmětu student </w:t>
            </w:r>
            <w:r w:rsidR="00A66211">
              <w:t>umí</w:t>
            </w:r>
            <w:r w:rsidRPr="0007072C">
              <w:t>:</w:t>
            </w:r>
          </w:p>
          <w:p w14:paraId="6DC7FDE9" w14:textId="6D9E0D9F" w:rsidR="00A66211" w:rsidRDefault="00A66211" w:rsidP="004C352E">
            <w:pPr>
              <w:pStyle w:val="Odstavecseseznamem"/>
              <w:numPr>
                <w:ilvl w:val="0"/>
                <w:numId w:val="50"/>
              </w:numPr>
              <w:jc w:val="both"/>
            </w:pPr>
            <w:r>
              <w:t>definovat</w:t>
            </w:r>
            <w:r w:rsidR="00DB05EE">
              <w:t xml:space="preserve"> postup</w:t>
            </w:r>
            <w:r w:rsidR="00476412">
              <w:t>y</w:t>
            </w:r>
            <w:r w:rsidR="00DB05EE">
              <w:t xml:space="preserve"> při vyhotovení šablon</w:t>
            </w:r>
          </w:p>
          <w:p w14:paraId="5F20594F" w14:textId="774BC23C" w:rsidR="00E040EE" w:rsidRDefault="00E040EE" w:rsidP="004C352E">
            <w:pPr>
              <w:pStyle w:val="Odstavecseseznamem"/>
              <w:numPr>
                <w:ilvl w:val="0"/>
                <w:numId w:val="50"/>
              </w:numPr>
              <w:jc w:val="both"/>
            </w:pPr>
            <w:r>
              <w:t>popsat technologii zakládání</w:t>
            </w:r>
          </w:p>
          <w:p w14:paraId="4551B65D" w14:textId="28BA0295" w:rsidR="00DB05EE" w:rsidRDefault="002C4483" w:rsidP="004C352E">
            <w:pPr>
              <w:pStyle w:val="Odstavecseseznamem"/>
              <w:numPr>
                <w:ilvl w:val="0"/>
                <w:numId w:val="50"/>
              </w:numPr>
              <w:jc w:val="both"/>
            </w:pPr>
            <w:r>
              <w:t>charakterizovat postupy při výrobě různých typů obuvi</w:t>
            </w:r>
          </w:p>
          <w:p w14:paraId="5841780C" w14:textId="3F3C4B58" w:rsidR="00F0510B" w:rsidRDefault="00F0510B" w:rsidP="004C352E">
            <w:pPr>
              <w:pStyle w:val="Odstavecseseznamem"/>
              <w:numPr>
                <w:ilvl w:val="0"/>
                <w:numId w:val="50"/>
              </w:numPr>
              <w:jc w:val="both"/>
            </w:pPr>
            <w:r>
              <w:t>popsat techniky oddělování a spojování materiálů</w:t>
            </w:r>
          </w:p>
          <w:p w14:paraId="29965E4F" w14:textId="77777777" w:rsidR="002E69DA" w:rsidRDefault="002E69DA" w:rsidP="002E69DA">
            <w:pPr>
              <w:jc w:val="both"/>
            </w:pPr>
            <w:r w:rsidRPr="0007072C">
              <w:t>Odborné dovednosti – po absolvování předmětu student umí:</w:t>
            </w:r>
          </w:p>
          <w:p w14:paraId="249DA454" w14:textId="00E4518C" w:rsidR="00706595" w:rsidRDefault="00F0510B" w:rsidP="004C352E">
            <w:pPr>
              <w:pStyle w:val="Odstavecseseznamem"/>
              <w:numPr>
                <w:ilvl w:val="0"/>
                <w:numId w:val="50"/>
              </w:numPr>
              <w:jc w:val="both"/>
            </w:pPr>
            <w:r>
              <w:t>využít různé techniky oddělování a spojování materiálů</w:t>
            </w:r>
          </w:p>
          <w:p w14:paraId="2A9628C2" w14:textId="64F573D1" w:rsidR="00F0510B" w:rsidRDefault="008636B1" w:rsidP="004C352E">
            <w:pPr>
              <w:pStyle w:val="Odstavecseseznamem"/>
              <w:numPr>
                <w:ilvl w:val="0"/>
                <w:numId w:val="50"/>
              </w:numPr>
              <w:jc w:val="both"/>
            </w:pPr>
            <w:r>
              <w:t>techniky úpravy obvodů dílců a aplikaci tuhých spojovačů</w:t>
            </w:r>
          </w:p>
          <w:p w14:paraId="208620CC" w14:textId="7D78453B" w:rsidR="00F0510B" w:rsidRDefault="008636B1" w:rsidP="004C352E">
            <w:pPr>
              <w:pStyle w:val="Odstavecseseznamem"/>
              <w:numPr>
                <w:ilvl w:val="0"/>
                <w:numId w:val="50"/>
              </w:numPr>
              <w:jc w:val="both"/>
            </w:pPr>
            <w:r>
              <w:t>prac</w:t>
            </w:r>
            <w:r w:rsidR="00D925D8">
              <w:t xml:space="preserve">ovat </w:t>
            </w:r>
            <w:r w:rsidR="00527AB1">
              <w:t>s dalšími střihovými a materiálovými řešeními svršků obuvi a jejich tvarováním na kopyto</w:t>
            </w:r>
          </w:p>
          <w:p w14:paraId="57E9B8E7" w14:textId="7C519A75" w:rsidR="005C3119" w:rsidRPr="005A0406" w:rsidRDefault="00172812" w:rsidP="004C352E">
            <w:pPr>
              <w:pStyle w:val="Odstavecseseznamem"/>
              <w:numPr>
                <w:ilvl w:val="0"/>
                <w:numId w:val="50"/>
              </w:numPr>
              <w:jc w:val="both"/>
            </w:pPr>
            <w:r>
              <w:t>prezentovat svou práci</w:t>
            </w:r>
          </w:p>
        </w:tc>
      </w:tr>
      <w:tr w:rsidR="005C3119" w:rsidRPr="001452AD" w14:paraId="381053F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59BF26B" w14:textId="77777777" w:rsidR="005C3119" w:rsidRPr="001452AD" w:rsidRDefault="005C3119"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AAFDF25" w14:textId="77777777" w:rsidR="005C3119" w:rsidRPr="001452AD" w:rsidRDefault="005C3119" w:rsidP="005133EF">
            <w:pPr>
              <w:jc w:val="both"/>
              <w:rPr>
                <w:highlight w:val="yellow"/>
              </w:rPr>
            </w:pPr>
          </w:p>
        </w:tc>
      </w:tr>
      <w:tr w:rsidR="005C3119" w14:paraId="70E17D08" w14:textId="77777777" w:rsidTr="003E21F9">
        <w:trPr>
          <w:trHeight w:val="691"/>
        </w:trPr>
        <w:tc>
          <w:tcPr>
            <w:tcW w:w="9855" w:type="dxa"/>
            <w:gridSpan w:val="9"/>
            <w:tcBorders>
              <w:top w:val="nil"/>
              <w:bottom w:val="single" w:sz="4" w:space="0" w:color="auto"/>
            </w:tcBorders>
          </w:tcPr>
          <w:p w14:paraId="15928C0B" w14:textId="1BFCD99D" w:rsidR="00F61097" w:rsidRPr="004A27D5" w:rsidRDefault="00F61097" w:rsidP="004C352E">
            <w:pPr>
              <w:pStyle w:val="Odstavecseseznamem"/>
              <w:numPr>
                <w:ilvl w:val="0"/>
                <w:numId w:val="50"/>
              </w:numPr>
              <w:jc w:val="both"/>
            </w:pPr>
            <w:r w:rsidRPr="004A27D5">
              <w:t>dialogická (diskuze, rozhovor, brainstorming)</w:t>
            </w:r>
          </w:p>
          <w:p w14:paraId="321350F9" w14:textId="68865962" w:rsidR="00F61097" w:rsidRPr="004A27D5" w:rsidRDefault="00F61097" w:rsidP="004C352E">
            <w:pPr>
              <w:pStyle w:val="Odstavecseseznamem"/>
              <w:numPr>
                <w:ilvl w:val="0"/>
                <w:numId w:val="50"/>
              </w:numPr>
              <w:jc w:val="both"/>
            </w:pPr>
            <w:r w:rsidRPr="004A27D5">
              <w:t>individuální práce studentů</w:t>
            </w:r>
          </w:p>
          <w:p w14:paraId="657266E0" w14:textId="36BE9785" w:rsidR="005C3119" w:rsidRDefault="00F61097" w:rsidP="004C352E">
            <w:pPr>
              <w:pStyle w:val="Odstavecseseznamem"/>
              <w:numPr>
                <w:ilvl w:val="0"/>
                <w:numId w:val="50"/>
              </w:numPr>
              <w:jc w:val="both"/>
            </w:pPr>
            <w:r w:rsidRPr="004A27D5">
              <w:t>praktické procvičování</w:t>
            </w:r>
          </w:p>
        </w:tc>
      </w:tr>
      <w:tr w:rsidR="005C3119" w14:paraId="55D36BE3" w14:textId="77777777" w:rsidTr="005133EF">
        <w:trPr>
          <w:trHeight w:val="265"/>
        </w:trPr>
        <w:tc>
          <w:tcPr>
            <w:tcW w:w="3653" w:type="dxa"/>
            <w:gridSpan w:val="3"/>
            <w:tcBorders>
              <w:top w:val="single" w:sz="4" w:space="0" w:color="auto"/>
            </w:tcBorders>
            <w:shd w:val="clear" w:color="auto" w:fill="F7CAAC"/>
          </w:tcPr>
          <w:p w14:paraId="15869E0F" w14:textId="77777777" w:rsidR="005C3119" w:rsidRDefault="005C3119" w:rsidP="005133EF">
            <w:pPr>
              <w:jc w:val="both"/>
            </w:pPr>
            <w:r>
              <w:rPr>
                <w:b/>
              </w:rPr>
              <w:t>Studijní literatura a studijní pomůcky</w:t>
            </w:r>
          </w:p>
        </w:tc>
        <w:tc>
          <w:tcPr>
            <w:tcW w:w="6202" w:type="dxa"/>
            <w:gridSpan w:val="6"/>
            <w:tcBorders>
              <w:top w:val="single" w:sz="4" w:space="0" w:color="auto"/>
              <w:bottom w:val="nil"/>
            </w:tcBorders>
          </w:tcPr>
          <w:p w14:paraId="686A6C8E" w14:textId="77777777" w:rsidR="005C3119" w:rsidRDefault="005C3119" w:rsidP="005133EF">
            <w:pPr>
              <w:jc w:val="both"/>
            </w:pPr>
          </w:p>
        </w:tc>
      </w:tr>
      <w:tr w:rsidR="005C3119" w14:paraId="79A595B2" w14:textId="77777777" w:rsidTr="00E04847">
        <w:trPr>
          <w:trHeight w:val="425"/>
        </w:trPr>
        <w:tc>
          <w:tcPr>
            <w:tcW w:w="9855" w:type="dxa"/>
            <w:gridSpan w:val="9"/>
            <w:tcBorders>
              <w:top w:val="nil"/>
            </w:tcBorders>
          </w:tcPr>
          <w:p w14:paraId="2ADEB750" w14:textId="77777777" w:rsidR="005C3119" w:rsidRDefault="005C3119" w:rsidP="005133EF">
            <w:pPr>
              <w:jc w:val="both"/>
              <w:rPr>
                <w:b/>
              </w:rPr>
            </w:pPr>
            <w:r w:rsidRPr="003F7F55">
              <w:rPr>
                <w:b/>
              </w:rPr>
              <w:t>Povinná:</w:t>
            </w:r>
          </w:p>
          <w:p w14:paraId="3178E807" w14:textId="77777777" w:rsidR="00272F7F" w:rsidRDefault="00272F7F" w:rsidP="00272F7F">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066A119D" w14:textId="77777777" w:rsidR="00272F7F" w:rsidRDefault="00272F7F" w:rsidP="00272F7F">
            <w:pPr>
              <w:widowControl w:val="0"/>
              <w:rPr>
                <w:color w:val="000000"/>
                <w:shd w:val="clear" w:color="auto" w:fill="FFFFFF"/>
              </w:rPr>
            </w:pPr>
            <w:r w:rsidRPr="00685E49">
              <w:rPr>
                <w:color w:val="000000"/>
                <w:shd w:val="clear" w:color="auto" w:fill="FFFFFF"/>
              </w:rPr>
              <w:t xml:space="preserve">BAKKER, </w:t>
            </w:r>
            <w:proofErr w:type="spellStart"/>
            <w:r w:rsidRPr="00685E49">
              <w:rPr>
                <w:color w:val="000000"/>
                <w:shd w:val="clear" w:color="auto" w:fill="FFFFFF"/>
              </w:rPr>
              <w:t>Conny</w:t>
            </w:r>
            <w:proofErr w:type="spellEnd"/>
            <w:r w:rsidRPr="00685E49">
              <w:rPr>
                <w:color w:val="000000"/>
                <w:shd w:val="clear" w:color="auto" w:fill="FFFFFF"/>
              </w:rPr>
              <w:t xml:space="preserve">; HOLLANDER, Marcel den; HINTE, Ed van a ZIJLSTRA, </w:t>
            </w:r>
            <w:proofErr w:type="spellStart"/>
            <w:r w:rsidRPr="00685E49">
              <w:rPr>
                <w:color w:val="000000"/>
                <w:shd w:val="clear" w:color="auto" w:fill="FFFFFF"/>
              </w:rPr>
              <w:t>Yvo</w:t>
            </w:r>
            <w:proofErr w:type="spellEnd"/>
            <w:r w:rsidRPr="00685E49">
              <w:rPr>
                <w:color w:val="000000"/>
                <w:shd w:val="clear" w:color="auto" w:fill="FFFFFF"/>
              </w:rPr>
              <w:t xml:space="preserve">. </w:t>
            </w:r>
            <w:proofErr w:type="spellStart"/>
            <w:r w:rsidRPr="00B239AC">
              <w:rPr>
                <w:i/>
                <w:iCs/>
                <w:color w:val="000000"/>
                <w:shd w:val="clear" w:color="auto" w:fill="FFFFFF"/>
              </w:rPr>
              <w:t>Products</w:t>
            </w:r>
            <w:proofErr w:type="spellEnd"/>
            <w:r w:rsidRPr="00B239AC">
              <w:rPr>
                <w:i/>
                <w:iCs/>
                <w:color w:val="000000"/>
                <w:shd w:val="clear" w:color="auto" w:fill="FFFFFF"/>
              </w:rPr>
              <w:t xml:space="preserve"> </w:t>
            </w:r>
            <w:proofErr w:type="spellStart"/>
            <w:r w:rsidRPr="00B239AC">
              <w:rPr>
                <w:i/>
                <w:iCs/>
                <w:color w:val="000000"/>
                <w:shd w:val="clear" w:color="auto" w:fill="FFFFFF"/>
              </w:rPr>
              <w:t>that</w:t>
            </w:r>
            <w:proofErr w:type="spellEnd"/>
            <w:r w:rsidRPr="00B239AC">
              <w:rPr>
                <w:i/>
                <w:iCs/>
                <w:color w:val="000000"/>
                <w:shd w:val="clear" w:color="auto" w:fill="FFFFFF"/>
              </w:rPr>
              <w:t xml:space="preserve"> last: </w:t>
            </w:r>
            <w:proofErr w:type="spellStart"/>
            <w:r w:rsidRPr="00B239AC">
              <w:rPr>
                <w:i/>
                <w:iCs/>
                <w:color w:val="000000"/>
                <w:shd w:val="clear" w:color="auto" w:fill="FFFFFF"/>
              </w:rPr>
              <w:t>product</w:t>
            </w:r>
            <w:proofErr w:type="spellEnd"/>
            <w:r w:rsidRPr="00B239AC">
              <w:rPr>
                <w:i/>
                <w:iCs/>
                <w:color w:val="000000"/>
                <w:shd w:val="clear" w:color="auto" w:fill="FFFFFF"/>
              </w:rPr>
              <w:t xml:space="preserve"> design </w:t>
            </w:r>
            <w:proofErr w:type="spellStart"/>
            <w:r w:rsidRPr="00B239AC">
              <w:rPr>
                <w:i/>
                <w:iCs/>
                <w:color w:val="000000"/>
                <w:shd w:val="clear" w:color="auto" w:fill="FFFFFF"/>
              </w:rPr>
              <w:t>for</w:t>
            </w:r>
            <w:proofErr w:type="spellEnd"/>
            <w:r w:rsidRPr="00B239AC">
              <w:rPr>
                <w:i/>
                <w:iCs/>
                <w:color w:val="000000"/>
                <w:shd w:val="clear" w:color="auto" w:fill="FFFFFF"/>
              </w:rPr>
              <w:t xml:space="preserve"> </w:t>
            </w:r>
            <w:proofErr w:type="spellStart"/>
            <w:r w:rsidRPr="00B239AC">
              <w:rPr>
                <w:i/>
                <w:iCs/>
                <w:color w:val="000000"/>
                <w:shd w:val="clear" w:color="auto" w:fill="FFFFFF"/>
              </w:rPr>
              <w:t>circular</w:t>
            </w:r>
            <w:proofErr w:type="spellEnd"/>
            <w:r w:rsidRPr="00B239AC">
              <w:rPr>
                <w:i/>
                <w:iCs/>
                <w:color w:val="000000"/>
                <w:shd w:val="clear" w:color="auto" w:fill="FFFFFF"/>
              </w:rPr>
              <w:t xml:space="preserve"> business </w:t>
            </w:r>
            <w:proofErr w:type="spellStart"/>
            <w:r w:rsidRPr="00B239AC">
              <w:rPr>
                <w:i/>
                <w:iCs/>
                <w:color w:val="000000"/>
                <w:shd w:val="clear" w:color="auto" w:fill="FFFFFF"/>
              </w:rPr>
              <w:t>models</w:t>
            </w:r>
            <w:proofErr w:type="spellEnd"/>
            <w:r w:rsidRPr="00685E49">
              <w:rPr>
                <w:color w:val="000000"/>
                <w:shd w:val="clear" w:color="auto" w:fill="FFFFFF"/>
              </w:rPr>
              <w:t xml:space="preserve">. Amsterdam, </w:t>
            </w:r>
            <w:proofErr w:type="spellStart"/>
            <w:r w:rsidRPr="00685E49">
              <w:rPr>
                <w:color w:val="000000"/>
                <w:shd w:val="clear" w:color="auto" w:fill="FFFFFF"/>
              </w:rPr>
              <w:t>Netherlands</w:t>
            </w:r>
            <w:proofErr w:type="spellEnd"/>
            <w:r w:rsidRPr="00685E49">
              <w:rPr>
                <w:color w:val="000000"/>
                <w:shd w:val="clear" w:color="auto" w:fill="FFFFFF"/>
              </w:rPr>
              <w:t xml:space="preserve">: BIS </w:t>
            </w:r>
            <w:proofErr w:type="spellStart"/>
            <w:r w:rsidRPr="00685E49">
              <w:rPr>
                <w:color w:val="000000"/>
                <w:shd w:val="clear" w:color="auto" w:fill="FFFFFF"/>
              </w:rPr>
              <w:t>Publishers</w:t>
            </w:r>
            <w:proofErr w:type="spellEnd"/>
            <w:r w:rsidRPr="00685E49">
              <w:rPr>
                <w:color w:val="000000"/>
                <w:shd w:val="clear" w:color="auto" w:fill="FFFFFF"/>
              </w:rPr>
              <w:t>, 2019. ISBN 978-90-6369-522-4.</w:t>
            </w:r>
          </w:p>
          <w:p w14:paraId="2E3268F0" w14:textId="77777777" w:rsidR="00272F7F" w:rsidRPr="00EA2337" w:rsidRDefault="00272F7F" w:rsidP="00272F7F">
            <w:pPr>
              <w:rPr>
                <w:bCs/>
              </w:rPr>
            </w:pPr>
            <w:r w:rsidRPr="00EA2337">
              <w:rPr>
                <w:bCs/>
              </w:rPr>
              <w:t xml:space="preserve">INGRAMS, </w:t>
            </w:r>
            <w:proofErr w:type="spellStart"/>
            <w:r w:rsidRPr="00EA2337">
              <w:rPr>
                <w:bCs/>
              </w:rPr>
              <w:t>Otis</w:t>
            </w:r>
            <w:proofErr w:type="spellEnd"/>
            <w:r w:rsidRPr="00EA2337">
              <w:rPr>
                <w:bCs/>
              </w:rPr>
              <w:t xml:space="preserve">. </w:t>
            </w:r>
            <w:r w:rsidRPr="00EA2337">
              <w:rPr>
                <w:bCs/>
                <w:i/>
                <w:iCs/>
              </w:rPr>
              <w:t>Práce s kůží: tradiční řemeslo v moderní době</w:t>
            </w:r>
            <w:r w:rsidRPr="00EA2337">
              <w:rPr>
                <w:bCs/>
              </w:rPr>
              <w:t>. V Praze: Metafora, 2018. ISBN 978-80-7359-549-4.</w:t>
            </w:r>
          </w:p>
          <w:p w14:paraId="5EF07BCE" w14:textId="77777777" w:rsidR="00272F7F" w:rsidRDefault="00272F7F" w:rsidP="00272F7F">
            <w:pPr>
              <w:widowControl w:val="0"/>
              <w:rPr>
                <w:shd w:val="clear" w:color="auto" w:fill="FFFFFF"/>
              </w:rPr>
            </w:pPr>
            <w:r>
              <w:rPr>
                <w:shd w:val="clear" w:color="auto" w:fill="FFFFFF"/>
              </w:rPr>
              <w:t xml:space="preserve">LEČÍK, František. </w:t>
            </w:r>
            <w:r>
              <w:rPr>
                <w:i/>
                <w:iCs/>
                <w:shd w:val="clear" w:color="auto" w:fill="FFFFFF"/>
              </w:rPr>
              <w:t>Obuvnické modelářství I.</w:t>
            </w:r>
            <w:r>
              <w:rPr>
                <w:shd w:val="clear" w:color="auto" w:fill="FFFFFF"/>
              </w:rPr>
              <w:t xml:space="preserve"> Vyd. 2. </w:t>
            </w:r>
            <w:proofErr w:type="spellStart"/>
            <w:r>
              <w:rPr>
                <w:shd w:val="clear" w:color="auto" w:fill="FFFFFF"/>
              </w:rPr>
              <w:t>nezměn</w:t>
            </w:r>
            <w:proofErr w:type="spellEnd"/>
            <w:r>
              <w:rPr>
                <w:shd w:val="clear" w:color="auto" w:fill="FFFFFF"/>
              </w:rPr>
              <w:t xml:space="preserve">. Zlín: Univerzita Tomáše Bati ve Zlíně, 2011. </w:t>
            </w:r>
          </w:p>
          <w:p w14:paraId="3D6F8878" w14:textId="77777777" w:rsidR="007E4A2E" w:rsidRDefault="00272F7F" w:rsidP="00272F7F">
            <w:pPr>
              <w:widowControl w:val="0"/>
              <w:rPr>
                <w:color w:val="000000"/>
                <w:shd w:val="clear" w:color="auto" w:fill="FFFFFF"/>
              </w:rPr>
            </w:pPr>
            <w:r>
              <w:rPr>
                <w:shd w:val="clear" w:color="auto" w:fill="FFFFFF"/>
              </w:rPr>
              <w:t>ISBN 9788074541278.</w:t>
            </w:r>
            <w:r>
              <w:rPr>
                <w:shd w:val="clear" w:color="auto" w:fill="FFFFFF"/>
              </w:rPr>
              <w:br/>
            </w:r>
          </w:p>
          <w:p w14:paraId="4ACA65A7" w14:textId="17F8C378" w:rsidR="00272F7F" w:rsidRDefault="00272F7F" w:rsidP="00272F7F">
            <w:pPr>
              <w:widowControl w:val="0"/>
              <w:rPr>
                <w:shd w:val="clear" w:color="auto" w:fill="FFFFFF"/>
              </w:rPr>
            </w:pPr>
            <w:r>
              <w:rPr>
                <w:color w:val="000000"/>
                <w:shd w:val="clear" w:color="auto" w:fill="FFFFFF"/>
              </w:rPr>
              <w:lastRenderedPageBreak/>
              <w:t>LEČÍK,</w:t>
            </w:r>
            <w:r>
              <w:rPr>
                <w:shd w:val="clear" w:color="auto" w:fill="FFFFFF"/>
              </w:rPr>
              <w:t xml:space="preserve"> František. </w:t>
            </w:r>
            <w:r>
              <w:rPr>
                <w:i/>
                <w:iCs/>
                <w:shd w:val="clear" w:color="auto" w:fill="FFFFFF"/>
              </w:rPr>
              <w:t>Obuvnické modelářství</w:t>
            </w:r>
            <w:r>
              <w:rPr>
                <w:shd w:val="clear" w:color="auto" w:fill="FFFFFF"/>
              </w:rPr>
              <w:t xml:space="preserve">. Díl 2, </w:t>
            </w:r>
            <w:r w:rsidRPr="0021297D">
              <w:rPr>
                <w:shd w:val="clear" w:color="auto" w:fill="FFFFFF"/>
              </w:rPr>
              <w:t>Konstrukce svršků obuvi</w:t>
            </w:r>
            <w:r w:rsidRPr="00771A8F">
              <w:rPr>
                <w:shd w:val="clear" w:color="auto" w:fill="FFFFFF"/>
              </w:rPr>
              <w:t>.</w:t>
            </w:r>
            <w:r>
              <w:rPr>
                <w:shd w:val="clear" w:color="auto" w:fill="FFFFFF"/>
              </w:rPr>
              <w:t xml:space="preserve"> Zlín: Univerzita Tomáše Bati ve Zlíně, 2010. ISBN 9788073189433.</w:t>
            </w:r>
          </w:p>
          <w:p w14:paraId="3DAAADDD" w14:textId="77777777" w:rsidR="005C3119" w:rsidRPr="003F7F55" w:rsidRDefault="005C3119" w:rsidP="005133EF">
            <w:pPr>
              <w:jc w:val="both"/>
              <w:rPr>
                <w:b/>
              </w:rPr>
            </w:pPr>
            <w:r w:rsidRPr="003F7F55">
              <w:rPr>
                <w:b/>
              </w:rPr>
              <w:t>Doporučená:</w:t>
            </w:r>
          </w:p>
          <w:p w14:paraId="57DCCDE7" w14:textId="77777777" w:rsidR="005C3119" w:rsidRDefault="005C3119" w:rsidP="005133EF">
            <w:pPr>
              <w:jc w:val="both"/>
            </w:pPr>
            <w:r w:rsidRPr="00EA2337">
              <w:t xml:space="preserve">HATFIELD, C. B. </w:t>
            </w:r>
            <w:proofErr w:type="spellStart"/>
            <w:r w:rsidRPr="00A53CFC">
              <w:rPr>
                <w:i/>
                <w:iCs/>
              </w:rPr>
              <w:t>Designing</w:t>
            </w:r>
            <w:proofErr w:type="spellEnd"/>
            <w:r w:rsidRPr="00A53CFC">
              <w:rPr>
                <w:i/>
                <w:iCs/>
              </w:rPr>
              <w:t xml:space="preserve">, </w:t>
            </w:r>
            <w:proofErr w:type="spellStart"/>
            <w:r w:rsidRPr="00A53CFC">
              <w:rPr>
                <w:i/>
                <w:iCs/>
              </w:rPr>
              <w:t>cutting</w:t>
            </w:r>
            <w:proofErr w:type="spellEnd"/>
            <w:r w:rsidRPr="00A53CFC">
              <w:rPr>
                <w:i/>
                <w:iCs/>
              </w:rPr>
              <w:t xml:space="preserve"> and </w:t>
            </w:r>
            <w:proofErr w:type="spellStart"/>
            <w:r w:rsidRPr="00A53CFC">
              <w:rPr>
                <w:i/>
                <w:iCs/>
              </w:rPr>
              <w:t>grading</w:t>
            </w:r>
            <w:proofErr w:type="spellEnd"/>
            <w:r w:rsidRPr="00A53CFC">
              <w:rPr>
                <w:i/>
                <w:iCs/>
              </w:rPr>
              <w:t xml:space="preserve"> </w:t>
            </w:r>
            <w:proofErr w:type="spellStart"/>
            <w:r w:rsidRPr="00A53CFC">
              <w:rPr>
                <w:i/>
                <w:iCs/>
              </w:rPr>
              <w:t>boot</w:t>
            </w:r>
            <w:proofErr w:type="spellEnd"/>
            <w:r w:rsidRPr="00A53CFC">
              <w:rPr>
                <w:i/>
                <w:iCs/>
              </w:rPr>
              <w:t xml:space="preserve"> and </w:t>
            </w:r>
            <w:proofErr w:type="spellStart"/>
            <w:r w:rsidRPr="00A53CFC">
              <w:rPr>
                <w:i/>
                <w:iCs/>
              </w:rPr>
              <w:t>shoe</w:t>
            </w:r>
            <w:proofErr w:type="spellEnd"/>
            <w:r w:rsidRPr="00A53CFC">
              <w:rPr>
                <w:i/>
                <w:iCs/>
              </w:rPr>
              <w:t xml:space="preserve"> </w:t>
            </w:r>
            <w:proofErr w:type="spellStart"/>
            <w:r w:rsidRPr="00A53CFC">
              <w:rPr>
                <w:i/>
                <w:iCs/>
              </w:rPr>
              <w:t>patterns</w:t>
            </w:r>
            <w:proofErr w:type="spellEnd"/>
            <w:r w:rsidRPr="00A53CFC">
              <w:rPr>
                <w:i/>
                <w:iCs/>
              </w:rPr>
              <w:t xml:space="preserve">, and </w:t>
            </w:r>
            <w:proofErr w:type="spellStart"/>
            <w:r w:rsidRPr="00A53CFC">
              <w:rPr>
                <w:i/>
                <w:iCs/>
              </w:rPr>
              <w:t>complete</w:t>
            </w:r>
            <w:proofErr w:type="spellEnd"/>
            <w:r w:rsidRPr="00A53CFC">
              <w:rPr>
                <w:i/>
                <w:iCs/>
              </w:rPr>
              <w:t xml:space="preserve"> </w:t>
            </w:r>
            <w:proofErr w:type="spellStart"/>
            <w:r w:rsidRPr="00A53CFC">
              <w:rPr>
                <w:i/>
                <w:iCs/>
              </w:rPr>
              <w:t>manual</w:t>
            </w:r>
            <w:proofErr w:type="spellEnd"/>
            <w:r w:rsidRPr="00A53CFC">
              <w:rPr>
                <w:i/>
                <w:iCs/>
              </w:rPr>
              <w:t xml:space="preserve"> </w:t>
            </w:r>
            <w:proofErr w:type="spellStart"/>
            <w:r w:rsidRPr="00A53CFC">
              <w:rPr>
                <w:i/>
                <w:iCs/>
              </w:rPr>
              <w:t>for</w:t>
            </w:r>
            <w:proofErr w:type="spellEnd"/>
            <w:r w:rsidRPr="00A53CFC">
              <w:rPr>
                <w:i/>
                <w:iCs/>
              </w:rPr>
              <w:t xml:space="preserve"> </w:t>
            </w:r>
            <w:proofErr w:type="spellStart"/>
            <w:r w:rsidRPr="00A53CFC">
              <w:rPr>
                <w:i/>
                <w:iCs/>
              </w:rPr>
              <w:t>the</w:t>
            </w:r>
            <w:proofErr w:type="spellEnd"/>
            <w:r w:rsidRPr="00A53CFC">
              <w:rPr>
                <w:i/>
                <w:iCs/>
              </w:rPr>
              <w:t xml:space="preserve"> </w:t>
            </w:r>
            <w:proofErr w:type="spellStart"/>
            <w:r w:rsidRPr="00A53CFC">
              <w:rPr>
                <w:i/>
                <w:iCs/>
              </w:rPr>
              <w:t>stitching</w:t>
            </w:r>
            <w:proofErr w:type="spellEnd"/>
            <w:r w:rsidRPr="00A53CFC">
              <w:rPr>
                <w:i/>
                <w:iCs/>
              </w:rPr>
              <w:t xml:space="preserve"> </w:t>
            </w:r>
            <w:proofErr w:type="spellStart"/>
            <w:r w:rsidRPr="00A53CFC">
              <w:rPr>
                <w:i/>
                <w:iCs/>
              </w:rPr>
              <w:t>room</w:t>
            </w:r>
            <w:proofErr w:type="spellEnd"/>
            <w:r w:rsidRPr="00A53CFC">
              <w:rPr>
                <w:i/>
                <w:iCs/>
              </w:rPr>
              <w:t>.</w:t>
            </w:r>
            <w:r w:rsidRPr="00EA2337">
              <w:t xml:space="preserve"> USA: ICG testing, 2017. ISBN 978-1-4733-3827-2. </w:t>
            </w:r>
          </w:p>
          <w:p w14:paraId="4CD3EFDB" w14:textId="77777777" w:rsidR="005C3119" w:rsidRDefault="005C3119" w:rsidP="005133EF">
            <w:pPr>
              <w:jc w:val="both"/>
            </w:pPr>
            <w:r w:rsidRPr="00EA2337">
              <w:t xml:space="preserve">MICHAEL, Valerie. </w:t>
            </w:r>
            <w:proofErr w:type="spellStart"/>
            <w:r w:rsidRPr="00EA2337">
              <w:rPr>
                <w:i/>
                <w:iCs/>
              </w:rPr>
              <w:t>The</w:t>
            </w:r>
            <w:proofErr w:type="spellEnd"/>
            <w:r w:rsidRPr="00EA2337">
              <w:rPr>
                <w:i/>
                <w:iCs/>
              </w:rPr>
              <w:t xml:space="preserve"> </w:t>
            </w:r>
            <w:proofErr w:type="spellStart"/>
            <w:r w:rsidRPr="00EA2337">
              <w:rPr>
                <w:i/>
                <w:iCs/>
              </w:rPr>
              <w:t>leatherworking</w:t>
            </w:r>
            <w:proofErr w:type="spellEnd"/>
            <w:r w:rsidRPr="00EA2337">
              <w:rPr>
                <w:i/>
                <w:iCs/>
              </w:rPr>
              <w:t xml:space="preserve"> handbook: a </w:t>
            </w:r>
            <w:proofErr w:type="spellStart"/>
            <w:r w:rsidRPr="00EA2337">
              <w:rPr>
                <w:i/>
                <w:iCs/>
              </w:rPr>
              <w:t>practical</w:t>
            </w:r>
            <w:proofErr w:type="spellEnd"/>
            <w:r w:rsidRPr="00EA2337">
              <w:rPr>
                <w:i/>
                <w:iCs/>
              </w:rPr>
              <w:t xml:space="preserve"> </w:t>
            </w:r>
            <w:proofErr w:type="spellStart"/>
            <w:r w:rsidRPr="00EA2337">
              <w:rPr>
                <w:i/>
                <w:iCs/>
              </w:rPr>
              <w:t>illustrated</w:t>
            </w:r>
            <w:proofErr w:type="spellEnd"/>
            <w:r w:rsidRPr="00EA2337">
              <w:rPr>
                <w:i/>
                <w:iCs/>
              </w:rPr>
              <w:t xml:space="preserve"> </w:t>
            </w:r>
            <w:proofErr w:type="spellStart"/>
            <w:r w:rsidRPr="00EA2337">
              <w:rPr>
                <w:i/>
                <w:iCs/>
              </w:rPr>
              <w:t>sourcebook</w:t>
            </w:r>
            <w:proofErr w:type="spellEnd"/>
            <w:r w:rsidRPr="00EA2337">
              <w:rPr>
                <w:i/>
                <w:iCs/>
              </w:rPr>
              <w:t xml:space="preserve"> </w:t>
            </w:r>
            <w:proofErr w:type="spellStart"/>
            <w:r w:rsidRPr="00EA2337">
              <w:rPr>
                <w:i/>
                <w:iCs/>
              </w:rPr>
              <w:t>of</w:t>
            </w:r>
            <w:proofErr w:type="spellEnd"/>
            <w:r w:rsidRPr="00EA2337">
              <w:rPr>
                <w:i/>
                <w:iCs/>
              </w:rPr>
              <w:t xml:space="preserve"> </w:t>
            </w:r>
            <w:proofErr w:type="spellStart"/>
            <w:r w:rsidRPr="00EA2337">
              <w:rPr>
                <w:i/>
                <w:iCs/>
              </w:rPr>
              <w:t>techniques</w:t>
            </w:r>
            <w:proofErr w:type="spellEnd"/>
            <w:r w:rsidRPr="00EA2337">
              <w:rPr>
                <w:i/>
                <w:iCs/>
              </w:rPr>
              <w:t xml:space="preserve"> and </w:t>
            </w:r>
            <w:proofErr w:type="spellStart"/>
            <w:r w:rsidRPr="00EA2337">
              <w:rPr>
                <w:i/>
                <w:iCs/>
              </w:rPr>
              <w:t>projects</w:t>
            </w:r>
            <w:proofErr w:type="spellEnd"/>
            <w:r w:rsidRPr="00EA2337">
              <w:t xml:space="preserve">. London: </w:t>
            </w:r>
            <w:proofErr w:type="spellStart"/>
            <w:r w:rsidRPr="00EA2337">
              <w:t>Cassell</w:t>
            </w:r>
            <w:proofErr w:type="spellEnd"/>
            <w:r w:rsidRPr="00EA2337">
              <w:t xml:space="preserve"> </w:t>
            </w:r>
            <w:proofErr w:type="spellStart"/>
            <w:r w:rsidRPr="00EA2337">
              <w:t>Illustrated</w:t>
            </w:r>
            <w:proofErr w:type="spellEnd"/>
            <w:r w:rsidRPr="00EA2337">
              <w:t>, 2006. ISBN 9781844034741.</w:t>
            </w:r>
          </w:p>
        </w:tc>
      </w:tr>
      <w:tr w:rsidR="005C3119" w14:paraId="4ABABD08" w14:textId="77777777" w:rsidTr="004D5039">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06CD881" w14:textId="0701BDB5" w:rsidR="005C3119" w:rsidRDefault="005C3119" w:rsidP="005133EF">
            <w:pPr>
              <w:jc w:val="center"/>
              <w:rPr>
                <w:b/>
              </w:rPr>
            </w:pPr>
            <w:r>
              <w:rPr>
                <w:b/>
              </w:rPr>
              <w:lastRenderedPageBreak/>
              <w:t>Informace ke kombinované nebo distanční formě</w:t>
            </w:r>
          </w:p>
        </w:tc>
      </w:tr>
      <w:tr w:rsidR="005C3119" w14:paraId="0386677D" w14:textId="77777777" w:rsidTr="004D5039">
        <w:tc>
          <w:tcPr>
            <w:tcW w:w="4787" w:type="dxa"/>
            <w:gridSpan w:val="4"/>
            <w:tcBorders>
              <w:top w:val="single" w:sz="2" w:space="0" w:color="auto"/>
            </w:tcBorders>
            <w:shd w:val="clear" w:color="auto" w:fill="F7CAAC"/>
          </w:tcPr>
          <w:p w14:paraId="78F2B285" w14:textId="77777777" w:rsidR="005C3119" w:rsidRDefault="005C3119" w:rsidP="005133EF">
            <w:pPr>
              <w:jc w:val="both"/>
            </w:pPr>
            <w:r>
              <w:rPr>
                <w:b/>
              </w:rPr>
              <w:t>Rozsah konzultací (soustředění)</w:t>
            </w:r>
          </w:p>
        </w:tc>
        <w:tc>
          <w:tcPr>
            <w:tcW w:w="889" w:type="dxa"/>
            <w:tcBorders>
              <w:top w:val="single" w:sz="2" w:space="0" w:color="auto"/>
            </w:tcBorders>
          </w:tcPr>
          <w:p w14:paraId="11B7979F" w14:textId="77777777" w:rsidR="005C3119" w:rsidRDefault="005C3119" w:rsidP="005133EF">
            <w:pPr>
              <w:jc w:val="both"/>
            </w:pPr>
          </w:p>
        </w:tc>
        <w:tc>
          <w:tcPr>
            <w:tcW w:w="4179" w:type="dxa"/>
            <w:gridSpan w:val="4"/>
            <w:tcBorders>
              <w:top w:val="single" w:sz="2" w:space="0" w:color="auto"/>
            </w:tcBorders>
            <w:shd w:val="clear" w:color="auto" w:fill="F7CAAC"/>
          </w:tcPr>
          <w:p w14:paraId="4B40799D" w14:textId="77777777" w:rsidR="005C3119" w:rsidRDefault="005C3119" w:rsidP="005133EF">
            <w:pPr>
              <w:jc w:val="both"/>
              <w:rPr>
                <w:b/>
              </w:rPr>
            </w:pPr>
            <w:r>
              <w:rPr>
                <w:b/>
              </w:rPr>
              <w:t xml:space="preserve">hodin </w:t>
            </w:r>
          </w:p>
        </w:tc>
      </w:tr>
      <w:tr w:rsidR="005C3119" w14:paraId="74778E0D" w14:textId="77777777" w:rsidTr="004D5039">
        <w:tc>
          <w:tcPr>
            <w:tcW w:w="9855" w:type="dxa"/>
            <w:gridSpan w:val="9"/>
            <w:shd w:val="clear" w:color="auto" w:fill="F7CAAC"/>
          </w:tcPr>
          <w:p w14:paraId="563CC5A7" w14:textId="77777777" w:rsidR="005C3119" w:rsidRDefault="005C3119" w:rsidP="005133EF">
            <w:pPr>
              <w:jc w:val="both"/>
              <w:rPr>
                <w:b/>
              </w:rPr>
            </w:pPr>
            <w:r>
              <w:rPr>
                <w:b/>
              </w:rPr>
              <w:t>Informace o způsobu kontaktu s vyučujícím</w:t>
            </w:r>
          </w:p>
        </w:tc>
      </w:tr>
      <w:tr w:rsidR="005C3119" w14:paraId="4F333E5C" w14:textId="77777777" w:rsidTr="004D5039">
        <w:trPr>
          <w:trHeight w:val="1373"/>
        </w:trPr>
        <w:tc>
          <w:tcPr>
            <w:tcW w:w="9855" w:type="dxa"/>
            <w:gridSpan w:val="9"/>
          </w:tcPr>
          <w:p w14:paraId="299188A0" w14:textId="77777777" w:rsidR="005C3119" w:rsidRDefault="005C3119" w:rsidP="005133EF">
            <w:pPr>
              <w:jc w:val="both"/>
            </w:pPr>
          </w:p>
        </w:tc>
      </w:tr>
    </w:tbl>
    <w:p w14:paraId="0942CD07" w14:textId="77777777" w:rsidR="004D1CB7" w:rsidRDefault="004D1CB7">
      <w:pPr>
        <w:spacing w:after="160" w:line="259" w:lineRule="auto"/>
      </w:pPr>
    </w:p>
    <w:p w14:paraId="00DA3194" w14:textId="77777777" w:rsidR="004D1CB7" w:rsidRDefault="004D1CB7">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0E0523" w14:paraId="44D46F4E" w14:textId="77777777" w:rsidTr="005133EF">
        <w:tc>
          <w:tcPr>
            <w:tcW w:w="9855" w:type="dxa"/>
            <w:gridSpan w:val="9"/>
            <w:tcBorders>
              <w:bottom w:val="double" w:sz="4" w:space="0" w:color="auto"/>
            </w:tcBorders>
            <w:shd w:val="clear" w:color="auto" w:fill="BDD6EE"/>
          </w:tcPr>
          <w:p w14:paraId="60981116" w14:textId="79AB8AA7" w:rsidR="000E0523" w:rsidRDefault="004D1CB7" w:rsidP="005133EF">
            <w:pPr>
              <w:jc w:val="both"/>
              <w:rPr>
                <w:b/>
                <w:sz w:val="28"/>
              </w:rPr>
            </w:pPr>
            <w:r>
              <w:rPr>
                <w:b/>
                <w:sz w:val="28"/>
              </w:rPr>
              <w:lastRenderedPageBreak/>
              <w:t>B-II</w:t>
            </w:r>
            <w:r w:rsidR="000E0523">
              <w:rPr>
                <w:b/>
                <w:sz w:val="28"/>
              </w:rPr>
              <w:t>I – Charakteristika studijního předmětu</w:t>
            </w:r>
          </w:p>
        </w:tc>
      </w:tr>
      <w:tr w:rsidR="000E0523" w14:paraId="35DF4ED0" w14:textId="77777777" w:rsidTr="005133EF">
        <w:tc>
          <w:tcPr>
            <w:tcW w:w="3086" w:type="dxa"/>
            <w:tcBorders>
              <w:top w:val="double" w:sz="4" w:space="0" w:color="auto"/>
            </w:tcBorders>
            <w:shd w:val="clear" w:color="auto" w:fill="F7CAAC"/>
          </w:tcPr>
          <w:p w14:paraId="24BED5E9" w14:textId="77777777" w:rsidR="000E0523" w:rsidRDefault="000E0523" w:rsidP="00774EA7">
            <w:pPr>
              <w:rPr>
                <w:b/>
              </w:rPr>
            </w:pPr>
            <w:r>
              <w:rPr>
                <w:b/>
              </w:rPr>
              <w:t>Název studijního předmětu</w:t>
            </w:r>
          </w:p>
        </w:tc>
        <w:tc>
          <w:tcPr>
            <w:tcW w:w="6769" w:type="dxa"/>
            <w:gridSpan w:val="8"/>
            <w:tcBorders>
              <w:top w:val="double" w:sz="4" w:space="0" w:color="auto"/>
            </w:tcBorders>
          </w:tcPr>
          <w:p w14:paraId="48210590" w14:textId="7A9D91E0" w:rsidR="000E0523" w:rsidRDefault="00043CB5" w:rsidP="00774EA7">
            <w:r>
              <w:t>Klauzurní práce 1</w:t>
            </w:r>
          </w:p>
        </w:tc>
      </w:tr>
      <w:tr w:rsidR="005A4CF9" w14:paraId="1E68AF8F" w14:textId="77777777" w:rsidTr="005133EF">
        <w:tc>
          <w:tcPr>
            <w:tcW w:w="3086" w:type="dxa"/>
            <w:shd w:val="clear" w:color="auto" w:fill="F7CAAC"/>
          </w:tcPr>
          <w:p w14:paraId="52DF51CF" w14:textId="77777777" w:rsidR="005A4CF9" w:rsidRDefault="005A4CF9" w:rsidP="00774EA7">
            <w:pPr>
              <w:rPr>
                <w:b/>
              </w:rPr>
            </w:pPr>
            <w:r>
              <w:rPr>
                <w:b/>
              </w:rPr>
              <w:t>Typ předmětu</w:t>
            </w:r>
          </w:p>
        </w:tc>
        <w:tc>
          <w:tcPr>
            <w:tcW w:w="3406" w:type="dxa"/>
            <w:gridSpan w:val="5"/>
          </w:tcPr>
          <w:p w14:paraId="5C5260A4" w14:textId="1540F63C" w:rsidR="005A4CF9" w:rsidRDefault="005A4CF9" w:rsidP="00774EA7">
            <w:r>
              <w:t>povinný</w:t>
            </w:r>
          </w:p>
        </w:tc>
        <w:tc>
          <w:tcPr>
            <w:tcW w:w="2695" w:type="dxa"/>
            <w:gridSpan w:val="2"/>
            <w:shd w:val="clear" w:color="auto" w:fill="F7CAAC"/>
          </w:tcPr>
          <w:p w14:paraId="5F5269BD" w14:textId="77777777" w:rsidR="005A4CF9" w:rsidRDefault="005A4CF9" w:rsidP="00774EA7">
            <w:r>
              <w:rPr>
                <w:b/>
              </w:rPr>
              <w:t>doporučený ročník / semestr</w:t>
            </w:r>
          </w:p>
        </w:tc>
        <w:tc>
          <w:tcPr>
            <w:tcW w:w="668" w:type="dxa"/>
          </w:tcPr>
          <w:p w14:paraId="77AF62A8" w14:textId="0471BBDA" w:rsidR="005A4CF9" w:rsidRDefault="00F06819" w:rsidP="00774EA7">
            <w:r>
              <w:t>1/ZS</w:t>
            </w:r>
          </w:p>
        </w:tc>
      </w:tr>
      <w:tr w:rsidR="00C178A0" w14:paraId="3BBF55C8" w14:textId="77777777" w:rsidTr="005133EF">
        <w:tc>
          <w:tcPr>
            <w:tcW w:w="3086" w:type="dxa"/>
            <w:shd w:val="clear" w:color="auto" w:fill="F7CAAC"/>
          </w:tcPr>
          <w:p w14:paraId="3123C369" w14:textId="77777777" w:rsidR="00C178A0" w:rsidRDefault="00C178A0" w:rsidP="00774EA7">
            <w:pPr>
              <w:rPr>
                <w:b/>
              </w:rPr>
            </w:pPr>
            <w:r>
              <w:rPr>
                <w:b/>
              </w:rPr>
              <w:t>Rozsah studijního předmětu</w:t>
            </w:r>
          </w:p>
        </w:tc>
        <w:tc>
          <w:tcPr>
            <w:tcW w:w="1701" w:type="dxa"/>
            <w:gridSpan w:val="3"/>
          </w:tcPr>
          <w:p w14:paraId="440C7168" w14:textId="7833066E" w:rsidR="00C178A0" w:rsidRDefault="00C178A0" w:rsidP="00774EA7">
            <w:r>
              <w:t>13c</w:t>
            </w:r>
          </w:p>
        </w:tc>
        <w:tc>
          <w:tcPr>
            <w:tcW w:w="889" w:type="dxa"/>
            <w:shd w:val="clear" w:color="auto" w:fill="F7CAAC"/>
          </w:tcPr>
          <w:p w14:paraId="2C676997" w14:textId="77777777" w:rsidR="00C178A0" w:rsidRDefault="00C178A0" w:rsidP="00774EA7">
            <w:pPr>
              <w:rPr>
                <w:b/>
              </w:rPr>
            </w:pPr>
            <w:r>
              <w:rPr>
                <w:b/>
              </w:rPr>
              <w:t xml:space="preserve">hod. </w:t>
            </w:r>
          </w:p>
        </w:tc>
        <w:tc>
          <w:tcPr>
            <w:tcW w:w="816" w:type="dxa"/>
          </w:tcPr>
          <w:p w14:paraId="164A9249" w14:textId="47C9D505" w:rsidR="00C178A0" w:rsidRDefault="00C178A0" w:rsidP="00774EA7">
            <w:r>
              <w:t>13</w:t>
            </w:r>
          </w:p>
        </w:tc>
        <w:tc>
          <w:tcPr>
            <w:tcW w:w="2156" w:type="dxa"/>
            <w:shd w:val="clear" w:color="auto" w:fill="F7CAAC"/>
          </w:tcPr>
          <w:p w14:paraId="45DAB87C" w14:textId="3C7D881D" w:rsidR="00C178A0" w:rsidRDefault="00C178A0" w:rsidP="00774EA7">
            <w:pPr>
              <w:rPr>
                <w:b/>
              </w:rPr>
            </w:pPr>
            <w:r>
              <w:rPr>
                <w:b/>
              </w:rPr>
              <w:t>kreditů</w:t>
            </w:r>
          </w:p>
        </w:tc>
        <w:tc>
          <w:tcPr>
            <w:tcW w:w="1207" w:type="dxa"/>
            <w:gridSpan w:val="2"/>
          </w:tcPr>
          <w:p w14:paraId="72E44F33" w14:textId="36DB8492" w:rsidR="00C178A0" w:rsidRDefault="00C178A0" w:rsidP="00774EA7">
            <w:r>
              <w:t>5</w:t>
            </w:r>
          </w:p>
        </w:tc>
      </w:tr>
      <w:tr w:rsidR="00C178A0" w14:paraId="291B4EDF" w14:textId="77777777" w:rsidTr="005133EF">
        <w:tc>
          <w:tcPr>
            <w:tcW w:w="3086" w:type="dxa"/>
            <w:shd w:val="clear" w:color="auto" w:fill="F7CAAC"/>
          </w:tcPr>
          <w:p w14:paraId="364AB60B" w14:textId="77777777" w:rsidR="00C178A0" w:rsidRDefault="00C178A0" w:rsidP="00774EA7">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B369C69" w14:textId="77777777" w:rsidR="00C178A0" w:rsidRDefault="00C178A0" w:rsidP="00774EA7"/>
        </w:tc>
      </w:tr>
      <w:tr w:rsidR="00C178A0" w14:paraId="70ADC672" w14:textId="77777777" w:rsidTr="005133EF">
        <w:tc>
          <w:tcPr>
            <w:tcW w:w="3086" w:type="dxa"/>
            <w:shd w:val="clear" w:color="auto" w:fill="F7CAAC"/>
          </w:tcPr>
          <w:p w14:paraId="17AD9C0D" w14:textId="77777777" w:rsidR="00C178A0" w:rsidRPr="005A0406" w:rsidRDefault="00C178A0" w:rsidP="00774EA7">
            <w:pPr>
              <w:rPr>
                <w:b/>
              </w:rPr>
            </w:pPr>
            <w:r w:rsidRPr="005A0406">
              <w:rPr>
                <w:b/>
              </w:rPr>
              <w:t>Způsob ověření výsledků učení</w:t>
            </w:r>
          </w:p>
        </w:tc>
        <w:tc>
          <w:tcPr>
            <w:tcW w:w="3406" w:type="dxa"/>
            <w:gridSpan w:val="5"/>
          </w:tcPr>
          <w:p w14:paraId="7A486CCB" w14:textId="645134BD" w:rsidR="00C178A0" w:rsidRDefault="002620D3" w:rsidP="00774EA7">
            <w:r>
              <w:t>klauzurní zkouška</w:t>
            </w:r>
          </w:p>
        </w:tc>
        <w:tc>
          <w:tcPr>
            <w:tcW w:w="2156" w:type="dxa"/>
            <w:shd w:val="clear" w:color="auto" w:fill="F7CAAC"/>
          </w:tcPr>
          <w:p w14:paraId="4782B24A" w14:textId="77777777" w:rsidR="00C178A0" w:rsidRDefault="00C178A0" w:rsidP="00774EA7">
            <w:pPr>
              <w:rPr>
                <w:b/>
              </w:rPr>
            </w:pPr>
            <w:r>
              <w:rPr>
                <w:b/>
              </w:rPr>
              <w:t>Forma výuky</w:t>
            </w:r>
          </w:p>
        </w:tc>
        <w:tc>
          <w:tcPr>
            <w:tcW w:w="1207" w:type="dxa"/>
            <w:gridSpan w:val="2"/>
          </w:tcPr>
          <w:p w14:paraId="7BFE952C" w14:textId="5AC5BE15" w:rsidR="00C178A0" w:rsidRDefault="00047FD1" w:rsidP="00774EA7">
            <w:r>
              <w:t>cvičení</w:t>
            </w:r>
          </w:p>
        </w:tc>
      </w:tr>
      <w:tr w:rsidR="00C178A0" w14:paraId="6C95AD4C" w14:textId="77777777" w:rsidTr="005133EF">
        <w:tc>
          <w:tcPr>
            <w:tcW w:w="3086" w:type="dxa"/>
            <w:shd w:val="clear" w:color="auto" w:fill="F7CAAC"/>
          </w:tcPr>
          <w:p w14:paraId="55A30138" w14:textId="77777777" w:rsidR="00C178A0" w:rsidRPr="005A0406" w:rsidRDefault="00C178A0" w:rsidP="00774EA7">
            <w:pPr>
              <w:rPr>
                <w:b/>
              </w:rPr>
            </w:pPr>
            <w:r w:rsidRPr="005A0406">
              <w:rPr>
                <w:b/>
              </w:rPr>
              <w:t>Forma způsobu ověření výsledků učení a další požadavky na studenta</w:t>
            </w:r>
          </w:p>
        </w:tc>
        <w:tc>
          <w:tcPr>
            <w:tcW w:w="6769" w:type="dxa"/>
            <w:gridSpan w:val="8"/>
            <w:tcBorders>
              <w:bottom w:val="nil"/>
            </w:tcBorders>
          </w:tcPr>
          <w:p w14:paraId="69729A48" w14:textId="38CA05EE" w:rsidR="00C178A0" w:rsidRDefault="00A30B9C" w:rsidP="00774EA7">
            <w:r>
              <w:t xml:space="preserve">Samostatné zpracování úkolů na základě studia dané problematiky a konzultací </w:t>
            </w:r>
            <w:r>
              <w:br/>
              <w:t>s vyučujícím, obhajoba autorského řešení, grafická dokumentace. Požadavky upřesňují dle charakteru zadaní</w:t>
            </w:r>
            <w:r w:rsidR="007D4225">
              <w:t>.</w:t>
            </w:r>
          </w:p>
        </w:tc>
      </w:tr>
      <w:tr w:rsidR="00C178A0" w14:paraId="62D03928" w14:textId="77777777" w:rsidTr="00E04847">
        <w:trPr>
          <w:trHeight w:val="224"/>
        </w:trPr>
        <w:tc>
          <w:tcPr>
            <w:tcW w:w="9855" w:type="dxa"/>
            <w:gridSpan w:val="9"/>
            <w:tcBorders>
              <w:top w:val="nil"/>
            </w:tcBorders>
          </w:tcPr>
          <w:p w14:paraId="45262117" w14:textId="77777777" w:rsidR="00C178A0" w:rsidRDefault="00C178A0" w:rsidP="00774EA7"/>
        </w:tc>
      </w:tr>
      <w:tr w:rsidR="0052160D" w14:paraId="67D8AE2F" w14:textId="77777777" w:rsidTr="005133EF">
        <w:trPr>
          <w:trHeight w:val="197"/>
        </w:trPr>
        <w:tc>
          <w:tcPr>
            <w:tcW w:w="3086" w:type="dxa"/>
            <w:tcBorders>
              <w:top w:val="nil"/>
            </w:tcBorders>
            <w:shd w:val="clear" w:color="auto" w:fill="F7CAAC"/>
          </w:tcPr>
          <w:p w14:paraId="692DB082" w14:textId="77777777" w:rsidR="0052160D" w:rsidRDefault="0052160D" w:rsidP="00774EA7">
            <w:pPr>
              <w:rPr>
                <w:b/>
              </w:rPr>
            </w:pPr>
            <w:r>
              <w:rPr>
                <w:b/>
              </w:rPr>
              <w:t>Garant předmětu</w:t>
            </w:r>
          </w:p>
        </w:tc>
        <w:tc>
          <w:tcPr>
            <w:tcW w:w="6769" w:type="dxa"/>
            <w:gridSpan w:val="8"/>
            <w:tcBorders>
              <w:top w:val="nil"/>
            </w:tcBorders>
          </w:tcPr>
          <w:p w14:paraId="18D96A88" w14:textId="75D42A4F" w:rsidR="0052160D" w:rsidRDefault="0052160D" w:rsidP="00774EA7">
            <w:r>
              <w:t>doc. M.A. Vladimír Kovařík</w:t>
            </w:r>
          </w:p>
        </w:tc>
      </w:tr>
      <w:tr w:rsidR="0052160D" w14:paraId="09442D14" w14:textId="77777777" w:rsidTr="005133EF">
        <w:trPr>
          <w:trHeight w:val="243"/>
        </w:trPr>
        <w:tc>
          <w:tcPr>
            <w:tcW w:w="3086" w:type="dxa"/>
            <w:tcBorders>
              <w:top w:val="nil"/>
            </w:tcBorders>
            <w:shd w:val="clear" w:color="auto" w:fill="F7CAAC"/>
          </w:tcPr>
          <w:p w14:paraId="7E9F258D" w14:textId="77777777" w:rsidR="0052160D" w:rsidRDefault="0052160D" w:rsidP="00774EA7">
            <w:pPr>
              <w:rPr>
                <w:b/>
              </w:rPr>
            </w:pPr>
            <w:r>
              <w:rPr>
                <w:b/>
              </w:rPr>
              <w:t>Zapojení garanta do výuky předmětu</w:t>
            </w:r>
          </w:p>
        </w:tc>
        <w:tc>
          <w:tcPr>
            <w:tcW w:w="6769" w:type="dxa"/>
            <w:gridSpan w:val="8"/>
            <w:tcBorders>
              <w:top w:val="nil"/>
            </w:tcBorders>
          </w:tcPr>
          <w:p w14:paraId="3A708251" w14:textId="2B4A1892" w:rsidR="0052160D" w:rsidRDefault="009337A1" w:rsidP="00774EA7">
            <w:r>
              <w:t>5</w:t>
            </w:r>
            <w:r w:rsidR="0052160D" w:rsidRPr="00363BFA">
              <w:t>0 %</w:t>
            </w:r>
          </w:p>
        </w:tc>
      </w:tr>
      <w:tr w:rsidR="0052160D" w14:paraId="4C30D45A" w14:textId="77777777" w:rsidTr="005133EF">
        <w:tc>
          <w:tcPr>
            <w:tcW w:w="3086" w:type="dxa"/>
            <w:shd w:val="clear" w:color="auto" w:fill="F7CAAC"/>
          </w:tcPr>
          <w:p w14:paraId="17820EF7" w14:textId="77777777" w:rsidR="0052160D" w:rsidRDefault="0052160D" w:rsidP="00774EA7">
            <w:pPr>
              <w:rPr>
                <w:b/>
              </w:rPr>
            </w:pPr>
            <w:r>
              <w:rPr>
                <w:b/>
              </w:rPr>
              <w:t>Vyučující</w:t>
            </w:r>
          </w:p>
        </w:tc>
        <w:tc>
          <w:tcPr>
            <w:tcW w:w="6769" w:type="dxa"/>
            <w:gridSpan w:val="8"/>
            <w:tcBorders>
              <w:bottom w:val="nil"/>
            </w:tcBorders>
          </w:tcPr>
          <w:p w14:paraId="7384E422" w14:textId="549D59A0" w:rsidR="0052160D" w:rsidRDefault="0052160D" w:rsidP="00774EA7">
            <w:r>
              <w:t>doc. M.A. Vladimír Kovařík</w:t>
            </w:r>
            <w:r w:rsidR="001C658D">
              <w:t>,</w:t>
            </w:r>
            <w:r>
              <w:t xml:space="preserve"> </w:t>
            </w:r>
            <w:r w:rsidR="001C658D">
              <w:t xml:space="preserve">MgA. Jana </w:t>
            </w:r>
            <w:proofErr w:type="spellStart"/>
            <w:r w:rsidR="001C658D">
              <w:t>Kotikov</w:t>
            </w:r>
            <w:proofErr w:type="spellEnd"/>
          </w:p>
        </w:tc>
      </w:tr>
      <w:tr w:rsidR="0052160D" w14:paraId="67FD83AE" w14:textId="77777777" w:rsidTr="00E04847">
        <w:trPr>
          <w:trHeight w:val="156"/>
        </w:trPr>
        <w:tc>
          <w:tcPr>
            <w:tcW w:w="9855" w:type="dxa"/>
            <w:gridSpan w:val="9"/>
            <w:tcBorders>
              <w:top w:val="nil"/>
            </w:tcBorders>
          </w:tcPr>
          <w:p w14:paraId="084F5F09" w14:textId="77777777" w:rsidR="0052160D" w:rsidRDefault="0052160D" w:rsidP="00774EA7"/>
        </w:tc>
      </w:tr>
      <w:tr w:rsidR="0052160D" w14:paraId="51DCD1AF" w14:textId="77777777" w:rsidTr="005133EF">
        <w:tc>
          <w:tcPr>
            <w:tcW w:w="3086" w:type="dxa"/>
            <w:shd w:val="clear" w:color="auto" w:fill="F7CAAC"/>
          </w:tcPr>
          <w:p w14:paraId="03B198E2" w14:textId="77777777" w:rsidR="0052160D" w:rsidRPr="001452AD" w:rsidRDefault="0052160D" w:rsidP="0052160D">
            <w:pPr>
              <w:jc w:val="both"/>
              <w:rPr>
                <w:b/>
                <w:highlight w:val="yellow"/>
              </w:rPr>
            </w:pPr>
            <w:r w:rsidRPr="009B48E7">
              <w:rPr>
                <w:b/>
              </w:rPr>
              <w:t>Hlavní témata a výsledky učení</w:t>
            </w:r>
          </w:p>
        </w:tc>
        <w:tc>
          <w:tcPr>
            <w:tcW w:w="6769" w:type="dxa"/>
            <w:gridSpan w:val="8"/>
            <w:tcBorders>
              <w:bottom w:val="nil"/>
            </w:tcBorders>
          </w:tcPr>
          <w:p w14:paraId="4F42D471" w14:textId="77777777" w:rsidR="0052160D" w:rsidRPr="001452AD" w:rsidRDefault="0052160D" w:rsidP="0052160D">
            <w:pPr>
              <w:jc w:val="both"/>
              <w:rPr>
                <w:highlight w:val="yellow"/>
              </w:rPr>
            </w:pPr>
          </w:p>
        </w:tc>
      </w:tr>
      <w:tr w:rsidR="0052160D" w14:paraId="032C38E5" w14:textId="77777777" w:rsidTr="005133EF">
        <w:trPr>
          <w:trHeight w:val="2197"/>
        </w:trPr>
        <w:tc>
          <w:tcPr>
            <w:tcW w:w="9855" w:type="dxa"/>
            <w:gridSpan w:val="9"/>
            <w:tcBorders>
              <w:top w:val="nil"/>
              <w:bottom w:val="single" w:sz="4" w:space="0" w:color="auto"/>
            </w:tcBorders>
          </w:tcPr>
          <w:p w14:paraId="0E48961F" w14:textId="03C91016" w:rsidR="00164CC5" w:rsidRPr="00C90EB6" w:rsidRDefault="00164CC5" w:rsidP="00164CC5">
            <w:pPr>
              <w:jc w:val="both"/>
              <w:rPr>
                <w:b/>
                <w:bCs/>
              </w:rPr>
            </w:pPr>
            <w:r w:rsidRPr="00C90EB6">
              <w:rPr>
                <w:b/>
                <w:bCs/>
              </w:rPr>
              <w:t>Témata:</w:t>
            </w:r>
          </w:p>
          <w:p w14:paraId="66D061A1" w14:textId="33FBF90C" w:rsidR="00DB431B" w:rsidRDefault="00DB431B" w:rsidP="00DB431B">
            <w:pPr>
              <w:ind w:left="214"/>
            </w:pPr>
            <w:r>
              <w:t>1.-13.  - pochopení principů práce s informacemi</w:t>
            </w:r>
          </w:p>
          <w:p w14:paraId="633E3E38" w14:textId="16A0F650" w:rsidR="00DB431B" w:rsidRDefault="00DB431B" w:rsidP="00DB431B">
            <w:pPr>
              <w:spacing w:after="120"/>
              <w:ind w:left="781" w:hanging="251"/>
              <w:rPr>
                <w:b/>
                <w:color w:val="FF0000"/>
              </w:rPr>
            </w:pPr>
            <w:r>
              <w:t xml:space="preserve">     -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64276E46" w14:textId="26883DE3" w:rsidR="0097299B" w:rsidRPr="00C90EB6" w:rsidRDefault="00164CC5" w:rsidP="00DA4A8D">
            <w:pPr>
              <w:jc w:val="both"/>
              <w:rPr>
                <w:b/>
                <w:bCs/>
              </w:rPr>
            </w:pPr>
            <w:r w:rsidRPr="00C90EB6">
              <w:rPr>
                <w:b/>
                <w:bCs/>
              </w:rPr>
              <w:t>Výsledky učení</w:t>
            </w:r>
            <w:r w:rsidR="005C645E" w:rsidRPr="00C90EB6">
              <w:rPr>
                <w:b/>
                <w:bCs/>
              </w:rPr>
              <w:t>:</w:t>
            </w:r>
          </w:p>
          <w:p w14:paraId="43614AD2" w14:textId="2B73CA25" w:rsidR="00EB06FC" w:rsidRDefault="003A54FE" w:rsidP="00EB06FC">
            <w:pPr>
              <w:jc w:val="both"/>
            </w:pPr>
            <w:r>
              <w:t xml:space="preserve">Odborné </w:t>
            </w:r>
            <w:r w:rsidR="00DC7A79">
              <w:t>znalosti – po</w:t>
            </w:r>
            <w:r w:rsidR="00EB06FC">
              <w:t xml:space="preserve"> absolvování předmětu student </w:t>
            </w:r>
            <w:r w:rsidR="0086484C">
              <w:t>umí</w:t>
            </w:r>
            <w:r w:rsidR="00EB06FC">
              <w:t>:</w:t>
            </w:r>
          </w:p>
          <w:p w14:paraId="06802B37" w14:textId="45AE54DC" w:rsidR="00EB06FC" w:rsidRDefault="00EB06FC" w:rsidP="004C352E">
            <w:pPr>
              <w:pStyle w:val="Odstavecseseznamem"/>
              <w:numPr>
                <w:ilvl w:val="0"/>
                <w:numId w:val="29"/>
              </w:numPr>
              <w:jc w:val="both"/>
            </w:pPr>
            <w:r>
              <w:t>defin</w:t>
            </w:r>
            <w:r w:rsidR="00AC0703">
              <w:t>ovat</w:t>
            </w:r>
            <w:r>
              <w:t xml:space="preserve"> klíčové pojmy tvořící teoretický základ pro vypracování úkolu</w:t>
            </w:r>
          </w:p>
          <w:p w14:paraId="7E06970C" w14:textId="4BFA607A" w:rsidR="00EB06FC" w:rsidRDefault="00EB06FC" w:rsidP="004C352E">
            <w:pPr>
              <w:pStyle w:val="Odstavecseseznamem"/>
              <w:numPr>
                <w:ilvl w:val="0"/>
                <w:numId w:val="29"/>
              </w:numPr>
              <w:jc w:val="both"/>
            </w:pPr>
            <w:r>
              <w:t>zdůvodnit volbu použitých technologií a materiálů využitých pro zpracování úkolu</w:t>
            </w:r>
          </w:p>
          <w:p w14:paraId="5DDD9ECB" w14:textId="77777777" w:rsidR="00EB06FC" w:rsidRDefault="00EB06FC" w:rsidP="004C352E">
            <w:pPr>
              <w:pStyle w:val="Odstavecseseznamem"/>
              <w:numPr>
                <w:ilvl w:val="0"/>
                <w:numId w:val="29"/>
              </w:numPr>
              <w:jc w:val="both"/>
            </w:pPr>
            <w:r>
              <w:t>popsat metody použité při zpracování úkolu</w:t>
            </w:r>
          </w:p>
          <w:p w14:paraId="1A21C045" w14:textId="185F2F29" w:rsidR="00EB06FC" w:rsidRDefault="00EB06FC" w:rsidP="004C352E">
            <w:pPr>
              <w:pStyle w:val="Odstavecseseznamem"/>
              <w:numPr>
                <w:ilvl w:val="0"/>
                <w:numId w:val="29"/>
              </w:numPr>
              <w:jc w:val="both"/>
            </w:pPr>
            <w:r>
              <w:t>zdůvodnit volbu způsobu vizualizace</w:t>
            </w:r>
          </w:p>
          <w:p w14:paraId="610082D3" w14:textId="201C83DA" w:rsidR="006B01B4" w:rsidRDefault="00EB06FC" w:rsidP="004C352E">
            <w:pPr>
              <w:pStyle w:val="Odstavecseseznamem"/>
              <w:numPr>
                <w:ilvl w:val="0"/>
                <w:numId w:val="29"/>
              </w:numPr>
              <w:jc w:val="both"/>
            </w:pPr>
            <w:r>
              <w:t>vyjmenovat etické otázky pojící se s řešením</w:t>
            </w:r>
          </w:p>
          <w:p w14:paraId="0CC62D79" w14:textId="325E20C6" w:rsidR="00EB06FC" w:rsidRDefault="003A54FE" w:rsidP="00EB06FC">
            <w:pPr>
              <w:jc w:val="both"/>
            </w:pPr>
            <w:r>
              <w:t xml:space="preserve">Odborné </w:t>
            </w:r>
            <w:r w:rsidR="00DC7A79">
              <w:t>dovednosti – po</w:t>
            </w:r>
            <w:r w:rsidR="00EB06FC">
              <w:t xml:space="preserve"> absolvování předmětu student </w:t>
            </w:r>
            <w:r w:rsidR="00EF6573">
              <w:t>umí</w:t>
            </w:r>
            <w:r w:rsidR="00EB06FC">
              <w:t>:</w:t>
            </w:r>
          </w:p>
          <w:p w14:paraId="29CB3D7F" w14:textId="40B3935C" w:rsidR="00EB06FC" w:rsidRDefault="00EB06FC" w:rsidP="004C352E">
            <w:pPr>
              <w:pStyle w:val="Odstavecseseznamem"/>
              <w:numPr>
                <w:ilvl w:val="0"/>
                <w:numId w:val="30"/>
              </w:numPr>
              <w:jc w:val="both"/>
            </w:pPr>
            <w:r>
              <w:t>identifikovat problém</w:t>
            </w:r>
          </w:p>
          <w:p w14:paraId="77728760" w14:textId="5DDED094" w:rsidR="004E62A6" w:rsidRDefault="004E62A6" w:rsidP="004C352E">
            <w:pPr>
              <w:pStyle w:val="Odstavecseseznamem"/>
              <w:numPr>
                <w:ilvl w:val="0"/>
                <w:numId w:val="30"/>
              </w:numPr>
              <w:jc w:val="both"/>
            </w:pPr>
            <w:r>
              <w:t>aplikovat poznatky ze studia</w:t>
            </w:r>
          </w:p>
          <w:p w14:paraId="7502F000" w14:textId="496A9190" w:rsidR="00EB06FC" w:rsidRDefault="00EB06FC" w:rsidP="004C352E">
            <w:pPr>
              <w:pStyle w:val="Odstavecseseznamem"/>
              <w:numPr>
                <w:ilvl w:val="0"/>
                <w:numId w:val="30"/>
              </w:numPr>
              <w:jc w:val="both"/>
            </w:pPr>
            <w:r>
              <w:t>analyzovat stávající stav řešené problematiky</w:t>
            </w:r>
          </w:p>
          <w:p w14:paraId="0CBE190E" w14:textId="77777777" w:rsidR="00EB06FC" w:rsidRDefault="00EB06FC" w:rsidP="004C352E">
            <w:pPr>
              <w:pStyle w:val="Odstavecseseznamem"/>
              <w:numPr>
                <w:ilvl w:val="0"/>
                <w:numId w:val="30"/>
              </w:numPr>
              <w:jc w:val="both"/>
            </w:pPr>
            <w:r>
              <w:t>navrhnout alternativy / možností řešení</w:t>
            </w:r>
          </w:p>
          <w:p w14:paraId="73D3D4AC" w14:textId="43D7AE10" w:rsidR="00EB06FC" w:rsidRDefault="00EB06FC" w:rsidP="004C352E">
            <w:pPr>
              <w:pStyle w:val="Odstavecseseznamem"/>
              <w:numPr>
                <w:ilvl w:val="0"/>
                <w:numId w:val="30"/>
              </w:numPr>
              <w:jc w:val="both"/>
            </w:pPr>
            <w:r>
              <w:t xml:space="preserve">vyhodnotit navržené </w:t>
            </w:r>
            <w:r w:rsidR="00DC7A79">
              <w:t>možnosti – vybrat</w:t>
            </w:r>
            <w:r>
              <w:t xml:space="preserve"> optimální řešení</w:t>
            </w:r>
          </w:p>
          <w:p w14:paraId="1F65103A" w14:textId="6A3B36BC" w:rsidR="0052160D" w:rsidRPr="005A0406" w:rsidRDefault="00EB06FC" w:rsidP="004C352E">
            <w:pPr>
              <w:pStyle w:val="Odstavecseseznamem"/>
              <w:numPr>
                <w:ilvl w:val="0"/>
                <w:numId w:val="30"/>
              </w:numPr>
              <w:jc w:val="both"/>
            </w:pPr>
            <w:r>
              <w:t xml:space="preserve">realizovat návrh / </w:t>
            </w:r>
            <w:r w:rsidR="00DC7A79">
              <w:t>model,</w:t>
            </w:r>
            <w:r>
              <w:t xml:space="preserve"> resp. prototyp a prezentovat projekt</w:t>
            </w:r>
          </w:p>
        </w:tc>
      </w:tr>
      <w:tr w:rsidR="0052160D" w14:paraId="0DC5E51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528F6908" w14:textId="77777777" w:rsidR="0052160D" w:rsidRPr="001452AD" w:rsidRDefault="0052160D" w:rsidP="0052160D">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62BD2874" w14:textId="77777777" w:rsidR="0052160D" w:rsidRPr="001452AD" w:rsidRDefault="0052160D" w:rsidP="0052160D">
            <w:pPr>
              <w:jc w:val="both"/>
              <w:rPr>
                <w:highlight w:val="yellow"/>
              </w:rPr>
            </w:pPr>
          </w:p>
        </w:tc>
      </w:tr>
      <w:tr w:rsidR="0052160D" w14:paraId="2CA38F9F" w14:textId="77777777" w:rsidTr="00556253">
        <w:trPr>
          <w:trHeight w:val="425"/>
        </w:trPr>
        <w:tc>
          <w:tcPr>
            <w:tcW w:w="9855" w:type="dxa"/>
            <w:gridSpan w:val="9"/>
            <w:tcBorders>
              <w:top w:val="nil"/>
              <w:bottom w:val="single" w:sz="4" w:space="0" w:color="auto"/>
            </w:tcBorders>
          </w:tcPr>
          <w:p w14:paraId="47D029B2" w14:textId="77777777" w:rsidR="0087040B" w:rsidRDefault="00571931" w:rsidP="00571931">
            <w:pPr>
              <w:jc w:val="both"/>
            </w:pPr>
            <w:r>
              <w:t>Pro dosažení odborných znalostí a dovedností j</w:t>
            </w:r>
            <w:r w:rsidR="0087040B">
              <w:t>e</w:t>
            </w:r>
            <w:r>
              <w:t xml:space="preserve"> užíván</w:t>
            </w:r>
            <w:r w:rsidR="0087040B">
              <w:t>a</w:t>
            </w:r>
            <w:r>
              <w:t xml:space="preserve"> vyučovací metod</w:t>
            </w:r>
            <w:r w:rsidR="0087040B">
              <w:t>a i</w:t>
            </w:r>
            <w:r>
              <w:t>ndividuální práce student</w:t>
            </w:r>
            <w:r w:rsidR="0087040B">
              <w:t>a.</w:t>
            </w:r>
          </w:p>
          <w:p w14:paraId="7BF2CCB1" w14:textId="4BA339A2" w:rsidR="0052160D" w:rsidRDefault="003A1DEC" w:rsidP="00EF1E4D">
            <w:pPr>
              <w:jc w:val="both"/>
            </w:pPr>
            <w:r>
              <w:t xml:space="preserve">Odborné znalosti </w:t>
            </w:r>
            <w:r w:rsidR="00EF1E4D">
              <w:t xml:space="preserve">a dovednosti </w:t>
            </w:r>
            <w:r>
              <w:t xml:space="preserve">dosažené studiem předmětu jsou ověřovány </w:t>
            </w:r>
            <w:r w:rsidR="00EF1E4D">
              <w:t>a</w:t>
            </w:r>
            <w:r>
              <w:t>nalýz</w:t>
            </w:r>
            <w:r w:rsidR="00EF1E4D">
              <w:t>ou</w:t>
            </w:r>
            <w:r>
              <w:t xml:space="preserve"> výkonů studenta</w:t>
            </w:r>
            <w:r w:rsidR="00EF1E4D">
              <w:t>.</w:t>
            </w:r>
          </w:p>
        </w:tc>
      </w:tr>
      <w:tr w:rsidR="0052160D" w14:paraId="37CEA6EA" w14:textId="77777777" w:rsidTr="005133EF">
        <w:trPr>
          <w:trHeight w:val="265"/>
        </w:trPr>
        <w:tc>
          <w:tcPr>
            <w:tcW w:w="3653" w:type="dxa"/>
            <w:gridSpan w:val="3"/>
            <w:tcBorders>
              <w:top w:val="single" w:sz="4" w:space="0" w:color="auto"/>
            </w:tcBorders>
            <w:shd w:val="clear" w:color="auto" w:fill="F7CAAC"/>
          </w:tcPr>
          <w:p w14:paraId="19C9A134" w14:textId="77777777" w:rsidR="0052160D" w:rsidRDefault="0052160D" w:rsidP="0052160D">
            <w:pPr>
              <w:jc w:val="both"/>
            </w:pPr>
            <w:r>
              <w:rPr>
                <w:b/>
              </w:rPr>
              <w:t>Studijní literatura a studijní pomůcky</w:t>
            </w:r>
          </w:p>
        </w:tc>
        <w:tc>
          <w:tcPr>
            <w:tcW w:w="6202" w:type="dxa"/>
            <w:gridSpan w:val="6"/>
            <w:tcBorders>
              <w:top w:val="single" w:sz="4" w:space="0" w:color="auto"/>
              <w:bottom w:val="nil"/>
            </w:tcBorders>
          </w:tcPr>
          <w:p w14:paraId="673A0495" w14:textId="77777777" w:rsidR="0052160D" w:rsidRDefault="0052160D" w:rsidP="0052160D">
            <w:pPr>
              <w:jc w:val="both"/>
            </w:pPr>
          </w:p>
        </w:tc>
      </w:tr>
      <w:tr w:rsidR="0052160D" w14:paraId="52D51D60" w14:textId="77777777" w:rsidTr="00CB6375">
        <w:trPr>
          <w:trHeight w:val="141"/>
        </w:trPr>
        <w:tc>
          <w:tcPr>
            <w:tcW w:w="9855" w:type="dxa"/>
            <w:gridSpan w:val="9"/>
            <w:tcBorders>
              <w:top w:val="nil"/>
            </w:tcBorders>
          </w:tcPr>
          <w:p w14:paraId="71429606" w14:textId="77777777" w:rsidR="0052160D" w:rsidRDefault="00D45C61" w:rsidP="00D45C61">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p w14:paraId="228259BF" w14:textId="77777777" w:rsidR="00CB6375" w:rsidRDefault="00CB6375" w:rsidP="00CB6375">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7DB9A7B6" w14:textId="77777777" w:rsidR="00CB6375" w:rsidRPr="00855CDD" w:rsidRDefault="00CB6375" w:rsidP="00CB6375">
            <w:pPr>
              <w:pStyle w:val="Bezmezer"/>
              <w:rPr>
                <w:color w:val="000000"/>
              </w:rPr>
            </w:pPr>
            <w:r w:rsidRPr="00855CDD">
              <w:rPr>
                <w:color w:val="000000"/>
              </w:rPr>
              <w:t xml:space="preserve">BECKER, Howard S. </w:t>
            </w:r>
            <w:proofErr w:type="spellStart"/>
            <w:r w:rsidRPr="00B7251A">
              <w:rPr>
                <w:i/>
                <w:iCs/>
                <w:color w:val="000000"/>
              </w:rPr>
              <w:t>Writing</w:t>
            </w:r>
            <w:proofErr w:type="spellEnd"/>
            <w:r w:rsidRPr="00B7251A">
              <w:rPr>
                <w:i/>
                <w:iCs/>
                <w:color w:val="000000"/>
              </w:rPr>
              <w:t xml:space="preserve"> </w:t>
            </w:r>
            <w:proofErr w:type="spellStart"/>
            <w:r w:rsidRPr="00B7251A">
              <w:rPr>
                <w:i/>
                <w:iCs/>
                <w:color w:val="000000"/>
              </w:rPr>
              <w:t>for</w:t>
            </w:r>
            <w:proofErr w:type="spellEnd"/>
            <w:r w:rsidRPr="00B7251A">
              <w:rPr>
                <w:i/>
                <w:iCs/>
                <w:color w:val="000000"/>
              </w:rPr>
              <w:t xml:space="preserve"> </w:t>
            </w:r>
            <w:proofErr w:type="spellStart"/>
            <w:r w:rsidRPr="00B7251A">
              <w:rPr>
                <w:i/>
                <w:iCs/>
                <w:color w:val="000000"/>
              </w:rPr>
              <w:t>Social</w:t>
            </w:r>
            <w:proofErr w:type="spellEnd"/>
            <w:r w:rsidRPr="00B7251A">
              <w:rPr>
                <w:i/>
                <w:iCs/>
                <w:color w:val="000000"/>
              </w:rPr>
              <w:t xml:space="preserve"> </w:t>
            </w:r>
            <w:proofErr w:type="spellStart"/>
            <w:r w:rsidRPr="00B7251A">
              <w:rPr>
                <w:i/>
                <w:iCs/>
                <w:color w:val="000000"/>
              </w:rPr>
              <w:t>Scientists</w:t>
            </w:r>
            <w:proofErr w:type="spellEnd"/>
            <w:r w:rsidRPr="00B7251A">
              <w:rPr>
                <w:i/>
                <w:iCs/>
                <w:color w:val="000000"/>
              </w:rPr>
              <w:t xml:space="preserve">: </w:t>
            </w:r>
            <w:proofErr w:type="spellStart"/>
            <w:r w:rsidRPr="00B7251A">
              <w:rPr>
                <w:i/>
                <w:iCs/>
                <w:color w:val="000000"/>
              </w:rPr>
              <w:t>How</w:t>
            </w:r>
            <w:proofErr w:type="spellEnd"/>
            <w:r w:rsidRPr="00B7251A">
              <w:rPr>
                <w:i/>
                <w:iCs/>
                <w:color w:val="000000"/>
              </w:rPr>
              <w:t xml:space="preserve"> to Start and </w:t>
            </w:r>
            <w:proofErr w:type="spellStart"/>
            <w:r w:rsidRPr="00B7251A">
              <w:rPr>
                <w:i/>
                <w:iCs/>
                <w:color w:val="000000"/>
              </w:rPr>
              <w:t>Finish</w:t>
            </w:r>
            <w:proofErr w:type="spellEnd"/>
            <w:r w:rsidRPr="00B7251A">
              <w:rPr>
                <w:i/>
                <w:iCs/>
                <w:color w:val="000000"/>
              </w:rPr>
              <w:t xml:space="preserve"> </w:t>
            </w:r>
            <w:proofErr w:type="spellStart"/>
            <w:r w:rsidRPr="00B7251A">
              <w:rPr>
                <w:i/>
                <w:iCs/>
                <w:color w:val="000000"/>
              </w:rPr>
              <w:t>Your</w:t>
            </w:r>
            <w:proofErr w:type="spellEnd"/>
            <w:r w:rsidRPr="00B7251A">
              <w:rPr>
                <w:i/>
                <w:iCs/>
                <w:color w:val="000000"/>
              </w:rPr>
              <w:t xml:space="preserve"> Thesis, </w:t>
            </w:r>
            <w:proofErr w:type="spellStart"/>
            <w:r w:rsidRPr="00B7251A">
              <w:rPr>
                <w:i/>
                <w:iCs/>
                <w:color w:val="000000"/>
              </w:rPr>
              <w:t>Book</w:t>
            </w:r>
            <w:proofErr w:type="spellEnd"/>
            <w:r w:rsidRPr="00B7251A">
              <w:rPr>
                <w:i/>
                <w:iCs/>
                <w:color w:val="000000"/>
              </w:rPr>
              <w:t xml:space="preserve">, </w:t>
            </w:r>
            <w:proofErr w:type="spellStart"/>
            <w:r w:rsidRPr="00B7251A">
              <w:rPr>
                <w:i/>
                <w:iCs/>
                <w:color w:val="000000"/>
              </w:rPr>
              <w:t>or</w:t>
            </w:r>
            <w:proofErr w:type="spellEnd"/>
            <w:r w:rsidRPr="00B7251A">
              <w:rPr>
                <w:i/>
                <w:iCs/>
                <w:color w:val="000000"/>
              </w:rPr>
              <w:t xml:space="preserve"> </w:t>
            </w:r>
            <w:proofErr w:type="spellStart"/>
            <w:r w:rsidRPr="00B7251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5663DB37" w14:textId="77777777" w:rsidR="00CB6375" w:rsidRPr="00D12D5B" w:rsidRDefault="00CB6375" w:rsidP="00CB6375">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4FDDAE9D" w14:textId="77777777" w:rsidR="00CB6375" w:rsidRPr="00250D7B" w:rsidRDefault="00CB6375" w:rsidP="00CB6375">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Methodologies</w:t>
            </w:r>
            <w:proofErr w:type="spellEnd"/>
            <w:r w:rsidRPr="00B7251A">
              <w:rPr>
                <w:i/>
                <w:iCs/>
                <w:color w:val="000000"/>
              </w:rPr>
              <w:t xml:space="preserve">: An </w:t>
            </w:r>
            <w:proofErr w:type="spellStart"/>
            <w:r w:rsidRPr="00B7251A">
              <w:rPr>
                <w:i/>
                <w:iCs/>
                <w:color w:val="000000"/>
              </w:rPr>
              <w:t>Introduction</w:t>
            </w:r>
            <w:proofErr w:type="spellEnd"/>
            <w:r w:rsidRPr="00B7251A">
              <w:rPr>
                <w:i/>
                <w:iCs/>
                <w:color w:val="000000"/>
              </w:rPr>
              <w:t xml:space="preserve"> to </w:t>
            </w:r>
            <w:proofErr w:type="spellStart"/>
            <w:r w:rsidRPr="00B7251A">
              <w:rPr>
                <w:i/>
                <w:iCs/>
                <w:color w:val="000000"/>
              </w:rPr>
              <w:t>Researching</w:t>
            </w:r>
            <w:proofErr w:type="spellEnd"/>
            <w:r w:rsidRPr="00B7251A">
              <w:rPr>
                <w:i/>
                <w:iCs/>
                <w:color w:val="000000"/>
              </w:rPr>
              <w:t xml:space="preserve"> </w:t>
            </w:r>
            <w:proofErr w:type="spellStart"/>
            <w:r w:rsidRPr="00B7251A">
              <w:rPr>
                <w:i/>
                <w:iCs/>
                <w:color w:val="000000"/>
              </w:rPr>
              <w:t>with</w:t>
            </w:r>
            <w:proofErr w:type="spellEnd"/>
            <w:r w:rsidRPr="00B7251A">
              <w:rPr>
                <w:i/>
                <w:iCs/>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06808A84" w14:textId="77777777" w:rsidR="00CB6375" w:rsidRDefault="00CB6375" w:rsidP="00CB6375">
            <w:pPr>
              <w:widowControl w:val="0"/>
              <w:rPr>
                <w:shd w:val="clear" w:color="auto" w:fill="FFFFFF"/>
              </w:rPr>
            </w:pPr>
            <w:r>
              <w:rPr>
                <w:b/>
                <w:bCs/>
                <w:shd w:val="clear" w:color="auto" w:fill="FFFFFF"/>
              </w:rPr>
              <w:t>Doporučená:</w:t>
            </w:r>
          </w:p>
          <w:p w14:paraId="0C4E9664" w14:textId="77777777" w:rsidR="00CB6375" w:rsidRDefault="00CB6375" w:rsidP="00CB6375">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321BCF58" w14:textId="77777777" w:rsidR="00CB6375" w:rsidRDefault="00CB6375" w:rsidP="00CB6375">
            <w:pPr>
              <w:widowControl w:val="0"/>
              <w:rPr>
                <w:color w:val="000000"/>
                <w:shd w:val="clear" w:color="auto" w:fill="FFFFFF"/>
              </w:rPr>
            </w:pPr>
          </w:p>
          <w:p w14:paraId="3DEC22CA" w14:textId="137607F4" w:rsidR="00CB6375" w:rsidRDefault="00CB6375" w:rsidP="00CB6375">
            <w:pPr>
              <w:widowControl w:val="0"/>
              <w:rPr>
                <w:shd w:val="clear" w:color="auto" w:fill="FFFFFF"/>
              </w:rPr>
            </w:pPr>
            <w:r>
              <w:rPr>
                <w:color w:val="000000"/>
                <w:shd w:val="clear" w:color="auto" w:fill="FFFFFF"/>
              </w:rPr>
              <w:lastRenderedPageBreak/>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0DE6303C" w14:textId="5E8FD6D1" w:rsidR="00CB6375" w:rsidRPr="00CB6375" w:rsidRDefault="00CB6375" w:rsidP="00CB6375">
            <w:pPr>
              <w:widowControl w:val="0"/>
              <w:rPr>
                <w:shd w:val="clear" w:color="auto" w:fill="FFFFFF"/>
              </w:rPr>
            </w:pPr>
            <w:r>
              <w:rPr>
                <w:color w:val="000000"/>
                <w:shd w:val="clear" w:color="auto" w:fill="FFFFFF"/>
              </w:rPr>
              <w:t>ISBN 978-0-9987070-3-7.</w:t>
            </w:r>
          </w:p>
        </w:tc>
      </w:tr>
      <w:tr w:rsidR="0052160D" w14:paraId="03A8D88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4D4D2D3" w14:textId="77777777" w:rsidR="0052160D" w:rsidRDefault="0052160D" w:rsidP="0052160D">
            <w:pPr>
              <w:jc w:val="center"/>
              <w:rPr>
                <w:b/>
              </w:rPr>
            </w:pPr>
            <w:r>
              <w:rPr>
                <w:b/>
              </w:rPr>
              <w:lastRenderedPageBreak/>
              <w:t>Informace ke kombinované nebo distanční formě</w:t>
            </w:r>
          </w:p>
        </w:tc>
      </w:tr>
      <w:tr w:rsidR="0052160D" w14:paraId="7ED5FFEB" w14:textId="77777777" w:rsidTr="005133EF">
        <w:tc>
          <w:tcPr>
            <w:tcW w:w="4787" w:type="dxa"/>
            <w:gridSpan w:val="4"/>
            <w:tcBorders>
              <w:top w:val="single" w:sz="2" w:space="0" w:color="auto"/>
            </w:tcBorders>
            <w:shd w:val="clear" w:color="auto" w:fill="F7CAAC"/>
          </w:tcPr>
          <w:p w14:paraId="7F87476B" w14:textId="77777777" w:rsidR="0052160D" w:rsidRDefault="0052160D" w:rsidP="0052160D">
            <w:pPr>
              <w:jc w:val="both"/>
            </w:pPr>
            <w:r>
              <w:rPr>
                <w:b/>
              </w:rPr>
              <w:t>Rozsah konzultací (soustředění)</w:t>
            </w:r>
          </w:p>
        </w:tc>
        <w:tc>
          <w:tcPr>
            <w:tcW w:w="889" w:type="dxa"/>
            <w:tcBorders>
              <w:top w:val="single" w:sz="2" w:space="0" w:color="auto"/>
            </w:tcBorders>
          </w:tcPr>
          <w:p w14:paraId="03CBE3AA" w14:textId="77777777" w:rsidR="0052160D" w:rsidRDefault="0052160D" w:rsidP="0052160D">
            <w:pPr>
              <w:jc w:val="both"/>
            </w:pPr>
          </w:p>
        </w:tc>
        <w:tc>
          <w:tcPr>
            <w:tcW w:w="4179" w:type="dxa"/>
            <w:gridSpan w:val="4"/>
            <w:tcBorders>
              <w:top w:val="single" w:sz="2" w:space="0" w:color="auto"/>
            </w:tcBorders>
            <w:shd w:val="clear" w:color="auto" w:fill="F7CAAC"/>
          </w:tcPr>
          <w:p w14:paraId="3FE993C0" w14:textId="77777777" w:rsidR="0052160D" w:rsidRDefault="0052160D" w:rsidP="0052160D">
            <w:pPr>
              <w:jc w:val="both"/>
              <w:rPr>
                <w:b/>
              </w:rPr>
            </w:pPr>
            <w:r>
              <w:rPr>
                <w:b/>
              </w:rPr>
              <w:t xml:space="preserve">hodin </w:t>
            </w:r>
          </w:p>
        </w:tc>
      </w:tr>
      <w:tr w:rsidR="0052160D" w14:paraId="75EB643C" w14:textId="77777777" w:rsidTr="005133EF">
        <w:tc>
          <w:tcPr>
            <w:tcW w:w="9855" w:type="dxa"/>
            <w:gridSpan w:val="9"/>
            <w:shd w:val="clear" w:color="auto" w:fill="F7CAAC"/>
          </w:tcPr>
          <w:p w14:paraId="72C7CC09" w14:textId="77777777" w:rsidR="0052160D" w:rsidRDefault="0052160D" w:rsidP="0052160D">
            <w:pPr>
              <w:jc w:val="both"/>
              <w:rPr>
                <w:b/>
              </w:rPr>
            </w:pPr>
            <w:r>
              <w:rPr>
                <w:b/>
              </w:rPr>
              <w:t>Informace o způsobu kontaktu s vyučujícím</w:t>
            </w:r>
          </w:p>
        </w:tc>
      </w:tr>
      <w:tr w:rsidR="0052160D" w14:paraId="3074DAF9" w14:textId="77777777" w:rsidTr="00404CBA">
        <w:trPr>
          <w:trHeight w:val="1181"/>
        </w:trPr>
        <w:tc>
          <w:tcPr>
            <w:tcW w:w="9855" w:type="dxa"/>
            <w:gridSpan w:val="9"/>
          </w:tcPr>
          <w:p w14:paraId="6AF976A1" w14:textId="77777777" w:rsidR="0052160D" w:rsidRDefault="0052160D" w:rsidP="0052160D">
            <w:pPr>
              <w:jc w:val="both"/>
            </w:pPr>
          </w:p>
          <w:p w14:paraId="294C5881" w14:textId="77777777" w:rsidR="00334625" w:rsidRDefault="00334625" w:rsidP="0052160D">
            <w:pPr>
              <w:jc w:val="both"/>
            </w:pPr>
          </w:p>
          <w:p w14:paraId="2D032B2B" w14:textId="77777777" w:rsidR="00334625" w:rsidRDefault="00334625" w:rsidP="0052160D">
            <w:pPr>
              <w:jc w:val="both"/>
            </w:pPr>
          </w:p>
          <w:p w14:paraId="11AC8079" w14:textId="77777777" w:rsidR="00334625" w:rsidRDefault="00334625" w:rsidP="0052160D">
            <w:pPr>
              <w:jc w:val="both"/>
            </w:pPr>
          </w:p>
          <w:p w14:paraId="4571C2E4" w14:textId="77777777" w:rsidR="00334625" w:rsidRDefault="00334625" w:rsidP="0052160D">
            <w:pPr>
              <w:jc w:val="both"/>
            </w:pPr>
          </w:p>
          <w:p w14:paraId="62715272" w14:textId="21C95FED" w:rsidR="00334625" w:rsidRDefault="00334625" w:rsidP="0052160D">
            <w:pPr>
              <w:jc w:val="both"/>
            </w:pPr>
          </w:p>
        </w:tc>
      </w:tr>
    </w:tbl>
    <w:p w14:paraId="63697AC7" w14:textId="627871E2" w:rsidR="00D45C61" w:rsidRDefault="00D45C61"/>
    <w:p w14:paraId="67DF8E29" w14:textId="77777777" w:rsidR="001446E2" w:rsidRDefault="001446E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446E2" w14:paraId="52899AA7" w14:textId="77777777" w:rsidTr="005133EF">
        <w:tc>
          <w:tcPr>
            <w:tcW w:w="9855" w:type="dxa"/>
            <w:gridSpan w:val="9"/>
            <w:tcBorders>
              <w:bottom w:val="double" w:sz="4" w:space="0" w:color="auto"/>
            </w:tcBorders>
            <w:shd w:val="clear" w:color="auto" w:fill="BDD6EE"/>
          </w:tcPr>
          <w:p w14:paraId="065DAB84" w14:textId="77777777" w:rsidR="001446E2" w:rsidRDefault="001446E2" w:rsidP="005133EF">
            <w:pPr>
              <w:jc w:val="both"/>
              <w:rPr>
                <w:b/>
                <w:sz w:val="28"/>
              </w:rPr>
            </w:pPr>
            <w:r>
              <w:rPr>
                <w:b/>
                <w:sz w:val="28"/>
              </w:rPr>
              <w:lastRenderedPageBreak/>
              <w:t>B-III – Charakteristika studijního předmětu</w:t>
            </w:r>
          </w:p>
        </w:tc>
      </w:tr>
      <w:tr w:rsidR="001446E2" w14:paraId="6E12205B" w14:textId="77777777" w:rsidTr="005133EF">
        <w:tc>
          <w:tcPr>
            <w:tcW w:w="3086" w:type="dxa"/>
            <w:tcBorders>
              <w:top w:val="double" w:sz="4" w:space="0" w:color="auto"/>
            </w:tcBorders>
            <w:shd w:val="clear" w:color="auto" w:fill="F7CAAC"/>
          </w:tcPr>
          <w:p w14:paraId="03FEDF40" w14:textId="77777777" w:rsidR="001446E2" w:rsidRDefault="001446E2" w:rsidP="006902C1">
            <w:pPr>
              <w:rPr>
                <w:b/>
              </w:rPr>
            </w:pPr>
            <w:r>
              <w:rPr>
                <w:b/>
              </w:rPr>
              <w:t>Název studijního předmětu</w:t>
            </w:r>
          </w:p>
        </w:tc>
        <w:tc>
          <w:tcPr>
            <w:tcW w:w="6769" w:type="dxa"/>
            <w:gridSpan w:val="8"/>
            <w:tcBorders>
              <w:top w:val="double" w:sz="4" w:space="0" w:color="auto"/>
            </w:tcBorders>
          </w:tcPr>
          <w:p w14:paraId="63C740E9" w14:textId="3EF28857" w:rsidR="001446E2" w:rsidRDefault="001446E2" w:rsidP="006902C1">
            <w:r>
              <w:t xml:space="preserve">Klauzurní práce </w:t>
            </w:r>
            <w:r w:rsidR="001D6E59">
              <w:t>2</w:t>
            </w:r>
          </w:p>
        </w:tc>
      </w:tr>
      <w:tr w:rsidR="001446E2" w14:paraId="42CF0567" w14:textId="77777777" w:rsidTr="005133EF">
        <w:tc>
          <w:tcPr>
            <w:tcW w:w="3086" w:type="dxa"/>
            <w:shd w:val="clear" w:color="auto" w:fill="F7CAAC"/>
          </w:tcPr>
          <w:p w14:paraId="48702A9C" w14:textId="77777777" w:rsidR="001446E2" w:rsidRDefault="001446E2" w:rsidP="006902C1">
            <w:pPr>
              <w:rPr>
                <w:b/>
              </w:rPr>
            </w:pPr>
            <w:r>
              <w:rPr>
                <w:b/>
              </w:rPr>
              <w:t>Typ předmětu</w:t>
            </w:r>
          </w:p>
        </w:tc>
        <w:tc>
          <w:tcPr>
            <w:tcW w:w="3406" w:type="dxa"/>
            <w:gridSpan w:val="5"/>
          </w:tcPr>
          <w:p w14:paraId="121F7DB6" w14:textId="77777777" w:rsidR="001446E2" w:rsidRDefault="001446E2" w:rsidP="006902C1">
            <w:r>
              <w:t>povinný</w:t>
            </w:r>
          </w:p>
        </w:tc>
        <w:tc>
          <w:tcPr>
            <w:tcW w:w="2695" w:type="dxa"/>
            <w:gridSpan w:val="2"/>
            <w:shd w:val="clear" w:color="auto" w:fill="F7CAAC"/>
          </w:tcPr>
          <w:p w14:paraId="5D267D31" w14:textId="77777777" w:rsidR="001446E2" w:rsidRDefault="001446E2" w:rsidP="006902C1">
            <w:r>
              <w:rPr>
                <w:b/>
              </w:rPr>
              <w:t>doporučený ročník / semestr</w:t>
            </w:r>
          </w:p>
        </w:tc>
        <w:tc>
          <w:tcPr>
            <w:tcW w:w="668" w:type="dxa"/>
          </w:tcPr>
          <w:p w14:paraId="289DA4FB" w14:textId="401A2E6B" w:rsidR="001446E2" w:rsidRDefault="001446E2" w:rsidP="006902C1">
            <w:r>
              <w:t>1/</w:t>
            </w:r>
            <w:r w:rsidR="001D6E59">
              <w:t>L</w:t>
            </w:r>
            <w:r>
              <w:t>S</w:t>
            </w:r>
          </w:p>
        </w:tc>
      </w:tr>
      <w:tr w:rsidR="001446E2" w14:paraId="34BE2589" w14:textId="77777777" w:rsidTr="005133EF">
        <w:tc>
          <w:tcPr>
            <w:tcW w:w="3086" w:type="dxa"/>
            <w:shd w:val="clear" w:color="auto" w:fill="F7CAAC"/>
          </w:tcPr>
          <w:p w14:paraId="1B0F208E" w14:textId="77777777" w:rsidR="001446E2" w:rsidRDefault="001446E2" w:rsidP="006902C1">
            <w:pPr>
              <w:rPr>
                <w:b/>
              </w:rPr>
            </w:pPr>
            <w:r>
              <w:rPr>
                <w:b/>
              </w:rPr>
              <w:t>Rozsah studijního předmětu</w:t>
            </w:r>
          </w:p>
        </w:tc>
        <w:tc>
          <w:tcPr>
            <w:tcW w:w="1701" w:type="dxa"/>
            <w:gridSpan w:val="3"/>
          </w:tcPr>
          <w:p w14:paraId="2E609CC9" w14:textId="77777777" w:rsidR="001446E2" w:rsidRDefault="001446E2" w:rsidP="006902C1">
            <w:r>
              <w:t>13c</w:t>
            </w:r>
          </w:p>
        </w:tc>
        <w:tc>
          <w:tcPr>
            <w:tcW w:w="889" w:type="dxa"/>
            <w:shd w:val="clear" w:color="auto" w:fill="F7CAAC"/>
          </w:tcPr>
          <w:p w14:paraId="4B6BA382" w14:textId="77777777" w:rsidR="001446E2" w:rsidRDefault="001446E2" w:rsidP="006902C1">
            <w:pPr>
              <w:rPr>
                <w:b/>
              </w:rPr>
            </w:pPr>
            <w:r>
              <w:rPr>
                <w:b/>
              </w:rPr>
              <w:t xml:space="preserve">hod. </w:t>
            </w:r>
          </w:p>
        </w:tc>
        <w:tc>
          <w:tcPr>
            <w:tcW w:w="816" w:type="dxa"/>
          </w:tcPr>
          <w:p w14:paraId="7B6C9FEB" w14:textId="77777777" w:rsidR="001446E2" w:rsidRDefault="001446E2" w:rsidP="006902C1">
            <w:r>
              <w:t>13</w:t>
            </w:r>
          </w:p>
        </w:tc>
        <w:tc>
          <w:tcPr>
            <w:tcW w:w="2156" w:type="dxa"/>
            <w:shd w:val="clear" w:color="auto" w:fill="F7CAAC"/>
          </w:tcPr>
          <w:p w14:paraId="113FF794" w14:textId="77777777" w:rsidR="001446E2" w:rsidRDefault="001446E2" w:rsidP="006902C1">
            <w:pPr>
              <w:rPr>
                <w:b/>
              </w:rPr>
            </w:pPr>
            <w:r>
              <w:rPr>
                <w:b/>
              </w:rPr>
              <w:t>kreditů</w:t>
            </w:r>
          </w:p>
        </w:tc>
        <w:tc>
          <w:tcPr>
            <w:tcW w:w="1207" w:type="dxa"/>
            <w:gridSpan w:val="2"/>
          </w:tcPr>
          <w:p w14:paraId="5E09B052" w14:textId="77777777" w:rsidR="001446E2" w:rsidRDefault="001446E2" w:rsidP="006902C1">
            <w:r>
              <w:t>5</w:t>
            </w:r>
          </w:p>
        </w:tc>
      </w:tr>
      <w:tr w:rsidR="001446E2" w14:paraId="2B2B4635" w14:textId="77777777" w:rsidTr="005133EF">
        <w:tc>
          <w:tcPr>
            <w:tcW w:w="3086" w:type="dxa"/>
            <w:shd w:val="clear" w:color="auto" w:fill="F7CAAC"/>
          </w:tcPr>
          <w:p w14:paraId="7DB2DA3F" w14:textId="77777777" w:rsidR="001446E2" w:rsidRDefault="001446E2" w:rsidP="006902C1">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516BAF27" w14:textId="77777777" w:rsidR="001446E2" w:rsidRDefault="001446E2" w:rsidP="006902C1"/>
        </w:tc>
      </w:tr>
      <w:tr w:rsidR="001446E2" w14:paraId="0AD87E5D" w14:textId="77777777" w:rsidTr="005133EF">
        <w:tc>
          <w:tcPr>
            <w:tcW w:w="3086" w:type="dxa"/>
            <w:shd w:val="clear" w:color="auto" w:fill="F7CAAC"/>
          </w:tcPr>
          <w:p w14:paraId="36312D55" w14:textId="77777777" w:rsidR="001446E2" w:rsidRPr="005A0406" w:rsidRDefault="001446E2" w:rsidP="006902C1">
            <w:pPr>
              <w:rPr>
                <w:b/>
              </w:rPr>
            </w:pPr>
            <w:r w:rsidRPr="005A0406">
              <w:rPr>
                <w:b/>
              </w:rPr>
              <w:t>Způsob ověření výsledků učení</w:t>
            </w:r>
          </w:p>
        </w:tc>
        <w:tc>
          <w:tcPr>
            <w:tcW w:w="3406" w:type="dxa"/>
            <w:gridSpan w:val="5"/>
          </w:tcPr>
          <w:p w14:paraId="17A4D3B3" w14:textId="77777777" w:rsidR="001446E2" w:rsidRDefault="001446E2" w:rsidP="006902C1">
            <w:r>
              <w:t>klauzurní zkouška</w:t>
            </w:r>
          </w:p>
        </w:tc>
        <w:tc>
          <w:tcPr>
            <w:tcW w:w="2156" w:type="dxa"/>
            <w:shd w:val="clear" w:color="auto" w:fill="F7CAAC"/>
          </w:tcPr>
          <w:p w14:paraId="295A27E3" w14:textId="77777777" w:rsidR="001446E2" w:rsidRDefault="001446E2" w:rsidP="006902C1">
            <w:pPr>
              <w:rPr>
                <w:b/>
              </w:rPr>
            </w:pPr>
            <w:r>
              <w:rPr>
                <w:b/>
              </w:rPr>
              <w:t>Forma výuky</w:t>
            </w:r>
          </w:p>
        </w:tc>
        <w:tc>
          <w:tcPr>
            <w:tcW w:w="1207" w:type="dxa"/>
            <w:gridSpan w:val="2"/>
          </w:tcPr>
          <w:p w14:paraId="02B8E93D" w14:textId="77777777" w:rsidR="001446E2" w:rsidRDefault="001446E2" w:rsidP="006902C1">
            <w:r>
              <w:t>cvičení</w:t>
            </w:r>
          </w:p>
        </w:tc>
      </w:tr>
      <w:tr w:rsidR="001446E2" w14:paraId="5B6D53C5" w14:textId="77777777" w:rsidTr="005133EF">
        <w:tc>
          <w:tcPr>
            <w:tcW w:w="3086" w:type="dxa"/>
            <w:shd w:val="clear" w:color="auto" w:fill="F7CAAC"/>
          </w:tcPr>
          <w:p w14:paraId="2E7467EA" w14:textId="77777777" w:rsidR="001446E2" w:rsidRPr="005A0406" w:rsidRDefault="001446E2" w:rsidP="006902C1">
            <w:pPr>
              <w:rPr>
                <w:b/>
              </w:rPr>
            </w:pPr>
            <w:r w:rsidRPr="005A0406">
              <w:rPr>
                <w:b/>
              </w:rPr>
              <w:t>Forma způsobu ověření výsledků učení a další požadavky na studenta</w:t>
            </w:r>
          </w:p>
        </w:tc>
        <w:tc>
          <w:tcPr>
            <w:tcW w:w="6769" w:type="dxa"/>
            <w:gridSpan w:val="8"/>
            <w:tcBorders>
              <w:bottom w:val="nil"/>
            </w:tcBorders>
          </w:tcPr>
          <w:p w14:paraId="42C35A55" w14:textId="3952506E" w:rsidR="001446E2" w:rsidRDefault="001446E2" w:rsidP="006902C1">
            <w:r>
              <w:t xml:space="preserve">Samostatné zpracování úkolů na základě studia dané problematiky a konzultací </w:t>
            </w:r>
            <w:r>
              <w:br/>
              <w:t xml:space="preserve">s vyučujícím, obhajoba autorského řešení, grafická dokumentace. Požadavky upřesňují dle charakteru zadaní pedagogové jednotlivých </w:t>
            </w:r>
            <w:r w:rsidR="00515B35">
              <w:t>ateliérů</w:t>
            </w:r>
            <w:r>
              <w:t>.</w:t>
            </w:r>
          </w:p>
        </w:tc>
      </w:tr>
      <w:tr w:rsidR="001446E2" w14:paraId="302DF027" w14:textId="77777777" w:rsidTr="00E04847">
        <w:trPr>
          <w:trHeight w:val="218"/>
        </w:trPr>
        <w:tc>
          <w:tcPr>
            <w:tcW w:w="9855" w:type="dxa"/>
            <w:gridSpan w:val="9"/>
            <w:tcBorders>
              <w:top w:val="nil"/>
            </w:tcBorders>
          </w:tcPr>
          <w:p w14:paraId="0C33897B" w14:textId="77777777" w:rsidR="001446E2" w:rsidRDefault="001446E2" w:rsidP="006902C1"/>
        </w:tc>
      </w:tr>
      <w:tr w:rsidR="001446E2" w14:paraId="223B5FCF" w14:textId="77777777" w:rsidTr="005133EF">
        <w:trPr>
          <w:trHeight w:val="197"/>
        </w:trPr>
        <w:tc>
          <w:tcPr>
            <w:tcW w:w="3086" w:type="dxa"/>
            <w:tcBorders>
              <w:top w:val="nil"/>
            </w:tcBorders>
            <w:shd w:val="clear" w:color="auto" w:fill="F7CAAC"/>
          </w:tcPr>
          <w:p w14:paraId="6D62D20B" w14:textId="77777777" w:rsidR="001446E2" w:rsidRDefault="001446E2" w:rsidP="006902C1">
            <w:pPr>
              <w:rPr>
                <w:b/>
              </w:rPr>
            </w:pPr>
            <w:r>
              <w:rPr>
                <w:b/>
              </w:rPr>
              <w:t>Garant předmětu</w:t>
            </w:r>
          </w:p>
        </w:tc>
        <w:tc>
          <w:tcPr>
            <w:tcW w:w="6769" w:type="dxa"/>
            <w:gridSpan w:val="8"/>
            <w:tcBorders>
              <w:top w:val="nil"/>
            </w:tcBorders>
          </w:tcPr>
          <w:p w14:paraId="0320F3F3" w14:textId="77777777" w:rsidR="001446E2" w:rsidRDefault="001446E2" w:rsidP="006902C1">
            <w:r>
              <w:t>doc. M.A. Vladimír Kovařík</w:t>
            </w:r>
          </w:p>
        </w:tc>
      </w:tr>
      <w:tr w:rsidR="001446E2" w14:paraId="28E5C649" w14:textId="77777777" w:rsidTr="005133EF">
        <w:trPr>
          <w:trHeight w:val="243"/>
        </w:trPr>
        <w:tc>
          <w:tcPr>
            <w:tcW w:w="3086" w:type="dxa"/>
            <w:tcBorders>
              <w:top w:val="nil"/>
            </w:tcBorders>
            <w:shd w:val="clear" w:color="auto" w:fill="F7CAAC"/>
          </w:tcPr>
          <w:p w14:paraId="5AD75A52" w14:textId="77777777" w:rsidR="001446E2" w:rsidRDefault="001446E2" w:rsidP="006902C1">
            <w:pPr>
              <w:rPr>
                <w:b/>
              </w:rPr>
            </w:pPr>
            <w:r>
              <w:rPr>
                <w:b/>
              </w:rPr>
              <w:t>Zapojení garanta do výuky předmětu</w:t>
            </w:r>
          </w:p>
        </w:tc>
        <w:tc>
          <w:tcPr>
            <w:tcW w:w="6769" w:type="dxa"/>
            <w:gridSpan w:val="8"/>
            <w:tcBorders>
              <w:top w:val="nil"/>
            </w:tcBorders>
          </w:tcPr>
          <w:p w14:paraId="12B0EFA2" w14:textId="33843EFE" w:rsidR="001446E2" w:rsidRDefault="006F6369" w:rsidP="006902C1">
            <w:r>
              <w:t>5</w:t>
            </w:r>
            <w:r w:rsidR="001446E2" w:rsidRPr="004E33FE">
              <w:t>0 %</w:t>
            </w:r>
          </w:p>
        </w:tc>
      </w:tr>
      <w:tr w:rsidR="001446E2" w14:paraId="214A6B2F" w14:textId="77777777" w:rsidTr="005133EF">
        <w:tc>
          <w:tcPr>
            <w:tcW w:w="3086" w:type="dxa"/>
            <w:shd w:val="clear" w:color="auto" w:fill="F7CAAC"/>
          </w:tcPr>
          <w:p w14:paraId="11F4AD59" w14:textId="77777777" w:rsidR="001446E2" w:rsidRDefault="001446E2" w:rsidP="006902C1">
            <w:pPr>
              <w:rPr>
                <w:b/>
              </w:rPr>
            </w:pPr>
            <w:r>
              <w:rPr>
                <w:b/>
              </w:rPr>
              <w:t>Vyučující</w:t>
            </w:r>
          </w:p>
        </w:tc>
        <w:tc>
          <w:tcPr>
            <w:tcW w:w="6769" w:type="dxa"/>
            <w:gridSpan w:val="8"/>
            <w:tcBorders>
              <w:bottom w:val="nil"/>
            </w:tcBorders>
          </w:tcPr>
          <w:p w14:paraId="72AAE61A" w14:textId="62FDADA9" w:rsidR="001446E2" w:rsidRDefault="001446E2" w:rsidP="006902C1">
            <w:r>
              <w:t>doc. M.A. Vladimír Kovařík</w:t>
            </w:r>
            <w:r w:rsidR="006F6369">
              <w:t xml:space="preserve">, MgA. Jana </w:t>
            </w:r>
            <w:proofErr w:type="spellStart"/>
            <w:r w:rsidR="006F6369">
              <w:t>Kotikov</w:t>
            </w:r>
            <w:proofErr w:type="spellEnd"/>
          </w:p>
        </w:tc>
      </w:tr>
      <w:tr w:rsidR="001446E2" w14:paraId="4A75EA4E" w14:textId="77777777" w:rsidTr="00E04847">
        <w:trPr>
          <w:trHeight w:val="166"/>
        </w:trPr>
        <w:tc>
          <w:tcPr>
            <w:tcW w:w="9855" w:type="dxa"/>
            <w:gridSpan w:val="9"/>
            <w:tcBorders>
              <w:top w:val="nil"/>
            </w:tcBorders>
          </w:tcPr>
          <w:p w14:paraId="3EFEA7BE" w14:textId="77777777" w:rsidR="001446E2" w:rsidRDefault="001446E2" w:rsidP="006902C1"/>
        </w:tc>
      </w:tr>
      <w:tr w:rsidR="001446E2" w14:paraId="352913FF" w14:textId="77777777" w:rsidTr="005133EF">
        <w:tc>
          <w:tcPr>
            <w:tcW w:w="3086" w:type="dxa"/>
            <w:shd w:val="clear" w:color="auto" w:fill="F7CAAC"/>
          </w:tcPr>
          <w:p w14:paraId="28AA9AB6" w14:textId="77777777" w:rsidR="001446E2" w:rsidRPr="001452AD" w:rsidRDefault="001446E2" w:rsidP="005133EF">
            <w:pPr>
              <w:jc w:val="both"/>
              <w:rPr>
                <w:b/>
                <w:highlight w:val="yellow"/>
              </w:rPr>
            </w:pPr>
            <w:r w:rsidRPr="009B48E7">
              <w:rPr>
                <w:b/>
              </w:rPr>
              <w:t>Hlavní témata a výsledky učení</w:t>
            </w:r>
          </w:p>
        </w:tc>
        <w:tc>
          <w:tcPr>
            <w:tcW w:w="6769" w:type="dxa"/>
            <w:gridSpan w:val="8"/>
            <w:tcBorders>
              <w:bottom w:val="nil"/>
            </w:tcBorders>
          </w:tcPr>
          <w:p w14:paraId="33FE12EE" w14:textId="77777777" w:rsidR="001446E2" w:rsidRPr="001452AD" w:rsidRDefault="001446E2" w:rsidP="005133EF">
            <w:pPr>
              <w:jc w:val="both"/>
              <w:rPr>
                <w:highlight w:val="yellow"/>
              </w:rPr>
            </w:pPr>
          </w:p>
        </w:tc>
      </w:tr>
      <w:tr w:rsidR="001446E2" w14:paraId="0C9E0982" w14:textId="77777777" w:rsidTr="003E21F9">
        <w:trPr>
          <w:trHeight w:val="5628"/>
        </w:trPr>
        <w:tc>
          <w:tcPr>
            <w:tcW w:w="9855" w:type="dxa"/>
            <w:gridSpan w:val="9"/>
            <w:tcBorders>
              <w:top w:val="nil"/>
              <w:bottom w:val="single" w:sz="4" w:space="0" w:color="auto"/>
            </w:tcBorders>
          </w:tcPr>
          <w:p w14:paraId="7B3EEFBD" w14:textId="77777777" w:rsidR="006C0706" w:rsidRPr="00C90EB6" w:rsidRDefault="006C0706" w:rsidP="006C0706">
            <w:pPr>
              <w:jc w:val="both"/>
              <w:rPr>
                <w:b/>
                <w:bCs/>
              </w:rPr>
            </w:pPr>
            <w:r w:rsidRPr="00C90EB6">
              <w:rPr>
                <w:b/>
                <w:bCs/>
              </w:rPr>
              <w:t>Témata:</w:t>
            </w:r>
          </w:p>
          <w:p w14:paraId="38801DEC" w14:textId="77777777" w:rsidR="006C0706" w:rsidRDefault="006C0706" w:rsidP="006C0706">
            <w:pPr>
              <w:ind w:left="214"/>
            </w:pPr>
            <w:r>
              <w:t>1.-13.  - pochopení principů práce s informacemi</w:t>
            </w:r>
          </w:p>
          <w:p w14:paraId="2608AEBE" w14:textId="57E5BEB8" w:rsidR="006C0706" w:rsidRDefault="006C0706" w:rsidP="006C0706">
            <w:pPr>
              <w:spacing w:after="120"/>
              <w:ind w:left="781" w:hanging="251"/>
              <w:rPr>
                <w:b/>
                <w:color w:val="FF0000"/>
              </w:rPr>
            </w:pPr>
            <w:r>
              <w:t xml:space="preserve">     -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362477DB" w14:textId="77777777" w:rsidR="006C0706" w:rsidRPr="00C90EB6" w:rsidRDefault="006C0706" w:rsidP="006C0706">
            <w:pPr>
              <w:jc w:val="both"/>
              <w:rPr>
                <w:b/>
                <w:bCs/>
              </w:rPr>
            </w:pPr>
            <w:r w:rsidRPr="00C90EB6">
              <w:rPr>
                <w:b/>
                <w:bCs/>
              </w:rPr>
              <w:t>Výsledky učení:</w:t>
            </w:r>
          </w:p>
          <w:p w14:paraId="3016D551" w14:textId="77777777" w:rsidR="006C0706" w:rsidRDefault="006C0706" w:rsidP="006C0706">
            <w:pPr>
              <w:jc w:val="both"/>
            </w:pPr>
            <w:r>
              <w:t>Odborné znalosti – po absolvování předmětu student umí:</w:t>
            </w:r>
          </w:p>
          <w:p w14:paraId="77024636" w14:textId="77777777" w:rsidR="006C0706" w:rsidRDefault="006C0706" w:rsidP="004C352E">
            <w:pPr>
              <w:pStyle w:val="Odstavecseseznamem"/>
              <w:numPr>
                <w:ilvl w:val="0"/>
                <w:numId w:val="29"/>
              </w:numPr>
              <w:jc w:val="both"/>
            </w:pPr>
            <w:r>
              <w:t>definovat klíčové pojmy tvořící teoretický základ pro vypracování úkolu</w:t>
            </w:r>
          </w:p>
          <w:p w14:paraId="2D4C71E4" w14:textId="77777777" w:rsidR="006C0706" w:rsidRDefault="006C0706" w:rsidP="004C352E">
            <w:pPr>
              <w:pStyle w:val="Odstavecseseznamem"/>
              <w:numPr>
                <w:ilvl w:val="0"/>
                <w:numId w:val="29"/>
              </w:numPr>
              <w:jc w:val="both"/>
            </w:pPr>
            <w:r>
              <w:t>zdůvodnit volbu použitých technologií a materiálů využitých pro zpracování úkolu</w:t>
            </w:r>
          </w:p>
          <w:p w14:paraId="68B9FD6F" w14:textId="77777777" w:rsidR="006C0706" w:rsidRDefault="006C0706" w:rsidP="004C352E">
            <w:pPr>
              <w:pStyle w:val="Odstavecseseznamem"/>
              <w:numPr>
                <w:ilvl w:val="0"/>
                <w:numId w:val="29"/>
              </w:numPr>
              <w:jc w:val="both"/>
            </w:pPr>
            <w:r>
              <w:t>popsat metody použité při zpracování úkolu</w:t>
            </w:r>
          </w:p>
          <w:p w14:paraId="423C81B6" w14:textId="23D28A96" w:rsidR="006C0706" w:rsidRDefault="006C0706" w:rsidP="004C352E">
            <w:pPr>
              <w:pStyle w:val="Odstavecseseznamem"/>
              <w:numPr>
                <w:ilvl w:val="0"/>
                <w:numId w:val="29"/>
              </w:numPr>
              <w:jc w:val="both"/>
            </w:pPr>
            <w:r>
              <w:t>zdůvodnit volbu způsobu vizualizace</w:t>
            </w:r>
          </w:p>
          <w:p w14:paraId="59119531" w14:textId="4C53CAB5" w:rsidR="006C0706" w:rsidRDefault="006C0706" w:rsidP="004C352E">
            <w:pPr>
              <w:pStyle w:val="Odstavecseseznamem"/>
              <w:numPr>
                <w:ilvl w:val="0"/>
                <w:numId w:val="29"/>
              </w:numPr>
              <w:jc w:val="both"/>
            </w:pPr>
            <w:r>
              <w:t>vyjmenovat etické otázky pojící se s řešením</w:t>
            </w:r>
          </w:p>
          <w:p w14:paraId="129562AD" w14:textId="77777777" w:rsidR="006C0706" w:rsidRDefault="006C0706" w:rsidP="006C0706">
            <w:pPr>
              <w:jc w:val="both"/>
            </w:pPr>
            <w:r>
              <w:t>Odborné dovednosti – po absolvování předmětu student umí:</w:t>
            </w:r>
          </w:p>
          <w:p w14:paraId="07F75394" w14:textId="77777777" w:rsidR="006C0706" w:rsidRDefault="006C0706" w:rsidP="004C352E">
            <w:pPr>
              <w:pStyle w:val="Odstavecseseznamem"/>
              <w:numPr>
                <w:ilvl w:val="0"/>
                <w:numId w:val="30"/>
              </w:numPr>
              <w:jc w:val="both"/>
            </w:pPr>
            <w:r>
              <w:t>identifikovat problém</w:t>
            </w:r>
          </w:p>
          <w:p w14:paraId="364E083E" w14:textId="77777777" w:rsidR="006C0706" w:rsidRDefault="006C0706" w:rsidP="004C352E">
            <w:pPr>
              <w:pStyle w:val="Odstavecseseznamem"/>
              <w:numPr>
                <w:ilvl w:val="0"/>
                <w:numId w:val="30"/>
              </w:numPr>
              <w:jc w:val="both"/>
            </w:pPr>
            <w:r>
              <w:t>aplikovat poznatky ze studia</w:t>
            </w:r>
          </w:p>
          <w:p w14:paraId="6A9F0431" w14:textId="6CB99CFA" w:rsidR="006C0706" w:rsidRDefault="006C0706" w:rsidP="004C352E">
            <w:pPr>
              <w:pStyle w:val="Odstavecseseznamem"/>
              <w:numPr>
                <w:ilvl w:val="0"/>
                <w:numId w:val="30"/>
              </w:numPr>
              <w:jc w:val="both"/>
            </w:pPr>
            <w:r>
              <w:t>analyzovat stávající stav řešené problematiky</w:t>
            </w:r>
          </w:p>
          <w:p w14:paraId="7170CB8D" w14:textId="77777777" w:rsidR="006C0706" w:rsidRDefault="006C0706" w:rsidP="004C352E">
            <w:pPr>
              <w:pStyle w:val="Odstavecseseznamem"/>
              <w:numPr>
                <w:ilvl w:val="0"/>
                <w:numId w:val="30"/>
              </w:numPr>
              <w:jc w:val="both"/>
            </w:pPr>
            <w:r>
              <w:t>navrhnout alternativy / možností řešení</w:t>
            </w:r>
          </w:p>
          <w:p w14:paraId="0F3DD4D0" w14:textId="77777777" w:rsidR="006C0706" w:rsidRDefault="006C0706" w:rsidP="004C352E">
            <w:pPr>
              <w:pStyle w:val="Odstavecseseznamem"/>
              <w:numPr>
                <w:ilvl w:val="0"/>
                <w:numId w:val="30"/>
              </w:numPr>
              <w:jc w:val="both"/>
            </w:pPr>
            <w:r>
              <w:t>vyhodnotit navržené možnosti – vybrat optimální řešení</w:t>
            </w:r>
          </w:p>
          <w:p w14:paraId="7E909B2D" w14:textId="65F15FE4" w:rsidR="001446E2" w:rsidRPr="005A0406" w:rsidRDefault="006C0706" w:rsidP="004C352E">
            <w:pPr>
              <w:pStyle w:val="Odstavecseseznamem"/>
              <w:numPr>
                <w:ilvl w:val="0"/>
                <w:numId w:val="30"/>
              </w:numPr>
              <w:jc w:val="both"/>
            </w:pPr>
            <w:r>
              <w:t>realizovat návrh / model, resp. prototyp a prezentovat projekt</w:t>
            </w:r>
          </w:p>
        </w:tc>
      </w:tr>
      <w:tr w:rsidR="001446E2" w14:paraId="133E264C"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25DF72F4" w14:textId="77777777" w:rsidR="001446E2" w:rsidRPr="001452AD" w:rsidRDefault="001446E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849D35C" w14:textId="77777777" w:rsidR="001446E2" w:rsidRPr="001452AD" w:rsidRDefault="001446E2" w:rsidP="005133EF">
            <w:pPr>
              <w:jc w:val="both"/>
              <w:rPr>
                <w:highlight w:val="yellow"/>
              </w:rPr>
            </w:pPr>
          </w:p>
        </w:tc>
      </w:tr>
      <w:tr w:rsidR="001446E2" w14:paraId="6186C6F6" w14:textId="77777777" w:rsidTr="004E596F">
        <w:trPr>
          <w:trHeight w:val="387"/>
        </w:trPr>
        <w:tc>
          <w:tcPr>
            <w:tcW w:w="9855" w:type="dxa"/>
            <w:gridSpan w:val="9"/>
            <w:tcBorders>
              <w:top w:val="nil"/>
              <w:bottom w:val="single" w:sz="4" w:space="0" w:color="auto"/>
            </w:tcBorders>
          </w:tcPr>
          <w:p w14:paraId="58BFE649" w14:textId="77777777" w:rsidR="00556253" w:rsidRDefault="00556253" w:rsidP="00556253">
            <w:pPr>
              <w:jc w:val="both"/>
            </w:pPr>
            <w:r>
              <w:t>Pro dosažení odborných znalostí a dovedností je užívána vyučovací metoda individuální práce studenta.</w:t>
            </w:r>
          </w:p>
          <w:p w14:paraId="524FFC16" w14:textId="54F2713C" w:rsidR="001446E2" w:rsidRDefault="00556253" w:rsidP="00556253">
            <w:pPr>
              <w:jc w:val="both"/>
            </w:pPr>
            <w:r>
              <w:t>Odborné znalosti a dovednosti dosažené studiem předmětu jsou ověřovány analýzou výkonů studenta.</w:t>
            </w:r>
          </w:p>
        </w:tc>
      </w:tr>
      <w:tr w:rsidR="001446E2" w14:paraId="295C75F1" w14:textId="77777777" w:rsidTr="005133EF">
        <w:trPr>
          <w:trHeight w:val="265"/>
        </w:trPr>
        <w:tc>
          <w:tcPr>
            <w:tcW w:w="3653" w:type="dxa"/>
            <w:gridSpan w:val="3"/>
            <w:tcBorders>
              <w:top w:val="single" w:sz="4" w:space="0" w:color="auto"/>
            </w:tcBorders>
            <w:shd w:val="clear" w:color="auto" w:fill="F7CAAC"/>
          </w:tcPr>
          <w:p w14:paraId="0A8BA596" w14:textId="77777777" w:rsidR="001446E2" w:rsidRDefault="001446E2" w:rsidP="005133EF">
            <w:pPr>
              <w:jc w:val="both"/>
            </w:pPr>
            <w:r>
              <w:rPr>
                <w:b/>
              </w:rPr>
              <w:t>Studijní literatura a studijní pomůcky</w:t>
            </w:r>
          </w:p>
        </w:tc>
        <w:tc>
          <w:tcPr>
            <w:tcW w:w="6202" w:type="dxa"/>
            <w:gridSpan w:val="6"/>
            <w:tcBorders>
              <w:top w:val="single" w:sz="4" w:space="0" w:color="auto"/>
              <w:bottom w:val="nil"/>
            </w:tcBorders>
          </w:tcPr>
          <w:p w14:paraId="2A5C1348" w14:textId="77777777" w:rsidR="001446E2" w:rsidRDefault="001446E2" w:rsidP="005133EF">
            <w:pPr>
              <w:jc w:val="both"/>
            </w:pPr>
          </w:p>
        </w:tc>
      </w:tr>
      <w:tr w:rsidR="001446E2" w14:paraId="4612B6D0" w14:textId="77777777" w:rsidTr="00556253">
        <w:trPr>
          <w:trHeight w:val="436"/>
        </w:trPr>
        <w:tc>
          <w:tcPr>
            <w:tcW w:w="9855" w:type="dxa"/>
            <w:gridSpan w:val="9"/>
            <w:tcBorders>
              <w:top w:val="nil"/>
            </w:tcBorders>
          </w:tcPr>
          <w:p w14:paraId="1DC88F1A" w14:textId="77777777" w:rsidR="001446E2" w:rsidRDefault="001446E2" w:rsidP="005133EF">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p w14:paraId="3226A7CC" w14:textId="77777777" w:rsidR="00CB6375" w:rsidRDefault="00CB6375" w:rsidP="00CB6375">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0FFFFE4D" w14:textId="77777777" w:rsidR="00CB6375" w:rsidRPr="00855CDD" w:rsidRDefault="00CB6375" w:rsidP="00CB6375">
            <w:pPr>
              <w:pStyle w:val="Bezmezer"/>
              <w:rPr>
                <w:color w:val="000000"/>
              </w:rPr>
            </w:pPr>
            <w:r w:rsidRPr="00855CDD">
              <w:rPr>
                <w:color w:val="000000"/>
              </w:rPr>
              <w:t xml:space="preserve">BECKER, Howard S. </w:t>
            </w:r>
            <w:proofErr w:type="spellStart"/>
            <w:r w:rsidRPr="00B7251A">
              <w:rPr>
                <w:i/>
                <w:iCs/>
                <w:color w:val="000000"/>
              </w:rPr>
              <w:t>Writing</w:t>
            </w:r>
            <w:proofErr w:type="spellEnd"/>
            <w:r w:rsidRPr="00B7251A">
              <w:rPr>
                <w:i/>
                <w:iCs/>
                <w:color w:val="000000"/>
              </w:rPr>
              <w:t xml:space="preserve"> </w:t>
            </w:r>
            <w:proofErr w:type="spellStart"/>
            <w:r w:rsidRPr="00B7251A">
              <w:rPr>
                <w:i/>
                <w:iCs/>
                <w:color w:val="000000"/>
              </w:rPr>
              <w:t>for</w:t>
            </w:r>
            <w:proofErr w:type="spellEnd"/>
            <w:r w:rsidRPr="00B7251A">
              <w:rPr>
                <w:i/>
                <w:iCs/>
                <w:color w:val="000000"/>
              </w:rPr>
              <w:t xml:space="preserve"> </w:t>
            </w:r>
            <w:proofErr w:type="spellStart"/>
            <w:r w:rsidRPr="00B7251A">
              <w:rPr>
                <w:i/>
                <w:iCs/>
                <w:color w:val="000000"/>
              </w:rPr>
              <w:t>Social</w:t>
            </w:r>
            <w:proofErr w:type="spellEnd"/>
            <w:r w:rsidRPr="00B7251A">
              <w:rPr>
                <w:i/>
                <w:iCs/>
                <w:color w:val="000000"/>
              </w:rPr>
              <w:t xml:space="preserve"> </w:t>
            </w:r>
            <w:proofErr w:type="spellStart"/>
            <w:r w:rsidRPr="00B7251A">
              <w:rPr>
                <w:i/>
                <w:iCs/>
                <w:color w:val="000000"/>
              </w:rPr>
              <w:t>Scientists</w:t>
            </w:r>
            <w:proofErr w:type="spellEnd"/>
            <w:r w:rsidRPr="00B7251A">
              <w:rPr>
                <w:i/>
                <w:iCs/>
                <w:color w:val="000000"/>
              </w:rPr>
              <w:t xml:space="preserve">: </w:t>
            </w:r>
            <w:proofErr w:type="spellStart"/>
            <w:r w:rsidRPr="00B7251A">
              <w:rPr>
                <w:i/>
                <w:iCs/>
                <w:color w:val="000000"/>
              </w:rPr>
              <w:t>How</w:t>
            </w:r>
            <w:proofErr w:type="spellEnd"/>
            <w:r w:rsidRPr="00B7251A">
              <w:rPr>
                <w:i/>
                <w:iCs/>
                <w:color w:val="000000"/>
              </w:rPr>
              <w:t xml:space="preserve"> to Start and </w:t>
            </w:r>
            <w:proofErr w:type="spellStart"/>
            <w:r w:rsidRPr="00B7251A">
              <w:rPr>
                <w:i/>
                <w:iCs/>
                <w:color w:val="000000"/>
              </w:rPr>
              <w:t>Finish</w:t>
            </w:r>
            <w:proofErr w:type="spellEnd"/>
            <w:r w:rsidRPr="00B7251A">
              <w:rPr>
                <w:i/>
                <w:iCs/>
                <w:color w:val="000000"/>
              </w:rPr>
              <w:t xml:space="preserve"> </w:t>
            </w:r>
            <w:proofErr w:type="spellStart"/>
            <w:r w:rsidRPr="00B7251A">
              <w:rPr>
                <w:i/>
                <w:iCs/>
                <w:color w:val="000000"/>
              </w:rPr>
              <w:t>Your</w:t>
            </w:r>
            <w:proofErr w:type="spellEnd"/>
            <w:r w:rsidRPr="00B7251A">
              <w:rPr>
                <w:i/>
                <w:iCs/>
                <w:color w:val="000000"/>
              </w:rPr>
              <w:t xml:space="preserve"> Thesis, </w:t>
            </w:r>
            <w:proofErr w:type="spellStart"/>
            <w:r w:rsidRPr="00B7251A">
              <w:rPr>
                <w:i/>
                <w:iCs/>
                <w:color w:val="000000"/>
              </w:rPr>
              <w:t>Book</w:t>
            </w:r>
            <w:proofErr w:type="spellEnd"/>
            <w:r w:rsidRPr="00B7251A">
              <w:rPr>
                <w:i/>
                <w:iCs/>
                <w:color w:val="000000"/>
              </w:rPr>
              <w:t xml:space="preserve">, </w:t>
            </w:r>
            <w:proofErr w:type="spellStart"/>
            <w:r w:rsidRPr="00B7251A">
              <w:rPr>
                <w:i/>
                <w:iCs/>
                <w:color w:val="000000"/>
              </w:rPr>
              <w:t>or</w:t>
            </w:r>
            <w:proofErr w:type="spellEnd"/>
            <w:r w:rsidRPr="00B7251A">
              <w:rPr>
                <w:i/>
                <w:iCs/>
                <w:color w:val="000000"/>
              </w:rPr>
              <w:t xml:space="preserve"> </w:t>
            </w:r>
            <w:proofErr w:type="spellStart"/>
            <w:r w:rsidRPr="00B7251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6ACB847F" w14:textId="77777777" w:rsidR="00CB6375" w:rsidRPr="00D12D5B" w:rsidRDefault="00CB6375" w:rsidP="00CB6375">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1CA6E2A4" w14:textId="77777777" w:rsidR="00CB6375" w:rsidRPr="00250D7B" w:rsidRDefault="00CB6375" w:rsidP="00CB6375">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Methodologies</w:t>
            </w:r>
            <w:proofErr w:type="spellEnd"/>
            <w:r w:rsidRPr="00B7251A">
              <w:rPr>
                <w:i/>
                <w:iCs/>
                <w:color w:val="000000"/>
              </w:rPr>
              <w:t xml:space="preserve">: An </w:t>
            </w:r>
            <w:proofErr w:type="spellStart"/>
            <w:r w:rsidRPr="00B7251A">
              <w:rPr>
                <w:i/>
                <w:iCs/>
                <w:color w:val="000000"/>
              </w:rPr>
              <w:t>Introduction</w:t>
            </w:r>
            <w:proofErr w:type="spellEnd"/>
            <w:r w:rsidRPr="00B7251A">
              <w:rPr>
                <w:i/>
                <w:iCs/>
                <w:color w:val="000000"/>
              </w:rPr>
              <w:t xml:space="preserve"> to </w:t>
            </w:r>
            <w:proofErr w:type="spellStart"/>
            <w:r w:rsidRPr="00B7251A">
              <w:rPr>
                <w:i/>
                <w:iCs/>
                <w:color w:val="000000"/>
              </w:rPr>
              <w:t>Researching</w:t>
            </w:r>
            <w:proofErr w:type="spellEnd"/>
            <w:r w:rsidRPr="00B7251A">
              <w:rPr>
                <w:i/>
                <w:iCs/>
                <w:color w:val="000000"/>
              </w:rPr>
              <w:t xml:space="preserve"> </w:t>
            </w:r>
            <w:proofErr w:type="spellStart"/>
            <w:r w:rsidRPr="00B7251A">
              <w:rPr>
                <w:i/>
                <w:iCs/>
                <w:color w:val="000000"/>
              </w:rPr>
              <w:t>with</w:t>
            </w:r>
            <w:proofErr w:type="spellEnd"/>
            <w:r w:rsidRPr="00B7251A">
              <w:rPr>
                <w:i/>
                <w:iCs/>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495173A3" w14:textId="77777777" w:rsidR="00CB6375" w:rsidRDefault="00CB6375" w:rsidP="00CB6375">
            <w:pPr>
              <w:widowControl w:val="0"/>
              <w:rPr>
                <w:shd w:val="clear" w:color="auto" w:fill="FFFFFF"/>
              </w:rPr>
            </w:pPr>
            <w:r>
              <w:rPr>
                <w:b/>
                <w:bCs/>
                <w:shd w:val="clear" w:color="auto" w:fill="FFFFFF"/>
              </w:rPr>
              <w:t>Doporučená:</w:t>
            </w:r>
          </w:p>
          <w:p w14:paraId="54CE07AF" w14:textId="77777777" w:rsidR="00CB6375" w:rsidRDefault="00CB6375" w:rsidP="00CB6375">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628D0494" w14:textId="77777777" w:rsidR="00EC02D1" w:rsidRDefault="00EC02D1" w:rsidP="00CB6375">
            <w:pPr>
              <w:widowControl w:val="0"/>
              <w:rPr>
                <w:color w:val="000000"/>
                <w:shd w:val="clear" w:color="auto" w:fill="FFFFFF"/>
              </w:rPr>
            </w:pPr>
          </w:p>
          <w:p w14:paraId="7F09ABBF" w14:textId="4A921DC6" w:rsidR="00CB6375" w:rsidRDefault="00CB6375" w:rsidP="00CB6375">
            <w:pPr>
              <w:widowControl w:val="0"/>
              <w:rPr>
                <w:shd w:val="clear" w:color="auto" w:fill="FFFFFF"/>
              </w:rPr>
            </w:pPr>
            <w:r>
              <w:rPr>
                <w:color w:val="000000"/>
                <w:shd w:val="clear" w:color="auto" w:fill="FFFFFF"/>
              </w:rPr>
              <w:lastRenderedPageBreak/>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5B256EA6" w14:textId="5CBDCE4E" w:rsidR="00CB6375" w:rsidRPr="00EC02D1" w:rsidRDefault="00CB6375" w:rsidP="00EC02D1">
            <w:pPr>
              <w:widowControl w:val="0"/>
              <w:rPr>
                <w:shd w:val="clear" w:color="auto" w:fill="FFFFFF"/>
              </w:rPr>
            </w:pPr>
            <w:r>
              <w:rPr>
                <w:color w:val="000000"/>
                <w:shd w:val="clear" w:color="auto" w:fill="FFFFFF"/>
              </w:rPr>
              <w:t>ISBN 978-0-9987070-3-7.</w:t>
            </w:r>
          </w:p>
        </w:tc>
      </w:tr>
      <w:tr w:rsidR="001446E2" w14:paraId="21A1FB32"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6FC219A" w14:textId="77777777" w:rsidR="001446E2" w:rsidRDefault="001446E2" w:rsidP="005133EF">
            <w:pPr>
              <w:jc w:val="center"/>
              <w:rPr>
                <w:b/>
              </w:rPr>
            </w:pPr>
            <w:r>
              <w:rPr>
                <w:b/>
              </w:rPr>
              <w:lastRenderedPageBreak/>
              <w:t>Informace ke kombinované nebo distanční formě</w:t>
            </w:r>
          </w:p>
        </w:tc>
      </w:tr>
      <w:tr w:rsidR="001446E2" w14:paraId="7C34199A" w14:textId="77777777" w:rsidTr="005133EF">
        <w:tc>
          <w:tcPr>
            <w:tcW w:w="4787" w:type="dxa"/>
            <w:gridSpan w:val="4"/>
            <w:tcBorders>
              <w:top w:val="single" w:sz="2" w:space="0" w:color="auto"/>
            </w:tcBorders>
            <w:shd w:val="clear" w:color="auto" w:fill="F7CAAC"/>
          </w:tcPr>
          <w:p w14:paraId="5E2E765E" w14:textId="77777777" w:rsidR="001446E2" w:rsidRDefault="001446E2" w:rsidP="005133EF">
            <w:pPr>
              <w:jc w:val="both"/>
            </w:pPr>
            <w:r>
              <w:rPr>
                <w:b/>
              </w:rPr>
              <w:t>Rozsah konzultací (soustředění)</w:t>
            </w:r>
          </w:p>
        </w:tc>
        <w:tc>
          <w:tcPr>
            <w:tcW w:w="889" w:type="dxa"/>
            <w:tcBorders>
              <w:top w:val="single" w:sz="2" w:space="0" w:color="auto"/>
            </w:tcBorders>
          </w:tcPr>
          <w:p w14:paraId="377FDFBF" w14:textId="77777777" w:rsidR="001446E2" w:rsidRDefault="001446E2" w:rsidP="005133EF">
            <w:pPr>
              <w:jc w:val="both"/>
            </w:pPr>
          </w:p>
        </w:tc>
        <w:tc>
          <w:tcPr>
            <w:tcW w:w="4179" w:type="dxa"/>
            <w:gridSpan w:val="4"/>
            <w:tcBorders>
              <w:top w:val="single" w:sz="2" w:space="0" w:color="auto"/>
            </w:tcBorders>
            <w:shd w:val="clear" w:color="auto" w:fill="F7CAAC"/>
          </w:tcPr>
          <w:p w14:paraId="3FB775EF" w14:textId="77777777" w:rsidR="001446E2" w:rsidRDefault="001446E2" w:rsidP="005133EF">
            <w:pPr>
              <w:jc w:val="both"/>
              <w:rPr>
                <w:b/>
              </w:rPr>
            </w:pPr>
            <w:r>
              <w:rPr>
                <w:b/>
              </w:rPr>
              <w:t xml:space="preserve">hodin </w:t>
            </w:r>
          </w:p>
        </w:tc>
      </w:tr>
      <w:tr w:rsidR="001446E2" w14:paraId="7493A7C6" w14:textId="77777777" w:rsidTr="005133EF">
        <w:tc>
          <w:tcPr>
            <w:tcW w:w="9855" w:type="dxa"/>
            <w:gridSpan w:val="9"/>
            <w:shd w:val="clear" w:color="auto" w:fill="F7CAAC"/>
          </w:tcPr>
          <w:p w14:paraId="75C72998" w14:textId="77777777" w:rsidR="001446E2" w:rsidRDefault="001446E2" w:rsidP="005133EF">
            <w:pPr>
              <w:jc w:val="both"/>
              <w:rPr>
                <w:b/>
              </w:rPr>
            </w:pPr>
            <w:r>
              <w:rPr>
                <w:b/>
              </w:rPr>
              <w:t>Informace o způsobu kontaktu s vyučujícím</w:t>
            </w:r>
          </w:p>
        </w:tc>
      </w:tr>
      <w:tr w:rsidR="001446E2" w14:paraId="6F9BE465" w14:textId="77777777" w:rsidTr="005133EF">
        <w:trPr>
          <w:trHeight w:val="1373"/>
        </w:trPr>
        <w:tc>
          <w:tcPr>
            <w:tcW w:w="9855" w:type="dxa"/>
            <w:gridSpan w:val="9"/>
          </w:tcPr>
          <w:p w14:paraId="5F9844FF" w14:textId="77777777" w:rsidR="001446E2" w:rsidRDefault="001446E2" w:rsidP="005133EF">
            <w:pPr>
              <w:jc w:val="both"/>
            </w:pPr>
          </w:p>
        </w:tc>
      </w:tr>
    </w:tbl>
    <w:p w14:paraId="7C76CC1B" w14:textId="77777777" w:rsidR="00CB4F03" w:rsidRDefault="00CB4F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446E2" w14:paraId="1A22EDBE" w14:textId="77777777" w:rsidTr="005133EF">
        <w:tc>
          <w:tcPr>
            <w:tcW w:w="9855" w:type="dxa"/>
            <w:gridSpan w:val="9"/>
            <w:tcBorders>
              <w:bottom w:val="double" w:sz="4" w:space="0" w:color="auto"/>
            </w:tcBorders>
            <w:shd w:val="clear" w:color="auto" w:fill="BDD6EE"/>
          </w:tcPr>
          <w:p w14:paraId="13F787D7" w14:textId="6BA6E39C" w:rsidR="001446E2" w:rsidRDefault="001446E2" w:rsidP="005133EF">
            <w:pPr>
              <w:jc w:val="both"/>
              <w:rPr>
                <w:b/>
                <w:sz w:val="28"/>
              </w:rPr>
            </w:pPr>
            <w:r>
              <w:rPr>
                <w:b/>
                <w:sz w:val="28"/>
              </w:rPr>
              <w:lastRenderedPageBreak/>
              <w:t>B-III – Charakteristika studijního předmětu</w:t>
            </w:r>
          </w:p>
        </w:tc>
      </w:tr>
      <w:tr w:rsidR="001446E2" w14:paraId="5D227C95" w14:textId="77777777" w:rsidTr="005133EF">
        <w:tc>
          <w:tcPr>
            <w:tcW w:w="3086" w:type="dxa"/>
            <w:tcBorders>
              <w:top w:val="double" w:sz="4" w:space="0" w:color="auto"/>
            </w:tcBorders>
            <w:shd w:val="clear" w:color="auto" w:fill="F7CAAC"/>
          </w:tcPr>
          <w:p w14:paraId="49075310" w14:textId="77777777" w:rsidR="001446E2" w:rsidRDefault="001446E2" w:rsidP="0003690D">
            <w:pPr>
              <w:rPr>
                <w:b/>
              </w:rPr>
            </w:pPr>
            <w:r>
              <w:rPr>
                <w:b/>
              </w:rPr>
              <w:t>Název studijního předmětu</w:t>
            </w:r>
          </w:p>
        </w:tc>
        <w:tc>
          <w:tcPr>
            <w:tcW w:w="6769" w:type="dxa"/>
            <w:gridSpan w:val="8"/>
            <w:tcBorders>
              <w:top w:val="double" w:sz="4" w:space="0" w:color="auto"/>
            </w:tcBorders>
          </w:tcPr>
          <w:p w14:paraId="390A59C4" w14:textId="3A9EF9CE" w:rsidR="001446E2" w:rsidRDefault="001446E2" w:rsidP="0003690D">
            <w:r>
              <w:t xml:space="preserve">Klauzurní práce </w:t>
            </w:r>
            <w:r w:rsidR="001D6E59">
              <w:t>3</w:t>
            </w:r>
          </w:p>
        </w:tc>
      </w:tr>
      <w:tr w:rsidR="001446E2" w14:paraId="6810A3FC" w14:textId="77777777" w:rsidTr="005133EF">
        <w:tc>
          <w:tcPr>
            <w:tcW w:w="3086" w:type="dxa"/>
            <w:shd w:val="clear" w:color="auto" w:fill="F7CAAC"/>
          </w:tcPr>
          <w:p w14:paraId="0F124BCE" w14:textId="77777777" w:rsidR="001446E2" w:rsidRDefault="001446E2" w:rsidP="0003690D">
            <w:pPr>
              <w:rPr>
                <w:b/>
              </w:rPr>
            </w:pPr>
            <w:r>
              <w:rPr>
                <w:b/>
              </w:rPr>
              <w:t>Typ předmětu</w:t>
            </w:r>
          </w:p>
        </w:tc>
        <w:tc>
          <w:tcPr>
            <w:tcW w:w="3406" w:type="dxa"/>
            <w:gridSpan w:val="5"/>
          </w:tcPr>
          <w:p w14:paraId="4BF2D1FC" w14:textId="77777777" w:rsidR="001446E2" w:rsidRDefault="001446E2" w:rsidP="0003690D">
            <w:r>
              <w:t>povinný</w:t>
            </w:r>
          </w:p>
        </w:tc>
        <w:tc>
          <w:tcPr>
            <w:tcW w:w="2695" w:type="dxa"/>
            <w:gridSpan w:val="2"/>
            <w:shd w:val="clear" w:color="auto" w:fill="F7CAAC"/>
          </w:tcPr>
          <w:p w14:paraId="3D6E9A92" w14:textId="77777777" w:rsidR="001446E2" w:rsidRDefault="001446E2" w:rsidP="0003690D">
            <w:r>
              <w:rPr>
                <w:b/>
              </w:rPr>
              <w:t>doporučený ročník / semestr</w:t>
            </w:r>
          </w:p>
        </w:tc>
        <w:tc>
          <w:tcPr>
            <w:tcW w:w="668" w:type="dxa"/>
          </w:tcPr>
          <w:p w14:paraId="572CADB4" w14:textId="216CA9A1" w:rsidR="001446E2" w:rsidRDefault="001D6E59" w:rsidP="0003690D">
            <w:r>
              <w:t>2</w:t>
            </w:r>
            <w:r w:rsidR="001446E2">
              <w:t>/ZS</w:t>
            </w:r>
          </w:p>
        </w:tc>
      </w:tr>
      <w:tr w:rsidR="001446E2" w14:paraId="583835B4" w14:textId="77777777" w:rsidTr="005133EF">
        <w:tc>
          <w:tcPr>
            <w:tcW w:w="3086" w:type="dxa"/>
            <w:shd w:val="clear" w:color="auto" w:fill="F7CAAC"/>
          </w:tcPr>
          <w:p w14:paraId="616FF354" w14:textId="77777777" w:rsidR="001446E2" w:rsidRDefault="001446E2" w:rsidP="0003690D">
            <w:pPr>
              <w:rPr>
                <w:b/>
              </w:rPr>
            </w:pPr>
            <w:r>
              <w:rPr>
                <w:b/>
              </w:rPr>
              <w:t>Rozsah studijního předmětu</w:t>
            </w:r>
          </w:p>
        </w:tc>
        <w:tc>
          <w:tcPr>
            <w:tcW w:w="1701" w:type="dxa"/>
            <w:gridSpan w:val="3"/>
          </w:tcPr>
          <w:p w14:paraId="1ED6D63A" w14:textId="77777777" w:rsidR="001446E2" w:rsidRDefault="001446E2" w:rsidP="0003690D">
            <w:r>
              <w:t>13c</w:t>
            </w:r>
          </w:p>
        </w:tc>
        <w:tc>
          <w:tcPr>
            <w:tcW w:w="889" w:type="dxa"/>
            <w:shd w:val="clear" w:color="auto" w:fill="F7CAAC"/>
          </w:tcPr>
          <w:p w14:paraId="32E53A73" w14:textId="77777777" w:rsidR="001446E2" w:rsidRDefault="001446E2" w:rsidP="0003690D">
            <w:pPr>
              <w:rPr>
                <w:b/>
              </w:rPr>
            </w:pPr>
            <w:r>
              <w:rPr>
                <w:b/>
              </w:rPr>
              <w:t xml:space="preserve">hod. </w:t>
            </w:r>
          </w:p>
        </w:tc>
        <w:tc>
          <w:tcPr>
            <w:tcW w:w="816" w:type="dxa"/>
          </w:tcPr>
          <w:p w14:paraId="1F001D47" w14:textId="77777777" w:rsidR="001446E2" w:rsidRDefault="001446E2" w:rsidP="0003690D">
            <w:r>
              <w:t>13</w:t>
            </w:r>
          </w:p>
        </w:tc>
        <w:tc>
          <w:tcPr>
            <w:tcW w:w="2156" w:type="dxa"/>
            <w:shd w:val="clear" w:color="auto" w:fill="F7CAAC"/>
          </w:tcPr>
          <w:p w14:paraId="626FFBEA" w14:textId="77777777" w:rsidR="001446E2" w:rsidRDefault="001446E2" w:rsidP="0003690D">
            <w:pPr>
              <w:rPr>
                <w:b/>
              </w:rPr>
            </w:pPr>
            <w:r>
              <w:rPr>
                <w:b/>
              </w:rPr>
              <w:t>kreditů</w:t>
            </w:r>
          </w:p>
        </w:tc>
        <w:tc>
          <w:tcPr>
            <w:tcW w:w="1207" w:type="dxa"/>
            <w:gridSpan w:val="2"/>
          </w:tcPr>
          <w:p w14:paraId="7D203903" w14:textId="77777777" w:rsidR="001446E2" w:rsidRDefault="001446E2" w:rsidP="0003690D">
            <w:r>
              <w:t>5</w:t>
            </w:r>
          </w:p>
        </w:tc>
      </w:tr>
      <w:tr w:rsidR="001446E2" w14:paraId="537A854A" w14:textId="77777777" w:rsidTr="005133EF">
        <w:tc>
          <w:tcPr>
            <w:tcW w:w="3086" w:type="dxa"/>
            <w:shd w:val="clear" w:color="auto" w:fill="F7CAAC"/>
          </w:tcPr>
          <w:p w14:paraId="7F711FEA" w14:textId="77777777" w:rsidR="001446E2" w:rsidRDefault="001446E2" w:rsidP="0003690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1E258EF" w14:textId="77777777" w:rsidR="001446E2" w:rsidRDefault="001446E2" w:rsidP="0003690D"/>
        </w:tc>
      </w:tr>
      <w:tr w:rsidR="001446E2" w14:paraId="124EF111" w14:textId="77777777" w:rsidTr="005133EF">
        <w:tc>
          <w:tcPr>
            <w:tcW w:w="3086" w:type="dxa"/>
            <w:shd w:val="clear" w:color="auto" w:fill="F7CAAC"/>
          </w:tcPr>
          <w:p w14:paraId="1E585821" w14:textId="77777777" w:rsidR="001446E2" w:rsidRPr="005A0406" w:rsidRDefault="001446E2" w:rsidP="0003690D">
            <w:pPr>
              <w:rPr>
                <w:b/>
              </w:rPr>
            </w:pPr>
            <w:r w:rsidRPr="005A0406">
              <w:rPr>
                <w:b/>
              </w:rPr>
              <w:t>Způsob ověření výsledků učení</w:t>
            </w:r>
          </w:p>
        </w:tc>
        <w:tc>
          <w:tcPr>
            <w:tcW w:w="3406" w:type="dxa"/>
            <w:gridSpan w:val="5"/>
          </w:tcPr>
          <w:p w14:paraId="3E39A136" w14:textId="77777777" w:rsidR="001446E2" w:rsidRDefault="001446E2" w:rsidP="0003690D">
            <w:r>
              <w:t>klauzurní zkouška</w:t>
            </w:r>
          </w:p>
        </w:tc>
        <w:tc>
          <w:tcPr>
            <w:tcW w:w="2156" w:type="dxa"/>
            <w:shd w:val="clear" w:color="auto" w:fill="F7CAAC"/>
          </w:tcPr>
          <w:p w14:paraId="43EA6970" w14:textId="77777777" w:rsidR="001446E2" w:rsidRDefault="001446E2" w:rsidP="0003690D">
            <w:pPr>
              <w:rPr>
                <w:b/>
              </w:rPr>
            </w:pPr>
            <w:r>
              <w:rPr>
                <w:b/>
              </w:rPr>
              <w:t>Forma výuky</w:t>
            </w:r>
          </w:p>
        </w:tc>
        <w:tc>
          <w:tcPr>
            <w:tcW w:w="1207" w:type="dxa"/>
            <w:gridSpan w:val="2"/>
          </w:tcPr>
          <w:p w14:paraId="12DBB8D8" w14:textId="77777777" w:rsidR="001446E2" w:rsidRDefault="001446E2" w:rsidP="0003690D">
            <w:r>
              <w:t>cvičení</w:t>
            </w:r>
          </w:p>
        </w:tc>
      </w:tr>
      <w:tr w:rsidR="001446E2" w14:paraId="3C44A097" w14:textId="77777777" w:rsidTr="005133EF">
        <w:tc>
          <w:tcPr>
            <w:tcW w:w="3086" w:type="dxa"/>
            <w:shd w:val="clear" w:color="auto" w:fill="F7CAAC"/>
          </w:tcPr>
          <w:p w14:paraId="7982CE4C" w14:textId="77777777" w:rsidR="001446E2" w:rsidRPr="005A0406" w:rsidRDefault="001446E2" w:rsidP="0003690D">
            <w:pPr>
              <w:rPr>
                <w:b/>
              </w:rPr>
            </w:pPr>
            <w:r w:rsidRPr="005A0406">
              <w:rPr>
                <w:b/>
              </w:rPr>
              <w:t>Forma způsobu ověření výsledků učení a další požadavky na studenta</w:t>
            </w:r>
          </w:p>
        </w:tc>
        <w:tc>
          <w:tcPr>
            <w:tcW w:w="6769" w:type="dxa"/>
            <w:gridSpan w:val="8"/>
            <w:tcBorders>
              <w:bottom w:val="nil"/>
            </w:tcBorders>
          </w:tcPr>
          <w:p w14:paraId="2A31317F" w14:textId="25E4650D" w:rsidR="001446E2" w:rsidRDefault="001446E2" w:rsidP="0003690D">
            <w:r>
              <w:t xml:space="preserve">Samostatné zpracování úkolů na základě studia dané problematiky a konzultací </w:t>
            </w:r>
            <w:r>
              <w:br/>
              <w:t xml:space="preserve">s vyučujícím, obhajoba autorského řešení, grafická dokumentace. Požadavky upřesňují dle charakteru zadaní pedagogové jednotlivých </w:t>
            </w:r>
            <w:r w:rsidR="00134854">
              <w:t>ateliérů</w:t>
            </w:r>
            <w:r>
              <w:t>.</w:t>
            </w:r>
          </w:p>
        </w:tc>
      </w:tr>
      <w:tr w:rsidR="001446E2" w14:paraId="16A71629" w14:textId="77777777" w:rsidTr="00E04847">
        <w:trPr>
          <w:trHeight w:val="218"/>
        </w:trPr>
        <w:tc>
          <w:tcPr>
            <w:tcW w:w="9855" w:type="dxa"/>
            <w:gridSpan w:val="9"/>
            <w:tcBorders>
              <w:top w:val="nil"/>
            </w:tcBorders>
          </w:tcPr>
          <w:p w14:paraId="2FD19753" w14:textId="77777777" w:rsidR="001446E2" w:rsidRDefault="001446E2" w:rsidP="0003690D"/>
        </w:tc>
      </w:tr>
      <w:tr w:rsidR="001446E2" w14:paraId="34AB5C6A" w14:textId="77777777" w:rsidTr="005133EF">
        <w:trPr>
          <w:trHeight w:val="197"/>
        </w:trPr>
        <w:tc>
          <w:tcPr>
            <w:tcW w:w="3086" w:type="dxa"/>
            <w:tcBorders>
              <w:top w:val="nil"/>
            </w:tcBorders>
            <w:shd w:val="clear" w:color="auto" w:fill="F7CAAC"/>
          </w:tcPr>
          <w:p w14:paraId="2309CF8E" w14:textId="77777777" w:rsidR="001446E2" w:rsidRDefault="001446E2" w:rsidP="0003690D">
            <w:pPr>
              <w:rPr>
                <w:b/>
              </w:rPr>
            </w:pPr>
            <w:r>
              <w:rPr>
                <w:b/>
              </w:rPr>
              <w:t>Garant předmětu</w:t>
            </w:r>
          </w:p>
        </w:tc>
        <w:tc>
          <w:tcPr>
            <w:tcW w:w="6769" w:type="dxa"/>
            <w:gridSpan w:val="8"/>
            <w:tcBorders>
              <w:top w:val="nil"/>
            </w:tcBorders>
          </w:tcPr>
          <w:p w14:paraId="4A6C37F4" w14:textId="77777777" w:rsidR="001446E2" w:rsidRDefault="001446E2" w:rsidP="0003690D">
            <w:r>
              <w:t>doc. M.A. Vladimír Kovařík</w:t>
            </w:r>
          </w:p>
        </w:tc>
      </w:tr>
      <w:tr w:rsidR="001446E2" w14:paraId="1E1D6678" w14:textId="77777777" w:rsidTr="005133EF">
        <w:trPr>
          <w:trHeight w:val="243"/>
        </w:trPr>
        <w:tc>
          <w:tcPr>
            <w:tcW w:w="3086" w:type="dxa"/>
            <w:tcBorders>
              <w:top w:val="nil"/>
            </w:tcBorders>
            <w:shd w:val="clear" w:color="auto" w:fill="F7CAAC"/>
          </w:tcPr>
          <w:p w14:paraId="2D052101" w14:textId="77777777" w:rsidR="001446E2" w:rsidRDefault="001446E2" w:rsidP="0003690D">
            <w:pPr>
              <w:rPr>
                <w:b/>
              </w:rPr>
            </w:pPr>
            <w:r>
              <w:rPr>
                <w:b/>
              </w:rPr>
              <w:t>Zapojení garanta do výuky předmětu</w:t>
            </w:r>
          </w:p>
        </w:tc>
        <w:tc>
          <w:tcPr>
            <w:tcW w:w="6769" w:type="dxa"/>
            <w:gridSpan w:val="8"/>
            <w:tcBorders>
              <w:top w:val="nil"/>
            </w:tcBorders>
          </w:tcPr>
          <w:p w14:paraId="38CFFCAE" w14:textId="38FC1C1D" w:rsidR="001446E2" w:rsidRDefault="006F6369" w:rsidP="0003690D">
            <w:r>
              <w:t>5</w:t>
            </w:r>
            <w:r w:rsidR="001446E2" w:rsidRPr="004E33FE">
              <w:t>0 %</w:t>
            </w:r>
          </w:p>
        </w:tc>
      </w:tr>
      <w:tr w:rsidR="001446E2" w14:paraId="231C0E92" w14:textId="77777777" w:rsidTr="005133EF">
        <w:tc>
          <w:tcPr>
            <w:tcW w:w="3086" w:type="dxa"/>
            <w:shd w:val="clear" w:color="auto" w:fill="F7CAAC"/>
          </w:tcPr>
          <w:p w14:paraId="68F0D977" w14:textId="77777777" w:rsidR="001446E2" w:rsidRDefault="001446E2" w:rsidP="0003690D">
            <w:pPr>
              <w:rPr>
                <w:b/>
              </w:rPr>
            </w:pPr>
            <w:r>
              <w:rPr>
                <w:b/>
              </w:rPr>
              <w:t>Vyučující</w:t>
            </w:r>
          </w:p>
        </w:tc>
        <w:tc>
          <w:tcPr>
            <w:tcW w:w="6769" w:type="dxa"/>
            <w:gridSpan w:val="8"/>
            <w:tcBorders>
              <w:bottom w:val="nil"/>
            </w:tcBorders>
          </w:tcPr>
          <w:p w14:paraId="7AD39C31" w14:textId="3F64860F" w:rsidR="001446E2" w:rsidRDefault="001446E2" w:rsidP="0003690D">
            <w:r>
              <w:t>doc. M.A. Vladimír Kovařík</w:t>
            </w:r>
            <w:r w:rsidR="006F6369">
              <w:t xml:space="preserve">, MgA. Jana </w:t>
            </w:r>
            <w:proofErr w:type="spellStart"/>
            <w:r w:rsidR="006F6369">
              <w:t>Kotikov</w:t>
            </w:r>
            <w:proofErr w:type="spellEnd"/>
          </w:p>
        </w:tc>
      </w:tr>
      <w:tr w:rsidR="001446E2" w14:paraId="544FC13E" w14:textId="77777777" w:rsidTr="0003690D">
        <w:trPr>
          <w:trHeight w:val="136"/>
        </w:trPr>
        <w:tc>
          <w:tcPr>
            <w:tcW w:w="9855" w:type="dxa"/>
            <w:gridSpan w:val="9"/>
            <w:tcBorders>
              <w:top w:val="nil"/>
            </w:tcBorders>
          </w:tcPr>
          <w:p w14:paraId="0667B9CE" w14:textId="77777777" w:rsidR="001446E2" w:rsidRDefault="001446E2" w:rsidP="0003690D"/>
        </w:tc>
      </w:tr>
      <w:tr w:rsidR="001446E2" w14:paraId="4B3D3FBD" w14:textId="77777777" w:rsidTr="005133EF">
        <w:tc>
          <w:tcPr>
            <w:tcW w:w="3086" w:type="dxa"/>
            <w:shd w:val="clear" w:color="auto" w:fill="F7CAAC"/>
          </w:tcPr>
          <w:p w14:paraId="12B54436" w14:textId="77777777" w:rsidR="001446E2" w:rsidRPr="001452AD" w:rsidRDefault="001446E2" w:rsidP="005133EF">
            <w:pPr>
              <w:jc w:val="both"/>
              <w:rPr>
                <w:b/>
                <w:highlight w:val="yellow"/>
              </w:rPr>
            </w:pPr>
            <w:r w:rsidRPr="009B48E7">
              <w:rPr>
                <w:b/>
              </w:rPr>
              <w:t>Hlavní témata a výsledky učení</w:t>
            </w:r>
          </w:p>
        </w:tc>
        <w:tc>
          <w:tcPr>
            <w:tcW w:w="6769" w:type="dxa"/>
            <w:gridSpan w:val="8"/>
            <w:tcBorders>
              <w:bottom w:val="nil"/>
            </w:tcBorders>
          </w:tcPr>
          <w:p w14:paraId="4F06998B" w14:textId="77777777" w:rsidR="001446E2" w:rsidRPr="001452AD" w:rsidRDefault="001446E2" w:rsidP="005133EF">
            <w:pPr>
              <w:jc w:val="both"/>
              <w:rPr>
                <w:highlight w:val="yellow"/>
              </w:rPr>
            </w:pPr>
          </w:p>
        </w:tc>
      </w:tr>
      <w:tr w:rsidR="001446E2" w14:paraId="3B4E743B" w14:textId="77777777" w:rsidTr="005133EF">
        <w:trPr>
          <w:trHeight w:val="2197"/>
        </w:trPr>
        <w:tc>
          <w:tcPr>
            <w:tcW w:w="9855" w:type="dxa"/>
            <w:gridSpan w:val="9"/>
            <w:tcBorders>
              <w:top w:val="nil"/>
              <w:bottom w:val="single" w:sz="4" w:space="0" w:color="auto"/>
            </w:tcBorders>
          </w:tcPr>
          <w:p w14:paraId="1DB70D33" w14:textId="77777777" w:rsidR="006C0706" w:rsidRPr="00C90EB6" w:rsidRDefault="006C0706" w:rsidP="006C0706">
            <w:pPr>
              <w:jc w:val="both"/>
              <w:rPr>
                <w:b/>
                <w:bCs/>
              </w:rPr>
            </w:pPr>
            <w:r w:rsidRPr="00C90EB6">
              <w:rPr>
                <w:b/>
                <w:bCs/>
              </w:rPr>
              <w:t>Témata:</w:t>
            </w:r>
          </w:p>
          <w:p w14:paraId="1282277C" w14:textId="77777777" w:rsidR="006C0706" w:rsidRDefault="006C0706" w:rsidP="006C0706">
            <w:pPr>
              <w:ind w:left="214"/>
            </w:pPr>
            <w:r>
              <w:t>1.-13.  - pochopení principů práce s informacemi</w:t>
            </w:r>
          </w:p>
          <w:p w14:paraId="26317E3D" w14:textId="1A86699C" w:rsidR="006C0706" w:rsidRDefault="006C0706" w:rsidP="006C0706">
            <w:pPr>
              <w:spacing w:after="120"/>
              <w:ind w:left="781" w:hanging="251"/>
              <w:rPr>
                <w:b/>
                <w:color w:val="FF0000"/>
              </w:rPr>
            </w:pPr>
            <w:r>
              <w:t xml:space="preserve">     -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53C4BADB" w14:textId="77777777" w:rsidR="006C0706" w:rsidRPr="00C90EB6" w:rsidRDefault="006C0706" w:rsidP="006C0706">
            <w:pPr>
              <w:jc w:val="both"/>
              <w:rPr>
                <w:b/>
                <w:bCs/>
              </w:rPr>
            </w:pPr>
            <w:r w:rsidRPr="00C90EB6">
              <w:rPr>
                <w:b/>
                <w:bCs/>
              </w:rPr>
              <w:t>Výsledky učení:</w:t>
            </w:r>
          </w:p>
          <w:p w14:paraId="3D415573" w14:textId="77777777" w:rsidR="006C0706" w:rsidRDefault="006C0706" w:rsidP="006C0706">
            <w:pPr>
              <w:jc w:val="both"/>
            </w:pPr>
            <w:r>
              <w:t>Odborné znalosti – po absolvování předmětu student umí:</w:t>
            </w:r>
          </w:p>
          <w:p w14:paraId="0E77FA37" w14:textId="77777777" w:rsidR="006C0706" w:rsidRDefault="006C0706" w:rsidP="004C352E">
            <w:pPr>
              <w:pStyle w:val="Odstavecseseznamem"/>
              <w:numPr>
                <w:ilvl w:val="0"/>
                <w:numId w:val="29"/>
              </w:numPr>
              <w:jc w:val="both"/>
            </w:pPr>
            <w:r>
              <w:t>definovat klíčové pojmy tvořící teoretický základ pro vypracování úkolu</w:t>
            </w:r>
          </w:p>
          <w:p w14:paraId="2BC6D6DD" w14:textId="77777777" w:rsidR="006C0706" w:rsidRDefault="006C0706" w:rsidP="004C352E">
            <w:pPr>
              <w:pStyle w:val="Odstavecseseznamem"/>
              <w:numPr>
                <w:ilvl w:val="0"/>
                <w:numId w:val="29"/>
              </w:numPr>
              <w:jc w:val="both"/>
            </w:pPr>
            <w:r>
              <w:t>zdůvodnit volbu použitých technologií a materiálů využitých pro zpracování úkolu</w:t>
            </w:r>
          </w:p>
          <w:p w14:paraId="062DAFAF" w14:textId="77777777" w:rsidR="006C0706" w:rsidRDefault="006C0706" w:rsidP="004C352E">
            <w:pPr>
              <w:pStyle w:val="Odstavecseseznamem"/>
              <w:numPr>
                <w:ilvl w:val="0"/>
                <w:numId w:val="29"/>
              </w:numPr>
              <w:jc w:val="both"/>
            </w:pPr>
            <w:r>
              <w:t>popsat metody použité při zpracování úkolu</w:t>
            </w:r>
          </w:p>
          <w:p w14:paraId="21B9866C" w14:textId="4025FAB1" w:rsidR="006C0706" w:rsidRDefault="006C0706" w:rsidP="004C352E">
            <w:pPr>
              <w:pStyle w:val="Odstavecseseznamem"/>
              <w:numPr>
                <w:ilvl w:val="0"/>
                <w:numId w:val="29"/>
              </w:numPr>
              <w:jc w:val="both"/>
            </w:pPr>
            <w:r>
              <w:t>zdůvodnit volbu způsobu vizualizace</w:t>
            </w:r>
          </w:p>
          <w:p w14:paraId="2C17D8CA" w14:textId="337B0E1D" w:rsidR="006C0706" w:rsidRDefault="006C0706" w:rsidP="004C352E">
            <w:pPr>
              <w:pStyle w:val="Odstavecseseznamem"/>
              <w:numPr>
                <w:ilvl w:val="0"/>
                <w:numId w:val="29"/>
              </w:numPr>
              <w:jc w:val="both"/>
            </w:pPr>
            <w:r>
              <w:t>vyjmenovat etické otázky pojící se s řešením</w:t>
            </w:r>
          </w:p>
          <w:p w14:paraId="29E48517" w14:textId="77777777" w:rsidR="006C0706" w:rsidRDefault="006C0706" w:rsidP="006C0706">
            <w:pPr>
              <w:jc w:val="both"/>
            </w:pPr>
            <w:r>
              <w:t>Odborné dovednosti – po absolvování předmětu student umí:</w:t>
            </w:r>
          </w:p>
          <w:p w14:paraId="3ED296AD" w14:textId="77777777" w:rsidR="006C0706" w:rsidRDefault="006C0706" w:rsidP="004C352E">
            <w:pPr>
              <w:pStyle w:val="Odstavecseseznamem"/>
              <w:numPr>
                <w:ilvl w:val="0"/>
                <w:numId w:val="30"/>
              </w:numPr>
              <w:jc w:val="both"/>
            </w:pPr>
            <w:r>
              <w:t>identifikovat problém</w:t>
            </w:r>
          </w:p>
          <w:p w14:paraId="2FEB4417" w14:textId="77777777" w:rsidR="006C0706" w:rsidRDefault="006C0706" w:rsidP="004C352E">
            <w:pPr>
              <w:pStyle w:val="Odstavecseseznamem"/>
              <w:numPr>
                <w:ilvl w:val="0"/>
                <w:numId w:val="30"/>
              </w:numPr>
              <w:jc w:val="both"/>
            </w:pPr>
            <w:r>
              <w:t>aplikovat poznatky ze studia</w:t>
            </w:r>
          </w:p>
          <w:p w14:paraId="6F9FE6A4" w14:textId="27C809A0" w:rsidR="006C0706" w:rsidRDefault="006C0706" w:rsidP="004C352E">
            <w:pPr>
              <w:pStyle w:val="Odstavecseseznamem"/>
              <w:numPr>
                <w:ilvl w:val="0"/>
                <w:numId w:val="30"/>
              </w:numPr>
              <w:jc w:val="both"/>
            </w:pPr>
            <w:r>
              <w:t>analyzovat stávající stav řešené problematiky</w:t>
            </w:r>
          </w:p>
          <w:p w14:paraId="64601BEF" w14:textId="77777777" w:rsidR="006C0706" w:rsidRDefault="006C0706" w:rsidP="004C352E">
            <w:pPr>
              <w:pStyle w:val="Odstavecseseznamem"/>
              <w:numPr>
                <w:ilvl w:val="0"/>
                <w:numId w:val="30"/>
              </w:numPr>
              <w:jc w:val="both"/>
            </w:pPr>
            <w:r>
              <w:t>navrhnout alternativy / možností řešení</w:t>
            </w:r>
          </w:p>
          <w:p w14:paraId="561C917D" w14:textId="77777777" w:rsidR="006C0706" w:rsidRDefault="006C0706" w:rsidP="004C352E">
            <w:pPr>
              <w:pStyle w:val="Odstavecseseznamem"/>
              <w:numPr>
                <w:ilvl w:val="0"/>
                <w:numId w:val="30"/>
              </w:numPr>
              <w:jc w:val="both"/>
            </w:pPr>
            <w:r>
              <w:t>vyhodnotit navržené možnosti – vybrat optimální řešení</w:t>
            </w:r>
          </w:p>
          <w:p w14:paraId="09CDE81E" w14:textId="4F1CE022" w:rsidR="001446E2" w:rsidRPr="005A0406" w:rsidRDefault="006C0706" w:rsidP="004C352E">
            <w:pPr>
              <w:pStyle w:val="Odstavecseseznamem"/>
              <w:numPr>
                <w:ilvl w:val="0"/>
                <w:numId w:val="30"/>
              </w:numPr>
              <w:jc w:val="both"/>
            </w:pPr>
            <w:r>
              <w:t>realizovat návrh / model, resp. prototyp a prezentovat projekt</w:t>
            </w:r>
          </w:p>
        </w:tc>
      </w:tr>
      <w:tr w:rsidR="001446E2" w14:paraId="1CFEEED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BCDD127" w14:textId="77777777" w:rsidR="001446E2" w:rsidRPr="001452AD" w:rsidRDefault="001446E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31DD9737" w14:textId="77777777" w:rsidR="001446E2" w:rsidRPr="001452AD" w:rsidRDefault="001446E2" w:rsidP="005133EF">
            <w:pPr>
              <w:jc w:val="both"/>
              <w:rPr>
                <w:highlight w:val="yellow"/>
              </w:rPr>
            </w:pPr>
          </w:p>
        </w:tc>
      </w:tr>
      <w:tr w:rsidR="001446E2" w14:paraId="4360518D" w14:textId="77777777" w:rsidTr="00556253">
        <w:trPr>
          <w:trHeight w:val="425"/>
        </w:trPr>
        <w:tc>
          <w:tcPr>
            <w:tcW w:w="9855" w:type="dxa"/>
            <w:gridSpan w:val="9"/>
            <w:tcBorders>
              <w:top w:val="nil"/>
              <w:bottom w:val="single" w:sz="4" w:space="0" w:color="auto"/>
            </w:tcBorders>
          </w:tcPr>
          <w:p w14:paraId="189D346C" w14:textId="77777777" w:rsidR="00556253" w:rsidRDefault="00556253" w:rsidP="00556253">
            <w:pPr>
              <w:jc w:val="both"/>
            </w:pPr>
            <w:r>
              <w:t>Pro dosažení odborných znalostí a dovedností je užívána vyučovací metoda individuální práce studenta.</w:t>
            </w:r>
          </w:p>
          <w:p w14:paraId="7B1DDAD0" w14:textId="61F0DC23" w:rsidR="001446E2" w:rsidRDefault="00556253" w:rsidP="00556253">
            <w:pPr>
              <w:jc w:val="both"/>
            </w:pPr>
            <w:r>
              <w:t>Odborné znalosti a dovednosti dosažené studiem předmětu jsou ověřovány analýzou výkonů studenta.</w:t>
            </w:r>
          </w:p>
        </w:tc>
      </w:tr>
      <w:tr w:rsidR="001446E2" w14:paraId="4F451F60" w14:textId="77777777" w:rsidTr="005133EF">
        <w:trPr>
          <w:trHeight w:val="265"/>
        </w:trPr>
        <w:tc>
          <w:tcPr>
            <w:tcW w:w="3653" w:type="dxa"/>
            <w:gridSpan w:val="3"/>
            <w:tcBorders>
              <w:top w:val="single" w:sz="4" w:space="0" w:color="auto"/>
            </w:tcBorders>
            <w:shd w:val="clear" w:color="auto" w:fill="F7CAAC"/>
          </w:tcPr>
          <w:p w14:paraId="61256EF4" w14:textId="77777777" w:rsidR="001446E2" w:rsidRDefault="001446E2" w:rsidP="005133EF">
            <w:pPr>
              <w:jc w:val="both"/>
            </w:pPr>
            <w:r>
              <w:rPr>
                <w:b/>
              </w:rPr>
              <w:t>Studijní literatura a studijní pomůcky</w:t>
            </w:r>
          </w:p>
        </w:tc>
        <w:tc>
          <w:tcPr>
            <w:tcW w:w="6202" w:type="dxa"/>
            <w:gridSpan w:val="6"/>
            <w:tcBorders>
              <w:top w:val="single" w:sz="4" w:space="0" w:color="auto"/>
              <w:bottom w:val="nil"/>
            </w:tcBorders>
          </w:tcPr>
          <w:p w14:paraId="741E7395" w14:textId="77777777" w:rsidR="001446E2" w:rsidRDefault="001446E2" w:rsidP="005133EF">
            <w:pPr>
              <w:jc w:val="both"/>
            </w:pPr>
          </w:p>
        </w:tc>
      </w:tr>
      <w:tr w:rsidR="001446E2" w14:paraId="688CF994" w14:textId="77777777" w:rsidTr="00556253">
        <w:trPr>
          <w:trHeight w:val="392"/>
        </w:trPr>
        <w:tc>
          <w:tcPr>
            <w:tcW w:w="9855" w:type="dxa"/>
            <w:gridSpan w:val="9"/>
            <w:tcBorders>
              <w:top w:val="nil"/>
            </w:tcBorders>
          </w:tcPr>
          <w:p w14:paraId="3C400864" w14:textId="77777777" w:rsidR="001446E2" w:rsidRDefault="001446E2" w:rsidP="005133EF">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p w14:paraId="7F8EB0D4" w14:textId="77777777" w:rsidR="00EC02D1" w:rsidRDefault="00EC02D1" w:rsidP="00EC02D1">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2022A051" w14:textId="77777777" w:rsidR="00EC02D1" w:rsidRPr="00855CDD" w:rsidRDefault="00EC02D1" w:rsidP="00EC02D1">
            <w:pPr>
              <w:pStyle w:val="Bezmezer"/>
              <w:rPr>
                <w:color w:val="000000"/>
              </w:rPr>
            </w:pPr>
            <w:r w:rsidRPr="00855CDD">
              <w:rPr>
                <w:color w:val="000000"/>
              </w:rPr>
              <w:t xml:space="preserve">BECKER, Howard S. </w:t>
            </w:r>
            <w:proofErr w:type="spellStart"/>
            <w:r w:rsidRPr="00B7251A">
              <w:rPr>
                <w:i/>
                <w:iCs/>
                <w:color w:val="000000"/>
              </w:rPr>
              <w:t>Writing</w:t>
            </w:r>
            <w:proofErr w:type="spellEnd"/>
            <w:r w:rsidRPr="00B7251A">
              <w:rPr>
                <w:i/>
                <w:iCs/>
                <w:color w:val="000000"/>
              </w:rPr>
              <w:t xml:space="preserve"> </w:t>
            </w:r>
            <w:proofErr w:type="spellStart"/>
            <w:r w:rsidRPr="00B7251A">
              <w:rPr>
                <w:i/>
                <w:iCs/>
                <w:color w:val="000000"/>
              </w:rPr>
              <w:t>for</w:t>
            </w:r>
            <w:proofErr w:type="spellEnd"/>
            <w:r w:rsidRPr="00B7251A">
              <w:rPr>
                <w:i/>
                <w:iCs/>
                <w:color w:val="000000"/>
              </w:rPr>
              <w:t xml:space="preserve"> </w:t>
            </w:r>
            <w:proofErr w:type="spellStart"/>
            <w:r w:rsidRPr="00B7251A">
              <w:rPr>
                <w:i/>
                <w:iCs/>
                <w:color w:val="000000"/>
              </w:rPr>
              <w:t>Social</w:t>
            </w:r>
            <w:proofErr w:type="spellEnd"/>
            <w:r w:rsidRPr="00B7251A">
              <w:rPr>
                <w:i/>
                <w:iCs/>
                <w:color w:val="000000"/>
              </w:rPr>
              <w:t xml:space="preserve"> </w:t>
            </w:r>
            <w:proofErr w:type="spellStart"/>
            <w:r w:rsidRPr="00B7251A">
              <w:rPr>
                <w:i/>
                <w:iCs/>
                <w:color w:val="000000"/>
              </w:rPr>
              <w:t>Scientists</w:t>
            </w:r>
            <w:proofErr w:type="spellEnd"/>
            <w:r w:rsidRPr="00B7251A">
              <w:rPr>
                <w:i/>
                <w:iCs/>
                <w:color w:val="000000"/>
              </w:rPr>
              <w:t xml:space="preserve">: </w:t>
            </w:r>
            <w:proofErr w:type="spellStart"/>
            <w:r w:rsidRPr="00B7251A">
              <w:rPr>
                <w:i/>
                <w:iCs/>
                <w:color w:val="000000"/>
              </w:rPr>
              <w:t>How</w:t>
            </w:r>
            <w:proofErr w:type="spellEnd"/>
            <w:r w:rsidRPr="00B7251A">
              <w:rPr>
                <w:i/>
                <w:iCs/>
                <w:color w:val="000000"/>
              </w:rPr>
              <w:t xml:space="preserve"> to Start and </w:t>
            </w:r>
            <w:proofErr w:type="spellStart"/>
            <w:r w:rsidRPr="00B7251A">
              <w:rPr>
                <w:i/>
                <w:iCs/>
                <w:color w:val="000000"/>
              </w:rPr>
              <w:t>Finish</w:t>
            </w:r>
            <w:proofErr w:type="spellEnd"/>
            <w:r w:rsidRPr="00B7251A">
              <w:rPr>
                <w:i/>
                <w:iCs/>
                <w:color w:val="000000"/>
              </w:rPr>
              <w:t xml:space="preserve"> </w:t>
            </w:r>
            <w:proofErr w:type="spellStart"/>
            <w:r w:rsidRPr="00B7251A">
              <w:rPr>
                <w:i/>
                <w:iCs/>
                <w:color w:val="000000"/>
              </w:rPr>
              <w:t>Your</w:t>
            </w:r>
            <w:proofErr w:type="spellEnd"/>
            <w:r w:rsidRPr="00B7251A">
              <w:rPr>
                <w:i/>
                <w:iCs/>
                <w:color w:val="000000"/>
              </w:rPr>
              <w:t xml:space="preserve"> Thesis, </w:t>
            </w:r>
            <w:proofErr w:type="spellStart"/>
            <w:r w:rsidRPr="00B7251A">
              <w:rPr>
                <w:i/>
                <w:iCs/>
                <w:color w:val="000000"/>
              </w:rPr>
              <w:t>Book</w:t>
            </w:r>
            <w:proofErr w:type="spellEnd"/>
            <w:r w:rsidRPr="00B7251A">
              <w:rPr>
                <w:i/>
                <w:iCs/>
                <w:color w:val="000000"/>
              </w:rPr>
              <w:t xml:space="preserve">, </w:t>
            </w:r>
            <w:proofErr w:type="spellStart"/>
            <w:r w:rsidRPr="00B7251A">
              <w:rPr>
                <w:i/>
                <w:iCs/>
                <w:color w:val="000000"/>
              </w:rPr>
              <w:t>or</w:t>
            </w:r>
            <w:proofErr w:type="spellEnd"/>
            <w:r w:rsidRPr="00B7251A">
              <w:rPr>
                <w:i/>
                <w:iCs/>
                <w:color w:val="000000"/>
              </w:rPr>
              <w:t xml:space="preserve"> </w:t>
            </w:r>
            <w:proofErr w:type="spellStart"/>
            <w:r w:rsidRPr="00B7251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6B6CFB18" w14:textId="77777777" w:rsidR="00EC02D1" w:rsidRPr="00D12D5B" w:rsidRDefault="00EC02D1" w:rsidP="00EC02D1">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4EE9C659" w14:textId="77777777" w:rsidR="00EC02D1" w:rsidRPr="00250D7B" w:rsidRDefault="00EC02D1" w:rsidP="00EC02D1">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Methodologies</w:t>
            </w:r>
            <w:proofErr w:type="spellEnd"/>
            <w:r w:rsidRPr="00B7251A">
              <w:rPr>
                <w:i/>
                <w:iCs/>
                <w:color w:val="000000"/>
              </w:rPr>
              <w:t xml:space="preserve">: An </w:t>
            </w:r>
            <w:proofErr w:type="spellStart"/>
            <w:r w:rsidRPr="00B7251A">
              <w:rPr>
                <w:i/>
                <w:iCs/>
                <w:color w:val="000000"/>
              </w:rPr>
              <w:t>Introduction</w:t>
            </w:r>
            <w:proofErr w:type="spellEnd"/>
            <w:r w:rsidRPr="00B7251A">
              <w:rPr>
                <w:i/>
                <w:iCs/>
                <w:color w:val="000000"/>
              </w:rPr>
              <w:t xml:space="preserve"> to </w:t>
            </w:r>
            <w:proofErr w:type="spellStart"/>
            <w:r w:rsidRPr="00B7251A">
              <w:rPr>
                <w:i/>
                <w:iCs/>
                <w:color w:val="000000"/>
              </w:rPr>
              <w:t>Researching</w:t>
            </w:r>
            <w:proofErr w:type="spellEnd"/>
            <w:r w:rsidRPr="00B7251A">
              <w:rPr>
                <w:i/>
                <w:iCs/>
                <w:color w:val="000000"/>
              </w:rPr>
              <w:t xml:space="preserve"> </w:t>
            </w:r>
            <w:proofErr w:type="spellStart"/>
            <w:r w:rsidRPr="00B7251A">
              <w:rPr>
                <w:i/>
                <w:iCs/>
                <w:color w:val="000000"/>
              </w:rPr>
              <w:t>with</w:t>
            </w:r>
            <w:proofErr w:type="spellEnd"/>
            <w:r w:rsidRPr="00B7251A">
              <w:rPr>
                <w:i/>
                <w:iCs/>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796B1D45" w14:textId="77777777" w:rsidR="00EC02D1" w:rsidRDefault="00EC02D1" w:rsidP="00EC02D1">
            <w:pPr>
              <w:widowControl w:val="0"/>
              <w:rPr>
                <w:shd w:val="clear" w:color="auto" w:fill="FFFFFF"/>
              </w:rPr>
            </w:pPr>
            <w:r>
              <w:rPr>
                <w:b/>
                <w:bCs/>
                <w:shd w:val="clear" w:color="auto" w:fill="FFFFFF"/>
              </w:rPr>
              <w:t>Doporučená:</w:t>
            </w:r>
          </w:p>
          <w:p w14:paraId="1D4ED136" w14:textId="77777777" w:rsidR="00EC02D1" w:rsidRDefault="00EC02D1" w:rsidP="00EC02D1">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7E341843" w14:textId="77777777" w:rsidR="00EC02D1" w:rsidRDefault="00EC02D1" w:rsidP="00EC02D1">
            <w:pPr>
              <w:widowControl w:val="0"/>
              <w:rPr>
                <w:color w:val="000000"/>
                <w:shd w:val="clear" w:color="auto" w:fill="FFFFFF"/>
              </w:rPr>
            </w:pPr>
          </w:p>
          <w:p w14:paraId="73BCC2E1" w14:textId="06E79B0E" w:rsidR="00EC02D1" w:rsidRDefault="00EC02D1" w:rsidP="00EC02D1">
            <w:pPr>
              <w:widowControl w:val="0"/>
              <w:rPr>
                <w:shd w:val="clear" w:color="auto" w:fill="FFFFFF"/>
              </w:rPr>
            </w:pPr>
            <w:r>
              <w:rPr>
                <w:color w:val="000000"/>
                <w:shd w:val="clear" w:color="auto" w:fill="FFFFFF"/>
              </w:rPr>
              <w:lastRenderedPageBreak/>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29D196A5" w14:textId="69523C3B" w:rsidR="00EC02D1" w:rsidRPr="00B36C1A" w:rsidRDefault="00EC02D1" w:rsidP="00EC02D1">
            <w:pPr>
              <w:widowControl w:val="0"/>
              <w:rPr>
                <w:shd w:val="clear" w:color="auto" w:fill="FFFFFF"/>
              </w:rPr>
            </w:pPr>
            <w:r>
              <w:rPr>
                <w:color w:val="000000"/>
                <w:shd w:val="clear" w:color="auto" w:fill="FFFFFF"/>
              </w:rPr>
              <w:t>ISBN 978-0-9987070-3-7.</w:t>
            </w:r>
          </w:p>
        </w:tc>
      </w:tr>
      <w:tr w:rsidR="001446E2" w14:paraId="1C189039"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34F811B" w14:textId="77777777" w:rsidR="001446E2" w:rsidRDefault="001446E2" w:rsidP="005133EF">
            <w:pPr>
              <w:jc w:val="center"/>
              <w:rPr>
                <w:b/>
              </w:rPr>
            </w:pPr>
            <w:r>
              <w:rPr>
                <w:b/>
              </w:rPr>
              <w:lastRenderedPageBreak/>
              <w:t>Informace ke kombinované nebo distanční formě</w:t>
            </w:r>
          </w:p>
        </w:tc>
      </w:tr>
      <w:tr w:rsidR="001446E2" w14:paraId="1039AF32" w14:textId="77777777" w:rsidTr="005133EF">
        <w:tc>
          <w:tcPr>
            <w:tcW w:w="4787" w:type="dxa"/>
            <w:gridSpan w:val="4"/>
            <w:tcBorders>
              <w:top w:val="single" w:sz="2" w:space="0" w:color="auto"/>
            </w:tcBorders>
            <w:shd w:val="clear" w:color="auto" w:fill="F7CAAC"/>
          </w:tcPr>
          <w:p w14:paraId="7561A303" w14:textId="77777777" w:rsidR="001446E2" w:rsidRDefault="001446E2" w:rsidP="005133EF">
            <w:pPr>
              <w:jc w:val="both"/>
            </w:pPr>
            <w:r>
              <w:rPr>
                <w:b/>
              </w:rPr>
              <w:t>Rozsah konzultací (soustředění)</w:t>
            </w:r>
          </w:p>
        </w:tc>
        <w:tc>
          <w:tcPr>
            <w:tcW w:w="889" w:type="dxa"/>
            <w:tcBorders>
              <w:top w:val="single" w:sz="2" w:space="0" w:color="auto"/>
            </w:tcBorders>
          </w:tcPr>
          <w:p w14:paraId="3DB7A5CC" w14:textId="77777777" w:rsidR="001446E2" w:rsidRDefault="001446E2" w:rsidP="005133EF">
            <w:pPr>
              <w:jc w:val="both"/>
            </w:pPr>
          </w:p>
        </w:tc>
        <w:tc>
          <w:tcPr>
            <w:tcW w:w="4179" w:type="dxa"/>
            <w:gridSpan w:val="4"/>
            <w:tcBorders>
              <w:top w:val="single" w:sz="2" w:space="0" w:color="auto"/>
            </w:tcBorders>
            <w:shd w:val="clear" w:color="auto" w:fill="F7CAAC"/>
          </w:tcPr>
          <w:p w14:paraId="496058C1" w14:textId="77777777" w:rsidR="001446E2" w:rsidRDefault="001446E2" w:rsidP="005133EF">
            <w:pPr>
              <w:jc w:val="both"/>
              <w:rPr>
                <w:b/>
              </w:rPr>
            </w:pPr>
            <w:r>
              <w:rPr>
                <w:b/>
              </w:rPr>
              <w:t xml:space="preserve">hodin </w:t>
            </w:r>
          </w:p>
        </w:tc>
      </w:tr>
      <w:tr w:rsidR="001446E2" w14:paraId="554458FE" w14:textId="77777777" w:rsidTr="005133EF">
        <w:tc>
          <w:tcPr>
            <w:tcW w:w="9855" w:type="dxa"/>
            <w:gridSpan w:val="9"/>
            <w:shd w:val="clear" w:color="auto" w:fill="F7CAAC"/>
          </w:tcPr>
          <w:p w14:paraId="1002C4CB" w14:textId="77777777" w:rsidR="001446E2" w:rsidRDefault="001446E2" w:rsidP="005133EF">
            <w:pPr>
              <w:jc w:val="both"/>
              <w:rPr>
                <w:b/>
              </w:rPr>
            </w:pPr>
            <w:r>
              <w:rPr>
                <w:b/>
              </w:rPr>
              <w:t>Informace o způsobu kontaktu s vyučujícím</w:t>
            </w:r>
          </w:p>
        </w:tc>
      </w:tr>
      <w:tr w:rsidR="001446E2" w14:paraId="199FD336" w14:textId="77777777" w:rsidTr="005133EF">
        <w:trPr>
          <w:trHeight w:val="1373"/>
        </w:trPr>
        <w:tc>
          <w:tcPr>
            <w:tcW w:w="9855" w:type="dxa"/>
            <w:gridSpan w:val="9"/>
          </w:tcPr>
          <w:p w14:paraId="3A16D96C" w14:textId="77777777" w:rsidR="001446E2" w:rsidRDefault="001446E2" w:rsidP="005133EF">
            <w:pPr>
              <w:jc w:val="both"/>
            </w:pPr>
          </w:p>
        </w:tc>
      </w:tr>
    </w:tbl>
    <w:p w14:paraId="30F844B5" w14:textId="77777777" w:rsidR="001446E2" w:rsidRDefault="001446E2">
      <w:pPr>
        <w:spacing w:after="160" w:line="259" w:lineRule="auto"/>
      </w:pPr>
    </w:p>
    <w:p w14:paraId="3822FD6C" w14:textId="77777777" w:rsidR="00B36C1A" w:rsidRDefault="00B36C1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446E2" w14:paraId="23F24DB1" w14:textId="77777777" w:rsidTr="005133EF">
        <w:tc>
          <w:tcPr>
            <w:tcW w:w="9855" w:type="dxa"/>
            <w:gridSpan w:val="9"/>
            <w:tcBorders>
              <w:bottom w:val="double" w:sz="4" w:space="0" w:color="auto"/>
            </w:tcBorders>
            <w:shd w:val="clear" w:color="auto" w:fill="BDD6EE"/>
          </w:tcPr>
          <w:p w14:paraId="5A34501D" w14:textId="68F27297" w:rsidR="001446E2" w:rsidRDefault="001446E2" w:rsidP="005133EF">
            <w:pPr>
              <w:jc w:val="both"/>
              <w:rPr>
                <w:b/>
                <w:sz w:val="28"/>
              </w:rPr>
            </w:pPr>
            <w:r>
              <w:rPr>
                <w:b/>
                <w:sz w:val="28"/>
              </w:rPr>
              <w:lastRenderedPageBreak/>
              <w:t>B-III – Charakteristika studijního předmětu</w:t>
            </w:r>
          </w:p>
        </w:tc>
      </w:tr>
      <w:tr w:rsidR="001446E2" w14:paraId="74E6D617" w14:textId="77777777" w:rsidTr="005133EF">
        <w:tc>
          <w:tcPr>
            <w:tcW w:w="3086" w:type="dxa"/>
            <w:tcBorders>
              <w:top w:val="double" w:sz="4" w:space="0" w:color="auto"/>
            </w:tcBorders>
            <w:shd w:val="clear" w:color="auto" w:fill="F7CAAC"/>
          </w:tcPr>
          <w:p w14:paraId="219B3B05" w14:textId="77777777" w:rsidR="001446E2" w:rsidRDefault="001446E2" w:rsidP="0054489E">
            <w:pPr>
              <w:rPr>
                <w:b/>
              </w:rPr>
            </w:pPr>
            <w:r>
              <w:rPr>
                <w:b/>
              </w:rPr>
              <w:t>Název studijního předmětu</w:t>
            </w:r>
          </w:p>
        </w:tc>
        <w:tc>
          <w:tcPr>
            <w:tcW w:w="6769" w:type="dxa"/>
            <w:gridSpan w:val="8"/>
            <w:tcBorders>
              <w:top w:val="double" w:sz="4" w:space="0" w:color="auto"/>
            </w:tcBorders>
          </w:tcPr>
          <w:p w14:paraId="5B33FFBD" w14:textId="7D282B54" w:rsidR="001446E2" w:rsidRDefault="001446E2" w:rsidP="005133EF">
            <w:pPr>
              <w:jc w:val="both"/>
            </w:pPr>
            <w:r>
              <w:t xml:space="preserve">Klauzurní práce </w:t>
            </w:r>
            <w:r w:rsidR="001D6E59">
              <w:t>4</w:t>
            </w:r>
          </w:p>
        </w:tc>
      </w:tr>
      <w:tr w:rsidR="001446E2" w14:paraId="0A2BAEAE" w14:textId="77777777" w:rsidTr="005133EF">
        <w:tc>
          <w:tcPr>
            <w:tcW w:w="3086" w:type="dxa"/>
            <w:shd w:val="clear" w:color="auto" w:fill="F7CAAC"/>
          </w:tcPr>
          <w:p w14:paraId="56B027CA" w14:textId="77777777" w:rsidR="001446E2" w:rsidRDefault="001446E2" w:rsidP="0054489E">
            <w:pPr>
              <w:rPr>
                <w:b/>
              </w:rPr>
            </w:pPr>
            <w:r>
              <w:rPr>
                <w:b/>
              </w:rPr>
              <w:t>Typ předmětu</w:t>
            </w:r>
          </w:p>
        </w:tc>
        <w:tc>
          <w:tcPr>
            <w:tcW w:w="3406" w:type="dxa"/>
            <w:gridSpan w:val="5"/>
          </w:tcPr>
          <w:p w14:paraId="3EF35EE7" w14:textId="77777777" w:rsidR="001446E2" w:rsidRDefault="001446E2" w:rsidP="005133EF">
            <w:pPr>
              <w:jc w:val="both"/>
            </w:pPr>
            <w:r>
              <w:t>povinný</w:t>
            </w:r>
          </w:p>
        </w:tc>
        <w:tc>
          <w:tcPr>
            <w:tcW w:w="2695" w:type="dxa"/>
            <w:gridSpan w:val="2"/>
            <w:shd w:val="clear" w:color="auto" w:fill="F7CAAC"/>
          </w:tcPr>
          <w:p w14:paraId="198C9AB0" w14:textId="77777777" w:rsidR="001446E2" w:rsidRDefault="001446E2" w:rsidP="005133EF">
            <w:pPr>
              <w:jc w:val="both"/>
            </w:pPr>
            <w:r>
              <w:rPr>
                <w:b/>
              </w:rPr>
              <w:t>doporučený ročník / semestr</w:t>
            </w:r>
          </w:p>
        </w:tc>
        <w:tc>
          <w:tcPr>
            <w:tcW w:w="668" w:type="dxa"/>
          </w:tcPr>
          <w:p w14:paraId="42171273" w14:textId="2196AE12" w:rsidR="001446E2" w:rsidRDefault="001D6E59" w:rsidP="005133EF">
            <w:pPr>
              <w:jc w:val="both"/>
            </w:pPr>
            <w:r>
              <w:t>2</w:t>
            </w:r>
            <w:r w:rsidR="001446E2">
              <w:t>/</w:t>
            </w:r>
            <w:r>
              <w:t>L</w:t>
            </w:r>
            <w:r w:rsidR="001446E2">
              <w:t>S</w:t>
            </w:r>
          </w:p>
        </w:tc>
      </w:tr>
      <w:tr w:rsidR="001446E2" w14:paraId="3214CCE9" w14:textId="77777777" w:rsidTr="005133EF">
        <w:tc>
          <w:tcPr>
            <w:tcW w:w="3086" w:type="dxa"/>
            <w:shd w:val="clear" w:color="auto" w:fill="F7CAAC"/>
          </w:tcPr>
          <w:p w14:paraId="48D90813" w14:textId="77777777" w:rsidR="001446E2" w:rsidRDefault="001446E2" w:rsidP="0054489E">
            <w:pPr>
              <w:rPr>
                <w:b/>
              </w:rPr>
            </w:pPr>
            <w:r>
              <w:rPr>
                <w:b/>
              </w:rPr>
              <w:t>Rozsah studijního předmětu</w:t>
            </w:r>
          </w:p>
        </w:tc>
        <w:tc>
          <w:tcPr>
            <w:tcW w:w="1701" w:type="dxa"/>
            <w:gridSpan w:val="3"/>
          </w:tcPr>
          <w:p w14:paraId="4917A9F4" w14:textId="77777777" w:rsidR="001446E2" w:rsidRDefault="001446E2" w:rsidP="005133EF">
            <w:pPr>
              <w:jc w:val="both"/>
            </w:pPr>
            <w:r>
              <w:t>13c</w:t>
            </w:r>
          </w:p>
        </w:tc>
        <w:tc>
          <w:tcPr>
            <w:tcW w:w="889" w:type="dxa"/>
            <w:shd w:val="clear" w:color="auto" w:fill="F7CAAC"/>
          </w:tcPr>
          <w:p w14:paraId="2BDFC272" w14:textId="77777777" w:rsidR="001446E2" w:rsidRDefault="001446E2" w:rsidP="005133EF">
            <w:pPr>
              <w:jc w:val="both"/>
              <w:rPr>
                <w:b/>
              </w:rPr>
            </w:pPr>
            <w:r>
              <w:rPr>
                <w:b/>
              </w:rPr>
              <w:t xml:space="preserve">hod. </w:t>
            </w:r>
          </w:p>
        </w:tc>
        <w:tc>
          <w:tcPr>
            <w:tcW w:w="816" w:type="dxa"/>
          </w:tcPr>
          <w:p w14:paraId="423349DC" w14:textId="77777777" w:rsidR="001446E2" w:rsidRDefault="001446E2" w:rsidP="005133EF">
            <w:pPr>
              <w:jc w:val="both"/>
            </w:pPr>
            <w:r>
              <w:t>13</w:t>
            </w:r>
          </w:p>
        </w:tc>
        <w:tc>
          <w:tcPr>
            <w:tcW w:w="2156" w:type="dxa"/>
            <w:shd w:val="clear" w:color="auto" w:fill="F7CAAC"/>
          </w:tcPr>
          <w:p w14:paraId="44A54A79" w14:textId="77777777" w:rsidR="001446E2" w:rsidRDefault="001446E2" w:rsidP="005133EF">
            <w:pPr>
              <w:jc w:val="both"/>
              <w:rPr>
                <w:b/>
              </w:rPr>
            </w:pPr>
            <w:r>
              <w:rPr>
                <w:b/>
              </w:rPr>
              <w:t>kreditů</w:t>
            </w:r>
          </w:p>
        </w:tc>
        <w:tc>
          <w:tcPr>
            <w:tcW w:w="1207" w:type="dxa"/>
            <w:gridSpan w:val="2"/>
          </w:tcPr>
          <w:p w14:paraId="1426DDB9" w14:textId="77777777" w:rsidR="001446E2" w:rsidRDefault="001446E2" w:rsidP="005133EF">
            <w:pPr>
              <w:jc w:val="both"/>
            </w:pPr>
            <w:r>
              <w:t>5</w:t>
            </w:r>
          </w:p>
        </w:tc>
      </w:tr>
      <w:tr w:rsidR="001446E2" w14:paraId="702B9EE0" w14:textId="77777777" w:rsidTr="005133EF">
        <w:tc>
          <w:tcPr>
            <w:tcW w:w="3086" w:type="dxa"/>
            <w:shd w:val="clear" w:color="auto" w:fill="F7CAAC"/>
          </w:tcPr>
          <w:p w14:paraId="6305E427" w14:textId="77777777" w:rsidR="001446E2" w:rsidRDefault="001446E2" w:rsidP="0054489E">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40EA061" w14:textId="77777777" w:rsidR="001446E2" w:rsidRDefault="001446E2" w:rsidP="005133EF">
            <w:pPr>
              <w:jc w:val="both"/>
            </w:pPr>
          </w:p>
        </w:tc>
      </w:tr>
      <w:tr w:rsidR="001446E2" w14:paraId="523FF3C0" w14:textId="77777777" w:rsidTr="005133EF">
        <w:tc>
          <w:tcPr>
            <w:tcW w:w="3086" w:type="dxa"/>
            <w:shd w:val="clear" w:color="auto" w:fill="F7CAAC"/>
          </w:tcPr>
          <w:p w14:paraId="547AD81B" w14:textId="77777777" w:rsidR="001446E2" w:rsidRPr="005A0406" w:rsidRDefault="001446E2" w:rsidP="0054489E">
            <w:pPr>
              <w:rPr>
                <w:b/>
              </w:rPr>
            </w:pPr>
            <w:r w:rsidRPr="005A0406">
              <w:rPr>
                <w:b/>
              </w:rPr>
              <w:t>Způsob ověření výsledků učení</w:t>
            </w:r>
          </w:p>
        </w:tc>
        <w:tc>
          <w:tcPr>
            <w:tcW w:w="3406" w:type="dxa"/>
            <w:gridSpan w:val="5"/>
          </w:tcPr>
          <w:p w14:paraId="07C170D5" w14:textId="77777777" w:rsidR="001446E2" w:rsidRDefault="001446E2" w:rsidP="005133EF">
            <w:pPr>
              <w:jc w:val="both"/>
            </w:pPr>
            <w:r>
              <w:t>klauzurní zkouška</w:t>
            </w:r>
          </w:p>
        </w:tc>
        <w:tc>
          <w:tcPr>
            <w:tcW w:w="2156" w:type="dxa"/>
            <w:shd w:val="clear" w:color="auto" w:fill="F7CAAC"/>
          </w:tcPr>
          <w:p w14:paraId="231259DF" w14:textId="77777777" w:rsidR="001446E2" w:rsidRDefault="001446E2" w:rsidP="005133EF">
            <w:pPr>
              <w:jc w:val="both"/>
              <w:rPr>
                <w:b/>
              </w:rPr>
            </w:pPr>
            <w:r>
              <w:rPr>
                <w:b/>
              </w:rPr>
              <w:t>Forma výuky</w:t>
            </w:r>
          </w:p>
        </w:tc>
        <w:tc>
          <w:tcPr>
            <w:tcW w:w="1207" w:type="dxa"/>
            <w:gridSpan w:val="2"/>
          </w:tcPr>
          <w:p w14:paraId="120E8639" w14:textId="77777777" w:rsidR="001446E2" w:rsidRDefault="001446E2" w:rsidP="005133EF">
            <w:pPr>
              <w:jc w:val="both"/>
            </w:pPr>
            <w:r>
              <w:t>cvičení</w:t>
            </w:r>
          </w:p>
        </w:tc>
      </w:tr>
      <w:tr w:rsidR="001446E2" w14:paraId="0DCA3527" w14:textId="77777777" w:rsidTr="005133EF">
        <w:tc>
          <w:tcPr>
            <w:tcW w:w="3086" w:type="dxa"/>
            <w:shd w:val="clear" w:color="auto" w:fill="F7CAAC"/>
          </w:tcPr>
          <w:p w14:paraId="7A76EBAE" w14:textId="77777777" w:rsidR="001446E2" w:rsidRPr="005A0406" w:rsidRDefault="001446E2" w:rsidP="0054489E">
            <w:pPr>
              <w:rPr>
                <w:b/>
              </w:rPr>
            </w:pPr>
            <w:r w:rsidRPr="005A0406">
              <w:rPr>
                <w:b/>
              </w:rPr>
              <w:t>Forma způsobu ověření výsledků učení a další požadavky na studenta</w:t>
            </w:r>
          </w:p>
        </w:tc>
        <w:tc>
          <w:tcPr>
            <w:tcW w:w="6769" w:type="dxa"/>
            <w:gridSpan w:val="8"/>
            <w:tcBorders>
              <w:bottom w:val="nil"/>
            </w:tcBorders>
          </w:tcPr>
          <w:p w14:paraId="3F3C77BC" w14:textId="46057C70" w:rsidR="001446E2" w:rsidRDefault="001446E2" w:rsidP="005133EF">
            <w:pPr>
              <w:jc w:val="both"/>
            </w:pPr>
            <w:r>
              <w:t xml:space="preserve">Samostatné zpracování úkolů na základě studia dané problematiky a konzultací </w:t>
            </w:r>
            <w:r>
              <w:br/>
              <w:t xml:space="preserve">s vyučujícím, obhajoba autorského řešení, grafická dokumentace. Požadavky upřesňují dle charakteru zadaní pedagogové jednotlivých </w:t>
            </w:r>
            <w:r w:rsidR="0054489E">
              <w:t>ateliérů</w:t>
            </w:r>
            <w:r>
              <w:t>.</w:t>
            </w:r>
          </w:p>
        </w:tc>
      </w:tr>
      <w:tr w:rsidR="001446E2" w14:paraId="57D359D9" w14:textId="77777777" w:rsidTr="00E04847">
        <w:trPr>
          <w:trHeight w:val="218"/>
        </w:trPr>
        <w:tc>
          <w:tcPr>
            <w:tcW w:w="9855" w:type="dxa"/>
            <w:gridSpan w:val="9"/>
            <w:tcBorders>
              <w:top w:val="nil"/>
            </w:tcBorders>
          </w:tcPr>
          <w:p w14:paraId="2165C215" w14:textId="77777777" w:rsidR="001446E2" w:rsidRDefault="001446E2" w:rsidP="0054489E"/>
        </w:tc>
      </w:tr>
      <w:tr w:rsidR="001446E2" w14:paraId="12502561" w14:textId="77777777" w:rsidTr="005133EF">
        <w:trPr>
          <w:trHeight w:val="197"/>
        </w:trPr>
        <w:tc>
          <w:tcPr>
            <w:tcW w:w="3086" w:type="dxa"/>
            <w:tcBorders>
              <w:top w:val="nil"/>
            </w:tcBorders>
            <w:shd w:val="clear" w:color="auto" w:fill="F7CAAC"/>
          </w:tcPr>
          <w:p w14:paraId="622AB8D7" w14:textId="77777777" w:rsidR="001446E2" w:rsidRDefault="001446E2" w:rsidP="0054489E">
            <w:pPr>
              <w:rPr>
                <w:b/>
              </w:rPr>
            </w:pPr>
            <w:r>
              <w:rPr>
                <w:b/>
              </w:rPr>
              <w:t>Garant předmětu</w:t>
            </w:r>
          </w:p>
        </w:tc>
        <w:tc>
          <w:tcPr>
            <w:tcW w:w="6769" w:type="dxa"/>
            <w:gridSpan w:val="8"/>
            <w:tcBorders>
              <w:top w:val="nil"/>
            </w:tcBorders>
          </w:tcPr>
          <w:p w14:paraId="1C01F63C" w14:textId="77777777" w:rsidR="001446E2" w:rsidRDefault="001446E2" w:rsidP="005133EF">
            <w:pPr>
              <w:jc w:val="both"/>
            </w:pPr>
            <w:r>
              <w:t>doc. M.A. Vladimír Kovařík</w:t>
            </w:r>
          </w:p>
        </w:tc>
      </w:tr>
      <w:tr w:rsidR="001446E2" w14:paraId="694EA3C8" w14:textId="77777777" w:rsidTr="005133EF">
        <w:trPr>
          <w:trHeight w:val="243"/>
        </w:trPr>
        <w:tc>
          <w:tcPr>
            <w:tcW w:w="3086" w:type="dxa"/>
            <w:tcBorders>
              <w:top w:val="nil"/>
            </w:tcBorders>
            <w:shd w:val="clear" w:color="auto" w:fill="F7CAAC"/>
          </w:tcPr>
          <w:p w14:paraId="27B6BBF4" w14:textId="77777777" w:rsidR="001446E2" w:rsidRDefault="001446E2" w:rsidP="0054489E">
            <w:pPr>
              <w:rPr>
                <w:b/>
              </w:rPr>
            </w:pPr>
            <w:r>
              <w:rPr>
                <w:b/>
              </w:rPr>
              <w:t>Zapojení garanta do výuky předmětu</w:t>
            </w:r>
          </w:p>
        </w:tc>
        <w:tc>
          <w:tcPr>
            <w:tcW w:w="6769" w:type="dxa"/>
            <w:gridSpan w:val="8"/>
            <w:tcBorders>
              <w:top w:val="nil"/>
            </w:tcBorders>
          </w:tcPr>
          <w:p w14:paraId="28553E95" w14:textId="0E77B5FC" w:rsidR="001446E2" w:rsidRDefault="006F6369" w:rsidP="005133EF">
            <w:pPr>
              <w:jc w:val="both"/>
            </w:pPr>
            <w:r>
              <w:t>5</w:t>
            </w:r>
            <w:r w:rsidR="001446E2" w:rsidRPr="004E33FE">
              <w:t>0 %</w:t>
            </w:r>
          </w:p>
        </w:tc>
      </w:tr>
      <w:tr w:rsidR="001446E2" w14:paraId="0E54D3A6" w14:textId="77777777" w:rsidTr="005133EF">
        <w:tc>
          <w:tcPr>
            <w:tcW w:w="3086" w:type="dxa"/>
            <w:shd w:val="clear" w:color="auto" w:fill="F7CAAC"/>
          </w:tcPr>
          <w:p w14:paraId="08EE1EB4" w14:textId="77777777" w:rsidR="001446E2" w:rsidRDefault="001446E2" w:rsidP="0054489E">
            <w:pPr>
              <w:rPr>
                <w:b/>
              </w:rPr>
            </w:pPr>
            <w:r>
              <w:rPr>
                <w:b/>
              </w:rPr>
              <w:t>Vyučující</w:t>
            </w:r>
          </w:p>
        </w:tc>
        <w:tc>
          <w:tcPr>
            <w:tcW w:w="6769" w:type="dxa"/>
            <w:gridSpan w:val="8"/>
            <w:tcBorders>
              <w:bottom w:val="nil"/>
            </w:tcBorders>
          </w:tcPr>
          <w:p w14:paraId="73BCE665" w14:textId="77777777" w:rsidR="00995AC2" w:rsidRPr="00C036E9" w:rsidRDefault="001446E2" w:rsidP="0099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doc. M.A. Vladimír Kovařík</w:t>
            </w:r>
            <w:r w:rsidR="006F6369">
              <w:t xml:space="preserve">, </w:t>
            </w:r>
            <w:r w:rsidR="00995AC2">
              <w:t xml:space="preserve">MgA. Eva </w:t>
            </w:r>
            <w:proofErr w:type="spellStart"/>
            <w:r w:rsidR="00995AC2">
              <w:t>Klabalová</w:t>
            </w:r>
            <w:proofErr w:type="spellEnd"/>
            <w:r w:rsidR="00995AC2">
              <w:t>, Ph.D.</w:t>
            </w:r>
          </w:p>
          <w:p w14:paraId="321C9A36" w14:textId="40AE1B3C" w:rsidR="001446E2" w:rsidRDefault="001446E2" w:rsidP="005133EF">
            <w:pPr>
              <w:jc w:val="both"/>
            </w:pPr>
          </w:p>
        </w:tc>
      </w:tr>
      <w:tr w:rsidR="001446E2" w14:paraId="5BAA3DCE" w14:textId="77777777" w:rsidTr="0028015E">
        <w:trPr>
          <w:trHeight w:val="136"/>
        </w:trPr>
        <w:tc>
          <w:tcPr>
            <w:tcW w:w="9855" w:type="dxa"/>
            <w:gridSpan w:val="9"/>
            <w:tcBorders>
              <w:top w:val="nil"/>
            </w:tcBorders>
          </w:tcPr>
          <w:p w14:paraId="67484C76" w14:textId="77777777" w:rsidR="001446E2" w:rsidRDefault="001446E2" w:rsidP="0054489E"/>
        </w:tc>
      </w:tr>
      <w:tr w:rsidR="001446E2" w14:paraId="1B394F11" w14:textId="77777777" w:rsidTr="005133EF">
        <w:tc>
          <w:tcPr>
            <w:tcW w:w="3086" w:type="dxa"/>
            <w:shd w:val="clear" w:color="auto" w:fill="F7CAAC"/>
          </w:tcPr>
          <w:p w14:paraId="2D11FA1A" w14:textId="77777777" w:rsidR="001446E2" w:rsidRPr="001452AD" w:rsidRDefault="001446E2" w:rsidP="0054489E">
            <w:pPr>
              <w:rPr>
                <w:b/>
                <w:highlight w:val="yellow"/>
              </w:rPr>
            </w:pPr>
            <w:r w:rsidRPr="009B48E7">
              <w:rPr>
                <w:b/>
              </w:rPr>
              <w:t>Hlavní témata a výsledky učení</w:t>
            </w:r>
          </w:p>
        </w:tc>
        <w:tc>
          <w:tcPr>
            <w:tcW w:w="6769" w:type="dxa"/>
            <w:gridSpan w:val="8"/>
            <w:tcBorders>
              <w:bottom w:val="nil"/>
            </w:tcBorders>
          </w:tcPr>
          <w:p w14:paraId="25B4915C" w14:textId="77777777" w:rsidR="001446E2" w:rsidRPr="001452AD" w:rsidRDefault="001446E2" w:rsidP="005133EF">
            <w:pPr>
              <w:jc w:val="both"/>
              <w:rPr>
                <w:highlight w:val="yellow"/>
              </w:rPr>
            </w:pPr>
          </w:p>
        </w:tc>
      </w:tr>
      <w:tr w:rsidR="001446E2" w14:paraId="333A95AA" w14:textId="77777777" w:rsidTr="005133EF">
        <w:trPr>
          <w:trHeight w:val="2197"/>
        </w:trPr>
        <w:tc>
          <w:tcPr>
            <w:tcW w:w="9855" w:type="dxa"/>
            <w:gridSpan w:val="9"/>
            <w:tcBorders>
              <w:top w:val="nil"/>
              <w:bottom w:val="single" w:sz="4" w:space="0" w:color="auto"/>
            </w:tcBorders>
          </w:tcPr>
          <w:p w14:paraId="556CCFC3" w14:textId="77777777" w:rsidR="006C0706" w:rsidRPr="00C90EB6" w:rsidRDefault="006C0706" w:rsidP="006C0706">
            <w:pPr>
              <w:jc w:val="both"/>
              <w:rPr>
                <w:b/>
                <w:bCs/>
              </w:rPr>
            </w:pPr>
            <w:r w:rsidRPr="00C90EB6">
              <w:rPr>
                <w:b/>
                <w:bCs/>
              </w:rPr>
              <w:t>Témata:</w:t>
            </w:r>
          </w:p>
          <w:p w14:paraId="4A6B54F7" w14:textId="77777777" w:rsidR="006C0706" w:rsidRDefault="006C0706" w:rsidP="006C0706">
            <w:pPr>
              <w:ind w:left="214"/>
            </w:pPr>
            <w:r>
              <w:t>1.-13.  - pochopení principů práce s informacemi</w:t>
            </w:r>
          </w:p>
          <w:p w14:paraId="12A75B81" w14:textId="318E400B" w:rsidR="006C0706" w:rsidRDefault="006C0706" w:rsidP="006C0706">
            <w:pPr>
              <w:spacing w:after="120"/>
              <w:ind w:left="781" w:hanging="251"/>
              <w:rPr>
                <w:b/>
                <w:color w:val="FF0000"/>
              </w:rPr>
            </w:pPr>
            <w:r>
              <w:t xml:space="preserve">     -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396E1A30" w14:textId="77777777" w:rsidR="006C0706" w:rsidRPr="00C90EB6" w:rsidRDefault="006C0706" w:rsidP="006C0706">
            <w:pPr>
              <w:jc w:val="both"/>
              <w:rPr>
                <w:b/>
                <w:bCs/>
              </w:rPr>
            </w:pPr>
            <w:r w:rsidRPr="00C90EB6">
              <w:rPr>
                <w:b/>
                <w:bCs/>
              </w:rPr>
              <w:t>Výsledky učení:</w:t>
            </w:r>
          </w:p>
          <w:p w14:paraId="4FEF715D" w14:textId="77777777" w:rsidR="006C0706" w:rsidRDefault="006C0706" w:rsidP="006C0706">
            <w:pPr>
              <w:jc w:val="both"/>
            </w:pPr>
            <w:r>
              <w:t>Odborné znalosti – po absolvování předmětu student umí:</w:t>
            </w:r>
          </w:p>
          <w:p w14:paraId="2FDCD307" w14:textId="77777777" w:rsidR="006C0706" w:rsidRDefault="006C0706" w:rsidP="004C352E">
            <w:pPr>
              <w:pStyle w:val="Odstavecseseznamem"/>
              <w:numPr>
                <w:ilvl w:val="0"/>
                <w:numId w:val="29"/>
              </w:numPr>
              <w:jc w:val="both"/>
            </w:pPr>
            <w:r>
              <w:t>definovat klíčové pojmy tvořící teoretický základ pro vypracování úkolu</w:t>
            </w:r>
          </w:p>
          <w:p w14:paraId="45989001" w14:textId="77777777" w:rsidR="006C0706" w:rsidRDefault="006C0706" w:rsidP="004C352E">
            <w:pPr>
              <w:pStyle w:val="Odstavecseseznamem"/>
              <w:numPr>
                <w:ilvl w:val="0"/>
                <w:numId w:val="29"/>
              </w:numPr>
              <w:jc w:val="both"/>
            </w:pPr>
            <w:r>
              <w:t>zdůvodnit volbu použitých technologií a materiálů využitých pro zpracování úkolu</w:t>
            </w:r>
          </w:p>
          <w:p w14:paraId="08D955C0" w14:textId="77777777" w:rsidR="006C0706" w:rsidRDefault="006C0706" w:rsidP="004C352E">
            <w:pPr>
              <w:pStyle w:val="Odstavecseseznamem"/>
              <w:numPr>
                <w:ilvl w:val="0"/>
                <w:numId w:val="29"/>
              </w:numPr>
              <w:jc w:val="both"/>
            </w:pPr>
            <w:r>
              <w:t>popsat metody použité při zpracování úkolu</w:t>
            </w:r>
          </w:p>
          <w:p w14:paraId="14BB62FF" w14:textId="393BAC94" w:rsidR="006C0706" w:rsidRDefault="006C0706" w:rsidP="004C352E">
            <w:pPr>
              <w:pStyle w:val="Odstavecseseznamem"/>
              <w:numPr>
                <w:ilvl w:val="0"/>
                <w:numId w:val="29"/>
              </w:numPr>
              <w:jc w:val="both"/>
            </w:pPr>
            <w:r>
              <w:t>zdůvodnit volbu způsobu vizualizace</w:t>
            </w:r>
          </w:p>
          <w:p w14:paraId="47FF9B9F" w14:textId="43758019" w:rsidR="006C0706" w:rsidRDefault="006C0706" w:rsidP="004C352E">
            <w:pPr>
              <w:pStyle w:val="Odstavecseseznamem"/>
              <w:numPr>
                <w:ilvl w:val="0"/>
                <w:numId w:val="29"/>
              </w:numPr>
              <w:jc w:val="both"/>
            </w:pPr>
            <w:r>
              <w:t>vyjmenovat etické otázky pojící se s řešením</w:t>
            </w:r>
          </w:p>
          <w:p w14:paraId="3401F69C" w14:textId="77777777" w:rsidR="006C0706" w:rsidRDefault="006C0706" w:rsidP="006C0706">
            <w:pPr>
              <w:jc w:val="both"/>
            </w:pPr>
            <w:r>
              <w:t>Odborné dovednosti – po absolvování předmětu student umí:</w:t>
            </w:r>
          </w:p>
          <w:p w14:paraId="4A5E7BF7" w14:textId="77777777" w:rsidR="006C0706" w:rsidRDefault="006C0706" w:rsidP="004C352E">
            <w:pPr>
              <w:pStyle w:val="Odstavecseseznamem"/>
              <w:numPr>
                <w:ilvl w:val="0"/>
                <w:numId w:val="30"/>
              </w:numPr>
              <w:jc w:val="both"/>
            </w:pPr>
            <w:r>
              <w:t>identifikovat problém</w:t>
            </w:r>
          </w:p>
          <w:p w14:paraId="25C67C89" w14:textId="77777777" w:rsidR="006C0706" w:rsidRDefault="006C0706" w:rsidP="004C352E">
            <w:pPr>
              <w:pStyle w:val="Odstavecseseznamem"/>
              <w:numPr>
                <w:ilvl w:val="0"/>
                <w:numId w:val="30"/>
              </w:numPr>
              <w:jc w:val="both"/>
            </w:pPr>
            <w:r>
              <w:t>aplikovat poznatky ze studia</w:t>
            </w:r>
          </w:p>
          <w:p w14:paraId="4AA46A63" w14:textId="415887A7" w:rsidR="006C0706" w:rsidRDefault="006C0706" w:rsidP="004C352E">
            <w:pPr>
              <w:pStyle w:val="Odstavecseseznamem"/>
              <w:numPr>
                <w:ilvl w:val="0"/>
                <w:numId w:val="30"/>
              </w:numPr>
              <w:jc w:val="both"/>
            </w:pPr>
            <w:r>
              <w:t>analyzovat stávající stav řešené problematiky</w:t>
            </w:r>
          </w:p>
          <w:p w14:paraId="209230E8" w14:textId="77777777" w:rsidR="006C0706" w:rsidRDefault="006C0706" w:rsidP="004C352E">
            <w:pPr>
              <w:pStyle w:val="Odstavecseseznamem"/>
              <w:numPr>
                <w:ilvl w:val="0"/>
                <w:numId w:val="30"/>
              </w:numPr>
              <w:jc w:val="both"/>
            </w:pPr>
            <w:r>
              <w:t>navrhnout alternativy / možností řešení</w:t>
            </w:r>
          </w:p>
          <w:p w14:paraId="236AFF10" w14:textId="77777777" w:rsidR="006C0706" w:rsidRDefault="006C0706" w:rsidP="004C352E">
            <w:pPr>
              <w:pStyle w:val="Odstavecseseznamem"/>
              <w:numPr>
                <w:ilvl w:val="0"/>
                <w:numId w:val="30"/>
              </w:numPr>
              <w:jc w:val="both"/>
            </w:pPr>
            <w:r>
              <w:t>vyhodnotit navržené možnosti – vybrat optimální řešení</w:t>
            </w:r>
          </w:p>
          <w:p w14:paraId="343A14BE" w14:textId="1DE7E00D" w:rsidR="001446E2" w:rsidRPr="005A0406" w:rsidRDefault="006C0706" w:rsidP="004C352E">
            <w:pPr>
              <w:pStyle w:val="Odstavecseseznamem"/>
              <w:numPr>
                <w:ilvl w:val="0"/>
                <w:numId w:val="30"/>
              </w:numPr>
              <w:jc w:val="both"/>
            </w:pPr>
            <w:r>
              <w:t>realizovat návrh / model, resp. prototyp a prezentovat projekt</w:t>
            </w:r>
          </w:p>
        </w:tc>
      </w:tr>
      <w:tr w:rsidR="001446E2" w14:paraId="1B90D2AD"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98C7006" w14:textId="77777777" w:rsidR="001446E2" w:rsidRPr="001452AD" w:rsidRDefault="001446E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4BB28B24" w14:textId="77777777" w:rsidR="001446E2" w:rsidRPr="001452AD" w:rsidRDefault="001446E2" w:rsidP="005133EF">
            <w:pPr>
              <w:jc w:val="both"/>
              <w:rPr>
                <w:highlight w:val="yellow"/>
              </w:rPr>
            </w:pPr>
          </w:p>
        </w:tc>
      </w:tr>
      <w:tr w:rsidR="001446E2" w14:paraId="7235BD19" w14:textId="77777777" w:rsidTr="00556253">
        <w:trPr>
          <w:trHeight w:val="425"/>
        </w:trPr>
        <w:tc>
          <w:tcPr>
            <w:tcW w:w="9855" w:type="dxa"/>
            <w:gridSpan w:val="9"/>
            <w:tcBorders>
              <w:top w:val="nil"/>
              <w:bottom w:val="single" w:sz="4" w:space="0" w:color="auto"/>
            </w:tcBorders>
          </w:tcPr>
          <w:p w14:paraId="27004D0F" w14:textId="77777777" w:rsidR="00556253" w:rsidRDefault="00556253" w:rsidP="00556253">
            <w:pPr>
              <w:jc w:val="both"/>
            </w:pPr>
            <w:r>
              <w:t>Pro dosažení odborných znalostí a dovedností je užívána vyučovací metoda individuální práce studenta.</w:t>
            </w:r>
          </w:p>
          <w:p w14:paraId="1DEEEE39" w14:textId="51990D1E" w:rsidR="001446E2" w:rsidRDefault="00556253" w:rsidP="00556253">
            <w:pPr>
              <w:jc w:val="both"/>
            </w:pPr>
            <w:r>
              <w:t>Odborné znalosti a dovednosti dosažené studiem předmětu jsou ověřovány analýzou výkonů studenta.</w:t>
            </w:r>
          </w:p>
        </w:tc>
      </w:tr>
      <w:tr w:rsidR="001446E2" w14:paraId="4537A085" w14:textId="77777777" w:rsidTr="005133EF">
        <w:trPr>
          <w:trHeight w:val="265"/>
        </w:trPr>
        <w:tc>
          <w:tcPr>
            <w:tcW w:w="3653" w:type="dxa"/>
            <w:gridSpan w:val="3"/>
            <w:tcBorders>
              <w:top w:val="single" w:sz="4" w:space="0" w:color="auto"/>
            </w:tcBorders>
            <w:shd w:val="clear" w:color="auto" w:fill="F7CAAC"/>
          </w:tcPr>
          <w:p w14:paraId="12A4515C" w14:textId="77777777" w:rsidR="001446E2" w:rsidRDefault="001446E2" w:rsidP="005133EF">
            <w:pPr>
              <w:jc w:val="both"/>
            </w:pPr>
            <w:r>
              <w:rPr>
                <w:b/>
              </w:rPr>
              <w:t>Studijní literatura a studijní pomůcky</w:t>
            </w:r>
          </w:p>
        </w:tc>
        <w:tc>
          <w:tcPr>
            <w:tcW w:w="6202" w:type="dxa"/>
            <w:gridSpan w:val="6"/>
            <w:tcBorders>
              <w:top w:val="single" w:sz="4" w:space="0" w:color="auto"/>
              <w:bottom w:val="nil"/>
            </w:tcBorders>
          </w:tcPr>
          <w:p w14:paraId="44D1F1D7" w14:textId="77777777" w:rsidR="001446E2" w:rsidRDefault="001446E2" w:rsidP="005133EF">
            <w:pPr>
              <w:jc w:val="both"/>
            </w:pPr>
          </w:p>
        </w:tc>
      </w:tr>
      <w:tr w:rsidR="001446E2" w14:paraId="1B2DB297" w14:textId="77777777" w:rsidTr="00556253">
        <w:trPr>
          <w:trHeight w:val="392"/>
        </w:trPr>
        <w:tc>
          <w:tcPr>
            <w:tcW w:w="9855" w:type="dxa"/>
            <w:gridSpan w:val="9"/>
            <w:tcBorders>
              <w:top w:val="nil"/>
            </w:tcBorders>
          </w:tcPr>
          <w:p w14:paraId="6DA4068C" w14:textId="77777777" w:rsidR="001446E2" w:rsidRDefault="001446E2" w:rsidP="005133EF">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p w14:paraId="489C25FD" w14:textId="77777777" w:rsidR="00B36C1A" w:rsidRDefault="00B36C1A" w:rsidP="00B36C1A">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296A41F0" w14:textId="77777777" w:rsidR="00B36C1A" w:rsidRPr="00855CDD" w:rsidRDefault="00B36C1A" w:rsidP="00B36C1A">
            <w:pPr>
              <w:pStyle w:val="Bezmezer"/>
              <w:rPr>
                <w:color w:val="000000"/>
              </w:rPr>
            </w:pPr>
            <w:r w:rsidRPr="00855CDD">
              <w:rPr>
                <w:color w:val="000000"/>
              </w:rPr>
              <w:t xml:space="preserve">BECKER, Howard S. </w:t>
            </w:r>
            <w:proofErr w:type="spellStart"/>
            <w:r w:rsidRPr="00B7251A">
              <w:rPr>
                <w:i/>
                <w:iCs/>
                <w:color w:val="000000"/>
              </w:rPr>
              <w:t>Writing</w:t>
            </w:r>
            <w:proofErr w:type="spellEnd"/>
            <w:r w:rsidRPr="00B7251A">
              <w:rPr>
                <w:i/>
                <w:iCs/>
                <w:color w:val="000000"/>
              </w:rPr>
              <w:t xml:space="preserve"> </w:t>
            </w:r>
            <w:proofErr w:type="spellStart"/>
            <w:r w:rsidRPr="00B7251A">
              <w:rPr>
                <w:i/>
                <w:iCs/>
                <w:color w:val="000000"/>
              </w:rPr>
              <w:t>for</w:t>
            </w:r>
            <w:proofErr w:type="spellEnd"/>
            <w:r w:rsidRPr="00B7251A">
              <w:rPr>
                <w:i/>
                <w:iCs/>
                <w:color w:val="000000"/>
              </w:rPr>
              <w:t xml:space="preserve"> </w:t>
            </w:r>
            <w:proofErr w:type="spellStart"/>
            <w:r w:rsidRPr="00B7251A">
              <w:rPr>
                <w:i/>
                <w:iCs/>
                <w:color w:val="000000"/>
              </w:rPr>
              <w:t>Social</w:t>
            </w:r>
            <w:proofErr w:type="spellEnd"/>
            <w:r w:rsidRPr="00B7251A">
              <w:rPr>
                <w:i/>
                <w:iCs/>
                <w:color w:val="000000"/>
              </w:rPr>
              <w:t xml:space="preserve"> </w:t>
            </w:r>
            <w:proofErr w:type="spellStart"/>
            <w:r w:rsidRPr="00B7251A">
              <w:rPr>
                <w:i/>
                <w:iCs/>
                <w:color w:val="000000"/>
              </w:rPr>
              <w:t>Scientists</w:t>
            </w:r>
            <w:proofErr w:type="spellEnd"/>
            <w:r w:rsidRPr="00B7251A">
              <w:rPr>
                <w:i/>
                <w:iCs/>
                <w:color w:val="000000"/>
              </w:rPr>
              <w:t xml:space="preserve">: </w:t>
            </w:r>
            <w:proofErr w:type="spellStart"/>
            <w:r w:rsidRPr="00B7251A">
              <w:rPr>
                <w:i/>
                <w:iCs/>
                <w:color w:val="000000"/>
              </w:rPr>
              <w:t>How</w:t>
            </w:r>
            <w:proofErr w:type="spellEnd"/>
            <w:r w:rsidRPr="00B7251A">
              <w:rPr>
                <w:i/>
                <w:iCs/>
                <w:color w:val="000000"/>
              </w:rPr>
              <w:t xml:space="preserve"> to Start and </w:t>
            </w:r>
            <w:proofErr w:type="spellStart"/>
            <w:r w:rsidRPr="00B7251A">
              <w:rPr>
                <w:i/>
                <w:iCs/>
                <w:color w:val="000000"/>
              </w:rPr>
              <w:t>Finish</w:t>
            </w:r>
            <w:proofErr w:type="spellEnd"/>
            <w:r w:rsidRPr="00B7251A">
              <w:rPr>
                <w:i/>
                <w:iCs/>
                <w:color w:val="000000"/>
              </w:rPr>
              <w:t xml:space="preserve"> </w:t>
            </w:r>
            <w:proofErr w:type="spellStart"/>
            <w:r w:rsidRPr="00B7251A">
              <w:rPr>
                <w:i/>
                <w:iCs/>
                <w:color w:val="000000"/>
              </w:rPr>
              <w:t>Your</w:t>
            </w:r>
            <w:proofErr w:type="spellEnd"/>
            <w:r w:rsidRPr="00B7251A">
              <w:rPr>
                <w:i/>
                <w:iCs/>
                <w:color w:val="000000"/>
              </w:rPr>
              <w:t xml:space="preserve"> Thesis, </w:t>
            </w:r>
            <w:proofErr w:type="spellStart"/>
            <w:r w:rsidRPr="00B7251A">
              <w:rPr>
                <w:i/>
                <w:iCs/>
                <w:color w:val="000000"/>
              </w:rPr>
              <w:t>Book</w:t>
            </w:r>
            <w:proofErr w:type="spellEnd"/>
            <w:r w:rsidRPr="00B7251A">
              <w:rPr>
                <w:i/>
                <w:iCs/>
                <w:color w:val="000000"/>
              </w:rPr>
              <w:t xml:space="preserve">, </w:t>
            </w:r>
            <w:proofErr w:type="spellStart"/>
            <w:r w:rsidRPr="00B7251A">
              <w:rPr>
                <w:i/>
                <w:iCs/>
                <w:color w:val="000000"/>
              </w:rPr>
              <w:t>or</w:t>
            </w:r>
            <w:proofErr w:type="spellEnd"/>
            <w:r w:rsidRPr="00B7251A">
              <w:rPr>
                <w:i/>
                <w:iCs/>
                <w:color w:val="000000"/>
              </w:rPr>
              <w:t xml:space="preserve"> </w:t>
            </w:r>
            <w:proofErr w:type="spellStart"/>
            <w:r w:rsidRPr="00B7251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6C7064A8" w14:textId="77777777" w:rsidR="00B36C1A" w:rsidRPr="00D12D5B" w:rsidRDefault="00B36C1A" w:rsidP="00B36C1A">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2ED28462" w14:textId="77777777" w:rsidR="00B36C1A" w:rsidRPr="00250D7B" w:rsidRDefault="00B36C1A" w:rsidP="00B36C1A">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Methodologies</w:t>
            </w:r>
            <w:proofErr w:type="spellEnd"/>
            <w:r w:rsidRPr="00B7251A">
              <w:rPr>
                <w:i/>
                <w:iCs/>
                <w:color w:val="000000"/>
              </w:rPr>
              <w:t xml:space="preserve">: An </w:t>
            </w:r>
            <w:proofErr w:type="spellStart"/>
            <w:r w:rsidRPr="00B7251A">
              <w:rPr>
                <w:i/>
                <w:iCs/>
                <w:color w:val="000000"/>
              </w:rPr>
              <w:t>Introduction</w:t>
            </w:r>
            <w:proofErr w:type="spellEnd"/>
            <w:r w:rsidRPr="00B7251A">
              <w:rPr>
                <w:i/>
                <w:iCs/>
                <w:color w:val="000000"/>
              </w:rPr>
              <w:t xml:space="preserve"> to </w:t>
            </w:r>
            <w:proofErr w:type="spellStart"/>
            <w:r w:rsidRPr="00B7251A">
              <w:rPr>
                <w:i/>
                <w:iCs/>
                <w:color w:val="000000"/>
              </w:rPr>
              <w:t>Researching</w:t>
            </w:r>
            <w:proofErr w:type="spellEnd"/>
            <w:r w:rsidRPr="00B7251A">
              <w:rPr>
                <w:i/>
                <w:iCs/>
                <w:color w:val="000000"/>
              </w:rPr>
              <w:t xml:space="preserve"> </w:t>
            </w:r>
            <w:proofErr w:type="spellStart"/>
            <w:r w:rsidRPr="00B7251A">
              <w:rPr>
                <w:i/>
                <w:iCs/>
                <w:color w:val="000000"/>
              </w:rPr>
              <w:t>with</w:t>
            </w:r>
            <w:proofErr w:type="spellEnd"/>
            <w:r w:rsidRPr="00B7251A">
              <w:rPr>
                <w:i/>
                <w:iCs/>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5D2D671C" w14:textId="77777777" w:rsidR="00B36C1A" w:rsidRDefault="00B36C1A" w:rsidP="00B36C1A">
            <w:pPr>
              <w:widowControl w:val="0"/>
              <w:rPr>
                <w:shd w:val="clear" w:color="auto" w:fill="FFFFFF"/>
              </w:rPr>
            </w:pPr>
            <w:r>
              <w:rPr>
                <w:b/>
                <w:bCs/>
                <w:shd w:val="clear" w:color="auto" w:fill="FFFFFF"/>
              </w:rPr>
              <w:t>Doporučená:</w:t>
            </w:r>
          </w:p>
          <w:p w14:paraId="31D99043" w14:textId="77777777" w:rsidR="00B36C1A" w:rsidRDefault="00B36C1A" w:rsidP="00B36C1A">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0280342F" w14:textId="77777777" w:rsidR="00B36C1A" w:rsidRDefault="00B36C1A" w:rsidP="00B36C1A">
            <w:pPr>
              <w:widowControl w:val="0"/>
              <w:rPr>
                <w:shd w:val="clear" w:color="auto" w:fill="FFFFFF"/>
              </w:rPr>
            </w:pPr>
            <w:r>
              <w:rPr>
                <w:color w:val="000000"/>
                <w:shd w:val="clear" w:color="auto" w:fill="FFFFFF"/>
              </w:rPr>
              <w:lastRenderedPageBreak/>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0215D8E0" w14:textId="6ED42116" w:rsidR="00B36C1A" w:rsidRPr="00B36C1A" w:rsidRDefault="00B36C1A" w:rsidP="00B36C1A">
            <w:pPr>
              <w:widowControl w:val="0"/>
              <w:rPr>
                <w:shd w:val="clear" w:color="auto" w:fill="FFFFFF"/>
              </w:rPr>
            </w:pPr>
            <w:r>
              <w:rPr>
                <w:color w:val="000000"/>
                <w:shd w:val="clear" w:color="auto" w:fill="FFFFFF"/>
              </w:rPr>
              <w:t>ISBN 978-0-9987070-3-7.</w:t>
            </w:r>
          </w:p>
        </w:tc>
      </w:tr>
      <w:tr w:rsidR="001446E2" w14:paraId="1622320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328FA96" w14:textId="77777777" w:rsidR="001446E2" w:rsidRDefault="001446E2" w:rsidP="005133EF">
            <w:pPr>
              <w:jc w:val="center"/>
              <w:rPr>
                <w:b/>
              </w:rPr>
            </w:pPr>
            <w:r>
              <w:rPr>
                <w:b/>
              </w:rPr>
              <w:lastRenderedPageBreak/>
              <w:t>Informace ke kombinované nebo distanční formě</w:t>
            </w:r>
          </w:p>
        </w:tc>
      </w:tr>
      <w:tr w:rsidR="001446E2" w14:paraId="66C50AA7" w14:textId="77777777" w:rsidTr="005133EF">
        <w:tc>
          <w:tcPr>
            <w:tcW w:w="4787" w:type="dxa"/>
            <w:gridSpan w:val="4"/>
            <w:tcBorders>
              <w:top w:val="single" w:sz="2" w:space="0" w:color="auto"/>
            </w:tcBorders>
            <w:shd w:val="clear" w:color="auto" w:fill="F7CAAC"/>
          </w:tcPr>
          <w:p w14:paraId="38E5C860" w14:textId="77777777" w:rsidR="001446E2" w:rsidRDefault="001446E2" w:rsidP="005133EF">
            <w:pPr>
              <w:jc w:val="both"/>
            </w:pPr>
            <w:r>
              <w:rPr>
                <w:b/>
              </w:rPr>
              <w:t>Rozsah konzultací (soustředění)</w:t>
            </w:r>
          </w:p>
        </w:tc>
        <w:tc>
          <w:tcPr>
            <w:tcW w:w="889" w:type="dxa"/>
            <w:tcBorders>
              <w:top w:val="single" w:sz="2" w:space="0" w:color="auto"/>
            </w:tcBorders>
          </w:tcPr>
          <w:p w14:paraId="6244ED8E" w14:textId="77777777" w:rsidR="001446E2" w:rsidRDefault="001446E2" w:rsidP="005133EF">
            <w:pPr>
              <w:jc w:val="both"/>
            </w:pPr>
          </w:p>
        </w:tc>
        <w:tc>
          <w:tcPr>
            <w:tcW w:w="4179" w:type="dxa"/>
            <w:gridSpan w:val="4"/>
            <w:tcBorders>
              <w:top w:val="single" w:sz="2" w:space="0" w:color="auto"/>
            </w:tcBorders>
            <w:shd w:val="clear" w:color="auto" w:fill="F7CAAC"/>
          </w:tcPr>
          <w:p w14:paraId="095A42E5" w14:textId="77777777" w:rsidR="001446E2" w:rsidRDefault="001446E2" w:rsidP="005133EF">
            <w:pPr>
              <w:jc w:val="both"/>
              <w:rPr>
                <w:b/>
              </w:rPr>
            </w:pPr>
            <w:r>
              <w:rPr>
                <w:b/>
              </w:rPr>
              <w:t xml:space="preserve">hodin </w:t>
            </w:r>
          </w:p>
        </w:tc>
      </w:tr>
      <w:tr w:rsidR="001446E2" w14:paraId="3B1BEEA4" w14:textId="77777777" w:rsidTr="005133EF">
        <w:tc>
          <w:tcPr>
            <w:tcW w:w="9855" w:type="dxa"/>
            <w:gridSpan w:val="9"/>
            <w:shd w:val="clear" w:color="auto" w:fill="F7CAAC"/>
          </w:tcPr>
          <w:p w14:paraId="3036A31A" w14:textId="77777777" w:rsidR="001446E2" w:rsidRDefault="001446E2" w:rsidP="005133EF">
            <w:pPr>
              <w:jc w:val="both"/>
              <w:rPr>
                <w:b/>
              </w:rPr>
            </w:pPr>
            <w:r>
              <w:rPr>
                <w:b/>
              </w:rPr>
              <w:t>Informace o způsobu kontaktu s vyučujícím</w:t>
            </w:r>
          </w:p>
        </w:tc>
      </w:tr>
      <w:tr w:rsidR="001446E2" w14:paraId="2105A058" w14:textId="77777777" w:rsidTr="005133EF">
        <w:trPr>
          <w:trHeight w:val="1373"/>
        </w:trPr>
        <w:tc>
          <w:tcPr>
            <w:tcW w:w="9855" w:type="dxa"/>
            <w:gridSpan w:val="9"/>
          </w:tcPr>
          <w:p w14:paraId="399EED62" w14:textId="77777777" w:rsidR="001446E2" w:rsidRDefault="001446E2" w:rsidP="005133EF">
            <w:pPr>
              <w:jc w:val="both"/>
            </w:pPr>
          </w:p>
        </w:tc>
      </w:tr>
    </w:tbl>
    <w:p w14:paraId="3F54B57E" w14:textId="77777777" w:rsidR="001446E2" w:rsidRDefault="001446E2">
      <w:pPr>
        <w:spacing w:after="160" w:line="259" w:lineRule="auto"/>
      </w:pPr>
    </w:p>
    <w:p w14:paraId="1897F2EB" w14:textId="77777777" w:rsidR="00B36C1A" w:rsidRDefault="00B36C1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446E2" w14:paraId="3A2B6622" w14:textId="77777777" w:rsidTr="005133EF">
        <w:tc>
          <w:tcPr>
            <w:tcW w:w="9855" w:type="dxa"/>
            <w:gridSpan w:val="9"/>
            <w:tcBorders>
              <w:bottom w:val="double" w:sz="4" w:space="0" w:color="auto"/>
            </w:tcBorders>
            <w:shd w:val="clear" w:color="auto" w:fill="BDD6EE"/>
          </w:tcPr>
          <w:p w14:paraId="6EF14D32" w14:textId="5B0637CF" w:rsidR="001446E2" w:rsidRDefault="001446E2" w:rsidP="005133EF">
            <w:pPr>
              <w:jc w:val="both"/>
              <w:rPr>
                <w:b/>
                <w:sz w:val="28"/>
              </w:rPr>
            </w:pPr>
            <w:r>
              <w:rPr>
                <w:b/>
                <w:sz w:val="28"/>
              </w:rPr>
              <w:lastRenderedPageBreak/>
              <w:t>B-III – Charakteristika studijního předmětu</w:t>
            </w:r>
          </w:p>
        </w:tc>
      </w:tr>
      <w:tr w:rsidR="001446E2" w14:paraId="30785BB1" w14:textId="77777777" w:rsidTr="005133EF">
        <w:tc>
          <w:tcPr>
            <w:tcW w:w="3086" w:type="dxa"/>
            <w:tcBorders>
              <w:top w:val="double" w:sz="4" w:space="0" w:color="auto"/>
            </w:tcBorders>
            <w:shd w:val="clear" w:color="auto" w:fill="F7CAAC"/>
          </w:tcPr>
          <w:p w14:paraId="2DFA00A4" w14:textId="77777777" w:rsidR="001446E2" w:rsidRDefault="001446E2" w:rsidP="004075E4">
            <w:pPr>
              <w:rPr>
                <w:b/>
              </w:rPr>
            </w:pPr>
            <w:r>
              <w:rPr>
                <w:b/>
              </w:rPr>
              <w:t>Název studijního předmětu</w:t>
            </w:r>
          </w:p>
        </w:tc>
        <w:tc>
          <w:tcPr>
            <w:tcW w:w="6769" w:type="dxa"/>
            <w:gridSpan w:val="8"/>
            <w:tcBorders>
              <w:top w:val="double" w:sz="4" w:space="0" w:color="auto"/>
            </w:tcBorders>
          </w:tcPr>
          <w:p w14:paraId="6AF768B2" w14:textId="2868B8CF" w:rsidR="001446E2" w:rsidRDefault="001446E2" w:rsidP="005133EF">
            <w:pPr>
              <w:jc w:val="both"/>
            </w:pPr>
            <w:r>
              <w:t xml:space="preserve">Klauzurní práce </w:t>
            </w:r>
            <w:r w:rsidR="001D6E59">
              <w:t>5</w:t>
            </w:r>
          </w:p>
        </w:tc>
      </w:tr>
      <w:tr w:rsidR="001446E2" w14:paraId="00003556" w14:textId="77777777" w:rsidTr="005133EF">
        <w:tc>
          <w:tcPr>
            <w:tcW w:w="3086" w:type="dxa"/>
            <w:shd w:val="clear" w:color="auto" w:fill="F7CAAC"/>
          </w:tcPr>
          <w:p w14:paraId="146265DA" w14:textId="77777777" w:rsidR="001446E2" w:rsidRDefault="001446E2" w:rsidP="004075E4">
            <w:pPr>
              <w:rPr>
                <w:b/>
              </w:rPr>
            </w:pPr>
            <w:r>
              <w:rPr>
                <w:b/>
              </w:rPr>
              <w:t>Typ předmětu</w:t>
            </w:r>
          </w:p>
        </w:tc>
        <w:tc>
          <w:tcPr>
            <w:tcW w:w="3406" w:type="dxa"/>
            <w:gridSpan w:val="5"/>
          </w:tcPr>
          <w:p w14:paraId="1DEA19CA" w14:textId="77777777" w:rsidR="001446E2" w:rsidRDefault="001446E2" w:rsidP="005133EF">
            <w:pPr>
              <w:jc w:val="both"/>
            </w:pPr>
            <w:r>
              <w:t>povinný</w:t>
            </w:r>
          </w:p>
        </w:tc>
        <w:tc>
          <w:tcPr>
            <w:tcW w:w="2695" w:type="dxa"/>
            <w:gridSpan w:val="2"/>
            <w:shd w:val="clear" w:color="auto" w:fill="F7CAAC"/>
          </w:tcPr>
          <w:p w14:paraId="38EC19B3" w14:textId="77777777" w:rsidR="001446E2" w:rsidRDefault="001446E2" w:rsidP="005133EF">
            <w:pPr>
              <w:jc w:val="both"/>
            </w:pPr>
            <w:r>
              <w:rPr>
                <w:b/>
              </w:rPr>
              <w:t>doporučený ročník / semestr</w:t>
            </w:r>
          </w:p>
        </w:tc>
        <w:tc>
          <w:tcPr>
            <w:tcW w:w="668" w:type="dxa"/>
          </w:tcPr>
          <w:p w14:paraId="54A2AE29" w14:textId="4B9F550B" w:rsidR="001446E2" w:rsidRDefault="001D6E59" w:rsidP="005133EF">
            <w:pPr>
              <w:jc w:val="both"/>
            </w:pPr>
            <w:r>
              <w:t>3</w:t>
            </w:r>
            <w:r w:rsidR="001446E2">
              <w:t>/ZS</w:t>
            </w:r>
          </w:p>
        </w:tc>
      </w:tr>
      <w:tr w:rsidR="001446E2" w14:paraId="0052CF1D" w14:textId="77777777" w:rsidTr="005133EF">
        <w:tc>
          <w:tcPr>
            <w:tcW w:w="3086" w:type="dxa"/>
            <w:shd w:val="clear" w:color="auto" w:fill="F7CAAC"/>
          </w:tcPr>
          <w:p w14:paraId="230AE0F0" w14:textId="77777777" w:rsidR="001446E2" w:rsidRDefault="001446E2" w:rsidP="004075E4">
            <w:pPr>
              <w:rPr>
                <w:b/>
              </w:rPr>
            </w:pPr>
            <w:r>
              <w:rPr>
                <w:b/>
              </w:rPr>
              <w:t>Rozsah studijního předmětu</w:t>
            </w:r>
          </w:p>
        </w:tc>
        <w:tc>
          <w:tcPr>
            <w:tcW w:w="1701" w:type="dxa"/>
            <w:gridSpan w:val="3"/>
          </w:tcPr>
          <w:p w14:paraId="73640F9B" w14:textId="77777777" w:rsidR="001446E2" w:rsidRDefault="001446E2" w:rsidP="005133EF">
            <w:pPr>
              <w:jc w:val="both"/>
            </w:pPr>
            <w:r>
              <w:t>13c</w:t>
            </w:r>
          </w:p>
        </w:tc>
        <w:tc>
          <w:tcPr>
            <w:tcW w:w="889" w:type="dxa"/>
            <w:shd w:val="clear" w:color="auto" w:fill="F7CAAC"/>
          </w:tcPr>
          <w:p w14:paraId="60B7B2AE" w14:textId="77777777" w:rsidR="001446E2" w:rsidRDefault="001446E2" w:rsidP="005133EF">
            <w:pPr>
              <w:jc w:val="both"/>
              <w:rPr>
                <w:b/>
              </w:rPr>
            </w:pPr>
            <w:r>
              <w:rPr>
                <w:b/>
              </w:rPr>
              <w:t xml:space="preserve">hod. </w:t>
            </w:r>
          </w:p>
        </w:tc>
        <w:tc>
          <w:tcPr>
            <w:tcW w:w="816" w:type="dxa"/>
          </w:tcPr>
          <w:p w14:paraId="024EA358" w14:textId="77777777" w:rsidR="001446E2" w:rsidRDefault="001446E2" w:rsidP="005133EF">
            <w:pPr>
              <w:jc w:val="both"/>
            </w:pPr>
            <w:r>
              <w:t>13</w:t>
            </w:r>
          </w:p>
        </w:tc>
        <w:tc>
          <w:tcPr>
            <w:tcW w:w="2156" w:type="dxa"/>
            <w:shd w:val="clear" w:color="auto" w:fill="F7CAAC"/>
          </w:tcPr>
          <w:p w14:paraId="1DDD0A30" w14:textId="77777777" w:rsidR="001446E2" w:rsidRDefault="001446E2" w:rsidP="005133EF">
            <w:pPr>
              <w:jc w:val="both"/>
              <w:rPr>
                <w:b/>
              </w:rPr>
            </w:pPr>
            <w:r>
              <w:rPr>
                <w:b/>
              </w:rPr>
              <w:t>kreditů</w:t>
            </w:r>
          </w:p>
        </w:tc>
        <w:tc>
          <w:tcPr>
            <w:tcW w:w="1207" w:type="dxa"/>
            <w:gridSpan w:val="2"/>
          </w:tcPr>
          <w:p w14:paraId="43DC9527" w14:textId="77777777" w:rsidR="001446E2" w:rsidRDefault="001446E2" w:rsidP="005133EF">
            <w:pPr>
              <w:jc w:val="both"/>
            </w:pPr>
            <w:r>
              <w:t>5</w:t>
            </w:r>
          </w:p>
        </w:tc>
      </w:tr>
      <w:tr w:rsidR="001446E2" w14:paraId="63CAAE77" w14:textId="77777777" w:rsidTr="005133EF">
        <w:tc>
          <w:tcPr>
            <w:tcW w:w="3086" w:type="dxa"/>
            <w:shd w:val="clear" w:color="auto" w:fill="F7CAAC"/>
          </w:tcPr>
          <w:p w14:paraId="03E04C21" w14:textId="77777777" w:rsidR="001446E2" w:rsidRDefault="001446E2" w:rsidP="004075E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4ED53121" w14:textId="77777777" w:rsidR="001446E2" w:rsidRDefault="001446E2" w:rsidP="005133EF">
            <w:pPr>
              <w:jc w:val="both"/>
            </w:pPr>
          </w:p>
        </w:tc>
      </w:tr>
      <w:tr w:rsidR="001446E2" w14:paraId="3B4A44CD" w14:textId="77777777" w:rsidTr="005133EF">
        <w:tc>
          <w:tcPr>
            <w:tcW w:w="3086" w:type="dxa"/>
            <w:shd w:val="clear" w:color="auto" w:fill="F7CAAC"/>
          </w:tcPr>
          <w:p w14:paraId="7193FF5E" w14:textId="77777777" w:rsidR="001446E2" w:rsidRPr="005A0406" w:rsidRDefault="001446E2" w:rsidP="004075E4">
            <w:pPr>
              <w:rPr>
                <w:b/>
              </w:rPr>
            </w:pPr>
            <w:r w:rsidRPr="005A0406">
              <w:rPr>
                <w:b/>
              </w:rPr>
              <w:t>Způsob ověření výsledků učení</w:t>
            </w:r>
          </w:p>
        </w:tc>
        <w:tc>
          <w:tcPr>
            <w:tcW w:w="3406" w:type="dxa"/>
            <w:gridSpan w:val="5"/>
          </w:tcPr>
          <w:p w14:paraId="55B8A7D1" w14:textId="77777777" w:rsidR="001446E2" w:rsidRDefault="001446E2" w:rsidP="005133EF">
            <w:pPr>
              <w:jc w:val="both"/>
            </w:pPr>
            <w:r>
              <w:t>klauzurní zkouška</w:t>
            </w:r>
          </w:p>
        </w:tc>
        <w:tc>
          <w:tcPr>
            <w:tcW w:w="2156" w:type="dxa"/>
            <w:shd w:val="clear" w:color="auto" w:fill="F7CAAC"/>
          </w:tcPr>
          <w:p w14:paraId="280AE1B5" w14:textId="77777777" w:rsidR="001446E2" w:rsidRDefault="001446E2" w:rsidP="005133EF">
            <w:pPr>
              <w:jc w:val="both"/>
              <w:rPr>
                <w:b/>
              </w:rPr>
            </w:pPr>
            <w:r>
              <w:rPr>
                <w:b/>
              </w:rPr>
              <w:t>Forma výuky</w:t>
            </w:r>
          </w:p>
        </w:tc>
        <w:tc>
          <w:tcPr>
            <w:tcW w:w="1207" w:type="dxa"/>
            <w:gridSpan w:val="2"/>
          </w:tcPr>
          <w:p w14:paraId="44819BFE" w14:textId="77777777" w:rsidR="001446E2" w:rsidRDefault="001446E2" w:rsidP="005133EF">
            <w:pPr>
              <w:jc w:val="both"/>
            </w:pPr>
            <w:r>
              <w:t>cvičení</w:t>
            </w:r>
          </w:p>
        </w:tc>
      </w:tr>
      <w:tr w:rsidR="001446E2" w14:paraId="6CA6E0CC" w14:textId="77777777" w:rsidTr="005133EF">
        <w:tc>
          <w:tcPr>
            <w:tcW w:w="3086" w:type="dxa"/>
            <w:shd w:val="clear" w:color="auto" w:fill="F7CAAC"/>
          </w:tcPr>
          <w:p w14:paraId="2B3E4B09" w14:textId="77777777" w:rsidR="001446E2" w:rsidRPr="005A0406" w:rsidRDefault="001446E2" w:rsidP="004075E4">
            <w:pPr>
              <w:rPr>
                <w:b/>
              </w:rPr>
            </w:pPr>
            <w:r w:rsidRPr="005A0406">
              <w:rPr>
                <w:b/>
              </w:rPr>
              <w:t>Forma způsobu ověření výsledků učení a další požadavky na studenta</w:t>
            </w:r>
          </w:p>
        </w:tc>
        <w:tc>
          <w:tcPr>
            <w:tcW w:w="6769" w:type="dxa"/>
            <w:gridSpan w:val="8"/>
            <w:tcBorders>
              <w:bottom w:val="nil"/>
            </w:tcBorders>
          </w:tcPr>
          <w:p w14:paraId="0FD15497" w14:textId="5B83B0EC" w:rsidR="001446E2" w:rsidRDefault="001446E2" w:rsidP="005133EF">
            <w:pPr>
              <w:jc w:val="both"/>
            </w:pPr>
            <w:r>
              <w:t xml:space="preserve">Samostatné zpracování úkolů na základě studia dané problematiky a konzultací </w:t>
            </w:r>
            <w:r>
              <w:br/>
              <w:t xml:space="preserve">s vyučujícím, obhajoba autorského řešení, grafická dokumentace. Požadavky upřesňují dle charakteru zadaní pedagogové jednotlivých </w:t>
            </w:r>
            <w:r w:rsidR="00654BD1">
              <w:t>ateliérů</w:t>
            </w:r>
            <w:r>
              <w:t>.</w:t>
            </w:r>
          </w:p>
        </w:tc>
      </w:tr>
      <w:tr w:rsidR="001446E2" w14:paraId="100AE656" w14:textId="77777777" w:rsidTr="00E04847">
        <w:trPr>
          <w:trHeight w:val="218"/>
        </w:trPr>
        <w:tc>
          <w:tcPr>
            <w:tcW w:w="9855" w:type="dxa"/>
            <w:gridSpan w:val="9"/>
            <w:tcBorders>
              <w:top w:val="nil"/>
            </w:tcBorders>
          </w:tcPr>
          <w:p w14:paraId="590AD7F0" w14:textId="77777777" w:rsidR="001446E2" w:rsidRDefault="001446E2" w:rsidP="004075E4"/>
        </w:tc>
      </w:tr>
      <w:tr w:rsidR="001446E2" w14:paraId="11E68054" w14:textId="77777777" w:rsidTr="005133EF">
        <w:trPr>
          <w:trHeight w:val="197"/>
        </w:trPr>
        <w:tc>
          <w:tcPr>
            <w:tcW w:w="3086" w:type="dxa"/>
            <w:tcBorders>
              <w:top w:val="nil"/>
            </w:tcBorders>
            <w:shd w:val="clear" w:color="auto" w:fill="F7CAAC"/>
          </w:tcPr>
          <w:p w14:paraId="0D33240C" w14:textId="77777777" w:rsidR="001446E2" w:rsidRDefault="001446E2" w:rsidP="004075E4">
            <w:pPr>
              <w:rPr>
                <w:b/>
              </w:rPr>
            </w:pPr>
            <w:r>
              <w:rPr>
                <w:b/>
              </w:rPr>
              <w:t>Garant předmětu</w:t>
            </w:r>
          </w:p>
        </w:tc>
        <w:tc>
          <w:tcPr>
            <w:tcW w:w="6769" w:type="dxa"/>
            <w:gridSpan w:val="8"/>
            <w:tcBorders>
              <w:top w:val="nil"/>
            </w:tcBorders>
          </w:tcPr>
          <w:p w14:paraId="7DFA99AD" w14:textId="77777777" w:rsidR="001446E2" w:rsidRDefault="001446E2" w:rsidP="005133EF">
            <w:pPr>
              <w:jc w:val="both"/>
            </w:pPr>
            <w:r>
              <w:t>doc. M.A. Vladimír Kovařík</w:t>
            </w:r>
          </w:p>
        </w:tc>
      </w:tr>
      <w:tr w:rsidR="001446E2" w14:paraId="4623B931" w14:textId="77777777" w:rsidTr="005133EF">
        <w:trPr>
          <w:trHeight w:val="243"/>
        </w:trPr>
        <w:tc>
          <w:tcPr>
            <w:tcW w:w="3086" w:type="dxa"/>
            <w:tcBorders>
              <w:top w:val="nil"/>
            </w:tcBorders>
            <w:shd w:val="clear" w:color="auto" w:fill="F7CAAC"/>
          </w:tcPr>
          <w:p w14:paraId="52D5E15E" w14:textId="77777777" w:rsidR="001446E2" w:rsidRDefault="001446E2" w:rsidP="004075E4">
            <w:pPr>
              <w:rPr>
                <w:b/>
              </w:rPr>
            </w:pPr>
            <w:r>
              <w:rPr>
                <w:b/>
              </w:rPr>
              <w:t>Zapojení garanta do výuky předmětu</w:t>
            </w:r>
          </w:p>
        </w:tc>
        <w:tc>
          <w:tcPr>
            <w:tcW w:w="6769" w:type="dxa"/>
            <w:gridSpan w:val="8"/>
            <w:tcBorders>
              <w:top w:val="nil"/>
            </w:tcBorders>
          </w:tcPr>
          <w:p w14:paraId="7233BE98" w14:textId="72579134" w:rsidR="001446E2" w:rsidRDefault="006F6369" w:rsidP="005133EF">
            <w:pPr>
              <w:jc w:val="both"/>
            </w:pPr>
            <w:r>
              <w:t>5</w:t>
            </w:r>
            <w:r w:rsidR="001446E2" w:rsidRPr="004E33FE">
              <w:t>0 %</w:t>
            </w:r>
          </w:p>
        </w:tc>
      </w:tr>
      <w:tr w:rsidR="001446E2" w14:paraId="012A71DB" w14:textId="77777777" w:rsidTr="005133EF">
        <w:tc>
          <w:tcPr>
            <w:tcW w:w="3086" w:type="dxa"/>
            <w:shd w:val="clear" w:color="auto" w:fill="F7CAAC"/>
          </w:tcPr>
          <w:p w14:paraId="63845CE6" w14:textId="77777777" w:rsidR="001446E2" w:rsidRDefault="001446E2" w:rsidP="004075E4">
            <w:pPr>
              <w:rPr>
                <w:b/>
              </w:rPr>
            </w:pPr>
            <w:r>
              <w:rPr>
                <w:b/>
              </w:rPr>
              <w:t>Vyučující</w:t>
            </w:r>
          </w:p>
        </w:tc>
        <w:tc>
          <w:tcPr>
            <w:tcW w:w="6769" w:type="dxa"/>
            <w:gridSpan w:val="8"/>
            <w:tcBorders>
              <w:bottom w:val="nil"/>
            </w:tcBorders>
          </w:tcPr>
          <w:p w14:paraId="155E546D" w14:textId="77777777" w:rsidR="00995AC2" w:rsidRPr="00C036E9" w:rsidRDefault="001446E2" w:rsidP="0099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doc. M.A. Vladimír Kovařík</w:t>
            </w:r>
            <w:r w:rsidR="006F6369">
              <w:t xml:space="preserve">, </w:t>
            </w:r>
            <w:r w:rsidR="00995AC2">
              <w:t xml:space="preserve">MgA. Eva </w:t>
            </w:r>
            <w:proofErr w:type="spellStart"/>
            <w:r w:rsidR="00995AC2">
              <w:t>Klabalová</w:t>
            </w:r>
            <w:proofErr w:type="spellEnd"/>
            <w:r w:rsidR="00995AC2">
              <w:t>, Ph.D.</w:t>
            </w:r>
          </w:p>
          <w:p w14:paraId="67ECC40F" w14:textId="229F6D20" w:rsidR="001446E2" w:rsidRDefault="001446E2" w:rsidP="005133EF">
            <w:pPr>
              <w:jc w:val="both"/>
            </w:pPr>
          </w:p>
        </w:tc>
      </w:tr>
      <w:tr w:rsidR="001446E2" w14:paraId="4D8AB89F" w14:textId="77777777" w:rsidTr="00E04847">
        <w:trPr>
          <w:trHeight w:val="150"/>
        </w:trPr>
        <w:tc>
          <w:tcPr>
            <w:tcW w:w="9855" w:type="dxa"/>
            <w:gridSpan w:val="9"/>
            <w:tcBorders>
              <w:top w:val="nil"/>
            </w:tcBorders>
          </w:tcPr>
          <w:p w14:paraId="545EA271" w14:textId="77777777" w:rsidR="001446E2" w:rsidRDefault="001446E2" w:rsidP="004075E4"/>
        </w:tc>
      </w:tr>
      <w:tr w:rsidR="001446E2" w14:paraId="3F98AE21" w14:textId="77777777" w:rsidTr="005133EF">
        <w:tc>
          <w:tcPr>
            <w:tcW w:w="3086" w:type="dxa"/>
            <w:shd w:val="clear" w:color="auto" w:fill="F7CAAC"/>
          </w:tcPr>
          <w:p w14:paraId="5DD97C75" w14:textId="77777777" w:rsidR="001446E2" w:rsidRPr="001452AD" w:rsidRDefault="001446E2" w:rsidP="004075E4">
            <w:pPr>
              <w:rPr>
                <w:b/>
                <w:highlight w:val="yellow"/>
              </w:rPr>
            </w:pPr>
            <w:r w:rsidRPr="009B48E7">
              <w:rPr>
                <w:b/>
              </w:rPr>
              <w:t>Hlavní témata a výsledky učení</w:t>
            </w:r>
          </w:p>
        </w:tc>
        <w:tc>
          <w:tcPr>
            <w:tcW w:w="6769" w:type="dxa"/>
            <w:gridSpan w:val="8"/>
            <w:tcBorders>
              <w:bottom w:val="nil"/>
            </w:tcBorders>
          </w:tcPr>
          <w:p w14:paraId="7B888664" w14:textId="77777777" w:rsidR="001446E2" w:rsidRPr="001452AD" w:rsidRDefault="001446E2" w:rsidP="005133EF">
            <w:pPr>
              <w:jc w:val="both"/>
              <w:rPr>
                <w:highlight w:val="yellow"/>
              </w:rPr>
            </w:pPr>
          </w:p>
        </w:tc>
      </w:tr>
      <w:tr w:rsidR="001446E2" w14:paraId="413C79D9" w14:textId="77777777" w:rsidTr="005133EF">
        <w:trPr>
          <w:trHeight w:val="2197"/>
        </w:trPr>
        <w:tc>
          <w:tcPr>
            <w:tcW w:w="9855" w:type="dxa"/>
            <w:gridSpan w:val="9"/>
            <w:tcBorders>
              <w:top w:val="nil"/>
              <w:bottom w:val="single" w:sz="4" w:space="0" w:color="auto"/>
            </w:tcBorders>
          </w:tcPr>
          <w:p w14:paraId="08988057" w14:textId="77777777" w:rsidR="006C0706" w:rsidRPr="00C90EB6" w:rsidRDefault="006C0706" w:rsidP="006C0706">
            <w:pPr>
              <w:jc w:val="both"/>
              <w:rPr>
                <w:b/>
                <w:bCs/>
              </w:rPr>
            </w:pPr>
            <w:r w:rsidRPr="00C90EB6">
              <w:rPr>
                <w:b/>
                <w:bCs/>
              </w:rPr>
              <w:t>Témata:</w:t>
            </w:r>
          </w:p>
          <w:p w14:paraId="5D803630" w14:textId="77777777" w:rsidR="006C0706" w:rsidRDefault="006C0706" w:rsidP="006C0706">
            <w:pPr>
              <w:ind w:left="214"/>
            </w:pPr>
            <w:r>
              <w:t>1.-13.  - pochopení principů práce s informacemi</w:t>
            </w:r>
          </w:p>
          <w:p w14:paraId="1AABAC34" w14:textId="7C58DBFE" w:rsidR="006C0706" w:rsidRDefault="006C0706" w:rsidP="006C0706">
            <w:pPr>
              <w:spacing w:after="120"/>
              <w:ind w:left="781" w:hanging="251"/>
              <w:rPr>
                <w:b/>
                <w:color w:val="FF0000"/>
              </w:rPr>
            </w:pPr>
            <w:r>
              <w:t xml:space="preserve">     -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46F9F56C" w14:textId="77777777" w:rsidR="006C0706" w:rsidRPr="00C90EB6" w:rsidRDefault="006C0706" w:rsidP="006C0706">
            <w:pPr>
              <w:jc w:val="both"/>
              <w:rPr>
                <w:b/>
                <w:bCs/>
              </w:rPr>
            </w:pPr>
            <w:r w:rsidRPr="00C90EB6">
              <w:rPr>
                <w:b/>
                <w:bCs/>
              </w:rPr>
              <w:t>Výsledky učení:</w:t>
            </w:r>
          </w:p>
          <w:p w14:paraId="7E49025A" w14:textId="77777777" w:rsidR="006C0706" w:rsidRDefault="006C0706" w:rsidP="006C0706">
            <w:pPr>
              <w:jc w:val="both"/>
            </w:pPr>
            <w:r>
              <w:t>Odborné znalosti – po absolvování předmětu student umí:</w:t>
            </w:r>
          </w:p>
          <w:p w14:paraId="51EC39E5" w14:textId="77777777" w:rsidR="006C0706" w:rsidRDefault="006C0706" w:rsidP="004C352E">
            <w:pPr>
              <w:pStyle w:val="Odstavecseseznamem"/>
              <w:numPr>
                <w:ilvl w:val="0"/>
                <w:numId w:val="29"/>
              </w:numPr>
              <w:jc w:val="both"/>
            </w:pPr>
            <w:r>
              <w:t>definovat klíčové pojmy tvořící teoretický základ pro vypracování úkolu</w:t>
            </w:r>
          </w:p>
          <w:p w14:paraId="6E75E220" w14:textId="77777777" w:rsidR="006C0706" w:rsidRDefault="006C0706" w:rsidP="004C352E">
            <w:pPr>
              <w:pStyle w:val="Odstavecseseznamem"/>
              <w:numPr>
                <w:ilvl w:val="0"/>
                <w:numId w:val="29"/>
              </w:numPr>
              <w:jc w:val="both"/>
            </w:pPr>
            <w:r>
              <w:t>zdůvodnit volbu použitých technologií a materiálů využitých pro zpracování úkolu</w:t>
            </w:r>
          </w:p>
          <w:p w14:paraId="3B70E0F5" w14:textId="77777777" w:rsidR="006C0706" w:rsidRDefault="006C0706" w:rsidP="004C352E">
            <w:pPr>
              <w:pStyle w:val="Odstavecseseznamem"/>
              <w:numPr>
                <w:ilvl w:val="0"/>
                <w:numId w:val="29"/>
              </w:numPr>
              <w:jc w:val="both"/>
            </w:pPr>
            <w:r>
              <w:t>popsat metody použité při zpracování úkolu</w:t>
            </w:r>
          </w:p>
          <w:p w14:paraId="7472F03E" w14:textId="77FCA6AA" w:rsidR="006C0706" w:rsidRDefault="006C0706" w:rsidP="004C352E">
            <w:pPr>
              <w:pStyle w:val="Odstavecseseznamem"/>
              <w:numPr>
                <w:ilvl w:val="0"/>
                <w:numId w:val="29"/>
              </w:numPr>
              <w:jc w:val="both"/>
            </w:pPr>
            <w:r>
              <w:t>zdůvodnit volbu způsobu vizualizace</w:t>
            </w:r>
          </w:p>
          <w:p w14:paraId="16D7CF7F" w14:textId="539DBE7F" w:rsidR="006C0706" w:rsidRDefault="006C0706" w:rsidP="004C352E">
            <w:pPr>
              <w:pStyle w:val="Odstavecseseznamem"/>
              <w:numPr>
                <w:ilvl w:val="0"/>
                <w:numId w:val="29"/>
              </w:numPr>
              <w:jc w:val="both"/>
            </w:pPr>
            <w:r>
              <w:t>vyjmenovat etické otázky pojící se s řešením</w:t>
            </w:r>
          </w:p>
          <w:p w14:paraId="703FEE03" w14:textId="77777777" w:rsidR="006C0706" w:rsidRDefault="006C0706" w:rsidP="006C0706">
            <w:pPr>
              <w:jc w:val="both"/>
            </w:pPr>
            <w:r>
              <w:t>Odborné dovednosti – po absolvování předmětu student umí:</w:t>
            </w:r>
          </w:p>
          <w:p w14:paraId="5F9ACFBD" w14:textId="77777777" w:rsidR="006C0706" w:rsidRDefault="006C0706" w:rsidP="004C352E">
            <w:pPr>
              <w:pStyle w:val="Odstavecseseznamem"/>
              <w:numPr>
                <w:ilvl w:val="0"/>
                <w:numId w:val="30"/>
              </w:numPr>
              <w:jc w:val="both"/>
            </w:pPr>
            <w:r>
              <w:t>identifikovat problém</w:t>
            </w:r>
          </w:p>
          <w:p w14:paraId="5120802B" w14:textId="77777777" w:rsidR="006C0706" w:rsidRDefault="006C0706" w:rsidP="004C352E">
            <w:pPr>
              <w:pStyle w:val="Odstavecseseznamem"/>
              <w:numPr>
                <w:ilvl w:val="0"/>
                <w:numId w:val="30"/>
              </w:numPr>
              <w:jc w:val="both"/>
            </w:pPr>
            <w:r>
              <w:t>aplikovat poznatky ze studia</w:t>
            </w:r>
          </w:p>
          <w:p w14:paraId="66E1CAC9" w14:textId="3292D0A7" w:rsidR="006C0706" w:rsidRDefault="006C0706" w:rsidP="004C352E">
            <w:pPr>
              <w:pStyle w:val="Odstavecseseznamem"/>
              <w:numPr>
                <w:ilvl w:val="0"/>
                <w:numId w:val="30"/>
              </w:numPr>
              <w:jc w:val="both"/>
            </w:pPr>
            <w:r>
              <w:t>analyzovat stávající stav řešené problematiky</w:t>
            </w:r>
          </w:p>
          <w:p w14:paraId="7F2D60B3" w14:textId="77777777" w:rsidR="006C0706" w:rsidRDefault="006C0706" w:rsidP="004C352E">
            <w:pPr>
              <w:pStyle w:val="Odstavecseseznamem"/>
              <w:numPr>
                <w:ilvl w:val="0"/>
                <w:numId w:val="30"/>
              </w:numPr>
              <w:jc w:val="both"/>
            </w:pPr>
            <w:r>
              <w:t>navrhnout alternativy / možností řešení</w:t>
            </w:r>
          </w:p>
          <w:p w14:paraId="0AE3B183" w14:textId="77777777" w:rsidR="006C0706" w:rsidRDefault="006C0706" w:rsidP="004C352E">
            <w:pPr>
              <w:pStyle w:val="Odstavecseseznamem"/>
              <w:numPr>
                <w:ilvl w:val="0"/>
                <w:numId w:val="30"/>
              </w:numPr>
              <w:jc w:val="both"/>
            </w:pPr>
            <w:r>
              <w:t>vyhodnotit navržené možnosti – vybrat optimální řešení</w:t>
            </w:r>
          </w:p>
          <w:p w14:paraId="652B17C9" w14:textId="235E94FA" w:rsidR="001446E2" w:rsidRPr="005A0406" w:rsidRDefault="006C0706" w:rsidP="004C352E">
            <w:pPr>
              <w:pStyle w:val="Odstavecseseznamem"/>
              <w:numPr>
                <w:ilvl w:val="0"/>
                <w:numId w:val="30"/>
              </w:numPr>
              <w:jc w:val="both"/>
            </w:pPr>
            <w:r>
              <w:t>realizovat návrh / model, resp. prototyp a prezentovat projekt</w:t>
            </w:r>
          </w:p>
        </w:tc>
      </w:tr>
      <w:tr w:rsidR="001446E2" w14:paraId="345595B3"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81B4F06" w14:textId="77777777" w:rsidR="001446E2" w:rsidRPr="001452AD" w:rsidRDefault="001446E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AB3872C" w14:textId="77777777" w:rsidR="001446E2" w:rsidRPr="001452AD" w:rsidRDefault="001446E2" w:rsidP="005133EF">
            <w:pPr>
              <w:jc w:val="both"/>
              <w:rPr>
                <w:highlight w:val="yellow"/>
              </w:rPr>
            </w:pPr>
          </w:p>
        </w:tc>
      </w:tr>
      <w:tr w:rsidR="001446E2" w14:paraId="4DD9A93E" w14:textId="77777777" w:rsidTr="00556253">
        <w:trPr>
          <w:trHeight w:val="425"/>
        </w:trPr>
        <w:tc>
          <w:tcPr>
            <w:tcW w:w="9855" w:type="dxa"/>
            <w:gridSpan w:val="9"/>
            <w:tcBorders>
              <w:top w:val="nil"/>
              <w:bottom w:val="single" w:sz="4" w:space="0" w:color="auto"/>
            </w:tcBorders>
          </w:tcPr>
          <w:p w14:paraId="24D7DF2D" w14:textId="77777777" w:rsidR="00556253" w:rsidRDefault="00556253" w:rsidP="00556253">
            <w:pPr>
              <w:jc w:val="both"/>
            </w:pPr>
            <w:r>
              <w:t>Pro dosažení odborných znalostí a dovedností je užívána vyučovací metoda individuální práce studenta.</w:t>
            </w:r>
          </w:p>
          <w:p w14:paraId="525CD163" w14:textId="089985C3" w:rsidR="001446E2" w:rsidRDefault="00556253" w:rsidP="00556253">
            <w:pPr>
              <w:jc w:val="both"/>
            </w:pPr>
            <w:r>
              <w:t>Odborné znalosti a dovednosti dosažené studiem předmětu jsou ověřovány analýzou výkonů studenta.</w:t>
            </w:r>
          </w:p>
        </w:tc>
      </w:tr>
      <w:tr w:rsidR="001446E2" w14:paraId="67343D48" w14:textId="77777777" w:rsidTr="005133EF">
        <w:trPr>
          <w:trHeight w:val="265"/>
        </w:trPr>
        <w:tc>
          <w:tcPr>
            <w:tcW w:w="3653" w:type="dxa"/>
            <w:gridSpan w:val="3"/>
            <w:tcBorders>
              <w:top w:val="single" w:sz="4" w:space="0" w:color="auto"/>
            </w:tcBorders>
            <w:shd w:val="clear" w:color="auto" w:fill="F7CAAC"/>
          </w:tcPr>
          <w:p w14:paraId="323E870A" w14:textId="77777777" w:rsidR="001446E2" w:rsidRDefault="001446E2" w:rsidP="005133EF">
            <w:pPr>
              <w:jc w:val="both"/>
            </w:pPr>
            <w:r>
              <w:rPr>
                <w:b/>
              </w:rPr>
              <w:t>Studijní literatura a studijní pomůcky</w:t>
            </w:r>
          </w:p>
        </w:tc>
        <w:tc>
          <w:tcPr>
            <w:tcW w:w="6202" w:type="dxa"/>
            <w:gridSpan w:val="6"/>
            <w:tcBorders>
              <w:top w:val="single" w:sz="4" w:space="0" w:color="auto"/>
              <w:bottom w:val="nil"/>
            </w:tcBorders>
          </w:tcPr>
          <w:p w14:paraId="23CF6A78" w14:textId="77777777" w:rsidR="001446E2" w:rsidRDefault="001446E2" w:rsidP="005133EF">
            <w:pPr>
              <w:jc w:val="both"/>
            </w:pPr>
          </w:p>
        </w:tc>
      </w:tr>
      <w:tr w:rsidR="001446E2" w14:paraId="134CCA30" w14:textId="77777777" w:rsidTr="002F3824">
        <w:trPr>
          <w:trHeight w:val="398"/>
        </w:trPr>
        <w:tc>
          <w:tcPr>
            <w:tcW w:w="9855" w:type="dxa"/>
            <w:gridSpan w:val="9"/>
            <w:tcBorders>
              <w:top w:val="nil"/>
            </w:tcBorders>
          </w:tcPr>
          <w:p w14:paraId="23CF746D" w14:textId="77777777" w:rsidR="001446E2" w:rsidRDefault="001446E2" w:rsidP="005133EF">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p w14:paraId="68B2511D" w14:textId="77777777" w:rsidR="00B36C1A" w:rsidRDefault="00B36C1A" w:rsidP="00B36C1A">
            <w:pPr>
              <w:widowControl w:val="0"/>
              <w:rPr>
                <w:color w:val="000000"/>
                <w:shd w:val="clear" w:color="auto" w:fill="FFFFFF"/>
              </w:rPr>
            </w:pPr>
            <w:r>
              <w:rPr>
                <w:color w:val="000000"/>
                <w:shd w:val="clear" w:color="auto" w:fill="FFFFFF"/>
              </w:rPr>
              <w:t xml:space="preserve">ASHBY, M. F., FERRER I BALAS, </w:t>
            </w:r>
            <w:proofErr w:type="spellStart"/>
            <w:r>
              <w:rPr>
                <w:color w:val="000000"/>
                <w:shd w:val="clear" w:color="auto" w:fill="FFFFFF"/>
              </w:rPr>
              <w:t>Didac</w:t>
            </w:r>
            <w:proofErr w:type="spellEnd"/>
            <w:r>
              <w:rPr>
                <w:color w:val="000000"/>
                <w:shd w:val="clear" w:color="auto" w:fill="FFFFFF"/>
              </w:rPr>
              <w:t xml:space="preserve"> a SEGALÀS, </w:t>
            </w:r>
            <w:proofErr w:type="spellStart"/>
            <w:r>
              <w:rPr>
                <w:color w:val="000000"/>
                <w:shd w:val="clear" w:color="auto" w:fill="FFFFFF"/>
              </w:rPr>
              <w:t>Jordi</w:t>
            </w:r>
            <w:proofErr w:type="spellEnd"/>
            <w:r>
              <w:rPr>
                <w:color w:val="000000"/>
                <w:shd w:val="clear" w:color="auto" w:fill="FFFFFF"/>
              </w:rPr>
              <w:t xml:space="preserve">. </w:t>
            </w:r>
            <w:proofErr w:type="spellStart"/>
            <w:r w:rsidRPr="004B2303">
              <w:rPr>
                <w:i/>
                <w:color w:val="000000"/>
                <w:shd w:val="clear" w:color="auto" w:fill="FFFFFF"/>
              </w:rPr>
              <w:t>Materials</w:t>
            </w:r>
            <w:proofErr w:type="spellEnd"/>
            <w:r w:rsidRPr="004B2303">
              <w:rPr>
                <w:i/>
                <w:color w:val="000000"/>
                <w:shd w:val="clear" w:color="auto" w:fill="FFFFFF"/>
              </w:rPr>
              <w:t xml:space="preserve"> and </w:t>
            </w:r>
            <w:proofErr w:type="spellStart"/>
            <w:r w:rsidRPr="004B2303">
              <w:rPr>
                <w:i/>
                <w:color w:val="000000"/>
                <w:shd w:val="clear" w:color="auto" w:fill="FFFFFF"/>
              </w:rPr>
              <w:t>sustainable</w:t>
            </w:r>
            <w:proofErr w:type="spellEnd"/>
            <w:r w:rsidRPr="004B2303">
              <w:rPr>
                <w:i/>
                <w:color w:val="000000"/>
                <w:shd w:val="clear" w:color="auto" w:fill="FFFFFF"/>
              </w:rPr>
              <w:t xml:space="preserve"> development. </w:t>
            </w:r>
            <w:r>
              <w:rPr>
                <w:color w:val="000000"/>
                <w:shd w:val="clear" w:color="auto" w:fill="FFFFFF"/>
              </w:rPr>
              <w:t xml:space="preserve">Amsterdam, </w:t>
            </w:r>
            <w:proofErr w:type="spellStart"/>
            <w:r>
              <w:rPr>
                <w:color w:val="000000"/>
                <w:shd w:val="clear" w:color="auto" w:fill="FFFFFF"/>
              </w:rPr>
              <w:t>Elsevier</w:t>
            </w:r>
            <w:proofErr w:type="spellEnd"/>
            <w:r>
              <w:rPr>
                <w:color w:val="000000"/>
                <w:shd w:val="clear" w:color="auto" w:fill="FFFFFF"/>
              </w:rPr>
              <w:t>/BH, 2016. ISBN 9780081001769.</w:t>
            </w:r>
          </w:p>
          <w:p w14:paraId="1BDEA55F" w14:textId="77777777" w:rsidR="00B36C1A" w:rsidRPr="00855CDD" w:rsidRDefault="00B36C1A" w:rsidP="00B36C1A">
            <w:pPr>
              <w:pStyle w:val="Bezmezer"/>
              <w:rPr>
                <w:color w:val="000000"/>
              </w:rPr>
            </w:pPr>
            <w:r w:rsidRPr="00855CDD">
              <w:rPr>
                <w:color w:val="000000"/>
              </w:rPr>
              <w:t xml:space="preserve">BECKER, Howard S. </w:t>
            </w:r>
            <w:proofErr w:type="spellStart"/>
            <w:r w:rsidRPr="00B7251A">
              <w:rPr>
                <w:i/>
                <w:iCs/>
                <w:color w:val="000000"/>
              </w:rPr>
              <w:t>Writing</w:t>
            </w:r>
            <w:proofErr w:type="spellEnd"/>
            <w:r w:rsidRPr="00B7251A">
              <w:rPr>
                <w:i/>
                <w:iCs/>
                <w:color w:val="000000"/>
              </w:rPr>
              <w:t xml:space="preserve"> </w:t>
            </w:r>
            <w:proofErr w:type="spellStart"/>
            <w:r w:rsidRPr="00B7251A">
              <w:rPr>
                <w:i/>
                <w:iCs/>
                <w:color w:val="000000"/>
              </w:rPr>
              <w:t>for</w:t>
            </w:r>
            <w:proofErr w:type="spellEnd"/>
            <w:r w:rsidRPr="00B7251A">
              <w:rPr>
                <w:i/>
                <w:iCs/>
                <w:color w:val="000000"/>
              </w:rPr>
              <w:t xml:space="preserve"> </w:t>
            </w:r>
            <w:proofErr w:type="spellStart"/>
            <w:r w:rsidRPr="00B7251A">
              <w:rPr>
                <w:i/>
                <w:iCs/>
                <w:color w:val="000000"/>
              </w:rPr>
              <w:t>Social</w:t>
            </w:r>
            <w:proofErr w:type="spellEnd"/>
            <w:r w:rsidRPr="00B7251A">
              <w:rPr>
                <w:i/>
                <w:iCs/>
                <w:color w:val="000000"/>
              </w:rPr>
              <w:t xml:space="preserve"> </w:t>
            </w:r>
            <w:proofErr w:type="spellStart"/>
            <w:r w:rsidRPr="00B7251A">
              <w:rPr>
                <w:i/>
                <w:iCs/>
                <w:color w:val="000000"/>
              </w:rPr>
              <w:t>Scientists</w:t>
            </w:r>
            <w:proofErr w:type="spellEnd"/>
            <w:r w:rsidRPr="00B7251A">
              <w:rPr>
                <w:i/>
                <w:iCs/>
                <w:color w:val="000000"/>
              </w:rPr>
              <w:t xml:space="preserve">: </w:t>
            </w:r>
            <w:proofErr w:type="spellStart"/>
            <w:r w:rsidRPr="00B7251A">
              <w:rPr>
                <w:i/>
                <w:iCs/>
                <w:color w:val="000000"/>
              </w:rPr>
              <w:t>How</w:t>
            </w:r>
            <w:proofErr w:type="spellEnd"/>
            <w:r w:rsidRPr="00B7251A">
              <w:rPr>
                <w:i/>
                <w:iCs/>
                <w:color w:val="000000"/>
              </w:rPr>
              <w:t xml:space="preserve"> to Start and </w:t>
            </w:r>
            <w:proofErr w:type="spellStart"/>
            <w:r w:rsidRPr="00B7251A">
              <w:rPr>
                <w:i/>
                <w:iCs/>
                <w:color w:val="000000"/>
              </w:rPr>
              <w:t>Finish</w:t>
            </w:r>
            <w:proofErr w:type="spellEnd"/>
            <w:r w:rsidRPr="00B7251A">
              <w:rPr>
                <w:i/>
                <w:iCs/>
                <w:color w:val="000000"/>
              </w:rPr>
              <w:t xml:space="preserve"> </w:t>
            </w:r>
            <w:proofErr w:type="spellStart"/>
            <w:r w:rsidRPr="00B7251A">
              <w:rPr>
                <w:i/>
                <w:iCs/>
                <w:color w:val="000000"/>
              </w:rPr>
              <w:t>Your</w:t>
            </w:r>
            <w:proofErr w:type="spellEnd"/>
            <w:r w:rsidRPr="00B7251A">
              <w:rPr>
                <w:i/>
                <w:iCs/>
                <w:color w:val="000000"/>
              </w:rPr>
              <w:t xml:space="preserve"> Thesis, </w:t>
            </w:r>
            <w:proofErr w:type="spellStart"/>
            <w:r w:rsidRPr="00B7251A">
              <w:rPr>
                <w:i/>
                <w:iCs/>
                <w:color w:val="000000"/>
              </w:rPr>
              <w:t>Book</w:t>
            </w:r>
            <w:proofErr w:type="spellEnd"/>
            <w:r w:rsidRPr="00B7251A">
              <w:rPr>
                <w:i/>
                <w:iCs/>
                <w:color w:val="000000"/>
              </w:rPr>
              <w:t xml:space="preserve">, </w:t>
            </w:r>
            <w:proofErr w:type="spellStart"/>
            <w:r w:rsidRPr="00B7251A">
              <w:rPr>
                <w:i/>
                <w:iCs/>
                <w:color w:val="000000"/>
              </w:rPr>
              <w:t>or</w:t>
            </w:r>
            <w:proofErr w:type="spellEnd"/>
            <w:r w:rsidRPr="00B7251A">
              <w:rPr>
                <w:i/>
                <w:iCs/>
                <w:color w:val="000000"/>
              </w:rPr>
              <w:t xml:space="preserve"> </w:t>
            </w:r>
            <w:proofErr w:type="spellStart"/>
            <w:r w:rsidRPr="00B7251A">
              <w:rPr>
                <w:i/>
                <w:iCs/>
                <w:color w:val="000000"/>
              </w:rPr>
              <w:t>Article</w:t>
            </w:r>
            <w:proofErr w:type="spellEnd"/>
            <w:r w:rsidRPr="00855CDD">
              <w:rPr>
                <w:color w:val="000000"/>
              </w:rPr>
              <w:t xml:space="preserve">. 2nd </w:t>
            </w:r>
            <w:proofErr w:type="spellStart"/>
            <w:r w:rsidRPr="00855CDD">
              <w:rPr>
                <w:color w:val="000000"/>
              </w:rPr>
              <w:t>ed</w:t>
            </w:r>
            <w:proofErr w:type="spellEnd"/>
            <w:r w:rsidRPr="00855CDD">
              <w:rPr>
                <w:color w:val="000000"/>
              </w:rPr>
              <w:t xml:space="preserve">. University </w:t>
            </w:r>
            <w:proofErr w:type="spellStart"/>
            <w:r w:rsidRPr="00855CDD">
              <w:rPr>
                <w:color w:val="000000"/>
              </w:rPr>
              <w:t>of</w:t>
            </w:r>
            <w:proofErr w:type="spellEnd"/>
            <w:r w:rsidRPr="00855CDD">
              <w:rPr>
                <w:color w:val="000000"/>
              </w:rPr>
              <w:t xml:space="preserve"> Chicago </w:t>
            </w:r>
            <w:proofErr w:type="spellStart"/>
            <w:r w:rsidRPr="00855CDD">
              <w:rPr>
                <w:color w:val="000000"/>
              </w:rPr>
              <w:t>Press</w:t>
            </w:r>
            <w:proofErr w:type="spellEnd"/>
            <w:r w:rsidRPr="00855CDD">
              <w:rPr>
                <w:color w:val="000000"/>
              </w:rPr>
              <w:t>, 2007. ISBN 978-0226041322.</w:t>
            </w:r>
          </w:p>
          <w:p w14:paraId="477AED33" w14:textId="77777777" w:rsidR="00B36C1A" w:rsidRPr="00D12D5B" w:rsidRDefault="00B36C1A" w:rsidP="00B36C1A">
            <w:pPr>
              <w:widowControl w:val="0"/>
              <w:rPr>
                <w:color w:val="000000"/>
                <w:shd w:val="clear" w:color="auto" w:fill="FFFFFF"/>
              </w:rPr>
            </w:pPr>
            <w:r>
              <w:rPr>
                <w:color w:val="000000"/>
                <w:shd w:val="clear" w:color="auto" w:fill="FFFFFF"/>
              </w:rPr>
              <w:t>POTTER, Norman. </w:t>
            </w:r>
            <w:r>
              <w:rPr>
                <w:i/>
                <w:iCs/>
                <w:color w:val="000000"/>
                <w:shd w:val="clear" w:color="auto" w:fill="FFFFFF"/>
              </w:rPr>
              <w:t>Co je designér: věci, místa, sdělení</w:t>
            </w:r>
            <w:r>
              <w:rPr>
                <w:color w:val="000000"/>
                <w:shd w:val="clear" w:color="auto" w:fill="FFFFFF"/>
              </w:rPr>
              <w:t xml:space="preserve">. </w:t>
            </w:r>
            <w:r w:rsidRPr="00B04D00">
              <w:rPr>
                <w:i/>
                <w:iCs/>
                <w:color w:val="000000"/>
                <w:shd w:val="clear" w:color="auto" w:fill="FFFFFF"/>
              </w:rPr>
              <w:t>Katedra.</w:t>
            </w:r>
            <w:r>
              <w:rPr>
                <w:color w:val="000000"/>
                <w:shd w:val="clear" w:color="auto" w:fill="FFFFFF"/>
              </w:rPr>
              <w:t xml:space="preserve"> V Praze: VŠUP, 2018. </w:t>
            </w:r>
            <w:r w:rsidRPr="00400D30">
              <w:rPr>
                <w:color w:val="000000"/>
                <w:shd w:val="clear" w:color="auto" w:fill="FFFFFF"/>
              </w:rPr>
              <w:t>ISBN 9788087989586.</w:t>
            </w:r>
          </w:p>
          <w:p w14:paraId="51EAA680" w14:textId="77777777" w:rsidR="00B36C1A" w:rsidRPr="00250D7B" w:rsidRDefault="00B36C1A" w:rsidP="00B36C1A">
            <w:pPr>
              <w:pStyle w:val="Bezmezer"/>
              <w:rPr>
                <w:color w:val="000000"/>
              </w:rPr>
            </w:pPr>
            <w:r w:rsidRPr="00855CDD">
              <w:rPr>
                <w:color w:val="000000"/>
              </w:rPr>
              <w:t xml:space="preserve">ROSE, </w:t>
            </w:r>
            <w:proofErr w:type="spellStart"/>
            <w:r w:rsidRPr="00855CDD">
              <w:rPr>
                <w:color w:val="000000"/>
              </w:rPr>
              <w:t>Gillian</w:t>
            </w:r>
            <w:proofErr w:type="spellEnd"/>
            <w:r w:rsidRPr="00855CDD">
              <w:rPr>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Methodologies</w:t>
            </w:r>
            <w:proofErr w:type="spellEnd"/>
            <w:r w:rsidRPr="00B7251A">
              <w:rPr>
                <w:i/>
                <w:iCs/>
                <w:color w:val="000000"/>
              </w:rPr>
              <w:t xml:space="preserve">: An </w:t>
            </w:r>
            <w:proofErr w:type="spellStart"/>
            <w:r w:rsidRPr="00B7251A">
              <w:rPr>
                <w:i/>
                <w:iCs/>
                <w:color w:val="000000"/>
              </w:rPr>
              <w:t>Introduction</w:t>
            </w:r>
            <w:proofErr w:type="spellEnd"/>
            <w:r w:rsidRPr="00B7251A">
              <w:rPr>
                <w:i/>
                <w:iCs/>
                <w:color w:val="000000"/>
              </w:rPr>
              <w:t xml:space="preserve"> to </w:t>
            </w:r>
            <w:proofErr w:type="spellStart"/>
            <w:r w:rsidRPr="00B7251A">
              <w:rPr>
                <w:i/>
                <w:iCs/>
                <w:color w:val="000000"/>
              </w:rPr>
              <w:t>Researching</w:t>
            </w:r>
            <w:proofErr w:type="spellEnd"/>
            <w:r w:rsidRPr="00B7251A">
              <w:rPr>
                <w:i/>
                <w:iCs/>
                <w:color w:val="000000"/>
              </w:rPr>
              <w:t xml:space="preserve"> </w:t>
            </w:r>
            <w:proofErr w:type="spellStart"/>
            <w:r w:rsidRPr="00B7251A">
              <w:rPr>
                <w:i/>
                <w:iCs/>
                <w:color w:val="000000"/>
              </w:rPr>
              <w:t>with</w:t>
            </w:r>
            <w:proofErr w:type="spellEnd"/>
            <w:r w:rsidRPr="00B7251A">
              <w:rPr>
                <w:i/>
                <w:iCs/>
                <w:color w:val="000000"/>
              </w:rPr>
              <w:t xml:space="preserve"> </w:t>
            </w:r>
            <w:proofErr w:type="spellStart"/>
            <w:r w:rsidRPr="00B7251A">
              <w:rPr>
                <w:i/>
                <w:iCs/>
                <w:color w:val="000000"/>
              </w:rPr>
              <w:t>Visual</w:t>
            </w:r>
            <w:proofErr w:type="spellEnd"/>
            <w:r w:rsidRPr="00B7251A">
              <w:rPr>
                <w:i/>
                <w:iCs/>
                <w:color w:val="000000"/>
              </w:rPr>
              <w:t xml:space="preserve"> </w:t>
            </w:r>
            <w:proofErr w:type="spellStart"/>
            <w:r w:rsidRPr="00B7251A">
              <w:rPr>
                <w:i/>
                <w:iCs/>
                <w:color w:val="000000"/>
              </w:rPr>
              <w:t>Materials</w:t>
            </w:r>
            <w:proofErr w:type="spellEnd"/>
            <w:r w:rsidRPr="00855CDD">
              <w:rPr>
                <w:color w:val="000000"/>
              </w:rPr>
              <w:t xml:space="preserve">. 5th </w:t>
            </w:r>
            <w:proofErr w:type="spellStart"/>
            <w:r w:rsidRPr="00855CDD">
              <w:rPr>
                <w:color w:val="000000"/>
              </w:rPr>
              <w:t>ed</w:t>
            </w:r>
            <w:proofErr w:type="spellEnd"/>
            <w:r w:rsidRPr="00855CDD">
              <w:rPr>
                <w:color w:val="000000"/>
              </w:rPr>
              <w:t xml:space="preserve">. SAGE </w:t>
            </w:r>
            <w:proofErr w:type="spellStart"/>
            <w:r w:rsidRPr="00855CDD">
              <w:rPr>
                <w:color w:val="000000"/>
              </w:rPr>
              <w:t>Publications</w:t>
            </w:r>
            <w:proofErr w:type="spellEnd"/>
            <w:r w:rsidRPr="00855CDD">
              <w:rPr>
                <w:color w:val="000000"/>
              </w:rPr>
              <w:t>, 2022. ISBN 978-1529729600.</w:t>
            </w:r>
          </w:p>
          <w:p w14:paraId="320268B3" w14:textId="77777777" w:rsidR="00B36C1A" w:rsidRDefault="00B36C1A" w:rsidP="00B36C1A">
            <w:pPr>
              <w:widowControl w:val="0"/>
              <w:rPr>
                <w:shd w:val="clear" w:color="auto" w:fill="FFFFFF"/>
              </w:rPr>
            </w:pPr>
            <w:r>
              <w:rPr>
                <w:b/>
                <w:bCs/>
                <w:shd w:val="clear" w:color="auto" w:fill="FFFFFF"/>
              </w:rPr>
              <w:t>Doporučená:</w:t>
            </w:r>
          </w:p>
          <w:p w14:paraId="21775998" w14:textId="77777777" w:rsidR="00B36C1A" w:rsidRDefault="00B36C1A" w:rsidP="00B36C1A">
            <w:pPr>
              <w:widowControl w:val="0"/>
              <w:rPr>
                <w:shd w:val="clear" w:color="auto" w:fill="FFFFFF"/>
              </w:rPr>
            </w:pPr>
            <w:r>
              <w:rPr>
                <w:shd w:val="clear" w:color="auto" w:fill="FFFFFF"/>
              </w:rPr>
              <w:t>M</w:t>
            </w:r>
            <w:r>
              <w:rPr>
                <w:color w:val="000000"/>
                <w:shd w:val="clear" w:color="auto" w:fill="FFFFFF"/>
              </w:rPr>
              <w:t xml:space="preserve">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Footwear</w:t>
            </w:r>
            <w:proofErr w:type="spellEnd"/>
            <w:r>
              <w:rPr>
                <w:i/>
                <w:iCs/>
                <w:color w:val="000000"/>
                <w:shd w:val="clear" w:color="auto" w:fill="FFFFFF"/>
              </w:rPr>
              <w:t xml:space="preserve"> </w:t>
            </w:r>
            <w:proofErr w:type="spellStart"/>
            <w:r>
              <w:rPr>
                <w:i/>
                <w:iCs/>
                <w:color w:val="000000"/>
                <w:shd w:val="clear" w:color="auto" w:fill="FFFFFF"/>
              </w:rPr>
              <w:t>pattern</w:t>
            </w:r>
            <w:proofErr w:type="spellEnd"/>
            <w:r>
              <w:rPr>
                <w:i/>
                <w:iCs/>
                <w:color w:val="000000"/>
                <w:shd w:val="clear" w:color="auto" w:fill="FFFFFF"/>
              </w:rPr>
              <w:t xml:space="preserve"> </w:t>
            </w:r>
            <w:proofErr w:type="spellStart"/>
            <w:r>
              <w:rPr>
                <w:i/>
                <w:iCs/>
                <w:color w:val="000000"/>
                <w:shd w:val="clear" w:color="auto" w:fill="FFFFFF"/>
              </w:rPr>
              <w:t>making</w:t>
            </w:r>
            <w:proofErr w:type="spellEnd"/>
            <w:r>
              <w:rPr>
                <w:i/>
                <w:iCs/>
                <w:color w:val="000000"/>
                <w:shd w:val="clear" w:color="auto" w:fill="FFFFFF"/>
              </w:rPr>
              <w:t xml:space="preserve"> and last design.</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2020. ISBN 978-0-9987070-7-5.</w:t>
            </w:r>
          </w:p>
          <w:p w14:paraId="7AB4E964" w14:textId="77777777" w:rsidR="00B36C1A" w:rsidRDefault="00B36C1A" w:rsidP="00B36C1A">
            <w:pPr>
              <w:widowControl w:val="0"/>
              <w:rPr>
                <w:shd w:val="clear" w:color="auto" w:fill="FFFFFF"/>
              </w:rPr>
            </w:pPr>
            <w:r>
              <w:rPr>
                <w:color w:val="000000"/>
                <w:shd w:val="clear" w:color="auto" w:fill="FFFFFF"/>
              </w:rPr>
              <w:lastRenderedPageBreak/>
              <w:t xml:space="preserve">MOTAWI, </w:t>
            </w:r>
            <w:proofErr w:type="spellStart"/>
            <w:r>
              <w:rPr>
                <w:color w:val="000000"/>
                <w:shd w:val="clear" w:color="auto" w:fill="FFFFFF"/>
              </w:rPr>
              <w:t>Wade</w:t>
            </w:r>
            <w:proofErr w:type="spellEnd"/>
            <w:r>
              <w:rPr>
                <w:color w:val="000000"/>
                <w:shd w:val="clear" w:color="auto" w:fill="FFFFFF"/>
              </w:rPr>
              <w:t xml:space="preserve"> a MOTAWI, Andrea. </w:t>
            </w:r>
            <w:proofErr w:type="spellStart"/>
            <w:r>
              <w:rPr>
                <w:i/>
                <w:iCs/>
                <w:color w:val="000000"/>
                <w:shd w:val="clear" w:color="auto" w:fill="FFFFFF"/>
              </w:rPr>
              <w:t>How</w:t>
            </w:r>
            <w:proofErr w:type="spellEnd"/>
            <w:r>
              <w:rPr>
                <w:i/>
                <w:iCs/>
                <w:color w:val="000000"/>
                <w:shd w:val="clear" w:color="auto" w:fill="FFFFFF"/>
              </w:rPr>
              <w:t xml:space="preserve"> </w:t>
            </w:r>
            <w:proofErr w:type="spellStart"/>
            <w:r>
              <w:rPr>
                <w:i/>
                <w:iCs/>
                <w:color w:val="000000"/>
                <w:shd w:val="clear" w:color="auto" w:fill="FFFFFF"/>
              </w:rPr>
              <w:t>shoes</w:t>
            </w:r>
            <w:proofErr w:type="spellEnd"/>
            <w:r>
              <w:rPr>
                <w:i/>
                <w:iCs/>
                <w:color w:val="000000"/>
                <w:shd w:val="clear" w:color="auto" w:fill="FFFFFF"/>
              </w:rPr>
              <w:t xml:space="preserve"> are made.</w:t>
            </w:r>
            <w:r>
              <w:rPr>
                <w:color w:val="000000"/>
                <w:shd w:val="clear" w:color="auto" w:fill="FFFFFF"/>
              </w:rPr>
              <w:t xml:space="preserve"> </w:t>
            </w:r>
            <w:proofErr w:type="spellStart"/>
            <w:r>
              <w:rPr>
                <w:color w:val="000000"/>
                <w:shd w:val="clear" w:color="auto" w:fill="FFFFFF"/>
              </w:rPr>
              <w:t>Milton</w:t>
            </w:r>
            <w:proofErr w:type="spellEnd"/>
            <w:r>
              <w:rPr>
                <w:color w:val="000000"/>
                <w:shd w:val="clear" w:color="auto" w:fill="FFFFFF"/>
              </w:rPr>
              <w:t xml:space="preserve"> </w:t>
            </w:r>
            <w:proofErr w:type="spellStart"/>
            <w:r>
              <w:rPr>
                <w:color w:val="000000"/>
                <w:shd w:val="clear" w:color="auto" w:fill="FFFFFF"/>
              </w:rPr>
              <w:t>Keynes</w:t>
            </w:r>
            <w:proofErr w:type="spellEnd"/>
            <w:r>
              <w:rPr>
                <w:color w:val="000000"/>
                <w:shd w:val="clear" w:color="auto" w:fill="FFFFFF"/>
              </w:rPr>
              <w:t xml:space="preserve">: </w:t>
            </w:r>
            <w:proofErr w:type="spellStart"/>
            <w:r>
              <w:rPr>
                <w:color w:val="000000"/>
                <w:shd w:val="clear" w:color="auto" w:fill="FFFFFF"/>
              </w:rPr>
              <w:t>Lightning</w:t>
            </w:r>
            <w:proofErr w:type="spellEnd"/>
            <w:r>
              <w:rPr>
                <w:color w:val="000000"/>
                <w:shd w:val="clear" w:color="auto" w:fill="FFFFFF"/>
              </w:rPr>
              <w:t xml:space="preserve"> Source, 2018. </w:t>
            </w:r>
          </w:p>
          <w:p w14:paraId="5A1FDC21" w14:textId="10FBDE5C" w:rsidR="00B36C1A" w:rsidRPr="00B36C1A" w:rsidRDefault="00B36C1A" w:rsidP="00B36C1A">
            <w:pPr>
              <w:widowControl w:val="0"/>
              <w:rPr>
                <w:shd w:val="clear" w:color="auto" w:fill="FFFFFF"/>
              </w:rPr>
            </w:pPr>
            <w:r>
              <w:rPr>
                <w:color w:val="000000"/>
                <w:shd w:val="clear" w:color="auto" w:fill="FFFFFF"/>
              </w:rPr>
              <w:t>ISBN 978-0-9987070-3-7.</w:t>
            </w:r>
          </w:p>
        </w:tc>
      </w:tr>
      <w:tr w:rsidR="001446E2" w14:paraId="7557BD89"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3F55202" w14:textId="77777777" w:rsidR="001446E2" w:rsidRDefault="001446E2" w:rsidP="005133EF">
            <w:pPr>
              <w:jc w:val="center"/>
              <w:rPr>
                <w:b/>
              </w:rPr>
            </w:pPr>
            <w:r>
              <w:rPr>
                <w:b/>
              </w:rPr>
              <w:lastRenderedPageBreak/>
              <w:t>Informace ke kombinované nebo distanční formě</w:t>
            </w:r>
          </w:p>
        </w:tc>
      </w:tr>
      <w:tr w:rsidR="001446E2" w14:paraId="0DF38BAF" w14:textId="77777777" w:rsidTr="005133EF">
        <w:tc>
          <w:tcPr>
            <w:tcW w:w="4787" w:type="dxa"/>
            <w:gridSpan w:val="4"/>
            <w:tcBorders>
              <w:top w:val="single" w:sz="2" w:space="0" w:color="auto"/>
            </w:tcBorders>
            <w:shd w:val="clear" w:color="auto" w:fill="F7CAAC"/>
          </w:tcPr>
          <w:p w14:paraId="420F346B" w14:textId="77777777" w:rsidR="001446E2" w:rsidRDefault="001446E2" w:rsidP="005133EF">
            <w:pPr>
              <w:jc w:val="both"/>
            </w:pPr>
            <w:r>
              <w:rPr>
                <w:b/>
              </w:rPr>
              <w:t>Rozsah konzultací (soustředění)</w:t>
            </w:r>
          </w:p>
        </w:tc>
        <w:tc>
          <w:tcPr>
            <w:tcW w:w="889" w:type="dxa"/>
            <w:tcBorders>
              <w:top w:val="single" w:sz="2" w:space="0" w:color="auto"/>
            </w:tcBorders>
          </w:tcPr>
          <w:p w14:paraId="5C5ACC41" w14:textId="77777777" w:rsidR="001446E2" w:rsidRDefault="001446E2" w:rsidP="005133EF">
            <w:pPr>
              <w:jc w:val="both"/>
            </w:pPr>
          </w:p>
        </w:tc>
        <w:tc>
          <w:tcPr>
            <w:tcW w:w="4179" w:type="dxa"/>
            <w:gridSpan w:val="4"/>
            <w:tcBorders>
              <w:top w:val="single" w:sz="2" w:space="0" w:color="auto"/>
            </w:tcBorders>
            <w:shd w:val="clear" w:color="auto" w:fill="F7CAAC"/>
          </w:tcPr>
          <w:p w14:paraId="225ABC39" w14:textId="77777777" w:rsidR="001446E2" w:rsidRDefault="001446E2" w:rsidP="005133EF">
            <w:pPr>
              <w:jc w:val="both"/>
              <w:rPr>
                <w:b/>
              </w:rPr>
            </w:pPr>
            <w:r>
              <w:rPr>
                <w:b/>
              </w:rPr>
              <w:t xml:space="preserve">hodin </w:t>
            </w:r>
          </w:p>
        </w:tc>
      </w:tr>
      <w:tr w:rsidR="001446E2" w14:paraId="38A20497" w14:textId="77777777" w:rsidTr="005133EF">
        <w:tc>
          <w:tcPr>
            <w:tcW w:w="9855" w:type="dxa"/>
            <w:gridSpan w:val="9"/>
            <w:shd w:val="clear" w:color="auto" w:fill="F7CAAC"/>
          </w:tcPr>
          <w:p w14:paraId="53427C29" w14:textId="77777777" w:rsidR="001446E2" w:rsidRDefault="001446E2" w:rsidP="005133EF">
            <w:pPr>
              <w:jc w:val="both"/>
              <w:rPr>
                <w:b/>
              </w:rPr>
            </w:pPr>
            <w:r>
              <w:rPr>
                <w:b/>
              </w:rPr>
              <w:t>Informace o způsobu kontaktu s vyučujícím</w:t>
            </w:r>
          </w:p>
        </w:tc>
      </w:tr>
      <w:tr w:rsidR="001446E2" w14:paraId="4AB1DB73" w14:textId="77777777" w:rsidTr="005133EF">
        <w:trPr>
          <w:trHeight w:val="1373"/>
        </w:trPr>
        <w:tc>
          <w:tcPr>
            <w:tcW w:w="9855" w:type="dxa"/>
            <w:gridSpan w:val="9"/>
          </w:tcPr>
          <w:p w14:paraId="3A96EA93" w14:textId="77777777" w:rsidR="001446E2" w:rsidRDefault="001446E2" w:rsidP="005133EF">
            <w:pPr>
              <w:jc w:val="both"/>
            </w:pPr>
          </w:p>
        </w:tc>
      </w:tr>
    </w:tbl>
    <w:p w14:paraId="41B5D32E" w14:textId="2FC36C21" w:rsidR="00D45C61" w:rsidRDefault="00D45C6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0E0523" w14:paraId="22FCCC1B" w14:textId="77777777" w:rsidTr="005133EF">
        <w:tc>
          <w:tcPr>
            <w:tcW w:w="9855" w:type="dxa"/>
            <w:gridSpan w:val="9"/>
            <w:tcBorders>
              <w:bottom w:val="double" w:sz="4" w:space="0" w:color="auto"/>
            </w:tcBorders>
            <w:shd w:val="clear" w:color="auto" w:fill="BDD6EE"/>
          </w:tcPr>
          <w:p w14:paraId="2066CE15" w14:textId="77777777" w:rsidR="000E0523" w:rsidRDefault="000E0523" w:rsidP="005133EF">
            <w:pPr>
              <w:jc w:val="both"/>
              <w:rPr>
                <w:b/>
                <w:sz w:val="28"/>
              </w:rPr>
            </w:pPr>
            <w:r>
              <w:lastRenderedPageBreak/>
              <w:br w:type="page"/>
            </w:r>
            <w:r>
              <w:rPr>
                <w:b/>
                <w:sz w:val="28"/>
              </w:rPr>
              <w:t>B-III – Charakteristika studijního předmětu</w:t>
            </w:r>
          </w:p>
        </w:tc>
      </w:tr>
      <w:tr w:rsidR="000E0523" w14:paraId="0187FD9A" w14:textId="77777777" w:rsidTr="005133EF">
        <w:tc>
          <w:tcPr>
            <w:tcW w:w="3086" w:type="dxa"/>
            <w:tcBorders>
              <w:top w:val="double" w:sz="4" w:space="0" w:color="auto"/>
            </w:tcBorders>
            <w:shd w:val="clear" w:color="auto" w:fill="F7CAAC"/>
          </w:tcPr>
          <w:p w14:paraId="572EDE6E" w14:textId="77777777" w:rsidR="000E0523" w:rsidRDefault="000E0523" w:rsidP="00C552AB">
            <w:pPr>
              <w:rPr>
                <w:b/>
              </w:rPr>
            </w:pPr>
            <w:r>
              <w:rPr>
                <w:b/>
              </w:rPr>
              <w:t>Název studijního předmětu</w:t>
            </w:r>
          </w:p>
        </w:tc>
        <w:tc>
          <w:tcPr>
            <w:tcW w:w="6769" w:type="dxa"/>
            <w:gridSpan w:val="8"/>
            <w:tcBorders>
              <w:top w:val="double" w:sz="4" w:space="0" w:color="auto"/>
            </w:tcBorders>
          </w:tcPr>
          <w:p w14:paraId="3C180BC3" w14:textId="20BC360F" w:rsidR="000E0523" w:rsidRDefault="000C0432" w:rsidP="00C552AB">
            <w:r w:rsidRPr="00BD3F4F">
              <w:t>Komunikační agentura 3 </w:t>
            </w:r>
          </w:p>
        </w:tc>
      </w:tr>
      <w:tr w:rsidR="0036241F" w14:paraId="049B5971" w14:textId="77777777" w:rsidTr="005133EF">
        <w:tc>
          <w:tcPr>
            <w:tcW w:w="3086" w:type="dxa"/>
            <w:shd w:val="clear" w:color="auto" w:fill="F7CAAC"/>
          </w:tcPr>
          <w:p w14:paraId="5918B48A" w14:textId="77777777" w:rsidR="0036241F" w:rsidRDefault="0036241F" w:rsidP="00663422">
            <w:pPr>
              <w:rPr>
                <w:b/>
              </w:rPr>
            </w:pPr>
            <w:r>
              <w:rPr>
                <w:b/>
              </w:rPr>
              <w:t>Typ předmětu</w:t>
            </w:r>
          </w:p>
        </w:tc>
        <w:tc>
          <w:tcPr>
            <w:tcW w:w="3406" w:type="dxa"/>
            <w:gridSpan w:val="5"/>
          </w:tcPr>
          <w:p w14:paraId="23D309CC" w14:textId="1F9E19B4" w:rsidR="0036241F" w:rsidRDefault="0036241F" w:rsidP="00663422">
            <w:r w:rsidRPr="00BD3F4F">
              <w:t>povinn</w:t>
            </w:r>
            <w:r w:rsidR="004742C7">
              <w:t>ě voliteln</w:t>
            </w:r>
            <w:r w:rsidR="00660D30">
              <w:t>ý</w:t>
            </w:r>
          </w:p>
        </w:tc>
        <w:tc>
          <w:tcPr>
            <w:tcW w:w="2695" w:type="dxa"/>
            <w:gridSpan w:val="2"/>
            <w:shd w:val="clear" w:color="auto" w:fill="F7CAAC"/>
          </w:tcPr>
          <w:p w14:paraId="722B991E" w14:textId="119A4202" w:rsidR="0036241F" w:rsidRDefault="0036241F" w:rsidP="00663422">
            <w:r w:rsidRPr="00BD3F4F">
              <w:rPr>
                <w:b/>
                <w:bCs/>
              </w:rPr>
              <w:t>doporučený ročník / semestr</w:t>
            </w:r>
            <w:r w:rsidRPr="00BD3F4F">
              <w:t> </w:t>
            </w:r>
          </w:p>
        </w:tc>
        <w:tc>
          <w:tcPr>
            <w:tcW w:w="668" w:type="dxa"/>
          </w:tcPr>
          <w:p w14:paraId="0D9E1514" w14:textId="65E2FEEC" w:rsidR="0036241F" w:rsidRDefault="0036241F" w:rsidP="00663422">
            <w:r w:rsidRPr="00BD3F4F">
              <w:t>2/ZS </w:t>
            </w:r>
          </w:p>
        </w:tc>
      </w:tr>
      <w:tr w:rsidR="0017435E" w14:paraId="3F2D1289" w14:textId="77777777" w:rsidTr="005133EF">
        <w:tc>
          <w:tcPr>
            <w:tcW w:w="3086" w:type="dxa"/>
            <w:shd w:val="clear" w:color="auto" w:fill="F7CAAC"/>
          </w:tcPr>
          <w:p w14:paraId="56C2E7DE" w14:textId="77777777" w:rsidR="0017435E" w:rsidRDefault="0017435E" w:rsidP="00663422">
            <w:pPr>
              <w:rPr>
                <w:b/>
              </w:rPr>
            </w:pPr>
            <w:r>
              <w:rPr>
                <w:b/>
              </w:rPr>
              <w:t>Rozsah studijního předmětu</w:t>
            </w:r>
          </w:p>
        </w:tc>
        <w:tc>
          <w:tcPr>
            <w:tcW w:w="1701" w:type="dxa"/>
            <w:gridSpan w:val="3"/>
          </w:tcPr>
          <w:p w14:paraId="0E4602BF" w14:textId="3F60CDF6" w:rsidR="0017435E" w:rsidRDefault="0017435E" w:rsidP="00663422">
            <w:r w:rsidRPr="00BD3F4F">
              <w:t>26c </w:t>
            </w:r>
          </w:p>
        </w:tc>
        <w:tc>
          <w:tcPr>
            <w:tcW w:w="889" w:type="dxa"/>
            <w:shd w:val="clear" w:color="auto" w:fill="F7CAAC"/>
          </w:tcPr>
          <w:p w14:paraId="2EE41DB9" w14:textId="08666CED" w:rsidR="0017435E" w:rsidRDefault="0017435E" w:rsidP="00663422">
            <w:pPr>
              <w:rPr>
                <w:b/>
              </w:rPr>
            </w:pPr>
            <w:r w:rsidRPr="00BD3F4F">
              <w:rPr>
                <w:b/>
                <w:bCs/>
              </w:rPr>
              <w:t>hod. </w:t>
            </w:r>
            <w:r w:rsidRPr="00BD3F4F">
              <w:t> </w:t>
            </w:r>
          </w:p>
        </w:tc>
        <w:tc>
          <w:tcPr>
            <w:tcW w:w="816" w:type="dxa"/>
          </w:tcPr>
          <w:p w14:paraId="00550EDD" w14:textId="5C6D638A" w:rsidR="0017435E" w:rsidRDefault="0017435E" w:rsidP="00663422">
            <w:r w:rsidRPr="00BD3F4F">
              <w:t>26 </w:t>
            </w:r>
          </w:p>
        </w:tc>
        <w:tc>
          <w:tcPr>
            <w:tcW w:w="2156" w:type="dxa"/>
            <w:shd w:val="clear" w:color="auto" w:fill="F7CAAC"/>
          </w:tcPr>
          <w:p w14:paraId="5A27E0CB" w14:textId="20E84DB1" w:rsidR="0017435E" w:rsidRDefault="0017435E" w:rsidP="00663422">
            <w:pPr>
              <w:rPr>
                <w:b/>
              </w:rPr>
            </w:pPr>
            <w:r w:rsidRPr="00BD3F4F">
              <w:rPr>
                <w:b/>
                <w:bCs/>
              </w:rPr>
              <w:t>kreditů</w:t>
            </w:r>
            <w:r w:rsidRPr="00BD3F4F">
              <w:t> </w:t>
            </w:r>
          </w:p>
        </w:tc>
        <w:tc>
          <w:tcPr>
            <w:tcW w:w="1207" w:type="dxa"/>
            <w:gridSpan w:val="2"/>
          </w:tcPr>
          <w:p w14:paraId="46E7A18A" w14:textId="0AF94A28" w:rsidR="0017435E" w:rsidRDefault="0017435E" w:rsidP="00663422">
            <w:r w:rsidRPr="00BD3F4F">
              <w:t>3 </w:t>
            </w:r>
          </w:p>
        </w:tc>
      </w:tr>
      <w:tr w:rsidR="000E0523" w14:paraId="5820912A" w14:textId="77777777" w:rsidTr="005133EF">
        <w:tc>
          <w:tcPr>
            <w:tcW w:w="3086" w:type="dxa"/>
            <w:shd w:val="clear" w:color="auto" w:fill="F7CAAC"/>
          </w:tcPr>
          <w:p w14:paraId="3F2CDEB9" w14:textId="77777777" w:rsidR="000E0523" w:rsidRDefault="000E0523" w:rsidP="00663422">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7692797" w14:textId="77777777" w:rsidR="000E0523" w:rsidRDefault="000E0523" w:rsidP="00663422"/>
        </w:tc>
      </w:tr>
      <w:tr w:rsidR="00DC68ED" w14:paraId="2F12E079" w14:textId="77777777" w:rsidTr="005133EF">
        <w:tc>
          <w:tcPr>
            <w:tcW w:w="3086" w:type="dxa"/>
            <w:shd w:val="clear" w:color="auto" w:fill="F7CAAC"/>
          </w:tcPr>
          <w:p w14:paraId="746DD2C5" w14:textId="77777777" w:rsidR="00DC68ED" w:rsidRPr="005A0406" w:rsidRDefault="00DC68ED" w:rsidP="00663422">
            <w:pPr>
              <w:rPr>
                <w:b/>
              </w:rPr>
            </w:pPr>
            <w:r w:rsidRPr="005A0406">
              <w:rPr>
                <w:b/>
              </w:rPr>
              <w:t>Způsob ověření výsledků učení</w:t>
            </w:r>
          </w:p>
        </w:tc>
        <w:tc>
          <w:tcPr>
            <w:tcW w:w="3406" w:type="dxa"/>
            <w:gridSpan w:val="5"/>
          </w:tcPr>
          <w:p w14:paraId="343BB997" w14:textId="71FAE9FF" w:rsidR="00DC68ED" w:rsidRDefault="00DC68ED" w:rsidP="00663422">
            <w:r w:rsidRPr="00BD3F4F">
              <w:t>zápočet </w:t>
            </w:r>
          </w:p>
        </w:tc>
        <w:tc>
          <w:tcPr>
            <w:tcW w:w="2156" w:type="dxa"/>
            <w:shd w:val="clear" w:color="auto" w:fill="F7CAAC"/>
          </w:tcPr>
          <w:p w14:paraId="724BB097" w14:textId="29E897D2" w:rsidR="00DC68ED" w:rsidRDefault="00DC68ED" w:rsidP="00663422">
            <w:pPr>
              <w:rPr>
                <w:b/>
              </w:rPr>
            </w:pPr>
            <w:r w:rsidRPr="00BD3F4F">
              <w:rPr>
                <w:b/>
                <w:bCs/>
              </w:rPr>
              <w:t>Forma výuky</w:t>
            </w:r>
            <w:r w:rsidRPr="00BD3F4F">
              <w:t> </w:t>
            </w:r>
          </w:p>
        </w:tc>
        <w:tc>
          <w:tcPr>
            <w:tcW w:w="1207" w:type="dxa"/>
            <w:gridSpan w:val="2"/>
          </w:tcPr>
          <w:p w14:paraId="5CC28FC8" w14:textId="5B1512AD" w:rsidR="00DC68ED" w:rsidRDefault="00DC68ED" w:rsidP="00663422">
            <w:r w:rsidRPr="00BD3F4F">
              <w:t>cvičení </w:t>
            </w:r>
          </w:p>
        </w:tc>
      </w:tr>
      <w:tr w:rsidR="000E0523" w14:paraId="4AD41814" w14:textId="77777777" w:rsidTr="005133EF">
        <w:tc>
          <w:tcPr>
            <w:tcW w:w="3086" w:type="dxa"/>
            <w:shd w:val="clear" w:color="auto" w:fill="F7CAAC"/>
          </w:tcPr>
          <w:p w14:paraId="023A3C41" w14:textId="77777777" w:rsidR="000E0523" w:rsidRPr="005A0406" w:rsidRDefault="000E0523" w:rsidP="00663422">
            <w:pPr>
              <w:rPr>
                <w:b/>
              </w:rPr>
            </w:pPr>
            <w:r w:rsidRPr="005A0406">
              <w:rPr>
                <w:b/>
              </w:rPr>
              <w:t>Forma způsobu ověření výsledků učení a další požadavky na studenta</w:t>
            </w:r>
          </w:p>
        </w:tc>
        <w:tc>
          <w:tcPr>
            <w:tcW w:w="6769" w:type="dxa"/>
            <w:gridSpan w:val="8"/>
            <w:tcBorders>
              <w:bottom w:val="nil"/>
            </w:tcBorders>
          </w:tcPr>
          <w:p w14:paraId="0F26493B" w14:textId="77777777" w:rsidR="000E0523" w:rsidRDefault="000E0523" w:rsidP="00663422"/>
        </w:tc>
      </w:tr>
      <w:tr w:rsidR="005E03CC" w14:paraId="09589E33" w14:textId="77777777" w:rsidTr="00663422">
        <w:trPr>
          <w:trHeight w:val="1338"/>
        </w:trPr>
        <w:tc>
          <w:tcPr>
            <w:tcW w:w="9855" w:type="dxa"/>
            <w:gridSpan w:val="9"/>
            <w:tcBorders>
              <w:top w:val="nil"/>
            </w:tcBorders>
          </w:tcPr>
          <w:p w14:paraId="2DC589CE" w14:textId="77777777" w:rsidR="005E03CC" w:rsidRPr="00BD3F4F" w:rsidRDefault="005E03CC" w:rsidP="00663422">
            <w:pPr>
              <w:textAlignment w:val="baseline"/>
              <w:rPr>
                <w:sz w:val="24"/>
                <w:szCs w:val="24"/>
              </w:rPr>
            </w:pPr>
            <w:r w:rsidRPr="00BD3F4F">
              <w:t>1. Aktivní práce v projektovém týmu a splnění všech požadavků, za něž je student v rámci projektu odpovědný. </w:t>
            </w:r>
          </w:p>
          <w:p w14:paraId="645A1A9A" w14:textId="77777777" w:rsidR="005E03CC" w:rsidRDefault="005E03CC" w:rsidP="00663422">
            <w:r w:rsidRPr="00BD3F4F">
              <w:t>2. Včasné odevzdávání požadované práce ke konzultacím a ke schválení (dle podrobného harmonogramu projektu). </w:t>
            </w:r>
          </w:p>
          <w:p w14:paraId="6A69A6DB" w14:textId="570A4F66" w:rsidR="00BD0B7C" w:rsidRPr="00BD3F4F" w:rsidRDefault="00BD0B7C" w:rsidP="00663422">
            <w:pPr>
              <w:textAlignment w:val="baseline"/>
              <w:rPr>
                <w:sz w:val="24"/>
                <w:szCs w:val="24"/>
              </w:rPr>
            </w:pPr>
            <w:r w:rsidRPr="00BD3F4F">
              <w:t>3. Pravidelná komunikace s vedením Komunikační agentury (týká se hlavních vedoucích pozic). </w:t>
            </w:r>
          </w:p>
          <w:p w14:paraId="44263985" w14:textId="77777777" w:rsidR="00BD0B7C" w:rsidRDefault="00BD0B7C" w:rsidP="00663422">
            <w:pPr>
              <w:textAlignment w:val="baseline"/>
              <w:rPr>
                <w:sz w:val="24"/>
                <w:szCs w:val="24"/>
              </w:rPr>
            </w:pPr>
            <w:r w:rsidRPr="00BD3F4F">
              <w:t>4. Veřejná prezentace o průběhu a výsledcích projektu. </w:t>
            </w:r>
          </w:p>
          <w:p w14:paraId="2BC6EB00" w14:textId="06674DF4" w:rsidR="00BD0B7C" w:rsidRPr="00BD3F4F" w:rsidRDefault="00BD0B7C" w:rsidP="00663422">
            <w:pPr>
              <w:textAlignment w:val="baseline"/>
              <w:rPr>
                <w:sz w:val="24"/>
                <w:szCs w:val="24"/>
              </w:rPr>
            </w:pPr>
            <w:r w:rsidRPr="00BD3F4F">
              <w:t xml:space="preserve">5. Vyplnění </w:t>
            </w:r>
            <w:proofErr w:type="spellStart"/>
            <w:r w:rsidRPr="00BD3F4F">
              <w:t>sebeevaluačního</w:t>
            </w:r>
            <w:proofErr w:type="spellEnd"/>
            <w:r w:rsidRPr="00BD3F4F">
              <w:t xml:space="preserve"> formuláře. </w:t>
            </w:r>
          </w:p>
          <w:p w14:paraId="45AC9839" w14:textId="58C13B0C" w:rsidR="004410D5" w:rsidRDefault="00BD0B7C" w:rsidP="00663422">
            <w:r w:rsidRPr="00BD3F4F">
              <w:t>6. U vedoucích složek také pravidelné reportování o výsledcích činnosti (prostřednictvím newsletteru). </w:t>
            </w:r>
          </w:p>
        </w:tc>
      </w:tr>
      <w:tr w:rsidR="00864734" w14:paraId="1F288ECC" w14:textId="77777777" w:rsidTr="005133EF">
        <w:trPr>
          <w:trHeight w:val="197"/>
        </w:trPr>
        <w:tc>
          <w:tcPr>
            <w:tcW w:w="3086" w:type="dxa"/>
            <w:tcBorders>
              <w:top w:val="nil"/>
            </w:tcBorders>
            <w:shd w:val="clear" w:color="auto" w:fill="F7CAAC"/>
          </w:tcPr>
          <w:p w14:paraId="27B9B5B0" w14:textId="77777777" w:rsidR="00864734" w:rsidRDefault="00864734" w:rsidP="00663422">
            <w:pPr>
              <w:rPr>
                <w:b/>
              </w:rPr>
            </w:pPr>
            <w:r>
              <w:rPr>
                <w:b/>
              </w:rPr>
              <w:t>Garant předmětu</w:t>
            </w:r>
          </w:p>
        </w:tc>
        <w:tc>
          <w:tcPr>
            <w:tcW w:w="6769" w:type="dxa"/>
            <w:gridSpan w:val="8"/>
            <w:tcBorders>
              <w:top w:val="nil"/>
            </w:tcBorders>
          </w:tcPr>
          <w:p w14:paraId="1A7BEC65" w14:textId="684E58DD" w:rsidR="00864734" w:rsidRDefault="00864734" w:rsidP="00663422">
            <w:r w:rsidRPr="001F5B63">
              <w:t xml:space="preserve">Mgr. </w:t>
            </w:r>
            <w:r w:rsidR="00D9035F">
              <w:t xml:space="preserve">et Mgr. </w:t>
            </w:r>
            <w:r w:rsidRPr="001F5B63">
              <w:t>Ondřej Staněk</w:t>
            </w:r>
          </w:p>
        </w:tc>
      </w:tr>
      <w:tr w:rsidR="00864734" w14:paraId="0D309552" w14:textId="77777777" w:rsidTr="005133EF">
        <w:trPr>
          <w:trHeight w:val="243"/>
        </w:trPr>
        <w:tc>
          <w:tcPr>
            <w:tcW w:w="3086" w:type="dxa"/>
            <w:tcBorders>
              <w:top w:val="nil"/>
            </w:tcBorders>
            <w:shd w:val="clear" w:color="auto" w:fill="F7CAAC"/>
          </w:tcPr>
          <w:p w14:paraId="71FAF31C" w14:textId="77777777" w:rsidR="00864734" w:rsidRDefault="00864734" w:rsidP="00663422">
            <w:pPr>
              <w:rPr>
                <w:b/>
              </w:rPr>
            </w:pPr>
            <w:r>
              <w:rPr>
                <w:b/>
              </w:rPr>
              <w:t>Zapojení garanta do výuky předmětu</w:t>
            </w:r>
          </w:p>
        </w:tc>
        <w:tc>
          <w:tcPr>
            <w:tcW w:w="6769" w:type="dxa"/>
            <w:gridSpan w:val="8"/>
            <w:tcBorders>
              <w:top w:val="nil"/>
            </w:tcBorders>
          </w:tcPr>
          <w:p w14:paraId="434D728E" w14:textId="404694CE" w:rsidR="00864734" w:rsidRDefault="00864734" w:rsidP="00663422">
            <w:r w:rsidRPr="001F5B63">
              <w:t>100 % </w:t>
            </w:r>
          </w:p>
        </w:tc>
      </w:tr>
      <w:tr w:rsidR="00864734" w14:paraId="3F3D777F" w14:textId="77777777" w:rsidTr="005133EF">
        <w:tc>
          <w:tcPr>
            <w:tcW w:w="3086" w:type="dxa"/>
            <w:shd w:val="clear" w:color="auto" w:fill="F7CAAC"/>
          </w:tcPr>
          <w:p w14:paraId="1BDD1533" w14:textId="77777777" w:rsidR="00864734" w:rsidRDefault="00864734" w:rsidP="00663422">
            <w:pPr>
              <w:rPr>
                <w:b/>
              </w:rPr>
            </w:pPr>
            <w:r>
              <w:rPr>
                <w:b/>
              </w:rPr>
              <w:t>Vyučující</w:t>
            </w:r>
          </w:p>
        </w:tc>
        <w:tc>
          <w:tcPr>
            <w:tcW w:w="6769" w:type="dxa"/>
            <w:gridSpan w:val="8"/>
            <w:tcBorders>
              <w:bottom w:val="nil"/>
            </w:tcBorders>
          </w:tcPr>
          <w:p w14:paraId="0B831807" w14:textId="6C94531E" w:rsidR="00864734" w:rsidRDefault="00864734" w:rsidP="00663422">
            <w:r w:rsidRPr="001F5B63">
              <w:t xml:space="preserve">Mgr. </w:t>
            </w:r>
            <w:r w:rsidR="00D9035F">
              <w:t xml:space="preserve">et Mgr. </w:t>
            </w:r>
            <w:r w:rsidRPr="001F5B63">
              <w:t>Ondřej Staněk</w:t>
            </w:r>
          </w:p>
        </w:tc>
      </w:tr>
      <w:tr w:rsidR="005E03CC" w14:paraId="7F819490" w14:textId="77777777" w:rsidTr="00663422">
        <w:trPr>
          <w:trHeight w:val="184"/>
        </w:trPr>
        <w:tc>
          <w:tcPr>
            <w:tcW w:w="9855" w:type="dxa"/>
            <w:gridSpan w:val="9"/>
            <w:tcBorders>
              <w:top w:val="nil"/>
            </w:tcBorders>
          </w:tcPr>
          <w:p w14:paraId="341E0A65" w14:textId="77777777" w:rsidR="005E03CC" w:rsidRDefault="005E03CC" w:rsidP="005E03CC">
            <w:pPr>
              <w:jc w:val="both"/>
            </w:pPr>
          </w:p>
        </w:tc>
      </w:tr>
      <w:tr w:rsidR="005E03CC" w14:paraId="6B04C928" w14:textId="77777777" w:rsidTr="005133EF">
        <w:tc>
          <w:tcPr>
            <w:tcW w:w="3086" w:type="dxa"/>
            <w:shd w:val="clear" w:color="auto" w:fill="F7CAAC"/>
          </w:tcPr>
          <w:p w14:paraId="292D4A48" w14:textId="77777777" w:rsidR="005E03CC" w:rsidRPr="001452AD" w:rsidRDefault="005E03CC" w:rsidP="005E03CC">
            <w:pPr>
              <w:jc w:val="both"/>
              <w:rPr>
                <w:b/>
                <w:highlight w:val="yellow"/>
              </w:rPr>
            </w:pPr>
            <w:r w:rsidRPr="009B48E7">
              <w:rPr>
                <w:b/>
              </w:rPr>
              <w:t>Hlavní témata a výsledky učení</w:t>
            </w:r>
          </w:p>
        </w:tc>
        <w:tc>
          <w:tcPr>
            <w:tcW w:w="6769" w:type="dxa"/>
            <w:gridSpan w:val="8"/>
            <w:tcBorders>
              <w:bottom w:val="nil"/>
            </w:tcBorders>
          </w:tcPr>
          <w:p w14:paraId="49876A46" w14:textId="77777777" w:rsidR="005E03CC" w:rsidRPr="001452AD" w:rsidRDefault="005E03CC" w:rsidP="005E03CC">
            <w:pPr>
              <w:jc w:val="both"/>
              <w:rPr>
                <w:highlight w:val="yellow"/>
              </w:rPr>
            </w:pPr>
          </w:p>
        </w:tc>
      </w:tr>
      <w:tr w:rsidR="005E03CC" w14:paraId="476326A2" w14:textId="77777777" w:rsidTr="005133EF">
        <w:trPr>
          <w:trHeight w:val="2197"/>
        </w:trPr>
        <w:tc>
          <w:tcPr>
            <w:tcW w:w="9855" w:type="dxa"/>
            <w:gridSpan w:val="9"/>
            <w:tcBorders>
              <w:top w:val="nil"/>
              <w:bottom w:val="single" w:sz="4" w:space="0" w:color="auto"/>
            </w:tcBorders>
          </w:tcPr>
          <w:p w14:paraId="3EEBCE0E" w14:textId="77777777" w:rsidR="005C5942" w:rsidRDefault="008E05F0" w:rsidP="0091229A">
            <w:pPr>
              <w:ind w:left="-30"/>
              <w:jc w:val="both"/>
              <w:textAlignment w:val="baseline"/>
              <w:rPr>
                <w:sz w:val="24"/>
                <w:szCs w:val="24"/>
              </w:rPr>
            </w:pPr>
            <w:r w:rsidRPr="00BD3F4F">
              <w:rPr>
                <w:color w:val="000000"/>
              </w:rPr>
              <w:t>Zimní semestr bývá zpravidla zaměřen na fázi přípravnou a realizace daných eventů probíhá až v semestru letním. </w:t>
            </w:r>
            <w:r w:rsidRPr="00BD3F4F">
              <w:rPr>
                <w:rFonts w:ascii="Calibri" w:hAnsi="Calibri" w:cs="Calibri"/>
                <w:sz w:val="22"/>
                <w:szCs w:val="22"/>
              </w:rPr>
              <w:t>  </w:t>
            </w:r>
          </w:p>
          <w:p w14:paraId="59C12940" w14:textId="3C986F1F" w:rsidR="008E05F0" w:rsidRPr="00C90EB6" w:rsidRDefault="005C5942" w:rsidP="005C5942">
            <w:pPr>
              <w:ind w:hanging="30"/>
              <w:jc w:val="both"/>
              <w:textAlignment w:val="baseline"/>
              <w:rPr>
                <w:b/>
                <w:bCs/>
                <w:sz w:val="24"/>
                <w:szCs w:val="24"/>
              </w:rPr>
            </w:pPr>
            <w:r w:rsidRPr="00C90EB6">
              <w:rPr>
                <w:b/>
                <w:bCs/>
              </w:rPr>
              <w:t>T</w:t>
            </w:r>
            <w:r w:rsidR="008E05F0" w:rsidRPr="00C90EB6">
              <w:rPr>
                <w:b/>
                <w:bCs/>
              </w:rPr>
              <w:t>émata: </w:t>
            </w:r>
          </w:p>
          <w:p w14:paraId="62586872" w14:textId="66273E93" w:rsidR="008E05F0" w:rsidRPr="00D04675" w:rsidRDefault="008E05F0" w:rsidP="008E05F0">
            <w:pPr>
              <w:ind w:left="414"/>
              <w:jc w:val="both"/>
              <w:textAlignment w:val="baseline"/>
              <w:rPr>
                <w:sz w:val="24"/>
                <w:szCs w:val="24"/>
              </w:rPr>
            </w:pPr>
            <w:r>
              <w:t xml:space="preserve">1. </w:t>
            </w:r>
            <w:r w:rsidR="0039390D">
              <w:t>A</w:t>
            </w:r>
            <w:r w:rsidRPr="00BD3F4F">
              <w:t>plikace teoretických znalostí nabytých v jiných předmětech v praxi</w:t>
            </w:r>
            <w:r w:rsidR="0039390D">
              <w:t>.</w:t>
            </w:r>
            <w:r w:rsidRPr="00BD3F4F">
              <w:t> </w:t>
            </w:r>
          </w:p>
          <w:p w14:paraId="74ABC257" w14:textId="0A987C60" w:rsidR="008E05F0" w:rsidRPr="00D04675" w:rsidRDefault="008E05F0" w:rsidP="008E05F0">
            <w:pPr>
              <w:ind w:left="414"/>
              <w:jc w:val="both"/>
              <w:textAlignment w:val="baseline"/>
              <w:rPr>
                <w:sz w:val="24"/>
                <w:szCs w:val="24"/>
              </w:rPr>
            </w:pPr>
            <w:r>
              <w:t xml:space="preserve">2. </w:t>
            </w:r>
            <w:r w:rsidR="0039390D">
              <w:t>M</w:t>
            </w:r>
            <w:r w:rsidRPr="00BD3F4F">
              <w:t xml:space="preserve">ezioborová spolupráce studentů </w:t>
            </w:r>
            <w:r w:rsidR="00660D30">
              <w:t>uměleckých</w:t>
            </w:r>
            <w:r w:rsidRPr="00BD3F4F">
              <w:t xml:space="preserve"> oborů</w:t>
            </w:r>
            <w:r w:rsidR="00660D30">
              <w:t xml:space="preserve"> a</w:t>
            </w:r>
            <w:r w:rsidRPr="00BD3F4F">
              <w:t xml:space="preserve"> marketingové komunikace</w:t>
            </w:r>
            <w:r w:rsidR="0039390D">
              <w:t>.</w:t>
            </w:r>
            <w:r w:rsidRPr="00BD3F4F">
              <w:t xml:space="preserve"> </w:t>
            </w:r>
          </w:p>
          <w:p w14:paraId="7C4B7724" w14:textId="16E822BA" w:rsidR="008E05F0" w:rsidRPr="00D04675" w:rsidRDefault="008E05F0" w:rsidP="008E05F0">
            <w:pPr>
              <w:ind w:left="414"/>
              <w:jc w:val="both"/>
              <w:textAlignment w:val="baseline"/>
              <w:rPr>
                <w:sz w:val="24"/>
                <w:szCs w:val="24"/>
              </w:rPr>
            </w:pPr>
            <w:r>
              <w:t xml:space="preserve">3. </w:t>
            </w:r>
            <w:r w:rsidR="0039390D">
              <w:t>R</w:t>
            </w:r>
            <w:r w:rsidRPr="00BD3F4F">
              <w:t>ealizace celého projektu, který je připravován celý akademický rok</w:t>
            </w:r>
            <w:r w:rsidR="0039390D">
              <w:t>.</w:t>
            </w:r>
            <w:r w:rsidRPr="00BD3F4F">
              <w:t> </w:t>
            </w:r>
          </w:p>
          <w:p w14:paraId="7626A3E0" w14:textId="628907B8" w:rsidR="008E05F0" w:rsidRPr="00D04675" w:rsidRDefault="008E05F0" w:rsidP="008E05F0">
            <w:pPr>
              <w:spacing w:after="120"/>
              <w:ind w:left="414"/>
              <w:jc w:val="both"/>
              <w:textAlignment w:val="baseline"/>
              <w:rPr>
                <w:sz w:val="24"/>
                <w:szCs w:val="24"/>
              </w:rPr>
            </w:pPr>
            <w:r>
              <w:t xml:space="preserve">4. </w:t>
            </w:r>
            <w:r w:rsidR="0039390D">
              <w:t>Z</w:t>
            </w:r>
            <w:r w:rsidRPr="00BD3F4F">
              <w:t>pracování závěrečných zpráv, vyhodnocení projektu, jeho přínosu a doporučení do dalších ročníků</w:t>
            </w:r>
            <w:r w:rsidR="0039390D">
              <w:t>.</w:t>
            </w:r>
            <w:r w:rsidRPr="00BD3F4F">
              <w:t> </w:t>
            </w:r>
          </w:p>
          <w:p w14:paraId="5B9E2D06" w14:textId="77777777" w:rsidR="005C5942" w:rsidRPr="00C90EB6" w:rsidRDefault="005C5942" w:rsidP="005C5942">
            <w:pPr>
              <w:jc w:val="both"/>
              <w:rPr>
                <w:b/>
                <w:bCs/>
              </w:rPr>
            </w:pPr>
            <w:r w:rsidRPr="00C90EB6">
              <w:rPr>
                <w:b/>
                <w:bCs/>
              </w:rPr>
              <w:t>Výsledky učení:</w:t>
            </w:r>
          </w:p>
          <w:p w14:paraId="5E3217F8" w14:textId="77777777" w:rsidR="005C5942" w:rsidRDefault="005C5942" w:rsidP="005C5942">
            <w:pPr>
              <w:jc w:val="both"/>
            </w:pPr>
            <w:r>
              <w:t>Odborné znalosti – po absolvování předmětu student umí:</w:t>
            </w:r>
          </w:p>
          <w:p w14:paraId="69AF1CCD" w14:textId="254C6D59" w:rsidR="00F071B8" w:rsidRDefault="00F071B8" w:rsidP="004C352E">
            <w:pPr>
              <w:pStyle w:val="Odstavecseseznamem"/>
              <w:numPr>
                <w:ilvl w:val="0"/>
                <w:numId w:val="29"/>
              </w:numPr>
              <w:jc w:val="both"/>
            </w:pPr>
            <w:r>
              <w:t>charakterizovat oblast event managementu</w:t>
            </w:r>
          </w:p>
          <w:p w14:paraId="7DF0C6DA" w14:textId="22E229EC" w:rsidR="00F071B8" w:rsidRDefault="00F071B8" w:rsidP="004C352E">
            <w:pPr>
              <w:pStyle w:val="Odstavecseseznamem"/>
              <w:numPr>
                <w:ilvl w:val="0"/>
                <w:numId w:val="29"/>
              </w:numPr>
              <w:jc w:val="both"/>
            </w:pPr>
            <w:r>
              <w:t>popsat jednotlivé procesy při organizaci kulturní nebo společenské akce</w:t>
            </w:r>
          </w:p>
          <w:p w14:paraId="190985FE" w14:textId="3C7E3864" w:rsidR="00F071B8" w:rsidRDefault="00F071B8" w:rsidP="004C352E">
            <w:pPr>
              <w:pStyle w:val="Odstavecseseznamem"/>
              <w:numPr>
                <w:ilvl w:val="0"/>
                <w:numId w:val="29"/>
              </w:numPr>
              <w:jc w:val="both"/>
            </w:pPr>
            <w:r>
              <w:t>orientovat se v oblasti projektového řízení</w:t>
            </w:r>
          </w:p>
          <w:p w14:paraId="1D663139" w14:textId="0C91175B" w:rsidR="00F071B8" w:rsidRDefault="00F071B8" w:rsidP="004C352E">
            <w:pPr>
              <w:pStyle w:val="Odstavecseseznamem"/>
              <w:numPr>
                <w:ilvl w:val="0"/>
                <w:numId w:val="29"/>
              </w:numPr>
              <w:jc w:val="both"/>
            </w:pPr>
            <w:r>
              <w:t>orientovat se v oblasti produkčního řízení</w:t>
            </w:r>
          </w:p>
          <w:p w14:paraId="5384E784" w14:textId="03876D7C" w:rsidR="005C5942" w:rsidRDefault="00F071B8" w:rsidP="004C352E">
            <w:pPr>
              <w:numPr>
                <w:ilvl w:val="0"/>
                <w:numId w:val="29"/>
              </w:numPr>
              <w:jc w:val="both"/>
            </w:pPr>
            <w:r>
              <w:t>vysvětlit komplexní interdisciplinární tendence při koncipování jakékoliv akce</w:t>
            </w:r>
          </w:p>
          <w:p w14:paraId="2CB29AA8" w14:textId="77777777" w:rsidR="005C5942" w:rsidRDefault="005C5942" w:rsidP="005C5942">
            <w:pPr>
              <w:jc w:val="both"/>
            </w:pPr>
            <w:r>
              <w:t>Odborné dovednosti – po absolvování předmětu student umí:</w:t>
            </w:r>
          </w:p>
          <w:p w14:paraId="1995DB2C" w14:textId="5E2AECD0" w:rsidR="00AA1B8B" w:rsidRDefault="00AA1B8B" w:rsidP="004C352E">
            <w:pPr>
              <w:pStyle w:val="Odstavecseseznamem"/>
              <w:numPr>
                <w:ilvl w:val="0"/>
                <w:numId w:val="48"/>
              </w:numPr>
              <w:jc w:val="both"/>
            </w:pPr>
            <w:r>
              <w:t>stanovit vizi, cíl a podrobnou koncepci plánované akce</w:t>
            </w:r>
          </w:p>
          <w:p w14:paraId="2505F07E" w14:textId="366E421A" w:rsidR="00AA1B8B" w:rsidRDefault="00AA1B8B" w:rsidP="004C352E">
            <w:pPr>
              <w:pStyle w:val="Odstavecseseznamem"/>
              <w:numPr>
                <w:ilvl w:val="0"/>
                <w:numId w:val="48"/>
              </w:numPr>
              <w:jc w:val="both"/>
            </w:pPr>
            <w:r>
              <w:t>identifikovat a stanovit si potřebné produkční a projektové činnosti</w:t>
            </w:r>
          </w:p>
          <w:p w14:paraId="6FE7CC84" w14:textId="49E7C453" w:rsidR="00AA1B8B" w:rsidRDefault="00AA1B8B" w:rsidP="004C352E">
            <w:pPr>
              <w:pStyle w:val="Odstavecseseznamem"/>
              <w:numPr>
                <w:ilvl w:val="0"/>
                <w:numId w:val="48"/>
              </w:numPr>
              <w:jc w:val="both"/>
            </w:pPr>
            <w:r>
              <w:t>plánovat jednotlivé procesy a činnosti projektu s důrazem na týmovou práci</w:t>
            </w:r>
          </w:p>
          <w:p w14:paraId="2A9DCD61" w14:textId="15A58B43" w:rsidR="00AA1B8B" w:rsidRDefault="00AA1B8B" w:rsidP="004C352E">
            <w:pPr>
              <w:pStyle w:val="Odstavecseseznamem"/>
              <w:numPr>
                <w:ilvl w:val="0"/>
                <w:numId w:val="48"/>
              </w:numPr>
              <w:jc w:val="both"/>
            </w:pPr>
            <w:r>
              <w:t>implementovat plány a realizovat akci</w:t>
            </w:r>
          </w:p>
          <w:p w14:paraId="31A5F98B" w14:textId="044ABBB0" w:rsidR="005E03CC" w:rsidRPr="005A0406" w:rsidRDefault="00AA1B8B" w:rsidP="004C352E">
            <w:pPr>
              <w:pStyle w:val="Odstavecseseznamem"/>
              <w:numPr>
                <w:ilvl w:val="0"/>
                <w:numId w:val="48"/>
              </w:numPr>
              <w:jc w:val="both"/>
            </w:pPr>
            <w:r>
              <w:t>evaluovat projekty a jednotlivé procesy</w:t>
            </w:r>
          </w:p>
        </w:tc>
      </w:tr>
      <w:tr w:rsidR="005E03CC" w14:paraId="67B7E533"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1CDE639" w14:textId="77777777" w:rsidR="005E03CC" w:rsidRPr="001452AD" w:rsidRDefault="005E03CC" w:rsidP="005E03CC">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305FC97" w14:textId="77777777" w:rsidR="005E03CC" w:rsidRPr="001452AD" w:rsidRDefault="005E03CC" w:rsidP="005E03CC">
            <w:pPr>
              <w:jc w:val="both"/>
              <w:rPr>
                <w:highlight w:val="yellow"/>
              </w:rPr>
            </w:pPr>
          </w:p>
        </w:tc>
      </w:tr>
      <w:tr w:rsidR="005E03CC" w14:paraId="0E1E5382" w14:textId="77777777" w:rsidTr="00417360">
        <w:trPr>
          <w:trHeight w:val="1618"/>
        </w:trPr>
        <w:tc>
          <w:tcPr>
            <w:tcW w:w="9855" w:type="dxa"/>
            <w:gridSpan w:val="9"/>
            <w:tcBorders>
              <w:top w:val="nil"/>
              <w:bottom w:val="single" w:sz="4" w:space="0" w:color="auto"/>
            </w:tcBorders>
          </w:tcPr>
          <w:p w14:paraId="5EAB23A2" w14:textId="12666A7F" w:rsidR="009B6F67" w:rsidRDefault="009B6F67" w:rsidP="004C352E">
            <w:pPr>
              <w:pStyle w:val="Odstavecseseznamem"/>
              <w:numPr>
                <w:ilvl w:val="0"/>
                <w:numId w:val="49"/>
              </w:numPr>
              <w:jc w:val="both"/>
            </w:pPr>
            <w:r>
              <w:t>dialogická (diskuze, rozhovor, brainstorming)</w:t>
            </w:r>
          </w:p>
          <w:p w14:paraId="6682E626" w14:textId="4EBF913A" w:rsidR="009B6F67" w:rsidRDefault="009B6F67" w:rsidP="004C352E">
            <w:pPr>
              <w:pStyle w:val="Odstavecseseznamem"/>
              <w:numPr>
                <w:ilvl w:val="0"/>
                <w:numId w:val="49"/>
              </w:numPr>
              <w:jc w:val="both"/>
            </w:pPr>
            <w:r>
              <w:t>individuální práce studentů</w:t>
            </w:r>
          </w:p>
          <w:p w14:paraId="46C43A03" w14:textId="15483F14" w:rsidR="009B6F67" w:rsidRDefault="009B6F67" w:rsidP="004C352E">
            <w:pPr>
              <w:pStyle w:val="Odstavecseseznamem"/>
              <w:numPr>
                <w:ilvl w:val="0"/>
                <w:numId w:val="49"/>
              </w:numPr>
              <w:jc w:val="both"/>
            </w:pPr>
            <w:r>
              <w:t>praktické procvičování</w:t>
            </w:r>
          </w:p>
          <w:p w14:paraId="70F268BE" w14:textId="7EE3FDE1" w:rsidR="009B6F67" w:rsidRDefault="009B6F67" w:rsidP="004C352E">
            <w:pPr>
              <w:pStyle w:val="Odstavecseseznamem"/>
              <w:numPr>
                <w:ilvl w:val="0"/>
                <w:numId w:val="49"/>
              </w:numPr>
              <w:jc w:val="both"/>
            </w:pPr>
            <w:r>
              <w:t>řešení situačních problematik – učení se v situacích</w:t>
            </w:r>
          </w:p>
          <w:p w14:paraId="1EA93132" w14:textId="093C2554" w:rsidR="009B6F67" w:rsidRDefault="009B6F67" w:rsidP="004C352E">
            <w:pPr>
              <w:pStyle w:val="Odstavecseseznamem"/>
              <w:numPr>
                <w:ilvl w:val="0"/>
                <w:numId w:val="49"/>
              </w:numPr>
              <w:jc w:val="both"/>
            </w:pPr>
            <w:r>
              <w:t>týmová práce</w:t>
            </w:r>
          </w:p>
          <w:p w14:paraId="5BD0FB7E" w14:textId="78382321" w:rsidR="009B6F67" w:rsidRDefault="009B6F67" w:rsidP="004C352E">
            <w:pPr>
              <w:pStyle w:val="Odstavecseseznamem"/>
              <w:numPr>
                <w:ilvl w:val="0"/>
                <w:numId w:val="49"/>
              </w:numPr>
              <w:jc w:val="both"/>
            </w:pPr>
            <w:r>
              <w:t>sebereflexe</w:t>
            </w:r>
          </w:p>
          <w:p w14:paraId="14E0C626" w14:textId="0D920D00" w:rsidR="005E03CC" w:rsidRDefault="009B6F67" w:rsidP="004C352E">
            <w:pPr>
              <w:pStyle w:val="Odstavecseseznamem"/>
              <w:numPr>
                <w:ilvl w:val="0"/>
                <w:numId w:val="49"/>
              </w:numPr>
              <w:jc w:val="both"/>
            </w:pPr>
            <w:r>
              <w:t>zážitková (sebezkušenostní)</w:t>
            </w:r>
          </w:p>
        </w:tc>
      </w:tr>
      <w:tr w:rsidR="005E03CC" w14:paraId="5C120C9D" w14:textId="77777777" w:rsidTr="005133EF">
        <w:trPr>
          <w:trHeight w:val="265"/>
        </w:trPr>
        <w:tc>
          <w:tcPr>
            <w:tcW w:w="3653" w:type="dxa"/>
            <w:gridSpan w:val="3"/>
            <w:tcBorders>
              <w:top w:val="single" w:sz="4" w:space="0" w:color="auto"/>
            </w:tcBorders>
            <w:shd w:val="clear" w:color="auto" w:fill="F7CAAC"/>
          </w:tcPr>
          <w:p w14:paraId="3C766271" w14:textId="77777777" w:rsidR="005E03CC" w:rsidRDefault="005E03CC" w:rsidP="005E03CC">
            <w:pPr>
              <w:jc w:val="both"/>
            </w:pPr>
            <w:r>
              <w:rPr>
                <w:b/>
              </w:rPr>
              <w:t>Studijní literatura a studijní pomůcky</w:t>
            </w:r>
          </w:p>
        </w:tc>
        <w:tc>
          <w:tcPr>
            <w:tcW w:w="6202" w:type="dxa"/>
            <w:gridSpan w:val="6"/>
            <w:tcBorders>
              <w:top w:val="single" w:sz="4" w:space="0" w:color="auto"/>
              <w:bottom w:val="nil"/>
            </w:tcBorders>
          </w:tcPr>
          <w:p w14:paraId="24AB5614" w14:textId="77777777" w:rsidR="005E03CC" w:rsidRDefault="005E03CC" w:rsidP="005E03CC">
            <w:pPr>
              <w:jc w:val="both"/>
            </w:pPr>
          </w:p>
        </w:tc>
      </w:tr>
      <w:tr w:rsidR="005E03CC" w14:paraId="70BAB761" w14:textId="77777777" w:rsidTr="005133EF">
        <w:trPr>
          <w:trHeight w:val="1497"/>
        </w:trPr>
        <w:tc>
          <w:tcPr>
            <w:tcW w:w="9855" w:type="dxa"/>
            <w:gridSpan w:val="9"/>
            <w:tcBorders>
              <w:top w:val="nil"/>
            </w:tcBorders>
          </w:tcPr>
          <w:p w14:paraId="02127095" w14:textId="77777777" w:rsidR="00CC442D" w:rsidRPr="00CC442D" w:rsidRDefault="00CC442D" w:rsidP="00622941">
            <w:pPr>
              <w:ind w:left="124"/>
              <w:textAlignment w:val="baseline"/>
              <w:rPr>
                <w:b/>
                <w:bCs/>
              </w:rPr>
            </w:pPr>
            <w:r w:rsidRPr="00CC442D">
              <w:rPr>
                <w:b/>
                <w:bCs/>
              </w:rPr>
              <w:t>Povinná:</w:t>
            </w:r>
          </w:p>
          <w:p w14:paraId="1AFFD7E6" w14:textId="3DFA08FE" w:rsidR="00622941" w:rsidRPr="00BD3F4F" w:rsidRDefault="00622941" w:rsidP="00622941">
            <w:pPr>
              <w:ind w:left="124"/>
              <w:textAlignment w:val="baseline"/>
              <w:rPr>
                <w:sz w:val="24"/>
                <w:szCs w:val="24"/>
              </w:rPr>
            </w:pPr>
            <w:r w:rsidRPr="00BD3F4F">
              <w:t xml:space="preserve">DOWSON, Ruth a </w:t>
            </w:r>
            <w:r w:rsidR="00F84C4B" w:rsidRPr="00BD3F4F">
              <w:t>BASSETT</w:t>
            </w:r>
            <w:r w:rsidR="00F84C4B">
              <w:t>,</w:t>
            </w:r>
            <w:r w:rsidR="00F84C4B" w:rsidRPr="00BD3F4F">
              <w:t xml:space="preserve"> </w:t>
            </w:r>
            <w:r w:rsidRPr="00BD3F4F">
              <w:t xml:space="preserve">David. </w:t>
            </w:r>
            <w:r w:rsidRPr="00BD3F4F">
              <w:rPr>
                <w:i/>
                <w:iCs/>
              </w:rPr>
              <w:t xml:space="preserve">Event </w:t>
            </w:r>
            <w:proofErr w:type="spellStart"/>
            <w:r w:rsidRPr="00BD3F4F">
              <w:rPr>
                <w:i/>
                <w:iCs/>
              </w:rPr>
              <w:t>planning</w:t>
            </w:r>
            <w:proofErr w:type="spellEnd"/>
            <w:r w:rsidRPr="00BD3F4F">
              <w:rPr>
                <w:i/>
                <w:iCs/>
              </w:rPr>
              <w:t xml:space="preserve"> and management: </w:t>
            </w:r>
            <w:proofErr w:type="spellStart"/>
            <w:r w:rsidRPr="00BD3F4F">
              <w:rPr>
                <w:i/>
                <w:iCs/>
              </w:rPr>
              <w:t>principles</w:t>
            </w:r>
            <w:proofErr w:type="spellEnd"/>
            <w:r w:rsidRPr="00BD3F4F">
              <w:rPr>
                <w:i/>
                <w:iCs/>
              </w:rPr>
              <w:t xml:space="preserve">, </w:t>
            </w:r>
            <w:proofErr w:type="spellStart"/>
            <w:r w:rsidRPr="00BD3F4F">
              <w:rPr>
                <w:i/>
                <w:iCs/>
              </w:rPr>
              <w:t>planning</w:t>
            </w:r>
            <w:proofErr w:type="spellEnd"/>
            <w:r w:rsidRPr="00BD3F4F">
              <w:rPr>
                <w:i/>
                <w:iCs/>
              </w:rPr>
              <w:t xml:space="preserve"> and </w:t>
            </w:r>
            <w:proofErr w:type="spellStart"/>
            <w:r w:rsidRPr="00BD3F4F">
              <w:rPr>
                <w:i/>
                <w:iCs/>
              </w:rPr>
              <w:t>practice</w:t>
            </w:r>
            <w:proofErr w:type="spellEnd"/>
            <w:r w:rsidRPr="00BD3F4F">
              <w:rPr>
                <w:i/>
                <w:iCs/>
              </w:rPr>
              <w:t xml:space="preserve">. </w:t>
            </w:r>
            <w:r w:rsidRPr="00BD3F4F">
              <w:t xml:space="preserve">Second </w:t>
            </w:r>
            <w:proofErr w:type="spellStart"/>
            <w:r w:rsidRPr="00BD3F4F">
              <w:t>edition</w:t>
            </w:r>
            <w:proofErr w:type="spellEnd"/>
            <w:r w:rsidRPr="00BD3F4F">
              <w:t xml:space="preserve">. London: </w:t>
            </w:r>
            <w:proofErr w:type="spellStart"/>
            <w:r w:rsidRPr="00BD3F4F">
              <w:t>KoganPage</w:t>
            </w:r>
            <w:proofErr w:type="spellEnd"/>
            <w:r w:rsidRPr="00BD3F4F">
              <w:t>, 2018. ISBN 9780749483319. </w:t>
            </w:r>
          </w:p>
          <w:p w14:paraId="640A631A" w14:textId="77777777" w:rsidR="00622941" w:rsidRPr="00BD3F4F" w:rsidRDefault="00622941" w:rsidP="00622941">
            <w:pPr>
              <w:ind w:left="124"/>
              <w:textAlignment w:val="baseline"/>
              <w:rPr>
                <w:sz w:val="24"/>
                <w:szCs w:val="24"/>
              </w:rPr>
            </w:pPr>
            <w:r w:rsidRPr="00BD3F4F">
              <w:rPr>
                <w:color w:val="454545"/>
              </w:rPr>
              <w:t xml:space="preserve">HOMMEROVÁ, Dita. </w:t>
            </w:r>
            <w:r w:rsidRPr="00BD3F4F">
              <w:rPr>
                <w:i/>
                <w:iCs/>
                <w:color w:val="454545"/>
              </w:rPr>
              <w:t>Branding neziskových organi</w:t>
            </w:r>
            <w:r w:rsidRPr="00BD3F4F">
              <w:rPr>
                <w:i/>
                <w:iCs/>
              </w:rPr>
              <w:t>zací.</w:t>
            </w:r>
            <w:r w:rsidRPr="00BD3F4F">
              <w:t xml:space="preserve"> Žatec: Ohře Media, 2015. ISBN 978-80-905122-8-3. </w:t>
            </w:r>
          </w:p>
          <w:p w14:paraId="7D88C065" w14:textId="7913DD16" w:rsidR="00622941" w:rsidRPr="00BD3F4F" w:rsidRDefault="00622941" w:rsidP="00622941">
            <w:pPr>
              <w:ind w:left="124"/>
              <w:textAlignment w:val="baseline"/>
              <w:rPr>
                <w:sz w:val="24"/>
                <w:szCs w:val="24"/>
              </w:rPr>
            </w:pPr>
            <w:r w:rsidRPr="00BD3F4F">
              <w:rPr>
                <w:color w:val="454545"/>
              </w:rPr>
              <w:t xml:space="preserve">KNOBLAUCH, </w:t>
            </w:r>
            <w:proofErr w:type="spellStart"/>
            <w:r w:rsidRPr="00BD3F4F">
              <w:rPr>
                <w:color w:val="454545"/>
              </w:rPr>
              <w:t>Jörg</w:t>
            </w:r>
            <w:proofErr w:type="spellEnd"/>
            <w:r w:rsidRPr="00BD3F4F">
              <w:rPr>
                <w:color w:val="454545"/>
              </w:rPr>
              <w:t xml:space="preserve">. </w:t>
            </w:r>
            <w:r w:rsidRPr="00BD3F4F">
              <w:rPr>
                <w:i/>
                <w:iCs/>
                <w:color w:val="454545"/>
              </w:rPr>
              <w:t>Time management: mějte svůj čas pod kontrolou</w:t>
            </w:r>
            <w:r w:rsidRPr="00BD3F4F">
              <w:rPr>
                <w:color w:val="454545"/>
              </w:rPr>
              <w:t xml:space="preserve">. Praha: Grada, 2012. </w:t>
            </w:r>
            <w:r w:rsidR="003B22B0">
              <w:rPr>
                <w:color w:val="454545"/>
              </w:rPr>
              <w:br/>
            </w:r>
            <w:r w:rsidRPr="00BD3F4F">
              <w:rPr>
                <w:color w:val="454545"/>
              </w:rPr>
              <w:t>ISBN 978-80-247-4431-5. </w:t>
            </w:r>
          </w:p>
          <w:p w14:paraId="0249EEBD" w14:textId="77777777" w:rsidR="00622941" w:rsidRPr="00BD3F4F" w:rsidRDefault="00622941" w:rsidP="00622941">
            <w:pPr>
              <w:ind w:left="124"/>
              <w:textAlignment w:val="baseline"/>
              <w:rPr>
                <w:sz w:val="24"/>
                <w:szCs w:val="24"/>
              </w:rPr>
            </w:pPr>
            <w:r w:rsidRPr="00BD3F4F">
              <w:rPr>
                <w:color w:val="454545"/>
              </w:rPr>
              <w:t xml:space="preserve">SMOLOVÁ, Helena. </w:t>
            </w:r>
            <w:r w:rsidRPr="00BD3F4F">
              <w:rPr>
                <w:i/>
                <w:iCs/>
                <w:color w:val="454545"/>
              </w:rPr>
              <w:t>Leadership</w:t>
            </w:r>
            <w:r w:rsidRPr="00BD3F4F">
              <w:rPr>
                <w:color w:val="454545"/>
              </w:rPr>
              <w:t>. Praha: Vysoká škola ekonomie a managementu, 2018. ISBN 978-80-87839-96-6. </w:t>
            </w:r>
          </w:p>
          <w:p w14:paraId="6AA6912A" w14:textId="77777777" w:rsidR="00AE01EC" w:rsidRDefault="00AE01EC" w:rsidP="00622941">
            <w:pPr>
              <w:ind w:left="124"/>
              <w:textAlignment w:val="baseline"/>
              <w:rPr>
                <w:b/>
                <w:bCs/>
              </w:rPr>
            </w:pPr>
          </w:p>
          <w:p w14:paraId="69586881" w14:textId="7DA98029" w:rsidR="00622941" w:rsidRPr="00BD3F4F" w:rsidRDefault="00622941" w:rsidP="00622941">
            <w:pPr>
              <w:ind w:left="124"/>
              <w:textAlignment w:val="baseline"/>
              <w:rPr>
                <w:sz w:val="24"/>
                <w:szCs w:val="24"/>
              </w:rPr>
            </w:pPr>
            <w:r w:rsidRPr="00BD3F4F">
              <w:rPr>
                <w:b/>
                <w:bCs/>
              </w:rPr>
              <w:lastRenderedPageBreak/>
              <w:t>Doporučená:</w:t>
            </w:r>
            <w:r w:rsidRPr="00BD3F4F">
              <w:t> </w:t>
            </w:r>
          </w:p>
          <w:p w14:paraId="51009301" w14:textId="7C9143CE" w:rsidR="00622941" w:rsidRPr="00BD3F4F" w:rsidRDefault="00622941" w:rsidP="00D5131A">
            <w:pPr>
              <w:ind w:left="124"/>
              <w:textAlignment w:val="baseline"/>
              <w:rPr>
                <w:sz w:val="24"/>
                <w:szCs w:val="24"/>
              </w:rPr>
            </w:pPr>
            <w:r w:rsidRPr="00BD3F4F">
              <w:t xml:space="preserve">CARNEY, Brian M. a </w:t>
            </w:r>
            <w:r w:rsidR="003B22B0" w:rsidRPr="00BD3F4F">
              <w:t>GETZ</w:t>
            </w:r>
            <w:r w:rsidR="003B22B0">
              <w:t>,</w:t>
            </w:r>
            <w:r w:rsidR="003B22B0" w:rsidRPr="00BD3F4F">
              <w:t xml:space="preserve"> </w:t>
            </w:r>
            <w:r w:rsidRPr="00BD3F4F">
              <w:t xml:space="preserve">Isaac. </w:t>
            </w:r>
            <w:r w:rsidRPr="00BD3F4F">
              <w:rPr>
                <w:i/>
                <w:iCs/>
              </w:rPr>
              <w:t>Svoboda v práci: jak nechat zaměstnance dělat, co chtějí, a tím zvýšit produktivitu, zisk a růst.</w:t>
            </w:r>
            <w:r w:rsidRPr="00BD3F4F">
              <w:t xml:space="preserve"> </w:t>
            </w:r>
            <w:r>
              <w:t xml:space="preserve">2. </w:t>
            </w:r>
            <w:r w:rsidRPr="00BD3F4F">
              <w:t xml:space="preserve">vydání. Praha: </w:t>
            </w:r>
            <w:proofErr w:type="spellStart"/>
            <w:r w:rsidRPr="00BD3F4F">
              <w:t>PeopleComm</w:t>
            </w:r>
            <w:proofErr w:type="spellEnd"/>
            <w:r w:rsidRPr="00BD3F4F">
              <w:t>, 2013. ISBN 9788090489073.  </w:t>
            </w:r>
          </w:p>
          <w:p w14:paraId="1E14639C" w14:textId="6BE32567" w:rsidR="00622941" w:rsidRDefault="00622941" w:rsidP="00622941">
            <w:pPr>
              <w:ind w:left="124"/>
              <w:textAlignment w:val="baseline"/>
            </w:pPr>
            <w:r w:rsidRPr="00BD3F4F">
              <w:t xml:space="preserve">DOLEŽAL, Jan a </w:t>
            </w:r>
            <w:r w:rsidR="003B22B0" w:rsidRPr="00BD3F4F">
              <w:t>KRÁTKÝ</w:t>
            </w:r>
            <w:r w:rsidR="003B22B0">
              <w:t>,</w:t>
            </w:r>
            <w:r w:rsidR="003B22B0" w:rsidRPr="00BD3F4F">
              <w:t xml:space="preserve"> </w:t>
            </w:r>
            <w:r w:rsidRPr="00BD3F4F">
              <w:t xml:space="preserve">Jiří. </w:t>
            </w:r>
            <w:r w:rsidRPr="00BD3F4F">
              <w:rPr>
                <w:i/>
                <w:iCs/>
              </w:rPr>
              <w:t xml:space="preserve">Projektový management v praxi: naučte se řídit </w:t>
            </w:r>
            <w:proofErr w:type="gramStart"/>
            <w:r w:rsidRPr="00BD3F4F">
              <w:rPr>
                <w:i/>
                <w:iCs/>
              </w:rPr>
              <w:t>projekty!.</w:t>
            </w:r>
            <w:proofErr w:type="gramEnd"/>
            <w:r w:rsidRPr="00BD3F4F">
              <w:rPr>
                <w:i/>
                <w:iCs/>
              </w:rPr>
              <w:t xml:space="preserve"> </w:t>
            </w:r>
            <w:r w:rsidRPr="00BD3F4F">
              <w:t xml:space="preserve">Praha: Grada, 2017. </w:t>
            </w:r>
          </w:p>
          <w:p w14:paraId="0F3E0DC6" w14:textId="77777777" w:rsidR="00622941" w:rsidRPr="00BD3F4F" w:rsidRDefault="00622941" w:rsidP="00622941">
            <w:pPr>
              <w:ind w:left="124"/>
              <w:textAlignment w:val="baseline"/>
              <w:rPr>
                <w:sz w:val="24"/>
                <w:szCs w:val="24"/>
              </w:rPr>
            </w:pPr>
            <w:r w:rsidRPr="00BD3F4F">
              <w:t>ISBN 9788024756936.  </w:t>
            </w:r>
          </w:p>
          <w:p w14:paraId="5AA31DF3" w14:textId="77777777" w:rsidR="00622941" w:rsidRPr="00BD3F4F" w:rsidRDefault="00622941" w:rsidP="00622941">
            <w:pPr>
              <w:ind w:left="124"/>
              <w:textAlignment w:val="baseline"/>
              <w:rPr>
                <w:sz w:val="24"/>
                <w:szCs w:val="24"/>
              </w:rPr>
            </w:pPr>
            <w:r w:rsidRPr="00BD3F4F">
              <w:t xml:space="preserve">FIELDING, Paul J. </w:t>
            </w:r>
            <w:r w:rsidRPr="00BD3F4F">
              <w:rPr>
                <w:i/>
                <w:iCs/>
              </w:rPr>
              <w:t xml:space="preserve">Jak správně řídit projekty: osvojte si nezbytné dovednosti pro časově a finančně efektivní řízení projektů. </w:t>
            </w:r>
            <w:r w:rsidRPr="00BD3F4F">
              <w:t>V Brně: Lingea, 2020. Vstříc úspěchu. ISBN 978-80-7508-622-8. </w:t>
            </w:r>
          </w:p>
          <w:p w14:paraId="3EC0D5E2" w14:textId="77777777" w:rsidR="00622941" w:rsidRDefault="00622941" w:rsidP="00622941">
            <w:pPr>
              <w:ind w:left="124"/>
              <w:textAlignment w:val="baseline"/>
            </w:pPr>
            <w:r w:rsidRPr="00BD3F4F">
              <w:t xml:space="preserve">NEUMEIER, Marty. </w:t>
            </w:r>
            <w:proofErr w:type="spellStart"/>
            <w:r w:rsidRPr="00BD3F4F">
              <w:rPr>
                <w:i/>
                <w:iCs/>
              </w:rPr>
              <w:t>The</w:t>
            </w:r>
            <w:proofErr w:type="spellEnd"/>
            <w:r w:rsidRPr="00BD3F4F">
              <w:rPr>
                <w:i/>
                <w:iCs/>
              </w:rPr>
              <w:t xml:space="preserve"> </w:t>
            </w:r>
            <w:proofErr w:type="spellStart"/>
            <w:r w:rsidRPr="00BD3F4F">
              <w:rPr>
                <w:i/>
                <w:iCs/>
              </w:rPr>
              <w:t>brand</w:t>
            </w:r>
            <w:proofErr w:type="spellEnd"/>
            <w:r w:rsidRPr="00BD3F4F">
              <w:rPr>
                <w:i/>
                <w:iCs/>
              </w:rPr>
              <w:t xml:space="preserve"> flip: </w:t>
            </w:r>
            <w:proofErr w:type="spellStart"/>
            <w:r w:rsidRPr="00BD3F4F">
              <w:rPr>
                <w:i/>
                <w:iCs/>
              </w:rPr>
              <w:t>why</w:t>
            </w:r>
            <w:proofErr w:type="spellEnd"/>
            <w:r w:rsidRPr="00BD3F4F">
              <w:rPr>
                <w:i/>
                <w:iCs/>
              </w:rPr>
              <w:t xml:space="preserve"> </w:t>
            </w:r>
            <w:proofErr w:type="spellStart"/>
            <w:r w:rsidRPr="00BD3F4F">
              <w:rPr>
                <w:i/>
                <w:iCs/>
              </w:rPr>
              <w:t>customers</w:t>
            </w:r>
            <w:proofErr w:type="spellEnd"/>
            <w:r w:rsidRPr="00BD3F4F">
              <w:rPr>
                <w:i/>
                <w:iCs/>
              </w:rPr>
              <w:t xml:space="preserve"> </w:t>
            </w:r>
            <w:proofErr w:type="spellStart"/>
            <w:r w:rsidRPr="00BD3F4F">
              <w:rPr>
                <w:i/>
                <w:iCs/>
              </w:rPr>
              <w:t>now</w:t>
            </w:r>
            <w:proofErr w:type="spellEnd"/>
            <w:r w:rsidRPr="00BD3F4F">
              <w:rPr>
                <w:i/>
                <w:iCs/>
              </w:rPr>
              <w:t xml:space="preserve"> run </w:t>
            </w:r>
            <w:proofErr w:type="spellStart"/>
            <w:r w:rsidRPr="00BD3F4F">
              <w:rPr>
                <w:i/>
                <w:iCs/>
              </w:rPr>
              <w:t>companies</w:t>
            </w:r>
            <w:proofErr w:type="spellEnd"/>
            <w:r w:rsidRPr="00BD3F4F">
              <w:rPr>
                <w:i/>
                <w:iCs/>
              </w:rPr>
              <w:t xml:space="preserve"> and </w:t>
            </w:r>
            <w:proofErr w:type="spellStart"/>
            <w:r w:rsidRPr="00BD3F4F">
              <w:rPr>
                <w:i/>
                <w:iCs/>
              </w:rPr>
              <w:t>how</w:t>
            </w:r>
            <w:proofErr w:type="spellEnd"/>
            <w:r w:rsidRPr="00BD3F4F">
              <w:rPr>
                <w:i/>
                <w:iCs/>
              </w:rPr>
              <w:t xml:space="preserve"> to profit </w:t>
            </w:r>
            <w:proofErr w:type="spellStart"/>
            <w:r w:rsidRPr="00BD3F4F">
              <w:rPr>
                <w:i/>
                <w:iCs/>
              </w:rPr>
              <w:t>from</w:t>
            </w:r>
            <w:proofErr w:type="spellEnd"/>
            <w:r w:rsidRPr="00BD3F4F">
              <w:rPr>
                <w:i/>
                <w:iCs/>
              </w:rPr>
              <w:t xml:space="preserve"> </w:t>
            </w:r>
            <w:proofErr w:type="spellStart"/>
            <w:r w:rsidRPr="00BD3F4F">
              <w:rPr>
                <w:i/>
                <w:iCs/>
              </w:rPr>
              <w:t>it</w:t>
            </w:r>
            <w:proofErr w:type="spellEnd"/>
            <w:r w:rsidRPr="00BD3F4F">
              <w:rPr>
                <w:i/>
                <w:iCs/>
              </w:rPr>
              <w:t xml:space="preserve">: a </w:t>
            </w:r>
            <w:proofErr w:type="spellStart"/>
            <w:r w:rsidRPr="00BD3F4F">
              <w:rPr>
                <w:i/>
                <w:iCs/>
              </w:rPr>
              <w:t>whiteboard</w:t>
            </w:r>
            <w:proofErr w:type="spellEnd"/>
            <w:r w:rsidRPr="00BD3F4F">
              <w:rPr>
                <w:i/>
                <w:iCs/>
              </w:rPr>
              <w:t xml:space="preserve"> </w:t>
            </w:r>
            <w:proofErr w:type="spellStart"/>
            <w:r w:rsidRPr="00BD3F4F">
              <w:rPr>
                <w:i/>
                <w:iCs/>
              </w:rPr>
              <w:t>overview</w:t>
            </w:r>
            <w:proofErr w:type="spellEnd"/>
            <w:r w:rsidRPr="00BD3F4F">
              <w:rPr>
                <w:i/>
                <w:iCs/>
              </w:rPr>
              <w:t xml:space="preserve">. </w:t>
            </w:r>
            <w:r w:rsidRPr="00BD3F4F">
              <w:t xml:space="preserve">San Francisco: New </w:t>
            </w:r>
            <w:proofErr w:type="spellStart"/>
            <w:r w:rsidRPr="00BD3F4F">
              <w:t>Riders</w:t>
            </w:r>
            <w:proofErr w:type="spellEnd"/>
            <w:r w:rsidRPr="00BD3F4F">
              <w:t>, 2016. ISBN 978-0-13-417281-1. </w:t>
            </w:r>
          </w:p>
          <w:p w14:paraId="06DA1A71" w14:textId="77777777" w:rsidR="00622941" w:rsidRPr="00BD3F4F" w:rsidRDefault="00622941" w:rsidP="00622941">
            <w:pPr>
              <w:ind w:left="124"/>
              <w:textAlignment w:val="baseline"/>
              <w:rPr>
                <w:sz w:val="24"/>
                <w:szCs w:val="24"/>
              </w:rPr>
            </w:pPr>
            <w:r w:rsidRPr="00BD3F4F">
              <w:t xml:space="preserve">PATOČKA, Jiří. </w:t>
            </w:r>
            <w:r w:rsidRPr="00BD3F4F">
              <w:rPr>
                <w:i/>
                <w:iCs/>
              </w:rPr>
              <w:t xml:space="preserve">Evaluace v kultuře: ekonomické hodnocení kulturních událostí a festivalů. </w:t>
            </w:r>
            <w:r w:rsidRPr="00417360">
              <w:t>[</w:t>
            </w:r>
            <w:r w:rsidRPr="009C6C3C">
              <w:t>P</w:t>
            </w:r>
            <w:r w:rsidRPr="00BD3F4F">
              <w:t xml:space="preserve">raha]: Professional </w:t>
            </w:r>
            <w:proofErr w:type="spellStart"/>
            <w:r w:rsidRPr="00BD3F4F">
              <w:t>Publishing</w:t>
            </w:r>
            <w:proofErr w:type="spellEnd"/>
            <w:r w:rsidRPr="00BD3F4F">
              <w:t>, 2017. ISBN 9788088260042. </w:t>
            </w:r>
          </w:p>
          <w:p w14:paraId="3B7ACA96" w14:textId="041ECC18" w:rsidR="005E03CC" w:rsidRDefault="00622941" w:rsidP="00D03086">
            <w:pPr>
              <w:ind w:left="110"/>
              <w:jc w:val="both"/>
            </w:pPr>
            <w:r w:rsidRPr="00BD3F4F">
              <w:t xml:space="preserve">PRESTON, Chris. </w:t>
            </w:r>
            <w:r w:rsidRPr="00BD3F4F">
              <w:rPr>
                <w:i/>
                <w:iCs/>
              </w:rPr>
              <w:t xml:space="preserve">Event marketing: </w:t>
            </w:r>
            <w:proofErr w:type="spellStart"/>
            <w:r w:rsidRPr="00BD3F4F">
              <w:rPr>
                <w:i/>
                <w:iCs/>
              </w:rPr>
              <w:t>how</w:t>
            </w:r>
            <w:proofErr w:type="spellEnd"/>
            <w:r w:rsidRPr="00BD3F4F">
              <w:rPr>
                <w:i/>
                <w:iCs/>
              </w:rPr>
              <w:t xml:space="preserve"> to </w:t>
            </w:r>
            <w:proofErr w:type="spellStart"/>
            <w:r w:rsidRPr="00BD3F4F">
              <w:rPr>
                <w:i/>
                <w:iCs/>
              </w:rPr>
              <w:t>successfully</w:t>
            </w:r>
            <w:proofErr w:type="spellEnd"/>
            <w:r w:rsidRPr="00BD3F4F">
              <w:rPr>
                <w:i/>
                <w:iCs/>
              </w:rPr>
              <w:t xml:space="preserve"> </w:t>
            </w:r>
            <w:proofErr w:type="spellStart"/>
            <w:r w:rsidRPr="00BD3F4F">
              <w:rPr>
                <w:i/>
                <w:iCs/>
              </w:rPr>
              <w:t>promote</w:t>
            </w:r>
            <w:proofErr w:type="spellEnd"/>
            <w:r w:rsidRPr="00BD3F4F">
              <w:rPr>
                <w:i/>
                <w:iCs/>
              </w:rPr>
              <w:t xml:space="preserve"> </w:t>
            </w:r>
            <w:proofErr w:type="spellStart"/>
            <w:r w:rsidRPr="00BD3F4F">
              <w:rPr>
                <w:i/>
                <w:iCs/>
              </w:rPr>
              <w:t>events</w:t>
            </w:r>
            <w:proofErr w:type="spellEnd"/>
            <w:r w:rsidRPr="00BD3F4F">
              <w:rPr>
                <w:i/>
                <w:iCs/>
              </w:rPr>
              <w:t xml:space="preserve">, </w:t>
            </w:r>
            <w:proofErr w:type="spellStart"/>
            <w:r w:rsidRPr="00BD3F4F">
              <w:rPr>
                <w:i/>
                <w:iCs/>
              </w:rPr>
              <w:t>festivals</w:t>
            </w:r>
            <w:proofErr w:type="spellEnd"/>
            <w:r w:rsidRPr="00BD3F4F">
              <w:rPr>
                <w:i/>
                <w:iCs/>
              </w:rPr>
              <w:t xml:space="preserve">, </w:t>
            </w:r>
            <w:proofErr w:type="spellStart"/>
            <w:r w:rsidRPr="00BD3F4F">
              <w:rPr>
                <w:i/>
                <w:iCs/>
              </w:rPr>
              <w:t>conventions</w:t>
            </w:r>
            <w:proofErr w:type="spellEnd"/>
            <w:r w:rsidRPr="00BD3F4F">
              <w:rPr>
                <w:i/>
                <w:iCs/>
              </w:rPr>
              <w:t xml:space="preserve">, and </w:t>
            </w:r>
            <w:proofErr w:type="spellStart"/>
            <w:r w:rsidRPr="00BD3F4F">
              <w:rPr>
                <w:i/>
                <w:iCs/>
              </w:rPr>
              <w:t>expositions</w:t>
            </w:r>
            <w:proofErr w:type="spellEnd"/>
            <w:r w:rsidRPr="00BD3F4F">
              <w:t xml:space="preserve">. 2nd </w:t>
            </w:r>
            <w:proofErr w:type="spellStart"/>
            <w:r w:rsidRPr="00BD3F4F">
              <w:t>ed</w:t>
            </w:r>
            <w:proofErr w:type="spellEnd"/>
            <w:r w:rsidRPr="00BD3F4F">
              <w:t xml:space="preserve">. </w:t>
            </w:r>
            <w:r w:rsidR="00CC442D">
              <w:t xml:space="preserve">  </w:t>
            </w:r>
            <w:r w:rsidR="009C6C3C">
              <w:t xml:space="preserve"> </w:t>
            </w:r>
            <w:proofErr w:type="spellStart"/>
            <w:r w:rsidRPr="00BD3F4F">
              <w:t>Hoboken</w:t>
            </w:r>
            <w:proofErr w:type="spellEnd"/>
            <w:r w:rsidRPr="00BD3F4F">
              <w:t xml:space="preserve">, New Jersey: John </w:t>
            </w:r>
            <w:proofErr w:type="spellStart"/>
            <w:r w:rsidRPr="00BD3F4F">
              <w:t>Wiley</w:t>
            </w:r>
            <w:proofErr w:type="spellEnd"/>
            <w:r w:rsidRPr="00BD3F4F">
              <w:t>, 2012. ISBN 9780470891070</w:t>
            </w:r>
            <w:r>
              <w:t>.</w:t>
            </w:r>
            <w:r w:rsidRPr="00BD3F4F">
              <w:t> </w:t>
            </w:r>
          </w:p>
        </w:tc>
      </w:tr>
      <w:tr w:rsidR="005E03CC" w14:paraId="6B4F4114"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619EABD" w14:textId="77777777" w:rsidR="005E03CC" w:rsidRDefault="005E03CC" w:rsidP="005E03CC">
            <w:pPr>
              <w:jc w:val="center"/>
              <w:rPr>
                <w:b/>
              </w:rPr>
            </w:pPr>
            <w:r>
              <w:rPr>
                <w:b/>
              </w:rPr>
              <w:lastRenderedPageBreak/>
              <w:t>Informace ke kombinované nebo distanční formě</w:t>
            </w:r>
          </w:p>
        </w:tc>
      </w:tr>
      <w:tr w:rsidR="005E03CC" w14:paraId="700C3C7D" w14:textId="77777777" w:rsidTr="005133EF">
        <w:tc>
          <w:tcPr>
            <w:tcW w:w="4787" w:type="dxa"/>
            <w:gridSpan w:val="4"/>
            <w:tcBorders>
              <w:top w:val="single" w:sz="2" w:space="0" w:color="auto"/>
            </w:tcBorders>
            <w:shd w:val="clear" w:color="auto" w:fill="F7CAAC"/>
          </w:tcPr>
          <w:p w14:paraId="5A809619" w14:textId="77777777" w:rsidR="005E03CC" w:rsidRDefault="005E03CC" w:rsidP="005E03CC">
            <w:pPr>
              <w:jc w:val="both"/>
            </w:pPr>
            <w:r>
              <w:rPr>
                <w:b/>
              </w:rPr>
              <w:t>Rozsah konzultací (soustředění)</w:t>
            </w:r>
          </w:p>
        </w:tc>
        <w:tc>
          <w:tcPr>
            <w:tcW w:w="889" w:type="dxa"/>
            <w:tcBorders>
              <w:top w:val="single" w:sz="2" w:space="0" w:color="auto"/>
            </w:tcBorders>
          </w:tcPr>
          <w:p w14:paraId="120B2469" w14:textId="77777777" w:rsidR="005E03CC" w:rsidRDefault="005E03CC" w:rsidP="005E03CC">
            <w:pPr>
              <w:jc w:val="both"/>
            </w:pPr>
          </w:p>
        </w:tc>
        <w:tc>
          <w:tcPr>
            <w:tcW w:w="4179" w:type="dxa"/>
            <w:gridSpan w:val="4"/>
            <w:tcBorders>
              <w:top w:val="single" w:sz="2" w:space="0" w:color="auto"/>
            </w:tcBorders>
            <w:shd w:val="clear" w:color="auto" w:fill="F7CAAC"/>
          </w:tcPr>
          <w:p w14:paraId="50809620" w14:textId="77777777" w:rsidR="005E03CC" w:rsidRDefault="005E03CC" w:rsidP="005E03CC">
            <w:pPr>
              <w:jc w:val="both"/>
              <w:rPr>
                <w:b/>
              </w:rPr>
            </w:pPr>
            <w:r>
              <w:rPr>
                <w:b/>
              </w:rPr>
              <w:t xml:space="preserve">hodin </w:t>
            </w:r>
          </w:p>
        </w:tc>
      </w:tr>
      <w:tr w:rsidR="005E03CC" w14:paraId="6E3267C9" w14:textId="77777777" w:rsidTr="005133EF">
        <w:tc>
          <w:tcPr>
            <w:tcW w:w="9855" w:type="dxa"/>
            <w:gridSpan w:val="9"/>
            <w:shd w:val="clear" w:color="auto" w:fill="F7CAAC"/>
          </w:tcPr>
          <w:p w14:paraId="207972B6" w14:textId="77777777" w:rsidR="005E03CC" w:rsidRDefault="005E03CC" w:rsidP="005E03CC">
            <w:pPr>
              <w:jc w:val="both"/>
              <w:rPr>
                <w:b/>
              </w:rPr>
            </w:pPr>
            <w:r>
              <w:rPr>
                <w:b/>
              </w:rPr>
              <w:t>Informace o způsobu kontaktu s vyučujícím</w:t>
            </w:r>
          </w:p>
        </w:tc>
      </w:tr>
      <w:tr w:rsidR="005E03CC" w14:paraId="74BB213E" w14:textId="77777777" w:rsidTr="005133EF">
        <w:trPr>
          <w:trHeight w:val="1373"/>
        </w:trPr>
        <w:tc>
          <w:tcPr>
            <w:tcW w:w="9855" w:type="dxa"/>
            <w:gridSpan w:val="9"/>
          </w:tcPr>
          <w:p w14:paraId="1EC488A7" w14:textId="77777777" w:rsidR="005E03CC" w:rsidRDefault="005E03CC" w:rsidP="005E03CC">
            <w:pPr>
              <w:jc w:val="both"/>
            </w:pPr>
          </w:p>
        </w:tc>
      </w:tr>
    </w:tbl>
    <w:p w14:paraId="2D8347D0" w14:textId="79B0C53D" w:rsidR="00127941" w:rsidRDefault="00127941"/>
    <w:p w14:paraId="0D8BB6DD" w14:textId="77777777" w:rsidR="00127941" w:rsidRDefault="0012794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27941" w14:paraId="44DB56AF" w14:textId="77777777" w:rsidTr="005133EF">
        <w:tc>
          <w:tcPr>
            <w:tcW w:w="9855" w:type="dxa"/>
            <w:gridSpan w:val="9"/>
            <w:tcBorders>
              <w:bottom w:val="double" w:sz="4" w:space="0" w:color="auto"/>
            </w:tcBorders>
            <w:shd w:val="clear" w:color="auto" w:fill="BDD6EE"/>
          </w:tcPr>
          <w:p w14:paraId="7F2EE385" w14:textId="77777777" w:rsidR="00127941" w:rsidRDefault="00127941" w:rsidP="005133EF">
            <w:pPr>
              <w:jc w:val="both"/>
              <w:rPr>
                <w:b/>
                <w:sz w:val="28"/>
              </w:rPr>
            </w:pPr>
            <w:r>
              <w:lastRenderedPageBreak/>
              <w:br w:type="page"/>
            </w:r>
            <w:r>
              <w:rPr>
                <w:b/>
                <w:sz w:val="28"/>
              </w:rPr>
              <w:t>B-III – Charakteristika studijního předmětu</w:t>
            </w:r>
          </w:p>
        </w:tc>
      </w:tr>
      <w:tr w:rsidR="00127941" w14:paraId="5FA580F0" w14:textId="77777777" w:rsidTr="005133EF">
        <w:tc>
          <w:tcPr>
            <w:tcW w:w="3086" w:type="dxa"/>
            <w:tcBorders>
              <w:top w:val="double" w:sz="4" w:space="0" w:color="auto"/>
            </w:tcBorders>
            <w:shd w:val="clear" w:color="auto" w:fill="F7CAAC"/>
          </w:tcPr>
          <w:p w14:paraId="2D994AAC" w14:textId="77777777" w:rsidR="00127941" w:rsidRDefault="00127941" w:rsidP="00D5131A">
            <w:pPr>
              <w:rPr>
                <w:b/>
              </w:rPr>
            </w:pPr>
            <w:r>
              <w:rPr>
                <w:b/>
              </w:rPr>
              <w:t>Název studijního předmětu</w:t>
            </w:r>
          </w:p>
        </w:tc>
        <w:tc>
          <w:tcPr>
            <w:tcW w:w="6769" w:type="dxa"/>
            <w:gridSpan w:val="8"/>
            <w:tcBorders>
              <w:top w:val="double" w:sz="4" w:space="0" w:color="auto"/>
            </w:tcBorders>
          </w:tcPr>
          <w:p w14:paraId="6CD26CD1" w14:textId="488FBFC2" w:rsidR="00127941" w:rsidRDefault="00127941" w:rsidP="00D5131A">
            <w:r w:rsidRPr="00BD3F4F">
              <w:t xml:space="preserve">Komunikační agentura </w:t>
            </w:r>
            <w:r>
              <w:t>4</w:t>
            </w:r>
            <w:r w:rsidRPr="00BD3F4F">
              <w:t> </w:t>
            </w:r>
          </w:p>
        </w:tc>
      </w:tr>
      <w:tr w:rsidR="00127941" w14:paraId="164E712D" w14:textId="77777777" w:rsidTr="005133EF">
        <w:tc>
          <w:tcPr>
            <w:tcW w:w="3086" w:type="dxa"/>
            <w:shd w:val="clear" w:color="auto" w:fill="F7CAAC"/>
          </w:tcPr>
          <w:p w14:paraId="6B50707E" w14:textId="77777777" w:rsidR="00127941" w:rsidRDefault="00127941" w:rsidP="00D5131A">
            <w:pPr>
              <w:rPr>
                <w:b/>
              </w:rPr>
            </w:pPr>
            <w:r>
              <w:rPr>
                <w:b/>
              </w:rPr>
              <w:t>Typ předmětu</w:t>
            </w:r>
          </w:p>
        </w:tc>
        <w:tc>
          <w:tcPr>
            <w:tcW w:w="3406" w:type="dxa"/>
            <w:gridSpan w:val="5"/>
          </w:tcPr>
          <w:p w14:paraId="07F894E7" w14:textId="1095404B" w:rsidR="00127941" w:rsidRDefault="00660D30" w:rsidP="00D5131A">
            <w:r w:rsidRPr="00BD3F4F">
              <w:t>povinn</w:t>
            </w:r>
            <w:r>
              <w:t>ě volitelný</w:t>
            </w:r>
          </w:p>
        </w:tc>
        <w:tc>
          <w:tcPr>
            <w:tcW w:w="2695" w:type="dxa"/>
            <w:gridSpan w:val="2"/>
            <w:shd w:val="clear" w:color="auto" w:fill="F7CAAC"/>
          </w:tcPr>
          <w:p w14:paraId="66751099" w14:textId="77777777" w:rsidR="00127941" w:rsidRDefault="00127941" w:rsidP="00D5131A">
            <w:r w:rsidRPr="00BD3F4F">
              <w:rPr>
                <w:b/>
                <w:bCs/>
              </w:rPr>
              <w:t>doporučený ročník / semestr</w:t>
            </w:r>
            <w:r w:rsidRPr="00BD3F4F">
              <w:t> </w:t>
            </w:r>
          </w:p>
        </w:tc>
        <w:tc>
          <w:tcPr>
            <w:tcW w:w="668" w:type="dxa"/>
          </w:tcPr>
          <w:p w14:paraId="340A9DA4" w14:textId="4A391F3F" w:rsidR="00127941" w:rsidRDefault="00127941" w:rsidP="00D5131A">
            <w:r w:rsidRPr="00BD3F4F">
              <w:t>2/</w:t>
            </w:r>
            <w:r>
              <w:t>L</w:t>
            </w:r>
            <w:r w:rsidRPr="00BD3F4F">
              <w:t>S </w:t>
            </w:r>
          </w:p>
        </w:tc>
      </w:tr>
      <w:tr w:rsidR="00127941" w14:paraId="3721A0A4" w14:textId="77777777" w:rsidTr="005133EF">
        <w:tc>
          <w:tcPr>
            <w:tcW w:w="3086" w:type="dxa"/>
            <w:shd w:val="clear" w:color="auto" w:fill="F7CAAC"/>
          </w:tcPr>
          <w:p w14:paraId="5A588198" w14:textId="77777777" w:rsidR="00127941" w:rsidRDefault="00127941" w:rsidP="00D5131A">
            <w:pPr>
              <w:rPr>
                <w:b/>
              </w:rPr>
            </w:pPr>
            <w:r>
              <w:rPr>
                <w:b/>
              </w:rPr>
              <w:t>Rozsah studijního předmětu</w:t>
            </w:r>
          </w:p>
        </w:tc>
        <w:tc>
          <w:tcPr>
            <w:tcW w:w="1701" w:type="dxa"/>
            <w:gridSpan w:val="3"/>
          </w:tcPr>
          <w:p w14:paraId="1070918B" w14:textId="77777777" w:rsidR="00127941" w:rsidRDefault="00127941" w:rsidP="00D5131A">
            <w:r w:rsidRPr="00BD3F4F">
              <w:t>26c </w:t>
            </w:r>
          </w:p>
        </w:tc>
        <w:tc>
          <w:tcPr>
            <w:tcW w:w="889" w:type="dxa"/>
            <w:shd w:val="clear" w:color="auto" w:fill="F7CAAC"/>
          </w:tcPr>
          <w:p w14:paraId="498C357F" w14:textId="77777777" w:rsidR="00127941" w:rsidRDefault="00127941" w:rsidP="00D5131A">
            <w:pPr>
              <w:rPr>
                <w:b/>
              </w:rPr>
            </w:pPr>
            <w:r w:rsidRPr="00BD3F4F">
              <w:rPr>
                <w:b/>
                <w:bCs/>
              </w:rPr>
              <w:t>hod. </w:t>
            </w:r>
            <w:r w:rsidRPr="00BD3F4F">
              <w:t> </w:t>
            </w:r>
          </w:p>
        </w:tc>
        <w:tc>
          <w:tcPr>
            <w:tcW w:w="816" w:type="dxa"/>
          </w:tcPr>
          <w:p w14:paraId="22ED253A" w14:textId="77777777" w:rsidR="00127941" w:rsidRDefault="00127941" w:rsidP="00D5131A">
            <w:r w:rsidRPr="00BD3F4F">
              <w:t>26 </w:t>
            </w:r>
          </w:p>
        </w:tc>
        <w:tc>
          <w:tcPr>
            <w:tcW w:w="2156" w:type="dxa"/>
            <w:shd w:val="clear" w:color="auto" w:fill="F7CAAC"/>
          </w:tcPr>
          <w:p w14:paraId="7EB9DE9C" w14:textId="77777777" w:rsidR="00127941" w:rsidRDefault="00127941" w:rsidP="00D5131A">
            <w:pPr>
              <w:rPr>
                <w:b/>
              </w:rPr>
            </w:pPr>
            <w:r w:rsidRPr="00BD3F4F">
              <w:rPr>
                <w:b/>
                <w:bCs/>
              </w:rPr>
              <w:t>kreditů</w:t>
            </w:r>
            <w:r w:rsidRPr="00BD3F4F">
              <w:t> </w:t>
            </w:r>
          </w:p>
        </w:tc>
        <w:tc>
          <w:tcPr>
            <w:tcW w:w="1207" w:type="dxa"/>
            <w:gridSpan w:val="2"/>
          </w:tcPr>
          <w:p w14:paraId="3B9DFDE2" w14:textId="77777777" w:rsidR="00127941" w:rsidRDefault="00127941" w:rsidP="00D5131A">
            <w:r w:rsidRPr="00BD3F4F">
              <w:t>3 </w:t>
            </w:r>
          </w:p>
        </w:tc>
      </w:tr>
      <w:tr w:rsidR="00127941" w14:paraId="15036780" w14:textId="77777777" w:rsidTr="005133EF">
        <w:tc>
          <w:tcPr>
            <w:tcW w:w="3086" w:type="dxa"/>
            <w:shd w:val="clear" w:color="auto" w:fill="F7CAAC"/>
          </w:tcPr>
          <w:p w14:paraId="201C8FBE" w14:textId="77777777" w:rsidR="00127941" w:rsidRDefault="00127941" w:rsidP="00D5131A">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2C32F8A" w14:textId="77777777" w:rsidR="00127941" w:rsidRDefault="00127941" w:rsidP="00D5131A"/>
        </w:tc>
      </w:tr>
      <w:tr w:rsidR="00127941" w14:paraId="2FD5EB0D" w14:textId="77777777" w:rsidTr="005133EF">
        <w:tc>
          <w:tcPr>
            <w:tcW w:w="3086" w:type="dxa"/>
            <w:shd w:val="clear" w:color="auto" w:fill="F7CAAC"/>
          </w:tcPr>
          <w:p w14:paraId="3EA64CFA" w14:textId="77777777" w:rsidR="00127941" w:rsidRPr="005A0406" w:rsidRDefault="00127941" w:rsidP="00D5131A">
            <w:pPr>
              <w:rPr>
                <w:b/>
              </w:rPr>
            </w:pPr>
            <w:r w:rsidRPr="005A0406">
              <w:rPr>
                <w:b/>
              </w:rPr>
              <w:t>Způsob ověření výsledků učení</w:t>
            </w:r>
          </w:p>
        </w:tc>
        <w:tc>
          <w:tcPr>
            <w:tcW w:w="3406" w:type="dxa"/>
            <w:gridSpan w:val="5"/>
          </w:tcPr>
          <w:p w14:paraId="0CE3FB80" w14:textId="77777777" w:rsidR="00127941" w:rsidRDefault="00127941" w:rsidP="00D5131A">
            <w:r w:rsidRPr="00BD3F4F">
              <w:t>zápočet </w:t>
            </w:r>
          </w:p>
        </w:tc>
        <w:tc>
          <w:tcPr>
            <w:tcW w:w="2156" w:type="dxa"/>
            <w:shd w:val="clear" w:color="auto" w:fill="F7CAAC"/>
          </w:tcPr>
          <w:p w14:paraId="21340776" w14:textId="77777777" w:rsidR="00127941" w:rsidRDefault="00127941" w:rsidP="00D5131A">
            <w:pPr>
              <w:rPr>
                <w:b/>
              </w:rPr>
            </w:pPr>
            <w:r w:rsidRPr="00BD3F4F">
              <w:rPr>
                <w:b/>
                <w:bCs/>
              </w:rPr>
              <w:t>Forma výuky</w:t>
            </w:r>
            <w:r w:rsidRPr="00BD3F4F">
              <w:t> </w:t>
            </w:r>
          </w:p>
        </w:tc>
        <w:tc>
          <w:tcPr>
            <w:tcW w:w="1207" w:type="dxa"/>
            <w:gridSpan w:val="2"/>
          </w:tcPr>
          <w:p w14:paraId="640F08EA" w14:textId="77777777" w:rsidR="00127941" w:rsidRDefault="00127941" w:rsidP="00D5131A">
            <w:r w:rsidRPr="00BD3F4F">
              <w:t>cvičení </w:t>
            </w:r>
          </w:p>
        </w:tc>
      </w:tr>
      <w:tr w:rsidR="00127941" w14:paraId="70381354" w14:textId="77777777" w:rsidTr="005133EF">
        <w:tc>
          <w:tcPr>
            <w:tcW w:w="3086" w:type="dxa"/>
            <w:shd w:val="clear" w:color="auto" w:fill="F7CAAC"/>
          </w:tcPr>
          <w:p w14:paraId="3CA716BB" w14:textId="77777777" w:rsidR="00127941" w:rsidRPr="005A0406" w:rsidRDefault="00127941" w:rsidP="00D5131A">
            <w:pPr>
              <w:rPr>
                <w:b/>
              </w:rPr>
            </w:pPr>
            <w:r w:rsidRPr="005A0406">
              <w:rPr>
                <w:b/>
              </w:rPr>
              <w:t>Forma způsobu ověření výsledků učení a další požadavky na studenta</w:t>
            </w:r>
          </w:p>
        </w:tc>
        <w:tc>
          <w:tcPr>
            <w:tcW w:w="6769" w:type="dxa"/>
            <w:gridSpan w:val="8"/>
            <w:tcBorders>
              <w:bottom w:val="nil"/>
            </w:tcBorders>
          </w:tcPr>
          <w:p w14:paraId="711FE8EF" w14:textId="77777777" w:rsidR="00127941" w:rsidRDefault="00127941" w:rsidP="00D5131A"/>
        </w:tc>
      </w:tr>
      <w:tr w:rsidR="00127941" w14:paraId="7AB14D01" w14:textId="77777777" w:rsidTr="00D5131A">
        <w:trPr>
          <w:trHeight w:val="1338"/>
        </w:trPr>
        <w:tc>
          <w:tcPr>
            <w:tcW w:w="9855" w:type="dxa"/>
            <w:gridSpan w:val="9"/>
            <w:tcBorders>
              <w:top w:val="nil"/>
            </w:tcBorders>
          </w:tcPr>
          <w:p w14:paraId="324A7D1F" w14:textId="77777777" w:rsidR="00127941" w:rsidRPr="00BD3F4F" w:rsidRDefault="00127941" w:rsidP="00D5131A">
            <w:pPr>
              <w:textAlignment w:val="baseline"/>
              <w:rPr>
                <w:sz w:val="24"/>
                <w:szCs w:val="24"/>
              </w:rPr>
            </w:pPr>
            <w:r w:rsidRPr="00BD3F4F">
              <w:t>1. Aktivní práce v projektovém týmu a splnění všech požadavků, za něž je student v rámci projektu odpovědný. </w:t>
            </w:r>
          </w:p>
          <w:p w14:paraId="6EAECE9F" w14:textId="77777777" w:rsidR="00127941" w:rsidRDefault="00127941" w:rsidP="00D5131A">
            <w:r w:rsidRPr="00BD3F4F">
              <w:t>2. Včasné odevzdávání požadované práce ke konzultacím a ke schválení (dle podrobného harmonogramu projektu). </w:t>
            </w:r>
          </w:p>
          <w:p w14:paraId="4339AB17" w14:textId="2DC983E1" w:rsidR="00127941" w:rsidRPr="00BD3F4F" w:rsidRDefault="00127941" w:rsidP="00D5131A">
            <w:pPr>
              <w:textAlignment w:val="baseline"/>
              <w:rPr>
                <w:sz w:val="24"/>
                <w:szCs w:val="24"/>
              </w:rPr>
            </w:pPr>
            <w:r w:rsidRPr="00BD3F4F">
              <w:t>3. Pravidelná komunikace s vedením Komunikační agentury (týká se hlavních vedoucích pozic). </w:t>
            </w:r>
          </w:p>
          <w:p w14:paraId="1665589D" w14:textId="77777777" w:rsidR="00127941" w:rsidRDefault="00127941" w:rsidP="00D5131A">
            <w:pPr>
              <w:textAlignment w:val="baseline"/>
              <w:rPr>
                <w:sz w:val="24"/>
                <w:szCs w:val="24"/>
              </w:rPr>
            </w:pPr>
            <w:r w:rsidRPr="00BD3F4F">
              <w:t>4. Veřejná prezentace o průběhu a výsledcích projektu. </w:t>
            </w:r>
          </w:p>
          <w:p w14:paraId="49054EE9" w14:textId="77777777" w:rsidR="00127941" w:rsidRPr="00BD3F4F" w:rsidRDefault="00127941" w:rsidP="00D5131A">
            <w:pPr>
              <w:textAlignment w:val="baseline"/>
              <w:rPr>
                <w:sz w:val="24"/>
                <w:szCs w:val="24"/>
              </w:rPr>
            </w:pPr>
            <w:r w:rsidRPr="00BD3F4F">
              <w:t xml:space="preserve">5. Vyplnění </w:t>
            </w:r>
            <w:proofErr w:type="spellStart"/>
            <w:r w:rsidRPr="00BD3F4F">
              <w:t>sebeevaluačního</w:t>
            </w:r>
            <w:proofErr w:type="spellEnd"/>
            <w:r w:rsidRPr="00BD3F4F">
              <w:t xml:space="preserve"> formuláře. </w:t>
            </w:r>
          </w:p>
          <w:p w14:paraId="022FB14B" w14:textId="2B4957FC" w:rsidR="00127941" w:rsidRDefault="00127941" w:rsidP="00D5131A">
            <w:r w:rsidRPr="00BD3F4F">
              <w:t>6. U vedoucích složek také pravidelné reportování o výsledcích činnosti (prostřednictvím newsletteru). </w:t>
            </w:r>
          </w:p>
        </w:tc>
      </w:tr>
      <w:tr w:rsidR="00127941" w14:paraId="639C39D2" w14:textId="77777777" w:rsidTr="005133EF">
        <w:trPr>
          <w:trHeight w:val="197"/>
        </w:trPr>
        <w:tc>
          <w:tcPr>
            <w:tcW w:w="3086" w:type="dxa"/>
            <w:tcBorders>
              <w:top w:val="nil"/>
            </w:tcBorders>
            <w:shd w:val="clear" w:color="auto" w:fill="F7CAAC"/>
          </w:tcPr>
          <w:p w14:paraId="7EE4197F" w14:textId="77777777" w:rsidR="00127941" w:rsidRDefault="00127941" w:rsidP="00D5131A">
            <w:pPr>
              <w:rPr>
                <w:b/>
              </w:rPr>
            </w:pPr>
            <w:r>
              <w:rPr>
                <w:b/>
              </w:rPr>
              <w:t>Garant předmětu</w:t>
            </w:r>
          </w:p>
        </w:tc>
        <w:tc>
          <w:tcPr>
            <w:tcW w:w="6769" w:type="dxa"/>
            <w:gridSpan w:val="8"/>
            <w:tcBorders>
              <w:top w:val="nil"/>
            </w:tcBorders>
          </w:tcPr>
          <w:p w14:paraId="0FB310E7" w14:textId="64050774" w:rsidR="00127941" w:rsidRDefault="00127941" w:rsidP="00D5131A">
            <w:r w:rsidRPr="001F5B63">
              <w:t xml:space="preserve">Mgr. </w:t>
            </w:r>
            <w:r w:rsidR="00FA1E6A">
              <w:t xml:space="preserve">et Mgr. </w:t>
            </w:r>
            <w:r w:rsidRPr="001F5B63">
              <w:t>Ondřej Staněk</w:t>
            </w:r>
          </w:p>
        </w:tc>
      </w:tr>
      <w:tr w:rsidR="00127941" w14:paraId="37BDECC0" w14:textId="77777777" w:rsidTr="005133EF">
        <w:trPr>
          <w:trHeight w:val="243"/>
        </w:trPr>
        <w:tc>
          <w:tcPr>
            <w:tcW w:w="3086" w:type="dxa"/>
            <w:tcBorders>
              <w:top w:val="nil"/>
            </w:tcBorders>
            <w:shd w:val="clear" w:color="auto" w:fill="F7CAAC"/>
          </w:tcPr>
          <w:p w14:paraId="7B630733" w14:textId="77777777" w:rsidR="00127941" w:rsidRDefault="00127941" w:rsidP="00D5131A">
            <w:pPr>
              <w:rPr>
                <w:b/>
              </w:rPr>
            </w:pPr>
            <w:r>
              <w:rPr>
                <w:b/>
              </w:rPr>
              <w:t>Zapojení garanta do výuky předmětu</w:t>
            </w:r>
          </w:p>
        </w:tc>
        <w:tc>
          <w:tcPr>
            <w:tcW w:w="6769" w:type="dxa"/>
            <w:gridSpan w:val="8"/>
            <w:tcBorders>
              <w:top w:val="nil"/>
            </w:tcBorders>
          </w:tcPr>
          <w:p w14:paraId="21182E88" w14:textId="77777777" w:rsidR="00127941" w:rsidRDefault="00127941" w:rsidP="00D5131A">
            <w:r w:rsidRPr="001F5B63">
              <w:t>100 % </w:t>
            </w:r>
          </w:p>
        </w:tc>
      </w:tr>
      <w:tr w:rsidR="00127941" w14:paraId="56665DAA" w14:textId="77777777" w:rsidTr="005133EF">
        <w:tc>
          <w:tcPr>
            <w:tcW w:w="3086" w:type="dxa"/>
            <w:shd w:val="clear" w:color="auto" w:fill="F7CAAC"/>
          </w:tcPr>
          <w:p w14:paraId="0C305752" w14:textId="77777777" w:rsidR="00127941" w:rsidRDefault="00127941" w:rsidP="00D5131A">
            <w:pPr>
              <w:rPr>
                <w:b/>
              </w:rPr>
            </w:pPr>
            <w:r>
              <w:rPr>
                <w:b/>
              </w:rPr>
              <w:t>Vyučující</w:t>
            </w:r>
          </w:p>
        </w:tc>
        <w:tc>
          <w:tcPr>
            <w:tcW w:w="6769" w:type="dxa"/>
            <w:gridSpan w:val="8"/>
            <w:tcBorders>
              <w:bottom w:val="nil"/>
            </w:tcBorders>
          </w:tcPr>
          <w:p w14:paraId="3592A8E6" w14:textId="5E19A471" w:rsidR="00127941" w:rsidRDefault="00127941" w:rsidP="00D5131A">
            <w:r w:rsidRPr="001F5B63">
              <w:t xml:space="preserve">Mgr. </w:t>
            </w:r>
            <w:r w:rsidR="00FA1E6A">
              <w:t xml:space="preserve">et Mgr. </w:t>
            </w:r>
            <w:r w:rsidRPr="001F5B63">
              <w:t>Ondřej Staněk</w:t>
            </w:r>
          </w:p>
        </w:tc>
      </w:tr>
      <w:tr w:rsidR="00127941" w14:paraId="7538E1F1" w14:textId="77777777" w:rsidTr="00D5131A">
        <w:trPr>
          <w:trHeight w:val="125"/>
        </w:trPr>
        <w:tc>
          <w:tcPr>
            <w:tcW w:w="9855" w:type="dxa"/>
            <w:gridSpan w:val="9"/>
            <w:tcBorders>
              <w:top w:val="nil"/>
            </w:tcBorders>
          </w:tcPr>
          <w:p w14:paraId="302421FE" w14:textId="77777777" w:rsidR="00127941" w:rsidRDefault="00127941" w:rsidP="00D5131A"/>
        </w:tc>
      </w:tr>
      <w:tr w:rsidR="00127941" w14:paraId="0A30A90D" w14:textId="77777777" w:rsidTr="005133EF">
        <w:tc>
          <w:tcPr>
            <w:tcW w:w="3086" w:type="dxa"/>
            <w:shd w:val="clear" w:color="auto" w:fill="F7CAAC"/>
          </w:tcPr>
          <w:p w14:paraId="2240BE22" w14:textId="77777777" w:rsidR="00127941" w:rsidRPr="001452AD" w:rsidRDefault="00127941" w:rsidP="005133EF">
            <w:pPr>
              <w:jc w:val="both"/>
              <w:rPr>
                <w:b/>
                <w:highlight w:val="yellow"/>
              </w:rPr>
            </w:pPr>
            <w:r w:rsidRPr="009B48E7">
              <w:rPr>
                <w:b/>
              </w:rPr>
              <w:t>Hlavní témata a výsledky učení</w:t>
            </w:r>
          </w:p>
        </w:tc>
        <w:tc>
          <w:tcPr>
            <w:tcW w:w="6769" w:type="dxa"/>
            <w:gridSpan w:val="8"/>
            <w:tcBorders>
              <w:bottom w:val="nil"/>
            </w:tcBorders>
          </w:tcPr>
          <w:p w14:paraId="28CAE144" w14:textId="77777777" w:rsidR="00127941" w:rsidRPr="001452AD" w:rsidRDefault="00127941" w:rsidP="005133EF">
            <w:pPr>
              <w:jc w:val="both"/>
              <w:rPr>
                <w:highlight w:val="yellow"/>
              </w:rPr>
            </w:pPr>
          </w:p>
        </w:tc>
      </w:tr>
      <w:tr w:rsidR="00127941" w14:paraId="26BE09FD" w14:textId="77777777" w:rsidTr="005133EF">
        <w:trPr>
          <w:trHeight w:val="2197"/>
        </w:trPr>
        <w:tc>
          <w:tcPr>
            <w:tcW w:w="9855" w:type="dxa"/>
            <w:gridSpan w:val="9"/>
            <w:tcBorders>
              <w:top w:val="nil"/>
              <w:bottom w:val="single" w:sz="4" w:space="0" w:color="auto"/>
            </w:tcBorders>
          </w:tcPr>
          <w:p w14:paraId="1F357E83" w14:textId="7951BFE9" w:rsidR="00127941" w:rsidRPr="003E21F9" w:rsidRDefault="00127941" w:rsidP="003E21F9">
            <w:pPr>
              <w:jc w:val="both"/>
              <w:textAlignment w:val="baseline"/>
            </w:pPr>
            <w:r w:rsidRPr="003E21F9">
              <w:t>Studenti se zapojují do projektů, které nejčastěji vrcholí realizací kulturních eventů komerčního, neziskového či uměleckého charakteru.   </w:t>
            </w:r>
          </w:p>
          <w:p w14:paraId="624336CA" w14:textId="4DFF6D4F" w:rsidR="00127941" w:rsidRPr="00CC442D" w:rsidRDefault="001219C1" w:rsidP="002E2A50">
            <w:pPr>
              <w:ind w:hanging="30"/>
              <w:jc w:val="both"/>
              <w:textAlignment w:val="baseline"/>
              <w:rPr>
                <w:b/>
                <w:bCs/>
                <w:sz w:val="24"/>
                <w:szCs w:val="24"/>
              </w:rPr>
            </w:pPr>
            <w:r w:rsidRPr="00CC442D">
              <w:rPr>
                <w:b/>
                <w:bCs/>
              </w:rPr>
              <w:t>T</w:t>
            </w:r>
            <w:r w:rsidR="00127941" w:rsidRPr="00CC442D">
              <w:rPr>
                <w:b/>
                <w:bCs/>
              </w:rPr>
              <w:t>émata: </w:t>
            </w:r>
          </w:p>
          <w:p w14:paraId="4799BCFF" w14:textId="2C8868F2" w:rsidR="00127941" w:rsidRPr="00D04675" w:rsidRDefault="00127941">
            <w:pPr>
              <w:ind w:left="254"/>
              <w:jc w:val="both"/>
              <w:textAlignment w:val="baseline"/>
              <w:rPr>
                <w:sz w:val="24"/>
                <w:szCs w:val="24"/>
              </w:rPr>
            </w:pPr>
            <w:r>
              <w:t xml:space="preserve">1. </w:t>
            </w:r>
            <w:r w:rsidR="00FA1E6A">
              <w:t>A</w:t>
            </w:r>
            <w:r w:rsidRPr="00BD3F4F">
              <w:t>plikace teoretických znalostí nabytých v jiných předmětech v praxi</w:t>
            </w:r>
            <w:r w:rsidR="00FA1E6A">
              <w:t>.</w:t>
            </w:r>
            <w:r w:rsidRPr="00BD3F4F">
              <w:t> </w:t>
            </w:r>
          </w:p>
          <w:p w14:paraId="6FF465C4" w14:textId="082ED68C" w:rsidR="00127941" w:rsidRPr="00D04675" w:rsidRDefault="00127941">
            <w:pPr>
              <w:ind w:left="254"/>
              <w:jc w:val="both"/>
              <w:textAlignment w:val="baseline"/>
              <w:rPr>
                <w:sz w:val="24"/>
                <w:szCs w:val="24"/>
              </w:rPr>
            </w:pPr>
            <w:r>
              <w:t xml:space="preserve">2. </w:t>
            </w:r>
            <w:r w:rsidR="00FA1E6A">
              <w:t>M</w:t>
            </w:r>
            <w:r w:rsidRPr="00BD3F4F">
              <w:t>ezioborová spolupráce studentů výtvarných oborů, marketingové komunikace a oboru kreativní odvětví a digitální kultura</w:t>
            </w:r>
            <w:r w:rsidR="00FA1E6A">
              <w:t>.</w:t>
            </w:r>
            <w:r w:rsidRPr="00BD3F4F">
              <w:t> </w:t>
            </w:r>
          </w:p>
          <w:p w14:paraId="0DF0F5F6" w14:textId="07E9690B" w:rsidR="00127941" w:rsidRPr="00D04675" w:rsidRDefault="00127941">
            <w:pPr>
              <w:ind w:left="254"/>
              <w:jc w:val="both"/>
              <w:textAlignment w:val="baseline"/>
              <w:rPr>
                <w:sz w:val="24"/>
                <w:szCs w:val="24"/>
              </w:rPr>
            </w:pPr>
            <w:r>
              <w:t xml:space="preserve">3. </w:t>
            </w:r>
            <w:r w:rsidR="00FA1E6A">
              <w:t>R</w:t>
            </w:r>
            <w:r w:rsidRPr="00BD3F4F">
              <w:t>ealizace celého projektu, který je připravován celý akademický rok</w:t>
            </w:r>
            <w:r w:rsidR="00FA1E6A">
              <w:t>.</w:t>
            </w:r>
          </w:p>
          <w:p w14:paraId="70188541" w14:textId="206F769B" w:rsidR="00127941" w:rsidRPr="00D04675" w:rsidRDefault="00127941" w:rsidP="00DC298A">
            <w:pPr>
              <w:spacing w:after="120"/>
              <w:ind w:left="254"/>
              <w:jc w:val="both"/>
              <w:textAlignment w:val="baseline"/>
              <w:rPr>
                <w:sz w:val="24"/>
                <w:szCs w:val="24"/>
              </w:rPr>
            </w:pPr>
            <w:r>
              <w:t xml:space="preserve">4. </w:t>
            </w:r>
            <w:r w:rsidR="00FA1E6A">
              <w:t>Z</w:t>
            </w:r>
            <w:r w:rsidRPr="00BD3F4F">
              <w:t>pracování závěrečných zpráv, vyhodnocení projektu, jeho přínosu a doporučení do dalších ročníků</w:t>
            </w:r>
            <w:r w:rsidR="00FA1E6A">
              <w:t>.</w:t>
            </w:r>
            <w:r w:rsidRPr="00BD3F4F">
              <w:t> </w:t>
            </w:r>
          </w:p>
          <w:p w14:paraId="58E7AB13" w14:textId="77777777" w:rsidR="00E3584D" w:rsidRPr="00CC442D" w:rsidRDefault="00E3584D" w:rsidP="00E3584D">
            <w:pPr>
              <w:jc w:val="both"/>
              <w:rPr>
                <w:b/>
                <w:bCs/>
              </w:rPr>
            </w:pPr>
            <w:r w:rsidRPr="00CC442D">
              <w:rPr>
                <w:b/>
                <w:bCs/>
              </w:rPr>
              <w:t>Výsledky učení:</w:t>
            </w:r>
          </w:p>
          <w:p w14:paraId="4A9AD1E4" w14:textId="77777777" w:rsidR="00E3584D" w:rsidRDefault="00E3584D" w:rsidP="00E3584D">
            <w:pPr>
              <w:jc w:val="both"/>
            </w:pPr>
            <w:r>
              <w:t>Odborné znalosti – po absolvování předmětu student umí:</w:t>
            </w:r>
          </w:p>
          <w:p w14:paraId="7C117470" w14:textId="558FD52B" w:rsidR="00E3584D" w:rsidRDefault="00E3584D" w:rsidP="004C352E">
            <w:pPr>
              <w:pStyle w:val="Odstavecseseznamem"/>
              <w:numPr>
                <w:ilvl w:val="0"/>
                <w:numId w:val="29"/>
              </w:numPr>
              <w:jc w:val="both"/>
            </w:pPr>
            <w:r>
              <w:t>charakterizovat oblast event managementu</w:t>
            </w:r>
          </w:p>
          <w:p w14:paraId="44ACF535" w14:textId="1A0CDE8A" w:rsidR="00E3584D" w:rsidRDefault="00E3584D" w:rsidP="004C352E">
            <w:pPr>
              <w:pStyle w:val="Odstavecseseznamem"/>
              <w:numPr>
                <w:ilvl w:val="0"/>
                <w:numId w:val="29"/>
              </w:numPr>
              <w:jc w:val="both"/>
            </w:pPr>
            <w:r>
              <w:t>popsat jednotlivé procesy při organizaci kulturní nebo společenské akce</w:t>
            </w:r>
          </w:p>
          <w:p w14:paraId="3A47CA4C" w14:textId="010C78F3" w:rsidR="00E3584D" w:rsidRDefault="00E3584D" w:rsidP="004C352E">
            <w:pPr>
              <w:pStyle w:val="Odstavecseseznamem"/>
              <w:numPr>
                <w:ilvl w:val="0"/>
                <w:numId w:val="29"/>
              </w:numPr>
              <w:jc w:val="both"/>
            </w:pPr>
            <w:r>
              <w:t>orientovat se v oblasti projektového řízení</w:t>
            </w:r>
          </w:p>
          <w:p w14:paraId="153B641D" w14:textId="579FE88B" w:rsidR="00E3584D" w:rsidRDefault="00E3584D" w:rsidP="004C352E">
            <w:pPr>
              <w:numPr>
                <w:ilvl w:val="0"/>
                <w:numId w:val="29"/>
              </w:numPr>
              <w:jc w:val="both"/>
            </w:pPr>
            <w:r>
              <w:t>orientovat se v oblasti produkčního řízení</w:t>
            </w:r>
          </w:p>
          <w:p w14:paraId="227C5DEA" w14:textId="77777777" w:rsidR="00E3584D" w:rsidRDefault="00E3584D" w:rsidP="00E3584D">
            <w:pPr>
              <w:jc w:val="both"/>
            </w:pPr>
            <w:r>
              <w:t>Odborné dovednosti – po absolvování předmětu student umí:</w:t>
            </w:r>
          </w:p>
          <w:p w14:paraId="4E31F952" w14:textId="77777777" w:rsidR="00DC298A" w:rsidRDefault="00DC298A" w:rsidP="004C352E">
            <w:pPr>
              <w:pStyle w:val="Odstavecseseznamem"/>
              <w:numPr>
                <w:ilvl w:val="0"/>
                <w:numId w:val="48"/>
              </w:numPr>
              <w:jc w:val="both"/>
            </w:pPr>
            <w:r>
              <w:t>stanovit vizi, cíl a podrobnou koncepci plánované akce</w:t>
            </w:r>
          </w:p>
          <w:p w14:paraId="6E368E96" w14:textId="77777777" w:rsidR="00DC298A" w:rsidRDefault="00DC298A" w:rsidP="004C352E">
            <w:pPr>
              <w:pStyle w:val="Odstavecseseznamem"/>
              <w:numPr>
                <w:ilvl w:val="0"/>
                <w:numId w:val="48"/>
              </w:numPr>
              <w:jc w:val="both"/>
            </w:pPr>
            <w:r>
              <w:t>identifikovat a stanovit si potřebné produkční a projektové činnosti</w:t>
            </w:r>
          </w:p>
          <w:p w14:paraId="3E08FB7D" w14:textId="77777777" w:rsidR="00DC298A" w:rsidRDefault="00DC298A" w:rsidP="004C352E">
            <w:pPr>
              <w:pStyle w:val="Odstavecseseznamem"/>
              <w:numPr>
                <w:ilvl w:val="0"/>
                <w:numId w:val="48"/>
              </w:numPr>
              <w:jc w:val="both"/>
            </w:pPr>
            <w:r>
              <w:t>plánovat jednotlivé procesy a činnosti projektu s důrazem na týmovou práci</w:t>
            </w:r>
          </w:p>
          <w:p w14:paraId="79A4D2EF" w14:textId="77777777" w:rsidR="00DC298A" w:rsidRDefault="00DC298A" w:rsidP="004C352E">
            <w:pPr>
              <w:pStyle w:val="Odstavecseseznamem"/>
              <w:numPr>
                <w:ilvl w:val="0"/>
                <w:numId w:val="48"/>
              </w:numPr>
              <w:jc w:val="both"/>
            </w:pPr>
            <w:r>
              <w:t>implementovat plány a realizovat akci</w:t>
            </w:r>
          </w:p>
          <w:p w14:paraId="77BCF2DD" w14:textId="45F58876" w:rsidR="00127941" w:rsidRPr="005A0406" w:rsidRDefault="00DC298A" w:rsidP="004C352E">
            <w:pPr>
              <w:pStyle w:val="Odstavecseseznamem"/>
              <w:numPr>
                <w:ilvl w:val="0"/>
                <w:numId w:val="48"/>
              </w:numPr>
              <w:jc w:val="both"/>
            </w:pPr>
            <w:r>
              <w:t>evaluovat projekty a jednotlivé procesy</w:t>
            </w:r>
          </w:p>
        </w:tc>
      </w:tr>
      <w:tr w:rsidR="00127941" w14:paraId="19C8BBFD"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391F292" w14:textId="77777777" w:rsidR="00127941" w:rsidRPr="001452AD" w:rsidRDefault="00127941"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7113A5B3" w14:textId="77777777" w:rsidR="00127941" w:rsidRPr="001452AD" w:rsidRDefault="00127941" w:rsidP="005133EF">
            <w:pPr>
              <w:jc w:val="both"/>
              <w:rPr>
                <w:highlight w:val="yellow"/>
              </w:rPr>
            </w:pPr>
          </w:p>
        </w:tc>
      </w:tr>
      <w:tr w:rsidR="00127941" w14:paraId="7A1C8E18" w14:textId="77777777" w:rsidTr="000971C5">
        <w:trPr>
          <w:trHeight w:val="1620"/>
        </w:trPr>
        <w:tc>
          <w:tcPr>
            <w:tcW w:w="9855" w:type="dxa"/>
            <w:gridSpan w:val="9"/>
            <w:tcBorders>
              <w:top w:val="nil"/>
              <w:bottom w:val="single" w:sz="4" w:space="0" w:color="auto"/>
            </w:tcBorders>
          </w:tcPr>
          <w:p w14:paraId="68BBD144" w14:textId="77777777" w:rsidR="009B6F67" w:rsidRDefault="009B6F67" w:rsidP="004C352E">
            <w:pPr>
              <w:pStyle w:val="Odstavecseseznamem"/>
              <w:numPr>
                <w:ilvl w:val="0"/>
                <w:numId w:val="49"/>
              </w:numPr>
              <w:jc w:val="both"/>
            </w:pPr>
            <w:r>
              <w:t>dialogická (diskuze, rozhovor, brainstorming)</w:t>
            </w:r>
          </w:p>
          <w:p w14:paraId="08581777" w14:textId="77777777" w:rsidR="009B6F67" w:rsidRDefault="009B6F67" w:rsidP="004C352E">
            <w:pPr>
              <w:pStyle w:val="Odstavecseseznamem"/>
              <w:numPr>
                <w:ilvl w:val="0"/>
                <w:numId w:val="49"/>
              </w:numPr>
              <w:jc w:val="both"/>
            </w:pPr>
            <w:r>
              <w:t>individuální práce studentů</w:t>
            </w:r>
          </w:p>
          <w:p w14:paraId="3688EA13" w14:textId="77777777" w:rsidR="009B6F67" w:rsidRDefault="009B6F67" w:rsidP="004C352E">
            <w:pPr>
              <w:pStyle w:val="Odstavecseseznamem"/>
              <w:numPr>
                <w:ilvl w:val="0"/>
                <w:numId w:val="49"/>
              </w:numPr>
              <w:jc w:val="both"/>
            </w:pPr>
            <w:r>
              <w:t>praktické procvičování</w:t>
            </w:r>
          </w:p>
          <w:p w14:paraId="3D88BD6F" w14:textId="77777777" w:rsidR="009B6F67" w:rsidRDefault="009B6F67" w:rsidP="004C352E">
            <w:pPr>
              <w:pStyle w:val="Odstavecseseznamem"/>
              <w:numPr>
                <w:ilvl w:val="0"/>
                <w:numId w:val="49"/>
              </w:numPr>
              <w:jc w:val="both"/>
            </w:pPr>
            <w:r>
              <w:t>řešení situačních problematik – učení se v situacích</w:t>
            </w:r>
          </w:p>
          <w:p w14:paraId="41D81FB2" w14:textId="77777777" w:rsidR="009B6F67" w:rsidRDefault="009B6F67" w:rsidP="004C352E">
            <w:pPr>
              <w:pStyle w:val="Odstavecseseznamem"/>
              <w:numPr>
                <w:ilvl w:val="0"/>
                <w:numId w:val="49"/>
              </w:numPr>
              <w:jc w:val="both"/>
            </w:pPr>
            <w:r>
              <w:t>týmová práce</w:t>
            </w:r>
          </w:p>
          <w:p w14:paraId="4C8FA3B7" w14:textId="77777777" w:rsidR="009B6F67" w:rsidRDefault="009B6F67" w:rsidP="004C352E">
            <w:pPr>
              <w:pStyle w:val="Odstavecseseznamem"/>
              <w:numPr>
                <w:ilvl w:val="0"/>
                <w:numId w:val="49"/>
              </w:numPr>
              <w:jc w:val="both"/>
            </w:pPr>
            <w:r>
              <w:t>sebereflexe</w:t>
            </w:r>
          </w:p>
          <w:p w14:paraId="44E0AB68" w14:textId="56DF38B7" w:rsidR="00127941" w:rsidRDefault="009B6F67" w:rsidP="004C352E">
            <w:pPr>
              <w:pStyle w:val="Odstavecseseznamem"/>
              <w:numPr>
                <w:ilvl w:val="0"/>
                <w:numId w:val="49"/>
              </w:numPr>
              <w:jc w:val="both"/>
            </w:pPr>
            <w:r>
              <w:t>zážitková (sebezkušenostní)</w:t>
            </w:r>
          </w:p>
        </w:tc>
      </w:tr>
      <w:tr w:rsidR="00127941" w14:paraId="7221EB27" w14:textId="77777777" w:rsidTr="005133EF">
        <w:trPr>
          <w:trHeight w:val="265"/>
        </w:trPr>
        <w:tc>
          <w:tcPr>
            <w:tcW w:w="3653" w:type="dxa"/>
            <w:gridSpan w:val="3"/>
            <w:tcBorders>
              <w:top w:val="single" w:sz="4" w:space="0" w:color="auto"/>
            </w:tcBorders>
            <w:shd w:val="clear" w:color="auto" w:fill="F7CAAC"/>
          </w:tcPr>
          <w:p w14:paraId="34841C57" w14:textId="77777777" w:rsidR="00127941" w:rsidRDefault="00127941" w:rsidP="005133EF">
            <w:pPr>
              <w:jc w:val="both"/>
            </w:pPr>
            <w:r>
              <w:rPr>
                <w:b/>
              </w:rPr>
              <w:t>Studijní literatura a studijní pomůcky</w:t>
            </w:r>
          </w:p>
        </w:tc>
        <w:tc>
          <w:tcPr>
            <w:tcW w:w="6202" w:type="dxa"/>
            <w:gridSpan w:val="6"/>
            <w:tcBorders>
              <w:top w:val="single" w:sz="4" w:space="0" w:color="auto"/>
              <w:bottom w:val="nil"/>
            </w:tcBorders>
          </w:tcPr>
          <w:p w14:paraId="4B40058E" w14:textId="77777777" w:rsidR="00127941" w:rsidRDefault="00127941" w:rsidP="005133EF">
            <w:pPr>
              <w:jc w:val="both"/>
            </w:pPr>
          </w:p>
        </w:tc>
      </w:tr>
      <w:tr w:rsidR="00127941" w14:paraId="0197AEFE" w14:textId="77777777" w:rsidTr="005133EF">
        <w:trPr>
          <w:trHeight w:val="1497"/>
        </w:trPr>
        <w:tc>
          <w:tcPr>
            <w:tcW w:w="9855" w:type="dxa"/>
            <w:gridSpan w:val="9"/>
            <w:tcBorders>
              <w:top w:val="nil"/>
            </w:tcBorders>
          </w:tcPr>
          <w:p w14:paraId="2B55419B" w14:textId="6F25E735" w:rsidR="009E6DE4" w:rsidRPr="00BD3F4F" w:rsidRDefault="009E6DE4" w:rsidP="009E6DE4">
            <w:pPr>
              <w:ind w:left="124" w:right="130"/>
              <w:textAlignment w:val="baseline"/>
              <w:rPr>
                <w:sz w:val="24"/>
                <w:szCs w:val="24"/>
              </w:rPr>
            </w:pPr>
            <w:r w:rsidRPr="00BD3F4F">
              <w:rPr>
                <w:b/>
                <w:bCs/>
              </w:rPr>
              <w:t>Povinná:</w:t>
            </w:r>
            <w:r w:rsidRPr="00BD3F4F">
              <w:t> </w:t>
            </w:r>
            <w:r w:rsidRPr="00BD3F4F">
              <w:br/>
            </w:r>
            <w:r w:rsidRPr="00BD3F4F">
              <w:rPr>
                <w:color w:val="454545"/>
              </w:rPr>
              <w:t xml:space="preserve">BEČVÁŘOVÁ, Ivana a </w:t>
            </w:r>
            <w:r w:rsidR="00D03086" w:rsidRPr="00BD3F4F">
              <w:rPr>
                <w:color w:val="454545"/>
              </w:rPr>
              <w:t>HUMLEROVÁ</w:t>
            </w:r>
            <w:r w:rsidR="00D03086">
              <w:rPr>
                <w:color w:val="454545"/>
              </w:rPr>
              <w:t>,</w:t>
            </w:r>
            <w:r w:rsidR="00D03086" w:rsidRPr="00BD3F4F">
              <w:rPr>
                <w:color w:val="454545"/>
              </w:rPr>
              <w:t xml:space="preserve"> </w:t>
            </w:r>
            <w:r w:rsidRPr="00BD3F4F">
              <w:rPr>
                <w:color w:val="454545"/>
              </w:rPr>
              <w:t xml:space="preserve">Veronika. </w:t>
            </w:r>
            <w:r w:rsidRPr="00BD3F4F">
              <w:rPr>
                <w:i/>
                <w:iCs/>
                <w:color w:val="454545"/>
              </w:rPr>
              <w:t>Prezentační a komunikační dovednosti</w:t>
            </w:r>
            <w:r w:rsidRPr="00BD3F4F">
              <w:rPr>
                <w:color w:val="454545"/>
              </w:rPr>
              <w:t xml:space="preserve">. České Budějovice: </w:t>
            </w:r>
            <w:proofErr w:type="spellStart"/>
            <w:r w:rsidRPr="00BD3F4F">
              <w:rPr>
                <w:color w:val="454545"/>
              </w:rPr>
              <w:t>Chance</w:t>
            </w:r>
            <w:proofErr w:type="spellEnd"/>
            <w:r w:rsidRPr="00BD3F4F">
              <w:rPr>
                <w:color w:val="454545"/>
              </w:rPr>
              <w:t xml:space="preserve"> in </w:t>
            </w:r>
            <w:proofErr w:type="spellStart"/>
            <w:r w:rsidRPr="00BD3F4F">
              <w:rPr>
                <w:color w:val="454545"/>
              </w:rPr>
              <w:t>Nature</w:t>
            </w:r>
            <w:proofErr w:type="spellEnd"/>
            <w:r w:rsidRPr="00BD3F4F">
              <w:rPr>
                <w:color w:val="454545"/>
              </w:rPr>
              <w:t xml:space="preserve"> – </w:t>
            </w:r>
            <w:proofErr w:type="spellStart"/>
            <w:r w:rsidRPr="00BD3F4F">
              <w:rPr>
                <w:color w:val="454545"/>
              </w:rPr>
              <w:t>Local</w:t>
            </w:r>
            <w:proofErr w:type="spellEnd"/>
            <w:r w:rsidRPr="00BD3F4F">
              <w:rPr>
                <w:color w:val="454545"/>
              </w:rPr>
              <w:t xml:space="preserve"> </w:t>
            </w:r>
            <w:proofErr w:type="spellStart"/>
            <w:r w:rsidRPr="00BD3F4F">
              <w:rPr>
                <w:color w:val="454545"/>
              </w:rPr>
              <w:t>Action</w:t>
            </w:r>
            <w:proofErr w:type="spellEnd"/>
            <w:r w:rsidRPr="00BD3F4F">
              <w:rPr>
                <w:color w:val="454545"/>
              </w:rPr>
              <w:t xml:space="preserve"> Group, 2013. ISBN 978-80-7394-417-9. </w:t>
            </w:r>
          </w:p>
          <w:p w14:paraId="6060FFF8" w14:textId="77777777" w:rsidR="00F60E7D" w:rsidRPr="00BD3F4F" w:rsidRDefault="00F60E7D" w:rsidP="00F60E7D">
            <w:pPr>
              <w:ind w:left="124" w:right="130"/>
              <w:textAlignment w:val="baseline"/>
              <w:rPr>
                <w:sz w:val="24"/>
                <w:szCs w:val="24"/>
              </w:rPr>
            </w:pPr>
            <w:r w:rsidRPr="00BD3F4F">
              <w:t xml:space="preserve">FIELDING, Paul J. </w:t>
            </w:r>
            <w:r w:rsidRPr="00BD3F4F">
              <w:rPr>
                <w:i/>
                <w:iCs/>
              </w:rPr>
              <w:t>Jak správně řídit projekty: osvojte si nezbytné dovednosti pro časově a finančně efektivní řízení projektů.</w:t>
            </w:r>
            <w:r w:rsidRPr="00BD3F4F">
              <w:t xml:space="preserve"> V Brně: Lingea, 2020. Vstříc úspěchu. ISBN 978-80-7508-622-8. </w:t>
            </w:r>
          </w:p>
          <w:p w14:paraId="00C29AE6" w14:textId="616ED2DF" w:rsidR="009E6DE4" w:rsidRPr="00BD3F4F" w:rsidRDefault="009E6DE4" w:rsidP="009E6DE4">
            <w:pPr>
              <w:ind w:left="124" w:right="130"/>
              <w:textAlignment w:val="baseline"/>
              <w:rPr>
                <w:sz w:val="24"/>
                <w:szCs w:val="24"/>
              </w:rPr>
            </w:pPr>
            <w:r w:rsidRPr="00BD3F4F">
              <w:rPr>
                <w:color w:val="454545"/>
              </w:rPr>
              <w:t xml:space="preserve">JURÁŠKOVÁ, Olga. </w:t>
            </w:r>
            <w:r w:rsidRPr="00BD3F4F">
              <w:rPr>
                <w:i/>
                <w:iCs/>
                <w:color w:val="454545"/>
              </w:rPr>
              <w:t>Budování značky prostřednictvím Public relations</w:t>
            </w:r>
            <w:r w:rsidRPr="00BD3F4F">
              <w:rPr>
                <w:color w:val="454545"/>
              </w:rPr>
              <w:t xml:space="preserve">. Zlín: </w:t>
            </w:r>
            <w:proofErr w:type="spellStart"/>
            <w:r w:rsidRPr="00BD3F4F">
              <w:rPr>
                <w:color w:val="454545"/>
              </w:rPr>
              <w:t>VeRBuM</w:t>
            </w:r>
            <w:proofErr w:type="spellEnd"/>
            <w:r w:rsidRPr="00BD3F4F">
              <w:rPr>
                <w:color w:val="454545"/>
              </w:rPr>
              <w:t xml:space="preserve">, 2015. </w:t>
            </w:r>
            <w:r w:rsidR="00AC470C">
              <w:rPr>
                <w:color w:val="454545"/>
              </w:rPr>
              <w:br/>
            </w:r>
            <w:r w:rsidRPr="00BD3F4F">
              <w:rPr>
                <w:color w:val="454545"/>
              </w:rPr>
              <w:t>ISBN 978-80-87500-63-7. </w:t>
            </w:r>
          </w:p>
          <w:p w14:paraId="6426270B" w14:textId="77777777" w:rsidR="00F60E7D" w:rsidRPr="00BD3F4F" w:rsidRDefault="00F60E7D" w:rsidP="00F60E7D">
            <w:pPr>
              <w:ind w:left="124" w:right="130"/>
              <w:textAlignment w:val="baseline"/>
              <w:rPr>
                <w:sz w:val="24"/>
                <w:szCs w:val="24"/>
              </w:rPr>
            </w:pPr>
            <w:r w:rsidRPr="00BD3F4F">
              <w:lastRenderedPageBreak/>
              <w:t xml:space="preserve">NEUMEIER, Marty. </w:t>
            </w:r>
            <w:proofErr w:type="spellStart"/>
            <w:r w:rsidRPr="00BD3F4F">
              <w:rPr>
                <w:i/>
                <w:iCs/>
              </w:rPr>
              <w:t>The</w:t>
            </w:r>
            <w:proofErr w:type="spellEnd"/>
            <w:r w:rsidRPr="00BD3F4F">
              <w:rPr>
                <w:i/>
                <w:iCs/>
              </w:rPr>
              <w:t xml:space="preserve"> </w:t>
            </w:r>
            <w:proofErr w:type="spellStart"/>
            <w:r w:rsidRPr="00BD3F4F">
              <w:rPr>
                <w:i/>
                <w:iCs/>
              </w:rPr>
              <w:t>brand</w:t>
            </w:r>
            <w:proofErr w:type="spellEnd"/>
            <w:r w:rsidRPr="00BD3F4F">
              <w:rPr>
                <w:i/>
                <w:iCs/>
              </w:rPr>
              <w:t xml:space="preserve"> flip: </w:t>
            </w:r>
            <w:proofErr w:type="spellStart"/>
            <w:r w:rsidRPr="00BD3F4F">
              <w:rPr>
                <w:i/>
                <w:iCs/>
              </w:rPr>
              <w:t>why</w:t>
            </w:r>
            <w:proofErr w:type="spellEnd"/>
            <w:r w:rsidRPr="00BD3F4F">
              <w:rPr>
                <w:i/>
                <w:iCs/>
              </w:rPr>
              <w:t xml:space="preserve"> </w:t>
            </w:r>
            <w:proofErr w:type="spellStart"/>
            <w:r w:rsidRPr="00BD3F4F">
              <w:rPr>
                <w:i/>
                <w:iCs/>
              </w:rPr>
              <w:t>customers</w:t>
            </w:r>
            <w:proofErr w:type="spellEnd"/>
            <w:r w:rsidRPr="00BD3F4F">
              <w:rPr>
                <w:i/>
                <w:iCs/>
              </w:rPr>
              <w:t xml:space="preserve"> </w:t>
            </w:r>
            <w:proofErr w:type="spellStart"/>
            <w:r w:rsidRPr="00BD3F4F">
              <w:rPr>
                <w:i/>
                <w:iCs/>
              </w:rPr>
              <w:t>now</w:t>
            </w:r>
            <w:proofErr w:type="spellEnd"/>
            <w:r w:rsidRPr="00BD3F4F">
              <w:rPr>
                <w:i/>
                <w:iCs/>
              </w:rPr>
              <w:t xml:space="preserve"> run </w:t>
            </w:r>
            <w:proofErr w:type="spellStart"/>
            <w:r w:rsidRPr="00BD3F4F">
              <w:rPr>
                <w:i/>
                <w:iCs/>
              </w:rPr>
              <w:t>companies</w:t>
            </w:r>
            <w:proofErr w:type="spellEnd"/>
            <w:r w:rsidRPr="00BD3F4F">
              <w:rPr>
                <w:i/>
                <w:iCs/>
              </w:rPr>
              <w:t xml:space="preserve"> and </w:t>
            </w:r>
            <w:proofErr w:type="spellStart"/>
            <w:r w:rsidRPr="00BD3F4F">
              <w:rPr>
                <w:i/>
                <w:iCs/>
              </w:rPr>
              <w:t>how</w:t>
            </w:r>
            <w:proofErr w:type="spellEnd"/>
            <w:r w:rsidRPr="00BD3F4F">
              <w:rPr>
                <w:i/>
                <w:iCs/>
              </w:rPr>
              <w:t xml:space="preserve"> to profit </w:t>
            </w:r>
            <w:proofErr w:type="spellStart"/>
            <w:r w:rsidRPr="00BD3F4F">
              <w:rPr>
                <w:i/>
                <w:iCs/>
              </w:rPr>
              <w:t>from</w:t>
            </w:r>
            <w:proofErr w:type="spellEnd"/>
            <w:r w:rsidRPr="00BD3F4F">
              <w:rPr>
                <w:i/>
                <w:iCs/>
              </w:rPr>
              <w:t xml:space="preserve"> </w:t>
            </w:r>
            <w:proofErr w:type="spellStart"/>
            <w:r w:rsidRPr="00BD3F4F">
              <w:rPr>
                <w:i/>
                <w:iCs/>
              </w:rPr>
              <w:t>it</w:t>
            </w:r>
            <w:proofErr w:type="spellEnd"/>
            <w:r w:rsidRPr="00BD3F4F">
              <w:rPr>
                <w:i/>
                <w:iCs/>
              </w:rPr>
              <w:t xml:space="preserve">: a </w:t>
            </w:r>
            <w:proofErr w:type="spellStart"/>
            <w:r w:rsidRPr="00BD3F4F">
              <w:rPr>
                <w:i/>
                <w:iCs/>
              </w:rPr>
              <w:t>whiteboard</w:t>
            </w:r>
            <w:proofErr w:type="spellEnd"/>
            <w:r w:rsidRPr="00BD3F4F">
              <w:rPr>
                <w:i/>
                <w:iCs/>
              </w:rPr>
              <w:t xml:space="preserve"> </w:t>
            </w:r>
            <w:proofErr w:type="spellStart"/>
            <w:r w:rsidRPr="00BD3F4F">
              <w:rPr>
                <w:i/>
                <w:iCs/>
              </w:rPr>
              <w:t>overview</w:t>
            </w:r>
            <w:proofErr w:type="spellEnd"/>
            <w:r w:rsidRPr="00BD3F4F">
              <w:t xml:space="preserve">. San Francisco: New </w:t>
            </w:r>
            <w:proofErr w:type="spellStart"/>
            <w:r w:rsidRPr="00BD3F4F">
              <w:t>Riders</w:t>
            </w:r>
            <w:proofErr w:type="spellEnd"/>
            <w:r w:rsidRPr="00BD3F4F">
              <w:t>, 2016. ISBN 978-0-13-417281-1.  </w:t>
            </w:r>
          </w:p>
          <w:p w14:paraId="44BD16E3" w14:textId="77777777" w:rsidR="009E6DE4" w:rsidRPr="00BD3F4F" w:rsidRDefault="009E6DE4" w:rsidP="009E6DE4">
            <w:pPr>
              <w:ind w:left="124" w:right="130"/>
              <w:textAlignment w:val="baseline"/>
              <w:rPr>
                <w:sz w:val="24"/>
                <w:szCs w:val="24"/>
              </w:rPr>
            </w:pPr>
            <w:r w:rsidRPr="00BD3F4F">
              <w:t xml:space="preserve">PRESTON, Chris. </w:t>
            </w:r>
            <w:r w:rsidRPr="00BD3F4F">
              <w:rPr>
                <w:i/>
                <w:iCs/>
              </w:rPr>
              <w:t xml:space="preserve">Event marketing: </w:t>
            </w:r>
            <w:proofErr w:type="spellStart"/>
            <w:r w:rsidRPr="00BD3F4F">
              <w:rPr>
                <w:i/>
                <w:iCs/>
              </w:rPr>
              <w:t>how</w:t>
            </w:r>
            <w:proofErr w:type="spellEnd"/>
            <w:r w:rsidRPr="00BD3F4F">
              <w:rPr>
                <w:i/>
                <w:iCs/>
              </w:rPr>
              <w:t xml:space="preserve"> to </w:t>
            </w:r>
            <w:proofErr w:type="spellStart"/>
            <w:r w:rsidRPr="00BD3F4F">
              <w:rPr>
                <w:i/>
                <w:iCs/>
              </w:rPr>
              <w:t>successfully</w:t>
            </w:r>
            <w:proofErr w:type="spellEnd"/>
            <w:r w:rsidRPr="00BD3F4F">
              <w:rPr>
                <w:i/>
                <w:iCs/>
              </w:rPr>
              <w:t xml:space="preserve"> </w:t>
            </w:r>
            <w:proofErr w:type="spellStart"/>
            <w:r w:rsidRPr="00BD3F4F">
              <w:rPr>
                <w:i/>
                <w:iCs/>
              </w:rPr>
              <w:t>promote</w:t>
            </w:r>
            <w:proofErr w:type="spellEnd"/>
            <w:r w:rsidRPr="00BD3F4F">
              <w:rPr>
                <w:i/>
                <w:iCs/>
              </w:rPr>
              <w:t xml:space="preserve"> </w:t>
            </w:r>
            <w:proofErr w:type="spellStart"/>
            <w:r w:rsidRPr="00BD3F4F">
              <w:rPr>
                <w:i/>
                <w:iCs/>
              </w:rPr>
              <w:t>events</w:t>
            </w:r>
            <w:proofErr w:type="spellEnd"/>
            <w:r w:rsidRPr="00BD3F4F">
              <w:rPr>
                <w:i/>
                <w:iCs/>
              </w:rPr>
              <w:t xml:space="preserve">, </w:t>
            </w:r>
            <w:proofErr w:type="spellStart"/>
            <w:r w:rsidRPr="00BD3F4F">
              <w:rPr>
                <w:i/>
                <w:iCs/>
              </w:rPr>
              <w:t>festivals</w:t>
            </w:r>
            <w:proofErr w:type="spellEnd"/>
            <w:r w:rsidRPr="00BD3F4F">
              <w:rPr>
                <w:i/>
                <w:iCs/>
              </w:rPr>
              <w:t xml:space="preserve">, </w:t>
            </w:r>
            <w:proofErr w:type="spellStart"/>
            <w:r w:rsidRPr="00BD3F4F">
              <w:rPr>
                <w:i/>
                <w:iCs/>
              </w:rPr>
              <w:t>conventions</w:t>
            </w:r>
            <w:proofErr w:type="spellEnd"/>
            <w:r w:rsidRPr="00BD3F4F">
              <w:rPr>
                <w:i/>
                <w:iCs/>
              </w:rPr>
              <w:t xml:space="preserve">, and </w:t>
            </w:r>
            <w:proofErr w:type="spellStart"/>
            <w:r w:rsidRPr="00BD3F4F">
              <w:rPr>
                <w:i/>
                <w:iCs/>
              </w:rPr>
              <w:t>expositions</w:t>
            </w:r>
            <w:proofErr w:type="spellEnd"/>
            <w:r w:rsidRPr="00BD3F4F">
              <w:t xml:space="preserve">. 2nd </w:t>
            </w:r>
            <w:proofErr w:type="spellStart"/>
            <w:r w:rsidRPr="00BD3F4F">
              <w:t>ed</w:t>
            </w:r>
            <w:proofErr w:type="spellEnd"/>
            <w:r w:rsidRPr="00BD3F4F">
              <w:t xml:space="preserve">. </w:t>
            </w:r>
            <w:proofErr w:type="spellStart"/>
            <w:r w:rsidRPr="00BD3F4F">
              <w:t>Hoboken</w:t>
            </w:r>
            <w:proofErr w:type="spellEnd"/>
            <w:r w:rsidRPr="00BD3F4F">
              <w:t xml:space="preserve">, New Jersey: John </w:t>
            </w:r>
            <w:proofErr w:type="spellStart"/>
            <w:r w:rsidRPr="00BD3F4F">
              <w:t>Wiley</w:t>
            </w:r>
            <w:proofErr w:type="spellEnd"/>
            <w:r w:rsidRPr="00BD3F4F">
              <w:t>, 2012. ISBN 9780470891070</w:t>
            </w:r>
            <w:r>
              <w:t>.</w:t>
            </w:r>
            <w:r w:rsidRPr="00BD3F4F">
              <w:t> </w:t>
            </w:r>
          </w:p>
          <w:p w14:paraId="2523D830" w14:textId="77777777" w:rsidR="009E6DE4" w:rsidRPr="00BD3F4F" w:rsidRDefault="009E6DE4" w:rsidP="009E6DE4">
            <w:pPr>
              <w:ind w:left="124" w:right="130"/>
              <w:textAlignment w:val="baseline"/>
              <w:rPr>
                <w:sz w:val="24"/>
                <w:szCs w:val="24"/>
              </w:rPr>
            </w:pPr>
            <w:r w:rsidRPr="00BD3F4F">
              <w:t xml:space="preserve">PATOČKA, Jiří. </w:t>
            </w:r>
            <w:r w:rsidRPr="00BD3F4F">
              <w:rPr>
                <w:i/>
                <w:iCs/>
              </w:rPr>
              <w:t xml:space="preserve">Evaluace v kultuře: ekonomické hodnocení kulturních událostí a festivalů. </w:t>
            </w:r>
            <w:r w:rsidRPr="00BD3F4F">
              <w:t xml:space="preserve">[Praha]: Professional </w:t>
            </w:r>
            <w:proofErr w:type="spellStart"/>
            <w:r w:rsidRPr="00BD3F4F">
              <w:t>Publishing</w:t>
            </w:r>
            <w:proofErr w:type="spellEnd"/>
            <w:r w:rsidRPr="00BD3F4F">
              <w:t>, 2017. ISBN 9788088260042. </w:t>
            </w:r>
          </w:p>
          <w:p w14:paraId="02F78752" w14:textId="77777777" w:rsidR="009E6DE4" w:rsidRPr="00BD3F4F" w:rsidRDefault="009E6DE4" w:rsidP="009E6DE4">
            <w:pPr>
              <w:ind w:left="124" w:right="130"/>
              <w:textAlignment w:val="baseline"/>
              <w:rPr>
                <w:sz w:val="24"/>
                <w:szCs w:val="24"/>
              </w:rPr>
            </w:pPr>
            <w:r w:rsidRPr="00BD3F4F">
              <w:rPr>
                <w:b/>
                <w:bCs/>
              </w:rPr>
              <w:t>Doporučená:</w:t>
            </w:r>
            <w:r w:rsidRPr="00BD3F4F">
              <w:t> </w:t>
            </w:r>
          </w:p>
          <w:p w14:paraId="6D0F15F9" w14:textId="1C23C05C" w:rsidR="009E6DE4" w:rsidRDefault="009E6DE4" w:rsidP="009E6DE4">
            <w:pPr>
              <w:ind w:left="124" w:right="130"/>
              <w:textAlignment w:val="baseline"/>
            </w:pPr>
            <w:r w:rsidRPr="00BD3F4F">
              <w:t xml:space="preserve">CARNEY, Brian M. a </w:t>
            </w:r>
            <w:r w:rsidR="00380736" w:rsidRPr="00BD3F4F">
              <w:t>GETZ</w:t>
            </w:r>
            <w:r w:rsidR="00380736">
              <w:t>,</w:t>
            </w:r>
            <w:r w:rsidR="00380736" w:rsidRPr="00BD3F4F">
              <w:t xml:space="preserve"> </w:t>
            </w:r>
            <w:r w:rsidRPr="00BD3F4F">
              <w:t xml:space="preserve">Isaac. </w:t>
            </w:r>
            <w:r w:rsidRPr="00BD3F4F">
              <w:rPr>
                <w:i/>
                <w:iCs/>
              </w:rPr>
              <w:t>Svoboda v práci: jak nechat zaměstnance dělat, co chtějí, a tím zvýšit produktivitu, zisk a růst.</w:t>
            </w:r>
            <w:r w:rsidRPr="00BD3F4F">
              <w:t xml:space="preserve"> Druhé vydání. Praha: </w:t>
            </w:r>
            <w:proofErr w:type="spellStart"/>
            <w:r w:rsidRPr="00BD3F4F">
              <w:t>PeopleComm</w:t>
            </w:r>
            <w:proofErr w:type="spellEnd"/>
            <w:r w:rsidRPr="00BD3F4F">
              <w:t>, 2013. ISBN 9788090489073.  </w:t>
            </w:r>
          </w:p>
          <w:p w14:paraId="5FDEEAB2" w14:textId="229756AD" w:rsidR="00380736" w:rsidRDefault="009E6DE4" w:rsidP="00D03086">
            <w:pPr>
              <w:ind w:left="110"/>
              <w:jc w:val="both"/>
            </w:pPr>
            <w:r w:rsidRPr="00BD3F4F">
              <w:t xml:space="preserve">DOLEŽAL, Jan a </w:t>
            </w:r>
            <w:r w:rsidR="00380736" w:rsidRPr="00BD3F4F">
              <w:t>KRÁTKÝ</w:t>
            </w:r>
            <w:r w:rsidR="00380736">
              <w:t>,</w:t>
            </w:r>
            <w:r w:rsidR="00380736" w:rsidRPr="00BD3F4F">
              <w:t xml:space="preserve"> </w:t>
            </w:r>
            <w:r w:rsidRPr="00BD3F4F">
              <w:t xml:space="preserve">Jiří. </w:t>
            </w:r>
            <w:r w:rsidRPr="00BD3F4F">
              <w:rPr>
                <w:i/>
                <w:iCs/>
              </w:rPr>
              <w:t xml:space="preserve">Projektový management v praxi: naučte se řídit projekty! </w:t>
            </w:r>
            <w:r w:rsidRPr="00BD3F4F">
              <w:t xml:space="preserve">Praha: Grada, 2017. </w:t>
            </w:r>
          </w:p>
          <w:p w14:paraId="2D67C906" w14:textId="622FD3D8" w:rsidR="00127941" w:rsidRDefault="009E6DE4" w:rsidP="00417360">
            <w:pPr>
              <w:ind w:left="110"/>
              <w:jc w:val="both"/>
            </w:pPr>
            <w:r w:rsidRPr="00BD3F4F">
              <w:t>ISBN 9788024756936.  </w:t>
            </w:r>
          </w:p>
        </w:tc>
      </w:tr>
      <w:tr w:rsidR="00127941" w14:paraId="155052F3"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3210883" w14:textId="77777777" w:rsidR="00127941" w:rsidRDefault="00127941" w:rsidP="005133EF">
            <w:pPr>
              <w:jc w:val="center"/>
              <w:rPr>
                <w:b/>
              </w:rPr>
            </w:pPr>
            <w:r>
              <w:rPr>
                <w:b/>
              </w:rPr>
              <w:lastRenderedPageBreak/>
              <w:t>Informace ke kombinované nebo distanční formě</w:t>
            </w:r>
          </w:p>
        </w:tc>
      </w:tr>
      <w:tr w:rsidR="00127941" w14:paraId="5BC12F88" w14:textId="77777777" w:rsidTr="005133EF">
        <w:tc>
          <w:tcPr>
            <w:tcW w:w="4787" w:type="dxa"/>
            <w:gridSpan w:val="4"/>
            <w:tcBorders>
              <w:top w:val="single" w:sz="2" w:space="0" w:color="auto"/>
            </w:tcBorders>
            <w:shd w:val="clear" w:color="auto" w:fill="F7CAAC"/>
          </w:tcPr>
          <w:p w14:paraId="458AEC96" w14:textId="77777777" w:rsidR="00127941" w:rsidRDefault="00127941" w:rsidP="005133EF">
            <w:pPr>
              <w:jc w:val="both"/>
            </w:pPr>
            <w:r>
              <w:rPr>
                <w:b/>
              </w:rPr>
              <w:t>Rozsah konzultací (soustředění)</w:t>
            </w:r>
          </w:p>
        </w:tc>
        <w:tc>
          <w:tcPr>
            <w:tcW w:w="889" w:type="dxa"/>
            <w:tcBorders>
              <w:top w:val="single" w:sz="2" w:space="0" w:color="auto"/>
            </w:tcBorders>
          </w:tcPr>
          <w:p w14:paraId="7DA31071" w14:textId="77777777" w:rsidR="00127941" w:rsidRDefault="00127941" w:rsidP="005133EF">
            <w:pPr>
              <w:jc w:val="both"/>
            </w:pPr>
          </w:p>
        </w:tc>
        <w:tc>
          <w:tcPr>
            <w:tcW w:w="4179" w:type="dxa"/>
            <w:gridSpan w:val="4"/>
            <w:tcBorders>
              <w:top w:val="single" w:sz="2" w:space="0" w:color="auto"/>
            </w:tcBorders>
            <w:shd w:val="clear" w:color="auto" w:fill="F7CAAC"/>
          </w:tcPr>
          <w:p w14:paraId="73BAAE64" w14:textId="77777777" w:rsidR="00127941" w:rsidRDefault="00127941" w:rsidP="005133EF">
            <w:pPr>
              <w:jc w:val="both"/>
              <w:rPr>
                <w:b/>
              </w:rPr>
            </w:pPr>
            <w:r>
              <w:rPr>
                <w:b/>
              </w:rPr>
              <w:t xml:space="preserve">hodin </w:t>
            </w:r>
          </w:p>
        </w:tc>
      </w:tr>
      <w:tr w:rsidR="00127941" w14:paraId="234DF5E7" w14:textId="77777777" w:rsidTr="005133EF">
        <w:tc>
          <w:tcPr>
            <w:tcW w:w="9855" w:type="dxa"/>
            <w:gridSpan w:val="9"/>
            <w:shd w:val="clear" w:color="auto" w:fill="F7CAAC"/>
          </w:tcPr>
          <w:p w14:paraId="1D496254" w14:textId="77777777" w:rsidR="00127941" w:rsidRDefault="00127941" w:rsidP="005133EF">
            <w:pPr>
              <w:jc w:val="both"/>
              <w:rPr>
                <w:b/>
              </w:rPr>
            </w:pPr>
            <w:r>
              <w:rPr>
                <w:b/>
              </w:rPr>
              <w:t>Informace o způsobu kontaktu s vyučujícím</w:t>
            </w:r>
          </w:p>
        </w:tc>
      </w:tr>
      <w:tr w:rsidR="00127941" w14:paraId="138DF12D" w14:textId="77777777" w:rsidTr="005133EF">
        <w:trPr>
          <w:trHeight w:val="1373"/>
        </w:trPr>
        <w:tc>
          <w:tcPr>
            <w:tcW w:w="9855" w:type="dxa"/>
            <w:gridSpan w:val="9"/>
          </w:tcPr>
          <w:p w14:paraId="00DF5A0A" w14:textId="77777777" w:rsidR="00127941" w:rsidRDefault="00127941" w:rsidP="005133EF">
            <w:pPr>
              <w:jc w:val="both"/>
            </w:pPr>
          </w:p>
        </w:tc>
      </w:tr>
    </w:tbl>
    <w:p w14:paraId="5C51C193" w14:textId="21E045C6" w:rsidR="00582C16" w:rsidRDefault="00582C16"/>
    <w:p w14:paraId="33E1847D" w14:textId="77777777" w:rsidR="00582C16" w:rsidRDefault="00582C1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A201A" w14:paraId="737D9F08" w14:textId="77777777" w:rsidTr="005133EF">
        <w:tc>
          <w:tcPr>
            <w:tcW w:w="9855" w:type="dxa"/>
            <w:gridSpan w:val="9"/>
            <w:tcBorders>
              <w:bottom w:val="double" w:sz="4" w:space="0" w:color="auto"/>
            </w:tcBorders>
            <w:shd w:val="clear" w:color="auto" w:fill="BDD6EE"/>
          </w:tcPr>
          <w:p w14:paraId="44A7C6AC" w14:textId="274B1385" w:rsidR="001A201A" w:rsidRDefault="001A201A" w:rsidP="005133EF">
            <w:pPr>
              <w:jc w:val="both"/>
              <w:rPr>
                <w:b/>
                <w:sz w:val="28"/>
              </w:rPr>
            </w:pPr>
            <w:r>
              <w:lastRenderedPageBreak/>
              <w:br w:type="page"/>
            </w:r>
            <w:r>
              <w:br w:type="page"/>
            </w:r>
            <w:r>
              <w:rPr>
                <w:b/>
                <w:sz w:val="28"/>
              </w:rPr>
              <w:t>B-III – Charakteristika studijního předmětu</w:t>
            </w:r>
          </w:p>
        </w:tc>
      </w:tr>
      <w:tr w:rsidR="00612D39" w14:paraId="40B7984F" w14:textId="77777777" w:rsidTr="005133EF">
        <w:tc>
          <w:tcPr>
            <w:tcW w:w="3086" w:type="dxa"/>
            <w:tcBorders>
              <w:top w:val="double" w:sz="4" w:space="0" w:color="auto"/>
            </w:tcBorders>
            <w:shd w:val="clear" w:color="auto" w:fill="F7CAAC"/>
          </w:tcPr>
          <w:p w14:paraId="354ADAFC" w14:textId="77777777" w:rsidR="00612D39" w:rsidRDefault="00612D39" w:rsidP="00D3623D">
            <w:pPr>
              <w:rPr>
                <w:b/>
              </w:rPr>
            </w:pPr>
            <w:r>
              <w:rPr>
                <w:b/>
              </w:rPr>
              <w:t>Název studijního předmětu</w:t>
            </w:r>
          </w:p>
        </w:tc>
        <w:tc>
          <w:tcPr>
            <w:tcW w:w="6769" w:type="dxa"/>
            <w:gridSpan w:val="8"/>
            <w:tcBorders>
              <w:top w:val="double" w:sz="4" w:space="0" w:color="auto"/>
            </w:tcBorders>
          </w:tcPr>
          <w:p w14:paraId="13BFD0BD" w14:textId="02C17116" w:rsidR="00612D39" w:rsidRDefault="00612D39" w:rsidP="00D3623D">
            <w:r>
              <w:t>Konstrukce obuvi / Modelářství</w:t>
            </w:r>
            <w:r w:rsidR="00FC0E92">
              <w:t xml:space="preserve"> +</w:t>
            </w:r>
            <w:r>
              <w:t xml:space="preserve"> CAD</w:t>
            </w:r>
            <w:r w:rsidR="00FC0E92">
              <w:t xml:space="preserve"> a</w:t>
            </w:r>
            <w:r>
              <w:t xml:space="preserve"> digitalizace </w:t>
            </w:r>
            <w:r w:rsidR="00573AC4">
              <w:t>1</w:t>
            </w:r>
          </w:p>
        </w:tc>
      </w:tr>
      <w:tr w:rsidR="00612D39" w14:paraId="3BF33BB2" w14:textId="77777777" w:rsidTr="005133EF">
        <w:tc>
          <w:tcPr>
            <w:tcW w:w="3086" w:type="dxa"/>
            <w:shd w:val="clear" w:color="auto" w:fill="F7CAAC"/>
          </w:tcPr>
          <w:p w14:paraId="5E5AEAA2" w14:textId="77777777" w:rsidR="00612D39" w:rsidRDefault="00612D39" w:rsidP="00D3623D">
            <w:pPr>
              <w:rPr>
                <w:b/>
              </w:rPr>
            </w:pPr>
            <w:r>
              <w:rPr>
                <w:b/>
              </w:rPr>
              <w:t>Typ předmětu</w:t>
            </w:r>
          </w:p>
        </w:tc>
        <w:tc>
          <w:tcPr>
            <w:tcW w:w="3406" w:type="dxa"/>
            <w:gridSpan w:val="5"/>
          </w:tcPr>
          <w:p w14:paraId="60E8442F" w14:textId="77777777" w:rsidR="00612D39" w:rsidRDefault="00612D39" w:rsidP="00D3623D">
            <w:r>
              <w:t>povinný</w:t>
            </w:r>
          </w:p>
        </w:tc>
        <w:tc>
          <w:tcPr>
            <w:tcW w:w="2695" w:type="dxa"/>
            <w:gridSpan w:val="2"/>
            <w:shd w:val="clear" w:color="auto" w:fill="F7CAAC"/>
          </w:tcPr>
          <w:p w14:paraId="498C982A" w14:textId="77777777" w:rsidR="00612D39" w:rsidRDefault="00612D39" w:rsidP="00D3623D">
            <w:r>
              <w:rPr>
                <w:b/>
              </w:rPr>
              <w:t>doporučený ročník / semestr</w:t>
            </w:r>
          </w:p>
        </w:tc>
        <w:tc>
          <w:tcPr>
            <w:tcW w:w="668" w:type="dxa"/>
          </w:tcPr>
          <w:p w14:paraId="31B65BF9" w14:textId="77777777" w:rsidR="00612D39" w:rsidRDefault="00612D39" w:rsidP="00D3623D">
            <w:r>
              <w:t>1/ZS</w:t>
            </w:r>
          </w:p>
        </w:tc>
      </w:tr>
      <w:tr w:rsidR="00612D39" w14:paraId="117519C1" w14:textId="77777777" w:rsidTr="005133EF">
        <w:tc>
          <w:tcPr>
            <w:tcW w:w="3086" w:type="dxa"/>
            <w:shd w:val="clear" w:color="auto" w:fill="F7CAAC"/>
          </w:tcPr>
          <w:p w14:paraId="7D45E624" w14:textId="77777777" w:rsidR="00612D39" w:rsidRDefault="00612D39" w:rsidP="00D3623D">
            <w:pPr>
              <w:rPr>
                <w:b/>
              </w:rPr>
            </w:pPr>
            <w:r>
              <w:rPr>
                <w:b/>
              </w:rPr>
              <w:t>Rozsah studijního předmětu</w:t>
            </w:r>
          </w:p>
        </w:tc>
        <w:tc>
          <w:tcPr>
            <w:tcW w:w="1701" w:type="dxa"/>
            <w:gridSpan w:val="3"/>
          </w:tcPr>
          <w:p w14:paraId="7D9AE20B" w14:textId="762A1DCA" w:rsidR="00612D39" w:rsidRDefault="00612D39" w:rsidP="00D3623D">
            <w:r>
              <w:t>26c</w:t>
            </w:r>
          </w:p>
        </w:tc>
        <w:tc>
          <w:tcPr>
            <w:tcW w:w="889" w:type="dxa"/>
            <w:shd w:val="clear" w:color="auto" w:fill="F7CAAC"/>
          </w:tcPr>
          <w:p w14:paraId="39DEC0A6" w14:textId="77777777" w:rsidR="00612D39" w:rsidRDefault="00612D39" w:rsidP="00D3623D">
            <w:pPr>
              <w:rPr>
                <w:b/>
              </w:rPr>
            </w:pPr>
            <w:r>
              <w:rPr>
                <w:b/>
              </w:rPr>
              <w:t xml:space="preserve">hod. </w:t>
            </w:r>
          </w:p>
        </w:tc>
        <w:tc>
          <w:tcPr>
            <w:tcW w:w="816" w:type="dxa"/>
          </w:tcPr>
          <w:p w14:paraId="31917580" w14:textId="22872DAC" w:rsidR="00612D39" w:rsidRDefault="00612D39" w:rsidP="00D3623D">
            <w:r>
              <w:t>26</w:t>
            </w:r>
          </w:p>
        </w:tc>
        <w:tc>
          <w:tcPr>
            <w:tcW w:w="2156" w:type="dxa"/>
            <w:shd w:val="clear" w:color="auto" w:fill="F7CAAC"/>
          </w:tcPr>
          <w:p w14:paraId="34557722" w14:textId="77777777" w:rsidR="00612D39" w:rsidRDefault="00612D39" w:rsidP="00D3623D">
            <w:pPr>
              <w:rPr>
                <w:b/>
              </w:rPr>
            </w:pPr>
            <w:r>
              <w:rPr>
                <w:b/>
              </w:rPr>
              <w:t>kreditů</w:t>
            </w:r>
          </w:p>
        </w:tc>
        <w:tc>
          <w:tcPr>
            <w:tcW w:w="1207" w:type="dxa"/>
            <w:gridSpan w:val="2"/>
          </w:tcPr>
          <w:p w14:paraId="4DC81FB4" w14:textId="2CE6D1BA" w:rsidR="00612D39" w:rsidRDefault="00612D39" w:rsidP="00D3623D">
            <w:r>
              <w:t>2</w:t>
            </w:r>
          </w:p>
        </w:tc>
      </w:tr>
      <w:tr w:rsidR="00612D39" w14:paraId="58787C48" w14:textId="77777777" w:rsidTr="005133EF">
        <w:tc>
          <w:tcPr>
            <w:tcW w:w="3086" w:type="dxa"/>
            <w:shd w:val="clear" w:color="auto" w:fill="F7CAAC"/>
          </w:tcPr>
          <w:p w14:paraId="5469C107" w14:textId="77777777" w:rsidR="00612D39" w:rsidRDefault="00612D39" w:rsidP="00D3623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81F010E" w14:textId="77777777" w:rsidR="00612D39" w:rsidRDefault="00612D39" w:rsidP="00D3623D"/>
        </w:tc>
      </w:tr>
      <w:tr w:rsidR="001D2286" w14:paraId="12A18F66" w14:textId="77777777" w:rsidTr="005133EF">
        <w:tc>
          <w:tcPr>
            <w:tcW w:w="3086" w:type="dxa"/>
            <w:shd w:val="clear" w:color="auto" w:fill="F7CAAC"/>
          </w:tcPr>
          <w:p w14:paraId="2144BC49" w14:textId="77777777" w:rsidR="001D2286" w:rsidRPr="005A0406" w:rsidRDefault="001D2286" w:rsidP="00D3623D">
            <w:pPr>
              <w:rPr>
                <w:b/>
              </w:rPr>
            </w:pPr>
            <w:r w:rsidRPr="005A0406">
              <w:rPr>
                <w:b/>
              </w:rPr>
              <w:t>Způsob ověření výsledků učení</w:t>
            </w:r>
          </w:p>
        </w:tc>
        <w:tc>
          <w:tcPr>
            <w:tcW w:w="3406" w:type="dxa"/>
            <w:gridSpan w:val="5"/>
          </w:tcPr>
          <w:p w14:paraId="64F80619" w14:textId="18FC1D85" w:rsidR="001D2286" w:rsidRDefault="001D2286" w:rsidP="00D3623D">
            <w:r>
              <w:t>klasifikovaný zápočet</w:t>
            </w:r>
          </w:p>
        </w:tc>
        <w:tc>
          <w:tcPr>
            <w:tcW w:w="2156" w:type="dxa"/>
            <w:shd w:val="clear" w:color="auto" w:fill="F7CAAC"/>
          </w:tcPr>
          <w:p w14:paraId="1A0ED529" w14:textId="77777777" w:rsidR="001D2286" w:rsidRDefault="001D2286" w:rsidP="00D3623D">
            <w:pPr>
              <w:rPr>
                <w:b/>
              </w:rPr>
            </w:pPr>
            <w:r>
              <w:rPr>
                <w:b/>
              </w:rPr>
              <w:t>Forma výuky</w:t>
            </w:r>
          </w:p>
        </w:tc>
        <w:tc>
          <w:tcPr>
            <w:tcW w:w="1207" w:type="dxa"/>
            <w:gridSpan w:val="2"/>
          </w:tcPr>
          <w:p w14:paraId="461444D6" w14:textId="77777777" w:rsidR="001D2286" w:rsidRDefault="001D2286" w:rsidP="00D3623D">
            <w:r>
              <w:t>cvičení</w:t>
            </w:r>
          </w:p>
        </w:tc>
      </w:tr>
      <w:tr w:rsidR="001D2286" w14:paraId="336D15B7" w14:textId="77777777" w:rsidTr="005133EF">
        <w:tc>
          <w:tcPr>
            <w:tcW w:w="3086" w:type="dxa"/>
            <w:shd w:val="clear" w:color="auto" w:fill="F7CAAC"/>
          </w:tcPr>
          <w:p w14:paraId="5B0704BC" w14:textId="77777777" w:rsidR="001D2286" w:rsidRPr="005A0406" w:rsidRDefault="001D2286" w:rsidP="00D3623D">
            <w:pPr>
              <w:rPr>
                <w:b/>
              </w:rPr>
            </w:pPr>
            <w:r w:rsidRPr="005A0406">
              <w:rPr>
                <w:b/>
              </w:rPr>
              <w:t>Forma způsobu ověření výsledků učení a další požadavky na studenta</w:t>
            </w:r>
          </w:p>
        </w:tc>
        <w:tc>
          <w:tcPr>
            <w:tcW w:w="6769" w:type="dxa"/>
            <w:gridSpan w:val="8"/>
            <w:tcBorders>
              <w:bottom w:val="nil"/>
            </w:tcBorders>
          </w:tcPr>
          <w:p w14:paraId="332C9C97" w14:textId="77777777" w:rsidR="001D2286" w:rsidRDefault="001D2286" w:rsidP="00D3623D">
            <w:r>
              <w:t>80% účast na cvičení</w:t>
            </w:r>
          </w:p>
          <w:p w14:paraId="374D817B" w14:textId="6671BB8D" w:rsidR="006E2FFE" w:rsidRDefault="006E2FFE" w:rsidP="00D3623D">
            <w:r>
              <w:t>pravidelné konzultace v průběhu semestru, student také musí vyhotovit zadaný úkol</w:t>
            </w:r>
          </w:p>
        </w:tc>
      </w:tr>
      <w:tr w:rsidR="001D2286" w14:paraId="042BAA29" w14:textId="77777777" w:rsidTr="00D3623D">
        <w:trPr>
          <w:trHeight w:val="62"/>
        </w:trPr>
        <w:tc>
          <w:tcPr>
            <w:tcW w:w="9855" w:type="dxa"/>
            <w:gridSpan w:val="9"/>
            <w:tcBorders>
              <w:top w:val="nil"/>
            </w:tcBorders>
          </w:tcPr>
          <w:p w14:paraId="7AE6D2A3" w14:textId="77777777" w:rsidR="001D2286" w:rsidRDefault="001D2286" w:rsidP="00D3623D"/>
        </w:tc>
      </w:tr>
      <w:tr w:rsidR="001D2286" w14:paraId="584DC895" w14:textId="77777777" w:rsidTr="005133EF">
        <w:trPr>
          <w:trHeight w:val="197"/>
        </w:trPr>
        <w:tc>
          <w:tcPr>
            <w:tcW w:w="3086" w:type="dxa"/>
            <w:tcBorders>
              <w:top w:val="nil"/>
            </w:tcBorders>
            <w:shd w:val="clear" w:color="auto" w:fill="F7CAAC"/>
          </w:tcPr>
          <w:p w14:paraId="1A2B8C96" w14:textId="77777777" w:rsidR="001D2286" w:rsidRDefault="001D2286" w:rsidP="00D3623D">
            <w:pPr>
              <w:rPr>
                <w:b/>
              </w:rPr>
            </w:pPr>
            <w:r>
              <w:rPr>
                <w:b/>
              </w:rPr>
              <w:t>Garant předmětu</w:t>
            </w:r>
          </w:p>
        </w:tc>
        <w:tc>
          <w:tcPr>
            <w:tcW w:w="6769" w:type="dxa"/>
            <w:gridSpan w:val="8"/>
            <w:tcBorders>
              <w:top w:val="nil"/>
            </w:tcBorders>
          </w:tcPr>
          <w:p w14:paraId="13BD17FC" w14:textId="77777777" w:rsidR="001D2286" w:rsidRDefault="001D2286" w:rsidP="00D3623D">
            <w:r>
              <w:t xml:space="preserve">MgA. Jana </w:t>
            </w:r>
            <w:proofErr w:type="spellStart"/>
            <w:r>
              <w:t>Kotikov</w:t>
            </w:r>
            <w:proofErr w:type="spellEnd"/>
            <w:r>
              <w:t xml:space="preserve"> </w:t>
            </w:r>
          </w:p>
        </w:tc>
      </w:tr>
      <w:tr w:rsidR="001D2286" w14:paraId="1F298C2C" w14:textId="77777777" w:rsidTr="005133EF">
        <w:trPr>
          <w:trHeight w:val="243"/>
        </w:trPr>
        <w:tc>
          <w:tcPr>
            <w:tcW w:w="3086" w:type="dxa"/>
            <w:tcBorders>
              <w:top w:val="nil"/>
            </w:tcBorders>
            <w:shd w:val="clear" w:color="auto" w:fill="F7CAAC"/>
          </w:tcPr>
          <w:p w14:paraId="3B14D226" w14:textId="77777777" w:rsidR="001D2286" w:rsidRDefault="001D2286" w:rsidP="00D3623D">
            <w:pPr>
              <w:rPr>
                <w:b/>
              </w:rPr>
            </w:pPr>
            <w:r>
              <w:rPr>
                <w:b/>
              </w:rPr>
              <w:t>Zapojení garanta do výuky předmětu</w:t>
            </w:r>
          </w:p>
        </w:tc>
        <w:tc>
          <w:tcPr>
            <w:tcW w:w="6769" w:type="dxa"/>
            <w:gridSpan w:val="8"/>
            <w:tcBorders>
              <w:top w:val="nil"/>
            </w:tcBorders>
          </w:tcPr>
          <w:p w14:paraId="28CEC35D" w14:textId="77777777" w:rsidR="001D2286" w:rsidRDefault="001D2286" w:rsidP="00D3623D">
            <w:r>
              <w:t>100 %</w:t>
            </w:r>
          </w:p>
        </w:tc>
      </w:tr>
      <w:tr w:rsidR="001D2286" w14:paraId="56F8D75E" w14:textId="77777777" w:rsidTr="005133EF">
        <w:tc>
          <w:tcPr>
            <w:tcW w:w="3086" w:type="dxa"/>
            <w:shd w:val="clear" w:color="auto" w:fill="F7CAAC"/>
          </w:tcPr>
          <w:p w14:paraId="17F32F1B" w14:textId="77777777" w:rsidR="001D2286" w:rsidRDefault="001D2286" w:rsidP="00D3623D">
            <w:pPr>
              <w:rPr>
                <w:b/>
              </w:rPr>
            </w:pPr>
            <w:r>
              <w:rPr>
                <w:b/>
              </w:rPr>
              <w:t>Vyučující</w:t>
            </w:r>
          </w:p>
        </w:tc>
        <w:tc>
          <w:tcPr>
            <w:tcW w:w="6769" w:type="dxa"/>
            <w:gridSpan w:val="8"/>
            <w:tcBorders>
              <w:bottom w:val="nil"/>
            </w:tcBorders>
          </w:tcPr>
          <w:p w14:paraId="6762DE59" w14:textId="327AFCA5" w:rsidR="001D2286" w:rsidRDefault="001D2286" w:rsidP="00D3623D">
            <w:r>
              <w:t xml:space="preserve">MgA. Jana </w:t>
            </w:r>
            <w:proofErr w:type="spellStart"/>
            <w:r>
              <w:t>Kotikov</w:t>
            </w:r>
            <w:proofErr w:type="spellEnd"/>
            <w:r>
              <w:t xml:space="preserve"> </w:t>
            </w:r>
          </w:p>
        </w:tc>
      </w:tr>
      <w:tr w:rsidR="001D2286" w14:paraId="608DCFAB" w14:textId="77777777" w:rsidTr="00D3623D">
        <w:trPr>
          <w:trHeight w:val="136"/>
        </w:trPr>
        <w:tc>
          <w:tcPr>
            <w:tcW w:w="9855" w:type="dxa"/>
            <w:gridSpan w:val="9"/>
            <w:tcBorders>
              <w:top w:val="nil"/>
            </w:tcBorders>
          </w:tcPr>
          <w:p w14:paraId="236B2597" w14:textId="77777777" w:rsidR="001D2286" w:rsidRDefault="001D2286" w:rsidP="00D3623D"/>
        </w:tc>
      </w:tr>
      <w:tr w:rsidR="001D2286" w14:paraId="634EBA3D" w14:textId="77777777" w:rsidTr="005133EF">
        <w:tc>
          <w:tcPr>
            <w:tcW w:w="3086" w:type="dxa"/>
            <w:shd w:val="clear" w:color="auto" w:fill="F7CAAC"/>
          </w:tcPr>
          <w:p w14:paraId="3B64CDB4" w14:textId="77777777" w:rsidR="001D2286" w:rsidRPr="001452AD" w:rsidRDefault="001D2286" w:rsidP="001D2286">
            <w:pPr>
              <w:jc w:val="both"/>
              <w:rPr>
                <w:b/>
                <w:highlight w:val="yellow"/>
              </w:rPr>
            </w:pPr>
            <w:r w:rsidRPr="009B48E7">
              <w:rPr>
                <w:b/>
              </w:rPr>
              <w:t>Hlavní témata a výsledky učení</w:t>
            </w:r>
          </w:p>
        </w:tc>
        <w:tc>
          <w:tcPr>
            <w:tcW w:w="6769" w:type="dxa"/>
            <w:gridSpan w:val="8"/>
            <w:tcBorders>
              <w:bottom w:val="nil"/>
            </w:tcBorders>
          </w:tcPr>
          <w:p w14:paraId="25345287" w14:textId="77777777" w:rsidR="001D2286" w:rsidRPr="001452AD" w:rsidRDefault="001D2286" w:rsidP="001D2286">
            <w:pPr>
              <w:jc w:val="both"/>
              <w:rPr>
                <w:highlight w:val="yellow"/>
              </w:rPr>
            </w:pPr>
          </w:p>
        </w:tc>
      </w:tr>
      <w:tr w:rsidR="001D2286" w14:paraId="7B898995" w14:textId="77777777" w:rsidTr="005133EF">
        <w:trPr>
          <w:trHeight w:val="2197"/>
        </w:trPr>
        <w:tc>
          <w:tcPr>
            <w:tcW w:w="9855" w:type="dxa"/>
            <w:gridSpan w:val="9"/>
            <w:tcBorders>
              <w:top w:val="nil"/>
              <w:bottom w:val="single" w:sz="4" w:space="0" w:color="auto"/>
            </w:tcBorders>
          </w:tcPr>
          <w:p w14:paraId="5E4BB503" w14:textId="77777777" w:rsidR="001D2286" w:rsidRPr="006C7754" w:rsidRDefault="001D2286" w:rsidP="001D2286">
            <w:pPr>
              <w:jc w:val="both"/>
              <w:rPr>
                <w:b/>
                <w:bCs/>
              </w:rPr>
            </w:pPr>
            <w:r w:rsidRPr="006C7754">
              <w:rPr>
                <w:b/>
                <w:bCs/>
              </w:rPr>
              <w:t>Témata:</w:t>
            </w:r>
          </w:p>
          <w:p w14:paraId="36F0D73F" w14:textId="77777777" w:rsidR="00D25DC6" w:rsidRDefault="00D25DC6" w:rsidP="004C352E">
            <w:pPr>
              <w:pStyle w:val="Odstavecseseznamem"/>
              <w:numPr>
                <w:ilvl w:val="0"/>
                <w:numId w:val="111"/>
              </w:numPr>
              <w:jc w:val="both"/>
            </w:pPr>
            <w:r>
              <w:t>Úvod, organizace, plán výuky.</w:t>
            </w:r>
          </w:p>
          <w:p w14:paraId="507E5A7C" w14:textId="77777777" w:rsidR="00D25DC6" w:rsidRDefault="00D25DC6" w:rsidP="004C352E">
            <w:pPr>
              <w:pStyle w:val="Odstavecseseznamem"/>
              <w:numPr>
                <w:ilvl w:val="0"/>
                <w:numId w:val="111"/>
              </w:numPr>
              <w:jc w:val="both"/>
            </w:pPr>
            <w:r>
              <w:t>Typy kopyt, správné vedení linií, základní způsoby snímání kopie kopyta.</w:t>
            </w:r>
          </w:p>
          <w:p w14:paraId="1A6235A5" w14:textId="77777777" w:rsidR="00D25DC6" w:rsidRDefault="00D25DC6" w:rsidP="004C352E">
            <w:pPr>
              <w:pStyle w:val="Odstavecseseznamem"/>
              <w:numPr>
                <w:ilvl w:val="0"/>
                <w:numId w:val="111"/>
              </w:numPr>
              <w:jc w:val="both"/>
            </w:pPr>
            <w:r>
              <w:t>Zpracování základního schématu sandálové obuvi pro konstrukci střihu ručně i v konstrukčním programu CAD.</w:t>
            </w:r>
          </w:p>
          <w:p w14:paraId="44B0B250" w14:textId="77777777" w:rsidR="00D25DC6" w:rsidRDefault="00D25DC6" w:rsidP="004C352E">
            <w:pPr>
              <w:pStyle w:val="Odstavecseseznamem"/>
              <w:numPr>
                <w:ilvl w:val="0"/>
                <w:numId w:val="111"/>
              </w:numPr>
              <w:jc w:val="both"/>
            </w:pPr>
            <w:r>
              <w:t>Zpracování krájecích a značících šablon sandálové obuvi vybrané velikosti ručně.</w:t>
            </w:r>
          </w:p>
          <w:p w14:paraId="49B589D1" w14:textId="77777777" w:rsidR="00D25DC6" w:rsidRDefault="00D25DC6" w:rsidP="004C352E">
            <w:pPr>
              <w:pStyle w:val="Odstavecseseznamem"/>
              <w:numPr>
                <w:ilvl w:val="0"/>
                <w:numId w:val="111"/>
              </w:numPr>
              <w:jc w:val="both"/>
            </w:pPr>
            <w:r>
              <w:t>Seznámení studentů s CAD programem pro zpracování modelářského konstrukčního schématu – objasnění základních principů pojmenování dílců, skenování a digitalizace základního schématu sandálové obuvi.</w:t>
            </w:r>
          </w:p>
          <w:p w14:paraId="54750033" w14:textId="3EC64677" w:rsidR="00D25DC6" w:rsidRDefault="00D25DC6" w:rsidP="004C352E">
            <w:pPr>
              <w:pStyle w:val="Odstavecseseznamem"/>
              <w:numPr>
                <w:ilvl w:val="0"/>
                <w:numId w:val="111"/>
              </w:numPr>
              <w:jc w:val="both"/>
            </w:pPr>
            <w:r>
              <w:t xml:space="preserve">Úprava linií </w:t>
            </w:r>
            <w:proofErr w:type="spellStart"/>
            <w:r>
              <w:t>nadigitalizovaného</w:t>
            </w:r>
            <w:proofErr w:type="spellEnd"/>
            <w:r>
              <w:t xml:space="preserve"> schématu sandálové obuvi, začátek tvorby jednotlivých dílců a jejich správné konstrukční pojmenování</w:t>
            </w:r>
            <w:r w:rsidR="00AD6D92">
              <w:t>.</w:t>
            </w:r>
          </w:p>
          <w:p w14:paraId="2795863C" w14:textId="578A0AC9" w:rsidR="00D25DC6" w:rsidRDefault="00D25DC6" w:rsidP="004C352E">
            <w:pPr>
              <w:pStyle w:val="Odstavecseseznamem"/>
              <w:numPr>
                <w:ilvl w:val="0"/>
                <w:numId w:val="111"/>
              </w:numPr>
              <w:jc w:val="both"/>
            </w:pPr>
            <w:r>
              <w:t>Tvorba jednotlivých dílců sandálové obuvi v programu CAD – vrchové dílce, podšívky, mezipodšívky, ztužení, bandáže, matrice, značící šablony, pomocné dílce, spodkové dílce</w:t>
            </w:r>
            <w:r w:rsidR="00AD6D92">
              <w:t>.</w:t>
            </w:r>
          </w:p>
          <w:p w14:paraId="2E4B803E" w14:textId="65CCACC4" w:rsidR="00D25DC6" w:rsidRDefault="00D25DC6" w:rsidP="004C352E">
            <w:pPr>
              <w:pStyle w:val="Odstavecseseznamem"/>
              <w:numPr>
                <w:ilvl w:val="0"/>
                <w:numId w:val="111"/>
              </w:numPr>
              <w:jc w:val="both"/>
            </w:pPr>
            <w:r>
              <w:t>Tvorba jednotlivých dílců sandálové obuvi v programu CAD – vrchové dílce, podšívky, mezipodšívky, ztužení, bandáže, matrice, značící šablony, pomocné dílce, spodkové dílce</w:t>
            </w:r>
            <w:r w:rsidR="00AD6D92">
              <w:t>.</w:t>
            </w:r>
          </w:p>
          <w:p w14:paraId="21839933" w14:textId="780CBCAF" w:rsidR="00D25DC6" w:rsidRDefault="00D25DC6" w:rsidP="004C352E">
            <w:pPr>
              <w:pStyle w:val="Odstavecseseznamem"/>
              <w:numPr>
                <w:ilvl w:val="0"/>
                <w:numId w:val="111"/>
              </w:numPr>
              <w:jc w:val="both"/>
            </w:pPr>
            <w:r>
              <w:t>Dokončení šablon sandálové obuvi v programu CAD – vyřezání jednotlivých šablon z modelářského papíru pomocí řezacího plotru / vyřezání jednotlivých šablon z usně na řezači ATOM</w:t>
            </w:r>
            <w:r w:rsidR="00AD6D92">
              <w:t>.</w:t>
            </w:r>
          </w:p>
          <w:p w14:paraId="509908BA" w14:textId="1BAF6B7B" w:rsidR="00D25DC6" w:rsidRDefault="00D25DC6" w:rsidP="004C352E">
            <w:pPr>
              <w:pStyle w:val="Odstavecseseznamem"/>
              <w:numPr>
                <w:ilvl w:val="0"/>
                <w:numId w:val="111"/>
              </w:numPr>
              <w:jc w:val="both"/>
            </w:pPr>
            <w:r>
              <w:t>Realizace šablon pro obuv lodičkového střihu – ručně</w:t>
            </w:r>
            <w:r w:rsidR="00AD6D92">
              <w:t>.</w:t>
            </w:r>
          </w:p>
          <w:p w14:paraId="19F0A130" w14:textId="33BB025C" w:rsidR="00D25DC6" w:rsidRDefault="00D25DC6" w:rsidP="004C352E">
            <w:pPr>
              <w:pStyle w:val="Odstavecseseznamem"/>
              <w:numPr>
                <w:ilvl w:val="0"/>
                <w:numId w:val="111"/>
              </w:numPr>
              <w:jc w:val="both"/>
            </w:pPr>
            <w:r>
              <w:t>Realizace šablon pro obuv lodičkového střihu – pomocí programu CAD</w:t>
            </w:r>
            <w:r w:rsidR="00AD6D92">
              <w:t>.</w:t>
            </w:r>
          </w:p>
          <w:p w14:paraId="3F646B34" w14:textId="28565180" w:rsidR="00D25DC6" w:rsidRDefault="00D25DC6" w:rsidP="004C352E">
            <w:pPr>
              <w:pStyle w:val="Odstavecseseznamem"/>
              <w:numPr>
                <w:ilvl w:val="0"/>
                <w:numId w:val="111"/>
              </w:numPr>
              <w:jc w:val="both"/>
            </w:pPr>
            <w:r>
              <w:t>Realizace šablon pro obuv lodičkového střihu – pomocí programu CAD – vyřezání šablon z modelářského papíru pomocí řezacího plotru</w:t>
            </w:r>
            <w:r w:rsidR="00AD6D92">
              <w:t>.</w:t>
            </w:r>
          </w:p>
          <w:p w14:paraId="0A718FA6" w14:textId="12815952" w:rsidR="00D25DC6" w:rsidRDefault="00D25DC6" w:rsidP="004C352E">
            <w:pPr>
              <w:pStyle w:val="Odstavecseseznamem"/>
              <w:numPr>
                <w:ilvl w:val="0"/>
                <w:numId w:val="111"/>
              </w:numPr>
              <w:spacing w:after="120"/>
              <w:jc w:val="both"/>
            </w:pPr>
            <w:r>
              <w:t>Prezentace jednotlivých úkolů, exkurze do vývojových pracovišť</w:t>
            </w:r>
            <w:r w:rsidR="00AD6D92">
              <w:t>.</w:t>
            </w:r>
          </w:p>
          <w:p w14:paraId="289649A2" w14:textId="77777777" w:rsidR="001D2286" w:rsidRPr="006C7754" w:rsidRDefault="001D2286" w:rsidP="001D2286">
            <w:pPr>
              <w:jc w:val="both"/>
              <w:rPr>
                <w:b/>
              </w:rPr>
            </w:pPr>
            <w:r w:rsidRPr="006C7754">
              <w:rPr>
                <w:b/>
              </w:rPr>
              <w:t>Výsledky učení:</w:t>
            </w:r>
          </w:p>
          <w:p w14:paraId="289390F0" w14:textId="77777777" w:rsidR="001D2286" w:rsidRPr="00E1504C" w:rsidRDefault="001D2286" w:rsidP="001D2286">
            <w:pPr>
              <w:jc w:val="both"/>
            </w:pPr>
            <w:r w:rsidRPr="00E1504C">
              <w:t>Odborné znalosti – po absolvování předmětu student umí:</w:t>
            </w:r>
          </w:p>
          <w:p w14:paraId="21FF1895" w14:textId="77777777" w:rsidR="00992F67" w:rsidRDefault="00E1504C" w:rsidP="004C352E">
            <w:pPr>
              <w:pStyle w:val="Odstavecseseznamem"/>
              <w:numPr>
                <w:ilvl w:val="0"/>
                <w:numId w:val="33"/>
              </w:numPr>
              <w:jc w:val="both"/>
            </w:pPr>
            <w:r w:rsidRPr="00E1504C">
              <w:t>základní obuvnick</w:t>
            </w:r>
            <w:r>
              <w:t>ou</w:t>
            </w:r>
            <w:r w:rsidRPr="00E1504C">
              <w:t xml:space="preserve"> terminologii </w:t>
            </w:r>
          </w:p>
          <w:p w14:paraId="5C821A03" w14:textId="77777777" w:rsidR="00992F67" w:rsidRDefault="00992F67" w:rsidP="004C352E">
            <w:pPr>
              <w:pStyle w:val="Odstavecseseznamem"/>
              <w:numPr>
                <w:ilvl w:val="0"/>
                <w:numId w:val="33"/>
              </w:numPr>
              <w:jc w:val="both"/>
            </w:pPr>
            <w:r>
              <w:t xml:space="preserve">popsat </w:t>
            </w:r>
            <w:r w:rsidR="00E1504C" w:rsidRPr="00E1504C">
              <w:t>technologii</w:t>
            </w:r>
            <w:r>
              <w:t xml:space="preserve"> výroby </w:t>
            </w:r>
          </w:p>
          <w:p w14:paraId="60F2BBAA" w14:textId="555DB1D6" w:rsidR="00732E4B" w:rsidRPr="00E1504C" w:rsidRDefault="00992F67" w:rsidP="004C352E">
            <w:pPr>
              <w:pStyle w:val="Odstavecseseznamem"/>
              <w:numPr>
                <w:ilvl w:val="0"/>
                <w:numId w:val="33"/>
              </w:numPr>
              <w:jc w:val="both"/>
            </w:pPr>
            <w:r>
              <w:t>charakter</w:t>
            </w:r>
            <w:r w:rsidR="00ED2383">
              <w:t>izovat</w:t>
            </w:r>
            <w:r>
              <w:t xml:space="preserve"> pracovní nápl</w:t>
            </w:r>
            <w:r w:rsidR="00ED2383">
              <w:t>ň</w:t>
            </w:r>
            <w:r>
              <w:t xml:space="preserve"> konstruktéra a modeláře obuvi</w:t>
            </w:r>
          </w:p>
          <w:p w14:paraId="7AA585A2" w14:textId="77777777" w:rsidR="001D2286" w:rsidRPr="00E1504C" w:rsidRDefault="001D2286" w:rsidP="001D2286">
            <w:pPr>
              <w:jc w:val="both"/>
            </w:pPr>
            <w:r w:rsidRPr="00E1504C">
              <w:t>Odborné dovednosti – po absolvování předmětu student umí:</w:t>
            </w:r>
          </w:p>
          <w:p w14:paraId="1F1B6050" w14:textId="52B41B67" w:rsidR="00E1504C" w:rsidRPr="00E1504C" w:rsidRDefault="00E1504C" w:rsidP="004C352E">
            <w:pPr>
              <w:pStyle w:val="Odstavecseseznamem"/>
              <w:numPr>
                <w:ilvl w:val="0"/>
                <w:numId w:val="31"/>
              </w:numPr>
              <w:jc w:val="both"/>
            </w:pPr>
            <w:r w:rsidRPr="00E1504C">
              <w:t>aproximovat povrch kopyta do plochy</w:t>
            </w:r>
          </w:p>
          <w:p w14:paraId="70A51997" w14:textId="77777777" w:rsidR="00992F67" w:rsidRDefault="00E1504C" w:rsidP="004C352E">
            <w:pPr>
              <w:pStyle w:val="Odstavecseseznamem"/>
              <w:numPr>
                <w:ilvl w:val="0"/>
                <w:numId w:val="31"/>
              </w:numPr>
              <w:jc w:val="both"/>
            </w:pPr>
            <w:r>
              <w:t>vytvořit krájecí a značící šablony sandálového a lodičkového střihu ručně</w:t>
            </w:r>
          </w:p>
          <w:p w14:paraId="5BD7A95F" w14:textId="7A04D90F" w:rsidR="001D2286" w:rsidRPr="005A0406" w:rsidRDefault="00992F67" w:rsidP="004C352E">
            <w:pPr>
              <w:pStyle w:val="Odstavecseseznamem"/>
              <w:numPr>
                <w:ilvl w:val="0"/>
                <w:numId w:val="31"/>
              </w:numPr>
              <w:jc w:val="both"/>
            </w:pPr>
            <w:r>
              <w:t xml:space="preserve">vytvořit šablony </w:t>
            </w:r>
            <w:r w:rsidR="00E1504C">
              <w:t xml:space="preserve">s použitím CAD technologií </w:t>
            </w:r>
          </w:p>
        </w:tc>
      </w:tr>
      <w:tr w:rsidR="001D2286" w14:paraId="7E0C7AE1"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67024CB" w14:textId="77777777" w:rsidR="001D2286" w:rsidRPr="001452AD" w:rsidRDefault="001D2286" w:rsidP="001D2286">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77406FC3" w14:textId="77777777" w:rsidR="001D2286" w:rsidRPr="001452AD" w:rsidRDefault="001D2286" w:rsidP="001D2286">
            <w:pPr>
              <w:jc w:val="both"/>
              <w:rPr>
                <w:highlight w:val="yellow"/>
              </w:rPr>
            </w:pPr>
          </w:p>
        </w:tc>
      </w:tr>
      <w:tr w:rsidR="001D2286" w14:paraId="0D5FD4A2" w14:textId="77777777" w:rsidTr="000971C5">
        <w:trPr>
          <w:trHeight w:val="721"/>
        </w:trPr>
        <w:tc>
          <w:tcPr>
            <w:tcW w:w="9855" w:type="dxa"/>
            <w:gridSpan w:val="9"/>
            <w:tcBorders>
              <w:top w:val="nil"/>
              <w:bottom w:val="single" w:sz="4" w:space="0" w:color="auto"/>
            </w:tcBorders>
          </w:tcPr>
          <w:p w14:paraId="1F50A75E" w14:textId="77777777" w:rsidR="001D2286" w:rsidRPr="00CF0CE6" w:rsidRDefault="001D2286" w:rsidP="004C352E">
            <w:pPr>
              <w:pStyle w:val="Odstavecseseznamem"/>
              <w:numPr>
                <w:ilvl w:val="0"/>
                <w:numId w:val="34"/>
              </w:numPr>
              <w:jc w:val="both"/>
            </w:pPr>
            <w:r w:rsidRPr="00CF0CE6">
              <w:t>dialogická (diskuze, rozhovor, brainstorming)</w:t>
            </w:r>
          </w:p>
          <w:p w14:paraId="74318508" w14:textId="2EDB7578" w:rsidR="001D2286" w:rsidRPr="00CF0CE6" w:rsidRDefault="006E2FFE" w:rsidP="004C352E">
            <w:pPr>
              <w:pStyle w:val="Odstavecseseznamem"/>
              <w:numPr>
                <w:ilvl w:val="0"/>
                <w:numId w:val="34"/>
              </w:numPr>
              <w:jc w:val="both"/>
            </w:pPr>
            <w:r w:rsidRPr="00CF0CE6">
              <w:t>modelářské</w:t>
            </w:r>
            <w:r w:rsidR="001D2286" w:rsidRPr="00CF0CE6">
              <w:t xml:space="preserve"> činnosti</w:t>
            </w:r>
          </w:p>
          <w:p w14:paraId="2AC9737A" w14:textId="5B4AF887" w:rsidR="001D2286" w:rsidRDefault="00086F6B" w:rsidP="004C352E">
            <w:pPr>
              <w:pStyle w:val="Odstavecseseznamem"/>
              <w:numPr>
                <w:ilvl w:val="0"/>
                <w:numId w:val="34"/>
              </w:numPr>
              <w:jc w:val="both"/>
            </w:pPr>
            <w:r w:rsidRPr="00CF0CE6">
              <w:t>práce s digitálními technologiemi</w:t>
            </w:r>
          </w:p>
        </w:tc>
      </w:tr>
      <w:tr w:rsidR="001D2286" w14:paraId="1851F9D8" w14:textId="77777777" w:rsidTr="005133EF">
        <w:trPr>
          <w:trHeight w:val="265"/>
        </w:trPr>
        <w:tc>
          <w:tcPr>
            <w:tcW w:w="3653" w:type="dxa"/>
            <w:gridSpan w:val="3"/>
            <w:tcBorders>
              <w:top w:val="single" w:sz="4" w:space="0" w:color="auto"/>
            </w:tcBorders>
            <w:shd w:val="clear" w:color="auto" w:fill="F7CAAC"/>
          </w:tcPr>
          <w:p w14:paraId="306CFF01" w14:textId="77777777" w:rsidR="001D2286" w:rsidRDefault="001D2286" w:rsidP="001D2286">
            <w:pPr>
              <w:jc w:val="both"/>
            </w:pPr>
            <w:r>
              <w:rPr>
                <w:b/>
              </w:rPr>
              <w:t>Studijní literatura a studijní pomůcky</w:t>
            </w:r>
          </w:p>
        </w:tc>
        <w:tc>
          <w:tcPr>
            <w:tcW w:w="6202" w:type="dxa"/>
            <w:gridSpan w:val="6"/>
            <w:tcBorders>
              <w:top w:val="single" w:sz="4" w:space="0" w:color="auto"/>
              <w:bottom w:val="nil"/>
            </w:tcBorders>
          </w:tcPr>
          <w:p w14:paraId="607F8D06" w14:textId="77777777" w:rsidR="001D2286" w:rsidRDefault="001D2286" w:rsidP="001D2286">
            <w:pPr>
              <w:jc w:val="both"/>
            </w:pPr>
          </w:p>
        </w:tc>
      </w:tr>
      <w:tr w:rsidR="001D2286" w14:paraId="539B85C4" w14:textId="77777777" w:rsidTr="00417360">
        <w:trPr>
          <w:trHeight w:val="1119"/>
        </w:trPr>
        <w:tc>
          <w:tcPr>
            <w:tcW w:w="9855" w:type="dxa"/>
            <w:gridSpan w:val="9"/>
            <w:tcBorders>
              <w:top w:val="nil"/>
            </w:tcBorders>
          </w:tcPr>
          <w:p w14:paraId="12530C6F" w14:textId="77777777" w:rsidR="00850F21" w:rsidRDefault="00850F21" w:rsidP="00A409BF">
            <w:pPr>
              <w:rPr>
                <w:b/>
              </w:rPr>
            </w:pPr>
            <w:r w:rsidRPr="003F7F55">
              <w:rPr>
                <w:b/>
              </w:rPr>
              <w:t>Povinná:</w:t>
            </w:r>
          </w:p>
          <w:p w14:paraId="56628920" w14:textId="77777777" w:rsidR="00A23DD1" w:rsidRDefault="00BC2B36">
            <w:r w:rsidRPr="00BC2B36">
              <w:t xml:space="preserve">https://www.classicad.cz/cz/shoe_cz.htm </w:t>
            </w:r>
          </w:p>
          <w:p w14:paraId="1710BD0B" w14:textId="2CA87A24" w:rsidR="00850F21" w:rsidRDefault="00850F21">
            <w:r w:rsidRPr="00B013CA">
              <w:t xml:space="preserve">LEČÍK, František. </w:t>
            </w:r>
            <w:r w:rsidRPr="00D84996">
              <w:rPr>
                <w:i/>
                <w:iCs/>
              </w:rPr>
              <w:t>Obuvnické modelářství</w:t>
            </w:r>
            <w:r w:rsidRPr="00B013CA">
              <w:t xml:space="preserve"> I. Vyd. 2. </w:t>
            </w:r>
            <w:proofErr w:type="spellStart"/>
            <w:r w:rsidRPr="00B013CA">
              <w:t>nezměn</w:t>
            </w:r>
            <w:proofErr w:type="spellEnd"/>
            <w:r w:rsidRPr="00B013CA">
              <w:t xml:space="preserve">. Zlín: Univerzita Tomáše Bati ve Zlíně, 2011. </w:t>
            </w:r>
          </w:p>
          <w:p w14:paraId="783103BE" w14:textId="77777777" w:rsidR="00850F21" w:rsidRDefault="00850F21">
            <w:r w:rsidRPr="00B013CA">
              <w:t>ISBN 9788074541278.</w:t>
            </w:r>
          </w:p>
          <w:p w14:paraId="0B698B6F" w14:textId="77777777" w:rsidR="00850F21" w:rsidRDefault="00850F21">
            <w:r w:rsidRPr="004529CB">
              <w:t xml:space="preserve">LEČÍK, František. </w:t>
            </w:r>
            <w:r w:rsidRPr="00D84996">
              <w:rPr>
                <w:i/>
                <w:iCs/>
              </w:rPr>
              <w:t>Obuvnické modelářství</w:t>
            </w:r>
            <w:r w:rsidRPr="004529CB">
              <w:t xml:space="preserve">. </w:t>
            </w:r>
            <w:r w:rsidRPr="00417360">
              <w:rPr>
                <w:i/>
                <w:iCs/>
              </w:rPr>
              <w:t>[Díl] 2,</w:t>
            </w:r>
            <w:r w:rsidRPr="004529CB">
              <w:t xml:space="preserve"> </w:t>
            </w:r>
            <w:r w:rsidRPr="00417360">
              <w:rPr>
                <w:i/>
                <w:iCs/>
              </w:rPr>
              <w:t>Konstrukce svršků obuvi</w:t>
            </w:r>
            <w:r w:rsidRPr="004529CB">
              <w:t>. Zlín: Univerzita Tomáše Bati ve Zlíně, 2010. ISBN 9788073189433.</w:t>
            </w:r>
          </w:p>
          <w:p w14:paraId="6B16DB17" w14:textId="77777777" w:rsidR="00850F21" w:rsidRDefault="00850F21">
            <w:r w:rsidRPr="005D6593">
              <w:lastRenderedPageBreak/>
              <w:t xml:space="preserve">RAAB, Miroslav. </w:t>
            </w:r>
            <w:r w:rsidRPr="00433DF2">
              <w:rPr>
                <w:i/>
                <w:iCs/>
              </w:rPr>
              <w:t>Materiály a člověk: netradiční úvod do současné materiálové vědy</w:t>
            </w:r>
            <w:r w:rsidRPr="005D6593">
              <w:t>. Vydání: druhé. Ve Zlíně: Univerzita Tomáše Bati, 2020. ISBN 978-80-7454-901-4.</w:t>
            </w:r>
          </w:p>
          <w:p w14:paraId="66E00347" w14:textId="77777777" w:rsidR="00850F21" w:rsidRDefault="00850F21">
            <w:pPr>
              <w:rPr>
                <w:b/>
              </w:rPr>
            </w:pPr>
            <w:r w:rsidRPr="003F7F55">
              <w:rPr>
                <w:b/>
              </w:rPr>
              <w:t>Doporučená:</w:t>
            </w:r>
          </w:p>
          <w:p w14:paraId="3AEAB9CC" w14:textId="77777777" w:rsidR="00850F21" w:rsidRDefault="00850F21">
            <w:pPr>
              <w:pStyle w:val="Bezmezer"/>
              <w:spacing w:line="252" w:lineRule="auto"/>
              <w:rPr>
                <w:i/>
                <w:iCs/>
              </w:rPr>
            </w:pPr>
            <w:proofErr w:type="spellStart"/>
            <w:r w:rsidRPr="00433DF2">
              <w:rPr>
                <w:i/>
                <w:iCs/>
              </w:rPr>
              <w:t>Fashionary</w:t>
            </w:r>
            <w:proofErr w:type="spellEnd"/>
            <w:r w:rsidRPr="00433DF2">
              <w:rPr>
                <w:i/>
                <w:iCs/>
              </w:rPr>
              <w:t xml:space="preserve"> </w:t>
            </w:r>
            <w:proofErr w:type="spellStart"/>
            <w:r w:rsidRPr="00433DF2">
              <w:rPr>
                <w:i/>
                <w:iCs/>
              </w:rPr>
              <w:t>Shoe</w:t>
            </w:r>
            <w:proofErr w:type="spellEnd"/>
            <w:r w:rsidRPr="00433DF2">
              <w:rPr>
                <w:i/>
                <w:iCs/>
              </w:rPr>
              <w:t xml:space="preserve"> </w:t>
            </w:r>
            <w:r w:rsidRPr="007B5A10">
              <w:rPr>
                <w:i/>
                <w:iCs/>
              </w:rPr>
              <w:t>Design.</w:t>
            </w:r>
            <w:r>
              <w:rPr>
                <w:i/>
                <w:iCs/>
              </w:rPr>
              <w:t xml:space="preserve">  </w:t>
            </w:r>
            <w:proofErr w:type="spellStart"/>
            <w:r>
              <w:t>Fashionary</w:t>
            </w:r>
            <w:proofErr w:type="spellEnd"/>
            <w:r>
              <w:t xml:space="preserve"> International Ltd, 2015. ISBN 9789881354716.</w:t>
            </w:r>
            <w:r>
              <w:rPr>
                <w:i/>
                <w:iCs/>
              </w:rPr>
              <w:t xml:space="preserve">   </w:t>
            </w:r>
          </w:p>
          <w:p w14:paraId="65AA5C15" w14:textId="59E69C60" w:rsidR="001D2286" w:rsidRDefault="00850F21" w:rsidP="00956F05">
            <w:r>
              <w:rPr>
                <w:color w:val="000000"/>
                <w:shd w:val="clear" w:color="auto" w:fill="FFFFFF"/>
                <w:lang w:eastAsia="en-US"/>
              </w:rPr>
              <w:t>Časopisy – Kožařství</w:t>
            </w:r>
            <w:r>
              <w:rPr>
                <w:i/>
                <w:iCs/>
                <w:color w:val="000000"/>
                <w:shd w:val="clear" w:color="auto" w:fill="FFFFFF"/>
                <w:lang w:eastAsia="en-US"/>
              </w:rPr>
              <w:t xml:space="preserve">, Art </w:t>
            </w:r>
            <w:proofErr w:type="spellStart"/>
            <w:r>
              <w:rPr>
                <w:i/>
                <w:iCs/>
                <w:color w:val="000000"/>
                <w:shd w:val="clear" w:color="auto" w:fill="FFFFFF"/>
                <w:lang w:eastAsia="en-US"/>
              </w:rPr>
              <w:t>Sutoria</w:t>
            </w:r>
            <w:proofErr w:type="spellEnd"/>
            <w:r>
              <w:rPr>
                <w:i/>
                <w:iCs/>
                <w:color w:val="000000"/>
                <w:shd w:val="clear" w:color="auto" w:fill="FFFFFF"/>
                <w:lang w:eastAsia="en-US"/>
              </w:rPr>
              <w:t xml:space="preserve">, Móda in </w:t>
            </w:r>
            <w:proofErr w:type="spellStart"/>
            <w:r>
              <w:rPr>
                <w:i/>
                <w:iCs/>
                <w:color w:val="000000"/>
                <w:shd w:val="clear" w:color="auto" w:fill="FFFFFF"/>
                <w:lang w:eastAsia="en-US"/>
              </w:rPr>
              <w:t>Pelle</w:t>
            </w:r>
            <w:proofErr w:type="spellEnd"/>
            <w:r>
              <w:rPr>
                <w:color w:val="000000"/>
                <w:shd w:val="clear" w:color="auto" w:fill="FFFFFF"/>
                <w:lang w:eastAsia="en-US"/>
              </w:rPr>
              <w:t>.</w:t>
            </w:r>
          </w:p>
        </w:tc>
      </w:tr>
      <w:tr w:rsidR="001D2286" w14:paraId="7246B5B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0679EE0" w14:textId="77777777" w:rsidR="001D2286" w:rsidRDefault="001D2286" w:rsidP="001D2286">
            <w:pPr>
              <w:jc w:val="center"/>
              <w:rPr>
                <w:b/>
              </w:rPr>
            </w:pPr>
            <w:r>
              <w:rPr>
                <w:b/>
              </w:rPr>
              <w:lastRenderedPageBreak/>
              <w:t>Informace ke kombinované nebo distanční formě</w:t>
            </w:r>
          </w:p>
        </w:tc>
      </w:tr>
      <w:tr w:rsidR="001D2286" w14:paraId="4263E738" w14:textId="77777777" w:rsidTr="005133EF">
        <w:tc>
          <w:tcPr>
            <w:tcW w:w="4787" w:type="dxa"/>
            <w:gridSpan w:val="4"/>
            <w:tcBorders>
              <w:top w:val="single" w:sz="2" w:space="0" w:color="auto"/>
            </w:tcBorders>
            <w:shd w:val="clear" w:color="auto" w:fill="F7CAAC"/>
          </w:tcPr>
          <w:p w14:paraId="1DB60C1E" w14:textId="77777777" w:rsidR="001D2286" w:rsidRDefault="001D2286" w:rsidP="001D2286">
            <w:pPr>
              <w:jc w:val="both"/>
            </w:pPr>
            <w:r>
              <w:rPr>
                <w:b/>
              </w:rPr>
              <w:t>Rozsah konzultací (soustředění)</w:t>
            </w:r>
          </w:p>
        </w:tc>
        <w:tc>
          <w:tcPr>
            <w:tcW w:w="889" w:type="dxa"/>
            <w:tcBorders>
              <w:top w:val="single" w:sz="2" w:space="0" w:color="auto"/>
            </w:tcBorders>
          </w:tcPr>
          <w:p w14:paraId="6BFB9E42" w14:textId="77777777" w:rsidR="001D2286" w:rsidRDefault="001D2286" w:rsidP="001D2286">
            <w:pPr>
              <w:jc w:val="both"/>
            </w:pPr>
          </w:p>
        </w:tc>
        <w:tc>
          <w:tcPr>
            <w:tcW w:w="4179" w:type="dxa"/>
            <w:gridSpan w:val="4"/>
            <w:tcBorders>
              <w:top w:val="single" w:sz="2" w:space="0" w:color="auto"/>
            </w:tcBorders>
            <w:shd w:val="clear" w:color="auto" w:fill="F7CAAC"/>
          </w:tcPr>
          <w:p w14:paraId="2EF32F22" w14:textId="77777777" w:rsidR="001D2286" w:rsidRDefault="001D2286" w:rsidP="001D2286">
            <w:pPr>
              <w:jc w:val="both"/>
              <w:rPr>
                <w:b/>
              </w:rPr>
            </w:pPr>
            <w:r>
              <w:rPr>
                <w:b/>
              </w:rPr>
              <w:t xml:space="preserve">hodin </w:t>
            </w:r>
          </w:p>
        </w:tc>
      </w:tr>
      <w:tr w:rsidR="001D2286" w14:paraId="54BB5915" w14:textId="77777777" w:rsidTr="005133EF">
        <w:tc>
          <w:tcPr>
            <w:tcW w:w="9855" w:type="dxa"/>
            <w:gridSpan w:val="9"/>
            <w:shd w:val="clear" w:color="auto" w:fill="F7CAAC"/>
          </w:tcPr>
          <w:p w14:paraId="0DAA2E35" w14:textId="77777777" w:rsidR="001D2286" w:rsidRDefault="001D2286" w:rsidP="001D2286">
            <w:pPr>
              <w:jc w:val="both"/>
              <w:rPr>
                <w:b/>
              </w:rPr>
            </w:pPr>
            <w:r>
              <w:rPr>
                <w:b/>
              </w:rPr>
              <w:t>Informace o způsobu kontaktu s vyučujícím</w:t>
            </w:r>
          </w:p>
        </w:tc>
      </w:tr>
      <w:tr w:rsidR="001D2286" w14:paraId="0D62BF1B" w14:textId="77777777" w:rsidTr="005133EF">
        <w:trPr>
          <w:trHeight w:val="1373"/>
        </w:trPr>
        <w:tc>
          <w:tcPr>
            <w:tcW w:w="9855" w:type="dxa"/>
            <w:gridSpan w:val="9"/>
          </w:tcPr>
          <w:p w14:paraId="32554C74" w14:textId="77777777" w:rsidR="001D2286" w:rsidRDefault="001D2286" w:rsidP="001D2286">
            <w:pPr>
              <w:jc w:val="both"/>
            </w:pPr>
          </w:p>
        </w:tc>
      </w:tr>
    </w:tbl>
    <w:p w14:paraId="38333866" w14:textId="77777777" w:rsidR="007B0704" w:rsidRDefault="007B0704">
      <w:pPr>
        <w:spacing w:after="160" w:line="259" w:lineRule="auto"/>
      </w:pPr>
    </w:p>
    <w:p w14:paraId="587E6652" w14:textId="77777777" w:rsidR="007B0704" w:rsidRDefault="007B070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7B0704" w14:paraId="17D63EB4" w14:textId="77777777" w:rsidTr="005133EF">
        <w:tc>
          <w:tcPr>
            <w:tcW w:w="9855" w:type="dxa"/>
            <w:gridSpan w:val="8"/>
            <w:tcBorders>
              <w:bottom w:val="double" w:sz="4" w:space="0" w:color="auto"/>
            </w:tcBorders>
            <w:shd w:val="clear" w:color="auto" w:fill="BDD6EE"/>
          </w:tcPr>
          <w:p w14:paraId="04284470" w14:textId="77777777" w:rsidR="007B0704" w:rsidRDefault="007B0704" w:rsidP="005133EF">
            <w:pPr>
              <w:jc w:val="both"/>
              <w:rPr>
                <w:b/>
                <w:sz w:val="28"/>
              </w:rPr>
            </w:pPr>
            <w:r>
              <w:lastRenderedPageBreak/>
              <w:br w:type="page"/>
            </w:r>
            <w:r>
              <w:rPr>
                <w:b/>
                <w:sz w:val="28"/>
              </w:rPr>
              <w:t>B-III – Charakteristika studijního předmětu</w:t>
            </w:r>
          </w:p>
        </w:tc>
      </w:tr>
      <w:tr w:rsidR="007B0704" w14:paraId="4D6FC3C2" w14:textId="77777777" w:rsidTr="005133EF">
        <w:tc>
          <w:tcPr>
            <w:tcW w:w="3086" w:type="dxa"/>
            <w:tcBorders>
              <w:top w:val="double" w:sz="4" w:space="0" w:color="auto"/>
            </w:tcBorders>
            <w:shd w:val="clear" w:color="auto" w:fill="F7CAAC"/>
          </w:tcPr>
          <w:p w14:paraId="113033D8" w14:textId="77777777" w:rsidR="007B0704" w:rsidRDefault="007B0704" w:rsidP="00B03A30">
            <w:pPr>
              <w:rPr>
                <w:b/>
              </w:rPr>
            </w:pPr>
            <w:r>
              <w:rPr>
                <w:b/>
              </w:rPr>
              <w:t>Název studijního předmětu</w:t>
            </w:r>
          </w:p>
        </w:tc>
        <w:tc>
          <w:tcPr>
            <w:tcW w:w="6769" w:type="dxa"/>
            <w:gridSpan w:val="7"/>
            <w:tcBorders>
              <w:top w:val="double" w:sz="4" w:space="0" w:color="auto"/>
            </w:tcBorders>
          </w:tcPr>
          <w:p w14:paraId="01419EA5" w14:textId="4B033D24" w:rsidR="007B0704" w:rsidRDefault="007B0704" w:rsidP="00B03A30">
            <w:r>
              <w:t>Konstrukce obuvi / Modelářství</w:t>
            </w:r>
            <w:r w:rsidR="00FC0E92">
              <w:t xml:space="preserve"> +</w:t>
            </w:r>
            <w:r>
              <w:t xml:space="preserve"> CAD</w:t>
            </w:r>
            <w:r w:rsidR="00FC0E92">
              <w:t xml:space="preserve"> a</w:t>
            </w:r>
            <w:r>
              <w:t xml:space="preserve"> digitalizace </w:t>
            </w:r>
            <w:r w:rsidR="00573AC4">
              <w:t>2</w:t>
            </w:r>
          </w:p>
        </w:tc>
      </w:tr>
      <w:tr w:rsidR="007B0704" w14:paraId="67FE92A3" w14:textId="77777777" w:rsidTr="005133EF">
        <w:tc>
          <w:tcPr>
            <w:tcW w:w="3086" w:type="dxa"/>
            <w:shd w:val="clear" w:color="auto" w:fill="F7CAAC"/>
          </w:tcPr>
          <w:p w14:paraId="53B5BC93" w14:textId="77777777" w:rsidR="007B0704" w:rsidRDefault="007B0704" w:rsidP="00B03A30">
            <w:pPr>
              <w:rPr>
                <w:b/>
              </w:rPr>
            </w:pPr>
            <w:r>
              <w:rPr>
                <w:b/>
              </w:rPr>
              <w:t>Typ předmětu</w:t>
            </w:r>
          </w:p>
        </w:tc>
        <w:tc>
          <w:tcPr>
            <w:tcW w:w="3406" w:type="dxa"/>
            <w:gridSpan w:val="4"/>
          </w:tcPr>
          <w:p w14:paraId="7E102333" w14:textId="77777777" w:rsidR="007B0704" w:rsidRDefault="007B0704" w:rsidP="00B03A30">
            <w:r>
              <w:t>povinný</w:t>
            </w:r>
          </w:p>
        </w:tc>
        <w:tc>
          <w:tcPr>
            <w:tcW w:w="2695" w:type="dxa"/>
            <w:gridSpan w:val="2"/>
            <w:shd w:val="clear" w:color="auto" w:fill="F7CAAC"/>
          </w:tcPr>
          <w:p w14:paraId="4C234686" w14:textId="77777777" w:rsidR="007B0704" w:rsidRDefault="007B0704" w:rsidP="00B03A30">
            <w:r>
              <w:rPr>
                <w:b/>
              </w:rPr>
              <w:t>doporučený ročník / semestr</w:t>
            </w:r>
          </w:p>
        </w:tc>
        <w:tc>
          <w:tcPr>
            <w:tcW w:w="668" w:type="dxa"/>
          </w:tcPr>
          <w:p w14:paraId="00556B35" w14:textId="61B64403" w:rsidR="007B0704" w:rsidRDefault="007B0704" w:rsidP="00B03A30">
            <w:r>
              <w:t>1/</w:t>
            </w:r>
            <w:r w:rsidR="0088283B">
              <w:t>L</w:t>
            </w:r>
            <w:r>
              <w:t>S</w:t>
            </w:r>
          </w:p>
        </w:tc>
      </w:tr>
      <w:tr w:rsidR="007B0704" w14:paraId="62D94A7A" w14:textId="77777777" w:rsidTr="005133EF">
        <w:tc>
          <w:tcPr>
            <w:tcW w:w="3086" w:type="dxa"/>
            <w:shd w:val="clear" w:color="auto" w:fill="F7CAAC"/>
          </w:tcPr>
          <w:p w14:paraId="2C4C74DF" w14:textId="77777777" w:rsidR="007B0704" w:rsidRDefault="007B0704" w:rsidP="00B03A30">
            <w:pPr>
              <w:rPr>
                <w:b/>
              </w:rPr>
            </w:pPr>
            <w:r>
              <w:rPr>
                <w:b/>
              </w:rPr>
              <w:t>Rozsah studijního předmětu</w:t>
            </w:r>
          </w:p>
        </w:tc>
        <w:tc>
          <w:tcPr>
            <w:tcW w:w="1701" w:type="dxa"/>
            <w:gridSpan w:val="2"/>
          </w:tcPr>
          <w:p w14:paraId="0C2C6854" w14:textId="77777777" w:rsidR="007B0704" w:rsidRDefault="007B0704" w:rsidP="00B03A30">
            <w:r>
              <w:t>26c</w:t>
            </w:r>
          </w:p>
        </w:tc>
        <w:tc>
          <w:tcPr>
            <w:tcW w:w="889" w:type="dxa"/>
            <w:shd w:val="clear" w:color="auto" w:fill="F7CAAC"/>
          </w:tcPr>
          <w:p w14:paraId="1EAB25C6" w14:textId="77777777" w:rsidR="007B0704" w:rsidRDefault="007B0704" w:rsidP="00B03A30">
            <w:pPr>
              <w:rPr>
                <w:b/>
              </w:rPr>
            </w:pPr>
            <w:r>
              <w:rPr>
                <w:b/>
              </w:rPr>
              <w:t xml:space="preserve">hod. </w:t>
            </w:r>
          </w:p>
        </w:tc>
        <w:tc>
          <w:tcPr>
            <w:tcW w:w="816" w:type="dxa"/>
          </w:tcPr>
          <w:p w14:paraId="26D4ECCE" w14:textId="77777777" w:rsidR="007B0704" w:rsidRDefault="007B0704" w:rsidP="00B03A30">
            <w:r>
              <w:t>26</w:t>
            </w:r>
          </w:p>
        </w:tc>
        <w:tc>
          <w:tcPr>
            <w:tcW w:w="2156" w:type="dxa"/>
            <w:shd w:val="clear" w:color="auto" w:fill="F7CAAC"/>
          </w:tcPr>
          <w:p w14:paraId="518D6670" w14:textId="77777777" w:rsidR="007B0704" w:rsidRDefault="007B0704" w:rsidP="00B03A30">
            <w:pPr>
              <w:rPr>
                <w:b/>
              </w:rPr>
            </w:pPr>
            <w:r>
              <w:rPr>
                <w:b/>
              </w:rPr>
              <w:t>kreditů</w:t>
            </w:r>
          </w:p>
        </w:tc>
        <w:tc>
          <w:tcPr>
            <w:tcW w:w="1207" w:type="dxa"/>
            <w:gridSpan w:val="2"/>
          </w:tcPr>
          <w:p w14:paraId="389FBB18" w14:textId="77777777" w:rsidR="007B0704" w:rsidRDefault="007B0704" w:rsidP="00B03A30">
            <w:r>
              <w:t>2</w:t>
            </w:r>
          </w:p>
        </w:tc>
      </w:tr>
      <w:tr w:rsidR="007B0704" w14:paraId="3DB05CF1" w14:textId="77777777" w:rsidTr="005133EF">
        <w:tc>
          <w:tcPr>
            <w:tcW w:w="3086" w:type="dxa"/>
            <w:shd w:val="clear" w:color="auto" w:fill="F7CAAC"/>
          </w:tcPr>
          <w:p w14:paraId="450B2474" w14:textId="77777777" w:rsidR="007B0704" w:rsidRDefault="007B0704" w:rsidP="00B03A30">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78252D3" w14:textId="77777777" w:rsidR="007B0704" w:rsidRDefault="007B0704" w:rsidP="00B03A30"/>
        </w:tc>
      </w:tr>
      <w:tr w:rsidR="007B0704" w14:paraId="6F044DA0" w14:textId="77777777" w:rsidTr="005133EF">
        <w:tc>
          <w:tcPr>
            <w:tcW w:w="3086" w:type="dxa"/>
            <w:shd w:val="clear" w:color="auto" w:fill="F7CAAC"/>
          </w:tcPr>
          <w:p w14:paraId="31EA5FCB" w14:textId="77777777" w:rsidR="007B0704" w:rsidRPr="005A0406" w:rsidRDefault="007B0704" w:rsidP="00B03A30">
            <w:pPr>
              <w:rPr>
                <w:b/>
              </w:rPr>
            </w:pPr>
            <w:r w:rsidRPr="005A0406">
              <w:rPr>
                <w:b/>
              </w:rPr>
              <w:t>Způsob ověření výsledků učení</w:t>
            </w:r>
          </w:p>
        </w:tc>
        <w:tc>
          <w:tcPr>
            <w:tcW w:w="3406" w:type="dxa"/>
            <w:gridSpan w:val="4"/>
          </w:tcPr>
          <w:p w14:paraId="0769CB36" w14:textId="77777777" w:rsidR="007B0704" w:rsidRDefault="007B0704" w:rsidP="00B03A30">
            <w:r>
              <w:t>klasifikovaný zápočet</w:t>
            </w:r>
          </w:p>
        </w:tc>
        <w:tc>
          <w:tcPr>
            <w:tcW w:w="2156" w:type="dxa"/>
            <w:shd w:val="clear" w:color="auto" w:fill="F7CAAC"/>
          </w:tcPr>
          <w:p w14:paraId="00A58FA4" w14:textId="77777777" w:rsidR="007B0704" w:rsidRDefault="007B0704" w:rsidP="00B03A30">
            <w:pPr>
              <w:rPr>
                <w:b/>
              </w:rPr>
            </w:pPr>
            <w:r>
              <w:rPr>
                <w:b/>
              </w:rPr>
              <w:t>Forma výuky</w:t>
            </w:r>
          </w:p>
        </w:tc>
        <w:tc>
          <w:tcPr>
            <w:tcW w:w="1207" w:type="dxa"/>
            <w:gridSpan w:val="2"/>
          </w:tcPr>
          <w:p w14:paraId="6A8442D1" w14:textId="77777777" w:rsidR="007B0704" w:rsidRDefault="007B0704" w:rsidP="00B03A30">
            <w:r>
              <w:t>cvičení</w:t>
            </w:r>
          </w:p>
        </w:tc>
      </w:tr>
      <w:tr w:rsidR="007B0704" w14:paraId="158AE8F0" w14:textId="77777777" w:rsidTr="005133EF">
        <w:tc>
          <w:tcPr>
            <w:tcW w:w="3086" w:type="dxa"/>
            <w:shd w:val="clear" w:color="auto" w:fill="F7CAAC"/>
          </w:tcPr>
          <w:p w14:paraId="1322E88A" w14:textId="77777777" w:rsidR="007B0704" w:rsidRPr="005A0406" w:rsidRDefault="007B0704" w:rsidP="00B03A30">
            <w:pPr>
              <w:rPr>
                <w:b/>
              </w:rPr>
            </w:pPr>
            <w:r w:rsidRPr="005A0406">
              <w:rPr>
                <w:b/>
              </w:rPr>
              <w:t>Forma způsobu ověření výsledků učení a další požadavky na studenta</w:t>
            </w:r>
          </w:p>
        </w:tc>
        <w:tc>
          <w:tcPr>
            <w:tcW w:w="6769" w:type="dxa"/>
            <w:gridSpan w:val="7"/>
            <w:tcBorders>
              <w:bottom w:val="nil"/>
            </w:tcBorders>
          </w:tcPr>
          <w:p w14:paraId="3D3FC1E3" w14:textId="77777777" w:rsidR="007B0704" w:rsidRDefault="007B0704" w:rsidP="00B03A30">
            <w:r>
              <w:t>80% účast na cvičení</w:t>
            </w:r>
          </w:p>
          <w:p w14:paraId="51FDED71" w14:textId="77777777" w:rsidR="007B0704" w:rsidRDefault="007B0704" w:rsidP="00B03A30">
            <w:r>
              <w:t>pravidelné konzultace v průběhu semestru, student také musí vyhotovit zadaný úkol</w:t>
            </w:r>
          </w:p>
        </w:tc>
      </w:tr>
      <w:tr w:rsidR="007B0704" w14:paraId="439C1E9D" w14:textId="77777777" w:rsidTr="00B03A30">
        <w:trPr>
          <w:trHeight w:val="62"/>
        </w:trPr>
        <w:tc>
          <w:tcPr>
            <w:tcW w:w="9855" w:type="dxa"/>
            <w:gridSpan w:val="8"/>
            <w:tcBorders>
              <w:top w:val="nil"/>
            </w:tcBorders>
          </w:tcPr>
          <w:p w14:paraId="0D16ED59" w14:textId="77777777" w:rsidR="007B0704" w:rsidRDefault="007B0704" w:rsidP="00B03A30"/>
        </w:tc>
      </w:tr>
      <w:tr w:rsidR="007B0704" w14:paraId="4F57164A" w14:textId="77777777" w:rsidTr="005133EF">
        <w:trPr>
          <w:trHeight w:val="197"/>
        </w:trPr>
        <w:tc>
          <w:tcPr>
            <w:tcW w:w="3086" w:type="dxa"/>
            <w:tcBorders>
              <w:top w:val="nil"/>
            </w:tcBorders>
            <w:shd w:val="clear" w:color="auto" w:fill="F7CAAC"/>
          </w:tcPr>
          <w:p w14:paraId="574F381D" w14:textId="77777777" w:rsidR="007B0704" w:rsidRDefault="007B0704" w:rsidP="00B03A30">
            <w:pPr>
              <w:rPr>
                <w:b/>
              </w:rPr>
            </w:pPr>
            <w:r>
              <w:rPr>
                <w:b/>
              </w:rPr>
              <w:t>Garant předmětu</w:t>
            </w:r>
          </w:p>
        </w:tc>
        <w:tc>
          <w:tcPr>
            <w:tcW w:w="6769" w:type="dxa"/>
            <w:gridSpan w:val="7"/>
            <w:tcBorders>
              <w:top w:val="nil"/>
            </w:tcBorders>
          </w:tcPr>
          <w:p w14:paraId="15288A87" w14:textId="77777777" w:rsidR="007B0704" w:rsidRDefault="007B0704" w:rsidP="00B03A30">
            <w:r>
              <w:t xml:space="preserve">MgA. Jana </w:t>
            </w:r>
            <w:proofErr w:type="spellStart"/>
            <w:r>
              <w:t>Kotikov</w:t>
            </w:r>
            <w:proofErr w:type="spellEnd"/>
            <w:r>
              <w:t xml:space="preserve"> </w:t>
            </w:r>
          </w:p>
        </w:tc>
      </w:tr>
      <w:tr w:rsidR="007B0704" w14:paraId="3F5B95D0" w14:textId="77777777" w:rsidTr="005133EF">
        <w:trPr>
          <w:trHeight w:val="243"/>
        </w:trPr>
        <w:tc>
          <w:tcPr>
            <w:tcW w:w="3086" w:type="dxa"/>
            <w:tcBorders>
              <w:top w:val="nil"/>
            </w:tcBorders>
            <w:shd w:val="clear" w:color="auto" w:fill="F7CAAC"/>
          </w:tcPr>
          <w:p w14:paraId="5AFEE607" w14:textId="77777777" w:rsidR="007B0704" w:rsidRDefault="007B0704" w:rsidP="00B03A30">
            <w:pPr>
              <w:rPr>
                <w:b/>
              </w:rPr>
            </w:pPr>
            <w:r>
              <w:rPr>
                <w:b/>
              </w:rPr>
              <w:t>Zapojení garanta do výuky předmětu</w:t>
            </w:r>
          </w:p>
        </w:tc>
        <w:tc>
          <w:tcPr>
            <w:tcW w:w="6769" w:type="dxa"/>
            <w:gridSpan w:val="7"/>
            <w:tcBorders>
              <w:top w:val="nil"/>
            </w:tcBorders>
          </w:tcPr>
          <w:p w14:paraId="7FCB8FE1" w14:textId="77777777" w:rsidR="007B0704" w:rsidRDefault="007B0704" w:rsidP="00B03A30">
            <w:r>
              <w:t>100 %</w:t>
            </w:r>
          </w:p>
        </w:tc>
      </w:tr>
      <w:tr w:rsidR="007B0704" w14:paraId="2D5CEB05" w14:textId="77777777" w:rsidTr="005133EF">
        <w:tc>
          <w:tcPr>
            <w:tcW w:w="3086" w:type="dxa"/>
            <w:shd w:val="clear" w:color="auto" w:fill="F7CAAC"/>
          </w:tcPr>
          <w:p w14:paraId="378F15C5" w14:textId="77777777" w:rsidR="007B0704" w:rsidRDefault="007B0704" w:rsidP="00B03A30">
            <w:pPr>
              <w:rPr>
                <w:b/>
              </w:rPr>
            </w:pPr>
            <w:r>
              <w:rPr>
                <w:b/>
              </w:rPr>
              <w:t>Vyučující</w:t>
            </w:r>
          </w:p>
        </w:tc>
        <w:tc>
          <w:tcPr>
            <w:tcW w:w="6769" w:type="dxa"/>
            <w:gridSpan w:val="7"/>
            <w:tcBorders>
              <w:bottom w:val="nil"/>
            </w:tcBorders>
          </w:tcPr>
          <w:p w14:paraId="0742EBCE" w14:textId="333B05B5" w:rsidR="007B0704" w:rsidRDefault="007B0704" w:rsidP="00B03A30">
            <w:r>
              <w:t xml:space="preserve">MgA. Jana </w:t>
            </w:r>
            <w:proofErr w:type="spellStart"/>
            <w:r>
              <w:t>Kotikov</w:t>
            </w:r>
            <w:proofErr w:type="spellEnd"/>
            <w:r>
              <w:t xml:space="preserve"> </w:t>
            </w:r>
          </w:p>
        </w:tc>
      </w:tr>
      <w:tr w:rsidR="007B0704" w14:paraId="7D8B55DE" w14:textId="77777777" w:rsidTr="00B03A30">
        <w:trPr>
          <w:trHeight w:val="53"/>
        </w:trPr>
        <w:tc>
          <w:tcPr>
            <w:tcW w:w="9855" w:type="dxa"/>
            <w:gridSpan w:val="8"/>
            <w:tcBorders>
              <w:top w:val="nil"/>
            </w:tcBorders>
          </w:tcPr>
          <w:p w14:paraId="60B0E699" w14:textId="77777777" w:rsidR="007B0704" w:rsidRDefault="007B0704" w:rsidP="00B03A30"/>
        </w:tc>
      </w:tr>
      <w:tr w:rsidR="007B0704" w14:paraId="307027ED" w14:textId="77777777" w:rsidTr="005133EF">
        <w:tc>
          <w:tcPr>
            <w:tcW w:w="3086" w:type="dxa"/>
            <w:shd w:val="clear" w:color="auto" w:fill="F7CAAC"/>
          </w:tcPr>
          <w:p w14:paraId="656A2121" w14:textId="77777777" w:rsidR="007B0704" w:rsidRPr="001452AD" w:rsidRDefault="007B0704" w:rsidP="005133EF">
            <w:pPr>
              <w:jc w:val="both"/>
              <w:rPr>
                <w:b/>
                <w:highlight w:val="yellow"/>
              </w:rPr>
            </w:pPr>
            <w:r w:rsidRPr="009B48E7">
              <w:rPr>
                <w:b/>
              </w:rPr>
              <w:t>Hlavní témata a výsledky učení</w:t>
            </w:r>
          </w:p>
        </w:tc>
        <w:tc>
          <w:tcPr>
            <w:tcW w:w="6769" w:type="dxa"/>
            <w:gridSpan w:val="7"/>
            <w:tcBorders>
              <w:bottom w:val="nil"/>
            </w:tcBorders>
          </w:tcPr>
          <w:p w14:paraId="3385D604" w14:textId="77777777" w:rsidR="007B0704" w:rsidRPr="001452AD" w:rsidRDefault="007B0704" w:rsidP="005133EF">
            <w:pPr>
              <w:jc w:val="both"/>
              <w:rPr>
                <w:highlight w:val="yellow"/>
              </w:rPr>
            </w:pPr>
          </w:p>
        </w:tc>
      </w:tr>
      <w:tr w:rsidR="007B0704" w14:paraId="50BFC1F3" w14:textId="77777777" w:rsidTr="005133EF">
        <w:trPr>
          <w:trHeight w:val="2197"/>
        </w:trPr>
        <w:tc>
          <w:tcPr>
            <w:tcW w:w="9855" w:type="dxa"/>
            <w:gridSpan w:val="8"/>
            <w:tcBorders>
              <w:top w:val="nil"/>
              <w:bottom w:val="single" w:sz="4" w:space="0" w:color="auto"/>
            </w:tcBorders>
          </w:tcPr>
          <w:p w14:paraId="59B88C15" w14:textId="77777777" w:rsidR="007B0704" w:rsidRPr="00311D03" w:rsidRDefault="007B0704" w:rsidP="005133EF">
            <w:pPr>
              <w:jc w:val="both"/>
              <w:rPr>
                <w:b/>
                <w:bCs/>
              </w:rPr>
            </w:pPr>
            <w:r w:rsidRPr="00311D03">
              <w:rPr>
                <w:b/>
                <w:bCs/>
              </w:rPr>
              <w:t>Témata:</w:t>
            </w:r>
          </w:p>
          <w:p w14:paraId="5A7C5568" w14:textId="77777777" w:rsidR="00287BEC" w:rsidRDefault="00287BEC" w:rsidP="004C352E">
            <w:pPr>
              <w:pStyle w:val="Odstavecseseznamem"/>
              <w:numPr>
                <w:ilvl w:val="0"/>
                <w:numId w:val="112"/>
              </w:numPr>
              <w:jc w:val="both"/>
            </w:pPr>
            <w:r>
              <w:t>Úvod, organizace, plán výuky.</w:t>
            </w:r>
          </w:p>
          <w:p w14:paraId="6EE5538A" w14:textId="77777777" w:rsidR="00287BEC" w:rsidRDefault="00287BEC" w:rsidP="004C352E">
            <w:pPr>
              <w:pStyle w:val="Odstavecseseznamem"/>
              <w:numPr>
                <w:ilvl w:val="0"/>
                <w:numId w:val="112"/>
              </w:numPr>
              <w:jc w:val="both"/>
            </w:pPr>
            <w:r>
              <w:t>Výběr kopyt, zpracování základního schématu dámské a pánské nártové obuvi dle návrhu pro konstrukci střihů ručně i v konstrukčním programu CAD.</w:t>
            </w:r>
          </w:p>
          <w:p w14:paraId="6EC2D063" w14:textId="77777777" w:rsidR="00287BEC" w:rsidRDefault="00287BEC" w:rsidP="004C352E">
            <w:pPr>
              <w:pStyle w:val="Odstavecseseznamem"/>
              <w:numPr>
                <w:ilvl w:val="0"/>
                <w:numId w:val="112"/>
              </w:numPr>
              <w:jc w:val="both"/>
            </w:pPr>
            <w:r>
              <w:t>Práce na schématu dámské a pánské nártové obuvi dle návrhu pro konstrukci střihu ručně i v konstrukčním programu CAD, zpracování výkresu pro digitalizaci spodkových dílců nártové obuvi.</w:t>
            </w:r>
          </w:p>
          <w:p w14:paraId="42C15E86" w14:textId="7067AAFA" w:rsidR="00287BEC" w:rsidRDefault="00287BEC" w:rsidP="004C352E">
            <w:pPr>
              <w:pStyle w:val="Odstavecseseznamem"/>
              <w:numPr>
                <w:ilvl w:val="0"/>
                <w:numId w:val="112"/>
              </w:numPr>
              <w:jc w:val="both"/>
            </w:pPr>
            <w:r>
              <w:t xml:space="preserve">Zpracování krájecích a značících šablon dámské a pánské nártové obuvi ve </w:t>
            </w:r>
            <w:r w:rsidR="00583B7E" w:rsidRPr="00AC3C09">
              <w:t>středové</w:t>
            </w:r>
            <w:r w:rsidR="00583B7E">
              <w:t xml:space="preserve"> </w:t>
            </w:r>
            <w:r>
              <w:t>velikosti.</w:t>
            </w:r>
          </w:p>
          <w:p w14:paraId="0F541E90" w14:textId="77777777" w:rsidR="00287BEC" w:rsidRDefault="00287BEC" w:rsidP="004C352E">
            <w:pPr>
              <w:pStyle w:val="Odstavecseseznamem"/>
              <w:numPr>
                <w:ilvl w:val="0"/>
                <w:numId w:val="112"/>
              </w:numPr>
              <w:jc w:val="both"/>
            </w:pPr>
            <w:r>
              <w:t>Pokračující práce při realizaci krájecích a značících šablon dámské a pánské nártové obuvi.</w:t>
            </w:r>
          </w:p>
          <w:p w14:paraId="292532A9" w14:textId="77777777" w:rsidR="00287BEC" w:rsidRDefault="00287BEC" w:rsidP="004C352E">
            <w:pPr>
              <w:pStyle w:val="Odstavecseseznamem"/>
              <w:numPr>
                <w:ilvl w:val="0"/>
                <w:numId w:val="112"/>
              </w:numPr>
              <w:jc w:val="both"/>
            </w:pPr>
            <w:r>
              <w:t>Práce v CAD programu – skenování a digitalizace základního schématu dámské a pánské nártové obuvi, spodkových dílců.</w:t>
            </w:r>
          </w:p>
          <w:p w14:paraId="131547A7" w14:textId="77777777" w:rsidR="00287BEC" w:rsidRDefault="00287BEC" w:rsidP="004C352E">
            <w:pPr>
              <w:pStyle w:val="Odstavecseseznamem"/>
              <w:numPr>
                <w:ilvl w:val="0"/>
                <w:numId w:val="112"/>
              </w:numPr>
              <w:jc w:val="both"/>
            </w:pPr>
            <w:r>
              <w:t xml:space="preserve">Úprava linií </w:t>
            </w:r>
            <w:proofErr w:type="spellStart"/>
            <w:r>
              <w:t>nadigitalizovaného</w:t>
            </w:r>
            <w:proofErr w:type="spellEnd"/>
            <w:r>
              <w:t xml:space="preserve"> schématu dámské a pánské nártové obuvi včetně spodkových dílců, začátek tvorby jednotlivých šablon včetně správného konstrukčního pojmenování.</w:t>
            </w:r>
          </w:p>
          <w:p w14:paraId="326A855F" w14:textId="77777777" w:rsidR="00287BEC" w:rsidRDefault="00287BEC" w:rsidP="004C352E">
            <w:pPr>
              <w:pStyle w:val="Odstavecseseznamem"/>
              <w:numPr>
                <w:ilvl w:val="0"/>
                <w:numId w:val="112"/>
              </w:numPr>
              <w:jc w:val="both"/>
            </w:pPr>
            <w:r>
              <w:t>Tvorba jednotlivých dílců dámské a pánské nártové obuvi včetně spodkových dílců v programu CAD – vrchové dílce, podšívky, mezipodšívky, ztužení, bandáže, matrice, značící šablony, pomocné dílce, spodkové dílce.</w:t>
            </w:r>
          </w:p>
          <w:p w14:paraId="3B8B4DBA" w14:textId="77777777" w:rsidR="00287BEC" w:rsidRDefault="00287BEC" w:rsidP="004C352E">
            <w:pPr>
              <w:pStyle w:val="Odstavecseseznamem"/>
              <w:numPr>
                <w:ilvl w:val="0"/>
                <w:numId w:val="112"/>
              </w:numPr>
              <w:jc w:val="both"/>
            </w:pPr>
            <w:r>
              <w:t>Tvorba jednotlivých dílců dámské a pánské nártové obuvi včetně spodkových dílců v programu CAD – vrchové dílce, podšívky, mezipodšívky, ztužení, bandáže, matrice, značící šablony, pomocné dílce, spodkové dílce.</w:t>
            </w:r>
          </w:p>
          <w:p w14:paraId="6A31A598" w14:textId="77777777" w:rsidR="00287BEC" w:rsidRDefault="00287BEC" w:rsidP="004C352E">
            <w:pPr>
              <w:pStyle w:val="Odstavecseseznamem"/>
              <w:numPr>
                <w:ilvl w:val="0"/>
                <w:numId w:val="112"/>
              </w:numPr>
              <w:jc w:val="both"/>
            </w:pPr>
            <w:r>
              <w:t>Tvorba jednotlivých dílců dámské a pánské nártové obuvi včetně spodkových dílců v programu CAD – vrchové dílce, podšívky, mezipodšívky, ztužení, bandáže, matrice, značící šablony, pomocné dílce, spodkové dílce.</w:t>
            </w:r>
          </w:p>
          <w:p w14:paraId="0DAAADEF" w14:textId="28F070A8" w:rsidR="00287BEC" w:rsidRDefault="00287BEC" w:rsidP="004C352E">
            <w:pPr>
              <w:pStyle w:val="Odstavecseseznamem"/>
              <w:numPr>
                <w:ilvl w:val="0"/>
                <w:numId w:val="112"/>
              </w:numPr>
              <w:jc w:val="both"/>
            </w:pPr>
            <w:r>
              <w:t>Dokončení šablon v programu CAD – vyřezání jednotlivých šablon z modelářského papíru pomocí řezacího plotru / vyřezání jednotlivých šablon z usně na řezači ATOM</w:t>
            </w:r>
            <w:r w:rsidR="00A6166B">
              <w:t>.</w:t>
            </w:r>
          </w:p>
          <w:p w14:paraId="67DF6B02" w14:textId="2B1E9741" w:rsidR="00287BEC" w:rsidRDefault="00287BEC" w:rsidP="004C352E">
            <w:pPr>
              <w:pStyle w:val="Odstavecseseznamem"/>
              <w:numPr>
                <w:ilvl w:val="0"/>
                <w:numId w:val="112"/>
              </w:numPr>
              <w:jc w:val="both"/>
            </w:pPr>
            <w:r>
              <w:t>Stupňování spodkových dílců – pomocí programu CAD – vyřezání šablon z modelářského papíru pomocí řezacího plotru</w:t>
            </w:r>
            <w:r w:rsidR="00A6166B">
              <w:t>.</w:t>
            </w:r>
          </w:p>
          <w:p w14:paraId="01192CFB" w14:textId="4F9D5142" w:rsidR="00287BEC" w:rsidRDefault="00287BEC" w:rsidP="004C352E">
            <w:pPr>
              <w:pStyle w:val="Odstavecseseznamem"/>
              <w:numPr>
                <w:ilvl w:val="0"/>
                <w:numId w:val="112"/>
              </w:numPr>
              <w:spacing w:after="120"/>
              <w:jc w:val="both"/>
            </w:pPr>
            <w:r>
              <w:t>Prezentace jednotlivých úkolů, exkurze do firem</w:t>
            </w:r>
            <w:r w:rsidR="00A6166B">
              <w:t>.</w:t>
            </w:r>
          </w:p>
          <w:p w14:paraId="776EA0B7" w14:textId="77777777" w:rsidR="007B0704" w:rsidRPr="00D727C5" w:rsidRDefault="007B0704" w:rsidP="005133EF">
            <w:pPr>
              <w:jc w:val="both"/>
              <w:rPr>
                <w:b/>
              </w:rPr>
            </w:pPr>
            <w:r w:rsidRPr="00D727C5">
              <w:rPr>
                <w:b/>
              </w:rPr>
              <w:t>Výsledky učení:</w:t>
            </w:r>
          </w:p>
          <w:p w14:paraId="6A1890CD" w14:textId="77777777" w:rsidR="007B0704" w:rsidRPr="00D727C5" w:rsidRDefault="007B0704" w:rsidP="005133EF">
            <w:pPr>
              <w:jc w:val="both"/>
            </w:pPr>
            <w:r w:rsidRPr="00D727C5">
              <w:t>Odborné znalosti – po absolvování předmětu student umí:</w:t>
            </w:r>
          </w:p>
          <w:p w14:paraId="3A1522DB" w14:textId="77777777" w:rsidR="00D727C5" w:rsidRPr="00D727C5" w:rsidRDefault="00D727C5" w:rsidP="004C352E">
            <w:pPr>
              <w:pStyle w:val="Odstavecseseznamem"/>
              <w:numPr>
                <w:ilvl w:val="0"/>
                <w:numId w:val="33"/>
              </w:numPr>
              <w:jc w:val="both"/>
            </w:pPr>
            <w:r w:rsidRPr="00D727C5">
              <w:t xml:space="preserve">základní obuvnickou terminologii </w:t>
            </w:r>
          </w:p>
          <w:p w14:paraId="5C6D24EE" w14:textId="73E0264E" w:rsidR="00D727C5" w:rsidRPr="00D727C5" w:rsidRDefault="00D727C5" w:rsidP="004C352E">
            <w:pPr>
              <w:pStyle w:val="Odstavecseseznamem"/>
              <w:numPr>
                <w:ilvl w:val="0"/>
                <w:numId w:val="33"/>
              </w:numPr>
              <w:jc w:val="both"/>
            </w:pPr>
            <w:r w:rsidRPr="00D727C5">
              <w:t xml:space="preserve">popsat technologii výroby </w:t>
            </w:r>
          </w:p>
          <w:p w14:paraId="4B780048" w14:textId="77777777" w:rsidR="007B0704" w:rsidRPr="00D727C5" w:rsidRDefault="007B0704" w:rsidP="005133EF">
            <w:pPr>
              <w:jc w:val="both"/>
            </w:pPr>
            <w:r w:rsidRPr="00D727C5">
              <w:t>Odborné dovednosti – po absolvování předmětu student umí:</w:t>
            </w:r>
          </w:p>
          <w:p w14:paraId="69E31A3C" w14:textId="77777777" w:rsidR="0049216F" w:rsidRPr="00D727C5" w:rsidRDefault="0049216F" w:rsidP="004C352E">
            <w:pPr>
              <w:pStyle w:val="Odstavecseseznamem"/>
              <w:numPr>
                <w:ilvl w:val="0"/>
                <w:numId w:val="31"/>
              </w:numPr>
              <w:jc w:val="both"/>
            </w:pPr>
            <w:r w:rsidRPr="00D727C5">
              <w:t>aproximovat povrch kopyta do plochy</w:t>
            </w:r>
          </w:p>
          <w:p w14:paraId="55AFB501" w14:textId="6143371A" w:rsidR="007B0704" w:rsidRPr="005A0406" w:rsidRDefault="0049216F" w:rsidP="004C352E">
            <w:pPr>
              <w:pStyle w:val="Odstavecseseznamem"/>
              <w:numPr>
                <w:ilvl w:val="0"/>
                <w:numId w:val="31"/>
              </w:numPr>
              <w:jc w:val="both"/>
            </w:pPr>
            <w:r>
              <w:t xml:space="preserve">vytvořit krájecí a značící šablony dámské a pánské obuvi nártového střihu včetně spodkových dílců ručně </w:t>
            </w:r>
            <w:r w:rsidR="00A6166B">
              <w:br/>
            </w:r>
            <w:r>
              <w:t>i s použitím CAD technologií. Orientuje se v obuvnické terminologii a technologii.</w:t>
            </w:r>
            <w:r w:rsidR="007B0704" w:rsidRPr="00767385">
              <w:rPr>
                <w:spacing w:val="-10"/>
              </w:rPr>
              <w:t xml:space="preserve"> </w:t>
            </w:r>
          </w:p>
        </w:tc>
      </w:tr>
      <w:tr w:rsidR="007B0704" w14:paraId="07B3C3A6"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7807844" w14:textId="77777777" w:rsidR="007B0704" w:rsidRPr="001452AD" w:rsidRDefault="007B0704"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4692C59C" w14:textId="77777777" w:rsidR="007B0704" w:rsidRPr="001452AD" w:rsidRDefault="007B0704" w:rsidP="005133EF">
            <w:pPr>
              <w:jc w:val="both"/>
              <w:rPr>
                <w:highlight w:val="yellow"/>
              </w:rPr>
            </w:pPr>
          </w:p>
        </w:tc>
      </w:tr>
      <w:tr w:rsidR="007B0704" w14:paraId="02E6D3E8" w14:textId="77777777" w:rsidTr="000971C5">
        <w:trPr>
          <w:trHeight w:val="1132"/>
        </w:trPr>
        <w:tc>
          <w:tcPr>
            <w:tcW w:w="9855" w:type="dxa"/>
            <w:gridSpan w:val="8"/>
            <w:tcBorders>
              <w:top w:val="nil"/>
              <w:bottom w:val="single" w:sz="4" w:space="0" w:color="auto"/>
            </w:tcBorders>
          </w:tcPr>
          <w:p w14:paraId="52756779" w14:textId="77777777" w:rsidR="00BF0973" w:rsidRDefault="00BF0973" w:rsidP="004C352E">
            <w:pPr>
              <w:pStyle w:val="Odstavecseseznamem"/>
              <w:widowControl w:val="0"/>
              <w:numPr>
                <w:ilvl w:val="0"/>
                <w:numId w:val="34"/>
              </w:numPr>
              <w:suppressAutoHyphens/>
              <w:jc w:val="both"/>
            </w:pPr>
            <w:r>
              <w:t>dialogická (diskuze, rozhovor, brainstorming)</w:t>
            </w:r>
          </w:p>
          <w:p w14:paraId="7D0F7F25" w14:textId="77777777" w:rsidR="00BF0973" w:rsidRDefault="00BF0973" w:rsidP="004C352E">
            <w:pPr>
              <w:pStyle w:val="Odstavecseseznamem"/>
              <w:widowControl w:val="0"/>
              <w:numPr>
                <w:ilvl w:val="0"/>
                <w:numId w:val="34"/>
              </w:numPr>
              <w:suppressAutoHyphens/>
              <w:jc w:val="both"/>
            </w:pPr>
            <w:r>
              <w:t>modelářské činnosti</w:t>
            </w:r>
          </w:p>
          <w:p w14:paraId="568DA7C0" w14:textId="77777777" w:rsidR="00BF0973" w:rsidRDefault="00BF0973" w:rsidP="004C352E">
            <w:pPr>
              <w:pStyle w:val="Odstavecseseznamem"/>
              <w:widowControl w:val="0"/>
              <w:numPr>
                <w:ilvl w:val="0"/>
                <w:numId w:val="34"/>
              </w:numPr>
              <w:suppressAutoHyphens/>
              <w:jc w:val="both"/>
            </w:pPr>
            <w:r>
              <w:t>práce s digitálními technologiemi</w:t>
            </w:r>
          </w:p>
          <w:p w14:paraId="13694D97" w14:textId="77777777" w:rsidR="00BF0973" w:rsidRDefault="00BF0973" w:rsidP="004C352E">
            <w:pPr>
              <w:pStyle w:val="Odstavecseseznamem"/>
              <w:widowControl w:val="0"/>
              <w:numPr>
                <w:ilvl w:val="0"/>
                <w:numId w:val="34"/>
              </w:numPr>
              <w:suppressAutoHyphens/>
              <w:jc w:val="both"/>
            </w:pPr>
            <w:r>
              <w:t>exkurze do vývojových pracovišť</w:t>
            </w:r>
          </w:p>
          <w:p w14:paraId="7A5AA7DD" w14:textId="49D24F5B" w:rsidR="007B0704" w:rsidRDefault="00BF0973" w:rsidP="004C352E">
            <w:pPr>
              <w:pStyle w:val="Odstavecseseznamem"/>
              <w:numPr>
                <w:ilvl w:val="0"/>
                <w:numId w:val="34"/>
              </w:numPr>
              <w:jc w:val="both"/>
            </w:pPr>
            <w:r>
              <w:t>prezentace výstupů</w:t>
            </w:r>
          </w:p>
        </w:tc>
      </w:tr>
    </w:tbl>
    <w:p w14:paraId="26612BA5" w14:textId="77777777" w:rsidR="00066B0E" w:rsidRDefault="00066B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7B0704" w14:paraId="471C4A16" w14:textId="77777777" w:rsidTr="005133EF">
        <w:trPr>
          <w:trHeight w:val="265"/>
        </w:trPr>
        <w:tc>
          <w:tcPr>
            <w:tcW w:w="3653" w:type="dxa"/>
            <w:tcBorders>
              <w:top w:val="single" w:sz="4" w:space="0" w:color="auto"/>
            </w:tcBorders>
            <w:shd w:val="clear" w:color="auto" w:fill="F7CAAC"/>
          </w:tcPr>
          <w:p w14:paraId="6C5C2041" w14:textId="56B63020" w:rsidR="007B0704" w:rsidRDefault="007B0704" w:rsidP="005133EF">
            <w:pPr>
              <w:jc w:val="both"/>
            </w:pPr>
            <w:r>
              <w:rPr>
                <w:b/>
              </w:rPr>
              <w:lastRenderedPageBreak/>
              <w:t>Studijní literatura a studijní pomůcky</w:t>
            </w:r>
          </w:p>
        </w:tc>
        <w:tc>
          <w:tcPr>
            <w:tcW w:w="6202" w:type="dxa"/>
            <w:gridSpan w:val="3"/>
            <w:tcBorders>
              <w:top w:val="single" w:sz="4" w:space="0" w:color="auto"/>
              <w:bottom w:val="nil"/>
            </w:tcBorders>
          </w:tcPr>
          <w:p w14:paraId="254E4791" w14:textId="77777777" w:rsidR="007B0704" w:rsidRDefault="007B0704" w:rsidP="005133EF">
            <w:pPr>
              <w:jc w:val="both"/>
            </w:pPr>
          </w:p>
        </w:tc>
      </w:tr>
      <w:tr w:rsidR="007B0704" w14:paraId="51D2A7FA" w14:textId="77777777" w:rsidTr="005133EF">
        <w:trPr>
          <w:trHeight w:val="1497"/>
        </w:trPr>
        <w:tc>
          <w:tcPr>
            <w:tcW w:w="9855" w:type="dxa"/>
            <w:gridSpan w:val="4"/>
            <w:tcBorders>
              <w:top w:val="nil"/>
            </w:tcBorders>
          </w:tcPr>
          <w:p w14:paraId="2353019D" w14:textId="77777777" w:rsidR="007B0704" w:rsidRDefault="007B0704" w:rsidP="00A409BF">
            <w:pPr>
              <w:rPr>
                <w:b/>
              </w:rPr>
            </w:pPr>
            <w:r w:rsidRPr="003F7F55">
              <w:rPr>
                <w:b/>
              </w:rPr>
              <w:t>Povinná:</w:t>
            </w:r>
          </w:p>
          <w:p w14:paraId="3EDB0F22" w14:textId="77777777" w:rsidR="00A23DD1" w:rsidRDefault="00A23DD1">
            <w:r w:rsidRPr="00A23DD1">
              <w:t xml:space="preserve">https://www.classicad.cz/cz/shoe_cz.htm </w:t>
            </w:r>
          </w:p>
          <w:p w14:paraId="4271B2C9" w14:textId="7A37844A" w:rsidR="007B0704" w:rsidRDefault="007B0704">
            <w:r w:rsidRPr="00B013CA">
              <w:t xml:space="preserve">LEČÍK, František. </w:t>
            </w:r>
            <w:r w:rsidRPr="00D84996">
              <w:rPr>
                <w:i/>
                <w:iCs/>
              </w:rPr>
              <w:t>Obuvnické modelářství</w:t>
            </w:r>
            <w:r w:rsidRPr="00B013CA">
              <w:t xml:space="preserve"> I. Vyd. 2. </w:t>
            </w:r>
            <w:proofErr w:type="spellStart"/>
            <w:r w:rsidRPr="00B013CA">
              <w:t>nezměn</w:t>
            </w:r>
            <w:proofErr w:type="spellEnd"/>
            <w:r w:rsidRPr="00B013CA">
              <w:t xml:space="preserve">. Zlín: Univerzita Tomáše Bati ve Zlíně, 2011. </w:t>
            </w:r>
          </w:p>
          <w:p w14:paraId="1EE49F30" w14:textId="77777777" w:rsidR="007B0704" w:rsidRDefault="007B0704">
            <w:r w:rsidRPr="00B013CA">
              <w:t>ISBN 9788074541278.</w:t>
            </w:r>
          </w:p>
          <w:p w14:paraId="43BBC9EE" w14:textId="77777777" w:rsidR="007B0704" w:rsidRDefault="007B0704">
            <w:r w:rsidRPr="004529CB">
              <w:t xml:space="preserve">LEČÍK, František. </w:t>
            </w:r>
            <w:r w:rsidRPr="00D84996">
              <w:rPr>
                <w:i/>
                <w:iCs/>
              </w:rPr>
              <w:t>Obuvnické modelářství</w:t>
            </w:r>
            <w:r w:rsidRPr="00417360">
              <w:rPr>
                <w:i/>
                <w:iCs/>
              </w:rPr>
              <w:t>. [Díl] 2, Konstrukce svršků obuvi</w:t>
            </w:r>
            <w:r w:rsidRPr="004529CB">
              <w:t>. Zlín: Univerzita Tomáše Bati ve Zlíně, 2010. ISBN 9788073189433.</w:t>
            </w:r>
          </w:p>
          <w:p w14:paraId="6DE86FE6" w14:textId="628C2C43" w:rsidR="00DB6EF3" w:rsidRDefault="00DB6EF3" w:rsidP="00956F05">
            <w:r>
              <w:t xml:space="preserve">PLAMÍNEK, Jiří a </w:t>
            </w:r>
            <w:r w:rsidR="00B04A2D">
              <w:t xml:space="preserve">FRANC, </w:t>
            </w:r>
            <w:r>
              <w:t xml:space="preserve">Daniel. </w:t>
            </w:r>
            <w:r w:rsidRPr="004F4393">
              <w:rPr>
                <w:i/>
              </w:rPr>
              <w:t>Komunikace a prezentace: umění mluvit, slyšet a rozumět</w:t>
            </w:r>
            <w:r>
              <w:t xml:space="preserve">. Praha: Grada, 2023. </w:t>
            </w:r>
            <w:r w:rsidR="00233824">
              <w:br/>
            </w:r>
            <w:r>
              <w:t>ISBN 9788024744841.</w:t>
            </w:r>
          </w:p>
          <w:p w14:paraId="163E92F8" w14:textId="77777777" w:rsidR="007B0704" w:rsidRDefault="007B0704" w:rsidP="00A409BF">
            <w:r w:rsidRPr="005D6593">
              <w:t xml:space="preserve">RAAB, Miroslav. </w:t>
            </w:r>
            <w:r w:rsidRPr="00433DF2">
              <w:rPr>
                <w:i/>
                <w:iCs/>
              </w:rPr>
              <w:t>Materiály a člověk: netradiční úvod do současné materiálové vědy</w:t>
            </w:r>
            <w:r w:rsidRPr="005D6593">
              <w:t>. Vydání: druhé. Ve Zlíně: Univerzita Tomáše Bati, 2020. ISBN 978-80-7454-901-4.</w:t>
            </w:r>
          </w:p>
          <w:p w14:paraId="7998EFF5" w14:textId="77777777" w:rsidR="007B0704" w:rsidRDefault="007B0704">
            <w:pPr>
              <w:rPr>
                <w:b/>
              </w:rPr>
            </w:pPr>
            <w:r w:rsidRPr="003F7F55">
              <w:rPr>
                <w:b/>
              </w:rPr>
              <w:t>Doporučená:</w:t>
            </w:r>
          </w:p>
          <w:p w14:paraId="7B3A8F39" w14:textId="77777777" w:rsidR="007B0704" w:rsidRDefault="007B0704">
            <w:pPr>
              <w:pStyle w:val="Bezmezer"/>
              <w:spacing w:line="252" w:lineRule="auto"/>
              <w:rPr>
                <w:i/>
                <w:iCs/>
              </w:rPr>
            </w:pPr>
            <w:proofErr w:type="spellStart"/>
            <w:r w:rsidRPr="00433DF2">
              <w:rPr>
                <w:i/>
                <w:iCs/>
              </w:rPr>
              <w:t>Fashionary</w:t>
            </w:r>
            <w:proofErr w:type="spellEnd"/>
            <w:r w:rsidRPr="00433DF2">
              <w:rPr>
                <w:i/>
                <w:iCs/>
              </w:rPr>
              <w:t xml:space="preserve"> </w:t>
            </w:r>
            <w:proofErr w:type="spellStart"/>
            <w:r w:rsidRPr="00433DF2">
              <w:rPr>
                <w:i/>
                <w:iCs/>
              </w:rPr>
              <w:t>Shoe</w:t>
            </w:r>
            <w:proofErr w:type="spellEnd"/>
            <w:r w:rsidRPr="00433DF2">
              <w:rPr>
                <w:i/>
                <w:iCs/>
              </w:rPr>
              <w:t xml:space="preserve"> </w:t>
            </w:r>
            <w:r w:rsidRPr="007B5A10">
              <w:rPr>
                <w:i/>
                <w:iCs/>
              </w:rPr>
              <w:t>Design.</w:t>
            </w:r>
            <w:r>
              <w:rPr>
                <w:i/>
                <w:iCs/>
              </w:rPr>
              <w:t xml:space="preserve">  </w:t>
            </w:r>
            <w:proofErr w:type="spellStart"/>
            <w:r>
              <w:t>Fashionary</w:t>
            </w:r>
            <w:proofErr w:type="spellEnd"/>
            <w:r>
              <w:t xml:space="preserve"> International Ltd, 2015. ISBN 9789881354716.</w:t>
            </w:r>
            <w:r>
              <w:rPr>
                <w:i/>
                <w:iCs/>
              </w:rPr>
              <w:t xml:space="preserve">   </w:t>
            </w:r>
          </w:p>
          <w:p w14:paraId="10957C6A" w14:textId="77777777" w:rsidR="007B0704" w:rsidRDefault="007B0704" w:rsidP="00956F05">
            <w:r>
              <w:rPr>
                <w:color w:val="000000"/>
                <w:shd w:val="clear" w:color="auto" w:fill="FFFFFF"/>
                <w:lang w:eastAsia="en-US"/>
              </w:rPr>
              <w:t>Časopisy – Kožařství</w:t>
            </w:r>
            <w:r>
              <w:rPr>
                <w:i/>
                <w:iCs/>
                <w:color w:val="000000"/>
                <w:shd w:val="clear" w:color="auto" w:fill="FFFFFF"/>
                <w:lang w:eastAsia="en-US"/>
              </w:rPr>
              <w:t xml:space="preserve">, Art </w:t>
            </w:r>
            <w:proofErr w:type="spellStart"/>
            <w:r>
              <w:rPr>
                <w:i/>
                <w:iCs/>
                <w:color w:val="000000"/>
                <w:shd w:val="clear" w:color="auto" w:fill="FFFFFF"/>
                <w:lang w:eastAsia="en-US"/>
              </w:rPr>
              <w:t>Sutoria</w:t>
            </w:r>
            <w:proofErr w:type="spellEnd"/>
            <w:r>
              <w:rPr>
                <w:i/>
                <w:iCs/>
                <w:color w:val="000000"/>
                <w:shd w:val="clear" w:color="auto" w:fill="FFFFFF"/>
                <w:lang w:eastAsia="en-US"/>
              </w:rPr>
              <w:t xml:space="preserve">, Móda in </w:t>
            </w:r>
            <w:proofErr w:type="spellStart"/>
            <w:r>
              <w:rPr>
                <w:i/>
                <w:iCs/>
                <w:color w:val="000000"/>
                <w:shd w:val="clear" w:color="auto" w:fill="FFFFFF"/>
                <w:lang w:eastAsia="en-US"/>
              </w:rPr>
              <w:t>Pelle</w:t>
            </w:r>
            <w:proofErr w:type="spellEnd"/>
            <w:r>
              <w:rPr>
                <w:color w:val="000000"/>
                <w:shd w:val="clear" w:color="auto" w:fill="FFFFFF"/>
                <w:lang w:eastAsia="en-US"/>
              </w:rPr>
              <w:t>.</w:t>
            </w:r>
          </w:p>
        </w:tc>
      </w:tr>
      <w:tr w:rsidR="007B0704" w14:paraId="52D1DEFC"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98307E0" w14:textId="77777777" w:rsidR="007B0704" w:rsidRDefault="007B0704" w:rsidP="005133EF">
            <w:pPr>
              <w:jc w:val="center"/>
              <w:rPr>
                <w:b/>
              </w:rPr>
            </w:pPr>
            <w:r>
              <w:rPr>
                <w:b/>
              </w:rPr>
              <w:t>Informace ke kombinované nebo distanční formě</w:t>
            </w:r>
          </w:p>
        </w:tc>
      </w:tr>
      <w:tr w:rsidR="007B0704" w14:paraId="3B69A636" w14:textId="77777777" w:rsidTr="005133EF">
        <w:tc>
          <w:tcPr>
            <w:tcW w:w="4787" w:type="dxa"/>
            <w:gridSpan w:val="2"/>
            <w:tcBorders>
              <w:top w:val="single" w:sz="2" w:space="0" w:color="auto"/>
            </w:tcBorders>
            <w:shd w:val="clear" w:color="auto" w:fill="F7CAAC"/>
          </w:tcPr>
          <w:p w14:paraId="586455BE" w14:textId="77777777" w:rsidR="007B0704" w:rsidRDefault="007B0704" w:rsidP="005133EF">
            <w:pPr>
              <w:jc w:val="both"/>
            </w:pPr>
            <w:r>
              <w:rPr>
                <w:b/>
              </w:rPr>
              <w:t>Rozsah konzultací (soustředění)</w:t>
            </w:r>
          </w:p>
        </w:tc>
        <w:tc>
          <w:tcPr>
            <w:tcW w:w="889" w:type="dxa"/>
            <w:tcBorders>
              <w:top w:val="single" w:sz="2" w:space="0" w:color="auto"/>
            </w:tcBorders>
          </w:tcPr>
          <w:p w14:paraId="1C3A3EF4" w14:textId="77777777" w:rsidR="007B0704" w:rsidRDefault="007B0704" w:rsidP="005133EF">
            <w:pPr>
              <w:jc w:val="both"/>
            </w:pPr>
          </w:p>
        </w:tc>
        <w:tc>
          <w:tcPr>
            <w:tcW w:w="4179" w:type="dxa"/>
            <w:tcBorders>
              <w:top w:val="single" w:sz="2" w:space="0" w:color="auto"/>
            </w:tcBorders>
            <w:shd w:val="clear" w:color="auto" w:fill="F7CAAC"/>
          </w:tcPr>
          <w:p w14:paraId="018DE3D2" w14:textId="77777777" w:rsidR="007B0704" w:rsidRDefault="007B0704" w:rsidP="005133EF">
            <w:pPr>
              <w:jc w:val="both"/>
              <w:rPr>
                <w:b/>
              </w:rPr>
            </w:pPr>
            <w:r>
              <w:rPr>
                <w:b/>
              </w:rPr>
              <w:t xml:space="preserve">hodin </w:t>
            </w:r>
          </w:p>
        </w:tc>
      </w:tr>
      <w:tr w:rsidR="007B0704" w14:paraId="0DD31F34" w14:textId="77777777" w:rsidTr="005133EF">
        <w:tc>
          <w:tcPr>
            <w:tcW w:w="9855" w:type="dxa"/>
            <w:gridSpan w:val="4"/>
            <w:shd w:val="clear" w:color="auto" w:fill="F7CAAC"/>
          </w:tcPr>
          <w:p w14:paraId="5F1A44ED" w14:textId="77777777" w:rsidR="007B0704" w:rsidRDefault="007B0704" w:rsidP="005133EF">
            <w:pPr>
              <w:jc w:val="both"/>
              <w:rPr>
                <w:b/>
              </w:rPr>
            </w:pPr>
            <w:r>
              <w:rPr>
                <w:b/>
              </w:rPr>
              <w:t>Informace o způsobu kontaktu s vyučujícím</w:t>
            </w:r>
          </w:p>
        </w:tc>
      </w:tr>
      <w:tr w:rsidR="007B0704" w14:paraId="558B08F5" w14:textId="77777777" w:rsidTr="005133EF">
        <w:trPr>
          <w:trHeight w:val="1373"/>
        </w:trPr>
        <w:tc>
          <w:tcPr>
            <w:tcW w:w="9855" w:type="dxa"/>
            <w:gridSpan w:val="4"/>
          </w:tcPr>
          <w:p w14:paraId="7760BEF7" w14:textId="77777777" w:rsidR="007B0704" w:rsidRDefault="007B0704" w:rsidP="005133EF">
            <w:pPr>
              <w:jc w:val="both"/>
            </w:pPr>
          </w:p>
        </w:tc>
      </w:tr>
    </w:tbl>
    <w:p w14:paraId="21182BB1" w14:textId="77777777" w:rsidR="007B0704" w:rsidRDefault="007B0704">
      <w:pPr>
        <w:spacing w:after="160" w:line="259" w:lineRule="auto"/>
      </w:pPr>
    </w:p>
    <w:p w14:paraId="35A4446E" w14:textId="77777777" w:rsidR="007B0704" w:rsidRDefault="007B070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7B0704" w14:paraId="6C62F463" w14:textId="77777777" w:rsidTr="005133EF">
        <w:tc>
          <w:tcPr>
            <w:tcW w:w="9855" w:type="dxa"/>
            <w:gridSpan w:val="8"/>
            <w:tcBorders>
              <w:bottom w:val="double" w:sz="4" w:space="0" w:color="auto"/>
            </w:tcBorders>
            <w:shd w:val="clear" w:color="auto" w:fill="BDD6EE"/>
          </w:tcPr>
          <w:p w14:paraId="79E1F438" w14:textId="77777777" w:rsidR="007B0704" w:rsidRDefault="007B0704" w:rsidP="005133EF">
            <w:pPr>
              <w:jc w:val="both"/>
              <w:rPr>
                <w:b/>
                <w:sz w:val="28"/>
              </w:rPr>
            </w:pPr>
            <w:r>
              <w:lastRenderedPageBreak/>
              <w:br w:type="page"/>
            </w:r>
            <w:r>
              <w:rPr>
                <w:b/>
                <w:sz w:val="28"/>
              </w:rPr>
              <w:t>B-III – Charakteristika studijního předmětu</w:t>
            </w:r>
          </w:p>
        </w:tc>
      </w:tr>
      <w:tr w:rsidR="007B0704" w14:paraId="538D3371" w14:textId="77777777" w:rsidTr="005133EF">
        <w:tc>
          <w:tcPr>
            <w:tcW w:w="3086" w:type="dxa"/>
            <w:tcBorders>
              <w:top w:val="double" w:sz="4" w:space="0" w:color="auto"/>
            </w:tcBorders>
            <w:shd w:val="clear" w:color="auto" w:fill="F7CAAC"/>
          </w:tcPr>
          <w:p w14:paraId="2B467779" w14:textId="77777777" w:rsidR="007B0704" w:rsidRDefault="007B0704" w:rsidP="00E6681C">
            <w:pPr>
              <w:rPr>
                <w:b/>
              </w:rPr>
            </w:pPr>
            <w:r>
              <w:rPr>
                <w:b/>
              </w:rPr>
              <w:t>Název studijního předmětu</w:t>
            </w:r>
          </w:p>
        </w:tc>
        <w:tc>
          <w:tcPr>
            <w:tcW w:w="6769" w:type="dxa"/>
            <w:gridSpan w:val="7"/>
            <w:tcBorders>
              <w:top w:val="double" w:sz="4" w:space="0" w:color="auto"/>
            </w:tcBorders>
          </w:tcPr>
          <w:p w14:paraId="49621A06" w14:textId="1458E2D3" w:rsidR="007B0704" w:rsidRDefault="007B0704" w:rsidP="00E6681C">
            <w:r>
              <w:t>Konstrukce obuvi / Modelářství</w:t>
            </w:r>
            <w:r w:rsidR="00FC0E92">
              <w:t xml:space="preserve"> +</w:t>
            </w:r>
            <w:r>
              <w:t xml:space="preserve"> CAD</w:t>
            </w:r>
            <w:r w:rsidR="00FC0E92">
              <w:t xml:space="preserve"> a</w:t>
            </w:r>
            <w:r>
              <w:t xml:space="preserve"> digitalizace </w:t>
            </w:r>
            <w:r w:rsidR="00573AC4">
              <w:t>3</w:t>
            </w:r>
          </w:p>
        </w:tc>
      </w:tr>
      <w:tr w:rsidR="007B0704" w14:paraId="0BCBE702" w14:textId="77777777" w:rsidTr="005133EF">
        <w:tc>
          <w:tcPr>
            <w:tcW w:w="3086" w:type="dxa"/>
            <w:shd w:val="clear" w:color="auto" w:fill="F7CAAC"/>
          </w:tcPr>
          <w:p w14:paraId="6AFB5907" w14:textId="77777777" w:rsidR="007B0704" w:rsidRDefault="007B0704" w:rsidP="00E6681C">
            <w:pPr>
              <w:rPr>
                <w:b/>
              </w:rPr>
            </w:pPr>
            <w:r>
              <w:rPr>
                <w:b/>
              </w:rPr>
              <w:t>Typ předmětu</w:t>
            </w:r>
          </w:p>
        </w:tc>
        <w:tc>
          <w:tcPr>
            <w:tcW w:w="3406" w:type="dxa"/>
            <w:gridSpan w:val="4"/>
          </w:tcPr>
          <w:p w14:paraId="47935FB9" w14:textId="77777777" w:rsidR="007B0704" w:rsidRDefault="007B0704" w:rsidP="00E6681C">
            <w:r>
              <w:t>povinný</w:t>
            </w:r>
          </w:p>
        </w:tc>
        <w:tc>
          <w:tcPr>
            <w:tcW w:w="2695" w:type="dxa"/>
            <w:gridSpan w:val="2"/>
            <w:shd w:val="clear" w:color="auto" w:fill="F7CAAC"/>
          </w:tcPr>
          <w:p w14:paraId="7BCC118C" w14:textId="77777777" w:rsidR="007B0704" w:rsidRDefault="007B0704" w:rsidP="00E6681C">
            <w:r>
              <w:rPr>
                <w:b/>
              </w:rPr>
              <w:t>doporučený ročník / semestr</w:t>
            </w:r>
          </w:p>
        </w:tc>
        <w:tc>
          <w:tcPr>
            <w:tcW w:w="668" w:type="dxa"/>
          </w:tcPr>
          <w:p w14:paraId="5ECA23CA" w14:textId="6E8AE5E3" w:rsidR="007B0704" w:rsidRDefault="0088283B" w:rsidP="00E6681C">
            <w:r>
              <w:t>2</w:t>
            </w:r>
            <w:r w:rsidR="007B0704">
              <w:t>/ZS</w:t>
            </w:r>
          </w:p>
        </w:tc>
      </w:tr>
      <w:tr w:rsidR="007B0704" w14:paraId="12420FC0" w14:textId="77777777" w:rsidTr="005133EF">
        <w:tc>
          <w:tcPr>
            <w:tcW w:w="3086" w:type="dxa"/>
            <w:shd w:val="clear" w:color="auto" w:fill="F7CAAC"/>
          </w:tcPr>
          <w:p w14:paraId="2869FD69" w14:textId="77777777" w:rsidR="007B0704" w:rsidRDefault="007B0704" w:rsidP="00E6681C">
            <w:pPr>
              <w:rPr>
                <w:b/>
              </w:rPr>
            </w:pPr>
            <w:r>
              <w:rPr>
                <w:b/>
              </w:rPr>
              <w:t>Rozsah studijního předmětu</w:t>
            </w:r>
          </w:p>
        </w:tc>
        <w:tc>
          <w:tcPr>
            <w:tcW w:w="1701" w:type="dxa"/>
            <w:gridSpan w:val="2"/>
          </w:tcPr>
          <w:p w14:paraId="052B7C24" w14:textId="77777777" w:rsidR="007B0704" w:rsidRDefault="007B0704" w:rsidP="00E6681C">
            <w:r>
              <w:t>26c</w:t>
            </w:r>
          </w:p>
        </w:tc>
        <w:tc>
          <w:tcPr>
            <w:tcW w:w="889" w:type="dxa"/>
            <w:shd w:val="clear" w:color="auto" w:fill="F7CAAC"/>
          </w:tcPr>
          <w:p w14:paraId="70462021" w14:textId="77777777" w:rsidR="007B0704" w:rsidRDefault="007B0704" w:rsidP="00E6681C">
            <w:pPr>
              <w:rPr>
                <w:b/>
              </w:rPr>
            </w:pPr>
            <w:r>
              <w:rPr>
                <w:b/>
              </w:rPr>
              <w:t xml:space="preserve">hod. </w:t>
            </w:r>
          </w:p>
        </w:tc>
        <w:tc>
          <w:tcPr>
            <w:tcW w:w="816" w:type="dxa"/>
          </w:tcPr>
          <w:p w14:paraId="4D4B94E3" w14:textId="77777777" w:rsidR="007B0704" w:rsidRDefault="007B0704" w:rsidP="00E6681C">
            <w:r>
              <w:t>26</w:t>
            </w:r>
          </w:p>
        </w:tc>
        <w:tc>
          <w:tcPr>
            <w:tcW w:w="2156" w:type="dxa"/>
            <w:shd w:val="clear" w:color="auto" w:fill="F7CAAC"/>
          </w:tcPr>
          <w:p w14:paraId="679BAEE4" w14:textId="77777777" w:rsidR="007B0704" w:rsidRDefault="007B0704" w:rsidP="00E6681C">
            <w:pPr>
              <w:rPr>
                <w:b/>
              </w:rPr>
            </w:pPr>
            <w:r>
              <w:rPr>
                <w:b/>
              </w:rPr>
              <w:t>kreditů</w:t>
            </w:r>
          </w:p>
        </w:tc>
        <w:tc>
          <w:tcPr>
            <w:tcW w:w="1207" w:type="dxa"/>
            <w:gridSpan w:val="2"/>
          </w:tcPr>
          <w:p w14:paraId="5A914648" w14:textId="77777777" w:rsidR="007B0704" w:rsidRDefault="007B0704" w:rsidP="00E6681C">
            <w:r>
              <w:t>2</w:t>
            </w:r>
          </w:p>
        </w:tc>
      </w:tr>
      <w:tr w:rsidR="007B0704" w14:paraId="35C26780" w14:textId="77777777" w:rsidTr="005133EF">
        <w:tc>
          <w:tcPr>
            <w:tcW w:w="3086" w:type="dxa"/>
            <w:shd w:val="clear" w:color="auto" w:fill="F7CAAC"/>
          </w:tcPr>
          <w:p w14:paraId="0B62F931" w14:textId="77777777" w:rsidR="007B0704" w:rsidRDefault="007B0704" w:rsidP="00E6681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EFE885E" w14:textId="77777777" w:rsidR="007B0704" w:rsidRDefault="007B0704" w:rsidP="00E6681C"/>
        </w:tc>
      </w:tr>
      <w:tr w:rsidR="007B0704" w14:paraId="5A59D261" w14:textId="77777777" w:rsidTr="005133EF">
        <w:tc>
          <w:tcPr>
            <w:tcW w:w="3086" w:type="dxa"/>
            <w:shd w:val="clear" w:color="auto" w:fill="F7CAAC"/>
          </w:tcPr>
          <w:p w14:paraId="7E095BF5" w14:textId="77777777" w:rsidR="007B0704" w:rsidRPr="005A0406" w:rsidRDefault="007B0704" w:rsidP="00E6681C">
            <w:pPr>
              <w:rPr>
                <w:b/>
              </w:rPr>
            </w:pPr>
            <w:r w:rsidRPr="005A0406">
              <w:rPr>
                <w:b/>
              </w:rPr>
              <w:t>Způsob ověření výsledků učení</w:t>
            </w:r>
          </w:p>
        </w:tc>
        <w:tc>
          <w:tcPr>
            <w:tcW w:w="3406" w:type="dxa"/>
            <w:gridSpan w:val="4"/>
          </w:tcPr>
          <w:p w14:paraId="4819CAA0" w14:textId="77777777" w:rsidR="007B0704" w:rsidRDefault="007B0704" w:rsidP="00E6681C">
            <w:r>
              <w:t>klasifikovaný zápočet</w:t>
            </w:r>
          </w:p>
        </w:tc>
        <w:tc>
          <w:tcPr>
            <w:tcW w:w="2156" w:type="dxa"/>
            <w:shd w:val="clear" w:color="auto" w:fill="F7CAAC"/>
          </w:tcPr>
          <w:p w14:paraId="207F4973" w14:textId="77777777" w:rsidR="007B0704" w:rsidRDefault="007B0704" w:rsidP="00E6681C">
            <w:pPr>
              <w:rPr>
                <w:b/>
              </w:rPr>
            </w:pPr>
            <w:r>
              <w:rPr>
                <w:b/>
              </w:rPr>
              <w:t>Forma výuky</w:t>
            </w:r>
          </w:p>
        </w:tc>
        <w:tc>
          <w:tcPr>
            <w:tcW w:w="1207" w:type="dxa"/>
            <w:gridSpan w:val="2"/>
          </w:tcPr>
          <w:p w14:paraId="4E3174C7" w14:textId="77777777" w:rsidR="007B0704" w:rsidRDefault="007B0704" w:rsidP="00E6681C">
            <w:r>
              <w:t>cvičení</w:t>
            </w:r>
          </w:p>
        </w:tc>
      </w:tr>
      <w:tr w:rsidR="007B0704" w14:paraId="127E25AE" w14:textId="77777777" w:rsidTr="005133EF">
        <w:tc>
          <w:tcPr>
            <w:tcW w:w="3086" w:type="dxa"/>
            <w:shd w:val="clear" w:color="auto" w:fill="F7CAAC"/>
          </w:tcPr>
          <w:p w14:paraId="42E8B625" w14:textId="77777777" w:rsidR="007B0704" w:rsidRPr="005A0406" w:rsidRDefault="007B0704" w:rsidP="00E6681C">
            <w:pPr>
              <w:rPr>
                <w:b/>
              </w:rPr>
            </w:pPr>
            <w:r w:rsidRPr="005A0406">
              <w:rPr>
                <w:b/>
              </w:rPr>
              <w:t>Forma způsobu ověření výsledků učení a další požadavky na studenta</w:t>
            </w:r>
          </w:p>
        </w:tc>
        <w:tc>
          <w:tcPr>
            <w:tcW w:w="6769" w:type="dxa"/>
            <w:gridSpan w:val="7"/>
            <w:tcBorders>
              <w:bottom w:val="nil"/>
            </w:tcBorders>
          </w:tcPr>
          <w:p w14:paraId="74A07A49" w14:textId="77777777" w:rsidR="007B0704" w:rsidRDefault="007B0704" w:rsidP="00E6681C">
            <w:r>
              <w:t>80% účast na cvičení</w:t>
            </w:r>
          </w:p>
          <w:p w14:paraId="4B804259" w14:textId="77777777" w:rsidR="007B0704" w:rsidRDefault="007B0704" w:rsidP="00E6681C">
            <w:r>
              <w:t>pravidelné konzultace v průběhu semestru, student také musí vyhotovit zadaný úkol</w:t>
            </w:r>
          </w:p>
        </w:tc>
      </w:tr>
      <w:tr w:rsidR="007B0704" w14:paraId="7A5953FA" w14:textId="77777777" w:rsidTr="00E6681C">
        <w:trPr>
          <w:trHeight w:val="62"/>
        </w:trPr>
        <w:tc>
          <w:tcPr>
            <w:tcW w:w="9855" w:type="dxa"/>
            <w:gridSpan w:val="8"/>
            <w:tcBorders>
              <w:top w:val="nil"/>
            </w:tcBorders>
          </w:tcPr>
          <w:p w14:paraId="0C78336B" w14:textId="77777777" w:rsidR="007B0704" w:rsidRDefault="007B0704" w:rsidP="00E6681C"/>
        </w:tc>
      </w:tr>
      <w:tr w:rsidR="007B0704" w14:paraId="0111A15B" w14:textId="77777777" w:rsidTr="005133EF">
        <w:trPr>
          <w:trHeight w:val="197"/>
        </w:trPr>
        <w:tc>
          <w:tcPr>
            <w:tcW w:w="3086" w:type="dxa"/>
            <w:tcBorders>
              <w:top w:val="nil"/>
            </w:tcBorders>
            <w:shd w:val="clear" w:color="auto" w:fill="F7CAAC"/>
          </w:tcPr>
          <w:p w14:paraId="4FF7A24B" w14:textId="77777777" w:rsidR="007B0704" w:rsidRDefault="007B0704" w:rsidP="00E6681C">
            <w:pPr>
              <w:rPr>
                <w:b/>
              </w:rPr>
            </w:pPr>
            <w:r>
              <w:rPr>
                <w:b/>
              </w:rPr>
              <w:t>Garant předmětu</w:t>
            </w:r>
          </w:p>
        </w:tc>
        <w:tc>
          <w:tcPr>
            <w:tcW w:w="6769" w:type="dxa"/>
            <w:gridSpan w:val="7"/>
            <w:tcBorders>
              <w:top w:val="nil"/>
            </w:tcBorders>
          </w:tcPr>
          <w:p w14:paraId="6A19F67A" w14:textId="77777777" w:rsidR="007B0704" w:rsidRDefault="007B0704" w:rsidP="00E6681C">
            <w:r>
              <w:t xml:space="preserve">MgA. Jana </w:t>
            </w:r>
            <w:proofErr w:type="spellStart"/>
            <w:r>
              <w:t>Kotikov</w:t>
            </w:r>
            <w:proofErr w:type="spellEnd"/>
            <w:r>
              <w:t xml:space="preserve"> </w:t>
            </w:r>
          </w:p>
        </w:tc>
      </w:tr>
      <w:tr w:rsidR="007B0704" w14:paraId="4A7E99BA" w14:textId="77777777" w:rsidTr="005133EF">
        <w:trPr>
          <w:trHeight w:val="243"/>
        </w:trPr>
        <w:tc>
          <w:tcPr>
            <w:tcW w:w="3086" w:type="dxa"/>
            <w:tcBorders>
              <w:top w:val="nil"/>
            </w:tcBorders>
            <w:shd w:val="clear" w:color="auto" w:fill="F7CAAC"/>
          </w:tcPr>
          <w:p w14:paraId="1C67DD47" w14:textId="77777777" w:rsidR="007B0704" w:rsidRDefault="007B0704" w:rsidP="00E6681C">
            <w:pPr>
              <w:rPr>
                <w:b/>
              </w:rPr>
            </w:pPr>
            <w:r>
              <w:rPr>
                <w:b/>
              </w:rPr>
              <w:t>Zapojení garanta do výuky předmětu</w:t>
            </w:r>
          </w:p>
        </w:tc>
        <w:tc>
          <w:tcPr>
            <w:tcW w:w="6769" w:type="dxa"/>
            <w:gridSpan w:val="7"/>
            <w:tcBorders>
              <w:top w:val="nil"/>
            </w:tcBorders>
          </w:tcPr>
          <w:p w14:paraId="57A0AFA1" w14:textId="77777777" w:rsidR="007B0704" w:rsidRDefault="007B0704" w:rsidP="00E6681C">
            <w:r>
              <w:t>100 %</w:t>
            </w:r>
          </w:p>
        </w:tc>
      </w:tr>
      <w:tr w:rsidR="007B0704" w14:paraId="2E44ACD2" w14:textId="77777777" w:rsidTr="005133EF">
        <w:tc>
          <w:tcPr>
            <w:tcW w:w="3086" w:type="dxa"/>
            <w:shd w:val="clear" w:color="auto" w:fill="F7CAAC"/>
          </w:tcPr>
          <w:p w14:paraId="75DC5BD2" w14:textId="77777777" w:rsidR="007B0704" w:rsidRDefault="007B0704" w:rsidP="00E6681C">
            <w:pPr>
              <w:rPr>
                <w:b/>
              </w:rPr>
            </w:pPr>
            <w:r>
              <w:rPr>
                <w:b/>
              </w:rPr>
              <w:t>Vyučující</w:t>
            </w:r>
          </w:p>
        </w:tc>
        <w:tc>
          <w:tcPr>
            <w:tcW w:w="6769" w:type="dxa"/>
            <w:gridSpan w:val="7"/>
            <w:tcBorders>
              <w:bottom w:val="nil"/>
            </w:tcBorders>
          </w:tcPr>
          <w:p w14:paraId="21BB6CAB" w14:textId="434AE775" w:rsidR="007B0704" w:rsidRDefault="007B0704" w:rsidP="00E6681C">
            <w:r>
              <w:t xml:space="preserve">MgA. Jana </w:t>
            </w:r>
            <w:proofErr w:type="spellStart"/>
            <w:r>
              <w:t>Kotikov</w:t>
            </w:r>
            <w:proofErr w:type="spellEnd"/>
            <w:r>
              <w:t xml:space="preserve"> </w:t>
            </w:r>
          </w:p>
        </w:tc>
      </w:tr>
      <w:tr w:rsidR="007B0704" w14:paraId="6719925C" w14:textId="77777777" w:rsidTr="00E6681C">
        <w:trPr>
          <w:trHeight w:val="53"/>
        </w:trPr>
        <w:tc>
          <w:tcPr>
            <w:tcW w:w="9855" w:type="dxa"/>
            <w:gridSpan w:val="8"/>
            <w:tcBorders>
              <w:top w:val="nil"/>
            </w:tcBorders>
          </w:tcPr>
          <w:p w14:paraId="1BA6BFD2" w14:textId="77777777" w:rsidR="007B0704" w:rsidRDefault="007B0704" w:rsidP="00E6681C"/>
        </w:tc>
      </w:tr>
      <w:tr w:rsidR="007B0704" w14:paraId="4B112F29" w14:textId="77777777" w:rsidTr="005133EF">
        <w:tc>
          <w:tcPr>
            <w:tcW w:w="3086" w:type="dxa"/>
            <w:shd w:val="clear" w:color="auto" w:fill="F7CAAC"/>
          </w:tcPr>
          <w:p w14:paraId="5B10C0AA" w14:textId="77777777" w:rsidR="007B0704" w:rsidRPr="001452AD" w:rsidRDefault="007B0704" w:rsidP="005133EF">
            <w:pPr>
              <w:jc w:val="both"/>
              <w:rPr>
                <w:b/>
                <w:highlight w:val="yellow"/>
              </w:rPr>
            </w:pPr>
            <w:r w:rsidRPr="009B48E7">
              <w:rPr>
                <w:b/>
              </w:rPr>
              <w:t>Hlavní témata a výsledky učení</w:t>
            </w:r>
          </w:p>
        </w:tc>
        <w:tc>
          <w:tcPr>
            <w:tcW w:w="6769" w:type="dxa"/>
            <w:gridSpan w:val="7"/>
            <w:tcBorders>
              <w:bottom w:val="nil"/>
            </w:tcBorders>
          </w:tcPr>
          <w:p w14:paraId="2CBC3385" w14:textId="77777777" w:rsidR="007B0704" w:rsidRPr="001452AD" w:rsidRDefault="007B0704" w:rsidP="005133EF">
            <w:pPr>
              <w:jc w:val="both"/>
              <w:rPr>
                <w:highlight w:val="yellow"/>
              </w:rPr>
            </w:pPr>
          </w:p>
        </w:tc>
      </w:tr>
      <w:tr w:rsidR="007B0704" w14:paraId="2177FE5B" w14:textId="77777777" w:rsidTr="00A038FE">
        <w:trPr>
          <w:trHeight w:val="2197"/>
        </w:trPr>
        <w:tc>
          <w:tcPr>
            <w:tcW w:w="9855" w:type="dxa"/>
            <w:gridSpan w:val="8"/>
            <w:tcBorders>
              <w:top w:val="nil"/>
              <w:bottom w:val="single" w:sz="4" w:space="0" w:color="auto"/>
            </w:tcBorders>
            <w:shd w:val="clear" w:color="auto" w:fill="auto"/>
          </w:tcPr>
          <w:p w14:paraId="6D4B1A6C" w14:textId="77777777" w:rsidR="007B0704" w:rsidRPr="00A038FE" w:rsidRDefault="007B0704" w:rsidP="005133EF">
            <w:pPr>
              <w:jc w:val="both"/>
              <w:rPr>
                <w:b/>
                <w:bCs/>
              </w:rPr>
            </w:pPr>
            <w:r w:rsidRPr="00A038FE">
              <w:rPr>
                <w:b/>
                <w:bCs/>
              </w:rPr>
              <w:t>Témata:</w:t>
            </w:r>
          </w:p>
          <w:p w14:paraId="5549DF32" w14:textId="77777777" w:rsidR="00EA0E0E" w:rsidRPr="00A038FE" w:rsidRDefault="00EA0E0E" w:rsidP="004C352E">
            <w:pPr>
              <w:pStyle w:val="Odstavecseseznamem"/>
              <w:numPr>
                <w:ilvl w:val="0"/>
                <w:numId w:val="113"/>
              </w:numPr>
              <w:jc w:val="both"/>
            </w:pPr>
            <w:r w:rsidRPr="00A038FE">
              <w:t>Úvod, organizace, plán výuky.</w:t>
            </w:r>
          </w:p>
          <w:p w14:paraId="0E046127" w14:textId="77777777" w:rsidR="00EA0E0E" w:rsidRPr="00A038FE" w:rsidRDefault="00EA0E0E" w:rsidP="004C352E">
            <w:pPr>
              <w:pStyle w:val="Odstavecseseznamem"/>
              <w:numPr>
                <w:ilvl w:val="0"/>
                <w:numId w:val="113"/>
              </w:numPr>
              <w:jc w:val="both"/>
            </w:pPr>
            <w:r w:rsidRPr="00A038FE">
              <w:t xml:space="preserve">Výběr kopyt, zpracování základního schématu dámské a pánské derbové obuvi, dětské obuvi na </w:t>
            </w:r>
            <w:proofErr w:type="spellStart"/>
            <w:r w:rsidRPr="00A038FE">
              <w:t>velcro</w:t>
            </w:r>
            <w:proofErr w:type="spellEnd"/>
            <w:r w:rsidRPr="00A038FE">
              <w:t xml:space="preserve"> dle návrhu, konstrukce střihů ručně i v konstrukčním programu CAD.</w:t>
            </w:r>
          </w:p>
          <w:p w14:paraId="590FBC6E" w14:textId="77777777" w:rsidR="00EA0E0E" w:rsidRPr="00A038FE" w:rsidRDefault="00EA0E0E" w:rsidP="004C352E">
            <w:pPr>
              <w:pStyle w:val="Odstavecseseznamem"/>
              <w:numPr>
                <w:ilvl w:val="0"/>
                <w:numId w:val="113"/>
              </w:numPr>
              <w:jc w:val="both"/>
            </w:pPr>
            <w:r w:rsidRPr="00A038FE">
              <w:t xml:space="preserve">Práce na schématu dámské a pánské derbové obuvi, dětské obuvi na </w:t>
            </w:r>
            <w:proofErr w:type="spellStart"/>
            <w:r w:rsidRPr="00A038FE">
              <w:t>velcro</w:t>
            </w:r>
            <w:proofErr w:type="spellEnd"/>
            <w:r w:rsidRPr="00A038FE">
              <w:t xml:space="preserve"> dle návrhu pro konstrukci střihu ručně i v konstrukčním programu CAD.</w:t>
            </w:r>
          </w:p>
          <w:p w14:paraId="4BBCA8B1" w14:textId="77777777" w:rsidR="00EA0E0E" w:rsidRPr="00A038FE" w:rsidRDefault="00EA0E0E" w:rsidP="004C352E">
            <w:pPr>
              <w:pStyle w:val="Odstavecseseznamem"/>
              <w:numPr>
                <w:ilvl w:val="0"/>
                <w:numId w:val="113"/>
              </w:numPr>
              <w:jc w:val="both"/>
            </w:pPr>
            <w:r w:rsidRPr="00A038FE">
              <w:t xml:space="preserve">Zpracování krájecích a značících šablon dámské a pánské derbové obuvi, dětské obuvi na </w:t>
            </w:r>
            <w:proofErr w:type="spellStart"/>
            <w:r w:rsidRPr="00A038FE">
              <w:t>velcro</w:t>
            </w:r>
            <w:proofErr w:type="spellEnd"/>
            <w:r w:rsidRPr="00A038FE">
              <w:t xml:space="preserve"> ve středové velikosti.</w:t>
            </w:r>
          </w:p>
          <w:p w14:paraId="1FA07B40" w14:textId="77777777" w:rsidR="00EA0E0E" w:rsidRPr="00A038FE" w:rsidRDefault="00EA0E0E" w:rsidP="004C352E">
            <w:pPr>
              <w:pStyle w:val="Odstavecseseznamem"/>
              <w:numPr>
                <w:ilvl w:val="0"/>
                <w:numId w:val="113"/>
              </w:numPr>
              <w:jc w:val="both"/>
            </w:pPr>
            <w:r w:rsidRPr="00A038FE">
              <w:t xml:space="preserve">Pokračující práce při realizaci krájecích a značících šablon dámské a pánské derbové obuvi, dětské obuvi na </w:t>
            </w:r>
            <w:proofErr w:type="spellStart"/>
            <w:r w:rsidRPr="00A038FE">
              <w:t>velcro</w:t>
            </w:r>
            <w:proofErr w:type="spellEnd"/>
            <w:r w:rsidRPr="00A038FE">
              <w:t>.</w:t>
            </w:r>
          </w:p>
          <w:p w14:paraId="6AA4FDC5" w14:textId="77777777" w:rsidR="00EA0E0E" w:rsidRPr="00A038FE" w:rsidRDefault="00EA0E0E" w:rsidP="004C352E">
            <w:pPr>
              <w:pStyle w:val="Odstavecseseznamem"/>
              <w:numPr>
                <w:ilvl w:val="0"/>
                <w:numId w:val="113"/>
              </w:numPr>
              <w:jc w:val="both"/>
            </w:pPr>
            <w:r w:rsidRPr="00A038FE">
              <w:t xml:space="preserve">Práce v CAD programu – skenování a digitalizace základního schématu dámské a pánské derbové obuvi, dětské obuvi na </w:t>
            </w:r>
            <w:proofErr w:type="spellStart"/>
            <w:r w:rsidRPr="00A038FE">
              <w:t>vecro</w:t>
            </w:r>
            <w:proofErr w:type="spellEnd"/>
            <w:r w:rsidRPr="00A038FE">
              <w:t>.</w:t>
            </w:r>
          </w:p>
          <w:p w14:paraId="56A85F42" w14:textId="77777777" w:rsidR="00EA0E0E" w:rsidRPr="00A038FE" w:rsidRDefault="00EA0E0E" w:rsidP="004C352E">
            <w:pPr>
              <w:pStyle w:val="Odstavecseseznamem"/>
              <w:numPr>
                <w:ilvl w:val="0"/>
                <w:numId w:val="113"/>
              </w:numPr>
              <w:jc w:val="both"/>
            </w:pPr>
            <w:r w:rsidRPr="00A038FE">
              <w:t xml:space="preserve">Úprava linií </w:t>
            </w:r>
            <w:proofErr w:type="spellStart"/>
            <w:r w:rsidRPr="00A038FE">
              <w:t>nadigitalizovaného</w:t>
            </w:r>
            <w:proofErr w:type="spellEnd"/>
            <w:r w:rsidRPr="00A038FE">
              <w:t xml:space="preserve"> schématu dámské a pánské derbové obuvi, dětské obuvi na </w:t>
            </w:r>
            <w:proofErr w:type="spellStart"/>
            <w:r w:rsidRPr="00A038FE">
              <w:t>velcro</w:t>
            </w:r>
            <w:proofErr w:type="spellEnd"/>
            <w:r w:rsidRPr="00A038FE">
              <w:t>, začátek tvorby jednotlivých šablon včetně správného konstrukčního pojmenování.</w:t>
            </w:r>
          </w:p>
          <w:p w14:paraId="145B4803" w14:textId="77777777" w:rsidR="00EA0E0E" w:rsidRPr="00A038FE" w:rsidRDefault="00EA0E0E" w:rsidP="004C352E">
            <w:pPr>
              <w:pStyle w:val="Odstavecseseznamem"/>
              <w:numPr>
                <w:ilvl w:val="0"/>
                <w:numId w:val="113"/>
              </w:numPr>
              <w:jc w:val="both"/>
            </w:pPr>
            <w:r w:rsidRPr="00A038FE">
              <w:t xml:space="preserve">Tvorba jednotlivých dílců dámské a pánské derbové obuvi, dětské obuvi na </w:t>
            </w:r>
            <w:proofErr w:type="spellStart"/>
            <w:r w:rsidRPr="00A038FE">
              <w:t>velcro</w:t>
            </w:r>
            <w:proofErr w:type="spellEnd"/>
            <w:r w:rsidRPr="00A038FE">
              <w:t xml:space="preserve"> v programu CAD – vrchové dílce, podšívky, mezipodšívky, ztužení, bandáže, matrice, značící šablony, pomocné dílce, spodkové dílce.</w:t>
            </w:r>
          </w:p>
          <w:p w14:paraId="0CE65730" w14:textId="77777777" w:rsidR="00EA0E0E" w:rsidRPr="00A038FE" w:rsidRDefault="00EA0E0E" w:rsidP="004C352E">
            <w:pPr>
              <w:pStyle w:val="Odstavecseseznamem"/>
              <w:numPr>
                <w:ilvl w:val="0"/>
                <w:numId w:val="113"/>
              </w:numPr>
              <w:jc w:val="both"/>
            </w:pPr>
            <w:r w:rsidRPr="00A038FE">
              <w:t xml:space="preserve">Tvorba jednotlivých dílců dámské a pánské derbové obuvi, dětské obuvi na </w:t>
            </w:r>
            <w:proofErr w:type="spellStart"/>
            <w:r w:rsidRPr="00A038FE">
              <w:t>velcro</w:t>
            </w:r>
            <w:proofErr w:type="spellEnd"/>
            <w:r w:rsidRPr="00A038FE">
              <w:t xml:space="preserve"> v programu CAD – vrchové dílce, podšívky, mezipodšívky, ztužení, bandáže, matrice, značící šablony, pomocné dílce, spodkové dílce.</w:t>
            </w:r>
          </w:p>
          <w:p w14:paraId="7BAB7379" w14:textId="77777777" w:rsidR="00EA0E0E" w:rsidRPr="00A038FE" w:rsidRDefault="00EA0E0E" w:rsidP="004C352E">
            <w:pPr>
              <w:pStyle w:val="Odstavecseseznamem"/>
              <w:numPr>
                <w:ilvl w:val="0"/>
                <w:numId w:val="113"/>
              </w:numPr>
              <w:jc w:val="both"/>
            </w:pPr>
            <w:r w:rsidRPr="00A038FE">
              <w:t xml:space="preserve">Tvorba jednotlivých dílců dámské a pánské derbové obuvi, dětské obuvi na </w:t>
            </w:r>
            <w:proofErr w:type="spellStart"/>
            <w:r w:rsidRPr="00A038FE">
              <w:t>velcro</w:t>
            </w:r>
            <w:proofErr w:type="spellEnd"/>
            <w:r w:rsidRPr="00A038FE">
              <w:t xml:space="preserve"> v programu CAD – vrchové dílce, podšívky, mezipodšívky, ztužení, bandáže, matrice, značící šablony, pomocné dílce, spodkové dílce.</w:t>
            </w:r>
          </w:p>
          <w:p w14:paraId="7B79DB25" w14:textId="77777777" w:rsidR="00EA0E0E" w:rsidRPr="00A038FE" w:rsidRDefault="00EA0E0E" w:rsidP="004C352E">
            <w:pPr>
              <w:pStyle w:val="Odstavecseseznamem"/>
              <w:numPr>
                <w:ilvl w:val="0"/>
                <w:numId w:val="113"/>
              </w:numPr>
              <w:jc w:val="both"/>
            </w:pPr>
            <w:r w:rsidRPr="00A038FE">
              <w:t>Dokončení šablon v programu CAD včetně stupňování – vyřezání jednotlivých šablon z modelářského papíru pomocí řezacího plotru / vyřezání jednotlivých šablon z usně na řezači ATOM</w:t>
            </w:r>
          </w:p>
          <w:p w14:paraId="0CD913C1" w14:textId="77777777" w:rsidR="00EA0E0E" w:rsidRPr="00A038FE" w:rsidRDefault="00EA0E0E" w:rsidP="004C352E">
            <w:pPr>
              <w:pStyle w:val="Odstavecseseznamem"/>
              <w:numPr>
                <w:ilvl w:val="0"/>
                <w:numId w:val="113"/>
              </w:numPr>
              <w:jc w:val="both"/>
            </w:pPr>
            <w:r w:rsidRPr="00A038FE">
              <w:t>Dokončení šablon v programu CAD včetně stupňování – vyřezání jednotlivých šablon z modelářského papíru pomocí řezacího plotru / vyřezání jednotlivých šablon z usně na řezači ATOM</w:t>
            </w:r>
          </w:p>
          <w:p w14:paraId="7ED78995" w14:textId="77777777" w:rsidR="00EA0E0E" w:rsidRPr="00A038FE" w:rsidRDefault="00EA0E0E" w:rsidP="004C352E">
            <w:pPr>
              <w:pStyle w:val="Odstavecseseznamem"/>
              <w:numPr>
                <w:ilvl w:val="0"/>
                <w:numId w:val="113"/>
              </w:numPr>
              <w:spacing w:after="120"/>
              <w:jc w:val="both"/>
            </w:pPr>
            <w:r w:rsidRPr="00A038FE">
              <w:t>Prezentace jednotlivých úkolů, exkurze do firem</w:t>
            </w:r>
          </w:p>
          <w:p w14:paraId="710940F3" w14:textId="77777777" w:rsidR="007B0704" w:rsidRPr="00A038FE" w:rsidRDefault="007B0704" w:rsidP="005133EF">
            <w:pPr>
              <w:jc w:val="both"/>
              <w:rPr>
                <w:b/>
              </w:rPr>
            </w:pPr>
            <w:r w:rsidRPr="00A038FE">
              <w:rPr>
                <w:b/>
              </w:rPr>
              <w:t>Výsledky učení:</w:t>
            </w:r>
          </w:p>
          <w:p w14:paraId="0B0D8B9D" w14:textId="77777777" w:rsidR="007B0704" w:rsidRPr="00A038FE" w:rsidRDefault="007B0704" w:rsidP="005133EF">
            <w:pPr>
              <w:jc w:val="both"/>
            </w:pPr>
            <w:r w:rsidRPr="00A038FE">
              <w:t>Odborné znalosti – po absolvování předmětu student umí:</w:t>
            </w:r>
          </w:p>
          <w:p w14:paraId="5267233E" w14:textId="00416541" w:rsidR="00FA47AA" w:rsidRPr="00A038FE" w:rsidRDefault="00FA47AA" w:rsidP="004C352E">
            <w:pPr>
              <w:pStyle w:val="Odstavecseseznamem"/>
              <w:numPr>
                <w:ilvl w:val="0"/>
                <w:numId w:val="33"/>
              </w:numPr>
              <w:jc w:val="both"/>
            </w:pPr>
            <w:r w:rsidRPr="00A038FE">
              <w:t xml:space="preserve">pokročilou obuvnickou terminologii </w:t>
            </w:r>
          </w:p>
          <w:p w14:paraId="410AB24E" w14:textId="245230BC" w:rsidR="00FA47AA" w:rsidRPr="00A038FE" w:rsidRDefault="00FA47AA" w:rsidP="004C352E">
            <w:pPr>
              <w:pStyle w:val="Odstavecseseznamem"/>
              <w:numPr>
                <w:ilvl w:val="0"/>
                <w:numId w:val="33"/>
              </w:numPr>
              <w:jc w:val="both"/>
              <w:rPr>
                <w:color w:val="FF0000"/>
              </w:rPr>
            </w:pPr>
            <w:r w:rsidRPr="00A038FE">
              <w:t xml:space="preserve">popsat technologii specifikované výroby </w:t>
            </w:r>
          </w:p>
          <w:p w14:paraId="21B1B7B7" w14:textId="77777777" w:rsidR="007B0704" w:rsidRPr="00A038FE" w:rsidRDefault="007B0704" w:rsidP="005133EF">
            <w:pPr>
              <w:jc w:val="both"/>
            </w:pPr>
            <w:r w:rsidRPr="00A038FE">
              <w:t>Odborné dovednosti – po absolvování předmětu student umí:</w:t>
            </w:r>
          </w:p>
          <w:p w14:paraId="515E610F" w14:textId="77777777" w:rsidR="00FA47AA" w:rsidRPr="00A038FE" w:rsidRDefault="00FA47AA" w:rsidP="004C352E">
            <w:pPr>
              <w:pStyle w:val="Odstavecseseznamem"/>
              <w:numPr>
                <w:ilvl w:val="0"/>
                <w:numId w:val="31"/>
              </w:numPr>
              <w:jc w:val="both"/>
            </w:pPr>
            <w:r w:rsidRPr="00A038FE">
              <w:t>aproximovat povrch kopyta do plochy</w:t>
            </w:r>
          </w:p>
          <w:p w14:paraId="6B08F9D1" w14:textId="77777777" w:rsidR="00B01920" w:rsidRPr="00A038FE" w:rsidRDefault="00FA47AA" w:rsidP="004C352E">
            <w:pPr>
              <w:pStyle w:val="Odstavecseseznamem"/>
              <w:numPr>
                <w:ilvl w:val="0"/>
                <w:numId w:val="31"/>
              </w:numPr>
              <w:jc w:val="both"/>
            </w:pPr>
            <w:r w:rsidRPr="00A038FE">
              <w:t xml:space="preserve">vytvořit krájecí a značící šablony dámské a pánské obuvi derbového střihu, </w:t>
            </w:r>
          </w:p>
          <w:p w14:paraId="39E1AB5E" w14:textId="6851245E" w:rsidR="007B0704" w:rsidRPr="00A038FE" w:rsidRDefault="00B01920" w:rsidP="004C352E">
            <w:pPr>
              <w:pStyle w:val="Odstavecseseznamem"/>
              <w:numPr>
                <w:ilvl w:val="0"/>
                <w:numId w:val="31"/>
              </w:numPr>
              <w:jc w:val="both"/>
            </w:pPr>
            <w:r w:rsidRPr="00A038FE">
              <w:t xml:space="preserve">vytvořit krájecí a značící šablony </w:t>
            </w:r>
            <w:r w:rsidR="00FA47AA" w:rsidRPr="00A038FE">
              <w:t xml:space="preserve">dětské obuvi na </w:t>
            </w:r>
            <w:proofErr w:type="spellStart"/>
            <w:r w:rsidR="00FA47AA" w:rsidRPr="00A038FE">
              <w:t>velcro</w:t>
            </w:r>
            <w:proofErr w:type="spellEnd"/>
            <w:r w:rsidR="00FA47AA" w:rsidRPr="00A038FE">
              <w:t xml:space="preserve"> ručně i s použitím CAD technologií včetně stupňování</w:t>
            </w:r>
          </w:p>
        </w:tc>
      </w:tr>
      <w:tr w:rsidR="007B0704" w14:paraId="2394A188"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365AE4C" w14:textId="77777777" w:rsidR="007B0704" w:rsidRPr="001452AD" w:rsidRDefault="007B0704"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3EDC46CB" w14:textId="77777777" w:rsidR="007B0704" w:rsidRPr="001452AD" w:rsidRDefault="007B0704" w:rsidP="005133EF">
            <w:pPr>
              <w:jc w:val="both"/>
              <w:rPr>
                <w:highlight w:val="yellow"/>
              </w:rPr>
            </w:pPr>
          </w:p>
        </w:tc>
      </w:tr>
      <w:tr w:rsidR="007B0704" w14:paraId="1151863C" w14:textId="77777777" w:rsidTr="00417360">
        <w:trPr>
          <w:trHeight w:val="1150"/>
        </w:trPr>
        <w:tc>
          <w:tcPr>
            <w:tcW w:w="9855" w:type="dxa"/>
            <w:gridSpan w:val="8"/>
            <w:tcBorders>
              <w:top w:val="nil"/>
              <w:bottom w:val="single" w:sz="4" w:space="0" w:color="auto"/>
            </w:tcBorders>
          </w:tcPr>
          <w:p w14:paraId="18059256" w14:textId="77777777" w:rsidR="007B0704" w:rsidRPr="00222C8A" w:rsidRDefault="007B0704" w:rsidP="004C352E">
            <w:pPr>
              <w:pStyle w:val="Odstavecseseznamem"/>
              <w:numPr>
                <w:ilvl w:val="0"/>
                <w:numId w:val="34"/>
              </w:numPr>
              <w:jc w:val="both"/>
            </w:pPr>
            <w:r w:rsidRPr="00222C8A">
              <w:t>dialogická (diskuze, rozhovor, brainstorming)</w:t>
            </w:r>
          </w:p>
          <w:p w14:paraId="712C0A8F" w14:textId="77777777" w:rsidR="00222C8A" w:rsidRDefault="00222C8A" w:rsidP="004C352E">
            <w:pPr>
              <w:pStyle w:val="Odstavecseseznamem"/>
              <w:widowControl w:val="0"/>
              <w:numPr>
                <w:ilvl w:val="0"/>
                <w:numId w:val="34"/>
              </w:numPr>
              <w:suppressAutoHyphens/>
              <w:jc w:val="both"/>
            </w:pPr>
            <w:r>
              <w:t>modelářské činnosti</w:t>
            </w:r>
          </w:p>
          <w:p w14:paraId="419DFF85" w14:textId="77777777" w:rsidR="00222C8A" w:rsidRDefault="00222C8A" w:rsidP="004C352E">
            <w:pPr>
              <w:pStyle w:val="Odstavecseseznamem"/>
              <w:widowControl w:val="0"/>
              <w:numPr>
                <w:ilvl w:val="0"/>
                <w:numId w:val="34"/>
              </w:numPr>
              <w:suppressAutoHyphens/>
              <w:jc w:val="both"/>
            </w:pPr>
            <w:r>
              <w:t>práce s digitálními technologiemi</w:t>
            </w:r>
          </w:p>
          <w:p w14:paraId="656056A0" w14:textId="77777777" w:rsidR="00222C8A" w:rsidRDefault="00222C8A" w:rsidP="004C352E">
            <w:pPr>
              <w:pStyle w:val="Odstavecseseznamem"/>
              <w:widowControl w:val="0"/>
              <w:numPr>
                <w:ilvl w:val="0"/>
                <w:numId w:val="34"/>
              </w:numPr>
              <w:suppressAutoHyphens/>
              <w:jc w:val="both"/>
            </w:pPr>
            <w:r>
              <w:t>exkurze do vývojových pracovišť</w:t>
            </w:r>
          </w:p>
          <w:p w14:paraId="262C6CAA" w14:textId="3BE812A4" w:rsidR="007B0704" w:rsidRDefault="00222C8A" w:rsidP="004C352E">
            <w:pPr>
              <w:pStyle w:val="Odstavecseseznamem"/>
              <w:numPr>
                <w:ilvl w:val="0"/>
                <w:numId w:val="34"/>
              </w:numPr>
              <w:jc w:val="both"/>
            </w:pPr>
            <w:r>
              <w:t>prezentace výstupů</w:t>
            </w:r>
          </w:p>
        </w:tc>
      </w:tr>
    </w:tbl>
    <w:p w14:paraId="7D1AB1F1" w14:textId="77777777" w:rsidR="00066B0E" w:rsidRDefault="00066B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7B0704" w14:paraId="4FCC683E" w14:textId="77777777" w:rsidTr="005133EF">
        <w:trPr>
          <w:trHeight w:val="265"/>
        </w:trPr>
        <w:tc>
          <w:tcPr>
            <w:tcW w:w="3653" w:type="dxa"/>
            <w:tcBorders>
              <w:top w:val="single" w:sz="4" w:space="0" w:color="auto"/>
            </w:tcBorders>
            <w:shd w:val="clear" w:color="auto" w:fill="F7CAAC"/>
          </w:tcPr>
          <w:p w14:paraId="7F97626B" w14:textId="78D4219E" w:rsidR="007B0704" w:rsidRDefault="007B0704" w:rsidP="005133EF">
            <w:pPr>
              <w:jc w:val="both"/>
            </w:pPr>
            <w:r>
              <w:rPr>
                <w:b/>
              </w:rPr>
              <w:lastRenderedPageBreak/>
              <w:t>Studijní literatura a studijní pomůcky</w:t>
            </w:r>
          </w:p>
        </w:tc>
        <w:tc>
          <w:tcPr>
            <w:tcW w:w="6202" w:type="dxa"/>
            <w:gridSpan w:val="3"/>
            <w:tcBorders>
              <w:top w:val="single" w:sz="4" w:space="0" w:color="auto"/>
              <w:bottom w:val="nil"/>
            </w:tcBorders>
          </w:tcPr>
          <w:p w14:paraId="6DA78CAB" w14:textId="77777777" w:rsidR="007B0704" w:rsidRDefault="007B0704" w:rsidP="005133EF">
            <w:pPr>
              <w:jc w:val="both"/>
            </w:pPr>
          </w:p>
        </w:tc>
      </w:tr>
      <w:tr w:rsidR="007B0704" w14:paraId="314756A4" w14:textId="77777777" w:rsidTr="005133EF">
        <w:trPr>
          <w:trHeight w:val="1497"/>
        </w:trPr>
        <w:tc>
          <w:tcPr>
            <w:tcW w:w="9855" w:type="dxa"/>
            <w:gridSpan w:val="4"/>
            <w:tcBorders>
              <w:top w:val="nil"/>
            </w:tcBorders>
          </w:tcPr>
          <w:p w14:paraId="6FC7F08E" w14:textId="77777777" w:rsidR="007B0704" w:rsidRDefault="007B0704" w:rsidP="00A409BF">
            <w:pPr>
              <w:rPr>
                <w:b/>
              </w:rPr>
            </w:pPr>
            <w:r w:rsidRPr="003F7F55">
              <w:rPr>
                <w:b/>
              </w:rPr>
              <w:t>Povinná:</w:t>
            </w:r>
          </w:p>
          <w:p w14:paraId="64647636" w14:textId="77777777" w:rsidR="007B0704" w:rsidRDefault="007B0704">
            <w:r w:rsidRPr="00B013CA">
              <w:t xml:space="preserve">LEČÍK, František. </w:t>
            </w:r>
            <w:r w:rsidRPr="00D84996">
              <w:rPr>
                <w:i/>
                <w:iCs/>
              </w:rPr>
              <w:t>Obuvnické modelářství</w:t>
            </w:r>
            <w:r w:rsidRPr="00B013CA">
              <w:t xml:space="preserve"> I. Vyd. 2. </w:t>
            </w:r>
            <w:proofErr w:type="spellStart"/>
            <w:r w:rsidRPr="00B013CA">
              <w:t>nezměn</w:t>
            </w:r>
            <w:proofErr w:type="spellEnd"/>
            <w:r w:rsidRPr="00B013CA">
              <w:t xml:space="preserve">. Zlín: Univerzita Tomáše Bati ve Zlíně, 2011. </w:t>
            </w:r>
          </w:p>
          <w:p w14:paraId="7D17F4EB" w14:textId="77777777" w:rsidR="007B0704" w:rsidRDefault="007B0704">
            <w:r w:rsidRPr="00B013CA">
              <w:t>ISBN 9788074541278.</w:t>
            </w:r>
          </w:p>
          <w:p w14:paraId="1B1BCC84" w14:textId="77777777" w:rsidR="007B0704" w:rsidRDefault="007B0704">
            <w:r w:rsidRPr="004529CB">
              <w:t xml:space="preserve">LEČÍK, František. </w:t>
            </w:r>
            <w:r w:rsidRPr="00D84996">
              <w:rPr>
                <w:i/>
                <w:iCs/>
              </w:rPr>
              <w:t>Obuvnické modelářství</w:t>
            </w:r>
            <w:r w:rsidRPr="00417360">
              <w:rPr>
                <w:i/>
                <w:iCs/>
              </w:rPr>
              <w:t>. [Díl] 2, Konstrukce svršků obuvi</w:t>
            </w:r>
            <w:r w:rsidRPr="004529CB">
              <w:t>. Zlín: Univerzita Tomáše Bati ve Zlíně, 2010. ISBN 9788073189433.</w:t>
            </w:r>
          </w:p>
          <w:p w14:paraId="15A122E7" w14:textId="0F286BD1" w:rsidR="00DB6EF3" w:rsidRDefault="00DB6EF3" w:rsidP="00956F05">
            <w:r>
              <w:t xml:space="preserve">PLAMÍNEK, Jiří a </w:t>
            </w:r>
            <w:r w:rsidR="00290F29">
              <w:t xml:space="preserve">FRANC, </w:t>
            </w:r>
            <w:r>
              <w:t xml:space="preserve">Daniel. </w:t>
            </w:r>
            <w:r w:rsidRPr="004F4393">
              <w:rPr>
                <w:i/>
              </w:rPr>
              <w:t>Komunikace a prezentace: umění mluvit, slyšet a rozumět</w:t>
            </w:r>
            <w:r>
              <w:t xml:space="preserve">. Praha: Grada, 2023. </w:t>
            </w:r>
            <w:r w:rsidR="00A409BF">
              <w:br/>
            </w:r>
            <w:r>
              <w:t>ISBN 9788024744841.</w:t>
            </w:r>
          </w:p>
          <w:p w14:paraId="1481A239" w14:textId="77777777" w:rsidR="007B0704" w:rsidRDefault="007B0704" w:rsidP="00A409BF">
            <w:r w:rsidRPr="005D6593">
              <w:t xml:space="preserve">RAAB, Miroslav. </w:t>
            </w:r>
            <w:r w:rsidRPr="00433DF2">
              <w:rPr>
                <w:i/>
                <w:iCs/>
              </w:rPr>
              <w:t>Materiály a člověk: netradiční úvod do současné materiálové vědy</w:t>
            </w:r>
            <w:r w:rsidRPr="005D6593">
              <w:t>. Vydání: druhé. Ve Zlíně: Univerzita Tomáše Bati, 2020. ISBN 978-80-7454-901-4.</w:t>
            </w:r>
          </w:p>
          <w:p w14:paraId="4C391602" w14:textId="77777777" w:rsidR="007B0704" w:rsidRDefault="007B0704">
            <w:pPr>
              <w:rPr>
                <w:b/>
              </w:rPr>
            </w:pPr>
            <w:r w:rsidRPr="003F7F55">
              <w:rPr>
                <w:b/>
              </w:rPr>
              <w:t>Doporučená:</w:t>
            </w:r>
          </w:p>
          <w:p w14:paraId="450E387F" w14:textId="77777777" w:rsidR="007B0704" w:rsidRDefault="007B0704">
            <w:pPr>
              <w:pStyle w:val="Bezmezer"/>
              <w:spacing w:line="252" w:lineRule="auto"/>
              <w:rPr>
                <w:i/>
                <w:iCs/>
              </w:rPr>
            </w:pPr>
            <w:proofErr w:type="spellStart"/>
            <w:r w:rsidRPr="00433DF2">
              <w:rPr>
                <w:i/>
                <w:iCs/>
              </w:rPr>
              <w:t>Fashionary</w:t>
            </w:r>
            <w:proofErr w:type="spellEnd"/>
            <w:r w:rsidRPr="00433DF2">
              <w:rPr>
                <w:i/>
                <w:iCs/>
              </w:rPr>
              <w:t xml:space="preserve"> </w:t>
            </w:r>
            <w:proofErr w:type="spellStart"/>
            <w:r w:rsidRPr="00433DF2">
              <w:rPr>
                <w:i/>
                <w:iCs/>
              </w:rPr>
              <w:t>Shoe</w:t>
            </w:r>
            <w:proofErr w:type="spellEnd"/>
            <w:r w:rsidRPr="00433DF2">
              <w:rPr>
                <w:i/>
                <w:iCs/>
              </w:rPr>
              <w:t xml:space="preserve"> </w:t>
            </w:r>
            <w:r w:rsidRPr="007B5A10">
              <w:rPr>
                <w:i/>
                <w:iCs/>
              </w:rPr>
              <w:t>Design.</w:t>
            </w:r>
            <w:r>
              <w:rPr>
                <w:i/>
                <w:iCs/>
              </w:rPr>
              <w:t xml:space="preserve">  </w:t>
            </w:r>
            <w:proofErr w:type="spellStart"/>
            <w:r>
              <w:t>Fashionary</w:t>
            </w:r>
            <w:proofErr w:type="spellEnd"/>
            <w:r>
              <w:t xml:space="preserve"> International Ltd, 2015. ISBN 9789881354716.</w:t>
            </w:r>
            <w:r>
              <w:rPr>
                <w:i/>
                <w:iCs/>
              </w:rPr>
              <w:t xml:space="preserve">   </w:t>
            </w:r>
          </w:p>
          <w:p w14:paraId="4D9A3DF2" w14:textId="77777777" w:rsidR="007B0704" w:rsidRDefault="007B0704" w:rsidP="00956F05">
            <w:r>
              <w:rPr>
                <w:color w:val="000000"/>
                <w:shd w:val="clear" w:color="auto" w:fill="FFFFFF"/>
                <w:lang w:eastAsia="en-US"/>
              </w:rPr>
              <w:t>Časopisy – Kožařství</w:t>
            </w:r>
            <w:r>
              <w:rPr>
                <w:i/>
                <w:iCs/>
                <w:color w:val="000000"/>
                <w:shd w:val="clear" w:color="auto" w:fill="FFFFFF"/>
                <w:lang w:eastAsia="en-US"/>
              </w:rPr>
              <w:t xml:space="preserve">, Art </w:t>
            </w:r>
            <w:proofErr w:type="spellStart"/>
            <w:r>
              <w:rPr>
                <w:i/>
                <w:iCs/>
                <w:color w:val="000000"/>
                <w:shd w:val="clear" w:color="auto" w:fill="FFFFFF"/>
                <w:lang w:eastAsia="en-US"/>
              </w:rPr>
              <w:t>Sutoria</w:t>
            </w:r>
            <w:proofErr w:type="spellEnd"/>
            <w:r>
              <w:rPr>
                <w:i/>
                <w:iCs/>
                <w:color w:val="000000"/>
                <w:shd w:val="clear" w:color="auto" w:fill="FFFFFF"/>
                <w:lang w:eastAsia="en-US"/>
              </w:rPr>
              <w:t xml:space="preserve">, Móda in </w:t>
            </w:r>
            <w:proofErr w:type="spellStart"/>
            <w:r>
              <w:rPr>
                <w:i/>
                <w:iCs/>
                <w:color w:val="000000"/>
                <w:shd w:val="clear" w:color="auto" w:fill="FFFFFF"/>
                <w:lang w:eastAsia="en-US"/>
              </w:rPr>
              <w:t>Pelle</w:t>
            </w:r>
            <w:proofErr w:type="spellEnd"/>
            <w:r>
              <w:rPr>
                <w:color w:val="000000"/>
                <w:shd w:val="clear" w:color="auto" w:fill="FFFFFF"/>
                <w:lang w:eastAsia="en-US"/>
              </w:rPr>
              <w:t>.</w:t>
            </w:r>
          </w:p>
        </w:tc>
      </w:tr>
      <w:tr w:rsidR="007B0704" w14:paraId="0756483C"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8D3905F" w14:textId="77777777" w:rsidR="007B0704" w:rsidRDefault="007B0704" w:rsidP="005133EF">
            <w:pPr>
              <w:jc w:val="center"/>
              <w:rPr>
                <w:b/>
              </w:rPr>
            </w:pPr>
            <w:r>
              <w:rPr>
                <w:b/>
              </w:rPr>
              <w:t>Informace ke kombinované nebo distanční formě</w:t>
            </w:r>
          </w:p>
        </w:tc>
      </w:tr>
      <w:tr w:rsidR="007B0704" w14:paraId="60B9E1D6" w14:textId="77777777" w:rsidTr="005133EF">
        <w:tc>
          <w:tcPr>
            <w:tcW w:w="4787" w:type="dxa"/>
            <w:gridSpan w:val="2"/>
            <w:tcBorders>
              <w:top w:val="single" w:sz="2" w:space="0" w:color="auto"/>
            </w:tcBorders>
            <w:shd w:val="clear" w:color="auto" w:fill="F7CAAC"/>
          </w:tcPr>
          <w:p w14:paraId="141DD05C" w14:textId="77777777" w:rsidR="007B0704" w:rsidRDefault="007B0704" w:rsidP="005133EF">
            <w:pPr>
              <w:jc w:val="both"/>
            </w:pPr>
            <w:r>
              <w:rPr>
                <w:b/>
              </w:rPr>
              <w:t>Rozsah konzultací (soustředění)</w:t>
            </w:r>
          </w:p>
        </w:tc>
        <w:tc>
          <w:tcPr>
            <w:tcW w:w="889" w:type="dxa"/>
            <w:tcBorders>
              <w:top w:val="single" w:sz="2" w:space="0" w:color="auto"/>
            </w:tcBorders>
          </w:tcPr>
          <w:p w14:paraId="56CF137E" w14:textId="77777777" w:rsidR="007B0704" w:rsidRDefault="007B0704" w:rsidP="005133EF">
            <w:pPr>
              <w:jc w:val="both"/>
            </w:pPr>
          </w:p>
        </w:tc>
        <w:tc>
          <w:tcPr>
            <w:tcW w:w="4179" w:type="dxa"/>
            <w:tcBorders>
              <w:top w:val="single" w:sz="2" w:space="0" w:color="auto"/>
            </w:tcBorders>
            <w:shd w:val="clear" w:color="auto" w:fill="F7CAAC"/>
          </w:tcPr>
          <w:p w14:paraId="612B99D8" w14:textId="77777777" w:rsidR="007B0704" w:rsidRDefault="007B0704" w:rsidP="005133EF">
            <w:pPr>
              <w:jc w:val="both"/>
              <w:rPr>
                <w:b/>
              </w:rPr>
            </w:pPr>
            <w:r>
              <w:rPr>
                <w:b/>
              </w:rPr>
              <w:t xml:space="preserve">hodin </w:t>
            </w:r>
          </w:p>
        </w:tc>
      </w:tr>
      <w:tr w:rsidR="007B0704" w14:paraId="349868F2" w14:textId="77777777" w:rsidTr="005133EF">
        <w:tc>
          <w:tcPr>
            <w:tcW w:w="9855" w:type="dxa"/>
            <w:gridSpan w:val="4"/>
            <w:shd w:val="clear" w:color="auto" w:fill="F7CAAC"/>
          </w:tcPr>
          <w:p w14:paraId="5619BDEF" w14:textId="77777777" w:rsidR="007B0704" w:rsidRDefault="007B0704" w:rsidP="005133EF">
            <w:pPr>
              <w:jc w:val="both"/>
              <w:rPr>
                <w:b/>
              </w:rPr>
            </w:pPr>
            <w:r>
              <w:rPr>
                <w:b/>
              </w:rPr>
              <w:t>Informace o způsobu kontaktu s vyučujícím</w:t>
            </w:r>
          </w:p>
        </w:tc>
      </w:tr>
      <w:tr w:rsidR="007B0704" w14:paraId="2B26384D" w14:textId="77777777" w:rsidTr="005133EF">
        <w:trPr>
          <w:trHeight w:val="1373"/>
        </w:trPr>
        <w:tc>
          <w:tcPr>
            <w:tcW w:w="9855" w:type="dxa"/>
            <w:gridSpan w:val="4"/>
          </w:tcPr>
          <w:p w14:paraId="55FECDB3" w14:textId="77777777" w:rsidR="007B0704" w:rsidRDefault="007B0704" w:rsidP="005133EF">
            <w:pPr>
              <w:jc w:val="both"/>
            </w:pPr>
          </w:p>
        </w:tc>
      </w:tr>
    </w:tbl>
    <w:p w14:paraId="0D075FA9" w14:textId="77777777" w:rsidR="007B0704" w:rsidRDefault="007B0704">
      <w:pPr>
        <w:spacing w:after="160" w:line="259" w:lineRule="auto"/>
      </w:pPr>
    </w:p>
    <w:p w14:paraId="2D2A7B04" w14:textId="77777777" w:rsidR="007B0704" w:rsidRDefault="007B070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7B0704" w14:paraId="0578B175" w14:textId="77777777" w:rsidTr="005133EF">
        <w:tc>
          <w:tcPr>
            <w:tcW w:w="9855" w:type="dxa"/>
            <w:gridSpan w:val="9"/>
            <w:tcBorders>
              <w:bottom w:val="double" w:sz="4" w:space="0" w:color="auto"/>
            </w:tcBorders>
            <w:shd w:val="clear" w:color="auto" w:fill="BDD6EE"/>
          </w:tcPr>
          <w:p w14:paraId="51BE1D59" w14:textId="77777777" w:rsidR="007B0704" w:rsidRDefault="007B0704" w:rsidP="005133EF">
            <w:pPr>
              <w:jc w:val="both"/>
              <w:rPr>
                <w:b/>
                <w:sz w:val="28"/>
              </w:rPr>
            </w:pPr>
            <w:r>
              <w:lastRenderedPageBreak/>
              <w:br w:type="page"/>
            </w:r>
            <w:r>
              <w:rPr>
                <w:b/>
                <w:sz w:val="28"/>
              </w:rPr>
              <w:t>B-III – Charakteristika studijního předmětu</w:t>
            </w:r>
          </w:p>
        </w:tc>
      </w:tr>
      <w:tr w:rsidR="007B0704" w14:paraId="1DC2F494" w14:textId="77777777" w:rsidTr="005133EF">
        <w:tc>
          <w:tcPr>
            <w:tcW w:w="3086" w:type="dxa"/>
            <w:tcBorders>
              <w:top w:val="double" w:sz="4" w:space="0" w:color="auto"/>
            </w:tcBorders>
            <w:shd w:val="clear" w:color="auto" w:fill="F7CAAC"/>
          </w:tcPr>
          <w:p w14:paraId="023C8BFB" w14:textId="77777777" w:rsidR="007B0704" w:rsidRDefault="007B0704" w:rsidP="007C2F3F">
            <w:pPr>
              <w:rPr>
                <w:b/>
              </w:rPr>
            </w:pPr>
            <w:r>
              <w:rPr>
                <w:b/>
              </w:rPr>
              <w:t>Název studijního předmětu</w:t>
            </w:r>
          </w:p>
        </w:tc>
        <w:tc>
          <w:tcPr>
            <w:tcW w:w="6769" w:type="dxa"/>
            <w:gridSpan w:val="8"/>
            <w:tcBorders>
              <w:top w:val="double" w:sz="4" w:space="0" w:color="auto"/>
            </w:tcBorders>
          </w:tcPr>
          <w:p w14:paraId="67D2D1AE" w14:textId="4EE75F42" w:rsidR="007B0704" w:rsidRDefault="007B0704" w:rsidP="007C2F3F">
            <w:r>
              <w:t>Konstrukce obuvi / Modelářství</w:t>
            </w:r>
            <w:r w:rsidR="00FC0E92">
              <w:t xml:space="preserve"> +</w:t>
            </w:r>
            <w:r>
              <w:t xml:space="preserve"> CAD</w:t>
            </w:r>
            <w:r w:rsidR="00FC0E92">
              <w:t xml:space="preserve"> a</w:t>
            </w:r>
            <w:r>
              <w:t xml:space="preserve"> digitalizace </w:t>
            </w:r>
            <w:r w:rsidR="00573AC4">
              <w:t>4</w:t>
            </w:r>
          </w:p>
        </w:tc>
      </w:tr>
      <w:tr w:rsidR="007B0704" w14:paraId="15023897" w14:textId="77777777" w:rsidTr="005133EF">
        <w:tc>
          <w:tcPr>
            <w:tcW w:w="3086" w:type="dxa"/>
            <w:shd w:val="clear" w:color="auto" w:fill="F7CAAC"/>
          </w:tcPr>
          <w:p w14:paraId="5B2D9F9D" w14:textId="77777777" w:rsidR="007B0704" w:rsidRDefault="007B0704" w:rsidP="007C2F3F">
            <w:pPr>
              <w:rPr>
                <w:b/>
              </w:rPr>
            </w:pPr>
            <w:r>
              <w:rPr>
                <w:b/>
              </w:rPr>
              <w:t>Typ předmětu</w:t>
            </w:r>
          </w:p>
        </w:tc>
        <w:tc>
          <w:tcPr>
            <w:tcW w:w="3406" w:type="dxa"/>
            <w:gridSpan w:val="5"/>
          </w:tcPr>
          <w:p w14:paraId="00513FAD" w14:textId="77777777" w:rsidR="007B0704" w:rsidRDefault="007B0704" w:rsidP="007C2F3F">
            <w:r>
              <w:t>povinný</w:t>
            </w:r>
          </w:p>
        </w:tc>
        <w:tc>
          <w:tcPr>
            <w:tcW w:w="2695" w:type="dxa"/>
            <w:gridSpan w:val="2"/>
            <w:shd w:val="clear" w:color="auto" w:fill="F7CAAC"/>
          </w:tcPr>
          <w:p w14:paraId="48048A11" w14:textId="77777777" w:rsidR="007B0704" w:rsidRDefault="007B0704" w:rsidP="007C2F3F">
            <w:r>
              <w:rPr>
                <w:b/>
              </w:rPr>
              <w:t>doporučený ročník / semestr</w:t>
            </w:r>
          </w:p>
        </w:tc>
        <w:tc>
          <w:tcPr>
            <w:tcW w:w="668" w:type="dxa"/>
          </w:tcPr>
          <w:p w14:paraId="71318D2F" w14:textId="24231334" w:rsidR="007B0704" w:rsidRDefault="0088283B" w:rsidP="007C2F3F">
            <w:r>
              <w:t>2</w:t>
            </w:r>
            <w:r w:rsidR="007B0704">
              <w:t>/LS</w:t>
            </w:r>
          </w:p>
        </w:tc>
      </w:tr>
      <w:tr w:rsidR="007B0704" w14:paraId="063BF041" w14:textId="77777777" w:rsidTr="005133EF">
        <w:tc>
          <w:tcPr>
            <w:tcW w:w="3086" w:type="dxa"/>
            <w:shd w:val="clear" w:color="auto" w:fill="F7CAAC"/>
          </w:tcPr>
          <w:p w14:paraId="1141BDB8" w14:textId="77777777" w:rsidR="007B0704" w:rsidRDefault="007B0704" w:rsidP="007C2F3F">
            <w:pPr>
              <w:rPr>
                <w:b/>
              </w:rPr>
            </w:pPr>
            <w:r>
              <w:rPr>
                <w:b/>
              </w:rPr>
              <w:t>Rozsah studijního předmětu</w:t>
            </w:r>
          </w:p>
        </w:tc>
        <w:tc>
          <w:tcPr>
            <w:tcW w:w="1701" w:type="dxa"/>
            <w:gridSpan w:val="3"/>
          </w:tcPr>
          <w:p w14:paraId="2217EC8D" w14:textId="77777777" w:rsidR="007B0704" w:rsidRDefault="007B0704" w:rsidP="007C2F3F">
            <w:r>
              <w:t>26c</w:t>
            </w:r>
          </w:p>
        </w:tc>
        <w:tc>
          <w:tcPr>
            <w:tcW w:w="889" w:type="dxa"/>
            <w:shd w:val="clear" w:color="auto" w:fill="F7CAAC"/>
          </w:tcPr>
          <w:p w14:paraId="0ADA9340" w14:textId="77777777" w:rsidR="007B0704" w:rsidRDefault="007B0704" w:rsidP="007C2F3F">
            <w:pPr>
              <w:rPr>
                <w:b/>
              </w:rPr>
            </w:pPr>
            <w:r>
              <w:rPr>
                <w:b/>
              </w:rPr>
              <w:t xml:space="preserve">hod. </w:t>
            </w:r>
          </w:p>
        </w:tc>
        <w:tc>
          <w:tcPr>
            <w:tcW w:w="816" w:type="dxa"/>
          </w:tcPr>
          <w:p w14:paraId="7E4FB04C" w14:textId="77777777" w:rsidR="007B0704" w:rsidRDefault="007B0704" w:rsidP="007C2F3F">
            <w:r>
              <w:t>26</w:t>
            </w:r>
          </w:p>
        </w:tc>
        <w:tc>
          <w:tcPr>
            <w:tcW w:w="2156" w:type="dxa"/>
            <w:shd w:val="clear" w:color="auto" w:fill="F7CAAC"/>
          </w:tcPr>
          <w:p w14:paraId="522B60B3" w14:textId="77777777" w:rsidR="007B0704" w:rsidRDefault="007B0704" w:rsidP="007C2F3F">
            <w:pPr>
              <w:rPr>
                <w:b/>
              </w:rPr>
            </w:pPr>
            <w:r>
              <w:rPr>
                <w:b/>
              </w:rPr>
              <w:t>kreditů</w:t>
            </w:r>
          </w:p>
        </w:tc>
        <w:tc>
          <w:tcPr>
            <w:tcW w:w="1207" w:type="dxa"/>
            <w:gridSpan w:val="2"/>
          </w:tcPr>
          <w:p w14:paraId="65298E10" w14:textId="77777777" w:rsidR="007B0704" w:rsidRDefault="007B0704" w:rsidP="007C2F3F">
            <w:r>
              <w:t>2</w:t>
            </w:r>
          </w:p>
        </w:tc>
      </w:tr>
      <w:tr w:rsidR="007B0704" w14:paraId="33BB17D8" w14:textId="77777777" w:rsidTr="005133EF">
        <w:tc>
          <w:tcPr>
            <w:tcW w:w="3086" w:type="dxa"/>
            <w:shd w:val="clear" w:color="auto" w:fill="F7CAAC"/>
          </w:tcPr>
          <w:p w14:paraId="447CAB6E" w14:textId="77777777" w:rsidR="007B0704" w:rsidRDefault="007B0704" w:rsidP="007C2F3F">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DC96F2D" w14:textId="77777777" w:rsidR="007B0704" w:rsidRDefault="007B0704" w:rsidP="007C2F3F"/>
        </w:tc>
      </w:tr>
      <w:tr w:rsidR="007B0704" w14:paraId="25738C0D" w14:textId="77777777" w:rsidTr="005133EF">
        <w:tc>
          <w:tcPr>
            <w:tcW w:w="3086" w:type="dxa"/>
            <w:shd w:val="clear" w:color="auto" w:fill="F7CAAC"/>
          </w:tcPr>
          <w:p w14:paraId="2B8E951C" w14:textId="77777777" w:rsidR="007B0704" w:rsidRPr="005A0406" w:rsidRDefault="007B0704" w:rsidP="007C2F3F">
            <w:pPr>
              <w:rPr>
                <w:b/>
              </w:rPr>
            </w:pPr>
            <w:r w:rsidRPr="005A0406">
              <w:rPr>
                <w:b/>
              </w:rPr>
              <w:t>Způsob ověření výsledků učení</w:t>
            </w:r>
          </w:p>
        </w:tc>
        <w:tc>
          <w:tcPr>
            <w:tcW w:w="3406" w:type="dxa"/>
            <w:gridSpan w:val="5"/>
          </w:tcPr>
          <w:p w14:paraId="17FB0C45" w14:textId="77777777" w:rsidR="007B0704" w:rsidRDefault="007B0704" w:rsidP="007C2F3F">
            <w:r>
              <w:t>klasifikovaný zápočet</w:t>
            </w:r>
          </w:p>
        </w:tc>
        <w:tc>
          <w:tcPr>
            <w:tcW w:w="2156" w:type="dxa"/>
            <w:shd w:val="clear" w:color="auto" w:fill="F7CAAC"/>
          </w:tcPr>
          <w:p w14:paraId="15127648" w14:textId="77777777" w:rsidR="007B0704" w:rsidRDefault="007B0704" w:rsidP="007C2F3F">
            <w:pPr>
              <w:rPr>
                <w:b/>
              </w:rPr>
            </w:pPr>
            <w:r>
              <w:rPr>
                <w:b/>
              </w:rPr>
              <w:t>Forma výuky</w:t>
            </w:r>
          </w:p>
        </w:tc>
        <w:tc>
          <w:tcPr>
            <w:tcW w:w="1207" w:type="dxa"/>
            <w:gridSpan w:val="2"/>
          </w:tcPr>
          <w:p w14:paraId="00505904" w14:textId="77777777" w:rsidR="007B0704" w:rsidRDefault="007B0704" w:rsidP="007C2F3F">
            <w:r>
              <w:t>cvičení</w:t>
            </w:r>
          </w:p>
        </w:tc>
      </w:tr>
      <w:tr w:rsidR="007B0704" w14:paraId="63FC0743" w14:textId="77777777" w:rsidTr="005133EF">
        <w:tc>
          <w:tcPr>
            <w:tcW w:w="3086" w:type="dxa"/>
            <w:shd w:val="clear" w:color="auto" w:fill="F7CAAC"/>
          </w:tcPr>
          <w:p w14:paraId="5CD09EE5" w14:textId="77777777" w:rsidR="007B0704" w:rsidRPr="005A0406" w:rsidRDefault="007B0704" w:rsidP="007C2F3F">
            <w:pPr>
              <w:rPr>
                <w:b/>
              </w:rPr>
            </w:pPr>
            <w:r w:rsidRPr="005A0406">
              <w:rPr>
                <w:b/>
              </w:rPr>
              <w:t>Forma způsobu ověření výsledků učení a další požadavky na studenta</w:t>
            </w:r>
          </w:p>
        </w:tc>
        <w:tc>
          <w:tcPr>
            <w:tcW w:w="6769" w:type="dxa"/>
            <w:gridSpan w:val="8"/>
            <w:tcBorders>
              <w:bottom w:val="nil"/>
            </w:tcBorders>
          </w:tcPr>
          <w:p w14:paraId="4A6CAD0E" w14:textId="77777777" w:rsidR="007B0704" w:rsidRDefault="007B0704" w:rsidP="007C2F3F">
            <w:r>
              <w:t>80% účast na cvičení</w:t>
            </w:r>
          </w:p>
          <w:p w14:paraId="4637C136" w14:textId="77777777" w:rsidR="007B0704" w:rsidRDefault="007B0704" w:rsidP="007C2F3F">
            <w:r>
              <w:t>pravidelné konzultace v průběhu semestru, student také musí vyhotovit zadaný úkol</w:t>
            </w:r>
          </w:p>
        </w:tc>
      </w:tr>
      <w:tr w:rsidR="007B0704" w14:paraId="254B923C" w14:textId="77777777" w:rsidTr="007C2F3F">
        <w:trPr>
          <w:trHeight w:val="62"/>
        </w:trPr>
        <w:tc>
          <w:tcPr>
            <w:tcW w:w="9855" w:type="dxa"/>
            <w:gridSpan w:val="9"/>
            <w:tcBorders>
              <w:top w:val="nil"/>
            </w:tcBorders>
          </w:tcPr>
          <w:p w14:paraId="56AF7C97" w14:textId="77777777" w:rsidR="007B0704" w:rsidRDefault="007B0704" w:rsidP="007C2F3F"/>
        </w:tc>
      </w:tr>
      <w:tr w:rsidR="007B0704" w14:paraId="6A802C4D" w14:textId="77777777" w:rsidTr="005133EF">
        <w:trPr>
          <w:trHeight w:val="197"/>
        </w:trPr>
        <w:tc>
          <w:tcPr>
            <w:tcW w:w="3086" w:type="dxa"/>
            <w:tcBorders>
              <w:top w:val="nil"/>
            </w:tcBorders>
            <w:shd w:val="clear" w:color="auto" w:fill="F7CAAC"/>
          </w:tcPr>
          <w:p w14:paraId="5F35D86B" w14:textId="77777777" w:rsidR="007B0704" w:rsidRDefault="007B0704" w:rsidP="007C2F3F">
            <w:pPr>
              <w:rPr>
                <w:b/>
              </w:rPr>
            </w:pPr>
            <w:r>
              <w:rPr>
                <w:b/>
              </w:rPr>
              <w:t>Garant předmětu</w:t>
            </w:r>
          </w:p>
        </w:tc>
        <w:tc>
          <w:tcPr>
            <w:tcW w:w="6769" w:type="dxa"/>
            <w:gridSpan w:val="8"/>
            <w:tcBorders>
              <w:top w:val="nil"/>
            </w:tcBorders>
          </w:tcPr>
          <w:p w14:paraId="2FBC6BCC" w14:textId="77777777" w:rsidR="007B0704" w:rsidRDefault="007B0704" w:rsidP="007C2F3F">
            <w:r>
              <w:t xml:space="preserve">MgA. Jana </w:t>
            </w:r>
            <w:proofErr w:type="spellStart"/>
            <w:r>
              <w:t>Kotikov</w:t>
            </w:r>
            <w:proofErr w:type="spellEnd"/>
            <w:r>
              <w:t xml:space="preserve"> </w:t>
            </w:r>
          </w:p>
        </w:tc>
      </w:tr>
      <w:tr w:rsidR="007B0704" w14:paraId="0A99676B" w14:textId="77777777" w:rsidTr="005133EF">
        <w:trPr>
          <w:trHeight w:val="243"/>
        </w:trPr>
        <w:tc>
          <w:tcPr>
            <w:tcW w:w="3086" w:type="dxa"/>
            <w:tcBorders>
              <w:top w:val="nil"/>
            </w:tcBorders>
            <w:shd w:val="clear" w:color="auto" w:fill="F7CAAC"/>
          </w:tcPr>
          <w:p w14:paraId="523072D8" w14:textId="77777777" w:rsidR="007B0704" w:rsidRDefault="007B0704" w:rsidP="007C2F3F">
            <w:pPr>
              <w:rPr>
                <w:b/>
              </w:rPr>
            </w:pPr>
            <w:r>
              <w:rPr>
                <w:b/>
              </w:rPr>
              <w:t>Zapojení garanta do výuky předmětu</w:t>
            </w:r>
          </w:p>
        </w:tc>
        <w:tc>
          <w:tcPr>
            <w:tcW w:w="6769" w:type="dxa"/>
            <w:gridSpan w:val="8"/>
            <w:tcBorders>
              <w:top w:val="nil"/>
            </w:tcBorders>
          </w:tcPr>
          <w:p w14:paraId="27B29F63" w14:textId="77777777" w:rsidR="007B0704" w:rsidRDefault="007B0704" w:rsidP="007C2F3F">
            <w:r>
              <w:t>100 %</w:t>
            </w:r>
          </w:p>
        </w:tc>
      </w:tr>
      <w:tr w:rsidR="007B0704" w14:paraId="3F57CACE" w14:textId="77777777" w:rsidTr="005133EF">
        <w:tc>
          <w:tcPr>
            <w:tcW w:w="3086" w:type="dxa"/>
            <w:shd w:val="clear" w:color="auto" w:fill="F7CAAC"/>
          </w:tcPr>
          <w:p w14:paraId="3A212E2A" w14:textId="77777777" w:rsidR="007B0704" w:rsidRDefault="007B0704" w:rsidP="007C2F3F">
            <w:pPr>
              <w:rPr>
                <w:b/>
              </w:rPr>
            </w:pPr>
            <w:r>
              <w:rPr>
                <w:b/>
              </w:rPr>
              <w:t>Vyučující</w:t>
            </w:r>
          </w:p>
        </w:tc>
        <w:tc>
          <w:tcPr>
            <w:tcW w:w="6769" w:type="dxa"/>
            <w:gridSpan w:val="8"/>
            <w:tcBorders>
              <w:bottom w:val="nil"/>
            </w:tcBorders>
          </w:tcPr>
          <w:p w14:paraId="25F4E73D" w14:textId="00246D60" w:rsidR="007B0704" w:rsidRDefault="007B0704" w:rsidP="007C2F3F">
            <w:r>
              <w:t xml:space="preserve">MgA. Jana </w:t>
            </w:r>
            <w:proofErr w:type="spellStart"/>
            <w:r>
              <w:t>Kotikov</w:t>
            </w:r>
            <w:proofErr w:type="spellEnd"/>
            <w:r>
              <w:t xml:space="preserve"> </w:t>
            </w:r>
          </w:p>
        </w:tc>
      </w:tr>
      <w:tr w:rsidR="007B0704" w14:paraId="3706CBF0" w14:textId="77777777" w:rsidTr="007C2F3F">
        <w:trPr>
          <w:trHeight w:val="136"/>
        </w:trPr>
        <w:tc>
          <w:tcPr>
            <w:tcW w:w="9855" w:type="dxa"/>
            <w:gridSpan w:val="9"/>
            <w:tcBorders>
              <w:top w:val="nil"/>
            </w:tcBorders>
          </w:tcPr>
          <w:p w14:paraId="260C0ACB" w14:textId="77777777" w:rsidR="007B0704" w:rsidRDefault="007B0704" w:rsidP="007C2F3F"/>
        </w:tc>
      </w:tr>
      <w:tr w:rsidR="007B0704" w14:paraId="75DF56B5" w14:textId="77777777" w:rsidTr="005133EF">
        <w:tc>
          <w:tcPr>
            <w:tcW w:w="3086" w:type="dxa"/>
            <w:shd w:val="clear" w:color="auto" w:fill="F7CAAC"/>
          </w:tcPr>
          <w:p w14:paraId="1ACA86E3" w14:textId="77777777" w:rsidR="007B0704" w:rsidRPr="001452AD" w:rsidRDefault="007B0704" w:rsidP="007C2F3F">
            <w:pPr>
              <w:rPr>
                <w:b/>
                <w:highlight w:val="yellow"/>
              </w:rPr>
            </w:pPr>
            <w:r w:rsidRPr="009B48E7">
              <w:rPr>
                <w:b/>
              </w:rPr>
              <w:t>Hlavní témata a výsledky učení</w:t>
            </w:r>
          </w:p>
        </w:tc>
        <w:tc>
          <w:tcPr>
            <w:tcW w:w="6769" w:type="dxa"/>
            <w:gridSpan w:val="8"/>
            <w:tcBorders>
              <w:bottom w:val="nil"/>
            </w:tcBorders>
          </w:tcPr>
          <w:p w14:paraId="66A57DFE" w14:textId="77777777" w:rsidR="007B0704" w:rsidRPr="001452AD" w:rsidRDefault="007B0704" w:rsidP="007C2F3F">
            <w:pPr>
              <w:rPr>
                <w:highlight w:val="yellow"/>
              </w:rPr>
            </w:pPr>
          </w:p>
        </w:tc>
      </w:tr>
      <w:tr w:rsidR="007B0704" w14:paraId="4724E3FB" w14:textId="77777777" w:rsidTr="005133EF">
        <w:trPr>
          <w:trHeight w:val="2197"/>
        </w:trPr>
        <w:tc>
          <w:tcPr>
            <w:tcW w:w="9855" w:type="dxa"/>
            <w:gridSpan w:val="9"/>
            <w:tcBorders>
              <w:top w:val="nil"/>
              <w:bottom w:val="single" w:sz="4" w:space="0" w:color="auto"/>
            </w:tcBorders>
          </w:tcPr>
          <w:p w14:paraId="140E4B01" w14:textId="77777777" w:rsidR="007B0704" w:rsidRPr="001421BF" w:rsidRDefault="007B0704" w:rsidP="005133EF">
            <w:pPr>
              <w:jc w:val="both"/>
              <w:rPr>
                <w:b/>
                <w:bCs/>
              </w:rPr>
            </w:pPr>
            <w:r w:rsidRPr="001421BF">
              <w:rPr>
                <w:b/>
                <w:bCs/>
              </w:rPr>
              <w:t>Témata:</w:t>
            </w:r>
          </w:p>
          <w:p w14:paraId="39E234E4" w14:textId="77777777" w:rsidR="001421BF" w:rsidRDefault="001421BF" w:rsidP="004C352E">
            <w:pPr>
              <w:pStyle w:val="Odstavecseseznamem"/>
              <w:numPr>
                <w:ilvl w:val="0"/>
                <w:numId w:val="114"/>
              </w:numPr>
              <w:jc w:val="both"/>
            </w:pPr>
            <w:r>
              <w:t>Úvod, organizace, plán výuky.</w:t>
            </w:r>
          </w:p>
          <w:p w14:paraId="3613DBB5" w14:textId="77777777" w:rsidR="001421BF" w:rsidRDefault="001421BF" w:rsidP="004C352E">
            <w:pPr>
              <w:pStyle w:val="Odstavecseseznamem"/>
              <w:numPr>
                <w:ilvl w:val="0"/>
                <w:numId w:val="114"/>
              </w:numPr>
              <w:jc w:val="both"/>
            </w:pPr>
            <w:r>
              <w:t xml:space="preserve">Výběr kopyt, zpracování základního schématu </w:t>
            </w:r>
            <w:proofErr w:type="spellStart"/>
            <w:r>
              <w:t>poloholeňové</w:t>
            </w:r>
            <w:proofErr w:type="spellEnd"/>
            <w:r>
              <w:t xml:space="preserve"> obuvi (šněrování, </w:t>
            </w:r>
            <w:proofErr w:type="spellStart"/>
            <w:r>
              <w:t>velcro</w:t>
            </w:r>
            <w:proofErr w:type="spellEnd"/>
            <w:r>
              <w:t>, zdrhovadlo), jednoduchá dámská obuv nártového střihu dle návrhu, konstrukce střihů ručně i v konstrukčním programu CAD.</w:t>
            </w:r>
          </w:p>
          <w:p w14:paraId="32E0702B" w14:textId="77777777" w:rsidR="001421BF" w:rsidRDefault="001421BF" w:rsidP="004C352E">
            <w:pPr>
              <w:pStyle w:val="Odstavecseseznamem"/>
              <w:numPr>
                <w:ilvl w:val="0"/>
                <w:numId w:val="114"/>
              </w:numPr>
              <w:jc w:val="both"/>
            </w:pPr>
            <w:r>
              <w:t xml:space="preserve">Práce na schématu </w:t>
            </w:r>
            <w:proofErr w:type="spellStart"/>
            <w:r>
              <w:t>poloholeňové</w:t>
            </w:r>
            <w:proofErr w:type="spellEnd"/>
            <w:r>
              <w:t xml:space="preserve"> obuvi (šněrování, </w:t>
            </w:r>
            <w:proofErr w:type="spellStart"/>
            <w:r>
              <w:t>velcro</w:t>
            </w:r>
            <w:proofErr w:type="spellEnd"/>
            <w:r>
              <w:t>, zdrhovadlo), jednoduchá dámská obuv nártového střihu dle návrhu pro konstrukci střihu ručně i v konstrukčním programu CAD.</w:t>
            </w:r>
          </w:p>
          <w:p w14:paraId="673BEB0C" w14:textId="77777777" w:rsidR="001421BF" w:rsidRDefault="001421BF" w:rsidP="004C352E">
            <w:pPr>
              <w:pStyle w:val="Odstavecseseznamem"/>
              <w:numPr>
                <w:ilvl w:val="0"/>
                <w:numId w:val="114"/>
              </w:numPr>
              <w:jc w:val="both"/>
            </w:pPr>
            <w:r>
              <w:t xml:space="preserve">Zpracování krájecích a značících šablon </w:t>
            </w:r>
            <w:proofErr w:type="spellStart"/>
            <w:r>
              <w:t>poloholeňové</w:t>
            </w:r>
            <w:proofErr w:type="spellEnd"/>
            <w:r>
              <w:t xml:space="preserve"> obuvi (šněrování, </w:t>
            </w:r>
            <w:proofErr w:type="spellStart"/>
            <w:r>
              <w:t>velcro</w:t>
            </w:r>
            <w:proofErr w:type="spellEnd"/>
            <w:r>
              <w:t>, zdrhovadlo), jednoduchá dámská obuv nártového střihu středové velikosti.</w:t>
            </w:r>
          </w:p>
          <w:p w14:paraId="00B52BDE" w14:textId="6BB2A543" w:rsidR="001421BF" w:rsidRDefault="001421BF" w:rsidP="004C352E">
            <w:pPr>
              <w:pStyle w:val="Odstavecseseznamem"/>
              <w:numPr>
                <w:ilvl w:val="0"/>
                <w:numId w:val="114"/>
              </w:numPr>
              <w:jc w:val="both"/>
            </w:pPr>
            <w:r>
              <w:t xml:space="preserve">Pokračující práce při realizaci krájecích a značících šablon </w:t>
            </w:r>
            <w:proofErr w:type="spellStart"/>
            <w:r>
              <w:t>poloholeňové</w:t>
            </w:r>
            <w:proofErr w:type="spellEnd"/>
            <w:r>
              <w:t xml:space="preserve"> obuvi (šněrování, </w:t>
            </w:r>
            <w:proofErr w:type="spellStart"/>
            <w:r>
              <w:t>velcro</w:t>
            </w:r>
            <w:proofErr w:type="spellEnd"/>
            <w:r>
              <w:t>, zdrhovadlo), jednoduchá dámská obuv nártového střihu</w:t>
            </w:r>
            <w:r w:rsidR="001D37AF">
              <w:t>.</w:t>
            </w:r>
            <w:r>
              <w:t xml:space="preserve"> </w:t>
            </w:r>
          </w:p>
          <w:p w14:paraId="41608478" w14:textId="77777777" w:rsidR="001421BF" w:rsidRDefault="001421BF" w:rsidP="004C352E">
            <w:pPr>
              <w:pStyle w:val="Odstavecseseznamem"/>
              <w:numPr>
                <w:ilvl w:val="0"/>
                <w:numId w:val="114"/>
              </w:numPr>
              <w:jc w:val="both"/>
            </w:pPr>
            <w:r>
              <w:t xml:space="preserve">Práce v CAD programu – skenování a digitalizace základního schématu </w:t>
            </w:r>
            <w:proofErr w:type="spellStart"/>
            <w:r>
              <w:t>poloholeňové</w:t>
            </w:r>
            <w:proofErr w:type="spellEnd"/>
            <w:r>
              <w:t xml:space="preserve"> obuvi (šněrování, </w:t>
            </w:r>
            <w:proofErr w:type="spellStart"/>
            <w:r>
              <w:t>velcro</w:t>
            </w:r>
            <w:proofErr w:type="spellEnd"/>
            <w:r>
              <w:t xml:space="preserve">, zdrhovadlo), jednoduchá dámská obuv nártového střihu. </w:t>
            </w:r>
          </w:p>
          <w:p w14:paraId="2EC6B880" w14:textId="77777777" w:rsidR="001421BF" w:rsidRDefault="001421BF" w:rsidP="004C352E">
            <w:pPr>
              <w:pStyle w:val="Odstavecseseznamem"/>
              <w:numPr>
                <w:ilvl w:val="0"/>
                <w:numId w:val="114"/>
              </w:numPr>
              <w:jc w:val="both"/>
            </w:pPr>
            <w:r>
              <w:t xml:space="preserve">Úprava linií </w:t>
            </w:r>
            <w:proofErr w:type="spellStart"/>
            <w:r>
              <w:t>nadigitalizovaného</w:t>
            </w:r>
            <w:proofErr w:type="spellEnd"/>
            <w:r>
              <w:t xml:space="preserve"> schématu </w:t>
            </w:r>
            <w:proofErr w:type="spellStart"/>
            <w:r>
              <w:t>poloholeňové</w:t>
            </w:r>
            <w:proofErr w:type="spellEnd"/>
            <w:r>
              <w:t xml:space="preserve"> obuvi (šněrování, </w:t>
            </w:r>
            <w:proofErr w:type="spellStart"/>
            <w:r>
              <w:t>velcro</w:t>
            </w:r>
            <w:proofErr w:type="spellEnd"/>
            <w:r>
              <w:t>, zdrhovadlo), jednoduchá dámská obuv nártového střihu, začátek tvorby jednotlivých šablon včetně správného konstrukčního pojmenování.</w:t>
            </w:r>
          </w:p>
          <w:p w14:paraId="18A0E1B1" w14:textId="77777777" w:rsidR="001421BF" w:rsidRDefault="001421BF" w:rsidP="004C352E">
            <w:pPr>
              <w:pStyle w:val="Odstavecseseznamem"/>
              <w:numPr>
                <w:ilvl w:val="0"/>
                <w:numId w:val="114"/>
              </w:numPr>
              <w:jc w:val="both"/>
            </w:pPr>
            <w:r>
              <w:t xml:space="preserve">Tvorba jednotlivých dílců </w:t>
            </w:r>
            <w:proofErr w:type="spellStart"/>
            <w:r>
              <w:t>poloholeňové</w:t>
            </w:r>
            <w:proofErr w:type="spellEnd"/>
            <w:r>
              <w:t xml:space="preserve"> obuvi (šněrování, </w:t>
            </w:r>
            <w:proofErr w:type="spellStart"/>
            <w:r>
              <w:t>velcro</w:t>
            </w:r>
            <w:proofErr w:type="spellEnd"/>
            <w:r>
              <w:t>, zdrhovadlo), jednoduchá dámská obuv nártového střihu v programu CAD – vrchové dílce, podšívky, mezipodšívky, ztužení, bandáže, matrice, značící šablony, pomocné dílce, spodkové dílce.</w:t>
            </w:r>
          </w:p>
          <w:p w14:paraId="6EFEF8F2" w14:textId="77777777" w:rsidR="001421BF" w:rsidRDefault="001421BF" w:rsidP="004C352E">
            <w:pPr>
              <w:pStyle w:val="Odstavecseseznamem"/>
              <w:numPr>
                <w:ilvl w:val="0"/>
                <w:numId w:val="114"/>
              </w:numPr>
              <w:jc w:val="both"/>
            </w:pPr>
            <w:r>
              <w:t xml:space="preserve">Tvorba jednotlivých dílců </w:t>
            </w:r>
            <w:proofErr w:type="spellStart"/>
            <w:r>
              <w:t>poloholeňové</w:t>
            </w:r>
            <w:proofErr w:type="spellEnd"/>
            <w:r>
              <w:t xml:space="preserve"> obuvi (šněrování, </w:t>
            </w:r>
            <w:proofErr w:type="spellStart"/>
            <w:r>
              <w:t>velcro</w:t>
            </w:r>
            <w:proofErr w:type="spellEnd"/>
            <w:r>
              <w:t>, zdrhovadlo), jednoduchá dámská obuv nártového střihu v programu CAD – vrchové dílce, podšívky, mezipodšívky, ztužení, bandáže, matrice, značící šablony, pomocné dílce, spodkové dílce.</w:t>
            </w:r>
          </w:p>
          <w:p w14:paraId="46A15E37" w14:textId="77777777" w:rsidR="001421BF" w:rsidRDefault="001421BF" w:rsidP="004C352E">
            <w:pPr>
              <w:pStyle w:val="Odstavecseseznamem"/>
              <w:numPr>
                <w:ilvl w:val="0"/>
                <w:numId w:val="114"/>
              </w:numPr>
              <w:jc w:val="both"/>
            </w:pPr>
            <w:r>
              <w:t xml:space="preserve">Tvorba jednotlivých dílců </w:t>
            </w:r>
            <w:proofErr w:type="spellStart"/>
            <w:r>
              <w:t>poloholeňové</w:t>
            </w:r>
            <w:proofErr w:type="spellEnd"/>
            <w:r>
              <w:t xml:space="preserve"> obuvi (šněrování, </w:t>
            </w:r>
            <w:proofErr w:type="spellStart"/>
            <w:r>
              <w:t>velcro</w:t>
            </w:r>
            <w:proofErr w:type="spellEnd"/>
            <w:r>
              <w:t>, zdrhovadlo), jednoduchá dámská obuv nártového střihu v programu CAD – vrchové dílce, podšívky, mezipodšívky, ztužení, bandáže, matrice, značící šablony, pomocné dílce, spodkové dílce.</w:t>
            </w:r>
          </w:p>
          <w:p w14:paraId="37A83906" w14:textId="3F7ADF12" w:rsidR="001421BF" w:rsidRDefault="001421BF" w:rsidP="004C352E">
            <w:pPr>
              <w:pStyle w:val="Odstavecseseznamem"/>
              <w:numPr>
                <w:ilvl w:val="0"/>
                <w:numId w:val="114"/>
              </w:numPr>
              <w:jc w:val="both"/>
            </w:pPr>
            <w:r>
              <w:t>Dokončení šablon v programu CAD včetně stupňování – vyřezání jednotlivých šablon z modelářského papíru pomocí řezacího plotru / vyřezání jednotlivých šablon z usně na řezači ATOM</w:t>
            </w:r>
            <w:r w:rsidR="001D37AF">
              <w:t>.</w:t>
            </w:r>
          </w:p>
          <w:p w14:paraId="4BA07B3D" w14:textId="67CC8662" w:rsidR="001421BF" w:rsidRDefault="001421BF" w:rsidP="004C352E">
            <w:pPr>
              <w:pStyle w:val="Odstavecseseznamem"/>
              <w:numPr>
                <w:ilvl w:val="0"/>
                <w:numId w:val="114"/>
              </w:numPr>
              <w:jc w:val="both"/>
            </w:pPr>
            <w:r>
              <w:t>Dokončení šablon v programu CAD včetně stupňování – vyřezání jednotlivých šablon z modelářského papíru pomocí řezacího plotru / vyřezání jednotlivých šablon z usně na řezači ATOM</w:t>
            </w:r>
            <w:r w:rsidR="001D37AF">
              <w:t>.</w:t>
            </w:r>
          </w:p>
          <w:p w14:paraId="66A4A7C1" w14:textId="2C4C5D6E" w:rsidR="001421BF" w:rsidRDefault="001421BF" w:rsidP="004C352E">
            <w:pPr>
              <w:pStyle w:val="Odstavecseseznamem"/>
              <w:numPr>
                <w:ilvl w:val="0"/>
                <w:numId w:val="114"/>
              </w:numPr>
              <w:spacing w:after="120"/>
              <w:jc w:val="both"/>
            </w:pPr>
            <w:r>
              <w:t>Prezentace jednotlivých úkolů, exkurze do firem</w:t>
            </w:r>
            <w:r w:rsidR="001D37AF">
              <w:t>.</w:t>
            </w:r>
          </w:p>
          <w:p w14:paraId="17B44CA5" w14:textId="77777777" w:rsidR="007B0704" w:rsidRPr="001421BF" w:rsidRDefault="007B0704" w:rsidP="005133EF">
            <w:pPr>
              <w:jc w:val="both"/>
              <w:rPr>
                <w:b/>
              </w:rPr>
            </w:pPr>
            <w:r w:rsidRPr="001421BF">
              <w:rPr>
                <w:b/>
              </w:rPr>
              <w:t>Výsledky učení:</w:t>
            </w:r>
          </w:p>
          <w:p w14:paraId="7AED09DD" w14:textId="77777777" w:rsidR="007B0704" w:rsidRDefault="007B0704" w:rsidP="005133EF">
            <w:pPr>
              <w:jc w:val="both"/>
            </w:pPr>
            <w:r w:rsidRPr="001421BF">
              <w:t>Odborné znalosti – po absolvování předmětu student umí:</w:t>
            </w:r>
          </w:p>
          <w:p w14:paraId="5189B08D" w14:textId="77777777" w:rsidR="00ED5828" w:rsidRPr="00D727C5" w:rsidRDefault="00ED5828" w:rsidP="004C352E">
            <w:pPr>
              <w:pStyle w:val="Odstavecseseznamem"/>
              <w:numPr>
                <w:ilvl w:val="0"/>
                <w:numId w:val="33"/>
              </w:numPr>
              <w:jc w:val="both"/>
            </w:pPr>
            <w:r>
              <w:t>pokročilou</w:t>
            </w:r>
            <w:r w:rsidRPr="00D727C5">
              <w:t xml:space="preserve"> obuvnickou terminologii </w:t>
            </w:r>
          </w:p>
          <w:p w14:paraId="589F36D6" w14:textId="33526EC4" w:rsidR="001421BF" w:rsidRPr="001421BF" w:rsidRDefault="00ED5828" w:rsidP="004C352E">
            <w:pPr>
              <w:pStyle w:val="Odstavecseseznamem"/>
              <w:numPr>
                <w:ilvl w:val="0"/>
                <w:numId w:val="33"/>
              </w:numPr>
              <w:jc w:val="both"/>
            </w:pPr>
            <w:r w:rsidRPr="00D727C5">
              <w:t xml:space="preserve">popsat technologii </w:t>
            </w:r>
            <w:r>
              <w:t xml:space="preserve">specifikované </w:t>
            </w:r>
            <w:r w:rsidRPr="00D727C5">
              <w:t xml:space="preserve">výroby </w:t>
            </w:r>
            <w:proofErr w:type="spellStart"/>
            <w:r w:rsidR="00501FA8">
              <w:t>poloholeňové</w:t>
            </w:r>
            <w:proofErr w:type="spellEnd"/>
            <w:r w:rsidR="00501FA8">
              <w:t xml:space="preserve"> obuvi</w:t>
            </w:r>
          </w:p>
          <w:p w14:paraId="72A05EC4" w14:textId="77777777" w:rsidR="007B0704" w:rsidRPr="001421BF" w:rsidRDefault="007B0704" w:rsidP="005133EF">
            <w:pPr>
              <w:jc w:val="both"/>
            </w:pPr>
            <w:r w:rsidRPr="001421BF">
              <w:t>Odborné dovednosti – po absolvování předmětu student umí:</w:t>
            </w:r>
          </w:p>
          <w:p w14:paraId="628A8BF8" w14:textId="77777777" w:rsidR="00046E10" w:rsidRDefault="00046E10" w:rsidP="004C352E">
            <w:pPr>
              <w:pStyle w:val="Odstavecseseznamem"/>
              <w:numPr>
                <w:ilvl w:val="0"/>
                <w:numId w:val="31"/>
              </w:numPr>
              <w:jc w:val="both"/>
            </w:pPr>
            <w:r>
              <w:t>aproximovat povrch kopyta do plochy</w:t>
            </w:r>
          </w:p>
          <w:p w14:paraId="3959BDBC" w14:textId="77777777" w:rsidR="00046E10" w:rsidRDefault="00046E10" w:rsidP="004C352E">
            <w:pPr>
              <w:pStyle w:val="Odstavecseseznamem"/>
              <w:numPr>
                <w:ilvl w:val="0"/>
                <w:numId w:val="31"/>
              </w:numPr>
              <w:jc w:val="both"/>
            </w:pPr>
            <w:r>
              <w:t xml:space="preserve">vytvořit krájecí a značící šablony </w:t>
            </w:r>
            <w:proofErr w:type="spellStart"/>
            <w:r>
              <w:t>poloholeňové</w:t>
            </w:r>
            <w:proofErr w:type="spellEnd"/>
            <w:r>
              <w:t xml:space="preserve"> obuvi (šněrování, </w:t>
            </w:r>
            <w:proofErr w:type="spellStart"/>
            <w:r>
              <w:t>velcro</w:t>
            </w:r>
            <w:proofErr w:type="spellEnd"/>
            <w:r>
              <w:t>, zdrhovadlo)</w:t>
            </w:r>
          </w:p>
          <w:p w14:paraId="0D606C3C" w14:textId="6B50EF7E" w:rsidR="007B0704" w:rsidRPr="005A0406" w:rsidRDefault="00046E10" w:rsidP="004C352E">
            <w:pPr>
              <w:pStyle w:val="Odstavecseseznamem"/>
              <w:numPr>
                <w:ilvl w:val="0"/>
                <w:numId w:val="31"/>
              </w:numPr>
              <w:jc w:val="both"/>
            </w:pPr>
            <w:r>
              <w:t xml:space="preserve">vytvořit </w:t>
            </w:r>
            <w:r w:rsidR="00ED5828">
              <w:t>šablony</w:t>
            </w:r>
            <w:r>
              <w:t xml:space="preserve"> dámské obuvi nártového střihu, ručně i s použitím CAD technologií včetně stupňování</w:t>
            </w:r>
            <w:r w:rsidR="007B0704" w:rsidRPr="00767385">
              <w:rPr>
                <w:spacing w:val="-10"/>
              </w:rPr>
              <w:t xml:space="preserve"> </w:t>
            </w:r>
          </w:p>
        </w:tc>
      </w:tr>
      <w:tr w:rsidR="007B0704" w14:paraId="52FFB4E6"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D4AF823" w14:textId="77777777" w:rsidR="007B0704" w:rsidRPr="001452AD" w:rsidRDefault="007B0704"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701E3C64" w14:textId="77777777" w:rsidR="007B0704" w:rsidRPr="001452AD" w:rsidRDefault="007B0704" w:rsidP="005133EF">
            <w:pPr>
              <w:jc w:val="both"/>
              <w:rPr>
                <w:highlight w:val="yellow"/>
              </w:rPr>
            </w:pPr>
          </w:p>
        </w:tc>
      </w:tr>
      <w:tr w:rsidR="007B0704" w14:paraId="1C85A342" w14:textId="77777777" w:rsidTr="00417360">
        <w:trPr>
          <w:trHeight w:val="269"/>
        </w:trPr>
        <w:tc>
          <w:tcPr>
            <w:tcW w:w="9855" w:type="dxa"/>
            <w:gridSpan w:val="9"/>
            <w:tcBorders>
              <w:top w:val="nil"/>
              <w:bottom w:val="single" w:sz="4" w:space="0" w:color="auto"/>
            </w:tcBorders>
          </w:tcPr>
          <w:p w14:paraId="36CBBD0A" w14:textId="77777777" w:rsidR="007B0704" w:rsidRPr="00821C68" w:rsidRDefault="007B0704" w:rsidP="004C352E">
            <w:pPr>
              <w:pStyle w:val="Odstavecseseznamem"/>
              <w:numPr>
                <w:ilvl w:val="0"/>
                <w:numId w:val="34"/>
              </w:numPr>
              <w:jc w:val="both"/>
            </w:pPr>
            <w:r w:rsidRPr="00821C68">
              <w:t>dialogická (diskuze, rozhovor, brainstorming)</w:t>
            </w:r>
          </w:p>
          <w:p w14:paraId="411FE82C" w14:textId="77777777" w:rsidR="007B0704" w:rsidRPr="00821C68" w:rsidRDefault="007B0704" w:rsidP="004C352E">
            <w:pPr>
              <w:pStyle w:val="Odstavecseseznamem"/>
              <w:numPr>
                <w:ilvl w:val="0"/>
                <w:numId w:val="34"/>
              </w:numPr>
              <w:jc w:val="both"/>
            </w:pPr>
            <w:r w:rsidRPr="00821C68">
              <w:t>modelářské činnosti</w:t>
            </w:r>
          </w:p>
          <w:p w14:paraId="14981AC7" w14:textId="77777777" w:rsidR="007B0704" w:rsidRPr="00821C68" w:rsidRDefault="007B0704" w:rsidP="004C352E">
            <w:pPr>
              <w:pStyle w:val="Odstavecseseznamem"/>
              <w:numPr>
                <w:ilvl w:val="0"/>
                <w:numId w:val="34"/>
              </w:numPr>
              <w:jc w:val="both"/>
            </w:pPr>
            <w:r w:rsidRPr="00821C68">
              <w:t>práce s digitálními technologiemi</w:t>
            </w:r>
          </w:p>
          <w:p w14:paraId="11C24D59" w14:textId="77777777" w:rsidR="00821C68" w:rsidRDefault="00821C68" w:rsidP="004C352E">
            <w:pPr>
              <w:pStyle w:val="Odstavecseseznamem"/>
              <w:widowControl w:val="0"/>
              <w:numPr>
                <w:ilvl w:val="0"/>
                <w:numId w:val="34"/>
              </w:numPr>
              <w:suppressAutoHyphens/>
              <w:jc w:val="both"/>
            </w:pPr>
            <w:r>
              <w:t>exkurze do vývojových pracovišť</w:t>
            </w:r>
          </w:p>
          <w:p w14:paraId="001ABB07" w14:textId="661E079A" w:rsidR="00821C68" w:rsidRDefault="00821C68" w:rsidP="004C352E">
            <w:pPr>
              <w:pStyle w:val="Odstavecseseznamem"/>
              <w:numPr>
                <w:ilvl w:val="0"/>
                <w:numId w:val="34"/>
              </w:numPr>
              <w:jc w:val="both"/>
            </w:pPr>
            <w:r>
              <w:lastRenderedPageBreak/>
              <w:t>prezentace výstupů</w:t>
            </w:r>
          </w:p>
        </w:tc>
      </w:tr>
      <w:tr w:rsidR="007B0704" w14:paraId="4EFF4608" w14:textId="77777777" w:rsidTr="005133EF">
        <w:trPr>
          <w:trHeight w:val="265"/>
        </w:trPr>
        <w:tc>
          <w:tcPr>
            <w:tcW w:w="3653" w:type="dxa"/>
            <w:gridSpan w:val="3"/>
            <w:tcBorders>
              <w:top w:val="single" w:sz="4" w:space="0" w:color="auto"/>
            </w:tcBorders>
            <w:shd w:val="clear" w:color="auto" w:fill="F7CAAC"/>
          </w:tcPr>
          <w:p w14:paraId="4DD4D8CB" w14:textId="77777777" w:rsidR="007B0704" w:rsidRDefault="007B0704" w:rsidP="005133EF">
            <w:pPr>
              <w:jc w:val="both"/>
            </w:pPr>
            <w:r>
              <w:rPr>
                <w:b/>
              </w:rPr>
              <w:lastRenderedPageBreak/>
              <w:t>Studijní literatura a studijní pomůcky</w:t>
            </w:r>
          </w:p>
        </w:tc>
        <w:tc>
          <w:tcPr>
            <w:tcW w:w="6202" w:type="dxa"/>
            <w:gridSpan w:val="6"/>
            <w:tcBorders>
              <w:top w:val="single" w:sz="4" w:space="0" w:color="auto"/>
              <w:bottom w:val="nil"/>
            </w:tcBorders>
          </w:tcPr>
          <w:p w14:paraId="798DC659" w14:textId="77777777" w:rsidR="007B0704" w:rsidRDefault="007B0704" w:rsidP="005133EF">
            <w:pPr>
              <w:jc w:val="both"/>
            </w:pPr>
          </w:p>
        </w:tc>
      </w:tr>
      <w:tr w:rsidR="007B0704" w14:paraId="14127B2D" w14:textId="77777777" w:rsidTr="005133EF">
        <w:trPr>
          <w:trHeight w:val="1497"/>
        </w:trPr>
        <w:tc>
          <w:tcPr>
            <w:tcW w:w="9855" w:type="dxa"/>
            <w:gridSpan w:val="9"/>
            <w:tcBorders>
              <w:top w:val="nil"/>
            </w:tcBorders>
          </w:tcPr>
          <w:p w14:paraId="322E8AEE" w14:textId="77777777" w:rsidR="007B0704" w:rsidRDefault="007B0704" w:rsidP="00431347">
            <w:pPr>
              <w:rPr>
                <w:b/>
              </w:rPr>
            </w:pPr>
            <w:r w:rsidRPr="003F7F55">
              <w:rPr>
                <w:b/>
              </w:rPr>
              <w:t>Povinná:</w:t>
            </w:r>
          </w:p>
          <w:p w14:paraId="3DB6E878" w14:textId="77777777" w:rsidR="0070407F" w:rsidRDefault="0070407F">
            <w:r w:rsidRPr="0070407F">
              <w:t xml:space="preserve">https://www.classicad.cz/cz/shoe_cz.htm </w:t>
            </w:r>
          </w:p>
          <w:p w14:paraId="3E94A720" w14:textId="36A04654" w:rsidR="007B0704" w:rsidRDefault="007B0704">
            <w:r w:rsidRPr="00B013CA">
              <w:t xml:space="preserve">LEČÍK, František. </w:t>
            </w:r>
            <w:r w:rsidRPr="00D84996">
              <w:rPr>
                <w:i/>
                <w:iCs/>
              </w:rPr>
              <w:t>Obuvnické modelářství</w:t>
            </w:r>
            <w:r w:rsidRPr="00B013CA">
              <w:t xml:space="preserve"> I. Vyd. 2. </w:t>
            </w:r>
            <w:proofErr w:type="spellStart"/>
            <w:r w:rsidRPr="00B013CA">
              <w:t>nezměn</w:t>
            </w:r>
            <w:proofErr w:type="spellEnd"/>
            <w:r w:rsidRPr="00B013CA">
              <w:t xml:space="preserve">. Zlín: Univerzita Tomáše Bati ve Zlíně, 2011. </w:t>
            </w:r>
          </w:p>
          <w:p w14:paraId="67DC4838" w14:textId="77777777" w:rsidR="007B0704" w:rsidRDefault="007B0704">
            <w:r w:rsidRPr="00B013CA">
              <w:t>ISBN 9788074541278.</w:t>
            </w:r>
          </w:p>
          <w:p w14:paraId="08CB8522" w14:textId="77777777" w:rsidR="007B0704" w:rsidRDefault="007B0704">
            <w:r w:rsidRPr="004529CB">
              <w:t xml:space="preserve">LEČÍK, František. </w:t>
            </w:r>
            <w:r w:rsidRPr="00D84996">
              <w:rPr>
                <w:i/>
                <w:iCs/>
              </w:rPr>
              <w:t>Obuvnické modelářství</w:t>
            </w:r>
            <w:r w:rsidRPr="004529CB">
              <w:t xml:space="preserve">. </w:t>
            </w:r>
            <w:r w:rsidRPr="00417360">
              <w:rPr>
                <w:i/>
                <w:iCs/>
              </w:rPr>
              <w:t>[Díl] 2, Konstrukce svršků obuvi</w:t>
            </w:r>
            <w:r w:rsidRPr="004529CB">
              <w:t>. Zlín: Univerzita Tomáše Bati ve Zlíně, 2010. ISBN 9788073189433.</w:t>
            </w:r>
          </w:p>
          <w:p w14:paraId="45C958D9" w14:textId="0A6AC381" w:rsidR="00485924" w:rsidRDefault="00485924" w:rsidP="00BA7A5E">
            <w:r>
              <w:t xml:space="preserve">PLAMÍNEK, Jiří a </w:t>
            </w:r>
            <w:r w:rsidR="00102FAE">
              <w:t xml:space="preserve">FRANC, </w:t>
            </w:r>
            <w:r>
              <w:t xml:space="preserve">Daniel. </w:t>
            </w:r>
            <w:r w:rsidRPr="004F4393">
              <w:rPr>
                <w:i/>
              </w:rPr>
              <w:t>Komunikace a prezentace: umění mluvit, slyšet a rozumět</w:t>
            </w:r>
            <w:r>
              <w:t xml:space="preserve">. </w:t>
            </w:r>
            <w:r w:rsidR="00DB6EF3">
              <w:t xml:space="preserve">Praha: Grada, 2023. </w:t>
            </w:r>
            <w:r w:rsidR="00F65CD1">
              <w:br/>
            </w:r>
            <w:r>
              <w:t>ISBN 9788024744841.</w:t>
            </w:r>
          </w:p>
          <w:p w14:paraId="02BF1557" w14:textId="77777777" w:rsidR="007B0704" w:rsidRDefault="007B0704" w:rsidP="00431347">
            <w:r w:rsidRPr="005D6593">
              <w:t xml:space="preserve">RAAB, Miroslav. </w:t>
            </w:r>
            <w:r w:rsidRPr="00433DF2">
              <w:rPr>
                <w:i/>
                <w:iCs/>
              </w:rPr>
              <w:t>Materiály a člověk: netradiční úvod do současné materiálové vědy</w:t>
            </w:r>
            <w:r w:rsidRPr="005D6593">
              <w:t>. Vydání: druhé. Ve Zlíně: Univerzita Tomáše Bati, 2020. ISBN 978-80-7454-901-4.</w:t>
            </w:r>
          </w:p>
          <w:p w14:paraId="77A24F9E" w14:textId="77777777" w:rsidR="007B0704" w:rsidRDefault="007B0704">
            <w:pPr>
              <w:rPr>
                <w:b/>
              </w:rPr>
            </w:pPr>
            <w:r w:rsidRPr="003F7F55">
              <w:rPr>
                <w:b/>
              </w:rPr>
              <w:t>Doporučená:</w:t>
            </w:r>
          </w:p>
          <w:p w14:paraId="28D55644" w14:textId="77777777" w:rsidR="007B0704" w:rsidRDefault="007B0704">
            <w:pPr>
              <w:pStyle w:val="Bezmezer"/>
              <w:spacing w:line="252" w:lineRule="auto"/>
              <w:rPr>
                <w:i/>
                <w:iCs/>
              </w:rPr>
            </w:pPr>
            <w:proofErr w:type="spellStart"/>
            <w:r w:rsidRPr="00433DF2">
              <w:rPr>
                <w:i/>
                <w:iCs/>
              </w:rPr>
              <w:t>Fashionary</w:t>
            </w:r>
            <w:proofErr w:type="spellEnd"/>
            <w:r w:rsidRPr="00433DF2">
              <w:rPr>
                <w:i/>
                <w:iCs/>
              </w:rPr>
              <w:t xml:space="preserve"> </w:t>
            </w:r>
            <w:proofErr w:type="spellStart"/>
            <w:r w:rsidRPr="00433DF2">
              <w:rPr>
                <w:i/>
                <w:iCs/>
              </w:rPr>
              <w:t>Shoe</w:t>
            </w:r>
            <w:proofErr w:type="spellEnd"/>
            <w:r w:rsidRPr="00433DF2">
              <w:rPr>
                <w:i/>
                <w:iCs/>
              </w:rPr>
              <w:t xml:space="preserve"> </w:t>
            </w:r>
            <w:r w:rsidRPr="007B5A10">
              <w:rPr>
                <w:i/>
                <w:iCs/>
              </w:rPr>
              <w:t>Design.</w:t>
            </w:r>
            <w:r>
              <w:rPr>
                <w:i/>
                <w:iCs/>
              </w:rPr>
              <w:t xml:space="preserve">  </w:t>
            </w:r>
            <w:proofErr w:type="spellStart"/>
            <w:r>
              <w:t>Fashionary</w:t>
            </w:r>
            <w:proofErr w:type="spellEnd"/>
            <w:r>
              <w:t xml:space="preserve"> International Ltd, 2015. ISBN 9789881354716.</w:t>
            </w:r>
            <w:r>
              <w:rPr>
                <w:i/>
                <w:iCs/>
              </w:rPr>
              <w:t xml:space="preserve">   </w:t>
            </w:r>
          </w:p>
          <w:p w14:paraId="1B5B2E78" w14:textId="77777777" w:rsidR="007B0704" w:rsidRDefault="007B0704" w:rsidP="00BA7A5E">
            <w:r>
              <w:rPr>
                <w:color w:val="000000"/>
                <w:shd w:val="clear" w:color="auto" w:fill="FFFFFF"/>
                <w:lang w:eastAsia="en-US"/>
              </w:rPr>
              <w:t>Časopisy – Kožařství</w:t>
            </w:r>
            <w:r>
              <w:rPr>
                <w:i/>
                <w:iCs/>
                <w:color w:val="000000"/>
                <w:shd w:val="clear" w:color="auto" w:fill="FFFFFF"/>
                <w:lang w:eastAsia="en-US"/>
              </w:rPr>
              <w:t xml:space="preserve">, Art </w:t>
            </w:r>
            <w:proofErr w:type="spellStart"/>
            <w:r>
              <w:rPr>
                <w:i/>
                <w:iCs/>
                <w:color w:val="000000"/>
                <w:shd w:val="clear" w:color="auto" w:fill="FFFFFF"/>
                <w:lang w:eastAsia="en-US"/>
              </w:rPr>
              <w:t>Sutoria</w:t>
            </w:r>
            <w:proofErr w:type="spellEnd"/>
            <w:r>
              <w:rPr>
                <w:i/>
                <w:iCs/>
                <w:color w:val="000000"/>
                <w:shd w:val="clear" w:color="auto" w:fill="FFFFFF"/>
                <w:lang w:eastAsia="en-US"/>
              </w:rPr>
              <w:t xml:space="preserve">, Móda in </w:t>
            </w:r>
            <w:proofErr w:type="spellStart"/>
            <w:r>
              <w:rPr>
                <w:i/>
                <w:iCs/>
                <w:color w:val="000000"/>
                <w:shd w:val="clear" w:color="auto" w:fill="FFFFFF"/>
                <w:lang w:eastAsia="en-US"/>
              </w:rPr>
              <w:t>Pelle</w:t>
            </w:r>
            <w:proofErr w:type="spellEnd"/>
            <w:r>
              <w:rPr>
                <w:color w:val="000000"/>
                <w:shd w:val="clear" w:color="auto" w:fill="FFFFFF"/>
                <w:lang w:eastAsia="en-US"/>
              </w:rPr>
              <w:t>.</w:t>
            </w:r>
          </w:p>
        </w:tc>
      </w:tr>
      <w:tr w:rsidR="007B0704" w14:paraId="027637C2"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40C2F10" w14:textId="77777777" w:rsidR="007B0704" w:rsidRDefault="007B0704" w:rsidP="005133EF">
            <w:pPr>
              <w:jc w:val="center"/>
              <w:rPr>
                <w:b/>
              </w:rPr>
            </w:pPr>
            <w:r>
              <w:rPr>
                <w:b/>
              </w:rPr>
              <w:t>Informace ke kombinované nebo distanční formě</w:t>
            </w:r>
          </w:p>
        </w:tc>
      </w:tr>
      <w:tr w:rsidR="007B0704" w14:paraId="467310DA" w14:textId="77777777" w:rsidTr="005133EF">
        <w:tc>
          <w:tcPr>
            <w:tcW w:w="4787" w:type="dxa"/>
            <w:gridSpan w:val="4"/>
            <w:tcBorders>
              <w:top w:val="single" w:sz="2" w:space="0" w:color="auto"/>
            </w:tcBorders>
            <w:shd w:val="clear" w:color="auto" w:fill="F7CAAC"/>
          </w:tcPr>
          <w:p w14:paraId="0C45B0C5" w14:textId="77777777" w:rsidR="007B0704" w:rsidRDefault="007B0704" w:rsidP="005133EF">
            <w:pPr>
              <w:jc w:val="both"/>
            </w:pPr>
            <w:r>
              <w:rPr>
                <w:b/>
              </w:rPr>
              <w:t>Rozsah konzultací (soustředění)</w:t>
            </w:r>
          </w:p>
        </w:tc>
        <w:tc>
          <w:tcPr>
            <w:tcW w:w="889" w:type="dxa"/>
            <w:tcBorders>
              <w:top w:val="single" w:sz="2" w:space="0" w:color="auto"/>
            </w:tcBorders>
          </w:tcPr>
          <w:p w14:paraId="689B3E3F" w14:textId="77777777" w:rsidR="007B0704" w:rsidRDefault="007B0704" w:rsidP="005133EF">
            <w:pPr>
              <w:jc w:val="both"/>
            </w:pPr>
          </w:p>
        </w:tc>
        <w:tc>
          <w:tcPr>
            <w:tcW w:w="4179" w:type="dxa"/>
            <w:gridSpan w:val="4"/>
            <w:tcBorders>
              <w:top w:val="single" w:sz="2" w:space="0" w:color="auto"/>
            </w:tcBorders>
            <w:shd w:val="clear" w:color="auto" w:fill="F7CAAC"/>
          </w:tcPr>
          <w:p w14:paraId="26AFEF10" w14:textId="77777777" w:rsidR="007B0704" w:rsidRDefault="007B0704" w:rsidP="005133EF">
            <w:pPr>
              <w:jc w:val="both"/>
              <w:rPr>
                <w:b/>
              </w:rPr>
            </w:pPr>
            <w:r>
              <w:rPr>
                <w:b/>
              </w:rPr>
              <w:t xml:space="preserve">hodin </w:t>
            </w:r>
          </w:p>
        </w:tc>
      </w:tr>
      <w:tr w:rsidR="007B0704" w14:paraId="71F28F9E" w14:textId="77777777" w:rsidTr="005133EF">
        <w:tc>
          <w:tcPr>
            <w:tcW w:w="9855" w:type="dxa"/>
            <w:gridSpan w:val="9"/>
            <w:shd w:val="clear" w:color="auto" w:fill="F7CAAC"/>
          </w:tcPr>
          <w:p w14:paraId="475A6572" w14:textId="77777777" w:rsidR="007B0704" w:rsidRDefault="007B0704" w:rsidP="005133EF">
            <w:pPr>
              <w:jc w:val="both"/>
              <w:rPr>
                <w:b/>
              </w:rPr>
            </w:pPr>
            <w:r>
              <w:rPr>
                <w:b/>
              </w:rPr>
              <w:t>Informace o způsobu kontaktu s vyučujícím</w:t>
            </w:r>
          </w:p>
        </w:tc>
      </w:tr>
      <w:tr w:rsidR="007B0704" w14:paraId="2213892F" w14:textId="77777777" w:rsidTr="005133EF">
        <w:trPr>
          <w:trHeight w:val="1373"/>
        </w:trPr>
        <w:tc>
          <w:tcPr>
            <w:tcW w:w="9855" w:type="dxa"/>
            <w:gridSpan w:val="9"/>
          </w:tcPr>
          <w:p w14:paraId="017C8C00" w14:textId="77777777" w:rsidR="007B0704" w:rsidRDefault="007B0704" w:rsidP="005133EF">
            <w:pPr>
              <w:jc w:val="both"/>
            </w:pPr>
          </w:p>
        </w:tc>
      </w:tr>
    </w:tbl>
    <w:p w14:paraId="5FB9CA74" w14:textId="77777777" w:rsidR="007B0704" w:rsidRDefault="007B0704">
      <w:pPr>
        <w:spacing w:after="160" w:line="259" w:lineRule="auto"/>
      </w:pPr>
    </w:p>
    <w:p w14:paraId="7EF9696D" w14:textId="77777777" w:rsidR="007B0704" w:rsidRDefault="007B070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7B0704" w14:paraId="777CC23D" w14:textId="77777777" w:rsidTr="005133EF">
        <w:tc>
          <w:tcPr>
            <w:tcW w:w="9855" w:type="dxa"/>
            <w:gridSpan w:val="8"/>
            <w:tcBorders>
              <w:bottom w:val="double" w:sz="4" w:space="0" w:color="auto"/>
            </w:tcBorders>
            <w:shd w:val="clear" w:color="auto" w:fill="BDD6EE"/>
          </w:tcPr>
          <w:p w14:paraId="414E64C5" w14:textId="77777777" w:rsidR="007B0704" w:rsidRDefault="007B0704" w:rsidP="005133EF">
            <w:pPr>
              <w:jc w:val="both"/>
              <w:rPr>
                <w:b/>
                <w:sz w:val="28"/>
              </w:rPr>
            </w:pPr>
            <w:r>
              <w:lastRenderedPageBreak/>
              <w:br w:type="page"/>
            </w:r>
            <w:r>
              <w:rPr>
                <w:b/>
                <w:sz w:val="28"/>
              </w:rPr>
              <w:t>B-III – Charakteristika studijního předmětu</w:t>
            </w:r>
          </w:p>
        </w:tc>
      </w:tr>
      <w:tr w:rsidR="007B0704" w14:paraId="638404C7" w14:textId="77777777" w:rsidTr="005133EF">
        <w:tc>
          <w:tcPr>
            <w:tcW w:w="3086" w:type="dxa"/>
            <w:tcBorders>
              <w:top w:val="double" w:sz="4" w:space="0" w:color="auto"/>
            </w:tcBorders>
            <w:shd w:val="clear" w:color="auto" w:fill="F7CAAC"/>
          </w:tcPr>
          <w:p w14:paraId="083494DA" w14:textId="77777777" w:rsidR="007B0704" w:rsidRDefault="007B0704" w:rsidP="00F65CD1">
            <w:pPr>
              <w:rPr>
                <w:b/>
              </w:rPr>
            </w:pPr>
            <w:r>
              <w:rPr>
                <w:b/>
              </w:rPr>
              <w:t>Název studijního předmětu</w:t>
            </w:r>
          </w:p>
        </w:tc>
        <w:tc>
          <w:tcPr>
            <w:tcW w:w="6769" w:type="dxa"/>
            <w:gridSpan w:val="7"/>
            <w:tcBorders>
              <w:top w:val="double" w:sz="4" w:space="0" w:color="auto"/>
            </w:tcBorders>
          </w:tcPr>
          <w:p w14:paraId="643F17E1" w14:textId="49EE8E22" w:rsidR="007B0704" w:rsidRDefault="007B0704" w:rsidP="00F65CD1">
            <w:r>
              <w:t>Konstrukce obuvi / Modelářství</w:t>
            </w:r>
            <w:r w:rsidR="00542742">
              <w:t xml:space="preserve"> +</w:t>
            </w:r>
            <w:r>
              <w:t xml:space="preserve"> CAD</w:t>
            </w:r>
            <w:r w:rsidR="00542742">
              <w:t xml:space="preserve"> a</w:t>
            </w:r>
            <w:r>
              <w:t xml:space="preserve"> digitalizace </w:t>
            </w:r>
            <w:r w:rsidR="00573AC4">
              <w:t>5</w:t>
            </w:r>
          </w:p>
        </w:tc>
      </w:tr>
      <w:tr w:rsidR="007B0704" w14:paraId="19D914F4" w14:textId="77777777" w:rsidTr="005133EF">
        <w:tc>
          <w:tcPr>
            <w:tcW w:w="3086" w:type="dxa"/>
            <w:shd w:val="clear" w:color="auto" w:fill="F7CAAC"/>
          </w:tcPr>
          <w:p w14:paraId="5AB831AA" w14:textId="77777777" w:rsidR="007B0704" w:rsidRDefault="007B0704" w:rsidP="00F65CD1">
            <w:pPr>
              <w:rPr>
                <w:b/>
              </w:rPr>
            </w:pPr>
            <w:r>
              <w:rPr>
                <w:b/>
              </w:rPr>
              <w:t>Typ předmětu</w:t>
            </w:r>
          </w:p>
        </w:tc>
        <w:tc>
          <w:tcPr>
            <w:tcW w:w="3406" w:type="dxa"/>
            <w:gridSpan w:val="4"/>
          </w:tcPr>
          <w:p w14:paraId="67562BC2" w14:textId="77777777" w:rsidR="007B0704" w:rsidRDefault="007B0704" w:rsidP="00F65CD1">
            <w:r>
              <w:t>povinný</w:t>
            </w:r>
          </w:p>
        </w:tc>
        <w:tc>
          <w:tcPr>
            <w:tcW w:w="2695" w:type="dxa"/>
            <w:gridSpan w:val="2"/>
            <w:shd w:val="clear" w:color="auto" w:fill="F7CAAC"/>
          </w:tcPr>
          <w:p w14:paraId="6FD9ABFB" w14:textId="77777777" w:rsidR="007B0704" w:rsidRDefault="007B0704" w:rsidP="00F65CD1">
            <w:r>
              <w:rPr>
                <w:b/>
              </w:rPr>
              <w:t>doporučený ročník / semestr</w:t>
            </w:r>
          </w:p>
        </w:tc>
        <w:tc>
          <w:tcPr>
            <w:tcW w:w="668" w:type="dxa"/>
          </w:tcPr>
          <w:p w14:paraId="0CA7BBB7" w14:textId="6DF6F723" w:rsidR="007B0704" w:rsidRDefault="0088283B" w:rsidP="00F65CD1">
            <w:r>
              <w:t>3</w:t>
            </w:r>
            <w:r w:rsidR="007B0704">
              <w:t>/ZS</w:t>
            </w:r>
          </w:p>
        </w:tc>
      </w:tr>
      <w:tr w:rsidR="007B0704" w14:paraId="20C7CC18" w14:textId="77777777" w:rsidTr="005133EF">
        <w:tc>
          <w:tcPr>
            <w:tcW w:w="3086" w:type="dxa"/>
            <w:shd w:val="clear" w:color="auto" w:fill="F7CAAC"/>
          </w:tcPr>
          <w:p w14:paraId="38059455" w14:textId="77777777" w:rsidR="007B0704" w:rsidRDefault="007B0704" w:rsidP="00F65CD1">
            <w:pPr>
              <w:rPr>
                <w:b/>
              </w:rPr>
            </w:pPr>
            <w:r>
              <w:rPr>
                <w:b/>
              </w:rPr>
              <w:t>Rozsah studijního předmětu</w:t>
            </w:r>
          </w:p>
        </w:tc>
        <w:tc>
          <w:tcPr>
            <w:tcW w:w="1701" w:type="dxa"/>
            <w:gridSpan w:val="2"/>
          </w:tcPr>
          <w:p w14:paraId="4918437D" w14:textId="77777777" w:rsidR="007B0704" w:rsidRDefault="007B0704" w:rsidP="00F65CD1">
            <w:r>
              <w:t>26c</w:t>
            </w:r>
          </w:p>
        </w:tc>
        <w:tc>
          <w:tcPr>
            <w:tcW w:w="889" w:type="dxa"/>
            <w:shd w:val="clear" w:color="auto" w:fill="F7CAAC"/>
          </w:tcPr>
          <w:p w14:paraId="42E1FE9B" w14:textId="77777777" w:rsidR="007B0704" w:rsidRDefault="007B0704" w:rsidP="00F65CD1">
            <w:pPr>
              <w:rPr>
                <w:b/>
              </w:rPr>
            </w:pPr>
            <w:r>
              <w:rPr>
                <w:b/>
              </w:rPr>
              <w:t xml:space="preserve">hod. </w:t>
            </w:r>
          </w:p>
        </w:tc>
        <w:tc>
          <w:tcPr>
            <w:tcW w:w="816" w:type="dxa"/>
          </w:tcPr>
          <w:p w14:paraId="72F1653C" w14:textId="77777777" w:rsidR="007B0704" w:rsidRDefault="007B0704" w:rsidP="00F65CD1">
            <w:r>
              <w:t>26</w:t>
            </w:r>
          </w:p>
        </w:tc>
        <w:tc>
          <w:tcPr>
            <w:tcW w:w="2156" w:type="dxa"/>
            <w:shd w:val="clear" w:color="auto" w:fill="F7CAAC"/>
          </w:tcPr>
          <w:p w14:paraId="31C5A256" w14:textId="77777777" w:rsidR="007B0704" w:rsidRDefault="007B0704" w:rsidP="00F65CD1">
            <w:pPr>
              <w:rPr>
                <w:b/>
              </w:rPr>
            </w:pPr>
            <w:r>
              <w:rPr>
                <w:b/>
              </w:rPr>
              <w:t>kreditů</w:t>
            </w:r>
          </w:p>
        </w:tc>
        <w:tc>
          <w:tcPr>
            <w:tcW w:w="1207" w:type="dxa"/>
            <w:gridSpan w:val="2"/>
          </w:tcPr>
          <w:p w14:paraId="05F19AAE" w14:textId="77777777" w:rsidR="007B0704" w:rsidRDefault="007B0704" w:rsidP="00F65CD1">
            <w:r>
              <w:t>2</w:t>
            </w:r>
          </w:p>
        </w:tc>
      </w:tr>
      <w:tr w:rsidR="007B0704" w14:paraId="51A27B8E" w14:textId="77777777" w:rsidTr="005133EF">
        <w:tc>
          <w:tcPr>
            <w:tcW w:w="3086" w:type="dxa"/>
            <w:shd w:val="clear" w:color="auto" w:fill="F7CAAC"/>
          </w:tcPr>
          <w:p w14:paraId="2BED881E" w14:textId="77777777" w:rsidR="007B0704" w:rsidRDefault="007B0704" w:rsidP="00F65CD1">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28BA0BE" w14:textId="77777777" w:rsidR="007B0704" w:rsidRDefault="007B0704" w:rsidP="00F65CD1"/>
        </w:tc>
      </w:tr>
      <w:tr w:rsidR="007B0704" w14:paraId="3AA6E8C0" w14:textId="77777777" w:rsidTr="005133EF">
        <w:tc>
          <w:tcPr>
            <w:tcW w:w="3086" w:type="dxa"/>
            <w:shd w:val="clear" w:color="auto" w:fill="F7CAAC"/>
          </w:tcPr>
          <w:p w14:paraId="616ACAF4" w14:textId="77777777" w:rsidR="007B0704" w:rsidRPr="005A0406" w:rsidRDefault="007B0704" w:rsidP="00F65CD1">
            <w:pPr>
              <w:rPr>
                <w:b/>
              </w:rPr>
            </w:pPr>
            <w:r w:rsidRPr="005A0406">
              <w:rPr>
                <w:b/>
              </w:rPr>
              <w:t>Způsob ověření výsledků učení</w:t>
            </w:r>
          </w:p>
        </w:tc>
        <w:tc>
          <w:tcPr>
            <w:tcW w:w="3406" w:type="dxa"/>
            <w:gridSpan w:val="4"/>
          </w:tcPr>
          <w:p w14:paraId="58F8E0B6" w14:textId="77777777" w:rsidR="007B0704" w:rsidRDefault="007B0704" w:rsidP="00F65CD1">
            <w:r>
              <w:t>klasifikovaný zápočet</w:t>
            </w:r>
          </w:p>
        </w:tc>
        <w:tc>
          <w:tcPr>
            <w:tcW w:w="2156" w:type="dxa"/>
            <w:shd w:val="clear" w:color="auto" w:fill="F7CAAC"/>
          </w:tcPr>
          <w:p w14:paraId="5ED17970" w14:textId="77777777" w:rsidR="007B0704" w:rsidRDefault="007B0704" w:rsidP="00F65CD1">
            <w:pPr>
              <w:rPr>
                <w:b/>
              </w:rPr>
            </w:pPr>
            <w:r>
              <w:rPr>
                <w:b/>
              </w:rPr>
              <w:t>Forma výuky</w:t>
            </w:r>
          </w:p>
        </w:tc>
        <w:tc>
          <w:tcPr>
            <w:tcW w:w="1207" w:type="dxa"/>
            <w:gridSpan w:val="2"/>
          </w:tcPr>
          <w:p w14:paraId="252C96EE" w14:textId="77777777" w:rsidR="007B0704" w:rsidRDefault="007B0704" w:rsidP="00F65CD1">
            <w:r>
              <w:t>cvičení</w:t>
            </w:r>
          </w:p>
        </w:tc>
      </w:tr>
      <w:tr w:rsidR="007B0704" w14:paraId="087B49BD" w14:textId="77777777" w:rsidTr="005133EF">
        <w:tc>
          <w:tcPr>
            <w:tcW w:w="3086" w:type="dxa"/>
            <w:shd w:val="clear" w:color="auto" w:fill="F7CAAC"/>
          </w:tcPr>
          <w:p w14:paraId="303BE1BF" w14:textId="77777777" w:rsidR="007B0704" w:rsidRPr="005A0406" w:rsidRDefault="007B0704" w:rsidP="00F65CD1">
            <w:pPr>
              <w:rPr>
                <w:b/>
              </w:rPr>
            </w:pPr>
            <w:r w:rsidRPr="005A0406">
              <w:rPr>
                <w:b/>
              </w:rPr>
              <w:t>Forma způsobu ověření výsledků učení a další požadavky na studenta</w:t>
            </w:r>
          </w:p>
        </w:tc>
        <w:tc>
          <w:tcPr>
            <w:tcW w:w="6769" w:type="dxa"/>
            <w:gridSpan w:val="7"/>
            <w:tcBorders>
              <w:bottom w:val="nil"/>
            </w:tcBorders>
          </w:tcPr>
          <w:p w14:paraId="0450279E" w14:textId="77777777" w:rsidR="007B0704" w:rsidRDefault="007B0704" w:rsidP="00F65CD1">
            <w:r>
              <w:t>80% účast na cvičení</w:t>
            </w:r>
          </w:p>
          <w:p w14:paraId="120C99F7" w14:textId="77777777" w:rsidR="007B0704" w:rsidRDefault="007B0704" w:rsidP="00F65CD1">
            <w:r>
              <w:t>pravidelné konzultace v průběhu semestru, student také musí vyhotovit zadaný úkol</w:t>
            </w:r>
          </w:p>
        </w:tc>
      </w:tr>
      <w:tr w:rsidR="007B0704" w14:paraId="335DDD19" w14:textId="77777777" w:rsidTr="00F65CD1">
        <w:trPr>
          <w:trHeight w:val="53"/>
        </w:trPr>
        <w:tc>
          <w:tcPr>
            <w:tcW w:w="9855" w:type="dxa"/>
            <w:gridSpan w:val="8"/>
            <w:tcBorders>
              <w:top w:val="nil"/>
            </w:tcBorders>
          </w:tcPr>
          <w:p w14:paraId="7CC88331" w14:textId="77777777" w:rsidR="007B0704" w:rsidRDefault="007B0704" w:rsidP="00F65CD1"/>
        </w:tc>
      </w:tr>
      <w:tr w:rsidR="007B0704" w14:paraId="2F4FCE29" w14:textId="77777777" w:rsidTr="005133EF">
        <w:trPr>
          <w:trHeight w:val="197"/>
        </w:trPr>
        <w:tc>
          <w:tcPr>
            <w:tcW w:w="3086" w:type="dxa"/>
            <w:tcBorders>
              <w:top w:val="nil"/>
            </w:tcBorders>
            <w:shd w:val="clear" w:color="auto" w:fill="F7CAAC"/>
          </w:tcPr>
          <w:p w14:paraId="32F7C9F2" w14:textId="77777777" w:rsidR="007B0704" w:rsidRDefault="007B0704" w:rsidP="00F65CD1">
            <w:pPr>
              <w:rPr>
                <w:b/>
              </w:rPr>
            </w:pPr>
            <w:r>
              <w:rPr>
                <w:b/>
              </w:rPr>
              <w:t>Garant předmětu</w:t>
            </w:r>
          </w:p>
        </w:tc>
        <w:tc>
          <w:tcPr>
            <w:tcW w:w="6769" w:type="dxa"/>
            <w:gridSpan w:val="7"/>
            <w:tcBorders>
              <w:top w:val="nil"/>
            </w:tcBorders>
          </w:tcPr>
          <w:p w14:paraId="670B15CA" w14:textId="77777777" w:rsidR="007B0704" w:rsidRDefault="007B0704" w:rsidP="00F65CD1">
            <w:r>
              <w:t xml:space="preserve">MgA. Jana </w:t>
            </w:r>
            <w:proofErr w:type="spellStart"/>
            <w:r>
              <w:t>Kotikov</w:t>
            </w:r>
            <w:proofErr w:type="spellEnd"/>
            <w:r>
              <w:t xml:space="preserve"> </w:t>
            </w:r>
          </w:p>
        </w:tc>
      </w:tr>
      <w:tr w:rsidR="007B0704" w14:paraId="1155CA6E" w14:textId="77777777" w:rsidTr="005133EF">
        <w:trPr>
          <w:trHeight w:val="243"/>
        </w:trPr>
        <w:tc>
          <w:tcPr>
            <w:tcW w:w="3086" w:type="dxa"/>
            <w:tcBorders>
              <w:top w:val="nil"/>
            </w:tcBorders>
            <w:shd w:val="clear" w:color="auto" w:fill="F7CAAC"/>
          </w:tcPr>
          <w:p w14:paraId="23A4C454" w14:textId="77777777" w:rsidR="007B0704" w:rsidRDefault="007B0704" w:rsidP="00F65CD1">
            <w:pPr>
              <w:rPr>
                <w:b/>
              </w:rPr>
            </w:pPr>
            <w:r>
              <w:rPr>
                <w:b/>
              </w:rPr>
              <w:t>Zapojení garanta do výuky předmětu</w:t>
            </w:r>
          </w:p>
        </w:tc>
        <w:tc>
          <w:tcPr>
            <w:tcW w:w="6769" w:type="dxa"/>
            <w:gridSpan w:val="7"/>
            <w:tcBorders>
              <w:top w:val="nil"/>
            </w:tcBorders>
          </w:tcPr>
          <w:p w14:paraId="030C7E4C" w14:textId="77777777" w:rsidR="007B0704" w:rsidRDefault="007B0704" w:rsidP="00F65CD1">
            <w:r>
              <w:t>100 %</w:t>
            </w:r>
          </w:p>
        </w:tc>
      </w:tr>
      <w:tr w:rsidR="007B0704" w14:paraId="50EE32D6" w14:textId="77777777" w:rsidTr="005133EF">
        <w:tc>
          <w:tcPr>
            <w:tcW w:w="3086" w:type="dxa"/>
            <w:shd w:val="clear" w:color="auto" w:fill="F7CAAC"/>
          </w:tcPr>
          <w:p w14:paraId="2343A6DF" w14:textId="77777777" w:rsidR="007B0704" w:rsidRDefault="007B0704" w:rsidP="00F65CD1">
            <w:pPr>
              <w:rPr>
                <w:b/>
              </w:rPr>
            </w:pPr>
            <w:r>
              <w:rPr>
                <w:b/>
              </w:rPr>
              <w:t>Vyučující</w:t>
            </w:r>
          </w:p>
        </w:tc>
        <w:tc>
          <w:tcPr>
            <w:tcW w:w="6769" w:type="dxa"/>
            <w:gridSpan w:val="7"/>
            <w:tcBorders>
              <w:bottom w:val="nil"/>
            </w:tcBorders>
          </w:tcPr>
          <w:p w14:paraId="7565795F" w14:textId="7C703688" w:rsidR="007B0704" w:rsidRDefault="007B0704" w:rsidP="00F65CD1">
            <w:r>
              <w:t xml:space="preserve">MgA. Jana </w:t>
            </w:r>
            <w:proofErr w:type="spellStart"/>
            <w:r>
              <w:t>Kotikov</w:t>
            </w:r>
            <w:proofErr w:type="spellEnd"/>
            <w:r>
              <w:t xml:space="preserve"> </w:t>
            </w:r>
          </w:p>
        </w:tc>
      </w:tr>
      <w:tr w:rsidR="007B0704" w14:paraId="5C3CA4A8" w14:textId="77777777" w:rsidTr="00F65CD1">
        <w:trPr>
          <w:trHeight w:val="53"/>
        </w:trPr>
        <w:tc>
          <w:tcPr>
            <w:tcW w:w="9855" w:type="dxa"/>
            <w:gridSpan w:val="8"/>
            <w:tcBorders>
              <w:top w:val="nil"/>
            </w:tcBorders>
          </w:tcPr>
          <w:p w14:paraId="5D21295C" w14:textId="77777777" w:rsidR="007B0704" w:rsidRDefault="007B0704" w:rsidP="00F65CD1"/>
        </w:tc>
      </w:tr>
      <w:tr w:rsidR="007B0704" w14:paraId="4303F9C2" w14:textId="77777777" w:rsidTr="005133EF">
        <w:tc>
          <w:tcPr>
            <w:tcW w:w="3086" w:type="dxa"/>
            <w:shd w:val="clear" w:color="auto" w:fill="F7CAAC"/>
          </w:tcPr>
          <w:p w14:paraId="1D85B300" w14:textId="77777777" w:rsidR="007B0704" w:rsidRPr="001452AD" w:rsidRDefault="007B0704" w:rsidP="00F65CD1">
            <w:pPr>
              <w:rPr>
                <w:b/>
                <w:highlight w:val="yellow"/>
              </w:rPr>
            </w:pPr>
            <w:r w:rsidRPr="009B48E7">
              <w:rPr>
                <w:b/>
              </w:rPr>
              <w:t>Hlavní témata a výsledky učení</w:t>
            </w:r>
          </w:p>
        </w:tc>
        <w:tc>
          <w:tcPr>
            <w:tcW w:w="6769" w:type="dxa"/>
            <w:gridSpan w:val="7"/>
            <w:tcBorders>
              <w:bottom w:val="nil"/>
            </w:tcBorders>
          </w:tcPr>
          <w:p w14:paraId="2D30C50B" w14:textId="77777777" w:rsidR="007B0704" w:rsidRPr="001452AD" w:rsidRDefault="007B0704" w:rsidP="00F65CD1">
            <w:pPr>
              <w:rPr>
                <w:highlight w:val="yellow"/>
              </w:rPr>
            </w:pPr>
          </w:p>
        </w:tc>
      </w:tr>
      <w:tr w:rsidR="007B0704" w14:paraId="7C9B8CA4" w14:textId="77777777" w:rsidTr="005133EF">
        <w:trPr>
          <w:trHeight w:val="2197"/>
        </w:trPr>
        <w:tc>
          <w:tcPr>
            <w:tcW w:w="9855" w:type="dxa"/>
            <w:gridSpan w:val="8"/>
            <w:tcBorders>
              <w:top w:val="nil"/>
              <w:bottom w:val="single" w:sz="4" w:space="0" w:color="auto"/>
            </w:tcBorders>
          </w:tcPr>
          <w:p w14:paraId="0A915B40" w14:textId="77777777" w:rsidR="007B0704" w:rsidRPr="0036219B" w:rsidRDefault="007B0704" w:rsidP="005133EF">
            <w:pPr>
              <w:jc w:val="both"/>
              <w:rPr>
                <w:b/>
                <w:bCs/>
                <w:color w:val="FF0000"/>
              </w:rPr>
            </w:pPr>
            <w:r w:rsidRPr="0036219B">
              <w:rPr>
                <w:b/>
                <w:bCs/>
              </w:rPr>
              <w:t>Témata:</w:t>
            </w:r>
          </w:p>
          <w:p w14:paraId="766EDBEB" w14:textId="77777777" w:rsidR="00CD2FF5" w:rsidRDefault="00CD2FF5" w:rsidP="004C352E">
            <w:pPr>
              <w:pStyle w:val="Odstavecseseznamem"/>
              <w:numPr>
                <w:ilvl w:val="0"/>
                <w:numId w:val="115"/>
              </w:numPr>
              <w:jc w:val="both"/>
            </w:pPr>
            <w:r>
              <w:t>Úvod, organizace, plán výuky.</w:t>
            </w:r>
          </w:p>
          <w:p w14:paraId="15F7AAB4" w14:textId="77777777" w:rsidR="00CD2FF5" w:rsidRDefault="00CD2FF5" w:rsidP="004C352E">
            <w:pPr>
              <w:pStyle w:val="Odstavecseseznamem"/>
              <w:numPr>
                <w:ilvl w:val="0"/>
                <w:numId w:val="115"/>
              </w:numPr>
              <w:jc w:val="both"/>
            </w:pPr>
            <w:r>
              <w:t>Výběr kopyt, zpracování základního schématu dámské, pánské nebo dětské obuvi dle tématu závěrečné bakalářské práce, konstrukce střihů ručně i v konstrukčním programu CAD.</w:t>
            </w:r>
          </w:p>
          <w:p w14:paraId="595C7742" w14:textId="77777777" w:rsidR="00CD2FF5" w:rsidRDefault="00CD2FF5" w:rsidP="004C352E">
            <w:pPr>
              <w:pStyle w:val="Odstavecseseznamem"/>
              <w:numPr>
                <w:ilvl w:val="0"/>
                <w:numId w:val="115"/>
              </w:numPr>
              <w:jc w:val="both"/>
            </w:pPr>
            <w:r>
              <w:t>Práce na dámské, pánské nebo dětské obuvi dle tématu závěrečné bakalářské práce, návrhy pro konstrukci střihu ručně i v konstrukčním programu CAD.</w:t>
            </w:r>
          </w:p>
          <w:p w14:paraId="4B57FDD6" w14:textId="77777777" w:rsidR="00CD2FF5" w:rsidRDefault="00CD2FF5" w:rsidP="004C352E">
            <w:pPr>
              <w:pStyle w:val="Odstavecseseznamem"/>
              <w:numPr>
                <w:ilvl w:val="0"/>
                <w:numId w:val="115"/>
              </w:numPr>
              <w:jc w:val="both"/>
            </w:pPr>
            <w:r>
              <w:t>Zpracování krájecích a značících šablon dle tématu závěrečné bakalářské práce.</w:t>
            </w:r>
          </w:p>
          <w:p w14:paraId="09B1D2F0" w14:textId="77777777" w:rsidR="00CD2FF5" w:rsidRDefault="00CD2FF5" w:rsidP="004C352E">
            <w:pPr>
              <w:pStyle w:val="Odstavecseseznamem"/>
              <w:numPr>
                <w:ilvl w:val="0"/>
                <w:numId w:val="115"/>
              </w:numPr>
              <w:jc w:val="both"/>
            </w:pPr>
            <w:r>
              <w:t>Pokračující práce při realizaci krájecích a značících šablon.</w:t>
            </w:r>
          </w:p>
          <w:p w14:paraId="05F5ECA6" w14:textId="77777777" w:rsidR="00CD2FF5" w:rsidRDefault="00CD2FF5" w:rsidP="004C352E">
            <w:pPr>
              <w:pStyle w:val="Odstavecseseznamem"/>
              <w:numPr>
                <w:ilvl w:val="0"/>
                <w:numId w:val="115"/>
              </w:numPr>
              <w:jc w:val="both"/>
            </w:pPr>
            <w:r>
              <w:t>Práce v CAD programu – skenování a digitalizace základního schématu obuvi.</w:t>
            </w:r>
          </w:p>
          <w:p w14:paraId="46845D44" w14:textId="77777777" w:rsidR="00CD2FF5" w:rsidRDefault="00CD2FF5" w:rsidP="004C352E">
            <w:pPr>
              <w:pStyle w:val="Odstavecseseznamem"/>
              <w:numPr>
                <w:ilvl w:val="0"/>
                <w:numId w:val="115"/>
              </w:numPr>
              <w:jc w:val="both"/>
            </w:pPr>
            <w:r>
              <w:t xml:space="preserve">Úprava linií </w:t>
            </w:r>
            <w:proofErr w:type="spellStart"/>
            <w:r>
              <w:t>nadigitalizovaného</w:t>
            </w:r>
            <w:proofErr w:type="spellEnd"/>
            <w:r>
              <w:t xml:space="preserve"> schématu, začátek tvorby jednotlivých šablon včetně správného konstrukčního pojmenování.</w:t>
            </w:r>
          </w:p>
          <w:p w14:paraId="5EFAE60C" w14:textId="77777777" w:rsidR="00CD2FF5" w:rsidRDefault="00CD2FF5" w:rsidP="004C352E">
            <w:pPr>
              <w:pStyle w:val="Odstavecseseznamem"/>
              <w:numPr>
                <w:ilvl w:val="0"/>
                <w:numId w:val="115"/>
              </w:numPr>
              <w:jc w:val="both"/>
            </w:pPr>
            <w:r>
              <w:t>Tvorba jednotlivých dílců v programu CAD – vrchové dílce, podšívky, mezipodšívky, ztužení, bandáže, matrice, značící šablony, pomocné dílce, spodkové dílce.</w:t>
            </w:r>
          </w:p>
          <w:p w14:paraId="5A584D39" w14:textId="77777777" w:rsidR="00CD2FF5" w:rsidRDefault="00CD2FF5" w:rsidP="004C352E">
            <w:pPr>
              <w:pStyle w:val="Odstavecseseznamem"/>
              <w:numPr>
                <w:ilvl w:val="0"/>
                <w:numId w:val="115"/>
              </w:numPr>
              <w:jc w:val="both"/>
            </w:pPr>
            <w:r>
              <w:t>Tvorba jednotlivých dílců v programu CAD – vrchové dílce, podšívky, mezipodšívky, ztužení, bandáže, matrice, značící šablony, pomocné dílce, spodkové dílce.</w:t>
            </w:r>
          </w:p>
          <w:p w14:paraId="08976F02" w14:textId="77777777" w:rsidR="00CD2FF5" w:rsidRDefault="00CD2FF5" w:rsidP="004C352E">
            <w:pPr>
              <w:pStyle w:val="Odstavecseseznamem"/>
              <w:numPr>
                <w:ilvl w:val="0"/>
                <w:numId w:val="115"/>
              </w:numPr>
              <w:jc w:val="both"/>
            </w:pPr>
            <w:r>
              <w:t>Tvorba jednotlivých dílců v programu CAD – vrchové dílce, podšívky, mezipodšívky, ztužení, bandáže, matrice, značící šablony, pomocné dílce, spodkové dílce.</w:t>
            </w:r>
          </w:p>
          <w:p w14:paraId="348A5766" w14:textId="6A0B0B39" w:rsidR="00CD2FF5" w:rsidRDefault="00CD2FF5" w:rsidP="004C352E">
            <w:pPr>
              <w:pStyle w:val="Odstavecseseznamem"/>
              <w:numPr>
                <w:ilvl w:val="0"/>
                <w:numId w:val="115"/>
              </w:numPr>
              <w:jc w:val="both"/>
            </w:pPr>
            <w:r>
              <w:t>Dokončení šablon v programu CAD včetně stupňování – vyřezání jednotlivých šablon z modelářského papíru pomocí řezacího plotru – popis šablon pro výrobu nožů / vyřezání jednotlivých šablon z usně na řezači ATOM</w:t>
            </w:r>
            <w:r w:rsidR="00FC7A02">
              <w:t>.</w:t>
            </w:r>
          </w:p>
          <w:p w14:paraId="3A47BC52" w14:textId="44BA839E" w:rsidR="00CD2FF5" w:rsidRPr="00381E9F" w:rsidRDefault="00CD2FF5" w:rsidP="004C352E">
            <w:pPr>
              <w:pStyle w:val="Odstavecseseznamem"/>
              <w:numPr>
                <w:ilvl w:val="0"/>
                <w:numId w:val="115"/>
              </w:numPr>
              <w:jc w:val="both"/>
            </w:pPr>
            <w:r w:rsidRPr="00381E9F">
              <w:t>Dokončení šablon v programu CAD včetně stupňování – vyřezání jednotlivých šablon z modelářského papíru pomocí řezacího plotru – popis šablon pro výrobu nožů / vyřezání jednotlivých šablon z usně na řezači ATOM</w:t>
            </w:r>
            <w:r w:rsidR="00FC7A02" w:rsidRPr="00381E9F">
              <w:t>.</w:t>
            </w:r>
          </w:p>
          <w:p w14:paraId="05665C94" w14:textId="7E5AC2E0" w:rsidR="007B0704" w:rsidRPr="00404CBA" w:rsidRDefault="00CD2FF5" w:rsidP="004C352E">
            <w:pPr>
              <w:pStyle w:val="Odstavecseseznamem"/>
              <w:numPr>
                <w:ilvl w:val="0"/>
                <w:numId w:val="115"/>
              </w:numPr>
              <w:spacing w:after="120"/>
              <w:jc w:val="both"/>
              <w:rPr>
                <w:bCs/>
              </w:rPr>
            </w:pPr>
            <w:r w:rsidRPr="00381E9F">
              <w:t>Prezentace jednotlivých úkolů, exkurze do firem – výroba vysekávacích nožů</w:t>
            </w:r>
            <w:r w:rsidR="00FC7A02" w:rsidRPr="00381E9F">
              <w:t>.</w:t>
            </w:r>
          </w:p>
          <w:p w14:paraId="42FA4154" w14:textId="77777777" w:rsidR="007B0704" w:rsidRPr="0036219B" w:rsidRDefault="007B0704" w:rsidP="005133EF">
            <w:pPr>
              <w:jc w:val="both"/>
              <w:rPr>
                <w:b/>
              </w:rPr>
            </w:pPr>
            <w:r w:rsidRPr="0036219B">
              <w:rPr>
                <w:b/>
              </w:rPr>
              <w:t>Výsledky učení:</w:t>
            </w:r>
          </w:p>
          <w:p w14:paraId="15A909C3" w14:textId="77777777" w:rsidR="007B0704" w:rsidRDefault="007B0704" w:rsidP="005133EF">
            <w:pPr>
              <w:jc w:val="both"/>
            </w:pPr>
            <w:r w:rsidRPr="0036219B">
              <w:t>Odborné znalosti – po absolvování předmětu student umí:</w:t>
            </w:r>
          </w:p>
          <w:p w14:paraId="39D78DF4" w14:textId="19056679" w:rsidR="0036219B" w:rsidRPr="0036219B" w:rsidRDefault="00CB5B59" w:rsidP="004C352E">
            <w:pPr>
              <w:pStyle w:val="Odstavecseseznamem"/>
              <w:numPr>
                <w:ilvl w:val="0"/>
                <w:numId w:val="34"/>
              </w:numPr>
              <w:jc w:val="both"/>
            </w:pPr>
            <w:r>
              <w:t>definovat práci v programu CAD</w:t>
            </w:r>
          </w:p>
          <w:p w14:paraId="10E833F1" w14:textId="77777777" w:rsidR="007B0704" w:rsidRPr="0036219B" w:rsidRDefault="007B0704" w:rsidP="005133EF">
            <w:pPr>
              <w:jc w:val="both"/>
            </w:pPr>
            <w:r w:rsidRPr="0036219B">
              <w:t>Odborné dovednosti – po absolvování předmětu student umí:</w:t>
            </w:r>
          </w:p>
          <w:p w14:paraId="075AB753" w14:textId="77777777" w:rsidR="00D24885" w:rsidRDefault="00D24885" w:rsidP="004C352E">
            <w:pPr>
              <w:pStyle w:val="Odstavecseseznamem"/>
              <w:numPr>
                <w:ilvl w:val="0"/>
                <w:numId w:val="31"/>
              </w:numPr>
              <w:jc w:val="both"/>
            </w:pPr>
            <w:r>
              <w:t>aproximovat povrch kopyta do plochy</w:t>
            </w:r>
          </w:p>
          <w:p w14:paraId="371D5D92" w14:textId="56D1F318" w:rsidR="007B0704" w:rsidRPr="005A0406" w:rsidRDefault="00D24885" w:rsidP="004C352E">
            <w:pPr>
              <w:pStyle w:val="Odstavecseseznamem"/>
              <w:numPr>
                <w:ilvl w:val="0"/>
                <w:numId w:val="31"/>
              </w:numPr>
              <w:jc w:val="both"/>
            </w:pPr>
            <w:r>
              <w:t>vytvořit krájecí a značící šablony dle vlastního návrhu, ručně i s použitím CAD technologií včetně stupňování – pro výrobu vysekávacích nožů</w:t>
            </w:r>
          </w:p>
        </w:tc>
      </w:tr>
      <w:tr w:rsidR="007B0704" w14:paraId="04951EAB"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66F7147" w14:textId="77777777" w:rsidR="007B0704" w:rsidRPr="001452AD" w:rsidRDefault="007B0704"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2C599AD1" w14:textId="77777777" w:rsidR="007B0704" w:rsidRPr="001452AD" w:rsidRDefault="007B0704" w:rsidP="005133EF">
            <w:pPr>
              <w:jc w:val="both"/>
              <w:rPr>
                <w:highlight w:val="yellow"/>
              </w:rPr>
            </w:pPr>
          </w:p>
        </w:tc>
      </w:tr>
      <w:tr w:rsidR="007B0704" w14:paraId="27159025" w14:textId="77777777" w:rsidTr="000971C5">
        <w:trPr>
          <w:trHeight w:val="1215"/>
        </w:trPr>
        <w:tc>
          <w:tcPr>
            <w:tcW w:w="9855" w:type="dxa"/>
            <w:gridSpan w:val="8"/>
            <w:tcBorders>
              <w:top w:val="nil"/>
              <w:bottom w:val="single" w:sz="4" w:space="0" w:color="auto"/>
            </w:tcBorders>
          </w:tcPr>
          <w:p w14:paraId="67C63852" w14:textId="77777777" w:rsidR="007B0704" w:rsidRPr="00226C38" w:rsidRDefault="007B0704" w:rsidP="004C352E">
            <w:pPr>
              <w:pStyle w:val="Odstavecseseznamem"/>
              <w:numPr>
                <w:ilvl w:val="0"/>
                <w:numId w:val="34"/>
              </w:numPr>
              <w:jc w:val="both"/>
            </w:pPr>
            <w:r w:rsidRPr="00226C38">
              <w:t>dialogická (diskuze, rozhovor, brainstorming)</w:t>
            </w:r>
          </w:p>
          <w:p w14:paraId="3A6B9674" w14:textId="77777777" w:rsidR="007B0704" w:rsidRPr="00226C38" w:rsidRDefault="007B0704" w:rsidP="004C352E">
            <w:pPr>
              <w:pStyle w:val="Odstavecseseznamem"/>
              <w:numPr>
                <w:ilvl w:val="0"/>
                <w:numId w:val="34"/>
              </w:numPr>
              <w:jc w:val="both"/>
            </w:pPr>
            <w:r w:rsidRPr="00226C38">
              <w:t>modelářské činnosti</w:t>
            </w:r>
          </w:p>
          <w:p w14:paraId="3D02A21E" w14:textId="77777777" w:rsidR="007B0704" w:rsidRPr="00226C38" w:rsidRDefault="007B0704" w:rsidP="004C352E">
            <w:pPr>
              <w:pStyle w:val="Odstavecseseznamem"/>
              <w:numPr>
                <w:ilvl w:val="0"/>
                <w:numId w:val="34"/>
              </w:numPr>
              <w:jc w:val="both"/>
            </w:pPr>
            <w:r w:rsidRPr="00226C38">
              <w:t>práce s digitálními technologiemi</w:t>
            </w:r>
          </w:p>
          <w:p w14:paraId="75AFFFCB" w14:textId="77777777" w:rsidR="00226C38" w:rsidRDefault="00226C38" w:rsidP="004C352E">
            <w:pPr>
              <w:pStyle w:val="Odstavecseseznamem"/>
              <w:widowControl w:val="0"/>
              <w:numPr>
                <w:ilvl w:val="0"/>
                <w:numId w:val="34"/>
              </w:numPr>
              <w:suppressAutoHyphens/>
              <w:jc w:val="both"/>
            </w:pPr>
            <w:r>
              <w:t>exkurze do vývojových pracovišť – výroba obuvnických nožů</w:t>
            </w:r>
          </w:p>
          <w:p w14:paraId="4C77B2DC" w14:textId="7BF50F18" w:rsidR="00226C38" w:rsidRDefault="00226C38" w:rsidP="004C352E">
            <w:pPr>
              <w:pStyle w:val="Odstavecseseznamem"/>
              <w:numPr>
                <w:ilvl w:val="0"/>
                <w:numId w:val="34"/>
              </w:numPr>
              <w:jc w:val="both"/>
            </w:pPr>
            <w:r>
              <w:t>prezentace výstupů</w:t>
            </w:r>
          </w:p>
        </w:tc>
      </w:tr>
    </w:tbl>
    <w:p w14:paraId="41959B05" w14:textId="77777777" w:rsidR="00066B0E" w:rsidRDefault="00066B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7B0704" w14:paraId="09173591" w14:textId="77777777" w:rsidTr="005133EF">
        <w:trPr>
          <w:trHeight w:val="265"/>
        </w:trPr>
        <w:tc>
          <w:tcPr>
            <w:tcW w:w="3653" w:type="dxa"/>
            <w:tcBorders>
              <w:top w:val="single" w:sz="4" w:space="0" w:color="auto"/>
            </w:tcBorders>
            <w:shd w:val="clear" w:color="auto" w:fill="F7CAAC"/>
          </w:tcPr>
          <w:p w14:paraId="01479657" w14:textId="04295B06" w:rsidR="007B0704" w:rsidRDefault="007B0704" w:rsidP="005133EF">
            <w:pPr>
              <w:jc w:val="both"/>
            </w:pPr>
            <w:r>
              <w:rPr>
                <w:b/>
              </w:rPr>
              <w:lastRenderedPageBreak/>
              <w:t>Studijní literatura a studijní pomůcky</w:t>
            </w:r>
          </w:p>
        </w:tc>
        <w:tc>
          <w:tcPr>
            <w:tcW w:w="6202" w:type="dxa"/>
            <w:gridSpan w:val="3"/>
            <w:tcBorders>
              <w:top w:val="single" w:sz="4" w:space="0" w:color="auto"/>
              <w:bottom w:val="nil"/>
            </w:tcBorders>
          </w:tcPr>
          <w:p w14:paraId="325F323E" w14:textId="77777777" w:rsidR="007B0704" w:rsidRDefault="007B0704" w:rsidP="005133EF">
            <w:pPr>
              <w:jc w:val="both"/>
            </w:pPr>
          </w:p>
        </w:tc>
      </w:tr>
      <w:tr w:rsidR="007B0704" w14:paraId="3D044281" w14:textId="77777777" w:rsidTr="005133EF">
        <w:trPr>
          <w:trHeight w:val="1497"/>
        </w:trPr>
        <w:tc>
          <w:tcPr>
            <w:tcW w:w="9855" w:type="dxa"/>
            <w:gridSpan w:val="4"/>
            <w:tcBorders>
              <w:top w:val="nil"/>
            </w:tcBorders>
          </w:tcPr>
          <w:p w14:paraId="5A6EADC4" w14:textId="77777777" w:rsidR="007B0704" w:rsidRDefault="007B0704" w:rsidP="005133EF">
            <w:pPr>
              <w:rPr>
                <w:b/>
              </w:rPr>
            </w:pPr>
            <w:r w:rsidRPr="003F7F55">
              <w:rPr>
                <w:b/>
              </w:rPr>
              <w:t>Povinná:</w:t>
            </w:r>
          </w:p>
          <w:p w14:paraId="630D0F3B" w14:textId="77777777" w:rsidR="007B0704" w:rsidRDefault="007B0704" w:rsidP="00431347">
            <w:r w:rsidRPr="00B013CA">
              <w:t xml:space="preserve">LEČÍK, František. </w:t>
            </w:r>
            <w:r w:rsidRPr="00D84996">
              <w:rPr>
                <w:i/>
                <w:iCs/>
              </w:rPr>
              <w:t>Obuvnické modelářství</w:t>
            </w:r>
            <w:r w:rsidRPr="00B013CA">
              <w:t xml:space="preserve"> I. Vyd. 2. </w:t>
            </w:r>
            <w:proofErr w:type="spellStart"/>
            <w:r w:rsidRPr="00B013CA">
              <w:t>nezměn</w:t>
            </w:r>
            <w:proofErr w:type="spellEnd"/>
            <w:r w:rsidRPr="00B013CA">
              <w:t xml:space="preserve">. Zlín: Univerzita Tomáše Bati ve Zlíně, 2011. </w:t>
            </w:r>
          </w:p>
          <w:p w14:paraId="070E367C" w14:textId="77777777" w:rsidR="007B0704" w:rsidRDefault="007B0704">
            <w:r w:rsidRPr="00B013CA">
              <w:t>ISBN 9788074541278.</w:t>
            </w:r>
          </w:p>
          <w:p w14:paraId="474CE3AD" w14:textId="77777777" w:rsidR="007B0704" w:rsidRDefault="007B0704">
            <w:r w:rsidRPr="004529CB">
              <w:t xml:space="preserve">LEČÍK, František. </w:t>
            </w:r>
            <w:r w:rsidRPr="00D84996">
              <w:rPr>
                <w:i/>
                <w:iCs/>
              </w:rPr>
              <w:t>Obuvnické modelářství</w:t>
            </w:r>
            <w:r w:rsidRPr="004529CB">
              <w:t>. [</w:t>
            </w:r>
            <w:r w:rsidRPr="00381E9F">
              <w:rPr>
                <w:i/>
                <w:iCs/>
              </w:rPr>
              <w:t>Díl] 2, Konstrukce svršků obuvi</w:t>
            </w:r>
            <w:r w:rsidRPr="004529CB">
              <w:t>. Zlín: Univerzita Tomáše Bati ve Zlíně, 2010. ISBN 9788073189433.</w:t>
            </w:r>
          </w:p>
          <w:p w14:paraId="0826A9D0" w14:textId="3610926A" w:rsidR="00DB6EF3" w:rsidRDefault="00DB6EF3" w:rsidP="00BA7A5E">
            <w:r>
              <w:t xml:space="preserve">PLAMÍNEK, Jiří a </w:t>
            </w:r>
            <w:r w:rsidR="00FC7A02">
              <w:t xml:space="preserve">FRANC, </w:t>
            </w:r>
            <w:r>
              <w:t xml:space="preserve">Daniel. </w:t>
            </w:r>
            <w:r w:rsidRPr="004F4393">
              <w:rPr>
                <w:i/>
              </w:rPr>
              <w:t>Komunikace a prezentace: umění mluvit, slyšet a rozumět</w:t>
            </w:r>
            <w:r>
              <w:t xml:space="preserve">. Praha: Grada, 2023. </w:t>
            </w:r>
            <w:r w:rsidR="00431347">
              <w:br/>
            </w:r>
            <w:r>
              <w:t>ISBN 9788024744841.</w:t>
            </w:r>
          </w:p>
          <w:p w14:paraId="6BC73943" w14:textId="77777777" w:rsidR="007B0704" w:rsidRDefault="007B0704" w:rsidP="00431347">
            <w:r w:rsidRPr="005D6593">
              <w:t xml:space="preserve">RAAB, Miroslav. </w:t>
            </w:r>
            <w:r w:rsidRPr="00433DF2">
              <w:rPr>
                <w:i/>
                <w:iCs/>
              </w:rPr>
              <w:t>Materiály a člověk: netradiční úvod do současné materiálové vědy</w:t>
            </w:r>
            <w:r w:rsidRPr="005D6593">
              <w:t>. Vydání: druhé. Ve Zlíně: Univerzita Tomáše Bati, 2020. ISBN 978-80-7454-901-4.</w:t>
            </w:r>
          </w:p>
          <w:p w14:paraId="54ECC23D" w14:textId="77777777" w:rsidR="007B0704" w:rsidRDefault="007B0704">
            <w:pPr>
              <w:rPr>
                <w:b/>
              </w:rPr>
            </w:pPr>
            <w:r w:rsidRPr="003F7F55">
              <w:rPr>
                <w:b/>
              </w:rPr>
              <w:t>Doporučená:</w:t>
            </w:r>
          </w:p>
          <w:p w14:paraId="19E48497" w14:textId="77777777" w:rsidR="007B0704" w:rsidRDefault="007B0704">
            <w:pPr>
              <w:pStyle w:val="Bezmezer"/>
              <w:spacing w:line="252" w:lineRule="auto"/>
              <w:rPr>
                <w:i/>
                <w:iCs/>
              </w:rPr>
            </w:pPr>
            <w:proofErr w:type="spellStart"/>
            <w:r w:rsidRPr="00433DF2">
              <w:rPr>
                <w:i/>
                <w:iCs/>
              </w:rPr>
              <w:t>Fashionary</w:t>
            </w:r>
            <w:proofErr w:type="spellEnd"/>
            <w:r w:rsidRPr="00433DF2">
              <w:rPr>
                <w:i/>
                <w:iCs/>
              </w:rPr>
              <w:t xml:space="preserve"> </w:t>
            </w:r>
            <w:proofErr w:type="spellStart"/>
            <w:r w:rsidRPr="00433DF2">
              <w:rPr>
                <w:i/>
                <w:iCs/>
              </w:rPr>
              <w:t>Shoe</w:t>
            </w:r>
            <w:proofErr w:type="spellEnd"/>
            <w:r w:rsidRPr="00433DF2">
              <w:rPr>
                <w:i/>
                <w:iCs/>
              </w:rPr>
              <w:t xml:space="preserve"> </w:t>
            </w:r>
            <w:r w:rsidRPr="007B5A10">
              <w:rPr>
                <w:i/>
                <w:iCs/>
              </w:rPr>
              <w:t>Design.</w:t>
            </w:r>
            <w:r>
              <w:rPr>
                <w:i/>
                <w:iCs/>
              </w:rPr>
              <w:t xml:space="preserve">  </w:t>
            </w:r>
            <w:proofErr w:type="spellStart"/>
            <w:r>
              <w:t>Fashionary</w:t>
            </w:r>
            <w:proofErr w:type="spellEnd"/>
            <w:r>
              <w:t xml:space="preserve"> International Ltd, 2015. ISBN 9789881354716.</w:t>
            </w:r>
            <w:r>
              <w:rPr>
                <w:i/>
                <w:iCs/>
              </w:rPr>
              <w:t xml:space="preserve">   </w:t>
            </w:r>
          </w:p>
          <w:p w14:paraId="6EBF53F1" w14:textId="77777777" w:rsidR="007B0704" w:rsidRDefault="007B0704" w:rsidP="00BA7A5E">
            <w:r>
              <w:rPr>
                <w:color w:val="000000"/>
                <w:shd w:val="clear" w:color="auto" w:fill="FFFFFF"/>
                <w:lang w:eastAsia="en-US"/>
              </w:rPr>
              <w:t>Časopisy – Kožařství</w:t>
            </w:r>
            <w:r>
              <w:rPr>
                <w:i/>
                <w:iCs/>
                <w:color w:val="000000"/>
                <w:shd w:val="clear" w:color="auto" w:fill="FFFFFF"/>
                <w:lang w:eastAsia="en-US"/>
              </w:rPr>
              <w:t xml:space="preserve">, Art </w:t>
            </w:r>
            <w:proofErr w:type="spellStart"/>
            <w:r>
              <w:rPr>
                <w:i/>
                <w:iCs/>
                <w:color w:val="000000"/>
                <w:shd w:val="clear" w:color="auto" w:fill="FFFFFF"/>
                <w:lang w:eastAsia="en-US"/>
              </w:rPr>
              <w:t>Sutoria</w:t>
            </w:r>
            <w:proofErr w:type="spellEnd"/>
            <w:r>
              <w:rPr>
                <w:i/>
                <w:iCs/>
                <w:color w:val="000000"/>
                <w:shd w:val="clear" w:color="auto" w:fill="FFFFFF"/>
                <w:lang w:eastAsia="en-US"/>
              </w:rPr>
              <w:t xml:space="preserve">, Móda in </w:t>
            </w:r>
            <w:proofErr w:type="spellStart"/>
            <w:r>
              <w:rPr>
                <w:i/>
                <w:iCs/>
                <w:color w:val="000000"/>
                <w:shd w:val="clear" w:color="auto" w:fill="FFFFFF"/>
                <w:lang w:eastAsia="en-US"/>
              </w:rPr>
              <w:t>Pelle</w:t>
            </w:r>
            <w:proofErr w:type="spellEnd"/>
            <w:r>
              <w:rPr>
                <w:color w:val="000000"/>
                <w:shd w:val="clear" w:color="auto" w:fill="FFFFFF"/>
                <w:lang w:eastAsia="en-US"/>
              </w:rPr>
              <w:t>.</w:t>
            </w:r>
          </w:p>
        </w:tc>
      </w:tr>
      <w:tr w:rsidR="007B0704" w14:paraId="09B27C90"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77835BD" w14:textId="77777777" w:rsidR="007B0704" w:rsidRDefault="007B0704" w:rsidP="005133EF">
            <w:pPr>
              <w:jc w:val="center"/>
              <w:rPr>
                <w:b/>
              </w:rPr>
            </w:pPr>
            <w:r>
              <w:rPr>
                <w:b/>
              </w:rPr>
              <w:t>Informace ke kombinované nebo distanční formě</w:t>
            </w:r>
          </w:p>
        </w:tc>
      </w:tr>
      <w:tr w:rsidR="007B0704" w14:paraId="79574D70" w14:textId="77777777" w:rsidTr="005133EF">
        <w:tc>
          <w:tcPr>
            <w:tcW w:w="4787" w:type="dxa"/>
            <w:gridSpan w:val="2"/>
            <w:tcBorders>
              <w:top w:val="single" w:sz="2" w:space="0" w:color="auto"/>
            </w:tcBorders>
            <w:shd w:val="clear" w:color="auto" w:fill="F7CAAC"/>
          </w:tcPr>
          <w:p w14:paraId="1F615F2E" w14:textId="77777777" w:rsidR="007B0704" w:rsidRDefault="007B0704" w:rsidP="005133EF">
            <w:pPr>
              <w:jc w:val="both"/>
            </w:pPr>
            <w:r>
              <w:rPr>
                <w:b/>
              </w:rPr>
              <w:t>Rozsah konzultací (soustředění)</w:t>
            </w:r>
          </w:p>
        </w:tc>
        <w:tc>
          <w:tcPr>
            <w:tcW w:w="889" w:type="dxa"/>
            <w:tcBorders>
              <w:top w:val="single" w:sz="2" w:space="0" w:color="auto"/>
            </w:tcBorders>
          </w:tcPr>
          <w:p w14:paraId="758D2A65" w14:textId="77777777" w:rsidR="007B0704" w:rsidRDefault="007B0704" w:rsidP="005133EF">
            <w:pPr>
              <w:jc w:val="both"/>
            </w:pPr>
          </w:p>
        </w:tc>
        <w:tc>
          <w:tcPr>
            <w:tcW w:w="4179" w:type="dxa"/>
            <w:tcBorders>
              <w:top w:val="single" w:sz="2" w:space="0" w:color="auto"/>
            </w:tcBorders>
            <w:shd w:val="clear" w:color="auto" w:fill="F7CAAC"/>
          </w:tcPr>
          <w:p w14:paraId="43A057DB" w14:textId="77777777" w:rsidR="007B0704" w:rsidRDefault="007B0704" w:rsidP="005133EF">
            <w:pPr>
              <w:jc w:val="both"/>
              <w:rPr>
                <w:b/>
              </w:rPr>
            </w:pPr>
            <w:r>
              <w:rPr>
                <w:b/>
              </w:rPr>
              <w:t xml:space="preserve">hodin </w:t>
            </w:r>
          </w:p>
        </w:tc>
      </w:tr>
      <w:tr w:rsidR="007B0704" w14:paraId="0C4902B0" w14:textId="77777777" w:rsidTr="005133EF">
        <w:tc>
          <w:tcPr>
            <w:tcW w:w="9855" w:type="dxa"/>
            <w:gridSpan w:val="4"/>
            <w:shd w:val="clear" w:color="auto" w:fill="F7CAAC"/>
          </w:tcPr>
          <w:p w14:paraId="2542BC92" w14:textId="77777777" w:rsidR="007B0704" w:rsidRDefault="007B0704" w:rsidP="005133EF">
            <w:pPr>
              <w:jc w:val="both"/>
              <w:rPr>
                <w:b/>
              </w:rPr>
            </w:pPr>
            <w:r>
              <w:rPr>
                <w:b/>
              </w:rPr>
              <w:t>Informace o způsobu kontaktu s vyučujícím</w:t>
            </w:r>
          </w:p>
        </w:tc>
      </w:tr>
      <w:tr w:rsidR="007B0704" w14:paraId="4CB6E6A8" w14:textId="77777777" w:rsidTr="005133EF">
        <w:trPr>
          <w:trHeight w:val="1373"/>
        </w:trPr>
        <w:tc>
          <w:tcPr>
            <w:tcW w:w="9855" w:type="dxa"/>
            <w:gridSpan w:val="4"/>
          </w:tcPr>
          <w:p w14:paraId="67F8BEA6" w14:textId="77777777" w:rsidR="007B0704" w:rsidRDefault="007B0704" w:rsidP="005133EF">
            <w:pPr>
              <w:jc w:val="both"/>
            </w:pPr>
          </w:p>
        </w:tc>
      </w:tr>
    </w:tbl>
    <w:p w14:paraId="6BEDD2A9" w14:textId="77777777" w:rsidR="0013195B" w:rsidRDefault="0013195B">
      <w:pPr>
        <w:spacing w:after="160" w:line="259" w:lineRule="auto"/>
      </w:pPr>
    </w:p>
    <w:p w14:paraId="2390FD19" w14:textId="77777777" w:rsidR="0013195B" w:rsidRDefault="0013195B">
      <w:pPr>
        <w:spacing w:after="160" w:line="259" w:lineRule="auto"/>
      </w:pPr>
    </w:p>
    <w:p w14:paraId="1BA46EC1" w14:textId="77777777" w:rsidR="0013195B" w:rsidRDefault="0013195B">
      <w:pPr>
        <w:spacing w:after="160" w:line="259" w:lineRule="auto"/>
      </w:pPr>
    </w:p>
    <w:p w14:paraId="25C8BEB7" w14:textId="77777777" w:rsidR="0013195B" w:rsidRDefault="001319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13195B" w14:paraId="52B96D31" w14:textId="77777777" w:rsidTr="003D6719">
        <w:tc>
          <w:tcPr>
            <w:tcW w:w="9855" w:type="dxa"/>
            <w:gridSpan w:val="8"/>
            <w:tcBorders>
              <w:bottom w:val="double" w:sz="4" w:space="0" w:color="auto"/>
            </w:tcBorders>
            <w:shd w:val="clear" w:color="auto" w:fill="BDD6EE"/>
          </w:tcPr>
          <w:p w14:paraId="0E399944" w14:textId="07140321" w:rsidR="0013195B" w:rsidRDefault="0013195B" w:rsidP="003D6719">
            <w:pPr>
              <w:jc w:val="both"/>
              <w:rPr>
                <w:b/>
                <w:sz w:val="28"/>
              </w:rPr>
            </w:pPr>
            <w:r>
              <w:lastRenderedPageBreak/>
              <w:br w:type="page"/>
            </w:r>
            <w:r>
              <w:rPr>
                <w:b/>
                <w:sz w:val="28"/>
              </w:rPr>
              <w:t>B-III – Charakteristika studijního předmětu</w:t>
            </w:r>
          </w:p>
        </w:tc>
      </w:tr>
      <w:tr w:rsidR="0013195B" w14:paraId="53B0690E" w14:textId="77777777" w:rsidTr="003D6719">
        <w:tc>
          <w:tcPr>
            <w:tcW w:w="3086" w:type="dxa"/>
            <w:tcBorders>
              <w:top w:val="double" w:sz="4" w:space="0" w:color="auto"/>
            </w:tcBorders>
            <w:shd w:val="clear" w:color="auto" w:fill="F7CAAC"/>
          </w:tcPr>
          <w:p w14:paraId="2E9EC014" w14:textId="77777777" w:rsidR="0013195B" w:rsidRDefault="0013195B" w:rsidP="003D6719">
            <w:pPr>
              <w:rPr>
                <w:b/>
              </w:rPr>
            </w:pPr>
            <w:r>
              <w:rPr>
                <w:b/>
              </w:rPr>
              <w:t>Název studijního předmětu</w:t>
            </w:r>
          </w:p>
        </w:tc>
        <w:tc>
          <w:tcPr>
            <w:tcW w:w="6769" w:type="dxa"/>
            <w:gridSpan w:val="7"/>
            <w:tcBorders>
              <w:top w:val="double" w:sz="4" w:space="0" w:color="auto"/>
            </w:tcBorders>
          </w:tcPr>
          <w:p w14:paraId="1B3B797D" w14:textId="77777777" w:rsidR="0013195B" w:rsidRDefault="0013195B" w:rsidP="003D6719">
            <w:r>
              <w:t>Kresebná praktika 1</w:t>
            </w:r>
          </w:p>
        </w:tc>
      </w:tr>
      <w:tr w:rsidR="0013195B" w14:paraId="6BE00A92" w14:textId="77777777" w:rsidTr="003D6719">
        <w:tc>
          <w:tcPr>
            <w:tcW w:w="3086" w:type="dxa"/>
            <w:shd w:val="clear" w:color="auto" w:fill="F7CAAC"/>
          </w:tcPr>
          <w:p w14:paraId="31BB2437" w14:textId="77777777" w:rsidR="0013195B" w:rsidRDefault="0013195B" w:rsidP="003D6719">
            <w:pPr>
              <w:rPr>
                <w:b/>
              </w:rPr>
            </w:pPr>
            <w:r>
              <w:rPr>
                <w:b/>
              </w:rPr>
              <w:t>Typ předmětu</w:t>
            </w:r>
          </w:p>
        </w:tc>
        <w:tc>
          <w:tcPr>
            <w:tcW w:w="3406" w:type="dxa"/>
            <w:gridSpan w:val="4"/>
          </w:tcPr>
          <w:p w14:paraId="73691B8F" w14:textId="77777777" w:rsidR="0013195B" w:rsidRDefault="0013195B" w:rsidP="003D6719">
            <w:r>
              <w:t>povinný</w:t>
            </w:r>
          </w:p>
        </w:tc>
        <w:tc>
          <w:tcPr>
            <w:tcW w:w="2695" w:type="dxa"/>
            <w:gridSpan w:val="2"/>
            <w:shd w:val="clear" w:color="auto" w:fill="F7CAAC"/>
          </w:tcPr>
          <w:p w14:paraId="22532507" w14:textId="77777777" w:rsidR="0013195B" w:rsidRDefault="0013195B" w:rsidP="003D6719">
            <w:r>
              <w:rPr>
                <w:b/>
              </w:rPr>
              <w:t>doporučený ročník / semestr</w:t>
            </w:r>
          </w:p>
        </w:tc>
        <w:tc>
          <w:tcPr>
            <w:tcW w:w="668" w:type="dxa"/>
          </w:tcPr>
          <w:p w14:paraId="6AC03C8E" w14:textId="77777777" w:rsidR="0013195B" w:rsidRDefault="0013195B" w:rsidP="003D6719">
            <w:r>
              <w:t>1/ZS</w:t>
            </w:r>
          </w:p>
        </w:tc>
      </w:tr>
      <w:tr w:rsidR="0013195B" w14:paraId="504B5057" w14:textId="77777777" w:rsidTr="003D6719">
        <w:tc>
          <w:tcPr>
            <w:tcW w:w="3086" w:type="dxa"/>
            <w:shd w:val="clear" w:color="auto" w:fill="F7CAAC"/>
          </w:tcPr>
          <w:p w14:paraId="0D026DF7" w14:textId="77777777" w:rsidR="0013195B" w:rsidRDefault="0013195B" w:rsidP="003D6719">
            <w:pPr>
              <w:rPr>
                <w:b/>
              </w:rPr>
            </w:pPr>
            <w:r>
              <w:rPr>
                <w:b/>
              </w:rPr>
              <w:t>Rozsah studijního předmětu</w:t>
            </w:r>
          </w:p>
        </w:tc>
        <w:tc>
          <w:tcPr>
            <w:tcW w:w="1701" w:type="dxa"/>
            <w:gridSpan w:val="2"/>
          </w:tcPr>
          <w:p w14:paraId="31415800" w14:textId="77777777" w:rsidR="0013195B" w:rsidRDefault="0013195B" w:rsidP="003D6719">
            <w:r>
              <w:t>39c</w:t>
            </w:r>
          </w:p>
        </w:tc>
        <w:tc>
          <w:tcPr>
            <w:tcW w:w="889" w:type="dxa"/>
            <w:shd w:val="clear" w:color="auto" w:fill="F7CAAC"/>
          </w:tcPr>
          <w:p w14:paraId="32D9C57A" w14:textId="77777777" w:rsidR="0013195B" w:rsidRDefault="0013195B" w:rsidP="003D6719">
            <w:pPr>
              <w:rPr>
                <w:b/>
              </w:rPr>
            </w:pPr>
            <w:r>
              <w:rPr>
                <w:b/>
              </w:rPr>
              <w:t xml:space="preserve">hod. </w:t>
            </w:r>
          </w:p>
        </w:tc>
        <w:tc>
          <w:tcPr>
            <w:tcW w:w="816" w:type="dxa"/>
          </w:tcPr>
          <w:p w14:paraId="6779AC1D" w14:textId="77777777" w:rsidR="0013195B" w:rsidRDefault="0013195B" w:rsidP="003D6719">
            <w:r>
              <w:t>39</w:t>
            </w:r>
          </w:p>
        </w:tc>
        <w:tc>
          <w:tcPr>
            <w:tcW w:w="2156" w:type="dxa"/>
            <w:shd w:val="clear" w:color="auto" w:fill="F7CAAC"/>
          </w:tcPr>
          <w:p w14:paraId="41CCC9B9" w14:textId="77777777" w:rsidR="0013195B" w:rsidRDefault="0013195B" w:rsidP="003D6719">
            <w:pPr>
              <w:rPr>
                <w:b/>
              </w:rPr>
            </w:pPr>
            <w:r>
              <w:rPr>
                <w:b/>
              </w:rPr>
              <w:t>kreditů</w:t>
            </w:r>
          </w:p>
        </w:tc>
        <w:tc>
          <w:tcPr>
            <w:tcW w:w="1207" w:type="dxa"/>
            <w:gridSpan w:val="2"/>
          </w:tcPr>
          <w:p w14:paraId="68639B57" w14:textId="77777777" w:rsidR="0013195B" w:rsidRDefault="0013195B" w:rsidP="003D6719">
            <w:r>
              <w:t>2</w:t>
            </w:r>
          </w:p>
        </w:tc>
      </w:tr>
      <w:tr w:rsidR="0013195B" w14:paraId="36F548BB" w14:textId="77777777" w:rsidTr="003D6719">
        <w:tc>
          <w:tcPr>
            <w:tcW w:w="3086" w:type="dxa"/>
            <w:shd w:val="clear" w:color="auto" w:fill="F7CAAC"/>
          </w:tcPr>
          <w:p w14:paraId="7455FD7B" w14:textId="77777777" w:rsidR="0013195B" w:rsidRDefault="0013195B" w:rsidP="003D6719">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1EA5CC2" w14:textId="77777777" w:rsidR="0013195B" w:rsidRDefault="0013195B" w:rsidP="003D6719"/>
        </w:tc>
      </w:tr>
      <w:tr w:rsidR="0013195B" w14:paraId="1E9B214B" w14:textId="77777777" w:rsidTr="003D6719">
        <w:tc>
          <w:tcPr>
            <w:tcW w:w="3086" w:type="dxa"/>
            <w:shd w:val="clear" w:color="auto" w:fill="F7CAAC"/>
          </w:tcPr>
          <w:p w14:paraId="7AF407FE" w14:textId="77777777" w:rsidR="0013195B" w:rsidRPr="005A0406" w:rsidRDefault="0013195B" w:rsidP="003D6719">
            <w:pPr>
              <w:rPr>
                <w:b/>
              </w:rPr>
            </w:pPr>
            <w:r w:rsidRPr="005A0406">
              <w:rPr>
                <w:b/>
              </w:rPr>
              <w:t>Způsob ověření výsledků učení</w:t>
            </w:r>
          </w:p>
        </w:tc>
        <w:tc>
          <w:tcPr>
            <w:tcW w:w="3406" w:type="dxa"/>
            <w:gridSpan w:val="4"/>
          </w:tcPr>
          <w:p w14:paraId="7EE3A836" w14:textId="77777777" w:rsidR="0013195B" w:rsidRDefault="0013195B" w:rsidP="003D6719">
            <w:r>
              <w:t>klasifikovaný zápočet</w:t>
            </w:r>
          </w:p>
        </w:tc>
        <w:tc>
          <w:tcPr>
            <w:tcW w:w="2156" w:type="dxa"/>
            <w:shd w:val="clear" w:color="auto" w:fill="F7CAAC"/>
          </w:tcPr>
          <w:p w14:paraId="7EB91314" w14:textId="77777777" w:rsidR="0013195B" w:rsidRDefault="0013195B" w:rsidP="003D6719">
            <w:pPr>
              <w:rPr>
                <w:b/>
              </w:rPr>
            </w:pPr>
            <w:r>
              <w:rPr>
                <w:b/>
              </w:rPr>
              <w:t>Forma výuky</w:t>
            </w:r>
          </w:p>
        </w:tc>
        <w:tc>
          <w:tcPr>
            <w:tcW w:w="1207" w:type="dxa"/>
            <w:gridSpan w:val="2"/>
          </w:tcPr>
          <w:p w14:paraId="1D1DE306" w14:textId="77777777" w:rsidR="0013195B" w:rsidRDefault="0013195B" w:rsidP="003D6719">
            <w:r w:rsidRPr="001E06C2">
              <w:t>cvičení</w:t>
            </w:r>
          </w:p>
        </w:tc>
      </w:tr>
      <w:tr w:rsidR="0013195B" w14:paraId="0ADD5BE6" w14:textId="77777777" w:rsidTr="003D6719">
        <w:tc>
          <w:tcPr>
            <w:tcW w:w="3086" w:type="dxa"/>
            <w:shd w:val="clear" w:color="auto" w:fill="F7CAAC"/>
          </w:tcPr>
          <w:p w14:paraId="4058F1FE" w14:textId="77777777" w:rsidR="0013195B" w:rsidRPr="005A0406" w:rsidRDefault="0013195B" w:rsidP="003D6719">
            <w:pPr>
              <w:rPr>
                <w:b/>
              </w:rPr>
            </w:pPr>
            <w:r w:rsidRPr="005A0406">
              <w:rPr>
                <w:b/>
              </w:rPr>
              <w:t>Forma způsobu ověření výsledků učení a další požadavky na studenta</w:t>
            </w:r>
          </w:p>
        </w:tc>
        <w:tc>
          <w:tcPr>
            <w:tcW w:w="6769" w:type="dxa"/>
            <w:gridSpan w:val="7"/>
            <w:tcBorders>
              <w:bottom w:val="nil"/>
            </w:tcBorders>
          </w:tcPr>
          <w:p w14:paraId="2F487C82" w14:textId="77777777" w:rsidR="0013195B" w:rsidRDefault="0013195B" w:rsidP="003D6719">
            <w:r w:rsidRPr="003A26EB">
              <w:rPr>
                <w:color w:val="000000"/>
                <w:shd w:val="clear" w:color="auto" w:fill="FFFFFF"/>
              </w:rPr>
              <w:t>Aktivní účast na výuce –</w:t>
            </w:r>
            <w:r>
              <w:rPr>
                <w:color w:val="000000"/>
                <w:shd w:val="clear" w:color="auto" w:fill="FFFFFF"/>
              </w:rPr>
              <w:t xml:space="preserve"> </w:t>
            </w:r>
            <w:r w:rsidRPr="003A26EB">
              <w:rPr>
                <w:color w:val="000000"/>
                <w:shd w:val="clear" w:color="auto" w:fill="FFFFFF"/>
              </w:rPr>
              <w:t xml:space="preserve">minimálně </w:t>
            </w:r>
            <w:proofErr w:type="gramStart"/>
            <w:r w:rsidRPr="003A26EB">
              <w:rPr>
                <w:color w:val="000000"/>
                <w:shd w:val="clear" w:color="auto" w:fill="FFFFFF"/>
              </w:rPr>
              <w:t>80%</w:t>
            </w:r>
            <w:proofErr w:type="gramEnd"/>
            <w:r w:rsidRPr="003A26EB">
              <w:rPr>
                <w:color w:val="000000"/>
                <w:shd w:val="clear" w:color="auto" w:fill="FFFFFF"/>
              </w:rPr>
              <w:t xml:space="preserve">. </w:t>
            </w:r>
            <w:r>
              <w:rPr>
                <w:color w:val="000000"/>
                <w:shd w:val="clear" w:color="auto" w:fill="FFFFFF"/>
              </w:rPr>
              <w:t>Kresba na hodinách. Podmínkou úspěšného absolvování předmětu je v</w:t>
            </w:r>
            <w:r w:rsidRPr="0022213D">
              <w:rPr>
                <w:color w:val="000000"/>
                <w:shd w:val="clear" w:color="auto" w:fill="FFFFFF"/>
              </w:rPr>
              <w:t>ypracov</w:t>
            </w:r>
            <w:r>
              <w:rPr>
                <w:color w:val="000000"/>
                <w:shd w:val="clear" w:color="auto" w:fill="FFFFFF"/>
              </w:rPr>
              <w:t>ání</w:t>
            </w:r>
            <w:r w:rsidRPr="0022213D">
              <w:rPr>
                <w:color w:val="000000"/>
                <w:shd w:val="clear" w:color="auto" w:fill="FFFFFF"/>
              </w:rPr>
              <w:t xml:space="preserve"> </w:t>
            </w:r>
            <w:r>
              <w:rPr>
                <w:color w:val="000000"/>
                <w:shd w:val="clear" w:color="auto" w:fill="FFFFFF"/>
              </w:rPr>
              <w:t xml:space="preserve">domácích zadání v technice kresba, malba, grafika. Samostatné zpracování zadání na doma je součástí výsledného hodnocení.  </w:t>
            </w:r>
            <w:r w:rsidRPr="0022213D">
              <w:rPr>
                <w:color w:val="000000"/>
                <w:shd w:val="clear" w:color="auto" w:fill="FFFFFF"/>
              </w:rPr>
              <w:t xml:space="preserve"> </w:t>
            </w:r>
          </w:p>
        </w:tc>
      </w:tr>
      <w:tr w:rsidR="0013195B" w14:paraId="5603C5C4" w14:textId="77777777" w:rsidTr="003D6719">
        <w:trPr>
          <w:trHeight w:val="109"/>
        </w:trPr>
        <w:tc>
          <w:tcPr>
            <w:tcW w:w="9855" w:type="dxa"/>
            <w:gridSpan w:val="8"/>
            <w:tcBorders>
              <w:top w:val="nil"/>
            </w:tcBorders>
          </w:tcPr>
          <w:p w14:paraId="691B43C5" w14:textId="77777777" w:rsidR="0013195B" w:rsidRDefault="0013195B" w:rsidP="003D6719"/>
        </w:tc>
      </w:tr>
      <w:tr w:rsidR="0013195B" w14:paraId="46954533" w14:textId="77777777" w:rsidTr="003D6719">
        <w:trPr>
          <w:trHeight w:val="197"/>
        </w:trPr>
        <w:tc>
          <w:tcPr>
            <w:tcW w:w="3086" w:type="dxa"/>
            <w:tcBorders>
              <w:top w:val="nil"/>
            </w:tcBorders>
            <w:shd w:val="clear" w:color="auto" w:fill="F7CAAC"/>
          </w:tcPr>
          <w:p w14:paraId="69C6CAF0" w14:textId="77777777" w:rsidR="0013195B" w:rsidRDefault="0013195B" w:rsidP="003D6719">
            <w:pPr>
              <w:rPr>
                <w:b/>
              </w:rPr>
            </w:pPr>
            <w:r>
              <w:rPr>
                <w:b/>
              </w:rPr>
              <w:t>Garant předmětu</w:t>
            </w:r>
          </w:p>
        </w:tc>
        <w:tc>
          <w:tcPr>
            <w:tcW w:w="6769" w:type="dxa"/>
            <w:gridSpan w:val="7"/>
            <w:tcBorders>
              <w:top w:val="nil"/>
            </w:tcBorders>
          </w:tcPr>
          <w:p w14:paraId="0A64581F" w14:textId="77777777" w:rsidR="0013195B" w:rsidRDefault="0013195B" w:rsidP="003D6719">
            <w:r>
              <w:t xml:space="preserve">Mgr art. Lívia </w:t>
            </w:r>
            <w:proofErr w:type="spellStart"/>
            <w:r>
              <w:t>Kožušková</w:t>
            </w:r>
            <w:proofErr w:type="spellEnd"/>
            <w:r>
              <w:t xml:space="preserve">, </w:t>
            </w:r>
            <w:proofErr w:type="spellStart"/>
            <w:r>
              <w:t>ArtD</w:t>
            </w:r>
            <w:proofErr w:type="spellEnd"/>
            <w:r>
              <w:t>.</w:t>
            </w:r>
          </w:p>
        </w:tc>
      </w:tr>
      <w:tr w:rsidR="0013195B" w14:paraId="4A0A3811" w14:textId="77777777" w:rsidTr="003D6719">
        <w:trPr>
          <w:trHeight w:val="243"/>
        </w:trPr>
        <w:tc>
          <w:tcPr>
            <w:tcW w:w="3086" w:type="dxa"/>
            <w:tcBorders>
              <w:top w:val="nil"/>
            </w:tcBorders>
            <w:shd w:val="clear" w:color="auto" w:fill="F7CAAC"/>
          </w:tcPr>
          <w:p w14:paraId="678C883F" w14:textId="77777777" w:rsidR="0013195B" w:rsidRDefault="0013195B" w:rsidP="003D6719">
            <w:pPr>
              <w:rPr>
                <w:b/>
              </w:rPr>
            </w:pPr>
            <w:r>
              <w:rPr>
                <w:b/>
              </w:rPr>
              <w:t>Zapojení garanta do výuky předmětu</w:t>
            </w:r>
          </w:p>
        </w:tc>
        <w:tc>
          <w:tcPr>
            <w:tcW w:w="6769" w:type="dxa"/>
            <w:gridSpan w:val="7"/>
            <w:tcBorders>
              <w:top w:val="nil"/>
            </w:tcBorders>
          </w:tcPr>
          <w:p w14:paraId="1553C71C" w14:textId="592A3ACB" w:rsidR="0013195B" w:rsidRDefault="00DB1D01" w:rsidP="003D6719">
            <w:r>
              <w:t>5</w:t>
            </w:r>
            <w:r w:rsidR="0013195B" w:rsidRPr="00150EC9">
              <w:t>0 %</w:t>
            </w:r>
          </w:p>
        </w:tc>
      </w:tr>
      <w:tr w:rsidR="0013195B" w14:paraId="65B6E2EA" w14:textId="77777777" w:rsidTr="003D6719">
        <w:tc>
          <w:tcPr>
            <w:tcW w:w="3086" w:type="dxa"/>
            <w:shd w:val="clear" w:color="auto" w:fill="F7CAAC"/>
          </w:tcPr>
          <w:p w14:paraId="0515B52D" w14:textId="77777777" w:rsidR="0013195B" w:rsidRDefault="0013195B" w:rsidP="003D6719">
            <w:pPr>
              <w:rPr>
                <w:b/>
              </w:rPr>
            </w:pPr>
            <w:r>
              <w:rPr>
                <w:b/>
              </w:rPr>
              <w:t>Vyučující</w:t>
            </w:r>
          </w:p>
        </w:tc>
        <w:tc>
          <w:tcPr>
            <w:tcW w:w="6769" w:type="dxa"/>
            <w:gridSpan w:val="7"/>
            <w:tcBorders>
              <w:bottom w:val="nil"/>
            </w:tcBorders>
          </w:tcPr>
          <w:p w14:paraId="2CD44063" w14:textId="77777777" w:rsidR="0013195B" w:rsidRDefault="0013195B" w:rsidP="003D6719">
            <w:r>
              <w:t xml:space="preserve">Mgr art. Lívia </w:t>
            </w:r>
            <w:proofErr w:type="spellStart"/>
            <w:r>
              <w:t>Kožušková</w:t>
            </w:r>
            <w:proofErr w:type="spellEnd"/>
            <w:r>
              <w:t xml:space="preserve">, </w:t>
            </w:r>
            <w:proofErr w:type="spellStart"/>
            <w:r>
              <w:t>ArtD</w:t>
            </w:r>
            <w:proofErr w:type="spellEnd"/>
            <w:r>
              <w:t>. a kol. pedagogů</w:t>
            </w:r>
          </w:p>
        </w:tc>
      </w:tr>
      <w:tr w:rsidR="0013195B" w14:paraId="1AE4C66D" w14:textId="77777777" w:rsidTr="003D6719">
        <w:trPr>
          <w:trHeight w:val="54"/>
        </w:trPr>
        <w:tc>
          <w:tcPr>
            <w:tcW w:w="9855" w:type="dxa"/>
            <w:gridSpan w:val="8"/>
            <w:tcBorders>
              <w:top w:val="nil"/>
            </w:tcBorders>
          </w:tcPr>
          <w:p w14:paraId="342C19C1" w14:textId="77777777" w:rsidR="0013195B" w:rsidRDefault="0013195B" w:rsidP="003D6719"/>
        </w:tc>
      </w:tr>
      <w:tr w:rsidR="0013195B" w14:paraId="07224AD0" w14:textId="77777777" w:rsidTr="003D6719">
        <w:tc>
          <w:tcPr>
            <w:tcW w:w="3086" w:type="dxa"/>
            <w:shd w:val="clear" w:color="auto" w:fill="F7CAAC"/>
          </w:tcPr>
          <w:p w14:paraId="559CF7BF" w14:textId="77777777" w:rsidR="0013195B" w:rsidRPr="001452AD" w:rsidRDefault="0013195B" w:rsidP="003D6719">
            <w:pPr>
              <w:jc w:val="both"/>
              <w:rPr>
                <w:b/>
                <w:highlight w:val="yellow"/>
              </w:rPr>
            </w:pPr>
            <w:r w:rsidRPr="009B48E7">
              <w:rPr>
                <w:b/>
              </w:rPr>
              <w:t>Hlavní témata a výsledky učení</w:t>
            </w:r>
          </w:p>
        </w:tc>
        <w:tc>
          <w:tcPr>
            <w:tcW w:w="6769" w:type="dxa"/>
            <w:gridSpan w:val="7"/>
            <w:tcBorders>
              <w:bottom w:val="nil"/>
            </w:tcBorders>
          </w:tcPr>
          <w:p w14:paraId="01D9446A" w14:textId="77777777" w:rsidR="0013195B" w:rsidRPr="001452AD" w:rsidRDefault="0013195B" w:rsidP="003D6719">
            <w:pPr>
              <w:jc w:val="both"/>
              <w:rPr>
                <w:highlight w:val="yellow"/>
              </w:rPr>
            </w:pPr>
          </w:p>
        </w:tc>
      </w:tr>
      <w:tr w:rsidR="0013195B" w14:paraId="5FDE0F63" w14:textId="77777777" w:rsidTr="003D6719">
        <w:trPr>
          <w:trHeight w:val="2197"/>
        </w:trPr>
        <w:tc>
          <w:tcPr>
            <w:tcW w:w="9855" w:type="dxa"/>
            <w:gridSpan w:val="8"/>
            <w:tcBorders>
              <w:top w:val="nil"/>
              <w:bottom w:val="single" w:sz="4" w:space="0" w:color="auto"/>
            </w:tcBorders>
          </w:tcPr>
          <w:p w14:paraId="499CB8CC" w14:textId="77777777" w:rsidR="0013195B" w:rsidRPr="00CC442D" w:rsidRDefault="0013195B" w:rsidP="003D6719">
            <w:pPr>
              <w:jc w:val="both"/>
              <w:rPr>
                <w:b/>
                <w:bCs/>
                <w:color w:val="000000"/>
                <w:shd w:val="clear" w:color="auto" w:fill="FFFFFF"/>
              </w:rPr>
            </w:pPr>
            <w:r w:rsidRPr="00CC442D">
              <w:rPr>
                <w:b/>
                <w:bCs/>
              </w:rPr>
              <w:t>Témata:</w:t>
            </w:r>
          </w:p>
          <w:p w14:paraId="1C6A5387" w14:textId="77777777" w:rsidR="0013195B" w:rsidRPr="00572D8A" w:rsidRDefault="0013195B" w:rsidP="003D6719">
            <w:pPr>
              <w:ind w:left="359"/>
              <w:jc w:val="both"/>
              <w:rPr>
                <w:color w:val="000000" w:themeColor="text1"/>
              </w:rPr>
            </w:pPr>
            <w:r w:rsidRPr="00572D8A">
              <w:rPr>
                <w:color w:val="000000" w:themeColor="text1"/>
              </w:rPr>
              <w:t>1.</w:t>
            </w:r>
            <w:r>
              <w:rPr>
                <w:color w:val="000000" w:themeColor="text1"/>
              </w:rPr>
              <w:t>-</w:t>
            </w:r>
            <w:r w:rsidRPr="00572D8A">
              <w:rPr>
                <w:color w:val="000000" w:themeColor="text1"/>
              </w:rPr>
              <w:t>2. Lineárn</w:t>
            </w:r>
            <w:r>
              <w:rPr>
                <w:color w:val="000000" w:themeColor="text1"/>
              </w:rPr>
              <w:t>í</w:t>
            </w:r>
            <w:r w:rsidRPr="00572D8A">
              <w:rPr>
                <w:color w:val="000000" w:themeColor="text1"/>
              </w:rPr>
              <w:t xml:space="preserve"> zobrazen</w:t>
            </w:r>
            <w:r>
              <w:rPr>
                <w:color w:val="000000" w:themeColor="text1"/>
              </w:rPr>
              <w:t>í</w:t>
            </w:r>
            <w:r w:rsidRPr="00572D8A">
              <w:rPr>
                <w:color w:val="000000" w:themeColor="text1"/>
              </w:rPr>
              <w:t xml:space="preserve"> objektu, modelu. Kresebné zachy</w:t>
            </w:r>
            <w:r>
              <w:rPr>
                <w:color w:val="000000" w:themeColor="text1"/>
              </w:rPr>
              <w:t>c</w:t>
            </w:r>
            <w:r w:rsidRPr="00572D8A">
              <w:rPr>
                <w:color w:val="000000" w:themeColor="text1"/>
              </w:rPr>
              <w:t>en</w:t>
            </w:r>
            <w:r>
              <w:rPr>
                <w:color w:val="000000" w:themeColor="text1"/>
              </w:rPr>
              <w:t>í</w:t>
            </w:r>
            <w:r w:rsidRPr="00572D8A">
              <w:rPr>
                <w:color w:val="000000" w:themeColor="text1"/>
              </w:rPr>
              <w:t xml:space="preserve"> objekt</w:t>
            </w:r>
            <w:r>
              <w:rPr>
                <w:color w:val="000000" w:themeColor="text1"/>
              </w:rPr>
              <w:t>ů</w:t>
            </w:r>
            <w:r w:rsidRPr="00572D8A">
              <w:rPr>
                <w:color w:val="000000" w:themeColor="text1"/>
              </w:rPr>
              <w:t xml:space="preserve"> </w:t>
            </w:r>
            <w:r w:rsidRPr="00572D8A">
              <w:t>živ</w:t>
            </w:r>
            <w:r>
              <w:t>é</w:t>
            </w:r>
            <w:r w:rsidRPr="00572D8A">
              <w:t xml:space="preserve"> a neživ</w:t>
            </w:r>
            <w:r>
              <w:t>é</w:t>
            </w:r>
            <w:r w:rsidRPr="00572D8A">
              <w:t xml:space="preserve"> p</w:t>
            </w:r>
            <w:r>
              <w:t>ř</w:t>
            </w:r>
            <w:r w:rsidRPr="00572D8A">
              <w:t>írody v pr</w:t>
            </w:r>
            <w:r>
              <w:t>o</w:t>
            </w:r>
            <w:r w:rsidRPr="00572D8A">
              <w:t>stor</w:t>
            </w:r>
            <w:r>
              <w:t>u</w:t>
            </w:r>
            <w:r w:rsidRPr="00572D8A">
              <w:rPr>
                <w:color w:val="000000" w:themeColor="text1"/>
              </w:rPr>
              <w:t xml:space="preserve">. </w:t>
            </w:r>
            <w:r w:rsidRPr="00572D8A">
              <w:t>Pochopen</w:t>
            </w:r>
            <w:r>
              <w:t>í</w:t>
            </w:r>
            <w:r w:rsidRPr="00572D8A">
              <w:rPr>
                <w:color w:val="000000" w:themeColor="text1"/>
              </w:rPr>
              <w:t xml:space="preserve"> základn</w:t>
            </w:r>
            <w:r>
              <w:rPr>
                <w:color w:val="000000" w:themeColor="text1"/>
              </w:rPr>
              <w:t>ích</w:t>
            </w:r>
            <w:r w:rsidRPr="00572D8A">
              <w:rPr>
                <w:color w:val="000000" w:themeColor="text1"/>
              </w:rPr>
              <w:t xml:space="preserve"> </w:t>
            </w:r>
            <w:r w:rsidRPr="00572D8A">
              <w:t>princ</w:t>
            </w:r>
            <w:r>
              <w:t>i</w:t>
            </w:r>
            <w:r w:rsidRPr="00572D8A">
              <w:t>p</w:t>
            </w:r>
            <w:r>
              <w:t>ů</w:t>
            </w:r>
            <w:r w:rsidRPr="00572D8A">
              <w:rPr>
                <w:color w:val="000000" w:themeColor="text1"/>
              </w:rPr>
              <w:t xml:space="preserve"> </w:t>
            </w:r>
            <w:r w:rsidRPr="00572D8A">
              <w:rPr>
                <w:color w:val="000000"/>
                <w:shd w:val="clear" w:color="auto" w:fill="FFFFFF"/>
              </w:rPr>
              <w:t>perspektivy</w:t>
            </w:r>
            <w:r w:rsidRPr="00572D8A">
              <w:rPr>
                <w:color w:val="000000" w:themeColor="text1"/>
              </w:rPr>
              <w:t xml:space="preserve"> a </w:t>
            </w:r>
            <w:r w:rsidRPr="00572D8A">
              <w:rPr>
                <w:color w:val="000000"/>
                <w:shd w:val="clear" w:color="auto" w:fill="FFFFFF"/>
              </w:rPr>
              <w:t>kompozice</w:t>
            </w:r>
            <w:r w:rsidRPr="00572D8A">
              <w:rPr>
                <w:color w:val="000000" w:themeColor="text1"/>
              </w:rPr>
              <w:t xml:space="preserve">. </w:t>
            </w:r>
            <w:proofErr w:type="spellStart"/>
            <w:r w:rsidRPr="00572D8A">
              <w:rPr>
                <w:color w:val="000000" w:themeColor="text1"/>
              </w:rPr>
              <w:t>Jednoúb</w:t>
            </w:r>
            <w:r>
              <w:rPr>
                <w:color w:val="000000" w:themeColor="text1"/>
              </w:rPr>
              <w:t>ě</w:t>
            </w:r>
            <w:r w:rsidRPr="00572D8A">
              <w:rPr>
                <w:color w:val="000000" w:themeColor="text1"/>
              </w:rPr>
              <w:t>žníková</w:t>
            </w:r>
            <w:proofErr w:type="spellEnd"/>
            <w:r w:rsidRPr="00572D8A">
              <w:rPr>
                <w:color w:val="000000" w:themeColor="text1"/>
              </w:rPr>
              <w:t xml:space="preserve"> a </w:t>
            </w:r>
            <w:proofErr w:type="spellStart"/>
            <w:r w:rsidRPr="00572D8A">
              <w:rPr>
                <w:color w:val="000000" w:themeColor="text1"/>
              </w:rPr>
              <w:t>dvojúb</w:t>
            </w:r>
            <w:r>
              <w:rPr>
                <w:color w:val="000000" w:themeColor="text1"/>
              </w:rPr>
              <w:t>ě</w:t>
            </w:r>
            <w:r w:rsidRPr="00572D8A">
              <w:rPr>
                <w:color w:val="000000" w:themeColor="text1"/>
              </w:rPr>
              <w:t>žníková</w:t>
            </w:r>
            <w:proofErr w:type="spellEnd"/>
            <w:r w:rsidRPr="00572D8A">
              <w:rPr>
                <w:color w:val="000000" w:themeColor="text1"/>
              </w:rPr>
              <w:t xml:space="preserve"> perspektiva. Pr</w:t>
            </w:r>
            <w:r>
              <w:rPr>
                <w:color w:val="000000" w:themeColor="text1"/>
              </w:rPr>
              <w:t>o</w:t>
            </w:r>
            <w:r w:rsidRPr="00572D8A">
              <w:rPr>
                <w:color w:val="000000" w:themeColor="text1"/>
              </w:rPr>
              <w:t>stor v objekt</w:t>
            </w:r>
            <w:r>
              <w:rPr>
                <w:color w:val="000000" w:themeColor="text1"/>
              </w:rPr>
              <w:t>u</w:t>
            </w:r>
            <w:r w:rsidRPr="00572D8A">
              <w:rPr>
                <w:color w:val="000000" w:themeColor="text1"/>
              </w:rPr>
              <w:t xml:space="preserve"> vs. objekt </w:t>
            </w:r>
            <w:r w:rsidRPr="00572D8A">
              <w:t>v pr</w:t>
            </w:r>
            <w:r>
              <w:t>o</w:t>
            </w:r>
            <w:r w:rsidRPr="00572D8A">
              <w:t>stor</w:t>
            </w:r>
            <w:r>
              <w:t>u</w:t>
            </w:r>
            <w:r w:rsidRPr="00572D8A">
              <w:rPr>
                <w:color w:val="000000" w:themeColor="text1"/>
              </w:rPr>
              <w:t xml:space="preserve">. </w:t>
            </w:r>
          </w:p>
          <w:p w14:paraId="36131C0A" w14:textId="77777777" w:rsidR="0013195B" w:rsidRPr="00572D8A" w:rsidRDefault="0013195B" w:rsidP="003D6719">
            <w:pPr>
              <w:ind w:left="359"/>
              <w:jc w:val="both"/>
              <w:rPr>
                <w:color w:val="000000" w:themeColor="text1"/>
              </w:rPr>
            </w:pPr>
            <w:r w:rsidRPr="00572D8A">
              <w:rPr>
                <w:color w:val="000000" w:themeColor="text1"/>
              </w:rPr>
              <w:t>3.</w:t>
            </w:r>
            <w:r>
              <w:rPr>
                <w:color w:val="000000" w:themeColor="text1"/>
              </w:rPr>
              <w:t>-</w:t>
            </w:r>
            <w:r w:rsidRPr="00572D8A">
              <w:rPr>
                <w:color w:val="000000" w:themeColor="text1"/>
              </w:rPr>
              <w:t>4. Lineár</w:t>
            </w:r>
            <w:r>
              <w:rPr>
                <w:color w:val="000000" w:themeColor="text1"/>
              </w:rPr>
              <w:t>ní</w:t>
            </w:r>
            <w:r w:rsidRPr="00572D8A">
              <w:rPr>
                <w:color w:val="000000" w:themeColor="text1"/>
              </w:rPr>
              <w:t xml:space="preserve"> a objemové zobrazen</w:t>
            </w:r>
            <w:r>
              <w:rPr>
                <w:color w:val="000000" w:themeColor="text1"/>
              </w:rPr>
              <w:t>í</w:t>
            </w:r>
            <w:r w:rsidRPr="00572D8A">
              <w:rPr>
                <w:color w:val="000000" w:themeColor="text1"/>
              </w:rPr>
              <w:t xml:space="preserve"> objektu, modelu. Kresebné zachy</w:t>
            </w:r>
            <w:r>
              <w:rPr>
                <w:color w:val="000000" w:themeColor="text1"/>
              </w:rPr>
              <w:t>c</w:t>
            </w:r>
            <w:r w:rsidRPr="00572D8A">
              <w:rPr>
                <w:color w:val="000000" w:themeColor="text1"/>
              </w:rPr>
              <w:t>en</w:t>
            </w:r>
            <w:r>
              <w:rPr>
                <w:color w:val="000000" w:themeColor="text1"/>
              </w:rPr>
              <w:t>í</w:t>
            </w:r>
            <w:r w:rsidRPr="00572D8A">
              <w:rPr>
                <w:color w:val="000000" w:themeColor="text1"/>
              </w:rPr>
              <w:t xml:space="preserve"> </w:t>
            </w:r>
            <w:r w:rsidRPr="00572D8A">
              <w:t>objekt</w:t>
            </w:r>
            <w:r>
              <w:t>ů</w:t>
            </w:r>
            <w:r w:rsidRPr="00572D8A">
              <w:t xml:space="preserve"> živ</w:t>
            </w:r>
            <w:r>
              <w:t>é</w:t>
            </w:r>
            <w:r w:rsidRPr="00572D8A">
              <w:t xml:space="preserve"> a neživ</w:t>
            </w:r>
            <w:r>
              <w:t>é</w:t>
            </w:r>
            <w:r w:rsidRPr="00572D8A">
              <w:t xml:space="preserve"> p</w:t>
            </w:r>
            <w:r>
              <w:t>ř</w:t>
            </w:r>
            <w:r w:rsidRPr="00572D8A">
              <w:t>írody</w:t>
            </w:r>
            <w:r w:rsidRPr="00572D8A">
              <w:rPr>
                <w:color w:val="000000" w:themeColor="text1"/>
              </w:rPr>
              <w:t xml:space="preserve"> </w:t>
            </w:r>
            <w:r w:rsidRPr="00572D8A">
              <w:t>v pr</w:t>
            </w:r>
            <w:r>
              <w:t>o</w:t>
            </w:r>
            <w:r w:rsidRPr="00572D8A">
              <w:t>stor</w:t>
            </w:r>
            <w:r>
              <w:t>u</w:t>
            </w:r>
            <w:r w:rsidRPr="00572D8A">
              <w:rPr>
                <w:color w:val="000000" w:themeColor="text1"/>
              </w:rPr>
              <w:t xml:space="preserve">. </w:t>
            </w:r>
            <w:r w:rsidRPr="00572D8A">
              <w:t>Pochopen</w:t>
            </w:r>
            <w:r>
              <w:t>í</w:t>
            </w:r>
            <w:r w:rsidRPr="00572D8A">
              <w:rPr>
                <w:color w:val="000000" w:themeColor="text1"/>
              </w:rPr>
              <w:t xml:space="preserve"> základných </w:t>
            </w:r>
            <w:r w:rsidRPr="00572D8A">
              <w:t>princ</w:t>
            </w:r>
            <w:r>
              <w:t>i</w:t>
            </w:r>
            <w:r w:rsidRPr="00572D8A">
              <w:t>p</w:t>
            </w:r>
            <w:r>
              <w:t>ů</w:t>
            </w:r>
            <w:r w:rsidRPr="00572D8A">
              <w:rPr>
                <w:color w:val="000000" w:themeColor="text1"/>
              </w:rPr>
              <w:t xml:space="preserve"> </w:t>
            </w:r>
            <w:r w:rsidRPr="00572D8A">
              <w:rPr>
                <w:color w:val="000000"/>
                <w:shd w:val="clear" w:color="auto" w:fill="FFFFFF"/>
              </w:rPr>
              <w:t>perspektivy</w:t>
            </w:r>
            <w:r w:rsidRPr="00572D8A">
              <w:rPr>
                <w:color w:val="000000" w:themeColor="text1"/>
              </w:rPr>
              <w:t xml:space="preserve"> a </w:t>
            </w:r>
            <w:r w:rsidRPr="00572D8A">
              <w:rPr>
                <w:color w:val="000000"/>
                <w:shd w:val="clear" w:color="auto" w:fill="FFFFFF"/>
              </w:rPr>
              <w:t>kompozice</w:t>
            </w:r>
            <w:r w:rsidRPr="00572D8A">
              <w:rPr>
                <w:color w:val="000000" w:themeColor="text1"/>
              </w:rPr>
              <w:t xml:space="preserve">. </w:t>
            </w:r>
            <w:proofErr w:type="spellStart"/>
            <w:r w:rsidRPr="00572D8A">
              <w:rPr>
                <w:color w:val="000000" w:themeColor="text1"/>
              </w:rPr>
              <w:t>Jednoúb</w:t>
            </w:r>
            <w:r>
              <w:rPr>
                <w:color w:val="000000" w:themeColor="text1"/>
              </w:rPr>
              <w:t>ě</w:t>
            </w:r>
            <w:r w:rsidRPr="00572D8A">
              <w:rPr>
                <w:color w:val="000000" w:themeColor="text1"/>
              </w:rPr>
              <w:t>žníková</w:t>
            </w:r>
            <w:proofErr w:type="spellEnd"/>
            <w:r w:rsidRPr="00572D8A">
              <w:rPr>
                <w:color w:val="000000" w:themeColor="text1"/>
              </w:rPr>
              <w:t xml:space="preserve"> a </w:t>
            </w:r>
            <w:proofErr w:type="spellStart"/>
            <w:r w:rsidRPr="00572D8A">
              <w:rPr>
                <w:color w:val="000000" w:themeColor="text1"/>
              </w:rPr>
              <w:t>dvojúb</w:t>
            </w:r>
            <w:r>
              <w:rPr>
                <w:color w:val="000000" w:themeColor="text1"/>
              </w:rPr>
              <w:t>ě</w:t>
            </w:r>
            <w:r w:rsidRPr="00572D8A">
              <w:rPr>
                <w:color w:val="000000" w:themeColor="text1"/>
              </w:rPr>
              <w:t>žníková</w:t>
            </w:r>
            <w:proofErr w:type="spellEnd"/>
            <w:r w:rsidRPr="00572D8A">
              <w:rPr>
                <w:color w:val="000000" w:themeColor="text1"/>
              </w:rPr>
              <w:t xml:space="preserve"> perspektiva. Vním</w:t>
            </w:r>
            <w:r>
              <w:rPr>
                <w:color w:val="000000" w:themeColor="text1"/>
              </w:rPr>
              <w:t>ání</w:t>
            </w:r>
            <w:r w:rsidRPr="00572D8A">
              <w:rPr>
                <w:color w:val="000000" w:themeColor="text1"/>
              </w:rPr>
              <w:t xml:space="preserve"> </w:t>
            </w:r>
            <w:r w:rsidRPr="00572D8A">
              <w:rPr>
                <w:color w:val="000000"/>
                <w:shd w:val="clear" w:color="auto" w:fill="FFFFFF"/>
              </w:rPr>
              <w:t>kompozice</w:t>
            </w:r>
            <w:r w:rsidRPr="00572D8A">
              <w:rPr>
                <w:color w:val="000000" w:themeColor="text1"/>
              </w:rPr>
              <w:t xml:space="preserve"> a pochopen</w:t>
            </w:r>
            <w:r>
              <w:rPr>
                <w:color w:val="000000" w:themeColor="text1"/>
              </w:rPr>
              <w:t>í</w:t>
            </w:r>
            <w:r w:rsidRPr="00572D8A">
              <w:rPr>
                <w:color w:val="000000" w:themeColor="text1"/>
              </w:rPr>
              <w:t xml:space="preserve"> trojrozměrného pr</w:t>
            </w:r>
            <w:r>
              <w:rPr>
                <w:color w:val="000000" w:themeColor="text1"/>
              </w:rPr>
              <w:t>o</w:t>
            </w:r>
            <w:r w:rsidRPr="00572D8A">
              <w:rPr>
                <w:color w:val="000000" w:themeColor="text1"/>
              </w:rPr>
              <w:t>storu v plo</w:t>
            </w:r>
            <w:r>
              <w:rPr>
                <w:color w:val="000000" w:themeColor="text1"/>
              </w:rPr>
              <w:t>še</w:t>
            </w:r>
            <w:r w:rsidRPr="00572D8A">
              <w:rPr>
                <w:color w:val="000000" w:themeColor="text1"/>
              </w:rPr>
              <w:t>.  Pr</w:t>
            </w:r>
            <w:r>
              <w:rPr>
                <w:color w:val="000000" w:themeColor="text1"/>
              </w:rPr>
              <w:t>o</w:t>
            </w:r>
            <w:r w:rsidRPr="00572D8A">
              <w:rPr>
                <w:color w:val="000000" w:themeColor="text1"/>
              </w:rPr>
              <w:t>stor v objekt</w:t>
            </w:r>
            <w:r>
              <w:rPr>
                <w:color w:val="000000" w:themeColor="text1"/>
              </w:rPr>
              <w:t>u</w:t>
            </w:r>
            <w:r w:rsidRPr="00572D8A">
              <w:rPr>
                <w:color w:val="000000" w:themeColor="text1"/>
              </w:rPr>
              <w:t xml:space="preserve"> vs. objekt v </w:t>
            </w:r>
            <w:r w:rsidRPr="00572D8A">
              <w:t>pr</w:t>
            </w:r>
            <w:r>
              <w:t>o</w:t>
            </w:r>
            <w:r w:rsidRPr="00572D8A">
              <w:t>stor</w:t>
            </w:r>
            <w:r>
              <w:t>u</w:t>
            </w:r>
            <w:r w:rsidRPr="00572D8A">
              <w:rPr>
                <w:color w:val="000000" w:themeColor="text1"/>
              </w:rPr>
              <w:t>.</w:t>
            </w:r>
          </w:p>
          <w:p w14:paraId="162775BD" w14:textId="77777777" w:rsidR="0013195B" w:rsidRPr="00572D8A" w:rsidRDefault="0013195B" w:rsidP="003D6719">
            <w:pPr>
              <w:ind w:left="359"/>
              <w:jc w:val="both"/>
              <w:rPr>
                <w:color w:val="000000" w:themeColor="text1"/>
              </w:rPr>
            </w:pPr>
            <w:r w:rsidRPr="00572D8A">
              <w:rPr>
                <w:color w:val="000000" w:themeColor="text1"/>
              </w:rPr>
              <w:t>5.</w:t>
            </w:r>
            <w:r>
              <w:rPr>
                <w:color w:val="000000" w:themeColor="text1"/>
              </w:rPr>
              <w:t>-</w:t>
            </w:r>
            <w:r w:rsidRPr="00572D8A">
              <w:rPr>
                <w:color w:val="000000" w:themeColor="text1"/>
              </w:rPr>
              <w:t>6. Kresba pod</w:t>
            </w:r>
            <w:r>
              <w:rPr>
                <w:color w:val="000000" w:themeColor="text1"/>
              </w:rPr>
              <w:t xml:space="preserve">le </w:t>
            </w:r>
            <w:r w:rsidRPr="00572D8A">
              <w:rPr>
                <w:color w:val="000000" w:themeColor="text1"/>
              </w:rPr>
              <w:t>modelu. Formy zjednodušov</w:t>
            </w:r>
            <w:r>
              <w:rPr>
                <w:color w:val="000000" w:themeColor="text1"/>
              </w:rPr>
              <w:t>á</w:t>
            </w:r>
            <w:r w:rsidRPr="00572D8A">
              <w:rPr>
                <w:color w:val="000000" w:themeColor="text1"/>
              </w:rPr>
              <w:t>n</w:t>
            </w:r>
            <w:r>
              <w:rPr>
                <w:color w:val="000000" w:themeColor="text1"/>
              </w:rPr>
              <w:t>í</w:t>
            </w:r>
            <w:r w:rsidRPr="00572D8A">
              <w:rPr>
                <w:color w:val="000000" w:themeColor="text1"/>
              </w:rPr>
              <w:t xml:space="preserve"> </w:t>
            </w:r>
            <w:r>
              <w:rPr>
                <w:color w:val="000000" w:themeColor="text1"/>
              </w:rPr>
              <w:t>s</w:t>
            </w:r>
            <w:r w:rsidRPr="00572D8A">
              <w:rPr>
                <w:color w:val="000000" w:themeColor="text1"/>
              </w:rPr>
              <w:t>ložitých tvar</w:t>
            </w:r>
            <w:r>
              <w:rPr>
                <w:color w:val="000000" w:themeColor="text1"/>
              </w:rPr>
              <w:t>ů</w:t>
            </w:r>
            <w:r w:rsidRPr="00572D8A">
              <w:rPr>
                <w:color w:val="000000" w:themeColor="text1"/>
              </w:rPr>
              <w:t xml:space="preserve"> do tvar</w:t>
            </w:r>
            <w:r>
              <w:rPr>
                <w:color w:val="000000" w:themeColor="text1"/>
              </w:rPr>
              <w:t>ů</w:t>
            </w:r>
            <w:r w:rsidRPr="00572D8A">
              <w:rPr>
                <w:color w:val="000000" w:themeColor="text1"/>
              </w:rPr>
              <w:t xml:space="preserve"> jednoduchých a opačn</w:t>
            </w:r>
            <w:r>
              <w:rPr>
                <w:color w:val="000000" w:themeColor="text1"/>
              </w:rPr>
              <w:t>ě</w:t>
            </w:r>
            <w:r w:rsidRPr="00572D8A">
              <w:rPr>
                <w:color w:val="000000" w:themeColor="text1"/>
              </w:rPr>
              <w:t>. Od celku k detailu, od detailu k celku. Pochopen</w:t>
            </w:r>
            <w:r>
              <w:rPr>
                <w:color w:val="000000" w:themeColor="text1"/>
              </w:rPr>
              <w:t>í</w:t>
            </w:r>
            <w:r w:rsidRPr="00572D8A">
              <w:rPr>
                <w:color w:val="000000" w:themeColor="text1"/>
              </w:rPr>
              <w:t xml:space="preserve"> princ</w:t>
            </w:r>
            <w:r>
              <w:rPr>
                <w:color w:val="000000" w:themeColor="text1"/>
              </w:rPr>
              <w:t>ipů</w:t>
            </w:r>
            <w:r w:rsidRPr="00572D8A">
              <w:rPr>
                <w:color w:val="000000" w:themeColor="text1"/>
              </w:rPr>
              <w:t xml:space="preserve"> perspekt</w:t>
            </w:r>
            <w:r>
              <w:rPr>
                <w:color w:val="000000" w:themeColor="text1"/>
              </w:rPr>
              <w:t>i</w:t>
            </w:r>
            <w:r w:rsidRPr="00572D8A">
              <w:rPr>
                <w:color w:val="000000" w:themeColor="text1"/>
              </w:rPr>
              <w:t xml:space="preserve">vy </w:t>
            </w:r>
            <w:r w:rsidRPr="00572D8A">
              <w:t>v</w:t>
            </w:r>
            <w:r>
              <w:t>e</w:t>
            </w:r>
            <w:r w:rsidRPr="00572D8A">
              <w:t xml:space="preserve"> fig</w:t>
            </w:r>
            <w:r>
              <w:t>uře</w:t>
            </w:r>
            <w:r w:rsidRPr="00572D8A">
              <w:rPr>
                <w:color w:val="000000" w:themeColor="text1"/>
              </w:rPr>
              <w:t>, a objektov</w:t>
            </w:r>
            <w:r>
              <w:rPr>
                <w:color w:val="000000" w:themeColor="text1"/>
              </w:rPr>
              <w:t>é</w:t>
            </w:r>
            <w:r w:rsidRPr="00572D8A">
              <w:rPr>
                <w:color w:val="000000" w:themeColor="text1"/>
              </w:rPr>
              <w:t xml:space="preserve">m zobrazení. </w:t>
            </w:r>
          </w:p>
          <w:p w14:paraId="02DC9FCB" w14:textId="77777777" w:rsidR="0013195B" w:rsidRPr="00572D8A" w:rsidRDefault="0013195B" w:rsidP="003D6719">
            <w:pPr>
              <w:ind w:left="359"/>
              <w:jc w:val="both"/>
              <w:rPr>
                <w:color w:val="000000" w:themeColor="text1"/>
              </w:rPr>
            </w:pPr>
            <w:r w:rsidRPr="00572D8A">
              <w:rPr>
                <w:color w:val="000000" w:themeColor="text1"/>
              </w:rPr>
              <w:t>7.</w:t>
            </w:r>
            <w:r>
              <w:rPr>
                <w:color w:val="000000" w:themeColor="text1"/>
              </w:rPr>
              <w:t>-</w:t>
            </w:r>
            <w:r w:rsidRPr="00572D8A">
              <w:rPr>
                <w:color w:val="000000" w:themeColor="text1"/>
              </w:rPr>
              <w:t xml:space="preserve">8. Tvarové </w:t>
            </w:r>
            <w:r w:rsidRPr="00572D8A">
              <w:t>zobrazov</w:t>
            </w:r>
            <w:r>
              <w:t>ání</w:t>
            </w:r>
            <w:r w:rsidRPr="00572D8A">
              <w:rPr>
                <w:color w:val="000000" w:themeColor="text1"/>
              </w:rPr>
              <w:t>. Kresba pod</w:t>
            </w:r>
            <w:r>
              <w:rPr>
                <w:color w:val="000000" w:themeColor="text1"/>
              </w:rPr>
              <w:t>le</w:t>
            </w:r>
            <w:r w:rsidRPr="00572D8A">
              <w:rPr>
                <w:color w:val="000000" w:themeColor="text1"/>
              </w:rPr>
              <w:t xml:space="preserve"> modelu. Tvar, objem, plocha, pr</w:t>
            </w:r>
            <w:r>
              <w:rPr>
                <w:color w:val="000000" w:themeColor="text1"/>
              </w:rPr>
              <w:t>o</w:t>
            </w:r>
            <w:r w:rsidRPr="00572D8A">
              <w:rPr>
                <w:color w:val="000000" w:themeColor="text1"/>
              </w:rPr>
              <w:t>stor. Formy zjednodušov</w:t>
            </w:r>
            <w:r>
              <w:rPr>
                <w:color w:val="000000" w:themeColor="text1"/>
              </w:rPr>
              <w:t>á</w:t>
            </w:r>
            <w:r w:rsidRPr="00572D8A">
              <w:rPr>
                <w:color w:val="000000" w:themeColor="text1"/>
              </w:rPr>
              <w:t>n</w:t>
            </w:r>
            <w:r>
              <w:rPr>
                <w:color w:val="000000" w:themeColor="text1"/>
              </w:rPr>
              <w:t>í</w:t>
            </w:r>
            <w:r w:rsidRPr="00572D8A">
              <w:rPr>
                <w:color w:val="000000" w:themeColor="text1"/>
              </w:rPr>
              <w:t xml:space="preserve"> </w:t>
            </w:r>
            <w:r>
              <w:rPr>
                <w:color w:val="000000" w:themeColor="text1"/>
              </w:rPr>
              <w:t>s</w:t>
            </w:r>
            <w:r w:rsidRPr="00572D8A">
              <w:rPr>
                <w:color w:val="000000" w:themeColor="text1"/>
              </w:rPr>
              <w:t>ložitých tvar</w:t>
            </w:r>
            <w:r>
              <w:rPr>
                <w:color w:val="000000" w:themeColor="text1"/>
              </w:rPr>
              <w:t>ů</w:t>
            </w:r>
            <w:r w:rsidRPr="00572D8A">
              <w:rPr>
                <w:color w:val="000000" w:themeColor="text1"/>
              </w:rPr>
              <w:t xml:space="preserve"> do tvar</w:t>
            </w:r>
            <w:r>
              <w:rPr>
                <w:color w:val="000000" w:themeColor="text1"/>
              </w:rPr>
              <w:t>ů</w:t>
            </w:r>
            <w:r w:rsidRPr="00572D8A">
              <w:rPr>
                <w:color w:val="000000" w:themeColor="text1"/>
              </w:rPr>
              <w:t xml:space="preserve"> jednoduchých a opačn</w:t>
            </w:r>
            <w:r>
              <w:rPr>
                <w:color w:val="000000" w:themeColor="text1"/>
              </w:rPr>
              <w:t>ě</w:t>
            </w:r>
            <w:r w:rsidRPr="00572D8A">
              <w:rPr>
                <w:color w:val="000000" w:themeColor="text1"/>
              </w:rPr>
              <w:t>. Pochopen</w:t>
            </w:r>
            <w:r>
              <w:rPr>
                <w:color w:val="000000" w:themeColor="text1"/>
              </w:rPr>
              <w:t>í</w:t>
            </w:r>
            <w:r w:rsidRPr="00572D8A">
              <w:rPr>
                <w:color w:val="000000" w:themeColor="text1"/>
              </w:rPr>
              <w:t xml:space="preserve"> uložen</w:t>
            </w:r>
            <w:r>
              <w:rPr>
                <w:color w:val="000000" w:themeColor="text1"/>
              </w:rPr>
              <w:t>í</w:t>
            </w:r>
            <w:r w:rsidRPr="00572D8A">
              <w:rPr>
                <w:color w:val="000000" w:themeColor="text1"/>
              </w:rPr>
              <w:t xml:space="preserve"> objektu, modelu v perspekt</w:t>
            </w:r>
            <w:r>
              <w:rPr>
                <w:color w:val="000000" w:themeColor="text1"/>
              </w:rPr>
              <w:t>ivě</w:t>
            </w:r>
            <w:r w:rsidRPr="00572D8A">
              <w:rPr>
                <w:color w:val="000000" w:themeColor="text1"/>
              </w:rPr>
              <w:t>, nov</w:t>
            </w:r>
            <w:r>
              <w:rPr>
                <w:color w:val="000000" w:themeColor="text1"/>
              </w:rPr>
              <w:t>á</w:t>
            </w:r>
            <w:r w:rsidRPr="00572D8A">
              <w:rPr>
                <w:color w:val="000000" w:themeColor="text1"/>
              </w:rPr>
              <w:t xml:space="preserve"> kompozičn</w:t>
            </w:r>
            <w:r>
              <w:rPr>
                <w:color w:val="000000" w:themeColor="text1"/>
              </w:rPr>
              <w:t>í</w:t>
            </w:r>
            <w:r w:rsidRPr="00572D8A">
              <w:rPr>
                <w:color w:val="000000" w:themeColor="text1"/>
              </w:rPr>
              <w:t xml:space="preserve"> </w:t>
            </w:r>
            <w:r>
              <w:rPr>
                <w:color w:val="000000" w:themeColor="text1"/>
              </w:rPr>
              <w:t>řešení</w:t>
            </w:r>
            <w:r w:rsidRPr="00572D8A">
              <w:rPr>
                <w:color w:val="000000" w:themeColor="text1"/>
              </w:rPr>
              <w:t xml:space="preserve">. </w:t>
            </w:r>
          </w:p>
          <w:p w14:paraId="64EAD0D6" w14:textId="77777777" w:rsidR="0013195B" w:rsidRPr="00572D8A" w:rsidRDefault="0013195B" w:rsidP="003D6719">
            <w:pPr>
              <w:ind w:left="359"/>
              <w:jc w:val="both"/>
              <w:rPr>
                <w:color w:val="000000" w:themeColor="text1"/>
              </w:rPr>
            </w:pPr>
            <w:r w:rsidRPr="00572D8A">
              <w:rPr>
                <w:color w:val="000000" w:themeColor="text1"/>
              </w:rPr>
              <w:t>9.</w:t>
            </w:r>
            <w:r>
              <w:rPr>
                <w:color w:val="000000" w:themeColor="text1"/>
              </w:rPr>
              <w:t>-</w:t>
            </w:r>
            <w:r w:rsidRPr="00572D8A">
              <w:rPr>
                <w:color w:val="000000" w:themeColor="text1"/>
              </w:rPr>
              <w:t>10. Model</w:t>
            </w:r>
            <w:r>
              <w:rPr>
                <w:color w:val="000000" w:themeColor="text1"/>
              </w:rPr>
              <w:t>ace</w:t>
            </w:r>
            <w:r w:rsidRPr="00572D8A">
              <w:rPr>
                <w:color w:val="000000" w:themeColor="text1"/>
              </w:rPr>
              <w:t xml:space="preserve"> sv</w:t>
            </w:r>
            <w:r>
              <w:rPr>
                <w:color w:val="000000" w:themeColor="text1"/>
              </w:rPr>
              <w:t>ě</w:t>
            </w:r>
            <w:r w:rsidRPr="00572D8A">
              <w:rPr>
                <w:color w:val="000000" w:themeColor="text1"/>
              </w:rPr>
              <w:t>tl</w:t>
            </w:r>
            <w:r>
              <w:rPr>
                <w:color w:val="000000" w:themeColor="text1"/>
              </w:rPr>
              <w:t>e</w:t>
            </w:r>
            <w:r w:rsidRPr="00572D8A">
              <w:rPr>
                <w:color w:val="000000" w:themeColor="text1"/>
              </w:rPr>
              <w:t xml:space="preserve">m a </w:t>
            </w:r>
            <w:r>
              <w:rPr>
                <w:color w:val="000000" w:themeColor="text1"/>
              </w:rPr>
              <w:t>stínem</w:t>
            </w:r>
            <w:r w:rsidRPr="00572D8A">
              <w:rPr>
                <w:color w:val="000000" w:themeColor="text1"/>
              </w:rPr>
              <w:t>. Od celku k detailu. Schopnos</w:t>
            </w:r>
            <w:r>
              <w:rPr>
                <w:color w:val="000000" w:themeColor="text1"/>
              </w:rPr>
              <w:t>t</w:t>
            </w:r>
            <w:r w:rsidRPr="00572D8A">
              <w:rPr>
                <w:color w:val="000000" w:themeColor="text1"/>
              </w:rPr>
              <w:t xml:space="preserve"> zjednoduši</w:t>
            </w:r>
            <w:r>
              <w:rPr>
                <w:color w:val="000000" w:themeColor="text1"/>
              </w:rPr>
              <w:t>t</w:t>
            </w:r>
            <w:r w:rsidRPr="00572D8A">
              <w:rPr>
                <w:color w:val="000000" w:themeColor="text1"/>
              </w:rPr>
              <w:t xml:space="preserve"> tvarov</w:t>
            </w:r>
            <w:r>
              <w:rPr>
                <w:color w:val="000000" w:themeColor="text1"/>
              </w:rPr>
              <w:t>ě</w:t>
            </w:r>
            <w:r w:rsidRPr="00572D8A">
              <w:rPr>
                <w:color w:val="000000" w:themeColor="text1"/>
              </w:rPr>
              <w:t xml:space="preserve"> </w:t>
            </w:r>
            <w:r>
              <w:rPr>
                <w:color w:val="000000" w:themeColor="text1"/>
              </w:rPr>
              <w:t>s</w:t>
            </w:r>
            <w:r w:rsidRPr="00572D8A">
              <w:rPr>
                <w:color w:val="000000" w:themeColor="text1"/>
              </w:rPr>
              <w:t>ložit</w:t>
            </w:r>
            <w:r>
              <w:rPr>
                <w:color w:val="000000" w:themeColor="text1"/>
              </w:rPr>
              <w:t>ě</w:t>
            </w:r>
            <w:r w:rsidRPr="00572D8A">
              <w:rPr>
                <w:color w:val="000000" w:themeColor="text1"/>
              </w:rPr>
              <w:t>jší objekt, model, do jednoduchých tvar</w:t>
            </w:r>
            <w:r>
              <w:rPr>
                <w:color w:val="000000" w:themeColor="text1"/>
              </w:rPr>
              <w:t>ů</w:t>
            </w:r>
            <w:r w:rsidRPr="00572D8A">
              <w:rPr>
                <w:color w:val="000000" w:themeColor="text1"/>
              </w:rPr>
              <w:t xml:space="preserve"> a naopak. Názorné uchopen</w:t>
            </w:r>
            <w:r>
              <w:rPr>
                <w:color w:val="000000" w:themeColor="text1"/>
              </w:rPr>
              <w:t>í</w:t>
            </w:r>
            <w:r w:rsidRPr="00572D8A">
              <w:rPr>
                <w:color w:val="000000" w:themeColor="text1"/>
              </w:rPr>
              <w:t xml:space="preserve"> kompozičních princ</w:t>
            </w:r>
            <w:r>
              <w:rPr>
                <w:color w:val="000000" w:themeColor="text1"/>
              </w:rPr>
              <w:t>ipů</w:t>
            </w:r>
            <w:r w:rsidRPr="00572D8A">
              <w:rPr>
                <w:color w:val="000000" w:themeColor="text1"/>
              </w:rPr>
              <w:t xml:space="preserve"> v kresb</w:t>
            </w:r>
            <w:r>
              <w:rPr>
                <w:color w:val="000000" w:themeColor="text1"/>
              </w:rPr>
              <w:t>ě</w:t>
            </w:r>
            <w:r w:rsidRPr="00572D8A">
              <w:rPr>
                <w:color w:val="000000" w:themeColor="text1"/>
              </w:rPr>
              <w:t xml:space="preserve">. </w:t>
            </w:r>
          </w:p>
          <w:p w14:paraId="1F5A9463" w14:textId="77777777" w:rsidR="0013195B" w:rsidRPr="00572D8A" w:rsidRDefault="0013195B" w:rsidP="003D6719">
            <w:pPr>
              <w:ind w:left="359"/>
              <w:jc w:val="both"/>
              <w:rPr>
                <w:color w:val="000000" w:themeColor="text1"/>
              </w:rPr>
            </w:pPr>
            <w:r w:rsidRPr="00572D8A">
              <w:rPr>
                <w:color w:val="000000" w:themeColor="text1"/>
              </w:rPr>
              <w:t>11.</w:t>
            </w:r>
            <w:r>
              <w:rPr>
                <w:color w:val="000000" w:themeColor="text1"/>
              </w:rPr>
              <w:t>-</w:t>
            </w:r>
            <w:r w:rsidRPr="00572D8A">
              <w:rPr>
                <w:color w:val="000000" w:themeColor="text1"/>
              </w:rPr>
              <w:t>12. Kresba pod</w:t>
            </w:r>
            <w:r>
              <w:rPr>
                <w:color w:val="000000" w:themeColor="text1"/>
              </w:rPr>
              <w:t xml:space="preserve">le </w:t>
            </w:r>
            <w:r w:rsidRPr="00572D8A">
              <w:rPr>
                <w:color w:val="000000" w:themeColor="text1"/>
              </w:rPr>
              <w:t>modelu. Pr</w:t>
            </w:r>
            <w:r>
              <w:rPr>
                <w:color w:val="000000" w:themeColor="text1"/>
              </w:rPr>
              <w:t>o</w:t>
            </w:r>
            <w:r w:rsidRPr="00572D8A">
              <w:rPr>
                <w:color w:val="000000" w:themeColor="text1"/>
              </w:rPr>
              <w:t>stor, kompoz</w:t>
            </w:r>
            <w:r>
              <w:rPr>
                <w:color w:val="000000" w:themeColor="text1"/>
              </w:rPr>
              <w:t>ice</w:t>
            </w:r>
            <w:r w:rsidRPr="00572D8A">
              <w:rPr>
                <w:color w:val="000000" w:themeColor="text1"/>
              </w:rPr>
              <w:t xml:space="preserve">, </w:t>
            </w:r>
            <w:r>
              <w:rPr>
                <w:color w:val="000000" w:themeColor="text1"/>
              </w:rPr>
              <w:t>barva</w:t>
            </w:r>
            <w:r w:rsidRPr="00572D8A">
              <w:rPr>
                <w:color w:val="000000" w:themeColor="text1"/>
              </w:rPr>
              <w:t>, sv</w:t>
            </w:r>
            <w:r>
              <w:rPr>
                <w:color w:val="000000" w:themeColor="text1"/>
              </w:rPr>
              <w:t>ě</w:t>
            </w:r>
            <w:r w:rsidRPr="00572D8A">
              <w:rPr>
                <w:color w:val="000000" w:themeColor="text1"/>
              </w:rPr>
              <w:t xml:space="preserve">tlo a </w:t>
            </w:r>
            <w:r>
              <w:rPr>
                <w:color w:val="000000" w:themeColor="text1"/>
              </w:rPr>
              <w:t>stín</w:t>
            </w:r>
            <w:r w:rsidRPr="00572D8A">
              <w:rPr>
                <w:color w:val="000000" w:themeColor="text1"/>
              </w:rPr>
              <w:t>. Použit</w:t>
            </w:r>
            <w:r>
              <w:rPr>
                <w:color w:val="000000" w:themeColor="text1"/>
              </w:rPr>
              <w:t>í</w:t>
            </w:r>
            <w:r w:rsidRPr="00572D8A">
              <w:rPr>
                <w:color w:val="000000" w:themeColor="text1"/>
              </w:rPr>
              <w:t xml:space="preserve"> vybraných aspekt</w:t>
            </w:r>
            <w:r>
              <w:rPr>
                <w:color w:val="000000" w:themeColor="text1"/>
              </w:rPr>
              <w:t>ů</w:t>
            </w:r>
            <w:r w:rsidRPr="00572D8A">
              <w:rPr>
                <w:color w:val="000000" w:themeColor="text1"/>
              </w:rPr>
              <w:t xml:space="preserve"> v</w:t>
            </w:r>
            <w:r>
              <w:rPr>
                <w:color w:val="000000" w:themeColor="text1"/>
              </w:rPr>
              <w:t xml:space="preserve">e </w:t>
            </w:r>
            <w:r w:rsidRPr="00572D8A">
              <w:rPr>
                <w:color w:val="000000" w:themeColor="text1"/>
              </w:rPr>
              <w:t>figurat</w:t>
            </w:r>
            <w:r>
              <w:rPr>
                <w:color w:val="000000" w:themeColor="text1"/>
              </w:rPr>
              <w:t>i</w:t>
            </w:r>
            <w:r w:rsidRPr="00572D8A">
              <w:rPr>
                <w:color w:val="000000" w:themeColor="text1"/>
              </w:rPr>
              <w:t>vn</w:t>
            </w:r>
            <w:r>
              <w:rPr>
                <w:color w:val="000000" w:themeColor="text1"/>
              </w:rPr>
              <w:t>í</w:t>
            </w:r>
            <w:r w:rsidRPr="00572D8A">
              <w:rPr>
                <w:color w:val="000000" w:themeColor="text1"/>
              </w:rPr>
              <w:t xml:space="preserve">m </w:t>
            </w:r>
            <w:r>
              <w:rPr>
                <w:color w:val="000000" w:themeColor="text1"/>
              </w:rPr>
              <w:br/>
              <w:t>i</w:t>
            </w:r>
            <w:r w:rsidRPr="00572D8A">
              <w:rPr>
                <w:color w:val="000000" w:themeColor="text1"/>
              </w:rPr>
              <w:t xml:space="preserve"> v nefigurat</w:t>
            </w:r>
            <w:r>
              <w:rPr>
                <w:color w:val="000000" w:themeColor="text1"/>
              </w:rPr>
              <w:t>i</w:t>
            </w:r>
            <w:r w:rsidRPr="00572D8A">
              <w:rPr>
                <w:color w:val="000000" w:themeColor="text1"/>
              </w:rPr>
              <w:t>vn</w:t>
            </w:r>
            <w:r>
              <w:rPr>
                <w:color w:val="000000" w:themeColor="text1"/>
              </w:rPr>
              <w:t>í</w:t>
            </w:r>
            <w:r w:rsidRPr="00572D8A">
              <w:rPr>
                <w:color w:val="000000" w:themeColor="text1"/>
              </w:rPr>
              <w:t xml:space="preserve">m zobrazovaní. </w:t>
            </w:r>
            <w:r>
              <w:rPr>
                <w:color w:val="000000" w:themeColor="text1"/>
              </w:rPr>
              <w:t>Se</w:t>
            </w:r>
            <w:r w:rsidRPr="00572D8A">
              <w:rPr>
                <w:color w:val="000000" w:themeColor="text1"/>
              </w:rPr>
              <w:t>známen</w:t>
            </w:r>
            <w:r>
              <w:rPr>
                <w:color w:val="000000" w:themeColor="text1"/>
              </w:rPr>
              <w:t>í</w:t>
            </w:r>
            <w:r w:rsidRPr="00572D8A">
              <w:rPr>
                <w:color w:val="000000" w:themeColor="text1"/>
              </w:rPr>
              <w:t xml:space="preserve"> s</w:t>
            </w:r>
            <w:r>
              <w:rPr>
                <w:color w:val="000000" w:themeColor="text1"/>
              </w:rPr>
              <w:t>e</w:t>
            </w:r>
            <w:r w:rsidRPr="00572D8A">
              <w:rPr>
                <w:color w:val="000000" w:themeColor="text1"/>
              </w:rPr>
              <w:t xml:space="preserve"> s kánon</w:t>
            </w:r>
            <w:r>
              <w:rPr>
                <w:color w:val="000000" w:themeColor="text1"/>
              </w:rPr>
              <w:t>y</w:t>
            </w:r>
            <w:r w:rsidRPr="00572D8A">
              <w:rPr>
                <w:color w:val="000000" w:themeColor="text1"/>
              </w:rPr>
              <w:t xml:space="preserve"> zobrazov</w:t>
            </w:r>
            <w:r>
              <w:rPr>
                <w:color w:val="000000" w:themeColor="text1"/>
              </w:rPr>
              <w:t>á</w:t>
            </w:r>
            <w:r w:rsidRPr="00572D8A">
              <w:rPr>
                <w:color w:val="000000" w:themeColor="text1"/>
              </w:rPr>
              <w:t>n</w:t>
            </w:r>
            <w:r>
              <w:rPr>
                <w:color w:val="000000" w:themeColor="text1"/>
              </w:rPr>
              <w:t>í</w:t>
            </w:r>
            <w:r w:rsidRPr="00572D8A">
              <w:rPr>
                <w:color w:val="000000" w:themeColor="text1"/>
              </w:rPr>
              <w:t xml:space="preserve"> </w:t>
            </w:r>
            <w:r>
              <w:rPr>
                <w:color w:val="000000" w:themeColor="text1"/>
              </w:rPr>
              <w:t>li</w:t>
            </w:r>
            <w:r w:rsidRPr="00572D8A">
              <w:rPr>
                <w:color w:val="000000" w:themeColor="text1"/>
              </w:rPr>
              <w:t>dského t</w:t>
            </w:r>
            <w:r>
              <w:rPr>
                <w:color w:val="000000" w:themeColor="text1"/>
              </w:rPr>
              <w:t>ě</w:t>
            </w:r>
            <w:r w:rsidRPr="00572D8A">
              <w:rPr>
                <w:color w:val="000000" w:themeColor="text1"/>
              </w:rPr>
              <w:t xml:space="preserve">la, </w:t>
            </w:r>
            <w:r>
              <w:rPr>
                <w:color w:val="000000" w:themeColor="text1"/>
              </w:rPr>
              <w:t>jej</w:t>
            </w:r>
            <w:r w:rsidRPr="00572D8A">
              <w:rPr>
                <w:color w:val="000000" w:themeColor="text1"/>
              </w:rPr>
              <w:t>ich postupné aplikov</w:t>
            </w:r>
            <w:r>
              <w:rPr>
                <w:color w:val="000000" w:themeColor="text1"/>
              </w:rPr>
              <w:t>ání</w:t>
            </w:r>
            <w:r w:rsidRPr="00572D8A">
              <w:rPr>
                <w:color w:val="000000" w:themeColor="text1"/>
              </w:rPr>
              <w:t xml:space="preserve"> v p</w:t>
            </w:r>
            <w:r>
              <w:rPr>
                <w:color w:val="000000" w:themeColor="text1"/>
              </w:rPr>
              <w:t>ř</w:t>
            </w:r>
            <w:r w:rsidRPr="00572D8A">
              <w:rPr>
                <w:color w:val="000000" w:themeColor="text1"/>
              </w:rPr>
              <w:t>edm</w:t>
            </w:r>
            <w:r>
              <w:rPr>
                <w:color w:val="000000" w:themeColor="text1"/>
              </w:rPr>
              <w:t>ě</w:t>
            </w:r>
            <w:r w:rsidRPr="00572D8A">
              <w:rPr>
                <w:color w:val="000000" w:themeColor="text1"/>
              </w:rPr>
              <w:t>tov</w:t>
            </w:r>
            <w:r>
              <w:rPr>
                <w:color w:val="000000" w:themeColor="text1"/>
              </w:rPr>
              <w:t>é</w:t>
            </w:r>
            <w:r w:rsidRPr="00572D8A">
              <w:rPr>
                <w:color w:val="000000" w:themeColor="text1"/>
              </w:rPr>
              <w:t>m zobrazovaní. Pr</w:t>
            </w:r>
            <w:r>
              <w:rPr>
                <w:color w:val="000000" w:themeColor="text1"/>
              </w:rPr>
              <w:t>o</w:t>
            </w:r>
            <w:r w:rsidRPr="00572D8A">
              <w:rPr>
                <w:color w:val="000000" w:themeColor="text1"/>
              </w:rPr>
              <w:t>lín</w:t>
            </w:r>
            <w:r>
              <w:rPr>
                <w:color w:val="000000" w:themeColor="text1"/>
              </w:rPr>
              <w:t>á</w:t>
            </w:r>
            <w:r w:rsidRPr="00572D8A">
              <w:rPr>
                <w:color w:val="000000" w:themeColor="text1"/>
              </w:rPr>
              <w:t>n</w:t>
            </w:r>
            <w:r>
              <w:rPr>
                <w:color w:val="000000" w:themeColor="text1"/>
              </w:rPr>
              <w:t>í</w:t>
            </w:r>
            <w:r w:rsidRPr="00572D8A">
              <w:rPr>
                <w:color w:val="000000" w:themeColor="text1"/>
              </w:rPr>
              <w:t xml:space="preserve"> princ</w:t>
            </w:r>
            <w:r>
              <w:rPr>
                <w:color w:val="000000" w:themeColor="text1"/>
              </w:rPr>
              <w:t>ipů</w:t>
            </w:r>
            <w:r w:rsidRPr="00572D8A">
              <w:rPr>
                <w:color w:val="000000" w:themeColor="text1"/>
              </w:rPr>
              <w:t xml:space="preserve"> tvorby v navrhov</w:t>
            </w:r>
            <w:r>
              <w:rPr>
                <w:color w:val="000000" w:themeColor="text1"/>
              </w:rPr>
              <w:t>á</w:t>
            </w:r>
            <w:r w:rsidRPr="00572D8A">
              <w:rPr>
                <w:color w:val="000000" w:themeColor="text1"/>
              </w:rPr>
              <w:t>ní a dizajn</w:t>
            </w:r>
            <w:r>
              <w:rPr>
                <w:color w:val="000000" w:themeColor="text1"/>
              </w:rPr>
              <w:t>u</w:t>
            </w:r>
            <w:r w:rsidRPr="00572D8A">
              <w:rPr>
                <w:color w:val="000000" w:themeColor="text1"/>
              </w:rPr>
              <w:t xml:space="preserve"> s princ</w:t>
            </w:r>
            <w:r>
              <w:rPr>
                <w:color w:val="000000" w:themeColor="text1"/>
              </w:rPr>
              <w:t>ipy</w:t>
            </w:r>
            <w:r w:rsidRPr="00572D8A">
              <w:rPr>
                <w:color w:val="000000" w:themeColor="text1"/>
              </w:rPr>
              <w:t xml:space="preserve"> kresby </w:t>
            </w:r>
            <w:r>
              <w:rPr>
                <w:color w:val="000000" w:themeColor="text1"/>
              </w:rPr>
              <w:t>li</w:t>
            </w:r>
            <w:r w:rsidRPr="00572D8A">
              <w:rPr>
                <w:color w:val="000000" w:themeColor="text1"/>
              </w:rPr>
              <w:t>dského t</w:t>
            </w:r>
            <w:r>
              <w:rPr>
                <w:color w:val="000000" w:themeColor="text1"/>
              </w:rPr>
              <w:t>ě</w:t>
            </w:r>
            <w:r w:rsidRPr="00572D8A">
              <w:rPr>
                <w:color w:val="000000" w:themeColor="text1"/>
              </w:rPr>
              <w:t>la.</w:t>
            </w:r>
          </w:p>
          <w:p w14:paraId="70FB60FF" w14:textId="77777777" w:rsidR="0013195B" w:rsidRPr="00B36FC3" w:rsidRDefault="0013195B" w:rsidP="003D6719">
            <w:pPr>
              <w:spacing w:after="120"/>
              <w:ind w:left="359"/>
              <w:jc w:val="both"/>
              <w:rPr>
                <w:color w:val="000000" w:themeColor="text1"/>
              </w:rPr>
            </w:pPr>
            <w:r w:rsidRPr="00572D8A">
              <w:rPr>
                <w:color w:val="000000" w:themeColor="text1"/>
              </w:rPr>
              <w:t>13. Kresba pod</w:t>
            </w:r>
            <w:r>
              <w:rPr>
                <w:color w:val="000000" w:themeColor="text1"/>
              </w:rPr>
              <w:t xml:space="preserve">le </w:t>
            </w:r>
            <w:r w:rsidRPr="00572D8A">
              <w:rPr>
                <w:color w:val="000000" w:themeColor="text1"/>
              </w:rPr>
              <w:t>modelu, objektové zobrazen</w:t>
            </w:r>
            <w:r>
              <w:rPr>
                <w:color w:val="000000" w:themeColor="text1"/>
              </w:rPr>
              <w:t>í</w:t>
            </w:r>
            <w:r w:rsidRPr="00572D8A">
              <w:rPr>
                <w:color w:val="000000" w:themeColor="text1"/>
              </w:rPr>
              <w:t xml:space="preserve"> v pr</w:t>
            </w:r>
            <w:r>
              <w:rPr>
                <w:color w:val="000000" w:themeColor="text1"/>
              </w:rPr>
              <w:t>o</w:t>
            </w:r>
            <w:r w:rsidRPr="00572D8A">
              <w:rPr>
                <w:color w:val="000000" w:themeColor="text1"/>
              </w:rPr>
              <w:t>stor</w:t>
            </w:r>
            <w:r>
              <w:rPr>
                <w:color w:val="000000" w:themeColor="text1"/>
              </w:rPr>
              <w:t>u</w:t>
            </w:r>
            <w:r w:rsidRPr="00572D8A">
              <w:rPr>
                <w:color w:val="000000" w:themeColor="text1"/>
              </w:rPr>
              <w:t xml:space="preserve">. </w:t>
            </w:r>
            <w:r>
              <w:rPr>
                <w:color w:val="000000" w:themeColor="text1"/>
              </w:rPr>
              <w:t>S</w:t>
            </w:r>
            <w:r w:rsidRPr="00572D8A">
              <w:rPr>
                <w:color w:val="000000" w:themeColor="text1"/>
              </w:rPr>
              <w:t>hrnut</w:t>
            </w:r>
            <w:r>
              <w:rPr>
                <w:color w:val="000000" w:themeColor="text1"/>
              </w:rPr>
              <w:t>í</w:t>
            </w:r>
            <w:r w:rsidRPr="00572D8A">
              <w:rPr>
                <w:color w:val="000000" w:themeColor="text1"/>
              </w:rPr>
              <w:t xml:space="preserve"> poznatk</w:t>
            </w:r>
            <w:r>
              <w:rPr>
                <w:color w:val="000000" w:themeColor="text1"/>
              </w:rPr>
              <w:t>ů</w:t>
            </w:r>
            <w:r w:rsidRPr="00572D8A">
              <w:rPr>
                <w:color w:val="000000" w:themeColor="text1"/>
              </w:rPr>
              <w:t xml:space="preserve"> z</w:t>
            </w:r>
            <w:r>
              <w:rPr>
                <w:color w:val="000000" w:themeColor="text1"/>
              </w:rPr>
              <w:t>e</w:t>
            </w:r>
            <w:r w:rsidRPr="00572D8A">
              <w:rPr>
                <w:color w:val="000000" w:themeColor="text1"/>
              </w:rPr>
              <w:t xml:space="preserve"> zimn</w:t>
            </w:r>
            <w:r>
              <w:rPr>
                <w:color w:val="000000" w:themeColor="text1"/>
              </w:rPr>
              <w:t>í</w:t>
            </w:r>
            <w:r w:rsidRPr="00572D8A">
              <w:rPr>
                <w:color w:val="000000" w:themeColor="text1"/>
              </w:rPr>
              <w:t>ho semestr</w:t>
            </w:r>
            <w:r>
              <w:rPr>
                <w:color w:val="000000" w:themeColor="text1"/>
              </w:rPr>
              <w:t>u</w:t>
            </w:r>
            <w:r w:rsidRPr="00572D8A">
              <w:rPr>
                <w:color w:val="000000" w:themeColor="text1"/>
              </w:rPr>
              <w:t xml:space="preserve"> a </w:t>
            </w:r>
            <w:r>
              <w:rPr>
                <w:color w:val="000000" w:themeColor="text1"/>
              </w:rPr>
              <w:t>jej</w:t>
            </w:r>
            <w:r w:rsidRPr="00572D8A">
              <w:rPr>
                <w:color w:val="000000" w:themeColor="text1"/>
              </w:rPr>
              <w:t>ich uplatn</w:t>
            </w:r>
            <w:r>
              <w:rPr>
                <w:color w:val="000000" w:themeColor="text1"/>
              </w:rPr>
              <w:t>ě</w:t>
            </w:r>
            <w:r w:rsidRPr="00572D8A">
              <w:rPr>
                <w:color w:val="000000" w:themeColor="text1"/>
              </w:rPr>
              <w:t>n</w:t>
            </w:r>
            <w:r>
              <w:rPr>
                <w:color w:val="000000" w:themeColor="text1"/>
              </w:rPr>
              <w:t>í</w:t>
            </w:r>
            <w:r w:rsidRPr="00572D8A">
              <w:rPr>
                <w:color w:val="000000" w:themeColor="text1"/>
              </w:rPr>
              <w:t xml:space="preserve"> v p</w:t>
            </w:r>
            <w:r>
              <w:rPr>
                <w:color w:val="000000" w:themeColor="text1"/>
              </w:rPr>
              <w:t>ř</w:t>
            </w:r>
            <w:r w:rsidRPr="00572D8A">
              <w:rPr>
                <w:color w:val="000000" w:themeColor="text1"/>
              </w:rPr>
              <w:t>edm</w:t>
            </w:r>
            <w:r>
              <w:rPr>
                <w:color w:val="000000" w:themeColor="text1"/>
              </w:rPr>
              <w:t>ě</w:t>
            </w:r>
            <w:r w:rsidRPr="00572D8A">
              <w:rPr>
                <w:color w:val="000000" w:themeColor="text1"/>
              </w:rPr>
              <w:t>tov</w:t>
            </w:r>
            <w:r>
              <w:rPr>
                <w:color w:val="000000" w:themeColor="text1"/>
              </w:rPr>
              <w:t>é</w:t>
            </w:r>
            <w:r w:rsidRPr="00572D8A">
              <w:rPr>
                <w:color w:val="000000" w:themeColor="text1"/>
              </w:rPr>
              <w:t>m zobrazení. Kompoz</w:t>
            </w:r>
            <w:r>
              <w:rPr>
                <w:color w:val="000000" w:themeColor="text1"/>
              </w:rPr>
              <w:t>ice</w:t>
            </w:r>
            <w:r w:rsidRPr="00572D8A">
              <w:rPr>
                <w:color w:val="000000" w:themeColor="text1"/>
              </w:rPr>
              <w:t>, perspektiva, model</w:t>
            </w:r>
            <w:r>
              <w:rPr>
                <w:color w:val="000000" w:themeColor="text1"/>
              </w:rPr>
              <w:t>ace</w:t>
            </w:r>
            <w:r w:rsidRPr="00572D8A">
              <w:rPr>
                <w:color w:val="000000" w:themeColor="text1"/>
              </w:rPr>
              <w:t xml:space="preserve"> sv</w:t>
            </w:r>
            <w:r>
              <w:rPr>
                <w:color w:val="000000" w:themeColor="text1"/>
              </w:rPr>
              <w:t>ě</w:t>
            </w:r>
            <w:r w:rsidRPr="00572D8A">
              <w:rPr>
                <w:color w:val="000000" w:themeColor="text1"/>
              </w:rPr>
              <w:t xml:space="preserve">tlo a </w:t>
            </w:r>
            <w:r>
              <w:rPr>
                <w:color w:val="000000" w:themeColor="text1"/>
              </w:rPr>
              <w:t>stín,</w:t>
            </w:r>
            <w:r w:rsidRPr="00572D8A">
              <w:rPr>
                <w:color w:val="000000" w:themeColor="text1"/>
              </w:rPr>
              <w:t xml:space="preserve"> lineárn</w:t>
            </w:r>
            <w:r>
              <w:rPr>
                <w:color w:val="000000" w:themeColor="text1"/>
              </w:rPr>
              <w:t>í</w:t>
            </w:r>
            <w:r w:rsidRPr="00572D8A">
              <w:rPr>
                <w:color w:val="000000" w:themeColor="text1"/>
              </w:rPr>
              <w:t xml:space="preserve"> vs. objemová kresba. Kánony </w:t>
            </w:r>
            <w:r>
              <w:rPr>
                <w:color w:val="000000" w:themeColor="text1"/>
              </w:rPr>
              <w:t>li</w:t>
            </w:r>
            <w:r w:rsidRPr="00572D8A">
              <w:rPr>
                <w:color w:val="000000" w:themeColor="text1"/>
              </w:rPr>
              <w:t>dského t</w:t>
            </w:r>
            <w:r>
              <w:rPr>
                <w:color w:val="000000" w:themeColor="text1"/>
              </w:rPr>
              <w:t>ě</w:t>
            </w:r>
            <w:r w:rsidRPr="00572D8A">
              <w:rPr>
                <w:color w:val="000000" w:themeColor="text1"/>
              </w:rPr>
              <w:t>la. Objem, plocha, pr</w:t>
            </w:r>
            <w:r>
              <w:rPr>
                <w:color w:val="000000" w:themeColor="text1"/>
              </w:rPr>
              <w:t>o</w:t>
            </w:r>
            <w:r w:rsidRPr="00572D8A">
              <w:rPr>
                <w:color w:val="000000" w:themeColor="text1"/>
              </w:rPr>
              <w:t xml:space="preserve">stor. </w:t>
            </w:r>
          </w:p>
          <w:p w14:paraId="76C4F7F7" w14:textId="77777777" w:rsidR="0013195B" w:rsidRPr="00CC442D" w:rsidRDefault="0013195B" w:rsidP="003D6719">
            <w:pPr>
              <w:jc w:val="both"/>
              <w:rPr>
                <w:b/>
                <w:color w:val="000000" w:themeColor="text1"/>
              </w:rPr>
            </w:pPr>
            <w:r w:rsidRPr="00CC442D">
              <w:rPr>
                <w:b/>
                <w:color w:val="000000" w:themeColor="text1"/>
              </w:rPr>
              <w:t>Výsledky učení:</w:t>
            </w:r>
          </w:p>
          <w:p w14:paraId="7D69BD22" w14:textId="77777777" w:rsidR="0013195B" w:rsidRPr="008B3191" w:rsidRDefault="0013195B" w:rsidP="003D6719">
            <w:pPr>
              <w:jc w:val="both"/>
              <w:rPr>
                <w:color w:val="000000" w:themeColor="text1"/>
              </w:rPr>
            </w:pPr>
            <w:r w:rsidRPr="008B3191">
              <w:rPr>
                <w:color w:val="000000" w:themeColor="text1"/>
              </w:rPr>
              <w:t>Odborné znalosti – po absolvování předmětu student umí:</w:t>
            </w:r>
          </w:p>
          <w:p w14:paraId="5C89ABAC" w14:textId="77777777" w:rsidR="0013195B" w:rsidRPr="00F24E53" w:rsidRDefault="0013195B" w:rsidP="003D6719">
            <w:pPr>
              <w:pStyle w:val="Odstavecseseznamem"/>
              <w:numPr>
                <w:ilvl w:val="0"/>
                <w:numId w:val="32"/>
              </w:numPr>
              <w:jc w:val="both"/>
              <w:rPr>
                <w:color w:val="000000" w:themeColor="text1"/>
              </w:rPr>
            </w:pPr>
            <w:r w:rsidRPr="00F24E53">
              <w:rPr>
                <w:color w:val="000000" w:themeColor="text1"/>
              </w:rPr>
              <w:t>vysvětlit principy zakreslení objektu a modelu umístěného v prostoru</w:t>
            </w:r>
          </w:p>
          <w:p w14:paraId="288BDC19" w14:textId="77777777" w:rsidR="0013195B" w:rsidRPr="00F24E53" w:rsidRDefault="0013195B" w:rsidP="003D6719">
            <w:pPr>
              <w:pStyle w:val="Odstavecseseznamem"/>
              <w:numPr>
                <w:ilvl w:val="0"/>
                <w:numId w:val="32"/>
              </w:numPr>
              <w:jc w:val="both"/>
              <w:rPr>
                <w:color w:val="000000" w:themeColor="text1"/>
              </w:rPr>
            </w:pPr>
            <w:r w:rsidRPr="00F24E53">
              <w:rPr>
                <w:color w:val="000000" w:themeColor="text1"/>
              </w:rPr>
              <w:t xml:space="preserve">definovat pravidla kompozice a perspektivy objektu </w:t>
            </w:r>
          </w:p>
          <w:p w14:paraId="1887732A" w14:textId="77777777" w:rsidR="0013195B" w:rsidRPr="00F24E53" w:rsidRDefault="0013195B" w:rsidP="003D6719">
            <w:pPr>
              <w:pStyle w:val="Odstavecseseznamem"/>
              <w:numPr>
                <w:ilvl w:val="0"/>
                <w:numId w:val="32"/>
              </w:numPr>
              <w:jc w:val="both"/>
              <w:rPr>
                <w:color w:val="000000" w:themeColor="text1"/>
              </w:rPr>
            </w:pPr>
            <w:r w:rsidRPr="00F24E53">
              <w:rPr>
                <w:color w:val="000000" w:themeColor="text1"/>
              </w:rPr>
              <w:t>definovat pravidla kompozice a perspektivy modelu v prostoru</w:t>
            </w:r>
          </w:p>
          <w:p w14:paraId="1F59E20F" w14:textId="77777777" w:rsidR="0013195B" w:rsidRPr="00F24E53" w:rsidRDefault="0013195B" w:rsidP="003D6719">
            <w:pPr>
              <w:pStyle w:val="Odstavecseseznamem"/>
              <w:numPr>
                <w:ilvl w:val="0"/>
                <w:numId w:val="32"/>
              </w:numPr>
              <w:jc w:val="both"/>
              <w:rPr>
                <w:color w:val="000000" w:themeColor="text1"/>
              </w:rPr>
            </w:pPr>
            <w:r w:rsidRPr="00F24E53">
              <w:rPr>
                <w:color w:val="000000" w:themeColor="text1"/>
              </w:rPr>
              <w:t>vysvětlit základní pojmy linie, plocha, stín, barva</w:t>
            </w:r>
          </w:p>
          <w:p w14:paraId="56421E15" w14:textId="77777777" w:rsidR="0013195B" w:rsidRDefault="0013195B" w:rsidP="003D6719">
            <w:pPr>
              <w:pStyle w:val="Odstavecseseznamem"/>
              <w:numPr>
                <w:ilvl w:val="0"/>
                <w:numId w:val="32"/>
              </w:numPr>
              <w:jc w:val="both"/>
            </w:pPr>
            <w:r w:rsidRPr="00A01676">
              <w:rPr>
                <w:color w:val="000000" w:themeColor="text1"/>
              </w:rPr>
              <w:t>charakterizovat objekt a figuru</w:t>
            </w:r>
          </w:p>
          <w:p w14:paraId="4188F427" w14:textId="77777777" w:rsidR="0013195B" w:rsidRDefault="0013195B" w:rsidP="003D6719">
            <w:pPr>
              <w:jc w:val="both"/>
            </w:pPr>
            <w:r>
              <w:t>Odborné dovednosti – po absolvování předmětu student umí:</w:t>
            </w:r>
          </w:p>
          <w:p w14:paraId="3E0B64EB" w14:textId="77777777" w:rsidR="0013195B" w:rsidRDefault="0013195B" w:rsidP="003D6719">
            <w:pPr>
              <w:pStyle w:val="Odstavecseseznamem"/>
              <w:numPr>
                <w:ilvl w:val="0"/>
                <w:numId w:val="31"/>
              </w:numPr>
              <w:jc w:val="both"/>
            </w:pPr>
            <w:r>
              <w:t>aplikovat kreslířské dovednosti v oblasti kompozice a perspektivě objektu</w:t>
            </w:r>
          </w:p>
          <w:p w14:paraId="562B62A9" w14:textId="77777777" w:rsidR="0013195B" w:rsidRDefault="0013195B" w:rsidP="003D6719">
            <w:pPr>
              <w:pStyle w:val="Odstavecseseznamem"/>
              <w:numPr>
                <w:ilvl w:val="0"/>
                <w:numId w:val="31"/>
              </w:numPr>
              <w:jc w:val="both"/>
            </w:pPr>
            <w:r>
              <w:t>aplikovat kreslířské dovednosti v oblasti modelu v prostoru</w:t>
            </w:r>
          </w:p>
          <w:p w14:paraId="5974DEAF" w14:textId="77777777" w:rsidR="0013195B" w:rsidRDefault="0013195B" w:rsidP="003D6719">
            <w:pPr>
              <w:pStyle w:val="Odstavecseseznamem"/>
              <w:numPr>
                <w:ilvl w:val="0"/>
                <w:numId w:val="31"/>
              </w:numPr>
              <w:jc w:val="both"/>
            </w:pPr>
            <w:r w:rsidRPr="00F24E53">
              <w:rPr>
                <w:rFonts w:ascii="Tahoma" w:hAnsi="Tahoma" w:cs="Tahoma"/>
                <w:color w:val="000000"/>
                <w:sz w:val="17"/>
                <w:szCs w:val="17"/>
                <w:shd w:val="clear" w:color="auto" w:fill="FFFFFF"/>
              </w:rPr>
              <w:t xml:space="preserve">správně </w:t>
            </w:r>
            <w:r>
              <w:t>přenášet trojrozměrný objekt, model do plochy na papíře</w:t>
            </w:r>
          </w:p>
          <w:p w14:paraId="738FD1FD" w14:textId="77777777" w:rsidR="0013195B" w:rsidRDefault="0013195B" w:rsidP="003D6719">
            <w:pPr>
              <w:pStyle w:val="Odstavecseseznamem"/>
              <w:numPr>
                <w:ilvl w:val="0"/>
                <w:numId w:val="31"/>
              </w:numPr>
              <w:jc w:val="both"/>
            </w:pPr>
            <w:r>
              <w:t xml:space="preserve">aplikovat znalosti o </w:t>
            </w:r>
            <w:r w:rsidRPr="00F24E53">
              <w:rPr>
                <w:color w:val="000000" w:themeColor="text1"/>
              </w:rPr>
              <w:t>linii, ploše, stínu, barvě při tvůrčí práci</w:t>
            </w:r>
          </w:p>
          <w:p w14:paraId="6F77BEC2" w14:textId="77777777" w:rsidR="0013195B" w:rsidRPr="005A0406" w:rsidRDefault="0013195B" w:rsidP="003D6719">
            <w:pPr>
              <w:pStyle w:val="Odstavecseseznamem"/>
              <w:numPr>
                <w:ilvl w:val="0"/>
                <w:numId w:val="31"/>
              </w:numPr>
              <w:jc w:val="both"/>
            </w:pPr>
            <w:r>
              <w:t>kresebně popsat objekt a figuru</w:t>
            </w:r>
          </w:p>
        </w:tc>
      </w:tr>
      <w:tr w:rsidR="0013195B" w14:paraId="0D8537C0" w14:textId="77777777" w:rsidTr="003D6719">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5012CFE" w14:textId="77777777" w:rsidR="0013195B" w:rsidRPr="001452AD" w:rsidRDefault="0013195B" w:rsidP="003D6719">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7927F8EB" w14:textId="77777777" w:rsidR="0013195B" w:rsidRPr="001452AD" w:rsidRDefault="0013195B" w:rsidP="003D6719">
            <w:pPr>
              <w:jc w:val="both"/>
              <w:rPr>
                <w:highlight w:val="yellow"/>
              </w:rPr>
            </w:pPr>
          </w:p>
        </w:tc>
      </w:tr>
      <w:tr w:rsidR="0013195B" w14:paraId="48BA4F37" w14:textId="77777777" w:rsidTr="003D6719">
        <w:trPr>
          <w:trHeight w:val="543"/>
        </w:trPr>
        <w:tc>
          <w:tcPr>
            <w:tcW w:w="9855" w:type="dxa"/>
            <w:gridSpan w:val="8"/>
            <w:tcBorders>
              <w:top w:val="nil"/>
              <w:bottom w:val="single" w:sz="4" w:space="0" w:color="auto"/>
            </w:tcBorders>
          </w:tcPr>
          <w:p w14:paraId="4AB87546" w14:textId="77777777" w:rsidR="0013195B" w:rsidRDefault="0013195B" w:rsidP="003D6719">
            <w:pPr>
              <w:pStyle w:val="Odstavecseseznamem"/>
              <w:numPr>
                <w:ilvl w:val="0"/>
                <w:numId w:val="33"/>
              </w:numPr>
              <w:jc w:val="both"/>
            </w:pPr>
            <w:r>
              <w:t>výklad</w:t>
            </w:r>
          </w:p>
          <w:p w14:paraId="2177E4EF" w14:textId="77777777" w:rsidR="0013195B" w:rsidRDefault="0013195B" w:rsidP="003D6719">
            <w:pPr>
              <w:pStyle w:val="Odstavecseseznamem"/>
              <w:numPr>
                <w:ilvl w:val="0"/>
                <w:numId w:val="33"/>
              </w:numPr>
              <w:jc w:val="both"/>
            </w:pPr>
            <w:r>
              <w:t xml:space="preserve">praktická demonstrace </w:t>
            </w:r>
          </w:p>
          <w:p w14:paraId="0F966AE3" w14:textId="77777777" w:rsidR="0013195B" w:rsidRDefault="0013195B" w:rsidP="003D6719">
            <w:pPr>
              <w:pStyle w:val="Odstavecseseznamem"/>
              <w:numPr>
                <w:ilvl w:val="0"/>
                <w:numId w:val="33"/>
              </w:numPr>
              <w:jc w:val="both"/>
            </w:pPr>
            <w:r>
              <w:t xml:space="preserve">grafické a výtvarné činnosti </w:t>
            </w:r>
          </w:p>
          <w:p w14:paraId="188F3393" w14:textId="77777777" w:rsidR="0013195B" w:rsidRDefault="0013195B" w:rsidP="003D6719">
            <w:pPr>
              <w:pStyle w:val="Odstavecseseznamem"/>
              <w:numPr>
                <w:ilvl w:val="0"/>
                <w:numId w:val="33"/>
              </w:numPr>
              <w:jc w:val="both"/>
            </w:pPr>
            <w:r>
              <w:t>analýza uměleckého díla</w:t>
            </w:r>
          </w:p>
        </w:tc>
      </w:tr>
    </w:tbl>
    <w:p w14:paraId="2E7DCF64" w14:textId="77777777" w:rsidR="0013195B" w:rsidRDefault="0013195B" w:rsidP="001319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13195B" w14:paraId="515B5E12" w14:textId="77777777" w:rsidTr="003D6719">
        <w:trPr>
          <w:trHeight w:val="265"/>
        </w:trPr>
        <w:tc>
          <w:tcPr>
            <w:tcW w:w="3653" w:type="dxa"/>
            <w:tcBorders>
              <w:top w:val="single" w:sz="4" w:space="0" w:color="auto"/>
            </w:tcBorders>
            <w:shd w:val="clear" w:color="auto" w:fill="F7CAAC"/>
          </w:tcPr>
          <w:p w14:paraId="2B8A0413" w14:textId="77777777" w:rsidR="0013195B" w:rsidRDefault="0013195B" w:rsidP="003D6719">
            <w:pPr>
              <w:jc w:val="both"/>
            </w:pPr>
            <w:r>
              <w:rPr>
                <w:b/>
              </w:rPr>
              <w:lastRenderedPageBreak/>
              <w:t>Studijní literatura a studijní pomůcky</w:t>
            </w:r>
          </w:p>
        </w:tc>
        <w:tc>
          <w:tcPr>
            <w:tcW w:w="6202" w:type="dxa"/>
            <w:gridSpan w:val="3"/>
            <w:tcBorders>
              <w:top w:val="single" w:sz="4" w:space="0" w:color="auto"/>
              <w:bottom w:val="nil"/>
            </w:tcBorders>
          </w:tcPr>
          <w:p w14:paraId="68CB1116" w14:textId="77777777" w:rsidR="0013195B" w:rsidRDefault="0013195B" w:rsidP="003D6719">
            <w:pPr>
              <w:jc w:val="both"/>
            </w:pPr>
          </w:p>
        </w:tc>
      </w:tr>
      <w:tr w:rsidR="0013195B" w14:paraId="34843F16" w14:textId="77777777" w:rsidTr="003D6719">
        <w:trPr>
          <w:trHeight w:val="1497"/>
        </w:trPr>
        <w:tc>
          <w:tcPr>
            <w:tcW w:w="9855" w:type="dxa"/>
            <w:gridSpan w:val="4"/>
            <w:tcBorders>
              <w:top w:val="nil"/>
            </w:tcBorders>
          </w:tcPr>
          <w:p w14:paraId="3934B3A7" w14:textId="77777777" w:rsidR="0013195B" w:rsidRPr="00572D8A" w:rsidRDefault="0013195B" w:rsidP="003D6719">
            <w:pPr>
              <w:pStyle w:val="Bezmezer"/>
              <w:rPr>
                <w:b/>
                <w:shd w:val="clear" w:color="auto" w:fill="FFFFFF"/>
              </w:rPr>
            </w:pPr>
            <w:r w:rsidRPr="00572D8A">
              <w:rPr>
                <w:b/>
                <w:shd w:val="clear" w:color="auto" w:fill="FFFFFF"/>
              </w:rPr>
              <w:t xml:space="preserve">Povinná: </w:t>
            </w:r>
          </w:p>
          <w:p w14:paraId="35DCE2B6" w14:textId="77777777" w:rsidR="0013195B" w:rsidRPr="000B0797" w:rsidRDefault="0013195B" w:rsidP="003D6719">
            <w:pPr>
              <w:pStyle w:val="Bezmezer"/>
              <w:rPr>
                <w:b/>
                <w:shd w:val="clear" w:color="auto" w:fill="FFFFFF"/>
              </w:rPr>
            </w:pPr>
            <w:r w:rsidRPr="000B0797">
              <w:rPr>
                <w:color w:val="000000"/>
              </w:rPr>
              <w:t>BAXANDALL, M</w:t>
            </w:r>
            <w:r>
              <w:rPr>
                <w:color w:val="000000"/>
              </w:rPr>
              <w:t>ichael</w:t>
            </w:r>
            <w:r w:rsidRPr="000B0797">
              <w:rPr>
                <w:color w:val="000000"/>
              </w:rPr>
              <w:t xml:space="preserve">. </w:t>
            </w:r>
            <w:r w:rsidRPr="000B0797">
              <w:rPr>
                <w:i/>
                <w:iCs/>
                <w:color w:val="000000"/>
              </w:rPr>
              <w:t xml:space="preserve">Stíny a světlo. Umění a vizuální zkušenost. </w:t>
            </w:r>
            <w:proofErr w:type="spellStart"/>
            <w:r w:rsidRPr="000B0797">
              <w:rPr>
                <w:color w:val="000000"/>
              </w:rPr>
              <w:t>Barrister</w:t>
            </w:r>
            <w:proofErr w:type="spellEnd"/>
            <w:r w:rsidRPr="000B0797">
              <w:rPr>
                <w:color w:val="000000"/>
              </w:rPr>
              <w:t xml:space="preserve"> &amp; </w:t>
            </w:r>
            <w:proofErr w:type="spellStart"/>
            <w:r w:rsidRPr="000B0797">
              <w:rPr>
                <w:color w:val="000000"/>
              </w:rPr>
              <w:t>Principal</w:t>
            </w:r>
            <w:proofErr w:type="spellEnd"/>
            <w:r w:rsidRPr="000B0797">
              <w:rPr>
                <w:color w:val="000000"/>
              </w:rPr>
              <w:t>, 2003. ISBN-10 8086598586.</w:t>
            </w:r>
          </w:p>
          <w:p w14:paraId="75F2402C" w14:textId="77777777" w:rsidR="0013195B" w:rsidRPr="000B0797" w:rsidRDefault="0013195B" w:rsidP="003D6719">
            <w:pPr>
              <w:pStyle w:val="Bezmezer"/>
              <w:rPr>
                <w:b/>
                <w:shd w:val="clear" w:color="auto" w:fill="FFFFFF"/>
              </w:rPr>
            </w:pPr>
            <w:r w:rsidRPr="000B0797">
              <w:rPr>
                <w:color w:val="000000"/>
              </w:rPr>
              <w:t>CONSTAANCEOVÁ, Diana. </w:t>
            </w:r>
            <w:r w:rsidRPr="000B0797">
              <w:rPr>
                <w:i/>
                <w:iCs/>
                <w:color w:val="000000"/>
              </w:rPr>
              <w:t>Jak kreslit lidské tělo</w:t>
            </w:r>
            <w:r w:rsidRPr="000B0797">
              <w:rPr>
                <w:color w:val="000000"/>
              </w:rPr>
              <w:t>. Praha: Svojtka a Co, 2002. ISBN 80-7237-565-2.</w:t>
            </w:r>
          </w:p>
          <w:p w14:paraId="6994D2F1" w14:textId="77777777" w:rsidR="0013195B" w:rsidRPr="000B0797" w:rsidRDefault="0013195B" w:rsidP="003D6719">
            <w:pPr>
              <w:pStyle w:val="Bezmezer"/>
              <w:rPr>
                <w:b/>
                <w:shd w:val="clear" w:color="auto" w:fill="FFFFFF"/>
              </w:rPr>
            </w:pPr>
            <w:r w:rsidRPr="000B0797">
              <w:rPr>
                <w:color w:val="000000"/>
              </w:rPr>
              <w:t>HAMPTON, M</w:t>
            </w:r>
            <w:r>
              <w:rPr>
                <w:color w:val="000000"/>
              </w:rPr>
              <w:t>ichael</w:t>
            </w:r>
            <w:r w:rsidRPr="000B0797">
              <w:rPr>
                <w:color w:val="000000"/>
              </w:rPr>
              <w:t xml:space="preserve">. </w:t>
            </w:r>
            <w:proofErr w:type="spellStart"/>
            <w:r w:rsidRPr="000B0797">
              <w:rPr>
                <w:i/>
                <w:iCs/>
                <w:color w:val="000000"/>
              </w:rPr>
              <w:t>Figure</w:t>
            </w:r>
            <w:proofErr w:type="spellEnd"/>
            <w:r w:rsidRPr="000B0797">
              <w:rPr>
                <w:i/>
                <w:iCs/>
                <w:color w:val="000000"/>
              </w:rPr>
              <w:t xml:space="preserve"> </w:t>
            </w:r>
            <w:proofErr w:type="spellStart"/>
            <w:r w:rsidRPr="000B0797">
              <w:rPr>
                <w:i/>
                <w:iCs/>
                <w:color w:val="000000"/>
              </w:rPr>
              <w:t>Drawing</w:t>
            </w:r>
            <w:proofErr w:type="spellEnd"/>
            <w:r w:rsidRPr="000B0797">
              <w:rPr>
                <w:i/>
                <w:iCs/>
                <w:color w:val="000000"/>
              </w:rPr>
              <w:t xml:space="preserve">. Design and </w:t>
            </w:r>
            <w:proofErr w:type="spellStart"/>
            <w:r w:rsidRPr="000B0797">
              <w:rPr>
                <w:i/>
                <w:iCs/>
                <w:color w:val="000000"/>
              </w:rPr>
              <w:t>Invetion</w:t>
            </w:r>
            <w:proofErr w:type="spellEnd"/>
            <w:r w:rsidRPr="000B0797">
              <w:rPr>
                <w:i/>
                <w:iCs/>
                <w:color w:val="000000"/>
              </w:rPr>
              <w:t xml:space="preserve">. </w:t>
            </w:r>
            <w:proofErr w:type="spellStart"/>
            <w:r w:rsidRPr="000B0797">
              <w:rPr>
                <w:color w:val="000000"/>
              </w:rPr>
              <w:t>Published</w:t>
            </w:r>
            <w:proofErr w:type="spellEnd"/>
            <w:r w:rsidRPr="000B0797">
              <w:rPr>
                <w:color w:val="000000"/>
              </w:rPr>
              <w:t xml:space="preserve"> by M. Hampton, 2009. ISBN-10 0-615-27281-8.</w:t>
            </w:r>
          </w:p>
          <w:p w14:paraId="0D6D443E" w14:textId="77777777" w:rsidR="0013195B" w:rsidRPr="000B0797" w:rsidRDefault="0013195B" w:rsidP="003D6719">
            <w:r w:rsidRPr="000B0797">
              <w:rPr>
                <w:color w:val="000000"/>
                <w:shd w:val="clear" w:color="auto" w:fill="FFFFFF"/>
              </w:rPr>
              <w:t>HELLER, Steven. </w:t>
            </w:r>
            <w:r w:rsidRPr="000B0797">
              <w:rPr>
                <w:i/>
                <w:iCs/>
                <w:color w:val="000000"/>
                <w:shd w:val="clear" w:color="auto" w:fill="FFFFFF"/>
              </w:rPr>
              <w:t xml:space="preserve">100 </w:t>
            </w:r>
            <w:proofErr w:type="spellStart"/>
            <w:r w:rsidRPr="000B0797">
              <w:rPr>
                <w:i/>
                <w:iCs/>
                <w:color w:val="000000"/>
                <w:shd w:val="clear" w:color="auto" w:fill="FFFFFF"/>
              </w:rPr>
              <w:t>Illustrators</w:t>
            </w:r>
            <w:proofErr w:type="spellEnd"/>
            <w:r w:rsidRPr="000B0797">
              <w:rPr>
                <w:color w:val="000000"/>
                <w:shd w:val="clear" w:color="auto" w:fill="FFFFFF"/>
              </w:rPr>
              <w:t xml:space="preserve">. </w:t>
            </w:r>
            <w:proofErr w:type="spellStart"/>
            <w:r w:rsidRPr="000B0797">
              <w:rPr>
                <w:color w:val="000000"/>
                <w:shd w:val="clear" w:color="auto" w:fill="FFFFFF"/>
              </w:rPr>
              <w:t>Cologne</w:t>
            </w:r>
            <w:proofErr w:type="spellEnd"/>
            <w:r w:rsidRPr="000B0797">
              <w:rPr>
                <w:color w:val="000000"/>
                <w:shd w:val="clear" w:color="auto" w:fill="FFFFFF"/>
              </w:rPr>
              <w:t>, 2019. ISBN 9783836522229.</w:t>
            </w:r>
          </w:p>
          <w:p w14:paraId="33DFA616" w14:textId="77777777" w:rsidR="0013195B" w:rsidRPr="000B0797" w:rsidRDefault="0013195B" w:rsidP="003D6719">
            <w:pPr>
              <w:pStyle w:val="Bezmezer"/>
              <w:rPr>
                <w:b/>
                <w:shd w:val="clear" w:color="auto" w:fill="FFFFFF"/>
              </w:rPr>
            </w:pPr>
            <w:r w:rsidRPr="000B0797">
              <w:rPr>
                <w:color w:val="000000"/>
              </w:rPr>
              <w:t>HENRY, K</w:t>
            </w:r>
            <w:r>
              <w:rPr>
                <w:color w:val="000000"/>
              </w:rPr>
              <w:t>evin</w:t>
            </w:r>
            <w:r w:rsidRPr="000B0797">
              <w:rPr>
                <w:color w:val="000000"/>
              </w:rPr>
              <w:t xml:space="preserve">. </w:t>
            </w:r>
            <w:proofErr w:type="spellStart"/>
            <w:r w:rsidRPr="000B0797">
              <w:rPr>
                <w:i/>
                <w:iCs/>
                <w:color w:val="000000"/>
              </w:rPr>
              <w:t>Drawing</w:t>
            </w:r>
            <w:proofErr w:type="spellEnd"/>
            <w:r w:rsidRPr="000B0797">
              <w:rPr>
                <w:i/>
                <w:iCs/>
                <w:color w:val="000000"/>
              </w:rPr>
              <w:t xml:space="preserve"> </w:t>
            </w:r>
            <w:proofErr w:type="spellStart"/>
            <w:r w:rsidRPr="000B0797">
              <w:rPr>
                <w:i/>
                <w:iCs/>
                <w:color w:val="000000"/>
              </w:rPr>
              <w:t>for</w:t>
            </w:r>
            <w:proofErr w:type="spellEnd"/>
            <w:r w:rsidRPr="000B0797">
              <w:rPr>
                <w:i/>
                <w:iCs/>
                <w:color w:val="000000"/>
              </w:rPr>
              <w:t xml:space="preserve"> </w:t>
            </w:r>
            <w:proofErr w:type="spellStart"/>
            <w:r w:rsidRPr="000B0797">
              <w:rPr>
                <w:i/>
                <w:iCs/>
                <w:color w:val="000000"/>
              </w:rPr>
              <w:t>Product</w:t>
            </w:r>
            <w:proofErr w:type="spellEnd"/>
            <w:r w:rsidRPr="000B0797">
              <w:rPr>
                <w:i/>
                <w:iCs/>
                <w:color w:val="000000"/>
              </w:rPr>
              <w:t xml:space="preserve"> </w:t>
            </w:r>
            <w:proofErr w:type="spellStart"/>
            <w:r w:rsidRPr="000B0797">
              <w:rPr>
                <w:i/>
                <w:iCs/>
                <w:color w:val="000000"/>
              </w:rPr>
              <w:t>Designers</w:t>
            </w:r>
            <w:proofErr w:type="spellEnd"/>
            <w:r w:rsidRPr="000B0797">
              <w:rPr>
                <w:i/>
                <w:iCs/>
                <w:color w:val="000000"/>
              </w:rPr>
              <w:t xml:space="preserve">. </w:t>
            </w:r>
            <w:r w:rsidRPr="000B0797">
              <w:rPr>
                <w:color w:val="000000"/>
              </w:rPr>
              <w:t xml:space="preserve">Laurence King </w:t>
            </w:r>
            <w:proofErr w:type="spellStart"/>
            <w:r w:rsidRPr="000B0797">
              <w:rPr>
                <w:color w:val="000000"/>
              </w:rPr>
              <w:t>Publishing</w:t>
            </w:r>
            <w:proofErr w:type="spellEnd"/>
            <w:r w:rsidRPr="000B0797">
              <w:rPr>
                <w:color w:val="000000"/>
              </w:rPr>
              <w:t>, 2012. ISBN 1856697436.</w:t>
            </w:r>
          </w:p>
          <w:p w14:paraId="25F3703D" w14:textId="77777777" w:rsidR="0013195B" w:rsidRPr="000B0797" w:rsidRDefault="0013195B" w:rsidP="003D6719">
            <w:pPr>
              <w:pStyle w:val="Bezmezer"/>
              <w:rPr>
                <w:bCs/>
                <w:shd w:val="clear" w:color="auto" w:fill="FFFFFF"/>
              </w:rPr>
            </w:pPr>
            <w:r w:rsidRPr="000B0797">
              <w:rPr>
                <w:bCs/>
                <w:shd w:val="clear" w:color="auto" w:fill="FFFFFF"/>
              </w:rPr>
              <w:t xml:space="preserve">KUBÍČEK, </w:t>
            </w:r>
            <w:proofErr w:type="spellStart"/>
            <w:r w:rsidRPr="000B0797">
              <w:rPr>
                <w:bCs/>
                <w:shd w:val="clear" w:color="auto" w:fill="FFFFFF"/>
              </w:rPr>
              <w:t>J</w:t>
            </w:r>
            <w:r>
              <w:rPr>
                <w:bCs/>
                <w:shd w:val="clear" w:color="auto" w:fill="FFFFFF"/>
              </w:rPr>
              <w:t>ánuš</w:t>
            </w:r>
            <w:proofErr w:type="spellEnd"/>
            <w:r w:rsidRPr="000B0797">
              <w:rPr>
                <w:bCs/>
                <w:shd w:val="clear" w:color="auto" w:fill="FFFFFF"/>
              </w:rPr>
              <w:t xml:space="preserve">. </w:t>
            </w:r>
            <w:r w:rsidRPr="000B0797">
              <w:rPr>
                <w:bCs/>
                <w:i/>
                <w:iCs/>
                <w:shd w:val="clear" w:color="auto" w:fill="FFFFFF"/>
              </w:rPr>
              <w:t xml:space="preserve">Kresba a grafika / </w:t>
            </w:r>
            <w:proofErr w:type="spellStart"/>
            <w:r w:rsidRPr="000B0797">
              <w:rPr>
                <w:bCs/>
                <w:i/>
                <w:iCs/>
                <w:shd w:val="clear" w:color="auto" w:fill="FFFFFF"/>
              </w:rPr>
              <w:t>Drawings</w:t>
            </w:r>
            <w:proofErr w:type="spellEnd"/>
            <w:r w:rsidRPr="000B0797">
              <w:rPr>
                <w:bCs/>
                <w:i/>
                <w:iCs/>
                <w:shd w:val="clear" w:color="auto" w:fill="FFFFFF"/>
              </w:rPr>
              <w:t xml:space="preserve"> and </w:t>
            </w:r>
            <w:proofErr w:type="spellStart"/>
            <w:r w:rsidRPr="000B0797">
              <w:rPr>
                <w:bCs/>
                <w:i/>
                <w:iCs/>
                <w:shd w:val="clear" w:color="auto" w:fill="FFFFFF"/>
              </w:rPr>
              <w:t>Graphics</w:t>
            </w:r>
            <w:proofErr w:type="spellEnd"/>
            <w:r w:rsidRPr="000B0797">
              <w:rPr>
                <w:bCs/>
                <w:i/>
                <w:iCs/>
                <w:shd w:val="clear" w:color="auto" w:fill="FFFFFF"/>
              </w:rPr>
              <w:t xml:space="preserve">. </w:t>
            </w:r>
            <w:r w:rsidRPr="000B0797">
              <w:rPr>
                <w:bCs/>
                <w:shd w:val="clear" w:color="auto" w:fill="FFFFFF"/>
              </w:rPr>
              <w:t xml:space="preserve">Praha: </w:t>
            </w:r>
            <w:proofErr w:type="spellStart"/>
            <w:r w:rsidRPr="000B0797">
              <w:rPr>
                <w:bCs/>
                <w:shd w:val="clear" w:color="auto" w:fill="FFFFFF"/>
              </w:rPr>
              <w:t>Fotep</w:t>
            </w:r>
            <w:proofErr w:type="spellEnd"/>
            <w:r w:rsidRPr="000B0797">
              <w:rPr>
                <w:bCs/>
                <w:shd w:val="clear" w:color="auto" w:fill="FFFFFF"/>
              </w:rPr>
              <w:t>, 2004. ISBN 8086871002.</w:t>
            </w:r>
          </w:p>
          <w:p w14:paraId="07258A43" w14:textId="77777777" w:rsidR="0013195B" w:rsidRPr="000B0797" w:rsidRDefault="0013195B" w:rsidP="003D6719">
            <w:pPr>
              <w:pStyle w:val="Bezmezer"/>
              <w:rPr>
                <w:b/>
                <w:shd w:val="clear" w:color="auto" w:fill="FFFFFF"/>
              </w:rPr>
            </w:pPr>
            <w:r w:rsidRPr="000B0797">
              <w:rPr>
                <w:color w:val="000000"/>
              </w:rPr>
              <w:t>PETŘÍČEK, R</w:t>
            </w:r>
            <w:r>
              <w:rPr>
                <w:color w:val="000000"/>
              </w:rPr>
              <w:t>adek</w:t>
            </w:r>
            <w:r w:rsidRPr="000B0797">
              <w:rPr>
                <w:color w:val="000000"/>
              </w:rPr>
              <w:t xml:space="preserve">. </w:t>
            </w:r>
            <w:r w:rsidRPr="000B0797">
              <w:rPr>
                <w:i/>
                <w:iCs/>
                <w:color w:val="000000"/>
              </w:rPr>
              <w:t xml:space="preserve">Výtvarná anatomie. </w:t>
            </w:r>
            <w:r w:rsidRPr="000B0797">
              <w:rPr>
                <w:color w:val="000000"/>
              </w:rPr>
              <w:t>Pardubice: Vydala Univerzita Pardubice, 2000. ISBN 978-80-7560-282-4.</w:t>
            </w:r>
          </w:p>
          <w:p w14:paraId="4635E55C" w14:textId="77777777" w:rsidR="0013195B" w:rsidRPr="00E3277A" w:rsidRDefault="0013195B" w:rsidP="003D6719">
            <w:pPr>
              <w:pStyle w:val="Bezmezer"/>
            </w:pPr>
            <w:r w:rsidRPr="000B0797">
              <w:rPr>
                <w:b/>
                <w:shd w:val="clear" w:color="auto" w:fill="FFFFFF"/>
              </w:rPr>
              <w:t xml:space="preserve">Doporučená: </w:t>
            </w:r>
            <w:r w:rsidRPr="000B0797">
              <w:rPr>
                <w:color w:val="000000"/>
              </w:rPr>
              <w:br/>
            </w:r>
            <w:r w:rsidRPr="00081A51">
              <w:t>BALLEST</w:t>
            </w:r>
            <w:r>
              <w:t>A</w:t>
            </w:r>
            <w:r w:rsidRPr="00081A51">
              <w:t xml:space="preserve">R, </w:t>
            </w:r>
            <w:proofErr w:type="spellStart"/>
            <w:r w:rsidRPr="00081A51">
              <w:t>V</w:t>
            </w:r>
            <w:r>
              <w:t>icente</w:t>
            </w:r>
            <w:proofErr w:type="spellEnd"/>
            <w:r w:rsidRPr="00081A51">
              <w:t xml:space="preserve"> B</w:t>
            </w:r>
            <w:r>
              <w:t xml:space="preserve">. a </w:t>
            </w:r>
            <w:r w:rsidRPr="00081A51">
              <w:t>V</w:t>
            </w:r>
            <w:r>
              <w:t>IGUÉ</w:t>
            </w:r>
            <w:r w:rsidRPr="00081A51">
              <w:t xml:space="preserve">, </w:t>
            </w:r>
            <w:proofErr w:type="spellStart"/>
            <w:r w:rsidRPr="00081A51">
              <w:t>J</w:t>
            </w:r>
            <w:r>
              <w:t>ordi</w:t>
            </w:r>
            <w:proofErr w:type="spellEnd"/>
            <w:r w:rsidRPr="00081A51">
              <w:t>. </w:t>
            </w:r>
            <w:r w:rsidRPr="003B0294">
              <w:rPr>
                <w:i/>
                <w:iCs/>
              </w:rPr>
              <w:t>Kresba</w:t>
            </w:r>
            <w:r w:rsidRPr="00776808">
              <w:rPr>
                <w:i/>
                <w:iCs/>
              </w:rPr>
              <w:t>: kompletní průvodce technikami kresby</w:t>
            </w:r>
            <w:r>
              <w:t>.</w:t>
            </w:r>
            <w:r w:rsidRPr="00081A51">
              <w:t xml:space="preserve"> </w:t>
            </w:r>
            <w:r>
              <w:t>Čestlice</w:t>
            </w:r>
            <w:r w:rsidRPr="00081A51">
              <w:t xml:space="preserve">: </w:t>
            </w:r>
            <w:proofErr w:type="spellStart"/>
            <w:r w:rsidRPr="00081A51">
              <w:t>Reb</w:t>
            </w:r>
            <w:r>
              <w:t>o</w:t>
            </w:r>
            <w:proofErr w:type="spellEnd"/>
            <w:r w:rsidRPr="00081A51">
              <w:t xml:space="preserve"> </w:t>
            </w:r>
            <w:proofErr w:type="spellStart"/>
            <w:r w:rsidRPr="00081A51">
              <w:t>Production</w:t>
            </w:r>
            <w:proofErr w:type="spellEnd"/>
            <w:r w:rsidRPr="00081A51">
              <w:t>, 2005. ISBN 80-7234-411-0.</w:t>
            </w:r>
            <w:r w:rsidRPr="00081A51">
              <w:br/>
              <w:t xml:space="preserve">BALLESTAR, </w:t>
            </w:r>
            <w:proofErr w:type="spellStart"/>
            <w:r w:rsidRPr="00081A51">
              <w:t>V</w:t>
            </w:r>
            <w:r>
              <w:t>icente</w:t>
            </w:r>
            <w:proofErr w:type="spellEnd"/>
            <w:r w:rsidRPr="00081A51">
              <w:t xml:space="preserve"> B</w:t>
            </w:r>
            <w:r>
              <w:t xml:space="preserve">. a </w:t>
            </w:r>
            <w:r w:rsidRPr="00081A51">
              <w:t>V</w:t>
            </w:r>
            <w:r>
              <w:t>IGUÉ</w:t>
            </w:r>
            <w:r w:rsidRPr="00081A51">
              <w:t xml:space="preserve">, </w:t>
            </w:r>
            <w:proofErr w:type="spellStart"/>
            <w:r w:rsidRPr="00081A51">
              <w:t>J</w:t>
            </w:r>
            <w:r>
              <w:t>ordi</w:t>
            </w:r>
            <w:proofErr w:type="spellEnd"/>
            <w:r w:rsidRPr="00081A51">
              <w:t>. </w:t>
            </w:r>
            <w:r w:rsidRPr="00081A51">
              <w:rPr>
                <w:i/>
                <w:iCs/>
              </w:rPr>
              <w:t>Skici</w:t>
            </w:r>
            <w:r>
              <w:rPr>
                <w:i/>
                <w:iCs/>
              </w:rPr>
              <w:t>: kompletní průvodce skicováním</w:t>
            </w:r>
            <w:r w:rsidRPr="00081A51">
              <w:t xml:space="preserve"> Čest</w:t>
            </w:r>
            <w:r>
              <w:t>l</w:t>
            </w:r>
            <w:r w:rsidRPr="00081A51">
              <w:t xml:space="preserve">ice: </w:t>
            </w:r>
            <w:proofErr w:type="spellStart"/>
            <w:r w:rsidRPr="00081A51">
              <w:t>Rebo</w:t>
            </w:r>
            <w:proofErr w:type="spellEnd"/>
            <w:r>
              <w:t xml:space="preserve"> </w:t>
            </w:r>
            <w:proofErr w:type="spellStart"/>
            <w:r>
              <w:t>Production</w:t>
            </w:r>
            <w:proofErr w:type="spellEnd"/>
            <w:r w:rsidRPr="00081A51">
              <w:t xml:space="preserve">, 2005. </w:t>
            </w:r>
            <w:r>
              <w:br/>
            </w:r>
            <w:r w:rsidRPr="00081A51">
              <w:t>ISBN 80-7234-431-5.</w:t>
            </w:r>
            <w:r w:rsidRPr="00081A51">
              <w:br/>
            </w:r>
            <w:hyperlink r:id="rId29" w:tgtFrame="_blank" w:history="1">
              <w:r w:rsidRPr="00E3277A">
                <w:t xml:space="preserve">BARBER, </w:t>
              </w:r>
              <w:proofErr w:type="spellStart"/>
              <w:r w:rsidRPr="00E3277A">
                <w:t>Barrington</w:t>
              </w:r>
              <w:proofErr w:type="spellEnd"/>
              <w:r w:rsidRPr="00E3277A">
                <w:t>. </w:t>
              </w:r>
              <w:r w:rsidRPr="00FF5B20">
                <w:rPr>
                  <w:i/>
                  <w:iCs/>
                </w:rPr>
                <w:t>Základy portrétování: praktický a inspirativní kurz</w:t>
              </w:r>
              <w:r w:rsidRPr="00E3277A">
                <w:t>. 1. české vyd. Praha: Svojtka &amp; Co, 2005. ISBN 80-7352-247-0.</w:t>
              </w:r>
            </w:hyperlink>
            <w:r w:rsidRPr="00E3277A">
              <w:t xml:space="preserve"> </w:t>
            </w:r>
          </w:p>
          <w:p w14:paraId="1CACDD08" w14:textId="77777777" w:rsidR="0013195B" w:rsidRPr="00E27A67" w:rsidRDefault="0013195B" w:rsidP="003D6719">
            <w:pPr>
              <w:pStyle w:val="Bezmezer"/>
              <w:rPr>
                <w:color w:val="000000"/>
              </w:rPr>
            </w:pPr>
            <w:r w:rsidRPr="00081A51">
              <w:t>BARBER</w:t>
            </w:r>
            <w:r w:rsidRPr="000B0797">
              <w:rPr>
                <w:color w:val="000000"/>
              </w:rPr>
              <w:t xml:space="preserve">, </w:t>
            </w:r>
            <w:proofErr w:type="spellStart"/>
            <w:r w:rsidRPr="00E27A67">
              <w:rPr>
                <w:color w:val="000000"/>
              </w:rPr>
              <w:t>Barrington</w:t>
            </w:r>
            <w:proofErr w:type="spellEnd"/>
            <w:r w:rsidRPr="00E27A67">
              <w:rPr>
                <w:color w:val="000000"/>
              </w:rPr>
              <w:t>. </w:t>
            </w:r>
            <w:r w:rsidRPr="00E27A67">
              <w:rPr>
                <w:i/>
                <w:iCs/>
                <w:color w:val="000000"/>
              </w:rPr>
              <w:t>Zátiší a objekty: základy kresby</w:t>
            </w:r>
            <w:r w:rsidRPr="00E27A67">
              <w:rPr>
                <w:color w:val="000000"/>
              </w:rPr>
              <w:t>. Praha: Svojtka a Co, 2005. ISBN 80-7352-246-2.</w:t>
            </w:r>
          </w:p>
          <w:p w14:paraId="2EA830E2" w14:textId="77777777" w:rsidR="0013195B" w:rsidRPr="00E27A67" w:rsidRDefault="006D3F8D" w:rsidP="003D6719">
            <w:pPr>
              <w:pStyle w:val="Bezmezer"/>
              <w:rPr>
                <w:color w:val="000000"/>
              </w:rPr>
            </w:pPr>
            <w:hyperlink r:id="rId30" w:tgtFrame="_blank" w:history="1">
              <w:r w:rsidR="0013195B" w:rsidRPr="00E27A67">
                <w:rPr>
                  <w:rStyle w:val="Hypertextovodkaz"/>
                  <w:color w:val="000000" w:themeColor="text1"/>
                  <w:u w:val="none"/>
                </w:rPr>
                <w:t>DE REYNA, Rudy. </w:t>
              </w:r>
              <w:r w:rsidR="0013195B" w:rsidRPr="00E27A67">
                <w:rPr>
                  <w:rStyle w:val="Hypertextovodkaz"/>
                  <w:i/>
                  <w:iCs/>
                  <w:color w:val="000000" w:themeColor="text1"/>
                  <w:u w:val="none"/>
                </w:rPr>
                <w:t>Základy kresby a malby: jak kreslit a malovat co vidím okolo</w:t>
              </w:r>
              <w:r w:rsidR="0013195B" w:rsidRPr="00E27A67">
                <w:rPr>
                  <w:rStyle w:val="Hypertextovodkaz"/>
                  <w:color w:val="000000" w:themeColor="text1"/>
                  <w:u w:val="none"/>
                </w:rPr>
                <w:t>. 1. české vyd. Praha: Svojtka &amp; Co, 2004. ISBN 8073520974.</w:t>
              </w:r>
            </w:hyperlink>
          </w:p>
          <w:p w14:paraId="056811B1" w14:textId="77777777" w:rsidR="0013195B" w:rsidRDefault="0013195B" w:rsidP="003D6719">
            <w:pPr>
              <w:pStyle w:val="Bezmezer"/>
              <w:rPr>
                <w:color w:val="000000"/>
              </w:rPr>
            </w:pPr>
            <w:r w:rsidRPr="001C34C2">
              <w:rPr>
                <w:color w:val="000000"/>
                <w:shd w:val="clear" w:color="auto" w:fill="FFFFFF"/>
              </w:rPr>
              <w:t xml:space="preserve">DRUDI, Elisabetta a PACI, </w:t>
            </w:r>
            <w:proofErr w:type="spellStart"/>
            <w:r w:rsidRPr="001C34C2">
              <w:rPr>
                <w:color w:val="000000"/>
                <w:shd w:val="clear" w:color="auto" w:fill="FFFFFF"/>
              </w:rPr>
              <w:t>Tiziana</w:t>
            </w:r>
            <w:proofErr w:type="spellEnd"/>
            <w:r w:rsidRPr="001C34C2">
              <w:rPr>
                <w:color w:val="000000"/>
                <w:shd w:val="clear" w:color="auto" w:fill="FFFFFF"/>
              </w:rPr>
              <w:t xml:space="preserve">. </w:t>
            </w:r>
            <w:proofErr w:type="spellStart"/>
            <w:r w:rsidRPr="00417360">
              <w:rPr>
                <w:i/>
                <w:iCs/>
                <w:color w:val="000000"/>
                <w:shd w:val="clear" w:color="auto" w:fill="FFFFFF"/>
              </w:rPr>
              <w:t>Figure</w:t>
            </w:r>
            <w:proofErr w:type="spellEnd"/>
            <w:r w:rsidRPr="00417360">
              <w:rPr>
                <w:i/>
                <w:iCs/>
                <w:color w:val="000000"/>
                <w:shd w:val="clear" w:color="auto" w:fill="FFFFFF"/>
              </w:rPr>
              <w:t xml:space="preserve"> </w:t>
            </w:r>
            <w:proofErr w:type="spellStart"/>
            <w:r w:rsidRPr="00417360">
              <w:rPr>
                <w:i/>
                <w:iCs/>
                <w:color w:val="000000"/>
                <w:shd w:val="clear" w:color="auto" w:fill="FFFFFF"/>
              </w:rPr>
              <w:t>drawing</w:t>
            </w:r>
            <w:proofErr w:type="spellEnd"/>
            <w:r w:rsidRPr="00417360">
              <w:rPr>
                <w:i/>
                <w:iCs/>
                <w:color w:val="000000"/>
                <w:shd w:val="clear" w:color="auto" w:fill="FFFFFF"/>
              </w:rPr>
              <w:t xml:space="preserve"> </w:t>
            </w:r>
            <w:proofErr w:type="spellStart"/>
            <w:r w:rsidRPr="00417360">
              <w:rPr>
                <w:i/>
                <w:iCs/>
                <w:color w:val="000000"/>
                <w:shd w:val="clear" w:color="auto" w:fill="FFFFFF"/>
              </w:rPr>
              <w:t>for</w:t>
            </w:r>
            <w:proofErr w:type="spellEnd"/>
            <w:r w:rsidRPr="00417360">
              <w:rPr>
                <w:i/>
                <w:iCs/>
                <w:color w:val="000000"/>
                <w:shd w:val="clear" w:color="auto" w:fill="FFFFFF"/>
              </w:rPr>
              <w:t xml:space="preserve"> </w:t>
            </w:r>
            <w:proofErr w:type="spellStart"/>
            <w:r w:rsidRPr="00417360">
              <w:rPr>
                <w:i/>
                <w:iCs/>
                <w:color w:val="000000"/>
                <w:shd w:val="clear" w:color="auto" w:fill="FFFFFF"/>
              </w:rPr>
              <w:t>fashion</w:t>
            </w:r>
            <w:proofErr w:type="spellEnd"/>
            <w:r w:rsidRPr="00417360">
              <w:rPr>
                <w:i/>
                <w:iCs/>
                <w:color w:val="000000"/>
                <w:shd w:val="clear" w:color="auto" w:fill="FFFFFF"/>
              </w:rPr>
              <w:t xml:space="preserve"> design.</w:t>
            </w:r>
            <w:r w:rsidRPr="001C34C2">
              <w:rPr>
                <w:color w:val="000000"/>
                <w:shd w:val="clear" w:color="auto" w:fill="FFFFFF"/>
              </w:rPr>
              <w:t xml:space="preserve"> New </w:t>
            </w:r>
            <w:proofErr w:type="spellStart"/>
            <w:r w:rsidRPr="001C34C2">
              <w:rPr>
                <w:color w:val="000000"/>
                <w:shd w:val="clear" w:color="auto" w:fill="FFFFFF"/>
              </w:rPr>
              <w:t>ed</w:t>
            </w:r>
            <w:proofErr w:type="spellEnd"/>
            <w:r w:rsidRPr="001C34C2">
              <w:rPr>
                <w:color w:val="000000"/>
                <w:shd w:val="clear" w:color="auto" w:fill="FFFFFF"/>
              </w:rPr>
              <w:t xml:space="preserve">. Amsterdam: Pepin, 2010. </w:t>
            </w:r>
            <w:r>
              <w:rPr>
                <w:color w:val="000000"/>
                <w:shd w:val="clear" w:color="auto" w:fill="FFFFFF"/>
              </w:rPr>
              <w:br/>
            </w:r>
            <w:r w:rsidRPr="001C34C2">
              <w:rPr>
                <w:color w:val="000000"/>
                <w:shd w:val="clear" w:color="auto" w:fill="FFFFFF"/>
              </w:rPr>
              <w:t>ISBN 9789054961505.</w:t>
            </w:r>
            <w:r w:rsidRPr="001C34C2" w:rsidDel="001C34C2">
              <w:rPr>
                <w:color w:val="000000"/>
                <w:shd w:val="clear" w:color="auto" w:fill="FFFFFF"/>
              </w:rPr>
              <w:t xml:space="preserve"> </w:t>
            </w:r>
          </w:p>
          <w:p w14:paraId="047B60A3" w14:textId="77777777" w:rsidR="0013195B" w:rsidRPr="000B0797" w:rsidRDefault="0013195B" w:rsidP="003D6719">
            <w:pPr>
              <w:pStyle w:val="Bezmezer"/>
              <w:rPr>
                <w:color w:val="000000"/>
              </w:rPr>
            </w:pPr>
            <w:r w:rsidRPr="000B0797">
              <w:rPr>
                <w:color w:val="000000"/>
              </w:rPr>
              <w:t>GAIR, A</w:t>
            </w:r>
            <w:r>
              <w:rPr>
                <w:color w:val="000000"/>
              </w:rPr>
              <w:t>ngela</w:t>
            </w:r>
            <w:r w:rsidRPr="000B0797">
              <w:rPr>
                <w:color w:val="000000"/>
              </w:rPr>
              <w:t>. </w:t>
            </w:r>
            <w:r w:rsidRPr="000B0797">
              <w:rPr>
                <w:i/>
                <w:iCs/>
                <w:color w:val="000000"/>
              </w:rPr>
              <w:t>Kapesní encyklopedie kreslení a malování</w:t>
            </w:r>
            <w:r w:rsidRPr="000B0797">
              <w:rPr>
                <w:color w:val="000000"/>
              </w:rPr>
              <w:t>. Praha: Svojtka a Co, 2002. ISBN 80-7237-592-X.</w:t>
            </w:r>
          </w:p>
          <w:p w14:paraId="0C36FC93" w14:textId="77777777" w:rsidR="0013195B" w:rsidRDefault="0013195B" w:rsidP="003D6719">
            <w:r w:rsidRPr="000B0797">
              <w:rPr>
                <w:color w:val="000000"/>
              </w:rPr>
              <w:t>PARRAMÓN, José M. </w:t>
            </w:r>
            <w:r w:rsidRPr="000B0797">
              <w:rPr>
                <w:i/>
                <w:iCs/>
                <w:color w:val="000000"/>
              </w:rPr>
              <w:t>Jak kreslit uhlem, tužkou a křídou</w:t>
            </w:r>
            <w:r w:rsidRPr="000B0797">
              <w:rPr>
                <w:color w:val="000000"/>
              </w:rPr>
              <w:t>. Praha: Jan Vašut, 2000. ISBN 80-7236-164-3.</w:t>
            </w:r>
          </w:p>
        </w:tc>
      </w:tr>
      <w:tr w:rsidR="0013195B" w14:paraId="34484BE8" w14:textId="77777777" w:rsidTr="003D6719">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07504DC" w14:textId="77777777" w:rsidR="0013195B" w:rsidRDefault="0013195B" w:rsidP="003D6719">
            <w:pPr>
              <w:jc w:val="center"/>
              <w:rPr>
                <w:b/>
              </w:rPr>
            </w:pPr>
            <w:r>
              <w:rPr>
                <w:b/>
              </w:rPr>
              <w:t>Informace ke kombinované nebo distanční formě</w:t>
            </w:r>
          </w:p>
        </w:tc>
      </w:tr>
      <w:tr w:rsidR="0013195B" w14:paraId="64CBB44D" w14:textId="77777777" w:rsidTr="003D6719">
        <w:tc>
          <w:tcPr>
            <w:tcW w:w="4787" w:type="dxa"/>
            <w:gridSpan w:val="2"/>
            <w:tcBorders>
              <w:top w:val="single" w:sz="2" w:space="0" w:color="auto"/>
            </w:tcBorders>
            <w:shd w:val="clear" w:color="auto" w:fill="F7CAAC"/>
          </w:tcPr>
          <w:p w14:paraId="5494D0E8" w14:textId="77777777" w:rsidR="0013195B" w:rsidRDefault="0013195B" w:rsidP="003D6719">
            <w:pPr>
              <w:jc w:val="both"/>
            </w:pPr>
            <w:r>
              <w:rPr>
                <w:b/>
              </w:rPr>
              <w:t>Rozsah konzultací (soustředění)</w:t>
            </w:r>
          </w:p>
        </w:tc>
        <w:tc>
          <w:tcPr>
            <w:tcW w:w="889" w:type="dxa"/>
            <w:tcBorders>
              <w:top w:val="single" w:sz="2" w:space="0" w:color="auto"/>
            </w:tcBorders>
          </w:tcPr>
          <w:p w14:paraId="6C1F3503" w14:textId="77777777" w:rsidR="0013195B" w:rsidRDefault="0013195B" w:rsidP="003D6719">
            <w:pPr>
              <w:jc w:val="both"/>
            </w:pPr>
          </w:p>
        </w:tc>
        <w:tc>
          <w:tcPr>
            <w:tcW w:w="4179" w:type="dxa"/>
            <w:tcBorders>
              <w:top w:val="single" w:sz="2" w:space="0" w:color="auto"/>
            </w:tcBorders>
            <w:shd w:val="clear" w:color="auto" w:fill="F7CAAC"/>
          </w:tcPr>
          <w:p w14:paraId="0441A10A" w14:textId="77777777" w:rsidR="0013195B" w:rsidRDefault="0013195B" w:rsidP="003D6719">
            <w:pPr>
              <w:jc w:val="both"/>
              <w:rPr>
                <w:b/>
              </w:rPr>
            </w:pPr>
            <w:r>
              <w:rPr>
                <w:b/>
              </w:rPr>
              <w:t xml:space="preserve">hodin </w:t>
            </w:r>
          </w:p>
        </w:tc>
      </w:tr>
      <w:tr w:rsidR="0013195B" w14:paraId="6B11A8BC" w14:textId="77777777" w:rsidTr="003D6719">
        <w:tc>
          <w:tcPr>
            <w:tcW w:w="9855" w:type="dxa"/>
            <w:gridSpan w:val="4"/>
            <w:shd w:val="clear" w:color="auto" w:fill="F7CAAC"/>
          </w:tcPr>
          <w:p w14:paraId="75D0EC99" w14:textId="77777777" w:rsidR="0013195B" w:rsidRDefault="0013195B" w:rsidP="003D6719">
            <w:pPr>
              <w:jc w:val="both"/>
              <w:rPr>
                <w:b/>
              </w:rPr>
            </w:pPr>
            <w:r>
              <w:rPr>
                <w:b/>
              </w:rPr>
              <w:t>Informace o způsobu kontaktu s vyučujícím</w:t>
            </w:r>
          </w:p>
        </w:tc>
      </w:tr>
      <w:tr w:rsidR="0013195B" w14:paraId="032C562C" w14:textId="77777777" w:rsidTr="003D6719">
        <w:trPr>
          <w:trHeight w:val="1373"/>
        </w:trPr>
        <w:tc>
          <w:tcPr>
            <w:tcW w:w="9855" w:type="dxa"/>
            <w:gridSpan w:val="4"/>
          </w:tcPr>
          <w:p w14:paraId="1F831794" w14:textId="77777777" w:rsidR="0013195B" w:rsidRDefault="0013195B" w:rsidP="003D6719">
            <w:pPr>
              <w:jc w:val="both"/>
            </w:pPr>
          </w:p>
        </w:tc>
      </w:tr>
    </w:tbl>
    <w:p w14:paraId="56F27B73" w14:textId="77777777" w:rsidR="0013195B" w:rsidRDefault="0013195B" w:rsidP="0013195B"/>
    <w:p w14:paraId="2F76BDBA" w14:textId="77777777" w:rsidR="0013195B" w:rsidRDefault="0013195B" w:rsidP="0013195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13195B" w14:paraId="7343FD48" w14:textId="77777777" w:rsidTr="003D6719">
        <w:tc>
          <w:tcPr>
            <w:tcW w:w="9855" w:type="dxa"/>
            <w:gridSpan w:val="9"/>
            <w:tcBorders>
              <w:bottom w:val="double" w:sz="4" w:space="0" w:color="auto"/>
            </w:tcBorders>
            <w:shd w:val="clear" w:color="auto" w:fill="BDD6EE"/>
          </w:tcPr>
          <w:p w14:paraId="795955F8" w14:textId="77777777" w:rsidR="0013195B" w:rsidRDefault="0013195B" w:rsidP="003D6719">
            <w:pPr>
              <w:jc w:val="both"/>
              <w:rPr>
                <w:b/>
                <w:sz w:val="28"/>
              </w:rPr>
            </w:pPr>
            <w:r>
              <w:lastRenderedPageBreak/>
              <w:br w:type="page"/>
            </w:r>
            <w:r>
              <w:rPr>
                <w:b/>
                <w:sz w:val="28"/>
              </w:rPr>
              <w:t>B-III – Charakteristika studijního předmětu</w:t>
            </w:r>
          </w:p>
        </w:tc>
      </w:tr>
      <w:tr w:rsidR="0013195B" w14:paraId="363D1E0A" w14:textId="77777777" w:rsidTr="003D6719">
        <w:tc>
          <w:tcPr>
            <w:tcW w:w="3086" w:type="dxa"/>
            <w:tcBorders>
              <w:top w:val="double" w:sz="4" w:space="0" w:color="auto"/>
            </w:tcBorders>
            <w:shd w:val="clear" w:color="auto" w:fill="F7CAAC"/>
          </w:tcPr>
          <w:p w14:paraId="1258AC78" w14:textId="77777777" w:rsidR="0013195B" w:rsidRDefault="0013195B" w:rsidP="003D6719">
            <w:pPr>
              <w:rPr>
                <w:b/>
              </w:rPr>
            </w:pPr>
            <w:r>
              <w:rPr>
                <w:b/>
              </w:rPr>
              <w:t>Název studijního předmětu</w:t>
            </w:r>
          </w:p>
        </w:tc>
        <w:tc>
          <w:tcPr>
            <w:tcW w:w="6769" w:type="dxa"/>
            <w:gridSpan w:val="8"/>
            <w:tcBorders>
              <w:top w:val="double" w:sz="4" w:space="0" w:color="auto"/>
            </w:tcBorders>
          </w:tcPr>
          <w:p w14:paraId="6EDD2E10" w14:textId="77777777" w:rsidR="0013195B" w:rsidRDefault="0013195B" w:rsidP="003D6719">
            <w:pPr>
              <w:jc w:val="both"/>
            </w:pPr>
            <w:r>
              <w:t>Kresebná praktika 2</w:t>
            </w:r>
          </w:p>
        </w:tc>
      </w:tr>
      <w:tr w:rsidR="0013195B" w14:paraId="334491EC" w14:textId="77777777" w:rsidTr="003D6719">
        <w:tc>
          <w:tcPr>
            <w:tcW w:w="3086" w:type="dxa"/>
            <w:shd w:val="clear" w:color="auto" w:fill="F7CAAC"/>
          </w:tcPr>
          <w:p w14:paraId="61B633C8" w14:textId="77777777" w:rsidR="0013195B" w:rsidRDefault="0013195B" w:rsidP="003D6719">
            <w:pPr>
              <w:rPr>
                <w:b/>
              </w:rPr>
            </w:pPr>
            <w:r>
              <w:rPr>
                <w:b/>
              </w:rPr>
              <w:t>Typ předmětu</w:t>
            </w:r>
          </w:p>
        </w:tc>
        <w:tc>
          <w:tcPr>
            <w:tcW w:w="3406" w:type="dxa"/>
            <w:gridSpan w:val="5"/>
          </w:tcPr>
          <w:p w14:paraId="25ED6ACE" w14:textId="77777777" w:rsidR="0013195B" w:rsidRDefault="0013195B" w:rsidP="003D6719">
            <w:pPr>
              <w:jc w:val="both"/>
            </w:pPr>
            <w:r>
              <w:t>povinný</w:t>
            </w:r>
          </w:p>
        </w:tc>
        <w:tc>
          <w:tcPr>
            <w:tcW w:w="2695" w:type="dxa"/>
            <w:gridSpan w:val="2"/>
            <w:shd w:val="clear" w:color="auto" w:fill="F7CAAC"/>
          </w:tcPr>
          <w:p w14:paraId="202730F0" w14:textId="77777777" w:rsidR="0013195B" w:rsidRDefault="0013195B" w:rsidP="003D6719">
            <w:pPr>
              <w:jc w:val="both"/>
            </w:pPr>
            <w:r>
              <w:rPr>
                <w:b/>
              </w:rPr>
              <w:t>doporučený ročník / semestr</w:t>
            </w:r>
          </w:p>
        </w:tc>
        <w:tc>
          <w:tcPr>
            <w:tcW w:w="668" w:type="dxa"/>
          </w:tcPr>
          <w:p w14:paraId="1A8D2156" w14:textId="77777777" w:rsidR="0013195B" w:rsidRDefault="0013195B" w:rsidP="003D6719">
            <w:pPr>
              <w:jc w:val="both"/>
            </w:pPr>
            <w:r>
              <w:t>1/LS</w:t>
            </w:r>
          </w:p>
        </w:tc>
      </w:tr>
      <w:tr w:rsidR="0013195B" w14:paraId="70F4473C" w14:textId="77777777" w:rsidTr="003D6719">
        <w:tc>
          <w:tcPr>
            <w:tcW w:w="3086" w:type="dxa"/>
            <w:shd w:val="clear" w:color="auto" w:fill="F7CAAC"/>
          </w:tcPr>
          <w:p w14:paraId="689ECE9E" w14:textId="77777777" w:rsidR="0013195B" w:rsidRDefault="0013195B" w:rsidP="003D6719">
            <w:pPr>
              <w:rPr>
                <w:b/>
              </w:rPr>
            </w:pPr>
            <w:r>
              <w:rPr>
                <w:b/>
              </w:rPr>
              <w:t>Rozsah studijního předmětu</w:t>
            </w:r>
          </w:p>
        </w:tc>
        <w:tc>
          <w:tcPr>
            <w:tcW w:w="1701" w:type="dxa"/>
            <w:gridSpan w:val="3"/>
          </w:tcPr>
          <w:p w14:paraId="2F6972F8" w14:textId="77777777" w:rsidR="0013195B" w:rsidRDefault="0013195B" w:rsidP="003D6719">
            <w:pPr>
              <w:jc w:val="both"/>
            </w:pPr>
            <w:r>
              <w:t>39c</w:t>
            </w:r>
          </w:p>
        </w:tc>
        <w:tc>
          <w:tcPr>
            <w:tcW w:w="889" w:type="dxa"/>
            <w:shd w:val="clear" w:color="auto" w:fill="F7CAAC"/>
          </w:tcPr>
          <w:p w14:paraId="7B6C5953" w14:textId="77777777" w:rsidR="0013195B" w:rsidRDefault="0013195B" w:rsidP="003D6719">
            <w:pPr>
              <w:jc w:val="both"/>
              <w:rPr>
                <w:b/>
              </w:rPr>
            </w:pPr>
            <w:r>
              <w:rPr>
                <w:b/>
              </w:rPr>
              <w:t xml:space="preserve">hod. </w:t>
            </w:r>
          </w:p>
        </w:tc>
        <w:tc>
          <w:tcPr>
            <w:tcW w:w="816" w:type="dxa"/>
          </w:tcPr>
          <w:p w14:paraId="06ABBF11" w14:textId="77777777" w:rsidR="0013195B" w:rsidRDefault="0013195B" w:rsidP="003D6719">
            <w:pPr>
              <w:jc w:val="both"/>
            </w:pPr>
            <w:r>
              <w:t>39</w:t>
            </w:r>
          </w:p>
        </w:tc>
        <w:tc>
          <w:tcPr>
            <w:tcW w:w="2156" w:type="dxa"/>
            <w:shd w:val="clear" w:color="auto" w:fill="F7CAAC"/>
          </w:tcPr>
          <w:p w14:paraId="05CD90AC" w14:textId="77777777" w:rsidR="0013195B" w:rsidRDefault="0013195B" w:rsidP="003D6719">
            <w:pPr>
              <w:jc w:val="both"/>
              <w:rPr>
                <w:b/>
              </w:rPr>
            </w:pPr>
            <w:r>
              <w:rPr>
                <w:b/>
              </w:rPr>
              <w:t>kreditů</w:t>
            </w:r>
          </w:p>
        </w:tc>
        <w:tc>
          <w:tcPr>
            <w:tcW w:w="1207" w:type="dxa"/>
            <w:gridSpan w:val="2"/>
          </w:tcPr>
          <w:p w14:paraId="3A33D161" w14:textId="77777777" w:rsidR="0013195B" w:rsidRDefault="0013195B" w:rsidP="003D6719">
            <w:pPr>
              <w:jc w:val="both"/>
            </w:pPr>
            <w:r>
              <w:t>2</w:t>
            </w:r>
          </w:p>
        </w:tc>
      </w:tr>
      <w:tr w:rsidR="0013195B" w14:paraId="54D17410" w14:textId="77777777" w:rsidTr="003D6719">
        <w:tc>
          <w:tcPr>
            <w:tcW w:w="3086" w:type="dxa"/>
            <w:shd w:val="clear" w:color="auto" w:fill="F7CAAC"/>
          </w:tcPr>
          <w:p w14:paraId="665DB032" w14:textId="77777777" w:rsidR="0013195B" w:rsidRDefault="0013195B" w:rsidP="003D6719">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33D617B" w14:textId="77777777" w:rsidR="0013195B" w:rsidRDefault="0013195B" w:rsidP="003D6719">
            <w:pPr>
              <w:jc w:val="both"/>
            </w:pPr>
          </w:p>
        </w:tc>
      </w:tr>
      <w:tr w:rsidR="0013195B" w14:paraId="26D68D28" w14:textId="77777777" w:rsidTr="003D6719">
        <w:tc>
          <w:tcPr>
            <w:tcW w:w="3086" w:type="dxa"/>
            <w:shd w:val="clear" w:color="auto" w:fill="F7CAAC"/>
          </w:tcPr>
          <w:p w14:paraId="025E757D" w14:textId="77777777" w:rsidR="0013195B" w:rsidRPr="005A0406" w:rsidRDefault="0013195B" w:rsidP="003D6719">
            <w:pPr>
              <w:rPr>
                <w:b/>
              </w:rPr>
            </w:pPr>
            <w:r w:rsidRPr="005A0406">
              <w:rPr>
                <w:b/>
              </w:rPr>
              <w:t>Způsob ověření výsledků učení</w:t>
            </w:r>
          </w:p>
        </w:tc>
        <w:tc>
          <w:tcPr>
            <w:tcW w:w="3406" w:type="dxa"/>
            <w:gridSpan w:val="5"/>
          </w:tcPr>
          <w:p w14:paraId="7CCDF08F" w14:textId="77777777" w:rsidR="0013195B" w:rsidRDefault="0013195B" w:rsidP="003D6719">
            <w:pPr>
              <w:jc w:val="both"/>
            </w:pPr>
            <w:r>
              <w:t>klasifikovaný zápočet</w:t>
            </w:r>
          </w:p>
        </w:tc>
        <w:tc>
          <w:tcPr>
            <w:tcW w:w="2156" w:type="dxa"/>
            <w:shd w:val="clear" w:color="auto" w:fill="F7CAAC"/>
          </w:tcPr>
          <w:p w14:paraId="039287FB" w14:textId="77777777" w:rsidR="0013195B" w:rsidRDefault="0013195B" w:rsidP="003D6719">
            <w:pPr>
              <w:jc w:val="both"/>
              <w:rPr>
                <w:b/>
              </w:rPr>
            </w:pPr>
            <w:r>
              <w:rPr>
                <w:b/>
              </w:rPr>
              <w:t>Forma výuky</w:t>
            </w:r>
          </w:p>
        </w:tc>
        <w:tc>
          <w:tcPr>
            <w:tcW w:w="1207" w:type="dxa"/>
            <w:gridSpan w:val="2"/>
          </w:tcPr>
          <w:p w14:paraId="27774D20" w14:textId="77777777" w:rsidR="0013195B" w:rsidRDefault="0013195B" w:rsidP="003D6719">
            <w:pPr>
              <w:jc w:val="both"/>
            </w:pPr>
            <w:r w:rsidRPr="001E06C2">
              <w:t>cvičení</w:t>
            </w:r>
          </w:p>
        </w:tc>
      </w:tr>
      <w:tr w:rsidR="0013195B" w14:paraId="7A63ED15" w14:textId="77777777" w:rsidTr="003D6719">
        <w:tc>
          <w:tcPr>
            <w:tcW w:w="3086" w:type="dxa"/>
            <w:shd w:val="clear" w:color="auto" w:fill="F7CAAC"/>
          </w:tcPr>
          <w:p w14:paraId="0FF20AC8" w14:textId="77777777" w:rsidR="0013195B" w:rsidRPr="005A0406" w:rsidRDefault="0013195B" w:rsidP="003D6719">
            <w:pPr>
              <w:rPr>
                <w:b/>
              </w:rPr>
            </w:pPr>
            <w:r w:rsidRPr="005A0406">
              <w:rPr>
                <w:b/>
              </w:rPr>
              <w:t>Forma způsobu ověření výsledků učení a další požadavky na studenta</w:t>
            </w:r>
          </w:p>
        </w:tc>
        <w:tc>
          <w:tcPr>
            <w:tcW w:w="6769" w:type="dxa"/>
            <w:gridSpan w:val="8"/>
            <w:tcBorders>
              <w:bottom w:val="nil"/>
            </w:tcBorders>
          </w:tcPr>
          <w:p w14:paraId="53944690" w14:textId="77777777" w:rsidR="0013195B" w:rsidRDefault="0013195B" w:rsidP="003D6719">
            <w:pPr>
              <w:jc w:val="both"/>
            </w:pPr>
            <w:r w:rsidRPr="003A26EB">
              <w:rPr>
                <w:color w:val="000000"/>
                <w:shd w:val="clear" w:color="auto" w:fill="FFFFFF"/>
              </w:rPr>
              <w:t>Aktivní účast na výuce –</w:t>
            </w:r>
            <w:r>
              <w:rPr>
                <w:color w:val="000000"/>
                <w:shd w:val="clear" w:color="auto" w:fill="FFFFFF"/>
              </w:rPr>
              <w:t xml:space="preserve"> </w:t>
            </w:r>
            <w:r w:rsidRPr="003A26EB">
              <w:rPr>
                <w:color w:val="000000"/>
                <w:shd w:val="clear" w:color="auto" w:fill="FFFFFF"/>
              </w:rPr>
              <w:t xml:space="preserve">minimálně </w:t>
            </w:r>
            <w:proofErr w:type="gramStart"/>
            <w:r w:rsidRPr="003A26EB">
              <w:rPr>
                <w:color w:val="000000"/>
                <w:shd w:val="clear" w:color="auto" w:fill="FFFFFF"/>
              </w:rPr>
              <w:t>80%</w:t>
            </w:r>
            <w:proofErr w:type="gramEnd"/>
            <w:r w:rsidRPr="003A26EB">
              <w:rPr>
                <w:color w:val="000000"/>
                <w:shd w:val="clear" w:color="auto" w:fill="FFFFFF"/>
              </w:rPr>
              <w:t xml:space="preserve">. </w:t>
            </w:r>
            <w:r>
              <w:rPr>
                <w:color w:val="000000"/>
                <w:shd w:val="clear" w:color="auto" w:fill="FFFFFF"/>
              </w:rPr>
              <w:t>Kresba na hodinách. Podmínkou úspěšného absolvování předmětu je též v</w:t>
            </w:r>
            <w:r w:rsidRPr="0022213D">
              <w:rPr>
                <w:color w:val="000000"/>
                <w:shd w:val="clear" w:color="auto" w:fill="FFFFFF"/>
              </w:rPr>
              <w:t>ypracov</w:t>
            </w:r>
            <w:r>
              <w:rPr>
                <w:color w:val="000000"/>
                <w:shd w:val="clear" w:color="auto" w:fill="FFFFFF"/>
              </w:rPr>
              <w:t>ání</w:t>
            </w:r>
            <w:r w:rsidRPr="0022213D">
              <w:rPr>
                <w:color w:val="000000"/>
                <w:shd w:val="clear" w:color="auto" w:fill="FFFFFF"/>
              </w:rPr>
              <w:t xml:space="preserve"> </w:t>
            </w:r>
            <w:r>
              <w:rPr>
                <w:color w:val="000000"/>
                <w:shd w:val="clear" w:color="auto" w:fill="FFFFFF"/>
              </w:rPr>
              <w:t xml:space="preserve">domácích zadání v technice kresba, malba, grafika. Samostatné zpracování zadání na doma je součástí výsledného hodnocení.  </w:t>
            </w:r>
            <w:r w:rsidRPr="0022213D">
              <w:rPr>
                <w:color w:val="000000"/>
                <w:shd w:val="clear" w:color="auto" w:fill="FFFFFF"/>
              </w:rPr>
              <w:t xml:space="preserve"> </w:t>
            </w:r>
          </w:p>
        </w:tc>
      </w:tr>
      <w:tr w:rsidR="0013195B" w14:paraId="0607ADCA" w14:textId="77777777" w:rsidTr="003D6719">
        <w:trPr>
          <w:trHeight w:val="109"/>
        </w:trPr>
        <w:tc>
          <w:tcPr>
            <w:tcW w:w="9855" w:type="dxa"/>
            <w:gridSpan w:val="9"/>
            <w:tcBorders>
              <w:top w:val="nil"/>
            </w:tcBorders>
          </w:tcPr>
          <w:p w14:paraId="668B389C" w14:textId="77777777" w:rsidR="0013195B" w:rsidRDefault="0013195B" w:rsidP="003D6719"/>
        </w:tc>
      </w:tr>
      <w:tr w:rsidR="0013195B" w14:paraId="75447A0A" w14:textId="77777777" w:rsidTr="003D6719">
        <w:trPr>
          <w:trHeight w:val="197"/>
        </w:trPr>
        <w:tc>
          <w:tcPr>
            <w:tcW w:w="3086" w:type="dxa"/>
            <w:tcBorders>
              <w:top w:val="nil"/>
            </w:tcBorders>
            <w:shd w:val="clear" w:color="auto" w:fill="F7CAAC"/>
          </w:tcPr>
          <w:p w14:paraId="6FA2CE2F" w14:textId="77777777" w:rsidR="0013195B" w:rsidRDefault="0013195B" w:rsidP="003D6719">
            <w:pPr>
              <w:rPr>
                <w:b/>
              </w:rPr>
            </w:pPr>
            <w:r>
              <w:rPr>
                <w:b/>
              </w:rPr>
              <w:t>Garant předmětu</w:t>
            </w:r>
          </w:p>
        </w:tc>
        <w:tc>
          <w:tcPr>
            <w:tcW w:w="6769" w:type="dxa"/>
            <w:gridSpan w:val="8"/>
            <w:tcBorders>
              <w:top w:val="nil"/>
            </w:tcBorders>
          </w:tcPr>
          <w:p w14:paraId="53CCDCEE" w14:textId="77777777" w:rsidR="0013195B" w:rsidRDefault="0013195B" w:rsidP="003D6719">
            <w:pPr>
              <w:jc w:val="both"/>
            </w:pPr>
            <w:r>
              <w:t xml:space="preserve">Mgr art. Lívia </w:t>
            </w:r>
            <w:proofErr w:type="spellStart"/>
            <w:r>
              <w:t>Kožušková</w:t>
            </w:r>
            <w:proofErr w:type="spellEnd"/>
            <w:r>
              <w:t xml:space="preserve">, </w:t>
            </w:r>
            <w:proofErr w:type="spellStart"/>
            <w:r>
              <w:t>ArtD</w:t>
            </w:r>
            <w:proofErr w:type="spellEnd"/>
            <w:r>
              <w:t>.</w:t>
            </w:r>
          </w:p>
        </w:tc>
      </w:tr>
      <w:tr w:rsidR="0013195B" w14:paraId="70774F76" w14:textId="77777777" w:rsidTr="003D6719">
        <w:trPr>
          <w:trHeight w:val="243"/>
        </w:trPr>
        <w:tc>
          <w:tcPr>
            <w:tcW w:w="3086" w:type="dxa"/>
            <w:tcBorders>
              <w:top w:val="nil"/>
            </w:tcBorders>
            <w:shd w:val="clear" w:color="auto" w:fill="F7CAAC"/>
          </w:tcPr>
          <w:p w14:paraId="5F0ABAD5" w14:textId="77777777" w:rsidR="0013195B" w:rsidRDefault="0013195B" w:rsidP="003D6719">
            <w:pPr>
              <w:rPr>
                <w:b/>
              </w:rPr>
            </w:pPr>
            <w:r>
              <w:rPr>
                <w:b/>
              </w:rPr>
              <w:t>Zapojení garanta do výuky předmětu</w:t>
            </w:r>
          </w:p>
        </w:tc>
        <w:tc>
          <w:tcPr>
            <w:tcW w:w="6769" w:type="dxa"/>
            <w:gridSpan w:val="8"/>
            <w:tcBorders>
              <w:top w:val="nil"/>
            </w:tcBorders>
          </w:tcPr>
          <w:p w14:paraId="39AE581E" w14:textId="441E533D" w:rsidR="0013195B" w:rsidRDefault="00DB1D01" w:rsidP="003D6719">
            <w:pPr>
              <w:jc w:val="both"/>
            </w:pPr>
            <w:r>
              <w:t>5</w:t>
            </w:r>
            <w:r w:rsidR="0013195B">
              <w:t>0 %</w:t>
            </w:r>
          </w:p>
        </w:tc>
      </w:tr>
      <w:tr w:rsidR="0013195B" w14:paraId="6F4E03B6" w14:textId="77777777" w:rsidTr="003D6719">
        <w:tc>
          <w:tcPr>
            <w:tcW w:w="3086" w:type="dxa"/>
            <w:shd w:val="clear" w:color="auto" w:fill="F7CAAC"/>
          </w:tcPr>
          <w:p w14:paraId="2C305688" w14:textId="77777777" w:rsidR="0013195B" w:rsidRDefault="0013195B" w:rsidP="003D6719">
            <w:pPr>
              <w:rPr>
                <w:b/>
              </w:rPr>
            </w:pPr>
            <w:r>
              <w:rPr>
                <w:b/>
              </w:rPr>
              <w:t>Vyučující</w:t>
            </w:r>
          </w:p>
        </w:tc>
        <w:tc>
          <w:tcPr>
            <w:tcW w:w="6769" w:type="dxa"/>
            <w:gridSpan w:val="8"/>
            <w:tcBorders>
              <w:bottom w:val="nil"/>
            </w:tcBorders>
          </w:tcPr>
          <w:p w14:paraId="55747233" w14:textId="77777777" w:rsidR="0013195B" w:rsidRDefault="0013195B" w:rsidP="003D6719">
            <w:pPr>
              <w:jc w:val="both"/>
            </w:pPr>
            <w:r>
              <w:t xml:space="preserve">Mgr art. Lívia </w:t>
            </w:r>
            <w:proofErr w:type="spellStart"/>
            <w:r>
              <w:t>Kožušková</w:t>
            </w:r>
            <w:proofErr w:type="spellEnd"/>
            <w:r>
              <w:t xml:space="preserve">, </w:t>
            </w:r>
            <w:proofErr w:type="spellStart"/>
            <w:r>
              <w:t>ArtD</w:t>
            </w:r>
            <w:proofErr w:type="spellEnd"/>
            <w:r>
              <w:t xml:space="preserve">. </w:t>
            </w:r>
            <w:r w:rsidRPr="005C2B8C">
              <w:t>a kolektiv pedagogů</w:t>
            </w:r>
          </w:p>
        </w:tc>
      </w:tr>
      <w:tr w:rsidR="0013195B" w14:paraId="2D145ED9" w14:textId="77777777" w:rsidTr="003D6719">
        <w:trPr>
          <w:trHeight w:val="54"/>
        </w:trPr>
        <w:tc>
          <w:tcPr>
            <w:tcW w:w="9855" w:type="dxa"/>
            <w:gridSpan w:val="9"/>
            <w:tcBorders>
              <w:top w:val="nil"/>
            </w:tcBorders>
          </w:tcPr>
          <w:p w14:paraId="1EF1609E" w14:textId="77777777" w:rsidR="0013195B" w:rsidRDefault="0013195B" w:rsidP="003D6719"/>
        </w:tc>
      </w:tr>
      <w:tr w:rsidR="0013195B" w14:paraId="2A1ED116" w14:textId="77777777" w:rsidTr="003D6719">
        <w:tc>
          <w:tcPr>
            <w:tcW w:w="3086" w:type="dxa"/>
            <w:shd w:val="clear" w:color="auto" w:fill="F7CAAC"/>
          </w:tcPr>
          <w:p w14:paraId="01876F52" w14:textId="77777777" w:rsidR="0013195B" w:rsidRPr="001452AD" w:rsidRDefault="0013195B" w:rsidP="003D6719">
            <w:pPr>
              <w:rPr>
                <w:b/>
                <w:highlight w:val="yellow"/>
              </w:rPr>
            </w:pPr>
            <w:r w:rsidRPr="009B48E7">
              <w:rPr>
                <w:b/>
              </w:rPr>
              <w:t>Hlavní témata a výsledky učení</w:t>
            </w:r>
          </w:p>
        </w:tc>
        <w:tc>
          <w:tcPr>
            <w:tcW w:w="6769" w:type="dxa"/>
            <w:gridSpan w:val="8"/>
            <w:tcBorders>
              <w:bottom w:val="nil"/>
            </w:tcBorders>
          </w:tcPr>
          <w:p w14:paraId="43C65104" w14:textId="77777777" w:rsidR="0013195B" w:rsidRPr="001452AD" w:rsidRDefault="0013195B" w:rsidP="003D6719">
            <w:pPr>
              <w:jc w:val="both"/>
              <w:rPr>
                <w:highlight w:val="yellow"/>
              </w:rPr>
            </w:pPr>
          </w:p>
        </w:tc>
      </w:tr>
      <w:tr w:rsidR="0013195B" w14:paraId="0BDD7C38" w14:textId="77777777" w:rsidTr="003D6719">
        <w:trPr>
          <w:trHeight w:val="8228"/>
        </w:trPr>
        <w:tc>
          <w:tcPr>
            <w:tcW w:w="9855" w:type="dxa"/>
            <w:gridSpan w:val="9"/>
            <w:tcBorders>
              <w:top w:val="nil"/>
              <w:bottom w:val="single" w:sz="4" w:space="0" w:color="auto"/>
            </w:tcBorders>
          </w:tcPr>
          <w:p w14:paraId="7B47F4A2" w14:textId="77777777" w:rsidR="0013195B" w:rsidRPr="00CC442D" w:rsidRDefault="0013195B" w:rsidP="003D6719">
            <w:pPr>
              <w:ind w:left="-30"/>
              <w:rPr>
                <w:b/>
                <w:bCs/>
              </w:rPr>
            </w:pPr>
            <w:r w:rsidRPr="00CC442D">
              <w:rPr>
                <w:b/>
                <w:bCs/>
              </w:rPr>
              <w:t>Témata:</w:t>
            </w:r>
          </w:p>
          <w:p w14:paraId="1280DB2C" w14:textId="77777777" w:rsidR="0013195B" w:rsidRPr="009252E4" w:rsidRDefault="0013195B" w:rsidP="003D6719">
            <w:pPr>
              <w:ind w:left="359"/>
              <w:jc w:val="both"/>
              <w:rPr>
                <w:color w:val="000000" w:themeColor="text1"/>
              </w:rPr>
            </w:pPr>
            <w:r w:rsidRPr="009252E4">
              <w:rPr>
                <w:color w:val="000000" w:themeColor="text1"/>
              </w:rPr>
              <w:t>1.</w:t>
            </w:r>
            <w:r>
              <w:rPr>
                <w:color w:val="000000" w:themeColor="text1"/>
              </w:rPr>
              <w:t>-</w:t>
            </w:r>
            <w:r w:rsidRPr="009252E4">
              <w:rPr>
                <w:color w:val="000000" w:themeColor="text1"/>
              </w:rPr>
              <w:t>2. Lineárn</w:t>
            </w:r>
            <w:r>
              <w:rPr>
                <w:color w:val="000000" w:themeColor="text1"/>
              </w:rPr>
              <w:t>í</w:t>
            </w:r>
            <w:r w:rsidRPr="009252E4">
              <w:rPr>
                <w:color w:val="000000" w:themeColor="text1"/>
              </w:rPr>
              <w:t xml:space="preserve"> a objemové zobrazen</w:t>
            </w:r>
            <w:r>
              <w:rPr>
                <w:color w:val="000000" w:themeColor="text1"/>
              </w:rPr>
              <w:t>í</w:t>
            </w:r>
            <w:r w:rsidRPr="009252E4">
              <w:rPr>
                <w:color w:val="000000" w:themeColor="text1"/>
              </w:rPr>
              <w:t xml:space="preserve"> objektu, modelu, um</w:t>
            </w:r>
            <w:r>
              <w:rPr>
                <w:color w:val="000000" w:themeColor="text1"/>
              </w:rPr>
              <w:t>í</w:t>
            </w:r>
            <w:r w:rsidRPr="009252E4">
              <w:rPr>
                <w:color w:val="000000" w:themeColor="text1"/>
              </w:rPr>
              <w:t>st</w:t>
            </w:r>
            <w:r>
              <w:rPr>
                <w:color w:val="000000" w:themeColor="text1"/>
              </w:rPr>
              <w:t>ě</w:t>
            </w:r>
            <w:r w:rsidRPr="009252E4">
              <w:rPr>
                <w:color w:val="000000" w:themeColor="text1"/>
              </w:rPr>
              <w:t>ného v pr</w:t>
            </w:r>
            <w:r>
              <w:rPr>
                <w:color w:val="000000" w:themeColor="text1"/>
              </w:rPr>
              <w:t>o</w:t>
            </w:r>
            <w:r w:rsidRPr="009252E4">
              <w:rPr>
                <w:color w:val="000000" w:themeColor="text1"/>
              </w:rPr>
              <w:t>stor</w:t>
            </w:r>
            <w:r>
              <w:rPr>
                <w:color w:val="000000" w:themeColor="text1"/>
              </w:rPr>
              <w:t>u</w:t>
            </w:r>
            <w:r w:rsidRPr="009252E4">
              <w:rPr>
                <w:color w:val="000000" w:themeColor="text1"/>
              </w:rPr>
              <w:t>. Rozvíj</w:t>
            </w:r>
            <w:r>
              <w:rPr>
                <w:color w:val="000000" w:themeColor="text1"/>
              </w:rPr>
              <w:t>ení</w:t>
            </w:r>
            <w:r w:rsidRPr="009252E4">
              <w:rPr>
                <w:color w:val="000000" w:themeColor="text1"/>
              </w:rPr>
              <w:t xml:space="preserve"> </w:t>
            </w:r>
            <w:r>
              <w:rPr>
                <w:color w:val="000000" w:themeColor="text1"/>
              </w:rPr>
              <w:t xml:space="preserve">získaných </w:t>
            </w:r>
            <w:r w:rsidRPr="009252E4">
              <w:rPr>
                <w:color w:val="000000" w:themeColor="text1"/>
              </w:rPr>
              <w:t>znalostí z</w:t>
            </w:r>
            <w:r>
              <w:rPr>
                <w:color w:val="000000" w:themeColor="text1"/>
              </w:rPr>
              <w:t xml:space="preserve">e </w:t>
            </w:r>
            <w:r w:rsidRPr="009252E4">
              <w:rPr>
                <w:color w:val="000000" w:themeColor="text1"/>
              </w:rPr>
              <w:t>zimn</w:t>
            </w:r>
            <w:r>
              <w:rPr>
                <w:color w:val="000000" w:themeColor="text1"/>
              </w:rPr>
              <w:t>í</w:t>
            </w:r>
            <w:r w:rsidRPr="009252E4">
              <w:rPr>
                <w:color w:val="000000" w:themeColor="text1"/>
              </w:rPr>
              <w:t>ho semestr</w:t>
            </w:r>
            <w:r>
              <w:rPr>
                <w:color w:val="000000" w:themeColor="text1"/>
              </w:rPr>
              <w:t>u</w:t>
            </w:r>
            <w:r w:rsidRPr="009252E4">
              <w:rPr>
                <w:color w:val="000000" w:themeColor="text1"/>
              </w:rPr>
              <w:t xml:space="preserve">. Jedno a </w:t>
            </w:r>
            <w:proofErr w:type="spellStart"/>
            <w:r w:rsidRPr="009252E4">
              <w:rPr>
                <w:color w:val="000000" w:themeColor="text1"/>
              </w:rPr>
              <w:t>dvojúb</w:t>
            </w:r>
            <w:r>
              <w:rPr>
                <w:color w:val="000000" w:themeColor="text1"/>
              </w:rPr>
              <w:t>ě</w:t>
            </w:r>
            <w:r w:rsidRPr="009252E4">
              <w:rPr>
                <w:color w:val="000000" w:themeColor="text1"/>
              </w:rPr>
              <w:t>žníková</w:t>
            </w:r>
            <w:proofErr w:type="spellEnd"/>
            <w:r w:rsidRPr="009252E4">
              <w:rPr>
                <w:color w:val="000000" w:themeColor="text1"/>
              </w:rPr>
              <w:t xml:space="preserve"> perspekt</w:t>
            </w:r>
            <w:r>
              <w:rPr>
                <w:color w:val="000000" w:themeColor="text1"/>
              </w:rPr>
              <w:t>i</w:t>
            </w:r>
            <w:r w:rsidRPr="009252E4">
              <w:rPr>
                <w:color w:val="000000" w:themeColor="text1"/>
              </w:rPr>
              <w:t>va. Vním</w:t>
            </w:r>
            <w:r>
              <w:rPr>
                <w:color w:val="000000" w:themeColor="text1"/>
              </w:rPr>
              <w:t>á</w:t>
            </w:r>
            <w:r w:rsidRPr="009252E4">
              <w:rPr>
                <w:color w:val="000000" w:themeColor="text1"/>
              </w:rPr>
              <w:t>n</w:t>
            </w:r>
            <w:r>
              <w:rPr>
                <w:color w:val="000000" w:themeColor="text1"/>
              </w:rPr>
              <w:t>í</w:t>
            </w:r>
            <w:r w:rsidRPr="009252E4">
              <w:rPr>
                <w:color w:val="000000" w:themeColor="text1"/>
              </w:rPr>
              <w:t xml:space="preserve"> pr</w:t>
            </w:r>
            <w:r>
              <w:rPr>
                <w:color w:val="000000" w:themeColor="text1"/>
              </w:rPr>
              <w:t>o</w:t>
            </w:r>
            <w:r w:rsidRPr="009252E4">
              <w:rPr>
                <w:color w:val="000000" w:themeColor="text1"/>
              </w:rPr>
              <w:t>storu, kompoz</w:t>
            </w:r>
            <w:r>
              <w:rPr>
                <w:color w:val="000000" w:themeColor="text1"/>
              </w:rPr>
              <w:t>ice</w:t>
            </w:r>
            <w:r w:rsidRPr="009252E4">
              <w:rPr>
                <w:color w:val="000000" w:themeColor="text1"/>
              </w:rPr>
              <w:t xml:space="preserve"> v pr</w:t>
            </w:r>
            <w:r>
              <w:rPr>
                <w:color w:val="000000" w:themeColor="text1"/>
              </w:rPr>
              <w:t>o</w:t>
            </w:r>
            <w:r w:rsidRPr="009252E4">
              <w:rPr>
                <w:color w:val="000000" w:themeColor="text1"/>
              </w:rPr>
              <w:t>stor</w:t>
            </w:r>
            <w:r>
              <w:rPr>
                <w:color w:val="000000" w:themeColor="text1"/>
              </w:rPr>
              <w:t>u</w:t>
            </w:r>
            <w:r w:rsidRPr="009252E4">
              <w:rPr>
                <w:color w:val="000000" w:themeColor="text1"/>
              </w:rPr>
              <w:t>. Pr</w:t>
            </w:r>
            <w:r>
              <w:rPr>
                <w:color w:val="000000" w:themeColor="text1"/>
              </w:rPr>
              <w:t>o</w:t>
            </w:r>
            <w:r w:rsidRPr="009252E4">
              <w:rPr>
                <w:color w:val="000000" w:themeColor="text1"/>
              </w:rPr>
              <w:t>stor v objekt</w:t>
            </w:r>
            <w:r>
              <w:rPr>
                <w:color w:val="000000" w:themeColor="text1"/>
              </w:rPr>
              <w:t>u</w:t>
            </w:r>
            <w:r w:rsidRPr="009252E4">
              <w:rPr>
                <w:color w:val="000000" w:themeColor="text1"/>
              </w:rPr>
              <w:t xml:space="preserve"> vs. objekt v pr</w:t>
            </w:r>
            <w:r>
              <w:rPr>
                <w:color w:val="000000" w:themeColor="text1"/>
              </w:rPr>
              <w:t>o</w:t>
            </w:r>
            <w:r w:rsidRPr="009252E4">
              <w:rPr>
                <w:color w:val="000000" w:themeColor="text1"/>
              </w:rPr>
              <w:t>stor</w:t>
            </w:r>
            <w:r>
              <w:rPr>
                <w:color w:val="000000" w:themeColor="text1"/>
              </w:rPr>
              <w:t>u</w:t>
            </w:r>
            <w:r w:rsidRPr="009252E4">
              <w:rPr>
                <w:color w:val="000000" w:themeColor="text1"/>
              </w:rPr>
              <w:t>.</w:t>
            </w:r>
          </w:p>
          <w:p w14:paraId="7464E53F" w14:textId="77777777" w:rsidR="0013195B" w:rsidRPr="009252E4" w:rsidRDefault="0013195B" w:rsidP="003D6719">
            <w:pPr>
              <w:ind w:left="359"/>
              <w:jc w:val="both"/>
              <w:rPr>
                <w:color w:val="000000" w:themeColor="text1"/>
              </w:rPr>
            </w:pPr>
            <w:r w:rsidRPr="009252E4">
              <w:rPr>
                <w:color w:val="000000" w:themeColor="text1"/>
              </w:rPr>
              <w:t>3.</w:t>
            </w:r>
            <w:r>
              <w:rPr>
                <w:color w:val="000000" w:themeColor="text1"/>
              </w:rPr>
              <w:t>-</w:t>
            </w:r>
            <w:r w:rsidRPr="009252E4">
              <w:rPr>
                <w:color w:val="000000" w:themeColor="text1"/>
              </w:rPr>
              <w:t xml:space="preserve">4. </w:t>
            </w:r>
            <w:r w:rsidRPr="00572D8A">
              <w:rPr>
                <w:color w:val="000000" w:themeColor="text1"/>
              </w:rPr>
              <w:t xml:space="preserve">Tvarové </w:t>
            </w:r>
            <w:r w:rsidRPr="00572D8A">
              <w:t>zobrazov</w:t>
            </w:r>
            <w:r>
              <w:t>ání</w:t>
            </w:r>
            <w:r w:rsidRPr="00572D8A">
              <w:rPr>
                <w:color w:val="000000" w:themeColor="text1"/>
              </w:rPr>
              <w:t>. Kresba pod</w:t>
            </w:r>
            <w:r>
              <w:rPr>
                <w:color w:val="000000" w:themeColor="text1"/>
              </w:rPr>
              <w:t>le</w:t>
            </w:r>
            <w:r w:rsidRPr="00572D8A">
              <w:rPr>
                <w:color w:val="000000" w:themeColor="text1"/>
              </w:rPr>
              <w:t xml:space="preserve"> modelu</w:t>
            </w:r>
            <w:r w:rsidRPr="009252E4">
              <w:rPr>
                <w:color w:val="000000" w:themeColor="text1"/>
              </w:rPr>
              <w:t>, objektu. Tvar, objem, plocha, pr</w:t>
            </w:r>
            <w:r>
              <w:rPr>
                <w:color w:val="000000" w:themeColor="text1"/>
              </w:rPr>
              <w:t>o</w:t>
            </w:r>
            <w:r w:rsidRPr="009252E4">
              <w:rPr>
                <w:color w:val="000000" w:themeColor="text1"/>
              </w:rPr>
              <w:t xml:space="preserve">stor. Formy </w:t>
            </w:r>
            <w:r w:rsidRPr="00572D8A">
              <w:rPr>
                <w:color w:val="000000" w:themeColor="text1"/>
              </w:rPr>
              <w:t>zjednodušov</w:t>
            </w:r>
            <w:r>
              <w:rPr>
                <w:color w:val="000000" w:themeColor="text1"/>
              </w:rPr>
              <w:t>á</w:t>
            </w:r>
            <w:r w:rsidRPr="00572D8A">
              <w:rPr>
                <w:color w:val="000000" w:themeColor="text1"/>
              </w:rPr>
              <w:t>n</w:t>
            </w:r>
            <w:r>
              <w:rPr>
                <w:color w:val="000000" w:themeColor="text1"/>
              </w:rPr>
              <w:t>í</w:t>
            </w:r>
            <w:r w:rsidRPr="009252E4">
              <w:rPr>
                <w:color w:val="000000" w:themeColor="text1"/>
              </w:rPr>
              <w:t xml:space="preserve"> </w:t>
            </w:r>
            <w:r>
              <w:rPr>
                <w:color w:val="000000" w:themeColor="text1"/>
              </w:rPr>
              <w:t>s</w:t>
            </w:r>
            <w:r w:rsidRPr="00572D8A">
              <w:rPr>
                <w:color w:val="000000" w:themeColor="text1"/>
              </w:rPr>
              <w:t>ložitých tvar</w:t>
            </w:r>
            <w:r>
              <w:rPr>
                <w:color w:val="000000" w:themeColor="text1"/>
              </w:rPr>
              <w:t>ů</w:t>
            </w:r>
            <w:r w:rsidRPr="00572D8A">
              <w:rPr>
                <w:color w:val="000000" w:themeColor="text1"/>
              </w:rPr>
              <w:t xml:space="preserve"> do tvar</w:t>
            </w:r>
            <w:r>
              <w:rPr>
                <w:color w:val="000000" w:themeColor="text1"/>
              </w:rPr>
              <w:t>ů</w:t>
            </w:r>
            <w:r w:rsidRPr="00572D8A">
              <w:rPr>
                <w:color w:val="000000" w:themeColor="text1"/>
              </w:rPr>
              <w:t xml:space="preserve"> jednoduchých a opačn</w:t>
            </w:r>
            <w:r>
              <w:rPr>
                <w:color w:val="000000" w:themeColor="text1"/>
              </w:rPr>
              <w:t>ě</w:t>
            </w:r>
            <w:r w:rsidRPr="009252E4">
              <w:rPr>
                <w:color w:val="000000" w:themeColor="text1"/>
              </w:rPr>
              <w:t>. Pochopen</w:t>
            </w:r>
            <w:r>
              <w:rPr>
                <w:color w:val="000000" w:themeColor="text1"/>
              </w:rPr>
              <w:t>í</w:t>
            </w:r>
            <w:r w:rsidRPr="009252E4">
              <w:rPr>
                <w:color w:val="000000" w:themeColor="text1"/>
              </w:rPr>
              <w:t xml:space="preserve"> uložen</w:t>
            </w:r>
            <w:r>
              <w:rPr>
                <w:color w:val="000000" w:themeColor="text1"/>
              </w:rPr>
              <w:t>í</w:t>
            </w:r>
            <w:r w:rsidRPr="009252E4">
              <w:rPr>
                <w:color w:val="000000" w:themeColor="text1"/>
              </w:rPr>
              <w:t xml:space="preserve"> objektu, modelu v perspekt</w:t>
            </w:r>
            <w:r>
              <w:rPr>
                <w:color w:val="000000" w:themeColor="text1"/>
              </w:rPr>
              <w:t>i</w:t>
            </w:r>
            <w:r w:rsidRPr="009252E4">
              <w:rPr>
                <w:color w:val="000000" w:themeColor="text1"/>
              </w:rPr>
              <w:t>v</w:t>
            </w:r>
            <w:r>
              <w:rPr>
                <w:color w:val="000000" w:themeColor="text1"/>
              </w:rPr>
              <w:t>ě</w:t>
            </w:r>
            <w:r w:rsidRPr="009252E4">
              <w:rPr>
                <w:color w:val="000000" w:themeColor="text1"/>
              </w:rPr>
              <w:t>, nov</w:t>
            </w:r>
            <w:r>
              <w:rPr>
                <w:color w:val="000000" w:themeColor="text1"/>
              </w:rPr>
              <w:t>á</w:t>
            </w:r>
            <w:r w:rsidRPr="009252E4">
              <w:rPr>
                <w:color w:val="000000" w:themeColor="text1"/>
              </w:rPr>
              <w:t xml:space="preserve"> kompozičn</w:t>
            </w:r>
            <w:r>
              <w:rPr>
                <w:color w:val="000000" w:themeColor="text1"/>
              </w:rPr>
              <w:t>í</w:t>
            </w:r>
            <w:r w:rsidRPr="009252E4">
              <w:rPr>
                <w:color w:val="000000" w:themeColor="text1"/>
              </w:rPr>
              <w:t xml:space="preserve"> </w:t>
            </w:r>
            <w:r>
              <w:rPr>
                <w:color w:val="000000" w:themeColor="text1"/>
              </w:rPr>
              <w:t>řešení</w:t>
            </w:r>
            <w:r w:rsidRPr="009252E4">
              <w:rPr>
                <w:color w:val="000000" w:themeColor="text1"/>
              </w:rPr>
              <w:t>.</w:t>
            </w:r>
          </w:p>
          <w:p w14:paraId="5DBB9FEA" w14:textId="77777777" w:rsidR="0013195B" w:rsidRPr="009252E4" w:rsidRDefault="0013195B" w:rsidP="003D6719">
            <w:pPr>
              <w:ind w:left="359"/>
              <w:jc w:val="both"/>
              <w:rPr>
                <w:color w:val="000000" w:themeColor="text1"/>
              </w:rPr>
            </w:pPr>
            <w:r w:rsidRPr="009252E4">
              <w:rPr>
                <w:color w:val="000000" w:themeColor="text1"/>
              </w:rPr>
              <w:t>5.</w:t>
            </w:r>
            <w:r>
              <w:rPr>
                <w:color w:val="000000" w:themeColor="text1"/>
              </w:rPr>
              <w:t>-</w:t>
            </w:r>
            <w:r w:rsidRPr="009252E4">
              <w:rPr>
                <w:color w:val="000000" w:themeColor="text1"/>
              </w:rPr>
              <w:t xml:space="preserve">6. </w:t>
            </w:r>
            <w:r w:rsidRPr="00572D8A">
              <w:rPr>
                <w:color w:val="000000" w:themeColor="text1"/>
              </w:rPr>
              <w:t>Kresba pod</w:t>
            </w:r>
            <w:r>
              <w:rPr>
                <w:color w:val="000000" w:themeColor="text1"/>
              </w:rPr>
              <w:t xml:space="preserve">le </w:t>
            </w:r>
            <w:r w:rsidRPr="00572D8A">
              <w:rPr>
                <w:color w:val="000000" w:themeColor="text1"/>
              </w:rPr>
              <w:t>modelu</w:t>
            </w:r>
            <w:r w:rsidRPr="009252E4">
              <w:rPr>
                <w:color w:val="000000" w:themeColor="text1"/>
              </w:rPr>
              <w:t>, objektové zobrazen</w:t>
            </w:r>
            <w:r>
              <w:rPr>
                <w:color w:val="000000" w:themeColor="text1"/>
              </w:rPr>
              <w:t>í</w:t>
            </w:r>
            <w:r w:rsidRPr="009252E4">
              <w:rPr>
                <w:color w:val="000000" w:themeColor="text1"/>
              </w:rPr>
              <w:t>. Osvojen</w:t>
            </w:r>
            <w:r>
              <w:rPr>
                <w:color w:val="000000" w:themeColor="text1"/>
              </w:rPr>
              <w:t>í</w:t>
            </w:r>
            <w:r w:rsidRPr="009252E4">
              <w:rPr>
                <w:color w:val="000000" w:themeColor="text1"/>
              </w:rPr>
              <w:t xml:space="preserve"> si kánon</w:t>
            </w:r>
            <w:r>
              <w:rPr>
                <w:color w:val="000000" w:themeColor="text1"/>
              </w:rPr>
              <w:t>ů</w:t>
            </w:r>
            <w:r w:rsidRPr="009252E4">
              <w:rPr>
                <w:color w:val="000000" w:themeColor="text1"/>
              </w:rPr>
              <w:t>,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 Bližš</w:t>
            </w:r>
            <w:r>
              <w:rPr>
                <w:color w:val="000000" w:themeColor="text1"/>
              </w:rPr>
              <w:t>í</w:t>
            </w:r>
            <w:r w:rsidRPr="009252E4">
              <w:rPr>
                <w:color w:val="000000" w:themeColor="text1"/>
              </w:rPr>
              <w:t xml:space="preserve"> </w:t>
            </w:r>
            <w:r>
              <w:rPr>
                <w:color w:val="000000" w:themeColor="text1"/>
              </w:rPr>
              <w:t>se</w:t>
            </w:r>
            <w:r w:rsidRPr="009252E4">
              <w:rPr>
                <w:color w:val="000000" w:themeColor="text1"/>
              </w:rPr>
              <w:t>známen</w:t>
            </w:r>
            <w:r>
              <w:rPr>
                <w:color w:val="000000" w:themeColor="text1"/>
              </w:rPr>
              <w:t>í</w:t>
            </w:r>
            <w:r w:rsidRPr="009252E4">
              <w:rPr>
                <w:color w:val="000000" w:themeColor="text1"/>
              </w:rPr>
              <w:t xml:space="preserve"> s</w:t>
            </w:r>
            <w:r>
              <w:rPr>
                <w:color w:val="000000" w:themeColor="text1"/>
              </w:rPr>
              <w:t>e</w:t>
            </w:r>
            <w:r w:rsidRPr="009252E4">
              <w:rPr>
                <w:color w:val="000000" w:themeColor="text1"/>
              </w:rPr>
              <w:t xml:space="preserve"> s postup</w:t>
            </w:r>
            <w:r>
              <w:rPr>
                <w:color w:val="000000" w:themeColor="text1"/>
              </w:rPr>
              <w:t>y</w:t>
            </w:r>
            <w:r w:rsidRPr="009252E4">
              <w:rPr>
                <w:color w:val="000000" w:themeColor="text1"/>
              </w:rPr>
              <w:t xml:space="preserve"> jeho zobrazov</w:t>
            </w:r>
            <w:r>
              <w:rPr>
                <w:color w:val="000000" w:themeColor="text1"/>
              </w:rPr>
              <w:t>ání</w:t>
            </w:r>
            <w:r w:rsidRPr="009252E4">
              <w:rPr>
                <w:color w:val="000000" w:themeColor="text1"/>
              </w:rPr>
              <w:t xml:space="preserve">. </w:t>
            </w:r>
          </w:p>
          <w:p w14:paraId="01F2C1EF" w14:textId="77777777" w:rsidR="0013195B" w:rsidRPr="009252E4" w:rsidRDefault="0013195B" w:rsidP="003D6719">
            <w:pPr>
              <w:ind w:left="359"/>
              <w:jc w:val="both"/>
              <w:rPr>
                <w:color w:val="000000" w:themeColor="text1"/>
              </w:rPr>
            </w:pPr>
            <w:r w:rsidRPr="009252E4">
              <w:rPr>
                <w:color w:val="000000" w:themeColor="text1"/>
              </w:rPr>
              <w:t>7.</w:t>
            </w:r>
            <w:r>
              <w:rPr>
                <w:color w:val="000000" w:themeColor="text1"/>
              </w:rPr>
              <w:t>-</w:t>
            </w:r>
            <w:r w:rsidRPr="009252E4">
              <w:rPr>
                <w:color w:val="000000" w:themeColor="text1"/>
              </w:rPr>
              <w:t xml:space="preserve">8. </w:t>
            </w:r>
            <w:r w:rsidRPr="00572D8A">
              <w:rPr>
                <w:color w:val="000000" w:themeColor="text1"/>
              </w:rPr>
              <w:t>Kresba pod</w:t>
            </w:r>
            <w:r>
              <w:rPr>
                <w:color w:val="000000" w:themeColor="text1"/>
              </w:rPr>
              <w:t xml:space="preserve">le </w:t>
            </w:r>
            <w:r w:rsidRPr="00572D8A">
              <w:rPr>
                <w:color w:val="000000" w:themeColor="text1"/>
              </w:rPr>
              <w:t>modelu</w:t>
            </w:r>
            <w:r w:rsidRPr="009252E4">
              <w:rPr>
                <w:color w:val="000000" w:themeColor="text1"/>
              </w:rPr>
              <w:t>, objektové zobrazen</w:t>
            </w:r>
            <w:r>
              <w:rPr>
                <w:color w:val="000000" w:themeColor="text1"/>
              </w:rPr>
              <w:t>í</w:t>
            </w:r>
            <w:r w:rsidRPr="009252E4">
              <w:rPr>
                <w:color w:val="000000" w:themeColor="text1"/>
              </w:rPr>
              <w:t xml:space="preserve">. </w:t>
            </w:r>
            <w:r w:rsidRPr="00572D8A">
              <w:rPr>
                <w:color w:val="000000" w:themeColor="text1"/>
              </w:rPr>
              <w:t>Pr</w:t>
            </w:r>
            <w:r>
              <w:rPr>
                <w:color w:val="000000" w:themeColor="text1"/>
              </w:rPr>
              <w:t>o</w:t>
            </w:r>
            <w:r w:rsidRPr="00572D8A">
              <w:rPr>
                <w:color w:val="000000" w:themeColor="text1"/>
              </w:rPr>
              <w:t>stor, kompoz</w:t>
            </w:r>
            <w:r>
              <w:rPr>
                <w:color w:val="000000" w:themeColor="text1"/>
              </w:rPr>
              <w:t>ice</w:t>
            </w:r>
            <w:r w:rsidRPr="00572D8A">
              <w:rPr>
                <w:color w:val="000000" w:themeColor="text1"/>
              </w:rPr>
              <w:t xml:space="preserve">, </w:t>
            </w:r>
            <w:r>
              <w:rPr>
                <w:color w:val="000000" w:themeColor="text1"/>
              </w:rPr>
              <w:t>barva</w:t>
            </w:r>
            <w:r w:rsidRPr="00572D8A">
              <w:rPr>
                <w:color w:val="000000" w:themeColor="text1"/>
              </w:rPr>
              <w:t>, sv</w:t>
            </w:r>
            <w:r>
              <w:rPr>
                <w:color w:val="000000" w:themeColor="text1"/>
              </w:rPr>
              <w:t>ě</w:t>
            </w:r>
            <w:r w:rsidRPr="00572D8A">
              <w:rPr>
                <w:color w:val="000000" w:themeColor="text1"/>
              </w:rPr>
              <w:t xml:space="preserve">tlo a </w:t>
            </w:r>
            <w:r>
              <w:rPr>
                <w:color w:val="000000" w:themeColor="text1"/>
              </w:rPr>
              <w:t>stín</w:t>
            </w:r>
            <w:r w:rsidRPr="009252E4">
              <w:rPr>
                <w:color w:val="000000" w:themeColor="text1"/>
              </w:rPr>
              <w:t xml:space="preserve">. </w:t>
            </w:r>
            <w:r w:rsidRPr="00572D8A">
              <w:rPr>
                <w:color w:val="000000" w:themeColor="text1"/>
              </w:rPr>
              <w:t>Použit</w:t>
            </w:r>
            <w:r>
              <w:rPr>
                <w:color w:val="000000" w:themeColor="text1"/>
              </w:rPr>
              <w:t>í</w:t>
            </w:r>
            <w:r w:rsidRPr="00572D8A">
              <w:rPr>
                <w:color w:val="000000" w:themeColor="text1"/>
              </w:rPr>
              <w:t xml:space="preserve"> vybraných aspekt</w:t>
            </w:r>
            <w:r>
              <w:rPr>
                <w:color w:val="000000" w:themeColor="text1"/>
              </w:rPr>
              <w:t>ů</w:t>
            </w:r>
            <w:r w:rsidRPr="00572D8A">
              <w:rPr>
                <w:color w:val="000000" w:themeColor="text1"/>
              </w:rPr>
              <w:t xml:space="preserve"> v</w:t>
            </w:r>
            <w:r>
              <w:rPr>
                <w:color w:val="000000" w:themeColor="text1"/>
              </w:rPr>
              <w:t xml:space="preserve">e </w:t>
            </w:r>
            <w:r w:rsidRPr="00572D8A">
              <w:rPr>
                <w:color w:val="000000" w:themeColor="text1"/>
              </w:rPr>
              <w:t>figurat</w:t>
            </w:r>
            <w:r>
              <w:rPr>
                <w:color w:val="000000" w:themeColor="text1"/>
              </w:rPr>
              <w:t>i</w:t>
            </w:r>
            <w:r w:rsidRPr="00572D8A">
              <w:rPr>
                <w:color w:val="000000" w:themeColor="text1"/>
              </w:rPr>
              <w:t>vn</w:t>
            </w:r>
            <w:r>
              <w:rPr>
                <w:color w:val="000000" w:themeColor="text1"/>
              </w:rPr>
              <w:t>í</w:t>
            </w:r>
            <w:r w:rsidRPr="00572D8A">
              <w:rPr>
                <w:color w:val="000000" w:themeColor="text1"/>
              </w:rPr>
              <w:t xml:space="preserve">m </w:t>
            </w:r>
            <w:r>
              <w:rPr>
                <w:color w:val="000000" w:themeColor="text1"/>
              </w:rPr>
              <w:t>i</w:t>
            </w:r>
            <w:r w:rsidRPr="00572D8A">
              <w:rPr>
                <w:color w:val="000000" w:themeColor="text1"/>
              </w:rPr>
              <w:t xml:space="preserve"> v nefigurat</w:t>
            </w:r>
            <w:r>
              <w:rPr>
                <w:color w:val="000000" w:themeColor="text1"/>
              </w:rPr>
              <w:t>i</w:t>
            </w:r>
            <w:r w:rsidRPr="00572D8A">
              <w:rPr>
                <w:color w:val="000000" w:themeColor="text1"/>
              </w:rPr>
              <w:t>vn</w:t>
            </w:r>
            <w:r>
              <w:rPr>
                <w:color w:val="000000" w:themeColor="text1"/>
              </w:rPr>
              <w:t>í</w:t>
            </w:r>
            <w:r w:rsidRPr="00572D8A">
              <w:rPr>
                <w:color w:val="000000" w:themeColor="text1"/>
              </w:rPr>
              <w:t>m zobrazovaní.</w:t>
            </w:r>
            <w:r w:rsidRPr="009252E4">
              <w:rPr>
                <w:color w:val="000000" w:themeColor="text1"/>
              </w:rPr>
              <w:t xml:space="preserve"> Pochopen</w:t>
            </w:r>
            <w:r>
              <w:rPr>
                <w:color w:val="000000" w:themeColor="text1"/>
              </w:rPr>
              <w:t>í</w:t>
            </w:r>
            <w:r w:rsidRPr="009252E4">
              <w:rPr>
                <w:color w:val="000000" w:themeColor="text1"/>
              </w:rPr>
              <w:t xml:space="preserve"> kánon</w:t>
            </w:r>
            <w:r>
              <w:rPr>
                <w:color w:val="000000" w:themeColor="text1"/>
              </w:rPr>
              <w:t>ů</w:t>
            </w:r>
            <w:r w:rsidRPr="009252E4">
              <w:rPr>
                <w:color w:val="000000" w:themeColor="text1"/>
              </w:rPr>
              <w:t xml:space="preserve"> zobrazov</w:t>
            </w:r>
            <w:r>
              <w:rPr>
                <w:color w:val="000000" w:themeColor="text1"/>
              </w:rPr>
              <w:t>ání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 xml:space="preserve">la, </w:t>
            </w:r>
            <w:r>
              <w:rPr>
                <w:color w:val="000000" w:themeColor="text1"/>
              </w:rPr>
              <w:t>jej</w:t>
            </w:r>
            <w:r w:rsidRPr="009252E4">
              <w:rPr>
                <w:color w:val="000000" w:themeColor="text1"/>
              </w:rPr>
              <w:t>ich aplikov</w:t>
            </w:r>
            <w:r>
              <w:rPr>
                <w:color w:val="000000" w:themeColor="text1"/>
              </w:rPr>
              <w:t>ání</w:t>
            </w:r>
            <w:r w:rsidRPr="009252E4">
              <w:rPr>
                <w:color w:val="000000" w:themeColor="text1"/>
              </w:rPr>
              <w:t xml:space="preserve"> v p</w:t>
            </w:r>
            <w:r>
              <w:rPr>
                <w:color w:val="000000" w:themeColor="text1"/>
              </w:rPr>
              <w:t>ř</w:t>
            </w:r>
            <w:r w:rsidRPr="009252E4">
              <w:rPr>
                <w:color w:val="000000" w:themeColor="text1"/>
              </w:rPr>
              <w:t>edm</w:t>
            </w:r>
            <w:r>
              <w:rPr>
                <w:color w:val="000000" w:themeColor="text1"/>
              </w:rPr>
              <w:t>ě</w:t>
            </w:r>
            <w:r w:rsidRPr="009252E4">
              <w:rPr>
                <w:color w:val="000000" w:themeColor="text1"/>
              </w:rPr>
              <w:t>tov</w:t>
            </w:r>
            <w:r>
              <w:rPr>
                <w:color w:val="000000" w:themeColor="text1"/>
              </w:rPr>
              <w:t>é</w:t>
            </w:r>
            <w:r w:rsidRPr="009252E4">
              <w:rPr>
                <w:color w:val="000000" w:themeColor="text1"/>
              </w:rPr>
              <w:t>m zobrazovaní. Pr</w:t>
            </w:r>
            <w:r>
              <w:rPr>
                <w:color w:val="000000" w:themeColor="text1"/>
              </w:rPr>
              <w:t>o</w:t>
            </w:r>
            <w:r w:rsidRPr="009252E4">
              <w:rPr>
                <w:color w:val="000000" w:themeColor="text1"/>
              </w:rPr>
              <w:t>lín</w:t>
            </w:r>
            <w:r>
              <w:rPr>
                <w:color w:val="000000" w:themeColor="text1"/>
              </w:rPr>
              <w:t>ání</w:t>
            </w:r>
            <w:r w:rsidRPr="009252E4">
              <w:rPr>
                <w:color w:val="000000" w:themeColor="text1"/>
              </w:rPr>
              <w:t xml:space="preserve">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v navrhov</w:t>
            </w:r>
            <w:r>
              <w:rPr>
                <w:color w:val="000000" w:themeColor="text1"/>
              </w:rPr>
              <w:t>á</w:t>
            </w:r>
            <w:r w:rsidRPr="009252E4">
              <w:rPr>
                <w:color w:val="000000" w:themeColor="text1"/>
              </w:rPr>
              <w:t>ní a d</w:t>
            </w:r>
            <w:r>
              <w:rPr>
                <w:color w:val="000000" w:themeColor="text1"/>
              </w:rPr>
              <w:t>esignu</w:t>
            </w:r>
            <w:r w:rsidRPr="009252E4">
              <w:rPr>
                <w:color w:val="000000" w:themeColor="text1"/>
              </w:rPr>
              <w:t xml:space="preserve"> s princ</w:t>
            </w:r>
            <w:r>
              <w:rPr>
                <w:color w:val="000000" w:themeColor="text1"/>
              </w:rPr>
              <w:t>i</w:t>
            </w:r>
            <w:r w:rsidRPr="009252E4">
              <w:rPr>
                <w:color w:val="000000" w:themeColor="text1"/>
              </w:rPr>
              <w:t>p</w:t>
            </w:r>
            <w:r>
              <w:rPr>
                <w:color w:val="000000" w:themeColor="text1"/>
              </w:rPr>
              <w:t>y</w:t>
            </w:r>
            <w:r w:rsidRPr="009252E4">
              <w:rPr>
                <w:color w:val="000000" w:themeColor="text1"/>
              </w:rPr>
              <w:t xml:space="preserve"> kresby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59068CD8" w14:textId="77777777" w:rsidR="0013195B" w:rsidRPr="009252E4" w:rsidRDefault="0013195B" w:rsidP="003D6719">
            <w:pPr>
              <w:ind w:left="359"/>
              <w:jc w:val="both"/>
              <w:rPr>
                <w:color w:val="000000" w:themeColor="text1"/>
              </w:rPr>
            </w:pPr>
            <w:r w:rsidRPr="009252E4">
              <w:rPr>
                <w:color w:val="000000" w:themeColor="text1"/>
              </w:rPr>
              <w:t>9.</w:t>
            </w:r>
            <w:r>
              <w:rPr>
                <w:color w:val="000000" w:themeColor="text1"/>
              </w:rPr>
              <w:t>-</w:t>
            </w:r>
            <w:r w:rsidRPr="009252E4">
              <w:rPr>
                <w:color w:val="000000" w:themeColor="text1"/>
              </w:rPr>
              <w:t xml:space="preserve">10. </w:t>
            </w:r>
            <w:r w:rsidRPr="00572D8A">
              <w:rPr>
                <w:color w:val="000000" w:themeColor="text1"/>
              </w:rPr>
              <w:t>Kresba pod</w:t>
            </w:r>
            <w:r>
              <w:rPr>
                <w:color w:val="000000" w:themeColor="text1"/>
              </w:rPr>
              <w:t xml:space="preserve">le </w:t>
            </w:r>
            <w:r w:rsidRPr="00572D8A">
              <w:rPr>
                <w:color w:val="000000" w:themeColor="text1"/>
              </w:rPr>
              <w:t>modelu</w:t>
            </w:r>
            <w:r w:rsidRPr="009252E4">
              <w:rPr>
                <w:color w:val="000000" w:themeColor="text1"/>
              </w:rPr>
              <w:t>, objektové zobrazen</w:t>
            </w:r>
            <w:r>
              <w:rPr>
                <w:color w:val="000000" w:themeColor="text1"/>
              </w:rPr>
              <w:t>í</w:t>
            </w:r>
            <w:r w:rsidRPr="009252E4">
              <w:rPr>
                <w:color w:val="000000" w:themeColor="text1"/>
              </w:rPr>
              <w:t>. Pochopen</w:t>
            </w:r>
            <w:r>
              <w:rPr>
                <w:color w:val="000000" w:themeColor="text1"/>
              </w:rPr>
              <w:t>í</w:t>
            </w:r>
            <w:r w:rsidRPr="009252E4">
              <w:rPr>
                <w:color w:val="000000" w:themeColor="text1"/>
              </w:rPr>
              <w:t xml:space="preserve"> a správn</w:t>
            </w:r>
            <w:r>
              <w:rPr>
                <w:color w:val="000000" w:themeColor="text1"/>
              </w:rPr>
              <w:t>é</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 v perspekt</w:t>
            </w:r>
            <w:r>
              <w:rPr>
                <w:color w:val="000000" w:themeColor="text1"/>
              </w:rPr>
              <w:t>i</w:t>
            </w:r>
            <w:r w:rsidRPr="009252E4">
              <w:rPr>
                <w:color w:val="000000" w:themeColor="text1"/>
              </w:rPr>
              <w:t>v</w:t>
            </w:r>
            <w:r>
              <w:rPr>
                <w:color w:val="000000" w:themeColor="text1"/>
              </w:rPr>
              <w:t>ě</w:t>
            </w:r>
            <w:r w:rsidRPr="009252E4">
              <w:rPr>
                <w:color w:val="000000" w:themeColor="text1"/>
              </w:rPr>
              <w:t xml:space="preserve"> </w:t>
            </w:r>
            <w:r>
              <w:rPr>
                <w:color w:val="000000" w:themeColor="text1"/>
              </w:rPr>
              <w:t>j</w:t>
            </w:r>
            <w:r w:rsidRPr="009252E4">
              <w:rPr>
                <w:color w:val="000000" w:themeColor="text1"/>
              </w:rPr>
              <w:t>ako nástroj pochopen</w:t>
            </w:r>
            <w:r>
              <w:rPr>
                <w:color w:val="000000" w:themeColor="text1"/>
              </w:rPr>
              <w:t>í</w:t>
            </w:r>
            <w:r w:rsidRPr="009252E4">
              <w:rPr>
                <w:color w:val="000000" w:themeColor="text1"/>
              </w:rPr>
              <w:t xml:space="preserve"> fungov</w:t>
            </w:r>
            <w:r>
              <w:rPr>
                <w:color w:val="000000" w:themeColor="text1"/>
              </w:rPr>
              <w:t>á</w:t>
            </w:r>
            <w:r w:rsidRPr="009252E4">
              <w:rPr>
                <w:color w:val="000000" w:themeColor="text1"/>
              </w:rPr>
              <w:t>n</w:t>
            </w:r>
            <w:r>
              <w:rPr>
                <w:color w:val="000000" w:themeColor="text1"/>
              </w:rPr>
              <w:t>í</w:t>
            </w:r>
            <w:r w:rsidRPr="009252E4">
              <w:rPr>
                <w:color w:val="000000" w:themeColor="text1"/>
              </w:rPr>
              <w:t xml:space="preserve"> objektového sv</w:t>
            </w:r>
            <w:r>
              <w:rPr>
                <w:color w:val="000000" w:themeColor="text1"/>
              </w:rPr>
              <w:t>ě</w:t>
            </w:r>
            <w:r w:rsidRPr="009252E4">
              <w:rPr>
                <w:color w:val="000000" w:themeColor="text1"/>
              </w:rPr>
              <w:t xml:space="preserve">ta. </w:t>
            </w:r>
          </w:p>
          <w:p w14:paraId="6B561BF3" w14:textId="77777777" w:rsidR="0013195B" w:rsidRPr="009252E4" w:rsidRDefault="0013195B" w:rsidP="003D6719">
            <w:pPr>
              <w:ind w:left="359"/>
              <w:jc w:val="both"/>
              <w:rPr>
                <w:color w:val="000000" w:themeColor="text1"/>
              </w:rPr>
            </w:pPr>
            <w:r w:rsidRPr="009252E4">
              <w:rPr>
                <w:color w:val="000000" w:themeColor="text1"/>
              </w:rPr>
              <w:t>11.</w:t>
            </w:r>
            <w:r>
              <w:rPr>
                <w:color w:val="000000" w:themeColor="text1"/>
              </w:rPr>
              <w:t>-</w:t>
            </w:r>
            <w:r w:rsidRPr="009252E4">
              <w:rPr>
                <w:color w:val="000000" w:themeColor="text1"/>
              </w:rPr>
              <w:t xml:space="preserve">12. </w:t>
            </w:r>
            <w:r w:rsidRPr="00572D8A">
              <w:rPr>
                <w:color w:val="000000" w:themeColor="text1"/>
              </w:rPr>
              <w:t>Kresba pod</w:t>
            </w:r>
            <w:r>
              <w:rPr>
                <w:color w:val="000000" w:themeColor="text1"/>
              </w:rPr>
              <w:t xml:space="preserve">le </w:t>
            </w:r>
            <w:r w:rsidRPr="00572D8A">
              <w:rPr>
                <w:color w:val="000000" w:themeColor="text1"/>
              </w:rPr>
              <w:t>modelu</w:t>
            </w:r>
            <w:r w:rsidRPr="009252E4">
              <w:rPr>
                <w:color w:val="000000" w:themeColor="text1"/>
              </w:rPr>
              <w:t>, objektové zobrazen</w:t>
            </w:r>
            <w:r>
              <w:rPr>
                <w:color w:val="000000" w:themeColor="text1"/>
              </w:rPr>
              <w:t>í.</w:t>
            </w:r>
            <w:r w:rsidRPr="009252E4">
              <w:rPr>
                <w:color w:val="000000" w:themeColor="text1"/>
              </w:rPr>
              <w:t xml:space="preserve"> Navrhov</w:t>
            </w:r>
            <w:r>
              <w:rPr>
                <w:color w:val="000000" w:themeColor="text1"/>
              </w:rPr>
              <w:t>á</w:t>
            </w:r>
            <w:r w:rsidRPr="009252E4">
              <w:rPr>
                <w:color w:val="000000" w:themeColor="text1"/>
              </w:rPr>
              <w:t>n</w:t>
            </w:r>
            <w:r>
              <w:rPr>
                <w:color w:val="000000" w:themeColor="text1"/>
              </w:rPr>
              <w:t>í</w:t>
            </w:r>
            <w:r w:rsidRPr="009252E4">
              <w:rPr>
                <w:color w:val="000000" w:themeColor="text1"/>
              </w:rPr>
              <w:t xml:space="preserve"> v 2D d</w:t>
            </w:r>
            <w:r>
              <w:rPr>
                <w:color w:val="000000" w:themeColor="text1"/>
              </w:rPr>
              <w:t>esignu</w:t>
            </w:r>
            <w:r w:rsidRPr="009252E4">
              <w:rPr>
                <w:color w:val="000000" w:themeColor="text1"/>
              </w:rPr>
              <w:t>, správn</w:t>
            </w:r>
            <w:r>
              <w:rPr>
                <w:color w:val="000000" w:themeColor="text1"/>
              </w:rPr>
              <w:t>é</w:t>
            </w:r>
            <w:r w:rsidRPr="009252E4">
              <w:rPr>
                <w:color w:val="000000" w:themeColor="text1"/>
              </w:rPr>
              <w:t xml:space="preserve"> na</w:t>
            </w:r>
            <w:r>
              <w:rPr>
                <w:color w:val="000000" w:themeColor="text1"/>
              </w:rPr>
              <w:t>hlížení</w:t>
            </w:r>
            <w:r w:rsidRPr="009252E4">
              <w:rPr>
                <w:color w:val="000000" w:themeColor="text1"/>
              </w:rPr>
              <w:t xml:space="preserve"> na p</w:t>
            </w:r>
            <w:r>
              <w:rPr>
                <w:color w:val="000000" w:themeColor="text1"/>
              </w:rPr>
              <w:t>ř</w:t>
            </w:r>
            <w:r w:rsidRPr="009252E4">
              <w:rPr>
                <w:color w:val="000000" w:themeColor="text1"/>
              </w:rPr>
              <w:t>edm</w:t>
            </w:r>
            <w:r>
              <w:rPr>
                <w:color w:val="000000" w:themeColor="text1"/>
              </w:rPr>
              <w:t>ě</w:t>
            </w:r>
            <w:r w:rsidRPr="009252E4">
              <w:rPr>
                <w:color w:val="000000" w:themeColor="text1"/>
              </w:rPr>
              <w:t>tný sv</w:t>
            </w:r>
            <w:r>
              <w:rPr>
                <w:color w:val="000000" w:themeColor="text1"/>
              </w:rPr>
              <w:t>ě</w:t>
            </w:r>
            <w:r w:rsidRPr="009252E4">
              <w:rPr>
                <w:color w:val="000000" w:themeColor="text1"/>
              </w:rPr>
              <w:t>t v reklamn</w:t>
            </w:r>
            <w:r>
              <w:rPr>
                <w:color w:val="000000" w:themeColor="text1"/>
              </w:rPr>
              <w:t>í</w:t>
            </w:r>
            <w:r w:rsidRPr="009252E4">
              <w:rPr>
                <w:color w:val="000000" w:themeColor="text1"/>
              </w:rPr>
              <w:t xml:space="preserve"> fotografii je výsledk</w:t>
            </w:r>
            <w:r>
              <w:rPr>
                <w:color w:val="000000" w:themeColor="text1"/>
              </w:rPr>
              <w:t>e</w:t>
            </w:r>
            <w:r w:rsidRPr="009252E4">
              <w:rPr>
                <w:color w:val="000000" w:themeColor="text1"/>
              </w:rPr>
              <w:t>m schopnosti na</w:t>
            </w:r>
            <w:r>
              <w:rPr>
                <w:color w:val="000000" w:themeColor="text1"/>
              </w:rPr>
              <w:t>hlížet</w:t>
            </w:r>
            <w:r w:rsidRPr="009252E4">
              <w:rPr>
                <w:color w:val="000000" w:themeColor="text1"/>
              </w:rPr>
              <w:t xml:space="preserve"> na p</w:t>
            </w:r>
            <w:r>
              <w:rPr>
                <w:color w:val="000000" w:themeColor="text1"/>
              </w:rPr>
              <w:t>ř</w:t>
            </w:r>
            <w:r w:rsidRPr="009252E4">
              <w:rPr>
                <w:color w:val="000000" w:themeColor="text1"/>
              </w:rPr>
              <w:t>edm</w:t>
            </w:r>
            <w:r>
              <w:rPr>
                <w:color w:val="000000" w:themeColor="text1"/>
              </w:rPr>
              <w:t>ě</w:t>
            </w:r>
            <w:r w:rsidRPr="009252E4">
              <w:rPr>
                <w:color w:val="000000" w:themeColor="text1"/>
              </w:rPr>
              <w:t>tný sv</w:t>
            </w:r>
            <w:r>
              <w:rPr>
                <w:color w:val="000000" w:themeColor="text1"/>
              </w:rPr>
              <w:t>ě</w:t>
            </w:r>
            <w:r w:rsidRPr="009252E4">
              <w:rPr>
                <w:color w:val="000000" w:themeColor="text1"/>
              </w:rPr>
              <w:t>t s pochopením princ</w:t>
            </w:r>
            <w:r>
              <w:rPr>
                <w:color w:val="000000" w:themeColor="text1"/>
              </w:rPr>
              <w:t>i</w:t>
            </w:r>
            <w:r w:rsidRPr="009252E4">
              <w:rPr>
                <w:color w:val="000000" w:themeColor="text1"/>
              </w:rPr>
              <w:t>p</w:t>
            </w:r>
            <w:r>
              <w:rPr>
                <w:color w:val="000000" w:themeColor="text1"/>
              </w:rPr>
              <w:t xml:space="preserve">ů </w:t>
            </w:r>
            <w:r w:rsidRPr="009252E4">
              <w:rPr>
                <w:color w:val="000000" w:themeColor="text1"/>
              </w:rPr>
              <w:t>perspekt</w:t>
            </w:r>
            <w:r>
              <w:rPr>
                <w:color w:val="000000" w:themeColor="text1"/>
              </w:rPr>
              <w:t>i</w:t>
            </w:r>
            <w:r w:rsidRPr="009252E4">
              <w:rPr>
                <w:color w:val="000000" w:themeColor="text1"/>
              </w:rPr>
              <w:t>vy, kompoz</w:t>
            </w:r>
            <w:r>
              <w:rPr>
                <w:color w:val="000000" w:themeColor="text1"/>
              </w:rPr>
              <w:t>ice</w:t>
            </w:r>
            <w:r w:rsidRPr="009252E4">
              <w:rPr>
                <w:color w:val="000000" w:themeColor="text1"/>
              </w:rPr>
              <w:t>, správn</w:t>
            </w:r>
            <w:r>
              <w:rPr>
                <w:color w:val="000000" w:themeColor="text1"/>
              </w:rPr>
              <w:t>é</w:t>
            </w:r>
            <w:r w:rsidRPr="009252E4">
              <w:rPr>
                <w:color w:val="000000" w:themeColor="text1"/>
              </w:rPr>
              <w:t>ho um</w:t>
            </w:r>
            <w:r>
              <w:rPr>
                <w:color w:val="000000" w:themeColor="text1"/>
              </w:rPr>
              <w:t>ís</w:t>
            </w:r>
            <w:r w:rsidRPr="009252E4">
              <w:rPr>
                <w:color w:val="000000" w:themeColor="text1"/>
              </w:rPr>
              <w:t>t</w:t>
            </w:r>
            <w:r>
              <w:rPr>
                <w:color w:val="000000" w:themeColor="text1"/>
              </w:rPr>
              <w:t>ě</w:t>
            </w:r>
            <w:r w:rsidRPr="009252E4">
              <w:rPr>
                <w:color w:val="000000" w:themeColor="text1"/>
              </w:rPr>
              <w:t>n</w:t>
            </w:r>
            <w:r>
              <w:rPr>
                <w:color w:val="000000" w:themeColor="text1"/>
              </w:rPr>
              <w:t>í</w:t>
            </w:r>
            <w:r w:rsidRPr="009252E4">
              <w:rPr>
                <w:color w:val="000000" w:themeColor="text1"/>
              </w:rPr>
              <w:t xml:space="preserve"> objekt</w:t>
            </w:r>
            <w:r>
              <w:rPr>
                <w:color w:val="000000" w:themeColor="text1"/>
              </w:rPr>
              <w:t>ů</w:t>
            </w:r>
            <w:r w:rsidRPr="009252E4">
              <w:rPr>
                <w:color w:val="000000" w:themeColor="text1"/>
              </w:rPr>
              <w:t xml:space="preserve"> v pr</w:t>
            </w:r>
            <w:r>
              <w:rPr>
                <w:color w:val="000000" w:themeColor="text1"/>
              </w:rPr>
              <w:t>o</w:t>
            </w:r>
            <w:r w:rsidRPr="009252E4">
              <w:rPr>
                <w:color w:val="000000" w:themeColor="text1"/>
              </w:rPr>
              <w:t>stor</w:t>
            </w:r>
            <w:r>
              <w:rPr>
                <w:color w:val="000000" w:themeColor="text1"/>
              </w:rPr>
              <w:t>u</w:t>
            </w:r>
            <w:r w:rsidRPr="009252E4">
              <w:rPr>
                <w:color w:val="000000" w:themeColor="text1"/>
              </w:rPr>
              <w:t xml:space="preserve"> jako </w:t>
            </w:r>
            <w:r>
              <w:rPr>
                <w:color w:val="000000" w:themeColor="text1"/>
              </w:rPr>
              <w:t>i</w:t>
            </w:r>
            <w:r w:rsidRPr="009252E4">
              <w:rPr>
                <w:color w:val="000000" w:themeColor="text1"/>
              </w:rPr>
              <w:t xml:space="preserve"> výsledk</w:t>
            </w:r>
            <w:r>
              <w:rPr>
                <w:color w:val="000000" w:themeColor="text1"/>
              </w:rPr>
              <w:t>e</w:t>
            </w:r>
            <w:r w:rsidRPr="009252E4">
              <w:rPr>
                <w:color w:val="000000" w:themeColor="text1"/>
              </w:rPr>
              <w:t>m pochopen</w:t>
            </w:r>
            <w:r>
              <w:rPr>
                <w:color w:val="000000" w:themeColor="text1"/>
              </w:rPr>
              <w:t>í</w:t>
            </w:r>
            <w:r w:rsidRPr="009252E4">
              <w:rPr>
                <w:color w:val="000000" w:themeColor="text1"/>
              </w:rPr>
              <w:t xml:space="preserve"> fungov</w:t>
            </w:r>
            <w:r>
              <w:rPr>
                <w:color w:val="000000" w:themeColor="text1"/>
              </w:rPr>
              <w:t>ání li</w:t>
            </w:r>
            <w:r w:rsidRPr="009252E4">
              <w:rPr>
                <w:color w:val="000000" w:themeColor="text1"/>
              </w:rPr>
              <w:t>dského t</w:t>
            </w:r>
            <w:r>
              <w:rPr>
                <w:color w:val="000000" w:themeColor="text1"/>
              </w:rPr>
              <w:t>ě</w:t>
            </w:r>
            <w:r w:rsidRPr="009252E4">
              <w:rPr>
                <w:color w:val="000000" w:themeColor="text1"/>
              </w:rPr>
              <w:t>la. D</w:t>
            </w:r>
            <w:r>
              <w:rPr>
                <w:color w:val="000000" w:themeColor="text1"/>
              </w:rPr>
              <w:t>esign</w:t>
            </w:r>
            <w:r w:rsidRPr="009252E4">
              <w:rPr>
                <w:color w:val="000000" w:themeColor="text1"/>
              </w:rPr>
              <w:t xml:space="preserve"> jako forma extenz</w:t>
            </w:r>
            <w:r>
              <w:rPr>
                <w:color w:val="000000" w:themeColor="text1"/>
              </w:rPr>
              <w:t>e</w:t>
            </w:r>
            <w:r w:rsidRPr="009252E4">
              <w:rPr>
                <w:color w:val="000000" w:themeColor="text1"/>
              </w:rPr>
              <w:t xml:space="preserve"> č</w:t>
            </w:r>
            <w:r>
              <w:rPr>
                <w:color w:val="000000" w:themeColor="text1"/>
              </w:rPr>
              <w:t>á</w:t>
            </w:r>
            <w:r w:rsidRPr="009252E4">
              <w:rPr>
                <w:color w:val="000000" w:themeColor="text1"/>
              </w:rPr>
              <w:t xml:space="preserve">stí </w:t>
            </w:r>
            <w:r>
              <w:rPr>
                <w:color w:val="000000" w:themeColor="text1"/>
              </w:rPr>
              <w:t>li</w:t>
            </w:r>
            <w:r w:rsidRPr="009252E4">
              <w:rPr>
                <w:color w:val="000000" w:themeColor="text1"/>
              </w:rPr>
              <w:t>dského t</w:t>
            </w:r>
            <w:r>
              <w:rPr>
                <w:color w:val="000000" w:themeColor="text1"/>
              </w:rPr>
              <w:t>ě</w:t>
            </w:r>
            <w:r w:rsidRPr="009252E4">
              <w:rPr>
                <w:color w:val="000000" w:themeColor="text1"/>
              </w:rPr>
              <w:t xml:space="preserve">la. Kresba jako nástroj tvorby. </w:t>
            </w:r>
          </w:p>
          <w:p w14:paraId="617B362E" w14:textId="77777777" w:rsidR="0013195B" w:rsidRPr="00B82E57" w:rsidRDefault="0013195B" w:rsidP="003D6719">
            <w:pPr>
              <w:spacing w:after="120"/>
              <w:ind w:left="359"/>
              <w:jc w:val="both"/>
              <w:rPr>
                <w:color w:val="000000" w:themeColor="text1"/>
              </w:rPr>
            </w:pPr>
            <w:r w:rsidRPr="009252E4">
              <w:rPr>
                <w:color w:val="000000" w:themeColor="text1"/>
              </w:rPr>
              <w:t xml:space="preserve">13. </w:t>
            </w:r>
            <w:r w:rsidRPr="00572D8A">
              <w:rPr>
                <w:color w:val="000000" w:themeColor="text1"/>
              </w:rPr>
              <w:t>Kresba pod</w:t>
            </w:r>
            <w:r>
              <w:rPr>
                <w:color w:val="000000" w:themeColor="text1"/>
              </w:rPr>
              <w:t xml:space="preserve">le </w:t>
            </w:r>
            <w:r w:rsidRPr="00572D8A">
              <w:rPr>
                <w:color w:val="000000" w:themeColor="text1"/>
              </w:rPr>
              <w:t>modelu</w:t>
            </w:r>
            <w:r w:rsidRPr="009252E4">
              <w:rPr>
                <w:color w:val="000000" w:themeColor="text1"/>
              </w:rPr>
              <w:t>, objektové zobrazen</w:t>
            </w:r>
            <w:r>
              <w:rPr>
                <w:color w:val="000000" w:themeColor="text1"/>
              </w:rPr>
              <w:t>í</w:t>
            </w:r>
            <w:r w:rsidRPr="009252E4">
              <w:rPr>
                <w:color w:val="000000" w:themeColor="text1"/>
              </w:rPr>
              <w:t xml:space="preserve">. </w:t>
            </w:r>
            <w:r>
              <w:rPr>
                <w:color w:val="000000" w:themeColor="text1"/>
              </w:rPr>
              <w:t>S</w:t>
            </w:r>
            <w:r w:rsidRPr="00572D8A">
              <w:rPr>
                <w:color w:val="000000" w:themeColor="text1"/>
              </w:rPr>
              <w:t>hrnut</w:t>
            </w:r>
            <w:r>
              <w:rPr>
                <w:color w:val="000000" w:themeColor="text1"/>
              </w:rPr>
              <w:t>í</w:t>
            </w:r>
            <w:r w:rsidRPr="00572D8A">
              <w:rPr>
                <w:color w:val="000000" w:themeColor="text1"/>
              </w:rPr>
              <w:t xml:space="preserve"> poznatk</w:t>
            </w:r>
            <w:r>
              <w:rPr>
                <w:color w:val="000000" w:themeColor="text1"/>
              </w:rPr>
              <w:t>ů</w:t>
            </w:r>
            <w:r w:rsidRPr="009252E4">
              <w:rPr>
                <w:color w:val="000000" w:themeColor="text1"/>
              </w:rPr>
              <w:t xml:space="preserve"> </w:t>
            </w:r>
            <w:r>
              <w:rPr>
                <w:color w:val="000000" w:themeColor="text1"/>
              </w:rPr>
              <w:t>získaných</w:t>
            </w:r>
            <w:r w:rsidRPr="009252E4">
              <w:rPr>
                <w:color w:val="000000" w:themeColor="text1"/>
              </w:rPr>
              <w:t xml:space="preserve"> v zimn</w:t>
            </w:r>
            <w:r>
              <w:rPr>
                <w:color w:val="000000" w:themeColor="text1"/>
              </w:rPr>
              <w:t>í</w:t>
            </w:r>
            <w:r w:rsidRPr="009252E4">
              <w:rPr>
                <w:color w:val="000000" w:themeColor="text1"/>
              </w:rPr>
              <w:t>m a v letn</w:t>
            </w:r>
            <w:r>
              <w:rPr>
                <w:color w:val="000000" w:themeColor="text1"/>
              </w:rPr>
              <w:t>í</w:t>
            </w:r>
            <w:r w:rsidRPr="009252E4">
              <w:rPr>
                <w:color w:val="000000" w:themeColor="text1"/>
              </w:rPr>
              <w:t>m semestr</w:t>
            </w:r>
            <w:r>
              <w:rPr>
                <w:color w:val="000000" w:themeColor="text1"/>
              </w:rPr>
              <w:t>u</w:t>
            </w:r>
            <w:r w:rsidRPr="009252E4">
              <w:rPr>
                <w:color w:val="000000" w:themeColor="text1"/>
              </w:rPr>
              <w:t>. Lineárn</w:t>
            </w:r>
            <w:r>
              <w:rPr>
                <w:color w:val="000000" w:themeColor="text1"/>
              </w:rPr>
              <w:t>í</w:t>
            </w:r>
            <w:r w:rsidRPr="009252E4">
              <w:rPr>
                <w:color w:val="000000" w:themeColor="text1"/>
              </w:rPr>
              <w:t xml:space="preserve"> </w:t>
            </w:r>
            <w:r>
              <w:rPr>
                <w:color w:val="000000" w:themeColor="text1"/>
              </w:rPr>
              <w:br/>
              <w:t>i</w:t>
            </w:r>
            <w:r w:rsidRPr="009252E4">
              <w:rPr>
                <w:color w:val="000000" w:themeColor="text1"/>
              </w:rPr>
              <w:t xml:space="preserve"> objemová kresba. Sv</w:t>
            </w:r>
            <w:r>
              <w:rPr>
                <w:color w:val="000000" w:themeColor="text1"/>
              </w:rPr>
              <w:t>ě</w:t>
            </w:r>
            <w:r w:rsidRPr="009252E4">
              <w:rPr>
                <w:color w:val="000000" w:themeColor="text1"/>
              </w:rPr>
              <w:t xml:space="preserve">tlo a </w:t>
            </w:r>
            <w:r>
              <w:rPr>
                <w:color w:val="000000" w:themeColor="text1"/>
              </w:rPr>
              <w:t>stín</w:t>
            </w:r>
            <w:r w:rsidRPr="009252E4">
              <w:rPr>
                <w:color w:val="000000" w:themeColor="text1"/>
              </w:rPr>
              <w:t xml:space="preserve">, </w:t>
            </w:r>
            <w:r>
              <w:rPr>
                <w:color w:val="000000" w:themeColor="text1"/>
              </w:rPr>
              <w:t>barv</w:t>
            </w:r>
            <w:r w:rsidRPr="009252E4">
              <w:rPr>
                <w:color w:val="000000" w:themeColor="text1"/>
              </w:rPr>
              <w:t>a. Pochopen</w:t>
            </w:r>
            <w:r>
              <w:rPr>
                <w:color w:val="000000" w:themeColor="text1"/>
              </w:rPr>
              <w:t>í</w:t>
            </w:r>
            <w:r w:rsidRPr="009252E4">
              <w:rPr>
                <w:color w:val="000000" w:themeColor="text1"/>
              </w:rPr>
              <w:t xml:space="preserve"> princ</w:t>
            </w:r>
            <w:r>
              <w:rPr>
                <w:color w:val="000000" w:themeColor="text1"/>
              </w:rPr>
              <w:t>ipů</w:t>
            </w:r>
            <w:r w:rsidRPr="009252E4">
              <w:rPr>
                <w:color w:val="000000" w:themeColor="text1"/>
              </w:rPr>
              <w:t xml:space="preserve"> kompoz</w:t>
            </w:r>
            <w:r>
              <w:rPr>
                <w:color w:val="000000" w:themeColor="text1"/>
              </w:rPr>
              <w:t>ice</w:t>
            </w:r>
            <w:r w:rsidRPr="009252E4">
              <w:rPr>
                <w:color w:val="000000" w:themeColor="text1"/>
              </w:rPr>
              <w:t xml:space="preserve"> a správn</w:t>
            </w:r>
            <w:r>
              <w:rPr>
                <w:color w:val="000000" w:themeColor="text1"/>
              </w:rPr>
              <w:t>é</w:t>
            </w:r>
            <w:r w:rsidRPr="009252E4">
              <w:rPr>
                <w:color w:val="000000" w:themeColor="text1"/>
              </w:rPr>
              <w:t>ho zobrazov</w:t>
            </w:r>
            <w:r>
              <w:rPr>
                <w:color w:val="000000" w:themeColor="text1"/>
              </w:rPr>
              <w:t>ání</w:t>
            </w:r>
            <w:r w:rsidRPr="009252E4">
              <w:rPr>
                <w:color w:val="000000" w:themeColor="text1"/>
              </w:rPr>
              <w:t xml:space="preserve"> objekt</w:t>
            </w:r>
            <w:r>
              <w:rPr>
                <w:color w:val="000000" w:themeColor="text1"/>
              </w:rPr>
              <w:t>ů</w:t>
            </w:r>
            <w:r w:rsidRPr="009252E4">
              <w:rPr>
                <w:color w:val="000000" w:themeColor="text1"/>
              </w:rPr>
              <w:t>, model</w:t>
            </w:r>
            <w:r>
              <w:rPr>
                <w:color w:val="000000" w:themeColor="text1"/>
              </w:rPr>
              <w:t>ů</w:t>
            </w:r>
            <w:r w:rsidRPr="009252E4">
              <w:rPr>
                <w:color w:val="000000" w:themeColor="text1"/>
              </w:rPr>
              <w:t xml:space="preserve"> </w:t>
            </w:r>
            <w:r>
              <w:rPr>
                <w:color w:val="000000" w:themeColor="text1"/>
              </w:rPr>
              <w:br/>
            </w:r>
            <w:r w:rsidRPr="009252E4">
              <w:rPr>
                <w:color w:val="000000" w:themeColor="text1"/>
              </w:rPr>
              <w:t>v perspekt</w:t>
            </w:r>
            <w:r>
              <w:rPr>
                <w:color w:val="000000" w:themeColor="text1"/>
              </w:rPr>
              <w:t>ivě</w:t>
            </w:r>
            <w:r w:rsidRPr="009252E4">
              <w:rPr>
                <w:color w:val="000000" w:themeColor="text1"/>
              </w:rPr>
              <w:t xml:space="preserve">.  </w:t>
            </w:r>
          </w:p>
          <w:p w14:paraId="4EDA7B1F" w14:textId="77777777" w:rsidR="0013195B" w:rsidRPr="00CC442D" w:rsidRDefault="0013195B" w:rsidP="003D6719">
            <w:pPr>
              <w:jc w:val="both"/>
              <w:rPr>
                <w:b/>
                <w:color w:val="000000" w:themeColor="text1"/>
              </w:rPr>
            </w:pPr>
            <w:r w:rsidRPr="00CC442D">
              <w:rPr>
                <w:b/>
                <w:color w:val="000000" w:themeColor="text1"/>
              </w:rPr>
              <w:t>Výsledky učení:</w:t>
            </w:r>
          </w:p>
          <w:p w14:paraId="2EB22A22" w14:textId="77777777" w:rsidR="0013195B" w:rsidRPr="008B3191" w:rsidRDefault="0013195B" w:rsidP="003D6719">
            <w:pPr>
              <w:jc w:val="both"/>
              <w:rPr>
                <w:color w:val="000000" w:themeColor="text1"/>
              </w:rPr>
            </w:pPr>
            <w:r w:rsidRPr="008B3191">
              <w:rPr>
                <w:color w:val="000000" w:themeColor="text1"/>
              </w:rPr>
              <w:t>Odborné znalosti – po absolvování předmětu student umí:</w:t>
            </w:r>
          </w:p>
          <w:p w14:paraId="040713FA"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vysvětlit principy </w:t>
            </w:r>
            <w:r>
              <w:rPr>
                <w:color w:val="000000" w:themeColor="text1"/>
              </w:rPr>
              <w:t>j</w:t>
            </w:r>
            <w:r w:rsidRPr="009252E4">
              <w:rPr>
                <w:color w:val="000000" w:themeColor="text1"/>
              </w:rPr>
              <w:t xml:space="preserve">edno a </w:t>
            </w:r>
            <w:proofErr w:type="spellStart"/>
            <w:r w:rsidRPr="009252E4">
              <w:rPr>
                <w:color w:val="000000" w:themeColor="text1"/>
              </w:rPr>
              <w:t>dvojúb</w:t>
            </w:r>
            <w:r>
              <w:rPr>
                <w:color w:val="000000" w:themeColor="text1"/>
              </w:rPr>
              <w:t>ě</w:t>
            </w:r>
            <w:r w:rsidRPr="009252E4">
              <w:rPr>
                <w:color w:val="000000" w:themeColor="text1"/>
              </w:rPr>
              <w:t>žníkov</w:t>
            </w:r>
            <w:r>
              <w:rPr>
                <w:color w:val="000000" w:themeColor="text1"/>
              </w:rPr>
              <w:t>é</w:t>
            </w:r>
            <w:proofErr w:type="spellEnd"/>
            <w:r w:rsidRPr="009252E4">
              <w:rPr>
                <w:color w:val="000000" w:themeColor="text1"/>
              </w:rPr>
              <w:t xml:space="preserve"> perspekt</w:t>
            </w:r>
            <w:r>
              <w:rPr>
                <w:color w:val="000000" w:themeColor="text1"/>
              </w:rPr>
              <w:t>i</w:t>
            </w:r>
            <w:r w:rsidRPr="009252E4">
              <w:rPr>
                <w:color w:val="000000" w:themeColor="text1"/>
              </w:rPr>
              <w:t>v</w:t>
            </w:r>
            <w:r>
              <w:rPr>
                <w:color w:val="000000" w:themeColor="text1"/>
              </w:rPr>
              <w:t>y</w:t>
            </w:r>
          </w:p>
          <w:p w14:paraId="1E960516" w14:textId="77777777" w:rsidR="0013195B" w:rsidRDefault="0013195B" w:rsidP="003D6719">
            <w:pPr>
              <w:pStyle w:val="Odstavecseseznamem"/>
              <w:numPr>
                <w:ilvl w:val="0"/>
                <w:numId w:val="31"/>
              </w:numPr>
              <w:jc w:val="both"/>
              <w:rPr>
                <w:color w:val="000000" w:themeColor="text1"/>
              </w:rPr>
            </w:pPr>
            <w:r>
              <w:rPr>
                <w:color w:val="000000" w:themeColor="text1"/>
              </w:rPr>
              <w:t>popsa</w:t>
            </w:r>
            <w:r w:rsidRPr="00F24E53">
              <w:rPr>
                <w:color w:val="000000" w:themeColor="text1"/>
              </w:rPr>
              <w:t xml:space="preserve">t pravidla </w:t>
            </w:r>
            <w:r>
              <w:rPr>
                <w:color w:val="000000" w:themeColor="text1"/>
              </w:rPr>
              <w:t>t</w:t>
            </w:r>
            <w:r w:rsidRPr="00572D8A">
              <w:rPr>
                <w:color w:val="000000" w:themeColor="text1"/>
              </w:rPr>
              <w:t>varové</w:t>
            </w:r>
            <w:r>
              <w:rPr>
                <w:color w:val="000000" w:themeColor="text1"/>
              </w:rPr>
              <w:t>ho</w:t>
            </w:r>
            <w:r w:rsidRPr="00572D8A">
              <w:rPr>
                <w:color w:val="000000" w:themeColor="text1"/>
              </w:rPr>
              <w:t xml:space="preserve"> </w:t>
            </w:r>
            <w:r w:rsidRPr="00572D8A">
              <w:t>zobrazov</w:t>
            </w:r>
            <w:r>
              <w:t>ání</w:t>
            </w:r>
            <w:r w:rsidRPr="00F24E53">
              <w:rPr>
                <w:color w:val="000000" w:themeColor="text1"/>
              </w:rPr>
              <w:t xml:space="preserve"> </w:t>
            </w:r>
          </w:p>
          <w:p w14:paraId="7C4DD75C"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 xml:space="preserve">definovat pravidla </w:t>
            </w:r>
            <w:r w:rsidRPr="009252E4">
              <w:rPr>
                <w:color w:val="000000" w:themeColor="text1"/>
              </w:rPr>
              <w:t>kánon</w:t>
            </w:r>
            <w:r>
              <w:rPr>
                <w:color w:val="000000" w:themeColor="text1"/>
              </w:rPr>
              <w:t>ů</w:t>
            </w:r>
            <w:r w:rsidRPr="009252E4">
              <w:rPr>
                <w:color w:val="000000" w:themeColor="text1"/>
              </w:rPr>
              <w:t>,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514BD15E"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 xml:space="preserve">vysvětlit </w:t>
            </w:r>
            <w:r>
              <w:rPr>
                <w:color w:val="000000" w:themeColor="text1"/>
              </w:rPr>
              <w:t xml:space="preserve">způsoby použití </w:t>
            </w:r>
            <w:r w:rsidRPr="00572D8A">
              <w:rPr>
                <w:color w:val="000000" w:themeColor="text1"/>
              </w:rPr>
              <w:t>vybraných aspekt</w:t>
            </w:r>
            <w:r>
              <w:rPr>
                <w:color w:val="000000" w:themeColor="text1"/>
              </w:rPr>
              <w:t>ů</w:t>
            </w:r>
            <w:r w:rsidRPr="00572D8A">
              <w:rPr>
                <w:color w:val="000000" w:themeColor="text1"/>
              </w:rPr>
              <w:t xml:space="preserve"> v</w:t>
            </w:r>
            <w:r>
              <w:rPr>
                <w:color w:val="000000" w:themeColor="text1"/>
              </w:rPr>
              <w:t xml:space="preserve">e </w:t>
            </w:r>
            <w:r w:rsidRPr="00572D8A">
              <w:rPr>
                <w:color w:val="000000" w:themeColor="text1"/>
              </w:rPr>
              <w:t>figurat</w:t>
            </w:r>
            <w:r>
              <w:rPr>
                <w:color w:val="000000" w:themeColor="text1"/>
              </w:rPr>
              <w:t>i</w:t>
            </w:r>
            <w:r w:rsidRPr="00572D8A">
              <w:rPr>
                <w:color w:val="000000" w:themeColor="text1"/>
              </w:rPr>
              <w:t>vn</w:t>
            </w:r>
            <w:r>
              <w:rPr>
                <w:color w:val="000000" w:themeColor="text1"/>
              </w:rPr>
              <w:t>í</w:t>
            </w:r>
            <w:r w:rsidRPr="00572D8A">
              <w:rPr>
                <w:color w:val="000000" w:themeColor="text1"/>
              </w:rPr>
              <w:t xml:space="preserve">m </w:t>
            </w:r>
            <w:r>
              <w:rPr>
                <w:color w:val="000000" w:themeColor="text1"/>
              </w:rPr>
              <w:t>i</w:t>
            </w:r>
            <w:r w:rsidRPr="00572D8A">
              <w:rPr>
                <w:color w:val="000000" w:themeColor="text1"/>
              </w:rPr>
              <w:t xml:space="preserve"> v nefigurat</w:t>
            </w:r>
            <w:r>
              <w:rPr>
                <w:color w:val="000000" w:themeColor="text1"/>
              </w:rPr>
              <w:t>i</w:t>
            </w:r>
            <w:r w:rsidRPr="00572D8A">
              <w:rPr>
                <w:color w:val="000000" w:themeColor="text1"/>
              </w:rPr>
              <w:t>vn</w:t>
            </w:r>
            <w:r>
              <w:rPr>
                <w:color w:val="000000" w:themeColor="text1"/>
              </w:rPr>
              <w:t>í</w:t>
            </w:r>
            <w:r w:rsidRPr="00572D8A">
              <w:rPr>
                <w:color w:val="000000" w:themeColor="text1"/>
              </w:rPr>
              <w:t>m zobrazovaní</w:t>
            </w:r>
          </w:p>
          <w:p w14:paraId="64ABE12E" w14:textId="77777777" w:rsidR="0013195B" w:rsidRDefault="0013195B" w:rsidP="003D6719">
            <w:pPr>
              <w:pStyle w:val="Odstavecseseznamem"/>
              <w:numPr>
                <w:ilvl w:val="0"/>
                <w:numId w:val="31"/>
              </w:numPr>
              <w:jc w:val="both"/>
            </w:pPr>
            <w:r w:rsidRPr="00A01676">
              <w:rPr>
                <w:color w:val="000000" w:themeColor="text1"/>
              </w:rPr>
              <w:t>charakterizovat lineární a objemovou kresbu</w:t>
            </w:r>
          </w:p>
          <w:p w14:paraId="30EAA057" w14:textId="77777777" w:rsidR="0013195B" w:rsidRDefault="0013195B" w:rsidP="003D6719">
            <w:pPr>
              <w:jc w:val="both"/>
            </w:pPr>
            <w:r>
              <w:t>Odborné dovednosti – po absolvování předmětu student umí:</w:t>
            </w:r>
          </w:p>
          <w:p w14:paraId="34160266" w14:textId="77777777" w:rsidR="0013195B" w:rsidRDefault="0013195B" w:rsidP="003D6719">
            <w:pPr>
              <w:pStyle w:val="Odstavecseseznamem"/>
              <w:numPr>
                <w:ilvl w:val="0"/>
                <w:numId w:val="31"/>
              </w:numPr>
              <w:jc w:val="both"/>
            </w:pPr>
            <w:r>
              <w:t>aplikovat kreslířské dovednosti v </w:t>
            </w:r>
            <w:r>
              <w:rPr>
                <w:color w:val="000000" w:themeColor="text1"/>
              </w:rPr>
              <w:t>j</w:t>
            </w:r>
            <w:r w:rsidRPr="009252E4">
              <w:rPr>
                <w:color w:val="000000" w:themeColor="text1"/>
              </w:rPr>
              <w:t xml:space="preserve">edno a </w:t>
            </w:r>
            <w:proofErr w:type="spellStart"/>
            <w:r w:rsidRPr="009252E4">
              <w:rPr>
                <w:color w:val="000000" w:themeColor="text1"/>
              </w:rPr>
              <w:t>dvojúb</w:t>
            </w:r>
            <w:r>
              <w:rPr>
                <w:color w:val="000000" w:themeColor="text1"/>
              </w:rPr>
              <w:t>ě</w:t>
            </w:r>
            <w:r w:rsidRPr="009252E4">
              <w:rPr>
                <w:color w:val="000000" w:themeColor="text1"/>
              </w:rPr>
              <w:t>žníkov</w:t>
            </w:r>
            <w:r>
              <w:rPr>
                <w:color w:val="000000" w:themeColor="text1"/>
              </w:rPr>
              <w:t>é</w:t>
            </w:r>
            <w:proofErr w:type="spellEnd"/>
            <w:r w:rsidRPr="009252E4">
              <w:rPr>
                <w:color w:val="000000" w:themeColor="text1"/>
              </w:rPr>
              <w:t xml:space="preserve"> perspekt</w:t>
            </w:r>
            <w:r>
              <w:rPr>
                <w:color w:val="000000" w:themeColor="text1"/>
              </w:rPr>
              <w:t>i</w:t>
            </w:r>
            <w:r w:rsidRPr="009252E4">
              <w:rPr>
                <w:color w:val="000000" w:themeColor="text1"/>
              </w:rPr>
              <w:t>v</w:t>
            </w:r>
            <w:r>
              <w:rPr>
                <w:color w:val="000000" w:themeColor="text1"/>
              </w:rPr>
              <w:t>ě</w:t>
            </w:r>
          </w:p>
          <w:p w14:paraId="4B66BFE5" w14:textId="77777777" w:rsidR="0013195B" w:rsidRDefault="0013195B" w:rsidP="003D6719">
            <w:pPr>
              <w:pStyle w:val="Odstavecseseznamem"/>
              <w:numPr>
                <w:ilvl w:val="0"/>
                <w:numId w:val="31"/>
              </w:numPr>
              <w:jc w:val="both"/>
            </w:pPr>
            <w:r>
              <w:t xml:space="preserve">aplikovat kreslířské dovednosti v oblasti </w:t>
            </w:r>
            <w:r>
              <w:rPr>
                <w:color w:val="000000" w:themeColor="text1"/>
              </w:rPr>
              <w:t>t</w:t>
            </w:r>
            <w:r w:rsidRPr="00572D8A">
              <w:rPr>
                <w:color w:val="000000" w:themeColor="text1"/>
              </w:rPr>
              <w:t>varové</w:t>
            </w:r>
            <w:r>
              <w:rPr>
                <w:color w:val="000000" w:themeColor="text1"/>
              </w:rPr>
              <w:t>ho</w:t>
            </w:r>
            <w:r w:rsidRPr="00572D8A">
              <w:rPr>
                <w:color w:val="000000" w:themeColor="text1"/>
              </w:rPr>
              <w:t xml:space="preserve"> </w:t>
            </w:r>
            <w:r w:rsidRPr="00572D8A">
              <w:t>zobrazov</w:t>
            </w:r>
            <w:r>
              <w:t>ání</w:t>
            </w:r>
          </w:p>
          <w:p w14:paraId="3FDCA0EA" w14:textId="77777777" w:rsidR="0013195B" w:rsidRDefault="0013195B" w:rsidP="003D6719">
            <w:pPr>
              <w:pStyle w:val="Odstavecseseznamem"/>
              <w:numPr>
                <w:ilvl w:val="0"/>
                <w:numId w:val="31"/>
              </w:numPr>
              <w:jc w:val="both"/>
            </w:pPr>
            <w:r>
              <w:rPr>
                <w:rFonts w:ascii="Tahoma" w:hAnsi="Tahoma" w:cs="Tahoma"/>
                <w:color w:val="000000"/>
                <w:sz w:val="17"/>
                <w:szCs w:val="17"/>
                <w:shd w:val="clear" w:color="auto" w:fill="FFFFFF"/>
              </w:rPr>
              <w:t xml:space="preserve">využívat </w:t>
            </w:r>
            <w:r w:rsidRPr="00F24E53">
              <w:rPr>
                <w:color w:val="000000" w:themeColor="text1"/>
              </w:rPr>
              <w:t xml:space="preserve">pravidla </w:t>
            </w:r>
            <w:r w:rsidRPr="009252E4">
              <w:rPr>
                <w:color w:val="000000" w:themeColor="text1"/>
              </w:rPr>
              <w:t>kánon</w:t>
            </w:r>
            <w:r>
              <w:rPr>
                <w:color w:val="000000" w:themeColor="text1"/>
              </w:rPr>
              <w:t>ů</w:t>
            </w:r>
            <w:r w:rsidRPr="009252E4">
              <w:rPr>
                <w:color w:val="000000" w:themeColor="text1"/>
              </w:rPr>
              <w:t>,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0E15F9FE" w14:textId="77777777" w:rsidR="0013195B" w:rsidRPr="00D067B7" w:rsidRDefault="0013195B" w:rsidP="003D6719">
            <w:pPr>
              <w:pStyle w:val="Odstavecseseznamem"/>
              <w:numPr>
                <w:ilvl w:val="0"/>
                <w:numId w:val="31"/>
              </w:numPr>
              <w:jc w:val="both"/>
            </w:pPr>
            <w:r>
              <w:rPr>
                <w:color w:val="000000" w:themeColor="text1"/>
              </w:rPr>
              <w:t>n</w:t>
            </w:r>
            <w:r w:rsidRPr="009252E4">
              <w:rPr>
                <w:color w:val="000000" w:themeColor="text1"/>
              </w:rPr>
              <w:t>avrhov</w:t>
            </w:r>
            <w:r>
              <w:rPr>
                <w:color w:val="000000" w:themeColor="text1"/>
              </w:rPr>
              <w:t>at</w:t>
            </w:r>
            <w:r w:rsidRPr="009252E4">
              <w:rPr>
                <w:color w:val="000000" w:themeColor="text1"/>
              </w:rPr>
              <w:t xml:space="preserve"> v 2D d</w:t>
            </w:r>
            <w:r>
              <w:rPr>
                <w:color w:val="000000" w:themeColor="text1"/>
              </w:rPr>
              <w:t>esignu</w:t>
            </w:r>
          </w:p>
          <w:p w14:paraId="7C243599" w14:textId="77777777" w:rsidR="0013195B" w:rsidRDefault="0013195B" w:rsidP="003D6719">
            <w:pPr>
              <w:pStyle w:val="Odstavecseseznamem"/>
              <w:numPr>
                <w:ilvl w:val="0"/>
                <w:numId w:val="31"/>
              </w:numPr>
              <w:jc w:val="both"/>
            </w:pPr>
            <w:r>
              <w:t>kresebně popsat objekt a figuru</w:t>
            </w:r>
          </w:p>
          <w:p w14:paraId="142934DB" w14:textId="77777777" w:rsidR="0013195B" w:rsidRPr="005A0406" w:rsidRDefault="0013195B" w:rsidP="003D6719">
            <w:pPr>
              <w:pStyle w:val="Odstavecseseznamem"/>
              <w:numPr>
                <w:ilvl w:val="0"/>
                <w:numId w:val="31"/>
              </w:numPr>
              <w:jc w:val="both"/>
            </w:pPr>
            <w:r w:rsidRPr="009A6A7C">
              <w:rPr>
                <w:color w:val="000000" w:themeColor="text1"/>
              </w:rPr>
              <w:t>aplikovat principy objektového zobrazení</w:t>
            </w:r>
          </w:p>
        </w:tc>
      </w:tr>
      <w:tr w:rsidR="0013195B" w14:paraId="564A84AF" w14:textId="77777777" w:rsidTr="003D6719">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AF32ED5" w14:textId="77777777" w:rsidR="0013195B" w:rsidRPr="001452AD" w:rsidRDefault="0013195B" w:rsidP="003D6719">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6E588DF3" w14:textId="77777777" w:rsidR="0013195B" w:rsidRPr="001452AD" w:rsidRDefault="0013195B" w:rsidP="003D6719">
            <w:pPr>
              <w:jc w:val="both"/>
              <w:rPr>
                <w:highlight w:val="yellow"/>
              </w:rPr>
            </w:pPr>
          </w:p>
        </w:tc>
      </w:tr>
      <w:tr w:rsidR="0013195B" w14:paraId="2CF03754" w14:textId="77777777" w:rsidTr="003D6719">
        <w:trPr>
          <w:trHeight w:val="70"/>
        </w:trPr>
        <w:tc>
          <w:tcPr>
            <w:tcW w:w="9855" w:type="dxa"/>
            <w:gridSpan w:val="9"/>
            <w:tcBorders>
              <w:top w:val="nil"/>
              <w:bottom w:val="single" w:sz="4" w:space="0" w:color="auto"/>
            </w:tcBorders>
          </w:tcPr>
          <w:p w14:paraId="03D10C83" w14:textId="77777777" w:rsidR="0013195B" w:rsidRDefault="0013195B" w:rsidP="003D6719">
            <w:pPr>
              <w:pStyle w:val="Odstavecseseznamem"/>
              <w:numPr>
                <w:ilvl w:val="0"/>
                <w:numId w:val="33"/>
              </w:numPr>
              <w:jc w:val="both"/>
            </w:pPr>
            <w:r>
              <w:t>výklad</w:t>
            </w:r>
          </w:p>
          <w:p w14:paraId="05D9B664" w14:textId="77777777" w:rsidR="0013195B" w:rsidRDefault="0013195B" w:rsidP="003D6719">
            <w:pPr>
              <w:pStyle w:val="Odstavecseseznamem"/>
              <w:numPr>
                <w:ilvl w:val="0"/>
                <w:numId w:val="33"/>
              </w:numPr>
              <w:jc w:val="both"/>
            </w:pPr>
            <w:r>
              <w:t xml:space="preserve">praktická demonstrace </w:t>
            </w:r>
          </w:p>
          <w:p w14:paraId="0C36C1AB" w14:textId="77777777" w:rsidR="0013195B" w:rsidRDefault="0013195B" w:rsidP="003D6719">
            <w:pPr>
              <w:pStyle w:val="Odstavecseseznamem"/>
              <w:numPr>
                <w:ilvl w:val="0"/>
                <w:numId w:val="33"/>
              </w:numPr>
              <w:jc w:val="both"/>
            </w:pPr>
            <w:r>
              <w:t xml:space="preserve">grafické a výtvarné činnosti </w:t>
            </w:r>
          </w:p>
          <w:p w14:paraId="2BB07E76" w14:textId="77777777" w:rsidR="0013195B" w:rsidRDefault="0013195B" w:rsidP="003D6719">
            <w:pPr>
              <w:pStyle w:val="Odstavecseseznamem"/>
              <w:numPr>
                <w:ilvl w:val="0"/>
                <w:numId w:val="33"/>
              </w:numPr>
              <w:jc w:val="both"/>
            </w:pPr>
            <w:r>
              <w:t>analýza uměleckého díla</w:t>
            </w:r>
          </w:p>
        </w:tc>
      </w:tr>
      <w:tr w:rsidR="0013195B" w14:paraId="4A896DDF" w14:textId="77777777" w:rsidTr="003D6719">
        <w:trPr>
          <w:trHeight w:val="265"/>
        </w:trPr>
        <w:tc>
          <w:tcPr>
            <w:tcW w:w="3653" w:type="dxa"/>
            <w:gridSpan w:val="3"/>
            <w:tcBorders>
              <w:top w:val="single" w:sz="4" w:space="0" w:color="auto"/>
            </w:tcBorders>
            <w:shd w:val="clear" w:color="auto" w:fill="F7CAAC"/>
          </w:tcPr>
          <w:p w14:paraId="16876FC7" w14:textId="77777777" w:rsidR="0013195B" w:rsidRDefault="0013195B" w:rsidP="003D6719">
            <w:pPr>
              <w:jc w:val="both"/>
            </w:pPr>
            <w:r>
              <w:rPr>
                <w:b/>
              </w:rPr>
              <w:lastRenderedPageBreak/>
              <w:t>Studijní literatura a studijní pomůcky</w:t>
            </w:r>
          </w:p>
        </w:tc>
        <w:tc>
          <w:tcPr>
            <w:tcW w:w="6202" w:type="dxa"/>
            <w:gridSpan w:val="6"/>
            <w:tcBorders>
              <w:top w:val="single" w:sz="4" w:space="0" w:color="auto"/>
              <w:bottom w:val="nil"/>
            </w:tcBorders>
          </w:tcPr>
          <w:p w14:paraId="64D7EC19" w14:textId="77777777" w:rsidR="0013195B" w:rsidRDefault="0013195B" w:rsidP="003D6719">
            <w:pPr>
              <w:jc w:val="both"/>
            </w:pPr>
          </w:p>
        </w:tc>
      </w:tr>
      <w:tr w:rsidR="0013195B" w14:paraId="15B12259" w14:textId="77777777" w:rsidTr="003D6719">
        <w:trPr>
          <w:trHeight w:val="1497"/>
        </w:trPr>
        <w:tc>
          <w:tcPr>
            <w:tcW w:w="9855" w:type="dxa"/>
            <w:gridSpan w:val="9"/>
            <w:tcBorders>
              <w:top w:val="nil"/>
            </w:tcBorders>
          </w:tcPr>
          <w:p w14:paraId="1548E858" w14:textId="77777777" w:rsidR="0013195B" w:rsidRPr="00572D8A" w:rsidRDefault="0013195B" w:rsidP="003D6719">
            <w:pPr>
              <w:pStyle w:val="Bezmezer"/>
              <w:rPr>
                <w:b/>
                <w:shd w:val="clear" w:color="auto" w:fill="FFFFFF"/>
              </w:rPr>
            </w:pPr>
            <w:r w:rsidRPr="00572D8A">
              <w:rPr>
                <w:b/>
                <w:shd w:val="clear" w:color="auto" w:fill="FFFFFF"/>
              </w:rPr>
              <w:t xml:space="preserve">Povinná: </w:t>
            </w:r>
          </w:p>
          <w:p w14:paraId="290633C3" w14:textId="77777777" w:rsidR="0013195B" w:rsidRPr="000B0797" w:rsidRDefault="0013195B" w:rsidP="003D6719">
            <w:pPr>
              <w:pStyle w:val="Bezmezer"/>
              <w:rPr>
                <w:b/>
                <w:shd w:val="clear" w:color="auto" w:fill="FFFFFF"/>
              </w:rPr>
            </w:pPr>
            <w:r w:rsidRPr="000B0797">
              <w:rPr>
                <w:color w:val="000000"/>
              </w:rPr>
              <w:t>BAXANDALL, M</w:t>
            </w:r>
            <w:r>
              <w:rPr>
                <w:color w:val="000000"/>
              </w:rPr>
              <w:t>ichael</w:t>
            </w:r>
            <w:r w:rsidRPr="000B0797">
              <w:rPr>
                <w:color w:val="000000"/>
              </w:rPr>
              <w:t xml:space="preserve">. </w:t>
            </w:r>
            <w:r w:rsidRPr="000B0797">
              <w:rPr>
                <w:i/>
                <w:iCs/>
                <w:color w:val="000000"/>
              </w:rPr>
              <w:t xml:space="preserve">Stíny a světlo. Umění a vizuální zkušenost. </w:t>
            </w:r>
            <w:proofErr w:type="spellStart"/>
            <w:r w:rsidRPr="000B0797">
              <w:rPr>
                <w:color w:val="000000"/>
              </w:rPr>
              <w:t>Barrister</w:t>
            </w:r>
            <w:proofErr w:type="spellEnd"/>
            <w:r w:rsidRPr="000B0797">
              <w:rPr>
                <w:color w:val="000000"/>
              </w:rPr>
              <w:t xml:space="preserve"> &amp; </w:t>
            </w:r>
            <w:proofErr w:type="spellStart"/>
            <w:r w:rsidRPr="000B0797">
              <w:rPr>
                <w:color w:val="000000"/>
              </w:rPr>
              <w:t>Principal</w:t>
            </w:r>
            <w:proofErr w:type="spellEnd"/>
            <w:r w:rsidRPr="000B0797">
              <w:rPr>
                <w:color w:val="000000"/>
              </w:rPr>
              <w:t>, 2003. ISBN-10 8086598586.</w:t>
            </w:r>
          </w:p>
          <w:p w14:paraId="6DFC97BA" w14:textId="77777777" w:rsidR="0013195B" w:rsidRPr="000B0797" w:rsidRDefault="0013195B" w:rsidP="003D6719">
            <w:pPr>
              <w:pStyle w:val="Bezmezer"/>
              <w:rPr>
                <w:b/>
                <w:shd w:val="clear" w:color="auto" w:fill="FFFFFF"/>
              </w:rPr>
            </w:pPr>
            <w:r w:rsidRPr="000B0797">
              <w:rPr>
                <w:color w:val="000000"/>
              </w:rPr>
              <w:t>CONSTAANCEOVÁ, Diana. </w:t>
            </w:r>
            <w:r w:rsidRPr="000B0797">
              <w:rPr>
                <w:i/>
                <w:iCs/>
                <w:color w:val="000000"/>
              </w:rPr>
              <w:t>Jak kreslit lidské tělo</w:t>
            </w:r>
            <w:r w:rsidRPr="000B0797">
              <w:rPr>
                <w:color w:val="000000"/>
              </w:rPr>
              <w:t>. Praha: Svojtka a Co, 2002. ISBN 80-7237-565-2.</w:t>
            </w:r>
          </w:p>
          <w:p w14:paraId="0E55BD40" w14:textId="77777777" w:rsidR="0013195B" w:rsidRPr="000B0797" w:rsidRDefault="0013195B" w:rsidP="003D6719">
            <w:pPr>
              <w:pStyle w:val="Bezmezer"/>
              <w:rPr>
                <w:b/>
                <w:shd w:val="clear" w:color="auto" w:fill="FFFFFF"/>
              </w:rPr>
            </w:pPr>
            <w:r w:rsidRPr="000B0797">
              <w:rPr>
                <w:color w:val="000000"/>
              </w:rPr>
              <w:t>HAMPTON, M</w:t>
            </w:r>
            <w:r>
              <w:rPr>
                <w:color w:val="000000"/>
              </w:rPr>
              <w:t>ichael</w:t>
            </w:r>
            <w:r w:rsidRPr="000B0797">
              <w:rPr>
                <w:color w:val="000000"/>
              </w:rPr>
              <w:t xml:space="preserve">. </w:t>
            </w:r>
            <w:proofErr w:type="spellStart"/>
            <w:r w:rsidRPr="000B0797">
              <w:rPr>
                <w:i/>
                <w:iCs/>
                <w:color w:val="000000"/>
              </w:rPr>
              <w:t>Figure</w:t>
            </w:r>
            <w:proofErr w:type="spellEnd"/>
            <w:r w:rsidRPr="000B0797">
              <w:rPr>
                <w:i/>
                <w:iCs/>
                <w:color w:val="000000"/>
              </w:rPr>
              <w:t xml:space="preserve"> </w:t>
            </w:r>
            <w:proofErr w:type="spellStart"/>
            <w:r w:rsidRPr="000B0797">
              <w:rPr>
                <w:i/>
                <w:iCs/>
                <w:color w:val="000000"/>
              </w:rPr>
              <w:t>Drawing</w:t>
            </w:r>
            <w:proofErr w:type="spellEnd"/>
            <w:r w:rsidRPr="000B0797">
              <w:rPr>
                <w:i/>
                <w:iCs/>
                <w:color w:val="000000"/>
              </w:rPr>
              <w:t xml:space="preserve">. Design and </w:t>
            </w:r>
            <w:proofErr w:type="spellStart"/>
            <w:r w:rsidRPr="000B0797">
              <w:rPr>
                <w:i/>
                <w:iCs/>
                <w:color w:val="000000"/>
              </w:rPr>
              <w:t>Invetion</w:t>
            </w:r>
            <w:proofErr w:type="spellEnd"/>
            <w:r w:rsidRPr="000B0797">
              <w:rPr>
                <w:i/>
                <w:iCs/>
                <w:color w:val="000000"/>
              </w:rPr>
              <w:t xml:space="preserve">. </w:t>
            </w:r>
            <w:proofErr w:type="spellStart"/>
            <w:r w:rsidRPr="000B0797">
              <w:rPr>
                <w:color w:val="000000"/>
              </w:rPr>
              <w:t>Published</w:t>
            </w:r>
            <w:proofErr w:type="spellEnd"/>
            <w:r w:rsidRPr="000B0797">
              <w:rPr>
                <w:color w:val="000000"/>
              </w:rPr>
              <w:t xml:space="preserve"> by M. Hampton, 2009. ISBN-10 0-615-27281-8.</w:t>
            </w:r>
          </w:p>
          <w:p w14:paraId="0A49EB56" w14:textId="77777777" w:rsidR="0013195B" w:rsidRPr="000B0797" w:rsidRDefault="0013195B" w:rsidP="003D6719">
            <w:r w:rsidRPr="000B0797">
              <w:rPr>
                <w:color w:val="000000"/>
                <w:shd w:val="clear" w:color="auto" w:fill="FFFFFF"/>
              </w:rPr>
              <w:t>HELLER, Steven. </w:t>
            </w:r>
            <w:r w:rsidRPr="000B0797">
              <w:rPr>
                <w:i/>
                <w:iCs/>
                <w:color w:val="000000"/>
                <w:shd w:val="clear" w:color="auto" w:fill="FFFFFF"/>
              </w:rPr>
              <w:t xml:space="preserve">100 </w:t>
            </w:r>
            <w:proofErr w:type="spellStart"/>
            <w:r w:rsidRPr="000B0797">
              <w:rPr>
                <w:i/>
                <w:iCs/>
                <w:color w:val="000000"/>
                <w:shd w:val="clear" w:color="auto" w:fill="FFFFFF"/>
              </w:rPr>
              <w:t>Illustrators</w:t>
            </w:r>
            <w:proofErr w:type="spellEnd"/>
            <w:r w:rsidRPr="000B0797">
              <w:rPr>
                <w:color w:val="000000"/>
                <w:shd w:val="clear" w:color="auto" w:fill="FFFFFF"/>
              </w:rPr>
              <w:t xml:space="preserve">. </w:t>
            </w:r>
            <w:proofErr w:type="spellStart"/>
            <w:r w:rsidRPr="000B0797">
              <w:rPr>
                <w:color w:val="000000"/>
                <w:shd w:val="clear" w:color="auto" w:fill="FFFFFF"/>
              </w:rPr>
              <w:t>Cologne</w:t>
            </w:r>
            <w:proofErr w:type="spellEnd"/>
            <w:r w:rsidRPr="000B0797">
              <w:rPr>
                <w:color w:val="000000"/>
                <w:shd w:val="clear" w:color="auto" w:fill="FFFFFF"/>
              </w:rPr>
              <w:t>, 2019. ISBN 9783836522229.</w:t>
            </w:r>
          </w:p>
          <w:p w14:paraId="50D606BA" w14:textId="77777777" w:rsidR="0013195B" w:rsidRPr="000B0797" w:rsidRDefault="0013195B" w:rsidP="003D6719">
            <w:pPr>
              <w:pStyle w:val="Bezmezer"/>
              <w:rPr>
                <w:b/>
                <w:shd w:val="clear" w:color="auto" w:fill="FFFFFF"/>
              </w:rPr>
            </w:pPr>
            <w:r w:rsidRPr="000B0797">
              <w:rPr>
                <w:color w:val="000000"/>
              </w:rPr>
              <w:t>HENRY, K</w:t>
            </w:r>
            <w:r>
              <w:rPr>
                <w:color w:val="000000"/>
              </w:rPr>
              <w:t>evin</w:t>
            </w:r>
            <w:r w:rsidRPr="000B0797">
              <w:rPr>
                <w:color w:val="000000"/>
              </w:rPr>
              <w:t xml:space="preserve">. </w:t>
            </w:r>
            <w:proofErr w:type="spellStart"/>
            <w:r w:rsidRPr="000B0797">
              <w:rPr>
                <w:i/>
                <w:iCs/>
                <w:color w:val="000000"/>
              </w:rPr>
              <w:t>Drawing</w:t>
            </w:r>
            <w:proofErr w:type="spellEnd"/>
            <w:r w:rsidRPr="000B0797">
              <w:rPr>
                <w:i/>
                <w:iCs/>
                <w:color w:val="000000"/>
              </w:rPr>
              <w:t xml:space="preserve"> </w:t>
            </w:r>
            <w:proofErr w:type="spellStart"/>
            <w:r w:rsidRPr="000B0797">
              <w:rPr>
                <w:i/>
                <w:iCs/>
                <w:color w:val="000000"/>
              </w:rPr>
              <w:t>for</w:t>
            </w:r>
            <w:proofErr w:type="spellEnd"/>
            <w:r w:rsidRPr="000B0797">
              <w:rPr>
                <w:i/>
                <w:iCs/>
                <w:color w:val="000000"/>
              </w:rPr>
              <w:t xml:space="preserve"> </w:t>
            </w:r>
            <w:proofErr w:type="spellStart"/>
            <w:r w:rsidRPr="000B0797">
              <w:rPr>
                <w:i/>
                <w:iCs/>
                <w:color w:val="000000"/>
              </w:rPr>
              <w:t>Product</w:t>
            </w:r>
            <w:proofErr w:type="spellEnd"/>
            <w:r w:rsidRPr="000B0797">
              <w:rPr>
                <w:i/>
                <w:iCs/>
                <w:color w:val="000000"/>
              </w:rPr>
              <w:t xml:space="preserve"> </w:t>
            </w:r>
            <w:proofErr w:type="spellStart"/>
            <w:r w:rsidRPr="000B0797">
              <w:rPr>
                <w:i/>
                <w:iCs/>
                <w:color w:val="000000"/>
              </w:rPr>
              <w:t>Designers</w:t>
            </w:r>
            <w:proofErr w:type="spellEnd"/>
            <w:r w:rsidRPr="000B0797">
              <w:rPr>
                <w:i/>
                <w:iCs/>
                <w:color w:val="000000"/>
              </w:rPr>
              <w:t xml:space="preserve">. </w:t>
            </w:r>
            <w:r w:rsidRPr="000B0797">
              <w:rPr>
                <w:color w:val="000000"/>
              </w:rPr>
              <w:t xml:space="preserve">Laurence King </w:t>
            </w:r>
            <w:proofErr w:type="spellStart"/>
            <w:r w:rsidRPr="000B0797">
              <w:rPr>
                <w:color w:val="000000"/>
              </w:rPr>
              <w:t>Publishing</w:t>
            </w:r>
            <w:proofErr w:type="spellEnd"/>
            <w:r w:rsidRPr="000B0797">
              <w:rPr>
                <w:color w:val="000000"/>
              </w:rPr>
              <w:t>, 2012. ISBN 1856697436.</w:t>
            </w:r>
          </w:p>
          <w:p w14:paraId="3DCCE829" w14:textId="77777777" w:rsidR="0013195B" w:rsidRPr="000B0797" w:rsidRDefault="0013195B" w:rsidP="003D6719">
            <w:pPr>
              <w:pStyle w:val="Bezmezer"/>
              <w:rPr>
                <w:bCs/>
                <w:shd w:val="clear" w:color="auto" w:fill="FFFFFF"/>
              </w:rPr>
            </w:pPr>
            <w:r w:rsidRPr="000B0797">
              <w:rPr>
                <w:bCs/>
                <w:shd w:val="clear" w:color="auto" w:fill="FFFFFF"/>
              </w:rPr>
              <w:t xml:space="preserve">KUBÍČEK, </w:t>
            </w:r>
            <w:proofErr w:type="spellStart"/>
            <w:r w:rsidRPr="000B0797">
              <w:rPr>
                <w:bCs/>
                <w:shd w:val="clear" w:color="auto" w:fill="FFFFFF"/>
              </w:rPr>
              <w:t>J</w:t>
            </w:r>
            <w:r>
              <w:rPr>
                <w:bCs/>
                <w:shd w:val="clear" w:color="auto" w:fill="FFFFFF"/>
              </w:rPr>
              <w:t>ánuš</w:t>
            </w:r>
            <w:proofErr w:type="spellEnd"/>
            <w:r w:rsidRPr="000B0797">
              <w:rPr>
                <w:bCs/>
                <w:shd w:val="clear" w:color="auto" w:fill="FFFFFF"/>
              </w:rPr>
              <w:t xml:space="preserve">. </w:t>
            </w:r>
            <w:r w:rsidRPr="000B0797">
              <w:rPr>
                <w:bCs/>
                <w:i/>
                <w:iCs/>
                <w:shd w:val="clear" w:color="auto" w:fill="FFFFFF"/>
              </w:rPr>
              <w:t xml:space="preserve">Kresba a grafika / </w:t>
            </w:r>
            <w:proofErr w:type="spellStart"/>
            <w:r w:rsidRPr="000B0797">
              <w:rPr>
                <w:bCs/>
                <w:i/>
                <w:iCs/>
                <w:shd w:val="clear" w:color="auto" w:fill="FFFFFF"/>
              </w:rPr>
              <w:t>Drawings</w:t>
            </w:r>
            <w:proofErr w:type="spellEnd"/>
            <w:r w:rsidRPr="000B0797">
              <w:rPr>
                <w:bCs/>
                <w:i/>
                <w:iCs/>
                <w:shd w:val="clear" w:color="auto" w:fill="FFFFFF"/>
              </w:rPr>
              <w:t xml:space="preserve"> and </w:t>
            </w:r>
            <w:proofErr w:type="spellStart"/>
            <w:r w:rsidRPr="000B0797">
              <w:rPr>
                <w:bCs/>
                <w:i/>
                <w:iCs/>
                <w:shd w:val="clear" w:color="auto" w:fill="FFFFFF"/>
              </w:rPr>
              <w:t>Graphics</w:t>
            </w:r>
            <w:proofErr w:type="spellEnd"/>
            <w:r w:rsidRPr="000B0797">
              <w:rPr>
                <w:bCs/>
                <w:i/>
                <w:iCs/>
                <w:shd w:val="clear" w:color="auto" w:fill="FFFFFF"/>
              </w:rPr>
              <w:t xml:space="preserve">. </w:t>
            </w:r>
            <w:r w:rsidRPr="000B0797">
              <w:rPr>
                <w:bCs/>
                <w:shd w:val="clear" w:color="auto" w:fill="FFFFFF"/>
              </w:rPr>
              <w:t xml:space="preserve">Praha: vyd. </w:t>
            </w:r>
            <w:proofErr w:type="spellStart"/>
            <w:r w:rsidRPr="000B0797">
              <w:rPr>
                <w:bCs/>
                <w:shd w:val="clear" w:color="auto" w:fill="FFFFFF"/>
              </w:rPr>
              <w:t>Fotep</w:t>
            </w:r>
            <w:proofErr w:type="spellEnd"/>
            <w:r w:rsidRPr="000B0797">
              <w:rPr>
                <w:bCs/>
                <w:shd w:val="clear" w:color="auto" w:fill="FFFFFF"/>
              </w:rPr>
              <w:t>, 2004. ISBN 8086871002.</w:t>
            </w:r>
          </w:p>
          <w:p w14:paraId="78F33785" w14:textId="77777777" w:rsidR="0013195B" w:rsidRPr="000B0797" w:rsidRDefault="0013195B" w:rsidP="003D6719">
            <w:pPr>
              <w:pStyle w:val="Bezmezer"/>
              <w:rPr>
                <w:b/>
                <w:shd w:val="clear" w:color="auto" w:fill="FFFFFF"/>
              </w:rPr>
            </w:pPr>
            <w:r w:rsidRPr="000B0797">
              <w:rPr>
                <w:color w:val="000000"/>
              </w:rPr>
              <w:t>PETŘÍČEK, R</w:t>
            </w:r>
            <w:r>
              <w:rPr>
                <w:color w:val="000000"/>
              </w:rPr>
              <w:t>adek</w:t>
            </w:r>
            <w:r w:rsidRPr="000B0797">
              <w:rPr>
                <w:color w:val="000000"/>
              </w:rPr>
              <w:t xml:space="preserve">. </w:t>
            </w:r>
            <w:r w:rsidRPr="000B0797">
              <w:rPr>
                <w:i/>
                <w:iCs/>
                <w:color w:val="000000"/>
              </w:rPr>
              <w:t xml:space="preserve">Výtvarná anatomie. </w:t>
            </w:r>
            <w:r w:rsidRPr="000B0797">
              <w:rPr>
                <w:color w:val="000000"/>
              </w:rPr>
              <w:t>Pardubice: Vydala Univerzita Pardubice, 2000. ISBN 978-80-7560-282-4.</w:t>
            </w:r>
          </w:p>
          <w:p w14:paraId="25A5E639" w14:textId="77777777" w:rsidR="0013195B" w:rsidRPr="00A25303" w:rsidRDefault="0013195B" w:rsidP="003D6719">
            <w:pPr>
              <w:pStyle w:val="Bezmezer"/>
            </w:pPr>
            <w:r w:rsidRPr="000B0797">
              <w:rPr>
                <w:b/>
                <w:shd w:val="clear" w:color="auto" w:fill="FFFFFF"/>
              </w:rPr>
              <w:t xml:space="preserve">Doporučená: </w:t>
            </w:r>
            <w:r w:rsidRPr="000B0797">
              <w:rPr>
                <w:color w:val="000000"/>
              </w:rPr>
              <w:br/>
            </w:r>
            <w:r w:rsidRPr="00081A51">
              <w:t>BALLEST</w:t>
            </w:r>
            <w:r>
              <w:t>A</w:t>
            </w:r>
            <w:r w:rsidRPr="00081A51">
              <w:t xml:space="preserve">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3B0294">
              <w:rPr>
                <w:i/>
                <w:iCs/>
              </w:rPr>
              <w:t>Kresba</w:t>
            </w:r>
            <w:r w:rsidRPr="00BD4B86">
              <w:rPr>
                <w:i/>
                <w:iCs/>
              </w:rPr>
              <w:t>: kompletní průvodce technikami kresby</w:t>
            </w:r>
            <w:r>
              <w:t>.</w:t>
            </w:r>
            <w:r w:rsidRPr="00081A51">
              <w:t xml:space="preserve"> </w:t>
            </w:r>
            <w:r>
              <w:t>Čestlice</w:t>
            </w:r>
            <w:r w:rsidRPr="00081A51">
              <w:t xml:space="preserve">: </w:t>
            </w:r>
            <w:proofErr w:type="spellStart"/>
            <w:r w:rsidRPr="00081A51">
              <w:t>Reb</w:t>
            </w:r>
            <w:r>
              <w:t>o</w:t>
            </w:r>
            <w:proofErr w:type="spellEnd"/>
            <w:r w:rsidRPr="00081A51">
              <w:t xml:space="preserve"> </w:t>
            </w:r>
            <w:proofErr w:type="spellStart"/>
            <w:r w:rsidRPr="00081A51">
              <w:t>Production</w:t>
            </w:r>
            <w:proofErr w:type="spellEnd"/>
            <w:r w:rsidRPr="00081A51">
              <w:t>, 2005. ISBN 80-7234-411-0.</w:t>
            </w:r>
            <w:r w:rsidRPr="00081A51">
              <w:br/>
              <w:t xml:space="preserve">BALLESTAR,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081A51">
              <w:rPr>
                <w:i/>
                <w:iCs/>
              </w:rPr>
              <w:t>Skici</w:t>
            </w:r>
            <w:r>
              <w:rPr>
                <w:i/>
                <w:iCs/>
              </w:rPr>
              <w:t>: kompletní průvodce skicováním</w:t>
            </w:r>
            <w:r w:rsidRPr="00081A51">
              <w:t>. Čest</w:t>
            </w:r>
            <w:r>
              <w:t>l</w:t>
            </w:r>
            <w:r w:rsidRPr="00081A51">
              <w:t xml:space="preserve">ice: </w:t>
            </w:r>
            <w:proofErr w:type="spellStart"/>
            <w:r w:rsidRPr="00081A51">
              <w:t>Rebo</w:t>
            </w:r>
            <w:proofErr w:type="spellEnd"/>
            <w:r>
              <w:t xml:space="preserve"> </w:t>
            </w:r>
            <w:proofErr w:type="spellStart"/>
            <w:r>
              <w:t>Production</w:t>
            </w:r>
            <w:proofErr w:type="spellEnd"/>
            <w:r w:rsidRPr="00081A51">
              <w:t xml:space="preserve">, 2005. </w:t>
            </w:r>
            <w:r>
              <w:br/>
            </w:r>
            <w:r w:rsidRPr="00081A51">
              <w:t>ISBN 80-7234-431-5.</w:t>
            </w:r>
            <w:r w:rsidRPr="00081A51">
              <w:br/>
            </w:r>
            <w:hyperlink r:id="rId31" w:tgtFrame="_blank" w:history="1">
              <w:r w:rsidRPr="00A25303">
                <w:t xml:space="preserve">BARBER, </w:t>
              </w:r>
              <w:proofErr w:type="spellStart"/>
              <w:r w:rsidRPr="00A25303">
                <w:t>Barrington</w:t>
              </w:r>
              <w:proofErr w:type="spellEnd"/>
              <w:r w:rsidRPr="00A25303">
                <w:t>. </w:t>
              </w:r>
              <w:r w:rsidRPr="005161D2">
                <w:rPr>
                  <w:i/>
                  <w:iCs/>
                </w:rPr>
                <w:t>Základy portrétování: praktický a inspirativní kurz</w:t>
              </w:r>
              <w:r w:rsidRPr="00A25303">
                <w:t xml:space="preserve">. 1. české vyd. Praha: Svojtka &amp; Co, 2005. </w:t>
              </w:r>
              <w:r>
                <w:br/>
              </w:r>
              <w:r w:rsidRPr="00A25303">
                <w:t>ISBN 80-7352-247-0.</w:t>
              </w:r>
            </w:hyperlink>
            <w:r w:rsidRPr="00A25303">
              <w:t xml:space="preserve"> </w:t>
            </w:r>
          </w:p>
          <w:p w14:paraId="687DEAC0" w14:textId="77777777" w:rsidR="0013195B" w:rsidRPr="00A25303" w:rsidRDefault="0013195B" w:rsidP="003D6719">
            <w:pPr>
              <w:pStyle w:val="Bezmezer"/>
              <w:rPr>
                <w:color w:val="000000"/>
              </w:rPr>
            </w:pPr>
            <w:r w:rsidRPr="00A25303">
              <w:t>BARBER</w:t>
            </w:r>
            <w:r w:rsidRPr="00A25303">
              <w:rPr>
                <w:color w:val="000000"/>
              </w:rPr>
              <w:t xml:space="preserve">, </w:t>
            </w:r>
            <w:proofErr w:type="spellStart"/>
            <w:r w:rsidRPr="00A25303">
              <w:rPr>
                <w:color w:val="000000"/>
              </w:rPr>
              <w:t>Barrington</w:t>
            </w:r>
            <w:proofErr w:type="spellEnd"/>
            <w:r w:rsidRPr="00A25303">
              <w:rPr>
                <w:color w:val="000000"/>
              </w:rPr>
              <w:t>. </w:t>
            </w:r>
            <w:r w:rsidRPr="00A25303">
              <w:rPr>
                <w:i/>
                <w:iCs/>
                <w:color w:val="000000"/>
              </w:rPr>
              <w:t>Zátiší a objekty: základy kresby</w:t>
            </w:r>
            <w:r w:rsidRPr="00A25303">
              <w:rPr>
                <w:color w:val="000000"/>
              </w:rPr>
              <w:t>. Praha: Svojtka a Co, 2005. ISBN 80-7352-246-2.</w:t>
            </w:r>
          </w:p>
          <w:p w14:paraId="41A3C3FB" w14:textId="77777777" w:rsidR="0013195B" w:rsidRPr="00A25303" w:rsidRDefault="006D3F8D" w:rsidP="003D6719">
            <w:pPr>
              <w:pStyle w:val="Bezmezer"/>
              <w:rPr>
                <w:color w:val="000000"/>
              </w:rPr>
            </w:pPr>
            <w:hyperlink r:id="rId32" w:tgtFrame="_blank" w:history="1">
              <w:r w:rsidR="0013195B" w:rsidRPr="00A25303">
                <w:rPr>
                  <w:rStyle w:val="Hypertextovodkaz"/>
                  <w:color w:val="000000" w:themeColor="text1"/>
                  <w:u w:val="none"/>
                </w:rPr>
                <w:t>DE REYNA, Rudy. </w:t>
              </w:r>
              <w:r w:rsidR="0013195B" w:rsidRPr="00A25303">
                <w:rPr>
                  <w:rStyle w:val="Hypertextovodkaz"/>
                  <w:i/>
                  <w:iCs/>
                  <w:color w:val="000000" w:themeColor="text1"/>
                  <w:u w:val="none"/>
                </w:rPr>
                <w:t>Základy kresby a malby: jak kreslit a malovat co vidím okolo</w:t>
              </w:r>
              <w:r w:rsidR="0013195B" w:rsidRPr="00A25303">
                <w:rPr>
                  <w:rStyle w:val="Hypertextovodkaz"/>
                  <w:color w:val="000000" w:themeColor="text1"/>
                  <w:u w:val="none"/>
                </w:rPr>
                <w:t>. 1. české vyd. Praha: Svojtka &amp; Co, 2004. ISBN 8073520974.</w:t>
              </w:r>
            </w:hyperlink>
          </w:p>
          <w:p w14:paraId="42A2542B" w14:textId="77777777" w:rsidR="0013195B" w:rsidRDefault="0013195B" w:rsidP="003D6719">
            <w:pPr>
              <w:pStyle w:val="Bezmezer"/>
              <w:rPr>
                <w:color w:val="000000"/>
              </w:rPr>
            </w:pPr>
            <w:r w:rsidRPr="001C34C2">
              <w:rPr>
                <w:color w:val="000000"/>
                <w:shd w:val="clear" w:color="auto" w:fill="FFFFFF"/>
              </w:rPr>
              <w:t xml:space="preserve">DRUDI, Elisabetta a PACI, </w:t>
            </w:r>
            <w:proofErr w:type="spellStart"/>
            <w:r w:rsidRPr="001C34C2">
              <w:rPr>
                <w:color w:val="000000"/>
                <w:shd w:val="clear" w:color="auto" w:fill="FFFFFF"/>
              </w:rPr>
              <w:t>Tiziana</w:t>
            </w:r>
            <w:proofErr w:type="spellEnd"/>
            <w:r w:rsidRPr="001C34C2">
              <w:rPr>
                <w:color w:val="000000"/>
                <w:shd w:val="clear" w:color="auto" w:fill="FFFFFF"/>
              </w:rPr>
              <w:t xml:space="preserve">. </w:t>
            </w:r>
            <w:proofErr w:type="spellStart"/>
            <w:r w:rsidRPr="00417360">
              <w:rPr>
                <w:i/>
                <w:iCs/>
                <w:color w:val="000000"/>
                <w:shd w:val="clear" w:color="auto" w:fill="FFFFFF"/>
              </w:rPr>
              <w:t>Figure</w:t>
            </w:r>
            <w:proofErr w:type="spellEnd"/>
            <w:r w:rsidRPr="00417360">
              <w:rPr>
                <w:i/>
                <w:iCs/>
                <w:color w:val="000000"/>
                <w:shd w:val="clear" w:color="auto" w:fill="FFFFFF"/>
              </w:rPr>
              <w:t xml:space="preserve"> </w:t>
            </w:r>
            <w:proofErr w:type="spellStart"/>
            <w:r w:rsidRPr="00417360">
              <w:rPr>
                <w:i/>
                <w:iCs/>
                <w:color w:val="000000"/>
                <w:shd w:val="clear" w:color="auto" w:fill="FFFFFF"/>
              </w:rPr>
              <w:t>drawing</w:t>
            </w:r>
            <w:proofErr w:type="spellEnd"/>
            <w:r w:rsidRPr="00417360">
              <w:rPr>
                <w:i/>
                <w:iCs/>
                <w:color w:val="000000"/>
                <w:shd w:val="clear" w:color="auto" w:fill="FFFFFF"/>
              </w:rPr>
              <w:t xml:space="preserve"> </w:t>
            </w:r>
            <w:proofErr w:type="spellStart"/>
            <w:r w:rsidRPr="00417360">
              <w:rPr>
                <w:i/>
                <w:iCs/>
                <w:color w:val="000000"/>
                <w:shd w:val="clear" w:color="auto" w:fill="FFFFFF"/>
              </w:rPr>
              <w:t>for</w:t>
            </w:r>
            <w:proofErr w:type="spellEnd"/>
            <w:r w:rsidRPr="00417360">
              <w:rPr>
                <w:i/>
                <w:iCs/>
                <w:color w:val="000000"/>
                <w:shd w:val="clear" w:color="auto" w:fill="FFFFFF"/>
              </w:rPr>
              <w:t xml:space="preserve"> </w:t>
            </w:r>
            <w:proofErr w:type="spellStart"/>
            <w:r w:rsidRPr="00417360">
              <w:rPr>
                <w:i/>
                <w:iCs/>
                <w:color w:val="000000"/>
                <w:shd w:val="clear" w:color="auto" w:fill="FFFFFF"/>
              </w:rPr>
              <w:t>fashion</w:t>
            </w:r>
            <w:proofErr w:type="spellEnd"/>
            <w:r w:rsidRPr="00417360">
              <w:rPr>
                <w:i/>
                <w:iCs/>
                <w:color w:val="000000"/>
                <w:shd w:val="clear" w:color="auto" w:fill="FFFFFF"/>
              </w:rPr>
              <w:t xml:space="preserve"> design</w:t>
            </w:r>
            <w:r w:rsidRPr="001C34C2">
              <w:rPr>
                <w:color w:val="000000"/>
                <w:shd w:val="clear" w:color="auto" w:fill="FFFFFF"/>
              </w:rPr>
              <w:t xml:space="preserve">. New </w:t>
            </w:r>
            <w:proofErr w:type="spellStart"/>
            <w:r w:rsidRPr="001C34C2">
              <w:rPr>
                <w:color w:val="000000"/>
                <w:shd w:val="clear" w:color="auto" w:fill="FFFFFF"/>
              </w:rPr>
              <w:t>ed</w:t>
            </w:r>
            <w:proofErr w:type="spellEnd"/>
            <w:r w:rsidRPr="001C34C2">
              <w:rPr>
                <w:color w:val="000000"/>
                <w:shd w:val="clear" w:color="auto" w:fill="FFFFFF"/>
              </w:rPr>
              <w:t xml:space="preserve">. Amsterdam: Pepin, 2010. </w:t>
            </w:r>
            <w:r>
              <w:rPr>
                <w:color w:val="000000"/>
                <w:shd w:val="clear" w:color="auto" w:fill="FFFFFF"/>
              </w:rPr>
              <w:br/>
            </w:r>
            <w:r w:rsidRPr="001C34C2">
              <w:rPr>
                <w:color w:val="000000"/>
                <w:shd w:val="clear" w:color="auto" w:fill="FFFFFF"/>
              </w:rPr>
              <w:t>ISBN 9789054961505.</w:t>
            </w:r>
            <w:r w:rsidRPr="001C34C2" w:rsidDel="001C34C2">
              <w:rPr>
                <w:color w:val="000000"/>
                <w:shd w:val="clear" w:color="auto" w:fill="FFFFFF"/>
              </w:rPr>
              <w:t xml:space="preserve"> </w:t>
            </w:r>
          </w:p>
          <w:p w14:paraId="6883C33F" w14:textId="77777777" w:rsidR="0013195B" w:rsidRPr="000B0797" w:rsidRDefault="0013195B" w:rsidP="003D6719">
            <w:pPr>
              <w:pStyle w:val="Bezmezer"/>
              <w:rPr>
                <w:color w:val="000000"/>
              </w:rPr>
            </w:pPr>
            <w:r w:rsidRPr="00A25303">
              <w:rPr>
                <w:color w:val="000000"/>
              </w:rPr>
              <w:t>GAIR, A</w:t>
            </w:r>
            <w:r>
              <w:rPr>
                <w:color w:val="000000"/>
              </w:rPr>
              <w:t>ngela</w:t>
            </w:r>
            <w:r w:rsidRPr="00A25303">
              <w:rPr>
                <w:color w:val="000000"/>
              </w:rPr>
              <w:t>. </w:t>
            </w:r>
            <w:r w:rsidRPr="000B0797">
              <w:rPr>
                <w:i/>
                <w:iCs/>
                <w:color w:val="000000"/>
              </w:rPr>
              <w:t>Kapesní encyklopedie kreslení a malování</w:t>
            </w:r>
            <w:r w:rsidRPr="000B0797">
              <w:rPr>
                <w:color w:val="000000"/>
              </w:rPr>
              <w:t>. Praha: Svojtka a Co, 2002. ISBN 80-7237-592-X.</w:t>
            </w:r>
          </w:p>
          <w:p w14:paraId="21E6289F" w14:textId="77777777" w:rsidR="0013195B" w:rsidRDefault="0013195B" w:rsidP="003D6719">
            <w:pPr>
              <w:jc w:val="both"/>
            </w:pPr>
            <w:r w:rsidRPr="000B0797">
              <w:rPr>
                <w:color w:val="000000"/>
              </w:rPr>
              <w:t>PARRAMÓN, José M. </w:t>
            </w:r>
            <w:r w:rsidRPr="000B0797">
              <w:rPr>
                <w:i/>
                <w:iCs/>
                <w:color w:val="000000"/>
              </w:rPr>
              <w:t>Jak kreslit uhlem, tužkou a křídou</w:t>
            </w:r>
            <w:r w:rsidRPr="000B0797">
              <w:rPr>
                <w:color w:val="000000"/>
              </w:rPr>
              <w:t>. Praha: Jan Vašut, 2000. ISBN 80-7236-164-3.</w:t>
            </w:r>
          </w:p>
        </w:tc>
      </w:tr>
      <w:tr w:rsidR="0013195B" w14:paraId="7DC006E2" w14:textId="77777777" w:rsidTr="003D6719">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77F67DB" w14:textId="77777777" w:rsidR="0013195B" w:rsidRDefault="0013195B" w:rsidP="003D6719">
            <w:pPr>
              <w:jc w:val="center"/>
              <w:rPr>
                <w:b/>
              </w:rPr>
            </w:pPr>
            <w:r>
              <w:rPr>
                <w:b/>
              </w:rPr>
              <w:t>Informace ke kombinované nebo distanční formě</w:t>
            </w:r>
          </w:p>
        </w:tc>
      </w:tr>
      <w:tr w:rsidR="0013195B" w14:paraId="3521E6A1" w14:textId="77777777" w:rsidTr="003D6719">
        <w:tc>
          <w:tcPr>
            <w:tcW w:w="4787" w:type="dxa"/>
            <w:gridSpan w:val="4"/>
            <w:tcBorders>
              <w:top w:val="single" w:sz="2" w:space="0" w:color="auto"/>
            </w:tcBorders>
            <w:shd w:val="clear" w:color="auto" w:fill="F7CAAC"/>
          </w:tcPr>
          <w:p w14:paraId="4AD5137F" w14:textId="77777777" w:rsidR="0013195B" w:rsidRDefault="0013195B" w:rsidP="003D6719">
            <w:pPr>
              <w:jc w:val="both"/>
            </w:pPr>
            <w:r>
              <w:rPr>
                <w:b/>
              </w:rPr>
              <w:t>Rozsah konzultací (soustředění)</w:t>
            </w:r>
          </w:p>
        </w:tc>
        <w:tc>
          <w:tcPr>
            <w:tcW w:w="889" w:type="dxa"/>
            <w:tcBorders>
              <w:top w:val="single" w:sz="2" w:space="0" w:color="auto"/>
            </w:tcBorders>
          </w:tcPr>
          <w:p w14:paraId="6B59D1AA" w14:textId="77777777" w:rsidR="0013195B" w:rsidRDefault="0013195B" w:rsidP="003D6719">
            <w:pPr>
              <w:jc w:val="both"/>
            </w:pPr>
          </w:p>
        </w:tc>
        <w:tc>
          <w:tcPr>
            <w:tcW w:w="4179" w:type="dxa"/>
            <w:gridSpan w:val="4"/>
            <w:tcBorders>
              <w:top w:val="single" w:sz="2" w:space="0" w:color="auto"/>
            </w:tcBorders>
            <w:shd w:val="clear" w:color="auto" w:fill="F7CAAC"/>
          </w:tcPr>
          <w:p w14:paraId="6FCD617D" w14:textId="77777777" w:rsidR="0013195B" w:rsidRDefault="0013195B" w:rsidP="003D6719">
            <w:pPr>
              <w:jc w:val="both"/>
              <w:rPr>
                <w:b/>
              </w:rPr>
            </w:pPr>
            <w:r>
              <w:rPr>
                <w:b/>
              </w:rPr>
              <w:t xml:space="preserve">hodin </w:t>
            </w:r>
          </w:p>
        </w:tc>
      </w:tr>
      <w:tr w:rsidR="0013195B" w14:paraId="4E2F4341" w14:textId="77777777" w:rsidTr="003D6719">
        <w:tc>
          <w:tcPr>
            <w:tcW w:w="9855" w:type="dxa"/>
            <w:gridSpan w:val="9"/>
            <w:shd w:val="clear" w:color="auto" w:fill="F7CAAC"/>
          </w:tcPr>
          <w:p w14:paraId="70998FD1" w14:textId="77777777" w:rsidR="0013195B" w:rsidRDefault="0013195B" w:rsidP="003D6719">
            <w:pPr>
              <w:jc w:val="both"/>
              <w:rPr>
                <w:b/>
              </w:rPr>
            </w:pPr>
            <w:r>
              <w:rPr>
                <w:b/>
              </w:rPr>
              <w:t>Informace o způsobu kontaktu s vyučujícím</w:t>
            </w:r>
          </w:p>
        </w:tc>
      </w:tr>
      <w:tr w:rsidR="0013195B" w14:paraId="12BF9943" w14:textId="77777777" w:rsidTr="003D6719">
        <w:trPr>
          <w:trHeight w:val="1373"/>
        </w:trPr>
        <w:tc>
          <w:tcPr>
            <w:tcW w:w="9855" w:type="dxa"/>
            <w:gridSpan w:val="9"/>
          </w:tcPr>
          <w:p w14:paraId="0633F80C" w14:textId="77777777" w:rsidR="0013195B" w:rsidRDefault="0013195B" w:rsidP="003D6719">
            <w:pPr>
              <w:jc w:val="both"/>
            </w:pPr>
          </w:p>
        </w:tc>
      </w:tr>
    </w:tbl>
    <w:p w14:paraId="5B675BF5" w14:textId="77777777" w:rsidR="0013195B" w:rsidRDefault="0013195B" w:rsidP="0013195B"/>
    <w:p w14:paraId="273F9DD2" w14:textId="77777777" w:rsidR="0013195B" w:rsidRDefault="0013195B" w:rsidP="0013195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13195B" w14:paraId="78865A6B" w14:textId="77777777" w:rsidTr="003D6719">
        <w:tc>
          <w:tcPr>
            <w:tcW w:w="9855" w:type="dxa"/>
            <w:gridSpan w:val="8"/>
            <w:tcBorders>
              <w:bottom w:val="double" w:sz="4" w:space="0" w:color="auto"/>
            </w:tcBorders>
            <w:shd w:val="clear" w:color="auto" w:fill="BDD6EE"/>
          </w:tcPr>
          <w:p w14:paraId="4E9656A2" w14:textId="77777777" w:rsidR="0013195B" w:rsidRDefault="0013195B" w:rsidP="003D6719">
            <w:pPr>
              <w:jc w:val="both"/>
              <w:rPr>
                <w:b/>
                <w:sz w:val="28"/>
              </w:rPr>
            </w:pPr>
            <w:r>
              <w:lastRenderedPageBreak/>
              <w:br w:type="page"/>
            </w:r>
            <w:r>
              <w:rPr>
                <w:b/>
                <w:sz w:val="28"/>
              </w:rPr>
              <w:t>B-III – Charakteristika studijního předmětu</w:t>
            </w:r>
          </w:p>
        </w:tc>
      </w:tr>
      <w:tr w:rsidR="0013195B" w14:paraId="46AF615F" w14:textId="77777777" w:rsidTr="003D6719">
        <w:tc>
          <w:tcPr>
            <w:tcW w:w="3086" w:type="dxa"/>
            <w:tcBorders>
              <w:top w:val="double" w:sz="4" w:space="0" w:color="auto"/>
            </w:tcBorders>
            <w:shd w:val="clear" w:color="auto" w:fill="F7CAAC"/>
          </w:tcPr>
          <w:p w14:paraId="5547A558" w14:textId="77777777" w:rsidR="0013195B" w:rsidRDefault="0013195B" w:rsidP="003D6719">
            <w:pPr>
              <w:rPr>
                <w:b/>
              </w:rPr>
            </w:pPr>
            <w:r>
              <w:rPr>
                <w:b/>
              </w:rPr>
              <w:t>Název studijního předmětu</w:t>
            </w:r>
          </w:p>
        </w:tc>
        <w:tc>
          <w:tcPr>
            <w:tcW w:w="6769" w:type="dxa"/>
            <w:gridSpan w:val="7"/>
            <w:tcBorders>
              <w:top w:val="double" w:sz="4" w:space="0" w:color="auto"/>
            </w:tcBorders>
          </w:tcPr>
          <w:p w14:paraId="389EFF28" w14:textId="77777777" w:rsidR="0013195B" w:rsidRDefault="0013195B" w:rsidP="003D6719">
            <w:r>
              <w:t>Kresebná praktika 3</w:t>
            </w:r>
          </w:p>
        </w:tc>
      </w:tr>
      <w:tr w:rsidR="0013195B" w14:paraId="03603F6C" w14:textId="77777777" w:rsidTr="003D6719">
        <w:tc>
          <w:tcPr>
            <w:tcW w:w="3086" w:type="dxa"/>
            <w:shd w:val="clear" w:color="auto" w:fill="F7CAAC"/>
          </w:tcPr>
          <w:p w14:paraId="51374A0F" w14:textId="77777777" w:rsidR="0013195B" w:rsidRDefault="0013195B" w:rsidP="003D6719">
            <w:pPr>
              <w:rPr>
                <w:b/>
              </w:rPr>
            </w:pPr>
            <w:r>
              <w:rPr>
                <w:b/>
              </w:rPr>
              <w:t>Typ předmětu</w:t>
            </w:r>
          </w:p>
        </w:tc>
        <w:tc>
          <w:tcPr>
            <w:tcW w:w="3406" w:type="dxa"/>
            <w:gridSpan w:val="4"/>
          </w:tcPr>
          <w:p w14:paraId="51210567" w14:textId="77777777" w:rsidR="0013195B" w:rsidRDefault="0013195B" w:rsidP="003D6719">
            <w:r>
              <w:t>povinný</w:t>
            </w:r>
          </w:p>
        </w:tc>
        <w:tc>
          <w:tcPr>
            <w:tcW w:w="2695" w:type="dxa"/>
            <w:gridSpan w:val="2"/>
            <w:shd w:val="clear" w:color="auto" w:fill="F7CAAC"/>
          </w:tcPr>
          <w:p w14:paraId="7AD92618" w14:textId="77777777" w:rsidR="0013195B" w:rsidRDefault="0013195B" w:rsidP="003D6719">
            <w:r>
              <w:rPr>
                <w:b/>
              </w:rPr>
              <w:t>doporučený ročník / semestr</w:t>
            </w:r>
          </w:p>
        </w:tc>
        <w:tc>
          <w:tcPr>
            <w:tcW w:w="668" w:type="dxa"/>
          </w:tcPr>
          <w:p w14:paraId="77975336" w14:textId="77777777" w:rsidR="0013195B" w:rsidRDefault="0013195B" w:rsidP="003D6719">
            <w:r>
              <w:t>2/ZS</w:t>
            </w:r>
          </w:p>
        </w:tc>
      </w:tr>
      <w:tr w:rsidR="0013195B" w14:paraId="36169A73" w14:textId="77777777" w:rsidTr="003D6719">
        <w:tc>
          <w:tcPr>
            <w:tcW w:w="3086" w:type="dxa"/>
            <w:shd w:val="clear" w:color="auto" w:fill="F7CAAC"/>
          </w:tcPr>
          <w:p w14:paraId="1E6DCF01" w14:textId="77777777" w:rsidR="0013195B" w:rsidRDefault="0013195B" w:rsidP="003D6719">
            <w:pPr>
              <w:rPr>
                <w:b/>
              </w:rPr>
            </w:pPr>
            <w:r>
              <w:rPr>
                <w:b/>
              </w:rPr>
              <w:t>Rozsah studijního předmětu</w:t>
            </w:r>
          </w:p>
        </w:tc>
        <w:tc>
          <w:tcPr>
            <w:tcW w:w="1701" w:type="dxa"/>
            <w:gridSpan w:val="2"/>
          </w:tcPr>
          <w:p w14:paraId="75AB18C0" w14:textId="77777777" w:rsidR="0013195B" w:rsidRDefault="0013195B" w:rsidP="003D6719">
            <w:r>
              <w:t>39c</w:t>
            </w:r>
          </w:p>
        </w:tc>
        <w:tc>
          <w:tcPr>
            <w:tcW w:w="889" w:type="dxa"/>
            <w:shd w:val="clear" w:color="auto" w:fill="F7CAAC"/>
          </w:tcPr>
          <w:p w14:paraId="3FE17137" w14:textId="77777777" w:rsidR="0013195B" w:rsidRDefault="0013195B" w:rsidP="003D6719">
            <w:pPr>
              <w:rPr>
                <w:b/>
              </w:rPr>
            </w:pPr>
            <w:r>
              <w:rPr>
                <w:b/>
              </w:rPr>
              <w:t xml:space="preserve">hod. </w:t>
            </w:r>
          </w:p>
        </w:tc>
        <w:tc>
          <w:tcPr>
            <w:tcW w:w="816" w:type="dxa"/>
          </w:tcPr>
          <w:p w14:paraId="46C1215F" w14:textId="77777777" w:rsidR="0013195B" w:rsidRDefault="0013195B" w:rsidP="003D6719">
            <w:r>
              <w:t>39</w:t>
            </w:r>
          </w:p>
        </w:tc>
        <w:tc>
          <w:tcPr>
            <w:tcW w:w="2156" w:type="dxa"/>
            <w:shd w:val="clear" w:color="auto" w:fill="F7CAAC"/>
          </w:tcPr>
          <w:p w14:paraId="7A2A23E8" w14:textId="77777777" w:rsidR="0013195B" w:rsidRDefault="0013195B" w:rsidP="003D6719">
            <w:pPr>
              <w:rPr>
                <w:b/>
              </w:rPr>
            </w:pPr>
            <w:r>
              <w:rPr>
                <w:b/>
              </w:rPr>
              <w:t>kreditů</w:t>
            </w:r>
          </w:p>
        </w:tc>
        <w:tc>
          <w:tcPr>
            <w:tcW w:w="1207" w:type="dxa"/>
            <w:gridSpan w:val="2"/>
          </w:tcPr>
          <w:p w14:paraId="3DB078C9" w14:textId="77777777" w:rsidR="0013195B" w:rsidRDefault="0013195B" w:rsidP="003D6719">
            <w:r>
              <w:t>2</w:t>
            </w:r>
          </w:p>
        </w:tc>
      </w:tr>
      <w:tr w:rsidR="0013195B" w14:paraId="614609D9" w14:textId="77777777" w:rsidTr="003D6719">
        <w:tc>
          <w:tcPr>
            <w:tcW w:w="3086" w:type="dxa"/>
            <w:shd w:val="clear" w:color="auto" w:fill="F7CAAC"/>
          </w:tcPr>
          <w:p w14:paraId="1C30090B" w14:textId="77777777" w:rsidR="0013195B" w:rsidRDefault="0013195B" w:rsidP="003D6719">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9D7A79C" w14:textId="77777777" w:rsidR="0013195B" w:rsidRDefault="0013195B" w:rsidP="003D6719"/>
        </w:tc>
      </w:tr>
      <w:tr w:rsidR="0013195B" w14:paraId="2B6464E8" w14:textId="77777777" w:rsidTr="003D6719">
        <w:tc>
          <w:tcPr>
            <w:tcW w:w="3086" w:type="dxa"/>
            <w:shd w:val="clear" w:color="auto" w:fill="F7CAAC"/>
          </w:tcPr>
          <w:p w14:paraId="56F4C58A" w14:textId="77777777" w:rsidR="0013195B" w:rsidRPr="005A0406" w:rsidRDefault="0013195B" w:rsidP="003D6719">
            <w:pPr>
              <w:rPr>
                <w:b/>
              </w:rPr>
            </w:pPr>
            <w:r w:rsidRPr="005A0406">
              <w:rPr>
                <w:b/>
              </w:rPr>
              <w:t>Způsob ověření výsledků učení</w:t>
            </w:r>
          </w:p>
        </w:tc>
        <w:tc>
          <w:tcPr>
            <w:tcW w:w="3406" w:type="dxa"/>
            <w:gridSpan w:val="4"/>
          </w:tcPr>
          <w:p w14:paraId="074B14B4" w14:textId="77777777" w:rsidR="0013195B" w:rsidRDefault="0013195B" w:rsidP="003D6719">
            <w:r>
              <w:t>klasifikovaný zápočet</w:t>
            </w:r>
          </w:p>
        </w:tc>
        <w:tc>
          <w:tcPr>
            <w:tcW w:w="2156" w:type="dxa"/>
            <w:shd w:val="clear" w:color="auto" w:fill="F7CAAC"/>
          </w:tcPr>
          <w:p w14:paraId="66660180" w14:textId="77777777" w:rsidR="0013195B" w:rsidRDefault="0013195B" w:rsidP="003D6719">
            <w:pPr>
              <w:rPr>
                <w:b/>
              </w:rPr>
            </w:pPr>
            <w:r>
              <w:rPr>
                <w:b/>
              </w:rPr>
              <w:t>Forma výuky</w:t>
            </w:r>
          </w:p>
        </w:tc>
        <w:tc>
          <w:tcPr>
            <w:tcW w:w="1207" w:type="dxa"/>
            <w:gridSpan w:val="2"/>
          </w:tcPr>
          <w:p w14:paraId="7254699B" w14:textId="77777777" w:rsidR="0013195B" w:rsidRDefault="0013195B" w:rsidP="003D6719">
            <w:r w:rsidRPr="001E06C2">
              <w:t>cvičení</w:t>
            </w:r>
          </w:p>
        </w:tc>
      </w:tr>
      <w:tr w:rsidR="0013195B" w14:paraId="527769A6" w14:textId="77777777" w:rsidTr="003D6719">
        <w:tc>
          <w:tcPr>
            <w:tcW w:w="3086" w:type="dxa"/>
            <w:shd w:val="clear" w:color="auto" w:fill="F7CAAC"/>
          </w:tcPr>
          <w:p w14:paraId="457FED06" w14:textId="77777777" w:rsidR="0013195B" w:rsidRPr="005A0406" w:rsidRDefault="0013195B" w:rsidP="003D6719">
            <w:pPr>
              <w:rPr>
                <w:b/>
              </w:rPr>
            </w:pPr>
            <w:r w:rsidRPr="005A0406">
              <w:rPr>
                <w:b/>
              </w:rPr>
              <w:t>Forma způsobu ověření výsledků učení a další požadavky na studenta</w:t>
            </w:r>
          </w:p>
        </w:tc>
        <w:tc>
          <w:tcPr>
            <w:tcW w:w="6769" w:type="dxa"/>
            <w:gridSpan w:val="7"/>
            <w:tcBorders>
              <w:bottom w:val="nil"/>
            </w:tcBorders>
          </w:tcPr>
          <w:p w14:paraId="57B4E9BA" w14:textId="77777777" w:rsidR="0013195B" w:rsidRDefault="0013195B" w:rsidP="003D6719">
            <w:r w:rsidRPr="003A26EB">
              <w:rPr>
                <w:color w:val="000000"/>
                <w:shd w:val="clear" w:color="auto" w:fill="FFFFFF"/>
              </w:rPr>
              <w:t>Aktivní účast na výuce –</w:t>
            </w:r>
            <w:r>
              <w:rPr>
                <w:color w:val="000000"/>
                <w:shd w:val="clear" w:color="auto" w:fill="FFFFFF"/>
              </w:rPr>
              <w:t xml:space="preserve"> </w:t>
            </w:r>
            <w:r w:rsidRPr="003A26EB">
              <w:rPr>
                <w:color w:val="000000"/>
                <w:shd w:val="clear" w:color="auto" w:fill="FFFFFF"/>
              </w:rPr>
              <w:t>minimálně 80</w:t>
            </w:r>
            <w:r>
              <w:rPr>
                <w:color w:val="000000"/>
                <w:shd w:val="clear" w:color="auto" w:fill="FFFFFF"/>
              </w:rPr>
              <w:t xml:space="preserve"> </w:t>
            </w:r>
            <w:r w:rsidRPr="003A26EB">
              <w:rPr>
                <w:color w:val="000000"/>
                <w:shd w:val="clear" w:color="auto" w:fill="FFFFFF"/>
              </w:rPr>
              <w:t xml:space="preserve">%. </w:t>
            </w:r>
            <w:r>
              <w:rPr>
                <w:color w:val="000000"/>
                <w:shd w:val="clear" w:color="auto" w:fill="FFFFFF"/>
              </w:rPr>
              <w:t>Kresba na hodinách. Podmínkou úspěšného absolvování předmětu je též v</w:t>
            </w:r>
            <w:r w:rsidRPr="0022213D">
              <w:rPr>
                <w:color w:val="000000"/>
                <w:shd w:val="clear" w:color="auto" w:fill="FFFFFF"/>
              </w:rPr>
              <w:t>ypracov</w:t>
            </w:r>
            <w:r>
              <w:rPr>
                <w:color w:val="000000"/>
                <w:shd w:val="clear" w:color="auto" w:fill="FFFFFF"/>
              </w:rPr>
              <w:t>ání</w:t>
            </w:r>
            <w:r w:rsidRPr="0022213D">
              <w:rPr>
                <w:color w:val="000000"/>
                <w:shd w:val="clear" w:color="auto" w:fill="FFFFFF"/>
              </w:rPr>
              <w:t xml:space="preserve"> </w:t>
            </w:r>
            <w:r>
              <w:rPr>
                <w:color w:val="000000"/>
                <w:shd w:val="clear" w:color="auto" w:fill="FFFFFF"/>
              </w:rPr>
              <w:t xml:space="preserve">domácích zadání v technice kresba, malba, grafika. Samostatné zpracování domácího zadání je součástí výsledného hodnocení.  </w:t>
            </w:r>
            <w:r w:rsidRPr="0022213D">
              <w:rPr>
                <w:color w:val="000000"/>
                <w:shd w:val="clear" w:color="auto" w:fill="FFFFFF"/>
              </w:rPr>
              <w:t xml:space="preserve"> </w:t>
            </w:r>
          </w:p>
        </w:tc>
      </w:tr>
      <w:tr w:rsidR="0013195B" w14:paraId="50DA3DEA" w14:textId="77777777" w:rsidTr="003D6719">
        <w:trPr>
          <w:trHeight w:val="109"/>
        </w:trPr>
        <w:tc>
          <w:tcPr>
            <w:tcW w:w="9855" w:type="dxa"/>
            <w:gridSpan w:val="8"/>
            <w:tcBorders>
              <w:top w:val="nil"/>
            </w:tcBorders>
          </w:tcPr>
          <w:p w14:paraId="4A1CE06B" w14:textId="77777777" w:rsidR="0013195B" w:rsidRDefault="0013195B" w:rsidP="003D6719"/>
        </w:tc>
      </w:tr>
      <w:tr w:rsidR="0013195B" w14:paraId="1F7CAC2E" w14:textId="77777777" w:rsidTr="003D6719">
        <w:trPr>
          <w:trHeight w:val="197"/>
        </w:trPr>
        <w:tc>
          <w:tcPr>
            <w:tcW w:w="3086" w:type="dxa"/>
            <w:tcBorders>
              <w:top w:val="nil"/>
            </w:tcBorders>
            <w:shd w:val="clear" w:color="auto" w:fill="F7CAAC"/>
          </w:tcPr>
          <w:p w14:paraId="5F861A10" w14:textId="77777777" w:rsidR="0013195B" w:rsidRDefault="0013195B" w:rsidP="003D6719">
            <w:pPr>
              <w:rPr>
                <w:b/>
              </w:rPr>
            </w:pPr>
            <w:r>
              <w:rPr>
                <w:b/>
              </w:rPr>
              <w:t>Garant předmětu</w:t>
            </w:r>
          </w:p>
        </w:tc>
        <w:tc>
          <w:tcPr>
            <w:tcW w:w="6769" w:type="dxa"/>
            <w:gridSpan w:val="7"/>
            <w:tcBorders>
              <w:top w:val="nil"/>
            </w:tcBorders>
          </w:tcPr>
          <w:p w14:paraId="36A2D2C5" w14:textId="77777777" w:rsidR="0013195B" w:rsidRDefault="0013195B" w:rsidP="003D6719">
            <w:r>
              <w:t xml:space="preserve">Mgr art. Lívia </w:t>
            </w:r>
            <w:proofErr w:type="spellStart"/>
            <w:r>
              <w:t>Kožušková</w:t>
            </w:r>
            <w:proofErr w:type="spellEnd"/>
            <w:r>
              <w:t xml:space="preserve">, </w:t>
            </w:r>
            <w:proofErr w:type="spellStart"/>
            <w:r>
              <w:t>ArtD</w:t>
            </w:r>
            <w:proofErr w:type="spellEnd"/>
            <w:r>
              <w:t>.</w:t>
            </w:r>
          </w:p>
        </w:tc>
      </w:tr>
      <w:tr w:rsidR="0013195B" w14:paraId="52B56222" w14:textId="77777777" w:rsidTr="003D6719">
        <w:trPr>
          <w:trHeight w:val="243"/>
        </w:trPr>
        <w:tc>
          <w:tcPr>
            <w:tcW w:w="3086" w:type="dxa"/>
            <w:tcBorders>
              <w:top w:val="nil"/>
            </w:tcBorders>
            <w:shd w:val="clear" w:color="auto" w:fill="F7CAAC"/>
          </w:tcPr>
          <w:p w14:paraId="0CE627AC" w14:textId="77777777" w:rsidR="0013195B" w:rsidRDefault="0013195B" w:rsidP="003D6719">
            <w:pPr>
              <w:rPr>
                <w:b/>
              </w:rPr>
            </w:pPr>
            <w:r>
              <w:rPr>
                <w:b/>
              </w:rPr>
              <w:t>Zapojení garanta do výuky předmětu</w:t>
            </w:r>
          </w:p>
        </w:tc>
        <w:tc>
          <w:tcPr>
            <w:tcW w:w="6769" w:type="dxa"/>
            <w:gridSpan w:val="7"/>
            <w:tcBorders>
              <w:top w:val="nil"/>
            </w:tcBorders>
          </w:tcPr>
          <w:p w14:paraId="748CA57B" w14:textId="5A6C2EAA" w:rsidR="0013195B" w:rsidRDefault="00DB1D01" w:rsidP="003D6719">
            <w:r>
              <w:t>5</w:t>
            </w:r>
            <w:r w:rsidR="0013195B">
              <w:t>0 %</w:t>
            </w:r>
          </w:p>
        </w:tc>
      </w:tr>
      <w:tr w:rsidR="0013195B" w14:paraId="23F24302" w14:textId="77777777" w:rsidTr="003D6719">
        <w:tc>
          <w:tcPr>
            <w:tcW w:w="3086" w:type="dxa"/>
            <w:shd w:val="clear" w:color="auto" w:fill="F7CAAC"/>
          </w:tcPr>
          <w:p w14:paraId="13829556" w14:textId="77777777" w:rsidR="0013195B" w:rsidRDefault="0013195B" w:rsidP="003D6719">
            <w:pPr>
              <w:rPr>
                <w:b/>
              </w:rPr>
            </w:pPr>
            <w:r>
              <w:rPr>
                <w:b/>
              </w:rPr>
              <w:t>Vyučující</w:t>
            </w:r>
          </w:p>
        </w:tc>
        <w:tc>
          <w:tcPr>
            <w:tcW w:w="6769" w:type="dxa"/>
            <w:gridSpan w:val="7"/>
            <w:tcBorders>
              <w:bottom w:val="nil"/>
            </w:tcBorders>
          </w:tcPr>
          <w:p w14:paraId="13A7B5B3" w14:textId="77777777" w:rsidR="0013195B" w:rsidRDefault="0013195B" w:rsidP="003D6719">
            <w:r>
              <w:t xml:space="preserve">Mgr art. Lívia </w:t>
            </w:r>
            <w:proofErr w:type="spellStart"/>
            <w:r>
              <w:t>Kožušková</w:t>
            </w:r>
            <w:proofErr w:type="spellEnd"/>
            <w:r>
              <w:t xml:space="preserve">, </w:t>
            </w:r>
            <w:proofErr w:type="spellStart"/>
            <w:r>
              <w:t>ArtD</w:t>
            </w:r>
            <w:proofErr w:type="spellEnd"/>
            <w:r>
              <w:t xml:space="preserve">. </w:t>
            </w:r>
            <w:r w:rsidRPr="00725051">
              <w:t>a kolektiv pedagogů</w:t>
            </w:r>
          </w:p>
        </w:tc>
      </w:tr>
      <w:tr w:rsidR="0013195B" w14:paraId="73971CB7" w14:textId="77777777" w:rsidTr="003D6719">
        <w:trPr>
          <w:trHeight w:val="196"/>
        </w:trPr>
        <w:tc>
          <w:tcPr>
            <w:tcW w:w="9855" w:type="dxa"/>
            <w:gridSpan w:val="8"/>
            <w:tcBorders>
              <w:top w:val="nil"/>
            </w:tcBorders>
          </w:tcPr>
          <w:p w14:paraId="2001794C" w14:textId="77777777" w:rsidR="0013195B" w:rsidRDefault="0013195B" w:rsidP="003D6719"/>
        </w:tc>
      </w:tr>
      <w:tr w:rsidR="0013195B" w14:paraId="73E1350B" w14:textId="77777777" w:rsidTr="003D6719">
        <w:tc>
          <w:tcPr>
            <w:tcW w:w="3086" w:type="dxa"/>
            <w:shd w:val="clear" w:color="auto" w:fill="F7CAAC"/>
          </w:tcPr>
          <w:p w14:paraId="07359CF5" w14:textId="77777777" w:rsidR="0013195B" w:rsidRPr="001452AD" w:rsidRDefault="0013195B" w:rsidP="003D6719">
            <w:pPr>
              <w:jc w:val="both"/>
              <w:rPr>
                <w:b/>
                <w:highlight w:val="yellow"/>
              </w:rPr>
            </w:pPr>
            <w:r w:rsidRPr="009B48E7">
              <w:rPr>
                <w:b/>
              </w:rPr>
              <w:t>Hlavní témata a výsledky učení</w:t>
            </w:r>
          </w:p>
        </w:tc>
        <w:tc>
          <w:tcPr>
            <w:tcW w:w="6769" w:type="dxa"/>
            <w:gridSpan w:val="7"/>
            <w:tcBorders>
              <w:bottom w:val="nil"/>
            </w:tcBorders>
          </w:tcPr>
          <w:p w14:paraId="2ED31BE0" w14:textId="77777777" w:rsidR="0013195B" w:rsidRPr="001452AD" w:rsidRDefault="0013195B" w:rsidP="003D6719">
            <w:pPr>
              <w:jc w:val="both"/>
              <w:rPr>
                <w:highlight w:val="yellow"/>
              </w:rPr>
            </w:pPr>
          </w:p>
        </w:tc>
      </w:tr>
      <w:tr w:rsidR="0013195B" w14:paraId="7A75B7CA" w14:textId="77777777" w:rsidTr="003D6719">
        <w:trPr>
          <w:trHeight w:val="1275"/>
        </w:trPr>
        <w:tc>
          <w:tcPr>
            <w:tcW w:w="9855" w:type="dxa"/>
            <w:gridSpan w:val="8"/>
            <w:tcBorders>
              <w:top w:val="nil"/>
              <w:bottom w:val="single" w:sz="4" w:space="0" w:color="auto"/>
            </w:tcBorders>
          </w:tcPr>
          <w:p w14:paraId="21BCCA94" w14:textId="77777777" w:rsidR="0013195B" w:rsidRPr="00CC442D" w:rsidRDefault="0013195B" w:rsidP="003D6719">
            <w:pPr>
              <w:ind w:left="-30"/>
              <w:rPr>
                <w:b/>
                <w:bCs/>
                <w:color w:val="000000" w:themeColor="text1"/>
              </w:rPr>
            </w:pPr>
            <w:r w:rsidRPr="00CC442D">
              <w:rPr>
                <w:b/>
                <w:bCs/>
                <w:color w:val="000000" w:themeColor="text1"/>
              </w:rPr>
              <w:t>Témata:</w:t>
            </w:r>
          </w:p>
          <w:p w14:paraId="62B452AD" w14:textId="77777777" w:rsidR="0013195B" w:rsidRPr="00F54DBC" w:rsidRDefault="0013195B" w:rsidP="003D6719">
            <w:pPr>
              <w:ind w:left="359"/>
              <w:jc w:val="both"/>
              <w:rPr>
                <w:color w:val="000000" w:themeColor="text1"/>
              </w:rPr>
            </w:pPr>
            <w:r w:rsidRPr="00F54DBC">
              <w:rPr>
                <w:color w:val="000000" w:themeColor="text1"/>
              </w:rPr>
              <w:t>1.</w:t>
            </w:r>
            <w:r>
              <w:rPr>
                <w:color w:val="000000" w:themeColor="text1"/>
              </w:rPr>
              <w:t>-</w:t>
            </w:r>
            <w:r w:rsidRPr="00F54DBC">
              <w:rPr>
                <w:color w:val="000000" w:themeColor="text1"/>
              </w:rPr>
              <w:t xml:space="preserve">2. </w:t>
            </w:r>
            <w:r w:rsidRPr="00572D8A">
              <w:rPr>
                <w:color w:val="000000" w:themeColor="text1"/>
              </w:rPr>
              <w:t>Kresba pod</w:t>
            </w:r>
            <w:r>
              <w:rPr>
                <w:color w:val="000000" w:themeColor="text1"/>
              </w:rPr>
              <w:t xml:space="preserve">le </w:t>
            </w:r>
            <w:r w:rsidRPr="00572D8A">
              <w:rPr>
                <w:color w:val="000000" w:themeColor="text1"/>
              </w:rPr>
              <w:t>modelu</w:t>
            </w:r>
            <w:r w:rsidRPr="00F54DBC">
              <w:rPr>
                <w:color w:val="000000" w:themeColor="text1"/>
              </w:rPr>
              <w:t>, objektu, um</w:t>
            </w:r>
            <w:r>
              <w:rPr>
                <w:color w:val="000000" w:themeColor="text1"/>
              </w:rPr>
              <w:t>í</w:t>
            </w:r>
            <w:r w:rsidRPr="00F54DBC">
              <w:rPr>
                <w:color w:val="000000" w:themeColor="text1"/>
              </w:rPr>
              <w:t>st</w:t>
            </w:r>
            <w:r>
              <w:rPr>
                <w:color w:val="000000" w:themeColor="text1"/>
              </w:rPr>
              <w:t>ě</w:t>
            </w:r>
            <w:r w:rsidRPr="00F54DBC">
              <w:rPr>
                <w:color w:val="000000" w:themeColor="text1"/>
              </w:rPr>
              <w:t>ného v pr</w:t>
            </w:r>
            <w:r>
              <w:rPr>
                <w:color w:val="000000" w:themeColor="text1"/>
              </w:rPr>
              <w:t>o</w:t>
            </w:r>
            <w:r w:rsidRPr="00F54DBC">
              <w:rPr>
                <w:color w:val="000000" w:themeColor="text1"/>
              </w:rPr>
              <w:t>stor</w:t>
            </w:r>
            <w:r>
              <w:rPr>
                <w:color w:val="000000" w:themeColor="text1"/>
              </w:rPr>
              <w:t>u</w:t>
            </w:r>
            <w:r w:rsidRPr="00F54DBC">
              <w:rPr>
                <w:color w:val="000000" w:themeColor="text1"/>
              </w:rPr>
              <w:t xml:space="preserve">. </w:t>
            </w:r>
            <w:r>
              <w:rPr>
                <w:color w:val="000000" w:themeColor="text1"/>
              </w:rPr>
              <w:t>S</w:t>
            </w:r>
            <w:r w:rsidRPr="00572D8A">
              <w:rPr>
                <w:color w:val="000000" w:themeColor="text1"/>
              </w:rPr>
              <w:t>hrnut</w:t>
            </w:r>
            <w:r>
              <w:rPr>
                <w:color w:val="000000" w:themeColor="text1"/>
              </w:rPr>
              <w:t>í</w:t>
            </w:r>
            <w:r w:rsidRPr="00572D8A">
              <w:rPr>
                <w:color w:val="000000" w:themeColor="text1"/>
              </w:rPr>
              <w:t xml:space="preserve"> poznatk</w:t>
            </w:r>
            <w:r>
              <w:rPr>
                <w:color w:val="000000" w:themeColor="text1"/>
              </w:rPr>
              <w:t>ů</w:t>
            </w:r>
            <w:r w:rsidRPr="009252E4">
              <w:rPr>
                <w:color w:val="000000" w:themeColor="text1"/>
              </w:rPr>
              <w:t xml:space="preserve"> </w:t>
            </w:r>
            <w:r>
              <w:rPr>
                <w:color w:val="000000" w:themeColor="text1"/>
              </w:rPr>
              <w:t>získaných</w:t>
            </w:r>
            <w:r w:rsidRPr="009252E4">
              <w:rPr>
                <w:color w:val="000000" w:themeColor="text1"/>
              </w:rPr>
              <w:t xml:space="preserve"> </w:t>
            </w:r>
            <w:r w:rsidRPr="00F54DBC">
              <w:rPr>
                <w:color w:val="000000" w:themeColor="text1"/>
              </w:rPr>
              <w:t>v prv</w:t>
            </w:r>
            <w:r>
              <w:rPr>
                <w:color w:val="000000" w:themeColor="text1"/>
              </w:rPr>
              <w:t>ní</w:t>
            </w:r>
            <w:r w:rsidRPr="00F54DBC">
              <w:rPr>
                <w:color w:val="000000" w:themeColor="text1"/>
              </w:rPr>
              <w:t>m ročníku, v zim</w:t>
            </w:r>
            <w:r>
              <w:rPr>
                <w:color w:val="000000" w:themeColor="text1"/>
              </w:rPr>
              <w:t>ní</w:t>
            </w:r>
            <w:r w:rsidRPr="00F54DBC">
              <w:rPr>
                <w:color w:val="000000" w:themeColor="text1"/>
              </w:rPr>
              <w:t xml:space="preserve"> </w:t>
            </w:r>
            <w:r>
              <w:rPr>
                <w:color w:val="000000" w:themeColor="text1"/>
              </w:rPr>
              <w:br/>
            </w:r>
            <w:r w:rsidRPr="00F54DBC">
              <w:rPr>
                <w:color w:val="000000" w:themeColor="text1"/>
              </w:rPr>
              <w:t>a v letn</w:t>
            </w:r>
            <w:r>
              <w:rPr>
                <w:color w:val="000000" w:themeColor="text1"/>
              </w:rPr>
              <w:t>í</w:t>
            </w:r>
            <w:r w:rsidRPr="00F54DBC">
              <w:rPr>
                <w:color w:val="000000" w:themeColor="text1"/>
              </w:rPr>
              <w:t>m semestr</w:t>
            </w:r>
            <w:r>
              <w:rPr>
                <w:color w:val="000000" w:themeColor="text1"/>
              </w:rPr>
              <w:t>u</w:t>
            </w:r>
            <w:r w:rsidRPr="00F54DBC">
              <w:rPr>
                <w:color w:val="000000" w:themeColor="text1"/>
              </w:rPr>
              <w:t>. Lineárn</w:t>
            </w:r>
            <w:r>
              <w:rPr>
                <w:color w:val="000000" w:themeColor="text1"/>
              </w:rPr>
              <w:t>í</w:t>
            </w:r>
            <w:r w:rsidRPr="00F54DBC">
              <w:rPr>
                <w:color w:val="000000" w:themeColor="text1"/>
              </w:rPr>
              <w:t xml:space="preserve"> a objemové </w:t>
            </w:r>
            <w:r w:rsidRPr="009252E4">
              <w:rPr>
                <w:color w:val="000000" w:themeColor="text1"/>
              </w:rPr>
              <w:t>zobrazen</w:t>
            </w:r>
            <w:r>
              <w:rPr>
                <w:color w:val="000000" w:themeColor="text1"/>
              </w:rPr>
              <w:t>í</w:t>
            </w:r>
            <w:r w:rsidRPr="00F54DBC">
              <w:rPr>
                <w:color w:val="000000" w:themeColor="text1"/>
              </w:rPr>
              <w:t xml:space="preserve"> objektu v perspekt</w:t>
            </w:r>
            <w:r>
              <w:rPr>
                <w:color w:val="000000" w:themeColor="text1"/>
              </w:rPr>
              <w:t>ivě</w:t>
            </w:r>
            <w:r w:rsidRPr="00F54DBC">
              <w:rPr>
                <w:color w:val="000000" w:themeColor="text1"/>
              </w:rPr>
              <w:t xml:space="preserve">. Jedno a </w:t>
            </w:r>
            <w:proofErr w:type="spellStart"/>
            <w:r w:rsidRPr="00F54DBC">
              <w:rPr>
                <w:color w:val="000000" w:themeColor="text1"/>
              </w:rPr>
              <w:t>dvojúb</w:t>
            </w:r>
            <w:r>
              <w:rPr>
                <w:color w:val="000000" w:themeColor="text1"/>
              </w:rPr>
              <w:t>ě</w:t>
            </w:r>
            <w:r w:rsidRPr="00F54DBC">
              <w:rPr>
                <w:color w:val="000000" w:themeColor="text1"/>
              </w:rPr>
              <w:t>žníková</w:t>
            </w:r>
            <w:proofErr w:type="spellEnd"/>
            <w:r w:rsidRPr="00F54DBC">
              <w:rPr>
                <w:color w:val="000000" w:themeColor="text1"/>
              </w:rPr>
              <w:t xml:space="preserve"> perspekt</w:t>
            </w:r>
            <w:r>
              <w:rPr>
                <w:color w:val="000000" w:themeColor="text1"/>
              </w:rPr>
              <w:t>i</w:t>
            </w:r>
            <w:r w:rsidRPr="00F54DBC">
              <w:rPr>
                <w:color w:val="000000" w:themeColor="text1"/>
              </w:rPr>
              <w:t>va. Vním</w:t>
            </w:r>
            <w:r>
              <w:rPr>
                <w:color w:val="000000" w:themeColor="text1"/>
              </w:rPr>
              <w:t>ání</w:t>
            </w:r>
            <w:r w:rsidRPr="00F54DBC">
              <w:rPr>
                <w:color w:val="000000" w:themeColor="text1"/>
              </w:rPr>
              <w:t xml:space="preserve"> pr</w:t>
            </w:r>
            <w:r>
              <w:rPr>
                <w:color w:val="000000" w:themeColor="text1"/>
              </w:rPr>
              <w:t>o</w:t>
            </w:r>
            <w:r w:rsidRPr="00F54DBC">
              <w:rPr>
                <w:color w:val="000000" w:themeColor="text1"/>
              </w:rPr>
              <w:t>storu, kompoz</w:t>
            </w:r>
            <w:r>
              <w:rPr>
                <w:color w:val="000000" w:themeColor="text1"/>
              </w:rPr>
              <w:t>ice</w:t>
            </w:r>
            <w:r w:rsidRPr="00F54DBC">
              <w:rPr>
                <w:color w:val="000000" w:themeColor="text1"/>
              </w:rPr>
              <w:t>, zobrazen</w:t>
            </w:r>
            <w:r>
              <w:rPr>
                <w:color w:val="000000" w:themeColor="text1"/>
              </w:rPr>
              <w:t>í</w:t>
            </w:r>
            <w:r w:rsidRPr="00F54DBC">
              <w:rPr>
                <w:color w:val="000000" w:themeColor="text1"/>
              </w:rPr>
              <w:t xml:space="preserve"> sv</w:t>
            </w:r>
            <w:r>
              <w:rPr>
                <w:color w:val="000000" w:themeColor="text1"/>
              </w:rPr>
              <w:t>ě</w:t>
            </w:r>
            <w:r w:rsidRPr="00F54DBC">
              <w:rPr>
                <w:color w:val="000000" w:themeColor="text1"/>
              </w:rPr>
              <w:t xml:space="preserve">tla a </w:t>
            </w:r>
            <w:r>
              <w:rPr>
                <w:color w:val="000000" w:themeColor="text1"/>
              </w:rPr>
              <w:t>stínu</w:t>
            </w:r>
            <w:r w:rsidRPr="00F54DBC">
              <w:rPr>
                <w:color w:val="000000" w:themeColor="text1"/>
              </w:rPr>
              <w:t xml:space="preserve">. </w:t>
            </w:r>
          </w:p>
          <w:p w14:paraId="3AD4988E" w14:textId="77777777" w:rsidR="0013195B" w:rsidRPr="009252E4" w:rsidRDefault="0013195B" w:rsidP="003D6719">
            <w:pPr>
              <w:ind w:left="359"/>
              <w:jc w:val="both"/>
              <w:rPr>
                <w:color w:val="000000" w:themeColor="text1"/>
              </w:rPr>
            </w:pPr>
            <w:r w:rsidRPr="00F54DBC">
              <w:rPr>
                <w:color w:val="000000" w:themeColor="text1"/>
              </w:rPr>
              <w:t>3.</w:t>
            </w:r>
            <w:r>
              <w:rPr>
                <w:color w:val="000000" w:themeColor="text1"/>
              </w:rPr>
              <w:t>-</w:t>
            </w:r>
            <w:r w:rsidRPr="00F54DBC">
              <w:rPr>
                <w:color w:val="000000" w:themeColor="text1"/>
              </w:rPr>
              <w:t xml:space="preserve">4. </w:t>
            </w:r>
            <w:r w:rsidRPr="00572D8A">
              <w:rPr>
                <w:color w:val="000000" w:themeColor="text1"/>
              </w:rPr>
              <w:t>Kresba pod</w:t>
            </w:r>
            <w:r>
              <w:rPr>
                <w:color w:val="000000" w:themeColor="text1"/>
              </w:rPr>
              <w:t xml:space="preserve">le </w:t>
            </w:r>
            <w:r w:rsidRPr="00572D8A">
              <w:rPr>
                <w:color w:val="000000" w:themeColor="text1"/>
              </w:rPr>
              <w:t>modelu</w:t>
            </w:r>
            <w:r w:rsidRPr="00F54DBC">
              <w:rPr>
                <w:color w:val="000000" w:themeColor="text1"/>
              </w:rPr>
              <w:t>. Prác</w:t>
            </w:r>
            <w:r>
              <w:rPr>
                <w:color w:val="000000" w:themeColor="text1"/>
              </w:rPr>
              <w:t>e</w:t>
            </w:r>
            <w:r w:rsidRPr="00F54DBC">
              <w:rPr>
                <w:color w:val="000000" w:themeColor="text1"/>
              </w:rPr>
              <w:t xml:space="preserve"> s </w:t>
            </w:r>
            <w:r>
              <w:rPr>
                <w:color w:val="000000" w:themeColor="text1"/>
              </w:rPr>
              <w:t>barv</w:t>
            </w:r>
            <w:r w:rsidRPr="00F54DBC">
              <w:rPr>
                <w:color w:val="000000" w:themeColor="text1"/>
              </w:rPr>
              <w:t>ou. Pr</w:t>
            </w:r>
            <w:r>
              <w:rPr>
                <w:color w:val="000000" w:themeColor="text1"/>
              </w:rPr>
              <w:t>o</w:t>
            </w:r>
            <w:r w:rsidRPr="00F54DBC">
              <w:rPr>
                <w:color w:val="000000" w:themeColor="text1"/>
              </w:rPr>
              <w:t>stor, kompoz</w:t>
            </w:r>
            <w:r>
              <w:rPr>
                <w:color w:val="000000" w:themeColor="text1"/>
              </w:rPr>
              <w:t>ice</w:t>
            </w:r>
            <w:r w:rsidRPr="00F54DBC">
              <w:rPr>
                <w:color w:val="000000" w:themeColor="text1"/>
              </w:rPr>
              <w:t xml:space="preserve">, </w:t>
            </w:r>
            <w:r w:rsidRPr="00572D8A">
              <w:rPr>
                <w:color w:val="000000" w:themeColor="text1"/>
              </w:rPr>
              <w:t>sv</w:t>
            </w:r>
            <w:r>
              <w:rPr>
                <w:color w:val="000000" w:themeColor="text1"/>
              </w:rPr>
              <w:t>ě</w:t>
            </w:r>
            <w:r w:rsidRPr="00572D8A">
              <w:rPr>
                <w:color w:val="000000" w:themeColor="text1"/>
              </w:rPr>
              <w:t xml:space="preserve">tlo a </w:t>
            </w:r>
            <w:r>
              <w:rPr>
                <w:color w:val="000000" w:themeColor="text1"/>
              </w:rPr>
              <w:t>stín</w:t>
            </w:r>
            <w:r w:rsidRPr="00F54DBC">
              <w:rPr>
                <w:color w:val="000000" w:themeColor="text1"/>
              </w:rPr>
              <w:t>. Použit</w:t>
            </w:r>
            <w:r>
              <w:rPr>
                <w:color w:val="000000" w:themeColor="text1"/>
              </w:rPr>
              <w:t>í</w:t>
            </w:r>
            <w:r w:rsidRPr="00F54DBC">
              <w:rPr>
                <w:color w:val="000000" w:themeColor="text1"/>
              </w:rPr>
              <w:t xml:space="preserve"> vybraných aspekt</w:t>
            </w:r>
            <w:r>
              <w:rPr>
                <w:color w:val="000000" w:themeColor="text1"/>
              </w:rPr>
              <w:t>ů</w:t>
            </w:r>
            <w:r w:rsidRPr="00F54DBC">
              <w:rPr>
                <w:color w:val="000000" w:themeColor="text1"/>
              </w:rPr>
              <w:t xml:space="preserve"> </w:t>
            </w:r>
            <w:r w:rsidRPr="00572D8A">
              <w:rPr>
                <w:color w:val="000000" w:themeColor="text1"/>
              </w:rPr>
              <w:t>v</w:t>
            </w:r>
            <w:r>
              <w:rPr>
                <w:color w:val="000000" w:themeColor="text1"/>
              </w:rPr>
              <w:t xml:space="preserve">e </w:t>
            </w:r>
            <w:r w:rsidRPr="00572D8A">
              <w:rPr>
                <w:color w:val="000000" w:themeColor="text1"/>
              </w:rPr>
              <w:t>figurat</w:t>
            </w:r>
            <w:r>
              <w:rPr>
                <w:color w:val="000000" w:themeColor="text1"/>
              </w:rPr>
              <w:t>i</w:t>
            </w:r>
            <w:r w:rsidRPr="00572D8A">
              <w:rPr>
                <w:color w:val="000000" w:themeColor="text1"/>
              </w:rPr>
              <w:t>vn</w:t>
            </w:r>
            <w:r>
              <w:rPr>
                <w:color w:val="000000" w:themeColor="text1"/>
              </w:rPr>
              <w:t>í</w:t>
            </w:r>
            <w:r w:rsidRPr="00572D8A">
              <w:rPr>
                <w:color w:val="000000" w:themeColor="text1"/>
              </w:rPr>
              <w:t xml:space="preserve">m </w:t>
            </w:r>
            <w:r>
              <w:rPr>
                <w:color w:val="000000" w:themeColor="text1"/>
              </w:rPr>
              <w:t>i</w:t>
            </w:r>
            <w:r w:rsidRPr="00572D8A">
              <w:rPr>
                <w:color w:val="000000" w:themeColor="text1"/>
              </w:rPr>
              <w:t xml:space="preserve"> v nefigurat</w:t>
            </w:r>
            <w:r>
              <w:rPr>
                <w:color w:val="000000" w:themeColor="text1"/>
              </w:rPr>
              <w:t>i</w:t>
            </w:r>
            <w:r w:rsidRPr="00572D8A">
              <w:rPr>
                <w:color w:val="000000" w:themeColor="text1"/>
              </w:rPr>
              <w:t>vn</w:t>
            </w:r>
            <w:r>
              <w:rPr>
                <w:color w:val="000000" w:themeColor="text1"/>
              </w:rPr>
              <w:t>í</w:t>
            </w:r>
            <w:r w:rsidRPr="00572D8A">
              <w:rPr>
                <w:color w:val="000000" w:themeColor="text1"/>
              </w:rPr>
              <w:t>m zobrazovaní</w:t>
            </w:r>
            <w:r w:rsidRPr="00F54DBC">
              <w:rPr>
                <w:color w:val="000000" w:themeColor="text1"/>
              </w:rPr>
              <w:t xml:space="preserve">. </w:t>
            </w:r>
            <w:r w:rsidRPr="009252E4">
              <w:rPr>
                <w:color w:val="000000" w:themeColor="text1"/>
              </w:rPr>
              <w:t>Pochopen</w:t>
            </w:r>
            <w:r>
              <w:rPr>
                <w:color w:val="000000" w:themeColor="text1"/>
              </w:rPr>
              <w:t>í</w:t>
            </w:r>
            <w:r w:rsidRPr="009252E4">
              <w:rPr>
                <w:color w:val="000000" w:themeColor="text1"/>
              </w:rPr>
              <w:t xml:space="preserve"> kánon</w:t>
            </w:r>
            <w:r>
              <w:rPr>
                <w:color w:val="000000" w:themeColor="text1"/>
              </w:rPr>
              <w:t>ů</w:t>
            </w:r>
            <w:r w:rsidRPr="009252E4">
              <w:rPr>
                <w:color w:val="000000" w:themeColor="text1"/>
              </w:rPr>
              <w:t xml:space="preserve"> zobrazov</w:t>
            </w:r>
            <w:r>
              <w:rPr>
                <w:color w:val="000000" w:themeColor="text1"/>
              </w:rPr>
              <w:t>ání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 xml:space="preserve">la, </w:t>
            </w:r>
            <w:r>
              <w:rPr>
                <w:color w:val="000000" w:themeColor="text1"/>
              </w:rPr>
              <w:t>jej</w:t>
            </w:r>
            <w:r w:rsidRPr="009252E4">
              <w:rPr>
                <w:color w:val="000000" w:themeColor="text1"/>
              </w:rPr>
              <w:t>ich aplikov</w:t>
            </w:r>
            <w:r>
              <w:rPr>
                <w:color w:val="000000" w:themeColor="text1"/>
              </w:rPr>
              <w:t>ání</w:t>
            </w:r>
            <w:r w:rsidRPr="009252E4">
              <w:rPr>
                <w:color w:val="000000" w:themeColor="text1"/>
              </w:rPr>
              <w:t xml:space="preserve"> v p</w:t>
            </w:r>
            <w:r>
              <w:rPr>
                <w:color w:val="000000" w:themeColor="text1"/>
              </w:rPr>
              <w:t>ř</w:t>
            </w:r>
            <w:r w:rsidRPr="009252E4">
              <w:rPr>
                <w:color w:val="000000" w:themeColor="text1"/>
              </w:rPr>
              <w:t>edm</w:t>
            </w:r>
            <w:r>
              <w:rPr>
                <w:color w:val="000000" w:themeColor="text1"/>
              </w:rPr>
              <w:t>ě</w:t>
            </w:r>
            <w:r w:rsidRPr="009252E4">
              <w:rPr>
                <w:color w:val="000000" w:themeColor="text1"/>
              </w:rPr>
              <w:t>tov</w:t>
            </w:r>
            <w:r>
              <w:rPr>
                <w:color w:val="000000" w:themeColor="text1"/>
              </w:rPr>
              <w:t>é</w:t>
            </w:r>
            <w:r w:rsidRPr="009252E4">
              <w:rPr>
                <w:color w:val="000000" w:themeColor="text1"/>
              </w:rPr>
              <w:t>m zobrazovaní. Pr</w:t>
            </w:r>
            <w:r>
              <w:rPr>
                <w:color w:val="000000" w:themeColor="text1"/>
              </w:rPr>
              <w:t>o</w:t>
            </w:r>
            <w:r w:rsidRPr="009252E4">
              <w:rPr>
                <w:color w:val="000000" w:themeColor="text1"/>
              </w:rPr>
              <w:t>lín</w:t>
            </w:r>
            <w:r>
              <w:rPr>
                <w:color w:val="000000" w:themeColor="text1"/>
              </w:rPr>
              <w:t>ání</w:t>
            </w:r>
            <w:r w:rsidRPr="009252E4">
              <w:rPr>
                <w:color w:val="000000" w:themeColor="text1"/>
              </w:rPr>
              <w:t xml:space="preserve">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v navrhov</w:t>
            </w:r>
            <w:r>
              <w:rPr>
                <w:color w:val="000000" w:themeColor="text1"/>
              </w:rPr>
              <w:t>á</w:t>
            </w:r>
            <w:r w:rsidRPr="009252E4">
              <w:rPr>
                <w:color w:val="000000" w:themeColor="text1"/>
              </w:rPr>
              <w:t>ní a dizajn</w:t>
            </w:r>
            <w:r>
              <w:rPr>
                <w:color w:val="000000" w:themeColor="text1"/>
              </w:rPr>
              <w:t>u</w:t>
            </w:r>
            <w:r w:rsidRPr="009252E4">
              <w:rPr>
                <w:color w:val="000000" w:themeColor="text1"/>
              </w:rPr>
              <w:t xml:space="preserve"> s princ</w:t>
            </w:r>
            <w:r>
              <w:rPr>
                <w:color w:val="000000" w:themeColor="text1"/>
              </w:rPr>
              <w:t>i</w:t>
            </w:r>
            <w:r w:rsidRPr="009252E4">
              <w:rPr>
                <w:color w:val="000000" w:themeColor="text1"/>
              </w:rPr>
              <w:t>p</w:t>
            </w:r>
            <w:r>
              <w:rPr>
                <w:color w:val="000000" w:themeColor="text1"/>
              </w:rPr>
              <w:t>y</w:t>
            </w:r>
            <w:r w:rsidRPr="009252E4">
              <w:rPr>
                <w:color w:val="000000" w:themeColor="text1"/>
              </w:rPr>
              <w:t xml:space="preserve"> kresby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08ED5409" w14:textId="77777777" w:rsidR="0013195B" w:rsidRPr="00F54DBC" w:rsidRDefault="0013195B" w:rsidP="003D6719">
            <w:pPr>
              <w:ind w:left="359"/>
              <w:jc w:val="both"/>
              <w:rPr>
                <w:color w:val="000000" w:themeColor="text1"/>
              </w:rPr>
            </w:pPr>
            <w:r w:rsidRPr="00F54DBC">
              <w:rPr>
                <w:color w:val="000000" w:themeColor="text1"/>
              </w:rPr>
              <w:t>5.</w:t>
            </w:r>
            <w:r>
              <w:rPr>
                <w:color w:val="000000" w:themeColor="text1"/>
              </w:rPr>
              <w:t>-</w:t>
            </w:r>
            <w:r w:rsidRPr="00F54DBC">
              <w:rPr>
                <w:color w:val="000000" w:themeColor="text1"/>
              </w:rPr>
              <w:t>6. Kresba objektu v pr</w:t>
            </w:r>
            <w:r>
              <w:rPr>
                <w:color w:val="000000" w:themeColor="text1"/>
              </w:rPr>
              <w:t>o</w:t>
            </w:r>
            <w:r w:rsidRPr="00F54DBC">
              <w:rPr>
                <w:color w:val="000000" w:themeColor="text1"/>
              </w:rPr>
              <w:t>stor</w:t>
            </w:r>
            <w:r>
              <w:rPr>
                <w:color w:val="000000" w:themeColor="text1"/>
              </w:rPr>
              <w:t>u</w:t>
            </w:r>
            <w:r w:rsidRPr="00F54DBC">
              <w:rPr>
                <w:color w:val="000000" w:themeColor="text1"/>
              </w:rPr>
              <w:t>, model. Zajímav</w:t>
            </w:r>
            <w:r>
              <w:rPr>
                <w:color w:val="000000" w:themeColor="text1"/>
              </w:rPr>
              <w:t>á</w:t>
            </w:r>
            <w:r w:rsidRPr="00F54DBC">
              <w:rPr>
                <w:color w:val="000000" w:themeColor="text1"/>
              </w:rPr>
              <w:t xml:space="preserve"> tvarov</w:t>
            </w:r>
            <w:r>
              <w:rPr>
                <w:color w:val="000000" w:themeColor="text1"/>
              </w:rPr>
              <w:t>á</w:t>
            </w:r>
            <w:r w:rsidRPr="00F54DBC">
              <w:rPr>
                <w:color w:val="000000" w:themeColor="text1"/>
              </w:rPr>
              <w:t xml:space="preserve"> </w:t>
            </w:r>
            <w:r>
              <w:rPr>
                <w:color w:val="000000" w:themeColor="text1"/>
              </w:rPr>
              <w:t>řešení</w:t>
            </w:r>
            <w:r w:rsidRPr="00F54DBC">
              <w:rPr>
                <w:color w:val="000000" w:themeColor="text1"/>
              </w:rPr>
              <w:t xml:space="preserve"> v kresb</w:t>
            </w:r>
            <w:r>
              <w:rPr>
                <w:color w:val="000000" w:themeColor="text1"/>
              </w:rPr>
              <w:t>ě</w:t>
            </w:r>
            <w:r w:rsidRPr="00F54DBC">
              <w:rPr>
                <w:color w:val="000000" w:themeColor="text1"/>
              </w:rPr>
              <w:t xml:space="preserve"> za pomoci implement</w:t>
            </w:r>
            <w:r>
              <w:rPr>
                <w:color w:val="000000" w:themeColor="text1"/>
              </w:rPr>
              <w:t>ace</w:t>
            </w:r>
            <w:r w:rsidRPr="00F54DBC">
              <w:rPr>
                <w:color w:val="000000" w:themeColor="text1"/>
              </w:rPr>
              <w:t xml:space="preserve"> prvku symbolu do figur</w:t>
            </w:r>
            <w:r>
              <w:rPr>
                <w:color w:val="000000" w:themeColor="text1"/>
              </w:rPr>
              <w:t>ální</w:t>
            </w:r>
            <w:r w:rsidRPr="00F54DBC">
              <w:rPr>
                <w:color w:val="000000" w:themeColor="text1"/>
              </w:rPr>
              <w:t xml:space="preserve"> </w:t>
            </w:r>
            <w:r>
              <w:rPr>
                <w:color w:val="000000" w:themeColor="text1"/>
              </w:rPr>
              <w:t>i</w:t>
            </w:r>
            <w:r w:rsidRPr="00F54DBC">
              <w:rPr>
                <w:color w:val="000000" w:themeColor="text1"/>
              </w:rPr>
              <w:t xml:space="preserve"> do nefigur</w:t>
            </w:r>
            <w:r>
              <w:rPr>
                <w:color w:val="000000" w:themeColor="text1"/>
              </w:rPr>
              <w:t>ální</w:t>
            </w:r>
            <w:r w:rsidRPr="00F54DBC">
              <w:rPr>
                <w:color w:val="000000" w:themeColor="text1"/>
              </w:rPr>
              <w:t xml:space="preserve"> kresby. Pr</w:t>
            </w:r>
            <w:r>
              <w:rPr>
                <w:color w:val="000000" w:themeColor="text1"/>
              </w:rPr>
              <w:t>o</w:t>
            </w:r>
            <w:r w:rsidRPr="00F54DBC">
              <w:rPr>
                <w:color w:val="000000" w:themeColor="text1"/>
              </w:rPr>
              <w:t>lín</w:t>
            </w:r>
            <w:r>
              <w:rPr>
                <w:color w:val="000000" w:themeColor="text1"/>
              </w:rPr>
              <w:t>ání</w:t>
            </w:r>
            <w:r w:rsidRPr="00F54DBC">
              <w:rPr>
                <w:color w:val="000000" w:themeColor="text1"/>
              </w:rPr>
              <w:t xml:space="preserve"> princ</w:t>
            </w:r>
            <w:r>
              <w:rPr>
                <w:color w:val="000000" w:themeColor="text1"/>
              </w:rPr>
              <w:t>ipů</w:t>
            </w:r>
            <w:r w:rsidRPr="00F54DBC">
              <w:rPr>
                <w:color w:val="000000" w:themeColor="text1"/>
              </w:rPr>
              <w:t xml:space="preserve"> v dizajne a fotografii s princ</w:t>
            </w:r>
            <w:r>
              <w:rPr>
                <w:color w:val="000000" w:themeColor="text1"/>
              </w:rPr>
              <w:t>i</w:t>
            </w:r>
            <w:r w:rsidRPr="00F54DBC">
              <w:rPr>
                <w:color w:val="000000" w:themeColor="text1"/>
              </w:rPr>
              <w:t>p</w:t>
            </w:r>
            <w:r>
              <w:rPr>
                <w:color w:val="000000" w:themeColor="text1"/>
              </w:rPr>
              <w:t>y</w:t>
            </w:r>
            <w:r w:rsidRPr="00F54DBC">
              <w:rPr>
                <w:color w:val="000000" w:themeColor="text1"/>
              </w:rPr>
              <w:t xml:space="preserve"> kresby prvk</w:t>
            </w:r>
            <w:r>
              <w:rPr>
                <w:color w:val="000000" w:themeColor="text1"/>
              </w:rPr>
              <w:t>ů</w:t>
            </w:r>
            <w:r w:rsidRPr="00F54DBC">
              <w:rPr>
                <w:color w:val="000000" w:themeColor="text1"/>
              </w:rPr>
              <w:t xml:space="preserve"> předmětného sv</w:t>
            </w:r>
            <w:r>
              <w:rPr>
                <w:color w:val="000000" w:themeColor="text1"/>
              </w:rPr>
              <w:t>ě</w:t>
            </w:r>
            <w:r w:rsidRPr="00F54DBC">
              <w:rPr>
                <w:color w:val="000000" w:themeColor="text1"/>
              </w:rPr>
              <w:t xml:space="preserve">ta. </w:t>
            </w:r>
          </w:p>
          <w:p w14:paraId="13BD8596" w14:textId="77777777" w:rsidR="0013195B" w:rsidRPr="00F54DBC" w:rsidRDefault="0013195B" w:rsidP="003D6719">
            <w:pPr>
              <w:ind w:left="359"/>
              <w:jc w:val="both"/>
              <w:rPr>
                <w:color w:val="000000" w:themeColor="text1"/>
              </w:rPr>
            </w:pPr>
            <w:r w:rsidRPr="00F54DBC">
              <w:rPr>
                <w:color w:val="000000" w:themeColor="text1"/>
              </w:rPr>
              <w:t>7.</w:t>
            </w:r>
            <w:r>
              <w:rPr>
                <w:color w:val="000000" w:themeColor="text1"/>
              </w:rPr>
              <w:t>-</w:t>
            </w:r>
            <w:r w:rsidRPr="00F54DBC">
              <w:rPr>
                <w:color w:val="000000" w:themeColor="text1"/>
              </w:rPr>
              <w:t>8. Kresba objektu v pr</w:t>
            </w:r>
            <w:r>
              <w:rPr>
                <w:color w:val="000000" w:themeColor="text1"/>
              </w:rPr>
              <w:t>o</w:t>
            </w:r>
            <w:r w:rsidRPr="00F54DBC">
              <w:rPr>
                <w:color w:val="000000" w:themeColor="text1"/>
              </w:rPr>
              <w:t>stor</w:t>
            </w:r>
            <w:r>
              <w:rPr>
                <w:color w:val="000000" w:themeColor="text1"/>
              </w:rPr>
              <w:t>u</w:t>
            </w:r>
            <w:r w:rsidRPr="00F54DBC">
              <w:rPr>
                <w:color w:val="000000" w:themeColor="text1"/>
              </w:rPr>
              <w:t>, model. P</w:t>
            </w:r>
            <w:r>
              <w:rPr>
                <w:color w:val="000000" w:themeColor="text1"/>
              </w:rPr>
              <w:t>ř</w:t>
            </w:r>
            <w:r w:rsidRPr="00F54DBC">
              <w:rPr>
                <w:color w:val="000000" w:themeColor="text1"/>
              </w:rPr>
              <w:t>enesen</w:t>
            </w:r>
            <w:r>
              <w:rPr>
                <w:color w:val="000000" w:themeColor="text1"/>
              </w:rPr>
              <w:t>í</w:t>
            </w:r>
            <w:r w:rsidRPr="00F54DBC">
              <w:rPr>
                <w:color w:val="000000" w:themeColor="text1"/>
              </w:rPr>
              <w:t xml:space="preserve"> princ</w:t>
            </w:r>
            <w:r>
              <w:rPr>
                <w:color w:val="000000" w:themeColor="text1"/>
              </w:rPr>
              <w:t>i</w:t>
            </w:r>
            <w:r w:rsidRPr="00F54DBC">
              <w:rPr>
                <w:color w:val="000000" w:themeColor="text1"/>
              </w:rPr>
              <w:t>p</w:t>
            </w:r>
            <w:r>
              <w:rPr>
                <w:color w:val="000000" w:themeColor="text1"/>
              </w:rPr>
              <w:t>ů</w:t>
            </w:r>
            <w:r w:rsidRPr="00F54DBC">
              <w:rPr>
                <w:color w:val="000000" w:themeColor="text1"/>
              </w:rPr>
              <w:t xml:space="preserve"> trojrozměrného světa do 2D plochy. Objektové </w:t>
            </w:r>
            <w:r w:rsidRPr="009252E4">
              <w:rPr>
                <w:color w:val="000000" w:themeColor="text1"/>
              </w:rPr>
              <w:t>zobrazen</w:t>
            </w:r>
            <w:r>
              <w:rPr>
                <w:color w:val="000000" w:themeColor="text1"/>
              </w:rPr>
              <w:t>í</w:t>
            </w:r>
            <w:r w:rsidRPr="00F54DBC">
              <w:rPr>
                <w:color w:val="000000" w:themeColor="text1"/>
              </w:rPr>
              <w:t>, pochopen</w:t>
            </w:r>
            <w:r>
              <w:rPr>
                <w:color w:val="000000" w:themeColor="text1"/>
              </w:rPr>
              <w:t>í</w:t>
            </w:r>
            <w:r w:rsidRPr="00F54DBC">
              <w:rPr>
                <w:color w:val="000000" w:themeColor="text1"/>
              </w:rPr>
              <w:t xml:space="preserve"> princ</w:t>
            </w:r>
            <w:r>
              <w:rPr>
                <w:color w:val="000000" w:themeColor="text1"/>
              </w:rPr>
              <w:t>ipů</w:t>
            </w:r>
            <w:r w:rsidRPr="00F54DBC">
              <w:rPr>
                <w:color w:val="000000" w:themeColor="text1"/>
              </w:rPr>
              <w:t xml:space="preserve"> zobrazo</w:t>
            </w:r>
            <w:r>
              <w:rPr>
                <w:color w:val="000000" w:themeColor="text1"/>
              </w:rPr>
              <w:t>vání</w:t>
            </w:r>
            <w:r w:rsidRPr="00F54DBC">
              <w:rPr>
                <w:color w:val="000000" w:themeColor="text1"/>
              </w:rPr>
              <w:t xml:space="preserve"> ob</w:t>
            </w:r>
            <w:r>
              <w:rPr>
                <w:color w:val="000000" w:themeColor="text1"/>
              </w:rPr>
              <w:t>j</w:t>
            </w:r>
            <w:r w:rsidRPr="00F54DBC">
              <w:rPr>
                <w:color w:val="000000" w:themeColor="text1"/>
              </w:rPr>
              <w:t>e</w:t>
            </w:r>
            <w:r>
              <w:rPr>
                <w:color w:val="000000" w:themeColor="text1"/>
              </w:rPr>
              <w:t>k</w:t>
            </w:r>
            <w:r w:rsidRPr="00F54DBC">
              <w:rPr>
                <w:color w:val="000000" w:themeColor="text1"/>
              </w:rPr>
              <w:t>t</w:t>
            </w:r>
            <w:r>
              <w:rPr>
                <w:color w:val="000000" w:themeColor="text1"/>
              </w:rPr>
              <w:t>ů</w:t>
            </w:r>
            <w:r w:rsidRPr="00F54DBC">
              <w:rPr>
                <w:color w:val="000000" w:themeColor="text1"/>
              </w:rPr>
              <w:t xml:space="preserve">, </w:t>
            </w:r>
            <w:r>
              <w:rPr>
                <w:color w:val="000000" w:themeColor="text1"/>
              </w:rPr>
              <w:t xml:space="preserve">je </w:t>
            </w:r>
            <w:r w:rsidRPr="00F54DBC">
              <w:rPr>
                <w:color w:val="000000" w:themeColor="text1"/>
              </w:rPr>
              <w:t>možn</w:t>
            </w:r>
            <w:r>
              <w:rPr>
                <w:color w:val="000000" w:themeColor="text1"/>
              </w:rPr>
              <w:t>o</w:t>
            </w:r>
            <w:r w:rsidRPr="00F54DBC">
              <w:rPr>
                <w:color w:val="000000" w:themeColor="text1"/>
              </w:rPr>
              <w:t xml:space="preserve"> uplatni</w:t>
            </w:r>
            <w:r>
              <w:rPr>
                <w:color w:val="000000" w:themeColor="text1"/>
              </w:rPr>
              <w:t>t</w:t>
            </w:r>
            <w:r w:rsidRPr="00F54DBC">
              <w:rPr>
                <w:color w:val="000000" w:themeColor="text1"/>
              </w:rPr>
              <w:t xml:space="preserve"> </w:t>
            </w:r>
            <w:r>
              <w:rPr>
                <w:color w:val="000000" w:themeColor="text1"/>
              </w:rPr>
              <w:t>i</w:t>
            </w:r>
            <w:r w:rsidRPr="00F54DBC">
              <w:rPr>
                <w:color w:val="000000" w:themeColor="text1"/>
              </w:rPr>
              <w:t xml:space="preserve"> </w:t>
            </w:r>
            <w:r>
              <w:rPr>
                <w:color w:val="000000" w:themeColor="text1"/>
              </w:rPr>
              <w:t>v</w:t>
            </w:r>
            <w:r w:rsidRPr="00F54DBC">
              <w:rPr>
                <w:color w:val="000000" w:themeColor="text1"/>
              </w:rPr>
              <w:t xml:space="preserve"> kresb</w:t>
            </w:r>
            <w:r>
              <w:rPr>
                <w:color w:val="000000" w:themeColor="text1"/>
              </w:rPr>
              <w:t>ě</w:t>
            </w:r>
            <w:r w:rsidRPr="00F54DBC">
              <w:rPr>
                <w:color w:val="000000" w:themeColor="text1"/>
              </w:rPr>
              <w:t xml:space="preserve"> modelu. Od </w:t>
            </w:r>
            <w:r>
              <w:rPr>
                <w:color w:val="000000" w:themeColor="text1"/>
              </w:rPr>
              <w:t>s</w:t>
            </w:r>
            <w:r w:rsidRPr="00F54DBC">
              <w:rPr>
                <w:color w:val="000000" w:themeColor="text1"/>
              </w:rPr>
              <w:t>ložitého k jednoduchému a naopak. P</w:t>
            </w:r>
            <w:r>
              <w:rPr>
                <w:color w:val="000000" w:themeColor="text1"/>
              </w:rPr>
              <w:t>řepsání s</w:t>
            </w:r>
            <w:r w:rsidRPr="00F54DBC">
              <w:rPr>
                <w:color w:val="000000" w:themeColor="text1"/>
              </w:rPr>
              <w:t>ložitých tvar</w:t>
            </w:r>
            <w:r>
              <w:rPr>
                <w:color w:val="000000" w:themeColor="text1"/>
              </w:rPr>
              <w:t>ů</w:t>
            </w:r>
            <w:r w:rsidRPr="00F54DBC">
              <w:rPr>
                <w:color w:val="000000" w:themeColor="text1"/>
              </w:rPr>
              <w:t xml:space="preserve"> – fig</w:t>
            </w:r>
            <w:r>
              <w:rPr>
                <w:color w:val="000000" w:themeColor="text1"/>
              </w:rPr>
              <w:t>u</w:t>
            </w:r>
            <w:r w:rsidRPr="00F54DBC">
              <w:rPr>
                <w:color w:val="000000" w:themeColor="text1"/>
              </w:rPr>
              <w:t>ra, objekt, model do jednodu</w:t>
            </w:r>
            <w:r>
              <w:rPr>
                <w:color w:val="000000" w:themeColor="text1"/>
              </w:rPr>
              <w:t>š</w:t>
            </w:r>
            <w:r w:rsidRPr="00F54DBC">
              <w:rPr>
                <w:color w:val="000000" w:themeColor="text1"/>
              </w:rPr>
              <w:t>ších kubických tvar</w:t>
            </w:r>
            <w:r>
              <w:rPr>
                <w:color w:val="000000" w:themeColor="text1"/>
              </w:rPr>
              <w:t>ů</w:t>
            </w:r>
            <w:r w:rsidRPr="00F54DBC">
              <w:rPr>
                <w:color w:val="000000" w:themeColor="text1"/>
              </w:rPr>
              <w:t xml:space="preserve">.  </w:t>
            </w:r>
          </w:p>
          <w:p w14:paraId="68BA7453" w14:textId="77777777" w:rsidR="0013195B" w:rsidRPr="00F54DBC" w:rsidRDefault="0013195B" w:rsidP="003D6719">
            <w:pPr>
              <w:ind w:left="359"/>
              <w:jc w:val="both"/>
              <w:rPr>
                <w:color w:val="000000" w:themeColor="text1"/>
              </w:rPr>
            </w:pPr>
            <w:r w:rsidRPr="00F54DBC">
              <w:rPr>
                <w:color w:val="000000" w:themeColor="text1"/>
              </w:rPr>
              <w:t>9.</w:t>
            </w:r>
            <w:r>
              <w:rPr>
                <w:color w:val="000000" w:themeColor="text1"/>
              </w:rPr>
              <w:t>-</w:t>
            </w:r>
            <w:r w:rsidRPr="00F54DBC">
              <w:rPr>
                <w:color w:val="000000" w:themeColor="text1"/>
              </w:rPr>
              <w:t>10. Kresba objektu v pr</w:t>
            </w:r>
            <w:r>
              <w:rPr>
                <w:color w:val="000000" w:themeColor="text1"/>
              </w:rPr>
              <w:t>o</w:t>
            </w:r>
            <w:r w:rsidRPr="00F54DBC">
              <w:rPr>
                <w:color w:val="000000" w:themeColor="text1"/>
              </w:rPr>
              <w:t>stor</w:t>
            </w:r>
            <w:r>
              <w:rPr>
                <w:color w:val="000000" w:themeColor="text1"/>
              </w:rPr>
              <w:t>u</w:t>
            </w:r>
            <w:r w:rsidRPr="00F54DBC">
              <w:rPr>
                <w:color w:val="000000" w:themeColor="text1"/>
              </w:rPr>
              <w:t>, model. Nov</w:t>
            </w:r>
            <w:r>
              <w:rPr>
                <w:color w:val="000000" w:themeColor="text1"/>
              </w:rPr>
              <w:t>á</w:t>
            </w:r>
            <w:r w:rsidRPr="00F54DBC">
              <w:rPr>
                <w:color w:val="000000" w:themeColor="text1"/>
              </w:rPr>
              <w:t xml:space="preserve"> </w:t>
            </w:r>
            <w:r>
              <w:rPr>
                <w:color w:val="000000" w:themeColor="text1"/>
              </w:rPr>
              <w:t>barevná</w:t>
            </w:r>
            <w:r w:rsidRPr="00F54DBC">
              <w:rPr>
                <w:color w:val="000000" w:themeColor="text1"/>
              </w:rPr>
              <w:t xml:space="preserve"> </w:t>
            </w:r>
            <w:r>
              <w:rPr>
                <w:color w:val="000000" w:themeColor="text1"/>
              </w:rPr>
              <w:t>ř</w:t>
            </w:r>
            <w:r w:rsidRPr="00F54DBC">
              <w:rPr>
                <w:color w:val="000000" w:themeColor="text1"/>
              </w:rPr>
              <w:t>ešen</w:t>
            </w:r>
            <w:r>
              <w:rPr>
                <w:color w:val="000000" w:themeColor="text1"/>
              </w:rPr>
              <w:t>í</w:t>
            </w:r>
            <w:r w:rsidRPr="00F54DBC">
              <w:rPr>
                <w:color w:val="000000" w:themeColor="text1"/>
              </w:rPr>
              <w:t>. P</w:t>
            </w:r>
            <w:r>
              <w:rPr>
                <w:color w:val="000000" w:themeColor="text1"/>
              </w:rPr>
              <w:t>ř</w:t>
            </w:r>
            <w:r w:rsidRPr="00F54DBC">
              <w:rPr>
                <w:color w:val="000000" w:themeColor="text1"/>
              </w:rPr>
              <w:t>enesen</w:t>
            </w:r>
            <w:r>
              <w:rPr>
                <w:color w:val="000000" w:themeColor="text1"/>
              </w:rPr>
              <w:t>í</w:t>
            </w:r>
            <w:r w:rsidRPr="00F54DBC">
              <w:rPr>
                <w:color w:val="000000" w:themeColor="text1"/>
              </w:rPr>
              <w:t xml:space="preserve"> princ</w:t>
            </w:r>
            <w:r>
              <w:rPr>
                <w:color w:val="000000" w:themeColor="text1"/>
              </w:rPr>
              <w:t>ipů</w:t>
            </w:r>
            <w:r w:rsidRPr="00F54DBC">
              <w:rPr>
                <w:color w:val="000000" w:themeColor="text1"/>
              </w:rPr>
              <w:t xml:space="preserve"> trojrozměrného světa do 2D plochy. Objektové </w:t>
            </w:r>
            <w:r w:rsidRPr="009252E4">
              <w:rPr>
                <w:color w:val="000000" w:themeColor="text1"/>
              </w:rPr>
              <w:t>zobrazen</w:t>
            </w:r>
            <w:r>
              <w:rPr>
                <w:color w:val="000000" w:themeColor="text1"/>
              </w:rPr>
              <w:t>í</w:t>
            </w:r>
            <w:r w:rsidRPr="00F54DBC">
              <w:rPr>
                <w:color w:val="000000" w:themeColor="text1"/>
              </w:rPr>
              <w:t>, pochopen</w:t>
            </w:r>
            <w:r>
              <w:rPr>
                <w:color w:val="000000" w:themeColor="text1"/>
              </w:rPr>
              <w:t>í</w:t>
            </w:r>
            <w:r w:rsidRPr="00F54DBC">
              <w:rPr>
                <w:color w:val="000000" w:themeColor="text1"/>
              </w:rPr>
              <w:t xml:space="preserve"> princ</w:t>
            </w:r>
            <w:r>
              <w:rPr>
                <w:color w:val="000000" w:themeColor="text1"/>
              </w:rPr>
              <w:t>ipů</w:t>
            </w:r>
            <w:r w:rsidRPr="00F54DBC">
              <w:rPr>
                <w:color w:val="000000" w:themeColor="text1"/>
              </w:rPr>
              <w:t xml:space="preserve"> zobrazo</w:t>
            </w:r>
            <w:r>
              <w:rPr>
                <w:color w:val="000000" w:themeColor="text1"/>
              </w:rPr>
              <w:t>vání</w:t>
            </w:r>
            <w:r w:rsidRPr="00F54DBC">
              <w:rPr>
                <w:color w:val="000000" w:themeColor="text1"/>
              </w:rPr>
              <w:t xml:space="preserve"> ob</w:t>
            </w:r>
            <w:r>
              <w:rPr>
                <w:color w:val="000000" w:themeColor="text1"/>
              </w:rPr>
              <w:t>j</w:t>
            </w:r>
            <w:r w:rsidRPr="00F54DBC">
              <w:rPr>
                <w:color w:val="000000" w:themeColor="text1"/>
              </w:rPr>
              <w:t>e</w:t>
            </w:r>
            <w:r>
              <w:rPr>
                <w:color w:val="000000" w:themeColor="text1"/>
              </w:rPr>
              <w:t>k</w:t>
            </w:r>
            <w:r w:rsidRPr="00F54DBC">
              <w:rPr>
                <w:color w:val="000000" w:themeColor="text1"/>
              </w:rPr>
              <w:t>t</w:t>
            </w:r>
            <w:r>
              <w:rPr>
                <w:color w:val="000000" w:themeColor="text1"/>
              </w:rPr>
              <w:t>ů</w:t>
            </w:r>
            <w:r w:rsidRPr="00F54DBC">
              <w:rPr>
                <w:color w:val="000000" w:themeColor="text1"/>
              </w:rPr>
              <w:t xml:space="preserve">, </w:t>
            </w:r>
            <w:r>
              <w:rPr>
                <w:color w:val="000000" w:themeColor="text1"/>
              </w:rPr>
              <w:t xml:space="preserve">je </w:t>
            </w:r>
            <w:r w:rsidRPr="00F54DBC">
              <w:rPr>
                <w:color w:val="000000" w:themeColor="text1"/>
              </w:rPr>
              <w:t>možn</w:t>
            </w:r>
            <w:r>
              <w:rPr>
                <w:color w:val="000000" w:themeColor="text1"/>
              </w:rPr>
              <w:t>o</w:t>
            </w:r>
            <w:r w:rsidRPr="00F54DBC">
              <w:rPr>
                <w:color w:val="000000" w:themeColor="text1"/>
              </w:rPr>
              <w:t xml:space="preserve"> uplatni</w:t>
            </w:r>
            <w:r>
              <w:rPr>
                <w:color w:val="000000" w:themeColor="text1"/>
              </w:rPr>
              <w:t>t</w:t>
            </w:r>
            <w:r w:rsidRPr="00F54DBC">
              <w:rPr>
                <w:color w:val="000000" w:themeColor="text1"/>
              </w:rPr>
              <w:t xml:space="preserve"> </w:t>
            </w:r>
            <w:r>
              <w:rPr>
                <w:color w:val="000000" w:themeColor="text1"/>
              </w:rPr>
              <w:t>i</w:t>
            </w:r>
            <w:r w:rsidRPr="00F54DBC">
              <w:rPr>
                <w:color w:val="000000" w:themeColor="text1"/>
              </w:rPr>
              <w:t xml:space="preserve"> na kresb</w:t>
            </w:r>
            <w:r>
              <w:rPr>
                <w:color w:val="000000" w:themeColor="text1"/>
              </w:rPr>
              <w:t>ě</w:t>
            </w:r>
            <w:r w:rsidRPr="00F54DBC">
              <w:rPr>
                <w:color w:val="000000" w:themeColor="text1"/>
              </w:rPr>
              <w:t xml:space="preserve"> modelu. Od </w:t>
            </w:r>
            <w:r>
              <w:rPr>
                <w:color w:val="000000" w:themeColor="text1"/>
              </w:rPr>
              <w:t>s</w:t>
            </w:r>
            <w:r w:rsidRPr="00F54DBC">
              <w:rPr>
                <w:color w:val="000000" w:themeColor="text1"/>
              </w:rPr>
              <w:t>ložitého k jednoduchému a naopak. P</w:t>
            </w:r>
            <w:r>
              <w:rPr>
                <w:color w:val="000000" w:themeColor="text1"/>
              </w:rPr>
              <w:t>řepsání s</w:t>
            </w:r>
            <w:r w:rsidRPr="00F54DBC">
              <w:rPr>
                <w:color w:val="000000" w:themeColor="text1"/>
              </w:rPr>
              <w:t>ložitých tvar</w:t>
            </w:r>
            <w:r>
              <w:rPr>
                <w:color w:val="000000" w:themeColor="text1"/>
              </w:rPr>
              <w:t>ů</w:t>
            </w:r>
            <w:r w:rsidRPr="00F54DBC">
              <w:rPr>
                <w:color w:val="000000" w:themeColor="text1"/>
              </w:rPr>
              <w:t xml:space="preserve"> – fig</w:t>
            </w:r>
            <w:r>
              <w:rPr>
                <w:color w:val="000000" w:themeColor="text1"/>
              </w:rPr>
              <w:t>u</w:t>
            </w:r>
            <w:r w:rsidRPr="00F54DBC">
              <w:rPr>
                <w:color w:val="000000" w:themeColor="text1"/>
              </w:rPr>
              <w:t>ra, objekt, model do jednodu</w:t>
            </w:r>
            <w:r>
              <w:rPr>
                <w:color w:val="000000" w:themeColor="text1"/>
              </w:rPr>
              <w:t>š</w:t>
            </w:r>
            <w:r w:rsidRPr="00F54DBC">
              <w:rPr>
                <w:color w:val="000000" w:themeColor="text1"/>
              </w:rPr>
              <w:t>ších kubických tvar</w:t>
            </w:r>
            <w:r>
              <w:rPr>
                <w:color w:val="000000" w:themeColor="text1"/>
              </w:rPr>
              <w:t>ů</w:t>
            </w:r>
            <w:r w:rsidRPr="00F54DBC">
              <w:rPr>
                <w:color w:val="000000" w:themeColor="text1"/>
              </w:rPr>
              <w:t xml:space="preserve"> v alternat</w:t>
            </w:r>
            <w:r>
              <w:rPr>
                <w:color w:val="000000" w:themeColor="text1"/>
              </w:rPr>
              <w:t>i</w:t>
            </w:r>
            <w:r w:rsidRPr="00F54DBC">
              <w:rPr>
                <w:color w:val="000000" w:themeColor="text1"/>
              </w:rPr>
              <w:t>vn</w:t>
            </w:r>
            <w:r>
              <w:rPr>
                <w:color w:val="000000" w:themeColor="text1"/>
              </w:rPr>
              <w:t>í</w:t>
            </w:r>
            <w:r w:rsidRPr="00F54DBC">
              <w:rPr>
                <w:color w:val="000000" w:themeColor="text1"/>
              </w:rPr>
              <w:t xml:space="preserve">ch </w:t>
            </w:r>
            <w:r>
              <w:rPr>
                <w:color w:val="000000" w:themeColor="text1"/>
              </w:rPr>
              <w:t>b</w:t>
            </w:r>
            <w:r w:rsidRPr="00F54DBC">
              <w:rPr>
                <w:color w:val="000000" w:themeColor="text1"/>
              </w:rPr>
              <w:t>are</w:t>
            </w:r>
            <w:r>
              <w:rPr>
                <w:color w:val="000000" w:themeColor="text1"/>
              </w:rPr>
              <w:t>v</w:t>
            </w:r>
            <w:r w:rsidRPr="00F54DBC">
              <w:rPr>
                <w:color w:val="000000" w:themeColor="text1"/>
              </w:rPr>
              <w:t xml:space="preserve">ných </w:t>
            </w:r>
            <w:r>
              <w:rPr>
                <w:color w:val="000000" w:themeColor="text1"/>
              </w:rPr>
              <w:t>ř</w:t>
            </w:r>
            <w:r w:rsidRPr="00F54DBC">
              <w:rPr>
                <w:color w:val="000000" w:themeColor="text1"/>
              </w:rPr>
              <w:t>ešen</w:t>
            </w:r>
            <w:r>
              <w:rPr>
                <w:color w:val="000000" w:themeColor="text1"/>
              </w:rPr>
              <w:t>í</w:t>
            </w:r>
            <w:r w:rsidRPr="00F54DBC">
              <w:rPr>
                <w:color w:val="000000" w:themeColor="text1"/>
              </w:rPr>
              <w:t xml:space="preserve">ch.  </w:t>
            </w:r>
          </w:p>
          <w:p w14:paraId="540D9421" w14:textId="77777777" w:rsidR="0013195B" w:rsidRPr="00F54DBC" w:rsidRDefault="0013195B" w:rsidP="003D6719">
            <w:pPr>
              <w:ind w:left="359"/>
              <w:jc w:val="both"/>
              <w:rPr>
                <w:color w:val="000000" w:themeColor="text1"/>
              </w:rPr>
            </w:pPr>
            <w:r w:rsidRPr="00F54DBC">
              <w:rPr>
                <w:color w:val="000000" w:themeColor="text1"/>
              </w:rPr>
              <w:t>11.</w:t>
            </w:r>
            <w:r>
              <w:rPr>
                <w:color w:val="000000" w:themeColor="text1"/>
              </w:rPr>
              <w:t>-</w:t>
            </w:r>
            <w:r w:rsidRPr="00F54DBC">
              <w:rPr>
                <w:color w:val="000000" w:themeColor="text1"/>
              </w:rPr>
              <w:t>12. Symboly, znaky a význam tvaru v p</w:t>
            </w:r>
            <w:r>
              <w:rPr>
                <w:color w:val="000000" w:themeColor="text1"/>
              </w:rPr>
              <w:t>ř</w:t>
            </w:r>
            <w:r w:rsidRPr="00F54DBC">
              <w:rPr>
                <w:color w:val="000000" w:themeColor="text1"/>
              </w:rPr>
              <w:t>edm</w:t>
            </w:r>
            <w:r>
              <w:rPr>
                <w:color w:val="000000" w:themeColor="text1"/>
              </w:rPr>
              <w:t>ě</w:t>
            </w:r>
            <w:r w:rsidRPr="00F54DBC">
              <w:rPr>
                <w:color w:val="000000" w:themeColor="text1"/>
              </w:rPr>
              <w:t>tn</w:t>
            </w:r>
            <w:r>
              <w:rPr>
                <w:color w:val="000000" w:themeColor="text1"/>
              </w:rPr>
              <w:t>ém</w:t>
            </w:r>
            <w:r w:rsidRPr="00F54DBC">
              <w:rPr>
                <w:color w:val="000000" w:themeColor="text1"/>
              </w:rPr>
              <w:t xml:space="preserve"> zobrazení v kresb</w:t>
            </w:r>
            <w:r>
              <w:rPr>
                <w:color w:val="000000" w:themeColor="text1"/>
              </w:rPr>
              <w:t>ě</w:t>
            </w:r>
            <w:r w:rsidRPr="00F54DBC">
              <w:rPr>
                <w:color w:val="000000" w:themeColor="text1"/>
              </w:rPr>
              <w:t xml:space="preserve"> a v </w:t>
            </w:r>
            <w:r>
              <w:rPr>
                <w:color w:val="000000" w:themeColor="text1"/>
              </w:rPr>
              <w:t>designu.</w:t>
            </w:r>
            <w:r w:rsidRPr="00F54DBC">
              <w:rPr>
                <w:color w:val="000000" w:themeColor="text1"/>
              </w:rPr>
              <w:t xml:space="preserve"> Kresba pod</w:t>
            </w:r>
            <w:r>
              <w:rPr>
                <w:color w:val="000000" w:themeColor="text1"/>
              </w:rPr>
              <w:t>le</w:t>
            </w:r>
            <w:r w:rsidRPr="00F54DBC">
              <w:rPr>
                <w:color w:val="000000" w:themeColor="text1"/>
              </w:rPr>
              <w:t xml:space="preserve"> modelu, uložen</w:t>
            </w:r>
            <w:r>
              <w:rPr>
                <w:color w:val="000000" w:themeColor="text1"/>
              </w:rPr>
              <w:t>í</w:t>
            </w:r>
            <w:r w:rsidRPr="00F54DBC">
              <w:rPr>
                <w:color w:val="000000" w:themeColor="text1"/>
              </w:rPr>
              <w:t xml:space="preserve"> objektu v pr</w:t>
            </w:r>
            <w:r>
              <w:rPr>
                <w:color w:val="000000" w:themeColor="text1"/>
              </w:rPr>
              <w:t>o</w:t>
            </w:r>
            <w:r w:rsidRPr="00F54DBC">
              <w:rPr>
                <w:color w:val="000000" w:themeColor="text1"/>
              </w:rPr>
              <w:t>stor</w:t>
            </w:r>
            <w:r>
              <w:rPr>
                <w:color w:val="000000" w:themeColor="text1"/>
              </w:rPr>
              <w:t>u</w:t>
            </w:r>
            <w:r w:rsidRPr="00F54DBC">
              <w:rPr>
                <w:color w:val="000000" w:themeColor="text1"/>
              </w:rPr>
              <w:t>. Prác</w:t>
            </w:r>
            <w:r>
              <w:rPr>
                <w:color w:val="000000" w:themeColor="text1"/>
              </w:rPr>
              <w:t>e</w:t>
            </w:r>
            <w:r w:rsidRPr="00F54DBC">
              <w:rPr>
                <w:color w:val="000000" w:themeColor="text1"/>
              </w:rPr>
              <w:t xml:space="preserve"> s tvarovou diverzitou. Zjednodušov</w:t>
            </w:r>
            <w:r>
              <w:rPr>
                <w:color w:val="000000" w:themeColor="text1"/>
              </w:rPr>
              <w:t>á</w:t>
            </w:r>
            <w:r w:rsidRPr="00F54DBC">
              <w:rPr>
                <w:color w:val="000000" w:themeColor="text1"/>
              </w:rPr>
              <w:t>n</w:t>
            </w:r>
            <w:r>
              <w:rPr>
                <w:color w:val="000000" w:themeColor="text1"/>
              </w:rPr>
              <w:t>í</w:t>
            </w:r>
            <w:r w:rsidRPr="00F54DBC">
              <w:rPr>
                <w:color w:val="000000" w:themeColor="text1"/>
              </w:rPr>
              <w:t xml:space="preserve"> </w:t>
            </w:r>
            <w:r>
              <w:rPr>
                <w:color w:val="000000" w:themeColor="text1"/>
              </w:rPr>
              <w:t>s</w:t>
            </w:r>
            <w:r w:rsidRPr="00F54DBC">
              <w:rPr>
                <w:color w:val="000000" w:themeColor="text1"/>
              </w:rPr>
              <w:t>ložitých tvar</w:t>
            </w:r>
            <w:r>
              <w:rPr>
                <w:color w:val="000000" w:themeColor="text1"/>
              </w:rPr>
              <w:t>ů</w:t>
            </w:r>
            <w:r w:rsidRPr="00F54DBC">
              <w:rPr>
                <w:color w:val="000000" w:themeColor="text1"/>
              </w:rPr>
              <w:t xml:space="preserve"> do plochy. </w:t>
            </w:r>
          </w:p>
          <w:p w14:paraId="27F8991F" w14:textId="77777777" w:rsidR="0013195B" w:rsidRPr="00F54DBC" w:rsidRDefault="0013195B" w:rsidP="003D6719">
            <w:pPr>
              <w:spacing w:after="120"/>
              <w:ind w:left="359"/>
              <w:jc w:val="both"/>
              <w:rPr>
                <w:color w:val="000000" w:themeColor="text1"/>
              </w:rPr>
            </w:pPr>
            <w:r w:rsidRPr="00F54DBC">
              <w:rPr>
                <w:color w:val="000000" w:themeColor="text1"/>
              </w:rPr>
              <w:t xml:space="preserve">13. </w:t>
            </w:r>
            <w:r>
              <w:rPr>
                <w:color w:val="000000" w:themeColor="text1"/>
              </w:rPr>
              <w:t>S</w:t>
            </w:r>
            <w:r w:rsidRPr="00572D8A">
              <w:rPr>
                <w:color w:val="000000" w:themeColor="text1"/>
              </w:rPr>
              <w:t>hrnut</w:t>
            </w:r>
            <w:r>
              <w:rPr>
                <w:color w:val="000000" w:themeColor="text1"/>
              </w:rPr>
              <w:t>í</w:t>
            </w:r>
            <w:r w:rsidRPr="00572D8A">
              <w:rPr>
                <w:color w:val="000000" w:themeColor="text1"/>
              </w:rPr>
              <w:t xml:space="preserve"> poznatk</w:t>
            </w:r>
            <w:r>
              <w:rPr>
                <w:color w:val="000000" w:themeColor="text1"/>
              </w:rPr>
              <w:t>ů</w:t>
            </w:r>
            <w:r w:rsidRPr="009252E4">
              <w:rPr>
                <w:color w:val="000000" w:themeColor="text1"/>
              </w:rPr>
              <w:t xml:space="preserve"> </w:t>
            </w:r>
            <w:r w:rsidRPr="00F54DBC">
              <w:rPr>
                <w:color w:val="000000" w:themeColor="text1"/>
              </w:rPr>
              <w:t>z letn</w:t>
            </w:r>
            <w:r>
              <w:rPr>
                <w:color w:val="000000" w:themeColor="text1"/>
              </w:rPr>
              <w:t>í</w:t>
            </w:r>
            <w:r w:rsidRPr="00F54DBC">
              <w:rPr>
                <w:color w:val="000000" w:themeColor="text1"/>
              </w:rPr>
              <w:t>ho semestr</w:t>
            </w:r>
            <w:r>
              <w:rPr>
                <w:color w:val="000000" w:themeColor="text1"/>
              </w:rPr>
              <w:t>u</w:t>
            </w:r>
            <w:r w:rsidRPr="00F54DBC">
              <w:rPr>
                <w:color w:val="000000" w:themeColor="text1"/>
              </w:rPr>
              <w:t xml:space="preserve">. </w:t>
            </w:r>
            <w:r w:rsidRPr="00572D8A">
              <w:rPr>
                <w:color w:val="000000" w:themeColor="text1"/>
              </w:rPr>
              <w:t>Kresba pod</w:t>
            </w:r>
            <w:r>
              <w:rPr>
                <w:color w:val="000000" w:themeColor="text1"/>
              </w:rPr>
              <w:t xml:space="preserve">le </w:t>
            </w:r>
            <w:r w:rsidRPr="00572D8A">
              <w:rPr>
                <w:color w:val="000000" w:themeColor="text1"/>
              </w:rPr>
              <w:t>modelu</w:t>
            </w:r>
            <w:r w:rsidRPr="00F54DBC">
              <w:rPr>
                <w:color w:val="000000" w:themeColor="text1"/>
              </w:rPr>
              <w:t>, alternativn</w:t>
            </w:r>
            <w:r>
              <w:rPr>
                <w:color w:val="000000" w:themeColor="text1"/>
              </w:rPr>
              <w:t>í</w:t>
            </w:r>
            <w:r w:rsidRPr="00F54DBC">
              <w:rPr>
                <w:color w:val="000000" w:themeColor="text1"/>
              </w:rPr>
              <w:t xml:space="preserve"> kresba kompoz</w:t>
            </w:r>
            <w:r>
              <w:rPr>
                <w:color w:val="000000" w:themeColor="text1"/>
              </w:rPr>
              <w:t>ice</w:t>
            </w:r>
            <w:r w:rsidRPr="00F54DBC">
              <w:rPr>
                <w:color w:val="000000" w:themeColor="text1"/>
              </w:rPr>
              <w:t xml:space="preserve"> t</w:t>
            </w:r>
            <w:r>
              <w:rPr>
                <w:color w:val="000000" w:themeColor="text1"/>
              </w:rPr>
              <w:t>ě</w:t>
            </w:r>
            <w:r w:rsidRPr="00F54DBC">
              <w:rPr>
                <w:color w:val="000000" w:themeColor="text1"/>
              </w:rPr>
              <w:t>les v pr</w:t>
            </w:r>
            <w:r>
              <w:rPr>
                <w:color w:val="000000" w:themeColor="text1"/>
              </w:rPr>
              <w:t>o</w:t>
            </w:r>
            <w:r w:rsidRPr="00F54DBC">
              <w:rPr>
                <w:color w:val="000000" w:themeColor="text1"/>
              </w:rPr>
              <w:t>stor</w:t>
            </w:r>
            <w:r>
              <w:rPr>
                <w:color w:val="000000" w:themeColor="text1"/>
              </w:rPr>
              <w:t>u</w:t>
            </w:r>
            <w:r w:rsidRPr="00F54DBC">
              <w:rPr>
                <w:color w:val="000000" w:themeColor="text1"/>
              </w:rPr>
              <w:t>. Rozvíj</w:t>
            </w:r>
            <w:r>
              <w:rPr>
                <w:color w:val="000000" w:themeColor="text1"/>
              </w:rPr>
              <w:t>e</w:t>
            </w:r>
            <w:r w:rsidRPr="00F54DBC">
              <w:rPr>
                <w:color w:val="000000" w:themeColor="text1"/>
              </w:rPr>
              <w:t>n</w:t>
            </w:r>
            <w:r>
              <w:rPr>
                <w:color w:val="000000" w:themeColor="text1"/>
              </w:rPr>
              <w:t>í</w:t>
            </w:r>
            <w:r w:rsidRPr="00F54DBC">
              <w:rPr>
                <w:color w:val="000000" w:themeColor="text1"/>
              </w:rPr>
              <w:t xml:space="preserve"> </w:t>
            </w:r>
            <w:r>
              <w:rPr>
                <w:color w:val="000000" w:themeColor="text1"/>
              </w:rPr>
              <w:t>získaných</w:t>
            </w:r>
            <w:r w:rsidRPr="00F54DBC">
              <w:rPr>
                <w:color w:val="000000" w:themeColor="text1"/>
              </w:rPr>
              <w:t xml:space="preserve"> poznatk</w:t>
            </w:r>
            <w:r>
              <w:rPr>
                <w:color w:val="000000" w:themeColor="text1"/>
              </w:rPr>
              <w:t>ů</w:t>
            </w:r>
            <w:r w:rsidRPr="00F54DBC">
              <w:rPr>
                <w:color w:val="000000" w:themeColor="text1"/>
              </w:rPr>
              <w:t xml:space="preserve"> v tém</w:t>
            </w:r>
            <w:r>
              <w:rPr>
                <w:color w:val="000000" w:themeColor="text1"/>
              </w:rPr>
              <w:t>atu</w:t>
            </w:r>
            <w:r w:rsidRPr="00F54DBC">
              <w:rPr>
                <w:color w:val="000000" w:themeColor="text1"/>
              </w:rPr>
              <w:t xml:space="preserve"> perspektiva, anat</w:t>
            </w:r>
            <w:r>
              <w:rPr>
                <w:color w:val="000000" w:themeColor="text1"/>
              </w:rPr>
              <w:t>omie,</w:t>
            </w:r>
            <w:r w:rsidRPr="00F54DBC">
              <w:rPr>
                <w:color w:val="000000" w:themeColor="text1"/>
              </w:rPr>
              <w:t xml:space="preserve"> kompoz</w:t>
            </w:r>
            <w:r>
              <w:rPr>
                <w:color w:val="000000" w:themeColor="text1"/>
              </w:rPr>
              <w:t>ice</w:t>
            </w:r>
            <w:r w:rsidRPr="00F54DBC">
              <w:rPr>
                <w:color w:val="000000" w:themeColor="text1"/>
              </w:rPr>
              <w:t xml:space="preserve">, </w:t>
            </w:r>
            <w:r>
              <w:rPr>
                <w:color w:val="000000" w:themeColor="text1"/>
              </w:rPr>
              <w:t>barv</w:t>
            </w:r>
            <w:r w:rsidRPr="00F54DBC">
              <w:rPr>
                <w:color w:val="000000" w:themeColor="text1"/>
              </w:rPr>
              <w:t xml:space="preserve">a, či tvar, objem. </w:t>
            </w:r>
          </w:p>
          <w:p w14:paraId="0716F9A8" w14:textId="77777777" w:rsidR="0013195B" w:rsidRPr="00CC442D" w:rsidRDefault="0013195B" w:rsidP="003D6719">
            <w:pPr>
              <w:jc w:val="both"/>
              <w:rPr>
                <w:b/>
                <w:color w:val="000000" w:themeColor="text1"/>
              </w:rPr>
            </w:pPr>
            <w:r w:rsidRPr="00CC442D">
              <w:rPr>
                <w:b/>
                <w:color w:val="000000" w:themeColor="text1"/>
              </w:rPr>
              <w:t>Výsledky učení:</w:t>
            </w:r>
          </w:p>
          <w:p w14:paraId="177448C6" w14:textId="77777777" w:rsidR="0013195B" w:rsidRPr="008B3191" w:rsidRDefault="0013195B" w:rsidP="003D6719">
            <w:pPr>
              <w:jc w:val="both"/>
              <w:rPr>
                <w:color w:val="000000" w:themeColor="text1"/>
              </w:rPr>
            </w:pPr>
            <w:r w:rsidRPr="008B3191">
              <w:rPr>
                <w:color w:val="000000" w:themeColor="text1"/>
              </w:rPr>
              <w:t>Odborné znalosti – po absolvování předmětu student umí:</w:t>
            </w:r>
          </w:p>
          <w:p w14:paraId="631883E2"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vysvětlit principy </w:t>
            </w:r>
            <w:r w:rsidRPr="00F54DBC">
              <w:rPr>
                <w:bCs/>
                <w:color w:val="000000" w:themeColor="text1"/>
              </w:rPr>
              <w:t>zjednodušo</w:t>
            </w:r>
            <w:r>
              <w:rPr>
                <w:bCs/>
                <w:color w:val="000000" w:themeColor="text1"/>
              </w:rPr>
              <w:t>vání</w:t>
            </w:r>
            <w:r w:rsidRPr="00F54DBC">
              <w:rPr>
                <w:bCs/>
                <w:color w:val="000000" w:themeColor="text1"/>
              </w:rPr>
              <w:t xml:space="preserve"> </w:t>
            </w:r>
            <w:r>
              <w:rPr>
                <w:bCs/>
                <w:color w:val="000000" w:themeColor="text1"/>
              </w:rPr>
              <w:t>s</w:t>
            </w:r>
            <w:r w:rsidRPr="00F54DBC">
              <w:rPr>
                <w:bCs/>
                <w:color w:val="000000" w:themeColor="text1"/>
              </w:rPr>
              <w:t>ložitých tvar</w:t>
            </w:r>
            <w:r>
              <w:rPr>
                <w:bCs/>
                <w:color w:val="000000" w:themeColor="text1"/>
              </w:rPr>
              <w:t>ů</w:t>
            </w:r>
          </w:p>
          <w:p w14:paraId="3E885888" w14:textId="77777777" w:rsidR="0013195B" w:rsidRDefault="0013195B" w:rsidP="003D6719">
            <w:pPr>
              <w:pStyle w:val="Odstavecseseznamem"/>
              <w:numPr>
                <w:ilvl w:val="0"/>
                <w:numId w:val="31"/>
              </w:numPr>
              <w:jc w:val="both"/>
              <w:rPr>
                <w:color w:val="000000" w:themeColor="text1"/>
              </w:rPr>
            </w:pPr>
            <w:r>
              <w:rPr>
                <w:color w:val="000000" w:themeColor="text1"/>
              </w:rPr>
              <w:t>popsa</w:t>
            </w:r>
            <w:r w:rsidRPr="00F24E53">
              <w:rPr>
                <w:color w:val="000000" w:themeColor="text1"/>
              </w:rPr>
              <w:t xml:space="preserve">t pravidla </w:t>
            </w:r>
            <w:r>
              <w:rPr>
                <w:color w:val="000000" w:themeColor="text1"/>
              </w:rPr>
              <w:t>p</w:t>
            </w:r>
            <w:r w:rsidRPr="00F54DBC">
              <w:rPr>
                <w:color w:val="000000" w:themeColor="text1"/>
              </w:rPr>
              <w:t>rác</w:t>
            </w:r>
            <w:r>
              <w:rPr>
                <w:color w:val="000000" w:themeColor="text1"/>
              </w:rPr>
              <w:t>e</w:t>
            </w:r>
            <w:r w:rsidRPr="00F54DBC">
              <w:rPr>
                <w:color w:val="000000" w:themeColor="text1"/>
              </w:rPr>
              <w:t xml:space="preserve"> s </w:t>
            </w:r>
            <w:r>
              <w:rPr>
                <w:color w:val="000000" w:themeColor="text1"/>
              </w:rPr>
              <w:t>barv</w:t>
            </w:r>
            <w:r w:rsidRPr="00F54DBC">
              <w:rPr>
                <w:color w:val="000000" w:themeColor="text1"/>
              </w:rPr>
              <w:t>ou</w:t>
            </w:r>
          </w:p>
          <w:p w14:paraId="0FB934AC"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 xml:space="preserve">definovat pravidla </w:t>
            </w:r>
            <w:r w:rsidRPr="009252E4">
              <w:rPr>
                <w:color w:val="000000" w:themeColor="text1"/>
              </w:rPr>
              <w:t>kánon</w:t>
            </w:r>
            <w:r>
              <w:rPr>
                <w:color w:val="000000" w:themeColor="text1"/>
              </w:rPr>
              <w:t>ů</w:t>
            </w:r>
            <w:r w:rsidRPr="009252E4">
              <w:rPr>
                <w:color w:val="000000" w:themeColor="text1"/>
              </w:rPr>
              <w:t>,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4F26671A" w14:textId="77777777" w:rsidR="0013195B" w:rsidRDefault="0013195B" w:rsidP="003D6719">
            <w:pPr>
              <w:pStyle w:val="Odstavecseseznamem"/>
              <w:numPr>
                <w:ilvl w:val="0"/>
                <w:numId w:val="31"/>
              </w:numPr>
              <w:jc w:val="both"/>
              <w:rPr>
                <w:color w:val="000000" w:themeColor="text1"/>
              </w:rPr>
            </w:pPr>
            <w:r w:rsidRPr="00F24E53">
              <w:rPr>
                <w:color w:val="000000" w:themeColor="text1"/>
              </w:rPr>
              <w:t xml:space="preserve">vysvětlit </w:t>
            </w:r>
            <w:r>
              <w:rPr>
                <w:color w:val="000000" w:themeColor="text1"/>
              </w:rPr>
              <w:t>způsoby použití s</w:t>
            </w:r>
            <w:r w:rsidRPr="00F54DBC">
              <w:rPr>
                <w:color w:val="000000" w:themeColor="text1"/>
              </w:rPr>
              <w:t>ymbol</w:t>
            </w:r>
            <w:r>
              <w:rPr>
                <w:color w:val="000000" w:themeColor="text1"/>
              </w:rPr>
              <w:t>ů</w:t>
            </w:r>
            <w:r w:rsidRPr="00F54DBC">
              <w:rPr>
                <w:color w:val="000000" w:themeColor="text1"/>
              </w:rPr>
              <w:t>, znak</w:t>
            </w:r>
            <w:r>
              <w:rPr>
                <w:color w:val="000000" w:themeColor="text1"/>
              </w:rPr>
              <w:t>ů</w:t>
            </w:r>
            <w:r w:rsidRPr="00F54DBC">
              <w:rPr>
                <w:color w:val="000000" w:themeColor="text1"/>
              </w:rPr>
              <w:t xml:space="preserve"> v p</w:t>
            </w:r>
            <w:r>
              <w:rPr>
                <w:color w:val="000000" w:themeColor="text1"/>
              </w:rPr>
              <w:t>ř</w:t>
            </w:r>
            <w:r w:rsidRPr="00F54DBC">
              <w:rPr>
                <w:color w:val="000000" w:themeColor="text1"/>
              </w:rPr>
              <w:t>edm</w:t>
            </w:r>
            <w:r>
              <w:rPr>
                <w:color w:val="000000" w:themeColor="text1"/>
              </w:rPr>
              <w:t>ě</w:t>
            </w:r>
            <w:r w:rsidRPr="00F54DBC">
              <w:rPr>
                <w:color w:val="000000" w:themeColor="text1"/>
              </w:rPr>
              <w:t>tn</w:t>
            </w:r>
            <w:r>
              <w:rPr>
                <w:color w:val="000000" w:themeColor="text1"/>
              </w:rPr>
              <w:t>ém</w:t>
            </w:r>
            <w:r w:rsidRPr="00F54DBC">
              <w:rPr>
                <w:color w:val="000000" w:themeColor="text1"/>
              </w:rPr>
              <w:t xml:space="preserve"> zobrazení v kresb</w:t>
            </w:r>
            <w:r>
              <w:rPr>
                <w:color w:val="000000" w:themeColor="text1"/>
              </w:rPr>
              <w:t>ě</w:t>
            </w:r>
            <w:r w:rsidRPr="00F54DBC">
              <w:rPr>
                <w:color w:val="000000" w:themeColor="text1"/>
              </w:rPr>
              <w:t xml:space="preserve"> a v d</w:t>
            </w:r>
            <w:r>
              <w:rPr>
                <w:color w:val="000000" w:themeColor="text1"/>
              </w:rPr>
              <w:t>esignu</w:t>
            </w:r>
            <w:r w:rsidRPr="00F24E53">
              <w:rPr>
                <w:color w:val="000000" w:themeColor="text1"/>
              </w:rPr>
              <w:t xml:space="preserve"> </w:t>
            </w:r>
          </w:p>
          <w:p w14:paraId="0F4E2844" w14:textId="77777777" w:rsidR="0013195B" w:rsidRDefault="0013195B" w:rsidP="003D6719">
            <w:pPr>
              <w:pStyle w:val="Odstavecseseznamem"/>
              <w:numPr>
                <w:ilvl w:val="0"/>
                <w:numId w:val="31"/>
              </w:numPr>
              <w:jc w:val="both"/>
            </w:pPr>
            <w:r w:rsidRPr="00A01676">
              <w:rPr>
                <w:color w:val="000000" w:themeColor="text1"/>
              </w:rPr>
              <w:t>charakterizovat práci s tvarovou diverzitou</w:t>
            </w:r>
          </w:p>
          <w:p w14:paraId="446B67AF" w14:textId="77777777" w:rsidR="0013195B" w:rsidRDefault="0013195B" w:rsidP="003D6719">
            <w:pPr>
              <w:jc w:val="both"/>
            </w:pPr>
            <w:r>
              <w:t>Odborné dovednosti – po absolvování předmětu student umí:</w:t>
            </w:r>
          </w:p>
          <w:p w14:paraId="67757A24" w14:textId="77777777" w:rsidR="0013195B" w:rsidRDefault="0013195B" w:rsidP="003D6719">
            <w:pPr>
              <w:pStyle w:val="Odstavecseseznamem"/>
              <w:numPr>
                <w:ilvl w:val="0"/>
                <w:numId w:val="31"/>
              </w:numPr>
              <w:jc w:val="both"/>
            </w:pPr>
            <w:r>
              <w:t xml:space="preserve">aplikovat </w:t>
            </w:r>
            <w:r w:rsidRPr="00F54DBC">
              <w:rPr>
                <w:bCs/>
                <w:color w:val="000000" w:themeColor="text1"/>
              </w:rPr>
              <w:t>figurat</w:t>
            </w:r>
            <w:r>
              <w:rPr>
                <w:bCs/>
                <w:color w:val="000000" w:themeColor="text1"/>
              </w:rPr>
              <w:t>ivní</w:t>
            </w:r>
            <w:r w:rsidRPr="00F54DBC">
              <w:rPr>
                <w:bCs/>
                <w:color w:val="000000" w:themeColor="text1"/>
              </w:rPr>
              <w:t xml:space="preserve"> zobrazov</w:t>
            </w:r>
            <w:r>
              <w:rPr>
                <w:bCs/>
                <w:color w:val="000000" w:themeColor="text1"/>
              </w:rPr>
              <w:t>á</w:t>
            </w:r>
            <w:r w:rsidRPr="00F54DBC">
              <w:rPr>
                <w:bCs/>
                <w:color w:val="000000" w:themeColor="text1"/>
              </w:rPr>
              <w:t>n</w:t>
            </w:r>
            <w:r>
              <w:rPr>
                <w:bCs/>
                <w:color w:val="000000" w:themeColor="text1"/>
              </w:rPr>
              <w:t>í</w:t>
            </w:r>
            <w:r w:rsidRPr="00F54DBC">
              <w:rPr>
                <w:bCs/>
                <w:color w:val="000000" w:themeColor="text1"/>
              </w:rPr>
              <w:t xml:space="preserve"> v kresb</w:t>
            </w:r>
            <w:r>
              <w:rPr>
                <w:bCs/>
                <w:color w:val="000000" w:themeColor="text1"/>
              </w:rPr>
              <w:t>ě</w:t>
            </w:r>
            <w:r w:rsidRPr="00F54DBC">
              <w:rPr>
                <w:bCs/>
                <w:color w:val="000000" w:themeColor="text1"/>
              </w:rPr>
              <w:t xml:space="preserve"> </w:t>
            </w:r>
            <w:r>
              <w:rPr>
                <w:bCs/>
                <w:color w:val="000000" w:themeColor="text1"/>
              </w:rPr>
              <w:t>i</w:t>
            </w:r>
            <w:r w:rsidRPr="00F54DBC">
              <w:rPr>
                <w:bCs/>
                <w:color w:val="000000" w:themeColor="text1"/>
              </w:rPr>
              <w:t xml:space="preserve"> </w:t>
            </w:r>
            <w:r>
              <w:rPr>
                <w:bCs/>
                <w:color w:val="000000" w:themeColor="text1"/>
              </w:rPr>
              <w:t>barev</w:t>
            </w:r>
            <w:r w:rsidRPr="00F54DBC">
              <w:rPr>
                <w:bCs/>
                <w:color w:val="000000" w:themeColor="text1"/>
              </w:rPr>
              <w:t>ných kresl</w:t>
            </w:r>
            <w:r>
              <w:rPr>
                <w:bCs/>
                <w:color w:val="000000" w:themeColor="text1"/>
              </w:rPr>
              <w:t>íř</w:t>
            </w:r>
            <w:r w:rsidRPr="00F54DBC">
              <w:rPr>
                <w:bCs/>
                <w:color w:val="000000" w:themeColor="text1"/>
              </w:rPr>
              <w:t>sk</w:t>
            </w:r>
            <w:r>
              <w:rPr>
                <w:bCs/>
                <w:color w:val="000000" w:themeColor="text1"/>
              </w:rPr>
              <w:t>ý</w:t>
            </w:r>
            <w:r w:rsidRPr="00F54DBC">
              <w:rPr>
                <w:bCs/>
                <w:color w:val="000000" w:themeColor="text1"/>
              </w:rPr>
              <w:t>ch technikách</w:t>
            </w:r>
          </w:p>
          <w:p w14:paraId="20DBA18E" w14:textId="77777777" w:rsidR="0013195B" w:rsidRPr="00D067B7" w:rsidRDefault="0013195B" w:rsidP="003D6719">
            <w:pPr>
              <w:pStyle w:val="Odstavecseseznamem"/>
              <w:numPr>
                <w:ilvl w:val="0"/>
                <w:numId w:val="31"/>
              </w:numPr>
              <w:jc w:val="both"/>
            </w:pPr>
            <w:r>
              <w:t xml:space="preserve">aplikovat </w:t>
            </w:r>
            <w:r w:rsidRPr="00F54DBC">
              <w:rPr>
                <w:bCs/>
                <w:color w:val="000000" w:themeColor="text1"/>
              </w:rPr>
              <w:t>zjednodušo</w:t>
            </w:r>
            <w:r>
              <w:rPr>
                <w:bCs/>
                <w:color w:val="000000" w:themeColor="text1"/>
              </w:rPr>
              <w:t>vání</w:t>
            </w:r>
            <w:r w:rsidRPr="00F54DBC">
              <w:rPr>
                <w:bCs/>
                <w:color w:val="000000" w:themeColor="text1"/>
              </w:rPr>
              <w:t xml:space="preserve"> </w:t>
            </w:r>
            <w:r>
              <w:rPr>
                <w:bCs/>
                <w:color w:val="000000" w:themeColor="text1"/>
              </w:rPr>
              <w:t>s</w:t>
            </w:r>
            <w:r w:rsidRPr="00F54DBC">
              <w:rPr>
                <w:bCs/>
                <w:color w:val="000000" w:themeColor="text1"/>
              </w:rPr>
              <w:t>ložitých tvar</w:t>
            </w:r>
            <w:r>
              <w:rPr>
                <w:bCs/>
                <w:color w:val="000000" w:themeColor="text1"/>
              </w:rPr>
              <w:t>ů</w:t>
            </w:r>
            <w:r>
              <w:rPr>
                <w:rFonts w:ascii="Tahoma" w:hAnsi="Tahoma" w:cs="Tahoma"/>
                <w:color w:val="000000"/>
                <w:sz w:val="17"/>
                <w:szCs w:val="17"/>
                <w:shd w:val="clear" w:color="auto" w:fill="FFFFFF"/>
              </w:rPr>
              <w:t xml:space="preserve"> </w:t>
            </w:r>
          </w:p>
          <w:p w14:paraId="24D17C56" w14:textId="77777777" w:rsidR="0013195B" w:rsidRDefault="0013195B" w:rsidP="003D6719">
            <w:pPr>
              <w:pStyle w:val="Odstavecseseznamem"/>
              <w:numPr>
                <w:ilvl w:val="0"/>
                <w:numId w:val="31"/>
              </w:numPr>
              <w:jc w:val="both"/>
            </w:pPr>
            <w:r>
              <w:rPr>
                <w:rFonts w:ascii="Tahoma" w:hAnsi="Tahoma" w:cs="Tahoma"/>
                <w:color w:val="000000"/>
                <w:sz w:val="17"/>
                <w:szCs w:val="17"/>
                <w:shd w:val="clear" w:color="auto" w:fill="FFFFFF"/>
              </w:rPr>
              <w:t xml:space="preserve">využívat </w:t>
            </w:r>
            <w:r w:rsidRPr="00F54DBC">
              <w:rPr>
                <w:bCs/>
                <w:color w:val="000000" w:themeColor="text1"/>
              </w:rPr>
              <w:t>prác</w:t>
            </w:r>
            <w:r>
              <w:rPr>
                <w:bCs/>
                <w:color w:val="000000" w:themeColor="text1"/>
              </w:rPr>
              <w:t>i</w:t>
            </w:r>
            <w:r w:rsidRPr="00F54DBC">
              <w:rPr>
                <w:bCs/>
                <w:color w:val="000000" w:themeColor="text1"/>
              </w:rPr>
              <w:t xml:space="preserve"> s kompoz</w:t>
            </w:r>
            <w:r>
              <w:rPr>
                <w:bCs/>
                <w:color w:val="000000" w:themeColor="text1"/>
              </w:rPr>
              <w:t>icí</w:t>
            </w:r>
            <w:r w:rsidRPr="00F54DBC">
              <w:rPr>
                <w:bCs/>
                <w:color w:val="000000" w:themeColor="text1"/>
              </w:rPr>
              <w:t>, tvar</w:t>
            </w:r>
            <w:r>
              <w:rPr>
                <w:bCs/>
                <w:color w:val="000000" w:themeColor="text1"/>
              </w:rPr>
              <w:t>e</w:t>
            </w:r>
            <w:r w:rsidRPr="00F54DBC">
              <w:rPr>
                <w:bCs/>
                <w:color w:val="000000" w:themeColor="text1"/>
              </w:rPr>
              <w:t>m, objem</w:t>
            </w:r>
            <w:r>
              <w:rPr>
                <w:bCs/>
                <w:color w:val="000000" w:themeColor="text1"/>
              </w:rPr>
              <w:t>e</w:t>
            </w:r>
            <w:r w:rsidRPr="00F54DBC">
              <w:rPr>
                <w:bCs/>
                <w:color w:val="000000" w:themeColor="text1"/>
              </w:rPr>
              <w:t>m</w:t>
            </w:r>
          </w:p>
          <w:p w14:paraId="139BA81E" w14:textId="77777777" w:rsidR="0013195B" w:rsidRDefault="0013195B" w:rsidP="003D6719">
            <w:pPr>
              <w:pStyle w:val="Odstavecseseznamem"/>
              <w:numPr>
                <w:ilvl w:val="0"/>
                <w:numId w:val="31"/>
              </w:numPr>
              <w:jc w:val="both"/>
            </w:pPr>
            <w:r>
              <w:rPr>
                <w:bCs/>
                <w:color w:val="000000" w:themeColor="text1"/>
              </w:rPr>
              <w:t>n</w:t>
            </w:r>
            <w:r w:rsidRPr="00F54DBC">
              <w:rPr>
                <w:bCs/>
                <w:color w:val="000000" w:themeColor="text1"/>
              </w:rPr>
              <w:t>a</w:t>
            </w:r>
            <w:r>
              <w:rPr>
                <w:bCs/>
                <w:color w:val="000000" w:themeColor="text1"/>
              </w:rPr>
              <w:t>lézat</w:t>
            </w:r>
            <w:r w:rsidRPr="00F54DBC">
              <w:rPr>
                <w:bCs/>
                <w:color w:val="000000" w:themeColor="text1"/>
              </w:rPr>
              <w:t xml:space="preserve"> nov</w:t>
            </w:r>
            <w:r>
              <w:rPr>
                <w:bCs/>
                <w:color w:val="000000" w:themeColor="text1"/>
              </w:rPr>
              <w:t>á</w:t>
            </w:r>
            <w:r w:rsidRPr="00F54DBC">
              <w:rPr>
                <w:bCs/>
                <w:color w:val="000000" w:themeColor="text1"/>
              </w:rPr>
              <w:t xml:space="preserve"> tvarov</w:t>
            </w:r>
            <w:r>
              <w:rPr>
                <w:bCs/>
                <w:color w:val="000000" w:themeColor="text1"/>
              </w:rPr>
              <w:t>á</w:t>
            </w:r>
            <w:r w:rsidRPr="00F54DBC">
              <w:rPr>
                <w:bCs/>
                <w:color w:val="000000" w:themeColor="text1"/>
              </w:rPr>
              <w:t xml:space="preserve"> </w:t>
            </w:r>
            <w:r>
              <w:rPr>
                <w:bCs/>
                <w:color w:val="000000" w:themeColor="text1"/>
              </w:rPr>
              <w:t>řešení</w:t>
            </w:r>
            <w:r>
              <w:t xml:space="preserve"> </w:t>
            </w:r>
          </w:p>
          <w:p w14:paraId="558D3534" w14:textId="77777777" w:rsidR="0013195B" w:rsidRPr="00D067B7" w:rsidRDefault="0013195B" w:rsidP="003D6719">
            <w:pPr>
              <w:pStyle w:val="Odstavecseseznamem"/>
              <w:numPr>
                <w:ilvl w:val="0"/>
                <w:numId w:val="31"/>
              </w:numPr>
              <w:jc w:val="both"/>
            </w:pPr>
            <w:r w:rsidRPr="00F54DBC">
              <w:rPr>
                <w:bCs/>
                <w:color w:val="000000" w:themeColor="text1"/>
              </w:rPr>
              <w:t>použ</w:t>
            </w:r>
            <w:r>
              <w:rPr>
                <w:bCs/>
                <w:color w:val="000000" w:themeColor="text1"/>
              </w:rPr>
              <w:t xml:space="preserve">ívat </w:t>
            </w:r>
            <w:r w:rsidRPr="00F54DBC">
              <w:rPr>
                <w:bCs/>
                <w:color w:val="000000" w:themeColor="text1"/>
              </w:rPr>
              <w:t xml:space="preserve">praktické </w:t>
            </w:r>
            <w:r>
              <w:rPr>
                <w:bCs/>
                <w:color w:val="000000" w:themeColor="text1"/>
              </w:rPr>
              <w:t>z</w:t>
            </w:r>
            <w:r w:rsidRPr="00F54DBC">
              <w:rPr>
                <w:bCs/>
                <w:color w:val="000000" w:themeColor="text1"/>
              </w:rPr>
              <w:t>k</w:t>
            </w:r>
            <w:r>
              <w:rPr>
                <w:bCs/>
                <w:color w:val="000000" w:themeColor="text1"/>
              </w:rPr>
              <w:t>uš</w:t>
            </w:r>
            <w:r w:rsidRPr="00F54DBC">
              <w:rPr>
                <w:bCs/>
                <w:color w:val="000000" w:themeColor="text1"/>
              </w:rPr>
              <w:t>enosti v</w:t>
            </w:r>
            <w:r>
              <w:rPr>
                <w:bCs/>
                <w:color w:val="000000" w:themeColor="text1"/>
              </w:rPr>
              <w:t>e</w:t>
            </w:r>
            <w:r w:rsidRPr="00F54DBC">
              <w:rPr>
                <w:bCs/>
                <w:color w:val="000000" w:themeColor="text1"/>
              </w:rPr>
              <w:t xml:space="preserve"> vlastn</w:t>
            </w:r>
            <w:r>
              <w:rPr>
                <w:bCs/>
                <w:color w:val="000000" w:themeColor="text1"/>
              </w:rPr>
              <w:t>í</w:t>
            </w:r>
            <w:r w:rsidRPr="00F54DBC">
              <w:rPr>
                <w:bCs/>
                <w:color w:val="000000" w:themeColor="text1"/>
              </w:rPr>
              <w:t xml:space="preserve"> tvorb</w:t>
            </w:r>
            <w:r>
              <w:rPr>
                <w:bCs/>
                <w:color w:val="000000" w:themeColor="text1"/>
              </w:rPr>
              <w:t>ě</w:t>
            </w:r>
            <w:r w:rsidRPr="00F54DBC">
              <w:rPr>
                <w:bCs/>
                <w:color w:val="000000" w:themeColor="text1"/>
              </w:rPr>
              <w:t xml:space="preserve"> a navrhov</w:t>
            </w:r>
            <w:r>
              <w:rPr>
                <w:bCs/>
                <w:color w:val="000000" w:themeColor="text1"/>
              </w:rPr>
              <w:t>á</w:t>
            </w:r>
            <w:r w:rsidRPr="00F54DBC">
              <w:rPr>
                <w:bCs/>
                <w:color w:val="000000" w:themeColor="text1"/>
              </w:rPr>
              <w:t xml:space="preserve">ní, </w:t>
            </w:r>
            <w:r w:rsidRPr="009252E4">
              <w:rPr>
                <w:bCs/>
                <w:color w:val="000000" w:themeColor="text1"/>
              </w:rPr>
              <w:t>v d</w:t>
            </w:r>
            <w:r>
              <w:rPr>
                <w:bCs/>
                <w:color w:val="000000" w:themeColor="text1"/>
              </w:rPr>
              <w:t>esignu</w:t>
            </w:r>
            <w:r w:rsidRPr="009252E4">
              <w:rPr>
                <w:bCs/>
                <w:color w:val="000000" w:themeColor="text1"/>
              </w:rPr>
              <w:t xml:space="preserve"> </w:t>
            </w:r>
            <w:r>
              <w:rPr>
                <w:bCs/>
                <w:color w:val="000000" w:themeColor="text1"/>
              </w:rPr>
              <w:t>i ve</w:t>
            </w:r>
            <w:r w:rsidRPr="009252E4">
              <w:rPr>
                <w:bCs/>
                <w:color w:val="000000" w:themeColor="text1"/>
              </w:rPr>
              <w:t xml:space="preserve"> fotografii</w:t>
            </w:r>
            <w:r w:rsidRPr="00F54DBC">
              <w:rPr>
                <w:bCs/>
                <w:color w:val="000000" w:themeColor="text1"/>
              </w:rPr>
              <w:t xml:space="preserve"> </w:t>
            </w:r>
          </w:p>
          <w:p w14:paraId="253EEF79" w14:textId="77777777" w:rsidR="0013195B" w:rsidRPr="005A0406" w:rsidRDefault="0013195B" w:rsidP="003D6719">
            <w:pPr>
              <w:pStyle w:val="Odstavecseseznamem"/>
              <w:numPr>
                <w:ilvl w:val="0"/>
                <w:numId w:val="31"/>
              </w:numPr>
              <w:jc w:val="both"/>
            </w:pPr>
            <w:r w:rsidRPr="00F54DBC">
              <w:rPr>
                <w:bCs/>
                <w:color w:val="000000" w:themeColor="text1"/>
              </w:rPr>
              <w:t>kombinovat osvojené techniky a postupy s cílem maximalizace vizuálního účinku</w:t>
            </w:r>
          </w:p>
        </w:tc>
      </w:tr>
      <w:tr w:rsidR="0013195B" w14:paraId="51AC5735" w14:textId="77777777" w:rsidTr="003D6719">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118C17D" w14:textId="77777777" w:rsidR="0013195B" w:rsidRPr="001452AD" w:rsidRDefault="0013195B" w:rsidP="003D6719">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7DC38AAF" w14:textId="77777777" w:rsidR="0013195B" w:rsidRPr="001452AD" w:rsidRDefault="0013195B" w:rsidP="003D6719">
            <w:pPr>
              <w:jc w:val="both"/>
              <w:rPr>
                <w:highlight w:val="yellow"/>
              </w:rPr>
            </w:pPr>
          </w:p>
        </w:tc>
      </w:tr>
      <w:tr w:rsidR="0013195B" w14:paraId="4278CDAE" w14:textId="77777777" w:rsidTr="003D6719">
        <w:trPr>
          <w:trHeight w:val="829"/>
        </w:trPr>
        <w:tc>
          <w:tcPr>
            <w:tcW w:w="9855" w:type="dxa"/>
            <w:gridSpan w:val="8"/>
            <w:tcBorders>
              <w:top w:val="nil"/>
              <w:bottom w:val="single" w:sz="4" w:space="0" w:color="auto"/>
            </w:tcBorders>
          </w:tcPr>
          <w:p w14:paraId="5B9A5B01" w14:textId="77777777" w:rsidR="0013195B" w:rsidRDefault="0013195B" w:rsidP="003D6719">
            <w:pPr>
              <w:pStyle w:val="Odstavecseseznamem"/>
              <w:numPr>
                <w:ilvl w:val="0"/>
                <w:numId w:val="33"/>
              </w:numPr>
              <w:jc w:val="both"/>
            </w:pPr>
            <w:r>
              <w:t>výklad</w:t>
            </w:r>
          </w:p>
          <w:p w14:paraId="4BA20B88" w14:textId="77777777" w:rsidR="0013195B" w:rsidRDefault="0013195B" w:rsidP="003D6719">
            <w:pPr>
              <w:pStyle w:val="Odstavecseseznamem"/>
              <w:numPr>
                <w:ilvl w:val="0"/>
                <w:numId w:val="33"/>
              </w:numPr>
              <w:jc w:val="both"/>
            </w:pPr>
            <w:r>
              <w:t xml:space="preserve">praktická demonstrace </w:t>
            </w:r>
          </w:p>
          <w:p w14:paraId="22A135E7" w14:textId="77777777" w:rsidR="0013195B" w:rsidRDefault="0013195B" w:rsidP="003D6719">
            <w:pPr>
              <w:pStyle w:val="Odstavecseseznamem"/>
              <w:numPr>
                <w:ilvl w:val="0"/>
                <w:numId w:val="33"/>
              </w:numPr>
              <w:jc w:val="both"/>
            </w:pPr>
            <w:r>
              <w:t xml:space="preserve">grafické a výtvarné činnosti </w:t>
            </w:r>
          </w:p>
          <w:p w14:paraId="1D9D9C10" w14:textId="77777777" w:rsidR="0013195B" w:rsidRDefault="0013195B" w:rsidP="003D6719">
            <w:pPr>
              <w:pStyle w:val="Odstavecseseznamem"/>
              <w:numPr>
                <w:ilvl w:val="0"/>
                <w:numId w:val="33"/>
              </w:numPr>
              <w:jc w:val="both"/>
            </w:pPr>
            <w:r>
              <w:t>analýza uměleckého díla</w:t>
            </w:r>
          </w:p>
        </w:tc>
      </w:tr>
    </w:tbl>
    <w:p w14:paraId="2F776B12" w14:textId="77777777" w:rsidR="0013195B" w:rsidRDefault="0013195B" w:rsidP="001319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13195B" w14:paraId="20EC5F71" w14:textId="77777777" w:rsidTr="003D6719">
        <w:trPr>
          <w:trHeight w:val="265"/>
        </w:trPr>
        <w:tc>
          <w:tcPr>
            <w:tcW w:w="3653" w:type="dxa"/>
            <w:tcBorders>
              <w:top w:val="single" w:sz="4" w:space="0" w:color="auto"/>
            </w:tcBorders>
            <w:shd w:val="clear" w:color="auto" w:fill="F7CAAC"/>
          </w:tcPr>
          <w:p w14:paraId="135369BC" w14:textId="77777777" w:rsidR="0013195B" w:rsidRDefault="0013195B" w:rsidP="003D6719">
            <w:pPr>
              <w:jc w:val="both"/>
            </w:pPr>
            <w:r>
              <w:rPr>
                <w:b/>
              </w:rPr>
              <w:lastRenderedPageBreak/>
              <w:t>Studijní literatura a studijní pomůcky</w:t>
            </w:r>
          </w:p>
        </w:tc>
        <w:tc>
          <w:tcPr>
            <w:tcW w:w="6202" w:type="dxa"/>
            <w:gridSpan w:val="3"/>
            <w:tcBorders>
              <w:top w:val="single" w:sz="4" w:space="0" w:color="auto"/>
              <w:bottom w:val="nil"/>
            </w:tcBorders>
          </w:tcPr>
          <w:p w14:paraId="020BFCC2" w14:textId="77777777" w:rsidR="0013195B" w:rsidRDefault="0013195B" w:rsidP="003D6719">
            <w:pPr>
              <w:jc w:val="both"/>
            </w:pPr>
          </w:p>
        </w:tc>
      </w:tr>
      <w:tr w:rsidR="0013195B" w14:paraId="1CE4A4AB" w14:textId="77777777" w:rsidTr="003D6719">
        <w:trPr>
          <w:trHeight w:val="1497"/>
        </w:trPr>
        <w:tc>
          <w:tcPr>
            <w:tcW w:w="9855" w:type="dxa"/>
            <w:gridSpan w:val="4"/>
            <w:tcBorders>
              <w:top w:val="nil"/>
            </w:tcBorders>
          </w:tcPr>
          <w:p w14:paraId="2716380A" w14:textId="77777777" w:rsidR="0013195B" w:rsidRPr="00572D8A" w:rsidRDefault="0013195B" w:rsidP="003D6719">
            <w:pPr>
              <w:pStyle w:val="Bezmezer"/>
              <w:rPr>
                <w:b/>
                <w:shd w:val="clear" w:color="auto" w:fill="FFFFFF"/>
              </w:rPr>
            </w:pPr>
            <w:r w:rsidRPr="00572D8A">
              <w:rPr>
                <w:b/>
                <w:shd w:val="clear" w:color="auto" w:fill="FFFFFF"/>
              </w:rPr>
              <w:t xml:space="preserve">Povinná: </w:t>
            </w:r>
          </w:p>
          <w:p w14:paraId="1A7094C7" w14:textId="77777777" w:rsidR="0013195B" w:rsidRPr="000B0797" w:rsidRDefault="0013195B" w:rsidP="003D6719">
            <w:pPr>
              <w:pStyle w:val="Bezmezer"/>
              <w:rPr>
                <w:b/>
                <w:shd w:val="clear" w:color="auto" w:fill="FFFFFF"/>
              </w:rPr>
            </w:pPr>
            <w:r w:rsidRPr="000B0797">
              <w:rPr>
                <w:color w:val="000000"/>
              </w:rPr>
              <w:t>BAXANDALL, M</w:t>
            </w:r>
            <w:r>
              <w:rPr>
                <w:color w:val="000000"/>
              </w:rPr>
              <w:t>ichael</w:t>
            </w:r>
            <w:r w:rsidRPr="000B0797">
              <w:rPr>
                <w:color w:val="000000"/>
              </w:rPr>
              <w:t xml:space="preserve">. </w:t>
            </w:r>
            <w:r w:rsidRPr="000B0797">
              <w:rPr>
                <w:i/>
                <w:iCs/>
                <w:color w:val="000000"/>
              </w:rPr>
              <w:t xml:space="preserve">Stíny a světlo. Umění a vizuální zkušenost. </w:t>
            </w:r>
            <w:proofErr w:type="spellStart"/>
            <w:r w:rsidRPr="000B0797">
              <w:rPr>
                <w:color w:val="000000"/>
              </w:rPr>
              <w:t>Barrister</w:t>
            </w:r>
            <w:proofErr w:type="spellEnd"/>
            <w:r w:rsidRPr="000B0797">
              <w:rPr>
                <w:color w:val="000000"/>
              </w:rPr>
              <w:t xml:space="preserve"> &amp; </w:t>
            </w:r>
            <w:proofErr w:type="spellStart"/>
            <w:r w:rsidRPr="000B0797">
              <w:rPr>
                <w:color w:val="000000"/>
              </w:rPr>
              <w:t>Principal</w:t>
            </w:r>
            <w:proofErr w:type="spellEnd"/>
            <w:r w:rsidRPr="000B0797">
              <w:rPr>
                <w:color w:val="000000"/>
              </w:rPr>
              <w:t>, 2003. ISBN-10 8086598586.</w:t>
            </w:r>
          </w:p>
          <w:p w14:paraId="6C085229" w14:textId="77777777" w:rsidR="0013195B" w:rsidRPr="000B0797" w:rsidRDefault="0013195B" w:rsidP="003D6719">
            <w:pPr>
              <w:pStyle w:val="Bezmezer"/>
              <w:rPr>
                <w:b/>
                <w:shd w:val="clear" w:color="auto" w:fill="FFFFFF"/>
              </w:rPr>
            </w:pPr>
            <w:r w:rsidRPr="000B0797">
              <w:rPr>
                <w:color w:val="000000"/>
              </w:rPr>
              <w:t>CONSTAANCEOVÁ, Diana. </w:t>
            </w:r>
            <w:r w:rsidRPr="000B0797">
              <w:rPr>
                <w:i/>
                <w:iCs/>
                <w:color w:val="000000"/>
              </w:rPr>
              <w:t>Jak kreslit lidské tělo</w:t>
            </w:r>
            <w:r w:rsidRPr="000B0797">
              <w:rPr>
                <w:color w:val="000000"/>
              </w:rPr>
              <w:t>. Praha: Svojtka a Co, 2002. ISBN 80-7237-565-2.</w:t>
            </w:r>
          </w:p>
          <w:p w14:paraId="1644CDC2" w14:textId="77777777" w:rsidR="0013195B" w:rsidRPr="000B0797" w:rsidRDefault="0013195B" w:rsidP="003D6719">
            <w:pPr>
              <w:pStyle w:val="Bezmezer"/>
              <w:rPr>
                <w:b/>
                <w:shd w:val="clear" w:color="auto" w:fill="FFFFFF"/>
              </w:rPr>
            </w:pPr>
            <w:r w:rsidRPr="000B0797">
              <w:rPr>
                <w:color w:val="000000"/>
              </w:rPr>
              <w:t>HAMPTON, M</w:t>
            </w:r>
            <w:r>
              <w:rPr>
                <w:color w:val="000000"/>
              </w:rPr>
              <w:t>ichael</w:t>
            </w:r>
            <w:r w:rsidRPr="000B0797">
              <w:rPr>
                <w:color w:val="000000"/>
              </w:rPr>
              <w:t xml:space="preserve">. </w:t>
            </w:r>
            <w:proofErr w:type="spellStart"/>
            <w:r w:rsidRPr="000B0797">
              <w:rPr>
                <w:i/>
                <w:iCs/>
                <w:color w:val="000000"/>
              </w:rPr>
              <w:t>Figure</w:t>
            </w:r>
            <w:proofErr w:type="spellEnd"/>
            <w:r w:rsidRPr="000B0797">
              <w:rPr>
                <w:i/>
                <w:iCs/>
                <w:color w:val="000000"/>
              </w:rPr>
              <w:t xml:space="preserve"> </w:t>
            </w:r>
            <w:proofErr w:type="spellStart"/>
            <w:r w:rsidRPr="000B0797">
              <w:rPr>
                <w:i/>
                <w:iCs/>
                <w:color w:val="000000"/>
              </w:rPr>
              <w:t>Drawing</w:t>
            </w:r>
            <w:proofErr w:type="spellEnd"/>
            <w:r w:rsidRPr="000B0797">
              <w:rPr>
                <w:i/>
                <w:iCs/>
                <w:color w:val="000000"/>
              </w:rPr>
              <w:t xml:space="preserve">. Design and </w:t>
            </w:r>
            <w:proofErr w:type="spellStart"/>
            <w:r w:rsidRPr="000B0797">
              <w:rPr>
                <w:i/>
                <w:iCs/>
                <w:color w:val="000000"/>
              </w:rPr>
              <w:t>Invetion</w:t>
            </w:r>
            <w:proofErr w:type="spellEnd"/>
            <w:r w:rsidRPr="000B0797">
              <w:rPr>
                <w:i/>
                <w:iCs/>
                <w:color w:val="000000"/>
              </w:rPr>
              <w:t xml:space="preserve">. </w:t>
            </w:r>
            <w:proofErr w:type="spellStart"/>
            <w:r w:rsidRPr="000B0797">
              <w:rPr>
                <w:color w:val="000000"/>
              </w:rPr>
              <w:t>Published</w:t>
            </w:r>
            <w:proofErr w:type="spellEnd"/>
            <w:r w:rsidRPr="000B0797">
              <w:rPr>
                <w:color w:val="000000"/>
              </w:rPr>
              <w:t xml:space="preserve"> by M. Hampton, 2009. ISBN-10 0-615-27281-8.</w:t>
            </w:r>
          </w:p>
          <w:p w14:paraId="68963D74" w14:textId="77777777" w:rsidR="0013195B" w:rsidRPr="000B0797" w:rsidRDefault="0013195B" w:rsidP="003D6719">
            <w:r w:rsidRPr="000B0797">
              <w:rPr>
                <w:color w:val="000000"/>
                <w:shd w:val="clear" w:color="auto" w:fill="FFFFFF"/>
              </w:rPr>
              <w:t>HELLER, Steven. </w:t>
            </w:r>
            <w:r w:rsidRPr="000B0797">
              <w:rPr>
                <w:i/>
                <w:iCs/>
                <w:color w:val="000000"/>
                <w:shd w:val="clear" w:color="auto" w:fill="FFFFFF"/>
              </w:rPr>
              <w:t xml:space="preserve">100 </w:t>
            </w:r>
            <w:proofErr w:type="spellStart"/>
            <w:r w:rsidRPr="000B0797">
              <w:rPr>
                <w:i/>
                <w:iCs/>
                <w:color w:val="000000"/>
                <w:shd w:val="clear" w:color="auto" w:fill="FFFFFF"/>
              </w:rPr>
              <w:t>Illustrators</w:t>
            </w:r>
            <w:proofErr w:type="spellEnd"/>
            <w:r w:rsidRPr="000B0797">
              <w:rPr>
                <w:color w:val="000000"/>
                <w:shd w:val="clear" w:color="auto" w:fill="FFFFFF"/>
              </w:rPr>
              <w:t xml:space="preserve">. </w:t>
            </w:r>
            <w:proofErr w:type="spellStart"/>
            <w:r w:rsidRPr="000B0797">
              <w:rPr>
                <w:color w:val="000000"/>
                <w:shd w:val="clear" w:color="auto" w:fill="FFFFFF"/>
              </w:rPr>
              <w:t>Cologne</w:t>
            </w:r>
            <w:proofErr w:type="spellEnd"/>
            <w:r w:rsidRPr="000B0797">
              <w:rPr>
                <w:color w:val="000000"/>
                <w:shd w:val="clear" w:color="auto" w:fill="FFFFFF"/>
              </w:rPr>
              <w:t>, 2019. ISBN 9783836522229.</w:t>
            </w:r>
          </w:p>
          <w:p w14:paraId="66C06AE6" w14:textId="77777777" w:rsidR="0013195B" w:rsidRPr="000B0797" w:rsidRDefault="0013195B" w:rsidP="003D6719">
            <w:pPr>
              <w:pStyle w:val="Bezmezer"/>
              <w:rPr>
                <w:b/>
                <w:shd w:val="clear" w:color="auto" w:fill="FFFFFF"/>
              </w:rPr>
            </w:pPr>
            <w:r w:rsidRPr="000B0797">
              <w:rPr>
                <w:color w:val="000000"/>
              </w:rPr>
              <w:t>HENRY, K</w:t>
            </w:r>
            <w:r>
              <w:rPr>
                <w:color w:val="000000"/>
              </w:rPr>
              <w:t>evin</w:t>
            </w:r>
            <w:r w:rsidRPr="000B0797">
              <w:rPr>
                <w:color w:val="000000"/>
              </w:rPr>
              <w:t xml:space="preserve">. </w:t>
            </w:r>
            <w:proofErr w:type="spellStart"/>
            <w:r w:rsidRPr="000B0797">
              <w:rPr>
                <w:i/>
                <w:iCs/>
                <w:color w:val="000000"/>
              </w:rPr>
              <w:t>Drawing</w:t>
            </w:r>
            <w:proofErr w:type="spellEnd"/>
            <w:r w:rsidRPr="000B0797">
              <w:rPr>
                <w:i/>
                <w:iCs/>
                <w:color w:val="000000"/>
              </w:rPr>
              <w:t xml:space="preserve"> </w:t>
            </w:r>
            <w:proofErr w:type="spellStart"/>
            <w:r w:rsidRPr="000B0797">
              <w:rPr>
                <w:i/>
                <w:iCs/>
                <w:color w:val="000000"/>
              </w:rPr>
              <w:t>for</w:t>
            </w:r>
            <w:proofErr w:type="spellEnd"/>
            <w:r w:rsidRPr="000B0797">
              <w:rPr>
                <w:i/>
                <w:iCs/>
                <w:color w:val="000000"/>
              </w:rPr>
              <w:t xml:space="preserve"> </w:t>
            </w:r>
            <w:proofErr w:type="spellStart"/>
            <w:r w:rsidRPr="000B0797">
              <w:rPr>
                <w:i/>
                <w:iCs/>
                <w:color w:val="000000"/>
              </w:rPr>
              <w:t>Product</w:t>
            </w:r>
            <w:proofErr w:type="spellEnd"/>
            <w:r w:rsidRPr="000B0797">
              <w:rPr>
                <w:i/>
                <w:iCs/>
                <w:color w:val="000000"/>
              </w:rPr>
              <w:t xml:space="preserve"> </w:t>
            </w:r>
            <w:proofErr w:type="spellStart"/>
            <w:r w:rsidRPr="000B0797">
              <w:rPr>
                <w:i/>
                <w:iCs/>
                <w:color w:val="000000"/>
              </w:rPr>
              <w:t>Designers</w:t>
            </w:r>
            <w:proofErr w:type="spellEnd"/>
            <w:r w:rsidRPr="000B0797">
              <w:rPr>
                <w:i/>
                <w:iCs/>
                <w:color w:val="000000"/>
              </w:rPr>
              <w:t xml:space="preserve">. </w:t>
            </w:r>
            <w:r w:rsidRPr="000B0797">
              <w:rPr>
                <w:color w:val="000000"/>
              </w:rPr>
              <w:t xml:space="preserve">Laurence King </w:t>
            </w:r>
            <w:proofErr w:type="spellStart"/>
            <w:r w:rsidRPr="000B0797">
              <w:rPr>
                <w:color w:val="000000"/>
              </w:rPr>
              <w:t>Publishing</w:t>
            </w:r>
            <w:proofErr w:type="spellEnd"/>
            <w:r w:rsidRPr="000B0797">
              <w:rPr>
                <w:color w:val="000000"/>
              </w:rPr>
              <w:t>, 2012. ISBN 1856697436.</w:t>
            </w:r>
          </w:p>
          <w:p w14:paraId="7ED1D8A3" w14:textId="77777777" w:rsidR="0013195B" w:rsidRPr="000B0797" w:rsidRDefault="0013195B" w:rsidP="003D6719">
            <w:pPr>
              <w:pStyle w:val="Bezmezer"/>
              <w:rPr>
                <w:bCs/>
                <w:shd w:val="clear" w:color="auto" w:fill="FFFFFF"/>
              </w:rPr>
            </w:pPr>
            <w:r w:rsidRPr="000B0797">
              <w:rPr>
                <w:bCs/>
                <w:shd w:val="clear" w:color="auto" w:fill="FFFFFF"/>
              </w:rPr>
              <w:t xml:space="preserve">KUBÍČEK, </w:t>
            </w:r>
            <w:proofErr w:type="spellStart"/>
            <w:r w:rsidRPr="000B0797">
              <w:rPr>
                <w:bCs/>
                <w:shd w:val="clear" w:color="auto" w:fill="FFFFFF"/>
              </w:rPr>
              <w:t>J</w:t>
            </w:r>
            <w:r>
              <w:rPr>
                <w:bCs/>
                <w:shd w:val="clear" w:color="auto" w:fill="FFFFFF"/>
              </w:rPr>
              <w:t>ánuš</w:t>
            </w:r>
            <w:proofErr w:type="spellEnd"/>
            <w:r w:rsidRPr="000B0797">
              <w:rPr>
                <w:bCs/>
                <w:shd w:val="clear" w:color="auto" w:fill="FFFFFF"/>
              </w:rPr>
              <w:t xml:space="preserve">. </w:t>
            </w:r>
            <w:r w:rsidRPr="000B0797">
              <w:rPr>
                <w:bCs/>
                <w:i/>
                <w:iCs/>
                <w:shd w:val="clear" w:color="auto" w:fill="FFFFFF"/>
              </w:rPr>
              <w:t xml:space="preserve">Kresba a grafika / </w:t>
            </w:r>
            <w:proofErr w:type="spellStart"/>
            <w:r w:rsidRPr="000B0797">
              <w:rPr>
                <w:bCs/>
                <w:i/>
                <w:iCs/>
                <w:shd w:val="clear" w:color="auto" w:fill="FFFFFF"/>
              </w:rPr>
              <w:t>Drawings</w:t>
            </w:r>
            <w:proofErr w:type="spellEnd"/>
            <w:r w:rsidRPr="000B0797">
              <w:rPr>
                <w:bCs/>
                <w:i/>
                <w:iCs/>
                <w:shd w:val="clear" w:color="auto" w:fill="FFFFFF"/>
              </w:rPr>
              <w:t xml:space="preserve"> and </w:t>
            </w:r>
            <w:proofErr w:type="spellStart"/>
            <w:r w:rsidRPr="000B0797">
              <w:rPr>
                <w:bCs/>
                <w:i/>
                <w:iCs/>
                <w:shd w:val="clear" w:color="auto" w:fill="FFFFFF"/>
              </w:rPr>
              <w:t>Graphics</w:t>
            </w:r>
            <w:proofErr w:type="spellEnd"/>
            <w:r w:rsidRPr="000B0797">
              <w:rPr>
                <w:bCs/>
                <w:i/>
                <w:iCs/>
                <w:shd w:val="clear" w:color="auto" w:fill="FFFFFF"/>
              </w:rPr>
              <w:t xml:space="preserve">. </w:t>
            </w:r>
            <w:r w:rsidRPr="000B0797">
              <w:rPr>
                <w:bCs/>
                <w:shd w:val="clear" w:color="auto" w:fill="FFFFFF"/>
              </w:rPr>
              <w:t xml:space="preserve">Praha: vyd. </w:t>
            </w:r>
            <w:proofErr w:type="spellStart"/>
            <w:r w:rsidRPr="000B0797">
              <w:rPr>
                <w:bCs/>
                <w:shd w:val="clear" w:color="auto" w:fill="FFFFFF"/>
              </w:rPr>
              <w:t>Fotep</w:t>
            </w:r>
            <w:proofErr w:type="spellEnd"/>
            <w:r w:rsidRPr="000B0797">
              <w:rPr>
                <w:bCs/>
                <w:shd w:val="clear" w:color="auto" w:fill="FFFFFF"/>
              </w:rPr>
              <w:t>, 2004. ISBN 8086871002.</w:t>
            </w:r>
          </w:p>
          <w:p w14:paraId="5370D24F" w14:textId="77777777" w:rsidR="0013195B" w:rsidRPr="000B0797" w:rsidRDefault="0013195B" w:rsidP="003D6719">
            <w:pPr>
              <w:pStyle w:val="Bezmezer"/>
              <w:rPr>
                <w:b/>
                <w:shd w:val="clear" w:color="auto" w:fill="FFFFFF"/>
              </w:rPr>
            </w:pPr>
            <w:r w:rsidRPr="000B0797">
              <w:rPr>
                <w:color w:val="000000"/>
              </w:rPr>
              <w:t>PETŘÍČEK, R</w:t>
            </w:r>
            <w:r>
              <w:rPr>
                <w:color w:val="000000"/>
              </w:rPr>
              <w:t>adek</w:t>
            </w:r>
            <w:r w:rsidRPr="000B0797">
              <w:rPr>
                <w:color w:val="000000"/>
              </w:rPr>
              <w:t xml:space="preserve">. </w:t>
            </w:r>
            <w:r w:rsidRPr="000B0797">
              <w:rPr>
                <w:i/>
                <w:iCs/>
                <w:color w:val="000000"/>
              </w:rPr>
              <w:t xml:space="preserve">Výtvarná anatomie. </w:t>
            </w:r>
            <w:r w:rsidRPr="000B0797">
              <w:rPr>
                <w:color w:val="000000"/>
              </w:rPr>
              <w:t>Pardubice: Vydala Univerzita Pardubice, 2000. ISBN 978-80-7560-282-4.</w:t>
            </w:r>
          </w:p>
          <w:p w14:paraId="2A410C86" w14:textId="77777777" w:rsidR="0013195B" w:rsidRPr="006E0DA4" w:rsidRDefault="0013195B" w:rsidP="003D6719">
            <w:pPr>
              <w:pStyle w:val="Bezmezer"/>
            </w:pPr>
            <w:r w:rsidRPr="000B0797">
              <w:rPr>
                <w:b/>
                <w:shd w:val="clear" w:color="auto" w:fill="FFFFFF"/>
              </w:rPr>
              <w:t xml:space="preserve">Doporučená: </w:t>
            </w:r>
            <w:r w:rsidRPr="000B0797">
              <w:rPr>
                <w:color w:val="000000"/>
              </w:rPr>
              <w:br/>
            </w:r>
            <w:r w:rsidRPr="00081A51">
              <w:t>BALLEST</w:t>
            </w:r>
            <w:r>
              <w:t>A</w:t>
            </w:r>
            <w:r w:rsidRPr="00081A51">
              <w:t xml:space="preserve">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3B0294">
              <w:rPr>
                <w:i/>
                <w:iCs/>
              </w:rPr>
              <w:t>Kresba</w:t>
            </w:r>
            <w:r w:rsidRPr="00776808">
              <w:rPr>
                <w:i/>
                <w:iCs/>
              </w:rPr>
              <w:t>: kompletní průvodce technikami kresby</w:t>
            </w:r>
            <w:r>
              <w:t>.</w:t>
            </w:r>
            <w:r w:rsidRPr="00081A51">
              <w:t xml:space="preserve"> </w:t>
            </w:r>
            <w:r>
              <w:t>Čestlice</w:t>
            </w:r>
            <w:r w:rsidRPr="00081A51">
              <w:t xml:space="preserve">: </w:t>
            </w:r>
            <w:proofErr w:type="spellStart"/>
            <w:r w:rsidRPr="00081A51">
              <w:t>Reb</w:t>
            </w:r>
            <w:r>
              <w:t>o</w:t>
            </w:r>
            <w:proofErr w:type="spellEnd"/>
            <w:r w:rsidRPr="00081A51">
              <w:t xml:space="preserve"> </w:t>
            </w:r>
            <w:proofErr w:type="spellStart"/>
            <w:r w:rsidRPr="00081A51">
              <w:t>Production</w:t>
            </w:r>
            <w:proofErr w:type="spellEnd"/>
            <w:r w:rsidRPr="00081A51">
              <w:t>, 2005. ISBN 80-7234-411-0.</w:t>
            </w:r>
            <w:r w:rsidRPr="00081A51">
              <w:br/>
              <w:t xml:space="preserve">BALLESTAR,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081A51">
              <w:rPr>
                <w:i/>
                <w:iCs/>
              </w:rPr>
              <w:t>Skici</w:t>
            </w:r>
            <w:r>
              <w:rPr>
                <w:i/>
                <w:iCs/>
              </w:rPr>
              <w:t>: kompletní průvodce skicováním</w:t>
            </w:r>
            <w:r w:rsidRPr="00081A51">
              <w:t>. Čest</w:t>
            </w:r>
            <w:r>
              <w:t>l</w:t>
            </w:r>
            <w:r w:rsidRPr="00081A51">
              <w:t xml:space="preserve">ice: </w:t>
            </w:r>
            <w:proofErr w:type="spellStart"/>
            <w:r w:rsidRPr="00081A51">
              <w:t>Rebo</w:t>
            </w:r>
            <w:proofErr w:type="spellEnd"/>
            <w:r>
              <w:t xml:space="preserve"> </w:t>
            </w:r>
            <w:proofErr w:type="spellStart"/>
            <w:r>
              <w:t>Production</w:t>
            </w:r>
            <w:proofErr w:type="spellEnd"/>
            <w:r w:rsidRPr="00081A51">
              <w:t xml:space="preserve">, 2005. </w:t>
            </w:r>
            <w:r>
              <w:br/>
            </w:r>
            <w:r w:rsidRPr="00081A51">
              <w:t>ISBN 80-7234-431-5.</w:t>
            </w:r>
            <w:r w:rsidRPr="006E0DA4">
              <w:br/>
            </w:r>
            <w:hyperlink r:id="rId33" w:tgtFrame="_blank" w:history="1">
              <w:r w:rsidRPr="006E0DA4">
                <w:t xml:space="preserve">BARBER, </w:t>
              </w:r>
              <w:proofErr w:type="spellStart"/>
              <w:r w:rsidRPr="006E0DA4">
                <w:t>Barrington</w:t>
              </w:r>
              <w:proofErr w:type="spellEnd"/>
              <w:r w:rsidRPr="006E0DA4">
                <w:t>. </w:t>
              </w:r>
              <w:r w:rsidRPr="00D051C5">
                <w:rPr>
                  <w:i/>
                  <w:iCs/>
                </w:rPr>
                <w:t>Základy portrétování: praktický a inspirativní kurz</w:t>
              </w:r>
              <w:r w:rsidRPr="006E0DA4">
                <w:t xml:space="preserve">. 1. české vyd. Praha: Svojtka &amp; Co, 2005. </w:t>
              </w:r>
              <w:r>
                <w:br/>
              </w:r>
              <w:r w:rsidRPr="006E0DA4">
                <w:t>ISBN 80-7352-247-0.</w:t>
              </w:r>
            </w:hyperlink>
            <w:r w:rsidRPr="006E0DA4">
              <w:t xml:space="preserve"> </w:t>
            </w:r>
          </w:p>
          <w:p w14:paraId="1C8A32C5" w14:textId="77777777" w:rsidR="0013195B" w:rsidRPr="006E0DA4" w:rsidRDefault="0013195B" w:rsidP="003D6719">
            <w:pPr>
              <w:pStyle w:val="Bezmezer"/>
              <w:rPr>
                <w:color w:val="000000"/>
              </w:rPr>
            </w:pPr>
            <w:r w:rsidRPr="006E0DA4">
              <w:t>BARBER</w:t>
            </w:r>
            <w:r w:rsidRPr="006E0DA4">
              <w:rPr>
                <w:color w:val="000000"/>
              </w:rPr>
              <w:t xml:space="preserve">, </w:t>
            </w:r>
            <w:proofErr w:type="spellStart"/>
            <w:r w:rsidRPr="006E0DA4">
              <w:rPr>
                <w:color w:val="000000"/>
              </w:rPr>
              <w:t>Barrington</w:t>
            </w:r>
            <w:proofErr w:type="spellEnd"/>
            <w:r w:rsidRPr="006E0DA4">
              <w:rPr>
                <w:color w:val="000000"/>
              </w:rPr>
              <w:t>. </w:t>
            </w:r>
            <w:r w:rsidRPr="006E0DA4">
              <w:rPr>
                <w:i/>
                <w:iCs/>
                <w:color w:val="000000"/>
              </w:rPr>
              <w:t>Zátiší a objekty: základy kresby</w:t>
            </w:r>
            <w:r w:rsidRPr="006E0DA4">
              <w:rPr>
                <w:color w:val="000000"/>
              </w:rPr>
              <w:t>. Praha: Svojtka a Co, 2005. ISBN 80-7352-246-2.</w:t>
            </w:r>
          </w:p>
          <w:p w14:paraId="7CCA6AFB" w14:textId="77777777" w:rsidR="0013195B" w:rsidRPr="006E0DA4" w:rsidRDefault="006D3F8D" w:rsidP="003D6719">
            <w:pPr>
              <w:pStyle w:val="Bezmezer"/>
              <w:rPr>
                <w:color w:val="000000"/>
              </w:rPr>
            </w:pPr>
            <w:hyperlink r:id="rId34" w:tgtFrame="_blank" w:history="1">
              <w:r w:rsidR="0013195B" w:rsidRPr="006E0DA4">
                <w:rPr>
                  <w:rStyle w:val="Hypertextovodkaz"/>
                  <w:color w:val="000000" w:themeColor="text1"/>
                  <w:u w:val="none"/>
                </w:rPr>
                <w:t>DE REYNA, Rudy. </w:t>
              </w:r>
              <w:r w:rsidR="0013195B" w:rsidRPr="006E0DA4">
                <w:rPr>
                  <w:rStyle w:val="Hypertextovodkaz"/>
                  <w:i/>
                  <w:iCs/>
                  <w:color w:val="000000" w:themeColor="text1"/>
                  <w:u w:val="none"/>
                </w:rPr>
                <w:t>Základy kresby a malby: jak kreslit a malovat co vidím okolo</w:t>
              </w:r>
              <w:r w:rsidR="0013195B" w:rsidRPr="006E0DA4">
                <w:rPr>
                  <w:rStyle w:val="Hypertextovodkaz"/>
                  <w:color w:val="000000" w:themeColor="text1"/>
                  <w:u w:val="none"/>
                </w:rPr>
                <w:t>. 1. české vyd. Praha: Svojtka &amp; Co, 2004. ISBN 8073520974.</w:t>
              </w:r>
            </w:hyperlink>
          </w:p>
          <w:p w14:paraId="7C7720F5" w14:textId="77777777" w:rsidR="0013195B" w:rsidRDefault="0013195B" w:rsidP="003D6719">
            <w:pPr>
              <w:pStyle w:val="Bezmezer"/>
              <w:rPr>
                <w:color w:val="000000"/>
              </w:rPr>
            </w:pPr>
            <w:r w:rsidRPr="001C34C2">
              <w:rPr>
                <w:color w:val="000000"/>
                <w:shd w:val="clear" w:color="auto" w:fill="FFFFFF"/>
              </w:rPr>
              <w:t xml:space="preserve">DRUDI, Elisabetta a PACI, </w:t>
            </w:r>
            <w:proofErr w:type="spellStart"/>
            <w:r w:rsidRPr="001C34C2">
              <w:rPr>
                <w:color w:val="000000"/>
                <w:shd w:val="clear" w:color="auto" w:fill="FFFFFF"/>
              </w:rPr>
              <w:t>Tiziana</w:t>
            </w:r>
            <w:proofErr w:type="spellEnd"/>
            <w:r w:rsidRPr="001C34C2">
              <w:rPr>
                <w:color w:val="000000"/>
                <w:shd w:val="clear" w:color="auto" w:fill="FFFFFF"/>
              </w:rPr>
              <w:t xml:space="preserve">. </w:t>
            </w:r>
            <w:proofErr w:type="spellStart"/>
            <w:r w:rsidRPr="00417360">
              <w:rPr>
                <w:i/>
                <w:iCs/>
                <w:color w:val="000000"/>
                <w:shd w:val="clear" w:color="auto" w:fill="FFFFFF"/>
              </w:rPr>
              <w:t>Figure</w:t>
            </w:r>
            <w:proofErr w:type="spellEnd"/>
            <w:r w:rsidRPr="00417360">
              <w:rPr>
                <w:i/>
                <w:iCs/>
                <w:color w:val="000000"/>
                <w:shd w:val="clear" w:color="auto" w:fill="FFFFFF"/>
              </w:rPr>
              <w:t xml:space="preserve"> </w:t>
            </w:r>
            <w:proofErr w:type="spellStart"/>
            <w:r w:rsidRPr="00417360">
              <w:rPr>
                <w:i/>
                <w:iCs/>
                <w:color w:val="000000"/>
                <w:shd w:val="clear" w:color="auto" w:fill="FFFFFF"/>
              </w:rPr>
              <w:t>drawing</w:t>
            </w:r>
            <w:proofErr w:type="spellEnd"/>
            <w:r w:rsidRPr="00417360">
              <w:rPr>
                <w:i/>
                <w:iCs/>
                <w:color w:val="000000"/>
                <w:shd w:val="clear" w:color="auto" w:fill="FFFFFF"/>
              </w:rPr>
              <w:t xml:space="preserve"> </w:t>
            </w:r>
            <w:proofErr w:type="spellStart"/>
            <w:r w:rsidRPr="00417360">
              <w:rPr>
                <w:i/>
                <w:iCs/>
                <w:color w:val="000000"/>
                <w:shd w:val="clear" w:color="auto" w:fill="FFFFFF"/>
              </w:rPr>
              <w:t>for</w:t>
            </w:r>
            <w:proofErr w:type="spellEnd"/>
            <w:r w:rsidRPr="00417360">
              <w:rPr>
                <w:i/>
                <w:iCs/>
                <w:color w:val="000000"/>
                <w:shd w:val="clear" w:color="auto" w:fill="FFFFFF"/>
              </w:rPr>
              <w:t xml:space="preserve"> </w:t>
            </w:r>
            <w:proofErr w:type="spellStart"/>
            <w:r w:rsidRPr="00417360">
              <w:rPr>
                <w:i/>
                <w:iCs/>
                <w:color w:val="000000"/>
                <w:shd w:val="clear" w:color="auto" w:fill="FFFFFF"/>
              </w:rPr>
              <w:t>fashion</w:t>
            </w:r>
            <w:proofErr w:type="spellEnd"/>
            <w:r w:rsidRPr="00417360">
              <w:rPr>
                <w:i/>
                <w:iCs/>
                <w:color w:val="000000"/>
                <w:shd w:val="clear" w:color="auto" w:fill="FFFFFF"/>
              </w:rPr>
              <w:t xml:space="preserve"> design</w:t>
            </w:r>
            <w:r w:rsidRPr="001C34C2">
              <w:rPr>
                <w:color w:val="000000"/>
                <w:shd w:val="clear" w:color="auto" w:fill="FFFFFF"/>
              </w:rPr>
              <w:t xml:space="preserve">. New </w:t>
            </w:r>
            <w:proofErr w:type="spellStart"/>
            <w:r w:rsidRPr="001C34C2">
              <w:rPr>
                <w:color w:val="000000"/>
                <w:shd w:val="clear" w:color="auto" w:fill="FFFFFF"/>
              </w:rPr>
              <w:t>ed</w:t>
            </w:r>
            <w:proofErr w:type="spellEnd"/>
            <w:r w:rsidRPr="001C34C2">
              <w:rPr>
                <w:color w:val="000000"/>
                <w:shd w:val="clear" w:color="auto" w:fill="FFFFFF"/>
              </w:rPr>
              <w:t xml:space="preserve">. Amsterdam: Pepin, 2010. </w:t>
            </w:r>
            <w:r>
              <w:rPr>
                <w:color w:val="000000"/>
                <w:shd w:val="clear" w:color="auto" w:fill="FFFFFF"/>
              </w:rPr>
              <w:br/>
            </w:r>
            <w:r w:rsidRPr="001C34C2">
              <w:rPr>
                <w:color w:val="000000"/>
                <w:shd w:val="clear" w:color="auto" w:fill="FFFFFF"/>
              </w:rPr>
              <w:t>ISBN 9789054961505.</w:t>
            </w:r>
            <w:r w:rsidRPr="001C34C2" w:rsidDel="001C34C2">
              <w:rPr>
                <w:color w:val="000000"/>
                <w:shd w:val="clear" w:color="auto" w:fill="FFFFFF"/>
              </w:rPr>
              <w:t xml:space="preserve"> </w:t>
            </w:r>
          </w:p>
          <w:p w14:paraId="013847ED" w14:textId="77777777" w:rsidR="0013195B" w:rsidRPr="006E0DA4" w:rsidRDefault="0013195B" w:rsidP="003D6719">
            <w:pPr>
              <w:pStyle w:val="Bezmezer"/>
              <w:rPr>
                <w:color w:val="000000"/>
              </w:rPr>
            </w:pPr>
            <w:r w:rsidRPr="006E0DA4">
              <w:rPr>
                <w:color w:val="000000"/>
              </w:rPr>
              <w:t>GAIR, A</w:t>
            </w:r>
            <w:r>
              <w:rPr>
                <w:color w:val="000000"/>
              </w:rPr>
              <w:t>ngela</w:t>
            </w:r>
            <w:r w:rsidRPr="006E0DA4">
              <w:rPr>
                <w:color w:val="000000"/>
              </w:rPr>
              <w:t>. </w:t>
            </w:r>
            <w:r w:rsidRPr="006E0DA4">
              <w:rPr>
                <w:i/>
                <w:iCs/>
                <w:color w:val="000000"/>
              </w:rPr>
              <w:t>Kapesní encyklopedie kreslení a malování</w:t>
            </w:r>
            <w:r w:rsidRPr="006E0DA4">
              <w:rPr>
                <w:color w:val="000000"/>
              </w:rPr>
              <w:t>. Praha: Svojtka a Co, 2002. ISBN 80-7237-592-X.</w:t>
            </w:r>
          </w:p>
          <w:p w14:paraId="672BF862" w14:textId="77777777" w:rsidR="0013195B" w:rsidRDefault="0013195B" w:rsidP="003D6719">
            <w:pPr>
              <w:jc w:val="both"/>
            </w:pPr>
            <w:r w:rsidRPr="006E0DA4">
              <w:rPr>
                <w:color w:val="000000"/>
              </w:rPr>
              <w:t>PARRAMÓN, José M. </w:t>
            </w:r>
            <w:r w:rsidRPr="006E0DA4">
              <w:rPr>
                <w:i/>
                <w:iCs/>
                <w:color w:val="000000"/>
              </w:rPr>
              <w:t>Jak kreslit uhlem, tužkou a křídou</w:t>
            </w:r>
            <w:r w:rsidRPr="006E0DA4">
              <w:rPr>
                <w:color w:val="000000"/>
              </w:rPr>
              <w:t>. Praha: Jan Vašut, 2000. ISBN 80-7236-164-3.</w:t>
            </w:r>
          </w:p>
        </w:tc>
      </w:tr>
      <w:tr w:rsidR="0013195B" w14:paraId="0062511D" w14:textId="77777777" w:rsidTr="003D6719">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0A8DE3A1" w14:textId="77777777" w:rsidR="0013195B" w:rsidRDefault="0013195B" w:rsidP="003D6719">
            <w:pPr>
              <w:jc w:val="center"/>
              <w:rPr>
                <w:b/>
              </w:rPr>
            </w:pPr>
            <w:r>
              <w:rPr>
                <w:b/>
              </w:rPr>
              <w:t>Informace ke kombinované nebo distanční formě</w:t>
            </w:r>
          </w:p>
        </w:tc>
      </w:tr>
      <w:tr w:rsidR="0013195B" w14:paraId="20C9C6C8" w14:textId="77777777" w:rsidTr="003D6719">
        <w:tc>
          <w:tcPr>
            <w:tcW w:w="4787" w:type="dxa"/>
            <w:gridSpan w:val="2"/>
            <w:tcBorders>
              <w:top w:val="single" w:sz="2" w:space="0" w:color="auto"/>
            </w:tcBorders>
            <w:shd w:val="clear" w:color="auto" w:fill="F7CAAC"/>
          </w:tcPr>
          <w:p w14:paraId="56CE6CCC" w14:textId="77777777" w:rsidR="0013195B" w:rsidRDefault="0013195B" w:rsidP="003D6719">
            <w:pPr>
              <w:jc w:val="both"/>
            </w:pPr>
            <w:r>
              <w:rPr>
                <w:b/>
              </w:rPr>
              <w:t>Rozsah konzultací (soustředění)</w:t>
            </w:r>
          </w:p>
        </w:tc>
        <w:tc>
          <w:tcPr>
            <w:tcW w:w="889" w:type="dxa"/>
            <w:tcBorders>
              <w:top w:val="single" w:sz="2" w:space="0" w:color="auto"/>
            </w:tcBorders>
          </w:tcPr>
          <w:p w14:paraId="4830AED8" w14:textId="77777777" w:rsidR="0013195B" w:rsidRDefault="0013195B" w:rsidP="003D6719">
            <w:pPr>
              <w:jc w:val="both"/>
            </w:pPr>
          </w:p>
        </w:tc>
        <w:tc>
          <w:tcPr>
            <w:tcW w:w="4179" w:type="dxa"/>
            <w:tcBorders>
              <w:top w:val="single" w:sz="2" w:space="0" w:color="auto"/>
            </w:tcBorders>
            <w:shd w:val="clear" w:color="auto" w:fill="F7CAAC"/>
          </w:tcPr>
          <w:p w14:paraId="0EB06971" w14:textId="77777777" w:rsidR="0013195B" w:rsidRDefault="0013195B" w:rsidP="003D6719">
            <w:pPr>
              <w:jc w:val="both"/>
              <w:rPr>
                <w:b/>
              </w:rPr>
            </w:pPr>
            <w:r>
              <w:rPr>
                <w:b/>
              </w:rPr>
              <w:t xml:space="preserve">hodin </w:t>
            </w:r>
          </w:p>
        </w:tc>
      </w:tr>
      <w:tr w:rsidR="0013195B" w14:paraId="3E89BDF7" w14:textId="77777777" w:rsidTr="003D6719">
        <w:tc>
          <w:tcPr>
            <w:tcW w:w="9855" w:type="dxa"/>
            <w:gridSpan w:val="4"/>
            <w:shd w:val="clear" w:color="auto" w:fill="F7CAAC"/>
          </w:tcPr>
          <w:p w14:paraId="77DB9901" w14:textId="77777777" w:rsidR="0013195B" w:rsidRDefault="0013195B" w:rsidP="003D6719">
            <w:pPr>
              <w:jc w:val="both"/>
              <w:rPr>
                <w:b/>
              </w:rPr>
            </w:pPr>
            <w:r>
              <w:rPr>
                <w:b/>
              </w:rPr>
              <w:t>Informace o způsobu kontaktu s vyučujícím</w:t>
            </w:r>
          </w:p>
        </w:tc>
      </w:tr>
      <w:tr w:rsidR="0013195B" w14:paraId="2E71FB18" w14:textId="77777777" w:rsidTr="003D6719">
        <w:trPr>
          <w:trHeight w:val="1373"/>
        </w:trPr>
        <w:tc>
          <w:tcPr>
            <w:tcW w:w="9855" w:type="dxa"/>
            <w:gridSpan w:val="4"/>
          </w:tcPr>
          <w:p w14:paraId="45497749" w14:textId="77777777" w:rsidR="0013195B" w:rsidRDefault="0013195B" w:rsidP="003D6719">
            <w:pPr>
              <w:jc w:val="both"/>
            </w:pPr>
          </w:p>
        </w:tc>
      </w:tr>
    </w:tbl>
    <w:p w14:paraId="65BA9DCF" w14:textId="77777777" w:rsidR="0013195B" w:rsidRDefault="0013195B" w:rsidP="0013195B"/>
    <w:p w14:paraId="43450316" w14:textId="77777777" w:rsidR="0013195B" w:rsidRDefault="0013195B" w:rsidP="0013195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13195B" w14:paraId="58FF7141" w14:textId="77777777" w:rsidTr="003D6719">
        <w:tc>
          <w:tcPr>
            <w:tcW w:w="9855" w:type="dxa"/>
            <w:gridSpan w:val="8"/>
            <w:tcBorders>
              <w:bottom w:val="double" w:sz="4" w:space="0" w:color="auto"/>
            </w:tcBorders>
            <w:shd w:val="clear" w:color="auto" w:fill="BDD6EE"/>
          </w:tcPr>
          <w:p w14:paraId="49944A9E" w14:textId="77777777" w:rsidR="0013195B" w:rsidRDefault="0013195B" w:rsidP="003D6719">
            <w:pPr>
              <w:jc w:val="both"/>
              <w:rPr>
                <w:b/>
                <w:sz w:val="28"/>
              </w:rPr>
            </w:pPr>
            <w:r>
              <w:rPr>
                <w:b/>
                <w:sz w:val="28"/>
              </w:rPr>
              <w:lastRenderedPageBreak/>
              <w:t>B-III – Charakteristika studijního předmětu</w:t>
            </w:r>
          </w:p>
        </w:tc>
      </w:tr>
      <w:tr w:rsidR="0013195B" w14:paraId="178E777E" w14:textId="77777777" w:rsidTr="003D6719">
        <w:tc>
          <w:tcPr>
            <w:tcW w:w="3086" w:type="dxa"/>
            <w:tcBorders>
              <w:top w:val="double" w:sz="4" w:space="0" w:color="auto"/>
            </w:tcBorders>
            <w:shd w:val="clear" w:color="auto" w:fill="F7CAAC"/>
          </w:tcPr>
          <w:p w14:paraId="5AA8ACFE" w14:textId="77777777" w:rsidR="0013195B" w:rsidRDefault="0013195B" w:rsidP="003D6719">
            <w:pPr>
              <w:rPr>
                <w:b/>
              </w:rPr>
            </w:pPr>
            <w:r>
              <w:rPr>
                <w:b/>
              </w:rPr>
              <w:t>Název studijního předmětu</w:t>
            </w:r>
          </w:p>
        </w:tc>
        <w:tc>
          <w:tcPr>
            <w:tcW w:w="6769" w:type="dxa"/>
            <w:gridSpan w:val="7"/>
            <w:tcBorders>
              <w:top w:val="double" w:sz="4" w:space="0" w:color="auto"/>
            </w:tcBorders>
          </w:tcPr>
          <w:p w14:paraId="14017913" w14:textId="77777777" w:rsidR="0013195B" w:rsidRDefault="0013195B" w:rsidP="003D6719">
            <w:pPr>
              <w:jc w:val="both"/>
            </w:pPr>
            <w:r>
              <w:t>Kresebná praktika 4</w:t>
            </w:r>
          </w:p>
        </w:tc>
      </w:tr>
      <w:tr w:rsidR="0013195B" w14:paraId="0F807829" w14:textId="77777777" w:rsidTr="003D6719">
        <w:tc>
          <w:tcPr>
            <w:tcW w:w="3086" w:type="dxa"/>
            <w:shd w:val="clear" w:color="auto" w:fill="F7CAAC"/>
          </w:tcPr>
          <w:p w14:paraId="4F8AC8FB" w14:textId="77777777" w:rsidR="0013195B" w:rsidRDefault="0013195B" w:rsidP="003D6719">
            <w:pPr>
              <w:rPr>
                <w:b/>
              </w:rPr>
            </w:pPr>
            <w:r>
              <w:rPr>
                <w:b/>
              </w:rPr>
              <w:t>Typ předmětu</w:t>
            </w:r>
          </w:p>
        </w:tc>
        <w:tc>
          <w:tcPr>
            <w:tcW w:w="3406" w:type="dxa"/>
            <w:gridSpan w:val="4"/>
          </w:tcPr>
          <w:p w14:paraId="1A4D2578" w14:textId="77777777" w:rsidR="0013195B" w:rsidRDefault="0013195B" w:rsidP="003D6719">
            <w:pPr>
              <w:jc w:val="both"/>
            </w:pPr>
            <w:r>
              <w:t>povinný</w:t>
            </w:r>
          </w:p>
        </w:tc>
        <w:tc>
          <w:tcPr>
            <w:tcW w:w="2695" w:type="dxa"/>
            <w:gridSpan w:val="2"/>
            <w:shd w:val="clear" w:color="auto" w:fill="F7CAAC"/>
          </w:tcPr>
          <w:p w14:paraId="1CA32FBB" w14:textId="77777777" w:rsidR="0013195B" w:rsidRDefault="0013195B" w:rsidP="003D6719">
            <w:pPr>
              <w:jc w:val="both"/>
            </w:pPr>
            <w:r>
              <w:rPr>
                <w:b/>
              </w:rPr>
              <w:t>doporučený ročník / semestr</w:t>
            </w:r>
          </w:p>
        </w:tc>
        <w:tc>
          <w:tcPr>
            <w:tcW w:w="668" w:type="dxa"/>
          </w:tcPr>
          <w:p w14:paraId="3B6AE92F" w14:textId="77777777" w:rsidR="0013195B" w:rsidRDefault="0013195B" w:rsidP="003D6719">
            <w:pPr>
              <w:jc w:val="both"/>
            </w:pPr>
            <w:r>
              <w:t>2/LS</w:t>
            </w:r>
          </w:p>
        </w:tc>
      </w:tr>
      <w:tr w:rsidR="0013195B" w14:paraId="3B8A7CB2" w14:textId="77777777" w:rsidTr="003D6719">
        <w:tc>
          <w:tcPr>
            <w:tcW w:w="3086" w:type="dxa"/>
            <w:shd w:val="clear" w:color="auto" w:fill="F7CAAC"/>
          </w:tcPr>
          <w:p w14:paraId="4E8E6654" w14:textId="77777777" w:rsidR="0013195B" w:rsidRDefault="0013195B" w:rsidP="003D6719">
            <w:pPr>
              <w:rPr>
                <w:b/>
              </w:rPr>
            </w:pPr>
            <w:r>
              <w:rPr>
                <w:b/>
              </w:rPr>
              <w:t>Rozsah studijního předmětu</w:t>
            </w:r>
          </w:p>
        </w:tc>
        <w:tc>
          <w:tcPr>
            <w:tcW w:w="1701" w:type="dxa"/>
            <w:gridSpan w:val="2"/>
          </w:tcPr>
          <w:p w14:paraId="47F88F83" w14:textId="77777777" w:rsidR="0013195B" w:rsidRDefault="0013195B" w:rsidP="003D6719">
            <w:pPr>
              <w:jc w:val="both"/>
            </w:pPr>
            <w:r>
              <w:t>39c</w:t>
            </w:r>
          </w:p>
        </w:tc>
        <w:tc>
          <w:tcPr>
            <w:tcW w:w="889" w:type="dxa"/>
            <w:shd w:val="clear" w:color="auto" w:fill="F7CAAC"/>
          </w:tcPr>
          <w:p w14:paraId="25A67D1E" w14:textId="77777777" w:rsidR="0013195B" w:rsidRDefault="0013195B" w:rsidP="003D6719">
            <w:pPr>
              <w:jc w:val="both"/>
              <w:rPr>
                <w:b/>
              </w:rPr>
            </w:pPr>
            <w:r>
              <w:rPr>
                <w:b/>
              </w:rPr>
              <w:t xml:space="preserve">hod. </w:t>
            </w:r>
          </w:p>
        </w:tc>
        <w:tc>
          <w:tcPr>
            <w:tcW w:w="816" w:type="dxa"/>
          </w:tcPr>
          <w:p w14:paraId="7F1AAA48" w14:textId="77777777" w:rsidR="0013195B" w:rsidRDefault="0013195B" w:rsidP="003D6719">
            <w:pPr>
              <w:jc w:val="both"/>
            </w:pPr>
            <w:r>
              <w:t>39</w:t>
            </w:r>
          </w:p>
        </w:tc>
        <w:tc>
          <w:tcPr>
            <w:tcW w:w="2156" w:type="dxa"/>
            <w:shd w:val="clear" w:color="auto" w:fill="F7CAAC"/>
          </w:tcPr>
          <w:p w14:paraId="3D0389D0" w14:textId="77777777" w:rsidR="0013195B" w:rsidRDefault="0013195B" w:rsidP="003D6719">
            <w:pPr>
              <w:jc w:val="both"/>
              <w:rPr>
                <w:b/>
              </w:rPr>
            </w:pPr>
            <w:r>
              <w:rPr>
                <w:b/>
              </w:rPr>
              <w:t>kreditů</w:t>
            </w:r>
          </w:p>
        </w:tc>
        <w:tc>
          <w:tcPr>
            <w:tcW w:w="1207" w:type="dxa"/>
            <w:gridSpan w:val="2"/>
          </w:tcPr>
          <w:p w14:paraId="4BCABB91" w14:textId="77777777" w:rsidR="0013195B" w:rsidRDefault="0013195B" w:rsidP="003D6719">
            <w:pPr>
              <w:jc w:val="both"/>
            </w:pPr>
            <w:r>
              <w:t>2</w:t>
            </w:r>
          </w:p>
        </w:tc>
      </w:tr>
      <w:tr w:rsidR="0013195B" w14:paraId="204C6ABB" w14:textId="77777777" w:rsidTr="003D6719">
        <w:tc>
          <w:tcPr>
            <w:tcW w:w="3086" w:type="dxa"/>
            <w:shd w:val="clear" w:color="auto" w:fill="F7CAAC"/>
          </w:tcPr>
          <w:p w14:paraId="4ADE9C65" w14:textId="77777777" w:rsidR="0013195B" w:rsidRDefault="0013195B" w:rsidP="003D6719">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9229F77" w14:textId="77777777" w:rsidR="0013195B" w:rsidRDefault="0013195B" w:rsidP="003D6719">
            <w:pPr>
              <w:jc w:val="both"/>
            </w:pPr>
          </w:p>
        </w:tc>
      </w:tr>
      <w:tr w:rsidR="0013195B" w14:paraId="4AFD2AD6" w14:textId="77777777" w:rsidTr="003D6719">
        <w:tc>
          <w:tcPr>
            <w:tcW w:w="3086" w:type="dxa"/>
            <w:shd w:val="clear" w:color="auto" w:fill="F7CAAC"/>
          </w:tcPr>
          <w:p w14:paraId="2EA73AE3" w14:textId="77777777" w:rsidR="0013195B" w:rsidRPr="005A0406" w:rsidRDefault="0013195B" w:rsidP="003D6719">
            <w:pPr>
              <w:rPr>
                <w:b/>
              </w:rPr>
            </w:pPr>
            <w:r w:rsidRPr="005A0406">
              <w:rPr>
                <w:b/>
              </w:rPr>
              <w:t>Způsob ověření výsledků učení</w:t>
            </w:r>
          </w:p>
        </w:tc>
        <w:tc>
          <w:tcPr>
            <w:tcW w:w="3406" w:type="dxa"/>
            <w:gridSpan w:val="4"/>
          </w:tcPr>
          <w:p w14:paraId="608ADDB8" w14:textId="77777777" w:rsidR="0013195B" w:rsidRDefault="0013195B" w:rsidP="003D6719">
            <w:pPr>
              <w:jc w:val="both"/>
            </w:pPr>
            <w:r>
              <w:t>klasifikovaný zápočet</w:t>
            </w:r>
          </w:p>
        </w:tc>
        <w:tc>
          <w:tcPr>
            <w:tcW w:w="2156" w:type="dxa"/>
            <w:shd w:val="clear" w:color="auto" w:fill="F7CAAC"/>
          </w:tcPr>
          <w:p w14:paraId="4A68D215" w14:textId="77777777" w:rsidR="0013195B" w:rsidRDefault="0013195B" w:rsidP="003D6719">
            <w:pPr>
              <w:jc w:val="both"/>
              <w:rPr>
                <w:b/>
              </w:rPr>
            </w:pPr>
            <w:r>
              <w:rPr>
                <w:b/>
              </w:rPr>
              <w:t>Forma výuky</w:t>
            </w:r>
          </w:p>
        </w:tc>
        <w:tc>
          <w:tcPr>
            <w:tcW w:w="1207" w:type="dxa"/>
            <w:gridSpan w:val="2"/>
          </w:tcPr>
          <w:p w14:paraId="32503B3C" w14:textId="77777777" w:rsidR="0013195B" w:rsidRDefault="0013195B" w:rsidP="003D6719">
            <w:pPr>
              <w:jc w:val="both"/>
            </w:pPr>
            <w:r w:rsidRPr="001E06C2">
              <w:t>cvičení</w:t>
            </w:r>
          </w:p>
        </w:tc>
      </w:tr>
      <w:tr w:rsidR="0013195B" w14:paraId="410FB9B5" w14:textId="77777777" w:rsidTr="003D6719">
        <w:tc>
          <w:tcPr>
            <w:tcW w:w="3086" w:type="dxa"/>
            <w:shd w:val="clear" w:color="auto" w:fill="F7CAAC"/>
          </w:tcPr>
          <w:p w14:paraId="6D613CDD" w14:textId="77777777" w:rsidR="0013195B" w:rsidRPr="005A0406" w:rsidRDefault="0013195B" w:rsidP="003D6719">
            <w:pPr>
              <w:rPr>
                <w:b/>
              </w:rPr>
            </w:pPr>
            <w:r w:rsidRPr="005A0406">
              <w:rPr>
                <w:b/>
              </w:rPr>
              <w:t>Forma způsobu ověření výsledků učení a další požadavky na studenta</w:t>
            </w:r>
          </w:p>
        </w:tc>
        <w:tc>
          <w:tcPr>
            <w:tcW w:w="6769" w:type="dxa"/>
            <w:gridSpan w:val="7"/>
            <w:tcBorders>
              <w:bottom w:val="nil"/>
            </w:tcBorders>
          </w:tcPr>
          <w:p w14:paraId="4668E46B" w14:textId="77777777" w:rsidR="0013195B" w:rsidRDefault="0013195B" w:rsidP="003D6719">
            <w:pPr>
              <w:jc w:val="both"/>
            </w:pPr>
            <w:r w:rsidRPr="003A26EB">
              <w:rPr>
                <w:color w:val="000000"/>
                <w:shd w:val="clear" w:color="auto" w:fill="FFFFFF"/>
              </w:rPr>
              <w:t>Aktivní účast na výuce –</w:t>
            </w:r>
            <w:r>
              <w:rPr>
                <w:color w:val="000000"/>
                <w:shd w:val="clear" w:color="auto" w:fill="FFFFFF"/>
              </w:rPr>
              <w:t xml:space="preserve"> </w:t>
            </w:r>
            <w:r w:rsidRPr="003A26EB">
              <w:rPr>
                <w:color w:val="000000"/>
                <w:shd w:val="clear" w:color="auto" w:fill="FFFFFF"/>
              </w:rPr>
              <w:t>minimálně 80</w:t>
            </w:r>
            <w:r>
              <w:rPr>
                <w:color w:val="000000"/>
                <w:shd w:val="clear" w:color="auto" w:fill="FFFFFF"/>
              </w:rPr>
              <w:t xml:space="preserve"> </w:t>
            </w:r>
            <w:r w:rsidRPr="003A26EB">
              <w:rPr>
                <w:color w:val="000000"/>
                <w:shd w:val="clear" w:color="auto" w:fill="FFFFFF"/>
              </w:rPr>
              <w:t xml:space="preserve">%. </w:t>
            </w:r>
            <w:r>
              <w:rPr>
                <w:color w:val="000000"/>
                <w:shd w:val="clear" w:color="auto" w:fill="FFFFFF"/>
              </w:rPr>
              <w:t>Kresba na hodinách. Podmínkou úspěšného absolvování předmětu je též v</w:t>
            </w:r>
            <w:r w:rsidRPr="0022213D">
              <w:rPr>
                <w:color w:val="000000"/>
                <w:shd w:val="clear" w:color="auto" w:fill="FFFFFF"/>
              </w:rPr>
              <w:t>ypracov</w:t>
            </w:r>
            <w:r>
              <w:rPr>
                <w:color w:val="000000"/>
                <w:shd w:val="clear" w:color="auto" w:fill="FFFFFF"/>
              </w:rPr>
              <w:t>ání</w:t>
            </w:r>
            <w:r w:rsidRPr="0022213D">
              <w:rPr>
                <w:color w:val="000000"/>
                <w:shd w:val="clear" w:color="auto" w:fill="FFFFFF"/>
              </w:rPr>
              <w:t xml:space="preserve"> </w:t>
            </w:r>
            <w:r>
              <w:rPr>
                <w:color w:val="000000"/>
                <w:shd w:val="clear" w:color="auto" w:fill="FFFFFF"/>
              </w:rPr>
              <w:t xml:space="preserve">domácích zadání v technice kresba, malba, grafika. Samostatné zpracování domácího zadání je součástí výsledného hodnocení.  </w:t>
            </w:r>
            <w:r w:rsidRPr="0022213D">
              <w:rPr>
                <w:color w:val="000000"/>
                <w:shd w:val="clear" w:color="auto" w:fill="FFFFFF"/>
              </w:rPr>
              <w:t xml:space="preserve"> </w:t>
            </w:r>
          </w:p>
        </w:tc>
      </w:tr>
      <w:tr w:rsidR="0013195B" w14:paraId="1FD9EB67" w14:textId="77777777" w:rsidTr="003D6719">
        <w:trPr>
          <w:trHeight w:val="53"/>
        </w:trPr>
        <w:tc>
          <w:tcPr>
            <w:tcW w:w="9855" w:type="dxa"/>
            <w:gridSpan w:val="8"/>
            <w:tcBorders>
              <w:top w:val="nil"/>
            </w:tcBorders>
          </w:tcPr>
          <w:p w14:paraId="1354309E" w14:textId="77777777" w:rsidR="0013195B" w:rsidRDefault="0013195B" w:rsidP="003D6719"/>
        </w:tc>
      </w:tr>
      <w:tr w:rsidR="0013195B" w14:paraId="58C437C1" w14:textId="77777777" w:rsidTr="003D6719">
        <w:trPr>
          <w:trHeight w:val="197"/>
        </w:trPr>
        <w:tc>
          <w:tcPr>
            <w:tcW w:w="3086" w:type="dxa"/>
            <w:tcBorders>
              <w:top w:val="nil"/>
            </w:tcBorders>
            <w:shd w:val="clear" w:color="auto" w:fill="F7CAAC"/>
          </w:tcPr>
          <w:p w14:paraId="06288545" w14:textId="77777777" w:rsidR="0013195B" w:rsidRDefault="0013195B" w:rsidP="003D6719">
            <w:pPr>
              <w:rPr>
                <w:b/>
              </w:rPr>
            </w:pPr>
            <w:r>
              <w:rPr>
                <w:b/>
              </w:rPr>
              <w:t>Garant předmětu</w:t>
            </w:r>
          </w:p>
        </w:tc>
        <w:tc>
          <w:tcPr>
            <w:tcW w:w="6769" w:type="dxa"/>
            <w:gridSpan w:val="7"/>
            <w:tcBorders>
              <w:top w:val="nil"/>
            </w:tcBorders>
          </w:tcPr>
          <w:p w14:paraId="5B8D5A0B" w14:textId="77777777" w:rsidR="0013195B" w:rsidRDefault="0013195B" w:rsidP="003D6719">
            <w:pPr>
              <w:jc w:val="both"/>
            </w:pPr>
            <w:r>
              <w:t xml:space="preserve">Mgr art. Lívia </w:t>
            </w:r>
            <w:proofErr w:type="spellStart"/>
            <w:r>
              <w:t>Kožušková</w:t>
            </w:r>
            <w:proofErr w:type="spellEnd"/>
            <w:r>
              <w:t xml:space="preserve">, </w:t>
            </w:r>
            <w:proofErr w:type="spellStart"/>
            <w:r>
              <w:t>ArtD</w:t>
            </w:r>
            <w:proofErr w:type="spellEnd"/>
            <w:r>
              <w:t>.</w:t>
            </w:r>
          </w:p>
        </w:tc>
      </w:tr>
      <w:tr w:rsidR="0013195B" w14:paraId="78E024CC" w14:textId="77777777" w:rsidTr="003D6719">
        <w:trPr>
          <w:trHeight w:val="243"/>
        </w:trPr>
        <w:tc>
          <w:tcPr>
            <w:tcW w:w="3086" w:type="dxa"/>
            <w:tcBorders>
              <w:top w:val="nil"/>
            </w:tcBorders>
            <w:shd w:val="clear" w:color="auto" w:fill="F7CAAC"/>
          </w:tcPr>
          <w:p w14:paraId="7A9BC632" w14:textId="77777777" w:rsidR="0013195B" w:rsidRDefault="0013195B" w:rsidP="003D6719">
            <w:pPr>
              <w:rPr>
                <w:b/>
              </w:rPr>
            </w:pPr>
            <w:r>
              <w:rPr>
                <w:b/>
              </w:rPr>
              <w:t>Zapojení garanta do výuky předmětu</w:t>
            </w:r>
          </w:p>
        </w:tc>
        <w:tc>
          <w:tcPr>
            <w:tcW w:w="6769" w:type="dxa"/>
            <w:gridSpan w:val="7"/>
            <w:tcBorders>
              <w:top w:val="nil"/>
            </w:tcBorders>
          </w:tcPr>
          <w:p w14:paraId="450F5942" w14:textId="034711FE" w:rsidR="0013195B" w:rsidRDefault="00ED45DD" w:rsidP="003D6719">
            <w:pPr>
              <w:jc w:val="both"/>
            </w:pPr>
            <w:r>
              <w:t>5</w:t>
            </w:r>
            <w:r w:rsidR="0013195B">
              <w:t>0 %</w:t>
            </w:r>
          </w:p>
        </w:tc>
      </w:tr>
      <w:tr w:rsidR="0013195B" w14:paraId="2714D217" w14:textId="77777777" w:rsidTr="003D6719">
        <w:tc>
          <w:tcPr>
            <w:tcW w:w="3086" w:type="dxa"/>
            <w:shd w:val="clear" w:color="auto" w:fill="F7CAAC"/>
          </w:tcPr>
          <w:p w14:paraId="49F08E8F" w14:textId="77777777" w:rsidR="0013195B" w:rsidRDefault="0013195B" w:rsidP="003D6719">
            <w:pPr>
              <w:rPr>
                <w:b/>
              </w:rPr>
            </w:pPr>
            <w:r>
              <w:rPr>
                <w:b/>
              </w:rPr>
              <w:t>Vyučující</w:t>
            </w:r>
          </w:p>
        </w:tc>
        <w:tc>
          <w:tcPr>
            <w:tcW w:w="6769" w:type="dxa"/>
            <w:gridSpan w:val="7"/>
            <w:tcBorders>
              <w:bottom w:val="nil"/>
            </w:tcBorders>
          </w:tcPr>
          <w:p w14:paraId="2C99E5E2" w14:textId="77777777" w:rsidR="0013195B" w:rsidRDefault="0013195B" w:rsidP="003D6719">
            <w:pPr>
              <w:jc w:val="both"/>
            </w:pPr>
            <w:r>
              <w:t xml:space="preserve">Mgr art. Lívia </w:t>
            </w:r>
            <w:proofErr w:type="spellStart"/>
            <w:r>
              <w:t>Kožušková</w:t>
            </w:r>
            <w:proofErr w:type="spellEnd"/>
            <w:r>
              <w:t xml:space="preserve">, </w:t>
            </w:r>
            <w:proofErr w:type="spellStart"/>
            <w:r>
              <w:t>ArtD</w:t>
            </w:r>
            <w:proofErr w:type="spellEnd"/>
            <w:r>
              <w:t xml:space="preserve">. </w:t>
            </w:r>
            <w:r w:rsidRPr="00725051">
              <w:t>a kolektiv pedagogů</w:t>
            </w:r>
          </w:p>
        </w:tc>
      </w:tr>
      <w:tr w:rsidR="0013195B" w14:paraId="14243672" w14:textId="77777777" w:rsidTr="003D6719">
        <w:trPr>
          <w:trHeight w:val="182"/>
        </w:trPr>
        <w:tc>
          <w:tcPr>
            <w:tcW w:w="9855" w:type="dxa"/>
            <w:gridSpan w:val="8"/>
            <w:tcBorders>
              <w:top w:val="nil"/>
            </w:tcBorders>
          </w:tcPr>
          <w:p w14:paraId="64CC7EAA" w14:textId="77777777" w:rsidR="0013195B" w:rsidRDefault="0013195B" w:rsidP="003D6719"/>
        </w:tc>
      </w:tr>
      <w:tr w:rsidR="0013195B" w14:paraId="29C0E1A8" w14:textId="77777777" w:rsidTr="003D6719">
        <w:tc>
          <w:tcPr>
            <w:tcW w:w="3086" w:type="dxa"/>
            <w:shd w:val="clear" w:color="auto" w:fill="F7CAAC"/>
          </w:tcPr>
          <w:p w14:paraId="4C498277" w14:textId="77777777" w:rsidR="0013195B" w:rsidRPr="001452AD" w:rsidRDefault="0013195B" w:rsidP="003D6719">
            <w:pPr>
              <w:rPr>
                <w:b/>
                <w:highlight w:val="yellow"/>
              </w:rPr>
            </w:pPr>
            <w:r w:rsidRPr="009B48E7">
              <w:rPr>
                <w:b/>
              </w:rPr>
              <w:t>Hlavní témata a výsledky učení</w:t>
            </w:r>
          </w:p>
        </w:tc>
        <w:tc>
          <w:tcPr>
            <w:tcW w:w="6769" w:type="dxa"/>
            <w:gridSpan w:val="7"/>
            <w:tcBorders>
              <w:bottom w:val="nil"/>
            </w:tcBorders>
          </w:tcPr>
          <w:p w14:paraId="3B1EDAE9" w14:textId="77777777" w:rsidR="0013195B" w:rsidRPr="001452AD" w:rsidRDefault="0013195B" w:rsidP="003D6719">
            <w:pPr>
              <w:jc w:val="both"/>
              <w:rPr>
                <w:highlight w:val="yellow"/>
              </w:rPr>
            </w:pPr>
          </w:p>
        </w:tc>
      </w:tr>
      <w:tr w:rsidR="0013195B" w14:paraId="762CF5EF" w14:textId="77777777" w:rsidTr="003D6719">
        <w:trPr>
          <w:trHeight w:val="2197"/>
        </w:trPr>
        <w:tc>
          <w:tcPr>
            <w:tcW w:w="9855" w:type="dxa"/>
            <w:gridSpan w:val="8"/>
            <w:tcBorders>
              <w:top w:val="nil"/>
              <w:bottom w:val="single" w:sz="4" w:space="0" w:color="auto"/>
            </w:tcBorders>
          </w:tcPr>
          <w:p w14:paraId="679DA8AB" w14:textId="77777777" w:rsidR="0013195B" w:rsidRPr="00CC442D" w:rsidRDefault="0013195B" w:rsidP="003D6719">
            <w:pPr>
              <w:jc w:val="both"/>
              <w:rPr>
                <w:b/>
                <w:bCs/>
                <w:lang w:eastAsia="sk-SK"/>
              </w:rPr>
            </w:pPr>
            <w:r w:rsidRPr="00CC442D">
              <w:rPr>
                <w:b/>
                <w:bCs/>
              </w:rPr>
              <w:t>Témata:</w:t>
            </w:r>
          </w:p>
          <w:p w14:paraId="265CA2A1" w14:textId="77777777" w:rsidR="0013195B" w:rsidRPr="00805CF8" w:rsidRDefault="0013195B" w:rsidP="003D6719">
            <w:pPr>
              <w:ind w:left="359"/>
              <w:jc w:val="both"/>
              <w:rPr>
                <w:color w:val="000000" w:themeColor="text1"/>
              </w:rPr>
            </w:pPr>
            <w:r w:rsidRPr="00805CF8">
              <w:rPr>
                <w:color w:val="000000" w:themeColor="text1"/>
              </w:rPr>
              <w:t>1.</w:t>
            </w:r>
            <w:r>
              <w:rPr>
                <w:color w:val="000000" w:themeColor="text1"/>
              </w:rPr>
              <w:t>-</w:t>
            </w:r>
            <w:r w:rsidRPr="00805CF8">
              <w:rPr>
                <w:color w:val="000000" w:themeColor="text1"/>
              </w:rPr>
              <w:t xml:space="preserve">2. </w:t>
            </w:r>
            <w:r w:rsidRPr="00F54DBC">
              <w:rPr>
                <w:color w:val="000000" w:themeColor="text1"/>
              </w:rPr>
              <w:t>Lineárn</w:t>
            </w:r>
            <w:r>
              <w:rPr>
                <w:color w:val="000000" w:themeColor="text1"/>
              </w:rPr>
              <w:t>í</w:t>
            </w:r>
            <w:r w:rsidRPr="00F54DBC">
              <w:rPr>
                <w:color w:val="000000" w:themeColor="text1"/>
              </w:rPr>
              <w:t xml:space="preserve"> a objemové </w:t>
            </w:r>
            <w:r w:rsidRPr="009252E4">
              <w:rPr>
                <w:color w:val="000000" w:themeColor="text1"/>
              </w:rPr>
              <w:t>zobrazen</w:t>
            </w:r>
            <w:r>
              <w:rPr>
                <w:color w:val="000000" w:themeColor="text1"/>
              </w:rPr>
              <w:t>í</w:t>
            </w:r>
            <w:r w:rsidRPr="00F54DBC">
              <w:rPr>
                <w:color w:val="000000" w:themeColor="text1"/>
              </w:rPr>
              <w:t xml:space="preserve"> </w:t>
            </w:r>
            <w:r w:rsidRPr="00805CF8">
              <w:rPr>
                <w:color w:val="000000" w:themeColor="text1"/>
              </w:rPr>
              <w:t xml:space="preserve">objektu, modelu </w:t>
            </w:r>
            <w:r w:rsidRPr="00F54DBC">
              <w:rPr>
                <w:color w:val="000000" w:themeColor="text1"/>
              </w:rPr>
              <w:t>um</w:t>
            </w:r>
            <w:r>
              <w:rPr>
                <w:color w:val="000000" w:themeColor="text1"/>
              </w:rPr>
              <w:t>í</w:t>
            </w:r>
            <w:r w:rsidRPr="00F54DBC">
              <w:rPr>
                <w:color w:val="000000" w:themeColor="text1"/>
              </w:rPr>
              <w:t>st</w:t>
            </w:r>
            <w:r>
              <w:rPr>
                <w:color w:val="000000" w:themeColor="text1"/>
              </w:rPr>
              <w:t>ě</w:t>
            </w:r>
            <w:r w:rsidRPr="00F54DBC">
              <w:rPr>
                <w:color w:val="000000" w:themeColor="text1"/>
              </w:rPr>
              <w:t>ného v pr</w:t>
            </w:r>
            <w:r>
              <w:rPr>
                <w:color w:val="000000" w:themeColor="text1"/>
              </w:rPr>
              <w:t>o</w:t>
            </w:r>
            <w:r w:rsidRPr="00F54DBC">
              <w:rPr>
                <w:color w:val="000000" w:themeColor="text1"/>
              </w:rPr>
              <w:t>stor</w:t>
            </w:r>
            <w:r>
              <w:rPr>
                <w:color w:val="000000" w:themeColor="text1"/>
              </w:rPr>
              <w:t>u</w:t>
            </w:r>
            <w:r w:rsidRPr="00805CF8">
              <w:rPr>
                <w:color w:val="000000" w:themeColor="text1"/>
              </w:rPr>
              <w:t>. Rozvíj</w:t>
            </w:r>
            <w:r>
              <w:rPr>
                <w:color w:val="000000" w:themeColor="text1"/>
              </w:rPr>
              <w:t>ení</w:t>
            </w:r>
            <w:r w:rsidRPr="00805CF8">
              <w:rPr>
                <w:color w:val="000000" w:themeColor="text1"/>
              </w:rPr>
              <w:t xml:space="preserve"> </w:t>
            </w:r>
            <w:r>
              <w:rPr>
                <w:color w:val="000000" w:themeColor="text1"/>
              </w:rPr>
              <w:t>získaných</w:t>
            </w:r>
            <w:r w:rsidRPr="00805CF8">
              <w:rPr>
                <w:color w:val="000000" w:themeColor="text1"/>
              </w:rPr>
              <w:t xml:space="preserve"> znalostí z</w:t>
            </w:r>
            <w:r>
              <w:rPr>
                <w:color w:val="000000" w:themeColor="text1"/>
              </w:rPr>
              <w:t xml:space="preserve">e </w:t>
            </w:r>
            <w:r w:rsidRPr="00805CF8">
              <w:rPr>
                <w:color w:val="000000" w:themeColor="text1"/>
              </w:rPr>
              <w:t>zimn</w:t>
            </w:r>
            <w:r>
              <w:rPr>
                <w:color w:val="000000" w:themeColor="text1"/>
              </w:rPr>
              <w:t>í</w:t>
            </w:r>
            <w:r w:rsidRPr="00805CF8">
              <w:rPr>
                <w:color w:val="000000" w:themeColor="text1"/>
              </w:rPr>
              <w:t>ho semestr</w:t>
            </w:r>
            <w:r>
              <w:rPr>
                <w:color w:val="000000" w:themeColor="text1"/>
              </w:rPr>
              <w:t>u</w:t>
            </w:r>
            <w:r w:rsidRPr="00805CF8">
              <w:rPr>
                <w:color w:val="000000" w:themeColor="text1"/>
              </w:rPr>
              <w:t xml:space="preserve">. Jedno a </w:t>
            </w:r>
            <w:proofErr w:type="spellStart"/>
            <w:r w:rsidRPr="00805CF8">
              <w:rPr>
                <w:color w:val="000000" w:themeColor="text1"/>
              </w:rPr>
              <w:t>dvojúb</w:t>
            </w:r>
            <w:r>
              <w:rPr>
                <w:color w:val="000000" w:themeColor="text1"/>
              </w:rPr>
              <w:t>ě</w:t>
            </w:r>
            <w:r w:rsidRPr="00805CF8">
              <w:rPr>
                <w:color w:val="000000" w:themeColor="text1"/>
              </w:rPr>
              <w:t>žníková</w:t>
            </w:r>
            <w:proofErr w:type="spellEnd"/>
            <w:r w:rsidRPr="00805CF8">
              <w:rPr>
                <w:color w:val="000000" w:themeColor="text1"/>
              </w:rPr>
              <w:t xml:space="preserve"> perspekt</w:t>
            </w:r>
            <w:r>
              <w:rPr>
                <w:color w:val="000000" w:themeColor="text1"/>
              </w:rPr>
              <w:t>i</w:t>
            </w:r>
            <w:r w:rsidRPr="00805CF8">
              <w:rPr>
                <w:color w:val="000000" w:themeColor="text1"/>
              </w:rPr>
              <w:t xml:space="preserve">va. </w:t>
            </w:r>
            <w:r w:rsidRPr="00F54DBC">
              <w:rPr>
                <w:color w:val="000000" w:themeColor="text1"/>
              </w:rPr>
              <w:t>Vním</w:t>
            </w:r>
            <w:r>
              <w:rPr>
                <w:color w:val="000000" w:themeColor="text1"/>
              </w:rPr>
              <w:t>ání</w:t>
            </w:r>
            <w:r w:rsidRPr="00F54DBC">
              <w:rPr>
                <w:color w:val="000000" w:themeColor="text1"/>
              </w:rPr>
              <w:t xml:space="preserve"> pr</w:t>
            </w:r>
            <w:r>
              <w:rPr>
                <w:color w:val="000000" w:themeColor="text1"/>
              </w:rPr>
              <w:t>o</w:t>
            </w:r>
            <w:r w:rsidRPr="00F54DBC">
              <w:rPr>
                <w:color w:val="000000" w:themeColor="text1"/>
              </w:rPr>
              <w:t>storu</w:t>
            </w:r>
            <w:r w:rsidRPr="00805CF8">
              <w:rPr>
                <w:color w:val="000000" w:themeColor="text1"/>
              </w:rPr>
              <w:t xml:space="preserve">, </w:t>
            </w:r>
            <w:r w:rsidRPr="00F54DBC">
              <w:rPr>
                <w:color w:val="000000" w:themeColor="text1"/>
              </w:rPr>
              <w:t>kompoz</w:t>
            </w:r>
            <w:r>
              <w:rPr>
                <w:color w:val="000000" w:themeColor="text1"/>
              </w:rPr>
              <w:t xml:space="preserve">ice </w:t>
            </w:r>
            <w:r w:rsidRPr="00805CF8">
              <w:rPr>
                <w:color w:val="000000" w:themeColor="text1"/>
              </w:rPr>
              <w:t>v </w:t>
            </w:r>
            <w:r w:rsidRPr="00F54DBC">
              <w:rPr>
                <w:color w:val="000000" w:themeColor="text1"/>
              </w:rPr>
              <w:t>pr</w:t>
            </w:r>
            <w:r>
              <w:rPr>
                <w:color w:val="000000" w:themeColor="text1"/>
              </w:rPr>
              <w:t>o</w:t>
            </w:r>
            <w:r w:rsidRPr="00F54DBC">
              <w:rPr>
                <w:color w:val="000000" w:themeColor="text1"/>
              </w:rPr>
              <w:t>storu</w:t>
            </w:r>
            <w:r w:rsidRPr="00805CF8">
              <w:rPr>
                <w:color w:val="000000" w:themeColor="text1"/>
              </w:rPr>
              <w:t xml:space="preserve"> a jej</w:t>
            </w:r>
            <w:r>
              <w:rPr>
                <w:color w:val="000000" w:themeColor="text1"/>
              </w:rPr>
              <w:t>í</w:t>
            </w:r>
            <w:r w:rsidRPr="00805CF8">
              <w:rPr>
                <w:color w:val="000000" w:themeColor="text1"/>
              </w:rPr>
              <w:t xml:space="preserve"> perspekt</w:t>
            </w:r>
            <w:r>
              <w:rPr>
                <w:color w:val="000000" w:themeColor="text1"/>
              </w:rPr>
              <w:t>ivní</w:t>
            </w:r>
            <w:r w:rsidRPr="00805CF8">
              <w:rPr>
                <w:color w:val="000000" w:themeColor="text1"/>
              </w:rPr>
              <w:t xml:space="preserve"> zobrazen</w:t>
            </w:r>
            <w:r>
              <w:rPr>
                <w:color w:val="000000" w:themeColor="text1"/>
              </w:rPr>
              <w:t>í</w:t>
            </w:r>
            <w:r w:rsidRPr="00805CF8">
              <w:rPr>
                <w:color w:val="000000" w:themeColor="text1"/>
              </w:rPr>
              <w:t xml:space="preserve">. </w:t>
            </w:r>
          </w:p>
          <w:p w14:paraId="4AD7D3A7" w14:textId="77777777" w:rsidR="0013195B" w:rsidRPr="00805CF8" w:rsidRDefault="0013195B" w:rsidP="003D6719">
            <w:pPr>
              <w:ind w:left="359"/>
              <w:jc w:val="both"/>
              <w:rPr>
                <w:color w:val="000000" w:themeColor="text1"/>
              </w:rPr>
            </w:pPr>
            <w:r w:rsidRPr="00805CF8">
              <w:rPr>
                <w:color w:val="000000" w:themeColor="text1"/>
              </w:rPr>
              <w:t>3.</w:t>
            </w:r>
            <w:r>
              <w:rPr>
                <w:color w:val="000000" w:themeColor="text1"/>
              </w:rPr>
              <w:t>-</w:t>
            </w:r>
            <w:r w:rsidRPr="00805CF8">
              <w:rPr>
                <w:color w:val="000000" w:themeColor="text1"/>
              </w:rPr>
              <w:t>4. Model</w:t>
            </w:r>
            <w:r>
              <w:rPr>
                <w:color w:val="000000" w:themeColor="text1"/>
              </w:rPr>
              <w:t>a</w:t>
            </w:r>
            <w:r w:rsidRPr="00805CF8">
              <w:rPr>
                <w:color w:val="000000" w:themeColor="text1"/>
              </w:rPr>
              <w:t>c</w:t>
            </w:r>
            <w:r>
              <w:rPr>
                <w:color w:val="000000" w:themeColor="text1"/>
              </w:rPr>
              <w:t>e</w:t>
            </w:r>
            <w:r w:rsidRPr="00805CF8">
              <w:rPr>
                <w:color w:val="000000" w:themeColor="text1"/>
              </w:rPr>
              <w:t xml:space="preserve"> sv</w:t>
            </w:r>
            <w:r>
              <w:rPr>
                <w:color w:val="000000" w:themeColor="text1"/>
              </w:rPr>
              <w:t>ě</w:t>
            </w:r>
            <w:r w:rsidRPr="00805CF8">
              <w:rPr>
                <w:color w:val="000000" w:themeColor="text1"/>
              </w:rPr>
              <w:t>tl</w:t>
            </w:r>
            <w:r>
              <w:rPr>
                <w:color w:val="000000" w:themeColor="text1"/>
              </w:rPr>
              <w:t>e</w:t>
            </w:r>
            <w:r w:rsidRPr="00805CF8">
              <w:rPr>
                <w:color w:val="000000" w:themeColor="text1"/>
              </w:rPr>
              <w:t xml:space="preserve">m a </w:t>
            </w:r>
            <w:r>
              <w:rPr>
                <w:color w:val="000000" w:themeColor="text1"/>
              </w:rPr>
              <w:t>stínem</w:t>
            </w:r>
            <w:r w:rsidRPr="00805CF8">
              <w:rPr>
                <w:color w:val="000000" w:themeColor="text1"/>
              </w:rPr>
              <w:t>. Objektové zobrazo</w:t>
            </w:r>
            <w:r>
              <w:rPr>
                <w:color w:val="000000" w:themeColor="text1"/>
              </w:rPr>
              <w:t>vání</w:t>
            </w:r>
            <w:r w:rsidRPr="00805CF8">
              <w:rPr>
                <w:color w:val="000000" w:themeColor="text1"/>
              </w:rPr>
              <w:t>. Od celku k detailu. Schopnos</w:t>
            </w:r>
            <w:r>
              <w:rPr>
                <w:color w:val="000000" w:themeColor="text1"/>
              </w:rPr>
              <w:t>t</w:t>
            </w:r>
            <w:r w:rsidRPr="00805CF8">
              <w:rPr>
                <w:color w:val="000000" w:themeColor="text1"/>
              </w:rPr>
              <w:t xml:space="preserve"> zjednoduši</w:t>
            </w:r>
            <w:r>
              <w:rPr>
                <w:color w:val="000000" w:themeColor="text1"/>
              </w:rPr>
              <w:t>t s</w:t>
            </w:r>
            <w:r w:rsidRPr="00805CF8">
              <w:rPr>
                <w:color w:val="000000" w:themeColor="text1"/>
              </w:rPr>
              <w:t>ložit</w:t>
            </w:r>
            <w:r>
              <w:rPr>
                <w:color w:val="000000" w:themeColor="text1"/>
              </w:rPr>
              <w:t>ě</w:t>
            </w:r>
            <w:r w:rsidRPr="00805CF8">
              <w:rPr>
                <w:color w:val="000000" w:themeColor="text1"/>
              </w:rPr>
              <w:t>jší, komplexn</w:t>
            </w:r>
            <w:r>
              <w:rPr>
                <w:color w:val="000000" w:themeColor="text1"/>
              </w:rPr>
              <w:t>í</w:t>
            </w:r>
            <w:r w:rsidRPr="00805CF8">
              <w:rPr>
                <w:color w:val="000000" w:themeColor="text1"/>
              </w:rPr>
              <w:t xml:space="preserve"> objekt, model do jednoduchých tvar</w:t>
            </w:r>
            <w:r>
              <w:rPr>
                <w:color w:val="000000" w:themeColor="text1"/>
              </w:rPr>
              <w:t>ů</w:t>
            </w:r>
            <w:r w:rsidRPr="00805CF8">
              <w:rPr>
                <w:color w:val="000000" w:themeColor="text1"/>
              </w:rPr>
              <w:t xml:space="preserve"> a naopak. Názorné uchopen</w:t>
            </w:r>
            <w:r>
              <w:rPr>
                <w:color w:val="000000" w:themeColor="text1"/>
              </w:rPr>
              <w:t>í</w:t>
            </w:r>
            <w:r w:rsidRPr="00805CF8">
              <w:rPr>
                <w:color w:val="000000" w:themeColor="text1"/>
              </w:rPr>
              <w:t xml:space="preserve"> kompozičních princ</w:t>
            </w:r>
            <w:r>
              <w:rPr>
                <w:color w:val="000000" w:themeColor="text1"/>
              </w:rPr>
              <w:t>i</w:t>
            </w:r>
            <w:r w:rsidRPr="00805CF8">
              <w:rPr>
                <w:color w:val="000000" w:themeColor="text1"/>
              </w:rPr>
              <w:t>p</w:t>
            </w:r>
            <w:r>
              <w:rPr>
                <w:color w:val="000000" w:themeColor="text1"/>
              </w:rPr>
              <w:t>ů</w:t>
            </w:r>
            <w:r w:rsidRPr="00805CF8">
              <w:rPr>
                <w:color w:val="000000" w:themeColor="text1"/>
              </w:rPr>
              <w:t xml:space="preserve"> v kresb</w:t>
            </w:r>
            <w:r>
              <w:rPr>
                <w:color w:val="000000" w:themeColor="text1"/>
              </w:rPr>
              <w:t>ě</w:t>
            </w:r>
            <w:r w:rsidRPr="00805CF8">
              <w:rPr>
                <w:color w:val="000000" w:themeColor="text1"/>
              </w:rPr>
              <w:t xml:space="preserve">. </w:t>
            </w:r>
          </w:p>
          <w:p w14:paraId="54DF8D5A" w14:textId="77777777" w:rsidR="0013195B" w:rsidRPr="00F54DBC" w:rsidRDefault="0013195B" w:rsidP="003D6719">
            <w:pPr>
              <w:ind w:left="359"/>
              <w:jc w:val="both"/>
              <w:rPr>
                <w:color w:val="000000" w:themeColor="text1"/>
              </w:rPr>
            </w:pPr>
            <w:r w:rsidRPr="00805CF8">
              <w:rPr>
                <w:color w:val="000000" w:themeColor="text1"/>
              </w:rPr>
              <w:t>5.</w:t>
            </w:r>
            <w:r>
              <w:rPr>
                <w:color w:val="000000" w:themeColor="text1"/>
              </w:rPr>
              <w:t>-</w:t>
            </w:r>
            <w:r w:rsidRPr="00805CF8">
              <w:rPr>
                <w:color w:val="000000" w:themeColor="text1"/>
              </w:rPr>
              <w:t>6. Kresba objektu v </w:t>
            </w:r>
            <w:r w:rsidRPr="00F54DBC">
              <w:rPr>
                <w:color w:val="000000" w:themeColor="text1"/>
              </w:rPr>
              <w:t>pr</w:t>
            </w:r>
            <w:r>
              <w:rPr>
                <w:color w:val="000000" w:themeColor="text1"/>
              </w:rPr>
              <w:t>o</w:t>
            </w:r>
            <w:r w:rsidRPr="00F54DBC">
              <w:rPr>
                <w:color w:val="000000" w:themeColor="text1"/>
              </w:rPr>
              <w:t>stor</w:t>
            </w:r>
            <w:r>
              <w:rPr>
                <w:color w:val="000000" w:themeColor="text1"/>
              </w:rPr>
              <w:t>u</w:t>
            </w:r>
            <w:r w:rsidRPr="00805CF8">
              <w:rPr>
                <w:color w:val="000000" w:themeColor="text1"/>
              </w:rPr>
              <w:t xml:space="preserve">, model. Varianty </w:t>
            </w:r>
            <w:r>
              <w:rPr>
                <w:color w:val="000000" w:themeColor="text1"/>
              </w:rPr>
              <w:t>barev</w:t>
            </w:r>
            <w:r w:rsidRPr="00805CF8">
              <w:rPr>
                <w:color w:val="000000" w:themeColor="text1"/>
              </w:rPr>
              <w:t xml:space="preserve">ného </w:t>
            </w:r>
            <w:r>
              <w:rPr>
                <w:color w:val="000000" w:themeColor="text1"/>
              </w:rPr>
              <w:t>ře</w:t>
            </w:r>
            <w:r w:rsidRPr="00805CF8">
              <w:rPr>
                <w:color w:val="000000" w:themeColor="text1"/>
              </w:rPr>
              <w:t>šen</w:t>
            </w:r>
            <w:r>
              <w:rPr>
                <w:color w:val="000000" w:themeColor="text1"/>
              </w:rPr>
              <w:t>í</w:t>
            </w:r>
            <w:r w:rsidRPr="00805CF8">
              <w:rPr>
                <w:color w:val="000000" w:themeColor="text1"/>
              </w:rPr>
              <w:t>. P</w:t>
            </w:r>
            <w:r>
              <w:rPr>
                <w:color w:val="000000" w:themeColor="text1"/>
              </w:rPr>
              <w:t>ř</w:t>
            </w:r>
            <w:r w:rsidRPr="00805CF8">
              <w:rPr>
                <w:color w:val="000000" w:themeColor="text1"/>
              </w:rPr>
              <w:t>enesen</w:t>
            </w:r>
            <w:r>
              <w:rPr>
                <w:color w:val="000000" w:themeColor="text1"/>
              </w:rPr>
              <w:t>í</w:t>
            </w:r>
            <w:r w:rsidRPr="00805CF8">
              <w:rPr>
                <w:color w:val="000000" w:themeColor="text1"/>
              </w:rPr>
              <w:t xml:space="preserve"> princ</w:t>
            </w:r>
            <w:r>
              <w:rPr>
                <w:color w:val="000000" w:themeColor="text1"/>
              </w:rPr>
              <w:t>i</w:t>
            </w:r>
            <w:r w:rsidRPr="00805CF8">
              <w:rPr>
                <w:color w:val="000000" w:themeColor="text1"/>
              </w:rPr>
              <w:t>p</w:t>
            </w:r>
            <w:r>
              <w:rPr>
                <w:color w:val="000000" w:themeColor="text1"/>
              </w:rPr>
              <w:t>ů</w:t>
            </w:r>
            <w:r w:rsidRPr="00805CF8">
              <w:rPr>
                <w:color w:val="000000" w:themeColor="text1"/>
              </w:rPr>
              <w:t xml:space="preserve"> trojrozměrného sv</w:t>
            </w:r>
            <w:r>
              <w:rPr>
                <w:color w:val="000000" w:themeColor="text1"/>
              </w:rPr>
              <w:t>ě</w:t>
            </w:r>
            <w:r w:rsidRPr="00805CF8">
              <w:rPr>
                <w:color w:val="000000" w:themeColor="text1"/>
              </w:rPr>
              <w:t xml:space="preserve">ta do 2D plochy. Objektové </w:t>
            </w:r>
            <w:r w:rsidRPr="009252E4">
              <w:rPr>
                <w:color w:val="000000" w:themeColor="text1"/>
              </w:rPr>
              <w:t>zobrazen</w:t>
            </w:r>
            <w:r>
              <w:rPr>
                <w:color w:val="000000" w:themeColor="text1"/>
              </w:rPr>
              <w:t>í</w:t>
            </w:r>
            <w:r w:rsidRPr="00805CF8">
              <w:rPr>
                <w:color w:val="000000" w:themeColor="text1"/>
              </w:rPr>
              <w:t>, pochopen</w:t>
            </w:r>
            <w:r>
              <w:rPr>
                <w:color w:val="000000" w:themeColor="text1"/>
              </w:rPr>
              <w:t>í</w:t>
            </w:r>
            <w:r w:rsidRPr="00805CF8">
              <w:rPr>
                <w:color w:val="000000" w:themeColor="text1"/>
              </w:rPr>
              <w:t xml:space="preserve"> princ</w:t>
            </w:r>
            <w:r>
              <w:rPr>
                <w:color w:val="000000" w:themeColor="text1"/>
              </w:rPr>
              <w:t>i</w:t>
            </w:r>
            <w:r w:rsidRPr="00805CF8">
              <w:rPr>
                <w:color w:val="000000" w:themeColor="text1"/>
              </w:rPr>
              <w:t>p</w:t>
            </w:r>
            <w:r>
              <w:rPr>
                <w:color w:val="000000" w:themeColor="text1"/>
              </w:rPr>
              <w:t>ů</w:t>
            </w:r>
            <w:r w:rsidRPr="00805CF8">
              <w:rPr>
                <w:color w:val="000000" w:themeColor="text1"/>
              </w:rPr>
              <w:t xml:space="preserve"> zobrazo</w:t>
            </w:r>
            <w:r>
              <w:rPr>
                <w:color w:val="000000" w:themeColor="text1"/>
              </w:rPr>
              <w:t>vání</w:t>
            </w:r>
            <w:r w:rsidRPr="00805CF8">
              <w:rPr>
                <w:color w:val="000000" w:themeColor="text1"/>
              </w:rPr>
              <w:t xml:space="preserve"> ob</w:t>
            </w:r>
            <w:r>
              <w:rPr>
                <w:color w:val="000000" w:themeColor="text1"/>
              </w:rPr>
              <w:t>j</w:t>
            </w:r>
            <w:r w:rsidRPr="00805CF8">
              <w:rPr>
                <w:color w:val="000000" w:themeColor="text1"/>
              </w:rPr>
              <w:t>e</w:t>
            </w:r>
            <w:r>
              <w:rPr>
                <w:color w:val="000000" w:themeColor="text1"/>
              </w:rPr>
              <w:t>k</w:t>
            </w:r>
            <w:r w:rsidRPr="00805CF8">
              <w:rPr>
                <w:color w:val="000000" w:themeColor="text1"/>
              </w:rPr>
              <w:t>t</w:t>
            </w:r>
            <w:r>
              <w:rPr>
                <w:color w:val="000000" w:themeColor="text1"/>
              </w:rPr>
              <w:t>ů</w:t>
            </w:r>
            <w:r w:rsidRPr="00805CF8">
              <w:rPr>
                <w:color w:val="000000" w:themeColor="text1"/>
              </w:rPr>
              <w:t xml:space="preserve">, </w:t>
            </w:r>
            <w:r>
              <w:rPr>
                <w:color w:val="000000" w:themeColor="text1"/>
              </w:rPr>
              <w:t xml:space="preserve">je </w:t>
            </w:r>
            <w:r w:rsidRPr="00805CF8">
              <w:rPr>
                <w:color w:val="000000" w:themeColor="text1"/>
              </w:rPr>
              <w:t>možn</w:t>
            </w:r>
            <w:r>
              <w:rPr>
                <w:color w:val="000000" w:themeColor="text1"/>
              </w:rPr>
              <w:t>o</w:t>
            </w:r>
            <w:r w:rsidRPr="00805CF8">
              <w:rPr>
                <w:color w:val="000000" w:themeColor="text1"/>
              </w:rPr>
              <w:t xml:space="preserve"> uplatni</w:t>
            </w:r>
            <w:r>
              <w:rPr>
                <w:color w:val="000000" w:themeColor="text1"/>
              </w:rPr>
              <w:t>t</w:t>
            </w:r>
            <w:r w:rsidRPr="00805CF8">
              <w:rPr>
                <w:color w:val="000000" w:themeColor="text1"/>
              </w:rPr>
              <w:t xml:space="preserve"> </w:t>
            </w:r>
            <w:r>
              <w:rPr>
                <w:color w:val="000000" w:themeColor="text1"/>
              </w:rPr>
              <w:t>i</w:t>
            </w:r>
            <w:r w:rsidRPr="00805CF8">
              <w:rPr>
                <w:color w:val="000000" w:themeColor="text1"/>
              </w:rPr>
              <w:t xml:space="preserve"> v</w:t>
            </w:r>
            <w:r>
              <w:rPr>
                <w:color w:val="000000" w:themeColor="text1"/>
              </w:rPr>
              <w:t> </w:t>
            </w:r>
            <w:r w:rsidRPr="00805CF8">
              <w:rPr>
                <w:color w:val="000000" w:themeColor="text1"/>
              </w:rPr>
              <w:t>kresb</w:t>
            </w:r>
            <w:r>
              <w:rPr>
                <w:color w:val="000000" w:themeColor="text1"/>
              </w:rPr>
              <w:t xml:space="preserve">ě </w:t>
            </w:r>
            <w:r w:rsidRPr="00805CF8">
              <w:rPr>
                <w:color w:val="000000" w:themeColor="text1"/>
              </w:rPr>
              <w:t xml:space="preserve">modelu. </w:t>
            </w:r>
            <w:r w:rsidRPr="00F54DBC">
              <w:rPr>
                <w:color w:val="000000" w:themeColor="text1"/>
              </w:rPr>
              <w:t xml:space="preserve">Od </w:t>
            </w:r>
            <w:r>
              <w:rPr>
                <w:color w:val="000000" w:themeColor="text1"/>
              </w:rPr>
              <w:t>s</w:t>
            </w:r>
            <w:r w:rsidRPr="00F54DBC">
              <w:rPr>
                <w:color w:val="000000" w:themeColor="text1"/>
              </w:rPr>
              <w:t>ložitého k jednoduchému a naopak. P</w:t>
            </w:r>
            <w:r>
              <w:rPr>
                <w:color w:val="000000" w:themeColor="text1"/>
              </w:rPr>
              <w:t>řepsání s</w:t>
            </w:r>
            <w:r w:rsidRPr="00F54DBC">
              <w:rPr>
                <w:color w:val="000000" w:themeColor="text1"/>
              </w:rPr>
              <w:t>ložitých tvar</w:t>
            </w:r>
            <w:r>
              <w:rPr>
                <w:color w:val="000000" w:themeColor="text1"/>
              </w:rPr>
              <w:t>ů</w:t>
            </w:r>
            <w:r w:rsidRPr="00F54DBC">
              <w:rPr>
                <w:color w:val="000000" w:themeColor="text1"/>
              </w:rPr>
              <w:t xml:space="preserve"> – fig</w:t>
            </w:r>
            <w:r>
              <w:rPr>
                <w:color w:val="000000" w:themeColor="text1"/>
              </w:rPr>
              <w:t>u</w:t>
            </w:r>
            <w:r w:rsidRPr="00F54DBC">
              <w:rPr>
                <w:color w:val="000000" w:themeColor="text1"/>
              </w:rPr>
              <w:t>ra, objekt, model do jednodu</w:t>
            </w:r>
            <w:r>
              <w:rPr>
                <w:color w:val="000000" w:themeColor="text1"/>
              </w:rPr>
              <w:t>š</w:t>
            </w:r>
            <w:r w:rsidRPr="00F54DBC">
              <w:rPr>
                <w:color w:val="000000" w:themeColor="text1"/>
              </w:rPr>
              <w:t>ších kubických tvar</w:t>
            </w:r>
            <w:r>
              <w:rPr>
                <w:color w:val="000000" w:themeColor="text1"/>
              </w:rPr>
              <w:t>ů</w:t>
            </w:r>
            <w:r w:rsidRPr="00F54DBC">
              <w:rPr>
                <w:color w:val="000000" w:themeColor="text1"/>
              </w:rPr>
              <w:t xml:space="preserve"> v alternat</w:t>
            </w:r>
            <w:r>
              <w:rPr>
                <w:color w:val="000000" w:themeColor="text1"/>
              </w:rPr>
              <w:t>i</w:t>
            </w:r>
            <w:r w:rsidRPr="00F54DBC">
              <w:rPr>
                <w:color w:val="000000" w:themeColor="text1"/>
              </w:rPr>
              <w:t>vn</w:t>
            </w:r>
            <w:r>
              <w:rPr>
                <w:color w:val="000000" w:themeColor="text1"/>
              </w:rPr>
              <w:t>í</w:t>
            </w:r>
            <w:r w:rsidRPr="00F54DBC">
              <w:rPr>
                <w:color w:val="000000" w:themeColor="text1"/>
              </w:rPr>
              <w:t xml:space="preserve">ch </w:t>
            </w:r>
            <w:r>
              <w:rPr>
                <w:color w:val="000000" w:themeColor="text1"/>
              </w:rPr>
              <w:t>b</w:t>
            </w:r>
            <w:r w:rsidRPr="00F54DBC">
              <w:rPr>
                <w:color w:val="000000" w:themeColor="text1"/>
              </w:rPr>
              <w:t>are</w:t>
            </w:r>
            <w:r>
              <w:rPr>
                <w:color w:val="000000" w:themeColor="text1"/>
              </w:rPr>
              <w:t>v</w:t>
            </w:r>
            <w:r w:rsidRPr="00F54DBC">
              <w:rPr>
                <w:color w:val="000000" w:themeColor="text1"/>
              </w:rPr>
              <w:t xml:space="preserve">ných </w:t>
            </w:r>
            <w:r>
              <w:rPr>
                <w:color w:val="000000" w:themeColor="text1"/>
              </w:rPr>
              <w:t>ř</w:t>
            </w:r>
            <w:r w:rsidRPr="00F54DBC">
              <w:rPr>
                <w:color w:val="000000" w:themeColor="text1"/>
              </w:rPr>
              <w:t>ešen</w:t>
            </w:r>
            <w:r>
              <w:rPr>
                <w:color w:val="000000" w:themeColor="text1"/>
              </w:rPr>
              <w:t>í</w:t>
            </w:r>
            <w:r w:rsidRPr="00F54DBC">
              <w:rPr>
                <w:color w:val="000000" w:themeColor="text1"/>
              </w:rPr>
              <w:t xml:space="preserve">ch.  </w:t>
            </w:r>
          </w:p>
          <w:p w14:paraId="1F3E8DD0" w14:textId="77777777" w:rsidR="0013195B" w:rsidRPr="00805CF8" w:rsidRDefault="0013195B" w:rsidP="003D6719">
            <w:pPr>
              <w:ind w:left="359"/>
              <w:jc w:val="both"/>
              <w:rPr>
                <w:color w:val="000000" w:themeColor="text1"/>
              </w:rPr>
            </w:pPr>
            <w:r w:rsidRPr="00805CF8">
              <w:rPr>
                <w:color w:val="000000" w:themeColor="text1"/>
              </w:rPr>
              <w:t>7.</w:t>
            </w:r>
            <w:r>
              <w:rPr>
                <w:color w:val="000000" w:themeColor="text1"/>
              </w:rPr>
              <w:t>-</w:t>
            </w:r>
            <w:r w:rsidRPr="00805CF8">
              <w:rPr>
                <w:color w:val="000000" w:themeColor="text1"/>
              </w:rPr>
              <w:t>8. Symboly, znaky a psychol</w:t>
            </w:r>
            <w:r>
              <w:rPr>
                <w:color w:val="000000" w:themeColor="text1"/>
              </w:rPr>
              <w:t>o</w:t>
            </w:r>
            <w:r w:rsidRPr="00805CF8">
              <w:rPr>
                <w:color w:val="000000" w:themeColor="text1"/>
              </w:rPr>
              <w:t>g</w:t>
            </w:r>
            <w:r>
              <w:rPr>
                <w:color w:val="000000" w:themeColor="text1"/>
              </w:rPr>
              <w:t>ie</w:t>
            </w:r>
            <w:r w:rsidRPr="00805CF8">
              <w:rPr>
                <w:color w:val="000000" w:themeColor="text1"/>
              </w:rPr>
              <w:t xml:space="preserve"> tvaru v p</w:t>
            </w:r>
            <w:r>
              <w:rPr>
                <w:color w:val="000000" w:themeColor="text1"/>
              </w:rPr>
              <w:t>ř</w:t>
            </w:r>
            <w:r w:rsidRPr="00805CF8">
              <w:rPr>
                <w:color w:val="000000" w:themeColor="text1"/>
              </w:rPr>
              <w:t>edm</w:t>
            </w:r>
            <w:r>
              <w:rPr>
                <w:color w:val="000000" w:themeColor="text1"/>
              </w:rPr>
              <w:t>ě</w:t>
            </w:r>
            <w:r w:rsidRPr="00805CF8">
              <w:rPr>
                <w:color w:val="000000" w:themeColor="text1"/>
              </w:rPr>
              <w:t>tn</w:t>
            </w:r>
            <w:r>
              <w:rPr>
                <w:color w:val="000000" w:themeColor="text1"/>
              </w:rPr>
              <w:t>é</w:t>
            </w:r>
            <w:r w:rsidRPr="00805CF8">
              <w:rPr>
                <w:color w:val="000000" w:themeColor="text1"/>
              </w:rPr>
              <w:t>m zobrazení v kresb</w:t>
            </w:r>
            <w:r>
              <w:rPr>
                <w:color w:val="000000" w:themeColor="text1"/>
              </w:rPr>
              <w:t>ě</w:t>
            </w:r>
            <w:r w:rsidRPr="00805CF8">
              <w:rPr>
                <w:color w:val="000000" w:themeColor="text1"/>
              </w:rPr>
              <w:t xml:space="preserve"> a v d</w:t>
            </w:r>
            <w:r>
              <w:rPr>
                <w:color w:val="000000" w:themeColor="text1"/>
              </w:rPr>
              <w:t>esig</w:t>
            </w:r>
            <w:r w:rsidRPr="00805CF8">
              <w:rPr>
                <w:color w:val="000000" w:themeColor="text1"/>
              </w:rPr>
              <w:t>n</w:t>
            </w:r>
            <w:r>
              <w:rPr>
                <w:color w:val="000000" w:themeColor="text1"/>
              </w:rPr>
              <w:t>u</w:t>
            </w:r>
            <w:r w:rsidRPr="00805CF8">
              <w:rPr>
                <w:color w:val="000000" w:themeColor="text1"/>
              </w:rPr>
              <w:t>. Kresba pod</w:t>
            </w:r>
            <w:r>
              <w:rPr>
                <w:color w:val="000000" w:themeColor="text1"/>
              </w:rPr>
              <w:t>le</w:t>
            </w:r>
            <w:r w:rsidRPr="00805CF8">
              <w:rPr>
                <w:color w:val="000000" w:themeColor="text1"/>
              </w:rPr>
              <w:t xml:space="preserve"> modelu, uložen</w:t>
            </w:r>
            <w:r>
              <w:rPr>
                <w:color w:val="000000" w:themeColor="text1"/>
              </w:rPr>
              <w:t>í</w:t>
            </w:r>
            <w:r w:rsidRPr="00805CF8">
              <w:rPr>
                <w:color w:val="000000" w:themeColor="text1"/>
              </w:rPr>
              <w:t xml:space="preserve"> objektu v </w:t>
            </w:r>
            <w:r w:rsidRPr="00F54DBC">
              <w:rPr>
                <w:color w:val="000000" w:themeColor="text1"/>
              </w:rPr>
              <w:t>pr</w:t>
            </w:r>
            <w:r>
              <w:rPr>
                <w:color w:val="000000" w:themeColor="text1"/>
              </w:rPr>
              <w:t>o</w:t>
            </w:r>
            <w:r w:rsidRPr="00F54DBC">
              <w:rPr>
                <w:color w:val="000000" w:themeColor="text1"/>
              </w:rPr>
              <w:t>stor</w:t>
            </w:r>
            <w:r>
              <w:rPr>
                <w:color w:val="000000" w:themeColor="text1"/>
              </w:rPr>
              <w:t>u</w:t>
            </w:r>
            <w:r w:rsidRPr="00805CF8">
              <w:rPr>
                <w:color w:val="000000" w:themeColor="text1"/>
              </w:rPr>
              <w:t>. Prác</w:t>
            </w:r>
            <w:r>
              <w:rPr>
                <w:color w:val="000000" w:themeColor="text1"/>
              </w:rPr>
              <w:t>e</w:t>
            </w:r>
            <w:r w:rsidRPr="00805CF8">
              <w:rPr>
                <w:color w:val="000000" w:themeColor="text1"/>
              </w:rPr>
              <w:t xml:space="preserve"> s tvarovou diverzitou. Zjednodušov</w:t>
            </w:r>
            <w:r>
              <w:rPr>
                <w:color w:val="000000" w:themeColor="text1"/>
              </w:rPr>
              <w:t>ání</w:t>
            </w:r>
            <w:r w:rsidRPr="00805CF8">
              <w:rPr>
                <w:color w:val="000000" w:themeColor="text1"/>
              </w:rPr>
              <w:t xml:space="preserve"> </w:t>
            </w:r>
            <w:r>
              <w:rPr>
                <w:color w:val="000000" w:themeColor="text1"/>
              </w:rPr>
              <w:t>s</w:t>
            </w:r>
            <w:r w:rsidRPr="00805CF8">
              <w:rPr>
                <w:color w:val="000000" w:themeColor="text1"/>
              </w:rPr>
              <w:t>ložitých tvar</w:t>
            </w:r>
            <w:r>
              <w:rPr>
                <w:color w:val="000000" w:themeColor="text1"/>
              </w:rPr>
              <w:t>ů</w:t>
            </w:r>
            <w:r w:rsidRPr="00805CF8">
              <w:rPr>
                <w:color w:val="000000" w:themeColor="text1"/>
              </w:rPr>
              <w:t xml:space="preserve"> do plochy.</w:t>
            </w:r>
          </w:p>
          <w:p w14:paraId="3DD32F6B" w14:textId="77777777" w:rsidR="0013195B" w:rsidRPr="00805CF8" w:rsidRDefault="0013195B" w:rsidP="003D6719">
            <w:pPr>
              <w:ind w:left="359"/>
              <w:jc w:val="both"/>
              <w:rPr>
                <w:color w:val="000000" w:themeColor="text1"/>
              </w:rPr>
            </w:pPr>
            <w:r w:rsidRPr="00805CF8">
              <w:rPr>
                <w:color w:val="000000" w:themeColor="text1"/>
              </w:rPr>
              <w:t>9.</w:t>
            </w:r>
            <w:r>
              <w:rPr>
                <w:color w:val="000000" w:themeColor="text1"/>
              </w:rPr>
              <w:t>-</w:t>
            </w:r>
            <w:r w:rsidRPr="00805CF8">
              <w:rPr>
                <w:color w:val="000000" w:themeColor="text1"/>
              </w:rPr>
              <w:t xml:space="preserve">10. </w:t>
            </w:r>
            <w:r w:rsidRPr="00572D8A">
              <w:rPr>
                <w:color w:val="000000" w:themeColor="text1"/>
              </w:rPr>
              <w:t>Kresba pod</w:t>
            </w:r>
            <w:r>
              <w:rPr>
                <w:color w:val="000000" w:themeColor="text1"/>
              </w:rPr>
              <w:t xml:space="preserve">le </w:t>
            </w:r>
            <w:r w:rsidRPr="00572D8A">
              <w:rPr>
                <w:color w:val="000000" w:themeColor="text1"/>
              </w:rPr>
              <w:t>modelu</w:t>
            </w:r>
            <w:r w:rsidRPr="00805CF8">
              <w:rPr>
                <w:color w:val="000000" w:themeColor="text1"/>
              </w:rPr>
              <w:t>, objektové zobrazo</w:t>
            </w:r>
            <w:r>
              <w:rPr>
                <w:color w:val="000000" w:themeColor="text1"/>
              </w:rPr>
              <w:t>vání</w:t>
            </w:r>
            <w:r w:rsidRPr="00805CF8">
              <w:rPr>
                <w:color w:val="000000" w:themeColor="text1"/>
              </w:rPr>
              <w:t>. Pochopen</w:t>
            </w:r>
            <w:r>
              <w:rPr>
                <w:color w:val="000000" w:themeColor="text1"/>
              </w:rPr>
              <w:t>í</w:t>
            </w:r>
            <w:r w:rsidRPr="00805CF8">
              <w:rPr>
                <w:color w:val="000000" w:themeColor="text1"/>
              </w:rPr>
              <w:t xml:space="preserve"> základných kánon</w:t>
            </w:r>
            <w:r>
              <w:rPr>
                <w:color w:val="000000" w:themeColor="text1"/>
              </w:rPr>
              <w:t>ů</w:t>
            </w:r>
            <w:r w:rsidRPr="00805CF8">
              <w:rPr>
                <w:color w:val="000000" w:themeColor="text1"/>
              </w:rPr>
              <w:t>, princ</w:t>
            </w:r>
            <w:r>
              <w:rPr>
                <w:color w:val="000000" w:themeColor="text1"/>
              </w:rPr>
              <w:t>i</w:t>
            </w:r>
            <w:r w:rsidRPr="00805CF8">
              <w:rPr>
                <w:color w:val="000000" w:themeColor="text1"/>
              </w:rPr>
              <w:t>p</w:t>
            </w:r>
            <w:r>
              <w:rPr>
                <w:color w:val="000000" w:themeColor="text1"/>
              </w:rPr>
              <w:t>ů</w:t>
            </w:r>
            <w:r w:rsidRPr="00805CF8">
              <w:rPr>
                <w:color w:val="000000" w:themeColor="text1"/>
              </w:rPr>
              <w:t xml:space="preserve"> zobrazo</w:t>
            </w:r>
            <w:r>
              <w:rPr>
                <w:color w:val="000000" w:themeColor="text1"/>
              </w:rPr>
              <w:t>vání</w:t>
            </w:r>
            <w:r w:rsidRPr="00805CF8">
              <w:rPr>
                <w:color w:val="000000" w:themeColor="text1"/>
              </w:rPr>
              <w:t xml:space="preserve"> </w:t>
            </w:r>
            <w:r>
              <w:rPr>
                <w:color w:val="000000" w:themeColor="text1"/>
              </w:rPr>
              <w:t>li</w:t>
            </w:r>
            <w:r w:rsidRPr="00805CF8">
              <w:rPr>
                <w:color w:val="000000" w:themeColor="text1"/>
              </w:rPr>
              <w:t>dského t</w:t>
            </w:r>
            <w:r>
              <w:rPr>
                <w:color w:val="000000" w:themeColor="text1"/>
              </w:rPr>
              <w:t>ě</w:t>
            </w:r>
            <w:r w:rsidRPr="00805CF8">
              <w:rPr>
                <w:color w:val="000000" w:themeColor="text1"/>
              </w:rPr>
              <w:t xml:space="preserve">la a </w:t>
            </w:r>
            <w:r>
              <w:rPr>
                <w:color w:val="000000" w:themeColor="text1"/>
              </w:rPr>
              <w:t>jej</w:t>
            </w:r>
            <w:r w:rsidRPr="00805CF8">
              <w:rPr>
                <w:color w:val="000000" w:themeColor="text1"/>
              </w:rPr>
              <w:t>ich uplatn</w:t>
            </w:r>
            <w:r>
              <w:rPr>
                <w:color w:val="000000" w:themeColor="text1"/>
              </w:rPr>
              <w:t>ě</w:t>
            </w:r>
            <w:r w:rsidRPr="00805CF8">
              <w:rPr>
                <w:color w:val="000000" w:themeColor="text1"/>
              </w:rPr>
              <w:t>n</w:t>
            </w:r>
            <w:r>
              <w:rPr>
                <w:color w:val="000000" w:themeColor="text1"/>
              </w:rPr>
              <w:t>í</w:t>
            </w:r>
            <w:r w:rsidRPr="00805CF8">
              <w:rPr>
                <w:color w:val="000000" w:themeColor="text1"/>
              </w:rPr>
              <w:t xml:space="preserve"> v dizajn</w:t>
            </w:r>
            <w:r>
              <w:rPr>
                <w:color w:val="000000" w:themeColor="text1"/>
              </w:rPr>
              <w:t>u</w:t>
            </w:r>
            <w:r w:rsidRPr="00805CF8">
              <w:rPr>
                <w:color w:val="000000" w:themeColor="text1"/>
              </w:rPr>
              <w:t xml:space="preserve"> a navrhov</w:t>
            </w:r>
            <w:r>
              <w:rPr>
                <w:color w:val="000000" w:themeColor="text1"/>
              </w:rPr>
              <w:t>á</w:t>
            </w:r>
            <w:r w:rsidRPr="00805CF8">
              <w:rPr>
                <w:color w:val="000000" w:themeColor="text1"/>
              </w:rPr>
              <w:t>ní. Forma zobrazov</w:t>
            </w:r>
            <w:r>
              <w:rPr>
                <w:color w:val="000000" w:themeColor="text1"/>
              </w:rPr>
              <w:t>á</w:t>
            </w:r>
            <w:r w:rsidRPr="00805CF8">
              <w:rPr>
                <w:color w:val="000000" w:themeColor="text1"/>
              </w:rPr>
              <w:t>n</w:t>
            </w:r>
            <w:r>
              <w:rPr>
                <w:color w:val="000000" w:themeColor="text1"/>
              </w:rPr>
              <w:t>í</w:t>
            </w:r>
            <w:r w:rsidRPr="00805CF8">
              <w:rPr>
                <w:color w:val="000000" w:themeColor="text1"/>
              </w:rPr>
              <w:t xml:space="preserve"> člov</w:t>
            </w:r>
            <w:r>
              <w:rPr>
                <w:color w:val="000000" w:themeColor="text1"/>
              </w:rPr>
              <w:t>ě</w:t>
            </w:r>
            <w:r w:rsidRPr="00805CF8">
              <w:rPr>
                <w:color w:val="000000" w:themeColor="text1"/>
              </w:rPr>
              <w:t>ka je cesta k pochopen</w:t>
            </w:r>
            <w:r>
              <w:rPr>
                <w:color w:val="000000" w:themeColor="text1"/>
              </w:rPr>
              <w:t>í</w:t>
            </w:r>
            <w:r w:rsidRPr="00805CF8">
              <w:rPr>
                <w:color w:val="000000" w:themeColor="text1"/>
              </w:rPr>
              <w:t xml:space="preserve"> fungov</w:t>
            </w:r>
            <w:r>
              <w:rPr>
                <w:color w:val="000000" w:themeColor="text1"/>
              </w:rPr>
              <w:t>ání</w:t>
            </w:r>
            <w:r w:rsidRPr="00805CF8">
              <w:rPr>
                <w:color w:val="000000" w:themeColor="text1"/>
              </w:rPr>
              <w:t xml:space="preserve"> předmětného sv</w:t>
            </w:r>
            <w:r>
              <w:rPr>
                <w:color w:val="000000" w:themeColor="text1"/>
              </w:rPr>
              <w:t>ě</w:t>
            </w:r>
            <w:r w:rsidRPr="00805CF8">
              <w:rPr>
                <w:color w:val="000000" w:themeColor="text1"/>
              </w:rPr>
              <w:t xml:space="preserve">ta. </w:t>
            </w:r>
          </w:p>
          <w:p w14:paraId="69CEE0F4" w14:textId="77777777" w:rsidR="0013195B" w:rsidRPr="00805CF8" w:rsidRDefault="0013195B" w:rsidP="003D6719">
            <w:pPr>
              <w:ind w:left="359"/>
              <w:jc w:val="both"/>
              <w:rPr>
                <w:color w:val="000000" w:themeColor="text1"/>
              </w:rPr>
            </w:pPr>
            <w:r w:rsidRPr="00805CF8">
              <w:rPr>
                <w:color w:val="000000" w:themeColor="text1"/>
              </w:rPr>
              <w:t>11.</w:t>
            </w:r>
            <w:r>
              <w:rPr>
                <w:color w:val="000000" w:themeColor="text1"/>
              </w:rPr>
              <w:t>-</w:t>
            </w:r>
            <w:r w:rsidRPr="00805CF8">
              <w:rPr>
                <w:color w:val="000000" w:themeColor="text1"/>
              </w:rPr>
              <w:t xml:space="preserve">12. </w:t>
            </w:r>
            <w:r w:rsidRPr="00572D8A">
              <w:rPr>
                <w:color w:val="000000" w:themeColor="text1"/>
              </w:rPr>
              <w:t>Kresba pod</w:t>
            </w:r>
            <w:r>
              <w:rPr>
                <w:color w:val="000000" w:themeColor="text1"/>
              </w:rPr>
              <w:t xml:space="preserve">le </w:t>
            </w:r>
            <w:r w:rsidRPr="00572D8A">
              <w:rPr>
                <w:color w:val="000000" w:themeColor="text1"/>
              </w:rPr>
              <w:t>modelu</w:t>
            </w:r>
            <w:r w:rsidRPr="00805CF8">
              <w:rPr>
                <w:color w:val="000000" w:themeColor="text1"/>
              </w:rPr>
              <w:t>. Reáln</w:t>
            </w:r>
            <w:r>
              <w:rPr>
                <w:color w:val="000000" w:themeColor="text1"/>
              </w:rPr>
              <w:t>ý</w:t>
            </w:r>
            <w:r w:rsidRPr="00805CF8">
              <w:rPr>
                <w:color w:val="000000" w:themeColor="text1"/>
              </w:rPr>
              <w:t xml:space="preserve"> vs. iluz</w:t>
            </w:r>
            <w:r>
              <w:rPr>
                <w:color w:val="000000" w:themeColor="text1"/>
              </w:rPr>
              <w:t>i</w:t>
            </w:r>
            <w:r w:rsidRPr="00805CF8">
              <w:rPr>
                <w:color w:val="000000" w:themeColor="text1"/>
              </w:rPr>
              <w:t>vn</w:t>
            </w:r>
            <w:r>
              <w:rPr>
                <w:color w:val="000000" w:themeColor="text1"/>
              </w:rPr>
              <w:t>í</w:t>
            </w:r>
            <w:r w:rsidRPr="00805CF8">
              <w:rPr>
                <w:color w:val="000000" w:themeColor="text1"/>
              </w:rPr>
              <w:t xml:space="preserve"> </w:t>
            </w:r>
            <w:r w:rsidRPr="00F54DBC">
              <w:rPr>
                <w:color w:val="000000" w:themeColor="text1"/>
              </w:rPr>
              <w:t>pr</w:t>
            </w:r>
            <w:r>
              <w:rPr>
                <w:color w:val="000000" w:themeColor="text1"/>
              </w:rPr>
              <w:t>o</w:t>
            </w:r>
            <w:r w:rsidRPr="00F54DBC">
              <w:rPr>
                <w:color w:val="000000" w:themeColor="text1"/>
              </w:rPr>
              <w:t>stor</w:t>
            </w:r>
            <w:r w:rsidRPr="00805CF8">
              <w:rPr>
                <w:color w:val="000000" w:themeColor="text1"/>
              </w:rPr>
              <w:t>. Jeho kreat</w:t>
            </w:r>
            <w:r>
              <w:rPr>
                <w:color w:val="000000" w:themeColor="text1"/>
              </w:rPr>
              <w:t>ivní</w:t>
            </w:r>
            <w:r w:rsidRPr="00805CF8">
              <w:rPr>
                <w:color w:val="000000" w:themeColor="text1"/>
              </w:rPr>
              <w:t xml:space="preserve"> využit</w:t>
            </w:r>
            <w:r>
              <w:rPr>
                <w:color w:val="000000" w:themeColor="text1"/>
              </w:rPr>
              <w:t>í</w:t>
            </w:r>
            <w:r w:rsidRPr="00805CF8">
              <w:rPr>
                <w:color w:val="000000" w:themeColor="text1"/>
              </w:rPr>
              <w:t xml:space="preserve"> v kresb</w:t>
            </w:r>
            <w:r>
              <w:rPr>
                <w:color w:val="000000" w:themeColor="text1"/>
              </w:rPr>
              <w:t>ě</w:t>
            </w:r>
            <w:r w:rsidRPr="00805CF8">
              <w:rPr>
                <w:color w:val="000000" w:themeColor="text1"/>
              </w:rPr>
              <w:t>. Pochopen</w:t>
            </w:r>
            <w:r>
              <w:rPr>
                <w:color w:val="000000" w:themeColor="text1"/>
              </w:rPr>
              <w:t xml:space="preserve">í </w:t>
            </w:r>
            <w:r w:rsidRPr="00805CF8">
              <w:rPr>
                <w:color w:val="000000" w:themeColor="text1"/>
              </w:rPr>
              <w:t>zobrazen</w:t>
            </w:r>
            <w:r>
              <w:rPr>
                <w:color w:val="000000" w:themeColor="text1"/>
              </w:rPr>
              <w:t>í</w:t>
            </w:r>
            <w:r w:rsidRPr="00805CF8">
              <w:rPr>
                <w:color w:val="000000" w:themeColor="text1"/>
              </w:rPr>
              <w:t xml:space="preserve"> modelu v </w:t>
            </w:r>
            <w:r w:rsidRPr="00F54DBC">
              <w:rPr>
                <w:color w:val="000000" w:themeColor="text1"/>
              </w:rPr>
              <w:t>pr</w:t>
            </w:r>
            <w:r>
              <w:rPr>
                <w:color w:val="000000" w:themeColor="text1"/>
              </w:rPr>
              <w:t>o</w:t>
            </w:r>
            <w:r w:rsidRPr="00F54DBC">
              <w:rPr>
                <w:color w:val="000000" w:themeColor="text1"/>
              </w:rPr>
              <w:t>stor</w:t>
            </w:r>
            <w:r>
              <w:rPr>
                <w:color w:val="000000" w:themeColor="text1"/>
              </w:rPr>
              <w:t>u</w:t>
            </w:r>
            <w:r w:rsidRPr="00805CF8">
              <w:rPr>
                <w:color w:val="000000" w:themeColor="text1"/>
              </w:rPr>
              <w:t xml:space="preserve"> za pomoci znalostí perspekt</w:t>
            </w:r>
            <w:r>
              <w:rPr>
                <w:color w:val="000000" w:themeColor="text1"/>
              </w:rPr>
              <w:t>i</w:t>
            </w:r>
            <w:r w:rsidRPr="00805CF8">
              <w:rPr>
                <w:color w:val="000000" w:themeColor="text1"/>
              </w:rPr>
              <w:t>vy a kompoz</w:t>
            </w:r>
            <w:r>
              <w:rPr>
                <w:color w:val="000000" w:themeColor="text1"/>
              </w:rPr>
              <w:t>i</w:t>
            </w:r>
            <w:r w:rsidRPr="00805CF8">
              <w:rPr>
                <w:color w:val="000000" w:themeColor="text1"/>
              </w:rPr>
              <w:t>c</w:t>
            </w:r>
            <w:r>
              <w:rPr>
                <w:color w:val="000000" w:themeColor="text1"/>
              </w:rPr>
              <w:t>e</w:t>
            </w:r>
            <w:r w:rsidRPr="00805CF8">
              <w:rPr>
                <w:color w:val="000000" w:themeColor="text1"/>
              </w:rPr>
              <w:t xml:space="preserve"> </w:t>
            </w:r>
            <w:r>
              <w:rPr>
                <w:color w:val="000000" w:themeColor="text1"/>
              </w:rPr>
              <w:t>j</w:t>
            </w:r>
            <w:r w:rsidRPr="00805CF8">
              <w:rPr>
                <w:color w:val="000000" w:themeColor="text1"/>
              </w:rPr>
              <w:t>ako základn</w:t>
            </w:r>
            <w:r>
              <w:rPr>
                <w:color w:val="000000" w:themeColor="text1"/>
              </w:rPr>
              <w:t>í</w:t>
            </w:r>
            <w:r w:rsidRPr="00805CF8">
              <w:rPr>
                <w:color w:val="000000" w:themeColor="text1"/>
              </w:rPr>
              <w:t>ho stavebn</w:t>
            </w:r>
            <w:r>
              <w:rPr>
                <w:color w:val="000000" w:themeColor="text1"/>
              </w:rPr>
              <w:t>í</w:t>
            </w:r>
            <w:r w:rsidRPr="00805CF8">
              <w:rPr>
                <w:color w:val="000000" w:themeColor="text1"/>
              </w:rPr>
              <w:t>ho kame</w:t>
            </w:r>
            <w:r>
              <w:rPr>
                <w:color w:val="000000" w:themeColor="text1"/>
              </w:rPr>
              <w:t>ne</w:t>
            </w:r>
            <w:r w:rsidRPr="00805CF8">
              <w:rPr>
                <w:color w:val="000000" w:themeColor="text1"/>
              </w:rPr>
              <w:t>. Iluz</w:t>
            </w:r>
            <w:r>
              <w:rPr>
                <w:color w:val="000000" w:themeColor="text1"/>
              </w:rPr>
              <w:t>i</w:t>
            </w:r>
            <w:r w:rsidRPr="00805CF8">
              <w:rPr>
                <w:color w:val="000000" w:themeColor="text1"/>
              </w:rPr>
              <w:t>vn</w:t>
            </w:r>
            <w:r>
              <w:rPr>
                <w:color w:val="000000" w:themeColor="text1"/>
              </w:rPr>
              <w:t xml:space="preserve">í </w:t>
            </w:r>
            <w:r w:rsidRPr="00805CF8">
              <w:rPr>
                <w:color w:val="000000" w:themeColor="text1"/>
              </w:rPr>
              <w:t>pr</w:t>
            </w:r>
            <w:r>
              <w:rPr>
                <w:color w:val="000000" w:themeColor="text1"/>
              </w:rPr>
              <w:t>o</w:t>
            </w:r>
            <w:r w:rsidRPr="00805CF8">
              <w:rPr>
                <w:color w:val="000000" w:themeColor="text1"/>
              </w:rPr>
              <w:t>stor</w:t>
            </w:r>
            <w:r>
              <w:rPr>
                <w:color w:val="000000" w:themeColor="text1"/>
              </w:rPr>
              <w:t>, j</w:t>
            </w:r>
            <w:r w:rsidRPr="00805CF8">
              <w:rPr>
                <w:color w:val="000000" w:themeColor="text1"/>
              </w:rPr>
              <w:t xml:space="preserve">ako </w:t>
            </w:r>
            <w:r>
              <w:rPr>
                <w:color w:val="000000" w:themeColor="text1"/>
              </w:rPr>
              <w:t>j</w:t>
            </w:r>
            <w:r w:rsidRPr="00805CF8">
              <w:rPr>
                <w:color w:val="000000" w:themeColor="text1"/>
              </w:rPr>
              <w:t>iná forma zobrazovan</w:t>
            </w:r>
            <w:r>
              <w:rPr>
                <w:color w:val="000000" w:themeColor="text1"/>
              </w:rPr>
              <w:t>é</w:t>
            </w:r>
            <w:r w:rsidRPr="00805CF8">
              <w:rPr>
                <w:color w:val="000000" w:themeColor="text1"/>
              </w:rPr>
              <w:t xml:space="preserve"> reality. </w:t>
            </w:r>
          </w:p>
          <w:p w14:paraId="4098DC9D" w14:textId="77777777" w:rsidR="0013195B" w:rsidRDefault="0013195B" w:rsidP="003D6719">
            <w:pPr>
              <w:spacing w:after="120"/>
              <w:ind w:left="359"/>
              <w:jc w:val="both"/>
              <w:rPr>
                <w:color w:val="000000" w:themeColor="text1"/>
              </w:rPr>
            </w:pPr>
            <w:r w:rsidRPr="00805CF8">
              <w:rPr>
                <w:color w:val="000000" w:themeColor="text1"/>
              </w:rPr>
              <w:t>13. Kresba objektu, modelu um</w:t>
            </w:r>
            <w:r>
              <w:rPr>
                <w:color w:val="000000" w:themeColor="text1"/>
              </w:rPr>
              <w:t>í</w:t>
            </w:r>
            <w:r w:rsidRPr="00805CF8">
              <w:rPr>
                <w:color w:val="000000" w:themeColor="text1"/>
              </w:rPr>
              <w:t>st</w:t>
            </w:r>
            <w:r>
              <w:rPr>
                <w:color w:val="000000" w:themeColor="text1"/>
              </w:rPr>
              <w:t>ě</w:t>
            </w:r>
            <w:r w:rsidRPr="00805CF8">
              <w:rPr>
                <w:color w:val="000000" w:themeColor="text1"/>
              </w:rPr>
              <w:t>ného v pr</w:t>
            </w:r>
            <w:r>
              <w:rPr>
                <w:color w:val="000000" w:themeColor="text1"/>
              </w:rPr>
              <w:t>o</w:t>
            </w:r>
            <w:r w:rsidRPr="00805CF8">
              <w:rPr>
                <w:color w:val="000000" w:themeColor="text1"/>
              </w:rPr>
              <w:t>stor</w:t>
            </w:r>
            <w:r>
              <w:rPr>
                <w:color w:val="000000" w:themeColor="text1"/>
              </w:rPr>
              <w:t>u</w:t>
            </w:r>
            <w:r w:rsidRPr="00805CF8">
              <w:rPr>
                <w:color w:val="000000" w:themeColor="text1"/>
              </w:rPr>
              <w:t xml:space="preserve">. </w:t>
            </w:r>
            <w:r>
              <w:rPr>
                <w:color w:val="000000" w:themeColor="text1"/>
              </w:rPr>
              <w:t>S</w:t>
            </w:r>
            <w:r w:rsidRPr="00805CF8">
              <w:rPr>
                <w:color w:val="000000" w:themeColor="text1"/>
              </w:rPr>
              <w:t>hrnut</w:t>
            </w:r>
            <w:r>
              <w:rPr>
                <w:color w:val="000000" w:themeColor="text1"/>
              </w:rPr>
              <w:t>í</w:t>
            </w:r>
            <w:r w:rsidRPr="00805CF8">
              <w:rPr>
                <w:color w:val="000000" w:themeColor="text1"/>
              </w:rPr>
              <w:t xml:space="preserve"> poznatk</w:t>
            </w:r>
            <w:r>
              <w:rPr>
                <w:color w:val="000000" w:themeColor="text1"/>
              </w:rPr>
              <w:t>ů</w:t>
            </w:r>
            <w:r w:rsidRPr="00805CF8">
              <w:rPr>
                <w:color w:val="000000" w:themeColor="text1"/>
              </w:rPr>
              <w:t xml:space="preserve"> o lineárn</w:t>
            </w:r>
            <w:r>
              <w:rPr>
                <w:color w:val="000000" w:themeColor="text1"/>
              </w:rPr>
              <w:t>í</w:t>
            </w:r>
            <w:r w:rsidRPr="00805CF8">
              <w:rPr>
                <w:color w:val="000000" w:themeColor="text1"/>
              </w:rPr>
              <w:t xml:space="preserve"> </w:t>
            </w:r>
            <w:r>
              <w:rPr>
                <w:color w:val="000000" w:themeColor="text1"/>
              </w:rPr>
              <w:t>i</w:t>
            </w:r>
            <w:r w:rsidRPr="00805CF8">
              <w:rPr>
                <w:color w:val="000000" w:themeColor="text1"/>
              </w:rPr>
              <w:t xml:space="preserve"> o objemov</w:t>
            </w:r>
            <w:r>
              <w:rPr>
                <w:color w:val="000000" w:themeColor="text1"/>
              </w:rPr>
              <w:t>é</w:t>
            </w:r>
            <w:r w:rsidRPr="00805CF8">
              <w:rPr>
                <w:color w:val="000000" w:themeColor="text1"/>
              </w:rPr>
              <w:t xml:space="preserve"> kresb</w:t>
            </w:r>
            <w:r>
              <w:rPr>
                <w:color w:val="000000" w:themeColor="text1"/>
              </w:rPr>
              <w:t>ě</w:t>
            </w:r>
            <w:r w:rsidRPr="00805CF8">
              <w:rPr>
                <w:color w:val="000000" w:themeColor="text1"/>
              </w:rPr>
              <w:t>. Sv</w:t>
            </w:r>
            <w:r>
              <w:rPr>
                <w:color w:val="000000" w:themeColor="text1"/>
              </w:rPr>
              <w:t>ě</w:t>
            </w:r>
            <w:r w:rsidRPr="00805CF8">
              <w:rPr>
                <w:color w:val="000000" w:themeColor="text1"/>
              </w:rPr>
              <w:t xml:space="preserve">tlo, </w:t>
            </w:r>
            <w:r>
              <w:rPr>
                <w:color w:val="000000" w:themeColor="text1"/>
              </w:rPr>
              <w:t>stín</w:t>
            </w:r>
            <w:r w:rsidRPr="00805CF8">
              <w:rPr>
                <w:color w:val="000000" w:themeColor="text1"/>
              </w:rPr>
              <w:t xml:space="preserve">. </w:t>
            </w:r>
            <w:r>
              <w:rPr>
                <w:color w:val="000000" w:themeColor="text1"/>
              </w:rPr>
              <w:t>Barv</w:t>
            </w:r>
            <w:r w:rsidRPr="00805CF8">
              <w:rPr>
                <w:color w:val="000000" w:themeColor="text1"/>
              </w:rPr>
              <w:t>a. Kompoz</w:t>
            </w:r>
            <w:r>
              <w:rPr>
                <w:color w:val="000000" w:themeColor="text1"/>
              </w:rPr>
              <w:t>ice</w:t>
            </w:r>
            <w:r w:rsidRPr="00805CF8">
              <w:rPr>
                <w:color w:val="000000" w:themeColor="text1"/>
              </w:rPr>
              <w:t>, perspektiva.  Symbol v kresb</w:t>
            </w:r>
            <w:r>
              <w:rPr>
                <w:color w:val="000000" w:themeColor="text1"/>
              </w:rPr>
              <w:t>ě</w:t>
            </w:r>
            <w:r w:rsidRPr="00805CF8">
              <w:rPr>
                <w:color w:val="000000" w:themeColor="text1"/>
              </w:rPr>
              <w:t>, kánony, reáln</w:t>
            </w:r>
            <w:r>
              <w:rPr>
                <w:color w:val="000000" w:themeColor="text1"/>
              </w:rPr>
              <w:t>ý</w:t>
            </w:r>
            <w:r w:rsidRPr="00805CF8">
              <w:rPr>
                <w:color w:val="000000" w:themeColor="text1"/>
              </w:rPr>
              <w:t xml:space="preserve"> vs. </w:t>
            </w:r>
            <w:r>
              <w:rPr>
                <w:color w:val="000000" w:themeColor="text1"/>
              </w:rPr>
              <w:t>i</w:t>
            </w:r>
            <w:r w:rsidRPr="00805CF8">
              <w:rPr>
                <w:color w:val="000000" w:themeColor="text1"/>
              </w:rPr>
              <w:t>luz</w:t>
            </w:r>
            <w:r>
              <w:rPr>
                <w:color w:val="000000" w:themeColor="text1"/>
              </w:rPr>
              <w:t>i</w:t>
            </w:r>
            <w:r w:rsidRPr="00805CF8">
              <w:rPr>
                <w:color w:val="000000" w:themeColor="text1"/>
              </w:rPr>
              <w:t>vn</w:t>
            </w:r>
            <w:r>
              <w:rPr>
                <w:color w:val="000000" w:themeColor="text1"/>
              </w:rPr>
              <w:t>í</w:t>
            </w:r>
            <w:r w:rsidRPr="00805CF8">
              <w:rPr>
                <w:color w:val="000000" w:themeColor="text1"/>
              </w:rPr>
              <w:t xml:space="preserve"> </w:t>
            </w:r>
            <w:r w:rsidRPr="00F54DBC">
              <w:rPr>
                <w:color w:val="000000" w:themeColor="text1"/>
              </w:rPr>
              <w:t>pr</w:t>
            </w:r>
            <w:r>
              <w:rPr>
                <w:color w:val="000000" w:themeColor="text1"/>
              </w:rPr>
              <w:t>o</w:t>
            </w:r>
            <w:r w:rsidRPr="00F54DBC">
              <w:rPr>
                <w:color w:val="000000" w:themeColor="text1"/>
              </w:rPr>
              <w:t>stor</w:t>
            </w:r>
            <w:r w:rsidRPr="00805CF8">
              <w:rPr>
                <w:color w:val="000000" w:themeColor="text1"/>
              </w:rPr>
              <w:t xml:space="preserve">. </w:t>
            </w:r>
          </w:p>
          <w:p w14:paraId="4354430F" w14:textId="77777777" w:rsidR="0013195B" w:rsidRPr="00CC442D" w:rsidRDefault="0013195B" w:rsidP="003D6719">
            <w:pPr>
              <w:jc w:val="both"/>
              <w:rPr>
                <w:b/>
                <w:color w:val="000000" w:themeColor="text1"/>
              </w:rPr>
            </w:pPr>
            <w:r w:rsidRPr="00CC442D">
              <w:rPr>
                <w:b/>
                <w:color w:val="000000" w:themeColor="text1"/>
              </w:rPr>
              <w:t>Výsledky učení:</w:t>
            </w:r>
          </w:p>
          <w:p w14:paraId="129D6FFE" w14:textId="77777777" w:rsidR="0013195B" w:rsidRPr="008B3191" w:rsidRDefault="0013195B" w:rsidP="003D6719">
            <w:pPr>
              <w:jc w:val="both"/>
              <w:rPr>
                <w:color w:val="000000" w:themeColor="text1"/>
              </w:rPr>
            </w:pPr>
            <w:r w:rsidRPr="008B3191">
              <w:rPr>
                <w:color w:val="000000" w:themeColor="text1"/>
              </w:rPr>
              <w:t>Odborné znalosti – po absolvování předmětu student umí:</w:t>
            </w:r>
          </w:p>
          <w:p w14:paraId="3CDE1913"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vysvětlit principy </w:t>
            </w:r>
            <w:r>
              <w:rPr>
                <w:color w:val="000000" w:themeColor="text1"/>
              </w:rPr>
              <w:t>l</w:t>
            </w:r>
            <w:r w:rsidRPr="00F54DBC">
              <w:rPr>
                <w:color w:val="000000" w:themeColor="text1"/>
              </w:rPr>
              <w:t>ineárn</w:t>
            </w:r>
            <w:r>
              <w:rPr>
                <w:color w:val="000000" w:themeColor="text1"/>
              </w:rPr>
              <w:t>ího</w:t>
            </w:r>
            <w:r w:rsidRPr="00F54DBC">
              <w:rPr>
                <w:color w:val="000000" w:themeColor="text1"/>
              </w:rPr>
              <w:t xml:space="preserve"> a objemové</w:t>
            </w:r>
            <w:r>
              <w:rPr>
                <w:color w:val="000000" w:themeColor="text1"/>
              </w:rPr>
              <w:t>ho</w:t>
            </w:r>
            <w:r w:rsidRPr="00F54DBC">
              <w:rPr>
                <w:color w:val="000000" w:themeColor="text1"/>
              </w:rPr>
              <w:t xml:space="preserve"> </w:t>
            </w:r>
            <w:r w:rsidRPr="009252E4">
              <w:rPr>
                <w:color w:val="000000" w:themeColor="text1"/>
              </w:rPr>
              <w:t>zobrazen</w:t>
            </w:r>
            <w:r>
              <w:rPr>
                <w:color w:val="000000" w:themeColor="text1"/>
              </w:rPr>
              <w:t>í</w:t>
            </w:r>
            <w:r w:rsidRPr="00F54DBC">
              <w:rPr>
                <w:color w:val="000000" w:themeColor="text1"/>
              </w:rPr>
              <w:t xml:space="preserve"> </w:t>
            </w:r>
            <w:r w:rsidRPr="00805CF8">
              <w:rPr>
                <w:color w:val="000000" w:themeColor="text1"/>
              </w:rPr>
              <w:t>objektu</w:t>
            </w:r>
          </w:p>
          <w:p w14:paraId="2F74B16A" w14:textId="77777777" w:rsidR="0013195B" w:rsidRDefault="0013195B" w:rsidP="003D6719">
            <w:pPr>
              <w:pStyle w:val="Odstavecseseznamem"/>
              <w:numPr>
                <w:ilvl w:val="0"/>
                <w:numId w:val="31"/>
              </w:numPr>
              <w:jc w:val="both"/>
              <w:rPr>
                <w:color w:val="000000" w:themeColor="text1"/>
              </w:rPr>
            </w:pPr>
            <w:r>
              <w:rPr>
                <w:color w:val="000000" w:themeColor="text1"/>
              </w:rPr>
              <w:t>popsa</w:t>
            </w:r>
            <w:r w:rsidRPr="00F24E53">
              <w:rPr>
                <w:color w:val="000000" w:themeColor="text1"/>
              </w:rPr>
              <w:t xml:space="preserve">t </w:t>
            </w:r>
            <w:r>
              <w:rPr>
                <w:color w:val="000000" w:themeColor="text1"/>
              </w:rPr>
              <w:t>v</w:t>
            </w:r>
            <w:r w:rsidRPr="00805CF8">
              <w:rPr>
                <w:color w:val="000000" w:themeColor="text1"/>
              </w:rPr>
              <w:t xml:space="preserve">arianty </w:t>
            </w:r>
            <w:r>
              <w:rPr>
                <w:color w:val="000000" w:themeColor="text1"/>
              </w:rPr>
              <w:t>barev</w:t>
            </w:r>
            <w:r w:rsidRPr="00805CF8">
              <w:rPr>
                <w:color w:val="000000" w:themeColor="text1"/>
              </w:rPr>
              <w:t xml:space="preserve">ného </w:t>
            </w:r>
            <w:r>
              <w:rPr>
                <w:color w:val="000000" w:themeColor="text1"/>
              </w:rPr>
              <w:t>ře</w:t>
            </w:r>
            <w:r w:rsidRPr="00805CF8">
              <w:rPr>
                <w:color w:val="000000" w:themeColor="text1"/>
              </w:rPr>
              <w:t>šen</w:t>
            </w:r>
            <w:r>
              <w:rPr>
                <w:color w:val="000000" w:themeColor="text1"/>
              </w:rPr>
              <w:t>í</w:t>
            </w:r>
            <w:r w:rsidRPr="00F24E53">
              <w:rPr>
                <w:color w:val="000000" w:themeColor="text1"/>
              </w:rPr>
              <w:t xml:space="preserve"> </w:t>
            </w:r>
          </w:p>
          <w:p w14:paraId="2AC6FC3C" w14:textId="77777777" w:rsidR="0013195B" w:rsidRPr="00F24E53" w:rsidRDefault="0013195B" w:rsidP="003D6719">
            <w:pPr>
              <w:pStyle w:val="Odstavecseseznamem"/>
              <w:numPr>
                <w:ilvl w:val="0"/>
                <w:numId w:val="31"/>
              </w:numPr>
              <w:jc w:val="both"/>
              <w:rPr>
                <w:color w:val="000000" w:themeColor="text1"/>
              </w:rPr>
            </w:pPr>
            <w:r w:rsidRPr="00F24E53">
              <w:rPr>
                <w:color w:val="000000" w:themeColor="text1"/>
              </w:rPr>
              <w:t xml:space="preserve">definovat pravidla </w:t>
            </w:r>
            <w:r w:rsidRPr="009252E4">
              <w:rPr>
                <w:color w:val="000000" w:themeColor="text1"/>
              </w:rPr>
              <w:t>kánon</w:t>
            </w:r>
            <w:r>
              <w:rPr>
                <w:color w:val="000000" w:themeColor="text1"/>
              </w:rPr>
              <w:t>ů</w:t>
            </w:r>
            <w:r w:rsidRPr="009252E4">
              <w:rPr>
                <w:color w:val="000000" w:themeColor="text1"/>
              </w:rPr>
              <w:t>, princ</w:t>
            </w:r>
            <w:r>
              <w:rPr>
                <w:color w:val="000000" w:themeColor="text1"/>
              </w:rPr>
              <w:t>i</w:t>
            </w:r>
            <w:r w:rsidRPr="009252E4">
              <w:rPr>
                <w:color w:val="000000" w:themeColor="text1"/>
              </w:rPr>
              <w:t>p</w:t>
            </w:r>
            <w:r>
              <w:rPr>
                <w:color w:val="000000" w:themeColor="text1"/>
              </w:rPr>
              <w:t>ů</w:t>
            </w:r>
            <w:r w:rsidRPr="009252E4">
              <w:rPr>
                <w:color w:val="000000" w:themeColor="text1"/>
              </w:rPr>
              <w:t xml:space="preserve"> zobrazen</w:t>
            </w:r>
            <w:r>
              <w:rPr>
                <w:color w:val="000000" w:themeColor="text1"/>
              </w:rPr>
              <w:t>í</w:t>
            </w:r>
            <w:r w:rsidRPr="009252E4">
              <w:rPr>
                <w:color w:val="000000" w:themeColor="text1"/>
              </w:rPr>
              <w:t xml:space="preserve"> </w:t>
            </w:r>
            <w:r>
              <w:rPr>
                <w:color w:val="000000" w:themeColor="text1"/>
              </w:rPr>
              <w:t>li</w:t>
            </w:r>
            <w:r w:rsidRPr="009252E4">
              <w:rPr>
                <w:color w:val="000000" w:themeColor="text1"/>
              </w:rPr>
              <w:t>dského t</w:t>
            </w:r>
            <w:r>
              <w:rPr>
                <w:color w:val="000000" w:themeColor="text1"/>
              </w:rPr>
              <w:t>ě</w:t>
            </w:r>
            <w:r w:rsidRPr="009252E4">
              <w:rPr>
                <w:color w:val="000000" w:themeColor="text1"/>
              </w:rPr>
              <w:t>la</w:t>
            </w:r>
          </w:p>
          <w:p w14:paraId="2EC763A3" w14:textId="77777777" w:rsidR="0013195B" w:rsidRDefault="0013195B" w:rsidP="003D6719">
            <w:pPr>
              <w:pStyle w:val="Odstavecseseznamem"/>
              <w:numPr>
                <w:ilvl w:val="0"/>
                <w:numId w:val="31"/>
              </w:numPr>
              <w:jc w:val="both"/>
              <w:rPr>
                <w:color w:val="000000" w:themeColor="text1"/>
              </w:rPr>
            </w:pPr>
            <w:r w:rsidRPr="00F24E53">
              <w:rPr>
                <w:color w:val="000000" w:themeColor="text1"/>
              </w:rPr>
              <w:t xml:space="preserve">vysvětlit </w:t>
            </w:r>
            <w:r>
              <w:rPr>
                <w:color w:val="000000" w:themeColor="text1"/>
              </w:rPr>
              <w:t xml:space="preserve">způsoby práce s </w:t>
            </w:r>
            <w:r w:rsidRPr="00805CF8">
              <w:rPr>
                <w:color w:val="000000" w:themeColor="text1"/>
              </w:rPr>
              <w:t>tvarovou diverzitou</w:t>
            </w:r>
            <w:r w:rsidRPr="00F24E53">
              <w:rPr>
                <w:color w:val="000000" w:themeColor="text1"/>
              </w:rPr>
              <w:t xml:space="preserve"> </w:t>
            </w:r>
          </w:p>
          <w:p w14:paraId="324635E3" w14:textId="77777777" w:rsidR="0013195B" w:rsidRPr="00A01676" w:rsidRDefault="0013195B" w:rsidP="003D6719">
            <w:pPr>
              <w:pStyle w:val="Odstavecseseznamem"/>
              <w:numPr>
                <w:ilvl w:val="0"/>
                <w:numId w:val="31"/>
              </w:numPr>
              <w:jc w:val="both"/>
              <w:rPr>
                <w:color w:val="000000" w:themeColor="text1"/>
              </w:rPr>
            </w:pPr>
            <w:r w:rsidRPr="00A01676">
              <w:rPr>
                <w:color w:val="000000" w:themeColor="text1"/>
              </w:rPr>
              <w:t>vysvětlit principy práce se světlem a stínem</w:t>
            </w:r>
          </w:p>
          <w:p w14:paraId="4A8E1EDB" w14:textId="77777777" w:rsidR="0013195B" w:rsidRDefault="0013195B" w:rsidP="003D6719">
            <w:pPr>
              <w:jc w:val="both"/>
            </w:pPr>
            <w:r>
              <w:t>Odborné dovednosti – po absolvování předmětu student umí:</w:t>
            </w:r>
          </w:p>
          <w:p w14:paraId="494285C9" w14:textId="77777777" w:rsidR="0013195B" w:rsidRDefault="0013195B" w:rsidP="003D6719">
            <w:pPr>
              <w:pStyle w:val="Odstavecseseznamem"/>
              <w:numPr>
                <w:ilvl w:val="0"/>
                <w:numId w:val="31"/>
              </w:numPr>
              <w:jc w:val="both"/>
            </w:pPr>
            <w:r>
              <w:t xml:space="preserve">aplikovat v kresbě </w:t>
            </w:r>
            <w:r w:rsidRPr="00F24E53">
              <w:rPr>
                <w:color w:val="000000" w:themeColor="text1"/>
              </w:rPr>
              <w:t>principy </w:t>
            </w:r>
            <w:r>
              <w:rPr>
                <w:color w:val="000000" w:themeColor="text1"/>
              </w:rPr>
              <w:t>l</w:t>
            </w:r>
            <w:r w:rsidRPr="00F54DBC">
              <w:rPr>
                <w:color w:val="000000" w:themeColor="text1"/>
              </w:rPr>
              <w:t>ineárn</w:t>
            </w:r>
            <w:r>
              <w:rPr>
                <w:color w:val="000000" w:themeColor="text1"/>
              </w:rPr>
              <w:t>ího</w:t>
            </w:r>
            <w:r w:rsidRPr="00F54DBC">
              <w:rPr>
                <w:color w:val="000000" w:themeColor="text1"/>
              </w:rPr>
              <w:t xml:space="preserve"> a objemové</w:t>
            </w:r>
            <w:r>
              <w:rPr>
                <w:color w:val="000000" w:themeColor="text1"/>
              </w:rPr>
              <w:t>ho</w:t>
            </w:r>
            <w:r w:rsidRPr="00F54DBC">
              <w:rPr>
                <w:color w:val="000000" w:themeColor="text1"/>
              </w:rPr>
              <w:t xml:space="preserve"> </w:t>
            </w:r>
            <w:r w:rsidRPr="009252E4">
              <w:rPr>
                <w:color w:val="000000" w:themeColor="text1"/>
              </w:rPr>
              <w:t>zobrazen</w:t>
            </w:r>
            <w:r>
              <w:rPr>
                <w:color w:val="000000" w:themeColor="text1"/>
              </w:rPr>
              <w:t>í</w:t>
            </w:r>
            <w:r w:rsidRPr="00F54DBC">
              <w:rPr>
                <w:color w:val="000000" w:themeColor="text1"/>
              </w:rPr>
              <w:t xml:space="preserve"> </w:t>
            </w:r>
            <w:r w:rsidRPr="00805CF8">
              <w:rPr>
                <w:color w:val="000000" w:themeColor="text1"/>
              </w:rPr>
              <w:t>objektu</w:t>
            </w:r>
          </w:p>
          <w:p w14:paraId="18133BC6" w14:textId="77777777" w:rsidR="0013195B" w:rsidRDefault="0013195B" w:rsidP="003D6719">
            <w:pPr>
              <w:pStyle w:val="Odstavecseseznamem"/>
              <w:numPr>
                <w:ilvl w:val="0"/>
                <w:numId w:val="31"/>
              </w:numPr>
              <w:jc w:val="both"/>
            </w:pPr>
            <w:r>
              <w:t xml:space="preserve">aplikovat kreslířské dovednosti v oblasti </w:t>
            </w:r>
            <w:r>
              <w:rPr>
                <w:color w:val="000000" w:themeColor="text1"/>
              </w:rPr>
              <w:t>t</w:t>
            </w:r>
            <w:r w:rsidRPr="00572D8A">
              <w:rPr>
                <w:color w:val="000000" w:themeColor="text1"/>
              </w:rPr>
              <w:t>varové</w:t>
            </w:r>
            <w:r>
              <w:rPr>
                <w:color w:val="000000" w:themeColor="text1"/>
              </w:rPr>
              <w:t>ho</w:t>
            </w:r>
            <w:r w:rsidRPr="00572D8A">
              <w:rPr>
                <w:color w:val="000000" w:themeColor="text1"/>
              </w:rPr>
              <w:t xml:space="preserve"> </w:t>
            </w:r>
            <w:r w:rsidRPr="00572D8A">
              <w:t>zobrazov</w:t>
            </w:r>
            <w:r>
              <w:t>ání</w:t>
            </w:r>
          </w:p>
          <w:p w14:paraId="34E8E6E8" w14:textId="77777777" w:rsidR="0013195B" w:rsidRDefault="0013195B" w:rsidP="003D6719">
            <w:pPr>
              <w:pStyle w:val="Odstavecseseznamem"/>
              <w:numPr>
                <w:ilvl w:val="0"/>
                <w:numId w:val="31"/>
              </w:numPr>
              <w:jc w:val="both"/>
            </w:pPr>
            <w:r>
              <w:rPr>
                <w:rFonts w:ascii="Tahoma" w:hAnsi="Tahoma" w:cs="Tahoma"/>
                <w:color w:val="000000"/>
                <w:sz w:val="17"/>
                <w:szCs w:val="17"/>
                <w:shd w:val="clear" w:color="auto" w:fill="FFFFFF"/>
              </w:rPr>
              <w:t xml:space="preserve">využívat v kresbě </w:t>
            </w:r>
            <w:r w:rsidRPr="00F24E53">
              <w:rPr>
                <w:color w:val="000000" w:themeColor="text1"/>
              </w:rPr>
              <w:t xml:space="preserve">pravidla </w:t>
            </w:r>
            <w:r w:rsidRPr="009252E4">
              <w:rPr>
                <w:color w:val="000000" w:themeColor="text1"/>
              </w:rPr>
              <w:t>kánon</w:t>
            </w:r>
            <w:r>
              <w:rPr>
                <w:color w:val="000000" w:themeColor="text1"/>
              </w:rPr>
              <w:t>ů</w:t>
            </w:r>
          </w:p>
          <w:p w14:paraId="65EF3329" w14:textId="77777777" w:rsidR="0013195B" w:rsidRDefault="0013195B" w:rsidP="003D6719">
            <w:pPr>
              <w:pStyle w:val="Odstavecseseznamem"/>
              <w:numPr>
                <w:ilvl w:val="0"/>
                <w:numId w:val="31"/>
              </w:numPr>
              <w:jc w:val="both"/>
            </w:pPr>
            <w:r>
              <w:t>využívat v kresbě tvarovou diverzitu</w:t>
            </w:r>
          </w:p>
          <w:p w14:paraId="248AA6C7" w14:textId="77777777" w:rsidR="0013195B" w:rsidRPr="005A0406" w:rsidRDefault="0013195B" w:rsidP="003D6719">
            <w:pPr>
              <w:pStyle w:val="Odstavecseseznamem"/>
              <w:numPr>
                <w:ilvl w:val="0"/>
                <w:numId w:val="31"/>
              </w:numPr>
              <w:jc w:val="both"/>
            </w:pPr>
            <w:r w:rsidRPr="002753E3">
              <w:rPr>
                <w:color w:val="000000" w:themeColor="text1"/>
              </w:rPr>
              <w:t>aplikovat v kresbě principy práce se světlem a stínem</w:t>
            </w:r>
          </w:p>
        </w:tc>
      </w:tr>
      <w:tr w:rsidR="0013195B" w14:paraId="51D2E2A6" w14:textId="77777777" w:rsidTr="003D6719">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5E3C344" w14:textId="77777777" w:rsidR="0013195B" w:rsidRPr="001452AD" w:rsidRDefault="0013195B" w:rsidP="003D6719">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7DC6E1D7" w14:textId="77777777" w:rsidR="0013195B" w:rsidRPr="001452AD" w:rsidRDefault="0013195B" w:rsidP="003D6719">
            <w:pPr>
              <w:jc w:val="both"/>
              <w:rPr>
                <w:highlight w:val="yellow"/>
              </w:rPr>
            </w:pPr>
          </w:p>
        </w:tc>
      </w:tr>
      <w:tr w:rsidR="0013195B" w14:paraId="764BAE2C" w14:textId="77777777" w:rsidTr="003D6719">
        <w:trPr>
          <w:trHeight w:val="992"/>
        </w:trPr>
        <w:tc>
          <w:tcPr>
            <w:tcW w:w="9855" w:type="dxa"/>
            <w:gridSpan w:val="8"/>
            <w:tcBorders>
              <w:top w:val="nil"/>
              <w:bottom w:val="single" w:sz="4" w:space="0" w:color="auto"/>
            </w:tcBorders>
          </w:tcPr>
          <w:p w14:paraId="224DE9BA" w14:textId="77777777" w:rsidR="0013195B" w:rsidRDefault="0013195B" w:rsidP="003D6719">
            <w:pPr>
              <w:pStyle w:val="Odstavecseseznamem"/>
              <w:numPr>
                <w:ilvl w:val="0"/>
                <w:numId w:val="33"/>
              </w:numPr>
              <w:jc w:val="both"/>
            </w:pPr>
            <w:r>
              <w:t>výklad</w:t>
            </w:r>
          </w:p>
          <w:p w14:paraId="220C3BDF" w14:textId="77777777" w:rsidR="0013195B" w:rsidRDefault="0013195B" w:rsidP="003D6719">
            <w:pPr>
              <w:pStyle w:val="Odstavecseseznamem"/>
              <w:numPr>
                <w:ilvl w:val="0"/>
                <w:numId w:val="33"/>
              </w:numPr>
              <w:jc w:val="both"/>
            </w:pPr>
            <w:r>
              <w:t xml:space="preserve">praktická demonstrace </w:t>
            </w:r>
          </w:p>
          <w:p w14:paraId="4A618F6F" w14:textId="77777777" w:rsidR="0013195B" w:rsidRDefault="0013195B" w:rsidP="003D6719">
            <w:pPr>
              <w:pStyle w:val="Odstavecseseznamem"/>
              <w:numPr>
                <w:ilvl w:val="0"/>
                <w:numId w:val="33"/>
              </w:numPr>
              <w:jc w:val="both"/>
            </w:pPr>
            <w:r>
              <w:t xml:space="preserve">grafické a výtvarné činnosti </w:t>
            </w:r>
          </w:p>
          <w:p w14:paraId="1BC882B9" w14:textId="77777777" w:rsidR="0013195B" w:rsidRDefault="0013195B" w:rsidP="003D6719">
            <w:pPr>
              <w:pStyle w:val="Odstavecseseznamem"/>
              <w:numPr>
                <w:ilvl w:val="0"/>
                <w:numId w:val="33"/>
              </w:numPr>
              <w:jc w:val="both"/>
            </w:pPr>
            <w:r>
              <w:t>analýza uměleckého díla</w:t>
            </w:r>
          </w:p>
        </w:tc>
      </w:tr>
    </w:tbl>
    <w:p w14:paraId="5065CC50" w14:textId="77777777" w:rsidR="0013195B" w:rsidRDefault="0013195B" w:rsidP="001319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13195B" w14:paraId="2CE8C167" w14:textId="77777777" w:rsidTr="003D6719">
        <w:trPr>
          <w:trHeight w:val="265"/>
        </w:trPr>
        <w:tc>
          <w:tcPr>
            <w:tcW w:w="3653" w:type="dxa"/>
            <w:tcBorders>
              <w:top w:val="single" w:sz="4" w:space="0" w:color="auto"/>
            </w:tcBorders>
            <w:shd w:val="clear" w:color="auto" w:fill="F7CAAC"/>
          </w:tcPr>
          <w:p w14:paraId="6C5BFC7D" w14:textId="77777777" w:rsidR="0013195B" w:rsidRDefault="0013195B" w:rsidP="003D6719">
            <w:pPr>
              <w:jc w:val="both"/>
            </w:pPr>
            <w:r>
              <w:rPr>
                <w:b/>
              </w:rPr>
              <w:lastRenderedPageBreak/>
              <w:t>Studijní literatura a studijní pomůcky</w:t>
            </w:r>
          </w:p>
        </w:tc>
        <w:tc>
          <w:tcPr>
            <w:tcW w:w="6202" w:type="dxa"/>
            <w:gridSpan w:val="3"/>
            <w:tcBorders>
              <w:top w:val="single" w:sz="4" w:space="0" w:color="auto"/>
              <w:bottom w:val="nil"/>
            </w:tcBorders>
          </w:tcPr>
          <w:p w14:paraId="1FF2490A" w14:textId="77777777" w:rsidR="0013195B" w:rsidRDefault="0013195B" w:rsidP="003D6719">
            <w:pPr>
              <w:jc w:val="both"/>
            </w:pPr>
          </w:p>
        </w:tc>
      </w:tr>
      <w:tr w:rsidR="0013195B" w14:paraId="25D3273B" w14:textId="77777777" w:rsidTr="003D6719">
        <w:trPr>
          <w:trHeight w:val="1497"/>
        </w:trPr>
        <w:tc>
          <w:tcPr>
            <w:tcW w:w="9855" w:type="dxa"/>
            <w:gridSpan w:val="4"/>
            <w:tcBorders>
              <w:top w:val="nil"/>
            </w:tcBorders>
          </w:tcPr>
          <w:p w14:paraId="78504BCE" w14:textId="77777777" w:rsidR="0013195B" w:rsidRPr="00572D8A" w:rsidRDefault="0013195B" w:rsidP="003D6719">
            <w:pPr>
              <w:pStyle w:val="Bezmezer"/>
              <w:rPr>
                <w:b/>
                <w:shd w:val="clear" w:color="auto" w:fill="FFFFFF"/>
              </w:rPr>
            </w:pPr>
            <w:r w:rsidRPr="00572D8A">
              <w:rPr>
                <w:b/>
                <w:shd w:val="clear" w:color="auto" w:fill="FFFFFF"/>
              </w:rPr>
              <w:t xml:space="preserve">Povinná: </w:t>
            </w:r>
          </w:p>
          <w:p w14:paraId="3B79114D" w14:textId="77777777" w:rsidR="0013195B" w:rsidRPr="000B0797" w:rsidRDefault="0013195B" w:rsidP="003D6719">
            <w:pPr>
              <w:pStyle w:val="Bezmezer"/>
              <w:rPr>
                <w:b/>
                <w:shd w:val="clear" w:color="auto" w:fill="FFFFFF"/>
              </w:rPr>
            </w:pPr>
            <w:r w:rsidRPr="000B0797">
              <w:rPr>
                <w:color w:val="000000"/>
              </w:rPr>
              <w:t>BAXANDALL, M</w:t>
            </w:r>
            <w:r>
              <w:rPr>
                <w:color w:val="000000"/>
              </w:rPr>
              <w:t>ichael</w:t>
            </w:r>
            <w:r w:rsidRPr="000B0797">
              <w:rPr>
                <w:color w:val="000000"/>
              </w:rPr>
              <w:t xml:space="preserve">. </w:t>
            </w:r>
            <w:r w:rsidRPr="000B0797">
              <w:rPr>
                <w:i/>
                <w:iCs/>
                <w:color w:val="000000"/>
              </w:rPr>
              <w:t xml:space="preserve">Stíny a světlo. Umění a vizuální zkušenost. </w:t>
            </w:r>
            <w:proofErr w:type="spellStart"/>
            <w:r w:rsidRPr="000B0797">
              <w:rPr>
                <w:color w:val="000000"/>
              </w:rPr>
              <w:t>Barrister</w:t>
            </w:r>
            <w:proofErr w:type="spellEnd"/>
            <w:r w:rsidRPr="000B0797">
              <w:rPr>
                <w:color w:val="000000"/>
              </w:rPr>
              <w:t xml:space="preserve"> &amp; </w:t>
            </w:r>
            <w:proofErr w:type="spellStart"/>
            <w:r w:rsidRPr="000B0797">
              <w:rPr>
                <w:color w:val="000000"/>
              </w:rPr>
              <w:t>Principal</w:t>
            </w:r>
            <w:proofErr w:type="spellEnd"/>
            <w:r w:rsidRPr="000B0797">
              <w:rPr>
                <w:color w:val="000000"/>
              </w:rPr>
              <w:t>, 2003. ISBN-10 8086598586.</w:t>
            </w:r>
          </w:p>
          <w:p w14:paraId="2E998D5E" w14:textId="77777777" w:rsidR="0013195B" w:rsidRPr="000B0797" w:rsidRDefault="0013195B" w:rsidP="003D6719">
            <w:pPr>
              <w:pStyle w:val="Bezmezer"/>
              <w:rPr>
                <w:b/>
                <w:shd w:val="clear" w:color="auto" w:fill="FFFFFF"/>
              </w:rPr>
            </w:pPr>
            <w:r w:rsidRPr="000B0797">
              <w:rPr>
                <w:color w:val="000000"/>
              </w:rPr>
              <w:t>CONSTAANCEOVÁ, Diana. </w:t>
            </w:r>
            <w:r w:rsidRPr="000B0797">
              <w:rPr>
                <w:i/>
                <w:iCs/>
                <w:color w:val="000000"/>
              </w:rPr>
              <w:t>Jak kreslit lidské tělo</w:t>
            </w:r>
            <w:r w:rsidRPr="000B0797">
              <w:rPr>
                <w:color w:val="000000"/>
              </w:rPr>
              <w:t>. Praha: Svojtka a Co, 2002. ISBN 80-7237-565-2.</w:t>
            </w:r>
          </w:p>
          <w:p w14:paraId="53D1132F" w14:textId="77777777" w:rsidR="0013195B" w:rsidRPr="000B0797" w:rsidRDefault="0013195B" w:rsidP="003D6719">
            <w:pPr>
              <w:pStyle w:val="Bezmezer"/>
              <w:rPr>
                <w:b/>
                <w:shd w:val="clear" w:color="auto" w:fill="FFFFFF"/>
              </w:rPr>
            </w:pPr>
            <w:r w:rsidRPr="000B0797">
              <w:rPr>
                <w:color w:val="000000"/>
              </w:rPr>
              <w:t>HAMPTON, M</w:t>
            </w:r>
            <w:r>
              <w:rPr>
                <w:color w:val="000000"/>
              </w:rPr>
              <w:t>ichael</w:t>
            </w:r>
            <w:r w:rsidRPr="000B0797">
              <w:rPr>
                <w:color w:val="000000"/>
              </w:rPr>
              <w:t xml:space="preserve">. </w:t>
            </w:r>
            <w:proofErr w:type="spellStart"/>
            <w:r w:rsidRPr="000B0797">
              <w:rPr>
                <w:i/>
                <w:iCs/>
                <w:color w:val="000000"/>
              </w:rPr>
              <w:t>Figure</w:t>
            </w:r>
            <w:proofErr w:type="spellEnd"/>
            <w:r w:rsidRPr="000B0797">
              <w:rPr>
                <w:i/>
                <w:iCs/>
                <w:color w:val="000000"/>
              </w:rPr>
              <w:t xml:space="preserve"> </w:t>
            </w:r>
            <w:proofErr w:type="spellStart"/>
            <w:r w:rsidRPr="000B0797">
              <w:rPr>
                <w:i/>
                <w:iCs/>
                <w:color w:val="000000"/>
              </w:rPr>
              <w:t>Drawing</w:t>
            </w:r>
            <w:proofErr w:type="spellEnd"/>
            <w:r w:rsidRPr="000B0797">
              <w:rPr>
                <w:i/>
                <w:iCs/>
                <w:color w:val="000000"/>
              </w:rPr>
              <w:t xml:space="preserve">. Design and </w:t>
            </w:r>
            <w:proofErr w:type="spellStart"/>
            <w:r w:rsidRPr="000B0797">
              <w:rPr>
                <w:i/>
                <w:iCs/>
                <w:color w:val="000000"/>
              </w:rPr>
              <w:t>Invetion</w:t>
            </w:r>
            <w:proofErr w:type="spellEnd"/>
            <w:r w:rsidRPr="000B0797">
              <w:rPr>
                <w:i/>
                <w:iCs/>
                <w:color w:val="000000"/>
              </w:rPr>
              <w:t xml:space="preserve">. </w:t>
            </w:r>
            <w:proofErr w:type="spellStart"/>
            <w:r w:rsidRPr="000B0797">
              <w:rPr>
                <w:color w:val="000000"/>
              </w:rPr>
              <w:t>Published</w:t>
            </w:r>
            <w:proofErr w:type="spellEnd"/>
            <w:r w:rsidRPr="000B0797">
              <w:rPr>
                <w:color w:val="000000"/>
              </w:rPr>
              <w:t xml:space="preserve"> by M. Hampton, 2009. ISBN-10 0-615-27281-8.</w:t>
            </w:r>
          </w:p>
          <w:p w14:paraId="16D9C938" w14:textId="77777777" w:rsidR="0013195B" w:rsidRPr="000B0797" w:rsidRDefault="0013195B" w:rsidP="003D6719">
            <w:r w:rsidRPr="000B0797">
              <w:rPr>
                <w:color w:val="000000"/>
                <w:shd w:val="clear" w:color="auto" w:fill="FFFFFF"/>
              </w:rPr>
              <w:t>HELLER, Steven. </w:t>
            </w:r>
            <w:r w:rsidRPr="000B0797">
              <w:rPr>
                <w:i/>
                <w:iCs/>
                <w:color w:val="000000"/>
                <w:shd w:val="clear" w:color="auto" w:fill="FFFFFF"/>
              </w:rPr>
              <w:t xml:space="preserve">100 </w:t>
            </w:r>
            <w:proofErr w:type="spellStart"/>
            <w:r w:rsidRPr="000B0797">
              <w:rPr>
                <w:i/>
                <w:iCs/>
                <w:color w:val="000000"/>
                <w:shd w:val="clear" w:color="auto" w:fill="FFFFFF"/>
              </w:rPr>
              <w:t>Illustrators</w:t>
            </w:r>
            <w:proofErr w:type="spellEnd"/>
            <w:r w:rsidRPr="000B0797">
              <w:rPr>
                <w:color w:val="000000"/>
                <w:shd w:val="clear" w:color="auto" w:fill="FFFFFF"/>
              </w:rPr>
              <w:t xml:space="preserve">. </w:t>
            </w:r>
            <w:proofErr w:type="spellStart"/>
            <w:r w:rsidRPr="000B0797">
              <w:rPr>
                <w:color w:val="000000"/>
                <w:shd w:val="clear" w:color="auto" w:fill="FFFFFF"/>
              </w:rPr>
              <w:t>Cologne</w:t>
            </w:r>
            <w:proofErr w:type="spellEnd"/>
            <w:r w:rsidRPr="000B0797">
              <w:rPr>
                <w:color w:val="000000"/>
                <w:shd w:val="clear" w:color="auto" w:fill="FFFFFF"/>
              </w:rPr>
              <w:t>, 2019. ISBN 9783836522229.</w:t>
            </w:r>
          </w:p>
          <w:p w14:paraId="3C092656" w14:textId="77777777" w:rsidR="0013195B" w:rsidRPr="000B0797" w:rsidRDefault="0013195B" w:rsidP="003D6719">
            <w:pPr>
              <w:pStyle w:val="Bezmezer"/>
              <w:rPr>
                <w:b/>
                <w:shd w:val="clear" w:color="auto" w:fill="FFFFFF"/>
              </w:rPr>
            </w:pPr>
            <w:r w:rsidRPr="000B0797">
              <w:rPr>
                <w:color w:val="000000"/>
              </w:rPr>
              <w:t xml:space="preserve">HENRY, K. </w:t>
            </w:r>
            <w:proofErr w:type="spellStart"/>
            <w:r w:rsidRPr="000B0797">
              <w:rPr>
                <w:i/>
                <w:iCs/>
                <w:color w:val="000000"/>
              </w:rPr>
              <w:t>Drawing</w:t>
            </w:r>
            <w:proofErr w:type="spellEnd"/>
            <w:r w:rsidRPr="000B0797">
              <w:rPr>
                <w:i/>
                <w:iCs/>
                <w:color w:val="000000"/>
              </w:rPr>
              <w:t xml:space="preserve"> </w:t>
            </w:r>
            <w:proofErr w:type="spellStart"/>
            <w:r w:rsidRPr="000B0797">
              <w:rPr>
                <w:i/>
                <w:iCs/>
                <w:color w:val="000000"/>
              </w:rPr>
              <w:t>for</w:t>
            </w:r>
            <w:proofErr w:type="spellEnd"/>
            <w:r w:rsidRPr="000B0797">
              <w:rPr>
                <w:i/>
                <w:iCs/>
                <w:color w:val="000000"/>
              </w:rPr>
              <w:t xml:space="preserve"> </w:t>
            </w:r>
            <w:proofErr w:type="spellStart"/>
            <w:r w:rsidRPr="000B0797">
              <w:rPr>
                <w:i/>
                <w:iCs/>
                <w:color w:val="000000"/>
              </w:rPr>
              <w:t>Product</w:t>
            </w:r>
            <w:proofErr w:type="spellEnd"/>
            <w:r w:rsidRPr="000B0797">
              <w:rPr>
                <w:i/>
                <w:iCs/>
                <w:color w:val="000000"/>
              </w:rPr>
              <w:t xml:space="preserve"> </w:t>
            </w:r>
            <w:proofErr w:type="spellStart"/>
            <w:r w:rsidRPr="000B0797">
              <w:rPr>
                <w:i/>
                <w:iCs/>
                <w:color w:val="000000"/>
              </w:rPr>
              <w:t>Designers</w:t>
            </w:r>
            <w:proofErr w:type="spellEnd"/>
            <w:r w:rsidRPr="000B0797">
              <w:rPr>
                <w:i/>
                <w:iCs/>
                <w:color w:val="000000"/>
              </w:rPr>
              <w:t xml:space="preserve">. </w:t>
            </w:r>
            <w:r w:rsidRPr="000B0797">
              <w:rPr>
                <w:color w:val="000000"/>
              </w:rPr>
              <w:t xml:space="preserve">Laurence King </w:t>
            </w:r>
            <w:proofErr w:type="spellStart"/>
            <w:r w:rsidRPr="000B0797">
              <w:rPr>
                <w:color w:val="000000"/>
              </w:rPr>
              <w:t>Publishing</w:t>
            </w:r>
            <w:proofErr w:type="spellEnd"/>
            <w:r w:rsidRPr="000B0797">
              <w:rPr>
                <w:color w:val="000000"/>
              </w:rPr>
              <w:t xml:space="preserve"> 2012. ISBN 1856697436.</w:t>
            </w:r>
          </w:p>
          <w:p w14:paraId="46108589" w14:textId="77777777" w:rsidR="0013195B" w:rsidRPr="000B0797" w:rsidRDefault="0013195B" w:rsidP="003D6719">
            <w:pPr>
              <w:pStyle w:val="Bezmezer"/>
              <w:rPr>
                <w:bCs/>
                <w:shd w:val="clear" w:color="auto" w:fill="FFFFFF"/>
              </w:rPr>
            </w:pPr>
            <w:r w:rsidRPr="000B0797">
              <w:rPr>
                <w:bCs/>
                <w:shd w:val="clear" w:color="auto" w:fill="FFFFFF"/>
              </w:rPr>
              <w:t xml:space="preserve">KUBÍČEK, </w:t>
            </w:r>
            <w:proofErr w:type="spellStart"/>
            <w:r w:rsidRPr="000B0797">
              <w:rPr>
                <w:bCs/>
                <w:shd w:val="clear" w:color="auto" w:fill="FFFFFF"/>
              </w:rPr>
              <w:t>J</w:t>
            </w:r>
            <w:r>
              <w:rPr>
                <w:bCs/>
                <w:shd w:val="clear" w:color="auto" w:fill="FFFFFF"/>
              </w:rPr>
              <w:t>ánuš</w:t>
            </w:r>
            <w:proofErr w:type="spellEnd"/>
            <w:r w:rsidRPr="000B0797">
              <w:rPr>
                <w:bCs/>
                <w:shd w:val="clear" w:color="auto" w:fill="FFFFFF"/>
              </w:rPr>
              <w:t xml:space="preserve">. </w:t>
            </w:r>
            <w:r w:rsidRPr="000B0797">
              <w:rPr>
                <w:bCs/>
                <w:i/>
                <w:iCs/>
                <w:shd w:val="clear" w:color="auto" w:fill="FFFFFF"/>
              </w:rPr>
              <w:t xml:space="preserve">Kresba a grafika / </w:t>
            </w:r>
            <w:proofErr w:type="spellStart"/>
            <w:r w:rsidRPr="000B0797">
              <w:rPr>
                <w:bCs/>
                <w:i/>
                <w:iCs/>
                <w:shd w:val="clear" w:color="auto" w:fill="FFFFFF"/>
              </w:rPr>
              <w:t>Drawings</w:t>
            </w:r>
            <w:proofErr w:type="spellEnd"/>
            <w:r w:rsidRPr="000B0797">
              <w:rPr>
                <w:bCs/>
                <w:i/>
                <w:iCs/>
                <w:shd w:val="clear" w:color="auto" w:fill="FFFFFF"/>
              </w:rPr>
              <w:t xml:space="preserve"> and </w:t>
            </w:r>
            <w:proofErr w:type="spellStart"/>
            <w:r w:rsidRPr="000B0797">
              <w:rPr>
                <w:bCs/>
                <w:i/>
                <w:iCs/>
                <w:shd w:val="clear" w:color="auto" w:fill="FFFFFF"/>
              </w:rPr>
              <w:t>Graphics</w:t>
            </w:r>
            <w:proofErr w:type="spellEnd"/>
            <w:r w:rsidRPr="000B0797">
              <w:rPr>
                <w:bCs/>
                <w:i/>
                <w:iCs/>
                <w:shd w:val="clear" w:color="auto" w:fill="FFFFFF"/>
              </w:rPr>
              <w:t xml:space="preserve">. </w:t>
            </w:r>
            <w:r w:rsidRPr="000B0797">
              <w:rPr>
                <w:bCs/>
                <w:shd w:val="clear" w:color="auto" w:fill="FFFFFF"/>
              </w:rPr>
              <w:t xml:space="preserve">Praha: vyd. </w:t>
            </w:r>
            <w:proofErr w:type="spellStart"/>
            <w:r w:rsidRPr="000B0797">
              <w:rPr>
                <w:bCs/>
                <w:shd w:val="clear" w:color="auto" w:fill="FFFFFF"/>
              </w:rPr>
              <w:t>Fotep</w:t>
            </w:r>
            <w:proofErr w:type="spellEnd"/>
            <w:r w:rsidRPr="000B0797">
              <w:rPr>
                <w:bCs/>
                <w:shd w:val="clear" w:color="auto" w:fill="FFFFFF"/>
              </w:rPr>
              <w:t>., 2004. ISBN 8086871002.</w:t>
            </w:r>
          </w:p>
          <w:p w14:paraId="02DFBFE0" w14:textId="77777777" w:rsidR="0013195B" w:rsidRPr="000B0797" w:rsidRDefault="0013195B" w:rsidP="003D6719">
            <w:pPr>
              <w:pStyle w:val="Bezmezer"/>
              <w:rPr>
                <w:b/>
                <w:shd w:val="clear" w:color="auto" w:fill="FFFFFF"/>
              </w:rPr>
            </w:pPr>
            <w:r w:rsidRPr="000B0797">
              <w:rPr>
                <w:color w:val="000000"/>
              </w:rPr>
              <w:t>PETŘÍČEK, R</w:t>
            </w:r>
            <w:r>
              <w:rPr>
                <w:color w:val="000000"/>
              </w:rPr>
              <w:t>adek</w:t>
            </w:r>
            <w:r w:rsidRPr="000B0797">
              <w:rPr>
                <w:color w:val="000000"/>
              </w:rPr>
              <w:t xml:space="preserve">. </w:t>
            </w:r>
            <w:r w:rsidRPr="000B0797">
              <w:rPr>
                <w:i/>
                <w:iCs/>
                <w:color w:val="000000"/>
              </w:rPr>
              <w:t xml:space="preserve">Výtvarná anatomie. </w:t>
            </w:r>
            <w:r w:rsidRPr="000B0797">
              <w:rPr>
                <w:color w:val="000000"/>
              </w:rPr>
              <w:t>Pardubice: Vydala Univerzita Pardubice, 2000. ISBN 978-80-7560-282-4.</w:t>
            </w:r>
          </w:p>
          <w:p w14:paraId="5CD0A574" w14:textId="77777777" w:rsidR="0013195B" w:rsidRDefault="0013195B" w:rsidP="003D6719">
            <w:pPr>
              <w:pStyle w:val="Bezmezer"/>
            </w:pPr>
            <w:r w:rsidRPr="000B0797">
              <w:rPr>
                <w:b/>
                <w:shd w:val="clear" w:color="auto" w:fill="FFFFFF"/>
              </w:rPr>
              <w:t xml:space="preserve">Doporučená: </w:t>
            </w:r>
            <w:r w:rsidRPr="000B0797">
              <w:rPr>
                <w:color w:val="000000"/>
              </w:rPr>
              <w:br/>
            </w:r>
            <w:r w:rsidRPr="00081A51">
              <w:t>BALLEST</w:t>
            </w:r>
            <w:r>
              <w:t>A</w:t>
            </w:r>
            <w:r w:rsidRPr="00081A51">
              <w:t xml:space="preserve">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3B0294">
              <w:rPr>
                <w:i/>
                <w:iCs/>
              </w:rPr>
              <w:t>Kresba</w:t>
            </w:r>
            <w:r w:rsidRPr="00776808">
              <w:rPr>
                <w:i/>
                <w:iCs/>
              </w:rPr>
              <w:t>: kompletní průvodce technikami kresby</w:t>
            </w:r>
            <w:r>
              <w:t>.</w:t>
            </w:r>
            <w:r w:rsidRPr="00081A51">
              <w:t xml:space="preserve"> </w:t>
            </w:r>
            <w:r>
              <w:t>Čestlice</w:t>
            </w:r>
            <w:r w:rsidRPr="00081A51">
              <w:t xml:space="preserve">: </w:t>
            </w:r>
            <w:proofErr w:type="spellStart"/>
            <w:r w:rsidRPr="00081A51">
              <w:t>Reb</w:t>
            </w:r>
            <w:r>
              <w:t>o</w:t>
            </w:r>
            <w:proofErr w:type="spellEnd"/>
            <w:r w:rsidRPr="00081A51">
              <w:t xml:space="preserve"> </w:t>
            </w:r>
            <w:proofErr w:type="spellStart"/>
            <w:r w:rsidRPr="00081A51">
              <w:t>Production</w:t>
            </w:r>
            <w:proofErr w:type="spellEnd"/>
            <w:r w:rsidRPr="00081A51">
              <w:t>, 2005. ISBN 80-7234-411-0.</w:t>
            </w:r>
            <w:r w:rsidRPr="00081A51">
              <w:br/>
              <w:t xml:space="preserve">BALLESTAR, </w:t>
            </w:r>
            <w:proofErr w:type="spellStart"/>
            <w:r w:rsidRPr="00081A51">
              <w:t>V</w:t>
            </w:r>
            <w:r>
              <w:t>icente</w:t>
            </w:r>
            <w:proofErr w:type="spellEnd"/>
            <w:r w:rsidRPr="00081A51">
              <w:t xml:space="preserve"> B. </w:t>
            </w:r>
            <w:r>
              <w:t xml:space="preserve">a </w:t>
            </w:r>
            <w:r w:rsidRPr="00081A51">
              <w:t>V</w:t>
            </w:r>
            <w:r>
              <w:t>IGUÉ</w:t>
            </w:r>
            <w:r w:rsidRPr="00081A51">
              <w:t xml:space="preserve">, </w:t>
            </w:r>
            <w:proofErr w:type="spellStart"/>
            <w:r w:rsidRPr="00081A51">
              <w:t>J</w:t>
            </w:r>
            <w:r>
              <w:t>ordi</w:t>
            </w:r>
            <w:proofErr w:type="spellEnd"/>
            <w:r w:rsidRPr="00081A51">
              <w:t>. </w:t>
            </w:r>
            <w:r w:rsidRPr="00081A51">
              <w:rPr>
                <w:i/>
                <w:iCs/>
              </w:rPr>
              <w:t>Skici</w:t>
            </w:r>
            <w:r>
              <w:rPr>
                <w:i/>
                <w:iCs/>
              </w:rPr>
              <w:t>: kompletní průvodce skicováním</w:t>
            </w:r>
            <w:r w:rsidRPr="00081A51">
              <w:t>. Čest</w:t>
            </w:r>
            <w:r>
              <w:t>l</w:t>
            </w:r>
            <w:r w:rsidRPr="00081A51">
              <w:t xml:space="preserve">ice: </w:t>
            </w:r>
            <w:proofErr w:type="spellStart"/>
            <w:r w:rsidRPr="00081A51">
              <w:t>Rebo</w:t>
            </w:r>
            <w:proofErr w:type="spellEnd"/>
            <w:r>
              <w:t xml:space="preserve"> </w:t>
            </w:r>
            <w:proofErr w:type="spellStart"/>
            <w:r>
              <w:t>Production</w:t>
            </w:r>
            <w:proofErr w:type="spellEnd"/>
            <w:r w:rsidRPr="00081A51">
              <w:t xml:space="preserve">, 2005. </w:t>
            </w:r>
            <w:r>
              <w:br/>
            </w:r>
            <w:r w:rsidRPr="00081A51">
              <w:t>ISBN 80-7234-431-5.</w:t>
            </w:r>
          </w:p>
          <w:p w14:paraId="4B682C02" w14:textId="77777777" w:rsidR="0013195B" w:rsidRPr="00A25303" w:rsidRDefault="006D3F8D" w:rsidP="003D6719">
            <w:pPr>
              <w:pStyle w:val="Bezmezer"/>
            </w:pPr>
            <w:hyperlink r:id="rId35" w:tgtFrame="_blank" w:history="1">
              <w:r w:rsidR="0013195B" w:rsidRPr="006E0DA4">
                <w:t xml:space="preserve">BARBER, </w:t>
              </w:r>
              <w:proofErr w:type="spellStart"/>
              <w:r w:rsidR="0013195B" w:rsidRPr="006E0DA4">
                <w:t>Barrington</w:t>
              </w:r>
              <w:proofErr w:type="spellEnd"/>
              <w:r w:rsidR="0013195B" w:rsidRPr="006E0DA4">
                <w:t>. </w:t>
              </w:r>
              <w:r w:rsidR="0013195B" w:rsidRPr="00D051C5">
                <w:rPr>
                  <w:i/>
                  <w:iCs/>
                </w:rPr>
                <w:t>Základy portrétování: praktický a inspirativní kurz</w:t>
              </w:r>
              <w:r w:rsidR="0013195B" w:rsidRPr="006E0DA4">
                <w:t xml:space="preserve">. 1. české vyd. Praha: Svojtka &amp; Co, 2005. </w:t>
              </w:r>
              <w:r w:rsidR="0013195B">
                <w:br/>
              </w:r>
              <w:r w:rsidR="0013195B" w:rsidRPr="006E0DA4">
                <w:t>ISBN 80-7352-247-0.</w:t>
              </w:r>
            </w:hyperlink>
          </w:p>
          <w:p w14:paraId="766D2389" w14:textId="77777777" w:rsidR="0013195B" w:rsidRPr="00A25303" w:rsidRDefault="0013195B" w:rsidP="003D6719">
            <w:pPr>
              <w:pStyle w:val="Bezmezer"/>
              <w:rPr>
                <w:color w:val="000000"/>
              </w:rPr>
            </w:pPr>
            <w:r w:rsidRPr="00A25303">
              <w:t>BARBER</w:t>
            </w:r>
            <w:r w:rsidRPr="00A25303">
              <w:rPr>
                <w:color w:val="000000"/>
              </w:rPr>
              <w:t xml:space="preserve">, </w:t>
            </w:r>
            <w:proofErr w:type="spellStart"/>
            <w:r w:rsidRPr="00A25303">
              <w:rPr>
                <w:color w:val="000000"/>
              </w:rPr>
              <w:t>Barrington</w:t>
            </w:r>
            <w:proofErr w:type="spellEnd"/>
            <w:r w:rsidRPr="00A25303">
              <w:rPr>
                <w:color w:val="000000"/>
              </w:rPr>
              <w:t>. </w:t>
            </w:r>
            <w:r w:rsidRPr="00A25303">
              <w:rPr>
                <w:i/>
                <w:iCs/>
                <w:color w:val="000000"/>
              </w:rPr>
              <w:t>Zátiší a objekty: základy kresby</w:t>
            </w:r>
            <w:r w:rsidRPr="00A25303">
              <w:rPr>
                <w:color w:val="000000"/>
              </w:rPr>
              <w:t>. Praha: Svojtka a Co, 2005. ISBN 80-7352-246-2.</w:t>
            </w:r>
          </w:p>
          <w:p w14:paraId="53F944AA" w14:textId="77777777" w:rsidR="0013195B" w:rsidRPr="00A25303" w:rsidRDefault="006D3F8D" w:rsidP="003D6719">
            <w:pPr>
              <w:pStyle w:val="Bezmezer"/>
              <w:rPr>
                <w:color w:val="000000"/>
              </w:rPr>
            </w:pPr>
            <w:hyperlink r:id="rId36" w:tgtFrame="_blank" w:history="1">
              <w:r w:rsidR="0013195B" w:rsidRPr="00A25303">
                <w:rPr>
                  <w:rStyle w:val="Hypertextovodkaz"/>
                  <w:color w:val="000000" w:themeColor="text1"/>
                  <w:u w:val="none"/>
                </w:rPr>
                <w:t>DE REYNA, Rudy. </w:t>
              </w:r>
              <w:r w:rsidR="0013195B" w:rsidRPr="00A25303">
                <w:rPr>
                  <w:rStyle w:val="Hypertextovodkaz"/>
                  <w:i/>
                  <w:iCs/>
                  <w:color w:val="000000" w:themeColor="text1"/>
                  <w:u w:val="none"/>
                </w:rPr>
                <w:t>Základy kresby a malby: jak kreslit a malovat co vidím okolo</w:t>
              </w:r>
              <w:r w:rsidR="0013195B" w:rsidRPr="00A25303">
                <w:rPr>
                  <w:rStyle w:val="Hypertextovodkaz"/>
                  <w:color w:val="000000" w:themeColor="text1"/>
                  <w:u w:val="none"/>
                </w:rPr>
                <w:t>. 1. české vyd. Praha: Svojtka &amp; Co, 2004. ISBN 8073520974.</w:t>
              </w:r>
            </w:hyperlink>
          </w:p>
          <w:p w14:paraId="1CCC1E61" w14:textId="77777777" w:rsidR="0013195B" w:rsidRDefault="0013195B" w:rsidP="003D6719">
            <w:pPr>
              <w:pStyle w:val="Bezmezer"/>
              <w:rPr>
                <w:color w:val="000000"/>
              </w:rPr>
            </w:pPr>
            <w:r w:rsidRPr="001C34C2">
              <w:rPr>
                <w:color w:val="000000"/>
                <w:shd w:val="clear" w:color="auto" w:fill="FFFFFF"/>
              </w:rPr>
              <w:t xml:space="preserve">DRUDI, Elisabetta a PACI, </w:t>
            </w:r>
            <w:proofErr w:type="spellStart"/>
            <w:r w:rsidRPr="001C34C2">
              <w:rPr>
                <w:color w:val="000000"/>
                <w:shd w:val="clear" w:color="auto" w:fill="FFFFFF"/>
              </w:rPr>
              <w:t>Tiziana</w:t>
            </w:r>
            <w:proofErr w:type="spellEnd"/>
            <w:r w:rsidRPr="001C34C2">
              <w:rPr>
                <w:color w:val="000000"/>
                <w:shd w:val="clear" w:color="auto" w:fill="FFFFFF"/>
              </w:rPr>
              <w:t xml:space="preserve">. </w:t>
            </w:r>
            <w:proofErr w:type="spellStart"/>
            <w:r w:rsidRPr="00417360">
              <w:rPr>
                <w:i/>
                <w:iCs/>
                <w:color w:val="000000"/>
                <w:shd w:val="clear" w:color="auto" w:fill="FFFFFF"/>
              </w:rPr>
              <w:t>Figure</w:t>
            </w:r>
            <w:proofErr w:type="spellEnd"/>
            <w:r w:rsidRPr="00417360">
              <w:rPr>
                <w:i/>
                <w:iCs/>
                <w:color w:val="000000"/>
                <w:shd w:val="clear" w:color="auto" w:fill="FFFFFF"/>
              </w:rPr>
              <w:t xml:space="preserve"> </w:t>
            </w:r>
            <w:proofErr w:type="spellStart"/>
            <w:r w:rsidRPr="00417360">
              <w:rPr>
                <w:i/>
                <w:iCs/>
                <w:color w:val="000000"/>
                <w:shd w:val="clear" w:color="auto" w:fill="FFFFFF"/>
              </w:rPr>
              <w:t>drawing</w:t>
            </w:r>
            <w:proofErr w:type="spellEnd"/>
            <w:r w:rsidRPr="00417360">
              <w:rPr>
                <w:i/>
                <w:iCs/>
                <w:color w:val="000000"/>
                <w:shd w:val="clear" w:color="auto" w:fill="FFFFFF"/>
              </w:rPr>
              <w:t xml:space="preserve"> </w:t>
            </w:r>
            <w:proofErr w:type="spellStart"/>
            <w:r w:rsidRPr="00417360">
              <w:rPr>
                <w:i/>
                <w:iCs/>
                <w:color w:val="000000"/>
                <w:shd w:val="clear" w:color="auto" w:fill="FFFFFF"/>
              </w:rPr>
              <w:t>for</w:t>
            </w:r>
            <w:proofErr w:type="spellEnd"/>
            <w:r w:rsidRPr="00417360">
              <w:rPr>
                <w:i/>
                <w:iCs/>
                <w:color w:val="000000"/>
                <w:shd w:val="clear" w:color="auto" w:fill="FFFFFF"/>
              </w:rPr>
              <w:t xml:space="preserve"> </w:t>
            </w:r>
            <w:proofErr w:type="spellStart"/>
            <w:r w:rsidRPr="00417360">
              <w:rPr>
                <w:i/>
                <w:iCs/>
                <w:color w:val="000000"/>
                <w:shd w:val="clear" w:color="auto" w:fill="FFFFFF"/>
              </w:rPr>
              <w:t>fashion</w:t>
            </w:r>
            <w:proofErr w:type="spellEnd"/>
            <w:r w:rsidRPr="00417360">
              <w:rPr>
                <w:i/>
                <w:iCs/>
                <w:color w:val="000000"/>
                <w:shd w:val="clear" w:color="auto" w:fill="FFFFFF"/>
              </w:rPr>
              <w:t xml:space="preserve"> design</w:t>
            </w:r>
            <w:r w:rsidRPr="001C34C2">
              <w:rPr>
                <w:color w:val="000000"/>
                <w:shd w:val="clear" w:color="auto" w:fill="FFFFFF"/>
              </w:rPr>
              <w:t xml:space="preserve">. New </w:t>
            </w:r>
            <w:proofErr w:type="spellStart"/>
            <w:r w:rsidRPr="001C34C2">
              <w:rPr>
                <w:color w:val="000000"/>
                <w:shd w:val="clear" w:color="auto" w:fill="FFFFFF"/>
              </w:rPr>
              <w:t>ed</w:t>
            </w:r>
            <w:proofErr w:type="spellEnd"/>
            <w:r w:rsidRPr="001C34C2">
              <w:rPr>
                <w:color w:val="000000"/>
                <w:shd w:val="clear" w:color="auto" w:fill="FFFFFF"/>
              </w:rPr>
              <w:t xml:space="preserve">. Amsterdam: Pepin, 2010. </w:t>
            </w:r>
            <w:r>
              <w:rPr>
                <w:color w:val="000000"/>
                <w:shd w:val="clear" w:color="auto" w:fill="FFFFFF"/>
              </w:rPr>
              <w:br/>
            </w:r>
            <w:r w:rsidRPr="001C34C2">
              <w:rPr>
                <w:color w:val="000000"/>
                <w:shd w:val="clear" w:color="auto" w:fill="FFFFFF"/>
              </w:rPr>
              <w:t>ISBN 9789054961505.</w:t>
            </w:r>
            <w:r w:rsidRPr="001C34C2" w:rsidDel="001C34C2">
              <w:rPr>
                <w:color w:val="000000"/>
                <w:shd w:val="clear" w:color="auto" w:fill="FFFFFF"/>
              </w:rPr>
              <w:t xml:space="preserve"> </w:t>
            </w:r>
          </w:p>
          <w:p w14:paraId="5DB622F0" w14:textId="77777777" w:rsidR="0013195B" w:rsidRPr="000B0797" w:rsidRDefault="0013195B" w:rsidP="003D6719">
            <w:pPr>
              <w:pStyle w:val="Bezmezer"/>
              <w:rPr>
                <w:color w:val="000000"/>
              </w:rPr>
            </w:pPr>
            <w:r w:rsidRPr="000B0797">
              <w:rPr>
                <w:color w:val="000000"/>
              </w:rPr>
              <w:t xml:space="preserve">GAIR, </w:t>
            </w:r>
            <w:proofErr w:type="spellStart"/>
            <w:r w:rsidRPr="000B0797">
              <w:rPr>
                <w:color w:val="000000"/>
              </w:rPr>
              <w:t>A</w:t>
            </w:r>
            <w:r>
              <w:rPr>
                <w:color w:val="000000"/>
              </w:rPr>
              <w:t>ndela</w:t>
            </w:r>
            <w:proofErr w:type="spellEnd"/>
            <w:r w:rsidRPr="000B0797">
              <w:rPr>
                <w:color w:val="000000"/>
              </w:rPr>
              <w:t>. </w:t>
            </w:r>
            <w:r w:rsidRPr="000B0797">
              <w:rPr>
                <w:i/>
                <w:iCs/>
                <w:color w:val="000000"/>
              </w:rPr>
              <w:t>Kapesní encyklopedie kreslení a malování</w:t>
            </w:r>
            <w:r w:rsidRPr="000B0797">
              <w:rPr>
                <w:color w:val="000000"/>
              </w:rPr>
              <w:t>. Praha: Svojtka a Co, 2002. ISBN 80-7237-592-X.</w:t>
            </w:r>
          </w:p>
          <w:p w14:paraId="2F6737C4" w14:textId="77777777" w:rsidR="0013195B" w:rsidRDefault="0013195B" w:rsidP="003D6719">
            <w:pPr>
              <w:jc w:val="both"/>
            </w:pPr>
            <w:r w:rsidRPr="000B0797">
              <w:rPr>
                <w:color w:val="000000"/>
              </w:rPr>
              <w:t>PARRAMÓN, José M. </w:t>
            </w:r>
            <w:r w:rsidRPr="000B0797">
              <w:rPr>
                <w:i/>
                <w:iCs/>
                <w:color w:val="000000"/>
              </w:rPr>
              <w:t>Jak kreslit uhlem, tužkou a křídou</w:t>
            </w:r>
            <w:r w:rsidRPr="000B0797">
              <w:rPr>
                <w:color w:val="000000"/>
              </w:rPr>
              <w:t>. Praha: Jan Vašut, 2000. ISBN 80-7236-164-3.</w:t>
            </w:r>
          </w:p>
        </w:tc>
      </w:tr>
      <w:tr w:rsidR="0013195B" w14:paraId="5840CD35" w14:textId="77777777" w:rsidTr="003D6719">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094D1C9" w14:textId="77777777" w:rsidR="0013195B" w:rsidRDefault="0013195B" w:rsidP="003D6719">
            <w:pPr>
              <w:jc w:val="center"/>
              <w:rPr>
                <w:b/>
              </w:rPr>
            </w:pPr>
            <w:r>
              <w:rPr>
                <w:b/>
              </w:rPr>
              <w:t>Informace ke kombinované nebo distanční formě</w:t>
            </w:r>
          </w:p>
        </w:tc>
      </w:tr>
      <w:tr w:rsidR="0013195B" w14:paraId="0E96B2E9" w14:textId="77777777" w:rsidTr="003D6719">
        <w:tc>
          <w:tcPr>
            <w:tcW w:w="4787" w:type="dxa"/>
            <w:gridSpan w:val="2"/>
            <w:tcBorders>
              <w:top w:val="single" w:sz="2" w:space="0" w:color="auto"/>
            </w:tcBorders>
            <w:shd w:val="clear" w:color="auto" w:fill="F7CAAC"/>
          </w:tcPr>
          <w:p w14:paraId="490D4524" w14:textId="77777777" w:rsidR="0013195B" w:rsidRDefault="0013195B" w:rsidP="003D6719">
            <w:pPr>
              <w:jc w:val="both"/>
            </w:pPr>
            <w:r>
              <w:rPr>
                <w:b/>
              </w:rPr>
              <w:t>Rozsah konzultací (soustředění)</w:t>
            </w:r>
          </w:p>
        </w:tc>
        <w:tc>
          <w:tcPr>
            <w:tcW w:w="889" w:type="dxa"/>
            <w:tcBorders>
              <w:top w:val="single" w:sz="2" w:space="0" w:color="auto"/>
            </w:tcBorders>
          </w:tcPr>
          <w:p w14:paraId="1D225C95" w14:textId="77777777" w:rsidR="0013195B" w:rsidRDefault="0013195B" w:rsidP="003D6719">
            <w:pPr>
              <w:jc w:val="both"/>
            </w:pPr>
          </w:p>
        </w:tc>
        <w:tc>
          <w:tcPr>
            <w:tcW w:w="4179" w:type="dxa"/>
            <w:tcBorders>
              <w:top w:val="single" w:sz="2" w:space="0" w:color="auto"/>
            </w:tcBorders>
            <w:shd w:val="clear" w:color="auto" w:fill="F7CAAC"/>
          </w:tcPr>
          <w:p w14:paraId="4A468630" w14:textId="77777777" w:rsidR="0013195B" w:rsidRDefault="0013195B" w:rsidP="003D6719">
            <w:pPr>
              <w:jc w:val="both"/>
              <w:rPr>
                <w:b/>
              </w:rPr>
            </w:pPr>
            <w:r>
              <w:rPr>
                <w:b/>
              </w:rPr>
              <w:t xml:space="preserve">hodin </w:t>
            </w:r>
          </w:p>
        </w:tc>
      </w:tr>
      <w:tr w:rsidR="0013195B" w14:paraId="128D47EB" w14:textId="77777777" w:rsidTr="003D6719">
        <w:tc>
          <w:tcPr>
            <w:tcW w:w="9855" w:type="dxa"/>
            <w:gridSpan w:val="4"/>
            <w:shd w:val="clear" w:color="auto" w:fill="F7CAAC"/>
          </w:tcPr>
          <w:p w14:paraId="465A5575" w14:textId="77777777" w:rsidR="0013195B" w:rsidRDefault="0013195B" w:rsidP="003D6719">
            <w:pPr>
              <w:jc w:val="both"/>
              <w:rPr>
                <w:b/>
              </w:rPr>
            </w:pPr>
            <w:r>
              <w:rPr>
                <w:b/>
              </w:rPr>
              <w:t>Informace o způsobu kontaktu s vyučujícím</w:t>
            </w:r>
          </w:p>
        </w:tc>
      </w:tr>
      <w:tr w:rsidR="0013195B" w14:paraId="6EE5A04C" w14:textId="77777777" w:rsidTr="003D6719">
        <w:trPr>
          <w:trHeight w:val="1373"/>
        </w:trPr>
        <w:tc>
          <w:tcPr>
            <w:tcW w:w="9855" w:type="dxa"/>
            <w:gridSpan w:val="4"/>
          </w:tcPr>
          <w:p w14:paraId="510CB0C0" w14:textId="77777777" w:rsidR="0013195B" w:rsidRDefault="0013195B" w:rsidP="003D6719">
            <w:pPr>
              <w:jc w:val="both"/>
            </w:pPr>
          </w:p>
        </w:tc>
      </w:tr>
    </w:tbl>
    <w:p w14:paraId="7A4368AF" w14:textId="77777777" w:rsidR="0013195B" w:rsidRDefault="0013195B" w:rsidP="0013195B"/>
    <w:p w14:paraId="31058941" w14:textId="0C4A5B7C" w:rsidR="0024669A" w:rsidRDefault="0024669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0E0523" w14:paraId="55AA75C9" w14:textId="77777777" w:rsidTr="005133EF">
        <w:tc>
          <w:tcPr>
            <w:tcW w:w="9855" w:type="dxa"/>
            <w:gridSpan w:val="8"/>
            <w:tcBorders>
              <w:bottom w:val="double" w:sz="4" w:space="0" w:color="auto"/>
            </w:tcBorders>
            <w:shd w:val="clear" w:color="auto" w:fill="BDD6EE"/>
          </w:tcPr>
          <w:p w14:paraId="0D9CDBD7" w14:textId="77777777" w:rsidR="000E0523" w:rsidRDefault="000E0523" w:rsidP="005133EF">
            <w:pPr>
              <w:jc w:val="both"/>
              <w:rPr>
                <w:b/>
                <w:sz w:val="28"/>
              </w:rPr>
            </w:pPr>
            <w:r>
              <w:lastRenderedPageBreak/>
              <w:br w:type="page"/>
            </w:r>
            <w:r>
              <w:rPr>
                <w:b/>
                <w:sz w:val="28"/>
              </w:rPr>
              <w:t>B-III – Charakteristika studijního předmětu</w:t>
            </w:r>
          </w:p>
        </w:tc>
      </w:tr>
      <w:tr w:rsidR="000E0523" w14:paraId="6400FB88" w14:textId="77777777" w:rsidTr="005133EF">
        <w:tc>
          <w:tcPr>
            <w:tcW w:w="3086" w:type="dxa"/>
            <w:tcBorders>
              <w:top w:val="double" w:sz="4" w:space="0" w:color="auto"/>
            </w:tcBorders>
            <w:shd w:val="clear" w:color="auto" w:fill="F7CAAC"/>
          </w:tcPr>
          <w:p w14:paraId="07758015" w14:textId="77777777" w:rsidR="000E0523" w:rsidRDefault="000E0523" w:rsidP="00AE5DFF">
            <w:pPr>
              <w:rPr>
                <w:b/>
              </w:rPr>
            </w:pPr>
            <w:r>
              <w:rPr>
                <w:b/>
              </w:rPr>
              <w:t>Název studijního předmětu</w:t>
            </w:r>
          </w:p>
        </w:tc>
        <w:tc>
          <w:tcPr>
            <w:tcW w:w="6769" w:type="dxa"/>
            <w:gridSpan w:val="7"/>
            <w:tcBorders>
              <w:top w:val="double" w:sz="4" w:space="0" w:color="auto"/>
            </w:tcBorders>
          </w:tcPr>
          <w:p w14:paraId="41BF53DC" w14:textId="49D84D8E" w:rsidR="000E0523" w:rsidRDefault="008C7797" w:rsidP="005133EF">
            <w:pPr>
              <w:jc w:val="both"/>
            </w:pPr>
            <w:r w:rsidRPr="002172AE">
              <w:t>Plenér</w:t>
            </w:r>
            <w:r>
              <w:t xml:space="preserve"> 1</w:t>
            </w:r>
          </w:p>
        </w:tc>
      </w:tr>
      <w:tr w:rsidR="00EA4773" w14:paraId="374600F1" w14:textId="77777777" w:rsidTr="005133EF">
        <w:tc>
          <w:tcPr>
            <w:tcW w:w="3086" w:type="dxa"/>
            <w:shd w:val="clear" w:color="auto" w:fill="F7CAAC"/>
          </w:tcPr>
          <w:p w14:paraId="14BE7DBB" w14:textId="77777777" w:rsidR="00EA4773" w:rsidRDefault="00EA4773" w:rsidP="00AE5DFF">
            <w:pPr>
              <w:rPr>
                <w:b/>
              </w:rPr>
            </w:pPr>
            <w:r>
              <w:rPr>
                <w:b/>
              </w:rPr>
              <w:t>Typ předmětu</w:t>
            </w:r>
          </w:p>
        </w:tc>
        <w:tc>
          <w:tcPr>
            <w:tcW w:w="3406" w:type="dxa"/>
            <w:gridSpan w:val="4"/>
          </w:tcPr>
          <w:p w14:paraId="6AEA22EE" w14:textId="438F5003" w:rsidR="00EA4773" w:rsidRDefault="00EA4773" w:rsidP="00EA4773">
            <w:pPr>
              <w:jc w:val="both"/>
            </w:pPr>
            <w:r>
              <w:t>povinný</w:t>
            </w:r>
          </w:p>
        </w:tc>
        <w:tc>
          <w:tcPr>
            <w:tcW w:w="2695" w:type="dxa"/>
            <w:gridSpan w:val="2"/>
            <w:shd w:val="clear" w:color="auto" w:fill="F7CAAC"/>
          </w:tcPr>
          <w:p w14:paraId="334B06EA" w14:textId="77777777" w:rsidR="00EA4773" w:rsidRDefault="00EA4773" w:rsidP="00EA4773">
            <w:pPr>
              <w:jc w:val="both"/>
            </w:pPr>
            <w:r>
              <w:rPr>
                <w:b/>
              </w:rPr>
              <w:t>doporučený ročník / semestr</w:t>
            </w:r>
          </w:p>
        </w:tc>
        <w:tc>
          <w:tcPr>
            <w:tcW w:w="668" w:type="dxa"/>
          </w:tcPr>
          <w:p w14:paraId="6054FBA0" w14:textId="0A2D261E" w:rsidR="00EA4773" w:rsidRDefault="00523790" w:rsidP="00EA4773">
            <w:pPr>
              <w:jc w:val="both"/>
            </w:pPr>
            <w:r>
              <w:t>1</w:t>
            </w:r>
            <w:r w:rsidR="00440A57">
              <w:t>/</w:t>
            </w:r>
            <w:r>
              <w:t>Z</w:t>
            </w:r>
            <w:r w:rsidR="00440A57">
              <w:t>S</w:t>
            </w:r>
          </w:p>
        </w:tc>
      </w:tr>
      <w:tr w:rsidR="00316AAA" w14:paraId="1D7167BF" w14:textId="77777777" w:rsidTr="005133EF">
        <w:tc>
          <w:tcPr>
            <w:tcW w:w="3086" w:type="dxa"/>
            <w:shd w:val="clear" w:color="auto" w:fill="F7CAAC"/>
          </w:tcPr>
          <w:p w14:paraId="139EF2E6" w14:textId="77777777" w:rsidR="00316AAA" w:rsidRDefault="00316AAA" w:rsidP="00AE5DFF">
            <w:pPr>
              <w:rPr>
                <w:b/>
              </w:rPr>
            </w:pPr>
            <w:r>
              <w:rPr>
                <w:b/>
              </w:rPr>
              <w:t>Rozsah studijního předmětu</w:t>
            </w:r>
          </w:p>
        </w:tc>
        <w:tc>
          <w:tcPr>
            <w:tcW w:w="1701" w:type="dxa"/>
            <w:gridSpan w:val="2"/>
          </w:tcPr>
          <w:p w14:paraId="53D910C2" w14:textId="6BFD64A5" w:rsidR="00316AAA" w:rsidRDefault="00316AAA" w:rsidP="00316AAA">
            <w:pPr>
              <w:jc w:val="both"/>
            </w:pPr>
            <w:r>
              <w:t>13c</w:t>
            </w:r>
          </w:p>
        </w:tc>
        <w:tc>
          <w:tcPr>
            <w:tcW w:w="889" w:type="dxa"/>
            <w:shd w:val="clear" w:color="auto" w:fill="F7CAAC"/>
          </w:tcPr>
          <w:p w14:paraId="4964CCF3" w14:textId="77777777" w:rsidR="00316AAA" w:rsidRDefault="00316AAA" w:rsidP="00316AAA">
            <w:pPr>
              <w:jc w:val="both"/>
              <w:rPr>
                <w:b/>
              </w:rPr>
            </w:pPr>
            <w:r>
              <w:rPr>
                <w:b/>
              </w:rPr>
              <w:t xml:space="preserve">hod. </w:t>
            </w:r>
          </w:p>
        </w:tc>
        <w:tc>
          <w:tcPr>
            <w:tcW w:w="816" w:type="dxa"/>
          </w:tcPr>
          <w:p w14:paraId="3B176463" w14:textId="5CFE3A0B" w:rsidR="00316AAA" w:rsidRDefault="00316AAA" w:rsidP="00316AAA">
            <w:pPr>
              <w:jc w:val="both"/>
            </w:pPr>
            <w:r>
              <w:t>13</w:t>
            </w:r>
          </w:p>
        </w:tc>
        <w:tc>
          <w:tcPr>
            <w:tcW w:w="2156" w:type="dxa"/>
            <w:shd w:val="clear" w:color="auto" w:fill="F7CAAC"/>
          </w:tcPr>
          <w:p w14:paraId="0B730934" w14:textId="1527FD55" w:rsidR="00316AAA" w:rsidRDefault="00316AAA" w:rsidP="00316AAA">
            <w:pPr>
              <w:jc w:val="both"/>
              <w:rPr>
                <w:b/>
              </w:rPr>
            </w:pPr>
            <w:r>
              <w:rPr>
                <w:b/>
              </w:rPr>
              <w:t>kreditů</w:t>
            </w:r>
          </w:p>
        </w:tc>
        <w:tc>
          <w:tcPr>
            <w:tcW w:w="1207" w:type="dxa"/>
            <w:gridSpan w:val="2"/>
          </w:tcPr>
          <w:p w14:paraId="5734BE32" w14:textId="3A2E6EB6" w:rsidR="00316AAA" w:rsidRDefault="00316AAA" w:rsidP="00316AAA">
            <w:pPr>
              <w:jc w:val="both"/>
            </w:pPr>
            <w:r>
              <w:t>1</w:t>
            </w:r>
          </w:p>
        </w:tc>
      </w:tr>
      <w:tr w:rsidR="00EA4773" w14:paraId="2E6893FB" w14:textId="77777777" w:rsidTr="005133EF">
        <w:tc>
          <w:tcPr>
            <w:tcW w:w="3086" w:type="dxa"/>
            <w:shd w:val="clear" w:color="auto" w:fill="F7CAAC"/>
          </w:tcPr>
          <w:p w14:paraId="22A5CD3A" w14:textId="77777777" w:rsidR="00EA4773" w:rsidRDefault="00EA4773" w:rsidP="00AE5DFF">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DBEDE72" w14:textId="77777777" w:rsidR="00EA4773" w:rsidRDefault="00EA4773" w:rsidP="00EA4773">
            <w:pPr>
              <w:jc w:val="both"/>
            </w:pPr>
          </w:p>
        </w:tc>
      </w:tr>
      <w:tr w:rsidR="00893C07" w14:paraId="462D6CC5" w14:textId="77777777" w:rsidTr="005133EF">
        <w:tc>
          <w:tcPr>
            <w:tcW w:w="3086" w:type="dxa"/>
            <w:shd w:val="clear" w:color="auto" w:fill="F7CAAC"/>
          </w:tcPr>
          <w:p w14:paraId="7D01D27B" w14:textId="77777777" w:rsidR="00893C07" w:rsidRPr="005A0406" w:rsidRDefault="00893C07" w:rsidP="00AE5DFF">
            <w:pPr>
              <w:rPr>
                <w:b/>
              </w:rPr>
            </w:pPr>
            <w:r w:rsidRPr="005A0406">
              <w:rPr>
                <w:b/>
              </w:rPr>
              <w:t>Způsob ověření výsledků učení</w:t>
            </w:r>
          </w:p>
        </w:tc>
        <w:tc>
          <w:tcPr>
            <w:tcW w:w="3406" w:type="dxa"/>
            <w:gridSpan w:val="4"/>
          </w:tcPr>
          <w:p w14:paraId="49F4B1C4" w14:textId="35D4038A" w:rsidR="00893C07" w:rsidRDefault="00893C07" w:rsidP="00893C07">
            <w:pPr>
              <w:jc w:val="both"/>
            </w:pPr>
            <w:r>
              <w:t>zápočet</w:t>
            </w:r>
          </w:p>
        </w:tc>
        <w:tc>
          <w:tcPr>
            <w:tcW w:w="2156" w:type="dxa"/>
            <w:shd w:val="clear" w:color="auto" w:fill="F7CAAC"/>
          </w:tcPr>
          <w:p w14:paraId="4B549A6C" w14:textId="77DAFF55" w:rsidR="00893C07" w:rsidRDefault="00893C07" w:rsidP="00893C07">
            <w:pPr>
              <w:jc w:val="both"/>
              <w:rPr>
                <w:b/>
              </w:rPr>
            </w:pPr>
            <w:r>
              <w:rPr>
                <w:b/>
              </w:rPr>
              <w:t>Forma výuky</w:t>
            </w:r>
          </w:p>
        </w:tc>
        <w:tc>
          <w:tcPr>
            <w:tcW w:w="1207" w:type="dxa"/>
            <w:gridSpan w:val="2"/>
          </w:tcPr>
          <w:p w14:paraId="07B5027F" w14:textId="278253F2" w:rsidR="00893C07" w:rsidRDefault="00893C07" w:rsidP="00893C07">
            <w:pPr>
              <w:jc w:val="both"/>
            </w:pPr>
            <w:r>
              <w:t>cvičení</w:t>
            </w:r>
          </w:p>
        </w:tc>
      </w:tr>
      <w:tr w:rsidR="00893C07" w14:paraId="002D37BF" w14:textId="77777777" w:rsidTr="005133EF">
        <w:tc>
          <w:tcPr>
            <w:tcW w:w="3086" w:type="dxa"/>
            <w:shd w:val="clear" w:color="auto" w:fill="F7CAAC"/>
          </w:tcPr>
          <w:p w14:paraId="57B2A8F7" w14:textId="77777777" w:rsidR="00893C07" w:rsidRPr="005A0406" w:rsidRDefault="00893C07" w:rsidP="00AE5DFF">
            <w:pPr>
              <w:rPr>
                <w:b/>
              </w:rPr>
            </w:pPr>
            <w:r w:rsidRPr="005A0406">
              <w:rPr>
                <w:b/>
              </w:rPr>
              <w:t>Forma způsobu ověření výsledků učení a další požadavky na studenta</w:t>
            </w:r>
          </w:p>
        </w:tc>
        <w:tc>
          <w:tcPr>
            <w:tcW w:w="6769" w:type="dxa"/>
            <w:gridSpan w:val="7"/>
            <w:tcBorders>
              <w:bottom w:val="nil"/>
            </w:tcBorders>
          </w:tcPr>
          <w:p w14:paraId="7C08FF0B" w14:textId="3FA65EC2" w:rsidR="00893C07" w:rsidRDefault="003F4D17" w:rsidP="00567A4C">
            <w:pPr>
              <w:jc w:val="both"/>
            </w:pPr>
            <w:r>
              <w:t>10</w:t>
            </w:r>
            <w:r w:rsidRPr="00D97C35">
              <w:t xml:space="preserve">0% aktivní účast na </w:t>
            </w:r>
            <w:r>
              <w:t>kurzu, který probíhá blokově v sídle fakulty</w:t>
            </w:r>
            <w:r>
              <w:rPr>
                <w:rFonts w:ascii="Tahoma" w:hAnsi="Tahoma" w:cs="Tahoma"/>
                <w:color w:val="000000"/>
                <w:sz w:val="17"/>
                <w:szCs w:val="17"/>
                <w:shd w:val="clear" w:color="auto" w:fill="FFFFFF"/>
              </w:rPr>
              <w:t xml:space="preserve">. </w:t>
            </w:r>
          </w:p>
        </w:tc>
      </w:tr>
      <w:tr w:rsidR="00893C07" w14:paraId="266A0C23" w14:textId="77777777" w:rsidTr="00AE5DFF">
        <w:trPr>
          <w:trHeight w:val="109"/>
        </w:trPr>
        <w:tc>
          <w:tcPr>
            <w:tcW w:w="9855" w:type="dxa"/>
            <w:gridSpan w:val="8"/>
            <w:tcBorders>
              <w:top w:val="nil"/>
            </w:tcBorders>
          </w:tcPr>
          <w:p w14:paraId="61C0397B" w14:textId="77777777" w:rsidR="00893C07" w:rsidRDefault="00893C07" w:rsidP="00AE5DFF"/>
        </w:tc>
      </w:tr>
      <w:tr w:rsidR="00BE5053" w14:paraId="59B261C3" w14:textId="77777777" w:rsidTr="005133EF">
        <w:trPr>
          <w:trHeight w:val="197"/>
        </w:trPr>
        <w:tc>
          <w:tcPr>
            <w:tcW w:w="3086" w:type="dxa"/>
            <w:tcBorders>
              <w:top w:val="nil"/>
            </w:tcBorders>
            <w:shd w:val="clear" w:color="auto" w:fill="F7CAAC"/>
          </w:tcPr>
          <w:p w14:paraId="4D606485" w14:textId="77777777" w:rsidR="00BE5053" w:rsidRDefault="00BE5053" w:rsidP="00AE5DFF">
            <w:pPr>
              <w:rPr>
                <w:b/>
              </w:rPr>
            </w:pPr>
            <w:r>
              <w:rPr>
                <w:b/>
              </w:rPr>
              <w:t>Garant předmětu</w:t>
            </w:r>
          </w:p>
        </w:tc>
        <w:tc>
          <w:tcPr>
            <w:tcW w:w="6769" w:type="dxa"/>
            <w:gridSpan w:val="7"/>
            <w:tcBorders>
              <w:top w:val="nil"/>
            </w:tcBorders>
          </w:tcPr>
          <w:p w14:paraId="05FD18F0" w14:textId="61F3263C" w:rsidR="00BE5053" w:rsidRDefault="00BE5053" w:rsidP="00BE5053">
            <w:pPr>
              <w:jc w:val="both"/>
            </w:pPr>
            <w:r>
              <w:t xml:space="preserve">MgA. Jana </w:t>
            </w:r>
            <w:proofErr w:type="spellStart"/>
            <w:r>
              <w:t>Kotikov</w:t>
            </w:r>
            <w:proofErr w:type="spellEnd"/>
            <w:r>
              <w:t xml:space="preserve"> </w:t>
            </w:r>
          </w:p>
        </w:tc>
      </w:tr>
      <w:tr w:rsidR="00BE5053" w14:paraId="1648367D" w14:textId="77777777" w:rsidTr="005133EF">
        <w:trPr>
          <w:trHeight w:val="243"/>
        </w:trPr>
        <w:tc>
          <w:tcPr>
            <w:tcW w:w="3086" w:type="dxa"/>
            <w:tcBorders>
              <w:top w:val="nil"/>
            </w:tcBorders>
            <w:shd w:val="clear" w:color="auto" w:fill="F7CAAC"/>
          </w:tcPr>
          <w:p w14:paraId="2B5D66FC" w14:textId="77777777" w:rsidR="00BE5053" w:rsidRPr="00E00FEF" w:rsidRDefault="00BE5053" w:rsidP="00AE5DFF">
            <w:pPr>
              <w:rPr>
                <w:b/>
              </w:rPr>
            </w:pPr>
            <w:r w:rsidRPr="00E00FEF">
              <w:rPr>
                <w:b/>
              </w:rPr>
              <w:t>Zapojení garanta do výuky předmětu</w:t>
            </w:r>
          </w:p>
        </w:tc>
        <w:tc>
          <w:tcPr>
            <w:tcW w:w="6769" w:type="dxa"/>
            <w:gridSpan w:val="7"/>
            <w:tcBorders>
              <w:top w:val="nil"/>
            </w:tcBorders>
          </w:tcPr>
          <w:p w14:paraId="39448FAA" w14:textId="22FE122D" w:rsidR="00BE5053" w:rsidRPr="00E00FEF" w:rsidRDefault="00E00FEF" w:rsidP="00BE5053">
            <w:pPr>
              <w:jc w:val="both"/>
            </w:pPr>
            <w:r w:rsidRPr="00E00FEF">
              <w:t>5</w:t>
            </w:r>
            <w:r w:rsidR="00BE5053" w:rsidRPr="00E00FEF">
              <w:t>0 %</w:t>
            </w:r>
          </w:p>
        </w:tc>
      </w:tr>
      <w:tr w:rsidR="00BE5053" w14:paraId="53C1C925" w14:textId="77777777" w:rsidTr="005133EF">
        <w:tc>
          <w:tcPr>
            <w:tcW w:w="3086" w:type="dxa"/>
            <w:shd w:val="clear" w:color="auto" w:fill="F7CAAC"/>
          </w:tcPr>
          <w:p w14:paraId="6B5F290E" w14:textId="77777777" w:rsidR="00BE5053" w:rsidRDefault="00BE5053" w:rsidP="00AE5DFF">
            <w:pPr>
              <w:rPr>
                <w:b/>
              </w:rPr>
            </w:pPr>
            <w:r>
              <w:rPr>
                <w:b/>
              </w:rPr>
              <w:t>Vyučující</w:t>
            </w:r>
          </w:p>
        </w:tc>
        <w:tc>
          <w:tcPr>
            <w:tcW w:w="6769" w:type="dxa"/>
            <w:gridSpan w:val="7"/>
            <w:tcBorders>
              <w:bottom w:val="nil"/>
            </w:tcBorders>
          </w:tcPr>
          <w:p w14:paraId="3CB70183" w14:textId="50C1455C" w:rsidR="00BE5053" w:rsidRDefault="00BE5053" w:rsidP="00BE5053">
            <w:pPr>
              <w:jc w:val="both"/>
            </w:pPr>
            <w:r>
              <w:t xml:space="preserve">MgA. Jana </w:t>
            </w:r>
            <w:proofErr w:type="spellStart"/>
            <w:r>
              <w:t>Kotikov</w:t>
            </w:r>
            <w:proofErr w:type="spellEnd"/>
            <w:r>
              <w:t xml:space="preserve"> a kol.</w:t>
            </w:r>
            <w:r w:rsidR="009209EE">
              <w:t xml:space="preserve"> pedagogů</w:t>
            </w:r>
          </w:p>
        </w:tc>
      </w:tr>
      <w:tr w:rsidR="00BE5053" w14:paraId="75C64F8B" w14:textId="77777777" w:rsidTr="00AE5DFF">
        <w:trPr>
          <w:trHeight w:val="55"/>
        </w:trPr>
        <w:tc>
          <w:tcPr>
            <w:tcW w:w="9855" w:type="dxa"/>
            <w:gridSpan w:val="8"/>
            <w:tcBorders>
              <w:top w:val="nil"/>
            </w:tcBorders>
          </w:tcPr>
          <w:p w14:paraId="4C4E6004" w14:textId="77777777" w:rsidR="00BE5053" w:rsidRDefault="00BE5053" w:rsidP="00AE5DFF"/>
        </w:tc>
      </w:tr>
      <w:tr w:rsidR="00BE5053" w14:paraId="1A08C9EE" w14:textId="77777777" w:rsidTr="005133EF">
        <w:tc>
          <w:tcPr>
            <w:tcW w:w="3086" w:type="dxa"/>
            <w:shd w:val="clear" w:color="auto" w:fill="F7CAAC"/>
          </w:tcPr>
          <w:p w14:paraId="53E67C62" w14:textId="77777777" w:rsidR="00BE5053" w:rsidRPr="001452AD" w:rsidRDefault="00BE5053" w:rsidP="00AE5DFF">
            <w:pPr>
              <w:rPr>
                <w:b/>
                <w:highlight w:val="yellow"/>
              </w:rPr>
            </w:pPr>
            <w:r w:rsidRPr="009B48E7">
              <w:rPr>
                <w:b/>
              </w:rPr>
              <w:t>Hlavní témata a výsledky učení</w:t>
            </w:r>
          </w:p>
        </w:tc>
        <w:tc>
          <w:tcPr>
            <w:tcW w:w="6769" w:type="dxa"/>
            <w:gridSpan w:val="7"/>
            <w:tcBorders>
              <w:bottom w:val="nil"/>
            </w:tcBorders>
          </w:tcPr>
          <w:p w14:paraId="4C3EA33A" w14:textId="77777777" w:rsidR="00BE5053" w:rsidRPr="001452AD" w:rsidRDefault="00BE5053" w:rsidP="00BE5053">
            <w:pPr>
              <w:jc w:val="both"/>
              <w:rPr>
                <w:highlight w:val="yellow"/>
              </w:rPr>
            </w:pPr>
          </w:p>
        </w:tc>
      </w:tr>
      <w:tr w:rsidR="00385D81" w14:paraId="0F23141F" w14:textId="77777777" w:rsidTr="005133EF">
        <w:trPr>
          <w:trHeight w:val="2197"/>
        </w:trPr>
        <w:tc>
          <w:tcPr>
            <w:tcW w:w="9855" w:type="dxa"/>
            <w:gridSpan w:val="8"/>
            <w:tcBorders>
              <w:top w:val="nil"/>
              <w:bottom w:val="single" w:sz="4" w:space="0" w:color="auto"/>
            </w:tcBorders>
          </w:tcPr>
          <w:p w14:paraId="7F7975C5" w14:textId="6655C08D" w:rsidR="00567A4C" w:rsidRPr="00CC442D" w:rsidRDefault="00567A4C" w:rsidP="001B6564">
            <w:pPr>
              <w:widowControl w:val="0"/>
              <w:jc w:val="both"/>
              <w:rPr>
                <w:b/>
                <w:bCs/>
              </w:rPr>
            </w:pPr>
            <w:r w:rsidRPr="00CC442D">
              <w:rPr>
                <w:b/>
                <w:bCs/>
              </w:rPr>
              <w:t>Témata:</w:t>
            </w:r>
          </w:p>
          <w:p w14:paraId="71A7FE99" w14:textId="006873B3" w:rsidR="00567A4C" w:rsidRDefault="00567A4C" w:rsidP="004C352E">
            <w:pPr>
              <w:pStyle w:val="Odstavecseseznamem"/>
              <w:widowControl w:val="0"/>
              <w:numPr>
                <w:ilvl w:val="0"/>
                <w:numId w:val="84"/>
              </w:numPr>
              <w:suppressAutoHyphens/>
              <w:jc w:val="both"/>
            </w:pPr>
            <w:r>
              <w:t>Úvod do prostoru ateliéru a dílenského zázemí</w:t>
            </w:r>
            <w:r w:rsidR="00420BB6">
              <w:t>.</w:t>
            </w:r>
            <w:r>
              <w:t xml:space="preserve"> </w:t>
            </w:r>
          </w:p>
          <w:p w14:paraId="54DF337C" w14:textId="707E9973" w:rsidR="00567A4C" w:rsidRDefault="00567A4C" w:rsidP="004C352E">
            <w:pPr>
              <w:pStyle w:val="Odstavecseseznamem"/>
              <w:widowControl w:val="0"/>
              <w:numPr>
                <w:ilvl w:val="0"/>
                <w:numId w:val="84"/>
              </w:numPr>
              <w:suppressAutoHyphens/>
              <w:jc w:val="both"/>
            </w:pPr>
            <w:r>
              <w:t>Přehled dílenského vybavení a zařízení.</w:t>
            </w:r>
          </w:p>
          <w:p w14:paraId="11C6F849" w14:textId="77777777" w:rsidR="00567A4C" w:rsidRDefault="00567A4C" w:rsidP="004C352E">
            <w:pPr>
              <w:pStyle w:val="Odstavecseseznamem"/>
              <w:widowControl w:val="0"/>
              <w:numPr>
                <w:ilvl w:val="0"/>
                <w:numId w:val="84"/>
              </w:numPr>
              <w:suppressAutoHyphens/>
              <w:jc w:val="both"/>
            </w:pPr>
            <w:r>
              <w:t>Prohlídka klíčových oblastí včetně pracovních stanic, strojů a bezpečnostních protokolů.</w:t>
            </w:r>
          </w:p>
          <w:p w14:paraId="192FD300" w14:textId="77777777" w:rsidR="00567A4C" w:rsidRDefault="00567A4C" w:rsidP="004C352E">
            <w:pPr>
              <w:pStyle w:val="Odstavecseseznamem"/>
              <w:widowControl w:val="0"/>
              <w:numPr>
                <w:ilvl w:val="0"/>
                <w:numId w:val="84"/>
              </w:numPr>
              <w:suppressAutoHyphens/>
              <w:jc w:val="both"/>
            </w:pPr>
            <w:r>
              <w:t>Seznámení s kulturou ateliéru a očekáváními.</w:t>
            </w:r>
          </w:p>
          <w:p w14:paraId="5ABE6F9B" w14:textId="422B55BF" w:rsidR="00567A4C" w:rsidRDefault="00567A4C" w:rsidP="004C352E">
            <w:pPr>
              <w:pStyle w:val="Odstavecseseznamem"/>
              <w:widowControl w:val="0"/>
              <w:numPr>
                <w:ilvl w:val="0"/>
                <w:numId w:val="84"/>
              </w:numPr>
              <w:suppressAutoHyphens/>
              <w:jc w:val="both"/>
            </w:pPr>
            <w:r>
              <w:t>Seznamovací aktivity</w:t>
            </w:r>
            <w:r w:rsidR="00420BB6">
              <w:t>.</w:t>
            </w:r>
          </w:p>
          <w:p w14:paraId="56CC6785" w14:textId="13855150" w:rsidR="00567A4C" w:rsidRDefault="00567A4C" w:rsidP="004C352E">
            <w:pPr>
              <w:pStyle w:val="Odstavecseseznamem"/>
              <w:widowControl w:val="0"/>
              <w:numPr>
                <w:ilvl w:val="0"/>
                <w:numId w:val="84"/>
              </w:numPr>
              <w:suppressAutoHyphens/>
              <w:jc w:val="both"/>
            </w:pPr>
            <w:r>
              <w:t>Cvičení k sdílení osobních designových filozofií a cílů</w:t>
            </w:r>
            <w:r w:rsidR="00420BB6">
              <w:t>.</w:t>
            </w:r>
          </w:p>
          <w:p w14:paraId="7AAC4DD4" w14:textId="77777777" w:rsidR="00567A4C" w:rsidRDefault="00567A4C" w:rsidP="004C352E">
            <w:pPr>
              <w:pStyle w:val="Odstavecseseznamem"/>
              <w:widowControl w:val="0"/>
              <w:numPr>
                <w:ilvl w:val="0"/>
                <w:numId w:val="84"/>
              </w:numPr>
              <w:suppressAutoHyphens/>
              <w:jc w:val="both"/>
            </w:pPr>
            <w:r>
              <w:t>Skupinové aktivity podporující otevřenou komunikaci a vzájemné porozumění.</w:t>
            </w:r>
          </w:p>
          <w:p w14:paraId="3F32A92A" w14:textId="7C8D3284" w:rsidR="00567A4C" w:rsidRDefault="00567A4C" w:rsidP="004C352E">
            <w:pPr>
              <w:pStyle w:val="Odstavecseseznamem"/>
              <w:widowControl w:val="0"/>
              <w:numPr>
                <w:ilvl w:val="0"/>
                <w:numId w:val="84"/>
              </w:numPr>
              <w:suppressAutoHyphens/>
              <w:jc w:val="both"/>
            </w:pPr>
            <w:r>
              <w:t>Školení bezpečnosti práce: obsluha strojů, chování v dílenských prostorách</w:t>
            </w:r>
            <w:r w:rsidR="00420BB6">
              <w:t>.</w:t>
            </w:r>
          </w:p>
          <w:p w14:paraId="15908082" w14:textId="4FD7E498" w:rsidR="00567A4C" w:rsidRDefault="00567A4C" w:rsidP="004C352E">
            <w:pPr>
              <w:pStyle w:val="Odstavecseseznamem"/>
              <w:widowControl w:val="0"/>
              <w:numPr>
                <w:ilvl w:val="0"/>
                <w:numId w:val="84"/>
              </w:numPr>
              <w:suppressAutoHyphens/>
              <w:jc w:val="both"/>
            </w:pPr>
            <w:r>
              <w:t>Praktická cvičení na obuvnických strojích</w:t>
            </w:r>
            <w:r w:rsidR="00420BB6">
              <w:t>.</w:t>
            </w:r>
          </w:p>
          <w:p w14:paraId="639EC34E" w14:textId="286971C3" w:rsidR="00567A4C" w:rsidRDefault="00567A4C" w:rsidP="004C352E">
            <w:pPr>
              <w:pStyle w:val="Odstavecseseznamem"/>
              <w:widowControl w:val="0"/>
              <w:numPr>
                <w:ilvl w:val="0"/>
                <w:numId w:val="84"/>
              </w:numPr>
              <w:suppressAutoHyphens/>
              <w:jc w:val="both"/>
            </w:pPr>
            <w:r>
              <w:t>Zadání tématu plenéru pro samostatné a skupinové zpracování</w:t>
            </w:r>
            <w:r w:rsidR="00420BB6">
              <w:t>.</w:t>
            </w:r>
          </w:p>
          <w:p w14:paraId="5CB77D7F" w14:textId="703E17CF" w:rsidR="00567A4C" w:rsidRDefault="00567A4C" w:rsidP="004C352E">
            <w:pPr>
              <w:pStyle w:val="Odstavecseseznamem"/>
              <w:widowControl w:val="0"/>
              <w:numPr>
                <w:ilvl w:val="0"/>
                <w:numId w:val="84"/>
              </w:numPr>
              <w:suppressAutoHyphens/>
              <w:jc w:val="both"/>
            </w:pPr>
            <w:r>
              <w:t xml:space="preserve">Design </w:t>
            </w:r>
            <w:proofErr w:type="spellStart"/>
            <w:r>
              <w:t>Thinking</w:t>
            </w:r>
            <w:proofErr w:type="spellEnd"/>
            <w:r>
              <w:t>, metody a postupy pro zpracování zadání</w:t>
            </w:r>
            <w:r w:rsidR="00420BB6">
              <w:t>.</w:t>
            </w:r>
            <w:r>
              <w:t xml:space="preserve"> </w:t>
            </w:r>
          </w:p>
          <w:p w14:paraId="13F727AC" w14:textId="0889C01D" w:rsidR="00653C41" w:rsidRDefault="00567A4C" w:rsidP="004C352E">
            <w:pPr>
              <w:pStyle w:val="Odstavecseseznamem"/>
              <w:widowControl w:val="0"/>
              <w:numPr>
                <w:ilvl w:val="0"/>
                <w:numId w:val="84"/>
              </w:numPr>
              <w:suppressAutoHyphens/>
              <w:jc w:val="both"/>
            </w:pPr>
            <w:r>
              <w:t>Design obuvi v</w:t>
            </w:r>
            <w:r w:rsidR="00420BB6">
              <w:t> </w:t>
            </w:r>
            <w:r>
              <w:t>praxi</w:t>
            </w:r>
            <w:r w:rsidR="00420BB6">
              <w:t>.</w:t>
            </w:r>
          </w:p>
          <w:p w14:paraId="57C1C0EA" w14:textId="656F0606" w:rsidR="00567A4C" w:rsidRPr="00404CBA" w:rsidRDefault="00567A4C" w:rsidP="004C352E">
            <w:pPr>
              <w:pStyle w:val="Odstavecseseznamem"/>
              <w:widowControl w:val="0"/>
              <w:numPr>
                <w:ilvl w:val="0"/>
                <w:numId w:val="84"/>
              </w:numPr>
              <w:suppressAutoHyphens/>
              <w:spacing w:after="120"/>
              <w:ind w:left="714" w:hanging="357"/>
              <w:contextualSpacing w:val="0"/>
              <w:jc w:val="both"/>
              <w:rPr>
                <w:bCs/>
                <w:color w:val="000000" w:themeColor="text1"/>
              </w:rPr>
            </w:pPr>
            <w:r>
              <w:t>Týmová práce, zpracování zadání, jeho prezentace a obhajoba konceptu</w:t>
            </w:r>
            <w:r w:rsidR="00653C41">
              <w:t xml:space="preserve">, </w:t>
            </w:r>
            <w:r>
              <w:t>aktivity procvičující schopnost argumentace</w:t>
            </w:r>
            <w:r w:rsidR="00420BB6">
              <w:t>.</w:t>
            </w:r>
            <w:r w:rsidRPr="00653C41">
              <w:rPr>
                <w:bCs/>
                <w:color w:val="000000" w:themeColor="text1"/>
              </w:rPr>
              <w:t xml:space="preserve"> </w:t>
            </w:r>
          </w:p>
          <w:p w14:paraId="3F12C260" w14:textId="77777777" w:rsidR="00567A4C" w:rsidRPr="00CC442D" w:rsidRDefault="00567A4C" w:rsidP="00567A4C">
            <w:pPr>
              <w:widowControl w:val="0"/>
              <w:jc w:val="both"/>
              <w:rPr>
                <w:b/>
                <w:color w:val="000000" w:themeColor="text1"/>
              </w:rPr>
            </w:pPr>
            <w:r w:rsidRPr="00CC442D">
              <w:rPr>
                <w:b/>
                <w:color w:val="000000" w:themeColor="text1"/>
              </w:rPr>
              <w:t>Výsledky učení:</w:t>
            </w:r>
          </w:p>
          <w:p w14:paraId="4DB7AFE5" w14:textId="77777777" w:rsidR="00567A4C" w:rsidRDefault="00567A4C" w:rsidP="00567A4C">
            <w:pPr>
              <w:widowControl w:val="0"/>
              <w:jc w:val="both"/>
              <w:rPr>
                <w:color w:val="000000" w:themeColor="text1"/>
              </w:rPr>
            </w:pPr>
            <w:r>
              <w:rPr>
                <w:color w:val="000000" w:themeColor="text1"/>
              </w:rPr>
              <w:t>Odborné znalosti – po absolvování předmětu student umí:</w:t>
            </w:r>
          </w:p>
          <w:p w14:paraId="2F797982" w14:textId="77777777" w:rsidR="00567A4C" w:rsidRDefault="00567A4C" w:rsidP="004C352E">
            <w:pPr>
              <w:pStyle w:val="Odstavecseseznamem"/>
              <w:numPr>
                <w:ilvl w:val="0"/>
                <w:numId w:val="143"/>
              </w:numPr>
              <w:suppressAutoHyphens/>
              <w:ind w:left="677" w:hanging="283"/>
            </w:pPr>
            <w:r>
              <w:rPr>
                <w:color w:val="000000" w:themeColor="text1"/>
              </w:rPr>
              <w:t xml:space="preserve">popsat postup při řešení problému </w:t>
            </w:r>
          </w:p>
          <w:p w14:paraId="623742B9" w14:textId="77777777" w:rsidR="00567A4C" w:rsidRDefault="00567A4C" w:rsidP="004C352E">
            <w:pPr>
              <w:pStyle w:val="Odstavecseseznamem"/>
              <w:numPr>
                <w:ilvl w:val="0"/>
                <w:numId w:val="143"/>
              </w:numPr>
              <w:suppressAutoHyphens/>
              <w:ind w:left="677" w:hanging="283"/>
              <w:rPr>
                <w:color w:val="000000" w:themeColor="text1"/>
              </w:rPr>
            </w:pPr>
            <w:r>
              <w:rPr>
                <w:color w:val="000000" w:themeColor="text1"/>
              </w:rPr>
              <w:t>vysvětlit metody a postupy zpracování zadání (od myšlenky k realizaci)</w:t>
            </w:r>
          </w:p>
          <w:p w14:paraId="7D078C85" w14:textId="77777777" w:rsidR="00567A4C" w:rsidRDefault="00567A4C" w:rsidP="004C352E">
            <w:pPr>
              <w:pStyle w:val="Odstavecseseznamem"/>
              <w:numPr>
                <w:ilvl w:val="0"/>
                <w:numId w:val="143"/>
              </w:numPr>
              <w:suppressAutoHyphens/>
              <w:ind w:left="677" w:hanging="283"/>
              <w:rPr>
                <w:color w:val="000000" w:themeColor="text1"/>
              </w:rPr>
            </w:pPr>
            <w:r>
              <w:rPr>
                <w:color w:val="000000" w:themeColor="text1"/>
              </w:rPr>
              <w:t>argumentovat a vysvětlit zpracované téma a obhájit projekt</w:t>
            </w:r>
          </w:p>
          <w:p w14:paraId="29B87BDF" w14:textId="77777777" w:rsidR="00653C41" w:rsidRPr="00381E9F" w:rsidRDefault="00567A4C" w:rsidP="004C352E">
            <w:pPr>
              <w:pStyle w:val="Odstavecseseznamem"/>
              <w:numPr>
                <w:ilvl w:val="0"/>
                <w:numId w:val="143"/>
              </w:numPr>
              <w:suppressAutoHyphens/>
              <w:ind w:left="677" w:hanging="283"/>
              <w:rPr>
                <w:color w:val="000000" w:themeColor="text1"/>
              </w:rPr>
            </w:pPr>
            <w:r>
              <w:rPr>
                <w:color w:val="000000" w:themeColor="text1"/>
              </w:rPr>
              <w:t>zná pravidla poskytování a přijímání zpětné vazby</w:t>
            </w:r>
            <w:r w:rsidR="00653C41" w:rsidRPr="00381E9F">
              <w:rPr>
                <w:color w:val="000000" w:themeColor="text1"/>
              </w:rPr>
              <w:t xml:space="preserve"> </w:t>
            </w:r>
          </w:p>
          <w:p w14:paraId="25A6B7F0" w14:textId="4099521F" w:rsidR="00567A4C" w:rsidRPr="00381E9F" w:rsidRDefault="00653C41" w:rsidP="004C352E">
            <w:pPr>
              <w:pStyle w:val="Odstavecseseznamem"/>
              <w:numPr>
                <w:ilvl w:val="0"/>
                <w:numId w:val="143"/>
              </w:numPr>
              <w:suppressAutoHyphens/>
              <w:ind w:left="677" w:hanging="283"/>
              <w:rPr>
                <w:color w:val="000000" w:themeColor="text1"/>
              </w:rPr>
            </w:pPr>
            <w:r w:rsidRPr="00381E9F">
              <w:rPr>
                <w:color w:val="000000" w:themeColor="text1"/>
              </w:rPr>
              <w:t>analyzovat zadání úkolu</w:t>
            </w:r>
          </w:p>
          <w:p w14:paraId="67550B49" w14:textId="77777777" w:rsidR="00567A4C" w:rsidRDefault="00567A4C" w:rsidP="00567A4C">
            <w:pPr>
              <w:widowControl w:val="0"/>
              <w:jc w:val="both"/>
            </w:pPr>
            <w:r>
              <w:t>Odborné dovednosti – po absolvování předmětu student umí:</w:t>
            </w:r>
          </w:p>
          <w:p w14:paraId="1B96D4F9"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navrhnout řešení a stanovit postup</w:t>
            </w:r>
          </w:p>
          <w:p w14:paraId="047524B6"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pracovat s časem</w:t>
            </w:r>
          </w:p>
          <w:p w14:paraId="1D0DFBD6"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komunikovat a najít dohodu s ostatními</w:t>
            </w:r>
          </w:p>
          <w:p w14:paraId="3C83108B"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navrhnout postup</w:t>
            </w:r>
          </w:p>
          <w:p w14:paraId="0B1E6922"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odprezentovat a obhájit svůj návrh</w:t>
            </w:r>
          </w:p>
          <w:p w14:paraId="007CA472" w14:textId="77777777" w:rsidR="00567A4C" w:rsidRPr="00381E9F" w:rsidRDefault="00567A4C" w:rsidP="004C352E">
            <w:pPr>
              <w:pStyle w:val="Odstavecseseznamem"/>
              <w:numPr>
                <w:ilvl w:val="0"/>
                <w:numId w:val="143"/>
              </w:numPr>
              <w:suppressAutoHyphens/>
              <w:ind w:left="677" w:hanging="283"/>
              <w:rPr>
                <w:color w:val="000000" w:themeColor="text1"/>
              </w:rPr>
            </w:pPr>
            <w:r w:rsidRPr="00381E9F">
              <w:rPr>
                <w:color w:val="000000" w:themeColor="text1"/>
              </w:rPr>
              <w:t>rozdělit role a úkoly</w:t>
            </w:r>
          </w:p>
          <w:p w14:paraId="5E376B7A" w14:textId="4385D657" w:rsidR="00385D81" w:rsidRPr="00567A4C" w:rsidRDefault="00567A4C" w:rsidP="004C352E">
            <w:pPr>
              <w:pStyle w:val="Odstavecseseznamem"/>
              <w:numPr>
                <w:ilvl w:val="0"/>
                <w:numId w:val="143"/>
              </w:numPr>
              <w:suppressAutoHyphens/>
              <w:ind w:left="677" w:hanging="283"/>
              <w:rPr>
                <w:spacing w:val="-10"/>
              </w:rPr>
            </w:pPr>
            <w:r w:rsidRPr="00381E9F">
              <w:rPr>
                <w:color w:val="000000" w:themeColor="text1"/>
              </w:rPr>
              <w:t>poskytnout i přijmout zpětnou vazbu</w:t>
            </w:r>
          </w:p>
        </w:tc>
      </w:tr>
      <w:tr w:rsidR="00385D81" w14:paraId="1DFA8CB4"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FC792D9" w14:textId="77777777" w:rsidR="00385D81" w:rsidRPr="001452AD" w:rsidRDefault="00385D81" w:rsidP="00385D81">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36596167" w14:textId="77777777" w:rsidR="00385D81" w:rsidRPr="001452AD" w:rsidRDefault="00385D81" w:rsidP="00385D81">
            <w:pPr>
              <w:jc w:val="both"/>
              <w:rPr>
                <w:highlight w:val="yellow"/>
              </w:rPr>
            </w:pPr>
          </w:p>
        </w:tc>
      </w:tr>
      <w:tr w:rsidR="00385D81" w14:paraId="558C434A" w14:textId="77777777" w:rsidTr="001406FD">
        <w:trPr>
          <w:trHeight w:val="1417"/>
        </w:trPr>
        <w:tc>
          <w:tcPr>
            <w:tcW w:w="9855" w:type="dxa"/>
            <w:gridSpan w:val="8"/>
            <w:tcBorders>
              <w:top w:val="nil"/>
              <w:bottom w:val="single" w:sz="4" w:space="0" w:color="auto"/>
            </w:tcBorders>
          </w:tcPr>
          <w:p w14:paraId="4F68C42F" w14:textId="77777777" w:rsidR="005F0667" w:rsidRPr="001B6564" w:rsidRDefault="005F0667" w:rsidP="001B6564">
            <w:pPr>
              <w:pStyle w:val="Odstavecseseznamem"/>
              <w:numPr>
                <w:ilvl w:val="0"/>
                <w:numId w:val="143"/>
              </w:numPr>
              <w:suppressAutoHyphens/>
              <w:ind w:left="677" w:hanging="283"/>
              <w:rPr>
                <w:color w:val="000000" w:themeColor="text1"/>
              </w:rPr>
            </w:pPr>
            <w:r w:rsidRPr="001B6564">
              <w:rPr>
                <w:color w:val="000000" w:themeColor="text1"/>
              </w:rPr>
              <w:t>aktivizující (simulace, hry, dramatizace)</w:t>
            </w:r>
          </w:p>
          <w:p w14:paraId="013B2A13" w14:textId="77777777" w:rsidR="005F0667" w:rsidRPr="001B6564" w:rsidRDefault="005F0667" w:rsidP="001B6564">
            <w:pPr>
              <w:pStyle w:val="Odstavecseseznamem"/>
              <w:numPr>
                <w:ilvl w:val="0"/>
                <w:numId w:val="143"/>
              </w:numPr>
              <w:suppressAutoHyphens/>
              <w:ind w:left="677" w:hanging="283"/>
              <w:rPr>
                <w:color w:val="000000" w:themeColor="text1"/>
              </w:rPr>
            </w:pPr>
            <w:r w:rsidRPr="001B6564">
              <w:rPr>
                <w:color w:val="000000" w:themeColor="text1"/>
              </w:rPr>
              <w:t>dialogická (diskuze, rozhovor, brainstorming)</w:t>
            </w:r>
          </w:p>
          <w:p w14:paraId="55C9DD10" w14:textId="77777777" w:rsidR="005F0667" w:rsidRPr="001B6564" w:rsidRDefault="005F0667" w:rsidP="001B6564">
            <w:pPr>
              <w:pStyle w:val="Odstavecseseznamem"/>
              <w:numPr>
                <w:ilvl w:val="0"/>
                <w:numId w:val="143"/>
              </w:numPr>
              <w:suppressAutoHyphens/>
              <w:ind w:left="677" w:hanging="283"/>
              <w:rPr>
                <w:color w:val="000000" w:themeColor="text1"/>
              </w:rPr>
            </w:pPr>
            <w:r w:rsidRPr="001B6564">
              <w:rPr>
                <w:color w:val="000000" w:themeColor="text1"/>
              </w:rPr>
              <w:t>analýza výkonů studenta</w:t>
            </w:r>
          </w:p>
          <w:p w14:paraId="3C329790" w14:textId="77777777" w:rsidR="005F0667" w:rsidRPr="001B6564" w:rsidRDefault="005F0667" w:rsidP="001B6564">
            <w:pPr>
              <w:pStyle w:val="Odstavecseseznamem"/>
              <w:numPr>
                <w:ilvl w:val="0"/>
                <w:numId w:val="143"/>
              </w:numPr>
              <w:suppressAutoHyphens/>
              <w:ind w:left="677" w:hanging="283"/>
              <w:rPr>
                <w:color w:val="000000" w:themeColor="text1"/>
              </w:rPr>
            </w:pPr>
            <w:r w:rsidRPr="001B6564">
              <w:rPr>
                <w:color w:val="000000" w:themeColor="text1"/>
              </w:rPr>
              <w:t xml:space="preserve">rozbor díla tvůrčího charakteru </w:t>
            </w:r>
          </w:p>
          <w:p w14:paraId="7BED5211" w14:textId="77777777" w:rsidR="005F0667" w:rsidRPr="001B6564" w:rsidRDefault="005F0667" w:rsidP="001B6564">
            <w:pPr>
              <w:pStyle w:val="Odstavecseseznamem"/>
              <w:numPr>
                <w:ilvl w:val="0"/>
                <w:numId w:val="143"/>
              </w:numPr>
              <w:suppressAutoHyphens/>
              <w:ind w:left="677" w:hanging="283"/>
              <w:rPr>
                <w:color w:val="000000" w:themeColor="text1"/>
              </w:rPr>
            </w:pPr>
            <w:r w:rsidRPr="001B6564">
              <w:rPr>
                <w:color w:val="000000" w:themeColor="text1"/>
              </w:rPr>
              <w:t>rozbor jazykového projevu studenta</w:t>
            </w:r>
          </w:p>
          <w:p w14:paraId="2FF49887" w14:textId="0B56949A" w:rsidR="00385D81" w:rsidRDefault="005F0667" w:rsidP="001B6564">
            <w:pPr>
              <w:pStyle w:val="Odstavecseseznamem"/>
              <w:numPr>
                <w:ilvl w:val="0"/>
                <w:numId w:val="143"/>
              </w:numPr>
              <w:suppressAutoHyphens/>
              <w:ind w:left="677" w:hanging="283"/>
            </w:pPr>
            <w:r w:rsidRPr="001B6564">
              <w:rPr>
                <w:color w:val="000000" w:themeColor="text1"/>
              </w:rPr>
              <w:t>systematické pozorování studenta</w:t>
            </w:r>
          </w:p>
        </w:tc>
      </w:tr>
    </w:tbl>
    <w:p w14:paraId="0922B8AF" w14:textId="77777777" w:rsidR="00066B0E" w:rsidRDefault="00066B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385D81" w14:paraId="6E19320F" w14:textId="77777777" w:rsidTr="005133EF">
        <w:trPr>
          <w:trHeight w:val="265"/>
        </w:trPr>
        <w:tc>
          <w:tcPr>
            <w:tcW w:w="3653" w:type="dxa"/>
            <w:tcBorders>
              <w:top w:val="single" w:sz="4" w:space="0" w:color="auto"/>
            </w:tcBorders>
            <w:shd w:val="clear" w:color="auto" w:fill="F7CAAC"/>
          </w:tcPr>
          <w:p w14:paraId="00FE5C55" w14:textId="2368DE3E" w:rsidR="00385D81" w:rsidRDefault="00385D81" w:rsidP="00385D81">
            <w:pPr>
              <w:jc w:val="both"/>
            </w:pPr>
            <w:r>
              <w:rPr>
                <w:b/>
              </w:rPr>
              <w:lastRenderedPageBreak/>
              <w:t>Studijní literatura a studijní pomůcky</w:t>
            </w:r>
          </w:p>
        </w:tc>
        <w:tc>
          <w:tcPr>
            <w:tcW w:w="6202" w:type="dxa"/>
            <w:gridSpan w:val="3"/>
            <w:tcBorders>
              <w:top w:val="single" w:sz="4" w:space="0" w:color="auto"/>
              <w:bottom w:val="nil"/>
            </w:tcBorders>
          </w:tcPr>
          <w:p w14:paraId="3928D251" w14:textId="77777777" w:rsidR="00385D81" w:rsidRDefault="00385D81" w:rsidP="00385D81">
            <w:pPr>
              <w:jc w:val="both"/>
            </w:pPr>
          </w:p>
        </w:tc>
      </w:tr>
      <w:tr w:rsidR="00385D81" w14:paraId="0AE7726C" w14:textId="77777777" w:rsidTr="005133EF">
        <w:trPr>
          <w:trHeight w:val="1497"/>
        </w:trPr>
        <w:tc>
          <w:tcPr>
            <w:tcW w:w="9855" w:type="dxa"/>
            <w:gridSpan w:val="4"/>
            <w:tcBorders>
              <w:top w:val="nil"/>
            </w:tcBorders>
          </w:tcPr>
          <w:p w14:paraId="63D79649" w14:textId="77777777" w:rsidR="00C72665" w:rsidRPr="00FE251F" w:rsidRDefault="00C72665" w:rsidP="00C72665">
            <w:pPr>
              <w:jc w:val="both"/>
              <w:rPr>
                <w:b/>
              </w:rPr>
            </w:pPr>
            <w:r w:rsidRPr="00FE251F">
              <w:rPr>
                <w:b/>
              </w:rPr>
              <w:t>Povinná:</w:t>
            </w:r>
          </w:p>
          <w:p w14:paraId="4A8CED85" w14:textId="77777777" w:rsidR="00567A4C" w:rsidRPr="00567A4C" w:rsidRDefault="006D3F8D" w:rsidP="00567A4C">
            <w:pPr>
              <w:widowControl w:val="0"/>
            </w:pPr>
            <w:hyperlink r:id="rId37" w:tgtFrame="_blank" w:history="1">
              <w:r w:rsidR="00567A4C" w:rsidRPr="00567A4C">
                <w:rPr>
                  <w:rStyle w:val="Hypertextovodkaz"/>
                  <w:bCs/>
                  <w:color w:val="auto"/>
                  <w:u w:val="none"/>
                </w:rPr>
                <w:t>KUBÁTOVÁ, Sláva. </w:t>
              </w:r>
              <w:r w:rsidR="00567A4C" w:rsidRPr="00567A4C">
                <w:rPr>
                  <w:rStyle w:val="Hypertextovodkaz"/>
                  <w:bCs/>
                  <w:i/>
                  <w:iCs/>
                  <w:color w:val="auto"/>
                  <w:u w:val="none"/>
                </w:rPr>
                <w:t>Tajemství spolupráce v týmech</w:t>
              </w:r>
              <w:r w:rsidR="00567A4C" w:rsidRPr="00567A4C">
                <w:rPr>
                  <w:rStyle w:val="Hypertextovodkaz"/>
                  <w:bCs/>
                  <w:color w:val="auto"/>
                  <w:u w:val="none"/>
                </w:rPr>
                <w:t>. Praha: Grada, 2013. ISBN 978-80-7261-259-8.</w:t>
              </w:r>
            </w:hyperlink>
          </w:p>
          <w:p w14:paraId="396E3C5B" w14:textId="1472C35F" w:rsidR="00567A4C" w:rsidRPr="00567A4C" w:rsidRDefault="006D3F8D" w:rsidP="00567A4C">
            <w:pPr>
              <w:widowControl w:val="0"/>
            </w:pPr>
            <w:hyperlink r:id="rId38" w:tgtFrame="_blank" w:history="1">
              <w:r w:rsidR="00567A4C" w:rsidRPr="00567A4C">
                <w:t>PLAMÍNEK</w:t>
              </w:r>
              <w:r w:rsidR="00567A4C" w:rsidRPr="00567A4C">
                <w:rPr>
                  <w:rStyle w:val="Hypertextovodkaz"/>
                  <w:bCs/>
                  <w:color w:val="auto"/>
                  <w:u w:val="none"/>
                </w:rPr>
                <w:t>, Jiří. </w:t>
              </w:r>
              <w:r w:rsidR="00567A4C" w:rsidRPr="00567A4C">
                <w:rPr>
                  <w:rStyle w:val="Hypertextovodkaz"/>
                  <w:bCs/>
                  <w:i/>
                  <w:iCs/>
                  <w:color w:val="auto"/>
                  <w:u w:val="none"/>
                </w:rPr>
                <w:t>Tajemství motivac</w:t>
              </w:r>
              <w:r w:rsidR="00567A4C">
                <w:rPr>
                  <w:rStyle w:val="Hypertextovodkaz"/>
                  <w:bCs/>
                  <w:i/>
                  <w:iCs/>
                  <w:color w:val="auto"/>
                  <w:u w:val="none"/>
                </w:rPr>
                <w:t>e</w:t>
              </w:r>
              <w:r w:rsidR="00567A4C" w:rsidRPr="00567A4C">
                <w:rPr>
                  <w:rStyle w:val="Hypertextovodkaz"/>
                  <w:bCs/>
                  <w:i/>
                  <w:iCs/>
                  <w:color w:val="auto"/>
                  <w:u w:val="none"/>
                </w:rPr>
                <w:t>: jak zařídit, aby pro vás lidé rádi pracovali</w:t>
              </w:r>
              <w:r w:rsidR="00567A4C" w:rsidRPr="00567A4C">
                <w:rPr>
                  <w:rStyle w:val="Hypertextovodkaz"/>
                  <w:bCs/>
                  <w:color w:val="auto"/>
                  <w:u w:val="none"/>
                </w:rPr>
                <w:t xml:space="preserve">. 1. vyd. Praha: Grada, 2007. </w:t>
              </w:r>
              <w:r w:rsidR="00336D97">
                <w:rPr>
                  <w:rStyle w:val="Hypertextovodkaz"/>
                  <w:bCs/>
                  <w:color w:val="auto"/>
                  <w:u w:val="none"/>
                </w:rPr>
                <w:br/>
              </w:r>
              <w:r w:rsidR="00567A4C" w:rsidRPr="00567A4C">
                <w:rPr>
                  <w:rStyle w:val="Hypertextovodkaz"/>
                  <w:bCs/>
                  <w:color w:val="auto"/>
                  <w:u w:val="none"/>
                </w:rPr>
                <w:t>ISBN 978-80-247-1991-7.</w:t>
              </w:r>
            </w:hyperlink>
          </w:p>
          <w:p w14:paraId="18932461" w14:textId="77777777" w:rsidR="00336D97" w:rsidRDefault="00C72665" w:rsidP="00C72665">
            <w:pPr>
              <w:jc w:val="both"/>
            </w:pPr>
            <w:r w:rsidRPr="00567A4C">
              <w:t xml:space="preserve">TELLÉUS, Annika. </w:t>
            </w:r>
            <w:r w:rsidRPr="00567A4C">
              <w:rPr>
                <w:i/>
                <w:iCs/>
              </w:rPr>
              <w:t xml:space="preserve">Naslouchat je umění: </w:t>
            </w:r>
            <w:r w:rsidRPr="00D84996">
              <w:rPr>
                <w:i/>
                <w:iCs/>
              </w:rPr>
              <w:t>jak účinně a pozitivně komunikovat</w:t>
            </w:r>
            <w:r w:rsidRPr="00213F79">
              <w:t xml:space="preserve">. Praha: Portál, 2022. </w:t>
            </w:r>
          </w:p>
          <w:p w14:paraId="5F7FB0C5" w14:textId="3C5EB6AF" w:rsidR="00C72665" w:rsidRDefault="00C72665" w:rsidP="00C72665">
            <w:pPr>
              <w:jc w:val="both"/>
            </w:pPr>
            <w:r w:rsidRPr="00213F79">
              <w:t>ISBN 978-80-262-1869-2.</w:t>
            </w:r>
          </w:p>
          <w:p w14:paraId="40AD6A61" w14:textId="77777777" w:rsidR="00C72665" w:rsidRPr="00FE251F" w:rsidRDefault="00C72665" w:rsidP="00C72665">
            <w:pPr>
              <w:jc w:val="both"/>
              <w:rPr>
                <w:b/>
              </w:rPr>
            </w:pPr>
            <w:r w:rsidRPr="00FE251F">
              <w:rPr>
                <w:b/>
              </w:rPr>
              <w:t>Doporučená:</w:t>
            </w:r>
          </w:p>
          <w:p w14:paraId="57A25D70" w14:textId="7C7AD8E0" w:rsidR="00385D81" w:rsidRDefault="005F0667" w:rsidP="001406FD">
            <w:pPr>
              <w:widowControl w:val="0"/>
            </w:pPr>
            <w:r>
              <w:t xml:space="preserve">PLAMÍNEK, Jiří a </w:t>
            </w:r>
            <w:r w:rsidR="008239EA">
              <w:t xml:space="preserve">FRANC, </w:t>
            </w:r>
            <w:r>
              <w:t>Daniel. </w:t>
            </w:r>
            <w:r>
              <w:rPr>
                <w:i/>
                <w:iCs/>
              </w:rPr>
              <w:t xml:space="preserve">Komunikace a prezentace: umění mluvit, slyšet a </w:t>
            </w:r>
            <w:r w:rsidRPr="004D1C6F">
              <w:rPr>
                <w:i/>
                <w:iCs/>
              </w:rPr>
              <w:t>rozumět</w:t>
            </w:r>
            <w:r w:rsidRPr="004D1C6F">
              <w:t xml:space="preserve">. </w:t>
            </w:r>
            <w:r w:rsidR="003D45B0" w:rsidRPr="004D1C6F">
              <w:t xml:space="preserve">Praha: Grada, 2021. </w:t>
            </w:r>
            <w:r>
              <w:t>ISBN 9788024744841.</w:t>
            </w:r>
          </w:p>
        </w:tc>
      </w:tr>
      <w:tr w:rsidR="00385D81" w14:paraId="3DF1B2D0"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C1D5FD1" w14:textId="77777777" w:rsidR="00385D81" w:rsidRDefault="00385D81" w:rsidP="00385D81">
            <w:pPr>
              <w:jc w:val="center"/>
              <w:rPr>
                <w:b/>
              </w:rPr>
            </w:pPr>
            <w:r>
              <w:rPr>
                <w:b/>
              </w:rPr>
              <w:t>Informace ke kombinované nebo distanční formě</w:t>
            </w:r>
          </w:p>
        </w:tc>
      </w:tr>
      <w:tr w:rsidR="00385D81" w14:paraId="73AE96D7" w14:textId="77777777" w:rsidTr="005133EF">
        <w:tc>
          <w:tcPr>
            <w:tcW w:w="4787" w:type="dxa"/>
            <w:gridSpan w:val="2"/>
            <w:tcBorders>
              <w:top w:val="single" w:sz="2" w:space="0" w:color="auto"/>
            </w:tcBorders>
            <w:shd w:val="clear" w:color="auto" w:fill="F7CAAC"/>
          </w:tcPr>
          <w:p w14:paraId="7C659FF7" w14:textId="77777777" w:rsidR="00385D81" w:rsidRDefault="00385D81" w:rsidP="00385D81">
            <w:pPr>
              <w:jc w:val="both"/>
            </w:pPr>
            <w:r>
              <w:rPr>
                <w:b/>
              </w:rPr>
              <w:t>Rozsah konzultací (soustředění)</w:t>
            </w:r>
          </w:p>
        </w:tc>
        <w:tc>
          <w:tcPr>
            <w:tcW w:w="889" w:type="dxa"/>
            <w:tcBorders>
              <w:top w:val="single" w:sz="2" w:space="0" w:color="auto"/>
            </w:tcBorders>
          </w:tcPr>
          <w:p w14:paraId="61B6AEBB" w14:textId="77777777" w:rsidR="00385D81" w:rsidRDefault="00385D81" w:rsidP="00385D81">
            <w:pPr>
              <w:jc w:val="both"/>
            </w:pPr>
          </w:p>
        </w:tc>
        <w:tc>
          <w:tcPr>
            <w:tcW w:w="4179" w:type="dxa"/>
            <w:tcBorders>
              <w:top w:val="single" w:sz="2" w:space="0" w:color="auto"/>
            </w:tcBorders>
            <w:shd w:val="clear" w:color="auto" w:fill="F7CAAC"/>
          </w:tcPr>
          <w:p w14:paraId="385A1A45" w14:textId="77777777" w:rsidR="00385D81" w:rsidRDefault="00385D81" w:rsidP="00385D81">
            <w:pPr>
              <w:jc w:val="both"/>
              <w:rPr>
                <w:b/>
              </w:rPr>
            </w:pPr>
            <w:r>
              <w:rPr>
                <w:b/>
              </w:rPr>
              <w:t xml:space="preserve">hodin </w:t>
            </w:r>
          </w:p>
        </w:tc>
      </w:tr>
      <w:tr w:rsidR="00385D81" w14:paraId="510724B5" w14:textId="77777777" w:rsidTr="005133EF">
        <w:tc>
          <w:tcPr>
            <w:tcW w:w="9855" w:type="dxa"/>
            <w:gridSpan w:val="4"/>
            <w:shd w:val="clear" w:color="auto" w:fill="F7CAAC"/>
          </w:tcPr>
          <w:p w14:paraId="0BDDA4C7" w14:textId="77777777" w:rsidR="00385D81" w:rsidRDefault="00385D81" w:rsidP="00385D81">
            <w:pPr>
              <w:jc w:val="both"/>
              <w:rPr>
                <w:b/>
              </w:rPr>
            </w:pPr>
            <w:r>
              <w:rPr>
                <w:b/>
              </w:rPr>
              <w:t>Informace o způsobu kontaktu s vyučujícím</w:t>
            </w:r>
          </w:p>
        </w:tc>
      </w:tr>
      <w:tr w:rsidR="00385D81" w14:paraId="29919D97" w14:textId="77777777" w:rsidTr="005133EF">
        <w:trPr>
          <w:trHeight w:val="1373"/>
        </w:trPr>
        <w:tc>
          <w:tcPr>
            <w:tcW w:w="9855" w:type="dxa"/>
            <w:gridSpan w:val="4"/>
          </w:tcPr>
          <w:p w14:paraId="1A18195C" w14:textId="77777777" w:rsidR="00385D81" w:rsidRDefault="00385D81" w:rsidP="00385D81">
            <w:pPr>
              <w:jc w:val="both"/>
            </w:pPr>
          </w:p>
        </w:tc>
      </w:tr>
    </w:tbl>
    <w:p w14:paraId="6EDF751D" w14:textId="0747E48D" w:rsidR="00C72665" w:rsidRDefault="00C72665"/>
    <w:p w14:paraId="058F9D4B" w14:textId="77777777" w:rsidR="00706E59" w:rsidRDefault="00706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706E59" w14:paraId="0B001F09" w14:textId="77777777" w:rsidTr="005133EF">
        <w:tc>
          <w:tcPr>
            <w:tcW w:w="9855" w:type="dxa"/>
            <w:gridSpan w:val="8"/>
            <w:tcBorders>
              <w:bottom w:val="double" w:sz="4" w:space="0" w:color="auto"/>
            </w:tcBorders>
            <w:shd w:val="clear" w:color="auto" w:fill="BDD6EE"/>
          </w:tcPr>
          <w:p w14:paraId="71920CC0" w14:textId="77777777" w:rsidR="00706E59" w:rsidRDefault="00706E59" w:rsidP="005133EF">
            <w:pPr>
              <w:jc w:val="both"/>
              <w:rPr>
                <w:b/>
                <w:sz w:val="28"/>
              </w:rPr>
            </w:pPr>
            <w:r>
              <w:lastRenderedPageBreak/>
              <w:br w:type="page"/>
            </w:r>
            <w:r>
              <w:rPr>
                <w:b/>
                <w:sz w:val="28"/>
              </w:rPr>
              <w:t>B-III – Charakteristika studijního předmětu</w:t>
            </w:r>
          </w:p>
        </w:tc>
      </w:tr>
      <w:tr w:rsidR="00706E59" w14:paraId="13304D76" w14:textId="77777777" w:rsidTr="005133EF">
        <w:tc>
          <w:tcPr>
            <w:tcW w:w="3086" w:type="dxa"/>
            <w:tcBorders>
              <w:top w:val="double" w:sz="4" w:space="0" w:color="auto"/>
            </w:tcBorders>
            <w:shd w:val="clear" w:color="auto" w:fill="F7CAAC"/>
          </w:tcPr>
          <w:p w14:paraId="1EB3445C" w14:textId="77777777" w:rsidR="00706E59" w:rsidRDefault="00706E59" w:rsidP="009209EE">
            <w:pPr>
              <w:rPr>
                <w:b/>
              </w:rPr>
            </w:pPr>
            <w:r>
              <w:rPr>
                <w:b/>
              </w:rPr>
              <w:t>Název studijního předmětu</w:t>
            </w:r>
          </w:p>
        </w:tc>
        <w:tc>
          <w:tcPr>
            <w:tcW w:w="6769" w:type="dxa"/>
            <w:gridSpan w:val="7"/>
            <w:tcBorders>
              <w:top w:val="double" w:sz="4" w:space="0" w:color="auto"/>
            </w:tcBorders>
          </w:tcPr>
          <w:p w14:paraId="5E5237B7" w14:textId="6268F942" w:rsidR="00706E59" w:rsidRDefault="00706E59" w:rsidP="005133EF">
            <w:pPr>
              <w:jc w:val="both"/>
            </w:pPr>
            <w:r w:rsidRPr="002172AE">
              <w:t>Plenér</w:t>
            </w:r>
            <w:r>
              <w:t xml:space="preserve"> 2</w:t>
            </w:r>
          </w:p>
        </w:tc>
      </w:tr>
      <w:tr w:rsidR="00706E59" w14:paraId="1972FCC4" w14:textId="77777777" w:rsidTr="005133EF">
        <w:tc>
          <w:tcPr>
            <w:tcW w:w="3086" w:type="dxa"/>
            <w:shd w:val="clear" w:color="auto" w:fill="F7CAAC"/>
          </w:tcPr>
          <w:p w14:paraId="3F186383" w14:textId="77777777" w:rsidR="00706E59" w:rsidRDefault="00706E59" w:rsidP="009209EE">
            <w:pPr>
              <w:rPr>
                <w:b/>
              </w:rPr>
            </w:pPr>
            <w:r>
              <w:rPr>
                <w:b/>
              </w:rPr>
              <w:t>Typ předmětu</w:t>
            </w:r>
          </w:p>
        </w:tc>
        <w:tc>
          <w:tcPr>
            <w:tcW w:w="3406" w:type="dxa"/>
            <w:gridSpan w:val="4"/>
          </w:tcPr>
          <w:p w14:paraId="25AE628C" w14:textId="77777777" w:rsidR="00706E59" w:rsidRDefault="00706E59" w:rsidP="005133EF">
            <w:pPr>
              <w:jc w:val="both"/>
            </w:pPr>
            <w:r>
              <w:t>povinný</w:t>
            </w:r>
          </w:p>
        </w:tc>
        <w:tc>
          <w:tcPr>
            <w:tcW w:w="2695" w:type="dxa"/>
            <w:gridSpan w:val="2"/>
            <w:shd w:val="clear" w:color="auto" w:fill="F7CAAC"/>
          </w:tcPr>
          <w:p w14:paraId="2E07530D" w14:textId="77777777" w:rsidR="00706E59" w:rsidRDefault="00706E59" w:rsidP="005133EF">
            <w:pPr>
              <w:jc w:val="both"/>
            </w:pPr>
            <w:r>
              <w:rPr>
                <w:b/>
              </w:rPr>
              <w:t>doporučený ročník / semestr</w:t>
            </w:r>
          </w:p>
        </w:tc>
        <w:tc>
          <w:tcPr>
            <w:tcW w:w="668" w:type="dxa"/>
          </w:tcPr>
          <w:p w14:paraId="6A09EA6B" w14:textId="6195B366" w:rsidR="00706E59" w:rsidRDefault="00706E59" w:rsidP="005133EF">
            <w:pPr>
              <w:jc w:val="both"/>
            </w:pPr>
            <w:r>
              <w:t>2/ZS</w:t>
            </w:r>
          </w:p>
        </w:tc>
      </w:tr>
      <w:tr w:rsidR="00706E59" w14:paraId="11DD7D43" w14:textId="77777777" w:rsidTr="005133EF">
        <w:tc>
          <w:tcPr>
            <w:tcW w:w="3086" w:type="dxa"/>
            <w:shd w:val="clear" w:color="auto" w:fill="F7CAAC"/>
          </w:tcPr>
          <w:p w14:paraId="6B57A246" w14:textId="77777777" w:rsidR="00706E59" w:rsidRDefault="00706E59" w:rsidP="009209EE">
            <w:pPr>
              <w:rPr>
                <w:b/>
              </w:rPr>
            </w:pPr>
            <w:r>
              <w:rPr>
                <w:b/>
              </w:rPr>
              <w:t>Rozsah studijního předmětu</w:t>
            </w:r>
          </w:p>
        </w:tc>
        <w:tc>
          <w:tcPr>
            <w:tcW w:w="1701" w:type="dxa"/>
            <w:gridSpan w:val="2"/>
          </w:tcPr>
          <w:p w14:paraId="1BF944AD" w14:textId="77777777" w:rsidR="00706E59" w:rsidRDefault="00706E59" w:rsidP="005133EF">
            <w:pPr>
              <w:jc w:val="both"/>
            </w:pPr>
            <w:r>
              <w:t>13c</w:t>
            </w:r>
          </w:p>
        </w:tc>
        <w:tc>
          <w:tcPr>
            <w:tcW w:w="889" w:type="dxa"/>
            <w:shd w:val="clear" w:color="auto" w:fill="F7CAAC"/>
          </w:tcPr>
          <w:p w14:paraId="44CC7465" w14:textId="77777777" w:rsidR="00706E59" w:rsidRDefault="00706E59" w:rsidP="005133EF">
            <w:pPr>
              <w:jc w:val="both"/>
              <w:rPr>
                <w:b/>
              </w:rPr>
            </w:pPr>
            <w:r>
              <w:rPr>
                <w:b/>
              </w:rPr>
              <w:t xml:space="preserve">hod. </w:t>
            </w:r>
          </w:p>
        </w:tc>
        <w:tc>
          <w:tcPr>
            <w:tcW w:w="816" w:type="dxa"/>
          </w:tcPr>
          <w:p w14:paraId="729A0E78" w14:textId="77777777" w:rsidR="00706E59" w:rsidRDefault="00706E59" w:rsidP="005133EF">
            <w:pPr>
              <w:jc w:val="both"/>
            </w:pPr>
            <w:r>
              <w:t>13</w:t>
            </w:r>
          </w:p>
        </w:tc>
        <w:tc>
          <w:tcPr>
            <w:tcW w:w="2156" w:type="dxa"/>
            <w:shd w:val="clear" w:color="auto" w:fill="F7CAAC"/>
          </w:tcPr>
          <w:p w14:paraId="1B2A1240" w14:textId="77777777" w:rsidR="00706E59" w:rsidRDefault="00706E59" w:rsidP="005133EF">
            <w:pPr>
              <w:jc w:val="both"/>
              <w:rPr>
                <w:b/>
              </w:rPr>
            </w:pPr>
            <w:r>
              <w:rPr>
                <w:b/>
              </w:rPr>
              <w:t>kreditů</w:t>
            </w:r>
          </w:p>
        </w:tc>
        <w:tc>
          <w:tcPr>
            <w:tcW w:w="1207" w:type="dxa"/>
            <w:gridSpan w:val="2"/>
          </w:tcPr>
          <w:p w14:paraId="380AD015" w14:textId="77777777" w:rsidR="00706E59" w:rsidRDefault="00706E59" w:rsidP="005133EF">
            <w:pPr>
              <w:jc w:val="both"/>
            </w:pPr>
            <w:r>
              <w:t>1</w:t>
            </w:r>
          </w:p>
        </w:tc>
      </w:tr>
      <w:tr w:rsidR="00706E59" w14:paraId="060EA7D3" w14:textId="77777777" w:rsidTr="005133EF">
        <w:tc>
          <w:tcPr>
            <w:tcW w:w="3086" w:type="dxa"/>
            <w:shd w:val="clear" w:color="auto" w:fill="F7CAAC"/>
          </w:tcPr>
          <w:p w14:paraId="791B3FB0" w14:textId="77777777" w:rsidR="00706E59" w:rsidRDefault="00706E59" w:rsidP="009209EE">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56746AA" w14:textId="77777777" w:rsidR="00706E59" w:rsidRDefault="00706E59" w:rsidP="005133EF">
            <w:pPr>
              <w:jc w:val="both"/>
            </w:pPr>
          </w:p>
        </w:tc>
      </w:tr>
      <w:tr w:rsidR="00706E59" w14:paraId="630C0DB9" w14:textId="77777777" w:rsidTr="005133EF">
        <w:tc>
          <w:tcPr>
            <w:tcW w:w="3086" w:type="dxa"/>
            <w:shd w:val="clear" w:color="auto" w:fill="F7CAAC"/>
          </w:tcPr>
          <w:p w14:paraId="7B4908BD" w14:textId="77777777" w:rsidR="00706E59" w:rsidRPr="005A0406" w:rsidRDefault="00706E59" w:rsidP="009209EE">
            <w:pPr>
              <w:rPr>
                <w:b/>
              </w:rPr>
            </w:pPr>
            <w:r w:rsidRPr="005A0406">
              <w:rPr>
                <w:b/>
              </w:rPr>
              <w:t>Způsob ověření výsledků učení</w:t>
            </w:r>
          </w:p>
        </w:tc>
        <w:tc>
          <w:tcPr>
            <w:tcW w:w="3406" w:type="dxa"/>
            <w:gridSpan w:val="4"/>
          </w:tcPr>
          <w:p w14:paraId="3BE1389D" w14:textId="77777777" w:rsidR="00706E59" w:rsidRDefault="00706E59" w:rsidP="005133EF">
            <w:pPr>
              <w:jc w:val="both"/>
            </w:pPr>
            <w:r>
              <w:t>zápočet</w:t>
            </w:r>
          </w:p>
        </w:tc>
        <w:tc>
          <w:tcPr>
            <w:tcW w:w="2156" w:type="dxa"/>
            <w:shd w:val="clear" w:color="auto" w:fill="F7CAAC"/>
          </w:tcPr>
          <w:p w14:paraId="4A45C5E9" w14:textId="77777777" w:rsidR="00706E59" w:rsidRDefault="00706E59" w:rsidP="005133EF">
            <w:pPr>
              <w:jc w:val="both"/>
              <w:rPr>
                <w:b/>
              </w:rPr>
            </w:pPr>
            <w:r>
              <w:rPr>
                <w:b/>
              </w:rPr>
              <w:t>Forma výuky</w:t>
            </w:r>
          </w:p>
        </w:tc>
        <w:tc>
          <w:tcPr>
            <w:tcW w:w="1207" w:type="dxa"/>
            <w:gridSpan w:val="2"/>
          </w:tcPr>
          <w:p w14:paraId="71C6648B" w14:textId="77777777" w:rsidR="00706E59" w:rsidRDefault="00706E59" w:rsidP="005133EF">
            <w:pPr>
              <w:jc w:val="both"/>
            </w:pPr>
            <w:r>
              <w:t>cvičení</w:t>
            </w:r>
          </w:p>
        </w:tc>
      </w:tr>
      <w:tr w:rsidR="00706E59" w14:paraId="7FB47FFD" w14:textId="77777777" w:rsidTr="005133EF">
        <w:tc>
          <w:tcPr>
            <w:tcW w:w="3086" w:type="dxa"/>
            <w:shd w:val="clear" w:color="auto" w:fill="F7CAAC"/>
          </w:tcPr>
          <w:p w14:paraId="60775B54" w14:textId="77777777" w:rsidR="00706E59" w:rsidRPr="005A0406" w:rsidRDefault="00706E59" w:rsidP="009209EE">
            <w:pPr>
              <w:rPr>
                <w:b/>
              </w:rPr>
            </w:pPr>
            <w:r w:rsidRPr="005A0406">
              <w:rPr>
                <w:b/>
              </w:rPr>
              <w:t>Forma způsobu ověření výsledků učení a další požadavky na studenta</w:t>
            </w:r>
          </w:p>
        </w:tc>
        <w:tc>
          <w:tcPr>
            <w:tcW w:w="6769" w:type="dxa"/>
            <w:gridSpan w:val="7"/>
            <w:tcBorders>
              <w:bottom w:val="nil"/>
            </w:tcBorders>
          </w:tcPr>
          <w:p w14:paraId="5DF79FA6" w14:textId="23A0653C" w:rsidR="00706E59" w:rsidRDefault="003F4D17" w:rsidP="005133EF">
            <w:pPr>
              <w:jc w:val="both"/>
            </w:pPr>
            <w:r>
              <w:t>10</w:t>
            </w:r>
            <w:r w:rsidRPr="00D97C35">
              <w:t xml:space="preserve">0% aktivní účast na </w:t>
            </w:r>
            <w:r>
              <w:t>kurzu, který probíhá blokově v sídle fakulty</w:t>
            </w:r>
            <w:r>
              <w:rPr>
                <w:rFonts w:ascii="Tahoma" w:hAnsi="Tahoma" w:cs="Tahoma"/>
                <w:color w:val="000000"/>
                <w:sz w:val="17"/>
                <w:szCs w:val="17"/>
                <w:shd w:val="clear" w:color="auto" w:fill="FFFFFF"/>
              </w:rPr>
              <w:t xml:space="preserve">. </w:t>
            </w:r>
          </w:p>
        </w:tc>
      </w:tr>
      <w:tr w:rsidR="00706E59" w14:paraId="50FDD7C5" w14:textId="77777777" w:rsidTr="009209EE">
        <w:trPr>
          <w:trHeight w:val="62"/>
        </w:trPr>
        <w:tc>
          <w:tcPr>
            <w:tcW w:w="9855" w:type="dxa"/>
            <w:gridSpan w:val="8"/>
            <w:tcBorders>
              <w:top w:val="nil"/>
            </w:tcBorders>
          </w:tcPr>
          <w:p w14:paraId="4A9F0133" w14:textId="77777777" w:rsidR="00706E59" w:rsidRDefault="00706E59" w:rsidP="009209EE"/>
        </w:tc>
      </w:tr>
      <w:tr w:rsidR="00706E59" w14:paraId="56AEEAB4" w14:textId="77777777" w:rsidTr="005133EF">
        <w:trPr>
          <w:trHeight w:val="197"/>
        </w:trPr>
        <w:tc>
          <w:tcPr>
            <w:tcW w:w="3086" w:type="dxa"/>
            <w:tcBorders>
              <w:top w:val="nil"/>
            </w:tcBorders>
            <w:shd w:val="clear" w:color="auto" w:fill="F7CAAC"/>
          </w:tcPr>
          <w:p w14:paraId="354B7D07" w14:textId="77777777" w:rsidR="00706E59" w:rsidRDefault="00706E59" w:rsidP="009209EE">
            <w:pPr>
              <w:rPr>
                <w:b/>
              </w:rPr>
            </w:pPr>
            <w:r>
              <w:rPr>
                <w:b/>
              </w:rPr>
              <w:t>Garant předmětu</w:t>
            </w:r>
          </w:p>
        </w:tc>
        <w:tc>
          <w:tcPr>
            <w:tcW w:w="6769" w:type="dxa"/>
            <w:gridSpan w:val="7"/>
            <w:tcBorders>
              <w:top w:val="nil"/>
            </w:tcBorders>
          </w:tcPr>
          <w:p w14:paraId="2C0854EE" w14:textId="77777777" w:rsidR="00706E59" w:rsidRDefault="00706E59" w:rsidP="005133EF">
            <w:pPr>
              <w:jc w:val="both"/>
            </w:pPr>
            <w:r>
              <w:t xml:space="preserve">MgA. Jana </w:t>
            </w:r>
            <w:proofErr w:type="spellStart"/>
            <w:r>
              <w:t>Kotikov</w:t>
            </w:r>
            <w:proofErr w:type="spellEnd"/>
            <w:r>
              <w:t xml:space="preserve"> </w:t>
            </w:r>
          </w:p>
        </w:tc>
      </w:tr>
      <w:tr w:rsidR="00706E59" w14:paraId="22CBCD03" w14:textId="77777777" w:rsidTr="005133EF">
        <w:trPr>
          <w:trHeight w:val="243"/>
        </w:trPr>
        <w:tc>
          <w:tcPr>
            <w:tcW w:w="3086" w:type="dxa"/>
            <w:tcBorders>
              <w:top w:val="nil"/>
            </w:tcBorders>
            <w:shd w:val="clear" w:color="auto" w:fill="F7CAAC"/>
          </w:tcPr>
          <w:p w14:paraId="0F6ED6BB" w14:textId="77777777" w:rsidR="00706E59" w:rsidRDefault="00706E59" w:rsidP="009209EE">
            <w:pPr>
              <w:rPr>
                <w:b/>
              </w:rPr>
            </w:pPr>
            <w:r>
              <w:rPr>
                <w:b/>
              </w:rPr>
              <w:t>Zapojení garanta do výuky předmětu</w:t>
            </w:r>
          </w:p>
        </w:tc>
        <w:tc>
          <w:tcPr>
            <w:tcW w:w="6769" w:type="dxa"/>
            <w:gridSpan w:val="7"/>
            <w:tcBorders>
              <w:top w:val="nil"/>
            </w:tcBorders>
          </w:tcPr>
          <w:p w14:paraId="2A308785" w14:textId="794588D8" w:rsidR="00706E59" w:rsidRDefault="00E00FEF" w:rsidP="005133EF">
            <w:pPr>
              <w:jc w:val="both"/>
            </w:pPr>
            <w:r w:rsidRPr="00E00FEF">
              <w:t>5</w:t>
            </w:r>
            <w:r w:rsidR="00706E59" w:rsidRPr="00E00FEF">
              <w:t>0 %</w:t>
            </w:r>
          </w:p>
        </w:tc>
      </w:tr>
      <w:tr w:rsidR="00706E59" w14:paraId="1CA5EAD5" w14:textId="77777777" w:rsidTr="005133EF">
        <w:tc>
          <w:tcPr>
            <w:tcW w:w="3086" w:type="dxa"/>
            <w:shd w:val="clear" w:color="auto" w:fill="F7CAAC"/>
          </w:tcPr>
          <w:p w14:paraId="7F84C1CE" w14:textId="77777777" w:rsidR="00706E59" w:rsidRDefault="00706E59" w:rsidP="009209EE">
            <w:pPr>
              <w:rPr>
                <w:b/>
              </w:rPr>
            </w:pPr>
            <w:r>
              <w:rPr>
                <w:b/>
              </w:rPr>
              <w:t>Vyučující</w:t>
            </w:r>
          </w:p>
        </w:tc>
        <w:tc>
          <w:tcPr>
            <w:tcW w:w="6769" w:type="dxa"/>
            <w:gridSpan w:val="7"/>
            <w:tcBorders>
              <w:bottom w:val="nil"/>
            </w:tcBorders>
          </w:tcPr>
          <w:p w14:paraId="230BF43F" w14:textId="34F57C25" w:rsidR="00706E59" w:rsidRDefault="00706E59" w:rsidP="005133EF">
            <w:pPr>
              <w:jc w:val="both"/>
            </w:pPr>
            <w:r>
              <w:t xml:space="preserve">MgA. Jana </w:t>
            </w:r>
            <w:proofErr w:type="spellStart"/>
            <w:r>
              <w:t>Kotikov</w:t>
            </w:r>
            <w:proofErr w:type="spellEnd"/>
            <w:r>
              <w:t xml:space="preserve"> a kol.</w:t>
            </w:r>
            <w:r w:rsidR="009209EE">
              <w:t xml:space="preserve"> pedagogů</w:t>
            </w:r>
          </w:p>
        </w:tc>
      </w:tr>
      <w:tr w:rsidR="00706E59" w14:paraId="2DD4CC9A" w14:textId="77777777" w:rsidTr="009209EE">
        <w:trPr>
          <w:trHeight w:val="53"/>
        </w:trPr>
        <w:tc>
          <w:tcPr>
            <w:tcW w:w="9855" w:type="dxa"/>
            <w:gridSpan w:val="8"/>
            <w:tcBorders>
              <w:top w:val="nil"/>
            </w:tcBorders>
          </w:tcPr>
          <w:p w14:paraId="242EADF8" w14:textId="77777777" w:rsidR="00706E59" w:rsidRDefault="00706E59" w:rsidP="009209EE"/>
        </w:tc>
      </w:tr>
      <w:tr w:rsidR="00706E59" w14:paraId="05F0F812" w14:textId="77777777" w:rsidTr="005133EF">
        <w:tc>
          <w:tcPr>
            <w:tcW w:w="3086" w:type="dxa"/>
            <w:shd w:val="clear" w:color="auto" w:fill="F7CAAC"/>
          </w:tcPr>
          <w:p w14:paraId="57B9EAB0" w14:textId="77777777" w:rsidR="00706E59" w:rsidRPr="001452AD" w:rsidRDefault="00706E59" w:rsidP="009209EE">
            <w:pPr>
              <w:rPr>
                <w:b/>
                <w:highlight w:val="yellow"/>
              </w:rPr>
            </w:pPr>
            <w:r w:rsidRPr="009B48E7">
              <w:rPr>
                <w:b/>
              </w:rPr>
              <w:t>Hlavní témata a výsledky učení</w:t>
            </w:r>
          </w:p>
        </w:tc>
        <w:tc>
          <w:tcPr>
            <w:tcW w:w="6769" w:type="dxa"/>
            <w:gridSpan w:val="7"/>
            <w:tcBorders>
              <w:bottom w:val="nil"/>
            </w:tcBorders>
          </w:tcPr>
          <w:p w14:paraId="126D4B5D" w14:textId="77777777" w:rsidR="00706E59" w:rsidRPr="001452AD" w:rsidRDefault="00706E59" w:rsidP="005133EF">
            <w:pPr>
              <w:jc w:val="both"/>
              <w:rPr>
                <w:highlight w:val="yellow"/>
              </w:rPr>
            </w:pPr>
          </w:p>
        </w:tc>
      </w:tr>
      <w:tr w:rsidR="00706E59" w14:paraId="5A50491A" w14:textId="77777777" w:rsidTr="005133EF">
        <w:trPr>
          <w:trHeight w:val="2197"/>
        </w:trPr>
        <w:tc>
          <w:tcPr>
            <w:tcW w:w="9855" w:type="dxa"/>
            <w:gridSpan w:val="8"/>
            <w:tcBorders>
              <w:top w:val="nil"/>
              <w:bottom w:val="single" w:sz="4" w:space="0" w:color="auto"/>
            </w:tcBorders>
          </w:tcPr>
          <w:p w14:paraId="796C1076" w14:textId="77777777" w:rsidR="005F0667" w:rsidRPr="007E15B5" w:rsidRDefault="005F0667" w:rsidP="005F0667">
            <w:pPr>
              <w:jc w:val="both"/>
              <w:rPr>
                <w:b/>
                <w:bCs/>
              </w:rPr>
            </w:pPr>
            <w:r w:rsidRPr="007E15B5">
              <w:rPr>
                <w:b/>
                <w:bCs/>
              </w:rPr>
              <w:t>Témata:</w:t>
            </w:r>
          </w:p>
          <w:p w14:paraId="41C080DE" w14:textId="1090A76F" w:rsidR="005F0667" w:rsidRDefault="00732D67" w:rsidP="004C352E">
            <w:pPr>
              <w:pStyle w:val="Odstavecseseznamem"/>
              <w:numPr>
                <w:ilvl w:val="0"/>
                <w:numId w:val="85"/>
              </w:numPr>
              <w:jc w:val="both"/>
            </w:pPr>
            <w:r>
              <w:t>A</w:t>
            </w:r>
            <w:r w:rsidR="005F0667">
              <w:t>ktivity na bližší vzájemné poznání studentů</w:t>
            </w:r>
            <w:r>
              <w:t>.</w:t>
            </w:r>
          </w:p>
          <w:p w14:paraId="111CA42F" w14:textId="187413AF" w:rsidR="005F0667" w:rsidRDefault="00732D67" w:rsidP="004C352E">
            <w:pPr>
              <w:pStyle w:val="Odstavecseseznamem"/>
              <w:numPr>
                <w:ilvl w:val="0"/>
                <w:numId w:val="85"/>
              </w:numPr>
              <w:jc w:val="both"/>
            </w:pPr>
            <w:r>
              <w:t>A</w:t>
            </w:r>
            <w:r w:rsidR="005F0667">
              <w:t>ktivity procvičující týmovou spolupráci + reflexe a pojmenování zkušenosti</w:t>
            </w:r>
            <w:r>
              <w:t>.</w:t>
            </w:r>
            <w:r w:rsidR="005F0667">
              <w:t xml:space="preserve"> </w:t>
            </w:r>
          </w:p>
          <w:p w14:paraId="12D36942" w14:textId="3823E98E" w:rsidR="005F0667" w:rsidRDefault="00732D67" w:rsidP="004C352E">
            <w:pPr>
              <w:pStyle w:val="Odstavecseseznamem"/>
              <w:numPr>
                <w:ilvl w:val="0"/>
                <w:numId w:val="85"/>
              </w:numPr>
              <w:jc w:val="both"/>
            </w:pPr>
            <w:r>
              <w:t>P</w:t>
            </w:r>
            <w:r w:rsidR="005F0667">
              <w:t>oznání odlišných prostředí, plenér se koná mimo prostory ateliéru</w:t>
            </w:r>
            <w:r>
              <w:t>.</w:t>
            </w:r>
          </w:p>
          <w:p w14:paraId="5379B5B5" w14:textId="54C3C347" w:rsidR="005F0667" w:rsidRDefault="00732D67" w:rsidP="004C352E">
            <w:pPr>
              <w:pStyle w:val="Odstavecseseznamem"/>
              <w:numPr>
                <w:ilvl w:val="0"/>
                <w:numId w:val="85"/>
              </w:numPr>
              <w:jc w:val="both"/>
            </w:pPr>
            <w:r>
              <w:t>E</w:t>
            </w:r>
            <w:r w:rsidR="005F0667">
              <w:t>xkurze a návštěva odborných pracovišť/muzeí/galerií související se zaměřením ateliéru</w:t>
            </w:r>
            <w:r>
              <w:t>.</w:t>
            </w:r>
          </w:p>
          <w:p w14:paraId="7F3CCB73" w14:textId="75275AB3" w:rsidR="005F0667" w:rsidRDefault="00732D67" w:rsidP="004C352E">
            <w:pPr>
              <w:pStyle w:val="Odstavecseseznamem"/>
              <w:numPr>
                <w:ilvl w:val="0"/>
                <w:numId w:val="85"/>
              </w:numPr>
              <w:jc w:val="both"/>
            </w:pPr>
            <w:r>
              <w:t>P</w:t>
            </w:r>
            <w:r w:rsidR="005F0667">
              <w:t>ozorování okolí (</w:t>
            </w:r>
            <w:proofErr w:type="spellStart"/>
            <w:r w:rsidR="005F0667">
              <w:t>Learn</w:t>
            </w:r>
            <w:proofErr w:type="spellEnd"/>
            <w:r w:rsidR="005F0667">
              <w:t xml:space="preserve"> To </w:t>
            </w:r>
            <w:proofErr w:type="spellStart"/>
            <w:r w:rsidR="005F0667">
              <w:t>See</w:t>
            </w:r>
            <w:proofErr w:type="spellEnd"/>
            <w:r w:rsidR="005F0667">
              <w:t>)</w:t>
            </w:r>
            <w:r>
              <w:t>.</w:t>
            </w:r>
          </w:p>
          <w:p w14:paraId="5A55EDCA" w14:textId="0E571B4B" w:rsidR="005F0667" w:rsidRDefault="00732D67" w:rsidP="004C352E">
            <w:pPr>
              <w:pStyle w:val="Odstavecseseznamem"/>
              <w:numPr>
                <w:ilvl w:val="0"/>
                <w:numId w:val="85"/>
              </w:numPr>
              <w:jc w:val="both"/>
            </w:pPr>
            <w:r>
              <w:t>Z</w:t>
            </w:r>
            <w:r w:rsidR="005F0667">
              <w:t>pracování tématu plenéru v</w:t>
            </w:r>
            <w:r>
              <w:t> </w:t>
            </w:r>
            <w:r w:rsidR="005F0667">
              <w:t>týmu</w:t>
            </w:r>
            <w:r>
              <w:t>.</w:t>
            </w:r>
          </w:p>
          <w:p w14:paraId="2D9057B1" w14:textId="3EBEB310" w:rsidR="005F0667" w:rsidRDefault="00732D67" w:rsidP="004C352E">
            <w:pPr>
              <w:pStyle w:val="Odstavecseseznamem"/>
              <w:numPr>
                <w:ilvl w:val="0"/>
                <w:numId w:val="85"/>
              </w:numPr>
              <w:jc w:val="both"/>
            </w:pPr>
            <w:r>
              <w:t>N</w:t>
            </w:r>
            <w:r w:rsidR="005F0667">
              <w:t>ávrh konceptu pro dané téma</w:t>
            </w:r>
            <w:r>
              <w:t>.</w:t>
            </w:r>
          </w:p>
          <w:p w14:paraId="1580FE11" w14:textId="34E83ABD" w:rsidR="005F0667" w:rsidRDefault="00732D67" w:rsidP="004C352E">
            <w:pPr>
              <w:pStyle w:val="Odstavecseseznamem"/>
              <w:numPr>
                <w:ilvl w:val="0"/>
                <w:numId w:val="85"/>
              </w:numPr>
              <w:jc w:val="both"/>
            </w:pPr>
            <w:r>
              <w:t>Z</w:t>
            </w:r>
            <w:r w:rsidR="005F0667">
              <w:t>ískávání zdrojů</w:t>
            </w:r>
            <w:r>
              <w:t>.</w:t>
            </w:r>
          </w:p>
          <w:p w14:paraId="109F80B6" w14:textId="4C223AE7" w:rsidR="005F0667" w:rsidRDefault="00732D67" w:rsidP="004C352E">
            <w:pPr>
              <w:pStyle w:val="Odstavecseseznamem"/>
              <w:numPr>
                <w:ilvl w:val="0"/>
                <w:numId w:val="85"/>
              </w:numPr>
              <w:jc w:val="both"/>
            </w:pPr>
            <w:r>
              <w:t>T</w:t>
            </w:r>
            <w:r w:rsidR="005F0667">
              <w:t>vorba obsahu</w:t>
            </w:r>
            <w:r>
              <w:t>.</w:t>
            </w:r>
          </w:p>
          <w:p w14:paraId="521971E0" w14:textId="583A8C61" w:rsidR="005F0667" w:rsidRDefault="00732D67" w:rsidP="004C352E">
            <w:pPr>
              <w:pStyle w:val="Odstavecseseznamem"/>
              <w:numPr>
                <w:ilvl w:val="0"/>
                <w:numId w:val="85"/>
              </w:numPr>
              <w:jc w:val="both"/>
            </w:pPr>
            <w:r>
              <w:t>Z</w:t>
            </w:r>
            <w:r w:rsidR="005F0667">
              <w:t>pracování zadání</w:t>
            </w:r>
            <w:r>
              <w:t>.</w:t>
            </w:r>
          </w:p>
          <w:p w14:paraId="35327B36" w14:textId="5928449F" w:rsidR="005F0667" w:rsidRDefault="00732D67" w:rsidP="004C352E">
            <w:pPr>
              <w:pStyle w:val="Odstavecseseznamem"/>
              <w:numPr>
                <w:ilvl w:val="0"/>
                <w:numId w:val="85"/>
              </w:numPr>
              <w:jc w:val="both"/>
            </w:pPr>
            <w:r>
              <w:t>P</w:t>
            </w:r>
            <w:r w:rsidR="005F0667">
              <w:t>rezentace a argumentace</w:t>
            </w:r>
            <w:r>
              <w:t>.</w:t>
            </w:r>
          </w:p>
          <w:p w14:paraId="6CADA27A" w14:textId="78DD6A5D" w:rsidR="005F0667" w:rsidRDefault="00732D67" w:rsidP="004C352E">
            <w:pPr>
              <w:pStyle w:val="Odstavecseseznamem"/>
              <w:numPr>
                <w:ilvl w:val="0"/>
                <w:numId w:val="85"/>
              </w:numPr>
              <w:jc w:val="both"/>
            </w:pPr>
            <w:r>
              <w:t>K</w:t>
            </w:r>
            <w:r w:rsidR="005F0667">
              <w:t>olektivní obhájení daného zadání</w:t>
            </w:r>
            <w:r>
              <w:t>.</w:t>
            </w:r>
          </w:p>
          <w:p w14:paraId="306B1B3B" w14:textId="455ECB7D" w:rsidR="005F0667" w:rsidRDefault="00732D67" w:rsidP="004C352E">
            <w:pPr>
              <w:pStyle w:val="Odstavecseseznamem"/>
              <w:numPr>
                <w:ilvl w:val="0"/>
                <w:numId w:val="85"/>
              </w:numPr>
              <w:spacing w:after="120"/>
              <w:ind w:left="714" w:hanging="357"/>
              <w:contextualSpacing w:val="0"/>
              <w:jc w:val="both"/>
            </w:pPr>
            <w:r>
              <w:t>P</w:t>
            </w:r>
            <w:r w:rsidR="005F0667">
              <w:t>rezentace ve formě výstavy v prostoru daného tématu</w:t>
            </w:r>
            <w:r>
              <w:t>.</w:t>
            </w:r>
          </w:p>
          <w:p w14:paraId="18008213" w14:textId="77777777" w:rsidR="005F0667" w:rsidRPr="007E15B5" w:rsidRDefault="005F0667" w:rsidP="005F0667">
            <w:pPr>
              <w:jc w:val="both"/>
              <w:rPr>
                <w:b/>
                <w:bCs/>
              </w:rPr>
            </w:pPr>
            <w:r w:rsidRPr="007E15B5">
              <w:rPr>
                <w:b/>
                <w:bCs/>
              </w:rPr>
              <w:t>Výsledky učení:</w:t>
            </w:r>
          </w:p>
          <w:p w14:paraId="668ACBFF" w14:textId="77777777" w:rsidR="005F0667" w:rsidRDefault="005F0667" w:rsidP="005F0667">
            <w:pPr>
              <w:jc w:val="both"/>
            </w:pPr>
            <w:r>
              <w:t>Odborné znalosti – po absolvování předmětu student umí:</w:t>
            </w:r>
          </w:p>
          <w:p w14:paraId="75C0DF35" w14:textId="77777777" w:rsidR="005F0667" w:rsidRDefault="005F0667" w:rsidP="004C352E">
            <w:pPr>
              <w:pStyle w:val="Odstavecseseznamem"/>
              <w:numPr>
                <w:ilvl w:val="0"/>
                <w:numId w:val="86"/>
              </w:numPr>
              <w:jc w:val="both"/>
            </w:pPr>
            <w:r>
              <w:t>popsat zvolené metody postupu</w:t>
            </w:r>
          </w:p>
          <w:p w14:paraId="033FF1D6" w14:textId="77777777" w:rsidR="005F0667" w:rsidRDefault="005F0667" w:rsidP="004C352E">
            <w:pPr>
              <w:pStyle w:val="Odstavecseseznamem"/>
              <w:numPr>
                <w:ilvl w:val="0"/>
                <w:numId w:val="86"/>
              </w:numPr>
              <w:jc w:val="both"/>
            </w:pPr>
            <w:r>
              <w:t>popsat postup při řešení problému</w:t>
            </w:r>
          </w:p>
          <w:p w14:paraId="472D62B4" w14:textId="77777777" w:rsidR="005F0667" w:rsidRDefault="005F0667" w:rsidP="004C352E">
            <w:pPr>
              <w:pStyle w:val="Odstavecseseznamem"/>
              <w:numPr>
                <w:ilvl w:val="0"/>
                <w:numId w:val="86"/>
              </w:numPr>
              <w:jc w:val="both"/>
            </w:pPr>
            <w:r>
              <w:t>vysvětlit základní způsoby práce při realizaci tématu</w:t>
            </w:r>
          </w:p>
          <w:p w14:paraId="595E71A0" w14:textId="77777777" w:rsidR="005F0667" w:rsidRDefault="005F0667" w:rsidP="005F0667">
            <w:pPr>
              <w:jc w:val="both"/>
            </w:pPr>
            <w:r>
              <w:t>Odborné dovednosti – po absolvování předmětu student umí:</w:t>
            </w:r>
          </w:p>
          <w:p w14:paraId="1739FF17" w14:textId="77777777" w:rsidR="005F0667" w:rsidRDefault="005F0667" w:rsidP="004C352E">
            <w:pPr>
              <w:pStyle w:val="Odstavecseseznamem"/>
              <w:numPr>
                <w:ilvl w:val="0"/>
                <w:numId w:val="87"/>
              </w:numPr>
              <w:jc w:val="both"/>
            </w:pPr>
            <w:r>
              <w:t>analyzovat zadání úkolu</w:t>
            </w:r>
          </w:p>
          <w:p w14:paraId="26FBC16A" w14:textId="77777777" w:rsidR="005F0667" w:rsidRDefault="005F0667" w:rsidP="004C352E">
            <w:pPr>
              <w:pStyle w:val="Odstavecseseznamem"/>
              <w:numPr>
                <w:ilvl w:val="0"/>
                <w:numId w:val="87"/>
              </w:numPr>
              <w:jc w:val="both"/>
            </w:pPr>
            <w:r>
              <w:t>navrhnout řešení a stanovit postup</w:t>
            </w:r>
          </w:p>
          <w:p w14:paraId="2337D1DB" w14:textId="77777777" w:rsidR="005F0667" w:rsidRDefault="005F0667" w:rsidP="004C352E">
            <w:pPr>
              <w:pStyle w:val="Odstavecseseznamem"/>
              <w:numPr>
                <w:ilvl w:val="0"/>
                <w:numId w:val="87"/>
              </w:numPr>
              <w:jc w:val="both"/>
            </w:pPr>
            <w:r>
              <w:t>pracovat s časem</w:t>
            </w:r>
          </w:p>
          <w:p w14:paraId="2F7A89F0" w14:textId="77777777" w:rsidR="005F0667" w:rsidRDefault="005F0667" w:rsidP="004C352E">
            <w:pPr>
              <w:pStyle w:val="Odstavecseseznamem"/>
              <w:numPr>
                <w:ilvl w:val="0"/>
                <w:numId w:val="87"/>
              </w:numPr>
              <w:jc w:val="both"/>
            </w:pPr>
            <w:r>
              <w:t>komunikovat a najít dohodu s ostatními</w:t>
            </w:r>
          </w:p>
          <w:p w14:paraId="0B0A8BB1" w14:textId="77777777" w:rsidR="005F0667" w:rsidRDefault="005F0667" w:rsidP="004C352E">
            <w:pPr>
              <w:pStyle w:val="Odstavecseseznamem"/>
              <w:numPr>
                <w:ilvl w:val="0"/>
                <w:numId w:val="87"/>
              </w:numPr>
              <w:jc w:val="both"/>
            </w:pPr>
            <w:r>
              <w:t>navrhnout postup</w:t>
            </w:r>
          </w:p>
          <w:p w14:paraId="2E9DAE10" w14:textId="77777777" w:rsidR="005F0667" w:rsidRDefault="005F0667" w:rsidP="004C352E">
            <w:pPr>
              <w:pStyle w:val="Odstavecseseznamem"/>
              <w:numPr>
                <w:ilvl w:val="0"/>
                <w:numId w:val="87"/>
              </w:numPr>
              <w:jc w:val="both"/>
            </w:pPr>
            <w:r>
              <w:t>odprezentovat a obhájit svůj návrh</w:t>
            </w:r>
          </w:p>
          <w:p w14:paraId="722B6E75" w14:textId="77777777" w:rsidR="005F0667" w:rsidRDefault="005F0667" w:rsidP="004C352E">
            <w:pPr>
              <w:pStyle w:val="Odstavecseseznamem"/>
              <w:numPr>
                <w:ilvl w:val="0"/>
                <w:numId w:val="87"/>
              </w:numPr>
              <w:jc w:val="both"/>
            </w:pPr>
            <w:r>
              <w:t>rozdělit role a úkoly</w:t>
            </w:r>
          </w:p>
          <w:p w14:paraId="073965C2" w14:textId="77777777" w:rsidR="005F0667" w:rsidRDefault="005F0667" w:rsidP="004C352E">
            <w:pPr>
              <w:pStyle w:val="Odstavecseseznamem"/>
              <w:numPr>
                <w:ilvl w:val="0"/>
                <w:numId w:val="87"/>
              </w:numPr>
              <w:jc w:val="both"/>
            </w:pPr>
            <w:r>
              <w:t xml:space="preserve">poskytnout i přijmout zpětnou vazbu </w:t>
            </w:r>
          </w:p>
          <w:p w14:paraId="1DEB614C" w14:textId="5EA84476" w:rsidR="00381E9F" w:rsidRPr="00381E9F" w:rsidRDefault="00142466" w:rsidP="004C352E">
            <w:pPr>
              <w:pStyle w:val="Odstavecseseznamem"/>
              <w:numPr>
                <w:ilvl w:val="0"/>
                <w:numId w:val="87"/>
              </w:numPr>
              <w:jc w:val="both"/>
              <w:rPr>
                <w:spacing w:val="-10"/>
              </w:rPr>
            </w:pPr>
            <w:r w:rsidRPr="00381E9F">
              <w:t>kriticky myslet</w:t>
            </w:r>
          </w:p>
          <w:p w14:paraId="615022B4" w14:textId="5235AB65" w:rsidR="00767385" w:rsidRPr="00767385" w:rsidRDefault="005F0667" w:rsidP="004C352E">
            <w:pPr>
              <w:pStyle w:val="Odstavecseseznamem"/>
              <w:numPr>
                <w:ilvl w:val="0"/>
                <w:numId w:val="87"/>
              </w:numPr>
              <w:jc w:val="both"/>
              <w:rPr>
                <w:spacing w:val="-10"/>
              </w:rPr>
            </w:pPr>
            <w:r>
              <w:t>poskytnou zpětnou vazbu ostatním týmům</w:t>
            </w:r>
          </w:p>
        </w:tc>
      </w:tr>
      <w:tr w:rsidR="00706E59" w14:paraId="1399C12F"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551151FF" w14:textId="77777777" w:rsidR="00706E59" w:rsidRPr="001452AD" w:rsidRDefault="00706E59"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14837E87" w14:textId="77777777" w:rsidR="00706E59" w:rsidRPr="001452AD" w:rsidRDefault="00706E59" w:rsidP="005133EF">
            <w:pPr>
              <w:jc w:val="both"/>
              <w:rPr>
                <w:highlight w:val="yellow"/>
              </w:rPr>
            </w:pPr>
          </w:p>
        </w:tc>
      </w:tr>
      <w:tr w:rsidR="00706E59" w14:paraId="488061D2" w14:textId="77777777" w:rsidTr="00706E59">
        <w:trPr>
          <w:trHeight w:val="1413"/>
        </w:trPr>
        <w:tc>
          <w:tcPr>
            <w:tcW w:w="9855" w:type="dxa"/>
            <w:gridSpan w:val="8"/>
            <w:tcBorders>
              <w:top w:val="nil"/>
              <w:bottom w:val="single" w:sz="4" w:space="0" w:color="auto"/>
            </w:tcBorders>
          </w:tcPr>
          <w:p w14:paraId="0E1539D1" w14:textId="77777777" w:rsidR="00767385" w:rsidRDefault="00767385" w:rsidP="004C352E">
            <w:pPr>
              <w:pStyle w:val="Odstavecseseznamem"/>
              <w:numPr>
                <w:ilvl w:val="0"/>
                <w:numId w:val="34"/>
              </w:numPr>
              <w:jc w:val="both"/>
            </w:pPr>
            <w:r>
              <w:t>aktivizující (simulace, hry, dramatizace)</w:t>
            </w:r>
          </w:p>
          <w:p w14:paraId="5F57C052" w14:textId="77777777" w:rsidR="00767385" w:rsidRDefault="00767385" w:rsidP="004C352E">
            <w:pPr>
              <w:pStyle w:val="Odstavecseseznamem"/>
              <w:numPr>
                <w:ilvl w:val="0"/>
                <w:numId w:val="34"/>
              </w:numPr>
              <w:jc w:val="both"/>
            </w:pPr>
            <w:r>
              <w:t>dialogická (diskuze, rozhovor, brainstorming)</w:t>
            </w:r>
          </w:p>
          <w:p w14:paraId="0FEC051F" w14:textId="5886D251" w:rsidR="005F0667" w:rsidRDefault="005F0667" w:rsidP="004C352E">
            <w:pPr>
              <w:pStyle w:val="Odstavecseseznamem"/>
              <w:numPr>
                <w:ilvl w:val="0"/>
                <w:numId w:val="34"/>
              </w:numPr>
              <w:jc w:val="both"/>
            </w:pPr>
            <w:r>
              <w:t>analýza výkonů studenta</w:t>
            </w:r>
          </w:p>
          <w:p w14:paraId="0058B463" w14:textId="75C100B0" w:rsidR="005F0667" w:rsidRDefault="005F0667" w:rsidP="004C352E">
            <w:pPr>
              <w:pStyle w:val="Odstavecseseznamem"/>
              <w:numPr>
                <w:ilvl w:val="0"/>
                <w:numId w:val="34"/>
              </w:numPr>
              <w:jc w:val="both"/>
            </w:pPr>
            <w:r>
              <w:t xml:space="preserve">rozbor díla tvůrčího charakteru </w:t>
            </w:r>
          </w:p>
          <w:p w14:paraId="660CDD8E" w14:textId="7B3F42B2" w:rsidR="005F0667" w:rsidRDefault="005F0667" w:rsidP="004C352E">
            <w:pPr>
              <w:pStyle w:val="Odstavecseseznamem"/>
              <w:numPr>
                <w:ilvl w:val="0"/>
                <w:numId w:val="34"/>
              </w:numPr>
              <w:jc w:val="both"/>
            </w:pPr>
            <w:r>
              <w:t>rozbor jazykového projevu studenta</w:t>
            </w:r>
          </w:p>
          <w:p w14:paraId="0C94EE23" w14:textId="127D9F94" w:rsidR="00706E59" w:rsidRDefault="005F0667" w:rsidP="004C352E">
            <w:pPr>
              <w:pStyle w:val="Odstavecseseznamem"/>
              <w:numPr>
                <w:ilvl w:val="0"/>
                <w:numId w:val="34"/>
              </w:numPr>
              <w:jc w:val="both"/>
            </w:pPr>
            <w:r>
              <w:t>systematické pozorování studenta</w:t>
            </w:r>
          </w:p>
        </w:tc>
      </w:tr>
    </w:tbl>
    <w:p w14:paraId="55057AB2" w14:textId="77777777" w:rsidR="00066B0E" w:rsidRDefault="00066B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706E59" w14:paraId="2621EB53" w14:textId="77777777" w:rsidTr="005133EF">
        <w:trPr>
          <w:trHeight w:val="265"/>
        </w:trPr>
        <w:tc>
          <w:tcPr>
            <w:tcW w:w="3653" w:type="dxa"/>
            <w:tcBorders>
              <w:top w:val="single" w:sz="4" w:space="0" w:color="auto"/>
            </w:tcBorders>
            <w:shd w:val="clear" w:color="auto" w:fill="F7CAAC"/>
          </w:tcPr>
          <w:p w14:paraId="00359C78" w14:textId="1413C1FB" w:rsidR="00706E59" w:rsidRDefault="00706E59" w:rsidP="005133EF">
            <w:pPr>
              <w:jc w:val="both"/>
            </w:pPr>
            <w:r>
              <w:rPr>
                <w:b/>
              </w:rPr>
              <w:lastRenderedPageBreak/>
              <w:t>Studijní literatura a studijní pomůcky</w:t>
            </w:r>
          </w:p>
        </w:tc>
        <w:tc>
          <w:tcPr>
            <w:tcW w:w="6202" w:type="dxa"/>
            <w:gridSpan w:val="3"/>
            <w:tcBorders>
              <w:top w:val="single" w:sz="4" w:space="0" w:color="auto"/>
              <w:bottom w:val="nil"/>
            </w:tcBorders>
          </w:tcPr>
          <w:p w14:paraId="23C05FA4" w14:textId="77777777" w:rsidR="00706E59" w:rsidRDefault="00706E59" w:rsidP="005133EF">
            <w:pPr>
              <w:jc w:val="both"/>
            </w:pPr>
          </w:p>
        </w:tc>
      </w:tr>
      <w:tr w:rsidR="005F0667" w14:paraId="1A78A666" w14:textId="77777777" w:rsidTr="005133EF">
        <w:trPr>
          <w:trHeight w:val="1497"/>
        </w:trPr>
        <w:tc>
          <w:tcPr>
            <w:tcW w:w="9855" w:type="dxa"/>
            <w:gridSpan w:val="4"/>
            <w:tcBorders>
              <w:top w:val="nil"/>
            </w:tcBorders>
          </w:tcPr>
          <w:p w14:paraId="1703B6DB" w14:textId="77777777" w:rsidR="005F0667" w:rsidRPr="00FE251F" w:rsidRDefault="005F0667" w:rsidP="005F0667">
            <w:pPr>
              <w:jc w:val="both"/>
              <w:rPr>
                <w:b/>
              </w:rPr>
            </w:pPr>
            <w:r w:rsidRPr="00FE251F">
              <w:rPr>
                <w:b/>
              </w:rPr>
              <w:t>Povinná:</w:t>
            </w:r>
          </w:p>
          <w:p w14:paraId="048AB2B3" w14:textId="77777777" w:rsidR="005F0667" w:rsidRPr="00567A4C" w:rsidRDefault="006D3F8D" w:rsidP="00584239">
            <w:pPr>
              <w:widowControl w:val="0"/>
            </w:pPr>
            <w:hyperlink r:id="rId39" w:tgtFrame="_blank" w:history="1">
              <w:r w:rsidR="005F0667" w:rsidRPr="00567A4C">
                <w:rPr>
                  <w:rStyle w:val="Hypertextovodkaz"/>
                  <w:bCs/>
                  <w:color w:val="auto"/>
                  <w:u w:val="none"/>
                </w:rPr>
                <w:t>KUBÁTOVÁ, Sláva. </w:t>
              </w:r>
              <w:r w:rsidR="005F0667" w:rsidRPr="00567A4C">
                <w:rPr>
                  <w:rStyle w:val="Hypertextovodkaz"/>
                  <w:bCs/>
                  <w:i/>
                  <w:iCs/>
                  <w:color w:val="auto"/>
                  <w:u w:val="none"/>
                </w:rPr>
                <w:t>Tajemství spolupráce v týmech</w:t>
              </w:r>
              <w:r w:rsidR="005F0667" w:rsidRPr="00567A4C">
                <w:rPr>
                  <w:rStyle w:val="Hypertextovodkaz"/>
                  <w:bCs/>
                  <w:color w:val="auto"/>
                  <w:u w:val="none"/>
                </w:rPr>
                <w:t>. Praha: Grada, 2013. ISBN 978-80-7261-259-8.</w:t>
              </w:r>
            </w:hyperlink>
          </w:p>
          <w:p w14:paraId="57F626E9" w14:textId="3444FB1A" w:rsidR="005F0667" w:rsidRPr="00567A4C" w:rsidRDefault="006D3F8D" w:rsidP="00434D20">
            <w:pPr>
              <w:widowControl w:val="0"/>
            </w:pPr>
            <w:hyperlink r:id="rId40" w:tgtFrame="_blank" w:history="1">
              <w:r w:rsidR="005F0667" w:rsidRPr="00567A4C">
                <w:t>PLAMÍNEK</w:t>
              </w:r>
              <w:r w:rsidR="005F0667" w:rsidRPr="00567A4C">
                <w:rPr>
                  <w:rStyle w:val="Hypertextovodkaz"/>
                  <w:bCs/>
                  <w:color w:val="auto"/>
                  <w:u w:val="none"/>
                </w:rPr>
                <w:t>, Jiří. </w:t>
              </w:r>
              <w:r w:rsidR="005F0667" w:rsidRPr="00567A4C">
                <w:rPr>
                  <w:rStyle w:val="Hypertextovodkaz"/>
                  <w:bCs/>
                  <w:i/>
                  <w:iCs/>
                  <w:color w:val="auto"/>
                  <w:u w:val="none"/>
                </w:rPr>
                <w:t>Tajemství motivac</w:t>
              </w:r>
              <w:r w:rsidR="005F0667">
                <w:rPr>
                  <w:rStyle w:val="Hypertextovodkaz"/>
                  <w:bCs/>
                  <w:i/>
                  <w:iCs/>
                  <w:color w:val="auto"/>
                  <w:u w:val="none"/>
                </w:rPr>
                <w:t>e</w:t>
              </w:r>
              <w:r w:rsidR="005F0667" w:rsidRPr="00567A4C">
                <w:rPr>
                  <w:rStyle w:val="Hypertextovodkaz"/>
                  <w:bCs/>
                  <w:i/>
                  <w:iCs/>
                  <w:color w:val="auto"/>
                  <w:u w:val="none"/>
                </w:rPr>
                <w:t>: jak zařídit, aby pro vás lidé rádi pracovali</w:t>
              </w:r>
              <w:r w:rsidR="005F0667" w:rsidRPr="00567A4C">
                <w:rPr>
                  <w:rStyle w:val="Hypertextovodkaz"/>
                  <w:bCs/>
                  <w:color w:val="auto"/>
                  <w:u w:val="none"/>
                </w:rPr>
                <w:t xml:space="preserve">. 1. vyd. Praha: Grada, 2007. </w:t>
              </w:r>
              <w:r w:rsidR="00584239">
                <w:rPr>
                  <w:rStyle w:val="Hypertextovodkaz"/>
                  <w:bCs/>
                  <w:color w:val="auto"/>
                  <w:u w:val="none"/>
                </w:rPr>
                <w:br/>
              </w:r>
              <w:r w:rsidR="005F0667" w:rsidRPr="00567A4C">
                <w:rPr>
                  <w:rStyle w:val="Hypertextovodkaz"/>
                  <w:bCs/>
                  <w:color w:val="auto"/>
                  <w:u w:val="none"/>
                </w:rPr>
                <w:t>ISBN 978-80-247-1991-7.</w:t>
              </w:r>
            </w:hyperlink>
          </w:p>
          <w:p w14:paraId="193FA717" w14:textId="5561D5B5" w:rsidR="005F0667" w:rsidRDefault="005F0667" w:rsidP="00381E9F">
            <w:r w:rsidRPr="00567A4C">
              <w:t xml:space="preserve">TELLÉUS, Annika. </w:t>
            </w:r>
            <w:r w:rsidRPr="00567A4C">
              <w:rPr>
                <w:i/>
                <w:iCs/>
              </w:rPr>
              <w:t xml:space="preserve">Naslouchat je umění: </w:t>
            </w:r>
            <w:r w:rsidRPr="00D84996">
              <w:rPr>
                <w:i/>
                <w:iCs/>
              </w:rPr>
              <w:t>jak účinně a pozitivně komunikovat</w:t>
            </w:r>
            <w:r w:rsidRPr="00213F79">
              <w:t xml:space="preserve">. Praha: Portál, 2022. </w:t>
            </w:r>
            <w:r w:rsidR="00584239">
              <w:br/>
            </w:r>
            <w:r w:rsidRPr="00213F79">
              <w:t>ISBN 978-80-262-1869-2.</w:t>
            </w:r>
          </w:p>
          <w:p w14:paraId="440BDC2A" w14:textId="77777777" w:rsidR="005F0667" w:rsidRPr="00FE251F" w:rsidRDefault="005F0667" w:rsidP="00381E9F">
            <w:pPr>
              <w:rPr>
                <w:b/>
              </w:rPr>
            </w:pPr>
            <w:r w:rsidRPr="00FE251F">
              <w:rPr>
                <w:b/>
              </w:rPr>
              <w:t>Doporučená:</w:t>
            </w:r>
          </w:p>
          <w:p w14:paraId="1F22F0B2" w14:textId="256AB9DB" w:rsidR="005F0667" w:rsidRDefault="005F0667" w:rsidP="00584239">
            <w:pPr>
              <w:widowControl w:val="0"/>
            </w:pPr>
            <w:r>
              <w:t xml:space="preserve">PLAMÍNEK, Jiří a </w:t>
            </w:r>
            <w:r w:rsidR="00D02053">
              <w:t xml:space="preserve">FRANC, </w:t>
            </w:r>
            <w:r>
              <w:t>Daniel. </w:t>
            </w:r>
            <w:r>
              <w:rPr>
                <w:i/>
                <w:iCs/>
              </w:rPr>
              <w:t xml:space="preserve">Komunikace a prezentace: umění mluvit, slyšet a </w:t>
            </w:r>
            <w:r w:rsidRPr="004D1C6F">
              <w:rPr>
                <w:i/>
                <w:iCs/>
              </w:rPr>
              <w:t>rozumět</w:t>
            </w:r>
            <w:r w:rsidRPr="004D1C6F">
              <w:t xml:space="preserve">. </w:t>
            </w:r>
            <w:r w:rsidR="003D45B0" w:rsidRPr="004D1C6F">
              <w:t xml:space="preserve">Praha: Grada, 2021. </w:t>
            </w:r>
            <w:r>
              <w:t>ISBN 9788024744841.</w:t>
            </w:r>
          </w:p>
        </w:tc>
      </w:tr>
      <w:tr w:rsidR="005F0667" w14:paraId="52E79EF6"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1945758" w14:textId="77777777" w:rsidR="005F0667" w:rsidRDefault="005F0667" w:rsidP="005F0667">
            <w:pPr>
              <w:jc w:val="center"/>
              <w:rPr>
                <w:b/>
              </w:rPr>
            </w:pPr>
            <w:r>
              <w:rPr>
                <w:b/>
              </w:rPr>
              <w:t>Informace ke kombinované nebo distanční formě</w:t>
            </w:r>
          </w:p>
        </w:tc>
      </w:tr>
      <w:tr w:rsidR="005F0667" w14:paraId="671F85E9" w14:textId="77777777" w:rsidTr="005133EF">
        <w:tc>
          <w:tcPr>
            <w:tcW w:w="4787" w:type="dxa"/>
            <w:gridSpan w:val="2"/>
            <w:tcBorders>
              <w:top w:val="single" w:sz="2" w:space="0" w:color="auto"/>
            </w:tcBorders>
            <w:shd w:val="clear" w:color="auto" w:fill="F7CAAC"/>
          </w:tcPr>
          <w:p w14:paraId="1ACA34F6" w14:textId="77777777" w:rsidR="005F0667" w:rsidRDefault="005F0667" w:rsidP="005F0667">
            <w:pPr>
              <w:jc w:val="both"/>
            </w:pPr>
            <w:r>
              <w:rPr>
                <w:b/>
              </w:rPr>
              <w:t>Rozsah konzultací (soustředění)</w:t>
            </w:r>
          </w:p>
        </w:tc>
        <w:tc>
          <w:tcPr>
            <w:tcW w:w="889" w:type="dxa"/>
            <w:tcBorders>
              <w:top w:val="single" w:sz="2" w:space="0" w:color="auto"/>
            </w:tcBorders>
          </w:tcPr>
          <w:p w14:paraId="5A5E82EE" w14:textId="77777777" w:rsidR="005F0667" w:rsidRDefault="005F0667" w:rsidP="005F0667">
            <w:pPr>
              <w:jc w:val="both"/>
            </w:pPr>
          </w:p>
        </w:tc>
        <w:tc>
          <w:tcPr>
            <w:tcW w:w="4179" w:type="dxa"/>
            <w:tcBorders>
              <w:top w:val="single" w:sz="2" w:space="0" w:color="auto"/>
            </w:tcBorders>
            <w:shd w:val="clear" w:color="auto" w:fill="F7CAAC"/>
          </w:tcPr>
          <w:p w14:paraId="76D1BBD3" w14:textId="77777777" w:rsidR="005F0667" w:rsidRDefault="005F0667" w:rsidP="005F0667">
            <w:pPr>
              <w:jc w:val="both"/>
              <w:rPr>
                <w:b/>
              </w:rPr>
            </w:pPr>
            <w:r>
              <w:rPr>
                <w:b/>
              </w:rPr>
              <w:t xml:space="preserve">hodin </w:t>
            </w:r>
          </w:p>
        </w:tc>
      </w:tr>
      <w:tr w:rsidR="005F0667" w14:paraId="0D95A449" w14:textId="77777777" w:rsidTr="005133EF">
        <w:tc>
          <w:tcPr>
            <w:tcW w:w="9855" w:type="dxa"/>
            <w:gridSpan w:val="4"/>
            <w:shd w:val="clear" w:color="auto" w:fill="F7CAAC"/>
          </w:tcPr>
          <w:p w14:paraId="3F612A04" w14:textId="77777777" w:rsidR="005F0667" w:rsidRDefault="005F0667" w:rsidP="005F0667">
            <w:pPr>
              <w:jc w:val="both"/>
              <w:rPr>
                <w:b/>
              </w:rPr>
            </w:pPr>
            <w:r>
              <w:rPr>
                <w:b/>
              </w:rPr>
              <w:t>Informace o způsobu kontaktu s vyučujícím</w:t>
            </w:r>
          </w:p>
        </w:tc>
      </w:tr>
      <w:tr w:rsidR="005F0667" w14:paraId="78BD5E94" w14:textId="77777777" w:rsidTr="005133EF">
        <w:trPr>
          <w:trHeight w:val="1373"/>
        </w:trPr>
        <w:tc>
          <w:tcPr>
            <w:tcW w:w="9855" w:type="dxa"/>
            <w:gridSpan w:val="4"/>
          </w:tcPr>
          <w:p w14:paraId="40CC4D46" w14:textId="77777777" w:rsidR="005F0667" w:rsidRDefault="005F0667" w:rsidP="005F0667">
            <w:pPr>
              <w:jc w:val="both"/>
            </w:pPr>
          </w:p>
        </w:tc>
      </w:tr>
    </w:tbl>
    <w:p w14:paraId="78DA86DD" w14:textId="77777777" w:rsidR="00706E59" w:rsidRDefault="00706E59">
      <w:pPr>
        <w:spacing w:after="160" w:line="259" w:lineRule="auto"/>
      </w:pPr>
    </w:p>
    <w:p w14:paraId="02017556" w14:textId="77777777" w:rsidR="00706E59" w:rsidRDefault="00706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706E59" w14:paraId="3126C08E" w14:textId="77777777" w:rsidTr="005133EF">
        <w:tc>
          <w:tcPr>
            <w:tcW w:w="9855" w:type="dxa"/>
            <w:gridSpan w:val="8"/>
            <w:tcBorders>
              <w:bottom w:val="double" w:sz="4" w:space="0" w:color="auto"/>
            </w:tcBorders>
            <w:shd w:val="clear" w:color="auto" w:fill="BDD6EE"/>
          </w:tcPr>
          <w:p w14:paraId="0CFF171F" w14:textId="77777777" w:rsidR="00706E59" w:rsidRDefault="00706E59" w:rsidP="005133EF">
            <w:pPr>
              <w:jc w:val="both"/>
              <w:rPr>
                <w:b/>
                <w:sz w:val="28"/>
              </w:rPr>
            </w:pPr>
            <w:r>
              <w:lastRenderedPageBreak/>
              <w:br w:type="page"/>
            </w:r>
            <w:r>
              <w:rPr>
                <w:b/>
                <w:sz w:val="28"/>
              </w:rPr>
              <w:t>B-III – Charakteristika studijního předmětu</w:t>
            </w:r>
          </w:p>
        </w:tc>
      </w:tr>
      <w:tr w:rsidR="00706E59" w14:paraId="6DC3841B" w14:textId="77777777" w:rsidTr="005133EF">
        <w:tc>
          <w:tcPr>
            <w:tcW w:w="3086" w:type="dxa"/>
            <w:tcBorders>
              <w:top w:val="double" w:sz="4" w:space="0" w:color="auto"/>
            </w:tcBorders>
            <w:shd w:val="clear" w:color="auto" w:fill="F7CAAC"/>
          </w:tcPr>
          <w:p w14:paraId="36B5CC36" w14:textId="77777777" w:rsidR="00706E59" w:rsidRDefault="00706E59" w:rsidP="00E51342">
            <w:pPr>
              <w:rPr>
                <w:b/>
              </w:rPr>
            </w:pPr>
            <w:r>
              <w:rPr>
                <w:b/>
              </w:rPr>
              <w:t>Název studijního předmětu</w:t>
            </w:r>
          </w:p>
        </w:tc>
        <w:tc>
          <w:tcPr>
            <w:tcW w:w="6769" w:type="dxa"/>
            <w:gridSpan w:val="7"/>
            <w:tcBorders>
              <w:top w:val="double" w:sz="4" w:space="0" w:color="auto"/>
            </w:tcBorders>
          </w:tcPr>
          <w:p w14:paraId="77680CE4" w14:textId="5316E3CA" w:rsidR="00706E59" w:rsidRDefault="00706E59" w:rsidP="00E51342">
            <w:r w:rsidRPr="002172AE">
              <w:t xml:space="preserve">Plenér </w:t>
            </w:r>
            <w:r>
              <w:t>3</w:t>
            </w:r>
          </w:p>
        </w:tc>
      </w:tr>
      <w:tr w:rsidR="00706E59" w14:paraId="5F6CA258" w14:textId="77777777" w:rsidTr="005133EF">
        <w:tc>
          <w:tcPr>
            <w:tcW w:w="3086" w:type="dxa"/>
            <w:shd w:val="clear" w:color="auto" w:fill="F7CAAC"/>
          </w:tcPr>
          <w:p w14:paraId="00AFF4A0" w14:textId="77777777" w:rsidR="00706E59" w:rsidRDefault="00706E59" w:rsidP="00E51342">
            <w:pPr>
              <w:rPr>
                <w:b/>
              </w:rPr>
            </w:pPr>
            <w:r>
              <w:rPr>
                <w:b/>
              </w:rPr>
              <w:t>Typ předmětu</w:t>
            </w:r>
          </w:p>
        </w:tc>
        <w:tc>
          <w:tcPr>
            <w:tcW w:w="3406" w:type="dxa"/>
            <w:gridSpan w:val="4"/>
          </w:tcPr>
          <w:p w14:paraId="7948587E" w14:textId="77777777" w:rsidR="00706E59" w:rsidRDefault="00706E59" w:rsidP="00E51342">
            <w:r>
              <w:t>povinný</w:t>
            </w:r>
          </w:p>
        </w:tc>
        <w:tc>
          <w:tcPr>
            <w:tcW w:w="2695" w:type="dxa"/>
            <w:gridSpan w:val="2"/>
            <w:shd w:val="clear" w:color="auto" w:fill="F7CAAC"/>
          </w:tcPr>
          <w:p w14:paraId="6777C6B8" w14:textId="77777777" w:rsidR="00706E59" w:rsidRDefault="00706E59" w:rsidP="00E51342">
            <w:r>
              <w:rPr>
                <w:b/>
              </w:rPr>
              <w:t>doporučený ročník / semestr</w:t>
            </w:r>
          </w:p>
        </w:tc>
        <w:tc>
          <w:tcPr>
            <w:tcW w:w="668" w:type="dxa"/>
          </w:tcPr>
          <w:p w14:paraId="790F6A44" w14:textId="7DA03DCC" w:rsidR="00706E59" w:rsidRDefault="00706E59" w:rsidP="00E51342">
            <w:r>
              <w:t>3/ZS</w:t>
            </w:r>
          </w:p>
        </w:tc>
      </w:tr>
      <w:tr w:rsidR="00706E59" w14:paraId="7EB1AABD" w14:textId="77777777" w:rsidTr="005133EF">
        <w:tc>
          <w:tcPr>
            <w:tcW w:w="3086" w:type="dxa"/>
            <w:shd w:val="clear" w:color="auto" w:fill="F7CAAC"/>
          </w:tcPr>
          <w:p w14:paraId="659CFCAF" w14:textId="77777777" w:rsidR="00706E59" w:rsidRDefault="00706E59" w:rsidP="00E51342">
            <w:pPr>
              <w:rPr>
                <w:b/>
              </w:rPr>
            </w:pPr>
            <w:r>
              <w:rPr>
                <w:b/>
              </w:rPr>
              <w:t>Rozsah studijního předmětu</w:t>
            </w:r>
          </w:p>
        </w:tc>
        <w:tc>
          <w:tcPr>
            <w:tcW w:w="1701" w:type="dxa"/>
            <w:gridSpan w:val="2"/>
          </w:tcPr>
          <w:p w14:paraId="5296A2EF" w14:textId="77777777" w:rsidR="00706E59" w:rsidRDefault="00706E59" w:rsidP="00E51342">
            <w:r>
              <w:t>13c</w:t>
            </w:r>
          </w:p>
        </w:tc>
        <w:tc>
          <w:tcPr>
            <w:tcW w:w="889" w:type="dxa"/>
            <w:shd w:val="clear" w:color="auto" w:fill="F7CAAC"/>
          </w:tcPr>
          <w:p w14:paraId="77F59119" w14:textId="77777777" w:rsidR="00706E59" w:rsidRDefault="00706E59" w:rsidP="00E51342">
            <w:pPr>
              <w:rPr>
                <w:b/>
              </w:rPr>
            </w:pPr>
            <w:r>
              <w:rPr>
                <w:b/>
              </w:rPr>
              <w:t xml:space="preserve">hod. </w:t>
            </w:r>
          </w:p>
        </w:tc>
        <w:tc>
          <w:tcPr>
            <w:tcW w:w="816" w:type="dxa"/>
          </w:tcPr>
          <w:p w14:paraId="22CC69F7" w14:textId="77777777" w:rsidR="00706E59" w:rsidRDefault="00706E59" w:rsidP="00E51342">
            <w:r>
              <w:t>13</w:t>
            </w:r>
          </w:p>
        </w:tc>
        <w:tc>
          <w:tcPr>
            <w:tcW w:w="2156" w:type="dxa"/>
            <w:shd w:val="clear" w:color="auto" w:fill="F7CAAC"/>
          </w:tcPr>
          <w:p w14:paraId="1709E234" w14:textId="77777777" w:rsidR="00706E59" w:rsidRDefault="00706E59" w:rsidP="00E51342">
            <w:pPr>
              <w:rPr>
                <w:b/>
              </w:rPr>
            </w:pPr>
            <w:r>
              <w:rPr>
                <w:b/>
              </w:rPr>
              <w:t>kreditů</w:t>
            </w:r>
          </w:p>
        </w:tc>
        <w:tc>
          <w:tcPr>
            <w:tcW w:w="1207" w:type="dxa"/>
            <w:gridSpan w:val="2"/>
          </w:tcPr>
          <w:p w14:paraId="7137A494" w14:textId="77777777" w:rsidR="00706E59" w:rsidRDefault="00706E59" w:rsidP="00E51342">
            <w:r>
              <w:t>1</w:t>
            </w:r>
          </w:p>
        </w:tc>
      </w:tr>
      <w:tr w:rsidR="00706E59" w14:paraId="1E77F05A" w14:textId="77777777" w:rsidTr="005133EF">
        <w:tc>
          <w:tcPr>
            <w:tcW w:w="3086" w:type="dxa"/>
            <w:shd w:val="clear" w:color="auto" w:fill="F7CAAC"/>
          </w:tcPr>
          <w:p w14:paraId="00F000F0" w14:textId="77777777" w:rsidR="00706E59" w:rsidRDefault="00706E59" w:rsidP="00E51342">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2609670" w14:textId="77777777" w:rsidR="00706E59" w:rsidRDefault="00706E59" w:rsidP="00E51342"/>
        </w:tc>
      </w:tr>
      <w:tr w:rsidR="00706E59" w14:paraId="04F1813C" w14:textId="77777777" w:rsidTr="005133EF">
        <w:tc>
          <w:tcPr>
            <w:tcW w:w="3086" w:type="dxa"/>
            <w:shd w:val="clear" w:color="auto" w:fill="F7CAAC"/>
          </w:tcPr>
          <w:p w14:paraId="7A4C6B5F" w14:textId="77777777" w:rsidR="00706E59" w:rsidRPr="005A0406" w:rsidRDefault="00706E59" w:rsidP="00E51342">
            <w:pPr>
              <w:rPr>
                <w:b/>
              </w:rPr>
            </w:pPr>
            <w:r w:rsidRPr="005A0406">
              <w:rPr>
                <w:b/>
              </w:rPr>
              <w:t>Způsob ověření výsledků učení</w:t>
            </w:r>
          </w:p>
        </w:tc>
        <w:tc>
          <w:tcPr>
            <w:tcW w:w="3406" w:type="dxa"/>
            <w:gridSpan w:val="4"/>
          </w:tcPr>
          <w:p w14:paraId="60C00652" w14:textId="77777777" w:rsidR="00706E59" w:rsidRDefault="00706E59" w:rsidP="00E51342">
            <w:r>
              <w:t>zápočet</w:t>
            </w:r>
          </w:p>
        </w:tc>
        <w:tc>
          <w:tcPr>
            <w:tcW w:w="2156" w:type="dxa"/>
            <w:shd w:val="clear" w:color="auto" w:fill="F7CAAC"/>
          </w:tcPr>
          <w:p w14:paraId="41BF621D" w14:textId="77777777" w:rsidR="00706E59" w:rsidRDefault="00706E59" w:rsidP="00E51342">
            <w:pPr>
              <w:rPr>
                <w:b/>
              </w:rPr>
            </w:pPr>
            <w:r>
              <w:rPr>
                <w:b/>
              </w:rPr>
              <w:t>Forma výuky</w:t>
            </w:r>
          </w:p>
        </w:tc>
        <w:tc>
          <w:tcPr>
            <w:tcW w:w="1207" w:type="dxa"/>
            <w:gridSpan w:val="2"/>
          </w:tcPr>
          <w:p w14:paraId="6623C2B5" w14:textId="77777777" w:rsidR="00706E59" w:rsidRDefault="00706E59" w:rsidP="00E51342">
            <w:r>
              <w:t>cvičení</w:t>
            </w:r>
          </w:p>
        </w:tc>
      </w:tr>
      <w:tr w:rsidR="00706E59" w14:paraId="4FBC4279" w14:textId="77777777" w:rsidTr="005133EF">
        <w:tc>
          <w:tcPr>
            <w:tcW w:w="3086" w:type="dxa"/>
            <w:shd w:val="clear" w:color="auto" w:fill="F7CAAC"/>
          </w:tcPr>
          <w:p w14:paraId="3FF7885B" w14:textId="77777777" w:rsidR="00706E59" w:rsidRPr="005A0406" w:rsidRDefault="00706E59" w:rsidP="00E51342">
            <w:pPr>
              <w:rPr>
                <w:b/>
              </w:rPr>
            </w:pPr>
            <w:r w:rsidRPr="005A0406">
              <w:rPr>
                <w:b/>
              </w:rPr>
              <w:t>Forma způsobu ověření výsledků učení a další požadavky na studenta</w:t>
            </w:r>
          </w:p>
        </w:tc>
        <w:tc>
          <w:tcPr>
            <w:tcW w:w="6769" w:type="dxa"/>
            <w:gridSpan w:val="7"/>
            <w:tcBorders>
              <w:bottom w:val="nil"/>
            </w:tcBorders>
          </w:tcPr>
          <w:p w14:paraId="1636CF52" w14:textId="7E84EF67" w:rsidR="00706E59" w:rsidRDefault="003F4D17" w:rsidP="00E51342">
            <w:r>
              <w:t>10</w:t>
            </w:r>
            <w:r w:rsidRPr="00D97C35">
              <w:t>0% aktivní účast na</w:t>
            </w:r>
            <w:r>
              <w:t xml:space="preserve"> kurzu, který probíhá blokově v sídle fakulty</w:t>
            </w:r>
            <w:r>
              <w:rPr>
                <w:rFonts w:ascii="Tahoma" w:hAnsi="Tahoma" w:cs="Tahoma"/>
                <w:color w:val="000000"/>
                <w:sz w:val="17"/>
                <w:szCs w:val="17"/>
                <w:shd w:val="clear" w:color="auto" w:fill="FFFFFF"/>
              </w:rPr>
              <w:t xml:space="preserve">. </w:t>
            </w:r>
          </w:p>
        </w:tc>
      </w:tr>
      <w:tr w:rsidR="00706E59" w14:paraId="63CB29B2" w14:textId="77777777" w:rsidTr="00E51342">
        <w:trPr>
          <w:trHeight w:val="62"/>
        </w:trPr>
        <w:tc>
          <w:tcPr>
            <w:tcW w:w="9855" w:type="dxa"/>
            <w:gridSpan w:val="8"/>
            <w:tcBorders>
              <w:top w:val="nil"/>
            </w:tcBorders>
          </w:tcPr>
          <w:p w14:paraId="044EF2F4" w14:textId="77777777" w:rsidR="00706E59" w:rsidRDefault="00706E59" w:rsidP="00E51342"/>
        </w:tc>
      </w:tr>
      <w:tr w:rsidR="00706E59" w14:paraId="2D501639" w14:textId="77777777" w:rsidTr="005133EF">
        <w:trPr>
          <w:trHeight w:val="197"/>
        </w:trPr>
        <w:tc>
          <w:tcPr>
            <w:tcW w:w="3086" w:type="dxa"/>
            <w:tcBorders>
              <w:top w:val="nil"/>
            </w:tcBorders>
            <w:shd w:val="clear" w:color="auto" w:fill="F7CAAC"/>
          </w:tcPr>
          <w:p w14:paraId="040B6E34" w14:textId="77777777" w:rsidR="00706E59" w:rsidRDefault="00706E59" w:rsidP="00E51342">
            <w:pPr>
              <w:rPr>
                <w:b/>
              </w:rPr>
            </w:pPr>
            <w:r>
              <w:rPr>
                <w:b/>
              </w:rPr>
              <w:t>Garant předmětu</w:t>
            </w:r>
          </w:p>
        </w:tc>
        <w:tc>
          <w:tcPr>
            <w:tcW w:w="6769" w:type="dxa"/>
            <w:gridSpan w:val="7"/>
            <w:tcBorders>
              <w:top w:val="nil"/>
            </w:tcBorders>
          </w:tcPr>
          <w:p w14:paraId="458F80E1" w14:textId="77777777" w:rsidR="00706E59" w:rsidRDefault="00706E59" w:rsidP="00E51342">
            <w:r>
              <w:t xml:space="preserve">MgA. Jana </w:t>
            </w:r>
            <w:proofErr w:type="spellStart"/>
            <w:r>
              <w:t>Kotikov</w:t>
            </w:r>
            <w:proofErr w:type="spellEnd"/>
            <w:r>
              <w:t xml:space="preserve"> </w:t>
            </w:r>
          </w:p>
        </w:tc>
      </w:tr>
      <w:tr w:rsidR="00706E59" w14:paraId="7FF0A022" w14:textId="77777777" w:rsidTr="005133EF">
        <w:trPr>
          <w:trHeight w:val="243"/>
        </w:trPr>
        <w:tc>
          <w:tcPr>
            <w:tcW w:w="3086" w:type="dxa"/>
            <w:tcBorders>
              <w:top w:val="nil"/>
            </w:tcBorders>
            <w:shd w:val="clear" w:color="auto" w:fill="F7CAAC"/>
          </w:tcPr>
          <w:p w14:paraId="7471646B" w14:textId="77777777" w:rsidR="00706E59" w:rsidRDefault="00706E59" w:rsidP="00E51342">
            <w:pPr>
              <w:rPr>
                <w:b/>
              </w:rPr>
            </w:pPr>
            <w:r>
              <w:rPr>
                <w:b/>
              </w:rPr>
              <w:t>Zapojení garanta do výuky předmětu</w:t>
            </w:r>
          </w:p>
        </w:tc>
        <w:tc>
          <w:tcPr>
            <w:tcW w:w="6769" w:type="dxa"/>
            <w:gridSpan w:val="7"/>
            <w:tcBorders>
              <w:top w:val="nil"/>
            </w:tcBorders>
          </w:tcPr>
          <w:p w14:paraId="3D26434C" w14:textId="2655A20B" w:rsidR="00706E59" w:rsidRDefault="00E00FEF" w:rsidP="00E51342">
            <w:r w:rsidRPr="00E00FEF">
              <w:t>5</w:t>
            </w:r>
            <w:r w:rsidR="00706E59" w:rsidRPr="00E00FEF">
              <w:t>0 %</w:t>
            </w:r>
          </w:p>
        </w:tc>
      </w:tr>
      <w:tr w:rsidR="00706E59" w14:paraId="0B299939" w14:textId="77777777" w:rsidTr="005133EF">
        <w:tc>
          <w:tcPr>
            <w:tcW w:w="3086" w:type="dxa"/>
            <w:shd w:val="clear" w:color="auto" w:fill="F7CAAC"/>
          </w:tcPr>
          <w:p w14:paraId="4D3C3D46" w14:textId="77777777" w:rsidR="00706E59" w:rsidRDefault="00706E59" w:rsidP="00E51342">
            <w:pPr>
              <w:rPr>
                <w:b/>
              </w:rPr>
            </w:pPr>
            <w:r>
              <w:rPr>
                <w:b/>
              </w:rPr>
              <w:t>Vyučující</w:t>
            </w:r>
          </w:p>
        </w:tc>
        <w:tc>
          <w:tcPr>
            <w:tcW w:w="6769" w:type="dxa"/>
            <w:gridSpan w:val="7"/>
            <w:tcBorders>
              <w:bottom w:val="nil"/>
            </w:tcBorders>
          </w:tcPr>
          <w:p w14:paraId="1B078943" w14:textId="77777777" w:rsidR="00706E59" w:rsidRDefault="00706E59" w:rsidP="00E51342">
            <w:r>
              <w:t xml:space="preserve">MgA. Jana </w:t>
            </w:r>
            <w:proofErr w:type="spellStart"/>
            <w:r>
              <w:t>Kotikov</w:t>
            </w:r>
            <w:proofErr w:type="spellEnd"/>
            <w:r>
              <w:t xml:space="preserve"> a kol.</w:t>
            </w:r>
          </w:p>
        </w:tc>
      </w:tr>
      <w:tr w:rsidR="00706E59" w14:paraId="3A2D3D48" w14:textId="77777777" w:rsidTr="00E51342">
        <w:trPr>
          <w:trHeight w:val="53"/>
        </w:trPr>
        <w:tc>
          <w:tcPr>
            <w:tcW w:w="9855" w:type="dxa"/>
            <w:gridSpan w:val="8"/>
            <w:tcBorders>
              <w:top w:val="nil"/>
            </w:tcBorders>
          </w:tcPr>
          <w:p w14:paraId="55E7D6EE" w14:textId="77777777" w:rsidR="00706E59" w:rsidRDefault="00706E59" w:rsidP="00E51342"/>
        </w:tc>
      </w:tr>
      <w:tr w:rsidR="00706E59" w14:paraId="3959B1AB" w14:textId="77777777" w:rsidTr="005133EF">
        <w:tc>
          <w:tcPr>
            <w:tcW w:w="3086" w:type="dxa"/>
            <w:shd w:val="clear" w:color="auto" w:fill="F7CAAC"/>
          </w:tcPr>
          <w:p w14:paraId="7494BE4E" w14:textId="77777777" w:rsidR="00706E59" w:rsidRPr="001452AD" w:rsidRDefault="00706E59" w:rsidP="00E51342">
            <w:pPr>
              <w:rPr>
                <w:b/>
                <w:highlight w:val="yellow"/>
              </w:rPr>
            </w:pPr>
            <w:r w:rsidRPr="009B48E7">
              <w:rPr>
                <w:b/>
              </w:rPr>
              <w:t>Hlavní témata a výsledky učení</w:t>
            </w:r>
          </w:p>
        </w:tc>
        <w:tc>
          <w:tcPr>
            <w:tcW w:w="6769" w:type="dxa"/>
            <w:gridSpan w:val="7"/>
            <w:tcBorders>
              <w:bottom w:val="nil"/>
            </w:tcBorders>
          </w:tcPr>
          <w:p w14:paraId="0955BDA9" w14:textId="77777777" w:rsidR="00706E59" w:rsidRPr="001452AD" w:rsidRDefault="00706E59" w:rsidP="00E51342">
            <w:pPr>
              <w:rPr>
                <w:highlight w:val="yellow"/>
              </w:rPr>
            </w:pPr>
          </w:p>
        </w:tc>
      </w:tr>
      <w:tr w:rsidR="00706E59" w14:paraId="581218CB" w14:textId="77777777" w:rsidTr="001B6564">
        <w:trPr>
          <w:trHeight w:val="7046"/>
        </w:trPr>
        <w:tc>
          <w:tcPr>
            <w:tcW w:w="9855" w:type="dxa"/>
            <w:gridSpan w:val="8"/>
            <w:tcBorders>
              <w:top w:val="nil"/>
              <w:bottom w:val="single" w:sz="4" w:space="0" w:color="auto"/>
            </w:tcBorders>
          </w:tcPr>
          <w:p w14:paraId="5FEE1333" w14:textId="77777777" w:rsidR="005F0667" w:rsidRPr="007E15B5" w:rsidRDefault="005F0667" w:rsidP="001B6564">
            <w:pPr>
              <w:widowControl w:val="0"/>
              <w:jc w:val="both"/>
              <w:rPr>
                <w:b/>
                <w:bCs/>
              </w:rPr>
            </w:pPr>
            <w:r w:rsidRPr="007E15B5">
              <w:rPr>
                <w:b/>
                <w:bCs/>
              </w:rPr>
              <w:t>Témata:</w:t>
            </w:r>
          </w:p>
          <w:p w14:paraId="4B637A32" w14:textId="2536FA57" w:rsidR="005F0667" w:rsidRDefault="00E51342" w:rsidP="004C352E">
            <w:pPr>
              <w:pStyle w:val="Odstavecseseznamem"/>
              <w:widowControl w:val="0"/>
              <w:numPr>
                <w:ilvl w:val="0"/>
                <w:numId w:val="88"/>
              </w:numPr>
              <w:suppressAutoHyphens/>
              <w:jc w:val="both"/>
            </w:pPr>
            <w:r>
              <w:t>A</w:t>
            </w:r>
            <w:r w:rsidR="005F0667">
              <w:t>ktivity na bližší vzájemné poznání studentů</w:t>
            </w:r>
            <w:r>
              <w:t>.</w:t>
            </w:r>
          </w:p>
          <w:p w14:paraId="4253B4DE" w14:textId="492EB37F" w:rsidR="005F0667" w:rsidRDefault="00E51342" w:rsidP="004C352E">
            <w:pPr>
              <w:pStyle w:val="Odstavecseseznamem"/>
              <w:widowControl w:val="0"/>
              <w:numPr>
                <w:ilvl w:val="0"/>
                <w:numId w:val="88"/>
              </w:numPr>
              <w:suppressAutoHyphens/>
              <w:jc w:val="both"/>
            </w:pPr>
            <w:r>
              <w:t>A</w:t>
            </w:r>
            <w:r w:rsidR="005F0667">
              <w:t>ktivity procvičující týmovou spolupráci + reflexe a pojmenování zkušenosti</w:t>
            </w:r>
            <w:r>
              <w:t>.</w:t>
            </w:r>
            <w:r w:rsidR="005F0667">
              <w:t xml:space="preserve"> </w:t>
            </w:r>
          </w:p>
          <w:p w14:paraId="204E8749" w14:textId="1FA8EB73" w:rsidR="005F0667" w:rsidRDefault="00DA055B" w:rsidP="004C352E">
            <w:pPr>
              <w:pStyle w:val="Odstavecseseznamem"/>
              <w:widowControl w:val="0"/>
              <w:numPr>
                <w:ilvl w:val="0"/>
                <w:numId w:val="88"/>
              </w:numPr>
              <w:suppressAutoHyphens/>
              <w:jc w:val="both"/>
            </w:pPr>
            <w:r>
              <w:t>P</w:t>
            </w:r>
            <w:r w:rsidR="005F0667">
              <w:t>oznání odlišných prostředí, plenér se koná mimo prostory ateliéru</w:t>
            </w:r>
            <w:r>
              <w:t>.</w:t>
            </w:r>
          </w:p>
          <w:p w14:paraId="7FA8BECD" w14:textId="2E5D6C3A" w:rsidR="005F0667" w:rsidRDefault="00DA055B" w:rsidP="004C352E">
            <w:pPr>
              <w:pStyle w:val="Odstavecseseznamem"/>
              <w:widowControl w:val="0"/>
              <w:numPr>
                <w:ilvl w:val="0"/>
                <w:numId w:val="88"/>
              </w:numPr>
              <w:suppressAutoHyphens/>
              <w:jc w:val="both"/>
            </w:pPr>
            <w:r>
              <w:t>E</w:t>
            </w:r>
            <w:r w:rsidR="005F0667">
              <w:t>xkurze a návštěva odborných pracovišť/muzeí/galerií související se zaměřením ateliéru</w:t>
            </w:r>
            <w:r>
              <w:t>.</w:t>
            </w:r>
          </w:p>
          <w:p w14:paraId="07ACC306" w14:textId="510DB18E" w:rsidR="005F0667" w:rsidRDefault="00DA055B" w:rsidP="004C352E">
            <w:pPr>
              <w:pStyle w:val="Odstavecseseznamem"/>
              <w:widowControl w:val="0"/>
              <w:numPr>
                <w:ilvl w:val="0"/>
                <w:numId w:val="88"/>
              </w:numPr>
              <w:suppressAutoHyphens/>
              <w:jc w:val="both"/>
            </w:pPr>
            <w:r>
              <w:t>P</w:t>
            </w:r>
            <w:r w:rsidR="005F0667">
              <w:t>ozorování okolí (</w:t>
            </w:r>
            <w:proofErr w:type="spellStart"/>
            <w:r w:rsidR="005F0667">
              <w:t>Learn</w:t>
            </w:r>
            <w:proofErr w:type="spellEnd"/>
            <w:r w:rsidR="005F0667">
              <w:t xml:space="preserve"> To </w:t>
            </w:r>
            <w:proofErr w:type="spellStart"/>
            <w:r w:rsidR="005F0667">
              <w:t>See</w:t>
            </w:r>
            <w:proofErr w:type="spellEnd"/>
            <w:r w:rsidR="005F0667">
              <w:t>)</w:t>
            </w:r>
            <w:r>
              <w:t>.</w:t>
            </w:r>
          </w:p>
          <w:p w14:paraId="09C27D19" w14:textId="55F2DBFA" w:rsidR="005F0667" w:rsidRDefault="00DA055B" w:rsidP="004C352E">
            <w:pPr>
              <w:pStyle w:val="Odstavecseseznamem"/>
              <w:widowControl w:val="0"/>
              <w:numPr>
                <w:ilvl w:val="0"/>
                <w:numId w:val="88"/>
              </w:numPr>
              <w:suppressAutoHyphens/>
              <w:jc w:val="both"/>
            </w:pPr>
            <w:r>
              <w:t>Z</w:t>
            </w:r>
            <w:r w:rsidR="005F0667">
              <w:t>pracování tématu plenéru v</w:t>
            </w:r>
            <w:r>
              <w:t> </w:t>
            </w:r>
            <w:r w:rsidR="005F0667">
              <w:t>týmu</w:t>
            </w:r>
            <w:r>
              <w:t>.</w:t>
            </w:r>
          </w:p>
          <w:p w14:paraId="0545D93D" w14:textId="60EDDC5C" w:rsidR="005F0667" w:rsidRDefault="00DA055B" w:rsidP="004C352E">
            <w:pPr>
              <w:pStyle w:val="Odstavecseseznamem"/>
              <w:widowControl w:val="0"/>
              <w:numPr>
                <w:ilvl w:val="0"/>
                <w:numId w:val="88"/>
              </w:numPr>
              <w:suppressAutoHyphens/>
              <w:jc w:val="both"/>
            </w:pPr>
            <w:r>
              <w:t>N</w:t>
            </w:r>
            <w:r w:rsidR="005F0667">
              <w:t>ávrh konceptu pro dané téma</w:t>
            </w:r>
            <w:r>
              <w:t>.</w:t>
            </w:r>
          </w:p>
          <w:p w14:paraId="63ABB2A1" w14:textId="202BADC2" w:rsidR="005F0667" w:rsidRDefault="00DA055B" w:rsidP="004C352E">
            <w:pPr>
              <w:pStyle w:val="Odstavecseseznamem"/>
              <w:widowControl w:val="0"/>
              <w:numPr>
                <w:ilvl w:val="0"/>
                <w:numId w:val="88"/>
              </w:numPr>
              <w:suppressAutoHyphens/>
              <w:jc w:val="both"/>
            </w:pPr>
            <w:r>
              <w:t>Z</w:t>
            </w:r>
            <w:r w:rsidR="005F0667">
              <w:t>ískávání zdrojů</w:t>
            </w:r>
            <w:r>
              <w:t>.</w:t>
            </w:r>
          </w:p>
          <w:p w14:paraId="4CF0B08A" w14:textId="46B5BA60" w:rsidR="005F0667" w:rsidRDefault="00DA055B" w:rsidP="004C352E">
            <w:pPr>
              <w:pStyle w:val="Odstavecseseznamem"/>
              <w:widowControl w:val="0"/>
              <w:numPr>
                <w:ilvl w:val="0"/>
                <w:numId w:val="88"/>
              </w:numPr>
              <w:suppressAutoHyphens/>
              <w:jc w:val="both"/>
            </w:pPr>
            <w:r>
              <w:t>T</w:t>
            </w:r>
            <w:r w:rsidR="005F0667">
              <w:t>vorba obsahu</w:t>
            </w:r>
            <w:r>
              <w:t>.</w:t>
            </w:r>
          </w:p>
          <w:p w14:paraId="48B1871B" w14:textId="44BBD8FB" w:rsidR="005F0667" w:rsidRDefault="00DA055B" w:rsidP="004C352E">
            <w:pPr>
              <w:pStyle w:val="Odstavecseseznamem"/>
              <w:widowControl w:val="0"/>
              <w:numPr>
                <w:ilvl w:val="0"/>
                <w:numId w:val="88"/>
              </w:numPr>
              <w:suppressAutoHyphens/>
              <w:jc w:val="both"/>
            </w:pPr>
            <w:r>
              <w:t>Z</w:t>
            </w:r>
            <w:r w:rsidR="005F0667">
              <w:t>pracování zadání</w:t>
            </w:r>
            <w:r>
              <w:t>.</w:t>
            </w:r>
          </w:p>
          <w:p w14:paraId="5D990301" w14:textId="757FE26F" w:rsidR="005F0667" w:rsidRDefault="00DA055B" w:rsidP="004C352E">
            <w:pPr>
              <w:pStyle w:val="Odstavecseseznamem"/>
              <w:widowControl w:val="0"/>
              <w:numPr>
                <w:ilvl w:val="0"/>
                <w:numId w:val="88"/>
              </w:numPr>
              <w:suppressAutoHyphens/>
              <w:jc w:val="both"/>
            </w:pPr>
            <w:r>
              <w:t>P</w:t>
            </w:r>
            <w:r w:rsidR="005F0667">
              <w:t>rezentace a argumentace</w:t>
            </w:r>
            <w:r>
              <w:t>.</w:t>
            </w:r>
          </w:p>
          <w:p w14:paraId="5215224A" w14:textId="461EA094" w:rsidR="005F0667" w:rsidRDefault="00DA055B" w:rsidP="004C352E">
            <w:pPr>
              <w:pStyle w:val="Odstavecseseznamem"/>
              <w:widowControl w:val="0"/>
              <w:numPr>
                <w:ilvl w:val="0"/>
                <w:numId w:val="88"/>
              </w:numPr>
              <w:suppressAutoHyphens/>
              <w:jc w:val="both"/>
            </w:pPr>
            <w:r>
              <w:t>K</w:t>
            </w:r>
            <w:r w:rsidR="005F0667">
              <w:t>olektivní obhájení daného zadání</w:t>
            </w:r>
            <w:r>
              <w:t>.</w:t>
            </w:r>
          </w:p>
          <w:p w14:paraId="6F066084" w14:textId="20753099" w:rsidR="005F0667" w:rsidRDefault="00DA055B" w:rsidP="0001093A">
            <w:pPr>
              <w:pStyle w:val="Odstavecseseznamem"/>
              <w:widowControl w:val="0"/>
              <w:numPr>
                <w:ilvl w:val="0"/>
                <w:numId w:val="88"/>
              </w:numPr>
              <w:suppressAutoHyphens/>
              <w:spacing w:after="120"/>
              <w:ind w:left="686" w:hanging="357"/>
              <w:contextualSpacing w:val="0"/>
              <w:jc w:val="both"/>
            </w:pPr>
            <w:r>
              <w:t>P</w:t>
            </w:r>
            <w:r w:rsidR="005F0667">
              <w:t>rezentace ve formě výstavy v prostoru daného tématu</w:t>
            </w:r>
            <w:r>
              <w:t>.</w:t>
            </w:r>
          </w:p>
          <w:p w14:paraId="2C634E4D" w14:textId="77777777" w:rsidR="005F0667" w:rsidRPr="007E15B5" w:rsidRDefault="005F0667" w:rsidP="005F0667">
            <w:pPr>
              <w:widowControl w:val="0"/>
              <w:jc w:val="both"/>
              <w:rPr>
                <w:b/>
                <w:color w:val="000000" w:themeColor="text1"/>
              </w:rPr>
            </w:pPr>
            <w:r w:rsidRPr="007E15B5">
              <w:rPr>
                <w:b/>
                <w:color w:val="000000" w:themeColor="text1"/>
              </w:rPr>
              <w:t>Výsledky učení:</w:t>
            </w:r>
          </w:p>
          <w:p w14:paraId="78BFA32E" w14:textId="77777777" w:rsidR="005F0667" w:rsidRDefault="005F0667" w:rsidP="005F0667">
            <w:pPr>
              <w:widowControl w:val="0"/>
              <w:jc w:val="both"/>
              <w:rPr>
                <w:color w:val="000000" w:themeColor="text1"/>
              </w:rPr>
            </w:pPr>
            <w:r>
              <w:rPr>
                <w:color w:val="000000" w:themeColor="text1"/>
              </w:rPr>
              <w:t>Odborné znalosti – po absolvování předmětu student umí:</w:t>
            </w:r>
          </w:p>
          <w:p w14:paraId="6AE4194A" w14:textId="77777777" w:rsidR="005F0667" w:rsidRDefault="005F0667" w:rsidP="004C352E">
            <w:pPr>
              <w:pStyle w:val="Odstavecseseznamem"/>
              <w:widowControl w:val="0"/>
              <w:numPr>
                <w:ilvl w:val="0"/>
                <w:numId w:val="89"/>
              </w:numPr>
              <w:suppressAutoHyphens/>
              <w:jc w:val="both"/>
              <w:rPr>
                <w:color w:val="000000" w:themeColor="text1"/>
              </w:rPr>
            </w:pPr>
            <w:r>
              <w:rPr>
                <w:color w:val="000000" w:themeColor="text1"/>
              </w:rPr>
              <w:t xml:space="preserve">popsat </w:t>
            </w:r>
            <w:r>
              <w:t>zvolené metody postupu</w:t>
            </w:r>
          </w:p>
          <w:p w14:paraId="4BAB1635" w14:textId="77777777" w:rsidR="005F0667" w:rsidRDefault="005F0667" w:rsidP="004C352E">
            <w:pPr>
              <w:pStyle w:val="Odstavecseseznamem"/>
              <w:widowControl w:val="0"/>
              <w:numPr>
                <w:ilvl w:val="0"/>
                <w:numId w:val="89"/>
              </w:numPr>
              <w:suppressAutoHyphens/>
              <w:jc w:val="both"/>
              <w:rPr>
                <w:color w:val="000000" w:themeColor="text1"/>
              </w:rPr>
            </w:pPr>
            <w:r>
              <w:rPr>
                <w:color w:val="000000" w:themeColor="text1"/>
              </w:rPr>
              <w:t>popsat postup při řešení problému</w:t>
            </w:r>
          </w:p>
          <w:p w14:paraId="7D7FBF80" w14:textId="77777777" w:rsidR="005F0667" w:rsidRDefault="005F0667" w:rsidP="004C352E">
            <w:pPr>
              <w:pStyle w:val="Odstavecseseznamem"/>
              <w:widowControl w:val="0"/>
              <w:numPr>
                <w:ilvl w:val="0"/>
                <w:numId w:val="89"/>
              </w:numPr>
              <w:suppressAutoHyphens/>
              <w:jc w:val="both"/>
              <w:rPr>
                <w:color w:val="000000" w:themeColor="text1"/>
              </w:rPr>
            </w:pPr>
            <w:r>
              <w:rPr>
                <w:color w:val="000000" w:themeColor="text1"/>
              </w:rPr>
              <w:t>vysvětlit základní způsoby práce při realizaci tématu</w:t>
            </w:r>
          </w:p>
          <w:p w14:paraId="0F4B9FB3" w14:textId="0CAD267F" w:rsidR="00767385" w:rsidRDefault="00767385" w:rsidP="005F0667">
            <w:pPr>
              <w:jc w:val="both"/>
            </w:pPr>
            <w:r>
              <w:t>Odborné dovednosti – po absolvování předmětu student umí:</w:t>
            </w:r>
          </w:p>
          <w:p w14:paraId="2AB245B7"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analyzovat zadání úkolu</w:t>
            </w:r>
          </w:p>
          <w:p w14:paraId="142942F1"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navrhnout řešení a stanovit postup</w:t>
            </w:r>
          </w:p>
          <w:p w14:paraId="0DF9D9A4"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pracovat s časem</w:t>
            </w:r>
          </w:p>
          <w:p w14:paraId="451F23FF"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komunikovat a najít dohodu s ostatními</w:t>
            </w:r>
          </w:p>
          <w:p w14:paraId="56B4C90C"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navrhnout postup</w:t>
            </w:r>
          </w:p>
          <w:p w14:paraId="7091C246"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odprezentovat a obhájit svůj návrh</w:t>
            </w:r>
          </w:p>
          <w:p w14:paraId="22D6ED5E"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rozdělit role a úkoly</w:t>
            </w:r>
          </w:p>
          <w:p w14:paraId="2A5D0564" w14:textId="77777777" w:rsidR="005F0667" w:rsidRPr="001B6564" w:rsidRDefault="005F0667" w:rsidP="004C352E">
            <w:pPr>
              <w:pStyle w:val="Odstavecseseznamem"/>
              <w:widowControl w:val="0"/>
              <w:numPr>
                <w:ilvl w:val="0"/>
                <w:numId w:val="89"/>
              </w:numPr>
              <w:suppressAutoHyphens/>
              <w:jc w:val="both"/>
              <w:rPr>
                <w:color w:val="000000" w:themeColor="text1"/>
              </w:rPr>
            </w:pPr>
            <w:r w:rsidRPr="001B6564">
              <w:rPr>
                <w:color w:val="000000" w:themeColor="text1"/>
              </w:rPr>
              <w:t xml:space="preserve">poskytnout i přijmout zpětnou vazbu </w:t>
            </w:r>
          </w:p>
          <w:p w14:paraId="4DA4A9CA" w14:textId="69AA97B2" w:rsidR="005F0667" w:rsidRPr="001B6564" w:rsidRDefault="00142466" w:rsidP="004C352E">
            <w:pPr>
              <w:pStyle w:val="Odstavecseseznamem"/>
              <w:widowControl w:val="0"/>
              <w:numPr>
                <w:ilvl w:val="0"/>
                <w:numId w:val="89"/>
              </w:numPr>
              <w:suppressAutoHyphens/>
              <w:jc w:val="both"/>
              <w:rPr>
                <w:color w:val="000000" w:themeColor="text1"/>
              </w:rPr>
            </w:pPr>
            <w:r w:rsidRPr="001B6564">
              <w:rPr>
                <w:color w:val="000000" w:themeColor="text1"/>
              </w:rPr>
              <w:t>kriticky myslet</w:t>
            </w:r>
          </w:p>
          <w:p w14:paraId="102AE14E" w14:textId="508A8565" w:rsidR="00706E59" w:rsidRPr="0052362B" w:rsidRDefault="005F0667" w:rsidP="004C352E">
            <w:pPr>
              <w:pStyle w:val="Odstavecseseznamem"/>
              <w:widowControl w:val="0"/>
              <w:numPr>
                <w:ilvl w:val="0"/>
                <w:numId w:val="89"/>
              </w:numPr>
              <w:suppressAutoHyphens/>
              <w:jc w:val="both"/>
              <w:rPr>
                <w:spacing w:val="-10"/>
              </w:rPr>
            </w:pPr>
            <w:r w:rsidRPr="001B6564">
              <w:rPr>
                <w:color w:val="000000" w:themeColor="text1"/>
              </w:rPr>
              <w:t>poskytnou zpětnou vazbu ostatním týmům</w:t>
            </w:r>
            <w:r w:rsidRPr="0052362B">
              <w:rPr>
                <w:spacing w:val="-10"/>
              </w:rPr>
              <w:t xml:space="preserve"> </w:t>
            </w:r>
          </w:p>
        </w:tc>
      </w:tr>
      <w:tr w:rsidR="00706E59" w14:paraId="22B4D9F8"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494E0B12" w14:textId="77777777" w:rsidR="00706E59" w:rsidRPr="001452AD" w:rsidRDefault="00706E59"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520B9DE2" w14:textId="77777777" w:rsidR="00706E59" w:rsidRPr="001452AD" w:rsidRDefault="00706E59" w:rsidP="005133EF">
            <w:pPr>
              <w:jc w:val="both"/>
              <w:rPr>
                <w:highlight w:val="yellow"/>
              </w:rPr>
            </w:pPr>
          </w:p>
        </w:tc>
      </w:tr>
      <w:tr w:rsidR="00706E59" w14:paraId="10DF1E95" w14:textId="77777777" w:rsidTr="001B6564">
        <w:trPr>
          <w:trHeight w:val="1679"/>
        </w:trPr>
        <w:tc>
          <w:tcPr>
            <w:tcW w:w="9855" w:type="dxa"/>
            <w:gridSpan w:val="8"/>
            <w:tcBorders>
              <w:top w:val="nil"/>
              <w:bottom w:val="single" w:sz="4" w:space="0" w:color="auto"/>
            </w:tcBorders>
          </w:tcPr>
          <w:p w14:paraId="07B1D1C3" w14:textId="77777777" w:rsidR="005F0667" w:rsidRDefault="005F0667" w:rsidP="004C352E">
            <w:pPr>
              <w:pStyle w:val="Odstavecseseznamem"/>
              <w:numPr>
                <w:ilvl w:val="0"/>
                <w:numId w:val="34"/>
              </w:numPr>
              <w:jc w:val="both"/>
            </w:pPr>
            <w:r>
              <w:t>aktivizující (simulace, hry, dramatizace)</w:t>
            </w:r>
          </w:p>
          <w:p w14:paraId="4BC8D02D" w14:textId="77777777" w:rsidR="005F0667" w:rsidRDefault="005F0667" w:rsidP="004C352E">
            <w:pPr>
              <w:pStyle w:val="Odstavecseseznamem"/>
              <w:numPr>
                <w:ilvl w:val="0"/>
                <w:numId w:val="34"/>
              </w:numPr>
              <w:jc w:val="both"/>
            </w:pPr>
            <w:r>
              <w:t>dialogická (diskuze, rozhovor, brainstorming)</w:t>
            </w:r>
          </w:p>
          <w:p w14:paraId="71E719DF" w14:textId="77777777" w:rsidR="005F0667" w:rsidRDefault="005F0667" w:rsidP="004C352E">
            <w:pPr>
              <w:pStyle w:val="Odstavecseseznamem"/>
              <w:numPr>
                <w:ilvl w:val="0"/>
                <w:numId w:val="34"/>
              </w:numPr>
              <w:jc w:val="both"/>
            </w:pPr>
            <w:r>
              <w:t>analýza výkonů studenta</w:t>
            </w:r>
          </w:p>
          <w:p w14:paraId="49D883CF" w14:textId="77777777" w:rsidR="005F0667" w:rsidRDefault="005F0667" w:rsidP="004C352E">
            <w:pPr>
              <w:pStyle w:val="Odstavecseseznamem"/>
              <w:numPr>
                <w:ilvl w:val="0"/>
                <w:numId w:val="34"/>
              </w:numPr>
              <w:jc w:val="both"/>
            </w:pPr>
            <w:r>
              <w:t xml:space="preserve">rozbor díla tvůrčího charakteru </w:t>
            </w:r>
          </w:p>
          <w:p w14:paraId="12458986" w14:textId="77777777" w:rsidR="005F0667" w:rsidRDefault="005F0667" w:rsidP="004C352E">
            <w:pPr>
              <w:pStyle w:val="Odstavecseseznamem"/>
              <w:numPr>
                <w:ilvl w:val="0"/>
                <w:numId w:val="34"/>
              </w:numPr>
              <w:jc w:val="both"/>
            </w:pPr>
            <w:r>
              <w:t>rozbor jazykového projevu studenta</w:t>
            </w:r>
          </w:p>
          <w:p w14:paraId="10B98DAF" w14:textId="1AE85A5F" w:rsidR="005F0667" w:rsidRDefault="005F0667" w:rsidP="004C352E">
            <w:pPr>
              <w:pStyle w:val="Odstavecseseznamem"/>
              <w:numPr>
                <w:ilvl w:val="0"/>
                <w:numId w:val="34"/>
              </w:numPr>
              <w:jc w:val="both"/>
            </w:pPr>
            <w:r>
              <w:t>systematické pozorování studenta</w:t>
            </w:r>
          </w:p>
          <w:p w14:paraId="0F1AC408" w14:textId="7BE79988" w:rsidR="00706E59" w:rsidRDefault="005F0667" w:rsidP="001B6564">
            <w:pPr>
              <w:pStyle w:val="Odstavecseseznamem"/>
              <w:numPr>
                <w:ilvl w:val="0"/>
                <w:numId w:val="34"/>
              </w:numPr>
              <w:jc w:val="both"/>
            </w:pPr>
            <w:r>
              <w:t>týmová práce</w:t>
            </w:r>
          </w:p>
        </w:tc>
      </w:tr>
    </w:tbl>
    <w:p w14:paraId="68DF9B68" w14:textId="77777777" w:rsidR="001363FD" w:rsidRDefault="001363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706E59" w14:paraId="069CDADF" w14:textId="77777777" w:rsidTr="005133EF">
        <w:trPr>
          <w:trHeight w:val="265"/>
        </w:trPr>
        <w:tc>
          <w:tcPr>
            <w:tcW w:w="3653" w:type="dxa"/>
            <w:tcBorders>
              <w:top w:val="single" w:sz="4" w:space="0" w:color="auto"/>
            </w:tcBorders>
            <w:shd w:val="clear" w:color="auto" w:fill="F7CAAC"/>
          </w:tcPr>
          <w:p w14:paraId="5AA4EC08" w14:textId="3B9F49D1" w:rsidR="00706E59" w:rsidRDefault="00706E59" w:rsidP="005133EF">
            <w:pPr>
              <w:jc w:val="both"/>
            </w:pPr>
            <w:r>
              <w:rPr>
                <w:b/>
              </w:rPr>
              <w:lastRenderedPageBreak/>
              <w:t>Studijní literatura a studijní pomůcky</w:t>
            </w:r>
          </w:p>
        </w:tc>
        <w:tc>
          <w:tcPr>
            <w:tcW w:w="6202" w:type="dxa"/>
            <w:gridSpan w:val="3"/>
            <w:tcBorders>
              <w:top w:val="single" w:sz="4" w:space="0" w:color="auto"/>
              <w:bottom w:val="nil"/>
            </w:tcBorders>
          </w:tcPr>
          <w:p w14:paraId="03FFC7B3" w14:textId="77777777" w:rsidR="00706E59" w:rsidRDefault="00706E59" w:rsidP="005133EF">
            <w:pPr>
              <w:jc w:val="both"/>
            </w:pPr>
          </w:p>
        </w:tc>
      </w:tr>
      <w:tr w:rsidR="005F0667" w14:paraId="2891E1AC" w14:textId="77777777" w:rsidTr="005133EF">
        <w:trPr>
          <w:trHeight w:val="1497"/>
        </w:trPr>
        <w:tc>
          <w:tcPr>
            <w:tcW w:w="9855" w:type="dxa"/>
            <w:gridSpan w:val="4"/>
            <w:tcBorders>
              <w:top w:val="nil"/>
            </w:tcBorders>
          </w:tcPr>
          <w:p w14:paraId="0FED67AC" w14:textId="77777777" w:rsidR="005F0667" w:rsidRPr="00FE251F" w:rsidRDefault="005F0667" w:rsidP="005F0667">
            <w:pPr>
              <w:jc w:val="both"/>
              <w:rPr>
                <w:b/>
              </w:rPr>
            </w:pPr>
            <w:r w:rsidRPr="00FE251F">
              <w:rPr>
                <w:b/>
              </w:rPr>
              <w:t>Povinná:</w:t>
            </w:r>
          </w:p>
          <w:p w14:paraId="21AEDC58" w14:textId="77777777" w:rsidR="005F0667" w:rsidRPr="00567A4C" w:rsidRDefault="006D3F8D" w:rsidP="00584239">
            <w:pPr>
              <w:widowControl w:val="0"/>
            </w:pPr>
            <w:hyperlink r:id="rId41" w:tgtFrame="_blank" w:history="1">
              <w:r w:rsidR="005F0667" w:rsidRPr="00567A4C">
                <w:rPr>
                  <w:rStyle w:val="Hypertextovodkaz"/>
                  <w:bCs/>
                  <w:color w:val="auto"/>
                  <w:u w:val="none"/>
                </w:rPr>
                <w:t>KUBÁTOVÁ, Sláva. </w:t>
              </w:r>
              <w:r w:rsidR="005F0667" w:rsidRPr="00567A4C">
                <w:rPr>
                  <w:rStyle w:val="Hypertextovodkaz"/>
                  <w:bCs/>
                  <w:i/>
                  <w:iCs/>
                  <w:color w:val="auto"/>
                  <w:u w:val="none"/>
                </w:rPr>
                <w:t>Tajemství spolupráce v týmech</w:t>
              </w:r>
              <w:r w:rsidR="005F0667" w:rsidRPr="00567A4C">
                <w:rPr>
                  <w:rStyle w:val="Hypertextovodkaz"/>
                  <w:bCs/>
                  <w:color w:val="auto"/>
                  <w:u w:val="none"/>
                </w:rPr>
                <w:t>. Praha: Grada, 2013. ISBN 978-80-7261-259-8.</w:t>
              </w:r>
            </w:hyperlink>
          </w:p>
          <w:p w14:paraId="4C47F1E9" w14:textId="0A35D3E2" w:rsidR="005F0667" w:rsidRPr="00567A4C" w:rsidRDefault="006D3F8D" w:rsidP="00434D20">
            <w:pPr>
              <w:widowControl w:val="0"/>
            </w:pPr>
            <w:hyperlink r:id="rId42" w:tgtFrame="_blank" w:history="1">
              <w:r w:rsidR="005F0667" w:rsidRPr="00567A4C">
                <w:t>PLAMÍNEK</w:t>
              </w:r>
              <w:r w:rsidR="005F0667" w:rsidRPr="00567A4C">
                <w:rPr>
                  <w:rStyle w:val="Hypertextovodkaz"/>
                  <w:bCs/>
                  <w:color w:val="auto"/>
                  <w:u w:val="none"/>
                </w:rPr>
                <w:t>, Jiří. </w:t>
              </w:r>
              <w:r w:rsidR="005F0667" w:rsidRPr="00567A4C">
                <w:rPr>
                  <w:rStyle w:val="Hypertextovodkaz"/>
                  <w:bCs/>
                  <w:i/>
                  <w:iCs/>
                  <w:color w:val="auto"/>
                  <w:u w:val="none"/>
                </w:rPr>
                <w:t>Tajemství motivac</w:t>
              </w:r>
              <w:r w:rsidR="005F0667">
                <w:rPr>
                  <w:rStyle w:val="Hypertextovodkaz"/>
                  <w:bCs/>
                  <w:i/>
                  <w:iCs/>
                  <w:color w:val="auto"/>
                  <w:u w:val="none"/>
                </w:rPr>
                <w:t>e</w:t>
              </w:r>
              <w:r w:rsidR="005F0667" w:rsidRPr="00567A4C">
                <w:rPr>
                  <w:rStyle w:val="Hypertextovodkaz"/>
                  <w:bCs/>
                  <w:i/>
                  <w:iCs/>
                  <w:color w:val="auto"/>
                  <w:u w:val="none"/>
                </w:rPr>
                <w:t>: jak zařídit, aby pro vás lidé rádi pracovali</w:t>
              </w:r>
              <w:r w:rsidR="005F0667" w:rsidRPr="00567A4C">
                <w:rPr>
                  <w:rStyle w:val="Hypertextovodkaz"/>
                  <w:bCs/>
                  <w:color w:val="auto"/>
                  <w:u w:val="none"/>
                </w:rPr>
                <w:t xml:space="preserve">. 1. vyd. Praha: Grada, 2007. </w:t>
              </w:r>
              <w:r w:rsidR="00584239">
                <w:rPr>
                  <w:rStyle w:val="Hypertextovodkaz"/>
                  <w:bCs/>
                  <w:color w:val="auto"/>
                  <w:u w:val="none"/>
                </w:rPr>
                <w:br/>
              </w:r>
              <w:r w:rsidR="005F0667" w:rsidRPr="00567A4C">
                <w:rPr>
                  <w:rStyle w:val="Hypertextovodkaz"/>
                  <w:bCs/>
                  <w:color w:val="auto"/>
                  <w:u w:val="none"/>
                </w:rPr>
                <w:t>ISBN 978-80-247-1991-7.</w:t>
              </w:r>
            </w:hyperlink>
          </w:p>
          <w:p w14:paraId="7F185E98" w14:textId="4E0E4E28" w:rsidR="005F0667" w:rsidRDefault="005F0667" w:rsidP="00381E9F">
            <w:r w:rsidRPr="00567A4C">
              <w:t xml:space="preserve">TELLÉUS, Annika. </w:t>
            </w:r>
            <w:r w:rsidRPr="00567A4C">
              <w:rPr>
                <w:i/>
                <w:iCs/>
              </w:rPr>
              <w:t xml:space="preserve">Naslouchat je umění: </w:t>
            </w:r>
            <w:r w:rsidRPr="00D84996">
              <w:rPr>
                <w:i/>
                <w:iCs/>
              </w:rPr>
              <w:t>jak účinně a pozitivně komunikovat</w:t>
            </w:r>
            <w:r w:rsidRPr="00213F79">
              <w:t xml:space="preserve">. Praha: Portál, 2022. </w:t>
            </w:r>
            <w:r w:rsidR="00584239">
              <w:br/>
            </w:r>
            <w:r w:rsidRPr="00213F79">
              <w:t>ISBN 978-80-262-1869-2.</w:t>
            </w:r>
          </w:p>
          <w:p w14:paraId="2DBB762D" w14:textId="77777777" w:rsidR="005F0667" w:rsidRPr="00FE251F" w:rsidRDefault="005F0667" w:rsidP="00381E9F">
            <w:pPr>
              <w:rPr>
                <w:b/>
              </w:rPr>
            </w:pPr>
            <w:r w:rsidRPr="00FE251F">
              <w:rPr>
                <w:b/>
              </w:rPr>
              <w:t>Doporučená:</w:t>
            </w:r>
          </w:p>
          <w:p w14:paraId="2A195300" w14:textId="3691F6D4" w:rsidR="005F0667" w:rsidRDefault="005F0667" w:rsidP="001B6564">
            <w:pPr>
              <w:widowControl w:val="0"/>
            </w:pPr>
            <w:r>
              <w:t xml:space="preserve">PLAMÍNEK, Jiří a </w:t>
            </w:r>
            <w:r w:rsidR="00584239">
              <w:t xml:space="preserve">FRANC, </w:t>
            </w:r>
            <w:r>
              <w:t>Daniel. </w:t>
            </w:r>
            <w:r>
              <w:rPr>
                <w:i/>
                <w:iCs/>
              </w:rPr>
              <w:t xml:space="preserve">Komunikace a prezentace: umění mluvit, slyšet a </w:t>
            </w:r>
            <w:r w:rsidRPr="004D1C6F">
              <w:rPr>
                <w:i/>
                <w:iCs/>
              </w:rPr>
              <w:t>rozumět</w:t>
            </w:r>
            <w:r w:rsidRPr="004D1C6F">
              <w:t xml:space="preserve">. </w:t>
            </w:r>
            <w:r w:rsidR="003D45B0" w:rsidRPr="004D1C6F">
              <w:t xml:space="preserve">Praha: Grada, 2021. </w:t>
            </w:r>
            <w:r>
              <w:t>ISBN 9788024744841.</w:t>
            </w:r>
          </w:p>
        </w:tc>
      </w:tr>
      <w:tr w:rsidR="005F0667" w14:paraId="1C12DE2B"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F8B3F93" w14:textId="77777777" w:rsidR="005F0667" w:rsidRDefault="005F0667" w:rsidP="005F0667">
            <w:pPr>
              <w:jc w:val="center"/>
              <w:rPr>
                <w:b/>
              </w:rPr>
            </w:pPr>
            <w:r>
              <w:rPr>
                <w:b/>
              </w:rPr>
              <w:t>Informace ke kombinované nebo distanční formě</w:t>
            </w:r>
          </w:p>
        </w:tc>
      </w:tr>
      <w:tr w:rsidR="005F0667" w14:paraId="080ADD32" w14:textId="77777777" w:rsidTr="005133EF">
        <w:tc>
          <w:tcPr>
            <w:tcW w:w="4787" w:type="dxa"/>
            <w:gridSpan w:val="2"/>
            <w:tcBorders>
              <w:top w:val="single" w:sz="2" w:space="0" w:color="auto"/>
            </w:tcBorders>
            <w:shd w:val="clear" w:color="auto" w:fill="F7CAAC"/>
          </w:tcPr>
          <w:p w14:paraId="1AE1E387" w14:textId="77777777" w:rsidR="005F0667" w:rsidRDefault="005F0667" w:rsidP="005F0667">
            <w:pPr>
              <w:jc w:val="both"/>
            </w:pPr>
            <w:r>
              <w:rPr>
                <w:b/>
              </w:rPr>
              <w:t>Rozsah konzultací (soustředění)</w:t>
            </w:r>
          </w:p>
        </w:tc>
        <w:tc>
          <w:tcPr>
            <w:tcW w:w="889" w:type="dxa"/>
            <w:tcBorders>
              <w:top w:val="single" w:sz="2" w:space="0" w:color="auto"/>
            </w:tcBorders>
          </w:tcPr>
          <w:p w14:paraId="66E26597" w14:textId="77777777" w:rsidR="005F0667" w:rsidRDefault="005F0667" w:rsidP="005F0667">
            <w:pPr>
              <w:jc w:val="both"/>
            </w:pPr>
          </w:p>
        </w:tc>
        <w:tc>
          <w:tcPr>
            <w:tcW w:w="4179" w:type="dxa"/>
            <w:tcBorders>
              <w:top w:val="single" w:sz="2" w:space="0" w:color="auto"/>
            </w:tcBorders>
            <w:shd w:val="clear" w:color="auto" w:fill="F7CAAC"/>
          </w:tcPr>
          <w:p w14:paraId="166050DD" w14:textId="77777777" w:rsidR="005F0667" w:rsidRDefault="005F0667" w:rsidP="005F0667">
            <w:pPr>
              <w:jc w:val="both"/>
              <w:rPr>
                <w:b/>
              </w:rPr>
            </w:pPr>
            <w:r>
              <w:rPr>
                <w:b/>
              </w:rPr>
              <w:t xml:space="preserve">hodin </w:t>
            </w:r>
          </w:p>
        </w:tc>
      </w:tr>
      <w:tr w:rsidR="005F0667" w14:paraId="27C28AA7" w14:textId="77777777" w:rsidTr="005133EF">
        <w:tc>
          <w:tcPr>
            <w:tcW w:w="9855" w:type="dxa"/>
            <w:gridSpan w:val="4"/>
            <w:shd w:val="clear" w:color="auto" w:fill="F7CAAC"/>
          </w:tcPr>
          <w:p w14:paraId="23D46F67" w14:textId="77777777" w:rsidR="005F0667" w:rsidRDefault="005F0667" w:rsidP="005F0667">
            <w:pPr>
              <w:jc w:val="both"/>
              <w:rPr>
                <w:b/>
              </w:rPr>
            </w:pPr>
            <w:r>
              <w:rPr>
                <w:b/>
              </w:rPr>
              <w:t>Informace o způsobu kontaktu s vyučujícím</w:t>
            </w:r>
          </w:p>
        </w:tc>
      </w:tr>
      <w:tr w:rsidR="005F0667" w14:paraId="5F98C263" w14:textId="77777777" w:rsidTr="005133EF">
        <w:trPr>
          <w:trHeight w:val="1373"/>
        </w:trPr>
        <w:tc>
          <w:tcPr>
            <w:tcW w:w="9855" w:type="dxa"/>
            <w:gridSpan w:val="4"/>
          </w:tcPr>
          <w:p w14:paraId="6D4DE00A" w14:textId="77777777" w:rsidR="005F0667" w:rsidRDefault="005F0667" w:rsidP="005F0667">
            <w:pPr>
              <w:jc w:val="both"/>
            </w:pPr>
          </w:p>
        </w:tc>
      </w:tr>
    </w:tbl>
    <w:p w14:paraId="6C17BC1A" w14:textId="7274B2EF" w:rsidR="00C72665" w:rsidRDefault="00C7266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4C6640" w14:paraId="05E02621" w14:textId="77777777" w:rsidTr="005133EF">
        <w:tc>
          <w:tcPr>
            <w:tcW w:w="9855" w:type="dxa"/>
            <w:gridSpan w:val="9"/>
            <w:tcBorders>
              <w:bottom w:val="double" w:sz="4" w:space="0" w:color="auto"/>
            </w:tcBorders>
            <w:shd w:val="clear" w:color="auto" w:fill="BDD6EE"/>
          </w:tcPr>
          <w:p w14:paraId="29B452FB" w14:textId="77777777" w:rsidR="004C6640" w:rsidRDefault="004C6640" w:rsidP="005133EF">
            <w:pPr>
              <w:jc w:val="both"/>
              <w:rPr>
                <w:b/>
                <w:sz w:val="28"/>
              </w:rPr>
            </w:pPr>
            <w:r>
              <w:lastRenderedPageBreak/>
              <w:br w:type="page"/>
            </w:r>
            <w:r>
              <w:rPr>
                <w:b/>
                <w:sz w:val="28"/>
              </w:rPr>
              <w:t>B-III – Charakteristika studijního předmětu</w:t>
            </w:r>
          </w:p>
        </w:tc>
      </w:tr>
      <w:tr w:rsidR="006B7BB8" w14:paraId="6648B7ED" w14:textId="77777777" w:rsidTr="005133EF">
        <w:tc>
          <w:tcPr>
            <w:tcW w:w="3086" w:type="dxa"/>
            <w:tcBorders>
              <w:top w:val="double" w:sz="4" w:space="0" w:color="auto"/>
            </w:tcBorders>
            <w:shd w:val="clear" w:color="auto" w:fill="F7CAAC"/>
          </w:tcPr>
          <w:p w14:paraId="03236349" w14:textId="77777777" w:rsidR="006B7BB8" w:rsidRDefault="006B7BB8" w:rsidP="00584239">
            <w:pPr>
              <w:rPr>
                <w:b/>
              </w:rPr>
            </w:pPr>
            <w:r>
              <w:rPr>
                <w:b/>
              </w:rPr>
              <w:t>Název studijního předmětu</w:t>
            </w:r>
          </w:p>
        </w:tc>
        <w:tc>
          <w:tcPr>
            <w:tcW w:w="6769" w:type="dxa"/>
            <w:gridSpan w:val="8"/>
            <w:tcBorders>
              <w:top w:val="double" w:sz="4" w:space="0" w:color="auto"/>
            </w:tcBorders>
          </w:tcPr>
          <w:p w14:paraId="7FA489D5" w14:textId="6E880BBE" w:rsidR="006B7BB8" w:rsidRDefault="006B7BB8" w:rsidP="00584239">
            <w:r>
              <w:t>Praxe v oboru</w:t>
            </w:r>
          </w:p>
        </w:tc>
      </w:tr>
      <w:tr w:rsidR="006B7BB8" w14:paraId="74A2BE0E" w14:textId="77777777" w:rsidTr="005133EF">
        <w:tc>
          <w:tcPr>
            <w:tcW w:w="3086" w:type="dxa"/>
            <w:shd w:val="clear" w:color="auto" w:fill="F7CAAC"/>
          </w:tcPr>
          <w:p w14:paraId="0EC4E022" w14:textId="77777777" w:rsidR="006B7BB8" w:rsidRDefault="006B7BB8" w:rsidP="00584239">
            <w:pPr>
              <w:rPr>
                <w:b/>
              </w:rPr>
            </w:pPr>
            <w:r>
              <w:rPr>
                <w:b/>
              </w:rPr>
              <w:t>Typ předmětu</w:t>
            </w:r>
          </w:p>
        </w:tc>
        <w:tc>
          <w:tcPr>
            <w:tcW w:w="3406" w:type="dxa"/>
            <w:gridSpan w:val="5"/>
          </w:tcPr>
          <w:p w14:paraId="31D73472" w14:textId="7437590D" w:rsidR="006B7BB8" w:rsidRDefault="006B7BB8" w:rsidP="00584239">
            <w:r>
              <w:t>povinný</w:t>
            </w:r>
          </w:p>
        </w:tc>
        <w:tc>
          <w:tcPr>
            <w:tcW w:w="2695" w:type="dxa"/>
            <w:gridSpan w:val="2"/>
            <w:shd w:val="clear" w:color="auto" w:fill="F7CAAC"/>
          </w:tcPr>
          <w:p w14:paraId="2803C6D1" w14:textId="77777777" w:rsidR="006B7BB8" w:rsidRDefault="006B7BB8" w:rsidP="00584239">
            <w:r>
              <w:rPr>
                <w:b/>
              </w:rPr>
              <w:t>doporučený ročník / semestr</w:t>
            </w:r>
          </w:p>
        </w:tc>
        <w:tc>
          <w:tcPr>
            <w:tcW w:w="668" w:type="dxa"/>
          </w:tcPr>
          <w:p w14:paraId="33EF0BC1" w14:textId="6E32F106" w:rsidR="006B7BB8" w:rsidRDefault="008C22AD" w:rsidP="00584239">
            <w:r>
              <w:t>3/LS</w:t>
            </w:r>
          </w:p>
        </w:tc>
      </w:tr>
      <w:tr w:rsidR="006B7BB8" w14:paraId="4B3C024F" w14:textId="77777777" w:rsidTr="005133EF">
        <w:tc>
          <w:tcPr>
            <w:tcW w:w="3086" w:type="dxa"/>
            <w:shd w:val="clear" w:color="auto" w:fill="F7CAAC"/>
          </w:tcPr>
          <w:p w14:paraId="22622236" w14:textId="77777777" w:rsidR="006B7BB8" w:rsidRDefault="006B7BB8" w:rsidP="00584239">
            <w:pPr>
              <w:rPr>
                <w:b/>
              </w:rPr>
            </w:pPr>
            <w:r>
              <w:rPr>
                <w:b/>
              </w:rPr>
              <w:t>Rozsah studijního předmětu</w:t>
            </w:r>
          </w:p>
        </w:tc>
        <w:tc>
          <w:tcPr>
            <w:tcW w:w="1701" w:type="dxa"/>
            <w:gridSpan w:val="3"/>
          </w:tcPr>
          <w:p w14:paraId="29C746AA" w14:textId="0A60509F" w:rsidR="006B7BB8" w:rsidRDefault="006B7BB8" w:rsidP="00584239">
            <w:r>
              <w:t>12 týdnů</w:t>
            </w:r>
          </w:p>
        </w:tc>
        <w:tc>
          <w:tcPr>
            <w:tcW w:w="889" w:type="dxa"/>
            <w:shd w:val="clear" w:color="auto" w:fill="F7CAAC"/>
          </w:tcPr>
          <w:p w14:paraId="5CEEA173" w14:textId="77777777" w:rsidR="006B7BB8" w:rsidRDefault="006B7BB8" w:rsidP="00584239">
            <w:pPr>
              <w:rPr>
                <w:b/>
              </w:rPr>
            </w:pPr>
            <w:r>
              <w:rPr>
                <w:b/>
              </w:rPr>
              <w:t xml:space="preserve">hod. </w:t>
            </w:r>
          </w:p>
        </w:tc>
        <w:tc>
          <w:tcPr>
            <w:tcW w:w="816" w:type="dxa"/>
          </w:tcPr>
          <w:p w14:paraId="49B4B3BC" w14:textId="363DC661" w:rsidR="006B7BB8" w:rsidRDefault="00753E2B" w:rsidP="00584239">
            <w:r>
              <w:t>480</w:t>
            </w:r>
          </w:p>
        </w:tc>
        <w:tc>
          <w:tcPr>
            <w:tcW w:w="2156" w:type="dxa"/>
            <w:shd w:val="clear" w:color="auto" w:fill="F7CAAC"/>
          </w:tcPr>
          <w:p w14:paraId="34600FE9" w14:textId="77777777" w:rsidR="006B7BB8" w:rsidRDefault="006B7BB8" w:rsidP="00584239">
            <w:pPr>
              <w:rPr>
                <w:b/>
              </w:rPr>
            </w:pPr>
            <w:r>
              <w:rPr>
                <w:b/>
              </w:rPr>
              <w:t>kreditů</w:t>
            </w:r>
          </w:p>
        </w:tc>
        <w:tc>
          <w:tcPr>
            <w:tcW w:w="1207" w:type="dxa"/>
            <w:gridSpan w:val="2"/>
          </w:tcPr>
          <w:p w14:paraId="644F249A" w14:textId="095C148E" w:rsidR="006B7BB8" w:rsidRDefault="00DD2C81" w:rsidP="00584239">
            <w:r>
              <w:t>15</w:t>
            </w:r>
          </w:p>
        </w:tc>
      </w:tr>
      <w:tr w:rsidR="006B7BB8" w14:paraId="2B7F7DF2" w14:textId="77777777" w:rsidTr="005133EF">
        <w:tc>
          <w:tcPr>
            <w:tcW w:w="3086" w:type="dxa"/>
            <w:shd w:val="clear" w:color="auto" w:fill="F7CAAC"/>
          </w:tcPr>
          <w:p w14:paraId="58316CC9" w14:textId="77777777" w:rsidR="006B7BB8" w:rsidRDefault="006B7BB8" w:rsidP="00584239">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B273DEC" w14:textId="77777777" w:rsidR="006B7BB8" w:rsidRDefault="006B7BB8" w:rsidP="00584239"/>
        </w:tc>
      </w:tr>
      <w:tr w:rsidR="00221145" w14:paraId="07559BCB" w14:textId="77777777" w:rsidTr="005133EF">
        <w:tc>
          <w:tcPr>
            <w:tcW w:w="3086" w:type="dxa"/>
            <w:shd w:val="clear" w:color="auto" w:fill="F7CAAC"/>
          </w:tcPr>
          <w:p w14:paraId="550F8674" w14:textId="77777777" w:rsidR="00221145" w:rsidRPr="005A0406" w:rsidRDefault="00221145" w:rsidP="00584239">
            <w:pPr>
              <w:rPr>
                <w:b/>
              </w:rPr>
            </w:pPr>
            <w:r w:rsidRPr="005A0406">
              <w:rPr>
                <w:b/>
              </w:rPr>
              <w:t>Způsob ověření výsledků učení</w:t>
            </w:r>
          </w:p>
        </w:tc>
        <w:tc>
          <w:tcPr>
            <w:tcW w:w="3406" w:type="dxa"/>
            <w:gridSpan w:val="5"/>
          </w:tcPr>
          <w:p w14:paraId="4FA5EC4D" w14:textId="514C36A5" w:rsidR="00221145" w:rsidRDefault="00221145" w:rsidP="00584239">
            <w:r>
              <w:t>zápočet</w:t>
            </w:r>
          </w:p>
        </w:tc>
        <w:tc>
          <w:tcPr>
            <w:tcW w:w="2156" w:type="dxa"/>
            <w:shd w:val="clear" w:color="auto" w:fill="F7CAAC"/>
          </w:tcPr>
          <w:p w14:paraId="2B672FD9" w14:textId="6ED051E5" w:rsidR="00221145" w:rsidRDefault="00221145" w:rsidP="00584239">
            <w:pPr>
              <w:rPr>
                <w:b/>
              </w:rPr>
            </w:pPr>
            <w:r>
              <w:rPr>
                <w:b/>
              </w:rPr>
              <w:t>Forma výuky</w:t>
            </w:r>
          </w:p>
        </w:tc>
        <w:tc>
          <w:tcPr>
            <w:tcW w:w="1207" w:type="dxa"/>
            <w:gridSpan w:val="2"/>
          </w:tcPr>
          <w:p w14:paraId="30A3648F" w14:textId="48E2AA50" w:rsidR="00221145" w:rsidRDefault="00221145" w:rsidP="00584239">
            <w:r>
              <w:t>praxe</w:t>
            </w:r>
          </w:p>
        </w:tc>
      </w:tr>
      <w:tr w:rsidR="00221145" w14:paraId="3C0D169F" w14:textId="77777777" w:rsidTr="005133EF">
        <w:tc>
          <w:tcPr>
            <w:tcW w:w="3086" w:type="dxa"/>
            <w:shd w:val="clear" w:color="auto" w:fill="F7CAAC"/>
          </w:tcPr>
          <w:p w14:paraId="7A46660D" w14:textId="77777777" w:rsidR="00221145" w:rsidRPr="005A0406" w:rsidRDefault="00221145" w:rsidP="00584239">
            <w:pPr>
              <w:rPr>
                <w:b/>
              </w:rPr>
            </w:pPr>
            <w:r w:rsidRPr="005A0406">
              <w:rPr>
                <w:b/>
              </w:rPr>
              <w:t>Forma způsobu ověření výsledků učení a další požadavky na studenta</w:t>
            </w:r>
          </w:p>
        </w:tc>
        <w:tc>
          <w:tcPr>
            <w:tcW w:w="6769" w:type="dxa"/>
            <w:gridSpan w:val="8"/>
            <w:tcBorders>
              <w:bottom w:val="nil"/>
            </w:tcBorders>
          </w:tcPr>
          <w:p w14:paraId="5D4A667E" w14:textId="77777777" w:rsidR="00D22824" w:rsidRPr="00381E9F" w:rsidRDefault="00D22824" w:rsidP="00307B30">
            <w:pPr>
              <w:autoSpaceDE w:val="0"/>
              <w:autoSpaceDN w:val="0"/>
              <w:adjustRightInd w:val="0"/>
              <w:jc w:val="both"/>
            </w:pPr>
            <w:r w:rsidRPr="00381E9F">
              <w:t xml:space="preserve">Podmínky a délku trvání odborné praxe si zajišťuje student komunikací se zástupcem společnosti, u které plánuje praxi vykonat. </w:t>
            </w:r>
          </w:p>
          <w:p w14:paraId="0A4AD741" w14:textId="3867E7E7" w:rsidR="00D22824" w:rsidRDefault="00A40043" w:rsidP="00307B30">
            <w:pPr>
              <w:autoSpaceDE w:val="0"/>
              <w:autoSpaceDN w:val="0"/>
              <w:adjustRightInd w:val="0"/>
              <w:jc w:val="both"/>
            </w:pPr>
            <w:r w:rsidRPr="00381E9F">
              <w:t xml:space="preserve">Minimální </w:t>
            </w:r>
            <w:r w:rsidR="00D22824" w:rsidRPr="00381E9F">
              <w:t>délka odborné praxe je stanovena v rozsahu 12 týdnů.</w:t>
            </w:r>
            <w:r w:rsidR="00D22824" w:rsidRPr="009F0123">
              <w:t xml:space="preserve"> </w:t>
            </w:r>
            <w:r w:rsidR="00BA5315">
              <w:br/>
            </w:r>
            <w:r w:rsidR="00D22824" w:rsidRPr="009F0123">
              <w:t xml:space="preserve">Ve výjimečných případech může na základě písemné žádosti studenta schválit prodlužení délky trvání praxe vedoucí ateliéru. </w:t>
            </w:r>
          </w:p>
          <w:p w14:paraId="79C60079" w14:textId="61D6D378" w:rsidR="00221145" w:rsidRDefault="00D22824" w:rsidP="00307B30">
            <w:pPr>
              <w:jc w:val="both"/>
            </w:pPr>
            <w:r w:rsidRPr="009F0123">
              <w:t xml:space="preserve">Ve stanoveném termínu odevzdat požadované výstupy z absolvované praxe </w:t>
            </w:r>
            <w:r w:rsidR="00BA5315">
              <w:br/>
            </w:r>
            <w:r w:rsidRPr="009F0123">
              <w:t>v oboru.</w:t>
            </w:r>
          </w:p>
        </w:tc>
      </w:tr>
      <w:tr w:rsidR="00221145" w14:paraId="219AD0C7" w14:textId="77777777" w:rsidTr="00584239">
        <w:trPr>
          <w:trHeight w:val="132"/>
        </w:trPr>
        <w:tc>
          <w:tcPr>
            <w:tcW w:w="9855" w:type="dxa"/>
            <w:gridSpan w:val="9"/>
            <w:tcBorders>
              <w:top w:val="nil"/>
            </w:tcBorders>
          </w:tcPr>
          <w:p w14:paraId="5D29A48E" w14:textId="77777777" w:rsidR="00221145" w:rsidRDefault="00221145" w:rsidP="00584239"/>
        </w:tc>
      </w:tr>
      <w:tr w:rsidR="0083156D" w14:paraId="349548BD" w14:textId="77777777" w:rsidTr="005133EF">
        <w:trPr>
          <w:trHeight w:val="197"/>
        </w:trPr>
        <w:tc>
          <w:tcPr>
            <w:tcW w:w="3086" w:type="dxa"/>
            <w:tcBorders>
              <w:top w:val="nil"/>
            </w:tcBorders>
            <w:shd w:val="clear" w:color="auto" w:fill="F7CAAC"/>
          </w:tcPr>
          <w:p w14:paraId="4B481911" w14:textId="77777777" w:rsidR="0083156D" w:rsidRDefault="0083156D" w:rsidP="00584239">
            <w:pPr>
              <w:rPr>
                <w:b/>
              </w:rPr>
            </w:pPr>
            <w:r>
              <w:rPr>
                <w:b/>
              </w:rPr>
              <w:t>Garant předmětu</w:t>
            </w:r>
          </w:p>
        </w:tc>
        <w:tc>
          <w:tcPr>
            <w:tcW w:w="6769" w:type="dxa"/>
            <w:gridSpan w:val="8"/>
            <w:tcBorders>
              <w:top w:val="nil"/>
            </w:tcBorders>
          </w:tcPr>
          <w:p w14:paraId="27F6728D" w14:textId="0AC8B138" w:rsidR="0083156D" w:rsidRDefault="0083156D" w:rsidP="00584239">
            <w:r w:rsidRPr="00D07AF2">
              <w:t xml:space="preserve">MgA. Eva </w:t>
            </w:r>
            <w:proofErr w:type="spellStart"/>
            <w:r w:rsidRPr="00D07AF2">
              <w:t>Klabalová</w:t>
            </w:r>
            <w:proofErr w:type="spellEnd"/>
            <w:r w:rsidRPr="00D07AF2">
              <w:t>, Ph.D.</w:t>
            </w:r>
          </w:p>
        </w:tc>
      </w:tr>
      <w:tr w:rsidR="0083156D" w14:paraId="418E4844" w14:textId="77777777" w:rsidTr="005133EF">
        <w:trPr>
          <w:trHeight w:val="243"/>
        </w:trPr>
        <w:tc>
          <w:tcPr>
            <w:tcW w:w="3086" w:type="dxa"/>
            <w:tcBorders>
              <w:top w:val="nil"/>
            </w:tcBorders>
            <w:shd w:val="clear" w:color="auto" w:fill="F7CAAC"/>
          </w:tcPr>
          <w:p w14:paraId="5E14595E" w14:textId="77777777" w:rsidR="0083156D" w:rsidRDefault="0083156D" w:rsidP="00584239">
            <w:pPr>
              <w:rPr>
                <w:b/>
              </w:rPr>
            </w:pPr>
            <w:r>
              <w:rPr>
                <w:b/>
              </w:rPr>
              <w:t>Zapojení garanta do výuky předmětu</w:t>
            </w:r>
          </w:p>
        </w:tc>
        <w:tc>
          <w:tcPr>
            <w:tcW w:w="6769" w:type="dxa"/>
            <w:gridSpan w:val="8"/>
            <w:tcBorders>
              <w:top w:val="nil"/>
            </w:tcBorders>
          </w:tcPr>
          <w:p w14:paraId="4DB55BC4" w14:textId="51282770" w:rsidR="0083156D" w:rsidRDefault="0083156D" w:rsidP="00584239">
            <w:r>
              <w:t xml:space="preserve">100 % - domlouvání </w:t>
            </w:r>
            <w:r w:rsidR="00307B30">
              <w:t>praxe</w:t>
            </w:r>
            <w:r>
              <w:t>, průběžná kontrola a konzultace, revize výsledků praxe</w:t>
            </w:r>
          </w:p>
        </w:tc>
      </w:tr>
      <w:tr w:rsidR="0083156D" w14:paraId="35332C6D" w14:textId="77777777" w:rsidTr="005133EF">
        <w:tc>
          <w:tcPr>
            <w:tcW w:w="3086" w:type="dxa"/>
            <w:shd w:val="clear" w:color="auto" w:fill="F7CAAC"/>
          </w:tcPr>
          <w:p w14:paraId="0A773F49" w14:textId="77777777" w:rsidR="0083156D" w:rsidRDefault="0083156D" w:rsidP="00584239">
            <w:pPr>
              <w:rPr>
                <w:b/>
              </w:rPr>
            </w:pPr>
            <w:r>
              <w:rPr>
                <w:b/>
              </w:rPr>
              <w:t>Vyučující</w:t>
            </w:r>
          </w:p>
        </w:tc>
        <w:tc>
          <w:tcPr>
            <w:tcW w:w="6769" w:type="dxa"/>
            <w:gridSpan w:val="8"/>
            <w:tcBorders>
              <w:bottom w:val="nil"/>
            </w:tcBorders>
          </w:tcPr>
          <w:p w14:paraId="1BC37A2F" w14:textId="4351CB8A" w:rsidR="0083156D" w:rsidRDefault="0083156D" w:rsidP="00584239">
            <w:r w:rsidRPr="00D07AF2">
              <w:t xml:space="preserve">MgA. Eva </w:t>
            </w:r>
            <w:proofErr w:type="spellStart"/>
            <w:r w:rsidRPr="00D07AF2">
              <w:t>Klabalová</w:t>
            </w:r>
            <w:proofErr w:type="spellEnd"/>
            <w:r w:rsidRPr="00D07AF2">
              <w:t>, Ph.D.</w:t>
            </w:r>
          </w:p>
        </w:tc>
      </w:tr>
      <w:tr w:rsidR="0083156D" w14:paraId="26A983E9" w14:textId="77777777" w:rsidTr="00584239">
        <w:trPr>
          <w:trHeight w:val="78"/>
        </w:trPr>
        <w:tc>
          <w:tcPr>
            <w:tcW w:w="9855" w:type="dxa"/>
            <w:gridSpan w:val="9"/>
            <w:tcBorders>
              <w:top w:val="nil"/>
            </w:tcBorders>
          </w:tcPr>
          <w:p w14:paraId="073C12CA" w14:textId="77777777" w:rsidR="0083156D" w:rsidRDefault="0083156D" w:rsidP="00584239"/>
        </w:tc>
      </w:tr>
      <w:tr w:rsidR="0083156D" w14:paraId="5F390CBC" w14:textId="77777777" w:rsidTr="005133EF">
        <w:tc>
          <w:tcPr>
            <w:tcW w:w="3086" w:type="dxa"/>
            <w:shd w:val="clear" w:color="auto" w:fill="F7CAAC"/>
          </w:tcPr>
          <w:p w14:paraId="503641C8" w14:textId="77777777" w:rsidR="0083156D" w:rsidRPr="001452AD" w:rsidRDefault="0083156D" w:rsidP="0083156D">
            <w:pPr>
              <w:jc w:val="both"/>
              <w:rPr>
                <w:b/>
                <w:highlight w:val="yellow"/>
              </w:rPr>
            </w:pPr>
            <w:r w:rsidRPr="009B48E7">
              <w:rPr>
                <w:b/>
              </w:rPr>
              <w:t>Hlavní témata a výsledky učení</w:t>
            </w:r>
          </w:p>
        </w:tc>
        <w:tc>
          <w:tcPr>
            <w:tcW w:w="6769" w:type="dxa"/>
            <w:gridSpan w:val="8"/>
            <w:tcBorders>
              <w:bottom w:val="nil"/>
            </w:tcBorders>
          </w:tcPr>
          <w:p w14:paraId="4C868214" w14:textId="77777777" w:rsidR="0083156D" w:rsidRPr="001452AD" w:rsidRDefault="0083156D" w:rsidP="0083156D">
            <w:pPr>
              <w:jc w:val="both"/>
              <w:rPr>
                <w:highlight w:val="yellow"/>
              </w:rPr>
            </w:pPr>
          </w:p>
        </w:tc>
      </w:tr>
      <w:tr w:rsidR="0083156D" w14:paraId="6783535D" w14:textId="77777777" w:rsidTr="005133EF">
        <w:trPr>
          <w:trHeight w:val="2197"/>
        </w:trPr>
        <w:tc>
          <w:tcPr>
            <w:tcW w:w="9855" w:type="dxa"/>
            <w:gridSpan w:val="9"/>
            <w:tcBorders>
              <w:top w:val="nil"/>
              <w:bottom w:val="single" w:sz="4" w:space="0" w:color="auto"/>
            </w:tcBorders>
          </w:tcPr>
          <w:p w14:paraId="2ADDD3C5" w14:textId="569A74E1" w:rsidR="0086362D" w:rsidRPr="007E15B5" w:rsidRDefault="0086362D" w:rsidP="003B18BC">
            <w:pPr>
              <w:rPr>
                <w:b/>
                <w:bCs/>
              </w:rPr>
            </w:pPr>
            <w:r w:rsidRPr="007E15B5">
              <w:rPr>
                <w:b/>
                <w:bCs/>
              </w:rPr>
              <w:t>Téma</w:t>
            </w:r>
            <w:r w:rsidR="00372E3B">
              <w:rPr>
                <w:b/>
                <w:bCs/>
              </w:rPr>
              <w:t>ta</w:t>
            </w:r>
            <w:r w:rsidRPr="007E15B5">
              <w:rPr>
                <w:b/>
                <w:bCs/>
              </w:rPr>
              <w:t>:</w:t>
            </w:r>
          </w:p>
          <w:p w14:paraId="2D541050" w14:textId="1ED2E911" w:rsidR="003B18BC" w:rsidRDefault="00707576" w:rsidP="00307B30">
            <w:pPr>
              <w:jc w:val="both"/>
            </w:pPr>
            <w:r>
              <w:t>C</w:t>
            </w:r>
            <w:r w:rsidR="003B18BC" w:rsidRPr="009F0123">
              <w:t xml:space="preserve">ílem předmětu je prohloubení znalostí a dovedností získaných studiem a ověření jejich aplikace v praxi. Student má možnost seznámit se s postupy a metodami práce ve zvolené oblasti </w:t>
            </w:r>
            <w:r w:rsidR="003B18BC">
              <w:t>obuvnického</w:t>
            </w:r>
            <w:r w:rsidR="003B18BC" w:rsidRPr="009F0123">
              <w:t xml:space="preserve"> průmyslu. </w:t>
            </w:r>
          </w:p>
          <w:p w14:paraId="33C44F1A" w14:textId="05386A07" w:rsidR="005F0667" w:rsidRDefault="003B18BC" w:rsidP="0056425D">
            <w:pPr>
              <w:spacing w:after="120"/>
              <w:jc w:val="both"/>
            </w:pPr>
            <w:r w:rsidRPr="009F0123">
              <w:t>V průběhu praxe student vykonává odborné, kvalifikované práce, jimiž jej pověří vedoucí pracoviště, ale získává také potřebné podklady pro svou bakalářskou práci, praktické zkušenosti a znalosti potřebné k jeho odbornému růstu. </w:t>
            </w:r>
          </w:p>
          <w:p w14:paraId="08380714" w14:textId="524FB0DE" w:rsidR="00434D20" w:rsidRDefault="005F0667" w:rsidP="004C352E">
            <w:pPr>
              <w:pStyle w:val="Odstavecseseznamem"/>
              <w:widowControl w:val="0"/>
              <w:numPr>
                <w:ilvl w:val="0"/>
                <w:numId w:val="144"/>
              </w:numPr>
            </w:pPr>
            <w:r>
              <w:t xml:space="preserve">Kontaktování společnosti, CV, portfolio, </w:t>
            </w:r>
            <w:proofErr w:type="spellStart"/>
            <w:r>
              <w:t>showreel</w:t>
            </w:r>
            <w:proofErr w:type="spellEnd"/>
            <w:r>
              <w:t>. </w:t>
            </w:r>
          </w:p>
          <w:p w14:paraId="3D47DA8F" w14:textId="56412929" w:rsidR="00434D20" w:rsidRDefault="005F0667" w:rsidP="004C352E">
            <w:pPr>
              <w:pStyle w:val="Odstavecseseznamem"/>
              <w:widowControl w:val="0"/>
              <w:numPr>
                <w:ilvl w:val="0"/>
                <w:numId w:val="144"/>
              </w:numPr>
            </w:pPr>
            <w:r>
              <w:t>Vyřešení potřebných náležitostí k nastoupení praxe</w:t>
            </w:r>
            <w:r w:rsidR="00434D20">
              <w:t>.</w:t>
            </w:r>
          </w:p>
          <w:p w14:paraId="323BEF56" w14:textId="30C97718" w:rsidR="00434D20" w:rsidRDefault="005F0667" w:rsidP="004C352E">
            <w:pPr>
              <w:pStyle w:val="Odstavecseseznamem"/>
              <w:widowControl w:val="0"/>
              <w:numPr>
                <w:ilvl w:val="0"/>
                <w:numId w:val="144"/>
              </w:numPr>
            </w:pPr>
            <w:r>
              <w:t>Absolvování praxe</w:t>
            </w:r>
            <w:r w:rsidR="00434D20">
              <w:t>.</w:t>
            </w:r>
          </w:p>
          <w:p w14:paraId="464FAEEE" w14:textId="4265356C" w:rsidR="00434D20" w:rsidRDefault="005F0667" w:rsidP="004C352E">
            <w:pPr>
              <w:pStyle w:val="Odstavecseseznamem"/>
              <w:widowControl w:val="0"/>
              <w:numPr>
                <w:ilvl w:val="0"/>
                <w:numId w:val="144"/>
              </w:numPr>
            </w:pPr>
            <w:r>
              <w:t>Zpětná vazba zaměstnavatele</w:t>
            </w:r>
            <w:r w:rsidR="00434D20">
              <w:t>.</w:t>
            </w:r>
          </w:p>
          <w:p w14:paraId="4F2BB08B" w14:textId="260B6949" w:rsidR="005F0667" w:rsidRDefault="005F0667" w:rsidP="004C352E">
            <w:pPr>
              <w:pStyle w:val="Odstavecseseznamem"/>
              <w:widowControl w:val="0"/>
              <w:numPr>
                <w:ilvl w:val="0"/>
                <w:numId w:val="144"/>
              </w:numPr>
              <w:spacing w:after="120"/>
              <w:ind w:left="714" w:hanging="357"/>
              <w:contextualSpacing w:val="0"/>
            </w:pPr>
            <w:r>
              <w:t>Zpětná vazba studenta na odborné pracoviště a průběh praxe</w:t>
            </w:r>
            <w:r w:rsidR="00434D20">
              <w:t>.</w:t>
            </w:r>
          </w:p>
          <w:p w14:paraId="44295771" w14:textId="6048519A" w:rsidR="00A1613F" w:rsidRPr="00381E9F" w:rsidRDefault="00A1613F" w:rsidP="00434D20">
            <w:pPr>
              <w:jc w:val="both"/>
              <w:rPr>
                <w:b/>
                <w:bCs/>
              </w:rPr>
            </w:pPr>
            <w:r w:rsidRPr="00381E9F">
              <w:rPr>
                <w:b/>
                <w:bCs/>
              </w:rPr>
              <w:t>Výsledky učení:</w:t>
            </w:r>
          </w:p>
          <w:p w14:paraId="010C6731" w14:textId="77777777" w:rsidR="00A1613F" w:rsidRDefault="00A1613F" w:rsidP="00A1613F">
            <w:pPr>
              <w:jc w:val="both"/>
            </w:pPr>
            <w:r>
              <w:t>Odborné znalosti – po absolvování předmětu student umí:</w:t>
            </w:r>
          </w:p>
          <w:p w14:paraId="53DF6DCF" w14:textId="77777777" w:rsidR="00A1613F" w:rsidRDefault="00A1613F" w:rsidP="004C352E">
            <w:pPr>
              <w:pStyle w:val="Odstavecseseznamem"/>
              <w:numPr>
                <w:ilvl w:val="0"/>
                <w:numId w:val="29"/>
              </w:numPr>
              <w:jc w:val="both"/>
            </w:pPr>
            <w:r>
              <w:t>definovat klíčové pojmy tvořící teoretický základ pro vypracování úkolu</w:t>
            </w:r>
          </w:p>
          <w:p w14:paraId="3D848215" w14:textId="77777777" w:rsidR="00A1613F" w:rsidRDefault="00A1613F" w:rsidP="004C352E">
            <w:pPr>
              <w:pStyle w:val="Odstavecseseznamem"/>
              <w:numPr>
                <w:ilvl w:val="0"/>
                <w:numId w:val="29"/>
              </w:numPr>
              <w:jc w:val="both"/>
            </w:pPr>
            <w:r>
              <w:t>zdůvodnit volbu použitých technologií a materiálů využitých pro zpracování úkolu</w:t>
            </w:r>
          </w:p>
          <w:p w14:paraId="1F7F2371" w14:textId="77777777" w:rsidR="00A1613F" w:rsidRDefault="00A1613F" w:rsidP="004C352E">
            <w:pPr>
              <w:pStyle w:val="Odstavecseseznamem"/>
              <w:numPr>
                <w:ilvl w:val="0"/>
                <w:numId w:val="29"/>
              </w:numPr>
              <w:jc w:val="both"/>
            </w:pPr>
            <w:r>
              <w:t>popsat metody použité při zpracování úkolu</w:t>
            </w:r>
          </w:p>
          <w:p w14:paraId="5F2FF64F" w14:textId="7F4A97DF" w:rsidR="005F0667" w:rsidRDefault="00A1613F" w:rsidP="004C352E">
            <w:pPr>
              <w:pStyle w:val="Odstavecseseznamem"/>
              <w:numPr>
                <w:ilvl w:val="0"/>
                <w:numId w:val="29"/>
              </w:numPr>
              <w:jc w:val="both"/>
            </w:pPr>
            <w:r>
              <w:t>vyjmenovat etické otázky pojící se s</w:t>
            </w:r>
            <w:r w:rsidR="005F0667">
              <w:t> </w:t>
            </w:r>
            <w:r>
              <w:t>řešením</w:t>
            </w:r>
          </w:p>
          <w:p w14:paraId="159D0B0E" w14:textId="77777777" w:rsidR="00A1613F" w:rsidRDefault="00A1613F" w:rsidP="00A1613F">
            <w:pPr>
              <w:jc w:val="both"/>
            </w:pPr>
            <w:r>
              <w:t>Odborné dovednosti – po absolvování předmětu student umí:</w:t>
            </w:r>
          </w:p>
          <w:p w14:paraId="1899E1EC" w14:textId="49DCB8F0" w:rsidR="00287C6D" w:rsidRDefault="000F354A" w:rsidP="004C352E">
            <w:pPr>
              <w:pStyle w:val="Odstavecseseznamem"/>
              <w:numPr>
                <w:ilvl w:val="0"/>
                <w:numId w:val="45"/>
              </w:numPr>
              <w:jc w:val="both"/>
            </w:pPr>
            <w:r>
              <w:t xml:space="preserve">napsat CV, připravit portfolio prací a audiovizuální </w:t>
            </w:r>
            <w:proofErr w:type="spellStart"/>
            <w:r>
              <w:t>showreel</w:t>
            </w:r>
            <w:proofErr w:type="spellEnd"/>
          </w:p>
          <w:p w14:paraId="305E37AD" w14:textId="00472270" w:rsidR="000F354A" w:rsidRDefault="000F354A" w:rsidP="004C352E">
            <w:pPr>
              <w:pStyle w:val="Odstavecseseznamem"/>
              <w:numPr>
                <w:ilvl w:val="0"/>
                <w:numId w:val="45"/>
              </w:numPr>
              <w:jc w:val="both"/>
            </w:pPr>
            <w:r>
              <w:t>odborně reag</w:t>
            </w:r>
            <w:r w:rsidR="005C7CED">
              <w:t>ovat</w:t>
            </w:r>
            <w:r>
              <w:t xml:space="preserve"> na zadání odborných úkolů</w:t>
            </w:r>
          </w:p>
          <w:p w14:paraId="298AA31E" w14:textId="4B06260A" w:rsidR="000F354A" w:rsidRDefault="000F354A" w:rsidP="004C352E">
            <w:pPr>
              <w:pStyle w:val="Odstavecseseznamem"/>
              <w:numPr>
                <w:ilvl w:val="0"/>
                <w:numId w:val="45"/>
              </w:numPr>
              <w:jc w:val="both"/>
            </w:pPr>
            <w:r>
              <w:t>využív</w:t>
            </w:r>
            <w:r w:rsidR="005C7CED">
              <w:t>at</w:t>
            </w:r>
            <w:r>
              <w:t xml:space="preserve"> odborné konzultace postupů při zpracování konkrétních zadání</w:t>
            </w:r>
          </w:p>
          <w:p w14:paraId="2AAA6F7A" w14:textId="7560694E" w:rsidR="003B18BC" w:rsidRPr="005A0406" w:rsidRDefault="005C7CED" w:rsidP="004C352E">
            <w:pPr>
              <w:pStyle w:val="Odstavecseseznamem"/>
              <w:numPr>
                <w:ilvl w:val="0"/>
                <w:numId w:val="45"/>
              </w:numPr>
              <w:jc w:val="both"/>
            </w:pPr>
            <w:r>
              <w:t>využívat</w:t>
            </w:r>
            <w:r w:rsidR="000F354A">
              <w:t xml:space="preserve"> nabyté znalosti a dovednosti ve své bakalářské práci</w:t>
            </w:r>
          </w:p>
        </w:tc>
      </w:tr>
      <w:tr w:rsidR="0083156D" w14:paraId="3CA041F4"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42211E5" w14:textId="77777777" w:rsidR="0083156D" w:rsidRPr="001452AD" w:rsidRDefault="0083156D" w:rsidP="0083156D">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A154261" w14:textId="77777777" w:rsidR="0083156D" w:rsidRPr="001452AD" w:rsidRDefault="0083156D" w:rsidP="0083156D">
            <w:pPr>
              <w:jc w:val="both"/>
              <w:rPr>
                <w:highlight w:val="yellow"/>
              </w:rPr>
            </w:pPr>
          </w:p>
        </w:tc>
      </w:tr>
      <w:tr w:rsidR="0083156D" w14:paraId="3ACFA928" w14:textId="77777777" w:rsidTr="00F61B8E">
        <w:trPr>
          <w:trHeight w:val="705"/>
        </w:trPr>
        <w:tc>
          <w:tcPr>
            <w:tcW w:w="9855" w:type="dxa"/>
            <w:gridSpan w:val="9"/>
            <w:tcBorders>
              <w:top w:val="nil"/>
              <w:bottom w:val="single" w:sz="4" w:space="0" w:color="auto"/>
            </w:tcBorders>
          </w:tcPr>
          <w:p w14:paraId="14FDD4BD" w14:textId="1A2A9F48" w:rsidR="008D6C18" w:rsidRDefault="008D6C18" w:rsidP="004C352E">
            <w:pPr>
              <w:pStyle w:val="Odstavecseseznamem"/>
              <w:numPr>
                <w:ilvl w:val="0"/>
                <w:numId w:val="46"/>
              </w:numPr>
              <w:jc w:val="both"/>
            </w:pPr>
            <w:r>
              <w:t>praktické procvičování</w:t>
            </w:r>
          </w:p>
          <w:p w14:paraId="68D713E0" w14:textId="6D50DEFD" w:rsidR="008D6C18" w:rsidRDefault="008D6C18" w:rsidP="004C352E">
            <w:pPr>
              <w:pStyle w:val="Odstavecseseznamem"/>
              <w:numPr>
                <w:ilvl w:val="0"/>
                <w:numId w:val="46"/>
              </w:numPr>
              <w:jc w:val="both"/>
            </w:pPr>
            <w:r>
              <w:t>stáž</w:t>
            </w:r>
          </w:p>
          <w:p w14:paraId="6B0F08C0" w14:textId="3312B87E" w:rsidR="0083156D" w:rsidRDefault="008D6C18" w:rsidP="004C352E">
            <w:pPr>
              <w:pStyle w:val="Odstavecseseznamem"/>
              <w:numPr>
                <w:ilvl w:val="0"/>
                <w:numId w:val="46"/>
              </w:numPr>
              <w:jc w:val="both"/>
            </w:pPr>
            <w:r>
              <w:t>týmová práce</w:t>
            </w:r>
          </w:p>
        </w:tc>
      </w:tr>
      <w:tr w:rsidR="0083156D" w14:paraId="27709E48" w14:textId="77777777" w:rsidTr="005133EF">
        <w:trPr>
          <w:trHeight w:val="265"/>
        </w:trPr>
        <w:tc>
          <w:tcPr>
            <w:tcW w:w="3653" w:type="dxa"/>
            <w:gridSpan w:val="3"/>
            <w:tcBorders>
              <w:top w:val="single" w:sz="4" w:space="0" w:color="auto"/>
            </w:tcBorders>
            <w:shd w:val="clear" w:color="auto" w:fill="F7CAAC"/>
          </w:tcPr>
          <w:p w14:paraId="4B9943AA" w14:textId="77777777" w:rsidR="0083156D" w:rsidRDefault="0083156D" w:rsidP="0083156D">
            <w:pPr>
              <w:jc w:val="both"/>
            </w:pPr>
            <w:r>
              <w:rPr>
                <w:b/>
              </w:rPr>
              <w:t>Studijní literatura a studijní pomůcky</w:t>
            </w:r>
          </w:p>
        </w:tc>
        <w:tc>
          <w:tcPr>
            <w:tcW w:w="6202" w:type="dxa"/>
            <w:gridSpan w:val="6"/>
            <w:tcBorders>
              <w:top w:val="single" w:sz="4" w:space="0" w:color="auto"/>
              <w:bottom w:val="nil"/>
            </w:tcBorders>
          </w:tcPr>
          <w:p w14:paraId="51C5AC52" w14:textId="77777777" w:rsidR="0083156D" w:rsidRDefault="0083156D" w:rsidP="0083156D">
            <w:pPr>
              <w:jc w:val="both"/>
            </w:pPr>
          </w:p>
        </w:tc>
      </w:tr>
      <w:tr w:rsidR="0083156D" w14:paraId="70474D40" w14:textId="77777777" w:rsidTr="00381E9F">
        <w:trPr>
          <w:trHeight w:val="445"/>
        </w:trPr>
        <w:tc>
          <w:tcPr>
            <w:tcW w:w="9855" w:type="dxa"/>
            <w:gridSpan w:val="9"/>
            <w:tcBorders>
              <w:top w:val="nil"/>
            </w:tcBorders>
          </w:tcPr>
          <w:p w14:paraId="44DA6DA2" w14:textId="028F77A3" w:rsidR="005F0667" w:rsidRDefault="00D47C4B" w:rsidP="00381E9F">
            <w:pPr>
              <w:widowControl w:val="0"/>
              <w:suppressAutoHyphens/>
              <w:jc w:val="both"/>
              <w:rPr>
                <w:i/>
                <w:iCs/>
              </w:rPr>
            </w:pPr>
            <w:r>
              <w:rPr>
                <w:i/>
                <w:iCs/>
              </w:rPr>
              <w:t>V</w:t>
            </w:r>
            <w:r w:rsidR="005F0667">
              <w:rPr>
                <w:i/>
                <w:iCs/>
              </w:rPr>
              <w:t xml:space="preserve">ýběr literatury dle </w:t>
            </w:r>
            <w:r>
              <w:rPr>
                <w:i/>
                <w:iCs/>
              </w:rPr>
              <w:t>návrhu poskytovatele praxe.</w:t>
            </w:r>
          </w:p>
          <w:p w14:paraId="2674F77D" w14:textId="025E3B2A" w:rsidR="0083156D" w:rsidRDefault="00804E87" w:rsidP="00381E9F">
            <w:pPr>
              <w:widowControl w:val="0"/>
              <w:suppressAutoHyphens/>
              <w:jc w:val="both"/>
            </w:pPr>
            <w:r w:rsidRPr="00BD3860">
              <w:rPr>
                <w:i/>
                <w:iCs/>
              </w:rPr>
              <w:t>Vnitřní normy firem, ve kterých studenti praxi absolvují</w:t>
            </w:r>
            <w:r w:rsidR="003F6916">
              <w:rPr>
                <w:i/>
                <w:iCs/>
              </w:rPr>
              <w:t>.</w:t>
            </w:r>
          </w:p>
        </w:tc>
      </w:tr>
      <w:tr w:rsidR="0083156D" w14:paraId="08D143A7"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A6B7E17" w14:textId="77777777" w:rsidR="0083156D" w:rsidRDefault="0083156D" w:rsidP="0083156D">
            <w:pPr>
              <w:jc w:val="center"/>
              <w:rPr>
                <w:b/>
              </w:rPr>
            </w:pPr>
            <w:r>
              <w:rPr>
                <w:b/>
              </w:rPr>
              <w:t>Informace ke kombinované nebo distanční formě</w:t>
            </w:r>
          </w:p>
        </w:tc>
      </w:tr>
      <w:tr w:rsidR="0083156D" w14:paraId="1A8DD756" w14:textId="77777777" w:rsidTr="005133EF">
        <w:tc>
          <w:tcPr>
            <w:tcW w:w="4787" w:type="dxa"/>
            <w:gridSpan w:val="4"/>
            <w:tcBorders>
              <w:top w:val="single" w:sz="2" w:space="0" w:color="auto"/>
            </w:tcBorders>
            <w:shd w:val="clear" w:color="auto" w:fill="F7CAAC"/>
          </w:tcPr>
          <w:p w14:paraId="5F1D048E" w14:textId="77777777" w:rsidR="0083156D" w:rsidRDefault="0083156D" w:rsidP="0083156D">
            <w:pPr>
              <w:jc w:val="both"/>
            </w:pPr>
            <w:r>
              <w:rPr>
                <w:b/>
              </w:rPr>
              <w:t>Rozsah konzultací (soustředění)</w:t>
            </w:r>
          </w:p>
        </w:tc>
        <w:tc>
          <w:tcPr>
            <w:tcW w:w="889" w:type="dxa"/>
            <w:tcBorders>
              <w:top w:val="single" w:sz="2" w:space="0" w:color="auto"/>
            </w:tcBorders>
          </w:tcPr>
          <w:p w14:paraId="77449FD6" w14:textId="77777777" w:rsidR="0083156D" w:rsidRDefault="0083156D" w:rsidP="0083156D">
            <w:pPr>
              <w:jc w:val="both"/>
            </w:pPr>
          </w:p>
        </w:tc>
        <w:tc>
          <w:tcPr>
            <w:tcW w:w="4179" w:type="dxa"/>
            <w:gridSpan w:val="4"/>
            <w:tcBorders>
              <w:top w:val="single" w:sz="2" w:space="0" w:color="auto"/>
            </w:tcBorders>
            <w:shd w:val="clear" w:color="auto" w:fill="F7CAAC"/>
          </w:tcPr>
          <w:p w14:paraId="1EB4D64C" w14:textId="77777777" w:rsidR="0083156D" w:rsidRDefault="0083156D" w:rsidP="0083156D">
            <w:pPr>
              <w:jc w:val="both"/>
              <w:rPr>
                <w:b/>
              </w:rPr>
            </w:pPr>
            <w:r>
              <w:rPr>
                <w:b/>
              </w:rPr>
              <w:t xml:space="preserve">hodin </w:t>
            </w:r>
          </w:p>
        </w:tc>
      </w:tr>
      <w:tr w:rsidR="0083156D" w14:paraId="3B2C81DE" w14:textId="77777777" w:rsidTr="005133EF">
        <w:tc>
          <w:tcPr>
            <w:tcW w:w="9855" w:type="dxa"/>
            <w:gridSpan w:val="9"/>
            <w:shd w:val="clear" w:color="auto" w:fill="F7CAAC"/>
          </w:tcPr>
          <w:p w14:paraId="4E8ABAC9" w14:textId="77777777" w:rsidR="0083156D" w:rsidRDefault="0083156D" w:rsidP="0083156D">
            <w:pPr>
              <w:jc w:val="both"/>
              <w:rPr>
                <w:b/>
              </w:rPr>
            </w:pPr>
            <w:r>
              <w:rPr>
                <w:b/>
              </w:rPr>
              <w:t>Informace o způsobu kontaktu s vyučujícím</w:t>
            </w:r>
          </w:p>
        </w:tc>
      </w:tr>
      <w:tr w:rsidR="0083156D" w14:paraId="63745CBA" w14:textId="77777777" w:rsidTr="00404CBA">
        <w:trPr>
          <w:trHeight w:val="1072"/>
        </w:trPr>
        <w:tc>
          <w:tcPr>
            <w:tcW w:w="9855" w:type="dxa"/>
            <w:gridSpan w:val="9"/>
          </w:tcPr>
          <w:p w14:paraId="65DC5B58" w14:textId="77777777" w:rsidR="0083156D" w:rsidRDefault="0083156D" w:rsidP="0083156D">
            <w:pPr>
              <w:jc w:val="both"/>
            </w:pPr>
          </w:p>
          <w:p w14:paraId="643CD46A" w14:textId="77777777" w:rsidR="00195A42" w:rsidRDefault="00195A42" w:rsidP="0083156D">
            <w:pPr>
              <w:jc w:val="both"/>
            </w:pPr>
          </w:p>
          <w:p w14:paraId="03370B4C" w14:textId="77777777" w:rsidR="00195A42" w:rsidRDefault="00195A42" w:rsidP="0083156D">
            <w:pPr>
              <w:jc w:val="both"/>
            </w:pPr>
          </w:p>
          <w:p w14:paraId="6560125A" w14:textId="77777777" w:rsidR="00195A42" w:rsidRDefault="00195A42" w:rsidP="0083156D">
            <w:pPr>
              <w:jc w:val="both"/>
            </w:pPr>
          </w:p>
          <w:p w14:paraId="357EFB1D" w14:textId="71B91B7A" w:rsidR="00195A42" w:rsidRDefault="00195A42" w:rsidP="0083156D">
            <w:pPr>
              <w:jc w:val="both"/>
            </w:pPr>
          </w:p>
        </w:tc>
      </w:tr>
      <w:tr w:rsidR="004C6640" w14:paraId="7798FD7A" w14:textId="77777777" w:rsidTr="005133EF">
        <w:tc>
          <w:tcPr>
            <w:tcW w:w="9855" w:type="dxa"/>
            <w:gridSpan w:val="9"/>
            <w:tcBorders>
              <w:bottom w:val="double" w:sz="4" w:space="0" w:color="auto"/>
            </w:tcBorders>
            <w:shd w:val="clear" w:color="auto" w:fill="BDD6EE"/>
          </w:tcPr>
          <w:p w14:paraId="718ADEF9" w14:textId="54A28B67" w:rsidR="004C6640" w:rsidRDefault="004C6640" w:rsidP="005133EF">
            <w:pPr>
              <w:jc w:val="both"/>
              <w:rPr>
                <w:b/>
                <w:sz w:val="28"/>
              </w:rPr>
            </w:pPr>
            <w:r>
              <w:lastRenderedPageBreak/>
              <w:br w:type="page"/>
            </w:r>
            <w:r>
              <w:rPr>
                <w:b/>
                <w:sz w:val="28"/>
              </w:rPr>
              <w:t>B-III – Charakteristika studijního předmětu</w:t>
            </w:r>
          </w:p>
        </w:tc>
      </w:tr>
      <w:tr w:rsidR="004C6640" w14:paraId="6ED94B01" w14:textId="77777777" w:rsidTr="005133EF">
        <w:tc>
          <w:tcPr>
            <w:tcW w:w="3086" w:type="dxa"/>
            <w:tcBorders>
              <w:top w:val="double" w:sz="4" w:space="0" w:color="auto"/>
            </w:tcBorders>
            <w:shd w:val="clear" w:color="auto" w:fill="F7CAAC"/>
          </w:tcPr>
          <w:p w14:paraId="43411773" w14:textId="77777777" w:rsidR="004C6640" w:rsidRDefault="004C6640" w:rsidP="00E478DA">
            <w:pPr>
              <w:rPr>
                <w:b/>
              </w:rPr>
            </w:pPr>
            <w:r>
              <w:rPr>
                <w:b/>
              </w:rPr>
              <w:t>Název studijního předmětu</w:t>
            </w:r>
          </w:p>
        </w:tc>
        <w:tc>
          <w:tcPr>
            <w:tcW w:w="6769" w:type="dxa"/>
            <w:gridSpan w:val="8"/>
            <w:tcBorders>
              <w:top w:val="double" w:sz="4" w:space="0" w:color="auto"/>
            </w:tcBorders>
          </w:tcPr>
          <w:p w14:paraId="332D606F" w14:textId="21E285C1" w:rsidR="004C6640" w:rsidRDefault="00A8020C" w:rsidP="00E478DA">
            <w:r>
              <w:rPr>
                <w:lang w:eastAsia="en-US"/>
              </w:rPr>
              <w:t>Seminář k bakalářské práci</w:t>
            </w:r>
          </w:p>
        </w:tc>
      </w:tr>
      <w:tr w:rsidR="00FB0A66" w14:paraId="2AA39684" w14:textId="77777777" w:rsidTr="005133EF">
        <w:tc>
          <w:tcPr>
            <w:tcW w:w="3086" w:type="dxa"/>
            <w:shd w:val="clear" w:color="auto" w:fill="F7CAAC"/>
          </w:tcPr>
          <w:p w14:paraId="211F468C" w14:textId="77777777" w:rsidR="00FB0A66" w:rsidRDefault="00FB0A66" w:rsidP="00E478DA">
            <w:pPr>
              <w:rPr>
                <w:b/>
              </w:rPr>
            </w:pPr>
            <w:r>
              <w:rPr>
                <w:b/>
              </w:rPr>
              <w:t>Typ předmětu</w:t>
            </w:r>
          </w:p>
        </w:tc>
        <w:tc>
          <w:tcPr>
            <w:tcW w:w="3406" w:type="dxa"/>
            <w:gridSpan w:val="5"/>
          </w:tcPr>
          <w:p w14:paraId="47E232F7" w14:textId="0C07AFC8" w:rsidR="00FB0A66" w:rsidRDefault="00FB0A66" w:rsidP="00E478DA">
            <w:r>
              <w:rPr>
                <w:lang w:eastAsia="en-US"/>
              </w:rPr>
              <w:t>povinný</w:t>
            </w:r>
          </w:p>
        </w:tc>
        <w:tc>
          <w:tcPr>
            <w:tcW w:w="2695" w:type="dxa"/>
            <w:gridSpan w:val="2"/>
            <w:shd w:val="clear" w:color="auto" w:fill="F7CAAC"/>
          </w:tcPr>
          <w:p w14:paraId="4BC9F9DB" w14:textId="77777777" w:rsidR="00FB0A66" w:rsidRDefault="00FB0A66" w:rsidP="00E478DA">
            <w:r>
              <w:rPr>
                <w:b/>
              </w:rPr>
              <w:t>doporučený ročník / semestr</w:t>
            </w:r>
          </w:p>
        </w:tc>
        <w:tc>
          <w:tcPr>
            <w:tcW w:w="668" w:type="dxa"/>
          </w:tcPr>
          <w:p w14:paraId="1E833561" w14:textId="73B0E443" w:rsidR="00FB0A66" w:rsidRDefault="00393492" w:rsidP="00E478DA">
            <w:r>
              <w:rPr>
                <w:lang w:eastAsia="en-US"/>
              </w:rPr>
              <w:t>3/ZS</w:t>
            </w:r>
          </w:p>
        </w:tc>
      </w:tr>
      <w:tr w:rsidR="00BA6018" w14:paraId="0835DC3F" w14:textId="77777777" w:rsidTr="005133EF">
        <w:tc>
          <w:tcPr>
            <w:tcW w:w="3086" w:type="dxa"/>
            <w:shd w:val="clear" w:color="auto" w:fill="F7CAAC"/>
          </w:tcPr>
          <w:p w14:paraId="60D21C58" w14:textId="77777777" w:rsidR="00BA6018" w:rsidRDefault="00BA6018" w:rsidP="00E478DA">
            <w:pPr>
              <w:rPr>
                <w:b/>
              </w:rPr>
            </w:pPr>
            <w:r>
              <w:rPr>
                <w:b/>
              </w:rPr>
              <w:t>Rozsah studijního předmětu</w:t>
            </w:r>
          </w:p>
        </w:tc>
        <w:tc>
          <w:tcPr>
            <w:tcW w:w="1701" w:type="dxa"/>
            <w:gridSpan w:val="3"/>
          </w:tcPr>
          <w:p w14:paraId="7796465D" w14:textId="1DEF38D7" w:rsidR="00BA6018" w:rsidRDefault="00BA6018" w:rsidP="00E478DA">
            <w:proofErr w:type="gramStart"/>
            <w:r>
              <w:rPr>
                <w:lang w:eastAsia="en-US"/>
              </w:rPr>
              <w:t>13s</w:t>
            </w:r>
            <w:proofErr w:type="gramEnd"/>
          </w:p>
        </w:tc>
        <w:tc>
          <w:tcPr>
            <w:tcW w:w="889" w:type="dxa"/>
            <w:shd w:val="clear" w:color="auto" w:fill="F7CAAC"/>
          </w:tcPr>
          <w:p w14:paraId="5B165B4A" w14:textId="77777777" w:rsidR="00BA6018" w:rsidRDefault="00BA6018" w:rsidP="00E478DA">
            <w:pPr>
              <w:rPr>
                <w:b/>
              </w:rPr>
            </w:pPr>
            <w:r>
              <w:rPr>
                <w:b/>
              </w:rPr>
              <w:t xml:space="preserve">hod. </w:t>
            </w:r>
          </w:p>
        </w:tc>
        <w:tc>
          <w:tcPr>
            <w:tcW w:w="816" w:type="dxa"/>
          </w:tcPr>
          <w:p w14:paraId="03B90951" w14:textId="2F13E2DC" w:rsidR="00BA6018" w:rsidRDefault="00BA6018" w:rsidP="00E478DA">
            <w:r>
              <w:rPr>
                <w:lang w:eastAsia="en-US"/>
              </w:rPr>
              <w:t>13</w:t>
            </w:r>
          </w:p>
        </w:tc>
        <w:tc>
          <w:tcPr>
            <w:tcW w:w="2156" w:type="dxa"/>
            <w:shd w:val="clear" w:color="auto" w:fill="F7CAAC"/>
          </w:tcPr>
          <w:p w14:paraId="6CA71D53" w14:textId="07548BA8" w:rsidR="00BA6018" w:rsidRDefault="00BA6018" w:rsidP="00E478DA">
            <w:pPr>
              <w:rPr>
                <w:b/>
              </w:rPr>
            </w:pPr>
            <w:r>
              <w:rPr>
                <w:b/>
                <w:lang w:eastAsia="en-US"/>
              </w:rPr>
              <w:t>kreditů</w:t>
            </w:r>
          </w:p>
        </w:tc>
        <w:tc>
          <w:tcPr>
            <w:tcW w:w="1207" w:type="dxa"/>
            <w:gridSpan w:val="2"/>
          </w:tcPr>
          <w:p w14:paraId="621CDC22" w14:textId="517E6CD8" w:rsidR="00BA6018" w:rsidRDefault="00BA6018" w:rsidP="00E478DA">
            <w:r>
              <w:rPr>
                <w:lang w:eastAsia="en-US"/>
              </w:rPr>
              <w:t>1</w:t>
            </w:r>
          </w:p>
        </w:tc>
      </w:tr>
      <w:tr w:rsidR="00BA6018" w14:paraId="2D73B549" w14:textId="77777777" w:rsidTr="005133EF">
        <w:tc>
          <w:tcPr>
            <w:tcW w:w="3086" w:type="dxa"/>
            <w:shd w:val="clear" w:color="auto" w:fill="F7CAAC"/>
          </w:tcPr>
          <w:p w14:paraId="154F12D7" w14:textId="77777777" w:rsidR="00BA6018" w:rsidRDefault="00BA6018" w:rsidP="00E478DA">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5926D31" w14:textId="77777777" w:rsidR="00BA6018" w:rsidRDefault="00BA6018" w:rsidP="00E478DA"/>
        </w:tc>
      </w:tr>
      <w:tr w:rsidR="00022132" w14:paraId="3FFE827F" w14:textId="77777777" w:rsidTr="005133EF">
        <w:tc>
          <w:tcPr>
            <w:tcW w:w="3086" w:type="dxa"/>
            <w:shd w:val="clear" w:color="auto" w:fill="F7CAAC"/>
          </w:tcPr>
          <w:p w14:paraId="4AFE8C1C" w14:textId="77777777" w:rsidR="00022132" w:rsidRPr="005A0406" w:rsidRDefault="00022132" w:rsidP="00E478DA">
            <w:pPr>
              <w:rPr>
                <w:b/>
              </w:rPr>
            </w:pPr>
            <w:r w:rsidRPr="005A0406">
              <w:rPr>
                <w:b/>
              </w:rPr>
              <w:t>Způsob ověření výsledků učení</w:t>
            </w:r>
          </w:p>
        </w:tc>
        <w:tc>
          <w:tcPr>
            <w:tcW w:w="3406" w:type="dxa"/>
            <w:gridSpan w:val="5"/>
          </w:tcPr>
          <w:p w14:paraId="2251D8CD" w14:textId="618D0F89" w:rsidR="00022132" w:rsidRDefault="00022132" w:rsidP="00E478DA">
            <w:r>
              <w:rPr>
                <w:lang w:eastAsia="en-US"/>
              </w:rPr>
              <w:t>zápočet</w:t>
            </w:r>
          </w:p>
        </w:tc>
        <w:tc>
          <w:tcPr>
            <w:tcW w:w="2156" w:type="dxa"/>
            <w:shd w:val="clear" w:color="auto" w:fill="F7CAAC"/>
          </w:tcPr>
          <w:p w14:paraId="38F70704" w14:textId="5B7208D2" w:rsidR="00022132" w:rsidRDefault="00022132" w:rsidP="00E478DA">
            <w:pPr>
              <w:rPr>
                <w:b/>
              </w:rPr>
            </w:pPr>
            <w:r>
              <w:rPr>
                <w:b/>
                <w:lang w:eastAsia="en-US"/>
              </w:rPr>
              <w:t>Forma výuky</w:t>
            </w:r>
          </w:p>
        </w:tc>
        <w:tc>
          <w:tcPr>
            <w:tcW w:w="1207" w:type="dxa"/>
            <w:gridSpan w:val="2"/>
          </w:tcPr>
          <w:p w14:paraId="77D4F66C" w14:textId="40C94106" w:rsidR="00022132" w:rsidRDefault="00022132" w:rsidP="00E478DA">
            <w:r>
              <w:rPr>
                <w:lang w:eastAsia="en-US"/>
              </w:rPr>
              <w:t>seminář</w:t>
            </w:r>
          </w:p>
        </w:tc>
      </w:tr>
      <w:tr w:rsidR="00022132" w14:paraId="54B62B13" w14:textId="77777777" w:rsidTr="005133EF">
        <w:tc>
          <w:tcPr>
            <w:tcW w:w="3086" w:type="dxa"/>
            <w:shd w:val="clear" w:color="auto" w:fill="F7CAAC"/>
          </w:tcPr>
          <w:p w14:paraId="21E12651" w14:textId="77777777" w:rsidR="00022132" w:rsidRPr="005A0406" w:rsidRDefault="00022132" w:rsidP="00E478DA">
            <w:pPr>
              <w:rPr>
                <w:b/>
              </w:rPr>
            </w:pPr>
            <w:r w:rsidRPr="005A0406">
              <w:rPr>
                <w:b/>
              </w:rPr>
              <w:t>Forma způsobu ověření výsledků učení a další požadavky na studenta</w:t>
            </w:r>
          </w:p>
        </w:tc>
        <w:tc>
          <w:tcPr>
            <w:tcW w:w="6769" w:type="dxa"/>
            <w:gridSpan w:val="8"/>
            <w:tcBorders>
              <w:bottom w:val="nil"/>
            </w:tcBorders>
          </w:tcPr>
          <w:p w14:paraId="5587C5A5" w14:textId="0C7DD46C" w:rsidR="00022132" w:rsidRDefault="00127546" w:rsidP="00307B30">
            <w:pPr>
              <w:jc w:val="both"/>
            </w:pPr>
            <w:r>
              <w:rPr>
                <w:lang w:eastAsia="en-US"/>
              </w:rPr>
              <w:t xml:space="preserve">Odevzdání rozpracované bakalářské práce včetně citací, odkazování v textu </w:t>
            </w:r>
            <w:r>
              <w:rPr>
                <w:lang w:eastAsia="en-US"/>
              </w:rPr>
              <w:br/>
              <w:t xml:space="preserve">a bibliografických záznamů v seznamu použité literatury. Minimálně jedna individuální povinná konzultace k odbornému stylu a jazykové stylistice bakalářské práce (rozdělení studentů ke konzultacím dle </w:t>
            </w:r>
            <w:r w:rsidR="00182EA1">
              <w:rPr>
                <w:lang w:eastAsia="en-US"/>
              </w:rPr>
              <w:t>ateliérů</w:t>
            </w:r>
            <w:r>
              <w:rPr>
                <w:lang w:eastAsia="en-US"/>
              </w:rPr>
              <w:t>). Konzultace ke způsobu odkazování na cizí zdroje v textu a na psaní bibliografických záznamů zdrojů k citovanému textu.</w:t>
            </w:r>
          </w:p>
        </w:tc>
      </w:tr>
      <w:tr w:rsidR="00022132" w14:paraId="5A51D4B8" w14:textId="77777777" w:rsidTr="00E478DA">
        <w:trPr>
          <w:trHeight w:val="73"/>
        </w:trPr>
        <w:tc>
          <w:tcPr>
            <w:tcW w:w="9855" w:type="dxa"/>
            <w:gridSpan w:val="9"/>
            <w:tcBorders>
              <w:top w:val="nil"/>
            </w:tcBorders>
          </w:tcPr>
          <w:p w14:paraId="6B9F5376" w14:textId="77777777" w:rsidR="00022132" w:rsidRDefault="00022132" w:rsidP="00E478DA"/>
        </w:tc>
      </w:tr>
      <w:tr w:rsidR="004013A5" w14:paraId="04C34032" w14:textId="77777777" w:rsidTr="005133EF">
        <w:trPr>
          <w:trHeight w:val="197"/>
        </w:trPr>
        <w:tc>
          <w:tcPr>
            <w:tcW w:w="3086" w:type="dxa"/>
            <w:tcBorders>
              <w:top w:val="nil"/>
            </w:tcBorders>
            <w:shd w:val="clear" w:color="auto" w:fill="F7CAAC"/>
          </w:tcPr>
          <w:p w14:paraId="105A849E" w14:textId="77777777" w:rsidR="004013A5" w:rsidRDefault="004013A5" w:rsidP="00E478DA">
            <w:pPr>
              <w:rPr>
                <w:b/>
              </w:rPr>
            </w:pPr>
            <w:r>
              <w:rPr>
                <w:b/>
              </w:rPr>
              <w:t>Garant předmětu</w:t>
            </w:r>
          </w:p>
        </w:tc>
        <w:tc>
          <w:tcPr>
            <w:tcW w:w="6769" w:type="dxa"/>
            <w:gridSpan w:val="8"/>
            <w:tcBorders>
              <w:top w:val="nil"/>
            </w:tcBorders>
          </w:tcPr>
          <w:p w14:paraId="7B9E58D8" w14:textId="7323B667" w:rsidR="004013A5" w:rsidRDefault="002F55BA" w:rsidP="00E478DA">
            <w:r>
              <w:rPr>
                <w:lang w:eastAsia="en-US"/>
              </w:rPr>
              <w:t xml:space="preserve">doc. </w:t>
            </w:r>
            <w:r w:rsidR="004013A5">
              <w:rPr>
                <w:lang w:eastAsia="en-US"/>
              </w:rPr>
              <w:t xml:space="preserve">Ing. Eva </w:t>
            </w:r>
            <w:proofErr w:type="spellStart"/>
            <w:r w:rsidR="004013A5">
              <w:rPr>
                <w:lang w:eastAsia="en-US"/>
              </w:rPr>
              <w:t>Šviráková</w:t>
            </w:r>
            <w:proofErr w:type="spellEnd"/>
            <w:r w:rsidR="004013A5">
              <w:rPr>
                <w:lang w:eastAsia="en-US"/>
              </w:rPr>
              <w:t>, Ph.D.</w:t>
            </w:r>
          </w:p>
        </w:tc>
      </w:tr>
      <w:tr w:rsidR="004013A5" w14:paraId="1A50BA06" w14:textId="77777777" w:rsidTr="005133EF">
        <w:trPr>
          <w:trHeight w:val="243"/>
        </w:trPr>
        <w:tc>
          <w:tcPr>
            <w:tcW w:w="3086" w:type="dxa"/>
            <w:tcBorders>
              <w:top w:val="nil"/>
            </w:tcBorders>
            <w:shd w:val="clear" w:color="auto" w:fill="F7CAAC"/>
          </w:tcPr>
          <w:p w14:paraId="51827D07" w14:textId="77777777" w:rsidR="004013A5" w:rsidRDefault="004013A5" w:rsidP="00E478DA">
            <w:pPr>
              <w:rPr>
                <w:b/>
              </w:rPr>
            </w:pPr>
            <w:r>
              <w:rPr>
                <w:b/>
              </w:rPr>
              <w:t>Zapojení garanta do výuky předmětu</w:t>
            </w:r>
          </w:p>
        </w:tc>
        <w:tc>
          <w:tcPr>
            <w:tcW w:w="6769" w:type="dxa"/>
            <w:gridSpan w:val="8"/>
            <w:tcBorders>
              <w:top w:val="nil"/>
            </w:tcBorders>
          </w:tcPr>
          <w:p w14:paraId="16035E98" w14:textId="6BB13487" w:rsidR="004013A5" w:rsidRDefault="00A06F5B" w:rsidP="00E478DA">
            <w:r w:rsidRPr="00381E9F">
              <w:rPr>
                <w:lang w:eastAsia="en-US"/>
              </w:rPr>
              <w:t>5</w:t>
            </w:r>
            <w:r w:rsidR="004013A5" w:rsidRPr="00381E9F">
              <w:rPr>
                <w:lang w:eastAsia="en-US"/>
              </w:rPr>
              <w:t>0 %</w:t>
            </w:r>
          </w:p>
        </w:tc>
      </w:tr>
      <w:tr w:rsidR="004013A5" w14:paraId="7CC3539C" w14:textId="77777777" w:rsidTr="005133EF">
        <w:tc>
          <w:tcPr>
            <w:tcW w:w="3086" w:type="dxa"/>
            <w:shd w:val="clear" w:color="auto" w:fill="F7CAAC"/>
          </w:tcPr>
          <w:p w14:paraId="25FD32A0" w14:textId="77777777" w:rsidR="004013A5" w:rsidRDefault="004013A5" w:rsidP="00E478DA">
            <w:pPr>
              <w:rPr>
                <w:b/>
              </w:rPr>
            </w:pPr>
            <w:r>
              <w:rPr>
                <w:b/>
              </w:rPr>
              <w:t>Vyučující</w:t>
            </w:r>
          </w:p>
        </w:tc>
        <w:tc>
          <w:tcPr>
            <w:tcW w:w="6769" w:type="dxa"/>
            <w:gridSpan w:val="8"/>
            <w:tcBorders>
              <w:bottom w:val="nil"/>
            </w:tcBorders>
          </w:tcPr>
          <w:p w14:paraId="7D8BF1AC" w14:textId="34BD8ACD" w:rsidR="004013A5" w:rsidRDefault="002F55BA" w:rsidP="00E478DA">
            <w:r>
              <w:rPr>
                <w:lang w:eastAsia="en-US"/>
              </w:rPr>
              <w:t xml:space="preserve">doc. </w:t>
            </w:r>
            <w:r w:rsidR="004013A5">
              <w:rPr>
                <w:lang w:eastAsia="en-US"/>
              </w:rPr>
              <w:t xml:space="preserve">Ing. Eva </w:t>
            </w:r>
            <w:proofErr w:type="spellStart"/>
            <w:r w:rsidR="004013A5">
              <w:rPr>
                <w:lang w:eastAsia="en-US"/>
              </w:rPr>
              <w:t>Šviráková</w:t>
            </w:r>
            <w:proofErr w:type="spellEnd"/>
            <w:r w:rsidR="004013A5">
              <w:rPr>
                <w:lang w:eastAsia="en-US"/>
              </w:rPr>
              <w:t>, Ph.D., Mgr. Helena Maňasová Hradská, Ph.D.</w:t>
            </w:r>
          </w:p>
        </w:tc>
      </w:tr>
      <w:tr w:rsidR="004013A5" w14:paraId="720987FC" w14:textId="77777777" w:rsidTr="00E478DA">
        <w:trPr>
          <w:trHeight w:val="161"/>
        </w:trPr>
        <w:tc>
          <w:tcPr>
            <w:tcW w:w="9855" w:type="dxa"/>
            <w:gridSpan w:val="9"/>
            <w:tcBorders>
              <w:top w:val="nil"/>
            </w:tcBorders>
          </w:tcPr>
          <w:p w14:paraId="6C6B78E3" w14:textId="77777777" w:rsidR="004013A5" w:rsidRDefault="004013A5" w:rsidP="00E478DA"/>
        </w:tc>
      </w:tr>
      <w:tr w:rsidR="004013A5" w14:paraId="17B6B4D1" w14:textId="77777777" w:rsidTr="005133EF">
        <w:tc>
          <w:tcPr>
            <w:tcW w:w="3086" w:type="dxa"/>
            <w:shd w:val="clear" w:color="auto" w:fill="F7CAAC"/>
          </w:tcPr>
          <w:p w14:paraId="72B2C18F" w14:textId="77777777" w:rsidR="004013A5" w:rsidRPr="001452AD" w:rsidRDefault="004013A5" w:rsidP="00404CBA">
            <w:pPr>
              <w:rPr>
                <w:b/>
                <w:highlight w:val="yellow"/>
              </w:rPr>
            </w:pPr>
            <w:r w:rsidRPr="009B48E7">
              <w:rPr>
                <w:b/>
              </w:rPr>
              <w:t>Hlavní témata a výsledky učení</w:t>
            </w:r>
          </w:p>
        </w:tc>
        <w:tc>
          <w:tcPr>
            <w:tcW w:w="6769" w:type="dxa"/>
            <w:gridSpan w:val="8"/>
            <w:tcBorders>
              <w:bottom w:val="nil"/>
            </w:tcBorders>
          </w:tcPr>
          <w:p w14:paraId="4EB88442" w14:textId="77777777" w:rsidR="004013A5" w:rsidRPr="001452AD" w:rsidRDefault="004013A5" w:rsidP="00404CBA">
            <w:pPr>
              <w:rPr>
                <w:highlight w:val="yellow"/>
              </w:rPr>
            </w:pPr>
          </w:p>
        </w:tc>
      </w:tr>
      <w:tr w:rsidR="004013A5" w14:paraId="507D0299" w14:textId="77777777" w:rsidTr="00381E9F">
        <w:trPr>
          <w:trHeight w:val="7184"/>
        </w:trPr>
        <w:tc>
          <w:tcPr>
            <w:tcW w:w="9855" w:type="dxa"/>
            <w:gridSpan w:val="9"/>
            <w:tcBorders>
              <w:top w:val="nil"/>
              <w:bottom w:val="single" w:sz="4" w:space="0" w:color="auto"/>
            </w:tcBorders>
          </w:tcPr>
          <w:p w14:paraId="786A12F8" w14:textId="45EE9CAD" w:rsidR="003C7841" w:rsidRPr="007E15B5" w:rsidRDefault="00DA5767" w:rsidP="00A01676">
            <w:pPr>
              <w:jc w:val="both"/>
              <w:rPr>
                <w:b/>
                <w:bCs/>
                <w:lang w:eastAsia="en-US"/>
              </w:rPr>
            </w:pPr>
            <w:r w:rsidRPr="007E15B5">
              <w:rPr>
                <w:b/>
                <w:bCs/>
                <w:lang w:eastAsia="en-US"/>
              </w:rPr>
              <w:t>Témata:</w:t>
            </w:r>
          </w:p>
          <w:p w14:paraId="367BC0CE" w14:textId="77777777" w:rsidR="003C7841" w:rsidRDefault="003C7841" w:rsidP="00356C01">
            <w:pPr>
              <w:pStyle w:val="Odstavecseseznamem"/>
              <w:numPr>
                <w:ilvl w:val="0"/>
                <w:numId w:val="18"/>
              </w:numPr>
              <w:contextualSpacing w:val="0"/>
              <w:jc w:val="both"/>
              <w:rPr>
                <w:lang w:eastAsia="en-US"/>
              </w:rPr>
            </w:pPr>
            <w:r>
              <w:t xml:space="preserve">Zásady pro vypracování podkladů pro zadání bakalářské práce. Diskuse k tématu práce, koncipování tématu </w:t>
            </w:r>
            <w:r>
              <w:br/>
              <w:t>a zaměření textové části práce, koncepce bakalářské práce (Co? Proč? Jak?).</w:t>
            </w:r>
          </w:p>
          <w:p w14:paraId="44A06485" w14:textId="30D3CB85" w:rsidR="003C7841" w:rsidRDefault="003C7841" w:rsidP="00356C01">
            <w:pPr>
              <w:pStyle w:val="Odstavecseseznamem"/>
              <w:numPr>
                <w:ilvl w:val="0"/>
                <w:numId w:val="18"/>
              </w:numPr>
              <w:contextualSpacing w:val="0"/>
              <w:jc w:val="both"/>
            </w:pPr>
            <w:r>
              <w:t>Struktura bakalářské práce, úvod (principy a význam úvodu); hlavní část textové závěrečné práce; závěr (principy, význam, stylistika</w:t>
            </w:r>
            <w:r w:rsidR="00FB6F78">
              <w:t>)</w:t>
            </w:r>
            <w:r>
              <w:t>.</w:t>
            </w:r>
          </w:p>
          <w:p w14:paraId="583D194F" w14:textId="77777777" w:rsidR="003C7841" w:rsidRDefault="003C7841" w:rsidP="00356C01">
            <w:pPr>
              <w:pStyle w:val="Odstavecseseznamem"/>
              <w:numPr>
                <w:ilvl w:val="0"/>
                <w:numId w:val="18"/>
              </w:numPr>
              <w:contextualSpacing w:val="0"/>
              <w:jc w:val="both"/>
            </w:pPr>
            <w:r>
              <w:t xml:space="preserve">Heuristika, výběr relevantních odborných zdrojů, jak vybírat zdroje a kvalita zdrojů, reflexe dosavadního stavu poznání, tvorba chytrých poznámek k přečtenému textu. </w:t>
            </w:r>
          </w:p>
          <w:p w14:paraId="3B00C11E" w14:textId="77777777" w:rsidR="003C7841" w:rsidRDefault="003C7841" w:rsidP="00356C01">
            <w:pPr>
              <w:pStyle w:val="Odstavecseseznamem"/>
              <w:numPr>
                <w:ilvl w:val="0"/>
                <w:numId w:val="18"/>
              </w:numPr>
              <w:contextualSpacing w:val="0"/>
              <w:jc w:val="both"/>
            </w:pPr>
            <w:r>
              <w:t xml:space="preserve">Tvůrčí práce se zdroji v textové části bakalářské práce, postup, jak se zdroji pracovat tvůrčím způsobem, doporučení, jak promítnout do textu bakalářské práce vlastní pohled. </w:t>
            </w:r>
          </w:p>
          <w:p w14:paraId="26FD7870" w14:textId="77777777" w:rsidR="003C7841" w:rsidRDefault="003C7841" w:rsidP="00356C01">
            <w:pPr>
              <w:pStyle w:val="Odstavecseseznamem"/>
              <w:numPr>
                <w:ilvl w:val="0"/>
                <w:numId w:val="18"/>
              </w:numPr>
              <w:contextualSpacing w:val="0"/>
              <w:jc w:val="both"/>
            </w:pPr>
            <w:r>
              <w:t>Tvůrčí práce analytická a metody analýzy (textová analýza, kompilace (kompilát), komparativní analýza; kvalitativní výzkum, vedení rozhovorů s uživateli tvůrčí ateliérové části bakalářské práce, využití zkušenosti získávání informací v duchu inkluzivního designu, participativní postupy.</w:t>
            </w:r>
          </w:p>
          <w:p w14:paraId="650220AD" w14:textId="77777777" w:rsidR="003C7841" w:rsidRDefault="003C7841" w:rsidP="00356C01">
            <w:pPr>
              <w:pStyle w:val="Odstavecseseznamem"/>
              <w:numPr>
                <w:ilvl w:val="0"/>
                <w:numId w:val="18"/>
              </w:numPr>
              <w:spacing w:after="120"/>
              <w:ind w:left="714" w:hanging="357"/>
              <w:contextualSpacing w:val="0"/>
              <w:jc w:val="both"/>
            </w:pPr>
            <w:r>
              <w:t>Citace a parafráze; citace z cizího jazyka. Odkazování na zdroje k obrázkům a fotografiím. Seznam bibliografických záznamů podle citační normy.</w:t>
            </w:r>
          </w:p>
          <w:p w14:paraId="3B9FDEEE" w14:textId="77777777" w:rsidR="00D15A55" w:rsidRPr="007E15B5" w:rsidRDefault="00D15A55" w:rsidP="00D15A55">
            <w:pPr>
              <w:jc w:val="both"/>
              <w:rPr>
                <w:b/>
                <w:bCs/>
              </w:rPr>
            </w:pPr>
            <w:r w:rsidRPr="007E15B5">
              <w:rPr>
                <w:b/>
                <w:bCs/>
              </w:rPr>
              <w:t>Výsledky učení:</w:t>
            </w:r>
          </w:p>
          <w:p w14:paraId="7F381757" w14:textId="77777777" w:rsidR="00D15A55" w:rsidRDefault="00D15A55" w:rsidP="00D15A55">
            <w:pPr>
              <w:jc w:val="both"/>
            </w:pPr>
            <w:r>
              <w:t>Odborné znalosti – po absolvování předmětu student umí:</w:t>
            </w:r>
          </w:p>
          <w:p w14:paraId="457DE054" w14:textId="72E5C4D2" w:rsidR="0020137D" w:rsidRDefault="00634B28" w:rsidP="004C352E">
            <w:pPr>
              <w:pStyle w:val="Odstavecseseznamem"/>
              <w:numPr>
                <w:ilvl w:val="0"/>
                <w:numId w:val="29"/>
              </w:numPr>
              <w:jc w:val="both"/>
            </w:pPr>
            <w:r>
              <w:t>popsat</w:t>
            </w:r>
            <w:r w:rsidR="0020137D">
              <w:t xml:space="preserve"> smysl tvůrčí práce a zásady reflexe nebo rešerše odborné literatury</w:t>
            </w:r>
          </w:p>
          <w:p w14:paraId="0913D228" w14:textId="73BC938A" w:rsidR="0020137D" w:rsidRDefault="00634B28" w:rsidP="004C352E">
            <w:pPr>
              <w:pStyle w:val="Odstavecseseznamem"/>
              <w:numPr>
                <w:ilvl w:val="0"/>
                <w:numId w:val="29"/>
              </w:numPr>
              <w:jc w:val="both"/>
            </w:pPr>
            <w:r>
              <w:t>definovat</w:t>
            </w:r>
            <w:r w:rsidR="0020137D">
              <w:t xml:space="preserve"> rozdíl mezi kompilátem a plagiátem, umí vyjmenovat znaky plagiátorství</w:t>
            </w:r>
          </w:p>
          <w:p w14:paraId="73CDAA0E" w14:textId="19D10991" w:rsidR="00D15A55" w:rsidRDefault="0020137D" w:rsidP="004C352E">
            <w:pPr>
              <w:numPr>
                <w:ilvl w:val="0"/>
                <w:numId w:val="29"/>
              </w:numPr>
              <w:jc w:val="both"/>
            </w:pPr>
            <w:r>
              <w:t>vysvětl</w:t>
            </w:r>
            <w:r w:rsidR="00634B28">
              <w:t>it</w:t>
            </w:r>
            <w:r>
              <w:t xml:space="preserve"> rozdíl mezi přímou a nepřímou citací a navrhuje možnosti citování cizojazyčných zdrojů</w:t>
            </w:r>
          </w:p>
          <w:p w14:paraId="1C07CE92" w14:textId="1EC19FF3" w:rsidR="00A41F45" w:rsidRDefault="00634B28" w:rsidP="004C352E">
            <w:pPr>
              <w:numPr>
                <w:ilvl w:val="0"/>
                <w:numId w:val="29"/>
              </w:numPr>
              <w:jc w:val="both"/>
            </w:pPr>
            <w:r>
              <w:t>orientovat se ve směrnicích, které se vztahují k psaní bakalářských prací</w:t>
            </w:r>
          </w:p>
          <w:p w14:paraId="3401C616" w14:textId="77777777" w:rsidR="00D15A55" w:rsidRDefault="00D15A55" w:rsidP="00D15A55">
            <w:pPr>
              <w:jc w:val="both"/>
            </w:pPr>
            <w:r>
              <w:t>Odborné dovednosti – po absolvování předmětu student umí:</w:t>
            </w:r>
          </w:p>
          <w:p w14:paraId="26A26116" w14:textId="3C13D393" w:rsidR="00397594" w:rsidRDefault="00397594" w:rsidP="004C352E">
            <w:pPr>
              <w:pStyle w:val="Odstavecseseznamem"/>
              <w:numPr>
                <w:ilvl w:val="0"/>
                <w:numId w:val="29"/>
              </w:numPr>
              <w:jc w:val="both"/>
            </w:pPr>
            <w:r>
              <w:t>aplikovat předpisy a směrnice rektora UTB</w:t>
            </w:r>
            <w:r w:rsidR="00CE0F84">
              <w:t xml:space="preserve"> a děkana FMK</w:t>
            </w:r>
            <w:r>
              <w:t>, které se vztahují k psaní bakalářských prací</w:t>
            </w:r>
          </w:p>
          <w:p w14:paraId="2FDFFD7F" w14:textId="5FA88970" w:rsidR="00B90C62" w:rsidRDefault="00B90C62" w:rsidP="004C352E">
            <w:pPr>
              <w:pStyle w:val="Odstavecseseznamem"/>
              <w:numPr>
                <w:ilvl w:val="0"/>
                <w:numId w:val="29"/>
              </w:numPr>
              <w:jc w:val="both"/>
            </w:pPr>
            <w:r>
              <w:t xml:space="preserve">napsat text </w:t>
            </w:r>
            <w:r w:rsidR="001423D8">
              <w:t xml:space="preserve">bakalářské </w:t>
            </w:r>
            <w:r>
              <w:t>práce tak, aby odlišil vlastní názor v textu od textu parafrázovaného</w:t>
            </w:r>
          </w:p>
          <w:p w14:paraId="3F0CC5BB" w14:textId="5FAD8220" w:rsidR="00B90C62" w:rsidRDefault="00B90C62" w:rsidP="004C352E">
            <w:pPr>
              <w:pStyle w:val="Odstavecseseznamem"/>
              <w:numPr>
                <w:ilvl w:val="0"/>
                <w:numId w:val="29"/>
              </w:numPr>
              <w:jc w:val="both"/>
            </w:pPr>
            <w:r>
              <w:t xml:space="preserve">formulovat v textu cíl </w:t>
            </w:r>
            <w:r w:rsidR="001423D8">
              <w:t>bakalářské</w:t>
            </w:r>
            <w:r w:rsidR="001423D8" w:rsidRPr="001423D8">
              <w:t xml:space="preserve"> </w:t>
            </w:r>
            <w:r w:rsidRPr="001423D8">
              <w:t>práce</w:t>
            </w:r>
            <w:r>
              <w:t>, je schopen interpretovat přečtený text a reflektovat jej písemným vyjádřením vlastního názoru</w:t>
            </w:r>
          </w:p>
          <w:p w14:paraId="680A738B" w14:textId="46C7580E" w:rsidR="00B90C62" w:rsidRDefault="00A41F45" w:rsidP="004C352E">
            <w:pPr>
              <w:pStyle w:val="Odstavecseseznamem"/>
              <w:numPr>
                <w:ilvl w:val="0"/>
                <w:numId w:val="29"/>
              </w:numPr>
              <w:jc w:val="both"/>
            </w:pPr>
            <w:r>
              <w:t>navrhnout</w:t>
            </w:r>
            <w:r w:rsidR="00B90C62">
              <w:t xml:space="preserve"> variantní řešení pro zvolené téma a dosažení cíle </w:t>
            </w:r>
            <w:r w:rsidR="001423D8">
              <w:t xml:space="preserve">bakalářské </w:t>
            </w:r>
            <w:r w:rsidR="00B90C62">
              <w:t xml:space="preserve">práce a vyhodnocuje dosavadní vývoj tvorby produktu </w:t>
            </w:r>
            <w:r w:rsidR="001423D8">
              <w:t xml:space="preserve">bakalářské </w:t>
            </w:r>
            <w:r w:rsidR="00B90C62">
              <w:t>práce a popisuje jej v souvislém textu</w:t>
            </w:r>
          </w:p>
          <w:p w14:paraId="73FF88D0" w14:textId="16C60109" w:rsidR="00B90C62" w:rsidRDefault="00821962" w:rsidP="004C352E">
            <w:pPr>
              <w:pStyle w:val="Odstavecseseznamem"/>
              <w:numPr>
                <w:ilvl w:val="0"/>
                <w:numId w:val="29"/>
              </w:numPr>
              <w:jc w:val="both"/>
            </w:pPr>
            <w:r>
              <w:t>o</w:t>
            </w:r>
            <w:r w:rsidR="00A41F45">
              <w:t>dkazovat</w:t>
            </w:r>
            <w:r w:rsidR="00B90C62">
              <w:t xml:space="preserve"> v textu na převzaté zdroje v souladu se zvolenou formou podle ČSN ISO 690, správně používá přímou a nepřímou citaci</w:t>
            </w:r>
          </w:p>
          <w:p w14:paraId="57436B6C" w14:textId="72C94B42" w:rsidR="004013A5" w:rsidRPr="005A0406" w:rsidRDefault="00821962" w:rsidP="004C352E">
            <w:pPr>
              <w:pStyle w:val="Odstavecseseznamem"/>
              <w:numPr>
                <w:ilvl w:val="0"/>
                <w:numId w:val="29"/>
              </w:numPr>
              <w:jc w:val="both"/>
            </w:pPr>
            <w:r>
              <w:t>vytvořit</w:t>
            </w:r>
            <w:r w:rsidR="00B90C62">
              <w:t xml:space="preserve"> bibliografické záznamy v Seznamu použité literatury u různých zdrojů (tištěných a elektronických) podle ČSN ISO 690</w:t>
            </w:r>
            <w:r w:rsidR="001423D8">
              <w:t>,</w:t>
            </w:r>
            <w:r w:rsidR="00B90C62">
              <w:t xml:space="preserve"> a to také u převzatých obrázků z jiných zdrojů v </w:t>
            </w:r>
            <w:r w:rsidR="001423D8">
              <w:t xml:space="preserve">bakalářské </w:t>
            </w:r>
            <w:r w:rsidR="00B90C62">
              <w:t>práci</w:t>
            </w:r>
          </w:p>
        </w:tc>
      </w:tr>
      <w:tr w:rsidR="004013A5" w14:paraId="391C83C0"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66D984CA" w14:textId="77777777" w:rsidR="004013A5" w:rsidRPr="001452AD" w:rsidRDefault="004013A5" w:rsidP="004013A5">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41C83816" w14:textId="77777777" w:rsidR="004013A5" w:rsidRPr="001452AD" w:rsidRDefault="004013A5" w:rsidP="004013A5">
            <w:pPr>
              <w:jc w:val="both"/>
              <w:rPr>
                <w:highlight w:val="yellow"/>
              </w:rPr>
            </w:pPr>
          </w:p>
        </w:tc>
      </w:tr>
      <w:tr w:rsidR="004013A5" w14:paraId="48BF4779" w14:textId="77777777" w:rsidTr="00404CBA">
        <w:trPr>
          <w:trHeight w:val="643"/>
        </w:trPr>
        <w:tc>
          <w:tcPr>
            <w:tcW w:w="9855" w:type="dxa"/>
            <w:gridSpan w:val="9"/>
            <w:tcBorders>
              <w:top w:val="nil"/>
              <w:bottom w:val="single" w:sz="4" w:space="0" w:color="auto"/>
            </w:tcBorders>
          </w:tcPr>
          <w:p w14:paraId="135663EA" w14:textId="43799D59" w:rsidR="00DA5767" w:rsidRDefault="00DA5767" w:rsidP="004C352E">
            <w:pPr>
              <w:pStyle w:val="Odstavecseseznamem"/>
              <w:numPr>
                <w:ilvl w:val="0"/>
                <w:numId w:val="47"/>
              </w:numPr>
              <w:jc w:val="both"/>
            </w:pPr>
            <w:r>
              <w:t>analýza textu</w:t>
            </w:r>
          </w:p>
          <w:p w14:paraId="7443BA48" w14:textId="3E3E7198" w:rsidR="00DA5767" w:rsidRDefault="00DA5767" w:rsidP="004C352E">
            <w:pPr>
              <w:pStyle w:val="Odstavecseseznamem"/>
              <w:numPr>
                <w:ilvl w:val="0"/>
                <w:numId w:val="47"/>
              </w:numPr>
              <w:jc w:val="both"/>
            </w:pPr>
            <w:r>
              <w:t>individuální práce studentů</w:t>
            </w:r>
          </w:p>
          <w:p w14:paraId="15F73BD6" w14:textId="09265DF1" w:rsidR="004013A5" w:rsidRDefault="00DA5767" w:rsidP="004C352E">
            <w:pPr>
              <w:pStyle w:val="Odstavecseseznamem"/>
              <w:numPr>
                <w:ilvl w:val="0"/>
                <w:numId w:val="47"/>
              </w:numPr>
              <w:jc w:val="both"/>
            </w:pPr>
            <w:r>
              <w:t>přednášení</w:t>
            </w:r>
          </w:p>
        </w:tc>
      </w:tr>
    </w:tbl>
    <w:p w14:paraId="10A861A4" w14:textId="77777777" w:rsidR="00D30B02" w:rsidRDefault="00D30B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4013A5" w14:paraId="1C7984F5" w14:textId="77777777" w:rsidTr="005133EF">
        <w:trPr>
          <w:trHeight w:val="265"/>
        </w:trPr>
        <w:tc>
          <w:tcPr>
            <w:tcW w:w="3653" w:type="dxa"/>
            <w:tcBorders>
              <w:top w:val="single" w:sz="4" w:space="0" w:color="auto"/>
            </w:tcBorders>
            <w:shd w:val="clear" w:color="auto" w:fill="F7CAAC"/>
          </w:tcPr>
          <w:p w14:paraId="6D25D8C7" w14:textId="045A20C9" w:rsidR="004013A5" w:rsidRDefault="004013A5" w:rsidP="004013A5">
            <w:pPr>
              <w:jc w:val="both"/>
            </w:pPr>
            <w:r>
              <w:rPr>
                <w:b/>
              </w:rPr>
              <w:lastRenderedPageBreak/>
              <w:t>Studijní literatura a studijní pomůcky</w:t>
            </w:r>
          </w:p>
        </w:tc>
        <w:tc>
          <w:tcPr>
            <w:tcW w:w="6202" w:type="dxa"/>
            <w:gridSpan w:val="3"/>
            <w:tcBorders>
              <w:top w:val="single" w:sz="4" w:space="0" w:color="auto"/>
              <w:bottom w:val="nil"/>
            </w:tcBorders>
          </w:tcPr>
          <w:p w14:paraId="5FFA32BE" w14:textId="77777777" w:rsidR="004013A5" w:rsidRDefault="004013A5" w:rsidP="004013A5">
            <w:pPr>
              <w:jc w:val="both"/>
            </w:pPr>
          </w:p>
        </w:tc>
      </w:tr>
      <w:tr w:rsidR="004013A5" w14:paraId="61FE6B95" w14:textId="77777777" w:rsidTr="005133EF">
        <w:trPr>
          <w:trHeight w:val="1497"/>
        </w:trPr>
        <w:tc>
          <w:tcPr>
            <w:tcW w:w="9855" w:type="dxa"/>
            <w:gridSpan w:val="4"/>
            <w:tcBorders>
              <w:top w:val="nil"/>
            </w:tcBorders>
          </w:tcPr>
          <w:p w14:paraId="43F98A70" w14:textId="77777777" w:rsidR="006A4E78" w:rsidRDefault="006A4E78" w:rsidP="006A4E78">
            <w:pPr>
              <w:spacing w:line="256" w:lineRule="auto"/>
              <w:rPr>
                <w:b/>
                <w:lang w:eastAsia="en-US"/>
              </w:rPr>
            </w:pPr>
            <w:r>
              <w:rPr>
                <w:b/>
                <w:lang w:eastAsia="en-US"/>
              </w:rPr>
              <w:t>Povinná</w:t>
            </w:r>
          </w:p>
          <w:p w14:paraId="5740B28B" w14:textId="2F59202F" w:rsidR="006A4E78" w:rsidRDefault="006A4E78" w:rsidP="006A4E78">
            <w:pPr>
              <w:spacing w:line="256" w:lineRule="auto"/>
              <w:rPr>
                <w:lang w:eastAsia="en-US"/>
              </w:rPr>
            </w:pPr>
            <w:r>
              <w:rPr>
                <w:lang w:eastAsia="en-US"/>
              </w:rPr>
              <w:t>KRČÁL, M</w:t>
            </w:r>
            <w:r w:rsidR="0079784A">
              <w:rPr>
                <w:lang w:eastAsia="en-US"/>
              </w:rPr>
              <w:t>artin a</w:t>
            </w:r>
            <w:r>
              <w:rPr>
                <w:lang w:eastAsia="en-US"/>
              </w:rPr>
              <w:t xml:space="preserve"> TEPLÍKOVÁ, Z</w:t>
            </w:r>
            <w:r w:rsidR="0079784A">
              <w:rPr>
                <w:lang w:eastAsia="en-US"/>
              </w:rPr>
              <w:t>uzana</w:t>
            </w:r>
            <w:r>
              <w:rPr>
                <w:lang w:eastAsia="en-US"/>
              </w:rPr>
              <w:t xml:space="preserve">. </w:t>
            </w:r>
            <w:r>
              <w:rPr>
                <w:i/>
                <w:lang w:eastAsia="en-US"/>
              </w:rPr>
              <w:t>Naučte (se) citovat</w:t>
            </w:r>
            <w:r>
              <w:rPr>
                <w:lang w:eastAsia="en-US"/>
              </w:rPr>
              <w:t>. Blansko: Citace.com, 2014. ISBN 978-80-260-6074-1.</w:t>
            </w:r>
          </w:p>
          <w:p w14:paraId="680E5FC0" w14:textId="77AABD47" w:rsidR="006A4E78" w:rsidRDefault="006A4E78" w:rsidP="006A4E78">
            <w:pPr>
              <w:spacing w:line="256" w:lineRule="auto"/>
              <w:rPr>
                <w:lang w:eastAsia="en-US"/>
              </w:rPr>
            </w:pPr>
            <w:r>
              <w:rPr>
                <w:lang w:eastAsia="en-US"/>
              </w:rPr>
              <w:t>SYNEK, Miloslav</w:t>
            </w:r>
            <w:r w:rsidR="000127E9">
              <w:rPr>
                <w:lang w:eastAsia="en-US"/>
              </w:rPr>
              <w:t>;</w:t>
            </w:r>
            <w:r>
              <w:rPr>
                <w:lang w:eastAsia="en-US"/>
              </w:rPr>
              <w:t xml:space="preserve"> </w:t>
            </w:r>
            <w:r w:rsidR="000127E9">
              <w:rPr>
                <w:lang w:eastAsia="en-US"/>
              </w:rPr>
              <w:t xml:space="preserve">MIKAN, </w:t>
            </w:r>
            <w:r>
              <w:rPr>
                <w:lang w:eastAsia="en-US"/>
              </w:rPr>
              <w:t xml:space="preserve">Pavel a </w:t>
            </w:r>
            <w:r w:rsidR="000127E9">
              <w:rPr>
                <w:lang w:eastAsia="en-US"/>
              </w:rPr>
              <w:t xml:space="preserve">VÁVROVÁ, </w:t>
            </w:r>
            <w:r>
              <w:rPr>
                <w:lang w:eastAsia="en-US"/>
              </w:rPr>
              <w:t xml:space="preserve">Hana. </w:t>
            </w:r>
            <w:r>
              <w:rPr>
                <w:i/>
                <w:lang w:eastAsia="en-US"/>
              </w:rPr>
              <w:t>Jak psát bakalářské, diplomové, doktorské a jiné písemné práce</w:t>
            </w:r>
            <w:r>
              <w:rPr>
                <w:lang w:eastAsia="en-US"/>
              </w:rPr>
              <w:t xml:space="preserve">. Vyd. 3., </w:t>
            </w:r>
            <w:proofErr w:type="spellStart"/>
            <w:r>
              <w:rPr>
                <w:lang w:eastAsia="en-US"/>
              </w:rPr>
              <w:t>přeprac</w:t>
            </w:r>
            <w:proofErr w:type="spellEnd"/>
            <w:r>
              <w:rPr>
                <w:lang w:eastAsia="en-US"/>
              </w:rPr>
              <w:t xml:space="preserve">. Praha: </w:t>
            </w:r>
            <w:proofErr w:type="spellStart"/>
            <w:r>
              <w:rPr>
                <w:lang w:eastAsia="en-US"/>
              </w:rPr>
              <w:t>Oeconomica</w:t>
            </w:r>
            <w:proofErr w:type="spellEnd"/>
            <w:r>
              <w:rPr>
                <w:lang w:eastAsia="en-US"/>
              </w:rPr>
              <w:t>, 2011. ISBN 9788024518190.</w:t>
            </w:r>
          </w:p>
          <w:p w14:paraId="0A7C401D" w14:textId="77777777" w:rsidR="006A4E78" w:rsidRDefault="006A4E78" w:rsidP="006A4E78">
            <w:pPr>
              <w:spacing w:line="256" w:lineRule="auto"/>
              <w:rPr>
                <w:lang w:eastAsia="en-US"/>
              </w:rPr>
            </w:pPr>
            <w:r>
              <w:rPr>
                <w:lang w:eastAsia="en-US"/>
              </w:rPr>
              <w:t>ŠVIRÁKOVÁ, Eva. </w:t>
            </w:r>
            <w:r>
              <w:rPr>
                <w:i/>
                <w:iCs/>
                <w:lang w:eastAsia="en-US"/>
              </w:rPr>
              <w:t>Bakalářská a diplomová práce pro obory designu</w:t>
            </w:r>
            <w:r>
              <w:rPr>
                <w:lang w:eastAsia="en-US"/>
              </w:rPr>
              <w:t>. Zlín. Interní studijní materiál. Univerzita Tomáše Bati ve Zlíně, Fakulta multimediálních komunikací, 2022.</w:t>
            </w:r>
          </w:p>
          <w:p w14:paraId="5BB45992" w14:textId="77777777" w:rsidR="006A4E78" w:rsidRDefault="006A4E78" w:rsidP="006A4E78">
            <w:pPr>
              <w:spacing w:line="256" w:lineRule="auto"/>
              <w:rPr>
                <w:b/>
                <w:lang w:eastAsia="en-US"/>
              </w:rPr>
            </w:pPr>
            <w:r>
              <w:rPr>
                <w:b/>
                <w:lang w:eastAsia="en-US"/>
              </w:rPr>
              <w:t>Doporučená</w:t>
            </w:r>
          </w:p>
          <w:p w14:paraId="7EE355F2" w14:textId="075C8B94" w:rsidR="00E15B6B" w:rsidRDefault="00E15B6B" w:rsidP="006A4E78">
            <w:pPr>
              <w:spacing w:line="256" w:lineRule="auto"/>
              <w:rPr>
                <w:lang w:eastAsia="en-US"/>
              </w:rPr>
            </w:pPr>
            <w:r w:rsidRPr="00E15B6B">
              <w:rPr>
                <w:lang w:eastAsia="en-US"/>
              </w:rPr>
              <w:t xml:space="preserve">COLLINS, Hilary. </w:t>
            </w:r>
            <w:r w:rsidRPr="00381E9F">
              <w:rPr>
                <w:i/>
                <w:iCs/>
                <w:lang w:eastAsia="en-US"/>
              </w:rPr>
              <w:t>Kreativní výzkum: teorie a praxe výzkumu v oblasti tvůrčích odvětví</w:t>
            </w:r>
            <w:r w:rsidRPr="00E15B6B">
              <w:rPr>
                <w:lang w:eastAsia="en-US"/>
              </w:rPr>
              <w:t xml:space="preserve">. Kultura &amp; </w:t>
            </w:r>
            <w:proofErr w:type="spellStart"/>
            <w:r w:rsidRPr="00E15B6B">
              <w:rPr>
                <w:lang w:eastAsia="en-US"/>
              </w:rPr>
              <w:t>arts</w:t>
            </w:r>
            <w:proofErr w:type="spellEnd"/>
            <w:r w:rsidRPr="00E15B6B">
              <w:rPr>
                <w:lang w:eastAsia="en-US"/>
              </w:rPr>
              <w:t xml:space="preserve"> management. Praha: Institut </w:t>
            </w:r>
            <w:r w:rsidR="00DB6929" w:rsidRPr="00E15B6B">
              <w:rPr>
                <w:lang w:eastAsia="en-US"/>
              </w:rPr>
              <w:t>umění – Divadelní</w:t>
            </w:r>
            <w:r w:rsidRPr="00E15B6B">
              <w:rPr>
                <w:lang w:eastAsia="en-US"/>
              </w:rPr>
              <w:t xml:space="preserve"> ústav, 2017. ISBN 9788070083864.</w:t>
            </w:r>
            <w:r w:rsidRPr="00E15B6B" w:rsidDel="00E15B6B">
              <w:rPr>
                <w:lang w:eastAsia="en-US"/>
              </w:rPr>
              <w:t xml:space="preserve"> </w:t>
            </w:r>
          </w:p>
          <w:p w14:paraId="1B82C45D" w14:textId="4BB51622" w:rsidR="006A4E78" w:rsidRDefault="006A4E78" w:rsidP="006A4E78">
            <w:pPr>
              <w:spacing w:line="256" w:lineRule="auto"/>
              <w:rPr>
                <w:lang w:eastAsia="en-US"/>
              </w:rPr>
            </w:pPr>
            <w:r>
              <w:rPr>
                <w:lang w:eastAsia="en-US"/>
              </w:rPr>
              <w:t xml:space="preserve">FISHER, Elizabeth a </w:t>
            </w:r>
            <w:r w:rsidR="00E15B6B">
              <w:rPr>
                <w:lang w:eastAsia="en-US"/>
              </w:rPr>
              <w:t xml:space="preserve">THOMPSON, </w:t>
            </w:r>
            <w:r>
              <w:rPr>
                <w:lang w:eastAsia="en-US"/>
              </w:rPr>
              <w:t xml:space="preserve">Richard. </w:t>
            </w:r>
            <w:proofErr w:type="spellStart"/>
            <w:r w:rsidRPr="00ED22FD">
              <w:rPr>
                <w:i/>
                <w:iCs/>
                <w:lang w:eastAsia="en-US"/>
              </w:rPr>
              <w:t>Enjoy</w:t>
            </w:r>
            <w:proofErr w:type="spellEnd"/>
            <w:r w:rsidRPr="00ED22FD">
              <w:rPr>
                <w:i/>
                <w:iCs/>
                <w:lang w:eastAsia="en-US"/>
              </w:rPr>
              <w:t xml:space="preserve"> </w:t>
            </w:r>
            <w:proofErr w:type="spellStart"/>
            <w:r w:rsidRPr="00ED22FD">
              <w:rPr>
                <w:i/>
                <w:iCs/>
                <w:lang w:eastAsia="en-US"/>
              </w:rPr>
              <w:t>writing</w:t>
            </w:r>
            <w:proofErr w:type="spellEnd"/>
            <w:r w:rsidRPr="00ED22FD">
              <w:rPr>
                <w:i/>
                <w:iCs/>
                <w:lang w:eastAsia="en-US"/>
              </w:rPr>
              <w:t xml:space="preserve"> </w:t>
            </w:r>
            <w:proofErr w:type="spellStart"/>
            <w:r w:rsidRPr="00ED22FD">
              <w:rPr>
                <w:i/>
                <w:iCs/>
                <w:lang w:eastAsia="en-US"/>
              </w:rPr>
              <w:t>your</w:t>
            </w:r>
            <w:proofErr w:type="spellEnd"/>
            <w:r w:rsidRPr="00ED22FD">
              <w:rPr>
                <w:i/>
                <w:iCs/>
                <w:lang w:eastAsia="en-US"/>
              </w:rPr>
              <w:t xml:space="preserve"> science thesis </w:t>
            </w:r>
            <w:proofErr w:type="spellStart"/>
            <w:r w:rsidRPr="00ED22FD">
              <w:rPr>
                <w:i/>
                <w:iCs/>
                <w:lang w:eastAsia="en-US"/>
              </w:rPr>
              <w:t>or</w:t>
            </w:r>
            <w:proofErr w:type="spellEnd"/>
            <w:r w:rsidRPr="00ED22FD">
              <w:rPr>
                <w:i/>
                <w:iCs/>
                <w:lang w:eastAsia="en-US"/>
              </w:rPr>
              <w:t xml:space="preserve"> </w:t>
            </w:r>
            <w:proofErr w:type="spellStart"/>
            <w:proofErr w:type="gramStart"/>
            <w:r w:rsidRPr="00ED22FD">
              <w:rPr>
                <w:i/>
                <w:iCs/>
                <w:lang w:eastAsia="en-US"/>
              </w:rPr>
              <w:t>dissertation</w:t>
            </w:r>
            <w:proofErr w:type="spellEnd"/>
            <w:r w:rsidRPr="00ED22FD">
              <w:rPr>
                <w:i/>
                <w:iCs/>
                <w:lang w:eastAsia="en-US"/>
              </w:rPr>
              <w:t>!:</w:t>
            </w:r>
            <w:proofErr w:type="gramEnd"/>
            <w:r w:rsidRPr="00ED22FD">
              <w:rPr>
                <w:i/>
                <w:iCs/>
                <w:lang w:eastAsia="en-US"/>
              </w:rPr>
              <w:t xml:space="preserve"> a step-by-step </w:t>
            </w:r>
            <w:proofErr w:type="spellStart"/>
            <w:r w:rsidRPr="00ED22FD">
              <w:rPr>
                <w:i/>
                <w:iCs/>
                <w:lang w:eastAsia="en-US"/>
              </w:rPr>
              <w:t>guide</w:t>
            </w:r>
            <w:proofErr w:type="spellEnd"/>
            <w:r w:rsidRPr="00ED22FD">
              <w:rPr>
                <w:i/>
                <w:iCs/>
                <w:lang w:eastAsia="en-US"/>
              </w:rPr>
              <w:t xml:space="preserve"> to </w:t>
            </w:r>
            <w:proofErr w:type="spellStart"/>
            <w:r w:rsidRPr="00ED22FD">
              <w:rPr>
                <w:i/>
                <w:iCs/>
                <w:lang w:eastAsia="en-US"/>
              </w:rPr>
              <w:t>planning</w:t>
            </w:r>
            <w:proofErr w:type="spellEnd"/>
            <w:r w:rsidRPr="00ED22FD">
              <w:rPr>
                <w:i/>
                <w:iCs/>
                <w:lang w:eastAsia="en-US"/>
              </w:rPr>
              <w:t xml:space="preserve"> and </w:t>
            </w:r>
            <w:proofErr w:type="spellStart"/>
            <w:r w:rsidRPr="00ED22FD">
              <w:rPr>
                <w:i/>
                <w:iCs/>
                <w:lang w:eastAsia="en-US"/>
              </w:rPr>
              <w:t>writing</w:t>
            </w:r>
            <w:proofErr w:type="spellEnd"/>
            <w:r w:rsidRPr="00ED22FD">
              <w:rPr>
                <w:i/>
                <w:iCs/>
                <w:lang w:eastAsia="en-US"/>
              </w:rPr>
              <w:t xml:space="preserve"> a thesis </w:t>
            </w:r>
            <w:proofErr w:type="spellStart"/>
            <w:r w:rsidRPr="00ED22FD">
              <w:rPr>
                <w:i/>
                <w:iCs/>
                <w:lang w:eastAsia="en-US"/>
              </w:rPr>
              <w:t>or</w:t>
            </w:r>
            <w:proofErr w:type="spellEnd"/>
            <w:r w:rsidRPr="00ED22FD">
              <w:rPr>
                <w:i/>
                <w:iCs/>
                <w:lang w:eastAsia="en-US"/>
              </w:rPr>
              <w:t xml:space="preserve"> </w:t>
            </w:r>
            <w:proofErr w:type="spellStart"/>
            <w:r w:rsidRPr="00ED22FD">
              <w:rPr>
                <w:i/>
                <w:iCs/>
                <w:lang w:eastAsia="en-US"/>
              </w:rPr>
              <w:t>dissertation</w:t>
            </w:r>
            <w:proofErr w:type="spellEnd"/>
            <w:r w:rsidRPr="00ED22FD">
              <w:rPr>
                <w:i/>
                <w:iCs/>
                <w:lang w:eastAsia="en-US"/>
              </w:rPr>
              <w:t xml:space="preserve"> </w:t>
            </w:r>
            <w:proofErr w:type="spellStart"/>
            <w:r w:rsidRPr="00ED22FD">
              <w:rPr>
                <w:i/>
                <w:iCs/>
                <w:lang w:eastAsia="en-US"/>
              </w:rPr>
              <w:t>for</w:t>
            </w:r>
            <w:proofErr w:type="spellEnd"/>
            <w:r w:rsidRPr="00ED22FD">
              <w:rPr>
                <w:i/>
                <w:iCs/>
                <w:lang w:eastAsia="en-US"/>
              </w:rPr>
              <w:t xml:space="preserve"> </w:t>
            </w:r>
            <w:proofErr w:type="spellStart"/>
            <w:r w:rsidRPr="00ED22FD">
              <w:rPr>
                <w:i/>
                <w:iCs/>
                <w:lang w:eastAsia="en-US"/>
              </w:rPr>
              <w:t>undergraduate</w:t>
            </w:r>
            <w:proofErr w:type="spellEnd"/>
            <w:r w:rsidRPr="00ED22FD">
              <w:rPr>
                <w:i/>
                <w:iCs/>
                <w:lang w:eastAsia="en-US"/>
              </w:rPr>
              <w:t xml:space="preserve"> and </w:t>
            </w:r>
            <w:proofErr w:type="spellStart"/>
            <w:r w:rsidRPr="00ED22FD">
              <w:rPr>
                <w:i/>
                <w:iCs/>
                <w:lang w:eastAsia="en-US"/>
              </w:rPr>
              <w:t>graduate</w:t>
            </w:r>
            <w:proofErr w:type="spellEnd"/>
            <w:r w:rsidRPr="00ED22FD">
              <w:rPr>
                <w:i/>
                <w:iCs/>
                <w:lang w:eastAsia="en-US"/>
              </w:rPr>
              <w:t xml:space="preserve"> science </w:t>
            </w:r>
            <w:proofErr w:type="spellStart"/>
            <w:r w:rsidRPr="00ED22FD">
              <w:rPr>
                <w:i/>
                <w:iCs/>
                <w:lang w:eastAsia="en-US"/>
              </w:rPr>
              <w:t>students</w:t>
            </w:r>
            <w:proofErr w:type="spellEnd"/>
            <w:r>
              <w:rPr>
                <w:lang w:eastAsia="en-US"/>
              </w:rPr>
              <w:t xml:space="preserve">. 2nd </w:t>
            </w:r>
            <w:proofErr w:type="spellStart"/>
            <w:r>
              <w:rPr>
                <w:lang w:eastAsia="en-US"/>
              </w:rPr>
              <w:t>edition</w:t>
            </w:r>
            <w:proofErr w:type="spellEnd"/>
            <w:r>
              <w:rPr>
                <w:lang w:eastAsia="en-US"/>
              </w:rPr>
              <w:t xml:space="preserve">. London: Imperial </w:t>
            </w:r>
            <w:proofErr w:type="spellStart"/>
            <w:r>
              <w:rPr>
                <w:lang w:eastAsia="en-US"/>
              </w:rPr>
              <w:t>College</w:t>
            </w:r>
            <w:proofErr w:type="spellEnd"/>
            <w:r>
              <w:rPr>
                <w:lang w:eastAsia="en-US"/>
              </w:rPr>
              <w:t xml:space="preserve"> </w:t>
            </w:r>
            <w:proofErr w:type="spellStart"/>
            <w:r>
              <w:rPr>
                <w:lang w:eastAsia="en-US"/>
              </w:rPr>
              <w:t>Press</w:t>
            </w:r>
            <w:proofErr w:type="spellEnd"/>
            <w:r>
              <w:rPr>
                <w:lang w:eastAsia="en-US"/>
              </w:rPr>
              <w:t>, 2014. ISBN 9781783264216.</w:t>
            </w:r>
          </w:p>
          <w:p w14:paraId="02B3D7F0" w14:textId="77777777" w:rsidR="006A4E78" w:rsidRDefault="006A4E78" w:rsidP="006A4E78">
            <w:pPr>
              <w:spacing w:line="256" w:lineRule="auto"/>
              <w:rPr>
                <w:lang w:eastAsia="en-US"/>
              </w:rPr>
            </w:pPr>
            <w:r>
              <w:rPr>
                <w:lang w:eastAsia="en-US"/>
              </w:rPr>
              <w:t>KRUG, Steve. </w:t>
            </w:r>
            <w:r>
              <w:rPr>
                <w:i/>
                <w:iCs/>
                <w:lang w:eastAsia="en-US"/>
              </w:rPr>
              <w:t xml:space="preserve">Nenuťte uživatele </w:t>
            </w:r>
            <w:proofErr w:type="gramStart"/>
            <w:r>
              <w:rPr>
                <w:i/>
                <w:iCs/>
                <w:lang w:eastAsia="en-US"/>
              </w:rPr>
              <w:t>přemýšlet!:</w:t>
            </w:r>
            <w:proofErr w:type="gramEnd"/>
            <w:r>
              <w:rPr>
                <w:i/>
                <w:iCs/>
                <w:lang w:eastAsia="en-US"/>
              </w:rPr>
              <w:t xml:space="preserve"> praktický průvodce testováním a opravou chyb použitelnost [sic] webu</w:t>
            </w:r>
            <w:r>
              <w:rPr>
                <w:lang w:eastAsia="en-US"/>
              </w:rPr>
              <w:t xml:space="preserve">. Brno: </w:t>
            </w:r>
            <w:proofErr w:type="spellStart"/>
            <w:r>
              <w:rPr>
                <w:lang w:eastAsia="en-US"/>
              </w:rPr>
              <w:t>Computer</w:t>
            </w:r>
            <w:proofErr w:type="spellEnd"/>
            <w:r>
              <w:rPr>
                <w:lang w:eastAsia="en-US"/>
              </w:rPr>
              <w:t xml:space="preserve"> </w:t>
            </w:r>
            <w:proofErr w:type="spellStart"/>
            <w:r>
              <w:rPr>
                <w:lang w:eastAsia="en-US"/>
              </w:rPr>
              <w:t>Press</w:t>
            </w:r>
            <w:proofErr w:type="spellEnd"/>
            <w:r>
              <w:rPr>
                <w:lang w:eastAsia="en-US"/>
              </w:rPr>
              <w:t>, 2010. ISBN 978-80-251-2923-4.</w:t>
            </w:r>
          </w:p>
          <w:p w14:paraId="7CEE6DFD" w14:textId="524AF9D1" w:rsidR="004013A5" w:rsidRDefault="006A4E78" w:rsidP="006A4E78">
            <w:pPr>
              <w:jc w:val="both"/>
            </w:pPr>
            <w:r>
              <w:rPr>
                <w:lang w:eastAsia="en-US"/>
              </w:rPr>
              <w:t xml:space="preserve">ŠANDEROVÁ, Jadwiga. </w:t>
            </w:r>
            <w:r w:rsidRPr="00014C40">
              <w:rPr>
                <w:i/>
                <w:iCs/>
                <w:lang w:eastAsia="en-US"/>
              </w:rPr>
              <w:t>Jak číst a psát odborný text ve společenských vědách: několik zásad pro začátečníky</w:t>
            </w:r>
            <w:r>
              <w:rPr>
                <w:lang w:eastAsia="en-US"/>
              </w:rPr>
              <w:t xml:space="preserve">. </w:t>
            </w:r>
            <w:r w:rsidR="00307B30">
              <w:rPr>
                <w:lang w:eastAsia="en-US"/>
              </w:rPr>
              <w:br/>
            </w:r>
            <w:r>
              <w:rPr>
                <w:lang w:eastAsia="en-US"/>
              </w:rPr>
              <w:t>Vyd. 1. Praha: Sociologické nakladatelství (SLON), 2005. ISBN 8086429407.</w:t>
            </w:r>
          </w:p>
        </w:tc>
      </w:tr>
      <w:tr w:rsidR="004013A5" w14:paraId="4EBDE5D8"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87229E3" w14:textId="77777777" w:rsidR="004013A5" w:rsidRDefault="004013A5" w:rsidP="004013A5">
            <w:pPr>
              <w:jc w:val="center"/>
              <w:rPr>
                <w:b/>
              </w:rPr>
            </w:pPr>
            <w:r>
              <w:rPr>
                <w:b/>
              </w:rPr>
              <w:t>Informace ke kombinované nebo distanční formě</w:t>
            </w:r>
          </w:p>
        </w:tc>
      </w:tr>
      <w:tr w:rsidR="004013A5" w14:paraId="1338F87D" w14:textId="77777777" w:rsidTr="005133EF">
        <w:tc>
          <w:tcPr>
            <w:tcW w:w="4787" w:type="dxa"/>
            <w:gridSpan w:val="2"/>
            <w:tcBorders>
              <w:top w:val="single" w:sz="2" w:space="0" w:color="auto"/>
            </w:tcBorders>
            <w:shd w:val="clear" w:color="auto" w:fill="F7CAAC"/>
          </w:tcPr>
          <w:p w14:paraId="66277D63" w14:textId="77777777" w:rsidR="004013A5" w:rsidRDefault="004013A5" w:rsidP="004013A5">
            <w:pPr>
              <w:jc w:val="both"/>
            </w:pPr>
            <w:r>
              <w:rPr>
                <w:b/>
              </w:rPr>
              <w:t>Rozsah konzultací (soustředění)</w:t>
            </w:r>
          </w:p>
        </w:tc>
        <w:tc>
          <w:tcPr>
            <w:tcW w:w="889" w:type="dxa"/>
            <w:tcBorders>
              <w:top w:val="single" w:sz="2" w:space="0" w:color="auto"/>
            </w:tcBorders>
          </w:tcPr>
          <w:p w14:paraId="14022AB7" w14:textId="77777777" w:rsidR="004013A5" w:rsidRDefault="004013A5" w:rsidP="004013A5">
            <w:pPr>
              <w:jc w:val="both"/>
            </w:pPr>
          </w:p>
        </w:tc>
        <w:tc>
          <w:tcPr>
            <w:tcW w:w="4179" w:type="dxa"/>
            <w:tcBorders>
              <w:top w:val="single" w:sz="2" w:space="0" w:color="auto"/>
            </w:tcBorders>
            <w:shd w:val="clear" w:color="auto" w:fill="F7CAAC"/>
          </w:tcPr>
          <w:p w14:paraId="322D699A" w14:textId="77777777" w:rsidR="004013A5" w:rsidRDefault="004013A5" w:rsidP="004013A5">
            <w:pPr>
              <w:jc w:val="both"/>
              <w:rPr>
                <w:b/>
              </w:rPr>
            </w:pPr>
            <w:r>
              <w:rPr>
                <w:b/>
              </w:rPr>
              <w:t xml:space="preserve">hodin </w:t>
            </w:r>
          </w:p>
        </w:tc>
      </w:tr>
      <w:tr w:rsidR="004013A5" w14:paraId="4EEE8211" w14:textId="77777777" w:rsidTr="005133EF">
        <w:tc>
          <w:tcPr>
            <w:tcW w:w="9855" w:type="dxa"/>
            <w:gridSpan w:val="4"/>
            <w:shd w:val="clear" w:color="auto" w:fill="F7CAAC"/>
          </w:tcPr>
          <w:p w14:paraId="0BA18817" w14:textId="77777777" w:rsidR="004013A5" w:rsidRDefault="004013A5" w:rsidP="004013A5">
            <w:pPr>
              <w:jc w:val="both"/>
              <w:rPr>
                <w:b/>
              </w:rPr>
            </w:pPr>
            <w:r>
              <w:rPr>
                <w:b/>
              </w:rPr>
              <w:t>Informace o způsobu kontaktu s vyučujícím</w:t>
            </w:r>
          </w:p>
        </w:tc>
      </w:tr>
      <w:tr w:rsidR="004013A5" w14:paraId="47943947" w14:textId="77777777" w:rsidTr="005133EF">
        <w:trPr>
          <w:trHeight w:val="1373"/>
        </w:trPr>
        <w:tc>
          <w:tcPr>
            <w:tcW w:w="9855" w:type="dxa"/>
            <w:gridSpan w:val="4"/>
          </w:tcPr>
          <w:p w14:paraId="2F00AA5B" w14:textId="77777777" w:rsidR="004013A5" w:rsidRDefault="004013A5" w:rsidP="004013A5">
            <w:pPr>
              <w:jc w:val="both"/>
            </w:pPr>
          </w:p>
        </w:tc>
      </w:tr>
    </w:tbl>
    <w:p w14:paraId="66915C32" w14:textId="77777777" w:rsidR="004C6640" w:rsidRDefault="004C6640"/>
    <w:p w14:paraId="344C7705" w14:textId="0F11B194" w:rsidR="00CE024B" w:rsidRDefault="00CE024B"/>
    <w:p w14:paraId="1282D85A" w14:textId="7235FA64" w:rsidR="00E36EDF" w:rsidRDefault="00E36ED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D910E1" w14:paraId="52AD5E99" w14:textId="77777777" w:rsidTr="000B16AE">
        <w:tc>
          <w:tcPr>
            <w:tcW w:w="9855" w:type="dxa"/>
            <w:gridSpan w:val="8"/>
            <w:tcBorders>
              <w:bottom w:val="double" w:sz="4" w:space="0" w:color="auto"/>
            </w:tcBorders>
            <w:shd w:val="clear" w:color="auto" w:fill="BDD6EE"/>
          </w:tcPr>
          <w:p w14:paraId="514B594A" w14:textId="77777777" w:rsidR="00D910E1" w:rsidRDefault="00D910E1" w:rsidP="000B16AE">
            <w:pPr>
              <w:jc w:val="both"/>
              <w:rPr>
                <w:b/>
                <w:sz w:val="28"/>
              </w:rPr>
            </w:pPr>
            <w:r>
              <w:lastRenderedPageBreak/>
              <w:br w:type="page"/>
            </w:r>
            <w:r>
              <w:rPr>
                <w:b/>
                <w:sz w:val="28"/>
              </w:rPr>
              <w:t>B-III – Charakteristika studijního předmětu</w:t>
            </w:r>
          </w:p>
        </w:tc>
      </w:tr>
      <w:tr w:rsidR="00D60B7C" w14:paraId="3C7B2388" w14:textId="77777777" w:rsidTr="000B16AE">
        <w:tc>
          <w:tcPr>
            <w:tcW w:w="3086" w:type="dxa"/>
            <w:tcBorders>
              <w:top w:val="double" w:sz="4" w:space="0" w:color="auto"/>
            </w:tcBorders>
            <w:shd w:val="clear" w:color="auto" w:fill="F7CAAC"/>
          </w:tcPr>
          <w:p w14:paraId="6012F0F1" w14:textId="77777777" w:rsidR="00D60B7C" w:rsidRDefault="00D60B7C" w:rsidP="00484C8F">
            <w:pPr>
              <w:rPr>
                <w:b/>
              </w:rPr>
            </w:pPr>
            <w:r>
              <w:rPr>
                <w:b/>
              </w:rPr>
              <w:t>Název studijního předmětu</w:t>
            </w:r>
          </w:p>
        </w:tc>
        <w:tc>
          <w:tcPr>
            <w:tcW w:w="6769" w:type="dxa"/>
            <w:gridSpan w:val="7"/>
            <w:tcBorders>
              <w:top w:val="double" w:sz="4" w:space="0" w:color="auto"/>
            </w:tcBorders>
          </w:tcPr>
          <w:p w14:paraId="51B233D4" w14:textId="32B6853A" w:rsidR="00D60B7C" w:rsidRDefault="00D60B7C" w:rsidP="00484C8F">
            <w:r w:rsidRPr="00973A27">
              <w:t xml:space="preserve">Technické aspekty designu </w:t>
            </w:r>
            <w:r w:rsidR="00DA249D">
              <w:t>1</w:t>
            </w:r>
          </w:p>
        </w:tc>
      </w:tr>
      <w:tr w:rsidR="00D60B7C" w14:paraId="5CA2BAA6" w14:textId="77777777" w:rsidTr="000B16AE">
        <w:tc>
          <w:tcPr>
            <w:tcW w:w="3086" w:type="dxa"/>
            <w:shd w:val="clear" w:color="auto" w:fill="F7CAAC"/>
          </w:tcPr>
          <w:p w14:paraId="5B0EF83D" w14:textId="77777777" w:rsidR="00D60B7C" w:rsidRDefault="00D60B7C" w:rsidP="00484C8F">
            <w:pPr>
              <w:rPr>
                <w:b/>
              </w:rPr>
            </w:pPr>
            <w:r>
              <w:rPr>
                <w:b/>
              </w:rPr>
              <w:t>Typ předmětu</w:t>
            </w:r>
          </w:p>
        </w:tc>
        <w:tc>
          <w:tcPr>
            <w:tcW w:w="3406" w:type="dxa"/>
            <w:gridSpan w:val="4"/>
          </w:tcPr>
          <w:p w14:paraId="68562236" w14:textId="705792D1" w:rsidR="00D60B7C" w:rsidRDefault="00DA249D" w:rsidP="00484C8F">
            <w:r>
              <w:t>p</w:t>
            </w:r>
            <w:r w:rsidR="00D60B7C" w:rsidRPr="00973A27">
              <w:t>ovinn</w:t>
            </w:r>
            <w:r w:rsidR="00D60B7C">
              <w:t>ě volitelný</w:t>
            </w:r>
          </w:p>
        </w:tc>
        <w:tc>
          <w:tcPr>
            <w:tcW w:w="2695" w:type="dxa"/>
            <w:gridSpan w:val="2"/>
            <w:shd w:val="clear" w:color="auto" w:fill="F7CAAC"/>
          </w:tcPr>
          <w:p w14:paraId="4B6B5A97" w14:textId="77777777" w:rsidR="00D60B7C" w:rsidRDefault="00D60B7C" w:rsidP="00484C8F">
            <w:r>
              <w:rPr>
                <w:b/>
              </w:rPr>
              <w:t>doporučený ročník / semestr</w:t>
            </w:r>
          </w:p>
        </w:tc>
        <w:tc>
          <w:tcPr>
            <w:tcW w:w="668" w:type="dxa"/>
          </w:tcPr>
          <w:p w14:paraId="707F3F0D" w14:textId="77777777" w:rsidR="00D60B7C" w:rsidRDefault="00D60B7C" w:rsidP="00484C8F">
            <w:r>
              <w:t>1/ZS</w:t>
            </w:r>
          </w:p>
        </w:tc>
      </w:tr>
      <w:tr w:rsidR="00D910E1" w14:paraId="5F9ABCFE" w14:textId="77777777" w:rsidTr="000B16AE">
        <w:tc>
          <w:tcPr>
            <w:tcW w:w="3086" w:type="dxa"/>
            <w:shd w:val="clear" w:color="auto" w:fill="F7CAAC"/>
          </w:tcPr>
          <w:p w14:paraId="69DF65EB" w14:textId="77777777" w:rsidR="00D910E1" w:rsidRDefault="00D910E1" w:rsidP="00484C8F">
            <w:pPr>
              <w:rPr>
                <w:b/>
              </w:rPr>
            </w:pPr>
            <w:r>
              <w:rPr>
                <w:b/>
              </w:rPr>
              <w:t>Rozsah studijního předmětu</w:t>
            </w:r>
          </w:p>
        </w:tc>
        <w:tc>
          <w:tcPr>
            <w:tcW w:w="1701" w:type="dxa"/>
            <w:gridSpan w:val="2"/>
          </w:tcPr>
          <w:p w14:paraId="3A55CCA0" w14:textId="0A2D8AD3" w:rsidR="00D910E1" w:rsidRDefault="00D910E1" w:rsidP="00484C8F">
            <w:proofErr w:type="gramStart"/>
            <w:r w:rsidRPr="006E16AC">
              <w:t>13p</w:t>
            </w:r>
            <w:proofErr w:type="gramEnd"/>
          </w:p>
        </w:tc>
        <w:tc>
          <w:tcPr>
            <w:tcW w:w="889" w:type="dxa"/>
            <w:shd w:val="clear" w:color="auto" w:fill="F7CAAC"/>
          </w:tcPr>
          <w:p w14:paraId="0897F151" w14:textId="77777777" w:rsidR="00D910E1" w:rsidRDefault="00D910E1" w:rsidP="00484C8F">
            <w:pPr>
              <w:rPr>
                <w:b/>
              </w:rPr>
            </w:pPr>
            <w:r>
              <w:rPr>
                <w:b/>
              </w:rPr>
              <w:t xml:space="preserve">hod. </w:t>
            </w:r>
          </w:p>
        </w:tc>
        <w:tc>
          <w:tcPr>
            <w:tcW w:w="816" w:type="dxa"/>
          </w:tcPr>
          <w:p w14:paraId="48116613" w14:textId="4E1EFC0B" w:rsidR="00D910E1" w:rsidRDefault="00D60B7C" w:rsidP="00484C8F">
            <w:r>
              <w:t>13</w:t>
            </w:r>
          </w:p>
        </w:tc>
        <w:tc>
          <w:tcPr>
            <w:tcW w:w="2156" w:type="dxa"/>
            <w:shd w:val="clear" w:color="auto" w:fill="F7CAAC"/>
          </w:tcPr>
          <w:p w14:paraId="5E85C2D6" w14:textId="77777777" w:rsidR="00D910E1" w:rsidRDefault="00D910E1" w:rsidP="00484C8F">
            <w:pPr>
              <w:rPr>
                <w:b/>
              </w:rPr>
            </w:pPr>
            <w:r>
              <w:rPr>
                <w:b/>
              </w:rPr>
              <w:t>kreditů</w:t>
            </w:r>
          </w:p>
        </w:tc>
        <w:tc>
          <w:tcPr>
            <w:tcW w:w="1207" w:type="dxa"/>
            <w:gridSpan w:val="2"/>
          </w:tcPr>
          <w:p w14:paraId="4C908713" w14:textId="77777777" w:rsidR="00D910E1" w:rsidRDefault="00D910E1" w:rsidP="00484C8F">
            <w:r>
              <w:t>2</w:t>
            </w:r>
          </w:p>
        </w:tc>
      </w:tr>
      <w:tr w:rsidR="00D910E1" w14:paraId="430E3E49" w14:textId="77777777" w:rsidTr="000B16AE">
        <w:tc>
          <w:tcPr>
            <w:tcW w:w="3086" w:type="dxa"/>
            <w:shd w:val="clear" w:color="auto" w:fill="F7CAAC"/>
          </w:tcPr>
          <w:p w14:paraId="4E5134FD" w14:textId="77777777" w:rsidR="00D910E1" w:rsidRDefault="00D910E1" w:rsidP="00484C8F">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C6AAA26" w14:textId="77777777" w:rsidR="00D910E1" w:rsidRDefault="00D910E1" w:rsidP="00484C8F"/>
        </w:tc>
      </w:tr>
      <w:tr w:rsidR="00D910E1" w14:paraId="1A69CDB3" w14:textId="77777777" w:rsidTr="000B16AE">
        <w:tc>
          <w:tcPr>
            <w:tcW w:w="3086" w:type="dxa"/>
            <w:shd w:val="clear" w:color="auto" w:fill="F7CAAC"/>
          </w:tcPr>
          <w:p w14:paraId="14783F21" w14:textId="77777777" w:rsidR="00D910E1" w:rsidRPr="005A0406" w:rsidRDefault="00D910E1" w:rsidP="00484C8F">
            <w:pPr>
              <w:rPr>
                <w:b/>
              </w:rPr>
            </w:pPr>
            <w:r w:rsidRPr="005A0406">
              <w:rPr>
                <w:b/>
              </w:rPr>
              <w:t>Způsob ověření výsledků učení</w:t>
            </w:r>
          </w:p>
        </w:tc>
        <w:tc>
          <w:tcPr>
            <w:tcW w:w="3406" w:type="dxa"/>
            <w:gridSpan w:val="4"/>
          </w:tcPr>
          <w:p w14:paraId="641A88D6" w14:textId="77777777" w:rsidR="00D910E1" w:rsidRDefault="00D910E1" w:rsidP="00484C8F">
            <w:r>
              <w:t>klasifikovaný zápočet</w:t>
            </w:r>
          </w:p>
        </w:tc>
        <w:tc>
          <w:tcPr>
            <w:tcW w:w="2156" w:type="dxa"/>
            <w:shd w:val="clear" w:color="auto" w:fill="F7CAAC"/>
          </w:tcPr>
          <w:p w14:paraId="69006E41" w14:textId="77777777" w:rsidR="00D910E1" w:rsidRDefault="00D910E1" w:rsidP="00484C8F">
            <w:pPr>
              <w:rPr>
                <w:b/>
              </w:rPr>
            </w:pPr>
            <w:r>
              <w:rPr>
                <w:b/>
              </w:rPr>
              <w:t>Forma výuky</w:t>
            </w:r>
          </w:p>
        </w:tc>
        <w:tc>
          <w:tcPr>
            <w:tcW w:w="1207" w:type="dxa"/>
            <w:gridSpan w:val="2"/>
          </w:tcPr>
          <w:p w14:paraId="50929EC3" w14:textId="6AA83E28" w:rsidR="00D910E1" w:rsidRDefault="00D910E1" w:rsidP="00484C8F">
            <w:r>
              <w:t>přednáška</w:t>
            </w:r>
          </w:p>
          <w:p w14:paraId="23E16EF1" w14:textId="53656377" w:rsidR="00D910E1" w:rsidRDefault="00D910E1" w:rsidP="00484C8F"/>
        </w:tc>
      </w:tr>
      <w:tr w:rsidR="00D910E1" w14:paraId="020878CA" w14:textId="77777777" w:rsidTr="000B16AE">
        <w:tc>
          <w:tcPr>
            <w:tcW w:w="3086" w:type="dxa"/>
            <w:shd w:val="clear" w:color="auto" w:fill="F7CAAC"/>
          </w:tcPr>
          <w:p w14:paraId="6804FDB4" w14:textId="77777777" w:rsidR="00D910E1" w:rsidRPr="005A0406" w:rsidRDefault="00D910E1" w:rsidP="00484C8F">
            <w:pPr>
              <w:rPr>
                <w:b/>
              </w:rPr>
            </w:pPr>
            <w:r w:rsidRPr="005A0406">
              <w:rPr>
                <w:b/>
              </w:rPr>
              <w:t>Forma způsobu ověření výsledků učení a další požadavky na studenta</w:t>
            </w:r>
          </w:p>
        </w:tc>
        <w:tc>
          <w:tcPr>
            <w:tcW w:w="6769" w:type="dxa"/>
            <w:gridSpan w:val="7"/>
            <w:tcBorders>
              <w:bottom w:val="nil"/>
            </w:tcBorders>
          </w:tcPr>
          <w:p w14:paraId="1CDD20C6" w14:textId="1BB22825" w:rsidR="00D910E1" w:rsidRDefault="00952A45" w:rsidP="00484C8F">
            <w:r>
              <w:t>S</w:t>
            </w:r>
            <w:r w:rsidR="00D910E1">
              <w:t>plnění zadaných úkolů.</w:t>
            </w:r>
          </w:p>
          <w:p w14:paraId="16C2DFE3" w14:textId="77777777" w:rsidR="009D59ED" w:rsidRDefault="009D59ED" w:rsidP="00484C8F">
            <w:r>
              <w:t xml:space="preserve">Písemná práce zpracovaná na dané </w:t>
            </w:r>
            <w:r w:rsidRPr="0070588D">
              <w:t>téma, písemný test nebo ústní zkouška.</w:t>
            </w:r>
          </w:p>
          <w:p w14:paraId="2285CCA4" w14:textId="7AB1BA6A" w:rsidR="009D59ED" w:rsidRDefault="009D59ED" w:rsidP="00484C8F"/>
        </w:tc>
      </w:tr>
      <w:tr w:rsidR="00D910E1" w14:paraId="38C19D29" w14:textId="77777777" w:rsidTr="00484C8F">
        <w:trPr>
          <w:trHeight w:val="108"/>
        </w:trPr>
        <w:tc>
          <w:tcPr>
            <w:tcW w:w="9855" w:type="dxa"/>
            <w:gridSpan w:val="8"/>
            <w:tcBorders>
              <w:top w:val="nil"/>
            </w:tcBorders>
          </w:tcPr>
          <w:p w14:paraId="1A0E7C42" w14:textId="77777777" w:rsidR="00D910E1" w:rsidRDefault="00D910E1" w:rsidP="00484C8F"/>
        </w:tc>
      </w:tr>
      <w:tr w:rsidR="00457C3C" w14:paraId="0BAAB845" w14:textId="77777777" w:rsidTr="000B16AE">
        <w:trPr>
          <w:trHeight w:val="197"/>
        </w:trPr>
        <w:tc>
          <w:tcPr>
            <w:tcW w:w="3086" w:type="dxa"/>
            <w:tcBorders>
              <w:top w:val="nil"/>
            </w:tcBorders>
            <w:shd w:val="clear" w:color="auto" w:fill="F7CAAC"/>
          </w:tcPr>
          <w:p w14:paraId="76B70CAD" w14:textId="77777777" w:rsidR="00457C3C" w:rsidRDefault="00457C3C" w:rsidP="00484C8F">
            <w:pPr>
              <w:rPr>
                <w:b/>
              </w:rPr>
            </w:pPr>
            <w:r>
              <w:rPr>
                <w:b/>
              </w:rPr>
              <w:t>Garant předmětu</w:t>
            </w:r>
          </w:p>
        </w:tc>
        <w:tc>
          <w:tcPr>
            <w:tcW w:w="6769" w:type="dxa"/>
            <w:gridSpan w:val="7"/>
            <w:tcBorders>
              <w:top w:val="nil"/>
            </w:tcBorders>
          </w:tcPr>
          <w:p w14:paraId="6F514CE8" w14:textId="77777777" w:rsidR="00A6698E" w:rsidRPr="00A6698E" w:rsidRDefault="00A6698E" w:rsidP="00A66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A6698E">
              <w:t>Ing. arch. Kamil Koláček</w:t>
            </w:r>
          </w:p>
          <w:p w14:paraId="676E406E" w14:textId="68786F43" w:rsidR="00457C3C" w:rsidRDefault="00457C3C" w:rsidP="00484C8F"/>
        </w:tc>
      </w:tr>
      <w:tr w:rsidR="00457C3C" w14:paraId="56A16DE0" w14:textId="77777777" w:rsidTr="000B16AE">
        <w:trPr>
          <w:trHeight w:val="243"/>
        </w:trPr>
        <w:tc>
          <w:tcPr>
            <w:tcW w:w="3086" w:type="dxa"/>
            <w:tcBorders>
              <w:top w:val="nil"/>
            </w:tcBorders>
            <w:shd w:val="clear" w:color="auto" w:fill="F7CAAC"/>
          </w:tcPr>
          <w:p w14:paraId="2F6BEFA8" w14:textId="77777777" w:rsidR="00457C3C" w:rsidRDefault="00457C3C" w:rsidP="00484C8F">
            <w:pPr>
              <w:rPr>
                <w:b/>
              </w:rPr>
            </w:pPr>
            <w:r>
              <w:rPr>
                <w:b/>
              </w:rPr>
              <w:t>Zapojení garanta do výuky předmětu</w:t>
            </w:r>
          </w:p>
        </w:tc>
        <w:tc>
          <w:tcPr>
            <w:tcW w:w="6769" w:type="dxa"/>
            <w:gridSpan w:val="7"/>
            <w:tcBorders>
              <w:top w:val="nil"/>
            </w:tcBorders>
          </w:tcPr>
          <w:p w14:paraId="74B92A94" w14:textId="77777777" w:rsidR="00457C3C" w:rsidRDefault="00457C3C" w:rsidP="00484C8F">
            <w:r w:rsidRPr="00AE4878">
              <w:t xml:space="preserve">Garant </w:t>
            </w:r>
            <w:r>
              <w:t xml:space="preserve">se podílí na výuce v rozsahu 50 %, </w:t>
            </w:r>
            <w:r w:rsidRPr="00AE4878">
              <w:t>stanovuje koncepci přednášky</w:t>
            </w:r>
          </w:p>
          <w:p w14:paraId="5AD5C989" w14:textId="66019F07" w:rsidR="00457C3C" w:rsidRDefault="00457C3C" w:rsidP="00484C8F"/>
        </w:tc>
      </w:tr>
      <w:tr w:rsidR="00457C3C" w14:paraId="41FC8051" w14:textId="77777777" w:rsidTr="000B16AE">
        <w:tc>
          <w:tcPr>
            <w:tcW w:w="3086" w:type="dxa"/>
            <w:shd w:val="clear" w:color="auto" w:fill="F7CAAC"/>
          </w:tcPr>
          <w:p w14:paraId="0A0113CD" w14:textId="77777777" w:rsidR="00457C3C" w:rsidRDefault="00457C3C" w:rsidP="00484C8F">
            <w:pPr>
              <w:rPr>
                <w:b/>
              </w:rPr>
            </w:pPr>
            <w:r>
              <w:rPr>
                <w:b/>
              </w:rPr>
              <w:t>Vyučující</w:t>
            </w:r>
          </w:p>
        </w:tc>
        <w:tc>
          <w:tcPr>
            <w:tcW w:w="6769" w:type="dxa"/>
            <w:gridSpan w:val="7"/>
            <w:tcBorders>
              <w:bottom w:val="nil"/>
            </w:tcBorders>
          </w:tcPr>
          <w:p w14:paraId="666168C0" w14:textId="60013801" w:rsidR="00457C3C" w:rsidRDefault="00A6698E" w:rsidP="00A66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A6698E">
              <w:t>Ing. arch. Kamil Koláček</w:t>
            </w:r>
            <w:r>
              <w:rPr>
                <w:b/>
                <w:bCs/>
              </w:rPr>
              <w:t xml:space="preserve"> </w:t>
            </w:r>
            <w:r w:rsidR="00457C3C">
              <w:t>a kol</w:t>
            </w:r>
            <w:r>
              <w:t>.</w:t>
            </w:r>
            <w:r w:rsidR="00457C3C">
              <w:t xml:space="preserve"> pedagogů</w:t>
            </w:r>
          </w:p>
        </w:tc>
      </w:tr>
      <w:tr w:rsidR="00D910E1" w14:paraId="60E9DD59" w14:textId="77777777" w:rsidTr="00484C8F">
        <w:trPr>
          <w:trHeight w:val="196"/>
        </w:trPr>
        <w:tc>
          <w:tcPr>
            <w:tcW w:w="9855" w:type="dxa"/>
            <w:gridSpan w:val="8"/>
            <w:tcBorders>
              <w:top w:val="nil"/>
            </w:tcBorders>
          </w:tcPr>
          <w:p w14:paraId="0ED372DA" w14:textId="77777777" w:rsidR="00D910E1" w:rsidRDefault="00D910E1" w:rsidP="00484C8F"/>
        </w:tc>
      </w:tr>
      <w:tr w:rsidR="00D910E1" w:rsidRPr="001452AD" w14:paraId="638EFEEC" w14:textId="77777777" w:rsidTr="000B16AE">
        <w:tc>
          <w:tcPr>
            <w:tcW w:w="3086" w:type="dxa"/>
            <w:shd w:val="clear" w:color="auto" w:fill="F7CAAC"/>
          </w:tcPr>
          <w:p w14:paraId="06DD9C77" w14:textId="77777777" w:rsidR="00D910E1" w:rsidRPr="001452AD" w:rsidRDefault="00D910E1" w:rsidP="000B16AE">
            <w:pPr>
              <w:jc w:val="both"/>
              <w:rPr>
                <w:b/>
                <w:highlight w:val="yellow"/>
              </w:rPr>
            </w:pPr>
            <w:r w:rsidRPr="009B48E7">
              <w:rPr>
                <w:b/>
              </w:rPr>
              <w:t>Hlavní témata a výsledky učení</w:t>
            </w:r>
          </w:p>
        </w:tc>
        <w:tc>
          <w:tcPr>
            <w:tcW w:w="6769" w:type="dxa"/>
            <w:gridSpan w:val="7"/>
            <w:tcBorders>
              <w:bottom w:val="nil"/>
            </w:tcBorders>
          </w:tcPr>
          <w:p w14:paraId="7EC841BD" w14:textId="77777777" w:rsidR="00D910E1" w:rsidRPr="001452AD" w:rsidRDefault="00D910E1" w:rsidP="000B16AE">
            <w:pPr>
              <w:jc w:val="both"/>
              <w:rPr>
                <w:highlight w:val="yellow"/>
              </w:rPr>
            </w:pPr>
          </w:p>
        </w:tc>
      </w:tr>
      <w:tr w:rsidR="00D910E1" w:rsidRPr="005A0406" w14:paraId="141E8B9E" w14:textId="77777777" w:rsidTr="00381E9F">
        <w:trPr>
          <w:trHeight w:val="6384"/>
        </w:trPr>
        <w:tc>
          <w:tcPr>
            <w:tcW w:w="9855" w:type="dxa"/>
            <w:gridSpan w:val="8"/>
            <w:tcBorders>
              <w:top w:val="nil"/>
              <w:bottom w:val="single" w:sz="4" w:space="0" w:color="auto"/>
            </w:tcBorders>
          </w:tcPr>
          <w:p w14:paraId="7FD688F5" w14:textId="77777777" w:rsidR="00D910E1" w:rsidRPr="00467383" w:rsidRDefault="00D910E1" w:rsidP="000B16AE">
            <w:pPr>
              <w:jc w:val="both"/>
              <w:rPr>
                <w:b/>
                <w:bCs/>
              </w:rPr>
            </w:pPr>
            <w:r w:rsidRPr="00467383">
              <w:rPr>
                <w:b/>
                <w:bCs/>
              </w:rPr>
              <w:t>Témata:</w:t>
            </w:r>
          </w:p>
          <w:p w14:paraId="3717D92F" w14:textId="734E1FE8" w:rsidR="00466EBE" w:rsidRPr="00AE4878" w:rsidRDefault="00466EBE" w:rsidP="004C352E">
            <w:pPr>
              <w:pStyle w:val="Odstavecseseznamem"/>
              <w:numPr>
                <w:ilvl w:val="0"/>
                <w:numId w:val="105"/>
              </w:numPr>
              <w:jc w:val="both"/>
            </w:pPr>
            <w:r w:rsidRPr="00AE4878">
              <w:t>Řemeslné techniky ve šperkařství a odborná terminologie</w:t>
            </w:r>
          </w:p>
          <w:p w14:paraId="28F3AF6D" w14:textId="452E791A" w:rsidR="00466EBE" w:rsidRPr="00AE4878" w:rsidRDefault="00466EBE" w:rsidP="004C352E">
            <w:pPr>
              <w:pStyle w:val="Odstavecseseznamem"/>
              <w:numPr>
                <w:ilvl w:val="0"/>
                <w:numId w:val="105"/>
              </w:numPr>
              <w:jc w:val="both"/>
            </w:pPr>
            <w:r w:rsidRPr="00AE4878">
              <w:t>Pokročilé šperkařské technologie a odborná terminologie</w:t>
            </w:r>
            <w:r w:rsidR="00952A45">
              <w:t>.</w:t>
            </w:r>
          </w:p>
          <w:p w14:paraId="279DA9C9" w14:textId="22E8C43F" w:rsidR="00466EBE" w:rsidRPr="00AE4878" w:rsidRDefault="00466EBE" w:rsidP="004C352E">
            <w:pPr>
              <w:pStyle w:val="Odstavecseseznamem"/>
              <w:numPr>
                <w:ilvl w:val="0"/>
                <w:numId w:val="105"/>
              </w:numPr>
              <w:jc w:val="both"/>
            </w:pPr>
            <w:r w:rsidRPr="00AE4878">
              <w:t>Výběr vhodného technologického či řemeslného postupu</w:t>
            </w:r>
            <w:r w:rsidR="00952A45">
              <w:t>.</w:t>
            </w:r>
          </w:p>
          <w:p w14:paraId="66875EE8" w14:textId="56BD6AA5" w:rsidR="00466EBE" w:rsidRPr="00AE4878" w:rsidRDefault="00466EBE" w:rsidP="004C352E">
            <w:pPr>
              <w:pStyle w:val="Odstavecseseznamem"/>
              <w:numPr>
                <w:ilvl w:val="0"/>
                <w:numId w:val="105"/>
              </w:numPr>
            </w:pPr>
            <w:r w:rsidRPr="00AE4878">
              <w:t>Výběr vhodných materiálů dle požadovaného výstupu</w:t>
            </w:r>
            <w:r w:rsidR="00952A45">
              <w:t>.</w:t>
            </w:r>
          </w:p>
          <w:p w14:paraId="7250D0C8" w14:textId="3BB119E7" w:rsidR="00466EBE" w:rsidRPr="00AE4878" w:rsidRDefault="00466EBE" w:rsidP="004C352E">
            <w:pPr>
              <w:pStyle w:val="Odstavecseseznamem"/>
              <w:numPr>
                <w:ilvl w:val="0"/>
                <w:numId w:val="105"/>
              </w:numPr>
              <w:jc w:val="both"/>
            </w:pPr>
            <w:r w:rsidRPr="00AE4878">
              <w:t>Základní konstrukční materiály. Pevnostní chování materiálů. Typy mechanického namáhání</w:t>
            </w:r>
            <w:r w:rsidR="00952A45">
              <w:t>.</w:t>
            </w:r>
          </w:p>
          <w:p w14:paraId="21667514" w14:textId="14FA7D1C" w:rsidR="00466EBE" w:rsidRPr="00AE4878" w:rsidRDefault="00466EBE" w:rsidP="004C352E">
            <w:pPr>
              <w:pStyle w:val="Odstavecseseznamem"/>
              <w:numPr>
                <w:ilvl w:val="0"/>
                <w:numId w:val="105"/>
              </w:numPr>
              <w:contextualSpacing w:val="0"/>
              <w:jc w:val="both"/>
            </w:pPr>
            <w:r w:rsidRPr="00AE4878">
              <w:t>TAH a TLAK v materiálu, symetrické a asymetrické chování. Izotropní a anizotropní materiály</w:t>
            </w:r>
            <w:r w:rsidR="00362730">
              <w:t>.</w:t>
            </w:r>
          </w:p>
          <w:p w14:paraId="72A653CF" w14:textId="172B0E88" w:rsidR="00466EBE" w:rsidRPr="00AE4878" w:rsidRDefault="00466EBE" w:rsidP="004C352E">
            <w:pPr>
              <w:pStyle w:val="Odstavecseseznamem"/>
              <w:numPr>
                <w:ilvl w:val="0"/>
                <w:numId w:val="105"/>
              </w:numPr>
              <w:contextualSpacing w:val="0"/>
              <w:jc w:val="both"/>
            </w:pPr>
            <w:r w:rsidRPr="00AE4878">
              <w:t>Základní strojní a plastikářské konstrukční prvky. Typická použití v</w:t>
            </w:r>
            <w:r w:rsidR="00362730">
              <w:t> </w:t>
            </w:r>
            <w:r w:rsidRPr="00AE4878">
              <w:t>konstrukci</w:t>
            </w:r>
            <w:r w:rsidR="00362730">
              <w:t>.</w:t>
            </w:r>
          </w:p>
          <w:p w14:paraId="71EA1A57" w14:textId="4D047680" w:rsidR="00466EBE" w:rsidRPr="00AE4878" w:rsidRDefault="00466EBE" w:rsidP="004C352E">
            <w:pPr>
              <w:pStyle w:val="Odstavecseseznamem"/>
              <w:numPr>
                <w:ilvl w:val="0"/>
                <w:numId w:val="105"/>
              </w:numPr>
              <w:jc w:val="both"/>
            </w:pPr>
            <w:r w:rsidRPr="00AE4878">
              <w:t>Historie výroby skla, základní sklářské suroviny, vymezení pojmů</w:t>
            </w:r>
            <w:r w:rsidR="00362730">
              <w:t>.</w:t>
            </w:r>
            <w:r w:rsidRPr="00AE4878">
              <w:t xml:space="preserve"> </w:t>
            </w:r>
          </w:p>
          <w:p w14:paraId="3D017C68" w14:textId="3F42F57A" w:rsidR="00466EBE" w:rsidRPr="00AE4878" w:rsidRDefault="00466EBE" w:rsidP="004C352E">
            <w:pPr>
              <w:pStyle w:val="Odstavecseseznamem"/>
              <w:numPr>
                <w:ilvl w:val="0"/>
                <w:numId w:val="105"/>
              </w:numPr>
              <w:jc w:val="both"/>
            </w:pPr>
            <w:r w:rsidRPr="00AE4878">
              <w:t>Zušlechťováním skla broušením, rytím, malováním, pískováním a dalšími technikami</w:t>
            </w:r>
            <w:r w:rsidR="00362730">
              <w:t>.</w:t>
            </w:r>
            <w:r w:rsidRPr="00AE4878">
              <w:t xml:space="preserve"> </w:t>
            </w:r>
          </w:p>
          <w:p w14:paraId="7D0E84E8" w14:textId="06D00F28" w:rsidR="00466EBE" w:rsidRPr="00AE4878" w:rsidRDefault="00466EBE" w:rsidP="004C352E">
            <w:pPr>
              <w:pStyle w:val="Odstavecseseznamem"/>
              <w:numPr>
                <w:ilvl w:val="0"/>
                <w:numId w:val="105"/>
              </w:numPr>
              <w:jc w:val="both"/>
            </w:pPr>
            <w:r w:rsidRPr="00AE4878">
              <w:t>Ploché sklo výroba a použití v architektuře (bezpečnostní skla)</w:t>
            </w:r>
            <w:r w:rsidR="00362730">
              <w:t>.</w:t>
            </w:r>
            <w:r w:rsidRPr="00AE4878">
              <w:t xml:space="preserve"> </w:t>
            </w:r>
          </w:p>
          <w:p w14:paraId="310DC466" w14:textId="76E23018" w:rsidR="00466EBE" w:rsidRPr="00AE4878" w:rsidRDefault="00466EBE" w:rsidP="004C352E">
            <w:pPr>
              <w:pStyle w:val="Odstavecseseznamem"/>
              <w:numPr>
                <w:ilvl w:val="0"/>
                <w:numId w:val="105"/>
              </w:numPr>
              <w:jc w:val="both"/>
            </w:pPr>
            <w:r w:rsidRPr="00AE4878">
              <w:t>Kompoziční principy tvorby prostoru</w:t>
            </w:r>
            <w:r w:rsidR="00362730">
              <w:t>.</w:t>
            </w:r>
          </w:p>
          <w:p w14:paraId="78344A4D" w14:textId="5E5BFC42" w:rsidR="00466EBE" w:rsidRPr="00AE4878" w:rsidRDefault="00466EBE" w:rsidP="004C352E">
            <w:pPr>
              <w:pStyle w:val="Odstavecseseznamem"/>
              <w:numPr>
                <w:ilvl w:val="0"/>
                <w:numId w:val="105"/>
              </w:numPr>
              <w:jc w:val="both"/>
            </w:pPr>
            <w:r w:rsidRPr="00AE4878">
              <w:t>Členění a prostředky tvorby prostoru</w:t>
            </w:r>
            <w:r w:rsidR="00362730">
              <w:t>.</w:t>
            </w:r>
          </w:p>
          <w:p w14:paraId="08D6E984" w14:textId="075D1DFA" w:rsidR="00D910E1" w:rsidRPr="00CE7D61" w:rsidRDefault="00466EBE" w:rsidP="004C352E">
            <w:pPr>
              <w:pStyle w:val="Odstavecseseznamem"/>
              <w:numPr>
                <w:ilvl w:val="0"/>
                <w:numId w:val="105"/>
              </w:numPr>
              <w:spacing w:after="120"/>
              <w:ind w:left="714" w:hanging="357"/>
              <w:contextualSpacing w:val="0"/>
              <w:jc w:val="both"/>
            </w:pPr>
            <w:r w:rsidRPr="00AE4878">
              <w:t>Dokumentace a fáze realizace prostorového návrhu/díla</w:t>
            </w:r>
            <w:r w:rsidR="00362730">
              <w:t>.</w:t>
            </w:r>
          </w:p>
          <w:p w14:paraId="37C92A8C" w14:textId="77777777" w:rsidR="00D910E1" w:rsidRPr="00467383" w:rsidRDefault="00D910E1" w:rsidP="000B16AE">
            <w:pPr>
              <w:jc w:val="both"/>
              <w:rPr>
                <w:b/>
                <w:bCs/>
              </w:rPr>
            </w:pPr>
            <w:r w:rsidRPr="00467383">
              <w:rPr>
                <w:b/>
                <w:bCs/>
              </w:rPr>
              <w:t>Výsledky učení:</w:t>
            </w:r>
          </w:p>
          <w:p w14:paraId="3B71FC2D" w14:textId="77777777" w:rsidR="00D910E1" w:rsidRPr="00CE7D61" w:rsidRDefault="00D910E1" w:rsidP="000B16AE">
            <w:pPr>
              <w:jc w:val="both"/>
            </w:pPr>
            <w:r w:rsidRPr="00CE7D61">
              <w:t>Odborné znalosti – po absolvování předmětu student umí:</w:t>
            </w:r>
          </w:p>
          <w:p w14:paraId="4EBE8AA7" w14:textId="48B2F876" w:rsidR="004A69E9" w:rsidRPr="00B84AFA" w:rsidRDefault="004A69E9" w:rsidP="004C352E">
            <w:pPr>
              <w:pStyle w:val="Odstavecseseznamem"/>
              <w:numPr>
                <w:ilvl w:val="0"/>
                <w:numId w:val="145"/>
              </w:numPr>
              <w:jc w:val="both"/>
            </w:pPr>
            <w:r w:rsidRPr="00B84AFA">
              <w:t>definovat základní pojmy z oblasti výrobních technik a technologií ve šperkařství</w:t>
            </w:r>
          </w:p>
          <w:p w14:paraId="7EDA0D38" w14:textId="01807959" w:rsidR="004A69E9" w:rsidRPr="00B84AFA" w:rsidRDefault="004A69E9" w:rsidP="004C352E">
            <w:pPr>
              <w:pStyle w:val="Odstavecseseznamem"/>
              <w:numPr>
                <w:ilvl w:val="0"/>
                <w:numId w:val="145"/>
              </w:numPr>
              <w:jc w:val="both"/>
            </w:pPr>
            <w:r w:rsidRPr="00B84AFA">
              <w:t>vyjmenovat způsoby zpracování kovů i minerálů</w:t>
            </w:r>
          </w:p>
          <w:p w14:paraId="0E3A1468" w14:textId="38BC0C98" w:rsidR="004A69E9" w:rsidRPr="00B84AFA" w:rsidRDefault="004A69E9" w:rsidP="004C352E">
            <w:pPr>
              <w:pStyle w:val="Odstavecseseznamem"/>
              <w:numPr>
                <w:ilvl w:val="0"/>
                <w:numId w:val="145"/>
              </w:numPr>
              <w:jc w:val="both"/>
            </w:pPr>
            <w:r w:rsidRPr="00B84AFA">
              <w:t>charakterizovat pevnostní chování typických materiálů používaných v průmyslové praxi</w:t>
            </w:r>
          </w:p>
          <w:p w14:paraId="652DA562" w14:textId="213C0514" w:rsidR="004A69E9" w:rsidRPr="00B84AFA" w:rsidRDefault="004A69E9" w:rsidP="004C352E">
            <w:pPr>
              <w:pStyle w:val="Odstavecseseznamem"/>
              <w:numPr>
                <w:ilvl w:val="0"/>
                <w:numId w:val="145"/>
              </w:numPr>
              <w:jc w:val="both"/>
            </w:pPr>
            <w:r w:rsidRPr="00B84AFA">
              <w:t>popsat postupy tvarování skla na huti a další zušlechťovací techniky ve sklářském průmyslu</w:t>
            </w:r>
          </w:p>
          <w:p w14:paraId="68B5F90C" w14:textId="169B97C0" w:rsidR="00D910E1" w:rsidRPr="00B84AFA" w:rsidRDefault="004A69E9" w:rsidP="004C352E">
            <w:pPr>
              <w:pStyle w:val="Odstavecseseznamem"/>
              <w:numPr>
                <w:ilvl w:val="0"/>
                <w:numId w:val="145"/>
              </w:numPr>
              <w:jc w:val="both"/>
            </w:pPr>
            <w:r w:rsidRPr="00B84AFA">
              <w:t>popsat základní vývojové mezníky historie skla</w:t>
            </w:r>
          </w:p>
          <w:p w14:paraId="28202863" w14:textId="77777777" w:rsidR="00D910E1" w:rsidRDefault="00D910E1" w:rsidP="000B16AE">
            <w:pPr>
              <w:jc w:val="both"/>
            </w:pPr>
            <w:r w:rsidRPr="00CE7D61">
              <w:t>Odborné dovednosti – po absolvování předmětu student umí:</w:t>
            </w:r>
          </w:p>
          <w:p w14:paraId="50F871EA" w14:textId="6A195F2A" w:rsidR="00FF7416" w:rsidRDefault="00FF7416" w:rsidP="004C352E">
            <w:pPr>
              <w:pStyle w:val="Odstavecseseznamem"/>
              <w:numPr>
                <w:ilvl w:val="0"/>
                <w:numId w:val="146"/>
              </w:numPr>
              <w:jc w:val="both"/>
            </w:pPr>
            <w:r>
              <w:t>realizovat návrh designu šperku</w:t>
            </w:r>
          </w:p>
          <w:p w14:paraId="66370422" w14:textId="6A64B3DC" w:rsidR="00FF7416" w:rsidRDefault="00FF7416" w:rsidP="004C352E">
            <w:pPr>
              <w:pStyle w:val="Odstavecseseznamem"/>
              <w:numPr>
                <w:ilvl w:val="0"/>
                <w:numId w:val="146"/>
              </w:numPr>
              <w:jc w:val="both"/>
            </w:pPr>
            <w:r>
              <w:t>realizovat návrh prostorového modelu</w:t>
            </w:r>
          </w:p>
          <w:p w14:paraId="67A67C4B" w14:textId="3454E473" w:rsidR="00FF7416" w:rsidRDefault="00FF7416" w:rsidP="004C352E">
            <w:pPr>
              <w:pStyle w:val="Odstavecseseznamem"/>
              <w:numPr>
                <w:ilvl w:val="0"/>
                <w:numId w:val="146"/>
              </w:numPr>
              <w:jc w:val="both"/>
            </w:pPr>
            <w:r>
              <w:t>aplikovat základní dovednost číst, organizovat a zdůvodnit prostorové souvislosti</w:t>
            </w:r>
          </w:p>
          <w:p w14:paraId="78FB3151" w14:textId="37CCEE56" w:rsidR="00FF7416" w:rsidRDefault="00FF7416" w:rsidP="004C352E">
            <w:pPr>
              <w:pStyle w:val="Odstavecseseznamem"/>
              <w:numPr>
                <w:ilvl w:val="0"/>
                <w:numId w:val="146"/>
              </w:numPr>
              <w:jc w:val="both"/>
            </w:pPr>
            <w:r>
              <w:t>aplikovat dovednost výstavnictví</w:t>
            </w:r>
          </w:p>
          <w:p w14:paraId="3B4D00A5" w14:textId="4BE03BEC" w:rsidR="00D910E1" w:rsidRPr="005A0406" w:rsidRDefault="00FF7416" w:rsidP="004C352E">
            <w:pPr>
              <w:pStyle w:val="Odstavecseseznamem"/>
              <w:numPr>
                <w:ilvl w:val="0"/>
                <w:numId w:val="146"/>
              </w:numPr>
              <w:jc w:val="both"/>
            </w:pPr>
            <w:r>
              <w:t>navrhovat prostorové řešení interiéru</w:t>
            </w:r>
          </w:p>
        </w:tc>
      </w:tr>
      <w:tr w:rsidR="00D910E1" w:rsidRPr="001452AD" w14:paraId="64943867" w14:textId="77777777" w:rsidTr="000B16AE">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2DEDF6C" w14:textId="77777777" w:rsidR="00D910E1" w:rsidRPr="001452AD" w:rsidRDefault="00D910E1" w:rsidP="000B16AE">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6B2E26D2" w14:textId="77777777" w:rsidR="00D910E1" w:rsidRPr="001452AD" w:rsidRDefault="00D910E1" w:rsidP="000B16AE">
            <w:pPr>
              <w:jc w:val="both"/>
              <w:rPr>
                <w:highlight w:val="yellow"/>
              </w:rPr>
            </w:pPr>
          </w:p>
        </w:tc>
      </w:tr>
      <w:tr w:rsidR="00D910E1" w14:paraId="283A8FD5" w14:textId="77777777" w:rsidTr="00381E9F">
        <w:trPr>
          <w:trHeight w:val="398"/>
        </w:trPr>
        <w:tc>
          <w:tcPr>
            <w:tcW w:w="9855" w:type="dxa"/>
            <w:gridSpan w:val="8"/>
            <w:tcBorders>
              <w:top w:val="nil"/>
              <w:bottom w:val="single" w:sz="4" w:space="0" w:color="auto"/>
            </w:tcBorders>
          </w:tcPr>
          <w:p w14:paraId="6450E2C6" w14:textId="14F29B04" w:rsidR="00826869" w:rsidRDefault="00826869" w:rsidP="004C352E">
            <w:pPr>
              <w:pStyle w:val="Odstavecseseznamem"/>
              <w:numPr>
                <w:ilvl w:val="0"/>
                <w:numId w:val="147"/>
              </w:numPr>
              <w:jc w:val="both"/>
            </w:pPr>
            <w:r>
              <w:t>dialogická (diskuze, rozhovor, brainstorming)</w:t>
            </w:r>
          </w:p>
          <w:p w14:paraId="589A083A" w14:textId="3A319B41" w:rsidR="00D910E1" w:rsidRDefault="00826869" w:rsidP="004C352E">
            <w:pPr>
              <w:pStyle w:val="Odstavecseseznamem"/>
              <w:numPr>
                <w:ilvl w:val="0"/>
                <w:numId w:val="147"/>
              </w:numPr>
              <w:jc w:val="both"/>
            </w:pPr>
            <w:r>
              <w:t>analýza uměleckého díla</w:t>
            </w:r>
          </w:p>
        </w:tc>
      </w:tr>
    </w:tbl>
    <w:p w14:paraId="650F44CC" w14:textId="77777777" w:rsidR="007C3C61" w:rsidRDefault="007C3C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D910E1" w14:paraId="6433706B" w14:textId="77777777" w:rsidTr="000B16AE">
        <w:trPr>
          <w:trHeight w:val="265"/>
        </w:trPr>
        <w:tc>
          <w:tcPr>
            <w:tcW w:w="3653" w:type="dxa"/>
            <w:tcBorders>
              <w:top w:val="single" w:sz="4" w:space="0" w:color="auto"/>
            </w:tcBorders>
            <w:shd w:val="clear" w:color="auto" w:fill="F7CAAC"/>
          </w:tcPr>
          <w:p w14:paraId="69ACB465" w14:textId="0EAEDADF" w:rsidR="00D910E1" w:rsidRDefault="00D910E1" w:rsidP="000B16AE">
            <w:pPr>
              <w:jc w:val="both"/>
            </w:pPr>
            <w:r>
              <w:rPr>
                <w:b/>
              </w:rPr>
              <w:lastRenderedPageBreak/>
              <w:t>Studijní literatura a studijní pomůcky</w:t>
            </w:r>
          </w:p>
        </w:tc>
        <w:tc>
          <w:tcPr>
            <w:tcW w:w="6202" w:type="dxa"/>
            <w:gridSpan w:val="3"/>
            <w:tcBorders>
              <w:top w:val="single" w:sz="4" w:space="0" w:color="auto"/>
              <w:bottom w:val="nil"/>
            </w:tcBorders>
          </w:tcPr>
          <w:p w14:paraId="2191749D" w14:textId="77777777" w:rsidR="00D910E1" w:rsidRDefault="00D910E1" w:rsidP="000B16AE">
            <w:pPr>
              <w:jc w:val="both"/>
            </w:pPr>
          </w:p>
        </w:tc>
      </w:tr>
      <w:tr w:rsidR="00D910E1" w14:paraId="6912D50F" w14:textId="77777777" w:rsidTr="00171AAC">
        <w:trPr>
          <w:trHeight w:val="9199"/>
        </w:trPr>
        <w:tc>
          <w:tcPr>
            <w:tcW w:w="9855" w:type="dxa"/>
            <w:gridSpan w:val="4"/>
            <w:tcBorders>
              <w:top w:val="nil"/>
            </w:tcBorders>
          </w:tcPr>
          <w:p w14:paraId="4373D365" w14:textId="74CEC59B" w:rsidR="00826869" w:rsidRPr="00381E9F" w:rsidRDefault="009C20DC" w:rsidP="00826869">
            <w:pPr>
              <w:rPr>
                <w:b/>
              </w:rPr>
            </w:pPr>
            <w:ins w:id="46" w:author="Hana Ponížilová" w:date="2025-08-07T10:30:00Z">
              <w:r w:rsidRPr="00C609B4">
                <w:rPr>
                  <w:bCs/>
                </w:rPr>
                <w:t>Ateliér Design šperku:</w:t>
              </w:r>
              <w:r w:rsidR="00C609B4">
                <w:rPr>
                  <w:b/>
                </w:rPr>
                <w:br/>
              </w:r>
            </w:ins>
            <w:r w:rsidR="00826869" w:rsidRPr="00381E9F">
              <w:rPr>
                <w:b/>
              </w:rPr>
              <w:t>Povinná:</w:t>
            </w:r>
          </w:p>
          <w:p w14:paraId="4D81B104" w14:textId="77777777" w:rsidR="00826869" w:rsidRPr="00381E9F" w:rsidRDefault="00826869" w:rsidP="00826869">
            <w:r w:rsidRPr="00381E9F">
              <w:rPr>
                <w:shd w:val="clear" w:color="auto" w:fill="FFFFFF"/>
              </w:rPr>
              <w:t>REVERE, Alan.</w:t>
            </w:r>
            <w:r w:rsidRPr="00381E9F">
              <w:rPr>
                <w:rStyle w:val="apple-converted-space"/>
                <w:shd w:val="clear" w:color="auto" w:fill="FFFFFF"/>
              </w:rPr>
              <w:t> </w:t>
            </w:r>
            <w:r w:rsidRPr="00381E9F">
              <w:rPr>
                <w:i/>
                <w:iCs/>
              </w:rPr>
              <w:t xml:space="preserve">Professional </w:t>
            </w:r>
            <w:proofErr w:type="spellStart"/>
            <w:r w:rsidRPr="00381E9F">
              <w:rPr>
                <w:i/>
                <w:iCs/>
              </w:rPr>
              <w:t>Jewelry</w:t>
            </w:r>
            <w:proofErr w:type="spellEnd"/>
            <w:r w:rsidRPr="00381E9F">
              <w:rPr>
                <w:i/>
                <w:iCs/>
              </w:rPr>
              <w:t xml:space="preserve"> </w:t>
            </w:r>
            <w:proofErr w:type="spellStart"/>
            <w:r w:rsidRPr="00381E9F">
              <w:rPr>
                <w:i/>
                <w:iCs/>
              </w:rPr>
              <w:t>Making</w:t>
            </w:r>
            <w:proofErr w:type="spellEnd"/>
            <w:r w:rsidRPr="00381E9F">
              <w:rPr>
                <w:i/>
                <w:iCs/>
              </w:rPr>
              <w:t xml:space="preserve">: A </w:t>
            </w:r>
            <w:proofErr w:type="spellStart"/>
            <w:r w:rsidRPr="00381E9F">
              <w:rPr>
                <w:i/>
                <w:iCs/>
              </w:rPr>
              <w:t>Contemporary</w:t>
            </w:r>
            <w:proofErr w:type="spellEnd"/>
            <w:r w:rsidRPr="00381E9F">
              <w:rPr>
                <w:i/>
                <w:iCs/>
              </w:rPr>
              <w:t xml:space="preserve"> </w:t>
            </w:r>
            <w:proofErr w:type="spellStart"/>
            <w:r w:rsidRPr="00381E9F">
              <w:rPr>
                <w:i/>
                <w:iCs/>
              </w:rPr>
              <w:t>Guide</w:t>
            </w:r>
            <w:proofErr w:type="spellEnd"/>
            <w:r w:rsidRPr="00381E9F">
              <w:rPr>
                <w:i/>
                <w:iCs/>
              </w:rPr>
              <w:t xml:space="preserve"> to </w:t>
            </w:r>
            <w:proofErr w:type="spellStart"/>
            <w:r w:rsidRPr="00381E9F">
              <w:rPr>
                <w:i/>
                <w:iCs/>
              </w:rPr>
              <w:t>Traditional</w:t>
            </w:r>
            <w:proofErr w:type="spellEnd"/>
            <w:r w:rsidRPr="00381E9F">
              <w:rPr>
                <w:i/>
                <w:iCs/>
              </w:rPr>
              <w:t xml:space="preserve"> </w:t>
            </w:r>
            <w:proofErr w:type="spellStart"/>
            <w:r w:rsidRPr="00381E9F">
              <w:rPr>
                <w:i/>
                <w:iCs/>
              </w:rPr>
              <w:t>Jewelry</w:t>
            </w:r>
            <w:proofErr w:type="spellEnd"/>
            <w:r w:rsidRPr="00381E9F">
              <w:rPr>
                <w:i/>
                <w:iCs/>
              </w:rPr>
              <w:t xml:space="preserve"> </w:t>
            </w:r>
            <w:proofErr w:type="spellStart"/>
            <w:r w:rsidRPr="00381E9F">
              <w:rPr>
                <w:i/>
                <w:iCs/>
              </w:rPr>
              <w:t>Techniques</w:t>
            </w:r>
            <w:proofErr w:type="spellEnd"/>
            <w:r w:rsidRPr="00381E9F">
              <w:rPr>
                <w:shd w:val="clear" w:color="auto" w:fill="FFFFFF"/>
              </w:rPr>
              <w:t xml:space="preserve">. </w:t>
            </w:r>
            <w:proofErr w:type="spellStart"/>
            <w:r w:rsidRPr="00381E9F">
              <w:rPr>
                <w:shd w:val="clear" w:color="auto" w:fill="FFFFFF"/>
              </w:rPr>
              <w:t>Brynmorgen</w:t>
            </w:r>
            <w:proofErr w:type="spellEnd"/>
            <w:r w:rsidRPr="00381E9F">
              <w:rPr>
                <w:shd w:val="clear" w:color="auto" w:fill="FFFFFF"/>
              </w:rPr>
              <w:t xml:space="preserve"> </w:t>
            </w:r>
            <w:proofErr w:type="spellStart"/>
            <w:r w:rsidRPr="00381E9F">
              <w:rPr>
                <w:shd w:val="clear" w:color="auto" w:fill="FFFFFF"/>
              </w:rPr>
              <w:t>Press</w:t>
            </w:r>
            <w:proofErr w:type="spellEnd"/>
            <w:r w:rsidRPr="00381E9F">
              <w:rPr>
                <w:shd w:val="clear" w:color="auto" w:fill="FFFFFF"/>
              </w:rPr>
              <w:t>, 2011. ISBN 1929565429.</w:t>
            </w:r>
          </w:p>
          <w:p w14:paraId="4CD90FEB" w14:textId="77777777" w:rsidR="008A6D02" w:rsidRPr="00381E9F" w:rsidRDefault="008A6D02" w:rsidP="008A6D02">
            <w:r w:rsidRPr="00381E9F">
              <w:rPr>
                <w:shd w:val="clear" w:color="auto" w:fill="FFFFFF"/>
              </w:rPr>
              <w:t xml:space="preserve">UNTRACHT, </w:t>
            </w:r>
            <w:proofErr w:type="spellStart"/>
            <w:r w:rsidRPr="00381E9F">
              <w:rPr>
                <w:shd w:val="clear" w:color="auto" w:fill="FFFFFF"/>
              </w:rPr>
              <w:t>Oppi</w:t>
            </w:r>
            <w:proofErr w:type="spellEnd"/>
            <w:r w:rsidRPr="00381E9F">
              <w:rPr>
                <w:shd w:val="clear" w:color="auto" w:fill="FFFFFF"/>
              </w:rPr>
              <w:t>.</w:t>
            </w:r>
            <w:r w:rsidRPr="00381E9F">
              <w:rPr>
                <w:rStyle w:val="apple-converted-space"/>
                <w:shd w:val="clear" w:color="auto" w:fill="FFFFFF"/>
              </w:rPr>
              <w:t> </w:t>
            </w:r>
            <w:proofErr w:type="spellStart"/>
            <w:r w:rsidRPr="00381E9F">
              <w:rPr>
                <w:i/>
                <w:iCs/>
              </w:rPr>
              <w:t>Jewelry</w:t>
            </w:r>
            <w:proofErr w:type="spellEnd"/>
            <w:r w:rsidRPr="00381E9F">
              <w:rPr>
                <w:i/>
                <w:iCs/>
              </w:rPr>
              <w:t xml:space="preserve"> </w:t>
            </w:r>
            <w:proofErr w:type="spellStart"/>
            <w:r w:rsidRPr="00381E9F">
              <w:rPr>
                <w:i/>
                <w:iCs/>
              </w:rPr>
              <w:t>Concepts</w:t>
            </w:r>
            <w:proofErr w:type="spellEnd"/>
            <w:r w:rsidRPr="00381E9F">
              <w:rPr>
                <w:i/>
                <w:iCs/>
              </w:rPr>
              <w:t xml:space="preserve"> and Technology</w:t>
            </w:r>
            <w:r w:rsidRPr="00381E9F">
              <w:rPr>
                <w:shd w:val="clear" w:color="auto" w:fill="FFFFFF"/>
              </w:rPr>
              <w:t>. DOUBLEDAY, 2019. ISBN 0385041853.</w:t>
            </w:r>
          </w:p>
          <w:p w14:paraId="0370D2CE" w14:textId="77777777" w:rsidR="00826869" w:rsidRPr="00381E9F" w:rsidRDefault="00826869" w:rsidP="00826869">
            <w:r w:rsidRPr="00381E9F">
              <w:rPr>
                <w:shd w:val="clear" w:color="auto" w:fill="FFFFFF"/>
              </w:rPr>
              <w:t>YOUNG, Anastasia.</w:t>
            </w:r>
            <w:r w:rsidRPr="00381E9F">
              <w:rPr>
                <w:rStyle w:val="apple-converted-space"/>
                <w:shd w:val="clear" w:color="auto" w:fill="FFFFFF"/>
              </w:rPr>
              <w:t> </w:t>
            </w:r>
            <w:proofErr w:type="spellStart"/>
            <w:r w:rsidRPr="00381E9F">
              <w:rPr>
                <w:i/>
                <w:iCs/>
              </w:rPr>
              <w:t>The</w:t>
            </w:r>
            <w:proofErr w:type="spellEnd"/>
            <w:r w:rsidRPr="00381E9F">
              <w:rPr>
                <w:i/>
                <w:iCs/>
              </w:rPr>
              <w:t xml:space="preserve"> </w:t>
            </w:r>
            <w:proofErr w:type="spellStart"/>
            <w:r w:rsidRPr="00381E9F">
              <w:rPr>
                <w:i/>
                <w:iCs/>
              </w:rPr>
              <w:t>Workbench</w:t>
            </w:r>
            <w:proofErr w:type="spellEnd"/>
            <w:r w:rsidRPr="00381E9F">
              <w:rPr>
                <w:i/>
                <w:iCs/>
              </w:rPr>
              <w:t xml:space="preserve"> </w:t>
            </w:r>
            <w:proofErr w:type="spellStart"/>
            <w:r w:rsidRPr="00381E9F">
              <w:rPr>
                <w:i/>
                <w:iCs/>
              </w:rPr>
              <w:t>Guide</w:t>
            </w:r>
            <w:proofErr w:type="spellEnd"/>
            <w:r w:rsidRPr="00381E9F">
              <w:rPr>
                <w:i/>
                <w:iCs/>
              </w:rPr>
              <w:t xml:space="preserve"> to </w:t>
            </w:r>
            <w:proofErr w:type="spellStart"/>
            <w:r w:rsidRPr="00381E9F">
              <w:rPr>
                <w:i/>
                <w:iCs/>
              </w:rPr>
              <w:t>Jewelry</w:t>
            </w:r>
            <w:proofErr w:type="spellEnd"/>
            <w:r w:rsidRPr="00381E9F">
              <w:rPr>
                <w:i/>
                <w:iCs/>
              </w:rPr>
              <w:t xml:space="preserve"> </w:t>
            </w:r>
            <w:proofErr w:type="spellStart"/>
            <w:r w:rsidRPr="00381E9F">
              <w:rPr>
                <w:i/>
                <w:iCs/>
              </w:rPr>
              <w:t>Techniques</w:t>
            </w:r>
            <w:proofErr w:type="spellEnd"/>
            <w:r w:rsidRPr="00381E9F">
              <w:rPr>
                <w:shd w:val="clear" w:color="auto" w:fill="FFFFFF"/>
              </w:rPr>
              <w:t xml:space="preserve">. </w:t>
            </w:r>
            <w:proofErr w:type="spellStart"/>
            <w:r w:rsidRPr="00381E9F">
              <w:rPr>
                <w:shd w:val="clear" w:color="auto" w:fill="FFFFFF"/>
              </w:rPr>
              <w:t>Thames</w:t>
            </w:r>
            <w:proofErr w:type="spellEnd"/>
            <w:r w:rsidRPr="00381E9F">
              <w:rPr>
                <w:shd w:val="clear" w:color="auto" w:fill="FFFFFF"/>
              </w:rPr>
              <w:t xml:space="preserve"> &amp; Hudson, 2010. ISBN 9780500515143.</w:t>
            </w:r>
          </w:p>
          <w:p w14:paraId="1C3811C2" w14:textId="77777777" w:rsidR="00826869" w:rsidRPr="00381E9F" w:rsidRDefault="00826869" w:rsidP="00826869">
            <w:pPr>
              <w:rPr>
                <w:b/>
              </w:rPr>
            </w:pPr>
            <w:r w:rsidRPr="00381E9F">
              <w:rPr>
                <w:b/>
              </w:rPr>
              <w:t>Doporučená:</w:t>
            </w:r>
          </w:p>
          <w:p w14:paraId="2E0DF726" w14:textId="1C1DEC4D" w:rsidR="00826869" w:rsidRPr="00381E9F" w:rsidRDefault="00826869" w:rsidP="00826869">
            <w:pPr>
              <w:rPr>
                <w:rStyle w:val="apple-converted-space"/>
                <w:shd w:val="clear" w:color="auto" w:fill="FFFFFF"/>
              </w:rPr>
            </w:pPr>
            <w:r w:rsidRPr="00381E9F">
              <w:rPr>
                <w:shd w:val="clear" w:color="auto" w:fill="FFFFFF"/>
              </w:rPr>
              <w:t xml:space="preserve">KULA, Daniel a </w:t>
            </w:r>
            <w:r w:rsidR="003C1CF4" w:rsidRPr="00381E9F">
              <w:rPr>
                <w:shd w:val="clear" w:color="auto" w:fill="FFFFFF"/>
              </w:rPr>
              <w:t xml:space="preserve">TERNAUX, </w:t>
            </w:r>
            <w:proofErr w:type="spellStart"/>
            <w:r w:rsidRPr="00381E9F">
              <w:rPr>
                <w:shd w:val="clear" w:color="auto" w:fill="FFFFFF"/>
              </w:rPr>
              <w:t>Elodie</w:t>
            </w:r>
            <w:proofErr w:type="spellEnd"/>
            <w:r w:rsidRPr="00381E9F">
              <w:rPr>
                <w:shd w:val="clear" w:color="auto" w:fill="FFFFFF"/>
              </w:rPr>
              <w:t>.</w:t>
            </w:r>
            <w:r w:rsidRPr="00381E9F">
              <w:rPr>
                <w:rStyle w:val="apple-converted-space"/>
                <w:shd w:val="clear" w:color="auto" w:fill="FFFFFF"/>
              </w:rPr>
              <w:t> </w:t>
            </w:r>
            <w:proofErr w:type="spellStart"/>
            <w:r w:rsidRPr="00381E9F">
              <w:rPr>
                <w:i/>
                <w:iCs/>
              </w:rPr>
              <w:t>Materiology</w:t>
            </w:r>
            <w:proofErr w:type="spellEnd"/>
            <w:r w:rsidRPr="00381E9F">
              <w:rPr>
                <w:i/>
                <w:iCs/>
              </w:rPr>
              <w:t>: průvodce světem materiálů a technologií pro architekty a designéry</w:t>
            </w:r>
            <w:r w:rsidRPr="00381E9F">
              <w:rPr>
                <w:shd w:val="clear" w:color="auto" w:fill="FFFFFF"/>
              </w:rPr>
              <w:t xml:space="preserve">. Praha: Happy </w:t>
            </w:r>
            <w:proofErr w:type="spellStart"/>
            <w:r w:rsidRPr="00381E9F">
              <w:rPr>
                <w:shd w:val="clear" w:color="auto" w:fill="FFFFFF"/>
              </w:rPr>
              <w:t>Materials</w:t>
            </w:r>
            <w:proofErr w:type="spellEnd"/>
            <w:r w:rsidRPr="00381E9F">
              <w:rPr>
                <w:shd w:val="clear" w:color="auto" w:fill="FFFFFF"/>
              </w:rPr>
              <w:t>, 2012. ISBN 978-80-260-0538-4.</w:t>
            </w:r>
            <w:r w:rsidRPr="00381E9F">
              <w:rPr>
                <w:rStyle w:val="apple-converted-space"/>
                <w:shd w:val="clear" w:color="auto" w:fill="FFFFFF"/>
              </w:rPr>
              <w:t> </w:t>
            </w:r>
          </w:p>
          <w:p w14:paraId="68CF4511" w14:textId="77777777" w:rsidR="00826869" w:rsidRPr="00381E9F" w:rsidRDefault="00826869" w:rsidP="00826869">
            <w:pPr>
              <w:spacing w:after="120"/>
            </w:pPr>
            <w:r w:rsidRPr="00381E9F">
              <w:rPr>
                <w:shd w:val="clear" w:color="auto" w:fill="FFFFFF"/>
              </w:rPr>
              <w:t xml:space="preserve">MCGRATH, </w:t>
            </w:r>
            <w:proofErr w:type="spellStart"/>
            <w:r w:rsidRPr="00381E9F">
              <w:rPr>
                <w:shd w:val="clear" w:color="auto" w:fill="FFFFFF"/>
              </w:rPr>
              <w:t>Jinks</w:t>
            </w:r>
            <w:proofErr w:type="spellEnd"/>
            <w:r w:rsidRPr="00381E9F">
              <w:rPr>
                <w:shd w:val="clear" w:color="auto" w:fill="FFFFFF"/>
              </w:rPr>
              <w:t>.</w:t>
            </w:r>
            <w:r w:rsidRPr="00381E9F">
              <w:rPr>
                <w:rStyle w:val="apple-converted-space"/>
                <w:shd w:val="clear" w:color="auto" w:fill="FFFFFF"/>
              </w:rPr>
              <w:t> </w:t>
            </w:r>
            <w:proofErr w:type="spellStart"/>
            <w:r w:rsidRPr="00381E9F">
              <w:rPr>
                <w:i/>
                <w:iCs/>
              </w:rPr>
              <w:t>Metalsmithing</w:t>
            </w:r>
            <w:proofErr w:type="spellEnd"/>
            <w:r w:rsidRPr="00381E9F">
              <w:rPr>
                <w:i/>
                <w:iCs/>
              </w:rPr>
              <w:t xml:space="preserve"> </w:t>
            </w:r>
            <w:proofErr w:type="spellStart"/>
            <w:r w:rsidRPr="00381E9F">
              <w:rPr>
                <w:i/>
                <w:iCs/>
              </w:rPr>
              <w:t>for</w:t>
            </w:r>
            <w:proofErr w:type="spellEnd"/>
            <w:r w:rsidRPr="00381E9F">
              <w:rPr>
                <w:i/>
                <w:iCs/>
              </w:rPr>
              <w:t xml:space="preserve"> </w:t>
            </w:r>
            <w:proofErr w:type="spellStart"/>
            <w:r w:rsidRPr="00381E9F">
              <w:rPr>
                <w:i/>
                <w:iCs/>
              </w:rPr>
              <w:t>Jewelry</w:t>
            </w:r>
            <w:proofErr w:type="spellEnd"/>
            <w:r w:rsidRPr="00381E9F">
              <w:rPr>
                <w:i/>
                <w:iCs/>
              </w:rPr>
              <w:t xml:space="preserve"> </w:t>
            </w:r>
            <w:proofErr w:type="spellStart"/>
            <w:r w:rsidRPr="00381E9F">
              <w:rPr>
                <w:i/>
                <w:iCs/>
              </w:rPr>
              <w:t>Makers</w:t>
            </w:r>
            <w:proofErr w:type="spellEnd"/>
            <w:r w:rsidRPr="00381E9F">
              <w:rPr>
                <w:shd w:val="clear" w:color="auto" w:fill="FFFFFF"/>
              </w:rPr>
              <w:t xml:space="preserve">. </w:t>
            </w:r>
            <w:proofErr w:type="spellStart"/>
            <w:r w:rsidRPr="00381E9F">
              <w:rPr>
                <w:shd w:val="clear" w:color="auto" w:fill="FFFFFF"/>
              </w:rPr>
              <w:t>Thames</w:t>
            </w:r>
            <w:proofErr w:type="spellEnd"/>
            <w:r w:rsidRPr="00381E9F">
              <w:rPr>
                <w:shd w:val="clear" w:color="auto" w:fill="FFFFFF"/>
              </w:rPr>
              <w:t xml:space="preserve"> &amp; Hudson, 2013. ISBN 9780500516546.</w:t>
            </w:r>
          </w:p>
          <w:p w14:paraId="72999C54" w14:textId="77777777" w:rsidR="00826869" w:rsidRPr="00381E9F" w:rsidRDefault="00826869" w:rsidP="00826869">
            <w:r w:rsidRPr="00381E9F">
              <w:t>Ateliér Průmyslový design:</w:t>
            </w:r>
          </w:p>
          <w:p w14:paraId="0A0F25B9" w14:textId="77777777" w:rsidR="00826869" w:rsidRPr="00381E9F" w:rsidRDefault="00826869" w:rsidP="00826869">
            <w:pPr>
              <w:rPr>
                <w:b/>
                <w:bCs/>
              </w:rPr>
            </w:pPr>
            <w:r w:rsidRPr="00381E9F">
              <w:rPr>
                <w:b/>
                <w:bCs/>
              </w:rPr>
              <w:t>Povinná:</w:t>
            </w:r>
          </w:p>
          <w:p w14:paraId="0226F092" w14:textId="4DA89DD5" w:rsidR="00826869" w:rsidRPr="00381E9F" w:rsidRDefault="00826869" w:rsidP="00826869">
            <w:pPr>
              <w:rPr>
                <w:bCs/>
              </w:rPr>
            </w:pPr>
            <w:r w:rsidRPr="00381E9F">
              <w:rPr>
                <w:bCs/>
              </w:rPr>
              <w:t>FARKAŠOVÁ, Elena a PETRÁNSKY</w:t>
            </w:r>
            <w:r w:rsidR="00D96A95">
              <w:rPr>
                <w:bCs/>
              </w:rPr>
              <w:t xml:space="preserve">, </w:t>
            </w:r>
            <w:r w:rsidR="00FB06DB" w:rsidRPr="00381E9F">
              <w:rPr>
                <w:bCs/>
              </w:rPr>
              <w:t>Ľudovít</w:t>
            </w:r>
            <w:r w:rsidRPr="00381E9F">
              <w:rPr>
                <w:bCs/>
              </w:rPr>
              <w:t xml:space="preserve">. </w:t>
            </w:r>
            <w:r w:rsidRPr="00381E9F">
              <w:rPr>
                <w:bCs/>
                <w:i/>
                <w:iCs/>
              </w:rPr>
              <w:t>Design</w:t>
            </w:r>
            <w:r w:rsidRPr="00381E9F">
              <w:rPr>
                <w:bCs/>
              </w:rPr>
              <w:t xml:space="preserve">. Zvolen: </w:t>
            </w:r>
            <w:proofErr w:type="spellStart"/>
            <w:r w:rsidRPr="00381E9F">
              <w:rPr>
                <w:bCs/>
              </w:rPr>
              <w:t>Vydavateľstvo</w:t>
            </w:r>
            <w:proofErr w:type="spellEnd"/>
            <w:r w:rsidRPr="00381E9F">
              <w:rPr>
                <w:bCs/>
              </w:rPr>
              <w:t xml:space="preserve"> TU, 2020. ISBN 978-80-228-3219-9.</w:t>
            </w:r>
          </w:p>
          <w:p w14:paraId="2AE7B3A8" w14:textId="58BBD94E" w:rsidR="00826869" w:rsidRPr="00381E9F" w:rsidRDefault="00042A40" w:rsidP="00826869">
            <w:pPr>
              <w:rPr>
                <w:bCs/>
              </w:rPr>
            </w:pPr>
            <w:r w:rsidRPr="00042A40">
              <w:rPr>
                <w:bCs/>
              </w:rPr>
              <w:t>SHIGLEY, Joseph Edward; MISCHKE, Charles R. a BUDYNAS, Richard G</w:t>
            </w:r>
            <w:r w:rsidR="00826869" w:rsidRPr="00381E9F">
              <w:rPr>
                <w:bCs/>
              </w:rPr>
              <w:t xml:space="preserve">. </w:t>
            </w:r>
            <w:r w:rsidR="00826869" w:rsidRPr="00381E9F">
              <w:rPr>
                <w:bCs/>
                <w:i/>
              </w:rPr>
              <w:t>Konstruování strojních součástí</w:t>
            </w:r>
            <w:r w:rsidR="00826869" w:rsidRPr="00381E9F">
              <w:rPr>
                <w:bCs/>
              </w:rPr>
              <w:t xml:space="preserve">. </w:t>
            </w:r>
            <w:r w:rsidR="00587093" w:rsidRPr="00587093">
              <w:rPr>
                <w:bCs/>
              </w:rPr>
              <w:t xml:space="preserve">Překlady vysokoškolských učebnic. Brno: </w:t>
            </w:r>
            <w:r w:rsidR="00826869" w:rsidRPr="00381E9F">
              <w:rPr>
                <w:bCs/>
              </w:rPr>
              <w:t>VUTIUM 2010. ISBN 978-80-214-2629-0.</w:t>
            </w:r>
          </w:p>
          <w:p w14:paraId="15E40ABB" w14:textId="77777777" w:rsidR="00826869" w:rsidRPr="00381E9F" w:rsidRDefault="00826869" w:rsidP="00826869">
            <w:pPr>
              <w:rPr>
                <w:b/>
                <w:bCs/>
              </w:rPr>
            </w:pPr>
            <w:r w:rsidRPr="00381E9F">
              <w:rPr>
                <w:b/>
                <w:bCs/>
              </w:rPr>
              <w:t>Doporučená:</w:t>
            </w:r>
          </w:p>
          <w:p w14:paraId="687C521E" w14:textId="2BD9AD01" w:rsidR="00826869" w:rsidRPr="00381E9F" w:rsidRDefault="005C4C21" w:rsidP="00826869">
            <w:r w:rsidRPr="005C4C21">
              <w:t>ŘASA, Jaroslav a ŠVERCL, Josef</w:t>
            </w:r>
            <w:r w:rsidR="00826869" w:rsidRPr="00381E9F">
              <w:t xml:space="preserve">. </w:t>
            </w:r>
            <w:r w:rsidR="00826869" w:rsidRPr="00381E9F">
              <w:rPr>
                <w:i/>
              </w:rPr>
              <w:t>Strojnické tabulky</w:t>
            </w:r>
            <w:r w:rsidR="00847BEF">
              <w:rPr>
                <w:i/>
              </w:rPr>
              <w:t xml:space="preserve"> pro školu a praxi</w:t>
            </w:r>
            <w:r w:rsidR="005F056E">
              <w:rPr>
                <w:i/>
              </w:rPr>
              <w:t xml:space="preserve"> </w:t>
            </w:r>
            <w:r w:rsidR="00826869" w:rsidRPr="00381E9F">
              <w:rPr>
                <w:i/>
              </w:rPr>
              <w:t>1</w:t>
            </w:r>
            <w:r w:rsidR="00DE5721">
              <w:rPr>
                <w:i/>
              </w:rPr>
              <w:t>,</w:t>
            </w:r>
            <w:r w:rsidR="00826869" w:rsidRPr="00381E9F">
              <w:rPr>
                <w:i/>
              </w:rPr>
              <w:t xml:space="preserve"> </w:t>
            </w:r>
            <w:r w:rsidR="00DE5721" w:rsidRPr="0070588D">
              <w:rPr>
                <w:iCs/>
              </w:rPr>
              <w:t xml:space="preserve">Jednotky, matematika, mechanika, technické kreslení, strojní součásti. </w:t>
            </w:r>
            <w:r w:rsidR="00DE5721">
              <w:t xml:space="preserve">Praha: </w:t>
            </w:r>
            <w:proofErr w:type="spellStart"/>
            <w:r w:rsidR="00826869" w:rsidRPr="00381E9F">
              <w:t>Sc</w:t>
            </w:r>
            <w:r w:rsidR="00025E62">
              <w:t>i</w:t>
            </w:r>
            <w:r w:rsidR="00826869" w:rsidRPr="00381E9F">
              <w:t>entia</w:t>
            </w:r>
            <w:proofErr w:type="spellEnd"/>
            <w:r w:rsidR="00025E62">
              <w:t>,</w:t>
            </w:r>
            <w:r w:rsidR="00826869" w:rsidRPr="00381E9F">
              <w:t xml:space="preserve"> 2012</w:t>
            </w:r>
            <w:r w:rsidR="00025E62">
              <w:t>.</w:t>
            </w:r>
            <w:r w:rsidR="00826869" w:rsidRPr="00381E9F">
              <w:t xml:space="preserve"> ISBN 987-80-7183-312-3.</w:t>
            </w:r>
          </w:p>
          <w:p w14:paraId="04672CDB" w14:textId="3DBD7C61" w:rsidR="00826869" w:rsidRPr="00381E9F" w:rsidRDefault="005C4C21" w:rsidP="00826869">
            <w:pPr>
              <w:spacing w:after="120"/>
            </w:pPr>
            <w:r w:rsidRPr="005C4C21">
              <w:t>ŘASA, Jaroslav a ŠVERCL, Josef</w:t>
            </w:r>
            <w:r w:rsidR="00826869" w:rsidRPr="00381E9F">
              <w:t xml:space="preserve">. </w:t>
            </w:r>
            <w:r w:rsidR="00826869" w:rsidRPr="00381E9F">
              <w:rPr>
                <w:i/>
              </w:rPr>
              <w:t>Strojnické tabulky</w:t>
            </w:r>
            <w:r w:rsidR="0046229E">
              <w:rPr>
                <w:i/>
              </w:rPr>
              <w:t xml:space="preserve"> pro školu a praxi</w:t>
            </w:r>
            <w:r w:rsidR="00826869" w:rsidRPr="00381E9F">
              <w:rPr>
                <w:i/>
              </w:rPr>
              <w:t xml:space="preserve"> 2</w:t>
            </w:r>
            <w:r w:rsidR="00DE5721">
              <w:rPr>
                <w:i/>
              </w:rPr>
              <w:t>,</w:t>
            </w:r>
            <w:r w:rsidR="008F3989">
              <w:rPr>
                <w:i/>
              </w:rPr>
              <w:t xml:space="preserve"> </w:t>
            </w:r>
            <w:r w:rsidR="008F3989" w:rsidRPr="0070588D">
              <w:rPr>
                <w:iCs/>
              </w:rPr>
              <w:t>Materiály, polotovary, technologie, upínání, měření.</w:t>
            </w:r>
            <w:r w:rsidR="008F3989" w:rsidRPr="008F3989">
              <w:rPr>
                <w:i/>
              </w:rPr>
              <w:t xml:space="preserve"> </w:t>
            </w:r>
            <w:r w:rsidR="008F3989">
              <w:rPr>
                <w:iCs/>
              </w:rPr>
              <w:t>Praha:</w:t>
            </w:r>
            <w:r w:rsidR="00826869" w:rsidRPr="00381E9F">
              <w:rPr>
                <w:i/>
              </w:rPr>
              <w:t xml:space="preserve"> </w:t>
            </w:r>
            <w:proofErr w:type="spellStart"/>
            <w:r w:rsidR="00826869" w:rsidRPr="00381E9F">
              <w:t>Sc</w:t>
            </w:r>
            <w:r w:rsidR="008F3989">
              <w:t>i</w:t>
            </w:r>
            <w:r w:rsidR="00826869" w:rsidRPr="00381E9F">
              <w:t>entia</w:t>
            </w:r>
            <w:proofErr w:type="spellEnd"/>
            <w:r w:rsidR="008F3989">
              <w:t>,</w:t>
            </w:r>
            <w:r w:rsidR="00826869" w:rsidRPr="00381E9F">
              <w:t xml:space="preserve"> 2007</w:t>
            </w:r>
            <w:r w:rsidR="008F3989">
              <w:t>.</w:t>
            </w:r>
            <w:r w:rsidR="00826869" w:rsidRPr="00381E9F">
              <w:t xml:space="preserve"> ISBN 987-80-86960-20-3.</w:t>
            </w:r>
          </w:p>
          <w:p w14:paraId="05308CE0" w14:textId="77777777" w:rsidR="00826869" w:rsidRPr="00381E9F" w:rsidRDefault="00826869" w:rsidP="00826869">
            <w:r w:rsidRPr="00381E9F">
              <w:t>Ateliér Sklo:</w:t>
            </w:r>
          </w:p>
          <w:p w14:paraId="32993382" w14:textId="77777777" w:rsidR="00826869" w:rsidRPr="00381E9F" w:rsidRDefault="00826869" w:rsidP="00826869">
            <w:pPr>
              <w:rPr>
                <w:b/>
                <w:bCs/>
              </w:rPr>
            </w:pPr>
            <w:r w:rsidRPr="00381E9F">
              <w:rPr>
                <w:b/>
                <w:bCs/>
              </w:rPr>
              <w:t>Povinná:</w:t>
            </w:r>
          </w:p>
          <w:p w14:paraId="3A59DCAA" w14:textId="4B1AE24F" w:rsidR="00826869" w:rsidRPr="00381E9F" w:rsidDel="00570763" w:rsidRDefault="00826869" w:rsidP="00826869">
            <w:pPr>
              <w:rPr>
                <w:del w:id="47" w:author="Jana Janíková" w:date="2025-07-07T10:49:00Z"/>
                <w:bCs/>
              </w:rPr>
            </w:pPr>
            <w:del w:id="48" w:author="Jana Janíková" w:date="2025-07-07T10:49:00Z">
              <w:r w:rsidRPr="00381E9F" w:rsidDel="00570763">
                <w:rPr>
                  <w:bCs/>
                </w:rPr>
                <w:delText xml:space="preserve">DRAHOTOVÁ Olga a kol. </w:delText>
              </w:r>
              <w:r w:rsidRPr="00381E9F" w:rsidDel="00570763">
                <w:rPr>
                  <w:bCs/>
                  <w:i/>
                </w:rPr>
                <w:delText>Historie sklářské výroby v českých zemích I. díl.</w:delText>
              </w:r>
              <w:r w:rsidRPr="00381E9F" w:rsidDel="00570763">
                <w:rPr>
                  <w:bCs/>
                </w:rPr>
                <w:delText xml:space="preserve"> Praha: ACADEMIA, nakladatelství Akademie věd České republiky, 2005. ISBN 80-200-1287-7.</w:delText>
              </w:r>
            </w:del>
          </w:p>
          <w:p w14:paraId="247348D1" w14:textId="41DCF426" w:rsidR="00826869" w:rsidRPr="00381E9F" w:rsidDel="00570763" w:rsidRDefault="00826869" w:rsidP="00826869">
            <w:pPr>
              <w:rPr>
                <w:del w:id="49" w:author="Jana Janíková" w:date="2025-07-07T10:49:00Z"/>
                <w:bCs/>
              </w:rPr>
            </w:pPr>
            <w:del w:id="50" w:author="Jana Janíková" w:date="2025-07-07T10:49:00Z">
              <w:r w:rsidRPr="00381E9F" w:rsidDel="00570763">
                <w:rPr>
                  <w:bCs/>
                </w:rPr>
                <w:delText xml:space="preserve">PETROVÁ, Sylva. </w:delText>
              </w:r>
              <w:r w:rsidRPr="00381E9F" w:rsidDel="00570763">
                <w:rPr>
                  <w:bCs/>
                  <w:i/>
                  <w:iCs/>
                </w:rPr>
                <w:delText>České sklo</w:delText>
              </w:r>
              <w:r w:rsidRPr="00381E9F" w:rsidDel="00570763">
                <w:rPr>
                  <w:bCs/>
                </w:rPr>
                <w:delText>. Druhé revidované, doplněné a rozšířené vydání. V Praze: Vysoká škola uměleckoprůmyslová, 2018. ISBN 978-80-87989-50-0.</w:delText>
              </w:r>
            </w:del>
          </w:p>
          <w:p w14:paraId="6BE2295C" w14:textId="77777777" w:rsidR="00F93260" w:rsidRPr="002C0F7D" w:rsidRDefault="00F93260" w:rsidP="00F93260">
            <w:pPr>
              <w:shd w:val="clear" w:color="auto" w:fill="FFFFFF" w:themeFill="background1"/>
              <w:rPr>
                <w:ins w:id="51" w:author="Jana Janíková" w:date="2025-07-07T10:49:00Z"/>
              </w:rPr>
            </w:pPr>
            <w:ins w:id="52" w:author="Jana Janíková" w:date="2025-07-07T10:49:00Z">
              <w:r w:rsidRPr="002C0F7D">
                <w:t>DRAHOTOVÁ, Olga. </w:t>
              </w:r>
              <w:r w:rsidRPr="002C0F7D">
                <w:rPr>
                  <w:i/>
                  <w:iCs/>
                </w:rPr>
                <w:t>Historie sklářské výroby v českých zemích</w:t>
              </w:r>
              <w:r w:rsidRPr="002C0F7D">
                <w:t>. Praha: Academia, 2005. ISBN 8020012877. </w:t>
              </w:r>
            </w:ins>
          </w:p>
          <w:p w14:paraId="5E599526" w14:textId="77777777" w:rsidR="00F93260" w:rsidRPr="002C0F7D" w:rsidRDefault="00F93260" w:rsidP="00F93260">
            <w:pPr>
              <w:rPr>
                <w:ins w:id="53" w:author="Jana Janíková" w:date="2025-07-07T10:49:00Z"/>
              </w:rPr>
            </w:pPr>
            <w:ins w:id="54" w:author="Jana Janíková" w:date="2025-07-07T10:49:00Z">
              <w:r w:rsidRPr="002C0F7D">
                <w:t>FISCHER, Lucy (</w:t>
              </w:r>
              <w:proofErr w:type="spellStart"/>
              <w:r w:rsidRPr="002C0F7D">
                <w:t>ed</w:t>
              </w:r>
              <w:proofErr w:type="spellEnd"/>
              <w:r w:rsidRPr="002C0F7D">
                <w:t xml:space="preserve">.): </w:t>
              </w:r>
              <w:r w:rsidRPr="002C0F7D">
                <w:rPr>
                  <w:i/>
                </w:rPr>
                <w:t xml:space="preserve">Art </w:t>
              </w:r>
              <w:proofErr w:type="spellStart"/>
              <w:r w:rsidRPr="002C0F7D">
                <w:rPr>
                  <w:i/>
                </w:rPr>
                <w:t>Direction</w:t>
              </w:r>
              <w:proofErr w:type="spellEnd"/>
              <w:r w:rsidRPr="002C0F7D">
                <w:rPr>
                  <w:i/>
                </w:rPr>
                <w:t xml:space="preserve"> &amp; </w:t>
              </w:r>
              <w:proofErr w:type="spellStart"/>
              <w:r w:rsidRPr="002C0F7D">
                <w:rPr>
                  <w:i/>
                </w:rPr>
                <w:t>Production</w:t>
              </w:r>
              <w:proofErr w:type="spellEnd"/>
              <w:r w:rsidRPr="002C0F7D">
                <w:rPr>
                  <w:i/>
                </w:rPr>
                <w:t xml:space="preserve"> design. </w:t>
              </w:r>
              <w:r w:rsidRPr="002C0F7D">
                <w:t xml:space="preserve">London: I. B. </w:t>
              </w:r>
              <w:proofErr w:type="spellStart"/>
              <w:r w:rsidRPr="002C0F7D">
                <w:t>Tauris</w:t>
              </w:r>
              <w:proofErr w:type="spellEnd"/>
              <w:r w:rsidRPr="002C0F7D">
                <w:t xml:space="preserve"> &amp; Co., 2015. ISBN 9780813564357.</w:t>
              </w:r>
            </w:ins>
          </w:p>
          <w:p w14:paraId="4A6E2443" w14:textId="77777777" w:rsidR="00F93260" w:rsidRPr="002C0F7D" w:rsidRDefault="00F93260" w:rsidP="00F93260">
            <w:pPr>
              <w:spacing w:line="257" w:lineRule="auto"/>
              <w:rPr>
                <w:ins w:id="55" w:author="Jana Janíková" w:date="2025-07-07T10:49:00Z"/>
              </w:rPr>
            </w:pPr>
            <w:ins w:id="56" w:author="Jana Janíková" w:date="2025-07-07T10:49:00Z">
              <w:r w:rsidRPr="002C0F7D">
                <w:t>PETROVÁ, Sylva. </w:t>
              </w:r>
              <w:r w:rsidRPr="002C0F7D">
                <w:rPr>
                  <w:rFonts w:eastAsia="Calibri"/>
                  <w:i/>
                  <w:iCs/>
                </w:rPr>
                <w:t>České sklo</w:t>
              </w:r>
              <w:r w:rsidRPr="002C0F7D">
                <w:rPr>
                  <w:rFonts w:eastAsia="Calibri"/>
                </w:rPr>
                <w:t xml:space="preserve">. </w:t>
              </w:r>
              <w:r w:rsidRPr="002C0F7D">
                <w:t>Praha: Vysoká škola uměleckoprůmyslová, 2018. ISBN 9788087989500.</w:t>
              </w:r>
            </w:ins>
          </w:p>
          <w:p w14:paraId="7E71F6D4" w14:textId="77777777" w:rsidR="00F93260" w:rsidRPr="00036416" w:rsidRDefault="00F93260" w:rsidP="00F93260">
            <w:pPr>
              <w:rPr>
                <w:ins w:id="57" w:author="Jana Janíková" w:date="2025-07-07T10:49:00Z"/>
                <w:b/>
                <w:bCs/>
              </w:rPr>
            </w:pPr>
            <w:ins w:id="58" w:author="Jana Janíková" w:date="2025-07-07T10:49:00Z">
              <w:r w:rsidRPr="00036416">
                <w:rPr>
                  <w:b/>
                  <w:bCs/>
                </w:rPr>
                <w:t>Doporučená:</w:t>
              </w:r>
            </w:ins>
          </w:p>
          <w:p w14:paraId="751710B5" w14:textId="77777777" w:rsidR="00F93260" w:rsidRPr="00036416" w:rsidRDefault="00F93260" w:rsidP="00F93260">
            <w:pPr>
              <w:rPr>
                <w:ins w:id="59" w:author="Jana Janíková" w:date="2025-07-07T10:49:00Z"/>
              </w:rPr>
            </w:pPr>
            <w:ins w:id="60" w:author="Jana Janíková" w:date="2025-07-07T10:49:00Z">
              <w:r w:rsidRPr="00036416">
                <w:t>LANGHAMER, A</w:t>
              </w:r>
              <w:r>
                <w:t>ntonín.</w:t>
              </w:r>
              <w:r w:rsidRPr="00036416">
                <w:t> </w:t>
              </w:r>
              <w:r w:rsidRPr="00036416">
                <w:rPr>
                  <w:i/>
                  <w:iCs/>
                </w:rPr>
                <w:t>Legenda o českém skle</w:t>
              </w:r>
              <w:r w:rsidRPr="00036416">
                <w:t xml:space="preserve">. </w:t>
              </w:r>
              <w:r>
                <w:t xml:space="preserve">Zlín: </w:t>
              </w:r>
              <w:r w:rsidRPr="00036416">
                <w:t>Tigris, 2000. ISBN 8086062023.</w:t>
              </w:r>
            </w:ins>
          </w:p>
          <w:p w14:paraId="10E8ECF6" w14:textId="77777777" w:rsidR="00F93260" w:rsidRPr="00036416" w:rsidRDefault="00F93260" w:rsidP="00F93260">
            <w:pPr>
              <w:rPr>
                <w:ins w:id="61" w:author="Jana Janíková" w:date="2025-07-07T10:49:00Z"/>
              </w:rPr>
            </w:pPr>
            <w:ins w:id="62" w:author="Jana Janíková" w:date="2025-07-07T10:49:00Z">
              <w:r w:rsidRPr="00036416">
                <w:t>RICKE, Helmut. </w:t>
              </w:r>
              <w:r w:rsidRPr="00036416">
                <w:rPr>
                  <w:i/>
                  <w:iCs/>
                </w:rPr>
                <w:t xml:space="preserve">Czech </w:t>
              </w:r>
              <w:proofErr w:type="spellStart"/>
              <w:r w:rsidRPr="00036416">
                <w:rPr>
                  <w:i/>
                  <w:iCs/>
                </w:rPr>
                <w:t>Glass</w:t>
              </w:r>
              <w:proofErr w:type="spellEnd"/>
              <w:r w:rsidRPr="00036416">
                <w:rPr>
                  <w:i/>
                  <w:iCs/>
                </w:rPr>
                <w:t xml:space="preserve"> 1945–1980/Design in </w:t>
              </w:r>
              <w:proofErr w:type="spellStart"/>
              <w:r w:rsidRPr="00036416">
                <w:rPr>
                  <w:i/>
                  <w:iCs/>
                </w:rPr>
                <w:t>an</w:t>
              </w:r>
              <w:proofErr w:type="spellEnd"/>
              <w:r w:rsidRPr="00036416">
                <w:rPr>
                  <w:i/>
                  <w:iCs/>
                </w:rPr>
                <w:t xml:space="preserve"> Age </w:t>
              </w:r>
              <w:proofErr w:type="spellStart"/>
              <w:r w:rsidRPr="00036416">
                <w:rPr>
                  <w:i/>
                  <w:iCs/>
                </w:rPr>
                <w:t>of</w:t>
              </w:r>
              <w:proofErr w:type="spellEnd"/>
              <w:r w:rsidRPr="00036416">
                <w:rPr>
                  <w:i/>
                  <w:iCs/>
                </w:rPr>
                <w:t xml:space="preserve"> </w:t>
              </w:r>
              <w:proofErr w:type="spellStart"/>
              <w:r w:rsidRPr="00036416">
                <w:rPr>
                  <w:i/>
                  <w:iCs/>
                </w:rPr>
                <w:t>Adversity</w:t>
              </w:r>
              <w:proofErr w:type="spellEnd"/>
              <w:r w:rsidRPr="00036416">
                <w:t xml:space="preserve">, Stuttgart: </w:t>
              </w:r>
              <w:proofErr w:type="spellStart"/>
              <w:r w:rsidRPr="00036416">
                <w:t>Arnoldsche</w:t>
              </w:r>
              <w:proofErr w:type="spellEnd"/>
              <w:r w:rsidRPr="00036416">
                <w:t xml:space="preserve"> </w:t>
              </w:r>
              <w:proofErr w:type="spellStart"/>
              <w:r w:rsidRPr="00036416">
                <w:t>Verlagsanstalt</w:t>
              </w:r>
              <w:proofErr w:type="spellEnd"/>
              <w:r w:rsidRPr="00036416">
                <w:t>, 2008. ISBN 9783897902176.</w:t>
              </w:r>
            </w:ins>
          </w:p>
          <w:p w14:paraId="75BD3258" w14:textId="52D760EC" w:rsidR="00826869" w:rsidRPr="00381E9F" w:rsidDel="00704308" w:rsidRDefault="00F93260" w:rsidP="0034695F">
            <w:pPr>
              <w:spacing w:after="120"/>
              <w:rPr>
                <w:del w:id="63" w:author="Jana Janíková" w:date="2025-07-07T10:46:00Z"/>
                <w:b/>
                <w:bCs/>
              </w:rPr>
            </w:pPr>
            <w:ins w:id="64" w:author="Jana Janíková" w:date="2025-07-07T10:49:00Z">
              <w:r w:rsidRPr="00036416">
                <w:t>Časopisy – </w:t>
              </w:r>
              <w:r w:rsidRPr="00036416">
                <w:rPr>
                  <w:i/>
                  <w:iCs/>
                </w:rPr>
                <w:t xml:space="preserve">Art and </w:t>
              </w:r>
              <w:proofErr w:type="spellStart"/>
              <w:r w:rsidRPr="00036416">
                <w:rPr>
                  <w:i/>
                  <w:iCs/>
                </w:rPr>
                <w:t>Antiques</w:t>
              </w:r>
              <w:proofErr w:type="spellEnd"/>
              <w:r w:rsidRPr="00036416">
                <w:t>, </w:t>
              </w:r>
              <w:proofErr w:type="spellStart"/>
              <w:r w:rsidRPr="00036416">
                <w:rPr>
                  <w:i/>
                  <w:iCs/>
                </w:rPr>
                <w:t>Neues</w:t>
              </w:r>
              <w:proofErr w:type="spellEnd"/>
              <w:r w:rsidRPr="00036416">
                <w:rPr>
                  <w:i/>
                  <w:iCs/>
                </w:rPr>
                <w:t xml:space="preserve"> </w:t>
              </w:r>
              <w:proofErr w:type="spellStart"/>
              <w:r w:rsidRPr="00036416">
                <w:rPr>
                  <w:i/>
                  <w:iCs/>
                </w:rPr>
                <w:t>Glass</w:t>
              </w:r>
              <w:proofErr w:type="spellEnd"/>
              <w:r w:rsidRPr="00036416">
                <w:t>, </w:t>
              </w:r>
              <w:r w:rsidRPr="00036416">
                <w:rPr>
                  <w:i/>
                  <w:iCs/>
                </w:rPr>
                <w:t>Keramika a sklo</w:t>
              </w:r>
              <w:r w:rsidRPr="00036416">
                <w:t>, </w:t>
              </w:r>
              <w:r w:rsidRPr="00036416">
                <w:rPr>
                  <w:i/>
                  <w:iCs/>
                </w:rPr>
                <w:t>Sklář a Keramik</w:t>
              </w:r>
              <w:r w:rsidRPr="00036416">
                <w:t>.</w:t>
              </w:r>
            </w:ins>
            <w:del w:id="65" w:author="Jana Janíková" w:date="2025-07-07T10:46:00Z">
              <w:r w:rsidR="00826869" w:rsidRPr="00381E9F" w:rsidDel="00704308">
                <w:rPr>
                  <w:b/>
                  <w:bCs/>
                </w:rPr>
                <w:delText>Doporučená:</w:delText>
              </w:r>
            </w:del>
          </w:p>
          <w:p w14:paraId="7641518D" w14:textId="2CFD2172" w:rsidR="00826869" w:rsidRPr="00381E9F" w:rsidDel="00704308" w:rsidRDefault="00826869">
            <w:pPr>
              <w:spacing w:after="120"/>
              <w:rPr>
                <w:del w:id="66" w:author="Jana Janíková" w:date="2025-07-07T10:46:00Z"/>
                <w:bCs/>
              </w:rPr>
            </w:pPr>
            <w:del w:id="67" w:author="Jana Janíková" w:date="2025-07-07T10:46:00Z">
              <w:r w:rsidRPr="00381E9F" w:rsidDel="00704308">
                <w:rPr>
                  <w:bCs/>
                </w:rPr>
                <w:delText xml:space="preserve">BLUMENTRITT, Josef. </w:delText>
              </w:r>
              <w:r w:rsidRPr="00381E9F" w:rsidDel="00704308">
                <w:rPr>
                  <w:bCs/>
                  <w:i/>
                  <w:iCs/>
                </w:rPr>
                <w:delText>Sklářské materiály</w:delText>
              </w:r>
              <w:r w:rsidRPr="00381E9F" w:rsidDel="00704308">
                <w:rPr>
                  <w:bCs/>
                </w:rPr>
                <w:delText>. 2. vydání. Praha: SNTL, 1986.</w:delText>
              </w:r>
              <w:r w:rsidRPr="00381E9F" w:rsidDel="00704308">
                <w:rPr>
                  <w:bCs/>
                </w:rPr>
                <w:br/>
                <w:delText xml:space="preserve">MAŘÍK, Emanuel a SATRAPA, Rudolf. </w:delText>
              </w:r>
              <w:r w:rsidRPr="00381E9F" w:rsidDel="00704308">
                <w:rPr>
                  <w:bCs/>
                  <w:i/>
                </w:rPr>
                <w:delText>Brusič a rytec skla.</w:delText>
              </w:r>
              <w:r w:rsidRPr="00381E9F" w:rsidDel="00704308">
                <w:rPr>
                  <w:bCs/>
                </w:rPr>
                <w:delText xml:space="preserve"> Praha: SNTL, 1973.</w:delText>
              </w:r>
            </w:del>
          </w:p>
          <w:p w14:paraId="4BAF862B" w14:textId="77777777" w:rsidR="00704308" w:rsidRDefault="00704308" w:rsidP="0034695F">
            <w:pPr>
              <w:spacing w:after="120"/>
              <w:rPr>
                <w:ins w:id="68" w:author="Jana Janíková" w:date="2025-07-07T10:46:00Z"/>
              </w:rPr>
            </w:pPr>
          </w:p>
          <w:p w14:paraId="42E28A87" w14:textId="44E0BB51" w:rsidR="00826869" w:rsidRPr="00381E9F" w:rsidRDefault="00826869" w:rsidP="00826869">
            <w:r w:rsidRPr="00381E9F">
              <w:t>Ateliér Tvorba prostoru:</w:t>
            </w:r>
          </w:p>
          <w:p w14:paraId="07E94413" w14:textId="77777777" w:rsidR="00826869" w:rsidRPr="00381E9F" w:rsidRDefault="00826869" w:rsidP="00826869">
            <w:pPr>
              <w:rPr>
                <w:b/>
                <w:bCs/>
              </w:rPr>
            </w:pPr>
            <w:r w:rsidRPr="00381E9F">
              <w:rPr>
                <w:b/>
                <w:bCs/>
              </w:rPr>
              <w:t>Povinná:</w:t>
            </w:r>
          </w:p>
          <w:p w14:paraId="1AE53704" w14:textId="69124C66" w:rsidR="00826869" w:rsidRPr="00381E9F" w:rsidRDefault="00826869" w:rsidP="00826869">
            <w:r w:rsidRPr="00381E9F">
              <w:t xml:space="preserve">BROOKER, </w:t>
            </w:r>
            <w:proofErr w:type="spellStart"/>
            <w:r w:rsidRPr="00381E9F">
              <w:t>Graeme</w:t>
            </w:r>
            <w:proofErr w:type="spellEnd"/>
            <w:r w:rsidRPr="00381E9F">
              <w:t xml:space="preserve"> a STONE</w:t>
            </w:r>
            <w:r w:rsidR="00C8770D">
              <w:t>,</w:t>
            </w:r>
            <w:r w:rsidR="00C8770D" w:rsidRPr="00381E9F">
              <w:t xml:space="preserve"> Sally</w:t>
            </w:r>
            <w:r w:rsidRPr="00381E9F">
              <w:t>. </w:t>
            </w:r>
            <w:r w:rsidRPr="00381E9F">
              <w:rPr>
                <w:i/>
                <w:iCs/>
              </w:rPr>
              <w:t>Co je interiérový design?</w:t>
            </w:r>
            <w:r w:rsidRPr="00381E9F">
              <w:t xml:space="preserve"> Praha: </w:t>
            </w:r>
            <w:proofErr w:type="spellStart"/>
            <w:r w:rsidRPr="00381E9F">
              <w:t>Slovart</w:t>
            </w:r>
            <w:proofErr w:type="spellEnd"/>
            <w:r w:rsidRPr="00381E9F">
              <w:t>, 201</w:t>
            </w:r>
            <w:r w:rsidR="00FC18C7">
              <w:t>0</w:t>
            </w:r>
            <w:r w:rsidRPr="00381E9F">
              <w:t>. ISBN: 978-80-7391-435-6.</w:t>
            </w:r>
          </w:p>
          <w:p w14:paraId="667C4B13" w14:textId="7E09CFAD" w:rsidR="00826869" w:rsidRPr="00381E9F" w:rsidRDefault="00826869" w:rsidP="00826869">
            <w:r w:rsidRPr="00381E9F">
              <w:t xml:space="preserve">NEUFERT, Ernst. </w:t>
            </w:r>
            <w:r w:rsidRPr="00381E9F">
              <w:rPr>
                <w:i/>
                <w:iCs/>
              </w:rPr>
              <w:t>Navrhování staveb</w:t>
            </w:r>
            <w:r w:rsidRPr="00381E9F">
              <w:t xml:space="preserve">, 2. české vydání, Praha: </w:t>
            </w:r>
            <w:proofErr w:type="spellStart"/>
            <w:r w:rsidRPr="00381E9F">
              <w:t>Consult</w:t>
            </w:r>
            <w:proofErr w:type="spellEnd"/>
            <w:r w:rsidRPr="00381E9F">
              <w:t xml:space="preserve"> </w:t>
            </w:r>
            <w:proofErr w:type="spellStart"/>
            <w:r w:rsidRPr="00381E9F">
              <w:t>invest</w:t>
            </w:r>
            <w:proofErr w:type="spellEnd"/>
            <w:r w:rsidR="00FC18C7">
              <w:t>,</w:t>
            </w:r>
            <w:r w:rsidR="00FC18C7" w:rsidRPr="00381E9F">
              <w:t xml:space="preserve"> </w:t>
            </w:r>
            <w:r w:rsidRPr="00381E9F">
              <w:t>2000. ISBN: 80-191486-6-6.</w:t>
            </w:r>
          </w:p>
          <w:p w14:paraId="495901B3" w14:textId="0D9684C0" w:rsidR="00826869" w:rsidRPr="00381E9F" w:rsidRDefault="00826869" w:rsidP="00826869">
            <w:r w:rsidRPr="00381E9F">
              <w:t>NORBERG-SCHULZ, Christian. </w:t>
            </w:r>
            <w:r w:rsidRPr="00381E9F">
              <w:rPr>
                <w:i/>
                <w:iCs/>
              </w:rPr>
              <w:t>Genius loci: Krajina, místo, architektura.</w:t>
            </w:r>
            <w:r w:rsidRPr="00381E9F">
              <w:t> Vyd.</w:t>
            </w:r>
            <w:r w:rsidR="00FC18C7">
              <w:t xml:space="preserve"> </w:t>
            </w:r>
            <w:r w:rsidRPr="00381E9F">
              <w:t xml:space="preserve">2. Praha: Dokořán, 2010. </w:t>
            </w:r>
            <w:r w:rsidR="00FC18C7">
              <w:br/>
            </w:r>
            <w:r w:rsidRPr="00381E9F">
              <w:t>ISBN: 978-80-7363-303-5.</w:t>
            </w:r>
          </w:p>
          <w:p w14:paraId="76A31C25" w14:textId="77777777" w:rsidR="00826869" w:rsidRPr="00381E9F" w:rsidRDefault="00826869" w:rsidP="00826869">
            <w:pPr>
              <w:rPr>
                <w:b/>
                <w:bCs/>
              </w:rPr>
            </w:pPr>
            <w:r w:rsidRPr="00381E9F">
              <w:rPr>
                <w:b/>
                <w:bCs/>
              </w:rPr>
              <w:t>Doporučená:</w:t>
            </w:r>
          </w:p>
          <w:p w14:paraId="6A7BBBC3" w14:textId="77777777" w:rsidR="00826869" w:rsidRPr="00381E9F" w:rsidRDefault="00826869" w:rsidP="00826869">
            <w:r w:rsidRPr="00381E9F">
              <w:t xml:space="preserve">SALINGAROS, Nikos A., HORÁČEK, Martin, </w:t>
            </w:r>
            <w:proofErr w:type="spellStart"/>
            <w:r w:rsidRPr="00381E9F">
              <w:t>ed</w:t>
            </w:r>
            <w:proofErr w:type="spellEnd"/>
            <w:r w:rsidRPr="00381E9F">
              <w:t>. </w:t>
            </w:r>
            <w:r w:rsidRPr="00381E9F">
              <w:rPr>
                <w:i/>
                <w:iCs/>
              </w:rPr>
              <w:t>Sjednocená teorie architektury: forma, jazyk, komplexita</w:t>
            </w:r>
            <w:r w:rsidRPr="00381E9F">
              <w:t xml:space="preserve">. Přeložil Hana LOGAN. Brno: Vysoké učení technické v Brně – VUTIUM ve spolupráci s </w:t>
            </w:r>
            <w:proofErr w:type="spellStart"/>
            <w:r w:rsidRPr="00381E9F">
              <w:t>Barrister</w:t>
            </w:r>
            <w:proofErr w:type="spellEnd"/>
            <w:r w:rsidRPr="00381E9F">
              <w:t xml:space="preserve"> &amp; </w:t>
            </w:r>
            <w:proofErr w:type="spellStart"/>
            <w:r w:rsidRPr="00381E9F">
              <w:t>Principal</w:t>
            </w:r>
            <w:proofErr w:type="spellEnd"/>
            <w:r w:rsidRPr="00381E9F">
              <w:t xml:space="preserve"> </w:t>
            </w:r>
            <w:proofErr w:type="spellStart"/>
            <w:r w:rsidRPr="00381E9F">
              <w:t>Publishing</w:t>
            </w:r>
            <w:proofErr w:type="spellEnd"/>
            <w:r w:rsidRPr="00381E9F">
              <w:t>, 2017. ISBN 978-80-7485-138-4.</w:t>
            </w:r>
          </w:p>
          <w:p w14:paraId="27DF1FA7" w14:textId="77777777" w:rsidR="00826869" w:rsidRPr="00381E9F" w:rsidRDefault="00826869" w:rsidP="00826869">
            <w:r w:rsidRPr="00381E9F">
              <w:t>ZIKMUND-LENDER, Ladislav. </w:t>
            </w:r>
            <w:r w:rsidRPr="00381E9F">
              <w:rPr>
                <w:i/>
                <w:iCs/>
              </w:rPr>
              <w:t>Design/nábytek/interiéry.</w:t>
            </w:r>
            <w:r w:rsidRPr="00381E9F">
              <w:t xml:space="preserve"> Hradec Králové: Zikmund Hradec Králové, 2014. </w:t>
            </w:r>
          </w:p>
          <w:p w14:paraId="4800FDBB" w14:textId="69406F4A" w:rsidR="00D910E1" w:rsidRPr="00381E9F" w:rsidRDefault="00826869" w:rsidP="00171AAC">
            <w:pPr>
              <w:jc w:val="both"/>
            </w:pPr>
            <w:r w:rsidRPr="00381E9F">
              <w:t>ISBN: 978-80-905271-4-0.</w:t>
            </w:r>
          </w:p>
        </w:tc>
      </w:tr>
      <w:tr w:rsidR="00D910E1" w14:paraId="02A43468" w14:textId="77777777" w:rsidTr="00B76D9B">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2849065" w14:textId="1FCA3236" w:rsidR="00D910E1" w:rsidRDefault="00D910E1" w:rsidP="000B16AE">
            <w:pPr>
              <w:jc w:val="center"/>
              <w:rPr>
                <w:b/>
              </w:rPr>
            </w:pPr>
            <w:r>
              <w:rPr>
                <w:b/>
              </w:rPr>
              <w:t>Informace ke kombinované nebo distanční formě</w:t>
            </w:r>
          </w:p>
        </w:tc>
      </w:tr>
      <w:tr w:rsidR="00D910E1" w14:paraId="25651536" w14:textId="77777777" w:rsidTr="00B76D9B">
        <w:tc>
          <w:tcPr>
            <w:tcW w:w="4787" w:type="dxa"/>
            <w:gridSpan w:val="2"/>
            <w:tcBorders>
              <w:top w:val="single" w:sz="2" w:space="0" w:color="auto"/>
            </w:tcBorders>
            <w:shd w:val="clear" w:color="auto" w:fill="F7CAAC"/>
          </w:tcPr>
          <w:p w14:paraId="707B38B8" w14:textId="77777777" w:rsidR="00D910E1" w:rsidRDefault="00D910E1" w:rsidP="000B16AE">
            <w:pPr>
              <w:jc w:val="both"/>
            </w:pPr>
            <w:r>
              <w:rPr>
                <w:b/>
              </w:rPr>
              <w:t>Rozsah konzultací (soustředění)</w:t>
            </w:r>
          </w:p>
        </w:tc>
        <w:tc>
          <w:tcPr>
            <w:tcW w:w="889" w:type="dxa"/>
            <w:tcBorders>
              <w:top w:val="single" w:sz="2" w:space="0" w:color="auto"/>
            </w:tcBorders>
          </w:tcPr>
          <w:p w14:paraId="423BDADD" w14:textId="77777777" w:rsidR="00D910E1" w:rsidRDefault="00D910E1" w:rsidP="000B16AE">
            <w:pPr>
              <w:jc w:val="both"/>
            </w:pPr>
          </w:p>
        </w:tc>
        <w:tc>
          <w:tcPr>
            <w:tcW w:w="4179" w:type="dxa"/>
            <w:tcBorders>
              <w:top w:val="single" w:sz="2" w:space="0" w:color="auto"/>
            </w:tcBorders>
            <w:shd w:val="clear" w:color="auto" w:fill="F7CAAC"/>
          </w:tcPr>
          <w:p w14:paraId="0D482FF9" w14:textId="77777777" w:rsidR="00D910E1" w:rsidRDefault="00D910E1" w:rsidP="000B16AE">
            <w:pPr>
              <w:jc w:val="both"/>
              <w:rPr>
                <w:b/>
              </w:rPr>
            </w:pPr>
            <w:r>
              <w:rPr>
                <w:b/>
              </w:rPr>
              <w:t xml:space="preserve">hodin </w:t>
            </w:r>
          </w:p>
        </w:tc>
      </w:tr>
      <w:tr w:rsidR="00D910E1" w14:paraId="331F7E0B" w14:textId="77777777" w:rsidTr="00B76D9B">
        <w:tc>
          <w:tcPr>
            <w:tcW w:w="9855" w:type="dxa"/>
            <w:gridSpan w:val="4"/>
            <w:shd w:val="clear" w:color="auto" w:fill="F7CAAC"/>
          </w:tcPr>
          <w:p w14:paraId="31EB8379" w14:textId="77777777" w:rsidR="00D910E1" w:rsidRDefault="00D910E1" w:rsidP="000B16AE">
            <w:pPr>
              <w:jc w:val="both"/>
              <w:rPr>
                <w:b/>
              </w:rPr>
            </w:pPr>
            <w:r>
              <w:rPr>
                <w:b/>
              </w:rPr>
              <w:t>Informace o způsobu kontaktu s vyučujícím</w:t>
            </w:r>
          </w:p>
        </w:tc>
      </w:tr>
      <w:tr w:rsidR="00D910E1" w14:paraId="7902D754" w14:textId="77777777" w:rsidTr="00B76D9B">
        <w:trPr>
          <w:trHeight w:val="1373"/>
        </w:trPr>
        <w:tc>
          <w:tcPr>
            <w:tcW w:w="9855" w:type="dxa"/>
            <w:gridSpan w:val="4"/>
          </w:tcPr>
          <w:p w14:paraId="5A33319A" w14:textId="77777777" w:rsidR="00D910E1" w:rsidRDefault="00D910E1" w:rsidP="000B16AE">
            <w:pPr>
              <w:jc w:val="both"/>
            </w:pPr>
          </w:p>
        </w:tc>
      </w:tr>
    </w:tbl>
    <w:p w14:paraId="50F1E94D" w14:textId="77777777" w:rsidR="00504D77" w:rsidRDefault="006676C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504D77" w14:paraId="0F6FA815" w14:textId="77777777" w:rsidTr="000B16AE">
        <w:tc>
          <w:tcPr>
            <w:tcW w:w="9855" w:type="dxa"/>
            <w:gridSpan w:val="9"/>
            <w:tcBorders>
              <w:bottom w:val="double" w:sz="4" w:space="0" w:color="auto"/>
            </w:tcBorders>
            <w:shd w:val="clear" w:color="auto" w:fill="BDD6EE"/>
          </w:tcPr>
          <w:p w14:paraId="6B900729" w14:textId="77777777" w:rsidR="00504D77" w:rsidRDefault="00504D77" w:rsidP="000B16AE">
            <w:pPr>
              <w:jc w:val="both"/>
              <w:rPr>
                <w:b/>
                <w:sz w:val="28"/>
              </w:rPr>
            </w:pPr>
            <w:r>
              <w:lastRenderedPageBreak/>
              <w:br w:type="page"/>
            </w:r>
            <w:r>
              <w:rPr>
                <w:b/>
                <w:sz w:val="28"/>
              </w:rPr>
              <w:t>B-III – Charakteristika studijního předmětu</w:t>
            </w:r>
          </w:p>
        </w:tc>
      </w:tr>
      <w:tr w:rsidR="00504D77" w14:paraId="54A4AE64" w14:textId="77777777" w:rsidTr="000B16AE">
        <w:tc>
          <w:tcPr>
            <w:tcW w:w="3086" w:type="dxa"/>
            <w:tcBorders>
              <w:top w:val="double" w:sz="4" w:space="0" w:color="auto"/>
            </w:tcBorders>
            <w:shd w:val="clear" w:color="auto" w:fill="F7CAAC"/>
          </w:tcPr>
          <w:p w14:paraId="498FEE97" w14:textId="77777777" w:rsidR="00504D77" w:rsidRDefault="00504D77" w:rsidP="00FF37A4">
            <w:pPr>
              <w:rPr>
                <w:b/>
              </w:rPr>
            </w:pPr>
            <w:r>
              <w:rPr>
                <w:b/>
              </w:rPr>
              <w:t>Název studijního předmětu</w:t>
            </w:r>
          </w:p>
        </w:tc>
        <w:tc>
          <w:tcPr>
            <w:tcW w:w="6769" w:type="dxa"/>
            <w:gridSpan w:val="8"/>
            <w:tcBorders>
              <w:top w:val="double" w:sz="4" w:space="0" w:color="auto"/>
            </w:tcBorders>
          </w:tcPr>
          <w:p w14:paraId="31C10334" w14:textId="3A129175" w:rsidR="00504D77" w:rsidRDefault="00504D77" w:rsidP="00FF37A4">
            <w:r w:rsidRPr="00973A27">
              <w:t xml:space="preserve">Technické aspekty designu </w:t>
            </w:r>
            <w:r>
              <w:t>2</w:t>
            </w:r>
          </w:p>
        </w:tc>
      </w:tr>
      <w:tr w:rsidR="00504D77" w14:paraId="70C04F85" w14:textId="77777777" w:rsidTr="000B16AE">
        <w:tc>
          <w:tcPr>
            <w:tcW w:w="3086" w:type="dxa"/>
            <w:shd w:val="clear" w:color="auto" w:fill="F7CAAC"/>
          </w:tcPr>
          <w:p w14:paraId="4CC31DA0" w14:textId="77777777" w:rsidR="00504D77" w:rsidRDefault="00504D77" w:rsidP="00FF37A4">
            <w:pPr>
              <w:rPr>
                <w:b/>
              </w:rPr>
            </w:pPr>
            <w:r>
              <w:rPr>
                <w:b/>
              </w:rPr>
              <w:t>Typ předmětu</w:t>
            </w:r>
          </w:p>
        </w:tc>
        <w:tc>
          <w:tcPr>
            <w:tcW w:w="3406" w:type="dxa"/>
            <w:gridSpan w:val="5"/>
          </w:tcPr>
          <w:p w14:paraId="74546128" w14:textId="77777777" w:rsidR="00504D77" w:rsidRDefault="00504D77" w:rsidP="00FF37A4">
            <w:r>
              <w:t>p</w:t>
            </w:r>
            <w:r w:rsidRPr="00973A27">
              <w:t>ovinn</w:t>
            </w:r>
            <w:r>
              <w:t>ě volitelný</w:t>
            </w:r>
          </w:p>
        </w:tc>
        <w:tc>
          <w:tcPr>
            <w:tcW w:w="2695" w:type="dxa"/>
            <w:gridSpan w:val="2"/>
            <w:shd w:val="clear" w:color="auto" w:fill="F7CAAC"/>
          </w:tcPr>
          <w:p w14:paraId="64203A28" w14:textId="77777777" w:rsidR="00504D77" w:rsidRDefault="00504D77" w:rsidP="00FF37A4">
            <w:r>
              <w:rPr>
                <w:b/>
              </w:rPr>
              <w:t>doporučený ročník / semestr</w:t>
            </w:r>
          </w:p>
        </w:tc>
        <w:tc>
          <w:tcPr>
            <w:tcW w:w="668" w:type="dxa"/>
          </w:tcPr>
          <w:p w14:paraId="43640FD6" w14:textId="72426C4E" w:rsidR="00504D77" w:rsidRDefault="00504D77" w:rsidP="00FF37A4">
            <w:r>
              <w:t>1/LS</w:t>
            </w:r>
          </w:p>
        </w:tc>
      </w:tr>
      <w:tr w:rsidR="00504D77" w14:paraId="777F67FD" w14:textId="77777777" w:rsidTr="000B16AE">
        <w:tc>
          <w:tcPr>
            <w:tcW w:w="3086" w:type="dxa"/>
            <w:shd w:val="clear" w:color="auto" w:fill="F7CAAC"/>
          </w:tcPr>
          <w:p w14:paraId="1CB785CC" w14:textId="77777777" w:rsidR="00504D77" w:rsidRDefault="00504D77" w:rsidP="00FF37A4">
            <w:pPr>
              <w:rPr>
                <w:b/>
              </w:rPr>
            </w:pPr>
            <w:r>
              <w:rPr>
                <w:b/>
              </w:rPr>
              <w:t>Rozsah studijního předmětu</w:t>
            </w:r>
          </w:p>
        </w:tc>
        <w:tc>
          <w:tcPr>
            <w:tcW w:w="1701" w:type="dxa"/>
            <w:gridSpan w:val="3"/>
          </w:tcPr>
          <w:p w14:paraId="4794ACEA" w14:textId="77777777" w:rsidR="00504D77" w:rsidRDefault="00504D77" w:rsidP="00FF37A4">
            <w:proofErr w:type="gramStart"/>
            <w:r w:rsidRPr="006E16AC">
              <w:t>13p</w:t>
            </w:r>
            <w:proofErr w:type="gramEnd"/>
          </w:p>
        </w:tc>
        <w:tc>
          <w:tcPr>
            <w:tcW w:w="889" w:type="dxa"/>
            <w:shd w:val="clear" w:color="auto" w:fill="F7CAAC"/>
          </w:tcPr>
          <w:p w14:paraId="2DBA63A0" w14:textId="77777777" w:rsidR="00504D77" w:rsidRDefault="00504D77" w:rsidP="00FF37A4">
            <w:pPr>
              <w:rPr>
                <w:b/>
              </w:rPr>
            </w:pPr>
            <w:r>
              <w:rPr>
                <w:b/>
              </w:rPr>
              <w:t xml:space="preserve">hod. </w:t>
            </w:r>
          </w:p>
        </w:tc>
        <w:tc>
          <w:tcPr>
            <w:tcW w:w="816" w:type="dxa"/>
          </w:tcPr>
          <w:p w14:paraId="628CCA10" w14:textId="77777777" w:rsidR="00504D77" w:rsidRDefault="00504D77" w:rsidP="00FF37A4">
            <w:r>
              <w:t>13</w:t>
            </w:r>
          </w:p>
        </w:tc>
        <w:tc>
          <w:tcPr>
            <w:tcW w:w="2156" w:type="dxa"/>
            <w:shd w:val="clear" w:color="auto" w:fill="F7CAAC"/>
          </w:tcPr>
          <w:p w14:paraId="4E30B8F4" w14:textId="77777777" w:rsidR="00504D77" w:rsidRDefault="00504D77" w:rsidP="00FF37A4">
            <w:pPr>
              <w:rPr>
                <w:b/>
              </w:rPr>
            </w:pPr>
            <w:r>
              <w:rPr>
                <w:b/>
              </w:rPr>
              <w:t>kreditů</w:t>
            </w:r>
          </w:p>
        </w:tc>
        <w:tc>
          <w:tcPr>
            <w:tcW w:w="1207" w:type="dxa"/>
            <w:gridSpan w:val="2"/>
          </w:tcPr>
          <w:p w14:paraId="3E344D1F" w14:textId="77777777" w:rsidR="00504D77" w:rsidRDefault="00504D77" w:rsidP="00FF37A4">
            <w:r>
              <w:t>2</w:t>
            </w:r>
          </w:p>
        </w:tc>
      </w:tr>
      <w:tr w:rsidR="00504D77" w14:paraId="31D86876" w14:textId="77777777" w:rsidTr="000B16AE">
        <w:tc>
          <w:tcPr>
            <w:tcW w:w="3086" w:type="dxa"/>
            <w:shd w:val="clear" w:color="auto" w:fill="F7CAAC"/>
          </w:tcPr>
          <w:p w14:paraId="6DC54AEB" w14:textId="77777777" w:rsidR="00504D77" w:rsidRDefault="00504D77" w:rsidP="00FF37A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44D81CDF" w14:textId="77777777" w:rsidR="00504D77" w:rsidRDefault="00504D77" w:rsidP="00FF37A4"/>
        </w:tc>
      </w:tr>
      <w:tr w:rsidR="00504D77" w14:paraId="65D51C62" w14:textId="77777777" w:rsidTr="000B16AE">
        <w:tc>
          <w:tcPr>
            <w:tcW w:w="3086" w:type="dxa"/>
            <w:shd w:val="clear" w:color="auto" w:fill="F7CAAC"/>
          </w:tcPr>
          <w:p w14:paraId="562C3B5A" w14:textId="77777777" w:rsidR="00504D77" w:rsidRPr="005A0406" w:rsidRDefault="00504D77" w:rsidP="00FF37A4">
            <w:pPr>
              <w:rPr>
                <w:b/>
              </w:rPr>
            </w:pPr>
            <w:r w:rsidRPr="005A0406">
              <w:rPr>
                <w:b/>
              </w:rPr>
              <w:t>Způsob ověření výsledků učení</w:t>
            </w:r>
          </w:p>
        </w:tc>
        <w:tc>
          <w:tcPr>
            <w:tcW w:w="3406" w:type="dxa"/>
            <w:gridSpan w:val="5"/>
          </w:tcPr>
          <w:p w14:paraId="79EDC648" w14:textId="77777777" w:rsidR="00504D77" w:rsidRDefault="00504D77" w:rsidP="00FF37A4">
            <w:r>
              <w:t>klasifikovaný zápočet</w:t>
            </w:r>
          </w:p>
        </w:tc>
        <w:tc>
          <w:tcPr>
            <w:tcW w:w="2156" w:type="dxa"/>
            <w:shd w:val="clear" w:color="auto" w:fill="F7CAAC"/>
          </w:tcPr>
          <w:p w14:paraId="31DCA926" w14:textId="77777777" w:rsidR="00504D77" w:rsidRDefault="00504D77" w:rsidP="00FF37A4">
            <w:pPr>
              <w:rPr>
                <w:b/>
              </w:rPr>
            </w:pPr>
            <w:r>
              <w:rPr>
                <w:b/>
              </w:rPr>
              <w:t>Forma výuky</w:t>
            </w:r>
          </w:p>
        </w:tc>
        <w:tc>
          <w:tcPr>
            <w:tcW w:w="1207" w:type="dxa"/>
            <w:gridSpan w:val="2"/>
          </w:tcPr>
          <w:p w14:paraId="7951ED58" w14:textId="77777777" w:rsidR="00504D77" w:rsidRDefault="00504D77" w:rsidP="00FF37A4">
            <w:r>
              <w:t>přednáška</w:t>
            </w:r>
          </w:p>
          <w:p w14:paraId="570B414D" w14:textId="77777777" w:rsidR="00504D77" w:rsidRDefault="00504D77" w:rsidP="00FF37A4"/>
        </w:tc>
      </w:tr>
      <w:tr w:rsidR="00504D77" w14:paraId="0086A324" w14:textId="77777777" w:rsidTr="000B16AE">
        <w:tc>
          <w:tcPr>
            <w:tcW w:w="3086" w:type="dxa"/>
            <w:shd w:val="clear" w:color="auto" w:fill="F7CAAC"/>
          </w:tcPr>
          <w:p w14:paraId="3BAECDA5" w14:textId="77777777" w:rsidR="00504D77" w:rsidRPr="005A0406" w:rsidRDefault="00504D77" w:rsidP="00FF37A4">
            <w:pPr>
              <w:rPr>
                <w:b/>
              </w:rPr>
            </w:pPr>
            <w:r w:rsidRPr="005A0406">
              <w:rPr>
                <w:b/>
              </w:rPr>
              <w:t>Forma způsobu ověření výsledků učení a další požadavky na studenta</w:t>
            </w:r>
          </w:p>
        </w:tc>
        <w:tc>
          <w:tcPr>
            <w:tcW w:w="6769" w:type="dxa"/>
            <w:gridSpan w:val="8"/>
            <w:tcBorders>
              <w:bottom w:val="nil"/>
            </w:tcBorders>
          </w:tcPr>
          <w:p w14:paraId="3C13F7F3" w14:textId="12A0E6ED" w:rsidR="00504D77" w:rsidRDefault="00EA07C0" w:rsidP="00FF37A4">
            <w:r>
              <w:t>S</w:t>
            </w:r>
            <w:r w:rsidR="00504D77">
              <w:t>plnění zadaných úkolů.</w:t>
            </w:r>
          </w:p>
          <w:p w14:paraId="651C0A47" w14:textId="77777777" w:rsidR="00504D77" w:rsidRDefault="00504D77" w:rsidP="00FF37A4">
            <w:r>
              <w:t>Písemná práce zpracovaná na dané téma, písemný test nebo ústní zkouška.</w:t>
            </w:r>
          </w:p>
          <w:p w14:paraId="7FC3404C" w14:textId="4A72656C" w:rsidR="00504D77" w:rsidRDefault="00504D77" w:rsidP="00FF37A4"/>
        </w:tc>
      </w:tr>
      <w:tr w:rsidR="00504D77" w14:paraId="0E37C1EB" w14:textId="77777777" w:rsidTr="00FF37A4">
        <w:trPr>
          <w:trHeight w:val="109"/>
        </w:trPr>
        <w:tc>
          <w:tcPr>
            <w:tcW w:w="9855" w:type="dxa"/>
            <w:gridSpan w:val="9"/>
            <w:tcBorders>
              <w:top w:val="nil"/>
            </w:tcBorders>
          </w:tcPr>
          <w:p w14:paraId="482D558C" w14:textId="77777777" w:rsidR="00504D77" w:rsidRDefault="00504D77" w:rsidP="00FF37A4"/>
        </w:tc>
      </w:tr>
      <w:tr w:rsidR="00B85820" w14:paraId="4B6CFA6B" w14:textId="77777777" w:rsidTr="000B16AE">
        <w:trPr>
          <w:trHeight w:val="197"/>
        </w:trPr>
        <w:tc>
          <w:tcPr>
            <w:tcW w:w="3086" w:type="dxa"/>
            <w:tcBorders>
              <w:top w:val="nil"/>
            </w:tcBorders>
            <w:shd w:val="clear" w:color="auto" w:fill="F7CAAC"/>
          </w:tcPr>
          <w:p w14:paraId="0C16FC16" w14:textId="77777777" w:rsidR="00B85820" w:rsidRDefault="00B85820" w:rsidP="00FF37A4">
            <w:pPr>
              <w:rPr>
                <w:b/>
              </w:rPr>
            </w:pPr>
            <w:r>
              <w:rPr>
                <w:b/>
              </w:rPr>
              <w:t>Garant předmětu</w:t>
            </w:r>
          </w:p>
        </w:tc>
        <w:tc>
          <w:tcPr>
            <w:tcW w:w="6769" w:type="dxa"/>
            <w:gridSpan w:val="8"/>
            <w:tcBorders>
              <w:top w:val="nil"/>
            </w:tcBorders>
          </w:tcPr>
          <w:p w14:paraId="68D195CE" w14:textId="02D5EC30" w:rsidR="00B85820" w:rsidRDefault="00B85820" w:rsidP="00FF37A4">
            <w:r w:rsidRPr="00973A27">
              <w:t xml:space="preserve">MgA. Adriana </w:t>
            </w:r>
            <w:proofErr w:type="spellStart"/>
            <w:r w:rsidRPr="00973A27">
              <w:t>Šatková</w:t>
            </w:r>
            <w:proofErr w:type="spellEnd"/>
          </w:p>
        </w:tc>
      </w:tr>
      <w:tr w:rsidR="00B85820" w14:paraId="14764444" w14:textId="77777777" w:rsidTr="000B16AE">
        <w:trPr>
          <w:trHeight w:val="243"/>
        </w:trPr>
        <w:tc>
          <w:tcPr>
            <w:tcW w:w="3086" w:type="dxa"/>
            <w:tcBorders>
              <w:top w:val="nil"/>
            </w:tcBorders>
            <w:shd w:val="clear" w:color="auto" w:fill="F7CAAC"/>
          </w:tcPr>
          <w:p w14:paraId="2ECFBB01" w14:textId="77777777" w:rsidR="00B85820" w:rsidRDefault="00B85820" w:rsidP="00FF37A4">
            <w:pPr>
              <w:rPr>
                <w:b/>
              </w:rPr>
            </w:pPr>
            <w:r>
              <w:rPr>
                <w:b/>
              </w:rPr>
              <w:t>Zapojení garanta do výuky předmětu</w:t>
            </w:r>
          </w:p>
        </w:tc>
        <w:tc>
          <w:tcPr>
            <w:tcW w:w="6769" w:type="dxa"/>
            <w:gridSpan w:val="8"/>
            <w:tcBorders>
              <w:top w:val="nil"/>
            </w:tcBorders>
          </w:tcPr>
          <w:p w14:paraId="63D29932" w14:textId="77777777" w:rsidR="00B85820" w:rsidRDefault="00B85820" w:rsidP="00FF37A4">
            <w:r w:rsidRPr="00AE4878">
              <w:t xml:space="preserve">Garant </w:t>
            </w:r>
            <w:r>
              <w:t xml:space="preserve">se podílí na výuce v rozsahu 50 %, </w:t>
            </w:r>
            <w:r w:rsidRPr="00AE4878">
              <w:t>stanovuje koncepci přednášky</w:t>
            </w:r>
          </w:p>
          <w:p w14:paraId="00388C98" w14:textId="77777777" w:rsidR="00B85820" w:rsidRDefault="00B85820" w:rsidP="00FF37A4"/>
        </w:tc>
      </w:tr>
      <w:tr w:rsidR="00B85820" w14:paraId="53C01A66" w14:textId="77777777" w:rsidTr="000B16AE">
        <w:tc>
          <w:tcPr>
            <w:tcW w:w="3086" w:type="dxa"/>
            <w:shd w:val="clear" w:color="auto" w:fill="F7CAAC"/>
          </w:tcPr>
          <w:p w14:paraId="18259C27" w14:textId="77777777" w:rsidR="00B85820" w:rsidRDefault="00B85820" w:rsidP="00FF37A4">
            <w:pPr>
              <w:rPr>
                <w:b/>
              </w:rPr>
            </w:pPr>
            <w:r>
              <w:rPr>
                <w:b/>
              </w:rPr>
              <w:t>Vyučující</w:t>
            </w:r>
          </w:p>
        </w:tc>
        <w:tc>
          <w:tcPr>
            <w:tcW w:w="6769" w:type="dxa"/>
            <w:gridSpan w:val="8"/>
            <w:tcBorders>
              <w:bottom w:val="nil"/>
            </w:tcBorders>
          </w:tcPr>
          <w:p w14:paraId="75E455E5" w14:textId="794322DD" w:rsidR="00B85820" w:rsidRDefault="00B85820" w:rsidP="00FF37A4">
            <w:r w:rsidRPr="00973A27">
              <w:t xml:space="preserve">MgA. Adriana </w:t>
            </w:r>
            <w:proofErr w:type="spellStart"/>
            <w:r w:rsidRPr="00973A27">
              <w:t>Šatková</w:t>
            </w:r>
            <w:proofErr w:type="spellEnd"/>
            <w:r>
              <w:t xml:space="preserve"> a kol. pedagogů</w:t>
            </w:r>
          </w:p>
        </w:tc>
      </w:tr>
      <w:tr w:rsidR="00504D77" w14:paraId="1BB66FA9" w14:textId="77777777" w:rsidTr="00FF37A4">
        <w:trPr>
          <w:trHeight w:val="54"/>
        </w:trPr>
        <w:tc>
          <w:tcPr>
            <w:tcW w:w="9855" w:type="dxa"/>
            <w:gridSpan w:val="9"/>
            <w:tcBorders>
              <w:top w:val="nil"/>
            </w:tcBorders>
          </w:tcPr>
          <w:p w14:paraId="0BC18FCD" w14:textId="77777777" w:rsidR="00504D77" w:rsidRDefault="00504D77" w:rsidP="00FF37A4"/>
        </w:tc>
      </w:tr>
      <w:tr w:rsidR="00504D77" w:rsidRPr="001452AD" w14:paraId="60ADCB90" w14:textId="77777777" w:rsidTr="000B16AE">
        <w:tc>
          <w:tcPr>
            <w:tcW w:w="3086" w:type="dxa"/>
            <w:shd w:val="clear" w:color="auto" w:fill="F7CAAC"/>
          </w:tcPr>
          <w:p w14:paraId="40E6651C" w14:textId="77777777" w:rsidR="00504D77" w:rsidRPr="001452AD" w:rsidRDefault="00504D77" w:rsidP="00FF37A4">
            <w:pPr>
              <w:rPr>
                <w:b/>
                <w:highlight w:val="yellow"/>
              </w:rPr>
            </w:pPr>
            <w:r w:rsidRPr="009B48E7">
              <w:rPr>
                <w:b/>
              </w:rPr>
              <w:t>Hlavní témata a výsledky učení</w:t>
            </w:r>
          </w:p>
        </w:tc>
        <w:tc>
          <w:tcPr>
            <w:tcW w:w="6769" w:type="dxa"/>
            <w:gridSpan w:val="8"/>
            <w:tcBorders>
              <w:bottom w:val="nil"/>
            </w:tcBorders>
          </w:tcPr>
          <w:p w14:paraId="61C1BE48" w14:textId="77777777" w:rsidR="00504D77" w:rsidRPr="001452AD" w:rsidRDefault="00504D77" w:rsidP="00FF37A4">
            <w:pPr>
              <w:rPr>
                <w:highlight w:val="yellow"/>
              </w:rPr>
            </w:pPr>
          </w:p>
        </w:tc>
      </w:tr>
      <w:tr w:rsidR="00504D77" w:rsidRPr="005A0406" w14:paraId="15EEA3D8" w14:textId="77777777" w:rsidTr="000B16AE">
        <w:trPr>
          <w:trHeight w:val="2197"/>
        </w:trPr>
        <w:tc>
          <w:tcPr>
            <w:tcW w:w="9855" w:type="dxa"/>
            <w:gridSpan w:val="9"/>
            <w:tcBorders>
              <w:top w:val="nil"/>
              <w:bottom w:val="single" w:sz="4" w:space="0" w:color="auto"/>
            </w:tcBorders>
          </w:tcPr>
          <w:p w14:paraId="06673360" w14:textId="77777777" w:rsidR="00504D77" w:rsidRPr="00467383" w:rsidRDefault="00504D77" w:rsidP="000B16AE">
            <w:pPr>
              <w:jc w:val="both"/>
              <w:rPr>
                <w:b/>
                <w:bCs/>
              </w:rPr>
            </w:pPr>
            <w:r w:rsidRPr="00467383">
              <w:rPr>
                <w:b/>
                <w:bCs/>
              </w:rPr>
              <w:t>Témata:</w:t>
            </w:r>
          </w:p>
          <w:p w14:paraId="6DC1F55F" w14:textId="77777777" w:rsidR="00BF168E" w:rsidRPr="00973A27" w:rsidRDefault="00BF168E" w:rsidP="00BF168E">
            <w:pPr>
              <w:spacing w:after="120"/>
              <w:jc w:val="both"/>
            </w:pPr>
            <w:r w:rsidRPr="00973A27">
              <w:t>Praktická aplikace technologie 3D tisku, laser-</w:t>
            </w:r>
            <w:proofErr w:type="spellStart"/>
            <w:r w:rsidRPr="00973A27">
              <w:t>cutu</w:t>
            </w:r>
            <w:proofErr w:type="spellEnd"/>
            <w:r w:rsidRPr="00973A27">
              <w:t xml:space="preserve"> a dalších CNC obrábění v navrhování a realizaci autorského produktu.</w:t>
            </w:r>
          </w:p>
          <w:p w14:paraId="44EF2450" w14:textId="17B43C85" w:rsidR="00BF168E" w:rsidRPr="00973A27" w:rsidRDefault="00BF168E" w:rsidP="004C352E">
            <w:pPr>
              <w:pStyle w:val="Odstavecseseznamem"/>
              <w:numPr>
                <w:ilvl w:val="0"/>
                <w:numId w:val="106"/>
              </w:numPr>
              <w:contextualSpacing w:val="0"/>
              <w:jc w:val="both"/>
            </w:pPr>
            <w:r w:rsidRPr="00973A27">
              <w:t>Technologie oděvu</w:t>
            </w:r>
            <w:r w:rsidR="00DA354A">
              <w:t>.</w:t>
            </w:r>
          </w:p>
          <w:p w14:paraId="2550F2FF" w14:textId="78826938" w:rsidR="00BF168E" w:rsidRPr="00973A27" w:rsidRDefault="00BF168E" w:rsidP="004C352E">
            <w:pPr>
              <w:pStyle w:val="Odstavecseseznamem"/>
              <w:numPr>
                <w:ilvl w:val="0"/>
                <w:numId w:val="106"/>
              </w:numPr>
              <w:ind w:left="714" w:hanging="357"/>
              <w:contextualSpacing w:val="0"/>
              <w:jc w:val="both"/>
            </w:pPr>
            <w:r w:rsidRPr="00973A27">
              <w:t>Konstrukce oděvu</w:t>
            </w:r>
            <w:r w:rsidR="00DA354A">
              <w:t>.</w:t>
            </w:r>
          </w:p>
          <w:p w14:paraId="2D86E3A0" w14:textId="3E0B7E4F" w:rsidR="00BF168E" w:rsidRPr="00973A27" w:rsidRDefault="00BF168E" w:rsidP="004C352E">
            <w:pPr>
              <w:pStyle w:val="Odstavecseseznamem"/>
              <w:numPr>
                <w:ilvl w:val="0"/>
                <w:numId w:val="106"/>
              </w:numPr>
              <w:ind w:left="714" w:hanging="357"/>
              <w:contextualSpacing w:val="0"/>
              <w:jc w:val="both"/>
            </w:pPr>
            <w:r w:rsidRPr="00973A27">
              <w:t>Základní oděvní součásti</w:t>
            </w:r>
            <w:r w:rsidR="00DA354A">
              <w:t>.</w:t>
            </w:r>
          </w:p>
          <w:p w14:paraId="2AD73370" w14:textId="59F96501" w:rsidR="00BF168E" w:rsidRPr="00973A27" w:rsidRDefault="00BF168E" w:rsidP="004C352E">
            <w:pPr>
              <w:pStyle w:val="Odstavecseseznamem"/>
              <w:numPr>
                <w:ilvl w:val="0"/>
                <w:numId w:val="106"/>
              </w:numPr>
              <w:ind w:left="714" w:hanging="357"/>
              <w:contextualSpacing w:val="0"/>
              <w:jc w:val="both"/>
            </w:pPr>
            <w:r w:rsidRPr="00973A27">
              <w:t>Odborná terminologie</w:t>
            </w:r>
            <w:r w:rsidR="00DA354A">
              <w:t>.</w:t>
            </w:r>
          </w:p>
          <w:p w14:paraId="1CDD2003" w14:textId="4FA4BC11" w:rsidR="00BF168E" w:rsidRPr="00973A27" w:rsidRDefault="00BF168E" w:rsidP="004C352E">
            <w:pPr>
              <w:pStyle w:val="Odstavecseseznamem"/>
              <w:numPr>
                <w:ilvl w:val="0"/>
                <w:numId w:val="106"/>
              </w:numPr>
              <w:ind w:left="714" w:hanging="357"/>
              <w:contextualSpacing w:val="0"/>
            </w:pPr>
            <w:r w:rsidRPr="00973A27">
              <w:t>Technická příprava výroby a příprava modelu</w:t>
            </w:r>
            <w:r w:rsidR="00DA354A">
              <w:t>.</w:t>
            </w:r>
          </w:p>
          <w:p w14:paraId="6A21E223" w14:textId="7DCFB6CF" w:rsidR="00BF168E" w:rsidRPr="00973A27" w:rsidRDefault="00BF168E" w:rsidP="004C352E">
            <w:pPr>
              <w:pStyle w:val="Odstavecseseznamem"/>
              <w:numPr>
                <w:ilvl w:val="0"/>
                <w:numId w:val="106"/>
              </w:numPr>
              <w:ind w:left="714" w:hanging="357"/>
              <w:contextualSpacing w:val="0"/>
            </w:pPr>
            <w:r w:rsidRPr="00973A27">
              <w:t>Výběr vhodného technologického postupu</w:t>
            </w:r>
            <w:r w:rsidR="00DA354A">
              <w:t>.</w:t>
            </w:r>
          </w:p>
          <w:p w14:paraId="30ED4AC2" w14:textId="24A50CDA" w:rsidR="00BF168E" w:rsidRDefault="00BF168E" w:rsidP="004C352E">
            <w:pPr>
              <w:pStyle w:val="Odstavecseseznamem"/>
              <w:numPr>
                <w:ilvl w:val="0"/>
                <w:numId w:val="106"/>
              </w:numPr>
              <w:ind w:left="714" w:hanging="357"/>
              <w:contextualSpacing w:val="0"/>
            </w:pPr>
            <w:r w:rsidRPr="00973A27">
              <w:t>Výběr vhodných materiálů dle požadovaných vlastností obuvi</w:t>
            </w:r>
            <w:r w:rsidR="00DA354A">
              <w:t>.</w:t>
            </w:r>
          </w:p>
          <w:p w14:paraId="6ED65F5C" w14:textId="6AEABF2A" w:rsidR="00A42936" w:rsidRPr="00973A27" w:rsidRDefault="00F57489" w:rsidP="004C352E">
            <w:pPr>
              <w:pStyle w:val="Odstavecseseznamem"/>
              <w:numPr>
                <w:ilvl w:val="0"/>
                <w:numId w:val="106"/>
              </w:numPr>
              <w:ind w:left="714" w:hanging="357"/>
              <w:contextualSpacing w:val="0"/>
            </w:pPr>
            <w:r>
              <w:t>Ekologické aspekty v oblasti obouvání</w:t>
            </w:r>
            <w:r w:rsidR="00DA354A">
              <w:t>.</w:t>
            </w:r>
          </w:p>
          <w:p w14:paraId="1A59B97D" w14:textId="4AB4A265" w:rsidR="00BF168E" w:rsidRPr="00973A27" w:rsidRDefault="00BF168E" w:rsidP="004C352E">
            <w:pPr>
              <w:pStyle w:val="Odstavecseseznamem"/>
              <w:numPr>
                <w:ilvl w:val="0"/>
                <w:numId w:val="106"/>
              </w:numPr>
              <w:ind w:left="714" w:hanging="357"/>
              <w:contextualSpacing w:val="0"/>
              <w:jc w:val="both"/>
            </w:pPr>
            <w:r w:rsidRPr="00973A27">
              <w:t>Zpracování výrobní dokumentace</w:t>
            </w:r>
            <w:r w:rsidR="00DA354A">
              <w:t>.</w:t>
            </w:r>
          </w:p>
          <w:p w14:paraId="7F2DAF0C" w14:textId="0EC6EB84" w:rsidR="00BF168E" w:rsidRPr="00973A27" w:rsidRDefault="00BF168E" w:rsidP="004C352E">
            <w:pPr>
              <w:pStyle w:val="Odstavecseseznamem"/>
              <w:numPr>
                <w:ilvl w:val="0"/>
                <w:numId w:val="106"/>
              </w:numPr>
              <w:ind w:left="714" w:hanging="357"/>
              <w:contextualSpacing w:val="0"/>
              <w:jc w:val="both"/>
            </w:pPr>
            <w:r w:rsidRPr="00973A27">
              <w:t>Návrh součásti pomocí CAD software. Převod do STL formátu. STL formát</w:t>
            </w:r>
            <w:r w:rsidR="00DA354A">
              <w:t>.</w:t>
            </w:r>
          </w:p>
          <w:p w14:paraId="16A159DF" w14:textId="77777777" w:rsidR="00BF168E" w:rsidRPr="00973A27" w:rsidRDefault="00BF168E" w:rsidP="004C352E">
            <w:pPr>
              <w:pStyle w:val="Odstavecseseznamem"/>
              <w:numPr>
                <w:ilvl w:val="0"/>
                <w:numId w:val="106"/>
              </w:numPr>
              <w:ind w:left="714" w:hanging="357"/>
              <w:contextualSpacing w:val="0"/>
              <w:jc w:val="both"/>
            </w:pPr>
            <w:r w:rsidRPr="00973A27">
              <w:t xml:space="preserve">Parametry 3D tisku s FDM technologií. </w:t>
            </w:r>
            <w:proofErr w:type="spellStart"/>
            <w:r w:rsidRPr="00973A27">
              <w:t>Slicer</w:t>
            </w:r>
            <w:proofErr w:type="spellEnd"/>
            <w:r w:rsidRPr="00973A27">
              <w:t xml:space="preserve">. Jedno </w:t>
            </w:r>
            <w:proofErr w:type="spellStart"/>
            <w:r w:rsidRPr="00973A27">
              <w:t>extruderový</w:t>
            </w:r>
            <w:proofErr w:type="spellEnd"/>
            <w:r w:rsidRPr="00973A27">
              <w:t xml:space="preserve"> a </w:t>
            </w:r>
            <w:proofErr w:type="spellStart"/>
            <w:r w:rsidRPr="00973A27">
              <w:t>dual</w:t>
            </w:r>
            <w:proofErr w:type="spellEnd"/>
            <w:r w:rsidRPr="00973A27">
              <w:t xml:space="preserve"> </w:t>
            </w:r>
            <w:proofErr w:type="spellStart"/>
            <w:r w:rsidRPr="00973A27">
              <w:t>extruderový</w:t>
            </w:r>
            <w:proofErr w:type="spellEnd"/>
            <w:r w:rsidRPr="00973A27">
              <w:t xml:space="preserve"> tisk. </w:t>
            </w:r>
          </w:p>
          <w:p w14:paraId="470172E3" w14:textId="0045CCDF" w:rsidR="00BF168E" w:rsidRPr="00973A27" w:rsidRDefault="00BF168E" w:rsidP="004C352E">
            <w:pPr>
              <w:pStyle w:val="Odstavecseseznamem"/>
              <w:numPr>
                <w:ilvl w:val="0"/>
                <w:numId w:val="106"/>
              </w:numPr>
              <w:ind w:left="714" w:hanging="357"/>
              <w:contextualSpacing w:val="0"/>
              <w:jc w:val="both"/>
            </w:pPr>
            <w:r w:rsidRPr="00973A27">
              <w:t xml:space="preserve">Používané materiály a jejich vlastnosti. ABS PLA </w:t>
            </w:r>
            <w:proofErr w:type="spellStart"/>
            <w:r w:rsidRPr="00973A27">
              <w:t>FlexFill</w:t>
            </w:r>
            <w:proofErr w:type="spellEnd"/>
            <w:r w:rsidR="00DA354A">
              <w:t>.</w:t>
            </w:r>
          </w:p>
          <w:p w14:paraId="1DA1551E" w14:textId="41C7D083" w:rsidR="00BF168E" w:rsidRPr="00973A27" w:rsidRDefault="00BF168E" w:rsidP="004C352E">
            <w:pPr>
              <w:pStyle w:val="Odstavecseseznamem"/>
              <w:numPr>
                <w:ilvl w:val="0"/>
                <w:numId w:val="106"/>
              </w:numPr>
              <w:spacing w:after="120"/>
              <w:ind w:left="714" w:hanging="357"/>
              <w:contextualSpacing w:val="0"/>
              <w:jc w:val="both"/>
            </w:pPr>
            <w:r w:rsidRPr="00973A27">
              <w:t>Výroba součásti obráběním. CNC stroje. Spolupráce CAD a CAM sof</w:t>
            </w:r>
            <w:r>
              <w:t>t</w:t>
            </w:r>
            <w:r w:rsidRPr="00973A27">
              <w:t>ware</w:t>
            </w:r>
            <w:r w:rsidR="00DA354A">
              <w:t>.</w:t>
            </w:r>
          </w:p>
          <w:p w14:paraId="40FA1B46" w14:textId="77777777" w:rsidR="00504D77" w:rsidRPr="00467383" w:rsidRDefault="00504D77" w:rsidP="000B16AE">
            <w:pPr>
              <w:jc w:val="both"/>
              <w:rPr>
                <w:b/>
                <w:bCs/>
              </w:rPr>
            </w:pPr>
            <w:r w:rsidRPr="00467383">
              <w:rPr>
                <w:b/>
                <w:bCs/>
              </w:rPr>
              <w:t>Výsledky učení:</w:t>
            </w:r>
          </w:p>
          <w:p w14:paraId="55F5328E" w14:textId="77777777" w:rsidR="00504D77" w:rsidRPr="00CE7D61" w:rsidRDefault="00504D77" w:rsidP="000B16AE">
            <w:pPr>
              <w:jc w:val="both"/>
            </w:pPr>
            <w:r w:rsidRPr="00CE7D61">
              <w:t>Odborné znalosti – po absolvování předmětu student umí:</w:t>
            </w:r>
          </w:p>
          <w:p w14:paraId="5011359D" w14:textId="0F4890EE" w:rsidR="00742364" w:rsidRDefault="00742364" w:rsidP="004C352E">
            <w:pPr>
              <w:pStyle w:val="Odstavecseseznamem"/>
              <w:numPr>
                <w:ilvl w:val="0"/>
                <w:numId w:val="148"/>
              </w:numPr>
              <w:jc w:val="both"/>
            </w:pPr>
            <w:r>
              <w:t xml:space="preserve">definovat přírodní a </w:t>
            </w:r>
            <w:proofErr w:type="spellStart"/>
            <w:r>
              <w:t>úmělé</w:t>
            </w:r>
            <w:proofErr w:type="spellEnd"/>
            <w:r>
              <w:t xml:space="preserve"> oděvní materiály</w:t>
            </w:r>
          </w:p>
          <w:p w14:paraId="3F42A373" w14:textId="6DECA5FE" w:rsidR="00742364" w:rsidRDefault="00742364" w:rsidP="004C352E">
            <w:pPr>
              <w:pStyle w:val="Odstavecseseznamem"/>
              <w:numPr>
                <w:ilvl w:val="0"/>
                <w:numId w:val="148"/>
              </w:numPr>
              <w:jc w:val="both"/>
            </w:pPr>
            <w:r>
              <w:t>popsat základní teoretické i praktické znalosti týkající se procesu výroby oděvu</w:t>
            </w:r>
          </w:p>
          <w:p w14:paraId="7A853D54" w14:textId="2AA8EF92" w:rsidR="00742364" w:rsidRDefault="00742364" w:rsidP="004C352E">
            <w:pPr>
              <w:pStyle w:val="Odstavecseseznamem"/>
              <w:numPr>
                <w:ilvl w:val="0"/>
                <w:numId w:val="148"/>
              </w:numPr>
              <w:jc w:val="both"/>
            </w:pPr>
            <w:r>
              <w:t>popsat základní teoretické i praktické znalosti týkající se procesu výroby obuvi</w:t>
            </w:r>
          </w:p>
          <w:p w14:paraId="648EB573" w14:textId="2DFB75E7" w:rsidR="00742364" w:rsidRDefault="00742364" w:rsidP="004C352E">
            <w:pPr>
              <w:pStyle w:val="Odstavecseseznamem"/>
              <w:numPr>
                <w:ilvl w:val="0"/>
                <w:numId w:val="148"/>
              </w:numPr>
              <w:jc w:val="both"/>
            </w:pPr>
            <w:r>
              <w:t>popsat výrobní postup 3D tisku</w:t>
            </w:r>
          </w:p>
          <w:p w14:paraId="32F3A8F8" w14:textId="0FF0B286" w:rsidR="000F1AA7" w:rsidRDefault="00742364" w:rsidP="004C352E">
            <w:pPr>
              <w:pStyle w:val="Odstavecseseznamem"/>
              <w:numPr>
                <w:ilvl w:val="0"/>
                <w:numId w:val="148"/>
              </w:numPr>
              <w:jc w:val="both"/>
            </w:pPr>
            <w:r>
              <w:t>definovat výhody aditivní výroby</w:t>
            </w:r>
          </w:p>
          <w:p w14:paraId="7702CE2F" w14:textId="1C5CE616" w:rsidR="00504D77" w:rsidRDefault="00504D77" w:rsidP="00742364">
            <w:pPr>
              <w:jc w:val="both"/>
            </w:pPr>
            <w:r w:rsidRPr="00CE7D61">
              <w:t>Odborné dovednosti – po absolvování předmětu student umí:</w:t>
            </w:r>
          </w:p>
          <w:p w14:paraId="79733523" w14:textId="1FFD881D" w:rsidR="000F1AA7" w:rsidRDefault="000F1AA7" w:rsidP="004C352E">
            <w:pPr>
              <w:pStyle w:val="Odstavecseseznamem"/>
              <w:numPr>
                <w:ilvl w:val="0"/>
                <w:numId w:val="149"/>
              </w:numPr>
              <w:jc w:val="both"/>
            </w:pPr>
            <w:r>
              <w:t>identifikovat přírodní oděvní materiály na základě makroskopické, mikroskopické a spalovací zkoušky</w:t>
            </w:r>
          </w:p>
          <w:p w14:paraId="53CA7AD2" w14:textId="5C5B744F" w:rsidR="000F1AA7" w:rsidRDefault="000F1AA7" w:rsidP="004C352E">
            <w:pPr>
              <w:pStyle w:val="Odstavecseseznamem"/>
              <w:numPr>
                <w:ilvl w:val="0"/>
                <w:numId w:val="149"/>
              </w:numPr>
              <w:jc w:val="both"/>
            </w:pPr>
            <w:r>
              <w:t xml:space="preserve">rozlišit a identifikovat oděvní materiály: tkaniny, pleteniny a netkané </w:t>
            </w:r>
            <w:proofErr w:type="spellStart"/>
            <w:r>
              <w:t>textílie</w:t>
            </w:r>
            <w:proofErr w:type="spellEnd"/>
          </w:p>
          <w:p w14:paraId="19D6B4EA" w14:textId="3B89E83F" w:rsidR="000F1AA7" w:rsidRDefault="000F1AA7" w:rsidP="004C352E">
            <w:pPr>
              <w:pStyle w:val="Odstavecseseznamem"/>
              <w:numPr>
                <w:ilvl w:val="0"/>
                <w:numId w:val="149"/>
              </w:numPr>
              <w:jc w:val="both"/>
            </w:pPr>
            <w:r>
              <w:t>rozlišit a posoudit správný postup výroby navrženého produktu v oblasti produktového designu</w:t>
            </w:r>
          </w:p>
          <w:p w14:paraId="5CE73AB1" w14:textId="349F81CB" w:rsidR="000F1AA7" w:rsidRDefault="000F1AA7" w:rsidP="004C352E">
            <w:pPr>
              <w:pStyle w:val="Odstavecseseznamem"/>
              <w:numPr>
                <w:ilvl w:val="0"/>
                <w:numId w:val="149"/>
              </w:numPr>
              <w:jc w:val="both"/>
            </w:pPr>
            <w:r>
              <w:t xml:space="preserve">rozlišit a </w:t>
            </w:r>
            <w:proofErr w:type="spellStart"/>
            <w:r>
              <w:t>doporucit</w:t>
            </w:r>
            <w:proofErr w:type="spellEnd"/>
            <w:r>
              <w:t xml:space="preserve"> postup výroby v oblasti produktového designu</w:t>
            </w:r>
          </w:p>
          <w:p w14:paraId="0F785201" w14:textId="370E97A0" w:rsidR="00504D77" w:rsidRPr="005A0406" w:rsidRDefault="000F1AA7" w:rsidP="004C352E">
            <w:pPr>
              <w:pStyle w:val="Odstavecseseznamem"/>
              <w:numPr>
                <w:ilvl w:val="0"/>
                <w:numId w:val="149"/>
              </w:numPr>
              <w:jc w:val="both"/>
            </w:pPr>
            <w:r>
              <w:t xml:space="preserve">identifikovat jednotlivé výrobní procesy výroby obuvi od konstrukce modelu pres </w:t>
            </w:r>
            <w:proofErr w:type="spellStart"/>
            <w:r>
              <w:t>výber</w:t>
            </w:r>
            <w:proofErr w:type="spellEnd"/>
            <w:r>
              <w:t xml:space="preserve"> vhodných materiálu až po technické zpracování</w:t>
            </w:r>
          </w:p>
        </w:tc>
      </w:tr>
      <w:tr w:rsidR="00504D77" w:rsidRPr="001452AD" w14:paraId="520B66E0" w14:textId="77777777" w:rsidTr="000B16AE">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F1040C6" w14:textId="77777777" w:rsidR="00504D77" w:rsidRPr="001452AD" w:rsidRDefault="00504D77" w:rsidP="000B16AE">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D91EBAF" w14:textId="77777777" w:rsidR="00504D77" w:rsidRPr="001452AD" w:rsidRDefault="00504D77" w:rsidP="000B16AE">
            <w:pPr>
              <w:jc w:val="both"/>
              <w:rPr>
                <w:highlight w:val="yellow"/>
              </w:rPr>
            </w:pPr>
          </w:p>
        </w:tc>
      </w:tr>
      <w:tr w:rsidR="00504D77" w14:paraId="2B3F0872" w14:textId="77777777" w:rsidTr="00476092">
        <w:trPr>
          <w:trHeight w:val="487"/>
        </w:trPr>
        <w:tc>
          <w:tcPr>
            <w:tcW w:w="9855" w:type="dxa"/>
            <w:gridSpan w:val="9"/>
            <w:tcBorders>
              <w:top w:val="nil"/>
              <w:bottom w:val="single" w:sz="4" w:space="0" w:color="auto"/>
            </w:tcBorders>
          </w:tcPr>
          <w:p w14:paraId="1A767219" w14:textId="45DB9B68" w:rsidR="00504D77" w:rsidRDefault="00504D77" w:rsidP="004C352E">
            <w:pPr>
              <w:pStyle w:val="Odstavecseseznamem"/>
              <w:numPr>
                <w:ilvl w:val="0"/>
                <w:numId w:val="150"/>
              </w:numPr>
              <w:ind w:left="677" w:hanging="283"/>
              <w:jc w:val="both"/>
            </w:pPr>
            <w:r>
              <w:t>dialogická (diskuze, rozhovor, brainstorming)</w:t>
            </w:r>
          </w:p>
          <w:p w14:paraId="4D03F0F0" w14:textId="14E5CD29" w:rsidR="00504D77" w:rsidRDefault="00504D77" w:rsidP="004C352E">
            <w:pPr>
              <w:pStyle w:val="Odstavecseseznamem"/>
              <w:numPr>
                <w:ilvl w:val="0"/>
                <w:numId w:val="150"/>
              </w:numPr>
              <w:ind w:left="677" w:hanging="283"/>
              <w:jc w:val="both"/>
            </w:pPr>
            <w:r>
              <w:t>analýza uměleckého díla</w:t>
            </w:r>
          </w:p>
        </w:tc>
      </w:tr>
      <w:tr w:rsidR="00504D77" w14:paraId="5A7DBCCF" w14:textId="77777777" w:rsidTr="000B16AE">
        <w:trPr>
          <w:trHeight w:val="265"/>
        </w:trPr>
        <w:tc>
          <w:tcPr>
            <w:tcW w:w="3653" w:type="dxa"/>
            <w:gridSpan w:val="3"/>
            <w:tcBorders>
              <w:top w:val="single" w:sz="4" w:space="0" w:color="auto"/>
            </w:tcBorders>
            <w:shd w:val="clear" w:color="auto" w:fill="F7CAAC"/>
          </w:tcPr>
          <w:p w14:paraId="2C33CE6A" w14:textId="77777777" w:rsidR="00504D77" w:rsidRDefault="00504D77" w:rsidP="000B16AE">
            <w:pPr>
              <w:jc w:val="both"/>
            </w:pPr>
            <w:r>
              <w:rPr>
                <w:b/>
              </w:rPr>
              <w:t>Studijní literatura a studijní pomůcky</w:t>
            </w:r>
          </w:p>
        </w:tc>
        <w:tc>
          <w:tcPr>
            <w:tcW w:w="6202" w:type="dxa"/>
            <w:gridSpan w:val="6"/>
            <w:tcBorders>
              <w:top w:val="single" w:sz="4" w:space="0" w:color="auto"/>
              <w:bottom w:val="nil"/>
            </w:tcBorders>
          </w:tcPr>
          <w:p w14:paraId="5A82798B" w14:textId="77777777" w:rsidR="00504D77" w:rsidRDefault="00504D77" w:rsidP="000B16AE">
            <w:pPr>
              <w:jc w:val="both"/>
            </w:pPr>
          </w:p>
        </w:tc>
      </w:tr>
      <w:tr w:rsidR="00504D77" w14:paraId="4045FDFD" w14:textId="77777777" w:rsidTr="000B16AE">
        <w:trPr>
          <w:trHeight w:val="1497"/>
        </w:trPr>
        <w:tc>
          <w:tcPr>
            <w:tcW w:w="9855" w:type="dxa"/>
            <w:gridSpan w:val="9"/>
            <w:tcBorders>
              <w:top w:val="nil"/>
            </w:tcBorders>
          </w:tcPr>
          <w:p w14:paraId="62FE903A" w14:textId="77777777" w:rsidR="00B152A4" w:rsidRPr="00476092" w:rsidRDefault="00B152A4" w:rsidP="00B152A4">
            <w:pPr>
              <w:shd w:val="clear" w:color="auto" w:fill="FFFFFF"/>
              <w:textAlignment w:val="baseline"/>
            </w:pPr>
            <w:r w:rsidRPr="00476092">
              <w:t>Ateliér Design oděvu:</w:t>
            </w:r>
          </w:p>
          <w:p w14:paraId="5AEFF116" w14:textId="77777777" w:rsidR="00B152A4" w:rsidRPr="00476092" w:rsidRDefault="00B152A4" w:rsidP="00B152A4">
            <w:pPr>
              <w:shd w:val="clear" w:color="auto" w:fill="FFFFFF"/>
              <w:textAlignment w:val="baseline"/>
              <w:rPr>
                <w:b/>
              </w:rPr>
            </w:pPr>
            <w:r w:rsidRPr="00476092">
              <w:rPr>
                <w:b/>
              </w:rPr>
              <w:t>Povinná:</w:t>
            </w:r>
          </w:p>
          <w:p w14:paraId="4200C809" w14:textId="24619855" w:rsidR="00B152A4" w:rsidRPr="00476092" w:rsidRDefault="004A74A7" w:rsidP="00B152A4">
            <w:pPr>
              <w:shd w:val="clear" w:color="auto" w:fill="FFFFFF"/>
              <w:textAlignment w:val="baseline"/>
            </w:pPr>
            <w:r>
              <w:fldChar w:fldCharType="begin"/>
            </w:r>
            <w:r>
              <w:instrText>HYPERLINK "https://vufind.katalog.k.utb.cz/Record/66233" \t "_blank"</w:instrText>
            </w:r>
            <w:r>
              <w:fldChar w:fldCharType="separate"/>
            </w:r>
            <w:r w:rsidR="00B152A4" w:rsidRPr="00476092">
              <w:rPr>
                <w:rStyle w:val="Hypertextovodkaz"/>
                <w:color w:val="auto"/>
                <w:u w:val="none"/>
                <w:bdr w:val="none" w:sz="0" w:space="0" w:color="auto" w:frame="1"/>
              </w:rPr>
              <w:t xml:space="preserve">BAUGH, </w:t>
            </w:r>
            <w:proofErr w:type="spellStart"/>
            <w:r w:rsidR="00B152A4" w:rsidRPr="00476092">
              <w:rPr>
                <w:rStyle w:val="Hypertextovodkaz"/>
                <w:color w:val="auto"/>
                <w:u w:val="none"/>
                <w:bdr w:val="none" w:sz="0" w:space="0" w:color="auto" w:frame="1"/>
              </w:rPr>
              <w:t>Gail</w:t>
            </w:r>
            <w:proofErr w:type="spellEnd"/>
            <w:r w:rsidR="00B152A4" w:rsidRPr="00476092">
              <w:rPr>
                <w:rStyle w:val="Hypertextovodkaz"/>
                <w:color w:val="auto"/>
                <w:u w:val="none"/>
                <w:bdr w:val="none" w:sz="0" w:space="0" w:color="auto" w:frame="1"/>
              </w:rPr>
              <w:t>. </w:t>
            </w:r>
            <w:r w:rsidR="00B152A4" w:rsidRPr="00476092">
              <w:rPr>
                <w:rStyle w:val="Hypertextovodkaz"/>
                <w:i/>
                <w:iCs/>
                <w:color w:val="auto"/>
                <w:u w:val="none"/>
                <w:bdr w:val="none" w:sz="0" w:space="0" w:color="auto" w:frame="1"/>
              </w:rPr>
              <w:t>Encyklopedie textilních materiálů</w:t>
            </w:r>
            <w:r w:rsidR="002526C9">
              <w:rPr>
                <w:rStyle w:val="Hypertextovodkaz"/>
                <w:color w:val="auto"/>
                <w:u w:val="none"/>
                <w:bdr w:val="none" w:sz="0" w:space="0" w:color="auto" w:frame="1"/>
              </w:rPr>
              <w:t xml:space="preserve">: </w:t>
            </w:r>
            <w:r w:rsidR="002526C9" w:rsidRPr="0070588D">
              <w:rPr>
                <w:rStyle w:val="Hypertextovodkaz"/>
                <w:i/>
                <w:iCs/>
                <w:color w:val="auto"/>
                <w:u w:val="none"/>
                <w:bdr w:val="none" w:sz="0" w:space="0" w:color="auto" w:frame="1"/>
              </w:rPr>
              <w:t>příručka módního návrháře</w:t>
            </w:r>
            <w:r w:rsidR="002526C9">
              <w:rPr>
                <w:rStyle w:val="Hypertextovodkaz"/>
                <w:i/>
                <w:iCs/>
                <w:color w:val="auto"/>
                <w:u w:val="none"/>
                <w:bdr w:val="none" w:sz="0" w:space="0" w:color="auto" w:frame="1"/>
              </w:rPr>
              <w:t>.</w:t>
            </w:r>
            <w:r w:rsidR="00B152A4" w:rsidRPr="00476092">
              <w:rPr>
                <w:rStyle w:val="Hypertextovodkaz"/>
                <w:color w:val="auto"/>
                <w:u w:val="none"/>
                <w:bdr w:val="none" w:sz="0" w:space="0" w:color="auto" w:frame="1"/>
              </w:rPr>
              <w:t xml:space="preserve"> Praha</w:t>
            </w:r>
            <w:r w:rsidR="002526C9">
              <w:rPr>
                <w:rStyle w:val="Hypertextovodkaz"/>
                <w:color w:val="auto"/>
                <w:u w:val="none"/>
                <w:bdr w:val="none" w:sz="0" w:space="0" w:color="auto" w:frame="1"/>
              </w:rPr>
              <w:t xml:space="preserve">: </w:t>
            </w:r>
            <w:proofErr w:type="spellStart"/>
            <w:r w:rsidR="002526C9">
              <w:rPr>
                <w:rStyle w:val="Hypertextovodkaz"/>
                <w:color w:val="auto"/>
                <w:u w:val="none"/>
                <w:bdr w:val="none" w:sz="0" w:space="0" w:color="auto" w:frame="1"/>
              </w:rPr>
              <w:t>Slovart</w:t>
            </w:r>
            <w:proofErr w:type="spellEnd"/>
            <w:r w:rsidR="002526C9">
              <w:rPr>
                <w:rStyle w:val="Hypertextovodkaz"/>
                <w:color w:val="auto"/>
                <w:u w:val="none"/>
                <w:bdr w:val="none" w:sz="0" w:space="0" w:color="auto" w:frame="1"/>
              </w:rPr>
              <w:t>,</w:t>
            </w:r>
            <w:r w:rsidR="00B152A4" w:rsidRPr="00476092">
              <w:rPr>
                <w:rStyle w:val="Hypertextovodkaz"/>
                <w:color w:val="auto"/>
                <w:u w:val="none"/>
                <w:bdr w:val="none" w:sz="0" w:space="0" w:color="auto" w:frame="1"/>
              </w:rPr>
              <w:t xml:space="preserve"> </w:t>
            </w:r>
            <w:del w:id="69" w:author="Jana Janíková" w:date="2025-07-07T10:52:00Z">
              <w:r w:rsidR="002526C9" w:rsidDel="00D9505D">
                <w:rPr>
                  <w:rStyle w:val="Hypertextovodkaz"/>
                  <w:color w:val="auto"/>
                  <w:u w:val="none"/>
                  <w:bdr w:val="none" w:sz="0" w:space="0" w:color="auto" w:frame="1"/>
                </w:rPr>
                <w:delText>c</w:delText>
              </w:r>
            </w:del>
            <w:r w:rsidR="00B152A4" w:rsidRPr="00476092">
              <w:rPr>
                <w:rStyle w:val="Hypertextovodkaz"/>
                <w:color w:val="auto"/>
                <w:u w:val="none"/>
                <w:bdr w:val="none" w:sz="0" w:space="0" w:color="auto" w:frame="1"/>
              </w:rPr>
              <w:t xml:space="preserve">2012. </w:t>
            </w:r>
            <w:r w:rsidR="00A446AF">
              <w:rPr>
                <w:rStyle w:val="Hypertextovodkaz"/>
                <w:color w:val="auto"/>
                <w:u w:val="none"/>
                <w:bdr w:val="none" w:sz="0" w:space="0" w:color="auto" w:frame="1"/>
              </w:rPr>
              <w:br/>
            </w:r>
            <w:r w:rsidR="00B152A4" w:rsidRPr="00476092">
              <w:rPr>
                <w:rStyle w:val="Hypertextovodkaz"/>
                <w:color w:val="auto"/>
                <w:u w:val="none"/>
                <w:bdr w:val="none" w:sz="0" w:space="0" w:color="auto" w:frame="1"/>
              </w:rPr>
              <w:t>ISBN 978-80-7391-616-9.</w:t>
            </w:r>
            <w:r>
              <w:rPr>
                <w:rStyle w:val="Hypertextovodkaz"/>
                <w:color w:val="auto"/>
                <w:u w:val="none"/>
                <w:bdr w:val="none" w:sz="0" w:space="0" w:color="auto" w:frame="1"/>
              </w:rPr>
              <w:fldChar w:fldCharType="end"/>
            </w:r>
          </w:p>
          <w:p w14:paraId="3306E274" w14:textId="64115A26" w:rsidR="00B152A4" w:rsidRPr="00476092" w:rsidRDefault="00911041" w:rsidP="00B152A4">
            <w:pPr>
              <w:shd w:val="clear" w:color="auto" w:fill="FFFFFF"/>
              <w:textAlignment w:val="baseline"/>
            </w:pPr>
            <w:r w:rsidRPr="00911041">
              <w:rPr>
                <w:bdr w:val="none" w:sz="0" w:space="0" w:color="auto" w:frame="1"/>
                <w:shd w:val="clear" w:color="auto" w:fill="FFFFFF"/>
              </w:rPr>
              <w:t xml:space="preserve">BEHERA, B. K. a HARI, P. K. </w:t>
            </w:r>
            <w:proofErr w:type="spellStart"/>
            <w:r w:rsidRPr="0070588D">
              <w:rPr>
                <w:i/>
                <w:iCs/>
                <w:bdr w:val="none" w:sz="0" w:space="0" w:color="auto" w:frame="1"/>
                <w:shd w:val="clear" w:color="auto" w:fill="FFFFFF"/>
              </w:rPr>
              <w:t>Woven</w:t>
            </w:r>
            <w:proofErr w:type="spellEnd"/>
            <w:r w:rsidRPr="0070588D">
              <w:rPr>
                <w:i/>
                <w:iCs/>
                <w:bdr w:val="none" w:sz="0" w:space="0" w:color="auto" w:frame="1"/>
                <w:shd w:val="clear" w:color="auto" w:fill="FFFFFF"/>
              </w:rPr>
              <w:t xml:space="preserve"> textile </w:t>
            </w:r>
            <w:proofErr w:type="spellStart"/>
            <w:r w:rsidRPr="0070588D">
              <w:rPr>
                <w:i/>
                <w:iCs/>
                <w:bdr w:val="none" w:sz="0" w:space="0" w:color="auto" w:frame="1"/>
                <w:shd w:val="clear" w:color="auto" w:fill="FFFFFF"/>
              </w:rPr>
              <w:t>structure</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theory</w:t>
            </w:r>
            <w:proofErr w:type="spellEnd"/>
            <w:r w:rsidRPr="0070588D">
              <w:rPr>
                <w:i/>
                <w:iCs/>
                <w:bdr w:val="none" w:sz="0" w:space="0" w:color="auto" w:frame="1"/>
                <w:shd w:val="clear" w:color="auto" w:fill="FFFFFF"/>
              </w:rPr>
              <w:t xml:space="preserve"> and </w:t>
            </w:r>
            <w:proofErr w:type="spellStart"/>
            <w:r w:rsidRPr="0070588D">
              <w:rPr>
                <w:i/>
                <w:iCs/>
                <w:bdr w:val="none" w:sz="0" w:space="0" w:color="auto" w:frame="1"/>
                <w:shd w:val="clear" w:color="auto" w:fill="FFFFFF"/>
              </w:rPr>
              <w:t>applications</w:t>
            </w:r>
            <w:proofErr w:type="spellEnd"/>
            <w:r w:rsidRPr="0070588D">
              <w:rPr>
                <w:i/>
                <w:iCs/>
                <w:bdr w:val="none" w:sz="0" w:space="0" w:color="auto" w:frame="1"/>
                <w:shd w:val="clear" w:color="auto" w:fill="FFFFFF"/>
              </w:rPr>
              <w:t>.</w:t>
            </w:r>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Woodhead</w:t>
            </w:r>
            <w:proofErr w:type="spellEnd"/>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Publishing</w:t>
            </w:r>
            <w:proofErr w:type="spellEnd"/>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series</w:t>
            </w:r>
            <w:proofErr w:type="spellEnd"/>
            <w:r w:rsidRPr="00911041">
              <w:rPr>
                <w:bdr w:val="none" w:sz="0" w:space="0" w:color="auto" w:frame="1"/>
                <w:shd w:val="clear" w:color="auto" w:fill="FFFFFF"/>
              </w:rPr>
              <w:t xml:space="preserve"> in </w:t>
            </w:r>
            <w:proofErr w:type="spellStart"/>
            <w:r w:rsidRPr="00911041">
              <w:rPr>
                <w:bdr w:val="none" w:sz="0" w:space="0" w:color="auto" w:frame="1"/>
                <w:shd w:val="clear" w:color="auto" w:fill="FFFFFF"/>
              </w:rPr>
              <w:t>textiles</w:t>
            </w:r>
            <w:proofErr w:type="spellEnd"/>
            <w:r w:rsidRPr="00911041">
              <w:rPr>
                <w:bdr w:val="none" w:sz="0" w:space="0" w:color="auto" w:frame="1"/>
                <w:shd w:val="clear" w:color="auto" w:fill="FFFFFF"/>
              </w:rPr>
              <w:t xml:space="preserve">. Oxford: </w:t>
            </w:r>
            <w:proofErr w:type="spellStart"/>
            <w:r w:rsidRPr="00911041">
              <w:rPr>
                <w:bdr w:val="none" w:sz="0" w:space="0" w:color="auto" w:frame="1"/>
                <w:shd w:val="clear" w:color="auto" w:fill="FFFFFF"/>
              </w:rPr>
              <w:t>Woodhead</w:t>
            </w:r>
            <w:proofErr w:type="spellEnd"/>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Publishing</w:t>
            </w:r>
            <w:proofErr w:type="spellEnd"/>
            <w:r w:rsidRPr="00911041">
              <w:rPr>
                <w:bdr w:val="none" w:sz="0" w:space="0" w:color="auto" w:frame="1"/>
                <w:shd w:val="clear" w:color="auto" w:fill="FFFFFF"/>
              </w:rPr>
              <w:t xml:space="preserve"> Limited in </w:t>
            </w:r>
            <w:proofErr w:type="spellStart"/>
            <w:r w:rsidRPr="00911041">
              <w:rPr>
                <w:bdr w:val="none" w:sz="0" w:space="0" w:color="auto" w:frame="1"/>
                <w:shd w:val="clear" w:color="auto" w:fill="FFFFFF"/>
              </w:rPr>
              <w:t>association</w:t>
            </w:r>
            <w:proofErr w:type="spellEnd"/>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with</w:t>
            </w:r>
            <w:proofErr w:type="spellEnd"/>
            <w:r w:rsidRPr="00911041">
              <w:rPr>
                <w:bdr w:val="none" w:sz="0" w:space="0" w:color="auto" w:frame="1"/>
                <w:shd w:val="clear" w:color="auto" w:fill="FFFFFF"/>
              </w:rPr>
              <w:t xml:space="preserve"> </w:t>
            </w:r>
            <w:proofErr w:type="spellStart"/>
            <w:r w:rsidRPr="00911041">
              <w:rPr>
                <w:bdr w:val="none" w:sz="0" w:space="0" w:color="auto" w:frame="1"/>
                <w:shd w:val="clear" w:color="auto" w:fill="FFFFFF"/>
              </w:rPr>
              <w:t>the</w:t>
            </w:r>
            <w:proofErr w:type="spellEnd"/>
            <w:r w:rsidRPr="00911041">
              <w:rPr>
                <w:bdr w:val="none" w:sz="0" w:space="0" w:color="auto" w:frame="1"/>
                <w:shd w:val="clear" w:color="auto" w:fill="FFFFFF"/>
              </w:rPr>
              <w:t xml:space="preserve"> Textile Institute, 2010. ISBN 978-1-84569-514-9.</w:t>
            </w:r>
          </w:p>
          <w:p w14:paraId="2A2A462C" w14:textId="77777777" w:rsidR="00B152A4" w:rsidRPr="00476092" w:rsidRDefault="00B152A4" w:rsidP="00B152A4">
            <w:pPr>
              <w:shd w:val="clear" w:color="auto" w:fill="FFFFFF"/>
              <w:outlineLvl w:val="0"/>
            </w:pPr>
            <w:r w:rsidRPr="00476092">
              <w:rPr>
                <w:shd w:val="clear" w:color="auto" w:fill="FFFFFF"/>
              </w:rPr>
              <w:lastRenderedPageBreak/>
              <w:t xml:space="preserve">DOSHI, </w:t>
            </w:r>
            <w:proofErr w:type="spellStart"/>
            <w:r w:rsidRPr="00476092">
              <w:rPr>
                <w:shd w:val="clear" w:color="auto" w:fill="FFFFFF"/>
              </w:rPr>
              <w:t>Usha</w:t>
            </w:r>
            <w:proofErr w:type="spellEnd"/>
            <w:r w:rsidRPr="00476092">
              <w:rPr>
                <w:shd w:val="clear" w:color="auto" w:fill="FFFFFF"/>
              </w:rPr>
              <w:t>. </w:t>
            </w:r>
            <w:proofErr w:type="spellStart"/>
            <w:r w:rsidRPr="00476092">
              <w:rPr>
                <w:i/>
                <w:iCs/>
                <w:shd w:val="clear" w:color="auto" w:fill="FFFFFF"/>
              </w:rPr>
              <w:t>Creating</w:t>
            </w:r>
            <w:proofErr w:type="spellEnd"/>
            <w:r w:rsidRPr="00476092">
              <w:rPr>
                <w:i/>
                <w:iCs/>
                <w:shd w:val="clear" w:color="auto" w:fill="FFFFFF"/>
              </w:rPr>
              <w:t xml:space="preserve"> </w:t>
            </w:r>
            <w:proofErr w:type="spellStart"/>
            <w:r w:rsidRPr="00476092">
              <w:rPr>
                <w:i/>
                <w:iCs/>
                <w:shd w:val="clear" w:color="auto" w:fill="FFFFFF"/>
              </w:rPr>
              <w:t>with</w:t>
            </w:r>
            <w:proofErr w:type="spellEnd"/>
            <w:r w:rsidRPr="00476092">
              <w:rPr>
                <w:i/>
                <w:iCs/>
                <w:shd w:val="clear" w:color="auto" w:fill="FFFFFF"/>
              </w:rPr>
              <w:t xml:space="preserve"> </w:t>
            </w:r>
            <w:proofErr w:type="spellStart"/>
            <w:r w:rsidRPr="00476092">
              <w:rPr>
                <w:i/>
                <w:iCs/>
                <w:shd w:val="clear" w:color="auto" w:fill="FFFFFF"/>
              </w:rPr>
              <w:t>shapes</w:t>
            </w:r>
            <w:proofErr w:type="spellEnd"/>
            <w:r w:rsidRPr="00476092">
              <w:rPr>
                <w:shd w:val="clear" w:color="auto" w:fill="FFFFFF"/>
              </w:rPr>
              <w:t xml:space="preserve">, 1st </w:t>
            </w:r>
            <w:proofErr w:type="spellStart"/>
            <w:r w:rsidRPr="00476092">
              <w:rPr>
                <w:shd w:val="clear" w:color="auto" w:fill="FFFFFF"/>
              </w:rPr>
              <w:t>ed</w:t>
            </w:r>
            <w:proofErr w:type="spellEnd"/>
            <w:r w:rsidRPr="00476092">
              <w:rPr>
                <w:shd w:val="clear" w:color="auto" w:fill="FFFFFF"/>
              </w:rPr>
              <w:t>., London: COS, 2018</w:t>
            </w:r>
            <w:r w:rsidRPr="00476092">
              <w:t xml:space="preserve">. </w:t>
            </w:r>
            <w:r w:rsidRPr="00476092">
              <w:rPr>
                <w:shd w:val="clear" w:color="auto" w:fill="FFFFFF"/>
              </w:rPr>
              <w:t>ISBN 9781527212138.</w:t>
            </w:r>
          </w:p>
          <w:p w14:paraId="4D020899" w14:textId="1F46A08D" w:rsidR="00B06762" w:rsidRDefault="00B152A4" w:rsidP="00B152A4">
            <w:pPr>
              <w:textAlignment w:val="baseline"/>
              <w:rPr>
                <w:bdr w:val="none" w:sz="0" w:space="0" w:color="auto" w:frame="1"/>
                <w:shd w:val="clear" w:color="auto" w:fill="FFFFFF"/>
              </w:rPr>
            </w:pPr>
            <w:r w:rsidRPr="00476092">
              <w:rPr>
                <w:bdr w:val="none" w:sz="0" w:space="0" w:color="auto" w:frame="1"/>
                <w:shd w:val="clear" w:color="auto" w:fill="FFFFFF"/>
              </w:rPr>
              <w:t xml:space="preserve">NECKÁŘ, Bohuslav. </w:t>
            </w:r>
            <w:r w:rsidR="00B06762" w:rsidRPr="00B06762">
              <w:rPr>
                <w:bdr w:val="none" w:sz="0" w:space="0" w:color="auto" w:frame="1"/>
                <w:shd w:val="clear" w:color="auto" w:fill="FFFFFF"/>
              </w:rPr>
              <w:t xml:space="preserve">DAS, </w:t>
            </w:r>
            <w:proofErr w:type="spellStart"/>
            <w:r w:rsidR="00B06762" w:rsidRPr="00B06762">
              <w:rPr>
                <w:bdr w:val="none" w:sz="0" w:space="0" w:color="auto" w:frame="1"/>
                <w:shd w:val="clear" w:color="auto" w:fill="FFFFFF"/>
              </w:rPr>
              <w:t>Dipayan</w:t>
            </w:r>
            <w:proofErr w:type="spellEnd"/>
            <w:r w:rsidR="00B06762" w:rsidRPr="00B06762">
              <w:rPr>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Theory</w:t>
            </w:r>
            <w:proofErr w:type="spellEnd"/>
            <w:r w:rsidR="00B06762" w:rsidRPr="0070588D">
              <w:rPr>
                <w:i/>
                <w:iCs/>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of</w:t>
            </w:r>
            <w:proofErr w:type="spellEnd"/>
            <w:r w:rsidR="00B06762" w:rsidRPr="0070588D">
              <w:rPr>
                <w:i/>
                <w:iCs/>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structure</w:t>
            </w:r>
            <w:proofErr w:type="spellEnd"/>
            <w:r w:rsidR="00B06762" w:rsidRPr="0070588D">
              <w:rPr>
                <w:i/>
                <w:iCs/>
                <w:bdr w:val="none" w:sz="0" w:space="0" w:color="auto" w:frame="1"/>
                <w:shd w:val="clear" w:color="auto" w:fill="FFFFFF"/>
              </w:rPr>
              <w:t xml:space="preserve"> and </w:t>
            </w:r>
            <w:proofErr w:type="spellStart"/>
            <w:r w:rsidR="00B06762" w:rsidRPr="0070588D">
              <w:rPr>
                <w:i/>
                <w:iCs/>
                <w:bdr w:val="none" w:sz="0" w:space="0" w:color="auto" w:frame="1"/>
                <w:shd w:val="clear" w:color="auto" w:fill="FFFFFF"/>
              </w:rPr>
              <w:t>mechanics</w:t>
            </w:r>
            <w:proofErr w:type="spellEnd"/>
            <w:r w:rsidR="00B06762" w:rsidRPr="0070588D">
              <w:rPr>
                <w:i/>
                <w:iCs/>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of</w:t>
            </w:r>
            <w:proofErr w:type="spellEnd"/>
            <w:r w:rsidR="00B06762" w:rsidRPr="0070588D">
              <w:rPr>
                <w:i/>
                <w:iCs/>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fibrous</w:t>
            </w:r>
            <w:proofErr w:type="spellEnd"/>
            <w:r w:rsidR="00B06762" w:rsidRPr="0070588D">
              <w:rPr>
                <w:i/>
                <w:iCs/>
                <w:bdr w:val="none" w:sz="0" w:space="0" w:color="auto" w:frame="1"/>
                <w:shd w:val="clear" w:color="auto" w:fill="FFFFFF"/>
              </w:rPr>
              <w:t xml:space="preserve"> </w:t>
            </w:r>
            <w:proofErr w:type="spellStart"/>
            <w:r w:rsidR="00B06762" w:rsidRPr="0070588D">
              <w:rPr>
                <w:i/>
                <w:iCs/>
                <w:bdr w:val="none" w:sz="0" w:space="0" w:color="auto" w:frame="1"/>
                <w:shd w:val="clear" w:color="auto" w:fill="FFFFFF"/>
              </w:rPr>
              <w:t>assemblies</w:t>
            </w:r>
            <w:proofErr w:type="spellEnd"/>
            <w:r w:rsidR="00B06762" w:rsidRPr="00B06762">
              <w:rPr>
                <w:bdr w:val="none" w:sz="0" w:space="0" w:color="auto" w:frame="1"/>
                <w:shd w:val="clear" w:color="auto" w:fill="FFFFFF"/>
              </w:rPr>
              <w:t xml:space="preserve">. </w:t>
            </w:r>
            <w:proofErr w:type="spellStart"/>
            <w:r w:rsidR="00B06762" w:rsidRPr="00B06762">
              <w:rPr>
                <w:bdr w:val="none" w:sz="0" w:space="0" w:color="auto" w:frame="1"/>
                <w:shd w:val="clear" w:color="auto" w:fill="FFFFFF"/>
              </w:rPr>
              <w:t>Woodhead</w:t>
            </w:r>
            <w:proofErr w:type="spellEnd"/>
            <w:r w:rsidR="00B06762" w:rsidRPr="00B06762">
              <w:rPr>
                <w:bdr w:val="none" w:sz="0" w:space="0" w:color="auto" w:frame="1"/>
                <w:shd w:val="clear" w:color="auto" w:fill="FFFFFF"/>
              </w:rPr>
              <w:t xml:space="preserve"> </w:t>
            </w:r>
            <w:proofErr w:type="spellStart"/>
            <w:r w:rsidR="00B06762" w:rsidRPr="00B06762">
              <w:rPr>
                <w:bdr w:val="none" w:sz="0" w:space="0" w:color="auto" w:frame="1"/>
                <w:shd w:val="clear" w:color="auto" w:fill="FFFFFF"/>
              </w:rPr>
              <w:t>Publishing</w:t>
            </w:r>
            <w:proofErr w:type="spellEnd"/>
            <w:r w:rsidR="00B06762" w:rsidRPr="00B06762">
              <w:rPr>
                <w:bdr w:val="none" w:sz="0" w:space="0" w:color="auto" w:frame="1"/>
                <w:shd w:val="clear" w:color="auto" w:fill="FFFFFF"/>
              </w:rPr>
              <w:t xml:space="preserve"> India in </w:t>
            </w:r>
            <w:proofErr w:type="spellStart"/>
            <w:r w:rsidR="00B06762" w:rsidRPr="00B06762">
              <w:rPr>
                <w:bdr w:val="none" w:sz="0" w:space="0" w:color="auto" w:frame="1"/>
                <w:shd w:val="clear" w:color="auto" w:fill="FFFFFF"/>
              </w:rPr>
              <w:t>textiles</w:t>
            </w:r>
            <w:proofErr w:type="spellEnd"/>
            <w:r w:rsidR="00B06762" w:rsidRPr="00B06762">
              <w:rPr>
                <w:bdr w:val="none" w:sz="0" w:space="0" w:color="auto" w:frame="1"/>
                <w:shd w:val="clear" w:color="auto" w:fill="FFFFFF"/>
              </w:rPr>
              <w:t xml:space="preserve">. New </w:t>
            </w:r>
            <w:proofErr w:type="spellStart"/>
            <w:r w:rsidR="00B06762" w:rsidRPr="00B06762">
              <w:rPr>
                <w:bdr w:val="none" w:sz="0" w:space="0" w:color="auto" w:frame="1"/>
                <w:shd w:val="clear" w:color="auto" w:fill="FFFFFF"/>
              </w:rPr>
              <w:t>Delhi</w:t>
            </w:r>
            <w:proofErr w:type="spellEnd"/>
            <w:r w:rsidR="00B06762" w:rsidRPr="00B06762">
              <w:rPr>
                <w:bdr w:val="none" w:sz="0" w:space="0" w:color="auto" w:frame="1"/>
                <w:shd w:val="clear" w:color="auto" w:fill="FFFFFF"/>
              </w:rPr>
              <w:t xml:space="preserve">: </w:t>
            </w:r>
            <w:proofErr w:type="spellStart"/>
            <w:r w:rsidR="00B06762" w:rsidRPr="00B06762">
              <w:rPr>
                <w:bdr w:val="none" w:sz="0" w:space="0" w:color="auto" w:frame="1"/>
                <w:shd w:val="clear" w:color="auto" w:fill="FFFFFF"/>
              </w:rPr>
              <w:t>Woodhead</w:t>
            </w:r>
            <w:proofErr w:type="spellEnd"/>
            <w:r w:rsidR="00B06762" w:rsidRPr="00B06762">
              <w:rPr>
                <w:bdr w:val="none" w:sz="0" w:space="0" w:color="auto" w:frame="1"/>
                <w:shd w:val="clear" w:color="auto" w:fill="FFFFFF"/>
              </w:rPr>
              <w:t xml:space="preserve"> Pub. India, 2012. Dostupné z: https://doi.org/0857093029.</w:t>
            </w:r>
            <w:r w:rsidR="00B06762" w:rsidRPr="00B06762" w:rsidDel="00B06762">
              <w:rPr>
                <w:bdr w:val="none" w:sz="0" w:space="0" w:color="auto" w:frame="1"/>
                <w:shd w:val="clear" w:color="auto" w:fill="FFFFFF"/>
              </w:rPr>
              <w:t xml:space="preserve"> </w:t>
            </w:r>
          </w:p>
          <w:p w14:paraId="268CC75A" w14:textId="482AB779" w:rsidR="004742B4" w:rsidRDefault="004742B4" w:rsidP="00B152A4">
            <w:pPr>
              <w:rPr>
                <w:b/>
              </w:rPr>
            </w:pPr>
            <w:r w:rsidRPr="004742B4">
              <w:rPr>
                <w:bdr w:val="none" w:sz="0" w:space="0" w:color="auto" w:frame="1"/>
                <w:shd w:val="clear" w:color="auto" w:fill="FFFFFF"/>
              </w:rPr>
              <w:t xml:space="preserve">PRENDERGAST, Jennifer. </w:t>
            </w:r>
            <w:proofErr w:type="spellStart"/>
            <w:r w:rsidRPr="0070588D">
              <w:rPr>
                <w:i/>
                <w:iCs/>
                <w:bdr w:val="none" w:sz="0" w:space="0" w:color="auto" w:frame="1"/>
                <w:shd w:val="clear" w:color="auto" w:fill="FFFFFF"/>
              </w:rPr>
              <w:t>Sewing</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techniques</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an</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introduction</w:t>
            </w:r>
            <w:proofErr w:type="spellEnd"/>
            <w:r w:rsidRPr="0070588D">
              <w:rPr>
                <w:i/>
                <w:iCs/>
                <w:bdr w:val="none" w:sz="0" w:space="0" w:color="auto" w:frame="1"/>
                <w:shd w:val="clear" w:color="auto" w:fill="FFFFFF"/>
              </w:rPr>
              <w:t xml:space="preserve"> to </w:t>
            </w:r>
            <w:proofErr w:type="spellStart"/>
            <w:r w:rsidRPr="0070588D">
              <w:rPr>
                <w:i/>
                <w:iCs/>
                <w:bdr w:val="none" w:sz="0" w:space="0" w:color="auto" w:frame="1"/>
                <w:shd w:val="clear" w:color="auto" w:fill="FFFFFF"/>
              </w:rPr>
              <w:t>constructioin</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skills</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within</w:t>
            </w:r>
            <w:proofErr w:type="spellEnd"/>
            <w:r w:rsidRPr="0070588D">
              <w:rPr>
                <w:i/>
                <w:iCs/>
                <w:bdr w:val="none" w:sz="0" w:space="0" w:color="auto" w:frame="1"/>
                <w:shd w:val="clear" w:color="auto" w:fill="FFFFFF"/>
              </w:rPr>
              <w:t xml:space="preserve"> </w:t>
            </w:r>
            <w:proofErr w:type="spellStart"/>
            <w:r w:rsidRPr="0070588D">
              <w:rPr>
                <w:i/>
                <w:iCs/>
                <w:bdr w:val="none" w:sz="0" w:space="0" w:color="auto" w:frame="1"/>
                <w:shd w:val="clear" w:color="auto" w:fill="FFFFFF"/>
              </w:rPr>
              <w:t>the</w:t>
            </w:r>
            <w:proofErr w:type="spellEnd"/>
            <w:r w:rsidRPr="0070588D">
              <w:rPr>
                <w:i/>
                <w:iCs/>
                <w:bdr w:val="none" w:sz="0" w:space="0" w:color="auto" w:frame="1"/>
                <w:shd w:val="clear" w:color="auto" w:fill="FFFFFF"/>
              </w:rPr>
              <w:t xml:space="preserve"> design </w:t>
            </w:r>
            <w:proofErr w:type="spellStart"/>
            <w:r w:rsidRPr="0070588D">
              <w:rPr>
                <w:i/>
                <w:iCs/>
                <w:bdr w:val="none" w:sz="0" w:space="0" w:color="auto" w:frame="1"/>
                <w:shd w:val="clear" w:color="auto" w:fill="FFFFFF"/>
              </w:rPr>
              <w:t>process</w:t>
            </w:r>
            <w:proofErr w:type="spellEnd"/>
            <w:r w:rsidRPr="0070588D">
              <w:rPr>
                <w:i/>
                <w:iCs/>
                <w:bdr w:val="none" w:sz="0" w:space="0" w:color="auto" w:frame="1"/>
                <w:shd w:val="clear" w:color="auto" w:fill="FFFFFF"/>
              </w:rPr>
              <w:t>.</w:t>
            </w:r>
            <w:r w:rsidRPr="004742B4">
              <w:rPr>
                <w:bdr w:val="none" w:sz="0" w:space="0" w:color="auto" w:frame="1"/>
                <w:shd w:val="clear" w:color="auto" w:fill="FFFFFF"/>
              </w:rPr>
              <w:t xml:space="preserve"> Basic </w:t>
            </w:r>
            <w:proofErr w:type="spellStart"/>
            <w:r w:rsidRPr="004742B4">
              <w:rPr>
                <w:bdr w:val="none" w:sz="0" w:space="0" w:color="auto" w:frame="1"/>
                <w:shd w:val="clear" w:color="auto" w:fill="FFFFFF"/>
              </w:rPr>
              <w:t>fashion</w:t>
            </w:r>
            <w:proofErr w:type="spellEnd"/>
            <w:r w:rsidRPr="004742B4">
              <w:rPr>
                <w:bdr w:val="none" w:sz="0" w:space="0" w:color="auto" w:frame="1"/>
                <w:shd w:val="clear" w:color="auto" w:fill="FFFFFF"/>
              </w:rPr>
              <w:t xml:space="preserve"> design. London: </w:t>
            </w:r>
            <w:proofErr w:type="spellStart"/>
            <w:r w:rsidRPr="004742B4">
              <w:rPr>
                <w:bdr w:val="none" w:sz="0" w:space="0" w:color="auto" w:frame="1"/>
                <w:shd w:val="clear" w:color="auto" w:fill="FFFFFF"/>
              </w:rPr>
              <w:t>Bloomsbury</w:t>
            </w:r>
            <w:proofErr w:type="spellEnd"/>
            <w:r w:rsidRPr="004742B4">
              <w:rPr>
                <w:bdr w:val="none" w:sz="0" w:space="0" w:color="auto" w:frame="1"/>
                <w:shd w:val="clear" w:color="auto" w:fill="FFFFFF"/>
              </w:rPr>
              <w:t>, 2014. ISBN 9782940411917.</w:t>
            </w:r>
            <w:r w:rsidRPr="004742B4" w:rsidDel="004742B4">
              <w:rPr>
                <w:bdr w:val="none" w:sz="0" w:space="0" w:color="auto" w:frame="1"/>
                <w:shd w:val="clear" w:color="auto" w:fill="FFFFFF"/>
              </w:rPr>
              <w:t xml:space="preserve"> </w:t>
            </w:r>
          </w:p>
          <w:p w14:paraId="2627E6B8" w14:textId="3303742E" w:rsidR="00B152A4" w:rsidRPr="00476092" w:rsidRDefault="00B152A4" w:rsidP="00B152A4">
            <w:pPr>
              <w:rPr>
                <w:b/>
              </w:rPr>
            </w:pPr>
            <w:r w:rsidRPr="00476092">
              <w:rPr>
                <w:b/>
              </w:rPr>
              <w:t>Doporučená:</w:t>
            </w:r>
          </w:p>
          <w:p w14:paraId="63CAFAC1" w14:textId="77777777" w:rsidR="00B152A4" w:rsidRPr="00476092" w:rsidRDefault="00B152A4" w:rsidP="00B152A4">
            <w:pPr>
              <w:spacing w:after="120"/>
              <w:rPr>
                <w:bCs/>
              </w:rPr>
            </w:pPr>
            <w:r w:rsidRPr="00476092">
              <w:rPr>
                <w:bCs/>
              </w:rPr>
              <w:t>STEELE, Valerie. </w:t>
            </w:r>
            <w:proofErr w:type="spellStart"/>
            <w:r w:rsidRPr="00476092">
              <w:rPr>
                <w:bCs/>
                <w:i/>
                <w:iCs/>
              </w:rPr>
              <w:t>Encyclopedia</w:t>
            </w:r>
            <w:proofErr w:type="spellEnd"/>
            <w:r w:rsidRPr="00476092">
              <w:rPr>
                <w:bCs/>
                <w:i/>
                <w:iCs/>
              </w:rPr>
              <w:t xml:space="preserve"> </w:t>
            </w:r>
            <w:proofErr w:type="spellStart"/>
            <w:r w:rsidRPr="00476092">
              <w:rPr>
                <w:bCs/>
                <w:i/>
                <w:iCs/>
              </w:rPr>
              <w:t>of</w:t>
            </w:r>
            <w:proofErr w:type="spellEnd"/>
            <w:r w:rsidRPr="00476092">
              <w:rPr>
                <w:bCs/>
                <w:i/>
                <w:iCs/>
              </w:rPr>
              <w:t xml:space="preserve"> </w:t>
            </w:r>
            <w:proofErr w:type="spellStart"/>
            <w:r w:rsidRPr="00476092">
              <w:rPr>
                <w:bCs/>
                <w:i/>
                <w:iCs/>
              </w:rPr>
              <w:t>clothing</w:t>
            </w:r>
            <w:proofErr w:type="spellEnd"/>
            <w:r w:rsidRPr="00476092">
              <w:rPr>
                <w:bCs/>
                <w:i/>
                <w:iCs/>
              </w:rPr>
              <w:t xml:space="preserve"> and </w:t>
            </w:r>
            <w:proofErr w:type="spellStart"/>
            <w:r w:rsidRPr="00476092">
              <w:rPr>
                <w:bCs/>
                <w:i/>
                <w:iCs/>
              </w:rPr>
              <w:t>fashion</w:t>
            </w:r>
            <w:proofErr w:type="spellEnd"/>
            <w:r w:rsidRPr="00476092">
              <w:rPr>
                <w:bCs/>
                <w:i/>
                <w:iCs/>
              </w:rPr>
              <w:t xml:space="preserve"> </w:t>
            </w:r>
            <w:r w:rsidRPr="00476092">
              <w:rPr>
                <w:bCs/>
              </w:rPr>
              <w:t xml:space="preserve">(vol.1, 2, 3). </w:t>
            </w:r>
            <w:proofErr w:type="spellStart"/>
            <w:r w:rsidRPr="00476092">
              <w:rPr>
                <w:bCs/>
              </w:rPr>
              <w:t>Farmington</w:t>
            </w:r>
            <w:proofErr w:type="spellEnd"/>
            <w:r w:rsidRPr="00476092">
              <w:rPr>
                <w:bCs/>
              </w:rPr>
              <w:t xml:space="preserve"> </w:t>
            </w:r>
            <w:proofErr w:type="spellStart"/>
            <w:r w:rsidRPr="00476092">
              <w:rPr>
                <w:bCs/>
              </w:rPr>
              <w:t>Hills</w:t>
            </w:r>
            <w:proofErr w:type="spellEnd"/>
            <w:r w:rsidRPr="00476092">
              <w:rPr>
                <w:bCs/>
              </w:rPr>
              <w:t xml:space="preserve">, MI: Charles </w:t>
            </w:r>
            <w:proofErr w:type="spellStart"/>
            <w:r w:rsidRPr="00476092">
              <w:rPr>
                <w:bCs/>
              </w:rPr>
              <w:t>Scribner's</w:t>
            </w:r>
            <w:proofErr w:type="spellEnd"/>
            <w:r w:rsidRPr="00476092">
              <w:rPr>
                <w:bCs/>
              </w:rPr>
              <w:t xml:space="preserve"> </w:t>
            </w:r>
            <w:proofErr w:type="spellStart"/>
            <w:r w:rsidRPr="00476092">
              <w:rPr>
                <w:bCs/>
              </w:rPr>
              <w:t>Sons</w:t>
            </w:r>
            <w:proofErr w:type="spellEnd"/>
            <w:r w:rsidRPr="00476092">
              <w:rPr>
                <w:bCs/>
              </w:rPr>
              <w:t>, 2005. ISBN 0684314517.</w:t>
            </w:r>
          </w:p>
          <w:p w14:paraId="7D02BD1D" w14:textId="1AE7C1DD" w:rsidR="00B152A4" w:rsidRPr="00862541" w:rsidRDefault="00B152A4" w:rsidP="00B152A4">
            <w:pPr>
              <w:rPr>
                <w:shd w:val="clear" w:color="auto" w:fill="FFFFFF"/>
              </w:rPr>
            </w:pPr>
            <w:r w:rsidRPr="00862541">
              <w:rPr>
                <w:shd w:val="clear" w:color="auto" w:fill="FFFFFF"/>
              </w:rPr>
              <w:t xml:space="preserve">Ateliér </w:t>
            </w:r>
            <w:proofErr w:type="spellStart"/>
            <w:r w:rsidR="00627475" w:rsidRPr="00627475">
              <w:rPr>
                <w:shd w:val="clear" w:color="auto" w:fill="FFFFFF"/>
              </w:rPr>
              <w:t>Footwear</w:t>
            </w:r>
            <w:proofErr w:type="spellEnd"/>
            <w:r w:rsidR="00627475" w:rsidRPr="00627475">
              <w:rPr>
                <w:shd w:val="clear" w:color="auto" w:fill="FFFFFF"/>
              </w:rPr>
              <w:t xml:space="preserve"> Design</w:t>
            </w:r>
            <w:r w:rsidRPr="00862541">
              <w:rPr>
                <w:shd w:val="clear" w:color="auto" w:fill="FFFFFF"/>
              </w:rPr>
              <w:t>:</w:t>
            </w:r>
          </w:p>
          <w:p w14:paraId="6D1DFD2A" w14:textId="77777777" w:rsidR="00B152A4" w:rsidRPr="00AB64DC" w:rsidRDefault="00B152A4" w:rsidP="00B152A4">
            <w:pPr>
              <w:rPr>
                <w:b/>
              </w:rPr>
            </w:pPr>
            <w:r w:rsidRPr="00AB64DC">
              <w:rPr>
                <w:b/>
              </w:rPr>
              <w:t>Povinná:</w:t>
            </w:r>
          </w:p>
          <w:p w14:paraId="4E977E3A" w14:textId="77777777" w:rsidR="00862541" w:rsidRDefault="00B152A4" w:rsidP="00B152A4">
            <w:pPr>
              <w:rPr>
                <w:shd w:val="clear" w:color="auto" w:fill="FFFFFF"/>
              </w:rPr>
            </w:pPr>
            <w:r w:rsidRPr="008955EA">
              <w:rPr>
                <w:shd w:val="clear" w:color="auto" w:fill="FFFFFF"/>
              </w:rPr>
              <w:t xml:space="preserve">CHOKLAT, </w:t>
            </w:r>
            <w:proofErr w:type="spellStart"/>
            <w:r w:rsidRPr="008955EA">
              <w:rPr>
                <w:shd w:val="clear" w:color="auto" w:fill="FFFFFF"/>
              </w:rPr>
              <w:t>Aki</w:t>
            </w:r>
            <w:proofErr w:type="spellEnd"/>
            <w:r w:rsidRPr="008955EA">
              <w:rPr>
                <w:shd w:val="clear" w:color="auto" w:fill="FFFFFF"/>
              </w:rPr>
              <w:t>. </w:t>
            </w:r>
            <w:proofErr w:type="spellStart"/>
            <w:r w:rsidRPr="00B508DB">
              <w:rPr>
                <w:i/>
                <w:iCs/>
                <w:shd w:val="clear" w:color="auto" w:fill="FFFFFF"/>
              </w:rPr>
              <w:t>Footwear</w:t>
            </w:r>
            <w:proofErr w:type="spellEnd"/>
            <w:r w:rsidRPr="00B508DB">
              <w:rPr>
                <w:i/>
                <w:iCs/>
                <w:shd w:val="clear" w:color="auto" w:fill="FFFFFF"/>
              </w:rPr>
              <w:t xml:space="preserve"> design</w:t>
            </w:r>
            <w:r w:rsidRPr="00B508DB">
              <w:rPr>
                <w:shd w:val="clear" w:color="auto" w:fill="FFFFFF"/>
              </w:rPr>
              <w:t>. London: Laurence King, 2012</w:t>
            </w:r>
            <w:del w:id="70" w:author="Jana Janíková" w:date="2025-07-07T10:52:00Z">
              <w:r w:rsidRPr="00B508DB" w:rsidDel="00D9505D">
                <w:rPr>
                  <w:shd w:val="clear" w:color="auto" w:fill="FFFFFF"/>
                </w:rPr>
                <w:delText>, 192 s</w:delText>
              </w:r>
            </w:del>
            <w:r w:rsidRPr="00B508DB">
              <w:rPr>
                <w:shd w:val="clear" w:color="auto" w:fill="FFFFFF"/>
              </w:rPr>
              <w:t xml:space="preserve">. Portfolio </w:t>
            </w:r>
            <w:proofErr w:type="spellStart"/>
            <w:r w:rsidRPr="00B508DB">
              <w:rPr>
                <w:shd w:val="clear" w:color="auto" w:fill="FFFFFF"/>
              </w:rPr>
              <w:t>skills</w:t>
            </w:r>
            <w:proofErr w:type="spellEnd"/>
            <w:r w:rsidRPr="00B508DB">
              <w:rPr>
                <w:shd w:val="clear" w:color="auto" w:fill="FFFFFF"/>
              </w:rPr>
              <w:t xml:space="preserve">. </w:t>
            </w:r>
            <w:proofErr w:type="spellStart"/>
            <w:r w:rsidRPr="00B508DB">
              <w:rPr>
                <w:shd w:val="clear" w:color="auto" w:fill="FFFFFF"/>
              </w:rPr>
              <w:t>Fashion</w:t>
            </w:r>
            <w:proofErr w:type="spellEnd"/>
            <w:r w:rsidRPr="00B508DB">
              <w:rPr>
                <w:shd w:val="clear" w:color="auto" w:fill="FFFFFF"/>
              </w:rPr>
              <w:t xml:space="preserve"> &amp; </w:t>
            </w:r>
            <w:proofErr w:type="spellStart"/>
            <w:r w:rsidRPr="00B508DB">
              <w:rPr>
                <w:shd w:val="clear" w:color="auto" w:fill="FFFFFF"/>
              </w:rPr>
              <w:t>textiles</w:t>
            </w:r>
            <w:proofErr w:type="spellEnd"/>
            <w:r w:rsidRPr="00B508DB">
              <w:rPr>
                <w:shd w:val="clear" w:color="auto" w:fill="FFFFFF"/>
              </w:rPr>
              <w:t xml:space="preserve">. </w:t>
            </w:r>
          </w:p>
          <w:p w14:paraId="3286295F" w14:textId="1A0BB7D1" w:rsidR="00B152A4" w:rsidRPr="00862541" w:rsidRDefault="00B152A4" w:rsidP="00B152A4">
            <w:pPr>
              <w:rPr>
                <w:shd w:val="clear" w:color="auto" w:fill="FFFFFF"/>
              </w:rPr>
            </w:pPr>
            <w:r w:rsidRPr="00862541">
              <w:rPr>
                <w:shd w:val="clear" w:color="auto" w:fill="FFFFFF"/>
              </w:rPr>
              <w:t>ISBN 9781856697453.</w:t>
            </w:r>
          </w:p>
          <w:p w14:paraId="5FEDF7C1" w14:textId="4EFC5258" w:rsidR="00B152A4" w:rsidRPr="00862541" w:rsidRDefault="00B152A4" w:rsidP="00B152A4">
            <w:r w:rsidRPr="00862541">
              <w:t xml:space="preserve">MOTAWI, </w:t>
            </w:r>
            <w:proofErr w:type="spellStart"/>
            <w:r w:rsidRPr="00862541">
              <w:t>Wade</w:t>
            </w:r>
            <w:proofErr w:type="spellEnd"/>
            <w:r w:rsidRPr="00862541">
              <w:t xml:space="preserve"> a </w:t>
            </w:r>
            <w:r w:rsidR="00862541" w:rsidRPr="00F2331B">
              <w:t>MOTAWI</w:t>
            </w:r>
            <w:r w:rsidR="00862541">
              <w:t>,</w:t>
            </w:r>
            <w:r w:rsidR="00862541" w:rsidRPr="00862541">
              <w:t xml:space="preserve"> </w:t>
            </w:r>
            <w:r w:rsidRPr="00862541">
              <w:t>Andrea. </w:t>
            </w:r>
            <w:proofErr w:type="spellStart"/>
            <w:r w:rsidRPr="00862541">
              <w:rPr>
                <w:i/>
                <w:iCs/>
              </w:rPr>
              <w:t>How</w:t>
            </w:r>
            <w:proofErr w:type="spellEnd"/>
            <w:r w:rsidRPr="00862541">
              <w:rPr>
                <w:i/>
                <w:iCs/>
              </w:rPr>
              <w:t xml:space="preserve"> </w:t>
            </w:r>
            <w:proofErr w:type="spellStart"/>
            <w:r w:rsidRPr="00862541">
              <w:rPr>
                <w:i/>
                <w:iCs/>
              </w:rPr>
              <w:t>shoes</w:t>
            </w:r>
            <w:proofErr w:type="spellEnd"/>
            <w:r w:rsidRPr="00862541">
              <w:rPr>
                <w:i/>
                <w:iCs/>
              </w:rPr>
              <w:t xml:space="preserve"> are made</w:t>
            </w:r>
            <w:r w:rsidRPr="00862541">
              <w:t xml:space="preserve">. </w:t>
            </w:r>
            <w:proofErr w:type="spellStart"/>
            <w:r w:rsidRPr="00862541">
              <w:t>Milton</w:t>
            </w:r>
            <w:proofErr w:type="spellEnd"/>
            <w:r w:rsidRPr="00862541">
              <w:t xml:space="preserve"> </w:t>
            </w:r>
            <w:proofErr w:type="spellStart"/>
            <w:r w:rsidRPr="00862541">
              <w:t>Keynes</w:t>
            </w:r>
            <w:proofErr w:type="spellEnd"/>
            <w:r w:rsidRPr="00862541">
              <w:t xml:space="preserve">: </w:t>
            </w:r>
            <w:proofErr w:type="spellStart"/>
            <w:r w:rsidRPr="00862541">
              <w:t>Lightning</w:t>
            </w:r>
            <w:proofErr w:type="spellEnd"/>
            <w:r w:rsidRPr="00862541">
              <w:t xml:space="preserve"> Source, 2018. </w:t>
            </w:r>
          </w:p>
          <w:p w14:paraId="47468393" w14:textId="77777777" w:rsidR="00B152A4" w:rsidRPr="00862541" w:rsidRDefault="00B152A4" w:rsidP="00B152A4">
            <w:r w:rsidRPr="00862541">
              <w:t>ISBN 978-0-9987070-3-7.</w:t>
            </w:r>
          </w:p>
          <w:p w14:paraId="77327DC8" w14:textId="77777777" w:rsidR="00B152A4" w:rsidRPr="00862541" w:rsidRDefault="00B152A4" w:rsidP="00B152A4">
            <w:pPr>
              <w:pBdr>
                <w:bottom w:val="single" w:sz="6" w:space="1" w:color="auto"/>
              </w:pBdr>
              <w:rPr>
                <w:vanish/>
              </w:rPr>
            </w:pPr>
            <w:r w:rsidRPr="00862541">
              <w:rPr>
                <w:vanish/>
              </w:rPr>
              <w:t>Začátek formuláře</w:t>
            </w:r>
          </w:p>
          <w:p w14:paraId="67106AA0" w14:textId="40EFD981" w:rsidR="00B152A4" w:rsidRPr="00862541" w:rsidRDefault="00B152A4" w:rsidP="00B152A4">
            <w:pPr>
              <w:pStyle w:val="Normlnweb"/>
              <w:spacing w:before="0" w:beforeAutospacing="0" w:after="0" w:afterAutospacing="0"/>
              <w:rPr>
                <w:sz w:val="20"/>
                <w:szCs w:val="20"/>
              </w:rPr>
            </w:pPr>
            <w:r w:rsidRPr="00862541">
              <w:rPr>
                <w:sz w:val="20"/>
                <w:szCs w:val="20"/>
              </w:rPr>
              <w:t xml:space="preserve">MOTAWI, </w:t>
            </w:r>
            <w:proofErr w:type="spellStart"/>
            <w:r w:rsidRPr="00862541">
              <w:rPr>
                <w:sz w:val="20"/>
                <w:szCs w:val="20"/>
              </w:rPr>
              <w:t>Wade</w:t>
            </w:r>
            <w:proofErr w:type="spellEnd"/>
            <w:r w:rsidRPr="00862541">
              <w:rPr>
                <w:sz w:val="20"/>
                <w:szCs w:val="20"/>
              </w:rPr>
              <w:t xml:space="preserve"> a </w:t>
            </w:r>
            <w:r w:rsidR="00862541" w:rsidRPr="00C51A46">
              <w:rPr>
                <w:sz w:val="20"/>
                <w:szCs w:val="20"/>
              </w:rPr>
              <w:t>MOTAWI</w:t>
            </w:r>
            <w:r w:rsidR="00862541">
              <w:rPr>
                <w:sz w:val="20"/>
                <w:szCs w:val="20"/>
              </w:rPr>
              <w:t>,</w:t>
            </w:r>
            <w:r w:rsidR="00862541" w:rsidRPr="00862541">
              <w:rPr>
                <w:sz w:val="20"/>
                <w:szCs w:val="20"/>
              </w:rPr>
              <w:t xml:space="preserve"> </w:t>
            </w:r>
            <w:r w:rsidRPr="00862541">
              <w:rPr>
                <w:sz w:val="20"/>
                <w:szCs w:val="20"/>
              </w:rPr>
              <w:t>Andrea. </w:t>
            </w:r>
            <w:proofErr w:type="spellStart"/>
            <w:r w:rsidRPr="00862541">
              <w:rPr>
                <w:i/>
                <w:iCs/>
                <w:sz w:val="20"/>
                <w:szCs w:val="20"/>
              </w:rPr>
              <w:t>Shoe</w:t>
            </w:r>
            <w:proofErr w:type="spellEnd"/>
            <w:r w:rsidRPr="00862541">
              <w:rPr>
                <w:i/>
                <w:iCs/>
                <w:sz w:val="20"/>
                <w:szCs w:val="20"/>
              </w:rPr>
              <w:t xml:space="preserve"> </w:t>
            </w:r>
            <w:proofErr w:type="spellStart"/>
            <w:r w:rsidRPr="00862541">
              <w:rPr>
                <w:i/>
                <w:iCs/>
                <w:sz w:val="20"/>
                <w:szCs w:val="20"/>
              </w:rPr>
              <w:t>material</w:t>
            </w:r>
            <w:proofErr w:type="spellEnd"/>
            <w:r w:rsidRPr="00862541">
              <w:rPr>
                <w:i/>
                <w:iCs/>
                <w:sz w:val="20"/>
                <w:szCs w:val="20"/>
              </w:rPr>
              <w:t xml:space="preserve"> design </w:t>
            </w:r>
            <w:proofErr w:type="spellStart"/>
            <w:r w:rsidRPr="00862541">
              <w:rPr>
                <w:i/>
                <w:iCs/>
                <w:sz w:val="20"/>
                <w:szCs w:val="20"/>
              </w:rPr>
              <w:t>guide</w:t>
            </w:r>
            <w:proofErr w:type="spellEnd"/>
            <w:r w:rsidRPr="00862541">
              <w:rPr>
                <w:sz w:val="20"/>
                <w:szCs w:val="20"/>
              </w:rPr>
              <w:t xml:space="preserve">. </w:t>
            </w:r>
            <w:proofErr w:type="spellStart"/>
            <w:r w:rsidRPr="00862541">
              <w:rPr>
                <w:sz w:val="20"/>
                <w:szCs w:val="20"/>
              </w:rPr>
              <w:t>Milton</w:t>
            </w:r>
            <w:proofErr w:type="spellEnd"/>
            <w:r w:rsidRPr="00862541">
              <w:rPr>
                <w:sz w:val="20"/>
                <w:szCs w:val="20"/>
              </w:rPr>
              <w:t xml:space="preserve"> </w:t>
            </w:r>
            <w:proofErr w:type="spellStart"/>
            <w:r w:rsidRPr="00862541">
              <w:rPr>
                <w:sz w:val="20"/>
                <w:szCs w:val="20"/>
              </w:rPr>
              <w:t>Keynes</w:t>
            </w:r>
            <w:proofErr w:type="spellEnd"/>
            <w:r w:rsidRPr="00862541">
              <w:rPr>
                <w:sz w:val="20"/>
                <w:szCs w:val="20"/>
              </w:rPr>
              <w:t xml:space="preserve">: </w:t>
            </w:r>
            <w:proofErr w:type="spellStart"/>
            <w:r w:rsidRPr="00862541">
              <w:rPr>
                <w:sz w:val="20"/>
                <w:szCs w:val="20"/>
              </w:rPr>
              <w:t>Lightning</w:t>
            </w:r>
            <w:proofErr w:type="spellEnd"/>
            <w:r w:rsidRPr="00862541">
              <w:rPr>
                <w:sz w:val="20"/>
                <w:szCs w:val="20"/>
              </w:rPr>
              <w:t xml:space="preserve"> Source, 2017. </w:t>
            </w:r>
          </w:p>
          <w:p w14:paraId="7BD75776" w14:textId="77777777" w:rsidR="00B152A4" w:rsidRPr="00862541" w:rsidRDefault="00B152A4" w:rsidP="00B152A4">
            <w:pPr>
              <w:pStyle w:val="Normlnweb"/>
              <w:spacing w:before="0" w:beforeAutospacing="0" w:after="0" w:afterAutospacing="0"/>
              <w:rPr>
                <w:sz w:val="20"/>
                <w:szCs w:val="20"/>
              </w:rPr>
            </w:pPr>
            <w:r w:rsidRPr="00862541">
              <w:rPr>
                <w:sz w:val="20"/>
                <w:szCs w:val="20"/>
              </w:rPr>
              <w:t>ISBN 978-0-9987070-4-4.</w:t>
            </w:r>
          </w:p>
          <w:p w14:paraId="0F4333D2" w14:textId="77777777" w:rsidR="00B152A4" w:rsidRPr="00862541" w:rsidRDefault="00B152A4" w:rsidP="00B152A4">
            <w:pPr>
              <w:rPr>
                <w:b/>
              </w:rPr>
            </w:pPr>
            <w:r w:rsidRPr="00862541">
              <w:rPr>
                <w:b/>
              </w:rPr>
              <w:t>Doporučená:</w:t>
            </w:r>
          </w:p>
          <w:p w14:paraId="2027ACC6" w14:textId="77777777" w:rsidR="00B152A4" w:rsidRPr="00862541" w:rsidRDefault="00B152A4" w:rsidP="00B152A4">
            <w:pPr>
              <w:pStyle w:val="z-Zatekformule"/>
              <w:jc w:val="left"/>
              <w:rPr>
                <w:rFonts w:ascii="Times New Roman" w:hAnsi="Times New Roman" w:cs="Times New Roman"/>
                <w:sz w:val="20"/>
                <w:szCs w:val="20"/>
              </w:rPr>
            </w:pPr>
            <w:r w:rsidRPr="00862541">
              <w:rPr>
                <w:rFonts w:ascii="Times New Roman" w:hAnsi="Times New Roman" w:cs="Times New Roman"/>
                <w:sz w:val="20"/>
                <w:szCs w:val="20"/>
              </w:rPr>
              <w:t>Začátek formuláře</w:t>
            </w:r>
          </w:p>
          <w:p w14:paraId="2D1BE539" w14:textId="4C77F40B" w:rsidR="00B152A4" w:rsidRPr="00862541" w:rsidRDefault="00B152A4" w:rsidP="00B152A4">
            <w:pPr>
              <w:pStyle w:val="Normlnweb"/>
              <w:spacing w:before="0" w:beforeAutospacing="0" w:after="0" w:afterAutospacing="0"/>
              <w:rPr>
                <w:sz w:val="20"/>
                <w:szCs w:val="20"/>
              </w:rPr>
            </w:pPr>
            <w:r w:rsidRPr="00862541">
              <w:rPr>
                <w:sz w:val="20"/>
                <w:szCs w:val="20"/>
              </w:rPr>
              <w:t xml:space="preserve">MOTAWI, </w:t>
            </w:r>
            <w:proofErr w:type="spellStart"/>
            <w:r w:rsidRPr="00862541">
              <w:rPr>
                <w:sz w:val="20"/>
                <w:szCs w:val="20"/>
              </w:rPr>
              <w:t>Wade</w:t>
            </w:r>
            <w:proofErr w:type="spellEnd"/>
            <w:r w:rsidRPr="00862541">
              <w:rPr>
                <w:sz w:val="20"/>
                <w:szCs w:val="20"/>
              </w:rPr>
              <w:t xml:space="preserve"> a </w:t>
            </w:r>
            <w:r w:rsidR="00862541" w:rsidRPr="002E7A7E">
              <w:rPr>
                <w:sz w:val="20"/>
                <w:szCs w:val="20"/>
              </w:rPr>
              <w:t>MOTAWI</w:t>
            </w:r>
            <w:r w:rsidR="00862541">
              <w:rPr>
                <w:sz w:val="20"/>
                <w:szCs w:val="20"/>
              </w:rPr>
              <w:t>,</w:t>
            </w:r>
            <w:r w:rsidR="00862541" w:rsidRPr="00862541">
              <w:rPr>
                <w:sz w:val="20"/>
                <w:szCs w:val="20"/>
              </w:rPr>
              <w:t xml:space="preserve"> </w:t>
            </w:r>
            <w:r w:rsidRPr="00862541">
              <w:rPr>
                <w:sz w:val="20"/>
                <w:szCs w:val="20"/>
              </w:rPr>
              <w:t>Andrea. </w:t>
            </w:r>
            <w:proofErr w:type="spellStart"/>
            <w:r w:rsidRPr="00862541">
              <w:rPr>
                <w:i/>
                <w:iCs/>
                <w:sz w:val="20"/>
                <w:szCs w:val="20"/>
              </w:rPr>
              <w:t>Footwear</w:t>
            </w:r>
            <w:proofErr w:type="spellEnd"/>
            <w:r w:rsidRPr="00862541">
              <w:rPr>
                <w:i/>
                <w:iCs/>
                <w:sz w:val="20"/>
                <w:szCs w:val="20"/>
              </w:rPr>
              <w:t xml:space="preserve"> </w:t>
            </w:r>
            <w:proofErr w:type="spellStart"/>
            <w:r w:rsidRPr="00862541">
              <w:rPr>
                <w:i/>
                <w:iCs/>
                <w:sz w:val="20"/>
                <w:szCs w:val="20"/>
              </w:rPr>
              <w:t>pattern</w:t>
            </w:r>
            <w:proofErr w:type="spellEnd"/>
            <w:r w:rsidRPr="00862541">
              <w:rPr>
                <w:i/>
                <w:iCs/>
                <w:sz w:val="20"/>
                <w:szCs w:val="20"/>
              </w:rPr>
              <w:t xml:space="preserve"> </w:t>
            </w:r>
            <w:proofErr w:type="spellStart"/>
            <w:r w:rsidRPr="00862541">
              <w:rPr>
                <w:i/>
                <w:iCs/>
                <w:sz w:val="20"/>
                <w:szCs w:val="20"/>
              </w:rPr>
              <w:t>making</w:t>
            </w:r>
            <w:proofErr w:type="spellEnd"/>
            <w:r w:rsidRPr="00862541">
              <w:rPr>
                <w:i/>
                <w:iCs/>
                <w:sz w:val="20"/>
                <w:szCs w:val="20"/>
              </w:rPr>
              <w:t xml:space="preserve"> and last design</w:t>
            </w:r>
            <w:r w:rsidRPr="00862541">
              <w:rPr>
                <w:sz w:val="20"/>
                <w:szCs w:val="20"/>
              </w:rPr>
              <w:t xml:space="preserve">. </w:t>
            </w:r>
            <w:proofErr w:type="spellStart"/>
            <w:r w:rsidRPr="00862541">
              <w:rPr>
                <w:sz w:val="20"/>
                <w:szCs w:val="20"/>
              </w:rPr>
              <w:t>Milton</w:t>
            </w:r>
            <w:proofErr w:type="spellEnd"/>
            <w:r w:rsidRPr="00862541">
              <w:rPr>
                <w:sz w:val="20"/>
                <w:szCs w:val="20"/>
              </w:rPr>
              <w:t xml:space="preserve"> </w:t>
            </w:r>
            <w:proofErr w:type="spellStart"/>
            <w:r w:rsidRPr="00862541">
              <w:rPr>
                <w:sz w:val="20"/>
                <w:szCs w:val="20"/>
              </w:rPr>
              <w:t>Keynes</w:t>
            </w:r>
            <w:proofErr w:type="spellEnd"/>
            <w:r w:rsidRPr="00862541">
              <w:rPr>
                <w:sz w:val="20"/>
                <w:szCs w:val="20"/>
              </w:rPr>
              <w:t xml:space="preserve">: </w:t>
            </w:r>
            <w:proofErr w:type="spellStart"/>
            <w:r w:rsidRPr="00862541">
              <w:rPr>
                <w:sz w:val="20"/>
                <w:szCs w:val="20"/>
              </w:rPr>
              <w:t>Lightning</w:t>
            </w:r>
            <w:proofErr w:type="spellEnd"/>
            <w:r w:rsidRPr="00862541">
              <w:rPr>
                <w:sz w:val="20"/>
                <w:szCs w:val="20"/>
              </w:rPr>
              <w:t xml:space="preserve"> Source, 2020. ISBN 978-0-9987070-7-5.</w:t>
            </w:r>
          </w:p>
          <w:p w14:paraId="22358583" w14:textId="77777777" w:rsidR="00B152A4" w:rsidRPr="00862541" w:rsidRDefault="00B152A4" w:rsidP="00B152A4">
            <w:pPr>
              <w:pStyle w:val="z-Zatekformule"/>
              <w:jc w:val="left"/>
              <w:rPr>
                <w:rFonts w:ascii="Times New Roman" w:hAnsi="Times New Roman" w:cs="Times New Roman"/>
                <w:sz w:val="20"/>
                <w:szCs w:val="20"/>
              </w:rPr>
            </w:pPr>
            <w:r w:rsidRPr="00862541">
              <w:rPr>
                <w:rFonts w:ascii="Times New Roman" w:hAnsi="Times New Roman" w:cs="Times New Roman"/>
                <w:sz w:val="20"/>
                <w:szCs w:val="20"/>
              </w:rPr>
              <w:t>Začátek formuláře</w:t>
            </w:r>
          </w:p>
          <w:p w14:paraId="7A4FC934" w14:textId="30DA1D18" w:rsidR="00B152A4" w:rsidRPr="00862541" w:rsidRDefault="00B152A4" w:rsidP="00B152A4">
            <w:pPr>
              <w:pStyle w:val="Normlnweb"/>
              <w:spacing w:before="0" w:beforeAutospacing="0" w:after="120" w:afterAutospacing="0"/>
              <w:rPr>
                <w:sz w:val="20"/>
                <w:szCs w:val="20"/>
              </w:rPr>
            </w:pPr>
            <w:r w:rsidRPr="00862541">
              <w:rPr>
                <w:sz w:val="20"/>
                <w:szCs w:val="20"/>
              </w:rPr>
              <w:t xml:space="preserve">VASS, László a </w:t>
            </w:r>
            <w:r w:rsidR="00862541" w:rsidRPr="00E77B0B">
              <w:rPr>
                <w:sz w:val="20"/>
                <w:szCs w:val="20"/>
              </w:rPr>
              <w:t>MOLNÁR</w:t>
            </w:r>
            <w:r w:rsidR="00862541">
              <w:rPr>
                <w:sz w:val="20"/>
                <w:szCs w:val="20"/>
              </w:rPr>
              <w:t>,</w:t>
            </w:r>
            <w:r w:rsidR="00862541" w:rsidRPr="00862541">
              <w:rPr>
                <w:sz w:val="20"/>
                <w:szCs w:val="20"/>
              </w:rPr>
              <w:t xml:space="preserve"> </w:t>
            </w:r>
            <w:r w:rsidRPr="00862541">
              <w:rPr>
                <w:sz w:val="20"/>
                <w:szCs w:val="20"/>
              </w:rPr>
              <w:t>Magda. </w:t>
            </w:r>
            <w:proofErr w:type="spellStart"/>
            <w:r w:rsidRPr="00862541">
              <w:rPr>
                <w:i/>
                <w:iCs/>
                <w:sz w:val="20"/>
                <w:szCs w:val="20"/>
              </w:rPr>
              <w:t>Handmade</w:t>
            </w:r>
            <w:proofErr w:type="spellEnd"/>
            <w:r w:rsidRPr="00862541">
              <w:rPr>
                <w:i/>
                <w:iCs/>
                <w:sz w:val="20"/>
                <w:szCs w:val="20"/>
              </w:rPr>
              <w:t xml:space="preserve"> </w:t>
            </w:r>
            <w:proofErr w:type="spellStart"/>
            <w:r w:rsidRPr="00862541">
              <w:rPr>
                <w:i/>
                <w:iCs/>
                <w:sz w:val="20"/>
                <w:szCs w:val="20"/>
              </w:rPr>
              <w:t>shoes</w:t>
            </w:r>
            <w:proofErr w:type="spellEnd"/>
            <w:r w:rsidRPr="00862541">
              <w:rPr>
                <w:i/>
                <w:iCs/>
                <w:sz w:val="20"/>
                <w:szCs w:val="20"/>
              </w:rPr>
              <w:t xml:space="preserve"> </w:t>
            </w:r>
            <w:proofErr w:type="spellStart"/>
            <w:r w:rsidRPr="00862541">
              <w:rPr>
                <w:i/>
                <w:iCs/>
                <w:sz w:val="20"/>
                <w:szCs w:val="20"/>
              </w:rPr>
              <w:t>for</w:t>
            </w:r>
            <w:proofErr w:type="spellEnd"/>
            <w:r w:rsidRPr="00862541">
              <w:rPr>
                <w:i/>
                <w:iCs/>
                <w:sz w:val="20"/>
                <w:szCs w:val="20"/>
              </w:rPr>
              <w:t xml:space="preserve"> </w:t>
            </w:r>
            <w:proofErr w:type="spellStart"/>
            <w:r w:rsidRPr="00862541">
              <w:rPr>
                <w:i/>
                <w:iCs/>
                <w:sz w:val="20"/>
                <w:szCs w:val="20"/>
              </w:rPr>
              <w:t>men</w:t>
            </w:r>
            <w:proofErr w:type="spellEnd"/>
            <w:r w:rsidRPr="00862541">
              <w:rPr>
                <w:sz w:val="20"/>
                <w:szCs w:val="20"/>
              </w:rPr>
              <w:t xml:space="preserve">. Potsdam: </w:t>
            </w:r>
            <w:proofErr w:type="spellStart"/>
            <w:r w:rsidRPr="00862541">
              <w:rPr>
                <w:sz w:val="20"/>
                <w:szCs w:val="20"/>
              </w:rPr>
              <w:t>h.</w:t>
            </w:r>
            <w:proofErr w:type="gramStart"/>
            <w:r w:rsidRPr="00862541">
              <w:rPr>
                <w:sz w:val="20"/>
                <w:szCs w:val="20"/>
              </w:rPr>
              <w:t>f.ullmann</w:t>
            </w:r>
            <w:proofErr w:type="spellEnd"/>
            <w:proofErr w:type="gramEnd"/>
            <w:r w:rsidRPr="00862541">
              <w:rPr>
                <w:sz w:val="20"/>
                <w:szCs w:val="20"/>
              </w:rPr>
              <w:t>, 2017. ISBN 978-3-8480-0368-6.</w:t>
            </w:r>
          </w:p>
          <w:p w14:paraId="61E6CF31" w14:textId="77777777" w:rsidR="00B152A4" w:rsidRPr="00476092" w:rsidRDefault="00B152A4" w:rsidP="00B152A4">
            <w:r w:rsidRPr="00476092">
              <w:t>Ateliér Produktový design:</w:t>
            </w:r>
          </w:p>
          <w:p w14:paraId="6EA77C04" w14:textId="77777777" w:rsidR="00B152A4" w:rsidRPr="00476092" w:rsidRDefault="00B152A4" w:rsidP="00B152A4">
            <w:pPr>
              <w:rPr>
                <w:b/>
                <w:bCs/>
              </w:rPr>
            </w:pPr>
            <w:r w:rsidRPr="00476092">
              <w:rPr>
                <w:b/>
                <w:bCs/>
              </w:rPr>
              <w:t>Povinná:</w:t>
            </w:r>
          </w:p>
          <w:p w14:paraId="2A4D90E7" w14:textId="29CD8170" w:rsidR="00B152A4" w:rsidRPr="00476092" w:rsidRDefault="00B152A4" w:rsidP="00B152A4">
            <w:pPr>
              <w:rPr>
                <w:bCs/>
              </w:rPr>
            </w:pPr>
            <w:r w:rsidRPr="00476092">
              <w:rPr>
                <w:bCs/>
              </w:rPr>
              <w:t>FARKAŠOVÁ, Elena a PETRÁNSKY</w:t>
            </w:r>
            <w:r w:rsidR="009F42D9">
              <w:rPr>
                <w:bCs/>
              </w:rPr>
              <w:t>,</w:t>
            </w:r>
            <w:r w:rsidR="009F42D9" w:rsidRPr="00476092">
              <w:rPr>
                <w:bCs/>
              </w:rPr>
              <w:t xml:space="preserve"> Ľudovít</w:t>
            </w:r>
            <w:r w:rsidRPr="00476092">
              <w:rPr>
                <w:bCs/>
              </w:rPr>
              <w:t xml:space="preserve">. </w:t>
            </w:r>
            <w:r w:rsidRPr="00476092">
              <w:rPr>
                <w:bCs/>
                <w:i/>
                <w:iCs/>
              </w:rPr>
              <w:t>Design</w:t>
            </w:r>
            <w:r w:rsidRPr="00476092">
              <w:rPr>
                <w:bCs/>
              </w:rPr>
              <w:t xml:space="preserve">. Zvolen: </w:t>
            </w:r>
            <w:proofErr w:type="spellStart"/>
            <w:r w:rsidRPr="00476092">
              <w:rPr>
                <w:bCs/>
              </w:rPr>
              <w:t>Vydavateľstvo</w:t>
            </w:r>
            <w:proofErr w:type="spellEnd"/>
            <w:r w:rsidRPr="00476092">
              <w:rPr>
                <w:bCs/>
              </w:rPr>
              <w:t xml:space="preserve"> TU, 2020, 2 svazky (200; 182 stran). ISBN 978-80-228-3219-9.</w:t>
            </w:r>
          </w:p>
          <w:p w14:paraId="7CBCB3AC" w14:textId="77777777" w:rsidR="00B152A4" w:rsidRPr="00476092" w:rsidRDefault="00B152A4" w:rsidP="00B152A4">
            <w:pPr>
              <w:rPr>
                <w:b/>
                <w:bCs/>
              </w:rPr>
            </w:pPr>
            <w:r w:rsidRPr="00476092">
              <w:rPr>
                <w:b/>
                <w:bCs/>
              </w:rPr>
              <w:t>Doporučená:</w:t>
            </w:r>
          </w:p>
          <w:p w14:paraId="6E45D1CE" w14:textId="77777777" w:rsidR="00B152A4" w:rsidRPr="00476092" w:rsidRDefault="00B152A4" w:rsidP="00B152A4">
            <w:pPr>
              <w:rPr>
                <w:shd w:val="clear" w:color="auto" w:fill="FFFFFF"/>
              </w:rPr>
            </w:pPr>
            <w:r w:rsidRPr="00476092">
              <w:rPr>
                <w:shd w:val="clear" w:color="auto" w:fill="FFFFFF"/>
              </w:rPr>
              <w:t>ALTINTAS, Yusuf. </w:t>
            </w:r>
            <w:proofErr w:type="spellStart"/>
            <w:r w:rsidRPr="00476092">
              <w:rPr>
                <w:i/>
                <w:iCs/>
                <w:shd w:val="clear" w:color="auto" w:fill="FFFFFF"/>
              </w:rPr>
              <w:t>Manufacturing</w:t>
            </w:r>
            <w:proofErr w:type="spellEnd"/>
            <w:r w:rsidRPr="00476092">
              <w:rPr>
                <w:i/>
                <w:iCs/>
                <w:shd w:val="clear" w:color="auto" w:fill="FFFFFF"/>
              </w:rPr>
              <w:t xml:space="preserve"> </w:t>
            </w:r>
            <w:proofErr w:type="spellStart"/>
            <w:r w:rsidRPr="00476092">
              <w:rPr>
                <w:i/>
                <w:iCs/>
                <w:shd w:val="clear" w:color="auto" w:fill="FFFFFF"/>
              </w:rPr>
              <w:t>automation</w:t>
            </w:r>
            <w:proofErr w:type="spellEnd"/>
            <w:r w:rsidRPr="00476092">
              <w:rPr>
                <w:i/>
                <w:iCs/>
                <w:shd w:val="clear" w:color="auto" w:fill="FFFFFF"/>
              </w:rPr>
              <w:t xml:space="preserve">: metal </w:t>
            </w:r>
            <w:proofErr w:type="spellStart"/>
            <w:r w:rsidRPr="00476092">
              <w:rPr>
                <w:i/>
                <w:iCs/>
                <w:shd w:val="clear" w:color="auto" w:fill="FFFFFF"/>
              </w:rPr>
              <w:t>cutting</w:t>
            </w:r>
            <w:proofErr w:type="spellEnd"/>
            <w:r w:rsidRPr="00476092">
              <w:rPr>
                <w:i/>
                <w:iCs/>
                <w:shd w:val="clear" w:color="auto" w:fill="FFFFFF"/>
              </w:rPr>
              <w:t xml:space="preserve"> </w:t>
            </w:r>
            <w:proofErr w:type="spellStart"/>
            <w:r w:rsidRPr="00476092">
              <w:rPr>
                <w:i/>
                <w:iCs/>
                <w:shd w:val="clear" w:color="auto" w:fill="FFFFFF"/>
              </w:rPr>
              <w:t>mechanics</w:t>
            </w:r>
            <w:proofErr w:type="spellEnd"/>
            <w:r w:rsidRPr="00476092">
              <w:rPr>
                <w:i/>
                <w:iCs/>
                <w:shd w:val="clear" w:color="auto" w:fill="FFFFFF"/>
              </w:rPr>
              <w:t xml:space="preserve">, </w:t>
            </w:r>
            <w:proofErr w:type="spellStart"/>
            <w:r w:rsidRPr="00476092">
              <w:rPr>
                <w:i/>
                <w:iCs/>
                <w:shd w:val="clear" w:color="auto" w:fill="FFFFFF"/>
              </w:rPr>
              <w:t>machine</w:t>
            </w:r>
            <w:proofErr w:type="spellEnd"/>
            <w:r w:rsidRPr="00476092">
              <w:rPr>
                <w:i/>
                <w:iCs/>
                <w:shd w:val="clear" w:color="auto" w:fill="FFFFFF"/>
              </w:rPr>
              <w:t xml:space="preserve"> </w:t>
            </w:r>
            <w:proofErr w:type="spellStart"/>
            <w:r w:rsidRPr="00476092">
              <w:rPr>
                <w:i/>
                <w:iCs/>
                <w:shd w:val="clear" w:color="auto" w:fill="FFFFFF"/>
              </w:rPr>
              <w:t>tool</w:t>
            </w:r>
            <w:proofErr w:type="spellEnd"/>
            <w:r w:rsidRPr="00476092">
              <w:rPr>
                <w:i/>
                <w:iCs/>
                <w:shd w:val="clear" w:color="auto" w:fill="FFFFFF"/>
              </w:rPr>
              <w:t xml:space="preserve"> </w:t>
            </w:r>
            <w:proofErr w:type="spellStart"/>
            <w:r w:rsidRPr="00476092">
              <w:rPr>
                <w:i/>
                <w:iCs/>
                <w:shd w:val="clear" w:color="auto" w:fill="FFFFFF"/>
              </w:rPr>
              <w:t>vibrations</w:t>
            </w:r>
            <w:proofErr w:type="spellEnd"/>
            <w:r w:rsidRPr="00476092">
              <w:rPr>
                <w:i/>
                <w:iCs/>
                <w:shd w:val="clear" w:color="auto" w:fill="FFFFFF"/>
              </w:rPr>
              <w:t>, and CNC design</w:t>
            </w:r>
            <w:r w:rsidRPr="00476092">
              <w:rPr>
                <w:shd w:val="clear" w:color="auto" w:fill="FFFFFF"/>
              </w:rPr>
              <w:t xml:space="preserve">. 2nd </w:t>
            </w:r>
            <w:proofErr w:type="spellStart"/>
            <w:r w:rsidRPr="00476092">
              <w:rPr>
                <w:shd w:val="clear" w:color="auto" w:fill="FFFFFF"/>
              </w:rPr>
              <w:t>ed</w:t>
            </w:r>
            <w:proofErr w:type="spellEnd"/>
            <w:r w:rsidRPr="00476092">
              <w:rPr>
                <w:shd w:val="clear" w:color="auto" w:fill="FFFFFF"/>
              </w:rPr>
              <w:t xml:space="preserve">. New York: Cambridge University </w:t>
            </w:r>
            <w:proofErr w:type="spellStart"/>
            <w:r w:rsidRPr="00476092">
              <w:rPr>
                <w:shd w:val="clear" w:color="auto" w:fill="FFFFFF"/>
              </w:rPr>
              <w:t>Press</w:t>
            </w:r>
            <w:proofErr w:type="spellEnd"/>
            <w:r w:rsidRPr="00476092">
              <w:rPr>
                <w:shd w:val="clear" w:color="auto" w:fill="FFFFFF"/>
              </w:rPr>
              <w:t>, 2012. ISBN 978-0-521-17247-9.</w:t>
            </w:r>
          </w:p>
          <w:p w14:paraId="55AF470F" w14:textId="078EC3A6" w:rsidR="00504D77" w:rsidRPr="00404CBA" w:rsidRDefault="00B152A4" w:rsidP="00B152A4">
            <w:pPr>
              <w:jc w:val="both"/>
              <w:rPr>
                <w:highlight w:val="yellow"/>
              </w:rPr>
            </w:pPr>
            <w:r w:rsidRPr="00476092">
              <w:rPr>
                <w:shd w:val="clear" w:color="auto" w:fill="FFFFFF"/>
              </w:rPr>
              <w:t xml:space="preserve">HERRIOT, Luke. </w:t>
            </w:r>
            <w:proofErr w:type="spellStart"/>
            <w:r w:rsidRPr="00476092">
              <w:rPr>
                <w:i/>
                <w:iCs/>
                <w:shd w:val="clear" w:color="auto" w:fill="FFFFFF"/>
              </w:rPr>
              <w:t>The</w:t>
            </w:r>
            <w:proofErr w:type="spellEnd"/>
            <w:r w:rsidRPr="00476092">
              <w:rPr>
                <w:i/>
                <w:iCs/>
                <w:shd w:val="clear" w:color="auto" w:fill="FFFFFF"/>
              </w:rPr>
              <w:t xml:space="preserve"> </w:t>
            </w:r>
            <w:proofErr w:type="spellStart"/>
            <w:r w:rsidRPr="00476092">
              <w:rPr>
                <w:i/>
                <w:iCs/>
                <w:shd w:val="clear" w:color="auto" w:fill="FFFFFF"/>
              </w:rPr>
              <w:t>designer´s</w:t>
            </w:r>
            <w:proofErr w:type="spellEnd"/>
            <w:r w:rsidRPr="00476092">
              <w:rPr>
                <w:i/>
                <w:iCs/>
                <w:shd w:val="clear" w:color="auto" w:fill="FFFFFF"/>
              </w:rPr>
              <w:t xml:space="preserve"> </w:t>
            </w:r>
            <w:proofErr w:type="spellStart"/>
            <w:r w:rsidRPr="00476092">
              <w:rPr>
                <w:i/>
                <w:iCs/>
                <w:shd w:val="clear" w:color="auto" w:fill="FFFFFF"/>
              </w:rPr>
              <w:t>Packaging</w:t>
            </w:r>
            <w:proofErr w:type="spellEnd"/>
            <w:r w:rsidRPr="00476092">
              <w:rPr>
                <w:i/>
                <w:iCs/>
                <w:shd w:val="clear" w:color="auto" w:fill="FFFFFF"/>
              </w:rPr>
              <w:t xml:space="preserve"> bible</w:t>
            </w:r>
            <w:r w:rsidRPr="00476092">
              <w:rPr>
                <w:shd w:val="clear" w:color="auto" w:fill="FFFFFF"/>
              </w:rPr>
              <w:t>. www.rotovision.com, 2007. ISBN 978-2-940361-72-4.</w:t>
            </w:r>
          </w:p>
        </w:tc>
      </w:tr>
      <w:tr w:rsidR="00504D77" w14:paraId="6BCD4D78" w14:textId="77777777" w:rsidTr="000B16AE">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82DB032" w14:textId="77777777" w:rsidR="00504D77" w:rsidRDefault="00504D77" w:rsidP="000B16AE">
            <w:pPr>
              <w:jc w:val="center"/>
              <w:rPr>
                <w:b/>
              </w:rPr>
            </w:pPr>
            <w:r>
              <w:rPr>
                <w:b/>
              </w:rPr>
              <w:lastRenderedPageBreak/>
              <w:t>Informace ke kombinované nebo distanční formě</w:t>
            </w:r>
          </w:p>
        </w:tc>
      </w:tr>
      <w:tr w:rsidR="00504D77" w14:paraId="25A85258" w14:textId="77777777" w:rsidTr="000B16AE">
        <w:tc>
          <w:tcPr>
            <w:tcW w:w="4787" w:type="dxa"/>
            <w:gridSpan w:val="4"/>
            <w:tcBorders>
              <w:top w:val="single" w:sz="2" w:space="0" w:color="auto"/>
            </w:tcBorders>
            <w:shd w:val="clear" w:color="auto" w:fill="F7CAAC"/>
          </w:tcPr>
          <w:p w14:paraId="3E21F698" w14:textId="77777777" w:rsidR="00504D77" w:rsidRDefault="00504D77" w:rsidP="000B16AE">
            <w:pPr>
              <w:jc w:val="both"/>
            </w:pPr>
            <w:r>
              <w:rPr>
                <w:b/>
              </w:rPr>
              <w:t>Rozsah konzultací (soustředění)</w:t>
            </w:r>
          </w:p>
        </w:tc>
        <w:tc>
          <w:tcPr>
            <w:tcW w:w="889" w:type="dxa"/>
            <w:tcBorders>
              <w:top w:val="single" w:sz="2" w:space="0" w:color="auto"/>
            </w:tcBorders>
          </w:tcPr>
          <w:p w14:paraId="37FE04C1" w14:textId="77777777" w:rsidR="00504D77" w:rsidRDefault="00504D77" w:rsidP="000B16AE">
            <w:pPr>
              <w:jc w:val="both"/>
            </w:pPr>
          </w:p>
        </w:tc>
        <w:tc>
          <w:tcPr>
            <w:tcW w:w="4179" w:type="dxa"/>
            <w:gridSpan w:val="4"/>
            <w:tcBorders>
              <w:top w:val="single" w:sz="2" w:space="0" w:color="auto"/>
            </w:tcBorders>
            <w:shd w:val="clear" w:color="auto" w:fill="F7CAAC"/>
          </w:tcPr>
          <w:p w14:paraId="27092A4B" w14:textId="77777777" w:rsidR="00504D77" w:rsidRDefault="00504D77" w:rsidP="000B16AE">
            <w:pPr>
              <w:jc w:val="both"/>
              <w:rPr>
                <w:b/>
              </w:rPr>
            </w:pPr>
            <w:r>
              <w:rPr>
                <w:b/>
              </w:rPr>
              <w:t xml:space="preserve">hodin </w:t>
            </w:r>
          </w:p>
        </w:tc>
      </w:tr>
      <w:tr w:rsidR="00504D77" w14:paraId="517082FD" w14:textId="77777777" w:rsidTr="000B16AE">
        <w:tc>
          <w:tcPr>
            <w:tcW w:w="9855" w:type="dxa"/>
            <w:gridSpan w:val="9"/>
            <w:shd w:val="clear" w:color="auto" w:fill="F7CAAC"/>
          </w:tcPr>
          <w:p w14:paraId="456BBE4E" w14:textId="77777777" w:rsidR="00504D77" w:rsidRDefault="00504D77" w:rsidP="000B16AE">
            <w:pPr>
              <w:jc w:val="both"/>
              <w:rPr>
                <w:b/>
              </w:rPr>
            </w:pPr>
            <w:r>
              <w:rPr>
                <w:b/>
              </w:rPr>
              <w:t>Informace o způsobu kontaktu s vyučujícím</w:t>
            </w:r>
          </w:p>
        </w:tc>
      </w:tr>
      <w:tr w:rsidR="00504D77" w14:paraId="03D12C74" w14:textId="77777777" w:rsidTr="000B16AE">
        <w:trPr>
          <w:trHeight w:val="1373"/>
        </w:trPr>
        <w:tc>
          <w:tcPr>
            <w:tcW w:w="9855" w:type="dxa"/>
            <w:gridSpan w:val="9"/>
          </w:tcPr>
          <w:p w14:paraId="645DF6C7" w14:textId="77777777" w:rsidR="00504D77" w:rsidRDefault="00504D77" w:rsidP="000B16AE">
            <w:pPr>
              <w:jc w:val="both"/>
            </w:pPr>
          </w:p>
        </w:tc>
      </w:tr>
    </w:tbl>
    <w:p w14:paraId="370DEAB9" w14:textId="5C708CAD" w:rsidR="00504D77" w:rsidRDefault="00504D77">
      <w:pPr>
        <w:spacing w:after="160" w:line="259" w:lineRule="auto"/>
      </w:pPr>
    </w:p>
    <w:p w14:paraId="19367419" w14:textId="77777777" w:rsidR="00905EA5" w:rsidRDefault="00905E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336D22" w:rsidRPr="00C974B0" w14:paraId="1BB61B38" w14:textId="77777777" w:rsidTr="005133EF">
        <w:tc>
          <w:tcPr>
            <w:tcW w:w="9855" w:type="dxa"/>
            <w:gridSpan w:val="9"/>
            <w:tcBorders>
              <w:bottom w:val="double" w:sz="4" w:space="0" w:color="auto"/>
            </w:tcBorders>
            <w:shd w:val="clear" w:color="auto" w:fill="BDD6EE"/>
          </w:tcPr>
          <w:p w14:paraId="4BD73FC4" w14:textId="1897F8F4" w:rsidR="00336D22" w:rsidRDefault="00336D22" w:rsidP="005133EF">
            <w:pPr>
              <w:jc w:val="both"/>
              <w:rPr>
                <w:b/>
                <w:sz w:val="28"/>
              </w:rPr>
            </w:pPr>
            <w:r>
              <w:lastRenderedPageBreak/>
              <w:br w:type="page"/>
            </w:r>
            <w:r>
              <w:rPr>
                <w:b/>
                <w:sz w:val="28"/>
              </w:rPr>
              <w:t>B-III – Charakteristika studijního předmětu</w:t>
            </w:r>
          </w:p>
        </w:tc>
      </w:tr>
      <w:tr w:rsidR="005C67D5" w:rsidRPr="00C974B0" w14:paraId="236DED96" w14:textId="77777777" w:rsidTr="005133EF">
        <w:tc>
          <w:tcPr>
            <w:tcW w:w="3086" w:type="dxa"/>
            <w:tcBorders>
              <w:top w:val="double" w:sz="4" w:space="0" w:color="auto"/>
            </w:tcBorders>
            <w:shd w:val="clear" w:color="auto" w:fill="F7CAAC"/>
          </w:tcPr>
          <w:p w14:paraId="343F0517" w14:textId="77777777" w:rsidR="005C67D5" w:rsidRDefault="005C67D5" w:rsidP="00C621E4">
            <w:pPr>
              <w:rPr>
                <w:b/>
              </w:rPr>
            </w:pPr>
            <w:r>
              <w:rPr>
                <w:b/>
              </w:rPr>
              <w:t>Název studijního předmětu</w:t>
            </w:r>
          </w:p>
        </w:tc>
        <w:tc>
          <w:tcPr>
            <w:tcW w:w="6769" w:type="dxa"/>
            <w:gridSpan w:val="8"/>
            <w:tcBorders>
              <w:top w:val="double" w:sz="4" w:space="0" w:color="auto"/>
            </w:tcBorders>
          </w:tcPr>
          <w:p w14:paraId="70B323B6" w14:textId="4BEB6F6B" w:rsidR="005C67D5" w:rsidRDefault="005C67D5" w:rsidP="00C621E4">
            <w:r>
              <w:t>Teorie a technologie</w:t>
            </w:r>
            <w:r w:rsidR="00040125">
              <w:t xml:space="preserve"> </w:t>
            </w:r>
            <w:r>
              <w:t>1 – Obuvnické materiály</w:t>
            </w:r>
          </w:p>
        </w:tc>
      </w:tr>
      <w:tr w:rsidR="005C67D5" w:rsidRPr="00C974B0" w14:paraId="12B486CF" w14:textId="77777777" w:rsidTr="005133EF">
        <w:tc>
          <w:tcPr>
            <w:tcW w:w="3086" w:type="dxa"/>
            <w:shd w:val="clear" w:color="auto" w:fill="F7CAAC"/>
          </w:tcPr>
          <w:p w14:paraId="4B405FB2" w14:textId="77777777" w:rsidR="005C67D5" w:rsidRDefault="005C67D5" w:rsidP="00C621E4">
            <w:pPr>
              <w:rPr>
                <w:b/>
              </w:rPr>
            </w:pPr>
            <w:r>
              <w:rPr>
                <w:b/>
              </w:rPr>
              <w:t>Typ předmětu</w:t>
            </w:r>
          </w:p>
        </w:tc>
        <w:tc>
          <w:tcPr>
            <w:tcW w:w="3406" w:type="dxa"/>
            <w:gridSpan w:val="5"/>
          </w:tcPr>
          <w:p w14:paraId="7FA3FF16" w14:textId="14F74618" w:rsidR="005C67D5" w:rsidRDefault="005C67D5" w:rsidP="00C621E4">
            <w:r>
              <w:t>povinný, PZ</w:t>
            </w:r>
          </w:p>
        </w:tc>
        <w:tc>
          <w:tcPr>
            <w:tcW w:w="2695" w:type="dxa"/>
            <w:gridSpan w:val="2"/>
            <w:shd w:val="clear" w:color="auto" w:fill="F7CAAC"/>
          </w:tcPr>
          <w:p w14:paraId="517DDD83" w14:textId="77777777" w:rsidR="005C67D5" w:rsidRDefault="005C67D5" w:rsidP="00C621E4">
            <w:r>
              <w:rPr>
                <w:b/>
              </w:rPr>
              <w:t>doporučený ročník / semestr</w:t>
            </w:r>
          </w:p>
        </w:tc>
        <w:tc>
          <w:tcPr>
            <w:tcW w:w="668" w:type="dxa"/>
          </w:tcPr>
          <w:p w14:paraId="64A7C16E" w14:textId="41334FA7" w:rsidR="005C67D5" w:rsidRDefault="00C64283" w:rsidP="00C621E4">
            <w:r>
              <w:t>1/ZS</w:t>
            </w:r>
          </w:p>
        </w:tc>
      </w:tr>
      <w:tr w:rsidR="0085404C" w:rsidRPr="00C974B0" w14:paraId="170435B2" w14:textId="77777777" w:rsidTr="005133EF">
        <w:tc>
          <w:tcPr>
            <w:tcW w:w="3086" w:type="dxa"/>
            <w:shd w:val="clear" w:color="auto" w:fill="F7CAAC"/>
          </w:tcPr>
          <w:p w14:paraId="32A4719E" w14:textId="77777777" w:rsidR="0085404C" w:rsidRDefault="0085404C" w:rsidP="00C621E4">
            <w:pPr>
              <w:rPr>
                <w:b/>
              </w:rPr>
            </w:pPr>
            <w:r>
              <w:rPr>
                <w:b/>
              </w:rPr>
              <w:t>Rozsah studijního předmětu</w:t>
            </w:r>
          </w:p>
        </w:tc>
        <w:tc>
          <w:tcPr>
            <w:tcW w:w="1701" w:type="dxa"/>
            <w:gridSpan w:val="3"/>
          </w:tcPr>
          <w:p w14:paraId="69A779A3" w14:textId="138D7FDB" w:rsidR="0085404C" w:rsidRDefault="0085404C" w:rsidP="00C621E4">
            <w:proofErr w:type="gramStart"/>
            <w:r w:rsidRPr="006E16AC">
              <w:t>13p</w:t>
            </w:r>
            <w:proofErr w:type="gramEnd"/>
            <w:r w:rsidR="00C621E4">
              <w:t>+</w:t>
            </w:r>
            <w:r w:rsidRPr="006E16AC">
              <w:t>13s</w:t>
            </w:r>
          </w:p>
        </w:tc>
        <w:tc>
          <w:tcPr>
            <w:tcW w:w="889" w:type="dxa"/>
            <w:shd w:val="clear" w:color="auto" w:fill="F7CAAC"/>
          </w:tcPr>
          <w:p w14:paraId="58F247BE" w14:textId="77777777" w:rsidR="0085404C" w:rsidRDefault="0085404C" w:rsidP="00C621E4">
            <w:pPr>
              <w:rPr>
                <w:b/>
              </w:rPr>
            </w:pPr>
            <w:r>
              <w:rPr>
                <w:b/>
              </w:rPr>
              <w:t xml:space="preserve">hod. </w:t>
            </w:r>
          </w:p>
        </w:tc>
        <w:tc>
          <w:tcPr>
            <w:tcW w:w="816" w:type="dxa"/>
          </w:tcPr>
          <w:p w14:paraId="61B72295" w14:textId="463A0422" w:rsidR="0085404C" w:rsidRDefault="0085404C" w:rsidP="00C621E4">
            <w:r>
              <w:t>26</w:t>
            </w:r>
          </w:p>
        </w:tc>
        <w:tc>
          <w:tcPr>
            <w:tcW w:w="2156" w:type="dxa"/>
            <w:shd w:val="clear" w:color="auto" w:fill="F7CAAC"/>
          </w:tcPr>
          <w:p w14:paraId="49B690CF" w14:textId="103F8961" w:rsidR="0085404C" w:rsidRDefault="0085404C" w:rsidP="00C621E4">
            <w:pPr>
              <w:rPr>
                <w:b/>
              </w:rPr>
            </w:pPr>
            <w:r>
              <w:rPr>
                <w:b/>
              </w:rPr>
              <w:t>kreditů</w:t>
            </w:r>
          </w:p>
        </w:tc>
        <w:tc>
          <w:tcPr>
            <w:tcW w:w="1207" w:type="dxa"/>
            <w:gridSpan w:val="2"/>
          </w:tcPr>
          <w:p w14:paraId="7BDE3780" w14:textId="70860C6D" w:rsidR="0085404C" w:rsidRDefault="0085404C" w:rsidP="00C621E4">
            <w:r>
              <w:t>2</w:t>
            </w:r>
          </w:p>
        </w:tc>
      </w:tr>
      <w:tr w:rsidR="00336D22" w:rsidRPr="00C974B0" w14:paraId="572B3673" w14:textId="77777777" w:rsidTr="005133EF">
        <w:tc>
          <w:tcPr>
            <w:tcW w:w="3086" w:type="dxa"/>
            <w:shd w:val="clear" w:color="auto" w:fill="F7CAAC"/>
          </w:tcPr>
          <w:p w14:paraId="178C9B73" w14:textId="77777777" w:rsidR="00336D22" w:rsidRDefault="00336D22" w:rsidP="00C621E4">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8343D95" w14:textId="77777777" w:rsidR="00336D22" w:rsidRDefault="00336D22" w:rsidP="00C621E4"/>
        </w:tc>
      </w:tr>
      <w:tr w:rsidR="00C93C49" w:rsidRPr="00C974B0" w14:paraId="3B8C2B34" w14:textId="77777777" w:rsidTr="005133EF">
        <w:tc>
          <w:tcPr>
            <w:tcW w:w="3086" w:type="dxa"/>
            <w:shd w:val="clear" w:color="auto" w:fill="F7CAAC"/>
          </w:tcPr>
          <w:p w14:paraId="2FD4B1E5" w14:textId="77777777" w:rsidR="00C93C49" w:rsidRPr="005A0406" w:rsidRDefault="00C93C49" w:rsidP="00C621E4">
            <w:pPr>
              <w:rPr>
                <w:b/>
              </w:rPr>
            </w:pPr>
            <w:r w:rsidRPr="005A0406">
              <w:rPr>
                <w:b/>
              </w:rPr>
              <w:t>Způsob ověření výsledků učení</w:t>
            </w:r>
          </w:p>
        </w:tc>
        <w:tc>
          <w:tcPr>
            <w:tcW w:w="3406" w:type="dxa"/>
            <w:gridSpan w:val="5"/>
          </w:tcPr>
          <w:p w14:paraId="0DB9690C" w14:textId="762D8BA7" w:rsidR="00C93C49" w:rsidRPr="00476092" w:rsidRDefault="00476092" w:rsidP="00C621E4">
            <w:r w:rsidRPr="00476092">
              <w:t>klasifikovaný zápočet</w:t>
            </w:r>
          </w:p>
        </w:tc>
        <w:tc>
          <w:tcPr>
            <w:tcW w:w="2156" w:type="dxa"/>
            <w:shd w:val="clear" w:color="auto" w:fill="F7CAAC"/>
          </w:tcPr>
          <w:p w14:paraId="1CFFB672" w14:textId="60F2F78F" w:rsidR="00C93C49" w:rsidRDefault="00C93C49" w:rsidP="00C621E4">
            <w:pPr>
              <w:rPr>
                <w:b/>
              </w:rPr>
            </w:pPr>
            <w:r>
              <w:rPr>
                <w:b/>
              </w:rPr>
              <w:t>Forma výuky</w:t>
            </w:r>
          </w:p>
        </w:tc>
        <w:tc>
          <w:tcPr>
            <w:tcW w:w="1207" w:type="dxa"/>
            <w:gridSpan w:val="2"/>
          </w:tcPr>
          <w:p w14:paraId="641002F0" w14:textId="77777777" w:rsidR="00C93C49" w:rsidRDefault="00C93C49" w:rsidP="00C621E4">
            <w:r>
              <w:t>přednáška,</w:t>
            </w:r>
          </w:p>
          <w:p w14:paraId="1906F906" w14:textId="554D90CC" w:rsidR="00C93C49" w:rsidRDefault="00C93C49" w:rsidP="00C621E4">
            <w:r>
              <w:t>seminář</w:t>
            </w:r>
          </w:p>
        </w:tc>
      </w:tr>
      <w:tr w:rsidR="00C93C49" w:rsidRPr="00C974B0" w14:paraId="48682223" w14:textId="77777777" w:rsidTr="005133EF">
        <w:tc>
          <w:tcPr>
            <w:tcW w:w="3086" w:type="dxa"/>
            <w:shd w:val="clear" w:color="auto" w:fill="F7CAAC"/>
          </w:tcPr>
          <w:p w14:paraId="0B62436F" w14:textId="77777777" w:rsidR="00C93C49" w:rsidRPr="005A0406" w:rsidRDefault="00C93C49" w:rsidP="00C621E4">
            <w:pPr>
              <w:rPr>
                <w:b/>
              </w:rPr>
            </w:pPr>
            <w:r w:rsidRPr="005A0406">
              <w:rPr>
                <w:b/>
              </w:rPr>
              <w:t>Forma způsobu ověření výsledků učení a další požadavky na studenta</w:t>
            </w:r>
          </w:p>
        </w:tc>
        <w:tc>
          <w:tcPr>
            <w:tcW w:w="6769" w:type="dxa"/>
            <w:gridSpan w:val="8"/>
            <w:tcBorders>
              <w:bottom w:val="nil"/>
            </w:tcBorders>
          </w:tcPr>
          <w:p w14:paraId="53C1AF1F" w14:textId="042F346A" w:rsidR="00C93C49" w:rsidRDefault="00DE747E" w:rsidP="00C621E4">
            <w:r>
              <w:t>80% účast na seminářích, splnění zadaných úkolů, písemná zkouška.</w:t>
            </w:r>
          </w:p>
        </w:tc>
      </w:tr>
      <w:tr w:rsidR="00C93C49" w:rsidRPr="00C974B0" w14:paraId="372A79E4" w14:textId="77777777" w:rsidTr="00C621E4">
        <w:trPr>
          <w:trHeight w:val="53"/>
        </w:trPr>
        <w:tc>
          <w:tcPr>
            <w:tcW w:w="9855" w:type="dxa"/>
            <w:gridSpan w:val="9"/>
            <w:tcBorders>
              <w:top w:val="nil"/>
            </w:tcBorders>
          </w:tcPr>
          <w:p w14:paraId="5DF26571" w14:textId="56A7F357" w:rsidR="00C93C49" w:rsidRDefault="00C93C49" w:rsidP="00C621E4"/>
        </w:tc>
      </w:tr>
      <w:tr w:rsidR="00C93C49" w:rsidRPr="00C974B0" w14:paraId="4027BD21" w14:textId="77777777" w:rsidTr="005133EF">
        <w:trPr>
          <w:trHeight w:val="197"/>
        </w:trPr>
        <w:tc>
          <w:tcPr>
            <w:tcW w:w="3086" w:type="dxa"/>
            <w:tcBorders>
              <w:top w:val="nil"/>
            </w:tcBorders>
            <w:shd w:val="clear" w:color="auto" w:fill="F7CAAC"/>
          </w:tcPr>
          <w:p w14:paraId="7392F17F" w14:textId="77777777" w:rsidR="00C93C49" w:rsidRDefault="00C93C49" w:rsidP="00C621E4">
            <w:pPr>
              <w:rPr>
                <w:b/>
              </w:rPr>
            </w:pPr>
            <w:r>
              <w:rPr>
                <w:b/>
              </w:rPr>
              <w:t>Garant předmětu</w:t>
            </w:r>
          </w:p>
        </w:tc>
        <w:tc>
          <w:tcPr>
            <w:tcW w:w="6769" w:type="dxa"/>
            <w:gridSpan w:val="8"/>
            <w:tcBorders>
              <w:top w:val="nil"/>
            </w:tcBorders>
          </w:tcPr>
          <w:p w14:paraId="674794E3" w14:textId="6E1E98F4" w:rsidR="00C93C49" w:rsidRDefault="008A0E1D" w:rsidP="00C621E4">
            <w:r w:rsidRPr="008A0E1D">
              <w:t xml:space="preserve">prof. Ing. Pavel </w:t>
            </w:r>
            <w:proofErr w:type="spellStart"/>
            <w:r w:rsidRPr="008A0E1D">
              <w:t>Mokrejš</w:t>
            </w:r>
            <w:proofErr w:type="spellEnd"/>
            <w:r w:rsidRPr="008A0E1D">
              <w:t>, Ph.D.</w:t>
            </w:r>
          </w:p>
        </w:tc>
      </w:tr>
      <w:tr w:rsidR="00C93C49" w:rsidRPr="00C974B0" w14:paraId="18C27FB7" w14:textId="77777777" w:rsidTr="005133EF">
        <w:trPr>
          <w:trHeight w:val="243"/>
        </w:trPr>
        <w:tc>
          <w:tcPr>
            <w:tcW w:w="3086" w:type="dxa"/>
            <w:tcBorders>
              <w:top w:val="nil"/>
            </w:tcBorders>
            <w:shd w:val="clear" w:color="auto" w:fill="F7CAAC"/>
          </w:tcPr>
          <w:p w14:paraId="4F8F6DB5" w14:textId="77777777" w:rsidR="00C93C49" w:rsidRDefault="00C93C49" w:rsidP="00C621E4">
            <w:pPr>
              <w:rPr>
                <w:b/>
              </w:rPr>
            </w:pPr>
            <w:r>
              <w:rPr>
                <w:b/>
              </w:rPr>
              <w:t>Zapojení garanta do výuky předmětu</w:t>
            </w:r>
          </w:p>
        </w:tc>
        <w:tc>
          <w:tcPr>
            <w:tcW w:w="6769" w:type="dxa"/>
            <w:gridSpan w:val="8"/>
            <w:tcBorders>
              <w:top w:val="nil"/>
            </w:tcBorders>
          </w:tcPr>
          <w:p w14:paraId="4C70A6F9" w14:textId="27A9BDAA" w:rsidR="00C93C49" w:rsidRDefault="00340646" w:rsidP="00C621E4">
            <w:r>
              <w:t>50</w:t>
            </w:r>
            <w:r w:rsidR="009224D9">
              <w:t xml:space="preserve"> %</w:t>
            </w:r>
          </w:p>
        </w:tc>
      </w:tr>
      <w:tr w:rsidR="00C93C49" w:rsidRPr="00C974B0" w14:paraId="3D1BF929" w14:textId="77777777" w:rsidTr="005133EF">
        <w:tc>
          <w:tcPr>
            <w:tcW w:w="3086" w:type="dxa"/>
            <w:shd w:val="clear" w:color="auto" w:fill="F7CAAC"/>
          </w:tcPr>
          <w:p w14:paraId="78AA607A" w14:textId="77777777" w:rsidR="00C93C49" w:rsidRDefault="00C93C49" w:rsidP="00C621E4">
            <w:pPr>
              <w:rPr>
                <w:b/>
              </w:rPr>
            </w:pPr>
            <w:r>
              <w:rPr>
                <w:b/>
              </w:rPr>
              <w:t>Vyučující</w:t>
            </w:r>
          </w:p>
        </w:tc>
        <w:tc>
          <w:tcPr>
            <w:tcW w:w="6769" w:type="dxa"/>
            <w:gridSpan w:val="8"/>
            <w:tcBorders>
              <w:bottom w:val="nil"/>
            </w:tcBorders>
          </w:tcPr>
          <w:p w14:paraId="3B440FB9" w14:textId="25422029" w:rsidR="00C93C49" w:rsidRDefault="00752BC6" w:rsidP="00C621E4">
            <w:r w:rsidRPr="00752BC6">
              <w:t xml:space="preserve">prof. Ing. Pavel </w:t>
            </w:r>
            <w:proofErr w:type="spellStart"/>
            <w:r w:rsidRPr="00752BC6">
              <w:t>Mokrejš</w:t>
            </w:r>
            <w:proofErr w:type="spellEnd"/>
            <w:r w:rsidR="00E46038">
              <w:t>, Ph.D.</w:t>
            </w:r>
            <w:r w:rsidR="00340646">
              <w:t xml:space="preserve"> – přednášející </w:t>
            </w:r>
            <w:r w:rsidR="00496360">
              <w:t>100 %</w:t>
            </w:r>
            <w:r w:rsidRPr="00752BC6">
              <w:t xml:space="preserve">, Ing. Martina </w:t>
            </w:r>
            <w:proofErr w:type="spellStart"/>
            <w:r w:rsidRPr="00752BC6">
              <w:t>Černeková</w:t>
            </w:r>
            <w:proofErr w:type="spellEnd"/>
            <w:r w:rsidRPr="00752BC6">
              <w:t>, Ph.D.</w:t>
            </w:r>
            <w:r w:rsidR="009224D9">
              <w:t xml:space="preserve"> – vede sem</w:t>
            </w:r>
            <w:r w:rsidR="001D6A07">
              <w:t>i</w:t>
            </w:r>
            <w:r w:rsidR="009224D9">
              <w:t>náře 100 %</w:t>
            </w:r>
          </w:p>
        </w:tc>
      </w:tr>
      <w:tr w:rsidR="00C93C49" w:rsidRPr="00C974B0" w14:paraId="28F1031A" w14:textId="77777777" w:rsidTr="00C621E4">
        <w:trPr>
          <w:trHeight w:val="53"/>
        </w:trPr>
        <w:tc>
          <w:tcPr>
            <w:tcW w:w="9855" w:type="dxa"/>
            <w:gridSpan w:val="9"/>
            <w:tcBorders>
              <w:top w:val="nil"/>
            </w:tcBorders>
          </w:tcPr>
          <w:p w14:paraId="75326246" w14:textId="77777777" w:rsidR="00C93C49" w:rsidRDefault="00C93C49" w:rsidP="00C621E4"/>
        </w:tc>
      </w:tr>
      <w:tr w:rsidR="00C93C49" w:rsidRPr="00C974B0" w14:paraId="7677D418" w14:textId="77777777" w:rsidTr="005133EF">
        <w:tc>
          <w:tcPr>
            <w:tcW w:w="3086" w:type="dxa"/>
            <w:shd w:val="clear" w:color="auto" w:fill="F7CAAC"/>
          </w:tcPr>
          <w:p w14:paraId="4110D709" w14:textId="77777777" w:rsidR="00C93C49" w:rsidRPr="001452AD" w:rsidRDefault="00C93C49" w:rsidP="00C93C49">
            <w:pPr>
              <w:jc w:val="both"/>
              <w:rPr>
                <w:b/>
                <w:highlight w:val="yellow"/>
              </w:rPr>
            </w:pPr>
            <w:r w:rsidRPr="009B48E7">
              <w:rPr>
                <w:b/>
              </w:rPr>
              <w:t>Hlavní témata a výsledky učení</w:t>
            </w:r>
          </w:p>
        </w:tc>
        <w:tc>
          <w:tcPr>
            <w:tcW w:w="6769" w:type="dxa"/>
            <w:gridSpan w:val="8"/>
            <w:tcBorders>
              <w:bottom w:val="nil"/>
            </w:tcBorders>
          </w:tcPr>
          <w:p w14:paraId="3E163EE6" w14:textId="77777777" w:rsidR="00C93C49" w:rsidRPr="001452AD" w:rsidRDefault="00C93C49" w:rsidP="00C93C49">
            <w:pPr>
              <w:jc w:val="both"/>
              <w:rPr>
                <w:highlight w:val="yellow"/>
              </w:rPr>
            </w:pPr>
          </w:p>
        </w:tc>
      </w:tr>
      <w:tr w:rsidR="00C93C49" w:rsidRPr="00C974B0" w14:paraId="0D330924" w14:textId="77777777" w:rsidTr="005133EF">
        <w:trPr>
          <w:trHeight w:val="2197"/>
        </w:trPr>
        <w:tc>
          <w:tcPr>
            <w:tcW w:w="9855" w:type="dxa"/>
            <w:gridSpan w:val="9"/>
            <w:tcBorders>
              <w:top w:val="nil"/>
              <w:bottom w:val="single" w:sz="4" w:space="0" w:color="auto"/>
            </w:tcBorders>
          </w:tcPr>
          <w:p w14:paraId="3040D592" w14:textId="672E7C3E" w:rsidR="007272BA" w:rsidRPr="007E15B5" w:rsidRDefault="007272BA" w:rsidP="00DF1B01">
            <w:pPr>
              <w:jc w:val="both"/>
              <w:rPr>
                <w:b/>
                <w:bCs/>
              </w:rPr>
            </w:pPr>
            <w:r w:rsidRPr="007E15B5">
              <w:rPr>
                <w:b/>
                <w:bCs/>
              </w:rPr>
              <w:t>Témata:</w:t>
            </w:r>
          </w:p>
          <w:p w14:paraId="47A1EEA7" w14:textId="35DDDC27" w:rsidR="007272BA" w:rsidRPr="00CE7D61" w:rsidRDefault="007272BA" w:rsidP="004C352E">
            <w:pPr>
              <w:pStyle w:val="Odstavecseseznamem"/>
              <w:numPr>
                <w:ilvl w:val="3"/>
                <w:numId w:val="151"/>
              </w:numPr>
              <w:ind w:left="677"/>
              <w:jc w:val="both"/>
            </w:pPr>
            <w:r w:rsidRPr="00CE7D61">
              <w:t xml:space="preserve">Materiály používané při výrobě obuvi a jejich </w:t>
            </w:r>
            <w:r w:rsidR="001E502D" w:rsidRPr="00CE7D61">
              <w:t>klasifikace – usně</w:t>
            </w:r>
            <w:r w:rsidRPr="00CE7D61">
              <w:t>, textilní materiály.</w:t>
            </w:r>
          </w:p>
          <w:p w14:paraId="76A8AC1E" w14:textId="1B53A341" w:rsidR="007272BA" w:rsidRPr="00CE7D61" w:rsidRDefault="007272BA" w:rsidP="004C352E">
            <w:pPr>
              <w:pStyle w:val="Odstavecseseznamem"/>
              <w:numPr>
                <w:ilvl w:val="3"/>
                <w:numId w:val="151"/>
              </w:numPr>
              <w:ind w:left="677"/>
              <w:jc w:val="both"/>
            </w:pPr>
            <w:r w:rsidRPr="00CE7D61">
              <w:t xml:space="preserve">Materiály používané při výrobě obuvi a jejich </w:t>
            </w:r>
            <w:r w:rsidR="001E502D" w:rsidRPr="00CE7D61">
              <w:t>klasifikace – náhražky</w:t>
            </w:r>
            <w:r w:rsidRPr="00CE7D61">
              <w:t xml:space="preserve"> usní, pryže, plasty</w:t>
            </w:r>
            <w:r w:rsidR="00DF1B01" w:rsidRPr="00CE7D61">
              <w:t>.</w:t>
            </w:r>
          </w:p>
          <w:p w14:paraId="0B5E0C7A" w14:textId="72AABB58" w:rsidR="007272BA" w:rsidRPr="00CE7D61" w:rsidRDefault="007272BA" w:rsidP="004C352E">
            <w:pPr>
              <w:pStyle w:val="Odstavecseseznamem"/>
              <w:numPr>
                <w:ilvl w:val="3"/>
                <w:numId w:val="151"/>
              </w:numPr>
              <w:ind w:left="677"/>
              <w:jc w:val="both"/>
            </w:pPr>
            <w:r w:rsidRPr="00CE7D61">
              <w:t>Zpracování kůže na useň.</w:t>
            </w:r>
          </w:p>
          <w:p w14:paraId="5E3120FA" w14:textId="1AE20ACB" w:rsidR="007272BA" w:rsidRPr="00CE7D61" w:rsidRDefault="007272BA" w:rsidP="004C352E">
            <w:pPr>
              <w:pStyle w:val="Odstavecseseznamem"/>
              <w:numPr>
                <w:ilvl w:val="3"/>
                <w:numId w:val="151"/>
              </w:numPr>
              <w:ind w:left="677"/>
              <w:jc w:val="both"/>
            </w:pPr>
            <w:r w:rsidRPr="00CE7D61">
              <w:t>Výroba holiny ze surové kůže, příprava holiny k činění.</w:t>
            </w:r>
          </w:p>
          <w:p w14:paraId="122DFF24" w14:textId="6CC4CFE8" w:rsidR="007272BA" w:rsidRPr="00CE7D61" w:rsidRDefault="007272BA" w:rsidP="004C352E">
            <w:pPr>
              <w:pStyle w:val="Odstavecseseznamem"/>
              <w:numPr>
                <w:ilvl w:val="3"/>
                <w:numId w:val="151"/>
              </w:numPr>
              <w:ind w:left="677"/>
              <w:jc w:val="both"/>
            </w:pPr>
            <w:r w:rsidRPr="00CE7D61">
              <w:t xml:space="preserve">Standardní způsoby činění; </w:t>
            </w:r>
            <w:proofErr w:type="spellStart"/>
            <w:r w:rsidRPr="00CE7D61">
              <w:t>chromočinění</w:t>
            </w:r>
            <w:proofErr w:type="spellEnd"/>
            <w:r w:rsidRPr="00CE7D61">
              <w:t>.</w:t>
            </w:r>
          </w:p>
          <w:p w14:paraId="1DC19B75" w14:textId="5568E008" w:rsidR="007272BA" w:rsidRPr="00CE7D61" w:rsidRDefault="007272BA" w:rsidP="004C352E">
            <w:pPr>
              <w:pStyle w:val="Odstavecseseznamem"/>
              <w:numPr>
                <w:ilvl w:val="3"/>
                <w:numId w:val="151"/>
              </w:numPr>
              <w:ind w:left="677"/>
              <w:jc w:val="both"/>
            </w:pPr>
            <w:r w:rsidRPr="00CE7D61">
              <w:t xml:space="preserve">Alternativní způsoby činění; </w:t>
            </w:r>
            <w:proofErr w:type="spellStart"/>
            <w:r w:rsidRPr="00CE7D61">
              <w:t>třísločinění</w:t>
            </w:r>
            <w:proofErr w:type="spellEnd"/>
            <w:r w:rsidRPr="00CE7D61">
              <w:t>, jiné.</w:t>
            </w:r>
          </w:p>
          <w:p w14:paraId="6569D972" w14:textId="33676A59" w:rsidR="007272BA" w:rsidRPr="00CE7D61" w:rsidRDefault="007272BA" w:rsidP="004C352E">
            <w:pPr>
              <w:pStyle w:val="Odstavecseseznamem"/>
              <w:numPr>
                <w:ilvl w:val="3"/>
                <w:numId w:val="151"/>
              </w:numPr>
              <w:ind w:left="677"/>
              <w:jc w:val="both"/>
            </w:pPr>
            <w:r w:rsidRPr="00CE7D61">
              <w:t xml:space="preserve">Druhy </w:t>
            </w:r>
            <w:r w:rsidR="00653C41" w:rsidRPr="00CE7D61">
              <w:t>usní – hověziny</w:t>
            </w:r>
            <w:r w:rsidRPr="00CE7D61">
              <w:t>, teletiny, vepřovice, koniny, skopovice, koziny.</w:t>
            </w:r>
          </w:p>
          <w:p w14:paraId="15E2BF35" w14:textId="2167B133" w:rsidR="007272BA" w:rsidRPr="00CE7D61" w:rsidRDefault="007272BA" w:rsidP="004C352E">
            <w:pPr>
              <w:pStyle w:val="Odstavecseseznamem"/>
              <w:numPr>
                <w:ilvl w:val="3"/>
                <w:numId w:val="151"/>
              </w:numPr>
              <w:ind w:left="677"/>
              <w:jc w:val="both"/>
            </w:pPr>
            <w:r w:rsidRPr="00CE7D61">
              <w:t>Rozdělení usní podle dalších hledisek – vrchové, spodkové.</w:t>
            </w:r>
          </w:p>
          <w:p w14:paraId="19254172" w14:textId="2205B557" w:rsidR="007272BA" w:rsidRPr="00CE7D61" w:rsidRDefault="007272BA" w:rsidP="004C352E">
            <w:pPr>
              <w:pStyle w:val="Odstavecseseznamem"/>
              <w:numPr>
                <w:ilvl w:val="3"/>
                <w:numId w:val="151"/>
              </w:numPr>
              <w:ind w:left="677"/>
              <w:jc w:val="both"/>
            </w:pPr>
            <w:r w:rsidRPr="00CE7D61">
              <w:t>Hodnocení jakosti usní.</w:t>
            </w:r>
          </w:p>
          <w:p w14:paraId="1F0D4C14" w14:textId="500A8CD7" w:rsidR="007272BA" w:rsidRPr="00CE7D61" w:rsidRDefault="007272BA" w:rsidP="004C352E">
            <w:pPr>
              <w:pStyle w:val="Odstavecseseznamem"/>
              <w:numPr>
                <w:ilvl w:val="3"/>
                <w:numId w:val="151"/>
              </w:numPr>
              <w:ind w:left="677"/>
              <w:jc w:val="both"/>
            </w:pPr>
            <w:r w:rsidRPr="00CE7D61">
              <w:t>Fysikálně-mechanické vlastnosti usní.</w:t>
            </w:r>
          </w:p>
          <w:p w14:paraId="2F78CB49" w14:textId="3FCA03D3" w:rsidR="007272BA" w:rsidRPr="00CE7D61" w:rsidRDefault="007272BA" w:rsidP="004C352E">
            <w:pPr>
              <w:pStyle w:val="Odstavecseseznamem"/>
              <w:numPr>
                <w:ilvl w:val="3"/>
                <w:numId w:val="151"/>
              </w:numPr>
              <w:ind w:left="677"/>
              <w:jc w:val="both"/>
            </w:pPr>
            <w:r w:rsidRPr="00CE7D61">
              <w:t>Hygienické a chemické vlastnosti usní.</w:t>
            </w:r>
          </w:p>
          <w:p w14:paraId="6146990D" w14:textId="440188D3" w:rsidR="007272BA" w:rsidRDefault="007272BA" w:rsidP="004C352E">
            <w:pPr>
              <w:pStyle w:val="Odstavecseseznamem"/>
              <w:numPr>
                <w:ilvl w:val="3"/>
                <w:numId w:val="151"/>
              </w:numPr>
              <w:ind w:left="677"/>
              <w:jc w:val="both"/>
            </w:pPr>
            <w:r w:rsidRPr="00CE7D61">
              <w:t>Udržitelnost koželužského zpracování kůží.</w:t>
            </w:r>
          </w:p>
          <w:p w14:paraId="4C525343" w14:textId="3ECF9DE1" w:rsidR="007272BA" w:rsidRPr="00CE7D61" w:rsidRDefault="007272BA" w:rsidP="004C352E">
            <w:pPr>
              <w:pStyle w:val="Odstavecseseznamem"/>
              <w:numPr>
                <w:ilvl w:val="3"/>
                <w:numId w:val="151"/>
              </w:numPr>
              <w:spacing w:after="120"/>
              <w:ind w:left="675" w:hanging="357"/>
              <w:contextualSpacing w:val="0"/>
              <w:jc w:val="both"/>
            </w:pPr>
            <w:r w:rsidRPr="00CE7D61">
              <w:t>Zpracování vedlejších usňových produktů z koželužské a kožedělné výroby.</w:t>
            </w:r>
          </w:p>
          <w:p w14:paraId="7B2C1E1A" w14:textId="155D0636" w:rsidR="007272BA" w:rsidRPr="007E15B5" w:rsidRDefault="007272BA" w:rsidP="00DF1B01">
            <w:pPr>
              <w:jc w:val="both"/>
              <w:rPr>
                <w:b/>
                <w:bCs/>
              </w:rPr>
            </w:pPr>
            <w:r w:rsidRPr="007E15B5">
              <w:rPr>
                <w:b/>
                <w:bCs/>
              </w:rPr>
              <w:t>Výsledky učení:</w:t>
            </w:r>
          </w:p>
          <w:p w14:paraId="1A10C813" w14:textId="7166C738" w:rsidR="007272BA" w:rsidRPr="00CE7D61" w:rsidRDefault="007272BA" w:rsidP="00DF1B01">
            <w:pPr>
              <w:jc w:val="both"/>
            </w:pPr>
            <w:r w:rsidRPr="00CE7D61">
              <w:t>Odborné znalosti – po absolvování předmětu student umí:</w:t>
            </w:r>
          </w:p>
          <w:p w14:paraId="530A8BA4" w14:textId="3DE89675" w:rsidR="007272BA" w:rsidRPr="00CE7D61" w:rsidRDefault="007272BA" w:rsidP="004C352E">
            <w:pPr>
              <w:pStyle w:val="Odstavecseseznamem"/>
              <w:numPr>
                <w:ilvl w:val="0"/>
                <w:numId w:val="152"/>
              </w:numPr>
              <w:ind w:left="677" w:hanging="283"/>
              <w:jc w:val="both"/>
            </w:pPr>
            <w:r w:rsidRPr="00CE7D61">
              <w:t>vyjmenovat tradiční obuvnické materiály</w:t>
            </w:r>
          </w:p>
          <w:p w14:paraId="36AFB7B5" w14:textId="1EE0D88D" w:rsidR="007272BA" w:rsidRPr="0070588D" w:rsidRDefault="007272BA" w:rsidP="004C352E">
            <w:pPr>
              <w:pStyle w:val="Odstavecseseznamem"/>
              <w:numPr>
                <w:ilvl w:val="0"/>
                <w:numId w:val="152"/>
              </w:numPr>
              <w:ind w:left="677" w:hanging="283"/>
              <w:jc w:val="both"/>
            </w:pPr>
            <w:r w:rsidRPr="00CE7D61">
              <w:t xml:space="preserve">vysvětlit, jak se kůže zvířat </w:t>
            </w:r>
            <w:r w:rsidRPr="0070588D">
              <w:t>připravuje pro hlavní koželužské operace</w:t>
            </w:r>
          </w:p>
          <w:p w14:paraId="1A6E9FDE" w14:textId="7895D5A4" w:rsidR="007272BA" w:rsidRPr="0070588D" w:rsidRDefault="007272BA" w:rsidP="004C352E">
            <w:pPr>
              <w:pStyle w:val="Odstavecseseznamem"/>
              <w:numPr>
                <w:ilvl w:val="0"/>
                <w:numId w:val="152"/>
              </w:numPr>
              <w:ind w:left="677" w:hanging="283"/>
              <w:jc w:val="both"/>
            </w:pPr>
            <w:r w:rsidRPr="0070588D">
              <w:t xml:space="preserve">zhodnotit proces </w:t>
            </w:r>
            <w:r w:rsidR="00634C1B" w:rsidRPr="0070588D">
              <w:t>fyzikálně</w:t>
            </w:r>
            <w:r w:rsidRPr="0070588D">
              <w:t>-chemické přeměn</w:t>
            </w:r>
            <w:r w:rsidR="0070588D" w:rsidRPr="0070588D">
              <w:t>y</w:t>
            </w:r>
            <w:r w:rsidRPr="0070588D">
              <w:t xml:space="preserve"> kolagenní matrice na useň</w:t>
            </w:r>
          </w:p>
          <w:p w14:paraId="5D760DE7" w14:textId="6712A556" w:rsidR="007272BA" w:rsidRPr="0070588D" w:rsidRDefault="007272BA" w:rsidP="004C352E">
            <w:pPr>
              <w:pStyle w:val="Odstavecseseznamem"/>
              <w:numPr>
                <w:ilvl w:val="0"/>
                <w:numId w:val="152"/>
              </w:numPr>
              <w:ind w:left="677" w:hanging="283"/>
              <w:jc w:val="both"/>
            </w:pPr>
            <w:r w:rsidRPr="0070588D">
              <w:t>zdůvodnit principy ekologicky šetrných zpracovatelských koželužských procesů</w:t>
            </w:r>
          </w:p>
          <w:p w14:paraId="47A282E0" w14:textId="515DC83B" w:rsidR="007272BA" w:rsidRPr="0070588D" w:rsidRDefault="007272BA" w:rsidP="004C352E">
            <w:pPr>
              <w:pStyle w:val="Odstavecseseznamem"/>
              <w:numPr>
                <w:ilvl w:val="0"/>
                <w:numId w:val="152"/>
              </w:numPr>
              <w:ind w:left="677" w:hanging="283"/>
              <w:jc w:val="both"/>
            </w:pPr>
            <w:r w:rsidRPr="0070588D">
              <w:t>popsat vlastnosti usní</w:t>
            </w:r>
          </w:p>
          <w:p w14:paraId="15BF1CA5" w14:textId="7BC28A9A" w:rsidR="007272BA" w:rsidRPr="00CE7D61" w:rsidRDefault="007272BA" w:rsidP="00DF1B01">
            <w:pPr>
              <w:jc w:val="both"/>
            </w:pPr>
            <w:r w:rsidRPr="00CE7D61">
              <w:t>Odborné dovednosti – po absolvování předmětu student umí:</w:t>
            </w:r>
          </w:p>
          <w:p w14:paraId="186523F6" w14:textId="15D7602B" w:rsidR="007272BA" w:rsidRPr="00CE7D61" w:rsidRDefault="007272BA" w:rsidP="004C352E">
            <w:pPr>
              <w:pStyle w:val="Odstavecseseznamem"/>
              <w:numPr>
                <w:ilvl w:val="0"/>
                <w:numId w:val="153"/>
              </w:numPr>
              <w:ind w:left="110" w:firstLine="284"/>
              <w:jc w:val="both"/>
            </w:pPr>
            <w:r w:rsidRPr="00CE7D61">
              <w:t>navrhnout využití klasických materiálů v kožedělném průmyslu</w:t>
            </w:r>
          </w:p>
          <w:p w14:paraId="4B546706" w14:textId="02911835" w:rsidR="007272BA" w:rsidRPr="00CE7D61" w:rsidRDefault="007272BA" w:rsidP="004C352E">
            <w:pPr>
              <w:pStyle w:val="Odstavecseseznamem"/>
              <w:numPr>
                <w:ilvl w:val="0"/>
                <w:numId w:val="153"/>
              </w:numPr>
              <w:ind w:left="110" w:firstLine="284"/>
              <w:jc w:val="both"/>
            </w:pPr>
            <w:r w:rsidRPr="00CE7D61">
              <w:t>analyzovat vliv technologického procesu výroby usní na vlastnosti usní</w:t>
            </w:r>
          </w:p>
          <w:p w14:paraId="46218468" w14:textId="135A60C7" w:rsidR="007272BA" w:rsidRPr="00CE7D61" w:rsidRDefault="007272BA" w:rsidP="004C352E">
            <w:pPr>
              <w:pStyle w:val="Odstavecseseznamem"/>
              <w:numPr>
                <w:ilvl w:val="0"/>
                <w:numId w:val="153"/>
              </w:numPr>
              <w:ind w:left="110" w:firstLine="284"/>
              <w:jc w:val="both"/>
            </w:pPr>
            <w:r w:rsidRPr="00CE7D61">
              <w:t>zhodnotit materiálové vlastnosti vrchových a spodkových materiálů při výrobě obuvi</w:t>
            </w:r>
          </w:p>
          <w:p w14:paraId="7505C955" w14:textId="0D3F7CA1" w:rsidR="007272BA" w:rsidRPr="00CE7D61" w:rsidRDefault="007272BA" w:rsidP="004C352E">
            <w:pPr>
              <w:pStyle w:val="Odstavecseseznamem"/>
              <w:numPr>
                <w:ilvl w:val="0"/>
                <w:numId w:val="153"/>
              </w:numPr>
              <w:ind w:left="110" w:firstLine="284"/>
              <w:jc w:val="both"/>
            </w:pPr>
            <w:r w:rsidRPr="00CE7D61">
              <w:t>posoudit vhodné testovací metody pro zkoušení obuvnických materiálů</w:t>
            </w:r>
          </w:p>
          <w:p w14:paraId="6E10950D" w14:textId="579CD7CC" w:rsidR="00C93C49" w:rsidRPr="005A0406" w:rsidRDefault="007272BA" w:rsidP="004C352E">
            <w:pPr>
              <w:pStyle w:val="Odstavecseseznamem"/>
              <w:numPr>
                <w:ilvl w:val="0"/>
                <w:numId w:val="153"/>
              </w:numPr>
              <w:ind w:left="110" w:firstLine="284"/>
              <w:jc w:val="both"/>
            </w:pPr>
            <w:r w:rsidRPr="00CE7D61">
              <w:t>otestovat si metody zužitkování druhotných surovin kožedělného průmyslu</w:t>
            </w:r>
          </w:p>
        </w:tc>
      </w:tr>
      <w:tr w:rsidR="00C93C49" w:rsidRPr="00C974B0" w14:paraId="1B6E1413"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9F24F77" w14:textId="77777777" w:rsidR="00C93C49" w:rsidRPr="001452AD" w:rsidRDefault="00C93C49" w:rsidP="00476092">
            <w:pPr>
              <w:ind w:left="252" w:hanging="284"/>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FDF7A92" w14:textId="77777777" w:rsidR="00C93C49" w:rsidRPr="001452AD" w:rsidRDefault="00C93C49" w:rsidP="00C93C49">
            <w:pPr>
              <w:jc w:val="both"/>
              <w:rPr>
                <w:highlight w:val="yellow"/>
              </w:rPr>
            </w:pPr>
          </w:p>
        </w:tc>
      </w:tr>
      <w:tr w:rsidR="00C93C49" w:rsidRPr="00C974B0" w14:paraId="7A057C09" w14:textId="77777777" w:rsidTr="00DF1DD4">
        <w:trPr>
          <w:trHeight w:val="141"/>
        </w:trPr>
        <w:tc>
          <w:tcPr>
            <w:tcW w:w="9855" w:type="dxa"/>
            <w:gridSpan w:val="9"/>
            <w:tcBorders>
              <w:top w:val="nil"/>
              <w:bottom w:val="single" w:sz="4" w:space="0" w:color="auto"/>
            </w:tcBorders>
          </w:tcPr>
          <w:p w14:paraId="1533AB4D" w14:textId="370F8680" w:rsidR="00CE7D61" w:rsidRDefault="00CE7D61" w:rsidP="004C352E">
            <w:pPr>
              <w:pStyle w:val="Odstavecseseznamem"/>
              <w:numPr>
                <w:ilvl w:val="0"/>
                <w:numId w:val="154"/>
              </w:numPr>
              <w:ind w:left="677" w:hanging="283"/>
              <w:jc w:val="both"/>
            </w:pPr>
            <w:r>
              <w:t>monologická (výklad, přednáška, instruktáž), dialogická (diskuze, rozhovor, brainstorming)</w:t>
            </w:r>
          </w:p>
          <w:p w14:paraId="6904D8FE" w14:textId="69A7AAB9" w:rsidR="00C93C49" w:rsidRDefault="00CE7D61" w:rsidP="004C352E">
            <w:pPr>
              <w:pStyle w:val="Odstavecseseznamem"/>
              <w:numPr>
                <w:ilvl w:val="0"/>
                <w:numId w:val="154"/>
              </w:numPr>
              <w:ind w:left="677" w:hanging="283"/>
              <w:jc w:val="both"/>
            </w:pPr>
            <w:r>
              <w:t>laborování, praktické procvičování</w:t>
            </w:r>
          </w:p>
        </w:tc>
      </w:tr>
      <w:tr w:rsidR="00C93C49" w:rsidRPr="00C974B0" w14:paraId="1BFA3454" w14:textId="77777777" w:rsidTr="005133EF">
        <w:trPr>
          <w:trHeight w:val="265"/>
        </w:trPr>
        <w:tc>
          <w:tcPr>
            <w:tcW w:w="3653" w:type="dxa"/>
            <w:gridSpan w:val="3"/>
            <w:tcBorders>
              <w:top w:val="single" w:sz="4" w:space="0" w:color="auto"/>
            </w:tcBorders>
            <w:shd w:val="clear" w:color="auto" w:fill="F7CAAC"/>
          </w:tcPr>
          <w:p w14:paraId="3F745776" w14:textId="77777777" w:rsidR="00C93C49" w:rsidRDefault="00C93C49" w:rsidP="00C93C49">
            <w:pPr>
              <w:jc w:val="both"/>
            </w:pPr>
            <w:r>
              <w:rPr>
                <w:b/>
              </w:rPr>
              <w:t>Studijní literatura a studijní pomůcky</w:t>
            </w:r>
          </w:p>
        </w:tc>
        <w:tc>
          <w:tcPr>
            <w:tcW w:w="6202" w:type="dxa"/>
            <w:gridSpan w:val="6"/>
            <w:tcBorders>
              <w:top w:val="single" w:sz="4" w:space="0" w:color="auto"/>
              <w:bottom w:val="nil"/>
            </w:tcBorders>
          </w:tcPr>
          <w:p w14:paraId="6D4C1CCF" w14:textId="77777777" w:rsidR="00C93C49" w:rsidRDefault="00C93C49" w:rsidP="00C93C49">
            <w:pPr>
              <w:jc w:val="both"/>
            </w:pPr>
          </w:p>
        </w:tc>
      </w:tr>
      <w:tr w:rsidR="00C93C49" w:rsidRPr="00C974B0" w14:paraId="2F574339" w14:textId="77777777" w:rsidTr="00476092">
        <w:trPr>
          <w:trHeight w:val="411"/>
        </w:trPr>
        <w:tc>
          <w:tcPr>
            <w:tcW w:w="9855" w:type="dxa"/>
            <w:gridSpan w:val="9"/>
            <w:tcBorders>
              <w:top w:val="nil"/>
            </w:tcBorders>
          </w:tcPr>
          <w:p w14:paraId="43B4D48B" w14:textId="77777777" w:rsidR="004058BC" w:rsidRDefault="004058BC" w:rsidP="004058BC">
            <w:pPr>
              <w:jc w:val="both"/>
              <w:rPr>
                <w:b/>
              </w:rPr>
            </w:pPr>
            <w:r w:rsidRPr="003F7F55">
              <w:rPr>
                <w:b/>
              </w:rPr>
              <w:t>Povinná:</w:t>
            </w:r>
          </w:p>
          <w:p w14:paraId="22CEA606" w14:textId="779AC687" w:rsidR="004058BC" w:rsidRDefault="004058BC" w:rsidP="004058BC">
            <w:pPr>
              <w:jc w:val="both"/>
            </w:pPr>
            <w:r>
              <w:t>EHRENSTEIN, G</w:t>
            </w:r>
            <w:r w:rsidR="00456695">
              <w:t>ottfried</w:t>
            </w:r>
            <w:r w:rsidR="009407E0">
              <w:t xml:space="preserve"> </w:t>
            </w:r>
            <w:r>
              <w:t xml:space="preserve">W. </w:t>
            </w:r>
            <w:r w:rsidRPr="00476092">
              <w:rPr>
                <w:i/>
                <w:iCs/>
              </w:rPr>
              <w:t>Polymerní kompozitní materiály</w:t>
            </w:r>
            <w:r>
              <w:t xml:space="preserve">. Praha: </w:t>
            </w:r>
            <w:proofErr w:type="spellStart"/>
            <w:r>
              <w:t>Scientia</w:t>
            </w:r>
            <w:proofErr w:type="spellEnd"/>
            <w:r>
              <w:t>, 2009. ISBN 978-80-86960-29-6</w:t>
            </w:r>
            <w:r w:rsidR="009407E0">
              <w:t>.</w:t>
            </w:r>
          </w:p>
          <w:p w14:paraId="52261D43" w14:textId="23B67CE3" w:rsidR="004058BC" w:rsidRDefault="004058BC" w:rsidP="004058BC">
            <w:pPr>
              <w:jc w:val="both"/>
            </w:pPr>
            <w:r>
              <w:t>RAAB, M</w:t>
            </w:r>
            <w:r w:rsidR="000454BE">
              <w:t>iroslav</w:t>
            </w:r>
            <w:r>
              <w:t xml:space="preserve">. </w:t>
            </w:r>
            <w:r w:rsidRPr="00476092">
              <w:rPr>
                <w:i/>
                <w:iCs/>
              </w:rPr>
              <w:t>Materiály a člověk: netradiční úvod do současné materiálové vědy</w:t>
            </w:r>
            <w:r>
              <w:t xml:space="preserve">. </w:t>
            </w:r>
            <w:r w:rsidR="0050607F">
              <w:t xml:space="preserve">Ve </w:t>
            </w:r>
            <w:r>
              <w:t>Zlín</w:t>
            </w:r>
            <w:r w:rsidR="0050607F">
              <w:t>ě</w:t>
            </w:r>
            <w:r>
              <w:t xml:space="preserve">: </w:t>
            </w:r>
            <w:r w:rsidR="0050607F">
              <w:t>Univerzita Tomáše Bati</w:t>
            </w:r>
            <w:r>
              <w:t>, 2020. ISBN 9788074549014.</w:t>
            </w:r>
          </w:p>
          <w:p w14:paraId="4E31731E" w14:textId="77777777" w:rsidR="004058BC" w:rsidRPr="004058BC" w:rsidRDefault="004058BC" w:rsidP="004058BC">
            <w:pPr>
              <w:jc w:val="both"/>
              <w:rPr>
                <w:b/>
                <w:bCs/>
              </w:rPr>
            </w:pPr>
            <w:r w:rsidRPr="004058BC">
              <w:rPr>
                <w:b/>
                <w:bCs/>
              </w:rPr>
              <w:t>Doporučená:</w:t>
            </w:r>
          </w:p>
          <w:p w14:paraId="710CF898" w14:textId="1D4185E7" w:rsidR="004058BC" w:rsidRDefault="004058BC" w:rsidP="004058BC">
            <w:pPr>
              <w:jc w:val="both"/>
            </w:pPr>
            <w:r>
              <w:t xml:space="preserve">LUXIMON, </w:t>
            </w:r>
            <w:proofErr w:type="spellStart"/>
            <w:r>
              <w:t>A</w:t>
            </w:r>
            <w:r w:rsidR="00696969">
              <w:t>meersing</w:t>
            </w:r>
            <w:proofErr w:type="spellEnd"/>
            <w:r>
              <w:t xml:space="preserve">. </w:t>
            </w:r>
            <w:r w:rsidRPr="00476092">
              <w:rPr>
                <w:i/>
                <w:iCs/>
              </w:rPr>
              <w:t xml:space="preserve">Handbook </w:t>
            </w:r>
            <w:proofErr w:type="spellStart"/>
            <w:r w:rsidRPr="00476092">
              <w:rPr>
                <w:i/>
                <w:iCs/>
              </w:rPr>
              <w:t>of</w:t>
            </w:r>
            <w:proofErr w:type="spellEnd"/>
            <w:r w:rsidRPr="00476092">
              <w:rPr>
                <w:i/>
                <w:iCs/>
              </w:rPr>
              <w:t xml:space="preserve"> </w:t>
            </w:r>
            <w:proofErr w:type="spellStart"/>
            <w:r w:rsidRPr="00476092">
              <w:rPr>
                <w:i/>
                <w:iCs/>
              </w:rPr>
              <w:t>Footwear</w:t>
            </w:r>
            <w:proofErr w:type="spellEnd"/>
            <w:r w:rsidRPr="00476092">
              <w:rPr>
                <w:i/>
                <w:iCs/>
              </w:rPr>
              <w:t xml:space="preserve"> Design and </w:t>
            </w:r>
            <w:proofErr w:type="spellStart"/>
            <w:r w:rsidRPr="00476092">
              <w:rPr>
                <w:i/>
                <w:iCs/>
              </w:rPr>
              <w:t>Manufacture</w:t>
            </w:r>
            <w:proofErr w:type="spellEnd"/>
            <w:r>
              <w:t xml:space="preserve">. Cambridge: </w:t>
            </w:r>
            <w:proofErr w:type="spellStart"/>
            <w:r>
              <w:t>Woodhead</w:t>
            </w:r>
            <w:proofErr w:type="spellEnd"/>
            <w:r>
              <w:t xml:space="preserve"> </w:t>
            </w:r>
            <w:proofErr w:type="spellStart"/>
            <w:r>
              <w:t>Publishing</w:t>
            </w:r>
            <w:proofErr w:type="spellEnd"/>
            <w:r>
              <w:t xml:space="preserve">, 2013. </w:t>
            </w:r>
            <w:r w:rsidR="00905EA5">
              <w:br/>
            </w:r>
            <w:r>
              <w:t>ISBN 978-0-85709-539-8.</w:t>
            </w:r>
          </w:p>
          <w:p w14:paraId="68B62932" w14:textId="5BFF7226" w:rsidR="00C93C49" w:rsidRDefault="004058BC" w:rsidP="00F92E12">
            <w:pPr>
              <w:jc w:val="both"/>
            </w:pPr>
            <w:r>
              <w:lastRenderedPageBreak/>
              <w:t xml:space="preserve">NIIR </w:t>
            </w:r>
            <w:proofErr w:type="spellStart"/>
            <w:r>
              <w:t>Board</w:t>
            </w:r>
            <w:proofErr w:type="spellEnd"/>
            <w:r>
              <w:t xml:space="preserve"> </w:t>
            </w:r>
            <w:proofErr w:type="spellStart"/>
            <w:r>
              <w:t>of</w:t>
            </w:r>
            <w:proofErr w:type="spellEnd"/>
            <w:r>
              <w:t xml:space="preserve"> </w:t>
            </w:r>
            <w:proofErr w:type="spellStart"/>
            <w:r>
              <w:t>Consultants</w:t>
            </w:r>
            <w:proofErr w:type="spellEnd"/>
            <w:r>
              <w:t xml:space="preserve"> &amp; </w:t>
            </w:r>
            <w:proofErr w:type="spellStart"/>
            <w:r>
              <w:t>Engineers</w:t>
            </w:r>
            <w:proofErr w:type="spellEnd"/>
            <w:r>
              <w:t xml:space="preserve">. </w:t>
            </w:r>
            <w:proofErr w:type="spellStart"/>
            <w:r w:rsidRPr="00476092">
              <w:rPr>
                <w:i/>
                <w:iCs/>
              </w:rPr>
              <w:t>Leather</w:t>
            </w:r>
            <w:proofErr w:type="spellEnd"/>
            <w:r w:rsidRPr="00476092">
              <w:rPr>
                <w:i/>
                <w:iCs/>
              </w:rPr>
              <w:t xml:space="preserve"> </w:t>
            </w:r>
            <w:proofErr w:type="spellStart"/>
            <w:r w:rsidRPr="00476092">
              <w:rPr>
                <w:i/>
                <w:iCs/>
              </w:rPr>
              <w:t>Processing</w:t>
            </w:r>
            <w:proofErr w:type="spellEnd"/>
            <w:r w:rsidRPr="00476092">
              <w:rPr>
                <w:i/>
                <w:iCs/>
              </w:rPr>
              <w:t xml:space="preserve"> &amp; </w:t>
            </w:r>
            <w:proofErr w:type="spellStart"/>
            <w:r w:rsidRPr="00476092">
              <w:rPr>
                <w:i/>
                <w:iCs/>
              </w:rPr>
              <w:t>Tanning</w:t>
            </w:r>
            <w:proofErr w:type="spellEnd"/>
            <w:r w:rsidRPr="00476092">
              <w:rPr>
                <w:i/>
                <w:iCs/>
              </w:rPr>
              <w:t xml:space="preserve"> Technology Handbook</w:t>
            </w:r>
            <w:del w:id="71" w:author="Jana Janíková" w:date="2025-07-07T10:52:00Z">
              <w:r w:rsidDel="00167E71">
                <w:delText>. 592 s</w:delText>
              </w:r>
            </w:del>
            <w:r>
              <w:t>.</w:t>
            </w:r>
            <w:r w:rsidR="003D7C1B">
              <w:t xml:space="preserve"> </w:t>
            </w:r>
            <w:r>
              <w:t xml:space="preserve">New </w:t>
            </w:r>
            <w:proofErr w:type="spellStart"/>
            <w:r>
              <w:t>Delhi</w:t>
            </w:r>
            <w:proofErr w:type="spellEnd"/>
            <w:r>
              <w:t xml:space="preserve">: NIIR Project </w:t>
            </w:r>
            <w:proofErr w:type="spellStart"/>
            <w:r>
              <w:t>Consultancy</w:t>
            </w:r>
            <w:proofErr w:type="spellEnd"/>
            <w:r>
              <w:t xml:space="preserve"> </w:t>
            </w:r>
            <w:proofErr w:type="spellStart"/>
            <w:r>
              <w:t>Services</w:t>
            </w:r>
            <w:proofErr w:type="spellEnd"/>
            <w:r>
              <w:t>, 2011. ISBN 9788190568593.</w:t>
            </w:r>
          </w:p>
        </w:tc>
      </w:tr>
      <w:tr w:rsidR="00C93C49" w:rsidRPr="00C974B0" w14:paraId="32F08496"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1BAB64D" w14:textId="77777777" w:rsidR="00C93C49" w:rsidRDefault="00C93C49" w:rsidP="00C93C49">
            <w:pPr>
              <w:jc w:val="center"/>
              <w:rPr>
                <w:b/>
              </w:rPr>
            </w:pPr>
            <w:r>
              <w:rPr>
                <w:b/>
              </w:rPr>
              <w:lastRenderedPageBreak/>
              <w:t>Informace ke kombinované nebo distanční formě</w:t>
            </w:r>
          </w:p>
        </w:tc>
      </w:tr>
      <w:tr w:rsidR="00C93C49" w:rsidRPr="00C974B0" w14:paraId="12281A2B" w14:textId="77777777" w:rsidTr="005133EF">
        <w:tc>
          <w:tcPr>
            <w:tcW w:w="4787" w:type="dxa"/>
            <w:gridSpan w:val="4"/>
            <w:tcBorders>
              <w:top w:val="single" w:sz="2" w:space="0" w:color="auto"/>
            </w:tcBorders>
            <w:shd w:val="clear" w:color="auto" w:fill="F7CAAC"/>
          </w:tcPr>
          <w:p w14:paraId="501B3573" w14:textId="77777777" w:rsidR="00C93C49" w:rsidRDefault="00C93C49" w:rsidP="00C93C49">
            <w:pPr>
              <w:jc w:val="both"/>
            </w:pPr>
            <w:r>
              <w:rPr>
                <w:b/>
              </w:rPr>
              <w:t>Rozsah konzultací (soustředění)</w:t>
            </w:r>
          </w:p>
        </w:tc>
        <w:tc>
          <w:tcPr>
            <w:tcW w:w="889" w:type="dxa"/>
            <w:tcBorders>
              <w:top w:val="single" w:sz="2" w:space="0" w:color="auto"/>
            </w:tcBorders>
          </w:tcPr>
          <w:p w14:paraId="3EDE5724" w14:textId="77777777" w:rsidR="00C93C49" w:rsidRDefault="00C93C49" w:rsidP="00C93C49">
            <w:pPr>
              <w:jc w:val="both"/>
            </w:pPr>
          </w:p>
        </w:tc>
        <w:tc>
          <w:tcPr>
            <w:tcW w:w="4179" w:type="dxa"/>
            <w:gridSpan w:val="4"/>
            <w:tcBorders>
              <w:top w:val="single" w:sz="2" w:space="0" w:color="auto"/>
            </w:tcBorders>
            <w:shd w:val="clear" w:color="auto" w:fill="F7CAAC"/>
          </w:tcPr>
          <w:p w14:paraId="72C1DC2A" w14:textId="77777777" w:rsidR="00C93C49" w:rsidRDefault="00C93C49" w:rsidP="00C93C49">
            <w:pPr>
              <w:jc w:val="both"/>
              <w:rPr>
                <w:b/>
              </w:rPr>
            </w:pPr>
            <w:r>
              <w:rPr>
                <w:b/>
              </w:rPr>
              <w:t xml:space="preserve">hodin </w:t>
            </w:r>
          </w:p>
        </w:tc>
      </w:tr>
      <w:tr w:rsidR="00C93C49" w:rsidRPr="00C974B0" w14:paraId="09D87B47" w14:textId="77777777" w:rsidTr="005133EF">
        <w:tc>
          <w:tcPr>
            <w:tcW w:w="9855" w:type="dxa"/>
            <w:gridSpan w:val="9"/>
            <w:shd w:val="clear" w:color="auto" w:fill="F7CAAC"/>
          </w:tcPr>
          <w:p w14:paraId="27808E1B" w14:textId="77777777" w:rsidR="00C93C49" w:rsidRDefault="00C93C49" w:rsidP="00C93C49">
            <w:pPr>
              <w:jc w:val="both"/>
              <w:rPr>
                <w:b/>
              </w:rPr>
            </w:pPr>
            <w:r>
              <w:rPr>
                <w:b/>
              </w:rPr>
              <w:t>Informace o způsobu kontaktu s vyučujícím</w:t>
            </w:r>
          </w:p>
        </w:tc>
      </w:tr>
      <w:tr w:rsidR="00C93C49" w:rsidRPr="00C974B0" w14:paraId="3B911EC2" w14:textId="77777777" w:rsidTr="005133EF">
        <w:trPr>
          <w:trHeight w:val="1373"/>
        </w:trPr>
        <w:tc>
          <w:tcPr>
            <w:tcW w:w="9855" w:type="dxa"/>
            <w:gridSpan w:val="9"/>
          </w:tcPr>
          <w:p w14:paraId="50FE019F" w14:textId="77777777" w:rsidR="00C93C49" w:rsidRDefault="00C93C49" w:rsidP="00C93C49">
            <w:pPr>
              <w:jc w:val="both"/>
            </w:pPr>
          </w:p>
        </w:tc>
      </w:tr>
    </w:tbl>
    <w:p w14:paraId="1CA43A2B" w14:textId="33F25716" w:rsidR="0086023C" w:rsidRDefault="0086023C">
      <w:pPr>
        <w:spacing w:after="160" w:line="259" w:lineRule="auto"/>
      </w:pPr>
    </w:p>
    <w:p w14:paraId="7303AE19" w14:textId="77777777" w:rsidR="0086023C" w:rsidRDefault="0086023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336D22" w14:paraId="51D8FDFE" w14:textId="77777777" w:rsidTr="005133EF">
        <w:tc>
          <w:tcPr>
            <w:tcW w:w="9855" w:type="dxa"/>
            <w:gridSpan w:val="9"/>
            <w:tcBorders>
              <w:bottom w:val="double" w:sz="4" w:space="0" w:color="auto"/>
            </w:tcBorders>
            <w:shd w:val="clear" w:color="auto" w:fill="BDD6EE"/>
          </w:tcPr>
          <w:p w14:paraId="51129B34" w14:textId="77777777" w:rsidR="00336D22" w:rsidRDefault="00336D22" w:rsidP="005133EF">
            <w:pPr>
              <w:jc w:val="both"/>
              <w:rPr>
                <w:b/>
                <w:sz w:val="28"/>
              </w:rPr>
            </w:pPr>
            <w:r>
              <w:lastRenderedPageBreak/>
              <w:br w:type="page"/>
            </w:r>
            <w:r>
              <w:rPr>
                <w:b/>
                <w:sz w:val="28"/>
              </w:rPr>
              <w:t>B-III – Charakteristika studijního předmětu</w:t>
            </w:r>
          </w:p>
        </w:tc>
      </w:tr>
      <w:tr w:rsidR="006A7F3A" w14:paraId="58CC0208" w14:textId="77777777" w:rsidTr="005133EF">
        <w:tc>
          <w:tcPr>
            <w:tcW w:w="3086" w:type="dxa"/>
            <w:tcBorders>
              <w:top w:val="double" w:sz="4" w:space="0" w:color="auto"/>
            </w:tcBorders>
            <w:shd w:val="clear" w:color="auto" w:fill="F7CAAC"/>
          </w:tcPr>
          <w:p w14:paraId="0C94ECE4" w14:textId="77777777" w:rsidR="006A7F3A" w:rsidRDefault="006A7F3A" w:rsidP="0096301B">
            <w:pPr>
              <w:rPr>
                <w:b/>
              </w:rPr>
            </w:pPr>
            <w:r>
              <w:rPr>
                <w:b/>
              </w:rPr>
              <w:t>Název studijního předmětu</w:t>
            </w:r>
          </w:p>
        </w:tc>
        <w:tc>
          <w:tcPr>
            <w:tcW w:w="6769" w:type="dxa"/>
            <w:gridSpan w:val="8"/>
            <w:tcBorders>
              <w:top w:val="double" w:sz="4" w:space="0" w:color="auto"/>
            </w:tcBorders>
          </w:tcPr>
          <w:p w14:paraId="4850A4B8" w14:textId="2731DCA8" w:rsidR="006A7F3A" w:rsidRDefault="006A7F3A" w:rsidP="0096301B">
            <w:r>
              <w:t>Teorie a technologie 2 – Obuvnické materiály</w:t>
            </w:r>
          </w:p>
        </w:tc>
      </w:tr>
      <w:tr w:rsidR="006A7F3A" w14:paraId="5FDBCF68" w14:textId="77777777" w:rsidTr="005133EF">
        <w:tc>
          <w:tcPr>
            <w:tcW w:w="3086" w:type="dxa"/>
            <w:shd w:val="clear" w:color="auto" w:fill="F7CAAC"/>
          </w:tcPr>
          <w:p w14:paraId="2576C8EC" w14:textId="77777777" w:rsidR="006A7F3A" w:rsidRDefault="006A7F3A" w:rsidP="0096301B">
            <w:pPr>
              <w:rPr>
                <w:b/>
              </w:rPr>
            </w:pPr>
            <w:r>
              <w:rPr>
                <w:b/>
              </w:rPr>
              <w:t>Typ předmětu</w:t>
            </w:r>
          </w:p>
        </w:tc>
        <w:tc>
          <w:tcPr>
            <w:tcW w:w="3406" w:type="dxa"/>
            <w:gridSpan w:val="5"/>
          </w:tcPr>
          <w:p w14:paraId="5906BB4F" w14:textId="5F697301" w:rsidR="006A7F3A" w:rsidRDefault="006A7F3A" w:rsidP="0096301B">
            <w:r>
              <w:t>povinný, PZ</w:t>
            </w:r>
          </w:p>
        </w:tc>
        <w:tc>
          <w:tcPr>
            <w:tcW w:w="2695" w:type="dxa"/>
            <w:gridSpan w:val="2"/>
            <w:shd w:val="clear" w:color="auto" w:fill="F7CAAC"/>
          </w:tcPr>
          <w:p w14:paraId="724C9AAA" w14:textId="77777777" w:rsidR="006A7F3A" w:rsidRDefault="006A7F3A" w:rsidP="0096301B">
            <w:r>
              <w:rPr>
                <w:b/>
              </w:rPr>
              <w:t>doporučený ročník / semestr</w:t>
            </w:r>
          </w:p>
        </w:tc>
        <w:tc>
          <w:tcPr>
            <w:tcW w:w="668" w:type="dxa"/>
          </w:tcPr>
          <w:p w14:paraId="7FD66B35" w14:textId="322FB77D" w:rsidR="006A7F3A" w:rsidRDefault="006271F6" w:rsidP="0096301B">
            <w:r>
              <w:t>1/LS</w:t>
            </w:r>
          </w:p>
        </w:tc>
      </w:tr>
      <w:tr w:rsidR="006A7F3A" w14:paraId="4092812A" w14:textId="77777777" w:rsidTr="005133EF">
        <w:tc>
          <w:tcPr>
            <w:tcW w:w="3086" w:type="dxa"/>
            <w:shd w:val="clear" w:color="auto" w:fill="F7CAAC"/>
          </w:tcPr>
          <w:p w14:paraId="0EB0AC11" w14:textId="77777777" w:rsidR="006A7F3A" w:rsidRDefault="006A7F3A" w:rsidP="0096301B">
            <w:pPr>
              <w:rPr>
                <w:b/>
              </w:rPr>
            </w:pPr>
            <w:r>
              <w:rPr>
                <w:b/>
              </w:rPr>
              <w:t>Rozsah studijního předmětu</w:t>
            </w:r>
          </w:p>
        </w:tc>
        <w:tc>
          <w:tcPr>
            <w:tcW w:w="1701" w:type="dxa"/>
            <w:gridSpan w:val="3"/>
          </w:tcPr>
          <w:p w14:paraId="2AC5AF24" w14:textId="6B6DC567" w:rsidR="006A7F3A" w:rsidRDefault="006A7F3A" w:rsidP="0096301B">
            <w:proofErr w:type="gramStart"/>
            <w:r w:rsidRPr="007D4FE6">
              <w:t>13p</w:t>
            </w:r>
            <w:proofErr w:type="gramEnd"/>
            <w:r w:rsidRPr="007D4FE6">
              <w:t>+13s</w:t>
            </w:r>
          </w:p>
        </w:tc>
        <w:tc>
          <w:tcPr>
            <w:tcW w:w="889" w:type="dxa"/>
            <w:shd w:val="clear" w:color="auto" w:fill="F7CAAC"/>
          </w:tcPr>
          <w:p w14:paraId="7CDCBCEF" w14:textId="77777777" w:rsidR="006A7F3A" w:rsidRDefault="006A7F3A" w:rsidP="0096301B">
            <w:pPr>
              <w:rPr>
                <w:b/>
              </w:rPr>
            </w:pPr>
            <w:r>
              <w:rPr>
                <w:b/>
              </w:rPr>
              <w:t xml:space="preserve">hod. </w:t>
            </w:r>
          </w:p>
        </w:tc>
        <w:tc>
          <w:tcPr>
            <w:tcW w:w="816" w:type="dxa"/>
          </w:tcPr>
          <w:p w14:paraId="3B491A41" w14:textId="1491D537" w:rsidR="006A7F3A" w:rsidRDefault="00A047B6" w:rsidP="0096301B">
            <w:r>
              <w:t>26</w:t>
            </w:r>
          </w:p>
        </w:tc>
        <w:tc>
          <w:tcPr>
            <w:tcW w:w="2156" w:type="dxa"/>
            <w:shd w:val="clear" w:color="auto" w:fill="F7CAAC"/>
          </w:tcPr>
          <w:p w14:paraId="7E810C25" w14:textId="77777777" w:rsidR="006A7F3A" w:rsidRDefault="006A7F3A" w:rsidP="0096301B">
            <w:pPr>
              <w:rPr>
                <w:b/>
              </w:rPr>
            </w:pPr>
            <w:r>
              <w:rPr>
                <w:b/>
                <w:lang w:eastAsia="en-US"/>
              </w:rPr>
              <w:t>kreditů</w:t>
            </w:r>
          </w:p>
        </w:tc>
        <w:tc>
          <w:tcPr>
            <w:tcW w:w="1207" w:type="dxa"/>
            <w:gridSpan w:val="2"/>
          </w:tcPr>
          <w:p w14:paraId="37BBF428" w14:textId="39AD5168" w:rsidR="006A7F3A" w:rsidRDefault="00A047B6" w:rsidP="0096301B">
            <w:r>
              <w:t>2</w:t>
            </w:r>
          </w:p>
        </w:tc>
      </w:tr>
      <w:tr w:rsidR="006A7F3A" w14:paraId="5394EE6F" w14:textId="77777777" w:rsidTr="005133EF">
        <w:tc>
          <w:tcPr>
            <w:tcW w:w="3086" w:type="dxa"/>
            <w:shd w:val="clear" w:color="auto" w:fill="F7CAAC"/>
          </w:tcPr>
          <w:p w14:paraId="4F7211E8" w14:textId="77777777" w:rsidR="006A7F3A" w:rsidRDefault="006A7F3A" w:rsidP="0096301B">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6625CF77" w14:textId="77777777" w:rsidR="006A7F3A" w:rsidRDefault="006A7F3A" w:rsidP="0096301B"/>
        </w:tc>
      </w:tr>
      <w:tr w:rsidR="00863BCE" w14:paraId="785E7719" w14:textId="77777777" w:rsidTr="005133EF">
        <w:tc>
          <w:tcPr>
            <w:tcW w:w="3086" w:type="dxa"/>
            <w:shd w:val="clear" w:color="auto" w:fill="F7CAAC"/>
          </w:tcPr>
          <w:p w14:paraId="138BE8E0" w14:textId="77777777" w:rsidR="00863BCE" w:rsidRPr="005A0406" w:rsidRDefault="00863BCE" w:rsidP="0096301B">
            <w:pPr>
              <w:rPr>
                <w:b/>
              </w:rPr>
            </w:pPr>
            <w:r w:rsidRPr="005A0406">
              <w:rPr>
                <w:b/>
              </w:rPr>
              <w:t>Způsob ověření výsledků učení</w:t>
            </w:r>
          </w:p>
        </w:tc>
        <w:tc>
          <w:tcPr>
            <w:tcW w:w="3406" w:type="dxa"/>
            <w:gridSpan w:val="5"/>
          </w:tcPr>
          <w:p w14:paraId="797196F6" w14:textId="58B559DE" w:rsidR="00863BCE" w:rsidRDefault="00476092" w:rsidP="0096301B">
            <w:r w:rsidRPr="00476092">
              <w:t>klasifikovaný zápočet</w:t>
            </w:r>
          </w:p>
        </w:tc>
        <w:tc>
          <w:tcPr>
            <w:tcW w:w="2156" w:type="dxa"/>
            <w:shd w:val="clear" w:color="auto" w:fill="F7CAAC"/>
          </w:tcPr>
          <w:p w14:paraId="15B96769" w14:textId="33F1481A" w:rsidR="00863BCE" w:rsidRDefault="00863BCE" w:rsidP="0096301B">
            <w:pPr>
              <w:rPr>
                <w:b/>
              </w:rPr>
            </w:pPr>
            <w:r>
              <w:rPr>
                <w:b/>
              </w:rPr>
              <w:t>Forma výuky</w:t>
            </w:r>
          </w:p>
        </w:tc>
        <w:tc>
          <w:tcPr>
            <w:tcW w:w="1207" w:type="dxa"/>
            <w:gridSpan w:val="2"/>
          </w:tcPr>
          <w:p w14:paraId="4A67DF57" w14:textId="77777777" w:rsidR="00863BCE" w:rsidRDefault="00863BCE" w:rsidP="0096301B">
            <w:r>
              <w:t>přednáška,</w:t>
            </w:r>
          </w:p>
          <w:p w14:paraId="04C0ED5B" w14:textId="0DEFFAE7" w:rsidR="00863BCE" w:rsidRDefault="00863BCE" w:rsidP="0096301B">
            <w:r>
              <w:t>seminář</w:t>
            </w:r>
          </w:p>
        </w:tc>
      </w:tr>
      <w:tr w:rsidR="00863BCE" w14:paraId="1E31F5A1" w14:textId="77777777" w:rsidTr="005133EF">
        <w:tc>
          <w:tcPr>
            <w:tcW w:w="3086" w:type="dxa"/>
            <w:shd w:val="clear" w:color="auto" w:fill="F7CAAC"/>
          </w:tcPr>
          <w:p w14:paraId="5B0BFF61" w14:textId="77777777" w:rsidR="00863BCE" w:rsidRPr="005A0406" w:rsidRDefault="00863BCE" w:rsidP="0096301B">
            <w:pPr>
              <w:rPr>
                <w:b/>
              </w:rPr>
            </w:pPr>
            <w:r w:rsidRPr="005A0406">
              <w:rPr>
                <w:b/>
              </w:rPr>
              <w:t>Forma způsobu ověření výsledků učení a další požadavky na studenta</w:t>
            </w:r>
          </w:p>
        </w:tc>
        <w:tc>
          <w:tcPr>
            <w:tcW w:w="6769" w:type="dxa"/>
            <w:gridSpan w:val="8"/>
            <w:tcBorders>
              <w:bottom w:val="nil"/>
            </w:tcBorders>
          </w:tcPr>
          <w:p w14:paraId="76510B78" w14:textId="4A7931C8" w:rsidR="00863BCE" w:rsidRDefault="00863BCE" w:rsidP="0096301B">
            <w:r>
              <w:t>80% účast na seminářích, splnění zadaných úkolů, písemná zkouška.</w:t>
            </w:r>
          </w:p>
        </w:tc>
      </w:tr>
      <w:tr w:rsidR="00863BCE" w14:paraId="527A4855" w14:textId="77777777" w:rsidTr="0096301B">
        <w:trPr>
          <w:trHeight w:val="108"/>
        </w:trPr>
        <w:tc>
          <w:tcPr>
            <w:tcW w:w="9855" w:type="dxa"/>
            <w:gridSpan w:val="9"/>
            <w:tcBorders>
              <w:top w:val="nil"/>
            </w:tcBorders>
          </w:tcPr>
          <w:p w14:paraId="7DA8DEDA" w14:textId="77777777" w:rsidR="00863BCE" w:rsidRDefault="00863BCE" w:rsidP="0096301B"/>
        </w:tc>
      </w:tr>
      <w:tr w:rsidR="00863BCE" w14:paraId="2EB56DD7" w14:textId="77777777" w:rsidTr="005133EF">
        <w:trPr>
          <w:trHeight w:val="197"/>
        </w:trPr>
        <w:tc>
          <w:tcPr>
            <w:tcW w:w="3086" w:type="dxa"/>
            <w:tcBorders>
              <w:top w:val="nil"/>
            </w:tcBorders>
            <w:shd w:val="clear" w:color="auto" w:fill="F7CAAC"/>
          </w:tcPr>
          <w:p w14:paraId="3835B787" w14:textId="77777777" w:rsidR="00863BCE" w:rsidRDefault="00863BCE" w:rsidP="0096301B">
            <w:pPr>
              <w:rPr>
                <w:b/>
              </w:rPr>
            </w:pPr>
            <w:r>
              <w:rPr>
                <w:b/>
              </w:rPr>
              <w:t>Garant předmětu</w:t>
            </w:r>
          </w:p>
        </w:tc>
        <w:tc>
          <w:tcPr>
            <w:tcW w:w="6769" w:type="dxa"/>
            <w:gridSpan w:val="8"/>
            <w:tcBorders>
              <w:top w:val="nil"/>
            </w:tcBorders>
          </w:tcPr>
          <w:p w14:paraId="7FCE76ED" w14:textId="34A9E29A" w:rsidR="00863BCE" w:rsidRDefault="00732817" w:rsidP="0096301B">
            <w:r w:rsidRPr="00732817">
              <w:t>doc. Ing. Martina Hřibová, Ph.D.</w:t>
            </w:r>
          </w:p>
        </w:tc>
      </w:tr>
      <w:tr w:rsidR="00863BCE" w14:paraId="0029F83A" w14:textId="77777777" w:rsidTr="005133EF">
        <w:trPr>
          <w:trHeight w:val="243"/>
        </w:trPr>
        <w:tc>
          <w:tcPr>
            <w:tcW w:w="3086" w:type="dxa"/>
            <w:tcBorders>
              <w:top w:val="nil"/>
            </w:tcBorders>
            <w:shd w:val="clear" w:color="auto" w:fill="F7CAAC"/>
          </w:tcPr>
          <w:p w14:paraId="0143A1CF" w14:textId="77777777" w:rsidR="00863BCE" w:rsidRDefault="00863BCE" w:rsidP="0096301B">
            <w:pPr>
              <w:rPr>
                <w:b/>
              </w:rPr>
            </w:pPr>
            <w:r>
              <w:rPr>
                <w:b/>
              </w:rPr>
              <w:t>Zapojení garanta do výuky předmětu</w:t>
            </w:r>
          </w:p>
        </w:tc>
        <w:tc>
          <w:tcPr>
            <w:tcW w:w="6769" w:type="dxa"/>
            <w:gridSpan w:val="8"/>
            <w:tcBorders>
              <w:top w:val="nil"/>
            </w:tcBorders>
          </w:tcPr>
          <w:p w14:paraId="1AA3275E" w14:textId="2CD08334" w:rsidR="00863BCE" w:rsidRDefault="00571D04" w:rsidP="0096301B">
            <w:r w:rsidRPr="00571D04">
              <w:t>100</w:t>
            </w:r>
            <w:r>
              <w:t xml:space="preserve"> </w:t>
            </w:r>
            <w:r w:rsidRPr="00571D04">
              <w:t>%</w:t>
            </w:r>
          </w:p>
        </w:tc>
      </w:tr>
      <w:tr w:rsidR="00863BCE" w14:paraId="7B839905" w14:textId="77777777" w:rsidTr="005133EF">
        <w:tc>
          <w:tcPr>
            <w:tcW w:w="3086" w:type="dxa"/>
            <w:shd w:val="clear" w:color="auto" w:fill="F7CAAC"/>
          </w:tcPr>
          <w:p w14:paraId="65247517" w14:textId="77777777" w:rsidR="00863BCE" w:rsidRDefault="00863BCE" w:rsidP="0096301B">
            <w:pPr>
              <w:rPr>
                <w:b/>
              </w:rPr>
            </w:pPr>
            <w:r>
              <w:rPr>
                <w:b/>
              </w:rPr>
              <w:t>Vyučující</w:t>
            </w:r>
          </w:p>
        </w:tc>
        <w:tc>
          <w:tcPr>
            <w:tcW w:w="6769" w:type="dxa"/>
            <w:gridSpan w:val="8"/>
            <w:tcBorders>
              <w:bottom w:val="nil"/>
            </w:tcBorders>
          </w:tcPr>
          <w:p w14:paraId="42ACD567" w14:textId="2F63CDEA" w:rsidR="00863BCE" w:rsidRDefault="00571D04" w:rsidP="0096301B">
            <w:r w:rsidRPr="00732817">
              <w:t>doc. Ing. Martina Hřibová, Ph.D.</w:t>
            </w:r>
          </w:p>
        </w:tc>
      </w:tr>
      <w:tr w:rsidR="00863BCE" w14:paraId="42E2D1D7" w14:textId="77777777" w:rsidTr="0096301B">
        <w:trPr>
          <w:trHeight w:val="182"/>
        </w:trPr>
        <w:tc>
          <w:tcPr>
            <w:tcW w:w="9855" w:type="dxa"/>
            <w:gridSpan w:val="9"/>
            <w:tcBorders>
              <w:top w:val="nil"/>
            </w:tcBorders>
          </w:tcPr>
          <w:p w14:paraId="02925566" w14:textId="77777777" w:rsidR="00863BCE" w:rsidRDefault="00863BCE" w:rsidP="0096301B"/>
        </w:tc>
      </w:tr>
      <w:tr w:rsidR="00863BCE" w14:paraId="59B767EC" w14:textId="77777777" w:rsidTr="005133EF">
        <w:tc>
          <w:tcPr>
            <w:tcW w:w="3086" w:type="dxa"/>
            <w:shd w:val="clear" w:color="auto" w:fill="F7CAAC"/>
          </w:tcPr>
          <w:p w14:paraId="12991042" w14:textId="77777777" w:rsidR="00863BCE" w:rsidRPr="001452AD" w:rsidRDefault="00863BCE" w:rsidP="00863BCE">
            <w:pPr>
              <w:jc w:val="both"/>
              <w:rPr>
                <w:b/>
                <w:highlight w:val="yellow"/>
              </w:rPr>
            </w:pPr>
            <w:r w:rsidRPr="009B48E7">
              <w:rPr>
                <w:b/>
              </w:rPr>
              <w:t>Hlavní témata a výsledky učení</w:t>
            </w:r>
          </w:p>
        </w:tc>
        <w:tc>
          <w:tcPr>
            <w:tcW w:w="6769" w:type="dxa"/>
            <w:gridSpan w:val="8"/>
            <w:tcBorders>
              <w:bottom w:val="nil"/>
            </w:tcBorders>
          </w:tcPr>
          <w:p w14:paraId="151174B8" w14:textId="77777777" w:rsidR="00863BCE" w:rsidRPr="001452AD" w:rsidRDefault="00863BCE" w:rsidP="00863BCE">
            <w:pPr>
              <w:jc w:val="both"/>
              <w:rPr>
                <w:highlight w:val="yellow"/>
              </w:rPr>
            </w:pPr>
          </w:p>
        </w:tc>
      </w:tr>
      <w:tr w:rsidR="00863BCE" w14:paraId="54B654C1" w14:textId="77777777" w:rsidTr="005133EF">
        <w:trPr>
          <w:trHeight w:val="2197"/>
        </w:trPr>
        <w:tc>
          <w:tcPr>
            <w:tcW w:w="9855" w:type="dxa"/>
            <w:gridSpan w:val="9"/>
            <w:tcBorders>
              <w:top w:val="nil"/>
              <w:bottom w:val="single" w:sz="4" w:space="0" w:color="auto"/>
            </w:tcBorders>
          </w:tcPr>
          <w:p w14:paraId="0A6367F2" w14:textId="77777777" w:rsidR="00CE4063" w:rsidRPr="007E15B5" w:rsidRDefault="00571D04" w:rsidP="00AB21C7">
            <w:pPr>
              <w:rPr>
                <w:b/>
                <w:bCs/>
                <w:color w:val="000000"/>
              </w:rPr>
            </w:pPr>
            <w:r w:rsidRPr="007E15B5">
              <w:rPr>
                <w:b/>
                <w:bCs/>
                <w:color w:val="000000"/>
              </w:rPr>
              <w:t>Témata:</w:t>
            </w:r>
          </w:p>
          <w:p w14:paraId="0F8F47C2" w14:textId="404582C6" w:rsidR="00571D04" w:rsidRPr="00476092" w:rsidRDefault="00571D04" w:rsidP="004C352E">
            <w:pPr>
              <w:pStyle w:val="Odstavecseseznamem"/>
              <w:numPr>
                <w:ilvl w:val="0"/>
                <w:numId w:val="162"/>
              </w:numPr>
              <w:rPr>
                <w:color w:val="000000"/>
              </w:rPr>
            </w:pPr>
            <w:r w:rsidRPr="00476092">
              <w:rPr>
                <w:color w:val="000000"/>
              </w:rPr>
              <w:t>Chemická vlákna na bázi celulózy.</w:t>
            </w:r>
          </w:p>
          <w:p w14:paraId="06C09D65" w14:textId="45B6B9B3" w:rsidR="00571D04" w:rsidRPr="00476092" w:rsidRDefault="00571D04" w:rsidP="004C352E">
            <w:pPr>
              <w:pStyle w:val="Odstavecseseznamem"/>
              <w:numPr>
                <w:ilvl w:val="0"/>
                <w:numId w:val="162"/>
              </w:numPr>
              <w:rPr>
                <w:color w:val="000000"/>
              </w:rPr>
            </w:pPr>
            <w:r w:rsidRPr="00476092">
              <w:rPr>
                <w:color w:val="000000"/>
              </w:rPr>
              <w:t>Vlastnosti a využití celulózových vláken.</w:t>
            </w:r>
          </w:p>
          <w:p w14:paraId="2662DCD9" w14:textId="0DFEE4B8" w:rsidR="00571D04" w:rsidRDefault="00571D04" w:rsidP="004C352E">
            <w:pPr>
              <w:pStyle w:val="Odstavecseseznamem"/>
              <w:numPr>
                <w:ilvl w:val="0"/>
                <w:numId w:val="162"/>
              </w:numPr>
              <w:rPr>
                <w:color w:val="000000"/>
              </w:rPr>
            </w:pPr>
            <w:r w:rsidRPr="00476092">
              <w:rPr>
                <w:color w:val="000000"/>
              </w:rPr>
              <w:t>Úvod do syntetických polymerů.</w:t>
            </w:r>
          </w:p>
          <w:p w14:paraId="453D721B" w14:textId="26A5FCCC" w:rsidR="00604413" w:rsidRPr="00C169F7" w:rsidRDefault="00571D04" w:rsidP="004C352E">
            <w:pPr>
              <w:pStyle w:val="Odstavecseseznamem"/>
              <w:numPr>
                <w:ilvl w:val="0"/>
                <w:numId w:val="162"/>
              </w:numPr>
            </w:pPr>
            <w:r w:rsidRPr="00476092">
              <w:rPr>
                <w:color w:val="000000"/>
              </w:rPr>
              <w:t>Základní terminologie.</w:t>
            </w:r>
          </w:p>
          <w:p w14:paraId="75C6B206" w14:textId="48DFE1B2" w:rsidR="00571D04" w:rsidRPr="00476092" w:rsidRDefault="00571D04" w:rsidP="004C352E">
            <w:pPr>
              <w:pStyle w:val="Odstavecseseznamem"/>
              <w:numPr>
                <w:ilvl w:val="0"/>
                <w:numId w:val="162"/>
              </w:numPr>
              <w:rPr>
                <w:color w:val="000000"/>
              </w:rPr>
            </w:pPr>
            <w:r w:rsidRPr="00476092">
              <w:rPr>
                <w:color w:val="000000"/>
              </w:rPr>
              <w:t>Využití termoplastů v obuvnické a galanterní výrobě.</w:t>
            </w:r>
          </w:p>
          <w:p w14:paraId="62A87927" w14:textId="4FE23D5C" w:rsidR="00571D04" w:rsidRPr="00476092" w:rsidRDefault="00571D04" w:rsidP="004C352E">
            <w:pPr>
              <w:pStyle w:val="Odstavecseseznamem"/>
              <w:numPr>
                <w:ilvl w:val="0"/>
                <w:numId w:val="162"/>
              </w:numPr>
              <w:rPr>
                <w:color w:val="000000"/>
              </w:rPr>
            </w:pPr>
            <w:r w:rsidRPr="00476092">
              <w:rPr>
                <w:color w:val="000000"/>
              </w:rPr>
              <w:t>Využití termosetů.</w:t>
            </w:r>
          </w:p>
          <w:p w14:paraId="743CB970" w14:textId="3558C824" w:rsidR="00571D04" w:rsidRPr="00476092" w:rsidRDefault="00571D04" w:rsidP="004C352E">
            <w:pPr>
              <w:pStyle w:val="Odstavecseseznamem"/>
              <w:numPr>
                <w:ilvl w:val="0"/>
                <w:numId w:val="162"/>
              </w:numPr>
              <w:jc w:val="both"/>
              <w:rPr>
                <w:color w:val="000000"/>
              </w:rPr>
            </w:pPr>
            <w:r w:rsidRPr="00476092">
              <w:rPr>
                <w:color w:val="000000"/>
              </w:rPr>
              <w:t>Přírodní kaučuk.</w:t>
            </w:r>
          </w:p>
          <w:p w14:paraId="58A2E995" w14:textId="2A02DF20" w:rsidR="00571D04" w:rsidRPr="00476092" w:rsidRDefault="00571D04" w:rsidP="004C352E">
            <w:pPr>
              <w:pStyle w:val="Odstavecseseznamem"/>
              <w:numPr>
                <w:ilvl w:val="0"/>
                <w:numId w:val="162"/>
              </w:numPr>
              <w:rPr>
                <w:color w:val="000000"/>
              </w:rPr>
            </w:pPr>
            <w:r w:rsidRPr="00476092">
              <w:rPr>
                <w:color w:val="000000"/>
              </w:rPr>
              <w:t>Využití elastomerů v kožedělném průmyslu.</w:t>
            </w:r>
          </w:p>
          <w:p w14:paraId="7CE7E88B" w14:textId="4B36A47E" w:rsidR="00571D04" w:rsidRPr="00476092" w:rsidRDefault="00571D04" w:rsidP="004C352E">
            <w:pPr>
              <w:pStyle w:val="Odstavecseseznamem"/>
              <w:numPr>
                <w:ilvl w:val="0"/>
                <w:numId w:val="162"/>
              </w:numPr>
              <w:rPr>
                <w:color w:val="000000"/>
              </w:rPr>
            </w:pPr>
            <w:r w:rsidRPr="00476092">
              <w:rPr>
                <w:color w:val="000000"/>
              </w:rPr>
              <w:t>Textilní vlákna na bázi termoplastů.</w:t>
            </w:r>
          </w:p>
          <w:p w14:paraId="67D12085" w14:textId="0A5155C3" w:rsidR="00571D04" w:rsidRPr="00476092" w:rsidRDefault="00571D04" w:rsidP="004C352E">
            <w:pPr>
              <w:pStyle w:val="Odstavecseseznamem"/>
              <w:numPr>
                <w:ilvl w:val="0"/>
                <w:numId w:val="162"/>
              </w:numPr>
              <w:rPr>
                <w:color w:val="000000"/>
              </w:rPr>
            </w:pPr>
            <w:r w:rsidRPr="00476092">
              <w:rPr>
                <w:color w:val="000000"/>
              </w:rPr>
              <w:t>Rozdělení textilních materiálů.</w:t>
            </w:r>
          </w:p>
          <w:p w14:paraId="5CD96A41" w14:textId="6D53C11A" w:rsidR="00571D04" w:rsidRDefault="00571D04" w:rsidP="004C352E">
            <w:pPr>
              <w:pStyle w:val="Odstavecseseznamem"/>
              <w:numPr>
                <w:ilvl w:val="0"/>
                <w:numId w:val="162"/>
              </w:numPr>
              <w:rPr>
                <w:color w:val="000000"/>
              </w:rPr>
            </w:pPr>
            <w:r w:rsidRPr="00476092">
              <w:rPr>
                <w:color w:val="000000"/>
              </w:rPr>
              <w:t>Vlastnosti textilních materiálů.</w:t>
            </w:r>
          </w:p>
          <w:p w14:paraId="3E08FEAD" w14:textId="4D172C7E" w:rsidR="00BF0C41" w:rsidRPr="00476092" w:rsidRDefault="00571D04" w:rsidP="004C352E">
            <w:pPr>
              <w:pStyle w:val="Odstavecseseznamem"/>
              <w:numPr>
                <w:ilvl w:val="0"/>
                <w:numId w:val="162"/>
              </w:numPr>
              <w:rPr>
                <w:color w:val="000000"/>
              </w:rPr>
            </w:pPr>
            <w:r w:rsidRPr="00476092">
              <w:rPr>
                <w:color w:val="000000"/>
              </w:rPr>
              <w:t>Speciální vlákna a membrány</w:t>
            </w:r>
            <w:r w:rsidR="00BF0C41" w:rsidRPr="00476092">
              <w:rPr>
                <w:color w:val="000000"/>
              </w:rPr>
              <w:t>.</w:t>
            </w:r>
          </w:p>
          <w:p w14:paraId="18D0496B" w14:textId="0A84CC1C" w:rsidR="00AB21C7" w:rsidRPr="00604413" w:rsidRDefault="00476092" w:rsidP="00D572BB">
            <w:pPr>
              <w:pStyle w:val="Odstavecseseznamem"/>
              <w:numPr>
                <w:ilvl w:val="0"/>
                <w:numId w:val="162"/>
              </w:numPr>
              <w:spacing w:after="120"/>
              <w:ind w:left="714" w:hanging="357"/>
              <w:contextualSpacing w:val="0"/>
            </w:pPr>
            <w:r w:rsidRPr="00476092">
              <w:rPr>
                <w:color w:val="000000"/>
              </w:rPr>
              <w:t>Speciální vlákna a membrány.</w:t>
            </w:r>
          </w:p>
          <w:p w14:paraId="10FCB628" w14:textId="77777777" w:rsidR="00CE4063" w:rsidRPr="007E15B5" w:rsidRDefault="00571D04" w:rsidP="00AB21C7">
            <w:pPr>
              <w:rPr>
                <w:b/>
                <w:bCs/>
                <w:color w:val="000000"/>
              </w:rPr>
            </w:pPr>
            <w:r w:rsidRPr="007E15B5">
              <w:rPr>
                <w:b/>
                <w:bCs/>
                <w:color w:val="000000"/>
              </w:rPr>
              <w:t>Výsledky učení:</w:t>
            </w:r>
          </w:p>
          <w:p w14:paraId="733B500A" w14:textId="77777777" w:rsidR="00CE4063" w:rsidRPr="002342F4" w:rsidRDefault="00571D04" w:rsidP="00AB21C7">
            <w:pPr>
              <w:rPr>
                <w:color w:val="000000"/>
              </w:rPr>
            </w:pPr>
            <w:r w:rsidRPr="00571D04">
              <w:rPr>
                <w:color w:val="000000"/>
              </w:rPr>
              <w:t>Odborné znalosti – po absolvování předmětu student umí:</w:t>
            </w:r>
          </w:p>
          <w:p w14:paraId="7951FDAF" w14:textId="5319B8D1" w:rsidR="00571D04" w:rsidRPr="00476092" w:rsidRDefault="00571D04" w:rsidP="004C352E">
            <w:pPr>
              <w:pStyle w:val="Odstavecseseznamem"/>
              <w:numPr>
                <w:ilvl w:val="0"/>
                <w:numId w:val="161"/>
              </w:numPr>
              <w:rPr>
                <w:color w:val="000000"/>
              </w:rPr>
            </w:pPr>
            <w:r w:rsidRPr="00476092">
              <w:rPr>
                <w:color w:val="000000"/>
              </w:rPr>
              <w:t xml:space="preserve">rozpoznat elastomery, </w:t>
            </w:r>
            <w:proofErr w:type="spellStart"/>
            <w:r w:rsidRPr="00476092">
              <w:rPr>
                <w:color w:val="000000"/>
              </w:rPr>
              <w:t>reaktoplasty</w:t>
            </w:r>
            <w:proofErr w:type="spellEnd"/>
            <w:r w:rsidRPr="00476092">
              <w:rPr>
                <w:color w:val="000000"/>
              </w:rPr>
              <w:t xml:space="preserve"> a termoplasty</w:t>
            </w:r>
          </w:p>
          <w:p w14:paraId="597E136A" w14:textId="1CD41719" w:rsidR="00571D04" w:rsidRPr="00476092" w:rsidRDefault="00571D04" w:rsidP="004C352E">
            <w:pPr>
              <w:pStyle w:val="Odstavecseseznamem"/>
              <w:numPr>
                <w:ilvl w:val="0"/>
                <w:numId w:val="161"/>
              </w:numPr>
              <w:rPr>
                <w:color w:val="000000"/>
              </w:rPr>
            </w:pPr>
            <w:r w:rsidRPr="00476092">
              <w:rPr>
                <w:color w:val="000000"/>
              </w:rPr>
              <w:t>popsat základní plastikářské a gumárenské procesy</w:t>
            </w:r>
          </w:p>
          <w:p w14:paraId="54BBB8A0" w14:textId="0F86E683" w:rsidR="00571D04" w:rsidRPr="00476092" w:rsidRDefault="00571D04" w:rsidP="004C352E">
            <w:pPr>
              <w:pStyle w:val="Odstavecseseznamem"/>
              <w:numPr>
                <w:ilvl w:val="0"/>
                <w:numId w:val="161"/>
              </w:numPr>
              <w:rPr>
                <w:color w:val="000000"/>
              </w:rPr>
            </w:pPr>
            <w:r w:rsidRPr="00476092">
              <w:rPr>
                <w:color w:val="000000"/>
              </w:rPr>
              <w:t>vysvětlit základní specifické teploty polymerů</w:t>
            </w:r>
          </w:p>
          <w:p w14:paraId="40A6BA47" w14:textId="4545ED8E" w:rsidR="00571D04" w:rsidRPr="00476092" w:rsidRDefault="00571D04" w:rsidP="004C352E">
            <w:pPr>
              <w:pStyle w:val="Odstavecseseznamem"/>
              <w:numPr>
                <w:ilvl w:val="0"/>
                <w:numId w:val="161"/>
              </w:numPr>
              <w:rPr>
                <w:color w:val="000000"/>
              </w:rPr>
            </w:pPr>
            <w:r w:rsidRPr="00476092">
              <w:rPr>
                <w:color w:val="000000"/>
              </w:rPr>
              <w:t>definovat základní vlastnosti membrán používaných v obuvnictví</w:t>
            </w:r>
          </w:p>
          <w:p w14:paraId="5744FBB3" w14:textId="26B742BE" w:rsidR="00571D04" w:rsidRPr="00476092" w:rsidRDefault="00571D04" w:rsidP="004C352E">
            <w:pPr>
              <w:pStyle w:val="Odstavecseseznamem"/>
              <w:numPr>
                <w:ilvl w:val="0"/>
                <w:numId w:val="161"/>
              </w:numPr>
              <w:rPr>
                <w:color w:val="000000"/>
              </w:rPr>
            </w:pPr>
            <w:r w:rsidRPr="00476092">
              <w:rPr>
                <w:color w:val="000000"/>
              </w:rPr>
              <w:t>rozdělit textilní materiály</w:t>
            </w:r>
          </w:p>
          <w:p w14:paraId="0C78EDED" w14:textId="77777777" w:rsidR="00571D04" w:rsidRPr="00571D04" w:rsidRDefault="00571D04" w:rsidP="00AB21C7">
            <w:pPr>
              <w:rPr>
                <w:color w:val="000000"/>
              </w:rPr>
            </w:pPr>
            <w:r w:rsidRPr="00571D04">
              <w:rPr>
                <w:color w:val="000000"/>
              </w:rPr>
              <w:t>Odborné dovednosti – po absolvování předmětu student umí:</w:t>
            </w:r>
          </w:p>
          <w:p w14:paraId="164C6628" w14:textId="5F884AEA" w:rsidR="00571D04" w:rsidRPr="00476092" w:rsidRDefault="00571D04" w:rsidP="004C352E">
            <w:pPr>
              <w:pStyle w:val="Odstavecseseznamem"/>
              <w:numPr>
                <w:ilvl w:val="0"/>
                <w:numId w:val="160"/>
              </w:numPr>
              <w:rPr>
                <w:color w:val="000000"/>
              </w:rPr>
            </w:pPr>
            <w:r w:rsidRPr="00476092">
              <w:rPr>
                <w:color w:val="000000"/>
              </w:rPr>
              <w:t>identifikovat vybrané termoplasty</w:t>
            </w:r>
          </w:p>
          <w:p w14:paraId="0BF7C3D5" w14:textId="0AAECF53" w:rsidR="00571D04" w:rsidRPr="00476092" w:rsidRDefault="00571D04" w:rsidP="004C352E">
            <w:pPr>
              <w:pStyle w:val="Odstavecseseznamem"/>
              <w:numPr>
                <w:ilvl w:val="0"/>
                <w:numId w:val="160"/>
              </w:numPr>
              <w:rPr>
                <w:color w:val="000000"/>
              </w:rPr>
            </w:pPr>
            <w:r w:rsidRPr="00476092">
              <w:rPr>
                <w:color w:val="000000"/>
              </w:rPr>
              <w:t>identifikovat vybraná textilní vlákna</w:t>
            </w:r>
          </w:p>
          <w:p w14:paraId="3B2077CE" w14:textId="6F544E3C" w:rsidR="00571D04" w:rsidRPr="00476092" w:rsidRDefault="00571D04" w:rsidP="004C352E">
            <w:pPr>
              <w:pStyle w:val="Odstavecseseznamem"/>
              <w:numPr>
                <w:ilvl w:val="0"/>
                <w:numId w:val="160"/>
              </w:numPr>
              <w:rPr>
                <w:color w:val="000000"/>
              </w:rPr>
            </w:pPr>
            <w:r w:rsidRPr="00476092">
              <w:rPr>
                <w:color w:val="000000"/>
              </w:rPr>
              <w:t>vulkanizovat jednoduchou gumárenskou směs</w:t>
            </w:r>
          </w:p>
          <w:p w14:paraId="6C1AA199" w14:textId="104A3EA6" w:rsidR="00863BCE" w:rsidRPr="005A0406" w:rsidRDefault="00571D04" w:rsidP="004C352E">
            <w:pPr>
              <w:pStyle w:val="Odstavecseseznamem"/>
              <w:numPr>
                <w:ilvl w:val="0"/>
                <w:numId w:val="160"/>
              </w:numPr>
            </w:pPr>
            <w:r w:rsidRPr="00476092">
              <w:rPr>
                <w:color w:val="000000"/>
              </w:rPr>
              <w:t>definovat výhody a omezení základních syntetických materiálů používaných v obuvnictví</w:t>
            </w:r>
          </w:p>
        </w:tc>
      </w:tr>
      <w:tr w:rsidR="00863BCE" w14:paraId="1577A7CE"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1DE58C9" w14:textId="4FA4F878" w:rsidR="00863BCE" w:rsidRPr="001452AD" w:rsidRDefault="00801E85" w:rsidP="00863BCE">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7A010DB4" w14:textId="77777777" w:rsidR="00863BCE" w:rsidRPr="001452AD" w:rsidRDefault="00863BCE" w:rsidP="00863BCE">
            <w:pPr>
              <w:jc w:val="both"/>
              <w:rPr>
                <w:highlight w:val="yellow"/>
              </w:rPr>
            </w:pPr>
          </w:p>
        </w:tc>
      </w:tr>
      <w:tr w:rsidR="00863BCE" w14:paraId="3F794DD5" w14:textId="77777777" w:rsidTr="00F9062F">
        <w:trPr>
          <w:trHeight w:val="1076"/>
        </w:trPr>
        <w:tc>
          <w:tcPr>
            <w:tcW w:w="9855" w:type="dxa"/>
            <w:gridSpan w:val="9"/>
            <w:tcBorders>
              <w:top w:val="nil"/>
              <w:bottom w:val="single" w:sz="4" w:space="0" w:color="auto"/>
            </w:tcBorders>
          </w:tcPr>
          <w:p w14:paraId="5B4E53D7" w14:textId="0B521AAF" w:rsidR="00360374" w:rsidRDefault="00360374" w:rsidP="004C352E">
            <w:pPr>
              <w:pStyle w:val="Odstavecseseznamem"/>
              <w:numPr>
                <w:ilvl w:val="0"/>
                <w:numId w:val="159"/>
              </w:numPr>
              <w:jc w:val="both"/>
            </w:pPr>
            <w:r>
              <w:t>p</w:t>
            </w:r>
            <w:r w:rsidRPr="00360374">
              <w:t xml:space="preserve">řednášení </w:t>
            </w:r>
          </w:p>
          <w:p w14:paraId="20A4F67F" w14:textId="67D65DC6" w:rsidR="00360374" w:rsidRDefault="00360374" w:rsidP="004C352E">
            <w:pPr>
              <w:pStyle w:val="Odstavecseseznamem"/>
              <w:numPr>
                <w:ilvl w:val="0"/>
                <w:numId w:val="159"/>
              </w:numPr>
              <w:jc w:val="both"/>
            </w:pPr>
            <w:r>
              <w:t>m</w:t>
            </w:r>
            <w:r w:rsidRPr="00360374">
              <w:t>etody práce s textem (učebnicí, knihou)</w:t>
            </w:r>
          </w:p>
          <w:p w14:paraId="57B58D9C" w14:textId="25D86998" w:rsidR="00360374" w:rsidRDefault="00360374" w:rsidP="004C352E">
            <w:pPr>
              <w:pStyle w:val="Odstavecseseznamem"/>
              <w:numPr>
                <w:ilvl w:val="0"/>
                <w:numId w:val="159"/>
              </w:numPr>
              <w:jc w:val="both"/>
            </w:pPr>
            <w:r>
              <w:t>d</w:t>
            </w:r>
            <w:r w:rsidRPr="00360374">
              <w:t xml:space="preserve">emonstrace </w:t>
            </w:r>
          </w:p>
          <w:p w14:paraId="72A6CD75" w14:textId="7A57BEF0" w:rsidR="00360374" w:rsidRDefault="00360374" w:rsidP="004C352E">
            <w:pPr>
              <w:pStyle w:val="Odstavecseseznamem"/>
              <w:numPr>
                <w:ilvl w:val="0"/>
                <w:numId w:val="159"/>
              </w:numPr>
              <w:jc w:val="both"/>
            </w:pPr>
            <w:r>
              <w:t>d</w:t>
            </w:r>
            <w:r w:rsidRPr="00360374">
              <w:t xml:space="preserve">ialogická (diskuze, rozhovor, brainstorming) </w:t>
            </w:r>
          </w:p>
          <w:p w14:paraId="2A6D5597" w14:textId="1344EB69" w:rsidR="008D46BB" w:rsidRDefault="00360374" w:rsidP="004C352E">
            <w:pPr>
              <w:pStyle w:val="Odstavecseseznamem"/>
              <w:numPr>
                <w:ilvl w:val="0"/>
                <w:numId w:val="159"/>
              </w:numPr>
              <w:jc w:val="both"/>
            </w:pPr>
            <w:r>
              <w:t>l</w:t>
            </w:r>
            <w:r w:rsidRPr="00360374">
              <w:t>aborování</w:t>
            </w:r>
          </w:p>
        </w:tc>
      </w:tr>
      <w:tr w:rsidR="00863BCE" w14:paraId="6CBF2090" w14:textId="77777777" w:rsidTr="005133EF">
        <w:trPr>
          <w:trHeight w:val="265"/>
        </w:trPr>
        <w:tc>
          <w:tcPr>
            <w:tcW w:w="3653" w:type="dxa"/>
            <w:gridSpan w:val="3"/>
            <w:tcBorders>
              <w:top w:val="single" w:sz="4" w:space="0" w:color="auto"/>
            </w:tcBorders>
            <w:shd w:val="clear" w:color="auto" w:fill="F7CAAC"/>
          </w:tcPr>
          <w:p w14:paraId="2BABC543" w14:textId="77777777" w:rsidR="00863BCE" w:rsidRDefault="00863BCE" w:rsidP="00863BCE">
            <w:pPr>
              <w:jc w:val="both"/>
            </w:pPr>
            <w:r>
              <w:rPr>
                <w:b/>
              </w:rPr>
              <w:t>Studijní literatura a studijní pomůcky</w:t>
            </w:r>
          </w:p>
        </w:tc>
        <w:tc>
          <w:tcPr>
            <w:tcW w:w="6202" w:type="dxa"/>
            <w:gridSpan w:val="6"/>
            <w:tcBorders>
              <w:top w:val="single" w:sz="4" w:space="0" w:color="auto"/>
              <w:bottom w:val="nil"/>
            </w:tcBorders>
          </w:tcPr>
          <w:p w14:paraId="77BB6FDB" w14:textId="77777777" w:rsidR="00863BCE" w:rsidRDefault="00863BCE" w:rsidP="00863BCE">
            <w:pPr>
              <w:jc w:val="both"/>
            </w:pPr>
          </w:p>
        </w:tc>
      </w:tr>
      <w:tr w:rsidR="00863BCE" w14:paraId="7325170C" w14:textId="77777777" w:rsidTr="00476092">
        <w:trPr>
          <w:trHeight w:val="694"/>
        </w:trPr>
        <w:tc>
          <w:tcPr>
            <w:tcW w:w="9855" w:type="dxa"/>
            <w:gridSpan w:val="9"/>
            <w:tcBorders>
              <w:top w:val="nil"/>
            </w:tcBorders>
          </w:tcPr>
          <w:p w14:paraId="1D892C51" w14:textId="4D80A8DA" w:rsidR="004F4DB7" w:rsidRPr="002F496A" w:rsidRDefault="004F4DB7" w:rsidP="0070588D">
            <w:pPr>
              <w:rPr>
                <w:b/>
                <w:bCs/>
              </w:rPr>
            </w:pPr>
            <w:r w:rsidRPr="002F496A">
              <w:rPr>
                <w:b/>
                <w:bCs/>
              </w:rPr>
              <w:t>Pov</w:t>
            </w:r>
            <w:r w:rsidR="002F496A" w:rsidRPr="002F496A">
              <w:rPr>
                <w:b/>
                <w:bCs/>
              </w:rPr>
              <w:t>i</w:t>
            </w:r>
            <w:r w:rsidRPr="002F496A">
              <w:rPr>
                <w:b/>
                <w:bCs/>
              </w:rPr>
              <w:t>nná:</w:t>
            </w:r>
          </w:p>
          <w:p w14:paraId="3BE8626B" w14:textId="7CA387C7" w:rsidR="004F4DB7" w:rsidRDefault="004F4DB7" w:rsidP="0070588D">
            <w:r>
              <w:t>ELSASSER, V</w:t>
            </w:r>
            <w:r w:rsidR="006B791C">
              <w:t>irginia</w:t>
            </w:r>
            <w:r>
              <w:t xml:space="preserve"> </w:t>
            </w:r>
            <w:proofErr w:type="spellStart"/>
            <w:r>
              <w:t>H</w:t>
            </w:r>
            <w:r w:rsidR="006B791C">
              <w:t>encken</w:t>
            </w:r>
            <w:proofErr w:type="spellEnd"/>
            <w:r>
              <w:t xml:space="preserve">. </w:t>
            </w:r>
            <w:proofErr w:type="spellStart"/>
            <w:r w:rsidRPr="00476092">
              <w:rPr>
                <w:i/>
                <w:iCs/>
              </w:rPr>
              <w:t>Textiles</w:t>
            </w:r>
            <w:proofErr w:type="spellEnd"/>
            <w:r>
              <w:t xml:space="preserve">. </w:t>
            </w:r>
            <w:r w:rsidR="007F7C3A">
              <w:t xml:space="preserve">New York: </w:t>
            </w:r>
            <w:proofErr w:type="spellStart"/>
            <w:r>
              <w:t>Fairchild</w:t>
            </w:r>
            <w:proofErr w:type="spellEnd"/>
            <w:r w:rsidR="007F7C3A">
              <w:t xml:space="preserve"> </w:t>
            </w:r>
            <w:proofErr w:type="spellStart"/>
            <w:r w:rsidR="007F7C3A">
              <w:t>Books</w:t>
            </w:r>
            <w:proofErr w:type="spellEnd"/>
            <w:r>
              <w:t xml:space="preserve">, </w:t>
            </w:r>
            <w:r w:rsidR="00496ED1" w:rsidRPr="00476092">
              <w:t>2020</w:t>
            </w:r>
            <w:r>
              <w:t>. ISBN 978-1-56367-844-8.</w:t>
            </w:r>
          </w:p>
          <w:p w14:paraId="52282B24" w14:textId="68EB222B" w:rsidR="004F4DB7" w:rsidDel="00F10C5A" w:rsidRDefault="004F4DB7" w:rsidP="0070588D">
            <w:pPr>
              <w:rPr>
                <w:del w:id="72" w:author="Jana Janíková" w:date="2025-07-07T10:53:00Z"/>
              </w:rPr>
            </w:pPr>
            <w:del w:id="73" w:author="Jana Janíková" w:date="2025-07-07T10:53:00Z">
              <w:r w:rsidDel="00F10C5A">
                <w:delText>MĚŘÍNSKÝ, V</w:delText>
              </w:r>
              <w:r w:rsidR="00905D69" w:rsidDel="00F10C5A">
                <w:delText>lastimil;</w:delText>
              </w:r>
              <w:r w:rsidDel="00F10C5A">
                <w:delText xml:space="preserve"> ŠPRYNC, E</w:delText>
              </w:r>
              <w:r w:rsidR="00905D69" w:rsidDel="00F10C5A">
                <w:delText>duard</w:delText>
              </w:r>
              <w:r w:rsidDel="00F10C5A">
                <w:delText xml:space="preserve">. </w:delText>
              </w:r>
              <w:r w:rsidRPr="00476092" w:rsidDel="00F10C5A">
                <w:rPr>
                  <w:i/>
                  <w:iCs/>
                </w:rPr>
                <w:delText>Materiály pro výrobu obuvi</w:delText>
              </w:r>
              <w:r w:rsidDel="00F10C5A">
                <w:delText>. Praha: SNTL, 1977.</w:delText>
              </w:r>
            </w:del>
          </w:p>
          <w:p w14:paraId="6473B621" w14:textId="410FC9BC" w:rsidR="004F4DB7" w:rsidRPr="002F496A" w:rsidRDefault="004F4DB7" w:rsidP="0070588D">
            <w:pPr>
              <w:rPr>
                <w:b/>
                <w:bCs/>
              </w:rPr>
            </w:pPr>
            <w:r w:rsidRPr="002F496A">
              <w:rPr>
                <w:b/>
                <w:bCs/>
              </w:rPr>
              <w:t xml:space="preserve">Doporučená: </w:t>
            </w:r>
          </w:p>
          <w:p w14:paraId="5EAB3DAD" w14:textId="2A34A5DB" w:rsidR="004F4DB7" w:rsidRDefault="004F4DB7" w:rsidP="0070588D">
            <w:r>
              <w:t>DUCHÁČEK, V</w:t>
            </w:r>
            <w:r w:rsidR="0077006A">
              <w:t>ratislav</w:t>
            </w:r>
            <w:r>
              <w:t xml:space="preserve">. </w:t>
            </w:r>
            <w:r w:rsidRPr="00476092">
              <w:rPr>
                <w:i/>
                <w:iCs/>
              </w:rPr>
              <w:t>Polymery: výroba, vlastnosti, zpracování, použití</w:t>
            </w:r>
            <w:r>
              <w:t xml:space="preserve">. </w:t>
            </w:r>
            <w:r w:rsidRPr="00476092">
              <w:t xml:space="preserve">2. </w:t>
            </w:r>
            <w:proofErr w:type="spellStart"/>
            <w:r w:rsidRPr="00476092">
              <w:t>přeprac</w:t>
            </w:r>
            <w:proofErr w:type="spellEnd"/>
            <w:r w:rsidRPr="00476092">
              <w:t>. vyd. Praha: VŠCHT, 2006.</w:t>
            </w:r>
          </w:p>
          <w:p w14:paraId="461EF3DE" w14:textId="6A69FDC5" w:rsidR="004F4DB7" w:rsidRDefault="004F4DB7" w:rsidP="0070588D">
            <w:r>
              <w:t>ISBN 80-7080-617-6.</w:t>
            </w:r>
          </w:p>
          <w:p w14:paraId="46FA2DB2" w14:textId="77777777" w:rsidR="00F10C5A" w:rsidRDefault="00F10C5A" w:rsidP="00F10C5A">
            <w:pPr>
              <w:jc w:val="both"/>
              <w:rPr>
                <w:ins w:id="74" w:author="Jana Janíková" w:date="2025-07-07T10:54:00Z"/>
              </w:rPr>
            </w:pPr>
            <w:ins w:id="75" w:author="Jana Janíková" w:date="2025-07-07T10:54:00Z">
              <w:r>
                <w:t xml:space="preserve">LUXIMON, </w:t>
              </w:r>
              <w:proofErr w:type="spellStart"/>
              <w:r>
                <w:t>Ameersing</w:t>
              </w:r>
              <w:proofErr w:type="spellEnd"/>
              <w:r>
                <w:t xml:space="preserve">. </w:t>
              </w:r>
              <w:r w:rsidRPr="00476092">
                <w:rPr>
                  <w:i/>
                  <w:iCs/>
                </w:rPr>
                <w:t xml:space="preserve">Handbook </w:t>
              </w:r>
              <w:proofErr w:type="spellStart"/>
              <w:r w:rsidRPr="00476092">
                <w:rPr>
                  <w:i/>
                  <w:iCs/>
                </w:rPr>
                <w:t>of</w:t>
              </w:r>
              <w:proofErr w:type="spellEnd"/>
              <w:r w:rsidRPr="00476092">
                <w:rPr>
                  <w:i/>
                  <w:iCs/>
                </w:rPr>
                <w:t xml:space="preserve"> </w:t>
              </w:r>
              <w:proofErr w:type="spellStart"/>
              <w:r w:rsidRPr="00476092">
                <w:rPr>
                  <w:i/>
                  <w:iCs/>
                </w:rPr>
                <w:t>Footwear</w:t>
              </w:r>
              <w:proofErr w:type="spellEnd"/>
              <w:r w:rsidRPr="00476092">
                <w:rPr>
                  <w:i/>
                  <w:iCs/>
                </w:rPr>
                <w:t xml:space="preserve"> Design and </w:t>
              </w:r>
              <w:proofErr w:type="spellStart"/>
              <w:r w:rsidRPr="00476092">
                <w:rPr>
                  <w:i/>
                  <w:iCs/>
                </w:rPr>
                <w:t>Manufacture</w:t>
              </w:r>
              <w:proofErr w:type="spellEnd"/>
              <w:r>
                <w:t xml:space="preserve">. Cambridge: </w:t>
              </w:r>
              <w:proofErr w:type="spellStart"/>
              <w:r>
                <w:t>Woodhead</w:t>
              </w:r>
              <w:proofErr w:type="spellEnd"/>
              <w:r>
                <w:t xml:space="preserve"> </w:t>
              </w:r>
              <w:proofErr w:type="spellStart"/>
              <w:r>
                <w:t>Publishing</w:t>
              </w:r>
              <w:proofErr w:type="spellEnd"/>
              <w:r>
                <w:t xml:space="preserve">, 2013. </w:t>
              </w:r>
              <w:r>
                <w:br/>
                <w:t>ISBN 978-0-85709-539-8.</w:t>
              </w:r>
            </w:ins>
          </w:p>
          <w:p w14:paraId="3C5C49D5" w14:textId="77777777" w:rsidR="00863BCE" w:rsidRDefault="00E904FA" w:rsidP="0070588D">
            <w:pPr>
              <w:rPr>
                <w:ins w:id="76" w:author="Jana Janíková" w:date="2025-07-07T10:53:00Z"/>
              </w:rPr>
            </w:pPr>
            <w:r w:rsidRPr="00E904FA">
              <w:lastRenderedPageBreak/>
              <w:t xml:space="preserve">MLÁDEK, Milan; LANGMAIER, Ferdinand a LEDVINKOVÁ, Martina. </w:t>
            </w:r>
            <w:r w:rsidRPr="00476092">
              <w:rPr>
                <w:i/>
                <w:iCs/>
              </w:rPr>
              <w:t>Nauka o materiálech (pro kožedělnou výrobu). Učební texty vysokých škol.</w:t>
            </w:r>
            <w:r w:rsidRPr="00E904FA">
              <w:t xml:space="preserve"> Zlín: Vysoké učení technické v Brně, Fakulta technologická ve Zlíně, 2000. </w:t>
            </w:r>
            <w:r w:rsidR="00DF3591">
              <w:br/>
            </w:r>
            <w:r w:rsidRPr="00E904FA">
              <w:t>ISBN 8021416882.</w:t>
            </w:r>
          </w:p>
          <w:p w14:paraId="7B5125D3" w14:textId="6A1ABE76" w:rsidR="00F10C5A" w:rsidRDefault="00F10C5A" w:rsidP="00F10C5A">
            <w:ins w:id="77" w:author="Jana Janíková" w:date="2025-07-07T10:53:00Z">
              <w:r>
                <w:t xml:space="preserve">NIIR </w:t>
              </w:r>
              <w:proofErr w:type="spellStart"/>
              <w:r>
                <w:t>Board</w:t>
              </w:r>
              <w:proofErr w:type="spellEnd"/>
              <w:r>
                <w:t xml:space="preserve"> </w:t>
              </w:r>
              <w:proofErr w:type="spellStart"/>
              <w:r>
                <w:t>of</w:t>
              </w:r>
              <w:proofErr w:type="spellEnd"/>
              <w:r>
                <w:t xml:space="preserve"> </w:t>
              </w:r>
              <w:proofErr w:type="spellStart"/>
              <w:r>
                <w:t>Consultants</w:t>
              </w:r>
              <w:proofErr w:type="spellEnd"/>
              <w:r>
                <w:t xml:space="preserve"> &amp; </w:t>
              </w:r>
              <w:proofErr w:type="spellStart"/>
              <w:r>
                <w:t>Engineers</w:t>
              </w:r>
              <w:proofErr w:type="spellEnd"/>
              <w:r>
                <w:t xml:space="preserve">. </w:t>
              </w:r>
              <w:proofErr w:type="spellStart"/>
              <w:r w:rsidRPr="00476092">
                <w:rPr>
                  <w:i/>
                  <w:iCs/>
                </w:rPr>
                <w:t>Leather</w:t>
              </w:r>
              <w:proofErr w:type="spellEnd"/>
              <w:r w:rsidRPr="00476092">
                <w:rPr>
                  <w:i/>
                  <w:iCs/>
                </w:rPr>
                <w:t xml:space="preserve"> </w:t>
              </w:r>
              <w:proofErr w:type="spellStart"/>
              <w:r w:rsidRPr="00476092">
                <w:rPr>
                  <w:i/>
                  <w:iCs/>
                </w:rPr>
                <w:t>Processing</w:t>
              </w:r>
              <w:proofErr w:type="spellEnd"/>
              <w:r w:rsidRPr="00476092">
                <w:rPr>
                  <w:i/>
                  <w:iCs/>
                </w:rPr>
                <w:t xml:space="preserve"> &amp; </w:t>
              </w:r>
              <w:proofErr w:type="spellStart"/>
              <w:r w:rsidRPr="00476092">
                <w:rPr>
                  <w:i/>
                  <w:iCs/>
                </w:rPr>
                <w:t>Tanning</w:t>
              </w:r>
              <w:proofErr w:type="spellEnd"/>
              <w:r w:rsidRPr="00476092">
                <w:rPr>
                  <w:i/>
                  <w:iCs/>
                </w:rPr>
                <w:t xml:space="preserve"> Technology Handbook</w:t>
              </w:r>
              <w:r>
                <w:t xml:space="preserve">. New </w:t>
              </w:r>
              <w:proofErr w:type="spellStart"/>
              <w:r>
                <w:t>Delhi</w:t>
              </w:r>
              <w:proofErr w:type="spellEnd"/>
              <w:r>
                <w:t xml:space="preserve">: NIIR Project </w:t>
              </w:r>
              <w:proofErr w:type="spellStart"/>
              <w:r>
                <w:t>Consultancy</w:t>
              </w:r>
              <w:proofErr w:type="spellEnd"/>
              <w:r>
                <w:t xml:space="preserve"> </w:t>
              </w:r>
              <w:proofErr w:type="spellStart"/>
              <w:r>
                <w:t>Services</w:t>
              </w:r>
              <w:proofErr w:type="spellEnd"/>
              <w:r>
                <w:t>, 2011. ISBN 9788190568593.</w:t>
              </w:r>
            </w:ins>
          </w:p>
        </w:tc>
      </w:tr>
      <w:tr w:rsidR="00863BCE" w14:paraId="10724447"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0F209E3" w14:textId="77777777" w:rsidR="00863BCE" w:rsidRDefault="00863BCE" w:rsidP="00863BCE">
            <w:pPr>
              <w:jc w:val="center"/>
              <w:rPr>
                <w:b/>
              </w:rPr>
            </w:pPr>
            <w:r>
              <w:rPr>
                <w:b/>
              </w:rPr>
              <w:lastRenderedPageBreak/>
              <w:t>Informace ke kombinované nebo distanční formě</w:t>
            </w:r>
          </w:p>
        </w:tc>
      </w:tr>
      <w:tr w:rsidR="00863BCE" w14:paraId="4235FDF0" w14:textId="77777777" w:rsidTr="005133EF">
        <w:tc>
          <w:tcPr>
            <w:tcW w:w="4787" w:type="dxa"/>
            <w:gridSpan w:val="4"/>
            <w:tcBorders>
              <w:top w:val="single" w:sz="2" w:space="0" w:color="auto"/>
            </w:tcBorders>
            <w:shd w:val="clear" w:color="auto" w:fill="F7CAAC"/>
          </w:tcPr>
          <w:p w14:paraId="0AB2002F" w14:textId="77777777" w:rsidR="00863BCE" w:rsidRDefault="00863BCE" w:rsidP="00863BCE">
            <w:pPr>
              <w:jc w:val="both"/>
            </w:pPr>
            <w:r>
              <w:rPr>
                <w:b/>
              </w:rPr>
              <w:t>Rozsah konzultací (soustředění)</w:t>
            </w:r>
          </w:p>
        </w:tc>
        <w:tc>
          <w:tcPr>
            <w:tcW w:w="889" w:type="dxa"/>
            <w:tcBorders>
              <w:top w:val="single" w:sz="2" w:space="0" w:color="auto"/>
            </w:tcBorders>
          </w:tcPr>
          <w:p w14:paraId="69BDBAE0" w14:textId="77777777" w:rsidR="00863BCE" w:rsidRDefault="00863BCE" w:rsidP="00863BCE">
            <w:pPr>
              <w:jc w:val="both"/>
            </w:pPr>
          </w:p>
        </w:tc>
        <w:tc>
          <w:tcPr>
            <w:tcW w:w="4179" w:type="dxa"/>
            <w:gridSpan w:val="4"/>
            <w:tcBorders>
              <w:top w:val="single" w:sz="2" w:space="0" w:color="auto"/>
            </w:tcBorders>
            <w:shd w:val="clear" w:color="auto" w:fill="F7CAAC"/>
          </w:tcPr>
          <w:p w14:paraId="2EB71F3C" w14:textId="77777777" w:rsidR="00863BCE" w:rsidRDefault="00863BCE" w:rsidP="00863BCE">
            <w:pPr>
              <w:jc w:val="both"/>
              <w:rPr>
                <w:b/>
              </w:rPr>
            </w:pPr>
            <w:r>
              <w:rPr>
                <w:b/>
              </w:rPr>
              <w:t xml:space="preserve">hodin </w:t>
            </w:r>
          </w:p>
        </w:tc>
      </w:tr>
      <w:tr w:rsidR="00863BCE" w14:paraId="573E61BB" w14:textId="77777777" w:rsidTr="005133EF">
        <w:tc>
          <w:tcPr>
            <w:tcW w:w="9855" w:type="dxa"/>
            <w:gridSpan w:val="9"/>
            <w:shd w:val="clear" w:color="auto" w:fill="F7CAAC"/>
          </w:tcPr>
          <w:p w14:paraId="2C5BC26C" w14:textId="77777777" w:rsidR="00863BCE" w:rsidRDefault="00863BCE" w:rsidP="00863BCE">
            <w:pPr>
              <w:jc w:val="both"/>
              <w:rPr>
                <w:b/>
              </w:rPr>
            </w:pPr>
            <w:r>
              <w:rPr>
                <w:b/>
              </w:rPr>
              <w:t>Informace o způsobu kontaktu s vyučujícím</w:t>
            </w:r>
          </w:p>
        </w:tc>
      </w:tr>
      <w:tr w:rsidR="00863BCE" w14:paraId="76756C72" w14:textId="77777777" w:rsidTr="005133EF">
        <w:trPr>
          <w:trHeight w:val="1373"/>
        </w:trPr>
        <w:tc>
          <w:tcPr>
            <w:tcW w:w="9855" w:type="dxa"/>
            <w:gridSpan w:val="9"/>
          </w:tcPr>
          <w:p w14:paraId="0F381B21" w14:textId="77777777" w:rsidR="00863BCE" w:rsidRDefault="00863BCE" w:rsidP="00863BCE">
            <w:pPr>
              <w:jc w:val="both"/>
            </w:pPr>
          </w:p>
        </w:tc>
      </w:tr>
    </w:tbl>
    <w:p w14:paraId="3380AA42" w14:textId="1D11C4DA" w:rsidR="00863BCE" w:rsidRDefault="00863BCE"/>
    <w:p w14:paraId="4DB99D76" w14:textId="77777777" w:rsidR="00863BCE" w:rsidRDefault="00863BC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336D22" w14:paraId="3ACD1F0D" w14:textId="77777777" w:rsidTr="005133EF">
        <w:tc>
          <w:tcPr>
            <w:tcW w:w="9855" w:type="dxa"/>
            <w:gridSpan w:val="9"/>
            <w:tcBorders>
              <w:bottom w:val="double" w:sz="4" w:space="0" w:color="auto"/>
            </w:tcBorders>
            <w:shd w:val="clear" w:color="auto" w:fill="BDD6EE"/>
          </w:tcPr>
          <w:p w14:paraId="03DC704E" w14:textId="77777777" w:rsidR="00336D22" w:rsidRDefault="00336D22" w:rsidP="005133EF">
            <w:pPr>
              <w:jc w:val="both"/>
              <w:rPr>
                <w:b/>
                <w:sz w:val="28"/>
              </w:rPr>
            </w:pPr>
            <w:r>
              <w:lastRenderedPageBreak/>
              <w:br w:type="page"/>
            </w:r>
            <w:r>
              <w:rPr>
                <w:b/>
                <w:sz w:val="28"/>
              </w:rPr>
              <w:t>B-III – Charakteristika studijního předmětu</w:t>
            </w:r>
          </w:p>
        </w:tc>
      </w:tr>
      <w:tr w:rsidR="00B075B9" w14:paraId="36D01D14" w14:textId="77777777" w:rsidTr="005133EF">
        <w:tc>
          <w:tcPr>
            <w:tcW w:w="3086" w:type="dxa"/>
            <w:tcBorders>
              <w:top w:val="double" w:sz="4" w:space="0" w:color="auto"/>
            </w:tcBorders>
            <w:shd w:val="clear" w:color="auto" w:fill="F7CAAC"/>
          </w:tcPr>
          <w:p w14:paraId="6A2D10D5" w14:textId="77777777" w:rsidR="00B075B9" w:rsidRDefault="00B075B9" w:rsidP="00253EC2">
            <w:pPr>
              <w:rPr>
                <w:b/>
              </w:rPr>
            </w:pPr>
            <w:r>
              <w:rPr>
                <w:b/>
              </w:rPr>
              <w:t>Název studijního předmětu</w:t>
            </w:r>
          </w:p>
        </w:tc>
        <w:tc>
          <w:tcPr>
            <w:tcW w:w="6769" w:type="dxa"/>
            <w:gridSpan w:val="8"/>
            <w:tcBorders>
              <w:top w:val="double" w:sz="4" w:space="0" w:color="auto"/>
            </w:tcBorders>
          </w:tcPr>
          <w:p w14:paraId="5DEBB6C9" w14:textId="2397095E" w:rsidR="00B075B9" w:rsidRDefault="00B075B9" w:rsidP="00B075B9">
            <w:pPr>
              <w:jc w:val="both"/>
            </w:pPr>
            <w:r>
              <w:t xml:space="preserve">Teorie a technologie 3 - </w:t>
            </w:r>
            <w:r w:rsidR="00A80D24" w:rsidRPr="00A80D24">
              <w:t>Obuvnické materiály</w:t>
            </w:r>
          </w:p>
        </w:tc>
      </w:tr>
      <w:tr w:rsidR="004C402F" w14:paraId="4B7A5FE9" w14:textId="77777777" w:rsidTr="005133EF">
        <w:tc>
          <w:tcPr>
            <w:tcW w:w="3086" w:type="dxa"/>
            <w:shd w:val="clear" w:color="auto" w:fill="F7CAAC"/>
          </w:tcPr>
          <w:p w14:paraId="68F85CDC" w14:textId="77777777" w:rsidR="004C402F" w:rsidRDefault="004C402F" w:rsidP="00253EC2">
            <w:pPr>
              <w:rPr>
                <w:b/>
              </w:rPr>
            </w:pPr>
            <w:r>
              <w:rPr>
                <w:b/>
              </w:rPr>
              <w:t>Typ předmětu</w:t>
            </w:r>
          </w:p>
        </w:tc>
        <w:tc>
          <w:tcPr>
            <w:tcW w:w="3406" w:type="dxa"/>
            <w:gridSpan w:val="5"/>
          </w:tcPr>
          <w:p w14:paraId="1B0F4089" w14:textId="007392FB" w:rsidR="004C402F" w:rsidRDefault="004C402F" w:rsidP="004C402F">
            <w:pPr>
              <w:jc w:val="both"/>
            </w:pPr>
            <w:r>
              <w:t>povinný, PZ</w:t>
            </w:r>
          </w:p>
        </w:tc>
        <w:tc>
          <w:tcPr>
            <w:tcW w:w="2695" w:type="dxa"/>
            <w:gridSpan w:val="2"/>
            <w:shd w:val="clear" w:color="auto" w:fill="F7CAAC"/>
          </w:tcPr>
          <w:p w14:paraId="332B8EBA" w14:textId="77777777" w:rsidR="004C402F" w:rsidRDefault="004C402F" w:rsidP="004C402F">
            <w:pPr>
              <w:jc w:val="both"/>
            </w:pPr>
            <w:r>
              <w:rPr>
                <w:b/>
              </w:rPr>
              <w:t>doporučený ročník / semestr</w:t>
            </w:r>
          </w:p>
        </w:tc>
        <w:tc>
          <w:tcPr>
            <w:tcW w:w="668" w:type="dxa"/>
          </w:tcPr>
          <w:p w14:paraId="290F4FF0" w14:textId="499C1020" w:rsidR="004C402F" w:rsidRDefault="004C402F" w:rsidP="004C402F">
            <w:pPr>
              <w:jc w:val="both"/>
            </w:pPr>
            <w:r>
              <w:t>2/ZS</w:t>
            </w:r>
          </w:p>
        </w:tc>
      </w:tr>
      <w:tr w:rsidR="004C402F" w14:paraId="16FDFFF0" w14:textId="77777777" w:rsidTr="005133EF">
        <w:tc>
          <w:tcPr>
            <w:tcW w:w="3086" w:type="dxa"/>
            <w:shd w:val="clear" w:color="auto" w:fill="F7CAAC"/>
          </w:tcPr>
          <w:p w14:paraId="30BE508D" w14:textId="77777777" w:rsidR="004C402F" w:rsidRDefault="004C402F" w:rsidP="00253EC2">
            <w:pPr>
              <w:rPr>
                <w:b/>
              </w:rPr>
            </w:pPr>
            <w:r>
              <w:rPr>
                <w:b/>
              </w:rPr>
              <w:t>Rozsah studijního předmětu</w:t>
            </w:r>
          </w:p>
        </w:tc>
        <w:tc>
          <w:tcPr>
            <w:tcW w:w="1701" w:type="dxa"/>
            <w:gridSpan w:val="3"/>
          </w:tcPr>
          <w:p w14:paraId="10250213" w14:textId="39DAA234" w:rsidR="004C402F" w:rsidRDefault="004C402F" w:rsidP="004C402F">
            <w:pPr>
              <w:jc w:val="both"/>
            </w:pPr>
            <w:proofErr w:type="gramStart"/>
            <w:r>
              <w:t>13p</w:t>
            </w:r>
            <w:proofErr w:type="gramEnd"/>
            <w:r w:rsidR="003F0527">
              <w:t>+</w:t>
            </w:r>
            <w:r w:rsidR="00A86EED">
              <w:t>13s</w:t>
            </w:r>
          </w:p>
        </w:tc>
        <w:tc>
          <w:tcPr>
            <w:tcW w:w="889" w:type="dxa"/>
            <w:shd w:val="clear" w:color="auto" w:fill="F7CAAC"/>
          </w:tcPr>
          <w:p w14:paraId="76CD4600" w14:textId="77777777" w:rsidR="004C402F" w:rsidRDefault="004C402F" w:rsidP="004C402F">
            <w:pPr>
              <w:jc w:val="both"/>
              <w:rPr>
                <w:b/>
              </w:rPr>
            </w:pPr>
            <w:r>
              <w:rPr>
                <w:b/>
              </w:rPr>
              <w:t xml:space="preserve">hod. </w:t>
            </w:r>
          </w:p>
        </w:tc>
        <w:tc>
          <w:tcPr>
            <w:tcW w:w="816" w:type="dxa"/>
          </w:tcPr>
          <w:p w14:paraId="3C03698F" w14:textId="373FAC76" w:rsidR="004C402F" w:rsidRDefault="004C402F" w:rsidP="004C402F">
            <w:pPr>
              <w:jc w:val="both"/>
            </w:pPr>
            <w:r>
              <w:t>26</w:t>
            </w:r>
          </w:p>
        </w:tc>
        <w:tc>
          <w:tcPr>
            <w:tcW w:w="2156" w:type="dxa"/>
            <w:shd w:val="clear" w:color="auto" w:fill="F7CAAC"/>
          </w:tcPr>
          <w:p w14:paraId="69F55AA7" w14:textId="77777777" w:rsidR="004C402F" w:rsidRDefault="004C402F" w:rsidP="004C402F">
            <w:pPr>
              <w:jc w:val="both"/>
              <w:rPr>
                <w:b/>
              </w:rPr>
            </w:pPr>
            <w:r>
              <w:rPr>
                <w:b/>
                <w:lang w:eastAsia="en-US"/>
              </w:rPr>
              <w:t>kreditů</w:t>
            </w:r>
          </w:p>
        </w:tc>
        <w:tc>
          <w:tcPr>
            <w:tcW w:w="1207" w:type="dxa"/>
            <w:gridSpan w:val="2"/>
          </w:tcPr>
          <w:p w14:paraId="04A3B25B" w14:textId="6D6FBFAE" w:rsidR="004C402F" w:rsidRDefault="00130230" w:rsidP="004C402F">
            <w:pPr>
              <w:jc w:val="both"/>
            </w:pPr>
            <w:r>
              <w:t>2</w:t>
            </w:r>
          </w:p>
        </w:tc>
      </w:tr>
      <w:tr w:rsidR="004C402F" w14:paraId="7C16C4A7" w14:textId="77777777" w:rsidTr="005133EF">
        <w:tc>
          <w:tcPr>
            <w:tcW w:w="3086" w:type="dxa"/>
            <w:shd w:val="clear" w:color="auto" w:fill="F7CAAC"/>
          </w:tcPr>
          <w:p w14:paraId="29505A7A" w14:textId="77777777" w:rsidR="004C402F" w:rsidRDefault="004C402F" w:rsidP="00253EC2">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0AABCE52" w14:textId="77777777" w:rsidR="004C402F" w:rsidRDefault="004C402F" w:rsidP="004C402F">
            <w:pPr>
              <w:jc w:val="both"/>
            </w:pPr>
          </w:p>
        </w:tc>
      </w:tr>
      <w:tr w:rsidR="007F2906" w14:paraId="3B42D468" w14:textId="77777777" w:rsidTr="005133EF">
        <w:tc>
          <w:tcPr>
            <w:tcW w:w="3086" w:type="dxa"/>
            <w:shd w:val="clear" w:color="auto" w:fill="F7CAAC"/>
          </w:tcPr>
          <w:p w14:paraId="10832299" w14:textId="77777777" w:rsidR="007F2906" w:rsidRPr="005A0406" w:rsidRDefault="007F2906" w:rsidP="00253EC2">
            <w:pPr>
              <w:rPr>
                <w:b/>
              </w:rPr>
            </w:pPr>
            <w:r w:rsidRPr="005A0406">
              <w:rPr>
                <w:b/>
              </w:rPr>
              <w:t>Způsob ověření výsledků učení</w:t>
            </w:r>
          </w:p>
        </w:tc>
        <w:tc>
          <w:tcPr>
            <w:tcW w:w="3406" w:type="dxa"/>
            <w:gridSpan w:val="5"/>
          </w:tcPr>
          <w:p w14:paraId="11D2F8AA" w14:textId="69F6BDC2" w:rsidR="007F2906" w:rsidRDefault="00476092" w:rsidP="007F2906">
            <w:pPr>
              <w:jc w:val="both"/>
            </w:pPr>
            <w:r w:rsidRPr="00476092">
              <w:t>klasifikovaný zápočet</w:t>
            </w:r>
          </w:p>
        </w:tc>
        <w:tc>
          <w:tcPr>
            <w:tcW w:w="2156" w:type="dxa"/>
            <w:shd w:val="clear" w:color="auto" w:fill="F7CAAC"/>
          </w:tcPr>
          <w:p w14:paraId="659A4442" w14:textId="73FE133D" w:rsidR="007F2906" w:rsidRDefault="007F2906" w:rsidP="007F2906">
            <w:pPr>
              <w:jc w:val="both"/>
              <w:rPr>
                <w:b/>
              </w:rPr>
            </w:pPr>
            <w:r>
              <w:rPr>
                <w:b/>
              </w:rPr>
              <w:t>Forma výuky</w:t>
            </w:r>
          </w:p>
        </w:tc>
        <w:tc>
          <w:tcPr>
            <w:tcW w:w="1207" w:type="dxa"/>
            <w:gridSpan w:val="2"/>
          </w:tcPr>
          <w:p w14:paraId="1E929CE9" w14:textId="48FE5D68" w:rsidR="007F2906" w:rsidRDefault="007F2906" w:rsidP="00A866F6">
            <w:pPr>
              <w:jc w:val="both"/>
            </w:pPr>
            <w:r>
              <w:t>přednáška</w:t>
            </w:r>
            <w:r w:rsidR="008955EA">
              <w:t>,</w:t>
            </w:r>
          </w:p>
          <w:p w14:paraId="6A398226" w14:textId="68706A71" w:rsidR="00A86EED" w:rsidRDefault="00A86EED" w:rsidP="00A866F6">
            <w:pPr>
              <w:jc w:val="both"/>
            </w:pPr>
            <w:r>
              <w:t>seminář</w:t>
            </w:r>
          </w:p>
        </w:tc>
      </w:tr>
      <w:tr w:rsidR="0091714B" w14:paraId="559CB7C4" w14:textId="77777777" w:rsidTr="005133EF">
        <w:tc>
          <w:tcPr>
            <w:tcW w:w="3086" w:type="dxa"/>
            <w:shd w:val="clear" w:color="auto" w:fill="F7CAAC"/>
          </w:tcPr>
          <w:p w14:paraId="0DDB6324" w14:textId="77777777" w:rsidR="0091714B" w:rsidRPr="005A0406" w:rsidRDefault="0091714B" w:rsidP="00253EC2">
            <w:pPr>
              <w:rPr>
                <w:b/>
              </w:rPr>
            </w:pPr>
            <w:r w:rsidRPr="005A0406">
              <w:rPr>
                <w:b/>
              </w:rPr>
              <w:t>Forma způsobu ověření výsledků učení a další požadavky na studenta</w:t>
            </w:r>
          </w:p>
        </w:tc>
        <w:tc>
          <w:tcPr>
            <w:tcW w:w="6769" w:type="dxa"/>
            <w:gridSpan w:val="8"/>
            <w:tcBorders>
              <w:bottom w:val="nil"/>
            </w:tcBorders>
          </w:tcPr>
          <w:p w14:paraId="347708E3" w14:textId="130CA6AD" w:rsidR="0091714B" w:rsidRDefault="003F0527" w:rsidP="0091714B">
            <w:pPr>
              <w:jc w:val="both"/>
            </w:pPr>
            <w:r>
              <w:t xml:space="preserve">80% účast na seminářích, </w:t>
            </w:r>
            <w:r w:rsidR="0091714B">
              <w:t>splnění zadaných úkolů, písemná zkouška.</w:t>
            </w:r>
          </w:p>
        </w:tc>
      </w:tr>
      <w:tr w:rsidR="0091714B" w14:paraId="35299754" w14:textId="77777777" w:rsidTr="00253EC2">
        <w:trPr>
          <w:trHeight w:val="109"/>
        </w:trPr>
        <w:tc>
          <w:tcPr>
            <w:tcW w:w="9855" w:type="dxa"/>
            <w:gridSpan w:val="9"/>
            <w:tcBorders>
              <w:top w:val="nil"/>
            </w:tcBorders>
          </w:tcPr>
          <w:p w14:paraId="7842C918" w14:textId="77777777" w:rsidR="0091714B" w:rsidRDefault="0091714B" w:rsidP="00253EC2"/>
        </w:tc>
      </w:tr>
      <w:tr w:rsidR="0091714B" w14:paraId="68EC8941" w14:textId="77777777" w:rsidTr="005133EF">
        <w:trPr>
          <w:trHeight w:val="197"/>
        </w:trPr>
        <w:tc>
          <w:tcPr>
            <w:tcW w:w="3086" w:type="dxa"/>
            <w:tcBorders>
              <w:top w:val="nil"/>
            </w:tcBorders>
            <w:shd w:val="clear" w:color="auto" w:fill="F7CAAC"/>
          </w:tcPr>
          <w:p w14:paraId="179F43DD" w14:textId="77777777" w:rsidR="0091714B" w:rsidRDefault="0091714B" w:rsidP="00253EC2">
            <w:pPr>
              <w:rPr>
                <w:b/>
              </w:rPr>
            </w:pPr>
            <w:r>
              <w:rPr>
                <w:b/>
              </w:rPr>
              <w:t>Garant předmětu</w:t>
            </w:r>
          </w:p>
        </w:tc>
        <w:tc>
          <w:tcPr>
            <w:tcW w:w="6769" w:type="dxa"/>
            <w:gridSpan w:val="8"/>
            <w:tcBorders>
              <w:top w:val="nil"/>
            </w:tcBorders>
          </w:tcPr>
          <w:p w14:paraId="53FB40AA" w14:textId="081A6908" w:rsidR="0091714B" w:rsidRDefault="000905C9" w:rsidP="0091714B">
            <w:pPr>
              <w:jc w:val="both"/>
            </w:pPr>
            <w:r w:rsidRPr="000905C9">
              <w:t>doc. Ing. Martina Hřibová, Ph.D.</w:t>
            </w:r>
          </w:p>
        </w:tc>
      </w:tr>
      <w:tr w:rsidR="0091714B" w14:paraId="4213699B" w14:textId="77777777" w:rsidTr="005133EF">
        <w:trPr>
          <w:trHeight w:val="243"/>
        </w:trPr>
        <w:tc>
          <w:tcPr>
            <w:tcW w:w="3086" w:type="dxa"/>
            <w:tcBorders>
              <w:top w:val="nil"/>
            </w:tcBorders>
            <w:shd w:val="clear" w:color="auto" w:fill="F7CAAC"/>
          </w:tcPr>
          <w:p w14:paraId="555A781A" w14:textId="77777777" w:rsidR="0091714B" w:rsidRDefault="0091714B" w:rsidP="00253EC2">
            <w:pPr>
              <w:rPr>
                <w:b/>
              </w:rPr>
            </w:pPr>
            <w:r>
              <w:rPr>
                <w:b/>
              </w:rPr>
              <w:t>Zapojení garanta do výuky předmětu</w:t>
            </w:r>
          </w:p>
        </w:tc>
        <w:tc>
          <w:tcPr>
            <w:tcW w:w="6769" w:type="dxa"/>
            <w:gridSpan w:val="8"/>
            <w:tcBorders>
              <w:top w:val="nil"/>
            </w:tcBorders>
          </w:tcPr>
          <w:p w14:paraId="0ABE5018" w14:textId="4459258D" w:rsidR="0091714B" w:rsidRDefault="000905C9" w:rsidP="0091714B">
            <w:pPr>
              <w:jc w:val="both"/>
            </w:pPr>
            <w:r w:rsidRPr="000905C9">
              <w:t>100</w:t>
            </w:r>
            <w:r w:rsidR="007D4FE6">
              <w:t xml:space="preserve"> </w:t>
            </w:r>
            <w:r w:rsidRPr="000905C9">
              <w:t>%</w:t>
            </w:r>
          </w:p>
        </w:tc>
      </w:tr>
      <w:tr w:rsidR="000905C9" w14:paraId="64272CDF" w14:textId="77777777" w:rsidTr="005133EF">
        <w:tc>
          <w:tcPr>
            <w:tcW w:w="3086" w:type="dxa"/>
            <w:shd w:val="clear" w:color="auto" w:fill="F7CAAC"/>
          </w:tcPr>
          <w:p w14:paraId="7DC744AF" w14:textId="77777777" w:rsidR="000905C9" w:rsidRDefault="000905C9" w:rsidP="00253EC2">
            <w:pPr>
              <w:rPr>
                <w:b/>
              </w:rPr>
            </w:pPr>
            <w:r>
              <w:rPr>
                <w:b/>
              </w:rPr>
              <w:t>Vyučující</w:t>
            </w:r>
          </w:p>
        </w:tc>
        <w:tc>
          <w:tcPr>
            <w:tcW w:w="6769" w:type="dxa"/>
            <w:gridSpan w:val="8"/>
            <w:tcBorders>
              <w:bottom w:val="nil"/>
            </w:tcBorders>
          </w:tcPr>
          <w:p w14:paraId="60A2E48F" w14:textId="7024BA1B" w:rsidR="000905C9" w:rsidRDefault="000905C9" w:rsidP="000905C9">
            <w:pPr>
              <w:jc w:val="both"/>
            </w:pPr>
            <w:r w:rsidRPr="000905C9">
              <w:t>doc. Ing. Martina Hřibová, Ph.D.</w:t>
            </w:r>
          </w:p>
        </w:tc>
      </w:tr>
      <w:tr w:rsidR="000905C9" w14:paraId="3C79CF8C" w14:textId="77777777" w:rsidTr="00253EC2">
        <w:trPr>
          <w:trHeight w:val="54"/>
        </w:trPr>
        <w:tc>
          <w:tcPr>
            <w:tcW w:w="9855" w:type="dxa"/>
            <w:gridSpan w:val="9"/>
            <w:tcBorders>
              <w:top w:val="nil"/>
            </w:tcBorders>
          </w:tcPr>
          <w:p w14:paraId="4DF14891" w14:textId="77777777" w:rsidR="000905C9" w:rsidRDefault="000905C9" w:rsidP="00253EC2"/>
        </w:tc>
      </w:tr>
      <w:tr w:rsidR="000905C9" w14:paraId="76589DAE" w14:textId="77777777" w:rsidTr="005133EF">
        <w:tc>
          <w:tcPr>
            <w:tcW w:w="3086" w:type="dxa"/>
            <w:shd w:val="clear" w:color="auto" w:fill="F7CAAC"/>
          </w:tcPr>
          <w:p w14:paraId="281C04C7" w14:textId="77777777" w:rsidR="000905C9" w:rsidRPr="001452AD" w:rsidRDefault="000905C9" w:rsidP="00253EC2">
            <w:pPr>
              <w:rPr>
                <w:b/>
                <w:highlight w:val="yellow"/>
              </w:rPr>
            </w:pPr>
            <w:r w:rsidRPr="009B48E7">
              <w:rPr>
                <w:b/>
              </w:rPr>
              <w:t>Hlavní témata a výsledky učení</w:t>
            </w:r>
          </w:p>
        </w:tc>
        <w:tc>
          <w:tcPr>
            <w:tcW w:w="6769" w:type="dxa"/>
            <w:gridSpan w:val="8"/>
            <w:tcBorders>
              <w:bottom w:val="nil"/>
            </w:tcBorders>
          </w:tcPr>
          <w:p w14:paraId="55F014BE" w14:textId="77777777" w:rsidR="000905C9" w:rsidRPr="001452AD" w:rsidRDefault="000905C9" w:rsidP="000905C9">
            <w:pPr>
              <w:jc w:val="both"/>
              <w:rPr>
                <w:highlight w:val="yellow"/>
              </w:rPr>
            </w:pPr>
          </w:p>
        </w:tc>
      </w:tr>
      <w:tr w:rsidR="000905C9" w14:paraId="3BAECD85" w14:textId="77777777" w:rsidTr="005133EF">
        <w:trPr>
          <w:trHeight w:val="2197"/>
        </w:trPr>
        <w:tc>
          <w:tcPr>
            <w:tcW w:w="9855" w:type="dxa"/>
            <w:gridSpan w:val="9"/>
            <w:tcBorders>
              <w:top w:val="nil"/>
              <w:bottom w:val="single" w:sz="4" w:space="0" w:color="auto"/>
            </w:tcBorders>
          </w:tcPr>
          <w:p w14:paraId="1022B9FE" w14:textId="4D3A3EE3" w:rsidR="004563E0" w:rsidRPr="007E15B5" w:rsidRDefault="004563E0" w:rsidP="00C2213C">
            <w:pPr>
              <w:rPr>
                <w:b/>
                <w:bCs/>
                <w:color w:val="000000"/>
              </w:rPr>
            </w:pPr>
            <w:r w:rsidRPr="007E15B5">
              <w:rPr>
                <w:b/>
                <w:bCs/>
                <w:color w:val="000000"/>
              </w:rPr>
              <w:t>Témata:</w:t>
            </w:r>
          </w:p>
          <w:p w14:paraId="5B3F2597" w14:textId="366EBBAB" w:rsidR="004563E0" w:rsidRPr="00476092" w:rsidRDefault="004563E0" w:rsidP="004C352E">
            <w:pPr>
              <w:pStyle w:val="Odstavecseseznamem"/>
              <w:numPr>
                <w:ilvl w:val="0"/>
                <w:numId w:val="163"/>
              </w:numPr>
              <w:rPr>
                <w:color w:val="000000"/>
              </w:rPr>
            </w:pPr>
            <w:r w:rsidRPr="00476092">
              <w:rPr>
                <w:color w:val="000000"/>
              </w:rPr>
              <w:t>Úvod do syntetických polymerů</w:t>
            </w:r>
            <w:r w:rsidR="008955EA" w:rsidRPr="00476092">
              <w:rPr>
                <w:color w:val="000000"/>
              </w:rPr>
              <w:t>.</w:t>
            </w:r>
          </w:p>
          <w:p w14:paraId="1DC8E6C3" w14:textId="5122510F" w:rsidR="004563E0" w:rsidRPr="00476092" w:rsidRDefault="004563E0" w:rsidP="004C352E">
            <w:pPr>
              <w:pStyle w:val="Odstavecseseznamem"/>
              <w:numPr>
                <w:ilvl w:val="0"/>
                <w:numId w:val="163"/>
              </w:numPr>
              <w:rPr>
                <w:color w:val="000000"/>
              </w:rPr>
            </w:pPr>
            <w:proofErr w:type="spellStart"/>
            <w:r w:rsidRPr="00476092">
              <w:rPr>
                <w:color w:val="000000"/>
              </w:rPr>
              <w:t>Poromery</w:t>
            </w:r>
            <w:proofErr w:type="spellEnd"/>
            <w:r w:rsidRPr="00476092">
              <w:rPr>
                <w:color w:val="000000"/>
              </w:rPr>
              <w:t xml:space="preserve"> vícevrstvé</w:t>
            </w:r>
            <w:r w:rsidR="008955EA" w:rsidRPr="00476092">
              <w:rPr>
                <w:color w:val="000000"/>
              </w:rPr>
              <w:t>.</w:t>
            </w:r>
          </w:p>
          <w:p w14:paraId="04AC1BA6" w14:textId="2C8C804C" w:rsidR="004563E0" w:rsidRPr="00476092" w:rsidRDefault="004563E0" w:rsidP="004C352E">
            <w:pPr>
              <w:pStyle w:val="Odstavecseseznamem"/>
              <w:numPr>
                <w:ilvl w:val="0"/>
                <w:numId w:val="163"/>
              </w:numPr>
              <w:rPr>
                <w:color w:val="000000"/>
              </w:rPr>
            </w:pPr>
            <w:proofErr w:type="spellStart"/>
            <w:r w:rsidRPr="00476092">
              <w:rPr>
                <w:color w:val="000000"/>
              </w:rPr>
              <w:t>Poromery</w:t>
            </w:r>
            <w:proofErr w:type="spellEnd"/>
            <w:r w:rsidRPr="00476092">
              <w:rPr>
                <w:color w:val="000000"/>
              </w:rPr>
              <w:t xml:space="preserve"> jednovrstvé</w:t>
            </w:r>
            <w:r w:rsidR="008955EA" w:rsidRPr="00476092">
              <w:rPr>
                <w:color w:val="000000"/>
              </w:rPr>
              <w:t>.</w:t>
            </w:r>
          </w:p>
          <w:p w14:paraId="6B182B4F" w14:textId="2522A0E7" w:rsidR="004563E0" w:rsidRPr="00476092" w:rsidRDefault="004563E0" w:rsidP="004C352E">
            <w:pPr>
              <w:pStyle w:val="Odstavecseseznamem"/>
              <w:numPr>
                <w:ilvl w:val="0"/>
                <w:numId w:val="163"/>
              </w:numPr>
              <w:rPr>
                <w:color w:val="000000"/>
              </w:rPr>
            </w:pPr>
            <w:r w:rsidRPr="00476092">
              <w:rPr>
                <w:color w:val="000000"/>
              </w:rPr>
              <w:t>Koženky PVC, PUR, koagulované</w:t>
            </w:r>
            <w:r w:rsidR="008955EA" w:rsidRPr="00476092">
              <w:rPr>
                <w:color w:val="000000"/>
              </w:rPr>
              <w:t>.</w:t>
            </w:r>
          </w:p>
          <w:p w14:paraId="247B7EA2" w14:textId="3C8387B9" w:rsidR="004563E0" w:rsidRPr="00476092" w:rsidRDefault="004563E0" w:rsidP="004C352E">
            <w:pPr>
              <w:pStyle w:val="Odstavecseseznamem"/>
              <w:numPr>
                <w:ilvl w:val="0"/>
                <w:numId w:val="163"/>
              </w:numPr>
              <w:rPr>
                <w:color w:val="000000"/>
              </w:rPr>
            </w:pPr>
            <w:r w:rsidRPr="00476092">
              <w:rPr>
                <w:color w:val="000000"/>
              </w:rPr>
              <w:t>Syntetické usně na podkladě štípenky</w:t>
            </w:r>
            <w:r w:rsidR="008955EA" w:rsidRPr="00476092">
              <w:rPr>
                <w:color w:val="000000"/>
              </w:rPr>
              <w:t>.</w:t>
            </w:r>
          </w:p>
          <w:p w14:paraId="4C0F951A" w14:textId="1CFA9AD4" w:rsidR="004563E0" w:rsidRDefault="004563E0" w:rsidP="004C352E">
            <w:pPr>
              <w:pStyle w:val="Odstavecseseznamem"/>
              <w:numPr>
                <w:ilvl w:val="0"/>
                <w:numId w:val="163"/>
              </w:numPr>
              <w:rPr>
                <w:color w:val="000000"/>
              </w:rPr>
            </w:pPr>
            <w:r w:rsidRPr="00476092">
              <w:rPr>
                <w:color w:val="000000"/>
              </w:rPr>
              <w:t>Vláknitá useň</w:t>
            </w:r>
            <w:r w:rsidR="008955EA" w:rsidRPr="00476092">
              <w:rPr>
                <w:color w:val="000000"/>
              </w:rPr>
              <w:t>.</w:t>
            </w:r>
          </w:p>
          <w:p w14:paraId="08419296" w14:textId="2075F0C7" w:rsidR="002C4DBA" w:rsidRPr="002C4DBA" w:rsidRDefault="004563E0" w:rsidP="004C352E">
            <w:pPr>
              <w:pStyle w:val="Odstavecseseznamem"/>
              <w:numPr>
                <w:ilvl w:val="0"/>
                <w:numId w:val="163"/>
              </w:numPr>
            </w:pPr>
            <w:r w:rsidRPr="00476092">
              <w:rPr>
                <w:color w:val="000000"/>
              </w:rPr>
              <w:t>Hygienické vlastnosti obuvnických materiálů</w:t>
            </w:r>
            <w:r w:rsidR="002C4DBA" w:rsidRPr="00476092">
              <w:rPr>
                <w:color w:val="000000"/>
              </w:rPr>
              <w:t>.</w:t>
            </w:r>
          </w:p>
          <w:p w14:paraId="31BDEED1" w14:textId="67A2CCB2" w:rsidR="004563E0" w:rsidRPr="00476092" w:rsidRDefault="004563E0" w:rsidP="004C352E">
            <w:pPr>
              <w:pStyle w:val="Odstavecseseznamem"/>
              <w:numPr>
                <w:ilvl w:val="0"/>
                <w:numId w:val="163"/>
              </w:numPr>
              <w:rPr>
                <w:color w:val="000000"/>
              </w:rPr>
            </w:pPr>
            <w:r w:rsidRPr="00476092">
              <w:rPr>
                <w:color w:val="000000"/>
              </w:rPr>
              <w:t>Principy lepení, lepení v obuvnickém průmyslu</w:t>
            </w:r>
            <w:r w:rsidR="008955EA" w:rsidRPr="00476092">
              <w:rPr>
                <w:color w:val="000000"/>
              </w:rPr>
              <w:t>.</w:t>
            </w:r>
          </w:p>
          <w:p w14:paraId="5E62B0EC" w14:textId="6B93B0AA" w:rsidR="004563E0" w:rsidRPr="00476092" w:rsidRDefault="004563E0" w:rsidP="004C352E">
            <w:pPr>
              <w:pStyle w:val="Odstavecseseznamem"/>
              <w:numPr>
                <w:ilvl w:val="0"/>
                <w:numId w:val="163"/>
              </w:numPr>
              <w:rPr>
                <w:color w:val="000000"/>
              </w:rPr>
            </w:pPr>
            <w:r w:rsidRPr="00476092">
              <w:rPr>
                <w:color w:val="000000"/>
              </w:rPr>
              <w:t>Lepenky</w:t>
            </w:r>
            <w:r w:rsidR="008955EA" w:rsidRPr="00476092">
              <w:rPr>
                <w:color w:val="000000"/>
              </w:rPr>
              <w:t>.</w:t>
            </w:r>
          </w:p>
          <w:p w14:paraId="6BCF9D7A" w14:textId="78F38E91" w:rsidR="004563E0" w:rsidRPr="00476092" w:rsidRDefault="004563E0" w:rsidP="004C352E">
            <w:pPr>
              <w:pStyle w:val="Odstavecseseznamem"/>
              <w:numPr>
                <w:ilvl w:val="0"/>
                <w:numId w:val="163"/>
              </w:numPr>
              <w:rPr>
                <w:color w:val="000000"/>
              </w:rPr>
            </w:pPr>
            <w:r w:rsidRPr="00476092">
              <w:rPr>
                <w:color w:val="000000"/>
              </w:rPr>
              <w:t xml:space="preserve">Aditivní technologie </w:t>
            </w:r>
            <w:r w:rsidR="008955EA" w:rsidRPr="00476092">
              <w:rPr>
                <w:color w:val="000000"/>
              </w:rPr>
              <w:t>–</w:t>
            </w:r>
            <w:r w:rsidRPr="00476092">
              <w:rPr>
                <w:color w:val="000000"/>
              </w:rPr>
              <w:t xml:space="preserve"> FDM</w:t>
            </w:r>
            <w:r w:rsidR="008955EA" w:rsidRPr="00476092">
              <w:rPr>
                <w:color w:val="000000"/>
              </w:rPr>
              <w:t>.</w:t>
            </w:r>
          </w:p>
          <w:p w14:paraId="2747D3D0" w14:textId="47DF220F" w:rsidR="004563E0" w:rsidRDefault="004563E0" w:rsidP="004C352E">
            <w:pPr>
              <w:pStyle w:val="Odstavecseseznamem"/>
              <w:numPr>
                <w:ilvl w:val="0"/>
                <w:numId w:val="163"/>
              </w:numPr>
              <w:rPr>
                <w:color w:val="000000"/>
              </w:rPr>
            </w:pPr>
            <w:r w:rsidRPr="00476092">
              <w:rPr>
                <w:color w:val="000000"/>
              </w:rPr>
              <w:t>Aditivní technologie</w:t>
            </w:r>
            <w:r w:rsidR="00476092">
              <w:rPr>
                <w:color w:val="000000"/>
              </w:rPr>
              <w:t>.</w:t>
            </w:r>
          </w:p>
          <w:p w14:paraId="481E6E41" w14:textId="53A720D1" w:rsidR="00476092" w:rsidRDefault="00476092" w:rsidP="004C352E">
            <w:pPr>
              <w:pStyle w:val="Odstavecseseznamem"/>
              <w:numPr>
                <w:ilvl w:val="0"/>
                <w:numId w:val="163"/>
              </w:numPr>
              <w:rPr>
                <w:color w:val="000000"/>
              </w:rPr>
            </w:pPr>
            <w:r w:rsidRPr="00476092">
              <w:rPr>
                <w:color w:val="000000"/>
              </w:rPr>
              <w:t xml:space="preserve">Aditivní technologie – </w:t>
            </w:r>
            <w:proofErr w:type="spellStart"/>
            <w:r w:rsidRPr="00476092">
              <w:rPr>
                <w:color w:val="000000"/>
              </w:rPr>
              <w:t>fototisk</w:t>
            </w:r>
            <w:proofErr w:type="spellEnd"/>
            <w:r>
              <w:rPr>
                <w:color w:val="000000"/>
              </w:rPr>
              <w:t>.</w:t>
            </w:r>
          </w:p>
          <w:p w14:paraId="332E86D8" w14:textId="78F038B9" w:rsidR="00D414B9" w:rsidRPr="0070588D" w:rsidRDefault="004563E0" w:rsidP="00DF3591">
            <w:pPr>
              <w:pStyle w:val="Odstavecseseznamem"/>
              <w:numPr>
                <w:ilvl w:val="0"/>
                <w:numId w:val="163"/>
              </w:numPr>
              <w:spacing w:after="120"/>
              <w:ind w:left="641" w:hanging="357"/>
              <w:contextualSpacing w:val="0"/>
              <w:rPr>
                <w:color w:val="000000"/>
              </w:rPr>
            </w:pPr>
            <w:r w:rsidRPr="00476092">
              <w:rPr>
                <w:color w:val="000000"/>
              </w:rPr>
              <w:t>Membrány</w:t>
            </w:r>
            <w:r w:rsidR="008955EA" w:rsidRPr="00476092">
              <w:rPr>
                <w:color w:val="000000"/>
              </w:rPr>
              <w:t>.</w:t>
            </w:r>
          </w:p>
          <w:p w14:paraId="0F3B3C8C" w14:textId="55EE36DF" w:rsidR="004563E0" w:rsidRPr="007E15B5" w:rsidRDefault="004563E0" w:rsidP="00C2213C">
            <w:pPr>
              <w:rPr>
                <w:b/>
                <w:bCs/>
                <w:color w:val="000000"/>
              </w:rPr>
            </w:pPr>
            <w:r w:rsidRPr="007E15B5">
              <w:rPr>
                <w:b/>
                <w:bCs/>
                <w:color w:val="000000"/>
              </w:rPr>
              <w:t>Výsledky učení:</w:t>
            </w:r>
          </w:p>
          <w:p w14:paraId="6A8DABB2" w14:textId="52534F41" w:rsidR="004563E0" w:rsidRPr="00C2213C" w:rsidRDefault="004563E0" w:rsidP="00C2213C">
            <w:pPr>
              <w:rPr>
                <w:color w:val="000000"/>
              </w:rPr>
            </w:pPr>
            <w:r w:rsidRPr="00C2213C">
              <w:rPr>
                <w:color w:val="000000"/>
              </w:rPr>
              <w:t>Odborné znalosti – po absolvování předmětu student umí:</w:t>
            </w:r>
          </w:p>
          <w:p w14:paraId="316617A6" w14:textId="4A55A842" w:rsidR="004563E0" w:rsidRPr="00476092" w:rsidRDefault="00476092" w:rsidP="004C352E">
            <w:pPr>
              <w:pStyle w:val="Odstavecseseznamem"/>
              <w:numPr>
                <w:ilvl w:val="0"/>
                <w:numId w:val="164"/>
              </w:numPr>
              <w:ind w:hanging="116"/>
              <w:rPr>
                <w:color w:val="000000"/>
              </w:rPr>
            </w:pPr>
            <w:r>
              <w:rPr>
                <w:color w:val="000000"/>
              </w:rPr>
              <w:t xml:space="preserve">      </w:t>
            </w:r>
            <w:r w:rsidR="004563E0" w:rsidRPr="00476092">
              <w:rPr>
                <w:color w:val="000000"/>
              </w:rPr>
              <w:t>použít základní znalosti o polymerech používaných v obuvnickém průmyslu</w:t>
            </w:r>
          </w:p>
          <w:p w14:paraId="62130349" w14:textId="770A1B62" w:rsidR="004563E0" w:rsidRPr="00476092" w:rsidRDefault="00476092" w:rsidP="004C352E">
            <w:pPr>
              <w:pStyle w:val="Odstavecseseznamem"/>
              <w:numPr>
                <w:ilvl w:val="0"/>
                <w:numId w:val="164"/>
              </w:numPr>
              <w:ind w:hanging="116"/>
              <w:rPr>
                <w:color w:val="000000"/>
              </w:rPr>
            </w:pPr>
            <w:r>
              <w:rPr>
                <w:color w:val="000000"/>
              </w:rPr>
              <w:t xml:space="preserve">      </w:t>
            </w:r>
            <w:r w:rsidR="004563E0" w:rsidRPr="00476092">
              <w:rPr>
                <w:color w:val="000000"/>
              </w:rPr>
              <w:t>definovat základní vlastnosti nových syntetických materiálů</w:t>
            </w:r>
          </w:p>
          <w:p w14:paraId="43830536" w14:textId="4A99D3E3" w:rsidR="004563E0" w:rsidRPr="00476092" w:rsidRDefault="00476092" w:rsidP="004C352E">
            <w:pPr>
              <w:pStyle w:val="Odstavecseseznamem"/>
              <w:numPr>
                <w:ilvl w:val="0"/>
                <w:numId w:val="164"/>
              </w:numPr>
              <w:ind w:hanging="116"/>
              <w:rPr>
                <w:color w:val="000000"/>
              </w:rPr>
            </w:pPr>
            <w:r>
              <w:rPr>
                <w:color w:val="000000"/>
              </w:rPr>
              <w:t xml:space="preserve">      </w:t>
            </w:r>
            <w:r w:rsidR="004563E0" w:rsidRPr="00476092">
              <w:rPr>
                <w:color w:val="000000"/>
              </w:rPr>
              <w:t xml:space="preserve">definovat základní vlastnosti </w:t>
            </w:r>
            <w:proofErr w:type="spellStart"/>
            <w:r w:rsidR="004563E0" w:rsidRPr="00476092">
              <w:rPr>
                <w:color w:val="000000"/>
              </w:rPr>
              <w:t>poromerů</w:t>
            </w:r>
            <w:proofErr w:type="spellEnd"/>
          </w:p>
          <w:p w14:paraId="06D04001" w14:textId="31695C06" w:rsidR="004563E0" w:rsidRPr="00476092" w:rsidRDefault="00476092" w:rsidP="004C352E">
            <w:pPr>
              <w:pStyle w:val="Odstavecseseznamem"/>
              <w:numPr>
                <w:ilvl w:val="0"/>
                <w:numId w:val="164"/>
              </w:numPr>
              <w:ind w:hanging="116"/>
              <w:rPr>
                <w:color w:val="000000"/>
              </w:rPr>
            </w:pPr>
            <w:r>
              <w:rPr>
                <w:color w:val="000000"/>
              </w:rPr>
              <w:t xml:space="preserve">      </w:t>
            </w:r>
            <w:r w:rsidR="004563E0" w:rsidRPr="00476092">
              <w:rPr>
                <w:color w:val="000000"/>
              </w:rPr>
              <w:t>popsat vybrané technologie používané při výrobě nových syntetických materiálů</w:t>
            </w:r>
          </w:p>
          <w:p w14:paraId="35D72F2B" w14:textId="38426920" w:rsidR="002B29EA" w:rsidRPr="00476092" w:rsidRDefault="00476092" w:rsidP="004C352E">
            <w:pPr>
              <w:pStyle w:val="Odstavecseseznamem"/>
              <w:numPr>
                <w:ilvl w:val="0"/>
                <w:numId w:val="164"/>
              </w:numPr>
              <w:ind w:hanging="116"/>
              <w:rPr>
                <w:color w:val="000000"/>
              </w:rPr>
            </w:pPr>
            <w:r>
              <w:rPr>
                <w:color w:val="000000"/>
              </w:rPr>
              <w:t xml:space="preserve">      </w:t>
            </w:r>
            <w:r w:rsidR="004563E0" w:rsidRPr="00476092">
              <w:rPr>
                <w:color w:val="000000"/>
              </w:rPr>
              <w:t>vysvětlit základy aditivních technologií</w:t>
            </w:r>
          </w:p>
          <w:p w14:paraId="66C3ACB9" w14:textId="749D8E97" w:rsidR="004563E0" w:rsidRPr="00C2213C" w:rsidRDefault="004563E0" w:rsidP="00C2213C">
            <w:pPr>
              <w:rPr>
                <w:color w:val="000000"/>
              </w:rPr>
            </w:pPr>
            <w:r w:rsidRPr="00C2213C">
              <w:rPr>
                <w:color w:val="000000"/>
              </w:rPr>
              <w:t>Odborné dovednosti – po absolvování předmětu student umí:</w:t>
            </w:r>
          </w:p>
          <w:p w14:paraId="7D0D67D5" w14:textId="6C8FA98C" w:rsidR="009E24B6" w:rsidRPr="009E24B6" w:rsidRDefault="004563E0" w:rsidP="004C352E">
            <w:pPr>
              <w:pStyle w:val="Odstavecseseznamem"/>
              <w:numPr>
                <w:ilvl w:val="0"/>
                <w:numId w:val="165"/>
              </w:numPr>
            </w:pPr>
            <w:r w:rsidRPr="00476092">
              <w:rPr>
                <w:color w:val="000000"/>
              </w:rPr>
              <w:t>zvolit optimální materiál k realizaci svého tvůrčího záměru</w:t>
            </w:r>
          </w:p>
          <w:p w14:paraId="3BE95A0B" w14:textId="5E68520C" w:rsidR="004563E0" w:rsidRPr="00476092" w:rsidRDefault="004563E0" w:rsidP="004C352E">
            <w:pPr>
              <w:pStyle w:val="Odstavecseseznamem"/>
              <w:numPr>
                <w:ilvl w:val="0"/>
                <w:numId w:val="165"/>
              </w:numPr>
              <w:rPr>
                <w:color w:val="000000"/>
              </w:rPr>
            </w:pPr>
            <w:r w:rsidRPr="00476092">
              <w:rPr>
                <w:color w:val="000000"/>
              </w:rPr>
              <w:t>zvolit optimální metodu zpracování / postup výroby</w:t>
            </w:r>
          </w:p>
          <w:p w14:paraId="0EFA44A6" w14:textId="63208FAB" w:rsidR="004563E0" w:rsidRPr="00476092" w:rsidRDefault="004563E0" w:rsidP="004C352E">
            <w:pPr>
              <w:pStyle w:val="Odstavecseseznamem"/>
              <w:numPr>
                <w:ilvl w:val="0"/>
                <w:numId w:val="165"/>
              </w:numPr>
              <w:rPr>
                <w:color w:val="000000"/>
              </w:rPr>
            </w:pPr>
            <w:r w:rsidRPr="00476092">
              <w:rPr>
                <w:color w:val="000000"/>
              </w:rPr>
              <w:t>samostatně používat základní materiály vhodné pro tvorbu obuvi</w:t>
            </w:r>
          </w:p>
          <w:p w14:paraId="4F8FFE3C" w14:textId="3DB505FF" w:rsidR="004563E0" w:rsidRPr="00476092" w:rsidRDefault="004563E0" w:rsidP="004C352E">
            <w:pPr>
              <w:pStyle w:val="Odstavecseseznamem"/>
              <w:numPr>
                <w:ilvl w:val="0"/>
                <w:numId w:val="165"/>
              </w:numPr>
              <w:rPr>
                <w:color w:val="000000"/>
              </w:rPr>
            </w:pPr>
            <w:r w:rsidRPr="00476092">
              <w:rPr>
                <w:color w:val="000000"/>
              </w:rPr>
              <w:t>plánovat a spolupracovat na vypracování projektu zahrnujícího tvorbu designu obuvi</w:t>
            </w:r>
          </w:p>
          <w:p w14:paraId="40A60230" w14:textId="62B8A42E" w:rsidR="000905C9" w:rsidRPr="005A0406" w:rsidRDefault="004563E0" w:rsidP="004C352E">
            <w:pPr>
              <w:pStyle w:val="Odstavecseseznamem"/>
              <w:numPr>
                <w:ilvl w:val="0"/>
                <w:numId w:val="165"/>
              </w:numPr>
            </w:pPr>
            <w:r w:rsidRPr="00476092">
              <w:rPr>
                <w:color w:val="000000"/>
              </w:rPr>
              <w:t>želatinovat PVC pastu</w:t>
            </w:r>
          </w:p>
        </w:tc>
      </w:tr>
      <w:tr w:rsidR="000905C9" w14:paraId="6306044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C0F383D" w14:textId="77777777" w:rsidR="000905C9" w:rsidRPr="001452AD" w:rsidRDefault="000905C9" w:rsidP="000905C9">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EED5C98" w14:textId="77777777" w:rsidR="000905C9" w:rsidRPr="001452AD" w:rsidRDefault="000905C9" w:rsidP="000905C9">
            <w:pPr>
              <w:jc w:val="both"/>
              <w:rPr>
                <w:highlight w:val="yellow"/>
              </w:rPr>
            </w:pPr>
          </w:p>
        </w:tc>
      </w:tr>
      <w:tr w:rsidR="000905C9" w14:paraId="303B7B72" w14:textId="77777777" w:rsidTr="00476092">
        <w:trPr>
          <w:trHeight w:val="850"/>
        </w:trPr>
        <w:tc>
          <w:tcPr>
            <w:tcW w:w="9855" w:type="dxa"/>
            <w:gridSpan w:val="9"/>
            <w:tcBorders>
              <w:top w:val="nil"/>
              <w:bottom w:val="single" w:sz="4" w:space="0" w:color="auto"/>
            </w:tcBorders>
          </w:tcPr>
          <w:p w14:paraId="15BC50E3" w14:textId="66C7BFBF" w:rsidR="00BB5A87" w:rsidRPr="00476092" w:rsidRDefault="003D749B" w:rsidP="004C352E">
            <w:pPr>
              <w:pStyle w:val="Odstavecseseznamem"/>
              <w:numPr>
                <w:ilvl w:val="0"/>
                <w:numId w:val="166"/>
              </w:numPr>
              <w:rPr>
                <w:color w:val="000000"/>
              </w:rPr>
            </w:pPr>
            <w:r w:rsidRPr="00476092">
              <w:rPr>
                <w:color w:val="000000"/>
              </w:rPr>
              <w:t>m</w:t>
            </w:r>
            <w:r w:rsidR="00BB5A87" w:rsidRPr="00476092">
              <w:rPr>
                <w:color w:val="000000"/>
              </w:rPr>
              <w:t>onologická (výklad, přednáška, instruktáž)</w:t>
            </w:r>
          </w:p>
          <w:p w14:paraId="33C528A3" w14:textId="1813FB66" w:rsidR="00BB5A87" w:rsidRPr="00476092" w:rsidRDefault="003D749B" w:rsidP="004C352E">
            <w:pPr>
              <w:pStyle w:val="Odstavecseseznamem"/>
              <w:numPr>
                <w:ilvl w:val="0"/>
                <w:numId w:val="166"/>
              </w:numPr>
              <w:rPr>
                <w:color w:val="000000"/>
              </w:rPr>
            </w:pPr>
            <w:r w:rsidRPr="00476092">
              <w:rPr>
                <w:color w:val="000000"/>
              </w:rPr>
              <w:t>d</w:t>
            </w:r>
            <w:r w:rsidR="00BB5A87" w:rsidRPr="00476092">
              <w:rPr>
                <w:color w:val="000000"/>
              </w:rPr>
              <w:t>emonstrace</w:t>
            </w:r>
          </w:p>
          <w:p w14:paraId="08EBC6A1" w14:textId="51A038F1" w:rsidR="00BB5A87" w:rsidRPr="00476092" w:rsidRDefault="003D749B" w:rsidP="004C352E">
            <w:pPr>
              <w:pStyle w:val="Odstavecseseznamem"/>
              <w:numPr>
                <w:ilvl w:val="0"/>
                <w:numId w:val="166"/>
              </w:numPr>
              <w:rPr>
                <w:color w:val="000000"/>
              </w:rPr>
            </w:pPr>
            <w:r w:rsidRPr="00476092">
              <w:rPr>
                <w:color w:val="000000"/>
              </w:rPr>
              <w:t>d</w:t>
            </w:r>
            <w:r w:rsidR="00BB5A87" w:rsidRPr="00476092">
              <w:rPr>
                <w:color w:val="000000"/>
              </w:rPr>
              <w:t>ialogická (diskuze, rozhovor, brainstorming)</w:t>
            </w:r>
          </w:p>
          <w:p w14:paraId="78DF7940" w14:textId="0AB55AEF" w:rsidR="000905C9" w:rsidRPr="00404CBA" w:rsidRDefault="003D749B" w:rsidP="004C352E">
            <w:pPr>
              <w:pStyle w:val="Odstavecseseznamem"/>
              <w:numPr>
                <w:ilvl w:val="0"/>
                <w:numId w:val="166"/>
              </w:numPr>
              <w:rPr>
                <w:color w:val="000000"/>
              </w:rPr>
            </w:pPr>
            <w:r w:rsidRPr="00476092">
              <w:rPr>
                <w:color w:val="000000"/>
              </w:rPr>
              <w:t>p</w:t>
            </w:r>
            <w:r w:rsidR="00BB5A87" w:rsidRPr="00476092">
              <w:rPr>
                <w:color w:val="000000"/>
              </w:rPr>
              <w:t>raktické procvičování</w:t>
            </w:r>
          </w:p>
        </w:tc>
      </w:tr>
      <w:tr w:rsidR="000905C9" w14:paraId="14027BFE" w14:textId="77777777" w:rsidTr="005133EF">
        <w:trPr>
          <w:trHeight w:val="265"/>
        </w:trPr>
        <w:tc>
          <w:tcPr>
            <w:tcW w:w="3653" w:type="dxa"/>
            <w:gridSpan w:val="3"/>
            <w:tcBorders>
              <w:top w:val="single" w:sz="4" w:space="0" w:color="auto"/>
            </w:tcBorders>
            <w:shd w:val="clear" w:color="auto" w:fill="F7CAAC"/>
          </w:tcPr>
          <w:p w14:paraId="74FB8D2B" w14:textId="77777777" w:rsidR="000905C9" w:rsidRDefault="000905C9" w:rsidP="000905C9">
            <w:pPr>
              <w:jc w:val="both"/>
            </w:pPr>
            <w:r>
              <w:rPr>
                <w:b/>
              </w:rPr>
              <w:t>Studijní literatura a studijní pomůcky</w:t>
            </w:r>
          </w:p>
        </w:tc>
        <w:tc>
          <w:tcPr>
            <w:tcW w:w="6202" w:type="dxa"/>
            <w:gridSpan w:val="6"/>
            <w:tcBorders>
              <w:top w:val="single" w:sz="4" w:space="0" w:color="auto"/>
              <w:bottom w:val="nil"/>
            </w:tcBorders>
          </w:tcPr>
          <w:p w14:paraId="716392C5" w14:textId="77777777" w:rsidR="000905C9" w:rsidRDefault="000905C9" w:rsidP="000905C9">
            <w:pPr>
              <w:jc w:val="both"/>
            </w:pPr>
          </w:p>
        </w:tc>
      </w:tr>
      <w:tr w:rsidR="000905C9" w14:paraId="545C8C49" w14:textId="77777777" w:rsidTr="00476092">
        <w:trPr>
          <w:trHeight w:val="694"/>
        </w:trPr>
        <w:tc>
          <w:tcPr>
            <w:tcW w:w="9855" w:type="dxa"/>
            <w:gridSpan w:val="9"/>
            <w:tcBorders>
              <w:top w:val="nil"/>
            </w:tcBorders>
          </w:tcPr>
          <w:p w14:paraId="408724FF" w14:textId="77777777" w:rsidR="008D3D00" w:rsidRPr="002F496A" w:rsidRDefault="008D3D00" w:rsidP="0070588D">
            <w:pPr>
              <w:rPr>
                <w:b/>
                <w:bCs/>
              </w:rPr>
            </w:pPr>
            <w:r w:rsidRPr="002F496A">
              <w:rPr>
                <w:b/>
                <w:bCs/>
              </w:rPr>
              <w:t>Povinná:</w:t>
            </w:r>
          </w:p>
          <w:p w14:paraId="1BA31365" w14:textId="77777777" w:rsidR="008D3D00" w:rsidRDefault="008D3D00" w:rsidP="0070588D">
            <w:r>
              <w:t xml:space="preserve">ELSASSER, Virginia </w:t>
            </w:r>
            <w:proofErr w:type="spellStart"/>
            <w:r>
              <w:t>Hencken</w:t>
            </w:r>
            <w:proofErr w:type="spellEnd"/>
            <w:r>
              <w:t xml:space="preserve">. </w:t>
            </w:r>
            <w:proofErr w:type="spellStart"/>
            <w:r w:rsidRPr="003B63B0">
              <w:rPr>
                <w:i/>
                <w:iCs/>
              </w:rPr>
              <w:t>Textiles</w:t>
            </w:r>
            <w:proofErr w:type="spellEnd"/>
            <w:r>
              <w:t xml:space="preserve">. New York: </w:t>
            </w:r>
            <w:proofErr w:type="spellStart"/>
            <w:r>
              <w:t>Fairchild</w:t>
            </w:r>
            <w:proofErr w:type="spellEnd"/>
            <w:r>
              <w:t xml:space="preserve"> </w:t>
            </w:r>
            <w:proofErr w:type="spellStart"/>
            <w:r>
              <w:t>Books</w:t>
            </w:r>
            <w:proofErr w:type="spellEnd"/>
            <w:r>
              <w:t xml:space="preserve">, </w:t>
            </w:r>
            <w:r w:rsidRPr="002F69C7">
              <w:t>2020.</w:t>
            </w:r>
            <w:r>
              <w:t xml:space="preserve"> ISBN 978-1-56367-844-8.</w:t>
            </w:r>
          </w:p>
          <w:p w14:paraId="5A2BCB7A" w14:textId="6C6C2FF4" w:rsidR="008D3D00" w:rsidDel="00E012DC" w:rsidRDefault="008D3D00" w:rsidP="0070588D">
            <w:pPr>
              <w:rPr>
                <w:del w:id="78" w:author="Jana Janíková" w:date="2025-07-07T10:56:00Z"/>
              </w:rPr>
            </w:pPr>
            <w:del w:id="79" w:author="Jana Janíková" w:date="2025-07-07T10:56:00Z">
              <w:r w:rsidDel="00E012DC">
                <w:delText xml:space="preserve">MĚŘÍNSKÝ, Vlastimil; ŠPRYNC, Eduard. </w:delText>
              </w:r>
              <w:r w:rsidRPr="003B63B0" w:rsidDel="00E012DC">
                <w:rPr>
                  <w:i/>
                  <w:iCs/>
                </w:rPr>
                <w:delText>Materiály pro výrobu obuvi</w:delText>
              </w:r>
              <w:r w:rsidDel="00E012DC">
                <w:delText>. Praha: SNTL, 1977.</w:delText>
              </w:r>
            </w:del>
          </w:p>
          <w:p w14:paraId="5D29F397" w14:textId="77777777" w:rsidR="008D3D00" w:rsidRPr="002F496A" w:rsidRDefault="008D3D00" w:rsidP="0070588D">
            <w:pPr>
              <w:rPr>
                <w:b/>
                <w:bCs/>
              </w:rPr>
            </w:pPr>
            <w:r w:rsidRPr="002F496A">
              <w:rPr>
                <w:b/>
                <w:bCs/>
              </w:rPr>
              <w:t xml:space="preserve">Doporučená: </w:t>
            </w:r>
          </w:p>
          <w:p w14:paraId="2D72D3C1" w14:textId="77777777" w:rsidR="008D3D00" w:rsidRDefault="008D3D00" w:rsidP="0070588D">
            <w:r>
              <w:t xml:space="preserve">DUCHÁČEK, Vratislav. </w:t>
            </w:r>
            <w:r w:rsidRPr="003B63B0">
              <w:rPr>
                <w:i/>
                <w:iCs/>
              </w:rPr>
              <w:t>Polymery: výroba, vlastnosti, zpracování, použití</w:t>
            </w:r>
            <w:r>
              <w:t xml:space="preserve">. </w:t>
            </w:r>
            <w:r w:rsidRPr="002F69C7">
              <w:t xml:space="preserve">2. </w:t>
            </w:r>
            <w:proofErr w:type="spellStart"/>
            <w:r w:rsidRPr="002F69C7">
              <w:t>přeprac</w:t>
            </w:r>
            <w:proofErr w:type="spellEnd"/>
            <w:r w:rsidRPr="002F69C7">
              <w:t>. vyd. Praha: VŠCHT, 2006.</w:t>
            </w:r>
          </w:p>
          <w:p w14:paraId="29325C2C" w14:textId="77777777" w:rsidR="008D3D00" w:rsidRDefault="008D3D00" w:rsidP="0070588D">
            <w:r>
              <w:t>ISBN 80-7080-617-6.</w:t>
            </w:r>
          </w:p>
          <w:p w14:paraId="5ED7B4C4" w14:textId="4569E99F" w:rsidR="00F10C5A" w:rsidRDefault="00F10C5A" w:rsidP="00F10C5A">
            <w:pPr>
              <w:jc w:val="both"/>
              <w:rPr>
                <w:ins w:id="80" w:author="Jana Janíková" w:date="2025-07-07T10:54:00Z"/>
              </w:rPr>
            </w:pPr>
            <w:ins w:id="81" w:author="Jana Janíková" w:date="2025-07-07T10:54:00Z">
              <w:r>
                <w:t xml:space="preserve">LUXIMON, </w:t>
              </w:r>
              <w:proofErr w:type="spellStart"/>
              <w:r>
                <w:t>Ameersing</w:t>
              </w:r>
              <w:proofErr w:type="spellEnd"/>
              <w:r>
                <w:t xml:space="preserve">. </w:t>
              </w:r>
              <w:r w:rsidRPr="00476092">
                <w:rPr>
                  <w:i/>
                  <w:iCs/>
                </w:rPr>
                <w:t xml:space="preserve">Handbook </w:t>
              </w:r>
              <w:proofErr w:type="spellStart"/>
              <w:r w:rsidRPr="00476092">
                <w:rPr>
                  <w:i/>
                  <w:iCs/>
                </w:rPr>
                <w:t>of</w:t>
              </w:r>
              <w:proofErr w:type="spellEnd"/>
              <w:r w:rsidRPr="00476092">
                <w:rPr>
                  <w:i/>
                  <w:iCs/>
                </w:rPr>
                <w:t xml:space="preserve"> </w:t>
              </w:r>
              <w:proofErr w:type="spellStart"/>
              <w:r w:rsidRPr="00476092">
                <w:rPr>
                  <w:i/>
                  <w:iCs/>
                </w:rPr>
                <w:t>Footwear</w:t>
              </w:r>
              <w:proofErr w:type="spellEnd"/>
              <w:r w:rsidRPr="00476092">
                <w:rPr>
                  <w:i/>
                  <w:iCs/>
                </w:rPr>
                <w:t xml:space="preserve"> Design and </w:t>
              </w:r>
              <w:proofErr w:type="spellStart"/>
              <w:r w:rsidRPr="00476092">
                <w:rPr>
                  <w:i/>
                  <w:iCs/>
                </w:rPr>
                <w:t>Manufacture</w:t>
              </w:r>
              <w:proofErr w:type="spellEnd"/>
              <w:r>
                <w:t xml:space="preserve">. Cambridge: </w:t>
              </w:r>
              <w:proofErr w:type="spellStart"/>
              <w:r>
                <w:t>Woodhead</w:t>
              </w:r>
              <w:proofErr w:type="spellEnd"/>
              <w:r>
                <w:t xml:space="preserve"> </w:t>
              </w:r>
              <w:proofErr w:type="spellStart"/>
              <w:r>
                <w:t>Publishing</w:t>
              </w:r>
              <w:proofErr w:type="spellEnd"/>
              <w:r>
                <w:t xml:space="preserve">, 2013. </w:t>
              </w:r>
              <w:r>
                <w:br/>
                <w:t>ISBN 978-0-85709-539-8.</w:t>
              </w:r>
            </w:ins>
          </w:p>
          <w:p w14:paraId="674D4B48" w14:textId="77777777" w:rsidR="00527DE3" w:rsidRDefault="00527DE3" w:rsidP="00F10C5A">
            <w:r w:rsidRPr="00E904FA">
              <w:lastRenderedPageBreak/>
              <w:t xml:space="preserve">MLÁDEK, Milan; LANGMAIER, Ferdinand a LEDVINKOVÁ, Martina. </w:t>
            </w:r>
            <w:r w:rsidRPr="003B63B0">
              <w:rPr>
                <w:i/>
                <w:iCs/>
              </w:rPr>
              <w:t>Nauka o materiálech (pro kožedělnou výrobu). Učební texty vysokých škol.</w:t>
            </w:r>
            <w:r w:rsidRPr="00E904FA">
              <w:t xml:space="preserve"> Zlín: Vysoké učení technické v Brně, Fakulta technologická ve Zlíně, 2000. </w:t>
            </w:r>
            <w:r>
              <w:br/>
            </w:r>
            <w:r w:rsidRPr="00E904FA">
              <w:t>ISBN 8021416882.</w:t>
            </w:r>
          </w:p>
          <w:p w14:paraId="3E5B6C75" w14:textId="72CD50C9" w:rsidR="000905C9" w:rsidRDefault="00F10C5A" w:rsidP="00F10C5A">
            <w:ins w:id="82" w:author="Jana Janíková" w:date="2025-07-07T10:54:00Z">
              <w:r>
                <w:t xml:space="preserve">NIIR </w:t>
              </w:r>
              <w:proofErr w:type="spellStart"/>
              <w:r>
                <w:t>Board</w:t>
              </w:r>
              <w:proofErr w:type="spellEnd"/>
              <w:r>
                <w:t xml:space="preserve"> </w:t>
              </w:r>
              <w:proofErr w:type="spellStart"/>
              <w:r>
                <w:t>of</w:t>
              </w:r>
              <w:proofErr w:type="spellEnd"/>
              <w:r>
                <w:t xml:space="preserve"> </w:t>
              </w:r>
              <w:proofErr w:type="spellStart"/>
              <w:r>
                <w:t>Consultants</w:t>
              </w:r>
              <w:proofErr w:type="spellEnd"/>
              <w:r>
                <w:t xml:space="preserve"> &amp; </w:t>
              </w:r>
              <w:proofErr w:type="spellStart"/>
              <w:r>
                <w:t>Engineers</w:t>
              </w:r>
              <w:proofErr w:type="spellEnd"/>
              <w:r>
                <w:t xml:space="preserve">. </w:t>
              </w:r>
              <w:proofErr w:type="spellStart"/>
              <w:r w:rsidRPr="00476092">
                <w:rPr>
                  <w:i/>
                  <w:iCs/>
                </w:rPr>
                <w:t>Leather</w:t>
              </w:r>
              <w:proofErr w:type="spellEnd"/>
              <w:r w:rsidRPr="00476092">
                <w:rPr>
                  <w:i/>
                  <w:iCs/>
                </w:rPr>
                <w:t xml:space="preserve"> </w:t>
              </w:r>
              <w:proofErr w:type="spellStart"/>
              <w:r w:rsidRPr="00476092">
                <w:rPr>
                  <w:i/>
                  <w:iCs/>
                </w:rPr>
                <w:t>Processing</w:t>
              </w:r>
              <w:proofErr w:type="spellEnd"/>
              <w:r w:rsidRPr="00476092">
                <w:rPr>
                  <w:i/>
                  <w:iCs/>
                </w:rPr>
                <w:t xml:space="preserve"> &amp; </w:t>
              </w:r>
              <w:proofErr w:type="spellStart"/>
              <w:r w:rsidRPr="00476092">
                <w:rPr>
                  <w:i/>
                  <w:iCs/>
                </w:rPr>
                <w:t>Tanning</w:t>
              </w:r>
              <w:proofErr w:type="spellEnd"/>
              <w:r w:rsidRPr="00476092">
                <w:rPr>
                  <w:i/>
                  <w:iCs/>
                </w:rPr>
                <w:t xml:space="preserve"> Technology Handbook</w:t>
              </w:r>
              <w:r>
                <w:t xml:space="preserve">. New </w:t>
              </w:r>
              <w:proofErr w:type="spellStart"/>
              <w:r>
                <w:t>Delhi</w:t>
              </w:r>
              <w:proofErr w:type="spellEnd"/>
              <w:r>
                <w:t xml:space="preserve">: NIIR Project </w:t>
              </w:r>
              <w:proofErr w:type="spellStart"/>
              <w:r>
                <w:t>Consultancy</w:t>
              </w:r>
              <w:proofErr w:type="spellEnd"/>
              <w:r>
                <w:t xml:space="preserve"> </w:t>
              </w:r>
              <w:proofErr w:type="spellStart"/>
              <w:r>
                <w:t>Services</w:t>
              </w:r>
              <w:proofErr w:type="spellEnd"/>
              <w:r>
                <w:t>, 2011. ISBN 9788190568593.</w:t>
              </w:r>
            </w:ins>
          </w:p>
        </w:tc>
      </w:tr>
      <w:tr w:rsidR="000905C9" w14:paraId="7ED22850"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D7EA6CE" w14:textId="77777777" w:rsidR="000905C9" w:rsidRDefault="000905C9" w:rsidP="000905C9">
            <w:pPr>
              <w:jc w:val="center"/>
              <w:rPr>
                <w:b/>
              </w:rPr>
            </w:pPr>
            <w:r>
              <w:rPr>
                <w:b/>
              </w:rPr>
              <w:lastRenderedPageBreak/>
              <w:t>Informace ke kombinované nebo distanční formě</w:t>
            </w:r>
          </w:p>
        </w:tc>
      </w:tr>
      <w:tr w:rsidR="000905C9" w14:paraId="1CFB8382" w14:textId="77777777" w:rsidTr="005133EF">
        <w:tc>
          <w:tcPr>
            <w:tcW w:w="4787" w:type="dxa"/>
            <w:gridSpan w:val="4"/>
            <w:tcBorders>
              <w:top w:val="single" w:sz="2" w:space="0" w:color="auto"/>
            </w:tcBorders>
            <w:shd w:val="clear" w:color="auto" w:fill="F7CAAC"/>
          </w:tcPr>
          <w:p w14:paraId="5F619273" w14:textId="77777777" w:rsidR="000905C9" w:rsidRDefault="000905C9" w:rsidP="000905C9">
            <w:pPr>
              <w:jc w:val="both"/>
            </w:pPr>
            <w:r>
              <w:rPr>
                <w:b/>
              </w:rPr>
              <w:t>Rozsah konzultací (soustředění)</w:t>
            </w:r>
          </w:p>
        </w:tc>
        <w:tc>
          <w:tcPr>
            <w:tcW w:w="889" w:type="dxa"/>
            <w:tcBorders>
              <w:top w:val="single" w:sz="2" w:space="0" w:color="auto"/>
            </w:tcBorders>
          </w:tcPr>
          <w:p w14:paraId="3D3C3CB0" w14:textId="77777777" w:rsidR="000905C9" w:rsidRDefault="000905C9" w:rsidP="000905C9">
            <w:pPr>
              <w:jc w:val="both"/>
            </w:pPr>
          </w:p>
        </w:tc>
        <w:tc>
          <w:tcPr>
            <w:tcW w:w="4179" w:type="dxa"/>
            <w:gridSpan w:val="4"/>
            <w:tcBorders>
              <w:top w:val="single" w:sz="2" w:space="0" w:color="auto"/>
            </w:tcBorders>
            <w:shd w:val="clear" w:color="auto" w:fill="F7CAAC"/>
          </w:tcPr>
          <w:p w14:paraId="4AF10FE4" w14:textId="77777777" w:rsidR="000905C9" w:rsidRDefault="000905C9" w:rsidP="000905C9">
            <w:pPr>
              <w:jc w:val="both"/>
              <w:rPr>
                <w:b/>
              </w:rPr>
            </w:pPr>
            <w:r>
              <w:rPr>
                <w:b/>
              </w:rPr>
              <w:t xml:space="preserve">hodin </w:t>
            </w:r>
          </w:p>
        </w:tc>
      </w:tr>
      <w:tr w:rsidR="000905C9" w14:paraId="6DA91BDC" w14:textId="77777777" w:rsidTr="005133EF">
        <w:tc>
          <w:tcPr>
            <w:tcW w:w="9855" w:type="dxa"/>
            <w:gridSpan w:val="9"/>
            <w:shd w:val="clear" w:color="auto" w:fill="F7CAAC"/>
          </w:tcPr>
          <w:p w14:paraId="77F0D85B" w14:textId="77777777" w:rsidR="000905C9" w:rsidRDefault="000905C9" w:rsidP="000905C9">
            <w:pPr>
              <w:jc w:val="both"/>
              <w:rPr>
                <w:b/>
              </w:rPr>
            </w:pPr>
            <w:r>
              <w:rPr>
                <w:b/>
              </w:rPr>
              <w:t>Informace o způsobu kontaktu s vyučujícím</w:t>
            </w:r>
          </w:p>
        </w:tc>
      </w:tr>
      <w:tr w:rsidR="000905C9" w14:paraId="60EE9A8C" w14:textId="77777777" w:rsidTr="005133EF">
        <w:trPr>
          <w:trHeight w:val="1373"/>
        </w:trPr>
        <w:tc>
          <w:tcPr>
            <w:tcW w:w="9855" w:type="dxa"/>
            <w:gridSpan w:val="9"/>
          </w:tcPr>
          <w:p w14:paraId="0B9EAA0E" w14:textId="77777777" w:rsidR="000905C9" w:rsidRDefault="000905C9" w:rsidP="000905C9">
            <w:pPr>
              <w:jc w:val="both"/>
            </w:pPr>
          </w:p>
        </w:tc>
      </w:tr>
    </w:tbl>
    <w:p w14:paraId="16B39EB6" w14:textId="77777777" w:rsidR="00336D22" w:rsidRDefault="00336D2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336D22" w14:paraId="7CF93D4C" w14:textId="77777777" w:rsidTr="005133EF">
        <w:tc>
          <w:tcPr>
            <w:tcW w:w="9855" w:type="dxa"/>
            <w:gridSpan w:val="8"/>
            <w:tcBorders>
              <w:bottom w:val="double" w:sz="4" w:space="0" w:color="auto"/>
            </w:tcBorders>
            <w:shd w:val="clear" w:color="auto" w:fill="BDD6EE"/>
          </w:tcPr>
          <w:p w14:paraId="6A98A4DA" w14:textId="77777777" w:rsidR="00336D22" w:rsidRDefault="00336D22" w:rsidP="005133EF">
            <w:pPr>
              <w:jc w:val="both"/>
              <w:rPr>
                <w:b/>
                <w:sz w:val="28"/>
              </w:rPr>
            </w:pPr>
            <w:r>
              <w:lastRenderedPageBreak/>
              <w:br w:type="page"/>
            </w:r>
            <w:r>
              <w:rPr>
                <w:b/>
                <w:sz w:val="28"/>
              </w:rPr>
              <w:t>B-III – Charakteristika studijního předmětu</w:t>
            </w:r>
          </w:p>
        </w:tc>
      </w:tr>
      <w:tr w:rsidR="00336D22" w14:paraId="2D5222A9" w14:textId="77777777" w:rsidTr="005133EF">
        <w:tc>
          <w:tcPr>
            <w:tcW w:w="3086" w:type="dxa"/>
            <w:tcBorders>
              <w:top w:val="double" w:sz="4" w:space="0" w:color="auto"/>
            </w:tcBorders>
            <w:shd w:val="clear" w:color="auto" w:fill="F7CAAC"/>
          </w:tcPr>
          <w:p w14:paraId="00B1815A" w14:textId="77777777" w:rsidR="00336D22" w:rsidRDefault="00336D22" w:rsidP="008D095D">
            <w:pPr>
              <w:rPr>
                <w:b/>
              </w:rPr>
            </w:pPr>
            <w:r>
              <w:rPr>
                <w:b/>
              </w:rPr>
              <w:t>Název studijního předmětu</w:t>
            </w:r>
          </w:p>
        </w:tc>
        <w:tc>
          <w:tcPr>
            <w:tcW w:w="6769" w:type="dxa"/>
            <w:gridSpan w:val="7"/>
            <w:tcBorders>
              <w:top w:val="double" w:sz="4" w:space="0" w:color="auto"/>
            </w:tcBorders>
          </w:tcPr>
          <w:p w14:paraId="34BC0D2C" w14:textId="32BD183B" w:rsidR="00336D22" w:rsidRDefault="00612539" w:rsidP="008D095D">
            <w:r>
              <w:t xml:space="preserve">Teorie a technologie 4 - </w:t>
            </w:r>
            <w:r w:rsidR="00D6233E" w:rsidRPr="00D6233E">
              <w:t>Obuvnická technologie</w:t>
            </w:r>
          </w:p>
        </w:tc>
      </w:tr>
      <w:tr w:rsidR="002238D7" w14:paraId="470DFFBD" w14:textId="77777777" w:rsidTr="005133EF">
        <w:tc>
          <w:tcPr>
            <w:tcW w:w="3086" w:type="dxa"/>
            <w:shd w:val="clear" w:color="auto" w:fill="F7CAAC"/>
          </w:tcPr>
          <w:p w14:paraId="43086BEC" w14:textId="77777777" w:rsidR="002238D7" w:rsidRDefault="002238D7" w:rsidP="00EE2A0E">
            <w:pPr>
              <w:rPr>
                <w:b/>
              </w:rPr>
            </w:pPr>
            <w:r>
              <w:rPr>
                <w:b/>
              </w:rPr>
              <w:t>Typ předmětu</w:t>
            </w:r>
          </w:p>
        </w:tc>
        <w:tc>
          <w:tcPr>
            <w:tcW w:w="3406" w:type="dxa"/>
            <w:gridSpan w:val="4"/>
          </w:tcPr>
          <w:p w14:paraId="3521199C" w14:textId="521B25DE" w:rsidR="002238D7" w:rsidRDefault="002238D7" w:rsidP="00EE2A0E">
            <w:r>
              <w:t>povinný, PZ</w:t>
            </w:r>
          </w:p>
        </w:tc>
        <w:tc>
          <w:tcPr>
            <w:tcW w:w="2695" w:type="dxa"/>
            <w:gridSpan w:val="2"/>
            <w:shd w:val="clear" w:color="auto" w:fill="F7CAAC"/>
          </w:tcPr>
          <w:p w14:paraId="51E041CC" w14:textId="77777777" w:rsidR="002238D7" w:rsidRDefault="002238D7" w:rsidP="00EE2A0E">
            <w:r>
              <w:rPr>
                <w:b/>
              </w:rPr>
              <w:t>doporučený ročník / semestr</w:t>
            </w:r>
          </w:p>
        </w:tc>
        <w:tc>
          <w:tcPr>
            <w:tcW w:w="668" w:type="dxa"/>
          </w:tcPr>
          <w:p w14:paraId="23491DEE" w14:textId="5D3A42A4" w:rsidR="002238D7" w:rsidRDefault="00D51D55" w:rsidP="00EE2A0E">
            <w:r>
              <w:t>2/LS</w:t>
            </w:r>
          </w:p>
        </w:tc>
      </w:tr>
      <w:tr w:rsidR="002238D7" w14:paraId="5F2F7EBB" w14:textId="77777777" w:rsidTr="005133EF">
        <w:tc>
          <w:tcPr>
            <w:tcW w:w="3086" w:type="dxa"/>
            <w:shd w:val="clear" w:color="auto" w:fill="F7CAAC"/>
          </w:tcPr>
          <w:p w14:paraId="7F18CC0D" w14:textId="77777777" w:rsidR="002238D7" w:rsidRDefault="002238D7" w:rsidP="00EE2A0E">
            <w:pPr>
              <w:rPr>
                <w:b/>
              </w:rPr>
            </w:pPr>
            <w:r>
              <w:rPr>
                <w:b/>
              </w:rPr>
              <w:t>Rozsah studijního předmětu</w:t>
            </w:r>
          </w:p>
        </w:tc>
        <w:tc>
          <w:tcPr>
            <w:tcW w:w="1701" w:type="dxa"/>
            <w:gridSpan w:val="2"/>
          </w:tcPr>
          <w:p w14:paraId="7558F91E" w14:textId="76888897" w:rsidR="002238D7" w:rsidRDefault="002238D7" w:rsidP="00EE2A0E">
            <w:proofErr w:type="gramStart"/>
            <w:r>
              <w:t>13p</w:t>
            </w:r>
            <w:proofErr w:type="gramEnd"/>
            <w:r>
              <w:t>+13s</w:t>
            </w:r>
          </w:p>
        </w:tc>
        <w:tc>
          <w:tcPr>
            <w:tcW w:w="889" w:type="dxa"/>
            <w:shd w:val="clear" w:color="auto" w:fill="F7CAAC"/>
          </w:tcPr>
          <w:p w14:paraId="7159F167" w14:textId="77777777" w:rsidR="002238D7" w:rsidRDefault="002238D7" w:rsidP="00EE2A0E">
            <w:pPr>
              <w:rPr>
                <w:b/>
              </w:rPr>
            </w:pPr>
            <w:r>
              <w:rPr>
                <w:b/>
              </w:rPr>
              <w:t xml:space="preserve">hod. </w:t>
            </w:r>
          </w:p>
        </w:tc>
        <w:tc>
          <w:tcPr>
            <w:tcW w:w="816" w:type="dxa"/>
          </w:tcPr>
          <w:p w14:paraId="228EDFDA" w14:textId="27498274" w:rsidR="002238D7" w:rsidRDefault="00D51D55" w:rsidP="00EE2A0E">
            <w:r>
              <w:t>26</w:t>
            </w:r>
          </w:p>
        </w:tc>
        <w:tc>
          <w:tcPr>
            <w:tcW w:w="2156" w:type="dxa"/>
            <w:shd w:val="clear" w:color="auto" w:fill="F7CAAC"/>
          </w:tcPr>
          <w:p w14:paraId="5E2E632B" w14:textId="77777777" w:rsidR="002238D7" w:rsidRDefault="002238D7" w:rsidP="00EE2A0E">
            <w:pPr>
              <w:rPr>
                <w:b/>
              </w:rPr>
            </w:pPr>
            <w:r>
              <w:rPr>
                <w:b/>
                <w:lang w:eastAsia="en-US"/>
              </w:rPr>
              <w:t>kreditů</w:t>
            </w:r>
          </w:p>
        </w:tc>
        <w:tc>
          <w:tcPr>
            <w:tcW w:w="1207" w:type="dxa"/>
            <w:gridSpan w:val="2"/>
          </w:tcPr>
          <w:p w14:paraId="349F5292" w14:textId="4A1E5F6D" w:rsidR="002238D7" w:rsidRDefault="00D51D55" w:rsidP="00EE2A0E">
            <w:r>
              <w:t>2</w:t>
            </w:r>
          </w:p>
        </w:tc>
      </w:tr>
      <w:tr w:rsidR="002238D7" w14:paraId="54EBEB5E" w14:textId="77777777" w:rsidTr="005133EF">
        <w:tc>
          <w:tcPr>
            <w:tcW w:w="3086" w:type="dxa"/>
            <w:shd w:val="clear" w:color="auto" w:fill="F7CAAC"/>
          </w:tcPr>
          <w:p w14:paraId="3C1DC804" w14:textId="77777777" w:rsidR="002238D7" w:rsidRDefault="002238D7" w:rsidP="00EE2A0E">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D8F1380" w14:textId="77777777" w:rsidR="002238D7" w:rsidRDefault="002238D7" w:rsidP="00EE2A0E"/>
        </w:tc>
      </w:tr>
      <w:tr w:rsidR="00001CEA" w14:paraId="068292A9" w14:textId="77777777" w:rsidTr="005133EF">
        <w:tc>
          <w:tcPr>
            <w:tcW w:w="3086" w:type="dxa"/>
            <w:shd w:val="clear" w:color="auto" w:fill="F7CAAC"/>
          </w:tcPr>
          <w:p w14:paraId="79B15521" w14:textId="77777777" w:rsidR="00001CEA" w:rsidRPr="005A0406" w:rsidRDefault="00001CEA" w:rsidP="00EE2A0E">
            <w:pPr>
              <w:rPr>
                <w:b/>
              </w:rPr>
            </w:pPr>
            <w:r w:rsidRPr="005A0406">
              <w:rPr>
                <w:b/>
              </w:rPr>
              <w:t>Způsob ověření výsledků učení</w:t>
            </w:r>
          </w:p>
        </w:tc>
        <w:tc>
          <w:tcPr>
            <w:tcW w:w="3406" w:type="dxa"/>
            <w:gridSpan w:val="4"/>
          </w:tcPr>
          <w:p w14:paraId="231BC6FB" w14:textId="50D72EA9" w:rsidR="00001CEA" w:rsidRDefault="00476092" w:rsidP="00EE2A0E">
            <w:r w:rsidRPr="00476092">
              <w:t>klasifikovaný zápočet</w:t>
            </w:r>
          </w:p>
        </w:tc>
        <w:tc>
          <w:tcPr>
            <w:tcW w:w="2156" w:type="dxa"/>
            <w:shd w:val="clear" w:color="auto" w:fill="F7CAAC"/>
          </w:tcPr>
          <w:p w14:paraId="7BAD458D" w14:textId="007CECE9" w:rsidR="00001CEA" w:rsidRDefault="00001CEA" w:rsidP="00EE2A0E">
            <w:pPr>
              <w:rPr>
                <w:b/>
              </w:rPr>
            </w:pPr>
            <w:r>
              <w:rPr>
                <w:b/>
              </w:rPr>
              <w:t>Forma výuky</w:t>
            </w:r>
          </w:p>
        </w:tc>
        <w:tc>
          <w:tcPr>
            <w:tcW w:w="1207" w:type="dxa"/>
            <w:gridSpan w:val="2"/>
          </w:tcPr>
          <w:p w14:paraId="53994F1B" w14:textId="77777777" w:rsidR="00001CEA" w:rsidRDefault="00001CEA" w:rsidP="00EE2A0E">
            <w:r>
              <w:t>přednáška,</w:t>
            </w:r>
          </w:p>
          <w:p w14:paraId="41521F2B" w14:textId="3B7C9BF2" w:rsidR="00001CEA" w:rsidRDefault="00001CEA" w:rsidP="00EE2A0E">
            <w:r>
              <w:t>seminář</w:t>
            </w:r>
          </w:p>
        </w:tc>
      </w:tr>
      <w:tr w:rsidR="00001CEA" w14:paraId="21F9BF43" w14:textId="77777777" w:rsidTr="005133EF">
        <w:tc>
          <w:tcPr>
            <w:tcW w:w="3086" w:type="dxa"/>
            <w:shd w:val="clear" w:color="auto" w:fill="F7CAAC"/>
          </w:tcPr>
          <w:p w14:paraId="5A410F4C" w14:textId="77777777" w:rsidR="00001CEA" w:rsidRPr="005A0406" w:rsidRDefault="00001CEA" w:rsidP="00EE2A0E">
            <w:pPr>
              <w:rPr>
                <w:b/>
              </w:rPr>
            </w:pPr>
            <w:r w:rsidRPr="005A0406">
              <w:rPr>
                <w:b/>
              </w:rPr>
              <w:t>Forma způsobu ověření výsledků učení a další požadavky na studenta</w:t>
            </w:r>
          </w:p>
        </w:tc>
        <w:tc>
          <w:tcPr>
            <w:tcW w:w="6769" w:type="dxa"/>
            <w:gridSpan w:val="7"/>
            <w:tcBorders>
              <w:bottom w:val="nil"/>
            </w:tcBorders>
          </w:tcPr>
          <w:p w14:paraId="0CF4AF67" w14:textId="6A25F969" w:rsidR="00001CEA" w:rsidRDefault="006B2C00" w:rsidP="00EE2A0E">
            <w:r>
              <w:t>80% účast na seminářích</w:t>
            </w:r>
            <w:r w:rsidR="00087876" w:rsidRPr="00087876">
              <w:t>, prokázání znalosti probíraných tematických okruhů, písemný test.</w:t>
            </w:r>
          </w:p>
        </w:tc>
      </w:tr>
      <w:tr w:rsidR="00001CEA" w14:paraId="656B2301" w14:textId="77777777" w:rsidTr="00EE2A0E">
        <w:trPr>
          <w:trHeight w:val="108"/>
        </w:trPr>
        <w:tc>
          <w:tcPr>
            <w:tcW w:w="9855" w:type="dxa"/>
            <w:gridSpan w:val="8"/>
            <w:tcBorders>
              <w:top w:val="nil"/>
            </w:tcBorders>
          </w:tcPr>
          <w:p w14:paraId="052B33B4" w14:textId="77777777" w:rsidR="00001CEA" w:rsidRDefault="00001CEA" w:rsidP="00EE2A0E"/>
        </w:tc>
      </w:tr>
      <w:tr w:rsidR="00001CEA" w14:paraId="53B23150" w14:textId="77777777" w:rsidTr="005133EF">
        <w:trPr>
          <w:trHeight w:val="197"/>
        </w:trPr>
        <w:tc>
          <w:tcPr>
            <w:tcW w:w="3086" w:type="dxa"/>
            <w:tcBorders>
              <w:top w:val="nil"/>
            </w:tcBorders>
            <w:shd w:val="clear" w:color="auto" w:fill="F7CAAC"/>
          </w:tcPr>
          <w:p w14:paraId="5A2ADA6B" w14:textId="77777777" w:rsidR="00001CEA" w:rsidRDefault="00001CEA" w:rsidP="00EE2A0E">
            <w:pPr>
              <w:rPr>
                <w:b/>
              </w:rPr>
            </w:pPr>
            <w:r>
              <w:rPr>
                <w:b/>
              </w:rPr>
              <w:t>Garant předmětu</w:t>
            </w:r>
          </w:p>
        </w:tc>
        <w:tc>
          <w:tcPr>
            <w:tcW w:w="6769" w:type="dxa"/>
            <w:gridSpan w:val="7"/>
            <w:tcBorders>
              <w:top w:val="nil"/>
            </w:tcBorders>
          </w:tcPr>
          <w:p w14:paraId="390A1AC8" w14:textId="4F0776C5" w:rsidR="00001CEA" w:rsidRDefault="005024D4" w:rsidP="00EE2A0E">
            <w:r w:rsidRPr="005024D4">
              <w:t xml:space="preserve">Ing. Martina </w:t>
            </w:r>
            <w:proofErr w:type="spellStart"/>
            <w:r w:rsidRPr="005024D4">
              <w:t>Černeková</w:t>
            </w:r>
            <w:proofErr w:type="spellEnd"/>
            <w:r w:rsidRPr="005024D4">
              <w:t>, Ph.D.</w:t>
            </w:r>
          </w:p>
        </w:tc>
      </w:tr>
      <w:tr w:rsidR="00001CEA" w14:paraId="5A88963F" w14:textId="77777777" w:rsidTr="005133EF">
        <w:trPr>
          <w:trHeight w:val="243"/>
        </w:trPr>
        <w:tc>
          <w:tcPr>
            <w:tcW w:w="3086" w:type="dxa"/>
            <w:tcBorders>
              <w:top w:val="nil"/>
            </w:tcBorders>
            <w:shd w:val="clear" w:color="auto" w:fill="F7CAAC"/>
          </w:tcPr>
          <w:p w14:paraId="761AAEEA" w14:textId="77777777" w:rsidR="00001CEA" w:rsidRDefault="00001CEA" w:rsidP="00EE2A0E">
            <w:pPr>
              <w:rPr>
                <w:b/>
              </w:rPr>
            </w:pPr>
            <w:r>
              <w:rPr>
                <w:b/>
              </w:rPr>
              <w:t>Zapojení garanta do výuky předmětu</w:t>
            </w:r>
          </w:p>
        </w:tc>
        <w:tc>
          <w:tcPr>
            <w:tcW w:w="6769" w:type="dxa"/>
            <w:gridSpan w:val="7"/>
            <w:tcBorders>
              <w:top w:val="nil"/>
            </w:tcBorders>
          </w:tcPr>
          <w:p w14:paraId="78B53393" w14:textId="00867A10" w:rsidR="00001CEA" w:rsidRDefault="005024D4" w:rsidP="00EE2A0E">
            <w:r>
              <w:t>100 %</w:t>
            </w:r>
          </w:p>
        </w:tc>
      </w:tr>
      <w:tr w:rsidR="00001CEA" w14:paraId="56B07B33" w14:textId="77777777" w:rsidTr="005133EF">
        <w:tc>
          <w:tcPr>
            <w:tcW w:w="3086" w:type="dxa"/>
            <w:shd w:val="clear" w:color="auto" w:fill="F7CAAC"/>
          </w:tcPr>
          <w:p w14:paraId="44F8D4DD" w14:textId="77777777" w:rsidR="00001CEA" w:rsidRDefault="00001CEA" w:rsidP="00EE2A0E">
            <w:pPr>
              <w:rPr>
                <w:b/>
              </w:rPr>
            </w:pPr>
            <w:r>
              <w:rPr>
                <w:b/>
              </w:rPr>
              <w:t>Vyučující</w:t>
            </w:r>
          </w:p>
        </w:tc>
        <w:tc>
          <w:tcPr>
            <w:tcW w:w="6769" w:type="dxa"/>
            <w:gridSpan w:val="7"/>
            <w:tcBorders>
              <w:bottom w:val="nil"/>
            </w:tcBorders>
          </w:tcPr>
          <w:p w14:paraId="190B044B" w14:textId="6BD240CA" w:rsidR="00001CEA" w:rsidRDefault="005024D4" w:rsidP="00EE2A0E">
            <w:r w:rsidRPr="005024D4">
              <w:t xml:space="preserve">Ing. Martina </w:t>
            </w:r>
            <w:proofErr w:type="spellStart"/>
            <w:r w:rsidRPr="005024D4">
              <w:t>Černeková</w:t>
            </w:r>
            <w:proofErr w:type="spellEnd"/>
            <w:r w:rsidRPr="005024D4">
              <w:t>, Ph.D.</w:t>
            </w:r>
          </w:p>
        </w:tc>
      </w:tr>
      <w:tr w:rsidR="00001CEA" w14:paraId="1E3B4E54" w14:textId="77777777" w:rsidTr="00EE2A0E">
        <w:trPr>
          <w:trHeight w:val="54"/>
        </w:trPr>
        <w:tc>
          <w:tcPr>
            <w:tcW w:w="9855" w:type="dxa"/>
            <w:gridSpan w:val="8"/>
            <w:tcBorders>
              <w:top w:val="nil"/>
            </w:tcBorders>
          </w:tcPr>
          <w:p w14:paraId="4B733815" w14:textId="77777777" w:rsidR="00001CEA" w:rsidRDefault="00001CEA" w:rsidP="00EE2A0E"/>
        </w:tc>
      </w:tr>
      <w:tr w:rsidR="00001CEA" w14:paraId="6F357834" w14:textId="77777777" w:rsidTr="005133EF">
        <w:tc>
          <w:tcPr>
            <w:tcW w:w="3086" w:type="dxa"/>
            <w:shd w:val="clear" w:color="auto" w:fill="F7CAAC"/>
          </w:tcPr>
          <w:p w14:paraId="6438B80B" w14:textId="77777777" w:rsidR="00001CEA" w:rsidRPr="001452AD" w:rsidRDefault="00001CEA" w:rsidP="00EE2A0E">
            <w:pPr>
              <w:rPr>
                <w:b/>
                <w:highlight w:val="yellow"/>
              </w:rPr>
            </w:pPr>
            <w:r w:rsidRPr="009B48E7">
              <w:rPr>
                <w:b/>
              </w:rPr>
              <w:t>Hlavní témata a výsledky učení</w:t>
            </w:r>
          </w:p>
        </w:tc>
        <w:tc>
          <w:tcPr>
            <w:tcW w:w="6769" w:type="dxa"/>
            <w:gridSpan w:val="7"/>
            <w:tcBorders>
              <w:bottom w:val="nil"/>
            </w:tcBorders>
          </w:tcPr>
          <w:p w14:paraId="6EF95B6E" w14:textId="77777777" w:rsidR="00001CEA" w:rsidRPr="001452AD" w:rsidRDefault="00001CEA" w:rsidP="00EE2A0E">
            <w:pPr>
              <w:rPr>
                <w:highlight w:val="yellow"/>
              </w:rPr>
            </w:pPr>
          </w:p>
        </w:tc>
      </w:tr>
      <w:tr w:rsidR="00001CEA" w14:paraId="5961EC54" w14:textId="77777777" w:rsidTr="005133EF">
        <w:trPr>
          <w:trHeight w:val="2197"/>
        </w:trPr>
        <w:tc>
          <w:tcPr>
            <w:tcW w:w="9855" w:type="dxa"/>
            <w:gridSpan w:val="8"/>
            <w:tcBorders>
              <w:top w:val="nil"/>
              <w:bottom w:val="single" w:sz="4" w:space="0" w:color="auto"/>
            </w:tcBorders>
          </w:tcPr>
          <w:p w14:paraId="4F551403" w14:textId="6878ECA2" w:rsidR="008A4C57" w:rsidRPr="007E15B5" w:rsidRDefault="008A4C57" w:rsidP="008A4C57">
            <w:pPr>
              <w:jc w:val="both"/>
              <w:rPr>
                <w:b/>
                <w:bCs/>
              </w:rPr>
            </w:pPr>
            <w:r w:rsidRPr="007E15B5">
              <w:rPr>
                <w:b/>
                <w:bCs/>
              </w:rPr>
              <w:t>Témata:</w:t>
            </w:r>
          </w:p>
          <w:p w14:paraId="6F1CEB69" w14:textId="4DDE2030" w:rsidR="008A4C57" w:rsidRPr="002F69C7" w:rsidRDefault="008A4C57" w:rsidP="004C352E">
            <w:pPr>
              <w:pStyle w:val="Odstavecseseznamem"/>
              <w:numPr>
                <w:ilvl w:val="0"/>
                <w:numId w:val="167"/>
              </w:numPr>
              <w:rPr>
                <w:color w:val="000000"/>
              </w:rPr>
            </w:pPr>
            <w:r w:rsidRPr="002F69C7">
              <w:rPr>
                <w:color w:val="000000"/>
              </w:rPr>
              <w:t>Opakování a doplnění obuvnické a galanterní terminologie.</w:t>
            </w:r>
          </w:p>
          <w:p w14:paraId="255B0F02" w14:textId="5D85B29E" w:rsidR="008A4C57" w:rsidRPr="002F69C7" w:rsidRDefault="008A4C57" w:rsidP="004C352E">
            <w:pPr>
              <w:pStyle w:val="Odstavecseseznamem"/>
              <w:numPr>
                <w:ilvl w:val="0"/>
                <w:numId w:val="167"/>
              </w:numPr>
              <w:rPr>
                <w:color w:val="000000"/>
              </w:rPr>
            </w:pPr>
            <w:r w:rsidRPr="002F69C7">
              <w:rPr>
                <w:color w:val="000000"/>
              </w:rPr>
              <w:t>Charakterizace typů obuvi podle různých hledisek.</w:t>
            </w:r>
          </w:p>
          <w:p w14:paraId="1FBADCE5" w14:textId="6D2247CA" w:rsidR="008A4C57" w:rsidRPr="002F69C7" w:rsidRDefault="008A4C57" w:rsidP="004C352E">
            <w:pPr>
              <w:pStyle w:val="Odstavecseseznamem"/>
              <w:numPr>
                <w:ilvl w:val="0"/>
                <w:numId w:val="167"/>
              </w:numPr>
              <w:rPr>
                <w:color w:val="000000"/>
              </w:rPr>
            </w:pPr>
            <w:r w:rsidRPr="002F69C7">
              <w:rPr>
                <w:color w:val="000000"/>
              </w:rPr>
              <w:t>Výrobní procesy obuvnické a galanterní výroby.</w:t>
            </w:r>
          </w:p>
          <w:p w14:paraId="7CF4C83D" w14:textId="5728FBE7" w:rsidR="008A4C57" w:rsidRPr="002F69C7" w:rsidRDefault="008A4C57" w:rsidP="004C352E">
            <w:pPr>
              <w:pStyle w:val="Odstavecseseznamem"/>
              <w:numPr>
                <w:ilvl w:val="0"/>
                <w:numId w:val="167"/>
              </w:numPr>
              <w:rPr>
                <w:color w:val="000000"/>
              </w:rPr>
            </w:pPr>
            <w:r w:rsidRPr="002F69C7">
              <w:rPr>
                <w:color w:val="000000"/>
              </w:rPr>
              <w:t>Vlastnosti a možnosti výroby napínacích stélek.</w:t>
            </w:r>
          </w:p>
          <w:p w14:paraId="4867F152" w14:textId="5A54BFEE" w:rsidR="008A4C57" w:rsidRPr="002F69C7" w:rsidRDefault="008A4C57" w:rsidP="004C352E">
            <w:pPr>
              <w:pStyle w:val="Odstavecseseznamem"/>
              <w:numPr>
                <w:ilvl w:val="0"/>
                <w:numId w:val="167"/>
              </w:numPr>
              <w:rPr>
                <w:color w:val="000000"/>
              </w:rPr>
            </w:pPr>
            <w:r w:rsidRPr="002F69C7">
              <w:rPr>
                <w:color w:val="000000"/>
              </w:rPr>
              <w:t>Typy a technologické postupy výroby opatků a tužinek.</w:t>
            </w:r>
          </w:p>
          <w:p w14:paraId="14D97877" w14:textId="005406B3" w:rsidR="008A4C57" w:rsidRPr="002F69C7" w:rsidRDefault="008A4C57" w:rsidP="004C352E">
            <w:pPr>
              <w:pStyle w:val="Odstavecseseznamem"/>
              <w:numPr>
                <w:ilvl w:val="0"/>
                <w:numId w:val="167"/>
              </w:numPr>
              <w:rPr>
                <w:color w:val="000000"/>
              </w:rPr>
            </w:pPr>
            <w:r w:rsidRPr="002F69C7">
              <w:rPr>
                <w:color w:val="000000"/>
              </w:rPr>
              <w:t>Druhy a způsoby výroby podešví a podpatků.</w:t>
            </w:r>
          </w:p>
          <w:p w14:paraId="7161F5F3" w14:textId="3291B075" w:rsidR="008A4C57" w:rsidRPr="002F69C7" w:rsidRDefault="008A4C57" w:rsidP="004C352E">
            <w:pPr>
              <w:pStyle w:val="Odstavecseseznamem"/>
              <w:numPr>
                <w:ilvl w:val="0"/>
                <w:numId w:val="167"/>
              </w:numPr>
              <w:rPr>
                <w:color w:val="000000"/>
              </w:rPr>
            </w:pPr>
            <w:r w:rsidRPr="002F69C7">
              <w:rPr>
                <w:color w:val="000000"/>
              </w:rPr>
              <w:t>Ostatní spodkové dílce.</w:t>
            </w:r>
          </w:p>
          <w:p w14:paraId="73292FFB" w14:textId="1A2B5186" w:rsidR="008A4C57" w:rsidRPr="002F69C7" w:rsidRDefault="008A4C57" w:rsidP="004C352E">
            <w:pPr>
              <w:pStyle w:val="Odstavecseseznamem"/>
              <w:numPr>
                <w:ilvl w:val="0"/>
                <w:numId w:val="167"/>
              </w:numPr>
              <w:rPr>
                <w:color w:val="000000"/>
              </w:rPr>
            </w:pPr>
            <w:r w:rsidRPr="002F69C7">
              <w:rPr>
                <w:color w:val="000000"/>
              </w:rPr>
              <w:t>Proces oddělování, zásady pro oddělování vrchových a podšívkových plošných materiálů.</w:t>
            </w:r>
          </w:p>
          <w:p w14:paraId="0E22AD51" w14:textId="0AE33B74" w:rsidR="008A4C57" w:rsidRPr="002F69C7" w:rsidRDefault="008A4C57" w:rsidP="004C352E">
            <w:pPr>
              <w:pStyle w:val="Odstavecseseznamem"/>
              <w:numPr>
                <w:ilvl w:val="0"/>
                <w:numId w:val="167"/>
              </w:numPr>
              <w:rPr>
                <w:color w:val="000000"/>
              </w:rPr>
            </w:pPr>
            <w:r w:rsidRPr="002F69C7">
              <w:rPr>
                <w:color w:val="000000"/>
              </w:rPr>
              <w:t>Zásady pro oddělování spodkových plošných materiálů.</w:t>
            </w:r>
          </w:p>
          <w:p w14:paraId="11950101" w14:textId="406A9019" w:rsidR="008A4C57" w:rsidRPr="002F69C7" w:rsidRDefault="008A4C57" w:rsidP="004C352E">
            <w:pPr>
              <w:pStyle w:val="Odstavecseseznamem"/>
              <w:numPr>
                <w:ilvl w:val="0"/>
                <w:numId w:val="167"/>
              </w:numPr>
              <w:rPr>
                <w:color w:val="000000"/>
              </w:rPr>
            </w:pPr>
            <w:r w:rsidRPr="002F69C7">
              <w:rPr>
                <w:color w:val="000000"/>
              </w:rPr>
              <w:t>Technologie šití.</w:t>
            </w:r>
          </w:p>
          <w:p w14:paraId="682FCC19" w14:textId="5326D66A" w:rsidR="008A4C57" w:rsidRPr="002F69C7" w:rsidRDefault="008A4C57" w:rsidP="004C352E">
            <w:pPr>
              <w:pStyle w:val="Odstavecseseznamem"/>
              <w:numPr>
                <w:ilvl w:val="0"/>
                <w:numId w:val="167"/>
              </w:numPr>
              <w:rPr>
                <w:color w:val="000000"/>
              </w:rPr>
            </w:pPr>
            <w:r w:rsidRPr="002F69C7">
              <w:rPr>
                <w:color w:val="000000"/>
              </w:rPr>
              <w:t>Způsoby zhotovení svršků různých střihů.</w:t>
            </w:r>
          </w:p>
          <w:p w14:paraId="37AA5131" w14:textId="13FC775A" w:rsidR="008A4C57" w:rsidRDefault="008A4C57" w:rsidP="004C352E">
            <w:pPr>
              <w:pStyle w:val="Odstavecseseznamem"/>
              <w:numPr>
                <w:ilvl w:val="0"/>
                <w:numId w:val="167"/>
              </w:numPr>
              <w:rPr>
                <w:color w:val="000000"/>
              </w:rPr>
            </w:pPr>
            <w:r w:rsidRPr="002F69C7">
              <w:rPr>
                <w:color w:val="000000"/>
              </w:rPr>
              <w:t>Technologické postupy zhotovení svršku.</w:t>
            </w:r>
          </w:p>
          <w:p w14:paraId="52368C06" w14:textId="03E524A2" w:rsidR="008A4C57" w:rsidRPr="009A3C62" w:rsidRDefault="008A4C57" w:rsidP="004C352E">
            <w:pPr>
              <w:pStyle w:val="Odstavecseseznamem"/>
              <w:numPr>
                <w:ilvl w:val="0"/>
                <w:numId w:val="167"/>
              </w:numPr>
              <w:spacing w:after="120"/>
              <w:ind w:left="714" w:hanging="357"/>
              <w:contextualSpacing w:val="0"/>
            </w:pPr>
            <w:r w:rsidRPr="002F69C7">
              <w:rPr>
                <w:color w:val="000000"/>
              </w:rPr>
              <w:t>Optimalizace tvarování svršku na kopyto, kondicionování svršku</w:t>
            </w:r>
            <w:r w:rsidR="00A8250E">
              <w:rPr>
                <w:color w:val="000000"/>
              </w:rPr>
              <w:t>.</w:t>
            </w:r>
          </w:p>
          <w:p w14:paraId="435F9396" w14:textId="72205C83" w:rsidR="008A4C57" w:rsidRPr="007E15B5" w:rsidRDefault="008A4C57" w:rsidP="008A4C57">
            <w:pPr>
              <w:jc w:val="both"/>
              <w:rPr>
                <w:b/>
                <w:bCs/>
              </w:rPr>
            </w:pPr>
            <w:r w:rsidRPr="007E15B5">
              <w:rPr>
                <w:b/>
                <w:bCs/>
              </w:rPr>
              <w:t>Výsledky učení:</w:t>
            </w:r>
          </w:p>
          <w:p w14:paraId="5906B165" w14:textId="77B47655" w:rsidR="008A4C57" w:rsidRPr="009A3C62" w:rsidRDefault="008A4C57" w:rsidP="008A4C57">
            <w:pPr>
              <w:jc w:val="both"/>
            </w:pPr>
            <w:r w:rsidRPr="009A3C62">
              <w:t>Odborné znalosti – po absolvování předmětu student umí:</w:t>
            </w:r>
          </w:p>
          <w:p w14:paraId="061D1FA6" w14:textId="6BFAC6E1" w:rsidR="008A4C57" w:rsidRPr="009A3C62" w:rsidRDefault="008A4C57" w:rsidP="004C352E">
            <w:pPr>
              <w:pStyle w:val="Odstavecseseznamem"/>
              <w:numPr>
                <w:ilvl w:val="0"/>
                <w:numId w:val="166"/>
              </w:numPr>
            </w:pPr>
            <w:r w:rsidRPr="009A3C62">
              <w:t>používat obuvnickou terminologie, pojmenování jednotlivých částí obuvi, rozlišení obuvi podle střihu svršku</w:t>
            </w:r>
            <w:r w:rsidR="002F69C7">
              <w:t xml:space="preserve"> </w:t>
            </w:r>
            <w:r w:rsidRPr="009A3C62">
              <w:t>podle výrobního způsobu, podle uzavírání</w:t>
            </w:r>
          </w:p>
          <w:p w14:paraId="789321B3" w14:textId="67B7B05C" w:rsidR="008A4C57" w:rsidRPr="009A3C62" w:rsidRDefault="008A4C57" w:rsidP="004C352E">
            <w:pPr>
              <w:pStyle w:val="Odstavecseseznamem"/>
              <w:numPr>
                <w:ilvl w:val="0"/>
                <w:numId w:val="168"/>
              </w:numPr>
              <w:jc w:val="both"/>
            </w:pPr>
            <w:r w:rsidRPr="009A3C62">
              <w:t xml:space="preserve">vysvětlit základní procesy v obuvnické </w:t>
            </w:r>
            <w:r w:rsidR="007D4FE6" w:rsidRPr="009A3C62">
              <w:t>výrobě – oddělování</w:t>
            </w:r>
            <w:r w:rsidRPr="009A3C62">
              <w:t xml:space="preserve"> a spojování</w:t>
            </w:r>
          </w:p>
          <w:p w14:paraId="4D57F6EB" w14:textId="0CF5AB64" w:rsidR="008A4C57" w:rsidRPr="009A3C62" w:rsidRDefault="008A4C57" w:rsidP="004C352E">
            <w:pPr>
              <w:pStyle w:val="Odstavecseseznamem"/>
              <w:numPr>
                <w:ilvl w:val="0"/>
                <w:numId w:val="168"/>
              </w:numPr>
              <w:jc w:val="both"/>
            </w:pPr>
            <w:r w:rsidRPr="009A3C62">
              <w:t>objasnit specifika oddělování různých druhů obuvnických materiálů</w:t>
            </w:r>
          </w:p>
          <w:p w14:paraId="53185847" w14:textId="47BCD95E" w:rsidR="008A4C57" w:rsidRPr="009A3C62" w:rsidRDefault="008A4C57" w:rsidP="004C352E">
            <w:pPr>
              <w:pStyle w:val="Odstavecseseznamem"/>
              <w:numPr>
                <w:ilvl w:val="0"/>
                <w:numId w:val="168"/>
              </w:numPr>
              <w:jc w:val="both"/>
            </w:pPr>
            <w:r w:rsidRPr="009A3C62">
              <w:t>vysvětlit technologii ručního a strojové šití, druhy spojů a stehů, technologické postupy šití různých střihů svršku</w:t>
            </w:r>
          </w:p>
          <w:p w14:paraId="52194DF1" w14:textId="32EBD446" w:rsidR="008A4C57" w:rsidRPr="009A3C62" w:rsidRDefault="008A4C57" w:rsidP="004C352E">
            <w:pPr>
              <w:pStyle w:val="Odstavecseseznamem"/>
              <w:numPr>
                <w:ilvl w:val="0"/>
                <w:numId w:val="168"/>
              </w:numPr>
              <w:jc w:val="both"/>
            </w:pPr>
            <w:r w:rsidRPr="009A3C62">
              <w:t>popsat proces tvarování a napínání svršku na kopyto</w:t>
            </w:r>
          </w:p>
          <w:p w14:paraId="560CAC18" w14:textId="2652D3B0" w:rsidR="008A4C57" w:rsidRPr="009A3C62" w:rsidRDefault="008A4C57" w:rsidP="008A4C57">
            <w:pPr>
              <w:jc w:val="both"/>
            </w:pPr>
            <w:r w:rsidRPr="009A3C62">
              <w:t>Odborné dovednosti – po absolvování předmětu student umí:</w:t>
            </w:r>
          </w:p>
          <w:p w14:paraId="23F8E774" w14:textId="1C3B5534" w:rsidR="008A4C57" w:rsidRPr="009A3C62" w:rsidRDefault="008A4C57" w:rsidP="004C352E">
            <w:pPr>
              <w:pStyle w:val="Odstavecseseznamem"/>
              <w:numPr>
                <w:ilvl w:val="0"/>
                <w:numId w:val="169"/>
              </w:numPr>
              <w:jc w:val="both"/>
            </w:pPr>
            <w:r w:rsidRPr="009A3C62">
              <w:t>popsat celou obuv včetně určení výrobního postupu</w:t>
            </w:r>
          </w:p>
          <w:p w14:paraId="49D474C8" w14:textId="2B406237" w:rsidR="008A4C57" w:rsidRPr="009A3C62" w:rsidRDefault="008A4C57" w:rsidP="004C352E">
            <w:pPr>
              <w:pStyle w:val="Odstavecseseznamem"/>
              <w:numPr>
                <w:ilvl w:val="0"/>
                <w:numId w:val="169"/>
              </w:numPr>
              <w:jc w:val="both"/>
            </w:pPr>
            <w:r w:rsidRPr="009A3C62">
              <w:t>navrhnout technologický postup pro výrobu konkrétních spodkových součástí obuvi</w:t>
            </w:r>
          </w:p>
          <w:p w14:paraId="318120FE" w14:textId="6004A5E7" w:rsidR="008A4C57" w:rsidRPr="009A3C62" w:rsidRDefault="008A4C57" w:rsidP="004C352E">
            <w:pPr>
              <w:pStyle w:val="Odstavecseseznamem"/>
              <w:numPr>
                <w:ilvl w:val="0"/>
                <w:numId w:val="169"/>
              </w:numPr>
              <w:jc w:val="both"/>
            </w:pPr>
            <w:r w:rsidRPr="009A3C62">
              <w:t>popsat způsoby oddělování různých obuvnických materiálů, včetně vhodné technologie a zásad pro konkrétní</w:t>
            </w:r>
          </w:p>
          <w:p w14:paraId="1C1AE58F" w14:textId="3C28B700" w:rsidR="008A4C57" w:rsidRPr="009A3C62" w:rsidRDefault="008A4C57" w:rsidP="002F69C7">
            <w:pPr>
              <w:pStyle w:val="Odstavecseseznamem"/>
              <w:jc w:val="both"/>
            </w:pPr>
            <w:r w:rsidRPr="009A3C62">
              <w:t>materiál</w:t>
            </w:r>
          </w:p>
          <w:p w14:paraId="4ED72E6C" w14:textId="2D5D8B86" w:rsidR="008A4C57" w:rsidRPr="009A3C62" w:rsidRDefault="008A4C57" w:rsidP="004C352E">
            <w:pPr>
              <w:pStyle w:val="Odstavecseseznamem"/>
              <w:numPr>
                <w:ilvl w:val="0"/>
                <w:numId w:val="169"/>
              </w:numPr>
              <w:jc w:val="both"/>
            </w:pPr>
            <w:r w:rsidRPr="009A3C62">
              <w:t>navrhnout technologický postup při výrobě svršku různého střihu, včetně úpravy obvodů dílců a horního</w:t>
            </w:r>
          </w:p>
          <w:p w14:paraId="5D72E430" w14:textId="35684501" w:rsidR="008A4C57" w:rsidRPr="009A3C62" w:rsidRDefault="008A4C57" w:rsidP="004C352E">
            <w:pPr>
              <w:pStyle w:val="Odstavecseseznamem"/>
              <w:numPr>
                <w:ilvl w:val="0"/>
                <w:numId w:val="169"/>
              </w:numPr>
              <w:jc w:val="both"/>
            </w:pPr>
            <w:r w:rsidRPr="009A3C62">
              <w:t>obvodového okraje</w:t>
            </w:r>
          </w:p>
          <w:p w14:paraId="71515CCC" w14:textId="0EAC856D" w:rsidR="00001CEA" w:rsidRPr="005A0406" w:rsidRDefault="008A4C57" w:rsidP="004C352E">
            <w:pPr>
              <w:pStyle w:val="Odstavecseseznamem"/>
              <w:numPr>
                <w:ilvl w:val="0"/>
                <w:numId w:val="169"/>
              </w:numPr>
              <w:jc w:val="both"/>
            </w:pPr>
            <w:r w:rsidRPr="009A3C62">
              <w:t>popsat možnosti a způsoby tvarování svršku na kopyto, vybrat vhodný způsob kondicionování svršku</w:t>
            </w:r>
          </w:p>
        </w:tc>
      </w:tr>
      <w:tr w:rsidR="00001CEA" w14:paraId="5670EC63" w14:textId="77777777" w:rsidTr="00A16594">
        <w:trPr>
          <w:trHeight w:val="148"/>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CB433DA" w14:textId="77777777" w:rsidR="00001CEA" w:rsidRPr="001452AD" w:rsidRDefault="00001CEA" w:rsidP="00001CEA">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4835E3CC" w14:textId="77777777" w:rsidR="00001CEA" w:rsidRPr="001452AD" w:rsidRDefault="00001CEA" w:rsidP="00001CEA">
            <w:pPr>
              <w:jc w:val="both"/>
              <w:rPr>
                <w:highlight w:val="yellow"/>
              </w:rPr>
            </w:pPr>
          </w:p>
        </w:tc>
      </w:tr>
      <w:tr w:rsidR="00001CEA" w14:paraId="64F942E3" w14:textId="77777777" w:rsidTr="00F9062F">
        <w:trPr>
          <w:trHeight w:val="715"/>
        </w:trPr>
        <w:tc>
          <w:tcPr>
            <w:tcW w:w="9855" w:type="dxa"/>
            <w:gridSpan w:val="8"/>
            <w:tcBorders>
              <w:top w:val="nil"/>
              <w:bottom w:val="single" w:sz="4" w:space="0" w:color="auto"/>
            </w:tcBorders>
          </w:tcPr>
          <w:p w14:paraId="0B57E8BB" w14:textId="2150C0B5" w:rsidR="008D5A51" w:rsidRDefault="008D5A51" w:rsidP="004C352E">
            <w:pPr>
              <w:pStyle w:val="Odstavecseseznamem"/>
              <w:numPr>
                <w:ilvl w:val="0"/>
                <w:numId w:val="170"/>
              </w:numPr>
              <w:jc w:val="both"/>
            </w:pPr>
            <w:r>
              <w:t>monologická (výklad, přednáška, instruktáž)</w:t>
            </w:r>
          </w:p>
          <w:p w14:paraId="6A1B3148" w14:textId="31FD9D1F" w:rsidR="008D5A51" w:rsidRDefault="008D5A51" w:rsidP="004C352E">
            <w:pPr>
              <w:pStyle w:val="Odstavecseseznamem"/>
              <w:numPr>
                <w:ilvl w:val="0"/>
                <w:numId w:val="170"/>
              </w:numPr>
              <w:jc w:val="both"/>
            </w:pPr>
            <w:r>
              <w:t>dialogická (diskuze, rozhovor, brainstorming)</w:t>
            </w:r>
          </w:p>
          <w:p w14:paraId="452985A7" w14:textId="69817F08" w:rsidR="00472E10" w:rsidRDefault="008D5A51" w:rsidP="004C352E">
            <w:pPr>
              <w:pStyle w:val="Odstavecseseznamem"/>
              <w:numPr>
                <w:ilvl w:val="0"/>
                <w:numId w:val="170"/>
              </w:numPr>
              <w:jc w:val="both"/>
            </w:pPr>
            <w:r>
              <w:t>praktické procvičování, práce studentů ve dvojicích</w:t>
            </w:r>
          </w:p>
        </w:tc>
      </w:tr>
    </w:tbl>
    <w:p w14:paraId="1D08F6A0" w14:textId="77777777" w:rsidR="006537DF" w:rsidRDefault="006537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001CEA" w14:paraId="6107722E" w14:textId="77777777" w:rsidTr="005133EF">
        <w:trPr>
          <w:trHeight w:val="265"/>
        </w:trPr>
        <w:tc>
          <w:tcPr>
            <w:tcW w:w="3653" w:type="dxa"/>
            <w:tcBorders>
              <w:top w:val="single" w:sz="4" w:space="0" w:color="auto"/>
            </w:tcBorders>
            <w:shd w:val="clear" w:color="auto" w:fill="F7CAAC"/>
          </w:tcPr>
          <w:p w14:paraId="4987FBE5" w14:textId="2D4722A6" w:rsidR="00001CEA" w:rsidRDefault="00001CEA" w:rsidP="00001CEA">
            <w:pPr>
              <w:jc w:val="both"/>
            </w:pPr>
            <w:r>
              <w:rPr>
                <w:b/>
              </w:rPr>
              <w:lastRenderedPageBreak/>
              <w:t>Studijní literatura a studijní pomůcky</w:t>
            </w:r>
          </w:p>
        </w:tc>
        <w:tc>
          <w:tcPr>
            <w:tcW w:w="6202" w:type="dxa"/>
            <w:gridSpan w:val="3"/>
            <w:tcBorders>
              <w:top w:val="single" w:sz="4" w:space="0" w:color="auto"/>
              <w:bottom w:val="nil"/>
            </w:tcBorders>
          </w:tcPr>
          <w:p w14:paraId="00D75C95" w14:textId="77777777" w:rsidR="00001CEA" w:rsidRDefault="00001CEA" w:rsidP="00001CEA">
            <w:pPr>
              <w:jc w:val="both"/>
            </w:pPr>
          </w:p>
        </w:tc>
      </w:tr>
      <w:tr w:rsidR="00001CEA" w14:paraId="1D72F01E" w14:textId="77777777" w:rsidTr="005133EF">
        <w:trPr>
          <w:trHeight w:val="1497"/>
        </w:trPr>
        <w:tc>
          <w:tcPr>
            <w:tcW w:w="9855" w:type="dxa"/>
            <w:gridSpan w:val="4"/>
            <w:tcBorders>
              <w:top w:val="nil"/>
            </w:tcBorders>
          </w:tcPr>
          <w:p w14:paraId="22F6D581" w14:textId="77777777" w:rsidR="00001CEA" w:rsidRPr="000751EE" w:rsidRDefault="008D5A51" w:rsidP="00001CEA">
            <w:pPr>
              <w:jc w:val="both"/>
              <w:rPr>
                <w:b/>
                <w:bCs/>
              </w:rPr>
            </w:pPr>
            <w:r w:rsidRPr="000751EE">
              <w:rPr>
                <w:b/>
                <w:bCs/>
              </w:rPr>
              <w:t>Povinná:</w:t>
            </w:r>
          </w:p>
          <w:p w14:paraId="3398CD3F" w14:textId="0D114FB9" w:rsidR="000751EE" w:rsidRDefault="00396A96" w:rsidP="000751EE">
            <w:pPr>
              <w:jc w:val="both"/>
            </w:pPr>
            <w:r w:rsidRPr="00396A96">
              <w:t xml:space="preserve">FLORIÁNOVÁ, Olga. </w:t>
            </w:r>
            <w:r w:rsidRPr="002F69C7">
              <w:rPr>
                <w:i/>
                <w:iCs/>
              </w:rPr>
              <w:t>Kůže: zpracování a výrobky. Řemesla, tradice, technika</w:t>
            </w:r>
            <w:r w:rsidRPr="00396A96">
              <w:t>.</w:t>
            </w:r>
            <w:r w:rsidR="000751EE">
              <w:t xml:space="preserve"> Praha: Grada, 2005, ISBN: 8024710919</w:t>
            </w:r>
            <w:r w:rsidR="007E76DE">
              <w:t>.</w:t>
            </w:r>
          </w:p>
          <w:p w14:paraId="612DC14F" w14:textId="1B574F33" w:rsidR="000751EE" w:rsidRDefault="000751EE" w:rsidP="000751EE">
            <w:pPr>
              <w:jc w:val="both"/>
            </w:pPr>
            <w:r>
              <w:t>KUBÁT, L</w:t>
            </w:r>
            <w:r w:rsidR="00422390">
              <w:t>adislav</w:t>
            </w:r>
            <w:r w:rsidR="00F23AF7">
              <w:t xml:space="preserve"> a</w:t>
            </w:r>
            <w:r>
              <w:t xml:space="preserve"> PAŘILOVÁ, H</w:t>
            </w:r>
            <w:r w:rsidR="00422390">
              <w:t>ana</w:t>
            </w:r>
            <w:r>
              <w:t xml:space="preserve">. </w:t>
            </w:r>
            <w:r w:rsidRPr="002F69C7">
              <w:rPr>
                <w:i/>
                <w:iCs/>
              </w:rPr>
              <w:t xml:space="preserve">Kůže, usně, kožešiny a kožené </w:t>
            </w:r>
            <w:r w:rsidR="007D4FE6" w:rsidRPr="002F69C7">
              <w:rPr>
                <w:i/>
                <w:iCs/>
              </w:rPr>
              <w:t>výrobky – textilní</w:t>
            </w:r>
            <w:r w:rsidRPr="002F69C7">
              <w:rPr>
                <w:i/>
                <w:iCs/>
              </w:rPr>
              <w:t xml:space="preserve"> zbožíznalství</w:t>
            </w:r>
            <w:r>
              <w:t>. Liberec: TUL,</w:t>
            </w:r>
          </w:p>
          <w:p w14:paraId="31974DD0" w14:textId="569BEE4E" w:rsidR="000751EE" w:rsidRDefault="000751EE" w:rsidP="000751EE">
            <w:pPr>
              <w:jc w:val="both"/>
            </w:pPr>
            <w:r>
              <w:t xml:space="preserve">2013, </w:t>
            </w:r>
            <w:r w:rsidR="00BC0EC1" w:rsidRPr="00BC0EC1">
              <w:t>ISBN 978-80-7494-002-6.</w:t>
            </w:r>
          </w:p>
          <w:p w14:paraId="07746103" w14:textId="77777777" w:rsidR="000751EE" w:rsidRPr="000751EE" w:rsidRDefault="000751EE" w:rsidP="000751EE">
            <w:pPr>
              <w:jc w:val="both"/>
              <w:rPr>
                <w:b/>
                <w:bCs/>
              </w:rPr>
            </w:pPr>
            <w:r w:rsidRPr="000751EE">
              <w:rPr>
                <w:b/>
                <w:bCs/>
              </w:rPr>
              <w:t xml:space="preserve">Doporučená: </w:t>
            </w:r>
          </w:p>
          <w:p w14:paraId="295FB19D" w14:textId="53B83D9F" w:rsidR="000751EE" w:rsidRDefault="00531E8C" w:rsidP="000751EE">
            <w:pPr>
              <w:jc w:val="both"/>
            </w:pPr>
            <w:r w:rsidRPr="00531E8C">
              <w:t xml:space="preserve">GOONETILLEKE, </w:t>
            </w:r>
            <w:proofErr w:type="spellStart"/>
            <w:r w:rsidRPr="00531E8C">
              <w:t>Ravindra</w:t>
            </w:r>
            <w:proofErr w:type="spellEnd"/>
            <w:r w:rsidRPr="00531E8C">
              <w:t xml:space="preserve"> S. (</w:t>
            </w:r>
            <w:proofErr w:type="spellStart"/>
            <w:r w:rsidRPr="00531E8C">
              <w:t>ed</w:t>
            </w:r>
            <w:proofErr w:type="spellEnd"/>
            <w:r w:rsidRPr="00531E8C">
              <w:t xml:space="preserve">.). </w:t>
            </w:r>
            <w:proofErr w:type="spellStart"/>
            <w:r w:rsidRPr="002F69C7">
              <w:rPr>
                <w:i/>
                <w:iCs/>
              </w:rPr>
              <w:t>The</w:t>
            </w:r>
            <w:proofErr w:type="spellEnd"/>
            <w:r w:rsidRPr="002F69C7">
              <w:rPr>
                <w:i/>
                <w:iCs/>
              </w:rPr>
              <w:t xml:space="preserve"> science </w:t>
            </w:r>
            <w:proofErr w:type="spellStart"/>
            <w:r w:rsidRPr="002F69C7">
              <w:rPr>
                <w:i/>
                <w:iCs/>
              </w:rPr>
              <w:t>of</w:t>
            </w:r>
            <w:proofErr w:type="spellEnd"/>
            <w:r w:rsidRPr="002F69C7">
              <w:rPr>
                <w:i/>
                <w:iCs/>
              </w:rPr>
              <w:t xml:space="preserve"> </w:t>
            </w:r>
            <w:proofErr w:type="spellStart"/>
            <w:r w:rsidRPr="002F69C7">
              <w:rPr>
                <w:i/>
                <w:iCs/>
              </w:rPr>
              <w:t>footwear</w:t>
            </w:r>
            <w:proofErr w:type="spellEnd"/>
            <w:r w:rsidRPr="002F69C7">
              <w:rPr>
                <w:i/>
                <w:iCs/>
              </w:rPr>
              <w:t xml:space="preserve">. </w:t>
            </w:r>
            <w:proofErr w:type="spellStart"/>
            <w:r w:rsidRPr="002F69C7">
              <w:rPr>
                <w:i/>
                <w:iCs/>
              </w:rPr>
              <w:t>Human</w:t>
            </w:r>
            <w:proofErr w:type="spellEnd"/>
            <w:r w:rsidRPr="002F69C7">
              <w:rPr>
                <w:i/>
                <w:iCs/>
              </w:rPr>
              <w:t xml:space="preserve"> </w:t>
            </w:r>
            <w:proofErr w:type="spellStart"/>
            <w:r w:rsidRPr="002F69C7">
              <w:rPr>
                <w:i/>
                <w:iCs/>
              </w:rPr>
              <w:t>factors</w:t>
            </w:r>
            <w:proofErr w:type="spellEnd"/>
            <w:r w:rsidRPr="002F69C7">
              <w:rPr>
                <w:i/>
                <w:iCs/>
              </w:rPr>
              <w:t xml:space="preserve"> and </w:t>
            </w:r>
            <w:proofErr w:type="spellStart"/>
            <w:r w:rsidRPr="002F69C7">
              <w:rPr>
                <w:i/>
                <w:iCs/>
              </w:rPr>
              <w:t>ergonomics</w:t>
            </w:r>
            <w:proofErr w:type="spellEnd"/>
            <w:r w:rsidRPr="002F69C7">
              <w:rPr>
                <w:i/>
                <w:iCs/>
              </w:rPr>
              <w:t>.</w:t>
            </w:r>
            <w:r w:rsidRPr="00531E8C" w:rsidDel="00531E8C">
              <w:t xml:space="preserve"> </w:t>
            </w:r>
            <w:proofErr w:type="spellStart"/>
            <w:r w:rsidR="000751EE">
              <w:t>Boca</w:t>
            </w:r>
            <w:proofErr w:type="spellEnd"/>
            <w:r w:rsidR="000751EE">
              <w:t xml:space="preserve"> </w:t>
            </w:r>
            <w:proofErr w:type="spellStart"/>
            <w:r w:rsidR="000751EE">
              <w:t>Raton</w:t>
            </w:r>
            <w:proofErr w:type="spellEnd"/>
            <w:r w:rsidR="000751EE">
              <w:t xml:space="preserve">: CRC </w:t>
            </w:r>
            <w:proofErr w:type="spellStart"/>
            <w:r w:rsidR="000751EE">
              <w:t>Press</w:t>
            </w:r>
            <w:proofErr w:type="spellEnd"/>
            <w:r w:rsidR="000751EE">
              <w:t>, 2013, ISBN: 978-1-4398-3568-5</w:t>
            </w:r>
            <w:r w:rsidR="007E76DE">
              <w:t>.</w:t>
            </w:r>
          </w:p>
          <w:p w14:paraId="6DBF8008" w14:textId="5F2DE8BF" w:rsidR="000751EE" w:rsidRPr="002F69C7" w:rsidRDefault="000751EE" w:rsidP="000751EE">
            <w:pPr>
              <w:jc w:val="both"/>
              <w:rPr>
                <w:i/>
                <w:iCs/>
              </w:rPr>
            </w:pPr>
            <w:r>
              <w:t>HATFIELD, C.</w:t>
            </w:r>
            <w:r w:rsidR="00732022">
              <w:t xml:space="preserve"> </w:t>
            </w:r>
            <w:r>
              <w:t xml:space="preserve">B. </w:t>
            </w:r>
            <w:proofErr w:type="spellStart"/>
            <w:r w:rsidRPr="002F69C7">
              <w:rPr>
                <w:i/>
                <w:iCs/>
              </w:rPr>
              <w:t>Designing</w:t>
            </w:r>
            <w:proofErr w:type="spellEnd"/>
            <w:r w:rsidRPr="002F69C7">
              <w:rPr>
                <w:i/>
                <w:iCs/>
              </w:rPr>
              <w:t xml:space="preserve">, </w:t>
            </w:r>
            <w:proofErr w:type="spellStart"/>
            <w:r w:rsidRPr="002F69C7">
              <w:rPr>
                <w:i/>
                <w:iCs/>
              </w:rPr>
              <w:t>Cutting</w:t>
            </w:r>
            <w:proofErr w:type="spellEnd"/>
            <w:r w:rsidRPr="002F69C7">
              <w:rPr>
                <w:i/>
                <w:iCs/>
              </w:rPr>
              <w:t xml:space="preserve"> and </w:t>
            </w:r>
            <w:proofErr w:type="spellStart"/>
            <w:r w:rsidRPr="002F69C7">
              <w:rPr>
                <w:i/>
                <w:iCs/>
              </w:rPr>
              <w:t>Grading</w:t>
            </w:r>
            <w:proofErr w:type="spellEnd"/>
            <w:r w:rsidRPr="002F69C7">
              <w:rPr>
                <w:i/>
                <w:iCs/>
              </w:rPr>
              <w:t xml:space="preserve"> </w:t>
            </w:r>
            <w:proofErr w:type="spellStart"/>
            <w:r w:rsidRPr="002F69C7">
              <w:rPr>
                <w:i/>
                <w:iCs/>
              </w:rPr>
              <w:t>Boot</w:t>
            </w:r>
            <w:proofErr w:type="spellEnd"/>
            <w:r w:rsidRPr="002F69C7">
              <w:rPr>
                <w:i/>
                <w:iCs/>
              </w:rPr>
              <w:t xml:space="preserve"> and </w:t>
            </w:r>
            <w:proofErr w:type="spellStart"/>
            <w:r w:rsidRPr="002F69C7">
              <w:rPr>
                <w:i/>
                <w:iCs/>
              </w:rPr>
              <w:t>Shoe</w:t>
            </w:r>
            <w:proofErr w:type="spellEnd"/>
            <w:r w:rsidRPr="002F69C7">
              <w:rPr>
                <w:i/>
                <w:iCs/>
              </w:rPr>
              <w:t xml:space="preserve"> </w:t>
            </w:r>
            <w:proofErr w:type="spellStart"/>
            <w:r w:rsidRPr="002F69C7">
              <w:rPr>
                <w:i/>
                <w:iCs/>
              </w:rPr>
              <w:t>Patterns</w:t>
            </w:r>
            <w:proofErr w:type="spellEnd"/>
            <w:r w:rsidRPr="002F69C7">
              <w:rPr>
                <w:i/>
                <w:iCs/>
              </w:rPr>
              <w:t xml:space="preserve">, and </w:t>
            </w:r>
            <w:proofErr w:type="spellStart"/>
            <w:r w:rsidRPr="002F69C7">
              <w:rPr>
                <w:i/>
                <w:iCs/>
              </w:rPr>
              <w:t>Complete</w:t>
            </w:r>
            <w:proofErr w:type="spellEnd"/>
            <w:r w:rsidRPr="002F69C7">
              <w:rPr>
                <w:i/>
                <w:iCs/>
              </w:rPr>
              <w:t xml:space="preserve"> </w:t>
            </w:r>
            <w:proofErr w:type="spellStart"/>
            <w:r w:rsidRPr="002F69C7">
              <w:rPr>
                <w:i/>
                <w:iCs/>
              </w:rPr>
              <w:t>Manual</w:t>
            </w:r>
            <w:proofErr w:type="spellEnd"/>
            <w:r w:rsidRPr="002F69C7">
              <w:rPr>
                <w:i/>
                <w:iCs/>
              </w:rPr>
              <w:t xml:space="preserve"> </w:t>
            </w:r>
            <w:proofErr w:type="spellStart"/>
            <w:r w:rsidRPr="002F69C7">
              <w:rPr>
                <w:i/>
                <w:iCs/>
              </w:rPr>
              <w:t>for</w:t>
            </w:r>
            <w:proofErr w:type="spellEnd"/>
            <w:r w:rsidRPr="002F69C7">
              <w:rPr>
                <w:i/>
                <w:iCs/>
              </w:rPr>
              <w:t xml:space="preserve"> </w:t>
            </w:r>
            <w:proofErr w:type="spellStart"/>
            <w:r w:rsidRPr="002F69C7">
              <w:rPr>
                <w:i/>
                <w:iCs/>
              </w:rPr>
              <w:t>the</w:t>
            </w:r>
            <w:proofErr w:type="spellEnd"/>
          </w:p>
          <w:p w14:paraId="669FB2F5" w14:textId="2E459311" w:rsidR="000751EE" w:rsidRDefault="000751EE" w:rsidP="000751EE">
            <w:pPr>
              <w:jc w:val="both"/>
            </w:pPr>
            <w:proofErr w:type="spellStart"/>
            <w:r w:rsidRPr="002F69C7">
              <w:rPr>
                <w:i/>
                <w:iCs/>
              </w:rPr>
              <w:t>Stitching</w:t>
            </w:r>
            <w:proofErr w:type="spellEnd"/>
            <w:r w:rsidRPr="002F69C7">
              <w:rPr>
                <w:i/>
                <w:iCs/>
              </w:rPr>
              <w:t xml:space="preserve"> </w:t>
            </w:r>
            <w:proofErr w:type="spellStart"/>
            <w:r w:rsidRPr="002F69C7">
              <w:rPr>
                <w:i/>
                <w:iCs/>
              </w:rPr>
              <w:t>Room</w:t>
            </w:r>
            <w:proofErr w:type="spellEnd"/>
            <w:r>
              <w:t>. USA: ICG Testing, 2017, ISBN: 978-1-4733-3827-2</w:t>
            </w:r>
            <w:r w:rsidR="00732022">
              <w:t>.</w:t>
            </w:r>
          </w:p>
          <w:p w14:paraId="01D6660D" w14:textId="77777777" w:rsidR="00056CB3" w:rsidRDefault="00056CB3" w:rsidP="000751EE">
            <w:pPr>
              <w:jc w:val="both"/>
            </w:pPr>
            <w:r w:rsidRPr="00056CB3">
              <w:t xml:space="preserve">MOTAWI, </w:t>
            </w:r>
            <w:proofErr w:type="spellStart"/>
            <w:r w:rsidRPr="00056CB3">
              <w:t>Wade</w:t>
            </w:r>
            <w:proofErr w:type="spellEnd"/>
            <w:r w:rsidRPr="00056CB3">
              <w:t xml:space="preserve"> a MOTAWI, Andrea. </w:t>
            </w:r>
            <w:proofErr w:type="spellStart"/>
            <w:r w:rsidRPr="002F69C7">
              <w:rPr>
                <w:i/>
                <w:iCs/>
              </w:rPr>
              <w:t>How</w:t>
            </w:r>
            <w:proofErr w:type="spellEnd"/>
            <w:r w:rsidRPr="002F69C7">
              <w:rPr>
                <w:i/>
                <w:iCs/>
              </w:rPr>
              <w:t xml:space="preserve"> </w:t>
            </w:r>
            <w:proofErr w:type="spellStart"/>
            <w:r w:rsidRPr="002F69C7">
              <w:rPr>
                <w:i/>
                <w:iCs/>
              </w:rPr>
              <w:t>shoes</w:t>
            </w:r>
            <w:proofErr w:type="spellEnd"/>
            <w:r w:rsidRPr="002F69C7">
              <w:rPr>
                <w:i/>
                <w:iCs/>
              </w:rPr>
              <w:t xml:space="preserve"> are made</w:t>
            </w:r>
            <w:r w:rsidRPr="00056CB3">
              <w:t>. [</w:t>
            </w:r>
            <w:proofErr w:type="spellStart"/>
            <w:r w:rsidRPr="00056CB3">
              <w:t>Milton</w:t>
            </w:r>
            <w:proofErr w:type="spellEnd"/>
            <w:r w:rsidRPr="00056CB3">
              <w:t xml:space="preserve"> </w:t>
            </w:r>
            <w:proofErr w:type="spellStart"/>
            <w:r w:rsidRPr="00056CB3">
              <w:t>Keynes</w:t>
            </w:r>
            <w:proofErr w:type="spellEnd"/>
            <w:r w:rsidRPr="00056CB3">
              <w:t>]: [</w:t>
            </w:r>
            <w:proofErr w:type="spellStart"/>
            <w:r w:rsidRPr="00056CB3">
              <w:t>Lightning</w:t>
            </w:r>
            <w:proofErr w:type="spellEnd"/>
            <w:r w:rsidRPr="00056CB3">
              <w:t xml:space="preserve"> Source], 2018.</w:t>
            </w:r>
            <w:r w:rsidRPr="00056CB3" w:rsidDel="00056CB3">
              <w:t xml:space="preserve"> </w:t>
            </w:r>
          </w:p>
          <w:p w14:paraId="75B43570" w14:textId="3EEBFECA" w:rsidR="008D5A51" w:rsidRDefault="000751EE" w:rsidP="00F9062F">
            <w:pPr>
              <w:jc w:val="both"/>
            </w:pPr>
            <w:r>
              <w:t>ISBN: 978-0-9987070-3-7</w:t>
            </w:r>
            <w:r w:rsidR="00056CB3">
              <w:t>.</w:t>
            </w:r>
          </w:p>
        </w:tc>
      </w:tr>
      <w:tr w:rsidR="00001CEA" w14:paraId="09F53A60"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D726E10" w14:textId="77777777" w:rsidR="00001CEA" w:rsidRDefault="00001CEA" w:rsidP="00001CEA">
            <w:pPr>
              <w:jc w:val="center"/>
              <w:rPr>
                <w:b/>
              </w:rPr>
            </w:pPr>
            <w:r>
              <w:rPr>
                <w:b/>
              </w:rPr>
              <w:t>Informace ke kombinované nebo distanční formě</w:t>
            </w:r>
          </w:p>
        </w:tc>
      </w:tr>
      <w:tr w:rsidR="00001CEA" w14:paraId="3C104D49" w14:textId="77777777" w:rsidTr="005133EF">
        <w:tc>
          <w:tcPr>
            <w:tcW w:w="4787" w:type="dxa"/>
            <w:gridSpan w:val="2"/>
            <w:tcBorders>
              <w:top w:val="single" w:sz="2" w:space="0" w:color="auto"/>
            </w:tcBorders>
            <w:shd w:val="clear" w:color="auto" w:fill="F7CAAC"/>
          </w:tcPr>
          <w:p w14:paraId="1FCD3132" w14:textId="77777777" w:rsidR="00001CEA" w:rsidRDefault="00001CEA" w:rsidP="00001CEA">
            <w:pPr>
              <w:jc w:val="both"/>
            </w:pPr>
            <w:r>
              <w:rPr>
                <w:b/>
              </w:rPr>
              <w:t>Rozsah konzultací (soustředění)</w:t>
            </w:r>
          </w:p>
        </w:tc>
        <w:tc>
          <w:tcPr>
            <w:tcW w:w="889" w:type="dxa"/>
            <w:tcBorders>
              <w:top w:val="single" w:sz="2" w:space="0" w:color="auto"/>
            </w:tcBorders>
          </w:tcPr>
          <w:p w14:paraId="1DE5071C" w14:textId="77777777" w:rsidR="00001CEA" w:rsidRDefault="00001CEA" w:rsidP="00001CEA">
            <w:pPr>
              <w:jc w:val="both"/>
            </w:pPr>
          </w:p>
        </w:tc>
        <w:tc>
          <w:tcPr>
            <w:tcW w:w="4179" w:type="dxa"/>
            <w:tcBorders>
              <w:top w:val="single" w:sz="2" w:space="0" w:color="auto"/>
            </w:tcBorders>
            <w:shd w:val="clear" w:color="auto" w:fill="F7CAAC"/>
          </w:tcPr>
          <w:p w14:paraId="764E7CA2" w14:textId="77777777" w:rsidR="00001CEA" w:rsidRDefault="00001CEA" w:rsidP="00001CEA">
            <w:pPr>
              <w:jc w:val="both"/>
              <w:rPr>
                <w:b/>
              </w:rPr>
            </w:pPr>
            <w:r>
              <w:rPr>
                <w:b/>
              </w:rPr>
              <w:t xml:space="preserve">hodin </w:t>
            </w:r>
          </w:p>
        </w:tc>
      </w:tr>
      <w:tr w:rsidR="00001CEA" w14:paraId="1E40FF07" w14:textId="77777777" w:rsidTr="005133EF">
        <w:tc>
          <w:tcPr>
            <w:tcW w:w="9855" w:type="dxa"/>
            <w:gridSpan w:val="4"/>
            <w:shd w:val="clear" w:color="auto" w:fill="F7CAAC"/>
          </w:tcPr>
          <w:p w14:paraId="5871BBDD" w14:textId="77777777" w:rsidR="00001CEA" w:rsidRDefault="00001CEA" w:rsidP="00001CEA">
            <w:pPr>
              <w:jc w:val="both"/>
              <w:rPr>
                <w:b/>
              </w:rPr>
            </w:pPr>
            <w:r>
              <w:rPr>
                <w:b/>
              </w:rPr>
              <w:t>Informace o způsobu kontaktu s vyučujícím</w:t>
            </w:r>
          </w:p>
        </w:tc>
      </w:tr>
      <w:tr w:rsidR="00001CEA" w14:paraId="7C0A981E" w14:textId="77777777" w:rsidTr="005133EF">
        <w:trPr>
          <w:trHeight w:val="1373"/>
        </w:trPr>
        <w:tc>
          <w:tcPr>
            <w:tcW w:w="9855" w:type="dxa"/>
            <w:gridSpan w:val="4"/>
          </w:tcPr>
          <w:p w14:paraId="3E847F0B" w14:textId="77777777" w:rsidR="00001CEA" w:rsidRDefault="00001CEA" w:rsidP="00001CEA">
            <w:pPr>
              <w:jc w:val="both"/>
            </w:pPr>
          </w:p>
        </w:tc>
      </w:tr>
    </w:tbl>
    <w:p w14:paraId="3CB57589" w14:textId="77777777" w:rsidR="00336D22" w:rsidRDefault="00336D22"/>
    <w:p w14:paraId="53027047" w14:textId="65ED1A7A" w:rsidR="007C5B6E" w:rsidRDefault="007C5B6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336D22" w14:paraId="1D9D1FA8" w14:textId="77777777" w:rsidTr="005133EF">
        <w:tc>
          <w:tcPr>
            <w:tcW w:w="9855" w:type="dxa"/>
            <w:gridSpan w:val="8"/>
            <w:tcBorders>
              <w:bottom w:val="double" w:sz="4" w:space="0" w:color="auto"/>
            </w:tcBorders>
            <w:shd w:val="clear" w:color="auto" w:fill="BDD6EE"/>
          </w:tcPr>
          <w:p w14:paraId="48E53E8A" w14:textId="77777777" w:rsidR="00336D22" w:rsidRDefault="00336D22" w:rsidP="005133EF">
            <w:pPr>
              <w:jc w:val="both"/>
              <w:rPr>
                <w:b/>
                <w:sz w:val="28"/>
              </w:rPr>
            </w:pPr>
            <w:r>
              <w:lastRenderedPageBreak/>
              <w:br w:type="page"/>
            </w:r>
            <w:r>
              <w:rPr>
                <w:b/>
                <w:sz w:val="28"/>
              </w:rPr>
              <w:t>B-III – Charakteristika studijního předmětu</w:t>
            </w:r>
          </w:p>
        </w:tc>
      </w:tr>
      <w:tr w:rsidR="00C025B6" w14:paraId="57BDF951" w14:textId="77777777" w:rsidTr="005133EF">
        <w:tc>
          <w:tcPr>
            <w:tcW w:w="3086" w:type="dxa"/>
            <w:tcBorders>
              <w:top w:val="double" w:sz="4" w:space="0" w:color="auto"/>
            </w:tcBorders>
            <w:shd w:val="clear" w:color="auto" w:fill="F7CAAC"/>
          </w:tcPr>
          <w:p w14:paraId="2FD43C9C" w14:textId="77777777" w:rsidR="00C025B6" w:rsidRDefault="00C025B6" w:rsidP="00266440">
            <w:pPr>
              <w:rPr>
                <w:b/>
              </w:rPr>
            </w:pPr>
            <w:r>
              <w:rPr>
                <w:b/>
              </w:rPr>
              <w:t>Název studijního předmětu</w:t>
            </w:r>
          </w:p>
        </w:tc>
        <w:tc>
          <w:tcPr>
            <w:tcW w:w="6769" w:type="dxa"/>
            <w:gridSpan w:val="7"/>
            <w:tcBorders>
              <w:top w:val="double" w:sz="4" w:space="0" w:color="auto"/>
            </w:tcBorders>
          </w:tcPr>
          <w:p w14:paraId="7C25F892" w14:textId="7F86211A" w:rsidR="00C025B6" w:rsidRDefault="00C025B6" w:rsidP="00266440">
            <w:r>
              <w:t>Teorie a technologie 5 – Obuvnická technologie</w:t>
            </w:r>
            <w:r w:rsidR="00517CAD">
              <w:t xml:space="preserve"> </w:t>
            </w:r>
          </w:p>
        </w:tc>
      </w:tr>
      <w:tr w:rsidR="00C025B6" w14:paraId="09CF7E50" w14:textId="77777777" w:rsidTr="005133EF">
        <w:tc>
          <w:tcPr>
            <w:tcW w:w="3086" w:type="dxa"/>
            <w:shd w:val="clear" w:color="auto" w:fill="F7CAAC"/>
          </w:tcPr>
          <w:p w14:paraId="2E127111" w14:textId="77777777" w:rsidR="00C025B6" w:rsidRDefault="00C025B6" w:rsidP="00266440">
            <w:pPr>
              <w:rPr>
                <w:b/>
              </w:rPr>
            </w:pPr>
            <w:r>
              <w:rPr>
                <w:b/>
              </w:rPr>
              <w:t>Typ předmětu</w:t>
            </w:r>
          </w:p>
        </w:tc>
        <w:tc>
          <w:tcPr>
            <w:tcW w:w="3406" w:type="dxa"/>
            <w:gridSpan w:val="4"/>
          </w:tcPr>
          <w:p w14:paraId="14886E72" w14:textId="1BAACBA9" w:rsidR="00C025B6" w:rsidRDefault="00C025B6" w:rsidP="00266440">
            <w:r>
              <w:t>povinný, PZ</w:t>
            </w:r>
          </w:p>
        </w:tc>
        <w:tc>
          <w:tcPr>
            <w:tcW w:w="2695" w:type="dxa"/>
            <w:gridSpan w:val="2"/>
            <w:shd w:val="clear" w:color="auto" w:fill="F7CAAC"/>
          </w:tcPr>
          <w:p w14:paraId="5101DA03" w14:textId="77777777" w:rsidR="00C025B6" w:rsidRDefault="00C025B6" w:rsidP="00266440">
            <w:r>
              <w:rPr>
                <w:b/>
              </w:rPr>
              <w:t>doporučený ročník / semestr</w:t>
            </w:r>
          </w:p>
        </w:tc>
        <w:tc>
          <w:tcPr>
            <w:tcW w:w="668" w:type="dxa"/>
          </w:tcPr>
          <w:p w14:paraId="4F1593AF" w14:textId="1648D753" w:rsidR="00C025B6" w:rsidRDefault="004E62B8" w:rsidP="00266440">
            <w:r>
              <w:t>3/ZS</w:t>
            </w:r>
          </w:p>
        </w:tc>
      </w:tr>
      <w:tr w:rsidR="00C025B6" w14:paraId="238BE579" w14:textId="77777777" w:rsidTr="005133EF">
        <w:tc>
          <w:tcPr>
            <w:tcW w:w="3086" w:type="dxa"/>
            <w:shd w:val="clear" w:color="auto" w:fill="F7CAAC"/>
          </w:tcPr>
          <w:p w14:paraId="782D7F74" w14:textId="77777777" w:rsidR="00C025B6" w:rsidRDefault="00C025B6" w:rsidP="00266440">
            <w:pPr>
              <w:rPr>
                <w:b/>
              </w:rPr>
            </w:pPr>
            <w:r>
              <w:rPr>
                <w:b/>
              </w:rPr>
              <w:t>Rozsah studijního předmětu</w:t>
            </w:r>
          </w:p>
        </w:tc>
        <w:tc>
          <w:tcPr>
            <w:tcW w:w="1701" w:type="dxa"/>
            <w:gridSpan w:val="2"/>
          </w:tcPr>
          <w:p w14:paraId="047F6E6B" w14:textId="0253D828" w:rsidR="00C025B6" w:rsidRDefault="00C025B6" w:rsidP="00266440">
            <w:proofErr w:type="gramStart"/>
            <w:r>
              <w:t>13p</w:t>
            </w:r>
            <w:proofErr w:type="gramEnd"/>
            <w:r>
              <w:t>+13s</w:t>
            </w:r>
          </w:p>
        </w:tc>
        <w:tc>
          <w:tcPr>
            <w:tcW w:w="889" w:type="dxa"/>
            <w:shd w:val="clear" w:color="auto" w:fill="F7CAAC"/>
          </w:tcPr>
          <w:p w14:paraId="27BBBA4B" w14:textId="77777777" w:rsidR="00C025B6" w:rsidRDefault="00C025B6" w:rsidP="00266440">
            <w:pPr>
              <w:rPr>
                <w:b/>
              </w:rPr>
            </w:pPr>
            <w:r>
              <w:rPr>
                <w:b/>
              </w:rPr>
              <w:t xml:space="preserve">hod. </w:t>
            </w:r>
          </w:p>
        </w:tc>
        <w:tc>
          <w:tcPr>
            <w:tcW w:w="816" w:type="dxa"/>
          </w:tcPr>
          <w:p w14:paraId="67E6844B" w14:textId="6D3C95EC" w:rsidR="00C025B6" w:rsidRDefault="004E62B8" w:rsidP="00266440">
            <w:r>
              <w:t>26</w:t>
            </w:r>
          </w:p>
        </w:tc>
        <w:tc>
          <w:tcPr>
            <w:tcW w:w="2156" w:type="dxa"/>
            <w:shd w:val="clear" w:color="auto" w:fill="F7CAAC"/>
          </w:tcPr>
          <w:p w14:paraId="116E222B" w14:textId="77777777" w:rsidR="00C025B6" w:rsidRDefault="00C025B6" w:rsidP="00266440">
            <w:pPr>
              <w:rPr>
                <w:b/>
              </w:rPr>
            </w:pPr>
            <w:r>
              <w:rPr>
                <w:b/>
                <w:lang w:eastAsia="en-US"/>
              </w:rPr>
              <w:t>kreditů</w:t>
            </w:r>
          </w:p>
        </w:tc>
        <w:tc>
          <w:tcPr>
            <w:tcW w:w="1207" w:type="dxa"/>
            <w:gridSpan w:val="2"/>
          </w:tcPr>
          <w:p w14:paraId="492174D5" w14:textId="48507558" w:rsidR="00C025B6" w:rsidRDefault="004E62B8" w:rsidP="00266440">
            <w:r>
              <w:t>2</w:t>
            </w:r>
          </w:p>
        </w:tc>
      </w:tr>
      <w:tr w:rsidR="00C025B6" w14:paraId="0A5CDF8F" w14:textId="77777777" w:rsidTr="005133EF">
        <w:tc>
          <w:tcPr>
            <w:tcW w:w="3086" w:type="dxa"/>
            <w:shd w:val="clear" w:color="auto" w:fill="F7CAAC"/>
          </w:tcPr>
          <w:p w14:paraId="48EF217B" w14:textId="77777777" w:rsidR="00C025B6" w:rsidRDefault="00C025B6" w:rsidP="00266440">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8E45350" w14:textId="77777777" w:rsidR="00C025B6" w:rsidRDefault="00C025B6" w:rsidP="00266440"/>
        </w:tc>
      </w:tr>
      <w:tr w:rsidR="00DF7595" w14:paraId="7022CEC0" w14:textId="77777777" w:rsidTr="005133EF">
        <w:tc>
          <w:tcPr>
            <w:tcW w:w="3086" w:type="dxa"/>
            <w:shd w:val="clear" w:color="auto" w:fill="F7CAAC"/>
          </w:tcPr>
          <w:p w14:paraId="27F92CF8" w14:textId="77777777" w:rsidR="00DF7595" w:rsidRPr="005A0406" w:rsidRDefault="00DF7595" w:rsidP="00266440">
            <w:pPr>
              <w:rPr>
                <w:b/>
              </w:rPr>
            </w:pPr>
            <w:r w:rsidRPr="005A0406">
              <w:rPr>
                <w:b/>
              </w:rPr>
              <w:t>Způsob ověření výsledků učení</w:t>
            </w:r>
          </w:p>
        </w:tc>
        <w:tc>
          <w:tcPr>
            <w:tcW w:w="3406" w:type="dxa"/>
            <w:gridSpan w:val="4"/>
          </w:tcPr>
          <w:p w14:paraId="1D3EEC87" w14:textId="7E9A4E37" w:rsidR="00DF7595" w:rsidRDefault="00476092" w:rsidP="00266440">
            <w:r w:rsidRPr="00476092">
              <w:t>klasifikovaný zápočet</w:t>
            </w:r>
          </w:p>
        </w:tc>
        <w:tc>
          <w:tcPr>
            <w:tcW w:w="2156" w:type="dxa"/>
            <w:shd w:val="clear" w:color="auto" w:fill="F7CAAC"/>
          </w:tcPr>
          <w:p w14:paraId="1204C6FF" w14:textId="592E63B3" w:rsidR="00DF7595" w:rsidRDefault="00DF7595" w:rsidP="00266440">
            <w:pPr>
              <w:rPr>
                <w:b/>
              </w:rPr>
            </w:pPr>
            <w:r>
              <w:rPr>
                <w:b/>
              </w:rPr>
              <w:t>Forma výuky</w:t>
            </w:r>
          </w:p>
        </w:tc>
        <w:tc>
          <w:tcPr>
            <w:tcW w:w="1207" w:type="dxa"/>
            <w:gridSpan w:val="2"/>
          </w:tcPr>
          <w:p w14:paraId="63B3B70C" w14:textId="77777777" w:rsidR="00DF7595" w:rsidRDefault="00DF7595" w:rsidP="00266440">
            <w:r>
              <w:t>přednáška,</w:t>
            </w:r>
          </w:p>
          <w:p w14:paraId="5C52D0D8" w14:textId="00822C38" w:rsidR="00DF7595" w:rsidRDefault="00DF7595" w:rsidP="00266440">
            <w:r>
              <w:t>seminář</w:t>
            </w:r>
          </w:p>
        </w:tc>
      </w:tr>
      <w:tr w:rsidR="00DF7595" w14:paraId="1C18CE96" w14:textId="77777777" w:rsidTr="005133EF">
        <w:tc>
          <w:tcPr>
            <w:tcW w:w="3086" w:type="dxa"/>
            <w:shd w:val="clear" w:color="auto" w:fill="F7CAAC"/>
          </w:tcPr>
          <w:p w14:paraId="02628541" w14:textId="77777777" w:rsidR="00DF7595" w:rsidRPr="005A0406" w:rsidRDefault="00DF7595" w:rsidP="00266440">
            <w:pPr>
              <w:rPr>
                <w:b/>
              </w:rPr>
            </w:pPr>
            <w:r w:rsidRPr="005A0406">
              <w:rPr>
                <w:b/>
              </w:rPr>
              <w:t>Forma způsobu ověření výsledků učení a další požadavky na studenta</w:t>
            </w:r>
          </w:p>
        </w:tc>
        <w:tc>
          <w:tcPr>
            <w:tcW w:w="6769" w:type="dxa"/>
            <w:gridSpan w:val="7"/>
            <w:tcBorders>
              <w:bottom w:val="nil"/>
            </w:tcBorders>
          </w:tcPr>
          <w:p w14:paraId="189EB880" w14:textId="1E6A457C" w:rsidR="00DF7595" w:rsidRDefault="00DF7595" w:rsidP="00266440">
            <w:r>
              <w:t xml:space="preserve">80% účast na seminářích, </w:t>
            </w:r>
            <w:r w:rsidR="004A3351" w:rsidRPr="004A3351">
              <w:t>prokázání znalosti probíraných tematických okruhů</w:t>
            </w:r>
            <w:r>
              <w:t>, písemn</w:t>
            </w:r>
            <w:r w:rsidR="004A3351">
              <w:t>ý test.</w:t>
            </w:r>
          </w:p>
        </w:tc>
      </w:tr>
      <w:tr w:rsidR="00C025B6" w14:paraId="43285C64" w14:textId="77777777" w:rsidTr="00266440">
        <w:trPr>
          <w:trHeight w:val="108"/>
        </w:trPr>
        <w:tc>
          <w:tcPr>
            <w:tcW w:w="9855" w:type="dxa"/>
            <w:gridSpan w:val="8"/>
            <w:tcBorders>
              <w:top w:val="nil"/>
            </w:tcBorders>
          </w:tcPr>
          <w:p w14:paraId="7EBA10ED" w14:textId="77777777" w:rsidR="00C025B6" w:rsidRDefault="00C025B6" w:rsidP="00266440"/>
        </w:tc>
      </w:tr>
      <w:tr w:rsidR="004A3351" w14:paraId="11C2490C" w14:textId="77777777" w:rsidTr="005133EF">
        <w:trPr>
          <w:trHeight w:val="197"/>
        </w:trPr>
        <w:tc>
          <w:tcPr>
            <w:tcW w:w="3086" w:type="dxa"/>
            <w:tcBorders>
              <w:top w:val="nil"/>
            </w:tcBorders>
            <w:shd w:val="clear" w:color="auto" w:fill="F7CAAC"/>
          </w:tcPr>
          <w:p w14:paraId="7E6D51C0" w14:textId="77777777" w:rsidR="004A3351" w:rsidRDefault="004A3351" w:rsidP="00266440">
            <w:pPr>
              <w:rPr>
                <w:b/>
              </w:rPr>
            </w:pPr>
            <w:r>
              <w:rPr>
                <w:b/>
              </w:rPr>
              <w:t>Garant předmětu</w:t>
            </w:r>
          </w:p>
        </w:tc>
        <w:tc>
          <w:tcPr>
            <w:tcW w:w="6769" w:type="dxa"/>
            <w:gridSpan w:val="7"/>
            <w:tcBorders>
              <w:top w:val="nil"/>
            </w:tcBorders>
          </w:tcPr>
          <w:p w14:paraId="42E62265" w14:textId="4D75E301" w:rsidR="004A3351" w:rsidRDefault="004A3351" w:rsidP="00266440">
            <w:r w:rsidRPr="005024D4">
              <w:t xml:space="preserve">Ing. Martina </w:t>
            </w:r>
            <w:proofErr w:type="spellStart"/>
            <w:r w:rsidRPr="005024D4">
              <w:t>Černeková</w:t>
            </w:r>
            <w:proofErr w:type="spellEnd"/>
            <w:r w:rsidRPr="005024D4">
              <w:t>, Ph.D.</w:t>
            </w:r>
          </w:p>
        </w:tc>
      </w:tr>
      <w:tr w:rsidR="004A3351" w14:paraId="6302C7C2" w14:textId="77777777" w:rsidTr="005133EF">
        <w:trPr>
          <w:trHeight w:val="243"/>
        </w:trPr>
        <w:tc>
          <w:tcPr>
            <w:tcW w:w="3086" w:type="dxa"/>
            <w:tcBorders>
              <w:top w:val="nil"/>
            </w:tcBorders>
            <w:shd w:val="clear" w:color="auto" w:fill="F7CAAC"/>
          </w:tcPr>
          <w:p w14:paraId="6579085B" w14:textId="77777777" w:rsidR="004A3351" w:rsidRDefault="004A3351" w:rsidP="00266440">
            <w:pPr>
              <w:rPr>
                <w:b/>
              </w:rPr>
            </w:pPr>
            <w:r>
              <w:rPr>
                <w:b/>
              </w:rPr>
              <w:t>Zapojení garanta do výuky předmětu</w:t>
            </w:r>
          </w:p>
        </w:tc>
        <w:tc>
          <w:tcPr>
            <w:tcW w:w="6769" w:type="dxa"/>
            <w:gridSpan w:val="7"/>
            <w:tcBorders>
              <w:top w:val="nil"/>
            </w:tcBorders>
          </w:tcPr>
          <w:p w14:paraId="6F427155" w14:textId="3E927C86" w:rsidR="004A3351" w:rsidRDefault="004A3351" w:rsidP="00266440">
            <w:r>
              <w:t>100 %</w:t>
            </w:r>
          </w:p>
        </w:tc>
      </w:tr>
      <w:tr w:rsidR="004A3351" w14:paraId="182CDFE1" w14:textId="77777777" w:rsidTr="005133EF">
        <w:tc>
          <w:tcPr>
            <w:tcW w:w="3086" w:type="dxa"/>
            <w:shd w:val="clear" w:color="auto" w:fill="F7CAAC"/>
          </w:tcPr>
          <w:p w14:paraId="7CB63D4E" w14:textId="77777777" w:rsidR="004A3351" w:rsidRDefault="004A3351" w:rsidP="00266440">
            <w:pPr>
              <w:rPr>
                <w:b/>
              </w:rPr>
            </w:pPr>
            <w:r>
              <w:rPr>
                <w:b/>
              </w:rPr>
              <w:t>Vyučující</w:t>
            </w:r>
          </w:p>
        </w:tc>
        <w:tc>
          <w:tcPr>
            <w:tcW w:w="6769" w:type="dxa"/>
            <w:gridSpan w:val="7"/>
            <w:tcBorders>
              <w:bottom w:val="nil"/>
            </w:tcBorders>
          </w:tcPr>
          <w:p w14:paraId="765AE5C0" w14:textId="14BFEE62" w:rsidR="004A3351" w:rsidRDefault="004A3351" w:rsidP="00266440">
            <w:r w:rsidRPr="005024D4">
              <w:t xml:space="preserve">Ing. Martina </w:t>
            </w:r>
            <w:proofErr w:type="spellStart"/>
            <w:r w:rsidRPr="005024D4">
              <w:t>Černeková</w:t>
            </w:r>
            <w:proofErr w:type="spellEnd"/>
            <w:r w:rsidRPr="005024D4">
              <w:t>, Ph.D.</w:t>
            </w:r>
          </w:p>
        </w:tc>
      </w:tr>
      <w:tr w:rsidR="00C025B6" w14:paraId="5ACC0FFF" w14:textId="77777777" w:rsidTr="00266440">
        <w:trPr>
          <w:trHeight w:val="54"/>
        </w:trPr>
        <w:tc>
          <w:tcPr>
            <w:tcW w:w="9855" w:type="dxa"/>
            <w:gridSpan w:val="8"/>
            <w:tcBorders>
              <w:top w:val="nil"/>
            </w:tcBorders>
          </w:tcPr>
          <w:p w14:paraId="0C956839" w14:textId="77777777" w:rsidR="00C025B6" w:rsidRDefault="00C025B6" w:rsidP="00266440"/>
        </w:tc>
      </w:tr>
      <w:tr w:rsidR="00C025B6" w14:paraId="7DC81D14" w14:textId="77777777" w:rsidTr="005133EF">
        <w:tc>
          <w:tcPr>
            <w:tcW w:w="3086" w:type="dxa"/>
            <w:shd w:val="clear" w:color="auto" w:fill="F7CAAC"/>
          </w:tcPr>
          <w:p w14:paraId="618E99CD" w14:textId="77777777" w:rsidR="00C025B6" w:rsidRPr="001452AD" w:rsidRDefault="00C025B6" w:rsidP="00C025B6">
            <w:pPr>
              <w:jc w:val="both"/>
              <w:rPr>
                <w:b/>
                <w:highlight w:val="yellow"/>
              </w:rPr>
            </w:pPr>
            <w:r w:rsidRPr="009B48E7">
              <w:rPr>
                <w:b/>
              </w:rPr>
              <w:t>Hlavní témata a výsledky učení</w:t>
            </w:r>
          </w:p>
        </w:tc>
        <w:tc>
          <w:tcPr>
            <w:tcW w:w="6769" w:type="dxa"/>
            <w:gridSpan w:val="7"/>
            <w:tcBorders>
              <w:bottom w:val="nil"/>
            </w:tcBorders>
          </w:tcPr>
          <w:p w14:paraId="36AF4A74" w14:textId="77777777" w:rsidR="00C025B6" w:rsidRPr="001452AD" w:rsidRDefault="00C025B6" w:rsidP="00C025B6">
            <w:pPr>
              <w:jc w:val="both"/>
              <w:rPr>
                <w:highlight w:val="yellow"/>
              </w:rPr>
            </w:pPr>
          </w:p>
        </w:tc>
      </w:tr>
      <w:tr w:rsidR="00C025B6" w14:paraId="700E6F68" w14:textId="77777777" w:rsidTr="005133EF">
        <w:trPr>
          <w:trHeight w:val="2197"/>
        </w:trPr>
        <w:tc>
          <w:tcPr>
            <w:tcW w:w="9855" w:type="dxa"/>
            <w:gridSpan w:val="8"/>
            <w:tcBorders>
              <w:top w:val="nil"/>
              <w:bottom w:val="single" w:sz="4" w:space="0" w:color="auto"/>
            </w:tcBorders>
          </w:tcPr>
          <w:p w14:paraId="1074BF46" w14:textId="38BA53A5" w:rsidR="0093020B" w:rsidRPr="007E15B5" w:rsidRDefault="0093020B" w:rsidP="0093020B">
            <w:pPr>
              <w:jc w:val="both"/>
              <w:rPr>
                <w:b/>
                <w:bCs/>
              </w:rPr>
            </w:pPr>
            <w:r w:rsidRPr="007E15B5">
              <w:rPr>
                <w:b/>
                <w:bCs/>
              </w:rPr>
              <w:t>Témata:</w:t>
            </w:r>
          </w:p>
          <w:p w14:paraId="04BEB68C" w14:textId="00B79516" w:rsidR="0093020B" w:rsidRPr="0093020B" w:rsidRDefault="0093020B" w:rsidP="004C352E">
            <w:pPr>
              <w:pStyle w:val="Odstavecseseznamem"/>
              <w:numPr>
                <w:ilvl w:val="0"/>
                <w:numId w:val="155"/>
              </w:numPr>
              <w:jc w:val="both"/>
            </w:pPr>
            <w:r w:rsidRPr="0093020B">
              <w:t>Rozdělení kopyt, tvarování svršku na kopyto.</w:t>
            </w:r>
          </w:p>
          <w:p w14:paraId="46C06B5A" w14:textId="1DDF1F46" w:rsidR="0093020B" w:rsidRPr="0093020B" w:rsidRDefault="0093020B" w:rsidP="004C352E">
            <w:pPr>
              <w:pStyle w:val="Odstavecseseznamem"/>
              <w:numPr>
                <w:ilvl w:val="0"/>
                <w:numId w:val="155"/>
              </w:numPr>
              <w:jc w:val="both"/>
            </w:pPr>
            <w:r w:rsidRPr="0093020B">
              <w:t>Rozdělení obuvi podle výrobních způsobů.</w:t>
            </w:r>
          </w:p>
          <w:p w14:paraId="4FA8E200" w14:textId="13BF6F57" w:rsidR="0093020B" w:rsidRPr="0093020B" w:rsidRDefault="0093020B" w:rsidP="004C352E">
            <w:pPr>
              <w:pStyle w:val="Odstavecseseznamem"/>
              <w:numPr>
                <w:ilvl w:val="0"/>
                <w:numId w:val="155"/>
              </w:numPr>
              <w:jc w:val="both"/>
            </w:pPr>
            <w:r w:rsidRPr="0093020B">
              <w:t>Technologie výroby a technologický postup výroby lepené obuvi.</w:t>
            </w:r>
          </w:p>
          <w:p w14:paraId="2DB2859A" w14:textId="6CC2D6D8" w:rsidR="0093020B" w:rsidRPr="0093020B" w:rsidRDefault="0093020B" w:rsidP="004C352E">
            <w:pPr>
              <w:pStyle w:val="Odstavecseseznamem"/>
              <w:numPr>
                <w:ilvl w:val="0"/>
                <w:numId w:val="155"/>
              </w:numPr>
              <w:jc w:val="both"/>
            </w:pPr>
            <w:r w:rsidRPr="0093020B">
              <w:t xml:space="preserve">Technologie výroby a technologický postup výroby </w:t>
            </w:r>
            <w:proofErr w:type="spellStart"/>
            <w:r w:rsidRPr="0093020B">
              <w:t>flexiblové</w:t>
            </w:r>
            <w:proofErr w:type="spellEnd"/>
            <w:r w:rsidRPr="0093020B">
              <w:t xml:space="preserve"> obuvi.</w:t>
            </w:r>
          </w:p>
          <w:p w14:paraId="30A28628" w14:textId="09B920FC" w:rsidR="0093020B" w:rsidRPr="0093020B" w:rsidRDefault="0093020B" w:rsidP="004C352E">
            <w:pPr>
              <w:pStyle w:val="Odstavecseseznamem"/>
              <w:numPr>
                <w:ilvl w:val="0"/>
                <w:numId w:val="155"/>
              </w:numPr>
              <w:jc w:val="both"/>
            </w:pPr>
            <w:r w:rsidRPr="0093020B">
              <w:t>Technologie výroby a technologický postup výroby sériově vyráběné rámové obuvi obyčejné.</w:t>
            </w:r>
          </w:p>
          <w:p w14:paraId="602B831C" w14:textId="1E330CD6" w:rsidR="0093020B" w:rsidRPr="0093020B" w:rsidRDefault="0093020B" w:rsidP="004C352E">
            <w:pPr>
              <w:pStyle w:val="Odstavecseseznamem"/>
              <w:numPr>
                <w:ilvl w:val="0"/>
                <w:numId w:val="155"/>
              </w:numPr>
              <w:jc w:val="both"/>
            </w:pPr>
            <w:r w:rsidRPr="0093020B">
              <w:t>Technologie výroby a technologický postup výroby prošívané a kolíčkované obuvi.</w:t>
            </w:r>
          </w:p>
          <w:p w14:paraId="58C1C66C" w14:textId="27802471" w:rsidR="0093020B" w:rsidRPr="0093020B" w:rsidRDefault="0093020B" w:rsidP="004C352E">
            <w:pPr>
              <w:pStyle w:val="Odstavecseseznamem"/>
              <w:numPr>
                <w:ilvl w:val="0"/>
                <w:numId w:val="155"/>
              </w:numPr>
              <w:jc w:val="both"/>
            </w:pPr>
            <w:r w:rsidRPr="0093020B">
              <w:t xml:space="preserve">Technologie výroby a technologický postup výroby </w:t>
            </w:r>
            <w:proofErr w:type="spellStart"/>
            <w:r w:rsidRPr="0093020B">
              <w:t>celopryžové</w:t>
            </w:r>
            <w:proofErr w:type="spellEnd"/>
            <w:r w:rsidRPr="0093020B">
              <w:t xml:space="preserve"> lisované obuvi.</w:t>
            </w:r>
          </w:p>
          <w:p w14:paraId="3EC88280" w14:textId="7A02CD74" w:rsidR="0093020B" w:rsidRPr="0093020B" w:rsidRDefault="0093020B" w:rsidP="004C352E">
            <w:pPr>
              <w:pStyle w:val="Odstavecseseznamem"/>
              <w:numPr>
                <w:ilvl w:val="0"/>
                <w:numId w:val="155"/>
              </w:numPr>
              <w:jc w:val="both"/>
            </w:pPr>
            <w:r w:rsidRPr="0093020B">
              <w:t xml:space="preserve">Technologie výroby a technologický postup výroby </w:t>
            </w:r>
            <w:proofErr w:type="spellStart"/>
            <w:r w:rsidRPr="0093020B">
              <w:t>celopryžové</w:t>
            </w:r>
            <w:proofErr w:type="spellEnd"/>
            <w:r w:rsidRPr="0093020B">
              <w:t xml:space="preserve"> zavalované obuvi a technologie přímého</w:t>
            </w:r>
          </w:p>
          <w:p w14:paraId="0A689D5B" w14:textId="75E4E79A" w:rsidR="0093020B" w:rsidRPr="0093020B" w:rsidRDefault="0093020B" w:rsidP="002F69C7">
            <w:pPr>
              <w:pStyle w:val="Odstavecseseznamem"/>
              <w:ind w:left="690"/>
              <w:jc w:val="both"/>
            </w:pPr>
            <w:r w:rsidRPr="0093020B">
              <w:t>navulkanizování podešve.</w:t>
            </w:r>
          </w:p>
          <w:p w14:paraId="682C74CF" w14:textId="5890C324" w:rsidR="0093020B" w:rsidRPr="0093020B" w:rsidRDefault="0093020B" w:rsidP="004C352E">
            <w:pPr>
              <w:pStyle w:val="Odstavecseseznamem"/>
              <w:numPr>
                <w:ilvl w:val="0"/>
                <w:numId w:val="155"/>
              </w:numPr>
              <w:jc w:val="both"/>
            </w:pPr>
            <w:r w:rsidRPr="0093020B">
              <w:t>Technologie výroby a technologický postup výroby vstřikované obuvi a technologie přímého nástřiku podešve.</w:t>
            </w:r>
          </w:p>
          <w:p w14:paraId="29609D3E" w14:textId="449B1A6A" w:rsidR="0093020B" w:rsidRPr="0093020B" w:rsidRDefault="0093020B" w:rsidP="004C352E">
            <w:pPr>
              <w:pStyle w:val="Odstavecseseznamem"/>
              <w:numPr>
                <w:ilvl w:val="0"/>
                <w:numId w:val="155"/>
              </w:numPr>
              <w:jc w:val="both"/>
            </w:pPr>
            <w:r w:rsidRPr="0093020B">
              <w:t>Technickoekonomická příprava výroby.</w:t>
            </w:r>
          </w:p>
          <w:p w14:paraId="2AC16E51" w14:textId="0D512249" w:rsidR="0093020B" w:rsidRPr="0093020B" w:rsidRDefault="0093020B" w:rsidP="004C352E">
            <w:pPr>
              <w:pStyle w:val="Odstavecseseznamem"/>
              <w:numPr>
                <w:ilvl w:val="0"/>
                <w:numId w:val="155"/>
              </w:numPr>
              <w:jc w:val="both"/>
            </w:pPr>
            <w:r w:rsidRPr="0093020B">
              <w:t>Plánování výroby, spotřeba materiálu.</w:t>
            </w:r>
          </w:p>
          <w:p w14:paraId="1B3004FB" w14:textId="7C9D12D2" w:rsidR="0093020B" w:rsidRDefault="0093020B" w:rsidP="004C352E">
            <w:pPr>
              <w:pStyle w:val="Odstavecseseznamem"/>
              <w:numPr>
                <w:ilvl w:val="0"/>
                <w:numId w:val="155"/>
              </w:numPr>
              <w:jc w:val="both"/>
            </w:pPr>
            <w:r w:rsidRPr="0093020B">
              <w:t>Výrobní dokumentace. Velikostní systémy obuvi.</w:t>
            </w:r>
          </w:p>
          <w:p w14:paraId="3DE2C2D3" w14:textId="378AB116" w:rsidR="0093020B" w:rsidRPr="0093020B" w:rsidRDefault="0093020B" w:rsidP="004C352E">
            <w:pPr>
              <w:pStyle w:val="Odstavecseseznamem"/>
              <w:numPr>
                <w:ilvl w:val="0"/>
                <w:numId w:val="155"/>
              </w:numPr>
              <w:spacing w:after="120"/>
              <w:ind w:left="686" w:hanging="357"/>
              <w:contextualSpacing w:val="0"/>
              <w:jc w:val="both"/>
            </w:pPr>
            <w:r w:rsidRPr="0093020B">
              <w:t>Odpovědný přístup k životnímu prostředí při výrobě obuvi.</w:t>
            </w:r>
          </w:p>
          <w:p w14:paraId="4F8CFDC7" w14:textId="06FE38ED" w:rsidR="0093020B" w:rsidRPr="007E15B5" w:rsidRDefault="0093020B" w:rsidP="0093020B">
            <w:pPr>
              <w:jc w:val="both"/>
              <w:rPr>
                <w:b/>
                <w:bCs/>
              </w:rPr>
            </w:pPr>
            <w:r w:rsidRPr="007E15B5">
              <w:rPr>
                <w:b/>
                <w:bCs/>
              </w:rPr>
              <w:t>Výsledky učení:</w:t>
            </w:r>
          </w:p>
          <w:p w14:paraId="1DB0155F" w14:textId="4E91B4A4" w:rsidR="0093020B" w:rsidRPr="0093020B" w:rsidRDefault="0093020B" w:rsidP="0093020B">
            <w:pPr>
              <w:jc w:val="both"/>
            </w:pPr>
            <w:r w:rsidRPr="0093020B">
              <w:t>Odborné znalosti – po absolvování předmětu student umí:</w:t>
            </w:r>
          </w:p>
          <w:p w14:paraId="709564C8" w14:textId="5EB87CF2" w:rsidR="0093020B" w:rsidRPr="0093020B" w:rsidRDefault="0093020B" w:rsidP="004C352E">
            <w:pPr>
              <w:pStyle w:val="Odstavecseseznamem"/>
              <w:numPr>
                <w:ilvl w:val="0"/>
                <w:numId w:val="156"/>
              </w:numPr>
              <w:ind w:left="677" w:hanging="283"/>
              <w:jc w:val="both"/>
            </w:pPr>
            <w:r w:rsidRPr="0093020B">
              <w:t xml:space="preserve">vysvětlit výrobní postupy pro obuv z plošných materiálů, </w:t>
            </w:r>
            <w:proofErr w:type="spellStart"/>
            <w:r w:rsidRPr="0093020B">
              <w:t>porovnant</w:t>
            </w:r>
            <w:proofErr w:type="spellEnd"/>
            <w:r w:rsidRPr="0093020B">
              <w:t xml:space="preserve"> jednotlivé postupy, vysvětlit jednotlivé</w:t>
            </w:r>
          </w:p>
          <w:p w14:paraId="255AB573" w14:textId="669E3597" w:rsidR="0093020B" w:rsidRPr="0093020B" w:rsidRDefault="0093020B" w:rsidP="002F69C7">
            <w:pPr>
              <w:pStyle w:val="Odstavecseseznamem"/>
              <w:ind w:left="677"/>
              <w:jc w:val="both"/>
            </w:pPr>
            <w:r w:rsidRPr="0093020B">
              <w:t>operac</w:t>
            </w:r>
            <w:r w:rsidR="007C563F">
              <w:t>e</w:t>
            </w:r>
            <w:r w:rsidRPr="0093020B">
              <w:t xml:space="preserve"> (obuv lepená, rámová, </w:t>
            </w:r>
            <w:proofErr w:type="spellStart"/>
            <w:r w:rsidRPr="0093020B">
              <w:t>flexiblová</w:t>
            </w:r>
            <w:proofErr w:type="spellEnd"/>
            <w:r w:rsidRPr="0093020B">
              <w:t xml:space="preserve"> obuv)</w:t>
            </w:r>
          </w:p>
          <w:p w14:paraId="3EDECD0D" w14:textId="670F5468" w:rsidR="0093020B" w:rsidRPr="0093020B" w:rsidRDefault="0093020B" w:rsidP="004C352E">
            <w:pPr>
              <w:pStyle w:val="Odstavecseseznamem"/>
              <w:numPr>
                <w:ilvl w:val="0"/>
                <w:numId w:val="156"/>
              </w:numPr>
              <w:ind w:left="677" w:hanging="283"/>
              <w:jc w:val="both"/>
            </w:pPr>
            <w:r w:rsidRPr="0093020B">
              <w:t xml:space="preserve">vysvětlit výrobní postupy pro </w:t>
            </w:r>
            <w:proofErr w:type="spellStart"/>
            <w:r w:rsidRPr="0093020B">
              <w:t>celopryžovou</w:t>
            </w:r>
            <w:proofErr w:type="spellEnd"/>
            <w:r w:rsidRPr="0093020B">
              <w:t xml:space="preserve"> obuv, rozlišit obuv lisovanou a obuv zavalovanou, vysvětl</w:t>
            </w:r>
            <w:r w:rsidR="008F3510">
              <w:t>it</w:t>
            </w:r>
          </w:p>
          <w:p w14:paraId="6E29A175" w14:textId="15BDA3E7" w:rsidR="0093020B" w:rsidRPr="0093020B" w:rsidRDefault="0093020B" w:rsidP="002F69C7">
            <w:pPr>
              <w:pStyle w:val="Odstavecseseznamem"/>
              <w:ind w:left="677"/>
              <w:jc w:val="both"/>
            </w:pPr>
            <w:r w:rsidRPr="0093020B">
              <w:t>jednotliv</w:t>
            </w:r>
            <w:r w:rsidR="008F3510">
              <w:t>é</w:t>
            </w:r>
            <w:r w:rsidRPr="0093020B">
              <w:t xml:space="preserve"> operac</w:t>
            </w:r>
            <w:r w:rsidR="008F3510">
              <w:t>e</w:t>
            </w:r>
            <w:r w:rsidRPr="0093020B">
              <w:t xml:space="preserve"> výroby</w:t>
            </w:r>
          </w:p>
          <w:p w14:paraId="5532B6FD" w14:textId="27458480" w:rsidR="0093020B" w:rsidRPr="0093020B" w:rsidRDefault="0093020B" w:rsidP="004C352E">
            <w:pPr>
              <w:pStyle w:val="Odstavecseseznamem"/>
              <w:numPr>
                <w:ilvl w:val="0"/>
                <w:numId w:val="156"/>
              </w:numPr>
              <w:ind w:left="677" w:hanging="283"/>
              <w:jc w:val="both"/>
            </w:pPr>
            <w:r w:rsidRPr="0093020B">
              <w:t>zorientovat se v technické dokumentaci pro výrobu obuvi, vysvětlit obsah technologické dokumentace</w:t>
            </w:r>
          </w:p>
          <w:p w14:paraId="15A2E460" w14:textId="572CB2DC" w:rsidR="0093020B" w:rsidRPr="0093020B" w:rsidRDefault="0093020B" w:rsidP="004C352E">
            <w:pPr>
              <w:pStyle w:val="Odstavecseseznamem"/>
              <w:numPr>
                <w:ilvl w:val="0"/>
                <w:numId w:val="156"/>
              </w:numPr>
              <w:ind w:left="677" w:hanging="283"/>
              <w:jc w:val="both"/>
            </w:pPr>
            <w:r w:rsidRPr="0093020B">
              <w:t>používat číslovací systémy a velikostní sortiment obuvi</w:t>
            </w:r>
          </w:p>
          <w:p w14:paraId="07689B73" w14:textId="554CA565" w:rsidR="0093020B" w:rsidRPr="0093020B" w:rsidRDefault="0093020B" w:rsidP="0093020B">
            <w:pPr>
              <w:jc w:val="both"/>
            </w:pPr>
            <w:r w:rsidRPr="0093020B">
              <w:t>Odborné dovednosti – po absolvování předmětu student umí:</w:t>
            </w:r>
          </w:p>
          <w:p w14:paraId="196B197C" w14:textId="68D68307" w:rsidR="0093020B" w:rsidRPr="0093020B" w:rsidRDefault="0093020B" w:rsidP="004C352E">
            <w:pPr>
              <w:pStyle w:val="Odstavecseseznamem"/>
              <w:numPr>
                <w:ilvl w:val="0"/>
                <w:numId w:val="157"/>
              </w:numPr>
              <w:jc w:val="both"/>
            </w:pPr>
            <w:r w:rsidRPr="0093020B">
              <w:t>zhotovit technologický postup pro konkrétní variantu lepené obuvi</w:t>
            </w:r>
          </w:p>
          <w:p w14:paraId="471B9677" w14:textId="086D8CF9" w:rsidR="0093020B" w:rsidRPr="0093020B" w:rsidRDefault="0093020B" w:rsidP="004C352E">
            <w:pPr>
              <w:pStyle w:val="Odstavecseseznamem"/>
              <w:numPr>
                <w:ilvl w:val="0"/>
                <w:numId w:val="157"/>
              </w:numPr>
              <w:jc w:val="both"/>
            </w:pPr>
            <w:r w:rsidRPr="0093020B">
              <w:t xml:space="preserve">zhotovit technologický postup pro konkrétní variantu </w:t>
            </w:r>
            <w:proofErr w:type="spellStart"/>
            <w:r w:rsidRPr="0093020B">
              <w:t>flexiblové</w:t>
            </w:r>
            <w:proofErr w:type="spellEnd"/>
            <w:r w:rsidRPr="0093020B">
              <w:t xml:space="preserve"> obuvi</w:t>
            </w:r>
          </w:p>
          <w:p w14:paraId="1EFD8411" w14:textId="6DC5CF5F" w:rsidR="0093020B" w:rsidRPr="0093020B" w:rsidRDefault="0093020B" w:rsidP="004C352E">
            <w:pPr>
              <w:pStyle w:val="Odstavecseseznamem"/>
              <w:numPr>
                <w:ilvl w:val="0"/>
                <w:numId w:val="157"/>
              </w:numPr>
              <w:jc w:val="both"/>
            </w:pPr>
            <w:r w:rsidRPr="0093020B">
              <w:t>zhotovit technologický postup pro konkrétní variantu rámové obuvi</w:t>
            </w:r>
          </w:p>
          <w:p w14:paraId="32759235" w14:textId="58B16213" w:rsidR="0093020B" w:rsidRPr="0093020B" w:rsidRDefault="0093020B" w:rsidP="004C352E">
            <w:pPr>
              <w:pStyle w:val="Odstavecseseznamem"/>
              <w:numPr>
                <w:ilvl w:val="0"/>
                <w:numId w:val="157"/>
              </w:numPr>
              <w:jc w:val="both"/>
            </w:pPr>
            <w:r w:rsidRPr="0093020B">
              <w:t>zhotovit technologický postup pro konkrétní variantu obuvi s podešví zhotovenou přímým nástřikem</w:t>
            </w:r>
          </w:p>
          <w:p w14:paraId="01107969" w14:textId="7F1BF653" w:rsidR="00C025B6" w:rsidRPr="005A0406" w:rsidRDefault="0093020B" w:rsidP="004C352E">
            <w:pPr>
              <w:pStyle w:val="Odstavecseseznamem"/>
              <w:numPr>
                <w:ilvl w:val="0"/>
                <w:numId w:val="157"/>
              </w:numPr>
              <w:jc w:val="both"/>
            </w:pPr>
            <w:r w:rsidRPr="0093020B">
              <w:t>stanovit normu spotřeby materiálu, potřebné parametry vypočítat nebo vyhledat</w:t>
            </w:r>
          </w:p>
        </w:tc>
      </w:tr>
      <w:tr w:rsidR="00C025B6" w14:paraId="04C63411"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74D4E6CF" w14:textId="77777777" w:rsidR="00C025B6" w:rsidRPr="001452AD" w:rsidRDefault="00C025B6" w:rsidP="00C025B6">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26A78C83" w14:textId="77777777" w:rsidR="00C025B6" w:rsidRPr="001452AD" w:rsidRDefault="00C025B6" w:rsidP="00C025B6">
            <w:pPr>
              <w:jc w:val="both"/>
              <w:rPr>
                <w:highlight w:val="yellow"/>
              </w:rPr>
            </w:pPr>
          </w:p>
        </w:tc>
      </w:tr>
      <w:tr w:rsidR="00C025B6" w14:paraId="135A2BDA" w14:textId="77777777" w:rsidTr="002F69C7">
        <w:trPr>
          <w:trHeight w:val="659"/>
        </w:trPr>
        <w:tc>
          <w:tcPr>
            <w:tcW w:w="9855" w:type="dxa"/>
            <w:gridSpan w:val="8"/>
            <w:tcBorders>
              <w:top w:val="nil"/>
              <w:bottom w:val="single" w:sz="4" w:space="0" w:color="auto"/>
            </w:tcBorders>
          </w:tcPr>
          <w:p w14:paraId="5BEF228E" w14:textId="6EC5C729" w:rsidR="0093020B" w:rsidRDefault="006B71A7" w:rsidP="004C352E">
            <w:pPr>
              <w:pStyle w:val="Odstavecseseznamem"/>
              <w:numPr>
                <w:ilvl w:val="0"/>
                <w:numId w:val="158"/>
              </w:numPr>
              <w:ind w:left="677" w:hanging="283"/>
              <w:jc w:val="both"/>
            </w:pPr>
            <w:r>
              <w:t xml:space="preserve"> </w:t>
            </w:r>
            <w:r w:rsidR="0093020B">
              <w:t>monologická (výklad, přednáška, instruktáž)</w:t>
            </w:r>
          </w:p>
          <w:p w14:paraId="000D853F" w14:textId="34765739" w:rsidR="0093020B" w:rsidRDefault="006B71A7" w:rsidP="004C352E">
            <w:pPr>
              <w:pStyle w:val="Odstavecseseznamem"/>
              <w:numPr>
                <w:ilvl w:val="0"/>
                <w:numId w:val="158"/>
              </w:numPr>
              <w:ind w:left="677" w:hanging="283"/>
              <w:jc w:val="both"/>
            </w:pPr>
            <w:r>
              <w:t xml:space="preserve"> </w:t>
            </w:r>
            <w:r w:rsidR="0093020B">
              <w:t>dialogická (diskuze, rozhovor, brainstorming)</w:t>
            </w:r>
          </w:p>
          <w:p w14:paraId="42C825AD" w14:textId="3AFCEBC4" w:rsidR="00C025B6" w:rsidRDefault="006B71A7" w:rsidP="004C352E">
            <w:pPr>
              <w:pStyle w:val="Odstavecseseznamem"/>
              <w:numPr>
                <w:ilvl w:val="0"/>
                <w:numId w:val="158"/>
              </w:numPr>
              <w:ind w:left="677" w:hanging="283"/>
              <w:jc w:val="both"/>
            </w:pPr>
            <w:r>
              <w:t xml:space="preserve"> </w:t>
            </w:r>
            <w:r w:rsidR="0093020B">
              <w:t>praktické procvičování, práce studentů ve dvojicích</w:t>
            </w:r>
          </w:p>
        </w:tc>
      </w:tr>
    </w:tbl>
    <w:p w14:paraId="5E10B600" w14:textId="77777777" w:rsidR="006537DF" w:rsidRDefault="006537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025B6" w14:paraId="4F685200" w14:textId="77777777" w:rsidTr="005133EF">
        <w:trPr>
          <w:trHeight w:val="265"/>
        </w:trPr>
        <w:tc>
          <w:tcPr>
            <w:tcW w:w="3653" w:type="dxa"/>
            <w:tcBorders>
              <w:top w:val="single" w:sz="4" w:space="0" w:color="auto"/>
            </w:tcBorders>
            <w:shd w:val="clear" w:color="auto" w:fill="F7CAAC"/>
          </w:tcPr>
          <w:p w14:paraId="0551010C" w14:textId="7BEA1410" w:rsidR="00C025B6" w:rsidRDefault="00C025B6" w:rsidP="00C025B6">
            <w:pPr>
              <w:jc w:val="both"/>
            </w:pPr>
            <w:r>
              <w:rPr>
                <w:b/>
              </w:rPr>
              <w:lastRenderedPageBreak/>
              <w:t>Studijní literatura a studijní pomůcky</w:t>
            </w:r>
          </w:p>
        </w:tc>
        <w:tc>
          <w:tcPr>
            <w:tcW w:w="6202" w:type="dxa"/>
            <w:gridSpan w:val="3"/>
            <w:tcBorders>
              <w:top w:val="single" w:sz="4" w:space="0" w:color="auto"/>
              <w:bottom w:val="nil"/>
            </w:tcBorders>
          </w:tcPr>
          <w:p w14:paraId="0FA1DB57" w14:textId="77777777" w:rsidR="00C025B6" w:rsidRDefault="00C025B6" w:rsidP="00C025B6">
            <w:pPr>
              <w:jc w:val="both"/>
            </w:pPr>
          </w:p>
        </w:tc>
      </w:tr>
      <w:tr w:rsidR="00C025B6" w14:paraId="634977B9" w14:textId="77777777" w:rsidTr="005133EF">
        <w:trPr>
          <w:trHeight w:val="1497"/>
        </w:trPr>
        <w:tc>
          <w:tcPr>
            <w:tcW w:w="9855" w:type="dxa"/>
            <w:gridSpan w:val="4"/>
            <w:tcBorders>
              <w:top w:val="nil"/>
            </w:tcBorders>
          </w:tcPr>
          <w:p w14:paraId="506AD74D" w14:textId="77777777" w:rsidR="00655C45" w:rsidRPr="000D50B4" w:rsidRDefault="00655C45" w:rsidP="0070588D">
            <w:pPr>
              <w:rPr>
                <w:b/>
                <w:bCs/>
              </w:rPr>
            </w:pPr>
            <w:r w:rsidRPr="000D50B4">
              <w:rPr>
                <w:b/>
                <w:bCs/>
              </w:rPr>
              <w:t>Povinná:</w:t>
            </w:r>
          </w:p>
          <w:p w14:paraId="6F7A7077" w14:textId="6E23A3A0" w:rsidR="00B16AFA" w:rsidRDefault="00B16AFA" w:rsidP="0070588D">
            <w:pPr>
              <w:rPr>
                <w:b/>
                <w:bCs/>
              </w:rPr>
            </w:pPr>
            <w:r w:rsidRPr="00E904FA">
              <w:t xml:space="preserve">MLÁDEK, Milan; LANGMAIER, Ferdinand a LEDVINKOVÁ, Martina. </w:t>
            </w:r>
            <w:r w:rsidRPr="003B63B0">
              <w:rPr>
                <w:i/>
                <w:iCs/>
              </w:rPr>
              <w:t>Nauka o materiálech (pro kožedělnou výrobu). Učební texty vysokých škol.</w:t>
            </w:r>
            <w:r w:rsidRPr="00E904FA">
              <w:t xml:space="preserve"> Zlín: Vysoké učení technické v Brně, Fakulta technologická ve Zlíně, 2000. </w:t>
            </w:r>
            <w:r w:rsidR="00606D16">
              <w:br/>
            </w:r>
            <w:r w:rsidRPr="00E904FA">
              <w:t>ISBN 8021416882.</w:t>
            </w:r>
          </w:p>
          <w:p w14:paraId="3EF57B93" w14:textId="40C5632C" w:rsidR="00655C45" w:rsidRPr="000D50B4" w:rsidRDefault="00655C45" w:rsidP="0070588D">
            <w:pPr>
              <w:rPr>
                <w:b/>
                <w:bCs/>
              </w:rPr>
            </w:pPr>
            <w:r w:rsidRPr="000D50B4">
              <w:rPr>
                <w:b/>
                <w:bCs/>
              </w:rPr>
              <w:t xml:space="preserve">Doporučená: </w:t>
            </w:r>
          </w:p>
          <w:p w14:paraId="15668FAC" w14:textId="6849208B" w:rsidR="00655C45" w:rsidRDefault="00655C45" w:rsidP="0070588D">
            <w:r w:rsidRPr="00655C45">
              <w:t>HATFIELD, C.</w:t>
            </w:r>
            <w:r w:rsidR="00606D16">
              <w:t xml:space="preserve"> </w:t>
            </w:r>
            <w:r w:rsidRPr="00655C45">
              <w:t xml:space="preserve">B. </w:t>
            </w:r>
            <w:proofErr w:type="spellStart"/>
            <w:r w:rsidRPr="002F69C7">
              <w:rPr>
                <w:i/>
                <w:iCs/>
              </w:rPr>
              <w:t>Designing</w:t>
            </w:r>
            <w:proofErr w:type="spellEnd"/>
            <w:r w:rsidRPr="002F69C7">
              <w:rPr>
                <w:i/>
                <w:iCs/>
              </w:rPr>
              <w:t xml:space="preserve">, </w:t>
            </w:r>
            <w:proofErr w:type="spellStart"/>
            <w:r w:rsidRPr="002F69C7">
              <w:rPr>
                <w:i/>
                <w:iCs/>
              </w:rPr>
              <w:t>Cutting</w:t>
            </w:r>
            <w:proofErr w:type="spellEnd"/>
            <w:r w:rsidRPr="002F69C7">
              <w:rPr>
                <w:i/>
                <w:iCs/>
              </w:rPr>
              <w:t xml:space="preserve"> and </w:t>
            </w:r>
            <w:proofErr w:type="spellStart"/>
            <w:r w:rsidRPr="002F69C7">
              <w:rPr>
                <w:i/>
                <w:iCs/>
              </w:rPr>
              <w:t>Grading</w:t>
            </w:r>
            <w:proofErr w:type="spellEnd"/>
            <w:r w:rsidRPr="002F69C7">
              <w:rPr>
                <w:i/>
                <w:iCs/>
              </w:rPr>
              <w:t xml:space="preserve"> </w:t>
            </w:r>
            <w:proofErr w:type="spellStart"/>
            <w:r w:rsidRPr="002F69C7">
              <w:rPr>
                <w:i/>
                <w:iCs/>
              </w:rPr>
              <w:t>Boot</w:t>
            </w:r>
            <w:proofErr w:type="spellEnd"/>
            <w:r w:rsidRPr="002F69C7">
              <w:rPr>
                <w:i/>
                <w:iCs/>
              </w:rPr>
              <w:t xml:space="preserve"> and </w:t>
            </w:r>
            <w:proofErr w:type="spellStart"/>
            <w:r w:rsidRPr="002F69C7">
              <w:rPr>
                <w:i/>
                <w:iCs/>
              </w:rPr>
              <w:t>Shoe</w:t>
            </w:r>
            <w:proofErr w:type="spellEnd"/>
            <w:r w:rsidRPr="002F69C7">
              <w:rPr>
                <w:i/>
                <w:iCs/>
              </w:rPr>
              <w:t xml:space="preserve"> </w:t>
            </w:r>
            <w:proofErr w:type="spellStart"/>
            <w:r w:rsidRPr="002F69C7">
              <w:rPr>
                <w:i/>
                <w:iCs/>
              </w:rPr>
              <w:t>Patterns</w:t>
            </w:r>
            <w:proofErr w:type="spellEnd"/>
            <w:r w:rsidRPr="002F69C7">
              <w:rPr>
                <w:i/>
                <w:iCs/>
              </w:rPr>
              <w:t xml:space="preserve">, and </w:t>
            </w:r>
            <w:proofErr w:type="spellStart"/>
            <w:r w:rsidRPr="002F69C7">
              <w:rPr>
                <w:i/>
                <w:iCs/>
              </w:rPr>
              <w:t>Complete</w:t>
            </w:r>
            <w:proofErr w:type="spellEnd"/>
            <w:r w:rsidRPr="002F69C7">
              <w:rPr>
                <w:i/>
                <w:iCs/>
              </w:rPr>
              <w:t xml:space="preserve"> </w:t>
            </w:r>
            <w:proofErr w:type="spellStart"/>
            <w:r w:rsidRPr="002F69C7">
              <w:rPr>
                <w:i/>
                <w:iCs/>
              </w:rPr>
              <w:t>Manual</w:t>
            </w:r>
            <w:proofErr w:type="spellEnd"/>
            <w:r w:rsidRPr="002F69C7">
              <w:rPr>
                <w:i/>
                <w:iCs/>
              </w:rPr>
              <w:t xml:space="preserve"> </w:t>
            </w:r>
            <w:proofErr w:type="spellStart"/>
            <w:r w:rsidRPr="002F69C7">
              <w:rPr>
                <w:i/>
                <w:iCs/>
              </w:rPr>
              <w:t>for</w:t>
            </w:r>
            <w:proofErr w:type="spellEnd"/>
            <w:r w:rsidRPr="002F69C7">
              <w:rPr>
                <w:i/>
                <w:iCs/>
              </w:rPr>
              <w:t xml:space="preserve"> </w:t>
            </w:r>
            <w:proofErr w:type="spellStart"/>
            <w:r w:rsidRPr="002F69C7">
              <w:rPr>
                <w:i/>
                <w:iCs/>
              </w:rPr>
              <w:t>the</w:t>
            </w:r>
            <w:proofErr w:type="spellEnd"/>
            <w:r w:rsidRPr="002F69C7">
              <w:rPr>
                <w:i/>
                <w:iCs/>
              </w:rPr>
              <w:t xml:space="preserve"> </w:t>
            </w:r>
            <w:proofErr w:type="spellStart"/>
            <w:r w:rsidRPr="002F69C7">
              <w:rPr>
                <w:i/>
                <w:iCs/>
              </w:rPr>
              <w:t>Stitching</w:t>
            </w:r>
            <w:proofErr w:type="spellEnd"/>
            <w:r w:rsidRPr="002F69C7">
              <w:rPr>
                <w:i/>
                <w:iCs/>
              </w:rPr>
              <w:t xml:space="preserve"> </w:t>
            </w:r>
            <w:proofErr w:type="spellStart"/>
            <w:r w:rsidRPr="002F69C7">
              <w:rPr>
                <w:i/>
                <w:iCs/>
              </w:rPr>
              <w:t>Room</w:t>
            </w:r>
            <w:proofErr w:type="spellEnd"/>
            <w:r w:rsidRPr="002F69C7">
              <w:rPr>
                <w:i/>
                <w:iCs/>
              </w:rPr>
              <w:t>.</w:t>
            </w:r>
            <w:r w:rsidRPr="00655C45">
              <w:t xml:space="preserve"> USA: ICG Testing, 2017. ISBN 978-1-4733-3827-2. </w:t>
            </w:r>
          </w:p>
          <w:p w14:paraId="3B1DF345" w14:textId="77777777" w:rsidR="000B0E72" w:rsidRDefault="000B0E72" w:rsidP="0070588D">
            <w:r w:rsidRPr="00056CB3">
              <w:t xml:space="preserve">MOTAWI, </w:t>
            </w:r>
            <w:proofErr w:type="spellStart"/>
            <w:r w:rsidRPr="00056CB3">
              <w:t>Wade</w:t>
            </w:r>
            <w:proofErr w:type="spellEnd"/>
            <w:r w:rsidRPr="00056CB3">
              <w:t xml:space="preserve"> a MOTAWI, Andrea. </w:t>
            </w:r>
            <w:proofErr w:type="spellStart"/>
            <w:r w:rsidRPr="003B63B0">
              <w:rPr>
                <w:i/>
                <w:iCs/>
              </w:rPr>
              <w:t>How</w:t>
            </w:r>
            <w:proofErr w:type="spellEnd"/>
            <w:r w:rsidRPr="003B63B0">
              <w:rPr>
                <w:i/>
                <w:iCs/>
              </w:rPr>
              <w:t xml:space="preserve"> </w:t>
            </w:r>
            <w:proofErr w:type="spellStart"/>
            <w:r w:rsidRPr="003B63B0">
              <w:rPr>
                <w:i/>
                <w:iCs/>
              </w:rPr>
              <w:t>shoes</w:t>
            </w:r>
            <w:proofErr w:type="spellEnd"/>
            <w:r w:rsidRPr="003B63B0">
              <w:rPr>
                <w:i/>
                <w:iCs/>
              </w:rPr>
              <w:t xml:space="preserve"> are made</w:t>
            </w:r>
            <w:r w:rsidRPr="00056CB3">
              <w:t>. [</w:t>
            </w:r>
            <w:proofErr w:type="spellStart"/>
            <w:r w:rsidRPr="00056CB3">
              <w:t>Milton</w:t>
            </w:r>
            <w:proofErr w:type="spellEnd"/>
            <w:r w:rsidRPr="00056CB3">
              <w:t xml:space="preserve"> </w:t>
            </w:r>
            <w:proofErr w:type="spellStart"/>
            <w:r w:rsidRPr="00056CB3">
              <w:t>Keynes</w:t>
            </w:r>
            <w:proofErr w:type="spellEnd"/>
            <w:r w:rsidRPr="00056CB3">
              <w:t>]: [</w:t>
            </w:r>
            <w:proofErr w:type="spellStart"/>
            <w:r w:rsidRPr="00056CB3">
              <w:t>Lightning</w:t>
            </w:r>
            <w:proofErr w:type="spellEnd"/>
            <w:r w:rsidRPr="00056CB3">
              <w:t xml:space="preserve"> Source], 2018.</w:t>
            </w:r>
            <w:r w:rsidRPr="00056CB3" w:rsidDel="00056CB3">
              <w:t xml:space="preserve"> </w:t>
            </w:r>
          </w:p>
          <w:p w14:paraId="3D3405C4" w14:textId="0F5C35E6" w:rsidR="00277E72" w:rsidRDefault="000B0E72" w:rsidP="0070588D">
            <w:r>
              <w:t>ISBN: 978-0-9987070-3-7.</w:t>
            </w:r>
          </w:p>
          <w:p w14:paraId="701EA915" w14:textId="59F6101E" w:rsidR="00C025B6" w:rsidRDefault="00655C45" w:rsidP="0070588D">
            <w:proofErr w:type="spellStart"/>
            <w:r w:rsidRPr="00655C45">
              <w:t>Shoe</w:t>
            </w:r>
            <w:proofErr w:type="spellEnd"/>
            <w:r w:rsidRPr="00655C45">
              <w:t xml:space="preserve"> design: a handbook </w:t>
            </w:r>
            <w:proofErr w:type="spellStart"/>
            <w:r w:rsidRPr="00655C45">
              <w:t>for</w:t>
            </w:r>
            <w:proofErr w:type="spellEnd"/>
            <w:r w:rsidRPr="00655C45">
              <w:t xml:space="preserve"> </w:t>
            </w:r>
            <w:proofErr w:type="spellStart"/>
            <w:r w:rsidRPr="00655C45">
              <w:t>footwear</w:t>
            </w:r>
            <w:proofErr w:type="spellEnd"/>
            <w:r w:rsidRPr="00655C45">
              <w:t xml:space="preserve"> </w:t>
            </w:r>
            <w:proofErr w:type="spellStart"/>
            <w:r w:rsidRPr="00655C45">
              <w:t>designers</w:t>
            </w:r>
            <w:proofErr w:type="spellEnd"/>
            <w:r w:rsidRPr="00655C45">
              <w:t xml:space="preserve">. </w:t>
            </w:r>
            <w:proofErr w:type="spellStart"/>
            <w:r w:rsidRPr="00655C45">
              <w:t>China</w:t>
            </w:r>
            <w:proofErr w:type="spellEnd"/>
            <w:r w:rsidRPr="00655C45">
              <w:t xml:space="preserve">: </w:t>
            </w:r>
            <w:proofErr w:type="spellStart"/>
            <w:r w:rsidRPr="00655C45">
              <w:t>Fashionary</w:t>
            </w:r>
            <w:proofErr w:type="spellEnd"/>
            <w:r w:rsidRPr="00655C45">
              <w:t>. 2016.</w:t>
            </w:r>
          </w:p>
        </w:tc>
      </w:tr>
      <w:tr w:rsidR="00C025B6" w14:paraId="7BD954FD"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482E008" w14:textId="77777777" w:rsidR="00C025B6" w:rsidRDefault="00C025B6" w:rsidP="00C025B6">
            <w:pPr>
              <w:jc w:val="center"/>
              <w:rPr>
                <w:b/>
              </w:rPr>
            </w:pPr>
            <w:r>
              <w:rPr>
                <w:b/>
              </w:rPr>
              <w:t>Informace ke kombinované nebo distanční formě</w:t>
            </w:r>
          </w:p>
        </w:tc>
      </w:tr>
      <w:tr w:rsidR="00C025B6" w14:paraId="5012A98D" w14:textId="77777777" w:rsidTr="005133EF">
        <w:tc>
          <w:tcPr>
            <w:tcW w:w="4787" w:type="dxa"/>
            <w:gridSpan w:val="2"/>
            <w:tcBorders>
              <w:top w:val="single" w:sz="2" w:space="0" w:color="auto"/>
            </w:tcBorders>
            <w:shd w:val="clear" w:color="auto" w:fill="F7CAAC"/>
          </w:tcPr>
          <w:p w14:paraId="5B9E760E" w14:textId="77777777" w:rsidR="00C025B6" w:rsidRDefault="00C025B6" w:rsidP="00C025B6">
            <w:pPr>
              <w:jc w:val="both"/>
            </w:pPr>
            <w:r>
              <w:rPr>
                <w:b/>
              </w:rPr>
              <w:t>Rozsah konzultací (soustředění)</w:t>
            </w:r>
          </w:p>
        </w:tc>
        <w:tc>
          <w:tcPr>
            <w:tcW w:w="889" w:type="dxa"/>
            <w:tcBorders>
              <w:top w:val="single" w:sz="2" w:space="0" w:color="auto"/>
            </w:tcBorders>
          </w:tcPr>
          <w:p w14:paraId="6923D292" w14:textId="77777777" w:rsidR="00C025B6" w:rsidRDefault="00C025B6" w:rsidP="00C025B6">
            <w:pPr>
              <w:jc w:val="both"/>
            </w:pPr>
          </w:p>
        </w:tc>
        <w:tc>
          <w:tcPr>
            <w:tcW w:w="4179" w:type="dxa"/>
            <w:tcBorders>
              <w:top w:val="single" w:sz="2" w:space="0" w:color="auto"/>
            </w:tcBorders>
            <w:shd w:val="clear" w:color="auto" w:fill="F7CAAC"/>
          </w:tcPr>
          <w:p w14:paraId="1E5222ED" w14:textId="77777777" w:rsidR="00C025B6" w:rsidRDefault="00C025B6" w:rsidP="00C025B6">
            <w:pPr>
              <w:jc w:val="both"/>
              <w:rPr>
                <w:b/>
              </w:rPr>
            </w:pPr>
            <w:r>
              <w:rPr>
                <w:b/>
              </w:rPr>
              <w:t xml:space="preserve">hodin </w:t>
            </w:r>
          </w:p>
        </w:tc>
      </w:tr>
      <w:tr w:rsidR="00C025B6" w14:paraId="3D93BD4E" w14:textId="77777777" w:rsidTr="005133EF">
        <w:tc>
          <w:tcPr>
            <w:tcW w:w="9855" w:type="dxa"/>
            <w:gridSpan w:val="4"/>
            <w:shd w:val="clear" w:color="auto" w:fill="F7CAAC"/>
          </w:tcPr>
          <w:p w14:paraId="76FF5CB0" w14:textId="77777777" w:rsidR="00C025B6" w:rsidRDefault="00C025B6" w:rsidP="00C025B6">
            <w:pPr>
              <w:jc w:val="both"/>
              <w:rPr>
                <w:b/>
              </w:rPr>
            </w:pPr>
            <w:r>
              <w:rPr>
                <w:b/>
              </w:rPr>
              <w:t>Informace o způsobu kontaktu s vyučujícím</w:t>
            </w:r>
          </w:p>
        </w:tc>
      </w:tr>
      <w:tr w:rsidR="00C025B6" w14:paraId="04FF62AA" w14:textId="77777777" w:rsidTr="005133EF">
        <w:trPr>
          <w:trHeight w:val="1373"/>
        </w:trPr>
        <w:tc>
          <w:tcPr>
            <w:tcW w:w="9855" w:type="dxa"/>
            <w:gridSpan w:val="4"/>
          </w:tcPr>
          <w:p w14:paraId="67D22C6E" w14:textId="77777777" w:rsidR="00C025B6" w:rsidRDefault="00C025B6" w:rsidP="00C025B6">
            <w:pPr>
              <w:jc w:val="both"/>
            </w:pPr>
          </w:p>
        </w:tc>
      </w:tr>
    </w:tbl>
    <w:p w14:paraId="1A2CDC16" w14:textId="77777777" w:rsidR="00336D22" w:rsidRDefault="00336D22">
      <w:pPr>
        <w:spacing w:after="160" w:line="259" w:lineRule="auto"/>
      </w:pPr>
    </w:p>
    <w:p w14:paraId="6C1F0236" w14:textId="77777777" w:rsidR="009A30E4" w:rsidRDefault="009A30E4">
      <w:pPr>
        <w:rPr>
          <w:ins w:id="83" w:author="Hana Ponížilová" w:date="2025-08-07T06:47:00Z"/>
        </w:rPr>
      </w:pPr>
      <w:ins w:id="84" w:author="Hana Ponížilová" w:date="2025-08-07T06:47: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9A30E4" w14:paraId="26074D63" w14:textId="77777777" w:rsidTr="00D23F1D">
        <w:trPr>
          <w:ins w:id="85" w:author="Hana Ponížilová" w:date="2025-08-07T06:47:00Z"/>
        </w:trPr>
        <w:tc>
          <w:tcPr>
            <w:tcW w:w="9855" w:type="dxa"/>
            <w:gridSpan w:val="7"/>
            <w:tcBorders>
              <w:bottom w:val="double" w:sz="4" w:space="0" w:color="auto"/>
            </w:tcBorders>
            <w:shd w:val="clear" w:color="auto" w:fill="BDD6EE"/>
          </w:tcPr>
          <w:p w14:paraId="512C27FF" w14:textId="15655949" w:rsidR="009A30E4" w:rsidRDefault="009A30E4" w:rsidP="00D23F1D">
            <w:pPr>
              <w:jc w:val="both"/>
              <w:rPr>
                <w:ins w:id="86" w:author="Hana Ponížilová" w:date="2025-08-07T06:47:00Z"/>
                <w:b/>
                <w:sz w:val="28"/>
              </w:rPr>
            </w:pPr>
            <w:ins w:id="87" w:author="Hana Ponížilová" w:date="2025-08-07T06:47:00Z">
              <w:r>
                <w:lastRenderedPageBreak/>
                <w:br w:type="page"/>
              </w:r>
              <w:r>
                <w:rPr>
                  <w:b/>
                  <w:sz w:val="28"/>
                </w:rPr>
                <w:t>B-III – Charakteristika studijního předmětu</w:t>
              </w:r>
            </w:ins>
          </w:p>
        </w:tc>
      </w:tr>
      <w:tr w:rsidR="009A30E4" w14:paraId="0C959573" w14:textId="77777777" w:rsidTr="00D23F1D">
        <w:trPr>
          <w:ins w:id="88" w:author="Hana Ponížilová" w:date="2025-08-07T06:47:00Z"/>
        </w:trPr>
        <w:tc>
          <w:tcPr>
            <w:tcW w:w="3086" w:type="dxa"/>
            <w:tcBorders>
              <w:top w:val="double" w:sz="4" w:space="0" w:color="auto"/>
            </w:tcBorders>
            <w:shd w:val="clear" w:color="auto" w:fill="F7CAAC"/>
          </w:tcPr>
          <w:p w14:paraId="01308A16" w14:textId="77777777" w:rsidR="009A30E4" w:rsidRDefault="009A30E4" w:rsidP="00D23F1D">
            <w:pPr>
              <w:rPr>
                <w:ins w:id="89" w:author="Hana Ponížilová" w:date="2025-08-07T06:47:00Z"/>
                <w:b/>
              </w:rPr>
            </w:pPr>
            <w:ins w:id="90" w:author="Hana Ponížilová" w:date="2025-08-07T06:47:00Z">
              <w:r>
                <w:rPr>
                  <w:b/>
                </w:rPr>
                <w:t>Název studijního předmětu</w:t>
              </w:r>
            </w:ins>
          </w:p>
        </w:tc>
        <w:tc>
          <w:tcPr>
            <w:tcW w:w="6769" w:type="dxa"/>
            <w:gridSpan w:val="6"/>
            <w:tcBorders>
              <w:top w:val="double" w:sz="4" w:space="0" w:color="auto"/>
            </w:tcBorders>
          </w:tcPr>
          <w:p w14:paraId="3E2E2D88" w14:textId="77777777" w:rsidR="009A30E4" w:rsidRDefault="009A30E4" w:rsidP="00D23F1D">
            <w:pPr>
              <w:jc w:val="both"/>
              <w:rPr>
                <w:ins w:id="91" w:author="Hana Ponížilová" w:date="2025-08-07T06:47:00Z"/>
              </w:rPr>
            </w:pPr>
            <w:ins w:id="92" w:author="Hana Ponížilová" w:date="2025-08-07T06:47:00Z">
              <w:r>
                <w:t>Udržitelnost, spotřeba a kultura 1</w:t>
              </w:r>
            </w:ins>
          </w:p>
        </w:tc>
      </w:tr>
      <w:tr w:rsidR="009A30E4" w14:paraId="1B0B5D4A" w14:textId="77777777" w:rsidTr="00D23F1D">
        <w:trPr>
          <w:ins w:id="93" w:author="Hana Ponížilová" w:date="2025-08-07T06:47:00Z"/>
        </w:trPr>
        <w:tc>
          <w:tcPr>
            <w:tcW w:w="3086" w:type="dxa"/>
            <w:shd w:val="clear" w:color="auto" w:fill="F7CAAC"/>
          </w:tcPr>
          <w:p w14:paraId="61930FF4" w14:textId="77777777" w:rsidR="009A30E4" w:rsidRDefault="009A30E4" w:rsidP="00D23F1D">
            <w:pPr>
              <w:rPr>
                <w:ins w:id="94" w:author="Hana Ponížilová" w:date="2025-08-07T06:47:00Z"/>
                <w:b/>
              </w:rPr>
            </w:pPr>
            <w:ins w:id="95" w:author="Hana Ponížilová" w:date="2025-08-07T06:47:00Z">
              <w:r>
                <w:rPr>
                  <w:b/>
                </w:rPr>
                <w:t>Typ předmětu</w:t>
              </w:r>
            </w:ins>
          </w:p>
        </w:tc>
        <w:tc>
          <w:tcPr>
            <w:tcW w:w="3406" w:type="dxa"/>
            <w:gridSpan w:val="3"/>
          </w:tcPr>
          <w:p w14:paraId="61D7DFCD" w14:textId="77777777" w:rsidR="009A30E4" w:rsidRDefault="009A30E4" w:rsidP="00D23F1D">
            <w:pPr>
              <w:jc w:val="both"/>
              <w:rPr>
                <w:ins w:id="96" w:author="Hana Ponížilová" w:date="2025-08-07T06:47:00Z"/>
              </w:rPr>
            </w:pPr>
            <w:ins w:id="97" w:author="Hana Ponížilová" w:date="2025-08-07T06:47:00Z">
              <w:r>
                <w:t>povinný</w:t>
              </w:r>
            </w:ins>
          </w:p>
        </w:tc>
        <w:tc>
          <w:tcPr>
            <w:tcW w:w="2695" w:type="dxa"/>
            <w:gridSpan w:val="2"/>
            <w:shd w:val="clear" w:color="auto" w:fill="F7CAAC"/>
          </w:tcPr>
          <w:p w14:paraId="31B1A559" w14:textId="77777777" w:rsidR="009A30E4" w:rsidRDefault="009A30E4" w:rsidP="00D23F1D">
            <w:pPr>
              <w:jc w:val="both"/>
              <w:rPr>
                <w:ins w:id="98" w:author="Hana Ponížilová" w:date="2025-08-07T06:47:00Z"/>
              </w:rPr>
            </w:pPr>
            <w:ins w:id="99" w:author="Hana Ponížilová" w:date="2025-08-07T06:47:00Z">
              <w:r>
                <w:rPr>
                  <w:b/>
                </w:rPr>
                <w:t>doporučený ročník / semestr</w:t>
              </w:r>
            </w:ins>
          </w:p>
        </w:tc>
        <w:tc>
          <w:tcPr>
            <w:tcW w:w="668" w:type="dxa"/>
          </w:tcPr>
          <w:p w14:paraId="07211410" w14:textId="77777777" w:rsidR="009A30E4" w:rsidRDefault="009A30E4" w:rsidP="00D23F1D">
            <w:pPr>
              <w:jc w:val="both"/>
              <w:rPr>
                <w:ins w:id="100" w:author="Hana Ponížilová" w:date="2025-08-07T06:47:00Z"/>
              </w:rPr>
            </w:pPr>
            <w:ins w:id="101" w:author="Hana Ponížilová" w:date="2025-08-07T06:47:00Z">
              <w:r>
                <w:t>1/ZS</w:t>
              </w:r>
            </w:ins>
          </w:p>
        </w:tc>
      </w:tr>
      <w:tr w:rsidR="009A30E4" w14:paraId="5119A6E9" w14:textId="77777777" w:rsidTr="00D23F1D">
        <w:trPr>
          <w:ins w:id="102" w:author="Hana Ponížilová" w:date="2025-08-07T06:47:00Z"/>
        </w:trPr>
        <w:tc>
          <w:tcPr>
            <w:tcW w:w="3086" w:type="dxa"/>
            <w:shd w:val="clear" w:color="auto" w:fill="F7CAAC"/>
          </w:tcPr>
          <w:p w14:paraId="1E06B18F" w14:textId="77777777" w:rsidR="009A30E4" w:rsidRDefault="009A30E4" w:rsidP="00D23F1D">
            <w:pPr>
              <w:rPr>
                <w:ins w:id="103" w:author="Hana Ponížilová" w:date="2025-08-07T06:47:00Z"/>
                <w:b/>
              </w:rPr>
            </w:pPr>
            <w:ins w:id="104" w:author="Hana Ponížilová" w:date="2025-08-07T06:47:00Z">
              <w:r>
                <w:rPr>
                  <w:b/>
                </w:rPr>
                <w:t>Rozsah studijního předmětu</w:t>
              </w:r>
            </w:ins>
          </w:p>
        </w:tc>
        <w:tc>
          <w:tcPr>
            <w:tcW w:w="1701" w:type="dxa"/>
          </w:tcPr>
          <w:p w14:paraId="01D66DFB" w14:textId="77777777" w:rsidR="009A30E4" w:rsidRDefault="009A30E4" w:rsidP="00D23F1D">
            <w:pPr>
              <w:jc w:val="both"/>
              <w:rPr>
                <w:ins w:id="105" w:author="Hana Ponížilová" w:date="2025-08-07T06:47:00Z"/>
              </w:rPr>
            </w:pPr>
            <w:proofErr w:type="gramStart"/>
            <w:ins w:id="106" w:author="Hana Ponížilová" w:date="2025-08-07T06:47:00Z">
              <w:r>
                <w:t>26p</w:t>
              </w:r>
              <w:proofErr w:type="gramEnd"/>
            </w:ins>
          </w:p>
        </w:tc>
        <w:tc>
          <w:tcPr>
            <w:tcW w:w="889" w:type="dxa"/>
            <w:shd w:val="clear" w:color="auto" w:fill="F7CAAC"/>
          </w:tcPr>
          <w:p w14:paraId="1A45DE0C" w14:textId="77777777" w:rsidR="009A30E4" w:rsidRDefault="009A30E4" w:rsidP="00D23F1D">
            <w:pPr>
              <w:jc w:val="both"/>
              <w:rPr>
                <w:ins w:id="107" w:author="Hana Ponížilová" w:date="2025-08-07T06:47:00Z"/>
                <w:b/>
              </w:rPr>
            </w:pPr>
            <w:ins w:id="108" w:author="Hana Ponížilová" w:date="2025-08-07T06:47:00Z">
              <w:r>
                <w:rPr>
                  <w:b/>
                </w:rPr>
                <w:t xml:space="preserve">hod. </w:t>
              </w:r>
            </w:ins>
          </w:p>
        </w:tc>
        <w:tc>
          <w:tcPr>
            <w:tcW w:w="816" w:type="dxa"/>
          </w:tcPr>
          <w:p w14:paraId="05643E1E" w14:textId="77777777" w:rsidR="009A30E4" w:rsidRDefault="009A30E4" w:rsidP="00D23F1D">
            <w:pPr>
              <w:jc w:val="both"/>
              <w:rPr>
                <w:ins w:id="109" w:author="Hana Ponížilová" w:date="2025-08-07T06:47:00Z"/>
              </w:rPr>
            </w:pPr>
            <w:ins w:id="110" w:author="Hana Ponížilová" w:date="2025-08-07T06:47:00Z">
              <w:r>
                <w:t>26</w:t>
              </w:r>
            </w:ins>
          </w:p>
        </w:tc>
        <w:tc>
          <w:tcPr>
            <w:tcW w:w="2156" w:type="dxa"/>
            <w:shd w:val="clear" w:color="auto" w:fill="F7CAAC"/>
          </w:tcPr>
          <w:p w14:paraId="71AFC183" w14:textId="77777777" w:rsidR="009A30E4" w:rsidRDefault="009A30E4" w:rsidP="00D23F1D">
            <w:pPr>
              <w:jc w:val="both"/>
              <w:rPr>
                <w:ins w:id="111" w:author="Hana Ponížilová" w:date="2025-08-07T06:47:00Z"/>
                <w:b/>
              </w:rPr>
            </w:pPr>
            <w:ins w:id="112" w:author="Hana Ponížilová" w:date="2025-08-07T06:47:00Z">
              <w:r>
                <w:rPr>
                  <w:b/>
                </w:rPr>
                <w:t>kreditů</w:t>
              </w:r>
            </w:ins>
          </w:p>
        </w:tc>
        <w:tc>
          <w:tcPr>
            <w:tcW w:w="1207" w:type="dxa"/>
            <w:gridSpan w:val="2"/>
          </w:tcPr>
          <w:p w14:paraId="7E9FBCC4" w14:textId="77777777" w:rsidR="009A30E4" w:rsidRDefault="009A30E4" w:rsidP="00D23F1D">
            <w:pPr>
              <w:jc w:val="both"/>
              <w:rPr>
                <w:ins w:id="113" w:author="Hana Ponížilová" w:date="2025-08-07T06:47:00Z"/>
              </w:rPr>
            </w:pPr>
            <w:ins w:id="114" w:author="Hana Ponížilová" w:date="2025-08-07T06:47:00Z">
              <w:r>
                <w:t>3</w:t>
              </w:r>
            </w:ins>
          </w:p>
        </w:tc>
      </w:tr>
      <w:tr w:rsidR="009A30E4" w14:paraId="48B2725B" w14:textId="77777777" w:rsidTr="00D23F1D">
        <w:trPr>
          <w:ins w:id="115" w:author="Hana Ponížilová" w:date="2025-08-07T06:47:00Z"/>
        </w:trPr>
        <w:tc>
          <w:tcPr>
            <w:tcW w:w="3086" w:type="dxa"/>
            <w:shd w:val="clear" w:color="auto" w:fill="F7CAAC"/>
          </w:tcPr>
          <w:p w14:paraId="60250E49" w14:textId="77777777" w:rsidR="009A30E4" w:rsidRDefault="009A30E4" w:rsidP="00D23F1D">
            <w:pPr>
              <w:rPr>
                <w:ins w:id="116" w:author="Hana Ponížilová" w:date="2025-08-07T06:47:00Z"/>
                <w:b/>
                <w:sz w:val="22"/>
              </w:rPr>
            </w:pPr>
            <w:ins w:id="117" w:author="Hana Ponížilová" w:date="2025-08-07T06:47:00Z">
              <w:r>
                <w:rPr>
                  <w:b/>
                </w:rPr>
                <w:t xml:space="preserve">Prerekvizity, </w:t>
              </w:r>
              <w:proofErr w:type="spellStart"/>
              <w:r>
                <w:rPr>
                  <w:b/>
                </w:rPr>
                <w:t>korekvizity</w:t>
              </w:r>
              <w:proofErr w:type="spellEnd"/>
              <w:r>
                <w:rPr>
                  <w:b/>
                </w:rPr>
                <w:t>, ekvivalence</w:t>
              </w:r>
            </w:ins>
          </w:p>
        </w:tc>
        <w:tc>
          <w:tcPr>
            <w:tcW w:w="6769" w:type="dxa"/>
            <w:gridSpan w:val="6"/>
          </w:tcPr>
          <w:p w14:paraId="08A1F7F7" w14:textId="77777777" w:rsidR="009A30E4" w:rsidRDefault="009A30E4" w:rsidP="00D23F1D">
            <w:pPr>
              <w:jc w:val="both"/>
              <w:rPr>
                <w:ins w:id="118" w:author="Hana Ponížilová" w:date="2025-08-07T06:47:00Z"/>
              </w:rPr>
            </w:pPr>
          </w:p>
        </w:tc>
      </w:tr>
      <w:tr w:rsidR="009A30E4" w14:paraId="5DF8EE18" w14:textId="77777777" w:rsidTr="00D23F1D">
        <w:trPr>
          <w:ins w:id="119" w:author="Hana Ponížilová" w:date="2025-08-07T06:47:00Z"/>
        </w:trPr>
        <w:tc>
          <w:tcPr>
            <w:tcW w:w="3086" w:type="dxa"/>
            <w:shd w:val="clear" w:color="auto" w:fill="F7CAAC"/>
          </w:tcPr>
          <w:p w14:paraId="00D9ECAC" w14:textId="77777777" w:rsidR="009A30E4" w:rsidRPr="005A0406" w:rsidRDefault="009A30E4" w:rsidP="00D23F1D">
            <w:pPr>
              <w:rPr>
                <w:ins w:id="120" w:author="Hana Ponížilová" w:date="2025-08-07T06:47:00Z"/>
                <w:b/>
              </w:rPr>
            </w:pPr>
            <w:ins w:id="121" w:author="Hana Ponížilová" w:date="2025-08-07T06:47:00Z">
              <w:r w:rsidRPr="005A0406">
                <w:rPr>
                  <w:b/>
                </w:rPr>
                <w:t>Způsob ověření výsledků učení</w:t>
              </w:r>
            </w:ins>
          </w:p>
        </w:tc>
        <w:tc>
          <w:tcPr>
            <w:tcW w:w="3406" w:type="dxa"/>
            <w:gridSpan w:val="3"/>
          </w:tcPr>
          <w:p w14:paraId="43592D45" w14:textId="77777777" w:rsidR="009A30E4" w:rsidRDefault="009A30E4" w:rsidP="00D23F1D">
            <w:pPr>
              <w:jc w:val="both"/>
              <w:rPr>
                <w:ins w:id="122" w:author="Hana Ponížilová" w:date="2025-08-07T06:47:00Z"/>
              </w:rPr>
            </w:pPr>
            <w:ins w:id="123" w:author="Hana Ponížilová" w:date="2025-08-07T06:47:00Z">
              <w:r>
                <w:t>klasifikovaný zápočet</w:t>
              </w:r>
            </w:ins>
          </w:p>
        </w:tc>
        <w:tc>
          <w:tcPr>
            <w:tcW w:w="2156" w:type="dxa"/>
            <w:shd w:val="clear" w:color="auto" w:fill="F7CAAC"/>
          </w:tcPr>
          <w:p w14:paraId="4F2A7F0B" w14:textId="77777777" w:rsidR="009A30E4" w:rsidRDefault="009A30E4" w:rsidP="00D23F1D">
            <w:pPr>
              <w:jc w:val="both"/>
              <w:rPr>
                <w:ins w:id="124" w:author="Hana Ponížilová" w:date="2025-08-07T06:47:00Z"/>
                <w:b/>
              </w:rPr>
            </w:pPr>
            <w:ins w:id="125" w:author="Hana Ponížilová" w:date="2025-08-07T06:47:00Z">
              <w:r>
                <w:rPr>
                  <w:b/>
                </w:rPr>
                <w:t>Forma výuky</w:t>
              </w:r>
            </w:ins>
          </w:p>
        </w:tc>
        <w:tc>
          <w:tcPr>
            <w:tcW w:w="1207" w:type="dxa"/>
            <w:gridSpan w:val="2"/>
          </w:tcPr>
          <w:p w14:paraId="2C58992C" w14:textId="77777777" w:rsidR="009A30E4" w:rsidRDefault="009A30E4" w:rsidP="00D23F1D">
            <w:pPr>
              <w:jc w:val="both"/>
              <w:rPr>
                <w:ins w:id="126" w:author="Hana Ponížilová" w:date="2025-08-07T06:47:00Z"/>
              </w:rPr>
            </w:pPr>
            <w:ins w:id="127" w:author="Hana Ponížilová" w:date="2025-08-07T06:47:00Z">
              <w:r>
                <w:t>přednáška</w:t>
              </w:r>
            </w:ins>
          </w:p>
        </w:tc>
      </w:tr>
      <w:tr w:rsidR="009A30E4" w14:paraId="2081FB4C" w14:textId="77777777" w:rsidTr="00D23F1D">
        <w:trPr>
          <w:ins w:id="128" w:author="Hana Ponížilová" w:date="2025-08-07T06:47:00Z"/>
        </w:trPr>
        <w:tc>
          <w:tcPr>
            <w:tcW w:w="3086" w:type="dxa"/>
            <w:shd w:val="clear" w:color="auto" w:fill="F7CAAC"/>
          </w:tcPr>
          <w:p w14:paraId="31D30901" w14:textId="77777777" w:rsidR="009A30E4" w:rsidRPr="005A0406" w:rsidRDefault="009A30E4" w:rsidP="00D23F1D">
            <w:pPr>
              <w:rPr>
                <w:ins w:id="129" w:author="Hana Ponížilová" w:date="2025-08-07T06:47:00Z"/>
                <w:b/>
              </w:rPr>
            </w:pPr>
            <w:ins w:id="130" w:author="Hana Ponížilová" w:date="2025-08-07T06:47:00Z">
              <w:r w:rsidRPr="005A0406">
                <w:rPr>
                  <w:b/>
                </w:rPr>
                <w:t>Forma způsobu ověření výsledků učení a další požadavky na studenta</w:t>
              </w:r>
            </w:ins>
          </w:p>
        </w:tc>
        <w:tc>
          <w:tcPr>
            <w:tcW w:w="6769" w:type="dxa"/>
            <w:gridSpan w:val="6"/>
            <w:tcBorders>
              <w:bottom w:val="nil"/>
            </w:tcBorders>
          </w:tcPr>
          <w:p w14:paraId="080D2FA0" w14:textId="77777777" w:rsidR="009A30E4" w:rsidRPr="00586BCC" w:rsidRDefault="009A30E4" w:rsidP="00D23F1D">
            <w:pPr>
              <w:rPr>
                <w:ins w:id="131" w:author="Hana Ponížilová" w:date="2025-08-07T06:47:00Z"/>
              </w:rPr>
            </w:pPr>
            <w:ins w:id="132" w:author="Hana Ponížilová" w:date="2025-08-07T06:47:00Z">
              <w:r>
                <w:t xml:space="preserve">1. </w:t>
              </w:r>
              <w:r w:rsidRPr="00586BCC">
                <w:t>Aktivní účast: každá přednáška je zakončena diskusí, která poskytuje stud</w:t>
              </w:r>
              <w:r>
                <w:t>ujícím</w:t>
              </w:r>
              <w:r w:rsidRPr="00586BCC">
                <w:t xml:space="preserve"> možnost interagovat a aktivně se účastnit.</w:t>
              </w:r>
              <w:r>
                <w:t xml:space="preserve"> V případě nepřítomnosti studující pracují na úkolech zadaných prostřednictvím systému </w:t>
              </w:r>
              <w:proofErr w:type="spellStart"/>
              <w:r>
                <w:t>Moodle</w:t>
              </w:r>
              <w:proofErr w:type="spellEnd"/>
              <w:r>
                <w:t xml:space="preserve">. </w:t>
              </w:r>
            </w:ins>
          </w:p>
          <w:p w14:paraId="7CE8D2CE" w14:textId="77777777" w:rsidR="009A30E4" w:rsidRPr="00586BCC" w:rsidRDefault="009A30E4" w:rsidP="00D23F1D">
            <w:pPr>
              <w:rPr>
                <w:ins w:id="133" w:author="Hana Ponížilová" w:date="2025-08-07T06:47:00Z"/>
              </w:rPr>
            </w:pPr>
            <w:ins w:id="134" w:author="Hana Ponížilová" w:date="2025-08-07T06:47:00Z">
              <w:r>
                <w:t xml:space="preserve">2. Průběžná práce se zadanými studijními materiály různého typu (texty, videa, </w:t>
              </w:r>
              <w:proofErr w:type="spellStart"/>
              <w:r>
                <w:t>podcasty</w:t>
              </w:r>
              <w:proofErr w:type="spellEnd"/>
              <w:r>
                <w:t xml:space="preserve">). </w:t>
              </w:r>
              <w:r>
                <w:br/>
                <w:t xml:space="preserve">3. </w:t>
              </w:r>
              <w:r w:rsidRPr="00586BCC">
                <w:t xml:space="preserve">Průběžný rozvoj </w:t>
              </w:r>
              <w:r>
                <w:t>prezentace</w:t>
              </w:r>
              <w:r w:rsidRPr="00586BCC">
                <w:t xml:space="preserve"> v průběhu semestru: stud</w:t>
              </w:r>
              <w:r>
                <w:t>ující</w:t>
              </w:r>
              <w:r w:rsidRPr="00586BCC">
                <w:t xml:space="preserve"> si volí téma sv</w:t>
              </w:r>
              <w:r>
                <w:t xml:space="preserve">é </w:t>
              </w:r>
              <w:r w:rsidRPr="00586BCC">
                <w:t xml:space="preserve">případové studie a rozvíjejí jej v rámci </w:t>
              </w:r>
              <w:r>
                <w:t>prezentace</w:t>
              </w:r>
              <w:r w:rsidRPr="00586BCC">
                <w:t>, ve které svou případovou studii průběžně vztahují k jednotlivým tématům probraným v přednáškách v průběhu semestru.</w:t>
              </w:r>
            </w:ins>
          </w:p>
          <w:p w14:paraId="0AEC2632" w14:textId="77777777" w:rsidR="009A30E4" w:rsidRDefault="009A30E4" w:rsidP="00D23F1D">
            <w:pPr>
              <w:jc w:val="both"/>
              <w:rPr>
                <w:ins w:id="135" w:author="Hana Ponížilová" w:date="2025-08-07T06:47:00Z"/>
              </w:rPr>
            </w:pPr>
            <w:ins w:id="136" w:author="Hana Ponížilová" w:date="2025-08-07T06:47:00Z">
              <w:r w:rsidRPr="00586BCC">
                <w:t xml:space="preserve">Odevzdání </w:t>
              </w:r>
              <w:r>
                <w:t>prezentace</w:t>
              </w:r>
              <w:r w:rsidRPr="00586BCC">
                <w:t xml:space="preserve"> </w:t>
              </w:r>
              <w:r>
                <w:t xml:space="preserve">v polovině semestru </w:t>
              </w:r>
              <w:r w:rsidRPr="00586BCC">
                <w:t xml:space="preserve">a na </w:t>
              </w:r>
              <w:r>
                <w:t xml:space="preserve">jeho </w:t>
              </w:r>
              <w:r w:rsidRPr="00586BCC">
                <w:t>konci</w:t>
              </w:r>
              <w:r>
                <w:t>.</w:t>
              </w:r>
            </w:ins>
          </w:p>
        </w:tc>
      </w:tr>
      <w:tr w:rsidR="009A30E4" w14:paraId="490A5AFB" w14:textId="77777777" w:rsidTr="00D23F1D">
        <w:trPr>
          <w:trHeight w:val="62"/>
          <w:ins w:id="137" w:author="Hana Ponížilová" w:date="2025-08-07T06:47:00Z"/>
        </w:trPr>
        <w:tc>
          <w:tcPr>
            <w:tcW w:w="9855" w:type="dxa"/>
            <w:gridSpan w:val="7"/>
            <w:tcBorders>
              <w:top w:val="nil"/>
            </w:tcBorders>
          </w:tcPr>
          <w:p w14:paraId="35924FC0" w14:textId="77777777" w:rsidR="009A30E4" w:rsidRDefault="009A30E4" w:rsidP="00D23F1D">
            <w:pPr>
              <w:rPr>
                <w:ins w:id="138" w:author="Hana Ponížilová" w:date="2025-08-07T06:47:00Z"/>
              </w:rPr>
            </w:pPr>
          </w:p>
        </w:tc>
      </w:tr>
      <w:tr w:rsidR="009A30E4" w14:paraId="6BBEE742" w14:textId="77777777" w:rsidTr="00D23F1D">
        <w:trPr>
          <w:trHeight w:val="197"/>
          <w:ins w:id="139" w:author="Hana Ponížilová" w:date="2025-08-07T06:47:00Z"/>
        </w:trPr>
        <w:tc>
          <w:tcPr>
            <w:tcW w:w="3086" w:type="dxa"/>
            <w:tcBorders>
              <w:top w:val="nil"/>
            </w:tcBorders>
            <w:shd w:val="clear" w:color="auto" w:fill="F7CAAC"/>
          </w:tcPr>
          <w:p w14:paraId="2D512E0B" w14:textId="77777777" w:rsidR="009A30E4" w:rsidRDefault="009A30E4" w:rsidP="00D23F1D">
            <w:pPr>
              <w:rPr>
                <w:ins w:id="140" w:author="Hana Ponížilová" w:date="2025-08-07T06:47:00Z"/>
                <w:b/>
              </w:rPr>
            </w:pPr>
            <w:ins w:id="141" w:author="Hana Ponížilová" w:date="2025-08-07T06:47:00Z">
              <w:r>
                <w:rPr>
                  <w:b/>
                </w:rPr>
                <w:t>Garant předmětu</w:t>
              </w:r>
            </w:ins>
          </w:p>
        </w:tc>
        <w:tc>
          <w:tcPr>
            <w:tcW w:w="6769" w:type="dxa"/>
            <w:gridSpan w:val="6"/>
            <w:tcBorders>
              <w:top w:val="nil"/>
            </w:tcBorders>
          </w:tcPr>
          <w:p w14:paraId="1E603430" w14:textId="77777777" w:rsidR="009A30E4" w:rsidRDefault="009A30E4" w:rsidP="00D23F1D">
            <w:pPr>
              <w:jc w:val="both"/>
              <w:rPr>
                <w:ins w:id="142" w:author="Hana Ponížilová" w:date="2025-08-07T06:47:00Z"/>
              </w:rPr>
            </w:pPr>
            <w:ins w:id="143" w:author="Hana Ponížilová" w:date="2025-08-07T06:47:00Z">
              <w:r>
                <w:t>Mgr. Markéta Dvořáčková</w:t>
              </w:r>
            </w:ins>
          </w:p>
        </w:tc>
      </w:tr>
      <w:tr w:rsidR="009A30E4" w14:paraId="4679BA29" w14:textId="77777777" w:rsidTr="00D23F1D">
        <w:trPr>
          <w:trHeight w:val="243"/>
          <w:ins w:id="144" w:author="Hana Ponížilová" w:date="2025-08-07T06:47:00Z"/>
        </w:trPr>
        <w:tc>
          <w:tcPr>
            <w:tcW w:w="3086" w:type="dxa"/>
            <w:tcBorders>
              <w:top w:val="nil"/>
            </w:tcBorders>
            <w:shd w:val="clear" w:color="auto" w:fill="F7CAAC"/>
          </w:tcPr>
          <w:p w14:paraId="15BAB64E" w14:textId="77777777" w:rsidR="009A30E4" w:rsidRDefault="009A30E4" w:rsidP="00D23F1D">
            <w:pPr>
              <w:rPr>
                <w:ins w:id="145" w:author="Hana Ponížilová" w:date="2025-08-07T06:47:00Z"/>
                <w:b/>
              </w:rPr>
            </w:pPr>
            <w:ins w:id="146" w:author="Hana Ponížilová" w:date="2025-08-07T06:47:00Z">
              <w:r>
                <w:rPr>
                  <w:b/>
                </w:rPr>
                <w:t>Zapojení garanta do výuky předmětu</w:t>
              </w:r>
            </w:ins>
          </w:p>
        </w:tc>
        <w:tc>
          <w:tcPr>
            <w:tcW w:w="6769" w:type="dxa"/>
            <w:gridSpan w:val="6"/>
            <w:tcBorders>
              <w:top w:val="nil"/>
            </w:tcBorders>
          </w:tcPr>
          <w:p w14:paraId="36F09465" w14:textId="77777777" w:rsidR="009A30E4" w:rsidRDefault="009A30E4" w:rsidP="00D23F1D">
            <w:pPr>
              <w:jc w:val="both"/>
              <w:rPr>
                <w:ins w:id="147" w:author="Hana Ponížilová" w:date="2025-08-07T06:47:00Z"/>
              </w:rPr>
            </w:pPr>
            <w:ins w:id="148" w:author="Hana Ponížilová" w:date="2025-08-07T06:47:00Z">
              <w:r>
                <w:t>50 %</w:t>
              </w:r>
            </w:ins>
          </w:p>
        </w:tc>
      </w:tr>
      <w:tr w:rsidR="009A30E4" w14:paraId="4CB99D05" w14:textId="77777777" w:rsidTr="00D23F1D">
        <w:trPr>
          <w:ins w:id="149" w:author="Hana Ponížilová" w:date="2025-08-07T06:47:00Z"/>
        </w:trPr>
        <w:tc>
          <w:tcPr>
            <w:tcW w:w="3086" w:type="dxa"/>
            <w:shd w:val="clear" w:color="auto" w:fill="F7CAAC"/>
          </w:tcPr>
          <w:p w14:paraId="46E79E12" w14:textId="77777777" w:rsidR="009A30E4" w:rsidRDefault="009A30E4" w:rsidP="00D23F1D">
            <w:pPr>
              <w:rPr>
                <w:ins w:id="150" w:author="Hana Ponížilová" w:date="2025-08-07T06:47:00Z"/>
                <w:b/>
              </w:rPr>
            </w:pPr>
            <w:ins w:id="151" w:author="Hana Ponížilová" w:date="2025-08-07T06:47:00Z">
              <w:r>
                <w:rPr>
                  <w:b/>
                </w:rPr>
                <w:t>Vyučující</w:t>
              </w:r>
            </w:ins>
          </w:p>
        </w:tc>
        <w:tc>
          <w:tcPr>
            <w:tcW w:w="6769" w:type="dxa"/>
            <w:gridSpan w:val="6"/>
            <w:tcBorders>
              <w:bottom w:val="nil"/>
            </w:tcBorders>
          </w:tcPr>
          <w:p w14:paraId="3EA7F6F3" w14:textId="77777777" w:rsidR="009A30E4" w:rsidRDefault="009A30E4" w:rsidP="00D23F1D">
            <w:pPr>
              <w:jc w:val="both"/>
              <w:rPr>
                <w:ins w:id="152" w:author="Hana Ponížilová" w:date="2025-08-07T06:47:00Z"/>
              </w:rPr>
            </w:pPr>
            <w:ins w:id="153" w:author="Hana Ponížilová" w:date="2025-08-07T06:47:00Z">
              <w:r>
                <w:t>Mgr. Markéta Dvořáčková a kol. pedagogů</w:t>
              </w:r>
            </w:ins>
          </w:p>
        </w:tc>
      </w:tr>
      <w:tr w:rsidR="009A30E4" w14:paraId="5FF2DBDD" w14:textId="77777777" w:rsidTr="00D23F1D">
        <w:trPr>
          <w:trHeight w:val="136"/>
          <w:ins w:id="154" w:author="Hana Ponížilová" w:date="2025-08-07T06:47:00Z"/>
        </w:trPr>
        <w:tc>
          <w:tcPr>
            <w:tcW w:w="9855" w:type="dxa"/>
            <w:gridSpan w:val="7"/>
            <w:tcBorders>
              <w:top w:val="nil"/>
            </w:tcBorders>
          </w:tcPr>
          <w:p w14:paraId="07C9B35E" w14:textId="77777777" w:rsidR="009A30E4" w:rsidRDefault="009A30E4" w:rsidP="00D23F1D">
            <w:pPr>
              <w:rPr>
                <w:ins w:id="155" w:author="Hana Ponížilová" w:date="2025-08-07T06:47:00Z"/>
              </w:rPr>
            </w:pPr>
          </w:p>
        </w:tc>
      </w:tr>
      <w:tr w:rsidR="009A30E4" w14:paraId="4B7F4D24" w14:textId="77777777" w:rsidTr="00D23F1D">
        <w:trPr>
          <w:ins w:id="156" w:author="Hana Ponížilová" w:date="2025-08-07T06:47:00Z"/>
        </w:trPr>
        <w:tc>
          <w:tcPr>
            <w:tcW w:w="3086" w:type="dxa"/>
            <w:shd w:val="clear" w:color="auto" w:fill="F7CAAC"/>
          </w:tcPr>
          <w:p w14:paraId="02E98867" w14:textId="77777777" w:rsidR="009A30E4" w:rsidRPr="001452AD" w:rsidRDefault="009A30E4" w:rsidP="00D23F1D">
            <w:pPr>
              <w:rPr>
                <w:ins w:id="157" w:author="Hana Ponížilová" w:date="2025-08-07T06:47:00Z"/>
                <w:b/>
                <w:highlight w:val="yellow"/>
              </w:rPr>
            </w:pPr>
            <w:ins w:id="158" w:author="Hana Ponížilová" w:date="2025-08-07T06:47:00Z">
              <w:r w:rsidRPr="009B48E7">
                <w:rPr>
                  <w:b/>
                </w:rPr>
                <w:t>Hlavní témata a výsledky učení</w:t>
              </w:r>
            </w:ins>
          </w:p>
        </w:tc>
        <w:tc>
          <w:tcPr>
            <w:tcW w:w="6769" w:type="dxa"/>
            <w:gridSpan w:val="6"/>
            <w:tcBorders>
              <w:bottom w:val="nil"/>
            </w:tcBorders>
          </w:tcPr>
          <w:p w14:paraId="54228619" w14:textId="77777777" w:rsidR="009A30E4" w:rsidRPr="001452AD" w:rsidRDefault="009A30E4" w:rsidP="00D23F1D">
            <w:pPr>
              <w:jc w:val="both"/>
              <w:rPr>
                <w:ins w:id="159" w:author="Hana Ponížilová" w:date="2025-08-07T06:47:00Z"/>
                <w:highlight w:val="yellow"/>
              </w:rPr>
            </w:pPr>
          </w:p>
        </w:tc>
      </w:tr>
      <w:tr w:rsidR="009A30E4" w14:paraId="3EB3D609" w14:textId="77777777" w:rsidTr="00D23F1D">
        <w:trPr>
          <w:trHeight w:val="425"/>
          <w:ins w:id="160" w:author="Hana Ponížilová" w:date="2025-08-07T06:47:00Z"/>
        </w:trPr>
        <w:tc>
          <w:tcPr>
            <w:tcW w:w="9855" w:type="dxa"/>
            <w:gridSpan w:val="7"/>
            <w:tcBorders>
              <w:top w:val="nil"/>
              <w:bottom w:val="single" w:sz="4" w:space="0" w:color="auto"/>
            </w:tcBorders>
          </w:tcPr>
          <w:p w14:paraId="6DBF49AC" w14:textId="77777777" w:rsidR="009A30E4" w:rsidRDefault="009A30E4" w:rsidP="00D23F1D">
            <w:pPr>
              <w:jc w:val="both"/>
              <w:rPr>
                <w:ins w:id="161" w:author="Hana Ponížilová" w:date="2025-08-07T06:47:00Z"/>
              </w:rPr>
            </w:pPr>
            <w:ins w:id="162" w:author="Hana Ponížilová" w:date="2025-08-07T06:47:00Z">
              <w:r>
                <w:t xml:space="preserve">Předmět je prostřednictvím e-learningového portálu </w:t>
              </w:r>
              <w:proofErr w:type="spellStart"/>
              <w:r>
                <w:t>Moodle</w:t>
              </w:r>
              <w:proofErr w:type="spellEnd"/>
              <w:r>
                <w:t xml:space="preserve"> doprovázen širokou nabídkou doporučených studijních materiálů (textů, AV zdrojů). </w:t>
              </w:r>
            </w:ins>
          </w:p>
          <w:p w14:paraId="5E7A4564" w14:textId="77777777" w:rsidR="009A30E4" w:rsidRPr="007E15B5" w:rsidRDefault="009A30E4" w:rsidP="00D23F1D">
            <w:pPr>
              <w:jc w:val="both"/>
              <w:rPr>
                <w:ins w:id="163" w:author="Hana Ponížilová" w:date="2025-08-07T06:47:00Z"/>
                <w:b/>
                <w:bCs/>
              </w:rPr>
            </w:pPr>
            <w:ins w:id="164" w:author="Hana Ponížilová" w:date="2025-08-07T06:47:00Z">
              <w:r w:rsidRPr="007E15B5">
                <w:rPr>
                  <w:b/>
                  <w:bCs/>
                </w:rPr>
                <w:t>Témata:</w:t>
              </w:r>
            </w:ins>
          </w:p>
          <w:p w14:paraId="13C4FB8D" w14:textId="77777777" w:rsidR="009A30E4" w:rsidRDefault="009A30E4" w:rsidP="00D23F1D">
            <w:pPr>
              <w:pStyle w:val="Odstavecseseznamem"/>
              <w:numPr>
                <w:ilvl w:val="0"/>
                <w:numId w:val="231"/>
              </w:numPr>
              <w:rPr>
                <w:ins w:id="165" w:author="Hana Ponížilová" w:date="2025-08-07T06:47:00Z"/>
              </w:rPr>
            </w:pPr>
            <w:ins w:id="166" w:author="Hana Ponížilová" w:date="2025-08-07T06:47:00Z">
              <w:r w:rsidRPr="00716E01">
                <w:t>V jaké době žijeme?</w:t>
              </w:r>
            </w:ins>
          </w:p>
          <w:p w14:paraId="06F30B1F" w14:textId="77777777" w:rsidR="009A30E4" w:rsidRDefault="009A30E4" w:rsidP="00D23F1D">
            <w:pPr>
              <w:pStyle w:val="Odstavecseseznamem"/>
              <w:numPr>
                <w:ilvl w:val="0"/>
                <w:numId w:val="231"/>
              </w:numPr>
              <w:rPr>
                <w:ins w:id="167" w:author="Hana Ponížilová" w:date="2025-08-07T06:47:00Z"/>
              </w:rPr>
            </w:pPr>
            <w:proofErr w:type="spellStart"/>
            <w:ins w:id="168" w:author="Hana Ponížilová" w:date="2025-08-07T06:47:00Z">
              <w:r w:rsidRPr="00716E01">
                <w:t>Antropocén</w:t>
              </w:r>
              <w:proofErr w:type="spellEnd"/>
              <w:r>
                <w:t>.</w:t>
              </w:r>
            </w:ins>
          </w:p>
          <w:p w14:paraId="34FE4EE6" w14:textId="77777777" w:rsidR="009A30E4" w:rsidRDefault="009A30E4" w:rsidP="00D23F1D">
            <w:pPr>
              <w:pStyle w:val="Odstavecseseznamem"/>
              <w:numPr>
                <w:ilvl w:val="0"/>
                <w:numId w:val="231"/>
              </w:numPr>
              <w:rPr>
                <w:ins w:id="169" w:author="Hana Ponížilová" w:date="2025-08-07T06:47:00Z"/>
              </w:rPr>
            </w:pPr>
            <w:ins w:id="170" w:author="Hana Ponížilová" w:date="2025-08-07T06:47:00Z">
              <w:r>
                <w:t>Odolná společnost – metodologická východiska.</w:t>
              </w:r>
            </w:ins>
          </w:p>
          <w:p w14:paraId="1B258E98" w14:textId="77777777" w:rsidR="009A30E4" w:rsidRDefault="009A30E4" w:rsidP="00D23F1D">
            <w:pPr>
              <w:pStyle w:val="Odstavecseseznamem"/>
              <w:numPr>
                <w:ilvl w:val="0"/>
                <w:numId w:val="231"/>
              </w:numPr>
              <w:rPr>
                <w:ins w:id="171" w:author="Hana Ponížilová" w:date="2025-08-07T06:47:00Z"/>
              </w:rPr>
            </w:pPr>
            <w:ins w:id="172" w:author="Hana Ponížilová" w:date="2025-08-07T06:47:00Z">
              <w:r w:rsidRPr="00B25772">
                <w:t>Teorie a historie spotřební kultury</w:t>
              </w:r>
              <w:r>
                <w:t xml:space="preserve"> – základní východiska.</w:t>
              </w:r>
            </w:ins>
          </w:p>
          <w:p w14:paraId="0ADC2A2C" w14:textId="77777777" w:rsidR="009A30E4" w:rsidRDefault="009A30E4" w:rsidP="00D23F1D">
            <w:pPr>
              <w:pStyle w:val="Odstavecseseznamem"/>
              <w:numPr>
                <w:ilvl w:val="0"/>
                <w:numId w:val="231"/>
              </w:numPr>
              <w:rPr>
                <w:ins w:id="173" w:author="Hana Ponížilová" w:date="2025-08-07T06:47:00Z"/>
              </w:rPr>
            </w:pPr>
            <w:ins w:id="174" w:author="Hana Ponížilová" w:date="2025-08-07T06:47:00Z">
              <w:r>
                <w:t xml:space="preserve">Jak žít dobrý život </w:t>
              </w:r>
              <w:r w:rsidRPr="00716E01">
                <w:t>v konzumní společnosti</w:t>
              </w:r>
              <w:r>
                <w:t xml:space="preserve">? </w:t>
              </w:r>
            </w:ins>
          </w:p>
          <w:p w14:paraId="3B4AA25E" w14:textId="77777777" w:rsidR="009A30E4" w:rsidRDefault="009A30E4" w:rsidP="00D23F1D">
            <w:pPr>
              <w:pStyle w:val="Odstavecseseznamem"/>
              <w:numPr>
                <w:ilvl w:val="0"/>
                <w:numId w:val="231"/>
              </w:numPr>
              <w:rPr>
                <w:ins w:id="175" w:author="Hana Ponížilová" w:date="2025-08-07T06:47:00Z"/>
              </w:rPr>
            </w:pPr>
            <w:ins w:id="176" w:author="Hana Ponížilová" w:date="2025-08-07T06:47:00Z">
              <w:r w:rsidRPr="00716E01">
                <w:t>Co je věda o udržitelnosti a na jaké otázky se zaměřuje?</w:t>
              </w:r>
            </w:ins>
          </w:p>
          <w:p w14:paraId="3943B575" w14:textId="77777777" w:rsidR="009A30E4" w:rsidRDefault="009A30E4" w:rsidP="00D23F1D">
            <w:pPr>
              <w:pStyle w:val="Odstavecseseznamem"/>
              <w:numPr>
                <w:ilvl w:val="0"/>
                <w:numId w:val="231"/>
              </w:numPr>
              <w:rPr>
                <w:ins w:id="177" w:author="Hana Ponížilová" w:date="2025-08-07T06:47:00Z"/>
              </w:rPr>
            </w:pPr>
            <w:ins w:id="178" w:author="Hana Ponížilová" w:date="2025-08-07T06:47:00Z">
              <w:r w:rsidRPr="00A26C3A">
                <w:t>Techno-optimismus, -pesimismus, -realismus a otázka udržitelného rozvoje</w:t>
              </w:r>
              <w:r>
                <w:t>.</w:t>
              </w:r>
            </w:ins>
          </w:p>
          <w:p w14:paraId="75952404" w14:textId="77777777" w:rsidR="009A30E4" w:rsidRDefault="009A30E4" w:rsidP="00D23F1D">
            <w:pPr>
              <w:pStyle w:val="Odstavecseseznamem"/>
              <w:numPr>
                <w:ilvl w:val="0"/>
                <w:numId w:val="231"/>
              </w:numPr>
              <w:rPr>
                <w:ins w:id="179" w:author="Hana Ponížilová" w:date="2025-08-07T06:47:00Z"/>
              </w:rPr>
            </w:pPr>
            <w:ins w:id="180" w:author="Hana Ponížilová" w:date="2025-08-07T06:47:00Z">
              <w:r>
                <w:t>Jaké cesty vedou k udržitelné budoucnosti v rámci univerzity?</w:t>
              </w:r>
            </w:ins>
          </w:p>
          <w:p w14:paraId="75939779" w14:textId="77777777" w:rsidR="009A30E4" w:rsidRDefault="009A30E4" w:rsidP="00D23F1D">
            <w:pPr>
              <w:pStyle w:val="Odstavecseseznamem"/>
              <w:numPr>
                <w:ilvl w:val="0"/>
                <w:numId w:val="231"/>
              </w:numPr>
              <w:rPr>
                <w:ins w:id="181" w:author="Hana Ponížilová" w:date="2025-08-07T06:47:00Z"/>
              </w:rPr>
            </w:pPr>
            <w:ins w:id="182" w:author="Hana Ponížilová" w:date="2025-08-07T06:47:00Z">
              <w:r w:rsidRPr="00716E01">
                <w:t>Příběh průmyslové revoluce</w:t>
              </w:r>
              <w:r>
                <w:t>.</w:t>
              </w:r>
            </w:ins>
          </w:p>
          <w:p w14:paraId="3A26FE0F" w14:textId="77777777" w:rsidR="009A30E4" w:rsidRDefault="009A30E4" w:rsidP="00D23F1D">
            <w:pPr>
              <w:pStyle w:val="Odstavecseseznamem"/>
              <w:numPr>
                <w:ilvl w:val="0"/>
                <w:numId w:val="231"/>
              </w:numPr>
              <w:rPr>
                <w:ins w:id="183" w:author="Hana Ponížilová" w:date="2025-08-07T06:47:00Z"/>
              </w:rPr>
            </w:pPr>
            <w:ins w:id="184" w:author="Hana Ponížilová" w:date="2025-08-07T06:47:00Z">
              <w:r w:rsidRPr="00716E01">
                <w:t>Zlín, modelové město modernity – volný čas, spotřeba a zábava</w:t>
              </w:r>
              <w:r>
                <w:t>.</w:t>
              </w:r>
            </w:ins>
          </w:p>
          <w:p w14:paraId="04ED5E18" w14:textId="77777777" w:rsidR="009A30E4" w:rsidRDefault="009A30E4" w:rsidP="00D23F1D">
            <w:pPr>
              <w:pStyle w:val="Odstavecseseznamem"/>
              <w:numPr>
                <w:ilvl w:val="0"/>
                <w:numId w:val="231"/>
              </w:numPr>
              <w:rPr>
                <w:ins w:id="185" w:author="Hana Ponížilová" w:date="2025-08-07T06:47:00Z"/>
              </w:rPr>
            </w:pPr>
            <w:proofErr w:type="spellStart"/>
            <w:ins w:id="186" w:author="Hana Ponížilová" w:date="2025-08-07T06:47:00Z">
              <w:r w:rsidRPr="00716E01">
                <w:t>Materialita</w:t>
              </w:r>
              <w:proofErr w:type="spellEnd"/>
              <w:r w:rsidRPr="00716E01">
                <w:t xml:space="preserve"> médií: environmentální dopad </w:t>
              </w:r>
              <w:proofErr w:type="spellStart"/>
              <w:r w:rsidRPr="00716E01">
                <w:t>novomediální</w:t>
              </w:r>
              <w:proofErr w:type="spellEnd"/>
              <w:r w:rsidRPr="00716E01">
                <w:t xml:space="preserve"> kultury</w:t>
              </w:r>
              <w:r>
                <w:t>.</w:t>
              </w:r>
            </w:ins>
          </w:p>
          <w:p w14:paraId="195D61BA" w14:textId="4F6A88E9" w:rsidR="009A30E4" w:rsidRDefault="009A30E4" w:rsidP="00A43EBA">
            <w:pPr>
              <w:pStyle w:val="Odstavecseseznamem"/>
              <w:numPr>
                <w:ilvl w:val="0"/>
                <w:numId w:val="231"/>
              </w:numPr>
              <w:rPr>
                <w:ins w:id="187" w:author="Hana Ponížilová" w:date="2025-08-07T06:47:00Z"/>
              </w:rPr>
            </w:pPr>
            <w:ins w:id="188" w:author="Hana Ponížilová" w:date="2025-08-07T06:47:00Z">
              <w:r w:rsidRPr="00716E01">
                <w:t>Člověk a příroda</w:t>
              </w:r>
              <w:r>
                <w:t>.</w:t>
              </w:r>
            </w:ins>
            <w:ins w:id="189" w:author="Hana Ponížilová" w:date="2025-08-07T10:32:00Z">
              <w:r w:rsidR="00A43EBA">
                <w:t xml:space="preserve"> </w:t>
              </w:r>
            </w:ins>
            <w:ins w:id="190" w:author="Hana Ponížilová" w:date="2025-08-07T06:47:00Z">
              <w:r w:rsidRPr="00261242">
                <w:t>Proměna vnímání a vyjadřování lidského vztahu k</w:t>
              </w:r>
              <w:r>
                <w:t> </w:t>
              </w:r>
              <w:r w:rsidRPr="00261242">
                <w:t>přírodě</w:t>
              </w:r>
              <w:r>
                <w:t>.</w:t>
              </w:r>
            </w:ins>
          </w:p>
          <w:p w14:paraId="2E7AE4CD" w14:textId="77777777" w:rsidR="009A30E4" w:rsidRDefault="009A30E4" w:rsidP="00D23F1D">
            <w:pPr>
              <w:pStyle w:val="Odstavecseseznamem"/>
              <w:numPr>
                <w:ilvl w:val="0"/>
                <w:numId w:val="231"/>
              </w:numPr>
              <w:rPr>
                <w:ins w:id="191" w:author="Hana Ponížilová" w:date="2025-08-07T06:47:00Z"/>
              </w:rPr>
            </w:pPr>
            <w:ins w:id="192" w:author="Hana Ponížilová" w:date="2025-08-07T06:47:00Z">
              <w:r>
                <w:t xml:space="preserve">Role umění </w:t>
              </w:r>
              <w:r w:rsidRPr="00716E01">
                <w:t>v</w:t>
              </w:r>
              <w:r>
                <w:t> čase zmnožených krizí.</w:t>
              </w:r>
            </w:ins>
          </w:p>
          <w:p w14:paraId="3BA86A35" w14:textId="77777777" w:rsidR="009A30E4" w:rsidRPr="00814627" w:rsidRDefault="009A30E4" w:rsidP="00D23F1D">
            <w:pPr>
              <w:jc w:val="both"/>
              <w:rPr>
                <w:ins w:id="193" w:author="Hana Ponížilová" w:date="2025-08-07T06:47:00Z"/>
                <w:b/>
                <w:sz w:val="12"/>
                <w:szCs w:val="12"/>
              </w:rPr>
            </w:pPr>
          </w:p>
          <w:p w14:paraId="46FF5602" w14:textId="77777777" w:rsidR="009A30E4" w:rsidRPr="007E15B5" w:rsidRDefault="009A30E4" w:rsidP="00D23F1D">
            <w:pPr>
              <w:jc w:val="both"/>
              <w:rPr>
                <w:ins w:id="194" w:author="Hana Ponížilová" w:date="2025-08-07T06:47:00Z"/>
                <w:b/>
                <w:bCs/>
              </w:rPr>
            </w:pPr>
            <w:ins w:id="195" w:author="Hana Ponížilová" w:date="2025-08-07T06:47:00Z">
              <w:r w:rsidRPr="007E15B5">
                <w:rPr>
                  <w:b/>
                  <w:bCs/>
                </w:rPr>
                <w:t>Výsledky učení:</w:t>
              </w:r>
            </w:ins>
          </w:p>
          <w:p w14:paraId="4C937400" w14:textId="77777777" w:rsidR="009A30E4" w:rsidRDefault="009A30E4" w:rsidP="00D23F1D">
            <w:pPr>
              <w:jc w:val="both"/>
              <w:rPr>
                <w:ins w:id="196" w:author="Hana Ponížilová" w:date="2025-08-07T06:47:00Z"/>
              </w:rPr>
            </w:pPr>
            <w:ins w:id="197" w:author="Hana Ponížilová" w:date="2025-08-07T06:47:00Z">
              <w:r>
                <w:t>Odborné znalosti – po absolvování předmětu student umí:</w:t>
              </w:r>
            </w:ins>
          </w:p>
          <w:p w14:paraId="4FD605B5" w14:textId="77777777" w:rsidR="009A30E4" w:rsidRDefault="009A30E4" w:rsidP="00D23F1D">
            <w:pPr>
              <w:pStyle w:val="Odstavecseseznamem"/>
              <w:numPr>
                <w:ilvl w:val="0"/>
                <w:numId w:val="51"/>
              </w:numPr>
              <w:jc w:val="both"/>
              <w:rPr>
                <w:ins w:id="198" w:author="Hana Ponížilová" w:date="2025-08-07T06:47:00Z"/>
                <w:bCs/>
              </w:rPr>
            </w:pPr>
            <w:ins w:id="199" w:author="Hana Ponížilová" w:date="2025-08-07T06:47:00Z">
              <w:r>
                <w:rPr>
                  <w:bCs/>
                </w:rPr>
                <w:t xml:space="preserve">identifikovat současné </w:t>
              </w:r>
              <w:proofErr w:type="spellStart"/>
              <w:r>
                <w:rPr>
                  <w:bCs/>
                </w:rPr>
                <w:t>globání</w:t>
              </w:r>
              <w:proofErr w:type="spellEnd"/>
              <w:r>
                <w:rPr>
                  <w:bCs/>
                </w:rPr>
                <w:t xml:space="preserve"> výzvy spojené s udržitelností</w:t>
              </w:r>
            </w:ins>
          </w:p>
          <w:p w14:paraId="60A5C532" w14:textId="77777777" w:rsidR="009A30E4" w:rsidRDefault="009A30E4" w:rsidP="00D23F1D">
            <w:pPr>
              <w:pStyle w:val="Odstavecseseznamem"/>
              <w:numPr>
                <w:ilvl w:val="0"/>
                <w:numId w:val="51"/>
              </w:numPr>
              <w:jc w:val="both"/>
              <w:rPr>
                <w:ins w:id="200" w:author="Hana Ponížilová" w:date="2025-08-07T06:47:00Z"/>
                <w:bCs/>
              </w:rPr>
            </w:pPr>
            <w:ins w:id="201" w:author="Hana Ponížilová" w:date="2025-08-07T06:47:00Z">
              <w:r>
                <w:rPr>
                  <w:bCs/>
                </w:rPr>
                <w:t xml:space="preserve">vysvětlit, jak </w:t>
              </w:r>
              <w:r>
                <w:t>spotřební kultura souvisí se současnými environmentálními problémy</w:t>
              </w:r>
              <w:r w:rsidRPr="00A01676">
                <w:rPr>
                  <w:bCs/>
                </w:rPr>
                <w:t xml:space="preserve"> </w:t>
              </w:r>
            </w:ins>
          </w:p>
          <w:p w14:paraId="528B0434" w14:textId="77777777" w:rsidR="009A30E4" w:rsidRPr="005E3416" w:rsidRDefault="009A30E4" w:rsidP="00D23F1D">
            <w:pPr>
              <w:pStyle w:val="Odstavecseseznamem"/>
              <w:numPr>
                <w:ilvl w:val="0"/>
                <w:numId w:val="51"/>
              </w:numPr>
              <w:jc w:val="both"/>
              <w:rPr>
                <w:ins w:id="202" w:author="Hana Ponížilová" w:date="2025-08-07T06:47:00Z"/>
                <w:bCs/>
              </w:rPr>
            </w:pPr>
            <w:ins w:id="203" w:author="Hana Ponížilová" w:date="2025-08-07T06:47:00Z">
              <w:r w:rsidRPr="00A01676">
                <w:rPr>
                  <w:bCs/>
                </w:rPr>
                <w:t>defin</w:t>
              </w:r>
              <w:r>
                <w:rPr>
                  <w:bCs/>
                </w:rPr>
                <w:t>ovat</w:t>
              </w:r>
              <w:r w:rsidRPr="00A01676">
                <w:rPr>
                  <w:bCs/>
                </w:rPr>
                <w:t xml:space="preserve"> </w:t>
              </w:r>
              <w:r>
                <w:t xml:space="preserve">pojmy klimatická změna, </w:t>
              </w:r>
              <w:proofErr w:type="spellStart"/>
              <w:r>
                <w:t>antropocén</w:t>
              </w:r>
              <w:proofErr w:type="spellEnd"/>
              <w:r>
                <w:t xml:space="preserve"> a </w:t>
              </w:r>
              <w:proofErr w:type="spellStart"/>
              <w:r>
                <w:t>resilience</w:t>
              </w:r>
              <w:proofErr w:type="spellEnd"/>
              <w:r>
                <w:t>, a proč je důležité zkoumat propojení mezi přírodním a lidským světem</w:t>
              </w:r>
            </w:ins>
          </w:p>
          <w:p w14:paraId="3A2D0E17" w14:textId="77777777" w:rsidR="009A30E4" w:rsidRPr="0041642E" w:rsidRDefault="009A30E4" w:rsidP="00D23F1D">
            <w:pPr>
              <w:pStyle w:val="Odstavecseseznamem"/>
              <w:numPr>
                <w:ilvl w:val="0"/>
                <w:numId w:val="51"/>
              </w:numPr>
              <w:jc w:val="both"/>
              <w:rPr>
                <w:ins w:id="204" w:author="Hana Ponížilová" w:date="2025-08-07T06:47:00Z"/>
                <w:bCs/>
              </w:rPr>
            </w:pPr>
            <w:ins w:id="205" w:author="Hana Ponížilová" w:date="2025-08-07T06:47:00Z">
              <w:r>
                <w:t>pracovat s konceptem „cest k udržitelnosti“ a aplikovat jej v rámci studovaného oboru</w:t>
              </w:r>
            </w:ins>
          </w:p>
          <w:p w14:paraId="6D8261F8" w14:textId="77777777" w:rsidR="009A30E4" w:rsidRPr="00D84958" w:rsidRDefault="009A30E4" w:rsidP="00D23F1D">
            <w:pPr>
              <w:pStyle w:val="Odstavecseseznamem"/>
              <w:numPr>
                <w:ilvl w:val="0"/>
                <w:numId w:val="51"/>
              </w:numPr>
              <w:jc w:val="both"/>
              <w:rPr>
                <w:ins w:id="206" w:author="Hana Ponížilová" w:date="2025-08-07T06:47:00Z"/>
                <w:bCs/>
              </w:rPr>
            </w:pPr>
            <w:ins w:id="207" w:author="Hana Ponížilová" w:date="2025-08-07T06:47:00Z">
              <w:r>
                <w:t>analyzovat roli médií a veřejné komunikace ve vztahu k udržitelnosti</w:t>
              </w:r>
            </w:ins>
          </w:p>
          <w:p w14:paraId="3DF54A39" w14:textId="77777777" w:rsidR="009A30E4" w:rsidRPr="00A17950" w:rsidRDefault="009A30E4" w:rsidP="00D23F1D">
            <w:pPr>
              <w:pStyle w:val="Odstavecseseznamem"/>
              <w:numPr>
                <w:ilvl w:val="0"/>
                <w:numId w:val="51"/>
              </w:numPr>
              <w:jc w:val="both"/>
              <w:rPr>
                <w:ins w:id="208" w:author="Hana Ponížilová" w:date="2025-08-07T06:47:00Z"/>
              </w:rPr>
            </w:pPr>
            <w:ins w:id="209" w:author="Hana Ponížilová" w:date="2025-08-07T06:47:00Z">
              <w:r>
                <w:t>formulovat, jakou roli může v této věci zastávat umění</w:t>
              </w:r>
            </w:ins>
          </w:p>
          <w:p w14:paraId="44674FB1" w14:textId="2A35F56E" w:rsidR="00025BCE" w:rsidRDefault="009A30E4" w:rsidP="00025BCE">
            <w:pPr>
              <w:jc w:val="both"/>
              <w:rPr>
                <w:ins w:id="210" w:author="Hana Ponížilová" w:date="2025-08-07T06:51:00Z"/>
              </w:rPr>
            </w:pPr>
            <w:ins w:id="211" w:author="Hana Ponížilová" w:date="2025-08-07T06:47:00Z">
              <w:r>
                <w:t>Odborné dovednosti – po absolvování předmětu student umí</w:t>
              </w:r>
            </w:ins>
            <w:ins w:id="212" w:author="Hana Ponížilová" w:date="2025-08-07T06:51:00Z">
              <w:r w:rsidR="00025BCE">
                <w:t>:</w:t>
              </w:r>
            </w:ins>
          </w:p>
          <w:p w14:paraId="062D528A" w14:textId="146AB874" w:rsidR="009A30E4" w:rsidRPr="0065274F" w:rsidRDefault="009A30E4" w:rsidP="00025BCE">
            <w:pPr>
              <w:pStyle w:val="Odstavecseseznamem"/>
              <w:numPr>
                <w:ilvl w:val="0"/>
                <w:numId w:val="52"/>
              </w:numPr>
              <w:jc w:val="both"/>
              <w:rPr>
                <w:ins w:id="213" w:author="Hana Ponížilová" w:date="2025-08-07T06:47:00Z"/>
                <w:bCs/>
              </w:rPr>
            </w:pPr>
            <w:ins w:id="214" w:author="Hana Ponížilová" w:date="2025-08-07T06:47:00Z">
              <w:r w:rsidRPr="00025BCE">
                <w:rPr>
                  <w:bCs/>
                </w:rPr>
                <w:t>aplikovat</w:t>
              </w:r>
              <w:r w:rsidRPr="007253DE">
                <w:rPr>
                  <w:bCs/>
                </w:rPr>
                <w:t xml:space="preserve"> vybrané způsoby teoretické reflexe environmentálních témat </w:t>
              </w:r>
              <w:r w:rsidRPr="0065274F">
                <w:rPr>
                  <w:bCs/>
                </w:rPr>
                <w:t>na obor, který studuje</w:t>
              </w:r>
            </w:ins>
          </w:p>
          <w:p w14:paraId="13C425D8" w14:textId="77777777" w:rsidR="009A30E4" w:rsidRPr="005D5590" w:rsidRDefault="009A30E4" w:rsidP="00D23F1D">
            <w:pPr>
              <w:pStyle w:val="Odstavecseseznamem"/>
              <w:numPr>
                <w:ilvl w:val="0"/>
                <w:numId w:val="52"/>
              </w:numPr>
              <w:jc w:val="both"/>
              <w:rPr>
                <w:ins w:id="215" w:author="Hana Ponížilová" w:date="2025-08-07T06:47:00Z"/>
                <w:rFonts w:ascii="Calibri" w:hAnsi="Calibri" w:cs="Calibri"/>
                <w:color w:val="50637D" w:themeColor="text2" w:themeTint="E6"/>
                <w:sz w:val="22"/>
                <w:szCs w:val="22"/>
              </w:rPr>
            </w:pPr>
            <w:ins w:id="216" w:author="Hana Ponížilová" w:date="2025-08-07T06:47:00Z">
              <w:r w:rsidRPr="001B1F5C">
                <w:rPr>
                  <w:bCs/>
                </w:rPr>
                <w:t>konstruktivně diskutovat</w:t>
              </w:r>
              <w:r w:rsidRPr="00B01D07">
                <w:rPr>
                  <w:bCs/>
                </w:rPr>
                <w:t xml:space="preserve"> a kriticky hodno</w:t>
              </w:r>
              <w:r w:rsidRPr="00A01D76">
                <w:rPr>
                  <w:bCs/>
                </w:rPr>
                <w:t>tit</w:t>
              </w:r>
              <w:r w:rsidRPr="005D5590">
                <w:rPr>
                  <w:bCs/>
                </w:rPr>
                <w:t xml:space="preserve"> různé perspektivy na téma udržitelnosti</w:t>
              </w:r>
            </w:ins>
          </w:p>
          <w:p w14:paraId="66EC7B4D" w14:textId="77777777" w:rsidR="009A30E4" w:rsidRPr="005D5590" w:rsidRDefault="009A30E4" w:rsidP="00D23F1D">
            <w:pPr>
              <w:pStyle w:val="Odstavecseseznamem"/>
              <w:numPr>
                <w:ilvl w:val="0"/>
                <w:numId w:val="52"/>
              </w:numPr>
              <w:jc w:val="both"/>
              <w:rPr>
                <w:ins w:id="217" w:author="Hana Ponížilová" w:date="2025-08-07T06:47:00Z"/>
                <w:rFonts w:ascii="Calibri" w:hAnsi="Calibri" w:cs="Calibri"/>
                <w:color w:val="50637D" w:themeColor="text2" w:themeTint="E6"/>
                <w:sz w:val="22"/>
                <w:szCs w:val="22"/>
              </w:rPr>
            </w:pPr>
            <w:ins w:id="218" w:author="Hana Ponížilová" w:date="2025-08-07T06:47:00Z">
              <w:r w:rsidRPr="001B1F5C">
                <w:rPr>
                  <w:bCs/>
                </w:rPr>
                <w:t>zpracovat rešerši zdrojů ke zvolenému tématu</w:t>
              </w:r>
              <w:r w:rsidRPr="00B01D07">
                <w:rPr>
                  <w:bCs/>
                </w:rPr>
                <w:t xml:space="preserve"> </w:t>
              </w:r>
            </w:ins>
          </w:p>
          <w:p w14:paraId="19431CC8" w14:textId="04698759" w:rsidR="009A30E4" w:rsidRPr="005A0406" w:rsidRDefault="009A30E4" w:rsidP="001D3E4B">
            <w:pPr>
              <w:pStyle w:val="Odstavecseseznamem"/>
              <w:numPr>
                <w:ilvl w:val="0"/>
                <w:numId w:val="52"/>
              </w:numPr>
              <w:jc w:val="both"/>
              <w:rPr>
                <w:ins w:id="219" w:author="Hana Ponížilová" w:date="2025-08-07T06:47:00Z"/>
              </w:rPr>
            </w:pPr>
            <w:ins w:id="220" w:author="Hana Ponížilová" w:date="2025-08-07T06:47:00Z">
              <w:r w:rsidRPr="00FA4C6C">
                <w:rPr>
                  <w:bCs/>
                </w:rPr>
                <w:t>formulovat a argumentovat své (oborově zaměřené) posto</w:t>
              </w:r>
              <w:r w:rsidRPr="007253DE">
                <w:rPr>
                  <w:bCs/>
                </w:rPr>
                <w:t>je ohledně probíraných témat environmentálního myšlení</w:t>
              </w:r>
            </w:ins>
          </w:p>
        </w:tc>
      </w:tr>
    </w:tbl>
    <w:p w14:paraId="1426E5A6" w14:textId="77777777" w:rsidR="009A30E4" w:rsidRDefault="009A30E4" w:rsidP="009A30E4">
      <w:pPr>
        <w:rPr>
          <w:ins w:id="221" w:author="Hana Ponížilová" w:date="2025-08-07T06:47:00Z"/>
        </w:rPr>
      </w:pPr>
    </w:p>
    <w:p w14:paraId="3344C4A2" w14:textId="77777777" w:rsidR="009A30E4" w:rsidRDefault="009A30E4" w:rsidP="009A30E4">
      <w:pPr>
        <w:rPr>
          <w:ins w:id="222" w:author="Hana Ponížilová" w:date="2025-08-07T06:47:00Z"/>
        </w:rPr>
      </w:pPr>
      <w:ins w:id="223" w:author="Hana Ponížilová" w:date="2025-08-07T06:47: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9A30E4" w14:paraId="1A80B32E" w14:textId="77777777" w:rsidTr="00D23F1D">
        <w:trPr>
          <w:trHeight w:val="283"/>
          <w:ins w:id="224" w:author="Hana Ponížilová" w:date="2025-08-07T06:47:00Z"/>
        </w:trPr>
        <w:tc>
          <w:tcPr>
            <w:tcW w:w="3152" w:type="dxa"/>
            <w:tcBorders>
              <w:top w:val="single" w:sz="4" w:space="0" w:color="auto"/>
              <w:bottom w:val="single" w:sz="4" w:space="0" w:color="auto"/>
              <w:right w:val="single" w:sz="4" w:space="0" w:color="auto"/>
            </w:tcBorders>
            <w:shd w:val="clear" w:color="auto" w:fill="F7CAAC" w:themeFill="accent2" w:themeFillTint="66"/>
          </w:tcPr>
          <w:p w14:paraId="70383E96" w14:textId="77777777" w:rsidR="009A30E4" w:rsidRPr="001452AD" w:rsidRDefault="009A30E4" w:rsidP="00D23F1D">
            <w:pPr>
              <w:jc w:val="both"/>
              <w:rPr>
                <w:ins w:id="225" w:author="Hana Ponížilová" w:date="2025-08-07T06:47:00Z"/>
                <w:highlight w:val="yellow"/>
              </w:rPr>
            </w:pPr>
            <w:ins w:id="226" w:author="Hana Ponížilová" w:date="2025-08-07T06:47:00Z">
              <w:r w:rsidRPr="001E1ACB">
                <w:rPr>
                  <w:b/>
                </w:rPr>
                <w:lastRenderedPageBreak/>
                <w:t>Metody výuky</w:t>
              </w:r>
            </w:ins>
          </w:p>
        </w:tc>
        <w:tc>
          <w:tcPr>
            <w:tcW w:w="6703" w:type="dxa"/>
            <w:gridSpan w:val="4"/>
            <w:tcBorders>
              <w:top w:val="single" w:sz="4" w:space="0" w:color="auto"/>
              <w:left w:val="single" w:sz="4" w:space="0" w:color="auto"/>
              <w:bottom w:val="nil"/>
              <w:right w:val="single" w:sz="4" w:space="0" w:color="auto"/>
            </w:tcBorders>
          </w:tcPr>
          <w:p w14:paraId="38C5E220" w14:textId="77777777" w:rsidR="009A30E4" w:rsidRPr="001452AD" w:rsidRDefault="009A30E4" w:rsidP="00D23F1D">
            <w:pPr>
              <w:jc w:val="both"/>
              <w:rPr>
                <w:ins w:id="227" w:author="Hana Ponížilová" w:date="2025-08-07T06:47:00Z"/>
                <w:highlight w:val="yellow"/>
              </w:rPr>
            </w:pPr>
          </w:p>
        </w:tc>
      </w:tr>
      <w:tr w:rsidR="009A30E4" w14:paraId="186E3F4B" w14:textId="77777777" w:rsidTr="00D23F1D">
        <w:trPr>
          <w:trHeight w:val="1407"/>
          <w:ins w:id="228" w:author="Hana Ponížilová" w:date="2025-08-07T06:47:00Z"/>
        </w:trPr>
        <w:tc>
          <w:tcPr>
            <w:tcW w:w="9855" w:type="dxa"/>
            <w:gridSpan w:val="5"/>
            <w:tcBorders>
              <w:top w:val="nil"/>
              <w:bottom w:val="single" w:sz="4" w:space="0" w:color="auto"/>
            </w:tcBorders>
          </w:tcPr>
          <w:p w14:paraId="56669F1C" w14:textId="575263CB" w:rsidR="009A30E4" w:rsidRDefault="00D21D71" w:rsidP="00D23F1D">
            <w:pPr>
              <w:pStyle w:val="Odstavecseseznamem"/>
              <w:numPr>
                <w:ilvl w:val="0"/>
                <w:numId w:val="158"/>
              </w:numPr>
              <w:ind w:left="675" w:hanging="283"/>
              <w:contextualSpacing w:val="0"/>
              <w:jc w:val="both"/>
              <w:rPr>
                <w:ins w:id="229" w:author="Hana Ponížilová" w:date="2025-08-07T06:47:00Z"/>
              </w:rPr>
            </w:pPr>
            <w:ins w:id="230" w:author="Hana Ponížilová" w:date="2025-08-07T10:49:00Z">
              <w:r>
                <w:t>přednášení</w:t>
              </w:r>
            </w:ins>
          </w:p>
          <w:p w14:paraId="39F2E63D" w14:textId="77777777" w:rsidR="009A30E4" w:rsidRDefault="009A30E4" w:rsidP="00D23F1D">
            <w:pPr>
              <w:pStyle w:val="Odstavecseseznamem"/>
              <w:numPr>
                <w:ilvl w:val="0"/>
                <w:numId w:val="158"/>
              </w:numPr>
              <w:ind w:left="675" w:hanging="283"/>
              <w:contextualSpacing w:val="0"/>
              <w:jc w:val="both"/>
              <w:rPr>
                <w:ins w:id="231" w:author="Hana Ponížilová" w:date="2025-08-07T06:47:00Z"/>
              </w:rPr>
            </w:pPr>
            <w:ins w:id="232" w:author="Hana Ponížilová" w:date="2025-08-07T06:47:00Z">
              <w:r>
                <w:t>dialogická (diskuze, rozhovor, brainstorming)</w:t>
              </w:r>
            </w:ins>
          </w:p>
          <w:p w14:paraId="36778FAC" w14:textId="77777777" w:rsidR="009A30E4" w:rsidRDefault="009A30E4" w:rsidP="00D23F1D">
            <w:pPr>
              <w:pStyle w:val="Odstavecseseznamem"/>
              <w:numPr>
                <w:ilvl w:val="0"/>
                <w:numId w:val="158"/>
              </w:numPr>
              <w:ind w:left="675" w:hanging="283"/>
              <w:contextualSpacing w:val="0"/>
              <w:jc w:val="both"/>
              <w:rPr>
                <w:ins w:id="233" w:author="Hana Ponížilová" w:date="2025-08-07T06:47:00Z"/>
              </w:rPr>
            </w:pPr>
            <w:ins w:id="234" w:author="Hana Ponížilová" w:date="2025-08-07T06:47:00Z">
              <w:r>
                <w:t>metody práce s textem (učebnicí, knihou)</w:t>
              </w:r>
            </w:ins>
          </w:p>
          <w:p w14:paraId="23CF8756" w14:textId="77777777" w:rsidR="009A30E4" w:rsidRDefault="009A30E4" w:rsidP="00D23F1D">
            <w:pPr>
              <w:pStyle w:val="Odstavecseseznamem"/>
              <w:numPr>
                <w:ilvl w:val="0"/>
                <w:numId w:val="158"/>
              </w:numPr>
              <w:ind w:left="675" w:hanging="283"/>
              <w:contextualSpacing w:val="0"/>
              <w:jc w:val="both"/>
              <w:rPr>
                <w:ins w:id="235" w:author="Hana Ponížilová" w:date="2025-08-07T06:47:00Z"/>
              </w:rPr>
            </w:pPr>
            <w:ins w:id="236" w:author="Hana Ponížilová" w:date="2025-08-07T06:47:00Z">
              <w:r>
                <w:t>projekce (statická, dynamická)</w:t>
              </w:r>
            </w:ins>
          </w:p>
          <w:p w14:paraId="6B87BD84" w14:textId="77777777" w:rsidR="009A30E4" w:rsidRDefault="009A30E4" w:rsidP="00D23F1D">
            <w:pPr>
              <w:pStyle w:val="Odstavecseseznamem"/>
              <w:numPr>
                <w:ilvl w:val="0"/>
                <w:numId w:val="158"/>
              </w:numPr>
              <w:ind w:left="675" w:hanging="283"/>
              <w:contextualSpacing w:val="0"/>
              <w:jc w:val="both"/>
              <w:rPr>
                <w:ins w:id="237" w:author="Hana Ponížilová" w:date="2025-08-07T06:47:00Z"/>
              </w:rPr>
            </w:pPr>
            <w:ins w:id="238" w:author="Hana Ponížilová" w:date="2025-08-07T06:47:00Z">
              <w:r>
                <w:t>analýza textu</w:t>
              </w:r>
            </w:ins>
          </w:p>
          <w:p w14:paraId="517E5189" w14:textId="77777777" w:rsidR="009A30E4" w:rsidRDefault="009A30E4" w:rsidP="00D23F1D">
            <w:pPr>
              <w:pStyle w:val="Odstavecseseznamem"/>
              <w:numPr>
                <w:ilvl w:val="0"/>
                <w:numId w:val="158"/>
              </w:numPr>
              <w:ind w:left="675" w:hanging="283"/>
              <w:contextualSpacing w:val="0"/>
              <w:jc w:val="both"/>
              <w:rPr>
                <w:ins w:id="239" w:author="Hana Ponížilová" w:date="2025-08-07T06:47:00Z"/>
              </w:rPr>
            </w:pPr>
            <w:ins w:id="240" w:author="Hana Ponížilová" w:date="2025-08-07T06:47:00Z">
              <w:r>
                <w:t>analýza uměleckého díla</w:t>
              </w:r>
            </w:ins>
          </w:p>
          <w:p w14:paraId="760AD3DA" w14:textId="77777777" w:rsidR="009A30E4" w:rsidRDefault="009A30E4" w:rsidP="00D23F1D">
            <w:pPr>
              <w:pStyle w:val="Odstavecseseznamem"/>
              <w:numPr>
                <w:ilvl w:val="0"/>
                <w:numId w:val="158"/>
              </w:numPr>
              <w:ind w:left="675" w:hanging="283"/>
              <w:contextualSpacing w:val="0"/>
              <w:jc w:val="both"/>
              <w:rPr>
                <w:ins w:id="241" w:author="Hana Ponížilová" w:date="2025-08-07T06:47:00Z"/>
              </w:rPr>
            </w:pPr>
            <w:ins w:id="242" w:author="Hana Ponížilová" w:date="2025-08-07T06:47:00Z">
              <w:r>
                <w:t>exkurze</w:t>
              </w:r>
            </w:ins>
          </w:p>
        </w:tc>
      </w:tr>
      <w:tr w:rsidR="009A30E4" w14:paraId="69C2A3E2" w14:textId="77777777" w:rsidTr="00D23F1D">
        <w:trPr>
          <w:trHeight w:val="265"/>
          <w:ins w:id="243" w:author="Hana Ponížilová" w:date="2025-08-07T06:47:00Z"/>
        </w:trPr>
        <w:tc>
          <w:tcPr>
            <w:tcW w:w="3653" w:type="dxa"/>
            <w:gridSpan w:val="2"/>
            <w:tcBorders>
              <w:top w:val="single" w:sz="4" w:space="0" w:color="auto"/>
            </w:tcBorders>
            <w:shd w:val="clear" w:color="auto" w:fill="F7CAAC"/>
          </w:tcPr>
          <w:p w14:paraId="587EE5B4" w14:textId="77777777" w:rsidR="009A30E4" w:rsidRDefault="009A30E4" w:rsidP="00D23F1D">
            <w:pPr>
              <w:jc w:val="both"/>
              <w:rPr>
                <w:ins w:id="244" w:author="Hana Ponížilová" w:date="2025-08-07T06:47:00Z"/>
              </w:rPr>
            </w:pPr>
            <w:ins w:id="245" w:author="Hana Ponížilová" w:date="2025-08-07T06:47:00Z">
              <w:r>
                <w:rPr>
                  <w:b/>
                </w:rPr>
                <w:t>Studijní literatura a studijní pomůcky</w:t>
              </w:r>
            </w:ins>
          </w:p>
        </w:tc>
        <w:tc>
          <w:tcPr>
            <w:tcW w:w="6202" w:type="dxa"/>
            <w:gridSpan w:val="3"/>
            <w:tcBorders>
              <w:top w:val="single" w:sz="4" w:space="0" w:color="auto"/>
              <w:bottom w:val="nil"/>
            </w:tcBorders>
          </w:tcPr>
          <w:p w14:paraId="173F12D8" w14:textId="77777777" w:rsidR="009A30E4" w:rsidRDefault="009A30E4" w:rsidP="00D23F1D">
            <w:pPr>
              <w:jc w:val="both"/>
              <w:rPr>
                <w:ins w:id="246" w:author="Hana Ponížilová" w:date="2025-08-07T06:47:00Z"/>
              </w:rPr>
            </w:pPr>
          </w:p>
        </w:tc>
      </w:tr>
      <w:tr w:rsidR="009A30E4" w14:paraId="795B5627" w14:textId="77777777" w:rsidTr="00D23F1D">
        <w:trPr>
          <w:trHeight w:val="9629"/>
          <w:ins w:id="247" w:author="Hana Ponížilová" w:date="2025-08-07T06:47:00Z"/>
        </w:trPr>
        <w:tc>
          <w:tcPr>
            <w:tcW w:w="9855" w:type="dxa"/>
            <w:gridSpan w:val="5"/>
            <w:tcBorders>
              <w:top w:val="nil"/>
            </w:tcBorders>
          </w:tcPr>
          <w:p w14:paraId="6B1616E0" w14:textId="77777777" w:rsidR="009A30E4" w:rsidRPr="00E5669F" w:rsidRDefault="009A30E4" w:rsidP="00D23F1D">
            <w:pPr>
              <w:rPr>
                <w:ins w:id="248" w:author="Hana Ponížilová" w:date="2025-08-07T06:47:00Z"/>
                <w:b/>
                <w:bCs/>
              </w:rPr>
            </w:pPr>
            <w:ins w:id="249" w:author="Hana Ponížilová" w:date="2025-08-07T06:47:00Z">
              <w:r w:rsidRPr="00E5669F">
                <w:rPr>
                  <w:b/>
                  <w:bCs/>
                </w:rPr>
                <w:t>Povinná:</w:t>
              </w:r>
            </w:ins>
          </w:p>
          <w:p w14:paraId="4978804B" w14:textId="77777777" w:rsidR="009A30E4" w:rsidRPr="00E5669F" w:rsidRDefault="009A30E4" w:rsidP="00D23F1D">
            <w:pPr>
              <w:rPr>
                <w:ins w:id="250" w:author="Hana Ponížilová" w:date="2025-08-07T06:47:00Z"/>
              </w:rPr>
            </w:pPr>
            <w:proofErr w:type="spellStart"/>
            <w:ins w:id="251" w:author="Hana Ponížilová" w:date="2025-08-07T06:47:00Z">
              <w:r w:rsidRPr="00E5669F">
                <w:rPr>
                  <w:i/>
                  <w:iCs/>
                </w:rPr>
                <w:t>Antropocén</w:t>
              </w:r>
              <w:proofErr w:type="spellEnd"/>
              <w:r w:rsidRPr="00E5669F">
                <w:rPr>
                  <w:i/>
                  <w:iCs/>
                </w:rPr>
                <w:t>.</w:t>
              </w:r>
              <w:r w:rsidRPr="00E5669F">
                <w:t xml:space="preserve"> Praha: Academia, 2020. ISBN 978-80-200-3129-7.</w:t>
              </w:r>
            </w:ins>
          </w:p>
          <w:p w14:paraId="2EDE8CE5" w14:textId="77777777" w:rsidR="009A30E4" w:rsidRPr="00E5669F" w:rsidRDefault="009A30E4" w:rsidP="00D23F1D">
            <w:pPr>
              <w:rPr>
                <w:ins w:id="252" w:author="Hana Ponížilová" w:date="2025-08-07T06:47:00Z"/>
              </w:rPr>
            </w:pPr>
            <w:ins w:id="253" w:author="Hana Ponížilová" w:date="2025-08-07T06:47:00Z">
              <w:r w:rsidRPr="00E5669F">
                <w:rPr>
                  <w:i/>
                  <w:iCs/>
                </w:rPr>
                <w:t xml:space="preserve">Co je </w:t>
              </w:r>
              <w:proofErr w:type="gramStart"/>
              <w:r w:rsidRPr="00E5669F">
                <w:rPr>
                  <w:i/>
                  <w:iCs/>
                </w:rPr>
                <w:t>umění?:</w:t>
              </w:r>
              <w:proofErr w:type="gramEnd"/>
              <w:r w:rsidRPr="00E5669F">
                <w:rPr>
                  <w:i/>
                  <w:iCs/>
                </w:rPr>
                <w:t xml:space="preserve"> texty angloamerické estetiky 20. století. </w:t>
              </w:r>
              <w:r w:rsidRPr="00E5669F">
                <w:t xml:space="preserve">Estetika. Červený Kostelec: Pavel Mervart, 2010. </w:t>
              </w:r>
            </w:ins>
          </w:p>
          <w:p w14:paraId="2AD00A41" w14:textId="77777777" w:rsidR="009A30E4" w:rsidRPr="00E5669F" w:rsidRDefault="009A30E4" w:rsidP="00D23F1D">
            <w:pPr>
              <w:rPr>
                <w:ins w:id="254" w:author="Hana Ponížilová" w:date="2025-08-07T06:47:00Z"/>
              </w:rPr>
            </w:pPr>
            <w:ins w:id="255" w:author="Hana Ponížilová" w:date="2025-08-07T06:47:00Z">
              <w:r w:rsidRPr="00E5669F">
                <w:t xml:space="preserve">ISBN 9788087378465. </w:t>
              </w:r>
            </w:ins>
          </w:p>
          <w:p w14:paraId="0A262A05" w14:textId="77777777" w:rsidR="009A30E4" w:rsidRPr="00E5669F" w:rsidRDefault="009A30E4" w:rsidP="00D23F1D">
            <w:pPr>
              <w:rPr>
                <w:ins w:id="256" w:author="Hana Ponížilová" w:date="2025-08-07T06:47:00Z"/>
              </w:rPr>
            </w:pPr>
            <w:ins w:id="257" w:author="Hana Ponížilová" w:date="2025-08-07T06:47:00Z">
              <w:r w:rsidRPr="00E5669F">
                <w:t>FULÍNOVÁ, Eliška a KVÍČALOVÁ, Anna (</w:t>
              </w:r>
              <w:proofErr w:type="spellStart"/>
              <w:r w:rsidRPr="00E5669F">
                <w:t>ed</w:t>
              </w:r>
              <w:proofErr w:type="spellEnd"/>
              <w:r w:rsidRPr="00E5669F">
                <w:t xml:space="preserve">.). </w:t>
              </w:r>
              <w:proofErr w:type="spellStart"/>
              <w:r w:rsidRPr="00E5669F">
                <w:rPr>
                  <w:i/>
                  <w:iCs/>
                </w:rPr>
                <w:t>Antropocennosti</w:t>
              </w:r>
              <w:proofErr w:type="spellEnd"/>
              <w:r w:rsidRPr="00E5669F">
                <w:rPr>
                  <w:i/>
                  <w:iCs/>
                </w:rPr>
                <w:t xml:space="preserve">: průvodce světem </w:t>
              </w:r>
              <w:proofErr w:type="spellStart"/>
              <w:r w:rsidRPr="00E5669F">
                <w:rPr>
                  <w:i/>
                  <w:iCs/>
                </w:rPr>
                <w:t>antropocénu</w:t>
              </w:r>
              <w:proofErr w:type="spellEnd"/>
              <w:r w:rsidRPr="00E5669F">
                <w:t xml:space="preserve">. Praha: Academia, 2024. ISBN 978-80-200-3484-7. </w:t>
              </w:r>
            </w:ins>
          </w:p>
          <w:p w14:paraId="275D7757" w14:textId="77777777" w:rsidR="00470680" w:rsidRPr="00E5669F" w:rsidRDefault="009A30E4" w:rsidP="00D23F1D">
            <w:pPr>
              <w:rPr>
                <w:ins w:id="258" w:author="Hana Ponížilová" w:date="2025-08-07T06:56:00Z"/>
              </w:rPr>
            </w:pPr>
            <w:ins w:id="259" w:author="Hana Ponížilová" w:date="2025-08-07T06:47:00Z">
              <w:r w:rsidRPr="00E5669F">
                <w:t xml:space="preserve">KOLESÁR, Zdeno; JAKUBÍČEK, Vít; DUBOVSKÝ, Petr a STANICKÁ, Silvie. </w:t>
              </w:r>
              <w:r w:rsidRPr="00E5669F">
                <w:rPr>
                  <w:i/>
                  <w:iCs/>
                </w:rPr>
                <w:t>Design ve službách trvale udržitelného rozvoje.</w:t>
              </w:r>
              <w:r w:rsidRPr="00E5669F">
                <w:t xml:space="preserve"> Ve Zlíně: Univerzita Tomáše Bati, Fakulta multimediálních komunikací, 2017. </w:t>
              </w:r>
            </w:ins>
          </w:p>
          <w:p w14:paraId="7526C373" w14:textId="17D6D2B0" w:rsidR="009A30E4" w:rsidRPr="00E5669F" w:rsidRDefault="009A30E4" w:rsidP="00D23F1D">
            <w:pPr>
              <w:rPr>
                <w:ins w:id="260" w:author="Hana Ponížilová" w:date="2025-08-07T06:47:00Z"/>
              </w:rPr>
            </w:pPr>
            <w:ins w:id="261" w:author="Hana Ponížilová" w:date="2025-08-07T06:47:00Z">
              <w:r w:rsidRPr="00E5669F">
                <w:t>ISBN 9788074546471.</w:t>
              </w:r>
            </w:ins>
          </w:p>
          <w:p w14:paraId="205563A8" w14:textId="77777777" w:rsidR="00350C79" w:rsidRPr="00E5669F" w:rsidRDefault="009A30E4" w:rsidP="00D23F1D">
            <w:pPr>
              <w:rPr>
                <w:ins w:id="262" w:author="Hana Ponížilová" w:date="2025-08-07T06:58:00Z"/>
              </w:rPr>
            </w:pPr>
            <w:ins w:id="263" w:author="Hana Ponížilová" w:date="2025-08-07T06:47:00Z">
              <w:r w:rsidRPr="00E5669F">
                <w:t xml:space="preserve">LATOUR, Bruno. </w:t>
              </w:r>
              <w:r w:rsidRPr="00E5669F">
                <w:rPr>
                  <w:i/>
                  <w:iCs/>
                </w:rPr>
                <w:t>Zpátky na zem: jak se vyznat v politice Nového klimatického režimu</w:t>
              </w:r>
              <w:r w:rsidRPr="00E5669F">
                <w:t xml:space="preserve">. V Praze: Neklid, 2020. </w:t>
              </w:r>
            </w:ins>
          </w:p>
          <w:p w14:paraId="0902712D" w14:textId="1DD570CE" w:rsidR="009A30E4" w:rsidRPr="00E5669F" w:rsidRDefault="009A30E4" w:rsidP="00D23F1D">
            <w:pPr>
              <w:rPr>
                <w:ins w:id="264" w:author="Hana Ponížilová" w:date="2025-08-07T06:47:00Z"/>
              </w:rPr>
            </w:pPr>
            <w:ins w:id="265" w:author="Hana Ponížilová" w:date="2025-08-07T06:47:00Z">
              <w:r w:rsidRPr="00E5669F">
                <w:t xml:space="preserve">ISBN 978-80-907562-4-3. </w:t>
              </w:r>
            </w:ins>
          </w:p>
          <w:p w14:paraId="7B995F55" w14:textId="77777777" w:rsidR="00837B5D" w:rsidRPr="00E5669F" w:rsidRDefault="009A30E4" w:rsidP="00D23F1D">
            <w:pPr>
              <w:rPr>
                <w:ins w:id="266" w:author="Hana Ponížilová" w:date="2025-08-07T06:55:00Z"/>
              </w:rPr>
            </w:pPr>
            <w:ins w:id="267" w:author="Hana Ponížilová" w:date="2025-08-07T06:47:00Z">
              <w:r w:rsidRPr="00E5669F">
                <w:t xml:space="preserve">MOLDAN, Bedřich. </w:t>
              </w:r>
              <w:r w:rsidRPr="00E5669F">
                <w:rPr>
                  <w:i/>
                  <w:iCs/>
                </w:rPr>
                <w:t>Životní prostředí v globální perspektivě</w:t>
              </w:r>
              <w:r w:rsidRPr="00E5669F">
                <w:t xml:space="preserve">. Karolinum, 2021. ISBN 978-80-246-4967-2. </w:t>
              </w:r>
            </w:ins>
          </w:p>
          <w:p w14:paraId="3DBC7455" w14:textId="18BE47E8" w:rsidR="009A30E4" w:rsidRPr="00E5669F" w:rsidRDefault="009A30E4" w:rsidP="00D23F1D">
            <w:pPr>
              <w:rPr>
                <w:ins w:id="268" w:author="Hana Ponížilová" w:date="2025-08-07T06:47:00Z"/>
              </w:rPr>
            </w:pPr>
            <w:ins w:id="269" w:author="Hana Ponížilová" w:date="2025-08-07T06:47:00Z">
              <w:r w:rsidRPr="00E5669F">
                <w:t xml:space="preserve">MORTON, Timothy. </w:t>
              </w:r>
              <w:proofErr w:type="spellStart"/>
              <w:r w:rsidRPr="00E5669F">
                <w:rPr>
                  <w:i/>
                  <w:iCs/>
                </w:rPr>
                <w:t>Ekobytí</w:t>
              </w:r>
              <w:proofErr w:type="spellEnd"/>
              <w:r w:rsidRPr="00E5669F">
                <w:rPr>
                  <w:i/>
                  <w:iCs/>
                </w:rPr>
                <w:t>.</w:t>
              </w:r>
              <w:r w:rsidRPr="00E5669F">
                <w:t xml:space="preserve"> Praha: </w:t>
              </w:r>
              <w:proofErr w:type="spellStart"/>
              <w:r w:rsidRPr="00E5669F">
                <w:t>ArtMap</w:t>
              </w:r>
              <w:proofErr w:type="spellEnd"/>
              <w:r w:rsidRPr="00E5669F">
                <w:t>, 2023. ISBN 978-80-908560-0-4.</w:t>
              </w:r>
              <w:r w:rsidRPr="00E5669F">
                <w:br/>
                <w:t xml:space="preserve">PARIKKA, </w:t>
              </w:r>
              <w:proofErr w:type="spellStart"/>
              <w:r w:rsidRPr="00E5669F">
                <w:t>Jussi</w:t>
              </w:r>
              <w:proofErr w:type="spellEnd"/>
              <w:r w:rsidRPr="00E5669F">
                <w:t xml:space="preserve">. </w:t>
              </w:r>
              <w:r w:rsidRPr="00E5669F">
                <w:rPr>
                  <w:i/>
                  <w:iCs/>
                </w:rPr>
                <w:t>Geologie médií</w:t>
              </w:r>
              <w:r w:rsidRPr="00E5669F">
                <w:t>. Studia nových médií. Praha: Univerzita Karlova, nakladatelství Karolinum, 2020. ISBN 978-80-246-3914-7.</w:t>
              </w:r>
            </w:ins>
          </w:p>
          <w:p w14:paraId="01C7C86F" w14:textId="77777777" w:rsidR="009A30E4" w:rsidRPr="00E5669F" w:rsidRDefault="009A30E4" w:rsidP="00D23F1D">
            <w:pPr>
              <w:rPr>
                <w:ins w:id="270" w:author="Hana Ponížilová" w:date="2025-08-07T06:47:00Z"/>
              </w:rPr>
            </w:pPr>
            <w:ins w:id="271" w:author="Hana Ponížilová" w:date="2025-08-07T06:47:00Z">
              <w:r w:rsidRPr="00E5669F">
                <w:t xml:space="preserve">STIBRAL, Karel. </w:t>
              </w:r>
              <w:r w:rsidRPr="00E5669F">
                <w:rPr>
                  <w:i/>
                  <w:iCs/>
                </w:rPr>
                <w:t>Estetika přírody: k historii estetického oceňování krajiny</w:t>
              </w:r>
              <w:r w:rsidRPr="00E5669F">
                <w:t xml:space="preserve">. Estetika. Červený Kostelec: Pavel Mervart, 2019. ISBN 978-80-7465-402-2. </w:t>
              </w:r>
            </w:ins>
          </w:p>
          <w:p w14:paraId="6860FED9" w14:textId="77777777" w:rsidR="009A30E4" w:rsidRPr="00E5669F" w:rsidRDefault="009A30E4" w:rsidP="00D23F1D">
            <w:pPr>
              <w:rPr>
                <w:ins w:id="272" w:author="Hana Ponížilová" w:date="2025-08-07T06:47:00Z"/>
                <w:b/>
                <w:bCs/>
              </w:rPr>
            </w:pPr>
            <w:ins w:id="273" w:author="Hana Ponížilová" w:date="2025-08-07T06:47:00Z">
              <w:r w:rsidRPr="00E5669F">
                <w:rPr>
                  <w:b/>
                  <w:bCs/>
                </w:rPr>
                <w:t>Doporučená literatura:</w:t>
              </w:r>
            </w:ins>
          </w:p>
          <w:p w14:paraId="4A290D4E" w14:textId="70292E7B" w:rsidR="009A30E4" w:rsidRPr="00E5669F" w:rsidRDefault="009A30E4" w:rsidP="00D23F1D">
            <w:pPr>
              <w:rPr>
                <w:ins w:id="274" w:author="Hana Ponížilová" w:date="2025-08-07T06:47:00Z"/>
              </w:rPr>
            </w:pPr>
            <w:ins w:id="275" w:author="Hana Ponížilová" w:date="2025-08-07T06:47:00Z">
              <w:r w:rsidRPr="00E5669F">
                <w:t xml:space="preserve">BOWLES, </w:t>
              </w:r>
              <w:proofErr w:type="spellStart"/>
              <w:r w:rsidRPr="00E5669F">
                <w:t>Cennydd</w:t>
              </w:r>
              <w:proofErr w:type="spellEnd"/>
              <w:r w:rsidRPr="00E5669F">
                <w:t xml:space="preserve">. </w:t>
              </w:r>
              <w:r w:rsidRPr="00E5669F">
                <w:rPr>
                  <w:i/>
                  <w:iCs/>
                </w:rPr>
                <w:t>Etika budoucnosti</w:t>
              </w:r>
              <w:r w:rsidRPr="00E5669F">
                <w:t>. XXI. století. Praha: Academia, 2021.</w:t>
              </w:r>
            </w:ins>
            <w:ins w:id="276" w:author="Hana Ponížilová" w:date="2025-08-07T06:58:00Z">
              <w:r w:rsidR="00350C79" w:rsidRPr="00E5669F">
                <w:t xml:space="preserve"> </w:t>
              </w:r>
            </w:ins>
            <w:ins w:id="277" w:author="Hana Ponížilová" w:date="2025-08-07T06:47:00Z">
              <w:r w:rsidRPr="00E5669F">
                <w:t xml:space="preserve">ISBN 978-80-200-3196-9. </w:t>
              </w:r>
            </w:ins>
          </w:p>
          <w:p w14:paraId="23F033E4" w14:textId="77777777" w:rsidR="009A30E4" w:rsidRPr="00E5669F" w:rsidRDefault="009A30E4" w:rsidP="00D23F1D">
            <w:pPr>
              <w:rPr>
                <w:ins w:id="278" w:author="Hana Ponížilová" w:date="2025-08-07T06:47:00Z"/>
                <w:bCs/>
              </w:rPr>
            </w:pPr>
            <w:ins w:id="279" w:author="Hana Ponížilová" w:date="2025-08-07T06:47:00Z">
              <w:r w:rsidRPr="00E5669F">
                <w:rPr>
                  <w:bCs/>
                </w:rPr>
                <w:t xml:space="preserve">DADEJÍK, Ondřej. </w:t>
              </w:r>
              <w:r w:rsidRPr="00E5669F">
                <w:rPr>
                  <w:bCs/>
                  <w:i/>
                  <w:iCs/>
                </w:rPr>
                <w:t>Environmentální estetika.</w:t>
              </w:r>
              <w:r w:rsidRPr="00E5669F">
                <w:rPr>
                  <w:bCs/>
                </w:rPr>
                <w:t xml:space="preserve"> ZAHRÁDKA, Pavel (</w:t>
              </w:r>
              <w:proofErr w:type="spellStart"/>
              <w:r w:rsidRPr="00E5669F">
                <w:rPr>
                  <w:bCs/>
                </w:rPr>
                <w:t>ed</w:t>
              </w:r>
              <w:proofErr w:type="spellEnd"/>
              <w:r w:rsidRPr="00E5669F">
                <w:rPr>
                  <w:bCs/>
                </w:rPr>
                <w:t>.). </w:t>
              </w:r>
              <w:r w:rsidRPr="00E5669F">
                <w:rPr>
                  <w:bCs/>
                  <w:i/>
                  <w:iCs/>
                </w:rPr>
                <w:t>Estetika na přelomu milénia: vybrané problémy současné estetiky</w:t>
              </w:r>
              <w:r w:rsidRPr="00E5669F">
                <w:rPr>
                  <w:bCs/>
                </w:rPr>
                <w:t xml:space="preserve">. Brno: </w:t>
              </w:r>
              <w:proofErr w:type="spellStart"/>
              <w:r w:rsidRPr="00E5669F">
                <w:rPr>
                  <w:bCs/>
                </w:rPr>
                <w:t>Barrister</w:t>
              </w:r>
              <w:proofErr w:type="spellEnd"/>
              <w:r w:rsidRPr="00E5669F">
                <w:rPr>
                  <w:bCs/>
                </w:rPr>
                <w:t xml:space="preserve"> &amp; </w:t>
              </w:r>
              <w:proofErr w:type="spellStart"/>
              <w:r w:rsidRPr="00E5669F">
                <w:rPr>
                  <w:bCs/>
                </w:rPr>
                <w:t>Principal</w:t>
              </w:r>
              <w:proofErr w:type="spellEnd"/>
              <w:r w:rsidRPr="00E5669F">
                <w:rPr>
                  <w:bCs/>
                </w:rPr>
                <w:t>, 2010. ISBN 9788087474112.</w:t>
              </w:r>
            </w:ins>
          </w:p>
          <w:p w14:paraId="51038167" w14:textId="77777777" w:rsidR="009A30E4" w:rsidRPr="00E5669F" w:rsidRDefault="009A30E4" w:rsidP="00D23F1D">
            <w:pPr>
              <w:rPr>
                <w:ins w:id="280" w:author="Hana Ponížilová" w:date="2025-08-07T06:47:00Z"/>
              </w:rPr>
            </w:pPr>
            <w:ins w:id="281" w:author="Hana Ponížilová" w:date="2025-08-07T06:47:00Z">
              <w:r w:rsidRPr="00E5669F">
                <w:t xml:space="preserve">DANIŠ, Petr. </w:t>
              </w:r>
              <w:r w:rsidRPr="00E5669F">
                <w:rPr>
                  <w:i/>
                  <w:iCs/>
                </w:rPr>
                <w:t>Klima je příležitost: opravdová řešení pro naši budoucnost na Zemi.</w:t>
              </w:r>
              <w:r w:rsidRPr="00E5669F">
                <w:t xml:space="preserve"> [Praha]: Tereza, </w:t>
              </w:r>
              <w:proofErr w:type="spellStart"/>
              <w:r w:rsidRPr="00E5669F">
                <w:t>vzdělávácí</w:t>
              </w:r>
              <w:proofErr w:type="spellEnd"/>
              <w:r w:rsidRPr="00E5669F">
                <w:t xml:space="preserve"> centrum, </w:t>
              </w:r>
              <w:proofErr w:type="spellStart"/>
              <w:r w:rsidRPr="00E5669F">
                <w:t>z.ú</w:t>
              </w:r>
              <w:proofErr w:type="spellEnd"/>
              <w:r w:rsidRPr="00E5669F">
                <w:t xml:space="preserve">., 2023. ISBN 978-80-87905-39-5. </w:t>
              </w:r>
            </w:ins>
          </w:p>
          <w:p w14:paraId="0E882284" w14:textId="77777777" w:rsidR="009A30E4" w:rsidRPr="00E5669F" w:rsidRDefault="009A30E4" w:rsidP="00D23F1D">
            <w:pPr>
              <w:rPr>
                <w:ins w:id="282" w:author="Hana Ponížilová" w:date="2025-08-07T06:47:00Z"/>
              </w:rPr>
            </w:pPr>
            <w:ins w:id="283" w:author="Hana Ponížilová" w:date="2025-08-07T06:47:00Z">
              <w:r w:rsidRPr="00E5669F">
                <w:t>FEIGERLOVÁ, Monika (</w:t>
              </w:r>
              <w:proofErr w:type="spellStart"/>
              <w:r w:rsidRPr="00E5669F">
                <w:t>ed</w:t>
              </w:r>
              <w:proofErr w:type="spellEnd"/>
              <w:r w:rsidRPr="00E5669F">
                <w:t xml:space="preserve">.). </w:t>
              </w:r>
              <w:r w:rsidRPr="00E5669F">
                <w:rPr>
                  <w:i/>
                  <w:iCs/>
                </w:rPr>
                <w:t>Reflexe klimatické změny v českých společenských vědách</w:t>
              </w:r>
              <w:r w:rsidRPr="00E5669F">
                <w:t xml:space="preserve">. Praha: Academia, 2024. </w:t>
              </w:r>
            </w:ins>
          </w:p>
          <w:p w14:paraId="17A0CA1E" w14:textId="77777777" w:rsidR="009A30E4" w:rsidRPr="00E5669F" w:rsidRDefault="009A30E4" w:rsidP="00D23F1D">
            <w:pPr>
              <w:rPr>
                <w:ins w:id="284" w:author="Hana Ponížilová" w:date="2025-08-07T06:47:00Z"/>
              </w:rPr>
            </w:pPr>
            <w:ins w:id="285" w:author="Hana Ponížilová" w:date="2025-08-07T06:47:00Z">
              <w:r w:rsidRPr="00E5669F">
                <w:t xml:space="preserve">ISBN 978-80-200-3600-1. </w:t>
              </w:r>
            </w:ins>
          </w:p>
          <w:p w14:paraId="0E76A22A" w14:textId="1902FBCF" w:rsidR="009A30E4" w:rsidRPr="00E5669F" w:rsidRDefault="009A30E4" w:rsidP="00D23F1D">
            <w:pPr>
              <w:rPr>
                <w:ins w:id="286" w:author="Hana Ponížilová" w:date="2025-08-07T06:47:00Z"/>
              </w:rPr>
            </w:pPr>
            <w:ins w:id="287" w:author="Hana Ponížilová" w:date="2025-08-07T06:47:00Z">
              <w:r w:rsidRPr="00E5669F">
                <w:t xml:space="preserve">GARVEY, James. </w:t>
              </w:r>
              <w:r w:rsidRPr="00E5669F">
                <w:rPr>
                  <w:i/>
                  <w:iCs/>
                </w:rPr>
                <w:t>Etika klimatické změny: co je a co není správné ve světě, který se otepluje</w:t>
              </w:r>
              <w:r w:rsidRPr="00E5669F">
                <w:t xml:space="preserve">. Dnešní svět. Praha: </w:t>
              </w:r>
              <w:proofErr w:type="spellStart"/>
              <w:r w:rsidRPr="00E5669F">
                <w:t>Filosofia</w:t>
              </w:r>
              <w:proofErr w:type="spellEnd"/>
              <w:r w:rsidRPr="00E5669F">
                <w:t>, 2018. ISBN 978-80-7007-563-0.</w:t>
              </w:r>
              <w:r w:rsidRPr="00E5669F">
                <w:br/>
                <w:t xml:space="preserve">KOUBOVÁ, Alice a BARONOVÁ, Barbora. </w:t>
              </w:r>
              <w:r w:rsidRPr="00E5669F">
                <w:rPr>
                  <w:i/>
                  <w:iCs/>
                </w:rPr>
                <w:t>Odolná společnost: mezi bezmocí a tyranií</w:t>
              </w:r>
              <w:r w:rsidRPr="00E5669F">
                <w:t xml:space="preserve">. V Praze: </w:t>
              </w:r>
              <w:proofErr w:type="spellStart"/>
              <w:r w:rsidRPr="00E5669F">
                <w:t>Wo-men</w:t>
              </w:r>
              <w:proofErr w:type="spellEnd"/>
              <w:r w:rsidRPr="00E5669F">
                <w:t xml:space="preserve"> ve </w:t>
              </w:r>
              <w:proofErr w:type="spellStart"/>
              <w:r w:rsidRPr="00E5669F">
                <w:t>spoluprácí</w:t>
              </w:r>
              <w:proofErr w:type="spellEnd"/>
              <w:r w:rsidRPr="00E5669F">
                <w:t xml:space="preserve"> s Filosofickým ústavem AV ČR, 2023. ISBN 978-80-908870-0-8.</w:t>
              </w:r>
            </w:ins>
          </w:p>
          <w:p w14:paraId="7837E0BF" w14:textId="77777777" w:rsidR="009A30E4" w:rsidRPr="00E5669F" w:rsidRDefault="009A30E4" w:rsidP="00D23F1D">
            <w:pPr>
              <w:rPr>
                <w:ins w:id="288" w:author="Hana Ponížilová" w:date="2025-08-07T06:47:00Z"/>
                <w:bCs/>
              </w:rPr>
            </w:pPr>
            <w:ins w:id="289" w:author="Hana Ponížilová" w:date="2025-08-07T06:47:00Z">
              <w:r w:rsidRPr="00E5669F">
                <w:rPr>
                  <w:bCs/>
                </w:rPr>
                <w:t xml:space="preserve">MAREŠ, PETR. </w:t>
              </w:r>
              <w:r w:rsidRPr="00E5669F">
                <w:rPr>
                  <w:bCs/>
                  <w:i/>
                  <w:iCs/>
                </w:rPr>
                <w:t>Sonda do kultury města – Zlín, modelové město modernity</w:t>
              </w:r>
              <w:r w:rsidRPr="00E5669F">
                <w:rPr>
                  <w:bCs/>
                </w:rPr>
                <w:t xml:space="preserve">. Sociologický časopis / Czech </w:t>
              </w:r>
              <w:proofErr w:type="spellStart"/>
              <w:r w:rsidRPr="00E5669F">
                <w:rPr>
                  <w:bCs/>
                </w:rPr>
                <w:t>Sociological</w:t>
              </w:r>
              <w:proofErr w:type="spellEnd"/>
              <w:r w:rsidRPr="00E5669F">
                <w:rPr>
                  <w:bCs/>
                </w:rPr>
                <w:t xml:space="preserve"> </w:t>
              </w:r>
              <w:proofErr w:type="spellStart"/>
              <w:r w:rsidRPr="00E5669F">
                <w:rPr>
                  <w:bCs/>
                </w:rPr>
                <w:t>Review</w:t>
              </w:r>
              <w:proofErr w:type="spellEnd"/>
              <w:r w:rsidRPr="00E5669F">
                <w:rPr>
                  <w:bCs/>
                </w:rPr>
                <w:t>, 2013, vol. 49, </w:t>
              </w:r>
              <w:proofErr w:type="spellStart"/>
              <w:r w:rsidRPr="00E5669F">
                <w:rPr>
                  <w:bCs/>
                </w:rPr>
                <w:t>iss</w:t>
              </w:r>
              <w:proofErr w:type="spellEnd"/>
              <w:r w:rsidRPr="00E5669F">
                <w:rPr>
                  <w:bCs/>
                </w:rPr>
                <w:t>. 5, p. 681-702.</w:t>
              </w:r>
            </w:ins>
          </w:p>
          <w:p w14:paraId="12B60822" w14:textId="77777777" w:rsidR="009A30E4" w:rsidRPr="00E5669F" w:rsidRDefault="009A30E4" w:rsidP="00D23F1D">
            <w:pPr>
              <w:rPr>
                <w:ins w:id="290" w:author="Hana Ponížilová" w:date="2025-08-07T06:47:00Z"/>
              </w:rPr>
            </w:pPr>
            <w:ins w:id="291" w:author="Hana Ponížilová" w:date="2025-08-07T06:47:00Z">
              <w:r w:rsidRPr="00E5669F">
                <w:t xml:space="preserve">MCDONOUGH, William a BRAUNGART, Michael. </w:t>
              </w:r>
              <w:proofErr w:type="spellStart"/>
              <w:r w:rsidRPr="00E5669F">
                <w:rPr>
                  <w:i/>
                  <w:iCs/>
                </w:rPr>
                <w:t>Cradle</w:t>
              </w:r>
              <w:proofErr w:type="spellEnd"/>
              <w:r w:rsidRPr="00E5669F">
                <w:rPr>
                  <w:i/>
                  <w:iCs/>
                </w:rPr>
                <w:t xml:space="preserve"> to </w:t>
              </w:r>
              <w:proofErr w:type="spellStart"/>
              <w:r w:rsidRPr="00E5669F">
                <w:rPr>
                  <w:i/>
                  <w:iCs/>
                </w:rPr>
                <w:t>cradle</w:t>
              </w:r>
              <w:proofErr w:type="spellEnd"/>
              <w:r w:rsidRPr="00E5669F">
                <w:rPr>
                  <w:i/>
                  <w:iCs/>
                </w:rPr>
                <w:t xml:space="preserve">: </w:t>
              </w:r>
              <w:proofErr w:type="spellStart"/>
              <w:r w:rsidRPr="00E5669F">
                <w:rPr>
                  <w:i/>
                  <w:iCs/>
                </w:rPr>
                <w:t>remaking</w:t>
              </w:r>
              <w:proofErr w:type="spellEnd"/>
              <w:r w:rsidRPr="00E5669F">
                <w:rPr>
                  <w:i/>
                  <w:iCs/>
                </w:rPr>
                <w:t xml:space="preserve"> </w:t>
              </w:r>
              <w:proofErr w:type="spellStart"/>
              <w:r w:rsidRPr="00E5669F">
                <w:rPr>
                  <w:i/>
                  <w:iCs/>
                </w:rPr>
                <w:t>the</w:t>
              </w:r>
              <w:proofErr w:type="spellEnd"/>
              <w:r w:rsidRPr="00E5669F">
                <w:rPr>
                  <w:i/>
                  <w:iCs/>
                </w:rPr>
                <w:t xml:space="preserve"> </w:t>
              </w:r>
              <w:proofErr w:type="spellStart"/>
              <w:r w:rsidRPr="00E5669F">
                <w:rPr>
                  <w:i/>
                  <w:iCs/>
                </w:rPr>
                <w:t>way</w:t>
              </w:r>
              <w:proofErr w:type="spellEnd"/>
              <w:r w:rsidRPr="00E5669F">
                <w:rPr>
                  <w:i/>
                  <w:iCs/>
                </w:rPr>
                <w:t xml:space="preserve"> </w:t>
              </w:r>
              <w:proofErr w:type="spellStart"/>
              <w:r w:rsidRPr="00E5669F">
                <w:rPr>
                  <w:i/>
                  <w:iCs/>
                </w:rPr>
                <w:t>we</w:t>
              </w:r>
              <w:proofErr w:type="spellEnd"/>
              <w:r w:rsidRPr="00E5669F">
                <w:rPr>
                  <w:i/>
                  <w:iCs/>
                </w:rPr>
                <w:t xml:space="preserve"> make </w:t>
              </w:r>
              <w:proofErr w:type="spellStart"/>
              <w:r w:rsidRPr="00E5669F">
                <w:rPr>
                  <w:i/>
                  <w:iCs/>
                </w:rPr>
                <w:t>things</w:t>
              </w:r>
              <w:proofErr w:type="spellEnd"/>
              <w:r w:rsidRPr="00E5669F">
                <w:t xml:space="preserve">. New York: </w:t>
              </w:r>
              <w:proofErr w:type="spellStart"/>
              <w:r w:rsidRPr="00E5669F">
                <w:t>North</w:t>
              </w:r>
              <w:proofErr w:type="spellEnd"/>
              <w:r w:rsidRPr="00E5669F">
                <w:t xml:space="preserve"> Point </w:t>
              </w:r>
              <w:proofErr w:type="spellStart"/>
              <w:r w:rsidRPr="00E5669F">
                <w:t>Press</w:t>
              </w:r>
              <w:proofErr w:type="spellEnd"/>
              <w:r w:rsidRPr="00E5669F">
                <w:t>, 2002. ISBN 0865475873.</w:t>
              </w:r>
              <w:r w:rsidRPr="00E5669F">
                <w:br/>
                <w:t xml:space="preserve">MORTON, Timothy. </w:t>
              </w:r>
              <w:r w:rsidRPr="00E5669F">
                <w:rPr>
                  <w:i/>
                  <w:iCs/>
                </w:rPr>
                <w:t xml:space="preserve">All art </w:t>
              </w:r>
              <w:proofErr w:type="spellStart"/>
              <w:r w:rsidRPr="00E5669F">
                <w:rPr>
                  <w:i/>
                  <w:iCs/>
                </w:rPr>
                <w:t>is</w:t>
              </w:r>
              <w:proofErr w:type="spellEnd"/>
              <w:r w:rsidRPr="00E5669F">
                <w:rPr>
                  <w:i/>
                  <w:iCs/>
                </w:rPr>
                <w:t xml:space="preserve"> </w:t>
              </w:r>
              <w:proofErr w:type="spellStart"/>
              <w:r w:rsidRPr="00E5669F">
                <w:rPr>
                  <w:i/>
                  <w:iCs/>
                </w:rPr>
                <w:t>ecological</w:t>
              </w:r>
              <w:proofErr w:type="spellEnd"/>
              <w:r w:rsidRPr="00E5669F">
                <w:t xml:space="preserve">. London: </w:t>
              </w:r>
              <w:proofErr w:type="spellStart"/>
              <w:r w:rsidRPr="00E5669F">
                <w:t>Penguin</w:t>
              </w:r>
              <w:proofErr w:type="spellEnd"/>
              <w:r w:rsidRPr="00E5669F">
                <w:t xml:space="preserve"> </w:t>
              </w:r>
              <w:proofErr w:type="spellStart"/>
              <w:r w:rsidRPr="00E5669F">
                <w:t>books</w:t>
              </w:r>
              <w:proofErr w:type="spellEnd"/>
              <w:r w:rsidRPr="00E5669F">
                <w:t>, 2021. ISBN 978-0-14-199700-1.</w:t>
              </w:r>
            </w:ins>
          </w:p>
          <w:p w14:paraId="6C62C6DB" w14:textId="77777777" w:rsidR="009A30E4" w:rsidRPr="00E5669F" w:rsidRDefault="009A30E4" w:rsidP="00D23F1D">
            <w:pPr>
              <w:jc w:val="both"/>
              <w:rPr>
                <w:ins w:id="292" w:author="Hana Ponížilová" w:date="2025-08-07T06:47:00Z"/>
              </w:rPr>
            </w:pPr>
            <w:ins w:id="293" w:author="Hana Ponížilová" w:date="2025-08-07T06:47:00Z">
              <w:r w:rsidRPr="00E5669F">
                <w:t xml:space="preserve">NOVÁK, Arnošt. </w:t>
              </w:r>
              <w:r w:rsidRPr="00E5669F">
                <w:rPr>
                  <w:i/>
                  <w:iCs/>
                </w:rPr>
                <w:t>Tmavozelený svět: radikálně ekologické aktivity v České republice po roce 1989.</w:t>
              </w:r>
              <w:r w:rsidRPr="00E5669F">
                <w:t xml:space="preserve"> Knižnice Sociologické aktuality. Praha: Sociologické nakladatelství (SLON), 2017. ISBN 9788074192548.</w:t>
              </w:r>
            </w:ins>
          </w:p>
          <w:p w14:paraId="297ED0B3" w14:textId="77777777" w:rsidR="00404FC3" w:rsidRPr="00E5669F" w:rsidRDefault="009A30E4" w:rsidP="00D23F1D">
            <w:pPr>
              <w:jc w:val="both"/>
              <w:rPr>
                <w:ins w:id="294" w:author="Hana Ponížilová" w:date="2025-08-07T07:01:00Z"/>
              </w:rPr>
            </w:pPr>
            <w:ins w:id="295" w:author="Hana Ponížilová" w:date="2025-08-07T06:47:00Z">
              <w:r w:rsidRPr="00E5669F">
                <w:t xml:space="preserve">ORD, Toby. </w:t>
              </w:r>
              <w:r w:rsidRPr="00E5669F">
                <w:rPr>
                  <w:i/>
                  <w:iCs/>
                </w:rPr>
                <w:t>Nad propastí: existenční riziko a budoucnost lidstva.</w:t>
              </w:r>
              <w:r w:rsidRPr="00E5669F">
                <w:t xml:space="preserve"> Crossover. Praha: Argo, 2022. </w:t>
              </w:r>
            </w:ins>
          </w:p>
          <w:p w14:paraId="2473BCD7" w14:textId="4016105F" w:rsidR="009A30E4" w:rsidRPr="00E5669F" w:rsidRDefault="009A30E4" w:rsidP="00D23F1D">
            <w:pPr>
              <w:jc w:val="both"/>
              <w:rPr>
                <w:ins w:id="296" w:author="Hana Ponížilová" w:date="2025-08-07T06:47:00Z"/>
              </w:rPr>
            </w:pPr>
            <w:ins w:id="297" w:author="Hana Ponížilová" w:date="2025-08-07T06:47:00Z">
              <w:r w:rsidRPr="00E5669F">
                <w:t>ISBN 978-80-257-3779-8.</w:t>
              </w:r>
            </w:ins>
          </w:p>
          <w:p w14:paraId="7E0BF23D" w14:textId="7F828BFB" w:rsidR="009A30E4" w:rsidRPr="00E5669F" w:rsidRDefault="009A30E4" w:rsidP="00D23F1D">
            <w:pPr>
              <w:jc w:val="both"/>
              <w:rPr>
                <w:ins w:id="298" w:author="Hana Ponížilová" w:date="2025-08-07T06:47:00Z"/>
              </w:rPr>
            </w:pPr>
            <w:ins w:id="299" w:author="Hana Ponížilová" w:date="2025-08-07T06:47:00Z">
              <w:r w:rsidRPr="00E5669F">
                <w:t xml:space="preserve">POSTREL, Virginia I. </w:t>
              </w:r>
              <w:r w:rsidRPr="00E5669F">
                <w:rPr>
                  <w:i/>
                  <w:iCs/>
                </w:rPr>
                <w:t>Předivo civilizace: jak textil utvářel svět.</w:t>
              </w:r>
              <w:r w:rsidRPr="00E5669F">
                <w:t xml:space="preserve"> Brno: Host, 2024. ISBN 978-80-275-1907-1.</w:t>
              </w:r>
            </w:ins>
          </w:p>
          <w:p w14:paraId="145A8296" w14:textId="2E609A24" w:rsidR="009A30E4" w:rsidRPr="00E5669F" w:rsidRDefault="009A30E4" w:rsidP="00D23F1D">
            <w:pPr>
              <w:jc w:val="both"/>
              <w:rPr>
                <w:ins w:id="300" w:author="Hana Ponížilová" w:date="2025-08-07T06:47:00Z"/>
              </w:rPr>
            </w:pPr>
            <w:ins w:id="301" w:author="Hana Ponížilová" w:date="2025-08-07T06:47:00Z">
              <w:r w:rsidRPr="00E5669F">
                <w:t xml:space="preserve">READ, Rupert J. </w:t>
              </w:r>
              <w:r w:rsidRPr="00E5669F">
                <w:rPr>
                  <w:i/>
                  <w:iCs/>
                </w:rPr>
                <w:t>Proč se zajímat o klimatický rozvrat</w:t>
              </w:r>
              <w:r w:rsidRPr="00E5669F">
                <w:t xml:space="preserve">. Dnešní svět. Praha: </w:t>
              </w:r>
              <w:proofErr w:type="spellStart"/>
              <w:r w:rsidRPr="00E5669F">
                <w:t>Filosofia</w:t>
              </w:r>
              <w:proofErr w:type="spellEnd"/>
              <w:r w:rsidRPr="00E5669F">
                <w:t xml:space="preserve">, 2024. ISBN 978-80-7007-791-7. </w:t>
              </w:r>
            </w:ins>
          </w:p>
          <w:p w14:paraId="6F505F0D" w14:textId="753CCF1E" w:rsidR="009A30E4" w:rsidRDefault="009A30E4" w:rsidP="00D23F1D">
            <w:pPr>
              <w:jc w:val="both"/>
              <w:rPr>
                <w:ins w:id="302" w:author="Hana Ponížilová" w:date="2025-08-07T06:47:00Z"/>
              </w:rPr>
            </w:pPr>
            <w:ins w:id="303" w:author="Hana Ponížilová" w:date="2025-08-07T06:47:00Z">
              <w:r w:rsidRPr="00E5669F">
                <w:t xml:space="preserve">REDECKER, Eva von. </w:t>
              </w:r>
              <w:r w:rsidRPr="00E5669F">
                <w:rPr>
                  <w:i/>
                  <w:iCs/>
                </w:rPr>
                <w:t>Revoluce pro život: filosofie nového protestu</w:t>
              </w:r>
              <w:r w:rsidRPr="00E5669F">
                <w:t xml:space="preserve">. </w:t>
              </w:r>
              <w:proofErr w:type="spellStart"/>
              <w:r w:rsidRPr="00E5669F">
                <w:t>Politeia</w:t>
              </w:r>
              <w:proofErr w:type="spellEnd"/>
              <w:r w:rsidRPr="00E5669F">
                <w:t>. Praha: Univerzita Karlova, nakladatelství Karolinum, 2024. ISBN 978-80-246-5619-9.</w:t>
              </w:r>
            </w:ins>
          </w:p>
        </w:tc>
      </w:tr>
      <w:tr w:rsidR="009A30E4" w14:paraId="1CEA9B43" w14:textId="77777777" w:rsidTr="00D23F1D">
        <w:trPr>
          <w:ins w:id="304" w:author="Hana Ponížilová" w:date="2025-08-07T06:47:00Z"/>
        </w:trPr>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40050DAE" w14:textId="77777777" w:rsidR="009A30E4" w:rsidRDefault="009A30E4" w:rsidP="00D23F1D">
            <w:pPr>
              <w:jc w:val="center"/>
              <w:rPr>
                <w:ins w:id="305" w:author="Hana Ponížilová" w:date="2025-08-07T06:47:00Z"/>
                <w:b/>
              </w:rPr>
            </w:pPr>
            <w:ins w:id="306" w:author="Hana Ponížilová" w:date="2025-08-07T06:47:00Z">
              <w:r>
                <w:rPr>
                  <w:b/>
                </w:rPr>
                <w:t>Informace ke kombinované nebo distanční formě</w:t>
              </w:r>
            </w:ins>
          </w:p>
        </w:tc>
      </w:tr>
      <w:tr w:rsidR="009A30E4" w14:paraId="6A5ED50B" w14:textId="77777777" w:rsidTr="00D23F1D">
        <w:trPr>
          <w:ins w:id="307" w:author="Hana Ponížilová" w:date="2025-08-07T06:47:00Z"/>
        </w:trPr>
        <w:tc>
          <w:tcPr>
            <w:tcW w:w="4787" w:type="dxa"/>
            <w:gridSpan w:val="3"/>
            <w:tcBorders>
              <w:top w:val="single" w:sz="2" w:space="0" w:color="auto"/>
            </w:tcBorders>
            <w:shd w:val="clear" w:color="auto" w:fill="F7CAAC"/>
          </w:tcPr>
          <w:p w14:paraId="6F532504" w14:textId="77777777" w:rsidR="009A30E4" w:rsidRDefault="009A30E4" w:rsidP="00D23F1D">
            <w:pPr>
              <w:jc w:val="both"/>
              <w:rPr>
                <w:ins w:id="308" w:author="Hana Ponížilová" w:date="2025-08-07T06:47:00Z"/>
              </w:rPr>
            </w:pPr>
            <w:ins w:id="309" w:author="Hana Ponížilová" w:date="2025-08-07T06:47:00Z">
              <w:r>
                <w:rPr>
                  <w:b/>
                </w:rPr>
                <w:t>Rozsah konzultací (soustředění)</w:t>
              </w:r>
            </w:ins>
          </w:p>
        </w:tc>
        <w:tc>
          <w:tcPr>
            <w:tcW w:w="889" w:type="dxa"/>
            <w:tcBorders>
              <w:top w:val="single" w:sz="2" w:space="0" w:color="auto"/>
            </w:tcBorders>
          </w:tcPr>
          <w:p w14:paraId="63BFF5D3" w14:textId="77777777" w:rsidR="009A30E4" w:rsidRDefault="009A30E4" w:rsidP="00D23F1D">
            <w:pPr>
              <w:jc w:val="both"/>
              <w:rPr>
                <w:ins w:id="310" w:author="Hana Ponížilová" w:date="2025-08-07T06:47:00Z"/>
              </w:rPr>
            </w:pPr>
          </w:p>
        </w:tc>
        <w:tc>
          <w:tcPr>
            <w:tcW w:w="4179" w:type="dxa"/>
            <w:tcBorders>
              <w:top w:val="single" w:sz="2" w:space="0" w:color="auto"/>
            </w:tcBorders>
            <w:shd w:val="clear" w:color="auto" w:fill="F7CAAC"/>
          </w:tcPr>
          <w:p w14:paraId="564684BB" w14:textId="77777777" w:rsidR="009A30E4" w:rsidRDefault="009A30E4" w:rsidP="00D23F1D">
            <w:pPr>
              <w:jc w:val="both"/>
              <w:rPr>
                <w:ins w:id="311" w:author="Hana Ponížilová" w:date="2025-08-07T06:47:00Z"/>
                <w:b/>
              </w:rPr>
            </w:pPr>
            <w:ins w:id="312" w:author="Hana Ponížilová" w:date="2025-08-07T06:47:00Z">
              <w:r>
                <w:rPr>
                  <w:b/>
                </w:rPr>
                <w:t xml:space="preserve">hodin </w:t>
              </w:r>
            </w:ins>
          </w:p>
        </w:tc>
      </w:tr>
      <w:tr w:rsidR="009A30E4" w14:paraId="0E09097B" w14:textId="77777777" w:rsidTr="00D23F1D">
        <w:trPr>
          <w:ins w:id="313" w:author="Hana Ponížilová" w:date="2025-08-07T06:47:00Z"/>
        </w:trPr>
        <w:tc>
          <w:tcPr>
            <w:tcW w:w="9855" w:type="dxa"/>
            <w:gridSpan w:val="5"/>
            <w:shd w:val="clear" w:color="auto" w:fill="F7CAAC"/>
          </w:tcPr>
          <w:p w14:paraId="53200267" w14:textId="77777777" w:rsidR="009A30E4" w:rsidRDefault="009A30E4" w:rsidP="00D23F1D">
            <w:pPr>
              <w:jc w:val="both"/>
              <w:rPr>
                <w:ins w:id="314" w:author="Hana Ponížilová" w:date="2025-08-07T06:47:00Z"/>
                <w:b/>
              </w:rPr>
            </w:pPr>
            <w:ins w:id="315" w:author="Hana Ponížilová" w:date="2025-08-07T06:47:00Z">
              <w:r>
                <w:rPr>
                  <w:b/>
                </w:rPr>
                <w:t>Informace o způsobu kontaktu s vyučujícím</w:t>
              </w:r>
            </w:ins>
          </w:p>
        </w:tc>
      </w:tr>
      <w:tr w:rsidR="009A30E4" w14:paraId="0009DCB9" w14:textId="77777777" w:rsidTr="00D23F1D">
        <w:trPr>
          <w:trHeight w:val="283"/>
          <w:ins w:id="316" w:author="Hana Ponížilová" w:date="2025-08-07T06:47:00Z"/>
        </w:trPr>
        <w:tc>
          <w:tcPr>
            <w:tcW w:w="9855" w:type="dxa"/>
            <w:gridSpan w:val="5"/>
          </w:tcPr>
          <w:p w14:paraId="0BBD61EB" w14:textId="77777777" w:rsidR="009A30E4" w:rsidRDefault="009A30E4" w:rsidP="00D23F1D">
            <w:pPr>
              <w:jc w:val="both"/>
              <w:rPr>
                <w:ins w:id="317" w:author="Hana Ponížilová" w:date="2025-08-07T06:47:00Z"/>
              </w:rPr>
            </w:pPr>
          </w:p>
          <w:p w14:paraId="7B622A9E" w14:textId="77777777" w:rsidR="009A30E4" w:rsidRDefault="009A30E4" w:rsidP="00D23F1D">
            <w:pPr>
              <w:jc w:val="both"/>
              <w:rPr>
                <w:ins w:id="318" w:author="Hana Ponížilová" w:date="2025-08-07T06:47:00Z"/>
              </w:rPr>
            </w:pPr>
          </w:p>
        </w:tc>
      </w:tr>
    </w:tbl>
    <w:p w14:paraId="2DDE29EC" w14:textId="77777777" w:rsidR="007253DE" w:rsidRDefault="007253DE">
      <w:pPr>
        <w:rPr>
          <w:ins w:id="319" w:author="Hana Ponížilová" w:date="2025-08-07T07:02:00Z"/>
        </w:rPr>
      </w:pPr>
      <w:ins w:id="320" w:author="Hana Ponížilová" w:date="2025-08-07T07:0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E27FF1" w14:paraId="292B08F7" w14:textId="77777777" w:rsidTr="00D23F1D">
        <w:trPr>
          <w:ins w:id="321" w:author="Hana Ponížilová" w:date="2025-08-07T06:48:00Z"/>
        </w:trPr>
        <w:tc>
          <w:tcPr>
            <w:tcW w:w="9855" w:type="dxa"/>
            <w:gridSpan w:val="7"/>
            <w:tcBorders>
              <w:bottom w:val="double" w:sz="4" w:space="0" w:color="auto"/>
            </w:tcBorders>
            <w:shd w:val="clear" w:color="auto" w:fill="BDD6EE"/>
          </w:tcPr>
          <w:p w14:paraId="66E98F4A" w14:textId="35FFB561" w:rsidR="00E27FF1" w:rsidRDefault="00E27FF1" w:rsidP="00D23F1D">
            <w:pPr>
              <w:jc w:val="both"/>
              <w:rPr>
                <w:ins w:id="322" w:author="Hana Ponížilová" w:date="2025-08-07T06:48:00Z"/>
                <w:b/>
                <w:sz w:val="28"/>
              </w:rPr>
            </w:pPr>
            <w:ins w:id="323" w:author="Hana Ponížilová" w:date="2025-08-07T06:48:00Z">
              <w:r>
                <w:rPr>
                  <w:b/>
                  <w:sz w:val="28"/>
                </w:rPr>
                <w:lastRenderedPageBreak/>
                <w:t>B-III – Charakteristika studijního předmětu</w:t>
              </w:r>
            </w:ins>
          </w:p>
        </w:tc>
      </w:tr>
      <w:tr w:rsidR="00E27FF1" w14:paraId="6A8EEB23" w14:textId="77777777" w:rsidTr="00D23F1D">
        <w:trPr>
          <w:ins w:id="324" w:author="Hana Ponížilová" w:date="2025-08-07T06:48:00Z"/>
        </w:trPr>
        <w:tc>
          <w:tcPr>
            <w:tcW w:w="3086" w:type="dxa"/>
            <w:tcBorders>
              <w:top w:val="double" w:sz="4" w:space="0" w:color="auto"/>
            </w:tcBorders>
            <w:shd w:val="clear" w:color="auto" w:fill="F7CAAC"/>
          </w:tcPr>
          <w:p w14:paraId="7303A19A" w14:textId="77777777" w:rsidR="00E27FF1" w:rsidRDefault="00E27FF1" w:rsidP="00D23F1D">
            <w:pPr>
              <w:rPr>
                <w:ins w:id="325" w:author="Hana Ponížilová" w:date="2025-08-07T06:48:00Z"/>
                <w:b/>
              </w:rPr>
            </w:pPr>
            <w:ins w:id="326" w:author="Hana Ponížilová" w:date="2025-08-07T06:48:00Z">
              <w:r>
                <w:rPr>
                  <w:b/>
                </w:rPr>
                <w:t>Název studijního předmětu</w:t>
              </w:r>
            </w:ins>
          </w:p>
        </w:tc>
        <w:tc>
          <w:tcPr>
            <w:tcW w:w="6769" w:type="dxa"/>
            <w:gridSpan w:val="6"/>
            <w:tcBorders>
              <w:top w:val="double" w:sz="4" w:space="0" w:color="auto"/>
            </w:tcBorders>
          </w:tcPr>
          <w:p w14:paraId="6D5B81C9" w14:textId="77777777" w:rsidR="00E27FF1" w:rsidRDefault="00E27FF1" w:rsidP="00D23F1D">
            <w:pPr>
              <w:rPr>
                <w:ins w:id="327" w:author="Hana Ponížilová" w:date="2025-08-07T06:48:00Z"/>
              </w:rPr>
            </w:pPr>
            <w:ins w:id="328" w:author="Hana Ponížilová" w:date="2025-08-07T06:48:00Z">
              <w:r>
                <w:t>Udržitelnost, spotřeba a kultura 2</w:t>
              </w:r>
            </w:ins>
          </w:p>
        </w:tc>
      </w:tr>
      <w:tr w:rsidR="00E27FF1" w14:paraId="78409279" w14:textId="77777777" w:rsidTr="00D23F1D">
        <w:trPr>
          <w:ins w:id="329" w:author="Hana Ponížilová" w:date="2025-08-07T06:48:00Z"/>
        </w:trPr>
        <w:tc>
          <w:tcPr>
            <w:tcW w:w="3086" w:type="dxa"/>
            <w:shd w:val="clear" w:color="auto" w:fill="F7CAAC"/>
          </w:tcPr>
          <w:p w14:paraId="07DF85F2" w14:textId="77777777" w:rsidR="00E27FF1" w:rsidRDefault="00E27FF1" w:rsidP="00D23F1D">
            <w:pPr>
              <w:rPr>
                <w:ins w:id="330" w:author="Hana Ponížilová" w:date="2025-08-07T06:48:00Z"/>
                <w:b/>
              </w:rPr>
            </w:pPr>
            <w:ins w:id="331" w:author="Hana Ponížilová" w:date="2025-08-07T06:48:00Z">
              <w:r>
                <w:rPr>
                  <w:b/>
                </w:rPr>
                <w:t>Typ předmětu</w:t>
              </w:r>
            </w:ins>
          </w:p>
        </w:tc>
        <w:tc>
          <w:tcPr>
            <w:tcW w:w="3406" w:type="dxa"/>
            <w:gridSpan w:val="3"/>
          </w:tcPr>
          <w:p w14:paraId="25223B6E" w14:textId="77777777" w:rsidR="00E27FF1" w:rsidRDefault="00E27FF1" w:rsidP="00D23F1D">
            <w:pPr>
              <w:rPr>
                <w:ins w:id="332" w:author="Hana Ponížilová" w:date="2025-08-07T06:48:00Z"/>
              </w:rPr>
            </w:pPr>
            <w:ins w:id="333" w:author="Hana Ponížilová" w:date="2025-08-07T06:48:00Z">
              <w:r>
                <w:t>povinný</w:t>
              </w:r>
            </w:ins>
          </w:p>
        </w:tc>
        <w:tc>
          <w:tcPr>
            <w:tcW w:w="2695" w:type="dxa"/>
            <w:gridSpan w:val="2"/>
            <w:shd w:val="clear" w:color="auto" w:fill="F7CAAC"/>
          </w:tcPr>
          <w:p w14:paraId="2D4EAC60" w14:textId="77777777" w:rsidR="00E27FF1" w:rsidRDefault="00E27FF1" w:rsidP="00D23F1D">
            <w:pPr>
              <w:rPr>
                <w:ins w:id="334" w:author="Hana Ponížilová" w:date="2025-08-07T06:48:00Z"/>
              </w:rPr>
            </w:pPr>
            <w:ins w:id="335" w:author="Hana Ponížilová" w:date="2025-08-07T06:48:00Z">
              <w:r>
                <w:rPr>
                  <w:b/>
                </w:rPr>
                <w:t>doporučený ročník / semestr</w:t>
              </w:r>
            </w:ins>
          </w:p>
        </w:tc>
        <w:tc>
          <w:tcPr>
            <w:tcW w:w="668" w:type="dxa"/>
          </w:tcPr>
          <w:p w14:paraId="3E37A84E" w14:textId="77777777" w:rsidR="00E27FF1" w:rsidRDefault="00E27FF1" w:rsidP="00D23F1D">
            <w:pPr>
              <w:rPr>
                <w:ins w:id="336" w:author="Hana Ponížilová" w:date="2025-08-07T06:48:00Z"/>
              </w:rPr>
            </w:pPr>
            <w:ins w:id="337" w:author="Hana Ponížilová" w:date="2025-08-07T06:48:00Z">
              <w:r>
                <w:t>1/LS</w:t>
              </w:r>
            </w:ins>
          </w:p>
        </w:tc>
      </w:tr>
      <w:tr w:rsidR="00E27FF1" w14:paraId="2CE3479B" w14:textId="77777777" w:rsidTr="00D23F1D">
        <w:trPr>
          <w:ins w:id="338" w:author="Hana Ponížilová" w:date="2025-08-07T06:48:00Z"/>
        </w:trPr>
        <w:tc>
          <w:tcPr>
            <w:tcW w:w="3086" w:type="dxa"/>
            <w:shd w:val="clear" w:color="auto" w:fill="F7CAAC"/>
          </w:tcPr>
          <w:p w14:paraId="60401980" w14:textId="77777777" w:rsidR="00E27FF1" w:rsidRDefault="00E27FF1" w:rsidP="00D23F1D">
            <w:pPr>
              <w:rPr>
                <w:ins w:id="339" w:author="Hana Ponížilová" w:date="2025-08-07T06:48:00Z"/>
                <w:b/>
              </w:rPr>
            </w:pPr>
            <w:ins w:id="340" w:author="Hana Ponížilová" w:date="2025-08-07T06:48:00Z">
              <w:r>
                <w:rPr>
                  <w:b/>
                </w:rPr>
                <w:t>Rozsah studijního předmětu</w:t>
              </w:r>
            </w:ins>
          </w:p>
        </w:tc>
        <w:tc>
          <w:tcPr>
            <w:tcW w:w="1701" w:type="dxa"/>
          </w:tcPr>
          <w:p w14:paraId="161F32EC" w14:textId="77777777" w:rsidR="00E27FF1" w:rsidRDefault="00E27FF1" w:rsidP="00D23F1D">
            <w:pPr>
              <w:rPr>
                <w:ins w:id="341" w:author="Hana Ponížilová" w:date="2025-08-07T06:48:00Z"/>
              </w:rPr>
            </w:pPr>
            <w:proofErr w:type="gramStart"/>
            <w:ins w:id="342" w:author="Hana Ponížilová" w:date="2025-08-07T06:48:00Z">
              <w:r>
                <w:t>26p</w:t>
              </w:r>
              <w:proofErr w:type="gramEnd"/>
            </w:ins>
          </w:p>
        </w:tc>
        <w:tc>
          <w:tcPr>
            <w:tcW w:w="889" w:type="dxa"/>
            <w:shd w:val="clear" w:color="auto" w:fill="F7CAAC"/>
          </w:tcPr>
          <w:p w14:paraId="45F13F08" w14:textId="77777777" w:rsidR="00E27FF1" w:rsidRDefault="00E27FF1" w:rsidP="00D23F1D">
            <w:pPr>
              <w:rPr>
                <w:ins w:id="343" w:author="Hana Ponížilová" w:date="2025-08-07T06:48:00Z"/>
                <w:b/>
              </w:rPr>
            </w:pPr>
            <w:ins w:id="344" w:author="Hana Ponížilová" w:date="2025-08-07T06:48:00Z">
              <w:r>
                <w:rPr>
                  <w:b/>
                </w:rPr>
                <w:t xml:space="preserve">hod. </w:t>
              </w:r>
            </w:ins>
          </w:p>
        </w:tc>
        <w:tc>
          <w:tcPr>
            <w:tcW w:w="816" w:type="dxa"/>
          </w:tcPr>
          <w:p w14:paraId="530BF1B1" w14:textId="77777777" w:rsidR="00E27FF1" w:rsidRDefault="00E27FF1" w:rsidP="00D23F1D">
            <w:pPr>
              <w:rPr>
                <w:ins w:id="345" w:author="Hana Ponížilová" w:date="2025-08-07T06:48:00Z"/>
              </w:rPr>
            </w:pPr>
            <w:ins w:id="346" w:author="Hana Ponížilová" w:date="2025-08-07T06:48:00Z">
              <w:r>
                <w:t>26</w:t>
              </w:r>
            </w:ins>
          </w:p>
        </w:tc>
        <w:tc>
          <w:tcPr>
            <w:tcW w:w="2156" w:type="dxa"/>
            <w:shd w:val="clear" w:color="auto" w:fill="F7CAAC"/>
          </w:tcPr>
          <w:p w14:paraId="0C4400B3" w14:textId="77777777" w:rsidR="00E27FF1" w:rsidRDefault="00E27FF1" w:rsidP="00D23F1D">
            <w:pPr>
              <w:rPr>
                <w:ins w:id="347" w:author="Hana Ponížilová" w:date="2025-08-07T06:48:00Z"/>
                <w:b/>
              </w:rPr>
            </w:pPr>
            <w:ins w:id="348" w:author="Hana Ponížilová" w:date="2025-08-07T06:48:00Z">
              <w:r>
                <w:rPr>
                  <w:b/>
                </w:rPr>
                <w:t>kreditů</w:t>
              </w:r>
            </w:ins>
          </w:p>
        </w:tc>
        <w:tc>
          <w:tcPr>
            <w:tcW w:w="1207" w:type="dxa"/>
            <w:gridSpan w:val="2"/>
          </w:tcPr>
          <w:p w14:paraId="27DB8DFF" w14:textId="77777777" w:rsidR="00E27FF1" w:rsidRDefault="00E27FF1" w:rsidP="00D23F1D">
            <w:pPr>
              <w:rPr>
                <w:ins w:id="349" w:author="Hana Ponížilová" w:date="2025-08-07T06:48:00Z"/>
              </w:rPr>
            </w:pPr>
            <w:ins w:id="350" w:author="Hana Ponížilová" w:date="2025-08-07T06:48:00Z">
              <w:r>
                <w:t>3</w:t>
              </w:r>
            </w:ins>
          </w:p>
        </w:tc>
      </w:tr>
      <w:tr w:rsidR="00E27FF1" w14:paraId="3D1F25EA" w14:textId="77777777" w:rsidTr="00D23F1D">
        <w:trPr>
          <w:ins w:id="351" w:author="Hana Ponížilová" w:date="2025-08-07T06:48:00Z"/>
        </w:trPr>
        <w:tc>
          <w:tcPr>
            <w:tcW w:w="3086" w:type="dxa"/>
            <w:shd w:val="clear" w:color="auto" w:fill="F7CAAC"/>
          </w:tcPr>
          <w:p w14:paraId="263EC23A" w14:textId="77777777" w:rsidR="00E27FF1" w:rsidRDefault="00E27FF1" w:rsidP="00D23F1D">
            <w:pPr>
              <w:rPr>
                <w:ins w:id="352" w:author="Hana Ponížilová" w:date="2025-08-07T06:48:00Z"/>
                <w:b/>
                <w:sz w:val="22"/>
              </w:rPr>
            </w:pPr>
            <w:ins w:id="353" w:author="Hana Ponížilová" w:date="2025-08-07T06:48:00Z">
              <w:r>
                <w:rPr>
                  <w:b/>
                </w:rPr>
                <w:t xml:space="preserve">Prerekvizity, </w:t>
              </w:r>
              <w:proofErr w:type="spellStart"/>
              <w:r>
                <w:rPr>
                  <w:b/>
                </w:rPr>
                <w:t>korekvizity</w:t>
              </w:r>
              <w:proofErr w:type="spellEnd"/>
              <w:r>
                <w:rPr>
                  <w:b/>
                </w:rPr>
                <w:t>, ekvivalence</w:t>
              </w:r>
            </w:ins>
          </w:p>
        </w:tc>
        <w:tc>
          <w:tcPr>
            <w:tcW w:w="6769" w:type="dxa"/>
            <w:gridSpan w:val="6"/>
          </w:tcPr>
          <w:p w14:paraId="50ADF865" w14:textId="77777777" w:rsidR="00E27FF1" w:rsidRDefault="00E27FF1" w:rsidP="00D23F1D">
            <w:pPr>
              <w:rPr>
                <w:ins w:id="354" w:author="Hana Ponížilová" w:date="2025-08-07T06:48:00Z"/>
              </w:rPr>
            </w:pPr>
          </w:p>
        </w:tc>
      </w:tr>
      <w:tr w:rsidR="00E27FF1" w14:paraId="4D98E318" w14:textId="77777777" w:rsidTr="00D23F1D">
        <w:trPr>
          <w:ins w:id="355" w:author="Hana Ponížilová" w:date="2025-08-07T06:48:00Z"/>
        </w:trPr>
        <w:tc>
          <w:tcPr>
            <w:tcW w:w="3086" w:type="dxa"/>
            <w:shd w:val="clear" w:color="auto" w:fill="F7CAAC"/>
          </w:tcPr>
          <w:p w14:paraId="6EFE5912" w14:textId="77777777" w:rsidR="00E27FF1" w:rsidRPr="005A0406" w:rsidRDefault="00E27FF1" w:rsidP="00D23F1D">
            <w:pPr>
              <w:rPr>
                <w:ins w:id="356" w:author="Hana Ponížilová" w:date="2025-08-07T06:48:00Z"/>
                <w:b/>
              </w:rPr>
            </w:pPr>
            <w:ins w:id="357" w:author="Hana Ponížilová" w:date="2025-08-07T06:48:00Z">
              <w:r w:rsidRPr="005A0406">
                <w:rPr>
                  <w:b/>
                </w:rPr>
                <w:t>Způsob ověření výsledků učení</w:t>
              </w:r>
            </w:ins>
          </w:p>
        </w:tc>
        <w:tc>
          <w:tcPr>
            <w:tcW w:w="3406" w:type="dxa"/>
            <w:gridSpan w:val="3"/>
          </w:tcPr>
          <w:p w14:paraId="2EAC0A4A" w14:textId="77777777" w:rsidR="00E27FF1" w:rsidRDefault="00E27FF1" w:rsidP="00D23F1D">
            <w:pPr>
              <w:rPr>
                <w:ins w:id="358" w:author="Hana Ponížilová" w:date="2025-08-07T06:48:00Z"/>
              </w:rPr>
            </w:pPr>
            <w:ins w:id="359" w:author="Hana Ponížilová" w:date="2025-08-07T06:48:00Z">
              <w:r>
                <w:t>klasifikovaný zápočet</w:t>
              </w:r>
            </w:ins>
          </w:p>
        </w:tc>
        <w:tc>
          <w:tcPr>
            <w:tcW w:w="2156" w:type="dxa"/>
            <w:shd w:val="clear" w:color="auto" w:fill="F7CAAC"/>
          </w:tcPr>
          <w:p w14:paraId="19139160" w14:textId="77777777" w:rsidR="00E27FF1" w:rsidRDefault="00E27FF1" w:rsidP="00D23F1D">
            <w:pPr>
              <w:rPr>
                <w:ins w:id="360" w:author="Hana Ponížilová" w:date="2025-08-07T06:48:00Z"/>
                <w:b/>
              </w:rPr>
            </w:pPr>
            <w:ins w:id="361" w:author="Hana Ponížilová" w:date="2025-08-07T06:48:00Z">
              <w:r>
                <w:rPr>
                  <w:b/>
                </w:rPr>
                <w:t>Forma výuky</w:t>
              </w:r>
            </w:ins>
          </w:p>
        </w:tc>
        <w:tc>
          <w:tcPr>
            <w:tcW w:w="1207" w:type="dxa"/>
            <w:gridSpan w:val="2"/>
          </w:tcPr>
          <w:p w14:paraId="1EBCD736" w14:textId="77777777" w:rsidR="00E27FF1" w:rsidRDefault="00E27FF1" w:rsidP="00D23F1D">
            <w:pPr>
              <w:rPr>
                <w:ins w:id="362" w:author="Hana Ponížilová" w:date="2025-08-07T06:48:00Z"/>
              </w:rPr>
            </w:pPr>
            <w:ins w:id="363" w:author="Hana Ponížilová" w:date="2025-08-07T06:48:00Z">
              <w:r>
                <w:t>přednáška</w:t>
              </w:r>
            </w:ins>
          </w:p>
        </w:tc>
      </w:tr>
      <w:tr w:rsidR="00E27FF1" w14:paraId="177E8EDC" w14:textId="77777777" w:rsidTr="00D23F1D">
        <w:trPr>
          <w:ins w:id="364" w:author="Hana Ponížilová" w:date="2025-08-07T06:48:00Z"/>
        </w:trPr>
        <w:tc>
          <w:tcPr>
            <w:tcW w:w="3086" w:type="dxa"/>
            <w:shd w:val="clear" w:color="auto" w:fill="F7CAAC"/>
          </w:tcPr>
          <w:p w14:paraId="7D4CFD8F" w14:textId="77777777" w:rsidR="00E27FF1" w:rsidRPr="005A0406" w:rsidRDefault="00E27FF1" w:rsidP="00D23F1D">
            <w:pPr>
              <w:rPr>
                <w:ins w:id="365" w:author="Hana Ponížilová" w:date="2025-08-07T06:48:00Z"/>
                <w:b/>
              </w:rPr>
            </w:pPr>
            <w:ins w:id="366" w:author="Hana Ponížilová" w:date="2025-08-07T06:48:00Z">
              <w:r w:rsidRPr="005A0406">
                <w:rPr>
                  <w:b/>
                </w:rPr>
                <w:t>Forma způsobu ověření výsledků učení a další požadavky na studenta</w:t>
              </w:r>
            </w:ins>
          </w:p>
        </w:tc>
        <w:tc>
          <w:tcPr>
            <w:tcW w:w="6769" w:type="dxa"/>
            <w:gridSpan w:val="6"/>
            <w:tcBorders>
              <w:bottom w:val="nil"/>
            </w:tcBorders>
          </w:tcPr>
          <w:p w14:paraId="0DA86218" w14:textId="77777777" w:rsidR="00E27FF1" w:rsidRPr="00586BCC" w:rsidRDefault="00E27FF1" w:rsidP="00D23F1D">
            <w:pPr>
              <w:rPr>
                <w:ins w:id="367" w:author="Hana Ponížilová" w:date="2025-08-07T06:48:00Z"/>
              </w:rPr>
            </w:pPr>
            <w:ins w:id="368" w:author="Hana Ponížilová" w:date="2025-08-07T06:48:00Z">
              <w:r>
                <w:t xml:space="preserve">1. </w:t>
              </w:r>
              <w:r w:rsidRPr="00586BCC">
                <w:t>Aktivní účast: každá přednáška je zakončena diskusí, která poskytuje stud</w:t>
              </w:r>
              <w:r>
                <w:t>ujícím</w:t>
              </w:r>
              <w:r w:rsidRPr="00586BCC">
                <w:t xml:space="preserve"> možnost interagovat a aktivně se účastnit.</w:t>
              </w:r>
              <w:r>
                <w:t xml:space="preserve"> V případě nepřítomnosti studující pracují na úkolech zadaných prostřednictvím systému </w:t>
              </w:r>
              <w:proofErr w:type="spellStart"/>
              <w:r>
                <w:t>Moodle</w:t>
              </w:r>
              <w:proofErr w:type="spellEnd"/>
              <w:r>
                <w:t xml:space="preserve">. </w:t>
              </w:r>
            </w:ins>
          </w:p>
          <w:p w14:paraId="0FC7F209" w14:textId="77777777" w:rsidR="00E27FF1" w:rsidRPr="00586BCC" w:rsidRDefault="00E27FF1" w:rsidP="00D23F1D">
            <w:pPr>
              <w:rPr>
                <w:ins w:id="369" w:author="Hana Ponížilová" w:date="2025-08-07T06:48:00Z"/>
              </w:rPr>
            </w:pPr>
            <w:ins w:id="370" w:author="Hana Ponížilová" w:date="2025-08-07T06:48:00Z">
              <w:r>
                <w:t xml:space="preserve">2. Průběžná práce se zadanými studijními materiály různého typu (texty, videa, </w:t>
              </w:r>
              <w:proofErr w:type="spellStart"/>
              <w:r>
                <w:t>podcasty</w:t>
              </w:r>
              <w:proofErr w:type="spellEnd"/>
              <w:r>
                <w:t xml:space="preserve">). </w:t>
              </w:r>
              <w:r>
                <w:br/>
                <w:t xml:space="preserve">3. </w:t>
              </w:r>
              <w:r w:rsidRPr="00586BCC">
                <w:t xml:space="preserve">Průběžný rozvoj </w:t>
              </w:r>
              <w:r>
                <w:t>prezentace</w:t>
              </w:r>
              <w:r w:rsidRPr="00586BCC">
                <w:t xml:space="preserve"> v průběhu semestru: stud</w:t>
              </w:r>
              <w:r>
                <w:t>ující</w:t>
              </w:r>
              <w:r w:rsidRPr="00586BCC">
                <w:t xml:space="preserve"> si volí téma sv</w:t>
              </w:r>
              <w:r>
                <w:t xml:space="preserve">é </w:t>
              </w:r>
              <w:r w:rsidRPr="00586BCC">
                <w:t xml:space="preserve">případové studie a rozvíjejí jej v rámci </w:t>
              </w:r>
              <w:r>
                <w:t>prezentace</w:t>
              </w:r>
              <w:r w:rsidRPr="00586BCC">
                <w:t>, ve které svou případovou studii průběžně vztahují k jednotlivým tématům probraným v přednáškách v průběhu semestru.</w:t>
              </w:r>
            </w:ins>
          </w:p>
          <w:p w14:paraId="049D0968" w14:textId="77777777" w:rsidR="00E27FF1" w:rsidRDefault="00E27FF1" w:rsidP="00D23F1D">
            <w:pPr>
              <w:rPr>
                <w:ins w:id="371" w:author="Hana Ponížilová" w:date="2025-08-07T06:48:00Z"/>
              </w:rPr>
            </w:pPr>
            <w:ins w:id="372" w:author="Hana Ponížilová" w:date="2025-08-07T06:48:00Z">
              <w:r w:rsidRPr="00586BCC">
                <w:t xml:space="preserve">Odevzdání </w:t>
              </w:r>
              <w:r>
                <w:t>prezentace</w:t>
              </w:r>
              <w:r w:rsidRPr="00586BCC">
                <w:t xml:space="preserve"> </w:t>
              </w:r>
              <w:r>
                <w:t xml:space="preserve">v polovině semestru </w:t>
              </w:r>
              <w:r w:rsidRPr="00586BCC">
                <w:t xml:space="preserve">a na </w:t>
              </w:r>
              <w:r>
                <w:t xml:space="preserve">jeho </w:t>
              </w:r>
              <w:r w:rsidRPr="00586BCC">
                <w:t>konci</w:t>
              </w:r>
              <w:r>
                <w:t>.</w:t>
              </w:r>
            </w:ins>
          </w:p>
        </w:tc>
      </w:tr>
      <w:tr w:rsidR="00E27FF1" w14:paraId="16AA47D3" w14:textId="77777777" w:rsidTr="00D23F1D">
        <w:trPr>
          <w:trHeight w:val="62"/>
          <w:ins w:id="373" w:author="Hana Ponížilová" w:date="2025-08-07T06:48:00Z"/>
        </w:trPr>
        <w:tc>
          <w:tcPr>
            <w:tcW w:w="9855" w:type="dxa"/>
            <w:gridSpan w:val="7"/>
            <w:tcBorders>
              <w:top w:val="nil"/>
            </w:tcBorders>
          </w:tcPr>
          <w:p w14:paraId="6D3B4A9D" w14:textId="77777777" w:rsidR="00E27FF1" w:rsidRDefault="00E27FF1" w:rsidP="00D23F1D">
            <w:pPr>
              <w:rPr>
                <w:ins w:id="374" w:author="Hana Ponížilová" w:date="2025-08-07T06:48:00Z"/>
              </w:rPr>
            </w:pPr>
          </w:p>
        </w:tc>
      </w:tr>
      <w:tr w:rsidR="00E27FF1" w14:paraId="3252A140" w14:textId="77777777" w:rsidTr="00D23F1D">
        <w:trPr>
          <w:trHeight w:val="197"/>
          <w:ins w:id="375" w:author="Hana Ponížilová" w:date="2025-08-07T06:48:00Z"/>
        </w:trPr>
        <w:tc>
          <w:tcPr>
            <w:tcW w:w="3086" w:type="dxa"/>
            <w:tcBorders>
              <w:top w:val="nil"/>
            </w:tcBorders>
            <w:shd w:val="clear" w:color="auto" w:fill="F7CAAC"/>
          </w:tcPr>
          <w:p w14:paraId="1D921497" w14:textId="77777777" w:rsidR="00E27FF1" w:rsidRDefault="00E27FF1" w:rsidP="00D23F1D">
            <w:pPr>
              <w:rPr>
                <w:ins w:id="376" w:author="Hana Ponížilová" w:date="2025-08-07T06:48:00Z"/>
                <w:b/>
              </w:rPr>
            </w:pPr>
            <w:ins w:id="377" w:author="Hana Ponížilová" w:date="2025-08-07T06:48:00Z">
              <w:r>
                <w:rPr>
                  <w:b/>
                </w:rPr>
                <w:t>Garant předmětu</w:t>
              </w:r>
            </w:ins>
          </w:p>
        </w:tc>
        <w:tc>
          <w:tcPr>
            <w:tcW w:w="6769" w:type="dxa"/>
            <w:gridSpan w:val="6"/>
            <w:tcBorders>
              <w:top w:val="nil"/>
            </w:tcBorders>
          </w:tcPr>
          <w:p w14:paraId="082C9B68" w14:textId="77777777" w:rsidR="00E27FF1" w:rsidRDefault="00E27FF1" w:rsidP="00D23F1D">
            <w:pPr>
              <w:rPr>
                <w:ins w:id="378" w:author="Hana Ponížilová" w:date="2025-08-07T06:48:00Z"/>
              </w:rPr>
            </w:pPr>
            <w:ins w:id="379" w:author="Hana Ponížilová" w:date="2025-08-07T06:48:00Z">
              <w:r>
                <w:t>Mgr. Markéta Dvořáčková</w:t>
              </w:r>
            </w:ins>
          </w:p>
        </w:tc>
      </w:tr>
      <w:tr w:rsidR="00E27FF1" w14:paraId="7AE95D38" w14:textId="77777777" w:rsidTr="00D23F1D">
        <w:trPr>
          <w:trHeight w:val="243"/>
          <w:ins w:id="380" w:author="Hana Ponížilová" w:date="2025-08-07T06:48:00Z"/>
        </w:trPr>
        <w:tc>
          <w:tcPr>
            <w:tcW w:w="3086" w:type="dxa"/>
            <w:tcBorders>
              <w:top w:val="nil"/>
            </w:tcBorders>
            <w:shd w:val="clear" w:color="auto" w:fill="F7CAAC"/>
          </w:tcPr>
          <w:p w14:paraId="2700DE22" w14:textId="77777777" w:rsidR="00E27FF1" w:rsidRDefault="00E27FF1" w:rsidP="00D23F1D">
            <w:pPr>
              <w:rPr>
                <w:ins w:id="381" w:author="Hana Ponížilová" w:date="2025-08-07T06:48:00Z"/>
                <w:b/>
              </w:rPr>
            </w:pPr>
            <w:ins w:id="382" w:author="Hana Ponížilová" w:date="2025-08-07T06:48:00Z">
              <w:r>
                <w:rPr>
                  <w:b/>
                </w:rPr>
                <w:t>Zapojení garanta do výuky předmětu</w:t>
              </w:r>
            </w:ins>
          </w:p>
        </w:tc>
        <w:tc>
          <w:tcPr>
            <w:tcW w:w="6769" w:type="dxa"/>
            <w:gridSpan w:val="6"/>
            <w:tcBorders>
              <w:top w:val="nil"/>
            </w:tcBorders>
          </w:tcPr>
          <w:p w14:paraId="67567592" w14:textId="77777777" w:rsidR="00E27FF1" w:rsidRDefault="00E27FF1" w:rsidP="00D23F1D">
            <w:pPr>
              <w:rPr>
                <w:ins w:id="383" w:author="Hana Ponížilová" w:date="2025-08-07T06:48:00Z"/>
              </w:rPr>
            </w:pPr>
            <w:ins w:id="384" w:author="Hana Ponížilová" w:date="2025-08-07T06:48:00Z">
              <w:r>
                <w:t>50 %</w:t>
              </w:r>
            </w:ins>
          </w:p>
        </w:tc>
      </w:tr>
      <w:tr w:rsidR="00E27FF1" w14:paraId="15A07919" w14:textId="77777777" w:rsidTr="00D23F1D">
        <w:trPr>
          <w:ins w:id="385" w:author="Hana Ponížilová" w:date="2025-08-07T06:48:00Z"/>
        </w:trPr>
        <w:tc>
          <w:tcPr>
            <w:tcW w:w="3086" w:type="dxa"/>
            <w:shd w:val="clear" w:color="auto" w:fill="F7CAAC"/>
          </w:tcPr>
          <w:p w14:paraId="65AA1EDC" w14:textId="77777777" w:rsidR="00E27FF1" w:rsidRDefault="00E27FF1" w:rsidP="00D23F1D">
            <w:pPr>
              <w:rPr>
                <w:ins w:id="386" w:author="Hana Ponížilová" w:date="2025-08-07T06:48:00Z"/>
                <w:b/>
              </w:rPr>
            </w:pPr>
            <w:ins w:id="387" w:author="Hana Ponížilová" w:date="2025-08-07T06:48:00Z">
              <w:r>
                <w:rPr>
                  <w:b/>
                </w:rPr>
                <w:t>Vyučující</w:t>
              </w:r>
            </w:ins>
          </w:p>
        </w:tc>
        <w:tc>
          <w:tcPr>
            <w:tcW w:w="6769" w:type="dxa"/>
            <w:gridSpan w:val="6"/>
            <w:tcBorders>
              <w:bottom w:val="nil"/>
            </w:tcBorders>
          </w:tcPr>
          <w:p w14:paraId="4A6EBEF4" w14:textId="77777777" w:rsidR="00E27FF1" w:rsidRDefault="00E27FF1" w:rsidP="00D23F1D">
            <w:pPr>
              <w:rPr>
                <w:ins w:id="388" w:author="Hana Ponížilová" w:date="2025-08-07T06:48:00Z"/>
              </w:rPr>
            </w:pPr>
            <w:ins w:id="389" w:author="Hana Ponížilová" w:date="2025-08-07T06:48:00Z">
              <w:r>
                <w:t>Mgr. Markéta Dvořáčková a kol pedagogů</w:t>
              </w:r>
            </w:ins>
          </w:p>
        </w:tc>
      </w:tr>
      <w:tr w:rsidR="00E27FF1" w14:paraId="203E3DE0" w14:textId="77777777" w:rsidTr="00D23F1D">
        <w:trPr>
          <w:trHeight w:val="136"/>
          <w:ins w:id="390" w:author="Hana Ponížilová" w:date="2025-08-07T06:48:00Z"/>
        </w:trPr>
        <w:tc>
          <w:tcPr>
            <w:tcW w:w="9855" w:type="dxa"/>
            <w:gridSpan w:val="7"/>
            <w:tcBorders>
              <w:top w:val="nil"/>
            </w:tcBorders>
          </w:tcPr>
          <w:p w14:paraId="4852817C" w14:textId="77777777" w:rsidR="00E27FF1" w:rsidRDefault="00E27FF1" w:rsidP="00D23F1D">
            <w:pPr>
              <w:rPr>
                <w:ins w:id="391" w:author="Hana Ponížilová" w:date="2025-08-07T06:48:00Z"/>
              </w:rPr>
            </w:pPr>
          </w:p>
        </w:tc>
      </w:tr>
      <w:tr w:rsidR="00E27FF1" w:rsidRPr="001452AD" w14:paraId="6A08791D" w14:textId="77777777" w:rsidTr="00D23F1D">
        <w:trPr>
          <w:ins w:id="392" w:author="Hana Ponížilová" w:date="2025-08-07T06:48:00Z"/>
        </w:trPr>
        <w:tc>
          <w:tcPr>
            <w:tcW w:w="3086" w:type="dxa"/>
            <w:shd w:val="clear" w:color="auto" w:fill="F7CAAC"/>
          </w:tcPr>
          <w:p w14:paraId="0ED88D53" w14:textId="77777777" w:rsidR="00E27FF1" w:rsidRPr="001452AD" w:rsidRDefault="00E27FF1" w:rsidP="00D23F1D">
            <w:pPr>
              <w:rPr>
                <w:ins w:id="393" w:author="Hana Ponížilová" w:date="2025-08-07T06:48:00Z"/>
                <w:b/>
                <w:highlight w:val="yellow"/>
              </w:rPr>
            </w:pPr>
            <w:ins w:id="394" w:author="Hana Ponížilová" w:date="2025-08-07T06:48:00Z">
              <w:r w:rsidRPr="009B48E7">
                <w:rPr>
                  <w:b/>
                </w:rPr>
                <w:t>Hlavní témata a výsledky učení</w:t>
              </w:r>
            </w:ins>
          </w:p>
        </w:tc>
        <w:tc>
          <w:tcPr>
            <w:tcW w:w="6769" w:type="dxa"/>
            <w:gridSpan w:val="6"/>
            <w:tcBorders>
              <w:bottom w:val="nil"/>
            </w:tcBorders>
          </w:tcPr>
          <w:p w14:paraId="24B25F8D" w14:textId="77777777" w:rsidR="00E27FF1" w:rsidRPr="001452AD" w:rsidRDefault="00E27FF1" w:rsidP="00D23F1D">
            <w:pPr>
              <w:rPr>
                <w:ins w:id="395" w:author="Hana Ponížilová" w:date="2025-08-07T06:48:00Z"/>
                <w:highlight w:val="yellow"/>
              </w:rPr>
            </w:pPr>
          </w:p>
        </w:tc>
      </w:tr>
      <w:tr w:rsidR="00E27FF1" w:rsidRPr="005D5590" w14:paraId="449A40CD" w14:textId="77777777" w:rsidTr="00D23F1D">
        <w:trPr>
          <w:trHeight w:val="1403"/>
          <w:ins w:id="396" w:author="Hana Ponížilová" w:date="2025-08-07T06:48:00Z"/>
        </w:trPr>
        <w:tc>
          <w:tcPr>
            <w:tcW w:w="9855" w:type="dxa"/>
            <w:gridSpan w:val="7"/>
            <w:tcBorders>
              <w:top w:val="nil"/>
              <w:bottom w:val="single" w:sz="4" w:space="0" w:color="auto"/>
            </w:tcBorders>
          </w:tcPr>
          <w:p w14:paraId="7144E2EA" w14:textId="77777777" w:rsidR="0065274F" w:rsidRDefault="00E27FF1" w:rsidP="00D23F1D">
            <w:pPr>
              <w:jc w:val="both"/>
              <w:rPr>
                <w:ins w:id="397" w:author="Hana Ponížilová" w:date="2025-08-07T07:03:00Z"/>
              </w:rPr>
            </w:pPr>
            <w:ins w:id="398" w:author="Hana Ponížilová" w:date="2025-08-07T06:48:00Z">
              <w:r>
                <w:t xml:space="preserve">Předmět je prostřednictvím e-learningového portálu </w:t>
              </w:r>
              <w:proofErr w:type="spellStart"/>
              <w:r>
                <w:t>Moodle</w:t>
              </w:r>
              <w:proofErr w:type="spellEnd"/>
              <w:r>
                <w:t xml:space="preserve"> doprovázen širokou nabídkou doporučených studijních materiálů (textů, AV zdrojů).</w:t>
              </w:r>
            </w:ins>
          </w:p>
          <w:p w14:paraId="621B4605" w14:textId="39AE5D7A" w:rsidR="00E27FF1" w:rsidRPr="007E15B5" w:rsidRDefault="00E27FF1" w:rsidP="00D23F1D">
            <w:pPr>
              <w:jc w:val="both"/>
              <w:rPr>
                <w:ins w:id="399" w:author="Hana Ponížilová" w:date="2025-08-07T06:48:00Z"/>
                <w:b/>
                <w:bCs/>
              </w:rPr>
            </w:pPr>
            <w:ins w:id="400" w:author="Hana Ponížilová" w:date="2025-08-07T06:48:00Z">
              <w:r w:rsidRPr="007E15B5">
                <w:rPr>
                  <w:b/>
                  <w:bCs/>
                </w:rPr>
                <w:t>Témata:</w:t>
              </w:r>
            </w:ins>
          </w:p>
          <w:p w14:paraId="4B5A0AA7" w14:textId="77777777" w:rsidR="00E27FF1" w:rsidRDefault="00E27FF1" w:rsidP="00D23F1D">
            <w:pPr>
              <w:ind w:left="360"/>
              <w:rPr>
                <w:ins w:id="401" w:author="Hana Ponížilová" w:date="2025-08-07T06:48:00Z"/>
              </w:rPr>
            </w:pPr>
            <w:ins w:id="402" w:author="Hana Ponížilová" w:date="2025-08-07T06:48:00Z">
              <w:r>
                <w:t>1.   Teorie a h</w:t>
              </w:r>
              <w:r w:rsidRPr="00B25772">
                <w:t>istorie spotřební kultury</w:t>
              </w:r>
              <w:r>
                <w:t>.</w:t>
              </w:r>
              <w:r>
                <w:br/>
                <w:t xml:space="preserve">2.   </w:t>
              </w:r>
              <w:r w:rsidRPr="00B25772">
                <w:t>Sociologie spotřeby</w:t>
              </w:r>
              <w:r>
                <w:t>. Jak vkus souvisí se společností a kdo rozhoduje o tom, co je a není vkusné.</w:t>
              </w:r>
              <w:r>
                <w:br/>
                <w:t xml:space="preserve">3.   </w:t>
              </w:r>
              <w:r w:rsidRPr="00716E01">
                <w:t>Sociologie módy</w:t>
              </w:r>
              <w:r>
                <w:t>.</w:t>
              </w:r>
              <w:r>
                <w:br/>
                <w:t xml:space="preserve">4.   </w:t>
              </w:r>
              <w:r w:rsidRPr="00B25772">
                <w:t>Propagace spotřební kultury prostřednictvím marketingu, reklamy a obchodních značek</w:t>
              </w:r>
              <w:r>
                <w:t>.</w:t>
              </w:r>
              <w:r w:rsidRPr="00716E01">
                <w:br/>
              </w:r>
              <w:r>
                <w:t xml:space="preserve">5.   </w:t>
              </w:r>
              <w:r w:rsidRPr="00261242">
                <w:t>Společnost, design, komunika</w:t>
              </w:r>
              <w:r>
                <w:t>ce.</w:t>
              </w:r>
            </w:ins>
          </w:p>
          <w:p w14:paraId="58578487" w14:textId="77777777" w:rsidR="00E27FF1" w:rsidRPr="00261242" w:rsidRDefault="00E27FF1" w:rsidP="00D23F1D">
            <w:pPr>
              <w:ind w:left="360"/>
              <w:rPr>
                <w:ins w:id="403" w:author="Hana Ponížilová" w:date="2025-08-07T06:48:00Z"/>
              </w:rPr>
            </w:pPr>
            <w:ins w:id="404" w:author="Hana Ponížilová" w:date="2025-08-07T06:48:00Z">
              <w:r>
                <w:t xml:space="preserve">6.   </w:t>
              </w:r>
              <w:r w:rsidRPr="00261242">
                <w:t>Odpovědnost grafického designu. Manifesty a realita.</w:t>
              </w:r>
              <w:r>
                <w:t xml:space="preserve"> </w:t>
              </w:r>
            </w:ins>
          </w:p>
          <w:p w14:paraId="30842368" w14:textId="77777777" w:rsidR="00E27FF1" w:rsidRDefault="00E27FF1" w:rsidP="00D23F1D">
            <w:pPr>
              <w:ind w:left="360"/>
              <w:rPr>
                <w:ins w:id="405" w:author="Hana Ponížilová" w:date="2025-08-07T06:48:00Z"/>
              </w:rPr>
            </w:pPr>
            <w:ins w:id="406" w:author="Hana Ponížilová" w:date="2025-08-07T06:48:00Z">
              <w:r>
                <w:t xml:space="preserve">7.   </w:t>
              </w:r>
              <w:r w:rsidRPr="00327B80">
                <w:t>Fúze modernismu a postmodernismu pro trvalou udržitelnost</w:t>
              </w:r>
              <w:r>
                <w:t>.</w:t>
              </w:r>
            </w:ins>
          </w:p>
          <w:p w14:paraId="584F29FE" w14:textId="315CB9CF" w:rsidR="00E27FF1" w:rsidRDefault="00E27FF1" w:rsidP="00D23F1D">
            <w:pPr>
              <w:ind w:left="360"/>
              <w:rPr>
                <w:ins w:id="407" w:author="Hana Ponížilová" w:date="2025-08-07T06:48:00Z"/>
              </w:rPr>
            </w:pPr>
            <w:ins w:id="408" w:author="Hana Ponížilová" w:date="2025-08-07T06:48:00Z">
              <w:r>
                <w:t xml:space="preserve">8.   </w:t>
              </w:r>
              <w:r w:rsidRPr="00E70022">
                <w:t>Je "méně" "více"?</w:t>
              </w:r>
              <w:r>
                <w:t xml:space="preserve"> </w:t>
              </w:r>
            </w:ins>
          </w:p>
          <w:p w14:paraId="700ACD9C" w14:textId="77777777" w:rsidR="00E27FF1" w:rsidRDefault="00E27FF1" w:rsidP="00D23F1D">
            <w:pPr>
              <w:ind w:left="360"/>
              <w:rPr>
                <w:ins w:id="409" w:author="Hana Ponížilová" w:date="2025-08-07T06:48:00Z"/>
              </w:rPr>
            </w:pPr>
            <w:ins w:id="410" w:author="Hana Ponížilová" w:date="2025-08-07T06:48:00Z">
              <w:r>
                <w:t xml:space="preserve">9.   </w:t>
              </w:r>
              <w:r w:rsidRPr="00716E01">
                <w:t>Jak kultura utváří diskusi o klimatické změně</w:t>
              </w:r>
              <w:r>
                <w:t xml:space="preserve">? </w:t>
              </w:r>
            </w:ins>
          </w:p>
          <w:p w14:paraId="435C4DFB" w14:textId="1D8CB149" w:rsidR="00E27FF1" w:rsidRDefault="00E27FF1" w:rsidP="00A34988">
            <w:pPr>
              <w:ind w:left="360"/>
              <w:rPr>
                <w:ins w:id="411" w:author="Hana Ponížilová" w:date="2025-08-07T06:48:00Z"/>
              </w:rPr>
            </w:pPr>
            <w:ins w:id="412" w:author="Hana Ponížilová" w:date="2025-08-07T06:48:00Z">
              <w:r>
                <w:t xml:space="preserve">10. </w:t>
              </w:r>
              <w:r w:rsidRPr="00716E01">
                <w:t>Jak se ke klimatu staví</w:t>
              </w:r>
              <w:r>
                <w:t xml:space="preserve"> současná</w:t>
              </w:r>
              <w:r w:rsidRPr="00716E01">
                <w:t xml:space="preserve"> česká společnost</w:t>
              </w:r>
              <w:r>
                <w:t xml:space="preserve">? </w:t>
              </w:r>
              <w:r w:rsidRPr="00716E01">
                <w:t>Je klimatická změna generační problém?</w:t>
              </w:r>
              <w:r w:rsidRPr="00716E01">
                <w:br/>
              </w:r>
              <w:r>
                <w:t xml:space="preserve">11. </w:t>
              </w:r>
              <w:r w:rsidRPr="00716E01">
                <w:t xml:space="preserve">Proč </w:t>
              </w:r>
              <w:r>
                <w:t>není možné</w:t>
              </w:r>
              <w:r w:rsidRPr="00716E01">
                <w:t xml:space="preserve"> oddělit dopady klimatické změny a politiku? </w:t>
              </w:r>
              <w:r>
                <w:t>Musí být enviro</w:t>
              </w:r>
            </w:ins>
            <w:ins w:id="413" w:author="Hana Ponížilová" w:date="2025-08-07T11:15:00Z">
              <w:r w:rsidR="00942539">
                <w:t>n</w:t>
              </w:r>
            </w:ins>
            <w:ins w:id="414" w:author="Hana Ponížilová" w:date="2025-08-07T06:48:00Z">
              <w:r>
                <w:t xml:space="preserve">mentální politika levicová? </w:t>
              </w:r>
              <w:r>
                <w:br/>
                <w:t xml:space="preserve">12. </w:t>
              </w:r>
              <w:r w:rsidRPr="00716E01">
                <w:t>Klimatická (ne)spravedlnost a kultura protestu</w:t>
              </w:r>
              <w:r>
                <w:t xml:space="preserve">. </w:t>
              </w:r>
              <w:r w:rsidRPr="00716E01">
                <w:t>Klimatické dezinformace</w:t>
              </w:r>
              <w:r>
                <w:t>.</w:t>
              </w:r>
              <w:r>
                <w:br/>
                <w:t xml:space="preserve">13. Když zelená není zelená. Co je to </w:t>
              </w:r>
              <w:proofErr w:type="spellStart"/>
              <w:r>
                <w:t>greenwashing</w:t>
              </w:r>
              <w:proofErr w:type="spellEnd"/>
              <w:r>
                <w:t xml:space="preserve"> a jak jej rozpoznat.</w:t>
              </w:r>
            </w:ins>
          </w:p>
          <w:p w14:paraId="47286ADA" w14:textId="77777777" w:rsidR="00E27FF1" w:rsidRPr="00D174C7" w:rsidRDefault="00E27FF1" w:rsidP="00D23F1D">
            <w:pPr>
              <w:rPr>
                <w:ins w:id="415" w:author="Hana Ponížilová" w:date="2025-08-07T06:48:00Z"/>
                <w:sz w:val="12"/>
                <w:szCs w:val="12"/>
              </w:rPr>
            </w:pPr>
          </w:p>
          <w:p w14:paraId="749810C6" w14:textId="77777777" w:rsidR="00E27FF1" w:rsidRPr="007E15B5" w:rsidRDefault="00E27FF1" w:rsidP="00D23F1D">
            <w:pPr>
              <w:jc w:val="both"/>
              <w:rPr>
                <w:ins w:id="416" w:author="Hana Ponížilová" w:date="2025-08-07T06:48:00Z"/>
                <w:b/>
                <w:bCs/>
              </w:rPr>
            </w:pPr>
            <w:ins w:id="417" w:author="Hana Ponížilová" w:date="2025-08-07T06:48:00Z">
              <w:r w:rsidRPr="007E15B5">
                <w:rPr>
                  <w:b/>
                  <w:bCs/>
                </w:rPr>
                <w:t>Výsledky učení:</w:t>
              </w:r>
            </w:ins>
          </w:p>
          <w:p w14:paraId="08C86522" w14:textId="77777777" w:rsidR="00E27FF1" w:rsidRDefault="00E27FF1" w:rsidP="00D23F1D">
            <w:pPr>
              <w:jc w:val="both"/>
              <w:rPr>
                <w:ins w:id="418" w:author="Hana Ponížilová" w:date="2025-08-07T06:48:00Z"/>
              </w:rPr>
            </w:pPr>
            <w:ins w:id="419" w:author="Hana Ponížilová" w:date="2025-08-07T06:48:00Z">
              <w:r>
                <w:t>Odborné znalosti – po absolvování předmětu student umí:</w:t>
              </w:r>
            </w:ins>
          </w:p>
          <w:p w14:paraId="0ADC7DBB" w14:textId="77777777" w:rsidR="00E27FF1" w:rsidRDefault="00E27FF1" w:rsidP="00D23F1D">
            <w:pPr>
              <w:pStyle w:val="Odstavecseseznamem"/>
              <w:numPr>
                <w:ilvl w:val="0"/>
                <w:numId w:val="54"/>
              </w:numPr>
              <w:jc w:val="both"/>
              <w:rPr>
                <w:ins w:id="420" w:author="Hana Ponížilová" w:date="2025-08-07T06:48:00Z"/>
                <w:bCs/>
              </w:rPr>
            </w:pPr>
            <w:ins w:id="421" w:author="Hana Ponížilová" w:date="2025-08-07T06:48:00Z">
              <w:r>
                <w:rPr>
                  <w:bCs/>
                </w:rPr>
                <w:t xml:space="preserve">identifikovat současné </w:t>
              </w:r>
              <w:proofErr w:type="spellStart"/>
              <w:r>
                <w:rPr>
                  <w:bCs/>
                </w:rPr>
                <w:t>globání</w:t>
              </w:r>
              <w:proofErr w:type="spellEnd"/>
              <w:r>
                <w:rPr>
                  <w:bCs/>
                </w:rPr>
                <w:t xml:space="preserve"> výzvy spojené s udržitelností</w:t>
              </w:r>
            </w:ins>
          </w:p>
          <w:p w14:paraId="47D02123" w14:textId="77777777" w:rsidR="00E27FF1" w:rsidRDefault="00E27FF1" w:rsidP="00D23F1D">
            <w:pPr>
              <w:pStyle w:val="Odstavecseseznamem"/>
              <w:numPr>
                <w:ilvl w:val="0"/>
                <w:numId w:val="54"/>
              </w:numPr>
              <w:jc w:val="both"/>
              <w:rPr>
                <w:ins w:id="422" w:author="Hana Ponížilová" w:date="2025-08-07T06:48:00Z"/>
                <w:bCs/>
              </w:rPr>
            </w:pPr>
            <w:ins w:id="423" w:author="Hana Ponížilová" w:date="2025-08-07T06:48:00Z">
              <w:r>
                <w:rPr>
                  <w:bCs/>
                </w:rPr>
                <w:t xml:space="preserve">vysvětlit, jak </w:t>
              </w:r>
              <w:r>
                <w:t>spotřební kultura souvisí se současnými environmentálními problémy</w:t>
              </w:r>
              <w:r w:rsidRPr="00A01676">
                <w:rPr>
                  <w:bCs/>
                </w:rPr>
                <w:t xml:space="preserve"> </w:t>
              </w:r>
            </w:ins>
          </w:p>
          <w:p w14:paraId="16940A05" w14:textId="77777777" w:rsidR="00E27FF1" w:rsidRPr="005E3416" w:rsidRDefault="00E27FF1" w:rsidP="00D23F1D">
            <w:pPr>
              <w:pStyle w:val="Odstavecseseznamem"/>
              <w:numPr>
                <w:ilvl w:val="0"/>
                <w:numId w:val="54"/>
              </w:numPr>
              <w:jc w:val="both"/>
              <w:rPr>
                <w:ins w:id="424" w:author="Hana Ponížilová" w:date="2025-08-07T06:48:00Z"/>
                <w:bCs/>
              </w:rPr>
            </w:pPr>
            <w:ins w:id="425" w:author="Hana Ponížilová" w:date="2025-08-07T06:48:00Z">
              <w:r w:rsidRPr="00A01676">
                <w:rPr>
                  <w:bCs/>
                </w:rPr>
                <w:t>defin</w:t>
              </w:r>
              <w:r>
                <w:rPr>
                  <w:bCs/>
                </w:rPr>
                <w:t>ovat</w:t>
              </w:r>
              <w:r w:rsidRPr="00A01676">
                <w:rPr>
                  <w:bCs/>
                </w:rPr>
                <w:t xml:space="preserve"> </w:t>
              </w:r>
              <w:r>
                <w:t xml:space="preserve">pojmy klimatická změna, </w:t>
              </w:r>
              <w:proofErr w:type="spellStart"/>
              <w:r>
                <w:t>antropocén</w:t>
              </w:r>
              <w:proofErr w:type="spellEnd"/>
              <w:r>
                <w:t xml:space="preserve"> a </w:t>
              </w:r>
              <w:proofErr w:type="spellStart"/>
              <w:r>
                <w:t>resilience</w:t>
              </w:r>
              <w:proofErr w:type="spellEnd"/>
              <w:r>
                <w:t>, a proč je důležité zkoumat propojení mezi přírodním a lidským světem</w:t>
              </w:r>
            </w:ins>
          </w:p>
          <w:p w14:paraId="48510E2C" w14:textId="77777777" w:rsidR="00E27FF1" w:rsidRPr="0041642E" w:rsidRDefault="00E27FF1" w:rsidP="00D23F1D">
            <w:pPr>
              <w:pStyle w:val="Odstavecseseznamem"/>
              <w:numPr>
                <w:ilvl w:val="0"/>
                <w:numId w:val="54"/>
              </w:numPr>
              <w:jc w:val="both"/>
              <w:rPr>
                <w:ins w:id="426" w:author="Hana Ponížilová" w:date="2025-08-07T06:48:00Z"/>
                <w:bCs/>
              </w:rPr>
            </w:pPr>
            <w:ins w:id="427" w:author="Hana Ponížilová" w:date="2025-08-07T06:48:00Z">
              <w:r>
                <w:t>pracovat s konceptem „cest k udržitelnosti“ a aplikovat jej v rámci studovaného oboru</w:t>
              </w:r>
            </w:ins>
          </w:p>
          <w:p w14:paraId="68999C34" w14:textId="77777777" w:rsidR="00E27FF1" w:rsidRPr="00D84958" w:rsidRDefault="00E27FF1" w:rsidP="00D23F1D">
            <w:pPr>
              <w:pStyle w:val="Odstavecseseznamem"/>
              <w:numPr>
                <w:ilvl w:val="0"/>
                <w:numId w:val="54"/>
              </w:numPr>
              <w:jc w:val="both"/>
              <w:rPr>
                <w:ins w:id="428" w:author="Hana Ponížilová" w:date="2025-08-07T06:48:00Z"/>
                <w:bCs/>
              </w:rPr>
            </w:pPr>
            <w:ins w:id="429" w:author="Hana Ponížilová" w:date="2025-08-07T06:48:00Z">
              <w:r>
                <w:t>analyzovat roli médií a veřejné komunikace ve vztahu k udržitelnosti</w:t>
              </w:r>
            </w:ins>
          </w:p>
          <w:p w14:paraId="680A5825" w14:textId="77777777" w:rsidR="00E27FF1" w:rsidRPr="001B1F5C" w:rsidRDefault="00E27FF1" w:rsidP="00D23F1D">
            <w:pPr>
              <w:pStyle w:val="Odstavecseseznamem"/>
              <w:numPr>
                <w:ilvl w:val="0"/>
                <w:numId w:val="54"/>
              </w:numPr>
              <w:jc w:val="both"/>
              <w:rPr>
                <w:ins w:id="430" w:author="Hana Ponížilová" w:date="2025-08-07T06:48:00Z"/>
              </w:rPr>
            </w:pPr>
            <w:ins w:id="431" w:author="Hana Ponížilová" w:date="2025-08-07T06:48:00Z">
              <w:r>
                <w:t>formulovat, jakou roli může v této věci zastávat umění</w:t>
              </w:r>
            </w:ins>
          </w:p>
          <w:p w14:paraId="6FE47ACD" w14:textId="77777777" w:rsidR="00E27FF1" w:rsidRDefault="00E27FF1" w:rsidP="00D23F1D">
            <w:pPr>
              <w:jc w:val="both"/>
              <w:rPr>
                <w:ins w:id="432" w:author="Hana Ponížilová" w:date="2025-08-07T06:48:00Z"/>
              </w:rPr>
            </w:pPr>
            <w:ins w:id="433" w:author="Hana Ponížilová" w:date="2025-08-07T06:48:00Z">
              <w:r>
                <w:t>Odborné dovednosti – po absolvování předmětu student umí:</w:t>
              </w:r>
            </w:ins>
          </w:p>
          <w:p w14:paraId="2B47F1E0" w14:textId="77777777" w:rsidR="00E27FF1" w:rsidRPr="00A01676" w:rsidRDefault="00E27FF1" w:rsidP="00D23F1D">
            <w:pPr>
              <w:pStyle w:val="Odstavecseseznamem"/>
              <w:numPr>
                <w:ilvl w:val="0"/>
                <w:numId w:val="52"/>
              </w:numPr>
              <w:jc w:val="both"/>
              <w:rPr>
                <w:ins w:id="434" w:author="Hana Ponížilová" w:date="2025-08-07T06:48:00Z"/>
                <w:bCs/>
              </w:rPr>
            </w:pPr>
            <w:ins w:id="435" w:author="Hana Ponížilová" w:date="2025-08-07T06:48:00Z">
              <w:r w:rsidRPr="000E774A">
                <w:rPr>
                  <w:bCs/>
                </w:rPr>
                <w:t>aplik</w:t>
              </w:r>
              <w:r>
                <w:rPr>
                  <w:bCs/>
                </w:rPr>
                <w:t>ovat</w:t>
              </w:r>
              <w:r w:rsidRPr="000E774A">
                <w:rPr>
                  <w:bCs/>
                </w:rPr>
                <w:t xml:space="preserve"> vybrané způsoby teoretické reflexe environmentálních témat </w:t>
              </w:r>
              <w:r>
                <w:rPr>
                  <w:bCs/>
                </w:rPr>
                <w:t>na</w:t>
              </w:r>
              <w:r w:rsidRPr="000E774A">
                <w:rPr>
                  <w:bCs/>
                </w:rPr>
                <w:t xml:space="preserve"> obor, který studuje</w:t>
              </w:r>
            </w:ins>
          </w:p>
          <w:p w14:paraId="0216EB55" w14:textId="77777777" w:rsidR="00E27FF1" w:rsidRPr="005D5590" w:rsidRDefault="00E27FF1" w:rsidP="00D23F1D">
            <w:pPr>
              <w:pStyle w:val="Odstavecseseznamem"/>
              <w:numPr>
                <w:ilvl w:val="0"/>
                <w:numId w:val="52"/>
              </w:numPr>
              <w:jc w:val="both"/>
              <w:rPr>
                <w:ins w:id="436" w:author="Hana Ponížilová" w:date="2025-08-07T06:48:00Z"/>
                <w:rFonts w:ascii="Calibri" w:hAnsi="Calibri" w:cs="Calibri"/>
                <w:color w:val="50637D" w:themeColor="text2" w:themeTint="E6"/>
                <w:sz w:val="22"/>
                <w:szCs w:val="22"/>
              </w:rPr>
            </w:pPr>
            <w:ins w:id="437" w:author="Hana Ponížilová" w:date="2025-08-07T06:48:00Z">
              <w:r w:rsidRPr="001B1F5C">
                <w:rPr>
                  <w:bCs/>
                </w:rPr>
                <w:t>konstruktivně diskutovat</w:t>
              </w:r>
              <w:r w:rsidRPr="00B01D07">
                <w:rPr>
                  <w:bCs/>
                </w:rPr>
                <w:t xml:space="preserve"> a kriticky hodno</w:t>
              </w:r>
              <w:r w:rsidRPr="00A01D76">
                <w:rPr>
                  <w:bCs/>
                </w:rPr>
                <w:t>tit</w:t>
              </w:r>
              <w:r w:rsidRPr="005D5590">
                <w:rPr>
                  <w:bCs/>
                </w:rPr>
                <w:t xml:space="preserve"> různé perspektivy na téma udržitelnosti</w:t>
              </w:r>
            </w:ins>
          </w:p>
          <w:p w14:paraId="444EBDE5" w14:textId="77777777" w:rsidR="00E27FF1" w:rsidRPr="005D5590" w:rsidRDefault="00E27FF1" w:rsidP="00D23F1D">
            <w:pPr>
              <w:pStyle w:val="Odstavecseseznamem"/>
              <w:numPr>
                <w:ilvl w:val="0"/>
                <w:numId w:val="52"/>
              </w:numPr>
              <w:jc w:val="both"/>
              <w:rPr>
                <w:ins w:id="438" w:author="Hana Ponížilová" w:date="2025-08-07T06:48:00Z"/>
                <w:rFonts w:ascii="Calibri" w:hAnsi="Calibri" w:cs="Calibri"/>
                <w:color w:val="50637D" w:themeColor="text2" w:themeTint="E6"/>
                <w:sz w:val="22"/>
                <w:szCs w:val="22"/>
              </w:rPr>
            </w:pPr>
            <w:ins w:id="439" w:author="Hana Ponížilová" w:date="2025-08-07T06:48:00Z">
              <w:r w:rsidRPr="001B1F5C">
                <w:rPr>
                  <w:bCs/>
                </w:rPr>
                <w:t>zpracovat rešerši zdrojů ke zvolenému tématu</w:t>
              </w:r>
              <w:r w:rsidRPr="00B01D07">
                <w:rPr>
                  <w:bCs/>
                </w:rPr>
                <w:t xml:space="preserve"> </w:t>
              </w:r>
            </w:ins>
          </w:p>
          <w:p w14:paraId="1BD7E5DE" w14:textId="77777777" w:rsidR="00E27FF1" w:rsidRPr="005D5590" w:rsidRDefault="00E27FF1" w:rsidP="00D23F1D">
            <w:pPr>
              <w:pStyle w:val="Odstavecseseznamem"/>
              <w:numPr>
                <w:ilvl w:val="0"/>
                <w:numId w:val="52"/>
              </w:numPr>
              <w:jc w:val="both"/>
              <w:rPr>
                <w:ins w:id="440" w:author="Hana Ponížilová" w:date="2025-08-07T06:48:00Z"/>
                <w:rFonts w:ascii="Calibri" w:hAnsi="Calibri" w:cs="Calibri"/>
                <w:color w:val="50637D" w:themeColor="text2" w:themeTint="E6"/>
                <w:sz w:val="22"/>
                <w:szCs w:val="22"/>
              </w:rPr>
            </w:pPr>
            <w:ins w:id="441" w:author="Hana Ponížilová" w:date="2025-08-07T06:48:00Z">
              <w:r w:rsidRPr="001B1F5C">
                <w:rPr>
                  <w:bCs/>
                </w:rPr>
                <w:t xml:space="preserve">formulovat </w:t>
              </w:r>
              <w:r w:rsidRPr="00B01D07">
                <w:rPr>
                  <w:bCs/>
                </w:rPr>
                <w:t xml:space="preserve">a argumentovat </w:t>
              </w:r>
              <w:r w:rsidRPr="00A01D76">
                <w:rPr>
                  <w:bCs/>
                </w:rPr>
                <w:t>sv</w:t>
              </w:r>
              <w:r w:rsidRPr="005D5590">
                <w:rPr>
                  <w:bCs/>
                </w:rPr>
                <w:t>é (oborově zaměřené) postoje ohledně probíraných témat environmentálního myšlení</w:t>
              </w:r>
            </w:ins>
          </w:p>
        </w:tc>
      </w:tr>
    </w:tbl>
    <w:p w14:paraId="3AE7D064" w14:textId="77777777" w:rsidR="0065274F" w:rsidRDefault="0065274F">
      <w:pPr>
        <w:rPr>
          <w:ins w:id="442" w:author="Hana Ponížilová" w:date="2025-08-07T07:04:00Z"/>
        </w:rPr>
      </w:pPr>
      <w:ins w:id="443" w:author="Hana Ponížilová" w:date="2025-08-07T07:0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2"/>
        <w:gridCol w:w="501"/>
        <w:gridCol w:w="1134"/>
        <w:gridCol w:w="889"/>
        <w:gridCol w:w="4179"/>
      </w:tblGrid>
      <w:tr w:rsidR="00E27FF1" w:rsidRPr="001452AD" w14:paraId="14E40961" w14:textId="77777777" w:rsidTr="00D23F1D">
        <w:trPr>
          <w:trHeight w:val="283"/>
          <w:ins w:id="444" w:author="Hana Ponížilová" w:date="2025-08-07T06:48:00Z"/>
        </w:trPr>
        <w:tc>
          <w:tcPr>
            <w:tcW w:w="3152" w:type="dxa"/>
            <w:tcBorders>
              <w:top w:val="single" w:sz="4" w:space="0" w:color="auto"/>
              <w:bottom w:val="single" w:sz="4" w:space="0" w:color="auto"/>
              <w:right w:val="single" w:sz="4" w:space="0" w:color="auto"/>
            </w:tcBorders>
            <w:shd w:val="clear" w:color="auto" w:fill="F7CAAC" w:themeFill="accent2" w:themeFillTint="66"/>
          </w:tcPr>
          <w:p w14:paraId="6CB4D96D" w14:textId="4D5116E3" w:rsidR="00E27FF1" w:rsidRPr="001452AD" w:rsidRDefault="00E27FF1" w:rsidP="00D23F1D">
            <w:pPr>
              <w:jc w:val="both"/>
              <w:rPr>
                <w:ins w:id="445" w:author="Hana Ponížilová" w:date="2025-08-07T06:48:00Z"/>
                <w:highlight w:val="yellow"/>
              </w:rPr>
            </w:pPr>
            <w:ins w:id="446" w:author="Hana Ponížilová" w:date="2025-08-07T06:48:00Z">
              <w:r w:rsidRPr="001E1ACB">
                <w:rPr>
                  <w:b/>
                </w:rPr>
                <w:lastRenderedPageBreak/>
                <w:t>Metody výuky</w:t>
              </w:r>
            </w:ins>
          </w:p>
        </w:tc>
        <w:tc>
          <w:tcPr>
            <w:tcW w:w="6703" w:type="dxa"/>
            <w:gridSpan w:val="4"/>
            <w:tcBorders>
              <w:top w:val="single" w:sz="4" w:space="0" w:color="auto"/>
              <w:left w:val="single" w:sz="4" w:space="0" w:color="auto"/>
              <w:bottom w:val="nil"/>
              <w:right w:val="single" w:sz="4" w:space="0" w:color="auto"/>
            </w:tcBorders>
          </w:tcPr>
          <w:p w14:paraId="71062C72" w14:textId="77777777" w:rsidR="00E27FF1" w:rsidRPr="001452AD" w:rsidRDefault="00E27FF1" w:rsidP="00D23F1D">
            <w:pPr>
              <w:jc w:val="both"/>
              <w:rPr>
                <w:ins w:id="447" w:author="Hana Ponížilová" w:date="2025-08-07T06:48:00Z"/>
                <w:highlight w:val="yellow"/>
              </w:rPr>
            </w:pPr>
          </w:p>
        </w:tc>
      </w:tr>
      <w:tr w:rsidR="00E27FF1" w14:paraId="7897C31A" w14:textId="77777777" w:rsidTr="00D23F1D">
        <w:trPr>
          <w:trHeight w:val="514"/>
          <w:ins w:id="448" w:author="Hana Ponížilová" w:date="2025-08-07T06:48:00Z"/>
        </w:trPr>
        <w:tc>
          <w:tcPr>
            <w:tcW w:w="9855" w:type="dxa"/>
            <w:gridSpan w:val="5"/>
            <w:tcBorders>
              <w:top w:val="nil"/>
              <w:bottom w:val="single" w:sz="4" w:space="0" w:color="auto"/>
            </w:tcBorders>
          </w:tcPr>
          <w:p w14:paraId="0B487A60" w14:textId="2A24F704" w:rsidR="00E27FF1" w:rsidRDefault="00AB5FD5" w:rsidP="00D23F1D">
            <w:pPr>
              <w:pStyle w:val="Odstavecseseznamem"/>
              <w:numPr>
                <w:ilvl w:val="0"/>
                <w:numId w:val="158"/>
              </w:numPr>
              <w:ind w:left="675" w:hanging="283"/>
              <w:contextualSpacing w:val="0"/>
              <w:jc w:val="both"/>
              <w:rPr>
                <w:ins w:id="449" w:author="Hana Ponížilová" w:date="2025-08-07T06:48:00Z"/>
              </w:rPr>
            </w:pPr>
            <w:ins w:id="450" w:author="Hana Ponížilová" w:date="2025-08-07T10:50:00Z">
              <w:r>
                <w:t>přednášení</w:t>
              </w:r>
            </w:ins>
          </w:p>
          <w:p w14:paraId="768B67D3" w14:textId="77777777" w:rsidR="00E27FF1" w:rsidRDefault="00E27FF1" w:rsidP="00D23F1D">
            <w:pPr>
              <w:pStyle w:val="Odstavecseseznamem"/>
              <w:numPr>
                <w:ilvl w:val="0"/>
                <w:numId w:val="158"/>
              </w:numPr>
              <w:ind w:left="675" w:hanging="283"/>
              <w:contextualSpacing w:val="0"/>
              <w:jc w:val="both"/>
              <w:rPr>
                <w:ins w:id="451" w:author="Hana Ponížilová" w:date="2025-08-07T06:48:00Z"/>
              </w:rPr>
            </w:pPr>
            <w:ins w:id="452" w:author="Hana Ponížilová" w:date="2025-08-07T06:48:00Z">
              <w:r>
                <w:t>dialogická (diskuze, rozhovor, brainstorming)</w:t>
              </w:r>
            </w:ins>
          </w:p>
          <w:p w14:paraId="5D1AF745" w14:textId="77777777" w:rsidR="00E27FF1" w:rsidRDefault="00E27FF1" w:rsidP="00D23F1D">
            <w:pPr>
              <w:pStyle w:val="Odstavecseseznamem"/>
              <w:numPr>
                <w:ilvl w:val="0"/>
                <w:numId w:val="158"/>
              </w:numPr>
              <w:ind w:left="675" w:hanging="283"/>
              <w:contextualSpacing w:val="0"/>
              <w:jc w:val="both"/>
              <w:rPr>
                <w:ins w:id="453" w:author="Hana Ponížilová" w:date="2025-08-07T06:48:00Z"/>
              </w:rPr>
            </w:pPr>
            <w:ins w:id="454" w:author="Hana Ponížilová" w:date="2025-08-07T06:48:00Z">
              <w:r>
                <w:t>metody práce s textem (učebnicí, knihou)</w:t>
              </w:r>
            </w:ins>
          </w:p>
          <w:p w14:paraId="6E8D0860" w14:textId="77777777" w:rsidR="00E27FF1" w:rsidRDefault="00E27FF1" w:rsidP="00D23F1D">
            <w:pPr>
              <w:pStyle w:val="Odstavecseseznamem"/>
              <w:numPr>
                <w:ilvl w:val="0"/>
                <w:numId w:val="158"/>
              </w:numPr>
              <w:ind w:left="675" w:hanging="283"/>
              <w:contextualSpacing w:val="0"/>
              <w:jc w:val="both"/>
              <w:rPr>
                <w:ins w:id="455" w:author="Hana Ponížilová" w:date="2025-08-07T06:48:00Z"/>
              </w:rPr>
            </w:pPr>
            <w:ins w:id="456" w:author="Hana Ponížilová" w:date="2025-08-07T06:48:00Z">
              <w:r>
                <w:t>projekce (statická, dynamická)</w:t>
              </w:r>
            </w:ins>
          </w:p>
          <w:p w14:paraId="338743CF" w14:textId="77777777" w:rsidR="00E27FF1" w:rsidRDefault="00E27FF1" w:rsidP="00D23F1D">
            <w:pPr>
              <w:pStyle w:val="Odstavecseseznamem"/>
              <w:numPr>
                <w:ilvl w:val="0"/>
                <w:numId w:val="158"/>
              </w:numPr>
              <w:ind w:left="675" w:hanging="283"/>
              <w:contextualSpacing w:val="0"/>
              <w:jc w:val="both"/>
              <w:rPr>
                <w:ins w:id="457" w:author="Hana Ponížilová" w:date="2025-08-07T06:48:00Z"/>
              </w:rPr>
            </w:pPr>
            <w:ins w:id="458" w:author="Hana Ponížilová" w:date="2025-08-07T06:48:00Z">
              <w:r>
                <w:t>analýza textu</w:t>
              </w:r>
            </w:ins>
          </w:p>
          <w:p w14:paraId="67413CA1" w14:textId="77777777" w:rsidR="00E27FF1" w:rsidRDefault="00E27FF1" w:rsidP="00D23F1D">
            <w:pPr>
              <w:pStyle w:val="Odstavecseseznamem"/>
              <w:numPr>
                <w:ilvl w:val="0"/>
                <w:numId w:val="158"/>
              </w:numPr>
              <w:ind w:left="677" w:hanging="283"/>
              <w:jc w:val="both"/>
              <w:rPr>
                <w:ins w:id="459" w:author="Hana Ponížilová" w:date="2025-08-07T06:48:00Z"/>
              </w:rPr>
            </w:pPr>
            <w:ins w:id="460" w:author="Hana Ponížilová" w:date="2025-08-07T06:48:00Z">
              <w:r>
                <w:t>analýza uměleckého díla</w:t>
              </w:r>
            </w:ins>
          </w:p>
          <w:p w14:paraId="4CBFE3EC" w14:textId="77777777" w:rsidR="00E27FF1" w:rsidRDefault="00E27FF1" w:rsidP="00D23F1D">
            <w:pPr>
              <w:pStyle w:val="Odstavecseseznamem"/>
              <w:numPr>
                <w:ilvl w:val="0"/>
                <w:numId w:val="158"/>
              </w:numPr>
              <w:ind w:left="677" w:hanging="283"/>
              <w:jc w:val="both"/>
              <w:rPr>
                <w:ins w:id="461" w:author="Hana Ponížilová" w:date="2025-08-07T06:48:00Z"/>
              </w:rPr>
            </w:pPr>
            <w:ins w:id="462" w:author="Hana Ponížilová" w:date="2025-08-07T06:48:00Z">
              <w:r>
                <w:t>exkurze</w:t>
              </w:r>
            </w:ins>
          </w:p>
        </w:tc>
      </w:tr>
      <w:tr w:rsidR="00E27FF1" w14:paraId="005D541C" w14:textId="77777777" w:rsidTr="00D23F1D">
        <w:trPr>
          <w:trHeight w:val="265"/>
          <w:ins w:id="463" w:author="Hana Ponížilová" w:date="2025-08-07T06:48:00Z"/>
        </w:trPr>
        <w:tc>
          <w:tcPr>
            <w:tcW w:w="3653" w:type="dxa"/>
            <w:gridSpan w:val="2"/>
            <w:tcBorders>
              <w:top w:val="single" w:sz="4" w:space="0" w:color="auto"/>
            </w:tcBorders>
            <w:shd w:val="clear" w:color="auto" w:fill="F7CAAC"/>
          </w:tcPr>
          <w:p w14:paraId="7124ABA3" w14:textId="77777777" w:rsidR="00E27FF1" w:rsidRDefault="00E27FF1" w:rsidP="00D23F1D">
            <w:pPr>
              <w:jc w:val="both"/>
              <w:rPr>
                <w:ins w:id="464" w:author="Hana Ponížilová" w:date="2025-08-07T06:48:00Z"/>
              </w:rPr>
            </w:pPr>
            <w:ins w:id="465" w:author="Hana Ponížilová" w:date="2025-08-07T06:48:00Z">
              <w:r>
                <w:rPr>
                  <w:b/>
                </w:rPr>
                <w:t>Studijní literatura a studijní pomůcky</w:t>
              </w:r>
            </w:ins>
          </w:p>
        </w:tc>
        <w:tc>
          <w:tcPr>
            <w:tcW w:w="6202" w:type="dxa"/>
            <w:gridSpan w:val="3"/>
            <w:tcBorders>
              <w:top w:val="single" w:sz="4" w:space="0" w:color="auto"/>
              <w:bottom w:val="nil"/>
            </w:tcBorders>
          </w:tcPr>
          <w:p w14:paraId="26D97B56" w14:textId="77777777" w:rsidR="00E27FF1" w:rsidRDefault="00E27FF1" w:rsidP="00D23F1D">
            <w:pPr>
              <w:jc w:val="both"/>
              <w:rPr>
                <w:ins w:id="466" w:author="Hana Ponížilová" w:date="2025-08-07T06:48:00Z"/>
              </w:rPr>
            </w:pPr>
          </w:p>
        </w:tc>
      </w:tr>
      <w:tr w:rsidR="00E27FF1" w:rsidRPr="00EB4BAA" w14:paraId="073D16D4" w14:textId="77777777" w:rsidTr="00D23F1D">
        <w:trPr>
          <w:trHeight w:val="558"/>
          <w:ins w:id="467" w:author="Hana Ponížilová" w:date="2025-08-07T06:48:00Z"/>
        </w:trPr>
        <w:tc>
          <w:tcPr>
            <w:tcW w:w="9855" w:type="dxa"/>
            <w:gridSpan w:val="5"/>
            <w:tcBorders>
              <w:top w:val="nil"/>
            </w:tcBorders>
          </w:tcPr>
          <w:p w14:paraId="16338FC3" w14:textId="77777777" w:rsidR="0071524B" w:rsidRPr="00E5669F" w:rsidRDefault="00E27FF1" w:rsidP="00D23F1D">
            <w:pPr>
              <w:rPr>
                <w:ins w:id="468" w:author="Hana Ponížilová" w:date="2025-08-07T07:04:00Z"/>
                <w:b/>
              </w:rPr>
            </w:pPr>
            <w:ins w:id="469" w:author="Hana Ponížilová" w:date="2025-08-07T06:48:00Z">
              <w:r w:rsidRPr="00E5669F">
                <w:rPr>
                  <w:b/>
                </w:rPr>
                <w:t>Povinná:</w:t>
              </w:r>
            </w:ins>
          </w:p>
          <w:p w14:paraId="17705CB0" w14:textId="3B46623D" w:rsidR="00E27FF1" w:rsidRPr="00E5669F" w:rsidRDefault="00E27FF1" w:rsidP="00D23F1D">
            <w:pPr>
              <w:rPr>
                <w:ins w:id="470" w:author="Hana Ponížilová" w:date="2025-08-07T06:48:00Z"/>
                <w:bCs/>
              </w:rPr>
            </w:pPr>
            <w:ins w:id="471" w:author="Hana Ponížilová" w:date="2025-08-07T06:48:00Z">
              <w:r w:rsidRPr="00E5669F">
                <w:rPr>
                  <w:bCs/>
                </w:rPr>
                <w:t xml:space="preserve">HEATH, Joseph a POTTER, Andrew. </w:t>
              </w:r>
              <w:r w:rsidRPr="00E5669F">
                <w:rPr>
                  <w:bCs/>
                  <w:i/>
                  <w:iCs/>
                </w:rPr>
                <w:t>Kup si svou revoltu!</w:t>
              </w:r>
              <w:r w:rsidRPr="00E5669F">
                <w:rPr>
                  <w:bCs/>
                </w:rPr>
                <w:t xml:space="preserve"> Praha: Rybka, 2012. ISBN 9788087067123.</w:t>
              </w:r>
            </w:ins>
          </w:p>
          <w:p w14:paraId="00D9078A" w14:textId="77777777" w:rsidR="0071524B" w:rsidRPr="00E5669F" w:rsidRDefault="00E27FF1" w:rsidP="00D23F1D">
            <w:pPr>
              <w:rPr>
                <w:ins w:id="472" w:author="Hana Ponížilová" w:date="2025-08-07T07:05:00Z"/>
              </w:rPr>
            </w:pPr>
            <w:ins w:id="473" w:author="Hana Ponížilová" w:date="2025-08-07T06:48:00Z">
              <w:r w:rsidRPr="00E5669F">
                <w:t xml:space="preserve">KOLESÁR, Zdeno; JAKUBÍČEK, Vít; DUBOVSKÝ, Petr a STANICKÁ, Silvie. </w:t>
              </w:r>
              <w:r w:rsidRPr="00E5669F">
                <w:rPr>
                  <w:i/>
                  <w:iCs/>
                </w:rPr>
                <w:t xml:space="preserve">Design ve službách trvale udržitelného rozvoje. </w:t>
              </w:r>
              <w:r w:rsidRPr="00E5669F">
                <w:t xml:space="preserve">Ve Zlíně: Univerzita Tomáše Bati, Fakulta multimediálních komunikací, 2017. </w:t>
              </w:r>
            </w:ins>
          </w:p>
          <w:p w14:paraId="4CA08D5A" w14:textId="75E582D4" w:rsidR="00E27FF1" w:rsidRPr="00E5669F" w:rsidRDefault="00E27FF1" w:rsidP="00D23F1D">
            <w:pPr>
              <w:rPr>
                <w:ins w:id="474" w:author="Hana Ponížilová" w:date="2025-08-07T06:48:00Z"/>
                <w:bCs/>
              </w:rPr>
            </w:pPr>
            <w:ins w:id="475" w:author="Hana Ponížilová" w:date="2025-08-07T06:48:00Z">
              <w:r w:rsidRPr="00E5669F">
                <w:t>ISBN 9788074546471.</w:t>
              </w:r>
              <w:r w:rsidRPr="00E5669F">
                <w:br/>
              </w:r>
              <w:r w:rsidRPr="00E5669F">
                <w:rPr>
                  <w:bCs/>
                </w:rPr>
                <w:t xml:space="preserve">MCDONOUGH, William a BRAUNGART, Michael. </w:t>
              </w:r>
              <w:proofErr w:type="spellStart"/>
              <w:r w:rsidRPr="00E5669F">
                <w:rPr>
                  <w:bCs/>
                  <w:i/>
                  <w:iCs/>
                </w:rPr>
                <w:t>Cradle</w:t>
              </w:r>
              <w:proofErr w:type="spellEnd"/>
              <w:r w:rsidRPr="00E5669F">
                <w:rPr>
                  <w:bCs/>
                  <w:i/>
                  <w:iCs/>
                </w:rPr>
                <w:t xml:space="preserve"> to </w:t>
              </w:r>
              <w:proofErr w:type="spellStart"/>
              <w:r w:rsidRPr="00E5669F">
                <w:rPr>
                  <w:bCs/>
                  <w:i/>
                  <w:iCs/>
                </w:rPr>
                <w:t>cradle</w:t>
              </w:r>
              <w:proofErr w:type="spellEnd"/>
              <w:r w:rsidRPr="00E5669F">
                <w:rPr>
                  <w:bCs/>
                  <w:i/>
                  <w:iCs/>
                </w:rPr>
                <w:t xml:space="preserve">: </w:t>
              </w:r>
              <w:proofErr w:type="spellStart"/>
              <w:r w:rsidRPr="00E5669F">
                <w:rPr>
                  <w:bCs/>
                  <w:i/>
                  <w:iCs/>
                </w:rPr>
                <w:t>remaking</w:t>
              </w:r>
              <w:proofErr w:type="spellEnd"/>
              <w:r w:rsidRPr="00E5669F">
                <w:rPr>
                  <w:bCs/>
                  <w:i/>
                  <w:iCs/>
                </w:rPr>
                <w:t xml:space="preserve"> </w:t>
              </w:r>
              <w:proofErr w:type="spellStart"/>
              <w:r w:rsidRPr="00E5669F">
                <w:rPr>
                  <w:bCs/>
                  <w:i/>
                  <w:iCs/>
                </w:rPr>
                <w:t>the</w:t>
              </w:r>
              <w:proofErr w:type="spellEnd"/>
              <w:r w:rsidRPr="00E5669F">
                <w:rPr>
                  <w:bCs/>
                  <w:i/>
                  <w:iCs/>
                </w:rPr>
                <w:t xml:space="preserve"> </w:t>
              </w:r>
              <w:proofErr w:type="spellStart"/>
              <w:r w:rsidRPr="00E5669F">
                <w:rPr>
                  <w:bCs/>
                  <w:i/>
                  <w:iCs/>
                </w:rPr>
                <w:t>way</w:t>
              </w:r>
              <w:proofErr w:type="spellEnd"/>
              <w:r w:rsidRPr="00E5669F">
                <w:rPr>
                  <w:bCs/>
                  <w:i/>
                  <w:iCs/>
                </w:rPr>
                <w:t xml:space="preserve"> </w:t>
              </w:r>
              <w:proofErr w:type="spellStart"/>
              <w:r w:rsidRPr="00E5669F">
                <w:rPr>
                  <w:bCs/>
                  <w:i/>
                  <w:iCs/>
                </w:rPr>
                <w:t>we</w:t>
              </w:r>
              <w:proofErr w:type="spellEnd"/>
              <w:r w:rsidRPr="00E5669F">
                <w:rPr>
                  <w:bCs/>
                  <w:i/>
                  <w:iCs/>
                </w:rPr>
                <w:t xml:space="preserve"> make </w:t>
              </w:r>
              <w:proofErr w:type="spellStart"/>
              <w:r w:rsidRPr="00E5669F">
                <w:rPr>
                  <w:bCs/>
                  <w:i/>
                  <w:iCs/>
                </w:rPr>
                <w:t>things</w:t>
              </w:r>
              <w:proofErr w:type="spellEnd"/>
              <w:r w:rsidRPr="00E5669F">
                <w:rPr>
                  <w:bCs/>
                </w:rPr>
                <w:t xml:space="preserve">. New York: </w:t>
              </w:r>
              <w:proofErr w:type="spellStart"/>
              <w:r w:rsidRPr="00E5669F">
                <w:rPr>
                  <w:bCs/>
                </w:rPr>
                <w:t>North</w:t>
              </w:r>
              <w:proofErr w:type="spellEnd"/>
              <w:r w:rsidRPr="00E5669F">
                <w:rPr>
                  <w:bCs/>
                </w:rPr>
                <w:t xml:space="preserve"> Point </w:t>
              </w:r>
              <w:proofErr w:type="spellStart"/>
              <w:r w:rsidRPr="00E5669F">
                <w:rPr>
                  <w:bCs/>
                </w:rPr>
                <w:t>Press</w:t>
              </w:r>
              <w:proofErr w:type="spellEnd"/>
              <w:r w:rsidRPr="00E5669F">
                <w:rPr>
                  <w:bCs/>
                </w:rPr>
                <w:t>, 2002. ISBN 0865475873.</w:t>
              </w:r>
            </w:ins>
          </w:p>
          <w:p w14:paraId="465B8D7E" w14:textId="77777777" w:rsidR="00E27FF1" w:rsidRPr="00E5669F" w:rsidRDefault="00E27FF1" w:rsidP="00D23F1D">
            <w:pPr>
              <w:rPr>
                <w:ins w:id="476" w:author="Hana Ponížilová" w:date="2025-08-07T06:48:00Z"/>
                <w:bCs/>
              </w:rPr>
            </w:pPr>
            <w:ins w:id="477" w:author="Hana Ponížilová" w:date="2025-08-07T06:48:00Z">
              <w:r w:rsidRPr="00E5669F">
                <w:rPr>
                  <w:bCs/>
                </w:rPr>
                <w:t xml:space="preserve">MCDONOUGH, William. </w:t>
              </w:r>
              <w:proofErr w:type="spellStart"/>
              <w:r w:rsidRPr="00E5669F">
                <w:rPr>
                  <w:bCs/>
                  <w:i/>
                  <w:iCs/>
                </w:rPr>
                <w:t>The</w:t>
              </w:r>
              <w:proofErr w:type="spellEnd"/>
              <w:r w:rsidRPr="00E5669F">
                <w:rPr>
                  <w:bCs/>
                  <w:i/>
                  <w:iCs/>
                </w:rPr>
                <w:t xml:space="preserve"> </w:t>
              </w:r>
              <w:proofErr w:type="spellStart"/>
              <w:r w:rsidRPr="00E5669F">
                <w:rPr>
                  <w:bCs/>
                  <w:i/>
                  <w:iCs/>
                </w:rPr>
                <w:t>Upcycle</w:t>
              </w:r>
              <w:proofErr w:type="spellEnd"/>
              <w:r w:rsidRPr="00E5669F">
                <w:rPr>
                  <w:bCs/>
                  <w:i/>
                  <w:iCs/>
                </w:rPr>
                <w:t xml:space="preserve">: </w:t>
              </w:r>
              <w:proofErr w:type="spellStart"/>
              <w:r w:rsidRPr="00E5669F">
                <w:rPr>
                  <w:bCs/>
                  <w:i/>
                  <w:iCs/>
                </w:rPr>
                <w:t>Beyond</w:t>
              </w:r>
              <w:proofErr w:type="spellEnd"/>
              <w:r w:rsidRPr="00E5669F">
                <w:rPr>
                  <w:bCs/>
                  <w:i/>
                  <w:iCs/>
                </w:rPr>
                <w:t xml:space="preserve"> </w:t>
              </w:r>
              <w:proofErr w:type="spellStart"/>
              <w:proofErr w:type="gramStart"/>
              <w:r w:rsidRPr="00E5669F">
                <w:rPr>
                  <w:bCs/>
                  <w:i/>
                  <w:iCs/>
                </w:rPr>
                <w:t>Sustainability</w:t>
              </w:r>
              <w:proofErr w:type="spellEnd"/>
              <w:r w:rsidRPr="00E5669F">
                <w:rPr>
                  <w:bCs/>
                  <w:i/>
                  <w:iCs/>
                </w:rPr>
                <w:t xml:space="preserve"> - </w:t>
              </w:r>
              <w:proofErr w:type="spellStart"/>
              <w:r w:rsidRPr="00E5669F">
                <w:rPr>
                  <w:bCs/>
                  <w:i/>
                  <w:iCs/>
                </w:rPr>
                <w:t>Designing</w:t>
              </w:r>
              <w:proofErr w:type="spellEnd"/>
              <w:proofErr w:type="gramEnd"/>
              <w:r w:rsidRPr="00E5669F">
                <w:rPr>
                  <w:bCs/>
                  <w:i/>
                  <w:iCs/>
                </w:rPr>
                <w:t xml:space="preserve"> </w:t>
              </w:r>
              <w:proofErr w:type="spellStart"/>
              <w:r w:rsidRPr="00E5669F">
                <w:rPr>
                  <w:bCs/>
                  <w:i/>
                  <w:iCs/>
                </w:rPr>
                <w:t>for</w:t>
              </w:r>
              <w:proofErr w:type="spellEnd"/>
              <w:r w:rsidRPr="00E5669F">
                <w:rPr>
                  <w:bCs/>
                  <w:i/>
                  <w:iCs/>
                </w:rPr>
                <w:t xml:space="preserve"> Abundance</w:t>
              </w:r>
              <w:r w:rsidRPr="00E5669F">
                <w:rPr>
                  <w:bCs/>
                </w:rPr>
                <w:t xml:space="preserve">. New York: </w:t>
              </w:r>
              <w:proofErr w:type="spellStart"/>
              <w:r w:rsidRPr="00E5669F">
                <w:rPr>
                  <w:bCs/>
                </w:rPr>
                <w:t>North</w:t>
              </w:r>
              <w:proofErr w:type="spellEnd"/>
              <w:r w:rsidRPr="00E5669F">
                <w:rPr>
                  <w:bCs/>
                </w:rPr>
                <w:t xml:space="preserve"> Point </w:t>
              </w:r>
              <w:proofErr w:type="spellStart"/>
              <w:r w:rsidRPr="00E5669F">
                <w:rPr>
                  <w:bCs/>
                </w:rPr>
                <w:t>Press</w:t>
              </w:r>
              <w:proofErr w:type="spellEnd"/>
              <w:r w:rsidRPr="00E5669F">
                <w:rPr>
                  <w:bCs/>
                </w:rPr>
                <w:t>, 2013. ISBN 9780865477483.</w:t>
              </w:r>
            </w:ins>
          </w:p>
          <w:p w14:paraId="3929355A" w14:textId="77777777" w:rsidR="00681FF1" w:rsidRPr="00E5669F" w:rsidRDefault="00681FF1" w:rsidP="00D23F1D">
            <w:pPr>
              <w:rPr>
                <w:ins w:id="478" w:author="Hana Ponížilová" w:date="2025-08-07T07:06:00Z"/>
                <w:bCs/>
              </w:rPr>
            </w:pPr>
            <w:ins w:id="479" w:author="Hana Ponížilová" w:date="2025-08-07T07:06:00Z">
              <w:r w:rsidRPr="00E5669F">
                <w:rPr>
                  <w:bCs/>
                </w:rPr>
                <w:t xml:space="preserve">ŠPAČEK, Ondřej; HEŘMANOVÁ, Marie; LEHEČKA, Michal a WŁADYNIAK, </w:t>
              </w:r>
              <w:proofErr w:type="spellStart"/>
              <w:r w:rsidRPr="00E5669F">
                <w:rPr>
                  <w:bCs/>
                </w:rPr>
                <w:t>Ludmiła</w:t>
              </w:r>
              <w:proofErr w:type="spellEnd"/>
              <w:r w:rsidRPr="00E5669F">
                <w:rPr>
                  <w:bCs/>
                </w:rPr>
                <w:t xml:space="preserve">. </w:t>
              </w:r>
              <w:r w:rsidRPr="00E5669F">
                <w:rPr>
                  <w:bCs/>
                  <w:i/>
                  <w:iCs/>
                </w:rPr>
                <w:t>Pravidla vkusu: jak se společnost rozhoduje, co je v kultuře hodnotné.</w:t>
              </w:r>
              <w:r w:rsidRPr="00E5669F">
                <w:rPr>
                  <w:bCs/>
                </w:rPr>
                <w:t xml:space="preserve"> Brno: Host, 2023. ISBN 978-80-275-1396-3.</w:t>
              </w:r>
            </w:ins>
          </w:p>
          <w:p w14:paraId="414FF7FC" w14:textId="7CF09462" w:rsidR="00E27FF1" w:rsidRPr="00E5669F" w:rsidRDefault="00E27FF1" w:rsidP="00D23F1D">
            <w:pPr>
              <w:rPr>
                <w:ins w:id="480" w:author="Hana Ponížilová" w:date="2025-08-07T06:48:00Z"/>
                <w:bCs/>
              </w:rPr>
            </w:pPr>
            <w:ins w:id="481" w:author="Hana Ponížilová" w:date="2025-08-07T06:48:00Z">
              <w:r w:rsidRPr="00E5669F">
                <w:rPr>
                  <w:bCs/>
                </w:rPr>
                <w:t xml:space="preserve">TRENTMANN, Frank. </w:t>
              </w:r>
              <w:r w:rsidRPr="00E5669F">
                <w:rPr>
                  <w:bCs/>
                  <w:i/>
                  <w:iCs/>
                </w:rPr>
                <w:t xml:space="preserve">Empire </w:t>
              </w:r>
              <w:proofErr w:type="spellStart"/>
              <w:r w:rsidRPr="00E5669F">
                <w:rPr>
                  <w:bCs/>
                  <w:i/>
                  <w:iCs/>
                </w:rPr>
                <w:t>of</w:t>
              </w:r>
              <w:proofErr w:type="spellEnd"/>
              <w:r w:rsidRPr="00E5669F">
                <w:rPr>
                  <w:bCs/>
                  <w:i/>
                  <w:iCs/>
                </w:rPr>
                <w:t xml:space="preserve"> </w:t>
              </w:r>
              <w:proofErr w:type="spellStart"/>
              <w:r w:rsidRPr="00E5669F">
                <w:rPr>
                  <w:bCs/>
                  <w:i/>
                  <w:iCs/>
                </w:rPr>
                <w:t>things</w:t>
              </w:r>
              <w:proofErr w:type="spellEnd"/>
              <w:r w:rsidRPr="00E5669F">
                <w:rPr>
                  <w:bCs/>
                  <w:i/>
                  <w:iCs/>
                </w:rPr>
                <w:t xml:space="preserve">: </w:t>
              </w:r>
              <w:proofErr w:type="spellStart"/>
              <w:r w:rsidRPr="00E5669F">
                <w:rPr>
                  <w:bCs/>
                  <w:i/>
                  <w:iCs/>
                </w:rPr>
                <w:t>how</w:t>
              </w:r>
              <w:proofErr w:type="spellEnd"/>
              <w:r w:rsidRPr="00E5669F">
                <w:rPr>
                  <w:bCs/>
                  <w:i/>
                  <w:iCs/>
                </w:rPr>
                <w:t xml:space="preserve"> </w:t>
              </w:r>
              <w:proofErr w:type="spellStart"/>
              <w:r w:rsidRPr="00E5669F">
                <w:rPr>
                  <w:bCs/>
                  <w:i/>
                  <w:iCs/>
                </w:rPr>
                <w:t>we</w:t>
              </w:r>
              <w:proofErr w:type="spellEnd"/>
              <w:r w:rsidRPr="00E5669F">
                <w:rPr>
                  <w:bCs/>
                  <w:i/>
                  <w:iCs/>
                </w:rPr>
                <w:t xml:space="preserve"> </w:t>
              </w:r>
              <w:proofErr w:type="spellStart"/>
              <w:r w:rsidRPr="00E5669F">
                <w:rPr>
                  <w:bCs/>
                  <w:i/>
                  <w:iCs/>
                </w:rPr>
                <w:t>became</w:t>
              </w:r>
              <w:proofErr w:type="spellEnd"/>
              <w:r w:rsidRPr="00E5669F">
                <w:rPr>
                  <w:bCs/>
                  <w:i/>
                  <w:iCs/>
                </w:rPr>
                <w:t xml:space="preserve"> a </w:t>
              </w:r>
              <w:proofErr w:type="spellStart"/>
              <w:r w:rsidRPr="00E5669F">
                <w:rPr>
                  <w:bCs/>
                  <w:i/>
                  <w:iCs/>
                </w:rPr>
                <w:t>world</w:t>
              </w:r>
              <w:proofErr w:type="spellEnd"/>
              <w:r w:rsidRPr="00E5669F">
                <w:rPr>
                  <w:bCs/>
                  <w:i/>
                  <w:iCs/>
                </w:rPr>
                <w:t xml:space="preserve"> </w:t>
              </w:r>
              <w:proofErr w:type="spellStart"/>
              <w:r w:rsidRPr="00E5669F">
                <w:rPr>
                  <w:bCs/>
                  <w:i/>
                  <w:iCs/>
                </w:rPr>
                <w:t>of</w:t>
              </w:r>
              <w:proofErr w:type="spellEnd"/>
              <w:r w:rsidRPr="00E5669F">
                <w:rPr>
                  <w:bCs/>
                  <w:i/>
                  <w:iCs/>
                </w:rPr>
                <w:t xml:space="preserve"> </w:t>
              </w:r>
              <w:proofErr w:type="spellStart"/>
              <w:r w:rsidRPr="00E5669F">
                <w:rPr>
                  <w:bCs/>
                  <w:i/>
                  <w:iCs/>
                </w:rPr>
                <w:t>consumers</w:t>
              </w:r>
              <w:proofErr w:type="spellEnd"/>
              <w:r w:rsidRPr="00E5669F">
                <w:rPr>
                  <w:bCs/>
                  <w:i/>
                  <w:iCs/>
                </w:rPr>
                <w:t xml:space="preserve">, </w:t>
              </w:r>
              <w:proofErr w:type="spellStart"/>
              <w:r w:rsidRPr="00E5669F">
                <w:rPr>
                  <w:bCs/>
                  <w:i/>
                  <w:iCs/>
                </w:rPr>
                <w:t>from</w:t>
              </w:r>
              <w:proofErr w:type="spellEnd"/>
              <w:r w:rsidRPr="00E5669F">
                <w:rPr>
                  <w:bCs/>
                  <w:i/>
                  <w:iCs/>
                </w:rPr>
                <w:t xml:space="preserve"> </w:t>
              </w:r>
              <w:proofErr w:type="spellStart"/>
              <w:r w:rsidRPr="00E5669F">
                <w:rPr>
                  <w:bCs/>
                  <w:i/>
                  <w:iCs/>
                </w:rPr>
                <w:t>the</w:t>
              </w:r>
              <w:proofErr w:type="spellEnd"/>
              <w:r w:rsidRPr="00E5669F">
                <w:rPr>
                  <w:bCs/>
                  <w:i/>
                  <w:iCs/>
                </w:rPr>
                <w:t xml:space="preserve"> </w:t>
              </w:r>
              <w:proofErr w:type="spellStart"/>
              <w:r w:rsidRPr="00E5669F">
                <w:rPr>
                  <w:bCs/>
                  <w:i/>
                  <w:iCs/>
                </w:rPr>
                <w:t>fifteenth</w:t>
              </w:r>
              <w:proofErr w:type="spellEnd"/>
              <w:r w:rsidRPr="00E5669F">
                <w:rPr>
                  <w:bCs/>
                  <w:i/>
                  <w:iCs/>
                </w:rPr>
                <w:t xml:space="preserve"> </w:t>
              </w:r>
              <w:proofErr w:type="spellStart"/>
              <w:r w:rsidRPr="00E5669F">
                <w:rPr>
                  <w:bCs/>
                  <w:i/>
                  <w:iCs/>
                </w:rPr>
                <w:t>century</w:t>
              </w:r>
              <w:proofErr w:type="spellEnd"/>
              <w:r w:rsidRPr="00E5669F">
                <w:rPr>
                  <w:bCs/>
                  <w:i/>
                  <w:iCs/>
                </w:rPr>
                <w:t xml:space="preserve"> to </w:t>
              </w:r>
              <w:proofErr w:type="spellStart"/>
              <w:r w:rsidRPr="00E5669F">
                <w:rPr>
                  <w:bCs/>
                  <w:i/>
                  <w:iCs/>
                </w:rPr>
                <w:t>the</w:t>
              </w:r>
              <w:proofErr w:type="spellEnd"/>
              <w:r w:rsidRPr="00E5669F">
                <w:rPr>
                  <w:bCs/>
                  <w:i/>
                  <w:iCs/>
                </w:rPr>
                <w:t xml:space="preserve"> </w:t>
              </w:r>
              <w:proofErr w:type="spellStart"/>
              <w:r w:rsidRPr="00E5669F">
                <w:rPr>
                  <w:bCs/>
                  <w:i/>
                  <w:iCs/>
                </w:rPr>
                <w:t>twenty-first</w:t>
              </w:r>
              <w:proofErr w:type="spellEnd"/>
              <w:r w:rsidRPr="00E5669F">
                <w:rPr>
                  <w:bCs/>
                  <w:i/>
                  <w:iCs/>
                </w:rPr>
                <w:t xml:space="preserve">. </w:t>
              </w:r>
              <w:r w:rsidRPr="00E5669F">
                <w:rPr>
                  <w:bCs/>
                </w:rPr>
                <w:t xml:space="preserve">London: </w:t>
              </w:r>
              <w:proofErr w:type="spellStart"/>
              <w:r w:rsidRPr="00E5669F">
                <w:rPr>
                  <w:bCs/>
                </w:rPr>
                <w:t>Penguin</w:t>
              </w:r>
              <w:proofErr w:type="spellEnd"/>
              <w:r w:rsidRPr="00E5669F">
                <w:rPr>
                  <w:bCs/>
                </w:rPr>
                <w:t xml:space="preserve"> </w:t>
              </w:r>
              <w:proofErr w:type="spellStart"/>
              <w:r w:rsidRPr="00E5669F">
                <w:rPr>
                  <w:bCs/>
                </w:rPr>
                <w:t>books</w:t>
              </w:r>
              <w:proofErr w:type="spellEnd"/>
              <w:r w:rsidRPr="00E5669F">
                <w:rPr>
                  <w:bCs/>
                </w:rPr>
                <w:t>, 2017. ISBN 978-0-141-02874-3.</w:t>
              </w:r>
            </w:ins>
          </w:p>
          <w:p w14:paraId="19B7223A" w14:textId="0DF54F44" w:rsidR="00E27FF1" w:rsidRPr="00E5669F" w:rsidRDefault="00E27FF1" w:rsidP="00D23F1D">
            <w:pPr>
              <w:rPr>
                <w:ins w:id="482" w:author="Hana Ponížilová" w:date="2025-08-07T06:48:00Z"/>
                <w:bCs/>
              </w:rPr>
            </w:pPr>
            <w:ins w:id="483" w:author="Hana Ponížilová" w:date="2025-08-07T06:48:00Z">
              <w:r w:rsidRPr="00E5669F">
                <w:rPr>
                  <w:bCs/>
                </w:rPr>
                <w:t>ZAHRÁDKA, Pavel (</w:t>
              </w:r>
              <w:proofErr w:type="spellStart"/>
              <w:r w:rsidRPr="00E5669F">
                <w:rPr>
                  <w:bCs/>
                </w:rPr>
                <w:t>ed</w:t>
              </w:r>
              <w:proofErr w:type="spellEnd"/>
              <w:r w:rsidRPr="00E5669F">
                <w:rPr>
                  <w:bCs/>
                </w:rPr>
                <w:t xml:space="preserve">.). </w:t>
              </w:r>
              <w:r w:rsidRPr="00E5669F">
                <w:rPr>
                  <w:bCs/>
                  <w:i/>
                  <w:iCs/>
                </w:rPr>
                <w:t>Spotřební kultura: historie, teorie a výzkum</w:t>
              </w:r>
              <w:r w:rsidRPr="00E5669F">
                <w:rPr>
                  <w:bCs/>
                </w:rPr>
                <w:t>. Praha: Academia, 2014. ISBN 9788020023728.</w:t>
              </w:r>
            </w:ins>
          </w:p>
          <w:p w14:paraId="59615A6F" w14:textId="77777777" w:rsidR="00681FF1" w:rsidRPr="00E5669F" w:rsidRDefault="00E27FF1" w:rsidP="00D23F1D">
            <w:pPr>
              <w:rPr>
                <w:ins w:id="484" w:author="Hana Ponížilová" w:date="2025-08-07T07:05:00Z"/>
                <w:b/>
              </w:rPr>
            </w:pPr>
            <w:ins w:id="485" w:author="Hana Ponížilová" w:date="2025-08-07T06:48:00Z">
              <w:r w:rsidRPr="00E5669F">
                <w:rPr>
                  <w:b/>
                </w:rPr>
                <w:t>Doporučená:</w:t>
              </w:r>
            </w:ins>
          </w:p>
          <w:p w14:paraId="21A8C3CB" w14:textId="16EE91F0" w:rsidR="00E27FF1" w:rsidRPr="00E5669F" w:rsidRDefault="00E27FF1" w:rsidP="00D23F1D">
            <w:pPr>
              <w:rPr>
                <w:ins w:id="486" w:author="Hana Ponížilová" w:date="2025-08-07T06:48:00Z"/>
                <w:bCs/>
              </w:rPr>
            </w:pPr>
            <w:ins w:id="487" w:author="Hana Ponížilová" w:date="2025-08-07T06:48:00Z">
              <w:r w:rsidRPr="00E5669F">
                <w:rPr>
                  <w:bCs/>
                </w:rPr>
                <w:t xml:space="preserve">JACYNO, Małgorzata. </w:t>
              </w:r>
              <w:r w:rsidRPr="00E5669F">
                <w:rPr>
                  <w:bCs/>
                  <w:i/>
                  <w:iCs/>
                </w:rPr>
                <w:t>Kultura individualismu</w:t>
              </w:r>
              <w:r w:rsidRPr="00E5669F">
                <w:rPr>
                  <w:bCs/>
                </w:rPr>
                <w:t>. Post. Praha: Sociologické nakladatelství, 2012. ISBN 9788074191046.</w:t>
              </w:r>
              <w:r w:rsidRPr="00E5669F">
                <w:rPr>
                  <w:bCs/>
                </w:rPr>
                <w:br/>
                <w:t xml:space="preserve">LIESSMANN, Konrad Paul. </w:t>
              </w:r>
              <w:r w:rsidRPr="00E5669F">
                <w:rPr>
                  <w:bCs/>
                  <w:i/>
                  <w:iCs/>
                </w:rPr>
                <w:t>Universum věcí: k estetice každodennosti. XXI. století</w:t>
              </w:r>
              <w:r w:rsidRPr="00E5669F">
                <w:rPr>
                  <w:bCs/>
                </w:rPr>
                <w:t xml:space="preserve">. Praha: Academia, 2012. </w:t>
              </w:r>
            </w:ins>
          </w:p>
          <w:p w14:paraId="626C097A" w14:textId="77777777" w:rsidR="00E27FF1" w:rsidRPr="00E5669F" w:rsidRDefault="00E27FF1" w:rsidP="00D23F1D">
            <w:pPr>
              <w:rPr>
                <w:ins w:id="488" w:author="Hana Ponížilová" w:date="2025-08-07T06:48:00Z"/>
                <w:bCs/>
              </w:rPr>
            </w:pPr>
            <w:ins w:id="489" w:author="Hana Ponížilová" w:date="2025-08-07T06:48:00Z">
              <w:r w:rsidRPr="00E5669F">
                <w:rPr>
                  <w:bCs/>
                </w:rPr>
                <w:t xml:space="preserve">ISBN 9788020020604. </w:t>
              </w:r>
            </w:ins>
          </w:p>
          <w:p w14:paraId="65B47924" w14:textId="3ECB8619" w:rsidR="00E27FF1" w:rsidRPr="00E5669F" w:rsidRDefault="00E27FF1" w:rsidP="00D23F1D">
            <w:pPr>
              <w:rPr>
                <w:ins w:id="490" w:author="Hana Ponížilová" w:date="2025-08-07T06:48:00Z"/>
                <w:bCs/>
              </w:rPr>
            </w:pPr>
            <w:ins w:id="491" w:author="Hana Ponížilová" w:date="2025-08-07T06:48:00Z">
              <w:r w:rsidRPr="00E5669F">
                <w:rPr>
                  <w:bCs/>
                </w:rPr>
                <w:t>LORENZ, Konrad. </w:t>
              </w:r>
              <w:r w:rsidRPr="00E5669F">
                <w:rPr>
                  <w:bCs/>
                  <w:i/>
                  <w:iCs/>
                </w:rPr>
                <w:t>8 smrtelných hříchů</w:t>
              </w:r>
              <w:r w:rsidRPr="00E5669F">
                <w:rPr>
                  <w:bCs/>
                </w:rPr>
                <w:t>. Praha: Panorama, 1990. 99 stran. Pyramida. ISBN 80-7038-212-0.</w:t>
              </w:r>
            </w:ins>
          </w:p>
          <w:p w14:paraId="01318FBC" w14:textId="6563CAC1" w:rsidR="00995780" w:rsidRPr="00E5669F" w:rsidRDefault="00E27FF1" w:rsidP="00D23F1D">
            <w:pPr>
              <w:rPr>
                <w:ins w:id="492" w:author="Hana Ponížilová" w:date="2025-08-07T07:09:00Z"/>
              </w:rPr>
            </w:pPr>
            <w:ins w:id="493" w:author="Hana Ponížilová" w:date="2025-08-07T06:48:00Z">
              <w:r w:rsidRPr="00E5669F">
                <w:rPr>
                  <w:bCs/>
                </w:rPr>
                <w:t>PACHMANOVÁ, Martina (</w:t>
              </w:r>
              <w:proofErr w:type="spellStart"/>
              <w:r w:rsidRPr="00E5669F">
                <w:rPr>
                  <w:bCs/>
                </w:rPr>
                <w:t>ed</w:t>
              </w:r>
              <w:proofErr w:type="spellEnd"/>
              <w:r w:rsidRPr="00E5669F">
                <w:rPr>
                  <w:bCs/>
                </w:rPr>
                <w:t xml:space="preserve">.). </w:t>
              </w:r>
              <w:r w:rsidRPr="00E5669F">
                <w:rPr>
                  <w:bCs/>
                  <w:i/>
                  <w:iCs/>
                </w:rPr>
                <w:t xml:space="preserve">Design: aktualita, nebo </w:t>
              </w:r>
              <w:proofErr w:type="gramStart"/>
              <w:r w:rsidRPr="00E5669F">
                <w:rPr>
                  <w:bCs/>
                  <w:i/>
                  <w:iCs/>
                </w:rPr>
                <w:t>věčnost?:</w:t>
              </w:r>
              <w:proofErr w:type="gramEnd"/>
              <w:r w:rsidRPr="00E5669F">
                <w:rPr>
                  <w:bCs/>
                  <w:i/>
                  <w:iCs/>
                </w:rPr>
                <w:t xml:space="preserve"> antologie textů k teorii a dějinám designu</w:t>
              </w:r>
              <w:r w:rsidRPr="00E5669F">
                <w:rPr>
                  <w:bCs/>
                </w:rPr>
                <w:t>. V Praze: Vysoká škola umělecko-průmyslová, 2005. ISBN 8086863050.</w:t>
              </w:r>
              <w:r w:rsidRPr="00E5669F">
                <w:rPr>
                  <w:bCs/>
                </w:rPr>
                <w:br/>
                <w:t xml:space="preserve">PACHMANOVÁ, Martina, </w:t>
              </w:r>
              <w:proofErr w:type="spellStart"/>
              <w:r w:rsidRPr="00E5669F">
                <w:rPr>
                  <w:bCs/>
                </w:rPr>
                <w:t>ed</w:t>
              </w:r>
              <w:proofErr w:type="spellEnd"/>
              <w:r w:rsidRPr="00E5669F">
                <w:rPr>
                  <w:bCs/>
                </w:rPr>
                <w:t xml:space="preserve">. </w:t>
              </w:r>
              <w:r w:rsidRPr="00E5669F">
                <w:rPr>
                  <w:bCs/>
                  <w:i/>
                  <w:iCs/>
                </w:rPr>
                <w:t>Mít a být: sběratelství jako kumulace, recyklace a obsese</w:t>
              </w:r>
              <w:r w:rsidRPr="00E5669F">
                <w:rPr>
                  <w:bCs/>
                </w:rPr>
                <w:t xml:space="preserve">. Vysoká škola uměleckoprůmyslová, 2008. 223 s. T. </w:t>
              </w:r>
              <w:proofErr w:type="spellStart"/>
              <w:r w:rsidRPr="00E5669F">
                <w:rPr>
                  <w:bCs/>
                </w:rPr>
                <w:t>Gesamt</w:t>
              </w:r>
              <w:proofErr w:type="spellEnd"/>
              <w:r w:rsidRPr="00E5669F">
                <w:rPr>
                  <w:bCs/>
                </w:rPr>
                <w:t>; sv. 1. ISBN 978-80-86863-25-2.</w:t>
              </w:r>
              <w:r w:rsidRPr="00E5669F">
                <w:rPr>
                  <w:bCs/>
                </w:rPr>
                <w:br/>
                <w:t xml:space="preserve">PAPANEK, Victor J. </w:t>
              </w:r>
              <w:r w:rsidRPr="00E5669F">
                <w:rPr>
                  <w:bCs/>
                  <w:i/>
                  <w:iCs/>
                </w:rPr>
                <w:t>Design pro skutečný svět</w:t>
              </w:r>
              <w:r w:rsidRPr="00E5669F">
                <w:rPr>
                  <w:bCs/>
                </w:rPr>
                <w:t>. Katedra. [Praha]: Vysoká škola uměleckoprůmyslová v Praze, 2023. ISBN 978-80-88308-85-0.</w:t>
              </w:r>
              <w:r w:rsidRPr="00E5669F">
                <w:rPr>
                  <w:bCs/>
                </w:rPr>
                <w:br/>
                <w:t xml:space="preserve">PAPANEK, Victor J. </w:t>
              </w:r>
              <w:r w:rsidRPr="00E5669F">
                <w:rPr>
                  <w:bCs/>
                  <w:i/>
                  <w:iCs/>
                </w:rPr>
                <w:t>Zelený imperativ: ekologie a etika v designu a architektuře</w:t>
              </w:r>
              <w:r w:rsidRPr="00E5669F">
                <w:rPr>
                  <w:bCs/>
                </w:rPr>
                <w:t>. Katedra. [Praha]: UMPRUM, 2024. ISBN 978-80-88622-06-2</w:t>
              </w:r>
              <w:r w:rsidRPr="00E5669F">
                <w:rPr>
                  <w:bCs/>
                </w:rPr>
                <w:br/>
                <w:t>SIRŮČEK, Jiří. </w:t>
              </w:r>
              <w:r w:rsidRPr="00E5669F">
                <w:rPr>
                  <w:bCs/>
                  <w:i/>
                  <w:iCs/>
                </w:rPr>
                <w:t xml:space="preserve">Neklidné hranice: </w:t>
              </w:r>
              <w:proofErr w:type="spellStart"/>
              <w:r w:rsidRPr="00E5669F">
                <w:rPr>
                  <w:bCs/>
                  <w:i/>
                  <w:iCs/>
                </w:rPr>
                <w:t>posthumanistická</w:t>
              </w:r>
              <w:proofErr w:type="spellEnd"/>
              <w:r w:rsidRPr="00E5669F">
                <w:rPr>
                  <w:bCs/>
                  <w:i/>
                  <w:iCs/>
                </w:rPr>
                <w:t xml:space="preserve"> planetární (po)etika</w:t>
              </w:r>
              <w:r w:rsidRPr="00E5669F">
                <w:rPr>
                  <w:bCs/>
                </w:rPr>
                <w:t xml:space="preserve">. Praha: </w:t>
              </w:r>
              <w:proofErr w:type="gramStart"/>
              <w:r w:rsidRPr="00E5669F">
                <w:rPr>
                  <w:bCs/>
                </w:rPr>
                <w:t>Display - sdružení</w:t>
              </w:r>
              <w:proofErr w:type="gramEnd"/>
              <w:r w:rsidRPr="00E5669F">
                <w:rPr>
                  <w:bCs/>
                </w:rPr>
                <w:t xml:space="preserve"> pro výzkum </w:t>
              </w:r>
            </w:ins>
            <w:ins w:id="494" w:author="Hana Ponížilová" w:date="2025-08-07T07:09:00Z">
              <w:r w:rsidR="00995780" w:rsidRPr="00E5669F">
                <w:rPr>
                  <w:bCs/>
                </w:rPr>
                <w:br/>
              </w:r>
            </w:ins>
            <w:ins w:id="495" w:author="Hana Ponížilová" w:date="2025-08-07T06:48:00Z">
              <w:r w:rsidRPr="00E5669F">
                <w:rPr>
                  <w:bCs/>
                </w:rPr>
                <w:t>a kolektivní praxi, 2022. 151 stran, 11 nečíslovaných stran obrazových příloh. ISBN 978-80-907883-6-7.</w:t>
              </w:r>
              <w:r w:rsidRPr="00E5669F">
                <w:t xml:space="preserve"> </w:t>
              </w:r>
            </w:ins>
          </w:p>
          <w:p w14:paraId="57984287" w14:textId="01DFC913" w:rsidR="00E27FF1" w:rsidRPr="00EB4BAA" w:rsidRDefault="00E27FF1" w:rsidP="00D23F1D">
            <w:pPr>
              <w:rPr>
                <w:ins w:id="496" w:author="Hana Ponížilová" w:date="2025-08-07T06:48:00Z"/>
                <w:bCs/>
                <w:color w:val="0070C0"/>
              </w:rPr>
            </w:pPr>
            <w:ins w:id="497" w:author="Hana Ponížilová" w:date="2025-08-07T06:48:00Z">
              <w:r w:rsidRPr="00E5669F">
                <w:t xml:space="preserve">TONČÍKOVÁ, Zuzana. </w:t>
              </w:r>
              <w:r w:rsidRPr="00E5669F">
                <w:rPr>
                  <w:i/>
                  <w:iCs/>
                </w:rPr>
                <w:t xml:space="preserve">Od </w:t>
              </w:r>
              <w:proofErr w:type="spellStart"/>
              <w:r w:rsidRPr="00E5669F">
                <w:rPr>
                  <w:i/>
                  <w:iCs/>
                </w:rPr>
                <w:t>bionšpirácie</w:t>
              </w:r>
              <w:proofErr w:type="spellEnd"/>
              <w:r w:rsidRPr="00E5669F">
                <w:rPr>
                  <w:i/>
                  <w:iCs/>
                </w:rPr>
                <w:t xml:space="preserve"> k </w:t>
              </w:r>
              <w:proofErr w:type="spellStart"/>
              <w:r w:rsidRPr="00E5669F">
                <w:rPr>
                  <w:i/>
                  <w:iCs/>
                </w:rPr>
                <w:t>biomimikry</w:t>
              </w:r>
              <w:proofErr w:type="spellEnd"/>
              <w:r w:rsidRPr="00E5669F">
                <w:t>. Technická univerzita Zvolen, 2020.</w:t>
              </w:r>
            </w:ins>
          </w:p>
        </w:tc>
      </w:tr>
      <w:tr w:rsidR="00E27FF1" w14:paraId="4687EEBB" w14:textId="77777777" w:rsidTr="00D23F1D">
        <w:trPr>
          <w:ins w:id="498" w:author="Hana Ponížilová" w:date="2025-08-07T06:48:00Z"/>
        </w:trPr>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4DA17810" w14:textId="77777777" w:rsidR="00E27FF1" w:rsidRDefault="00E27FF1" w:rsidP="00D23F1D">
            <w:pPr>
              <w:jc w:val="center"/>
              <w:rPr>
                <w:ins w:id="499" w:author="Hana Ponížilová" w:date="2025-08-07T06:48:00Z"/>
                <w:b/>
              </w:rPr>
            </w:pPr>
            <w:ins w:id="500" w:author="Hana Ponížilová" w:date="2025-08-07T06:48:00Z">
              <w:r>
                <w:rPr>
                  <w:b/>
                </w:rPr>
                <w:t>Informace ke kombinované nebo distanční formě</w:t>
              </w:r>
            </w:ins>
          </w:p>
        </w:tc>
      </w:tr>
      <w:tr w:rsidR="00E27FF1" w14:paraId="46E2ACB0" w14:textId="77777777" w:rsidTr="00D23F1D">
        <w:trPr>
          <w:ins w:id="501" w:author="Hana Ponížilová" w:date="2025-08-07T06:48:00Z"/>
        </w:trPr>
        <w:tc>
          <w:tcPr>
            <w:tcW w:w="4787" w:type="dxa"/>
            <w:gridSpan w:val="3"/>
            <w:tcBorders>
              <w:top w:val="single" w:sz="2" w:space="0" w:color="auto"/>
            </w:tcBorders>
            <w:shd w:val="clear" w:color="auto" w:fill="F7CAAC"/>
          </w:tcPr>
          <w:p w14:paraId="67DE4B81" w14:textId="77777777" w:rsidR="00E27FF1" w:rsidRDefault="00E27FF1" w:rsidP="00D23F1D">
            <w:pPr>
              <w:jc w:val="both"/>
              <w:rPr>
                <w:ins w:id="502" w:author="Hana Ponížilová" w:date="2025-08-07T06:48:00Z"/>
              </w:rPr>
            </w:pPr>
            <w:ins w:id="503" w:author="Hana Ponížilová" w:date="2025-08-07T06:48:00Z">
              <w:r>
                <w:rPr>
                  <w:b/>
                </w:rPr>
                <w:t>Rozsah konzultací (soustředění)</w:t>
              </w:r>
            </w:ins>
          </w:p>
        </w:tc>
        <w:tc>
          <w:tcPr>
            <w:tcW w:w="889" w:type="dxa"/>
            <w:tcBorders>
              <w:top w:val="single" w:sz="2" w:space="0" w:color="auto"/>
            </w:tcBorders>
          </w:tcPr>
          <w:p w14:paraId="56039051" w14:textId="77777777" w:rsidR="00E27FF1" w:rsidRDefault="00E27FF1" w:rsidP="00D23F1D">
            <w:pPr>
              <w:jc w:val="both"/>
              <w:rPr>
                <w:ins w:id="504" w:author="Hana Ponížilová" w:date="2025-08-07T06:48:00Z"/>
              </w:rPr>
            </w:pPr>
          </w:p>
        </w:tc>
        <w:tc>
          <w:tcPr>
            <w:tcW w:w="4179" w:type="dxa"/>
            <w:tcBorders>
              <w:top w:val="single" w:sz="2" w:space="0" w:color="auto"/>
            </w:tcBorders>
            <w:shd w:val="clear" w:color="auto" w:fill="F7CAAC"/>
          </w:tcPr>
          <w:p w14:paraId="61C46850" w14:textId="77777777" w:rsidR="00E27FF1" w:rsidRDefault="00E27FF1" w:rsidP="00D23F1D">
            <w:pPr>
              <w:jc w:val="both"/>
              <w:rPr>
                <w:ins w:id="505" w:author="Hana Ponížilová" w:date="2025-08-07T06:48:00Z"/>
                <w:b/>
              </w:rPr>
            </w:pPr>
            <w:ins w:id="506" w:author="Hana Ponížilová" w:date="2025-08-07T06:48:00Z">
              <w:r>
                <w:rPr>
                  <w:b/>
                </w:rPr>
                <w:t xml:space="preserve">hodin </w:t>
              </w:r>
            </w:ins>
          </w:p>
        </w:tc>
      </w:tr>
      <w:tr w:rsidR="00E27FF1" w14:paraId="2108F721" w14:textId="77777777" w:rsidTr="00D23F1D">
        <w:trPr>
          <w:ins w:id="507" w:author="Hana Ponížilová" w:date="2025-08-07T06:48:00Z"/>
        </w:trPr>
        <w:tc>
          <w:tcPr>
            <w:tcW w:w="9855" w:type="dxa"/>
            <w:gridSpan w:val="5"/>
            <w:shd w:val="clear" w:color="auto" w:fill="F7CAAC"/>
          </w:tcPr>
          <w:p w14:paraId="0107BDCC" w14:textId="77777777" w:rsidR="00E27FF1" w:rsidRDefault="00E27FF1" w:rsidP="00D23F1D">
            <w:pPr>
              <w:jc w:val="both"/>
              <w:rPr>
                <w:ins w:id="508" w:author="Hana Ponížilová" w:date="2025-08-07T06:48:00Z"/>
                <w:b/>
              </w:rPr>
            </w:pPr>
            <w:ins w:id="509" w:author="Hana Ponížilová" w:date="2025-08-07T06:48:00Z">
              <w:r>
                <w:rPr>
                  <w:b/>
                </w:rPr>
                <w:t>Informace o způsobu kontaktu s vyučujícím</w:t>
              </w:r>
            </w:ins>
          </w:p>
        </w:tc>
      </w:tr>
      <w:tr w:rsidR="00E27FF1" w14:paraId="6941D1AF" w14:textId="77777777" w:rsidTr="00D23F1D">
        <w:trPr>
          <w:trHeight w:val="1373"/>
          <w:ins w:id="510" w:author="Hana Ponížilová" w:date="2025-08-07T06:48:00Z"/>
        </w:trPr>
        <w:tc>
          <w:tcPr>
            <w:tcW w:w="9855" w:type="dxa"/>
            <w:gridSpan w:val="5"/>
          </w:tcPr>
          <w:p w14:paraId="6FFD736B" w14:textId="77777777" w:rsidR="00E27FF1" w:rsidRDefault="00E27FF1" w:rsidP="00D23F1D">
            <w:pPr>
              <w:jc w:val="both"/>
              <w:rPr>
                <w:ins w:id="511" w:author="Hana Ponížilová" w:date="2025-08-07T06:48:00Z"/>
              </w:rPr>
            </w:pPr>
          </w:p>
        </w:tc>
      </w:tr>
    </w:tbl>
    <w:p w14:paraId="23F67805" w14:textId="048D3BF8" w:rsidR="00336D22" w:rsidRDefault="00BE50C3" w:rsidP="00BE50C3">
      <w:pPr>
        <w:spacing w:after="160" w:line="259" w:lineRule="auto"/>
      </w:pPr>
      <w:ins w:id="512" w:author="Jana Janíková" w:date="2025-07-07T10:43: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336D22" w14:paraId="2C8D26DD" w14:textId="77777777" w:rsidTr="005133EF">
        <w:tc>
          <w:tcPr>
            <w:tcW w:w="9855" w:type="dxa"/>
            <w:gridSpan w:val="9"/>
            <w:tcBorders>
              <w:bottom w:val="double" w:sz="4" w:space="0" w:color="auto"/>
            </w:tcBorders>
            <w:shd w:val="clear" w:color="auto" w:fill="BDD6EE"/>
          </w:tcPr>
          <w:p w14:paraId="416721EC" w14:textId="77777777" w:rsidR="00336D22" w:rsidRDefault="00336D22" w:rsidP="005133EF">
            <w:pPr>
              <w:jc w:val="both"/>
              <w:rPr>
                <w:b/>
                <w:sz w:val="28"/>
              </w:rPr>
            </w:pPr>
            <w:r>
              <w:lastRenderedPageBreak/>
              <w:br w:type="page"/>
            </w:r>
            <w:r>
              <w:rPr>
                <w:b/>
                <w:sz w:val="28"/>
              </w:rPr>
              <w:t>B-III – Charakteristika studijního předmětu</w:t>
            </w:r>
          </w:p>
        </w:tc>
      </w:tr>
      <w:tr w:rsidR="00937A9E" w14:paraId="639DC55D" w14:textId="77777777" w:rsidTr="005133EF">
        <w:tc>
          <w:tcPr>
            <w:tcW w:w="3086" w:type="dxa"/>
            <w:tcBorders>
              <w:top w:val="double" w:sz="4" w:space="0" w:color="auto"/>
            </w:tcBorders>
            <w:shd w:val="clear" w:color="auto" w:fill="F7CAAC"/>
          </w:tcPr>
          <w:p w14:paraId="3E18B4BE" w14:textId="77777777" w:rsidR="00937A9E" w:rsidRDefault="00937A9E" w:rsidP="0045773D">
            <w:pPr>
              <w:rPr>
                <w:b/>
              </w:rPr>
            </w:pPr>
            <w:r>
              <w:rPr>
                <w:b/>
              </w:rPr>
              <w:t>Název studijního předmětu</w:t>
            </w:r>
          </w:p>
        </w:tc>
        <w:tc>
          <w:tcPr>
            <w:tcW w:w="6769" w:type="dxa"/>
            <w:gridSpan w:val="8"/>
            <w:tcBorders>
              <w:top w:val="double" w:sz="4" w:space="0" w:color="auto"/>
            </w:tcBorders>
          </w:tcPr>
          <w:p w14:paraId="54DAA94D" w14:textId="2569CFE9" w:rsidR="00937A9E" w:rsidRDefault="00937A9E" w:rsidP="0045773D">
            <w:proofErr w:type="spellStart"/>
            <w:r>
              <w:t>Upcycling</w:t>
            </w:r>
            <w:proofErr w:type="spellEnd"/>
            <w:r>
              <w:t xml:space="preserve"> 1</w:t>
            </w:r>
          </w:p>
        </w:tc>
      </w:tr>
      <w:tr w:rsidR="00937A9E" w14:paraId="40E797DF" w14:textId="77777777" w:rsidTr="005133EF">
        <w:tc>
          <w:tcPr>
            <w:tcW w:w="3086" w:type="dxa"/>
            <w:shd w:val="clear" w:color="auto" w:fill="F7CAAC"/>
          </w:tcPr>
          <w:p w14:paraId="36A96B2F" w14:textId="77777777" w:rsidR="00937A9E" w:rsidRDefault="00937A9E" w:rsidP="0045773D">
            <w:pPr>
              <w:rPr>
                <w:b/>
              </w:rPr>
            </w:pPr>
            <w:r>
              <w:rPr>
                <w:b/>
              </w:rPr>
              <w:t>Typ předmětu</w:t>
            </w:r>
          </w:p>
        </w:tc>
        <w:tc>
          <w:tcPr>
            <w:tcW w:w="3406" w:type="dxa"/>
            <w:gridSpan w:val="5"/>
          </w:tcPr>
          <w:p w14:paraId="1C81C138" w14:textId="6759D730" w:rsidR="00937A9E" w:rsidRDefault="00937A9E" w:rsidP="0045773D">
            <w:r>
              <w:t>povinně volitelný</w:t>
            </w:r>
          </w:p>
        </w:tc>
        <w:tc>
          <w:tcPr>
            <w:tcW w:w="2695" w:type="dxa"/>
            <w:gridSpan w:val="2"/>
            <w:shd w:val="clear" w:color="auto" w:fill="F7CAAC"/>
          </w:tcPr>
          <w:p w14:paraId="38DE3E56" w14:textId="77777777" w:rsidR="00937A9E" w:rsidRDefault="00937A9E" w:rsidP="0045773D">
            <w:r>
              <w:rPr>
                <w:b/>
              </w:rPr>
              <w:t>doporučený ročník / semestr</w:t>
            </w:r>
          </w:p>
        </w:tc>
        <w:tc>
          <w:tcPr>
            <w:tcW w:w="668" w:type="dxa"/>
          </w:tcPr>
          <w:p w14:paraId="410A3D89" w14:textId="37C928D4" w:rsidR="00937A9E" w:rsidRDefault="00081780" w:rsidP="0045773D">
            <w:r>
              <w:t>1//LS</w:t>
            </w:r>
          </w:p>
        </w:tc>
      </w:tr>
      <w:tr w:rsidR="00937A9E" w14:paraId="53D78FCB" w14:textId="77777777" w:rsidTr="005133EF">
        <w:tc>
          <w:tcPr>
            <w:tcW w:w="3086" w:type="dxa"/>
            <w:shd w:val="clear" w:color="auto" w:fill="F7CAAC"/>
          </w:tcPr>
          <w:p w14:paraId="0FBA1D75" w14:textId="77777777" w:rsidR="00937A9E" w:rsidRDefault="00937A9E" w:rsidP="0045773D">
            <w:pPr>
              <w:rPr>
                <w:b/>
              </w:rPr>
            </w:pPr>
            <w:r>
              <w:rPr>
                <w:b/>
              </w:rPr>
              <w:t>Rozsah studijního předmětu</w:t>
            </w:r>
          </w:p>
        </w:tc>
        <w:tc>
          <w:tcPr>
            <w:tcW w:w="1701" w:type="dxa"/>
            <w:gridSpan w:val="3"/>
          </w:tcPr>
          <w:p w14:paraId="7208C401" w14:textId="7CA13974" w:rsidR="00937A9E" w:rsidRDefault="00937A9E" w:rsidP="0045773D">
            <w:proofErr w:type="gramStart"/>
            <w:r>
              <w:t>26s</w:t>
            </w:r>
            <w:proofErr w:type="gramEnd"/>
          </w:p>
        </w:tc>
        <w:tc>
          <w:tcPr>
            <w:tcW w:w="889" w:type="dxa"/>
            <w:shd w:val="clear" w:color="auto" w:fill="F7CAAC"/>
          </w:tcPr>
          <w:p w14:paraId="55544489" w14:textId="77777777" w:rsidR="00937A9E" w:rsidRDefault="00937A9E" w:rsidP="0045773D">
            <w:pPr>
              <w:rPr>
                <w:b/>
              </w:rPr>
            </w:pPr>
            <w:r>
              <w:rPr>
                <w:b/>
              </w:rPr>
              <w:t xml:space="preserve">hod. </w:t>
            </w:r>
          </w:p>
        </w:tc>
        <w:tc>
          <w:tcPr>
            <w:tcW w:w="816" w:type="dxa"/>
          </w:tcPr>
          <w:p w14:paraId="1CD62472" w14:textId="175D91C5" w:rsidR="00937A9E" w:rsidRDefault="00081780" w:rsidP="0045773D">
            <w:r>
              <w:t>26</w:t>
            </w:r>
          </w:p>
        </w:tc>
        <w:tc>
          <w:tcPr>
            <w:tcW w:w="2156" w:type="dxa"/>
            <w:shd w:val="clear" w:color="auto" w:fill="F7CAAC"/>
          </w:tcPr>
          <w:p w14:paraId="5E40F9BC" w14:textId="77777777" w:rsidR="00937A9E" w:rsidRDefault="00937A9E" w:rsidP="0045773D">
            <w:pPr>
              <w:rPr>
                <w:b/>
              </w:rPr>
            </w:pPr>
            <w:r>
              <w:rPr>
                <w:b/>
                <w:lang w:eastAsia="en-US"/>
              </w:rPr>
              <w:t>kreditů</w:t>
            </w:r>
          </w:p>
        </w:tc>
        <w:tc>
          <w:tcPr>
            <w:tcW w:w="1207" w:type="dxa"/>
            <w:gridSpan w:val="2"/>
          </w:tcPr>
          <w:p w14:paraId="7DB996B5" w14:textId="7BADEEBB" w:rsidR="00937A9E" w:rsidRDefault="00081780" w:rsidP="0045773D">
            <w:r>
              <w:t>2</w:t>
            </w:r>
          </w:p>
        </w:tc>
      </w:tr>
      <w:tr w:rsidR="00336D22" w14:paraId="06EF56D9" w14:textId="77777777" w:rsidTr="005133EF">
        <w:tc>
          <w:tcPr>
            <w:tcW w:w="3086" w:type="dxa"/>
            <w:shd w:val="clear" w:color="auto" w:fill="F7CAAC"/>
          </w:tcPr>
          <w:p w14:paraId="0FB44A45" w14:textId="77777777" w:rsidR="00336D22" w:rsidRDefault="00336D22" w:rsidP="0045773D">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129205A5" w14:textId="77777777" w:rsidR="00336D22" w:rsidRDefault="00336D22" w:rsidP="0045773D"/>
        </w:tc>
      </w:tr>
      <w:tr w:rsidR="00D63D5D" w14:paraId="44A8454E" w14:textId="77777777" w:rsidTr="005133EF">
        <w:tc>
          <w:tcPr>
            <w:tcW w:w="3086" w:type="dxa"/>
            <w:shd w:val="clear" w:color="auto" w:fill="F7CAAC"/>
          </w:tcPr>
          <w:p w14:paraId="26E37662" w14:textId="77777777" w:rsidR="00D63D5D" w:rsidRPr="005A0406" w:rsidRDefault="00D63D5D" w:rsidP="0045773D">
            <w:pPr>
              <w:rPr>
                <w:b/>
              </w:rPr>
            </w:pPr>
            <w:r w:rsidRPr="005A0406">
              <w:rPr>
                <w:b/>
              </w:rPr>
              <w:t>Způsob ověření výsledků učení</w:t>
            </w:r>
          </w:p>
        </w:tc>
        <w:tc>
          <w:tcPr>
            <w:tcW w:w="3406" w:type="dxa"/>
            <w:gridSpan w:val="5"/>
          </w:tcPr>
          <w:p w14:paraId="7F41663D" w14:textId="1BF6403B" w:rsidR="00D63D5D" w:rsidRDefault="00D63D5D" w:rsidP="0045773D">
            <w:r>
              <w:t>klasifikovaný zápočet</w:t>
            </w:r>
          </w:p>
        </w:tc>
        <w:tc>
          <w:tcPr>
            <w:tcW w:w="2156" w:type="dxa"/>
            <w:shd w:val="clear" w:color="auto" w:fill="F7CAAC"/>
          </w:tcPr>
          <w:p w14:paraId="0AFC2DCC" w14:textId="286D036B" w:rsidR="00D63D5D" w:rsidRDefault="00D63D5D" w:rsidP="0045773D">
            <w:pPr>
              <w:rPr>
                <w:b/>
              </w:rPr>
            </w:pPr>
            <w:r>
              <w:rPr>
                <w:b/>
              </w:rPr>
              <w:t>Forma výuky</w:t>
            </w:r>
          </w:p>
        </w:tc>
        <w:tc>
          <w:tcPr>
            <w:tcW w:w="1207" w:type="dxa"/>
            <w:gridSpan w:val="2"/>
          </w:tcPr>
          <w:p w14:paraId="07759380" w14:textId="7928EC12" w:rsidR="00D63D5D" w:rsidRDefault="00D63D5D" w:rsidP="0045773D">
            <w:r>
              <w:t>seminář</w:t>
            </w:r>
          </w:p>
        </w:tc>
      </w:tr>
      <w:tr w:rsidR="00D63D5D" w14:paraId="62EC9E8C" w14:textId="77777777" w:rsidTr="005133EF">
        <w:tc>
          <w:tcPr>
            <w:tcW w:w="3086" w:type="dxa"/>
            <w:shd w:val="clear" w:color="auto" w:fill="F7CAAC"/>
          </w:tcPr>
          <w:p w14:paraId="067796D5" w14:textId="77777777" w:rsidR="00D63D5D" w:rsidRPr="005A0406" w:rsidRDefault="00D63D5D" w:rsidP="0045773D">
            <w:pPr>
              <w:rPr>
                <w:b/>
              </w:rPr>
            </w:pPr>
            <w:r w:rsidRPr="005A0406">
              <w:rPr>
                <w:b/>
              </w:rPr>
              <w:t>Forma způsobu ověření výsledků učení a další požadavky na studenta</w:t>
            </w:r>
          </w:p>
        </w:tc>
        <w:tc>
          <w:tcPr>
            <w:tcW w:w="6769" w:type="dxa"/>
            <w:gridSpan w:val="8"/>
            <w:tcBorders>
              <w:bottom w:val="nil"/>
            </w:tcBorders>
          </w:tcPr>
          <w:p w14:paraId="31F56454" w14:textId="77777777" w:rsidR="00D63D5D" w:rsidRPr="008843DF" w:rsidRDefault="00D63D5D" w:rsidP="0045773D">
            <w:r w:rsidRPr="008843DF">
              <w:t>ústní,</w:t>
            </w:r>
          </w:p>
          <w:p w14:paraId="34E22685" w14:textId="2E16B2AC" w:rsidR="00D63D5D" w:rsidRDefault="00D63D5D" w:rsidP="0045773D">
            <w:r w:rsidRPr="008843DF">
              <w:t>80% aktivní účast na seminářích, zpracování a obhájení autorského projektu</w:t>
            </w:r>
          </w:p>
        </w:tc>
      </w:tr>
      <w:tr w:rsidR="00336D22" w14:paraId="3B184E09" w14:textId="77777777" w:rsidTr="0045773D">
        <w:trPr>
          <w:trHeight w:val="204"/>
        </w:trPr>
        <w:tc>
          <w:tcPr>
            <w:tcW w:w="9855" w:type="dxa"/>
            <w:gridSpan w:val="9"/>
            <w:tcBorders>
              <w:top w:val="nil"/>
            </w:tcBorders>
          </w:tcPr>
          <w:p w14:paraId="2A8B3FB8" w14:textId="77777777" w:rsidR="00336D22" w:rsidRDefault="00336D22" w:rsidP="0045773D"/>
        </w:tc>
      </w:tr>
      <w:tr w:rsidR="00E55228" w14:paraId="14959D8F" w14:textId="77777777" w:rsidTr="005133EF">
        <w:trPr>
          <w:trHeight w:val="197"/>
        </w:trPr>
        <w:tc>
          <w:tcPr>
            <w:tcW w:w="3086" w:type="dxa"/>
            <w:tcBorders>
              <w:top w:val="nil"/>
            </w:tcBorders>
            <w:shd w:val="clear" w:color="auto" w:fill="F7CAAC"/>
          </w:tcPr>
          <w:p w14:paraId="2E768118" w14:textId="77777777" w:rsidR="00E55228" w:rsidRDefault="00E55228" w:rsidP="0045773D">
            <w:pPr>
              <w:rPr>
                <w:b/>
              </w:rPr>
            </w:pPr>
            <w:r>
              <w:rPr>
                <w:b/>
              </w:rPr>
              <w:t>Garant předmětu</w:t>
            </w:r>
          </w:p>
        </w:tc>
        <w:tc>
          <w:tcPr>
            <w:tcW w:w="6769" w:type="dxa"/>
            <w:gridSpan w:val="8"/>
            <w:tcBorders>
              <w:top w:val="nil"/>
            </w:tcBorders>
          </w:tcPr>
          <w:p w14:paraId="134336AF" w14:textId="5F8C788B" w:rsidR="00E55228" w:rsidRDefault="00E55228" w:rsidP="0045773D">
            <w:r>
              <w:t>MgA. Jan Veselský</w:t>
            </w:r>
            <w:r w:rsidR="00C309AD">
              <w:t>, Ph.D.</w:t>
            </w:r>
          </w:p>
        </w:tc>
      </w:tr>
      <w:tr w:rsidR="00E55228" w14:paraId="78137CEF" w14:textId="77777777" w:rsidTr="005133EF">
        <w:trPr>
          <w:trHeight w:val="243"/>
        </w:trPr>
        <w:tc>
          <w:tcPr>
            <w:tcW w:w="3086" w:type="dxa"/>
            <w:tcBorders>
              <w:top w:val="nil"/>
            </w:tcBorders>
            <w:shd w:val="clear" w:color="auto" w:fill="F7CAAC"/>
          </w:tcPr>
          <w:p w14:paraId="4ACA4373" w14:textId="77777777" w:rsidR="00E55228" w:rsidRDefault="00E55228" w:rsidP="0045773D">
            <w:pPr>
              <w:rPr>
                <w:b/>
              </w:rPr>
            </w:pPr>
            <w:r>
              <w:rPr>
                <w:b/>
              </w:rPr>
              <w:t>Zapojení garanta do výuky předmětu</w:t>
            </w:r>
          </w:p>
        </w:tc>
        <w:tc>
          <w:tcPr>
            <w:tcW w:w="6769" w:type="dxa"/>
            <w:gridSpan w:val="8"/>
            <w:tcBorders>
              <w:top w:val="nil"/>
            </w:tcBorders>
          </w:tcPr>
          <w:p w14:paraId="4C8A7E13" w14:textId="1EFD7D0E" w:rsidR="00E55228" w:rsidRDefault="00E55228" w:rsidP="0045773D">
            <w:r>
              <w:t>100 %</w:t>
            </w:r>
          </w:p>
        </w:tc>
      </w:tr>
      <w:tr w:rsidR="00E55228" w14:paraId="0A345269" w14:textId="77777777" w:rsidTr="005133EF">
        <w:tc>
          <w:tcPr>
            <w:tcW w:w="3086" w:type="dxa"/>
            <w:shd w:val="clear" w:color="auto" w:fill="F7CAAC"/>
          </w:tcPr>
          <w:p w14:paraId="1EACDB75" w14:textId="77777777" w:rsidR="00E55228" w:rsidRDefault="00E55228" w:rsidP="0045773D">
            <w:pPr>
              <w:rPr>
                <w:b/>
              </w:rPr>
            </w:pPr>
            <w:r>
              <w:rPr>
                <w:b/>
              </w:rPr>
              <w:t>Vyučující</w:t>
            </w:r>
          </w:p>
        </w:tc>
        <w:tc>
          <w:tcPr>
            <w:tcW w:w="6769" w:type="dxa"/>
            <w:gridSpan w:val="8"/>
            <w:tcBorders>
              <w:bottom w:val="nil"/>
            </w:tcBorders>
          </w:tcPr>
          <w:p w14:paraId="686BCA14" w14:textId="1D045FF9" w:rsidR="00E55228" w:rsidRDefault="00E55228" w:rsidP="0045773D">
            <w:r>
              <w:t>MgA. Jan Veselský</w:t>
            </w:r>
            <w:r w:rsidR="00C309AD">
              <w:t>, Ph.D.</w:t>
            </w:r>
          </w:p>
        </w:tc>
      </w:tr>
      <w:tr w:rsidR="00336D22" w14:paraId="00298813" w14:textId="77777777" w:rsidTr="0045773D">
        <w:trPr>
          <w:trHeight w:val="136"/>
        </w:trPr>
        <w:tc>
          <w:tcPr>
            <w:tcW w:w="9855" w:type="dxa"/>
            <w:gridSpan w:val="9"/>
            <w:tcBorders>
              <w:top w:val="nil"/>
            </w:tcBorders>
          </w:tcPr>
          <w:p w14:paraId="144A4443" w14:textId="77777777" w:rsidR="00336D22" w:rsidRDefault="00336D22" w:rsidP="0045773D"/>
        </w:tc>
      </w:tr>
      <w:tr w:rsidR="00336D22" w14:paraId="26B3D74B" w14:textId="77777777" w:rsidTr="005133EF">
        <w:tc>
          <w:tcPr>
            <w:tcW w:w="3086" w:type="dxa"/>
            <w:shd w:val="clear" w:color="auto" w:fill="F7CAAC"/>
          </w:tcPr>
          <w:p w14:paraId="5455EA30" w14:textId="77777777" w:rsidR="00336D22" w:rsidRPr="001452AD" w:rsidRDefault="00336D22" w:rsidP="005133EF">
            <w:pPr>
              <w:jc w:val="both"/>
              <w:rPr>
                <w:b/>
                <w:highlight w:val="yellow"/>
              </w:rPr>
            </w:pPr>
            <w:r w:rsidRPr="009B48E7">
              <w:rPr>
                <w:b/>
              </w:rPr>
              <w:t>Hlavní témata a výsledky učení</w:t>
            </w:r>
          </w:p>
        </w:tc>
        <w:tc>
          <w:tcPr>
            <w:tcW w:w="6769" w:type="dxa"/>
            <w:gridSpan w:val="8"/>
            <w:tcBorders>
              <w:bottom w:val="nil"/>
            </w:tcBorders>
          </w:tcPr>
          <w:p w14:paraId="7F06107F" w14:textId="77777777" w:rsidR="00336D22" w:rsidRPr="001452AD" w:rsidRDefault="00336D22" w:rsidP="005133EF">
            <w:pPr>
              <w:jc w:val="both"/>
              <w:rPr>
                <w:highlight w:val="yellow"/>
              </w:rPr>
            </w:pPr>
          </w:p>
        </w:tc>
      </w:tr>
      <w:tr w:rsidR="00336D22" w14:paraId="13D3B996" w14:textId="77777777" w:rsidTr="005133EF">
        <w:trPr>
          <w:trHeight w:val="2197"/>
        </w:trPr>
        <w:tc>
          <w:tcPr>
            <w:tcW w:w="9855" w:type="dxa"/>
            <w:gridSpan w:val="9"/>
            <w:tcBorders>
              <w:top w:val="nil"/>
              <w:bottom w:val="single" w:sz="4" w:space="0" w:color="auto"/>
            </w:tcBorders>
          </w:tcPr>
          <w:p w14:paraId="22AAC861" w14:textId="67589B51" w:rsidR="00A01017" w:rsidRDefault="00A01017" w:rsidP="006B0527">
            <w:pPr>
              <w:jc w:val="both"/>
            </w:pPr>
            <w:r w:rsidRPr="00A01017">
              <w:t xml:space="preserve">Celkem 5 bloků </w:t>
            </w:r>
            <w:r>
              <w:t>seminářů</w:t>
            </w:r>
            <w:r w:rsidRPr="00A01017">
              <w:t>, součástí je i praktická výuka a konzultace autorských projektů.</w:t>
            </w:r>
          </w:p>
          <w:p w14:paraId="1E06A7AE" w14:textId="043C919C" w:rsidR="005405FB" w:rsidRPr="007E15B5" w:rsidRDefault="008B5DD9" w:rsidP="006B0527">
            <w:pPr>
              <w:jc w:val="both"/>
              <w:rPr>
                <w:b/>
                <w:bCs/>
              </w:rPr>
            </w:pPr>
            <w:r w:rsidRPr="007E15B5">
              <w:rPr>
                <w:b/>
                <w:bCs/>
              </w:rPr>
              <w:t>Témata:</w:t>
            </w:r>
          </w:p>
          <w:p w14:paraId="005B853F" w14:textId="36FADAEC" w:rsidR="005405FB" w:rsidRPr="006F3A22" w:rsidRDefault="005405FB" w:rsidP="00356C01">
            <w:pPr>
              <w:pStyle w:val="Odstavecseseznamem"/>
              <w:numPr>
                <w:ilvl w:val="0"/>
                <w:numId w:val="26"/>
              </w:numPr>
              <w:contextualSpacing w:val="0"/>
              <w:jc w:val="both"/>
            </w:pPr>
            <w:r w:rsidRPr="006F3A22">
              <w:t xml:space="preserve">Úvod do problematiky </w:t>
            </w:r>
            <w:proofErr w:type="spellStart"/>
            <w:r w:rsidRPr="006F3A22">
              <w:t>sustainable</w:t>
            </w:r>
            <w:proofErr w:type="spellEnd"/>
            <w:r w:rsidRPr="006F3A22">
              <w:t xml:space="preserve"> designu, český i zahraniční přístup</w:t>
            </w:r>
            <w:r w:rsidR="0045773D">
              <w:t>.</w:t>
            </w:r>
          </w:p>
          <w:p w14:paraId="52137CDB" w14:textId="50AD4DD9" w:rsidR="005405FB" w:rsidRPr="006F3A22" w:rsidRDefault="005405FB" w:rsidP="00356C01">
            <w:pPr>
              <w:pStyle w:val="Odstavecseseznamem"/>
              <w:numPr>
                <w:ilvl w:val="0"/>
                <w:numId w:val="26"/>
              </w:numPr>
              <w:contextualSpacing w:val="0"/>
              <w:jc w:val="both"/>
            </w:pPr>
            <w:r w:rsidRPr="006F3A22">
              <w:t xml:space="preserve">Design draft – navrhování produktu v tématu </w:t>
            </w:r>
            <w:proofErr w:type="spellStart"/>
            <w:r w:rsidRPr="006F3A22">
              <w:t>Upcycling</w:t>
            </w:r>
            <w:proofErr w:type="spellEnd"/>
            <w:r w:rsidR="0045773D">
              <w:t>.</w:t>
            </w:r>
          </w:p>
          <w:p w14:paraId="50A9B586" w14:textId="23906DED" w:rsidR="005405FB" w:rsidRPr="006F3A22" w:rsidRDefault="005405FB" w:rsidP="00356C01">
            <w:pPr>
              <w:pStyle w:val="Odstavecseseznamem"/>
              <w:numPr>
                <w:ilvl w:val="0"/>
                <w:numId w:val="26"/>
              </w:numPr>
              <w:contextualSpacing w:val="0"/>
              <w:jc w:val="both"/>
            </w:pPr>
            <w:r w:rsidRPr="006F3A22">
              <w:t>Udržitelnost v designu a architektuře</w:t>
            </w:r>
            <w:r w:rsidR="0045773D">
              <w:t>.</w:t>
            </w:r>
          </w:p>
          <w:p w14:paraId="19A5C759" w14:textId="76D5ECBE" w:rsidR="005405FB" w:rsidRPr="006F3A22" w:rsidRDefault="005405FB" w:rsidP="00356C01">
            <w:pPr>
              <w:pStyle w:val="Odstavecseseznamem"/>
              <w:numPr>
                <w:ilvl w:val="0"/>
                <w:numId w:val="26"/>
              </w:numPr>
              <w:contextualSpacing w:val="0"/>
              <w:jc w:val="both"/>
            </w:pPr>
            <w:r w:rsidRPr="006F3A22">
              <w:t xml:space="preserve">Design draft – navrhování produktu v tématu </w:t>
            </w:r>
            <w:proofErr w:type="spellStart"/>
            <w:r w:rsidRPr="006F3A22">
              <w:t>Upcycling</w:t>
            </w:r>
            <w:proofErr w:type="spellEnd"/>
            <w:r w:rsidR="0045773D">
              <w:t>.</w:t>
            </w:r>
          </w:p>
          <w:p w14:paraId="07DD69DE" w14:textId="07E83874" w:rsidR="005405FB" w:rsidRPr="006F3A22" w:rsidRDefault="005405FB" w:rsidP="00356C01">
            <w:pPr>
              <w:pStyle w:val="Odstavecseseznamem"/>
              <w:numPr>
                <w:ilvl w:val="0"/>
                <w:numId w:val="26"/>
              </w:numPr>
              <w:spacing w:after="120"/>
              <w:ind w:left="714" w:hanging="357"/>
              <w:contextualSpacing w:val="0"/>
              <w:jc w:val="both"/>
            </w:pPr>
            <w:r w:rsidRPr="006F3A22">
              <w:t>Obhajoby projektů</w:t>
            </w:r>
            <w:r w:rsidR="0045773D">
              <w:t>.</w:t>
            </w:r>
          </w:p>
          <w:p w14:paraId="0AC4398B" w14:textId="77777777" w:rsidR="006F3A22" w:rsidRPr="007E15B5" w:rsidRDefault="006F3A22" w:rsidP="006F3A22">
            <w:pPr>
              <w:jc w:val="both"/>
              <w:rPr>
                <w:b/>
                <w:bCs/>
              </w:rPr>
            </w:pPr>
            <w:r w:rsidRPr="007E15B5">
              <w:rPr>
                <w:b/>
                <w:bCs/>
              </w:rPr>
              <w:t>Výsledky učení:</w:t>
            </w:r>
          </w:p>
          <w:p w14:paraId="24E04B5C" w14:textId="77777777" w:rsidR="006F3A22" w:rsidRPr="001D29EC" w:rsidRDefault="006F3A22" w:rsidP="006F3A22">
            <w:pPr>
              <w:jc w:val="both"/>
            </w:pPr>
            <w:r w:rsidRPr="001D29EC">
              <w:t>Odborné znalosti – po absolvování předmětu student umí:</w:t>
            </w:r>
          </w:p>
          <w:p w14:paraId="4BB7D54C" w14:textId="2AF94AFB" w:rsidR="006F3A22" w:rsidRPr="001D29EC" w:rsidRDefault="0045773D" w:rsidP="004C352E">
            <w:pPr>
              <w:pStyle w:val="Odstavecseseznamem"/>
              <w:numPr>
                <w:ilvl w:val="0"/>
                <w:numId w:val="116"/>
              </w:numPr>
              <w:jc w:val="both"/>
            </w:pPr>
            <w:r>
              <w:t>d</w:t>
            </w:r>
            <w:r w:rsidR="006F3A22" w:rsidRPr="001D29EC">
              <w:t>efinovat základní principy cirkulární ekonomiky</w:t>
            </w:r>
          </w:p>
          <w:p w14:paraId="667EAC62" w14:textId="38BE5AE6" w:rsidR="006F3A22" w:rsidRPr="001D29EC" w:rsidRDefault="0045773D" w:rsidP="004C352E">
            <w:pPr>
              <w:pStyle w:val="Odstavecseseznamem"/>
              <w:numPr>
                <w:ilvl w:val="0"/>
                <w:numId w:val="116"/>
              </w:numPr>
              <w:jc w:val="both"/>
            </w:pPr>
            <w:r>
              <w:t>v</w:t>
            </w:r>
            <w:r w:rsidR="006F3A22" w:rsidRPr="001D29EC">
              <w:t xml:space="preserve">ysvětlit rozdíly mezi recyklací a </w:t>
            </w:r>
            <w:proofErr w:type="spellStart"/>
            <w:r w:rsidR="006F3A22" w:rsidRPr="001D29EC">
              <w:t>upcyklací</w:t>
            </w:r>
            <w:proofErr w:type="spellEnd"/>
          </w:p>
          <w:p w14:paraId="24A81B66" w14:textId="79B1E99D" w:rsidR="006F3A22" w:rsidRPr="001D29EC" w:rsidRDefault="0045773D" w:rsidP="004C352E">
            <w:pPr>
              <w:pStyle w:val="Odstavecseseznamem"/>
              <w:numPr>
                <w:ilvl w:val="0"/>
                <w:numId w:val="116"/>
              </w:numPr>
              <w:jc w:val="both"/>
            </w:pPr>
            <w:r>
              <w:t>r</w:t>
            </w:r>
            <w:r w:rsidR="006F3A22" w:rsidRPr="001D29EC">
              <w:t xml:space="preserve">ozpoznat </w:t>
            </w:r>
            <w:proofErr w:type="spellStart"/>
            <w:r w:rsidR="006F3A22" w:rsidRPr="001D29EC">
              <w:t>greenwashing</w:t>
            </w:r>
            <w:proofErr w:type="spellEnd"/>
          </w:p>
          <w:p w14:paraId="24AB7190" w14:textId="395C37DA" w:rsidR="006F3A22" w:rsidRPr="001D29EC" w:rsidRDefault="0045773D" w:rsidP="004C352E">
            <w:pPr>
              <w:pStyle w:val="Odstavecseseznamem"/>
              <w:numPr>
                <w:ilvl w:val="0"/>
                <w:numId w:val="116"/>
              </w:numPr>
              <w:jc w:val="both"/>
            </w:pPr>
            <w:r>
              <w:t>d</w:t>
            </w:r>
            <w:r w:rsidR="006F3A22" w:rsidRPr="001D29EC">
              <w:t>efinovat vhodné materiály pro svůj projekt</w:t>
            </w:r>
          </w:p>
          <w:p w14:paraId="60306A37" w14:textId="77777777" w:rsidR="006F3A22" w:rsidRPr="001D29EC" w:rsidRDefault="006F3A22" w:rsidP="006F3A22">
            <w:pPr>
              <w:jc w:val="both"/>
            </w:pPr>
            <w:r w:rsidRPr="001D29EC">
              <w:t>Odborné dovednosti – po absolvování předmětu student umí:</w:t>
            </w:r>
          </w:p>
          <w:p w14:paraId="3C67B611" w14:textId="21D77DF0" w:rsidR="006F3A22" w:rsidRPr="001D29EC" w:rsidRDefault="0045773D" w:rsidP="004C352E">
            <w:pPr>
              <w:pStyle w:val="Odstavecseseznamem"/>
              <w:numPr>
                <w:ilvl w:val="0"/>
                <w:numId w:val="117"/>
              </w:numPr>
              <w:jc w:val="both"/>
            </w:pPr>
            <w:r>
              <w:t>a</w:t>
            </w:r>
            <w:r w:rsidR="006F3A22" w:rsidRPr="001D29EC">
              <w:t>nalyzovat vhodnost sériové nebo kusové výroby</w:t>
            </w:r>
          </w:p>
          <w:p w14:paraId="71C08E34" w14:textId="63072E90" w:rsidR="006F3A22" w:rsidRPr="001D29EC" w:rsidRDefault="0045773D" w:rsidP="004C352E">
            <w:pPr>
              <w:pStyle w:val="Odstavecseseznamem"/>
              <w:numPr>
                <w:ilvl w:val="0"/>
                <w:numId w:val="117"/>
              </w:numPr>
              <w:jc w:val="both"/>
            </w:pPr>
            <w:r>
              <w:t>p</w:t>
            </w:r>
            <w:r w:rsidR="006F3A22" w:rsidRPr="001D29EC">
              <w:t>rezentovat proces navrhování</w:t>
            </w:r>
          </w:p>
          <w:p w14:paraId="5C571529" w14:textId="25922401" w:rsidR="00336D22" w:rsidRPr="005A0406" w:rsidRDefault="0045773D" w:rsidP="004C352E">
            <w:pPr>
              <w:pStyle w:val="Odstavecseseznamem"/>
              <w:numPr>
                <w:ilvl w:val="0"/>
                <w:numId w:val="117"/>
              </w:numPr>
              <w:jc w:val="both"/>
            </w:pPr>
            <w:r>
              <w:t>v</w:t>
            </w:r>
            <w:r w:rsidR="006F3A22" w:rsidRPr="001D29EC">
              <w:t>izualizovat vhodným způsobem svůj produkt</w:t>
            </w:r>
          </w:p>
        </w:tc>
      </w:tr>
      <w:tr w:rsidR="00336D22" w14:paraId="77E65039"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C83745A" w14:textId="77777777" w:rsidR="00336D22" w:rsidRPr="001452AD" w:rsidRDefault="00336D2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1A1377C4" w14:textId="77777777" w:rsidR="00336D22" w:rsidRPr="001452AD" w:rsidRDefault="00336D22" w:rsidP="005133EF">
            <w:pPr>
              <w:jc w:val="both"/>
              <w:rPr>
                <w:highlight w:val="yellow"/>
              </w:rPr>
            </w:pPr>
          </w:p>
        </w:tc>
      </w:tr>
      <w:tr w:rsidR="00336D22" w14:paraId="012D10C7" w14:textId="77777777" w:rsidTr="00A015CC">
        <w:trPr>
          <w:trHeight w:val="929"/>
        </w:trPr>
        <w:tc>
          <w:tcPr>
            <w:tcW w:w="9855" w:type="dxa"/>
            <w:gridSpan w:val="9"/>
            <w:tcBorders>
              <w:top w:val="nil"/>
              <w:bottom w:val="single" w:sz="4" w:space="0" w:color="auto"/>
            </w:tcBorders>
          </w:tcPr>
          <w:p w14:paraId="32C6374B" w14:textId="727BFE19" w:rsidR="00EB7CCB" w:rsidRDefault="0045773D" w:rsidP="004C352E">
            <w:pPr>
              <w:pStyle w:val="Odstavecseseznamem"/>
              <w:numPr>
                <w:ilvl w:val="0"/>
                <w:numId w:val="124"/>
              </w:numPr>
              <w:jc w:val="both"/>
            </w:pPr>
            <w:r>
              <w:t>ř</w:t>
            </w:r>
            <w:r w:rsidR="00EB7CCB">
              <w:t xml:space="preserve">ešení situačních </w:t>
            </w:r>
            <w:r w:rsidR="007D4FE6">
              <w:t>problematik – učení</w:t>
            </w:r>
            <w:r w:rsidR="00EB7CCB">
              <w:t xml:space="preserve"> se v situacích</w:t>
            </w:r>
          </w:p>
          <w:p w14:paraId="5456E4CD" w14:textId="19CFE6B7" w:rsidR="00336D22" w:rsidRDefault="0045773D" w:rsidP="004C352E">
            <w:pPr>
              <w:pStyle w:val="Odstavecseseznamem"/>
              <w:numPr>
                <w:ilvl w:val="0"/>
                <w:numId w:val="124"/>
              </w:numPr>
              <w:jc w:val="both"/>
            </w:pPr>
            <w:r>
              <w:t>g</w:t>
            </w:r>
            <w:r w:rsidR="00EB7CCB">
              <w:t>rafické a výtvarné činnosti</w:t>
            </w:r>
          </w:p>
          <w:p w14:paraId="3802B7B9" w14:textId="57D2C808" w:rsidR="00D00E4C" w:rsidRPr="00FD6FBE" w:rsidRDefault="0045773D" w:rsidP="004C352E">
            <w:pPr>
              <w:pStyle w:val="Odstavecseseznamem"/>
              <w:numPr>
                <w:ilvl w:val="0"/>
                <w:numId w:val="124"/>
              </w:numPr>
              <w:jc w:val="both"/>
            </w:pPr>
            <w:r>
              <w:t>s</w:t>
            </w:r>
            <w:r w:rsidR="00D00E4C" w:rsidRPr="00FD6FBE">
              <w:t>ystematické pozorování studenta</w:t>
            </w:r>
          </w:p>
          <w:p w14:paraId="59A0997C" w14:textId="4C50B4AB" w:rsidR="006A69BA" w:rsidRDefault="0045773D" w:rsidP="004C352E">
            <w:pPr>
              <w:pStyle w:val="Odstavecseseznamem"/>
              <w:numPr>
                <w:ilvl w:val="0"/>
                <w:numId w:val="124"/>
              </w:numPr>
              <w:jc w:val="both"/>
            </w:pPr>
            <w:r>
              <w:t>r</w:t>
            </w:r>
            <w:r w:rsidR="00D00E4C" w:rsidRPr="00FD6FBE">
              <w:t>ozbor díla tvůrčího charakteru (hudební, výtvarné, literární)</w:t>
            </w:r>
          </w:p>
        </w:tc>
      </w:tr>
      <w:tr w:rsidR="00336D22" w14:paraId="16769560" w14:textId="77777777" w:rsidTr="005133EF">
        <w:trPr>
          <w:trHeight w:val="265"/>
        </w:trPr>
        <w:tc>
          <w:tcPr>
            <w:tcW w:w="3653" w:type="dxa"/>
            <w:gridSpan w:val="3"/>
            <w:tcBorders>
              <w:top w:val="single" w:sz="4" w:space="0" w:color="auto"/>
            </w:tcBorders>
            <w:shd w:val="clear" w:color="auto" w:fill="F7CAAC"/>
          </w:tcPr>
          <w:p w14:paraId="38E956E5" w14:textId="77777777" w:rsidR="00336D22" w:rsidRDefault="00336D22" w:rsidP="005133EF">
            <w:pPr>
              <w:jc w:val="both"/>
            </w:pPr>
            <w:r>
              <w:rPr>
                <w:b/>
              </w:rPr>
              <w:t>Studijní literatura a studijní pomůcky</w:t>
            </w:r>
          </w:p>
        </w:tc>
        <w:tc>
          <w:tcPr>
            <w:tcW w:w="6202" w:type="dxa"/>
            <w:gridSpan w:val="6"/>
            <w:tcBorders>
              <w:top w:val="single" w:sz="4" w:space="0" w:color="auto"/>
              <w:bottom w:val="nil"/>
            </w:tcBorders>
          </w:tcPr>
          <w:p w14:paraId="6AB7564C" w14:textId="77777777" w:rsidR="00336D22" w:rsidRDefault="00336D22" w:rsidP="005133EF">
            <w:pPr>
              <w:jc w:val="both"/>
            </w:pPr>
          </w:p>
        </w:tc>
      </w:tr>
      <w:tr w:rsidR="00254A37" w14:paraId="56F77F56" w14:textId="77777777" w:rsidTr="005133EF">
        <w:trPr>
          <w:trHeight w:val="1497"/>
        </w:trPr>
        <w:tc>
          <w:tcPr>
            <w:tcW w:w="9855" w:type="dxa"/>
            <w:gridSpan w:val="9"/>
            <w:tcBorders>
              <w:top w:val="nil"/>
            </w:tcBorders>
          </w:tcPr>
          <w:p w14:paraId="2F0BA202" w14:textId="77777777" w:rsidR="00254A37" w:rsidRPr="00245C0B" w:rsidRDefault="00254A37" w:rsidP="00254A37">
            <w:pPr>
              <w:rPr>
                <w:b/>
              </w:rPr>
            </w:pPr>
            <w:r w:rsidRPr="00245C0B">
              <w:rPr>
                <w:b/>
              </w:rPr>
              <w:t>Povinná:</w:t>
            </w:r>
          </w:p>
          <w:p w14:paraId="6C52EAE9" w14:textId="593E2ACB" w:rsidR="00254A37" w:rsidRDefault="00254A37" w:rsidP="00254A37">
            <w:pPr>
              <w:rPr>
                <w:color w:val="000000"/>
              </w:rPr>
            </w:pPr>
            <w:r w:rsidRPr="00245C0B">
              <w:rPr>
                <w:color w:val="000000"/>
              </w:rPr>
              <w:t xml:space="preserve">HAFFMANS, </w:t>
            </w:r>
            <w:proofErr w:type="spellStart"/>
            <w:r w:rsidRPr="00245C0B">
              <w:rPr>
                <w:color w:val="000000"/>
              </w:rPr>
              <w:t>Siem</w:t>
            </w:r>
            <w:proofErr w:type="spellEnd"/>
            <w:r w:rsidR="00BD5270">
              <w:rPr>
                <w:color w:val="000000"/>
              </w:rPr>
              <w:t>;</w:t>
            </w:r>
            <w:r w:rsidRPr="00245C0B">
              <w:rPr>
                <w:color w:val="000000"/>
              </w:rPr>
              <w:t xml:space="preserve"> </w:t>
            </w:r>
            <w:r w:rsidR="00BD5270" w:rsidRPr="00245C0B">
              <w:rPr>
                <w:color w:val="000000"/>
              </w:rPr>
              <w:t>GELDER</w:t>
            </w:r>
            <w:r w:rsidR="00BD5270">
              <w:rPr>
                <w:color w:val="000000"/>
              </w:rPr>
              <w:t>,</w:t>
            </w:r>
            <w:r w:rsidR="00BD5270" w:rsidRPr="00245C0B">
              <w:rPr>
                <w:color w:val="000000"/>
              </w:rPr>
              <w:t xml:space="preserve"> </w:t>
            </w:r>
            <w:proofErr w:type="spellStart"/>
            <w:r w:rsidRPr="00245C0B">
              <w:rPr>
                <w:color w:val="000000"/>
              </w:rPr>
              <w:t>Marjolein</w:t>
            </w:r>
            <w:proofErr w:type="spellEnd"/>
            <w:r w:rsidRPr="00245C0B">
              <w:rPr>
                <w:color w:val="000000"/>
              </w:rPr>
              <w:t xml:space="preserve"> van</w:t>
            </w:r>
            <w:r w:rsidR="00BD5270">
              <w:rPr>
                <w:color w:val="000000"/>
              </w:rPr>
              <w:t>;</w:t>
            </w:r>
            <w:r w:rsidRPr="00245C0B">
              <w:rPr>
                <w:color w:val="000000"/>
              </w:rPr>
              <w:t xml:space="preserve"> </w:t>
            </w:r>
            <w:r w:rsidR="00BD5270" w:rsidRPr="00245C0B">
              <w:rPr>
                <w:color w:val="000000"/>
              </w:rPr>
              <w:t>HINTE</w:t>
            </w:r>
            <w:r w:rsidR="00BD5270">
              <w:rPr>
                <w:color w:val="000000"/>
              </w:rPr>
              <w:t>,</w:t>
            </w:r>
            <w:r w:rsidR="00BD5270" w:rsidRPr="00245C0B">
              <w:rPr>
                <w:color w:val="000000"/>
              </w:rPr>
              <w:t xml:space="preserve"> </w:t>
            </w:r>
            <w:r w:rsidRPr="00245C0B">
              <w:rPr>
                <w:color w:val="000000"/>
              </w:rPr>
              <w:t xml:space="preserve">Ed van a </w:t>
            </w:r>
            <w:r w:rsidR="00BD5270" w:rsidRPr="00245C0B">
              <w:rPr>
                <w:color w:val="000000"/>
              </w:rPr>
              <w:t>ZIJLSTRA</w:t>
            </w:r>
            <w:r w:rsidR="00BD5270">
              <w:rPr>
                <w:color w:val="000000"/>
              </w:rPr>
              <w:t>,</w:t>
            </w:r>
            <w:r w:rsidR="00BD5270" w:rsidRPr="00245C0B">
              <w:rPr>
                <w:color w:val="000000"/>
              </w:rPr>
              <w:t xml:space="preserve"> </w:t>
            </w:r>
            <w:proofErr w:type="spellStart"/>
            <w:r w:rsidRPr="00245C0B">
              <w:rPr>
                <w:color w:val="000000"/>
              </w:rPr>
              <w:t>Yvo</w:t>
            </w:r>
            <w:proofErr w:type="spellEnd"/>
            <w:r w:rsidRPr="00245C0B">
              <w:rPr>
                <w:color w:val="000000"/>
              </w:rPr>
              <w:t xml:space="preserve">. </w:t>
            </w:r>
            <w:proofErr w:type="spellStart"/>
            <w:r w:rsidRPr="00245C0B">
              <w:rPr>
                <w:i/>
                <w:iCs/>
                <w:color w:val="000000"/>
              </w:rPr>
              <w:t>Products</w:t>
            </w:r>
            <w:proofErr w:type="spellEnd"/>
            <w:r w:rsidRPr="00245C0B">
              <w:rPr>
                <w:i/>
                <w:iCs/>
                <w:color w:val="000000"/>
              </w:rPr>
              <w:t xml:space="preserve"> </w:t>
            </w:r>
            <w:proofErr w:type="spellStart"/>
            <w:r w:rsidRPr="00245C0B">
              <w:rPr>
                <w:i/>
                <w:iCs/>
                <w:color w:val="000000"/>
              </w:rPr>
              <w:t>that</w:t>
            </w:r>
            <w:proofErr w:type="spellEnd"/>
            <w:r w:rsidRPr="00245C0B">
              <w:rPr>
                <w:i/>
                <w:iCs/>
                <w:color w:val="000000"/>
              </w:rPr>
              <w:t xml:space="preserve"> </w:t>
            </w:r>
            <w:proofErr w:type="spellStart"/>
            <w:r w:rsidRPr="00245C0B">
              <w:rPr>
                <w:i/>
                <w:iCs/>
                <w:color w:val="000000"/>
              </w:rPr>
              <w:t>flow</w:t>
            </w:r>
            <w:proofErr w:type="spellEnd"/>
            <w:r w:rsidRPr="00245C0B">
              <w:rPr>
                <w:i/>
                <w:iCs/>
                <w:color w:val="000000"/>
              </w:rPr>
              <w:t xml:space="preserve">: </w:t>
            </w:r>
            <w:proofErr w:type="spellStart"/>
            <w:r w:rsidRPr="00245C0B">
              <w:rPr>
                <w:i/>
                <w:iCs/>
                <w:color w:val="000000"/>
              </w:rPr>
              <w:t>circular</w:t>
            </w:r>
            <w:proofErr w:type="spellEnd"/>
            <w:r w:rsidRPr="00245C0B">
              <w:rPr>
                <w:i/>
                <w:iCs/>
                <w:color w:val="000000"/>
              </w:rPr>
              <w:t xml:space="preserve"> business </w:t>
            </w:r>
            <w:proofErr w:type="spellStart"/>
            <w:r w:rsidRPr="00245C0B">
              <w:rPr>
                <w:i/>
                <w:iCs/>
                <w:color w:val="000000"/>
              </w:rPr>
              <w:t>models</w:t>
            </w:r>
            <w:proofErr w:type="spellEnd"/>
            <w:r w:rsidRPr="00245C0B">
              <w:rPr>
                <w:i/>
                <w:iCs/>
                <w:color w:val="000000"/>
              </w:rPr>
              <w:t xml:space="preserve"> and design </w:t>
            </w:r>
            <w:proofErr w:type="spellStart"/>
            <w:r w:rsidRPr="00245C0B">
              <w:rPr>
                <w:i/>
                <w:iCs/>
                <w:color w:val="000000"/>
              </w:rPr>
              <w:t>strategies</w:t>
            </w:r>
            <w:proofErr w:type="spellEnd"/>
            <w:r w:rsidRPr="00245C0B">
              <w:rPr>
                <w:i/>
                <w:iCs/>
                <w:color w:val="000000"/>
              </w:rPr>
              <w:t xml:space="preserve"> </w:t>
            </w:r>
            <w:proofErr w:type="spellStart"/>
            <w:r w:rsidRPr="00245C0B">
              <w:rPr>
                <w:i/>
                <w:iCs/>
                <w:color w:val="000000"/>
              </w:rPr>
              <w:t>for</w:t>
            </w:r>
            <w:proofErr w:type="spellEnd"/>
            <w:r w:rsidRPr="00245C0B">
              <w:rPr>
                <w:i/>
                <w:iCs/>
                <w:color w:val="000000"/>
              </w:rPr>
              <w:t xml:space="preserve"> fast </w:t>
            </w:r>
            <w:proofErr w:type="spellStart"/>
            <w:r w:rsidRPr="00245C0B">
              <w:rPr>
                <w:i/>
                <w:iCs/>
                <w:color w:val="000000"/>
              </w:rPr>
              <w:t>moving</w:t>
            </w:r>
            <w:proofErr w:type="spellEnd"/>
            <w:r w:rsidRPr="00245C0B">
              <w:rPr>
                <w:i/>
                <w:iCs/>
                <w:color w:val="000000"/>
              </w:rPr>
              <w:t xml:space="preserve"> </w:t>
            </w:r>
            <w:proofErr w:type="spellStart"/>
            <w:r w:rsidRPr="00245C0B">
              <w:rPr>
                <w:i/>
                <w:iCs/>
                <w:color w:val="000000"/>
              </w:rPr>
              <w:t>consumer</w:t>
            </w:r>
            <w:proofErr w:type="spellEnd"/>
            <w:r w:rsidRPr="00245C0B">
              <w:rPr>
                <w:i/>
                <w:iCs/>
                <w:color w:val="000000"/>
              </w:rPr>
              <w:t xml:space="preserve"> </w:t>
            </w:r>
            <w:proofErr w:type="spellStart"/>
            <w:r w:rsidRPr="00245C0B">
              <w:rPr>
                <w:i/>
                <w:iCs/>
                <w:color w:val="000000"/>
              </w:rPr>
              <w:t>goods</w:t>
            </w:r>
            <w:proofErr w:type="spellEnd"/>
            <w:r w:rsidRPr="00245C0B">
              <w:rPr>
                <w:color w:val="000000"/>
              </w:rPr>
              <w:t xml:space="preserve">. Amsterdam, </w:t>
            </w:r>
            <w:proofErr w:type="spellStart"/>
            <w:r w:rsidRPr="00245C0B">
              <w:rPr>
                <w:color w:val="000000"/>
              </w:rPr>
              <w:t>Netherlands</w:t>
            </w:r>
            <w:proofErr w:type="spellEnd"/>
            <w:r w:rsidRPr="00245C0B">
              <w:rPr>
                <w:color w:val="000000"/>
              </w:rPr>
              <w:t xml:space="preserve">: BIS </w:t>
            </w:r>
            <w:proofErr w:type="spellStart"/>
            <w:r w:rsidRPr="00245C0B">
              <w:rPr>
                <w:color w:val="000000"/>
              </w:rPr>
              <w:t>Publishers</w:t>
            </w:r>
            <w:proofErr w:type="spellEnd"/>
            <w:r w:rsidRPr="00245C0B">
              <w:rPr>
                <w:color w:val="000000"/>
              </w:rPr>
              <w:t xml:space="preserve">, 2018. </w:t>
            </w:r>
          </w:p>
          <w:p w14:paraId="440AD1B9" w14:textId="77777777" w:rsidR="00254A37" w:rsidRDefault="00254A37" w:rsidP="00254A37">
            <w:pPr>
              <w:rPr>
                <w:color w:val="000000"/>
              </w:rPr>
            </w:pPr>
            <w:r w:rsidRPr="00245C0B">
              <w:rPr>
                <w:color w:val="000000"/>
              </w:rPr>
              <w:t xml:space="preserve">ISBN 978-90-6369-498-2. </w:t>
            </w:r>
          </w:p>
          <w:p w14:paraId="30D83133" w14:textId="40FC88A2" w:rsidR="007D4FE6" w:rsidRDefault="007D4FE6" w:rsidP="007D4FE6">
            <w:pPr>
              <w:widowControl w:val="0"/>
              <w:rPr>
                <w:shd w:val="clear" w:color="auto" w:fill="FFFFFF"/>
              </w:rPr>
            </w:pPr>
            <w:r>
              <w:rPr>
                <w:color w:val="000000"/>
                <w:shd w:val="clear" w:color="auto" w:fill="FFFFFF"/>
              </w:rPr>
              <w:t xml:space="preserve">NOVÁČEK, Pavel. </w:t>
            </w:r>
            <w:r w:rsidRPr="007D4FE6">
              <w:rPr>
                <w:i/>
                <w:color w:val="000000"/>
                <w:shd w:val="clear" w:color="auto" w:fill="FFFFFF"/>
              </w:rPr>
              <w:t>Udržitelný rozvoj.</w:t>
            </w:r>
            <w:r>
              <w:rPr>
                <w:color w:val="000000"/>
                <w:shd w:val="clear" w:color="auto" w:fill="FFFFFF"/>
              </w:rPr>
              <w:t xml:space="preserve"> Olomouc</w:t>
            </w:r>
            <w:r w:rsidR="006A63B8">
              <w:rPr>
                <w:color w:val="000000"/>
                <w:shd w:val="clear" w:color="auto" w:fill="FFFFFF"/>
              </w:rPr>
              <w:t>:</w:t>
            </w:r>
            <w:r>
              <w:rPr>
                <w:color w:val="000000"/>
                <w:shd w:val="clear" w:color="auto" w:fill="FFFFFF"/>
              </w:rPr>
              <w:t xml:space="preserve"> Univerzita Palackého 2011. ISBN 9788024427959.</w:t>
            </w:r>
          </w:p>
          <w:p w14:paraId="6E1C8164" w14:textId="77777777" w:rsidR="00254A37" w:rsidRDefault="00254A37" w:rsidP="00254A37">
            <w:pPr>
              <w:rPr>
                <w:color w:val="000000"/>
              </w:rPr>
            </w:pPr>
            <w:r w:rsidRPr="00245C0B">
              <w:rPr>
                <w:color w:val="000000"/>
              </w:rPr>
              <w:t xml:space="preserve">PAPANEK, Victor J. </w:t>
            </w:r>
            <w:r w:rsidRPr="002F69C7">
              <w:rPr>
                <w:i/>
                <w:iCs/>
                <w:color w:val="000000"/>
              </w:rPr>
              <w:t xml:space="preserve">Design </w:t>
            </w:r>
            <w:proofErr w:type="spellStart"/>
            <w:r w:rsidRPr="002F69C7">
              <w:rPr>
                <w:i/>
                <w:iCs/>
                <w:color w:val="000000"/>
              </w:rPr>
              <w:t>for</w:t>
            </w:r>
            <w:proofErr w:type="spellEnd"/>
            <w:r w:rsidRPr="002F69C7">
              <w:rPr>
                <w:i/>
                <w:iCs/>
                <w:color w:val="000000"/>
              </w:rPr>
              <w:t xml:space="preserve"> </w:t>
            </w:r>
            <w:proofErr w:type="spellStart"/>
            <w:r w:rsidRPr="002F69C7">
              <w:rPr>
                <w:i/>
                <w:iCs/>
                <w:color w:val="000000"/>
              </w:rPr>
              <w:t>the</w:t>
            </w:r>
            <w:proofErr w:type="spellEnd"/>
            <w:r w:rsidRPr="002F69C7">
              <w:rPr>
                <w:i/>
                <w:iCs/>
                <w:color w:val="000000"/>
              </w:rPr>
              <w:t xml:space="preserve"> </w:t>
            </w:r>
            <w:proofErr w:type="spellStart"/>
            <w:r w:rsidRPr="002F69C7">
              <w:rPr>
                <w:i/>
                <w:iCs/>
                <w:color w:val="000000"/>
              </w:rPr>
              <w:t>real</w:t>
            </w:r>
            <w:proofErr w:type="spellEnd"/>
            <w:r w:rsidRPr="002F69C7">
              <w:rPr>
                <w:i/>
                <w:iCs/>
                <w:color w:val="000000"/>
              </w:rPr>
              <w:t xml:space="preserve"> </w:t>
            </w:r>
            <w:proofErr w:type="spellStart"/>
            <w:r w:rsidRPr="002F69C7">
              <w:rPr>
                <w:i/>
                <w:iCs/>
                <w:color w:val="000000"/>
              </w:rPr>
              <w:t>world</w:t>
            </w:r>
            <w:proofErr w:type="spellEnd"/>
            <w:r w:rsidRPr="002F69C7">
              <w:rPr>
                <w:i/>
                <w:iCs/>
                <w:color w:val="000000"/>
              </w:rPr>
              <w:t xml:space="preserve">. </w:t>
            </w:r>
            <w:proofErr w:type="spellStart"/>
            <w:r w:rsidRPr="002F69C7">
              <w:rPr>
                <w:i/>
                <w:iCs/>
                <w:color w:val="000000"/>
              </w:rPr>
              <w:t>Third</w:t>
            </w:r>
            <w:proofErr w:type="spellEnd"/>
            <w:r w:rsidRPr="002F69C7">
              <w:rPr>
                <w:i/>
                <w:iCs/>
                <w:color w:val="000000"/>
              </w:rPr>
              <w:t xml:space="preserve"> </w:t>
            </w:r>
            <w:proofErr w:type="spellStart"/>
            <w:r w:rsidRPr="002F69C7">
              <w:rPr>
                <w:i/>
                <w:iCs/>
                <w:color w:val="000000"/>
              </w:rPr>
              <w:t>edition</w:t>
            </w:r>
            <w:proofErr w:type="spellEnd"/>
            <w:r w:rsidRPr="002F69C7">
              <w:rPr>
                <w:i/>
                <w:iCs/>
                <w:color w:val="000000"/>
              </w:rPr>
              <w:t xml:space="preserve">, </w:t>
            </w:r>
            <w:proofErr w:type="spellStart"/>
            <w:r w:rsidRPr="002F69C7">
              <w:rPr>
                <w:i/>
                <w:iCs/>
                <w:color w:val="000000"/>
              </w:rPr>
              <w:t>with</w:t>
            </w:r>
            <w:proofErr w:type="spellEnd"/>
            <w:r w:rsidRPr="002F69C7">
              <w:rPr>
                <w:i/>
                <w:iCs/>
                <w:color w:val="000000"/>
              </w:rPr>
              <w:t xml:space="preserve"> 127 </w:t>
            </w:r>
            <w:proofErr w:type="spellStart"/>
            <w:r w:rsidRPr="002F69C7">
              <w:rPr>
                <w:i/>
                <w:iCs/>
                <w:color w:val="000000"/>
              </w:rPr>
              <w:t>illustrations</w:t>
            </w:r>
            <w:proofErr w:type="spellEnd"/>
            <w:r w:rsidRPr="00245C0B">
              <w:rPr>
                <w:color w:val="000000"/>
              </w:rPr>
              <w:t xml:space="preserve">. London: </w:t>
            </w:r>
            <w:proofErr w:type="spellStart"/>
            <w:r w:rsidRPr="00245C0B">
              <w:rPr>
                <w:color w:val="000000"/>
              </w:rPr>
              <w:t>Thames</w:t>
            </w:r>
            <w:proofErr w:type="spellEnd"/>
            <w:r w:rsidRPr="00245C0B">
              <w:rPr>
                <w:color w:val="000000"/>
              </w:rPr>
              <w:t xml:space="preserve"> and Hudson, 2019. ISBN 978-0-500-29533-5. </w:t>
            </w:r>
          </w:p>
          <w:p w14:paraId="569CDBB4" w14:textId="77777777" w:rsidR="00254A37" w:rsidRDefault="00254A37" w:rsidP="00254A37">
            <w:pPr>
              <w:rPr>
                <w:color w:val="000000"/>
              </w:rPr>
            </w:pPr>
            <w:r w:rsidRPr="00245C0B">
              <w:rPr>
                <w:color w:val="000000"/>
              </w:rPr>
              <w:t xml:space="preserve">WEETMAN, Catherine. </w:t>
            </w:r>
            <w:r w:rsidRPr="002F69C7">
              <w:rPr>
                <w:i/>
                <w:iCs/>
                <w:color w:val="000000"/>
              </w:rPr>
              <w:t xml:space="preserve">A </w:t>
            </w:r>
            <w:proofErr w:type="spellStart"/>
            <w:r w:rsidRPr="002F69C7">
              <w:rPr>
                <w:i/>
                <w:iCs/>
                <w:color w:val="000000"/>
              </w:rPr>
              <w:t>circular</w:t>
            </w:r>
            <w:proofErr w:type="spellEnd"/>
            <w:r w:rsidRPr="002F69C7">
              <w:rPr>
                <w:i/>
                <w:iCs/>
                <w:color w:val="000000"/>
              </w:rPr>
              <w:t xml:space="preserve"> </w:t>
            </w:r>
            <w:proofErr w:type="spellStart"/>
            <w:r w:rsidRPr="002F69C7">
              <w:rPr>
                <w:i/>
                <w:iCs/>
                <w:color w:val="000000"/>
              </w:rPr>
              <w:t>economy</w:t>
            </w:r>
            <w:proofErr w:type="spellEnd"/>
            <w:r w:rsidRPr="002F69C7">
              <w:rPr>
                <w:i/>
                <w:iCs/>
                <w:color w:val="000000"/>
              </w:rPr>
              <w:t xml:space="preserve"> handbook </w:t>
            </w:r>
            <w:proofErr w:type="spellStart"/>
            <w:r w:rsidRPr="002F69C7">
              <w:rPr>
                <w:i/>
                <w:iCs/>
                <w:color w:val="000000"/>
              </w:rPr>
              <w:t>for</w:t>
            </w:r>
            <w:proofErr w:type="spellEnd"/>
            <w:r w:rsidRPr="002F69C7">
              <w:rPr>
                <w:i/>
                <w:iCs/>
                <w:color w:val="000000"/>
              </w:rPr>
              <w:t xml:space="preserve"> business and </w:t>
            </w:r>
            <w:proofErr w:type="spellStart"/>
            <w:r w:rsidRPr="002F69C7">
              <w:rPr>
                <w:i/>
                <w:iCs/>
                <w:color w:val="000000"/>
              </w:rPr>
              <w:t>supply</w:t>
            </w:r>
            <w:proofErr w:type="spellEnd"/>
            <w:r w:rsidRPr="002F69C7">
              <w:rPr>
                <w:i/>
                <w:iCs/>
                <w:color w:val="000000"/>
              </w:rPr>
              <w:t xml:space="preserve"> </w:t>
            </w:r>
            <w:proofErr w:type="spellStart"/>
            <w:r w:rsidRPr="002F69C7">
              <w:rPr>
                <w:i/>
                <w:iCs/>
                <w:color w:val="000000"/>
              </w:rPr>
              <w:t>chains</w:t>
            </w:r>
            <w:proofErr w:type="spellEnd"/>
            <w:r w:rsidRPr="002F69C7">
              <w:rPr>
                <w:i/>
                <w:iCs/>
                <w:color w:val="000000"/>
              </w:rPr>
              <w:t xml:space="preserve">: </w:t>
            </w:r>
            <w:proofErr w:type="spellStart"/>
            <w:r w:rsidRPr="002F69C7">
              <w:rPr>
                <w:i/>
                <w:iCs/>
                <w:color w:val="000000"/>
              </w:rPr>
              <w:t>repair</w:t>
            </w:r>
            <w:proofErr w:type="spellEnd"/>
            <w:r w:rsidRPr="002F69C7">
              <w:rPr>
                <w:i/>
                <w:iCs/>
                <w:color w:val="000000"/>
              </w:rPr>
              <w:t xml:space="preserve">, </w:t>
            </w:r>
            <w:proofErr w:type="spellStart"/>
            <w:r w:rsidRPr="002F69C7">
              <w:rPr>
                <w:i/>
                <w:iCs/>
                <w:color w:val="000000"/>
              </w:rPr>
              <w:t>remake</w:t>
            </w:r>
            <w:proofErr w:type="spellEnd"/>
            <w:r w:rsidRPr="002F69C7">
              <w:rPr>
                <w:i/>
                <w:iCs/>
                <w:color w:val="000000"/>
              </w:rPr>
              <w:t xml:space="preserve">, redesign, </w:t>
            </w:r>
            <w:proofErr w:type="spellStart"/>
            <w:r w:rsidRPr="002F69C7">
              <w:rPr>
                <w:i/>
                <w:iCs/>
                <w:color w:val="000000"/>
              </w:rPr>
              <w:t>rethink</w:t>
            </w:r>
            <w:proofErr w:type="spellEnd"/>
            <w:r w:rsidRPr="00245C0B">
              <w:rPr>
                <w:color w:val="000000"/>
              </w:rPr>
              <w:t xml:space="preserve">. London: </w:t>
            </w:r>
            <w:proofErr w:type="spellStart"/>
            <w:r w:rsidRPr="00245C0B">
              <w:rPr>
                <w:color w:val="000000"/>
              </w:rPr>
              <w:t>Kogan</w:t>
            </w:r>
            <w:proofErr w:type="spellEnd"/>
            <w:r w:rsidRPr="00245C0B">
              <w:rPr>
                <w:color w:val="000000"/>
              </w:rPr>
              <w:t xml:space="preserve"> </w:t>
            </w:r>
            <w:proofErr w:type="spellStart"/>
            <w:r w:rsidRPr="00245C0B">
              <w:rPr>
                <w:color w:val="000000"/>
              </w:rPr>
              <w:t>Page</w:t>
            </w:r>
            <w:proofErr w:type="spellEnd"/>
            <w:r w:rsidRPr="00245C0B">
              <w:rPr>
                <w:color w:val="000000"/>
              </w:rPr>
              <w:t xml:space="preserve">, 2017. ISBN 9780749476755 </w:t>
            </w:r>
          </w:p>
          <w:p w14:paraId="5AA56454" w14:textId="77777777" w:rsidR="00254A37" w:rsidRPr="00245C0B" w:rsidRDefault="00254A37" w:rsidP="00254A37">
            <w:pPr>
              <w:rPr>
                <w:b/>
              </w:rPr>
            </w:pPr>
            <w:r w:rsidRPr="00245C0B">
              <w:rPr>
                <w:b/>
              </w:rPr>
              <w:t>Doporučená:</w:t>
            </w:r>
          </w:p>
          <w:p w14:paraId="1BECD124" w14:textId="08BE8B60" w:rsidR="00254A37" w:rsidRPr="00245C0B" w:rsidRDefault="00254A37" w:rsidP="00254A37">
            <w:pPr>
              <w:rPr>
                <w:color w:val="000000"/>
              </w:rPr>
            </w:pPr>
            <w:proofErr w:type="spellStart"/>
            <w:r w:rsidRPr="00245C0B">
              <w:rPr>
                <w:color w:val="000000"/>
              </w:rPr>
              <w:t>McDONOUGH</w:t>
            </w:r>
            <w:proofErr w:type="spellEnd"/>
            <w:r w:rsidRPr="00245C0B">
              <w:rPr>
                <w:color w:val="000000"/>
              </w:rPr>
              <w:t>, W</w:t>
            </w:r>
            <w:r>
              <w:rPr>
                <w:color w:val="000000"/>
              </w:rPr>
              <w:t>illiam</w:t>
            </w:r>
            <w:r w:rsidR="00510A2D">
              <w:rPr>
                <w:color w:val="000000"/>
              </w:rPr>
              <w:t xml:space="preserve"> </w:t>
            </w:r>
            <w:r w:rsidR="00510A2D" w:rsidRPr="00FE6D71">
              <w:rPr>
                <w:color w:val="000000"/>
              </w:rPr>
              <w:t>a BRAUNGART, Michael</w:t>
            </w:r>
            <w:r>
              <w:rPr>
                <w:color w:val="000000"/>
              </w:rPr>
              <w:t>.</w:t>
            </w:r>
            <w:r w:rsidRPr="00245C0B">
              <w:rPr>
                <w:color w:val="000000"/>
              </w:rPr>
              <w:t xml:space="preserve"> </w:t>
            </w:r>
            <w:proofErr w:type="spellStart"/>
            <w:r w:rsidRPr="00245C0B">
              <w:rPr>
                <w:i/>
                <w:iCs/>
                <w:color w:val="000000"/>
              </w:rPr>
              <w:t>The</w:t>
            </w:r>
            <w:proofErr w:type="spellEnd"/>
            <w:r w:rsidRPr="00245C0B">
              <w:rPr>
                <w:i/>
                <w:iCs/>
                <w:color w:val="000000"/>
              </w:rPr>
              <w:t xml:space="preserve"> </w:t>
            </w:r>
            <w:proofErr w:type="spellStart"/>
            <w:r w:rsidRPr="00245C0B">
              <w:rPr>
                <w:i/>
                <w:iCs/>
                <w:color w:val="000000"/>
              </w:rPr>
              <w:t>Upcycle</w:t>
            </w:r>
            <w:proofErr w:type="spellEnd"/>
            <w:r w:rsidRPr="00245C0B">
              <w:rPr>
                <w:i/>
                <w:iCs/>
                <w:color w:val="000000"/>
              </w:rPr>
              <w:t xml:space="preserve">: </w:t>
            </w:r>
            <w:proofErr w:type="spellStart"/>
            <w:r w:rsidRPr="00245C0B">
              <w:rPr>
                <w:i/>
                <w:iCs/>
                <w:color w:val="000000"/>
              </w:rPr>
              <w:t>Beyond</w:t>
            </w:r>
            <w:proofErr w:type="spellEnd"/>
            <w:r w:rsidRPr="00245C0B">
              <w:rPr>
                <w:i/>
                <w:iCs/>
                <w:color w:val="000000"/>
              </w:rPr>
              <w:t xml:space="preserve"> </w:t>
            </w:r>
            <w:proofErr w:type="spellStart"/>
            <w:r w:rsidRPr="00245C0B">
              <w:rPr>
                <w:i/>
                <w:iCs/>
                <w:color w:val="000000"/>
              </w:rPr>
              <w:t>Sustainability</w:t>
            </w:r>
            <w:proofErr w:type="spellEnd"/>
            <w:r w:rsidRPr="00245C0B">
              <w:rPr>
                <w:i/>
                <w:iCs/>
                <w:color w:val="000000"/>
              </w:rPr>
              <w:t xml:space="preserve"> – </w:t>
            </w:r>
            <w:proofErr w:type="spellStart"/>
            <w:r w:rsidRPr="00245C0B">
              <w:rPr>
                <w:i/>
                <w:iCs/>
                <w:color w:val="000000"/>
              </w:rPr>
              <w:t>Designing</w:t>
            </w:r>
            <w:proofErr w:type="spellEnd"/>
            <w:r w:rsidRPr="00245C0B">
              <w:rPr>
                <w:i/>
                <w:iCs/>
                <w:color w:val="000000"/>
              </w:rPr>
              <w:t xml:space="preserve"> </w:t>
            </w:r>
            <w:proofErr w:type="spellStart"/>
            <w:r w:rsidRPr="00245C0B">
              <w:rPr>
                <w:i/>
                <w:iCs/>
                <w:color w:val="000000"/>
              </w:rPr>
              <w:t>for</w:t>
            </w:r>
            <w:proofErr w:type="spellEnd"/>
            <w:r w:rsidRPr="00245C0B">
              <w:rPr>
                <w:i/>
                <w:iCs/>
                <w:color w:val="000000"/>
              </w:rPr>
              <w:t xml:space="preserve"> Abundance</w:t>
            </w:r>
            <w:r w:rsidRPr="00245C0B">
              <w:rPr>
                <w:color w:val="000000"/>
              </w:rPr>
              <w:t xml:space="preserve">. </w:t>
            </w:r>
            <w:r w:rsidR="00291A19" w:rsidRPr="00291A19">
              <w:rPr>
                <w:color w:val="000000"/>
              </w:rPr>
              <w:t xml:space="preserve">New York: </w:t>
            </w:r>
            <w:proofErr w:type="spellStart"/>
            <w:r w:rsidR="00291A19" w:rsidRPr="00291A19">
              <w:rPr>
                <w:color w:val="000000"/>
              </w:rPr>
              <w:t>Melcher</w:t>
            </w:r>
            <w:proofErr w:type="spellEnd"/>
            <w:r w:rsidR="00291A19" w:rsidRPr="00291A19">
              <w:rPr>
                <w:color w:val="000000"/>
              </w:rPr>
              <w:t xml:space="preserve"> Media,</w:t>
            </w:r>
            <w:r w:rsidRPr="00245C0B">
              <w:rPr>
                <w:color w:val="000000"/>
              </w:rPr>
              <w:t xml:space="preserve"> 201</w:t>
            </w:r>
            <w:r>
              <w:rPr>
                <w:color w:val="000000"/>
              </w:rPr>
              <w:t xml:space="preserve">3. </w:t>
            </w:r>
            <w:r w:rsidRPr="004E429E">
              <w:rPr>
                <w:color w:val="000000"/>
              </w:rPr>
              <w:t>ISBN‎ 978-0865477483</w:t>
            </w:r>
            <w:r>
              <w:rPr>
                <w:color w:val="000000"/>
              </w:rPr>
              <w:t>.</w:t>
            </w:r>
          </w:p>
          <w:p w14:paraId="5E4D4FB3" w14:textId="1C34567F" w:rsidR="00254A37" w:rsidRDefault="00FE6D71" w:rsidP="00254A37">
            <w:pPr>
              <w:jc w:val="both"/>
            </w:pPr>
            <w:r w:rsidRPr="00FE6D71">
              <w:rPr>
                <w:color w:val="000000"/>
              </w:rPr>
              <w:t xml:space="preserve">MCDONOUGH, William a BRAUNGART, Michael. </w:t>
            </w:r>
            <w:proofErr w:type="spellStart"/>
            <w:r w:rsidRPr="005E5034">
              <w:rPr>
                <w:i/>
                <w:iCs/>
                <w:color w:val="000000"/>
              </w:rPr>
              <w:t>Cradle</w:t>
            </w:r>
            <w:proofErr w:type="spellEnd"/>
            <w:r w:rsidRPr="005E5034">
              <w:rPr>
                <w:i/>
                <w:iCs/>
                <w:color w:val="000000"/>
              </w:rPr>
              <w:t xml:space="preserve"> to </w:t>
            </w:r>
            <w:proofErr w:type="spellStart"/>
            <w:r w:rsidRPr="005E5034">
              <w:rPr>
                <w:i/>
                <w:iCs/>
                <w:color w:val="000000"/>
              </w:rPr>
              <w:t>cradle</w:t>
            </w:r>
            <w:proofErr w:type="spellEnd"/>
            <w:r w:rsidRPr="005E5034">
              <w:rPr>
                <w:i/>
                <w:iCs/>
                <w:color w:val="000000"/>
              </w:rPr>
              <w:t xml:space="preserve">: </w:t>
            </w:r>
            <w:proofErr w:type="spellStart"/>
            <w:r w:rsidRPr="005E5034">
              <w:rPr>
                <w:i/>
                <w:iCs/>
                <w:color w:val="000000"/>
              </w:rPr>
              <w:t>remaking</w:t>
            </w:r>
            <w:proofErr w:type="spellEnd"/>
            <w:r w:rsidRPr="005E5034">
              <w:rPr>
                <w:i/>
                <w:iCs/>
                <w:color w:val="000000"/>
              </w:rPr>
              <w:t xml:space="preserve"> </w:t>
            </w:r>
            <w:proofErr w:type="spellStart"/>
            <w:r w:rsidRPr="005E5034">
              <w:rPr>
                <w:i/>
                <w:iCs/>
                <w:color w:val="000000"/>
              </w:rPr>
              <w:t>the</w:t>
            </w:r>
            <w:proofErr w:type="spellEnd"/>
            <w:r w:rsidRPr="005E5034">
              <w:rPr>
                <w:i/>
                <w:iCs/>
                <w:color w:val="000000"/>
              </w:rPr>
              <w:t xml:space="preserve"> </w:t>
            </w:r>
            <w:proofErr w:type="spellStart"/>
            <w:r w:rsidRPr="005E5034">
              <w:rPr>
                <w:i/>
                <w:iCs/>
                <w:color w:val="000000"/>
              </w:rPr>
              <w:t>way</w:t>
            </w:r>
            <w:proofErr w:type="spellEnd"/>
            <w:r w:rsidRPr="005E5034">
              <w:rPr>
                <w:i/>
                <w:iCs/>
                <w:color w:val="000000"/>
              </w:rPr>
              <w:t xml:space="preserve"> </w:t>
            </w:r>
            <w:proofErr w:type="spellStart"/>
            <w:r w:rsidRPr="005E5034">
              <w:rPr>
                <w:i/>
                <w:iCs/>
                <w:color w:val="000000"/>
              </w:rPr>
              <w:t>we</w:t>
            </w:r>
            <w:proofErr w:type="spellEnd"/>
            <w:r w:rsidRPr="005E5034">
              <w:rPr>
                <w:i/>
                <w:iCs/>
                <w:color w:val="000000"/>
              </w:rPr>
              <w:t xml:space="preserve"> make </w:t>
            </w:r>
            <w:proofErr w:type="spellStart"/>
            <w:r w:rsidRPr="005E5034">
              <w:rPr>
                <w:i/>
                <w:iCs/>
                <w:color w:val="000000"/>
              </w:rPr>
              <w:t>things</w:t>
            </w:r>
            <w:proofErr w:type="spellEnd"/>
            <w:r w:rsidRPr="00FE6D71">
              <w:rPr>
                <w:color w:val="000000"/>
              </w:rPr>
              <w:t xml:space="preserve">. New York: </w:t>
            </w:r>
            <w:proofErr w:type="spellStart"/>
            <w:r w:rsidRPr="00FE6D71">
              <w:rPr>
                <w:color w:val="000000"/>
              </w:rPr>
              <w:t>North</w:t>
            </w:r>
            <w:proofErr w:type="spellEnd"/>
            <w:r w:rsidRPr="00FE6D71">
              <w:rPr>
                <w:color w:val="000000"/>
              </w:rPr>
              <w:t xml:space="preserve"> Point </w:t>
            </w:r>
            <w:proofErr w:type="spellStart"/>
            <w:r w:rsidRPr="00FE6D71">
              <w:rPr>
                <w:color w:val="000000"/>
              </w:rPr>
              <w:t>Press</w:t>
            </w:r>
            <w:proofErr w:type="spellEnd"/>
            <w:r w:rsidRPr="00FE6D71">
              <w:rPr>
                <w:color w:val="000000"/>
              </w:rPr>
              <w:t>, 2002. ISBN 0865475873.</w:t>
            </w:r>
          </w:p>
        </w:tc>
      </w:tr>
      <w:tr w:rsidR="00254A37" w14:paraId="07FD7243"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FDCE300" w14:textId="77777777" w:rsidR="00254A37" w:rsidRDefault="00254A37" w:rsidP="00254A37">
            <w:pPr>
              <w:jc w:val="center"/>
              <w:rPr>
                <w:b/>
              </w:rPr>
            </w:pPr>
            <w:r>
              <w:rPr>
                <w:b/>
              </w:rPr>
              <w:t>Informace ke kombinované nebo distanční formě</w:t>
            </w:r>
          </w:p>
        </w:tc>
      </w:tr>
      <w:tr w:rsidR="00254A37" w14:paraId="4F8D5600" w14:textId="77777777" w:rsidTr="005133EF">
        <w:tc>
          <w:tcPr>
            <w:tcW w:w="4787" w:type="dxa"/>
            <w:gridSpan w:val="4"/>
            <w:tcBorders>
              <w:top w:val="single" w:sz="2" w:space="0" w:color="auto"/>
            </w:tcBorders>
            <w:shd w:val="clear" w:color="auto" w:fill="F7CAAC"/>
          </w:tcPr>
          <w:p w14:paraId="2115202D" w14:textId="77777777" w:rsidR="00254A37" w:rsidRDefault="00254A37" w:rsidP="00254A37">
            <w:pPr>
              <w:jc w:val="both"/>
            </w:pPr>
            <w:r>
              <w:rPr>
                <w:b/>
              </w:rPr>
              <w:t>Rozsah konzultací (soustředění)</w:t>
            </w:r>
          </w:p>
        </w:tc>
        <w:tc>
          <w:tcPr>
            <w:tcW w:w="889" w:type="dxa"/>
            <w:tcBorders>
              <w:top w:val="single" w:sz="2" w:space="0" w:color="auto"/>
            </w:tcBorders>
          </w:tcPr>
          <w:p w14:paraId="42801BCA" w14:textId="77777777" w:rsidR="00254A37" w:rsidRDefault="00254A37" w:rsidP="00254A37">
            <w:pPr>
              <w:jc w:val="both"/>
            </w:pPr>
          </w:p>
        </w:tc>
        <w:tc>
          <w:tcPr>
            <w:tcW w:w="4179" w:type="dxa"/>
            <w:gridSpan w:val="4"/>
            <w:tcBorders>
              <w:top w:val="single" w:sz="2" w:space="0" w:color="auto"/>
            </w:tcBorders>
            <w:shd w:val="clear" w:color="auto" w:fill="F7CAAC"/>
          </w:tcPr>
          <w:p w14:paraId="47B6EC20" w14:textId="77777777" w:rsidR="00254A37" w:rsidRDefault="00254A37" w:rsidP="00254A37">
            <w:pPr>
              <w:jc w:val="both"/>
              <w:rPr>
                <w:b/>
              </w:rPr>
            </w:pPr>
            <w:r>
              <w:rPr>
                <w:b/>
              </w:rPr>
              <w:t xml:space="preserve">hodin </w:t>
            </w:r>
          </w:p>
        </w:tc>
      </w:tr>
      <w:tr w:rsidR="00254A37" w14:paraId="4F7EA509" w14:textId="77777777" w:rsidTr="005133EF">
        <w:tc>
          <w:tcPr>
            <w:tcW w:w="9855" w:type="dxa"/>
            <w:gridSpan w:val="9"/>
            <w:shd w:val="clear" w:color="auto" w:fill="F7CAAC"/>
          </w:tcPr>
          <w:p w14:paraId="7C2917B0" w14:textId="77777777" w:rsidR="00254A37" w:rsidRDefault="00254A37" w:rsidP="00254A37">
            <w:pPr>
              <w:jc w:val="both"/>
              <w:rPr>
                <w:b/>
              </w:rPr>
            </w:pPr>
            <w:r>
              <w:rPr>
                <w:b/>
              </w:rPr>
              <w:t>Informace o způsobu kontaktu s vyučujícím</w:t>
            </w:r>
          </w:p>
        </w:tc>
      </w:tr>
      <w:tr w:rsidR="00254A37" w14:paraId="11370A66" w14:textId="77777777" w:rsidTr="00A015CC">
        <w:trPr>
          <w:trHeight w:val="283"/>
        </w:trPr>
        <w:tc>
          <w:tcPr>
            <w:tcW w:w="9855" w:type="dxa"/>
            <w:gridSpan w:val="9"/>
          </w:tcPr>
          <w:p w14:paraId="488E2BE7" w14:textId="77777777" w:rsidR="00254A37" w:rsidRDefault="00254A37" w:rsidP="00254A37">
            <w:pPr>
              <w:jc w:val="both"/>
            </w:pPr>
          </w:p>
        </w:tc>
      </w:tr>
      <w:tr w:rsidR="00336D22" w14:paraId="2E6A44D2" w14:textId="77777777" w:rsidTr="005133EF">
        <w:tc>
          <w:tcPr>
            <w:tcW w:w="9855" w:type="dxa"/>
            <w:gridSpan w:val="9"/>
            <w:tcBorders>
              <w:bottom w:val="double" w:sz="4" w:space="0" w:color="auto"/>
            </w:tcBorders>
            <w:shd w:val="clear" w:color="auto" w:fill="BDD6EE"/>
          </w:tcPr>
          <w:p w14:paraId="5A273D5F" w14:textId="77777777" w:rsidR="00336D22" w:rsidRDefault="00336D22" w:rsidP="005133EF">
            <w:pPr>
              <w:jc w:val="both"/>
              <w:rPr>
                <w:b/>
                <w:sz w:val="28"/>
              </w:rPr>
            </w:pPr>
            <w:r>
              <w:lastRenderedPageBreak/>
              <w:br w:type="page"/>
            </w:r>
            <w:r>
              <w:rPr>
                <w:b/>
                <w:sz w:val="28"/>
              </w:rPr>
              <w:t>B-III – Charakteristika studijního předmětu</w:t>
            </w:r>
          </w:p>
        </w:tc>
      </w:tr>
      <w:tr w:rsidR="00C2293B" w14:paraId="1FAFA72A" w14:textId="77777777" w:rsidTr="005133EF">
        <w:tc>
          <w:tcPr>
            <w:tcW w:w="3086" w:type="dxa"/>
            <w:tcBorders>
              <w:top w:val="double" w:sz="4" w:space="0" w:color="auto"/>
            </w:tcBorders>
            <w:shd w:val="clear" w:color="auto" w:fill="F7CAAC"/>
          </w:tcPr>
          <w:p w14:paraId="3DDF07ED" w14:textId="77777777" w:rsidR="00C2293B" w:rsidRDefault="00C2293B" w:rsidP="00717443">
            <w:pPr>
              <w:rPr>
                <w:b/>
              </w:rPr>
            </w:pPr>
            <w:r>
              <w:rPr>
                <w:b/>
              </w:rPr>
              <w:t>Název studijního předmětu</w:t>
            </w:r>
          </w:p>
        </w:tc>
        <w:tc>
          <w:tcPr>
            <w:tcW w:w="6769" w:type="dxa"/>
            <w:gridSpan w:val="8"/>
            <w:tcBorders>
              <w:top w:val="double" w:sz="4" w:space="0" w:color="auto"/>
            </w:tcBorders>
          </w:tcPr>
          <w:p w14:paraId="303FEE8F" w14:textId="5D42BE03" w:rsidR="00C2293B" w:rsidRDefault="00C2293B" w:rsidP="00C2293B">
            <w:pPr>
              <w:jc w:val="both"/>
            </w:pPr>
            <w:proofErr w:type="spellStart"/>
            <w:r>
              <w:t>Upcycling</w:t>
            </w:r>
            <w:proofErr w:type="spellEnd"/>
            <w:r>
              <w:t xml:space="preserve"> 2</w:t>
            </w:r>
          </w:p>
        </w:tc>
      </w:tr>
      <w:tr w:rsidR="00C2293B" w14:paraId="23181345" w14:textId="77777777" w:rsidTr="005133EF">
        <w:tc>
          <w:tcPr>
            <w:tcW w:w="3086" w:type="dxa"/>
            <w:shd w:val="clear" w:color="auto" w:fill="F7CAAC"/>
          </w:tcPr>
          <w:p w14:paraId="30ACA71D" w14:textId="77777777" w:rsidR="00C2293B" w:rsidRDefault="00C2293B" w:rsidP="001C3D6E">
            <w:pPr>
              <w:rPr>
                <w:b/>
              </w:rPr>
            </w:pPr>
            <w:r>
              <w:rPr>
                <w:b/>
              </w:rPr>
              <w:t>Typ předmětu</w:t>
            </w:r>
          </w:p>
        </w:tc>
        <w:tc>
          <w:tcPr>
            <w:tcW w:w="3406" w:type="dxa"/>
            <w:gridSpan w:val="5"/>
          </w:tcPr>
          <w:p w14:paraId="6A93C77E" w14:textId="6480539A" w:rsidR="00C2293B" w:rsidRDefault="00C2293B" w:rsidP="00C2293B">
            <w:pPr>
              <w:jc w:val="both"/>
            </w:pPr>
            <w:r>
              <w:t>povinně volitelný</w:t>
            </w:r>
          </w:p>
        </w:tc>
        <w:tc>
          <w:tcPr>
            <w:tcW w:w="2695" w:type="dxa"/>
            <w:gridSpan w:val="2"/>
            <w:shd w:val="clear" w:color="auto" w:fill="F7CAAC"/>
          </w:tcPr>
          <w:p w14:paraId="4259234F" w14:textId="77777777" w:rsidR="00C2293B" w:rsidRDefault="00C2293B" w:rsidP="00C2293B">
            <w:pPr>
              <w:jc w:val="both"/>
            </w:pPr>
            <w:r>
              <w:rPr>
                <w:b/>
              </w:rPr>
              <w:t>doporučený ročník / semestr</w:t>
            </w:r>
          </w:p>
        </w:tc>
        <w:tc>
          <w:tcPr>
            <w:tcW w:w="668" w:type="dxa"/>
          </w:tcPr>
          <w:p w14:paraId="70AC752C" w14:textId="719B03AD" w:rsidR="00C2293B" w:rsidRDefault="00FB4EF8" w:rsidP="00C2293B">
            <w:pPr>
              <w:jc w:val="both"/>
            </w:pPr>
            <w:r>
              <w:t>2/ZS</w:t>
            </w:r>
          </w:p>
        </w:tc>
      </w:tr>
      <w:tr w:rsidR="000B7979" w14:paraId="561B6028" w14:textId="77777777" w:rsidTr="005133EF">
        <w:tc>
          <w:tcPr>
            <w:tcW w:w="3086" w:type="dxa"/>
            <w:shd w:val="clear" w:color="auto" w:fill="F7CAAC"/>
          </w:tcPr>
          <w:p w14:paraId="6DA80253" w14:textId="77777777" w:rsidR="000B7979" w:rsidRDefault="000B7979" w:rsidP="001C3D6E">
            <w:pPr>
              <w:rPr>
                <w:b/>
              </w:rPr>
            </w:pPr>
            <w:r>
              <w:rPr>
                <w:b/>
              </w:rPr>
              <w:t>Rozsah studijního předmětu</w:t>
            </w:r>
          </w:p>
        </w:tc>
        <w:tc>
          <w:tcPr>
            <w:tcW w:w="1701" w:type="dxa"/>
            <w:gridSpan w:val="3"/>
          </w:tcPr>
          <w:p w14:paraId="616E1632" w14:textId="2A1424F8" w:rsidR="000B7979" w:rsidRDefault="000B7979" w:rsidP="000B7979">
            <w:pPr>
              <w:jc w:val="both"/>
            </w:pPr>
            <w:proofErr w:type="gramStart"/>
            <w:r>
              <w:t>26s</w:t>
            </w:r>
            <w:proofErr w:type="gramEnd"/>
          </w:p>
        </w:tc>
        <w:tc>
          <w:tcPr>
            <w:tcW w:w="889" w:type="dxa"/>
            <w:shd w:val="clear" w:color="auto" w:fill="F7CAAC"/>
          </w:tcPr>
          <w:p w14:paraId="575679AB" w14:textId="77777777" w:rsidR="000B7979" w:rsidRDefault="000B7979" w:rsidP="000B7979">
            <w:pPr>
              <w:jc w:val="both"/>
              <w:rPr>
                <w:b/>
              </w:rPr>
            </w:pPr>
            <w:r>
              <w:rPr>
                <w:b/>
              </w:rPr>
              <w:t xml:space="preserve">hod. </w:t>
            </w:r>
          </w:p>
        </w:tc>
        <w:tc>
          <w:tcPr>
            <w:tcW w:w="816" w:type="dxa"/>
          </w:tcPr>
          <w:p w14:paraId="2B86787A" w14:textId="2B2C6A05" w:rsidR="000B7979" w:rsidRDefault="000B7979" w:rsidP="000B7979">
            <w:pPr>
              <w:jc w:val="both"/>
            </w:pPr>
            <w:r>
              <w:t>26</w:t>
            </w:r>
          </w:p>
        </w:tc>
        <w:tc>
          <w:tcPr>
            <w:tcW w:w="2156" w:type="dxa"/>
            <w:shd w:val="clear" w:color="auto" w:fill="F7CAAC"/>
          </w:tcPr>
          <w:p w14:paraId="60C8B49D" w14:textId="37DCFC81" w:rsidR="000B7979" w:rsidRDefault="000B7979" w:rsidP="000B7979">
            <w:pPr>
              <w:jc w:val="both"/>
              <w:rPr>
                <w:b/>
              </w:rPr>
            </w:pPr>
            <w:r>
              <w:rPr>
                <w:b/>
              </w:rPr>
              <w:t>kreditů</w:t>
            </w:r>
          </w:p>
        </w:tc>
        <w:tc>
          <w:tcPr>
            <w:tcW w:w="1207" w:type="dxa"/>
            <w:gridSpan w:val="2"/>
          </w:tcPr>
          <w:p w14:paraId="0EC5D224" w14:textId="33CFA832" w:rsidR="000B7979" w:rsidRDefault="000B7979" w:rsidP="000B7979">
            <w:pPr>
              <w:jc w:val="both"/>
            </w:pPr>
            <w:r>
              <w:t>2</w:t>
            </w:r>
          </w:p>
        </w:tc>
      </w:tr>
      <w:tr w:rsidR="00336D22" w14:paraId="633511F5" w14:textId="77777777" w:rsidTr="005133EF">
        <w:tc>
          <w:tcPr>
            <w:tcW w:w="3086" w:type="dxa"/>
            <w:shd w:val="clear" w:color="auto" w:fill="F7CAAC"/>
          </w:tcPr>
          <w:p w14:paraId="7344B765" w14:textId="77777777" w:rsidR="00336D22" w:rsidRDefault="00336D22" w:rsidP="001C3D6E">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2E3C87DE" w14:textId="77777777" w:rsidR="00336D22" w:rsidRDefault="00336D22" w:rsidP="005133EF">
            <w:pPr>
              <w:jc w:val="both"/>
            </w:pPr>
          </w:p>
        </w:tc>
      </w:tr>
      <w:tr w:rsidR="009F77F0" w14:paraId="6293191A" w14:textId="77777777" w:rsidTr="005133EF">
        <w:tc>
          <w:tcPr>
            <w:tcW w:w="3086" w:type="dxa"/>
            <w:shd w:val="clear" w:color="auto" w:fill="F7CAAC"/>
          </w:tcPr>
          <w:p w14:paraId="05FEDAB2" w14:textId="77777777" w:rsidR="009F77F0" w:rsidRPr="005A0406" w:rsidRDefault="009F77F0" w:rsidP="001C3D6E">
            <w:pPr>
              <w:rPr>
                <w:b/>
              </w:rPr>
            </w:pPr>
            <w:r w:rsidRPr="005A0406">
              <w:rPr>
                <w:b/>
              </w:rPr>
              <w:t>Způsob ověření výsledků učení</w:t>
            </w:r>
          </w:p>
        </w:tc>
        <w:tc>
          <w:tcPr>
            <w:tcW w:w="3406" w:type="dxa"/>
            <w:gridSpan w:val="5"/>
          </w:tcPr>
          <w:p w14:paraId="1D18875A" w14:textId="2F62714B" w:rsidR="009F77F0" w:rsidRDefault="009F77F0" w:rsidP="009F77F0">
            <w:pPr>
              <w:jc w:val="both"/>
            </w:pPr>
            <w:r>
              <w:t>klasifikovaný zápočet</w:t>
            </w:r>
          </w:p>
        </w:tc>
        <w:tc>
          <w:tcPr>
            <w:tcW w:w="2156" w:type="dxa"/>
            <w:shd w:val="clear" w:color="auto" w:fill="F7CAAC"/>
          </w:tcPr>
          <w:p w14:paraId="510D535F" w14:textId="345A2F8A" w:rsidR="009F77F0" w:rsidRDefault="009F77F0" w:rsidP="009F77F0">
            <w:pPr>
              <w:jc w:val="both"/>
              <w:rPr>
                <w:b/>
              </w:rPr>
            </w:pPr>
            <w:r>
              <w:rPr>
                <w:b/>
              </w:rPr>
              <w:t>Forma výuky</w:t>
            </w:r>
          </w:p>
        </w:tc>
        <w:tc>
          <w:tcPr>
            <w:tcW w:w="1207" w:type="dxa"/>
            <w:gridSpan w:val="2"/>
          </w:tcPr>
          <w:p w14:paraId="07444EE3" w14:textId="02DE937C" w:rsidR="009F77F0" w:rsidRDefault="009F77F0" w:rsidP="009F77F0">
            <w:pPr>
              <w:jc w:val="both"/>
            </w:pPr>
            <w:r>
              <w:t xml:space="preserve">seminář </w:t>
            </w:r>
          </w:p>
        </w:tc>
      </w:tr>
      <w:tr w:rsidR="00336D22" w14:paraId="5AFE7785" w14:textId="77777777" w:rsidTr="005133EF">
        <w:tc>
          <w:tcPr>
            <w:tcW w:w="3086" w:type="dxa"/>
            <w:shd w:val="clear" w:color="auto" w:fill="F7CAAC"/>
          </w:tcPr>
          <w:p w14:paraId="4036F4F4" w14:textId="77777777" w:rsidR="00336D22" w:rsidRPr="005A0406" w:rsidRDefault="00336D22" w:rsidP="001C3D6E">
            <w:pPr>
              <w:rPr>
                <w:b/>
              </w:rPr>
            </w:pPr>
            <w:r w:rsidRPr="005A0406">
              <w:rPr>
                <w:b/>
              </w:rPr>
              <w:t>Forma způsobu ověření výsledků učení a další požadavky na studenta</w:t>
            </w:r>
          </w:p>
        </w:tc>
        <w:tc>
          <w:tcPr>
            <w:tcW w:w="6769" w:type="dxa"/>
            <w:gridSpan w:val="8"/>
            <w:tcBorders>
              <w:bottom w:val="nil"/>
            </w:tcBorders>
          </w:tcPr>
          <w:p w14:paraId="4FB4B39C" w14:textId="77777777" w:rsidR="00043019" w:rsidRPr="0066293B" w:rsidRDefault="00043019" w:rsidP="00043019">
            <w:pPr>
              <w:jc w:val="both"/>
            </w:pPr>
            <w:r w:rsidRPr="0066293B">
              <w:t>ústní,</w:t>
            </w:r>
          </w:p>
          <w:p w14:paraId="17600DCF" w14:textId="625B5417" w:rsidR="00336D22" w:rsidRDefault="00043019" w:rsidP="00043019">
            <w:pPr>
              <w:jc w:val="both"/>
            </w:pPr>
            <w:r w:rsidRPr="0066293B">
              <w:t>80% aktivní účast na seminářích, zpracování a obhájení autorského projektu</w:t>
            </w:r>
          </w:p>
        </w:tc>
      </w:tr>
      <w:tr w:rsidR="00336D22" w14:paraId="6C0FCA2D" w14:textId="77777777" w:rsidTr="001C3D6E">
        <w:trPr>
          <w:trHeight w:val="62"/>
        </w:trPr>
        <w:tc>
          <w:tcPr>
            <w:tcW w:w="9855" w:type="dxa"/>
            <w:gridSpan w:val="9"/>
            <w:tcBorders>
              <w:top w:val="nil"/>
            </w:tcBorders>
          </w:tcPr>
          <w:p w14:paraId="6F3C016E" w14:textId="77777777" w:rsidR="00336D22" w:rsidRDefault="00336D22" w:rsidP="001C3D6E"/>
        </w:tc>
      </w:tr>
      <w:tr w:rsidR="008A17A1" w14:paraId="246DEAA1" w14:textId="77777777" w:rsidTr="005133EF">
        <w:trPr>
          <w:trHeight w:val="197"/>
        </w:trPr>
        <w:tc>
          <w:tcPr>
            <w:tcW w:w="3086" w:type="dxa"/>
            <w:tcBorders>
              <w:top w:val="nil"/>
            </w:tcBorders>
            <w:shd w:val="clear" w:color="auto" w:fill="F7CAAC"/>
          </w:tcPr>
          <w:p w14:paraId="34CC0BDF" w14:textId="77777777" w:rsidR="008A17A1" w:rsidRDefault="008A17A1" w:rsidP="001C3D6E">
            <w:pPr>
              <w:rPr>
                <w:b/>
              </w:rPr>
            </w:pPr>
            <w:r>
              <w:rPr>
                <w:b/>
              </w:rPr>
              <w:t>Garant předmětu</w:t>
            </w:r>
          </w:p>
        </w:tc>
        <w:tc>
          <w:tcPr>
            <w:tcW w:w="6769" w:type="dxa"/>
            <w:gridSpan w:val="8"/>
            <w:tcBorders>
              <w:top w:val="nil"/>
            </w:tcBorders>
          </w:tcPr>
          <w:p w14:paraId="12F036AB" w14:textId="1320F26E" w:rsidR="008A17A1" w:rsidRDefault="008A17A1" w:rsidP="008A17A1">
            <w:pPr>
              <w:jc w:val="both"/>
            </w:pPr>
            <w:r>
              <w:t>MgA. Jan Veselský</w:t>
            </w:r>
            <w:r w:rsidR="00717443">
              <w:t>, Ph.D.</w:t>
            </w:r>
          </w:p>
        </w:tc>
      </w:tr>
      <w:tr w:rsidR="008A17A1" w14:paraId="0B7458BC" w14:textId="77777777" w:rsidTr="005133EF">
        <w:trPr>
          <w:trHeight w:val="243"/>
        </w:trPr>
        <w:tc>
          <w:tcPr>
            <w:tcW w:w="3086" w:type="dxa"/>
            <w:tcBorders>
              <w:top w:val="nil"/>
            </w:tcBorders>
            <w:shd w:val="clear" w:color="auto" w:fill="F7CAAC"/>
          </w:tcPr>
          <w:p w14:paraId="27CEF848" w14:textId="77777777" w:rsidR="008A17A1" w:rsidRDefault="008A17A1" w:rsidP="001C3D6E">
            <w:pPr>
              <w:rPr>
                <w:b/>
              </w:rPr>
            </w:pPr>
            <w:r>
              <w:rPr>
                <w:b/>
              </w:rPr>
              <w:t>Zapojení garanta do výuky předmětu</w:t>
            </w:r>
          </w:p>
        </w:tc>
        <w:tc>
          <w:tcPr>
            <w:tcW w:w="6769" w:type="dxa"/>
            <w:gridSpan w:val="8"/>
            <w:tcBorders>
              <w:top w:val="nil"/>
            </w:tcBorders>
          </w:tcPr>
          <w:p w14:paraId="4A17BB2C" w14:textId="31429D9C" w:rsidR="008A17A1" w:rsidRDefault="008A17A1" w:rsidP="008A17A1">
            <w:pPr>
              <w:jc w:val="both"/>
            </w:pPr>
            <w:r>
              <w:t>100 %</w:t>
            </w:r>
          </w:p>
        </w:tc>
      </w:tr>
      <w:tr w:rsidR="008A17A1" w14:paraId="48CF21D2" w14:textId="77777777" w:rsidTr="005133EF">
        <w:tc>
          <w:tcPr>
            <w:tcW w:w="3086" w:type="dxa"/>
            <w:shd w:val="clear" w:color="auto" w:fill="F7CAAC"/>
          </w:tcPr>
          <w:p w14:paraId="097CDE4C" w14:textId="77777777" w:rsidR="008A17A1" w:rsidRDefault="008A17A1" w:rsidP="001C3D6E">
            <w:pPr>
              <w:rPr>
                <w:b/>
              </w:rPr>
            </w:pPr>
            <w:r>
              <w:rPr>
                <w:b/>
              </w:rPr>
              <w:t>Vyučující</w:t>
            </w:r>
          </w:p>
        </w:tc>
        <w:tc>
          <w:tcPr>
            <w:tcW w:w="6769" w:type="dxa"/>
            <w:gridSpan w:val="8"/>
            <w:tcBorders>
              <w:bottom w:val="nil"/>
            </w:tcBorders>
          </w:tcPr>
          <w:p w14:paraId="1668AD5A" w14:textId="67994203" w:rsidR="008A17A1" w:rsidRDefault="008A17A1" w:rsidP="008A17A1">
            <w:pPr>
              <w:jc w:val="both"/>
            </w:pPr>
            <w:r>
              <w:t>MgA. Jan Veselský</w:t>
            </w:r>
            <w:r w:rsidR="00717443">
              <w:t>, Ph.D.</w:t>
            </w:r>
          </w:p>
        </w:tc>
      </w:tr>
      <w:tr w:rsidR="00336D22" w14:paraId="467A5273" w14:textId="77777777" w:rsidTr="001C3D6E">
        <w:trPr>
          <w:trHeight w:val="136"/>
        </w:trPr>
        <w:tc>
          <w:tcPr>
            <w:tcW w:w="9855" w:type="dxa"/>
            <w:gridSpan w:val="9"/>
            <w:tcBorders>
              <w:top w:val="nil"/>
            </w:tcBorders>
          </w:tcPr>
          <w:p w14:paraId="4D51641C" w14:textId="77777777" w:rsidR="00336D22" w:rsidRDefault="00336D22" w:rsidP="001C3D6E"/>
        </w:tc>
      </w:tr>
      <w:tr w:rsidR="00336D22" w14:paraId="4317BEF5" w14:textId="77777777" w:rsidTr="005133EF">
        <w:tc>
          <w:tcPr>
            <w:tcW w:w="3086" w:type="dxa"/>
            <w:shd w:val="clear" w:color="auto" w:fill="F7CAAC"/>
          </w:tcPr>
          <w:p w14:paraId="5DB9DC2B" w14:textId="77777777" w:rsidR="00336D22" w:rsidRPr="001452AD" w:rsidRDefault="00336D22" w:rsidP="001C3D6E">
            <w:pPr>
              <w:rPr>
                <w:b/>
                <w:highlight w:val="yellow"/>
              </w:rPr>
            </w:pPr>
            <w:r w:rsidRPr="009B48E7">
              <w:rPr>
                <w:b/>
              </w:rPr>
              <w:t>Hlavní témata a výsledky učení</w:t>
            </w:r>
          </w:p>
        </w:tc>
        <w:tc>
          <w:tcPr>
            <w:tcW w:w="6769" w:type="dxa"/>
            <w:gridSpan w:val="8"/>
            <w:tcBorders>
              <w:bottom w:val="nil"/>
            </w:tcBorders>
          </w:tcPr>
          <w:p w14:paraId="3E404805" w14:textId="77777777" w:rsidR="00336D22" w:rsidRPr="001452AD" w:rsidRDefault="00336D22" w:rsidP="005133EF">
            <w:pPr>
              <w:jc w:val="both"/>
              <w:rPr>
                <w:highlight w:val="yellow"/>
              </w:rPr>
            </w:pPr>
          </w:p>
        </w:tc>
      </w:tr>
      <w:tr w:rsidR="00336D22" w14:paraId="4FE5BDB7" w14:textId="77777777" w:rsidTr="005133EF">
        <w:trPr>
          <w:trHeight w:val="2197"/>
        </w:trPr>
        <w:tc>
          <w:tcPr>
            <w:tcW w:w="9855" w:type="dxa"/>
            <w:gridSpan w:val="9"/>
            <w:tcBorders>
              <w:top w:val="nil"/>
              <w:bottom w:val="single" w:sz="4" w:space="0" w:color="auto"/>
            </w:tcBorders>
          </w:tcPr>
          <w:p w14:paraId="0E8615B3" w14:textId="1DC498EF" w:rsidR="008937D7" w:rsidRPr="008937D7" w:rsidRDefault="008937D7" w:rsidP="008B5DD9">
            <w:pPr>
              <w:jc w:val="both"/>
            </w:pPr>
            <w:r w:rsidRPr="008937D7">
              <w:t xml:space="preserve">Celkem 5 bloků </w:t>
            </w:r>
            <w:r w:rsidR="0049028C">
              <w:t>seminářů</w:t>
            </w:r>
            <w:r w:rsidRPr="008937D7">
              <w:t>, součástí je i praktická výuka a konzultace autorských projektů.</w:t>
            </w:r>
          </w:p>
          <w:p w14:paraId="710E9F5F" w14:textId="182CECD3" w:rsidR="00D073AE" w:rsidRPr="007E15B5" w:rsidRDefault="008B5DD9" w:rsidP="008B5DD9">
            <w:pPr>
              <w:jc w:val="both"/>
              <w:rPr>
                <w:b/>
                <w:bCs/>
              </w:rPr>
            </w:pPr>
            <w:r w:rsidRPr="007E15B5">
              <w:rPr>
                <w:b/>
                <w:bCs/>
              </w:rPr>
              <w:t>Témata:</w:t>
            </w:r>
          </w:p>
          <w:p w14:paraId="5904EFD4" w14:textId="071B9832" w:rsidR="00D073AE" w:rsidRPr="008937D7" w:rsidRDefault="00D073AE" w:rsidP="00356C01">
            <w:pPr>
              <w:pStyle w:val="Odstavecseseznamem"/>
              <w:numPr>
                <w:ilvl w:val="0"/>
                <w:numId w:val="27"/>
              </w:numPr>
              <w:contextualSpacing w:val="0"/>
              <w:jc w:val="both"/>
            </w:pPr>
            <w:r w:rsidRPr="008937D7">
              <w:t>Cvičení na dané téma – srovnání přístupů dvou (či více) produktů nebo autorů</w:t>
            </w:r>
            <w:r w:rsidR="001C3D6E">
              <w:t>.</w:t>
            </w:r>
          </w:p>
          <w:p w14:paraId="2D717CA5" w14:textId="48AA6179" w:rsidR="00D073AE" w:rsidRPr="008937D7" w:rsidRDefault="00D073AE" w:rsidP="00356C01">
            <w:pPr>
              <w:pStyle w:val="Odstavecseseznamem"/>
              <w:numPr>
                <w:ilvl w:val="0"/>
                <w:numId w:val="27"/>
              </w:numPr>
              <w:contextualSpacing w:val="0"/>
              <w:jc w:val="both"/>
            </w:pPr>
            <w:r w:rsidRPr="008937D7">
              <w:t xml:space="preserve">Design draft – navrhování produktu v tématu </w:t>
            </w:r>
            <w:proofErr w:type="spellStart"/>
            <w:r w:rsidRPr="008937D7">
              <w:t>Upcycling</w:t>
            </w:r>
            <w:proofErr w:type="spellEnd"/>
            <w:r w:rsidRPr="008937D7">
              <w:t>/prezentace</w:t>
            </w:r>
            <w:r w:rsidR="001C3D6E">
              <w:t>.</w:t>
            </w:r>
          </w:p>
          <w:p w14:paraId="75C79D9B" w14:textId="4B6A3859" w:rsidR="00D073AE" w:rsidRPr="008937D7" w:rsidRDefault="00D073AE" w:rsidP="00356C01">
            <w:pPr>
              <w:pStyle w:val="Odstavecseseznamem"/>
              <w:numPr>
                <w:ilvl w:val="0"/>
                <w:numId w:val="27"/>
              </w:numPr>
              <w:contextualSpacing w:val="0"/>
              <w:jc w:val="both"/>
            </w:pPr>
            <w:proofErr w:type="spellStart"/>
            <w:r w:rsidRPr="008937D7">
              <w:t>Upcycling</w:t>
            </w:r>
            <w:proofErr w:type="spellEnd"/>
            <w:r w:rsidRPr="008937D7">
              <w:t xml:space="preserve"> vs. DIY</w:t>
            </w:r>
            <w:r w:rsidR="001C3D6E">
              <w:t>.</w:t>
            </w:r>
          </w:p>
          <w:p w14:paraId="05F63115" w14:textId="45007C8F" w:rsidR="00D073AE" w:rsidRPr="008937D7" w:rsidRDefault="00D073AE" w:rsidP="00356C01">
            <w:pPr>
              <w:pStyle w:val="Odstavecseseznamem"/>
              <w:numPr>
                <w:ilvl w:val="0"/>
                <w:numId w:val="27"/>
              </w:numPr>
              <w:contextualSpacing w:val="0"/>
              <w:jc w:val="both"/>
            </w:pPr>
            <w:r w:rsidRPr="008937D7">
              <w:t xml:space="preserve">Design draft – navrhování produktu v tématu </w:t>
            </w:r>
            <w:proofErr w:type="spellStart"/>
            <w:r w:rsidRPr="008937D7">
              <w:t>Upcycling</w:t>
            </w:r>
            <w:proofErr w:type="spellEnd"/>
            <w:r w:rsidRPr="008937D7">
              <w:t>/prezentace</w:t>
            </w:r>
            <w:r w:rsidR="001C3D6E">
              <w:t>.</w:t>
            </w:r>
          </w:p>
          <w:p w14:paraId="50C5AA26" w14:textId="3EB745B4" w:rsidR="00D073AE" w:rsidRPr="008937D7" w:rsidRDefault="00D073AE" w:rsidP="00356C01">
            <w:pPr>
              <w:pStyle w:val="Odstavecseseznamem"/>
              <w:numPr>
                <w:ilvl w:val="0"/>
                <w:numId w:val="27"/>
              </w:numPr>
              <w:spacing w:after="120"/>
              <w:contextualSpacing w:val="0"/>
              <w:jc w:val="both"/>
            </w:pPr>
            <w:r w:rsidRPr="008937D7">
              <w:t>Obhajoby projektů</w:t>
            </w:r>
            <w:r w:rsidR="001C3D6E">
              <w:t>.</w:t>
            </w:r>
          </w:p>
          <w:p w14:paraId="274C242C" w14:textId="77777777" w:rsidR="006B0527" w:rsidRPr="007E15B5" w:rsidRDefault="006B0527" w:rsidP="006B0527">
            <w:pPr>
              <w:jc w:val="both"/>
              <w:rPr>
                <w:b/>
                <w:bCs/>
              </w:rPr>
            </w:pPr>
            <w:r w:rsidRPr="007E15B5">
              <w:rPr>
                <w:b/>
                <w:bCs/>
              </w:rPr>
              <w:t>Výsledky učení:</w:t>
            </w:r>
          </w:p>
          <w:p w14:paraId="2F14641B" w14:textId="77777777" w:rsidR="006B0527" w:rsidRPr="008937D7" w:rsidRDefault="006B0527" w:rsidP="006B0527">
            <w:pPr>
              <w:jc w:val="both"/>
            </w:pPr>
            <w:r w:rsidRPr="008937D7">
              <w:t>Odborné znalosti – po absolvování předmětu student umí:</w:t>
            </w:r>
          </w:p>
          <w:p w14:paraId="15E8A7A1" w14:textId="1EE70022" w:rsidR="00BA0363" w:rsidRDefault="001C3D6E" w:rsidP="004C352E">
            <w:pPr>
              <w:pStyle w:val="Odstavecseseznamem"/>
              <w:numPr>
                <w:ilvl w:val="0"/>
                <w:numId w:val="125"/>
              </w:numPr>
              <w:jc w:val="both"/>
            </w:pPr>
            <w:r>
              <w:t>d</w:t>
            </w:r>
            <w:r w:rsidR="00BA0363">
              <w:t>efinovat základní principy cirkulární ekonomiky</w:t>
            </w:r>
          </w:p>
          <w:p w14:paraId="19738749" w14:textId="1EFCE275" w:rsidR="00BA0363" w:rsidRDefault="001C3D6E" w:rsidP="004C352E">
            <w:pPr>
              <w:pStyle w:val="Odstavecseseznamem"/>
              <w:numPr>
                <w:ilvl w:val="0"/>
                <w:numId w:val="125"/>
              </w:numPr>
              <w:jc w:val="both"/>
            </w:pPr>
            <w:r>
              <w:t>v</w:t>
            </w:r>
            <w:r w:rsidR="00BA0363">
              <w:t xml:space="preserve">ysvětlit rozdíly mezi recyklací a </w:t>
            </w:r>
            <w:proofErr w:type="spellStart"/>
            <w:r w:rsidR="00BA0363">
              <w:t>upcyklací</w:t>
            </w:r>
            <w:proofErr w:type="spellEnd"/>
          </w:p>
          <w:p w14:paraId="0019AD0D" w14:textId="66886EA1" w:rsidR="00BA0363" w:rsidRDefault="001C3D6E" w:rsidP="004C352E">
            <w:pPr>
              <w:pStyle w:val="Odstavecseseznamem"/>
              <w:numPr>
                <w:ilvl w:val="0"/>
                <w:numId w:val="125"/>
              </w:numPr>
              <w:jc w:val="both"/>
            </w:pPr>
            <w:r>
              <w:t>r</w:t>
            </w:r>
            <w:r w:rsidR="00BA0363">
              <w:t xml:space="preserve">ozpoznat </w:t>
            </w:r>
            <w:proofErr w:type="spellStart"/>
            <w:r w:rsidR="00BA0363">
              <w:t>greenwashing</w:t>
            </w:r>
            <w:proofErr w:type="spellEnd"/>
          </w:p>
          <w:p w14:paraId="39D49AE0" w14:textId="1B09054F" w:rsidR="00BA0363" w:rsidRPr="008937D7" w:rsidRDefault="001C3D6E" w:rsidP="004C352E">
            <w:pPr>
              <w:pStyle w:val="Odstavecseseznamem"/>
              <w:numPr>
                <w:ilvl w:val="0"/>
                <w:numId w:val="125"/>
              </w:numPr>
              <w:jc w:val="both"/>
            </w:pPr>
            <w:r>
              <w:t>d</w:t>
            </w:r>
            <w:r w:rsidR="00BA0363">
              <w:t>efinovat vhodné materiály pro svůj projekt</w:t>
            </w:r>
          </w:p>
          <w:p w14:paraId="136543BF" w14:textId="77777777" w:rsidR="006B0527" w:rsidRDefault="006B0527" w:rsidP="006B0527">
            <w:pPr>
              <w:jc w:val="both"/>
            </w:pPr>
            <w:r w:rsidRPr="008937D7">
              <w:t>Odborné dovednosti – po absolvování předmětu student umí:</w:t>
            </w:r>
          </w:p>
          <w:p w14:paraId="64A6E41A" w14:textId="441D73FA" w:rsidR="00EE3158" w:rsidRDefault="001C3D6E" w:rsidP="004C352E">
            <w:pPr>
              <w:pStyle w:val="Odstavecseseznamem"/>
              <w:numPr>
                <w:ilvl w:val="0"/>
                <w:numId w:val="126"/>
              </w:numPr>
              <w:jc w:val="both"/>
            </w:pPr>
            <w:r>
              <w:t>a</w:t>
            </w:r>
            <w:r w:rsidR="00EE3158">
              <w:t>nalyzovat vhodnost sériové nebo kusové výroby</w:t>
            </w:r>
          </w:p>
          <w:p w14:paraId="7189A544" w14:textId="38F71437" w:rsidR="00EE3158" w:rsidRDefault="001C3D6E" w:rsidP="004C352E">
            <w:pPr>
              <w:pStyle w:val="Odstavecseseznamem"/>
              <w:numPr>
                <w:ilvl w:val="0"/>
                <w:numId w:val="126"/>
              </w:numPr>
              <w:jc w:val="both"/>
            </w:pPr>
            <w:r>
              <w:t>p</w:t>
            </w:r>
            <w:r w:rsidR="00EE3158">
              <w:t>rezentovat proces navrhování</w:t>
            </w:r>
          </w:p>
          <w:p w14:paraId="0105A05D" w14:textId="79CF4603" w:rsidR="00336D22" w:rsidRPr="005A0406" w:rsidRDefault="001C3D6E" w:rsidP="004C352E">
            <w:pPr>
              <w:pStyle w:val="Odstavecseseznamem"/>
              <w:numPr>
                <w:ilvl w:val="0"/>
                <w:numId w:val="126"/>
              </w:numPr>
              <w:jc w:val="both"/>
            </w:pPr>
            <w:r>
              <w:t>v</w:t>
            </w:r>
            <w:r w:rsidR="00EE3158">
              <w:t>izualizovat vhodným způsobem svůj produkt</w:t>
            </w:r>
          </w:p>
        </w:tc>
      </w:tr>
      <w:tr w:rsidR="00336D22" w14:paraId="0818011F"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BABFC95" w14:textId="77777777" w:rsidR="00336D22" w:rsidRPr="001452AD" w:rsidRDefault="00336D22"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5005C309" w14:textId="77777777" w:rsidR="00336D22" w:rsidRPr="001452AD" w:rsidRDefault="00336D22" w:rsidP="005133EF">
            <w:pPr>
              <w:jc w:val="both"/>
              <w:rPr>
                <w:highlight w:val="yellow"/>
              </w:rPr>
            </w:pPr>
          </w:p>
        </w:tc>
      </w:tr>
      <w:tr w:rsidR="00336D22" w14:paraId="560D85FA" w14:textId="77777777" w:rsidTr="00A015CC">
        <w:trPr>
          <w:trHeight w:val="857"/>
        </w:trPr>
        <w:tc>
          <w:tcPr>
            <w:tcW w:w="9855" w:type="dxa"/>
            <w:gridSpan w:val="9"/>
            <w:tcBorders>
              <w:top w:val="nil"/>
              <w:bottom w:val="single" w:sz="4" w:space="0" w:color="auto"/>
            </w:tcBorders>
          </w:tcPr>
          <w:p w14:paraId="430C983A" w14:textId="77C5F4FF" w:rsidR="00EE3158" w:rsidRPr="00EB7CCB" w:rsidRDefault="001C3D6E" w:rsidP="004C352E">
            <w:pPr>
              <w:pStyle w:val="Odstavecseseznamem"/>
              <w:numPr>
                <w:ilvl w:val="0"/>
                <w:numId w:val="127"/>
              </w:numPr>
              <w:jc w:val="both"/>
            </w:pPr>
            <w:r>
              <w:t>g</w:t>
            </w:r>
            <w:r w:rsidR="00EE3158" w:rsidRPr="00EB7CCB">
              <w:t>rafické a výtvarné činnosti</w:t>
            </w:r>
          </w:p>
          <w:p w14:paraId="3FA59E55" w14:textId="0054D79F" w:rsidR="00336D22" w:rsidRPr="00EB7CCB" w:rsidRDefault="001C3D6E" w:rsidP="004C352E">
            <w:pPr>
              <w:pStyle w:val="Odstavecseseznamem"/>
              <w:numPr>
                <w:ilvl w:val="0"/>
                <w:numId w:val="127"/>
              </w:numPr>
              <w:jc w:val="both"/>
            </w:pPr>
            <w:r>
              <w:t>p</w:t>
            </w:r>
            <w:r w:rsidR="00EE3158" w:rsidRPr="00EB7CCB">
              <w:t>raktické procvičování</w:t>
            </w:r>
          </w:p>
          <w:p w14:paraId="50465D9F" w14:textId="51E0A156" w:rsidR="00EB7CCB" w:rsidRDefault="001C3D6E" w:rsidP="004C352E">
            <w:pPr>
              <w:pStyle w:val="Odstavecseseznamem"/>
              <w:numPr>
                <w:ilvl w:val="0"/>
                <w:numId w:val="127"/>
              </w:numPr>
              <w:jc w:val="both"/>
            </w:pPr>
            <w:r>
              <w:t>ř</w:t>
            </w:r>
            <w:r w:rsidR="00EB7CCB">
              <w:t>ešení situačních problematik – učení se v situacích</w:t>
            </w:r>
          </w:p>
          <w:p w14:paraId="1BEFB55E" w14:textId="319A5163" w:rsidR="00EB7CCB" w:rsidRDefault="001C3D6E" w:rsidP="004C352E">
            <w:pPr>
              <w:pStyle w:val="Odstavecseseznamem"/>
              <w:numPr>
                <w:ilvl w:val="0"/>
                <w:numId w:val="127"/>
              </w:numPr>
              <w:jc w:val="both"/>
            </w:pPr>
            <w:r>
              <w:t>g</w:t>
            </w:r>
            <w:r w:rsidR="00EB7CCB">
              <w:t>rafické a výtvarné činnosti</w:t>
            </w:r>
          </w:p>
        </w:tc>
      </w:tr>
      <w:tr w:rsidR="00336D22" w14:paraId="0E228428" w14:textId="77777777" w:rsidTr="005133EF">
        <w:trPr>
          <w:trHeight w:val="265"/>
        </w:trPr>
        <w:tc>
          <w:tcPr>
            <w:tcW w:w="3653" w:type="dxa"/>
            <w:gridSpan w:val="3"/>
            <w:tcBorders>
              <w:top w:val="single" w:sz="4" w:space="0" w:color="auto"/>
            </w:tcBorders>
            <w:shd w:val="clear" w:color="auto" w:fill="F7CAAC"/>
          </w:tcPr>
          <w:p w14:paraId="5FD9B5D0" w14:textId="77777777" w:rsidR="00336D22" w:rsidRDefault="00336D22" w:rsidP="005133EF">
            <w:pPr>
              <w:jc w:val="both"/>
            </w:pPr>
            <w:r>
              <w:rPr>
                <w:b/>
              </w:rPr>
              <w:t>Studijní literatura a studijní pomůcky</w:t>
            </w:r>
          </w:p>
        </w:tc>
        <w:tc>
          <w:tcPr>
            <w:tcW w:w="6202" w:type="dxa"/>
            <w:gridSpan w:val="6"/>
            <w:tcBorders>
              <w:top w:val="single" w:sz="4" w:space="0" w:color="auto"/>
              <w:bottom w:val="nil"/>
            </w:tcBorders>
          </w:tcPr>
          <w:p w14:paraId="3E20DF47" w14:textId="77777777" w:rsidR="00336D22" w:rsidRDefault="00336D22" w:rsidP="005133EF">
            <w:pPr>
              <w:jc w:val="both"/>
            </w:pPr>
          </w:p>
        </w:tc>
      </w:tr>
      <w:tr w:rsidR="00336D22" w14:paraId="49AE96EE" w14:textId="77777777" w:rsidTr="005133EF">
        <w:trPr>
          <w:trHeight w:val="1497"/>
        </w:trPr>
        <w:tc>
          <w:tcPr>
            <w:tcW w:w="9855" w:type="dxa"/>
            <w:gridSpan w:val="9"/>
            <w:tcBorders>
              <w:top w:val="nil"/>
            </w:tcBorders>
          </w:tcPr>
          <w:p w14:paraId="7A30FEE5" w14:textId="77777777" w:rsidR="008A5D32" w:rsidRPr="00245C0B" w:rsidRDefault="008A5D32" w:rsidP="008A5D32">
            <w:pPr>
              <w:rPr>
                <w:b/>
              </w:rPr>
            </w:pPr>
            <w:r w:rsidRPr="00245C0B">
              <w:rPr>
                <w:b/>
              </w:rPr>
              <w:t>Povinná:</w:t>
            </w:r>
          </w:p>
          <w:p w14:paraId="44AF9200" w14:textId="521150A6" w:rsidR="008A5D32" w:rsidRDefault="008430EA" w:rsidP="008A5D32">
            <w:pPr>
              <w:rPr>
                <w:color w:val="000000"/>
              </w:rPr>
            </w:pPr>
            <w:r w:rsidRPr="00245C0B">
              <w:rPr>
                <w:color w:val="000000"/>
              </w:rPr>
              <w:t xml:space="preserve">HAFFMANS, </w:t>
            </w:r>
            <w:proofErr w:type="spellStart"/>
            <w:r w:rsidRPr="00245C0B">
              <w:rPr>
                <w:color w:val="000000"/>
              </w:rPr>
              <w:t>Siem</w:t>
            </w:r>
            <w:proofErr w:type="spellEnd"/>
            <w:r>
              <w:rPr>
                <w:color w:val="000000"/>
              </w:rPr>
              <w:t>;</w:t>
            </w:r>
            <w:r w:rsidRPr="00245C0B">
              <w:rPr>
                <w:color w:val="000000"/>
              </w:rPr>
              <w:t xml:space="preserve"> GELDER</w:t>
            </w:r>
            <w:r>
              <w:rPr>
                <w:color w:val="000000"/>
              </w:rPr>
              <w:t>,</w:t>
            </w:r>
            <w:r w:rsidRPr="00245C0B">
              <w:rPr>
                <w:color w:val="000000"/>
              </w:rPr>
              <w:t xml:space="preserve"> </w:t>
            </w:r>
            <w:proofErr w:type="spellStart"/>
            <w:r w:rsidRPr="00245C0B">
              <w:rPr>
                <w:color w:val="000000"/>
              </w:rPr>
              <w:t>Marjolein</w:t>
            </w:r>
            <w:proofErr w:type="spellEnd"/>
            <w:r w:rsidRPr="00245C0B">
              <w:rPr>
                <w:color w:val="000000"/>
              </w:rPr>
              <w:t xml:space="preserve"> van</w:t>
            </w:r>
            <w:r>
              <w:rPr>
                <w:color w:val="000000"/>
              </w:rPr>
              <w:t>;</w:t>
            </w:r>
            <w:r w:rsidRPr="00245C0B">
              <w:rPr>
                <w:color w:val="000000"/>
              </w:rPr>
              <w:t xml:space="preserve"> HINTE</w:t>
            </w:r>
            <w:r>
              <w:rPr>
                <w:color w:val="000000"/>
              </w:rPr>
              <w:t>,</w:t>
            </w:r>
            <w:r w:rsidRPr="00245C0B">
              <w:rPr>
                <w:color w:val="000000"/>
              </w:rPr>
              <w:t xml:space="preserve"> Ed van a ZIJLSTRA</w:t>
            </w:r>
            <w:r>
              <w:rPr>
                <w:color w:val="000000"/>
              </w:rPr>
              <w:t>,</w:t>
            </w:r>
            <w:r w:rsidRPr="00245C0B">
              <w:rPr>
                <w:color w:val="000000"/>
              </w:rPr>
              <w:t xml:space="preserve"> </w:t>
            </w:r>
            <w:proofErr w:type="spellStart"/>
            <w:r w:rsidRPr="00245C0B">
              <w:rPr>
                <w:color w:val="000000"/>
              </w:rPr>
              <w:t>Yvo</w:t>
            </w:r>
            <w:proofErr w:type="spellEnd"/>
            <w:r w:rsidR="008A5D32" w:rsidRPr="00245C0B">
              <w:rPr>
                <w:color w:val="000000"/>
              </w:rPr>
              <w:t xml:space="preserve">. </w:t>
            </w:r>
            <w:proofErr w:type="spellStart"/>
            <w:r w:rsidR="008A5D32" w:rsidRPr="00245C0B">
              <w:rPr>
                <w:i/>
                <w:iCs/>
                <w:color w:val="000000"/>
              </w:rPr>
              <w:t>Products</w:t>
            </w:r>
            <w:proofErr w:type="spellEnd"/>
            <w:r w:rsidR="008A5D32" w:rsidRPr="00245C0B">
              <w:rPr>
                <w:i/>
                <w:iCs/>
                <w:color w:val="000000"/>
              </w:rPr>
              <w:t xml:space="preserve"> </w:t>
            </w:r>
            <w:proofErr w:type="spellStart"/>
            <w:r w:rsidR="008A5D32" w:rsidRPr="00245C0B">
              <w:rPr>
                <w:i/>
                <w:iCs/>
                <w:color w:val="000000"/>
              </w:rPr>
              <w:t>that</w:t>
            </w:r>
            <w:proofErr w:type="spellEnd"/>
            <w:r w:rsidR="008A5D32" w:rsidRPr="00245C0B">
              <w:rPr>
                <w:i/>
                <w:iCs/>
                <w:color w:val="000000"/>
              </w:rPr>
              <w:t xml:space="preserve"> </w:t>
            </w:r>
            <w:proofErr w:type="spellStart"/>
            <w:r w:rsidR="008A5D32" w:rsidRPr="00245C0B">
              <w:rPr>
                <w:i/>
                <w:iCs/>
                <w:color w:val="000000"/>
              </w:rPr>
              <w:t>flow</w:t>
            </w:r>
            <w:proofErr w:type="spellEnd"/>
            <w:r w:rsidR="008A5D32" w:rsidRPr="00245C0B">
              <w:rPr>
                <w:i/>
                <w:iCs/>
                <w:color w:val="000000"/>
              </w:rPr>
              <w:t xml:space="preserve">: </w:t>
            </w:r>
            <w:proofErr w:type="spellStart"/>
            <w:r w:rsidR="008A5D32" w:rsidRPr="00245C0B">
              <w:rPr>
                <w:i/>
                <w:iCs/>
                <w:color w:val="000000"/>
              </w:rPr>
              <w:t>circular</w:t>
            </w:r>
            <w:proofErr w:type="spellEnd"/>
            <w:r w:rsidR="008A5D32" w:rsidRPr="00245C0B">
              <w:rPr>
                <w:i/>
                <w:iCs/>
                <w:color w:val="000000"/>
              </w:rPr>
              <w:t xml:space="preserve"> business </w:t>
            </w:r>
            <w:proofErr w:type="spellStart"/>
            <w:r w:rsidR="008A5D32" w:rsidRPr="00245C0B">
              <w:rPr>
                <w:i/>
                <w:iCs/>
                <w:color w:val="000000"/>
              </w:rPr>
              <w:t>models</w:t>
            </w:r>
            <w:proofErr w:type="spellEnd"/>
            <w:r w:rsidR="008A5D32" w:rsidRPr="00245C0B">
              <w:rPr>
                <w:i/>
                <w:iCs/>
                <w:color w:val="000000"/>
              </w:rPr>
              <w:t xml:space="preserve"> and design </w:t>
            </w:r>
            <w:proofErr w:type="spellStart"/>
            <w:r w:rsidR="008A5D32" w:rsidRPr="00245C0B">
              <w:rPr>
                <w:i/>
                <w:iCs/>
                <w:color w:val="000000"/>
              </w:rPr>
              <w:t>strategies</w:t>
            </w:r>
            <w:proofErr w:type="spellEnd"/>
            <w:r w:rsidR="008A5D32" w:rsidRPr="00245C0B">
              <w:rPr>
                <w:i/>
                <w:iCs/>
                <w:color w:val="000000"/>
              </w:rPr>
              <w:t xml:space="preserve"> </w:t>
            </w:r>
            <w:proofErr w:type="spellStart"/>
            <w:r w:rsidR="008A5D32" w:rsidRPr="00245C0B">
              <w:rPr>
                <w:i/>
                <w:iCs/>
                <w:color w:val="000000"/>
              </w:rPr>
              <w:t>for</w:t>
            </w:r>
            <w:proofErr w:type="spellEnd"/>
            <w:r w:rsidR="008A5D32" w:rsidRPr="00245C0B">
              <w:rPr>
                <w:i/>
                <w:iCs/>
                <w:color w:val="000000"/>
              </w:rPr>
              <w:t xml:space="preserve"> fast </w:t>
            </w:r>
            <w:proofErr w:type="spellStart"/>
            <w:r w:rsidR="008A5D32" w:rsidRPr="00245C0B">
              <w:rPr>
                <w:i/>
                <w:iCs/>
                <w:color w:val="000000"/>
              </w:rPr>
              <w:t>moving</w:t>
            </w:r>
            <w:proofErr w:type="spellEnd"/>
            <w:r w:rsidR="008A5D32" w:rsidRPr="00245C0B">
              <w:rPr>
                <w:i/>
                <w:iCs/>
                <w:color w:val="000000"/>
              </w:rPr>
              <w:t xml:space="preserve"> </w:t>
            </w:r>
            <w:proofErr w:type="spellStart"/>
            <w:r w:rsidR="008A5D32" w:rsidRPr="00245C0B">
              <w:rPr>
                <w:i/>
                <w:iCs/>
                <w:color w:val="000000"/>
              </w:rPr>
              <w:t>consumer</w:t>
            </w:r>
            <w:proofErr w:type="spellEnd"/>
            <w:r w:rsidR="008A5D32" w:rsidRPr="00245C0B">
              <w:rPr>
                <w:i/>
                <w:iCs/>
                <w:color w:val="000000"/>
              </w:rPr>
              <w:t xml:space="preserve"> </w:t>
            </w:r>
            <w:proofErr w:type="spellStart"/>
            <w:r w:rsidR="008A5D32" w:rsidRPr="00245C0B">
              <w:rPr>
                <w:i/>
                <w:iCs/>
                <w:color w:val="000000"/>
              </w:rPr>
              <w:t>goods</w:t>
            </w:r>
            <w:proofErr w:type="spellEnd"/>
            <w:r w:rsidR="008A5D32" w:rsidRPr="00245C0B">
              <w:rPr>
                <w:color w:val="000000"/>
              </w:rPr>
              <w:t xml:space="preserve">. Amsterdam, </w:t>
            </w:r>
            <w:proofErr w:type="spellStart"/>
            <w:r w:rsidR="008A5D32" w:rsidRPr="00245C0B">
              <w:rPr>
                <w:color w:val="000000"/>
              </w:rPr>
              <w:t>Netherlands</w:t>
            </w:r>
            <w:proofErr w:type="spellEnd"/>
            <w:r w:rsidR="008A5D32" w:rsidRPr="00245C0B">
              <w:rPr>
                <w:color w:val="000000"/>
              </w:rPr>
              <w:t xml:space="preserve">: BIS </w:t>
            </w:r>
            <w:proofErr w:type="spellStart"/>
            <w:r w:rsidR="008A5D32" w:rsidRPr="00245C0B">
              <w:rPr>
                <w:color w:val="000000"/>
              </w:rPr>
              <w:t>Publishers</w:t>
            </w:r>
            <w:proofErr w:type="spellEnd"/>
            <w:r w:rsidR="008A5D32" w:rsidRPr="00245C0B">
              <w:rPr>
                <w:color w:val="000000"/>
              </w:rPr>
              <w:t xml:space="preserve">, 2018. </w:t>
            </w:r>
          </w:p>
          <w:p w14:paraId="1E80D8C1" w14:textId="77777777" w:rsidR="008A5D32" w:rsidRDefault="008A5D32" w:rsidP="008A5D32">
            <w:pPr>
              <w:rPr>
                <w:color w:val="000000"/>
              </w:rPr>
            </w:pPr>
            <w:r w:rsidRPr="00245C0B">
              <w:rPr>
                <w:color w:val="000000"/>
              </w:rPr>
              <w:t xml:space="preserve">ISBN 978-90-6369-498-2. </w:t>
            </w:r>
          </w:p>
          <w:p w14:paraId="500813EB" w14:textId="77777777" w:rsidR="008A5D32" w:rsidRDefault="008A5D32" w:rsidP="008A5D32">
            <w:pPr>
              <w:rPr>
                <w:color w:val="000000"/>
              </w:rPr>
            </w:pPr>
            <w:r w:rsidRPr="00245C0B">
              <w:rPr>
                <w:color w:val="000000"/>
              </w:rPr>
              <w:t xml:space="preserve">PAPANEK, Victor J. Design </w:t>
            </w:r>
            <w:proofErr w:type="spellStart"/>
            <w:r w:rsidRPr="00245C0B">
              <w:rPr>
                <w:color w:val="000000"/>
              </w:rPr>
              <w:t>for</w:t>
            </w:r>
            <w:proofErr w:type="spellEnd"/>
            <w:r w:rsidRPr="00245C0B">
              <w:rPr>
                <w:color w:val="000000"/>
              </w:rPr>
              <w:t xml:space="preserve"> </w:t>
            </w:r>
            <w:proofErr w:type="spellStart"/>
            <w:r w:rsidRPr="00245C0B">
              <w:rPr>
                <w:color w:val="000000"/>
              </w:rPr>
              <w:t>the</w:t>
            </w:r>
            <w:proofErr w:type="spellEnd"/>
            <w:r w:rsidRPr="00245C0B">
              <w:rPr>
                <w:color w:val="000000"/>
              </w:rPr>
              <w:t xml:space="preserve"> </w:t>
            </w:r>
            <w:proofErr w:type="spellStart"/>
            <w:r w:rsidRPr="00245C0B">
              <w:rPr>
                <w:color w:val="000000"/>
              </w:rPr>
              <w:t>real</w:t>
            </w:r>
            <w:proofErr w:type="spellEnd"/>
            <w:r w:rsidRPr="00245C0B">
              <w:rPr>
                <w:color w:val="000000"/>
              </w:rPr>
              <w:t xml:space="preserve"> </w:t>
            </w:r>
            <w:proofErr w:type="spellStart"/>
            <w:r w:rsidRPr="00245C0B">
              <w:rPr>
                <w:color w:val="000000"/>
              </w:rPr>
              <w:t>world</w:t>
            </w:r>
            <w:proofErr w:type="spellEnd"/>
            <w:r w:rsidRPr="00245C0B">
              <w:rPr>
                <w:color w:val="000000"/>
              </w:rPr>
              <w:t xml:space="preserve">. </w:t>
            </w:r>
            <w:proofErr w:type="spellStart"/>
            <w:r w:rsidRPr="00245C0B">
              <w:rPr>
                <w:color w:val="000000"/>
              </w:rPr>
              <w:t>Third</w:t>
            </w:r>
            <w:proofErr w:type="spellEnd"/>
            <w:r w:rsidRPr="00245C0B">
              <w:rPr>
                <w:color w:val="000000"/>
              </w:rPr>
              <w:t xml:space="preserve"> </w:t>
            </w:r>
            <w:proofErr w:type="spellStart"/>
            <w:r w:rsidRPr="00245C0B">
              <w:rPr>
                <w:color w:val="000000"/>
              </w:rPr>
              <w:t>edition</w:t>
            </w:r>
            <w:proofErr w:type="spellEnd"/>
            <w:r w:rsidRPr="00245C0B">
              <w:rPr>
                <w:color w:val="000000"/>
              </w:rPr>
              <w:t xml:space="preserve">, </w:t>
            </w:r>
            <w:proofErr w:type="spellStart"/>
            <w:r w:rsidRPr="00245C0B">
              <w:rPr>
                <w:color w:val="000000"/>
              </w:rPr>
              <w:t>with</w:t>
            </w:r>
            <w:proofErr w:type="spellEnd"/>
            <w:r w:rsidRPr="00245C0B">
              <w:rPr>
                <w:color w:val="000000"/>
              </w:rPr>
              <w:t xml:space="preserve"> 127 </w:t>
            </w:r>
            <w:proofErr w:type="spellStart"/>
            <w:r w:rsidRPr="00245C0B">
              <w:rPr>
                <w:color w:val="000000"/>
              </w:rPr>
              <w:t>illustrations</w:t>
            </w:r>
            <w:proofErr w:type="spellEnd"/>
            <w:r w:rsidRPr="00245C0B">
              <w:rPr>
                <w:color w:val="000000"/>
              </w:rPr>
              <w:t xml:space="preserve">. London: </w:t>
            </w:r>
            <w:proofErr w:type="spellStart"/>
            <w:r w:rsidRPr="00245C0B">
              <w:rPr>
                <w:color w:val="000000"/>
              </w:rPr>
              <w:t>Thames</w:t>
            </w:r>
            <w:proofErr w:type="spellEnd"/>
            <w:r w:rsidRPr="00245C0B">
              <w:rPr>
                <w:color w:val="000000"/>
              </w:rPr>
              <w:t xml:space="preserve"> and Hudson, 2019. ISBN 978-0-500-29533-5. </w:t>
            </w:r>
          </w:p>
          <w:p w14:paraId="60F0F3DD" w14:textId="77777777" w:rsidR="008A5D32" w:rsidRDefault="008A5D32" w:rsidP="008A5D32">
            <w:pPr>
              <w:rPr>
                <w:color w:val="000000"/>
              </w:rPr>
            </w:pPr>
            <w:r w:rsidRPr="00245C0B">
              <w:rPr>
                <w:color w:val="000000"/>
              </w:rPr>
              <w:t xml:space="preserve">WEETMAN, Catherine. A </w:t>
            </w:r>
            <w:proofErr w:type="spellStart"/>
            <w:r w:rsidRPr="00245C0B">
              <w:rPr>
                <w:color w:val="000000"/>
              </w:rPr>
              <w:t>circular</w:t>
            </w:r>
            <w:proofErr w:type="spellEnd"/>
            <w:r w:rsidRPr="00245C0B">
              <w:rPr>
                <w:color w:val="000000"/>
              </w:rPr>
              <w:t xml:space="preserve"> </w:t>
            </w:r>
            <w:proofErr w:type="spellStart"/>
            <w:r w:rsidRPr="00245C0B">
              <w:rPr>
                <w:color w:val="000000"/>
              </w:rPr>
              <w:t>economy</w:t>
            </w:r>
            <w:proofErr w:type="spellEnd"/>
            <w:r w:rsidRPr="00245C0B">
              <w:rPr>
                <w:color w:val="000000"/>
              </w:rPr>
              <w:t xml:space="preserve"> handbook </w:t>
            </w:r>
            <w:proofErr w:type="spellStart"/>
            <w:r w:rsidRPr="00245C0B">
              <w:rPr>
                <w:color w:val="000000"/>
              </w:rPr>
              <w:t>for</w:t>
            </w:r>
            <w:proofErr w:type="spellEnd"/>
            <w:r w:rsidRPr="00245C0B">
              <w:rPr>
                <w:color w:val="000000"/>
              </w:rPr>
              <w:t xml:space="preserve"> business and </w:t>
            </w:r>
            <w:proofErr w:type="spellStart"/>
            <w:r w:rsidRPr="00245C0B">
              <w:rPr>
                <w:color w:val="000000"/>
              </w:rPr>
              <w:t>supply</w:t>
            </w:r>
            <w:proofErr w:type="spellEnd"/>
            <w:r w:rsidRPr="00245C0B">
              <w:rPr>
                <w:color w:val="000000"/>
              </w:rPr>
              <w:t xml:space="preserve"> </w:t>
            </w:r>
            <w:proofErr w:type="spellStart"/>
            <w:r w:rsidRPr="00245C0B">
              <w:rPr>
                <w:color w:val="000000"/>
              </w:rPr>
              <w:t>chains</w:t>
            </w:r>
            <w:proofErr w:type="spellEnd"/>
            <w:r w:rsidRPr="00245C0B">
              <w:rPr>
                <w:color w:val="000000"/>
              </w:rPr>
              <w:t xml:space="preserve">: </w:t>
            </w:r>
            <w:proofErr w:type="spellStart"/>
            <w:r w:rsidRPr="00245C0B">
              <w:rPr>
                <w:color w:val="000000"/>
              </w:rPr>
              <w:t>repair</w:t>
            </w:r>
            <w:proofErr w:type="spellEnd"/>
            <w:r w:rsidRPr="00245C0B">
              <w:rPr>
                <w:color w:val="000000"/>
              </w:rPr>
              <w:t xml:space="preserve">, </w:t>
            </w:r>
            <w:proofErr w:type="spellStart"/>
            <w:r w:rsidRPr="00245C0B">
              <w:rPr>
                <w:color w:val="000000"/>
              </w:rPr>
              <w:t>remake</w:t>
            </w:r>
            <w:proofErr w:type="spellEnd"/>
            <w:r w:rsidRPr="00245C0B">
              <w:rPr>
                <w:color w:val="000000"/>
              </w:rPr>
              <w:t xml:space="preserve">, redesign, </w:t>
            </w:r>
            <w:proofErr w:type="spellStart"/>
            <w:r w:rsidRPr="00245C0B">
              <w:rPr>
                <w:color w:val="000000"/>
              </w:rPr>
              <w:t>rethink</w:t>
            </w:r>
            <w:proofErr w:type="spellEnd"/>
            <w:r w:rsidRPr="00245C0B">
              <w:rPr>
                <w:color w:val="000000"/>
              </w:rPr>
              <w:t xml:space="preserve">. London: </w:t>
            </w:r>
            <w:proofErr w:type="spellStart"/>
            <w:r w:rsidRPr="00245C0B">
              <w:rPr>
                <w:color w:val="000000"/>
              </w:rPr>
              <w:t>Kogan</w:t>
            </w:r>
            <w:proofErr w:type="spellEnd"/>
            <w:r w:rsidRPr="00245C0B">
              <w:rPr>
                <w:color w:val="000000"/>
              </w:rPr>
              <w:t xml:space="preserve"> </w:t>
            </w:r>
            <w:proofErr w:type="spellStart"/>
            <w:r w:rsidRPr="00245C0B">
              <w:rPr>
                <w:color w:val="000000"/>
              </w:rPr>
              <w:t>Page</w:t>
            </w:r>
            <w:proofErr w:type="spellEnd"/>
            <w:r w:rsidRPr="00245C0B">
              <w:rPr>
                <w:color w:val="000000"/>
              </w:rPr>
              <w:t xml:space="preserve">, 2017. ISBN 9780749476755 </w:t>
            </w:r>
          </w:p>
          <w:p w14:paraId="16C848CB" w14:textId="77777777" w:rsidR="008A5D32" w:rsidRPr="00245C0B" w:rsidRDefault="008A5D32" w:rsidP="008A5D32">
            <w:pPr>
              <w:rPr>
                <w:b/>
              </w:rPr>
            </w:pPr>
            <w:r w:rsidRPr="00245C0B">
              <w:rPr>
                <w:b/>
              </w:rPr>
              <w:t>Doporučená:</w:t>
            </w:r>
          </w:p>
          <w:p w14:paraId="5A0418E5" w14:textId="23406C16" w:rsidR="008A5D32" w:rsidRPr="00245C0B" w:rsidRDefault="00C25432" w:rsidP="008A5D32">
            <w:pPr>
              <w:rPr>
                <w:color w:val="000000"/>
              </w:rPr>
            </w:pPr>
            <w:proofErr w:type="spellStart"/>
            <w:r w:rsidRPr="00245C0B">
              <w:rPr>
                <w:color w:val="000000"/>
              </w:rPr>
              <w:t>McDONOUGH</w:t>
            </w:r>
            <w:proofErr w:type="spellEnd"/>
            <w:r w:rsidRPr="00245C0B">
              <w:rPr>
                <w:color w:val="000000"/>
              </w:rPr>
              <w:t>, W</w:t>
            </w:r>
            <w:r>
              <w:rPr>
                <w:color w:val="000000"/>
              </w:rPr>
              <w:t xml:space="preserve">illiam </w:t>
            </w:r>
            <w:r w:rsidRPr="00FE6D71">
              <w:rPr>
                <w:color w:val="000000"/>
              </w:rPr>
              <w:t>a BRAUNGART, Michael</w:t>
            </w:r>
            <w:r>
              <w:rPr>
                <w:color w:val="000000"/>
              </w:rPr>
              <w:t>.</w:t>
            </w:r>
            <w:r w:rsidRPr="00245C0B">
              <w:rPr>
                <w:color w:val="000000"/>
              </w:rPr>
              <w:t xml:space="preserve"> </w:t>
            </w:r>
            <w:proofErr w:type="spellStart"/>
            <w:r w:rsidRPr="00245C0B">
              <w:rPr>
                <w:i/>
                <w:iCs/>
                <w:color w:val="000000"/>
              </w:rPr>
              <w:t>The</w:t>
            </w:r>
            <w:proofErr w:type="spellEnd"/>
            <w:r w:rsidRPr="00245C0B">
              <w:rPr>
                <w:i/>
                <w:iCs/>
                <w:color w:val="000000"/>
              </w:rPr>
              <w:t xml:space="preserve"> </w:t>
            </w:r>
            <w:proofErr w:type="spellStart"/>
            <w:r w:rsidRPr="00245C0B">
              <w:rPr>
                <w:i/>
                <w:iCs/>
                <w:color w:val="000000"/>
              </w:rPr>
              <w:t>Upcycle</w:t>
            </w:r>
            <w:proofErr w:type="spellEnd"/>
            <w:r w:rsidRPr="00245C0B">
              <w:rPr>
                <w:i/>
                <w:iCs/>
                <w:color w:val="000000"/>
              </w:rPr>
              <w:t xml:space="preserve">: </w:t>
            </w:r>
            <w:proofErr w:type="spellStart"/>
            <w:r w:rsidRPr="00245C0B">
              <w:rPr>
                <w:i/>
                <w:iCs/>
                <w:color w:val="000000"/>
              </w:rPr>
              <w:t>Beyond</w:t>
            </w:r>
            <w:proofErr w:type="spellEnd"/>
            <w:r w:rsidRPr="00245C0B">
              <w:rPr>
                <w:i/>
                <w:iCs/>
                <w:color w:val="000000"/>
              </w:rPr>
              <w:t xml:space="preserve"> </w:t>
            </w:r>
            <w:proofErr w:type="spellStart"/>
            <w:r w:rsidRPr="00245C0B">
              <w:rPr>
                <w:i/>
                <w:iCs/>
                <w:color w:val="000000"/>
              </w:rPr>
              <w:t>Sustainability</w:t>
            </w:r>
            <w:proofErr w:type="spellEnd"/>
            <w:r w:rsidRPr="00245C0B">
              <w:rPr>
                <w:i/>
                <w:iCs/>
                <w:color w:val="000000"/>
              </w:rPr>
              <w:t xml:space="preserve"> – </w:t>
            </w:r>
            <w:proofErr w:type="spellStart"/>
            <w:r w:rsidRPr="00245C0B">
              <w:rPr>
                <w:i/>
                <w:iCs/>
                <w:color w:val="000000"/>
              </w:rPr>
              <w:t>Designing</w:t>
            </w:r>
            <w:proofErr w:type="spellEnd"/>
            <w:r w:rsidRPr="00245C0B">
              <w:rPr>
                <w:i/>
                <w:iCs/>
                <w:color w:val="000000"/>
              </w:rPr>
              <w:t xml:space="preserve"> </w:t>
            </w:r>
            <w:proofErr w:type="spellStart"/>
            <w:r w:rsidRPr="00245C0B">
              <w:rPr>
                <w:i/>
                <w:iCs/>
                <w:color w:val="000000"/>
              </w:rPr>
              <w:t>for</w:t>
            </w:r>
            <w:proofErr w:type="spellEnd"/>
            <w:r w:rsidRPr="00245C0B">
              <w:rPr>
                <w:i/>
                <w:iCs/>
                <w:color w:val="000000"/>
              </w:rPr>
              <w:t xml:space="preserve"> Abundance</w:t>
            </w:r>
            <w:r w:rsidRPr="00245C0B">
              <w:rPr>
                <w:color w:val="000000"/>
              </w:rPr>
              <w:t xml:space="preserve">. </w:t>
            </w:r>
            <w:r w:rsidRPr="00291A19">
              <w:rPr>
                <w:color w:val="000000"/>
              </w:rPr>
              <w:t xml:space="preserve">New York: </w:t>
            </w:r>
            <w:proofErr w:type="spellStart"/>
            <w:r w:rsidRPr="00291A19">
              <w:rPr>
                <w:color w:val="000000"/>
              </w:rPr>
              <w:t>Melcher</w:t>
            </w:r>
            <w:proofErr w:type="spellEnd"/>
            <w:r w:rsidRPr="00291A19">
              <w:rPr>
                <w:color w:val="000000"/>
              </w:rPr>
              <w:t xml:space="preserve"> Media,</w:t>
            </w:r>
            <w:r>
              <w:rPr>
                <w:color w:val="000000"/>
              </w:rPr>
              <w:t xml:space="preserve"> </w:t>
            </w:r>
            <w:r w:rsidR="008A5D32" w:rsidRPr="00245C0B">
              <w:rPr>
                <w:color w:val="000000"/>
              </w:rPr>
              <w:t>201</w:t>
            </w:r>
            <w:r w:rsidR="008A5D32">
              <w:rPr>
                <w:color w:val="000000"/>
              </w:rPr>
              <w:t xml:space="preserve">3. </w:t>
            </w:r>
            <w:r w:rsidR="008A5D32" w:rsidRPr="004E429E">
              <w:rPr>
                <w:color w:val="000000"/>
              </w:rPr>
              <w:t>ISBN‎ 978-0865477483</w:t>
            </w:r>
            <w:r w:rsidR="008A5D32">
              <w:rPr>
                <w:color w:val="000000"/>
              </w:rPr>
              <w:t>.</w:t>
            </w:r>
          </w:p>
          <w:p w14:paraId="5D34B272" w14:textId="447280DA" w:rsidR="00336D22" w:rsidRDefault="008430EA" w:rsidP="008A5D32">
            <w:pPr>
              <w:jc w:val="both"/>
            </w:pPr>
            <w:r w:rsidRPr="00FE6D71">
              <w:rPr>
                <w:color w:val="000000"/>
              </w:rPr>
              <w:t xml:space="preserve">MCDONOUGH, William a BRAUNGART, Michael. </w:t>
            </w:r>
            <w:proofErr w:type="spellStart"/>
            <w:r w:rsidRPr="005E5034">
              <w:rPr>
                <w:i/>
                <w:iCs/>
                <w:color w:val="000000"/>
              </w:rPr>
              <w:t>Cradle</w:t>
            </w:r>
            <w:proofErr w:type="spellEnd"/>
            <w:r w:rsidRPr="005E5034">
              <w:rPr>
                <w:i/>
                <w:iCs/>
                <w:color w:val="000000"/>
              </w:rPr>
              <w:t xml:space="preserve"> to </w:t>
            </w:r>
            <w:proofErr w:type="spellStart"/>
            <w:r w:rsidRPr="005E5034">
              <w:rPr>
                <w:i/>
                <w:iCs/>
                <w:color w:val="000000"/>
              </w:rPr>
              <w:t>cradle</w:t>
            </w:r>
            <w:proofErr w:type="spellEnd"/>
            <w:r w:rsidRPr="005E5034">
              <w:rPr>
                <w:i/>
                <w:iCs/>
                <w:color w:val="000000"/>
              </w:rPr>
              <w:t xml:space="preserve">: </w:t>
            </w:r>
            <w:proofErr w:type="spellStart"/>
            <w:r w:rsidRPr="005E5034">
              <w:rPr>
                <w:i/>
                <w:iCs/>
                <w:color w:val="000000"/>
              </w:rPr>
              <w:t>remaking</w:t>
            </w:r>
            <w:proofErr w:type="spellEnd"/>
            <w:r w:rsidRPr="005E5034">
              <w:rPr>
                <w:i/>
                <w:iCs/>
                <w:color w:val="000000"/>
              </w:rPr>
              <w:t xml:space="preserve"> </w:t>
            </w:r>
            <w:proofErr w:type="spellStart"/>
            <w:r w:rsidRPr="005E5034">
              <w:rPr>
                <w:i/>
                <w:iCs/>
                <w:color w:val="000000"/>
              </w:rPr>
              <w:t>the</w:t>
            </w:r>
            <w:proofErr w:type="spellEnd"/>
            <w:r w:rsidRPr="005E5034">
              <w:rPr>
                <w:i/>
                <w:iCs/>
                <w:color w:val="000000"/>
              </w:rPr>
              <w:t xml:space="preserve"> </w:t>
            </w:r>
            <w:proofErr w:type="spellStart"/>
            <w:r w:rsidRPr="005E5034">
              <w:rPr>
                <w:i/>
                <w:iCs/>
                <w:color w:val="000000"/>
              </w:rPr>
              <w:t>way</w:t>
            </w:r>
            <w:proofErr w:type="spellEnd"/>
            <w:r w:rsidRPr="005E5034">
              <w:rPr>
                <w:i/>
                <w:iCs/>
                <w:color w:val="000000"/>
              </w:rPr>
              <w:t xml:space="preserve"> </w:t>
            </w:r>
            <w:proofErr w:type="spellStart"/>
            <w:r w:rsidRPr="005E5034">
              <w:rPr>
                <w:i/>
                <w:iCs/>
                <w:color w:val="000000"/>
              </w:rPr>
              <w:t>we</w:t>
            </w:r>
            <w:proofErr w:type="spellEnd"/>
            <w:r w:rsidRPr="005E5034">
              <w:rPr>
                <w:i/>
                <w:iCs/>
                <w:color w:val="000000"/>
              </w:rPr>
              <w:t xml:space="preserve"> make </w:t>
            </w:r>
            <w:proofErr w:type="spellStart"/>
            <w:r w:rsidRPr="005E5034">
              <w:rPr>
                <w:i/>
                <w:iCs/>
                <w:color w:val="000000"/>
              </w:rPr>
              <w:t>things</w:t>
            </w:r>
            <w:proofErr w:type="spellEnd"/>
            <w:r w:rsidRPr="00FE6D71">
              <w:rPr>
                <w:color w:val="000000"/>
              </w:rPr>
              <w:t xml:space="preserve">. New York: </w:t>
            </w:r>
            <w:proofErr w:type="spellStart"/>
            <w:r w:rsidRPr="00FE6D71">
              <w:rPr>
                <w:color w:val="000000"/>
              </w:rPr>
              <w:t>North</w:t>
            </w:r>
            <w:proofErr w:type="spellEnd"/>
            <w:r w:rsidRPr="00FE6D71">
              <w:rPr>
                <w:color w:val="000000"/>
              </w:rPr>
              <w:t xml:space="preserve"> Point </w:t>
            </w:r>
            <w:proofErr w:type="spellStart"/>
            <w:r w:rsidRPr="00FE6D71">
              <w:rPr>
                <w:color w:val="000000"/>
              </w:rPr>
              <w:t>Press</w:t>
            </w:r>
            <w:proofErr w:type="spellEnd"/>
            <w:r w:rsidRPr="00FE6D71">
              <w:rPr>
                <w:color w:val="000000"/>
              </w:rPr>
              <w:t>, 2002. ISBN 0865475873.</w:t>
            </w:r>
          </w:p>
        </w:tc>
      </w:tr>
      <w:tr w:rsidR="00336D22" w14:paraId="59080B4C"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49E1084B" w14:textId="77777777" w:rsidR="00336D22" w:rsidRDefault="00336D22" w:rsidP="005133EF">
            <w:pPr>
              <w:jc w:val="center"/>
              <w:rPr>
                <w:b/>
              </w:rPr>
            </w:pPr>
            <w:r>
              <w:rPr>
                <w:b/>
              </w:rPr>
              <w:t>Informace ke kombinované nebo distanční formě</w:t>
            </w:r>
          </w:p>
        </w:tc>
      </w:tr>
      <w:tr w:rsidR="00336D22" w14:paraId="3DA68ACE" w14:textId="77777777" w:rsidTr="005133EF">
        <w:tc>
          <w:tcPr>
            <w:tcW w:w="4787" w:type="dxa"/>
            <w:gridSpan w:val="4"/>
            <w:tcBorders>
              <w:top w:val="single" w:sz="2" w:space="0" w:color="auto"/>
            </w:tcBorders>
            <w:shd w:val="clear" w:color="auto" w:fill="F7CAAC"/>
          </w:tcPr>
          <w:p w14:paraId="24A64B96" w14:textId="77777777" w:rsidR="00336D22" w:rsidRDefault="00336D22" w:rsidP="005133EF">
            <w:pPr>
              <w:jc w:val="both"/>
            </w:pPr>
            <w:r>
              <w:rPr>
                <w:b/>
              </w:rPr>
              <w:t>Rozsah konzultací (soustředění)</w:t>
            </w:r>
          </w:p>
        </w:tc>
        <w:tc>
          <w:tcPr>
            <w:tcW w:w="889" w:type="dxa"/>
            <w:tcBorders>
              <w:top w:val="single" w:sz="2" w:space="0" w:color="auto"/>
            </w:tcBorders>
          </w:tcPr>
          <w:p w14:paraId="1AAE7F54" w14:textId="77777777" w:rsidR="00336D22" w:rsidRDefault="00336D22" w:rsidP="005133EF">
            <w:pPr>
              <w:jc w:val="both"/>
            </w:pPr>
          </w:p>
        </w:tc>
        <w:tc>
          <w:tcPr>
            <w:tcW w:w="4179" w:type="dxa"/>
            <w:gridSpan w:val="4"/>
            <w:tcBorders>
              <w:top w:val="single" w:sz="2" w:space="0" w:color="auto"/>
            </w:tcBorders>
            <w:shd w:val="clear" w:color="auto" w:fill="F7CAAC"/>
          </w:tcPr>
          <w:p w14:paraId="33577815" w14:textId="77777777" w:rsidR="00336D22" w:rsidRDefault="00336D22" w:rsidP="005133EF">
            <w:pPr>
              <w:jc w:val="both"/>
              <w:rPr>
                <w:b/>
              </w:rPr>
            </w:pPr>
            <w:r>
              <w:rPr>
                <w:b/>
              </w:rPr>
              <w:t xml:space="preserve">hodin </w:t>
            </w:r>
          </w:p>
        </w:tc>
      </w:tr>
      <w:tr w:rsidR="00336D22" w14:paraId="49812A92" w14:textId="77777777" w:rsidTr="005133EF">
        <w:tc>
          <w:tcPr>
            <w:tcW w:w="9855" w:type="dxa"/>
            <w:gridSpan w:val="9"/>
            <w:shd w:val="clear" w:color="auto" w:fill="F7CAAC"/>
          </w:tcPr>
          <w:p w14:paraId="3927DE1F" w14:textId="77777777" w:rsidR="00336D22" w:rsidRDefault="00336D22" w:rsidP="005133EF">
            <w:pPr>
              <w:jc w:val="both"/>
              <w:rPr>
                <w:b/>
              </w:rPr>
            </w:pPr>
            <w:r>
              <w:rPr>
                <w:b/>
              </w:rPr>
              <w:t>Informace o způsobu kontaktu s vyučujícím</w:t>
            </w:r>
          </w:p>
        </w:tc>
      </w:tr>
      <w:tr w:rsidR="00336D22" w14:paraId="0719124F" w14:textId="77777777" w:rsidTr="00A015CC">
        <w:trPr>
          <w:trHeight w:val="283"/>
        </w:trPr>
        <w:tc>
          <w:tcPr>
            <w:tcW w:w="9855" w:type="dxa"/>
            <w:gridSpan w:val="9"/>
          </w:tcPr>
          <w:p w14:paraId="7B4AFEAC" w14:textId="77777777" w:rsidR="00336D22" w:rsidRDefault="00336D22" w:rsidP="005133EF">
            <w:pPr>
              <w:jc w:val="both"/>
            </w:pPr>
          </w:p>
        </w:tc>
      </w:tr>
    </w:tbl>
    <w:p w14:paraId="3321C786" w14:textId="245A7D55" w:rsidR="00336D22" w:rsidRDefault="00336D2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484421" w14:paraId="25670479" w14:textId="77777777" w:rsidTr="005133EF">
        <w:tc>
          <w:tcPr>
            <w:tcW w:w="9855" w:type="dxa"/>
            <w:gridSpan w:val="8"/>
            <w:tcBorders>
              <w:bottom w:val="double" w:sz="4" w:space="0" w:color="auto"/>
            </w:tcBorders>
            <w:shd w:val="clear" w:color="auto" w:fill="BDD6EE"/>
          </w:tcPr>
          <w:p w14:paraId="5AF28862" w14:textId="77777777" w:rsidR="00484421" w:rsidRDefault="00484421" w:rsidP="005133EF">
            <w:pPr>
              <w:jc w:val="both"/>
              <w:rPr>
                <w:b/>
                <w:sz w:val="28"/>
              </w:rPr>
            </w:pPr>
            <w:r>
              <w:lastRenderedPageBreak/>
              <w:br w:type="page"/>
            </w:r>
            <w:r>
              <w:rPr>
                <w:b/>
                <w:sz w:val="28"/>
              </w:rPr>
              <w:t>B-III – Charakteristika studijního předmětu</w:t>
            </w:r>
          </w:p>
        </w:tc>
      </w:tr>
      <w:tr w:rsidR="00484421" w14:paraId="0FAACE63" w14:textId="77777777" w:rsidTr="005133EF">
        <w:tc>
          <w:tcPr>
            <w:tcW w:w="3086" w:type="dxa"/>
            <w:tcBorders>
              <w:top w:val="double" w:sz="4" w:space="0" w:color="auto"/>
            </w:tcBorders>
            <w:shd w:val="clear" w:color="auto" w:fill="F7CAAC"/>
          </w:tcPr>
          <w:p w14:paraId="7C236CDF" w14:textId="77777777" w:rsidR="00484421" w:rsidRDefault="00484421" w:rsidP="00EE02FE">
            <w:pPr>
              <w:rPr>
                <w:b/>
              </w:rPr>
            </w:pPr>
            <w:r>
              <w:rPr>
                <w:b/>
              </w:rPr>
              <w:t>Název studijního předmětu</w:t>
            </w:r>
          </w:p>
        </w:tc>
        <w:tc>
          <w:tcPr>
            <w:tcW w:w="6769" w:type="dxa"/>
            <w:gridSpan w:val="7"/>
            <w:tcBorders>
              <w:top w:val="double" w:sz="4" w:space="0" w:color="auto"/>
            </w:tcBorders>
          </w:tcPr>
          <w:p w14:paraId="76149BD2" w14:textId="77777777" w:rsidR="00484421" w:rsidRDefault="00484421" w:rsidP="00EE02FE">
            <w:r>
              <w:t>Vizuální kultura 20. století 1</w:t>
            </w:r>
          </w:p>
        </w:tc>
      </w:tr>
      <w:tr w:rsidR="00484421" w14:paraId="69FC0F6A" w14:textId="77777777" w:rsidTr="005133EF">
        <w:tc>
          <w:tcPr>
            <w:tcW w:w="3086" w:type="dxa"/>
            <w:shd w:val="clear" w:color="auto" w:fill="F7CAAC"/>
          </w:tcPr>
          <w:p w14:paraId="26BC72A0" w14:textId="77777777" w:rsidR="00484421" w:rsidRDefault="00484421" w:rsidP="00EE02FE">
            <w:pPr>
              <w:rPr>
                <w:b/>
              </w:rPr>
            </w:pPr>
            <w:r>
              <w:rPr>
                <w:b/>
              </w:rPr>
              <w:t>Typ předmětu</w:t>
            </w:r>
          </w:p>
        </w:tc>
        <w:tc>
          <w:tcPr>
            <w:tcW w:w="3406" w:type="dxa"/>
            <w:gridSpan w:val="4"/>
          </w:tcPr>
          <w:p w14:paraId="2686229E" w14:textId="77777777" w:rsidR="00484421" w:rsidRDefault="00484421" w:rsidP="00EE02FE">
            <w:r>
              <w:t>povinně volitelný</w:t>
            </w:r>
          </w:p>
        </w:tc>
        <w:tc>
          <w:tcPr>
            <w:tcW w:w="2695" w:type="dxa"/>
            <w:gridSpan w:val="2"/>
            <w:shd w:val="clear" w:color="auto" w:fill="F7CAAC"/>
          </w:tcPr>
          <w:p w14:paraId="02EACD9C" w14:textId="77777777" w:rsidR="00484421" w:rsidRDefault="00484421" w:rsidP="00EE02FE">
            <w:r>
              <w:rPr>
                <w:b/>
              </w:rPr>
              <w:t>doporučený ročník / semestr</w:t>
            </w:r>
          </w:p>
        </w:tc>
        <w:tc>
          <w:tcPr>
            <w:tcW w:w="668" w:type="dxa"/>
          </w:tcPr>
          <w:p w14:paraId="04DE94B8" w14:textId="77777777" w:rsidR="00484421" w:rsidRDefault="00484421" w:rsidP="00EE02FE">
            <w:r>
              <w:t>2/ZS</w:t>
            </w:r>
          </w:p>
        </w:tc>
      </w:tr>
      <w:tr w:rsidR="00484421" w14:paraId="5D52A115" w14:textId="77777777" w:rsidTr="005133EF">
        <w:tc>
          <w:tcPr>
            <w:tcW w:w="3086" w:type="dxa"/>
            <w:shd w:val="clear" w:color="auto" w:fill="F7CAAC"/>
          </w:tcPr>
          <w:p w14:paraId="05E84BAA" w14:textId="77777777" w:rsidR="00484421" w:rsidRDefault="00484421" w:rsidP="00EE02FE">
            <w:pPr>
              <w:rPr>
                <w:b/>
              </w:rPr>
            </w:pPr>
            <w:r>
              <w:rPr>
                <w:b/>
              </w:rPr>
              <w:t>Rozsah studijního předmětu</w:t>
            </w:r>
          </w:p>
        </w:tc>
        <w:tc>
          <w:tcPr>
            <w:tcW w:w="1701" w:type="dxa"/>
            <w:gridSpan w:val="2"/>
          </w:tcPr>
          <w:p w14:paraId="3BAB6E1B" w14:textId="77777777" w:rsidR="00484421" w:rsidRDefault="00484421" w:rsidP="00EE02FE">
            <w:proofErr w:type="gramStart"/>
            <w:r>
              <w:t>26p</w:t>
            </w:r>
            <w:proofErr w:type="gramEnd"/>
          </w:p>
        </w:tc>
        <w:tc>
          <w:tcPr>
            <w:tcW w:w="889" w:type="dxa"/>
            <w:shd w:val="clear" w:color="auto" w:fill="F7CAAC"/>
          </w:tcPr>
          <w:p w14:paraId="3AABE83C" w14:textId="77777777" w:rsidR="00484421" w:rsidRDefault="00484421" w:rsidP="00EE02FE">
            <w:pPr>
              <w:rPr>
                <w:b/>
              </w:rPr>
            </w:pPr>
            <w:r>
              <w:rPr>
                <w:b/>
              </w:rPr>
              <w:t xml:space="preserve">hod. </w:t>
            </w:r>
          </w:p>
        </w:tc>
        <w:tc>
          <w:tcPr>
            <w:tcW w:w="816" w:type="dxa"/>
          </w:tcPr>
          <w:p w14:paraId="6FF92B3F" w14:textId="77777777" w:rsidR="00484421" w:rsidRDefault="00484421" w:rsidP="00EE02FE">
            <w:r>
              <w:t>26</w:t>
            </w:r>
          </w:p>
        </w:tc>
        <w:tc>
          <w:tcPr>
            <w:tcW w:w="2156" w:type="dxa"/>
            <w:shd w:val="clear" w:color="auto" w:fill="F7CAAC"/>
          </w:tcPr>
          <w:p w14:paraId="44FD0DD7" w14:textId="77777777" w:rsidR="00484421" w:rsidRDefault="00484421" w:rsidP="00EE02FE">
            <w:pPr>
              <w:rPr>
                <w:b/>
              </w:rPr>
            </w:pPr>
            <w:r>
              <w:rPr>
                <w:b/>
              </w:rPr>
              <w:t>kreditů</w:t>
            </w:r>
          </w:p>
        </w:tc>
        <w:tc>
          <w:tcPr>
            <w:tcW w:w="1207" w:type="dxa"/>
            <w:gridSpan w:val="2"/>
          </w:tcPr>
          <w:p w14:paraId="3B08D7FC" w14:textId="77777777" w:rsidR="00484421" w:rsidRDefault="00484421" w:rsidP="00EE02FE">
            <w:r>
              <w:t>3</w:t>
            </w:r>
          </w:p>
        </w:tc>
      </w:tr>
      <w:tr w:rsidR="00484421" w14:paraId="64BBBE79" w14:textId="77777777" w:rsidTr="005133EF">
        <w:tc>
          <w:tcPr>
            <w:tcW w:w="3086" w:type="dxa"/>
            <w:shd w:val="clear" w:color="auto" w:fill="F7CAAC"/>
          </w:tcPr>
          <w:p w14:paraId="45FA87DB" w14:textId="77777777" w:rsidR="00484421" w:rsidRDefault="00484421" w:rsidP="00EE02FE">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73AC59C" w14:textId="77777777" w:rsidR="00484421" w:rsidRDefault="00484421" w:rsidP="00EE02FE"/>
        </w:tc>
      </w:tr>
      <w:tr w:rsidR="00484421" w14:paraId="6934178F" w14:textId="77777777" w:rsidTr="005133EF">
        <w:tc>
          <w:tcPr>
            <w:tcW w:w="3086" w:type="dxa"/>
            <w:shd w:val="clear" w:color="auto" w:fill="F7CAAC"/>
          </w:tcPr>
          <w:p w14:paraId="118708C4" w14:textId="77777777" w:rsidR="00484421" w:rsidRPr="005A0406" w:rsidRDefault="00484421" w:rsidP="00EE02FE">
            <w:pPr>
              <w:rPr>
                <w:b/>
              </w:rPr>
            </w:pPr>
            <w:r w:rsidRPr="005A0406">
              <w:rPr>
                <w:b/>
              </w:rPr>
              <w:t>Způsob ověření výsledků učení</w:t>
            </w:r>
          </w:p>
        </w:tc>
        <w:tc>
          <w:tcPr>
            <w:tcW w:w="3406" w:type="dxa"/>
            <w:gridSpan w:val="4"/>
          </w:tcPr>
          <w:p w14:paraId="046814C2" w14:textId="77777777" w:rsidR="00484421" w:rsidRDefault="00484421" w:rsidP="00EE02FE">
            <w:r>
              <w:t>zkouška</w:t>
            </w:r>
          </w:p>
        </w:tc>
        <w:tc>
          <w:tcPr>
            <w:tcW w:w="2156" w:type="dxa"/>
            <w:shd w:val="clear" w:color="auto" w:fill="F7CAAC"/>
          </w:tcPr>
          <w:p w14:paraId="27F109E1" w14:textId="77777777" w:rsidR="00484421" w:rsidRDefault="00484421" w:rsidP="00EE02FE">
            <w:pPr>
              <w:rPr>
                <w:b/>
              </w:rPr>
            </w:pPr>
            <w:r>
              <w:rPr>
                <w:b/>
              </w:rPr>
              <w:t>Forma výuky</w:t>
            </w:r>
          </w:p>
        </w:tc>
        <w:tc>
          <w:tcPr>
            <w:tcW w:w="1207" w:type="dxa"/>
            <w:gridSpan w:val="2"/>
          </w:tcPr>
          <w:p w14:paraId="6514C771" w14:textId="77777777" w:rsidR="00484421" w:rsidRDefault="00484421" w:rsidP="00EE02FE">
            <w:r>
              <w:t>přednáška</w:t>
            </w:r>
          </w:p>
        </w:tc>
      </w:tr>
      <w:tr w:rsidR="00484421" w14:paraId="4A4318FD" w14:textId="77777777" w:rsidTr="005133EF">
        <w:tc>
          <w:tcPr>
            <w:tcW w:w="3086" w:type="dxa"/>
            <w:shd w:val="clear" w:color="auto" w:fill="F7CAAC"/>
          </w:tcPr>
          <w:p w14:paraId="0E78BD2B" w14:textId="77777777" w:rsidR="00484421" w:rsidRPr="005A0406" w:rsidRDefault="00484421" w:rsidP="00EE02FE">
            <w:pPr>
              <w:rPr>
                <w:b/>
              </w:rPr>
            </w:pPr>
            <w:r w:rsidRPr="005A0406">
              <w:rPr>
                <w:b/>
              </w:rPr>
              <w:t>Forma způsobu ověření výsledků učení a další požadavky na studenta</w:t>
            </w:r>
          </w:p>
        </w:tc>
        <w:tc>
          <w:tcPr>
            <w:tcW w:w="6769" w:type="dxa"/>
            <w:gridSpan w:val="7"/>
            <w:tcBorders>
              <w:bottom w:val="nil"/>
            </w:tcBorders>
          </w:tcPr>
          <w:p w14:paraId="34339CF9" w14:textId="77777777" w:rsidR="00484421" w:rsidRDefault="00484421" w:rsidP="00EE02FE">
            <w:r>
              <w:t>písemná</w:t>
            </w:r>
          </w:p>
          <w:p w14:paraId="48FDC388" w14:textId="3B19DE3D" w:rsidR="00706D2F" w:rsidRDefault="00706D2F" w:rsidP="00EE02FE">
            <w:r>
              <w:t>aktivní účast na výuce</w:t>
            </w:r>
          </w:p>
        </w:tc>
      </w:tr>
      <w:tr w:rsidR="00484421" w14:paraId="45B89D80" w14:textId="77777777" w:rsidTr="005133EF">
        <w:trPr>
          <w:trHeight w:val="204"/>
        </w:trPr>
        <w:tc>
          <w:tcPr>
            <w:tcW w:w="9855" w:type="dxa"/>
            <w:gridSpan w:val="8"/>
            <w:tcBorders>
              <w:top w:val="nil"/>
            </w:tcBorders>
          </w:tcPr>
          <w:p w14:paraId="0B2280EC" w14:textId="77777777" w:rsidR="00484421" w:rsidRDefault="00484421" w:rsidP="00EE02FE"/>
        </w:tc>
      </w:tr>
      <w:tr w:rsidR="00484421" w14:paraId="389FA2E9" w14:textId="77777777" w:rsidTr="005133EF">
        <w:trPr>
          <w:trHeight w:val="197"/>
        </w:trPr>
        <w:tc>
          <w:tcPr>
            <w:tcW w:w="3086" w:type="dxa"/>
            <w:tcBorders>
              <w:top w:val="nil"/>
            </w:tcBorders>
            <w:shd w:val="clear" w:color="auto" w:fill="F7CAAC"/>
          </w:tcPr>
          <w:p w14:paraId="567F0114" w14:textId="77777777" w:rsidR="00484421" w:rsidRDefault="00484421" w:rsidP="00EE02FE">
            <w:pPr>
              <w:rPr>
                <w:b/>
              </w:rPr>
            </w:pPr>
            <w:r>
              <w:rPr>
                <w:b/>
              </w:rPr>
              <w:t>Garant předmětu</w:t>
            </w:r>
          </w:p>
        </w:tc>
        <w:tc>
          <w:tcPr>
            <w:tcW w:w="6769" w:type="dxa"/>
            <w:gridSpan w:val="7"/>
            <w:tcBorders>
              <w:top w:val="nil"/>
            </w:tcBorders>
          </w:tcPr>
          <w:p w14:paraId="61594457" w14:textId="77777777" w:rsidR="00484421" w:rsidRDefault="00484421" w:rsidP="00EE02FE">
            <w:r>
              <w:t xml:space="preserve">Mgr. Silvie </w:t>
            </w:r>
            <w:proofErr w:type="spellStart"/>
            <w:r>
              <w:t>Stanická</w:t>
            </w:r>
            <w:proofErr w:type="spellEnd"/>
            <w:r>
              <w:t>, Ph.D.</w:t>
            </w:r>
          </w:p>
        </w:tc>
      </w:tr>
      <w:tr w:rsidR="00484421" w14:paraId="432E2FDA" w14:textId="77777777" w:rsidTr="005133EF">
        <w:trPr>
          <w:trHeight w:val="243"/>
        </w:trPr>
        <w:tc>
          <w:tcPr>
            <w:tcW w:w="3086" w:type="dxa"/>
            <w:tcBorders>
              <w:top w:val="nil"/>
            </w:tcBorders>
            <w:shd w:val="clear" w:color="auto" w:fill="F7CAAC"/>
          </w:tcPr>
          <w:p w14:paraId="5F398E4C" w14:textId="77777777" w:rsidR="00484421" w:rsidRDefault="00484421" w:rsidP="00EE02FE">
            <w:pPr>
              <w:rPr>
                <w:b/>
              </w:rPr>
            </w:pPr>
            <w:r>
              <w:rPr>
                <w:b/>
              </w:rPr>
              <w:t>Zapojení garanta do výuky předmětu</w:t>
            </w:r>
          </w:p>
        </w:tc>
        <w:tc>
          <w:tcPr>
            <w:tcW w:w="6769" w:type="dxa"/>
            <w:gridSpan w:val="7"/>
            <w:tcBorders>
              <w:top w:val="nil"/>
            </w:tcBorders>
          </w:tcPr>
          <w:p w14:paraId="3E14E8A7" w14:textId="77777777" w:rsidR="00484421" w:rsidRDefault="00484421" w:rsidP="00EE02FE">
            <w:r>
              <w:t>100 %</w:t>
            </w:r>
          </w:p>
        </w:tc>
      </w:tr>
      <w:tr w:rsidR="00484421" w14:paraId="74164A02" w14:textId="77777777" w:rsidTr="005133EF">
        <w:tc>
          <w:tcPr>
            <w:tcW w:w="3086" w:type="dxa"/>
            <w:shd w:val="clear" w:color="auto" w:fill="F7CAAC"/>
          </w:tcPr>
          <w:p w14:paraId="5DEE8839" w14:textId="77777777" w:rsidR="00484421" w:rsidRDefault="00484421" w:rsidP="00EE02FE">
            <w:pPr>
              <w:rPr>
                <w:b/>
              </w:rPr>
            </w:pPr>
            <w:r>
              <w:rPr>
                <w:b/>
              </w:rPr>
              <w:t>Vyučující</w:t>
            </w:r>
          </w:p>
        </w:tc>
        <w:tc>
          <w:tcPr>
            <w:tcW w:w="6769" w:type="dxa"/>
            <w:gridSpan w:val="7"/>
            <w:tcBorders>
              <w:bottom w:val="nil"/>
            </w:tcBorders>
          </w:tcPr>
          <w:p w14:paraId="22ECDE3B" w14:textId="77777777" w:rsidR="00484421" w:rsidRDefault="00484421" w:rsidP="00EE02FE">
            <w:r>
              <w:t xml:space="preserve">Mgr. Silvie </w:t>
            </w:r>
            <w:proofErr w:type="spellStart"/>
            <w:r>
              <w:t>Stanická</w:t>
            </w:r>
            <w:proofErr w:type="spellEnd"/>
            <w:r>
              <w:t>, Ph.D.</w:t>
            </w:r>
          </w:p>
        </w:tc>
      </w:tr>
      <w:tr w:rsidR="00484421" w14:paraId="36588A43" w14:textId="77777777" w:rsidTr="005133EF">
        <w:trPr>
          <w:trHeight w:val="150"/>
        </w:trPr>
        <w:tc>
          <w:tcPr>
            <w:tcW w:w="9855" w:type="dxa"/>
            <w:gridSpan w:val="8"/>
            <w:tcBorders>
              <w:top w:val="nil"/>
            </w:tcBorders>
          </w:tcPr>
          <w:p w14:paraId="162220FF" w14:textId="77777777" w:rsidR="00484421" w:rsidRDefault="00484421" w:rsidP="00EE02FE"/>
        </w:tc>
      </w:tr>
      <w:tr w:rsidR="00484421" w:rsidRPr="001452AD" w14:paraId="4A4E36A6" w14:textId="77777777" w:rsidTr="005133EF">
        <w:tc>
          <w:tcPr>
            <w:tcW w:w="3086" w:type="dxa"/>
            <w:shd w:val="clear" w:color="auto" w:fill="F7CAAC"/>
          </w:tcPr>
          <w:p w14:paraId="7DBD0BF2" w14:textId="77777777" w:rsidR="00484421" w:rsidRPr="001452AD" w:rsidRDefault="00484421" w:rsidP="005133EF">
            <w:pPr>
              <w:jc w:val="both"/>
              <w:rPr>
                <w:b/>
                <w:highlight w:val="yellow"/>
              </w:rPr>
            </w:pPr>
            <w:r w:rsidRPr="009B48E7">
              <w:rPr>
                <w:b/>
              </w:rPr>
              <w:t>Hlavní témata a výsledky učení</w:t>
            </w:r>
          </w:p>
        </w:tc>
        <w:tc>
          <w:tcPr>
            <w:tcW w:w="6769" w:type="dxa"/>
            <w:gridSpan w:val="7"/>
            <w:tcBorders>
              <w:bottom w:val="nil"/>
            </w:tcBorders>
          </w:tcPr>
          <w:p w14:paraId="58803A6C" w14:textId="77777777" w:rsidR="00484421" w:rsidRPr="001452AD" w:rsidRDefault="00484421" w:rsidP="005133EF">
            <w:pPr>
              <w:jc w:val="both"/>
              <w:rPr>
                <w:highlight w:val="yellow"/>
              </w:rPr>
            </w:pPr>
          </w:p>
        </w:tc>
      </w:tr>
      <w:tr w:rsidR="00484421" w:rsidRPr="005A0406" w14:paraId="32AD089C" w14:textId="77777777" w:rsidTr="005133EF">
        <w:trPr>
          <w:trHeight w:val="3696"/>
        </w:trPr>
        <w:tc>
          <w:tcPr>
            <w:tcW w:w="9855" w:type="dxa"/>
            <w:gridSpan w:val="8"/>
            <w:tcBorders>
              <w:top w:val="nil"/>
              <w:bottom w:val="single" w:sz="4" w:space="0" w:color="auto"/>
            </w:tcBorders>
          </w:tcPr>
          <w:p w14:paraId="359349FC" w14:textId="77777777" w:rsidR="00484421" w:rsidRPr="005726AC" w:rsidRDefault="00484421" w:rsidP="005133EF">
            <w:pPr>
              <w:jc w:val="both"/>
              <w:rPr>
                <w:b/>
                <w:bCs/>
              </w:rPr>
            </w:pPr>
            <w:r w:rsidRPr="005726AC">
              <w:rPr>
                <w:b/>
                <w:bCs/>
              </w:rPr>
              <w:t>Témata:</w:t>
            </w:r>
          </w:p>
          <w:p w14:paraId="6E8A0D8E" w14:textId="77777777" w:rsidR="00484421" w:rsidRPr="0051178E" w:rsidRDefault="00484421" w:rsidP="004C352E">
            <w:pPr>
              <w:pStyle w:val="Odstavecseseznamem"/>
              <w:numPr>
                <w:ilvl w:val="0"/>
                <w:numId w:val="71"/>
              </w:numPr>
              <w:contextualSpacing w:val="0"/>
              <w:jc w:val="both"/>
            </w:pPr>
            <w:r w:rsidRPr="0051178E">
              <w:t>Úvod do problematiky, metodologie, literatura.</w:t>
            </w:r>
          </w:p>
          <w:p w14:paraId="4136E597" w14:textId="77777777" w:rsidR="00484421" w:rsidRPr="0051178E" w:rsidRDefault="00484421" w:rsidP="004C352E">
            <w:pPr>
              <w:pStyle w:val="Odstavecseseznamem"/>
              <w:numPr>
                <w:ilvl w:val="0"/>
                <w:numId w:val="71"/>
              </w:numPr>
              <w:contextualSpacing w:val="0"/>
              <w:jc w:val="both"/>
            </w:pPr>
            <w:r w:rsidRPr="0051178E">
              <w:t>Vývoj umění na přelomu 19. a 20. století.</w:t>
            </w:r>
          </w:p>
          <w:p w14:paraId="7212A5FF" w14:textId="77777777" w:rsidR="00484421" w:rsidRPr="0051178E" w:rsidRDefault="00484421" w:rsidP="004C352E">
            <w:pPr>
              <w:pStyle w:val="Odstavecseseznamem"/>
              <w:numPr>
                <w:ilvl w:val="0"/>
                <w:numId w:val="71"/>
              </w:numPr>
              <w:contextualSpacing w:val="0"/>
              <w:jc w:val="both"/>
            </w:pPr>
            <w:r w:rsidRPr="0051178E">
              <w:t xml:space="preserve">Expresionistické skupiny. Die </w:t>
            </w:r>
            <w:proofErr w:type="spellStart"/>
            <w:r w:rsidRPr="0051178E">
              <w:t>Brücke</w:t>
            </w:r>
            <w:proofErr w:type="spellEnd"/>
            <w:r w:rsidRPr="0051178E">
              <w:t xml:space="preserve">, Emil </w:t>
            </w:r>
            <w:proofErr w:type="spellStart"/>
            <w:r w:rsidRPr="0051178E">
              <w:t>Nolde</w:t>
            </w:r>
            <w:proofErr w:type="spellEnd"/>
            <w:r w:rsidRPr="0051178E">
              <w:t xml:space="preserve">. Der </w:t>
            </w:r>
            <w:proofErr w:type="spellStart"/>
            <w:r w:rsidRPr="0051178E">
              <w:t>Blaue</w:t>
            </w:r>
            <w:proofErr w:type="spellEnd"/>
            <w:r w:rsidRPr="0051178E">
              <w:t xml:space="preserve"> Reiter. </w:t>
            </w:r>
            <w:proofErr w:type="spellStart"/>
            <w:r w:rsidRPr="0051178E">
              <w:t>Wassily</w:t>
            </w:r>
            <w:proofErr w:type="spellEnd"/>
            <w:r w:rsidRPr="0051178E">
              <w:t xml:space="preserve"> </w:t>
            </w:r>
            <w:proofErr w:type="spellStart"/>
            <w:r w:rsidRPr="0051178E">
              <w:t>Kandinsky</w:t>
            </w:r>
            <w:proofErr w:type="spellEnd"/>
            <w:r w:rsidRPr="0051178E">
              <w:t>, jeho východiska, aktivity, cesta k abstrakci.</w:t>
            </w:r>
          </w:p>
          <w:p w14:paraId="5077272A" w14:textId="77777777" w:rsidR="00484421" w:rsidRPr="0051178E" w:rsidRDefault="00484421" w:rsidP="004C352E">
            <w:pPr>
              <w:pStyle w:val="Odstavecseseznamem"/>
              <w:numPr>
                <w:ilvl w:val="0"/>
                <w:numId w:val="71"/>
              </w:numPr>
              <w:contextualSpacing w:val="0"/>
              <w:jc w:val="both"/>
            </w:pPr>
            <w:r w:rsidRPr="0051178E">
              <w:t xml:space="preserve">Umění v Čechách v letech 1907-1917 (Osma, SVU, </w:t>
            </w:r>
            <w:proofErr w:type="spellStart"/>
            <w:r w:rsidRPr="0051178E">
              <w:t>Sursum</w:t>
            </w:r>
            <w:proofErr w:type="spellEnd"/>
            <w:r w:rsidRPr="0051178E">
              <w:t>, SVU Mánes).</w:t>
            </w:r>
          </w:p>
          <w:p w14:paraId="06265618" w14:textId="77777777" w:rsidR="00484421" w:rsidRPr="0051178E" w:rsidRDefault="00484421" w:rsidP="004C352E">
            <w:pPr>
              <w:pStyle w:val="Odstavecseseznamem"/>
              <w:numPr>
                <w:ilvl w:val="0"/>
                <w:numId w:val="71"/>
              </w:numPr>
              <w:contextualSpacing w:val="0"/>
              <w:jc w:val="both"/>
            </w:pPr>
            <w:r w:rsidRPr="0051178E">
              <w:t xml:space="preserve">Fauvismus. Henri </w:t>
            </w:r>
            <w:proofErr w:type="spellStart"/>
            <w:r w:rsidRPr="0051178E">
              <w:t>Matisse</w:t>
            </w:r>
            <w:proofErr w:type="spellEnd"/>
            <w:r w:rsidRPr="0051178E">
              <w:t xml:space="preserve"> malíř a sochař, Maurice </w:t>
            </w:r>
            <w:proofErr w:type="spellStart"/>
            <w:r w:rsidRPr="0051178E">
              <w:t>Vlaminck</w:t>
            </w:r>
            <w:proofErr w:type="spellEnd"/>
            <w:r w:rsidRPr="0051178E">
              <w:t xml:space="preserve"> a André </w:t>
            </w:r>
            <w:proofErr w:type="spellStart"/>
            <w:r w:rsidRPr="0051178E">
              <w:t>Derain</w:t>
            </w:r>
            <w:proofErr w:type="spellEnd"/>
            <w:r w:rsidRPr="0051178E">
              <w:t>. Orfismus.</w:t>
            </w:r>
          </w:p>
          <w:p w14:paraId="07C19669" w14:textId="77777777" w:rsidR="00484421" w:rsidRPr="0051178E" w:rsidRDefault="00484421" w:rsidP="004C352E">
            <w:pPr>
              <w:pStyle w:val="Odstavecseseznamem"/>
              <w:numPr>
                <w:ilvl w:val="0"/>
                <w:numId w:val="71"/>
              </w:numPr>
              <w:contextualSpacing w:val="0"/>
              <w:jc w:val="both"/>
            </w:pPr>
            <w:r w:rsidRPr="0051178E">
              <w:t>Exkurze / galerie</w:t>
            </w:r>
            <w:r>
              <w:t>.</w:t>
            </w:r>
          </w:p>
          <w:p w14:paraId="28B3FCC2" w14:textId="0893B3F3" w:rsidR="00484421" w:rsidRPr="0051178E" w:rsidRDefault="00484421" w:rsidP="004C352E">
            <w:pPr>
              <w:pStyle w:val="Odstavecseseznamem"/>
              <w:numPr>
                <w:ilvl w:val="0"/>
                <w:numId w:val="71"/>
              </w:numPr>
              <w:contextualSpacing w:val="0"/>
              <w:jc w:val="both"/>
            </w:pPr>
            <w:r w:rsidRPr="0051178E">
              <w:t>Kubismus. Pablo Picasso a jeho další vývoj,</w:t>
            </w:r>
            <w:r w:rsidR="00867F28">
              <w:t xml:space="preserve"> </w:t>
            </w:r>
            <w:r w:rsidRPr="0051178E">
              <w:t xml:space="preserve">Georges </w:t>
            </w:r>
            <w:proofErr w:type="spellStart"/>
            <w:r w:rsidRPr="0051178E">
              <w:t>Braque</w:t>
            </w:r>
            <w:proofErr w:type="spellEnd"/>
            <w:r w:rsidRPr="0051178E">
              <w:t xml:space="preserve">, Juan </w:t>
            </w:r>
            <w:proofErr w:type="spellStart"/>
            <w:r w:rsidRPr="0051178E">
              <w:t>Gris</w:t>
            </w:r>
            <w:proofErr w:type="spellEnd"/>
            <w:r w:rsidRPr="0051178E">
              <w:t xml:space="preserve"> a </w:t>
            </w:r>
            <w:proofErr w:type="spellStart"/>
            <w:r w:rsidRPr="0051178E">
              <w:t>Fernand</w:t>
            </w:r>
            <w:proofErr w:type="spellEnd"/>
            <w:r w:rsidRPr="0051178E">
              <w:t xml:space="preserve"> </w:t>
            </w:r>
            <w:proofErr w:type="spellStart"/>
            <w:r w:rsidRPr="0051178E">
              <w:t>Léger</w:t>
            </w:r>
            <w:proofErr w:type="spellEnd"/>
            <w:r w:rsidRPr="0051178E">
              <w:t>. </w:t>
            </w:r>
          </w:p>
          <w:p w14:paraId="1BF46450" w14:textId="77777777" w:rsidR="00484421" w:rsidRPr="0051178E" w:rsidRDefault="00484421" w:rsidP="004C352E">
            <w:pPr>
              <w:pStyle w:val="Odstavecseseznamem"/>
              <w:numPr>
                <w:ilvl w:val="0"/>
                <w:numId w:val="71"/>
              </w:numPr>
              <w:contextualSpacing w:val="0"/>
              <w:jc w:val="both"/>
            </w:pPr>
            <w:r w:rsidRPr="0051178E">
              <w:t xml:space="preserve">Neoplasticismus – Piet </w:t>
            </w:r>
            <w:proofErr w:type="spellStart"/>
            <w:r w:rsidRPr="0051178E">
              <w:t>Mondrian</w:t>
            </w:r>
            <w:proofErr w:type="spellEnd"/>
            <w:r w:rsidRPr="0051178E">
              <w:t xml:space="preserve">. De </w:t>
            </w:r>
            <w:proofErr w:type="spellStart"/>
            <w:r w:rsidRPr="0051178E">
              <w:t>Stijl</w:t>
            </w:r>
            <w:proofErr w:type="spellEnd"/>
            <w:r w:rsidRPr="0051178E">
              <w:t xml:space="preserve"> a Theo van </w:t>
            </w:r>
            <w:proofErr w:type="spellStart"/>
            <w:r w:rsidRPr="0051178E">
              <w:t>Doesburg</w:t>
            </w:r>
            <w:proofErr w:type="spellEnd"/>
            <w:r w:rsidRPr="0051178E">
              <w:t>.</w:t>
            </w:r>
          </w:p>
          <w:p w14:paraId="09B90FA2" w14:textId="77777777" w:rsidR="00484421" w:rsidRPr="0051178E" w:rsidRDefault="00484421" w:rsidP="004C352E">
            <w:pPr>
              <w:pStyle w:val="Odstavecseseznamem"/>
              <w:numPr>
                <w:ilvl w:val="0"/>
                <w:numId w:val="71"/>
              </w:numPr>
              <w:contextualSpacing w:val="0"/>
              <w:jc w:val="both"/>
            </w:pPr>
            <w:proofErr w:type="spellStart"/>
            <w:r w:rsidRPr="0051178E">
              <w:t>Kazimir</w:t>
            </w:r>
            <w:proofErr w:type="spellEnd"/>
            <w:r w:rsidRPr="0051178E">
              <w:t xml:space="preserve"> </w:t>
            </w:r>
            <w:proofErr w:type="spellStart"/>
            <w:r w:rsidRPr="0051178E">
              <w:t>Malevič</w:t>
            </w:r>
            <w:proofErr w:type="spellEnd"/>
            <w:r w:rsidRPr="0051178E">
              <w:t xml:space="preserve"> a suprematismus. Konstruktivismus. Alexander Rodčenko – malba, prostorové konstrukce, užitá tvorba, El </w:t>
            </w:r>
            <w:proofErr w:type="spellStart"/>
            <w:r w:rsidRPr="0051178E">
              <w:t>Lissitzki</w:t>
            </w:r>
            <w:proofErr w:type="spellEnd"/>
            <w:r w:rsidRPr="0051178E">
              <w:t xml:space="preserve">. Vladimir </w:t>
            </w:r>
            <w:proofErr w:type="spellStart"/>
            <w:r w:rsidRPr="0051178E">
              <w:t>Tatlin</w:t>
            </w:r>
            <w:proofErr w:type="spellEnd"/>
            <w:r w:rsidRPr="0051178E">
              <w:t xml:space="preserve"> – prostorové realizace, projekty, jejich ohlas</w:t>
            </w:r>
            <w:r>
              <w:t>.</w:t>
            </w:r>
          </w:p>
          <w:p w14:paraId="1B9960AB" w14:textId="77777777" w:rsidR="00484421" w:rsidRPr="0051178E" w:rsidRDefault="00484421" w:rsidP="004C352E">
            <w:pPr>
              <w:pStyle w:val="Odstavecseseznamem"/>
              <w:numPr>
                <w:ilvl w:val="0"/>
                <w:numId w:val="71"/>
              </w:numPr>
              <w:contextualSpacing w:val="0"/>
              <w:jc w:val="both"/>
            </w:pPr>
            <w:r w:rsidRPr="0051178E">
              <w:t xml:space="preserve">Dadaismus; ohniska dadaistického dění; manifesty; nové techniky a žánry; Marcel </w:t>
            </w:r>
            <w:proofErr w:type="spellStart"/>
            <w:r w:rsidRPr="0051178E">
              <w:t>Duchamp</w:t>
            </w:r>
            <w:proofErr w:type="spellEnd"/>
            <w:r w:rsidRPr="0051178E">
              <w:t>.</w:t>
            </w:r>
          </w:p>
          <w:p w14:paraId="661E370B" w14:textId="77777777" w:rsidR="00484421" w:rsidRPr="0051178E" w:rsidRDefault="00484421" w:rsidP="004C352E">
            <w:pPr>
              <w:pStyle w:val="Odstavecseseznamem"/>
              <w:numPr>
                <w:ilvl w:val="0"/>
                <w:numId w:val="71"/>
              </w:numPr>
              <w:contextualSpacing w:val="0"/>
              <w:jc w:val="both"/>
            </w:pPr>
            <w:r w:rsidRPr="0051178E">
              <w:t>Bauhaus – vznik a vývoje, osobnosti, principy výuky, role volného umění, design, typografie, fotografie.</w:t>
            </w:r>
          </w:p>
          <w:p w14:paraId="3032804E" w14:textId="77777777" w:rsidR="00484421" w:rsidRDefault="00484421" w:rsidP="004C352E">
            <w:pPr>
              <w:pStyle w:val="Odstavecseseznamem"/>
              <w:numPr>
                <w:ilvl w:val="0"/>
                <w:numId w:val="71"/>
              </w:numPr>
              <w:contextualSpacing w:val="0"/>
              <w:jc w:val="both"/>
            </w:pPr>
            <w:r w:rsidRPr="0051178E">
              <w:t>Surrealismus</w:t>
            </w:r>
            <w:r>
              <w:t xml:space="preserve">, </w:t>
            </w:r>
            <w:r w:rsidRPr="0051178E">
              <w:t>Československé umění ve 30. letech</w:t>
            </w:r>
            <w:r>
              <w:t>.</w:t>
            </w:r>
          </w:p>
          <w:p w14:paraId="1C710BFA" w14:textId="77777777" w:rsidR="00484421" w:rsidRDefault="00484421" w:rsidP="004C352E">
            <w:pPr>
              <w:pStyle w:val="Odstavecseseznamem"/>
              <w:numPr>
                <w:ilvl w:val="0"/>
                <w:numId w:val="71"/>
              </w:numPr>
              <w:spacing w:after="120"/>
              <w:contextualSpacing w:val="0"/>
              <w:jc w:val="both"/>
            </w:pPr>
            <w:r w:rsidRPr="0051178E">
              <w:t>Exkurze / galerie</w:t>
            </w:r>
            <w:r>
              <w:t>.</w:t>
            </w:r>
          </w:p>
          <w:p w14:paraId="37E52EEB" w14:textId="77777777" w:rsidR="00484421" w:rsidRPr="001D399B" w:rsidRDefault="00484421" w:rsidP="005133EF">
            <w:pPr>
              <w:jc w:val="both"/>
              <w:rPr>
                <w:b/>
                <w:bCs/>
              </w:rPr>
            </w:pPr>
            <w:r w:rsidRPr="001D399B">
              <w:rPr>
                <w:b/>
                <w:bCs/>
              </w:rPr>
              <w:t>Výsledky učení:</w:t>
            </w:r>
          </w:p>
          <w:p w14:paraId="6E45B094" w14:textId="77777777" w:rsidR="00484421" w:rsidRDefault="00484421" w:rsidP="005133EF">
            <w:pPr>
              <w:jc w:val="both"/>
            </w:pPr>
            <w:r>
              <w:t>Odborné znalosti – po absolvování předmětu student umí:</w:t>
            </w:r>
          </w:p>
          <w:p w14:paraId="02941B59" w14:textId="77777777" w:rsidR="00484421" w:rsidRDefault="00484421" w:rsidP="004C352E">
            <w:pPr>
              <w:pStyle w:val="Odstavecseseznamem"/>
              <w:numPr>
                <w:ilvl w:val="0"/>
                <w:numId w:val="69"/>
              </w:numPr>
              <w:jc w:val="both"/>
            </w:pPr>
            <w:r>
              <w:t>definovat vizuální kulturu 20. století v kontextu politických, sociálních či kulturních souvislostí</w:t>
            </w:r>
          </w:p>
          <w:p w14:paraId="06E9E94C" w14:textId="77777777" w:rsidR="00484421" w:rsidRDefault="00484421" w:rsidP="004C352E">
            <w:pPr>
              <w:pStyle w:val="Odstavecseseznamem"/>
              <w:numPr>
                <w:ilvl w:val="0"/>
                <w:numId w:val="69"/>
              </w:numPr>
              <w:jc w:val="both"/>
            </w:pPr>
            <w:r>
              <w:t>definovat směry a trendy 20. století</w:t>
            </w:r>
          </w:p>
          <w:p w14:paraId="56A7B26C" w14:textId="77777777" w:rsidR="00484421" w:rsidRDefault="00484421" w:rsidP="004C352E">
            <w:pPr>
              <w:pStyle w:val="Odstavecseseznamem"/>
              <w:numPr>
                <w:ilvl w:val="0"/>
                <w:numId w:val="69"/>
              </w:numPr>
              <w:jc w:val="both"/>
            </w:pPr>
            <w:r>
              <w:t>definovat vybraná umělecká díla v kontextu jejich vizuálně komunikační a rituální úlohy</w:t>
            </w:r>
          </w:p>
          <w:p w14:paraId="7A74B156" w14:textId="77777777" w:rsidR="00484421" w:rsidRDefault="00484421" w:rsidP="004C352E">
            <w:pPr>
              <w:pStyle w:val="Odstavecseseznamem"/>
              <w:numPr>
                <w:ilvl w:val="0"/>
                <w:numId w:val="69"/>
              </w:numPr>
              <w:jc w:val="both"/>
            </w:pPr>
            <w:r>
              <w:t>vyjmenovat nejvýznamnější výtvarné přehlídky, nejvýznamnější domácí a zahraniční galerie</w:t>
            </w:r>
          </w:p>
          <w:p w14:paraId="69C43889" w14:textId="77777777" w:rsidR="00484421" w:rsidRDefault="00484421" w:rsidP="004C352E">
            <w:pPr>
              <w:pStyle w:val="Odstavecseseznamem"/>
              <w:numPr>
                <w:ilvl w:val="0"/>
                <w:numId w:val="69"/>
              </w:numPr>
              <w:jc w:val="both"/>
            </w:pPr>
            <w:r>
              <w:t>vyjmenovat nejvýznamnější umělecká díla a jejich autory</w:t>
            </w:r>
          </w:p>
          <w:p w14:paraId="27B9C932" w14:textId="77777777" w:rsidR="00484421" w:rsidRDefault="00484421" w:rsidP="004C352E">
            <w:pPr>
              <w:pStyle w:val="Odstavecseseznamem"/>
              <w:numPr>
                <w:ilvl w:val="0"/>
                <w:numId w:val="69"/>
              </w:numPr>
              <w:spacing w:after="120"/>
              <w:jc w:val="both"/>
            </w:pPr>
            <w:r>
              <w:t>definovat vlivy mimoevropských kultur na evropské umění</w:t>
            </w:r>
          </w:p>
          <w:p w14:paraId="1D684C72" w14:textId="77777777" w:rsidR="00484421" w:rsidRDefault="00484421" w:rsidP="005133EF">
            <w:pPr>
              <w:jc w:val="both"/>
            </w:pPr>
            <w:r>
              <w:t>Odborné dovednosti – po absolvování předmětu student umí:</w:t>
            </w:r>
          </w:p>
          <w:p w14:paraId="45497D9E" w14:textId="77777777" w:rsidR="00484421" w:rsidRDefault="00484421" w:rsidP="004C352E">
            <w:pPr>
              <w:pStyle w:val="Odstavecseseznamem"/>
              <w:numPr>
                <w:ilvl w:val="0"/>
                <w:numId w:val="69"/>
              </w:numPr>
              <w:jc w:val="both"/>
            </w:pPr>
            <w:r>
              <w:t>zasadit díla vizuální kultury do daného historického rámce 20. století v Čechách a ve světě</w:t>
            </w:r>
          </w:p>
          <w:p w14:paraId="2F64E5D3" w14:textId="77777777" w:rsidR="00484421" w:rsidRDefault="00484421" w:rsidP="004C352E">
            <w:pPr>
              <w:pStyle w:val="Odstavecseseznamem"/>
              <w:numPr>
                <w:ilvl w:val="0"/>
                <w:numId w:val="69"/>
              </w:numPr>
              <w:jc w:val="both"/>
            </w:pPr>
            <w:r>
              <w:t>interpretovat vizuální kultury v daném období</w:t>
            </w:r>
          </w:p>
          <w:p w14:paraId="4CD197CF" w14:textId="77777777" w:rsidR="00484421" w:rsidRDefault="00484421" w:rsidP="004C352E">
            <w:pPr>
              <w:pStyle w:val="Odstavecseseznamem"/>
              <w:numPr>
                <w:ilvl w:val="0"/>
                <w:numId w:val="69"/>
              </w:numPr>
              <w:jc w:val="both"/>
            </w:pPr>
            <w:r>
              <w:t>interpretovat umělecké dílo ve vztahu k danému období</w:t>
            </w:r>
          </w:p>
          <w:p w14:paraId="1FB9B6F8" w14:textId="77777777" w:rsidR="00484421" w:rsidRPr="005A0406" w:rsidRDefault="00484421" w:rsidP="004C352E">
            <w:pPr>
              <w:pStyle w:val="Odstavecseseznamem"/>
              <w:numPr>
                <w:ilvl w:val="0"/>
                <w:numId w:val="69"/>
              </w:numPr>
              <w:jc w:val="both"/>
            </w:pPr>
            <w:r>
              <w:t>pracovat s estetickou kategorií užitého umění a rozdíly mezi designem a řemeslem</w:t>
            </w:r>
          </w:p>
        </w:tc>
      </w:tr>
      <w:tr w:rsidR="00484421" w:rsidRPr="001452AD" w14:paraId="674CB8BB"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3300B36" w14:textId="77777777" w:rsidR="00484421" w:rsidRPr="001452AD" w:rsidRDefault="00484421" w:rsidP="005133EF">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552AD57B" w14:textId="77777777" w:rsidR="00484421" w:rsidRPr="001452AD" w:rsidRDefault="00484421" w:rsidP="005133EF">
            <w:pPr>
              <w:jc w:val="both"/>
              <w:rPr>
                <w:highlight w:val="yellow"/>
              </w:rPr>
            </w:pPr>
          </w:p>
        </w:tc>
      </w:tr>
      <w:tr w:rsidR="00484421" w14:paraId="73FE5C10" w14:textId="77777777" w:rsidTr="005133EF">
        <w:trPr>
          <w:trHeight w:val="871"/>
        </w:trPr>
        <w:tc>
          <w:tcPr>
            <w:tcW w:w="9855" w:type="dxa"/>
            <w:gridSpan w:val="8"/>
            <w:tcBorders>
              <w:top w:val="nil"/>
              <w:bottom w:val="single" w:sz="4" w:space="0" w:color="auto"/>
            </w:tcBorders>
          </w:tcPr>
          <w:p w14:paraId="0557D11A" w14:textId="77777777" w:rsidR="00484421" w:rsidRDefault="00484421" w:rsidP="004C352E">
            <w:pPr>
              <w:pStyle w:val="Odstavecseseznamem"/>
              <w:numPr>
                <w:ilvl w:val="0"/>
                <w:numId w:val="70"/>
              </w:numPr>
              <w:jc w:val="both"/>
            </w:pPr>
            <w:r>
              <w:t>monologická (výklad, přednáška, instruktáž)</w:t>
            </w:r>
          </w:p>
          <w:p w14:paraId="14FD8CE4" w14:textId="77777777" w:rsidR="00484421" w:rsidRDefault="00484421" w:rsidP="004C352E">
            <w:pPr>
              <w:pStyle w:val="Odstavecseseznamem"/>
              <w:numPr>
                <w:ilvl w:val="0"/>
                <w:numId w:val="70"/>
              </w:numPr>
              <w:jc w:val="both"/>
            </w:pPr>
            <w:r>
              <w:t>dialogická (diskuze, rozhovor, brainstorming)</w:t>
            </w:r>
          </w:p>
          <w:p w14:paraId="5E12D461" w14:textId="77777777" w:rsidR="00484421" w:rsidRDefault="00484421" w:rsidP="004C352E">
            <w:pPr>
              <w:pStyle w:val="Odstavecseseznamem"/>
              <w:numPr>
                <w:ilvl w:val="0"/>
                <w:numId w:val="70"/>
              </w:numPr>
              <w:jc w:val="both"/>
            </w:pPr>
            <w:r>
              <w:t>exkurze</w:t>
            </w:r>
          </w:p>
          <w:p w14:paraId="136A6701" w14:textId="77777777" w:rsidR="00484421" w:rsidRDefault="00484421" w:rsidP="004C352E">
            <w:pPr>
              <w:pStyle w:val="Odstavecseseznamem"/>
              <w:numPr>
                <w:ilvl w:val="0"/>
                <w:numId w:val="70"/>
              </w:numPr>
              <w:jc w:val="both"/>
            </w:pPr>
            <w:r>
              <w:t>analýza uměleckého díla</w:t>
            </w:r>
          </w:p>
        </w:tc>
      </w:tr>
    </w:tbl>
    <w:p w14:paraId="57700C64" w14:textId="77777777" w:rsidR="006537DF" w:rsidRDefault="006537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484421" w14:paraId="0F8AAAA9" w14:textId="77777777" w:rsidTr="005133EF">
        <w:trPr>
          <w:trHeight w:val="265"/>
        </w:trPr>
        <w:tc>
          <w:tcPr>
            <w:tcW w:w="3653" w:type="dxa"/>
            <w:tcBorders>
              <w:top w:val="single" w:sz="4" w:space="0" w:color="auto"/>
            </w:tcBorders>
            <w:shd w:val="clear" w:color="auto" w:fill="F7CAAC"/>
          </w:tcPr>
          <w:p w14:paraId="001ED5B1" w14:textId="42231882" w:rsidR="00484421" w:rsidRDefault="00484421" w:rsidP="005133EF">
            <w:pPr>
              <w:jc w:val="both"/>
            </w:pPr>
            <w:r>
              <w:rPr>
                <w:b/>
              </w:rPr>
              <w:lastRenderedPageBreak/>
              <w:t>Studijní literatura a studijní pomůcky</w:t>
            </w:r>
          </w:p>
        </w:tc>
        <w:tc>
          <w:tcPr>
            <w:tcW w:w="6202" w:type="dxa"/>
            <w:gridSpan w:val="3"/>
            <w:tcBorders>
              <w:top w:val="single" w:sz="4" w:space="0" w:color="auto"/>
              <w:bottom w:val="nil"/>
            </w:tcBorders>
          </w:tcPr>
          <w:p w14:paraId="39F88ECA" w14:textId="77777777" w:rsidR="00484421" w:rsidRDefault="00484421" w:rsidP="005133EF">
            <w:pPr>
              <w:jc w:val="both"/>
            </w:pPr>
          </w:p>
        </w:tc>
      </w:tr>
      <w:tr w:rsidR="00484421" w14:paraId="1365AB5A" w14:textId="77777777" w:rsidTr="005133EF">
        <w:trPr>
          <w:trHeight w:val="1497"/>
        </w:trPr>
        <w:tc>
          <w:tcPr>
            <w:tcW w:w="9855" w:type="dxa"/>
            <w:gridSpan w:val="4"/>
            <w:tcBorders>
              <w:top w:val="nil"/>
            </w:tcBorders>
          </w:tcPr>
          <w:p w14:paraId="55C1DE00" w14:textId="77777777" w:rsidR="00484421" w:rsidRPr="00FA0A65" w:rsidRDefault="00484421" w:rsidP="005133EF">
            <w:r w:rsidRPr="00FA0A65">
              <w:rPr>
                <w:b/>
              </w:rPr>
              <w:t>Povinná</w:t>
            </w:r>
            <w:r>
              <w:rPr>
                <w:b/>
              </w:rPr>
              <w:t>:</w:t>
            </w:r>
          </w:p>
          <w:p w14:paraId="096E8038" w14:textId="08310F78" w:rsidR="00484421" w:rsidRDefault="005E4E76" w:rsidP="005133EF">
            <w:r w:rsidRPr="005E4E76">
              <w:t>BERGER, John; BLOMBERG, Sven; FOX, Chris; DIBB, Michael a HOLLIS, Richard</w:t>
            </w:r>
            <w:r w:rsidR="00484421" w:rsidRPr="00FA0A65">
              <w:t>. </w:t>
            </w:r>
            <w:r w:rsidR="00484421" w:rsidRPr="00FA0A65">
              <w:rPr>
                <w:i/>
              </w:rPr>
              <w:t>Způsoby vidění.</w:t>
            </w:r>
            <w:r w:rsidR="00484421" w:rsidRPr="00FA0A65">
              <w:t xml:space="preserve"> </w:t>
            </w:r>
            <w:proofErr w:type="spellStart"/>
            <w:r w:rsidR="00484421" w:rsidRPr="00FA0A65">
              <w:t>Translated</w:t>
            </w:r>
            <w:proofErr w:type="spellEnd"/>
            <w:r w:rsidR="00484421" w:rsidRPr="00FA0A65">
              <w:t xml:space="preserve"> by Andrea Průchová Hrůzová. Praha: Labyrint, 2016. ISBN 9788087260784.  </w:t>
            </w:r>
          </w:p>
          <w:p w14:paraId="0DC1B924" w14:textId="77777777" w:rsidR="00484421" w:rsidRDefault="00484421" w:rsidP="005133EF">
            <w:r w:rsidRPr="001247AE">
              <w:t xml:space="preserve">BOYLAN, Alexis L. </w:t>
            </w:r>
            <w:proofErr w:type="spellStart"/>
            <w:r w:rsidRPr="004C386C">
              <w:rPr>
                <w:i/>
                <w:iCs/>
              </w:rPr>
              <w:t>Visual</w:t>
            </w:r>
            <w:proofErr w:type="spellEnd"/>
            <w:r w:rsidRPr="004C386C">
              <w:rPr>
                <w:i/>
                <w:iCs/>
              </w:rPr>
              <w:t xml:space="preserve"> </w:t>
            </w:r>
            <w:proofErr w:type="spellStart"/>
            <w:r w:rsidRPr="004C386C">
              <w:rPr>
                <w:i/>
                <w:iCs/>
              </w:rPr>
              <w:t>culture</w:t>
            </w:r>
            <w:proofErr w:type="spellEnd"/>
            <w:r w:rsidRPr="001247AE">
              <w:t xml:space="preserve">. Cambridge, Massachusetts: </w:t>
            </w:r>
            <w:proofErr w:type="spellStart"/>
            <w:r w:rsidRPr="001247AE">
              <w:t>The</w:t>
            </w:r>
            <w:proofErr w:type="spellEnd"/>
            <w:r w:rsidRPr="001247AE">
              <w:t xml:space="preserve"> MIT </w:t>
            </w:r>
            <w:proofErr w:type="spellStart"/>
            <w:r w:rsidRPr="001247AE">
              <w:t>Press</w:t>
            </w:r>
            <w:proofErr w:type="spellEnd"/>
            <w:r w:rsidRPr="001247AE">
              <w:t xml:space="preserve">, 2020. ISBN 9780262359719. </w:t>
            </w:r>
          </w:p>
          <w:p w14:paraId="57BEC470" w14:textId="77777777" w:rsidR="007F7FFA" w:rsidRDefault="007F7FFA" w:rsidP="005133EF">
            <w:r w:rsidRPr="007F7FFA">
              <w:t xml:space="preserve">FOSTER, Hal; KRAUSS, Rosalind E.; BOIS, </w:t>
            </w:r>
            <w:proofErr w:type="spellStart"/>
            <w:r w:rsidRPr="007F7FFA">
              <w:t>Yve</w:t>
            </w:r>
            <w:proofErr w:type="spellEnd"/>
            <w:r w:rsidRPr="007F7FFA">
              <w:t xml:space="preserve">-Alain; BUCHLOH, B. H. D. a JOSELIT, David. </w:t>
            </w:r>
            <w:r w:rsidRPr="002F69C7">
              <w:rPr>
                <w:i/>
                <w:iCs/>
              </w:rPr>
              <w:t>Umění po roce 1900: modernismus, antimodernismus, postmodernismus.</w:t>
            </w:r>
            <w:r w:rsidRPr="007F7FFA">
              <w:t xml:space="preserve"> Druhé, rozšířené vydání. Praha: </w:t>
            </w:r>
            <w:proofErr w:type="spellStart"/>
            <w:r w:rsidRPr="007F7FFA">
              <w:t>Slovart</w:t>
            </w:r>
            <w:proofErr w:type="spellEnd"/>
            <w:r w:rsidRPr="007F7FFA">
              <w:t xml:space="preserve">, 2015. </w:t>
            </w:r>
          </w:p>
          <w:p w14:paraId="3A88091F" w14:textId="2D274CEC" w:rsidR="007F7FFA" w:rsidRDefault="007F7FFA" w:rsidP="005133EF">
            <w:r w:rsidRPr="007F7FFA">
              <w:t>ISBN 9788073919757.</w:t>
            </w:r>
          </w:p>
          <w:p w14:paraId="5BE843F6" w14:textId="77777777" w:rsidR="00484421" w:rsidRPr="00FA0A65" w:rsidRDefault="00484421" w:rsidP="005133EF">
            <w:r w:rsidRPr="00FA0A65">
              <w:t xml:space="preserve">MIRZOEFF, Nicholas. </w:t>
            </w:r>
            <w:r w:rsidRPr="00FA0A65">
              <w:rPr>
                <w:i/>
              </w:rPr>
              <w:t>Úvod do vizuální kultury</w:t>
            </w:r>
            <w:r w:rsidRPr="00FA0A65">
              <w:t>. Překlad Petra Hanáková a Kateřina Svatoňová. Praha: Academia 2012. ISBN 9788020019844.</w:t>
            </w:r>
          </w:p>
          <w:p w14:paraId="788422CF" w14:textId="77777777" w:rsidR="00484421" w:rsidRPr="00FA0A65" w:rsidRDefault="00484421" w:rsidP="005133EF">
            <w:pPr>
              <w:rPr>
                <w:b/>
              </w:rPr>
            </w:pPr>
            <w:r w:rsidRPr="00FA0A65">
              <w:rPr>
                <w:b/>
              </w:rPr>
              <w:t>Doporučená</w:t>
            </w:r>
            <w:r>
              <w:rPr>
                <w:b/>
              </w:rPr>
              <w:t>:</w:t>
            </w:r>
          </w:p>
          <w:p w14:paraId="0038555E" w14:textId="77777777" w:rsidR="00484421" w:rsidRPr="00FA0A65" w:rsidRDefault="00484421" w:rsidP="005133EF">
            <w:r w:rsidRPr="00FA0A65">
              <w:t>BARTHES, Roland. </w:t>
            </w:r>
            <w:r w:rsidRPr="00FA0A65">
              <w:rPr>
                <w:i/>
              </w:rPr>
              <w:t xml:space="preserve">Mytologie. </w:t>
            </w:r>
            <w:proofErr w:type="spellStart"/>
            <w:r w:rsidRPr="00FA0A65">
              <w:rPr>
                <w:i/>
              </w:rPr>
              <w:t>Translated</w:t>
            </w:r>
            <w:proofErr w:type="spellEnd"/>
            <w:r w:rsidRPr="00FA0A65">
              <w:t xml:space="preserve"> by Josef </w:t>
            </w:r>
            <w:proofErr w:type="spellStart"/>
            <w:r w:rsidRPr="00FA0A65">
              <w:t>Fulka</w:t>
            </w:r>
            <w:proofErr w:type="spellEnd"/>
            <w:r w:rsidRPr="00FA0A65">
              <w:t xml:space="preserve">. Praha: Dokořán, 2004. ISBN 808656973X.  </w:t>
            </w:r>
          </w:p>
          <w:p w14:paraId="0C2F957F" w14:textId="77777777" w:rsidR="00484421" w:rsidRPr="00FA0A65" w:rsidRDefault="00484421" w:rsidP="005133EF">
            <w:r w:rsidRPr="00FA0A65">
              <w:t xml:space="preserve">BERGER, John. </w:t>
            </w:r>
            <w:r w:rsidRPr="00FA0A65">
              <w:rPr>
                <w:i/>
              </w:rPr>
              <w:t>O pohledu</w:t>
            </w:r>
            <w:r w:rsidRPr="00FA0A65">
              <w:t xml:space="preserve">. Praha: </w:t>
            </w:r>
            <w:proofErr w:type="spellStart"/>
            <w:r w:rsidRPr="00FA0A65">
              <w:t>Agite</w:t>
            </w:r>
            <w:proofErr w:type="spellEnd"/>
            <w:r w:rsidRPr="00FA0A65">
              <w:t>/</w:t>
            </w:r>
            <w:proofErr w:type="spellStart"/>
            <w:r w:rsidRPr="00FA0A65">
              <w:t>Fra</w:t>
            </w:r>
            <w:proofErr w:type="spellEnd"/>
            <w:r w:rsidRPr="00FA0A65">
              <w:t>, 2009. ISBN 9788086603810.</w:t>
            </w:r>
          </w:p>
          <w:p w14:paraId="1886F245" w14:textId="77777777" w:rsidR="00484421" w:rsidRPr="00FA0A65" w:rsidRDefault="00484421" w:rsidP="005133EF">
            <w:r w:rsidRPr="00FA0A65">
              <w:t>HÁJEK, Václav. </w:t>
            </w:r>
            <w:r w:rsidRPr="00FA0A65">
              <w:rPr>
                <w:i/>
              </w:rPr>
              <w:t>Jak rozpoznat odpadkový koš: eseje o stereotypech ve vizuální kultuře</w:t>
            </w:r>
            <w:r w:rsidRPr="00FA0A65">
              <w:t xml:space="preserve">. Praha: Labyrint, 2011. ISBN 9788087260319.  </w:t>
            </w:r>
          </w:p>
          <w:p w14:paraId="0C090DB6" w14:textId="6AA17CBD" w:rsidR="00484421" w:rsidRPr="00FA0A65" w:rsidRDefault="00484421" w:rsidP="005133EF">
            <w:r w:rsidRPr="00FA0A65">
              <w:t xml:space="preserve">LIESTOL, </w:t>
            </w:r>
            <w:proofErr w:type="spellStart"/>
            <w:r w:rsidRPr="00FA0A65">
              <w:t>Gunnar</w:t>
            </w:r>
            <w:proofErr w:type="spellEnd"/>
            <w:r w:rsidR="00B248DE">
              <w:t>;</w:t>
            </w:r>
            <w:r w:rsidRPr="00FA0A65">
              <w:t xml:space="preserve"> MORRISON Andrew a RASMUSSEN </w:t>
            </w:r>
            <w:proofErr w:type="spellStart"/>
            <w:r w:rsidRPr="00FA0A65">
              <w:t>Terje</w:t>
            </w:r>
            <w:proofErr w:type="spellEnd"/>
            <w:r w:rsidRPr="00FA0A65">
              <w:t xml:space="preserve">, </w:t>
            </w:r>
            <w:proofErr w:type="spellStart"/>
            <w:r w:rsidRPr="00FA0A65">
              <w:t>eds</w:t>
            </w:r>
            <w:proofErr w:type="spellEnd"/>
            <w:r w:rsidRPr="00FA0A65">
              <w:rPr>
                <w:i/>
              </w:rPr>
              <w:t xml:space="preserve">. Digital Media </w:t>
            </w:r>
            <w:proofErr w:type="spellStart"/>
            <w:r w:rsidRPr="00FA0A65">
              <w:rPr>
                <w:i/>
              </w:rPr>
              <w:t>Revisited</w:t>
            </w:r>
            <w:proofErr w:type="spellEnd"/>
            <w:r w:rsidRPr="00FA0A65">
              <w:rPr>
                <w:i/>
              </w:rPr>
              <w:t xml:space="preserve">: </w:t>
            </w:r>
            <w:proofErr w:type="spellStart"/>
            <w:r w:rsidRPr="00FA0A65">
              <w:rPr>
                <w:i/>
              </w:rPr>
              <w:t>Theoretical</w:t>
            </w:r>
            <w:proofErr w:type="spellEnd"/>
            <w:r w:rsidRPr="00FA0A65">
              <w:rPr>
                <w:i/>
              </w:rPr>
              <w:t xml:space="preserve"> and </w:t>
            </w:r>
            <w:proofErr w:type="spellStart"/>
            <w:r w:rsidRPr="00FA0A65">
              <w:rPr>
                <w:i/>
              </w:rPr>
              <w:t>Conceptual</w:t>
            </w:r>
            <w:proofErr w:type="spellEnd"/>
            <w:r w:rsidRPr="00FA0A65">
              <w:rPr>
                <w:i/>
              </w:rPr>
              <w:t xml:space="preserve"> </w:t>
            </w:r>
            <w:proofErr w:type="spellStart"/>
            <w:r w:rsidRPr="00FA0A65">
              <w:rPr>
                <w:i/>
              </w:rPr>
              <w:t>Innovations</w:t>
            </w:r>
            <w:proofErr w:type="spellEnd"/>
            <w:r w:rsidRPr="00FA0A65">
              <w:rPr>
                <w:i/>
              </w:rPr>
              <w:t xml:space="preserve"> in Digital </w:t>
            </w:r>
            <w:proofErr w:type="spellStart"/>
            <w:r w:rsidRPr="00FA0A65">
              <w:rPr>
                <w:i/>
              </w:rPr>
              <w:t>Domains</w:t>
            </w:r>
            <w:proofErr w:type="spellEnd"/>
            <w:r w:rsidRPr="00FA0A65">
              <w:t xml:space="preserve">. Boston: MIT </w:t>
            </w:r>
            <w:proofErr w:type="spellStart"/>
            <w:r w:rsidRPr="00FA0A65">
              <w:t>Press</w:t>
            </w:r>
            <w:proofErr w:type="spellEnd"/>
            <w:r w:rsidRPr="00FA0A65">
              <w:t>, 2004.</w:t>
            </w:r>
          </w:p>
          <w:p w14:paraId="525FC2BD" w14:textId="77777777" w:rsidR="00484421" w:rsidRPr="00FA0A65" w:rsidRDefault="00484421" w:rsidP="005133EF">
            <w:r w:rsidRPr="00FA0A65">
              <w:t>LISTER, Martin. </w:t>
            </w:r>
            <w:r w:rsidRPr="00FA0A65">
              <w:rPr>
                <w:i/>
              </w:rPr>
              <w:t xml:space="preserve">New media: a </w:t>
            </w:r>
            <w:proofErr w:type="spellStart"/>
            <w:r w:rsidRPr="00FA0A65">
              <w:rPr>
                <w:i/>
              </w:rPr>
              <w:t>critical</w:t>
            </w:r>
            <w:proofErr w:type="spellEnd"/>
            <w:r w:rsidRPr="00FA0A65">
              <w:rPr>
                <w:i/>
              </w:rPr>
              <w:t xml:space="preserve"> </w:t>
            </w:r>
            <w:proofErr w:type="spellStart"/>
            <w:r w:rsidRPr="00FA0A65">
              <w:rPr>
                <w:i/>
              </w:rPr>
              <w:t>introduction</w:t>
            </w:r>
            <w:proofErr w:type="spellEnd"/>
            <w:r w:rsidRPr="00FA0A65">
              <w:t xml:space="preserve">. 2nd </w:t>
            </w:r>
            <w:proofErr w:type="spellStart"/>
            <w:r w:rsidRPr="00FA0A65">
              <w:t>ed</w:t>
            </w:r>
            <w:proofErr w:type="spellEnd"/>
            <w:r w:rsidRPr="00FA0A65">
              <w:t xml:space="preserve">. New York, N.Y: </w:t>
            </w:r>
            <w:proofErr w:type="spellStart"/>
            <w:r w:rsidRPr="00FA0A65">
              <w:t>Routledge</w:t>
            </w:r>
            <w:proofErr w:type="spellEnd"/>
            <w:r w:rsidRPr="00FA0A65">
              <w:t>, 2009. ISBN 0-203-88482-5.</w:t>
            </w:r>
          </w:p>
          <w:p w14:paraId="3EBEB705" w14:textId="77777777" w:rsidR="00484421" w:rsidRDefault="00484421" w:rsidP="005133EF">
            <w:r w:rsidRPr="00FA0A65">
              <w:t>MIRZOEFF, Nicholas. </w:t>
            </w:r>
            <w:proofErr w:type="spellStart"/>
            <w:r w:rsidRPr="00FA0A65">
              <w:rPr>
                <w:i/>
              </w:rPr>
              <w:t>The</w:t>
            </w:r>
            <w:proofErr w:type="spellEnd"/>
            <w:r w:rsidRPr="00FA0A65">
              <w:rPr>
                <w:i/>
              </w:rPr>
              <w:t xml:space="preserve"> </w:t>
            </w:r>
            <w:proofErr w:type="spellStart"/>
            <w:r w:rsidRPr="00FA0A65">
              <w:rPr>
                <w:i/>
              </w:rPr>
              <w:t>visual</w:t>
            </w:r>
            <w:proofErr w:type="spellEnd"/>
            <w:r w:rsidRPr="00FA0A65">
              <w:rPr>
                <w:i/>
              </w:rPr>
              <w:t xml:space="preserve"> </w:t>
            </w:r>
            <w:proofErr w:type="spellStart"/>
            <w:r w:rsidRPr="00FA0A65">
              <w:rPr>
                <w:i/>
              </w:rPr>
              <w:t>culture</w:t>
            </w:r>
            <w:proofErr w:type="spellEnd"/>
            <w:r w:rsidRPr="00FA0A65">
              <w:rPr>
                <w:i/>
              </w:rPr>
              <w:t xml:space="preserve"> </w:t>
            </w:r>
            <w:proofErr w:type="spellStart"/>
            <w:r w:rsidRPr="00FA0A65">
              <w:rPr>
                <w:i/>
              </w:rPr>
              <w:t>reader</w:t>
            </w:r>
            <w:proofErr w:type="spellEnd"/>
            <w:r w:rsidRPr="00FA0A65">
              <w:t xml:space="preserve">. London: </w:t>
            </w:r>
            <w:proofErr w:type="spellStart"/>
            <w:r w:rsidRPr="00FA0A65">
              <w:t>Routledge</w:t>
            </w:r>
            <w:proofErr w:type="spellEnd"/>
            <w:r w:rsidRPr="00FA0A65">
              <w:t>, 2002. ISBN 0415252210.</w:t>
            </w:r>
          </w:p>
          <w:p w14:paraId="0F968C55" w14:textId="20EF8A83" w:rsidR="00484421" w:rsidRPr="00FA0A65" w:rsidRDefault="00484421" w:rsidP="005133EF">
            <w:r w:rsidRPr="00FA0A65">
              <w:t>MITCHELL, W. J. T. </w:t>
            </w:r>
            <w:r w:rsidRPr="00FA0A65">
              <w:rPr>
                <w:i/>
                <w:iCs/>
              </w:rPr>
              <w:t>Teorie obrazu / Eseje o verbální a vizuální reprezentaci</w:t>
            </w:r>
            <w:r w:rsidRPr="00FA0A65">
              <w:t xml:space="preserve">. </w:t>
            </w:r>
            <w:r w:rsidR="00944566">
              <w:t xml:space="preserve">Vizuální kultura. </w:t>
            </w:r>
            <w:r w:rsidRPr="00FA0A65">
              <w:t>Praha: Karolinum, 201</w:t>
            </w:r>
            <w:r w:rsidR="00760ADA">
              <w:t>6</w:t>
            </w:r>
            <w:r w:rsidRPr="00FA0A65">
              <w:t>. ISBN 9788024632025.</w:t>
            </w:r>
          </w:p>
          <w:p w14:paraId="1D925BDE" w14:textId="77777777" w:rsidR="00484421" w:rsidRPr="00FA0A65" w:rsidRDefault="00484421" w:rsidP="005133EF">
            <w:r w:rsidRPr="00FA0A65">
              <w:t xml:space="preserve">SMITH, </w:t>
            </w:r>
            <w:proofErr w:type="spellStart"/>
            <w:r w:rsidRPr="00FA0A65">
              <w:t>Marquard</w:t>
            </w:r>
            <w:proofErr w:type="spellEnd"/>
            <w:r w:rsidRPr="00FA0A65">
              <w:t>. </w:t>
            </w:r>
            <w:proofErr w:type="spellStart"/>
            <w:r w:rsidRPr="00FA0A65">
              <w:rPr>
                <w:i/>
              </w:rPr>
              <w:t>Visual</w:t>
            </w:r>
            <w:proofErr w:type="spellEnd"/>
            <w:r w:rsidRPr="00FA0A65">
              <w:rPr>
                <w:i/>
              </w:rPr>
              <w:t xml:space="preserve"> </w:t>
            </w:r>
            <w:proofErr w:type="spellStart"/>
            <w:r w:rsidRPr="00FA0A65">
              <w:rPr>
                <w:i/>
              </w:rPr>
              <w:t>Culture</w:t>
            </w:r>
            <w:proofErr w:type="spellEnd"/>
            <w:r w:rsidRPr="00FA0A65">
              <w:rPr>
                <w:i/>
              </w:rPr>
              <w:t xml:space="preserve"> </w:t>
            </w:r>
            <w:proofErr w:type="spellStart"/>
            <w:r w:rsidRPr="00FA0A65">
              <w:rPr>
                <w:i/>
              </w:rPr>
              <w:t>Studies</w:t>
            </w:r>
            <w:proofErr w:type="spellEnd"/>
            <w:r w:rsidRPr="00FA0A65">
              <w:rPr>
                <w:i/>
              </w:rPr>
              <w:t xml:space="preserve">. Interview </w:t>
            </w:r>
            <w:proofErr w:type="spellStart"/>
            <w:r w:rsidRPr="00FA0A65">
              <w:rPr>
                <w:i/>
              </w:rPr>
              <w:t>with</w:t>
            </w:r>
            <w:proofErr w:type="spellEnd"/>
            <w:r w:rsidRPr="00FA0A65">
              <w:rPr>
                <w:i/>
              </w:rPr>
              <w:t xml:space="preserve"> </w:t>
            </w:r>
            <w:proofErr w:type="spellStart"/>
            <w:r w:rsidRPr="00FA0A65">
              <w:rPr>
                <w:i/>
              </w:rPr>
              <w:t>Key</w:t>
            </w:r>
            <w:proofErr w:type="spellEnd"/>
            <w:r w:rsidRPr="00FA0A65">
              <w:rPr>
                <w:i/>
              </w:rPr>
              <w:t xml:space="preserve"> </w:t>
            </w:r>
            <w:proofErr w:type="spellStart"/>
            <w:r w:rsidRPr="00FA0A65">
              <w:rPr>
                <w:i/>
              </w:rPr>
              <w:t>Thinkers</w:t>
            </w:r>
            <w:proofErr w:type="spellEnd"/>
            <w:r w:rsidRPr="00FA0A65">
              <w:t>. New York, London: SAGE. 2008.</w:t>
            </w:r>
          </w:p>
          <w:p w14:paraId="12DB15F7" w14:textId="77777777" w:rsidR="00484421" w:rsidRDefault="00484421" w:rsidP="005133EF">
            <w:r w:rsidRPr="00FA0A65">
              <w:t xml:space="preserve">SVATOŇOVÁ, Kateřina. </w:t>
            </w:r>
            <w:r w:rsidRPr="00FA0A65">
              <w:rPr>
                <w:i/>
                <w:iCs/>
              </w:rPr>
              <w:t>Odpoutané obrazy: Archeologie českého virtuálního prostoru</w:t>
            </w:r>
            <w:r w:rsidRPr="00FA0A65">
              <w:t xml:space="preserve">. Praha: Academia, 2013. </w:t>
            </w:r>
          </w:p>
          <w:p w14:paraId="79E64EB0" w14:textId="77777777" w:rsidR="00484421" w:rsidRDefault="00484421" w:rsidP="005133EF">
            <w:pPr>
              <w:jc w:val="both"/>
            </w:pPr>
            <w:r w:rsidRPr="00FA0A65">
              <w:t>ISBN 9788020022738.</w:t>
            </w:r>
          </w:p>
        </w:tc>
      </w:tr>
      <w:tr w:rsidR="00484421" w14:paraId="396C72C1"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E6B6773" w14:textId="77777777" w:rsidR="00484421" w:rsidRDefault="00484421" w:rsidP="005133EF">
            <w:pPr>
              <w:jc w:val="center"/>
              <w:rPr>
                <w:b/>
              </w:rPr>
            </w:pPr>
            <w:r>
              <w:rPr>
                <w:b/>
              </w:rPr>
              <w:t>Informace ke kombinované nebo distanční formě</w:t>
            </w:r>
          </w:p>
        </w:tc>
      </w:tr>
      <w:tr w:rsidR="00484421" w14:paraId="122D3E6E" w14:textId="77777777" w:rsidTr="005133EF">
        <w:tc>
          <w:tcPr>
            <w:tcW w:w="4787" w:type="dxa"/>
            <w:gridSpan w:val="2"/>
            <w:tcBorders>
              <w:top w:val="single" w:sz="2" w:space="0" w:color="auto"/>
            </w:tcBorders>
            <w:shd w:val="clear" w:color="auto" w:fill="F7CAAC"/>
          </w:tcPr>
          <w:p w14:paraId="107B3700" w14:textId="77777777" w:rsidR="00484421" w:rsidRDefault="00484421" w:rsidP="005133EF">
            <w:pPr>
              <w:jc w:val="both"/>
            </w:pPr>
            <w:r>
              <w:rPr>
                <w:b/>
              </w:rPr>
              <w:t>Rozsah konzultací (soustředění)</w:t>
            </w:r>
          </w:p>
        </w:tc>
        <w:tc>
          <w:tcPr>
            <w:tcW w:w="889" w:type="dxa"/>
            <w:tcBorders>
              <w:top w:val="single" w:sz="2" w:space="0" w:color="auto"/>
            </w:tcBorders>
          </w:tcPr>
          <w:p w14:paraId="61F9A927" w14:textId="77777777" w:rsidR="00484421" w:rsidRDefault="00484421" w:rsidP="005133EF">
            <w:pPr>
              <w:jc w:val="both"/>
            </w:pPr>
          </w:p>
        </w:tc>
        <w:tc>
          <w:tcPr>
            <w:tcW w:w="4179" w:type="dxa"/>
            <w:tcBorders>
              <w:top w:val="single" w:sz="2" w:space="0" w:color="auto"/>
            </w:tcBorders>
            <w:shd w:val="clear" w:color="auto" w:fill="F7CAAC"/>
          </w:tcPr>
          <w:p w14:paraId="41DB392D" w14:textId="77777777" w:rsidR="00484421" w:rsidRDefault="00484421" w:rsidP="005133EF">
            <w:pPr>
              <w:jc w:val="both"/>
              <w:rPr>
                <w:b/>
              </w:rPr>
            </w:pPr>
            <w:r>
              <w:rPr>
                <w:b/>
              </w:rPr>
              <w:t xml:space="preserve">hodin </w:t>
            </w:r>
          </w:p>
        </w:tc>
      </w:tr>
      <w:tr w:rsidR="00484421" w14:paraId="38031B1A" w14:textId="77777777" w:rsidTr="005133EF">
        <w:tc>
          <w:tcPr>
            <w:tcW w:w="9855" w:type="dxa"/>
            <w:gridSpan w:val="4"/>
            <w:shd w:val="clear" w:color="auto" w:fill="F7CAAC"/>
          </w:tcPr>
          <w:p w14:paraId="6CC0B596" w14:textId="77777777" w:rsidR="00484421" w:rsidRDefault="00484421" w:rsidP="005133EF">
            <w:pPr>
              <w:jc w:val="both"/>
              <w:rPr>
                <w:b/>
              </w:rPr>
            </w:pPr>
            <w:r>
              <w:rPr>
                <w:b/>
              </w:rPr>
              <w:t>Informace o způsobu kontaktu s vyučujícím</w:t>
            </w:r>
          </w:p>
        </w:tc>
      </w:tr>
      <w:tr w:rsidR="00484421" w14:paraId="5598E731" w14:textId="77777777" w:rsidTr="005133EF">
        <w:trPr>
          <w:trHeight w:val="1373"/>
        </w:trPr>
        <w:tc>
          <w:tcPr>
            <w:tcW w:w="9855" w:type="dxa"/>
            <w:gridSpan w:val="4"/>
          </w:tcPr>
          <w:p w14:paraId="6A338597" w14:textId="77777777" w:rsidR="00484421" w:rsidRDefault="00484421" w:rsidP="005133EF">
            <w:pPr>
              <w:jc w:val="both"/>
            </w:pPr>
          </w:p>
        </w:tc>
      </w:tr>
    </w:tbl>
    <w:p w14:paraId="5465304C" w14:textId="465DF7F5" w:rsidR="00336D22" w:rsidRDefault="00336D2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7C34C8" w14:paraId="4BD8A18C" w14:textId="77777777" w:rsidTr="005133EF">
        <w:tc>
          <w:tcPr>
            <w:tcW w:w="9855" w:type="dxa"/>
            <w:gridSpan w:val="9"/>
            <w:tcBorders>
              <w:bottom w:val="double" w:sz="4" w:space="0" w:color="auto"/>
            </w:tcBorders>
            <w:shd w:val="clear" w:color="auto" w:fill="BDD6EE"/>
          </w:tcPr>
          <w:p w14:paraId="2AA660B4" w14:textId="77777777" w:rsidR="007C34C8" w:rsidRDefault="007C34C8" w:rsidP="005133EF">
            <w:pPr>
              <w:jc w:val="both"/>
              <w:rPr>
                <w:b/>
                <w:sz w:val="28"/>
              </w:rPr>
            </w:pPr>
            <w:r>
              <w:lastRenderedPageBreak/>
              <w:br w:type="page"/>
            </w:r>
            <w:r>
              <w:rPr>
                <w:b/>
                <w:sz w:val="28"/>
              </w:rPr>
              <w:t>B-III – Charakteristika studijního předmětu</w:t>
            </w:r>
          </w:p>
        </w:tc>
      </w:tr>
      <w:tr w:rsidR="007C34C8" w14:paraId="10B5E3E7" w14:textId="77777777" w:rsidTr="005133EF">
        <w:tc>
          <w:tcPr>
            <w:tcW w:w="3086" w:type="dxa"/>
            <w:tcBorders>
              <w:top w:val="double" w:sz="4" w:space="0" w:color="auto"/>
            </w:tcBorders>
            <w:shd w:val="clear" w:color="auto" w:fill="F7CAAC"/>
          </w:tcPr>
          <w:p w14:paraId="50BA4EA0" w14:textId="77777777" w:rsidR="007C34C8" w:rsidRDefault="007C34C8" w:rsidP="00B248DE">
            <w:pPr>
              <w:rPr>
                <w:b/>
              </w:rPr>
            </w:pPr>
            <w:r>
              <w:rPr>
                <w:b/>
              </w:rPr>
              <w:t>Název studijního předmětu</w:t>
            </w:r>
          </w:p>
        </w:tc>
        <w:tc>
          <w:tcPr>
            <w:tcW w:w="6769" w:type="dxa"/>
            <w:gridSpan w:val="8"/>
            <w:tcBorders>
              <w:top w:val="double" w:sz="4" w:space="0" w:color="auto"/>
            </w:tcBorders>
          </w:tcPr>
          <w:p w14:paraId="16673701" w14:textId="77777777" w:rsidR="007C34C8" w:rsidRDefault="007C34C8" w:rsidP="005133EF">
            <w:pPr>
              <w:jc w:val="both"/>
            </w:pPr>
            <w:r>
              <w:t>Vizuální kultura 20. století 2</w:t>
            </w:r>
          </w:p>
        </w:tc>
      </w:tr>
      <w:tr w:rsidR="007C34C8" w14:paraId="776C6C3D" w14:textId="77777777" w:rsidTr="005133EF">
        <w:tc>
          <w:tcPr>
            <w:tcW w:w="3086" w:type="dxa"/>
            <w:shd w:val="clear" w:color="auto" w:fill="F7CAAC"/>
          </w:tcPr>
          <w:p w14:paraId="2CF4D3C9" w14:textId="77777777" w:rsidR="007C34C8" w:rsidRDefault="007C34C8" w:rsidP="00B248DE">
            <w:pPr>
              <w:rPr>
                <w:b/>
              </w:rPr>
            </w:pPr>
            <w:r>
              <w:rPr>
                <w:b/>
              </w:rPr>
              <w:t>Typ předmětu</w:t>
            </w:r>
          </w:p>
        </w:tc>
        <w:tc>
          <w:tcPr>
            <w:tcW w:w="3406" w:type="dxa"/>
            <w:gridSpan w:val="5"/>
          </w:tcPr>
          <w:p w14:paraId="476D88B5" w14:textId="77777777" w:rsidR="007C34C8" w:rsidRDefault="007C34C8" w:rsidP="005133EF">
            <w:pPr>
              <w:jc w:val="both"/>
            </w:pPr>
            <w:r>
              <w:t>povinně volitelný</w:t>
            </w:r>
          </w:p>
        </w:tc>
        <w:tc>
          <w:tcPr>
            <w:tcW w:w="2695" w:type="dxa"/>
            <w:gridSpan w:val="2"/>
            <w:shd w:val="clear" w:color="auto" w:fill="F7CAAC"/>
          </w:tcPr>
          <w:p w14:paraId="5022548E" w14:textId="77777777" w:rsidR="007C34C8" w:rsidRDefault="007C34C8" w:rsidP="005133EF">
            <w:pPr>
              <w:jc w:val="both"/>
            </w:pPr>
            <w:r>
              <w:rPr>
                <w:b/>
              </w:rPr>
              <w:t>doporučený ročník / semestr</w:t>
            </w:r>
          </w:p>
        </w:tc>
        <w:tc>
          <w:tcPr>
            <w:tcW w:w="668" w:type="dxa"/>
          </w:tcPr>
          <w:p w14:paraId="5012AC65" w14:textId="77777777" w:rsidR="007C34C8" w:rsidRDefault="007C34C8" w:rsidP="005133EF">
            <w:pPr>
              <w:jc w:val="both"/>
            </w:pPr>
            <w:r>
              <w:t>2/LS</w:t>
            </w:r>
          </w:p>
        </w:tc>
      </w:tr>
      <w:tr w:rsidR="007C34C8" w14:paraId="25C9C6FD" w14:textId="77777777" w:rsidTr="005133EF">
        <w:tc>
          <w:tcPr>
            <w:tcW w:w="3086" w:type="dxa"/>
            <w:shd w:val="clear" w:color="auto" w:fill="F7CAAC"/>
          </w:tcPr>
          <w:p w14:paraId="1581604A" w14:textId="77777777" w:rsidR="007C34C8" w:rsidRDefault="007C34C8" w:rsidP="00B248DE">
            <w:pPr>
              <w:rPr>
                <w:b/>
              </w:rPr>
            </w:pPr>
            <w:r>
              <w:rPr>
                <w:b/>
              </w:rPr>
              <w:t>Rozsah studijního předmětu</w:t>
            </w:r>
          </w:p>
        </w:tc>
        <w:tc>
          <w:tcPr>
            <w:tcW w:w="1701" w:type="dxa"/>
            <w:gridSpan w:val="3"/>
          </w:tcPr>
          <w:p w14:paraId="1F57C1BD" w14:textId="77777777" w:rsidR="007C34C8" w:rsidRDefault="007C34C8" w:rsidP="005133EF">
            <w:pPr>
              <w:jc w:val="both"/>
            </w:pPr>
            <w:proofErr w:type="gramStart"/>
            <w:r>
              <w:t>26p</w:t>
            </w:r>
            <w:proofErr w:type="gramEnd"/>
          </w:p>
        </w:tc>
        <w:tc>
          <w:tcPr>
            <w:tcW w:w="889" w:type="dxa"/>
            <w:shd w:val="clear" w:color="auto" w:fill="F7CAAC"/>
          </w:tcPr>
          <w:p w14:paraId="04B034BF" w14:textId="77777777" w:rsidR="007C34C8" w:rsidRDefault="007C34C8" w:rsidP="005133EF">
            <w:pPr>
              <w:jc w:val="both"/>
              <w:rPr>
                <w:b/>
              </w:rPr>
            </w:pPr>
            <w:r>
              <w:rPr>
                <w:b/>
              </w:rPr>
              <w:t xml:space="preserve">hod. </w:t>
            </w:r>
          </w:p>
        </w:tc>
        <w:tc>
          <w:tcPr>
            <w:tcW w:w="816" w:type="dxa"/>
          </w:tcPr>
          <w:p w14:paraId="76E448FE" w14:textId="77777777" w:rsidR="007C34C8" w:rsidRDefault="007C34C8" w:rsidP="005133EF">
            <w:pPr>
              <w:jc w:val="both"/>
            </w:pPr>
            <w:r>
              <w:t>26</w:t>
            </w:r>
          </w:p>
        </w:tc>
        <w:tc>
          <w:tcPr>
            <w:tcW w:w="2156" w:type="dxa"/>
            <w:shd w:val="clear" w:color="auto" w:fill="F7CAAC"/>
          </w:tcPr>
          <w:p w14:paraId="2ED12EA9" w14:textId="77777777" w:rsidR="007C34C8" w:rsidRDefault="007C34C8" w:rsidP="005133EF">
            <w:pPr>
              <w:jc w:val="both"/>
              <w:rPr>
                <w:b/>
              </w:rPr>
            </w:pPr>
            <w:r>
              <w:rPr>
                <w:b/>
              </w:rPr>
              <w:t>kreditů</w:t>
            </w:r>
          </w:p>
        </w:tc>
        <w:tc>
          <w:tcPr>
            <w:tcW w:w="1207" w:type="dxa"/>
            <w:gridSpan w:val="2"/>
          </w:tcPr>
          <w:p w14:paraId="29F7E2EF" w14:textId="77777777" w:rsidR="007C34C8" w:rsidRDefault="007C34C8" w:rsidP="005133EF">
            <w:pPr>
              <w:jc w:val="both"/>
            </w:pPr>
            <w:r>
              <w:t>3</w:t>
            </w:r>
          </w:p>
        </w:tc>
      </w:tr>
      <w:tr w:rsidR="007C34C8" w14:paraId="2B1E9935" w14:textId="77777777" w:rsidTr="005133EF">
        <w:tc>
          <w:tcPr>
            <w:tcW w:w="3086" w:type="dxa"/>
            <w:shd w:val="clear" w:color="auto" w:fill="F7CAAC"/>
          </w:tcPr>
          <w:p w14:paraId="48E39B6C" w14:textId="77777777" w:rsidR="007C34C8" w:rsidRDefault="007C34C8" w:rsidP="00B248DE">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5ECE4AF6" w14:textId="77777777" w:rsidR="007C34C8" w:rsidRDefault="007C34C8" w:rsidP="005133EF">
            <w:pPr>
              <w:jc w:val="both"/>
            </w:pPr>
          </w:p>
        </w:tc>
      </w:tr>
      <w:tr w:rsidR="007C34C8" w14:paraId="5838B712" w14:textId="77777777" w:rsidTr="005133EF">
        <w:tc>
          <w:tcPr>
            <w:tcW w:w="3086" w:type="dxa"/>
            <w:shd w:val="clear" w:color="auto" w:fill="F7CAAC"/>
          </w:tcPr>
          <w:p w14:paraId="4FE857ED" w14:textId="77777777" w:rsidR="007C34C8" w:rsidRPr="005A0406" w:rsidRDefault="007C34C8" w:rsidP="00B248DE">
            <w:pPr>
              <w:rPr>
                <w:b/>
              </w:rPr>
            </w:pPr>
            <w:r w:rsidRPr="005A0406">
              <w:rPr>
                <w:b/>
              </w:rPr>
              <w:t>Způsob ověření výsledků učení</w:t>
            </w:r>
          </w:p>
        </w:tc>
        <w:tc>
          <w:tcPr>
            <w:tcW w:w="3406" w:type="dxa"/>
            <w:gridSpan w:val="5"/>
          </w:tcPr>
          <w:p w14:paraId="1F81F87D" w14:textId="77777777" w:rsidR="007C34C8" w:rsidRDefault="007C34C8" w:rsidP="005133EF">
            <w:pPr>
              <w:jc w:val="both"/>
            </w:pPr>
            <w:r>
              <w:t>zkouška</w:t>
            </w:r>
          </w:p>
        </w:tc>
        <w:tc>
          <w:tcPr>
            <w:tcW w:w="2156" w:type="dxa"/>
            <w:shd w:val="clear" w:color="auto" w:fill="F7CAAC"/>
          </w:tcPr>
          <w:p w14:paraId="5826A1A2" w14:textId="77777777" w:rsidR="007C34C8" w:rsidRDefault="007C34C8" w:rsidP="005133EF">
            <w:pPr>
              <w:jc w:val="both"/>
              <w:rPr>
                <w:b/>
              </w:rPr>
            </w:pPr>
            <w:r>
              <w:rPr>
                <w:b/>
              </w:rPr>
              <w:t>Forma výuky</w:t>
            </w:r>
          </w:p>
        </w:tc>
        <w:tc>
          <w:tcPr>
            <w:tcW w:w="1207" w:type="dxa"/>
            <w:gridSpan w:val="2"/>
          </w:tcPr>
          <w:p w14:paraId="5D13B5F7" w14:textId="77777777" w:rsidR="007C34C8" w:rsidRDefault="007C34C8" w:rsidP="005133EF">
            <w:pPr>
              <w:jc w:val="both"/>
            </w:pPr>
            <w:r>
              <w:t>přednáška</w:t>
            </w:r>
          </w:p>
        </w:tc>
      </w:tr>
      <w:tr w:rsidR="007C34C8" w14:paraId="0BFAD6C3" w14:textId="77777777" w:rsidTr="005133EF">
        <w:tc>
          <w:tcPr>
            <w:tcW w:w="3086" w:type="dxa"/>
            <w:shd w:val="clear" w:color="auto" w:fill="F7CAAC"/>
          </w:tcPr>
          <w:p w14:paraId="12D40E6D" w14:textId="77777777" w:rsidR="007C34C8" w:rsidRPr="005A0406" w:rsidRDefault="007C34C8" w:rsidP="00B248DE">
            <w:pPr>
              <w:rPr>
                <w:b/>
              </w:rPr>
            </w:pPr>
            <w:r w:rsidRPr="005A0406">
              <w:rPr>
                <w:b/>
              </w:rPr>
              <w:t>Forma způsobu ověření výsledků učení a další požadavky na studenta</w:t>
            </w:r>
          </w:p>
        </w:tc>
        <w:tc>
          <w:tcPr>
            <w:tcW w:w="6769" w:type="dxa"/>
            <w:gridSpan w:val="8"/>
            <w:tcBorders>
              <w:bottom w:val="nil"/>
            </w:tcBorders>
          </w:tcPr>
          <w:p w14:paraId="582FC2F4" w14:textId="77777777" w:rsidR="007C34C8" w:rsidRDefault="007C34C8" w:rsidP="005133EF">
            <w:pPr>
              <w:jc w:val="both"/>
            </w:pPr>
            <w:r>
              <w:t>písemná</w:t>
            </w:r>
          </w:p>
          <w:p w14:paraId="6C3A19C0" w14:textId="3B570094" w:rsidR="00706D2F" w:rsidRDefault="00706D2F" w:rsidP="005133EF">
            <w:pPr>
              <w:jc w:val="both"/>
            </w:pPr>
            <w:r>
              <w:t>aktivní účast na výuce</w:t>
            </w:r>
          </w:p>
        </w:tc>
      </w:tr>
      <w:tr w:rsidR="007C34C8" w14:paraId="72185071" w14:textId="77777777" w:rsidTr="005133EF">
        <w:trPr>
          <w:trHeight w:val="204"/>
        </w:trPr>
        <w:tc>
          <w:tcPr>
            <w:tcW w:w="9855" w:type="dxa"/>
            <w:gridSpan w:val="9"/>
            <w:tcBorders>
              <w:top w:val="nil"/>
            </w:tcBorders>
          </w:tcPr>
          <w:p w14:paraId="310D9BA2" w14:textId="77777777" w:rsidR="007C34C8" w:rsidRDefault="007C34C8" w:rsidP="00B248DE"/>
        </w:tc>
      </w:tr>
      <w:tr w:rsidR="007C34C8" w14:paraId="2380ED60" w14:textId="77777777" w:rsidTr="005133EF">
        <w:trPr>
          <w:trHeight w:val="197"/>
        </w:trPr>
        <w:tc>
          <w:tcPr>
            <w:tcW w:w="3086" w:type="dxa"/>
            <w:tcBorders>
              <w:top w:val="nil"/>
            </w:tcBorders>
            <w:shd w:val="clear" w:color="auto" w:fill="F7CAAC"/>
          </w:tcPr>
          <w:p w14:paraId="29D300E7" w14:textId="77777777" w:rsidR="007C34C8" w:rsidRDefault="007C34C8" w:rsidP="00B248DE">
            <w:pPr>
              <w:rPr>
                <w:b/>
              </w:rPr>
            </w:pPr>
            <w:r>
              <w:rPr>
                <w:b/>
              </w:rPr>
              <w:t>Garant předmětu</w:t>
            </w:r>
          </w:p>
        </w:tc>
        <w:tc>
          <w:tcPr>
            <w:tcW w:w="6769" w:type="dxa"/>
            <w:gridSpan w:val="8"/>
            <w:tcBorders>
              <w:top w:val="nil"/>
            </w:tcBorders>
          </w:tcPr>
          <w:p w14:paraId="1ED66F84" w14:textId="77777777" w:rsidR="007C34C8" w:rsidRDefault="007C34C8" w:rsidP="005133EF">
            <w:pPr>
              <w:jc w:val="both"/>
            </w:pPr>
            <w:r>
              <w:t xml:space="preserve">Mgr. Silvie </w:t>
            </w:r>
            <w:proofErr w:type="spellStart"/>
            <w:r>
              <w:t>Stanická</w:t>
            </w:r>
            <w:proofErr w:type="spellEnd"/>
            <w:r>
              <w:t>, Ph.D.</w:t>
            </w:r>
          </w:p>
        </w:tc>
      </w:tr>
      <w:tr w:rsidR="007C34C8" w14:paraId="47BE977E" w14:textId="77777777" w:rsidTr="005133EF">
        <w:trPr>
          <w:trHeight w:val="243"/>
        </w:trPr>
        <w:tc>
          <w:tcPr>
            <w:tcW w:w="3086" w:type="dxa"/>
            <w:tcBorders>
              <w:top w:val="nil"/>
            </w:tcBorders>
            <w:shd w:val="clear" w:color="auto" w:fill="F7CAAC"/>
          </w:tcPr>
          <w:p w14:paraId="241F4E39" w14:textId="77777777" w:rsidR="007C34C8" w:rsidRDefault="007C34C8" w:rsidP="00B248DE">
            <w:pPr>
              <w:rPr>
                <w:b/>
              </w:rPr>
            </w:pPr>
            <w:r>
              <w:rPr>
                <w:b/>
              </w:rPr>
              <w:t>Zapojení garanta do výuky předmětu</w:t>
            </w:r>
          </w:p>
        </w:tc>
        <w:tc>
          <w:tcPr>
            <w:tcW w:w="6769" w:type="dxa"/>
            <w:gridSpan w:val="8"/>
            <w:tcBorders>
              <w:top w:val="nil"/>
            </w:tcBorders>
          </w:tcPr>
          <w:p w14:paraId="6008AC15" w14:textId="77777777" w:rsidR="007C34C8" w:rsidRDefault="007C34C8" w:rsidP="005133EF">
            <w:pPr>
              <w:jc w:val="both"/>
            </w:pPr>
            <w:r>
              <w:t>100 %</w:t>
            </w:r>
          </w:p>
        </w:tc>
      </w:tr>
      <w:tr w:rsidR="007C34C8" w14:paraId="42C090DB" w14:textId="77777777" w:rsidTr="005133EF">
        <w:tc>
          <w:tcPr>
            <w:tcW w:w="3086" w:type="dxa"/>
            <w:shd w:val="clear" w:color="auto" w:fill="F7CAAC"/>
          </w:tcPr>
          <w:p w14:paraId="75C68BE5" w14:textId="77777777" w:rsidR="007C34C8" w:rsidRDefault="007C34C8" w:rsidP="00B248DE">
            <w:pPr>
              <w:rPr>
                <w:b/>
              </w:rPr>
            </w:pPr>
            <w:r>
              <w:rPr>
                <w:b/>
              </w:rPr>
              <w:t>Vyučující</w:t>
            </w:r>
          </w:p>
        </w:tc>
        <w:tc>
          <w:tcPr>
            <w:tcW w:w="6769" w:type="dxa"/>
            <w:gridSpan w:val="8"/>
            <w:tcBorders>
              <w:bottom w:val="nil"/>
            </w:tcBorders>
          </w:tcPr>
          <w:p w14:paraId="5CF1C933" w14:textId="77777777" w:rsidR="007C34C8" w:rsidRDefault="007C34C8" w:rsidP="005133EF">
            <w:pPr>
              <w:jc w:val="both"/>
            </w:pPr>
            <w:r>
              <w:t xml:space="preserve">Mgr. Silvie </w:t>
            </w:r>
            <w:proofErr w:type="spellStart"/>
            <w:r>
              <w:t>Stanická</w:t>
            </w:r>
            <w:proofErr w:type="spellEnd"/>
            <w:r>
              <w:t>, Ph.D.</w:t>
            </w:r>
          </w:p>
        </w:tc>
      </w:tr>
      <w:tr w:rsidR="007C34C8" w14:paraId="429C8C00" w14:textId="77777777" w:rsidTr="005133EF">
        <w:trPr>
          <w:trHeight w:val="150"/>
        </w:trPr>
        <w:tc>
          <w:tcPr>
            <w:tcW w:w="9855" w:type="dxa"/>
            <w:gridSpan w:val="9"/>
            <w:tcBorders>
              <w:top w:val="nil"/>
            </w:tcBorders>
          </w:tcPr>
          <w:p w14:paraId="7081E78A" w14:textId="77777777" w:rsidR="007C34C8" w:rsidRDefault="007C34C8" w:rsidP="005133EF">
            <w:pPr>
              <w:jc w:val="both"/>
            </w:pPr>
          </w:p>
        </w:tc>
      </w:tr>
      <w:tr w:rsidR="007C34C8" w:rsidRPr="001452AD" w14:paraId="08201015" w14:textId="77777777" w:rsidTr="005133EF">
        <w:tc>
          <w:tcPr>
            <w:tcW w:w="3086" w:type="dxa"/>
            <w:shd w:val="clear" w:color="auto" w:fill="F7CAAC"/>
          </w:tcPr>
          <w:p w14:paraId="0AB3A103" w14:textId="77777777" w:rsidR="007C34C8" w:rsidRPr="001452AD" w:rsidRDefault="007C34C8" w:rsidP="005133EF">
            <w:pPr>
              <w:jc w:val="both"/>
              <w:rPr>
                <w:b/>
                <w:highlight w:val="yellow"/>
              </w:rPr>
            </w:pPr>
            <w:r w:rsidRPr="009B48E7">
              <w:rPr>
                <w:b/>
              </w:rPr>
              <w:t>Hlavní témata a výsledky učení</w:t>
            </w:r>
          </w:p>
        </w:tc>
        <w:tc>
          <w:tcPr>
            <w:tcW w:w="6769" w:type="dxa"/>
            <w:gridSpan w:val="8"/>
            <w:tcBorders>
              <w:bottom w:val="nil"/>
            </w:tcBorders>
          </w:tcPr>
          <w:p w14:paraId="2834AEBB" w14:textId="77777777" w:rsidR="007C34C8" w:rsidRPr="001452AD" w:rsidRDefault="007C34C8" w:rsidP="005133EF">
            <w:pPr>
              <w:jc w:val="both"/>
              <w:rPr>
                <w:highlight w:val="yellow"/>
              </w:rPr>
            </w:pPr>
          </w:p>
        </w:tc>
      </w:tr>
      <w:tr w:rsidR="007C34C8" w:rsidRPr="005A0406" w14:paraId="141CFEAC" w14:textId="77777777" w:rsidTr="005133EF">
        <w:trPr>
          <w:trHeight w:val="2197"/>
        </w:trPr>
        <w:tc>
          <w:tcPr>
            <w:tcW w:w="9855" w:type="dxa"/>
            <w:gridSpan w:val="9"/>
            <w:tcBorders>
              <w:top w:val="nil"/>
              <w:bottom w:val="single" w:sz="4" w:space="0" w:color="auto"/>
            </w:tcBorders>
          </w:tcPr>
          <w:p w14:paraId="5115A86E" w14:textId="77777777" w:rsidR="007C34C8" w:rsidRPr="005726AC" w:rsidRDefault="007C34C8" w:rsidP="005133EF">
            <w:pPr>
              <w:jc w:val="both"/>
              <w:rPr>
                <w:b/>
                <w:bCs/>
              </w:rPr>
            </w:pPr>
            <w:r w:rsidRPr="005726AC">
              <w:rPr>
                <w:b/>
                <w:bCs/>
              </w:rPr>
              <w:t>Témata:</w:t>
            </w:r>
          </w:p>
          <w:p w14:paraId="46EB63A5" w14:textId="77777777" w:rsidR="007C34C8" w:rsidRPr="00FD1DD7" w:rsidRDefault="007C34C8" w:rsidP="004C352E">
            <w:pPr>
              <w:pStyle w:val="Odstavecseseznamem"/>
              <w:numPr>
                <w:ilvl w:val="0"/>
                <w:numId w:val="73"/>
              </w:numPr>
              <w:jc w:val="both"/>
            </w:pPr>
            <w:r w:rsidRPr="00FD1DD7">
              <w:t>Periodizace umění 20. století. Americký abstraktní expresionismus.</w:t>
            </w:r>
          </w:p>
          <w:p w14:paraId="4F5A890E" w14:textId="77777777" w:rsidR="007C34C8" w:rsidRPr="00FD1DD7" w:rsidRDefault="007C34C8" w:rsidP="004C352E">
            <w:pPr>
              <w:pStyle w:val="Odstavecseseznamem"/>
              <w:numPr>
                <w:ilvl w:val="0"/>
                <w:numId w:val="73"/>
              </w:numPr>
              <w:jc w:val="both"/>
            </w:pPr>
            <w:proofErr w:type="spellStart"/>
            <w:r w:rsidRPr="00FD1DD7">
              <w:t>Informel</w:t>
            </w:r>
            <w:proofErr w:type="spellEnd"/>
            <w:r w:rsidRPr="00FD1DD7">
              <w:t xml:space="preserve">, art </w:t>
            </w:r>
            <w:proofErr w:type="spellStart"/>
            <w:r w:rsidRPr="00FD1DD7">
              <w:t>brut</w:t>
            </w:r>
            <w:proofErr w:type="spellEnd"/>
            <w:r w:rsidRPr="00FD1DD7">
              <w:t>, pop art a nové realismy v západní Evropě a USA.</w:t>
            </w:r>
          </w:p>
          <w:p w14:paraId="5F48CF4D" w14:textId="77777777" w:rsidR="007C34C8" w:rsidRPr="00FD1DD7" w:rsidRDefault="007C34C8" w:rsidP="004C352E">
            <w:pPr>
              <w:pStyle w:val="Odstavecseseznamem"/>
              <w:numPr>
                <w:ilvl w:val="0"/>
                <w:numId w:val="73"/>
              </w:numPr>
              <w:jc w:val="both"/>
            </w:pPr>
            <w:r w:rsidRPr="00FD1DD7">
              <w:t xml:space="preserve">Vývoj umění v Československu (Trasa, Máj 57 </w:t>
            </w:r>
            <w:proofErr w:type="spellStart"/>
            <w:r w:rsidRPr="00FD1DD7">
              <w:t>etc</w:t>
            </w:r>
            <w:proofErr w:type="spellEnd"/>
            <w:r w:rsidRPr="00FD1DD7">
              <w:t>.).</w:t>
            </w:r>
          </w:p>
          <w:p w14:paraId="0745A86C" w14:textId="77777777" w:rsidR="007C34C8" w:rsidRPr="00FD1DD7" w:rsidRDefault="007C34C8" w:rsidP="004C352E">
            <w:pPr>
              <w:pStyle w:val="Odstavecseseznamem"/>
              <w:numPr>
                <w:ilvl w:val="0"/>
                <w:numId w:val="73"/>
              </w:numPr>
              <w:jc w:val="both"/>
            </w:pPr>
            <w:r w:rsidRPr="00FD1DD7">
              <w:t>Minimalismus, kinetické umění a konstruktivistické tendence.</w:t>
            </w:r>
          </w:p>
          <w:p w14:paraId="165AFCD8" w14:textId="77777777" w:rsidR="007C34C8" w:rsidRPr="00FD1DD7" w:rsidRDefault="007C34C8" w:rsidP="004C352E">
            <w:pPr>
              <w:pStyle w:val="Odstavecseseznamem"/>
              <w:numPr>
                <w:ilvl w:val="0"/>
                <w:numId w:val="73"/>
              </w:numPr>
              <w:jc w:val="both"/>
            </w:pPr>
            <w:r w:rsidRPr="00FD1DD7">
              <w:t>Československé umění v 60. letech.</w:t>
            </w:r>
          </w:p>
          <w:p w14:paraId="3BA2BA7E" w14:textId="77777777" w:rsidR="007C34C8" w:rsidRPr="00FD1DD7" w:rsidRDefault="007C34C8" w:rsidP="004C352E">
            <w:pPr>
              <w:pStyle w:val="Odstavecseseznamem"/>
              <w:numPr>
                <w:ilvl w:val="0"/>
                <w:numId w:val="73"/>
              </w:numPr>
              <w:jc w:val="both"/>
            </w:pPr>
            <w:r w:rsidRPr="00FD1DD7">
              <w:t>Exkurze / galerie / umělecký ateliér.</w:t>
            </w:r>
          </w:p>
          <w:p w14:paraId="6CD94D4F" w14:textId="77777777" w:rsidR="007C34C8" w:rsidRPr="00FD1DD7" w:rsidRDefault="007C34C8" w:rsidP="004C352E">
            <w:pPr>
              <w:pStyle w:val="Odstavecseseznamem"/>
              <w:numPr>
                <w:ilvl w:val="0"/>
                <w:numId w:val="73"/>
              </w:numPr>
              <w:jc w:val="both"/>
            </w:pPr>
            <w:r w:rsidRPr="00FD1DD7">
              <w:t xml:space="preserve">Land art a </w:t>
            </w:r>
            <w:proofErr w:type="spellStart"/>
            <w:r w:rsidRPr="00FD1DD7">
              <w:t>site-specific</w:t>
            </w:r>
            <w:proofErr w:type="spellEnd"/>
            <w:r w:rsidRPr="00FD1DD7">
              <w:t>.</w:t>
            </w:r>
          </w:p>
          <w:p w14:paraId="6777D239" w14:textId="77777777" w:rsidR="007C34C8" w:rsidRPr="00FD1DD7" w:rsidRDefault="007C34C8" w:rsidP="004C352E">
            <w:pPr>
              <w:pStyle w:val="Odstavecseseznamem"/>
              <w:numPr>
                <w:ilvl w:val="0"/>
                <w:numId w:val="73"/>
              </w:numPr>
              <w:jc w:val="both"/>
            </w:pPr>
            <w:r w:rsidRPr="00FD1DD7">
              <w:t>Konceptuální umění.</w:t>
            </w:r>
          </w:p>
          <w:p w14:paraId="7AC8BEBA" w14:textId="77777777" w:rsidR="007C34C8" w:rsidRPr="00FD1DD7" w:rsidRDefault="007C34C8" w:rsidP="004C352E">
            <w:pPr>
              <w:pStyle w:val="Odstavecseseznamem"/>
              <w:numPr>
                <w:ilvl w:val="0"/>
                <w:numId w:val="73"/>
              </w:numPr>
              <w:jc w:val="both"/>
            </w:pPr>
            <w:proofErr w:type="spellStart"/>
            <w:r w:rsidRPr="00FD1DD7">
              <w:t>Fluxus</w:t>
            </w:r>
            <w:proofErr w:type="spellEnd"/>
            <w:r w:rsidRPr="00FD1DD7">
              <w:t>, umění akce a happeningy.</w:t>
            </w:r>
          </w:p>
          <w:p w14:paraId="0249E69A" w14:textId="77777777" w:rsidR="007C34C8" w:rsidRPr="00FD1DD7" w:rsidRDefault="007C34C8" w:rsidP="004C352E">
            <w:pPr>
              <w:pStyle w:val="Odstavecseseznamem"/>
              <w:numPr>
                <w:ilvl w:val="0"/>
                <w:numId w:val="73"/>
              </w:numPr>
              <w:jc w:val="both"/>
            </w:pPr>
            <w:r w:rsidRPr="00FD1DD7">
              <w:t>Počátky feministického umění.</w:t>
            </w:r>
          </w:p>
          <w:p w14:paraId="68204D54" w14:textId="77777777" w:rsidR="007C34C8" w:rsidRPr="00FD1DD7" w:rsidRDefault="007C34C8" w:rsidP="004C352E">
            <w:pPr>
              <w:pStyle w:val="Odstavecseseznamem"/>
              <w:numPr>
                <w:ilvl w:val="0"/>
                <w:numId w:val="73"/>
              </w:numPr>
              <w:jc w:val="both"/>
              <w:rPr>
                <w:sz w:val="18"/>
                <w:szCs w:val="18"/>
              </w:rPr>
            </w:pPr>
            <w:r w:rsidRPr="00FD1DD7">
              <w:t>Postmodernismus.</w:t>
            </w:r>
          </w:p>
          <w:p w14:paraId="3A436FE0" w14:textId="77777777" w:rsidR="007C34C8" w:rsidRPr="00B6474C" w:rsidRDefault="007C34C8" w:rsidP="005133EF">
            <w:pPr>
              <w:spacing w:after="120"/>
              <w:ind w:left="357"/>
              <w:jc w:val="both"/>
              <w:rPr>
                <w:sz w:val="18"/>
                <w:szCs w:val="18"/>
              </w:rPr>
            </w:pPr>
            <w:r w:rsidRPr="00FD1DD7">
              <w:t>12.-13. Exkurze / galerie / umělecký ateliér.</w:t>
            </w:r>
          </w:p>
          <w:p w14:paraId="4827C57B" w14:textId="77777777" w:rsidR="007C34C8" w:rsidRPr="001D399B" w:rsidRDefault="007C34C8" w:rsidP="005133EF">
            <w:pPr>
              <w:jc w:val="both"/>
              <w:rPr>
                <w:b/>
                <w:bCs/>
              </w:rPr>
            </w:pPr>
            <w:r w:rsidRPr="001D399B">
              <w:rPr>
                <w:b/>
                <w:bCs/>
              </w:rPr>
              <w:t>Výsledky učení:</w:t>
            </w:r>
          </w:p>
          <w:p w14:paraId="38CFE91C" w14:textId="77777777" w:rsidR="007C34C8" w:rsidRDefault="007C34C8" w:rsidP="005133EF">
            <w:pPr>
              <w:jc w:val="both"/>
            </w:pPr>
            <w:r>
              <w:t>Odborné znalosti – po absolvování předmětu student umí:</w:t>
            </w:r>
          </w:p>
          <w:p w14:paraId="1B2EA074" w14:textId="77777777" w:rsidR="007C34C8" w:rsidRDefault="007C34C8" w:rsidP="004C352E">
            <w:pPr>
              <w:pStyle w:val="Odstavecseseznamem"/>
              <w:numPr>
                <w:ilvl w:val="0"/>
                <w:numId w:val="72"/>
              </w:numPr>
              <w:jc w:val="both"/>
            </w:pPr>
            <w:r>
              <w:t xml:space="preserve">definovat základní pojmy z oblasti vizuální kultury 1. a 2. poloviny 20. století (např. modernismus, avantgarda </w:t>
            </w:r>
            <w:proofErr w:type="spellStart"/>
            <w:r>
              <w:t>etc</w:t>
            </w:r>
            <w:proofErr w:type="spellEnd"/>
            <w:r>
              <w:t>.)</w:t>
            </w:r>
          </w:p>
          <w:p w14:paraId="66CE4E57" w14:textId="77777777" w:rsidR="007C34C8" w:rsidRDefault="007C34C8" w:rsidP="004C352E">
            <w:pPr>
              <w:pStyle w:val="Odstavecseseznamem"/>
              <w:numPr>
                <w:ilvl w:val="0"/>
                <w:numId w:val="72"/>
              </w:numPr>
              <w:jc w:val="both"/>
            </w:pPr>
            <w:r>
              <w:t>definovat směry a trendy 20. století</w:t>
            </w:r>
          </w:p>
          <w:p w14:paraId="13A05565" w14:textId="77777777" w:rsidR="007C34C8" w:rsidRDefault="007C34C8" w:rsidP="004C352E">
            <w:pPr>
              <w:pStyle w:val="Odstavecseseznamem"/>
              <w:numPr>
                <w:ilvl w:val="0"/>
                <w:numId w:val="72"/>
              </w:numPr>
              <w:jc w:val="both"/>
            </w:pPr>
            <w:r>
              <w:t>definovat základní témata 20. století - např. industrializace, moderní město, sociální vědomí, tělo a pohled, subjekt, národ, institucionalizace umění, spotřeba</w:t>
            </w:r>
          </w:p>
          <w:p w14:paraId="08F8CBDA" w14:textId="77777777" w:rsidR="007C34C8" w:rsidRDefault="007C34C8" w:rsidP="004C352E">
            <w:pPr>
              <w:pStyle w:val="Odstavecseseznamem"/>
              <w:numPr>
                <w:ilvl w:val="0"/>
                <w:numId w:val="72"/>
              </w:numPr>
              <w:jc w:val="both"/>
            </w:pPr>
            <w:r>
              <w:t>vyjmenovat nejvýznamnější výtvarné přehlídky, nejvýznamnější domácí a zahraniční galerie</w:t>
            </w:r>
          </w:p>
          <w:p w14:paraId="4BB11A99" w14:textId="77777777" w:rsidR="007C34C8" w:rsidRDefault="007C34C8" w:rsidP="004C352E">
            <w:pPr>
              <w:pStyle w:val="Odstavecseseznamem"/>
              <w:numPr>
                <w:ilvl w:val="0"/>
                <w:numId w:val="72"/>
              </w:numPr>
              <w:jc w:val="both"/>
            </w:pPr>
            <w:r>
              <w:t>vyjmenovat nejvýznamnější umělecká díla a jejich autory</w:t>
            </w:r>
          </w:p>
          <w:p w14:paraId="64564675" w14:textId="77777777" w:rsidR="007C34C8" w:rsidRDefault="007C34C8" w:rsidP="004C352E">
            <w:pPr>
              <w:pStyle w:val="Odstavecseseznamem"/>
              <w:numPr>
                <w:ilvl w:val="0"/>
                <w:numId w:val="72"/>
              </w:numPr>
              <w:ind w:left="714" w:hanging="357"/>
              <w:contextualSpacing w:val="0"/>
              <w:jc w:val="both"/>
            </w:pPr>
            <w:r>
              <w:t xml:space="preserve">definovat a </w:t>
            </w:r>
            <w:proofErr w:type="spellStart"/>
            <w:r>
              <w:t>kontextualizovat</w:t>
            </w:r>
            <w:proofErr w:type="spellEnd"/>
            <w:r>
              <w:t xml:space="preserve"> vybraná umělecká díla</w:t>
            </w:r>
          </w:p>
          <w:p w14:paraId="5CD9DF67" w14:textId="77777777" w:rsidR="007C34C8" w:rsidRDefault="007C34C8" w:rsidP="005133EF">
            <w:pPr>
              <w:jc w:val="both"/>
            </w:pPr>
            <w:r>
              <w:t>Odborné dovednosti – po absolvování předmětu student umí:</w:t>
            </w:r>
          </w:p>
          <w:p w14:paraId="2D5C57A6" w14:textId="77777777" w:rsidR="007C34C8" w:rsidRDefault="007C34C8" w:rsidP="004C352E">
            <w:pPr>
              <w:pStyle w:val="Odstavecseseznamem"/>
              <w:numPr>
                <w:ilvl w:val="0"/>
                <w:numId w:val="72"/>
              </w:numPr>
              <w:jc w:val="both"/>
            </w:pPr>
            <w:r>
              <w:t>zasadit díla vizuální kultury do daného historického rámce 20. století v Čechách a ve světě</w:t>
            </w:r>
          </w:p>
          <w:p w14:paraId="4A9B3DFE" w14:textId="77777777" w:rsidR="007C34C8" w:rsidRDefault="007C34C8" w:rsidP="004C352E">
            <w:pPr>
              <w:pStyle w:val="Odstavecseseznamem"/>
              <w:numPr>
                <w:ilvl w:val="0"/>
                <w:numId w:val="72"/>
              </w:numPr>
              <w:jc w:val="both"/>
            </w:pPr>
            <w:r>
              <w:t>interpretovat vizuální kultury v daném období</w:t>
            </w:r>
          </w:p>
          <w:p w14:paraId="40A60613" w14:textId="77777777" w:rsidR="007C34C8" w:rsidRDefault="007C34C8" w:rsidP="004C352E">
            <w:pPr>
              <w:pStyle w:val="Odstavecseseznamem"/>
              <w:numPr>
                <w:ilvl w:val="0"/>
                <w:numId w:val="72"/>
              </w:numPr>
              <w:jc w:val="both"/>
            </w:pPr>
            <w:r>
              <w:t>interpretovat umělecké dílo ve vztahu k danému období</w:t>
            </w:r>
          </w:p>
          <w:p w14:paraId="3C43E7B6" w14:textId="77777777" w:rsidR="007C34C8" w:rsidRPr="005A0406" w:rsidRDefault="007C34C8" w:rsidP="004C352E">
            <w:pPr>
              <w:pStyle w:val="Odstavecseseznamem"/>
              <w:numPr>
                <w:ilvl w:val="0"/>
                <w:numId w:val="72"/>
              </w:numPr>
              <w:jc w:val="both"/>
            </w:pPr>
            <w:r>
              <w:t>pracovat s estetickou kategorií užitého umění a rozdíly mezi designem a řemeslem</w:t>
            </w:r>
          </w:p>
        </w:tc>
      </w:tr>
      <w:tr w:rsidR="007C34C8" w:rsidRPr="001452AD" w14:paraId="52597921"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762BFE3" w14:textId="77777777" w:rsidR="007C34C8" w:rsidRPr="001452AD" w:rsidRDefault="007C34C8"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6268322B" w14:textId="77777777" w:rsidR="007C34C8" w:rsidRPr="001452AD" w:rsidRDefault="007C34C8" w:rsidP="005133EF">
            <w:pPr>
              <w:jc w:val="both"/>
              <w:rPr>
                <w:highlight w:val="yellow"/>
              </w:rPr>
            </w:pPr>
          </w:p>
        </w:tc>
      </w:tr>
      <w:tr w:rsidR="007C34C8" w14:paraId="743729A9" w14:textId="77777777" w:rsidTr="005133EF">
        <w:trPr>
          <w:trHeight w:val="943"/>
        </w:trPr>
        <w:tc>
          <w:tcPr>
            <w:tcW w:w="9855" w:type="dxa"/>
            <w:gridSpan w:val="9"/>
            <w:tcBorders>
              <w:top w:val="nil"/>
              <w:bottom w:val="single" w:sz="4" w:space="0" w:color="auto"/>
            </w:tcBorders>
          </w:tcPr>
          <w:p w14:paraId="4D88DB34" w14:textId="77777777" w:rsidR="007C34C8" w:rsidRDefault="007C34C8" w:rsidP="004C352E">
            <w:pPr>
              <w:pStyle w:val="Odstavecseseznamem"/>
              <w:numPr>
                <w:ilvl w:val="0"/>
                <w:numId w:val="70"/>
              </w:numPr>
              <w:jc w:val="both"/>
            </w:pPr>
            <w:r>
              <w:t>monologická (výklad, přednáška, instruktáž)</w:t>
            </w:r>
          </w:p>
          <w:p w14:paraId="164E292B" w14:textId="77777777" w:rsidR="007C34C8" w:rsidRDefault="007C34C8" w:rsidP="004C352E">
            <w:pPr>
              <w:pStyle w:val="Odstavecseseznamem"/>
              <w:numPr>
                <w:ilvl w:val="0"/>
                <w:numId w:val="70"/>
              </w:numPr>
              <w:jc w:val="both"/>
            </w:pPr>
            <w:r>
              <w:t>dialogická (diskuze, rozhovor, brainstorming)</w:t>
            </w:r>
          </w:p>
          <w:p w14:paraId="4F8E10D7" w14:textId="77777777" w:rsidR="007C34C8" w:rsidRDefault="007C34C8" w:rsidP="004C352E">
            <w:pPr>
              <w:pStyle w:val="Odstavecseseznamem"/>
              <w:numPr>
                <w:ilvl w:val="0"/>
                <w:numId w:val="70"/>
              </w:numPr>
              <w:jc w:val="both"/>
            </w:pPr>
            <w:r>
              <w:t>exkurze</w:t>
            </w:r>
          </w:p>
          <w:p w14:paraId="1828E71E" w14:textId="77777777" w:rsidR="007C34C8" w:rsidRDefault="007C34C8" w:rsidP="004C352E">
            <w:pPr>
              <w:pStyle w:val="Odstavecseseznamem"/>
              <w:numPr>
                <w:ilvl w:val="0"/>
                <w:numId w:val="70"/>
              </w:numPr>
              <w:jc w:val="both"/>
            </w:pPr>
            <w:r>
              <w:t>analýza uměleckého díla</w:t>
            </w:r>
          </w:p>
        </w:tc>
      </w:tr>
      <w:tr w:rsidR="007C34C8" w14:paraId="7D3CEF78" w14:textId="77777777" w:rsidTr="005133EF">
        <w:trPr>
          <w:trHeight w:val="265"/>
        </w:trPr>
        <w:tc>
          <w:tcPr>
            <w:tcW w:w="3653" w:type="dxa"/>
            <w:gridSpan w:val="3"/>
            <w:tcBorders>
              <w:top w:val="single" w:sz="4" w:space="0" w:color="auto"/>
            </w:tcBorders>
            <w:shd w:val="clear" w:color="auto" w:fill="F7CAAC"/>
          </w:tcPr>
          <w:p w14:paraId="03462857" w14:textId="77777777" w:rsidR="007C34C8" w:rsidRDefault="007C34C8" w:rsidP="005133EF">
            <w:pPr>
              <w:jc w:val="both"/>
            </w:pPr>
            <w:r>
              <w:rPr>
                <w:b/>
              </w:rPr>
              <w:t>Studijní literatura a studijní pomůcky</w:t>
            </w:r>
          </w:p>
        </w:tc>
        <w:tc>
          <w:tcPr>
            <w:tcW w:w="6202" w:type="dxa"/>
            <w:gridSpan w:val="6"/>
            <w:tcBorders>
              <w:top w:val="single" w:sz="4" w:space="0" w:color="auto"/>
              <w:bottom w:val="nil"/>
            </w:tcBorders>
          </w:tcPr>
          <w:p w14:paraId="35865378" w14:textId="77777777" w:rsidR="007C34C8" w:rsidRDefault="007C34C8" w:rsidP="005133EF">
            <w:pPr>
              <w:jc w:val="both"/>
            </w:pPr>
          </w:p>
        </w:tc>
      </w:tr>
      <w:tr w:rsidR="007C34C8" w14:paraId="47A88161" w14:textId="77777777" w:rsidTr="005133EF">
        <w:trPr>
          <w:trHeight w:val="1497"/>
        </w:trPr>
        <w:tc>
          <w:tcPr>
            <w:tcW w:w="9855" w:type="dxa"/>
            <w:gridSpan w:val="9"/>
            <w:tcBorders>
              <w:top w:val="nil"/>
            </w:tcBorders>
          </w:tcPr>
          <w:p w14:paraId="25BBCD60" w14:textId="5A97DDB2" w:rsidR="007C34C8" w:rsidRPr="00A54D6C" w:rsidRDefault="007C34C8" w:rsidP="005133EF">
            <w:r w:rsidRPr="00A54D6C">
              <w:rPr>
                <w:b/>
              </w:rPr>
              <w:t>Povinná</w:t>
            </w:r>
            <w:r w:rsidR="00250299">
              <w:rPr>
                <w:b/>
              </w:rPr>
              <w:t>:</w:t>
            </w:r>
          </w:p>
          <w:p w14:paraId="30C29C3D" w14:textId="503B49E2" w:rsidR="007C34C8" w:rsidRPr="00A54D6C" w:rsidRDefault="00FF2F9B" w:rsidP="005133EF">
            <w:r w:rsidRPr="005E4E76">
              <w:t>BERGER, John; BLOMBERG, Sven; FOX, Chris; DIBB, Michael a HOLLIS, Richard</w:t>
            </w:r>
            <w:r w:rsidR="007C34C8" w:rsidRPr="00A54D6C">
              <w:t>. </w:t>
            </w:r>
            <w:r w:rsidR="007C34C8" w:rsidRPr="00A54D6C">
              <w:rPr>
                <w:i/>
              </w:rPr>
              <w:t>Způsoby vidění.</w:t>
            </w:r>
            <w:r w:rsidR="007C34C8" w:rsidRPr="00A54D6C">
              <w:t xml:space="preserve"> </w:t>
            </w:r>
            <w:proofErr w:type="spellStart"/>
            <w:r w:rsidR="007C34C8" w:rsidRPr="00A54D6C">
              <w:t>Translated</w:t>
            </w:r>
            <w:proofErr w:type="spellEnd"/>
            <w:r w:rsidR="007C34C8" w:rsidRPr="00A54D6C">
              <w:t xml:space="preserve"> by Andrea Průchová Hrůzová. Praha: Labyrint, 2016. ISBN 9788087260784.  </w:t>
            </w:r>
          </w:p>
          <w:p w14:paraId="0FE1B1BC" w14:textId="77777777" w:rsidR="007C34C8" w:rsidRDefault="007C34C8" w:rsidP="005133EF">
            <w:r w:rsidRPr="001247AE">
              <w:t xml:space="preserve">BOYLAN, Alexis L. </w:t>
            </w:r>
            <w:proofErr w:type="spellStart"/>
            <w:r w:rsidRPr="004C386C">
              <w:rPr>
                <w:i/>
                <w:iCs/>
              </w:rPr>
              <w:t>Visual</w:t>
            </w:r>
            <w:proofErr w:type="spellEnd"/>
            <w:r w:rsidRPr="004C386C">
              <w:rPr>
                <w:i/>
                <w:iCs/>
              </w:rPr>
              <w:t xml:space="preserve"> </w:t>
            </w:r>
            <w:proofErr w:type="spellStart"/>
            <w:r w:rsidRPr="004C386C">
              <w:rPr>
                <w:i/>
                <w:iCs/>
              </w:rPr>
              <w:t>culture</w:t>
            </w:r>
            <w:proofErr w:type="spellEnd"/>
            <w:r w:rsidRPr="001247AE">
              <w:t xml:space="preserve">. Cambridge, Massachusetts: </w:t>
            </w:r>
            <w:proofErr w:type="spellStart"/>
            <w:r w:rsidRPr="001247AE">
              <w:t>The</w:t>
            </w:r>
            <w:proofErr w:type="spellEnd"/>
            <w:r w:rsidRPr="001247AE">
              <w:t xml:space="preserve"> MIT </w:t>
            </w:r>
            <w:proofErr w:type="spellStart"/>
            <w:r w:rsidRPr="001247AE">
              <w:t>Press</w:t>
            </w:r>
            <w:proofErr w:type="spellEnd"/>
            <w:r w:rsidRPr="001247AE">
              <w:t xml:space="preserve">, 2020. ISBN 9780262359719. </w:t>
            </w:r>
          </w:p>
          <w:p w14:paraId="2011AE64" w14:textId="77777777" w:rsidR="00FF2F9B" w:rsidRDefault="00FF2F9B" w:rsidP="00FF2F9B">
            <w:r w:rsidRPr="007F7FFA">
              <w:t xml:space="preserve">FOSTER, Hal; KRAUSS, Rosalind E.; BOIS, </w:t>
            </w:r>
            <w:proofErr w:type="spellStart"/>
            <w:r w:rsidRPr="007F7FFA">
              <w:t>Yve</w:t>
            </w:r>
            <w:proofErr w:type="spellEnd"/>
            <w:r w:rsidRPr="007F7FFA">
              <w:t xml:space="preserve">-Alain; BUCHLOH, B. H. D. a JOSELIT, David. </w:t>
            </w:r>
            <w:r w:rsidRPr="00082584">
              <w:rPr>
                <w:i/>
                <w:iCs/>
              </w:rPr>
              <w:t>Umění po roce 1900: modernismus, antimodernismus, postmodernismus.</w:t>
            </w:r>
            <w:r w:rsidRPr="007F7FFA">
              <w:t xml:space="preserve"> Druhé, rozšířené vydání. Praha: </w:t>
            </w:r>
            <w:proofErr w:type="spellStart"/>
            <w:r w:rsidRPr="007F7FFA">
              <w:t>Slovart</w:t>
            </w:r>
            <w:proofErr w:type="spellEnd"/>
            <w:r w:rsidRPr="007F7FFA">
              <w:t xml:space="preserve">, 2015. </w:t>
            </w:r>
          </w:p>
          <w:p w14:paraId="600AF97A" w14:textId="29E46965" w:rsidR="00FF2F9B" w:rsidRPr="00FF2F9B" w:rsidRDefault="00FF2F9B" w:rsidP="005133EF">
            <w:r w:rsidRPr="007F7FFA">
              <w:t>ISBN 9788073919757.</w:t>
            </w:r>
          </w:p>
          <w:p w14:paraId="606C3B3B" w14:textId="77777777" w:rsidR="007C34C8" w:rsidRPr="00A54D6C" w:rsidRDefault="007C34C8" w:rsidP="005133EF">
            <w:r w:rsidRPr="00A54D6C">
              <w:lastRenderedPageBreak/>
              <w:t xml:space="preserve">MIRZOEFF, Nicholas. </w:t>
            </w:r>
            <w:r w:rsidRPr="00A54D6C">
              <w:rPr>
                <w:i/>
              </w:rPr>
              <w:t>Úvod do vizuální kultury</w:t>
            </w:r>
            <w:r w:rsidRPr="00A54D6C">
              <w:t>. Překlad Petra Hanáková a Kateřina Svatoňová. Praha: Academia 2012. ISBN 9788020019844.</w:t>
            </w:r>
          </w:p>
          <w:p w14:paraId="332940A5" w14:textId="0F20D6C7" w:rsidR="007C34C8" w:rsidRPr="00A54D6C" w:rsidRDefault="007C34C8" w:rsidP="005133EF">
            <w:pPr>
              <w:rPr>
                <w:b/>
              </w:rPr>
            </w:pPr>
            <w:r w:rsidRPr="00A54D6C">
              <w:rPr>
                <w:b/>
              </w:rPr>
              <w:t>Doporučená</w:t>
            </w:r>
            <w:r w:rsidR="00250299">
              <w:rPr>
                <w:b/>
              </w:rPr>
              <w:t>:</w:t>
            </w:r>
          </w:p>
          <w:p w14:paraId="50A1B73B" w14:textId="77777777" w:rsidR="007C34C8" w:rsidRPr="00A54D6C" w:rsidRDefault="007C34C8" w:rsidP="005133EF">
            <w:r w:rsidRPr="00A54D6C">
              <w:t>BARTHES, Roland. </w:t>
            </w:r>
            <w:r w:rsidRPr="00A54D6C">
              <w:rPr>
                <w:i/>
              </w:rPr>
              <w:t xml:space="preserve">Mytologie. </w:t>
            </w:r>
            <w:proofErr w:type="spellStart"/>
            <w:r w:rsidRPr="00A54D6C">
              <w:t>Translated</w:t>
            </w:r>
            <w:proofErr w:type="spellEnd"/>
            <w:r w:rsidRPr="00A54D6C">
              <w:t xml:space="preserve"> by Josef </w:t>
            </w:r>
            <w:proofErr w:type="spellStart"/>
            <w:r w:rsidRPr="00A54D6C">
              <w:t>Fulka</w:t>
            </w:r>
            <w:proofErr w:type="spellEnd"/>
            <w:r w:rsidRPr="00A54D6C">
              <w:t xml:space="preserve">. Praha: Dokořán, 2004. ISBN 808656973X.  </w:t>
            </w:r>
          </w:p>
          <w:p w14:paraId="66FF4299" w14:textId="77777777" w:rsidR="007C34C8" w:rsidRPr="00A54D6C" w:rsidRDefault="007C34C8" w:rsidP="005133EF">
            <w:r w:rsidRPr="00A54D6C">
              <w:t xml:space="preserve">BERGER, John. </w:t>
            </w:r>
            <w:r w:rsidRPr="00A54D6C">
              <w:rPr>
                <w:i/>
              </w:rPr>
              <w:t>O pohledu</w:t>
            </w:r>
            <w:r w:rsidRPr="00A54D6C">
              <w:t xml:space="preserve">. Praha: </w:t>
            </w:r>
            <w:proofErr w:type="spellStart"/>
            <w:r w:rsidRPr="00A54D6C">
              <w:t>Agite</w:t>
            </w:r>
            <w:proofErr w:type="spellEnd"/>
            <w:r w:rsidRPr="00A54D6C">
              <w:t>/</w:t>
            </w:r>
            <w:proofErr w:type="spellStart"/>
            <w:r w:rsidRPr="00A54D6C">
              <w:t>Fra</w:t>
            </w:r>
            <w:proofErr w:type="spellEnd"/>
            <w:r w:rsidRPr="00A54D6C">
              <w:t>, 2009. ISBN 9788086603810.</w:t>
            </w:r>
          </w:p>
          <w:p w14:paraId="69AAE48F" w14:textId="77777777" w:rsidR="007C34C8" w:rsidRPr="00A54D6C" w:rsidRDefault="007C34C8" w:rsidP="005133EF">
            <w:r w:rsidRPr="00A54D6C">
              <w:t>HÁJEK, Václav. </w:t>
            </w:r>
            <w:r w:rsidRPr="00A54D6C">
              <w:rPr>
                <w:i/>
              </w:rPr>
              <w:t>Jak rozpoznat odpadkový koš: eseje o stereotypech ve vizuální kultuře</w:t>
            </w:r>
            <w:r w:rsidRPr="00A54D6C">
              <w:t xml:space="preserve">. Praha: Labyrint, 2011. ISBN 9788087260319.  </w:t>
            </w:r>
          </w:p>
          <w:p w14:paraId="5C0F4140" w14:textId="7B700610" w:rsidR="007C34C8" w:rsidRPr="00A54D6C" w:rsidRDefault="007C34C8" w:rsidP="005133EF">
            <w:r w:rsidRPr="00A54D6C">
              <w:t xml:space="preserve">LIESTOL, </w:t>
            </w:r>
            <w:proofErr w:type="spellStart"/>
            <w:r w:rsidRPr="00A54D6C">
              <w:t>Gunnar</w:t>
            </w:r>
            <w:proofErr w:type="spellEnd"/>
            <w:r w:rsidR="00FF2F9B">
              <w:t>;</w:t>
            </w:r>
            <w:r w:rsidRPr="00A54D6C">
              <w:t xml:space="preserve"> MORRISON Andrew a RASMUSSEN </w:t>
            </w:r>
            <w:proofErr w:type="spellStart"/>
            <w:r w:rsidRPr="00A54D6C">
              <w:t>Terje</w:t>
            </w:r>
            <w:proofErr w:type="spellEnd"/>
            <w:r w:rsidRPr="00A54D6C">
              <w:t xml:space="preserve">, </w:t>
            </w:r>
            <w:proofErr w:type="spellStart"/>
            <w:r w:rsidRPr="00A54D6C">
              <w:t>eds</w:t>
            </w:r>
            <w:proofErr w:type="spellEnd"/>
            <w:r w:rsidRPr="00A54D6C">
              <w:rPr>
                <w:i/>
              </w:rPr>
              <w:t xml:space="preserve">. Digital Media </w:t>
            </w:r>
            <w:proofErr w:type="spellStart"/>
            <w:r w:rsidRPr="00A54D6C">
              <w:rPr>
                <w:i/>
              </w:rPr>
              <w:t>Revisited</w:t>
            </w:r>
            <w:proofErr w:type="spellEnd"/>
            <w:r w:rsidRPr="00A54D6C">
              <w:rPr>
                <w:i/>
              </w:rPr>
              <w:t xml:space="preserve">: </w:t>
            </w:r>
            <w:proofErr w:type="spellStart"/>
            <w:r w:rsidRPr="00A54D6C">
              <w:rPr>
                <w:i/>
              </w:rPr>
              <w:t>Theoretical</w:t>
            </w:r>
            <w:proofErr w:type="spellEnd"/>
            <w:r w:rsidRPr="00A54D6C">
              <w:rPr>
                <w:i/>
              </w:rPr>
              <w:t xml:space="preserve"> and </w:t>
            </w:r>
            <w:proofErr w:type="spellStart"/>
            <w:r w:rsidRPr="00A54D6C">
              <w:rPr>
                <w:i/>
              </w:rPr>
              <w:t>Conceptual</w:t>
            </w:r>
            <w:proofErr w:type="spellEnd"/>
            <w:r w:rsidRPr="00A54D6C">
              <w:rPr>
                <w:i/>
              </w:rPr>
              <w:t xml:space="preserve"> </w:t>
            </w:r>
            <w:proofErr w:type="spellStart"/>
            <w:r w:rsidRPr="00A54D6C">
              <w:rPr>
                <w:i/>
              </w:rPr>
              <w:t>Innovations</w:t>
            </w:r>
            <w:proofErr w:type="spellEnd"/>
            <w:r w:rsidRPr="00A54D6C">
              <w:rPr>
                <w:i/>
              </w:rPr>
              <w:t xml:space="preserve"> in Digital </w:t>
            </w:r>
            <w:proofErr w:type="spellStart"/>
            <w:r w:rsidRPr="00A54D6C">
              <w:rPr>
                <w:i/>
              </w:rPr>
              <w:t>Domains</w:t>
            </w:r>
            <w:proofErr w:type="spellEnd"/>
            <w:r w:rsidRPr="00A54D6C">
              <w:t xml:space="preserve">. Boston: MIT </w:t>
            </w:r>
            <w:proofErr w:type="spellStart"/>
            <w:r w:rsidRPr="00A54D6C">
              <w:t>Press</w:t>
            </w:r>
            <w:proofErr w:type="spellEnd"/>
            <w:r w:rsidRPr="00A54D6C">
              <w:t>, 2004.</w:t>
            </w:r>
          </w:p>
          <w:p w14:paraId="50472564" w14:textId="77777777" w:rsidR="007C34C8" w:rsidRPr="00A54D6C" w:rsidRDefault="007C34C8" w:rsidP="005133EF">
            <w:r w:rsidRPr="00A54D6C">
              <w:t>LISTER, Martin. </w:t>
            </w:r>
            <w:r w:rsidRPr="00A54D6C">
              <w:rPr>
                <w:i/>
              </w:rPr>
              <w:t xml:space="preserve">New media: a </w:t>
            </w:r>
            <w:proofErr w:type="spellStart"/>
            <w:r w:rsidRPr="00A54D6C">
              <w:rPr>
                <w:i/>
              </w:rPr>
              <w:t>critical</w:t>
            </w:r>
            <w:proofErr w:type="spellEnd"/>
            <w:r w:rsidRPr="00A54D6C">
              <w:rPr>
                <w:i/>
              </w:rPr>
              <w:t xml:space="preserve"> </w:t>
            </w:r>
            <w:proofErr w:type="spellStart"/>
            <w:r w:rsidRPr="00A54D6C">
              <w:rPr>
                <w:i/>
              </w:rPr>
              <w:t>introduction</w:t>
            </w:r>
            <w:proofErr w:type="spellEnd"/>
            <w:r w:rsidRPr="00A54D6C">
              <w:t xml:space="preserve">. 2nd </w:t>
            </w:r>
            <w:proofErr w:type="spellStart"/>
            <w:r w:rsidRPr="00A54D6C">
              <w:t>ed</w:t>
            </w:r>
            <w:proofErr w:type="spellEnd"/>
            <w:r w:rsidRPr="00A54D6C">
              <w:t xml:space="preserve">. New York, N.Y: </w:t>
            </w:r>
            <w:proofErr w:type="spellStart"/>
            <w:r w:rsidRPr="00A54D6C">
              <w:t>Routledge</w:t>
            </w:r>
            <w:proofErr w:type="spellEnd"/>
            <w:r w:rsidRPr="00A54D6C">
              <w:t>, 2009. ISBN 0203884825.</w:t>
            </w:r>
          </w:p>
          <w:p w14:paraId="547251CE" w14:textId="77777777" w:rsidR="007C34C8" w:rsidRPr="00A54D6C" w:rsidRDefault="007C34C8" w:rsidP="005133EF">
            <w:r w:rsidRPr="00A54D6C">
              <w:t>MIRZOEFF, Nicholas. </w:t>
            </w:r>
            <w:proofErr w:type="spellStart"/>
            <w:r w:rsidRPr="00A54D6C">
              <w:rPr>
                <w:i/>
              </w:rPr>
              <w:t>The</w:t>
            </w:r>
            <w:proofErr w:type="spellEnd"/>
            <w:r w:rsidRPr="00A54D6C">
              <w:rPr>
                <w:i/>
              </w:rPr>
              <w:t xml:space="preserve"> </w:t>
            </w:r>
            <w:proofErr w:type="spellStart"/>
            <w:r w:rsidRPr="00A54D6C">
              <w:rPr>
                <w:i/>
              </w:rPr>
              <w:t>visual</w:t>
            </w:r>
            <w:proofErr w:type="spellEnd"/>
            <w:r w:rsidRPr="00A54D6C">
              <w:rPr>
                <w:i/>
              </w:rPr>
              <w:t xml:space="preserve"> </w:t>
            </w:r>
            <w:proofErr w:type="spellStart"/>
            <w:r w:rsidRPr="00A54D6C">
              <w:rPr>
                <w:i/>
              </w:rPr>
              <w:t>culture</w:t>
            </w:r>
            <w:proofErr w:type="spellEnd"/>
            <w:r w:rsidRPr="00A54D6C">
              <w:rPr>
                <w:i/>
              </w:rPr>
              <w:t xml:space="preserve"> </w:t>
            </w:r>
            <w:proofErr w:type="spellStart"/>
            <w:r w:rsidRPr="00A54D6C">
              <w:rPr>
                <w:i/>
              </w:rPr>
              <w:t>reader</w:t>
            </w:r>
            <w:proofErr w:type="spellEnd"/>
            <w:r w:rsidRPr="00A54D6C">
              <w:t xml:space="preserve">. 2nd </w:t>
            </w:r>
            <w:proofErr w:type="spellStart"/>
            <w:r w:rsidRPr="00A54D6C">
              <w:t>ed</w:t>
            </w:r>
            <w:proofErr w:type="spellEnd"/>
            <w:r w:rsidRPr="00A54D6C">
              <w:t xml:space="preserve">. London: </w:t>
            </w:r>
            <w:proofErr w:type="spellStart"/>
            <w:r w:rsidRPr="00A54D6C">
              <w:t>Routledge</w:t>
            </w:r>
            <w:proofErr w:type="spellEnd"/>
            <w:r w:rsidRPr="00A54D6C">
              <w:t>, 2002. ISBN 0415252210.</w:t>
            </w:r>
          </w:p>
          <w:p w14:paraId="1D3CE91D" w14:textId="30ADA001" w:rsidR="007C34C8" w:rsidRPr="00A54D6C" w:rsidRDefault="007C34C8" w:rsidP="005133EF">
            <w:r w:rsidRPr="00A54D6C">
              <w:t>MITCHELL, W. J. T. </w:t>
            </w:r>
            <w:r w:rsidRPr="00A54D6C">
              <w:rPr>
                <w:i/>
                <w:iCs/>
              </w:rPr>
              <w:t>Teorie obrazu / Eseje o verbální a vizuální reprezentaci</w:t>
            </w:r>
            <w:r w:rsidRPr="00A54D6C">
              <w:t xml:space="preserve">. </w:t>
            </w:r>
            <w:r w:rsidR="0068269B">
              <w:t xml:space="preserve">Vizuální kultura. </w:t>
            </w:r>
            <w:r w:rsidRPr="00A54D6C">
              <w:t>Praha: Karolinum, 201</w:t>
            </w:r>
            <w:r w:rsidR="0068269B">
              <w:t>6</w:t>
            </w:r>
            <w:r w:rsidRPr="00A54D6C">
              <w:t>. ISBN 9788024632025.</w:t>
            </w:r>
          </w:p>
          <w:p w14:paraId="44C7B43C" w14:textId="77777777" w:rsidR="007C34C8" w:rsidRPr="00A54D6C" w:rsidRDefault="007C34C8" w:rsidP="005133EF">
            <w:r w:rsidRPr="00A54D6C">
              <w:t xml:space="preserve">SMITH, </w:t>
            </w:r>
            <w:proofErr w:type="spellStart"/>
            <w:r w:rsidRPr="00A54D6C">
              <w:t>Marquard</w:t>
            </w:r>
            <w:proofErr w:type="spellEnd"/>
            <w:r w:rsidRPr="00A54D6C">
              <w:t>. </w:t>
            </w:r>
            <w:proofErr w:type="spellStart"/>
            <w:r w:rsidRPr="00A54D6C">
              <w:rPr>
                <w:i/>
              </w:rPr>
              <w:t>Visual</w:t>
            </w:r>
            <w:proofErr w:type="spellEnd"/>
            <w:r w:rsidRPr="00A54D6C">
              <w:rPr>
                <w:i/>
              </w:rPr>
              <w:t xml:space="preserve"> </w:t>
            </w:r>
            <w:proofErr w:type="spellStart"/>
            <w:r w:rsidRPr="00A54D6C">
              <w:rPr>
                <w:i/>
              </w:rPr>
              <w:t>Culture</w:t>
            </w:r>
            <w:proofErr w:type="spellEnd"/>
            <w:r w:rsidRPr="00A54D6C">
              <w:rPr>
                <w:i/>
              </w:rPr>
              <w:t xml:space="preserve"> </w:t>
            </w:r>
            <w:proofErr w:type="spellStart"/>
            <w:r w:rsidRPr="00A54D6C">
              <w:rPr>
                <w:i/>
              </w:rPr>
              <w:t>Studies</w:t>
            </w:r>
            <w:proofErr w:type="spellEnd"/>
            <w:r w:rsidRPr="00A54D6C">
              <w:rPr>
                <w:i/>
              </w:rPr>
              <w:t xml:space="preserve">. Interview </w:t>
            </w:r>
            <w:proofErr w:type="spellStart"/>
            <w:r w:rsidRPr="00A54D6C">
              <w:rPr>
                <w:i/>
              </w:rPr>
              <w:t>with</w:t>
            </w:r>
            <w:proofErr w:type="spellEnd"/>
            <w:r w:rsidRPr="00A54D6C">
              <w:rPr>
                <w:i/>
              </w:rPr>
              <w:t xml:space="preserve"> </w:t>
            </w:r>
            <w:proofErr w:type="spellStart"/>
            <w:r w:rsidRPr="00A54D6C">
              <w:rPr>
                <w:i/>
              </w:rPr>
              <w:t>Key</w:t>
            </w:r>
            <w:proofErr w:type="spellEnd"/>
            <w:r w:rsidRPr="00A54D6C">
              <w:rPr>
                <w:i/>
              </w:rPr>
              <w:t xml:space="preserve"> </w:t>
            </w:r>
            <w:proofErr w:type="spellStart"/>
            <w:r w:rsidRPr="00A54D6C">
              <w:rPr>
                <w:i/>
              </w:rPr>
              <w:t>Thinkers</w:t>
            </w:r>
            <w:proofErr w:type="spellEnd"/>
            <w:r w:rsidRPr="00A54D6C">
              <w:t>. New York, London: SAGE, 2008.</w:t>
            </w:r>
          </w:p>
          <w:p w14:paraId="3C5A2C34" w14:textId="77777777" w:rsidR="007C34C8" w:rsidRPr="00A54D6C" w:rsidRDefault="007C34C8" w:rsidP="005133EF">
            <w:r w:rsidRPr="00A54D6C">
              <w:t xml:space="preserve">SVATOŇOVÁ, Kateřina. </w:t>
            </w:r>
            <w:r w:rsidRPr="00A54D6C">
              <w:rPr>
                <w:i/>
                <w:iCs/>
              </w:rPr>
              <w:t>Odpoutané obrazy: Archeologie českého virtuálního prostoru</w:t>
            </w:r>
            <w:r w:rsidRPr="00A54D6C">
              <w:t xml:space="preserve">. Praha: Academia, 2013. </w:t>
            </w:r>
          </w:p>
          <w:p w14:paraId="6A5E8887" w14:textId="77777777" w:rsidR="007C34C8" w:rsidRDefault="007C34C8" w:rsidP="005133EF">
            <w:pPr>
              <w:jc w:val="both"/>
            </w:pPr>
            <w:r w:rsidRPr="00A54D6C">
              <w:t>ISBN 9788020022738.</w:t>
            </w:r>
          </w:p>
        </w:tc>
      </w:tr>
      <w:tr w:rsidR="007C34C8" w14:paraId="6C7045C2"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6783404" w14:textId="77777777" w:rsidR="007C34C8" w:rsidRDefault="007C34C8" w:rsidP="005133EF">
            <w:pPr>
              <w:jc w:val="center"/>
              <w:rPr>
                <w:b/>
              </w:rPr>
            </w:pPr>
            <w:r>
              <w:rPr>
                <w:b/>
              </w:rPr>
              <w:lastRenderedPageBreak/>
              <w:t>Informace ke kombinované nebo distanční formě</w:t>
            </w:r>
          </w:p>
        </w:tc>
      </w:tr>
      <w:tr w:rsidR="007C34C8" w14:paraId="6305E395" w14:textId="77777777" w:rsidTr="005133EF">
        <w:tc>
          <w:tcPr>
            <w:tcW w:w="4787" w:type="dxa"/>
            <w:gridSpan w:val="4"/>
            <w:tcBorders>
              <w:top w:val="single" w:sz="2" w:space="0" w:color="auto"/>
            </w:tcBorders>
            <w:shd w:val="clear" w:color="auto" w:fill="F7CAAC"/>
          </w:tcPr>
          <w:p w14:paraId="2A31082F" w14:textId="77777777" w:rsidR="007C34C8" w:rsidRDefault="007C34C8" w:rsidP="005133EF">
            <w:pPr>
              <w:jc w:val="both"/>
            </w:pPr>
            <w:r>
              <w:rPr>
                <w:b/>
              </w:rPr>
              <w:t>Rozsah konzultací (soustředění)</w:t>
            </w:r>
          </w:p>
        </w:tc>
        <w:tc>
          <w:tcPr>
            <w:tcW w:w="889" w:type="dxa"/>
            <w:tcBorders>
              <w:top w:val="single" w:sz="2" w:space="0" w:color="auto"/>
            </w:tcBorders>
          </w:tcPr>
          <w:p w14:paraId="3613AB59" w14:textId="77777777" w:rsidR="007C34C8" w:rsidRDefault="007C34C8" w:rsidP="005133EF">
            <w:pPr>
              <w:jc w:val="both"/>
            </w:pPr>
          </w:p>
        </w:tc>
        <w:tc>
          <w:tcPr>
            <w:tcW w:w="4179" w:type="dxa"/>
            <w:gridSpan w:val="4"/>
            <w:tcBorders>
              <w:top w:val="single" w:sz="2" w:space="0" w:color="auto"/>
            </w:tcBorders>
            <w:shd w:val="clear" w:color="auto" w:fill="F7CAAC"/>
          </w:tcPr>
          <w:p w14:paraId="2BA1389F" w14:textId="77777777" w:rsidR="007C34C8" w:rsidRDefault="007C34C8" w:rsidP="005133EF">
            <w:pPr>
              <w:jc w:val="both"/>
              <w:rPr>
                <w:b/>
              </w:rPr>
            </w:pPr>
            <w:r>
              <w:rPr>
                <w:b/>
              </w:rPr>
              <w:t xml:space="preserve">hodin </w:t>
            </w:r>
          </w:p>
        </w:tc>
      </w:tr>
      <w:tr w:rsidR="007C34C8" w14:paraId="26B7DA6E" w14:textId="77777777" w:rsidTr="005133EF">
        <w:tc>
          <w:tcPr>
            <w:tcW w:w="9855" w:type="dxa"/>
            <w:gridSpan w:val="9"/>
            <w:shd w:val="clear" w:color="auto" w:fill="F7CAAC"/>
          </w:tcPr>
          <w:p w14:paraId="73F8B154" w14:textId="77777777" w:rsidR="007C34C8" w:rsidRDefault="007C34C8" w:rsidP="005133EF">
            <w:pPr>
              <w:jc w:val="both"/>
              <w:rPr>
                <w:b/>
              </w:rPr>
            </w:pPr>
            <w:r>
              <w:rPr>
                <w:b/>
              </w:rPr>
              <w:t>Informace o způsobu kontaktu s vyučujícím</w:t>
            </w:r>
          </w:p>
        </w:tc>
      </w:tr>
      <w:tr w:rsidR="007C34C8" w14:paraId="1384C5C6" w14:textId="77777777" w:rsidTr="005133EF">
        <w:trPr>
          <w:trHeight w:val="1373"/>
        </w:trPr>
        <w:tc>
          <w:tcPr>
            <w:tcW w:w="9855" w:type="dxa"/>
            <w:gridSpan w:val="9"/>
          </w:tcPr>
          <w:p w14:paraId="76436BA0" w14:textId="77777777" w:rsidR="007C34C8" w:rsidRDefault="007C34C8" w:rsidP="005133EF">
            <w:pPr>
              <w:jc w:val="both"/>
            </w:pPr>
          </w:p>
        </w:tc>
      </w:tr>
    </w:tbl>
    <w:p w14:paraId="7EAE7CB7" w14:textId="6F8F8F3B" w:rsidR="00240376" w:rsidRDefault="00240376"/>
    <w:p w14:paraId="7176CAB6" w14:textId="77777777" w:rsidR="00240376" w:rsidRDefault="0024037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D76D36" w14:paraId="6BD6744A" w14:textId="77777777" w:rsidTr="005133EF">
        <w:tc>
          <w:tcPr>
            <w:tcW w:w="9855" w:type="dxa"/>
            <w:gridSpan w:val="9"/>
            <w:tcBorders>
              <w:bottom w:val="double" w:sz="4" w:space="0" w:color="auto"/>
            </w:tcBorders>
            <w:shd w:val="clear" w:color="auto" w:fill="BDD6EE"/>
          </w:tcPr>
          <w:p w14:paraId="6016F589" w14:textId="77777777" w:rsidR="00D76D36" w:rsidRDefault="00D76D36" w:rsidP="005133EF">
            <w:pPr>
              <w:jc w:val="both"/>
              <w:rPr>
                <w:b/>
                <w:sz w:val="28"/>
              </w:rPr>
            </w:pPr>
            <w:r>
              <w:lastRenderedPageBreak/>
              <w:br w:type="page"/>
            </w:r>
            <w:r>
              <w:rPr>
                <w:b/>
                <w:sz w:val="28"/>
              </w:rPr>
              <w:t>B-III – Charakteristika studijního předmětu</w:t>
            </w:r>
          </w:p>
        </w:tc>
      </w:tr>
      <w:tr w:rsidR="00D76D36" w14:paraId="0F5AB83F" w14:textId="77777777" w:rsidTr="005133EF">
        <w:tc>
          <w:tcPr>
            <w:tcW w:w="3086" w:type="dxa"/>
            <w:tcBorders>
              <w:top w:val="double" w:sz="4" w:space="0" w:color="auto"/>
            </w:tcBorders>
            <w:shd w:val="clear" w:color="auto" w:fill="F7CAAC"/>
          </w:tcPr>
          <w:p w14:paraId="1D382DD3" w14:textId="77777777" w:rsidR="00D76D36" w:rsidRDefault="00D76D36" w:rsidP="00FF2F9B">
            <w:pPr>
              <w:rPr>
                <w:b/>
              </w:rPr>
            </w:pPr>
            <w:r>
              <w:rPr>
                <w:b/>
              </w:rPr>
              <w:t>Název studijního předmětu</w:t>
            </w:r>
          </w:p>
        </w:tc>
        <w:tc>
          <w:tcPr>
            <w:tcW w:w="6769" w:type="dxa"/>
            <w:gridSpan w:val="8"/>
            <w:tcBorders>
              <w:top w:val="double" w:sz="4" w:space="0" w:color="auto"/>
            </w:tcBorders>
          </w:tcPr>
          <w:p w14:paraId="0F42C3B5" w14:textId="77777777" w:rsidR="00D76D36" w:rsidRDefault="00D76D36" w:rsidP="005133EF">
            <w:pPr>
              <w:jc w:val="both"/>
            </w:pPr>
            <w:r>
              <w:t>Vizuální kultura 21. století</w:t>
            </w:r>
          </w:p>
        </w:tc>
      </w:tr>
      <w:tr w:rsidR="00D76D36" w14:paraId="3B1BC148" w14:textId="77777777" w:rsidTr="005133EF">
        <w:tc>
          <w:tcPr>
            <w:tcW w:w="3086" w:type="dxa"/>
            <w:shd w:val="clear" w:color="auto" w:fill="F7CAAC"/>
          </w:tcPr>
          <w:p w14:paraId="265AF2EC" w14:textId="77777777" w:rsidR="00D76D36" w:rsidRDefault="00D76D36" w:rsidP="006E2E2C">
            <w:pPr>
              <w:rPr>
                <w:b/>
              </w:rPr>
            </w:pPr>
            <w:r>
              <w:rPr>
                <w:b/>
              </w:rPr>
              <w:t>Typ předmětu</w:t>
            </w:r>
          </w:p>
        </w:tc>
        <w:tc>
          <w:tcPr>
            <w:tcW w:w="3406" w:type="dxa"/>
            <w:gridSpan w:val="5"/>
          </w:tcPr>
          <w:p w14:paraId="0A261DC1" w14:textId="77777777" w:rsidR="00D76D36" w:rsidRDefault="00D76D36" w:rsidP="005133EF">
            <w:pPr>
              <w:jc w:val="both"/>
            </w:pPr>
            <w:r>
              <w:t>povinně volitelný</w:t>
            </w:r>
          </w:p>
        </w:tc>
        <w:tc>
          <w:tcPr>
            <w:tcW w:w="2695" w:type="dxa"/>
            <w:gridSpan w:val="2"/>
            <w:shd w:val="clear" w:color="auto" w:fill="F7CAAC"/>
          </w:tcPr>
          <w:p w14:paraId="73503CAB" w14:textId="77777777" w:rsidR="00D76D36" w:rsidRDefault="00D76D36" w:rsidP="005133EF">
            <w:pPr>
              <w:jc w:val="both"/>
            </w:pPr>
            <w:r>
              <w:rPr>
                <w:b/>
              </w:rPr>
              <w:t>doporučený ročník / semestr</w:t>
            </w:r>
          </w:p>
        </w:tc>
        <w:tc>
          <w:tcPr>
            <w:tcW w:w="668" w:type="dxa"/>
          </w:tcPr>
          <w:p w14:paraId="683457DE" w14:textId="77777777" w:rsidR="00D76D36" w:rsidRDefault="00D76D36" w:rsidP="005133EF">
            <w:pPr>
              <w:jc w:val="both"/>
            </w:pPr>
            <w:r>
              <w:t>3/ZS</w:t>
            </w:r>
          </w:p>
        </w:tc>
      </w:tr>
      <w:tr w:rsidR="00D76D36" w14:paraId="035237AB" w14:textId="77777777" w:rsidTr="005133EF">
        <w:tc>
          <w:tcPr>
            <w:tcW w:w="3086" w:type="dxa"/>
            <w:shd w:val="clear" w:color="auto" w:fill="F7CAAC"/>
          </w:tcPr>
          <w:p w14:paraId="32D2B4A2" w14:textId="77777777" w:rsidR="00D76D36" w:rsidRDefault="00D76D36" w:rsidP="006E2E2C">
            <w:pPr>
              <w:rPr>
                <w:b/>
              </w:rPr>
            </w:pPr>
            <w:r>
              <w:rPr>
                <w:b/>
              </w:rPr>
              <w:t>Rozsah studijního předmětu</w:t>
            </w:r>
          </w:p>
        </w:tc>
        <w:tc>
          <w:tcPr>
            <w:tcW w:w="1701" w:type="dxa"/>
            <w:gridSpan w:val="3"/>
          </w:tcPr>
          <w:p w14:paraId="58687DA5" w14:textId="77777777" w:rsidR="00D76D36" w:rsidRDefault="00D76D36" w:rsidP="005133EF">
            <w:pPr>
              <w:jc w:val="both"/>
            </w:pPr>
            <w:proofErr w:type="gramStart"/>
            <w:r>
              <w:t>26p</w:t>
            </w:r>
            <w:proofErr w:type="gramEnd"/>
          </w:p>
        </w:tc>
        <w:tc>
          <w:tcPr>
            <w:tcW w:w="889" w:type="dxa"/>
            <w:shd w:val="clear" w:color="auto" w:fill="F7CAAC"/>
          </w:tcPr>
          <w:p w14:paraId="3BA91821" w14:textId="77777777" w:rsidR="00D76D36" w:rsidRDefault="00D76D36" w:rsidP="005133EF">
            <w:pPr>
              <w:jc w:val="both"/>
              <w:rPr>
                <w:b/>
              </w:rPr>
            </w:pPr>
            <w:r>
              <w:rPr>
                <w:b/>
              </w:rPr>
              <w:t xml:space="preserve">hod. </w:t>
            </w:r>
          </w:p>
        </w:tc>
        <w:tc>
          <w:tcPr>
            <w:tcW w:w="816" w:type="dxa"/>
          </w:tcPr>
          <w:p w14:paraId="610F871F" w14:textId="77777777" w:rsidR="00D76D36" w:rsidRDefault="00D76D36" w:rsidP="005133EF">
            <w:pPr>
              <w:jc w:val="both"/>
            </w:pPr>
            <w:r>
              <w:t>26</w:t>
            </w:r>
          </w:p>
        </w:tc>
        <w:tc>
          <w:tcPr>
            <w:tcW w:w="2156" w:type="dxa"/>
            <w:shd w:val="clear" w:color="auto" w:fill="F7CAAC"/>
          </w:tcPr>
          <w:p w14:paraId="2BBFA800" w14:textId="77777777" w:rsidR="00D76D36" w:rsidRDefault="00D76D36" w:rsidP="005133EF">
            <w:pPr>
              <w:jc w:val="both"/>
              <w:rPr>
                <w:b/>
              </w:rPr>
            </w:pPr>
            <w:r>
              <w:rPr>
                <w:b/>
              </w:rPr>
              <w:t>kreditů</w:t>
            </w:r>
          </w:p>
        </w:tc>
        <w:tc>
          <w:tcPr>
            <w:tcW w:w="1207" w:type="dxa"/>
            <w:gridSpan w:val="2"/>
          </w:tcPr>
          <w:p w14:paraId="729CC583" w14:textId="77777777" w:rsidR="00D76D36" w:rsidRDefault="00D76D36" w:rsidP="005133EF">
            <w:pPr>
              <w:jc w:val="both"/>
            </w:pPr>
            <w:r>
              <w:t>3</w:t>
            </w:r>
          </w:p>
        </w:tc>
      </w:tr>
      <w:tr w:rsidR="00D76D36" w14:paraId="562845BD" w14:textId="77777777" w:rsidTr="005133EF">
        <w:tc>
          <w:tcPr>
            <w:tcW w:w="3086" w:type="dxa"/>
            <w:shd w:val="clear" w:color="auto" w:fill="F7CAAC"/>
          </w:tcPr>
          <w:p w14:paraId="042E3F04" w14:textId="77777777" w:rsidR="00D76D36" w:rsidRDefault="00D76D36" w:rsidP="006E2E2C">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7D343027" w14:textId="77777777" w:rsidR="00D76D36" w:rsidRDefault="00D76D36" w:rsidP="005133EF">
            <w:pPr>
              <w:jc w:val="both"/>
            </w:pPr>
          </w:p>
        </w:tc>
      </w:tr>
      <w:tr w:rsidR="00D76D36" w14:paraId="611F08B5" w14:textId="77777777" w:rsidTr="005133EF">
        <w:tc>
          <w:tcPr>
            <w:tcW w:w="3086" w:type="dxa"/>
            <w:shd w:val="clear" w:color="auto" w:fill="F7CAAC"/>
          </w:tcPr>
          <w:p w14:paraId="62083ED9" w14:textId="77777777" w:rsidR="00D76D36" w:rsidRPr="005A0406" w:rsidRDefault="00D76D36" w:rsidP="006E2E2C">
            <w:pPr>
              <w:rPr>
                <w:b/>
              </w:rPr>
            </w:pPr>
            <w:r w:rsidRPr="005A0406">
              <w:rPr>
                <w:b/>
              </w:rPr>
              <w:t>Způsob ověření výsledků učení</w:t>
            </w:r>
          </w:p>
        </w:tc>
        <w:tc>
          <w:tcPr>
            <w:tcW w:w="3406" w:type="dxa"/>
            <w:gridSpan w:val="5"/>
          </w:tcPr>
          <w:p w14:paraId="715FE6D7" w14:textId="77777777" w:rsidR="00D76D36" w:rsidRDefault="00D76D36" w:rsidP="005133EF">
            <w:pPr>
              <w:jc w:val="both"/>
            </w:pPr>
            <w:r>
              <w:t>zkouška</w:t>
            </w:r>
          </w:p>
        </w:tc>
        <w:tc>
          <w:tcPr>
            <w:tcW w:w="2156" w:type="dxa"/>
            <w:shd w:val="clear" w:color="auto" w:fill="F7CAAC"/>
          </w:tcPr>
          <w:p w14:paraId="0727C869" w14:textId="77777777" w:rsidR="00D76D36" w:rsidRDefault="00D76D36" w:rsidP="005133EF">
            <w:pPr>
              <w:jc w:val="both"/>
              <w:rPr>
                <w:b/>
              </w:rPr>
            </w:pPr>
            <w:r>
              <w:rPr>
                <w:b/>
              </w:rPr>
              <w:t>Forma výuky</w:t>
            </w:r>
          </w:p>
        </w:tc>
        <w:tc>
          <w:tcPr>
            <w:tcW w:w="1207" w:type="dxa"/>
            <w:gridSpan w:val="2"/>
          </w:tcPr>
          <w:p w14:paraId="1C4012D4" w14:textId="77777777" w:rsidR="00D76D36" w:rsidRDefault="00D76D36" w:rsidP="005133EF">
            <w:pPr>
              <w:jc w:val="both"/>
            </w:pPr>
            <w:r>
              <w:t>přednáška</w:t>
            </w:r>
          </w:p>
        </w:tc>
      </w:tr>
      <w:tr w:rsidR="00D76D36" w14:paraId="7D52B8E3" w14:textId="77777777" w:rsidTr="005133EF">
        <w:tc>
          <w:tcPr>
            <w:tcW w:w="3086" w:type="dxa"/>
            <w:shd w:val="clear" w:color="auto" w:fill="F7CAAC"/>
          </w:tcPr>
          <w:p w14:paraId="7E9E02B5" w14:textId="77777777" w:rsidR="00D76D36" w:rsidRPr="005A0406" w:rsidRDefault="00D76D36" w:rsidP="006E2E2C">
            <w:pPr>
              <w:rPr>
                <w:b/>
              </w:rPr>
            </w:pPr>
            <w:r w:rsidRPr="005A0406">
              <w:rPr>
                <w:b/>
              </w:rPr>
              <w:t>Forma způsobu ověření výsledků učení a další požadavky na studenta</w:t>
            </w:r>
          </w:p>
        </w:tc>
        <w:tc>
          <w:tcPr>
            <w:tcW w:w="6769" w:type="dxa"/>
            <w:gridSpan w:val="8"/>
            <w:tcBorders>
              <w:bottom w:val="nil"/>
            </w:tcBorders>
          </w:tcPr>
          <w:p w14:paraId="7BA6DD72" w14:textId="77777777" w:rsidR="00D76D36" w:rsidRDefault="00D76D36" w:rsidP="005133EF">
            <w:pPr>
              <w:jc w:val="both"/>
            </w:pPr>
            <w:r>
              <w:t>písemná</w:t>
            </w:r>
          </w:p>
          <w:p w14:paraId="0EDADCBB" w14:textId="4B8A460A" w:rsidR="00706D2F" w:rsidRDefault="00706D2F" w:rsidP="005133EF">
            <w:pPr>
              <w:jc w:val="both"/>
            </w:pPr>
            <w:r>
              <w:t>aktivní účast na výuce</w:t>
            </w:r>
          </w:p>
        </w:tc>
      </w:tr>
      <w:tr w:rsidR="00D76D36" w14:paraId="35B17D0A" w14:textId="77777777" w:rsidTr="006E2E2C">
        <w:trPr>
          <w:trHeight w:val="109"/>
        </w:trPr>
        <w:tc>
          <w:tcPr>
            <w:tcW w:w="9855" w:type="dxa"/>
            <w:gridSpan w:val="9"/>
            <w:tcBorders>
              <w:top w:val="nil"/>
            </w:tcBorders>
          </w:tcPr>
          <w:p w14:paraId="698BDD30" w14:textId="77777777" w:rsidR="00D76D36" w:rsidRDefault="00D76D36" w:rsidP="006E2E2C"/>
        </w:tc>
      </w:tr>
      <w:tr w:rsidR="00D76D36" w14:paraId="392AC75E" w14:textId="77777777" w:rsidTr="005133EF">
        <w:trPr>
          <w:trHeight w:val="197"/>
        </w:trPr>
        <w:tc>
          <w:tcPr>
            <w:tcW w:w="3086" w:type="dxa"/>
            <w:tcBorders>
              <w:top w:val="nil"/>
            </w:tcBorders>
            <w:shd w:val="clear" w:color="auto" w:fill="F7CAAC"/>
          </w:tcPr>
          <w:p w14:paraId="7516B31C" w14:textId="77777777" w:rsidR="00D76D36" w:rsidRDefault="00D76D36" w:rsidP="006E2E2C">
            <w:pPr>
              <w:rPr>
                <w:b/>
              </w:rPr>
            </w:pPr>
            <w:r>
              <w:rPr>
                <w:b/>
              </w:rPr>
              <w:t>Garant předmětu</w:t>
            </w:r>
          </w:p>
        </w:tc>
        <w:tc>
          <w:tcPr>
            <w:tcW w:w="6769" w:type="dxa"/>
            <w:gridSpan w:val="8"/>
            <w:tcBorders>
              <w:top w:val="nil"/>
            </w:tcBorders>
          </w:tcPr>
          <w:p w14:paraId="02E22825" w14:textId="77777777" w:rsidR="00D76D36" w:rsidRDefault="00D76D36" w:rsidP="005133EF">
            <w:pPr>
              <w:jc w:val="both"/>
            </w:pPr>
            <w:r>
              <w:t xml:space="preserve">Mgr. Silvie </w:t>
            </w:r>
            <w:proofErr w:type="spellStart"/>
            <w:r>
              <w:t>Stanická</w:t>
            </w:r>
            <w:proofErr w:type="spellEnd"/>
            <w:r>
              <w:t>, Ph.D.</w:t>
            </w:r>
          </w:p>
        </w:tc>
      </w:tr>
      <w:tr w:rsidR="00D76D36" w14:paraId="6E580FB3" w14:textId="77777777" w:rsidTr="005133EF">
        <w:trPr>
          <w:trHeight w:val="243"/>
        </w:trPr>
        <w:tc>
          <w:tcPr>
            <w:tcW w:w="3086" w:type="dxa"/>
            <w:tcBorders>
              <w:top w:val="nil"/>
            </w:tcBorders>
            <w:shd w:val="clear" w:color="auto" w:fill="F7CAAC"/>
          </w:tcPr>
          <w:p w14:paraId="392F3645" w14:textId="77777777" w:rsidR="00D76D36" w:rsidRDefault="00D76D36" w:rsidP="006E2E2C">
            <w:pPr>
              <w:rPr>
                <w:b/>
              </w:rPr>
            </w:pPr>
            <w:r>
              <w:rPr>
                <w:b/>
              </w:rPr>
              <w:t>Zapojení garanta do výuky předmětu</w:t>
            </w:r>
          </w:p>
        </w:tc>
        <w:tc>
          <w:tcPr>
            <w:tcW w:w="6769" w:type="dxa"/>
            <w:gridSpan w:val="8"/>
            <w:tcBorders>
              <w:top w:val="nil"/>
            </w:tcBorders>
          </w:tcPr>
          <w:p w14:paraId="6341CCBB" w14:textId="77777777" w:rsidR="00D76D36" w:rsidRDefault="00D76D36" w:rsidP="005133EF">
            <w:pPr>
              <w:jc w:val="both"/>
            </w:pPr>
            <w:r>
              <w:t>100 %</w:t>
            </w:r>
          </w:p>
        </w:tc>
      </w:tr>
      <w:tr w:rsidR="00D76D36" w14:paraId="74152C66" w14:textId="77777777" w:rsidTr="005133EF">
        <w:tc>
          <w:tcPr>
            <w:tcW w:w="3086" w:type="dxa"/>
            <w:shd w:val="clear" w:color="auto" w:fill="F7CAAC"/>
          </w:tcPr>
          <w:p w14:paraId="435F4A33" w14:textId="77777777" w:rsidR="00D76D36" w:rsidRDefault="00D76D36" w:rsidP="006E2E2C">
            <w:pPr>
              <w:rPr>
                <w:b/>
              </w:rPr>
            </w:pPr>
            <w:r>
              <w:rPr>
                <w:b/>
              </w:rPr>
              <w:t>Vyučující</w:t>
            </w:r>
          </w:p>
        </w:tc>
        <w:tc>
          <w:tcPr>
            <w:tcW w:w="6769" w:type="dxa"/>
            <w:gridSpan w:val="8"/>
            <w:tcBorders>
              <w:bottom w:val="nil"/>
            </w:tcBorders>
          </w:tcPr>
          <w:p w14:paraId="39AE7040" w14:textId="77777777" w:rsidR="00D76D36" w:rsidRDefault="00D76D36" w:rsidP="005133EF">
            <w:pPr>
              <w:jc w:val="both"/>
            </w:pPr>
            <w:r>
              <w:t xml:space="preserve">Mgr. Silvie </w:t>
            </w:r>
            <w:proofErr w:type="spellStart"/>
            <w:r>
              <w:t>Stanická</w:t>
            </w:r>
            <w:proofErr w:type="spellEnd"/>
            <w:r>
              <w:t>, Ph.D.</w:t>
            </w:r>
          </w:p>
        </w:tc>
      </w:tr>
      <w:tr w:rsidR="00D76D36" w14:paraId="428AF87F" w14:textId="77777777" w:rsidTr="006E2E2C">
        <w:trPr>
          <w:trHeight w:val="196"/>
        </w:trPr>
        <w:tc>
          <w:tcPr>
            <w:tcW w:w="9855" w:type="dxa"/>
            <w:gridSpan w:val="9"/>
            <w:tcBorders>
              <w:top w:val="nil"/>
            </w:tcBorders>
          </w:tcPr>
          <w:p w14:paraId="6B554D7F" w14:textId="77777777" w:rsidR="00D76D36" w:rsidRDefault="00D76D36" w:rsidP="006E2E2C"/>
        </w:tc>
      </w:tr>
      <w:tr w:rsidR="00D76D36" w14:paraId="53BEAC43" w14:textId="77777777" w:rsidTr="005133EF">
        <w:tc>
          <w:tcPr>
            <w:tcW w:w="3086" w:type="dxa"/>
            <w:shd w:val="clear" w:color="auto" w:fill="F7CAAC"/>
          </w:tcPr>
          <w:p w14:paraId="686C079C" w14:textId="77777777" w:rsidR="00D76D36" w:rsidRPr="001452AD" w:rsidRDefault="00D76D36" w:rsidP="006E2E2C">
            <w:pPr>
              <w:rPr>
                <w:b/>
                <w:highlight w:val="yellow"/>
              </w:rPr>
            </w:pPr>
            <w:r w:rsidRPr="009B48E7">
              <w:rPr>
                <w:b/>
              </w:rPr>
              <w:t>Hlavní témata a výsledky učení</w:t>
            </w:r>
          </w:p>
        </w:tc>
        <w:tc>
          <w:tcPr>
            <w:tcW w:w="6769" w:type="dxa"/>
            <w:gridSpan w:val="8"/>
            <w:tcBorders>
              <w:bottom w:val="nil"/>
            </w:tcBorders>
          </w:tcPr>
          <w:p w14:paraId="136CE5F5" w14:textId="77777777" w:rsidR="00D76D36" w:rsidRPr="001452AD" w:rsidRDefault="00D76D36" w:rsidP="005133EF">
            <w:pPr>
              <w:jc w:val="both"/>
              <w:rPr>
                <w:highlight w:val="yellow"/>
              </w:rPr>
            </w:pPr>
          </w:p>
        </w:tc>
      </w:tr>
      <w:tr w:rsidR="00D76D36" w14:paraId="3D08A7D4" w14:textId="77777777" w:rsidTr="005133EF">
        <w:trPr>
          <w:trHeight w:val="2197"/>
        </w:trPr>
        <w:tc>
          <w:tcPr>
            <w:tcW w:w="9855" w:type="dxa"/>
            <w:gridSpan w:val="9"/>
            <w:tcBorders>
              <w:top w:val="nil"/>
              <w:bottom w:val="single" w:sz="4" w:space="0" w:color="auto"/>
            </w:tcBorders>
          </w:tcPr>
          <w:p w14:paraId="54E37263" w14:textId="77777777" w:rsidR="00D76D36" w:rsidRPr="00250299" w:rsidRDefault="00D76D36" w:rsidP="005133EF">
            <w:pPr>
              <w:jc w:val="both"/>
              <w:rPr>
                <w:b/>
                <w:bCs/>
              </w:rPr>
            </w:pPr>
            <w:r w:rsidRPr="00250299">
              <w:rPr>
                <w:b/>
                <w:bCs/>
              </w:rPr>
              <w:t>Témata:</w:t>
            </w:r>
          </w:p>
          <w:p w14:paraId="34A816F5" w14:textId="1E08C9FB" w:rsidR="00D76D36" w:rsidRPr="00F82994" w:rsidRDefault="00D76D36" w:rsidP="00356C01">
            <w:pPr>
              <w:pStyle w:val="Odstavecseseznamem"/>
              <w:numPr>
                <w:ilvl w:val="0"/>
                <w:numId w:val="17"/>
              </w:numPr>
              <w:contextualSpacing w:val="0"/>
              <w:jc w:val="both"/>
            </w:pPr>
            <w:r w:rsidRPr="00F82994">
              <w:t>Úvod do studia vizuální kultury 21. století, metodologie, literatura.</w:t>
            </w:r>
          </w:p>
          <w:p w14:paraId="2F858A6C" w14:textId="77777777" w:rsidR="00D76D36" w:rsidRPr="00F82994" w:rsidRDefault="00D76D36" w:rsidP="00356C01">
            <w:pPr>
              <w:pStyle w:val="Odstavecseseznamem"/>
              <w:numPr>
                <w:ilvl w:val="0"/>
                <w:numId w:val="17"/>
              </w:numPr>
              <w:contextualSpacing w:val="0"/>
              <w:jc w:val="both"/>
            </w:pPr>
            <w:r w:rsidRPr="00F82994">
              <w:t>Vývoj umění od roku 2000.</w:t>
            </w:r>
          </w:p>
          <w:p w14:paraId="311C2DC6" w14:textId="62D29F25" w:rsidR="00D76D36" w:rsidRPr="00F82994" w:rsidRDefault="00D76D36" w:rsidP="00356C01">
            <w:pPr>
              <w:pStyle w:val="Odstavecseseznamem"/>
              <w:numPr>
                <w:ilvl w:val="0"/>
                <w:numId w:val="17"/>
              </w:numPr>
              <w:contextualSpacing w:val="0"/>
              <w:jc w:val="both"/>
            </w:pPr>
            <w:r w:rsidRPr="00F82994">
              <w:t xml:space="preserve">Umění ve veřejném prostoru a jeho podoby (aktivistické skupiny, individuální umělci </w:t>
            </w:r>
            <w:proofErr w:type="spellStart"/>
            <w:r w:rsidRPr="00F82994">
              <w:t>etc</w:t>
            </w:r>
            <w:proofErr w:type="spellEnd"/>
            <w:r w:rsidRPr="00F82994">
              <w:t>.)</w:t>
            </w:r>
            <w:r w:rsidR="002741DC">
              <w:t>.</w:t>
            </w:r>
          </w:p>
          <w:p w14:paraId="2114C4EC" w14:textId="77777777" w:rsidR="00D76D36" w:rsidRPr="00F82994" w:rsidRDefault="00D76D36" w:rsidP="00356C01">
            <w:pPr>
              <w:pStyle w:val="Odstavecseseznamem"/>
              <w:numPr>
                <w:ilvl w:val="0"/>
                <w:numId w:val="17"/>
              </w:numPr>
              <w:contextualSpacing w:val="0"/>
              <w:jc w:val="both"/>
            </w:pPr>
            <w:r w:rsidRPr="00F82994">
              <w:t>Exkurze, výuka v galerii.</w:t>
            </w:r>
          </w:p>
          <w:p w14:paraId="34D349DB" w14:textId="77777777" w:rsidR="00D76D36" w:rsidRPr="00F82994" w:rsidRDefault="00D76D36" w:rsidP="00356C01">
            <w:pPr>
              <w:pStyle w:val="Odstavecseseznamem"/>
              <w:numPr>
                <w:ilvl w:val="0"/>
                <w:numId w:val="17"/>
              </w:numPr>
              <w:contextualSpacing w:val="0"/>
              <w:jc w:val="both"/>
            </w:pPr>
            <w:r w:rsidRPr="00F82994">
              <w:t>Evropské a světové umělecké přehlídky, soutěže, ceny.</w:t>
            </w:r>
          </w:p>
          <w:p w14:paraId="28C53246" w14:textId="77777777" w:rsidR="00D76D36" w:rsidRPr="00F82994" w:rsidRDefault="00D76D36" w:rsidP="00356C01">
            <w:pPr>
              <w:pStyle w:val="Odstavecseseznamem"/>
              <w:numPr>
                <w:ilvl w:val="0"/>
                <w:numId w:val="17"/>
              </w:numPr>
              <w:contextualSpacing w:val="0"/>
              <w:jc w:val="both"/>
            </w:pPr>
            <w:r>
              <w:t>D</w:t>
            </w:r>
            <w:r w:rsidRPr="00F82994">
              <w:t>igitální umělecké dílo.</w:t>
            </w:r>
          </w:p>
          <w:p w14:paraId="3026677F" w14:textId="77777777" w:rsidR="00D76D36" w:rsidRPr="00F82994" w:rsidRDefault="00D76D36" w:rsidP="00356C01">
            <w:pPr>
              <w:pStyle w:val="Odstavecseseznamem"/>
              <w:numPr>
                <w:ilvl w:val="0"/>
                <w:numId w:val="17"/>
              </w:numPr>
              <w:contextualSpacing w:val="0"/>
              <w:jc w:val="both"/>
            </w:pPr>
            <w:r w:rsidRPr="00F82994">
              <w:t>Exkurze, výuka v galerii, návštěva ateliéru vybraného umělce.</w:t>
            </w:r>
          </w:p>
          <w:p w14:paraId="4C5D323A" w14:textId="29C55EA9" w:rsidR="00D76D36" w:rsidRDefault="00D76D36" w:rsidP="00356C01">
            <w:pPr>
              <w:pStyle w:val="Odstavecseseznamem"/>
              <w:numPr>
                <w:ilvl w:val="0"/>
                <w:numId w:val="17"/>
              </w:numPr>
              <w:spacing w:after="120"/>
              <w:ind w:left="714" w:hanging="357"/>
              <w:contextualSpacing w:val="0"/>
              <w:jc w:val="both"/>
            </w:pPr>
            <w:r w:rsidRPr="00F82994">
              <w:t>Umělecký výzkum, současná podoba, institucionální ukotvení</w:t>
            </w:r>
            <w:r w:rsidR="004B48CA">
              <w:t>.</w:t>
            </w:r>
          </w:p>
          <w:p w14:paraId="2E5CB2AA" w14:textId="77777777" w:rsidR="00D76D36" w:rsidRPr="001D399B" w:rsidRDefault="00D76D36" w:rsidP="005133EF">
            <w:pPr>
              <w:jc w:val="both"/>
              <w:rPr>
                <w:b/>
                <w:bCs/>
              </w:rPr>
            </w:pPr>
            <w:r w:rsidRPr="001D399B">
              <w:rPr>
                <w:b/>
                <w:bCs/>
              </w:rPr>
              <w:t>Výsledky učení:</w:t>
            </w:r>
          </w:p>
          <w:p w14:paraId="353EE432" w14:textId="77777777" w:rsidR="00D76D36" w:rsidRDefault="00D76D36" w:rsidP="005133EF">
            <w:pPr>
              <w:jc w:val="both"/>
            </w:pPr>
            <w:r>
              <w:t>Odborné znalosti – po absolvování předmětu student umí:</w:t>
            </w:r>
          </w:p>
          <w:p w14:paraId="5FFCFAB1" w14:textId="3B81B3D1" w:rsidR="000D0419" w:rsidRDefault="000D0419" w:rsidP="004C352E">
            <w:pPr>
              <w:pStyle w:val="Odstavecseseznamem"/>
              <w:numPr>
                <w:ilvl w:val="0"/>
                <w:numId w:val="72"/>
              </w:numPr>
              <w:jc w:val="both"/>
            </w:pPr>
            <w:r>
              <w:t xml:space="preserve">definovat základní pojmy z oblasti vizuální kultury počátků 21. století </w:t>
            </w:r>
          </w:p>
          <w:p w14:paraId="072A3CA2" w14:textId="116BC5AB" w:rsidR="000D0419" w:rsidRDefault="000D0419" w:rsidP="004C352E">
            <w:pPr>
              <w:pStyle w:val="Odstavecseseznamem"/>
              <w:numPr>
                <w:ilvl w:val="0"/>
                <w:numId w:val="72"/>
              </w:numPr>
              <w:jc w:val="both"/>
            </w:pPr>
            <w:r>
              <w:t>definovat směry a trendy 21. století</w:t>
            </w:r>
          </w:p>
          <w:p w14:paraId="71EAA879" w14:textId="524E2690" w:rsidR="000D0419" w:rsidRDefault="000D0419" w:rsidP="004C352E">
            <w:pPr>
              <w:pStyle w:val="Odstavecseseznamem"/>
              <w:numPr>
                <w:ilvl w:val="0"/>
                <w:numId w:val="72"/>
              </w:numPr>
              <w:jc w:val="both"/>
            </w:pPr>
            <w:r>
              <w:t xml:space="preserve">definovat základní témata 21. století - např. </w:t>
            </w:r>
            <w:r w:rsidRPr="00F82994">
              <w:t xml:space="preserve">aktivistické skupiny, individuální umělci </w:t>
            </w:r>
            <w:proofErr w:type="spellStart"/>
            <w:r w:rsidRPr="00F82994">
              <w:t>etc</w:t>
            </w:r>
            <w:proofErr w:type="spellEnd"/>
            <w:r>
              <w:t xml:space="preserve">. </w:t>
            </w:r>
          </w:p>
          <w:p w14:paraId="085867D6" w14:textId="74EAE1F0" w:rsidR="000D0419" w:rsidRDefault="000D0419" w:rsidP="004C352E">
            <w:pPr>
              <w:pStyle w:val="Odstavecseseznamem"/>
              <w:numPr>
                <w:ilvl w:val="0"/>
                <w:numId w:val="72"/>
              </w:numPr>
              <w:jc w:val="both"/>
            </w:pPr>
            <w:r>
              <w:t>vyjmenovat nejvýznamnější výtvarné přehlídky, nejvýznamnější domácí a zahraniční galerie</w:t>
            </w:r>
          </w:p>
          <w:p w14:paraId="429432C4" w14:textId="77777777" w:rsidR="000D0419" w:rsidRDefault="000D0419" w:rsidP="004C352E">
            <w:pPr>
              <w:pStyle w:val="Odstavecseseznamem"/>
              <w:numPr>
                <w:ilvl w:val="0"/>
                <w:numId w:val="72"/>
              </w:numPr>
              <w:jc w:val="both"/>
            </w:pPr>
            <w:r>
              <w:t>vyjmenovat nejvýznamnější umělecká díla a jejich autory</w:t>
            </w:r>
          </w:p>
          <w:p w14:paraId="4A6C619E" w14:textId="77777777" w:rsidR="000D0419" w:rsidRDefault="000D0419" w:rsidP="004C352E">
            <w:pPr>
              <w:pStyle w:val="Odstavecseseznamem"/>
              <w:numPr>
                <w:ilvl w:val="0"/>
                <w:numId w:val="72"/>
              </w:numPr>
              <w:ind w:left="714" w:hanging="357"/>
              <w:contextualSpacing w:val="0"/>
              <w:jc w:val="both"/>
            </w:pPr>
            <w:r>
              <w:t xml:space="preserve">definovat a </w:t>
            </w:r>
            <w:proofErr w:type="spellStart"/>
            <w:r>
              <w:t>kontextualizovat</w:t>
            </w:r>
            <w:proofErr w:type="spellEnd"/>
            <w:r>
              <w:t xml:space="preserve"> vybraná umělecká díla</w:t>
            </w:r>
          </w:p>
          <w:p w14:paraId="016CB586" w14:textId="77777777" w:rsidR="00D76D36" w:rsidRDefault="00D76D36" w:rsidP="005133EF">
            <w:pPr>
              <w:jc w:val="both"/>
            </w:pPr>
            <w:r>
              <w:t>Odborné dovednosti – po absolvování předmětu student umí:</w:t>
            </w:r>
          </w:p>
          <w:p w14:paraId="71FF6A0C" w14:textId="56CBE641" w:rsidR="00DD4203" w:rsidRDefault="00DD4203" w:rsidP="004C352E">
            <w:pPr>
              <w:pStyle w:val="Odstavecseseznamem"/>
              <w:numPr>
                <w:ilvl w:val="0"/>
                <w:numId w:val="72"/>
              </w:numPr>
              <w:jc w:val="both"/>
            </w:pPr>
            <w:r>
              <w:t>zasadit díla vizuální kultury do daného historického rámce 2</w:t>
            </w:r>
            <w:r w:rsidR="000D0419">
              <w:t>1</w:t>
            </w:r>
            <w:r>
              <w:t>. století v Čechách a ve světě</w:t>
            </w:r>
          </w:p>
          <w:p w14:paraId="6E94530E" w14:textId="77777777" w:rsidR="00DD4203" w:rsidRDefault="00DD4203" w:rsidP="004C352E">
            <w:pPr>
              <w:pStyle w:val="Odstavecseseznamem"/>
              <w:numPr>
                <w:ilvl w:val="0"/>
                <w:numId w:val="72"/>
              </w:numPr>
              <w:jc w:val="both"/>
            </w:pPr>
            <w:r>
              <w:t>interpretovat vizuální kultury v daném období</w:t>
            </w:r>
          </w:p>
          <w:p w14:paraId="0B6E3247" w14:textId="77777777" w:rsidR="00DD4203" w:rsidRDefault="00DD4203" w:rsidP="004C352E">
            <w:pPr>
              <w:pStyle w:val="Odstavecseseznamem"/>
              <w:numPr>
                <w:ilvl w:val="0"/>
                <w:numId w:val="72"/>
              </w:numPr>
              <w:jc w:val="both"/>
            </w:pPr>
            <w:r>
              <w:t>interpretovat umělecké dílo ve vztahu k danému období</w:t>
            </w:r>
          </w:p>
          <w:p w14:paraId="427C7E5E" w14:textId="23F3526F" w:rsidR="00D76D36" w:rsidRPr="005A0406" w:rsidRDefault="00DD4203" w:rsidP="004C352E">
            <w:pPr>
              <w:pStyle w:val="Odstavecseseznamem"/>
              <w:numPr>
                <w:ilvl w:val="0"/>
                <w:numId w:val="72"/>
              </w:numPr>
              <w:jc w:val="both"/>
            </w:pPr>
            <w:r>
              <w:t>pracovat s estetickou kategorií užitého umění a rozdíly mezi designem a řemeslem</w:t>
            </w:r>
          </w:p>
        </w:tc>
      </w:tr>
      <w:tr w:rsidR="00D76D36" w14:paraId="29CB847E"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101B407E" w14:textId="77777777" w:rsidR="00D76D36" w:rsidRPr="001452AD" w:rsidRDefault="00D76D36" w:rsidP="005133EF">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0085D866" w14:textId="77777777" w:rsidR="00D76D36" w:rsidRPr="001452AD" w:rsidRDefault="00D76D36" w:rsidP="005133EF">
            <w:pPr>
              <w:jc w:val="both"/>
              <w:rPr>
                <w:highlight w:val="yellow"/>
              </w:rPr>
            </w:pPr>
          </w:p>
        </w:tc>
      </w:tr>
      <w:tr w:rsidR="00D76D36" w14:paraId="35A999DE" w14:textId="77777777" w:rsidTr="00F97458">
        <w:trPr>
          <w:trHeight w:val="945"/>
        </w:trPr>
        <w:tc>
          <w:tcPr>
            <w:tcW w:w="9855" w:type="dxa"/>
            <w:gridSpan w:val="9"/>
            <w:tcBorders>
              <w:top w:val="nil"/>
              <w:bottom w:val="single" w:sz="4" w:space="0" w:color="auto"/>
            </w:tcBorders>
          </w:tcPr>
          <w:p w14:paraId="0827BFAE" w14:textId="77777777" w:rsidR="001C518F" w:rsidRDefault="001C518F" w:rsidP="004C352E">
            <w:pPr>
              <w:pStyle w:val="Odstavecseseznamem"/>
              <w:numPr>
                <w:ilvl w:val="0"/>
                <w:numId w:val="70"/>
              </w:numPr>
              <w:jc w:val="both"/>
            </w:pPr>
            <w:r>
              <w:t>monologická (výklad, přednáška, instruktáž)</w:t>
            </w:r>
          </w:p>
          <w:p w14:paraId="77F12796" w14:textId="77777777" w:rsidR="001C518F" w:rsidRDefault="001C518F" w:rsidP="004C352E">
            <w:pPr>
              <w:pStyle w:val="Odstavecseseznamem"/>
              <w:numPr>
                <w:ilvl w:val="0"/>
                <w:numId w:val="70"/>
              </w:numPr>
              <w:jc w:val="both"/>
            </w:pPr>
            <w:r>
              <w:t>dialogická (diskuze, rozhovor, brainstorming)</w:t>
            </w:r>
          </w:p>
          <w:p w14:paraId="10AAEA03" w14:textId="77777777" w:rsidR="001C518F" w:rsidRDefault="001C518F" w:rsidP="004C352E">
            <w:pPr>
              <w:pStyle w:val="Odstavecseseznamem"/>
              <w:numPr>
                <w:ilvl w:val="0"/>
                <w:numId w:val="70"/>
              </w:numPr>
              <w:jc w:val="both"/>
            </w:pPr>
            <w:r>
              <w:t>exkurze</w:t>
            </w:r>
          </w:p>
          <w:p w14:paraId="7FA69B87" w14:textId="250D776A" w:rsidR="00D76D36" w:rsidRDefault="001C518F" w:rsidP="004C352E">
            <w:pPr>
              <w:pStyle w:val="Odstavecseseznamem"/>
              <w:numPr>
                <w:ilvl w:val="0"/>
                <w:numId w:val="70"/>
              </w:numPr>
              <w:jc w:val="both"/>
            </w:pPr>
            <w:r>
              <w:t>analýza uměleckého díla</w:t>
            </w:r>
          </w:p>
        </w:tc>
      </w:tr>
      <w:tr w:rsidR="00D76D36" w14:paraId="6335AE0D" w14:textId="77777777" w:rsidTr="005133EF">
        <w:trPr>
          <w:trHeight w:val="265"/>
        </w:trPr>
        <w:tc>
          <w:tcPr>
            <w:tcW w:w="3653" w:type="dxa"/>
            <w:gridSpan w:val="3"/>
            <w:tcBorders>
              <w:top w:val="single" w:sz="4" w:space="0" w:color="auto"/>
            </w:tcBorders>
            <w:shd w:val="clear" w:color="auto" w:fill="F7CAAC"/>
          </w:tcPr>
          <w:p w14:paraId="4680B9A2" w14:textId="77777777" w:rsidR="00D76D36" w:rsidRDefault="00D76D36" w:rsidP="005133EF">
            <w:pPr>
              <w:jc w:val="both"/>
            </w:pPr>
            <w:r>
              <w:rPr>
                <w:b/>
              </w:rPr>
              <w:t>Studijní literatura a studijní pomůcky</w:t>
            </w:r>
          </w:p>
        </w:tc>
        <w:tc>
          <w:tcPr>
            <w:tcW w:w="6202" w:type="dxa"/>
            <w:gridSpan w:val="6"/>
            <w:tcBorders>
              <w:top w:val="single" w:sz="4" w:space="0" w:color="auto"/>
              <w:bottom w:val="nil"/>
            </w:tcBorders>
          </w:tcPr>
          <w:p w14:paraId="535E497A" w14:textId="77777777" w:rsidR="00D76D36" w:rsidRDefault="00D76D36" w:rsidP="005133EF">
            <w:pPr>
              <w:jc w:val="both"/>
            </w:pPr>
          </w:p>
        </w:tc>
      </w:tr>
      <w:tr w:rsidR="00D76D36" w14:paraId="43DFE272" w14:textId="77777777" w:rsidTr="00CA2AC3">
        <w:trPr>
          <w:trHeight w:val="141"/>
        </w:trPr>
        <w:tc>
          <w:tcPr>
            <w:tcW w:w="9855" w:type="dxa"/>
            <w:gridSpan w:val="9"/>
            <w:tcBorders>
              <w:top w:val="nil"/>
            </w:tcBorders>
          </w:tcPr>
          <w:p w14:paraId="1D6315AC" w14:textId="5AA15390" w:rsidR="00D76D36" w:rsidRDefault="00D76D36" w:rsidP="005133EF">
            <w:pPr>
              <w:rPr>
                <w:b/>
                <w:bCs/>
              </w:rPr>
            </w:pPr>
            <w:r>
              <w:rPr>
                <w:b/>
                <w:bCs/>
              </w:rPr>
              <w:t>Povinná</w:t>
            </w:r>
            <w:r w:rsidR="00250299">
              <w:rPr>
                <w:b/>
                <w:bCs/>
              </w:rPr>
              <w:t>:</w:t>
            </w:r>
          </w:p>
          <w:p w14:paraId="7D431F01" w14:textId="77777777" w:rsidR="00D76D36" w:rsidRDefault="00D76D36" w:rsidP="005133EF">
            <w:r w:rsidRPr="007A2091">
              <w:t>MIRZOEFF, Nicholas. </w:t>
            </w:r>
            <w:r w:rsidRPr="007A2091">
              <w:rPr>
                <w:i/>
                <w:iCs/>
              </w:rPr>
              <w:t>Jak vidět svět. + Svět na obrazovce</w:t>
            </w:r>
            <w:r w:rsidRPr="007A2091">
              <w:t xml:space="preserve">. In: Jak vidět svět. Překlad Andrea Průchová Hrůzová </w:t>
            </w:r>
          </w:p>
          <w:p w14:paraId="13095A0F" w14:textId="77777777" w:rsidR="00D76D36" w:rsidRPr="007A2091" w:rsidRDefault="00D76D36" w:rsidP="005133EF">
            <w:r w:rsidRPr="007A2091">
              <w:t>a</w:t>
            </w:r>
            <w:r>
              <w:t xml:space="preserve"> </w:t>
            </w:r>
            <w:r w:rsidRPr="007A2091">
              <w:t>Jan J. Škrob. Vydání první. Praha</w:t>
            </w:r>
            <w:r>
              <w:t>:</w:t>
            </w:r>
            <w:r w:rsidRPr="007A2091">
              <w:t xml:space="preserve"> </w:t>
            </w:r>
            <w:proofErr w:type="spellStart"/>
            <w:r w:rsidRPr="007A2091">
              <w:t>ArtMap</w:t>
            </w:r>
            <w:proofErr w:type="spellEnd"/>
            <w:r w:rsidRPr="007A2091">
              <w:t>, 2018. ISBN 978-80-906599-5-7.</w:t>
            </w:r>
          </w:p>
          <w:p w14:paraId="68D0AC1E" w14:textId="7A0FAD5A" w:rsidR="00D76D36" w:rsidRPr="007A2091" w:rsidRDefault="00D76D36" w:rsidP="005133EF">
            <w:pPr>
              <w:rPr>
                <w:b/>
                <w:bCs/>
              </w:rPr>
            </w:pPr>
            <w:r w:rsidRPr="007A2091">
              <w:rPr>
                <w:b/>
                <w:bCs/>
              </w:rPr>
              <w:t>Doporučená</w:t>
            </w:r>
            <w:r w:rsidR="00250299">
              <w:rPr>
                <w:b/>
                <w:bCs/>
              </w:rPr>
              <w:t>:</w:t>
            </w:r>
          </w:p>
          <w:p w14:paraId="2867DD5B" w14:textId="77777777" w:rsidR="00D76D36" w:rsidRPr="007A2091" w:rsidRDefault="00D76D36" w:rsidP="005133EF">
            <w:r w:rsidRPr="007A2091">
              <w:t>BARTHES, Roland. </w:t>
            </w:r>
            <w:r w:rsidRPr="007A2091">
              <w:rPr>
                <w:i/>
                <w:iCs/>
              </w:rPr>
              <w:t>Mytologie</w:t>
            </w:r>
            <w:r w:rsidRPr="007A2091">
              <w:t>. 1. vyd. v českém jazyce. Praha: Dokořán, 2004. ISBN 808656973X.</w:t>
            </w:r>
          </w:p>
          <w:p w14:paraId="33A3B976" w14:textId="77777777" w:rsidR="00D76D36" w:rsidRPr="007A2091" w:rsidRDefault="00D76D36" w:rsidP="005133EF">
            <w:r w:rsidRPr="007A2091">
              <w:t>BAUDRILLARD, Jean. </w:t>
            </w:r>
            <w:proofErr w:type="spellStart"/>
            <w:r w:rsidRPr="007A2091">
              <w:rPr>
                <w:i/>
                <w:iCs/>
              </w:rPr>
              <w:t>The</w:t>
            </w:r>
            <w:proofErr w:type="spellEnd"/>
            <w:r w:rsidRPr="007A2091">
              <w:rPr>
                <w:i/>
                <w:iCs/>
              </w:rPr>
              <w:t xml:space="preserve"> </w:t>
            </w:r>
            <w:proofErr w:type="spellStart"/>
            <w:r w:rsidRPr="007A2091">
              <w:rPr>
                <w:i/>
                <w:iCs/>
              </w:rPr>
              <w:t>Conspiracy</w:t>
            </w:r>
            <w:proofErr w:type="spellEnd"/>
            <w:r w:rsidRPr="007A2091">
              <w:rPr>
                <w:i/>
                <w:iCs/>
              </w:rPr>
              <w:t xml:space="preserve"> </w:t>
            </w:r>
            <w:proofErr w:type="spellStart"/>
            <w:r w:rsidRPr="007A2091">
              <w:rPr>
                <w:i/>
                <w:iCs/>
              </w:rPr>
              <w:t>of</w:t>
            </w:r>
            <w:proofErr w:type="spellEnd"/>
            <w:r w:rsidRPr="007A2091">
              <w:rPr>
                <w:i/>
                <w:iCs/>
              </w:rPr>
              <w:t xml:space="preserve"> Art</w:t>
            </w:r>
            <w:r w:rsidRPr="007A2091">
              <w:t>. New York: SEMIOTEXT (E), 2005. ISBN 1584350288.</w:t>
            </w:r>
          </w:p>
          <w:p w14:paraId="2B0EAFB2" w14:textId="77777777" w:rsidR="00D76D36" w:rsidRPr="007A2091" w:rsidRDefault="00D76D36" w:rsidP="005133EF">
            <w:r w:rsidRPr="007A2091">
              <w:t>DUMBADZE, Alexander and HUDSON, Suzanne. </w:t>
            </w:r>
            <w:proofErr w:type="spellStart"/>
            <w:r w:rsidRPr="007A2091">
              <w:rPr>
                <w:i/>
                <w:iCs/>
              </w:rPr>
              <w:t>Contemporary</w:t>
            </w:r>
            <w:proofErr w:type="spellEnd"/>
            <w:r w:rsidRPr="007A2091">
              <w:rPr>
                <w:i/>
                <w:iCs/>
              </w:rPr>
              <w:t xml:space="preserve"> Art: 1989 to </w:t>
            </w:r>
            <w:proofErr w:type="spellStart"/>
            <w:r w:rsidRPr="007A2091">
              <w:rPr>
                <w:i/>
                <w:iCs/>
              </w:rPr>
              <w:t>the</w:t>
            </w:r>
            <w:proofErr w:type="spellEnd"/>
            <w:r w:rsidRPr="007A2091">
              <w:rPr>
                <w:i/>
                <w:iCs/>
              </w:rPr>
              <w:t xml:space="preserve"> </w:t>
            </w:r>
            <w:proofErr w:type="spellStart"/>
            <w:r w:rsidRPr="007A2091">
              <w:rPr>
                <w:i/>
                <w:iCs/>
              </w:rPr>
              <w:t>Present</w:t>
            </w:r>
            <w:proofErr w:type="spellEnd"/>
            <w:r w:rsidRPr="007A2091">
              <w:t xml:space="preserve">. John </w:t>
            </w:r>
            <w:proofErr w:type="spellStart"/>
            <w:r w:rsidRPr="007A2091">
              <w:t>Wiley</w:t>
            </w:r>
            <w:proofErr w:type="spellEnd"/>
            <w:r w:rsidRPr="007A2091">
              <w:t xml:space="preserve"> &amp;</w:t>
            </w:r>
            <w:proofErr w:type="spellStart"/>
            <w:r w:rsidRPr="007A2091">
              <w:t>amp</w:t>
            </w:r>
            <w:proofErr w:type="spellEnd"/>
            <w:r w:rsidRPr="007A2091">
              <w:t xml:space="preserve">; </w:t>
            </w:r>
            <w:proofErr w:type="spellStart"/>
            <w:r w:rsidRPr="007A2091">
              <w:t>Sons</w:t>
            </w:r>
            <w:proofErr w:type="spellEnd"/>
            <w:r w:rsidRPr="007A2091">
              <w:t>, 2013.</w:t>
            </w:r>
            <w:r>
              <w:t xml:space="preserve"> </w:t>
            </w:r>
            <w:r w:rsidRPr="007A2091">
              <w:t>ISBN 1444338609.</w:t>
            </w:r>
          </w:p>
          <w:p w14:paraId="6D77129B" w14:textId="77777777" w:rsidR="00D76D36" w:rsidRPr="007A2091" w:rsidRDefault="00D76D36" w:rsidP="005133EF">
            <w:r w:rsidRPr="007A2091">
              <w:t>HARRIS, Jonathan. </w:t>
            </w:r>
            <w:proofErr w:type="spellStart"/>
            <w:r w:rsidRPr="007A2091">
              <w:rPr>
                <w:i/>
                <w:iCs/>
              </w:rPr>
              <w:t>Globalization</w:t>
            </w:r>
            <w:proofErr w:type="spellEnd"/>
            <w:r w:rsidRPr="007A2091">
              <w:rPr>
                <w:i/>
                <w:iCs/>
              </w:rPr>
              <w:t xml:space="preserve"> and </w:t>
            </w:r>
            <w:proofErr w:type="spellStart"/>
            <w:r w:rsidRPr="007A2091">
              <w:rPr>
                <w:i/>
                <w:iCs/>
              </w:rPr>
              <w:t>Contemporary</w:t>
            </w:r>
            <w:proofErr w:type="spellEnd"/>
            <w:r w:rsidRPr="007A2091">
              <w:rPr>
                <w:i/>
                <w:iCs/>
              </w:rPr>
              <w:t xml:space="preserve"> Art</w:t>
            </w:r>
            <w:r w:rsidRPr="007A2091">
              <w:t xml:space="preserve">. John </w:t>
            </w:r>
            <w:proofErr w:type="spellStart"/>
            <w:r w:rsidRPr="007A2091">
              <w:t>Wiley</w:t>
            </w:r>
            <w:proofErr w:type="spellEnd"/>
            <w:r w:rsidRPr="007A2091">
              <w:t xml:space="preserve"> &amp;</w:t>
            </w:r>
            <w:proofErr w:type="spellStart"/>
            <w:r w:rsidRPr="007A2091">
              <w:t>amp</w:t>
            </w:r>
            <w:proofErr w:type="spellEnd"/>
            <w:r w:rsidRPr="007A2091">
              <w:t xml:space="preserve">; </w:t>
            </w:r>
            <w:proofErr w:type="spellStart"/>
            <w:r w:rsidRPr="007A2091">
              <w:t>Sons</w:t>
            </w:r>
            <w:proofErr w:type="spellEnd"/>
            <w:r w:rsidRPr="007A2091">
              <w:t>, 2011. ISBN 9781405179508.</w:t>
            </w:r>
          </w:p>
          <w:p w14:paraId="0C11C770" w14:textId="13A58E06" w:rsidR="00D76D36" w:rsidRDefault="00D76D36" w:rsidP="005133EF">
            <w:r w:rsidRPr="007A2091">
              <w:t xml:space="preserve">HICKS, </w:t>
            </w:r>
            <w:proofErr w:type="spellStart"/>
            <w:r w:rsidRPr="007A2091">
              <w:t>Alistrair</w:t>
            </w:r>
            <w:proofErr w:type="spellEnd"/>
            <w:r w:rsidR="005B2422">
              <w:t xml:space="preserve"> a</w:t>
            </w:r>
            <w:r w:rsidRPr="007A2091">
              <w:t xml:space="preserve"> NERADOVÁ, Martina. </w:t>
            </w:r>
            <w:r w:rsidRPr="007A2091">
              <w:rPr>
                <w:i/>
                <w:iCs/>
              </w:rPr>
              <w:t>Průvodce světem současného umění. Nové směry 21. století</w:t>
            </w:r>
            <w:r w:rsidRPr="007A2091">
              <w:t>. Kniha Zlín, 2017. ISBN 978-80-7473-558-5.</w:t>
            </w:r>
          </w:p>
          <w:p w14:paraId="211CC25F" w14:textId="5146398C" w:rsidR="00D76D36" w:rsidRPr="007A2091" w:rsidRDefault="00D76D36" w:rsidP="005133EF">
            <w:r w:rsidRPr="007A2091">
              <w:t>STURKEN, Marita</w:t>
            </w:r>
            <w:r w:rsidR="005B2422">
              <w:t xml:space="preserve"> and</w:t>
            </w:r>
            <w:r w:rsidRPr="007A2091">
              <w:t xml:space="preserve"> CARTWRIGHT, Lisa. </w:t>
            </w:r>
            <w:proofErr w:type="spellStart"/>
            <w:r w:rsidRPr="007A2091">
              <w:rPr>
                <w:i/>
                <w:iCs/>
              </w:rPr>
              <w:t>Practices</w:t>
            </w:r>
            <w:proofErr w:type="spellEnd"/>
            <w:r w:rsidRPr="007A2091">
              <w:rPr>
                <w:i/>
                <w:iCs/>
              </w:rPr>
              <w:t xml:space="preserve"> </w:t>
            </w:r>
            <w:proofErr w:type="spellStart"/>
            <w:r w:rsidRPr="007A2091">
              <w:rPr>
                <w:i/>
                <w:iCs/>
              </w:rPr>
              <w:t>of</w:t>
            </w:r>
            <w:proofErr w:type="spellEnd"/>
            <w:r w:rsidRPr="007A2091">
              <w:rPr>
                <w:i/>
                <w:iCs/>
              </w:rPr>
              <w:t xml:space="preserve"> </w:t>
            </w:r>
            <w:proofErr w:type="spellStart"/>
            <w:r w:rsidRPr="007A2091">
              <w:rPr>
                <w:i/>
                <w:iCs/>
              </w:rPr>
              <w:t>looking</w:t>
            </w:r>
            <w:proofErr w:type="spellEnd"/>
            <w:r w:rsidRPr="007A2091">
              <w:rPr>
                <w:i/>
                <w:iCs/>
              </w:rPr>
              <w:t xml:space="preserve">: </w:t>
            </w:r>
            <w:proofErr w:type="spellStart"/>
            <w:r w:rsidRPr="007A2091">
              <w:rPr>
                <w:i/>
                <w:iCs/>
              </w:rPr>
              <w:t>an</w:t>
            </w:r>
            <w:proofErr w:type="spellEnd"/>
            <w:r w:rsidRPr="007A2091">
              <w:rPr>
                <w:i/>
                <w:iCs/>
              </w:rPr>
              <w:t xml:space="preserve"> </w:t>
            </w:r>
            <w:proofErr w:type="spellStart"/>
            <w:r w:rsidRPr="007A2091">
              <w:rPr>
                <w:i/>
                <w:iCs/>
              </w:rPr>
              <w:t>introduction</w:t>
            </w:r>
            <w:proofErr w:type="spellEnd"/>
            <w:r w:rsidRPr="007A2091">
              <w:rPr>
                <w:i/>
                <w:iCs/>
              </w:rPr>
              <w:t xml:space="preserve"> to </w:t>
            </w:r>
            <w:proofErr w:type="spellStart"/>
            <w:r w:rsidRPr="007A2091">
              <w:rPr>
                <w:i/>
                <w:iCs/>
              </w:rPr>
              <w:t>visual</w:t>
            </w:r>
            <w:proofErr w:type="spellEnd"/>
            <w:r w:rsidRPr="007A2091">
              <w:rPr>
                <w:i/>
                <w:iCs/>
              </w:rPr>
              <w:t xml:space="preserve"> </w:t>
            </w:r>
            <w:proofErr w:type="spellStart"/>
            <w:r w:rsidRPr="007A2091">
              <w:rPr>
                <w:i/>
                <w:iCs/>
              </w:rPr>
              <w:t>culture</w:t>
            </w:r>
            <w:proofErr w:type="spellEnd"/>
            <w:r w:rsidRPr="007A2091">
              <w:t>, Oxford. Oxford</w:t>
            </w:r>
          </w:p>
          <w:p w14:paraId="67597034" w14:textId="77777777" w:rsidR="00D76D36" w:rsidRPr="007A2091" w:rsidRDefault="00D76D36" w:rsidP="005133EF">
            <w:r w:rsidRPr="007A2091">
              <w:t xml:space="preserve">University </w:t>
            </w:r>
            <w:proofErr w:type="spellStart"/>
            <w:r w:rsidRPr="007A2091">
              <w:t>Press</w:t>
            </w:r>
            <w:proofErr w:type="spellEnd"/>
            <w:r w:rsidRPr="007A2091">
              <w:t>, 2002.</w:t>
            </w:r>
            <w:r>
              <w:t xml:space="preserve"> ISBN-13-978-0195314403</w:t>
            </w:r>
          </w:p>
          <w:p w14:paraId="6D3275D8" w14:textId="77777777" w:rsidR="00D76D36" w:rsidRDefault="00D76D36" w:rsidP="005133EF">
            <w:pPr>
              <w:jc w:val="both"/>
            </w:pPr>
            <w:r w:rsidRPr="007A2091">
              <w:lastRenderedPageBreak/>
              <w:t xml:space="preserve">WILSON, Michael: </w:t>
            </w:r>
            <w:r w:rsidRPr="007A2091">
              <w:rPr>
                <w:i/>
                <w:iCs/>
              </w:rPr>
              <w:t>Jak číst současné umění. Umění 21. století zblízka.</w:t>
            </w:r>
            <w:r w:rsidRPr="007A2091">
              <w:t xml:space="preserve"> Kniha Zlín, 2017. ISBN: 978-80-7473-620-9.</w:t>
            </w:r>
          </w:p>
        </w:tc>
      </w:tr>
      <w:tr w:rsidR="00D76D36" w14:paraId="163E74E1"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EFEF65E" w14:textId="77777777" w:rsidR="00D76D36" w:rsidRDefault="00D76D36" w:rsidP="005133EF">
            <w:pPr>
              <w:jc w:val="center"/>
              <w:rPr>
                <w:b/>
              </w:rPr>
            </w:pPr>
            <w:r>
              <w:rPr>
                <w:b/>
              </w:rPr>
              <w:lastRenderedPageBreak/>
              <w:t>Informace ke kombinované nebo distanční formě</w:t>
            </w:r>
          </w:p>
        </w:tc>
      </w:tr>
      <w:tr w:rsidR="00D76D36" w14:paraId="4765C5FB" w14:textId="77777777" w:rsidTr="005133EF">
        <w:tc>
          <w:tcPr>
            <w:tcW w:w="4787" w:type="dxa"/>
            <w:gridSpan w:val="4"/>
            <w:tcBorders>
              <w:top w:val="single" w:sz="2" w:space="0" w:color="auto"/>
            </w:tcBorders>
            <w:shd w:val="clear" w:color="auto" w:fill="F7CAAC"/>
          </w:tcPr>
          <w:p w14:paraId="7516919C" w14:textId="77777777" w:rsidR="00D76D36" w:rsidRDefault="00D76D36" w:rsidP="005133EF">
            <w:pPr>
              <w:jc w:val="both"/>
            </w:pPr>
            <w:r>
              <w:rPr>
                <w:b/>
              </w:rPr>
              <w:t>Rozsah konzultací (soustředění)</w:t>
            </w:r>
          </w:p>
        </w:tc>
        <w:tc>
          <w:tcPr>
            <w:tcW w:w="889" w:type="dxa"/>
            <w:tcBorders>
              <w:top w:val="single" w:sz="2" w:space="0" w:color="auto"/>
            </w:tcBorders>
          </w:tcPr>
          <w:p w14:paraId="7DDCFE83" w14:textId="77777777" w:rsidR="00D76D36" w:rsidRDefault="00D76D36" w:rsidP="005133EF">
            <w:pPr>
              <w:jc w:val="both"/>
            </w:pPr>
          </w:p>
        </w:tc>
        <w:tc>
          <w:tcPr>
            <w:tcW w:w="4179" w:type="dxa"/>
            <w:gridSpan w:val="4"/>
            <w:tcBorders>
              <w:top w:val="single" w:sz="2" w:space="0" w:color="auto"/>
            </w:tcBorders>
            <w:shd w:val="clear" w:color="auto" w:fill="F7CAAC"/>
          </w:tcPr>
          <w:p w14:paraId="221CD6B6" w14:textId="77777777" w:rsidR="00D76D36" w:rsidRDefault="00D76D36" w:rsidP="005133EF">
            <w:pPr>
              <w:jc w:val="both"/>
              <w:rPr>
                <w:b/>
              </w:rPr>
            </w:pPr>
            <w:r>
              <w:rPr>
                <w:b/>
              </w:rPr>
              <w:t xml:space="preserve">hodin </w:t>
            </w:r>
          </w:p>
        </w:tc>
      </w:tr>
      <w:tr w:rsidR="00D76D36" w14:paraId="2474563A" w14:textId="77777777" w:rsidTr="005133EF">
        <w:tc>
          <w:tcPr>
            <w:tcW w:w="9855" w:type="dxa"/>
            <w:gridSpan w:val="9"/>
            <w:shd w:val="clear" w:color="auto" w:fill="F7CAAC"/>
          </w:tcPr>
          <w:p w14:paraId="2668FB10" w14:textId="77777777" w:rsidR="00D76D36" w:rsidRDefault="00D76D36" w:rsidP="005133EF">
            <w:pPr>
              <w:jc w:val="both"/>
              <w:rPr>
                <w:b/>
              </w:rPr>
            </w:pPr>
            <w:r>
              <w:rPr>
                <w:b/>
              </w:rPr>
              <w:t>Informace o způsobu kontaktu s vyučujícím</w:t>
            </w:r>
          </w:p>
        </w:tc>
      </w:tr>
      <w:tr w:rsidR="00D76D36" w14:paraId="4EDEE0A3" w14:textId="77777777" w:rsidTr="005133EF">
        <w:trPr>
          <w:trHeight w:val="1373"/>
        </w:trPr>
        <w:tc>
          <w:tcPr>
            <w:tcW w:w="9855" w:type="dxa"/>
            <w:gridSpan w:val="9"/>
          </w:tcPr>
          <w:p w14:paraId="1E1CB881" w14:textId="77777777" w:rsidR="00D76D36" w:rsidRDefault="00D76D36" w:rsidP="005133EF">
            <w:pPr>
              <w:jc w:val="both"/>
            </w:pPr>
          </w:p>
        </w:tc>
      </w:tr>
    </w:tbl>
    <w:p w14:paraId="47B0CC05" w14:textId="5E2801C4" w:rsidR="00D62618" w:rsidRDefault="00D62618">
      <w:pPr>
        <w:spacing w:after="160" w:line="259" w:lineRule="auto"/>
      </w:pPr>
    </w:p>
    <w:p w14:paraId="3FD89F7C" w14:textId="77777777" w:rsidR="00D62618" w:rsidRDefault="00D6261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FF7A2D" w14:paraId="370B838E" w14:textId="77777777" w:rsidTr="005133EF">
        <w:tc>
          <w:tcPr>
            <w:tcW w:w="9855" w:type="dxa"/>
            <w:gridSpan w:val="8"/>
            <w:tcBorders>
              <w:bottom w:val="double" w:sz="4" w:space="0" w:color="auto"/>
            </w:tcBorders>
            <w:shd w:val="clear" w:color="auto" w:fill="BDD6EE"/>
          </w:tcPr>
          <w:p w14:paraId="049A85CC" w14:textId="77777777" w:rsidR="00FF7A2D" w:rsidRDefault="00FF7A2D" w:rsidP="005133EF">
            <w:pPr>
              <w:jc w:val="both"/>
              <w:rPr>
                <w:b/>
                <w:sz w:val="28"/>
              </w:rPr>
            </w:pPr>
            <w:r>
              <w:lastRenderedPageBreak/>
              <w:br w:type="page"/>
            </w:r>
            <w:r>
              <w:rPr>
                <w:b/>
                <w:sz w:val="28"/>
              </w:rPr>
              <w:t>B-III – Charakteristika studijního předmětu</w:t>
            </w:r>
          </w:p>
        </w:tc>
      </w:tr>
      <w:tr w:rsidR="000B3AAD" w14:paraId="56F6C907" w14:textId="77777777" w:rsidTr="005133EF">
        <w:tc>
          <w:tcPr>
            <w:tcW w:w="3086" w:type="dxa"/>
            <w:tcBorders>
              <w:top w:val="double" w:sz="4" w:space="0" w:color="auto"/>
            </w:tcBorders>
            <w:shd w:val="clear" w:color="auto" w:fill="F7CAAC"/>
          </w:tcPr>
          <w:p w14:paraId="4FC2AB03" w14:textId="77777777" w:rsidR="000B3AAD" w:rsidRDefault="000B3AAD" w:rsidP="00C60C11">
            <w:pPr>
              <w:rPr>
                <w:b/>
              </w:rPr>
            </w:pPr>
            <w:r>
              <w:rPr>
                <w:b/>
              </w:rPr>
              <w:t>Název studijního předmětu</w:t>
            </w:r>
          </w:p>
        </w:tc>
        <w:tc>
          <w:tcPr>
            <w:tcW w:w="6769" w:type="dxa"/>
            <w:gridSpan w:val="7"/>
            <w:tcBorders>
              <w:top w:val="double" w:sz="4" w:space="0" w:color="auto"/>
            </w:tcBorders>
          </w:tcPr>
          <w:p w14:paraId="7A27766A" w14:textId="0E34A009" w:rsidR="000B3AAD" w:rsidRDefault="000B3AAD" w:rsidP="000B3AAD">
            <w:pPr>
              <w:jc w:val="both"/>
            </w:pPr>
            <w:r>
              <w:t>Výroba doplňků a galanterie</w:t>
            </w:r>
          </w:p>
        </w:tc>
      </w:tr>
      <w:tr w:rsidR="000B3AAD" w14:paraId="38A196CC" w14:textId="77777777" w:rsidTr="005133EF">
        <w:tc>
          <w:tcPr>
            <w:tcW w:w="3086" w:type="dxa"/>
            <w:shd w:val="clear" w:color="auto" w:fill="F7CAAC"/>
          </w:tcPr>
          <w:p w14:paraId="548AE995" w14:textId="77777777" w:rsidR="000B3AAD" w:rsidRDefault="000B3AAD" w:rsidP="00C60C11">
            <w:pPr>
              <w:rPr>
                <w:b/>
              </w:rPr>
            </w:pPr>
            <w:r>
              <w:rPr>
                <w:b/>
              </w:rPr>
              <w:t>Typ předmětu</w:t>
            </w:r>
          </w:p>
        </w:tc>
        <w:tc>
          <w:tcPr>
            <w:tcW w:w="3406" w:type="dxa"/>
            <w:gridSpan w:val="4"/>
          </w:tcPr>
          <w:p w14:paraId="702FE360" w14:textId="3E90EB8E" w:rsidR="000B3AAD" w:rsidRDefault="00992E6B" w:rsidP="000B3AAD">
            <w:pPr>
              <w:jc w:val="both"/>
            </w:pPr>
            <w:r>
              <w:t>p</w:t>
            </w:r>
            <w:r w:rsidR="000B3AAD">
              <w:t>ovinný</w:t>
            </w:r>
            <w:r w:rsidR="0032684C">
              <w:t>, PZ</w:t>
            </w:r>
          </w:p>
        </w:tc>
        <w:tc>
          <w:tcPr>
            <w:tcW w:w="2695" w:type="dxa"/>
            <w:gridSpan w:val="2"/>
            <w:shd w:val="clear" w:color="auto" w:fill="F7CAAC"/>
          </w:tcPr>
          <w:p w14:paraId="7832C971" w14:textId="77777777" w:rsidR="000B3AAD" w:rsidRDefault="000B3AAD" w:rsidP="000B3AAD">
            <w:pPr>
              <w:jc w:val="both"/>
            </w:pPr>
            <w:r>
              <w:rPr>
                <w:b/>
              </w:rPr>
              <w:t>doporučený ročník / semestr</w:t>
            </w:r>
          </w:p>
        </w:tc>
        <w:tc>
          <w:tcPr>
            <w:tcW w:w="668" w:type="dxa"/>
          </w:tcPr>
          <w:p w14:paraId="4F66DFB9" w14:textId="4739D00B" w:rsidR="000B3AAD" w:rsidRDefault="009D49F6" w:rsidP="000B3AAD">
            <w:pPr>
              <w:jc w:val="both"/>
            </w:pPr>
            <w:r>
              <w:t>2/ZS</w:t>
            </w:r>
          </w:p>
        </w:tc>
      </w:tr>
      <w:tr w:rsidR="00D567F4" w14:paraId="3D1BF19F" w14:textId="77777777" w:rsidTr="005133EF">
        <w:tc>
          <w:tcPr>
            <w:tcW w:w="3086" w:type="dxa"/>
            <w:shd w:val="clear" w:color="auto" w:fill="F7CAAC"/>
          </w:tcPr>
          <w:p w14:paraId="2A22DABD" w14:textId="77777777" w:rsidR="00D567F4" w:rsidRDefault="00D567F4" w:rsidP="00C60C11">
            <w:pPr>
              <w:rPr>
                <w:b/>
              </w:rPr>
            </w:pPr>
            <w:r>
              <w:rPr>
                <w:b/>
              </w:rPr>
              <w:t>Rozsah studijního předmětu</w:t>
            </w:r>
          </w:p>
        </w:tc>
        <w:tc>
          <w:tcPr>
            <w:tcW w:w="1701" w:type="dxa"/>
            <w:gridSpan w:val="2"/>
          </w:tcPr>
          <w:p w14:paraId="162E5B35" w14:textId="53D44366" w:rsidR="00D567F4" w:rsidRDefault="00D567F4" w:rsidP="00D567F4">
            <w:pPr>
              <w:jc w:val="both"/>
            </w:pPr>
            <w:proofErr w:type="gramStart"/>
            <w:r>
              <w:t>13s</w:t>
            </w:r>
            <w:proofErr w:type="gramEnd"/>
            <w:r w:rsidR="00D70C13">
              <w:t>+13c</w:t>
            </w:r>
          </w:p>
        </w:tc>
        <w:tc>
          <w:tcPr>
            <w:tcW w:w="889" w:type="dxa"/>
            <w:shd w:val="clear" w:color="auto" w:fill="F7CAAC"/>
          </w:tcPr>
          <w:p w14:paraId="0B6DABDE" w14:textId="77777777" w:rsidR="00D567F4" w:rsidRDefault="00D567F4" w:rsidP="00D567F4">
            <w:pPr>
              <w:jc w:val="both"/>
              <w:rPr>
                <w:b/>
              </w:rPr>
            </w:pPr>
            <w:r>
              <w:rPr>
                <w:b/>
              </w:rPr>
              <w:t xml:space="preserve">hod. </w:t>
            </w:r>
          </w:p>
        </w:tc>
        <w:tc>
          <w:tcPr>
            <w:tcW w:w="816" w:type="dxa"/>
          </w:tcPr>
          <w:p w14:paraId="09670C30" w14:textId="77810BB0" w:rsidR="00D567F4" w:rsidRDefault="00D70C13" w:rsidP="00D567F4">
            <w:pPr>
              <w:jc w:val="both"/>
            </w:pPr>
            <w:r>
              <w:t>26</w:t>
            </w:r>
          </w:p>
        </w:tc>
        <w:tc>
          <w:tcPr>
            <w:tcW w:w="2156" w:type="dxa"/>
            <w:shd w:val="clear" w:color="auto" w:fill="F7CAAC"/>
          </w:tcPr>
          <w:p w14:paraId="514B4B2D" w14:textId="5B02FACE" w:rsidR="00D567F4" w:rsidRDefault="00D567F4" w:rsidP="00D567F4">
            <w:pPr>
              <w:jc w:val="both"/>
              <w:rPr>
                <w:b/>
              </w:rPr>
            </w:pPr>
            <w:r>
              <w:rPr>
                <w:b/>
              </w:rPr>
              <w:t>kreditů</w:t>
            </w:r>
          </w:p>
        </w:tc>
        <w:tc>
          <w:tcPr>
            <w:tcW w:w="1207" w:type="dxa"/>
            <w:gridSpan w:val="2"/>
          </w:tcPr>
          <w:p w14:paraId="508FF0F6" w14:textId="1C5C8B6D" w:rsidR="00D567F4" w:rsidRDefault="00D567F4" w:rsidP="00D567F4">
            <w:pPr>
              <w:jc w:val="both"/>
            </w:pPr>
            <w:r>
              <w:t>2</w:t>
            </w:r>
          </w:p>
        </w:tc>
      </w:tr>
      <w:tr w:rsidR="00D567F4" w14:paraId="2B78B3D2" w14:textId="77777777" w:rsidTr="005133EF">
        <w:tc>
          <w:tcPr>
            <w:tcW w:w="3086" w:type="dxa"/>
            <w:shd w:val="clear" w:color="auto" w:fill="F7CAAC"/>
          </w:tcPr>
          <w:p w14:paraId="74113BF2" w14:textId="77777777" w:rsidR="00D567F4" w:rsidRDefault="00D567F4" w:rsidP="00C60C11">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435B54A" w14:textId="77777777" w:rsidR="00D567F4" w:rsidRDefault="00D567F4" w:rsidP="00D567F4">
            <w:pPr>
              <w:jc w:val="both"/>
            </w:pPr>
          </w:p>
        </w:tc>
      </w:tr>
      <w:tr w:rsidR="006364A6" w14:paraId="6E89AABA" w14:textId="77777777" w:rsidTr="005133EF">
        <w:tc>
          <w:tcPr>
            <w:tcW w:w="3086" w:type="dxa"/>
            <w:shd w:val="clear" w:color="auto" w:fill="F7CAAC"/>
          </w:tcPr>
          <w:p w14:paraId="50975442" w14:textId="77777777" w:rsidR="006364A6" w:rsidRPr="005A0406" w:rsidRDefault="006364A6" w:rsidP="00C60C11">
            <w:pPr>
              <w:rPr>
                <w:b/>
              </w:rPr>
            </w:pPr>
            <w:r w:rsidRPr="005A0406">
              <w:rPr>
                <w:b/>
              </w:rPr>
              <w:t>Způsob ověření výsledků učení</w:t>
            </w:r>
          </w:p>
        </w:tc>
        <w:tc>
          <w:tcPr>
            <w:tcW w:w="3406" w:type="dxa"/>
            <w:gridSpan w:val="4"/>
          </w:tcPr>
          <w:p w14:paraId="58884111" w14:textId="21DE4E09" w:rsidR="006364A6" w:rsidRDefault="006364A6" w:rsidP="006364A6">
            <w:pPr>
              <w:jc w:val="both"/>
            </w:pPr>
            <w:r>
              <w:t>klasifikovaný zápočet</w:t>
            </w:r>
          </w:p>
        </w:tc>
        <w:tc>
          <w:tcPr>
            <w:tcW w:w="2156" w:type="dxa"/>
            <w:shd w:val="clear" w:color="auto" w:fill="F7CAAC"/>
          </w:tcPr>
          <w:p w14:paraId="7E3501E3" w14:textId="6F831BAB" w:rsidR="006364A6" w:rsidRDefault="006364A6" w:rsidP="006364A6">
            <w:pPr>
              <w:jc w:val="both"/>
              <w:rPr>
                <w:b/>
              </w:rPr>
            </w:pPr>
            <w:r>
              <w:rPr>
                <w:b/>
              </w:rPr>
              <w:t>Forma výuky</w:t>
            </w:r>
          </w:p>
        </w:tc>
        <w:tc>
          <w:tcPr>
            <w:tcW w:w="1207" w:type="dxa"/>
            <w:gridSpan w:val="2"/>
          </w:tcPr>
          <w:p w14:paraId="52966410" w14:textId="58A978A2" w:rsidR="006364A6" w:rsidRDefault="004323A2" w:rsidP="006364A6">
            <w:pPr>
              <w:jc w:val="both"/>
            </w:pPr>
            <w:r>
              <w:t>s</w:t>
            </w:r>
            <w:r w:rsidR="006364A6">
              <w:t>eminář</w:t>
            </w:r>
            <w:r w:rsidR="00D70C13">
              <w:t>, cvičení</w:t>
            </w:r>
          </w:p>
        </w:tc>
      </w:tr>
      <w:tr w:rsidR="006364A6" w14:paraId="78B2D40D" w14:textId="77777777" w:rsidTr="005133EF">
        <w:tc>
          <w:tcPr>
            <w:tcW w:w="3086" w:type="dxa"/>
            <w:shd w:val="clear" w:color="auto" w:fill="F7CAAC"/>
          </w:tcPr>
          <w:p w14:paraId="32679782" w14:textId="77777777" w:rsidR="006364A6" w:rsidRPr="005A0406" w:rsidRDefault="006364A6" w:rsidP="00C60C11">
            <w:pPr>
              <w:rPr>
                <w:b/>
              </w:rPr>
            </w:pPr>
            <w:r w:rsidRPr="005A0406">
              <w:rPr>
                <w:b/>
              </w:rPr>
              <w:t>Forma způsobu ověření výsledků učení a další požadavky na studenta</w:t>
            </w:r>
          </w:p>
        </w:tc>
        <w:tc>
          <w:tcPr>
            <w:tcW w:w="6769" w:type="dxa"/>
            <w:gridSpan w:val="7"/>
            <w:tcBorders>
              <w:bottom w:val="nil"/>
            </w:tcBorders>
          </w:tcPr>
          <w:p w14:paraId="4B2C2C78" w14:textId="702B3E54" w:rsidR="006364A6" w:rsidRDefault="006364A6" w:rsidP="006364A6">
            <w:pPr>
              <w:jc w:val="both"/>
            </w:pPr>
            <w:r w:rsidRPr="00CC7312">
              <w:t xml:space="preserve">80% aktivní účast na seminářích, </w:t>
            </w:r>
            <w:r w:rsidR="00B160C7" w:rsidRPr="00B160C7">
              <w:t>plnění zadaných úkolů.</w:t>
            </w:r>
          </w:p>
        </w:tc>
      </w:tr>
      <w:tr w:rsidR="006364A6" w14:paraId="1F4B6A47" w14:textId="77777777" w:rsidTr="00404CBA">
        <w:trPr>
          <w:trHeight w:val="109"/>
        </w:trPr>
        <w:tc>
          <w:tcPr>
            <w:tcW w:w="9855" w:type="dxa"/>
            <w:gridSpan w:val="8"/>
            <w:tcBorders>
              <w:top w:val="nil"/>
            </w:tcBorders>
          </w:tcPr>
          <w:p w14:paraId="7F7DFC77" w14:textId="77777777" w:rsidR="006364A6" w:rsidRDefault="006364A6" w:rsidP="00C60C11"/>
        </w:tc>
      </w:tr>
      <w:tr w:rsidR="00B170D3" w14:paraId="4CB53C96" w14:textId="77777777" w:rsidTr="005133EF">
        <w:trPr>
          <w:trHeight w:val="197"/>
        </w:trPr>
        <w:tc>
          <w:tcPr>
            <w:tcW w:w="3086" w:type="dxa"/>
            <w:tcBorders>
              <w:top w:val="nil"/>
            </w:tcBorders>
            <w:shd w:val="clear" w:color="auto" w:fill="F7CAAC"/>
          </w:tcPr>
          <w:p w14:paraId="2B38E1D0" w14:textId="77777777" w:rsidR="00B170D3" w:rsidRDefault="00B170D3" w:rsidP="00C60C11">
            <w:pPr>
              <w:rPr>
                <w:b/>
              </w:rPr>
            </w:pPr>
            <w:r>
              <w:rPr>
                <w:b/>
              </w:rPr>
              <w:t>Garant předmětu</w:t>
            </w:r>
          </w:p>
        </w:tc>
        <w:tc>
          <w:tcPr>
            <w:tcW w:w="6769" w:type="dxa"/>
            <w:gridSpan w:val="7"/>
            <w:tcBorders>
              <w:top w:val="nil"/>
            </w:tcBorders>
          </w:tcPr>
          <w:p w14:paraId="403BAEFF" w14:textId="531F5BE0" w:rsidR="00B170D3" w:rsidRDefault="00B170D3" w:rsidP="00B170D3">
            <w:pPr>
              <w:jc w:val="both"/>
            </w:pPr>
            <w:r w:rsidRPr="004B6AB6">
              <w:t xml:space="preserve">Ing. Martina </w:t>
            </w:r>
            <w:proofErr w:type="spellStart"/>
            <w:r w:rsidRPr="004B6AB6">
              <w:t>Černeková</w:t>
            </w:r>
            <w:proofErr w:type="spellEnd"/>
            <w:r w:rsidRPr="004B6AB6">
              <w:t>, Ph.D.</w:t>
            </w:r>
          </w:p>
        </w:tc>
      </w:tr>
      <w:tr w:rsidR="00B170D3" w14:paraId="0FFB9139" w14:textId="77777777" w:rsidTr="005133EF">
        <w:trPr>
          <w:trHeight w:val="243"/>
        </w:trPr>
        <w:tc>
          <w:tcPr>
            <w:tcW w:w="3086" w:type="dxa"/>
            <w:tcBorders>
              <w:top w:val="nil"/>
            </w:tcBorders>
            <w:shd w:val="clear" w:color="auto" w:fill="F7CAAC"/>
          </w:tcPr>
          <w:p w14:paraId="5FE21910" w14:textId="77777777" w:rsidR="00B170D3" w:rsidRDefault="00B170D3" w:rsidP="00C60C11">
            <w:pPr>
              <w:rPr>
                <w:b/>
              </w:rPr>
            </w:pPr>
            <w:r>
              <w:rPr>
                <w:b/>
              </w:rPr>
              <w:t>Zapojení garanta do výuky předmětu</w:t>
            </w:r>
          </w:p>
        </w:tc>
        <w:tc>
          <w:tcPr>
            <w:tcW w:w="6769" w:type="dxa"/>
            <w:gridSpan w:val="7"/>
            <w:tcBorders>
              <w:top w:val="nil"/>
            </w:tcBorders>
          </w:tcPr>
          <w:p w14:paraId="7FE85B17" w14:textId="7514830D" w:rsidR="00B170D3" w:rsidRDefault="00B170D3" w:rsidP="00B170D3">
            <w:pPr>
              <w:jc w:val="both"/>
            </w:pPr>
            <w:r>
              <w:t>100 %</w:t>
            </w:r>
          </w:p>
        </w:tc>
      </w:tr>
      <w:tr w:rsidR="00B170D3" w14:paraId="5178F5C5" w14:textId="77777777" w:rsidTr="005133EF">
        <w:tc>
          <w:tcPr>
            <w:tcW w:w="3086" w:type="dxa"/>
            <w:shd w:val="clear" w:color="auto" w:fill="F7CAAC"/>
          </w:tcPr>
          <w:p w14:paraId="40FEE198" w14:textId="77777777" w:rsidR="00B170D3" w:rsidRDefault="00B170D3" w:rsidP="00C60C11">
            <w:pPr>
              <w:rPr>
                <w:b/>
              </w:rPr>
            </w:pPr>
            <w:r>
              <w:rPr>
                <w:b/>
              </w:rPr>
              <w:t>Vyučující</w:t>
            </w:r>
          </w:p>
        </w:tc>
        <w:tc>
          <w:tcPr>
            <w:tcW w:w="6769" w:type="dxa"/>
            <w:gridSpan w:val="7"/>
            <w:tcBorders>
              <w:bottom w:val="nil"/>
            </w:tcBorders>
          </w:tcPr>
          <w:p w14:paraId="0D214C4E" w14:textId="2EF49265" w:rsidR="00B170D3" w:rsidRDefault="00B170D3" w:rsidP="00B170D3">
            <w:pPr>
              <w:jc w:val="both"/>
            </w:pPr>
            <w:r w:rsidRPr="004B6AB6">
              <w:t xml:space="preserve">Ing. Martina </w:t>
            </w:r>
            <w:proofErr w:type="spellStart"/>
            <w:r w:rsidRPr="004B6AB6">
              <w:t>Černeková</w:t>
            </w:r>
            <w:proofErr w:type="spellEnd"/>
            <w:r w:rsidRPr="004B6AB6">
              <w:t>, Ph.D.</w:t>
            </w:r>
          </w:p>
        </w:tc>
      </w:tr>
      <w:tr w:rsidR="00B170D3" w14:paraId="560689D6" w14:textId="77777777" w:rsidTr="00404CBA">
        <w:trPr>
          <w:trHeight w:val="53"/>
        </w:trPr>
        <w:tc>
          <w:tcPr>
            <w:tcW w:w="9855" w:type="dxa"/>
            <w:gridSpan w:val="8"/>
            <w:tcBorders>
              <w:top w:val="nil"/>
            </w:tcBorders>
          </w:tcPr>
          <w:p w14:paraId="28797191" w14:textId="77777777" w:rsidR="00B170D3" w:rsidRDefault="00B170D3" w:rsidP="00B170D3">
            <w:pPr>
              <w:jc w:val="both"/>
            </w:pPr>
          </w:p>
        </w:tc>
      </w:tr>
      <w:tr w:rsidR="00B170D3" w14:paraId="7016831A" w14:textId="77777777" w:rsidTr="005133EF">
        <w:tc>
          <w:tcPr>
            <w:tcW w:w="3086" w:type="dxa"/>
            <w:shd w:val="clear" w:color="auto" w:fill="F7CAAC"/>
          </w:tcPr>
          <w:p w14:paraId="53E2BF7E" w14:textId="77777777" w:rsidR="00B170D3" w:rsidRPr="001452AD" w:rsidRDefault="00B170D3" w:rsidP="00B170D3">
            <w:pPr>
              <w:jc w:val="both"/>
              <w:rPr>
                <w:b/>
                <w:highlight w:val="yellow"/>
              </w:rPr>
            </w:pPr>
            <w:r w:rsidRPr="009B48E7">
              <w:rPr>
                <w:b/>
              </w:rPr>
              <w:t>Hlavní témata a výsledky učení</w:t>
            </w:r>
          </w:p>
        </w:tc>
        <w:tc>
          <w:tcPr>
            <w:tcW w:w="6769" w:type="dxa"/>
            <w:gridSpan w:val="7"/>
            <w:tcBorders>
              <w:bottom w:val="nil"/>
            </w:tcBorders>
          </w:tcPr>
          <w:p w14:paraId="3CD91C11" w14:textId="77777777" w:rsidR="00B170D3" w:rsidRPr="001452AD" w:rsidRDefault="00B170D3" w:rsidP="00B170D3">
            <w:pPr>
              <w:jc w:val="both"/>
              <w:rPr>
                <w:highlight w:val="yellow"/>
              </w:rPr>
            </w:pPr>
          </w:p>
        </w:tc>
      </w:tr>
      <w:tr w:rsidR="00B170D3" w14:paraId="4D99D5D9" w14:textId="77777777" w:rsidTr="005133EF">
        <w:trPr>
          <w:trHeight w:val="2197"/>
        </w:trPr>
        <w:tc>
          <w:tcPr>
            <w:tcW w:w="9855" w:type="dxa"/>
            <w:gridSpan w:val="8"/>
            <w:tcBorders>
              <w:top w:val="nil"/>
              <w:bottom w:val="single" w:sz="4" w:space="0" w:color="auto"/>
            </w:tcBorders>
          </w:tcPr>
          <w:p w14:paraId="444B6CC3" w14:textId="7B4E504C" w:rsidR="00B160C7" w:rsidRPr="00250299" w:rsidRDefault="00B160C7" w:rsidP="00B160C7">
            <w:pPr>
              <w:jc w:val="both"/>
              <w:rPr>
                <w:b/>
                <w:bCs/>
              </w:rPr>
            </w:pPr>
            <w:r w:rsidRPr="00250299">
              <w:rPr>
                <w:b/>
                <w:bCs/>
              </w:rPr>
              <w:t>Témata:</w:t>
            </w:r>
          </w:p>
          <w:p w14:paraId="0E1D5711" w14:textId="14AA4832" w:rsidR="00B160C7" w:rsidRPr="00B160C7" w:rsidRDefault="00B160C7" w:rsidP="004C352E">
            <w:pPr>
              <w:pStyle w:val="Odstavecseseznamem"/>
              <w:numPr>
                <w:ilvl w:val="0"/>
                <w:numId w:val="171"/>
              </w:numPr>
              <w:jc w:val="both"/>
            </w:pPr>
            <w:r w:rsidRPr="00B160C7">
              <w:t>Rozdělení galanterních výrobků podle různých hledisek</w:t>
            </w:r>
            <w:r w:rsidR="00571994">
              <w:t>, z</w:t>
            </w:r>
            <w:r w:rsidR="008C778A" w:rsidRPr="00B160C7">
              <w:t>áklady konstrukce</w:t>
            </w:r>
            <w:r w:rsidR="00571994">
              <w:t>.</w:t>
            </w:r>
          </w:p>
          <w:p w14:paraId="5B847C5F" w14:textId="63A0616E" w:rsidR="00B160C7" w:rsidRPr="00B160C7" w:rsidRDefault="00B160C7" w:rsidP="004C352E">
            <w:pPr>
              <w:pStyle w:val="Odstavecseseznamem"/>
              <w:numPr>
                <w:ilvl w:val="0"/>
                <w:numId w:val="171"/>
              </w:numPr>
              <w:jc w:val="both"/>
            </w:pPr>
            <w:r w:rsidRPr="00B160C7">
              <w:t>Konstrukční varianty galanterních výrobků vycházející při konstrukci z rozměrů straniček.</w:t>
            </w:r>
          </w:p>
          <w:p w14:paraId="29FFCEC3" w14:textId="1AC6ACCD" w:rsidR="00B160C7" w:rsidRPr="00B160C7" w:rsidRDefault="00B160C7" w:rsidP="004C352E">
            <w:pPr>
              <w:pStyle w:val="Odstavecseseznamem"/>
              <w:numPr>
                <w:ilvl w:val="0"/>
                <w:numId w:val="171"/>
              </w:numPr>
              <w:jc w:val="both"/>
            </w:pPr>
            <w:r w:rsidRPr="00B160C7">
              <w:t>Praktické ověření konstrukčních variant modelů.</w:t>
            </w:r>
          </w:p>
          <w:p w14:paraId="3D6C3F82" w14:textId="52E00745" w:rsidR="00B160C7" w:rsidRPr="00B160C7" w:rsidRDefault="00B160C7" w:rsidP="004C352E">
            <w:pPr>
              <w:pStyle w:val="Odstavecseseznamem"/>
              <w:numPr>
                <w:ilvl w:val="0"/>
                <w:numId w:val="171"/>
              </w:numPr>
              <w:jc w:val="both"/>
            </w:pPr>
            <w:r w:rsidRPr="00B160C7">
              <w:t>Konstrukční varianty galanterních výrobků s hlavními dílci a věncem.</w:t>
            </w:r>
          </w:p>
          <w:p w14:paraId="64CD99CC" w14:textId="7783B0E3" w:rsidR="00B160C7" w:rsidRPr="00B160C7" w:rsidRDefault="00B160C7" w:rsidP="004C352E">
            <w:pPr>
              <w:pStyle w:val="Odstavecseseznamem"/>
              <w:numPr>
                <w:ilvl w:val="0"/>
                <w:numId w:val="171"/>
              </w:numPr>
              <w:jc w:val="both"/>
            </w:pPr>
            <w:r w:rsidRPr="00B160C7">
              <w:t>Praktické ověření konstrukčních variant modelů.</w:t>
            </w:r>
          </w:p>
          <w:p w14:paraId="07208391" w14:textId="1225F7F8" w:rsidR="00B160C7" w:rsidRPr="00B160C7" w:rsidRDefault="00B160C7" w:rsidP="004C352E">
            <w:pPr>
              <w:pStyle w:val="Odstavecseseznamem"/>
              <w:numPr>
                <w:ilvl w:val="0"/>
                <w:numId w:val="171"/>
              </w:numPr>
              <w:jc w:val="both"/>
            </w:pPr>
            <w:r w:rsidRPr="00B160C7">
              <w:t>Konstrukční varianty galanterních výrobků s hlavními dílci, dnem a straničkami.</w:t>
            </w:r>
          </w:p>
          <w:p w14:paraId="6A06B0C0" w14:textId="55A6902D" w:rsidR="00B160C7" w:rsidRPr="00B160C7" w:rsidRDefault="00B160C7" w:rsidP="004C352E">
            <w:pPr>
              <w:pStyle w:val="Odstavecseseznamem"/>
              <w:numPr>
                <w:ilvl w:val="0"/>
                <w:numId w:val="171"/>
              </w:numPr>
              <w:jc w:val="both"/>
            </w:pPr>
            <w:r w:rsidRPr="00B160C7">
              <w:t>Praktické ověření konstrukčních variant modelů.</w:t>
            </w:r>
          </w:p>
          <w:p w14:paraId="298D3D2E" w14:textId="71F5F931" w:rsidR="00B160C7" w:rsidRPr="00B160C7" w:rsidRDefault="00B160C7" w:rsidP="004C352E">
            <w:pPr>
              <w:pStyle w:val="Odstavecseseznamem"/>
              <w:numPr>
                <w:ilvl w:val="0"/>
                <w:numId w:val="171"/>
              </w:numPr>
              <w:jc w:val="both"/>
            </w:pPr>
            <w:r w:rsidRPr="00B160C7">
              <w:t>Konstrukční varianty galanterních výrobků s hlavními dílci a se dnem.</w:t>
            </w:r>
          </w:p>
          <w:p w14:paraId="4567C0D0" w14:textId="0465CDC2" w:rsidR="00B160C7" w:rsidRPr="00B160C7" w:rsidRDefault="00B160C7" w:rsidP="004C352E">
            <w:pPr>
              <w:pStyle w:val="Odstavecseseznamem"/>
              <w:numPr>
                <w:ilvl w:val="0"/>
                <w:numId w:val="171"/>
              </w:numPr>
              <w:jc w:val="both"/>
            </w:pPr>
            <w:r w:rsidRPr="00B160C7">
              <w:t>Praktické ověření konstrukčních variant modelů.</w:t>
            </w:r>
          </w:p>
          <w:p w14:paraId="5A02529B" w14:textId="50932FD1" w:rsidR="00B160C7" w:rsidRPr="00B160C7" w:rsidRDefault="00B160C7" w:rsidP="004C352E">
            <w:pPr>
              <w:pStyle w:val="Odstavecseseznamem"/>
              <w:numPr>
                <w:ilvl w:val="0"/>
                <w:numId w:val="171"/>
              </w:numPr>
              <w:jc w:val="both"/>
            </w:pPr>
            <w:r w:rsidRPr="00B160C7">
              <w:t>Konstrukční varianty galanterních výrobků se záševky a záhyby.</w:t>
            </w:r>
          </w:p>
          <w:p w14:paraId="64E94DCD" w14:textId="399E4270" w:rsidR="00B160C7" w:rsidRDefault="00B160C7" w:rsidP="004C352E">
            <w:pPr>
              <w:pStyle w:val="Odstavecseseznamem"/>
              <w:numPr>
                <w:ilvl w:val="0"/>
                <w:numId w:val="171"/>
              </w:numPr>
              <w:jc w:val="both"/>
            </w:pPr>
            <w:r w:rsidRPr="00B160C7">
              <w:t>Praktické ověření konstrukčních variant modelů.</w:t>
            </w:r>
          </w:p>
          <w:p w14:paraId="796C6FC9" w14:textId="3A1330F5" w:rsidR="006730B4" w:rsidRPr="00B160C7" w:rsidRDefault="00B160C7" w:rsidP="004C352E">
            <w:pPr>
              <w:pStyle w:val="Odstavecseseznamem"/>
              <w:numPr>
                <w:ilvl w:val="0"/>
                <w:numId w:val="171"/>
              </w:numPr>
              <w:jc w:val="both"/>
            </w:pPr>
            <w:r w:rsidRPr="00B160C7">
              <w:t>Konstrukční varianty galanterních výrobků ze dvou částí a výrobků z jednoho kusu materiálu.</w:t>
            </w:r>
          </w:p>
          <w:p w14:paraId="20B8742A" w14:textId="15531E88" w:rsidR="00B160C7" w:rsidRPr="00B160C7" w:rsidRDefault="00B160C7" w:rsidP="004C352E">
            <w:pPr>
              <w:pStyle w:val="Odstavecseseznamem"/>
              <w:numPr>
                <w:ilvl w:val="0"/>
                <w:numId w:val="171"/>
              </w:numPr>
              <w:spacing w:after="120"/>
              <w:ind w:left="714" w:hanging="357"/>
              <w:contextualSpacing w:val="0"/>
              <w:jc w:val="both"/>
            </w:pPr>
            <w:r w:rsidRPr="00B160C7">
              <w:t>Praktické ověření konstrukčních variant modelů.</w:t>
            </w:r>
          </w:p>
          <w:p w14:paraId="30DDAE12" w14:textId="75881F64" w:rsidR="00B160C7" w:rsidRPr="00250299" w:rsidRDefault="00B160C7" w:rsidP="00B160C7">
            <w:pPr>
              <w:jc w:val="both"/>
              <w:rPr>
                <w:b/>
                <w:bCs/>
              </w:rPr>
            </w:pPr>
            <w:r w:rsidRPr="00250299">
              <w:rPr>
                <w:b/>
                <w:bCs/>
              </w:rPr>
              <w:t>Výsledky učení:</w:t>
            </w:r>
          </w:p>
          <w:p w14:paraId="135B4AF9" w14:textId="4D9049DC" w:rsidR="00B160C7" w:rsidRPr="00B160C7" w:rsidRDefault="00B160C7" w:rsidP="00B160C7">
            <w:pPr>
              <w:jc w:val="both"/>
            </w:pPr>
            <w:r w:rsidRPr="00B160C7">
              <w:t>Odborné znalosti – po absolvování předmětu student umí:</w:t>
            </w:r>
          </w:p>
          <w:p w14:paraId="367BDABD" w14:textId="3C72D6D4" w:rsidR="00B160C7" w:rsidRPr="00B160C7" w:rsidRDefault="00B160C7" w:rsidP="004C352E">
            <w:pPr>
              <w:pStyle w:val="Odstavecseseznamem"/>
              <w:numPr>
                <w:ilvl w:val="0"/>
                <w:numId w:val="172"/>
              </w:numPr>
              <w:jc w:val="both"/>
            </w:pPr>
            <w:r w:rsidRPr="00B160C7">
              <w:t>definovat jednotlivé druhy galanterního zboží</w:t>
            </w:r>
          </w:p>
          <w:p w14:paraId="72D2E5E9" w14:textId="1CA850B8" w:rsidR="00B160C7" w:rsidRPr="00B160C7" w:rsidRDefault="00B160C7" w:rsidP="004C352E">
            <w:pPr>
              <w:pStyle w:val="Odstavecseseznamem"/>
              <w:numPr>
                <w:ilvl w:val="0"/>
                <w:numId w:val="172"/>
              </w:numPr>
              <w:jc w:val="both"/>
            </w:pPr>
            <w:r w:rsidRPr="00B160C7">
              <w:t>popsat technologii výroby galanterního zboží</w:t>
            </w:r>
          </w:p>
          <w:p w14:paraId="4CAAB495" w14:textId="002D642F" w:rsidR="00B160C7" w:rsidRPr="00B160C7" w:rsidRDefault="00B160C7" w:rsidP="004C352E">
            <w:pPr>
              <w:pStyle w:val="Odstavecseseznamem"/>
              <w:numPr>
                <w:ilvl w:val="0"/>
                <w:numId w:val="172"/>
              </w:numPr>
              <w:jc w:val="both"/>
            </w:pPr>
            <w:r w:rsidRPr="00B160C7">
              <w:t>vysvětlit konstrukční varianty galanterního zboží</w:t>
            </w:r>
          </w:p>
          <w:p w14:paraId="32736136" w14:textId="68692189" w:rsidR="00B160C7" w:rsidRDefault="00B160C7" w:rsidP="004C352E">
            <w:pPr>
              <w:pStyle w:val="Odstavecseseznamem"/>
              <w:numPr>
                <w:ilvl w:val="0"/>
                <w:numId w:val="172"/>
              </w:numPr>
              <w:jc w:val="both"/>
            </w:pPr>
            <w:r w:rsidRPr="00B160C7">
              <w:t>rozpoznat u hotového výrobku konstrukční variantu</w:t>
            </w:r>
          </w:p>
          <w:p w14:paraId="33A09F1F" w14:textId="5D43ED9F" w:rsidR="00B160C7" w:rsidRPr="00B160C7" w:rsidRDefault="00B160C7" w:rsidP="004C352E">
            <w:pPr>
              <w:pStyle w:val="Odstavecseseznamem"/>
              <w:numPr>
                <w:ilvl w:val="0"/>
                <w:numId w:val="172"/>
              </w:numPr>
              <w:jc w:val="both"/>
            </w:pPr>
            <w:r w:rsidRPr="00B160C7">
              <w:t>navrhnout konstrukci galanterního výrobku (doplňku)</w:t>
            </w:r>
          </w:p>
          <w:p w14:paraId="48ABD248" w14:textId="3FDDBAC3" w:rsidR="00B160C7" w:rsidRPr="00B160C7" w:rsidRDefault="00B160C7" w:rsidP="00B160C7">
            <w:pPr>
              <w:jc w:val="both"/>
            </w:pPr>
            <w:r w:rsidRPr="00B160C7">
              <w:t>Odborné dovednosti – po absolvování předmětu student umí:</w:t>
            </w:r>
          </w:p>
          <w:p w14:paraId="0BAB0449" w14:textId="11FFE686" w:rsidR="00B160C7" w:rsidRPr="00B160C7" w:rsidRDefault="00B160C7" w:rsidP="004C352E">
            <w:pPr>
              <w:pStyle w:val="Odstavecseseznamem"/>
              <w:numPr>
                <w:ilvl w:val="0"/>
                <w:numId w:val="173"/>
              </w:numPr>
              <w:jc w:val="both"/>
            </w:pPr>
            <w:r w:rsidRPr="00B160C7">
              <w:t>provést konstrukci a vyrobit šablony galanterního doplňku s hlavním dílcem a staničkami</w:t>
            </w:r>
          </w:p>
          <w:p w14:paraId="5ED8FBE9" w14:textId="213B5C87" w:rsidR="00B160C7" w:rsidRPr="00B160C7" w:rsidRDefault="00B160C7" w:rsidP="004C352E">
            <w:pPr>
              <w:pStyle w:val="Odstavecseseznamem"/>
              <w:numPr>
                <w:ilvl w:val="0"/>
                <w:numId w:val="173"/>
              </w:numPr>
              <w:jc w:val="both"/>
            </w:pPr>
            <w:r w:rsidRPr="00B160C7">
              <w:t>provést konstrukci a vyrobit šablony galanterního doplňku s hlavními dílci, dnem a staničkami</w:t>
            </w:r>
          </w:p>
          <w:p w14:paraId="01DEA67B" w14:textId="7D596335" w:rsidR="00B160C7" w:rsidRPr="00B160C7" w:rsidRDefault="00B160C7" w:rsidP="004C352E">
            <w:pPr>
              <w:pStyle w:val="Odstavecseseznamem"/>
              <w:numPr>
                <w:ilvl w:val="0"/>
                <w:numId w:val="173"/>
              </w:numPr>
              <w:jc w:val="both"/>
            </w:pPr>
            <w:r w:rsidRPr="00B160C7">
              <w:t>provést konstrukci a vyrobit šablony galanterního doplňku s hlavními dílci a věncem</w:t>
            </w:r>
          </w:p>
          <w:p w14:paraId="46A46861" w14:textId="693FE2FC" w:rsidR="00B160C7" w:rsidRPr="00B160C7" w:rsidRDefault="00B160C7" w:rsidP="004C352E">
            <w:pPr>
              <w:pStyle w:val="Odstavecseseznamem"/>
              <w:numPr>
                <w:ilvl w:val="0"/>
                <w:numId w:val="173"/>
              </w:numPr>
              <w:jc w:val="both"/>
            </w:pPr>
            <w:r w:rsidRPr="00B160C7">
              <w:t>provést konstrukci a vyrobit šablony galanterního doplňku s hlavními dílci a dnem</w:t>
            </w:r>
          </w:p>
          <w:p w14:paraId="751989DB" w14:textId="52F3CBC4" w:rsidR="00B160C7" w:rsidRPr="00B160C7" w:rsidRDefault="00B160C7" w:rsidP="004C352E">
            <w:pPr>
              <w:pStyle w:val="Odstavecseseznamem"/>
              <w:numPr>
                <w:ilvl w:val="0"/>
                <w:numId w:val="173"/>
              </w:numPr>
              <w:jc w:val="both"/>
            </w:pPr>
            <w:r w:rsidRPr="00B160C7">
              <w:t>provést konstrukci a vyrobit šablony galanterního doplňku s hlavními dílci se záševky a záhyby</w:t>
            </w:r>
          </w:p>
          <w:p w14:paraId="2AB06EDD" w14:textId="524122DD" w:rsidR="00D73692" w:rsidRPr="005A0406" w:rsidRDefault="00B160C7" w:rsidP="004C352E">
            <w:pPr>
              <w:pStyle w:val="Odstavecseseznamem"/>
              <w:numPr>
                <w:ilvl w:val="0"/>
                <w:numId w:val="173"/>
              </w:numPr>
              <w:jc w:val="both"/>
            </w:pPr>
            <w:r w:rsidRPr="00B160C7">
              <w:t xml:space="preserve">provést konstrukci a vyrobit šablony galanterního doplňku ze dvou nebo jednoho kusu </w:t>
            </w:r>
          </w:p>
        </w:tc>
      </w:tr>
      <w:tr w:rsidR="00B170D3" w14:paraId="34026088"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21ADBD33" w14:textId="77777777" w:rsidR="00B170D3" w:rsidRPr="001452AD" w:rsidRDefault="00B170D3" w:rsidP="00B170D3">
            <w:pPr>
              <w:jc w:val="both"/>
              <w:rPr>
                <w:highlight w:val="yellow"/>
              </w:rPr>
            </w:pPr>
            <w:r w:rsidRPr="001E1ACB">
              <w:rPr>
                <w:b/>
              </w:rPr>
              <w:t>Metody výuky</w:t>
            </w:r>
          </w:p>
        </w:tc>
        <w:tc>
          <w:tcPr>
            <w:tcW w:w="6703" w:type="dxa"/>
            <w:gridSpan w:val="6"/>
            <w:tcBorders>
              <w:top w:val="single" w:sz="4" w:space="0" w:color="auto"/>
              <w:left w:val="single" w:sz="4" w:space="0" w:color="auto"/>
              <w:bottom w:val="nil"/>
              <w:right w:val="single" w:sz="4" w:space="0" w:color="auto"/>
            </w:tcBorders>
          </w:tcPr>
          <w:p w14:paraId="21401F6D" w14:textId="77777777" w:rsidR="00B170D3" w:rsidRPr="001452AD" w:rsidRDefault="00B170D3" w:rsidP="00B170D3">
            <w:pPr>
              <w:jc w:val="both"/>
              <w:rPr>
                <w:highlight w:val="yellow"/>
              </w:rPr>
            </w:pPr>
          </w:p>
        </w:tc>
      </w:tr>
      <w:tr w:rsidR="00B170D3" w14:paraId="18103AF2" w14:textId="77777777" w:rsidTr="002F69C7">
        <w:trPr>
          <w:trHeight w:val="942"/>
        </w:trPr>
        <w:tc>
          <w:tcPr>
            <w:tcW w:w="9855" w:type="dxa"/>
            <w:gridSpan w:val="8"/>
            <w:tcBorders>
              <w:top w:val="nil"/>
              <w:bottom w:val="single" w:sz="4" w:space="0" w:color="auto"/>
            </w:tcBorders>
          </w:tcPr>
          <w:p w14:paraId="4DEF233A" w14:textId="27E35FC3" w:rsidR="00583747" w:rsidRPr="00583747" w:rsidRDefault="00583747" w:rsidP="004C352E">
            <w:pPr>
              <w:pStyle w:val="Odstavecseseznamem"/>
              <w:numPr>
                <w:ilvl w:val="0"/>
                <w:numId w:val="174"/>
              </w:numPr>
              <w:jc w:val="both"/>
            </w:pPr>
            <w:r w:rsidRPr="00583747">
              <w:t>monologická (výklad, přednáška, instruktáž), dialogická (diskuze, rozhovor, brainstorming)</w:t>
            </w:r>
          </w:p>
          <w:p w14:paraId="7583909A" w14:textId="58DD8FC2" w:rsidR="00583747" w:rsidRPr="00583747" w:rsidRDefault="00583747" w:rsidP="004C352E">
            <w:pPr>
              <w:pStyle w:val="Odstavecseseznamem"/>
              <w:numPr>
                <w:ilvl w:val="0"/>
                <w:numId w:val="174"/>
              </w:numPr>
              <w:jc w:val="both"/>
            </w:pPr>
            <w:r w:rsidRPr="00583747">
              <w:t>demonstrace</w:t>
            </w:r>
          </w:p>
          <w:p w14:paraId="25691E0C" w14:textId="46E0F019" w:rsidR="00583747" w:rsidRPr="00583747" w:rsidRDefault="00583747" w:rsidP="004C352E">
            <w:pPr>
              <w:pStyle w:val="Odstavecseseznamem"/>
              <w:numPr>
                <w:ilvl w:val="0"/>
                <w:numId w:val="174"/>
              </w:numPr>
              <w:jc w:val="both"/>
            </w:pPr>
            <w:r w:rsidRPr="00583747">
              <w:t>rozbor produktů pracovní činnosti studenta (technické práce)</w:t>
            </w:r>
          </w:p>
          <w:p w14:paraId="5A3E0344" w14:textId="3E67DB21" w:rsidR="006A69BA" w:rsidRDefault="00583747" w:rsidP="004C352E">
            <w:pPr>
              <w:pStyle w:val="Odstavecseseznamem"/>
              <w:numPr>
                <w:ilvl w:val="0"/>
                <w:numId w:val="174"/>
              </w:numPr>
              <w:jc w:val="both"/>
            </w:pPr>
            <w:r w:rsidRPr="00583747">
              <w:t>laborování, praktické procvičování</w:t>
            </w:r>
          </w:p>
        </w:tc>
      </w:tr>
    </w:tbl>
    <w:p w14:paraId="177F2179" w14:textId="77777777" w:rsidR="006B2952" w:rsidRDefault="006B29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B170D3" w14:paraId="7051B00D" w14:textId="77777777" w:rsidTr="005133EF">
        <w:trPr>
          <w:trHeight w:val="265"/>
        </w:trPr>
        <w:tc>
          <w:tcPr>
            <w:tcW w:w="3653" w:type="dxa"/>
            <w:tcBorders>
              <w:top w:val="single" w:sz="4" w:space="0" w:color="auto"/>
            </w:tcBorders>
            <w:shd w:val="clear" w:color="auto" w:fill="F7CAAC"/>
          </w:tcPr>
          <w:p w14:paraId="41B21754" w14:textId="76B84D6C" w:rsidR="00B170D3" w:rsidRDefault="00B170D3" w:rsidP="00B170D3">
            <w:pPr>
              <w:jc w:val="both"/>
            </w:pPr>
            <w:r>
              <w:rPr>
                <w:b/>
              </w:rPr>
              <w:lastRenderedPageBreak/>
              <w:t>Studijní literatura a studijní pomůcky</w:t>
            </w:r>
          </w:p>
        </w:tc>
        <w:tc>
          <w:tcPr>
            <w:tcW w:w="6202" w:type="dxa"/>
            <w:gridSpan w:val="3"/>
            <w:tcBorders>
              <w:top w:val="single" w:sz="4" w:space="0" w:color="auto"/>
              <w:bottom w:val="nil"/>
            </w:tcBorders>
          </w:tcPr>
          <w:p w14:paraId="6835BAF1" w14:textId="77777777" w:rsidR="00B170D3" w:rsidRDefault="00B170D3" w:rsidP="00B170D3">
            <w:pPr>
              <w:jc w:val="both"/>
            </w:pPr>
          </w:p>
        </w:tc>
      </w:tr>
      <w:tr w:rsidR="00B170D3" w14:paraId="73D1B01E" w14:textId="77777777" w:rsidTr="005133EF">
        <w:trPr>
          <w:trHeight w:val="1497"/>
        </w:trPr>
        <w:tc>
          <w:tcPr>
            <w:tcW w:w="9855" w:type="dxa"/>
            <w:gridSpan w:val="4"/>
            <w:tcBorders>
              <w:top w:val="nil"/>
            </w:tcBorders>
          </w:tcPr>
          <w:p w14:paraId="1DFC60A4" w14:textId="76143A28" w:rsidR="00AA5D36" w:rsidRPr="00AA5D36" w:rsidRDefault="00AA5D36" w:rsidP="00AA5D36">
            <w:pPr>
              <w:jc w:val="both"/>
              <w:rPr>
                <w:b/>
                <w:bCs/>
              </w:rPr>
            </w:pPr>
            <w:r w:rsidRPr="00AA5D36">
              <w:rPr>
                <w:b/>
                <w:bCs/>
              </w:rPr>
              <w:t>Povinná:</w:t>
            </w:r>
          </w:p>
          <w:p w14:paraId="75F96D17" w14:textId="4D983472" w:rsidR="00AA5D36" w:rsidRDefault="003A35D9" w:rsidP="00AA5D36">
            <w:pPr>
              <w:jc w:val="both"/>
            </w:pPr>
            <w:r w:rsidRPr="003A35D9">
              <w:t xml:space="preserve">FLORIÁNOVÁ, Olga. </w:t>
            </w:r>
            <w:r w:rsidRPr="002F69C7">
              <w:rPr>
                <w:i/>
                <w:iCs/>
              </w:rPr>
              <w:t>Kůže: zpracování a výrobky. Řemesla, tradice, technika</w:t>
            </w:r>
            <w:r w:rsidR="00AA5C3C">
              <w:t>.</w:t>
            </w:r>
            <w:r w:rsidR="00AA5D36">
              <w:t xml:space="preserve"> Praha: Grada, 2005, ISBN 8024710919</w:t>
            </w:r>
            <w:r w:rsidR="00787A2C">
              <w:t>.</w:t>
            </w:r>
          </w:p>
          <w:p w14:paraId="5C1C90ED" w14:textId="24501A99" w:rsidR="00AA5D36" w:rsidRDefault="00AA5D36" w:rsidP="00AA5D36">
            <w:pPr>
              <w:jc w:val="both"/>
            </w:pPr>
            <w:r>
              <w:t>GŘEŠÁK, V</w:t>
            </w:r>
            <w:r w:rsidR="004619C6">
              <w:t>áclav</w:t>
            </w:r>
            <w:r>
              <w:t xml:space="preserve">. </w:t>
            </w:r>
            <w:r w:rsidRPr="002F69C7">
              <w:rPr>
                <w:i/>
                <w:iCs/>
              </w:rPr>
              <w:t>Konstrukce a modelování galanterie</w:t>
            </w:r>
            <w:r>
              <w:t>. Zlín: UTB, 2011. ISBN 9788074540974.</w:t>
            </w:r>
          </w:p>
          <w:p w14:paraId="53D435EB" w14:textId="77777777" w:rsidR="00AA5D36" w:rsidRDefault="00AA5D36" w:rsidP="00AA5D36">
            <w:pPr>
              <w:jc w:val="both"/>
            </w:pPr>
            <w:r w:rsidRPr="00AA5D36">
              <w:rPr>
                <w:b/>
                <w:bCs/>
              </w:rPr>
              <w:t>Doporučená:</w:t>
            </w:r>
            <w:r>
              <w:t xml:space="preserve"> </w:t>
            </w:r>
          </w:p>
          <w:p w14:paraId="6BA69EE8" w14:textId="25920D9B" w:rsidR="00AA5D36" w:rsidRDefault="004106E2" w:rsidP="00AA5D36">
            <w:pPr>
              <w:jc w:val="both"/>
            </w:pPr>
            <w:r w:rsidRPr="004106E2">
              <w:t xml:space="preserve">INGRAMS, </w:t>
            </w:r>
            <w:proofErr w:type="spellStart"/>
            <w:r w:rsidRPr="004106E2">
              <w:t>Otis</w:t>
            </w:r>
            <w:proofErr w:type="spellEnd"/>
            <w:r w:rsidRPr="004106E2">
              <w:t xml:space="preserve">. </w:t>
            </w:r>
            <w:r w:rsidRPr="002F69C7">
              <w:rPr>
                <w:i/>
                <w:iCs/>
              </w:rPr>
              <w:t>Práce s kůží: tradiční řemeslo v moderní době</w:t>
            </w:r>
            <w:r w:rsidRPr="004106E2">
              <w:t xml:space="preserve">. V Praze: Metafora, 2018. </w:t>
            </w:r>
            <w:r w:rsidR="00AA5D36">
              <w:t>ISBN 978-80-7359-549-4.</w:t>
            </w:r>
          </w:p>
          <w:p w14:paraId="08DBD046" w14:textId="07A5C41F" w:rsidR="00BF4DAF" w:rsidRDefault="00AA5D36" w:rsidP="00F97458">
            <w:pPr>
              <w:jc w:val="both"/>
            </w:pPr>
            <w:r>
              <w:t>MICHAEL, V</w:t>
            </w:r>
            <w:r w:rsidR="008E3C90">
              <w:t>alerie</w:t>
            </w:r>
            <w:r>
              <w:t xml:space="preserve">. </w:t>
            </w:r>
            <w:proofErr w:type="spellStart"/>
            <w:r w:rsidRPr="002F69C7">
              <w:rPr>
                <w:i/>
                <w:iCs/>
              </w:rPr>
              <w:t>The</w:t>
            </w:r>
            <w:proofErr w:type="spellEnd"/>
            <w:r w:rsidRPr="002F69C7">
              <w:rPr>
                <w:i/>
                <w:iCs/>
              </w:rPr>
              <w:t xml:space="preserve"> </w:t>
            </w:r>
            <w:proofErr w:type="spellStart"/>
            <w:r w:rsidRPr="002F69C7">
              <w:rPr>
                <w:i/>
                <w:iCs/>
              </w:rPr>
              <w:t>leatherworking</w:t>
            </w:r>
            <w:proofErr w:type="spellEnd"/>
            <w:r w:rsidRPr="002F69C7">
              <w:rPr>
                <w:i/>
                <w:iCs/>
              </w:rPr>
              <w:t xml:space="preserve"> handbook: a </w:t>
            </w:r>
            <w:proofErr w:type="spellStart"/>
            <w:r w:rsidRPr="002F69C7">
              <w:rPr>
                <w:i/>
                <w:iCs/>
              </w:rPr>
              <w:t>practical</w:t>
            </w:r>
            <w:proofErr w:type="spellEnd"/>
            <w:r w:rsidRPr="002F69C7">
              <w:rPr>
                <w:i/>
                <w:iCs/>
              </w:rPr>
              <w:t xml:space="preserve"> </w:t>
            </w:r>
            <w:proofErr w:type="spellStart"/>
            <w:r w:rsidRPr="002F69C7">
              <w:rPr>
                <w:i/>
                <w:iCs/>
              </w:rPr>
              <w:t>illustrated</w:t>
            </w:r>
            <w:proofErr w:type="spellEnd"/>
            <w:r w:rsidRPr="002F69C7">
              <w:rPr>
                <w:i/>
                <w:iCs/>
              </w:rPr>
              <w:t xml:space="preserve"> </w:t>
            </w:r>
            <w:proofErr w:type="spellStart"/>
            <w:r w:rsidRPr="002F69C7">
              <w:rPr>
                <w:i/>
                <w:iCs/>
              </w:rPr>
              <w:t>sourcebook</w:t>
            </w:r>
            <w:proofErr w:type="spellEnd"/>
            <w:r w:rsidRPr="002F69C7">
              <w:rPr>
                <w:i/>
                <w:iCs/>
              </w:rPr>
              <w:t xml:space="preserve"> </w:t>
            </w:r>
            <w:proofErr w:type="spellStart"/>
            <w:r w:rsidRPr="002F69C7">
              <w:rPr>
                <w:i/>
                <w:iCs/>
              </w:rPr>
              <w:t>of</w:t>
            </w:r>
            <w:proofErr w:type="spellEnd"/>
            <w:r w:rsidRPr="002F69C7">
              <w:rPr>
                <w:i/>
                <w:iCs/>
              </w:rPr>
              <w:t xml:space="preserve"> </w:t>
            </w:r>
            <w:proofErr w:type="spellStart"/>
            <w:r w:rsidRPr="002F69C7">
              <w:rPr>
                <w:i/>
                <w:iCs/>
              </w:rPr>
              <w:t>techniques</w:t>
            </w:r>
            <w:proofErr w:type="spellEnd"/>
            <w:r w:rsidRPr="002F69C7">
              <w:rPr>
                <w:i/>
                <w:iCs/>
              </w:rPr>
              <w:t xml:space="preserve"> and </w:t>
            </w:r>
            <w:proofErr w:type="spellStart"/>
            <w:r w:rsidRPr="002F69C7">
              <w:rPr>
                <w:i/>
                <w:iCs/>
              </w:rPr>
              <w:t>projects</w:t>
            </w:r>
            <w:proofErr w:type="spellEnd"/>
            <w:r>
              <w:t>.</w:t>
            </w:r>
            <w:r w:rsidR="00BF4DAF">
              <w:t xml:space="preserve"> </w:t>
            </w:r>
            <w:r>
              <w:t xml:space="preserve">London: </w:t>
            </w:r>
            <w:proofErr w:type="spellStart"/>
            <w:r>
              <w:t>Cassell</w:t>
            </w:r>
            <w:proofErr w:type="spellEnd"/>
            <w:r>
              <w:t xml:space="preserve"> </w:t>
            </w:r>
            <w:proofErr w:type="spellStart"/>
            <w:r>
              <w:t>Illustrated</w:t>
            </w:r>
            <w:proofErr w:type="spellEnd"/>
            <w:r>
              <w:t>, 2006. ISBN 9781844034741.</w:t>
            </w:r>
          </w:p>
        </w:tc>
      </w:tr>
      <w:tr w:rsidR="00B170D3" w14:paraId="186BA3AD" w14:textId="77777777" w:rsidTr="005133EF">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E5E72EC" w14:textId="77777777" w:rsidR="00B170D3" w:rsidRDefault="00B170D3" w:rsidP="00B170D3">
            <w:pPr>
              <w:jc w:val="center"/>
              <w:rPr>
                <w:b/>
              </w:rPr>
            </w:pPr>
            <w:r>
              <w:rPr>
                <w:b/>
              </w:rPr>
              <w:t>Informace ke kombinované nebo distanční formě</w:t>
            </w:r>
          </w:p>
        </w:tc>
      </w:tr>
      <w:tr w:rsidR="00B170D3" w14:paraId="5BAFCAFC" w14:textId="77777777" w:rsidTr="005133EF">
        <w:tc>
          <w:tcPr>
            <w:tcW w:w="4787" w:type="dxa"/>
            <w:gridSpan w:val="2"/>
            <w:tcBorders>
              <w:top w:val="single" w:sz="2" w:space="0" w:color="auto"/>
            </w:tcBorders>
            <w:shd w:val="clear" w:color="auto" w:fill="F7CAAC"/>
          </w:tcPr>
          <w:p w14:paraId="7472D273" w14:textId="77777777" w:rsidR="00B170D3" w:rsidRDefault="00B170D3" w:rsidP="00B170D3">
            <w:pPr>
              <w:jc w:val="both"/>
            </w:pPr>
            <w:r>
              <w:rPr>
                <w:b/>
              </w:rPr>
              <w:t>Rozsah konzultací (soustředění)</w:t>
            </w:r>
          </w:p>
        </w:tc>
        <w:tc>
          <w:tcPr>
            <w:tcW w:w="889" w:type="dxa"/>
            <w:tcBorders>
              <w:top w:val="single" w:sz="2" w:space="0" w:color="auto"/>
            </w:tcBorders>
          </w:tcPr>
          <w:p w14:paraId="7400853A" w14:textId="77777777" w:rsidR="00B170D3" w:rsidRDefault="00B170D3" w:rsidP="00B170D3">
            <w:pPr>
              <w:jc w:val="both"/>
            </w:pPr>
          </w:p>
        </w:tc>
        <w:tc>
          <w:tcPr>
            <w:tcW w:w="4179" w:type="dxa"/>
            <w:tcBorders>
              <w:top w:val="single" w:sz="2" w:space="0" w:color="auto"/>
            </w:tcBorders>
            <w:shd w:val="clear" w:color="auto" w:fill="F7CAAC"/>
          </w:tcPr>
          <w:p w14:paraId="53040139" w14:textId="77777777" w:rsidR="00B170D3" w:rsidRDefault="00B170D3" w:rsidP="00B170D3">
            <w:pPr>
              <w:jc w:val="both"/>
              <w:rPr>
                <w:b/>
              </w:rPr>
            </w:pPr>
            <w:r>
              <w:rPr>
                <w:b/>
              </w:rPr>
              <w:t xml:space="preserve">hodin </w:t>
            </w:r>
          </w:p>
        </w:tc>
      </w:tr>
      <w:tr w:rsidR="00B170D3" w14:paraId="7ED3FE04" w14:textId="77777777" w:rsidTr="005133EF">
        <w:tc>
          <w:tcPr>
            <w:tcW w:w="9855" w:type="dxa"/>
            <w:gridSpan w:val="4"/>
            <w:shd w:val="clear" w:color="auto" w:fill="F7CAAC"/>
          </w:tcPr>
          <w:p w14:paraId="020B193E" w14:textId="77777777" w:rsidR="00B170D3" w:rsidRDefault="00B170D3" w:rsidP="00B170D3">
            <w:pPr>
              <w:jc w:val="both"/>
              <w:rPr>
                <w:b/>
              </w:rPr>
            </w:pPr>
            <w:r>
              <w:rPr>
                <w:b/>
              </w:rPr>
              <w:t>Informace o způsobu kontaktu s vyučujícím</w:t>
            </w:r>
          </w:p>
        </w:tc>
      </w:tr>
      <w:tr w:rsidR="00B170D3" w14:paraId="0C5ABD92" w14:textId="77777777" w:rsidTr="005133EF">
        <w:trPr>
          <w:trHeight w:val="1373"/>
        </w:trPr>
        <w:tc>
          <w:tcPr>
            <w:tcW w:w="9855" w:type="dxa"/>
            <w:gridSpan w:val="4"/>
          </w:tcPr>
          <w:p w14:paraId="25C4DCE3" w14:textId="77777777" w:rsidR="00B170D3" w:rsidRDefault="00B170D3" w:rsidP="00B170D3">
            <w:pPr>
              <w:jc w:val="both"/>
            </w:pPr>
          </w:p>
        </w:tc>
      </w:tr>
    </w:tbl>
    <w:p w14:paraId="17C9D5A7" w14:textId="4F71DFA9" w:rsidR="00BF4DAF" w:rsidRDefault="00BF4DAF">
      <w:pPr>
        <w:spacing w:after="160" w:line="259" w:lineRule="auto"/>
      </w:pPr>
    </w:p>
    <w:p w14:paraId="5E9E4237" w14:textId="77777777" w:rsidR="00BF4DAF" w:rsidRDefault="00BF4D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FF7A2D" w14:paraId="741F33C8" w14:textId="77777777" w:rsidTr="005133EF">
        <w:tc>
          <w:tcPr>
            <w:tcW w:w="9855" w:type="dxa"/>
            <w:gridSpan w:val="9"/>
            <w:tcBorders>
              <w:bottom w:val="double" w:sz="4" w:space="0" w:color="auto"/>
            </w:tcBorders>
            <w:shd w:val="clear" w:color="auto" w:fill="BDD6EE"/>
          </w:tcPr>
          <w:p w14:paraId="1875A3F2" w14:textId="77777777" w:rsidR="00FF7A2D" w:rsidRDefault="00FF7A2D" w:rsidP="005133EF">
            <w:pPr>
              <w:jc w:val="both"/>
              <w:rPr>
                <w:b/>
                <w:sz w:val="28"/>
              </w:rPr>
            </w:pPr>
            <w:r>
              <w:lastRenderedPageBreak/>
              <w:br w:type="page"/>
            </w:r>
            <w:r>
              <w:rPr>
                <w:b/>
                <w:sz w:val="28"/>
              </w:rPr>
              <w:t>B-III – Charakteristika studijního předmětu</w:t>
            </w:r>
          </w:p>
        </w:tc>
      </w:tr>
      <w:tr w:rsidR="00851165" w14:paraId="50EF91F8" w14:textId="77777777" w:rsidTr="005133EF">
        <w:tc>
          <w:tcPr>
            <w:tcW w:w="3086" w:type="dxa"/>
            <w:tcBorders>
              <w:top w:val="double" w:sz="4" w:space="0" w:color="auto"/>
            </w:tcBorders>
            <w:shd w:val="clear" w:color="auto" w:fill="F7CAAC"/>
          </w:tcPr>
          <w:p w14:paraId="6C127AB0" w14:textId="77777777" w:rsidR="00851165" w:rsidRDefault="00851165" w:rsidP="00366E97">
            <w:pPr>
              <w:rPr>
                <w:b/>
              </w:rPr>
            </w:pPr>
            <w:r>
              <w:rPr>
                <w:b/>
              </w:rPr>
              <w:t>Název studijního předmětu</w:t>
            </w:r>
          </w:p>
        </w:tc>
        <w:tc>
          <w:tcPr>
            <w:tcW w:w="6769" w:type="dxa"/>
            <w:gridSpan w:val="8"/>
            <w:tcBorders>
              <w:top w:val="double" w:sz="4" w:space="0" w:color="auto"/>
            </w:tcBorders>
          </w:tcPr>
          <w:p w14:paraId="1BF995AB" w14:textId="3072894E" w:rsidR="00851165" w:rsidRDefault="00851165" w:rsidP="00366E97">
            <w:r>
              <w:t>Základy budování praxe v oboru</w:t>
            </w:r>
          </w:p>
        </w:tc>
      </w:tr>
      <w:tr w:rsidR="00851165" w14:paraId="1A3FCCFB" w14:textId="77777777" w:rsidTr="005133EF">
        <w:tc>
          <w:tcPr>
            <w:tcW w:w="3086" w:type="dxa"/>
            <w:shd w:val="clear" w:color="auto" w:fill="F7CAAC"/>
          </w:tcPr>
          <w:p w14:paraId="11BFB090" w14:textId="77777777" w:rsidR="00851165" w:rsidRDefault="00851165" w:rsidP="00366E97">
            <w:pPr>
              <w:rPr>
                <w:b/>
              </w:rPr>
            </w:pPr>
            <w:r>
              <w:rPr>
                <w:b/>
              </w:rPr>
              <w:t>Typ předmětu</w:t>
            </w:r>
          </w:p>
        </w:tc>
        <w:tc>
          <w:tcPr>
            <w:tcW w:w="3406" w:type="dxa"/>
            <w:gridSpan w:val="5"/>
          </w:tcPr>
          <w:p w14:paraId="01E53326" w14:textId="350A3374" w:rsidR="00851165" w:rsidRDefault="00851165" w:rsidP="00366E97">
            <w:r w:rsidRPr="004D049C">
              <w:t>povinný</w:t>
            </w:r>
          </w:p>
        </w:tc>
        <w:tc>
          <w:tcPr>
            <w:tcW w:w="2695" w:type="dxa"/>
            <w:gridSpan w:val="2"/>
            <w:shd w:val="clear" w:color="auto" w:fill="F7CAAC"/>
          </w:tcPr>
          <w:p w14:paraId="50E7DA12" w14:textId="77777777" w:rsidR="00851165" w:rsidRDefault="00851165" w:rsidP="00366E97">
            <w:r>
              <w:rPr>
                <w:b/>
              </w:rPr>
              <w:t>doporučený ročník / semestr</w:t>
            </w:r>
          </w:p>
        </w:tc>
        <w:tc>
          <w:tcPr>
            <w:tcW w:w="668" w:type="dxa"/>
          </w:tcPr>
          <w:p w14:paraId="69A5D741" w14:textId="0D8E1B5B" w:rsidR="00851165" w:rsidRDefault="00236501" w:rsidP="00366E97">
            <w:r>
              <w:t>2/L</w:t>
            </w:r>
            <w:r w:rsidRPr="008B1B66">
              <w:t>S</w:t>
            </w:r>
          </w:p>
        </w:tc>
      </w:tr>
      <w:tr w:rsidR="009C6F62" w14:paraId="42E8BBB3" w14:textId="77777777" w:rsidTr="005133EF">
        <w:tc>
          <w:tcPr>
            <w:tcW w:w="3086" w:type="dxa"/>
            <w:shd w:val="clear" w:color="auto" w:fill="F7CAAC"/>
          </w:tcPr>
          <w:p w14:paraId="1CA77009" w14:textId="77777777" w:rsidR="009C6F62" w:rsidRDefault="009C6F62" w:rsidP="00366E97">
            <w:pPr>
              <w:rPr>
                <w:b/>
              </w:rPr>
            </w:pPr>
            <w:r>
              <w:rPr>
                <w:b/>
              </w:rPr>
              <w:t>Rozsah studijního předmětu</w:t>
            </w:r>
          </w:p>
        </w:tc>
        <w:tc>
          <w:tcPr>
            <w:tcW w:w="1701" w:type="dxa"/>
            <w:gridSpan w:val="3"/>
          </w:tcPr>
          <w:p w14:paraId="5E81BB3F" w14:textId="6364B2DE" w:rsidR="009C6F62" w:rsidRDefault="009C6F62" w:rsidP="00366E97">
            <w:proofErr w:type="gramStart"/>
            <w:r>
              <w:rPr>
                <w:rFonts w:eastAsia="Calibri"/>
              </w:rPr>
              <w:t>13s</w:t>
            </w:r>
            <w:proofErr w:type="gramEnd"/>
          </w:p>
        </w:tc>
        <w:tc>
          <w:tcPr>
            <w:tcW w:w="889" w:type="dxa"/>
            <w:shd w:val="clear" w:color="auto" w:fill="F7CAAC"/>
          </w:tcPr>
          <w:p w14:paraId="31F93FA5" w14:textId="77777777" w:rsidR="009C6F62" w:rsidRDefault="009C6F62" w:rsidP="00366E97">
            <w:pPr>
              <w:rPr>
                <w:b/>
              </w:rPr>
            </w:pPr>
            <w:r>
              <w:rPr>
                <w:b/>
              </w:rPr>
              <w:t xml:space="preserve">hod. </w:t>
            </w:r>
          </w:p>
        </w:tc>
        <w:tc>
          <w:tcPr>
            <w:tcW w:w="816" w:type="dxa"/>
          </w:tcPr>
          <w:p w14:paraId="420B7C07" w14:textId="2C22D1A6" w:rsidR="009C6F62" w:rsidRDefault="009C6F62" w:rsidP="00366E97">
            <w:r>
              <w:t>13</w:t>
            </w:r>
          </w:p>
        </w:tc>
        <w:tc>
          <w:tcPr>
            <w:tcW w:w="2156" w:type="dxa"/>
            <w:shd w:val="clear" w:color="auto" w:fill="F7CAAC"/>
          </w:tcPr>
          <w:p w14:paraId="4DA1DF46" w14:textId="5BFA88A1" w:rsidR="009C6F62" w:rsidRDefault="009C6F62" w:rsidP="00366E97">
            <w:pPr>
              <w:rPr>
                <w:b/>
              </w:rPr>
            </w:pPr>
            <w:r w:rsidRPr="004F4EFF">
              <w:rPr>
                <w:b/>
              </w:rPr>
              <w:t>kreditů</w:t>
            </w:r>
          </w:p>
        </w:tc>
        <w:tc>
          <w:tcPr>
            <w:tcW w:w="1207" w:type="dxa"/>
            <w:gridSpan w:val="2"/>
          </w:tcPr>
          <w:p w14:paraId="55FF6C40" w14:textId="3558725D" w:rsidR="009C6F62" w:rsidRDefault="009C6F62" w:rsidP="00366E97">
            <w:r>
              <w:t>1</w:t>
            </w:r>
            <w:r w:rsidRPr="004F4EFF">
              <w:t xml:space="preserve"> </w:t>
            </w:r>
          </w:p>
        </w:tc>
      </w:tr>
      <w:tr w:rsidR="009C6F62" w14:paraId="2D08AC97" w14:textId="77777777" w:rsidTr="005133EF">
        <w:tc>
          <w:tcPr>
            <w:tcW w:w="3086" w:type="dxa"/>
            <w:shd w:val="clear" w:color="auto" w:fill="F7CAAC"/>
          </w:tcPr>
          <w:p w14:paraId="7575A3CE" w14:textId="77777777" w:rsidR="009C6F62" w:rsidRDefault="009C6F62" w:rsidP="00366E97">
            <w:pPr>
              <w:rPr>
                <w:b/>
                <w:sz w:val="22"/>
              </w:rPr>
            </w:pPr>
            <w:r>
              <w:rPr>
                <w:b/>
              </w:rPr>
              <w:t xml:space="preserve">Prerekvizity, </w:t>
            </w:r>
            <w:proofErr w:type="spellStart"/>
            <w:r>
              <w:rPr>
                <w:b/>
              </w:rPr>
              <w:t>korekvizity</w:t>
            </w:r>
            <w:proofErr w:type="spellEnd"/>
            <w:r>
              <w:rPr>
                <w:b/>
              </w:rPr>
              <w:t>, ekvivalence</w:t>
            </w:r>
          </w:p>
        </w:tc>
        <w:tc>
          <w:tcPr>
            <w:tcW w:w="6769" w:type="dxa"/>
            <w:gridSpan w:val="8"/>
          </w:tcPr>
          <w:p w14:paraId="3D1A179D" w14:textId="77777777" w:rsidR="009C6F62" w:rsidRDefault="009C6F62" w:rsidP="00366E97"/>
        </w:tc>
      </w:tr>
      <w:tr w:rsidR="00E13E28" w14:paraId="592D1277" w14:textId="77777777" w:rsidTr="005133EF">
        <w:tc>
          <w:tcPr>
            <w:tcW w:w="3086" w:type="dxa"/>
            <w:shd w:val="clear" w:color="auto" w:fill="F7CAAC"/>
          </w:tcPr>
          <w:p w14:paraId="40D1EC6E" w14:textId="77777777" w:rsidR="00E13E28" w:rsidRPr="005A0406" w:rsidRDefault="00E13E28" w:rsidP="00366E97">
            <w:pPr>
              <w:rPr>
                <w:b/>
              </w:rPr>
            </w:pPr>
            <w:r w:rsidRPr="005A0406">
              <w:rPr>
                <w:b/>
              </w:rPr>
              <w:t>Způsob ověření výsledků učení</w:t>
            </w:r>
          </w:p>
        </w:tc>
        <w:tc>
          <w:tcPr>
            <w:tcW w:w="3406" w:type="dxa"/>
            <w:gridSpan w:val="5"/>
          </w:tcPr>
          <w:p w14:paraId="50680E0E" w14:textId="7304FAEF" w:rsidR="00E13E28" w:rsidRDefault="00E13E28" w:rsidP="00366E97">
            <w:r>
              <w:rPr>
                <w:rFonts w:eastAsia="Calibri"/>
              </w:rPr>
              <w:t>zápočet</w:t>
            </w:r>
            <w:r w:rsidRPr="004F4EFF">
              <w:rPr>
                <w:rFonts w:eastAsia="Calibri"/>
              </w:rPr>
              <w:t xml:space="preserve"> </w:t>
            </w:r>
          </w:p>
        </w:tc>
        <w:tc>
          <w:tcPr>
            <w:tcW w:w="2156" w:type="dxa"/>
            <w:shd w:val="clear" w:color="auto" w:fill="F7CAAC"/>
          </w:tcPr>
          <w:p w14:paraId="42EFFD9C" w14:textId="3947B7F3" w:rsidR="00E13E28" w:rsidRDefault="00E13E28" w:rsidP="00366E97">
            <w:pPr>
              <w:rPr>
                <w:b/>
              </w:rPr>
            </w:pPr>
            <w:r w:rsidRPr="004F4EFF">
              <w:rPr>
                <w:b/>
              </w:rPr>
              <w:t>Forma výuky</w:t>
            </w:r>
          </w:p>
        </w:tc>
        <w:tc>
          <w:tcPr>
            <w:tcW w:w="1207" w:type="dxa"/>
            <w:gridSpan w:val="2"/>
          </w:tcPr>
          <w:p w14:paraId="0BE1314D" w14:textId="0F68BD8C" w:rsidR="00E13E28" w:rsidRDefault="00E13E28" w:rsidP="00366E97">
            <w:r>
              <w:rPr>
                <w:rFonts w:eastAsia="Calibri"/>
              </w:rPr>
              <w:t>s</w:t>
            </w:r>
            <w:r w:rsidRPr="004F4EFF">
              <w:rPr>
                <w:rFonts w:eastAsia="Calibri"/>
              </w:rPr>
              <w:t>eminář</w:t>
            </w:r>
          </w:p>
        </w:tc>
      </w:tr>
      <w:tr w:rsidR="00E13E28" w14:paraId="25E6CD8B" w14:textId="77777777" w:rsidTr="005133EF">
        <w:tc>
          <w:tcPr>
            <w:tcW w:w="3086" w:type="dxa"/>
            <w:shd w:val="clear" w:color="auto" w:fill="F7CAAC"/>
          </w:tcPr>
          <w:p w14:paraId="312A419D" w14:textId="77777777" w:rsidR="00E13E28" w:rsidRPr="005A0406" w:rsidRDefault="00E13E28" w:rsidP="00366E97">
            <w:pPr>
              <w:rPr>
                <w:b/>
              </w:rPr>
            </w:pPr>
            <w:r w:rsidRPr="005A0406">
              <w:rPr>
                <w:b/>
              </w:rPr>
              <w:t>Forma způsobu ověření výsledků učení a další požadavky na studenta</w:t>
            </w:r>
          </w:p>
        </w:tc>
        <w:tc>
          <w:tcPr>
            <w:tcW w:w="6769" w:type="dxa"/>
            <w:gridSpan w:val="8"/>
            <w:tcBorders>
              <w:bottom w:val="nil"/>
            </w:tcBorders>
          </w:tcPr>
          <w:p w14:paraId="403C5649" w14:textId="77777777" w:rsidR="00E13E28" w:rsidRDefault="00E13E28" w:rsidP="00366E97">
            <w:r>
              <w:t xml:space="preserve">písemná, </w:t>
            </w:r>
          </w:p>
          <w:p w14:paraId="3D23EA78" w14:textId="65C711B9" w:rsidR="00E13E28" w:rsidRDefault="00E13E28" w:rsidP="00366E97">
            <w:r w:rsidRPr="004F4EFF">
              <w:t>80% aktivní účast na seminářích, zpracování a obhájení podnikatelského plánu</w:t>
            </w:r>
          </w:p>
        </w:tc>
      </w:tr>
      <w:tr w:rsidR="009C6F62" w14:paraId="0FA30C76" w14:textId="77777777" w:rsidTr="00366E97">
        <w:trPr>
          <w:trHeight w:val="62"/>
        </w:trPr>
        <w:tc>
          <w:tcPr>
            <w:tcW w:w="9855" w:type="dxa"/>
            <w:gridSpan w:val="9"/>
            <w:tcBorders>
              <w:top w:val="nil"/>
            </w:tcBorders>
          </w:tcPr>
          <w:p w14:paraId="22682012" w14:textId="77777777" w:rsidR="009C6F62" w:rsidRDefault="009C6F62" w:rsidP="00366E97"/>
        </w:tc>
      </w:tr>
      <w:tr w:rsidR="006F35B4" w14:paraId="41FE6B31" w14:textId="77777777" w:rsidTr="005133EF">
        <w:trPr>
          <w:trHeight w:val="197"/>
        </w:trPr>
        <w:tc>
          <w:tcPr>
            <w:tcW w:w="3086" w:type="dxa"/>
            <w:tcBorders>
              <w:top w:val="nil"/>
            </w:tcBorders>
            <w:shd w:val="clear" w:color="auto" w:fill="F7CAAC"/>
          </w:tcPr>
          <w:p w14:paraId="7D21CE00" w14:textId="77777777" w:rsidR="006F35B4" w:rsidRDefault="006F35B4" w:rsidP="00366E97">
            <w:pPr>
              <w:rPr>
                <w:b/>
              </w:rPr>
            </w:pPr>
            <w:r>
              <w:rPr>
                <w:b/>
              </w:rPr>
              <w:t>Garant předmětu</w:t>
            </w:r>
          </w:p>
        </w:tc>
        <w:tc>
          <w:tcPr>
            <w:tcW w:w="6769" w:type="dxa"/>
            <w:gridSpan w:val="8"/>
            <w:tcBorders>
              <w:top w:val="nil"/>
            </w:tcBorders>
          </w:tcPr>
          <w:p w14:paraId="14E8CC9D" w14:textId="093745C5" w:rsidR="006F35B4" w:rsidRDefault="006F35B4" w:rsidP="00366E97">
            <w:r w:rsidRPr="00A67B64">
              <w:t xml:space="preserve">MgA. Eva </w:t>
            </w:r>
            <w:proofErr w:type="spellStart"/>
            <w:r w:rsidRPr="00A67B64">
              <w:t>Klabalová</w:t>
            </w:r>
            <w:proofErr w:type="spellEnd"/>
            <w:r w:rsidRPr="00A67B64">
              <w:t>, Ph.D.</w:t>
            </w:r>
          </w:p>
        </w:tc>
      </w:tr>
      <w:tr w:rsidR="006F35B4" w14:paraId="53FABC1F" w14:textId="77777777" w:rsidTr="005133EF">
        <w:trPr>
          <w:trHeight w:val="243"/>
        </w:trPr>
        <w:tc>
          <w:tcPr>
            <w:tcW w:w="3086" w:type="dxa"/>
            <w:tcBorders>
              <w:top w:val="nil"/>
            </w:tcBorders>
            <w:shd w:val="clear" w:color="auto" w:fill="F7CAAC"/>
          </w:tcPr>
          <w:p w14:paraId="58630D91" w14:textId="77777777" w:rsidR="006F35B4" w:rsidRDefault="006F35B4" w:rsidP="00366E97">
            <w:pPr>
              <w:rPr>
                <w:b/>
              </w:rPr>
            </w:pPr>
            <w:r>
              <w:rPr>
                <w:b/>
              </w:rPr>
              <w:t>Zapojení garanta do výuky předmětu</w:t>
            </w:r>
          </w:p>
        </w:tc>
        <w:tc>
          <w:tcPr>
            <w:tcW w:w="6769" w:type="dxa"/>
            <w:gridSpan w:val="8"/>
            <w:tcBorders>
              <w:top w:val="nil"/>
            </w:tcBorders>
          </w:tcPr>
          <w:p w14:paraId="287C4E04" w14:textId="5E898C91" w:rsidR="006F35B4" w:rsidRDefault="00075D68" w:rsidP="00366E97">
            <w:r>
              <w:t>50 %</w:t>
            </w:r>
          </w:p>
          <w:p w14:paraId="6B0C5A8D" w14:textId="77777777" w:rsidR="006F35B4" w:rsidRDefault="006F35B4" w:rsidP="00366E97"/>
        </w:tc>
      </w:tr>
      <w:tr w:rsidR="006F35B4" w14:paraId="4C6215AB" w14:textId="77777777" w:rsidTr="005133EF">
        <w:tc>
          <w:tcPr>
            <w:tcW w:w="3086" w:type="dxa"/>
            <w:shd w:val="clear" w:color="auto" w:fill="F7CAAC"/>
          </w:tcPr>
          <w:p w14:paraId="550FD67D" w14:textId="77777777" w:rsidR="006F35B4" w:rsidRDefault="006F35B4" w:rsidP="00366E97">
            <w:pPr>
              <w:rPr>
                <w:b/>
              </w:rPr>
            </w:pPr>
            <w:r>
              <w:rPr>
                <w:b/>
              </w:rPr>
              <w:t>Vyučující</w:t>
            </w:r>
          </w:p>
        </w:tc>
        <w:tc>
          <w:tcPr>
            <w:tcW w:w="6769" w:type="dxa"/>
            <w:gridSpan w:val="8"/>
            <w:tcBorders>
              <w:bottom w:val="nil"/>
            </w:tcBorders>
          </w:tcPr>
          <w:p w14:paraId="5BA46275" w14:textId="3314CBB5" w:rsidR="006F35B4" w:rsidRPr="00AA5C3C" w:rsidRDefault="006F35B4" w:rsidP="008637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AA5C3C">
              <w:rPr>
                <w:bCs/>
              </w:rPr>
              <w:t xml:space="preserve">MgA. Eva </w:t>
            </w:r>
            <w:proofErr w:type="spellStart"/>
            <w:r w:rsidRPr="00AA5C3C">
              <w:rPr>
                <w:bCs/>
              </w:rPr>
              <w:t>Klabalová</w:t>
            </w:r>
            <w:proofErr w:type="spellEnd"/>
            <w:r w:rsidRPr="00AA5C3C">
              <w:rPr>
                <w:bCs/>
              </w:rPr>
              <w:t>, Ph.D.</w:t>
            </w:r>
            <w:r w:rsidR="00075D68">
              <w:rPr>
                <w:bCs/>
              </w:rPr>
              <w:t xml:space="preserve"> 50 %</w:t>
            </w:r>
            <w:r w:rsidR="008637EF">
              <w:t xml:space="preserve">, </w:t>
            </w:r>
            <w:r w:rsidRPr="00AA5C3C">
              <w:t xml:space="preserve">MgA. Jana </w:t>
            </w:r>
            <w:proofErr w:type="spellStart"/>
            <w:r w:rsidRPr="00AA5C3C">
              <w:t>Kotikov</w:t>
            </w:r>
            <w:proofErr w:type="spellEnd"/>
            <w:r w:rsidR="00075D68">
              <w:t xml:space="preserve"> </w:t>
            </w:r>
            <w:r w:rsidR="006617A7">
              <w:rPr>
                <w:bCs/>
              </w:rPr>
              <w:t>3</w:t>
            </w:r>
            <w:r w:rsidR="00075D68">
              <w:rPr>
                <w:bCs/>
              </w:rPr>
              <w:t>0 %</w:t>
            </w:r>
            <w:r w:rsidR="006617A7">
              <w:rPr>
                <w:bCs/>
              </w:rPr>
              <w:t>, odborníci z</w:t>
            </w:r>
            <w:r w:rsidR="00927EDC">
              <w:rPr>
                <w:bCs/>
              </w:rPr>
              <w:t> </w:t>
            </w:r>
            <w:r w:rsidR="006617A7">
              <w:rPr>
                <w:bCs/>
              </w:rPr>
              <w:t>praxe</w:t>
            </w:r>
            <w:r w:rsidR="00927EDC">
              <w:rPr>
                <w:bCs/>
              </w:rPr>
              <w:t xml:space="preserve"> </w:t>
            </w:r>
            <w:r w:rsidR="008637EF">
              <w:rPr>
                <w:bCs/>
              </w:rPr>
              <w:br/>
            </w:r>
            <w:r w:rsidR="00927EDC">
              <w:rPr>
                <w:bCs/>
              </w:rPr>
              <w:t>20 %</w:t>
            </w:r>
          </w:p>
        </w:tc>
      </w:tr>
      <w:tr w:rsidR="009C6F62" w14:paraId="3CB07503" w14:textId="77777777" w:rsidTr="00366E97">
        <w:trPr>
          <w:trHeight w:val="54"/>
        </w:trPr>
        <w:tc>
          <w:tcPr>
            <w:tcW w:w="9855" w:type="dxa"/>
            <w:gridSpan w:val="9"/>
            <w:tcBorders>
              <w:top w:val="nil"/>
            </w:tcBorders>
          </w:tcPr>
          <w:p w14:paraId="69E621ED" w14:textId="77777777" w:rsidR="009C6F62" w:rsidRDefault="009C6F62" w:rsidP="00366E97"/>
        </w:tc>
      </w:tr>
      <w:tr w:rsidR="009C6F62" w14:paraId="7C3788D9" w14:textId="77777777" w:rsidTr="005133EF">
        <w:tc>
          <w:tcPr>
            <w:tcW w:w="3086" w:type="dxa"/>
            <w:shd w:val="clear" w:color="auto" w:fill="F7CAAC"/>
          </w:tcPr>
          <w:p w14:paraId="5885CDDA" w14:textId="77777777" w:rsidR="009C6F62" w:rsidRPr="001452AD" w:rsidRDefault="009C6F62" w:rsidP="009C6F62">
            <w:pPr>
              <w:jc w:val="both"/>
              <w:rPr>
                <w:b/>
                <w:highlight w:val="yellow"/>
              </w:rPr>
            </w:pPr>
            <w:r w:rsidRPr="009B48E7">
              <w:rPr>
                <w:b/>
              </w:rPr>
              <w:t>Hlavní témata a výsledky učení</w:t>
            </w:r>
          </w:p>
        </w:tc>
        <w:tc>
          <w:tcPr>
            <w:tcW w:w="6769" w:type="dxa"/>
            <w:gridSpan w:val="8"/>
            <w:tcBorders>
              <w:bottom w:val="nil"/>
            </w:tcBorders>
          </w:tcPr>
          <w:p w14:paraId="20371544" w14:textId="77777777" w:rsidR="009C6F62" w:rsidRPr="001452AD" w:rsidRDefault="009C6F62" w:rsidP="009C6F62">
            <w:pPr>
              <w:jc w:val="both"/>
              <w:rPr>
                <w:highlight w:val="yellow"/>
              </w:rPr>
            </w:pPr>
          </w:p>
        </w:tc>
      </w:tr>
      <w:tr w:rsidR="009C6F62" w14:paraId="398B58B6" w14:textId="77777777" w:rsidTr="002B709F">
        <w:trPr>
          <w:trHeight w:val="5816"/>
        </w:trPr>
        <w:tc>
          <w:tcPr>
            <w:tcW w:w="9855" w:type="dxa"/>
            <w:gridSpan w:val="9"/>
            <w:tcBorders>
              <w:top w:val="nil"/>
              <w:bottom w:val="single" w:sz="4" w:space="0" w:color="auto"/>
            </w:tcBorders>
          </w:tcPr>
          <w:p w14:paraId="565E87CD" w14:textId="4D57132F" w:rsidR="006B7595" w:rsidRPr="001B4EB7" w:rsidRDefault="001E3E79" w:rsidP="001E3E79">
            <w:pPr>
              <w:jc w:val="both"/>
              <w:rPr>
                <w:b/>
                <w:bCs/>
              </w:rPr>
            </w:pPr>
            <w:r w:rsidRPr="001B4EB7">
              <w:rPr>
                <w:b/>
                <w:bCs/>
              </w:rPr>
              <w:t>Témata:</w:t>
            </w:r>
          </w:p>
          <w:p w14:paraId="038CB465" w14:textId="522D9098" w:rsidR="006B7595" w:rsidRPr="001E3E79" w:rsidRDefault="006B7595" w:rsidP="004C352E">
            <w:pPr>
              <w:pStyle w:val="Odstavecseseznamem"/>
              <w:numPr>
                <w:ilvl w:val="0"/>
                <w:numId w:val="175"/>
              </w:numPr>
              <w:jc w:val="both"/>
            </w:pPr>
            <w:r w:rsidRPr="001E3E79">
              <w:t>Úvod do podnikání, podnikatelské prostředí</w:t>
            </w:r>
            <w:r w:rsidR="00E91BE0">
              <w:t>.</w:t>
            </w:r>
          </w:p>
          <w:p w14:paraId="47F12FE7" w14:textId="55F9BF85" w:rsidR="006B7595" w:rsidRPr="001E3E79" w:rsidRDefault="006B7595" w:rsidP="004C352E">
            <w:pPr>
              <w:pStyle w:val="Odstavecseseznamem"/>
              <w:numPr>
                <w:ilvl w:val="0"/>
                <w:numId w:val="175"/>
              </w:numPr>
              <w:jc w:val="both"/>
            </w:pPr>
            <w:r w:rsidRPr="001E3E79">
              <w:t>Právní aspekty podnikání a právní formy podnikání v</w:t>
            </w:r>
            <w:r w:rsidR="00E91BE0">
              <w:t> </w:t>
            </w:r>
            <w:r w:rsidRPr="001E3E79">
              <w:t>ČR</w:t>
            </w:r>
            <w:r w:rsidR="00E91BE0">
              <w:t>.</w:t>
            </w:r>
          </w:p>
          <w:p w14:paraId="0AC78704" w14:textId="7C9176B7" w:rsidR="006B7595" w:rsidRPr="001E3E79" w:rsidRDefault="006B7595" w:rsidP="004C352E">
            <w:pPr>
              <w:pStyle w:val="Odstavecseseznamem"/>
              <w:numPr>
                <w:ilvl w:val="0"/>
                <w:numId w:val="175"/>
              </w:numPr>
              <w:jc w:val="both"/>
            </w:pPr>
            <w:r w:rsidRPr="001E3E79">
              <w:t>Živnostenské právo</w:t>
            </w:r>
            <w:r w:rsidR="00E91BE0">
              <w:t>.</w:t>
            </w:r>
          </w:p>
          <w:p w14:paraId="23934C9E" w14:textId="73844656" w:rsidR="006B7595" w:rsidRPr="001E3E79" w:rsidRDefault="006B7595" w:rsidP="004C352E">
            <w:pPr>
              <w:pStyle w:val="Odstavecseseznamem"/>
              <w:numPr>
                <w:ilvl w:val="0"/>
                <w:numId w:val="175"/>
              </w:numPr>
              <w:jc w:val="both"/>
            </w:pPr>
            <w:r w:rsidRPr="001E3E79">
              <w:t>Životní cyklus podniku, vznik a zánik podniku</w:t>
            </w:r>
            <w:r w:rsidR="00E91BE0">
              <w:t>.</w:t>
            </w:r>
          </w:p>
          <w:p w14:paraId="64EF0AA9" w14:textId="348B34D3" w:rsidR="006B7595" w:rsidRPr="001E3E79" w:rsidRDefault="006B7595" w:rsidP="004C352E">
            <w:pPr>
              <w:pStyle w:val="Odstavecseseznamem"/>
              <w:numPr>
                <w:ilvl w:val="0"/>
                <w:numId w:val="175"/>
              </w:numPr>
              <w:jc w:val="both"/>
            </w:pPr>
            <w:r w:rsidRPr="001E3E79">
              <w:t>Založení fyzické a právnické osoby</w:t>
            </w:r>
            <w:r w:rsidR="00E91BE0">
              <w:t>.</w:t>
            </w:r>
          </w:p>
          <w:p w14:paraId="4178D740" w14:textId="5B764590" w:rsidR="006B7595" w:rsidRPr="001E3E79" w:rsidRDefault="006B7595" w:rsidP="004C352E">
            <w:pPr>
              <w:pStyle w:val="Odstavecseseznamem"/>
              <w:numPr>
                <w:ilvl w:val="0"/>
                <w:numId w:val="175"/>
              </w:numPr>
              <w:jc w:val="both"/>
            </w:pPr>
            <w:r w:rsidRPr="001E3E79">
              <w:t>Podpora podnikání</w:t>
            </w:r>
            <w:r w:rsidR="00E91BE0">
              <w:t>.</w:t>
            </w:r>
          </w:p>
          <w:p w14:paraId="53E694A1" w14:textId="693537D1" w:rsidR="006B7595" w:rsidRPr="001E3E79" w:rsidRDefault="006B7595" w:rsidP="004C352E">
            <w:pPr>
              <w:pStyle w:val="Odstavecseseznamem"/>
              <w:numPr>
                <w:ilvl w:val="0"/>
                <w:numId w:val="175"/>
              </w:numPr>
              <w:jc w:val="both"/>
            </w:pPr>
            <w:r w:rsidRPr="001E3E79">
              <w:t>Specifika podnikání v oblasti umění a kulturně kreativních průmyslech</w:t>
            </w:r>
            <w:r w:rsidR="00E91BE0">
              <w:t>.</w:t>
            </w:r>
          </w:p>
          <w:p w14:paraId="4FE0D149" w14:textId="1DAB14A8" w:rsidR="006B7595" w:rsidRPr="001E3E79" w:rsidRDefault="006B7595" w:rsidP="004C352E">
            <w:pPr>
              <w:pStyle w:val="Odstavecseseznamem"/>
              <w:numPr>
                <w:ilvl w:val="0"/>
                <w:numId w:val="175"/>
              </w:numPr>
              <w:jc w:val="both"/>
            </w:pPr>
            <w:r w:rsidRPr="001E3E79">
              <w:t>Základy ekonomiky podniku</w:t>
            </w:r>
            <w:r w:rsidR="00E91BE0">
              <w:t>.</w:t>
            </w:r>
          </w:p>
          <w:p w14:paraId="7EC9AD77" w14:textId="47442448" w:rsidR="006B7595" w:rsidRPr="001E3E79" w:rsidRDefault="006B7595" w:rsidP="004C352E">
            <w:pPr>
              <w:pStyle w:val="Odstavecseseznamem"/>
              <w:numPr>
                <w:ilvl w:val="0"/>
                <w:numId w:val="175"/>
              </w:numPr>
              <w:jc w:val="both"/>
            </w:pPr>
            <w:r w:rsidRPr="001E3E79">
              <w:t>Řízení nákladů, výnosů a výsledku hospodaření</w:t>
            </w:r>
            <w:r w:rsidR="00E91BE0">
              <w:t>.</w:t>
            </w:r>
          </w:p>
          <w:p w14:paraId="1A10A72B" w14:textId="1C30C14A" w:rsidR="006B7595" w:rsidRPr="001E3E79" w:rsidRDefault="006B7595" w:rsidP="004C352E">
            <w:pPr>
              <w:pStyle w:val="Odstavecseseznamem"/>
              <w:numPr>
                <w:ilvl w:val="0"/>
                <w:numId w:val="175"/>
              </w:numPr>
              <w:jc w:val="both"/>
            </w:pPr>
            <w:r w:rsidRPr="001E3E79">
              <w:t>Majetková a kapitálová struktura podniku</w:t>
            </w:r>
            <w:r w:rsidR="00E91BE0">
              <w:t>.</w:t>
            </w:r>
          </w:p>
          <w:p w14:paraId="0BE9D6B2" w14:textId="39AB3959" w:rsidR="006B7595" w:rsidRPr="001E3E79" w:rsidRDefault="006B7595" w:rsidP="004C352E">
            <w:pPr>
              <w:pStyle w:val="Odstavecseseznamem"/>
              <w:numPr>
                <w:ilvl w:val="0"/>
                <w:numId w:val="175"/>
              </w:numPr>
              <w:jc w:val="both"/>
            </w:pPr>
            <w:r w:rsidRPr="001E3E79">
              <w:t>Základy financí a finančního řízení v</w:t>
            </w:r>
            <w:r w:rsidR="00E91BE0">
              <w:t> </w:t>
            </w:r>
            <w:r w:rsidRPr="001E3E79">
              <w:t>podniku</w:t>
            </w:r>
            <w:r w:rsidR="00E91BE0">
              <w:t>.</w:t>
            </w:r>
            <w:r w:rsidRPr="001E3E79">
              <w:t xml:space="preserve"> </w:t>
            </w:r>
          </w:p>
          <w:p w14:paraId="24DE1560" w14:textId="5B6A70A3" w:rsidR="006B7595" w:rsidRPr="001E3E79" w:rsidRDefault="006B7595" w:rsidP="004C352E">
            <w:pPr>
              <w:pStyle w:val="Odstavecseseznamem"/>
              <w:numPr>
                <w:ilvl w:val="0"/>
                <w:numId w:val="175"/>
              </w:numPr>
              <w:jc w:val="both"/>
            </w:pPr>
            <w:r w:rsidRPr="001E3E79">
              <w:t>Základy kalkulací a cenotvorby</w:t>
            </w:r>
            <w:r w:rsidR="00E91BE0">
              <w:t>.</w:t>
            </w:r>
          </w:p>
          <w:p w14:paraId="2F668401" w14:textId="0247CFCB" w:rsidR="005A048A" w:rsidRPr="001E3E79" w:rsidRDefault="006B7595" w:rsidP="00E91BE0">
            <w:pPr>
              <w:pStyle w:val="Odstavecseseznamem"/>
              <w:numPr>
                <w:ilvl w:val="0"/>
                <w:numId w:val="175"/>
              </w:numPr>
              <w:spacing w:after="120"/>
              <w:ind w:left="714" w:hanging="357"/>
              <w:contextualSpacing w:val="0"/>
              <w:jc w:val="both"/>
            </w:pPr>
            <w:proofErr w:type="spellStart"/>
            <w:r w:rsidRPr="001E3E79">
              <w:t>Canvas</w:t>
            </w:r>
            <w:proofErr w:type="spellEnd"/>
            <w:r w:rsidRPr="001E3E79">
              <w:t xml:space="preserve"> nástroj pro návrh business modelu v podnikatelském plánu</w:t>
            </w:r>
            <w:r w:rsidR="00E91BE0">
              <w:t>.</w:t>
            </w:r>
          </w:p>
          <w:p w14:paraId="14010B47" w14:textId="77777777" w:rsidR="005A048A" w:rsidRPr="001B4EB7" w:rsidRDefault="005A048A" w:rsidP="005A048A">
            <w:pPr>
              <w:jc w:val="both"/>
              <w:rPr>
                <w:b/>
                <w:bCs/>
              </w:rPr>
            </w:pPr>
            <w:r w:rsidRPr="001B4EB7">
              <w:rPr>
                <w:b/>
                <w:bCs/>
              </w:rPr>
              <w:t>Výsledky učení:</w:t>
            </w:r>
          </w:p>
          <w:p w14:paraId="7032BB5C" w14:textId="77777777" w:rsidR="005A048A" w:rsidRDefault="005A048A" w:rsidP="005A048A">
            <w:pPr>
              <w:jc w:val="both"/>
            </w:pPr>
            <w:r>
              <w:t>Odborné znalosti – po absolvování předmětu student umí:</w:t>
            </w:r>
          </w:p>
          <w:p w14:paraId="376BFD2E" w14:textId="5C34EA83" w:rsidR="005A048A" w:rsidRDefault="005A048A" w:rsidP="004C352E">
            <w:pPr>
              <w:pStyle w:val="Odstavecseseznamem"/>
              <w:numPr>
                <w:ilvl w:val="0"/>
                <w:numId w:val="55"/>
              </w:numPr>
              <w:jc w:val="both"/>
            </w:pPr>
            <w:r>
              <w:t>definovat klíčové p</w:t>
            </w:r>
            <w:r w:rsidRPr="001E3E79">
              <w:t>rávní aspekty podnikání a právní formy podnikání v</w:t>
            </w:r>
            <w:r>
              <w:t> </w:t>
            </w:r>
            <w:r w:rsidRPr="001E3E79">
              <w:t>ČR</w:t>
            </w:r>
          </w:p>
          <w:p w14:paraId="46498F6D" w14:textId="225BD0F5" w:rsidR="005A048A" w:rsidRDefault="005A048A" w:rsidP="004C352E">
            <w:pPr>
              <w:pStyle w:val="Odstavecseseznamem"/>
              <w:numPr>
                <w:ilvl w:val="0"/>
                <w:numId w:val="55"/>
              </w:numPr>
              <w:jc w:val="both"/>
            </w:pPr>
            <w:r>
              <w:t xml:space="preserve">vysvětlit </w:t>
            </w:r>
            <w:r w:rsidRPr="001E3E79">
              <w:t>Živnostenské právo</w:t>
            </w:r>
          </w:p>
          <w:p w14:paraId="3B68FA1C" w14:textId="77777777" w:rsidR="00B12D5D" w:rsidRDefault="004D1BAB" w:rsidP="004C352E">
            <w:pPr>
              <w:pStyle w:val="Odstavecseseznamem"/>
              <w:numPr>
                <w:ilvl w:val="0"/>
                <w:numId w:val="55"/>
              </w:numPr>
              <w:jc w:val="both"/>
            </w:pPr>
            <w:r>
              <w:t>objasnit ž</w:t>
            </w:r>
            <w:r w:rsidRPr="001E3E79">
              <w:t>ivotní cyklus podniku, vznik a zánik podniku</w:t>
            </w:r>
          </w:p>
          <w:p w14:paraId="229E3B27" w14:textId="26B2FB8C" w:rsidR="00B12D5D" w:rsidRDefault="00B12D5D" w:rsidP="004C352E">
            <w:pPr>
              <w:pStyle w:val="Odstavecseseznamem"/>
              <w:numPr>
                <w:ilvl w:val="0"/>
                <w:numId w:val="55"/>
              </w:numPr>
              <w:jc w:val="both"/>
            </w:pPr>
            <w:r>
              <w:t>popsat z</w:t>
            </w:r>
            <w:r w:rsidRPr="001E3E79">
              <w:t>áklady kalkulací a cenotvorby</w:t>
            </w:r>
          </w:p>
          <w:p w14:paraId="51EDDB12" w14:textId="267F2A1B" w:rsidR="005A048A" w:rsidRDefault="003D3847" w:rsidP="004C352E">
            <w:pPr>
              <w:pStyle w:val="Odstavecseseznamem"/>
              <w:numPr>
                <w:ilvl w:val="0"/>
                <w:numId w:val="55"/>
              </w:numPr>
              <w:contextualSpacing w:val="0"/>
              <w:jc w:val="both"/>
            </w:pPr>
            <w:r>
              <w:t xml:space="preserve">popsat </w:t>
            </w:r>
            <w:r w:rsidR="00B12D5D" w:rsidRPr="001E3E79">
              <w:t>návrh business modelu v podnikatelském plánu</w:t>
            </w:r>
          </w:p>
          <w:p w14:paraId="2CFA2412" w14:textId="77777777" w:rsidR="005A048A" w:rsidRDefault="005A048A" w:rsidP="005A048A">
            <w:pPr>
              <w:jc w:val="both"/>
            </w:pPr>
            <w:r>
              <w:t>Odborné dovednosti – po absolvování předmětu student umí:</w:t>
            </w:r>
          </w:p>
          <w:p w14:paraId="24C231E0" w14:textId="121065CF" w:rsidR="00D4563D" w:rsidRDefault="00D4563D" w:rsidP="004C352E">
            <w:pPr>
              <w:pStyle w:val="Odstavecseseznamem"/>
              <w:numPr>
                <w:ilvl w:val="0"/>
                <w:numId w:val="55"/>
              </w:numPr>
              <w:jc w:val="both"/>
            </w:pPr>
            <w:r>
              <w:t>orientovat se v klíčových p</w:t>
            </w:r>
            <w:r w:rsidRPr="001E3E79">
              <w:t>rávní</w:t>
            </w:r>
            <w:r>
              <w:t>ch</w:t>
            </w:r>
            <w:r w:rsidRPr="001E3E79">
              <w:t xml:space="preserve"> aspekt</w:t>
            </w:r>
            <w:r>
              <w:t>ech</w:t>
            </w:r>
            <w:r w:rsidRPr="001E3E79">
              <w:t xml:space="preserve"> podnikání </w:t>
            </w:r>
            <w:proofErr w:type="spellStart"/>
            <w:r w:rsidRPr="001E3E79">
              <w:t>podnikání</w:t>
            </w:r>
            <w:proofErr w:type="spellEnd"/>
            <w:r w:rsidRPr="001E3E79">
              <w:t xml:space="preserve"> v</w:t>
            </w:r>
            <w:r>
              <w:t> </w:t>
            </w:r>
            <w:r w:rsidRPr="001E3E79">
              <w:t>ČR</w:t>
            </w:r>
            <w:r>
              <w:t xml:space="preserve"> a využívat je</w:t>
            </w:r>
          </w:p>
          <w:p w14:paraId="63FE5E87" w14:textId="4E32BB4D" w:rsidR="003D3847" w:rsidRDefault="00D4563D" w:rsidP="004C352E">
            <w:pPr>
              <w:pStyle w:val="Odstavecseseznamem"/>
              <w:numPr>
                <w:ilvl w:val="0"/>
                <w:numId w:val="55"/>
              </w:numPr>
              <w:jc w:val="both"/>
            </w:pPr>
            <w:r>
              <w:t>zpracovat kalkulace</w:t>
            </w:r>
            <w:r w:rsidR="006E7381">
              <w:t xml:space="preserve"> a vytvořit cenotvorbu</w:t>
            </w:r>
          </w:p>
          <w:p w14:paraId="7989E10B" w14:textId="03F57F58" w:rsidR="009C6F62" w:rsidRPr="005A0406" w:rsidRDefault="006E7381" w:rsidP="004C352E">
            <w:pPr>
              <w:pStyle w:val="Odstavecseseznamem"/>
              <w:numPr>
                <w:ilvl w:val="0"/>
                <w:numId w:val="55"/>
              </w:numPr>
              <w:jc w:val="both"/>
            </w:pPr>
            <w:r>
              <w:t xml:space="preserve">vytvořit si </w:t>
            </w:r>
            <w:r w:rsidRPr="001E3E79">
              <w:t>podnikatelsk</w:t>
            </w:r>
            <w:r>
              <w:t>ý</w:t>
            </w:r>
            <w:r w:rsidRPr="001E3E79">
              <w:t xml:space="preserve"> plán</w:t>
            </w:r>
          </w:p>
        </w:tc>
      </w:tr>
      <w:tr w:rsidR="009C6F62" w14:paraId="22F9911A" w14:textId="77777777" w:rsidTr="005133EF">
        <w:trPr>
          <w:trHeight w:val="283"/>
        </w:trPr>
        <w:tc>
          <w:tcPr>
            <w:tcW w:w="3152" w:type="dxa"/>
            <w:gridSpan w:val="2"/>
            <w:tcBorders>
              <w:top w:val="single" w:sz="4" w:space="0" w:color="auto"/>
              <w:bottom w:val="single" w:sz="4" w:space="0" w:color="auto"/>
              <w:right w:val="single" w:sz="4" w:space="0" w:color="auto"/>
            </w:tcBorders>
            <w:shd w:val="clear" w:color="auto" w:fill="F7CAAC" w:themeFill="accent2" w:themeFillTint="66"/>
          </w:tcPr>
          <w:p w14:paraId="31D6FF62" w14:textId="77777777" w:rsidR="009C6F62" w:rsidRPr="001452AD" w:rsidRDefault="009C6F62" w:rsidP="009C6F62">
            <w:pPr>
              <w:jc w:val="both"/>
              <w:rPr>
                <w:highlight w:val="yellow"/>
              </w:rPr>
            </w:pPr>
            <w:r w:rsidRPr="001E1ACB">
              <w:rPr>
                <w:b/>
              </w:rPr>
              <w:t>Metody výuky</w:t>
            </w:r>
          </w:p>
        </w:tc>
        <w:tc>
          <w:tcPr>
            <w:tcW w:w="6703" w:type="dxa"/>
            <w:gridSpan w:val="7"/>
            <w:tcBorders>
              <w:top w:val="single" w:sz="4" w:space="0" w:color="auto"/>
              <w:left w:val="single" w:sz="4" w:space="0" w:color="auto"/>
              <w:bottom w:val="nil"/>
              <w:right w:val="single" w:sz="4" w:space="0" w:color="auto"/>
            </w:tcBorders>
          </w:tcPr>
          <w:p w14:paraId="20100E19" w14:textId="77777777" w:rsidR="009C6F62" w:rsidRPr="001452AD" w:rsidRDefault="009C6F62" w:rsidP="009C6F62">
            <w:pPr>
              <w:jc w:val="both"/>
              <w:rPr>
                <w:highlight w:val="yellow"/>
              </w:rPr>
            </w:pPr>
          </w:p>
        </w:tc>
      </w:tr>
      <w:tr w:rsidR="009C6F62" w14:paraId="4E9E7FB0" w14:textId="77777777" w:rsidTr="002B709F">
        <w:trPr>
          <w:trHeight w:val="915"/>
        </w:trPr>
        <w:tc>
          <w:tcPr>
            <w:tcW w:w="9855" w:type="dxa"/>
            <w:gridSpan w:val="9"/>
            <w:tcBorders>
              <w:top w:val="nil"/>
              <w:bottom w:val="single" w:sz="4" w:space="0" w:color="auto"/>
            </w:tcBorders>
          </w:tcPr>
          <w:p w14:paraId="281E534E" w14:textId="11EE1353" w:rsidR="00C51F27" w:rsidRDefault="006E1EEF" w:rsidP="004C352E">
            <w:pPr>
              <w:pStyle w:val="Odstavecseseznamem"/>
              <w:numPr>
                <w:ilvl w:val="0"/>
                <w:numId w:val="56"/>
              </w:numPr>
              <w:jc w:val="both"/>
            </w:pPr>
            <w:r>
              <w:t>t</w:t>
            </w:r>
            <w:r w:rsidR="00C51F27">
              <w:t>eoretick</w:t>
            </w:r>
            <w:r>
              <w:t>ý vhled</w:t>
            </w:r>
          </w:p>
          <w:p w14:paraId="25206A12" w14:textId="77777777" w:rsidR="005A7783" w:rsidRDefault="005A7783" w:rsidP="004C352E">
            <w:pPr>
              <w:pStyle w:val="Odstavecseseznamem"/>
              <w:numPr>
                <w:ilvl w:val="0"/>
                <w:numId w:val="56"/>
              </w:numPr>
              <w:jc w:val="both"/>
            </w:pPr>
            <w:r>
              <w:t>praktické procvičování</w:t>
            </w:r>
          </w:p>
          <w:p w14:paraId="400F3F33" w14:textId="3483679E" w:rsidR="00C51F27" w:rsidRDefault="006E1EEF" w:rsidP="004C352E">
            <w:pPr>
              <w:pStyle w:val="Odstavecseseznamem"/>
              <w:numPr>
                <w:ilvl w:val="0"/>
                <w:numId w:val="56"/>
              </w:numPr>
              <w:jc w:val="both"/>
            </w:pPr>
            <w:r>
              <w:t>p</w:t>
            </w:r>
            <w:r w:rsidR="00C51F27">
              <w:t>říprava a přednes prezentace</w:t>
            </w:r>
          </w:p>
          <w:p w14:paraId="5B4058E0" w14:textId="158367C2" w:rsidR="003762B0" w:rsidRDefault="006E1EEF" w:rsidP="004C352E">
            <w:pPr>
              <w:pStyle w:val="Odstavecseseznamem"/>
              <w:numPr>
                <w:ilvl w:val="0"/>
                <w:numId w:val="56"/>
              </w:numPr>
              <w:jc w:val="both"/>
            </w:pPr>
            <w:r>
              <w:t>r</w:t>
            </w:r>
            <w:r w:rsidR="00C51F27">
              <w:t>ozhovor</w:t>
            </w:r>
          </w:p>
        </w:tc>
      </w:tr>
      <w:tr w:rsidR="009C6F62" w14:paraId="5C6430B9" w14:textId="77777777" w:rsidTr="005133EF">
        <w:trPr>
          <w:trHeight w:val="265"/>
        </w:trPr>
        <w:tc>
          <w:tcPr>
            <w:tcW w:w="3653" w:type="dxa"/>
            <w:gridSpan w:val="3"/>
            <w:tcBorders>
              <w:top w:val="single" w:sz="4" w:space="0" w:color="auto"/>
            </w:tcBorders>
            <w:shd w:val="clear" w:color="auto" w:fill="F7CAAC"/>
          </w:tcPr>
          <w:p w14:paraId="31955582" w14:textId="77777777" w:rsidR="009C6F62" w:rsidRDefault="009C6F62" w:rsidP="009C6F62">
            <w:pPr>
              <w:jc w:val="both"/>
            </w:pPr>
            <w:r>
              <w:rPr>
                <w:b/>
              </w:rPr>
              <w:t>Studijní literatura a studijní pomůcky</w:t>
            </w:r>
          </w:p>
        </w:tc>
        <w:tc>
          <w:tcPr>
            <w:tcW w:w="6202" w:type="dxa"/>
            <w:gridSpan w:val="6"/>
            <w:tcBorders>
              <w:top w:val="single" w:sz="4" w:space="0" w:color="auto"/>
              <w:bottom w:val="nil"/>
            </w:tcBorders>
          </w:tcPr>
          <w:p w14:paraId="48FE3C82" w14:textId="77777777" w:rsidR="009C6F62" w:rsidRDefault="009C6F62" w:rsidP="009C6F62">
            <w:pPr>
              <w:jc w:val="both"/>
            </w:pPr>
          </w:p>
        </w:tc>
      </w:tr>
      <w:tr w:rsidR="009C6F62" w14:paraId="5507835E" w14:textId="77777777" w:rsidTr="002B709F">
        <w:trPr>
          <w:trHeight w:val="1119"/>
        </w:trPr>
        <w:tc>
          <w:tcPr>
            <w:tcW w:w="9855" w:type="dxa"/>
            <w:gridSpan w:val="9"/>
            <w:tcBorders>
              <w:top w:val="nil"/>
            </w:tcBorders>
          </w:tcPr>
          <w:p w14:paraId="59DAF4FA" w14:textId="77777777" w:rsidR="00B80911" w:rsidRPr="003F7F55" w:rsidRDefault="00B80911" w:rsidP="00B80911">
            <w:pPr>
              <w:rPr>
                <w:b/>
              </w:rPr>
            </w:pPr>
            <w:r w:rsidRPr="003F7F55">
              <w:rPr>
                <w:b/>
              </w:rPr>
              <w:t>Povinná:</w:t>
            </w:r>
          </w:p>
          <w:p w14:paraId="0EBC1A4C" w14:textId="51B549E6" w:rsidR="00850987" w:rsidRDefault="00850987" w:rsidP="00B80911">
            <w:pPr>
              <w:rPr>
                <w:rFonts w:eastAsia="Arial Unicode MS"/>
                <w:shd w:val="clear" w:color="auto" w:fill="FFFFFF"/>
              </w:rPr>
            </w:pPr>
            <w:r w:rsidRPr="00850987">
              <w:rPr>
                <w:rFonts w:eastAsia="Arial Unicode MS"/>
                <w:shd w:val="clear" w:color="auto" w:fill="FFFFFF"/>
              </w:rPr>
              <w:t xml:space="preserve">MARTINOVIČOVÁ, Dana; KONEČNÝ, Miloš a VAVŘINA, Jan. </w:t>
            </w:r>
            <w:r w:rsidRPr="002B709F">
              <w:rPr>
                <w:rFonts w:eastAsia="Arial Unicode MS"/>
                <w:i/>
                <w:iCs/>
                <w:shd w:val="clear" w:color="auto" w:fill="FFFFFF"/>
              </w:rPr>
              <w:t>Úvod do podnikové ekonomiky</w:t>
            </w:r>
            <w:r w:rsidRPr="00850987">
              <w:rPr>
                <w:rFonts w:eastAsia="Arial Unicode MS"/>
                <w:shd w:val="clear" w:color="auto" w:fill="FFFFFF"/>
              </w:rPr>
              <w:t xml:space="preserve">. </w:t>
            </w:r>
            <w:r w:rsidR="004666A2">
              <w:rPr>
                <w:rFonts w:eastAsia="Arial Unicode MS"/>
                <w:shd w:val="clear" w:color="auto" w:fill="FFFFFF"/>
              </w:rPr>
              <w:t xml:space="preserve">Expert. Praha: </w:t>
            </w:r>
            <w:r w:rsidRPr="00850987">
              <w:rPr>
                <w:rFonts w:eastAsia="Arial Unicode MS"/>
                <w:shd w:val="clear" w:color="auto" w:fill="FFFFFF"/>
              </w:rPr>
              <w:t xml:space="preserve">Grada, 2014. ISBN 978-80-247-5316-4. </w:t>
            </w:r>
          </w:p>
          <w:p w14:paraId="37DB7535" w14:textId="77777777" w:rsidR="00B80911" w:rsidRPr="003F7F55" w:rsidRDefault="00B80911" w:rsidP="00B80911">
            <w:pPr>
              <w:rPr>
                <w:rFonts w:eastAsia="Arial Unicode MS"/>
                <w:shd w:val="clear" w:color="auto" w:fill="FFFFFF"/>
              </w:rPr>
            </w:pPr>
            <w:r w:rsidRPr="00815DE5">
              <w:rPr>
                <w:rFonts w:eastAsia="Arial Unicode MS"/>
                <w:shd w:val="clear" w:color="auto" w:fill="FFFFFF"/>
              </w:rPr>
              <w:t xml:space="preserve">SRPOVÁ, Jitka. </w:t>
            </w:r>
            <w:r w:rsidRPr="00815DE5">
              <w:rPr>
                <w:rFonts w:eastAsia="Arial Unicode MS"/>
                <w:i/>
                <w:iCs/>
                <w:shd w:val="clear" w:color="auto" w:fill="FFFFFF"/>
              </w:rPr>
              <w:t>Začínáme podnikat: s případovými studiemi začínajících podnikatelů</w:t>
            </w:r>
            <w:r w:rsidRPr="00815DE5">
              <w:rPr>
                <w:rFonts w:eastAsia="Arial Unicode MS"/>
                <w:shd w:val="clear" w:color="auto" w:fill="FFFFFF"/>
              </w:rPr>
              <w:t xml:space="preserve">. Praha: Grada </w:t>
            </w:r>
            <w:proofErr w:type="spellStart"/>
            <w:r w:rsidRPr="00815DE5">
              <w:rPr>
                <w:rFonts w:eastAsia="Arial Unicode MS"/>
                <w:shd w:val="clear" w:color="auto" w:fill="FFFFFF"/>
              </w:rPr>
              <w:t>Publishing</w:t>
            </w:r>
            <w:proofErr w:type="spellEnd"/>
            <w:r w:rsidRPr="00815DE5">
              <w:rPr>
                <w:rFonts w:eastAsia="Arial Unicode MS"/>
                <w:shd w:val="clear" w:color="auto" w:fill="FFFFFF"/>
              </w:rPr>
              <w:t>, 2020. Expert (Grada). ISBN 978-80-271-2253-0.</w:t>
            </w:r>
          </w:p>
          <w:p w14:paraId="792C48B8" w14:textId="32E0EC33" w:rsidR="00B80911" w:rsidRPr="003F7F55" w:rsidRDefault="00B80911" w:rsidP="00B80911">
            <w:pPr>
              <w:rPr>
                <w:b/>
              </w:rPr>
            </w:pPr>
            <w:r w:rsidRPr="003F7F55">
              <w:rPr>
                <w:rFonts w:eastAsia="Arial Unicode MS"/>
                <w:shd w:val="clear" w:color="auto" w:fill="FFFFFF"/>
              </w:rPr>
              <w:t>SYNEK, Miloslav a KISLINGEROVÁ</w:t>
            </w:r>
            <w:r w:rsidR="001D5AA9">
              <w:rPr>
                <w:rFonts w:eastAsia="Arial Unicode MS"/>
                <w:shd w:val="clear" w:color="auto" w:fill="FFFFFF"/>
              </w:rPr>
              <w:t>,</w:t>
            </w:r>
            <w:r w:rsidR="001D5AA9" w:rsidRPr="003F7F55">
              <w:rPr>
                <w:rFonts w:eastAsia="Arial Unicode MS"/>
                <w:shd w:val="clear" w:color="auto" w:fill="FFFFFF"/>
              </w:rPr>
              <w:t xml:space="preserve"> Eva</w:t>
            </w:r>
            <w:r w:rsidRPr="003F7F55">
              <w:rPr>
                <w:rFonts w:eastAsia="Arial Unicode MS"/>
                <w:shd w:val="clear" w:color="auto" w:fill="FFFFFF"/>
              </w:rPr>
              <w:t>. </w:t>
            </w:r>
            <w:r w:rsidRPr="003F7F55">
              <w:rPr>
                <w:rFonts w:eastAsia="Arial Unicode MS"/>
                <w:i/>
                <w:iCs/>
                <w:shd w:val="clear" w:color="auto" w:fill="FFFFFF"/>
              </w:rPr>
              <w:t>Podniková ekonomika</w:t>
            </w:r>
            <w:r w:rsidRPr="003F7F55">
              <w:rPr>
                <w:rFonts w:eastAsia="Arial Unicode MS"/>
                <w:shd w:val="clear" w:color="auto" w:fill="FFFFFF"/>
              </w:rPr>
              <w:t xml:space="preserve">. 6., </w:t>
            </w:r>
            <w:proofErr w:type="spellStart"/>
            <w:r w:rsidRPr="003F7F55">
              <w:rPr>
                <w:rFonts w:eastAsia="Arial Unicode MS"/>
                <w:shd w:val="clear" w:color="auto" w:fill="FFFFFF"/>
              </w:rPr>
              <w:t>přeprac</w:t>
            </w:r>
            <w:proofErr w:type="spellEnd"/>
            <w:r w:rsidRPr="003F7F55">
              <w:rPr>
                <w:rFonts w:eastAsia="Arial Unicode MS"/>
                <w:shd w:val="clear" w:color="auto" w:fill="FFFFFF"/>
              </w:rPr>
              <w:t>. a dopl. vyd. V Praze: C.H. Beck, 2015. Beckovy ekonomické učebnice. ISBN 9788074002748.</w:t>
            </w:r>
          </w:p>
          <w:p w14:paraId="32EEAC36" w14:textId="0F0AD15C" w:rsidR="00B80911" w:rsidRPr="003F7F55" w:rsidRDefault="00B80911" w:rsidP="00B80911">
            <w:pPr>
              <w:rPr>
                <w:b/>
              </w:rPr>
            </w:pPr>
            <w:r w:rsidRPr="003F7F55">
              <w:rPr>
                <w:rFonts w:eastAsia="Arial Unicode MS"/>
                <w:shd w:val="clear" w:color="auto" w:fill="FFFFFF"/>
              </w:rPr>
              <w:t>VEBER, Jaromír a SRPOVÁ</w:t>
            </w:r>
            <w:r w:rsidR="00024B7B">
              <w:rPr>
                <w:rFonts w:eastAsia="Arial Unicode MS"/>
                <w:shd w:val="clear" w:color="auto" w:fill="FFFFFF"/>
              </w:rPr>
              <w:t>,</w:t>
            </w:r>
            <w:r w:rsidR="00024B7B" w:rsidRPr="003F7F55">
              <w:rPr>
                <w:rFonts w:eastAsia="Arial Unicode MS"/>
                <w:shd w:val="clear" w:color="auto" w:fill="FFFFFF"/>
              </w:rPr>
              <w:t xml:space="preserve"> Jitka</w:t>
            </w:r>
            <w:r w:rsidRPr="003F7F55">
              <w:rPr>
                <w:rFonts w:eastAsia="Arial Unicode MS"/>
                <w:shd w:val="clear" w:color="auto" w:fill="FFFFFF"/>
              </w:rPr>
              <w:t>. </w:t>
            </w:r>
            <w:r w:rsidRPr="003F7F55">
              <w:rPr>
                <w:rFonts w:eastAsia="Arial Unicode MS"/>
                <w:i/>
                <w:iCs/>
                <w:shd w:val="clear" w:color="auto" w:fill="FFFFFF"/>
              </w:rPr>
              <w:t>Podnikání malé a střední firmy</w:t>
            </w:r>
            <w:r w:rsidRPr="003F7F55">
              <w:rPr>
                <w:rFonts w:eastAsia="Arial Unicode MS"/>
                <w:shd w:val="clear" w:color="auto" w:fill="FFFFFF"/>
              </w:rPr>
              <w:t xml:space="preserve">. 3., </w:t>
            </w:r>
            <w:proofErr w:type="spellStart"/>
            <w:r w:rsidRPr="003F7F55">
              <w:rPr>
                <w:rFonts w:eastAsia="Arial Unicode MS"/>
                <w:shd w:val="clear" w:color="auto" w:fill="FFFFFF"/>
              </w:rPr>
              <w:t>aktualiz</w:t>
            </w:r>
            <w:proofErr w:type="spellEnd"/>
            <w:r w:rsidRPr="003F7F55">
              <w:rPr>
                <w:rFonts w:eastAsia="Arial Unicode MS"/>
                <w:shd w:val="clear" w:color="auto" w:fill="FFFFFF"/>
              </w:rPr>
              <w:t xml:space="preserve">. a dopl. vyd. </w:t>
            </w:r>
            <w:r w:rsidR="00173465">
              <w:rPr>
                <w:rFonts w:eastAsia="Arial Unicode MS"/>
                <w:shd w:val="clear" w:color="auto" w:fill="FFFFFF"/>
              </w:rPr>
              <w:t xml:space="preserve">Expert. </w:t>
            </w:r>
            <w:r w:rsidRPr="003F7F55">
              <w:rPr>
                <w:rFonts w:eastAsia="Arial Unicode MS"/>
                <w:shd w:val="clear" w:color="auto" w:fill="FFFFFF"/>
              </w:rPr>
              <w:t>Praha: Grada, 2012. ISBN 9788024745206.</w:t>
            </w:r>
            <w:r w:rsidR="009B064A">
              <w:rPr>
                <w:rFonts w:eastAsia="Arial Unicode MS"/>
                <w:shd w:val="clear" w:color="auto" w:fill="FFFFFF"/>
              </w:rPr>
              <w:t xml:space="preserve"> </w:t>
            </w:r>
          </w:p>
          <w:p w14:paraId="095166B7" w14:textId="77777777" w:rsidR="00B80911" w:rsidRPr="003F7F55" w:rsidRDefault="00B80911" w:rsidP="00B80911">
            <w:pPr>
              <w:rPr>
                <w:b/>
              </w:rPr>
            </w:pPr>
            <w:r w:rsidRPr="003F7F55">
              <w:rPr>
                <w:b/>
              </w:rPr>
              <w:lastRenderedPageBreak/>
              <w:t>Doporučená:</w:t>
            </w:r>
          </w:p>
          <w:p w14:paraId="12DE3ED1" w14:textId="3ED8AA48" w:rsidR="00B80911" w:rsidRPr="004D0D63" w:rsidRDefault="00B80911" w:rsidP="00B80911">
            <w:pPr>
              <w:rPr>
                <w:color w:val="212529"/>
                <w:shd w:val="clear" w:color="auto" w:fill="FFFFFF"/>
              </w:rPr>
            </w:pPr>
            <w:r w:rsidRPr="004D0D63">
              <w:rPr>
                <w:color w:val="212529"/>
                <w:shd w:val="clear" w:color="auto" w:fill="FFFFFF"/>
              </w:rPr>
              <w:t>HUČKA, Miroslav, ČVANČAROVÁ</w:t>
            </w:r>
            <w:r w:rsidR="000C7078">
              <w:rPr>
                <w:color w:val="212529"/>
                <w:shd w:val="clear" w:color="auto" w:fill="FFFFFF"/>
              </w:rPr>
              <w:t>,</w:t>
            </w:r>
            <w:r w:rsidRPr="004D0D63">
              <w:rPr>
                <w:color w:val="212529"/>
                <w:shd w:val="clear" w:color="auto" w:fill="FFFFFF"/>
              </w:rPr>
              <w:t xml:space="preserve"> </w:t>
            </w:r>
            <w:r w:rsidR="000C7078" w:rsidRPr="004D0D63">
              <w:rPr>
                <w:color w:val="212529"/>
                <w:shd w:val="clear" w:color="auto" w:fill="FFFFFF"/>
              </w:rPr>
              <w:t xml:space="preserve">Zuzana </w:t>
            </w:r>
            <w:r w:rsidRPr="004D0D63">
              <w:rPr>
                <w:color w:val="212529"/>
                <w:shd w:val="clear" w:color="auto" w:fill="FFFFFF"/>
              </w:rPr>
              <w:t>a FRANEK</w:t>
            </w:r>
            <w:r w:rsidR="000C7078">
              <w:rPr>
                <w:color w:val="212529"/>
                <w:shd w:val="clear" w:color="auto" w:fill="FFFFFF"/>
              </w:rPr>
              <w:t>,</w:t>
            </w:r>
            <w:r w:rsidR="000C7078" w:rsidRPr="004D0D63">
              <w:rPr>
                <w:color w:val="212529"/>
                <w:shd w:val="clear" w:color="auto" w:fill="FFFFFF"/>
              </w:rPr>
              <w:t xml:space="preserve"> Jiří</w:t>
            </w:r>
            <w:r w:rsidRPr="004D0D63">
              <w:rPr>
                <w:color w:val="212529"/>
                <w:shd w:val="clear" w:color="auto" w:fill="FFFFFF"/>
              </w:rPr>
              <w:t>. </w:t>
            </w:r>
            <w:r w:rsidRPr="004D0D63">
              <w:rPr>
                <w:i/>
                <w:iCs/>
                <w:color w:val="212529"/>
                <w:shd w:val="clear" w:color="auto" w:fill="FFFFFF"/>
              </w:rPr>
              <w:t>Základy podnikání a podnikatelský proces</w:t>
            </w:r>
            <w:r w:rsidRPr="004D0D63">
              <w:rPr>
                <w:color w:val="212529"/>
                <w:shd w:val="clear" w:color="auto" w:fill="FFFFFF"/>
              </w:rPr>
              <w:t xml:space="preserve">. </w:t>
            </w:r>
            <w:r w:rsidR="00F91EE9" w:rsidRPr="004D0D63">
              <w:rPr>
                <w:color w:val="212529"/>
                <w:shd w:val="clear" w:color="auto" w:fill="FFFFFF"/>
              </w:rPr>
              <w:t xml:space="preserve">Finanční řízení. </w:t>
            </w:r>
            <w:r w:rsidRPr="004D0D63">
              <w:rPr>
                <w:color w:val="212529"/>
                <w:shd w:val="clear" w:color="auto" w:fill="FFFFFF"/>
              </w:rPr>
              <w:t xml:space="preserve">Praha: Grada </w:t>
            </w:r>
            <w:proofErr w:type="spellStart"/>
            <w:r w:rsidRPr="004D0D63">
              <w:rPr>
                <w:color w:val="212529"/>
                <w:shd w:val="clear" w:color="auto" w:fill="FFFFFF"/>
              </w:rPr>
              <w:t>Publishing</w:t>
            </w:r>
            <w:proofErr w:type="spellEnd"/>
            <w:r w:rsidRPr="004D0D63">
              <w:rPr>
                <w:color w:val="212529"/>
                <w:shd w:val="clear" w:color="auto" w:fill="FFFFFF"/>
              </w:rPr>
              <w:t>, 2021. ISBN 978-80-271-3041-2.</w:t>
            </w:r>
          </w:p>
          <w:p w14:paraId="731CA493" w14:textId="77777777" w:rsidR="00B80911" w:rsidRPr="003F7F55" w:rsidRDefault="00B80911" w:rsidP="00B80911">
            <w:pPr>
              <w:pStyle w:val="Normlnweb"/>
              <w:spacing w:before="0" w:beforeAutospacing="0" w:after="0" w:afterAutospacing="0"/>
              <w:rPr>
                <w:rFonts w:eastAsia="Arial Unicode MS"/>
                <w:sz w:val="20"/>
                <w:szCs w:val="20"/>
              </w:rPr>
            </w:pPr>
            <w:r w:rsidRPr="003F7F55">
              <w:rPr>
                <w:rFonts w:eastAsia="Arial Unicode MS"/>
                <w:sz w:val="20"/>
                <w:szCs w:val="20"/>
              </w:rPr>
              <w:t>JANATKA, František. </w:t>
            </w:r>
            <w:r w:rsidRPr="003F7F55">
              <w:rPr>
                <w:rFonts w:eastAsia="Arial Unicode MS"/>
                <w:i/>
                <w:iCs/>
                <w:sz w:val="20"/>
                <w:szCs w:val="20"/>
              </w:rPr>
              <w:t>Podnikání v globalizovaném světě</w:t>
            </w:r>
            <w:r w:rsidRPr="003F7F55">
              <w:rPr>
                <w:rFonts w:eastAsia="Arial Unicode MS"/>
                <w:sz w:val="20"/>
                <w:szCs w:val="20"/>
              </w:rPr>
              <w:t xml:space="preserve">. Praha: </w:t>
            </w:r>
            <w:proofErr w:type="spellStart"/>
            <w:r w:rsidRPr="003F7F55">
              <w:rPr>
                <w:rFonts w:eastAsia="Arial Unicode MS"/>
                <w:sz w:val="20"/>
                <w:szCs w:val="20"/>
              </w:rPr>
              <w:t>Wolters</w:t>
            </w:r>
            <w:proofErr w:type="spellEnd"/>
            <w:r w:rsidRPr="003F7F55">
              <w:rPr>
                <w:rFonts w:eastAsia="Arial Unicode MS"/>
                <w:sz w:val="20"/>
                <w:szCs w:val="20"/>
              </w:rPr>
              <w:t xml:space="preserve"> </w:t>
            </w:r>
            <w:proofErr w:type="spellStart"/>
            <w:r w:rsidRPr="003F7F55">
              <w:rPr>
                <w:rFonts w:eastAsia="Arial Unicode MS"/>
                <w:sz w:val="20"/>
                <w:szCs w:val="20"/>
              </w:rPr>
              <w:t>Kluwer</w:t>
            </w:r>
            <w:proofErr w:type="spellEnd"/>
            <w:r w:rsidRPr="003F7F55">
              <w:rPr>
                <w:rFonts w:eastAsia="Arial Unicode MS"/>
                <w:sz w:val="20"/>
                <w:szCs w:val="20"/>
              </w:rPr>
              <w:t>, 2017. ISBN 9788075527547.</w:t>
            </w:r>
          </w:p>
          <w:p w14:paraId="2CE294A3" w14:textId="77777777" w:rsidR="00B80911" w:rsidRPr="003F7F55" w:rsidRDefault="00B80911" w:rsidP="00B80911">
            <w:pPr>
              <w:pStyle w:val="z-Zatekformule"/>
              <w:jc w:val="left"/>
              <w:rPr>
                <w:rFonts w:ascii="Times New Roman" w:hAnsi="Times New Roman" w:cs="Times New Roman"/>
                <w:sz w:val="20"/>
                <w:szCs w:val="20"/>
              </w:rPr>
            </w:pPr>
            <w:r w:rsidRPr="003F7F55">
              <w:rPr>
                <w:rFonts w:ascii="Times New Roman" w:hAnsi="Times New Roman" w:cs="Times New Roman"/>
                <w:sz w:val="20"/>
                <w:szCs w:val="20"/>
              </w:rPr>
              <w:t>Začátek formuláře</w:t>
            </w:r>
          </w:p>
          <w:p w14:paraId="0AAE1FD2" w14:textId="1909750F" w:rsidR="009C6F62" w:rsidRDefault="00B80911" w:rsidP="00B80911">
            <w:pPr>
              <w:jc w:val="both"/>
            </w:pPr>
            <w:r w:rsidRPr="003F7F55">
              <w:rPr>
                <w:rFonts w:eastAsia="Arial Unicode MS"/>
                <w:shd w:val="clear" w:color="auto" w:fill="FFFFFF"/>
              </w:rPr>
              <w:t>VÁCHAL, Jan a VOCHOZKA</w:t>
            </w:r>
            <w:r w:rsidR="00E35F05">
              <w:rPr>
                <w:rFonts w:eastAsia="Arial Unicode MS"/>
                <w:shd w:val="clear" w:color="auto" w:fill="FFFFFF"/>
              </w:rPr>
              <w:t>,</w:t>
            </w:r>
            <w:r w:rsidR="00E35F05" w:rsidRPr="003F7F55">
              <w:rPr>
                <w:rFonts w:eastAsia="Arial Unicode MS"/>
                <w:shd w:val="clear" w:color="auto" w:fill="FFFFFF"/>
              </w:rPr>
              <w:t xml:space="preserve"> Marek</w:t>
            </w:r>
            <w:r w:rsidRPr="003F7F55">
              <w:rPr>
                <w:rFonts w:eastAsia="Arial Unicode MS"/>
                <w:shd w:val="clear" w:color="auto" w:fill="FFFFFF"/>
              </w:rPr>
              <w:t>. </w:t>
            </w:r>
            <w:r w:rsidRPr="003F7F55">
              <w:rPr>
                <w:rFonts w:eastAsia="Arial Unicode MS"/>
                <w:i/>
                <w:iCs/>
                <w:shd w:val="clear" w:color="auto" w:fill="FFFFFF"/>
              </w:rPr>
              <w:t>Podnikové řízení</w:t>
            </w:r>
            <w:r w:rsidRPr="003F7F55">
              <w:rPr>
                <w:rFonts w:eastAsia="Arial Unicode MS"/>
                <w:shd w:val="clear" w:color="auto" w:fill="FFFFFF"/>
              </w:rPr>
              <w:t>. Praha: Grada, 2013. Finanční řízení. ISBN 9788024746425.</w:t>
            </w:r>
          </w:p>
        </w:tc>
      </w:tr>
      <w:tr w:rsidR="009C6F62" w14:paraId="0350F8B3" w14:textId="77777777" w:rsidTr="005133EF">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C47A350" w14:textId="77777777" w:rsidR="009C6F62" w:rsidRDefault="009C6F62" w:rsidP="009C6F62">
            <w:pPr>
              <w:jc w:val="center"/>
              <w:rPr>
                <w:b/>
              </w:rPr>
            </w:pPr>
            <w:r>
              <w:rPr>
                <w:b/>
              </w:rPr>
              <w:lastRenderedPageBreak/>
              <w:t>Informace ke kombinované nebo distanční formě</w:t>
            </w:r>
          </w:p>
        </w:tc>
      </w:tr>
      <w:tr w:rsidR="009C6F62" w14:paraId="7A1CFC28" w14:textId="77777777" w:rsidTr="005133EF">
        <w:tc>
          <w:tcPr>
            <w:tcW w:w="4787" w:type="dxa"/>
            <w:gridSpan w:val="4"/>
            <w:tcBorders>
              <w:top w:val="single" w:sz="2" w:space="0" w:color="auto"/>
            </w:tcBorders>
            <w:shd w:val="clear" w:color="auto" w:fill="F7CAAC"/>
          </w:tcPr>
          <w:p w14:paraId="5461AD30" w14:textId="77777777" w:rsidR="009C6F62" w:rsidRDefault="009C6F62" w:rsidP="009C6F62">
            <w:pPr>
              <w:jc w:val="both"/>
            </w:pPr>
            <w:r>
              <w:rPr>
                <w:b/>
              </w:rPr>
              <w:t>Rozsah konzultací (soustředění)</w:t>
            </w:r>
          </w:p>
        </w:tc>
        <w:tc>
          <w:tcPr>
            <w:tcW w:w="889" w:type="dxa"/>
            <w:tcBorders>
              <w:top w:val="single" w:sz="2" w:space="0" w:color="auto"/>
            </w:tcBorders>
          </w:tcPr>
          <w:p w14:paraId="423DF331" w14:textId="77777777" w:rsidR="009C6F62" w:rsidRDefault="009C6F62" w:rsidP="009C6F62">
            <w:pPr>
              <w:jc w:val="both"/>
            </w:pPr>
          </w:p>
        </w:tc>
        <w:tc>
          <w:tcPr>
            <w:tcW w:w="4179" w:type="dxa"/>
            <w:gridSpan w:val="4"/>
            <w:tcBorders>
              <w:top w:val="single" w:sz="2" w:space="0" w:color="auto"/>
            </w:tcBorders>
            <w:shd w:val="clear" w:color="auto" w:fill="F7CAAC"/>
          </w:tcPr>
          <w:p w14:paraId="5DA766BB" w14:textId="77777777" w:rsidR="009C6F62" w:rsidRDefault="009C6F62" w:rsidP="009C6F62">
            <w:pPr>
              <w:jc w:val="both"/>
              <w:rPr>
                <w:b/>
              </w:rPr>
            </w:pPr>
            <w:r>
              <w:rPr>
                <w:b/>
              </w:rPr>
              <w:t xml:space="preserve">hodin </w:t>
            </w:r>
          </w:p>
        </w:tc>
      </w:tr>
      <w:tr w:rsidR="009C6F62" w14:paraId="0B9FD67F" w14:textId="77777777" w:rsidTr="005133EF">
        <w:tc>
          <w:tcPr>
            <w:tcW w:w="9855" w:type="dxa"/>
            <w:gridSpan w:val="9"/>
            <w:shd w:val="clear" w:color="auto" w:fill="F7CAAC"/>
          </w:tcPr>
          <w:p w14:paraId="45027DC5" w14:textId="77777777" w:rsidR="009C6F62" w:rsidRDefault="009C6F62" w:rsidP="009C6F62">
            <w:pPr>
              <w:jc w:val="both"/>
              <w:rPr>
                <w:b/>
              </w:rPr>
            </w:pPr>
            <w:r>
              <w:rPr>
                <w:b/>
              </w:rPr>
              <w:t>Informace o způsobu kontaktu s vyučujícím</w:t>
            </w:r>
          </w:p>
        </w:tc>
      </w:tr>
      <w:tr w:rsidR="009C6F62" w14:paraId="768B71F9" w14:textId="77777777" w:rsidTr="005133EF">
        <w:trPr>
          <w:trHeight w:val="1373"/>
        </w:trPr>
        <w:tc>
          <w:tcPr>
            <w:tcW w:w="9855" w:type="dxa"/>
            <w:gridSpan w:val="9"/>
          </w:tcPr>
          <w:p w14:paraId="0DF47725" w14:textId="77777777" w:rsidR="009C6F62" w:rsidRDefault="009C6F62" w:rsidP="009C6F62">
            <w:pPr>
              <w:jc w:val="both"/>
            </w:pPr>
          </w:p>
        </w:tc>
      </w:tr>
    </w:tbl>
    <w:p w14:paraId="2BCE8F9B" w14:textId="1866B37C" w:rsidR="00FF7A2D" w:rsidRDefault="00FF7A2D">
      <w:pPr>
        <w:spacing w:after="160" w:line="259" w:lineRule="auto"/>
      </w:pPr>
    </w:p>
    <w:p w14:paraId="6F4F0AF1" w14:textId="77777777" w:rsidR="00FF7A2D" w:rsidRDefault="00FF7A2D">
      <w:pPr>
        <w:spacing w:after="160" w:line="259" w:lineRule="auto"/>
      </w:pPr>
    </w:p>
    <w:p w14:paraId="7A5BB0E5" w14:textId="77777777" w:rsidR="00FF7A2D" w:rsidRDefault="00FF7A2D">
      <w:pPr>
        <w:spacing w:after="160" w:line="259" w:lineRule="auto"/>
      </w:pPr>
    </w:p>
    <w:p w14:paraId="337C03B9" w14:textId="77777777" w:rsidR="00FF7A2D" w:rsidRDefault="00FF7A2D">
      <w:pPr>
        <w:spacing w:after="160" w:line="259" w:lineRule="auto"/>
      </w:pPr>
    </w:p>
    <w:p w14:paraId="3502ADBE" w14:textId="77777777" w:rsidR="00FF7A2D" w:rsidRDefault="00FF7A2D">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83"/>
        <w:gridCol w:w="1719"/>
        <w:gridCol w:w="1985"/>
        <w:gridCol w:w="1843"/>
        <w:gridCol w:w="1950"/>
      </w:tblGrid>
      <w:tr w:rsidR="00D43381" w14:paraId="7E1DAF46" w14:textId="77777777" w:rsidTr="005133EF">
        <w:tc>
          <w:tcPr>
            <w:tcW w:w="9780" w:type="dxa"/>
            <w:gridSpan w:val="5"/>
            <w:tcBorders>
              <w:bottom w:val="double" w:sz="4" w:space="0" w:color="auto"/>
            </w:tcBorders>
            <w:shd w:val="clear" w:color="auto" w:fill="BDD6EE"/>
          </w:tcPr>
          <w:p w14:paraId="40404ED9" w14:textId="77777777" w:rsidR="00D43381" w:rsidRDefault="00D43381" w:rsidP="005133EF">
            <w:pPr>
              <w:jc w:val="both"/>
              <w:rPr>
                <w:b/>
                <w:sz w:val="28"/>
              </w:rPr>
            </w:pPr>
            <w:r>
              <w:rPr>
                <w:b/>
                <w:sz w:val="28"/>
              </w:rPr>
              <w:lastRenderedPageBreak/>
              <w:t>B-IV – Údaje o odborné praxi/praktické výuce</w:t>
            </w:r>
          </w:p>
        </w:tc>
      </w:tr>
      <w:tr w:rsidR="00D43381" w14:paraId="6E109BF1" w14:textId="77777777" w:rsidTr="005133EF">
        <w:tc>
          <w:tcPr>
            <w:tcW w:w="9780" w:type="dxa"/>
            <w:gridSpan w:val="5"/>
            <w:tcBorders>
              <w:top w:val="single" w:sz="12" w:space="0" w:color="auto"/>
            </w:tcBorders>
            <w:shd w:val="clear" w:color="auto" w:fill="F7CAAC"/>
          </w:tcPr>
          <w:p w14:paraId="53DA0578" w14:textId="77777777" w:rsidR="00D43381" w:rsidRDefault="00D43381" w:rsidP="005133EF">
            <w:pPr>
              <w:jc w:val="both"/>
              <w:rPr>
                <w:b/>
              </w:rPr>
            </w:pPr>
            <w:r>
              <w:rPr>
                <w:b/>
              </w:rPr>
              <w:t>Charakteristika povinné odborné praxe/praktické výuce</w:t>
            </w:r>
          </w:p>
        </w:tc>
      </w:tr>
      <w:tr w:rsidR="00D43381" w14:paraId="1516447C" w14:textId="77777777" w:rsidTr="005133EF">
        <w:trPr>
          <w:trHeight w:val="2830"/>
        </w:trPr>
        <w:tc>
          <w:tcPr>
            <w:tcW w:w="9780" w:type="dxa"/>
            <w:gridSpan w:val="5"/>
          </w:tcPr>
          <w:p w14:paraId="765D2E3A" w14:textId="59457865" w:rsidR="00AE744E" w:rsidRDefault="00AE744E" w:rsidP="00AE744E">
            <w:pPr>
              <w:spacing w:before="120" w:after="120"/>
              <w:jc w:val="both"/>
            </w:pPr>
            <w:r>
              <w:t>Povinná odborná dvanáctitýdenní praxe v LS 3. ročníku bude realizována v obuvnických firmách, dle charakteristiky níže, a bude zajištěna smlouvami s danými institucemi a jednotlivými studenty. Student si může rovněž zvolit instituci</w:t>
            </w:r>
            <w:r w:rsidR="00AA5C3C">
              <w:t xml:space="preserve"> dle vlastní volby.</w:t>
            </w:r>
            <w:r>
              <w:t xml:space="preserve"> Supervizi vykonává garant předmětu (za procesy FMK) a zástupce poskytovatele praxe. Student získá zkušenosti v oblasti postupů a metod výroby obuvi, zpracování materiálů a jejich účelovosti v různých klimatických podmínkách. Může získat rovněž zkušenosti z dalších oborů.</w:t>
            </w:r>
          </w:p>
          <w:p w14:paraId="36D674BF" w14:textId="77777777" w:rsidR="00AE744E" w:rsidRDefault="00AE744E" w:rsidP="00AE744E">
            <w:pPr>
              <w:spacing w:before="120" w:after="120"/>
              <w:jc w:val="both"/>
            </w:pPr>
            <w:r>
              <w:t>Charakteristika obuvnických firem pro absolvování praxe:</w:t>
            </w:r>
          </w:p>
          <w:p w14:paraId="1A082D52" w14:textId="5DDE0B98" w:rsidR="00F94A85" w:rsidRDefault="00AE744E" w:rsidP="004C352E">
            <w:pPr>
              <w:pStyle w:val="Odstavecseseznamem"/>
              <w:numPr>
                <w:ilvl w:val="0"/>
                <w:numId w:val="107"/>
              </w:numPr>
              <w:spacing w:before="120" w:after="120"/>
              <w:jc w:val="both"/>
            </w:pPr>
            <w:r>
              <w:t>Firmy zaměřené na design a výrobu obuvi: Tyto firmy se soustředí na celý proces od návrhu až po samotnou</w:t>
            </w:r>
            <w:r w:rsidR="00D4440B">
              <w:t xml:space="preserve"> </w:t>
            </w:r>
            <w:r>
              <w:t>výrobu obuvi. Měly by být ideálně lídry v oboru nebo mít silnou odbornou znalost v obou oblastech.</w:t>
            </w:r>
          </w:p>
          <w:p w14:paraId="482CA932" w14:textId="77777777" w:rsidR="00F94A85" w:rsidRDefault="00AE744E" w:rsidP="004C352E">
            <w:pPr>
              <w:pStyle w:val="Odstavecseseznamem"/>
              <w:numPr>
                <w:ilvl w:val="0"/>
                <w:numId w:val="107"/>
              </w:numPr>
              <w:spacing w:before="120" w:after="120"/>
              <w:jc w:val="both"/>
            </w:pPr>
            <w:r>
              <w:t>Firmy zabývající se zpracováním materiálů a jejich účelovostí: Firmy, které se věnují zpracování materiálů,</w:t>
            </w:r>
            <w:r w:rsidR="00F94A85">
              <w:t xml:space="preserve"> </w:t>
            </w:r>
            <w:r>
              <w:t>zejména v souvislosti s výrobou obuvi, a zaměřují se na využívání materiálů, které odolávají různým</w:t>
            </w:r>
            <w:r w:rsidR="00F94A85">
              <w:t xml:space="preserve"> </w:t>
            </w:r>
            <w:r>
              <w:t>klimatickým podmínkám.</w:t>
            </w:r>
          </w:p>
          <w:p w14:paraId="05F8C3A0" w14:textId="315C977F" w:rsidR="00AE744E" w:rsidRDefault="00AE744E" w:rsidP="004C352E">
            <w:pPr>
              <w:pStyle w:val="Odstavecseseznamem"/>
              <w:numPr>
                <w:ilvl w:val="0"/>
                <w:numId w:val="107"/>
              </w:numPr>
              <w:spacing w:before="120" w:after="120"/>
              <w:jc w:val="both"/>
            </w:pPr>
            <w:r>
              <w:t>Inovativní nebo mezioborové firmy: I když je hlavní zaměření na obuv, studenti mohou také získat zkušenosti dalších odvětví relevantních k výrobě nebo návrhu obuvi, což jim poskytne širší zkušenosti.</w:t>
            </w:r>
          </w:p>
          <w:p w14:paraId="0E3B541B" w14:textId="027B15A9" w:rsidR="00D43381" w:rsidRDefault="00AE744E" w:rsidP="00F94A85">
            <w:pPr>
              <w:spacing w:before="120" w:after="120"/>
              <w:jc w:val="both"/>
            </w:pPr>
            <w:r>
              <w:t>Tyto firmy by měly nabízet praktické zkušenosti s výrobními metodami, zpracováním materiálů a jejich reálnými</w:t>
            </w:r>
            <w:r w:rsidR="00F94A85">
              <w:t xml:space="preserve"> </w:t>
            </w:r>
            <w:r>
              <w:t>aplikacemi v různých prostředích.</w:t>
            </w:r>
          </w:p>
        </w:tc>
      </w:tr>
      <w:tr w:rsidR="00D43381" w14:paraId="23E3ECD9" w14:textId="77777777" w:rsidTr="005133EF">
        <w:tc>
          <w:tcPr>
            <w:tcW w:w="2283" w:type="dxa"/>
            <w:shd w:val="clear" w:color="auto" w:fill="F7CAAC"/>
          </w:tcPr>
          <w:p w14:paraId="124E1720" w14:textId="77777777" w:rsidR="00D43381" w:rsidRDefault="00D43381" w:rsidP="005133EF">
            <w:pPr>
              <w:jc w:val="both"/>
              <w:rPr>
                <w:b/>
              </w:rPr>
            </w:pPr>
            <w:r>
              <w:rPr>
                <w:b/>
              </w:rPr>
              <w:t xml:space="preserve">Rozsah </w:t>
            </w:r>
          </w:p>
        </w:tc>
        <w:tc>
          <w:tcPr>
            <w:tcW w:w="1719" w:type="dxa"/>
          </w:tcPr>
          <w:p w14:paraId="58D9E471" w14:textId="53FD26EC" w:rsidR="00D43381" w:rsidRDefault="00D43381" w:rsidP="005133EF">
            <w:pPr>
              <w:jc w:val="both"/>
            </w:pPr>
            <w:r>
              <w:t>12</w:t>
            </w:r>
          </w:p>
        </w:tc>
        <w:tc>
          <w:tcPr>
            <w:tcW w:w="1985" w:type="dxa"/>
            <w:shd w:val="clear" w:color="auto" w:fill="F7CAAC"/>
          </w:tcPr>
          <w:p w14:paraId="3A1D9745" w14:textId="77777777" w:rsidR="00D43381" w:rsidRDefault="00D43381" w:rsidP="005133EF">
            <w:pPr>
              <w:jc w:val="both"/>
              <w:rPr>
                <w:b/>
              </w:rPr>
            </w:pPr>
            <w:r>
              <w:rPr>
                <w:b/>
              </w:rPr>
              <w:t>týdnů</w:t>
            </w:r>
          </w:p>
        </w:tc>
        <w:tc>
          <w:tcPr>
            <w:tcW w:w="1843" w:type="dxa"/>
          </w:tcPr>
          <w:p w14:paraId="1C411234" w14:textId="65017A25" w:rsidR="00D43381" w:rsidRDefault="00D43381" w:rsidP="005133EF">
            <w:pPr>
              <w:jc w:val="both"/>
            </w:pPr>
            <w:r>
              <w:t>480</w:t>
            </w:r>
          </w:p>
        </w:tc>
        <w:tc>
          <w:tcPr>
            <w:tcW w:w="1950" w:type="dxa"/>
            <w:shd w:val="clear" w:color="auto" w:fill="F7CAAC"/>
          </w:tcPr>
          <w:p w14:paraId="07640A18" w14:textId="77777777" w:rsidR="00D43381" w:rsidRDefault="00D43381" w:rsidP="005133EF">
            <w:pPr>
              <w:jc w:val="both"/>
            </w:pPr>
            <w:r>
              <w:rPr>
                <w:b/>
              </w:rPr>
              <w:t>hodin</w:t>
            </w:r>
          </w:p>
        </w:tc>
      </w:tr>
      <w:tr w:rsidR="00D43381" w14:paraId="0B904F01" w14:textId="77777777" w:rsidTr="005133EF">
        <w:tc>
          <w:tcPr>
            <w:tcW w:w="7830" w:type="dxa"/>
            <w:gridSpan w:val="4"/>
            <w:shd w:val="clear" w:color="auto" w:fill="F7CAAC"/>
          </w:tcPr>
          <w:p w14:paraId="7A020829" w14:textId="77777777" w:rsidR="00D43381" w:rsidRDefault="00D43381" w:rsidP="005133EF">
            <w:pPr>
              <w:jc w:val="both"/>
              <w:rPr>
                <w:b/>
              </w:rPr>
            </w:pPr>
            <w:r>
              <w:rPr>
                <w:b/>
              </w:rPr>
              <w:t>Přehled pracovišť, na kterých má být odborná praxe/praktická výuka uskutečňována</w:t>
            </w:r>
          </w:p>
        </w:tc>
        <w:tc>
          <w:tcPr>
            <w:tcW w:w="1950" w:type="dxa"/>
            <w:shd w:val="clear" w:color="auto" w:fill="F7CAAC"/>
          </w:tcPr>
          <w:p w14:paraId="3B000A1A" w14:textId="77777777" w:rsidR="00D43381" w:rsidRDefault="00D43381" w:rsidP="005133EF">
            <w:pPr>
              <w:jc w:val="both"/>
              <w:rPr>
                <w:b/>
              </w:rPr>
            </w:pPr>
            <w:r>
              <w:rPr>
                <w:b/>
              </w:rPr>
              <w:t>Smluvně zajištěno</w:t>
            </w:r>
          </w:p>
        </w:tc>
      </w:tr>
      <w:tr w:rsidR="00373464" w14:paraId="4E11D4C9" w14:textId="77777777" w:rsidTr="00373464">
        <w:tc>
          <w:tcPr>
            <w:tcW w:w="7830" w:type="dxa"/>
            <w:gridSpan w:val="4"/>
            <w:shd w:val="clear" w:color="auto" w:fill="auto"/>
          </w:tcPr>
          <w:p w14:paraId="4F86F330" w14:textId="07FBC075" w:rsidR="00373464" w:rsidRPr="00373464" w:rsidRDefault="00373464" w:rsidP="005133EF">
            <w:pPr>
              <w:jc w:val="both"/>
              <w:rPr>
                <w:bCs/>
              </w:rPr>
            </w:pPr>
            <w:r w:rsidRPr="00373464">
              <w:rPr>
                <w:bCs/>
              </w:rPr>
              <w:t>B</w:t>
            </w:r>
            <w:r w:rsidR="00B5195B">
              <w:rPr>
                <w:bCs/>
              </w:rPr>
              <w:t xml:space="preserve">alance </w:t>
            </w:r>
            <w:proofErr w:type="spellStart"/>
            <w:r w:rsidR="00B5195B">
              <w:rPr>
                <w:bCs/>
              </w:rPr>
              <w:t>is</w:t>
            </w:r>
            <w:proofErr w:type="spellEnd"/>
            <w:r w:rsidR="00B5195B">
              <w:rPr>
                <w:bCs/>
              </w:rPr>
              <w:t xml:space="preserve"> </w:t>
            </w:r>
            <w:proofErr w:type="spellStart"/>
            <w:r w:rsidR="00B5195B">
              <w:rPr>
                <w:bCs/>
              </w:rPr>
              <w:t>Motion</w:t>
            </w:r>
            <w:proofErr w:type="spellEnd"/>
            <w:r w:rsidR="00B5195B">
              <w:rPr>
                <w:bCs/>
              </w:rPr>
              <w:t xml:space="preserve"> s.r.o.</w:t>
            </w:r>
          </w:p>
        </w:tc>
        <w:tc>
          <w:tcPr>
            <w:tcW w:w="1950" w:type="dxa"/>
            <w:shd w:val="clear" w:color="auto" w:fill="auto"/>
          </w:tcPr>
          <w:p w14:paraId="072C6B02" w14:textId="1A63389B" w:rsidR="00373464" w:rsidRPr="00587B85" w:rsidRDefault="00B5195B" w:rsidP="005133EF">
            <w:pPr>
              <w:jc w:val="both"/>
              <w:rPr>
                <w:bCs/>
              </w:rPr>
            </w:pPr>
            <w:r w:rsidRPr="00587B85">
              <w:rPr>
                <w:bCs/>
              </w:rPr>
              <w:t>ano</w:t>
            </w:r>
          </w:p>
        </w:tc>
      </w:tr>
      <w:tr w:rsidR="00200F3F" w14:paraId="526EB88D" w14:textId="77777777" w:rsidTr="005133EF">
        <w:tc>
          <w:tcPr>
            <w:tcW w:w="7830" w:type="dxa"/>
            <w:gridSpan w:val="4"/>
          </w:tcPr>
          <w:p w14:paraId="3A339EBF" w14:textId="7B8D00EE" w:rsidR="00200F3F" w:rsidRDefault="00200F3F" w:rsidP="00200F3F">
            <w:pPr>
              <w:jc w:val="both"/>
            </w:pPr>
            <w:r w:rsidRPr="00DA652A">
              <w:t xml:space="preserve">BENNON Group a. s. </w:t>
            </w:r>
          </w:p>
        </w:tc>
        <w:tc>
          <w:tcPr>
            <w:tcW w:w="1950" w:type="dxa"/>
          </w:tcPr>
          <w:p w14:paraId="695DE6DE" w14:textId="5830C6A7" w:rsidR="00200F3F" w:rsidRDefault="000F4F43" w:rsidP="00200F3F">
            <w:pPr>
              <w:jc w:val="both"/>
            </w:pPr>
            <w:r>
              <w:t>ano</w:t>
            </w:r>
          </w:p>
        </w:tc>
      </w:tr>
      <w:tr w:rsidR="000F4F43" w14:paraId="031DB2D7" w14:textId="77777777" w:rsidTr="005133EF">
        <w:tc>
          <w:tcPr>
            <w:tcW w:w="7830" w:type="dxa"/>
            <w:gridSpan w:val="4"/>
          </w:tcPr>
          <w:p w14:paraId="7CAAD442" w14:textId="6B69B0F4" w:rsidR="000F4F43" w:rsidRDefault="000F4F43" w:rsidP="000F4F43">
            <w:pPr>
              <w:jc w:val="both"/>
            </w:pPr>
            <w:proofErr w:type="spellStart"/>
            <w:r w:rsidRPr="00DA652A">
              <w:t>Prabos</w:t>
            </w:r>
            <w:proofErr w:type="spellEnd"/>
            <w:r w:rsidRPr="00DA652A">
              <w:t xml:space="preserve"> plus a.s. </w:t>
            </w:r>
          </w:p>
        </w:tc>
        <w:tc>
          <w:tcPr>
            <w:tcW w:w="1950" w:type="dxa"/>
          </w:tcPr>
          <w:p w14:paraId="409DDC6A" w14:textId="7AD14770" w:rsidR="000F4F43" w:rsidRDefault="000F4F43" w:rsidP="000F4F43">
            <w:pPr>
              <w:jc w:val="both"/>
            </w:pPr>
            <w:r w:rsidRPr="00F53924">
              <w:t>ano</w:t>
            </w:r>
          </w:p>
        </w:tc>
      </w:tr>
      <w:tr w:rsidR="000F4F43" w14:paraId="4C5E00BA" w14:textId="77777777" w:rsidTr="005133EF">
        <w:tc>
          <w:tcPr>
            <w:tcW w:w="7830" w:type="dxa"/>
            <w:gridSpan w:val="4"/>
          </w:tcPr>
          <w:p w14:paraId="25629DE6" w14:textId="50B682A4" w:rsidR="000F4F43" w:rsidRDefault="000F4F43" w:rsidP="000F4F43">
            <w:pPr>
              <w:jc w:val="both"/>
            </w:pPr>
            <w:r w:rsidRPr="00DA652A">
              <w:t xml:space="preserve">ORTO plus s.r.o. </w:t>
            </w:r>
          </w:p>
        </w:tc>
        <w:tc>
          <w:tcPr>
            <w:tcW w:w="1950" w:type="dxa"/>
          </w:tcPr>
          <w:p w14:paraId="53505872" w14:textId="46673D5E" w:rsidR="000F4F43" w:rsidRDefault="000F4F43" w:rsidP="000F4F43">
            <w:pPr>
              <w:jc w:val="both"/>
            </w:pPr>
            <w:r w:rsidRPr="00F53924">
              <w:t>ano</w:t>
            </w:r>
          </w:p>
        </w:tc>
      </w:tr>
      <w:tr w:rsidR="000F4F43" w14:paraId="389B0CD0" w14:textId="77777777" w:rsidTr="005133EF">
        <w:tc>
          <w:tcPr>
            <w:tcW w:w="7830" w:type="dxa"/>
            <w:gridSpan w:val="4"/>
          </w:tcPr>
          <w:p w14:paraId="4D4ECE50" w14:textId="68779AFC" w:rsidR="000F4F43" w:rsidRDefault="000F4F43" w:rsidP="000F4F43">
            <w:pPr>
              <w:jc w:val="both"/>
            </w:pPr>
            <w:proofErr w:type="spellStart"/>
            <w:r w:rsidRPr="007218A0">
              <w:t>Vasky</w:t>
            </w:r>
            <w:proofErr w:type="spellEnd"/>
            <w:r w:rsidRPr="007218A0">
              <w:t xml:space="preserve"> </w:t>
            </w:r>
            <w:proofErr w:type="spellStart"/>
            <w:r w:rsidRPr="007218A0">
              <w:t>trade</w:t>
            </w:r>
            <w:proofErr w:type="spellEnd"/>
            <w:r w:rsidRPr="007218A0">
              <w:t xml:space="preserve"> s.r.o.</w:t>
            </w:r>
          </w:p>
        </w:tc>
        <w:tc>
          <w:tcPr>
            <w:tcW w:w="1950" w:type="dxa"/>
          </w:tcPr>
          <w:p w14:paraId="634DBEBC" w14:textId="74935ED5" w:rsidR="000F4F43" w:rsidRDefault="000F4F43" w:rsidP="000F4F43">
            <w:pPr>
              <w:jc w:val="both"/>
            </w:pPr>
            <w:r w:rsidRPr="00F53924">
              <w:t>ano</w:t>
            </w:r>
          </w:p>
        </w:tc>
      </w:tr>
      <w:tr w:rsidR="00D43381" w14:paraId="50323F90" w14:textId="77777777" w:rsidTr="005133EF">
        <w:tc>
          <w:tcPr>
            <w:tcW w:w="9780" w:type="dxa"/>
            <w:gridSpan w:val="5"/>
            <w:shd w:val="clear" w:color="auto" w:fill="F7CAAC"/>
          </w:tcPr>
          <w:p w14:paraId="5252DE98" w14:textId="77777777" w:rsidR="00D43381" w:rsidRDefault="00D43381" w:rsidP="005133EF">
            <w:pPr>
              <w:jc w:val="both"/>
            </w:pPr>
            <w:r>
              <w:rPr>
                <w:b/>
              </w:rPr>
              <w:t>Zajištění odborné praxe/praktické výuky v cizím jazyce (u studijních programů uskutečňovaných v cizím jazyce)</w:t>
            </w:r>
          </w:p>
        </w:tc>
      </w:tr>
      <w:tr w:rsidR="00D43381" w14:paraId="27740D96" w14:textId="77777777" w:rsidTr="005133EF">
        <w:trPr>
          <w:trHeight w:val="1452"/>
        </w:trPr>
        <w:tc>
          <w:tcPr>
            <w:tcW w:w="9780" w:type="dxa"/>
            <w:gridSpan w:val="5"/>
          </w:tcPr>
          <w:p w14:paraId="32BD690E" w14:textId="77777777" w:rsidR="00D43381" w:rsidRDefault="00D43381" w:rsidP="005133EF">
            <w:pPr>
              <w:jc w:val="both"/>
            </w:pPr>
          </w:p>
        </w:tc>
      </w:tr>
      <w:tr w:rsidR="00D43381" w14:paraId="0E833A0C" w14:textId="77777777" w:rsidTr="00780F96">
        <w:trPr>
          <w:trHeight w:val="202"/>
        </w:trPr>
        <w:tc>
          <w:tcPr>
            <w:tcW w:w="9780" w:type="dxa"/>
            <w:gridSpan w:val="5"/>
            <w:shd w:val="clear" w:color="auto" w:fill="F7CAAC" w:themeFill="accent2" w:themeFillTint="66"/>
          </w:tcPr>
          <w:p w14:paraId="2A3A029E" w14:textId="77777777" w:rsidR="00D43381" w:rsidRPr="001065EF" w:rsidRDefault="00D43381" w:rsidP="005133EF">
            <w:pPr>
              <w:jc w:val="both"/>
              <w:rPr>
                <w:b/>
              </w:rPr>
            </w:pPr>
            <w:r w:rsidRPr="00780F96">
              <w:rPr>
                <w:b/>
              </w:rPr>
              <w:t>Způsob reflexe odborné praxe</w:t>
            </w:r>
          </w:p>
        </w:tc>
      </w:tr>
      <w:tr w:rsidR="00D43381" w14:paraId="25281944" w14:textId="77777777" w:rsidTr="005133EF">
        <w:trPr>
          <w:trHeight w:val="1452"/>
        </w:trPr>
        <w:tc>
          <w:tcPr>
            <w:tcW w:w="9780" w:type="dxa"/>
            <w:gridSpan w:val="5"/>
          </w:tcPr>
          <w:p w14:paraId="250AE7F8" w14:textId="43ACB42D" w:rsidR="003A54BF" w:rsidRDefault="003A54BF" w:rsidP="008E4C24">
            <w:pPr>
              <w:spacing w:before="120"/>
              <w:jc w:val="both"/>
            </w:pPr>
            <w:r>
              <w:t>Reflexe odborné praxe bude probíhat v několika krocích. Po ukončení praxe obdrží student hodnotící zprávu od instituce,</w:t>
            </w:r>
          </w:p>
          <w:p w14:paraId="22673326" w14:textId="7B07636C" w:rsidR="003A54BF" w:rsidRDefault="003A54BF" w:rsidP="008E4C24">
            <w:pPr>
              <w:spacing w:after="120"/>
              <w:jc w:val="both"/>
            </w:pPr>
            <w:r>
              <w:t>ve které praxi absolvoval. Tato hodnotící zpráva bude zahrnovat zpětnou vazbu na studentovu práci, úroveň získaných</w:t>
            </w:r>
            <w:r w:rsidR="00761031">
              <w:t xml:space="preserve"> </w:t>
            </w:r>
            <w:r>
              <w:t>dovedností, schopnost adaptace na pracovní prostředí a celkový přínos pro danou instituci. Zpráva také poskytne</w:t>
            </w:r>
            <w:r w:rsidR="00761031">
              <w:t xml:space="preserve"> </w:t>
            </w:r>
            <w:r>
              <w:t>doporučení pro další rozvoj studenta v rámci jeho profesního růstu.</w:t>
            </w:r>
          </w:p>
          <w:p w14:paraId="6D584D7B" w14:textId="7CE3FBC9" w:rsidR="003A54BF" w:rsidRDefault="003A54BF" w:rsidP="00761031">
            <w:pPr>
              <w:jc w:val="both"/>
            </w:pPr>
            <w:r>
              <w:t>Hodnotící zpráva bude následně analyzována garantem předmětu, který se zaměří na identifikaci silných a slabých stránek</w:t>
            </w:r>
          </w:p>
          <w:p w14:paraId="580F6658" w14:textId="292B39AB" w:rsidR="003A54BF" w:rsidRDefault="003A54BF" w:rsidP="008E4C24">
            <w:pPr>
              <w:spacing w:after="120"/>
              <w:jc w:val="both"/>
            </w:pPr>
            <w:r>
              <w:t>studenta. Na základě výsledků této analýzy může dojít k úpravě studijního plánu nebo jednotlivých předmětů, aby lépe</w:t>
            </w:r>
            <w:r w:rsidR="00761031">
              <w:t xml:space="preserve"> </w:t>
            </w:r>
            <w:r>
              <w:t>reflektovaly potřeby praxe a lépe připravovaly studenty na budoucí pracovní výzvy.</w:t>
            </w:r>
          </w:p>
          <w:p w14:paraId="125BB6DA" w14:textId="65EBF089" w:rsidR="003A54BF" w:rsidRDefault="003A54BF" w:rsidP="0048540A">
            <w:pPr>
              <w:jc w:val="both"/>
            </w:pPr>
            <w:r>
              <w:t>Další součástí reflexe odborné praxe bude setkání studenta s garantem předmětu, během kterého student poskytne svou</w:t>
            </w:r>
            <w:r w:rsidR="0048540A">
              <w:t xml:space="preserve"> </w:t>
            </w:r>
            <w:r>
              <w:t>vlastní zpětnou vazbu ohledně praxe. Toto setkání bude příležitostí pro studenta sdílet své zkušenosti, získané dovednosti</w:t>
            </w:r>
          </w:p>
          <w:p w14:paraId="1EDED0B4" w14:textId="753247FE" w:rsidR="003A54BF" w:rsidRDefault="003A54BF" w:rsidP="000C72F2">
            <w:pPr>
              <w:jc w:val="both"/>
            </w:pPr>
            <w:r>
              <w:t>a případné výzvy, se kterými se během praxe setkal. Na základě této diskuse se může dále optimalizovat proces organizace</w:t>
            </w:r>
          </w:p>
          <w:p w14:paraId="4AF9A74A" w14:textId="78DA0958" w:rsidR="003A54BF" w:rsidRDefault="003A54BF" w:rsidP="008E4C24">
            <w:pPr>
              <w:spacing w:after="120"/>
              <w:jc w:val="both"/>
            </w:pPr>
            <w:r>
              <w:t>praxí a spolupráce s konkrétními institucemi.</w:t>
            </w:r>
          </w:p>
          <w:p w14:paraId="5B569F3F" w14:textId="6693B053" w:rsidR="00D43381" w:rsidRDefault="003A54BF" w:rsidP="000C72F2">
            <w:pPr>
              <w:jc w:val="both"/>
            </w:pPr>
            <w:r>
              <w:t>Počet míst pro výkon odborné praxe studentů je kapacitně zajištěn.</w:t>
            </w:r>
          </w:p>
        </w:tc>
      </w:tr>
    </w:tbl>
    <w:p w14:paraId="40A9A187" w14:textId="77777777" w:rsidR="00945C96" w:rsidRDefault="00945C96">
      <w:r>
        <w:br w:type="page"/>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6"/>
        <w:gridCol w:w="992"/>
        <w:gridCol w:w="1701"/>
        <w:gridCol w:w="1985"/>
        <w:gridCol w:w="1984"/>
        <w:gridCol w:w="1134"/>
        <w:gridCol w:w="1134"/>
      </w:tblGrid>
      <w:tr w:rsidR="00732F31" w:rsidRPr="00281954" w14:paraId="664AB5C0" w14:textId="77777777" w:rsidTr="005133EF">
        <w:trPr>
          <w:trHeight w:val="224"/>
        </w:trPr>
        <w:tc>
          <w:tcPr>
            <w:tcW w:w="10206"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3999735" w14:textId="1794C080" w:rsidR="00732F31" w:rsidRPr="004D771D" w:rsidRDefault="00732F31" w:rsidP="005133EF">
            <w:pPr>
              <w:jc w:val="both"/>
              <w:rPr>
                <w:b/>
                <w:bCs/>
                <w:sz w:val="28"/>
                <w:szCs w:val="28"/>
              </w:rPr>
            </w:pPr>
            <w:r w:rsidRPr="004D771D">
              <w:rPr>
                <w:b/>
                <w:bCs/>
                <w:sz w:val="28"/>
                <w:szCs w:val="28"/>
              </w:rPr>
              <w:lastRenderedPageBreak/>
              <w:t>C-</w:t>
            </w:r>
            <w:proofErr w:type="spellStart"/>
            <w:r w:rsidRPr="00956E6D">
              <w:rPr>
                <w:b/>
                <w:bCs/>
                <w:sz w:val="28"/>
                <w:szCs w:val="28"/>
              </w:rPr>
              <w:t>Ia</w:t>
            </w:r>
            <w:proofErr w:type="spellEnd"/>
            <w:r w:rsidRPr="00956E6D">
              <w:rPr>
                <w:b/>
                <w:bCs/>
                <w:sz w:val="28"/>
                <w:szCs w:val="28"/>
              </w:rPr>
              <w:t xml:space="preserve"> – Přehled</w:t>
            </w:r>
            <w:r w:rsidRPr="004D771D">
              <w:rPr>
                <w:b/>
                <w:bCs/>
                <w:sz w:val="28"/>
                <w:szCs w:val="28"/>
              </w:rPr>
              <w:t xml:space="preserve"> vyučujících uvedených v přílohách C-I žádosti o akreditaci </w:t>
            </w:r>
          </w:p>
        </w:tc>
      </w:tr>
      <w:tr w:rsidR="00732F31" w:rsidRPr="00281954" w14:paraId="233671B0"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B7D5C" w14:textId="77777777" w:rsidR="00732F31" w:rsidRPr="0084146B" w:rsidRDefault="00732F31" w:rsidP="005133EF">
            <w:pPr>
              <w:rPr>
                <w:b/>
                <w:bCs/>
              </w:rPr>
            </w:pPr>
            <w:r w:rsidRPr="0084146B">
              <w:rPr>
                <w:b/>
                <w:bCs/>
              </w:rPr>
              <w:t>Příjmení</w:t>
            </w:r>
          </w:p>
        </w:tc>
        <w:tc>
          <w:tcPr>
            <w:tcW w:w="99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E7520DE" w14:textId="77777777" w:rsidR="00732F31" w:rsidRPr="00180A49" w:rsidRDefault="00732F31" w:rsidP="005133EF">
            <w:pPr>
              <w:rPr>
                <w:b/>
                <w:bCs/>
              </w:rPr>
            </w:pPr>
            <w:r w:rsidRPr="00180A49">
              <w:rPr>
                <w:b/>
                <w:bCs/>
              </w:rPr>
              <w:t>Jméno</w:t>
            </w:r>
          </w:p>
        </w:tc>
        <w:tc>
          <w:tcPr>
            <w:tcW w:w="1701"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E7AB472" w14:textId="77777777" w:rsidR="00732F31" w:rsidRPr="00180A49" w:rsidRDefault="00732F31" w:rsidP="005133EF">
            <w:pPr>
              <w:rPr>
                <w:b/>
                <w:bCs/>
              </w:rPr>
            </w:pPr>
            <w:r w:rsidRPr="00180A49">
              <w:rPr>
                <w:b/>
                <w:bCs/>
              </w:rPr>
              <w:t>Tituly</w:t>
            </w:r>
          </w:p>
        </w:tc>
        <w:tc>
          <w:tcPr>
            <w:tcW w:w="198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469646A" w14:textId="77777777" w:rsidR="00732F31" w:rsidRPr="00180A49" w:rsidRDefault="00732F31" w:rsidP="005133EF">
            <w:pPr>
              <w:rPr>
                <w:b/>
                <w:bCs/>
              </w:rPr>
            </w:pPr>
            <w:r w:rsidRPr="00180A49">
              <w:rPr>
                <w:b/>
                <w:bCs/>
              </w:rPr>
              <w:t>Vztah k VŠ</w:t>
            </w:r>
          </w:p>
        </w:tc>
        <w:tc>
          <w:tcPr>
            <w:tcW w:w="198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A3DF8AB" w14:textId="3EBA1437" w:rsidR="00732F31" w:rsidRPr="005E0249" w:rsidRDefault="00732F31" w:rsidP="005133EF">
            <w:pPr>
              <w:rPr>
                <w:b/>
                <w:bCs/>
              </w:rPr>
            </w:pPr>
            <w:r w:rsidRPr="005E0249">
              <w:rPr>
                <w:b/>
                <w:bCs/>
              </w:rPr>
              <w:t>Vztah k součásti V</w:t>
            </w:r>
            <w:r w:rsidR="00EB685F">
              <w:rPr>
                <w:b/>
                <w:bCs/>
              </w:rPr>
              <w:t>Š</w:t>
            </w:r>
          </w:p>
        </w:tc>
        <w:tc>
          <w:tcPr>
            <w:tcW w:w="113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679A0DF" w14:textId="77777777" w:rsidR="00732F31" w:rsidRPr="005E0249" w:rsidRDefault="00732F31" w:rsidP="005133EF">
            <w:pPr>
              <w:rPr>
                <w:b/>
                <w:bCs/>
              </w:rPr>
            </w:pPr>
            <w:r w:rsidRPr="005E0249">
              <w:rPr>
                <w:b/>
                <w:bCs/>
              </w:rPr>
              <w:t>Garant.</w:t>
            </w:r>
          </w:p>
          <w:p w14:paraId="731D6273" w14:textId="77777777" w:rsidR="00732F31" w:rsidRPr="005E0249" w:rsidRDefault="00732F31" w:rsidP="005133EF">
            <w:pPr>
              <w:rPr>
                <w:b/>
                <w:bCs/>
              </w:rPr>
            </w:pPr>
            <w:r w:rsidRPr="005E0249">
              <w:rPr>
                <w:b/>
                <w:bCs/>
              </w:rPr>
              <w:t>předmětů</w:t>
            </w:r>
          </w:p>
        </w:tc>
        <w:tc>
          <w:tcPr>
            <w:tcW w:w="113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56D501" w14:textId="77777777" w:rsidR="00732F31" w:rsidRPr="0084146B" w:rsidRDefault="00732F31" w:rsidP="005133EF">
            <w:pPr>
              <w:rPr>
                <w:b/>
                <w:bCs/>
              </w:rPr>
            </w:pPr>
            <w:r w:rsidRPr="0084146B">
              <w:rPr>
                <w:b/>
                <w:bCs/>
              </w:rPr>
              <w:t xml:space="preserve">Odborník </w:t>
            </w:r>
            <w:r w:rsidRPr="0084146B">
              <w:rPr>
                <w:b/>
                <w:bCs/>
              </w:rPr>
              <w:br/>
              <w:t>z praxe</w:t>
            </w:r>
          </w:p>
        </w:tc>
      </w:tr>
      <w:tr w:rsidR="00732F31" w14:paraId="0A7E41EF"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5BC05659" w14:textId="77777777" w:rsidR="00732F31" w:rsidRPr="004D771D" w:rsidRDefault="00732F31" w:rsidP="005133EF">
            <w:pPr>
              <w:rPr>
                <w:rStyle w:val="spellingerror"/>
              </w:rPr>
            </w:pPr>
            <w:proofErr w:type="spellStart"/>
            <w:r w:rsidRPr="004D771D">
              <w:rPr>
                <w:rStyle w:val="spellingerror"/>
              </w:rPr>
              <w:t>Černeková</w:t>
            </w:r>
            <w:proofErr w:type="spellEnd"/>
          </w:p>
        </w:tc>
        <w:tc>
          <w:tcPr>
            <w:tcW w:w="992" w:type="dxa"/>
            <w:tcBorders>
              <w:top w:val="single" w:sz="4" w:space="0" w:color="auto"/>
              <w:left w:val="single" w:sz="4" w:space="0" w:color="auto"/>
              <w:bottom w:val="single" w:sz="4" w:space="0" w:color="auto"/>
              <w:right w:val="single" w:sz="4" w:space="0" w:color="auto"/>
            </w:tcBorders>
          </w:tcPr>
          <w:p w14:paraId="7CBD725D" w14:textId="77777777" w:rsidR="00732F31" w:rsidRPr="004D771D" w:rsidRDefault="00732F31" w:rsidP="005133EF">
            <w:pPr>
              <w:rPr>
                <w:rStyle w:val="normaltextrun"/>
                <w:rFonts w:eastAsiaTheme="majorEastAsia"/>
              </w:rPr>
            </w:pPr>
            <w:r w:rsidRPr="004D771D">
              <w:rPr>
                <w:rStyle w:val="normaltextrun"/>
                <w:rFonts w:eastAsiaTheme="majorEastAsia"/>
              </w:rPr>
              <w:t>Martina</w:t>
            </w:r>
          </w:p>
        </w:tc>
        <w:tc>
          <w:tcPr>
            <w:tcW w:w="1701" w:type="dxa"/>
            <w:tcBorders>
              <w:top w:val="single" w:sz="4" w:space="0" w:color="auto"/>
              <w:left w:val="single" w:sz="4" w:space="0" w:color="auto"/>
              <w:bottom w:val="single" w:sz="4" w:space="0" w:color="auto"/>
              <w:right w:val="single" w:sz="4" w:space="0" w:color="auto"/>
            </w:tcBorders>
          </w:tcPr>
          <w:p w14:paraId="0AD9586B" w14:textId="77777777" w:rsidR="00732F31" w:rsidRPr="004D771D" w:rsidRDefault="00732F31" w:rsidP="005133EF">
            <w:pPr>
              <w:rPr>
                <w:rStyle w:val="normaltextrun"/>
                <w:rFonts w:eastAsiaTheme="majorEastAsia"/>
              </w:rPr>
            </w:pPr>
            <w:r w:rsidRPr="004D771D">
              <w:rPr>
                <w:rStyle w:val="normaltextrun"/>
                <w:rFonts w:eastAsiaTheme="majorEastAsia"/>
              </w:rPr>
              <w:t>Ing., Ph.D.</w:t>
            </w:r>
            <w:r w:rsidRPr="004D771D">
              <w:rPr>
                <w:rStyle w:val="eop"/>
              </w:rPr>
              <w:t> </w:t>
            </w:r>
          </w:p>
        </w:tc>
        <w:tc>
          <w:tcPr>
            <w:tcW w:w="1985" w:type="dxa"/>
            <w:tcBorders>
              <w:top w:val="single" w:sz="4" w:space="0" w:color="auto"/>
              <w:left w:val="single" w:sz="4" w:space="0" w:color="auto"/>
              <w:bottom w:val="single" w:sz="4" w:space="0" w:color="auto"/>
              <w:right w:val="single" w:sz="4" w:space="0" w:color="auto"/>
            </w:tcBorders>
          </w:tcPr>
          <w:p w14:paraId="4F21B372" w14:textId="77777777" w:rsidR="00732F31" w:rsidRPr="004D771D" w:rsidRDefault="00732F31" w:rsidP="005133EF">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5AEE0D8E" w14:textId="77777777" w:rsidR="00732F31" w:rsidRPr="005E0249" w:rsidRDefault="00732F31" w:rsidP="005133EF">
            <w:r w:rsidRPr="005E0249">
              <w:t>-</w:t>
            </w:r>
          </w:p>
        </w:tc>
        <w:tc>
          <w:tcPr>
            <w:tcW w:w="1134" w:type="dxa"/>
            <w:tcBorders>
              <w:top w:val="single" w:sz="4" w:space="0" w:color="auto"/>
              <w:left w:val="single" w:sz="4" w:space="0" w:color="auto"/>
              <w:bottom w:val="single" w:sz="4" w:space="0" w:color="auto"/>
              <w:right w:val="single" w:sz="4" w:space="0" w:color="auto"/>
            </w:tcBorders>
          </w:tcPr>
          <w:p w14:paraId="798AE510" w14:textId="7C696290" w:rsidR="00732F31" w:rsidRPr="005E0249" w:rsidRDefault="00C657D5" w:rsidP="005133EF">
            <w:r>
              <w:t>PZ</w:t>
            </w:r>
          </w:p>
        </w:tc>
        <w:tc>
          <w:tcPr>
            <w:tcW w:w="1134" w:type="dxa"/>
            <w:tcBorders>
              <w:top w:val="single" w:sz="4" w:space="0" w:color="auto"/>
              <w:left w:val="single" w:sz="4" w:space="0" w:color="auto"/>
              <w:bottom w:val="single" w:sz="4" w:space="0" w:color="auto"/>
              <w:right w:val="single" w:sz="4" w:space="0" w:color="auto"/>
            </w:tcBorders>
          </w:tcPr>
          <w:p w14:paraId="608286E7" w14:textId="77777777" w:rsidR="00732F31" w:rsidRPr="004D771D" w:rsidRDefault="00732F31" w:rsidP="005133EF">
            <w:r w:rsidRPr="004D771D">
              <w:t>-</w:t>
            </w:r>
          </w:p>
        </w:tc>
      </w:tr>
      <w:tr w:rsidR="00F66C8C" w14:paraId="7E043826"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386D67A3" w14:textId="77777777" w:rsidR="00F66C8C" w:rsidRPr="004D771D" w:rsidRDefault="00F66C8C" w:rsidP="00F66C8C">
            <w:pPr>
              <w:rPr>
                <w:rStyle w:val="normaltextrun"/>
                <w:rFonts w:eastAsiaTheme="majorEastAsia"/>
              </w:rPr>
            </w:pPr>
            <w:r w:rsidRPr="004D771D">
              <w:t>Dvořáčková</w:t>
            </w:r>
          </w:p>
        </w:tc>
        <w:tc>
          <w:tcPr>
            <w:tcW w:w="992" w:type="dxa"/>
            <w:tcBorders>
              <w:top w:val="single" w:sz="4" w:space="0" w:color="auto"/>
              <w:left w:val="single" w:sz="4" w:space="0" w:color="auto"/>
              <w:bottom w:val="single" w:sz="4" w:space="0" w:color="auto"/>
              <w:right w:val="single" w:sz="4" w:space="0" w:color="auto"/>
            </w:tcBorders>
          </w:tcPr>
          <w:p w14:paraId="582DA89D" w14:textId="77777777" w:rsidR="00F66C8C" w:rsidRPr="004D771D" w:rsidRDefault="00F66C8C" w:rsidP="00F66C8C">
            <w:pPr>
              <w:rPr>
                <w:rStyle w:val="normaltextrun"/>
                <w:rFonts w:eastAsiaTheme="majorEastAsia"/>
              </w:rPr>
            </w:pPr>
            <w:r w:rsidRPr="004D771D">
              <w:t>Markéta</w:t>
            </w:r>
          </w:p>
        </w:tc>
        <w:tc>
          <w:tcPr>
            <w:tcW w:w="1701" w:type="dxa"/>
            <w:tcBorders>
              <w:top w:val="single" w:sz="4" w:space="0" w:color="auto"/>
              <w:left w:val="single" w:sz="4" w:space="0" w:color="auto"/>
              <w:bottom w:val="single" w:sz="4" w:space="0" w:color="auto"/>
              <w:right w:val="single" w:sz="4" w:space="0" w:color="auto"/>
            </w:tcBorders>
          </w:tcPr>
          <w:p w14:paraId="6AAA650D" w14:textId="77777777" w:rsidR="00F66C8C" w:rsidRPr="004D771D" w:rsidRDefault="00F66C8C" w:rsidP="00F66C8C">
            <w:pPr>
              <w:rPr>
                <w:rStyle w:val="normaltextrun"/>
                <w:rFonts w:eastAsiaTheme="majorEastAsia"/>
              </w:rPr>
            </w:pPr>
            <w:r w:rsidRPr="004D771D">
              <w:t>Mgr.</w:t>
            </w:r>
          </w:p>
        </w:tc>
        <w:tc>
          <w:tcPr>
            <w:tcW w:w="1985" w:type="dxa"/>
            <w:tcBorders>
              <w:top w:val="single" w:sz="4" w:space="0" w:color="auto"/>
              <w:left w:val="single" w:sz="4" w:space="0" w:color="auto"/>
              <w:bottom w:val="single" w:sz="4" w:space="0" w:color="auto"/>
              <w:right w:val="single" w:sz="4" w:space="0" w:color="auto"/>
            </w:tcBorders>
          </w:tcPr>
          <w:p w14:paraId="25F391A5" w14:textId="77777777" w:rsidR="00F66C8C" w:rsidRPr="004D771D" w:rsidRDefault="00F66C8C" w:rsidP="00F66C8C">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0C272C54" w14:textId="77777777" w:rsidR="00F66C8C" w:rsidRPr="005E0249" w:rsidRDefault="00F66C8C" w:rsidP="00F66C8C">
            <w:r w:rsidRPr="005E0249">
              <w:t>PP, 1,0 - N</w:t>
            </w:r>
          </w:p>
        </w:tc>
        <w:tc>
          <w:tcPr>
            <w:tcW w:w="1134" w:type="dxa"/>
            <w:tcBorders>
              <w:top w:val="single" w:sz="4" w:space="0" w:color="auto"/>
              <w:left w:val="single" w:sz="4" w:space="0" w:color="auto"/>
              <w:bottom w:val="single" w:sz="4" w:space="0" w:color="auto"/>
              <w:right w:val="single" w:sz="4" w:space="0" w:color="auto"/>
            </w:tcBorders>
          </w:tcPr>
          <w:p w14:paraId="55DC4DA2" w14:textId="77777777" w:rsidR="00F66C8C" w:rsidRPr="005E0249" w:rsidRDefault="00F66C8C" w:rsidP="00F66C8C">
            <w:r w:rsidRPr="005E0249">
              <w:t>-</w:t>
            </w:r>
          </w:p>
        </w:tc>
        <w:tc>
          <w:tcPr>
            <w:tcW w:w="1134" w:type="dxa"/>
            <w:tcBorders>
              <w:top w:val="single" w:sz="4" w:space="0" w:color="auto"/>
              <w:left w:val="single" w:sz="4" w:space="0" w:color="auto"/>
              <w:bottom w:val="single" w:sz="4" w:space="0" w:color="auto"/>
              <w:right w:val="single" w:sz="4" w:space="0" w:color="auto"/>
            </w:tcBorders>
          </w:tcPr>
          <w:p w14:paraId="7F9B25C0" w14:textId="77777777" w:rsidR="00F66C8C" w:rsidRPr="004D771D" w:rsidRDefault="00F66C8C" w:rsidP="00F66C8C">
            <w:r w:rsidRPr="004D771D">
              <w:t>-</w:t>
            </w:r>
          </w:p>
        </w:tc>
      </w:tr>
      <w:tr w:rsidR="00F66C8C" w14:paraId="233C07B6"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618F8288" w14:textId="5BAA0FE2" w:rsidR="00F66C8C" w:rsidRPr="004D771D" w:rsidRDefault="00F66C8C" w:rsidP="00F66C8C">
            <w:pPr>
              <w:rPr>
                <w:rStyle w:val="normaltextrun"/>
              </w:rPr>
            </w:pPr>
            <w:r>
              <w:t>Heinrich</w:t>
            </w:r>
          </w:p>
        </w:tc>
        <w:tc>
          <w:tcPr>
            <w:tcW w:w="992" w:type="dxa"/>
            <w:tcBorders>
              <w:top w:val="single" w:sz="4" w:space="0" w:color="auto"/>
              <w:left w:val="single" w:sz="4" w:space="0" w:color="auto"/>
              <w:bottom w:val="single" w:sz="4" w:space="0" w:color="auto"/>
              <w:right w:val="single" w:sz="4" w:space="0" w:color="auto"/>
            </w:tcBorders>
          </w:tcPr>
          <w:p w14:paraId="598F7339" w14:textId="36E74003" w:rsidR="00F66C8C" w:rsidRPr="004D771D" w:rsidRDefault="00F66C8C" w:rsidP="00F66C8C">
            <w:pPr>
              <w:rPr>
                <w:rStyle w:val="normaltextrun"/>
              </w:rPr>
            </w:pPr>
            <w:r>
              <w:t>Michal</w:t>
            </w:r>
          </w:p>
        </w:tc>
        <w:tc>
          <w:tcPr>
            <w:tcW w:w="1701" w:type="dxa"/>
            <w:tcBorders>
              <w:top w:val="single" w:sz="4" w:space="0" w:color="auto"/>
              <w:left w:val="single" w:sz="4" w:space="0" w:color="auto"/>
              <w:bottom w:val="single" w:sz="4" w:space="0" w:color="auto"/>
              <w:right w:val="single" w:sz="4" w:space="0" w:color="auto"/>
            </w:tcBorders>
          </w:tcPr>
          <w:p w14:paraId="6F44270C" w14:textId="6803D534" w:rsidR="00F66C8C" w:rsidRPr="004D771D" w:rsidRDefault="00D7576C" w:rsidP="00F66C8C">
            <w:pPr>
              <w:rPr>
                <w:rStyle w:val="normaltextrun"/>
              </w:rPr>
            </w:pPr>
            <w:r>
              <w:t>Mgr</w:t>
            </w:r>
            <w:r w:rsidR="00F66C8C">
              <w:t>.</w:t>
            </w:r>
          </w:p>
        </w:tc>
        <w:tc>
          <w:tcPr>
            <w:tcW w:w="1985" w:type="dxa"/>
            <w:tcBorders>
              <w:top w:val="single" w:sz="4" w:space="0" w:color="auto"/>
              <w:left w:val="single" w:sz="4" w:space="0" w:color="auto"/>
              <w:bottom w:val="single" w:sz="4" w:space="0" w:color="auto"/>
              <w:right w:val="single" w:sz="4" w:space="0" w:color="auto"/>
            </w:tcBorders>
          </w:tcPr>
          <w:p w14:paraId="249AF34B" w14:textId="67C2598D" w:rsidR="00F66C8C" w:rsidRPr="007F797E" w:rsidRDefault="00F66C8C" w:rsidP="00F66C8C">
            <w:r>
              <w:t>DPP</w:t>
            </w:r>
          </w:p>
        </w:tc>
        <w:tc>
          <w:tcPr>
            <w:tcW w:w="1984" w:type="dxa"/>
            <w:tcBorders>
              <w:top w:val="single" w:sz="4" w:space="0" w:color="auto"/>
              <w:left w:val="single" w:sz="4" w:space="0" w:color="auto"/>
              <w:bottom w:val="single" w:sz="4" w:space="0" w:color="auto"/>
              <w:right w:val="single" w:sz="4" w:space="0" w:color="auto"/>
            </w:tcBorders>
          </w:tcPr>
          <w:p w14:paraId="67744881" w14:textId="58C957A9" w:rsidR="00F66C8C" w:rsidRPr="007F797E" w:rsidRDefault="00F66C8C" w:rsidP="00F66C8C">
            <w:r>
              <w:t>DPP</w:t>
            </w:r>
          </w:p>
        </w:tc>
        <w:tc>
          <w:tcPr>
            <w:tcW w:w="1134" w:type="dxa"/>
            <w:tcBorders>
              <w:top w:val="single" w:sz="4" w:space="0" w:color="auto"/>
              <w:left w:val="single" w:sz="4" w:space="0" w:color="auto"/>
              <w:bottom w:val="single" w:sz="4" w:space="0" w:color="auto"/>
              <w:right w:val="single" w:sz="4" w:space="0" w:color="auto"/>
            </w:tcBorders>
          </w:tcPr>
          <w:p w14:paraId="730E68E8" w14:textId="66437713" w:rsidR="00F66C8C" w:rsidRPr="005E0249" w:rsidRDefault="00F66C8C" w:rsidP="00F66C8C">
            <w:r>
              <w:t>PZ</w:t>
            </w:r>
          </w:p>
        </w:tc>
        <w:tc>
          <w:tcPr>
            <w:tcW w:w="1134" w:type="dxa"/>
            <w:tcBorders>
              <w:top w:val="single" w:sz="4" w:space="0" w:color="auto"/>
              <w:left w:val="single" w:sz="4" w:space="0" w:color="auto"/>
              <w:bottom w:val="single" w:sz="4" w:space="0" w:color="auto"/>
              <w:right w:val="single" w:sz="4" w:space="0" w:color="auto"/>
            </w:tcBorders>
          </w:tcPr>
          <w:p w14:paraId="0ADB89A4" w14:textId="165B1322" w:rsidR="00F66C8C" w:rsidRPr="004D771D" w:rsidRDefault="00F66C8C" w:rsidP="00F66C8C">
            <w:r>
              <w:t>ano</w:t>
            </w:r>
          </w:p>
        </w:tc>
      </w:tr>
      <w:tr w:rsidR="00F66C8C" w14:paraId="1ECEF8E7"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51008E42" w14:textId="77777777" w:rsidR="00F66C8C" w:rsidRPr="004D771D" w:rsidRDefault="00F66C8C" w:rsidP="00F66C8C">
            <w:r w:rsidRPr="004D771D">
              <w:t xml:space="preserve">Hřibová </w:t>
            </w:r>
          </w:p>
        </w:tc>
        <w:tc>
          <w:tcPr>
            <w:tcW w:w="992" w:type="dxa"/>
            <w:tcBorders>
              <w:top w:val="single" w:sz="4" w:space="0" w:color="auto"/>
              <w:left w:val="single" w:sz="4" w:space="0" w:color="auto"/>
              <w:bottom w:val="single" w:sz="4" w:space="0" w:color="auto"/>
              <w:right w:val="single" w:sz="4" w:space="0" w:color="auto"/>
            </w:tcBorders>
          </w:tcPr>
          <w:p w14:paraId="1D5E5C36" w14:textId="77777777" w:rsidR="00F66C8C" w:rsidRPr="004D771D" w:rsidRDefault="00F66C8C" w:rsidP="00F66C8C">
            <w:r w:rsidRPr="004D771D">
              <w:t>Martina</w:t>
            </w:r>
          </w:p>
        </w:tc>
        <w:tc>
          <w:tcPr>
            <w:tcW w:w="1701" w:type="dxa"/>
            <w:tcBorders>
              <w:top w:val="single" w:sz="4" w:space="0" w:color="auto"/>
              <w:left w:val="single" w:sz="4" w:space="0" w:color="auto"/>
              <w:bottom w:val="single" w:sz="4" w:space="0" w:color="auto"/>
              <w:right w:val="single" w:sz="4" w:space="0" w:color="auto"/>
            </w:tcBorders>
          </w:tcPr>
          <w:p w14:paraId="48043C1D" w14:textId="77777777" w:rsidR="00F66C8C" w:rsidRPr="004D771D" w:rsidRDefault="00F66C8C" w:rsidP="00F66C8C">
            <w:r w:rsidRPr="004D771D">
              <w:t>doc. Ing.</w:t>
            </w:r>
            <w:r>
              <w:t>,</w:t>
            </w:r>
            <w:r w:rsidRPr="004D771D">
              <w:t xml:space="preserve"> Ph.D. </w:t>
            </w:r>
          </w:p>
        </w:tc>
        <w:tc>
          <w:tcPr>
            <w:tcW w:w="1985" w:type="dxa"/>
            <w:tcBorders>
              <w:top w:val="single" w:sz="4" w:space="0" w:color="auto"/>
              <w:left w:val="single" w:sz="4" w:space="0" w:color="auto"/>
              <w:bottom w:val="single" w:sz="4" w:space="0" w:color="auto"/>
              <w:right w:val="single" w:sz="4" w:space="0" w:color="auto"/>
            </w:tcBorders>
          </w:tcPr>
          <w:p w14:paraId="6582FCB9" w14:textId="77777777" w:rsidR="00F66C8C" w:rsidRPr="007F797E" w:rsidRDefault="00F66C8C" w:rsidP="00F66C8C">
            <w:r w:rsidRPr="007F797E">
              <w:t xml:space="preserve">PP, 1,0 - N </w:t>
            </w:r>
          </w:p>
        </w:tc>
        <w:tc>
          <w:tcPr>
            <w:tcW w:w="1984" w:type="dxa"/>
            <w:tcBorders>
              <w:top w:val="single" w:sz="4" w:space="0" w:color="auto"/>
              <w:left w:val="single" w:sz="4" w:space="0" w:color="auto"/>
              <w:bottom w:val="single" w:sz="4" w:space="0" w:color="auto"/>
              <w:right w:val="single" w:sz="4" w:space="0" w:color="auto"/>
            </w:tcBorders>
          </w:tcPr>
          <w:p w14:paraId="6D263D64" w14:textId="77777777" w:rsidR="00F66C8C" w:rsidRPr="007F797E" w:rsidRDefault="00F66C8C" w:rsidP="00F66C8C">
            <w:r w:rsidRPr="007F797E">
              <w:t>-</w:t>
            </w:r>
          </w:p>
        </w:tc>
        <w:tc>
          <w:tcPr>
            <w:tcW w:w="1134" w:type="dxa"/>
            <w:tcBorders>
              <w:top w:val="single" w:sz="4" w:space="0" w:color="auto"/>
              <w:left w:val="single" w:sz="4" w:space="0" w:color="auto"/>
              <w:bottom w:val="single" w:sz="4" w:space="0" w:color="auto"/>
              <w:right w:val="single" w:sz="4" w:space="0" w:color="auto"/>
            </w:tcBorders>
          </w:tcPr>
          <w:p w14:paraId="6F0E0CA7" w14:textId="5C835D5B" w:rsidR="00F66C8C" w:rsidRPr="005E0249" w:rsidRDefault="00F66C8C" w:rsidP="00F66C8C">
            <w:r>
              <w:t>PZ</w:t>
            </w:r>
          </w:p>
        </w:tc>
        <w:tc>
          <w:tcPr>
            <w:tcW w:w="1134" w:type="dxa"/>
            <w:tcBorders>
              <w:top w:val="single" w:sz="4" w:space="0" w:color="auto"/>
              <w:left w:val="single" w:sz="4" w:space="0" w:color="auto"/>
              <w:bottom w:val="single" w:sz="4" w:space="0" w:color="auto"/>
              <w:right w:val="single" w:sz="4" w:space="0" w:color="auto"/>
            </w:tcBorders>
          </w:tcPr>
          <w:p w14:paraId="09084F18" w14:textId="77777777" w:rsidR="00F66C8C" w:rsidRPr="004D771D" w:rsidRDefault="00F66C8C" w:rsidP="00F66C8C">
            <w:r w:rsidRPr="004D771D">
              <w:t>-</w:t>
            </w:r>
          </w:p>
        </w:tc>
      </w:tr>
      <w:tr w:rsidR="00F66C8C" w14:paraId="3D720BDA"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052F7DB4" w14:textId="77777777" w:rsidR="00F66C8C" w:rsidRPr="004D771D" w:rsidRDefault="00F66C8C" w:rsidP="00F66C8C">
            <w:r w:rsidRPr="004D771D">
              <w:t xml:space="preserve">Jakubíček </w:t>
            </w:r>
          </w:p>
        </w:tc>
        <w:tc>
          <w:tcPr>
            <w:tcW w:w="992" w:type="dxa"/>
            <w:tcBorders>
              <w:top w:val="single" w:sz="4" w:space="0" w:color="auto"/>
              <w:left w:val="single" w:sz="4" w:space="0" w:color="auto"/>
              <w:bottom w:val="single" w:sz="4" w:space="0" w:color="auto"/>
              <w:right w:val="single" w:sz="4" w:space="0" w:color="auto"/>
            </w:tcBorders>
          </w:tcPr>
          <w:p w14:paraId="09F61652" w14:textId="77777777" w:rsidR="00F66C8C" w:rsidRPr="004D771D" w:rsidRDefault="00F66C8C" w:rsidP="00F66C8C">
            <w:r w:rsidRPr="004D771D">
              <w:t>Vít</w:t>
            </w:r>
          </w:p>
        </w:tc>
        <w:tc>
          <w:tcPr>
            <w:tcW w:w="1701" w:type="dxa"/>
            <w:tcBorders>
              <w:top w:val="single" w:sz="4" w:space="0" w:color="auto"/>
              <w:left w:val="single" w:sz="4" w:space="0" w:color="auto"/>
              <w:bottom w:val="single" w:sz="4" w:space="0" w:color="auto"/>
              <w:right w:val="single" w:sz="4" w:space="0" w:color="auto"/>
            </w:tcBorders>
          </w:tcPr>
          <w:p w14:paraId="40C2F68B" w14:textId="77777777" w:rsidR="00F66C8C" w:rsidRPr="004D771D" w:rsidRDefault="00F66C8C" w:rsidP="00F66C8C">
            <w:r w:rsidRPr="004D771D">
              <w:t>Mgr.</w:t>
            </w:r>
            <w:r>
              <w:t>,</w:t>
            </w:r>
            <w:r w:rsidRPr="004D771D">
              <w:t xml:space="preserve"> Ph.D.</w:t>
            </w:r>
          </w:p>
        </w:tc>
        <w:tc>
          <w:tcPr>
            <w:tcW w:w="1985" w:type="dxa"/>
            <w:tcBorders>
              <w:top w:val="single" w:sz="4" w:space="0" w:color="auto"/>
              <w:left w:val="single" w:sz="4" w:space="0" w:color="auto"/>
              <w:bottom w:val="single" w:sz="4" w:space="0" w:color="auto"/>
              <w:right w:val="single" w:sz="4" w:space="0" w:color="auto"/>
            </w:tcBorders>
          </w:tcPr>
          <w:p w14:paraId="12791987" w14:textId="779033B7" w:rsidR="00F66C8C" w:rsidRPr="00AA299B" w:rsidRDefault="00F66C8C" w:rsidP="00F66C8C">
            <w:r w:rsidRPr="006A714B">
              <w:t>PP</w:t>
            </w:r>
            <w:r w:rsidR="00C10E10" w:rsidRPr="006A714B">
              <w:t>, 1,0 do</w:t>
            </w:r>
            <w:r w:rsidR="002B558F" w:rsidRPr="00B4285D">
              <w:t xml:space="preserve"> </w:t>
            </w:r>
            <w:r w:rsidR="00905926" w:rsidRPr="00B4285D">
              <w:t>3</w:t>
            </w:r>
            <w:r w:rsidR="002B558F" w:rsidRPr="00B4285D">
              <w:t>/</w:t>
            </w:r>
            <w:r w:rsidR="00905926" w:rsidRPr="00B4285D">
              <w:t>2027</w:t>
            </w:r>
          </w:p>
        </w:tc>
        <w:tc>
          <w:tcPr>
            <w:tcW w:w="1984" w:type="dxa"/>
            <w:tcBorders>
              <w:top w:val="single" w:sz="4" w:space="0" w:color="auto"/>
              <w:left w:val="single" w:sz="4" w:space="0" w:color="auto"/>
              <w:bottom w:val="single" w:sz="4" w:space="0" w:color="auto"/>
              <w:right w:val="single" w:sz="4" w:space="0" w:color="auto"/>
            </w:tcBorders>
          </w:tcPr>
          <w:p w14:paraId="4AD4FA27" w14:textId="5A1F64F1" w:rsidR="00F66C8C" w:rsidRPr="004E6FD5" w:rsidRDefault="00C10E10" w:rsidP="00F66C8C">
            <w:r w:rsidRPr="004E6FD5">
              <w:t>PP, 1,0 do</w:t>
            </w:r>
            <w:r w:rsidR="002B558F" w:rsidRPr="004E6FD5">
              <w:t xml:space="preserve"> </w:t>
            </w:r>
            <w:r w:rsidR="00905926" w:rsidRPr="004E6FD5">
              <w:t>3</w:t>
            </w:r>
            <w:r w:rsidR="002B558F" w:rsidRPr="004E6FD5">
              <w:t>/</w:t>
            </w:r>
            <w:r w:rsidR="00905926" w:rsidRPr="004E6FD5">
              <w:t>2027</w:t>
            </w:r>
          </w:p>
        </w:tc>
        <w:tc>
          <w:tcPr>
            <w:tcW w:w="1134" w:type="dxa"/>
            <w:tcBorders>
              <w:top w:val="single" w:sz="4" w:space="0" w:color="auto"/>
              <w:left w:val="single" w:sz="4" w:space="0" w:color="auto"/>
              <w:bottom w:val="single" w:sz="4" w:space="0" w:color="auto"/>
              <w:right w:val="single" w:sz="4" w:space="0" w:color="auto"/>
            </w:tcBorders>
          </w:tcPr>
          <w:p w14:paraId="678D8727" w14:textId="77777777" w:rsidR="00F66C8C" w:rsidRPr="005E0249" w:rsidRDefault="00F66C8C" w:rsidP="00F66C8C">
            <w:r w:rsidRPr="005E0249">
              <w:t>ZT</w:t>
            </w:r>
          </w:p>
        </w:tc>
        <w:tc>
          <w:tcPr>
            <w:tcW w:w="1134" w:type="dxa"/>
            <w:tcBorders>
              <w:top w:val="single" w:sz="4" w:space="0" w:color="auto"/>
              <w:left w:val="single" w:sz="4" w:space="0" w:color="auto"/>
              <w:bottom w:val="single" w:sz="4" w:space="0" w:color="auto"/>
              <w:right w:val="single" w:sz="4" w:space="0" w:color="auto"/>
            </w:tcBorders>
          </w:tcPr>
          <w:p w14:paraId="3B86CCF8" w14:textId="77777777" w:rsidR="00F66C8C" w:rsidRPr="004D771D" w:rsidRDefault="00F66C8C" w:rsidP="00F66C8C">
            <w:r w:rsidRPr="004D771D">
              <w:t>ano</w:t>
            </w:r>
          </w:p>
        </w:tc>
      </w:tr>
      <w:tr w:rsidR="00F66C8C" w14:paraId="7453C597"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0B60A136" w14:textId="7F4BF87B" w:rsidR="00F66C8C" w:rsidRPr="004D771D" w:rsidRDefault="00F66C8C" w:rsidP="00F66C8C">
            <w:proofErr w:type="spellStart"/>
            <w:r>
              <w:t>Klabalová</w:t>
            </w:r>
            <w:proofErr w:type="spellEnd"/>
          </w:p>
        </w:tc>
        <w:tc>
          <w:tcPr>
            <w:tcW w:w="992" w:type="dxa"/>
            <w:tcBorders>
              <w:top w:val="single" w:sz="4" w:space="0" w:color="auto"/>
              <w:left w:val="single" w:sz="4" w:space="0" w:color="auto"/>
              <w:bottom w:val="single" w:sz="4" w:space="0" w:color="auto"/>
              <w:right w:val="single" w:sz="4" w:space="0" w:color="auto"/>
            </w:tcBorders>
          </w:tcPr>
          <w:p w14:paraId="15155D61" w14:textId="58781C9A" w:rsidR="00F66C8C" w:rsidRPr="004D771D" w:rsidRDefault="00F66C8C" w:rsidP="00F66C8C">
            <w:r>
              <w:t>Eva</w:t>
            </w:r>
          </w:p>
        </w:tc>
        <w:tc>
          <w:tcPr>
            <w:tcW w:w="1701" w:type="dxa"/>
            <w:tcBorders>
              <w:top w:val="single" w:sz="4" w:space="0" w:color="auto"/>
              <w:left w:val="single" w:sz="4" w:space="0" w:color="auto"/>
              <w:bottom w:val="single" w:sz="4" w:space="0" w:color="auto"/>
              <w:right w:val="single" w:sz="4" w:space="0" w:color="auto"/>
            </w:tcBorders>
          </w:tcPr>
          <w:p w14:paraId="6FAC04A7" w14:textId="061A8CF8" w:rsidR="00F66C8C" w:rsidRPr="004D771D" w:rsidRDefault="00F66C8C" w:rsidP="00F66C8C">
            <w:r w:rsidRPr="004D771D">
              <w:t>Mg</w:t>
            </w:r>
            <w:r>
              <w:t>A</w:t>
            </w:r>
            <w:r w:rsidRPr="004D771D">
              <w:t>.</w:t>
            </w:r>
            <w:r>
              <w:t>,</w:t>
            </w:r>
            <w:r w:rsidRPr="004D771D">
              <w:t xml:space="preserve"> Ph.D.</w:t>
            </w:r>
          </w:p>
        </w:tc>
        <w:tc>
          <w:tcPr>
            <w:tcW w:w="1985" w:type="dxa"/>
            <w:tcBorders>
              <w:top w:val="single" w:sz="4" w:space="0" w:color="auto"/>
              <w:left w:val="single" w:sz="4" w:space="0" w:color="auto"/>
              <w:bottom w:val="single" w:sz="4" w:space="0" w:color="auto"/>
              <w:right w:val="single" w:sz="4" w:space="0" w:color="auto"/>
            </w:tcBorders>
          </w:tcPr>
          <w:p w14:paraId="353B74FD" w14:textId="721CE8E4" w:rsidR="00F66C8C" w:rsidRPr="00AA299B" w:rsidRDefault="00F66C8C" w:rsidP="00F66C8C">
            <w:r w:rsidRPr="006A714B">
              <w:t xml:space="preserve">PP, 1,0 </w:t>
            </w:r>
            <w:r w:rsidR="0008273E" w:rsidRPr="006A714B">
              <w:t>do</w:t>
            </w:r>
            <w:r w:rsidR="002B558F" w:rsidRPr="006A714B">
              <w:t xml:space="preserve"> </w:t>
            </w:r>
            <w:r w:rsidR="009C627E" w:rsidRPr="00B4285D">
              <w:t>8</w:t>
            </w:r>
            <w:r w:rsidR="002B558F" w:rsidRPr="00B4285D">
              <w:t>/</w:t>
            </w:r>
            <w:r w:rsidR="009C627E" w:rsidRPr="00B4285D">
              <w:t>202</w:t>
            </w:r>
            <w:r w:rsidR="00F37192" w:rsidRPr="00B4285D">
              <w:t>7</w:t>
            </w:r>
          </w:p>
        </w:tc>
        <w:tc>
          <w:tcPr>
            <w:tcW w:w="1984" w:type="dxa"/>
            <w:tcBorders>
              <w:top w:val="single" w:sz="4" w:space="0" w:color="auto"/>
              <w:left w:val="single" w:sz="4" w:space="0" w:color="auto"/>
              <w:bottom w:val="single" w:sz="4" w:space="0" w:color="auto"/>
              <w:right w:val="single" w:sz="4" w:space="0" w:color="auto"/>
            </w:tcBorders>
          </w:tcPr>
          <w:p w14:paraId="4503E8F3" w14:textId="2C8700F9" w:rsidR="00F66C8C" w:rsidRPr="00F404F5" w:rsidRDefault="00F66C8C" w:rsidP="00F66C8C">
            <w:r w:rsidRPr="00AA299B">
              <w:t>PP, 1,0 do</w:t>
            </w:r>
            <w:r w:rsidR="002B558F" w:rsidRPr="00F404F5">
              <w:t xml:space="preserve"> </w:t>
            </w:r>
            <w:r w:rsidR="00F37192" w:rsidRPr="00F404F5">
              <w:t>8</w:t>
            </w:r>
            <w:r w:rsidR="002B558F" w:rsidRPr="00F404F5">
              <w:t>/</w:t>
            </w:r>
            <w:r w:rsidR="00F37192" w:rsidRPr="00F404F5">
              <w:t>2027</w:t>
            </w:r>
          </w:p>
        </w:tc>
        <w:tc>
          <w:tcPr>
            <w:tcW w:w="1134" w:type="dxa"/>
            <w:tcBorders>
              <w:top w:val="single" w:sz="4" w:space="0" w:color="auto"/>
              <w:left w:val="single" w:sz="4" w:space="0" w:color="auto"/>
              <w:bottom w:val="single" w:sz="4" w:space="0" w:color="auto"/>
              <w:right w:val="single" w:sz="4" w:space="0" w:color="auto"/>
            </w:tcBorders>
          </w:tcPr>
          <w:p w14:paraId="420C805A" w14:textId="4A6316E5" w:rsidR="00F66C8C" w:rsidRPr="005E0249" w:rsidRDefault="00F66C8C" w:rsidP="00F66C8C">
            <w:r>
              <w:t>PZ</w:t>
            </w:r>
          </w:p>
        </w:tc>
        <w:tc>
          <w:tcPr>
            <w:tcW w:w="1134" w:type="dxa"/>
            <w:tcBorders>
              <w:top w:val="single" w:sz="4" w:space="0" w:color="auto"/>
              <w:left w:val="single" w:sz="4" w:space="0" w:color="auto"/>
              <w:bottom w:val="single" w:sz="4" w:space="0" w:color="auto"/>
              <w:right w:val="single" w:sz="4" w:space="0" w:color="auto"/>
            </w:tcBorders>
          </w:tcPr>
          <w:p w14:paraId="74A4E0DF" w14:textId="56722416" w:rsidR="00F66C8C" w:rsidRPr="004D771D" w:rsidRDefault="00F66C8C" w:rsidP="00F66C8C">
            <w:r>
              <w:t>ano</w:t>
            </w:r>
          </w:p>
        </w:tc>
      </w:tr>
      <w:tr w:rsidR="007745FC" w14:paraId="598A7C03"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1D326E18" w14:textId="5AD04E90" w:rsidR="007745FC" w:rsidRDefault="007745FC" w:rsidP="007745FC">
            <w:r>
              <w:t>Koláček</w:t>
            </w:r>
          </w:p>
        </w:tc>
        <w:tc>
          <w:tcPr>
            <w:tcW w:w="992" w:type="dxa"/>
            <w:tcBorders>
              <w:top w:val="single" w:sz="4" w:space="0" w:color="auto"/>
              <w:left w:val="single" w:sz="4" w:space="0" w:color="auto"/>
              <w:bottom w:val="single" w:sz="4" w:space="0" w:color="auto"/>
              <w:right w:val="single" w:sz="4" w:space="0" w:color="auto"/>
            </w:tcBorders>
          </w:tcPr>
          <w:p w14:paraId="32B65035" w14:textId="0462DB62" w:rsidR="007745FC" w:rsidRDefault="007745FC" w:rsidP="007745FC">
            <w:r>
              <w:t>Kamil</w:t>
            </w:r>
          </w:p>
        </w:tc>
        <w:tc>
          <w:tcPr>
            <w:tcW w:w="1701" w:type="dxa"/>
            <w:tcBorders>
              <w:top w:val="single" w:sz="4" w:space="0" w:color="auto"/>
              <w:left w:val="single" w:sz="4" w:space="0" w:color="auto"/>
              <w:bottom w:val="single" w:sz="4" w:space="0" w:color="auto"/>
              <w:right w:val="single" w:sz="4" w:space="0" w:color="auto"/>
            </w:tcBorders>
          </w:tcPr>
          <w:p w14:paraId="172FD1A8" w14:textId="2261D2BA" w:rsidR="007745FC" w:rsidRPr="004D771D" w:rsidRDefault="007745FC" w:rsidP="007745FC">
            <w:r>
              <w:t>Ing.</w:t>
            </w:r>
            <w:r w:rsidR="004F67C4">
              <w:t xml:space="preserve"> arch.</w:t>
            </w:r>
          </w:p>
        </w:tc>
        <w:tc>
          <w:tcPr>
            <w:tcW w:w="1985" w:type="dxa"/>
            <w:tcBorders>
              <w:top w:val="single" w:sz="4" w:space="0" w:color="auto"/>
              <w:left w:val="single" w:sz="4" w:space="0" w:color="auto"/>
              <w:bottom w:val="single" w:sz="4" w:space="0" w:color="auto"/>
              <w:right w:val="single" w:sz="4" w:space="0" w:color="auto"/>
            </w:tcBorders>
          </w:tcPr>
          <w:p w14:paraId="208AC9B0" w14:textId="4CC4BC9E" w:rsidR="007745FC" w:rsidRPr="006A714B" w:rsidRDefault="007745FC" w:rsidP="007745FC">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07682C7F" w14:textId="3284C813" w:rsidR="007745FC" w:rsidRPr="00AA299B" w:rsidRDefault="007745FC" w:rsidP="007745FC">
            <w:r w:rsidRPr="005E0249">
              <w:t>PP, 1,0 - N</w:t>
            </w:r>
          </w:p>
        </w:tc>
        <w:tc>
          <w:tcPr>
            <w:tcW w:w="1134" w:type="dxa"/>
            <w:tcBorders>
              <w:top w:val="single" w:sz="4" w:space="0" w:color="auto"/>
              <w:left w:val="single" w:sz="4" w:space="0" w:color="auto"/>
              <w:bottom w:val="single" w:sz="4" w:space="0" w:color="auto"/>
              <w:right w:val="single" w:sz="4" w:space="0" w:color="auto"/>
            </w:tcBorders>
          </w:tcPr>
          <w:p w14:paraId="427FC985" w14:textId="2AFC501A" w:rsidR="007745FC" w:rsidRDefault="007745FC" w:rsidP="007745FC">
            <w:r>
              <w:t>-</w:t>
            </w:r>
          </w:p>
        </w:tc>
        <w:tc>
          <w:tcPr>
            <w:tcW w:w="1134" w:type="dxa"/>
            <w:tcBorders>
              <w:top w:val="single" w:sz="4" w:space="0" w:color="auto"/>
              <w:left w:val="single" w:sz="4" w:space="0" w:color="auto"/>
              <w:bottom w:val="single" w:sz="4" w:space="0" w:color="auto"/>
              <w:right w:val="single" w:sz="4" w:space="0" w:color="auto"/>
            </w:tcBorders>
          </w:tcPr>
          <w:p w14:paraId="3B62D4CC" w14:textId="2C99CF10" w:rsidR="007745FC" w:rsidRDefault="007745FC" w:rsidP="007745FC">
            <w:r w:rsidRPr="004D771D">
              <w:t>ano</w:t>
            </w:r>
          </w:p>
        </w:tc>
      </w:tr>
      <w:tr w:rsidR="00F66C8C" w14:paraId="5B01C9B8"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4CD0385A" w14:textId="77777777" w:rsidR="00F66C8C" w:rsidRPr="004D771D" w:rsidRDefault="00F66C8C" w:rsidP="00F66C8C">
            <w:pPr>
              <w:rPr>
                <w:rStyle w:val="normaltextrun"/>
              </w:rPr>
            </w:pPr>
            <w:proofErr w:type="spellStart"/>
            <w:r w:rsidRPr="004D771D">
              <w:rPr>
                <w:rStyle w:val="normaltextrun"/>
              </w:rPr>
              <w:t>Kolesár</w:t>
            </w:r>
            <w:proofErr w:type="spellEnd"/>
          </w:p>
        </w:tc>
        <w:tc>
          <w:tcPr>
            <w:tcW w:w="992" w:type="dxa"/>
            <w:tcBorders>
              <w:top w:val="single" w:sz="4" w:space="0" w:color="auto"/>
              <w:left w:val="single" w:sz="4" w:space="0" w:color="auto"/>
              <w:bottom w:val="single" w:sz="4" w:space="0" w:color="auto"/>
              <w:right w:val="single" w:sz="4" w:space="0" w:color="auto"/>
            </w:tcBorders>
          </w:tcPr>
          <w:p w14:paraId="6B0EB055" w14:textId="77777777" w:rsidR="00F66C8C" w:rsidRPr="004D771D" w:rsidRDefault="00F66C8C" w:rsidP="00F66C8C">
            <w:pPr>
              <w:rPr>
                <w:rStyle w:val="normaltextrun"/>
              </w:rPr>
            </w:pPr>
            <w:r w:rsidRPr="004D771D">
              <w:rPr>
                <w:rStyle w:val="normaltextrun"/>
              </w:rPr>
              <w:t>Zdeno</w:t>
            </w:r>
          </w:p>
        </w:tc>
        <w:tc>
          <w:tcPr>
            <w:tcW w:w="1701" w:type="dxa"/>
            <w:tcBorders>
              <w:top w:val="single" w:sz="4" w:space="0" w:color="auto"/>
              <w:left w:val="single" w:sz="4" w:space="0" w:color="auto"/>
              <w:bottom w:val="single" w:sz="4" w:space="0" w:color="auto"/>
              <w:right w:val="single" w:sz="4" w:space="0" w:color="auto"/>
            </w:tcBorders>
          </w:tcPr>
          <w:p w14:paraId="2D8F8C57" w14:textId="77777777" w:rsidR="00F66C8C" w:rsidRPr="004D771D" w:rsidRDefault="00F66C8C" w:rsidP="00F66C8C">
            <w:pPr>
              <w:rPr>
                <w:rStyle w:val="normaltextrun"/>
              </w:rPr>
            </w:pPr>
            <w:r w:rsidRPr="004D771D">
              <w:rPr>
                <w:rStyle w:val="normaltextrun"/>
              </w:rPr>
              <w:t>prof. PhDr.</w:t>
            </w:r>
            <w:r>
              <w:rPr>
                <w:rStyle w:val="normaltextrun"/>
              </w:rPr>
              <w:t>,</w:t>
            </w:r>
            <w:r w:rsidRPr="004D771D">
              <w:rPr>
                <w:rStyle w:val="normaltextrun"/>
              </w:rPr>
              <w:t xml:space="preserve"> Ph.D.</w:t>
            </w:r>
          </w:p>
        </w:tc>
        <w:tc>
          <w:tcPr>
            <w:tcW w:w="1985" w:type="dxa"/>
            <w:tcBorders>
              <w:top w:val="single" w:sz="4" w:space="0" w:color="auto"/>
              <w:left w:val="single" w:sz="4" w:space="0" w:color="auto"/>
              <w:bottom w:val="single" w:sz="4" w:space="0" w:color="auto"/>
              <w:right w:val="single" w:sz="4" w:space="0" w:color="auto"/>
            </w:tcBorders>
          </w:tcPr>
          <w:p w14:paraId="7707A8F7" w14:textId="77777777" w:rsidR="00F66C8C" w:rsidRPr="004D771D" w:rsidRDefault="00F66C8C" w:rsidP="00F66C8C">
            <w:r w:rsidRPr="004D771D">
              <w:t>PP, 0,5 - N</w:t>
            </w:r>
          </w:p>
        </w:tc>
        <w:tc>
          <w:tcPr>
            <w:tcW w:w="1984" w:type="dxa"/>
            <w:tcBorders>
              <w:top w:val="single" w:sz="4" w:space="0" w:color="auto"/>
              <w:left w:val="single" w:sz="4" w:space="0" w:color="auto"/>
              <w:bottom w:val="single" w:sz="4" w:space="0" w:color="auto"/>
              <w:right w:val="single" w:sz="4" w:space="0" w:color="auto"/>
            </w:tcBorders>
          </w:tcPr>
          <w:p w14:paraId="7BE9F0E1" w14:textId="77777777" w:rsidR="00F66C8C" w:rsidRPr="005E0249" w:rsidRDefault="00F66C8C" w:rsidP="00F66C8C">
            <w:r w:rsidRPr="005E0249">
              <w:t>PP, 0,5 - N</w:t>
            </w:r>
          </w:p>
        </w:tc>
        <w:tc>
          <w:tcPr>
            <w:tcW w:w="1134" w:type="dxa"/>
            <w:tcBorders>
              <w:top w:val="single" w:sz="4" w:space="0" w:color="auto"/>
              <w:left w:val="single" w:sz="4" w:space="0" w:color="auto"/>
              <w:bottom w:val="single" w:sz="4" w:space="0" w:color="auto"/>
              <w:right w:val="single" w:sz="4" w:space="0" w:color="auto"/>
            </w:tcBorders>
          </w:tcPr>
          <w:p w14:paraId="58CAF055" w14:textId="77777777" w:rsidR="00F66C8C" w:rsidRPr="005E0249" w:rsidRDefault="00F66C8C" w:rsidP="00F66C8C">
            <w:r w:rsidRPr="005E0249">
              <w:t>ZT</w:t>
            </w:r>
          </w:p>
        </w:tc>
        <w:tc>
          <w:tcPr>
            <w:tcW w:w="1134" w:type="dxa"/>
            <w:tcBorders>
              <w:top w:val="single" w:sz="4" w:space="0" w:color="auto"/>
              <w:left w:val="single" w:sz="4" w:space="0" w:color="auto"/>
              <w:bottom w:val="single" w:sz="4" w:space="0" w:color="auto"/>
              <w:right w:val="single" w:sz="4" w:space="0" w:color="auto"/>
            </w:tcBorders>
          </w:tcPr>
          <w:p w14:paraId="7C72CBCF" w14:textId="77777777" w:rsidR="00F66C8C" w:rsidRPr="004D771D" w:rsidRDefault="00F66C8C" w:rsidP="00F66C8C">
            <w:r w:rsidRPr="004D771D">
              <w:t>-</w:t>
            </w:r>
          </w:p>
        </w:tc>
      </w:tr>
      <w:tr w:rsidR="00F66C8C" w14:paraId="20DC7439"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66495C61" w14:textId="0257361E" w:rsidR="00F66C8C" w:rsidRPr="004D771D" w:rsidRDefault="00F66C8C" w:rsidP="00F66C8C">
            <w:pPr>
              <w:rPr>
                <w:rStyle w:val="normaltextrun"/>
              </w:rPr>
            </w:pPr>
            <w:proofErr w:type="spellStart"/>
            <w:r>
              <w:t>Kotikov</w:t>
            </w:r>
            <w:proofErr w:type="spellEnd"/>
          </w:p>
        </w:tc>
        <w:tc>
          <w:tcPr>
            <w:tcW w:w="992" w:type="dxa"/>
            <w:tcBorders>
              <w:top w:val="single" w:sz="4" w:space="0" w:color="auto"/>
              <w:left w:val="single" w:sz="4" w:space="0" w:color="auto"/>
              <w:bottom w:val="single" w:sz="4" w:space="0" w:color="auto"/>
              <w:right w:val="single" w:sz="4" w:space="0" w:color="auto"/>
            </w:tcBorders>
          </w:tcPr>
          <w:p w14:paraId="2769D85F" w14:textId="6DCA0356" w:rsidR="00F66C8C" w:rsidRPr="004D771D" w:rsidRDefault="00F66C8C" w:rsidP="00F66C8C">
            <w:pPr>
              <w:rPr>
                <w:rStyle w:val="normaltextrun"/>
              </w:rPr>
            </w:pPr>
            <w:r>
              <w:rPr>
                <w:rStyle w:val="normaltextrun"/>
              </w:rPr>
              <w:t>Jana</w:t>
            </w:r>
          </w:p>
        </w:tc>
        <w:tc>
          <w:tcPr>
            <w:tcW w:w="1701" w:type="dxa"/>
            <w:tcBorders>
              <w:top w:val="single" w:sz="4" w:space="0" w:color="auto"/>
              <w:left w:val="single" w:sz="4" w:space="0" w:color="auto"/>
              <w:bottom w:val="single" w:sz="4" w:space="0" w:color="auto"/>
              <w:right w:val="single" w:sz="4" w:space="0" w:color="auto"/>
            </w:tcBorders>
          </w:tcPr>
          <w:p w14:paraId="229E73E7" w14:textId="7A193F43" w:rsidR="00F66C8C" w:rsidRPr="004D771D" w:rsidRDefault="00F66C8C" w:rsidP="00F66C8C">
            <w:pPr>
              <w:rPr>
                <w:rStyle w:val="normaltextrun"/>
              </w:rPr>
            </w:pPr>
            <w:r>
              <w:rPr>
                <w:rStyle w:val="normaltextrun"/>
              </w:rPr>
              <w:t>MgA.</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3D13205" w14:textId="7EBEDD53" w:rsidR="00F66C8C" w:rsidRPr="004064DD" w:rsidRDefault="00F66C8C" w:rsidP="00F66C8C">
            <w:r w:rsidRPr="004064DD">
              <w:t xml:space="preserve">PP, 1,0 </w:t>
            </w:r>
            <w:r w:rsidR="00206E26" w:rsidRPr="004064DD">
              <w:t>–</w:t>
            </w:r>
            <w:r w:rsidRPr="004064DD">
              <w:t xml:space="preserve"> </w:t>
            </w:r>
            <w:r w:rsidR="00013A13" w:rsidRPr="004064DD">
              <w:t xml:space="preserve">do </w:t>
            </w:r>
            <w:r w:rsidR="00206E26" w:rsidRPr="004064DD">
              <w:t>8</w:t>
            </w:r>
            <w:r w:rsidR="00013A13" w:rsidRPr="004064DD">
              <w:t>/</w:t>
            </w:r>
            <w:r w:rsidR="00667041" w:rsidRPr="004064DD">
              <w:t>20</w:t>
            </w:r>
            <w:r w:rsidR="00013A13" w:rsidRPr="004064DD">
              <w:t>25</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B78C021" w14:textId="07F4614B" w:rsidR="00F66C8C" w:rsidRPr="004064DD" w:rsidRDefault="00F66C8C" w:rsidP="00F66C8C">
            <w:r w:rsidRPr="004064DD">
              <w:t xml:space="preserve">PP, 1,0 do </w:t>
            </w:r>
            <w:r w:rsidR="00BB0738" w:rsidRPr="004064DD">
              <w:t>8/</w:t>
            </w:r>
            <w:r w:rsidR="00667041" w:rsidRPr="004064DD">
              <w:t>20</w:t>
            </w:r>
            <w:r w:rsidR="00BB0738" w:rsidRPr="004064DD">
              <w:t>25</w:t>
            </w:r>
          </w:p>
        </w:tc>
        <w:tc>
          <w:tcPr>
            <w:tcW w:w="1134" w:type="dxa"/>
            <w:tcBorders>
              <w:top w:val="single" w:sz="4" w:space="0" w:color="auto"/>
              <w:left w:val="single" w:sz="4" w:space="0" w:color="auto"/>
              <w:bottom w:val="single" w:sz="4" w:space="0" w:color="auto"/>
              <w:right w:val="single" w:sz="4" w:space="0" w:color="auto"/>
            </w:tcBorders>
          </w:tcPr>
          <w:p w14:paraId="626FBBC8" w14:textId="424A67A1" w:rsidR="00F66C8C" w:rsidRPr="005E0249" w:rsidRDefault="00F66C8C" w:rsidP="00F66C8C">
            <w:r>
              <w:t>PZ</w:t>
            </w:r>
          </w:p>
        </w:tc>
        <w:tc>
          <w:tcPr>
            <w:tcW w:w="1134" w:type="dxa"/>
            <w:tcBorders>
              <w:top w:val="single" w:sz="4" w:space="0" w:color="auto"/>
              <w:left w:val="single" w:sz="4" w:space="0" w:color="auto"/>
              <w:bottom w:val="single" w:sz="4" w:space="0" w:color="auto"/>
              <w:right w:val="single" w:sz="4" w:space="0" w:color="auto"/>
            </w:tcBorders>
          </w:tcPr>
          <w:p w14:paraId="7383C2FE" w14:textId="4FD76927" w:rsidR="00F66C8C" w:rsidRPr="004D771D" w:rsidRDefault="00F66C8C" w:rsidP="00F66C8C">
            <w:r>
              <w:t>ano</w:t>
            </w:r>
          </w:p>
        </w:tc>
      </w:tr>
      <w:tr w:rsidR="00F66C8C" w14:paraId="57F56CE9"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6EA48C0E" w14:textId="77777777" w:rsidR="00F66C8C" w:rsidRPr="004D771D" w:rsidRDefault="00F66C8C" w:rsidP="00F66C8C">
            <w:r w:rsidRPr="004D771D">
              <w:rPr>
                <w:bCs/>
              </w:rPr>
              <w:t>Kovařík</w:t>
            </w:r>
          </w:p>
        </w:tc>
        <w:tc>
          <w:tcPr>
            <w:tcW w:w="992" w:type="dxa"/>
            <w:tcBorders>
              <w:top w:val="single" w:sz="4" w:space="0" w:color="auto"/>
              <w:left w:val="single" w:sz="4" w:space="0" w:color="auto"/>
              <w:bottom w:val="single" w:sz="4" w:space="0" w:color="auto"/>
              <w:right w:val="single" w:sz="4" w:space="0" w:color="auto"/>
            </w:tcBorders>
          </w:tcPr>
          <w:p w14:paraId="399DEAB9" w14:textId="77777777" w:rsidR="00F66C8C" w:rsidRPr="004D771D" w:rsidRDefault="00F66C8C" w:rsidP="00F66C8C">
            <w:r w:rsidRPr="004D771D">
              <w:rPr>
                <w:bCs/>
              </w:rPr>
              <w:t>Vladimír</w:t>
            </w:r>
          </w:p>
        </w:tc>
        <w:tc>
          <w:tcPr>
            <w:tcW w:w="1701" w:type="dxa"/>
            <w:tcBorders>
              <w:top w:val="single" w:sz="4" w:space="0" w:color="auto"/>
              <w:left w:val="single" w:sz="4" w:space="0" w:color="auto"/>
              <w:bottom w:val="single" w:sz="4" w:space="0" w:color="auto"/>
              <w:right w:val="single" w:sz="4" w:space="0" w:color="auto"/>
            </w:tcBorders>
          </w:tcPr>
          <w:p w14:paraId="7A429BF0" w14:textId="27FDA08D" w:rsidR="00F66C8C" w:rsidRPr="004D771D" w:rsidRDefault="00F66C8C" w:rsidP="00F66C8C">
            <w:r w:rsidRPr="004D771D">
              <w:rPr>
                <w:bCs/>
              </w:rPr>
              <w:t>doc. M.A.</w:t>
            </w:r>
          </w:p>
        </w:tc>
        <w:tc>
          <w:tcPr>
            <w:tcW w:w="1985" w:type="dxa"/>
            <w:tcBorders>
              <w:top w:val="single" w:sz="4" w:space="0" w:color="auto"/>
              <w:left w:val="single" w:sz="4" w:space="0" w:color="auto"/>
              <w:bottom w:val="single" w:sz="4" w:space="0" w:color="auto"/>
              <w:right w:val="single" w:sz="4" w:space="0" w:color="auto"/>
            </w:tcBorders>
          </w:tcPr>
          <w:p w14:paraId="68653322" w14:textId="77777777" w:rsidR="00F66C8C" w:rsidRPr="004D771D" w:rsidRDefault="00F66C8C" w:rsidP="00F66C8C">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0D677D64" w14:textId="77777777" w:rsidR="00F66C8C" w:rsidRPr="005E0249" w:rsidRDefault="00F66C8C" w:rsidP="00F66C8C">
            <w:r w:rsidRPr="005E0249">
              <w:t>PP, 1,0 - N</w:t>
            </w:r>
          </w:p>
        </w:tc>
        <w:tc>
          <w:tcPr>
            <w:tcW w:w="1134" w:type="dxa"/>
            <w:tcBorders>
              <w:top w:val="single" w:sz="4" w:space="0" w:color="auto"/>
              <w:left w:val="single" w:sz="4" w:space="0" w:color="auto"/>
              <w:bottom w:val="single" w:sz="4" w:space="0" w:color="auto"/>
              <w:right w:val="single" w:sz="4" w:space="0" w:color="auto"/>
            </w:tcBorders>
          </w:tcPr>
          <w:p w14:paraId="5642173B" w14:textId="1CC4A7B3" w:rsidR="00F66C8C" w:rsidRPr="005E0249" w:rsidRDefault="00F66C8C" w:rsidP="00F66C8C">
            <w:r>
              <w:t>-</w:t>
            </w:r>
          </w:p>
        </w:tc>
        <w:tc>
          <w:tcPr>
            <w:tcW w:w="1134" w:type="dxa"/>
            <w:tcBorders>
              <w:top w:val="single" w:sz="4" w:space="0" w:color="auto"/>
              <w:left w:val="single" w:sz="4" w:space="0" w:color="auto"/>
              <w:bottom w:val="single" w:sz="4" w:space="0" w:color="auto"/>
              <w:right w:val="single" w:sz="4" w:space="0" w:color="auto"/>
            </w:tcBorders>
          </w:tcPr>
          <w:p w14:paraId="40820B39" w14:textId="77777777" w:rsidR="00F66C8C" w:rsidRPr="004D771D" w:rsidRDefault="00F66C8C" w:rsidP="00F66C8C">
            <w:r w:rsidRPr="004D771D">
              <w:t>ano</w:t>
            </w:r>
          </w:p>
        </w:tc>
      </w:tr>
      <w:tr w:rsidR="00F66C8C" w14:paraId="57CF9A29"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7D60135D" w14:textId="77777777" w:rsidR="00F66C8C" w:rsidRPr="004D771D" w:rsidRDefault="00F66C8C" w:rsidP="00F66C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proofErr w:type="spellStart"/>
            <w:r w:rsidRPr="004D771D">
              <w:rPr>
                <w:bCs/>
              </w:rPr>
              <w:t>Kožušková</w:t>
            </w:r>
            <w:proofErr w:type="spellEnd"/>
            <w:r w:rsidRPr="004D771D">
              <w:rPr>
                <w:bCs/>
              </w:rPr>
              <w:t xml:space="preserve"> </w:t>
            </w:r>
          </w:p>
        </w:tc>
        <w:tc>
          <w:tcPr>
            <w:tcW w:w="992" w:type="dxa"/>
            <w:tcBorders>
              <w:top w:val="single" w:sz="4" w:space="0" w:color="auto"/>
              <w:left w:val="single" w:sz="4" w:space="0" w:color="auto"/>
              <w:bottom w:val="single" w:sz="4" w:space="0" w:color="auto"/>
              <w:right w:val="single" w:sz="4" w:space="0" w:color="auto"/>
            </w:tcBorders>
          </w:tcPr>
          <w:p w14:paraId="69D3C620" w14:textId="77777777" w:rsidR="00F66C8C" w:rsidRPr="004D771D" w:rsidRDefault="00F66C8C" w:rsidP="00F66C8C">
            <w:pPr>
              <w:rPr>
                <w:bCs/>
              </w:rPr>
            </w:pPr>
            <w:r w:rsidRPr="004D771D">
              <w:rPr>
                <w:bCs/>
              </w:rPr>
              <w:t>Lívia</w:t>
            </w:r>
          </w:p>
        </w:tc>
        <w:tc>
          <w:tcPr>
            <w:tcW w:w="1701" w:type="dxa"/>
            <w:tcBorders>
              <w:top w:val="single" w:sz="4" w:space="0" w:color="auto"/>
              <w:left w:val="single" w:sz="4" w:space="0" w:color="auto"/>
              <w:bottom w:val="single" w:sz="4" w:space="0" w:color="auto"/>
              <w:right w:val="single" w:sz="4" w:space="0" w:color="auto"/>
            </w:tcBorders>
          </w:tcPr>
          <w:p w14:paraId="7C64B6D4" w14:textId="77777777" w:rsidR="00F66C8C" w:rsidRPr="004D771D" w:rsidRDefault="00F66C8C" w:rsidP="00F66C8C">
            <w:pPr>
              <w:rPr>
                <w:bCs/>
              </w:rPr>
            </w:pPr>
            <w:r w:rsidRPr="004D771D">
              <w:rPr>
                <w:bCs/>
              </w:rPr>
              <w:t xml:space="preserve">Mgr. art. </w:t>
            </w:r>
            <w:proofErr w:type="spellStart"/>
            <w:r w:rsidRPr="004D771D">
              <w:rPr>
                <w:bCs/>
              </w:rPr>
              <w:t>ArtD</w:t>
            </w:r>
            <w:proofErr w:type="spellEnd"/>
            <w:r w:rsidRPr="004D771D">
              <w:rPr>
                <w:bCs/>
              </w:rPr>
              <w:t>.</w:t>
            </w:r>
          </w:p>
        </w:tc>
        <w:tc>
          <w:tcPr>
            <w:tcW w:w="1985" w:type="dxa"/>
            <w:tcBorders>
              <w:top w:val="single" w:sz="4" w:space="0" w:color="auto"/>
              <w:left w:val="single" w:sz="4" w:space="0" w:color="auto"/>
              <w:bottom w:val="single" w:sz="4" w:space="0" w:color="auto"/>
              <w:right w:val="single" w:sz="4" w:space="0" w:color="auto"/>
            </w:tcBorders>
          </w:tcPr>
          <w:p w14:paraId="3EC6D0DC" w14:textId="77777777" w:rsidR="00F66C8C" w:rsidRPr="004D771D" w:rsidRDefault="00F66C8C" w:rsidP="00F66C8C">
            <w:r w:rsidRPr="004D771D">
              <w:t>PP, 1,0 do 8/</w:t>
            </w:r>
            <w:r>
              <w:t>20</w:t>
            </w:r>
            <w:r w:rsidRPr="004D771D">
              <w:t>25</w:t>
            </w:r>
          </w:p>
        </w:tc>
        <w:tc>
          <w:tcPr>
            <w:tcW w:w="1984" w:type="dxa"/>
            <w:tcBorders>
              <w:top w:val="single" w:sz="4" w:space="0" w:color="auto"/>
              <w:left w:val="single" w:sz="4" w:space="0" w:color="auto"/>
              <w:bottom w:val="single" w:sz="4" w:space="0" w:color="auto"/>
              <w:right w:val="single" w:sz="4" w:space="0" w:color="auto"/>
            </w:tcBorders>
          </w:tcPr>
          <w:p w14:paraId="6C476CD9" w14:textId="77777777" w:rsidR="00F66C8C" w:rsidRPr="005E0249" w:rsidRDefault="00F66C8C" w:rsidP="00F66C8C">
            <w:r w:rsidRPr="005E0249">
              <w:t>PP, 1,0 do 8/2025</w:t>
            </w:r>
          </w:p>
        </w:tc>
        <w:tc>
          <w:tcPr>
            <w:tcW w:w="1134" w:type="dxa"/>
            <w:tcBorders>
              <w:top w:val="single" w:sz="4" w:space="0" w:color="auto"/>
              <w:left w:val="single" w:sz="4" w:space="0" w:color="auto"/>
              <w:bottom w:val="single" w:sz="4" w:space="0" w:color="auto"/>
              <w:right w:val="single" w:sz="4" w:space="0" w:color="auto"/>
            </w:tcBorders>
          </w:tcPr>
          <w:p w14:paraId="0B27B460" w14:textId="77777777" w:rsidR="00F66C8C" w:rsidRPr="005E0249" w:rsidRDefault="00F66C8C" w:rsidP="00F66C8C">
            <w:r w:rsidRPr="005E0249">
              <w:t>-</w:t>
            </w:r>
          </w:p>
        </w:tc>
        <w:tc>
          <w:tcPr>
            <w:tcW w:w="1134" w:type="dxa"/>
            <w:tcBorders>
              <w:top w:val="single" w:sz="4" w:space="0" w:color="auto"/>
              <w:left w:val="single" w:sz="4" w:space="0" w:color="auto"/>
              <w:bottom w:val="single" w:sz="4" w:space="0" w:color="auto"/>
              <w:right w:val="single" w:sz="4" w:space="0" w:color="auto"/>
            </w:tcBorders>
          </w:tcPr>
          <w:p w14:paraId="0D3F7DF3" w14:textId="77777777" w:rsidR="00F66C8C" w:rsidRPr="004D771D" w:rsidRDefault="00F66C8C" w:rsidP="00F66C8C">
            <w:r w:rsidRPr="004D771D">
              <w:t>ano</w:t>
            </w:r>
          </w:p>
        </w:tc>
      </w:tr>
      <w:tr w:rsidR="00F66C8C" w14:paraId="5EF0560C"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25A874E9" w14:textId="77777777" w:rsidR="00F66C8C" w:rsidRPr="004D771D" w:rsidRDefault="00F66C8C" w:rsidP="00F66C8C">
            <w:r w:rsidRPr="004D771D">
              <w:rPr>
                <w:rStyle w:val="normaltextrun"/>
                <w:rFonts w:eastAsiaTheme="majorEastAsia"/>
              </w:rPr>
              <w:t xml:space="preserve">Maňasová Hradská </w:t>
            </w:r>
          </w:p>
        </w:tc>
        <w:tc>
          <w:tcPr>
            <w:tcW w:w="992" w:type="dxa"/>
            <w:tcBorders>
              <w:top w:val="single" w:sz="4" w:space="0" w:color="auto"/>
              <w:left w:val="single" w:sz="4" w:space="0" w:color="auto"/>
              <w:bottom w:val="single" w:sz="4" w:space="0" w:color="auto"/>
              <w:right w:val="single" w:sz="4" w:space="0" w:color="auto"/>
            </w:tcBorders>
          </w:tcPr>
          <w:p w14:paraId="4A99E57C" w14:textId="77777777" w:rsidR="00F66C8C" w:rsidRPr="004D771D" w:rsidRDefault="00F66C8C" w:rsidP="00F66C8C">
            <w:r w:rsidRPr="004D771D">
              <w:rPr>
                <w:rStyle w:val="normaltextrun"/>
                <w:rFonts w:eastAsiaTheme="majorEastAsia"/>
              </w:rPr>
              <w:t>Helena</w:t>
            </w:r>
          </w:p>
        </w:tc>
        <w:tc>
          <w:tcPr>
            <w:tcW w:w="1701" w:type="dxa"/>
            <w:tcBorders>
              <w:top w:val="single" w:sz="4" w:space="0" w:color="auto"/>
              <w:left w:val="single" w:sz="4" w:space="0" w:color="auto"/>
              <w:bottom w:val="single" w:sz="4" w:space="0" w:color="auto"/>
              <w:right w:val="single" w:sz="4" w:space="0" w:color="auto"/>
            </w:tcBorders>
          </w:tcPr>
          <w:p w14:paraId="0D05B3E5" w14:textId="77777777" w:rsidR="00F66C8C" w:rsidRPr="004D771D" w:rsidRDefault="00F66C8C" w:rsidP="00F66C8C">
            <w:r w:rsidRPr="004D771D">
              <w:rPr>
                <w:rStyle w:val="normaltextrun"/>
                <w:rFonts w:eastAsiaTheme="majorEastAsia"/>
              </w:rPr>
              <w:t>Mgr.</w:t>
            </w:r>
            <w:r>
              <w:rPr>
                <w:rStyle w:val="normaltextrun"/>
                <w:rFonts w:eastAsiaTheme="majorEastAsia"/>
              </w:rPr>
              <w:t>,</w:t>
            </w:r>
            <w:r w:rsidRPr="004D771D">
              <w:rPr>
                <w:rStyle w:val="normaltextrun"/>
                <w:rFonts w:eastAsiaTheme="majorEastAsia"/>
              </w:rPr>
              <w:t xml:space="preserve"> Ph.D.</w:t>
            </w:r>
            <w:r w:rsidRPr="004D771D">
              <w:rPr>
                <w:rStyle w:val="eop"/>
              </w:rPr>
              <w:t> </w:t>
            </w:r>
          </w:p>
        </w:tc>
        <w:tc>
          <w:tcPr>
            <w:tcW w:w="1985" w:type="dxa"/>
            <w:tcBorders>
              <w:top w:val="single" w:sz="4" w:space="0" w:color="auto"/>
              <w:left w:val="single" w:sz="4" w:space="0" w:color="auto"/>
              <w:bottom w:val="single" w:sz="4" w:space="0" w:color="auto"/>
              <w:right w:val="single" w:sz="4" w:space="0" w:color="auto"/>
            </w:tcBorders>
          </w:tcPr>
          <w:p w14:paraId="2ED3169C" w14:textId="77777777" w:rsidR="00F66C8C" w:rsidRPr="004D771D" w:rsidRDefault="00F66C8C" w:rsidP="00F66C8C">
            <w:r w:rsidRPr="004D771D">
              <w:t>PP, 1,0 do 1/20</w:t>
            </w:r>
            <w:r>
              <w:t>26</w:t>
            </w:r>
          </w:p>
        </w:tc>
        <w:tc>
          <w:tcPr>
            <w:tcW w:w="1984" w:type="dxa"/>
            <w:tcBorders>
              <w:top w:val="single" w:sz="4" w:space="0" w:color="auto"/>
              <w:left w:val="single" w:sz="4" w:space="0" w:color="auto"/>
              <w:bottom w:val="single" w:sz="4" w:space="0" w:color="auto"/>
              <w:right w:val="single" w:sz="4" w:space="0" w:color="auto"/>
            </w:tcBorders>
          </w:tcPr>
          <w:p w14:paraId="73171DE9" w14:textId="77777777" w:rsidR="00F66C8C" w:rsidRPr="005E0249" w:rsidRDefault="00F66C8C" w:rsidP="00F66C8C">
            <w:r w:rsidRPr="005E0249">
              <w:t>PP, 1,0 do1/2026</w:t>
            </w:r>
          </w:p>
        </w:tc>
        <w:tc>
          <w:tcPr>
            <w:tcW w:w="1134" w:type="dxa"/>
            <w:tcBorders>
              <w:top w:val="single" w:sz="4" w:space="0" w:color="auto"/>
              <w:left w:val="single" w:sz="4" w:space="0" w:color="auto"/>
              <w:bottom w:val="single" w:sz="4" w:space="0" w:color="auto"/>
              <w:right w:val="single" w:sz="4" w:space="0" w:color="auto"/>
            </w:tcBorders>
          </w:tcPr>
          <w:p w14:paraId="58E3592C" w14:textId="40FAFA05" w:rsidR="00F66C8C" w:rsidRPr="005E0249" w:rsidRDefault="00AB4EC0" w:rsidP="00F66C8C">
            <w:r>
              <w:t>-</w:t>
            </w:r>
          </w:p>
        </w:tc>
        <w:tc>
          <w:tcPr>
            <w:tcW w:w="1134" w:type="dxa"/>
            <w:tcBorders>
              <w:top w:val="single" w:sz="4" w:space="0" w:color="auto"/>
              <w:left w:val="single" w:sz="4" w:space="0" w:color="auto"/>
              <w:bottom w:val="single" w:sz="4" w:space="0" w:color="auto"/>
              <w:right w:val="single" w:sz="4" w:space="0" w:color="auto"/>
            </w:tcBorders>
          </w:tcPr>
          <w:p w14:paraId="24E0CB9F" w14:textId="2EA0FB57" w:rsidR="00F66C8C" w:rsidRPr="004D771D" w:rsidRDefault="00F66C8C" w:rsidP="00F66C8C">
            <w:r>
              <w:t>ano</w:t>
            </w:r>
          </w:p>
        </w:tc>
      </w:tr>
      <w:tr w:rsidR="002F3744" w14:paraId="06C767E4"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10071C2D" w14:textId="5F14DDC7" w:rsidR="002F3744" w:rsidRPr="002F3744" w:rsidRDefault="002F3744" w:rsidP="002F3744">
            <w:pPr>
              <w:rPr>
                <w:rStyle w:val="normaltextrun"/>
                <w:rFonts w:eastAsiaTheme="majorEastAsia"/>
              </w:rPr>
            </w:pPr>
            <w:proofErr w:type="spellStart"/>
            <w:r w:rsidRPr="002F3744">
              <w:rPr>
                <w:bCs/>
              </w:rPr>
              <w:t>Mokrejš</w:t>
            </w:r>
            <w:proofErr w:type="spellEnd"/>
          </w:p>
        </w:tc>
        <w:tc>
          <w:tcPr>
            <w:tcW w:w="992" w:type="dxa"/>
            <w:tcBorders>
              <w:top w:val="single" w:sz="4" w:space="0" w:color="auto"/>
              <w:left w:val="single" w:sz="4" w:space="0" w:color="auto"/>
              <w:bottom w:val="single" w:sz="4" w:space="0" w:color="auto"/>
              <w:right w:val="single" w:sz="4" w:space="0" w:color="auto"/>
            </w:tcBorders>
          </w:tcPr>
          <w:p w14:paraId="7BD099A0" w14:textId="4D2765EB" w:rsidR="002F3744" w:rsidRPr="002F3744" w:rsidRDefault="002F3744" w:rsidP="002F3744">
            <w:pPr>
              <w:rPr>
                <w:rStyle w:val="normaltextrun"/>
                <w:rFonts w:eastAsiaTheme="majorEastAsia"/>
              </w:rPr>
            </w:pPr>
            <w:r w:rsidRPr="002F3744">
              <w:rPr>
                <w:bCs/>
              </w:rPr>
              <w:t>Pavel</w:t>
            </w:r>
          </w:p>
        </w:tc>
        <w:tc>
          <w:tcPr>
            <w:tcW w:w="1701" w:type="dxa"/>
            <w:tcBorders>
              <w:top w:val="single" w:sz="4" w:space="0" w:color="auto"/>
              <w:left w:val="single" w:sz="4" w:space="0" w:color="auto"/>
              <w:bottom w:val="single" w:sz="4" w:space="0" w:color="auto"/>
              <w:right w:val="single" w:sz="4" w:space="0" w:color="auto"/>
            </w:tcBorders>
          </w:tcPr>
          <w:p w14:paraId="0CA28092" w14:textId="06F0D3FC" w:rsidR="002F3744" w:rsidRPr="002F3744" w:rsidRDefault="002F3744" w:rsidP="002F37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Style w:val="normaltextrun"/>
                <w:rFonts w:eastAsiaTheme="majorEastAsia"/>
              </w:rPr>
            </w:pPr>
            <w:r w:rsidRPr="002F3744">
              <w:rPr>
                <w:bCs/>
              </w:rPr>
              <w:t xml:space="preserve">prof. Ing., Ph.D. </w:t>
            </w:r>
          </w:p>
        </w:tc>
        <w:tc>
          <w:tcPr>
            <w:tcW w:w="1985" w:type="dxa"/>
            <w:tcBorders>
              <w:top w:val="single" w:sz="4" w:space="0" w:color="auto"/>
              <w:left w:val="single" w:sz="4" w:space="0" w:color="auto"/>
              <w:bottom w:val="single" w:sz="4" w:space="0" w:color="auto"/>
              <w:right w:val="single" w:sz="4" w:space="0" w:color="auto"/>
            </w:tcBorders>
          </w:tcPr>
          <w:p w14:paraId="512B14D0" w14:textId="7F1EEE73" w:rsidR="002F3744" w:rsidRPr="004D771D" w:rsidRDefault="002F3744" w:rsidP="002F3744">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7CCA5D1B" w14:textId="60AE9C66" w:rsidR="002F3744" w:rsidRPr="005E0249" w:rsidRDefault="002F3744" w:rsidP="002F3744">
            <w:r w:rsidRPr="005E0249">
              <w:t>-</w:t>
            </w:r>
          </w:p>
        </w:tc>
        <w:tc>
          <w:tcPr>
            <w:tcW w:w="1134" w:type="dxa"/>
            <w:tcBorders>
              <w:top w:val="single" w:sz="4" w:space="0" w:color="auto"/>
              <w:left w:val="single" w:sz="4" w:space="0" w:color="auto"/>
              <w:bottom w:val="single" w:sz="4" w:space="0" w:color="auto"/>
              <w:right w:val="single" w:sz="4" w:space="0" w:color="auto"/>
            </w:tcBorders>
          </w:tcPr>
          <w:p w14:paraId="7A62C413" w14:textId="25B2E12E" w:rsidR="002F3744" w:rsidRDefault="002F3744" w:rsidP="002F3744">
            <w:r>
              <w:t>PZ</w:t>
            </w:r>
          </w:p>
        </w:tc>
        <w:tc>
          <w:tcPr>
            <w:tcW w:w="1134" w:type="dxa"/>
            <w:tcBorders>
              <w:top w:val="single" w:sz="4" w:space="0" w:color="auto"/>
              <w:left w:val="single" w:sz="4" w:space="0" w:color="auto"/>
              <w:bottom w:val="single" w:sz="4" w:space="0" w:color="auto"/>
              <w:right w:val="single" w:sz="4" w:space="0" w:color="auto"/>
            </w:tcBorders>
          </w:tcPr>
          <w:p w14:paraId="3A090311" w14:textId="01F996A5" w:rsidR="002F3744" w:rsidRDefault="002F3744" w:rsidP="002F3744">
            <w:r w:rsidRPr="004D771D">
              <w:t>-</w:t>
            </w:r>
          </w:p>
        </w:tc>
      </w:tr>
      <w:tr w:rsidR="00961BE2" w14:paraId="38FB03A8"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17630B11" w14:textId="10F330E3" w:rsidR="00961BE2" w:rsidRPr="002F3744" w:rsidRDefault="00961BE2" w:rsidP="002F3744">
            <w:pPr>
              <w:rPr>
                <w:bCs/>
              </w:rPr>
            </w:pPr>
            <w:r>
              <w:rPr>
                <w:bCs/>
              </w:rPr>
              <w:t>Ovčáčková</w:t>
            </w:r>
          </w:p>
        </w:tc>
        <w:tc>
          <w:tcPr>
            <w:tcW w:w="992" w:type="dxa"/>
            <w:tcBorders>
              <w:top w:val="single" w:sz="4" w:space="0" w:color="auto"/>
              <w:left w:val="single" w:sz="4" w:space="0" w:color="auto"/>
              <w:bottom w:val="single" w:sz="4" w:space="0" w:color="auto"/>
              <w:right w:val="single" w:sz="4" w:space="0" w:color="auto"/>
            </w:tcBorders>
          </w:tcPr>
          <w:p w14:paraId="4DAC5488" w14:textId="42A45F9A" w:rsidR="00961BE2" w:rsidRPr="002F3744" w:rsidRDefault="00961BE2" w:rsidP="002F3744">
            <w:pPr>
              <w:rPr>
                <w:bCs/>
              </w:rPr>
            </w:pPr>
            <w:r>
              <w:rPr>
                <w:bCs/>
              </w:rPr>
              <w:t>Jana</w:t>
            </w:r>
          </w:p>
        </w:tc>
        <w:tc>
          <w:tcPr>
            <w:tcW w:w="1701" w:type="dxa"/>
            <w:tcBorders>
              <w:top w:val="single" w:sz="4" w:space="0" w:color="auto"/>
              <w:left w:val="single" w:sz="4" w:space="0" w:color="auto"/>
              <w:bottom w:val="single" w:sz="4" w:space="0" w:color="auto"/>
              <w:right w:val="single" w:sz="4" w:space="0" w:color="auto"/>
            </w:tcBorders>
          </w:tcPr>
          <w:p w14:paraId="6733B893" w14:textId="52030AE1" w:rsidR="00961BE2" w:rsidRPr="002F3744" w:rsidRDefault="00961BE2" w:rsidP="002F37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Cs/>
              </w:rPr>
            </w:pPr>
            <w:r>
              <w:rPr>
                <w:bCs/>
              </w:rPr>
              <w:t>Mgr., Ph.D.</w:t>
            </w:r>
          </w:p>
        </w:tc>
        <w:tc>
          <w:tcPr>
            <w:tcW w:w="1985" w:type="dxa"/>
            <w:tcBorders>
              <w:top w:val="single" w:sz="4" w:space="0" w:color="auto"/>
              <w:left w:val="single" w:sz="4" w:space="0" w:color="auto"/>
              <w:bottom w:val="single" w:sz="4" w:space="0" w:color="auto"/>
              <w:right w:val="single" w:sz="4" w:space="0" w:color="auto"/>
            </w:tcBorders>
          </w:tcPr>
          <w:p w14:paraId="463CD112" w14:textId="2391A9D5" w:rsidR="00961BE2" w:rsidRPr="004D771D" w:rsidRDefault="00961BE2" w:rsidP="002F3744">
            <w:r>
              <w:t>PP 1,0 do 08/2025</w:t>
            </w:r>
          </w:p>
        </w:tc>
        <w:tc>
          <w:tcPr>
            <w:tcW w:w="1984" w:type="dxa"/>
            <w:tcBorders>
              <w:top w:val="single" w:sz="4" w:space="0" w:color="auto"/>
              <w:left w:val="single" w:sz="4" w:space="0" w:color="auto"/>
              <w:bottom w:val="single" w:sz="4" w:space="0" w:color="auto"/>
              <w:right w:val="single" w:sz="4" w:space="0" w:color="auto"/>
            </w:tcBorders>
          </w:tcPr>
          <w:p w14:paraId="262D6812" w14:textId="55D91F94" w:rsidR="00961BE2" w:rsidRPr="005E0249" w:rsidRDefault="00961BE2" w:rsidP="002F3744">
            <w:r>
              <w:t>PP</w:t>
            </w:r>
            <w:r w:rsidR="00D01D4D">
              <w:t xml:space="preserve"> 1,0 do 08/2025</w:t>
            </w:r>
          </w:p>
        </w:tc>
        <w:tc>
          <w:tcPr>
            <w:tcW w:w="1134" w:type="dxa"/>
            <w:tcBorders>
              <w:top w:val="single" w:sz="4" w:space="0" w:color="auto"/>
              <w:left w:val="single" w:sz="4" w:space="0" w:color="auto"/>
              <w:bottom w:val="single" w:sz="4" w:space="0" w:color="auto"/>
              <w:right w:val="single" w:sz="4" w:space="0" w:color="auto"/>
            </w:tcBorders>
          </w:tcPr>
          <w:p w14:paraId="36FE4DC9" w14:textId="059D418B" w:rsidR="00961BE2" w:rsidRDefault="00D01D4D" w:rsidP="002F3744">
            <w:r>
              <w:t>-</w:t>
            </w:r>
          </w:p>
        </w:tc>
        <w:tc>
          <w:tcPr>
            <w:tcW w:w="1134" w:type="dxa"/>
            <w:tcBorders>
              <w:top w:val="single" w:sz="4" w:space="0" w:color="auto"/>
              <w:left w:val="single" w:sz="4" w:space="0" w:color="auto"/>
              <w:bottom w:val="single" w:sz="4" w:space="0" w:color="auto"/>
              <w:right w:val="single" w:sz="4" w:space="0" w:color="auto"/>
            </w:tcBorders>
          </w:tcPr>
          <w:p w14:paraId="54FAEA4A" w14:textId="7CE81DA0" w:rsidR="00961BE2" w:rsidRPr="004D771D" w:rsidRDefault="00D01D4D" w:rsidP="002F3744">
            <w:r>
              <w:t>-</w:t>
            </w:r>
          </w:p>
        </w:tc>
      </w:tr>
      <w:tr w:rsidR="00046201" w14:paraId="27FCBD3B"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6F4A240C" w14:textId="13DB88C8" w:rsidR="00046201" w:rsidRPr="00046201" w:rsidRDefault="00046201" w:rsidP="00046201">
            <w:pPr>
              <w:rPr>
                <w:rStyle w:val="normaltextrun"/>
                <w:rFonts w:eastAsiaTheme="majorEastAsia"/>
              </w:rPr>
            </w:pPr>
            <w:r w:rsidRPr="00046201">
              <w:t>Staněk</w:t>
            </w:r>
          </w:p>
        </w:tc>
        <w:tc>
          <w:tcPr>
            <w:tcW w:w="992" w:type="dxa"/>
            <w:tcBorders>
              <w:top w:val="single" w:sz="4" w:space="0" w:color="auto"/>
              <w:left w:val="single" w:sz="4" w:space="0" w:color="auto"/>
              <w:bottom w:val="single" w:sz="4" w:space="0" w:color="auto"/>
              <w:right w:val="single" w:sz="4" w:space="0" w:color="auto"/>
            </w:tcBorders>
          </w:tcPr>
          <w:p w14:paraId="0A55E283" w14:textId="681B243D" w:rsidR="00046201" w:rsidRPr="00046201" w:rsidRDefault="00046201" w:rsidP="00046201">
            <w:pPr>
              <w:rPr>
                <w:rStyle w:val="normaltextrun"/>
                <w:rFonts w:eastAsiaTheme="majorEastAsia"/>
              </w:rPr>
            </w:pPr>
            <w:r w:rsidRPr="00046201">
              <w:t>Ondřej</w:t>
            </w:r>
          </w:p>
        </w:tc>
        <w:tc>
          <w:tcPr>
            <w:tcW w:w="1701" w:type="dxa"/>
            <w:tcBorders>
              <w:top w:val="single" w:sz="4" w:space="0" w:color="auto"/>
              <w:left w:val="single" w:sz="4" w:space="0" w:color="auto"/>
              <w:bottom w:val="single" w:sz="4" w:space="0" w:color="auto"/>
              <w:right w:val="single" w:sz="4" w:space="0" w:color="auto"/>
            </w:tcBorders>
          </w:tcPr>
          <w:p w14:paraId="1BDF82B3" w14:textId="72FE7806" w:rsidR="00046201" w:rsidRPr="00046201" w:rsidRDefault="00046201" w:rsidP="00046201">
            <w:pPr>
              <w:rPr>
                <w:rStyle w:val="normaltextrun"/>
                <w:rFonts w:eastAsiaTheme="majorEastAsia"/>
              </w:rPr>
            </w:pPr>
            <w:r w:rsidRPr="00046201">
              <w:t>Mgr.</w:t>
            </w:r>
            <w:r w:rsidR="009267B8">
              <w:t xml:space="preserve"> </w:t>
            </w:r>
            <w:r w:rsidR="0061521F">
              <w:t>et Mgr</w:t>
            </w:r>
            <w:r w:rsidR="009B48DD">
              <w:t>.</w:t>
            </w:r>
          </w:p>
        </w:tc>
        <w:tc>
          <w:tcPr>
            <w:tcW w:w="1985" w:type="dxa"/>
            <w:tcBorders>
              <w:top w:val="single" w:sz="4" w:space="0" w:color="auto"/>
              <w:left w:val="single" w:sz="4" w:space="0" w:color="auto"/>
              <w:bottom w:val="single" w:sz="4" w:space="0" w:color="auto"/>
              <w:right w:val="single" w:sz="4" w:space="0" w:color="auto"/>
            </w:tcBorders>
          </w:tcPr>
          <w:p w14:paraId="68A5CEF6" w14:textId="2AD5159E" w:rsidR="00046201" w:rsidRPr="004D771D" w:rsidRDefault="00046201" w:rsidP="00046201">
            <w:r w:rsidRPr="004D771D">
              <w:t xml:space="preserve">PP, 1,0 </w:t>
            </w:r>
            <w:r w:rsidR="005F3AFF" w:rsidRPr="005E0249">
              <w:t>do</w:t>
            </w:r>
            <w:r w:rsidR="005F3AFF">
              <w:t xml:space="preserve"> 8</w:t>
            </w:r>
            <w:r w:rsidR="005F3AFF" w:rsidRPr="005E0249">
              <w:t>/202</w:t>
            </w:r>
            <w:r w:rsidR="005F3AFF">
              <w:t>7</w:t>
            </w:r>
          </w:p>
        </w:tc>
        <w:tc>
          <w:tcPr>
            <w:tcW w:w="1984" w:type="dxa"/>
            <w:tcBorders>
              <w:top w:val="single" w:sz="4" w:space="0" w:color="auto"/>
              <w:left w:val="single" w:sz="4" w:space="0" w:color="auto"/>
              <w:bottom w:val="single" w:sz="4" w:space="0" w:color="auto"/>
              <w:right w:val="single" w:sz="4" w:space="0" w:color="auto"/>
            </w:tcBorders>
          </w:tcPr>
          <w:p w14:paraId="3C01AD93" w14:textId="5D128C69" w:rsidR="00046201" w:rsidRPr="005E0249" w:rsidRDefault="00046201" w:rsidP="00046201">
            <w:r w:rsidRPr="005E0249">
              <w:t>PP, 1,0 do</w:t>
            </w:r>
            <w:r w:rsidR="005F3AFF">
              <w:t xml:space="preserve"> 8</w:t>
            </w:r>
            <w:r w:rsidRPr="005E0249">
              <w:t>/202</w:t>
            </w:r>
            <w:r w:rsidR="005F3AFF">
              <w:t>7</w:t>
            </w:r>
          </w:p>
        </w:tc>
        <w:tc>
          <w:tcPr>
            <w:tcW w:w="1134" w:type="dxa"/>
            <w:tcBorders>
              <w:top w:val="single" w:sz="4" w:space="0" w:color="auto"/>
              <w:left w:val="single" w:sz="4" w:space="0" w:color="auto"/>
              <w:bottom w:val="single" w:sz="4" w:space="0" w:color="auto"/>
              <w:right w:val="single" w:sz="4" w:space="0" w:color="auto"/>
            </w:tcBorders>
          </w:tcPr>
          <w:p w14:paraId="276CC40F" w14:textId="2CC5AA9A" w:rsidR="00046201" w:rsidRDefault="00F712A2" w:rsidP="00046201">
            <w:r>
              <w:t>-</w:t>
            </w:r>
          </w:p>
        </w:tc>
        <w:tc>
          <w:tcPr>
            <w:tcW w:w="1134" w:type="dxa"/>
            <w:tcBorders>
              <w:top w:val="single" w:sz="4" w:space="0" w:color="auto"/>
              <w:left w:val="single" w:sz="4" w:space="0" w:color="auto"/>
              <w:bottom w:val="single" w:sz="4" w:space="0" w:color="auto"/>
              <w:right w:val="single" w:sz="4" w:space="0" w:color="auto"/>
            </w:tcBorders>
          </w:tcPr>
          <w:p w14:paraId="12AA3D42" w14:textId="2998D397" w:rsidR="00046201" w:rsidRDefault="001E59F2" w:rsidP="00046201">
            <w:r>
              <w:t>-</w:t>
            </w:r>
          </w:p>
        </w:tc>
      </w:tr>
      <w:tr w:rsidR="00E338B2" w14:paraId="4E2D6DF6"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08AD60C7" w14:textId="14FF0239" w:rsidR="00E338B2" w:rsidRPr="004D771D" w:rsidRDefault="00E338B2" w:rsidP="00E338B2">
            <w:proofErr w:type="spellStart"/>
            <w:r>
              <w:t>Stanická</w:t>
            </w:r>
            <w:proofErr w:type="spellEnd"/>
          </w:p>
        </w:tc>
        <w:tc>
          <w:tcPr>
            <w:tcW w:w="992" w:type="dxa"/>
            <w:tcBorders>
              <w:top w:val="single" w:sz="4" w:space="0" w:color="auto"/>
              <w:left w:val="single" w:sz="4" w:space="0" w:color="auto"/>
              <w:bottom w:val="single" w:sz="4" w:space="0" w:color="auto"/>
              <w:right w:val="single" w:sz="4" w:space="0" w:color="auto"/>
            </w:tcBorders>
          </w:tcPr>
          <w:p w14:paraId="7E665D26" w14:textId="0E92E468" w:rsidR="00E338B2" w:rsidRPr="004D771D" w:rsidRDefault="00E338B2" w:rsidP="00E338B2">
            <w:r w:rsidRPr="00F4572C">
              <w:t>Silvie</w:t>
            </w:r>
          </w:p>
        </w:tc>
        <w:tc>
          <w:tcPr>
            <w:tcW w:w="1701" w:type="dxa"/>
            <w:tcBorders>
              <w:top w:val="single" w:sz="4" w:space="0" w:color="auto"/>
              <w:left w:val="single" w:sz="4" w:space="0" w:color="auto"/>
              <w:bottom w:val="single" w:sz="4" w:space="0" w:color="auto"/>
              <w:right w:val="single" w:sz="4" w:space="0" w:color="auto"/>
            </w:tcBorders>
          </w:tcPr>
          <w:p w14:paraId="3810771D" w14:textId="34512221" w:rsidR="00E338B2" w:rsidRPr="004D771D" w:rsidRDefault="00E338B2" w:rsidP="00E338B2">
            <w:r w:rsidRPr="004D771D">
              <w:rPr>
                <w:rStyle w:val="normaltextrun"/>
                <w:rFonts w:eastAsiaTheme="majorEastAsia"/>
              </w:rPr>
              <w:t>Mgr.</w:t>
            </w:r>
            <w:r>
              <w:rPr>
                <w:rStyle w:val="normaltextrun"/>
                <w:rFonts w:eastAsiaTheme="majorEastAsia"/>
              </w:rPr>
              <w:t>,</w:t>
            </w:r>
            <w:r w:rsidRPr="004D771D">
              <w:rPr>
                <w:rStyle w:val="normaltextrun"/>
                <w:rFonts w:eastAsiaTheme="majorEastAsia"/>
              </w:rPr>
              <w:t xml:space="preserve"> Ph.D.</w:t>
            </w:r>
            <w:r w:rsidRPr="004D771D">
              <w:rPr>
                <w:rStyle w:val="eop"/>
              </w:rPr>
              <w:t> </w:t>
            </w:r>
          </w:p>
        </w:tc>
        <w:tc>
          <w:tcPr>
            <w:tcW w:w="1985" w:type="dxa"/>
            <w:tcBorders>
              <w:top w:val="single" w:sz="4" w:space="0" w:color="auto"/>
              <w:left w:val="single" w:sz="4" w:space="0" w:color="auto"/>
              <w:bottom w:val="single" w:sz="4" w:space="0" w:color="auto"/>
              <w:right w:val="single" w:sz="4" w:space="0" w:color="auto"/>
            </w:tcBorders>
          </w:tcPr>
          <w:p w14:paraId="6AB65432" w14:textId="2797163E" w:rsidR="00E338B2" w:rsidRPr="004D771D" w:rsidRDefault="00E338B2" w:rsidP="00E338B2">
            <w:r w:rsidRPr="007F797E">
              <w:t xml:space="preserve">PP, 1,0 - N </w:t>
            </w:r>
          </w:p>
        </w:tc>
        <w:tc>
          <w:tcPr>
            <w:tcW w:w="1984" w:type="dxa"/>
            <w:tcBorders>
              <w:top w:val="single" w:sz="4" w:space="0" w:color="auto"/>
              <w:left w:val="single" w:sz="4" w:space="0" w:color="auto"/>
              <w:bottom w:val="single" w:sz="4" w:space="0" w:color="auto"/>
              <w:right w:val="single" w:sz="4" w:space="0" w:color="auto"/>
            </w:tcBorders>
          </w:tcPr>
          <w:p w14:paraId="6FC8F8FF" w14:textId="459A2A93" w:rsidR="00E338B2" w:rsidRPr="005E0249" w:rsidRDefault="00002D2E" w:rsidP="00E338B2">
            <w:r w:rsidRPr="007F797E">
              <w:t>PP, 1,0 - N</w:t>
            </w:r>
          </w:p>
        </w:tc>
        <w:tc>
          <w:tcPr>
            <w:tcW w:w="1134" w:type="dxa"/>
            <w:tcBorders>
              <w:top w:val="single" w:sz="4" w:space="0" w:color="auto"/>
              <w:left w:val="single" w:sz="4" w:space="0" w:color="auto"/>
              <w:bottom w:val="single" w:sz="4" w:space="0" w:color="auto"/>
              <w:right w:val="single" w:sz="4" w:space="0" w:color="auto"/>
            </w:tcBorders>
          </w:tcPr>
          <w:p w14:paraId="0C0551FD" w14:textId="4664BB12" w:rsidR="00E338B2" w:rsidRPr="005E0249" w:rsidRDefault="00E338B2" w:rsidP="00E338B2">
            <w:r>
              <w:t>-</w:t>
            </w:r>
          </w:p>
        </w:tc>
        <w:tc>
          <w:tcPr>
            <w:tcW w:w="1134" w:type="dxa"/>
            <w:tcBorders>
              <w:top w:val="single" w:sz="4" w:space="0" w:color="auto"/>
              <w:left w:val="single" w:sz="4" w:space="0" w:color="auto"/>
              <w:bottom w:val="single" w:sz="4" w:space="0" w:color="auto"/>
              <w:right w:val="single" w:sz="4" w:space="0" w:color="auto"/>
            </w:tcBorders>
          </w:tcPr>
          <w:p w14:paraId="43271A6C" w14:textId="21696E91" w:rsidR="00E338B2" w:rsidRPr="004D771D" w:rsidRDefault="00E338B2" w:rsidP="00E338B2">
            <w:r w:rsidRPr="004D771D">
              <w:t>-</w:t>
            </w:r>
          </w:p>
        </w:tc>
      </w:tr>
      <w:tr w:rsidR="001A223A" w14:paraId="67385DC8"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5DF22EB8" w14:textId="3E766E7D" w:rsidR="001A223A" w:rsidRPr="00D043C2" w:rsidRDefault="001A223A" w:rsidP="001A223A">
            <w:pPr>
              <w:rPr>
                <w:rStyle w:val="normaltextrun"/>
                <w:rFonts w:eastAsiaTheme="majorEastAsia"/>
              </w:rPr>
            </w:pPr>
            <w:proofErr w:type="spellStart"/>
            <w:r>
              <w:t>Šatková</w:t>
            </w:r>
            <w:proofErr w:type="spellEnd"/>
          </w:p>
        </w:tc>
        <w:tc>
          <w:tcPr>
            <w:tcW w:w="992" w:type="dxa"/>
            <w:tcBorders>
              <w:top w:val="single" w:sz="4" w:space="0" w:color="auto"/>
              <w:left w:val="single" w:sz="4" w:space="0" w:color="auto"/>
              <w:bottom w:val="single" w:sz="4" w:space="0" w:color="auto"/>
              <w:right w:val="single" w:sz="4" w:space="0" w:color="auto"/>
            </w:tcBorders>
          </w:tcPr>
          <w:p w14:paraId="2EF72E99" w14:textId="4B71D657" w:rsidR="001A223A" w:rsidRPr="00D043C2" w:rsidRDefault="001A223A" w:rsidP="001A223A">
            <w:pPr>
              <w:rPr>
                <w:rStyle w:val="normaltextrun"/>
                <w:rFonts w:eastAsiaTheme="majorEastAsia"/>
              </w:rPr>
            </w:pPr>
            <w:r>
              <w:t>Adriana</w:t>
            </w:r>
          </w:p>
        </w:tc>
        <w:tc>
          <w:tcPr>
            <w:tcW w:w="1701" w:type="dxa"/>
            <w:tcBorders>
              <w:top w:val="single" w:sz="4" w:space="0" w:color="auto"/>
              <w:left w:val="single" w:sz="4" w:space="0" w:color="auto"/>
              <w:bottom w:val="single" w:sz="4" w:space="0" w:color="auto"/>
              <w:right w:val="single" w:sz="4" w:space="0" w:color="auto"/>
            </w:tcBorders>
          </w:tcPr>
          <w:p w14:paraId="5BC370AF" w14:textId="0B960B99" w:rsidR="001A223A" w:rsidRPr="004D771D" w:rsidRDefault="001A223A" w:rsidP="001A223A">
            <w:pPr>
              <w:rPr>
                <w:bCs/>
              </w:rPr>
            </w:pPr>
            <w:r>
              <w:t>MgA</w:t>
            </w:r>
            <w:r w:rsidR="003C5BA1">
              <w:t>.</w:t>
            </w:r>
          </w:p>
        </w:tc>
        <w:tc>
          <w:tcPr>
            <w:tcW w:w="1985" w:type="dxa"/>
            <w:tcBorders>
              <w:top w:val="single" w:sz="4" w:space="0" w:color="auto"/>
              <w:left w:val="single" w:sz="4" w:space="0" w:color="auto"/>
              <w:bottom w:val="single" w:sz="4" w:space="0" w:color="auto"/>
              <w:right w:val="single" w:sz="4" w:space="0" w:color="auto"/>
            </w:tcBorders>
          </w:tcPr>
          <w:p w14:paraId="73C6BFE4" w14:textId="0A81D15A" w:rsidR="001A223A" w:rsidRPr="00BB466A" w:rsidRDefault="001A223A" w:rsidP="001A223A">
            <w:r w:rsidRPr="00BB466A">
              <w:t>PP, 1,0 do</w:t>
            </w:r>
            <w:r w:rsidR="00B75285">
              <w:t xml:space="preserve"> </w:t>
            </w:r>
            <w:r w:rsidR="00ED2CCD">
              <w:t>8</w:t>
            </w:r>
            <w:r w:rsidRPr="00BB466A">
              <w:t>/202</w:t>
            </w:r>
            <w:r w:rsidR="00ED2CCD">
              <w:t>5</w:t>
            </w:r>
          </w:p>
        </w:tc>
        <w:tc>
          <w:tcPr>
            <w:tcW w:w="1984" w:type="dxa"/>
            <w:tcBorders>
              <w:top w:val="single" w:sz="4" w:space="0" w:color="auto"/>
              <w:left w:val="single" w:sz="4" w:space="0" w:color="auto"/>
              <w:bottom w:val="single" w:sz="4" w:space="0" w:color="auto"/>
              <w:right w:val="single" w:sz="4" w:space="0" w:color="auto"/>
            </w:tcBorders>
          </w:tcPr>
          <w:p w14:paraId="2ABC7142" w14:textId="5E35C40A" w:rsidR="001A223A" w:rsidRPr="00BB466A" w:rsidRDefault="001A223A" w:rsidP="001A223A">
            <w:r w:rsidRPr="00BB466A">
              <w:t>PP, 1,0 do</w:t>
            </w:r>
            <w:r w:rsidR="00FB7BA1" w:rsidRPr="00BB466A">
              <w:t xml:space="preserve"> </w:t>
            </w:r>
            <w:r w:rsidR="00ED2CCD">
              <w:t>8</w:t>
            </w:r>
            <w:r w:rsidRPr="00BB466A">
              <w:t>/202</w:t>
            </w:r>
            <w:r w:rsidR="00ED2CCD">
              <w:t>5</w:t>
            </w:r>
          </w:p>
        </w:tc>
        <w:tc>
          <w:tcPr>
            <w:tcW w:w="1134" w:type="dxa"/>
            <w:tcBorders>
              <w:top w:val="single" w:sz="4" w:space="0" w:color="auto"/>
              <w:left w:val="single" w:sz="4" w:space="0" w:color="auto"/>
              <w:bottom w:val="single" w:sz="4" w:space="0" w:color="auto"/>
              <w:right w:val="single" w:sz="4" w:space="0" w:color="auto"/>
            </w:tcBorders>
          </w:tcPr>
          <w:p w14:paraId="1A51CC51" w14:textId="1142BDE6" w:rsidR="001A223A" w:rsidRDefault="001A223A" w:rsidP="001A223A">
            <w:r>
              <w:t>-</w:t>
            </w:r>
          </w:p>
        </w:tc>
        <w:tc>
          <w:tcPr>
            <w:tcW w:w="1134" w:type="dxa"/>
            <w:tcBorders>
              <w:top w:val="single" w:sz="4" w:space="0" w:color="auto"/>
              <w:left w:val="single" w:sz="4" w:space="0" w:color="auto"/>
              <w:bottom w:val="single" w:sz="4" w:space="0" w:color="auto"/>
              <w:right w:val="single" w:sz="4" w:space="0" w:color="auto"/>
            </w:tcBorders>
          </w:tcPr>
          <w:p w14:paraId="4F180303" w14:textId="487BE856" w:rsidR="001A223A" w:rsidRPr="004D771D" w:rsidRDefault="001A223A" w:rsidP="001A223A">
            <w:r>
              <w:t>-</w:t>
            </w:r>
          </w:p>
        </w:tc>
      </w:tr>
      <w:tr w:rsidR="00FB01E4" w14:paraId="536C0495"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365CE142" w14:textId="61BA60A2" w:rsidR="00FB01E4" w:rsidRDefault="00FB01E4" w:rsidP="00FB01E4">
            <w:r w:rsidRPr="00D043C2">
              <w:rPr>
                <w:rStyle w:val="normaltextrun"/>
                <w:rFonts w:eastAsiaTheme="majorEastAsia"/>
              </w:rPr>
              <w:t xml:space="preserve">Šerá </w:t>
            </w:r>
          </w:p>
        </w:tc>
        <w:tc>
          <w:tcPr>
            <w:tcW w:w="992" w:type="dxa"/>
            <w:tcBorders>
              <w:top w:val="single" w:sz="4" w:space="0" w:color="auto"/>
              <w:left w:val="single" w:sz="4" w:space="0" w:color="auto"/>
              <w:bottom w:val="single" w:sz="4" w:space="0" w:color="auto"/>
              <w:right w:val="single" w:sz="4" w:space="0" w:color="auto"/>
            </w:tcBorders>
          </w:tcPr>
          <w:p w14:paraId="243A720D" w14:textId="5A993226" w:rsidR="00FB01E4" w:rsidRPr="00F4572C" w:rsidRDefault="00FB01E4" w:rsidP="00FB01E4">
            <w:r w:rsidRPr="00D043C2">
              <w:rPr>
                <w:rStyle w:val="normaltextrun"/>
                <w:rFonts w:eastAsiaTheme="majorEastAsia"/>
              </w:rPr>
              <w:t>Jana</w:t>
            </w:r>
          </w:p>
        </w:tc>
        <w:tc>
          <w:tcPr>
            <w:tcW w:w="1701" w:type="dxa"/>
            <w:tcBorders>
              <w:top w:val="single" w:sz="4" w:space="0" w:color="auto"/>
              <w:left w:val="single" w:sz="4" w:space="0" w:color="auto"/>
              <w:bottom w:val="single" w:sz="4" w:space="0" w:color="auto"/>
              <w:right w:val="single" w:sz="4" w:space="0" w:color="auto"/>
            </w:tcBorders>
          </w:tcPr>
          <w:p w14:paraId="713624BA" w14:textId="33E651E3" w:rsidR="00FB01E4" w:rsidRPr="004D771D" w:rsidRDefault="00FB01E4" w:rsidP="00FB01E4">
            <w:pPr>
              <w:rPr>
                <w:rStyle w:val="normaltextrun"/>
                <w:rFonts w:eastAsiaTheme="majorEastAsia"/>
              </w:rPr>
            </w:pPr>
            <w:r w:rsidRPr="004D771D">
              <w:rPr>
                <w:bCs/>
              </w:rPr>
              <w:t>Ing.</w:t>
            </w:r>
            <w:r>
              <w:rPr>
                <w:bCs/>
              </w:rPr>
              <w:t>,</w:t>
            </w:r>
            <w:r w:rsidRPr="004D771D">
              <w:rPr>
                <w:bCs/>
              </w:rPr>
              <w:t xml:space="preserve"> Ph.D.</w:t>
            </w:r>
          </w:p>
        </w:tc>
        <w:tc>
          <w:tcPr>
            <w:tcW w:w="1985" w:type="dxa"/>
            <w:tcBorders>
              <w:top w:val="single" w:sz="4" w:space="0" w:color="auto"/>
              <w:left w:val="single" w:sz="4" w:space="0" w:color="auto"/>
              <w:bottom w:val="single" w:sz="4" w:space="0" w:color="auto"/>
              <w:right w:val="single" w:sz="4" w:space="0" w:color="auto"/>
            </w:tcBorders>
          </w:tcPr>
          <w:p w14:paraId="452BE2C4" w14:textId="0249ACB4" w:rsidR="00FB01E4" w:rsidRPr="007F797E" w:rsidRDefault="00FB01E4" w:rsidP="00FB01E4">
            <w:r w:rsidRPr="007F797E">
              <w:t xml:space="preserve">PP, 1,0 - N </w:t>
            </w:r>
          </w:p>
        </w:tc>
        <w:tc>
          <w:tcPr>
            <w:tcW w:w="1984" w:type="dxa"/>
            <w:tcBorders>
              <w:top w:val="single" w:sz="4" w:space="0" w:color="auto"/>
              <w:left w:val="single" w:sz="4" w:space="0" w:color="auto"/>
              <w:bottom w:val="single" w:sz="4" w:space="0" w:color="auto"/>
              <w:right w:val="single" w:sz="4" w:space="0" w:color="auto"/>
            </w:tcBorders>
          </w:tcPr>
          <w:p w14:paraId="3FA741F5" w14:textId="5F733321" w:rsidR="00FB01E4" w:rsidRPr="007F797E" w:rsidRDefault="00FB01E4" w:rsidP="00FB01E4">
            <w:r w:rsidRPr="007F797E">
              <w:t>-</w:t>
            </w:r>
          </w:p>
        </w:tc>
        <w:tc>
          <w:tcPr>
            <w:tcW w:w="1134" w:type="dxa"/>
            <w:tcBorders>
              <w:top w:val="single" w:sz="4" w:space="0" w:color="auto"/>
              <w:left w:val="single" w:sz="4" w:space="0" w:color="auto"/>
              <w:bottom w:val="single" w:sz="4" w:space="0" w:color="auto"/>
              <w:right w:val="single" w:sz="4" w:space="0" w:color="auto"/>
            </w:tcBorders>
          </w:tcPr>
          <w:p w14:paraId="0E9A3C28" w14:textId="4D6843CC" w:rsidR="00FB01E4" w:rsidRDefault="00FB01E4" w:rsidP="00FB01E4">
            <w:r>
              <w:t>-</w:t>
            </w:r>
          </w:p>
        </w:tc>
        <w:tc>
          <w:tcPr>
            <w:tcW w:w="1134" w:type="dxa"/>
            <w:tcBorders>
              <w:top w:val="single" w:sz="4" w:space="0" w:color="auto"/>
              <w:left w:val="single" w:sz="4" w:space="0" w:color="auto"/>
              <w:bottom w:val="single" w:sz="4" w:space="0" w:color="auto"/>
              <w:right w:val="single" w:sz="4" w:space="0" w:color="auto"/>
            </w:tcBorders>
          </w:tcPr>
          <w:p w14:paraId="4E029070" w14:textId="23BC4B34" w:rsidR="00FB01E4" w:rsidRPr="004D771D" w:rsidRDefault="00FB01E4" w:rsidP="00FB01E4">
            <w:r w:rsidRPr="004D771D">
              <w:t>-</w:t>
            </w:r>
          </w:p>
        </w:tc>
      </w:tr>
      <w:tr w:rsidR="00FB01E4" w14:paraId="66D9ADC4"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0D64B219" w14:textId="77777777" w:rsidR="00FB01E4" w:rsidRPr="004D771D" w:rsidRDefault="00FB01E4" w:rsidP="00FB01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proofErr w:type="spellStart"/>
            <w:r w:rsidRPr="004D771D">
              <w:rPr>
                <w:bCs/>
              </w:rPr>
              <w:t>Šviráková</w:t>
            </w:r>
            <w:proofErr w:type="spellEnd"/>
          </w:p>
        </w:tc>
        <w:tc>
          <w:tcPr>
            <w:tcW w:w="992" w:type="dxa"/>
            <w:tcBorders>
              <w:top w:val="single" w:sz="4" w:space="0" w:color="auto"/>
              <w:left w:val="single" w:sz="4" w:space="0" w:color="auto"/>
              <w:bottom w:val="single" w:sz="4" w:space="0" w:color="auto"/>
              <w:right w:val="single" w:sz="4" w:space="0" w:color="auto"/>
            </w:tcBorders>
          </w:tcPr>
          <w:p w14:paraId="6B1131AF" w14:textId="77777777" w:rsidR="00FB01E4" w:rsidRPr="004D771D" w:rsidRDefault="00FB01E4" w:rsidP="00FB01E4">
            <w:pPr>
              <w:rPr>
                <w:bCs/>
              </w:rPr>
            </w:pPr>
            <w:r w:rsidRPr="004D771D">
              <w:rPr>
                <w:bCs/>
              </w:rPr>
              <w:t>Eva</w:t>
            </w:r>
          </w:p>
        </w:tc>
        <w:tc>
          <w:tcPr>
            <w:tcW w:w="1701" w:type="dxa"/>
            <w:tcBorders>
              <w:top w:val="single" w:sz="4" w:space="0" w:color="auto"/>
              <w:left w:val="single" w:sz="4" w:space="0" w:color="auto"/>
              <w:bottom w:val="single" w:sz="4" w:space="0" w:color="auto"/>
              <w:right w:val="single" w:sz="4" w:space="0" w:color="auto"/>
            </w:tcBorders>
          </w:tcPr>
          <w:p w14:paraId="0DAC0728" w14:textId="43D4C617" w:rsidR="00FB01E4" w:rsidRPr="004D771D" w:rsidRDefault="009B48DD" w:rsidP="00FB01E4">
            <w:pPr>
              <w:rPr>
                <w:bCs/>
              </w:rPr>
            </w:pPr>
            <w:r>
              <w:rPr>
                <w:bCs/>
              </w:rPr>
              <w:t xml:space="preserve">doc. </w:t>
            </w:r>
            <w:r w:rsidR="00FB01E4" w:rsidRPr="004D771D">
              <w:rPr>
                <w:bCs/>
              </w:rPr>
              <w:t>Ing.</w:t>
            </w:r>
            <w:r w:rsidR="00FB01E4">
              <w:rPr>
                <w:bCs/>
              </w:rPr>
              <w:t>,</w:t>
            </w:r>
            <w:r w:rsidR="00FB01E4" w:rsidRPr="004D771D">
              <w:rPr>
                <w:bCs/>
              </w:rPr>
              <w:t xml:space="preserve"> Ph.D.</w:t>
            </w:r>
          </w:p>
        </w:tc>
        <w:tc>
          <w:tcPr>
            <w:tcW w:w="1985" w:type="dxa"/>
            <w:tcBorders>
              <w:top w:val="single" w:sz="4" w:space="0" w:color="auto"/>
              <w:left w:val="single" w:sz="4" w:space="0" w:color="auto"/>
              <w:bottom w:val="single" w:sz="4" w:space="0" w:color="auto"/>
              <w:right w:val="single" w:sz="4" w:space="0" w:color="auto"/>
            </w:tcBorders>
          </w:tcPr>
          <w:p w14:paraId="1B9B3152" w14:textId="77777777" w:rsidR="00FB01E4" w:rsidRPr="004D771D" w:rsidRDefault="00FB01E4" w:rsidP="00FB01E4">
            <w:r w:rsidRPr="004D771D">
              <w:t>PP, 1,0 - N</w:t>
            </w:r>
          </w:p>
        </w:tc>
        <w:tc>
          <w:tcPr>
            <w:tcW w:w="1984" w:type="dxa"/>
            <w:tcBorders>
              <w:top w:val="single" w:sz="4" w:space="0" w:color="auto"/>
              <w:left w:val="single" w:sz="4" w:space="0" w:color="auto"/>
              <w:bottom w:val="single" w:sz="4" w:space="0" w:color="auto"/>
              <w:right w:val="single" w:sz="4" w:space="0" w:color="auto"/>
            </w:tcBorders>
          </w:tcPr>
          <w:p w14:paraId="2BBFDB93" w14:textId="77777777" w:rsidR="00FB01E4" w:rsidRPr="004D771D" w:rsidRDefault="00FB01E4" w:rsidP="00FB01E4">
            <w:r w:rsidRPr="004D771D">
              <w:t>PP, 1,0 - N</w:t>
            </w:r>
          </w:p>
        </w:tc>
        <w:tc>
          <w:tcPr>
            <w:tcW w:w="1134" w:type="dxa"/>
            <w:tcBorders>
              <w:top w:val="single" w:sz="4" w:space="0" w:color="auto"/>
              <w:left w:val="single" w:sz="4" w:space="0" w:color="auto"/>
              <w:bottom w:val="single" w:sz="4" w:space="0" w:color="auto"/>
              <w:right w:val="single" w:sz="4" w:space="0" w:color="auto"/>
            </w:tcBorders>
          </w:tcPr>
          <w:p w14:paraId="7A57667F" w14:textId="77777777" w:rsidR="00FB01E4" w:rsidRPr="004D771D" w:rsidRDefault="00FB01E4" w:rsidP="00FB01E4">
            <w:r w:rsidRPr="004D771D">
              <w:t>-</w:t>
            </w:r>
          </w:p>
        </w:tc>
        <w:tc>
          <w:tcPr>
            <w:tcW w:w="1134" w:type="dxa"/>
            <w:tcBorders>
              <w:top w:val="single" w:sz="4" w:space="0" w:color="auto"/>
              <w:left w:val="single" w:sz="4" w:space="0" w:color="auto"/>
              <w:bottom w:val="single" w:sz="4" w:space="0" w:color="auto"/>
              <w:right w:val="single" w:sz="4" w:space="0" w:color="auto"/>
            </w:tcBorders>
          </w:tcPr>
          <w:p w14:paraId="06041D03" w14:textId="77777777" w:rsidR="00FB01E4" w:rsidRPr="004D771D" w:rsidRDefault="00FB01E4" w:rsidP="00FB01E4">
            <w:r w:rsidRPr="004D771D">
              <w:t>-</w:t>
            </w:r>
          </w:p>
        </w:tc>
      </w:tr>
      <w:tr w:rsidR="00036906" w14:paraId="7D408A07"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011C5AF9" w14:textId="4B2B6D2A" w:rsidR="00036906" w:rsidRPr="004D771D" w:rsidRDefault="00036906" w:rsidP="00FB01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r>
              <w:rPr>
                <w:bCs/>
              </w:rPr>
              <w:t>Trejtnarová</w:t>
            </w:r>
          </w:p>
        </w:tc>
        <w:tc>
          <w:tcPr>
            <w:tcW w:w="992" w:type="dxa"/>
            <w:tcBorders>
              <w:top w:val="single" w:sz="4" w:space="0" w:color="auto"/>
              <w:left w:val="single" w:sz="4" w:space="0" w:color="auto"/>
              <w:bottom w:val="single" w:sz="4" w:space="0" w:color="auto"/>
              <w:right w:val="single" w:sz="4" w:space="0" w:color="auto"/>
            </w:tcBorders>
          </w:tcPr>
          <w:p w14:paraId="37DAA18E" w14:textId="0545E599" w:rsidR="00036906" w:rsidRPr="004D771D" w:rsidRDefault="00036906" w:rsidP="00FB01E4">
            <w:pPr>
              <w:rPr>
                <w:bCs/>
              </w:rPr>
            </w:pPr>
            <w:r>
              <w:rPr>
                <w:bCs/>
              </w:rPr>
              <w:t>Lucie</w:t>
            </w:r>
          </w:p>
        </w:tc>
        <w:tc>
          <w:tcPr>
            <w:tcW w:w="1701" w:type="dxa"/>
            <w:tcBorders>
              <w:top w:val="single" w:sz="4" w:space="0" w:color="auto"/>
              <w:left w:val="single" w:sz="4" w:space="0" w:color="auto"/>
              <w:bottom w:val="single" w:sz="4" w:space="0" w:color="auto"/>
              <w:right w:val="single" w:sz="4" w:space="0" w:color="auto"/>
            </w:tcBorders>
          </w:tcPr>
          <w:p w14:paraId="597486AC" w14:textId="38F62177" w:rsidR="00036906" w:rsidRDefault="00036906" w:rsidP="00FB01E4">
            <w:pPr>
              <w:rPr>
                <w:bCs/>
              </w:rPr>
            </w:pPr>
            <w:r>
              <w:rPr>
                <w:bCs/>
              </w:rPr>
              <w:t>MgA., Ph.D.</w:t>
            </w:r>
          </w:p>
        </w:tc>
        <w:tc>
          <w:tcPr>
            <w:tcW w:w="1985" w:type="dxa"/>
            <w:tcBorders>
              <w:top w:val="single" w:sz="4" w:space="0" w:color="auto"/>
              <w:left w:val="single" w:sz="4" w:space="0" w:color="auto"/>
              <w:bottom w:val="single" w:sz="4" w:space="0" w:color="auto"/>
              <w:right w:val="single" w:sz="4" w:space="0" w:color="auto"/>
            </w:tcBorders>
          </w:tcPr>
          <w:p w14:paraId="665F61BA" w14:textId="12D211CE" w:rsidR="00036906" w:rsidRPr="004D771D" w:rsidRDefault="00170FE1" w:rsidP="00FB01E4">
            <w:r>
              <w:t xml:space="preserve">PP, </w:t>
            </w:r>
            <w:r w:rsidR="00966B93">
              <w:t>0,45 do 12/2025</w:t>
            </w:r>
          </w:p>
        </w:tc>
        <w:tc>
          <w:tcPr>
            <w:tcW w:w="1984" w:type="dxa"/>
            <w:tcBorders>
              <w:top w:val="single" w:sz="4" w:space="0" w:color="auto"/>
              <w:left w:val="single" w:sz="4" w:space="0" w:color="auto"/>
              <w:bottom w:val="single" w:sz="4" w:space="0" w:color="auto"/>
              <w:right w:val="single" w:sz="4" w:space="0" w:color="auto"/>
            </w:tcBorders>
          </w:tcPr>
          <w:p w14:paraId="74351653" w14:textId="604A6E18" w:rsidR="00036906" w:rsidRPr="004D771D" w:rsidRDefault="00966B93" w:rsidP="00FB01E4">
            <w:r>
              <w:t>PP, 0,45 do 12/2025</w:t>
            </w:r>
          </w:p>
        </w:tc>
        <w:tc>
          <w:tcPr>
            <w:tcW w:w="1134" w:type="dxa"/>
            <w:tcBorders>
              <w:top w:val="single" w:sz="4" w:space="0" w:color="auto"/>
              <w:left w:val="single" w:sz="4" w:space="0" w:color="auto"/>
              <w:bottom w:val="single" w:sz="4" w:space="0" w:color="auto"/>
              <w:right w:val="single" w:sz="4" w:space="0" w:color="auto"/>
            </w:tcBorders>
          </w:tcPr>
          <w:p w14:paraId="33A674BA" w14:textId="6BDC5528" w:rsidR="00036906" w:rsidRPr="004D771D" w:rsidRDefault="00D72DD1" w:rsidP="00FB01E4">
            <w:r>
              <w:t>-</w:t>
            </w:r>
          </w:p>
        </w:tc>
        <w:tc>
          <w:tcPr>
            <w:tcW w:w="1134" w:type="dxa"/>
            <w:tcBorders>
              <w:top w:val="single" w:sz="4" w:space="0" w:color="auto"/>
              <w:left w:val="single" w:sz="4" w:space="0" w:color="auto"/>
              <w:bottom w:val="single" w:sz="4" w:space="0" w:color="auto"/>
              <w:right w:val="single" w:sz="4" w:space="0" w:color="auto"/>
            </w:tcBorders>
          </w:tcPr>
          <w:p w14:paraId="13D8BFBE" w14:textId="13536768" w:rsidR="00036906" w:rsidRPr="004D771D" w:rsidRDefault="00D72DD1" w:rsidP="00FB01E4">
            <w:r>
              <w:t>ano</w:t>
            </w:r>
          </w:p>
        </w:tc>
      </w:tr>
      <w:tr w:rsidR="00FB01E4" w14:paraId="4ECA090C"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276" w:type="dxa"/>
            <w:tcBorders>
              <w:top w:val="single" w:sz="4" w:space="0" w:color="auto"/>
              <w:left w:val="single" w:sz="4" w:space="0" w:color="auto"/>
              <w:bottom w:val="single" w:sz="4" w:space="0" w:color="auto"/>
              <w:right w:val="single" w:sz="4" w:space="0" w:color="auto"/>
            </w:tcBorders>
          </w:tcPr>
          <w:p w14:paraId="4B06FB24" w14:textId="77777777" w:rsidR="00FB01E4" w:rsidRPr="004D771D" w:rsidRDefault="00FB01E4" w:rsidP="00FB01E4">
            <w:r w:rsidRPr="004D771D">
              <w:rPr>
                <w:rStyle w:val="normaltextrun"/>
                <w:rFonts w:eastAsiaTheme="majorEastAsia"/>
              </w:rPr>
              <w:t>Veselský</w:t>
            </w:r>
            <w:r w:rsidRPr="004D771D">
              <w:rPr>
                <w:rStyle w:val="eop"/>
              </w:rPr>
              <w:t> </w:t>
            </w:r>
          </w:p>
        </w:tc>
        <w:tc>
          <w:tcPr>
            <w:tcW w:w="992" w:type="dxa"/>
            <w:tcBorders>
              <w:top w:val="single" w:sz="4" w:space="0" w:color="auto"/>
              <w:left w:val="single" w:sz="4" w:space="0" w:color="auto"/>
              <w:bottom w:val="single" w:sz="4" w:space="0" w:color="auto"/>
              <w:right w:val="single" w:sz="4" w:space="0" w:color="auto"/>
            </w:tcBorders>
          </w:tcPr>
          <w:p w14:paraId="65DD7808" w14:textId="77777777" w:rsidR="00FB01E4" w:rsidRPr="004D771D" w:rsidRDefault="00FB01E4" w:rsidP="00FB01E4">
            <w:r w:rsidRPr="004D771D">
              <w:rPr>
                <w:rStyle w:val="normaltextrun"/>
                <w:rFonts w:eastAsiaTheme="majorEastAsia"/>
              </w:rPr>
              <w:t>Jan</w:t>
            </w:r>
          </w:p>
        </w:tc>
        <w:tc>
          <w:tcPr>
            <w:tcW w:w="1701" w:type="dxa"/>
            <w:tcBorders>
              <w:top w:val="single" w:sz="4" w:space="0" w:color="auto"/>
              <w:left w:val="single" w:sz="4" w:space="0" w:color="auto"/>
              <w:bottom w:val="single" w:sz="4" w:space="0" w:color="auto"/>
              <w:right w:val="single" w:sz="4" w:space="0" w:color="auto"/>
            </w:tcBorders>
          </w:tcPr>
          <w:p w14:paraId="7C52B095" w14:textId="612F17CC" w:rsidR="00FB01E4" w:rsidRPr="004D771D" w:rsidRDefault="00FB01E4" w:rsidP="00FB01E4">
            <w:r w:rsidRPr="00903EDE">
              <w:t>MgA., Ph.D.</w:t>
            </w:r>
          </w:p>
        </w:tc>
        <w:tc>
          <w:tcPr>
            <w:tcW w:w="1985" w:type="dxa"/>
            <w:tcBorders>
              <w:top w:val="single" w:sz="4" w:space="0" w:color="auto"/>
              <w:left w:val="single" w:sz="4" w:space="0" w:color="auto"/>
              <w:bottom w:val="single" w:sz="4" w:space="0" w:color="auto"/>
              <w:right w:val="single" w:sz="4" w:space="0" w:color="auto"/>
            </w:tcBorders>
          </w:tcPr>
          <w:p w14:paraId="0B4D30A1" w14:textId="74D88F85" w:rsidR="00FB01E4" w:rsidRPr="004064DD" w:rsidRDefault="00FB01E4" w:rsidP="00FB01E4">
            <w:r w:rsidRPr="004064DD">
              <w:t xml:space="preserve">PP, 1,0 do </w:t>
            </w:r>
            <w:r w:rsidR="00013A13" w:rsidRPr="004064DD">
              <w:t>12/</w:t>
            </w:r>
            <w:r w:rsidR="00667041" w:rsidRPr="004064DD">
              <w:t>20</w:t>
            </w:r>
            <w:r w:rsidR="00013A13" w:rsidRPr="004064DD">
              <w:t>2</w:t>
            </w:r>
            <w:r w:rsidR="00C77ED2">
              <w:t>7</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B4F4491" w14:textId="3306DE39" w:rsidR="00FB01E4" w:rsidRPr="004064DD" w:rsidRDefault="00FB01E4" w:rsidP="00FB01E4">
            <w:r w:rsidRPr="004064DD">
              <w:t>PP, 1,0 do</w:t>
            </w:r>
            <w:r w:rsidR="00BB0738" w:rsidRPr="004064DD">
              <w:t xml:space="preserve"> 12/</w:t>
            </w:r>
            <w:r w:rsidR="00667041" w:rsidRPr="004064DD">
              <w:t>20</w:t>
            </w:r>
            <w:r w:rsidR="00BB0738" w:rsidRPr="004064DD">
              <w:t>2</w:t>
            </w:r>
            <w:r w:rsidR="00C77ED2">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062B5F" w14:textId="55655DA0" w:rsidR="00FB01E4" w:rsidRPr="005E0249" w:rsidRDefault="00FB01E4" w:rsidP="00FB01E4">
            <w:r>
              <w:t>-</w:t>
            </w:r>
          </w:p>
        </w:tc>
        <w:tc>
          <w:tcPr>
            <w:tcW w:w="1134" w:type="dxa"/>
            <w:tcBorders>
              <w:top w:val="single" w:sz="4" w:space="0" w:color="auto"/>
              <w:left w:val="single" w:sz="4" w:space="0" w:color="auto"/>
              <w:bottom w:val="single" w:sz="4" w:space="0" w:color="auto"/>
              <w:right w:val="single" w:sz="4" w:space="0" w:color="auto"/>
            </w:tcBorders>
          </w:tcPr>
          <w:p w14:paraId="56BA93EF" w14:textId="77777777" w:rsidR="00FB01E4" w:rsidRPr="004D771D" w:rsidRDefault="00FB01E4" w:rsidP="00FB01E4">
            <w:r>
              <w:t>-</w:t>
            </w:r>
          </w:p>
        </w:tc>
      </w:tr>
      <w:tr w:rsidR="00FB01E4" w14:paraId="42661597" w14:textId="77777777" w:rsidTr="00972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61"/>
        </w:trPr>
        <w:tc>
          <w:tcPr>
            <w:tcW w:w="1276" w:type="dxa"/>
            <w:tcBorders>
              <w:top w:val="single" w:sz="4" w:space="0" w:color="auto"/>
              <w:left w:val="single" w:sz="4" w:space="0" w:color="auto"/>
              <w:bottom w:val="single" w:sz="4" w:space="0" w:color="auto"/>
              <w:right w:val="single" w:sz="4" w:space="0" w:color="auto"/>
            </w:tcBorders>
          </w:tcPr>
          <w:p w14:paraId="37C9E74E" w14:textId="4EA470FE" w:rsidR="00FB01E4" w:rsidRPr="004D771D" w:rsidRDefault="00FB01E4" w:rsidP="00FB01E4">
            <w:r>
              <w:t>Vyoralová</w:t>
            </w:r>
          </w:p>
        </w:tc>
        <w:tc>
          <w:tcPr>
            <w:tcW w:w="992" w:type="dxa"/>
            <w:tcBorders>
              <w:top w:val="single" w:sz="4" w:space="0" w:color="auto"/>
              <w:left w:val="single" w:sz="4" w:space="0" w:color="auto"/>
              <w:bottom w:val="single" w:sz="4" w:space="0" w:color="auto"/>
              <w:right w:val="single" w:sz="4" w:space="0" w:color="auto"/>
            </w:tcBorders>
          </w:tcPr>
          <w:p w14:paraId="57BB5BEC" w14:textId="158F9D90" w:rsidR="00FB01E4" w:rsidRPr="004D771D" w:rsidRDefault="00FB01E4" w:rsidP="00FB01E4">
            <w:r>
              <w:t>Jana</w:t>
            </w:r>
          </w:p>
        </w:tc>
        <w:tc>
          <w:tcPr>
            <w:tcW w:w="1701" w:type="dxa"/>
            <w:tcBorders>
              <w:top w:val="single" w:sz="4" w:space="0" w:color="auto"/>
              <w:left w:val="single" w:sz="4" w:space="0" w:color="auto"/>
              <w:bottom w:val="single" w:sz="4" w:space="0" w:color="auto"/>
              <w:right w:val="single" w:sz="4" w:space="0" w:color="auto"/>
            </w:tcBorders>
          </w:tcPr>
          <w:p w14:paraId="49C25C9A" w14:textId="66B0D34F" w:rsidR="00FB01E4" w:rsidRPr="004D771D" w:rsidRDefault="00FB01E4" w:rsidP="00FB01E4">
            <w:r w:rsidRPr="00903EDE">
              <w:t>MgA., Ph.D.</w:t>
            </w:r>
          </w:p>
        </w:tc>
        <w:tc>
          <w:tcPr>
            <w:tcW w:w="1985" w:type="dxa"/>
            <w:tcBorders>
              <w:top w:val="single" w:sz="4" w:space="0" w:color="auto"/>
              <w:left w:val="single" w:sz="4" w:space="0" w:color="auto"/>
              <w:bottom w:val="single" w:sz="4" w:space="0" w:color="auto"/>
              <w:right w:val="single" w:sz="4" w:space="0" w:color="auto"/>
            </w:tcBorders>
          </w:tcPr>
          <w:p w14:paraId="4067610D" w14:textId="6F2DF700" w:rsidR="00FB01E4" w:rsidRPr="00404CBA" w:rsidRDefault="00FB01E4" w:rsidP="00FB01E4">
            <w:r w:rsidRPr="00404CBA">
              <w:t>PP, 1,0 do</w:t>
            </w:r>
            <w:r w:rsidR="00BB0738" w:rsidRPr="00404CBA">
              <w:t xml:space="preserve"> </w:t>
            </w:r>
            <w:r w:rsidR="003B1ABA" w:rsidRPr="00404CBA">
              <w:t>8/</w:t>
            </w:r>
            <w:r w:rsidR="00667041">
              <w:t>20</w:t>
            </w:r>
            <w:r w:rsidR="003B1ABA" w:rsidRPr="00404CBA">
              <w:t>27</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9031925" w14:textId="60DAC4A7" w:rsidR="00FB01E4" w:rsidRPr="00404CBA" w:rsidRDefault="00FB01E4" w:rsidP="00FB01E4">
            <w:r w:rsidRPr="00404CBA">
              <w:t xml:space="preserve">PP, 1,0 do </w:t>
            </w:r>
            <w:r w:rsidR="00AC7AF0" w:rsidRPr="00404CBA">
              <w:t>8/</w:t>
            </w:r>
            <w:r w:rsidR="00667041">
              <w:t>20</w:t>
            </w:r>
            <w:r w:rsidR="00AC7AF0" w:rsidRPr="00404CBA">
              <w:t>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E89015" w14:textId="3F4ED42C" w:rsidR="00FB01E4" w:rsidRPr="005E0249" w:rsidRDefault="00FB01E4" w:rsidP="00FB01E4">
            <w:r>
              <w:t>-</w:t>
            </w:r>
          </w:p>
        </w:tc>
        <w:tc>
          <w:tcPr>
            <w:tcW w:w="1134" w:type="dxa"/>
            <w:tcBorders>
              <w:top w:val="single" w:sz="4" w:space="0" w:color="auto"/>
              <w:left w:val="single" w:sz="4" w:space="0" w:color="auto"/>
              <w:bottom w:val="single" w:sz="4" w:space="0" w:color="auto"/>
              <w:right w:val="single" w:sz="4" w:space="0" w:color="auto"/>
            </w:tcBorders>
          </w:tcPr>
          <w:p w14:paraId="02EC6833" w14:textId="4E2E5F45" w:rsidR="00FB01E4" w:rsidRPr="004D771D" w:rsidRDefault="00FB01E4" w:rsidP="00FB01E4">
            <w:r>
              <w:t>-</w:t>
            </w:r>
          </w:p>
        </w:tc>
      </w:tr>
    </w:tbl>
    <w:p w14:paraId="5082505D" w14:textId="77777777" w:rsidR="00732F31" w:rsidRDefault="00732F31" w:rsidP="00732F31"/>
    <w:p w14:paraId="0C3B7C97" w14:textId="77777777" w:rsidR="00732F31" w:rsidRDefault="00732F31" w:rsidP="00732F31">
      <w:pPr>
        <w:spacing w:after="160" w:line="259" w:lineRule="auto"/>
      </w:pPr>
    </w:p>
    <w:p w14:paraId="4575741E" w14:textId="7E9FA06D" w:rsidR="00732F31" w:rsidRPr="00281FB0" w:rsidRDefault="00732F31" w:rsidP="00152ADB">
      <w:pPr>
        <w:pStyle w:val="Odstavecseseznamem"/>
        <w:numPr>
          <w:ilvl w:val="0"/>
          <w:numId w:val="1"/>
        </w:numPr>
        <w:shd w:val="clear" w:color="auto" w:fill="FFFFFF"/>
        <w:jc w:val="both"/>
        <w:textAlignment w:val="baseline"/>
      </w:pPr>
      <w:bookmarkStart w:id="513" w:name="_Hlk126918569"/>
      <w:r w:rsidRPr="00281FB0">
        <w:rPr>
          <w:rStyle w:val="normaltextrun"/>
          <w:b/>
          <w:bCs/>
        </w:rPr>
        <w:t xml:space="preserve">prof. PhDr. Zdeno </w:t>
      </w:r>
      <w:proofErr w:type="spellStart"/>
      <w:r w:rsidRPr="00281FB0">
        <w:rPr>
          <w:rStyle w:val="normaltextrun"/>
          <w:b/>
          <w:bCs/>
        </w:rPr>
        <w:t>Kolesár</w:t>
      </w:r>
      <w:proofErr w:type="spellEnd"/>
      <w:r w:rsidRPr="00281FB0">
        <w:rPr>
          <w:rStyle w:val="normaltextrun"/>
          <w:b/>
          <w:bCs/>
        </w:rPr>
        <w:t xml:space="preserve">, Ph.D. - </w:t>
      </w:r>
      <w:r w:rsidRPr="00281FB0">
        <w:t xml:space="preserve">patří mezi uznávané teoretiky v oblasti dějin designu. Působí na Katedře teorie a dějin umění na Vysoké škole výtvarných umění v Bratislavě a Kabinetu teoretických studií Fakulty multimediálních komunikací Univerzity Tomáše Bati ve Zlíně. </w:t>
      </w:r>
    </w:p>
    <w:p w14:paraId="6A50F0A7" w14:textId="4C819A59" w:rsidR="006A62EC" w:rsidRPr="00281FB0" w:rsidRDefault="006A62EC" w:rsidP="00152ADB">
      <w:pPr>
        <w:pStyle w:val="Odstavecseseznamem"/>
        <w:numPr>
          <w:ilvl w:val="0"/>
          <w:numId w:val="1"/>
        </w:numPr>
        <w:shd w:val="clear" w:color="auto" w:fill="FFFFFF"/>
        <w:jc w:val="both"/>
        <w:textAlignment w:val="baseline"/>
      </w:pPr>
      <w:r w:rsidRPr="00281FB0">
        <w:rPr>
          <w:b/>
          <w:bCs/>
        </w:rPr>
        <w:t xml:space="preserve">MgA. Jana </w:t>
      </w:r>
      <w:proofErr w:type="spellStart"/>
      <w:r w:rsidRPr="00281FB0">
        <w:rPr>
          <w:b/>
          <w:bCs/>
        </w:rPr>
        <w:t>Kotikov</w:t>
      </w:r>
      <w:proofErr w:type="spellEnd"/>
      <w:r w:rsidRPr="00281FB0">
        <w:t xml:space="preserve"> – smlouva bude prodloužena</w:t>
      </w:r>
    </w:p>
    <w:p w14:paraId="64026237" w14:textId="1BFBFB08" w:rsidR="005A2148" w:rsidRPr="00DD555C" w:rsidRDefault="005A2148" w:rsidP="000758C7">
      <w:pPr>
        <w:pStyle w:val="Odstavecseseznamem"/>
        <w:numPr>
          <w:ilvl w:val="0"/>
          <w:numId w:val="1"/>
        </w:numPr>
        <w:shd w:val="clear" w:color="auto" w:fill="FFFFFF"/>
        <w:jc w:val="both"/>
        <w:textAlignment w:val="baseline"/>
        <w:rPr>
          <w:b/>
          <w:bCs/>
        </w:rPr>
      </w:pPr>
      <w:r w:rsidRPr="00281FB0">
        <w:rPr>
          <w:b/>
          <w:bCs/>
        </w:rPr>
        <w:t xml:space="preserve">Mgr. </w:t>
      </w:r>
      <w:r w:rsidR="000758C7" w:rsidRPr="00281FB0">
        <w:rPr>
          <w:b/>
          <w:bCs/>
        </w:rPr>
        <w:t xml:space="preserve">art. </w:t>
      </w:r>
      <w:r w:rsidRPr="00281FB0">
        <w:rPr>
          <w:b/>
          <w:bCs/>
        </w:rPr>
        <w:t xml:space="preserve">Lívia </w:t>
      </w:r>
      <w:proofErr w:type="spellStart"/>
      <w:r w:rsidRPr="00281FB0">
        <w:rPr>
          <w:b/>
          <w:bCs/>
        </w:rPr>
        <w:t>Kož</w:t>
      </w:r>
      <w:r w:rsidR="0017318D" w:rsidRPr="00281FB0">
        <w:rPr>
          <w:b/>
          <w:bCs/>
        </w:rPr>
        <w:t>u</w:t>
      </w:r>
      <w:r w:rsidRPr="00281FB0">
        <w:rPr>
          <w:b/>
          <w:bCs/>
        </w:rPr>
        <w:t>šková</w:t>
      </w:r>
      <w:proofErr w:type="spellEnd"/>
      <w:r w:rsidRPr="00281FB0">
        <w:rPr>
          <w:b/>
          <w:bCs/>
        </w:rPr>
        <w:t>, Ph.D.</w:t>
      </w:r>
      <w:r w:rsidR="00281FB0" w:rsidRPr="00281FB0">
        <w:rPr>
          <w:b/>
          <w:bCs/>
        </w:rPr>
        <w:t xml:space="preserve"> – </w:t>
      </w:r>
      <w:r w:rsidR="00281FB0" w:rsidRPr="00281FB0">
        <w:t>smlouva bude prodloužena</w:t>
      </w:r>
    </w:p>
    <w:p w14:paraId="177CA250" w14:textId="587D0DF3" w:rsidR="00DD555C" w:rsidRPr="00281FB0" w:rsidRDefault="00DD555C" w:rsidP="000758C7">
      <w:pPr>
        <w:pStyle w:val="Odstavecseseznamem"/>
        <w:numPr>
          <w:ilvl w:val="0"/>
          <w:numId w:val="1"/>
        </w:numPr>
        <w:shd w:val="clear" w:color="auto" w:fill="FFFFFF"/>
        <w:jc w:val="both"/>
        <w:textAlignment w:val="baseline"/>
        <w:rPr>
          <w:b/>
          <w:bCs/>
        </w:rPr>
      </w:pPr>
      <w:r>
        <w:rPr>
          <w:b/>
          <w:bCs/>
        </w:rPr>
        <w:t xml:space="preserve">Mgr. Jana Ovčáčková, Ph.D. – </w:t>
      </w:r>
      <w:r w:rsidRPr="00DD555C">
        <w:t>smlouva bude prodloužena</w:t>
      </w:r>
    </w:p>
    <w:p w14:paraId="0624F7AF" w14:textId="5A681E2C" w:rsidR="000758C7" w:rsidRPr="008E4BFA" w:rsidRDefault="000758C7" w:rsidP="000758C7">
      <w:pPr>
        <w:pStyle w:val="Odstavecseseznamem"/>
        <w:numPr>
          <w:ilvl w:val="0"/>
          <w:numId w:val="1"/>
        </w:numPr>
        <w:shd w:val="clear" w:color="auto" w:fill="FFFFFF"/>
        <w:jc w:val="both"/>
        <w:textAlignment w:val="baseline"/>
        <w:rPr>
          <w:b/>
          <w:bCs/>
        </w:rPr>
      </w:pPr>
      <w:r w:rsidRPr="00281FB0">
        <w:rPr>
          <w:b/>
          <w:bCs/>
        </w:rPr>
        <w:t xml:space="preserve">MgA. Adriana </w:t>
      </w:r>
      <w:proofErr w:type="spellStart"/>
      <w:r w:rsidRPr="00281FB0">
        <w:rPr>
          <w:b/>
          <w:bCs/>
        </w:rPr>
        <w:t>Šatková</w:t>
      </w:r>
      <w:proofErr w:type="spellEnd"/>
      <w:r w:rsidR="00281FB0" w:rsidRPr="00281FB0">
        <w:rPr>
          <w:b/>
          <w:bCs/>
        </w:rPr>
        <w:t xml:space="preserve"> </w:t>
      </w:r>
      <w:r w:rsidR="009F357A" w:rsidRPr="00281FB0">
        <w:rPr>
          <w:b/>
          <w:bCs/>
        </w:rPr>
        <w:t>–</w:t>
      </w:r>
      <w:r w:rsidR="00281FB0" w:rsidRPr="00281FB0">
        <w:rPr>
          <w:b/>
          <w:bCs/>
        </w:rPr>
        <w:t xml:space="preserve"> </w:t>
      </w:r>
      <w:r w:rsidR="00281FB0" w:rsidRPr="00281FB0">
        <w:t>smlouva bude prodloužena</w:t>
      </w:r>
    </w:p>
    <w:p w14:paraId="5E973D73" w14:textId="4F7F5D94" w:rsidR="00AF0048" w:rsidRPr="008E4BFA" w:rsidRDefault="00841ECF" w:rsidP="000758C7">
      <w:pPr>
        <w:pStyle w:val="Odstavecseseznamem"/>
        <w:numPr>
          <w:ilvl w:val="0"/>
          <w:numId w:val="1"/>
        </w:numPr>
        <w:shd w:val="clear" w:color="auto" w:fill="FFFFFF"/>
        <w:jc w:val="both"/>
        <w:textAlignment w:val="baseline"/>
      </w:pPr>
      <w:r>
        <w:rPr>
          <w:b/>
          <w:bCs/>
        </w:rPr>
        <w:t xml:space="preserve">MgA. Lucie Trejtnarová – </w:t>
      </w:r>
      <w:r w:rsidRPr="008E4BFA">
        <w:t>smlouva bude prodloužena</w:t>
      </w:r>
    </w:p>
    <w:bookmarkEnd w:id="513"/>
    <w:p w14:paraId="5E73184F" w14:textId="4F83983E" w:rsidR="00732F31" w:rsidRPr="00281FB0" w:rsidRDefault="00D7576C" w:rsidP="00732F31">
      <w:pPr>
        <w:pStyle w:val="Odstavecseseznamem"/>
        <w:numPr>
          <w:ilvl w:val="0"/>
          <w:numId w:val="1"/>
        </w:numPr>
        <w:shd w:val="clear" w:color="auto" w:fill="FFFFFF"/>
        <w:jc w:val="both"/>
        <w:textAlignment w:val="baseline"/>
        <w:rPr>
          <w:rStyle w:val="spellingerror"/>
        </w:rPr>
      </w:pPr>
      <w:r w:rsidRPr="00281FB0">
        <w:rPr>
          <w:b/>
          <w:bCs/>
        </w:rPr>
        <w:t>Mgr</w:t>
      </w:r>
      <w:r w:rsidR="00B36E92" w:rsidRPr="00281FB0">
        <w:rPr>
          <w:b/>
          <w:bCs/>
        </w:rPr>
        <w:t>. Michal Heinrich</w:t>
      </w:r>
      <w:r w:rsidR="00B36E92" w:rsidRPr="00281FB0">
        <w:rPr>
          <w:rStyle w:val="spellingerror"/>
        </w:rPr>
        <w:t xml:space="preserve"> </w:t>
      </w:r>
      <w:r w:rsidR="00732F31" w:rsidRPr="00281FB0">
        <w:rPr>
          <w:rStyle w:val="spellingerror"/>
        </w:rPr>
        <w:t>– odborn</w:t>
      </w:r>
      <w:r w:rsidR="00B36E92" w:rsidRPr="00281FB0">
        <w:rPr>
          <w:rStyle w:val="spellingerror"/>
        </w:rPr>
        <w:t>ík</w:t>
      </w:r>
      <w:r w:rsidR="00732F31" w:rsidRPr="00281FB0">
        <w:rPr>
          <w:rStyle w:val="spellingerror"/>
        </w:rPr>
        <w:t xml:space="preserve"> z praxe, správa expozice obuvi – Muzeum jihovýchodní Moravy ve Zlíně</w:t>
      </w:r>
    </w:p>
    <w:p w14:paraId="4EFC9D01" w14:textId="77777777" w:rsidR="00732F31" w:rsidRPr="00502080" w:rsidRDefault="00732F31" w:rsidP="00732F31">
      <w:pPr>
        <w:pStyle w:val="Odstavecseseznamem"/>
        <w:shd w:val="clear" w:color="auto" w:fill="FFFFFF"/>
        <w:textAlignment w:val="baseline"/>
      </w:pPr>
    </w:p>
    <w:p w14:paraId="4C201142" w14:textId="77777777" w:rsidR="00732F31" w:rsidRPr="00502080" w:rsidRDefault="00732F31" w:rsidP="00732F31">
      <w:pPr>
        <w:pStyle w:val="Odstavecseseznamem"/>
        <w:shd w:val="clear" w:color="auto" w:fill="FFFFFF"/>
        <w:textAlignment w:val="baseline"/>
      </w:pPr>
    </w:p>
    <w:p w14:paraId="0548F8CB" w14:textId="0542E3B4" w:rsidR="00D525FE" w:rsidRPr="006B2952" w:rsidRDefault="00732F31" w:rsidP="00341459">
      <w:pPr>
        <w:jc w:val="both"/>
      </w:pPr>
      <w:r w:rsidRPr="006B2952">
        <w:t>Základní teoretické studijní předměty profilujícího základu bakalářského studijního programu jsou garantovány akademickými pracovníky jmenovanými profesorem nebo docentem anebo akademickými pracovníky s vědeckou hodností; studijní předměty profilujícího základu studijních programů z oblasti umění mohou být též garantovány akademickými pracovníky s odpovídající uměleckou erudicí. (Nařízení vlády č. 274/2016 Sb., o standardech pro akreditace ve vysokém školství).</w:t>
      </w:r>
    </w:p>
    <w:p w14:paraId="59E2A572" w14:textId="77777777" w:rsidR="005F61E9" w:rsidRPr="006B2952" w:rsidRDefault="005F61E9" w:rsidP="00341459">
      <w:pPr>
        <w:jc w:val="both"/>
      </w:pPr>
    </w:p>
    <w:p w14:paraId="691DD046" w14:textId="4880638F" w:rsidR="005F61E9" w:rsidRPr="006B2952" w:rsidRDefault="005F61E9" w:rsidP="00341459">
      <w:pPr>
        <w:jc w:val="both"/>
      </w:pPr>
      <w:r w:rsidRPr="006B2952">
        <w:t>Garanti základních teoretických studijních předmětů profilujícího základu musí mít plný pracovní úvazek na vysoké škole, která o akreditaci studijního programu žádá. V jednotlivých případech lze akceptovat garanci základního teoretického studijního předmětu profilujícího základu vyučujícím, který má na vysoké škole částečný pracovní úvazek; musí však být vždy dostatečně odůvodněna</w:t>
      </w:r>
      <w:r w:rsidR="004E6FD5">
        <w:t>.</w:t>
      </w:r>
      <w:r w:rsidRPr="006B2952">
        <w:t xml:space="preserve"> </w:t>
      </w:r>
      <w:r w:rsidR="004E6FD5">
        <w:t>(</w:t>
      </w:r>
      <w:r w:rsidRPr="006B2952">
        <w:t>Metodická pomůcka pro posuzování žádostí o akreditaci studijního programu – NAÚ</w:t>
      </w:r>
      <w:r w:rsidR="004E6FD5">
        <w:t>)</w:t>
      </w:r>
    </w:p>
    <w:p w14:paraId="04C4C7FE" w14:textId="77777777" w:rsidR="002564BB" w:rsidRPr="006B2952" w:rsidRDefault="002564BB"/>
    <w:p w14:paraId="01B027AE" w14:textId="5DEEE9D1" w:rsidR="002564BB" w:rsidRDefault="002564BB" w:rsidP="00686F55">
      <w:pPr>
        <w:jc w:val="both"/>
      </w:pPr>
      <w:bookmarkStart w:id="514" w:name="_Hlk126918142"/>
      <w:r w:rsidRPr="006B2952">
        <w:rPr>
          <w:szCs w:val="24"/>
        </w:rPr>
        <w:t>Studijní předměty profilujícího základu nesmí být, s výjimkou jednotlivých odůvodněných případů (např. laboratoře a další praktická výuka; odborníci z praxe tam, kde to charakter studijního předmětu vyžaduje), vyučovány externími vyučujícími</w:t>
      </w:r>
      <w:bookmarkEnd w:id="514"/>
      <w:r w:rsidRPr="006B2952">
        <w:rPr>
          <w:szCs w:val="24"/>
        </w:rPr>
        <w:t>.</w:t>
      </w: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
        <w:gridCol w:w="620"/>
        <w:gridCol w:w="1721"/>
        <w:gridCol w:w="210"/>
        <w:gridCol w:w="314"/>
        <w:gridCol w:w="395"/>
        <w:gridCol w:w="73"/>
        <w:gridCol w:w="919"/>
        <w:gridCol w:w="784"/>
        <w:gridCol w:w="77"/>
        <w:gridCol w:w="415"/>
        <w:gridCol w:w="217"/>
        <w:gridCol w:w="693"/>
        <w:gridCol w:w="694"/>
      </w:tblGrid>
      <w:tr w:rsidR="00D45224" w14:paraId="432058BB" w14:textId="77777777" w:rsidTr="00F11EDE">
        <w:tc>
          <w:tcPr>
            <w:tcW w:w="9859" w:type="dxa"/>
            <w:gridSpan w:val="15"/>
            <w:tcBorders>
              <w:top w:val="single" w:sz="4" w:space="0" w:color="auto"/>
              <w:left w:val="single" w:sz="4" w:space="0" w:color="auto"/>
              <w:bottom w:val="double" w:sz="4" w:space="0" w:color="auto"/>
              <w:right w:val="single" w:sz="4" w:space="0" w:color="auto"/>
            </w:tcBorders>
            <w:shd w:val="clear" w:color="auto" w:fill="BDD6EE"/>
          </w:tcPr>
          <w:p w14:paraId="69176F93" w14:textId="77777777" w:rsidR="00D45224" w:rsidRDefault="00D45224" w:rsidP="00F11EDE">
            <w:pPr>
              <w:jc w:val="both"/>
              <w:rPr>
                <w:b/>
                <w:sz w:val="28"/>
              </w:rPr>
            </w:pPr>
            <w:r>
              <w:rPr>
                <w:b/>
                <w:sz w:val="28"/>
              </w:rPr>
              <w:lastRenderedPageBreak/>
              <w:t>C-I – Personální zabezpečení</w:t>
            </w:r>
          </w:p>
        </w:tc>
      </w:tr>
      <w:tr w:rsidR="00D45224" w14:paraId="0BE54390" w14:textId="77777777" w:rsidTr="00F11EDE">
        <w:tc>
          <w:tcPr>
            <w:tcW w:w="2518" w:type="dxa"/>
            <w:tcBorders>
              <w:top w:val="double" w:sz="4" w:space="0" w:color="auto"/>
            </w:tcBorders>
            <w:shd w:val="clear" w:color="auto" w:fill="F7CAAC"/>
          </w:tcPr>
          <w:p w14:paraId="4AF8E137" w14:textId="77777777" w:rsidR="00D45224" w:rsidRDefault="00D45224" w:rsidP="00F11EDE">
            <w:pPr>
              <w:jc w:val="both"/>
              <w:rPr>
                <w:b/>
              </w:rPr>
            </w:pPr>
            <w:r>
              <w:rPr>
                <w:b/>
              </w:rPr>
              <w:t>Vysoká škola</w:t>
            </w:r>
          </w:p>
        </w:tc>
        <w:tc>
          <w:tcPr>
            <w:tcW w:w="7341" w:type="dxa"/>
            <w:gridSpan w:val="14"/>
          </w:tcPr>
          <w:p w14:paraId="48E4C84E" w14:textId="77777777" w:rsidR="00D45224" w:rsidRDefault="00D45224" w:rsidP="00F11EDE">
            <w:pPr>
              <w:jc w:val="both"/>
            </w:pPr>
            <w:r>
              <w:t>Univerzita Tomáše Bati ve Zlíně</w:t>
            </w:r>
          </w:p>
        </w:tc>
      </w:tr>
      <w:tr w:rsidR="00D45224" w14:paraId="151A0D99" w14:textId="77777777" w:rsidTr="00F11EDE">
        <w:tc>
          <w:tcPr>
            <w:tcW w:w="2518" w:type="dxa"/>
            <w:shd w:val="clear" w:color="auto" w:fill="F7CAAC"/>
          </w:tcPr>
          <w:p w14:paraId="755D9C03" w14:textId="77777777" w:rsidR="00D45224" w:rsidRDefault="00D45224" w:rsidP="00F11EDE">
            <w:pPr>
              <w:jc w:val="both"/>
              <w:rPr>
                <w:b/>
              </w:rPr>
            </w:pPr>
            <w:r>
              <w:rPr>
                <w:b/>
              </w:rPr>
              <w:t>Součást vysoké školy</w:t>
            </w:r>
          </w:p>
        </w:tc>
        <w:tc>
          <w:tcPr>
            <w:tcW w:w="7341" w:type="dxa"/>
            <w:gridSpan w:val="14"/>
          </w:tcPr>
          <w:p w14:paraId="233721D8" w14:textId="77777777" w:rsidR="00D45224" w:rsidRDefault="00D45224" w:rsidP="00F11EDE">
            <w:pPr>
              <w:jc w:val="both"/>
            </w:pPr>
            <w:r>
              <w:t>Fakulta multimediálních komunikací</w:t>
            </w:r>
          </w:p>
        </w:tc>
      </w:tr>
      <w:tr w:rsidR="00D45224" w14:paraId="0974F2AE" w14:textId="77777777" w:rsidTr="00F11EDE">
        <w:tc>
          <w:tcPr>
            <w:tcW w:w="2518" w:type="dxa"/>
            <w:shd w:val="clear" w:color="auto" w:fill="F7CAAC"/>
          </w:tcPr>
          <w:p w14:paraId="23886DEA" w14:textId="77777777" w:rsidR="00D45224" w:rsidRDefault="00D45224" w:rsidP="00F11EDE">
            <w:pPr>
              <w:jc w:val="both"/>
              <w:rPr>
                <w:b/>
              </w:rPr>
            </w:pPr>
            <w:r>
              <w:rPr>
                <w:b/>
              </w:rPr>
              <w:t>Název studijního programu</w:t>
            </w:r>
          </w:p>
        </w:tc>
        <w:tc>
          <w:tcPr>
            <w:tcW w:w="7341" w:type="dxa"/>
            <w:gridSpan w:val="14"/>
          </w:tcPr>
          <w:p w14:paraId="43ED80DA" w14:textId="7F76A9F3" w:rsidR="00D45224" w:rsidRDefault="002F6F11" w:rsidP="00F11EDE">
            <w:pPr>
              <w:jc w:val="both"/>
            </w:pPr>
            <w:proofErr w:type="spellStart"/>
            <w:r w:rsidRPr="002F6F11">
              <w:t>Footwear</w:t>
            </w:r>
            <w:proofErr w:type="spellEnd"/>
            <w:r w:rsidRPr="002F6F11">
              <w:t xml:space="preserve"> Design</w:t>
            </w:r>
          </w:p>
        </w:tc>
      </w:tr>
      <w:tr w:rsidR="00D45224" w14:paraId="79A43241" w14:textId="77777777" w:rsidTr="00504196">
        <w:tc>
          <w:tcPr>
            <w:tcW w:w="2518" w:type="dxa"/>
            <w:shd w:val="clear" w:color="auto" w:fill="F7CAAC"/>
          </w:tcPr>
          <w:p w14:paraId="668EBBA0" w14:textId="77777777" w:rsidR="00D45224" w:rsidRDefault="00D45224" w:rsidP="00F11EDE">
            <w:pPr>
              <w:jc w:val="both"/>
              <w:rPr>
                <w:b/>
              </w:rPr>
            </w:pPr>
            <w:r>
              <w:rPr>
                <w:b/>
              </w:rPr>
              <w:t>Jméno a příjmení</w:t>
            </w:r>
          </w:p>
        </w:tc>
        <w:tc>
          <w:tcPr>
            <w:tcW w:w="4461" w:type="dxa"/>
            <w:gridSpan w:val="8"/>
          </w:tcPr>
          <w:p w14:paraId="0CC0CEBB" w14:textId="77777777" w:rsidR="00D45224" w:rsidRDefault="00D45224" w:rsidP="00F11EDE">
            <w:pPr>
              <w:jc w:val="both"/>
            </w:pPr>
            <w:r>
              <w:t xml:space="preserve">Martina </w:t>
            </w:r>
            <w:proofErr w:type="spellStart"/>
            <w:r>
              <w:t>Černeková</w:t>
            </w:r>
            <w:proofErr w:type="spellEnd"/>
          </w:p>
        </w:tc>
        <w:tc>
          <w:tcPr>
            <w:tcW w:w="784" w:type="dxa"/>
            <w:shd w:val="clear" w:color="auto" w:fill="F7CAAC"/>
          </w:tcPr>
          <w:p w14:paraId="5BC79B19" w14:textId="77777777" w:rsidR="00D45224" w:rsidRDefault="00D45224" w:rsidP="00F11EDE">
            <w:pPr>
              <w:jc w:val="both"/>
              <w:rPr>
                <w:b/>
              </w:rPr>
            </w:pPr>
            <w:r>
              <w:rPr>
                <w:b/>
              </w:rPr>
              <w:t>Tituly</w:t>
            </w:r>
          </w:p>
        </w:tc>
        <w:tc>
          <w:tcPr>
            <w:tcW w:w="2096" w:type="dxa"/>
            <w:gridSpan w:val="5"/>
          </w:tcPr>
          <w:p w14:paraId="1395ECA5" w14:textId="77777777" w:rsidR="00D45224" w:rsidRDefault="00D45224" w:rsidP="00F11EDE">
            <w:pPr>
              <w:jc w:val="both"/>
            </w:pPr>
            <w:r>
              <w:t>Ing., Ph.D.</w:t>
            </w:r>
          </w:p>
        </w:tc>
      </w:tr>
      <w:tr w:rsidR="00D45224" w14:paraId="3E0D15D6" w14:textId="77777777" w:rsidTr="00504196">
        <w:tc>
          <w:tcPr>
            <w:tcW w:w="2518" w:type="dxa"/>
            <w:shd w:val="clear" w:color="auto" w:fill="F7CAAC"/>
          </w:tcPr>
          <w:p w14:paraId="2B28F049" w14:textId="77777777" w:rsidR="00D45224" w:rsidRDefault="00D45224" w:rsidP="00F11EDE">
            <w:pPr>
              <w:jc w:val="both"/>
              <w:rPr>
                <w:b/>
              </w:rPr>
            </w:pPr>
            <w:r>
              <w:rPr>
                <w:b/>
              </w:rPr>
              <w:t>Rok narození</w:t>
            </w:r>
          </w:p>
        </w:tc>
        <w:tc>
          <w:tcPr>
            <w:tcW w:w="829" w:type="dxa"/>
            <w:gridSpan w:val="2"/>
          </w:tcPr>
          <w:p w14:paraId="5C96DFFB" w14:textId="77777777" w:rsidR="00D45224" w:rsidRDefault="00D45224" w:rsidP="00F11EDE">
            <w:pPr>
              <w:jc w:val="both"/>
            </w:pPr>
            <w:r>
              <w:t>1974</w:t>
            </w:r>
          </w:p>
        </w:tc>
        <w:tc>
          <w:tcPr>
            <w:tcW w:w="1721" w:type="dxa"/>
            <w:shd w:val="clear" w:color="auto" w:fill="F7CAAC"/>
          </w:tcPr>
          <w:p w14:paraId="231B9A9E" w14:textId="77777777" w:rsidR="00D45224" w:rsidRDefault="00D45224" w:rsidP="00F11EDE">
            <w:pPr>
              <w:jc w:val="both"/>
              <w:rPr>
                <w:b/>
              </w:rPr>
            </w:pPr>
            <w:r>
              <w:rPr>
                <w:b/>
              </w:rPr>
              <w:t>typ vztahu k VŠ</w:t>
            </w:r>
          </w:p>
        </w:tc>
        <w:tc>
          <w:tcPr>
            <w:tcW w:w="992" w:type="dxa"/>
            <w:gridSpan w:val="4"/>
          </w:tcPr>
          <w:p w14:paraId="75077198" w14:textId="5E00791E" w:rsidR="00D45224" w:rsidRDefault="00D45224" w:rsidP="00F11EDE">
            <w:pPr>
              <w:jc w:val="both"/>
            </w:pPr>
            <w:r>
              <w:t>pp</w:t>
            </w:r>
            <w:r w:rsidR="008F5A63">
              <w:t>.</w:t>
            </w:r>
          </w:p>
        </w:tc>
        <w:tc>
          <w:tcPr>
            <w:tcW w:w="919" w:type="dxa"/>
            <w:shd w:val="clear" w:color="auto" w:fill="F7CAAC"/>
          </w:tcPr>
          <w:p w14:paraId="399DB806" w14:textId="77777777" w:rsidR="00D45224" w:rsidRDefault="00D45224" w:rsidP="00F11EDE">
            <w:pPr>
              <w:jc w:val="both"/>
              <w:rPr>
                <w:b/>
              </w:rPr>
            </w:pPr>
            <w:r>
              <w:rPr>
                <w:b/>
              </w:rPr>
              <w:t>rozsah</w:t>
            </w:r>
          </w:p>
        </w:tc>
        <w:tc>
          <w:tcPr>
            <w:tcW w:w="784" w:type="dxa"/>
          </w:tcPr>
          <w:p w14:paraId="72A995EB" w14:textId="77777777" w:rsidR="00D45224" w:rsidRDefault="00D45224" w:rsidP="00F11EDE">
            <w:pPr>
              <w:jc w:val="both"/>
            </w:pPr>
            <w:proofErr w:type="gramStart"/>
            <w:r>
              <w:t>40h</w:t>
            </w:r>
            <w:proofErr w:type="gramEnd"/>
            <w:r>
              <w:t>/t</w:t>
            </w:r>
          </w:p>
        </w:tc>
        <w:tc>
          <w:tcPr>
            <w:tcW w:w="709" w:type="dxa"/>
            <w:gridSpan w:val="3"/>
            <w:shd w:val="clear" w:color="auto" w:fill="F7CAAC"/>
          </w:tcPr>
          <w:p w14:paraId="6EE94D1B" w14:textId="77777777" w:rsidR="00D45224" w:rsidRDefault="00D45224" w:rsidP="00F11EDE">
            <w:pPr>
              <w:jc w:val="both"/>
              <w:rPr>
                <w:b/>
              </w:rPr>
            </w:pPr>
            <w:r>
              <w:rPr>
                <w:b/>
              </w:rPr>
              <w:t>do kdy</w:t>
            </w:r>
          </w:p>
        </w:tc>
        <w:tc>
          <w:tcPr>
            <w:tcW w:w="1387" w:type="dxa"/>
            <w:gridSpan w:val="2"/>
          </w:tcPr>
          <w:p w14:paraId="07400504" w14:textId="77777777" w:rsidR="00D45224" w:rsidRDefault="00D45224" w:rsidP="00F11EDE">
            <w:pPr>
              <w:jc w:val="both"/>
            </w:pPr>
            <w:r>
              <w:t>N</w:t>
            </w:r>
          </w:p>
        </w:tc>
      </w:tr>
      <w:tr w:rsidR="00D45224" w14:paraId="67A3203B" w14:textId="77777777" w:rsidTr="00504196">
        <w:tc>
          <w:tcPr>
            <w:tcW w:w="5068" w:type="dxa"/>
            <w:gridSpan w:val="4"/>
            <w:shd w:val="clear" w:color="auto" w:fill="F7CAAC"/>
          </w:tcPr>
          <w:p w14:paraId="170B931A" w14:textId="77777777" w:rsidR="00D45224" w:rsidRDefault="00D45224" w:rsidP="00F11EDE">
            <w:pPr>
              <w:jc w:val="both"/>
              <w:rPr>
                <w:b/>
              </w:rPr>
            </w:pPr>
            <w:r>
              <w:rPr>
                <w:b/>
              </w:rPr>
              <w:t>Typ vztahu na součásti VŠ, která uskutečňuje st. program</w:t>
            </w:r>
          </w:p>
        </w:tc>
        <w:tc>
          <w:tcPr>
            <w:tcW w:w="992" w:type="dxa"/>
            <w:gridSpan w:val="4"/>
          </w:tcPr>
          <w:p w14:paraId="3217168D" w14:textId="77777777" w:rsidR="00D45224" w:rsidRDefault="00D45224" w:rsidP="00F11EDE">
            <w:pPr>
              <w:jc w:val="both"/>
            </w:pPr>
            <w:proofErr w:type="spellStart"/>
            <w:r>
              <w:t>mezifak</w:t>
            </w:r>
            <w:proofErr w:type="spellEnd"/>
            <w:r>
              <w:t>. spol.</w:t>
            </w:r>
          </w:p>
        </w:tc>
        <w:tc>
          <w:tcPr>
            <w:tcW w:w="919" w:type="dxa"/>
            <w:shd w:val="clear" w:color="auto" w:fill="F7CAAC"/>
          </w:tcPr>
          <w:p w14:paraId="3AC8EB5A" w14:textId="77777777" w:rsidR="00D45224" w:rsidRDefault="00D45224" w:rsidP="00F11EDE">
            <w:pPr>
              <w:jc w:val="both"/>
              <w:rPr>
                <w:b/>
              </w:rPr>
            </w:pPr>
            <w:r>
              <w:rPr>
                <w:b/>
              </w:rPr>
              <w:t>rozsah</w:t>
            </w:r>
          </w:p>
        </w:tc>
        <w:tc>
          <w:tcPr>
            <w:tcW w:w="784" w:type="dxa"/>
          </w:tcPr>
          <w:p w14:paraId="57246884" w14:textId="70E30B66" w:rsidR="00D45224" w:rsidRDefault="004B516E" w:rsidP="00F11EDE">
            <w:pPr>
              <w:jc w:val="both"/>
            </w:pPr>
            <w:proofErr w:type="gramStart"/>
            <w:r>
              <w:t>5</w:t>
            </w:r>
            <w:r w:rsidR="00147D63">
              <w:t>h</w:t>
            </w:r>
            <w:proofErr w:type="gramEnd"/>
            <w:r w:rsidR="003309BD">
              <w:t>/t</w:t>
            </w:r>
            <w:r w:rsidR="00663EAE">
              <w:t xml:space="preserve"> ZS</w:t>
            </w:r>
          </w:p>
          <w:p w14:paraId="48F9A427" w14:textId="4A12B33A" w:rsidR="00663EAE" w:rsidRDefault="00386757" w:rsidP="00F11EDE">
            <w:pPr>
              <w:jc w:val="both"/>
            </w:pPr>
            <w:proofErr w:type="gramStart"/>
            <w:r>
              <w:t>2h</w:t>
            </w:r>
            <w:proofErr w:type="gramEnd"/>
            <w:r>
              <w:t>/t LS</w:t>
            </w:r>
          </w:p>
        </w:tc>
        <w:tc>
          <w:tcPr>
            <w:tcW w:w="709" w:type="dxa"/>
            <w:gridSpan w:val="3"/>
            <w:shd w:val="clear" w:color="auto" w:fill="F7CAAC"/>
          </w:tcPr>
          <w:p w14:paraId="2C1B3872" w14:textId="77777777" w:rsidR="00D45224" w:rsidRDefault="00D45224" w:rsidP="00F11EDE">
            <w:pPr>
              <w:jc w:val="both"/>
              <w:rPr>
                <w:b/>
              </w:rPr>
            </w:pPr>
            <w:r>
              <w:rPr>
                <w:b/>
              </w:rPr>
              <w:t>do kdy</w:t>
            </w:r>
          </w:p>
        </w:tc>
        <w:tc>
          <w:tcPr>
            <w:tcW w:w="1387" w:type="dxa"/>
            <w:gridSpan w:val="2"/>
          </w:tcPr>
          <w:p w14:paraId="2B5143CF" w14:textId="77777777" w:rsidR="00D45224" w:rsidRDefault="00D45224" w:rsidP="00F11EDE">
            <w:pPr>
              <w:jc w:val="both"/>
            </w:pPr>
          </w:p>
        </w:tc>
      </w:tr>
      <w:tr w:rsidR="00D45224" w14:paraId="14C2623A" w14:textId="77777777" w:rsidTr="00F11EDE">
        <w:tc>
          <w:tcPr>
            <w:tcW w:w="6060" w:type="dxa"/>
            <w:gridSpan w:val="8"/>
            <w:shd w:val="clear" w:color="auto" w:fill="F7CAAC"/>
          </w:tcPr>
          <w:p w14:paraId="781874EF" w14:textId="77777777" w:rsidR="00D45224" w:rsidRDefault="00D45224" w:rsidP="00F11EDE">
            <w:pPr>
              <w:jc w:val="both"/>
            </w:pPr>
            <w:r>
              <w:rPr>
                <w:b/>
              </w:rPr>
              <w:t>Další současná působení jako akademický pracovník na jiných VŠ</w:t>
            </w:r>
          </w:p>
        </w:tc>
        <w:tc>
          <w:tcPr>
            <w:tcW w:w="1703" w:type="dxa"/>
            <w:gridSpan w:val="2"/>
            <w:shd w:val="clear" w:color="auto" w:fill="F7CAAC"/>
          </w:tcPr>
          <w:p w14:paraId="5D4AFE8A" w14:textId="77777777" w:rsidR="00D45224" w:rsidRDefault="00D45224" w:rsidP="00F11EDE">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113EEF1" w14:textId="77777777" w:rsidR="00D45224" w:rsidRDefault="00D45224" w:rsidP="00F11EDE">
            <w:pPr>
              <w:jc w:val="both"/>
              <w:rPr>
                <w:b/>
              </w:rPr>
            </w:pPr>
            <w:r>
              <w:rPr>
                <w:b/>
              </w:rPr>
              <w:t>rozsah</w:t>
            </w:r>
          </w:p>
        </w:tc>
      </w:tr>
      <w:tr w:rsidR="00D45224" w14:paraId="2FF58DBA" w14:textId="77777777" w:rsidTr="00F11EDE">
        <w:tc>
          <w:tcPr>
            <w:tcW w:w="6060" w:type="dxa"/>
            <w:gridSpan w:val="8"/>
          </w:tcPr>
          <w:p w14:paraId="003F1A46" w14:textId="77777777" w:rsidR="00D45224" w:rsidRDefault="00D45224" w:rsidP="00F11EDE">
            <w:pPr>
              <w:jc w:val="both"/>
            </w:pPr>
          </w:p>
        </w:tc>
        <w:tc>
          <w:tcPr>
            <w:tcW w:w="1703" w:type="dxa"/>
            <w:gridSpan w:val="2"/>
          </w:tcPr>
          <w:p w14:paraId="0FDFA2AF" w14:textId="77777777" w:rsidR="00D45224" w:rsidRDefault="00D45224" w:rsidP="00F11EDE">
            <w:pPr>
              <w:jc w:val="both"/>
            </w:pPr>
          </w:p>
        </w:tc>
        <w:tc>
          <w:tcPr>
            <w:tcW w:w="2096" w:type="dxa"/>
            <w:gridSpan w:val="5"/>
          </w:tcPr>
          <w:p w14:paraId="1170D058" w14:textId="77777777" w:rsidR="00D45224" w:rsidRDefault="00D45224" w:rsidP="00F11EDE">
            <w:pPr>
              <w:jc w:val="both"/>
            </w:pPr>
          </w:p>
        </w:tc>
      </w:tr>
      <w:tr w:rsidR="003E7700" w14:paraId="1BA4BC0A" w14:textId="77777777" w:rsidTr="00F11EDE">
        <w:tc>
          <w:tcPr>
            <w:tcW w:w="6060" w:type="dxa"/>
            <w:gridSpan w:val="8"/>
          </w:tcPr>
          <w:p w14:paraId="2065409A" w14:textId="77777777" w:rsidR="003E7700" w:rsidRDefault="003E7700" w:rsidP="00F11EDE">
            <w:pPr>
              <w:jc w:val="both"/>
            </w:pPr>
          </w:p>
        </w:tc>
        <w:tc>
          <w:tcPr>
            <w:tcW w:w="1703" w:type="dxa"/>
            <w:gridSpan w:val="2"/>
          </w:tcPr>
          <w:p w14:paraId="676C16EE" w14:textId="77777777" w:rsidR="003E7700" w:rsidRDefault="003E7700" w:rsidP="00F11EDE">
            <w:pPr>
              <w:jc w:val="both"/>
            </w:pPr>
          </w:p>
        </w:tc>
        <w:tc>
          <w:tcPr>
            <w:tcW w:w="2096" w:type="dxa"/>
            <w:gridSpan w:val="5"/>
          </w:tcPr>
          <w:p w14:paraId="38B89123" w14:textId="77777777" w:rsidR="003E7700" w:rsidRDefault="003E7700" w:rsidP="00F11EDE">
            <w:pPr>
              <w:jc w:val="both"/>
            </w:pPr>
          </w:p>
        </w:tc>
      </w:tr>
      <w:tr w:rsidR="003E7700" w14:paraId="75DBBC7D" w14:textId="77777777" w:rsidTr="00F11EDE">
        <w:tc>
          <w:tcPr>
            <w:tcW w:w="6060" w:type="dxa"/>
            <w:gridSpan w:val="8"/>
          </w:tcPr>
          <w:p w14:paraId="234FC694" w14:textId="77777777" w:rsidR="003E7700" w:rsidRDefault="003E7700" w:rsidP="00F11EDE">
            <w:pPr>
              <w:jc w:val="both"/>
            </w:pPr>
          </w:p>
        </w:tc>
        <w:tc>
          <w:tcPr>
            <w:tcW w:w="1703" w:type="dxa"/>
            <w:gridSpan w:val="2"/>
          </w:tcPr>
          <w:p w14:paraId="4681ED70" w14:textId="77777777" w:rsidR="003E7700" w:rsidRDefault="003E7700" w:rsidP="00F11EDE">
            <w:pPr>
              <w:jc w:val="both"/>
            </w:pPr>
          </w:p>
        </w:tc>
        <w:tc>
          <w:tcPr>
            <w:tcW w:w="2096" w:type="dxa"/>
            <w:gridSpan w:val="5"/>
          </w:tcPr>
          <w:p w14:paraId="017EBB15" w14:textId="77777777" w:rsidR="003E7700" w:rsidRDefault="003E7700" w:rsidP="00F11EDE">
            <w:pPr>
              <w:jc w:val="both"/>
            </w:pPr>
          </w:p>
        </w:tc>
      </w:tr>
      <w:tr w:rsidR="003E7700" w14:paraId="7EAFB02E" w14:textId="77777777" w:rsidTr="00F11EDE">
        <w:tc>
          <w:tcPr>
            <w:tcW w:w="6060" w:type="dxa"/>
            <w:gridSpan w:val="8"/>
          </w:tcPr>
          <w:p w14:paraId="785609C9" w14:textId="77777777" w:rsidR="003E7700" w:rsidRDefault="003E7700" w:rsidP="00F11EDE">
            <w:pPr>
              <w:jc w:val="both"/>
            </w:pPr>
          </w:p>
        </w:tc>
        <w:tc>
          <w:tcPr>
            <w:tcW w:w="1703" w:type="dxa"/>
            <w:gridSpan w:val="2"/>
          </w:tcPr>
          <w:p w14:paraId="17C26054" w14:textId="77777777" w:rsidR="003E7700" w:rsidRDefault="003E7700" w:rsidP="00F11EDE">
            <w:pPr>
              <w:jc w:val="both"/>
            </w:pPr>
          </w:p>
        </w:tc>
        <w:tc>
          <w:tcPr>
            <w:tcW w:w="2096" w:type="dxa"/>
            <w:gridSpan w:val="5"/>
          </w:tcPr>
          <w:p w14:paraId="16F6372E" w14:textId="77777777" w:rsidR="003E7700" w:rsidRDefault="003E7700" w:rsidP="00F11EDE">
            <w:pPr>
              <w:jc w:val="both"/>
            </w:pPr>
          </w:p>
        </w:tc>
      </w:tr>
      <w:tr w:rsidR="00D45224" w14:paraId="26CEF08D" w14:textId="77777777" w:rsidTr="00F11EDE">
        <w:tc>
          <w:tcPr>
            <w:tcW w:w="9859" w:type="dxa"/>
            <w:gridSpan w:val="15"/>
            <w:shd w:val="clear" w:color="auto" w:fill="F7CAAC"/>
          </w:tcPr>
          <w:p w14:paraId="7A4AE8B9" w14:textId="77777777" w:rsidR="00D45224" w:rsidRDefault="00D45224" w:rsidP="00F11EDE">
            <w:pPr>
              <w:jc w:val="both"/>
            </w:pPr>
            <w:r>
              <w:rPr>
                <w:b/>
              </w:rPr>
              <w:t>Předměty příslušného studijního programu a způsob zapojení do jejich výuky, příp. další zapojení do uskutečňování studijního programu</w:t>
            </w:r>
          </w:p>
        </w:tc>
      </w:tr>
      <w:tr w:rsidR="00D45224" w:rsidRPr="002827C6" w14:paraId="365513C8" w14:textId="77777777" w:rsidTr="00F11EDE">
        <w:trPr>
          <w:trHeight w:val="200"/>
        </w:trPr>
        <w:tc>
          <w:tcPr>
            <w:tcW w:w="9859" w:type="dxa"/>
            <w:gridSpan w:val="15"/>
            <w:tcBorders>
              <w:top w:val="nil"/>
            </w:tcBorders>
          </w:tcPr>
          <w:p w14:paraId="6BEF2810" w14:textId="51394782" w:rsidR="00D45224" w:rsidRDefault="00D45224" w:rsidP="00F11EDE">
            <w:pPr>
              <w:jc w:val="both"/>
            </w:pPr>
            <w:r>
              <w:t>Teorie a technologie 1– Obuvnické materiály (vede seminář)</w:t>
            </w:r>
          </w:p>
          <w:p w14:paraId="50E0DBA8" w14:textId="1D791F05" w:rsidR="00D45224" w:rsidRDefault="00D45224" w:rsidP="00F11EDE">
            <w:pPr>
              <w:jc w:val="both"/>
            </w:pPr>
            <w:r>
              <w:t>Teorie a technologie 4 – Obuvnická technologie (garant předmětu, přednáší, vede seminář)</w:t>
            </w:r>
          </w:p>
          <w:p w14:paraId="5D57A0F5" w14:textId="4AA7BFA8" w:rsidR="00D45224" w:rsidRDefault="00D45224" w:rsidP="00F11EDE">
            <w:pPr>
              <w:jc w:val="both"/>
            </w:pPr>
            <w:r>
              <w:t>Teorie a technologie 5 – Obuvnická technologie (garant předmětu, přednáší, vede seminář)</w:t>
            </w:r>
          </w:p>
          <w:p w14:paraId="05C6CA8C" w14:textId="5F484328" w:rsidR="00D45224" w:rsidRPr="002827C6" w:rsidRDefault="00D45224" w:rsidP="00F11EDE">
            <w:pPr>
              <w:jc w:val="both"/>
            </w:pPr>
            <w:r w:rsidRPr="00932EFB">
              <w:t>Výroba doplňků a galanterie</w:t>
            </w:r>
            <w:r>
              <w:t xml:space="preserve"> (garant předmětu, vede seminář, cvičící)</w:t>
            </w:r>
          </w:p>
        </w:tc>
      </w:tr>
      <w:tr w:rsidR="00D45224" w:rsidRPr="002827C6" w14:paraId="7A7EE55D" w14:textId="77777777" w:rsidTr="00F11EDE">
        <w:trPr>
          <w:trHeight w:val="340"/>
        </w:trPr>
        <w:tc>
          <w:tcPr>
            <w:tcW w:w="9859" w:type="dxa"/>
            <w:gridSpan w:val="15"/>
            <w:tcBorders>
              <w:top w:val="nil"/>
            </w:tcBorders>
            <w:shd w:val="clear" w:color="auto" w:fill="FBD4B4"/>
          </w:tcPr>
          <w:p w14:paraId="78E4BEF6" w14:textId="77777777" w:rsidR="00D45224" w:rsidRPr="002827C6" w:rsidRDefault="00D45224" w:rsidP="00F11EDE">
            <w:pPr>
              <w:jc w:val="both"/>
              <w:rPr>
                <w:b/>
              </w:rPr>
            </w:pPr>
            <w:r w:rsidRPr="002827C6">
              <w:rPr>
                <w:b/>
              </w:rPr>
              <w:t>Zapojení do výuky v dalších studijních programech na téže vysoké škole (pouze u garantů ZT a PZ předmětů)</w:t>
            </w:r>
          </w:p>
        </w:tc>
      </w:tr>
      <w:tr w:rsidR="00D45224" w:rsidRPr="002827C6" w14:paraId="2A3D66B1" w14:textId="77777777" w:rsidTr="00F11EDE">
        <w:trPr>
          <w:trHeight w:val="340"/>
        </w:trPr>
        <w:tc>
          <w:tcPr>
            <w:tcW w:w="2727" w:type="dxa"/>
            <w:gridSpan w:val="2"/>
            <w:tcBorders>
              <w:top w:val="nil"/>
            </w:tcBorders>
          </w:tcPr>
          <w:p w14:paraId="713226AE" w14:textId="77777777" w:rsidR="00D45224" w:rsidRPr="002827C6" w:rsidRDefault="00D45224" w:rsidP="00F11EDE">
            <w:pPr>
              <w:jc w:val="both"/>
              <w:rPr>
                <w:b/>
              </w:rPr>
            </w:pPr>
            <w:r w:rsidRPr="002827C6">
              <w:rPr>
                <w:b/>
              </w:rPr>
              <w:t>Název studijního předmětu</w:t>
            </w:r>
          </w:p>
        </w:tc>
        <w:tc>
          <w:tcPr>
            <w:tcW w:w="2551" w:type="dxa"/>
            <w:gridSpan w:val="3"/>
            <w:tcBorders>
              <w:top w:val="nil"/>
            </w:tcBorders>
          </w:tcPr>
          <w:p w14:paraId="2C02D1D4" w14:textId="77777777" w:rsidR="00D45224" w:rsidRPr="002827C6" w:rsidRDefault="00D45224" w:rsidP="00F11EDE">
            <w:pPr>
              <w:rPr>
                <w:b/>
              </w:rPr>
            </w:pPr>
            <w:r w:rsidRPr="002827C6">
              <w:rPr>
                <w:b/>
              </w:rPr>
              <w:t>Název studijního programu</w:t>
            </w:r>
          </w:p>
        </w:tc>
        <w:tc>
          <w:tcPr>
            <w:tcW w:w="709" w:type="dxa"/>
            <w:gridSpan w:val="2"/>
            <w:tcBorders>
              <w:top w:val="nil"/>
            </w:tcBorders>
          </w:tcPr>
          <w:p w14:paraId="03388C29" w14:textId="77777777" w:rsidR="00D45224" w:rsidRPr="002827C6" w:rsidRDefault="00D45224" w:rsidP="00F11EDE">
            <w:pPr>
              <w:jc w:val="both"/>
              <w:rPr>
                <w:b/>
              </w:rPr>
            </w:pPr>
            <w:r w:rsidRPr="002827C6">
              <w:rPr>
                <w:b/>
              </w:rPr>
              <w:t>Sem.</w:t>
            </w:r>
          </w:p>
        </w:tc>
        <w:tc>
          <w:tcPr>
            <w:tcW w:w="2268" w:type="dxa"/>
            <w:gridSpan w:val="5"/>
            <w:tcBorders>
              <w:top w:val="nil"/>
            </w:tcBorders>
          </w:tcPr>
          <w:p w14:paraId="2B65A1B7" w14:textId="77777777" w:rsidR="00D45224" w:rsidRPr="002827C6" w:rsidRDefault="00D45224" w:rsidP="00F11EDE">
            <w:pPr>
              <w:rPr>
                <w:b/>
              </w:rPr>
            </w:pPr>
            <w:r w:rsidRPr="002827C6">
              <w:rPr>
                <w:b/>
              </w:rPr>
              <w:t>Role ve výuce daného předmětu</w:t>
            </w:r>
          </w:p>
        </w:tc>
        <w:tc>
          <w:tcPr>
            <w:tcW w:w="1604" w:type="dxa"/>
            <w:gridSpan w:val="3"/>
            <w:tcBorders>
              <w:top w:val="nil"/>
            </w:tcBorders>
          </w:tcPr>
          <w:p w14:paraId="74F9B263" w14:textId="77777777" w:rsidR="00D45224" w:rsidRPr="002827C6" w:rsidRDefault="00D45224" w:rsidP="00F11EDE">
            <w:pPr>
              <w:rPr>
                <w:b/>
              </w:rPr>
            </w:pPr>
            <w:r>
              <w:rPr>
                <w:b/>
              </w:rPr>
              <w:t>(</w:t>
            </w:r>
            <w:r w:rsidRPr="00F20AEF">
              <w:rPr>
                <w:b/>
                <w:i/>
                <w:iCs/>
              </w:rPr>
              <w:t>nepovinný údaj</w:t>
            </w:r>
            <w:r w:rsidRPr="00F20AEF">
              <w:rPr>
                <w:b/>
              </w:rPr>
              <w:t>)</w:t>
            </w:r>
            <w:r>
              <w:rPr>
                <w:b/>
              </w:rPr>
              <w:t xml:space="preserve"> </w:t>
            </w:r>
            <w:r w:rsidRPr="002827C6">
              <w:rPr>
                <w:b/>
              </w:rPr>
              <w:t>Počet hod</w:t>
            </w:r>
            <w:r>
              <w:rPr>
                <w:b/>
              </w:rPr>
              <w:t>in</w:t>
            </w:r>
            <w:r w:rsidRPr="002827C6">
              <w:rPr>
                <w:b/>
              </w:rPr>
              <w:t xml:space="preserve"> za</w:t>
            </w:r>
            <w:r>
              <w:rPr>
                <w:b/>
              </w:rPr>
              <w:t xml:space="preserve"> semestr</w:t>
            </w:r>
          </w:p>
        </w:tc>
      </w:tr>
      <w:tr w:rsidR="00D45224" w:rsidRPr="0016131F" w14:paraId="6F258AD5" w14:textId="77777777" w:rsidTr="00F11EDE">
        <w:trPr>
          <w:trHeight w:val="285"/>
        </w:trPr>
        <w:tc>
          <w:tcPr>
            <w:tcW w:w="2727" w:type="dxa"/>
            <w:gridSpan w:val="2"/>
            <w:tcBorders>
              <w:top w:val="nil"/>
            </w:tcBorders>
          </w:tcPr>
          <w:p w14:paraId="10996F58" w14:textId="77777777" w:rsidR="00D45224" w:rsidRDefault="00D45224" w:rsidP="00F11EDE">
            <w:r>
              <w:t>Tradiční řemeslné techniky 1</w:t>
            </w:r>
          </w:p>
        </w:tc>
        <w:tc>
          <w:tcPr>
            <w:tcW w:w="2551" w:type="dxa"/>
            <w:gridSpan w:val="3"/>
            <w:tcBorders>
              <w:top w:val="nil"/>
            </w:tcBorders>
          </w:tcPr>
          <w:p w14:paraId="69512AAE" w14:textId="77777777" w:rsidR="00D45224" w:rsidRDefault="00D45224" w:rsidP="00F11EDE">
            <w:r>
              <w:t>Design (NMSP)</w:t>
            </w:r>
          </w:p>
        </w:tc>
        <w:tc>
          <w:tcPr>
            <w:tcW w:w="709" w:type="dxa"/>
            <w:gridSpan w:val="2"/>
            <w:tcBorders>
              <w:top w:val="nil"/>
            </w:tcBorders>
          </w:tcPr>
          <w:p w14:paraId="69DF3963" w14:textId="77777777" w:rsidR="00D45224" w:rsidRDefault="00D45224" w:rsidP="00F11EDE">
            <w:pPr>
              <w:jc w:val="both"/>
            </w:pPr>
            <w:r>
              <w:t>ZS</w:t>
            </w:r>
          </w:p>
        </w:tc>
        <w:tc>
          <w:tcPr>
            <w:tcW w:w="2268" w:type="dxa"/>
            <w:gridSpan w:val="5"/>
            <w:tcBorders>
              <w:top w:val="nil"/>
            </w:tcBorders>
          </w:tcPr>
          <w:p w14:paraId="33A9858C" w14:textId="77777777" w:rsidR="00D45224" w:rsidRDefault="00D45224" w:rsidP="00F11EDE">
            <w:r>
              <w:t>garant předmětu, cvičící</w:t>
            </w:r>
          </w:p>
        </w:tc>
        <w:tc>
          <w:tcPr>
            <w:tcW w:w="1604" w:type="dxa"/>
            <w:gridSpan w:val="3"/>
            <w:tcBorders>
              <w:top w:val="nil"/>
            </w:tcBorders>
          </w:tcPr>
          <w:p w14:paraId="09752BFF" w14:textId="09D09E9C" w:rsidR="00D45224" w:rsidRPr="0016131F" w:rsidRDefault="00D45224" w:rsidP="00F11EDE">
            <w:pPr>
              <w:jc w:val="both"/>
            </w:pPr>
          </w:p>
        </w:tc>
      </w:tr>
      <w:tr w:rsidR="00D45224" w:rsidRPr="0016131F" w14:paraId="7376F6DE" w14:textId="77777777" w:rsidTr="00F11EDE">
        <w:trPr>
          <w:trHeight w:val="285"/>
        </w:trPr>
        <w:tc>
          <w:tcPr>
            <w:tcW w:w="2727" w:type="dxa"/>
            <w:gridSpan w:val="2"/>
            <w:tcBorders>
              <w:top w:val="nil"/>
            </w:tcBorders>
          </w:tcPr>
          <w:p w14:paraId="0E4C0C3C" w14:textId="77777777" w:rsidR="00D45224" w:rsidRDefault="00D45224" w:rsidP="00F11EDE">
            <w:r>
              <w:t>Tradiční řemeslné techniky 2</w:t>
            </w:r>
          </w:p>
        </w:tc>
        <w:tc>
          <w:tcPr>
            <w:tcW w:w="2551" w:type="dxa"/>
            <w:gridSpan w:val="3"/>
            <w:tcBorders>
              <w:top w:val="nil"/>
            </w:tcBorders>
          </w:tcPr>
          <w:p w14:paraId="167E2135" w14:textId="77777777" w:rsidR="00D45224" w:rsidRDefault="00D45224" w:rsidP="00F11EDE">
            <w:r>
              <w:t>Design (NMSP)</w:t>
            </w:r>
          </w:p>
        </w:tc>
        <w:tc>
          <w:tcPr>
            <w:tcW w:w="709" w:type="dxa"/>
            <w:gridSpan w:val="2"/>
            <w:tcBorders>
              <w:top w:val="nil"/>
            </w:tcBorders>
          </w:tcPr>
          <w:p w14:paraId="7FCCA5B3" w14:textId="77777777" w:rsidR="00D45224" w:rsidRDefault="00D45224" w:rsidP="00F11EDE">
            <w:pPr>
              <w:jc w:val="both"/>
            </w:pPr>
            <w:r>
              <w:t>LS</w:t>
            </w:r>
          </w:p>
        </w:tc>
        <w:tc>
          <w:tcPr>
            <w:tcW w:w="2268" w:type="dxa"/>
            <w:gridSpan w:val="5"/>
            <w:tcBorders>
              <w:top w:val="nil"/>
            </w:tcBorders>
          </w:tcPr>
          <w:p w14:paraId="68FDADC0" w14:textId="77777777" w:rsidR="00D45224" w:rsidRDefault="00D45224" w:rsidP="00F11EDE">
            <w:r>
              <w:t>garant předmětu, cvičící</w:t>
            </w:r>
          </w:p>
        </w:tc>
        <w:tc>
          <w:tcPr>
            <w:tcW w:w="1604" w:type="dxa"/>
            <w:gridSpan w:val="3"/>
            <w:tcBorders>
              <w:top w:val="nil"/>
            </w:tcBorders>
          </w:tcPr>
          <w:p w14:paraId="66FF83FA" w14:textId="23616CE3" w:rsidR="00D45224" w:rsidRPr="0016131F" w:rsidRDefault="00D45224" w:rsidP="00F11EDE">
            <w:pPr>
              <w:jc w:val="both"/>
            </w:pPr>
          </w:p>
        </w:tc>
      </w:tr>
      <w:tr w:rsidR="00D45224" w:rsidRPr="0016131F" w14:paraId="358E0E58" w14:textId="77777777" w:rsidTr="00F11EDE">
        <w:trPr>
          <w:trHeight w:val="285"/>
        </w:trPr>
        <w:tc>
          <w:tcPr>
            <w:tcW w:w="2727" w:type="dxa"/>
            <w:gridSpan w:val="2"/>
            <w:tcBorders>
              <w:top w:val="nil"/>
            </w:tcBorders>
          </w:tcPr>
          <w:p w14:paraId="35E995D0" w14:textId="77777777" w:rsidR="00D45224" w:rsidRPr="003B4AB4" w:rsidRDefault="00D45224" w:rsidP="00F11EDE">
            <w:r>
              <w:t>Zkušebnictví a certifikace obuvi</w:t>
            </w:r>
          </w:p>
        </w:tc>
        <w:tc>
          <w:tcPr>
            <w:tcW w:w="2551" w:type="dxa"/>
            <w:gridSpan w:val="3"/>
            <w:tcBorders>
              <w:top w:val="nil"/>
            </w:tcBorders>
          </w:tcPr>
          <w:p w14:paraId="5D252D71" w14:textId="77777777" w:rsidR="00D45224" w:rsidRPr="003B4AB4" w:rsidRDefault="00D45224" w:rsidP="00F11EDE">
            <w:r>
              <w:t>FT – Materiály a technologie</w:t>
            </w:r>
          </w:p>
        </w:tc>
        <w:tc>
          <w:tcPr>
            <w:tcW w:w="709" w:type="dxa"/>
            <w:gridSpan w:val="2"/>
            <w:tcBorders>
              <w:top w:val="nil"/>
            </w:tcBorders>
          </w:tcPr>
          <w:p w14:paraId="764D42EE" w14:textId="77777777" w:rsidR="00D45224" w:rsidRPr="003B4AB4" w:rsidRDefault="00D45224" w:rsidP="00F11EDE">
            <w:pPr>
              <w:jc w:val="both"/>
            </w:pPr>
            <w:r>
              <w:t>ZS, LS</w:t>
            </w:r>
          </w:p>
        </w:tc>
        <w:tc>
          <w:tcPr>
            <w:tcW w:w="2268" w:type="dxa"/>
            <w:gridSpan w:val="5"/>
            <w:tcBorders>
              <w:top w:val="nil"/>
            </w:tcBorders>
          </w:tcPr>
          <w:p w14:paraId="0D0DA078" w14:textId="77777777" w:rsidR="00D45224" w:rsidRPr="003B4AB4" w:rsidRDefault="00D45224" w:rsidP="00F11EDE">
            <w:r>
              <w:t>garant předmětu, přednášející, cvičící</w:t>
            </w:r>
          </w:p>
        </w:tc>
        <w:tc>
          <w:tcPr>
            <w:tcW w:w="1604" w:type="dxa"/>
            <w:gridSpan w:val="3"/>
            <w:tcBorders>
              <w:top w:val="nil"/>
            </w:tcBorders>
          </w:tcPr>
          <w:p w14:paraId="5ED1E6BF" w14:textId="6B9B0C5D" w:rsidR="00D45224" w:rsidRPr="0016131F" w:rsidRDefault="00D45224" w:rsidP="00F11EDE">
            <w:pPr>
              <w:jc w:val="both"/>
            </w:pPr>
          </w:p>
        </w:tc>
      </w:tr>
      <w:tr w:rsidR="00D45224" w:rsidRPr="0016131F" w14:paraId="54A2D6DC" w14:textId="77777777" w:rsidTr="00F11EDE">
        <w:trPr>
          <w:trHeight w:val="284"/>
        </w:trPr>
        <w:tc>
          <w:tcPr>
            <w:tcW w:w="2727" w:type="dxa"/>
            <w:gridSpan w:val="2"/>
            <w:tcBorders>
              <w:top w:val="nil"/>
            </w:tcBorders>
          </w:tcPr>
          <w:p w14:paraId="25C92175" w14:textId="77777777" w:rsidR="00D45224" w:rsidRDefault="00D45224" w:rsidP="00F11EDE">
            <w:r w:rsidRPr="003B4AB4">
              <w:t xml:space="preserve">Instrumentální metody </w:t>
            </w:r>
          </w:p>
          <w:p w14:paraId="30155707" w14:textId="77777777" w:rsidR="00D45224" w:rsidRPr="00C60AB4" w:rsidRDefault="00D45224" w:rsidP="00F11EDE">
            <w:r w:rsidRPr="003B4AB4">
              <w:t>v kosmetice</w:t>
            </w:r>
          </w:p>
        </w:tc>
        <w:tc>
          <w:tcPr>
            <w:tcW w:w="2551" w:type="dxa"/>
            <w:gridSpan w:val="3"/>
            <w:tcBorders>
              <w:top w:val="nil"/>
            </w:tcBorders>
          </w:tcPr>
          <w:p w14:paraId="3DB872FF" w14:textId="77777777" w:rsidR="00D45224" w:rsidRPr="00C60AB4" w:rsidRDefault="00D45224" w:rsidP="00F11EDE">
            <w:r>
              <w:t>FT – Materiály</w:t>
            </w:r>
            <w:r w:rsidRPr="003B4AB4">
              <w:t xml:space="preserve"> a technologie</w:t>
            </w:r>
            <w:r>
              <w:t xml:space="preserve"> </w:t>
            </w:r>
          </w:p>
        </w:tc>
        <w:tc>
          <w:tcPr>
            <w:tcW w:w="709" w:type="dxa"/>
            <w:gridSpan w:val="2"/>
            <w:tcBorders>
              <w:top w:val="nil"/>
            </w:tcBorders>
          </w:tcPr>
          <w:p w14:paraId="6820771A" w14:textId="77777777" w:rsidR="00D45224" w:rsidRPr="00C60AB4" w:rsidRDefault="00D45224" w:rsidP="00F11EDE">
            <w:pPr>
              <w:jc w:val="both"/>
            </w:pPr>
            <w:r w:rsidRPr="003B4AB4">
              <w:t>ZS</w:t>
            </w:r>
          </w:p>
        </w:tc>
        <w:tc>
          <w:tcPr>
            <w:tcW w:w="2268" w:type="dxa"/>
            <w:gridSpan w:val="5"/>
            <w:tcBorders>
              <w:top w:val="nil"/>
            </w:tcBorders>
          </w:tcPr>
          <w:p w14:paraId="408611D0" w14:textId="77777777" w:rsidR="00D45224" w:rsidRPr="00C60AB4" w:rsidRDefault="00D45224" w:rsidP="00F11EDE">
            <w:r w:rsidRPr="003B4AB4">
              <w:t xml:space="preserve">garant předmětu, </w:t>
            </w:r>
            <w:r>
              <w:t xml:space="preserve">vede seminář, </w:t>
            </w:r>
            <w:r w:rsidRPr="003B4AB4">
              <w:t>cvičící</w:t>
            </w:r>
          </w:p>
        </w:tc>
        <w:tc>
          <w:tcPr>
            <w:tcW w:w="1604" w:type="dxa"/>
            <w:gridSpan w:val="3"/>
            <w:tcBorders>
              <w:top w:val="nil"/>
            </w:tcBorders>
          </w:tcPr>
          <w:p w14:paraId="72662B95" w14:textId="36364C10" w:rsidR="00D45224" w:rsidRPr="0016131F" w:rsidRDefault="00D45224" w:rsidP="00F11EDE">
            <w:pPr>
              <w:jc w:val="both"/>
            </w:pPr>
          </w:p>
        </w:tc>
      </w:tr>
      <w:tr w:rsidR="00D45224" w:rsidRPr="0016131F" w14:paraId="1233E3C4" w14:textId="77777777" w:rsidTr="00F11EDE">
        <w:trPr>
          <w:trHeight w:val="284"/>
        </w:trPr>
        <w:tc>
          <w:tcPr>
            <w:tcW w:w="2727" w:type="dxa"/>
            <w:gridSpan w:val="2"/>
            <w:tcBorders>
              <w:top w:val="nil"/>
            </w:tcBorders>
          </w:tcPr>
          <w:p w14:paraId="061986C6" w14:textId="77777777" w:rsidR="00D45224" w:rsidRPr="003B4AB4" w:rsidRDefault="00D45224" w:rsidP="00F11EDE">
            <w:r>
              <w:t>Pokročilé instrumentální metody v kosmetice</w:t>
            </w:r>
          </w:p>
        </w:tc>
        <w:tc>
          <w:tcPr>
            <w:tcW w:w="2551" w:type="dxa"/>
            <w:gridSpan w:val="3"/>
            <w:tcBorders>
              <w:top w:val="nil"/>
            </w:tcBorders>
          </w:tcPr>
          <w:p w14:paraId="1C540D09" w14:textId="77777777" w:rsidR="00D45224" w:rsidRDefault="00D45224" w:rsidP="00F11EDE">
            <w:r>
              <w:t>FT – Materiály</w:t>
            </w:r>
            <w:r w:rsidRPr="003B4AB4">
              <w:t xml:space="preserve"> a technologie</w:t>
            </w:r>
            <w:r>
              <w:t xml:space="preserve"> </w:t>
            </w:r>
          </w:p>
        </w:tc>
        <w:tc>
          <w:tcPr>
            <w:tcW w:w="709" w:type="dxa"/>
            <w:gridSpan w:val="2"/>
            <w:tcBorders>
              <w:top w:val="nil"/>
            </w:tcBorders>
          </w:tcPr>
          <w:p w14:paraId="5F84C119" w14:textId="77777777" w:rsidR="00D45224" w:rsidRPr="003B4AB4" w:rsidRDefault="00D45224" w:rsidP="00F11EDE">
            <w:pPr>
              <w:jc w:val="both"/>
            </w:pPr>
            <w:r>
              <w:t>LS</w:t>
            </w:r>
          </w:p>
        </w:tc>
        <w:tc>
          <w:tcPr>
            <w:tcW w:w="2268" w:type="dxa"/>
            <w:gridSpan w:val="5"/>
            <w:tcBorders>
              <w:top w:val="nil"/>
            </w:tcBorders>
          </w:tcPr>
          <w:p w14:paraId="02F0CA15" w14:textId="77777777" w:rsidR="00D45224" w:rsidRPr="003B4AB4" w:rsidRDefault="00D45224" w:rsidP="00F11EDE">
            <w:r w:rsidRPr="003B4AB4">
              <w:t>garant předmětu, cvičící</w:t>
            </w:r>
          </w:p>
        </w:tc>
        <w:tc>
          <w:tcPr>
            <w:tcW w:w="1604" w:type="dxa"/>
            <w:gridSpan w:val="3"/>
            <w:tcBorders>
              <w:top w:val="nil"/>
            </w:tcBorders>
          </w:tcPr>
          <w:p w14:paraId="6A852D9E" w14:textId="5C10DA74" w:rsidR="00D45224" w:rsidRPr="0016131F" w:rsidRDefault="00D45224" w:rsidP="00F11EDE">
            <w:pPr>
              <w:jc w:val="both"/>
            </w:pPr>
          </w:p>
        </w:tc>
      </w:tr>
      <w:tr w:rsidR="00D45224" w:rsidRPr="0016131F" w14:paraId="238451F2" w14:textId="77777777" w:rsidTr="00F11EDE">
        <w:trPr>
          <w:trHeight w:val="284"/>
        </w:trPr>
        <w:tc>
          <w:tcPr>
            <w:tcW w:w="2727" w:type="dxa"/>
            <w:gridSpan w:val="2"/>
            <w:tcBorders>
              <w:top w:val="nil"/>
            </w:tcBorders>
          </w:tcPr>
          <w:p w14:paraId="6BB586C1" w14:textId="77777777" w:rsidR="00D45224" w:rsidRPr="003B4AB4" w:rsidRDefault="00D45224" w:rsidP="00F11EDE">
            <w:r>
              <w:t>Zpracování experimentu</w:t>
            </w:r>
          </w:p>
        </w:tc>
        <w:tc>
          <w:tcPr>
            <w:tcW w:w="2551" w:type="dxa"/>
            <w:gridSpan w:val="3"/>
            <w:tcBorders>
              <w:top w:val="nil"/>
            </w:tcBorders>
          </w:tcPr>
          <w:p w14:paraId="2DFF8EEE" w14:textId="77777777" w:rsidR="00D45224" w:rsidRDefault="00D45224" w:rsidP="00F11EDE">
            <w:r>
              <w:t>FT – Materiály a technologie</w:t>
            </w:r>
          </w:p>
        </w:tc>
        <w:tc>
          <w:tcPr>
            <w:tcW w:w="709" w:type="dxa"/>
            <w:gridSpan w:val="2"/>
            <w:tcBorders>
              <w:top w:val="nil"/>
            </w:tcBorders>
          </w:tcPr>
          <w:p w14:paraId="401AFAD5" w14:textId="77777777" w:rsidR="00D45224" w:rsidRPr="003B4AB4" w:rsidRDefault="00D45224" w:rsidP="00F11EDE">
            <w:pPr>
              <w:jc w:val="both"/>
            </w:pPr>
            <w:r>
              <w:t>LS</w:t>
            </w:r>
          </w:p>
        </w:tc>
        <w:tc>
          <w:tcPr>
            <w:tcW w:w="2268" w:type="dxa"/>
            <w:gridSpan w:val="5"/>
            <w:tcBorders>
              <w:top w:val="nil"/>
            </w:tcBorders>
          </w:tcPr>
          <w:p w14:paraId="661583F6" w14:textId="77777777" w:rsidR="00D45224" w:rsidRPr="003B4AB4" w:rsidRDefault="00D45224" w:rsidP="00F11EDE">
            <w:r>
              <w:t>cvičící</w:t>
            </w:r>
          </w:p>
        </w:tc>
        <w:tc>
          <w:tcPr>
            <w:tcW w:w="1604" w:type="dxa"/>
            <w:gridSpan w:val="3"/>
            <w:tcBorders>
              <w:top w:val="nil"/>
            </w:tcBorders>
          </w:tcPr>
          <w:p w14:paraId="62745240" w14:textId="0D99696A" w:rsidR="00D45224" w:rsidRPr="0016131F" w:rsidRDefault="00D45224" w:rsidP="00F11EDE">
            <w:pPr>
              <w:jc w:val="both"/>
            </w:pPr>
          </w:p>
        </w:tc>
      </w:tr>
      <w:tr w:rsidR="00D45224" w:rsidRPr="0016131F" w14:paraId="3E6B6C9A" w14:textId="77777777" w:rsidTr="00F11EDE">
        <w:trPr>
          <w:trHeight w:val="284"/>
        </w:trPr>
        <w:tc>
          <w:tcPr>
            <w:tcW w:w="2727" w:type="dxa"/>
            <w:gridSpan w:val="2"/>
            <w:tcBorders>
              <w:top w:val="nil"/>
            </w:tcBorders>
          </w:tcPr>
          <w:p w14:paraId="26486B96" w14:textId="77777777" w:rsidR="00D45224" w:rsidRPr="003B4AB4" w:rsidRDefault="00D45224" w:rsidP="00F11EDE">
            <w:r>
              <w:t>Anatomie a histologie</w:t>
            </w:r>
          </w:p>
        </w:tc>
        <w:tc>
          <w:tcPr>
            <w:tcW w:w="2551" w:type="dxa"/>
            <w:gridSpan w:val="3"/>
            <w:tcBorders>
              <w:top w:val="nil"/>
            </w:tcBorders>
          </w:tcPr>
          <w:p w14:paraId="43541596" w14:textId="77777777" w:rsidR="00D45224" w:rsidRPr="003B4AB4" w:rsidRDefault="00D45224" w:rsidP="00F11EDE">
            <w:r>
              <w:t>FT – Materiály a technologie</w:t>
            </w:r>
          </w:p>
        </w:tc>
        <w:tc>
          <w:tcPr>
            <w:tcW w:w="709" w:type="dxa"/>
            <w:gridSpan w:val="2"/>
            <w:tcBorders>
              <w:top w:val="nil"/>
            </w:tcBorders>
          </w:tcPr>
          <w:p w14:paraId="0BCCE8E6" w14:textId="77777777" w:rsidR="00D45224" w:rsidRPr="003B4AB4" w:rsidRDefault="00D45224" w:rsidP="00F11EDE">
            <w:pPr>
              <w:jc w:val="both"/>
            </w:pPr>
            <w:r>
              <w:t>LS</w:t>
            </w:r>
          </w:p>
        </w:tc>
        <w:tc>
          <w:tcPr>
            <w:tcW w:w="2268" w:type="dxa"/>
            <w:gridSpan w:val="5"/>
            <w:tcBorders>
              <w:top w:val="nil"/>
            </w:tcBorders>
          </w:tcPr>
          <w:p w14:paraId="4F0F6505" w14:textId="2758841A" w:rsidR="00D45224" w:rsidRPr="003B4AB4" w:rsidRDefault="00CF5A1E" w:rsidP="00F11EDE">
            <w:r>
              <w:t>v</w:t>
            </w:r>
            <w:r w:rsidR="00D45224">
              <w:t>ede seminář</w:t>
            </w:r>
          </w:p>
        </w:tc>
        <w:tc>
          <w:tcPr>
            <w:tcW w:w="1604" w:type="dxa"/>
            <w:gridSpan w:val="3"/>
            <w:tcBorders>
              <w:top w:val="nil"/>
            </w:tcBorders>
          </w:tcPr>
          <w:p w14:paraId="1CA343C4" w14:textId="516DAFBE" w:rsidR="00D45224" w:rsidRPr="0016131F" w:rsidRDefault="00D45224" w:rsidP="00F11EDE">
            <w:pPr>
              <w:jc w:val="both"/>
            </w:pPr>
          </w:p>
        </w:tc>
      </w:tr>
      <w:tr w:rsidR="00D45224" w14:paraId="30BC1E3A" w14:textId="77777777" w:rsidTr="00F11EDE">
        <w:tc>
          <w:tcPr>
            <w:tcW w:w="9859" w:type="dxa"/>
            <w:gridSpan w:val="15"/>
            <w:shd w:val="clear" w:color="auto" w:fill="F7CAAC"/>
          </w:tcPr>
          <w:p w14:paraId="3A3224D7" w14:textId="77777777" w:rsidR="00D45224" w:rsidRDefault="00D45224" w:rsidP="00F11EDE">
            <w:pPr>
              <w:jc w:val="both"/>
            </w:pPr>
            <w:r>
              <w:rPr>
                <w:b/>
              </w:rPr>
              <w:t xml:space="preserve">Údaje o vzdělání na VŠ </w:t>
            </w:r>
          </w:p>
        </w:tc>
      </w:tr>
      <w:tr w:rsidR="00D45224" w14:paraId="2CCB6725" w14:textId="77777777" w:rsidTr="00F11EDE">
        <w:trPr>
          <w:trHeight w:val="230"/>
        </w:trPr>
        <w:tc>
          <w:tcPr>
            <w:tcW w:w="9859" w:type="dxa"/>
            <w:gridSpan w:val="15"/>
          </w:tcPr>
          <w:p w14:paraId="3BE073E8" w14:textId="77777777" w:rsidR="00D45224" w:rsidRDefault="00D45224" w:rsidP="00F11EDE">
            <w:pPr>
              <w:jc w:val="both"/>
              <w:rPr>
                <w:b/>
              </w:rPr>
            </w:pPr>
            <w:r w:rsidRPr="002D15F2">
              <w:rPr>
                <w:kern w:val="1"/>
              </w:rPr>
              <w:t>2002: UTB Zlín, FT, SP</w:t>
            </w:r>
            <w:r w:rsidRPr="002D15F2">
              <w:rPr>
                <w:rFonts w:eastAsia="Calibri"/>
                <w:kern w:val="1"/>
              </w:rPr>
              <w:t xml:space="preserve"> Chemie a technologie materiálů,</w:t>
            </w:r>
            <w:r>
              <w:rPr>
                <w:kern w:val="1"/>
              </w:rPr>
              <w:t xml:space="preserve"> </w:t>
            </w:r>
            <w:r w:rsidRPr="002D15F2">
              <w:rPr>
                <w:kern w:val="1"/>
              </w:rPr>
              <w:t>obor Technologie makromolekulárních látek, Ph.D.</w:t>
            </w:r>
          </w:p>
        </w:tc>
      </w:tr>
      <w:tr w:rsidR="00D45224" w14:paraId="59BD0043" w14:textId="77777777" w:rsidTr="00F11EDE">
        <w:tc>
          <w:tcPr>
            <w:tcW w:w="9859" w:type="dxa"/>
            <w:gridSpan w:val="15"/>
            <w:shd w:val="clear" w:color="auto" w:fill="F7CAAC"/>
          </w:tcPr>
          <w:p w14:paraId="1240C472" w14:textId="77777777" w:rsidR="00D45224" w:rsidRDefault="00D45224" w:rsidP="00F11EDE">
            <w:pPr>
              <w:jc w:val="both"/>
              <w:rPr>
                <w:b/>
              </w:rPr>
            </w:pPr>
            <w:r>
              <w:rPr>
                <w:b/>
              </w:rPr>
              <w:t>Údaje o odborném působení od absolvování VŠ</w:t>
            </w:r>
          </w:p>
        </w:tc>
      </w:tr>
      <w:tr w:rsidR="00D45224" w:rsidRPr="009B6AE3" w14:paraId="70C6652D" w14:textId="77777777" w:rsidTr="00F11EDE">
        <w:trPr>
          <w:trHeight w:val="464"/>
        </w:trPr>
        <w:tc>
          <w:tcPr>
            <w:tcW w:w="9859" w:type="dxa"/>
            <w:gridSpan w:val="15"/>
          </w:tcPr>
          <w:p w14:paraId="42BFE2AE" w14:textId="77777777" w:rsidR="00D45224" w:rsidRPr="002D15F2" w:rsidRDefault="00D45224" w:rsidP="00F11EDE">
            <w:pPr>
              <w:suppressAutoHyphens/>
              <w:jc w:val="both"/>
              <w:rPr>
                <w:kern w:val="1"/>
              </w:rPr>
            </w:pPr>
            <w:proofErr w:type="gramStart"/>
            <w:r w:rsidRPr="002D15F2">
              <w:rPr>
                <w:kern w:val="1"/>
              </w:rPr>
              <w:t>2002</w:t>
            </w:r>
            <w:r>
              <w:rPr>
                <w:kern w:val="1"/>
              </w:rPr>
              <w:t>-</w:t>
            </w:r>
            <w:r w:rsidRPr="002D15F2">
              <w:rPr>
                <w:kern w:val="1"/>
              </w:rPr>
              <w:t>dosud</w:t>
            </w:r>
            <w:proofErr w:type="gramEnd"/>
            <w:r w:rsidRPr="002D15F2">
              <w:rPr>
                <w:kern w:val="1"/>
              </w:rPr>
              <w:t>: UTB Zlín,</w:t>
            </w:r>
            <w:r>
              <w:rPr>
                <w:kern w:val="1"/>
              </w:rPr>
              <w:t xml:space="preserve"> FT,</w:t>
            </w:r>
            <w:r w:rsidRPr="002D15F2">
              <w:rPr>
                <w:kern w:val="1"/>
              </w:rPr>
              <w:t xml:space="preserve"> </w:t>
            </w:r>
            <w:r>
              <w:rPr>
                <w:kern w:val="1"/>
              </w:rPr>
              <w:t xml:space="preserve">Ústav inženýrství obouvání, Ústav fyziky a materiálového inženýrství, </w:t>
            </w:r>
            <w:r w:rsidRPr="002D15F2">
              <w:rPr>
                <w:kern w:val="1"/>
              </w:rPr>
              <w:t>Ústav</w:t>
            </w:r>
            <w:r>
              <w:rPr>
                <w:kern w:val="1"/>
              </w:rPr>
              <w:t xml:space="preserve"> </w:t>
            </w:r>
            <w:r w:rsidRPr="002D15F2">
              <w:rPr>
                <w:kern w:val="1"/>
              </w:rPr>
              <w:t>technologie tuků, tenzidů a kosmetiky, odborn</w:t>
            </w:r>
            <w:r>
              <w:rPr>
                <w:kern w:val="1"/>
              </w:rPr>
              <w:t>ý</w:t>
            </w:r>
            <w:r w:rsidRPr="002D15F2">
              <w:rPr>
                <w:kern w:val="1"/>
              </w:rPr>
              <w:t xml:space="preserve"> asistent</w:t>
            </w:r>
          </w:p>
          <w:p w14:paraId="56680CF8" w14:textId="77777777" w:rsidR="00D45224" w:rsidRPr="009B6AE3" w:rsidRDefault="00D45224" w:rsidP="00F11EDE">
            <w:pPr>
              <w:jc w:val="both"/>
              <w:rPr>
                <w:color w:val="FF0000"/>
              </w:rPr>
            </w:pPr>
            <w:r w:rsidRPr="002D15F2">
              <w:rPr>
                <w:kern w:val="1"/>
              </w:rPr>
              <w:t>2013</w:t>
            </w:r>
            <w:r>
              <w:rPr>
                <w:kern w:val="1"/>
              </w:rPr>
              <w:t>-</w:t>
            </w:r>
            <w:r w:rsidRPr="002D15F2">
              <w:rPr>
                <w:kern w:val="1"/>
              </w:rPr>
              <w:t xml:space="preserve">2016: </w:t>
            </w:r>
            <w:r>
              <w:rPr>
                <w:kern w:val="1"/>
              </w:rPr>
              <w:t xml:space="preserve">UTB Zlín, FT, </w:t>
            </w:r>
            <w:r w:rsidRPr="002D15F2">
              <w:rPr>
                <w:kern w:val="1"/>
              </w:rPr>
              <w:t>Ústav technologie tuků, tenzidů a kosmetiky</w:t>
            </w:r>
            <w:r>
              <w:rPr>
                <w:kern w:val="1"/>
              </w:rPr>
              <w:t>, ředitelka ústavu</w:t>
            </w:r>
          </w:p>
        </w:tc>
      </w:tr>
      <w:tr w:rsidR="00D45224" w14:paraId="3BFB46E0" w14:textId="77777777" w:rsidTr="00F11EDE">
        <w:trPr>
          <w:trHeight w:val="250"/>
        </w:trPr>
        <w:tc>
          <w:tcPr>
            <w:tcW w:w="9859" w:type="dxa"/>
            <w:gridSpan w:val="15"/>
            <w:shd w:val="clear" w:color="auto" w:fill="F7CAAC"/>
          </w:tcPr>
          <w:p w14:paraId="06245C72" w14:textId="77777777" w:rsidR="00D45224" w:rsidRDefault="00D45224" w:rsidP="00F11EDE">
            <w:pPr>
              <w:jc w:val="both"/>
            </w:pPr>
            <w:r>
              <w:rPr>
                <w:b/>
              </w:rPr>
              <w:t>Zkušenosti s vedením kvalifikačních a rigorózních prací</w:t>
            </w:r>
          </w:p>
        </w:tc>
      </w:tr>
      <w:tr w:rsidR="00D45224" w14:paraId="22DE94B8" w14:textId="77777777" w:rsidTr="00F11EDE">
        <w:trPr>
          <w:trHeight w:val="452"/>
        </w:trPr>
        <w:tc>
          <w:tcPr>
            <w:tcW w:w="9859" w:type="dxa"/>
            <w:gridSpan w:val="15"/>
          </w:tcPr>
          <w:p w14:paraId="31DAC177" w14:textId="77777777" w:rsidR="00D45224" w:rsidRDefault="00D45224" w:rsidP="00F11EDE">
            <w:pPr>
              <w:jc w:val="both"/>
            </w:pPr>
            <w:r>
              <w:t>Bakalářské práce:18</w:t>
            </w:r>
          </w:p>
          <w:p w14:paraId="303CADA6" w14:textId="77777777" w:rsidR="00D45224" w:rsidRDefault="00D45224" w:rsidP="00F11EDE">
            <w:pPr>
              <w:jc w:val="both"/>
            </w:pPr>
            <w:r>
              <w:t>Diplomové práce: 11</w:t>
            </w:r>
          </w:p>
        </w:tc>
      </w:tr>
      <w:tr w:rsidR="00D45224" w14:paraId="7202D74B" w14:textId="77777777" w:rsidTr="00F11EDE">
        <w:trPr>
          <w:cantSplit/>
        </w:trPr>
        <w:tc>
          <w:tcPr>
            <w:tcW w:w="3347" w:type="dxa"/>
            <w:gridSpan w:val="3"/>
            <w:tcBorders>
              <w:top w:val="single" w:sz="12" w:space="0" w:color="auto"/>
            </w:tcBorders>
            <w:shd w:val="clear" w:color="auto" w:fill="F7CAAC"/>
          </w:tcPr>
          <w:p w14:paraId="4FFC2166" w14:textId="77777777" w:rsidR="00D45224" w:rsidRDefault="00D45224" w:rsidP="00F11EDE">
            <w:pPr>
              <w:jc w:val="both"/>
            </w:pPr>
            <w:r>
              <w:rPr>
                <w:b/>
              </w:rPr>
              <w:t xml:space="preserve">Obor habilitačního řízení </w:t>
            </w:r>
          </w:p>
        </w:tc>
        <w:tc>
          <w:tcPr>
            <w:tcW w:w="2245" w:type="dxa"/>
            <w:gridSpan w:val="3"/>
            <w:tcBorders>
              <w:top w:val="single" w:sz="12" w:space="0" w:color="auto"/>
            </w:tcBorders>
            <w:shd w:val="clear" w:color="auto" w:fill="F7CAAC"/>
          </w:tcPr>
          <w:p w14:paraId="169A15A2" w14:textId="77777777" w:rsidR="00D45224" w:rsidRDefault="00D45224" w:rsidP="00F11EDE">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3C9795" w14:textId="77777777" w:rsidR="00D45224" w:rsidRDefault="00D45224" w:rsidP="00F11EDE">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F8FFDA8" w14:textId="77777777" w:rsidR="00D45224" w:rsidRDefault="00D45224" w:rsidP="00F11EDE">
            <w:pPr>
              <w:jc w:val="both"/>
              <w:rPr>
                <w:b/>
              </w:rPr>
            </w:pPr>
            <w:r>
              <w:rPr>
                <w:b/>
              </w:rPr>
              <w:t>Ohlasy publikací</w:t>
            </w:r>
          </w:p>
        </w:tc>
      </w:tr>
      <w:tr w:rsidR="00D45224" w14:paraId="2E0B7A1B" w14:textId="77777777" w:rsidTr="00F11EDE">
        <w:trPr>
          <w:cantSplit/>
        </w:trPr>
        <w:tc>
          <w:tcPr>
            <w:tcW w:w="3347" w:type="dxa"/>
            <w:gridSpan w:val="3"/>
          </w:tcPr>
          <w:p w14:paraId="720A3A1A" w14:textId="77777777" w:rsidR="00D45224" w:rsidRDefault="00D45224" w:rsidP="00F11EDE">
            <w:pPr>
              <w:jc w:val="both"/>
            </w:pPr>
          </w:p>
        </w:tc>
        <w:tc>
          <w:tcPr>
            <w:tcW w:w="2245" w:type="dxa"/>
            <w:gridSpan w:val="3"/>
          </w:tcPr>
          <w:p w14:paraId="0D63D9FB" w14:textId="77777777" w:rsidR="00D45224" w:rsidRDefault="00D45224" w:rsidP="00F11EDE">
            <w:pPr>
              <w:jc w:val="both"/>
            </w:pPr>
          </w:p>
        </w:tc>
        <w:tc>
          <w:tcPr>
            <w:tcW w:w="2248" w:type="dxa"/>
            <w:gridSpan w:val="5"/>
            <w:tcBorders>
              <w:right w:val="single" w:sz="12" w:space="0" w:color="auto"/>
            </w:tcBorders>
          </w:tcPr>
          <w:p w14:paraId="4AAE2044" w14:textId="77777777" w:rsidR="00D45224" w:rsidRDefault="00D45224" w:rsidP="00F11EDE">
            <w:pPr>
              <w:jc w:val="both"/>
            </w:pPr>
          </w:p>
        </w:tc>
        <w:tc>
          <w:tcPr>
            <w:tcW w:w="632" w:type="dxa"/>
            <w:gridSpan w:val="2"/>
            <w:tcBorders>
              <w:left w:val="single" w:sz="12" w:space="0" w:color="auto"/>
            </w:tcBorders>
            <w:shd w:val="clear" w:color="auto" w:fill="F7CAAC"/>
          </w:tcPr>
          <w:p w14:paraId="15189F61" w14:textId="77777777" w:rsidR="00D45224" w:rsidRPr="00F20AEF" w:rsidRDefault="00D45224" w:rsidP="00F11EDE">
            <w:pPr>
              <w:jc w:val="both"/>
            </w:pPr>
            <w:proofErr w:type="spellStart"/>
            <w:r w:rsidRPr="00F20AEF">
              <w:rPr>
                <w:b/>
              </w:rPr>
              <w:t>WoS</w:t>
            </w:r>
            <w:proofErr w:type="spellEnd"/>
          </w:p>
        </w:tc>
        <w:tc>
          <w:tcPr>
            <w:tcW w:w="693" w:type="dxa"/>
            <w:shd w:val="clear" w:color="auto" w:fill="F7CAAC"/>
          </w:tcPr>
          <w:p w14:paraId="6CA71B6F" w14:textId="77777777" w:rsidR="00D45224" w:rsidRPr="00F20AEF" w:rsidRDefault="00D45224" w:rsidP="00F11EDE">
            <w:pPr>
              <w:jc w:val="both"/>
              <w:rPr>
                <w:sz w:val="18"/>
              </w:rPr>
            </w:pPr>
            <w:proofErr w:type="spellStart"/>
            <w:r w:rsidRPr="00F20AEF">
              <w:rPr>
                <w:b/>
                <w:sz w:val="18"/>
              </w:rPr>
              <w:t>Scopus</w:t>
            </w:r>
            <w:proofErr w:type="spellEnd"/>
          </w:p>
        </w:tc>
        <w:tc>
          <w:tcPr>
            <w:tcW w:w="694" w:type="dxa"/>
            <w:shd w:val="clear" w:color="auto" w:fill="F7CAAC"/>
          </w:tcPr>
          <w:p w14:paraId="61D4714D" w14:textId="77777777" w:rsidR="00D45224" w:rsidRDefault="00D45224" w:rsidP="00F11EDE">
            <w:pPr>
              <w:jc w:val="both"/>
            </w:pPr>
            <w:r>
              <w:rPr>
                <w:b/>
                <w:sz w:val="18"/>
              </w:rPr>
              <w:t>ostatní</w:t>
            </w:r>
          </w:p>
        </w:tc>
      </w:tr>
      <w:tr w:rsidR="00D45224" w14:paraId="3E019D32" w14:textId="77777777" w:rsidTr="00F11EDE">
        <w:trPr>
          <w:cantSplit/>
          <w:trHeight w:val="70"/>
        </w:trPr>
        <w:tc>
          <w:tcPr>
            <w:tcW w:w="3347" w:type="dxa"/>
            <w:gridSpan w:val="3"/>
            <w:shd w:val="clear" w:color="auto" w:fill="F7CAAC"/>
          </w:tcPr>
          <w:p w14:paraId="09581D34" w14:textId="77777777" w:rsidR="00D45224" w:rsidRDefault="00D45224" w:rsidP="00F11EDE">
            <w:pPr>
              <w:jc w:val="both"/>
            </w:pPr>
            <w:r>
              <w:rPr>
                <w:b/>
              </w:rPr>
              <w:t>Obor jmenovacího řízení</w:t>
            </w:r>
          </w:p>
        </w:tc>
        <w:tc>
          <w:tcPr>
            <w:tcW w:w="2245" w:type="dxa"/>
            <w:gridSpan w:val="3"/>
            <w:shd w:val="clear" w:color="auto" w:fill="F7CAAC"/>
          </w:tcPr>
          <w:p w14:paraId="1464FAA2" w14:textId="77777777" w:rsidR="00D45224" w:rsidRDefault="00D45224" w:rsidP="00F11EDE">
            <w:pPr>
              <w:jc w:val="both"/>
            </w:pPr>
            <w:r>
              <w:rPr>
                <w:b/>
              </w:rPr>
              <w:t>Rok udělení hodnosti</w:t>
            </w:r>
          </w:p>
        </w:tc>
        <w:tc>
          <w:tcPr>
            <w:tcW w:w="2248" w:type="dxa"/>
            <w:gridSpan w:val="5"/>
            <w:tcBorders>
              <w:right w:val="single" w:sz="12" w:space="0" w:color="auto"/>
            </w:tcBorders>
            <w:shd w:val="clear" w:color="auto" w:fill="F7CAAC"/>
          </w:tcPr>
          <w:p w14:paraId="00EFC8CF" w14:textId="77777777" w:rsidR="00D45224" w:rsidRDefault="00D45224" w:rsidP="00F11EDE">
            <w:pPr>
              <w:jc w:val="both"/>
            </w:pPr>
            <w:r>
              <w:rPr>
                <w:b/>
              </w:rPr>
              <w:t>Řízení konáno na VŠ</w:t>
            </w:r>
          </w:p>
        </w:tc>
        <w:tc>
          <w:tcPr>
            <w:tcW w:w="632" w:type="dxa"/>
            <w:gridSpan w:val="2"/>
            <w:tcBorders>
              <w:left w:val="single" w:sz="12" w:space="0" w:color="auto"/>
            </w:tcBorders>
          </w:tcPr>
          <w:p w14:paraId="09F76A45" w14:textId="77777777" w:rsidR="00D45224" w:rsidRPr="00F20AEF" w:rsidRDefault="00D45224" w:rsidP="00F11EDE">
            <w:pPr>
              <w:jc w:val="both"/>
              <w:rPr>
                <w:b/>
              </w:rPr>
            </w:pPr>
            <w:r>
              <w:rPr>
                <w:b/>
              </w:rPr>
              <w:t>6</w:t>
            </w:r>
          </w:p>
        </w:tc>
        <w:tc>
          <w:tcPr>
            <w:tcW w:w="693" w:type="dxa"/>
          </w:tcPr>
          <w:p w14:paraId="73B48DF7" w14:textId="77777777" w:rsidR="00D45224" w:rsidRPr="00F20AEF" w:rsidRDefault="00D45224" w:rsidP="00F11EDE">
            <w:pPr>
              <w:jc w:val="both"/>
              <w:rPr>
                <w:b/>
              </w:rPr>
            </w:pPr>
            <w:r>
              <w:rPr>
                <w:b/>
              </w:rPr>
              <w:t>6</w:t>
            </w:r>
          </w:p>
        </w:tc>
        <w:tc>
          <w:tcPr>
            <w:tcW w:w="694" w:type="dxa"/>
          </w:tcPr>
          <w:p w14:paraId="70B72B36" w14:textId="77777777" w:rsidR="00D45224" w:rsidRDefault="00D45224" w:rsidP="00F11EDE">
            <w:pPr>
              <w:jc w:val="both"/>
              <w:rPr>
                <w:b/>
              </w:rPr>
            </w:pPr>
            <w:proofErr w:type="spellStart"/>
            <w:r>
              <w:rPr>
                <w:b/>
              </w:rPr>
              <w:t>neev</w:t>
            </w:r>
            <w:proofErr w:type="spellEnd"/>
            <w:r>
              <w:rPr>
                <w:b/>
              </w:rPr>
              <w:t>.</w:t>
            </w:r>
          </w:p>
        </w:tc>
      </w:tr>
      <w:tr w:rsidR="00D45224" w14:paraId="3A995A99" w14:textId="77777777" w:rsidTr="00F11EDE">
        <w:trPr>
          <w:trHeight w:val="205"/>
        </w:trPr>
        <w:tc>
          <w:tcPr>
            <w:tcW w:w="3347" w:type="dxa"/>
            <w:gridSpan w:val="3"/>
          </w:tcPr>
          <w:p w14:paraId="5EF85444" w14:textId="77777777" w:rsidR="00D45224" w:rsidRDefault="00D45224" w:rsidP="00F11EDE">
            <w:pPr>
              <w:jc w:val="both"/>
            </w:pPr>
          </w:p>
        </w:tc>
        <w:tc>
          <w:tcPr>
            <w:tcW w:w="2245" w:type="dxa"/>
            <w:gridSpan w:val="3"/>
          </w:tcPr>
          <w:p w14:paraId="77C58B04" w14:textId="77777777" w:rsidR="00D45224" w:rsidRDefault="00D45224" w:rsidP="00F11EDE">
            <w:pPr>
              <w:jc w:val="both"/>
            </w:pPr>
          </w:p>
        </w:tc>
        <w:tc>
          <w:tcPr>
            <w:tcW w:w="2248" w:type="dxa"/>
            <w:gridSpan w:val="5"/>
            <w:tcBorders>
              <w:right w:val="single" w:sz="12" w:space="0" w:color="auto"/>
            </w:tcBorders>
          </w:tcPr>
          <w:p w14:paraId="7073223E" w14:textId="77777777" w:rsidR="00D45224" w:rsidRDefault="00D45224" w:rsidP="00F11EDE">
            <w:pPr>
              <w:jc w:val="both"/>
            </w:pPr>
          </w:p>
        </w:tc>
        <w:tc>
          <w:tcPr>
            <w:tcW w:w="1325" w:type="dxa"/>
            <w:gridSpan w:val="3"/>
            <w:tcBorders>
              <w:left w:val="single" w:sz="12" w:space="0" w:color="auto"/>
            </w:tcBorders>
            <w:shd w:val="clear" w:color="auto" w:fill="FBD4B4"/>
            <w:vAlign w:val="center"/>
          </w:tcPr>
          <w:p w14:paraId="0BF5A63A" w14:textId="77777777" w:rsidR="00D45224" w:rsidRPr="00F20AEF" w:rsidRDefault="00D45224" w:rsidP="00F11EDE">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9F6C2BA" w14:textId="77777777" w:rsidR="00D45224" w:rsidRDefault="00D45224" w:rsidP="00F11EDE">
            <w:pPr>
              <w:rPr>
                <w:b/>
              </w:rPr>
            </w:pPr>
            <w:r>
              <w:rPr>
                <w:b/>
              </w:rPr>
              <w:t xml:space="preserve">   2 /2</w:t>
            </w:r>
          </w:p>
        </w:tc>
      </w:tr>
      <w:tr w:rsidR="00D45224" w14:paraId="2543C422" w14:textId="77777777" w:rsidTr="00F11EDE">
        <w:tc>
          <w:tcPr>
            <w:tcW w:w="9859" w:type="dxa"/>
            <w:gridSpan w:val="15"/>
            <w:shd w:val="clear" w:color="auto" w:fill="F7CAAC"/>
          </w:tcPr>
          <w:p w14:paraId="2835712E" w14:textId="77777777" w:rsidR="00D45224" w:rsidRDefault="00D45224" w:rsidP="00F11EDE">
            <w:pPr>
              <w:jc w:val="both"/>
              <w:rPr>
                <w:b/>
              </w:rPr>
            </w:pPr>
            <w:r>
              <w:rPr>
                <w:b/>
              </w:rPr>
              <w:t xml:space="preserve">Přehled o nejvýznamnější publikační a další tvůrčí činnosti nebo další profesní činnosti u odborníků z praxe vztahující se k zabezpečovaným předmětům </w:t>
            </w:r>
          </w:p>
        </w:tc>
      </w:tr>
      <w:tr w:rsidR="00D45224" w:rsidRPr="0025368B" w14:paraId="10E35D76" w14:textId="77777777" w:rsidTr="00F11EDE">
        <w:trPr>
          <w:trHeight w:val="552"/>
        </w:trPr>
        <w:tc>
          <w:tcPr>
            <w:tcW w:w="9859" w:type="dxa"/>
            <w:gridSpan w:val="15"/>
          </w:tcPr>
          <w:p w14:paraId="33C81EB3" w14:textId="6CB30D3A" w:rsidR="00D45224" w:rsidRPr="00E1105A" w:rsidRDefault="00D45224" w:rsidP="00F11EDE">
            <w:pPr>
              <w:rPr>
                <w:caps/>
              </w:rPr>
            </w:pPr>
            <w:r>
              <w:rPr>
                <w:caps/>
              </w:rPr>
              <w:t>H</w:t>
            </w:r>
            <w:r w:rsidRPr="00E1105A">
              <w:rPr>
                <w:caps/>
              </w:rPr>
              <w:t>nátková E</w:t>
            </w:r>
            <w:r>
              <w:rPr>
                <w:caps/>
              </w:rPr>
              <w:t>.,</w:t>
            </w:r>
            <w:r w:rsidRPr="00E1105A">
              <w:rPr>
                <w:caps/>
              </w:rPr>
              <w:t xml:space="preserve"> Krátký P</w:t>
            </w:r>
            <w:r>
              <w:rPr>
                <w:caps/>
              </w:rPr>
              <w:t>.,</w:t>
            </w:r>
            <w:r w:rsidRPr="00E1105A">
              <w:rPr>
                <w:caps/>
              </w:rPr>
              <w:t xml:space="preserve"> Barešová P</w:t>
            </w:r>
            <w:r>
              <w:rPr>
                <w:caps/>
              </w:rPr>
              <w:t>.,</w:t>
            </w:r>
            <w:r w:rsidRPr="00E1105A">
              <w:rPr>
                <w:caps/>
              </w:rPr>
              <w:t xml:space="preserve"> Dvořák Z</w:t>
            </w:r>
            <w:r>
              <w:rPr>
                <w:caps/>
              </w:rPr>
              <w:t>.,</w:t>
            </w:r>
            <w:r w:rsidRPr="00E1105A">
              <w:rPr>
                <w:caps/>
              </w:rPr>
              <w:t xml:space="preserve"> Černeková M</w:t>
            </w:r>
            <w:r>
              <w:rPr>
                <w:caps/>
              </w:rPr>
              <w:t>.</w:t>
            </w:r>
            <w:r w:rsidR="00C40D56">
              <w:rPr>
                <w:caps/>
              </w:rPr>
              <w:t xml:space="preserve"> (</w:t>
            </w:r>
            <w:proofErr w:type="gramStart"/>
            <w:r w:rsidR="00C40D56">
              <w:rPr>
                <w:caps/>
              </w:rPr>
              <w:t>5%</w:t>
            </w:r>
            <w:proofErr w:type="gramEnd"/>
            <w:r w:rsidR="00C40D56">
              <w:rPr>
                <w:caps/>
              </w:rPr>
              <w:t>)</w:t>
            </w:r>
            <w:r>
              <w:rPr>
                <w:caps/>
              </w:rPr>
              <w:t>,</w:t>
            </w:r>
            <w:r w:rsidRPr="00E1105A">
              <w:rPr>
                <w:caps/>
              </w:rPr>
              <w:t xml:space="preserve"> Sáha T</w:t>
            </w:r>
            <w:r>
              <w:rPr>
                <w:caps/>
              </w:rPr>
              <w:t xml:space="preserve">.: </w:t>
            </w:r>
            <w:r w:rsidRPr="00E1105A">
              <w:t>Zp</w:t>
            </w:r>
            <w:r>
              <w:t xml:space="preserve">ůsob výroby </w:t>
            </w:r>
            <w:proofErr w:type="spellStart"/>
            <w:r>
              <w:t>customizované</w:t>
            </w:r>
            <w:proofErr w:type="spellEnd"/>
            <w:r>
              <w:t xml:space="preserve"> obuvi, Patent </w:t>
            </w:r>
            <w:r w:rsidRPr="006A0C2E">
              <w:t>309231</w:t>
            </w:r>
            <w:r>
              <w:t xml:space="preserve">, </w:t>
            </w:r>
            <w:r w:rsidRPr="00E1105A">
              <w:rPr>
                <w:caps/>
              </w:rPr>
              <w:t>2022</w:t>
            </w:r>
          </w:p>
          <w:p w14:paraId="1F4E8468" w14:textId="2C0F5658" w:rsidR="00D45224" w:rsidRDefault="00D45224" w:rsidP="00F11EDE">
            <w:r w:rsidRPr="00C06211">
              <w:rPr>
                <w:caps/>
              </w:rPr>
              <w:t>Barešová</w:t>
            </w:r>
            <w:r w:rsidRPr="00C06211">
              <w:t xml:space="preserve"> P</w:t>
            </w:r>
            <w:r>
              <w:t>.,</w:t>
            </w:r>
            <w:r w:rsidRPr="00C06211">
              <w:t xml:space="preserve"> U</w:t>
            </w:r>
            <w:r>
              <w:t>RBÁNEK</w:t>
            </w:r>
            <w:r w:rsidRPr="00C06211">
              <w:t xml:space="preserve"> T</w:t>
            </w:r>
            <w:r>
              <w:t>.,</w:t>
            </w:r>
            <w:r w:rsidRPr="00C06211">
              <w:t xml:space="preserve"> K</w:t>
            </w:r>
            <w:r>
              <w:t>RÁTKÝ P.,</w:t>
            </w:r>
            <w:r w:rsidRPr="00C06211">
              <w:t xml:space="preserve"> O</w:t>
            </w:r>
            <w:r>
              <w:t>HAREK</w:t>
            </w:r>
            <w:r w:rsidRPr="00C06211">
              <w:t xml:space="preserve"> B</w:t>
            </w:r>
            <w:r>
              <w:t>AHULOVÁ Z.,</w:t>
            </w:r>
            <w:r w:rsidRPr="00C06211">
              <w:t xml:space="preserve"> Č</w:t>
            </w:r>
            <w:r>
              <w:t>ERNEKOVÁ</w:t>
            </w:r>
            <w:r w:rsidRPr="00C06211">
              <w:t xml:space="preserve"> M</w:t>
            </w:r>
            <w:r>
              <w:t>.</w:t>
            </w:r>
            <w:r w:rsidR="001F54E5">
              <w:t xml:space="preserve"> </w:t>
            </w:r>
            <w:r w:rsidR="001F54E5">
              <w:rPr>
                <w:caps/>
              </w:rPr>
              <w:t>(</w:t>
            </w:r>
            <w:proofErr w:type="gramStart"/>
            <w:r w:rsidR="001F54E5">
              <w:rPr>
                <w:caps/>
              </w:rPr>
              <w:t>5%</w:t>
            </w:r>
            <w:proofErr w:type="gramEnd"/>
            <w:r w:rsidR="001F54E5">
              <w:rPr>
                <w:caps/>
              </w:rPr>
              <w:t>)</w:t>
            </w:r>
            <w:r>
              <w:t>,</w:t>
            </w:r>
            <w:r w:rsidRPr="00C06211">
              <w:t xml:space="preserve"> B</w:t>
            </w:r>
            <w:r>
              <w:t>AĎUROVÁ J.,</w:t>
            </w:r>
            <w:r w:rsidRPr="00C06211">
              <w:t xml:space="preserve"> A</w:t>
            </w:r>
            <w:r>
              <w:t xml:space="preserve">SABUWA </w:t>
            </w:r>
            <w:r w:rsidRPr="00C06211">
              <w:t>N</w:t>
            </w:r>
            <w:r>
              <w:t>.</w:t>
            </w:r>
            <w:r w:rsidRPr="00C06211">
              <w:t xml:space="preserve"> F</w:t>
            </w:r>
            <w:r>
              <w:t>.,</w:t>
            </w:r>
            <w:r w:rsidRPr="00C06211">
              <w:t xml:space="preserve"> S</w:t>
            </w:r>
            <w:r>
              <w:t>ÁHA</w:t>
            </w:r>
            <w:r w:rsidRPr="00C06211">
              <w:t xml:space="preserve"> T</w:t>
            </w:r>
            <w:r>
              <w:t xml:space="preserve">.: </w:t>
            </w:r>
            <w:r w:rsidRPr="003B419B">
              <w:t xml:space="preserve">A </w:t>
            </w:r>
            <w:proofErr w:type="spellStart"/>
            <w:r w:rsidRPr="003B419B">
              <w:t>Population</w:t>
            </w:r>
            <w:proofErr w:type="spellEnd"/>
            <w:r w:rsidRPr="003B419B">
              <w:t xml:space="preserve"> Study </w:t>
            </w:r>
            <w:proofErr w:type="spellStart"/>
            <w:r w:rsidRPr="003B419B">
              <w:t>of</w:t>
            </w:r>
            <w:proofErr w:type="spellEnd"/>
            <w:r w:rsidRPr="003B419B">
              <w:t xml:space="preserve"> </w:t>
            </w:r>
            <w:proofErr w:type="spellStart"/>
            <w:r w:rsidRPr="003B419B">
              <w:t>Foot</w:t>
            </w:r>
            <w:proofErr w:type="spellEnd"/>
            <w:r w:rsidRPr="003B419B">
              <w:t xml:space="preserve"> </w:t>
            </w:r>
            <w:proofErr w:type="spellStart"/>
            <w:r w:rsidRPr="003B419B">
              <w:t>Size</w:t>
            </w:r>
            <w:proofErr w:type="spellEnd"/>
            <w:r w:rsidRPr="003B419B">
              <w:t xml:space="preserve"> </w:t>
            </w:r>
            <w:proofErr w:type="spellStart"/>
            <w:r w:rsidRPr="003B419B">
              <w:t>of</w:t>
            </w:r>
            <w:proofErr w:type="spellEnd"/>
            <w:r w:rsidRPr="003B419B">
              <w:t xml:space="preserve"> </w:t>
            </w:r>
            <w:proofErr w:type="spellStart"/>
            <w:r w:rsidRPr="003B419B">
              <w:t>Children</w:t>
            </w:r>
            <w:proofErr w:type="spellEnd"/>
            <w:r w:rsidRPr="003B419B">
              <w:t xml:space="preserve"> as </w:t>
            </w:r>
            <w:proofErr w:type="spellStart"/>
            <w:r w:rsidRPr="003B419B">
              <w:t>an</w:t>
            </w:r>
            <w:proofErr w:type="spellEnd"/>
            <w:r w:rsidRPr="003B419B">
              <w:t xml:space="preserve"> </w:t>
            </w:r>
            <w:proofErr w:type="spellStart"/>
            <w:r w:rsidRPr="003B419B">
              <w:t>Important</w:t>
            </w:r>
            <w:proofErr w:type="spellEnd"/>
            <w:r w:rsidRPr="003B419B">
              <w:t xml:space="preserve"> </w:t>
            </w:r>
            <w:proofErr w:type="spellStart"/>
            <w:r w:rsidRPr="003B419B">
              <w:t>Parameter</w:t>
            </w:r>
            <w:proofErr w:type="spellEnd"/>
            <w:r w:rsidRPr="003B419B">
              <w:t xml:space="preserve"> </w:t>
            </w:r>
            <w:proofErr w:type="spellStart"/>
            <w:r w:rsidRPr="003B419B">
              <w:t>for</w:t>
            </w:r>
            <w:proofErr w:type="spellEnd"/>
            <w:r w:rsidRPr="003B419B">
              <w:t xml:space="preserve"> </w:t>
            </w:r>
            <w:proofErr w:type="spellStart"/>
            <w:r w:rsidRPr="003B419B">
              <w:t>Foot</w:t>
            </w:r>
            <w:proofErr w:type="spellEnd"/>
            <w:r w:rsidRPr="003B419B">
              <w:t xml:space="preserve"> </w:t>
            </w:r>
            <w:proofErr w:type="spellStart"/>
            <w:r w:rsidRPr="003B419B">
              <w:t>Health</w:t>
            </w:r>
            <w:proofErr w:type="spellEnd"/>
            <w:r w:rsidRPr="003B419B">
              <w:t xml:space="preserve">: </w:t>
            </w:r>
            <w:r w:rsidR="00BE1753">
              <w:br/>
            </w:r>
            <w:r w:rsidRPr="003B419B">
              <w:t xml:space="preserve">A </w:t>
            </w:r>
            <w:proofErr w:type="spellStart"/>
            <w:r w:rsidRPr="003B419B">
              <w:t>Randomized</w:t>
            </w:r>
            <w:proofErr w:type="spellEnd"/>
            <w:r w:rsidRPr="003B419B">
              <w:t xml:space="preserve"> </w:t>
            </w:r>
            <w:proofErr w:type="spellStart"/>
            <w:r w:rsidRPr="003B419B">
              <w:t>Cross-Sectional</w:t>
            </w:r>
            <w:proofErr w:type="spellEnd"/>
            <w:r w:rsidRPr="003B419B">
              <w:t xml:space="preserve"> </w:t>
            </w:r>
            <w:proofErr w:type="spellStart"/>
            <w:r w:rsidRPr="003B419B">
              <w:t>Analysis</w:t>
            </w:r>
            <w:proofErr w:type="spellEnd"/>
            <w:r w:rsidRPr="003B419B">
              <w:t>.</w:t>
            </w:r>
            <w:r>
              <w:t xml:space="preserve"> </w:t>
            </w:r>
            <w:r w:rsidRPr="006732FE">
              <w:t>Internat</w:t>
            </w:r>
            <w:r>
              <w:t xml:space="preserve">ional </w:t>
            </w:r>
            <w:proofErr w:type="spellStart"/>
            <w:r>
              <w:t>Journal</w:t>
            </w:r>
            <w:proofErr w:type="spellEnd"/>
            <w:r>
              <w:t xml:space="preserve"> </w:t>
            </w:r>
            <w:proofErr w:type="spellStart"/>
            <w:r>
              <w:t>of</w:t>
            </w:r>
            <w:proofErr w:type="spellEnd"/>
            <w:r>
              <w:t xml:space="preserve"> </w:t>
            </w:r>
            <w:proofErr w:type="spellStart"/>
            <w:r>
              <w:t>Foot</w:t>
            </w:r>
            <w:proofErr w:type="spellEnd"/>
            <w:r>
              <w:t xml:space="preserve"> and </w:t>
            </w:r>
            <w:proofErr w:type="spellStart"/>
            <w:r>
              <w:t>Ankle</w:t>
            </w:r>
            <w:proofErr w:type="spellEnd"/>
            <w:r>
              <w:t>. 2021 (</w:t>
            </w:r>
            <w:r w:rsidRPr="006732FE">
              <w:t>5</w:t>
            </w:r>
            <w:r>
              <w:t xml:space="preserve">). ISSN </w:t>
            </w:r>
            <w:r w:rsidRPr="006732FE">
              <w:t>2643-3885</w:t>
            </w:r>
          </w:p>
          <w:p w14:paraId="223A5948" w14:textId="63703393" w:rsidR="00D45224" w:rsidRDefault="00D45224" w:rsidP="00F11EDE">
            <w:r w:rsidRPr="003B17ED">
              <w:t>Č</w:t>
            </w:r>
            <w:r>
              <w:t>ERNEKOVÁ</w:t>
            </w:r>
            <w:r w:rsidRPr="003B17ED">
              <w:t xml:space="preserve"> M</w:t>
            </w:r>
            <w:r>
              <w:t>.</w:t>
            </w:r>
            <w:r w:rsidR="004B4127">
              <w:t xml:space="preserve"> (</w:t>
            </w:r>
            <w:proofErr w:type="gramStart"/>
            <w:r w:rsidR="004B4127">
              <w:t>5%</w:t>
            </w:r>
            <w:proofErr w:type="gramEnd"/>
            <w:r w:rsidR="004B4127">
              <w:t>)</w:t>
            </w:r>
            <w:r>
              <w:t xml:space="preserve">, </w:t>
            </w:r>
            <w:r w:rsidRPr="003B17ED">
              <w:t>O</w:t>
            </w:r>
            <w:r>
              <w:t xml:space="preserve">HAREK BAHULOVÁ </w:t>
            </w:r>
            <w:r w:rsidRPr="003B17ED">
              <w:t>Z</w:t>
            </w:r>
            <w:r>
              <w:t>.,</w:t>
            </w:r>
            <w:r w:rsidRPr="003B17ED">
              <w:t xml:space="preserve"> M</w:t>
            </w:r>
            <w:r>
              <w:t>OČIČKA,</w:t>
            </w:r>
            <w:r w:rsidRPr="003B17ED">
              <w:t xml:space="preserve"> F</w:t>
            </w:r>
            <w:r>
              <w:t xml:space="preserve">.: </w:t>
            </w:r>
            <w:proofErr w:type="spellStart"/>
            <w:r w:rsidRPr="000273C5">
              <w:t>Volleyballs</w:t>
            </w:r>
            <w:proofErr w:type="spellEnd"/>
            <w:r>
              <w:t xml:space="preserve">. </w:t>
            </w:r>
            <w:r w:rsidRPr="000273C5">
              <w:t>Průmyslový vzor</w:t>
            </w:r>
            <w:r>
              <w:t xml:space="preserve"> </w:t>
            </w:r>
            <w:r w:rsidRPr="000273C5">
              <w:t>008330757-0001</w:t>
            </w:r>
            <w:r>
              <w:t>, 2020</w:t>
            </w:r>
          </w:p>
          <w:p w14:paraId="337FEE48" w14:textId="627784CA" w:rsidR="00D45224" w:rsidRDefault="00D45224" w:rsidP="00F11EDE">
            <w:r w:rsidRPr="003B17ED">
              <w:lastRenderedPageBreak/>
              <w:t>Č</w:t>
            </w:r>
            <w:r>
              <w:t>ERNEKOVÁ,</w:t>
            </w:r>
            <w:r w:rsidRPr="003B17ED">
              <w:t xml:space="preserve"> M</w:t>
            </w:r>
            <w:r>
              <w:t>.</w:t>
            </w:r>
            <w:r w:rsidR="004B4127">
              <w:t xml:space="preserve"> (</w:t>
            </w:r>
            <w:proofErr w:type="gramStart"/>
            <w:r w:rsidR="004B4127">
              <w:t>5%</w:t>
            </w:r>
            <w:proofErr w:type="gramEnd"/>
            <w:r w:rsidR="004B4127">
              <w:t>)</w:t>
            </w:r>
            <w:r>
              <w:t xml:space="preserve">, </w:t>
            </w:r>
            <w:r w:rsidRPr="003B17ED">
              <w:t>O</w:t>
            </w:r>
            <w:r>
              <w:t xml:space="preserve">HAREK BAHULOVÁ </w:t>
            </w:r>
            <w:r w:rsidRPr="003B17ED">
              <w:t>Z</w:t>
            </w:r>
            <w:r>
              <w:t>.,</w:t>
            </w:r>
            <w:r w:rsidRPr="003B17ED">
              <w:t xml:space="preserve"> M</w:t>
            </w:r>
            <w:r>
              <w:t>OČIČKA</w:t>
            </w:r>
            <w:r w:rsidRPr="003B17ED">
              <w:t xml:space="preserve"> F</w:t>
            </w:r>
            <w:r>
              <w:t xml:space="preserve">.: </w:t>
            </w:r>
            <w:r w:rsidRPr="00E07BDF">
              <w:t>Designový návrh volejbalového míče</w:t>
            </w:r>
            <w:r>
              <w:t>.</w:t>
            </w:r>
            <w:r w:rsidR="00BE1753">
              <w:t xml:space="preserve"> </w:t>
            </w:r>
            <w:r w:rsidRPr="00E07BDF">
              <w:t>Funkční vzorek</w:t>
            </w:r>
            <w:r>
              <w:t xml:space="preserve"> </w:t>
            </w:r>
            <w:r w:rsidRPr="00E07BDF">
              <w:t>13/2020</w:t>
            </w:r>
            <w:r>
              <w:t>, 2020</w:t>
            </w:r>
          </w:p>
          <w:p w14:paraId="7C84E21D" w14:textId="1B9CF57C" w:rsidR="00D45224" w:rsidRPr="0025368B" w:rsidRDefault="00D45224" w:rsidP="00A621F7">
            <w:r w:rsidRPr="006732FE">
              <w:rPr>
                <w:caps/>
              </w:rPr>
              <w:t>Pata V</w:t>
            </w:r>
            <w:r>
              <w:rPr>
                <w:caps/>
              </w:rPr>
              <w:t>.,</w:t>
            </w:r>
            <w:r w:rsidRPr="006732FE">
              <w:rPr>
                <w:caps/>
              </w:rPr>
              <w:t xml:space="preserve"> Šuba O</w:t>
            </w:r>
            <w:r>
              <w:rPr>
                <w:caps/>
              </w:rPr>
              <w:t>.,</w:t>
            </w:r>
            <w:r w:rsidRPr="006732FE">
              <w:rPr>
                <w:caps/>
              </w:rPr>
              <w:t xml:space="preserve"> Sýkorová </w:t>
            </w:r>
            <w:r>
              <w:rPr>
                <w:caps/>
              </w:rPr>
              <w:t>L.,</w:t>
            </w:r>
            <w:r w:rsidRPr="006732FE">
              <w:rPr>
                <w:caps/>
              </w:rPr>
              <w:t xml:space="preserve"> Kubišová M</w:t>
            </w:r>
            <w:r>
              <w:rPr>
                <w:caps/>
              </w:rPr>
              <w:t>.,</w:t>
            </w:r>
            <w:r w:rsidRPr="006732FE">
              <w:rPr>
                <w:caps/>
              </w:rPr>
              <w:t xml:space="preserve"> Hýlová L</w:t>
            </w:r>
            <w:r>
              <w:rPr>
                <w:caps/>
              </w:rPr>
              <w:t>.,</w:t>
            </w:r>
            <w:r w:rsidRPr="006732FE">
              <w:rPr>
                <w:caps/>
              </w:rPr>
              <w:t xml:space="preserve"> Černeková</w:t>
            </w:r>
            <w:r>
              <w:rPr>
                <w:caps/>
              </w:rPr>
              <w:t xml:space="preserve"> M.</w:t>
            </w:r>
            <w:r w:rsidR="004B4127">
              <w:rPr>
                <w:caps/>
              </w:rPr>
              <w:t xml:space="preserve"> (</w:t>
            </w:r>
            <w:proofErr w:type="gramStart"/>
            <w:r w:rsidR="004B4127">
              <w:rPr>
                <w:caps/>
              </w:rPr>
              <w:t>5%</w:t>
            </w:r>
            <w:proofErr w:type="gramEnd"/>
            <w:r w:rsidR="004B4127">
              <w:rPr>
                <w:caps/>
              </w:rPr>
              <w:t>)</w:t>
            </w:r>
            <w:r w:rsidR="0081188D">
              <w:rPr>
                <w:caps/>
              </w:rPr>
              <w:t>:</w:t>
            </w:r>
            <w:r>
              <w:rPr>
                <w:caps/>
              </w:rPr>
              <w:t xml:space="preserve"> </w:t>
            </w:r>
            <w:proofErr w:type="spellStart"/>
            <w:r w:rsidRPr="003B17ED">
              <w:t>Evaluation</w:t>
            </w:r>
            <w:proofErr w:type="spellEnd"/>
            <w:r w:rsidRPr="003B17ED">
              <w:t xml:space="preserve"> </w:t>
            </w:r>
            <w:proofErr w:type="spellStart"/>
            <w:r w:rsidRPr="003B17ED">
              <w:t>of</w:t>
            </w:r>
            <w:proofErr w:type="spellEnd"/>
            <w:r w:rsidRPr="003B17ED">
              <w:t xml:space="preserve"> </w:t>
            </w:r>
            <w:proofErr w:type="spellStart"/>
            <w:r w:rsidRPr="003B17ED">
              <w:t>an</w:t>
            </w:r>
            <w:proofErr w:type="spellEnd"/>
            <w:r w:rsidRPr="003B17ED">
              <w:t xml:space="preserve"> </w:t>
            </w:r>
            <w:proofErr w:type="spellStart"/>
            <w:r w:rsidRPr="003B17ED">
              <w:t>efficient</w:t>
            </w:r>
            <w:proofErr w:type="spellEnd"/>
            <w:r w:rsidRPr="003B17ED">
              <w:t xml:space="preserve"> </w:t>
            </w:r>
            <w:proofErr w:type="spellStart"/>
            <w:r w:rsidRPr="003B17ED">
              <w:t>modulus</w:t>
            </w:r>
            <w:proofErr w:type="spellEnd"/>
            <w:r w:rsidRPr="003B17ED">
              <w:t xml:space="preserve"> in </w:t>
            </w:r>
            <w:proofErr w:type="spellStart"/>
            <w:r w:rsidRPr="003B17ED">
              <w:t>the</w:t>
            </w:r>
            <w:proofErr w:type="spellEnd"/>
            <w:r w:rsidRPr="003B17ED">
              <w:t xml:space="preserve"> biopolymer </w:t>
            </w:r>
            <w:proofErr w:type="spellStart"/>
            <w:r w:rsidRPr="003B17ED">
              <w:t>string</w:t>
            </w:r>
            <w:proofErr w:type="spellEnd"/>
            <w:r w:rsidRPr="003B17ED">
              <w:t xml:space="preserve"> </w:t>
            </w:r>
            <w:proofErr w:type="spellStart"/>
            <w:r w:rsidRPr="003B17ED">
              <w:t>tension</w:t>
            </w:r>
            <w:proofErr w:type="spellEnd"/>
            <w:r>
              <w:rPr>
                <w:caps/>
              </w:rPr>
              <w:t xml:space="preserve">. </w:t>
            </w:r>
            <w:proofErr w:type="spellStart"/>
            <w:r w:rsidRPr="003B17ED">
              <w:t>Manufacturing</w:t>
            </w:r>
            <w:proofErr w:type="spellEnd"/>
            <w:r w:rsidRPr="003B17ED">
              <w:t xml:space="preserve"> Technology</w:t>
            </w:r>
            <w:r>
              <w:t xml:space="preserve"> </w:t>
            </w:r>
            <w:r w:rsidRPr="00EB15C7">
              <w:t>2018</w:t>
            </w:r>
            <w:r w:rsidRPr="00801BE6">
              <w:t xml:space="preserve"> (</w:t>
            </w:r>
            <w:r>
              <w:t xml:space="preserve">6), ISSN </w:t>
            </w:r>
            <w:r w:rsidRPr="003B17ED">
              <w:t>1213-2489</w:t>
            </w:r>
          </w:p>
        </w:tc>
      </w:tr>
      <w:tr w:rsidR="00D45224" w14:paraId="7A079330" w14:textId="77777777" w:rsidTr="00F11EDE">
        <w:trPr>
          <w:trHeight w:val="218"/>
        </w:trPr>
        <w:tc>
          <w:tcPr>
            <w:tcW w:w="9859" w:type="dxa"/>
            <w:gridSpan w:val="15"/>
            <w:shd w:val="clear" w:color="auto" w:fill="F7CAAC"/>
          </w:tcPr>
          <w:p w14:paraId="7D853322" w14:textId="77777777" w:rsidR="00D45224" w:rsidRDefault="00D45224" w:rsidP="00F11EDE">
            <w:pPr>
              <w:rPr>
                <w:b/>
              </w:rPr>
            </w:pPr>
            <w:r>
              <w:rPr>
                <w:b/>
              </w:rPr>
              <w:lastRenderedPageBreak/>
              <w:t>Působení v zahraničí</w:t>
            </w:r>
          </w:p>
        </w:tc>
      </w:tr>
      <w:tr w:rsidR="00D45224" w14:paraId="0432293A" w14:textId="77777777" w:rsidTr="00F11EDE">
        <w:trPr>
          <w:trHeight w:val="469"/>
        </w:trPr>
        <w:tc>
          <w:tcPr>
            <w:tcW w:w="9859" w:type="dxa"/>
            <w:gridSpan w:val="15"/>
          </w:tcPr>
          <w:p w14:paraId="0FA691C0" w14:textId="77777777" w:rsidR="00D45224" w:rsidRDefault="00D45224" w:rsidP="00F11EDE">
            <w:pPr>
              <w:rPr>
                <w:b/>
              </w:rPr>
            </w:pPr>
          </w:p>
        </w:tc>
      </w:tr>
      <w:tr w:rsidR="00D45224" w14:paraId="194264F6" w14:textId="77777777" w:rsidTr="00504196">
        <w:trPr>
          <w:cantSplit/>
          <w:trHeight w:val="470"/>
        </w:trPr>
        <w:tc>
          <w:tcPr>
            <w:tcW w:w="2518" w:type="dxa"/>
            <w:shd w:val="clear" w:color="auto" w:fill="F7CAAC"/>
          </w:tcPr>
          <w:p w14:paraId="13644B92" w14:textId="77777777" w:rsidR="00D45224" w:rsidRDefault="00D45224" w:rsidP="00F11EDE">
            <w:pPr>
              <w:jc w:val="both"/>
              <w:rPr>
                <w:b/>
              </w:rPr>
            </w:pPr>
            <w:r>
              <w:rPr>
                <w:b/>
              </w:rPr>
              <w:t xml:space="preserve">Podpis </w:t>
            </w:r>
          </w:p>
        </w:tc>
        <w:tc>
          <w:tcPr>
            <w:tcW w:w="4461" w:type="dxa"/>
            <w:gridSpan w:val="8"/>
          </w:tcPr>
          <w:p w14:paraId="09B3EE0B" w14:textId="77777777" w:rsidR="00D45224" w:rsidRDefault="00D45224" w:rsidP="00F11EDE">
            <w:pPr>
              <w:jc w:val="both"/>
            </w:pPr>
            <w:r>
              <w:t xml:space="preserve">Martina </w:t>
            </w:r>
            <w:proofErr w:type="spellStart"/>
            <w:r>
              <w:t>Černeková</w:t>
            </w:r>
            <w:proofErr w:type="spellEnd"/>
            <w:r>
              <w:t xml:space="preserve"> v. r.</w:t>
            </w:r>
          </w:p>
        </w:tc>
        <w:tc>
          <w:tcPr>
            <w:tcW w:w="861" w:type="dxa"/>
            <w:gridSpan w:val="2"/>
            <w:shd w:val="clear" w:color="auto" w:fill="F7CAAC"/>
          </w:tcPr>
          <w:p w14:paraId="56BFD2D8" w14:textId="77777777" w:rsidR="00D45224" w:rsidRDefault="00D45224" w:rsidP="00F11EDE">
            <w:pPr>
              <w:jc w:val="both"/>
            </w:pPr>
            <w:r>
              <w:rPr>
                <w:b/>
              </w:rPr>
              <w:t>datum</w:t>
            </w:r>
          </w:p>
        </w:tc>
        <w:tc>
          <w:tcPr>
            <w:tcW w:w="2019" w:type="dxa"/>
            <w:gridSpan w:val="4"/>
          </w:tcPr>
          <w:p w14:paraId="180880D0" w14:textId="77777777" w:rsidR="00D45224" w:rsidRPr="00636BE3" w:rsidRDefault="00D45224" w:rsidP="00F11EDE">
            <w:r w:rsidRPr="00636BE3">
              <w:t>30. 07. 2024</w:t>
            </w:r>
          </w:p>
        </w:tc>
      </w:tr>
    </w:tbl>
    <w:p w14:paraId="0E882405" w14:textId="515AAD75" w:rsidR="0036691E" w:rsidRDefault="0036691E"/>
    <w:p w14:paraId="25983D60" w14:textId="70BB99B8" w:rsidR="004165F0" w:rsidRDefault="004165F0"/>
    <w:p w14:paraId="5982CCB2" w14:textId="77777777" w:rsidR="006A20F6" w:rsidRDefault="006A20F6"/>
    <w:p w14:paraId="40B66434" w14:textId="77777777" w:rsidR="00A45C7B" w:rsidRDefault="00A45C7B"/>
    <w:p w14:paraId="12E6C82E" w14:textId="77777777" w:rsidR="00A45C7B" w:rsidRDefault="00A45C7B"/>
    <w:p w14:paraId="4CE7A8BA" w14:textId="77777777" w:rsidR="00A45C7B" w:rsidRDefault="00A45C7B"/>
    <w:p w14:paraId="45B5E5E7" w14:textId="77777777" w:rsidR="00A45C7B" w:rsidRDefault="00A45C7B"/>
    <w:p w14:paraId="6769F25B" w14:textId="77777777" w:rsidR="00A45C7B" w:rsidRDefault="00A45C7B"/>
    <w:p w14:paraId="5AE9CD65" w14:textId="77777777" w:rsidR="00A45C7B" w:rsidRDefault="00A45C7B"/>
    <w:p w14:paraId="115BBD81" w14:textId="77777777" w:rsidR="00A45C7B" w:rsidRDefault="00A45C7B"/>
    <w:p w14:paraId="1942FCD4" w14:textId="77777777" w:rsidR="00A45C7B" w:rsidRDefault="00A45C7B"/>
    <w:p w14:paraId="611FEE6D" w14:textId="77777777" w:rsidR="00A45C7B" w:rsidRDefault="00A45C7B"/>
    <w:p w14:paraId="3502D71D" w14:textId="77777777" w:rsidR="00A45C7B" w:rsidRDefault="00A45C7B"/>
    <w:p w14:paraId="1C6088B5" w14:textId="77777777" w:rsidR="00A45C7B" w:rsidRDefault="00A45C7B"/>
    <w:p w14:paraId="6936F3E4" w14:textId="77777777" w:rsidR="00A45C7B" w:rsidRDefault="00A45C7B"/>
    <w:p w14:paraId="552BB9C7" w14:textId="5D1A6ADF" w:rsidR="001F3F52" w:rsidRDefault="001F3F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92"/>
        <w:gridCol w:w="337"/>
        <w:gridCol w:w="1648"/>
        <w:gridCol w:w="73"/>
        <w:gridCol w:w="524"/>
        <w:gridCol w:w="111"/>
        <w:gridCol w:w="357"/>
        <w:gridCol w:w="994"/>
        <w:gridCol w:w="634"/>
        <w:gridCol w:w="75"/>
        <w:gridCol w:w="77"/>
        <w:gridCol w:w="632"/>
        <w:gridCol w:w="693"/>
        <w:gridCol w:w="694"/>
      </w:tblGrid>
      <w:tr w:rsidR="007F2B4D" w14:paraId="6EDE35CB" w14:textId="77777777" w:rsidTr="00250E5F">
        <w:tc>
          <w:tcPr>
            <w:tcW w:w="9859" w:type="dxa"/>
            <w:gridSpan w:val="15"/>
            <w:tcBorders>
              <w:bottom w:val="double" w:sz="4" w:space="0" w:color="auto"/>
            </w:tcBorders>
            <w:shd w:val="clear" w:color="auto" w:fill="BDD6EE"/>
          </w:tcPr>
          <w:p w14:paraId="1A69FB66" w14:textId="70C07C11" w:rsidR="007F2B4D" w:rsidRDefault="0037624E" w:rsidP="005133EF">
            <w:pPr>
              <w:jc w:val="both"/>
              <w:rPr>
                <w:b/>
                <w:sz w:val="28"/>
              </w:rPr>
            </w:pPr>
            <w:r>
              <w:lastRenderedPageBreak/>
              <w:br w:type="page"/>
            </w:r>
            <w:r w:rsidR="007F2B4D">
              <w:rPr>
                <w:b/>
                <w:sz w:val="28"/>
              </w:rPr>
              <w:t>C-I – Personální zabezpečení</w:t>
            </w:r>
          </w:p>
        </w:tc>
      </w:tr>
      <w:tr w:rsidR="007F2B4D" w14:paraId="177820E9" w14:textId="77777777" w:rsidTr="00250E5F">
        <w:tc>
          <w:tcPr>
            <w:tcW w:w="2518" w:type="dxa"/>
            <w:tcBorders>
              <w:top w:val="double" w:sz="4" w:space="0" w:color="auto"/>
            </w:tcBorders>
            <w:shd w:val="clear" w:color="auto" w:fill="F7CAAC"/>
          </w:tcPr>
          <w:p w14:paraId="5DC2A05C" w14:textId="77777777" w:rsidR="007F2B4D" w:rsidRDefault="007F2B4D" w:rsidP="005133EF">
            <w:pPr>
              <w:jc w:val="both"/>
              <w:rPr>
                <w:b/>
              </w:rPr>
            </w:pPr>
            <w:r>
              <w:rPr>
                <w:b/>
              </w:rPr>
              <w:t>Vysoká škola</w:t>
            </w:r>
          </w:p>
        </w:tc>
        <w:tc>
          <w:tcPr>
            <w:tcW w:w="7341" w:type="dxa"/>
            <w:gridSpan w:val="14"/>
          </w:tcPr>
          <w:p w14:paraId="0E8ECDC1" w14:textId="77777777" w:rsidR="007F2B4D" w:rsidRDefault="007F2B4D" w:rsidP="005133EF">
            <w:pPr>
              <w:jc w:val="both"/>
            </w:pPr>
            <w:r>
              <w:t>Univerzita Tomáše Bati ve Zlíně</w:t>
            </w:r>
          </w:p>
        </w:tc>
      </w:tr>
      <w:tr w:rsidR="007F2B4D" w14:paraId="6547750E" w14:textId="77777777" w:rsidTr="00250E5F">
        <w:tc>
          <w:tcPr>
            <w:tcW w:w="2518" w:type="dxa"/>
            <w:shd w:val="clear" w:color="auto" w:fill="F7CAAC"/>
          </w:tcPr>
          <w:p w14:paraId="76933C2B" w14:textId="77777777" w:rsidR="007F2B4D" w:rsidRDefault="007F2B4D" w:rsidP="005133EF">
            <w:pPr>
              <w:jc w:val="both"/>
              <w:rPr>
                <w:b/>
              </w:rPr>
            </w:pPr>
            <w:r>
              <w:rPr>
                <w:b/>
              </w:rPr>
              <w:t>Součást vysoké školy</w:t>
            </w:r>
          </w:p>
        </w:tc>
        <w:tc>
          <w:tcPr>
            <w:tcW w:w="7341" w:type="dxa"/>
            <w:gridSpan w:val="14"/>
          </w:tcPr>
          <w:p w14:paraId="0978404D" w14:textId="77777777" w:rsidR="007F2B4D" w:rsidRDefault="007F2B4D" w:rsidP="005133EF">
            <w:pPr>
              <w:jc w:val="both"/>
            </w:pPr>
            <w:r>
              <w:t>Fakulta multimediálních komunikací</w:t>
            </w:r>
          </w:p>
        </w:tc>
      </w:tr>
      <w:tr w:rsidR="007F2B4D" w14:paraId="02FA7024" w14:textId="77777777" w:rsidTr="00250E5F">
        <w:tc>
          <w:tcPr>
            <w:tcW w:w="2518" w:type="dxa"/>
            <w:shd w:val="clear" w:color="auto" w:fill="F7CAAC"/>
          </w:tcPr>
          <w:p w14:paraId="016284F0" w14:textId="77777777" w:rsidR="007F2B4D" w:rsidRDefault="007F2B4D" w:rsidP="005133EF">
            <w:pPr>
              <w:jc w:val="both"/>
              <w:rPr>
                <w:b/>
              </w:rPr>
            </w:pPr>
            <w:r>
              <w:rPr>
                <w:b/>
              </w:rPr>
              <w:t>Název studijního programu</w:t>
            </w:r>
          </w:p>
        </w:tc>
        <w:tc>
          <w:tcPr>
            <w:tcW w:w="7341" w:type="dxa"/>
            <w:gridSpan w:val="14"/>
          </w:tcPr>
          <w:p w14:paraId="3B929F6A" w14:textId="0662C8F7" w:rsidR="007F2B4D" w:rsidRDefault="009945AC" w:rsidP="005133EF">
            <w:pPr>
              <w:jc w:val="both"/>
            </w:pPr>
            <w:proofErr w:type="spellStart"/>
            <w:r w:rsidRPr="009945AC">
              <w:t>Footwear</w:t>
            </w:r>
            <w:proofErr w:type="spellEnd"/>
            <w:r w:rsidRPr="009945AC">
              <w:t xml:space="preserve"> Design</w:t>
            </w:r>
          </w:p>
        </w:tc>
      </w:tr>
      <w:tr w:rsidR="007F2B4D" w14:paraId="07C4BC28" w14:textId="77777777" w:rsidTr="00250E5F">
        <w:tc>
          <w:tcPr>
            <w:tcW w:w="2518" w:type="dxa"/>
            <w:shd w:val="clear" w:color="auto" w:fill="F7CAAC"/>
          </w:tcPr>
          <w:p w14:paraId="5CACD0B8" w14:textId="77777777" w:rsidR="007F2B4D" w:rsidRDefault="007F2B4D" w:rsidP="005133EF">
            <w:pPr>
              <w:jc w:val="both"/>
              <w:rPr>
                <w:b/>
              </w:rPr>
            </w:pPr>
            <w:r>
              <w:rPr>
                <w:b/>
              </w:rPr>
              <w:t>Jméno a příjmení</w:t>
            </w:r>
          </w:p>
        </w:tc>
        <w:tc>
          <w:tcPr>
            <w:tcW w:w="4536" w:type="dxa"/>
            <w:gridSpan w:val="8"/>
          </w:tcPr>
          <w:p w14:paraId="6CD01329" w14:textId="77777777" w:rsidR="007F2B4D" w:rsidRDefault="007F2B4D" w:rsidP="005133EF">
            <w:pPr>
              <w:jc w:val="both"/>
            </w:pPr>
            <w:r>
              <w:t>Markéta Dvořáčková</w:t>
            </w:r>
          </w:p>
        </w:tc>
        <w:tc>
          <w:tcPr>
            <w:tcW w:w="709" w:type="dxa"/>
            <w:gridSpan w:val="2"/>
            <w:shd w:val="clear" w:color="auto" w:fill="F7CAAC"/>
          </w:tcPr>
          <w:p w14:paraId="057C0775" w14:textId="77777777" w:rsidR="007F2B4D" w:rsidRDefault="007F2B4D" w:rsidP="005133EF">
            <w:pPr>
              <w:jc w:val="both"/>
              <w:rPr>
                <w:b/>
              </w:rPr>
            </w:pPr>
            <w:r>
              <w:rPr>
                <w:b/>
              </w:rPr>
              <w:t>Tituly</w:t>
            </w:r>
          </w:p>
        </w:tc>
        <w:tc>
          <w:tcPr>
            <w:tcW w:w="2096" w:type="dxa"/>
            <w:gridSpan w:val="4"/>
          </w:tcPr>
          <w:p w14:paraId="0236B4DA" w14:textId="77777777" w:rsidR="007F2B4D" w:rsidRDefault="007F2B4D" w:rsidP="005133EF">
            <w:pPr>
              <w:jc w:val="both"/>
            </w:pPr>
            <w:r>
              <w:t>Mgr.</w:t>
            </w:r>
          </w:p>
        </w:tc>
      </w:tr>
      <w:tr w:rsidR="007F2B4D" w14:paraId="4579288D" w14:textId="77777777" w:rsidTr="00250E5F">
        <w:tc>
          <w:tcPr>
            <w:tcW w:w="2518" w:type="dxa"/>
            <w:shd w:val="clear" w:color="auto" w:fill="F7CAAC"/>
          </w:tcPr>
          <w:p w14:paraId="2172FD69" w14:textId="77777777" w:rsidR="007F2B4D" w:rsidRDefault="007F2B4D" w:rsidP="005133EF">
            <w:pPr>
              <w:jc w:val="both"/>
              <w:rPr>
                <w:b/>
              </w:rPr>
            </w:pPr>
            <w:r>
              <w:rPr>
                <w:b/>
              </w:rPr>
              <w:t>Rok narození</w:t>
            </w:r>
          </w:p>
        </w:tc>
        <w:tc>
          <w:tcPr>
            <w:tcW w:w="829" w:type="dxa"/>
            <w:gridSpan w:val="2"/>
          </w:tcPr>
          <w:p w14:paraId="53707C6D" w14:textId="77777777" w:rsidR="007F2B4D" w:rsidRDefault="007F2B4D" w:rsidP="005133EF">
            <w:pPr>
              <w:jc w:val="both"/>
            </w:pPr>
            <w:r>
              <w:t>1975</w:t>
            </w:r>
          </w:p>
        </w:tc>
        <w:tc>
          <w:tcPr>
            <w:tcW w:w="1721" w:type="dxa"/>
            <w:gridSpan w:val="2"/>
            <w:shd w:val="clear" w:color="auto" w:fill="F7CAAC"/>
          </w:tcPr>
          <w:p w14:paraId="1D6243A5" w14:textId="77777777" w:rsidR="007F2B4D" w:rsidRDefault="007F2B4D" w:rsidP="005133EF">
            <w:pPr>
              <w:jc w:val="both"/>
              <w:rPr>
                <w:b/>
              </w:rPr>
            </w:pPr>
            <w:r>
              <w:rPr>
                <w:b/>
              </w:rPr>
              <w:t>typ vztahu k VŠ</w:t>
            </w:r>
          </w:p>
        </w:tc>
        <w:tc>
          <w:tcPr>
            <w:tcW w:w="992" w:type="dxa"/>
            <w:gridSpan w:val="3"/>
          </w:tcPr>
          <w:p w14:paraId="5DC9CB3C" w14:textId="5333645D" w:rsidR="007F2B4D" w:rsidRDefault="007F2B4D" w:rsidP="005133EF">
            <w:pPr>
              <w:jc w:val="both"/>
            </w:pPr>
            <w:r>
              <w:t>pp</w:t>
            </w:r>
            <w:r w:rsidR="008F5A63">
              <w:t>.</w:t>
            </w:r>
          </w:p>
        </w:tc>
        <w:tc>
          <w:tcPr>
            <w:tcW w:w="994" w:type="dxa"/>
            <w:shd w:val="clear" w:color="auto" w:fill="F7CAAC"/>
          </w:tcPr>
          <w:p w14:paraId="2186A2C7" w14:textId="77777777" w:rsidR="007F2B4D" w:rsidRDefault="007F2B4D" w:rsidP="005133EF">
            <w:pPr>
              <w:jc w:val="both"/>
              <w:rPr>
                <w:b/>
              </w:rPr>
            </w:pPr>
            <w:r>
              <w:rPr>
                <w:b/>
              </w:rPr>
              <w:t>rozsah</w:t>
            </w:r>
          </w:p>
        </w:tc>
        <w:tc>
          <w:tcPr>
            <w:tcW w:w="709" w:type="dxa"/>
            <w:gridSpan w:val="2"/>
          </w:tcPr>
          <w:p w14:paraId="451F67F0" w14:textId="77777777" w:rsidR="007F2B4D" w:rsidRDefault="007F2B4D" w:rsidP="005133EF">
            <w:pPr>
              <w:jc w:val="both"/>
            </w:pPr>
            <w:proofErr w:type="gramStart"/>
            <w:r>
              <w:t>40h</w:t>
            </w:r>
            <w:proofErr w:type="gramEnd"/>
            <w:r>
              <w:t>/t</w:t>
            </w:r>
          </w:p>
        </w:tc>
        <w:tc>
          <w:tcPr>
            <w:tcW w:w="709" w:type="dxa"/>
            <w:gridSpan w:val="2"/>
            <w:shd w:val="clear" w:color="auto" w:fill="F7CAAC"/>
          </w:tcPr>
          <w:p w14:paraId="60E32C24" w14:textId="77777777" w:rsidR="007F2B4D" w:rsidRDefault="007F2B4D" w:rsidP="005133EF">
            <w:pPr>
              <w:jc w:val="both"/>
              <w:rPr>
                <w:b/>
              </w:rPr>
            </w:pPr>
            <w:r>
              <w:rPr>
                <w:b/>
              </w:rPr>
              <w:t>do kdy</w:t>
            </w:r>
          </w:p>
        </w:tc>
        <w:tc>
          <w:tcPr>
            <w:tcW w:w="1387" w:type="dxa"/>
            <w:gridSpan w:val="2"/>
          </w:tcPr>
          <w:p w14:paraId="062145A3" w14:textId="77777777" w:rsidR="007F2B4D" w:rsidRDefault="007F2B4D" w:rsidP="005133EF">
            <w:pPr>
              <w:jc w:val="both"/>
            </w:pPr>
            <w:r>
              <w:t>N</w:t>
            </w:r>
          </w:p>
        </w:tc>
      </w:tr>
      <w:tr w:rsidR="007F2B4D" w14:paraId="5F3E774E" w14:textId="77777777" w:rsidTr="00250E5F">
        <w:tc>
          <w:tcPr>
            <w:tcW w:w="5068" w:type="dxa"/>
            <w:gridSpan w:val="5"/>
            <w:shd w:val="clear" w:color="auto" w:fill="F7CAAC"/>
          </w:tcPr>
          <w:p w14:paraId="541574C0" w14:textId="77777777" w:rsidR="007F2B4D" w:rsidRDefault="007F2B4D" w:rsidP="005133EF">
            <w:pPr>
              <w:jc w:val="both"/>
              <w:rPr>
                <w:b/>
              </w:rPr>
            </w:pPr>
            <w:r>
              <w:rPr>
                <w:b/>
              </w:rPr>
              <w:t>Typ vztahu na součásti VŠ, která uskutečňuje st. program</w:t>
            </w:r>
          </w:p>
        </w:tc>
        <w:tc>
          <w:tcPr>
            <w:tcW w:w="992" w:type="dxa"/>
            <w:gridSpan w:val="3"/>
          </w:tcPr>
          <w:p w14:paraId="562CC72F" w14:textId="759E3646" w:rsidR="007F2B4D" w:rsidRDefault="007F2B4D" w:rsidP="005133EF">
            <w:pPr>
              <w:jc w:val="both"/>
            </w:pPr>
            <w:r>
              <w:t>pp</w:t>
            </w:r>
            <w:r w:rsidR="008F5A63">
              <w:t>.</w:t>
            </w:r>
          </w:p>
        </w:tc>
        <w:tc>
          <w:tcPr>
            <w:tcW w:w="994" w:type="dxa"/>
            <w:shd w:val="clear" w:color="auto" w:fill="F7CAAC"/>
          </w:tcPr>
          <w:p w14:paraId="0EE24353" w14:textId="77777777" w:rsidR="007F2B4D" w:rsidRDefault="007F2B4D" w:rsidP="005133EF">
            <w:pPr>
              <w:jc w:val="both"/>
              <w:rPr>
                <w:b/>
              </w:rPr>
            </w:pPr>
            <w:r>
              <w:rPr>
                <w:b/>
              </w:rPr>
              <w:t>rozsah</w:t>
            </w:r>
          </w:p>
        </w:tc>
        <w:tc>
          <w:tcPr>
            <w:tcW w:w="709" w:type="dxa"/>
            <w:gridSpan w:val="2"/>
          </w:tcPr>
          <w:p w14:paraId="193D7430" w14:textId="77777777" w:rsidR="007F2B4D" w:rsidRDefault="007F2B4D" w:rsidP="005133EF">
            <w:pPr>
              <w:jc w:val="both"/>
            </w:pPr>
            <w:proofErr w:type="gramStart"/>
            <w:r>
              <w:t>40h</w:t>
            </w:r>
            <w:proofErr w:type="gramEnd"/>
            <w:r>
              <w:t>/t</w:t>
            </w:r>
          </w:p>
        </w:tc>
        <w:tc>
          <w:tcPr>
            <w:tcW w:w="709" w:type="dxa"/>
            <w:gridSpan w:val="2"/>
            <w:shd w:val="clear" w:color="auto" w:fill="F7CAAC"/>
          </w:tcPr>
          <w:p w14:paraId="659F0F48" w14:textId="77777777" w:rsidR="007F2B4D" w:rsidRDefault="007F2B4D" w:rsidP="005133EF">
            <w:pPr>
              <w:jc w:val="both"/>
              <w:rPr>
                <w:b/>
              </w:rPr>
            </w:pPr>
            <w:r>
              <w:rPr>
                <w:b/>
              </w:rPr>
              <w:t>do kdy</w:t>
            </w:r>
          </w:p>
        </w:tc>
        <w:tc>
          <w:tcPr>
            <w:tcW w:w="1387" w:type="dxa"/>
            <w:gridSpan w:val="2"/>
          </w:tcPr>
          <w:p w14:paraId="221A1FB0" w14:textId="77777777" w:rsidR="007F2B4D" w:rsidRDefault="007F2B4D" w:rsidP="005133EF">
            <w:pPr>
              <w:jc w:val="both"/>
            </w:pPr>
            <w:r>
              <w:t>N</w:t>
            </w:r>
          </w:p>
        </w:tc>
      </w:tr>
      <w:tr w:rsidR="007F2B4D" w14:paraId="470ED43A" w14:textId="77777777" w:rsidTr="00250E5F">
        <w:tc>
          <w:tcPr>
            <w:tcW w:w="6060" w:type="dxa"/>
            <w:gridSpan w:val="8"/>
            <w:shd w:val="clear" w:color="auto" w:fill="F7CAAC"/>
          </w:tcPr>
          <w:p w14:paraId="7A73D967" w14:textId="77777777" w:rsidR="007F2B4D" w:rsidRDefault="007F2B4D" w:rsidP="005133EF">
            <w:pPr>
              <w:jc w:val="both"/>
            </w:pPr>
            <w:r>
              <w:rPr>
                <w:b/>
              </w:rPr>
              <w:t>Další současná působení jako akademický pracovník na jiných VŠ</w:t>
            </w:r>
          </w:p>
        </w:tc>
        <w:tc>
          <w:tcPr>
            <w:tcW w:w="1703" w:type="dxa"/>
            <w:gridSpan w:val="3"/>
            <w:shd w:val="clear" w:color="auto" w:fill="F7CAAC"/>
          </w:tcPr>
          <w:p w14:paraId="49683E1A" w14:textId="77777777" w:rsidR="007F2B4D" w:rsidRDefault="007F2B4D" w:rsidP="005133EF">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3F2344AF" w14:textId="77777777" w:rsidR="007F2B4D" w:rsidRDefault="007F2B4D" w:rsidP="005133EF">
            <w:pPr>
              <w:jc w:val="both"/>
              <w:rPr>
                <w:b/>
              </w:rPr>
            </w:pPr>
            <w:r>
              <w:rPr>
                <w:b/>
              </w:rPr>
              <w:t>rozsah</w:t>
            </w:r>
          </w:p>
        </w:tc>
      </w:tr>
      <w:tr w:rsidR="007F2B4D" w14:paraId="15509E57" w14:textId="77777777" w:rsidTr="00250E5F">
        <w:tc>
          <w:tcPr>
            <w:tcW w:w="6060" w:type="dxa"/>
            <w:gridSpan w:val="8"/>
          </w:tcPr>
          <w:p w14:paraId="1EF08911" w14:textId="77777777" w:rsidR="007F2B4D" w:rsidRDefault="007F2B4D" w:rsidP="005133EF">
            <w:pPr>
              <w:jc w:val="both"/>
            </w:pPr>
          </w:p>
        </w:tc>
        <w:tc>
          <w:tcPr>
            <w:tcW w:w="1703" w:type="dxa"/>
            <w:gridSpan w:val="3"/>
          </w:tcPr>
          <w:p w14:paraId="0CC71C68" w14:textId="77777777" w:rsidR="007F2B4D" w:rsidRDefault="007F2B4D" w:rsidP="005133EF">
            <w:pPr>
              <w:jc w:val="both"/>
            </w:pPr>
          </w:p>
        </w:tc>
        <w:tc>
          <w:tcPr>
            <w:tcW w:w="2096" w:type="dxa"/>
            <w:gridSpan w:val="4"/>
          </w:tcPr>
          <w:p w14:paraId="4D998358" w14:textId="77777777" w:rsidR="007F2B4D" w:rsidRDefault="007F2B4D" w:rsidP="005133EF">
            <w:pPr>
              <w:jc w:val="both"/>
            </w:pPr>
          </w:p>
        </w:tc>
      </w:tr>
      <w:tr w:rsidR="007F2B4D" w14:paraId="067F1D85" w14:textId="77777777" w:rsidTr="00250E5F">
        <w:tc>
          <w:tcPr>
            <w:tcW w:w="6060" w:type="dxa"/>
            <w:gridSpan w:val="8"/>
          </w:tcPr>
          <w:p w14:paraId="50D71B23" w14:textId="77777777" w:rsidR="007F2B4D" w:rsidRDefault="007F2B4D" w:rsidP="005133EF">
            <w:pPr>
              <w:jc w:val="both"/>
            </w:pPr>
          </w:p>
        </w:tc>
        <w:tc>
          <w:tcPr>
            <w:tcW w:w="1703" w:type="dxa"/>
            <w:gridSpan w:val="3"/>
          </w:tcPr>
          <w:p w14:paraId="6738FC02" w14:textId="77777777" w:rsidR="007F2B4D" w:rsidRDefault="007F2B4D" w:rsidP="005133EF">
            <w:pPr>
              <w:jc w:val="both"/>
            </w:pPr>
          </w:p>
        </w:tc>
        <w:tc>
          <w:tcPr>
            <w:tcW w:w="2096" w:type="dxa"/>
            <w:gridSpan w:val="4"/>
          </w:tcPr>
          <w:p w14:paraId="1028C0F4" w14:textId="77777777" w:rsidR="007F2B4D" w:rsidRDefault="007F2B4D" w:rsidP="005133EF">
            <w:pPr>
              <w:jc w:val="both"/>
            </w:pPr>
          </w:p>
        </w:tc>
      </w:tr>
      <w:tr w:rsidR="007F2B4D" w14:paraId="326BEF48" w14:textId="77777777" w:rsidTr="00250E5F">
        <w:tc>
          <w:tcPr>
            <w:tcW w:w="6060" w:type="dxa"/>
            <w:gridSpan w:val="8"/>
          </w:tcPr>
          <w:p w14:paraId="559C38BA" w14:textId="77777777" w:rsidR="007F2B4D" w:rsidRDefault="007F2B4D" w:rsidP="005133EF">
            <w:pPr>
              <w:jc w:val="both"/>
            </w:pPr>
          </w:p>
        </w:tc>
        <w:tc>
          <w:tcPr>
            <w:tcW w:w="1703" w:type="dxa"/>
            <w:gridSpan w:val="3"/>
          </w:tcPr>
          <w:p w14:paraId="6539275D" w14:textId="77777777" w:rsidR="007F2B4D" w:rsidRDefault="007F2B4D" w:rsidP="005133EF">
            <w:pPr>
              <w:jc w:val="both"/>
            </w:pPr>
          </w:p>
        </w:tc>
        <w:tc>
          <w:tcPr>
            <w:tcW w:w="2096" w:type="dxa"/>
            <w:gridSpan w:val="4"/>
          </w:tcPr>
          <w:p w14:paraId="5CA7F4EC" w14:textId="77777777" w:rsidR="007F2B4D" w:rsidRDefault="007F2B4D" w:rsidP="005133EF">
            <w:pPr>
              <w:jc w:val="both"/>
            </w:pPr>
          </w:p>
        </w:tc>
      </w:tr>
      <w:tr w:rsidR="007F2B4D" w14:paraId="02D7F8C2" w14:textId="77777777" w:rsidTr="00250E5F">
        <w:tc>
          <w:tcPr>
            <w:tcW w:w="6060" w:type="dxa"/>
            <w:gridSpan w:val="8"/>
          </w:tcPr>
          <w:p w14:paraId="71C7660F" w14:textId="77777777" w:rsidR="007F2B4D" w:rsidRDefault="007F2B4D" w:rsidP="005133EF">
            <w:pPr>
              <w:jc w:val="both"/>
            </w:pPr>
          </w:p>
        </w:tc>
        <w:tc>
          <w:tcPr>
            <w:tcW w:w="1703" w:type="dxa"/>
            <w:gridSpan w:val="3"/>
          </w:tcPr>
          <w:p w14:paraId="09A3438A" w14:textId="77777777" w:rsidR="007F2B4D" w:rsidRDefault="007F2B4D" w:rsidP="005133EF">
            <w:pPr>
              <w:jc w:val="both"/>
            </w:pPr>
          </w:p>
        </w:tc>
        <w:tc>
          <w:tcPr>
            <w:tcW w:w="2096" w:type="dxa"/>
            <w:gridSpan w:val="4"/>
          </w:tcPr>
          <w:p w14:paraId="5762C2CC" w14:textId="77777777" w:rsidR="007F2B4D" w:rsidRDefault="007F2B4D" w:rsidP="005133EF">
            <w:pPr>
              <w:jc w:val="both"/>
            </w:pPr>
          </w:p>
        </w:tc>
      </w:tr>
      <w:tr w:rsidR="007F2B4D" w14:paraId="64735239" w14:textId="77777777" w:rsidTr="00250E5F">
        <w:tc>
          <w:tcPr>
            <w:tcW w:w="9859" w:type="dxa"/>
            <w:gridSpan w:val="15"/>
            <w:shd w:val="clear" w:color="auto" w:fill="F7CAAC"/>
          </w:tcPr>
          <w:p w14:paraId="326EEC7D" w14:textId="77777777" w:rsidR="007F2B4D" w:rsidRDefault="007F2B4D" w:rsidP="005133EF">
            <w:pPr>
              <w:jc w:val="both"/>
            </w:pPr>
            <w:r>
              <w:rPr>
                <w:b/>
              </w:rPr>
              <w:t>Předměty příslušného studijního programu a způsob zapojení do jejich výuky, příp. další zapojení do uskutečňování studijního programu</w:t>
            </w:r>
          </w:p>
        </w:tc>
      </w:tr>
      <w:tr w:rsidR="007F2B4D" w:rsidRPr="002827C6" w14:paraId="1AD981FF" w14:textId="77777777" w:rsidTr="00E96B06">
        <w:trPr>
          <w:trHeight w:val="196"/>
        </w:trPr>
        <w:tc>
          <w:tcPr>
            <w:tcW w:w="9859" w:type="dxa"/>
            <w:gridSpan w:val="15"/>
            <w:tcBorders>
              <w:top w:val="nil"/>
            </w:tcBorders>
          </w:tcPr>
          <w:p w14:paraId="44F8E0EB" w14:textId="0B5F73B9" w:rsidR="007F2B4D" w:rsidRPr="002827C6" w:rsidRDefault="00F1346A" w:rsidP="005133EF">
            <w:pPr>
              <w:jc w:val="both"/>
            </w:pPr>
            <w:ins w:id="515" w:author="Jana Janíková" w:date="2025-07-07T10:37:00Z">
              <w:r>
                <w:t>Udržitelnost, spotřeba a kultura</w:t>
              </w:r>
            </w:ins>
            <w:del w:id="516" w:author="Jana Janíková" w:date="2025-07-07T10:37:00Z">
              <w:r w:rsidR="007F2B4D" w:rsidDel="00F1346A">
                <w:delText>Spotřeba a udržitelnost</w:delText>
              </w:r>
            </w:del>
            <w:r w:rsidR="007F2B4D">
              <w:t xml:space="preserve"> 1,</w:t>
            </w:r>
            <w:r w:rsidR="00173C84">
              <w:t xml:space="preserve"> </w:t>
            </w:r>
            <w:r w:rsidR="007F2B4D">
              <w:t>2 (garant</w:t>
            </w:r>
            <w:r w:rsidR="00FC5499">
              <w:t xml:space="preserve"> předmětu</w:t>
            </w:r>
            <w:r w:rsidR="007F2B4D">
              <w:t xml:space="preserve">, </w:t>
            </w:r>
            <w:del w:id="517" w:author="Hana Ponížilová" w:date="2025-08-06T13:29:00Z">
              <w:r w:rsidR="007F2B4D" w:rsidDel="00346087">
                <w:delText>vede seminář</w:delText>
              </w:r>
            </w:del>
            <w:ins w:id="518" w:author="Hana Ponížilová" w:date="2025-08-06T13:29:00Z">
              <w:r w:rsidR="00346087">
                <w:t>přednášející</w:t>
              </w:r>
            </w:ins>
            <w:r w:rsidR="007F2B4D">
              <w:t>)</w:t>
            </w:r>
          </w:p>
        </w:tc>
      </w:tr>
      <w:tr w:rsidR="007F2B4D" w:rsidRPr="002827C6" w14:paraId="7609F5C7" w14:textId="77777777" w:rsidTr="00250E5F">
        <w:trPr>
          <w:trHeight w:val="340"/>
        </w:trPr>
        <w:tc>
          <w:tcPr>
            <w:tcW w:w="9859" w:type="dxa"/>
            <w:gridSpan w:val="15"/>
            <w:tcBorders>
              <w:top w:val="nil"/>
            </w:tcBorders>
            <w:shd w:val="clear" w:color="auto" w:fill="FBD4B4"/>
          </w:tcPr>
          <w:p w14:paraId="255CD952" w14:textId="77777777" w:rsidR="007F2B4D" w:rsidRPr="002827C6" w:rsidRDefault="007F2B4D" w:rsidP="005133EF">
            <w:pPr>
              <w:jc w:val="both"/>
              <w:rPr>
                <w:b/>
              </w:rPr>
            </w:pPr>
            <w:r w:rsidRPr="002827C6">
              <w:rPr>
                <w:b/>
              </w:rPr>
              <w:t>Zapojení do výuky v dalších studijních programech na téže vysoké škole (pouze u garantů ZT a PZ předmětů)</w:t>
            </w:r>
          </w:p>
        </w:tc>
      </w:tr>
      <w:tr w:rsidR="007F2B4D" w:rsidRPr="002827C6" w14:paraId="02ABEA4F" w14:textId="77777777" w:rsidTr="0036691E">
        <w:trPr>
          <w:trHeight w:val="340"/>
        </w:trPr>
        <w:tc>
          <w:tcPr>
            <w:tcW w:w="3010" w:type="dxa"/>
            <w:gridSpan w:val="2"/>
            <w:tcBorders>
              <w:top w:val="nil"/>
            </w:tcBorders>
          </w:tcPr>
          <w:p w14:paraId="7726CF12" w14:textId="77777777" w:rsidR="007F2B4D" w:rsidRPr="002827C6" w:rsidRDefault="007F2B4D" w:rsidP="005133EF">
            <w:pPr>
              <w:jc w:val="both"/>
              <w:rPr>
                <w:b/>
              </w:rPr>
            </w:pPr>
            <w:r w:rsidRPr="002827C6">
              <w:rPr>
                <w:b/>
              </w:rPr>
              <w:t>Název studijního předmětu</w:t>
            </w:r>
          </w:p>
        </w:tc>
        <w:tc>
          <w:tcPr>
            <w:tcW w:w="1985" w:type="dxa"/>
            <w:gridSpan w:val="2"/>
            <w:tcBorders>
              <w:top w:val="nil"/>
            </w:tcBorders>
          </w:tcPr>
          <w:p w14:paraId="26E2E871" w14:textId="77777777" w:rsidR="007F2B4D" w:rsidRPr="002827C6" w:rsidRDefault="007F2B4D" w:rsidP="005133EF">
            <w:pPr>
              <w:rPr>
                <w:b/>
              </w:rPr>
            </w:pPr>
            <w:r w:rsidRPr="002827C6">
              <w:rPr>
                <w:b/>
              </w:rPr>
              <w:t>Název studijního programu</w:t>
            </w:r>
          </w:p>
        </w:tc>
        <w:tc>
          <w:tcPr>
            <w:tcW w:w="708" w:type="dxa"/>
            <w:gridSpan w:val="3"/>
            <w:tcBorders>
              <w:top w:val="nil"/>
            </w:tcBorders>
          </w:tcPr>
          <w:p w14:paraId="69FBF71D" w14:textId="77777777" w:rsidR="007F2B4D" w:rsidRPr="002827C6" w:rsidRDefault="007F2B4D" w:rsidP="005133EF">
            <w:pPr>
              <w:jc w:val="both"/>
              <w:rPr>
                <w:b/>
              </w:rPr>
            </w:pPr>
            <w:r w:rsidRPr="002827C6">
              <w:rPr>
                <w:b/>
              </w:rPr>
              <w:t>Sem.</w:t>
            </w:r>
          </w:p>
        </w:tc>
        <w:tc>
          <w:tcPr>
            <w:tcW w:w="1985" w:type="dxa"/>
            <w:gridSpan w:val="3"/>
            <w:tcBorders>
              <w:top w:val="nil"/>
            </w:tcBorders>
          </w:tcPr>
          <w:p w14:paraId="0243F8FE" w14:textId="77777777" w:rsidR="007F2B4D" w:rsidRPr="002827C6" w:rsidRDefault="007F2B4D" w:rsidP="005133EF">
            <w:pPr>
              <w:rPr>
                <w:b/>
              </w:rPr>
            </w:pPr>
            <w:r w:rsidRPr="002827C6">
              <w:rPr>
                <w:b/>
              </w:rPr>
              <w:t>Role ve výuce daného předmětu</w:t>
            </w:r>
          </w:p>
        </w:tc>
        <w:tc>
          <w:tcPr>
            <w:tcW w:w="2171" w:type="dxa"/>
            <w:gridSpan w:val="5"/>
            <w:tcBorders>
              <w:top w:val="nil"/>
            </w:tcBorders>
          </w:tcPr>
          <w:p w14:paraId="04B3D981" w14:textId="77777777" w:rsidR="007F2B4D" w:rsidRPr="002827C6" w:rsidRDefault="007F2B4D"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F2B4D" w:rsidRPr="0016131F" w14:paraId="7AECE312" w14:textId="77777777" w:rsidTr="0036691E">
        <w:trPr>
          <w:trHeight w:val="285"/>
        </w:trPr>
        <w:tc>
          <w:tcPr>
            <w:tcW w:w="3010" w:type="dxa"/>
            <w:gridSpan w:val="2"/>
            <w:tcBorders>
              <w:top w:val="nil"/>
            </w:tcBorders>
          </w:tcPr>
          <w:p w14:paraId="184884E6" w14:textId="07D7B27D" w:rsidR="007F2B4D" w:rsidRPr="0016131F" w:rsidRDefault="007F2B4D" w:rsidP="005133EF">
            <w:pPr>
              <w:jc w:val="both"/>
            </w:pPr>
          </w:p>
        </w:tc>
        <w:tc>
          <w:tcPr>
            <w:tcW w:w="1985" w:type="dxa"/>
            <w:gridSpan w:val="2"/>
            <w:tcBorders>
              <w:top w:val="nil"/>
            </w:tcBorders>
          </w:tcPr>
          <w:p w14:paraId="311F3C95" w14:textId="65584EE6" w:rsidR="007F2B4D" w:rsidRPr="0016131F" w:rsidRDefault="007F2B4D" w:rsidP="005133EF">
            <w:pPr>
              <w:jc w:val="both"/>
            </w:pPr>
          </w:p>
        </w:tc>
        <w:tc>
          <w:tcPr>
            <w:tcW w:w="708" w:type="dxa"/>
            <w:gridSpan w:val="3"/>
            <w:tcBorders>
              <w:top w:val="nil"/>
            </w:tcBorders>
          </w:tcPr>
          <w:p w14:paraId="1663FF92" w14:textId="4A8EDA44" w:rsidR="007F2B4D" w:rsidRPr="0016131F" w:rsidRDefault="007F2B4D" w:rsidP="005133EF">
            <w:pPr>
              <w:jc w:val="both"/>
            </w:pPr>
          </w:p>
        </w:tc>
        <w:tc>
          <w:tcPr>
            <w:tcW w:w="1985" w:type="dxa"/>
            <w:gridSpan w:val="3"/>
            <w:tcBorders>
              <w:top w:val="nil"/>
            </w:tcBorders>
          </w:tcPr>
          <w:p w14:paraId="15504F1F" w14:textId="0894ABC8" w:rsidR="007F2B4D" w:rsidRPr="0016131F" w:rsidRDefault="007F2B4D" w:rsidP="005133EF">
            <w:pPr>
              <w:jc w:val="both"/>
            </w:pPr>
          </w:p>
        </w:tc>
        <w:tc>
          <w:tcPr>
            <w:tcW w:w="2171" w:type="dxa"/>
            <w:gridSpan w:val="5"/>
            <w:tcBorders>
              <w:top w:val="nil"/>
            </w:tcBorders>
          </w:tcPr>
          <w:p w14:paraId="44F80BE3" w14:textId="77777777" w:rsidR="007F2B4D" w:rsidRPr="0016131F" w:rsidRDefault="007F2B4D" w:rsidP="005133EF">
            <w:pPr>
              <w:jc w:val="both"/>
            </w:pPr>
          </w:p>
        </w:tc>
      </w:tr>
      <w:tr w:rsidR="007F2B4D" w:rsidRPr="0016131F" w14:paraId="5174F854" w14:textId="77777777" w:rsidTr="0036691E">
        <w:trPr>
          <w:trHeight w:val="284"/>
        </w:trPr>
        <w:tc>
          <w:tcPr>
            <w:tcW w:w="3010" w:type="dxa"/>
            <w:gridSpan w:val="2"/>
            <w:tcBorders>
              <w:top w:val="nil"/>
            </w:tcBorders>
          </w:tcPr>
          <w:p w14:paraId="6CD0210C" w14:textId="37DCFDA3" w:rsidR="007F2B4D" w:rsidRPr="0016131F" w:rsidRDefault="007F2B4D" w:rsidP="005133EF">
            <w:pPr>
              <w:jc w:val="both"/>
            </w:pPr>
          </w:p>
        </w:tc>
        <w:tc>
          <w:tcPr>
            <w:tcW w:w="1985" w:type="dxa"/>
            <w:gridSpan w:val="2"/>
            <w:tcBorders>
              <w:top w:val="nil"/>
            </w:tcBorders>
          </w:tcPr>
          <w:p w14:paraId="0790BEC7" w14:textId="1487C6A9" w:rsidR="007F2B4D" w:rsidRPr="0016131F" w:rsidRDefault="007F2B4D" w:rsidP="005133EF">
            <w:pPr>
              <w:jc w:val="both"/>
            </w:pPr>
          </w:p>
        </w:tc>
        <w:tc>
          <w:tcPr>
            <w:tcW w:w="708" w:type="dxa"/>
            <w:gridSpan w:val="3"/>
            <w:tcBorders>
              <w:top w:val="nil"/>
            </w:tcBorders>
          </w:tcPr>
          <w:p w14:paraId="56F37DAE" w14:textId="52CCC3FE" w:rsidR="007F2B4D" w:rsidRPr="0016131F" w:rsidRDefault="007F2B4D" w:rsidP="005133EF">
            <w:pPr>
              <w:jc w:val="both"/>
            </w:pPr>
          </w:p>
        </w:tc>
        <w:tc>
          <w:tcPr>
            <w:tcW w:w="1985" w:type="dxa"/>
            <w:gridSpan w:val="3"/>
            <w:tcBorders>
              <w:top w:val="nil"/>
            </w:tcBorders>
          </w:tcPr>
          <w:p w14:paraId="56296E8D" w14:textId="78E70C38" w:rsidR="007F2B4D" w:rsidRPr="0016131F" w:rsidRDefault="007F2B4D" w:rsidP="005133EF">
            <w:pPr>
              <w:jc w:val="both"/>
            </w:pPr>
          </w:p>
        </w:tc>
        <w:tc>
          <w:tcPr>
            <w:tcW w:w="2171" w:type="dxa"/>
            <w:gridSpan w:val="5"/>
            <w:tcBorders>
              <w:top w:val="nil"/>
            </w:tcBorders>
          </w:tcPr>
          <w:p w14:paraId="0E82F81C" w14:textId="77777777" w:rsidR="007F2B4D" w:rsidRPr="0016131F" w:rsidRDefault="007F2B4D" w:rsidP="005133EF">
            <w:pPr>
              <w:jc w:val="both"/>
            </w:pPr>
          </w:p>
        </w:tc>
      </w:tr>
      <w:tr w:rsidR="007F2B4D" w:rsidRPr="0016131F" w14:paraId="1AD36291" w14:textId="77777777" w:rsidTr="0036691E">
        <w:trPr>
          <w:trHeight w:val="284"/>
        </w:trPr>
        <w:tc>
          <w:tcPr>
            <w:tcW w:w="3010" w:type="dxa"/>
            <w:gridSpan w:val="2"/>
            <w:tcBorders>
              <w:top w:val="nil"/>
            </w:tcBorders>
          </w:tcPr>
          <w:p w14:paraId="0F678429" w14:textId="1D205FEE" w:rsidR="007F2B4D" w:rsidRPr="0016131F" w:rsidRDefault="007F2B4D" w:rsidP="005133EF">
            <w:pPr>
              <w:jc w:val="both"/>
            </w:pPr>
          </w:p>
        </w:tc>
        <w:tc>
          <w:tcPr>
            <w:tcW w:w="1985" w:type="dxa"/>
            <w:gridSpan w:val="2"/>
            <w:tcBorders>
              <w:top w:val="nil"/>
            </w:tcBorders>
          </w:tcPr>
          <w:p w14:paraId="1145E3FA" w14:textId="5679E3AE" w:rsidR="007F2B4D" w:rsidRPr="0016131F" w:rsidRDefault="007F2B4D" w:rsidP="005133EF">
            <w:pPr>
              <w:jc w:val="both"/>
            </w:pPr>
          </w:p>
        </w:tc>
        <w:tc>
          <w:tcPr>
            <w:tcW w:w="708" w:type="dxa"/>
            <w:gridSpan w:val="3"/>
            <w:tcBorders>
              <w:top w:val="nil"/>
            </w:tcBorders>
          </w:tcPr>
          <w:p w14:paraId="4147A172" w14:textId="46A8D82C" w:rsidR="007F2B4D" w:rsidRPr="0016131F" w:rsidRDefault="007F2B4D" w:rsidP="005133EF">
            <w:pPr>
              <w:jc w:val="both"/>
            </w:pPr>
          </w:p>
        </w:tc>
        <w:tc>
          <w:tcPr>
            <w:tcW w:w="1985" w:type="dxa"/>
            <w:gridSpan w:val="3"/>
            <w:tcBorders>
              <w:top w:val="nil"/>
            </w:tcBorders>
          </w:tcPr>
          <w:p w14:paraId="74097205" w14:textId="33FB318E" w:rsidR="007F2B4D" w:rsidRPr="0016131F" w:rsidRDefault="007F2B4D" w:rsidP="005133EF">
            <w:pPr>
              <w:jc w:val="both"/>
            </w:pPr>
          </w:p>
        </w:tc>
        <w:tc>
          <w:tcPr>
            <w:tcW w:w="2171" w:type="dxa"/>
            <w:gridSpan w:val="5"/>
            <w:tcBorders>
              <w:top w:val="nil"/>
            </w:tcBorders>
          </w:tcPr>
          <w:p w14:paraId="29682154" w14:textId="77777777" w:rsidR="007F2B4D" w:rsidRPr="0016131F" w:rsidRDefault="007F2B4D" w:rsidP="005133EF">
            <w:pPr>
              <w:jc w:val="both"/>
            </w:pPr>
          </w:p>
        </w:tc>
      </w:tr>
      <w:tr w:rsidR="007F2B4D" w:rsidRPr="0016131F" w14:paraId="2BED8FE4" w14:textId="77777777" w:rsidTr="0036691E">
        <w:trPr>
          <w:trHeight w:val="284"/>
        </w:trPr>
        <w:tc>
          <w:tcPr>
            <w:tcW w:w="3010" w:type="dxa"/>
            <w:gridSpan w:val="2"/>
            <w:tcBorders>
              <w:top w:val="nil"/>
            </w:tcBorders>
          </w:tcPr>
          <w:p w14:paraId="3A79205B" w14:textId="439EB2C2" w:rsidR="007F2B4D" w:rsidRPr="0016131F" w:rsidRDefault="007F2B4D" w:rsidP="005133EF">
            <w:pPr>
              <w:jc w:val="both"/>
            </w:pPr>
          </w:p>
        </w:tc>
        <w:tc>
          <w:tcPr>
            <w:tcW w:w="1985" w:type="dxa"/>
            <w:gridSpan w:val="2"/>
            <w:tcBorders>
              <w:top w:val="nil"/>
            </w:tcBorders>
          </w:tcPr>
          <w:p w14:paraId="53DB0811" w14:textId="134B1CDB" w:rsidR="007F2B4D" w:rsidRPr="0016131F" w:rsidRDefault="007F2B4D" w:rsidP="005133EF">
            <w:pPr>
              <w:jc w:val="both"/>
            </w:pPr>
          </w:p>
        </w:tc>
        <w:tc>
          <w:tcPr>
            <w:tcW w:w="708" w:type="dxa"/>
            <w:gridSpan w:val="3"/>
            <w:tcBorders>
              <w:top w:val="nil"/>
            </w:tcBorders>
          </w:tcPr>
          <w:p w14:paraId="14D1592F" w14:textId="53B2F418" w:rsidR="007F2B4D" w:rsidRPr="0016131F" w:rsidRDefault="007F2B4D" w:rsidP="005133EF">
            <w:pPr>
              <w:jc w:val="both"/>
            </w:pPr>
          </w:p>
        </w:tc>
        <w:tc>
          <w:tcPr>
            <w:tcW w:w="1985" w:type="dxa"/>
            <w:gridSpan w:val="3"/>
            <w:tcBorders>
              <w:top w:val="nil"/>
            </w:tcBorders>
          </w:tcPr>
          <w:p w14:paraId="3E570DDB" w14:textId="7E0CFF81" w:rsidR="007F2B4D" w:rsidRPr="0016131F" w:rsidRDefault="007F2B4D" w:rsidP="005133EF">
            <w:pPr>
              <w:jc w:val="both"/>
            </w:pPr>
          </w:p>
        </w:tc>
        <w:tc>
          <w:tcPr>
            <w:tcW w:w="2171" w:type="dxa"/>
            <w:gridSpan w:val="5"/>
            <w:tcBorders>
              <w:top w:val="nil"/>
            </w:tcBorders>
          </w:tcPr>
          <w:p w14:paraId="2CBB63BA" w14:textId="77777777" w:rsidR="007F2B4D" w:rsidRPr="0016131F" w:rsidRDefault="007F2B4D" w:rsidP="005133EF">
            <w:pPr>
              <w:jc w:val="both"/>
            </w:pPr>
          </w:p>
        </w:tc>
      </w:tr>
      <w:tr w:rsidR="007F2B4D" w14:paraId="4D51B686" w14:textId="77777777" w:rsidTr="00250E5F">
        <w:tc>
          <w:tcPr>
            <w:tcW w:w="9859" w:type="dxa"/>
            <w:gridSpan w:val="15"/>
            <w:shd w:val="clear" w:color="auto" w:fill="F7CAAC"/>
          </w:tcPr>
          <w:p w14:paraId="6195DD25" w14:textId="77777777" w:rsidR="007F2B4D" w:rsidRDefault="007F2B4D" w:rsidP="005133EF">
            <w:pPr>
              <w:jc w:val="both"/>
            </w:pPr>
            <w:r>
              <w:rPr>
                <w:b/>
              </w:rPr>
              <w:t xml:space="preserve">Údaje o vzdělání na VŠ </w:t>
            </w:r>
          </w:p>
        </w:tc>
      </w:tr>
      <w:tr w:rsidR="007F2B4D" w14:paraId="2A9B0B61" w14:textId="77777777" w:rsidTr="00951F1B">
        <w:trPr>
          <w:trHeight w:val="270"/>
        </w:trPr>
        <w:tc>
          <w:tcPr>
            <w:tcW w:w="9859" w:type="dxa"/>
            <w:gridSpan w:val="15"/>
          </w:tcPr>
          <w:p w14:paraId="52D4039A" w14:textId="77777777" w:rsidR="007F2B4D" w:rsidRDefault="007F2B4D" w:rsidP="005133EF">
            <w:pPr>
              <w:jc w:val="both"/>
              <w:rPr>
                <w:b/>
              </w:rPr>
            </w:pPr>
            <w:r>
              <w:t>2001: Masarykova univerzita v Brně, Filozofická fakulta, Filmová a divadelní věda, Mgr.</w:t>
            </w:r>
          </w:p>
        </w:tc>
      </w:tr>
      <w:tr w:rsidR="007F2B4D" w14:paraId="233F1A12" w14:textId="77777777" w:rsidTr="00250E5F">
        <w:tc>
          <w:tcPr>
            <w:tcW w:w="9859" w:type="dxa"/>
            <w:gridSpan w:val="15"/>
            <w:shd w:val="clear" w:color="auto" w:fill="F7CAAC"/>
          </w:tcPr>
          <w:p w14:paraId="19105950" w14:textId="77777777" w:rsidR="007F2B4D" w:rsidRDefault="007F2B4D" w:rsidP="005133EF">
            <w:pPr>
              <w:jc w:val="both"/>
              <w:rPr>
                <w:b/>
              </w:rPr>
            </w:pPr>
            <w:r>
              <w:rPr>
                <w:b/>
              </w:rPr>
              <w:t>Údaje o odborném působení od absolvování VŠ</w:t>
            </w:r>
          </w:p>
        </w:tc>
      </w:tr>
      <w:tr w:rsidR="007F2B4D" w:rsidRPr="009B6AE3" w14:paraId="64BA1E44" w14:textId="77777777" w:rsidTr="00E96B06">
        <w:trPr>
          <w:trHeight w:val="640"/>
        </w:trPr>
        <w:tc>
          <w:tcPr>
            <w:tcW w:w="9859" w:type="dxa"/>
            <w:gridSpan w:val="15"/>
          </w:tcPr>
          <w:p w14:paraId="46D7ED5F" w14:textId="0A881B15" w:rsidR="007F2B4D" w:rsidRPr="009B6AE3" w:rsidRDefault="005F7055" w:rsidP="005133EF">
            <w:pPr>
              <w:pStyle w:val="Bezmezer"/>
              <w:rPr>
                <w:color w:val="FF0000"/>
              </w:rPr>
            </w:pPr>
            <w:proofErr w:type="gramStart"/>
            <w:r>
              <w:t>2001-dosud</w:t>
            </w:r>
            <w:proofErr w:type="gramEnd"/>
            <w:r w:rsidR="007F2B4D">
              <w:t xml:space="preserve">: Univerzita Tomáše Bati ve Zlíně, Fakulta multimediálních komunikací, Kabinet teoretických studií, </w:t>
            </w:r>
            <w:r w:rsidR="00951F1B">
              <w:t>odborná asistentka</w:t>
            </w:r>
            <w:r w:rsidR="007F2B4D">
              <w:br/>
              <w:t>2005-2007: Masarykova univerzita v Brně, Filozofická fakulta, Ústav filmu a audiovizuální kultury, akademická pracovnice</w:t>
            </w:r>
          </w:p>
        </w:tc>
      </w:tr>
      <w:tr w:rsidR="007F2B4D" w14:paraId="4068DD78" w14:textId="77777777" w:rsidTr="00250E5F">
        <w:trPr>
          <w:trHeight w:val="250"/>
        </w:trPr>
        <w:tc>
          <w:tcPr>
            <w:tcW w:w="9859" w:type="dxa"/>
            <w:gridSpan w:val="15"/>
            <w:shd w:val="clear" w:color="auto" w:fill="F7CAAC"/>
          </w:tcPr>
          <w:p w14:paraId="5327FEDA" w14:textId="77777777" w:rsidR="007F2B4D" w:rsidRDefault="007F2B4D" w:rsidP="005133EF">
            <w:pPr>
              <w:jc w:val="both"/>
            </w:pPr>
            <w:r>
              <w:rPr>
                <w:b/>
              </w:rPr>
              <w:t>Zkušenosti s vedením kvalifikačních a rigorózních prací</w:t>
            </w:r>
          </w:p>
        </w:tc>
      </w:tr>
      <w:tr w:rsidR="007F2B4D" w14:paraId="66984CA8" w14:textId="77777777" w:rsidTr="00250E5F">
        <w:trPr>
          <w:trHeight w:val="496"/>
        </w:trPr>
        <w:tc>
          <w:tcPr>
            <w:tcW w:w="9859" w:type="dxa"/>
            <w:gridSpan w:val="15"/>
          </w:tcPr>
          <w:p w14:paraId="12050A21" w14:textId="2E8A545B" w:rsidR="007F2B4D" w:rsidRDefault="007F2B4D" w:rsidP="005133EF">
            <w:pPr>
              <w:jc w:val="both"/>
            </w:pPr>
            <w:r>
              <w:t>Bakalářské práce: 3</w:t>
            </w:r>
            <w:r w:rsidR="005F7055">
              <w:t>1</w:t>
            </w:r>
          </w:p>
          <w:p w14:paraId="66625D0B" w14:textId="77777777" w:rsidR="007F2B4D" w:rsidRDefault="007F2B4D" w:rsidP="005133EF">
            <w:pPr>
              <w:jc w:val="both"/>
            </w:pPr>
            <w:r>
              <w:t>Diplomové práce: 5</w:t>
            </w:r>
          </w:p>
        </w:tc>
      </w:tr>
      <w:tr w:rsidR="007F2B4D" w14:paraId="71A7DF59" w14:textId="77777777" w:rsidTr="00250E5F">
        <w:trPr>
          <w:cantSplit/>
        </w:trPr>
        <w:tc>
          <w:tcPr>
            <w:tcW w:w="3347" w:type="dxa"/>
            <w:gridSpan w:val="3"/>
            <w:tcBorders>
              <w:top w:val="single" w:sz="12" w:space="0" w:color="auto"/>
            </w:tcBorders>
            <w:shd w:val="clear" w:color="auto" w:fill="F7CAAC"/>
          </w:tcPr>
          <w:p w14:paraId="7BC1A4D1" w14:textId="77777777" w:rsidR="007F2B4D" w:rsidRDefault="007F2B4D"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4EDCD352" w14:textId="77777777" w:rsidR="007F2B4D" w:rsidRDefault="007F2B4D" w:rsidP="005133EF">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08A3D220" w14:textId="77777777" w:rsidR="007F2B4D" w:rsidRDefault="007F2B4D" w:rsidP="005133E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FC0C73B" w14:textId="77777777" w:rsidR="007F2B4D" w:rsidRDefault="007F2B4D" w:rsidP="005133EF">
            <w:pPr>
              <w:jc w:val="both"/>
              <w:rPr>
                <w:b/>
              </w:rPr>
            </w:pPr>
            <w:r>
              <w:rPr>
                <w:b/>
              </w:rPr>
              <w:t>Ohlasy publikací</w:t>
            </w:r>
          </w:p>
        </w:tc>
      </w:tr>
      <w:tr w:rsidR="007F2B4D" w14:paraId="2EEEBCD5" w14:textId="77777777" w:rsidTr="00250E5F">
        <w:trPr>
          <w:cantSplit/>
        </w:trPr>
        <w:tc>
          <w:tcPr>
            <w:tcW w:w="3347" w:type="dxa"/>
            <w:gridSpan w:val="3"/>
          </w:tcPr>
          <w:p w14:paraId="50304D05" w14:textId="77777777" w:rsidR="007F2B4D" w:rsidRDefault="007F2B4D" w:rsidP="005133EF">
            <w:pPr>
              <w:jc w:val="both"/>
            </w:pPr>
          </w:p>
        </w:tc>
        <w:tc>
          <w:tcPr>
            <w:tcW w:w="2245" w:type="dxa"/>
            <w:gridSpan w:val="3"/>
          </w:tcPr>
          <w:p w14:paraId="6807A409" w14:textId="77777777" w:rsidR="007F2B4D" w:rsidRDefault="007F2B4D" w:rsidP="005133EF">
            <w:pPr>
              <w:jc w:val="both"/>
            </w:pPr>
          </w:p>
        </w:tc>
        <w:tc>
          <w:tcPr>
            <w:tcW w:w="2248" w:type="dxa"/>
            <w:gridSpan w:val="6"/>
            <w:tcBorders>
              <w:right w:val="single" w:sz="12" w:space="0" w:color="auto"/>
            </w:tcBorders>
          </w:tcPr>
          <w:p w14:paraId="082CEAB4" w14:textId="77777777" w:rsidR="007F2B4D" w:rsidRDefault="007F2B4D" w:rsidP="005133EF">
            <w:pPr>
              <w:jc w:val="both"/>
            </w:pPr>
          </w:p>
        </w:tc>
        <w:tc>
          <w:tcPr>
            <w:tcW w:w="632" w:type="dxa"/>
            <w:tcBorders>
              <w:left w:val="single" w:sz="12" w:space="0" w:color="auto"/>
            </w:tcBorders>
            <w:shd w:val="clear" w:color="auto" w:fill="F7CAAC"/>
          </w:tcPr>
          <w:p w14:paraId="3E34B16A" w14:textId="77777777" w:rsidR="007F2B4D" w:rsidRPr="00F20AEF" w:rsidRDefault="007F2B4D" w:rsidP="005133EF">
            <w:pPr>
              <w:jc w:val="both"/>
            </w:pPr>
            <w:proofErr w:type="spellStart"/>
            <w:r w:rsidRPr="00F20AEF">
              <w:rPr>
                <w:b/>
              </w:rPr>
              <w:t>WoS</w:t>
            </w:r>
            <w:proofErr w:type="spellEnd"/>
          </w:p>
        </w:tc>
        <w:tc>
          <w:tcPr>
            <w:tcW w:w="693" w:type="dxa"/>
            <w:shd w:val="clear" w:color="auto" w:fill="F7CAAC"/>
          </w:tcPr>
          <w:p w14:paraId="068707ED" w14:textId="77777777" w:rsidR="007F2B4D" w:rsidRPr="00F20AEF" w:rsidRDefault="007F2B4D" w:rsidP="005133EF">
            <w:pPr>
              <w:jc w:val="both"/>
              <w:rPr>
                <w:sz w:val="18"/>
              </w:rPr>
            </w:pPr>
            <w:proofErr w:type="spellStart"/>
            <w:r w:rsidRPr="00F20AEF">
              <w:rPr>
                <w:b/>
                <w:sz w:val="18"/>
              </w:rPr>
              <w:t>Scopus</w:t>
            </w:r>
            <w:proofErr w:type="spellEnd"/>
          </w:p>
        </w:tc>
        <w:tc>
          <w:tcPr>
            <w:tcW w:w="694" w:type="dxa"/>
            <w:shd w:val="clear" w:color="auto" w:fill="F7CAAC"/>
          </w:tcPr>
          <w:p w14:paraId="0547CF77" w14:textId="77777777" w:rsidR="007F2B4D" w:rsidRDefault="007F2B4D" w:rsidP="005133EF">
            <w:pPr>
              <w:jc w:val="both"/>
            </w:pPr>
            <w:r>
              <w:rPr>
                <w:b/>
                <w:sz w:val="18"/>
              </w:rPr>
              <w:t>ostatní</w:t>
            </w:r>
          </w:p>
        </w:tc>
      </w:tr>
      <w:tr w:rsidR="007F2B4D" w14:paraId="2029E04E" w14:textId="77777777" w:rsidTr="00250E5F">
        <w:trPr>
          <w:cantSplit/>
          <w:trHeight w:val="70"/>
        </w:trPr>
        <w:tc>
          <w:tcPr>
            <w:tcW w:w="3347" w:type="dxa"/>
            <w:gridSpan w:val="3"/>
            <w:shd w:val="clear" w:color="auto" w:fill="F7CAAC"/>
          </w:tcPr>
          <w:p w14:paraId="17CEFE7D" w14:textId="77777777" w:rsidR="007F2B4D" w:rsidRDefault="007F2B4D" w:rsidP="005133EF">
            <w:pPr>
              <w:jc w:val="both"/>
            </w:pPr>
            <w:r>
              <w:rPr>
                <w:b/>
              </w:rPr>
              <w:t>Obor jmenovacího řízení</w:t>
            </w:r>
          </w:p>
        </w:tc>
        <w:tc>
          <w:tcPr>
            <w:tcW w:w="2245" w:type="dxa"/>
            <w:gridSpan w:val="3"/>
            <w:shd w:val="clear" w:color="auto" w:fill="F7CAAC"/>
          </w:tcPr>
          <w:p w14:paraId="7B05C358" w14:textId="77777777" w:rsidR="007F2B4D" w:rsidRDefault="007F2B4D" w:rsidP="005133EF">
            <w:pPr>
              <w:jc w:val="both"/>
            </w:pPr>
            <w:r>
              <w:rPr>
                <w:b/>
              </w:rPr>
              <w:t>Rok udělení hodnosti</w:t>
            </w:r>
          </w:p>
        </w:tc>
        <w:tc>
          <w:tcPr>
            <w:tcW w:w="2248" w:type="dxa"/>
            <w:gridSpan w:val="6"/>
            <w:tcBorders>
              <w:right w:val="single" w:sz="12" w:space="0" w:color="auto"/>
            </w:tcBorders>
            <w:shd w:val="clear" w:color="auto" w:fill="F7CAAC"/>
          </w:tcPr>
          <w:p w14:paraId="2724012E" w14:textId="77777777" w:rsidR="007F2B4D" w:rsidRDefault="007F2B4D" w:rsidP="005133EF">
            <w:pPr>
              <w:jc w:val="both"/>
            </w:pPr>
            <w:r>
              <w:rPr>
                <w:b/>
              </w:rPr>
              <w:t>Řízení konáno na VŠ</w:t>
            </w:r>
          </w:p>
        </w:tc>
        <w:tc>
          <w:tcPr>
            <w:tcW w:w="632" w:type="dxa"/>
            <w:tcBorders>
              <w:left w:val="single" w:sz="12" w:space="0" w:color="auto"/>
            </w:tcBorders>
          </w:tcPr>
          <w:p w14:paraId="2B4DFF14" w14:textId="77777777" w:rsidR="007F2B4D" w:rsidRPr="00F20AEF" w:rsidRDefault="007F2B4D" w:rsidP="005133EF">
            <w:pPr>
              <w:jc w:val="both"/>
              <w:rPr>
                <w:b/>
              </w:rPr>
            </w:pPr>
          </w:p>
        </w:tc>
        <w:tc>
          <w:tcPr>
            <w:tcW w:w="693" w:type="dxa"/>
          </w:tcPr>
          <w:p w14:paraId="6A3F7309" w14:textId="77777777" w:rsidR="007F2B4D" w:rsidRPr="00F20AEF" w:rsidRDefault="007F2B4D" w:rsidP="005133EF">
            <w:pPr>
              <w:jc w:val="both"/>
              <w:rPr>
                <w:b/>
              </w:rPr>
            </w:pPr>
          </w:p>
        </w:tc>
        <w:tc>
          <w:tcPr>
            <w:tcW w:w="694" w:type="dxa"/>
          </w:tcPr>
          <w:p w14:paraId="1F2D1922" w14:textId="77777777" w:rsidR="007F2B4D" w:rsidRDefault="007F2B4D" w:rsidP="005133EF">
            <w:pPr>
              <w:jc w:val="both"/>
              <w:rPr>
                <w:b/>
              </w:rPr>
            </w:pPr>
          </w:p>
        </w:tc>
      </w:tr>
      <w:tr w:rsidR="007F2B4D" w14:paraId="1F3E4524" w14:textId="77777777" w:rsidTr="00250E5F">
        <w:trPr>
          <w:trHeight w:val="205"/>
        </w:trPr>
        <w:tc>
          <w:tcPr>
            <w:tcW w:w="3347" w:type="dxa"/>
            <w:gridSpan w:val="3"/>
          </w:tcPr>
          <w:p w14:paraId="018ED799" w14:textId="77777777" w:rsidR="007F2B4D" w:rsidRDefault="007F2B4D" w:rsidP="005133EF">
            <w:pPr>
              <w:jc w:val="both"/>
            </w:pPr>
          </w:p>
        </w:tc>
        <w:tc>
          <w:tcPr>
            <w:tcW w:w="2245" w:type="dxa"/>
            <w:gridSpan w:val="3"/>
          </w:tcPr>
          <w:p w14:paraId="5FF1B217" w14:textId="77777777" w:rsidR="007F2B4D" w:rsidRDefault="007F2B4D" w:rsidP="005133EF">
            <w:pPr>
              <w:jc w:val="both"/>
            </w:pPr>
          </w:p>
        </w:tc>
        <w:tc>
          <w:tcPr>
            <w:tcW w:w="2248" w:type="dxa"/>
            <w:gridSpan w:val="6"/>
            <w:tcBorders>
              <w:right w:val="single" w:sz="12" w:space="0" w:color="auto"/>
            </w:tcBorders>
          </w:tcPr>
          <w:p w14:paraId="564A0E52" w14:textId="77777777" w:rsidR="007F2B4D" w:rsidRDefault="007F2B4D" w:rsidP="005133EF">
            <w:pPr>
              <w:jc w:val="both"/>
            </w:pPr>
          </w:p>
        </w:tc>
        <w:tc>
          <w:tcPr>
            <w:tcW w:w="1325" w:type="dxa"/>
            <w:gridSpan w:val="2"/>
            <w:tcBorders>
              <w:left w:val="single" w:sz="12" w:space="0" w:color="auto"/>
            </w:tcBorders>
            <w:shd w:val="clear" w:color="auto" w:fill="FBD4B4"/>
            <w:vAlign w:val="center"/>
          </w:tcPr>
          <w:p w14:paraId="72144FA7" w14:textId="77777777" w:rsidR="007F2B4D" w:rsidRPr="00F20AEF" w:rsidRDefault="007F2B4D"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040C124" w14:textId="77777777" w:rsidR="007F2B4D" w:rsidRDefault="007F2B4D" w:rsidP="005133EF">
            <w:pPr>
              <w:rPr>
                <w:b/>
              </w:rPr>
            </w:pPr>
            <w:r>
              <w:rPr>
                <w:b/>
              </w:rPr>
              <w:t xml:space="preserve">    /</w:t>
            </w:r>
          </w:p>
        </w:tc>
      </w:tr>
      <w:tr w:rsidR="007F2B4D" w14:paraId="1F5E78A0" w14:textId="77777777" w:rsidTr="00250E5F">
        <w:tc>
          <w:tcPr>
            <w:tcW w:w="9859" w:type="dxa"/>
            <w:gridSpan w:val="15"/>
            <w:shd w:val="clear" w:color="auto" w:fill="F7CAAC"/>
          </w:tcPr>
          <w:p w14:paraId="32EF3F5C" w14:textId="77777777" w:rsidR="007F2B4D" w:rsidRDefault="007F2B4D"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7F2B4D" w14:paraId="55192661" w14:textId="77777777" w:rsidTr="00250E5F">
        <w:trPr>
          <w:trHeight w:val="552"/>
        </w:trPr>
        <w:tc>
          <w:tcPr>
            <w:tcW w:w="9859" w:type="dxa"/>
            <w:gridSpan w:val="15"/>
          </w:tcPr>
          <w:p w14:paraId="3F9C2779" w14:textId="341868E8" w:rsidR="00A80D43" w:rsidRPr="00A80D43" w:rsidRDefault="00A80D43" w:rsidP="00E752CB">
            <w:pPr>
              <w:rPr>
                <w:ins w:id="519" w:author="Jana Janíková" w:date="2025-07-07T11:05:00Z"/>
              </w:rPr>
            </w:pPr>
            <w:ins w:id="520" w:author="Jana Janíková" w:date="2025-07-07T11:05:00Z">
              <w:r w:rsidRPr="00A80D43">
                <w:t xml:space="preserve">"Podpora zelených dovedností a udržitelnosti na UTB ve Zlíně, </w:t>
              </w:r>
              <w:proofErr w:type="spellStart"/>
              <w:r w:rsidRPr="00A80D43">
                <w:t>reg</w:t>
              </w:r>
              <w:proofErr w:type="spellEnd"/>
              <w:r w:rsidRPr="00A80D43">
                <w:t xml:space="preserve">. č. NPO_UTB_MSMT-2145/2024-4. Zastává pozici garanta studijního předmětu a </w:t>
              </w:r>
              <w:r>
                <w:t>tvůrce</w:t>
              </w:r>
              <w:r w:rsidRPr="00A80D43">
                <w:t xml:space="preserve"> studijních materiálů předmětu</w:t>
              </w:r>
            </w:ins>
            <w:ins w:id="521" w:author="Jana Janíková" w:date="2025-07-07T11:06:00Z">
              <w:r w:rsidR="00F43F8F">
                <w:t xml:space="preserve"> Udržitelnost, spotřeba a kultura.</w:t>
              </w:r>
            </w:ins>
          </w:p>
          <w:p w14:paraId="0646618E" w14:textId="66869DBC" w:rsidR="004310B2" w:rsidRDefault="007F2B4D" w:rsidP="0039709A">
            <w:pPr>
              <w:rPr>
                <w:b/>
              </w:rPr>
            </w:pPr>
            <w:r w:rsidRPr="003719C2">
              <w:t>Dokumentární film Fantom – projekt uměleckého výzkumu. In </w:t>
            </w:r>
            <w:r w:rsidRPr="003719C2">
              <w:rPr>
                <w:i/>
                <w:iCs/>
              </w:rPr>
              <w:t xml:space="preserve">Na viděnou II, mezioborová konference platformy pro studium vizuální kultury </w:t>
            </w:r>
            <w:proofErr w:type="spellStart"/>
            <w:r w:rsidRPr="003719C2">
              <w:rPr>
                <w:i/>
                <w:iCs/>
              </w:rPr>
              <w:t>Fresh</w:t>
            </w:r>
            <w:proofErr w:type="spellEnd"/>
            <w:r w:rsidRPr="003719C2">
              <w:rPr>
                <w:i/>
                <w:iCs/>
              </w:rPr>
              <w:t xml:space="preserve"> </w:t>
            </w:r>
            <w:proofErr w:type="spellStart"/>
            <w:r w:rsidRPr="003719C2">
              <w:rPr>
                <w:i/>
                <w:iCs/>
              </w:rPr>
              <w:t>Eye</w:t>
            </w:r>
            <w:proofErr w:type="spellEnd"/>
            <w:r w:rsidRPr="003719C2">
              <w:rPr>
                <w:i/>
                <w:iCs/>
              </w:rPr>
              <w:t>.</w:t>
            </w:r>
            <w:r w:rsidRPr="003719C2">
              <w:t xml:space="preserve"> Praha, </w:t>
            </w:r>
            <w:proofErr w:type="spellStart"/>
            <w:r w:rsidRPr="003719C2">
              <w:t>Ponrepo</w:t>
            </w:r>
            <w:proofErr w:type="spellEnd"/>
            <w:r w:rsidRPr="003719C2">
              <w:t xml:space="preserve">, </w:t>
            </w:r>
            <w:r w:rsidRPr="00463502">
              <w:t>17. 10. 2018.</w:t>
            </w:r>
            <w:r w:rsidRPr="003719C2">
              <w:br/>
            </w:r>
            <w:proofErr w:type="spellStart"/>
            <w:r w:rsidRPr="003719C2">
              <w:t>The</w:t>
            </w:r>
            <w:proofErr w:type="spellEnd"/>
            <w:r w:rsidRPr="003719C2">
              <w:t xml:space="preserve"> </w:t>
            </w:r>
            <w:proofErr w:type="spellStart"/>
            <w:r w:rsidRPr="003719C2">
              <w:t>Foetus</w:t>
            </w:r>
            <w:proofErr w:type="spellEnd"/>
            <w:r w:rsidRPr="003719C2">
              <w:t xml:space="preserve"> in </w:t>
            </w:r>
            <w:proofErr w:type="spellStart"/>
            <w:r w:rsidRPr="003719C2">
              <w:t>the</w:t>
            </w:r>
            <w:proofErr w:type="spellEnd"/>
            <w:r w:rsidRPr="003719C2">
              <w:t xml:space="preserve"> </w:t>
            </w:r>
            <w:proofErr w:type="spellStart"/>
            <w:r w:rsidRPr="003719C2">
              <w:t>age</w:t>
            </w:r>
            <w:proofErr w:type="spellEnd"/>
            <w:r w:rsidRPr="003719C2">
              <w:t xml:space="preserve"> </w:t>
            </w:r>
            <w:proofErr w:type="spellStart"/>
            <w:r w:rsidRPr="003719C2">
              <w:t>of</w:t>
            </w:r>
            <w:proofErr w:type="spellEnd"/>
            <w:r w:rsidRPr="003719C2">
              <w:t xml:space="preserve"> </w:t>
            </w:r>
            <w:proofErr w:type="spellStart"/>
            <w:r w:rsidRPr="003719C2">
              <w:t>its</w:t>
            </w:r>
            <w:proofErr w:type="spellEnd"/>
            <w:r w:rsidRPr="003719C2">
              <w:t xml:space="preserve"> </w:t>
            </w:r>
            <w:proofErr w:type="spellStart"/>
            <w:r w:rsidRPr="003719C2">
              <w:t>ultrasound</w:t>
            </w:r>
            <w:proofErr w:type="spellEnd"/>
            <w:r w:rsidRPr="003719C2">
              <w:t xml:space="preserve"> </w:t>
            </w:r>
            <w:proofErr w:type="spellStart"/>
            <w:r w:rsidRPr="003719C2">
              <w:t>depiction</w:t>
            </w:r>
            <w:proofErr w:type="spellEnd"/>
            <w:r w:rsidRPr="003719C2">
              <w:t>. In ECREA: </w:t>
            </w:r>
            <w:proofErr w:type="spellStart"/>
            <w:r w:rsidRPr="003719C2">
              <w:rPr>
                <w:i/>
                <w:iCs/>
              </w:rPr>
              <w:t>European</w:t>
            </w:r>
            <w:proofErr w:type="spellEnd"/>
            <w:r w:rsidRPr="003719C2">
              <w:rPr>
                <w:i/>
                <w:iCs/>
              </w:rPr>
              <w:t xml:space="preserve"> </w:t>
            </w:r>
            <w:proofErr w:type="spellStart"/>
            <w:r w:rsidRPr="003719C2">
              <w:rPr>
                <w:i/>
                <w:iCs/>
              </w:rPr>
              <w:t>Communication</w:t>
            </w:r>
            <w:proofErr w:type="spellEnd"/>
            <w:r w:rsidRPr="003719C2">
              <w:rPr>
                <w:i/>
                <w:iCs/>
              </w:rPr>
              <w:t xml:space="preserve"> </w:t>
            </w:r>
            <w:proofErr w:type="spellStart"/>
            <w:r w:rsidRPr="003719C2">
              <w:rPr>
                <w:i/>
                <w:iCs/>
              </w:rPr>
              <w:t>Research</w:t>
            </w:r>
            <w:proofErr w:type="spellEnd"/>
            <w:r w:rsidRPr="003719C2">
              <w:rPr>
                <w:i/>
                <w:iCs/>
              </w:rPr>
              <w:t xml:space="preserve"> and </w:t>
            </w:r>
            <w:proofErr w:type="spellStart"/>
            <w:r w:rsidRPr="003719C2">
              <w:rPr>
                <w:i/>
                <w:iCs/>
              </w:rPr>
              <w:t>Education</w:t>
            </w:r>
            <w:proofErr w:type="spellEnd"/>
            <w:r w:rsidRPr="003719C2">
              <w:rPr>
                <w:i/>
                <w:iCs/>
              </w:rPr>
              <w:t xml:space="preserve"> </w:t>
            </w:r>
            <w:proofErr w:type="spellStart"/>
            <w:r w:rsidRPr="003719C2">
              <w:rPr>
                <w:i/>
                <w:iCs/>
              </w:rPr>
              <w:t>Association</w:t>
            </w:r>
            <w:proofErr w:type="spellEnd"/>
            <w:r w:rsidRPr="003719C2">
              <w:rPr>
                <w:i/>
                <w:iCs/>
              </w:rPr>
              <w:t xml:space="preserve">, 6th </w:t>
            </w:r>
            <w:proofErr w:type="spellStart"/>
            <w:r w:rsidRPr="003719C2">
              <w:rPr>
                <w:i/>
                <w:iCs/>
              </w:rPr>
              <w:t>European</w:t>
            </w:r>
            <w:proofErr w:type="spellEnd"/>
            <w:r w:rsidRPr="003719C2">
              <w:rPr>
                <w:i/>
                <w:iCs/>
              </w:rPr>
              <w:t xml:space="preserve"> </w:t>
            </w:r>
            <w:proofErr w:type="spellStart"/>
            <w:r w:rsidRPr="003719C2">
              <w:rPr>
                <w:i/>
                <w:iCs/>
              </w:rPr>
              <w:t>Communication</w:t>
            </w:r>
            <w:proofErr w:type="spellEnd"/>
            <w:r w:rsidRPr="003719C2">
              <w:rPr>
                <w:i/>
                <w:iCs/>
              </w:rPr>
              <w:t xml:space="preserve"> </w:t>
            </w:r>
            <w:proofErr w:type="spellStart"/>
            <w:r w:rsidRPr="003719C2">
              <w:rPr>
                <w:i/>
                <w:iCs/>
              </w:rPr>
              <w:t>Conference</w:t>
            </w:r>
            <w:proofErr w:type="spellEnd"/>
            <w:r w:rsidRPr="003719C2">
              <w:rPr>
                <w:i/>
                <w:iCs/>
              </w:rPr>
              <w:t xml:space="preserve">: </w:t>
            </w:r>
            <w:proofErr w:type="spellStart"/>
            <w:r w:rsidRPr="003719C2">
              <w:rPr>
                <w:i/>
                <w:iCs/>
              </w:rPr>
              <w:t>Mediated</w:t>
            </w:r>
            <w:proofErr w:type="spellEnd"/>
            <w:r w:rsidRPr="003719C2">
              <w:rPr>
                <w:i/>
                <w:iCs/>
              </w:rPr>
              <w:t xml:space="preserve"> (Dis)</w:t>
            </w:r>
            <w:proofErr w:type="spellStart"/>
            <w:r w:rsidRPr="003719C2">
              <w:rPr>
                <w:i/>
                <w:iCs/>
              </w:rPr>
              <w:t>Continuities</w:t>
            </w:r>
            <w:proofErr w:type="spellEnd"/>
            <w:r w:rsidRPr="003719C2">
              <w:rPr>
                <w:i/>
                <w:iCs/>
              </w:rPr>
              <w:t xml:space="preserve">: </w:t>
            </w:r>
            <w:proofErr w:type="spellStart"/>
            <w:r w:rsidRPr="003719C2">
              <w:rPr>
                <w:i/>
                <w:iCs/>
              </w:rPr>
              <w:t>Contesting</w:t>
            </w:r>
            <w:proofErr w:type="spellEnd"/>
            <w:r w:rsidRPr="003719C2">
              <w:rPr>
                <w:i/>
                <w:iCs/>
              </w:rPr>
              <w:t xml:space="preserve"> </w:t>
            </w:r>
            <w:proofErr w:type="spellStart"/>
            <w:r w:rsidRPr="003719C2">
              <w:rPr>
                <w:i/>
                <w:iCs/>
              </w:rPr>
              <w:t>Pasts</w:t>
            </w:r>
            <w:proofErr w:type="spellEnd"/>
            <w:r w:rsidRPr="003719C2">
              <w:rPr>
                <w:i/>
                <w:iCs/>
              </w:rPr>
              <w:t xml:space="preserve">, </w:t>
            </w:r>
            <w:proofErr w:type="spellStart"/>
            <w:r w:rsidRPr="003719C2">
              <w:rPr>
                <w:i/>
                <w:iCs/>
              </w:rPr>
              <w:t>Presents</w:t>
            </w:r>
            <w:proofErr w:type="spellEnd"/>
            <w:r w:rsidRPr="003719C2">
              <w:rPr>
                <w:i/>
                <w:iCs/>
              </w:rPr>
              <w:t xml:space="preserve"> and Futures</w:t>
            </w:r>
            <w:r w:rsidRPr="003719C2">
              <w:t xml:space="preserve">, Prague, 9-12 </w:t>
            </w:r>
            <w:proofErr w:type="spellStart"/>
            <w:r w:rsidRPr="00463502">
              <w:t>November</w:t>
            </w:r>
            <w:proofErr w:type="spellEnd"/>
            <w:r w:rsidRPr="00463502">
              <w:t>, 2016.</w:t>
            </w:r>
          </w:p>
        </w:tc>
      </w:tr>
      <w:tr w:rsidR="007F2B4D" w14:paraId="400BC33D" w14:textId="77777777" w:rsidTr="00250E5F">
        <w:trPr>
          <w:trHeight w:val="218"/>
        </w:trPr>
        <w:tc>
          <w:tcPr>
            <w:tcW w:w="9859" w:type="dxa"/>
            <w:gridSpan w:val="15"/>
            <w:shd w:val="clear" w:color="auto" w:fill="F7CAAC"/>
          </w:tcPr>
          <w:p w14:paraId="40E22E01" w14:textId="77777777" w:rsidR="007F2B4D" w:rsidRDefault="007F2B4D" w:rsidP="005133EF">
            <w:pPr>
              <w:rPr>
                <w:b/>
              </w:rPr>
            </w:pPr>
            <w:r>
              <w:rPr>
                <w:b/>
              </w:rPr>
              <w:t>Působení v zahraničí</w:t>
            </w:r>
          </w:p>
        </w:tc>
      </w:tr>
      <w:tr w:rsidR="007F2B4D" w14:paraId="2D32F8AE" w14:textId="77777777" w:rsidTr="004911EF">
        <w:trPr>
          <w:trHeight w:val="538"/>
        </w:trPr>
        <w:tc>
          <w:tcPr>
            <w:tcW w:w="9859" w:type="dxa"/>
            <w:gridSpan w:val="15"/>
          </w:tcPr>
          <w:p w14:paraId="1E4DE410" w14:textId="77777777" w:rsidR="007F2B4D" w:rsidRDefault="007F2B4D" w:rsidP="005133EF">
            <w:pPr>
              <w:rPr>
                <w:b/>
              </w:rPr>
            </w:pPr>
          </w:p>
        </w:tc>
      </w:tr>
      <w:tr w:rsidR="007F2B4D" w14:paraId="2AC7B44C" w14:textId="77777777" w:rsidTr="00250E5F">
        <w:trPr>
          <w:cantSplit/>
          <w:trHeight w:val="470"/>
        </w:trPr>
        <w:tc>
          <w:tcPr>
            <w:tcW w:w="2518" w:type="dxa"/>
            <w:shd w:val="clear" w:color="auto" w:fill="F7CAAC"/>
          </w:tcPr>
          <w:p w14:paraId="177AEDE6" w14:textId="77777777" w:rsidR="007F2B4D" w:rsidRDefault="007F2B4D" w:rsidP="005133EF">
            <w:pPr>
              <w:jc w:val="both"/>
              <w:rPr>
                <w:b/>
              </w:rPr>
            </w:pPr>
            <w:r>
              <w:rPr>
                <w:b/>
              </w:rPr>
              <w:t xml:space="preserve">Podpis </w:t>
            </w:r>
          </w:p>
        </w:tc>
        <w:tc>
          <w:tcPr>
            <w:tcW w:w="4536" w:type="dxa"/>
            <w:gridSpan w:val="8"/>
          </w:tcPr>
          <w:p w14:paraId="62055D5B" w14:textId="40001778" w:rsidR="007F2B4D" w:rsidRDefault="00951F1B" w:rsidP="005133EF">
            <w:pPr>
              <w:jc w:val="both"/>
            </w:pPr>
            <w:r>
              <w:t>Markéta Dvořáčková v. r.</w:t>
            </w:r>
          </w:p>
        </w:tc>
        <w:tc>
          <w:tcPr>
            <w:tcW w:w="786" w:type="dxa"/>
            <w:gridSpan w:val="3"/>
            <w:shd w:val="clear" w:color="auto" w:fill="F7CAAC"/>
          </w:tcPr>
          <w:p w14:paraId="02DB4CDF" w14:textId="77777777" w:rsidR="007F2B4D" w:rsidRDefault="007F2B4D" w:rsidP="005133EF">
            <w:pPr>
              <w:jc w:val="both"/>
            </w:pPr>
            <w:r>
              <w:rPr>
                <w:b/>
              </w:rPr>
              <w:t>datum</w:t>
            </w:r>
          </w:p>
        </w:tc>
        <w:tc>
          <w:tcPr>
            <w:tcW w:w="2019" w:type="dxa"/>
            <w:gridSpan w:val="3"/>
          </w:tcPr>
          <w:p w14:paraId="3220AE33" w14:textId="1681C4F0" w:rsidR="007F2B4D" w:rsidRDefault="00951F1B" w:rsidP="005133EF">
            <w:pPr>
              <w:jc w:val="both"/>
            </w:pPr>
            <w:r w:rsidRPr="00463502">
              <w:t>10.</w:t>
            </w:r>
            <w:r w:rsidR="0052045A">
              <w:t xml:space="preserve"> </w:t>
            </w:r>
            <w:r w:rsidRPr="00463502">
              <w:t>10.</w:t>
            </w:r>
            <w:r w:rsidR="0052045A">
              <w:t xml:space="preserve"> </w:t>
            </w:r>
            <w:r w:rsidRPr="00463502">
              <w:t>202</w:t>
            </w:r>
            <w:r w:rsidR="00507ABB" w:rsidRPr="00463502">
              <w:t>4</w:t>
            </w:r>
          </w:p>
        </w:tc>
      </w:tr>
    </w:tbl>
    <w:p w14:paraId="2193AA3B" w14:textId="1787E784" w:rsidR="00D86F7C" w:rsidRDefault="00D86F7C">
      <w:pPr>
        <w:spacing w:after="160" w:line="259" w:lineRule="auto"/>
      </w:pPr>
    </w:p>
    <w:p w14:paraId="67169510" w14:textId="77777777" w:rsidR="0039709A" w:rsidRDefault="0039709A">
      <w:pPr>
        <w:rPr>
          <w:ins w:id="522" w:author="Hana Ponížilová" w:date="2025-08-07T07:14:00Z"/>
        </w:rPr>
      </w:pPr>
      <w:ins w:id="523" w:author="Hana Ponížilová" w:date="2025-08-07T07:1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851"/>
        <w:gridCol w:w="75"/>
        <w:gridCol w:w="709"/>
        <w:gridCol w:w="693"/>
        <w:gridCol w:w="694"/>
      </w:tblGrid>
      <w:tr w:rsidR="00615630" w14:paraId="6EF76BB0" w14:textId="77777777" w:rsidTr="00615630">
        <w:tc>
          <w:tcPr>
            <w:tcW w:w="9859" w:type="dxa"/>
            <w:gridSpan w:val="14"/>
            <w:tcBorders>
              <w:top w:val="single" w:sz="4" w:space="0" w:color="auto"/>
              <w:left w:val="single" w:sz="4" w:space="0" w:color="auto"/>
              <w:bottom w:val="double" w:sz="4" w:space="0" w:color="auto"/>
              <w:right w:val="single" w:sz="4" w:space="0" w:color="auto"/>
            </w:tcBorders>
            <w:shd w:val="clear" w:color="auto" w:fill="BDD6EE"/>
          </w:tcPr>
          <w:p w14:paraId="733FBB0A" w14:textId="4053BA15" w:rsidR="00615630" w:rsidRDefault="00615630" w:rsidP="005133EF">
            <w:pPr>
              <w:jc w:val="both"/>
              <w:rPr>
                <w:b/>
                <w:sz w:val="28"/>
              </w:rPr>
            </w:pPr>
            <w:r>
              <w:rPr>
                <w:b/>
                <w:sz w:val="28"/>
              </w:rPr>
              <w:lastRenderedPageBreak/>
              <w:t>C-I – Personální zabezpečení</w:t>
            </w:r>
          </w:p>
        </w:tc>
      </w:tr>
      <w:tr w:rsidR="00615630" w14:paraId="15BFB707" w14:textId="77777777" w:rsidTr="005133EF">
        <w:tblPrEx>
          <w:tblLook w:val="04A0" w:firstRow="1" w:lastRow="0" w:firstColumn="1" w:lastColumn="0" w:noHBand="0" w:noVBand="1"/>
        </w:tblPrEx>
        <w:tc>
          <w:tcPr>
            <w:tcW w:w="2518" w:type="dxa"/>
            <w:tcBorders>
              <w:top w:val="double" w:sz="4" w:space="0" w:color="auto"/>
            </w:tcBorders>
            <w:shd w:val="clear" w:color="auto" w:fill="F7CAAC"/>
          </w:tcPr>
          <w:p w14:paraId="24EB1EEC" w14:textId="77777777" w:rsidR="00615630" w:rsidRDefault="00615630" w:rsidP="005133EF">
            <w:pPr>
              <w:jc w:val="both"/>
              <w:rPr>
                <w:b/>
              </w:rPr>
            </w:pPr>
            <w:r>
              <w:rPr>
                <w:b/>
              </w:rPr>
              <w:t>Vysoká škola</w:t>
            </w:r>
          </w:p>
        </w:tc>
        <w:tc>
          <w:tcPr>
            <w:tcW w:w="7341" w:type="dxa"/>
            <w:gridSpan w:val="13"/>
          </w:tcPr>
          <w:p w14:paraId="6B0E116F" w14:textId="77777777" w:rsidR="00615630" w:rsidRDefault="00615630" w:rsidP="005133EF">
            <w:pPr>
              <w:jc w:val="both"/>
            </w:pPr>
            <w:r>
              <w:t>Univerzita Tomáše Bati ve Zlíně</w:t>
            </w:r>
          </w:p>
        </w:tc>
      </w:tr>
      <w:tr w:rsidR="00615630" w14:paraId="46D84F15" w14:textId="77777777" w:rsidTr="005133EF">
        <w:tblPrEx>
          <w:tblLook w:val="04A0" w:firstRow="1" w:lastRow="0" w:firstColumn="1" w:lastColumn="0" w:noHBand="0" w:noVBand="1"/>
        </w:tblPrEx>
        <w:tc>
          <w:tcPr>
            <w:tcW w:w="2518" w:type="dxa"/>
            <w:shd w:val="clear" w:color="auto" w:fill="F7CAAC"/>
          </w:tcPr>
          <w:p w14:paraId="76DD4A00" w14:textId="77777777" w:rsidR="00615630" w:rsidRDefault="00615630" w:rsidP="005133EF">
            <w:pPr>
              <w:jc w:val="both"/>
              <w:rPr>
                <w:b/>
              </w:rPr>
            </w:pPr>
            <w:r>
              <w:rPr>
                <w:b/>
              </w:rPr>
              <w:t>Součást vysoké školy</w:t>
            </w:r>
          </w:p>
        </w:tc>
        <w:tc>
          <w:tcPr>
            <w:tcW w:w="7341" w:type="dxa"/>
            <w:gridSpan w:val="13"/>
          </w:tcPr>
          <w:p w14:paraId="226CE6A0" w14:textId="77777777" w:rsidR="00615630" w:rsidRDefault="00615630" w:rsidP="005133EF">
            <w:pPr>
              <w:jc w:val="both"/>
            </w:pPr>
            <w:r>
              <w:t>Fakulta multimediálních komunikací</w:t>
            </w:r>
          </w:p>
        </w:tc>
      </w:tr>
      <w:tr w:rsidR="00615630" w14:paraId="58662A67" w14:textId="77777777" w:rsidTr="005133EF">
        <w:tblPrEx>
          <w:tblLook w:val="04A0" w:firstRow="1" w:lastRow="0" w:firstColumn="1" w:lastColumn="0" w:noHBand="0" w:noVBand="1"/>
        </w:tblPrEx>
        <w:tc>
          <w:tcPr>
            <w:tcW w:w="2518" w:type="dxa"/>
            <w:shd w:val="clear" w:color="auto" w:fill="F7CAAC"/>
          </w:tcPr>
          <w:p w14:paraId="735EB2FD" w14:textId="77777777" w:rsidR="00615630" w:rsidRDefault="00615630" w:rsidP="005133EF">
            <w:pPr>
              <w:jc w:val="both"/>
              <w:rPr>
                <w:b/>
              </w:rPr>
            </w:pPr>
            <w:r>
              <w:rPr>
                <w:b/>
              </w:rPr>
              <w:t>Název studijního programu</w:t>
            </w:r>
          </w:p>
        </w:tc>
        <w:tc>
          <w:tcPr>
            <w:tcW w:w="7341" w:type="dxa"/>
            <w:gridSpan w:val="13"/>
          </w:tcPr>
          <w:p w14:paraId="1305965D" w14:textId="16C45E9C" w:rsidR="00615630" w:rsidRDefault="009945AC" w:rsidP="005133EF">
            <w:pPr>
              <w:jc w:val="both"/>
            </w:pPr>
            <w:proofErr w:type="spellStart"/>
            <w:r w:rsidRPr="009945AC">
              <w:t>Footwear</w:t>
            </w:r>
            <w:proofErr w:type="spellEnd"/>
            <w:r w:rsidRPr="009945AC">
              <w:t xml:space="preserve"> Design</w:t>
            </w:r>
          </w:p>
        </w:tc>
      </w:tr>
      <w:tr w:rsidR="00615630" w14:paraId="539BD6B1" w14:textId="77777777" w:rsidTr="00414892">
        <w:tblPrEx>
          <w:tblLook w:val="04A0" w:firstRow="1" w:lastRow="0" w:firstColumn="1" w:lastColumn="0" w:noHBand="0" w:noVBand="1"/>
        </w:tblPrEx>
        <w:tc>
          <w:tcPr>
            <w:tcW w:w="2518" w:type="dxa"/>
            <w:shd w:val="clear" w:color="auto" w:fill="F7CAAC"/>
          </w:tcPr>
          <w:p w14:paraId="6275893B" w14:textId="77777777" w:rsidR="00615630" w:rsidRDefault="00615630" w:rsidP="005133EF">
            <w:pPr>
              <w:jc w:val="both"/>
              <w:rPr>
                <w:b/>
              </w:rPr>
            </w:pPr>
            <w:r>
              <w:rPr>
                <w:b/>
              </w:rPr>
              <w:t>Jméno a příjmení</w:t>
            </w:r>
          </w:p>
        </w:tc>
        <w:tc>
          <w:tcPr>
            <w:tcW w:w="4319" w:type="dxa"/>
            <w:gridSpan w:val="8"/>
          </w:tcPr>
          <w:p w14:paraId="521E9824" w14:textId="2061C5D7" w:rsidR="00615630" w:rsidRDefault="00334759" w:rsidP="005133EF">
            <w:pPr>
              <w:jc w:val="both"/>
            </w:pPr>
            <w:r>
              <w:t>Michal Heinrich</w:t>
            </w:r>
          </w:p>
        </w:tc>
        <w:tc>
          <w:tcPr>
            <w:tcW w:w="926" w:type="dxa"/>
            <w:gridSpan w:val="2"/>
            <w:shd w:val="clear" w:color="auto" w:fill="F7CAAC"/>
          </w:tcPr>
          <w:p w14:paraId="7ABF72A5" w14:textId="77777777" w:rsidR="00615630" w:rsidRDefault="00615630" w:rsidP="005133EF">
            <w:pPr>
              <w:jc w:val="both"/>
              <w:rPr>
                <w:b/>
              </w:rPr>
            </w:pPr>
            <w:r>
              <w:rPr>
                <w:b/>
              </w:rPr>
              <w:t>Tituly</w:t>
            </w:r>
          </w:p>
        </w:tc>
        <w:tc>
          <w:tcPr>
            <w:tcW w:w="2096" w:type="dxa"/>
            <w:gridSpan w:val="3"/>
          </w:tcPr>
          <w:p w14:paraId="1D9E0E6B" w14:textId="4F8B0C82" w:rsidR="00615630" w:rsidRDefault="009C7E7A" w:rsidP="005133EF">
            <w:pPr>
              <w:jc w:val="both"/>
            </w:pPr>
            <w:r>
              <w:t>Mgr.</w:t>
            </w:r>
          </w:p>
        </w:tc>
      </w:tr>
      <w:tr w:rsidR="00615630" w14:paraId="3E1779AE" w14:textId="77777777" w:rsidTr="00414892">
        <w:tblPrEx>
          <w:tblLook w:val="04A0" w:firstRow="1" w:lastRow="0" w:firstColumn="1" w:lastColumn="0" w:noHBand="0" w:noVBand="1"/>
        </w:tblPrEx>
        <w:tc>
          <w:tcPr>
            <w:tcW w:w="2518" w:type="dxa"/>
            <w:shd w:val="clear" w:color="auto" w:fill="F7CAAC"/>
          </w:tcPr>
          <w:p w14:paraId="1C882A81" w14:textId="77777777" w:rsidR="00615630" w:rsidRDefault="00615630" w:rsidP="005133EF">
            <w:pPr>
              <w:jc w:val="both"/>
              <w:rPr>
                <w:b/>
              </w:rPr>
            </w:pPr>
            <w:r>
              <w:rPr>
                <w:b/>
              </w:rPr>
              <w:t>Rok narození</w:t>
            </w:r>
          </w:p>
        </w:tc>
        <w:tc>
          <w:tcPr>
            <w:tcW w:w="829" w:type="dxa"/>
            <w:gridSpan w:val="2"/>
          </w:tcPr>
          <w:p w14:paraId="2ED3676A" w14:textId="36F61561" w:rsidR="00615630" w:rsidRDefault="00CB6970" w:rsidP="005133EF">
            <w:pPr>
              <w:jc w:val="both"/>
            </w:pPr>
            <w:r>
              <w:t>1989</w:t>
            </w:r>
          </w:p>
        </w:tc>
        <w:tc>
          <w:tcPr>
            <w:tcW w:w="1721" w:type="dxa"/>
            <w:shd w:val="clear" w:color="auto" w:fill="F7CAAC"/>
          </w:tcPr>
          <w:p w14:paraId="7F330B18" w14:textId="77777777" w:rsidR="00615630" w:rsidRDefault="00615630" w:rsidP="005133EF">
            <w:pPr>
              <w:jc w:val="both"/>
              <w:rPr>
                <w:b/>
              </w:rPr>
            </w:pPr>
            <w:r>
              <w:rPr>
                <w:b/>
              </w:rPr>
              <w:t>typ vztahu k VŠ</w:t>
            </w:r>
          </w:p>
        </w:tc>
        <w:tc>
          <w:tcPr>
            <w:tcW w:w="992" w:type="dxa"/>
            <w:gridSpan w:val="4"/>
          </w:tcPr>
          <w:p w14:paraId="643DA3C2" w14:textId="77777777" w:rsidR="00615630" w:rsidRDefault="00615630" w:rsidP="005133EF">
            <w:pPr>
              <w:jc w:val="both"/>
            </w:pPr>
            <w:r>
              <w:t>DPP</w:t>
            </w:r>
          </w:p>
        </w:tc>
        <w:tc>
          <w:tcPr>
            <w:tcW w:w="777" w:type="dxa"/>
            <w:shd w:val="clear" w:color="auto" w:fill="F7CAAC"/>
          </w:tcPr>
          <w:p w14:paraId="2BC0360D" w14:textId="77777777" w:rsidR="00615630" w:rsidRDefault="00615630" w:rsidP="005133EF">
            <w:pPr>
              <w:jc w:val="both"/>
              <w:rPr>
                <w:b/>
              </w:rPr>
            </w:pPr>
            <w:r>
              <w:rPr>
                <w:b/>
              </w:rPr>
              <w:t>rozsah</w:t>
            </w:r>
          </w:p>
        </w:tc>
        <w:tc>
          <w:tcPr>
            <w:tcW w:w="926" w:type="dxa"/>
            <w:gridSpan w:val="2"/>
          </w:tcPr>
          <w:p w14:paraId="28F57D24" w14:textId="6669EF43" w:rsidR="00615630" w:rsidRDefault="00334759" w:rsidP="00B47643">
            <w:pPr>
              <w:jc w:val="both"/>
            </w:pPr>
            <w:proofErr w:type="gramStart"/>
            <w:r>
              <w:t>1</w:t>
            </w:r>
            <w:r w:rsidR="008D7B45">
              <w:t>h</w:t>
            </w:r>
            <w:proofErr w:type="gramEnd"/>
            <w:r w:rsidR="008D7B45">
              <w:t>/t</w:t>
            </w:r>
          </w:p>
        </w:tc>
        <w:tc>
          <w:tcPr>
            <w:tcW w:w="709" w:type="dxa"/>
            <w:shd w:val="clear" w:color="auto" w:fill="F7CAAC"/>
          </w:tcPr>
          <w:p w14:paraId="6CCE86DF" w14:textId="77777777" w:rsidR="00615630" w:rsidRDefault="00615630" w:rsidP="005133EF">
            <w:pPr>
              <w:jc w:val="both"/>
              <w:rPr>
                <w:b/>
              </w:rPr>
            </w:pPr>
            <w:r>
              <w:rPr>
                <w:b/>
              </w:rPr>
              <w:t>do kdy</w:t>
            </w:r>
          </w:p>
        </w:tc>
        <w:tc>
          <w:tcPr>
            <w:tcW w:w="1387" w:type="dxa"/>
            <w:gridSpan w:val="2"/>
          </w:tcPr>
          <w:p w14:paraId="4A190D13" w14:textId="0E83A0D6" w:rsidR="00615630" w:rsidRDefault="00615630" w:rsidP="005133EF">
            <w:pPr>
              <w:jc w:val="both"/>
            </w:pPr>
          </w:p>
        </w:tc>
      </w:tr>
      <w:tr w:rsidR="00615630" w14:paraId="70C5B394" w14:textId="77777777" w:rsidTr="00414892">
        <w:tblPrEx>
          <w:tblLook w:val="04A0" w:firstRow="1" w:lastRow="0" w:firstColumn="1" w:lastColumn="0" w:noHBand="0" w:noVBand="1"/>
        </w:tblPrEx>
        <w:tc>
          <w:tcPr>
            <w:tcW w:w="5068" w:type="dxa"/>
            <w:gridSpan w:val="4"/>
            <w:shd w:val="clear" w:color="auto" w:fill="F7CAAC"/>
          </w:tcPr>
          <w:p w14:paraId="25A3D1A5" w14:textId="77777777" w:rsidR="00615630" w:rsidRDefault="00615630" w:rsidP="005133EF">
            <w:pPr>
              <w:jc w:val="both"/>
              <w:rPr>
                <w:b/>
              </w:rPr>
            </w:pPr>
            <w:r>
              <w:rPr>
                <w:b/>
              </w:rPr>
              <w:t>Typ vztahu na součásti VŠ, která uskutečňuje st. program</w:t>
            </w:r>
          </w:p>
        </w:tc>
        <w:tc>
          <w:tcPr>
            <w:tcW w:w="992" w:type="dxa"/>
            <w:gridSpan w:val="4"/>
          </w:tcPr>
          <w:p w14:paraId="18AE5AB8" w14:textId="77777777" w:rsidR="00615630" w:rsidRDefault="00615630" w:rsidP="005133EF">
            <w:pPr>
              <w:jc w:val="both"/>
            </w:pPr>
            <w:r>
              <w:t>DPP</w:t>
            </w:r>
          </w:p>
        </w:tc>
        <w:tc>
          <w:tcPr>
            <w:tcW w:w="777" w:type="dxa"/>
            <w:shd w:val="clear" w:color="auto" w:fill="F7CAAC"/>
          </w:tcPr>
          <w:p w14:paraId="73DB0C06" w14:textId="77777777" w:rsidR="00615630" w:rsidRDefault="00615630" w:rsidP="005133EF">
            <w:pPr>
              <w:jc w:val="both"/>
              <w:rPr>
                <w:b/>
              </w:rPr>
            </w:pPr>
            <w:r>
              <w:rPr>
                <w:b/>
              </w:rPr>
              <w:t>rozsah</w:t>
            </w:r>
          </w:p>
        </w:tc>
        <w:tc>
          <w:tcPr>
            <w:tcW w:w="926" w:type="dxa"/>
            <w:gridSpan w:val="2"/>
          </w:tcPr>
          <w:p w14:paraId="35693173" w14:textId="6DAAD3A2" w:rsidR="000F0F5E" w:rsidRDefault="00334759" w:rsidP="005133EF">
            <w:pPr>
              <w:jc w:val="both"/>
            </w:pPr>
            <w:proofErr w:type="gramStart"/>
            <w:r>
              <w:t>1</w:t>
            </w:r>
            <w:r w:rsidR="008D7B45">
              <w:t>h</w:t>
            </w:r>
            <w:proofErr w:type="gramEnd"/>
            <w:r w:rsidR="008D7B45">
              <w:t>/t</w:t>
            </w:r>
          </w:p>
        </w:tc>
        <w:tc>
          <w:tcPr>
            <w:tcW w:w="709" w:type="dxa"/>
            <w:shd w:val="clear" w:color="auto" w:fill="F7CAAC"/>
          </w:tcPr>
          <w:p w14:paraId="1F9AD894" w14:textId="77777777" w:rsidR="00615630" w:rsidRDefault="00615630" w:rsidP="005133EF">
            <w:pPr>
              <w:jc w:val="both"/>
              <w:rPr>
                <w:b/>
              </w:rPr>
            </w:pPr>
            <w:r>
              <w:rPr>
                <w:b/>
              </w:rPr>
              <w:t>do kdy</w:t>
            </w:r>
          </w:p>
        </w:tc>
        <w:tc>
          <w:tcPr>
            <w:tcW w:w="1387" w:type="dxa"/>
            <w:gridSpan w:val="2"/>
          </w:tcPr>
          <w:p w14:paraId="12736A67" w14:textId="6ABDE823" w:rsidR="00615630" w:rsidRDefault="00615630" w:rsidP="005133EF">
            <w:pPr>
              <w:jc w:val="both"/>
            </w:pPr>
          </w:p>
        </w:tc>
      </w:tr>
      <w:tr w:rsidR="00615630" w14:paraId="2DDCA8A2" w14:textId="77777777" w:rsidTr="005133EF">
        <w:tblPrEx>
          <w:tblLook w:val="04A0" w:firstRow="1" w:lastRow="0" w:firstColumn="1" w:lastColumn="0" w:noHBand="0" w:noVBand="1"/>
        </w:tblPrEx>
        <w:tc>
          <w:tcPr>
            <w:tcW w:w="6060" w:type="dxa"/>
            <w:gridSpan w:val="8"/>
            <w:shd w:val="clear" w:color="auto" w:fill="F7CAAC"/>
          </w:tcPr>
          <w:p w14:paraId="6B871D83" w14:textId="77777777" w:rsidR="00615630" w:rsidRDefault="00615630" w:rsidP="005133EF">
            <w:pPr>
              <w:jc w:val="both"/>
            </w:pPr>
            <w:r>
              <w:rPr>
                <w:b/>
              </w:rPr>
              <w:t>Další současná působení jako akademický pracovník na jiných VŠ</w:t>
            </w:r>
          </w:p>
        </w:tc>
        <w:tc>
          <w:tcPr>
            <w:tcW w:w="1703" w:type="dxa"/>
            <w:gridSpan w:val="3"/>
            <w:shd w:val="clear" w:color="auto" w:fill="F7CAAC"/>
          </w:tcPr>
          <w:p w14:paraId="39842865" w14:textId="77777777" w:rsidR="00615630" w:rsidRDefault="00615630" w:rsidP="005133EF">
            <w:pPr>
              <w:jc w:val="both"/>
              <w:rPr>
                <w:b/>
              </w:rPr>
            </w:pPr>
            <w:r>
              <w:rPr>
                <w:b/>
              </w:rPr>
              <w:t xml:space="preserve">typ </w:t>
            </w:r>
            <w:proofErr w:type="spellStart"/>
            <w:r>
              <w:rPr>
                <w:b/>
              </w:rPr>
              <w:t>prac</w:t>
            </w:r>
            <w:proofErr w:type="spellEnd"/>
            <w:r>
              <w:rPr>
                <w:b/>
              </w:rPr>
              <w:t>. vztahu</w:t>
            </w:r>
          </w:p>
        </w:tc>
        <w:tc>
          <w:tcPr>
            <w:tcW w:w="2096" w:type="dxa"/>
            <w:gridSpan w:val="3"/>
            <w:shd w:val="clear" w:color="auto" w:fill="F7CAAC"/>
          </w:tcPr>
          <w:p w14:paraId="1E0E83A2" w14:textId="77777777" w:rsidR="00615630" w:rsidRDefault="00615630" w:rsidP="005133EF">
            <w:pPr>
              <w:jc w:val="both"/>
              <w:rPr>
                <w:b/>
              </w:rPr>
            </w:pPr>
            <w:r>
              <w:rPr>
                <w:b/>
              </w:rPr>
              <w:t>rozsah</w:t>
            </w:r>
          </w:p>
        </w:tc>
      </w:tr>
      <w:tr w:rsidR="00615630" w14:paraId="11C56409" w14:textId="77777777" w:rsidTr="005133EF">
        <w:tblPrEx>
          <w:tblLook w:val="04A0" w:firstRow="1" w:lastRow="0" w:firstColumn="1" w:lastColumn="0" w:noHBand="0" w:noVBand="1"/>
        </w:tblPrEx>
        <w:tc>
          <w:tcPr>
            <w:tcW w:w="6060" w:type="dxa"/>
            <w:gridSpan w:val="8"/>
          </w:tcPr>
          <w:p w14:paraId="053E0CF9" w14:textId="77777777" w:rsidR="00615630" w:rsidRDefault="00615630" w:rsidP="005133EF">
            <w:pPr>
              <w:jc w:val="both"/>
            </w:pPr>
          </w:p>
        </w:tc>
        <w:tc>
          <w:tcPr>
            <w:tcW w:w="1703" w:type="dxa"/>
            <w:gridSpan w:val="3"/>
          </w:tcPr>
          <w:p w14:paraId="38844FD3" w14:textId="77777777" w:rsidR="00615630" w:rsidRDefault="00615630" w:rsidP="005133EF">
            <w:pPr>
              <w:jc w:val="both"/>
            </w:pPr>
          </w:p>
        </w:tc>
        <w:tc>
          <w:tcPr>
            <w:tcW w:w="2096" w:type="dxa"/>
            <w:gridSpan w:val="3"/>
          </w:tcPr>
          <w:p w14:paraId="46F7214D" w14:textId="77777777" w:rsidR="00615630" w:rsidRDefault="00615630" w:rsidP="005133EF">
            <w:pPr>
              <w:jc w:val="both"/>
            </w:pPr>
          </w:p>
        </w:tc>
      </w:tr>
      <w:tr w:rsidR="00615630" w14:paraId="2B703561" w14:textId="77777777" w:rsidTr="005133EF">
        <w:tblPrEx>
          <w:tblLook w:val="04A0" w:firstRow="1" w:lastRow="0" w:firstColumn="1" w:lastColumn="0" w:noHBand="0" w:noVBand="1"/>
        </w:tblPrEx>
        <w:tc>
          <w:tcPr>
            <w:tcW w:w="6060" w:type="dxa"/>
            <w:gridSpan w:val="8"/>
          </w:tcPr>
          <w:p w14:paraId="5C9B77AC" w14:textId="77777777" w:rsidR="00615630" w:rsidRDefault="00615630" w:rsidP="005133EF">
            <w:pPr>
              <w:jc w:val="both"/>
            </w:pPr>
          </w:p>
        </w:tc>
        <w:tc>
          <w:tcPr>
            <w:tcW w:w="1703" w:type="dxa"/>
            <w:gridSpan w:val="3"/>
          </w:tcPr>
          <w:p w14:paraId="534AE97C" w14:textId="77777777" w:rsidR="00615630" w:rsidRDefault="00615630" w:rsidP="005133EF">
            <w:pPr>
              <w:jc w:val="both"/>
            </w:pPr>
          </w:p>
        </w:tc>
        <w:tc>
          <w:tcPr>
            <w:tcW w:w="2096" w:type="dxa"/>
            <w:gridSpan w:val="3"/>
          </w:tcPr>
          <w:p w14:paraId="7BEC1861" w14:textId="77777777" w:rsidR="00615630" w:rsidRDefault="00615630" w:rsidP="005133EF">
            <w:pPr>
              <w:jc w:val="both"/>
            </w:pPr>
          </w:p>
        </w:tc>
      </w:tr>
      <w:tr w:rsidR="00615630" w14:paraId="1B5F6107" w14:textId="77777777" w:rsidTr="005133EF">
        <w:tblPrEx>
          <w:tblLook w:val="04A0" w:firstRow="1" w:lastRow="0" w:firstColumn="1" w:lastColumn="0" w:noHBand="0" w:noVBand="1"/>
        </w:tblPrEx>
        <w:tc>
          <w:tcPr>
            <w:tcW w:w="6060" w:type="dxa"/>
            <w:gridSpan w:val="8"/>
          </w:tcPr>
          <w:p w14:paraId="0ABC92B3" w14:textId="77777777" w:rsidR="00615630" w:rsidRDefault="00615630" w:rsidP="005133EF">
            <w:pPr>
              <w:jc w:val="both"/>
            </w:pPr>
          </w:p>
        </w:tc>
        <w:tc>
          <w:tcPr>
            <w:tcW w:w="1703" w:type="dxa"/>
            <w:gridSpan w:val="3"/>
          </w:tcPr>
          <w:p w14:paraId="7F5482F0" w14:textId="77777777" w:rsidR="00615630" w:rsidRDefault="00615630" w:rsidP="005133EF">
            <w:pPr>
              <w:jc w:val="both"/>
            </w:pPr>
          </w:p>
        </w:tc>
        <w:tc>
          <w:tcPr>
            <w:tcW w:w="2096" w:type="dxa"/>
            <w:gridSpan w:val="3"/>
          </w:tcPr>
          <w:p w14:paraId="68302DF1" w14:textId="77777777" w:rsidR="00615630" w:rsidRDefault="00615630" w:rsidP="005133EF">
            <w:pPr>
              <w:jc w:val="both"/>
            </w:pPr>
          </w:p>
        </w:tc>
      </w:tr>
      <w:tr w:rsidR="00615630" w14:paraId="3077F042" w14:textId="77777777" w:rsidTr="005133EF">
        <w:tblPrEx>
          <w:tblLook w:val="04A0" w:firstRow="1" w:lastRow="0" w:firstColumn="1" w:lastColumn="0" w:noHBand="0" w:noVBand="1"/>
        </w:tblPrEx>
        <w:tc>
          <w:tcPr>
            <w:tcW w:w="6060" w:type="dxa"/>
            <w:gridSpan w:val="8"/>
          </w:tcPr>
          <w:p w14:paraId="351A014A" w14:textId="77777777" w:rsidR="00615630" w:rsidRDefault="00615630" w:rsidP="005133EF">
            <w:pPr>
              <w:jc w:val="both"/>
            </w:pPr>
          </w:p>
        </w:tc>
        <w:tc>
          <w:tcPr>
            <w:tcW w:w="1703" w:type="dxa"/>
            <w:gridSpan w:val="3"/>
          </w:tcPr>
          <w:p w14:paraId="41B0531E" w14:textId="77777777" w:rsidR="00615630" w:rsidRDefault="00615630" w:rsidP="005133EF">
            <w:pPr>
              <w:jc w:val="both"/>
            </w:pPr>
          </w:p>
        </w:tc>
        <w:tc>
          <w:tcPr>
            <w:tcW w:w="2096" w:type="dxa"/>
            <w:gridSpan w:val="3"/>
          </w:tcPr>
          <w:p w14:paraId="24717A92" w14:textId="77777777" w:rsidR="00615630" w:rsidRDefault="00615630" w:rsidP="005133EF">
            <w:pPr>
              <w:jc w:val="both"/>
            </w:pPr>
          </w:p>
        </w:tc>
      </w:tr>
      <w:tr w:rsidR="00615630" w14:paraId="7965C44C" w14:textId="77777777" w:rsidTr="005133EF">
        <w:tblPrEx>
          <w:tblLook w:val="04A0" w:firstRow="1" w:lastRow="0" w:firstColumn="1" w:lastColumn="0" w:noHBand="0" w:noVBand="1"/>
        </w:tblPrEx>
        <w:tc>
          <w:tcPr>
            <w:tcW w:w="9859" w:type="dxa"/>
            <w:gridSpan w:val="14"/>
            <w:shd w:val="clear" w:color="auto" w:fill="F7CAAC"/>
          </w:tcPr>
          <w:p w14:paraId="0448D6D1" w14:textId="77777777" w:rsidR="00615630" w:rsidRDefault="00615630" w:rsidP="005133EF">
            <w:pPr>
              <w:jc w:val="both"/>
            </w:pPr>
            <w:r>
              <w:rPr>
                <w:b/>
              </w:rPr>
              <w:t>Předměty příslušného studijního programu a způsob zapojení do jejich výuky, příp. další zapojení do uskutečňování studijního programu</w:t>
            </w:r>
          </w:p>
        </w:tc>
      </w:tr>
      <w:tr w:rsidR="00615630" w14:paraId="4023FA95" w14:textId="77777777" w:rsidTr="00256A2F">
        <w:tblPrEx>
          <w:tblLook w:val="04A0" w:firstRow="1" w:lastRow="0" w:firstColumn="1" w:lastColumn="0" w:noHBand="0" w:noVBand="1"/>
        </w:tblPrEx>
        <w:trPr>
          <w:trHeight w:val="196"/>
        </w:trPr>
        <w:tc>
          <w:tcPr>
            <w:tcW w:w="9859" w:type="dxa"/>
            <w:gridSpan w:val="14"/>
            <w:tcBorders>
              <w:top w:val="nil"/>
            </w:tcBorders>
          </w:tcPr>
          <w:p w14:paraId="5028968A" w14:textId="66A2014B" w:rsidR="00615630" w:rsidRDefault="00415C8E" w:rsidP="005133EF">
            <w:pPr>
              <w:jc w:val="both"/>
            </w:pPr>
            <w:r w:rsidRPr="00C036E9">
              <w:t xml:space="preserve">Dějiny </w:t>
            </w:r>
            <w:r>
              <w:t>obouvání</w:t>
            </w:r>
            <w:r w:rsidRPr="00C036E9">
              <w:t xml:space="preserve"> 1</w:t>
            </w:r>
            <w:r>
              <w:t>, 2</w:t>
            </w:r>
            <w:r w:rsidR="00001107">
              <w:t xml:space="preserve"> </w:t>
            </w:r>
            <w:r w:rsidR="00256A2F">
              <w:t xml:space="preserve">(garant předmětu, </w:t>
            </w:r>
            <w:r>
              <w:t>přednášející</w:t>
            </w:r>
            <w:r w:rsidR="00256A2F">
              <w:t>)</w:t>
            </w:r>
          </w:p>
        </w:tc>
      </w:tr>
      <w:tr w:rsidR="00615630" w14:paraId="227E3300" w14:textId="77777777" w:rsidTr="005133EF">
        <w:tblPrEx>
          <w:tblLook w:val="04A0" w:firstRow="1" w:lastRow="0" w:firstColumn="1" w:lastColumn="0" w:noHBand="0" w:noVBand="1"/>
        </w:tblPrEx>
        <w:trPr>
          <w:trHeight w:val="340"/>
        </w:trPr>
        <w:tc>
          <w:tcPr>
            <w:tcW w:w="9859" w:type="dxa"/>
            <w:gridSpan w:val="14"/>
            <w:tcBorders>
              <w:top w:val="nil"/>
            </w:tcBorders>
            <w:shd w:val="clear" w:color="auto" w:fill="FBD4B4"/>
          </w:tcPr>
          <w:p w14:paraId="3F5106C9" w14:textId="77777777" w:rsidR="00615630" w:rsidRDefault="00615630" w:rsidP="005133EF">
            <w:pPr>
              <w:jc w:val="both"/>
              <w:rPr>
                <w:b/>
              </w:rPr>
            </w:pPr>
            <w:r>
              <w:rPr>
                <w:b/>
              </w:rPr>
              <w:t>Zapojení do výuky v dalších studijních programech na téže vysoké škole (pouze u garantů ZT a PZ předmětů)</w:t>
            </w:r>
          </w:p>
        </w:tc>
      </w:tr>
      <w:tr w:rsidR="00615630" w14:paraId="6D280C9F" w14:textId="77777777" w:rsidTr="00824F42">
        <w:tblPrEx>
          <w:tblLook w:val="04A0" w:firstRow="1" w:lastRow="0" w:firstColumn="1" w:lastColumn="0" w:noHBand="0" w:noVBand="1"/>
        </w:tblPrEx>
        <w:trPr>
          <w:trHeight w:val="340"/>
        </w:trPr>
        <w:tc>
          <w:tcPr>
            <w:tcW w:w="2802" w:type="dxa"/>
            <w:gridSpan w:val="2"/>
            <w:tcBorders>
              <w:top w:val="nil"/>
            </w:tcBorders>
          </w:tcPr>
          <w:p w14:paraId="5E7742A4" w14:textId="77777777" w:rsidR="00615630" w:rsidRDefault="00615630" w:rsidP="005133EF">
            <w:pPr>
              <w:jc w:val="both"/>
              <w:rPr>
                <w:b/>
              </w:rPr>
            </w:pPr>
            <w:r>
              <w:rPr>
                <w:b/>
              </w:rPr>
              <w:t>Název studijního předmětu</w:t>
            </w:r>
          </w:p>
        </w:tc>
        <w:tc>
          <w:tcPr>
            <w:tcW w:w="2409" w:type="dxa"/>
            <w:gridSpan w:val="3"/>
            <w:tcBorders>
              <w:top w:val="nil"/>
            </w:tcBorders>
          </w:tcPr>
          <w:p w14:paraId="20447DE6" w14:textId="77777777" w:rsidR="00615630" w:rsidRDefault="00615630" w:rsidP="005133EF">
            <w:pPr>
              <w:rPr>
                <w:b/>
              </w:rPr>
            </w:pPr>
            <w:r>
              <w:rPr>
                <w:b/>
              </w:rPr>
              <w:t>Název studijního programu</w:t>
            </w:r>
          </w:p>
        </w:tc>
        <w:tc>
          <w:tcPr>
            <w:tcW w:w="567" w:type="dxa"/>
            <w:gridSpan w:val="2"/>
            <w:tcBorders>
              <w:top w:val="nil"/>
            </w:tcBorders>
          </w:tcPr>
          <w:p w14:paraId="7E9E9EBE" w14:textId="77777777" w:rsidR="00615630" w:rsidRDefault="00615630" w:rsidP="005133EF">
            <w:pPr>
              <w:jc w:val="both"/>
              <w:rPr>
                <w:b/>
              </w:rPr>
            </w:pPr>
            <w:r>
              <w:rPr>
                <w:b/>
              </w:rPr>
              <w:t>Sem.</w:t>
            </w:r>
          </w:p>
        </w:tc>
        <w:tc>
          <w:tcPr>
            <w:tcW w:w="1910" w:type="dxa"/>
            <w:gridSpan w:val="3"/>
            <w:tcBorders>
              <w:top w:val="nil"/>
            </w:tcBorders>
          </w:tcPr>
          <w:p w14:paraId="263CD616" w14:textId="77777777" w:rsidR="00615630" w:rsidRDefault="00615630" w:rsidP="005133EF">
            <w:pPr>
              <w:rPr>
                <w:b/>
              </w:rPr>
            </w:pPr>
            <w:r>
              <w:rPr>
                <w:b/>
              </w:rPr>
              <w:t>Role ve výuce daného předmětu</w:t>
            </w:r>
          </w:p>
        </w:tc>
        <w:tc>
          <w:tcPr>
            <w:tcW w:w="2171" w:type="dxa"/>
            <w:gridSpan w:val="4"/>
            <w:tcBorders>
              <w:top w:val="nil"/>
            </w:tcBorders>
          </w:tcPr>
          <w:p w14:paraId="06EDD599" w14:textId="77777777" w:rsidR="00615630" w:rsidRDefault="00615630" w:rsidP="005133EF">
            <w:pPr>
              <w:rPr>
                <w:b/>
              </w:rPr>
            </w:pPr>
            <w:r>
              <w:rPr>
                <w:b/>
              </w:rPr>
              <w:t>(</w:t>
            </w:r>
            <w:r>
              <w:rPr>
                <w:b/>
                <w:i/>
                <w:iCs/>
              </w:rPr>
              <w:t>nepovinný údaj</w:t>
            </w:r>
            <w:r>
              <w:rPr>
                <w:b/>
              </w:rPr>
              <w:t>) Počet hodin za semestr</w:t>
            </w:r>
          </w:p>
        </w:tc>
      </w:tr>
      <w:tr w:rsidR="00615630" w14:paraId="2D43F8BB" w14:textId="77777777" w:rsidTr="00824F42">
        <w:tblPrEx>
          <w:tblLook w:val="04A0" w:firstRow="1" w:lastRow="0" w:firstColumn="1" w:lastColumn="0" w:noHBand="0" w:noVBand="1"/>
        </w:tblPrEx>
        <w:trPr>
          <w:trHeight w:val="285"/>
        </w:trPr>
        <w:tc>
          <w:tcPr>
            <w:tcW w:w="2802" w:type="dxa"/>
            <w:gridSpan w:val="2"/>
            <w:tcBorders>
              <w:top w:val="nil"/>
            </w:tcBorders>
          </w:tcPr>
          <w:p w14:paraId="347918E3" w14:textId="77777777" w:rsidR="00615630" w:rsidRDefault="00615630" w:rsidP="005133EF">
            <w:pPr>
              <w:jc w:val="both"/>
            </w:pPr>
          </w:p>
        </w:tc>
        <w:tc>
          <w:tcPr>
            <w:tcW w:w="2409" w:type="dxa"/>
            <w:gridSpan w:val="3"/>
            <w:tcBorders>
              <w:top w:val="nil"/>
            </w:tcBorders>
          </w:tcPr>
          <w:p w14:paraId="24BC9050" w14:textId="77777777" w:rsidR="00615630" w:rsidRDefault="00615630" w:rsidP="005133EF">
            <w:pPr>
              <w:jc w:val="both"/>
            </w:pPr>
          </w:p>
        </w:tc>
        <w:tc>
          <w:tcPr>
            <w:tcW w:w="567" w:type="dxa"/>
            <w:gridSpan w:val="2"/>
            <w:tcBorders>
              <w:top w:val="nil"/>
            </w:tcBorders>
          </w:tcPr>
          <w:p w14:paraId="70F90A5A" w14:textId="77777777" w:rsidR="00615630" w:rsidRDefault="00615630" w:rsidP="005133EF">
            <w:pPr>
              <w:jc w:val="both"/>
            </w:pPr>
          </w:p>
        </w:tc>
        <w:tc>
          <w:tcPr>
            <w:tcW w:w="1910" w:type="dxa"/>
            <w:gridSpan w:val="3"/>
            <w:tcBorders>
              <w:top w:val="nil"/>
            </w:tcBorders>
          </w:tcPr>
          <w:p w14:paraId="1D0F0EDE" w14:textId="77777777" w:rsidR="00615630" w:rsidRDefault="00615630" w:rsidP="005133EF">
            <w:pPr>
              <w:jc w:val="both"/>
            </w:pPr>
          </w:p>
        </w:tc>
        <w:tc>
          <w:tcPr>
            <w:tcW w:w="2171" w:type="dxa"/>
            <w:gridSpan w:val="4"/>
            <w:tcBorders>
              <w:top w:val="nil"/>
            </w:tcBorders>
          </w:tcPr>
          <w:p w14:paraId="65BA0AFA" w14:textId="77777777" w:rsidR="00615630" w:rsidRDefault="00615630" w:rsidP="005133EF">
            <w:pPr>
              <w:jc w:val="both"/>
            </w:pPr>
          </w:p>
        </w:tc>
      </w:tr>
      <w:tr w:rsidR="00615630" w14:paraId="7BFCD742" w14:textId="77777777" w:rsidTr="00824F42">
        <w:tblPrEx>
          <w:tblLook w:val="04A0" w:firstRow="1" w:lastRow="0" w:firstColumn="1" w:lastColumn="0" w:noHBand="0" w:noVBand="1"/>
        </w:tblPrEx>
        <w:trPr>
          <w:trHeight w:val="284"/>
        </w:trPr>
        <w:tc>
          <w:tcPr>
            <w:tcW w:w="2802" w:type="dxa"/>
            <w:gridSpan w:val="2"/>
            <w:tcBorders>
              <w:top w:val="nil"/>
            </w:tcBorders>
          </w:tcPr>
          <w:p w14:paraId="23A9E498" w14:textId="77777777" w:rsidR="00615630" w:rsidRDefault="00615630" w:rsidP="005133EF">
            <w:pPr>
              <w:jc w:val="both"/>
            </w:pPr>
          </w:p>
        </w:tc>
        <w:tc>
          <w:tcPr>
            <w:tcW w:w="2409" w:type="dxa"/>
            <w:gridSpan w:val="3"/>
            <w:tcBorders>
              <w:top w:val="nil"/>
            </w:tcBorders>
          </w:tcPr>
          <w:p w14:paraId="47B359B5" w14:textId="77777777" w:rsidR="00615630" w:rsidRDefault="00615630" w:rsidP="005133EF">
            <w:pPr>
              <w:jc w:val="both"/>
            </w:pPr>
          </w:p>
        </w:tc>
        <w:tc>
          <w:tcPr>
            <w:tcW w:w="567" w:type="dxa"/>
            <w:gridSpan w:val="2"/>
            <w:tcBorders>
              <w:top w:val="nil"/>
            </w:tcBorders>
          </w:tcPr>
          <w:p w14:paraId="46856153" w14:textId="77777777" w:rsidR="00615630" w:rsidRDefault="00615630" w:rsidP="005133EF">
            <w:pPr>
              <w:jc w:val="both"/>
            </w:pPr>
          </w:p>
        </w:tc>
        <w:tc>
          <w:tcPr>
            <w:tcW w:w="1910" w:type="dxa"/>
            <w:gridSpan w:val="3"/>
            <w:tcBorders>
              <w:top w:val="nil"/>
            </w:tcBorders>
          </w:tcPr>
          <w:p w14:paraId="05F38E90" w14:textId="77777777" w:rsidR="00615630" w:rsidRDefault="00615630" w:rsidP="005133EF">
            <w:pPr>
              <w:jc w:val="both"/>
            </w:pPr>
          </w:p>
        </w:tc>
        <w:tc>
          <w:tcPr>
            <w:tcW w:w="2171" w:type="dxa"/>
            <w:gridSpan w:val="4"/>
            <w:tcBorders>
              <w:top w:val="nil"/>
            </w:tcBorders>
          </w:tcPr>
          <w:p w14:paraId="6BB0E2E2" w14:textId="77777777" w:rsidR="00615630" w:rsidRDefault="00615630" w:rsidP="005133EF">
            <w:pPr>
              <w:jc w:val="both"/>
            </w:pPr>
          </w:p>
        </w:tc>
      </w:tr>
      <w:tr w:rsidR="00615630" w14:paraId="0A7B00EF" w14:textId="77777777" w:rsidTr="00824F42">
        <w:tblPrEx>
          <w:tblLook w:val="04A0" w:firstRow="1" w:lastRow="0" w:firstColumn="1" w:lastColumn="0" w:noHBand="0" w:noVBand="1"/>
        </w:tblPrEx>
        <w:trPr>
          <w:trHeight w:val="284"/>
        </w:trPr>
        <w:tc>
          <w:tcPr>
            <w:tcW w:w="2802" w:type="dxa"/>
            <w:gridSpan w:val="2"/>
            <w:tcBorders>
              <w:top w:val="nil"/>
            </w:tcBorders>
          </w:tcPr>
          <w:p w14:paraId="2DDAF331" w14:textId="77777777" w:rsidR="00615630" w:rsidRDefault="00615630" w:rsidP="005133EF">
            <w:pPr>
              <w:jc w:val="both"/>
            </w:pPr>
          </w:p>
        </w:tc>
        <w:tc>
          <w:tcPr>
            <w:tcW w:w="2409" w:type="dxa"/>
            <w:gridSpan w:val="3"/>
            <w:tcBorders>
              <w:top w:val="nil"/>
            </w:tcBorders>
          </w:tcPr>
          <w:p w14:paraId="43B06E26" w14:textId="77777777" w:rsidR="00615630" w:rsidRDefault="00615630" w:rsidP="005133EF">
            <w:pPr>
              <w:jc w:val="both"/>
            </w:pPr>
          </w:p>
        </w:tc>
        <w:tc>
          <w:tcPr>
            <w:tcW w:w="567" w:type="dxa"/>
            <w:gridSpan w:val="2"/>
            <w:tcBorders>
              <w:top w:val="nil"/>
            </w:tcBorders>
          </w:tcPr>
          <w:p w14:paraId="627E8F5B" w14:textId="77777777" w:rsidR="00615630" w:rsidRDefault="00615630" w:rsidP="005133EF">
            <w:pPr>
              <w:jc w:val="both"/>
            </w:pPr>
          </w:p>
        </w:tc>
        <w:tc>
          <w:tcPr>
            <w:tcW w:w="1910" w:type="dxa"/>
            <w:gridSpan w:val="3"/>
            <w:tcBorders>
              <w:top w:val="nil"/>
            </w:tcBorders>
          </w:tcPr>
          <w:p w14:paraId="2C4E70F3" w14:textId="77777777" w:rsidR="00615630" w:rsidRDefault="00615630" w:rsidP="005133EF">
            <w:pPr>
              <w:jc w:val="both"/>
            </w:pPr>
          </w:p>
        </w:tc>
        <w:tc>
          <w:tcPr>
            <w:tcW w:w="2171" w:type="dxa"/>
            <w:gridSpan w:val="4"/>
            <w:tcBorders>
              <w:top w:val="nil"/>
            </w:tcBorders>
          </w:tcPr>
          <w:p w14:paraId="584FDA6A" w14:textId="77777777" w:rsidR="00615630" w:rsidRDefault="00615630" w:rsidP="005133EF">
            <w:pPr>
              <w:jc w:val="both"/>
            </w:pPr>
          </w:p>
        </w:tc>
      </w:tr>
      <w:tr w:rsidR="009558FE" w14:paraId="579CE1B9" w14:textId="77777777" w:rsidTr="00824F42">
        <w:tblPrEx>
          <w:tblLook w:val="04A0" w:firstRow="1" w:lastRow="0" w:firstColumn="1" w:lastColumn="0" w:noHBand="0" w:noVBand="1"/>
        </w:tblPrEx>
        <w:trPr>
          <w:trHeight w:val="284"/>
        </w:trPr>
        <w:tc>
          <w:tcPr>
            <w:tcW w:w="2802" w:type="dxa"/>
            <w:gridSpan w:val="2"/>
            <w:tcBorders>
              <w:top w:val="nil"/>
            </w:tcBorders>
          </w:tcPr>
          <w:p w14:paraId="09BF9CF9" w14:textId="77777777" w:rsidR="009558FE" w:rsidRDefault="009558FE" w:rsidP="005133EF">
            <w:pPr>
              <w:jc w:val="both"/>
            </w:pPr>
          </w:p>
        </w:tc>
        <w:tc>
          <w:tcPr>
            <w:tcW w:w="2409" w:type="dxa"/>
            <w:gridSpan w:val="3"/>
            <w:tcBorders>
              <w:top w:val="nil"/>
            </w:tcBorders>
          </w:tcPr>
          <w:p w14:paraId="16F5BF25" w14:textId="77777777" w:rsidR="009558FE" w:rsidRDefault="009558FE" w:rsidP="005133EF">
            <w:pPr>
              <w:jc w:val="both"/>
            </w:pPr>
          </w:p>
        </w:tc>
        <w:tc>
          <w:tcPr>
            <w:tcW w:w="567" w:type="dxa"/>
            <w:gridSpan w:val="2"/>
            <w:tcBorders>
              <w:top w:val="nil"/>
            </w:tcBorders>
          </w:tcPr>
          <w:p w14:paraId="6CB2BB3E" w14:textId="77777777" w:rsidR="009558FE" w:rsidRDefault="009558FE" w:rsidP="005133EF">
            <w:pPr>
              <w:jc w:val="both"/>
            </w:pPr>
          </w:p>
        </w:tc>
        <w:tc>
          <w:tcPr>
            <w:tcW w:w="1910" w:type="dxa"/>
            <w:gridSpan w:val="3"/>
            <w:tcBorders>
              <w:top w:val="nil"/>
            </w:tcBorders>
          </w:tcPr>
          <w:p w14:paraId="1FC61A55" w14:textId="77777777" w:rsidR="009558FE" w:rsidRDefault="009558FE" w:rsidP="005133EF">
            <w:pPr>
              <w:jc w:val="both"/>
            </w:pPr>
          </w:p>
        </w:tc>
        <w:tc>
          <w:tcPr>
            <w:tcW w:w="2171" w:type="dxa"/>
            <w:gridSpan w:val="4"/>
            <w:tcBorders>
              <w:top w:val="nil"/>
            </w:tcBorders>
          </w:tcPr>
          <w:p w14:paraId="0DECFC6F" w14:textId="77777777" w:rsidR="009558FE" w:rsidRDefault="009558FE" w:rsidP="005133EF">
            <w:pPr>
              <w:jc w:val="both"/>
            </w:pPr>
          </w:p>
        </w:tc>
      </w:tr>
      <w:tr w:rsidR="00615630" w14:paraId="37EEFAA3" w14:textId="77777777" w:rsidTr="00CB6970">
        <w:tblPrEx>
          <w:tblLook w:val="04A0" w:firstRow="1" w:lastRow="0" w:firstColumn="1" w:lastColumn="0" w:noHBand="0" w:noVBand="1"/>
        </w:tblPrEx>
        <w:trPr>
          <w:trHeight w:val="214"/>
        </w:trPr>
        <w:tc>
          <w:tcPr>
            <w:tcW w:w="9859" w:type="dxa"/>
            <w:gridSpan w:val="14"/>
            <w:shd w:val="clear" w:color="auto" w:fill="F7CAAC"/>
          </w:tcPr>
          <w:p w14:paraId="2BDF7DEF" w14:textId="77777777" w:rsidR="00615630" w:rsidRDefault="00615630" w:rsidP="005133EF">
            <w:pPr>
              <w:jc w:val="both"/>
            </w:pPr>
            <w:r>
              <w:rPr>
                <w:b/>
              </w:rPr>
              <w:t xml:space="preserve">Údaje o vzdělání na VŠ </w:t>
            </w:r>
          </w:p>
        </w:tc>
      </w:tr>
      <w:tr w:rsidR="00CB6970" w14:paraId="600757DE" w14:textId="77777777" w:rsidTr="00824F42">
        <w:tblPrEx>
          <w:tblLook w:val="04A0" w:firstRow="1" w:lastRow="0" w:firstColumn="1" w:lastColumn="0" w:noHBand="0" w:noVBand="1"/>
        </w:tblPrEx>
        <w:trPr>
          <w:trHeight w:val="270"/>
        </w:trPr>
        <w:tc>
          <w:tcPr>
            <w:tcW w:w="9859" w:type="dxa"/>
            <w:gridSpan w:val="14"/>
          </w:tcPr>
          <w:p w14:paraId="66121D9F" w14:textId="4A73C1C4" w:rsidR="00CB6970" w:rsidRPr="00CB6970" w:rsidRDefault="00CB6970" w:rsidP="00CB6970">
            <w:pPr>
              <w:jc w:val="both"/>
              <w:rPr>
                <w:b/>
              </w:rPr>
            </w:pPr>
            <w:r w:rsidRPr="00CB6970">
              <w:t>2015</w:t>
            </w:r>
            <w:r>
              <w:t xml:space="preserve">: </w:t>
            </w:r>
            <w:r w:rsidRPr="00CB6970">
              <w:t>Masarykova univerzita</w:t>
            </w:r>
            <w:r>
              <w:t xml:space="preserve">, </w:t>
            </w:r>
            <w:r w:rsidRPr="00CB6970">
              <w:t>Filo</w:t>
            </w:r>
            <w:r w:rsidR="000F2C6D">
              <w:t>z</w:t>
            </w:r>
            <w:r w:rsidRPr="00CB6970">
              <w:t>ofická fakulta, Historické vědy</w:t>
            </w:r>
            <w:r>
              <w:t>, Mgr.</w:t>
            </w:r>
          </w:p>
        </w:tc>
      </w:tr>
      <w:tr w:rsidR="00CB6970" w14:paraId="0FD3C53F" w14:textId="77777777" w:rsidTr="005133EF">
        <w:tblPrEx>
          <w:tblLook w:val="04A0" w:firstRow="1" w:lastRow="0" w:firstColumn="1" w:lastColumn="0" w:noHBand="0" w:noVBand="1"/>
        </w:tblPrEx>
        <w:tc>
          <w:tcPr>
            <w:tcW w:w="9859" w:type="dxa"/>
            <w:gridSpan w:val="14"/>
            <w:shd w:val="clear" w:color="auto" w:fill="F7CAAC"/>
          </w:tcPr>
          <w:p w14:paraId="14C2CA33" w14:textId="37A5D2D8" w:rsidR="00CB6970" w:rsidRDefault="00CB6970" w:rsidP="00CB6970">
            <w:pPr>
              <w:jc w:val="both"/>
              <w:rPr>
                <w:b/>
              </w:rPr>
            </w:pPr>
            <w:r>
              <w:rPr>
                <w:b/>
              </w:rPr>
              <w:t>Údaje o odborném působení od absolvování VŠ</w:t>
            </w:r>
          </w:p>
        </w:tc>
      </w:tr>
      <w:tr w:rsidR="00CB6970" w14:paraId="2802711A" w14:textId="77777777" w:rsidTr="007B291D">
        <w:tblPrEx>
          <w:tblLook w:val="04A0" w:firstRow="1" w:lastRow="0" w:firstColumn="1" w:lastColumn="0" w:noHBand="0" w:noVBand="1"/>
        </w:tblPrEx>
        <w:trPr>
          <w:trHeight w:val="310"/>
        </w:trPr>
        <w:tc>
          <w:tcPr>
            <w:tcW w:w="9859" w:type="dxa"/>
            <w:gridSpan w:val="14"/>
          </w:tcPr>
          <w:p w14:paraId="27DB6D72" w14:textId="31BD5F3B" w:rsidR="00CB6970" w:rsidRPr="00CB6970" w:rsidRDefault="00CB6970" w:rsidP="00CB6970">
            <w:pPr>
              <w:autoSpaceDE w:val="0"/>
              <w:autoSpaceDN w:val="0"/>
              <w:adjustRightInd w:val="0"/>
              <w:rPr>
                <w:rFonts w:eastAsia="Calibri"/>
              </w:rPr>
            </w:pPr>
            <w:r>
              <w:rPr>
                <w:rFonts w:eastAsia="Calibri"/>
              </w:rPr>
              <w:t>2017–</w:t>
            </w:r>
            <w:r w:rsidR="009F3B8E">
              <w:rPr>
                <w:rFonts w:eastAsia="Calibri"/>
              </w:rPr>
              <w:t>dosud</w:t>
            </w:r>
            <w:r w:rsidRPr="00CB6970">
              <w:rPr>
                <w:rFonts w:eastAsia="Calibri"/>
              </w:rPr>
              <w:t>: historik, kurátor podsbírky obuvi, Muzeum jihovýchodní Moravy ve Zlíně, příspěvková organizace</w:t>
            </w:r>
          </w:p>
        </w:tc>
      </w:tr>
      <w:tr w:rsidR="00CB6970" w14:paraId="70EAB4B1" w14:textId="77777777" w:rsidTr="005133EF">
        <w:tblPrEx>
          <w:tblLook w:val="04A0" w:firstRow="1" w:lastRow="0" w:firstColumn="1" w:lastColumn="0" w:noHBand="0" w:noVBand="1"/>
        </w:tblPrEx>
        <w:trPr>
          <w:trHeight w:val="250"/>
        </w:trPr>
        <w:tc>
          <w:tcPr>
            <w:tcW w:w="9859" w:type="dxa"/>
            <w:gridSpan w:val="14"/>
            <w:shd w:val="clear" w:color="auto" w:fill="F7CAAC"/>
          </w:tcPr>
          <w:p w14:paraId="00B9BF40" w14:textId="7CCE76AF" w:rsidR="00CB6970" w:rsidRDefault="00CB6970" w:rsidP="00CB6970">
            <w:pPr>
              <w:jc w:val="both"/>
            </w:pPr>
            <w:r>
              <w:rPr>
                <w:b/>
              </w:rPr>
              <w:t>Zkušenosti s vedením kvalifikačních a rigorózních prací</w:t>
            </w:r>
          </w:p>
        </w:tc>
      </w:tr>
      <w:tr w:rsidR="00CB6970" w14:paraId="0FB3C95D" w14:textId="77777777" w:rsidTr="00951F1B">
        <w:tblPrEx>
          <w:tblLook w:val="04A0" w:firstRow="1" w:lastRow="0" w:firstColumn="1" w:lastColumn="0" w:noHBand="0" w:noVBand="1"/>
        </w:tblPrEx>
        <w:trPr>
          <w:trHeight w:val="474"/>
        </w:trPr>
        <w:tc>
          <w:tcPr>
            <w:tcW w:w="9859" w:type="dxa"/>
            <w:gridSpan w:val="14"/>
          </w:tcPr>
          <w:p w14:paraId="7722DE37" w14:textId="03BC54B3" w:rsidR="00CB6970" w:rsidRDefault="00CB6970" w:rsidP="00CB6970">
            <w:pPr>
              <w:jc w:val="both"/>
            </w:pPr>
          </w:p>
        </w:tc>
      </w:tr>
      <w:tr w:rsidR="00CB6970" w14:paraId="510CDF40" w14:textId="77777777" w:rsidTr="00824F42">
        <w:tblPrEx>
          <w:tblLook w:val="04A0" w:firstRow="1" w:lastRow="0" w:firstColumn="1" w:lastColumn="0" w:noHBand="0" w:noVBand="1"/>
        </w:tblPrEx>
        <w:trPr>
          <w:cantSplit/>
        </w:trPr>
        <w:tc>
          <w:tcPr>
            <w:tcW w:w="3347" w:type="dxa"/>
            <w:gridSpan w:val="3"/>
            <w:tcBorders>
              <w:top w:val="single" w:sz="12" w:space="0" w:color="auto"/>
            </w:tcBorders>
            <w:shd w:val="clear" w:color="auto" w:fill="F7CAAC"/>
          </w:tcPr>
          <w:p w14:paraId="7F409F1E" w14:textId="39A4651F" w:rsidR="00CB6970" w:rsidRDefault="00CB6970" w:rsidP="00CB6970">
            <w:pPr>
              <w:jc w:val="both"/>
            </w:pPr>
            <w:r>
              <w:rPr>
                <w:b/>
              </w:rPr>
              <w:t xml:space="preserve">Obor habilitačního řízení </w:t>
            </w:r>
          </w:p>
        </w:tc>
        <w:tc>
          <w:tcPr>
            <w:tcW w:w="2245" w:type="dxa"/>
            <w:gridSpan w:val="3"/>
            <w:tcBorders>
              <w:top w:val="single" w:sz="12" w:space="0" w:color="auto"/>
            </w:tcBorders>
            <w:shd w:val="clear" w:color="auto" w:fill="F7CAAC"/>
          </w:tcPr>
          <w:p w14:paraId="6D2533C9" w14:textId="77777777" w:rsidR="00CB6970" w:rsidRDefault="00CB6970" w:rsidP="00CB6970">
            <w:pPr>
              <w:jc w:val="both"/>
            </w:pPr>
            <w:r>
              <w:rPr>
                <w:b/>
              </w:rPr>
              <w:t>Rok udělení hodnosti</w:t>
            </w:r>
          </w:p>
        </w:tc>
        <w:tc>
          <w:tcPr>
            <w:tcW w:w="2096" w:type="dxa"/>
            <w:gridSpan w:val="4"/>
            <w:tcBorders>
              <w:top w:val="single" w:sz="12" w:space="0" w:color="auto"/>
              <w:right w:val="single" w:sz="12" w:space="0" w:color="auto"/>
            </w:tcBorders>
            <w:shd w:val="clear" w:color="auto" w:fill="F7CAAC"/>
          </w:tcPr>
          <w:p w14:paraId="4740A9D1" w14:textId="77777777" w:rsidR="00CB6970" w:rsidRDefault="00CB6970" w:rsidP="00CB6970">
            <w:pPr>
              <w:jc w:val="both"/>
            </w:pPr>
            <w:r>
              <w:rPr>
                <w:b/>
              </w:rPr>
              <w:t>Řízení konáno na VŠ</w:t>
            </w:r>
          </w:p>
        </w:tc>
        <w:tc>
          <w:tcPr>
            <w:tcW w:w="2171" w:type="dxa"/>
            <w:gridSpan w:val="4"/>
            <w:tcBorders>
              <w:top w:val="single" w:sz="12" w:space="0" w:color="auto"/>
              <w:left w:val="single" w:sz="12" w:space="0" w:color="auto"/>
            </w:tcBorders>
            <w:shd w:val="clear" w:color="auto" w:fill="F7CAAC"/>
          </w:tcPr>
          <w:p w14:paraId="16BFA440" w14:textId="693537A3" w:rsidR="00CB6970" w:rsidRDefault="00CB6970" w:rsidP="00CB6970">
            <w:pPr>
              <w:jc w:val="both"/>
              <w:rPr>
                <w:b/>
              </w:rPr>
            </w:pPr>
            <w:r>
              <w:rPr>
                <w:b/>
              </w:rPr>
              <w:t>Ohlasy publikací</w:t>
            </w:r>
          </w:p>
        </w:tc>
      </w:tr>
      <w:tr w:rsidR="00CB6970" w14:paraId="2D279320" w14:textId="77777777" w:rsidTr="00824F42">
        <w:tblPrEx>
          <w:tblLook w:val="04A0" w:firstRow="1" w:lastRow="0" w:firstColumn="1" w:lastColumn="0" w:noHBand="0" w:noVBand="1"/>
        </w:tblPrEx>
        <w:trPr>
          <w:cantSplit/>
        </w:trPr>
        <w:tc>
          <w:tcPr>
            <w:tcW w:w="3347" w:type="dxa"/>
            <w:gridSpan w:val="3"/>
          </w:tcPr>
          <w:p w14:paraId="75DD7655" w14:textId="7B6EEADE" w:rsidR="00CB6970" w:rsidRDefault="00CB6970" w:rsidP="00CB6970">
            <w:pPr>
              <w:jc w:val="both"/>
            </w:pPr>
          </w:p>
        </w:tc>
        <w:tc>
          <w:tcPr>
            <w:tcW w:w="2245" w:type="dxa"/>
            <w:gridSpan w:val="3"/>
          </w:tcPr>
          <w:p w14:paraId="4C11A426" w14:textId="77777777" w:rsidR="00CB6970" w:rsidRDefault="00CB6970" w:rsidP="00CB6970">
            <w:pPr>
              <w:jc w:val="both"/>
            </w:pPr>
          </w:p>
        </w:tc>
        <w:tc>
          <w:tcPr>
            <w:tcW w:w="2096" w:type="dxa"/>
            <w:gridSpan w:val="4"/>
            <w:tcBorders>
              <w:right w:val="single" w:sz="12" w:space="0" w:color="auto"/>
            </w:tcBorders>
          </w:tcPr>
          <w:p w14:paraId="5BD316A7" w14:textId="77777777" w:rsidR="00CB6970" w:rsidRDefault="00CB6970" w:rsidP="00CB6970">
            <w:pPr>
              <w:jc w:val="both"/>
            </w:pPr>
          </w:p>
        </w:tc>
        <w:tc>
          <w:tcPr>
            <w:tcW w:w="784" w:type="dxa"/>
            <w:gridSpan w:val="2"/>
            <w:tcBorders>
              <w:left w:val="single" w:sz="12" w:space="0" w:color="auto"/>
            </w:tcBorders>
            <w:shd w:val="clear" w:color="auto" w:fill="F7CAAC"/>
          </w:tcPr>
          <w:p w14:paraId="4C18DE22" w14:textId="77777777" w:rsidR="00CB6970" w:rsidRDefault="00CB6970" w:rsidP="00CB6970">
            <w:pPr>
              <w:jc w:val="both"/>
            </w:pPr>
            <w:proofErr w:type="spellStart"/>
            <w:r>
              <w:rPr>
                <w:b/>
              </w:rPr>
              <w:t>WoS</w:t>
            </w:r>
            <w:proofErr w:type="spellEnd"/>
          </w:p>
        </w:tc>
        <w:tc>
          <w:tcPr>
            <w:tcW w:w="693" w:type="dxa"/>
            <w:shd w:val="clear" w:color="auto" w:fill="F7CAAC"/>
          </w:tcPr>
          <w:p w14:paraId="710E938B" w14:textId="77777777" w:rsidR="00CB6970" w:rsidRDefault="00CB6970" w:rsidP="00CB6970">
            <w:pPr>
              <w:jc w:val="both"/>
              <w:rPr>
                <w:sz w:val="18"/>
              </w:rPr>
            </w:pPr>
            <w:proofErr w:type="spellStart"/>
            <w:r>
              <w:rPr>
                <w:b/>
                <w:sz w:val="18"/>
              </w:rPr>
              <w:t>Scopus</w:t>
            </w:r>
            <w:proofErr w:type="spellEnd"/>
          </w:p>
        </w:tc>
        <w:tc>
          <w:tcPr>
            <w:tcW w:w="694" w:type="dxa"/>
            <w:shd w:val="clear" w:color="auto" w:fill="F7CAAC"/>
          </w:tcPr>
          <w:p w14:paraId="573F297D" w14:textId="0D2FBCE9" w:rsidR="00CB6970" w:rsidRDefault="00CB6970" w:rsidP="00CB6970">
            <w:pPr>
              <w:jc w:val="both"/>
            </w:pPr>
            <w:r>
              <w:rPr>
                <w:b/>
                <w:sz w:val="18"/>
              </w:rPr>
              <w:t>ostatní</w:t>
            </w:r>
          </w:p>
        </w:tc>
      </w:tr>
      <w:tr w:rsidR="00CB6970" w14:paraId="753B3720" w14:textId="77777777" w:rsidTr="00824F42">
        <w:tblPrEx>
          <w:tblLook w:val="04A0" w:firstRow="1" w:lastRow="0" w:firstColumn="1" w:lastColumn="0" w:noHBand="0" w:noVBand="1"/>
        </w:tblPrEx>
        <w:trPr>
          <w:cantSplit/>
          <w:trHeight w:val="70"/>
        </w:trPr>
        <w:tc>
          <w:tcPr>
            <w:tcW w:w="3347" w:type="dxa"/>
            <w:gridSpan w:val="3"/>
            <w:shd w:val="clear" w:color="auto" w:fill="F7CAAC"/>
          </w:tcPr>
          <w:p w14:paraId="62440FFC" w14:textId="46D8FB5B" w:rsidR="00CB6970" w:rsidRDefault="00CB6970" w:rsidP="00CB6970">
            <w:pPr>
              <w:jc w:val="both"/>
            </w:pPr>
            <w:r>
              <w:rPr>
                <w:b/>
              </w:rPr>
              <w:t>Obor jmenovacího řízení</w:t>
            </w:r>
          </w:p>
        </w:tc>
        <w:tc>
          <w:tcPr>
            <w:tcW w:w="2245" w:type="dxa"/>
            <w:gridSpan w:val="3"/>
            <w:shd w:val="clear" w:color="auto" w:fill="F7CAAC"/>
          </w:tcPr>
          <w:p w14:paraId="68261CD2" w14:textId="77777777" w:rsidR="00CB6970" w:rsidRDefault="00CB6970" w:rsidP="00CB6970">
            <w:pPr>
              <w:jc w:val="both"/>
            </w:pPr>
            <w:r>
              <w:rPr>
                <w:b/>
              </w:rPr>
              <w:t>Rok udělení hodnosti</w:t>
            </w:r>
          </w:p>
        </w:tc>
        <w:tc>
          <w:tcPr>
            <w:tcW w:w="2096" w:type="dxa"/>
            <w:gridSpan w:val="4"/>
            <w:tcBorders>
              <w:right w:val="single" w:sz="12" w:space="0" w:color="auto"/>
            </w:tcBorders>
            <w:shd w:val="clear" w:color="auto" w:fill="F7CAAC"/>
          </w:tcPr>
          <w:p w14:paraId="192CA22C" w14:textId="77777777" w:rsidR="00CB6970" w:rsidRDefault="00CB6970" w:rsidP="00CB6970">
            <w:pPr>
              <w:jc w:val="both"/>
            </w:pPr>
            <w:r>
              <w:rPr>
                <w:b/>
              </w:rPr>
              <w:t>Řízení konáno na VŠ</w:t>
            </w:r>
          </w:p>
        </w:tc>
        <w:tc>
          <w:tcPr>
            <w:tcW w:w="784" w:type="dxa"/>
            <w:gridSpan w:val="2"/>
            <w:tcBorders>
              <w:left w:val="single" w:sz="12" w:space="0" w:color="auto"/>
            </w:tcBorders>
          </w:tcPr>
          <w:p w14:paraId="60562B74" w14:textId="77777777" w:rsidR="00CB6970" w:rsidRDefault="00CB6970" w:rsidP="00CB6970">
            <w:pPr>
              <w:jc w:val="both"/>
              <w:rPr>
                <w:b/>
              </w:rPr>
            </w:pPr>
          </w:p>
        </w:tc>
        <w:tc>
          <w:tcPr>
            <w:tcW w:w="693" w:type="dxa"/>
          </w:tcPr>
          <w:p w14:paraId="64CDE731" w14:textId="77777777" w:rsidR="00CB6970" w:rsidRDefault="00CB6970" w:rsidP="00CB6970">
            <w:pPr>
              <w:jc w:val="both"/>
              <w:rPr>
                <w:b/>
              </w:rPr>
            </w:pPr>
          </w:p>
        </w:tc>
        <w:tc>
          <w:tcPr>
            <w:tcW w:w="694" w:type="dxa"/>
          </w:tcPr>
          <w:p w14:paraId="4A2B2BC6" w14:textId="0B5B40FE" w:rsidR="00CB6970" w:rsidRDefault="00CB6970" w:rsidP="00CB6970">
            <w:pPr>
              <w:jc w:val="both"/>
              <w:rPr>
                <w:b/>
              </w:rPr>
            </w:pPr>
          </w:p>
        </w:tc>
      </w:tr>
      <w:tr w:rsidR="00CB6970" w14:paraId="179BBCE6" w14:textId="77777777" w:rsidTr="00824F42">
        <w:tblPrEx>
          <w:tblLook w:val="04A0" w:firstRow="1" w:lastRow="0" w:firstColumn="1" w:lastColumn="0" w:noHBand="0" w:noVBand="1"/>
        </w:tblPrEx>
        <w:trPr>
          <w:trHeight w:val="205"/>
        </w:trPr>
        <w:tc>
          <w:tcPr>
            <w:tcW w:w="3347" w:type="dxa"/>
            <w:gridSpan w:val="3"/>
          </w:tcPr>
          <w:p w14:paraId="7BBEAB8D" w14:textId="74A8D0B2" w:rsidR="00CB6970" w:rsidRDefault="00CB6970" w:rsidP="00CB6970">
            <w:pPr>
              <w:jc w:val="both"/>
            </w:pPr>
          </w:p>
        </w:tc>
        <w:tc>
          <w:tcPr>
            <w:tcW w:w="2245" w:type="dxa"/>
            <w:gridSpan w:val="3"/>
          </w:tcPr>
          <w:p w14:paraId="5CC833D6" w14:textId="77777777" w:rsidR="00CB6970" w:rsidRDefault="00CB6970" w:rsidP="00CB6970">
            <w:pPr>
              <w:jc w:val="both"/>
            </w:pPr>
          </w:p>
        </w:tc>
        <w:tc>
          <w:tcPr>
            <w:tcW w:w="2096" w:type="dxa"/>
            <w:gridSpan w:val="4"/>
            <w:tcBorders>
              <w:right w:val="single" w:sz="12" w:space="0" w:color="auto"/>
            </w:tcBorders>
          </w:tcPr>
          <w:p w14:paraId="07797D13" w14:textId="77777777" w:rsidR="00CB6970" w:rsidRDefault="00CB6970" w:rsidP="00CB6970">
            <w:pPr>
              <w:jc w:val="both"/>
            </w:pPr>
          </w:p>
        </w:tc>
        <w:tc>
          <w:tcPr>
            <w:tcW w:w="1477" w:type="dxa"/>
            <w:gridSpan w:val="3"/>
            <w:tcBorders>
              <w:left w:val="single" w:sz="12" w:space="0" w:color="auto"/>
            </w:tcBorders>
            <w:shd w:val="clear" w:color="auto" w:fill="FBD4B4"/>
            <w:vAlign w:val="center"/>
          </w:tcPr>
          <w:p w14:paraId="5ABFFDB2" w14:textId="77777777" w:rsidR="00CB6970" w:rsidRDefault="00CB6970" w:rsidP="00CB6970">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vAlign w:val="center"/>
          </w:tcPr>
          <w:p w14:paraId="12746D8F" w14:textId="389985A5" w:rsidR="00CB6970" w:rsidRDefault="00CB6970" w:rsidP="00CB6970">
            <w:pPr>
              <w:rPr>
                <w:b/>
              </w:rPr>
            </w:pPr>
            <w:r>
              <w:rPr>
                <w:b/>
              </w:rPr>
              <w:t xml:space="preserve">    /</w:t>
            </w:r>
          </w:p>
        </w:tc>
      </w:tr>
      <w:tr w:rsidR="00CB6970" w14:paraId="47230BD9" w14:textId="77777777" w:rsidTr="005133EF">
        <w:tblPrEx>
          <w:tblLook w:val="04A0" w:firstRow="1" w:lastRow="0" w:firstColumn="1" w:lastColumn="0" w:noHBand="0" w:noVBand="1"/>
        </w:tblPrEx>
        <w:tc>
          <w:tcPr>
            <w:tcW w:w="9859" w:type="dxa"/>
            <w:gridSpan w:val="14"/>
            <w:shd w:val="clear" w:color="auto" w:fill="F7CAAC"/>
          </w:tcPr>
          <w:p w14:paraId="4CAA9500" w14:textId="2AF29DB9" w:rsidR="00CB6970" w:rsidRDefault="00CB6970" w:rsidP="00CB6970">
            <w:pPr>
              <w:jc w:val="both"/>
              <w:rPr>
                <w:b/>
              </w:rPr>
            </w:pPr>
            <w:r>
              <w:rPr>
                <w:b/>
              </w:rPr>
              <w:t xml:space="preserve">Přehled o nejvýznamnější publikační a další tvůrčí činnosti nebo další profesní činnosti u odborníků z praxe vztahující se k zabezpečovaným předmětům </w:t>
            </w:r>
          </w:p>
        </w:tc>
      </w:tr>
      <w:tr w:rsidR="00CB6970" w14:paraId="70620708" w14:textId="77777777" w:rsidTr="0039709A">
        <w:trPr>
          <w:trHeight w:val="2277"/>
        </w:trPr>
        <w:tc>
          <w:tcPr>
            <w:tcW w:w="9859" w:type="dxa"/>
            <w:gridSpan w:val="14"/>
          </w:tcPr>
          <w:p w14:paraId="07695C59" w14:textId="77777777" w:rsidR="000D7592" w:rsidRPr="00FA0256" w:rsidRDefault="000D7592" w:rsidP="0039709A">
            <w:pPr>
              <w:widowControl w:val="0"/>
              <w:rPr>
                <w:ins w:id="524" w:author="Hana Ponížilová" w:date="2025-08-06T09:52:00Z"/>
                <w:rFonts w:eastAsia="Calibri"/>
              </w:rPr>
            </w:pPr>
            <w:ins w:id="525" w:author="Hana Ponížilová" w:date="2025-08-06T09:52:00Z">
              <w:r w:rsidRPr="00FA0256">
                <w:rPr>
                  <w:rFonts w:eastAsia="Calibri"/>
                </w:rPr>
                <w:t>Svět hraček Baťa, 2024</w:t>
              </w:r>
              <w:r>
                <w:rPr>
                  <w:rFonts w:eastAsia="Calibri"/>
                </w:rPr>
                <w:t>.</w:t>
              </w:r>
              <w:r w:rsidRPr="00FA0256">
                <w:rPr>
                  <w:rFonts w:eastAsia="Calibri"/>
                </w:rPr>
                <w:t xml:space="preserve"> Muzeum jihovýchodní Moravy ve Zlíně (výstava věnovaná pryžovým hračkám fy Baťa ze sbírky MJVM a soukromého sběratele)</w:t>
              </w:r>
              <w:r>
                <w:rPr>
                  <w:rFonts w:eastAsia="Calibri"/>
                </w:rPr>
                <w:t>.</w:t>
              </w:r>
              <w:r w:rsidRPr="00FA0256">
                <w:rPr>
                  <w:rFonts w:eastAsia="Calibri"/>
                </w:rPr>
                <w:t xml:space="preserve"> Kurátor výstavy</w:t>
              </w:r>
              <w:r>
                <w:rPr>
                  <w:rFonts w:eastAsia="Calibri"/>
                </w:rPr>
                <w:t>.</w:t>
              </w:r>
            </w:ins>
          </w:p>
          <w:p w14:paraId="465CFF6C" w14:textId="77777777" w:rsidR="000D7592" w:rsidRDefault="000D7592" w:rsidP="0039709A">
            <w:pPr>
              <w:widowControl w:val="0"/>
              <w:rPr>
                <w:ins w:id="526" w:author="Hana Ponížilová" w:date="2025-08-06T09:52:00Z"/>
                <w:rFonts w:eastAsia="Calibri"/>
              </w:rPr>
            </w:pPr>
            <w:ins w:id="527" w:author="Hana Ponížilová" w:date="2025-08-06T09:52:00Z">
              <w:r w:rsidRPr="00FA0256">
                <w:rPr>
                  <w:rFonts w:eastAsia="Calibri"/>
                </w:rPr>
                <w:t>Kudy chodí, tudy zdobí, 2024–2025</w:t>
              </w:r>
              <w:r>
                <w:rPr>
                  <w:rFonts w:eastAsia="Calibri"/>
                </w:rPr>
                <w:t>.</w:t>
              </w:r>
              <w:r w:rsidRPr="00FA0256">
                <w:rPr>
                  <w:rFonts w:eastAsia="Calibri"/>
                </w:rPr>
                <w:t xml:space="preserve"> Muzeum jihovýchodní Moravy ve Zlíně (výstava věnovaná obuvnickým sponám ze sbírky MJVM)</w:t>
              </w:r>
              <w:r>
                <w:rPr>
                  <w:rFonts w:eastAsia="Calibri"/>
                </w:rPr>
                <w:t>.</w:t>
              </w:r>
              <w:r w:rsidRPr="00FA0256">
                <w:rPr>
                  <w:rFonts w:eastAsia="Calibri"/>
                </w:rPr>
                <w:t xml:space="preserve"> Kurátor výstavy</w:t>
              </w:r>
              <w:r>
                <w:rPr>
                  <w:rFonts w:eastAsia="Calibri"/>
                </w:rPr>
                <w:t>.</w:t>
              </w:r>
            </w:ins>
          </w:p>
          <w:p w14:paraId="5E430415" w14:textId="77777777" w:rsidR="00A904DF" w:rsidRDefault="00FA0256" w:rsidP="0039709A">
            <w:pPr>
              <w:widowControl w:val="0"/>
              <w:rPr>
                <w:ins w:id="528" w:author="Hana Ponížilová" w:date="2025-08-07T10:51:00Z"/>
                <w:rFonts w:eastAsia="Calibri"/>
              </w:rPr>
            </w:pPr>
            <w:ins w:id="529" w:author="Jana Janíková" w:date="2025-07-07T11:06:00Z">
              <w:r w:rsidRPr="00FA0256">
                <w:rPr>
                  <w:rFonts w:eastAsia="Calibri"/>
                </w:rPr>
                <w:t xml:space="preserve">HEINRICH, Michal. </w:t>
              </w:r>
              <w:proofErr w:type="spellStart"/>
              <w:r w:rsidRPr="00FA0256">
                <w:rPr>
                  <w:rFonts w:eastAsia="Calibri"/>
                </w:rPr>
                <w:t>Manufacturing</w:t>
              </w:r>
              <w:proofErr w:type="spellEnd"/>
              <w:r w:rsidRPr="00FA0256">
                <w:rPr>
                  <w:rFonts w:eastAsia="Calibri"/>
                </w:rPr>
                <w:t xml:space="preserve"> </w:t>
              </w:r>
              <w:proofErr w:type="spellStart"/>
              <w:r w:rsidRPr="00FA0256">
                <w:rPr>
                  <w:rFonts w:eastAsia="Calibri"/>
                </w:rPr>
                <w:t>for</w:t>
              </w:r>
              <w:proofErr w:type="spellEnd"/>
              <w:r w:rsidRPr="00FA0256">
                <w:rPr>
                  <w:rFonts w:eastAsia="Calibri"/>
                </w:rPr>
                <w:t xml:space="preserve"> Wehrmacht – Second </w:t>
              </w:r>
              <w:proofErr w:type="spellStart"/>
              <w:r w:rsidRPr="00FA0256">
                <w:rPr>
                  <w:rFonts w:eastAsia="Calibri"/>
                </w:rPr>
                <w:t>World</w:t>
              </w:r>
              <w:proofErr w:type="spellEnd"/>
              <w:r w:rsidRPr="00FA0256">
                <w:rPr>
                  <w:rFonts w:eastAsia="Calibri"/>
                </w:rPr>
                <w:t xml:space="preserve"> </w:t>
              </w:r>
              <w:proofErr w:type="spellStart"/>
              <w:r w:rsidRPr="00FA0256">
                <w:rPr>
                  <w:rFonts w:eastAsia="Calibri"/>
                </w:rPr>
                <w:t>War</w:t>
              </w:r>
              <w:proofErr w:type="spellEnd"/>
              <w:r w:rsidRPr="00FA0256">
                <w:rPr>
                  <w:rFonts w:eastAsia="Calibri"/>
                </w:rPr>
                <w:t xml:space="preserve"> </w:t>
              </w:r>
              <w:proofErr w:type="spellStart"/>
              <w:r w:rsidRPr="00FA0256">
                <w:rPr>
                  <w:rFonts w:eastAsia="Calibri"/>
                </w:rPr>
                <w:t>Military</w:t>
              </w:r>
              <w:proofErr w:type="spellEnd"/>
              <w:r w:rsidRPr="00FA0256">
                <w:rPr>
                  <w:rFonts w:eastAsia="Calibri"/>
                </w:rPr>
                <w:t xml:space="preserve"> and </w:t>
              </w:r>
              <w:proofErr w:type="spellStart"/>
              <w:r w:rsidRPr="00FA0256">
                <w:rPr>
                  <w:rFonts w:eastAsia="Calibri"/>
                </w:rPr>
                <w:t>Work</w:t>
              </w:r>
              <w:proofErr w:type="spellEnd"/>
              <w:r w:rsidRPr="00FA0256">
                <w:rPr>
                  <w:rFonts w:eastAsia="Calibri"/>
                </w:rPr>
                <w:t xml:space="preserve"> </w:t>
              </w:r>
              <w:proofErr w:type="spellStart"/>
              <w:r w:rsidRPr="00FA0256">
                <w:rPr>
                  <w:rFonts w:eastAsia="Calibri"/>
                </w:rPr>
                <w:t>Footwear</w:t>
              </w:r>
              <w:proofErr w:type="spellEnd"/>
              <w:r w:rsidRPr="00FA0256">
                <w:rPr>
                  <w:rFonts w:eastAsia="Calibri"/>
                </w:rPr>
                <w:t xml:space="preserve"> made by Baťa </w:t>
              </w:r>
              <w:proofErr w:type="spellStart"/>
              <w:r w:rsidRPr="00FA0256">
                <w:rPr>
                  <w:rFonts w:eastAsia="Calibri"/>
                </w:rPr>
                <w:t>Company</w:t>
              </w:r>
              <w:proofErr w:type="spellEnd"/>
              <w:r w:rsidRPr="00FA0256">
                <w:rPr>
                  <w:rFonts w:eastAsia="Calibri"/>
                </w:rPr>
                <w:t xml:space="preserve">. SHOES IN HISTORY </w:t>
              </w:r>
              <w:proofErr w:type="gramStart"/>
              <w:r w:rsidRPr="00FA0256">
                <w:rPr>
                  <w:rFonts w:eastAsia="Calibri"/>
                </w:rPr>
                <w:t>2021 :</w:t>
              </w:r>
              <w:proofErr w:type="gramEnd"/>
              <w:r w:rsidRPr="00FA0256">
                <w:rPr>
                  <w:rFonts w:eastAsia="Calibri"/>
                </w:rPr>
                <w:t xml:space="preserve"> </w:t>
              </w:r>
              <w:proofErr w:type="spellStart"/>
              <w:r w:rsidRPr="00FA0256">
                <w:rPr>
                  <w:rFonts w:eastAsia="Calibri"/>
                </w:rPr>
                <w:t>Proceedings</w:t>
              </w:r>
              <w:proofErr w:type="spellEnd"/>
              <w:r w:rsidRPr="00FA0256">
                <w:rPr>
                  <w:rFonts w:eastAsia="Calibri"/>
                </w:rPr>
                <w:t xml:space="preserve"> </w:t>
              </w:r>
              <w:proofErr w:type="spellStart"/>
              <w:r w:rsidRPr="00FA0256">
                <w:rPr>
                  <w:rFonts w:eastAsia="Calibri"/>
                </w:rPr>
                <w:t>from</w:t>
              </w:r>
              <w:proofErr w:type="spellEnd"/>
              <w:r w:rsidRPr="00FA0256">
                <w:rPr>
                  <w:rFonts w:eastAsia="Calibri"/>
                </w:rPr>
                <w:t xml:space="preserve"> </w:t>
              </w:r>
              <w:proofErr w:type="spellStart"/>
              <w:r w:rsidRPr="00FA0256">
                <w:rPr>
                  <w:rFonts w:eastAsia="Calibri"/>
                </w:rPr>
                <w:t>the</w:t>
              </w:r>
              <w:proofErr w:type="spellEnd"/>
              <w:r w:rsidRPr="00FA0256">
                <w:rPr>
                  <w:rFonts w:eastAsia="Calibri"/>
                </w:rPr>
                <w:t xml:space="preserve"> 9th International </w:t>
              </w:r>
              <w:proofErr w:type="spellStart"/>
              <w:r w:rsidRPr="00FA0256">
                <w:rPr>
                  <w:rFonts w:eastAsia="Calibri"/>
                </w:rPr>
                <w:t>Conference</w:t>
              </w:r>
              <w:proofErr w:type="spellEnd"/>
              <w:r w:rsidRPr="00FA0256">
                <w:rPr>
                  <w:rFonts w:eastAsia="Calibri"/>
                </w:rPr>
                <w:t xml:space="preserve">, </w:t>
              </w:r>
              <w:proofErr w:type="spellStart"/>
              <w:r w:rsidRPr="00FA0256">
                <w:rPr>
                  <w:rFonts w:eastAsia="Calibri"/>
                </w:rPr>
                <w:t>Zlin</w:t>
              </w:r>
              <w:proofErr w:type="spellEnd"/>
              <w:r w:rsidRPr="00FA0256">
                <w:rPr>
                  <w:rFonts w:eastAsia="Calibri"/>
                </w:rPr>
                <w:t xml:space="preserve"> 12th </w:t>
              </w:r>
              <w:proofErr w:type="spellStart"/>
              <w:r w:rsidRPr="00FA0256">
                <w:rPr>
                  <w:rFonts w:eastAsia="Calibri"/>
                </w:rPr>
                <w:t>November</w:t>
              </w:r>
              <w:proofErr w:type="spellEnd"/>
              <w:r w:rsidRPr="00FA0256">
                <w:rPr>
                  <w:rFonts w:eastAsia="Calibri"/>
                </w:rPr>
                <w:t xml:space="preserve"> 2021. </w:t>
              </w:r>
              <w:proofErr w:type="spellStart"/>
              <w:r w:rsidRPr="00FA0256">
                <w:rPr>
                  <w:rFonts w:eastAsia="Calibri"/>
                </w:rPr>
                <w:t>First</w:t>
              </w:r>
              <w:proofErr w:type="spellEnd"/>
              <w:r w:rsidRPr="00FA0256">
                <w:rPr>
                  <w:rFonts w:eastAsia="Calibri"/>
                </w:rPr>
                <w:t xml:space="preserve"> </w:t>
              </w:r>
              <w:proofErr w:type="spellStart"/>
              <w:r w:rsidRPr="00FA0256">
                <w:rPr>
                  <w:rFonts w:eastAsia="Calibri"/>
                </w:rPr>
                <w:t>edition</w:t>
              </w:r>
              <w:proofErr w:type="spellEnd"/>
              <w:r w:rsidRPr="00FA0256">
                <w:rPr>
                  <w:rFonts w:eastAsia="Calibri"/>
                </w:rPr>
                <w:t xml:space="preserve">. Zlín: Muzeum jihovýchodní Moravy ve Zlíně, příspěvková organizace, 2021, s. 30-33. </w:t>
              </w:r>
            </w:ins>
          </w:p>
          <w:p w14:paraId="0E2CB80E" w14:textId="14676965" w:rsidR="00FA0256" w:rsidRPr="00FA0256" w:rsidRDefault="00FA0256" w:rsidP="0039709A">
            <w:pPr>
              <w:widowControl w:val="0"/>
              <w:rPr>
                <w:ins w:id="530" w:author="Jana Janíková" w:date="2025-07-07T11:06:00Z"/>
                <w:rFonts w:eastAsia="Calibri"/>
              </w:rPr>
            </w:pPr>
            <w:ins w:id="531" w:author="Jana Janíková" w:date="2025-07-07T11:06:00Z">
              <w:r w:rsidRPr="00FA0256">
                <w:rPr>
                  <w:rFonts w:eastAsia="Calibri"/>
                </w:rPr>
                <w:t>ISBN 978-80-87130-58-2.</w:t>
              </w:r>
            </w:ins>
          </w:p>
          <w:p w14:paraId="11067FBC" w14:textId="5D54DBC3" w:rsidR="00FA0256" w:rsidRPr="00FA0256" w:rsidDel="000D7592" w:rsidRDefault="00FA0256" w:rsidP="0039709A">
            <w:pPr>
              <w:widowControl w:val="0"/>
              <w:rPr>
                <w:ins w:id="532" w:author="Jana Janíková" w:date="2025-07-07T11:06:00Z"/>
                <w:del w:id="533" w:author="Hana Ponížilová" w:date="2025-08-06T09:52:00Z"/>
                <w:rFonts w:eastAsia="Calibri"/>
              </w:rPr>
            </w:pPr>
            <w:ins w:id="534" w:author="Jana Janíková" w:date="2025-07-07T11:06:00Z">
              <w:r w:rsidRPr="00FA0256">
                <w:rPr>
                  <w:rFonts w:eastAsia="Calibri"/>
                </w:rPr>
                <w:t>Drobná krása aneb miniatury obuvi</w:t>
              </w:r>
            </w:ins>
            <w:ins w:id="535" w:author="Jana Janíková" w:date="2025-07-07T11:07:00Z">
              <w:r>
                <w:rPr>
                  <w:rFonts w:eastAsia="Calibri"/>
                </w:rPr>
                <w:t>.</w:t>
              </w:r>
            </w:ins>
            <w:ins w:id="536" w:author="Jana Janíková" w:date="2025-07-07T11:06:00Z">
              <w:r w:rsidRPr="00FA0256">
                <w:rPr>
                  <w:rFonts w:eastAsia="Calibri"/>
                </w:rPr>
                <w:t xml:space="preserve"> 2021, Muzeum jihovýchodní Moravy ve Zlíně (výstava věnovaná miniaturám obuvi ze sbírky MJVM)</w:t>
              </w:r>
            </w:ins>
            <w:ins w:id="537" w:author="Jana Janíková" w:date="2025-07-07T11:07:00Z">
              <w:r>
                <w:rPr>
                  <w:rFonts w:eastAsia="Calibri"/>
                </w:rPr>
                <w:t xml:space="preserve">. </w:t>
              </w:r>
              <w:r w:rsidRPr="00FA0256">
                <w:rPr>
                  <w:rFonts w:eastAsia="Calibri"/>
                </w:rPr>
                <w:t>Kurátor výstavy</w:t>
              </w:r>
            </w:ins>
            <w:ins w:id="538" w:author="Jana Janíková" w:date="2025-07-07T11:08:00Z">
              <w:r w:rsidR="00BF2D1F">
                <w:rPr>
                  <w:rFonts w:eastAsia="Calibri"/>
                </w:rPr>
                <w:t>.</w:t>
              </w:r>
            </w:ins>
          </w:p>
          <w:p w14:paraId="415F09BE" w14:textId="409A8F60" w:rsidR="00FA0256" w:rsidRPr="00FA0256" w:rsidDel="000D7592" w:rsidRDefault="00FA0256" w:rsidP="0039709A">
            <w:pPr>
              <w:widowControl w:val="0"/>
              <w:rPr>
                <w:ins w:id="539" w:author="Jana Janíková" w:date="2025-07-07T11:06:00Z"/>
                <w:del w:id="540" w:author="Hana Ponížilová" w:date="2025-08-06T09:52:00Z"/>
                <w:rFonts w:eastAsia="Calibri"/>
              </w:rPr>
            </w:pPr>
            <w:ins w:id="541" w:author="Jana Janíková" w:date="2025-07-07T11:06:00Z">
              <w:del w:id="542" w:author="Hana Ponížilová" w:date="2025-08-06T09:52:00Z">
                <w:r w:rsidRPr="00FA0256" w:rsidDel="000D7592">
                  <w:rPr>
                    <w:rFonts w:eastAsia="Calibri"/>
                  </w:rPr>
                  <w:delText>Svět hraček Baťa, 2024</w:delText>
                </w:r>
              </w:del>
            </w:ins>
            <w:ins w:id="543" w:author="Jana Janíková" w:date="2025-07-07T11:07:00Z">
              <w:del w:id="544" w:author="Hana Ponížilová" w:date="2025-08-06T09:52:00Z">
                <w:r w:rsidDel="000D7592">
                  <w:rPr>
                    <w:rFonts w:eastAsia="Calibri"/>
                  </w:rPr>
                  <w:delText>.</w:delText>
                </w:r>
              </w:del>
            </w:ins>
            <w:ins w:id="545" w:author="Jana Janíková" w:date="2025-07-07T11:06:00Z">
              <w:del w:id="546" w:author="Hana Ponížilová" w:date="2025-08-06T09:52:00Z">
                <w:r w:rsidRPr="00FA0256" w:rsidDel="000D7592">
                  <w:rPr>
                    <w:rFonts w:eastAsia="Calibri"/>
                  </w:rPr>
                  <w:delText xml:space="preserve"> Muzeum jihovýchodní Moravy ve Zlíně (výstava věnovaná pryžovým hračkám fy Baťa ze sbírky MJVM a soukromého sběratele)</w:delText>
                </w:r>
              </w:del>
            </w:ins>
            <w:ins w:id="547" w:author="Jana Janíková" w:date="2025-07-07T11:07:00Z">
              <w:del w:id="548" w:author="Hana Ponížilová" w:date="2025-08-06T09:52:00Z">
                <w:r w:rsidDel="000D7592">
                  <w:rPr>
                    <w:rFonts w:eastAsia="Calibri"/>
                  </w:rPr>
                  <w:delText>.</w:delText>
                </w:r>
                <w:r w:rsidRPr="00FA0256" w:rsidDel="000D7592">
                  <w:rPr>
                    <w:rFonts w:eastAsia="Calibri"/>
                  </w:rPr>
                  <w:delText xml:space="preserve"> Kurátor výstavy</w:delText>
                </w:r>
              </w:del>
            </w:ins>
            <w:ins w:id="549" w:author="Jana Janíková" w:date="2025-07-07T11:08:00Z">
              <w:del w:id="550" w:author="Hana Ponížilová" w:date="2025-08-06T09:52:00Z">
                <w:r w:rsidR="00BF2D1F" w:rsidDel="000D7592">
                  <w:rPr>
                    <w:rFonts w:eastAsia="Calibri"/>
                  </w:rPr>
                  <w:delText>.</w:delText>
                </w:r>
              </w:del>
            </w:ins>
          </w:p>
          <w:p w14:paraId="5D335B0A" w14:textId="33816E18" w:rsidR="00CB6970" w:rsidRPr="00CB6970" w:rsidDel="00FA0256" w:rsidRDefault="00FA0256" w:rsidP="0039709A">
            <w:pPr>
              <w:widowControl w:val="0"/>
              <w:rPr>
                <w:del w:id="551" w:author="Jana Janíková" w:date="2025-07-07T11:06:00Z"/>
                <w:rFonts w:eastAsia="Calibri"/>
              </w:rPr>
            </w:pPr>
            <w:ins w:id="552" w:author="Jana Janíková" w:date="2025-07-07T11:06:00Z">
              <w:del w:id="553" w:author="Hana Ponížilová" w:date="2025-08-06T09:52:00Z">
                <w:r w:rsidRPr="00FA0256" w:rsidDel="000D7592">
                  <w:rPr>
                    <w:rFonts w:eastAsia="Calibri"/>
                  </w:rPr>
                  <w:delText xml:space="preserve">Kudy chodí, tudy zdobí, </w:delText>
                </w:r>
              </w:del>
            </w:ins>
            <w:ins w:id="554" w:author="Jana Janíková" w:date="2025-07-22T19:26:00Z">
              <w:del w:id="555" w:author="Hana Ponížilová" w:date="2025-08-06T09:52:00Z">
                <w:r w:rsidR="00171B9B" w:rsidRPr="00FA0256" w:rsidDel="000D7592">
                  <w:rPr>
                    <w:rFonts w:eastAsia="Calibri"/>
                  </w:rPr>
                  <w:delText>2024–2025</w:delText>
                </w:r>
              </w:del>
            </w:ins>
            <w:ins w:id="556" w:author="Jana Janíková" w:date="2025-07-07T11:08:00Z">
              <w:del w:id="557" w:author="Hana Ponížilová" w:date="2025-08-06T09:52:00Z">
                <w:r w:rsidDel="000D7592">
                  <w:rPr>
                    <w:rFonts w:eastAsia="Calibri"/>
                  </w:rPr>
                  <w:delText>.</w:delText>
                </w:r>
              </w:del>
            </w:ins>
            <w:ins w:id="558" w:author="Jana Janíková" w:date="2025-07-07T11:06:00Z">
              <w:del w:id="559" w:author="Hana Ponížilová" w:date="2025-08-06T09:52:00Z">
                <w:r w:rsidRPr="00FA0256" w:rsidDel="000D7592">
                  <w:rPr>
                    <w:rFonts w:eastAsia="Calibri"/>
                  </w:rPr>
                  <w:delText xml:space="preserve"> Muzeum jihovýchodní Moravy ve Zlíně (výstava věnovaná obuvnickým sponám ze sbírky MJVM)</w:delText>
                </w:r>
              </w:del>
            </w:ins>
            <w:ins w:id="560" w:author="Jana Janíková" w:date="2025-07-07T11:08:00Z">
              <w:del w:id="561" w:author="Hana Ponížilová" w:date="2025-08-06T09:52:00Z">
                <w:r w:rsidDel="000D7592">
                  <w:rPr>
                    <w:rFonts w:eastAsia="Calibri"/>
                  </w:rPr>
                  <w:delText>.</w:delText>
                </w:r>
                <w:r w:rsidRPr="00FA0256" w:rsidDel="000D7592">
                  <w:rPr>
                    <w:rFonts w:eastAsia="Calibri"/>
                  </w:rPr>
                  <w:delText xml:space="preserve"> Kurátor výstavy</w:delText>
                </w:r>
                <w:r w:rsidR="00BF2D1F" w:rsidDel="000D7592">
                  <w:rPr>
                    <w:rFonts w:eastAsia="Calibri"/>
                  </w:rPr>
                  <w:delText>.</w:delText>
                </w:r>
              </w:del>
            </w:ins>
            <w:del w:id="562" w:author="Jana Janíková" w:date="2025-07-07T11:06:00Z">
              <w:r w:rsidR="00CB6970" w:rsidRPr="00CB6970" w:rsidDel="00FA0256">
                <w:rPr>
                  <w:rFonts w:eastAsia="Calibri"/>
                </w:rPr>
                <w:delText>HEINRICH, Michal. Manufacturing for Wehrmacht – Second World War Military and Work Footwear made by Baťa Company. SHOES IN HISTORY 2021 : Proceedings from the 9th International Conference, Zlin 12th November 2021. First edition. Zlín: Muzeum jihovýchodní Moravy ve Zlíně, příspěvková organizace, 2021, s. 30-33. ISBN 978-80-87130-58-2.</w:delText>
              </w:r>
            </w:del>
          </w:p>
          <w:p w14:paraId="4D527BBE" w14:textId="5AE7EAEF" w:rsidR="00CB6970" w:rsidRPr="00152ADB" w:rsidRDefault="00CB6970" w:rsidP="0039709A">
            <w:pPr>
              <w:widowControl w:val="0"/>
              <w:rPr>
                <w:rFonts w:eastAsia="Calibri"/>
              </w:rPr>
            </w:pPr>
            <w:del w:id="563" w:author="Jana Janíková" w:date="2025-07-07T11:06:00Z">
              <w:r w:rsidRPr="00CB6970" w:rsidDel="00FA0256">
                <w:rPr>
                  <w:rFonts w:eastAsia="Calibri"/>
                </w:rPr>
                <w:delText>Výstava Drobná krása aneb miniatury obuvi, 2021, Muzeum jihovýchodní Moravy ve Zlíně</w:delText>
              </w:r>
            </w:del>
          </w:p>
        </w:tc>
      </w:tr>
      <w:tr w:rsidR="00CB6970" w14:paraId="5C05B6EC" w14:textId="77777777" w:rsidTr="005133EF">
        <w:tblPrEx>
          <w:tblLook w:val="04A0" w:firstRow="1" w:lastRow="0" w:firstColumn="1" w:lastColumn="0" w:noHBand="0" w:noVBand="1"/>
        </w:tblPrEx>
        <w:trPr>
          <w:trHeight w:val="218"/>
        </w:trPr>
        <w:tc>
          <w:tcPr>
            <w:tcW w:w="9859" w:type="dxa"/>
            <w:gridSpan w:val="14"/>
            <w:shd w:val="clear" w:color="auto" w:fill="F7CAAC"/>
          </w:tcPr>
          <w:p w14:paraId="7BB4A408" w14:textId="2FFCBEFF" w:rsidR="00CB6970" w:rsidRDefault="00CB6970" w:rsidP="00CB6970">
            <w:pPr>
              <w:rPr>
                <w:b/>
              </w:rPr>
            </w:pPr>
            <w:r>
              <w:rPr>
                <w:b/>
              </w:rPr>
              <w:t>Působení v zahraničí</w:t>
            </w:r>
          </w:p>
        </w:tc>
      </w:tr>
      <w:tr w:rsidR="00CB6970" w14:paraId="68DB1558" w14:textId="77777777" w:rsidTr="004911EF">
        <w:tblPrEx>
          <w:tblLook w:val="04A0" w:firstRow="1" w:lastRow="0" w:firstColumn="1" w:lastColumn="0" w:noHBand="0" w:noVBand="1"/>
        </w:tblPrEx>
        <w:trPr>
          <w:trHeight w:val="480"/>
        </w:trPr>
        <w:tc>
          <w:tcPr>
            <w:tcW w:w="9859" w:type="dxa"/>
            <w:gridSpan w:val="14"/>
          </w:tcPr>
          <w:p w14:paraId="62476ADA" w14:textId="62682189" w:rsidR="00CB6970" w:rsidRDefault="00CB6970" w:rsidP="00CB6970">
            <w:pPr>
              <w:rPr>
                <w:b/>
              </w:rPr>
            </w:pPr>
          </w:p>
        </w:tc>
      </w:tr>
      <w:tr w:rsidR="00CB6970" w14:paraId="5EB5FF77" w14:textId="77777777" w:rsidTr="00463502">
        <w:tblPrEx>
          <w:tblLook w:val="04A0" w:firstRow="1" w:lastRow="0" w:firstColumn="1" w:lastColumn="0" w:noHBand="0" w:noVBand="1"/>
        </w:tblPrEx>
        <w:trPr>
          <w:cantSplit/>
          <w:trHeight w:val="470"/>
        </w:trPr>
        <w:tc>
          <w:tcPr>
            <w:tcW w:w="2518" w:type="dxa"/>
            <w:shd w:val="clear" w:color="auto" w:fill="F7CAAC"/>
          </w:tcPr>
          <w:p w14:paraId="37CEBD3E" w14:textId="677604FD" w:rsidR="00CB6970" w:rsidRDefault="00CB6970" w:rsidP="00CB6970">
            <w:pPr>
              <w:jc w:val="both"/>
              <w:rPr>
                <w:b/>
              </w:rPr>
            </w:pPr>
            <w:r>
              <w:rPr>
                <w:b/>
              </w:rPr>
              <w:t xml:space="preserve">Podpis </w:t>
            </w:r>
          </w:p>
        </w:tc>
        <w:tc>
          <w:tcPr>
            <w:tcW w:w="4319" w:type="dxa"/>
            <w:gridSpan w:val="8"/>
          </w:tcPr>
          <w:p w14:paraId="113EB90F" w14:textId="0A76A7A1" w:rsidR="00CB6970" w:rsidRDefault="00CB6970" w:rsidP="00CB6970">
            <w:pPr>
              <w:jc w:val="both"/>
            </w:pPr>
            <w:r>
              <w:t>Michal Heinrich v. r.</w:t>
            </w:r>
          </w:p>
        </w:tc>
        <w:tc>
          <w:tcPr>
            <w:tcW w:w="851" w:type="dxa"/>
            <w:shd w:val="clear" w:color="auto" w:fill="F7CAAC"/>
          </w:tcPr>
          <w:p w14:paraId="2E4E3D81" w14:textId="77777777" w:rsidR="00CB6970" w:rsidRDefault="00CB6970" w:rsidP="00CB6970">
            <w:pPr>
              <w:jc w:val="both"/>
            </w:pPr>
            <w:r>
              <w:rPr>
                <w:b/>
              </w:rPr>
              <w:t>datum</w:t>
            </w:r>
          </w:p>
        </w:tc>
        <w:tc>
          <w:tcPr>
            <w:tcW w:w="2171" w:type="dxa"/>
            <w:gridSpan w:val="4"/>
            <w:shd w:val="clear" w:color="auto" w:fill="auto"/>
          </w:tcPr>
          <w:p w14:paraId="0A9A5B87" w14:textId="6474FEB5" w:rsidR="00CB6970" w:rsidRDefault="00CB6970" w:rsidP="00CB6970">
            <w:pPr>
              <w:jc w:val="both"/>
            </w:pPr>
            <w:r>
              <w:t xml:space="preserve">18. </w:t>
            </w:r>
            <w:r w:rsidRPr="00463502">
              <w:t>11.</w:t>
            </w:r>
            <w:r>
              <w:t xml:space="preserve"> 2024</w:t>
            </w:r>
          </w:p>
        </w:tc>
      </w:tr>
    </w:tbl>
    <w:p w14:paraId="56EDE997" w14:textId="00273B46" w:rsidR="00A77267" w:rsidRDefault="00A77267">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76"/>
        <w:gridCol w:w="53"/>
        <w:gridCol w:w="1721"/>
        <w:gridCol w:w="919"/>
        <w:gridCol w:w="73"/>
        <w:gridCol w:w="494"/>
        <w:gridCol w:w="425"/>
        <w:gridCol w:w="784"/>
        <w:gridCol w:w="634"/>
        <w:gridCol w:w="141"/>
        <w:gridCol w:w="1418"/>
      </w:tblGrid>
      <w:tr w:rsidR="008B4B6E" w14:paraId="08B0E9C1" w14:textId="77777777" w:rsidTr="00F11EDE">
        <w:tc>
          <w:tcPr>
            <w:tcW w:w="9956" w:type="dxa"/>
            <w:gridSpan w:val="12"/>
            <w:tcBorders>
              <w:bottom w:val="double" w:sz="4" w:space="0" w:color="auto"/>
            </w:tcBorders>
            <w:shd w:val="clear" w:color="auto" w:fill="BDD6EE"/>
          </w:tcPr>
          <w:p w14:paraId="099A8A1B" w14:textId="77777777" w:rsidR="008B4B6E" w:rsidRDefault="008B4B6E" w:rsidP="00F11EDE">
            <w:pPr>
              <w:jc w:val="both"/>
              <w:rPr>
                <w:b/>
                <w:sz w:val="28"/>
              </w:rPr>
            </w:pPr>
            <w:r>
              <w:lastRenderedPageBreak/>
              <w:br w:type="page"/>
            </w:r>
            <w:r>
              <w:rPr>
                <w:b/>
                <w:sz w:val="28"/>
              </w:rPr>
              <w:t>C-I – Personální zabezpečení</w:t>
            </w:r>
          </w:p>
        </w:tc>
      </w:tr>
      <w:tr w:rsidR="008B4B6E" w14:paraId="417D10F0" w14:textId="77777777" w:rsidTr="00F11EDE">
        <w:tc>
          <w:tcPr>
            <w:tcW w:w="2518" w:type="dxa"/>
            <w:tcBorders>
              <w:top w:val="double" w:sz="4" w:space="0" w:color="auto"/>
            </w:tcBorders>
            <w:shd w:val="clear" w:color="auto" w:fill="F7CAAC"/>
          </w:tcPr>
          <w:p w14:paraId="06045095" w14:textId="77777777" w:rsidR="008B4B6E" w:rsidRDefault="008B4B6E" w:rsidP="00F11EDE">
            <w:pPr>
              <w:jc w:val="both"/>
              <w:rPr>
                <w:b/>
              </w:rPr>
            </w:pPr>
            <w:r>
              <w:rPr>
                <w:b/>
              </w:rPr>
              <w:t>Vysoká škola</w:t>
            </w:r>
          </w:p>
        </w:tc>
        <w:tc>
          <w:tcPr>
            <w:tcW w:w="7438" w:type="dxa"/>
            <w:gridSpan w:val="11"/>
          </w:tcPr>
          <w:p w14:paraId="6E9411D5" w14:textId="77777777" w:rsidR="008B4B6E" w:rsidRDefault="008B4B6E" w:rsidP="00F11EDE">
            <w:pPr>
              <w:jc w:val="both"/>
            </w:pPr>
            <w:r>
              <w:t>Univerzita Tomáše Bati ve Zlíně</w:t>
            </w:r>
          </w:p>
        </w:tc>
      </w:tr>
      <w:tr w:rsidR="008B4B6E" w14:paraId="358093B8" w14:textId="77777777" w:rsidTr="00F11EDE">
        <w:tc>
          <w:tcPr>
            <w:tcW w:w="2518" w:type="dxa"/>
            <w:shd w:val="clear" w:color="auto" w:fill="F7CAAC"/>
          </w:tcPr>
          <w:p w14:paraId="75FFAB10" w14:textId="77777777" w:rsidR="008B4B6E" w:rsidRDefault="008B4B6E" w:rsidP="00F11EDE">
            <w:pPr>
              <w:jc w:val="both"/>
              <w:rPr>
                <w:b/>
              </w:rPr>
            </w:pPr>
            <w:r>
              <w:rPr>
                <w:b/>
              </w:rPr>
              <w:t>Součást vysoké školy</w:t>
            </w:r>
          </w:p>
        </w:tc>
        <w:tc>
          <w:tcPr>
            <w:tcW w:w="7438" w:type="dxa"/>
            <w:gridSpan w:val="11"/>
          </w:tcPr>
          <w:p w14:paraId="6C5289E2" w14:textId="77777777" w:rsidR="008B4B6E" w:rsidRPr="00706DFE" w:rsidRDefault="008B4B6E" w:rsidP="00F11EDE">
            <w:pPr>
              <w:jc w:val="both"/>
              <w:rPr>
                <w:highlight w:val="yellow"/>
              </w:rPr>
            </w:pPr>
            <w:r w:rsidRPr="00EC7D42">
              <w:t>Fakulta multimediálních komunikací</w:t>
            </w:r>
          </w:p>
        </w:tc>
      </w:tr>
      <w:tr w:rsidR="008B4B6E" w14:paraId="62D49BD6" w14:textId="77777777" w:rsidTr="00F11EDE">
        <w:tc>
          <w:tcPr>
            <w:tcW w:w="2518" w:type="dxa"/>
            <w:shd w:val="clear" w:color="auto" w:fill="F7CAAC"/>
          </w:tcPr>
          <w:p w14:paraId="20AFD3FC" w14:textId="77777777" w:rsidR="008B4B6E" w:rsidRDefault="008B4B6E" w:rsidP="00F11EDE">
            <w:pPr>
              <w:jc w:val="both"/>
              <w:rPr>
                <w:b/>
              </w:rPr>
            </w:pPr>
            <w:r>
              <w:rPr>
                <w:b/>
              </w:rPr>
              <w:t>Název studijního programu</w:t>
            </w:r>
          </w:p>
        </w:tc>
        <w:tc>
          <w:tcPr>
            <w:tcW w:w="7438" w:type="dxa"/>
            <w:gridSpan w:val="11"/>
          </w:tcPr>
          <w:p w14:paraId="146431BB" w14:textId="066E46F7" w:rsidR="008B4B6E" w:rsidRPr="00706DFE" w:rsidRDefault="0090246C" w:rsidP="00F11EDE">
            <w:pPr>
              <w:jc w:val="both"/>
              <w:rPr>
                <w:highlight w:val="yellow"/>
              </w:rPr>
            </w:pPr>
            <w:proofErr w:type="spellStart"/>
            <w:r w:rsidRPr="0090246C">
              <w:t>Footwear</w:t>
            </w:r>
            <w:proofErr w:type="spellEnd"/>
            <w:r w:rsidRPr="0090246C">
              <w:t xml:space="preserve"> Design</w:t>
            </w:r>
          </w:p>
        </w:tc>
      </w:tr>
      <w:tr w:rsidR="008B4B6E" w14:paraId="556E3F74" w14:textId="77777777" w:rsidTr="00576FD1">
        <w:tc>
          <w:tcPr>
            <w:tcW w:w="2518" w:type="dxa"/>
            <w:shd w:val="clear" w:color="auto" w:fill="F7CAAC"/>
          </w:tcPr>
          <w:p w14:paraId="116B56D5" w14:textId="77777777" w:rsidR="008B4B6E" w:rsidRDefault="008B4B6E" w:rsidP="00F11EDE">
            <w:pPr>
              <w:jc w:val="both"/>
              <w:rPr>
                <w:b/>
              </w:rPr>
            </w:pPr>
            <w:r>
              <w:rPr>
                <w:b/>
              </w:rPr>
              <w:t>Jméno a příjmení</w:t>
            </w:r>
          </w:p>
        </w:tc>
        <w:tc>
          <w:tcPr>
            <w:tcW w:w="4461" w:type="dxa"/>
            <w:gridSpan w:val="7"/>
          </w:tcPr>
          <w:p w14:paraId="5DEEE70B" w14:textId="1471F328" w:rsidR="008B4B6E" w:rsidRDefault="008B4B6E" w:rsidP="00F11EDE">
            <w:pPr>
              <w:jc w:val="both"/>
            </w:pPr>
            <w:r w:rsidRPr="00F72996">
              <w:t xml:space="preserve">Martina Hřibová </w:t>
            </w:r>
            <w:r w:rsidR="00AA5C3C" w:rsidRPr="00484DEE">
              <w:t>(</w:t>
            </w:r>
            <w:proofErr w:type="spellStart"/>
            <w:r w:rsidR="00AA5C3C" w:rsidRPr="00484DEE">
              <w:t>roz</w:t>
            </w:r>
            <w:proofErr w:type="spellEnd"/>
            <w:r w:rsidR="00AA5C3C" w:rsidRPr="009E577C">
              <w:rPr>
                <w:bCs/>
              </w:rPr>
              <w:t xml:space="preserve">. </w:t>
            </w:r>
            <w:proofErr w:type="spellStart"/>
            <w:r w:rsidR="00AA5C3C" w:rsidRPr="009E577C">
              <w:rPr>
                <w:rFonts w:eastAsia="ArialMT"/>
                <w:bCs/>
                <w:lang w:val="en-GB" w:eastAsia="en-US"/>
              </w:rPr>
              <w:t>Kasz</w:t>
            </w:r>
            <w:r w:rsidR="009E577C" w:rsidRPr="009E577C">
              <w:rPr>
                <w:rFonts w:eastAsia="ArialMT"/>
                <w:bCs/>
                <w:lang w:val="en-GB" w:eastAsia="en-US"/>
              </w:rPr>
              <w:t>ony</w:t>
            </w:r>
            <w:r w:rsidR="009E577C">
              <w:rPr>
                <w:rFonts w:eastAsia="ArialMT"/>
                <w:bCs/>
                <w:lang w:val="en-GB" w:eastAsia="en-US"/>
              </w:rPr>
              <w:t>i</w:t>
            </w:r>
            <w:r w:rsidR="009E577C" w:rsidRPr="009E577C">
              <w:rPr>
                <w:rFonts w:eastAsia="ArialMT"/>
                <w:bCs/>
                <w:lang w:val="en-GB" w:eastAsia="en-US"/>
              </w:rPr>
              <w:t>ová</w:t>
            </w:r>
            <w:proofErr w:type="spellEnd"/>
            <w:r w:rsidR="009E577C" w:rsidRPr="009E577C">
              <w:rPr>
                <w:rFonts w:eastAsia="ArialMT"/>
                <w:bCs/>
                <w:lang w:val="en-GB" w:eastAsia="en-US"/>
              </w:rPr>
              <w:t>)</w:t>
            </w:r>
          </w:p>
        </w:tc>
        <w:tc>
          <w:tcPr>
            <w:tcW w:w="784" w:type="dxa"/>
            <w:shd w:val="clear" w:color="auto" w:fill="F7CAAC"/>
          </w:tcPr>
          <w:p w14:paraId="31227DA5" w14:textId="77777777" w:rsidR="008B4B6E" w:rsidRDefault="008B4B6E" w:rsidP="00F11EDE">
            <w:pPr>
              <w:jc w:val="both"/>
              <w:rPr>
                <w:b/>
              </w:rPr>
            </w:pPr>
            <w:r>
              <w:rPr>
                <w:b/>
              </w:rPr>
              <w:t>Tituly</w:t>
            </w:r>
          </w:p>
        </w:tc>
        <w:tc>
          <w:tcPr>
            <w:tcW w:w="2193" w:type="dxa"/>
            <w:gridSpan w:val="3"/>
          </w:tcPr>
          <w:p w14:paraId="133AE4F5" w14:textId="77777777" w:rsidR="008B4B6E" w:rsidRDefault="008B4B6E" w:rsidP="00F11EDE">
            <w:pPr>
              <w:jc w:val="both"/>
            </w:pPr>
            <w:r w:rsidRPr="000D6995">
              <w:t>doc. Ing., Ph.D.</w:t>
            </w:r>
          </w:p>
        </w:tc>
      </w:tr>
      <w:tr w:rsidR="008B4B6E" w14:paraId="70A8C369" w14:textId="77777777" w:rsidTr="00576FD1">
        <w:tc>
          <w:tcPr>
            <w:tcW w:w="2518" w:type="dxa"/>
            <w:shd w:val="clear" w:color="auto" w:fill="F7CAAC"/>
          </w:tcPr>
          <w:p w14:paraId="018524AE" w14:textId="77777777" w:rsidR="008B4B6E" w:rsidRDefault="008B4B6E" w:rsidP="00F11EDE">
            <w:pPr>
              <w:jc w:val="both"/>
              <w:rPr>
                <w:b/>
              </w:rPr>
            </w:pPr>
            <w:r>
              <w:rPr>
                <w:b/>
              </w:rPr>
              <w:t>Rok narození</w:t>
            </w:r>
          </w:p>
        </w:tc>
        <w:tc>
          <w:tcPr>
            <w:tcW w:w="829" w:type="dxa"/>
            <w:gridSpan w:val="2"/>
          </w:tcPr>
          <w:p w14:paraId="6BDCCB06" w14:textId="77777777" w:rsidR="008B4B6E" w:rsidRDefault="008B4B6E" w:rsidP="00F11EDE">
            <w:pPr>
              <w:jc w:val="both"/>
            </w:pPr>
            <w:r>
              <w:t>1978</w:t>
            </w:r>
          </w:p>
        </w:tc>
        <w:tc>
          <w:tcPr>
            <w:tcW w:w="1721" w:type="dxa"/>
            <w:shd w:val="clear" w:color="auto" w:fill="F7CAAC"/>
          </w:tcPr>
          <w:p w14:paraId="10659EA5" w14:textId="77777777" w:rsidR="008B4B6E" w:rsidRDefault="008B4B6E" w:rsidP="00F11EDE">
            <w:pPr>
              <w:jc w:val="both"/>
              <w:rPr>
                <w:b/>
              </w:rPr>
            </w:pPr>
            <w:r>
              <w:rPr>
                <w:b/>
              </w:rPr>
              <w:t>typ vztahu k VŠ</w:t>
            </w:r>
          </w:p>
        </w:tc>
        <w:tc>
          <w:tcPr>
            <w:tcW w:w="992" w:type="dxa"/>
            <w:gridSpan w:val="2"/>
          </w:tcPr>
          <w:p w14:paraId="2583C987" w14:textId="261043F6" w:rsidR="008B4B6E" w:rsidRDefault="008B4B6E" w:rsidP="00F11EDE">
            <w:pPr>
              <w:jc w:val="both"/>
            </w:pPr>
            <w:r>
              <w:t>pp</w:t>
            </w:r>
            <w:r w:rsidR="008F5A63">
              <w:t>.</w:t>
            </w:r>
          </w:p>
        </w:tc>
        <w:tc>
          <w:tcPr>
            <w:tcW w:w="919" w:type="dxa"/>
            <w:gridSpan w:val="2"/>
            <w:shd w:val="clear" w:color="auto" w:fill="F7CAAC"/>
          </w:tcPr>
          <w:p w14:paraId="4BD7129D" w14:textId="77777777" w:rsidR="008B4B6E" w:rsidRDefault="008B4B6E" w:rsidP="00F11EDE">
            <w:pPr>
              <w:jc w:val="both"/>
              <w:rPr>
                <w:b/>
              </w:rPr>
            </w:pPr>
            <w:r>
              <w:rPr>
                <w:b/>
              </w:rPr>
              <w:t>rozsah</w:t>
            </w:r>
          </w:p>
        </w:tc>
        <w:tc>
          <w:tcPr>
            <w:tcW w:w="784" w:type="dxa"/>
          </w:tcPr>
          <w:p w14:paraId="14F1F152" w14:textId="16985F4B" w:rsidR="008B4B6E" w:rsidRDefault="008B4B6E" w:rsidP="00F11EDE">
            <w:pPr>
              <w:jc w:val="both"/>
            </w:pPr>
            <w:proofErr w:type="gramStart"/>
            <w:r>
              <w:t>40</w:t>
            </w:r>
            <w:r w:rsidR="008F433E">
              <w:t>h</w:t>
            </w:r>
            <w:proofErr w:type="gramEnd"/>
            <w:r w:rsidR="008F433E">
              <w:t>/t</w:t>
            </w:r>
          </w:p>
        </w:tc>
        <w:tc>
          <w:tcPr>
            <w:tcW w:w="775" w:type="dxa"/>
            <w:gridSpan w:val="2"/>
            <w:shd w:val="clear" w:color="auto" w:fill="F7CAAC"/>
          </w:tcPr>
          <w:p w14:paraId="20C399ED" w14:textId="77777777" w:rsidR="008B4B6E" w:rsidRDefault="008B4B6E" w:rsidP="00F11EDE">
            <w:pPr>
              <w:jc w:val="both"/>
              <w:rPr>
                <w:b/>
              </w:rPr>
            </w:pPr>
            <w:r>
              <w:rPr>
                <w:b/>
              </w:rPr>
              <w:t>do kdy</w:t>
            </w:r>
          </w:p>
        </w:tc>
        <w:tc>
          <w:tcPr>
            <w:tcW w:w="1418" w:type="dxa"/>
          </w:tcPr>
          <w:p w14:paraId="26D2E47D" w14:textId="77777777" w:rsidR="008B4B6E" w:rsidRDefault="008B4B6E" w:rsidP="00F11EDE">
            <w:pPr>
              <w:jc w:val="both"/>
            </w:pPr>
            <w:r>
              <w:t>N</w:t>
            </w:r>
          </w:p>
          <w:p w14:paraId="0AF4E959" w14:textId="35D4266D" w:rsidR="00225AFC" w:rsidRDefault="00225AFC" w:rsidP="00F11EDE">
            <w:pPr>
              <w:jc w:val="both"/>
            </w:pPr>
          </w:p>
        </w:tc>
      </w:tr>
      <w:tr w:rsidR="008B4B6E" w14:paraId="1E756A26" w14:textId="77777777" w:rsidTr="00576FD1">
        <w:tc>
          <w:tcPr>
            <w:tcW w:w="5068" w:type="dxa"/>
            <w:gridSpan w:val="4"/>
            <w:shd w:val="clear" w:color="auto" w:fill="F7CAAC"/>
          </w:tcPr>
          <w:p w14:paraId="155D894F" w14:textId="77777777" w:rsidR="008B4B6E" w:rsidRDefault="008B4B6E" w:rsidP="00F11EDE">
            <w:pPr>
              <w:jc w:val="both"/>
              <w:rPr>
                <w:b/>
              </w:rPr>
            </w:pPr>
            <w:r>
              <w:rPr>
                <w:b/>
              </w:rPr>
              <w:t>Typ vztahu na součásti VŠ, která uskutečňuje st. program</w:t>
            </w:r>
          </w:p>
        </w:tc>
        <w:tc>
          <w:tcPr>
            <w:tcW w:w="992" w:type="dxa"/>
            <w:gridSpan w:val="2"/>
          </w:tcPr>
          <w:p w14:paraId="4FCC1CCF" w14:textId="0D24F044" w:rsidR="008B4B6E" w:rsidRDefault="00EB20A6" w:rsidP="00F11EDE">
            <w:pPr>
              <w:jc w:val="both"/>
            </w:pPr>
            <w:proofErr w:type="spellStart"/>
            <w:r>
              <w:t>mezifak</w:t>
            </w:r>
            <w:proofErr w:type="spellEnd"/>
            <w:r>
              <w:t>.</w:t>
            </w:r>
          </w:p>
          <w:p w14:paraId="40696069" w14:textId="59C2545D" w:rsidR="00EB20A6" w:rsidRPr="00EB0CC2" w:rsidRDefault="00EB20A6" w:rsidP="00F11EDE">
            <w:pPr>
              <w:jc w:val="both"/>
            </w:pPr>
            <w:r>
              <w:t>spol.</w:t>
            </w:r>
          </w:p>
        </w:tc>
        <w:tc>
          <w:tcPr>
            <w:tcW w:w="919" w:type="dxa"/>
            <w:gridSpan w:val="2"/>
            <w:shd w:val="clear" w:color="auto" w:fill="F7CAAC"/>
          </w:tcPr>
          <w:p w14:paraId="25A46547" w14:textId="77777777" w:rsidR="008B4B6E" w:rsidRPr="00F72996" w:rsidRDefault="008B4B6E" w:rsidP="00F11EDE">
            <w:pPr>
              <w:jc w:val="both"/>
              <w:rPr>
                <w:b/>
              </w:rPr>
            </w:pPr>
            <w:r w:rsidRPr="00F72996">
              <w:rPr>
                <w:b/>
              </w:rPr>
              <w:t>rozsah</w:t>
            </w:r>
          </w:p>
        </w:tc>
        <w:tc>
          <w:tcPr>
            <w:tcW w:w="784" w:type="dxa"/>
          </w:tcPr>
          <w:p w14:paraId="2ECE130F" w14:textId="6CDE1611" w:rsidR="001C7BD3" w:rsidRPr="00F72996" w:rsidRDefault="001C7BD3" w:rsidP="00F11EDE">
            <w:pPr>
              <w:jc w:val="both"/>
            </w:pPr>
            <w:proofErr w:type="gramStart"/>
            <w:r>
              <w:t>2</w:t>
            </w:r>
            <w:r w:rsidR="008F433E">
              <w:t>h</w:t>
            </w:r>
            <w:proofErr w:type="gramEnd"/>
            <w:r w:rsidR="008F433E">
              <w:t>/t</w:t>
            </w:r>
            <w:r>
              <w:t xml:space="preserve"> </w:t>
            </w:r>
          </w:p>
        </w:tc>
        <w:tc>
          <w:tcPr>
            <w:tcW w:w="775" w:type="dxa"/>
            <w:gridSpan w:val="2"/>
            <w:shd w:val="clear" w:color="auto" w:fill="F7CAAC"/>
          </w:tcPr>
          <w:p w14:paraId="32BDFE1E" w14:textId="77777777" w:rsidR="008B4B6E" w:rsidRPr="00EB0CC2" w:rsidRDefault="008B4B6E" w:rsidP="00F11EDE">
            <w:pPr>
              <w:jc w:val="both"/>
              <w:rPr>
                <w:b/>
              </w:rPr>
            </w:pPr>
            <w:r w:rsidRPr="00EB0CC2">
              <w:rPr>
                <w:b/>
              </w:rPr>
              <w:t>do kdy</w:t>
            </w:r>
          </w:p>
        </w:tc>
        <w:tc>
          <w:tcPr>
            <w:tcW w:w="1418" w:type="dxa"/>
          </w:tcPr>
          <w:p w14:paraId="3DCA8C4E" w14:textId="246292A0" w:rsidR="00225AFC" w:rsidRPr="00EB0CC2" w:rsidRDefault="00225AFC" w:rsidP="00085769">
            <w:pPr>
              <w:jc w:val="both"/>
            </w:pPr>
          </w:p>
        </w:tc>
      </w:tr>
      <w:tr w:rsidR="008B4B6E" w14:paraId="2DB56AFF" w14:textId="77777777" w:rsidTr="00F11EDE">
        <w:tc>
          <w:tcPr>
            <w:tcW w:w="6060" w:type="dxa"/>
            <w:gridSpan w:val="6"/>
            <w:shd w:val="clear" w:color="auto" w:fill="F7CAAC"/>
          </w:tcPr>
          <w:p w14:paraId="1975F72B" w14:textId="77777777" w:rsidR="008B4B6E" w:rsidRDefault="008B4B6E" w:rsidP="00F11EDE">
            <w:pPr>
              <w:jc w:val="both"/>
            </w:pPr>
            <w:r>
              <w:rPr>
                <w:b/>
              </w:rPr>
              <w:t>Další současná působení jako akademický pracovník na jiných VŠ</w:t>
            </w:r>
          </w:p>
        </w:tc>
        <w:tc>
          <w:tcPr>
            <w:tcW w:w="1703" w:type="dxa"/>
            <w:gridSpan w:val="3"/>
            <w:shd w:val="clear" w:color="auto" w:fill="F7CAAC"/>
          </w:tcPr>
          <w:p w14:paraId="5D97EB69" w14:textId="77777777" w:rsidR="008B4B6E" w:rsidRDefault="008B4B6E" w:rsidP="00F11EDE">
            <w:pPr>
              <w:jc w:val="both"/>
              <w:rPr>
                <w:b/>
              </w:rPr>
            </w:pPr>
            <w:r>
              <w:rPr>
                <w:b/>
              </w:rPr>
              <w:t xml:space="preserve">typ </w:t>
            </w:r>
            <w:proofErr w:type="spellStart"/>
            <w:r>
              <w:rPr>
                <w:b/>
              </w:rPr>
              <w:t>prac</w:t>
            </w:r>
            <w:proofErr w:type="spellEnd"/>
            <w:r>
              <w:rPr>
                <w:b/>
              </w:rPr>
              <w:t>. vztahu</w:t>
            </w:r>
          </w:p>
        </w:tc>
        <w:tc>
          <w:tcPr>
            <w:tcW w:w="2193" w:type="dxa"/>
            <w:gridSpan w:val="3"/>
            <w:shd w:val="clear" w:color="auto" w:fill="F7CAAC"/>
          </w:tcPr>
          <w:p w14:paraId="282EFD3A" w14:textId="77777777" w:rsidR="008B4B6E" w:rsidRDefault="008B4B6E" w:rsidP="00F11EDE">
            <w:pPr>
              <w:jc w:val="both"/>
              <w:rPr>
                <w:b/>
              </w:rPr>
            </w:pPr>
            <w:r>
              <w:rPr>
                <w:b/>
              </w:rPr>
              <w:t>rozsah</w:t>
            </w:r>
          </w:p>
        </w:tc>
      </w:tr>
      <w:tr w:rsidR="008B4B6E" w14:paraId="27F69216" w14:textId="77777777" w:rsidTr="00F11EDE">
        <w:tc>
          <w:tcPr>
            <w:tcW w:w="6060" w:type="dxa"/>
            <w:gridSpan w:val="6"/>
          </w:tcPr>
          <w:p w14:paraId="23D672B5" w14:textId="77777777" w:rsidR="008B4B6E" w:rsidRDefault="008B4B6E" w:rsidP="00F11EDE">
            <w:pPr>
              <w:jc w:val="both"/>
            </w:pPr>
            <w:r>
              <w:t>---</w:t>
            </w:r>
          </w:p>
        </w:tc>
        <w:tc>
          <w:tcPr>
            <w:tcW w:w="1703" w:type="dxa"/>
            <w:gridSpan w:val="3"/>
          </w:tcPr>
          <w:p w14:paraId="74FB5AD3" w14:textId="77777777" w:rsidR="008B4B6E" w:rsidRDefault="008B4B6E" w:rsidP="00F11EDE">
            <w:pPr>
              <w:jc w:val="both"/>
            </w:pPr>
            <w:r>
              <w:t>---</w:t>
            </w:r>
          </w:p>
        </w:tc>
        <w:tc>
          <w:tcPr>
            <w:tcW w:w="2193" w:type="dxa"/>
            <w:gridSpan w:val="3"/>
          </w:tcPr>
          <w:p w14:paraId="69D83F05" w14:textId="77777777" w:rsidR="008B4B6E" w:rsidRDefault="008B4B6E" w:rsidP="00F11EDE">
            <w:pPr>
              <w:jc w:val="both"/>
            </w:pPr>
            <w:r>
              <w:t>---</w:t>
            </w:r>
          </w:p>
        </w:tc>
      </w:tr>
      <w:tr w:rsidR="008B4B6E" w14:paraId="7D684762" w14:textId="77777777" w:rsidTr="00F11EDE">
        <w:tc>
          <w:tcPr>
            <w:tcW w:w="6060" w:type="dxa"/>
            <w:gridSpan w:val="6"/>
          </w:tcPr>
          <w:p w14:paraId="394F25B7" w14:textId="77777777" w:rsidR="008B4B6E" w:rsidRDefault="008B4B6E" w:rsidP="00F11EDE">
            <w:pPr>
              <w:jc w:val="both"/>
            </w:pPr>
          </w:p>
        </w:tc>
        <w:tc>
          <w:tcPr>
            <w:tcW w:w="1703" w:type="dxa"/>
            <w:gridSpan w:val="3"/>
          </w:tcPr>
          <w:p w14:paraId="2C66C183" w14:textId="77777777" w:rsidR="008B4B6E" w:rsidRDefault="008B4B6E" w:rsidP="00F11EDE">
            <w:pPr>
              <w:jc w:val="both"/>
            </w:pPr>
          </w:p>
        </w:tc>
        <w:tc>
          <w:tcPr>
            <w:tcW w:w="2193" w:type="dxa"/>
            <w:gridSpan w:val="3"/>
          </w:tcPr>
          <w:p w14:paraId="7D1A84DF" w14:textId="77777777" w:rsidR="008B4B6E" w:rsidRDefault="008B4B6E" w:rsidP="00F11EDE">
            <w:pPr>
              <w:jc w:val="both"/>
            </w:pPr>
          </w:p>
        </w:tc>
      </w:tr>
      <w:tr w:rsidR="008B4B6E" w14:paraId="61005E5A" w14:textId="77777777" w:rsidTr="00F11EDE">
        <w:tc>
          <w:tcPr>
            <w:tcW w:w="6060" w:type="dxa"/>
            <w:gridSpan w:val="6"/>
          </w:tcPr>
          <w:p w14:paraId="24877BDB" w14:textId="77777777" w:rsidR="008B4B6E" w:rsidRDefault="008B4B6E" w:rsidP="00F11EDE">
            <w:pPr>
              <w:jc w:val="both"/>
            </w:pPr>
          </w:p>
        </w:tc>
        <w:tc>
          <w:tcPr>
            <w:tcW w:w="1703" w:type="dxa"/>
            <w:gridSpan w:val="3"/>
          </w:tcPr>
          <w:p w14:paraId="7CA740C5" w14:textId="77777777" w:rsidR="008B4B6E" w:rsidRDefault="008B4B6E" w:rsidP="00F11EDE">
            <w:pPr>
              <w:jc w:val="both"/>
            </w:pPr>
          </w:p>
        </w:tc>
        <w:tc>
          <w:tcPr>
            <w:tcW w:w="2193" w:type="dxa"/>
            <w:gridSpan w:val="3"/>
          </w:tcPr>
          <w:p w14:paraId="376CB8F5" w14:textId="77777777" w:rsidR="008B4B6E" w:rsidRDefault="008B4B6E" w:rsidP="00F11EDE">
            <w:pPr>
              <w:jc w:val="both"/>
            </w:pPr>
          </w:p>
        </w:tc>
      </w:tr>
      <w:tr w:rsidR="00EB6295" w14:paraId="664DB9D4" w14:textId="77777777" w:rsidTr="00F11EDE">
        <w:tc>
          <w:tcPr>
            <w:tcW w:w="6060" w:type="dxa"/>
            <w:gridSpan w:val="6"/>
          </w:tcPr>
          <w:p w14:paraId="536EAFF4" w14:textId="77777777" w:rsidR="00EB6295" w:rsidRDefault="00EB6295" w:rsidP="00F11EDE">
            <w:pPr>
              <w:jc w:val="both"/>
            </w:pPr>
          </w:p>
        </w:tc>
        <w:tc>
          <w:tcPr>
            <w:tcW w:w="1703" w:type="dxa"/>
            <w:gridSpan w:val="3"/>
          </w:tcPr>
          <w:p w14:paraId="58610DAA" w14:textId="77777777" w:rsidR="00EB6295" w:rsidRDefault="00EB6295" w:rsidP="00F11EDE">
            <w:pPr>
              <w:jc w:val="both"/>
            </w:pPr>
          </w:p>
        </w:tc>
        <w:tc>
          <w:tcPr>
            <w:tcW w:w="2193" w:type="dxa"/>
            <w:gridSpan w:val="3"/>
          </w:tcPr>
          <w:p w14:paraId="1E560D6C" w14:textId="77777777" w:rsidR="00EB6295" w:rsidRDefault="00EB6295" w:rsidP="00F11EDE">
            <w:pPr>
              <w:jc w:val="both"/>
            </w:pPr>
          </w:p>
        </w:tc>
      </w:tr>
      <w:tr w:rsidR="008B4B6E" w14:paraId="6F346DC6" w14:textId="77777777" w:rsidTr="00F11EDE">
        <w:tc>
          <w:tcPr>
            <w:tcW w:w="9956" w:type="dxa"/>
            <w:gridSpan w:val="12"/>
            <w:shd w:val="clear" w:color="auto" w:fill="F7CAAC"/>
          </w:tcPr>
          <w:p w14:paraId="66308A3F" w14:textId="77777777" w:rsidR="008B4B6E" w:rsidRDefault="008B4B6E" w:rsidP="00F11EDE">
            <w:pPr>
              <w:jc w:val="both"/>
            </w:pPr>
            <w:r>
              <w:rPr>
                <w:b/>
              </w:rPr>
              <w:t>Předměty příslušného studijního programu a způsob zapojení do jejich výuky, příp. další zapojení do uskutečňování studijního programu</w:t>
            </w:r>
          </w:p>
        </w:tc>
      </w:tr>
      <w:tr w:rsidR="008B4B6E" w14:paraId="22E30762" w14:textId="77777777" w:rsidTr="00EB20A6">
        <w:trPr>
          <w:trHeight w:val="292"/>
        </w:trPr>
        <w:tc>
          <w:tcPr>
            <w:tcW w:w="9956" w:type="dxa"/>
            <w:gridSpan w:val="12"/>
            <w:tcBorders>
              <w:top w:val="nil"/>
            </w:tcBorders>
          </w:tcPr>
          <w:p w14:paraId="49642B6E" w14:textId="1F01739A" w:rsidR="008B4B6E" w:rsidRPr="00682636" w:rsidRDefault="008B4B6E" w:rsidP="00EB20A6">
            <w:pPr>
              <w:jc w:val="both"/>
            </w:pPr>
            <w:r w:rsidRPr="00682636">
              <w:t xml:space="preserve">Teorie a technologie </w:t>
            </w:r>
            <w:r w:rsidR="001A6AA4" w:rsidRPr="00682636">
              <w:t>2,</w:t>
            </w:r>
            <w:r w:rsidR="00326A10">
              <w:t xml:space="preserve"> </w:t>
            </w:r>
            <w:r w:rsidR="001A6AA4" w:rsidRPr="00682636">
              <w:t>3</w:t>
            </w:r>
            <w:r w:rsidRPr="00682636">
              <w:t xml:space="preserve"> (</w:t>
            </w:r>
            <w:r w:rsidR="00682636">
              <w:t xml:space="preserve">garant předmětu, </w:t>
            </w:r>
            <w:r w:rsidRPr="00682636">
              <w:t>přednášející</w:t>
            </w:r>
            <w:r w:rsidR="00820262">
              <w:t>, vede seminář</w:t>
            </w:r>
            <w:r w:rsidRPr="00682636">
              <w:t>)</w:t>
            </w:r>
          </w:p>
        </w:tc>
      </w:tr>
      <w:tr w:rsidR="008B4B6E" w14:paraId="42EBAFB7" w14:textId="77777777" w:rsidTr="00F11EDE">
        <w:trPr>
          <w:trHeight w:val="241"/>
        </w:trPr>
        <w:tc>
          <w:tcPr>
            <w:tcW w:w="9956" w:type="dxa"/>
            <w:gridSpan w:val="12"/>
            <w:tcBorders>
              <w:top w:val="nil"/>
            </w:tcBorders>
            <w:shd w:val="clear" w:color="auto" w:fill="FBD4B4"/>
          </w:tcPr>
          <w:p w14:paraId="7A9F0E12" w14:textId="77777777" w:rsidR="008B4B6E" w:rsidRPr="002827C6" w:rsidRDefault="008B4B6E" w:rsidP="00F11EDE">
            <w:pPr>
              <w:jc w:val="both"/>
              <w:rPr>
                <w:b/>
              </w:rPr>
            </w:pPr>
            <w:r w:rsidRPr="002827C6">
              <w:rPr>
                <w:b/>
              </w:rPr>
              <w:t>Zapojení do výuky v dalších studijních programech na téže vysoké škole (pouze u garantů ZT a PZ předmětů)</w:t>
            </w:r>
          </w:p>
        </w:tc>
      </w:tr>
      <w:tr w:rsidR="008B4B6E" w14:paraId="73DB6AD4" w14:textId="77777777" w:rsidTr="00576FD1">
        <w:trPr>
          <w:trHeight w:val="340"/>
        </w:trPr>
        <w:tc>
          <w:tcPr>
            <w:tcW w:w="3294" w:type="dxa"/>
            <w:gridSpan w:val="2"/>
            <w:tcBorders>
              <w:top w:val="nil"/>
            </w:tcBorders>
          </w:tcPr>
          <w:p w14:paraId="66C0DDF7" w14:textId="77777777" w:rsidR="008B4B6E" w:rsidRPr="002827C6" w:rsidRDefault="008B4B6E" w:rsidP="00F11EDE">
            <w:pPr>
              <w:jc w:val="both"/>
              <w:rPr>
                <w:b/>
              </w:rPr>
            </w:pPr>
            <w:r w:rsidRPr="002827C6">
              <w:rPr>
                <w:b/>
              </w:rPr>
              <w:t>Název studijního předmětu</w:t>
            </w:r>
          </w:p>
        </w:tc>
        <w:tc>
          <w:tcPr>
            <w:tcW w:w="2693" w:type="dxa"/>
            <w:gridSpan w:val="3"/>
            <w:tcBorders>
              <w:top w:val="nil"/>
            </w:tcBorders>
          </w:tcPr>
          <w:p w14:paraId="10102872" w14:textId="77777777" w:rsidR="008B4B6E" w:rsidRPr="002827C6" w:rsidRDefault="008B4B6E" w:rsidP="00F11EDE">
            <w:pPr>
              <w:jc w:val="both"/>
              <w:rPr>
                <w:b/>
              </w:rPr>
            </w:pPr>
            <w:r w:rsidRPr="002827C6">
              <w:rPr>
                <w:b/>
              </w:rPr>
              <w:t>Název studijního programu</w:t>
            </w:r>
          </w:p>
        </w:tc>
        <w:tc>
          <w:tcPr>
            <w:tcW w:w="567" w:type="dxa"/>
            <w:gridSpan w:val="2"/>
            <w:tcBorders>
              <w:top w:val="nil"/>
            </w:tcBorders>
          </w:tcPr>
          <w:p w14:paraId="56EC5D7A" w14:textId="77777777" w:rsidR="008B4B6E" w:rsidRPr="002827C6" w:rsidRDefault="008B4B6E" w:rsidP="00F11EDE">
            <w:pPr>
              <w:jc w:val="both"/>
              <w:rPr>
                <w:b/>
              </w:rPr>
            </w:pPr>
            <w:r w:rsidRPr="002827C6">
              <w:rPr>
                <w:b/>
              </w:rPr>
              <w:t>Sem.</w:t>
            </w:r>
          </w:p>
        </w:tc>
        <w:tc>
          <w:tcPr>
            <w:tcW w:w="1843" w:type="dxa"/>
            <w:gridSpan w:val="3"/>
            <w:tcBorders>
              <w:top w:val="nil"/>
            </w:tcBorders>
          </w:tcPr>
          <w:p w14:paraId="44CAF6C6" w14:textId="77777777" w:rsidR="008B4B6E" w:rsidRPr="002827C6" w:rsidRDefault="008B4B6E" w:rsidP="00F11EDE">
            <w:pPr>
              <w:jc w:val="both"/>
              <w:rPr>
                <w:b/>
              </w:rPr>
            </w:pPr>
            <w:r w:rsidRPr="002827C6">
              <w:rPr>
                <w:b/>
              </w:rPr>
              <w:t>Role ve výuce daného předmětu</w:t>
            </w:r>
          </w:p>
        </w:tc>
        <w:tc>
          <w:tcPr>
            <w:tcW w:w="1559" w:type="dxa"/>
            <w:gridSpan w:val="2"/>
            <w:tcBorders>
              <w:top w:val="nil"/>
            </w:tcBorders>
          </w:tcPr>
          <w:p w14:paraId="3969E186" w14:textId="77777777" w:rsidR="008B4B6E" w:rsidRDefault="008B4B6E" w:rsidP="00F11EDE">
            <w:pPr>
              <w:jc w:val="both"/>
              <w:rPr>
                <w:b/>
              </w:rPr>
            </w:pPr>
            <w:r>
              <w:rPr>
                <w:b/>
              </w:rPr>
              <w:t>(</w:t>
            </w:r>
            <w:r w:rsidRPr="00F20AEF">
              <w:rPr>
                <w:b/>
                <w:i/>
                <w:iCs/>
              </w:rPr>
              <w:t>nepovinný údaj</w:t>
            </w:r>
            <w:r w:rsidRPr="00F20AEF">
              <w:rPr>
                <w:b/>
              </w:rPr>
              <w:t>)</w:t>
            </w:r>
            <w:r>
              <w:rPr>
                <w:b/>
              </w:rPr>
              <w:t xml:space="preserve"> </w:t>
            </w:r>
          </w:p>
          <w:p w14:paraId="2DFD921F" w14:textId="77777777" w:rsidR="008B4B6E" w:rsidRPr="002827C6" w:rsidRDefault="008B4B6E" w:rsidP="00F11EDE">
            <w:pPr>
              <w:jc w:val="both"/>
              <w:rPr>
                <w:b/>
              </w:rPr>
            </w:pPr>
            <w:r w:rsidRPr="002827C6">
              <w:rPr>
                <w:b/>
              </w:rPr>
              <w:t>Počet hodin za semestr</w:t>
            </w:r>
          </w:p>
        </w:tc>
      </w:tr>
      <w:tr w:rsidR="008B4B6E" w14:paraId="1EACFC20" w14:textId="77777777" w:rsidTr="00576FD1">
        <w:trPr>
          <w:trHeight w:val="284"/>
        </w:trPr>
        <w:tc>
          <w:tcPr>
            <w:tcW w:w="3294" w:type="dxa"/>
            <w:gridSpan w:val="2"/>
            <w:tcBorders>
              <w:top w:val="nil"/>
            </w:tcBorders>
            <w:vAlign w:val="center"/>
          </w:tcPr>
          <w:p w14:paraId="439E305D" w14:textId="77777777" w:rsidR="008B4B6E" w:rsidRPr="00A75184" w:rsidRDefault="008B4B6E" w:rsidP="00A75184">
            <w:pPr>
              <w:rPr>
                <w:color w:val="FF0000"/>
              </w:rPr>
            </w:pPr>
            <w:r w:rsidRPr="00A75184">
              <w:rPr>
                <w:color w:val="000000"/>
                <w:shd w:val="clear" w:color="auto" w:fill="FFFFFF"/>
              </w:rPr>
              <w:t xml:space="preserve">Nauka o polymerních materiálech II </w:t>
            </w:r>
          </w:p>
        </w:tc>
        <w:tc>
          <w:tcPr>
            <w:tcW w:w="2693" w:type="dxa"/>
            <w:gridSpan w:val="3"/>
            <w:tcBorders>
              <w:top w:val="nil"/>
            </w:tcBorders>
            <w:vAlign w:val="center"/>
          </w:tcPr>
          <w:p w14:paraId="26B2489D" w14:textId="77777777" w:rsidR="008B4B6E" w:rsidRPr="00484DEE" w:rsidRDefault="008B4B6E" w:rsidP="00484DEE">
            <w:pPr>
              <w:rPr>
                <w:color w:val="FF0000"/>
              </w:rPr>
            </w:pPr>
            <w:r w:rsidRPr="00484DEE">
              <w:t>Bc Procesní inženýrství – Technologická</w:t>
            </w:r>
            <w:r w:rsidRPr="00484DEE">
              <w:rPr>
                <w:shd w:val="clear" w:color="auto" w:fill="F9F9F9"/>
              </w:rPr>
              <w:t xml:space="preserve"> zařízení </w:t>
            </w:r>
          </w:p>
        </w:tc>
        <w:tc>
          <w:tcPr>
            <w:tcW w:w="567" w:type="dxa"/>
            <w:gridSpan w:val="2"/>
            <w:tcBorders>
              <w:top w:val="nil"/>
            </w:tcBorders>
            <w:vAlign w:val="center"/>
          </w:tcPr>
          <w:p w14:paraId="209866EF" w14:textId="77777777" w:rsidR="008B4B6E" w:rsidRPr="00484DEE" w:rsidRDefault="008B4B6E" w:rsidP="00484DEE">
            <w:pPr>
              <w:jc w:val="center"/>
            </w:pPr>
            <w:r w:rsidRPr="00484DEE">
              <w:t>2/LS</w:t>
            </w:r>
          </w:p>
        </w:tc>
        <w:tc>
          <w:tcPr>
            <w:tcW w:w="1843" w:type="dxa"/>
            <w:gridSpan w:val="3"/>
            <w:tcBorders>
              <w:top w:val="nil"/>
            </w:tcBorders>
            <w:vAlign w:val="center"/>
          </w:tcPr>
          <w:p w14:paraId="11B1A5A2" w14:textId="77777777" w:rsidR="008B4B6E" w:rsidRPr="00484DEE" w:rsidRDefault="008B4B6E" w:rsidP="00484DEE">
            <w:r w:rsidRPr="00484DEE">
              <w:rPr>
                <w:color w:val="000000"/>
                <w:shd w:val="clear" w:color="auto" w:fill="F9F9F9"/>
              </w:rPr>
              <w:t>Cvičící </w:t>
            </w:r>
          </w:p>
        </w:tc>
        <w:tc>
          <w:tcPr>
            <w:tcW w:w="1559" w:type="dxa"/>
            <w:gridSpan w:val="2"/>
            <w:tcBorders>
              <w:top w:val="nil"/>
            </w:tcBorders>
            <w:vAlign w:val="center"/>
          </w:tcPr>
          <w:p w14:paraId="672C0447" w14:textId="77777777" w:rsidR="008B4B6E" w:rsidRPr="00484DEE" w:rsidRDefault="008B4B6E" w:rsidP="00484DEE">
            <w:pPr>
              <w:jc w:val="both"/>
            </w:pPr>
          </w:p>
        </w:tc>
      </w:tr>
      <w:tr w:rsidR="008B4B6E" w14:paraId="5F3559E8" w14:textId="77777777" w:rsidTr="00576FD1">
        <w:trPr>
          <w:trHeight w:val="284"/>
        </w:trPr>
        <w:tc>
          <w:tcPr>
            <w:tcW w:w="3294" w:type="dxa"/>
            <w:gridSpan w:val="2"/>
            <w:tcBorders>
              <w:top w:val="nil"/>
            </w:tcBorders>
            <w:vAlign w:val="center"/>
          </w:tcPr>
          <w:p w14:paraId="5A62C7C3" w14:textId="42EAE3BF" w:rsidR="008B4B6E" w:rsidRPr="00484DEE" w:rsidRDefault="008B4B6E" w:rsidP="00484DEE">
            <w:pPr>
              <w:rPr>
                <w:color w:val="000000"/>
                <w:shd w:val="clear" w:color="auto" w:fill="FFFFFF"/>
              </w:rPr>
            </w:pPr>
            <w:r w:rsidRPr="00A75184">
              <w:rPr>
                <w:color w:val="000000"/>
                <w:shd w:val="clear" w:color="auto" w:fill="FFFFFF"/>
              </w:rPr>
              <w:t>Laboratoř inženýrství polymerů III/</w:t>
            </w:r>
          </w:p>
          <w:p w14:paraId="1A96603B" w14:textId="77777777" w:rsidR="008B4B6E" w:rsidRPr="00484DEE" w:rsidRDefault="008B4B6E" w:rsidP="00484DEE">
            <w:r w:rsidRPr="00484DEE">
              <w:rPr>
                <w:color w:val="000000"/>
                <w:shd w:val="clear" w:color="auto" w:fill="FFFFFF"/>
              </w:rPr>
              <w:t xml:space="preserve">Laboratoř k diplomové práci </w:t>
            </w:r>
          </w:p>
        </w:tc>
        <w:tc>
          <w:tcPr>
            <w:tcW w:w="2693" w:type="dxa"/>
            <w:gridSpan w:val="3"/>
            <w:tcBorders>
              <w:top w:val="nil"/>
            </w:tcBorders>
            <w:vAlign w:val="center"/>
          </w:tcPr>
          <w:p w14:paraId="15F6697D" w14:textId="77777777" w:rsidR="008B4B6E" w:rsidRPr="00484DEE" w:rsidRDefault="008B4B6E" w:rsidP="00484DEE">
            <w:proofErr w:type="spellStart"/>
            <w:r w:rsidRPr="00484DEE">
              <w:t>NMgr</w:t>
            </w:r>
            <w:proofErr w:type="spellEnd"/>
            <w:r w:rsidRPr="00484DEE">
              <w:t xml:space="preserve"> </w:t>
            </w:r>
            <w:r w:rsidRPr="00484DEE">
              <w:rPr>
                <w:color w:val="000000"/>
                <w:shd w:val="clear" w:color="auto" w:fill="F9F9F9"/>
              </w:rPr>
              <w:t>Inženýrství polymerů</w:t>
            </w:r>
          </w:p>
        </w:tc>
        <w:tc>
          <w:tcPr>
            <w:tcW w:w="567" w:type="dxa"/>
            <w:gridSpan w:val="2"/>
            <w:tcBorders>
              <w:top w:val="nil"/>
            </w:tcBorders>
            <w:vAlign w:val="center"/>
          </w:tcPr>
          <w:p w14:paraId="2939A0C6" w14:textId="77777777" w:rsidR="008B4B6E" w:rsidRPr="00484DEE" w:rsidRDefault="008B4B6E" w:rsidP="00484DEE">
            <w:pPr>
              <w:jc w:val="center"/>
            </w:pPr>
            <w:r w:rsidRPr="00484DEE">
              <w:t>2/ZS</w:t>
            </w:r>
          </w:p>
        </w:tc>
        <w:tc>
          <w:tcPr>
            <w:tcW w:w="1843" w:type="dxa"/>
            <w:gridSpan w:val="3"/>
            <w:tcBorders>
              <w:top w:val="nil"/>
            </w:tcBorders>
            <w:vAlign w:val="center"/>
          </w:tcPr>
          <w:p w14:paraId="22D9A6E5" w14:textId="77777777" w:rsidR="008B4B6E" w:rsidRPr="00484DEE" w:rsidRDefault="008B4B6E" w:rsidP="00484DEE">
            <w:r w:rsidRPr="00484DEE">
              <w:rPr>
                <w:color w:val="000000"/>
                <w:shd w:val="clear" w:color="auto" w:fill="F9F9F9"/>
              </w:rPr>
              <w:t>Cvičící </w:t>
            </w:r>
          </w:p>
        </w:tc>
        <w:tc>
          <w:tcPr>
            <w:tcW w:w="1559" w:type="dxa"/>
            <w:gridSpan w:val="2"/>
            <w:tcBorders>
              <w:top w:val="nil"/>
            </w:tcBorders>
            <w:vAlign w:val="center"/>
          </w:tcPr>
          <w:p w14:paraId="12E4664D" w14:textId="77777777" w:rsidR="008B4B6E" w:rsidRPr="00484DEE" w:rsidRDefault="008B4B6E" w:rsidP="00484DEE">
            <w:pPr>
              <w:jc w:val="both"/>
            </w:pPr>
          </w:p>
        </w:tc>
      </w:tr>
      <w:tr w:rsidR="008B4B6E" w14:paraId="56E938FF" w14:textId="77777777" w:rsidTr="00576FD1">
        <w:trPr>
          <w:trHeight w:val="284"/>
        </w:trPr>
        <w:tc>
          <w:tcPr>
            <w:tcW w:w="3294" w:type="dxa"/>
            <w:gridSpan w:val="2"/>
            <w:tcBorders>
              <w:top w:val="nil"/>
            </w:tcBorders>
            <w:vAlign w:val="center"/>
          </w:tcPr>
          <w:p w14:paraId="1CC7137E" w14:textId="77777777" w:rsidR="008B4B6E" w:rsidRPr="00A75184" w:rsidRDefault="008B4B6E" w:rsidP="00A75184">
            <w:r w:rsidRPr="00A75184">
              <w:rPr>
                <w:color w:val="000000"/>
                <w:shd w:val="clear" w:color="auto" w:fill="FFFFFF"/>
              </w:rPr>
              <w:t xml:space="preserve">Materiálové inženýrství </w:t>
            </w:r>
          </w:p>
        </w:tc>
        <w:tc>
          <w:tcPr>
            <w:tcW w:w="2693" w:type="dxa"/>
            <w:gridSpan w:val="3"/>
            <w:tcBorders>
              <w:top w:val="nil"/>
            </w:tcBorders>
            <w:vAlign w:val="center"/>
          </w:tcPr>
          <w:p w14:paraId="1C438611" w14:textId="77777777" w:rsidR="008B4B6E" w:rsidRPr="00484DEE" w:rsidRDefault="008B4B6E" w:rsidP="00484DEE">
            <w:proofErr w:type="spellStart"/>
            <w:r w:rsidRPr="00A75184">
              <w:t>NMgr</w:t>
            </w:r>
            <w:proofErr w:type="spellEnd"/>
            <w:r w:rsidRPr="00A75184">
              <w:t xml:space="preserve"> Průmyslové inženýrství </w:t>
            </w:r>
          </w:p>
          <w:p w14:paraId="657B03FA" w14:textId="77777777" w:rsidR="008B4B6E" w:rsidRPr="00484DEE" w:rsidRDefault="008B4B6E" w:rsidP="00484DEE">
            <w:proofErr w:type="spellStart"/>
            <w:r w:rsidRPr="00484DEE">
              <w:rPr>
                <w:color w:val="000000"/>
                <w:shd w:val="clear" w:color="auto" w:fill="FFFFFF"/>
              </w:rPr>
              <w:t>NMgr</w:t>
            </w:r>
            <w:proofErr w:type="spellEnd"/>
            <w:r w:rsidRPr="00484DEE">
              <w:rPr>
                <w:color w:val="000000"/>
                <w:shd w:val="clear" w:color="auto" w:fill="FFFFFF"/>
              </w:rPr>
              <w:t xml:space="preserve"> Ekonomika podniku a podnikání – Podnikání a ekonomika podniku </w:t>
            </w:r>
          </w:p>
        </w:tc>
        <w:tc>
          <w:tcPr>
            <w:tcW w:w="567" w:type="dxa"/>
            <w:gridSpan w:val="2"/>
            <w:tcBorders>
              <w:top w:val="nil"/>
            </w:tcBorders>
            <w:vAlign w:val="center"/>
          </w:tcPr>
          <w:p w14:paraId="3B548ACD" w14:textId="77777777" w:rsidR="008B4B6E" w:rsidRPr="00484DEE" w:rsidRDefault="008B4B6E" w:rsidP="00484DEE">
            <w:pPr>
              <w:jc w:val="center"/>
            </w:pPr>
            <w:r w:rsidRPr="00484DEE">
              <w:t>1/ZS</w:t>
            </w:r>
          </w:p>
        </w:tc>
        <w:tc>
          <w:tcPr>
            <w:tcW w:w="1843" w:type="dxa"/>
            <w:gridSpan w:val="3"/>
            <w:tcBorders>
              <w:top w:val="nil"/>
            </w:tcBorders>
            <w:vAlign w:val="center"/>
          </w:tcPr>
          <w:p w14:paraId="355DB36A" w14:textId="77777777" w:rsidR="008B4B6E" w:rsidRPr="00484DEE" w:rsidRDefault="008B4B6E" w:rsidP="00484DEE">
            <w:r w:rsidRPr="00484DEE">
              <w:rPr>
                <w:color w:val="000000"/>
                <w:shd w:val="clear" w:color="auto" w:fill="FFFFFF"/>
              </w:rPr>
              <w:t xml:space="preserve">Garant, Přednášející, Cvičící </w:t>
            </w:r>
          </w:p>
        </w:tc>
        <w:tc>
          <w:tcPr>
            <w:tcW w:w="1559" w:type="dxa"/>
            <w:gridSpan w:val="2"/>
            <w:tcBorders>
              <w:top w:val="nil"/>
            </w:tcBorders>
            <w:vAlign w:val="center"/>
          </w:tcPr>
          <w:p w14:paraId="66B8B449" w14:textId="77777777" w:rsidR="008B4B6E" w:rsidRPr="00484DEE" w:rsidRDefault="008B4B6E" w:rsidP="00484DEE">
            <w:pPr>
              <w:jc w:val="both"/>
            </w:pPr>
          </w:p>
        </w:tc>
      </w:tr>
      <w:tr w:rsidR="008B4B6E" w14:paraId="4991E52A" w14:textId="77777777" w:rsidTr="004D0A52">
        <w:trPr>
          <w:trHeight w:val="284"/>
        </w:trPr>
        <w:tc>
          <w:tcPr>
            <w:tcW w:w="3294" w:type="dxa"/>
            <w:gridSpan w:val="2"/>
            <w:tcBorders>
              <w:top w:val="nil"/>
            </w:tcBorders>
            <w:vAlign w:val="center"/>
          </w:tcPr>
          <w:p w14:paraId="4C3C7EBB" w14:textId="77777777" w:rsidR="008B4B6E" w:rsidRPr="00A75184" w:rsidRDefault="008B4B6E" w:rsidP="00A75184">
            <w:r w:rsidRPr="00A75184">
              <w:rPr>
                <w:color w:val="000000"/>
              </w:rPr>
              <w:t xml:space="preserve">Nové syntetické materiály </w:t>
            </w:r>
          </w:p>
        </w:tc>
        <w:tc>
          <w:tcPr>
            <w:tcW w:w="2693" w:type="dxa"/>
            <w:gridSpan w:val="3"/>
            <w:tcBorders>
              <w:top w:val="nil"/>
            </w:tcBorders>
            <w:vAlign w:val="center"/>
          </w:tcPr>
          <w:p w14:paraId="47D69B95" w14:textId="77777777" w:rsidR="008B4B6E" w:rsidRPr="00484DEE" w:rsidRDefault="008B4B6E" w:rsidP="00484DEE">
            <w:r w:rsidRPr="00A75184">
              <w:t xml:space="preserve">Bc </w:t>
            </w:r>
            <w:r w:rsidRPr="00484DEE">
              <w:rPr>
                <w:color w:val="000000"/>
                <w:shd w:val="clear" w:color="auto" w:fill="F9F9F9"/>
              </w:rPr>
              <w:t xml:space="preserve">Multimédia a design – Design obuvi </w:t>
            </w:r>
          </w:p>
        </w:tc>
        <w:tc>
          <w:tcPr>
            <w:tcW w:w="567" w:type="dxa"/>
            <w:gridSpan w:val="2"/>
            <w:tcBorders>
              <w:top w:val="nil"/>
            </w:tcBorders>
            <w:vAlign w:val="center"/>
          </w:tcPr>
          <w:p w14:paraId="0F1B8031" w14:textId="77777777" w:rsidR="008B4B6E" w:rsidRPr="00484DEE" w:rsidRDefault="008B4B6E" w:rsidP="00484DEE">
            <w:pPr>
              <w:jc w:val="center"/>
            </w:pPr>
            <w:r w:rsidRPr="00484DEE">
              <w:t>3/ZS</w:t>
            </w:r>
          </w:p>
        </w:tc>
        <w:tc>
          <w:tcPr>
            <w:tcW w:w="1843" w:type="dxa"/>
            <w:gridSpan w:val="3"/>
            <w:tcBorders>
              <w:top w:val="nil"/>
            </w:tcBorders>
            <w:vAlign w:val="center"/>
          </w:tcPr>
          <w:p w14:paraId="2D11A235" w14:textId="77777777" w:rsidR="008B4B6E" w:rsidRPr="00484DEE" w:rsidRDefault="008B4B6E" w:rsidP="00484DEE">
            <w:r w:rsidRPr="00484DEE">
              <w:rPr>
                <w:color w:val="000000"/>
                <w:shd w:val="clear" w:color="auto" w:fill="F9F9F9"/>
              </w:rPr>
              <w:t>Garant</w:t>
            </w:r>
          </w:p>
        </w:tc>
        <w:tc>
          <w:tcPr>
            <w:tcW w:w="1559" w:type="dxa"/>
            <w:gridSpan w:val="2"/>
            <w:tcBorders>
              <w:top w:val="nil"/>
            </w:tcBorders>
            <w:vAlign w:val="center"/>
          </w:tcPr>
          <w:p w14:paraId="18888CE5" w14:textId="77777777" w:rsidR="008B4B6E" w:rsidRPr="00484DEE" w:rsidRDefault="008B4B6E" w:rsidP="00484DEE">
            <w:pPr>
              <w:jc w:val="both"/>
            </w:pPr>
          </w:p>
        </w:tc>
      </w:tr>
      <w:tr w:rsidR="008B4B6E" w14:paraId="3A9D426A" w14:textId="77777777" w:rsidTr="004D0A52">
        <w:trPr>
          <w:trHeight w:val="284"/>
        </w:trPr>
        <w:tc>
          <w:tcPr>
            <w:tcW w:w="3294" w:type="dxa"/>
            <w:gridSpan w:val="2"/>
            <w:tcBorders>
              <w:top w:val="nil"/>
            </w:tcBorders>
            <w:vAlign w:val="center"/>
          </w:tcPr>
          <w:p w14:paraId="7D114A08" w14:textId="77777777" w:rsidR="008B4B6E" w:rsidRPr="00A75184" w:rsidRDefault="008B4B6E" w:rsidP="00A75184">
            <w:r w:rsidRPr="00A75184">
              <w:rPr>
                <w:color w:val="000000"/>
                <w:shd w:val="clear" w:color="auto" w:fill="FFFFFF"/>
              </w:rPr>
              <w:t xml:space="preserve">Oborový seminář </w:t>
            </w:r>
          </w:p>
        </w:tc>
        <w:tc>
          <w:tcPr>
            <w:tcW w:w="2693" w:type="dxa"/>
            <w:gridSpan w:val="3"/>
            <w:tcBorders>
              <w:top w:val="nil"/>
            </w:tcBorders>
            <w:vAlign w:val="center"/>
          </w:tcPr>
          <w:p w14:paraId="1B520394" w14:textId="77777777" w:rsidR="008B4B6E" w:rsidRPr="00484DEE" w:rsidRDefault="008B4B6E" w:rsidP="00484DEE">
            <w:r w:rsidRPr="00A75184">
              <w:t xml:space="preserve">Bc </w:t>
            </w:r>
            <w:r w:rsidRPr="00484DEE">
              <w:rPr>
                <w:color w:val="000000"/>
                <w:shd w:val="clear" w:color="auto" w:fill="F9F9F9"/>
              </w:rPr>
              <w:t xml:space="preserve">Materiály a technologie – Polymerní materiály a technologie </w:t>
            </w:r>
          </w:p>
        </w:tc>
        <w:tc>
          <w:tcPr>
            <w:tcW w:w="567" w:type="dxa"/>
            <w:gridSpan w:val="2"/>
            <w:tcBorders>
              <w:top w:val="nil"/>
            </w:tcBorders>
            <w:vAlign w:val="center"/>
          </w:tcPr>
          <w:p w14:paraId="3460032F" w14:textId="77777777" w:rsidR="008B4B6E" w:rsidRPr="00484DEE" w:rsidRDefault="008B4B6E" w:rsidP="00484DEE">
            <w:pPr>
              <w:jc w:val="center"/>
            </w:pPr>
            <w:r w:rsidRPr="00484DEE">
              <w:t>1/LS</w:t>
            </w:r>
          </w:p>
        </w:tc>
        <w:tc>
          <w:tcPr>
            <w:tcW w:w="1843" w:type="dxa"/>
            <w:gridSpan w:val="3"/>
            <w:tcBorders>
              <w:top w:val="nil"/>
            </w:tcBorders>
            <w:vAlign w:val="center"/>
          </w:tcPr>
          <w:p w14:paraId="6266E150" w14:textId="77777777" w:rsidR="008B4B6E" w:rsidRPr="00484DEE" w:rsidRDefault="008B4B6E" w:rsidP="00484DEE">
            <w:r w:rsidRPr="00484DEE">
              <w:rPr>
                <w:color w:val="000000"/>
                <w:shd w:val="clear" w:color="auto" w:fill="FFFFFF"/>
              </w:rPr>
              <w:t>Vede seminář</w:t>
            </w:r>
          </w:p>
        </w:tc>
        <w:tc>
          <w:tcPr>
            <w:tcW w:w="1559" w:type="dxa"/>
            <w:gridSpan w:val="2"/>
            <w:tcBorders>
              <w:top w:val="nil"/>
            </w:tcBorders>
            <w:vAlign w:val="center"/>
          </w:tcPr>
          <w:p w14:paraId="1FDE9F98" w14:textId="77777777" w:rsidR="008B4B6E" w:rsidRPr="00484DEE" w:rsidRDefault="008B4B6E" w:rsidP="00484DEE">
            <w:pPr>
              <w:jc w:val="both"/>
            </w:pPr>
          </w:p>
        </w:tc>
      </w:tr>
      <w:tr w:rsidR="008B4B6E" w14:paraId="60793115" w14:textId="77777777" w:rsidTr="004D0A52">
        <w:trPr>
          <w:trHeight w:val="284"/>
        </w:trPr>
        <w:tc>
          <w:tcPr>
            <w:tcW w:w="3294" w:type="dxa"/>
            <w:gridSpan w:val="2"/>
            <w:tcBorders>
              <w:top w:val="nil"/>
            </w:tcBorders>
            <w:vAlign w:val="center"/>
          </w:tcPr>
          <w:p w14:paraId="02BBB92B" w14:textId="1698F319" w:rsidR="008B4B6E" w:rsidRPr="00A75184" w:rsidRDefault="008B4B6E" w:rsidP="00A75184">
            <w:r w:rsidRPr="00A75184">
              <w:rPr>
                <w:color w:val="000000"/>
                <w:shd w:val="clear" w:color="auto" w:fill="FFFFFF"/>
              </w:rPr>
              <w:t xml:space="preserve">Teorie a technologie OB 2 </w:t>
            </w:r>
            <w:r w:rsidRPr="00A75184">
              <w:t>–</w:t>
            </w:r>
            <w:r w:rsidRPr="00A75184">
              <w:rPr>
                <w:color w:val="000000"/>
                <w:shd w:val="clear" w:color="auto" w:fill="FFFFFF"/>
              </w:rPr>
              <w:t xml:space="preserve"> Obuvnické materiály </w:t>
            </w:r>
          </w:p>
        </w:tc>
        <w:tc>
          <w:tcPr>
            <w:tcW w:w="2693" w:type="dxa"/>
            <w:gridSpan w:val="3"/>
            <w:tcBorders>
              <w:top w:val="nil"/>
            </w:tcBorders>
            <w:vAlign w:val="center"/>
          </w:tcPr>
          <w:p w14:paraId="76BB4EA1" w14:textId="77777777" w:rsidR="008B4B6E" w:rsidRPr="00484DEE" w:rsidRDefault="008B4B6E" w:rsidP="00484DEE">
            <w:r w:rsidRPr="00484DEE">
              <w:t xml:space="preserve">Bc </w:t>
            </w:r>
            <w:r w:rsidRPr="00484DEE">
              <w:rPr>
                <w:color w:val="000000"/>
                <w:shd w:val="clear" w:color="auto" w:fill="F9F9F9"/>
              </w:rPr>
              <w:t xml:space="preserve">Multimédia a design – Design obuvi </w:t>
            </w:r>
          </w:p>
        </w:tc>
        <w:tc>
          <w:tcPr>
            <w:tcW w:w="567" w:type="dxa"/>
            <w:gridSpan w:val="2"/>
            <w:tcBorders>
              <w:top w:val="nil"/>
            </w:tcBorders>
            <w:vAlign w:val="center"/>
          </w:tcPr>
          <w:p w14:paraId="0AC4768C" w14:textId="77777777" w:rsidR="008B4B6E" w:rsidRPr="00484DEE" w:rsidRDefault="008B4B6E" w:rsidP="00484DEE">
            <w:pPr>
              <w:jc w:val="center"/>
            </w:pPr>
            <w:r w:rsidRPr="00484DEE">
              <w:t>1/LS</w:t>
            </w:r>
          </w:p>
        </w:tc>
        <w:tc>
          <w:tcPr>
            <w:tcW w:w="1843" w:type="dxa"/>
            <w:gridSpan w:val="3"/>
            <w:tcBorders>
              <w:top w:val="nil"/>
            </w:tcBorders>
            <w:vAlign w:val="center"/>
          </w:tcPr>
          <w:p w14:paraId="2E048D3C" w14:textId="77777777" w:rsidR="008B4B6E" w:rsidRPr="00484DEE" w:rsidRDefault="008B4B6E" w:rsidP="00484DEE">
            <w:r w:rsidRPr="00484DEE">
              <w:rPr>
                <w:color w:val="000000"/>
                <w:shd w:val="clear" w:color="auto" w:fill="FFFFFF"/>
              </w:rPr>
              <w:t>Garant, Přednášející, Vede seminář</w:t>
            </w:r>
          </w:p>
        </w:tc>
        <w:tc>
          <w:tcPr>
            <w:tcW w:w="1559" w:type="dxa"/>
            <w:gridSpan w:val="2"/>
            <w:tcBorders>
              <w:top w:val="nil"/>
            </w:tcBorders>
            <w:vAlign w:val="center"/>
          </w:tcPr>
          <w:p w14:paraId="7FAB0F5C" w14:textId="77777777" w:rsidR="008B4B6E" w:rsidRPr="00484DEE" w:rsidRDefault="008B4B6E" w:rsidP="00484DEE">
            <w:pPr>
              <w:jc w:val="both"/>
            </w:pPr>
          </w:p>
        </w:tc>
      </w:tr>
      <w:tr w:rsidR="008B4B6E" w14:paraId="7C3E551A" w14:textId="77777777" w:rsidTr="004D0A52">
        <w:trPr>
          <w:trHeight w:val="284"/>
        </w:trPr>
        <w:tc>
          <w:tcPr>
            <w:tcW w:w="3294" w:type="dxa"/>
            <w:gridSpan w:val="2"/>
            <w:tcBorders>
              <w:top w:val="nil"/>
            </w:tcBorders>
            <w:vAlign w:val="center"/>
          </w:tcPr>
          <w:p w14:paraId="245CEBCA" w14:textId="77777777" w:rsidR="008B4B6E" w:rsidRPr="00A75184" w:rsidRDefault="008B4B6E" w:rsidP="00A75184">
            <w:r w:rsidRPr="00A75184">
              <w:rPr>
                <w:color w:val="000000"/>
                <w:shd w:val="clear" w:color="auto" w:fill="FFFFFF"/>
              </w:rPr>
              <w:t>Základy plastikářské technologie</w:t>
            </w:r>
          </w:p>
        </w:tc>
        <w:tc>
          <w:tcPr>
            <w:tcW w:w="2693" w:type="dxa"/>
            <w:gridSpan w:val="3"/>
            <w:tcBorders>
              <w:top w:val="nil"/>
            </w:tcBorders>
            <w:vAlign w:val="center"/>
          </w:tcPr>
          <w:p w14:paraId="1BCE7336" w14:textId="77777777" w:rsidR="008B4B6E" w:rsidRPr="00484DEE" w:rsidRDefault="008B4B6E" w:rsidP="00484DEE">
            <w:pPr>
              <w:rPr>
                <w:color w:val="000000"/>
                <w:shd w:val="clear" w:color="auto" w:fill="F9F9F9"/>
              </w:rPr>
            </w:pPr>
            <w:proofErr w:type="spellStart"/>
            <w:r w:rsidRPr="00484DEE">
              <w:rPr>
                <w:color w:val="000000"/>
                <w:shd w:val="clear" w:color="auto" w:fill="FFFFFF"/>
              </w:rPr>
              <w:t>NMgr</w:t>
            </w:r>
            <w:proofErr w:type="spellEnd"/>
            <w:r w:rsidRPr="00484DEE">
              <w:rPr>
                <w:color w:val="000000"/>
                <w:shd w:val="clear" w:color="auto" w:fill="FFFFFF"/>
              </w:rPr>
              <w:t xml:space="preserve"> </w:t>
            </w:r>
            <w:r w:rsidRPr="00484DEE">
              <w:rPr>
                <w:color w:val="000000"/>
                <w:shd w:val="clear" w:color="auto" w:fill="F9F9F9"/>
              </w:rPr>
              <w:t>Konstrukce nástrojů</w:t>
            </w:r>
          </w:p>
          <w:p w14:paraId="5A269563" w14:textId="77777777" w:rsidR="008B4B6E" w:rsidRPr="00484DEE" w:rsidRDefault="008B4B6E" w:rsidP="00484DEE">
            <w:pPr>
              <w:rPr>
                <w:color w:val="000000"/>
                <w:shd w:val="clear" w:color="auto" w:fill="F9F9F9"/>
              </w:rPr>
            </w:pPr>
            <w:proofErr w:type="spellStart"/>
            <w:r w:rsidRPr="00484DEE">
              <w:t>NMgr</w:t>
            </w:r>
            <w:proofErr w:type="spellEnd"/>
            <w:r w:rsidRPr="00484DEE">
              <w:t xml:space="preserve"> </w:t>
            </w:r>
            <w:r w:rsidRPr="00484DEE">
              <w:rPr>
                <w:color w:val="000000"/>
                <w:shd w:val="clear" w:color="auto" w:fill="F9F9F9"/>
              </w:rPr>
              <w:t>Řízení jakosti</w:t>
            </w:r>
          </w:p>
          <w:p w14:paraId="153DEEB4" w14:textId="77777777" w:rsidR="008B4B6E" w:rsidRPr="00484DEE" w:rsidRDefault="008B4B6E" w:rsidP="00484DEE">
            <w:proofErr w:type="spellStart"/>
            <w:r w:rsidRPr="00484DEE">
              <w:t>NMgr</w:t>
            </w:r>
            <w:proofErr w:type="spellEnd"/>
            <w:r w:rsidRPr="00484DEE">
              <w:t xml:space="preserve"> </w:t>
            </w:r>
            <w:r w:rsidRPr="00484DEE">
              <w:rPr>
                <w:color w:val="000000"/>
                <w:shd w:val="clear" w:color="auto" w:fill="F9F9F9"/>
              </w:rPr>
              <w:t xml:space="preserve">Výrobní inženýrství </w:t>
            </w:r>
          </w:p>
        </w:tc>
        <w:tc>
          <w:tcPr>
            <w:tcW w:w="567" w:type="dxa"/>
            <w:gridSpan w:val="2"/>
            <w:tcBorders>
              <w:top w:val="nil"/>
            </w:tcBorders>
            <w:vAlign w:val="center"/>
          </w:tcPr>
          <w:p w14:paraId="03FB2CE9" w14:textId="77777777" w:rsidR="008B4B6E" w:rsidRPr="00484DEE" w:rsidRDefault="008B4B6E" w:rsidP="00484DEE">
            <w:pPr>
              <w:jc w:val="center"/>
            </w:pPr>
            <w:r w:rsidRPr="00484DEE">
              <w:t>3/ZS</w:t>
            </w:r>
          </w:p>
        </w:tc>
        <w:tc>
          <w:tcPr>
            <w:tcW w:w="1843" w:type="dxa"/>
            <w:gridSpan w:val="3"/>
            <w:tcBorders>
              <w:top w:val="nil"/>
            </w:tcBorders>
            <w:vAlign w:val="center"/>
          </w:tcPr>
          <w:p w14:paraId="55F69EFD" w14:textId="77777777" w:rsidR="008B4B6E" w:rsidRPr="00484DEE" w:rsidRDefault="008B4B6E" w:rsidP="00484DEE">
            <w:r w:rsidRPr="00484DEE">
              <w:rPr>
                <w:color w:val="000000"/>
                <w:shd w:val="clear" w:color="auto" w:fill="FFFFFF"/>
              </w:rPr>
              <w:t>Garant, Přednášející, Cvičící</w:t>
            </w:r>
          </w:p>
        </w:tc>
        <w:tc>
          <w:tcPr>
            <w:tcW w:w="1559" w:type="dxa"/>
            <w:gridSpan w:val="2"/>
            <w:tcBorders>
              <w:top w:val="nil"/>
            </w:tcBorders>
            <w:vAlign w:val="center"/>
          </w:tcPr>
          <w:p w14:paraId="713E4086" w14:textId="77777777" w:rsidR="008B4B6E" w:rsidRPr="00484DEE" w:rsidRDefault="008B4B6E" w:rsidP="00484DEE">
            <w:pPr>
              <w:jc w:val="both"/>
            </w:pPr>
          </w:p>
        </w:tc>
      </w:tr>
      <w:tr w:rsidR="008B4B6E" w14:paraId="48A02931" w14:textId="77777777" w:rsidTr="004D0A52">
        <w:trPr>
          <w:trHeight w:val="284"/>
        </w:trPr>
        <w:tc>
          <w:tcPr>
            <w:tcW w:w="3294" w:type="dxa"/>
            <w:gridSpan w:val="2"/>
            <w:tcBorders>
              <w:top w:val="nil"/>
            </w:tcBorders>
            <w:vAlign w:val="center"/>
          </w:tcPr>
          <w:p w14:paraId="13EAD381" w14:textId="774AD725" w:rsidR="008B4B6E" w:rsidRPr="00A75184" w:rsidRDefault="008B4B6E" w:rsidP="00A75184">
            <w:r w:rsidRPr="00A75184">
              <w:t>Teorie a technologie PD</w:t>
            </w:r>
            <w:r w:rsidR="00525D81">
              <w:t xml:space="preserve"> </w:t>
            </w:r>
            <w:r w:rsidRPr="00A75184">
              <w:t>6</w:t>
            </w:r>
          </w:p>
        </w:tc>
        <w:tc>
          <w:tcPr>
            <w:tcW w:w="2693" w:type="dxa"/>
            <w:gridSpan w:val="3"/>
            <w:tcBorders>
              <w:top w:val="nil"/>
            </w:tcBorders>
            <w:vAlign w:val="center"/>
          </w:tcPr>
          <w:p w14:paraId="32C0BC3A" w14:textId="77777777" w:rsidR="008B4B6E" w:rsidRPr="00484DEE" w:rsidRDefault="008B4B6E" w:rsidP="00484DEE">
            <w:r w:rsidRPr="00A75184">
              <w:t>Bc Multimédia a design – Průmyslový design</w:t>
            </w:r>
          </w:p>
        </w:tc>
        <w:tc>
          <w:tcPr>
            <w:tcW w:w="567" w:type="dxa"/>
            <w:gridSpan w:val="2"/>
            <w:tcBorders>
              <w:top w:val="nil"/>
            </w:tcBorders>
            <w:vAlign w:val="center"/>
          </w:tcPr>
          <w:p w14:paraId="2701D809" w14:textId="77777777" w:rsidR="008B4B6E" w:rsidRPr="00484DEE" w:rsidRDefault="008B4B6E" w:rsidP="00484DEE">
            <w:pPr>
              <w:jc w:val="center"/>
            </w:pPr>
            <w:r w:rsidRPr="00484DEE">
              <w:t>3/LS</w:t>
            </w:r>
          </w:p>
        </w:tc>
        <w:tc>
          <w:tcPr>
            <w:tcW w:w="1843" w:type="dxa"/>
            <w:gridSpan w:val="3"/>
            <w:tcBorders>
              <w:top w:val="nil"/>
            </w:tcBorders>
            <w:vAlign w:val="center"/>
          </w:tcPr>
          <w:p w14:paraId="0CC99861" w14:textId="77777777" w:rsidR="008B4B6E" w:rsidRPr="00484DEE" w:rsidRDefault="008B4B6E" w:rsidP="00484DEE">
            <w:r w:rsidRPr="00484DEE">
              <w:rPr>
                <w:color w:val="000000"/>
                <w:shd w:val="clear" w:color="auto" w:fill="FFFFFF"/>
              </w:rPr>
              <w:t>Přednášející, Vede seminář</w:t>
            </w:r>
          </w:p>
        </w:tc>
        <w:tc>
          <w:tcPr>
            <w:tcW w:w="1559" w:type="dxa"/>
            <w:gridSpan w:val="2"/>
            <w:tcBorders>
              <w:top w:val="nil"/>
            </w:tcBorders>
            <w:vAlign w:val="center"/>
          </w:tcPr>
          <w:p w14:paraId="2CE7832D" w14:textId="77777777" w:rsidR="008B4B6E" w:rsidRPr="00484DEE" w:rsidRDefault="008B4B6E" w:rsidP="00484DEE">
            <w:pPr>
              <w:jc w:val="both"/>
            </w:pPr>
          </w:p>
        </w:tc>
      </w:tr>
      <w:tr w:rsidR="008B4B6E" w14:paraId="4D3EF24F" w14:textId="77777777" w:rsidTr="00F11EDE">
        <w:tc>
          <w:tcPr>
            <w:tcW w:w="9956" w:type="dxa"/>
            <w:gridSpan w:val="12"/>
            <w:shd w:val="clear" w:color="auto" w:fill="F7CAAC"/>
          </w:tcPr>
          <w:p w14:paraId="43592075" w14:textId="77777777" w:rsidR="008B4B6E" w:rsidRPr="003C6B58" w:rsidRDefault="008B4B6E" w:rsidP="00F11EDE">
            <w:pPr>
              <w:jc w:val="both"/>
            </w:pPr>
            <w:r w:rsidRPr="003C6B58">
              <w:rPr>
                <w:b/>
              </w:rPr>
              <w:t xml:space="preserve">Údaje o vzdělání na VŠ </w:t>
            </w:r>
          </w:p>
        </w:tc>
      </w:tr>
      <w:tr w:rsidR="008B4B6E" w14:paraId="49D3D75E" w14:textId="77777777" w:rsidTr="003C6B58">
        <w:trPr>
          <w:trHeight w:val="311"/>
        </w:trPr>
        <w:tc>
          <w:tcPr>
            <w:tcW w:w="9956" w:type="dxa"/>
            <w:gridSpan w:val="12"/>
          </w:tcPr>
          <w:p w14:paraId="02E29752" w14:textId="77777777" w:rsidR="008B4B6E" w:rsidRDefault="008B4B6E" w:rsidP="00F11EDE">
            <w:pPr>
              <w:spacing w:before="120" w:after="120"/>
              <w:jc w:val="both"/>
              <w:rPr>
                <w:b/>
              </w:rPr>
            </w:pPr>
            <w:r>
              <w:rPr>
                <w:rFonts w:eastAsia="Calibri"/>
              </w:rPr>
              <w:t>2005</w:t>
            </w:r>
            <w:r w:rsidRPr="003552A1">
              <w:rPr>
                <w:rFonts w:eastAsia="Calibri"/>
              </w:rPr>
              <w:t xml:space="preserve">: </w:t>
            </w:r>
            <w:r>
              <w:rPr>
                <w:rFonts w:eastAsia="Calibri"/>
              </w:rPr>
              <w:t>UTB Zlín</w:t>
            </w:r>
            <w:r w:rsidRPr="003552A1">
              <w:rPr>
                <w:rFonts w:eastAsia="Calibri"/>
              </w:rPr>
              <w:t xml:space="preserve">, FT, </w:t>
            </w:r>
            <w:r>
              <w:rPr>
                <w:rFonts w:eastAsia="Calibri"/>
              </w:rPr>
              <w:t xml:space="preserve">SP Chemie a technologie materiálů, </w:t>
            </w:r>
            <w:r w:rsidRPr="003552A1">
              <w:rPr>
                <w:rFonts w:eastAsia="Calibri"/>
              </w:rPr>
              <w:t xml:space="preserve">obor </w:t>
            </w:r>
            <w:r w:rsidRPr="003552A1">
              <w:t>Technologie makromolekulárních látek</w:t>
            </w:r>
            <w:r w:rsidRPr="003552A1">
              <w:rPr>
                <w:rFonts w:eastAsia="Calibri"/>
              </w:rPr>
              <w:t>, Ph.D.</w:t>
            </w:r>
          </w:p>
        </w:tc>
      </w:tr>
      <w:tr w:rsidR="008B4B6E" w14:paraId="3742AE95" w14:textId="77777777" w:rsidTr="00F11EDE">
        <w:tc>
          <w:tcPr>
            <w:tcW w:w="9956" w:type="dxa"/>
            <w:gridSpan w:val="12"/>
            <w:shd w:val="clear" w:color="auto" w:fill="F7CAAC"/>
          </w:tcPr>
          <w:p w14:paraId="5EF9FBED" w14:textId="77777777" w:rsidR="008B4B6E" w:rsidRDefault="008B4B6E" w:rsidP="00F11EDE">
            <w:pPr>
              <w:jc w:val="both"/>
              <w:rPr>
                <w:b/>
              </w:rPr>
            </w:pPr>
            <w:r>
              <w:rPr>
                <w:b/>
              </w:rPr>
              <w:t>Údaje o odborném působení od absolvování VŠ</w:t>
            </w:r>
          </w:p>
        </w:tc>
      </w:tr>
      <w:tr w:rsidR="008B4B6E" w14:paraId="3A77AB51" w14:textId="77777777" w:rsidTr="00C91E6A">
        <w:trPr>
          <w:trHeight w:val="989"/>
        </w:trPr>
        <w:tc>
          <w:tcPr>
            <w:tcW w:w="9956" w:type="dxa"/>
            <w:gridSpan w:val="12"/>
          </w:tcPr>
          <w:p w14:paraId="1BB21E39" w14:textId="07FBDB5A" w:rsidR="008B4B6E" w:rsidRPr="00F57907" w:rsidRDefault="008B4B6E" w:rsidP="003C6B58">
            <w:pPr>
              <w:jc w:val="both"/>
              <w:rPr>
                <w:rFonts w:cstheme="majorHAnsi"/>
                <w:color w:val="000000"/>
              </w:rPr>
            </w:pPr>
            <w:r w:rsidRPr="00F57907">
              <w:rPr>
                <w:rFonts w:cstheme="majorHAnsi"/>
                <w:color w:val="000000"/>
              </w:rPr>
              <w:t>10/</w:t>
            </w:r>
            <w:r w:rsidR="00AA5C3C" w:rsidRPr="00F57907">
              <w:rPr>
                <w:rFonts w:cstheme="majorHAnsi"/>
                <w:color w:val="000000"/>
              </w:rPr>
              <w:t>2007–03</w:t>
            </w:r>
            <w:r w:rsidRPr="00F57907">
              <w:rPr>
                <w:rFonts w:cstheme="majorHAnsi"/>
                <w:color w:val="000000"/>
              </w:rPr>
              <w:t xml:space="preserve">/2008: </w:t>
            </w:r>
            <w:proofErr w:type="spellStart"/>
            <w:r w:rsidRPr="00F57907">
              <w:rPr>
                <w:rFonts w:cstheme="majorHAnsi"/>
                <w:color w:val="000000"/>
              </w:rPr>
              <w:t>Université</w:t>
            </w:r>
            <w:proofErr w:type="spellEnd"/>
            <w:r w:rsidRPr="00F57907">
              <w:rPr>
                <w:rFonts w:cstheme="majorHAnsi"/>
                <w:color w:val="000000"/>
              </w:rPr>
              <w:t xml:space="preserve"> de La </w:t>
            </w:r>
            <w:proofErr w:type="spellStart"/>
            <w:r w:rsidRPr="00F57907">
              <w:rPr>
                <w:rFonts w:cstheme="majorHAnsi"/>
                <w:color w:val="000000"/>
              </w:rPr>
              <w:t>Rochelle</w:t>
            </w:r>
            <w:proofErr w:type="spellEnd"/>
            <w:r w:rsidRPr="00F57907">
              <w:rPr>
                <w:rFonts w:cstheme="majorHAnsi"/>
                <w:color w:val="000000"/>
              </w:rPr>
              <w:t xml:space="preserve">, Pole </w:t>
            </w:r>
            <w:proofErr w:type="spellStart"/>
            <w:r w:rsidRPr="00F57907">
              <w:rPr>
                <w:rFonts w:cstheme="majorHAnsi"/>
                <w:color w:val="000000"/>
              </w:rPr>
              <w:t>Sciences</w:t>
            </w:r>
            <w:proofErr w:type="spellEnd"/>
            <w:r w:rsidRPr="00F57907">
              <w:rPr>
                <w:rFonts w:cstheme="majorHAnsi"/>
                <w:color w:val="000000"/>
              </w:rPr>
              <w:t xml:space="preserve"> et Technologie, Francie, stáž (</w:t>
            </w:r>
            <w:proofErr w:type="spellStart"/>
            <w:r w:rsidRPr="00F57907">
              <w:rPr>
                <w:rFonts w:cstheme="majorHAnsi"/>
                <w:color w:val="000000"/>
              </w:rPr>
              <w:t>Research</w:t>
            </w:r>
            <w:proofErr w:type="spellEnd"/>
            <w:r w:rsidRPr="00F57907">
              <w:rPr>
                <w:rFonts w:cstheme="majorHAnsi"/>
                <w:color w:val="000000"/>
              </w:rPr>
              <w:t xml:space="preserve"> </w:t>
            </w:r>
            <w:proofErr w:type="spellStart"/>
            <w:r w:rsidRPr="00F57907">
              <w:rPr>
                <w:rFonts w:cstheme="majorHAnsi"/>
                <w:color w:val="000000"/>
              </w:rPr>
              <w:t>Associate</w:t>
            </w:r>
            <w:proofErr w:type="spellEnd"/>
            <w:r w:rsidRPr="00F57907">
              <w:rPr>
                <w:rFonts w:cstheme="majorHAnsi"/>
                <w:color w:val="000000"/>
              </w:rPr>
              <w:t>) (pp.)</w:t>
            </w:r>
          </w:p>
          <w:p w14:paraId="13CD4DFD" w14:textId="6F87BC14" w:rsidR="004A6028" w:rsidRDefault="008B4B6E" w:rsidP="00C0190B">
            <w:pPr>
              <w:jc w:val="both"/>
              <w:rPr>
                <w:rFonts w:cstheme="majorHAnsi"/>
                <w:bCs/>
                <w:color w:val="000000"/>
              </w:rPr>
            </w:pPr>
            <w:r w:rsidRPr="00F57907">
              <w:rPr>
                <w:rFonts w:cstheme="majorHAnsi"/>
                <w:bCs/>
                <w:color w:val="000000"/>
              </w:rPr>
              <w:t>2006–dosud:</w:t>
            </w:r>
            <w:r w:rsidRPr="00F57907">
              <w:rPr>
                <w:rFonts w:cstheme="majorHAnsi"/>
                <w:color w:val="000000"/>
              </w:rPr>
              <w:t xml:space="preserve"> UTB Zlín, FT, akademický a vědecko-výzkumný pracovník, od r. 2014 docent (pp.)</w:t>
            </w:r>
            <w:r w:rsidR="00C0190B" w:rsidRPr="00FF3F1F">
              <w:rPr>
                <w:rFonts w:cstheme="majorHAnsi"/>
                <w:bCs/>
                <w:color w:val="000000"/>
              </w:rPr>
              <w:t xml:space="preserve"> </w:t>
            </w:r>
          </w:p>
          <w:p w14:paraId="1B3E2755" w14:textId="7CA4DE9E" w:rsidR="008B4B6E" w:rsidRPr="00C91E6A" w:rsidRDefault="00C0190B" w:rsidP="003C6B58">
            <w:pPr>
              <w:jc w:val="both"/>
              <w:rPr>
                <w:rFonts w:cstheme="majorHAnsi"/>
                <w:color w:val="000000"/>
              </w:rPr>
            </w:pPr>
            <w:r w:rsidRPr="00FF3F1F">
              <w:rPr>
                <w:rFonts w:cstheme="majorHAnsi"/>
                <w:bCs/>
                <w:color w:val="000000"/>
              </w:rPr>
              <w:t xml:space="preserve">2005–2006: </w:t>
            </w:r>
            <w:r w:rsidRPr="00FF3F1F">
              <w:rPr>
                <w:rFonts w:cstheme="majorHAnsi"/>
                <w:color w:val="000000"/>
              </w:rPr>
              <w:t xml:space="preserve">University </w:t>
            </w:r>
            <w:proofErr w:type="spellStart"/>
            <w:r w:rsidRPr="00FF3F1F">
              <w:rPr>
                <w:rFonts w:cstheme="majorHAnsi"/>
                <w:color w:val="000000"/>
              </w:rPr>
              <w:t>of</w:t>
            </w:r>
            <w:proofErr w:type="spellEnd"/>
            <w:r w:rsidRPr="00FF3F1F">
              <w:rPr>
                <w:rFonts w:cstheme="majorHAnsi"/>
                <w:color w:val="000000"/>
              </w:rPr>
              <w:t xml:space="preserve"> Illinois, Department </w:t>
            </w:r>
            <w:proofErr w:type="spellStart"/>
            <w:r w:rsidRPr="00FF3F1F">
              <w:rPr>
                <w:rFonts w:cstheme="majorHAnsi"/>
                <w:color w:val="000000"/>
              </w:rPr>
              <w:t>of</w:t>
            </w:r>
            <w:proofErr w:type="spellEnd"/>
            <w:r w:rsidRPr="00FF3F1F">
              <w:rPr>
                <w:rFonts w:cstheme="majorHAnsi"/>
                <w:color w:val="000000"/>
              </w:rPr>
              <w:t xml:space="preserve"> </w:t>
            </w:r>
            <w:proofErr w:type="spellStart"/>
            <w:r w:rsidRPr="00FF3F1F">
              <w:rPr>
                <w:rFonts w:cstheme="majorHAnsi"/>
                <w:color w:val="000000"/>
              </w:rPr>
              <w:t>Material</w:t>
            </w:r>
            <w:proofErr w:type="spellEnd"/>
            <w:r w:rsidRPr="00FF3F1F">
              <w:rPr>
                <w:rFonts w:cstheme="majorHAnsi"/>
                <w:color w:val="000000"/>
              </w:rPr>
              <w:t xml:space="preserve"> Science and </w:t>
            </w:r>
            <w:proofErr w:type="spellStart"/>
            <w:r w:rsidRPr="00FF3F1F">
              <w:rPr>
                <w:rFonts w:cstheme="majorHAnsi"/>
                <w:color w:val="000000"/>
              </w:rPr>
              <w:t>Egineering</w:t>
            </w:r>
            <w:proofErr w:type="spellEnd"/>
            <w:r w:rsidRPr="00FF3F1F">
              <w:rPr>
                <w:rFonts w:cstheme="majorHAnsi"/>
                <w:color w:val="000000"/>
              </w:rPr>
              <w:t xml:space="preserve">, </w:t>
            </w:r>
            <w:proofErr w:type="spellStart"/>
            <w:r w:rsidRPr="00FF3F1F">
              <w:rPr>
                <w:rFonts w:cstheme="majorHAnsi"/>
                <w:color w:val="000000"/>
              </w:rPr>
              <w:t>Champaign</w:t>
            </w:r>
            <w:proofErr w:type="spellEnd"/>
            <w:r w:rsidRPr="00FF3F1F">
              <w:rPr>
                <w:rFonts w:cstheme="majorHAnsi"/>
                <w:color w:val="000000"/>
              </w:rPr>
              <w:t xml:space="preserve"> </w:t>
            </w:r>
            <w:r w:rsidRPr="00FF3F1F">
              <w:rPr>
                <w:rFonts w:cstheme="majorHAnsi"/>
              </w:rPr>
              <w:t>–</w:t>
            </w:r>
            <w:r w:rsidRPr="00FF3F1F">
              <w:rPr>
                <w:rFonts w:cstheme="majorHAnsi"/>
                <w:color w:val="000000"/>
              </w:rPr>
              <w:t xml:space="preserve"> Urbana, USA, stáž (</w:t>
            </w:r>
            <w:proofErr w:type="spellStart"/>
            <w:r w:rsidRPr="00FF3F1F">
              <w:rPr>
                <w:rFonts w:cstheme="majorHAnsi"/>
                <w:color w:val="000000"/>
              </w:rPr>
              <w:t>Research</w:t>
            </w:r>
            <w:proofErr w:type="spellEnd"/>
            <w:r w:rsidRPr="00FF3F1F">
              <w:rPr>
                <w:rFonts w:cstheme="majorHAnsi"/>
                <w:color w:val="000000"/>
              </w:rPr>
              <w:t xml:space="preserve"> </w:t>
            </w:r>
            <w:proofErr w:type="spellStart"/>
            <w:r w:rsidRPr="00F57907">
              <w:rPr>
                <w:rFonts w:cstheme="majorHAnsi"/>
                <w:color w:val="000000"/>
              </w:rPr>
              <w:t>Associate</w:t>
            </w:r>
            <w:proofErr w:type="spellEnd"/>
            <w:r w:rsidRPr="00F57907">
              <w:rPr>
                <w:rFonts w:cstheme="majorHAnsi"/>
                <w:color w:val="000000"/>
              </w:rPr>
              <w:t>) (pp.)</w:t>
            </w:r>
          </w:p>
        </w:tc>
      </w:tr>
      <w:tr w:rsidR="008B4B6E" w14:paraId="7BEAD108" w14:textId="77777777" w:rsidTr="00F11EDE">
        <w:trPr>
          <w:trHeight w:val="250"/>
        </w:trPr>
        <w:tc>
          <w:tcPr>
            <w:tcW w:w="9956" w:type="dxa"/>
            <w:gridSpan w:val="12"/>
            <w:shd w:val="clear" w:color="auto" w:fill="F7CAAC"/>
          </w:tcPr>
          <w:p w14:paraId="1BF40830" w14:textId="77777777" w:rsidR="008B4B6E" w:rsidRDefault="008B4B6E" w:rsidP="00F11EDE">
            <w:pPr>
              <w:jc w:val="both"/>
            </w:pPr>
            <w:r>
              <w:rPr>
                <w:b/>
              </w:rPr>
              <w:t>Zkušenosti s vedením kvalifikačních a rigorózních prací</w:t>
            </w:r>
          </w:p>
        </w:tc>
      </w:tr>
      <w:tr w:rsidR="008B4B6E" w14:paraId="202EF2AA" w14:textId="77777777" w:rsidTr="00F11EDE">
        <w:trPr>
          <w:trHeight w:val="240"/>
        </w:trPr>
        <w:tc>
          <w:tcPr>
            <w:tcW w:w="9956" w:type="dxa"/>
            <w:gridSpan w:val="12"/>
          </w:tcPr>
          <w:p w14:paraId="30F02996" w14:textId="61181535" w:rsidR="007112B3" w:rsidRDefault="007112B3" w:rsidP="007A7EA6">
            <w:pPr>
              <w:jc w:val="both"/>
            </w:pPr>
            <w:r>
              <w:t xml:space="preserve">Bakalářské práce: </w:t>
            </w:r>
            <w:r w:rsidR="008B4B6E" w:rsidRPr="007A7EA6">
              <w:rPr>
                <w:bCs/>
              </w:rPr>
              <w:t xml:space="preserve">10 </w:t>
            </w:r>
          </w:p>
          <w:p w14:paraId="31722F46" w14:textId="77777777" w:rsidR="007A7EA6" w:rsidRDefault="007112B3" w:rsidP="007A7EA6">
            <w:pPr>
              <w:jc w:val="both"/>
              <w:rPr>
                <w:b/>
              </w:rPr>
            </w:pPr>
            <w:r>
              <w:t>Diplo</w:t>
            </w:r>
            <w:r w:rsidR="007A7EA6">
              <w:t>mové práce:</w:t>
            </w:r>
            <w:r w:rsidR="007A7EA6" w:rsidRPr="007A7EA6">
              <w:rPr>
                <w:bCs/>
              </w:rPr>
              <w:t xml:space="preserve"> </w:t>
            </w:r>
            <w:r w:rsidR="008B4B6E" w:rsidRPr="007A7EA6">
              <w:rPr>
                <w:bCs/>
              </w:rPr>
              <w:t>11</w:t>
            </w:r>
            <w:r w:rsidR="008B4B6E" w:rsidRPr="00A2098B">
              <w:rPr>
                <w:b/>
              </w:rPr>
              <w:t xml:space="preserve"> </w:t>
            </w:r>
          </w:p>
          <w:p w14:paraId="7A621790" w14:textId="40E878E1" w:rsidR="008B4B6E" w:rsidRPr="007A7EA6" w:rsidRDefault="007A7EA6" w:rsidP="007A7EA6">
            <w:pPr>
              <w:jc w:val="both"/>
              <w:rPr>
                <w:bCs/>
              </w:rPr>
            </w:pPr>
            <w:r w:rsidRPr="007A7EA6">
              <w:rPr>
                <w:bCs/>
              </w:rPr>
              <w:t>Disertační práce</w:t>
            </w:r>
            <w:r>
              <w:rPr>
                <w:bCs/>
              </w:rPr>
              <w:t>:</w:t>
            </w:r>
            <w:r w:rsidR="008B4B6E" w:rsidRPr="007A7EA6">
              <w:rPr>
                <w:bCs/>
              </w:rPr>
              <w:t xml:space="preserve"> 1 </w:t>
            </w:r>
          </w:p>
        </w:tc>
      </w:tr>
    </w:tbl>
    <w:p w14:paraId="2D36A17C" w14:textId="77777777" w:rsidR="00477C4E" w:rsidRDefault="00477C4E">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98"/>
        <w:gridCol w:w="709"/>
        <w:gridCol w:w="709"/>
      </w:tblGrid>
      <w:tr w:rsidR="008B4B6E" w14:paraId="57D473A5" w14:textId="77777777" w:rsidTr="00F11EDE">
        <w:trPr>
          <w:cantSplit/>
        </w:trPr>
        <w:tc>
          <w:tcPr>
            <w:tcW w:w="3347" w:type="dxa"/>
            <w:gridSpan w:val="2"/>
            <w:tcBorders>
              <w:top w:val="single" w:sz="12" w:space="0" w:color="auto"/>
            </w:tcBorders>
            <w:shd w:val="clear" w:color="auto" w:fill="F7CAAC"/>
          </w:tcPr>
          <w:p w14:paraId="44202745" w14:textId="1CF990D9" w:rsidR="008B4B6E" w:rsidRDefault="008B4B6E" w:rsidP="00F11EDE">
            <w:pPr>
              <w:jc w:val="both"/>
            </w:pPr>
            <w:r>
              <w:rPr>
                <w:b/>
              </w:rPr>
              <w:lastRenderedPageBreak/>
              <w:t xml:space="preserve">Obor habilitačního řízení </w:t>
            </w:r>
          </w:p>
        </w:tc>
        <w:tc>
          <w:tcPr>
            <w:tcW w:w="2245" w:type="dxa"/>
            <w:tcBorders>
              <w:top w:val="single" w:sz="12" w:space="0" w:color="auto"/>
            </w:tcBorders>
            <w:shd w:val="clear" w:color="auto" w:fill="F7CAAC"/>
          </w:tcPr>
          <w:p w14:paraId="208F4ECC" w14:textId="77777777" w:rsidR="008B4B6E" w:rsidRDefault="008B4B6E" w:rsidP="00F11EDE">
            <w:pPr>
              <w:jc w:val="both"/>
            </w:pPr>
            <w:r>
              <w:rPr>
                <w:b/>
              </w:rPr>
              <w:t>Rok udělení hodnosti</w:t>
            </w:r>
          </w:p>
        </w:tc>
        <w:tc>
          <w:tcPr>
            <w:tcW w:w="2248" w:type="dxa"/>
            <w:gridSpan w:val="2"/>
            <w:tcBorders>
              <w:top w:val="single" w:sz="12" w:space="0" w:color="auto"/>
              <w:right w:val="single" w:sz="12" w:space="0" w:color="auto"/>
            </w:tcBorders>
            <w:shd w:val="clear" w:color="auto" w:fill="F7CAAC"/>
          </w:tcPr>
          <w:p w14:paraId="34CE9B96" w14:textId="77777777" w:rsidR="008B4B6E" w:rsidRDefault="008B4B6E" w:rsidP="00F11EDE">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75339B29" w14:textId="77777777" w:rsidR="008B4B6E" w:rsidRDefault="008B4B6E" w:rsidP="00F11EDE">
            <w:pPr>
              <w:jc w:val="both"/>
              <w:rPr>
                <w:b/>
              </w:rPr>
            </w:pPr>
            <w:r>
              <w:rPr>
                <w:b/>
              </w:rPr>
              <w:t>Ohlasy publikací</w:t>
            </w:r>
          </w:p>
        </w:tc>
      </w:tr>
      <w:tr w:rsidR="008B4B6E" w14:paraId="64681D12" w14:textId="77777777" w:rsidTr="00F11EDE">
        <w:trPr>
          <w:cantSplit/>
        </w:trPr>
        <w:tc>
          <w:tcPr>
            <w:tcW w:w="3347" w:type="dxa"/>
            <w:gridSpan w:val="2"/>
          </w:tcPr>
          <w:p w14:paraId="0C65759C" w14:textId="77777777" w:rsidR="008B4B6E" w:rsidRDefault="008B4B6E" w:rsidP="00F11EDE">
            <w:pPr>
              <w:spacing w:before="60" w:after="60"/>
              <w:jc w:val="both"/>
            </w:pPr>
            <w:r w:rsidRPr="00C15887">
              <w:t>Technologie makromolekulárních látek</w:t>
            </w:r>
          </w:p>
        </w:tc>
        <w:tc>
          <w:tcPr>
            <w:tcW w:w="2245" w:type="dxa"/>
          </w:tcPr>
          <w:p w14:paraId="2B5D8E08" w14:textId="77777777" w:rsidR="008B4B6E" w:rsidRDefault="008B4B6E" w:rsidP="00F11EDE">
            <w:pPr>
              <w:spacing w:before="60" w:after="60"/>
              <w:jc w:val="both"/>
            </w:pPr>
            <w:r>
              <w:t>2014</w:t>
            </w:r>
          </w:p>
        </w:tc>
        <w:tc>
          <w:tcPr>
            <w:tcW w:w="2248" w:type="dxa"/>
            <w:gridSpan w:val="2"/>
            <w:tcBorders>
              <w:right w:val="single" w:sz="12" w:space="0" w:color="auto"/>
            </w:tcBorders>
          </w:tcPr>
          <w:p w14:paraId="3F1E90C3" w14:textId="77777777" w:rsidR="008B4B6E" w:rsidRDefault="008B4B6E" w:rsidP="00F11EDE">
            <w:pPr>
              <w:spacing w:before="60" w:after="60"/>
              <w:jc w:val="both"/>
            </w:pPr>
            <w:r>
              <w:t>UTB Zlín</w:t>
            </w:r>
          </w:p>
        </w:tc>
        <w:tc>
          <w:tcPr>
            <w:tcW w:w="698" w:type="dxa"/>
            <w:tcBorders>
              <w:left w:val="single" w:sz="12" w:space="0" w:color="auto"/>
            </w:tcBorders>
            <w:shd w:val="clear" w:color="auto" w:fill="F7CAAC"/>
          </w:tcPr>
          <w:p w14:paraId="12A46A1A" w14:textId="77777777" w:rsidR="008B4B6E" w:rsidRPr="00F20AEF" w:rsidRDefault="008B4B6E" w:rsidP="00F11EDE">
            <w:pPr>
              <w:jc w:val="both"/>
            </w:pPr>
            <w:proofErr w:type="spellStart"/>
            <w:r w:rsidRPr="00F20AEF">
              <w:rPr>
                <w:b/>
              </w:rPr>
              <w:t>WoS</w:t>
            </w:r>
            <w:proofErr w:type="spellEnd"/>
          </w:p>
        </w:tc>
        <w:tc>
          <w:tcPr>
            <w:tcW w:w="709" w:type="dxa"/>
            <w:shd w:val="clear" w:color="auto" w:fill="F7CAAC"/>
          </w:tcPr>
          <w:p w14:paraId="48871214" w14:textId="77777777" w:rsidR="008B4B6E" w:rsidRPr="00F20AEF" w:rsidRDefault="008B4B6E" w:rsidP="00F11EDE">
            <w:pPr>
              <w:jc w:val="both"/>
              <w:rPr>
                <w:sz w:val="18"/>
              </w:rPr>
            </w:pPr>
            <w:proofErr w:type="spellStart"/>
            <w:r w:rsidRPr="00F20AEF">
              <w:rPr>
                <w:b/>
                <w:sz w:val="18"/>
              </w:rPr>
              <w:t>Scopus</w:t>
            </w:r>
            <w:proofErr w:type="spellEnd"/>
          </w:p>
        </w:tc>
        <w:tc>
          <w:tcPr>
            <w:tcW w:w="709" w:type="dxa"/>
            <w:shd w:val="clear" w:color="auto" w:fill="F7CAAC"/>
          </w:tcPr>
          <w:p w14:paraId="00CD70AC" w14:textId="77777777" w:rsidR="008B4B6E" w:rsidRDefault="008B4B6E" w:rsidP="00F11EDE">
            <w:pPr>
              <w:jc w:val="both"/>
            </w:pPr>
            <w:r>
              <w:rPr>
                <w:b/>
                <w:sz w:val="18"/>
              </w:rPr>
              <w:t>ostatní</w:t>
            </w:r>
          </w:p>
        </w:tc>
      </w:tr>
      <w:tr w:rsidR="008B4B6E" w14:paraId="7304567F" w14:textId="77777777" w:rsidTr="00F11EDE">
        <w:trPr>
          <w:cantSplit/>
          <w:trHeight w:val="70"/>
        </w:trPr>
        <w:tc>
          <w:tcPr>
            <w:tcW w:w="3347" w:type="dxa"/>
            <w:gridSpan w:val="2"/>
            <w:shd w:val="clear" w:color="auto" w:fill="F7CAAC"/>
          </w:tcPr>
          <w:p w14:paraId="09302A4A" w14:textId="77777777" w:rsidR="008B4B6E" w:rsidRDefault="008B4B6E" w:rsidP="00F11EDE">
            <w:pPr>
              <w:jc w:val="both"/>
            </w:pPr>
            <w:r>
              <w:rPr>
                <w:b/>
              </w:rPr>
              <w:t>Obor jmenovacího řízení</w:t>
            </w:r>
          </w:p>
        </w:tc>
        <w:tc>
          <w:tcPr>
            <w:tcW w:w="2245" w:type="dxa"/>
            <w:shd w:val="clear" w:color="auto" w:fill="F7CAAC"/>
          </w:tcPr>
          <w:p w14:paraId="17D3034C" w14:textId="77777777" w:rsidR="008B4B6E" w:rsidRDefault="008B4B6E" w:rsidP="00F11EDE">
            <w:pPr>
              <w:jc w:val="both"/>
            </w:pPr>
            <w:r>
              <w:rPr>
                <w:b/>
              </w:rPr>
              <w:t>Rok udělení hodnosti</w:t>
            </w:r>
          </w:p>
        </w:tc>
        <w:tc>
          <w:tcPr>
            <w:tcW w:w="2248" w:type="dxa"/>
            <w:gridSpan w:val="2"/>
            <w:tcBorders>
              <w:right w:val="single" w:sz="12" w:space="0" w:color="auto"/>
            </w:tcBorders>
            <w:shd w:val="clear" w:color="auto" w:fill="F7CAAC"/>
          </w:tcPr>
          <w:p w14:paraId="153226BF" w14:textId="77777777" w:rsidR="008B4B6E" w:rsidRDefault="008B4B6E" w:rsidP="00F11EDE">
            <w:pPr>
              <w:jc w:val="both"/>
            </w:pPr>
            <w:r>
              <w:rPr>
                <w:b/>
              </w:rPr>
              <w:t>Řízení konáno na VŠ</w:t>
            </w:r>
          </w:p>
        </w:tc>
        <w:tc>
          <w:tcPr>
            <w:tcW w:w="698" w:type="dxa"/>
            <w:tcBorders>
              <w:left w:val="single" w:sz="12" w:space="0" w:color="auto"/>
            </w:tcBorders>
          </w:tcPr>
          <w:p w14:paraId="40052057" w14:textId="77777777" w:rsidR="008B4B6E" w:rsidRPr="00487CB3" w:rsidRDefault="008B4B6E" w:rsidP="00F11EDE">
            <w:pPr>
              <w:jc w:val="center"/>
              <w:rPr>
                <w:b/>
              </w:rPr>
            </w:pPr>
            <w:r w:rsidRPr="00487CB3">
              <w:rPr>
                <w:b/>
              </w:rPr>
              <w:t>278</w:t>
            </w:r>
          </w:p>
        </w:tc>
        <w:tc>
          <w:tcPr>
            <w:tcW w:w="709" w:type="dxa"/>
          </w:tcPr>
          <w:p w14:paraId="1FB670DD" w14:textId="77777777" w:rsidR="008B4B6E" w:rsidRPr="00487CB3" w:rsidRDefault="008B4B6E" w:rsidP="00F11EDE">
            <w:pPr>
              <w:jc w:val="center"/>
              <w:rPr>
                <w:b/>
              </w:rPr>
            </w:pPr>
            <w:r w:rsidRPr="00487CB3">
              <w:rPr>
                <w:b/>
              </w:rPr>
              <w:t>284</w:t>
            </w:r>
          </w:p>
        </w:tc>
        <w:tc>
          <w:tcPr>
            <w:tcW w:w="709" w:type="dxa"/>
          </w:tcPr>
          <w:p w14:paraId="35149E29" w14:textId="77777777" w:rsidR="008B4B6E" w:rsidRPr="00487CB3" w:rsidRDefault="008B4B6E" w:rsidP="00F11EDE">
            <w:pPr>
              <w:jc w:val="center"/>
              <w:rPr>
                <w:b/>
                <w:sz w:val="18"/>
                <w:szCs w:val="18"/>
              </w:rPr>
            </w:pPr>
            <w:proofErr w:type="spellStart"/>
            <w:r w:rsidRPr="00487CB3">
              <w:rPr>
                <w:b/>
                <w:sz w:val="18"/>
                <w:szCs w:val="18"/>
              </w:rPr>
              <w:t>neevid</w:t>
            </w:r>
            <w:proofErr w:type="spellEnd"/>
            <w:r w:rsidRPr="00487CB3">
              <w:rPr>
                <w:b/>
                <w:sz w:val="18"/>
                <w:szCs w:val="18"/>
              </w:rPr>
              <w:t>.</w:t>
            </w:r>
          </w:p>
        </w:tc>
      </w:tr>
      <w:tr w:rsidR="008B4B6E" w14:paraId="455F0142" w14:textId="77777777" w:rsidTr="00F11EDE">
        <w:trPr>
          <w:trHeight w:val="205"/>
        </w:trPr>
        <w:tc>
          <w:tcPr>
            <w:tcW w:w="3347" w:type="dxa"/>
            <w:gridSpan w:val="2"/>
            <w:vAlign w:val="center"/>
          </w:tcPr>
          <w:p w14:paraId="08772A8B" w14:textId="77777777" w:rsidR="008B4B6E" w:rsidRDefault="008B4B6E" w:rsidP="00F11EDE">
            <w:pPr>
              <w:jc w:val="both"/>
            </w:pPr>
            <w:r>
              <w:t>---</w:t>
            </w:r>
          </w:p>
        </w:tc>
        <w:tc>
          <w:tcPr>
            <w:tcW w:w="2245" w:type="dxa"/>
            <w:vAlign w:val="center"/>
          </w:tcPr>
          <w:p w14:paraId="5EA7D941" w14:textId="77777777" w:rsidR="008B4B6E" w:rsidRDefault="008B4B6E" w:rsidP="00F11EDE">
            <w:pPr>
              <w:jc w:val="both"/>
            </w:pPr>
            <w:r>
              <w:t>---</w:t>
            </w:r>
          </w:p>
        </w:tc>
        <w:tc>
          <w:tcPr>
            <w:tcW w:w="2248" w:type="dxa"/>
            <w:gridSpan w:val="2"/>
            <w:tcBorders>
              <w:right w:val="single" w:sz="12" w:space="0" w:color="auto"/>
            </w:tcBorders>
            <w:vAlign w:val="center"/>
          </w:tcPr>
          <w:p w14:paraId="68468CBF" w14:textId="77777777" w:rsidR="008B4B6E" w:rsidRDefault="008B4B6E" w:rsidP="00F11EDE">
            <w:pPr>
              <w:jc w:val="both"/>
            </w:pPr>
            <w:r>
              <w:t>---</w:t>
            </w:r>
          </w:p>
        </w:tc>
        <w:tc>
          <w:tcPr>
            <w:tcW w:w="1407" w:type="dxa"/>
            <w:gridSpan w:val="2"/>
            <w:tcBorders>
              <w:left w:val="single" w:sz="12" w:space="0" w:color="auto"/>
            </w:tcBorders>
            <w:shd w:val="clear" w:color="auto" w:fill="FBD4B4"/>
            <w:vAlign w:val="center"/>
          </w:tcPr>
          <w:p w14:paraId="75925812" w14:textId="77777777" w:rsidR="008B4B6E" w:rsidRPr="00487CB3" w:rsidRDefault="008B4B6E" w:rsidP="00F11EDE">
            <w:pPr>
              <w:jc w:val="both"/>
              <w:rPr>
                <w:b/>
                <w:sz w:val="18"/>
              </w:rPr>
            </w:pPr>
            <w:r w:rsidRPr="00487CB3">
              <w:rPr>
                <w:b/>
                <w:sz w:val="18"/>
              </w:rPr>
              <w:t xml:space="preserve">H-index </w:t>
            </w:r>
            <w:proofErr w:type="spellStart"/>
            <w:r w:rsidRPr="00487CB3">
              <w:rPr>
                <w:b/>
                <w:sz w:val="18"/>
              </w:rPr>
              <w:t>WoS</w:t>
            </w:r>
            <w:proofErr w:type="spellEnd"/>
            <w:r w:rsidRPr="00487CB3">
              <w:rPr>
                <w:b/>
                <w:sz w:val="18"/>
              </w:rPr>
              <w:t>/</w:t>
            </w:r>
            <w:proofErr w:type="spellStart"/>
            <w:r w:rsidRPr="00487CB3">
              <w:rPr>
                <w:b/>
                <w:sz w:val="18"/>
              </w:rPr>
              <w:t>Scopus</w:t>
            </w:r>
            <w:proofErr w:type="spellEnd"/>
          </w:p>
        </w:tc>
        <w:tc>
          <w:tcPr>
            <w:tcW w:w="709" w:type="dxa"/>
            <w:vAlign w:val="center"/>
          </w:tcPr>
          <w:p w14:paraId="0A499ED5" w14:textId="77777777" w:rsidR="008B4B6E" w:rsidRPr="00487CB3" w:rsidRDefault="008B4B6E" w:rsidP="00F11EDE">
            <w:pPr>
              <w:jc w:val="center"/>
              <w:rPr>
                <w:b/>
              </w:rPr>
            </w:pPr>
            <w:r w:rsidRPr="00487CB3">
              <w:rPr>
                <w:b/>
              </w:rPr>
              <w:t>8/8</w:t>
            </w:r>
          </w:p>
        </w:tc>
      </w:tr>
      <w:tr w:rsidR="008B4B6E" w14:paraId="2D363113" w14:textId="77777777" w:rsidTr="00F11EDE">
        <w:tc>
          <w:tcPr>
            <w:tcW w:w="9956" w:type="dxa"/>
            <w:gridSpan w:val="8"/>
            <w:shd w:val="clear" w:color="auto" w:fill="F7CAAC"/>
          </w:tcPr>
          <w:p w14:paraId="68C01D70" w14:textId="77777777" w:rsidR="008B4B6E" w:rsidRDefault="008B4B6E" w:rsidP="00F11EDE">
            <w:pPr>
              <w:jc w:val="both"/>
              <w:rPr>
                <w:b/>
              </w:rPr>
            </w:pPr>
            <w:r>
              <w:rPr>
                <w:b/>
              </w:rPr>
              <w:t xml:space="preserve">Přehled o nejvýznamnější publikační a další tvůrčí činnosti nebo další profesní činnosti u odborníků z praxe vztahující se k zabezpečovaným předmětům </w:t>
            </w:r>
          </w:p>
        </w:tc>
      </w:tr>
      <w:tr w:rsidR="008B4B6E" w14:paraId="5BD864CA" w14:textId="77777777" w:rsidTr="00F11EDE">
        <w:trPr>
          <w:trHeight w:val="1689"/>
        </w:trPr>
        <w:tc>
          <w:tcPr>
            <w:tcW w:w="9956" w:type="dxa"/>
            <w:gridSpan w:val="8"/>
          </w:tcPr>
          <w:p w14:paraId="13056226" w14:textId="209238BF" w:rsidR="008B4B6E" w:rsidRPr="00AD508C" w:rsidRDefault="008B4B6E" w:rsidP="00576FD1">
            <w:pPr>
              <w:autoSpaceDE w:val="0"/>
              <w:autoSpaceDN w:val="0"/>
              <w:adjustRightInd w:val="0"/>
              <w:rPr>
                <w:rFonts w:eastAsia="ArialMT"/>
                <w:bCs/>
                <w:lang w:val="en-GB" w:eastAsia="en-US"/>
              </w:rPr>
            </w:pPr>
            <w:r w:rsidRPr="00AD508C">
              <w:rPr>
                <w:rFonts w:eastAsia="ArialMT"/>
                <w:bCs/>
                <w:lang w:val="en-GB" w:eastAsia="en-US"/>
              </w:rPr>
              <w:t>JULINOVÁ, M., ŠAŠINKOVÁ, D., MINAŘÍK, A., KASZONYIOVÁ, M.</w:t>
            </w:r>
            <w:r w:rsidR="0006008D" w:rsidRPr="00AD508C">
              <w:rPr>
                <w:rFonts w:eastAsia="ArialMT"/>
                <w:bCs/>
                <w:lang w:val="en-GB" w:eastAsia="en-US"/>
              </w:rPr>
              <w:t xml:space="preserve"> </w:t>
            </w:r>
            <w:r w:rsidR="00765E03" w:rsidRPr="00AD508C">
              <w:rPr>
                <w:rFonts w:eastAsia="ArialMT"/>
                <w:bCs/>
                <w:lang w:val="en-GB" w:eastAsia="en-US"/>
              </w:rPr>
              <w:t>(20%)</w:t>
            </w:r>
            <w:r w:rsidRPr="00AD508C">
              <w:rPr>
                <w:rFonts w:eastAsia="ArialMT"/>
                <w:bCs/>
                <w:lang w:val="en-GB" w:eastAsia="en-US"/>
              </w:rPr>
              <w:t xml:space="preserve">, KALENDOVÁ, A. et al. Comprehensive Biodegradation Analysis of Chemically Modified Poly(3-hydroxybutyrate) Materials with Different Crystal Structures. </w:t>
            </w:r>
            <w:r w:rsidRPr="00AD508C">
              <w:rPr>
                <w:rFonts w:eastAsia="ArialMT"/>
                <w:bCs/>
                <w:i/>
                <w:lang w:val="en-GB" w:eastAsia="en-US"/>
              </w:rPr>
              <w:t>Biomacromolecules.</w:t>
            </w:r>
            <w:r w:rsidRPr="00AD508C">
              <w:rPr>
                <w:rFonts w:eastAsia="ArialMT"/>
                <w:bCs/>
                <w:lang w:val="en-GB" w:eastAsia="en-US"/>
              </w:rPr>
              <w:t xml:space="preserve"> 24, 2023, DOI 10.1021/acs.biomac.3c00623, ISSN 1525-7797. </w:t>
            </w:r>
            <w:proofErr w:type="spellStart"/>
            <w:r w:rsidRPr="00AD508C">
              <w:rPr>
                <w:bCs/>
              </w:rPr>
              <w:t>Jimp</w:t>
            </w:r>
            <w:proofErr w:type="spellEnd"/>
            <w:r w:rsidRPr="00AD508C">
              <w:rPr>
                <w:bCs/>
              </w:rPr>
              <w:t xml:space="preserve"> (Q1)</w:t>
            </w:r>
          </w:p>
          <w:p w14:paraId="509300C7" w14:textId="588139E9" w:rsidR="008B4B6E" w:rsidRPr="0081188D" w:rsidRDefault="008B4B6E" w:rsidP="00576FD1">
            <w:pPr>
              <w:autoSpaceDE w:val="0"/>
              <w:autoSpaceDN w:val="0"/>
              <w:adjustRightInd w:val="0"/>
              <w:rPr>
                <w:bCs/>
              </w:rPr>
            </w:pPr>
            <w:r w:rsidRPr="00AD508C">
              <w:rPr>
                <w:rFonts w:eastAsia="ArialMT"/>
                <w:bCs/>
                <w:lang w:val="en-GB" w:eastAsia="en-US"/>
              </w:rPr>
              <w:t xml:space="preserve">KASZONYIOVÁ, M. (45%), RYBNIKÁŘ, F., LAPČÍK, L., VILČÁKOVÁ, J.: The effect of long-term natural aging on the iPB-1 structure and the II – I phase transformation rate. </w:t>
            </w:r>
            <w:r w:rsidRPr="00AD508C">
              <w:rPr>
                <w:rFonts w:eastAsia="ArialMT"/>
                <w:bCs/>
                <w:i/>
                <w:iCs/>
                <w:lang w:val="en-GB" w:eastAsia="en-US"/>
              </w:rPr>
              <w:t>Polymer Degradation and Stability</w:t>
            </w:r>
            <w:r w:rsidRPr="00AD508C">
              <w:rPr>
                <w:rFonts w:eastAsia="ArialMT"/>
                <w:bCs/>
                <w:lang w:val="en-GB" w:eastAsia="en-US"/>
              </w:rPr>
              <w:t xml:space="preserve"> 183, 2021. </w:t>
            </w:r>
            <w:r w:rsidR="003573B9" w:rsidRPr="00AD508C">
              <w:rPr>
                <w:rFonts w:eastAsia="ArialMT"/>
                <w:bCs/>
                <w:lang w:val="en-GB" w:eastAsia="en-US"/>
              </w:rPr>
              <w:br/>
            </w:r>
            <w:r w:rsidRPr="00AD508C">
              <w:rPr>
                <w:rFonts w:eastAsia="ArialMT"/>
                <w:bCs/>
                <w:lang w:val="en-GB" w:eastAsia="en-US"/>
              </w:rPr>
              <w:t xml:space="preserve">DOI 10.1016/j.polymdegradstab.2020.109437. ISSN 01413910. </w:t>
            </w:r>
            <w:proofErr w:type="spellStart"/>
            <w:r w:rsidRPr="0002459D">
              <w:rPr>
                <w:bCs/>
              </w:rPr>
              <w:t>Jimp</w:t>
            </w:r>
            <w:proofErr w:type="spellEnd"/>
            <w:r w:rsidRPr="0002459D">
              <w:rPr>
                <w:bCs/>
              </w:rPr>
              <w:t xml:space="preserve"> (Q1)</w:t>
            </w:r>
          </w:p>
          <w:p w14:paraId="3291BC3E" w14:textId="2497C025" w:rsidR="008B4B6E" w:rsidRPr="00AD508C" w:rsidRDefault="008B4B6E" w:rsidP="00576FD1">
            <w:pPr>
              <w:autoSpaceDE w:val="0"/>
              <w:autoSpaceDN w:val="0"/>
              <w:adjustRightInd w:val="0"/>
              <w:rPr>
                <w:rFonts w:eastAsia="ArialMT"/>
                <w:bCs/>
                <w:lang w:val="en-GB" w:eastAsia="en-US"/>
              </w:rPr>
            </w:pPr>
            <w:r w:rsidRPr="00AD508C">
              <w:rPr>
                <w:bCs/>
              </w:rPr>
              <w:t>HŘIBOVÁ, M.</w:t>
            </w:r>
            <w:r w:rsidR="00765E03" w:rsidRPr="00AD508C">
              <w:rPr>
                <w:bCs/>
              </w:rPr>
              <w:t xml:space="preserve"> (</w:t>
            </w:r>
            <w:proofErr w:type="gramStart"/>
            <w:r w:rsidR="00765E03" w:rsidRPr="00AD508C">
              <w:rPr>
                <w:bCs/>
              </w:rPr>
              <w:t>50%</w:t>
            </w:r>
            <w:proofErr w:type="gramEnd"/>
            <w:r w:rsidR="00765E03" w:rsidRPr="00AD508C">
              <w:rPr>
                <w:bCs/>
              </w:rPr>
              <w:t>)</w:t>
            </w:r>
            <w:r w:rsidRPr="00AD508C">
              <w:rPr>
                <w:bCs/>
              </w:rPr>
              <w:t xml:space="preserve">, GŘEŠÁK V.: </w:t>
            </w:r>
            <w:proofErr w:type="spellStart"/>
            <w:r w:rsidRPr="00AD508C">
              <w:rPr>
                <w:bCs/>
              </w:rPr>
              <w:t>Spanish</w:t>
            </w:r>
            <w:proofErr w:type="spellEnd"/>
            <w:r w:rsidRPr="00AD508C">
              <w:rPr>
                <w:bCs/>
              </w:rPr>
              <w:t xml:space="preserve"> </w:t>
            </w:r>
            <w:proofErr w:type="spellStart"/>
            <w:r w:rsidRPr="00AD508C">
              <w:rPr>
                <w:bCs/>
              </w:rPr>
              <w:t>shoes</w:t>
            </w:r>
            <w:proofErr w:type="spellEnd"/>
            <w:r w:rsidRPr="00AD508C">
              <w:rPr>
                <w:bCs/>
              </w:rPr>
              <w:t xml:space="preserve"> on </w:t>
            </w:r>
            <w:proofErr w:type="spellStart"/>
            <w:r w:rsidRPr="00AD508C">
              <w:rPr>
                <w:bCs/>
              </w:rPr>
              <w:t>high</w:t>
            </w:r>
            <w:proofErr w:type="spellEnd"/>
            <w:r w:rsidRPr="00AD508C">
              <w:rPr>
                <w:bCs/>
              </w:rPr>
              <w:t xml:space="preserve"> </w:t>
            </w:r>
            <w:proofErr w:type="spellStart"/>
            <w:r w:rsidRPr="00AD508C">
              <w:rPr>
                <w:bCs/>
              </w:rPr>
              <w:t>cork</w:t>
            </w:r>
            <w:proofErr w:type="spellEnd"/>
            <w:r w:rsidRPr="00AD508C">
              <w:rPr>
                <w:bCs/>
              </w:rPr>
              <w:t xml:space="preserve"> </w:t>
            </w:r>
            <w:proofErr w:type="spellStart"/>
            <w:r w:rsidRPr="00AD508C">
              <w:rPr>
                <w:bCs/>
              </w:rPr>
              <w:t>platforms</w:t>
            </w:r>
            <w:proofErr w:type="spellEnd"/>
            <w:r w:rsidRPr="00AD508C">
              <w:rPr>
                <w:bCs/>
              </w:rPr>
              <w:t xml:space="preserve"> in </w:t>
            </w:r>
            <w:proofErr w:type="spellStart"/>
            <w:r w:rsidRPr="00AD508C">
              <w:rPr>
                <w:bCs/>
              </w:rPr>
              <w:t>the</w:t>
            </w:r>
            <w:proofErr w:type="spellEnd"/>
            <w:r w:rsidRPr="00AD508C">
              <w:rPr>
                <w:bCs/>
              </w:rPr>
              <w:t xml:space="preserve"> second </w:t>
            </w:r>
            <w:proofErr w:type="spellStart"/>
            <w:r w:rsidRPr="00AD508C">
              <w:rPr>
                <w:bCs/>
              </w:rPr>
              <w:t>half</w:t>
            </w:r>
            <w:proofErr w:type="spellEnd"/>
            <w:r w:rsidRPr="00AD508C">
              <w:rPr>
                <w:bCs/>
              </w:rPr>
              <w:t xml:space="preserve"> </w:t>
            </w:r>
            <w:proofErr w:type="spellStart"/>
            <w:r w:rsidRPr="00AD508C">
              <w:rPr>
                <w:bCs/>
              </w:rPr>
              <w:t>of</w:t>
            </w:r>
            <w:proofErr w:type="spellEnd"/>
            <w:r w:rsidRPr="00AD508C">
              <w:rPr>
                <w:bCs/>
              </w:rPr>
              <w:t xml:space="preserve"> </w:t>
            </w:r>
            <w:proofErr w:type="spellStart"/>
            <w:r w:rsidRPr="00AD508C">
              <w:rPr>
                <w:bCs/>
              </w:rPr>
              <w:t>the</w:t>
            </w:r>
            <w:proofErr w:type="spellEnd"/>
            <w:r w:rsidRPr="00AD508C">
              <w:rPr>
                <w:bCs/>
              </w:rPr>
              <w:t xml:space="preserve"> 16th </w:t>
            </w:r>
            <w:proofErr w:type="spellStart"/>
            <w:r w:rsidRPr="00AD508C">
              <w:rPr>
                <w:bCs/>
              </w:rPr>
              <w:t>century</w:t>
            </w:r>
            <w:proofErr w:type="spellEnd"/>
            <w:r w:rsidRPr="00AD508C">
              <w:rPr>
                <w:bCs/>
              </w:rPr>
              <w:t xml:space="preserve">, </w:t>
            </w:r>
            <w:proofErr w:type="spellStart"/>
            <w:r w:rsidRPr="00AD508C">
              <w:rPr>
                <w:bCs/>
                <w:i/>
              </w:rPr>
              <w:t>Waffen-Und</w:t>
            </w:r>
            <w:proofErr w:type="spellEnd"/>
            <w:r w:rsidRPr="00AD508C">
              <w:rPr>
                <w:bCs/>
                <w:i/>
              </w:rPr>
              <w:t xml:space="preserve"> </w:t>
            </w:r>
            <w:proofErr w:type="spellStart"/>
            <w:r w:rsidRPr="00AD508C">
              <w:rPr>
                <w:bCs/>
                <w:i/>
              </w:rPr>
              <w:t>Kostumkunde</w:t>
            </w:r>
            <w:proofErr w:type="spellEnd"/>
            <w:r w:rsidRPr="00AD508C">
              <w:rPr>
                <w:bCs/>
              </w:rPr>
              <w:t xml:space="preserve">, 1, 2021, ISSN 0042-9945 </w:t>
            </w:r>
            <w:proofErr w:type="spellStart"/>
            <w:r w:rsidRPr="00AD508C">
              <w:rPr>
                <w:bCs/>
              </w:rPr>
              <w:t>Jimp</w:t>
            </w:r>
            <w:proofErr w:type="spellEnd"/>
            <w:r w:rsidRPr="00AD508C">
              <w:rPr>
                <w:bCs/>
              </w:rPr>
              <w:t xml:space="preserve"> (Q4)</w:t>
            </w:r>
          </w:p>
          <w:p w14:paraId="1BEF6A39" w14:textId="709777AF" w:rsidR="008B4B6E" w:rsidRPr="00B07BD7" w:rsidRDefault="008B4B6E" w:rsidP="00576FD1">
            <w:pPr>
              <w:autoSpaceDE w:val="0"/>
              <w:autoSpaceDN w:val="0"/>
              <w:adjustRightInd w:val="0"/>
              <w:rPr>
                <w:rFonts w:eastAsia="ArialMT"/>
                <w:bCs/>
                <w:lang w:val="en-GB" w:eastAsia="en-US"/>
              </w:rPr>
            </w:pPr>
            <w:r w:rsidRPr="00AD508C">
              <w:rPr>
                <w:rFonts w:eastAsia="ArialMT"/>
                <w:bCs/>
                <w:lang w:val="en-GB" w:eastAsia="en-US"/>
              </w:rPr>
              <w:t xml:space="preserve">KASZONYIOVÁ, M. (95%), RYBNIKÁŘ, F.: The effect of some physical factors on the II → I phase transition of isotactic polybutene-1. </w:t>
            </w:r>
            <w:r w:rsidRPr="00AD508C">
              <w:rPr>
                <w:rFonts w:eastAsia="ArialMT"/>
                <w:bCs/>
                <w:i/>
                <w:iCs/>
                <w:lang w:val="en-GB" w:eastAsia="en-US"/>
              </w:rPr>
              <w:t xml:space="preserve">Journal of Macromolecular Science, Part B: Physics </w:t>
            </w:r>
            <w:r w:rsidRPr="00AD508C">
              <w:rPr>
                <w:rFonts w:eastAsia="ArialMT"/>
                <w:bCs/>
                <w:lang w:val="en-GB" w:eastAsia="en-US"/>
              </w:rPr>
              <w:t xml:space="preserve">58(8), 689-721, 2019. </w:t>
            </w:r>
            <w:r w:rsidR="003573B9" w:rsidRPr="00AD508C">
              <w:rPr>
                <w:rFonts w:eastAsia="ArialMT"/>
                <w:bCs/>
                <w:lang w:val="en-GB" w:eastAsia="en-US"/>
              </w:rPr>
              <w:br/>
            </w:r>
            <w:r w:rsidRPr="00AD508C">
              <w:rPr>
                <w:rFonts w:eastAsia="ArialMT"/>
                <w:bCs/>
                <w:lang w:val="en-GB" w:eastAsia="en-US"/>
              </w:rPr>
              <w:t xml:space="preserve">DOI 10.1080/00222348.2019.1642549. ISBN 0022-2348. </w:t>
            </w:r>
            <w:proofErr w:type="spellStart"/>
            <w:r w:rsidRPr="00B07BD7">
              <w:rPr>
                <w:bCs/>
              </w:rPr>
              <w:t>Jimp</w:t>
            </w:r>
            <w:proofErr w:type="spellEnd"/>
            <w:r w:rsidRPr="00B07BD7">
              <w:rPr>
                <w:bCs/>
              </w:rPr>
              <w:t xml:space="preserve"> (Q4)</w:t>
            </w:r>
          </w:p>
          <w:p w14:paraId="4ACABC10" w14:textId="28A72DF4" w:rsidR="008B4B6E" w:rsidRPr="00B07BD7" w:rsidRDefault="008B4B6E" w:rsidP="00576FD1">
            <w:pPr>
              <w:autoSpaceDE w:val="0"/>
              <w:autoSpaceDN w:val="0"/>
              <w:adjustRightInd w:val="0"/>
              <w:rPr>
                <w:bCs/>
              </w:rPr>
            </w:pPr>
            <w:r w:rsidRPr="00AD508C">
              <w:rPr>
                <w:rFonts w:eastAsia="ArialMT"/>
                <w:bCs/>
                <w:lang w:val="en-GB" w:eastAsia="en-US"/>
              </w:rPr>
              <w:t>KASZONYIOVÁ, M. (90%), RYBNIKÁŘ, F., GEIL P.</w:t>
            </w:r>
            <w:r w:rsidR="00B07BD7">
              <w:rPr>
                <w:rFonts w:eastAsia="ArialMT"/>
                <w:bCs/>
                <w:lang w:val="en-GB" w:eastAsia="en-US"/>
              </w:rPr>
              <w:t xml:space="preserve"> </w:t>
            </w:r>
            <w:r w:rsidRPr="00AD508C">
              <w:rPr>
                <w:rFonts w:eastAsia="ArialMT"/>
                <w:bCs/>
                <w:lang w:val="en-GB" w:eastAsia="en-US"/>
              </w:rPr>
              <w:t xml:space="preserve">H.: Phase transitions in isotactic polybutene-1. </w:t>
            </w:r>
            <w:r w:rsidRPr="00AD508C">
              <w:rPr>
                <w:rFonts w:eastAsia="ArialMT"/>
                <w:bCs/>
                <w:i/>
                <w:iCs/>
                <w:lang w:val="en-GB" w:eastAsia="en-US"/>
              </w:rPr>
              <w:t xml:space="preserve">Journal of Macromolecular Science, Part B: Physics </w:t>
            </w:r>
            <w:r w:rsidRPr="00AD508C">
              <w:rPr>
                <w:rFonts w:eastAsia="ArialMT"/>
                <w:bCs/>
                <w:lang w:val="en-GB" w:eastAsia="en-US"/>
              </w:rPr>
              <w:t xml:space="preserve">58(2), 263-274, 2019. DOI 10.1080/00222348.2019.1578521. </w:t>
            </w:r>
            <w:r w:rsidR="003573B9" w:rsidRPr="00AD508C">
              <w:rPr>
                <w:rFonts w:eastAsia="ArialMT"/>
                <w:bCs/>
                <w:lang w:val="en-GB" w:eastAsia="en-US"/>
              </w:rPr>
              <w:br/>
            </w:r>
            <w:r w:rsidRPr="00AD508C">
              <w:rPr>
                <w:rFonts w:eastAsia="ArialMT"/>
                <w:bCs/>
                <w:lang w:val="en-GB" w:eastAsia="en-US"/>
              </w:rPr>
              <w:t xml:space="preserve">ISBN 0022-2348. </w:t>
            </w:r>
            <w:proofErr w:type="spellStart"/>
            <w:r w:rsidRPr="00B07BD7">
              <w:rPr>
                <w:bCs/>
              </w:rPr>
              <w:t>Jimp</w:t>
            </w:r>
            <w:proofErr w:type="spellEnd"/>
            <w:r w:rsidRPr="00B07BD7">
              <w:rPr>
                <w:bCs/>
              </w:rPr>
              <w:t xml:space="preserve"> (Q4)</w:t>
            </w:r>
          </w:p>
          <w:p w14:paraId="5E9D83DC" w14:textId="309ABEAF" w:rsidR="008B4B6E" w:rsidRDefault="008B4B6E" w:rsidP="00576FD1">
            <w:pPr>
              <w:autoSpaceDE w:val="0"/>
              <w:autoSpaceDN w:val="0"/>
              <w:adjustRightInd w:val="0"/>
              <w:rPr>
                <w:b/>
              </w:rPr>
            </w:pPr>
            <w:r w:rsidRPr="00AD508C">
              <w:rPr>
                <w:bCs/>
              </w:rPr>
              <w:t>HŘIBOVÁ, M. (</w:t>
            </w:r>
            <w:proofErr w:type="gramStart"/>
            <w:r w:rsidRPr="00AD508C">
              <w:rPr>
                <w:bCs/>
              </w:rPr>
              <w:t>100%</w:t>
            </w:r>
            <w:proofErr w:type="gramEnd"/>
            <w:r w:rsidRPr="00AD508C">
              <w:rPr>
                <w:bCs/>
              </w:rPr>
              <w:t>)</w:t>
            </w:r>
            <w:r w:rsidR="00C67299">
              <w:rPr>
                <w:bCs/>
              </w:rPr>
              <w:t>:</w:t>
            </w:r>
            <w:r w:rsidRPr="00AD508C">
              <w:rPr>
                <w:bCs/>
              </w:rPr>
              <w:t xml:space="preserve"> Image </w:t>
            </w:r>
            <w:proofErr w:type="spellStart"/>
            <w:r w:rsidRPr="00AD508C">
              <w:rPr>
                <w:bCs/>
              </w:rPr>
              <w:t>of</w:t>
            </w:r>
            <w:proofErr w:type="spellEnd"/>
            <w:r w:rsidRPr="00AD508C">
              <w:rPr>
                <w:bCs/>
              </w:rPr>
              <w:t xml:space="preserve"> </w:t>
            </w:r>
            <w:proofErr w:type="spellStart"/>
            <w:r w:rsidRPr="00AD508C">
              <w:rPr>
                <w:bCs/>
              </w:rPr>
              <w:t>the</w:t>
            </w:r>
            <w:proofErr w:type="spellEnd"/>
            <w:r w:rsidRPr="00AD508C">
              <w:rPr>
                <w:bCs/>
              </w:rPr>
              <w:t xml:space="preserve"> </w:t>
            </w:r>
            <w:proofErr w:type="spellStart"/>
            <w:r w:rsidRPr="00AD508C">
              <w:rPr>
                <w:bCs/>
              </w:rPr>
              <w:t>power</w:t>
            </w:r>
            <w:proofErr w:type="spellEnd"/>
            <w:r w:rsidRPr="00AD508C">
              <w:rPr>
                <w:bCs/>
              </w:rPr>
              <w:t xml:space="preserve"> - reality </w:t>
            </w:r>
            <w:proofErr w:type="spellStart"/>
            <w:r w:rsidRPr="00AD508C">
              <w:rPr>
                <w:bCs/>
              </w:rPr>
              <w:t>or</w:t>
            </w:r>
            <w:proofErr w:type="spellEnd"/>
            <w:r w:rsidRPr="00AD508C">
              <w:rPr>
                <w:bCs/>
              </w:rPr>
              <w:t xml:space="preserve"> fiction? Study </w:t>
            </w:r>
            <w:proofErr w:type="spellStart"/>
            <w:r w:rsidRPr="00AD508C">
              <w:rPr>
                <w:bCs/>
              </w:rPr>
              <w:t>of</w:t>
            </w:r>
            <w:proofErr w:type="spellEnd"/>
            <w:r w:rsidRPr="00AD508C">
              <w:rPr>
                <w:bCs/>
              </w:rPr>
              <w:t xml:space="preserve"> </w:t>
            </w:r>
            <w:proofErr w:type="spellStart"/>
            <w:r w:rsidRPr="00AD508C">
              <w:rPr>
                <w:bCs/>
              </w:rPr>
              <w:t>the</w:t>
            </w:r>
            <w:proofErr w:type="spellEnd"/>
            <w:r w:rsidRPr="00AD508C">
              <w:rPr>
                <w:bCs/>
              </w:rPr>
              <w:t xml:space="preserve"> Francis </w:t>
            </w:r>
            <w:proofErr w:type="spellStart"/>
            <w:r w:rsidRPr="00AD508C">
              <w:rPr>
                <w:bCs/>
              </w:rPr>
              <w:t>I's</w:t>
            </w:r>
            <w:proofErr w:type="spellEnd"/>
            <w:r w:rsidRPr="00AD508C">
              <w:rPr>
                <w:bCs/>
              </w:rPr>
              <w:t xml:space="preserve"> </w:t>
            </w:r>
            <w:proofErr w:type="spellStart"/>
            <w:r w:rsidRPr="00AD508C">
              <w:rPr>
                <w:bCs/>
              </w:rPr>
              <w:t>clothes</w:t>
            </w:r>
            <w:proofErr w:type="spellEnd"/>
            <w:r w:rsidRPr="00AD508C">
              <w:rPr>
                <w:bCs/>
              </w:rPr>
              <w:t xml:space="preserve"> </w:t>
            </w:r>
            <w:proofErr w:type="spellStart"/>
            <w:r w:rsidRPr="00AD508C">
              <w:rPr>
                <w:bCs/>
              </w:rPr>
              <w:t>based</w:t>
            </w:r>
            <w:proofErr w:type="spellEnd"/>
            <w:r w:rsidRPr="00AD508C">
              <w:rPr>
                <w:bCs/>
              </w:rPr>
              <w:t xml:space="preserve"> on </w:t>
            </w:r>
            <w:proofErr w:type="spellStart"/>
            <w:r w:rsidRPr="00AD508C">
              <w:rPr>
                <w:bCs/>
              </w:rPr>
              <w:t>the</w:t>
            </w:r>
            <w:proofErr w:type="spellEnd"/>
            <w:r w:rsidRPr="00AD508C">
              <w:rPr>
                <w:bCs/>
              </w:rPr>
              <w:t xml:space="preserve"> </w:t>
            </w:r>
            <w:proofErr w:type="spellStart"/>
            <w:r w:rsidRPr="00AD508C">
              <w:rPr>
                <w:bCs/>
              </w:rPr>
              <w:t>portrait</w:t>
            </w:r>
            <w:proofErr w:type="spellEnd"/>
            <w:r w:rsidRPr="00AD508C">
              <w:rPr>
                <w:bCs/>
              </w:rPr>
              <w:t xml:space="preserve"> </w:t>
            </w:r>
            <w:proofErr w:type="spellStart"/>
            <w:r w:rsidRPr="00AD508C">
              <w:rPr>
                <w:bCs/>
              </w:rPr>
              <w:t>painted</w:t>
            </w:r>
            <w:proofErr w:type="spellEnd"/>
            <w:r w:rsidRPr="00AD508C">
              <w:rPr>
                <w:bCs/>
              </w:rPr>
              <w:t xml:space="preserve"> by Jean </w:t>
            </w:r>
            <w:proofErr w:type="spellStart"/>
            <w:r w:rsidRPr="00AD508C">
              <w:rPr>
                <w:bCs/>
              </w:rPr>
              <w:t>Clouet</w:t>
            </w:r>
            <w:proofErr w:type="spellEnd"/>
            <w:r w:rsidRPr="00AD508C">
              <w:rPr>
                <w:bCs/>
              </w:rPr>
              <w:t xml:space="preserve">, </w:t>
            </w:r>
            <w:proofErr w:type="spellStart"/>
            <w:r w:rsidRPr="00B07BD7">
              <w:rPr>
                <w:bCs/>
                <w:i/>
              </w:rPr>
              <w:t>Waffen-Und</w:t>
            </w:r>
            <w:proofErr w:type="spellEnd"/>
            <w:r w:rsidRPr="00B07BD7">
              <w:rPr>
                <w:bCs/>
                <w:i/>
              </w:rPr>
              <w:t xml:space="preserve"> </w:t>
            </w:r>
            <w:proofErr w:type="spellStart"/>
            <w:r w:rsidRPr="00B07BD7">
              <w:rPr>
                <w:bCs/>
                <w:i/>
              </w:rPr>
              <w:t>Kostumkunde</w:t>
            </w:r>
            <w:proofErr w:type="spellEnd"/>
            <w:r w:rsidRPr="00B07BD7">
              <w:rPr>
                <w:bCs/>
              </w:rPr>
              <w:t xml:space="preserve">, 2, 2019, ISSN 0042-9945 </w:t>
            </w:r>
            <w:proofErr w:type="spellStart"/>
            <w:r w:rsidRPr="00B07BD7">
              <w:rPr>
                <w:bCs/>
              </w:rPr>
              <w:t>Jimp</w:t>
            </w:r>
            <w:proofErr w:type="spellEnd"/>
            <w:r w:rsidRPr="00B07BD7">
              <w:rPr>
                <w:bCs/>
              </w:rPr>
              <w:t xml:space="preserve"> (Q4)</w:t>
            </w:r>
          </w:p>
        </w:tc>
      </w:tr>
      <w:tr w:rsidR="008B4B6E" w14:paraId="5BFFD8C6" w14:textId="77777777" w:rsidTr="00F11EDE">
        <w:trPr>
          <w:trHeight w:val="218"/>
        </w:trPr>
        <w:tc>
          <w:tcPr>
            <w:tcW w:w="9956" w:type="dxa"/>
            <w:gridSpan w:val="8"/>
            <w:shd w:val="clear" w:color="auto" w:fill="F7CAAC"/>
          </w:tcPr>
          <w:p w14:paraId="179F795E" w14:textId="77777777" w:rsidR="008B4B6E" w:rsidRDefault="008B4B6E" w:rsidP="00F11EDE">
            <w:pPr>
              <w:rPr>
                <w:b/>
              </w:rPr>
            </w:pPr>
            <w:r>
              <w:rPr>
                <w:b/>
              </w:rPr>
              <w:t>Působení v zahraničí</w:t>
            </w:r>
          </w:p>
        </w:tc>
      </w:tr>
      <w:tr w:rsidR="008B4B6E" w14:paraId="4F16F69A" w14:textId="77777777" w:rsidTr="00F11EDE">
        <w:trPr>
          <w:trHeight w:val="328"/>
        </w:trPr>
        <w:tc>
          <w:tcPr>
            <w:tcW w:w="9956" w:type="dxa"/>
            <w:gridSpan w:val="8"/>
          </w:tcPr>
          <w:p w14:paraId="012C04AB" w14:textId="58D1273D" w:rsidR="008B4B6E" w:rsidRPr="00791AB8" w:rsidRDefault="00576FD1" w:rsidP="00576FD1">
            <w:pPr>
              <w:rPr>
                <w:color w:val="000000"/>
                <w:lang w:val="en-GB"/>
              </w:rPr>
            </w:pPr>
            <w:r w:rsidRPr="00791AB8">
              <w:rPr>
                <w:bCs/>
                <w:color w:val="000000"/>
              </w:rPr>
              <w:t>2005–2006</w:t>
            </w:r>
            <w:r w:rsidR="008B4B6E" w:rsidRPr="00791AB8">
              <w:rPr>
                <w:bCs/>
                <w:color w:val="000000"/>
              </w:rPr>
              <w:t xml:space="preserve">: </w:t>
            </w:r>
            <w:r w:rsidR="008B4B6E" w:rsidRPr="00791AB8">
              <w:rPr>
                <w:color w:val="000000"/>
              </w:rPr>
              <w:t xml:space="preserve">University </w:t>
            </w:r>
            <w:proofErr w:type="spellStart"/>
            <w:r w:rsidR="008B4B6E" w:rsidRPr="00791AB8">
              <w:rPr>
                <w:color w:val="000000"/>
              </w:rPr>
              <w:t>of</w:t>
            </w:r>
            <w:proofErr w:type="spellEnd"/>
            <w:r w:rsidR="008B4B6E" w:rsidRPr="00791AB8">
              <w:rPr>
                <w:color w:val="000000"/>
              </w:rPr>
              <w:t xml:space="preserve"> Illinois, Department </w:t>
            </w:r>
            <w:proofErr w:type="spellStart"/>
            <w:r w:rsidR="008B4B6E" w:rsidRPr="00791AB8">
              <w:rPr>
                <w:color w:val="000000"/>
              </w:rPr>
              <w:t>of</w:t>
            </w:r>
            <w:proofErr w:type="spellEnd"/>
            <w:r w:rsidR="008B4B6E" w:rsidRPr="00791AB8">
              <w:rPr>
                <w:color w:val="000000"/>
              </w:rPr>
              <w:t xml:space="preserve"> </w:t>
            </w:r>
            <w:proofErr w:type="spellStart"/>
            <w:r w:rsidR="008B4B6E" w:rsidRPr="00791AB8">
              <w:rPr>
                <w:color w:val="000000"/>
              </w:rPr>
              <w:t>Material</w:t>
            </w:r>
            <w:proofErr w:type="spellEnd"/>
            <w:r w:rsidR="008B4B6E" w:rsidRPr="00791AB8">
              <w:rPr>
                <w:color w:val="000000"/>
              </w:rPr>
              <w:t xml:space="preserve"> Science and </w:t>
            </w:r>
            <w:proofErr w:type="spellStart"/>
            <w:r w:rsidR="008B4B6E" w:rsidRPr="00791AB8">
              <w:rPr>
                <w:color w:val="000000"/>
              </w:rPr>
              <w:t>Egineering</w:t>
            </w:r>
            <w:proofErr w:type="spellEnd"/>
            <w:r w:rsidR="008B4B6E" w:rsidRPr="00791AB8">
              <w:rPr>
                <w:color w:val="000000"/>
              </w:rPr>
              <w:t xml:space="preserve">, </w:t>
            </w:r>
            <w:proofErr w:type="spellStart"/>
            <w:r w:rsidR="008B4B6E" w:rsidRPr="00791AB8">
              <w:rPr>
                <w:color w:val="000000"/>
              </w:rPr>
              <w:t>Champaign</w:t>
            </w:r>
            <w:proofErr w:type="spellEnd"/>
            <w:r w:rsidR="008B4B6E" w:rsidRPr="00791AB8">
              <w:rPr>
                <w:color w:val="000000"/>
              </w:rPr>
              <w:t xml:space="preserve"> </w:t>
            </w:r>
            <w:r w:rsidR="008B4B6E" w:rsidRPr="00791AB8">
              <w:t>–</w:t>
            </w:r>
            <w:r w:rsidR="008B4B6E" w:rsidRPr="00791AB8">
              <w:rPr>
                <w:color w:val="000000"/>
              </w:rPr>
              <w:t xml:space="preserve"> Urbana, USA, </w:t>
            </w:r>
            <w:proofErr w:type="spellStart"/>
            <w:r w:rsidR="008B4B6E" w:rsidRPr="00791AB8">
              <w:rPr>
                <w:color w:val="000000"/>
              </w:rPr>
              <w:t>Research</w:t>
            </w:r>
            <w:proofErr w:type="spellEnd"/>
            <w:r w:rsidR="008B4B6E" w:rsidRPr="00791AB8">
              <w:rPr>
                <w:color w:val="000000"/>
              </w:rPr>
              <w:t xml:space="preserve"> </w:t>
            </w:r>
            <w:proofErr w:type="spellStart"/>
            <w:r w:rsidR="008B4B6E" w:rsidRPr="00791AB8">
              <w:rPr>
                <w:color w:val="000000"/>
              </w:rPr>
              <w:t>Associate</w:t>
            </w:r>
            <w:proofErr w:type="spellEnd"/>
            <w:r w:rsidR="008B4B6E" w:rsidRPr="00791AB8">
              <w:rPr>
                <w:color w:val="000000"/>
              </w:rPr>
              <w:t xml:space="preserve"> (12 měsíců)</w:t>
            </w:r>
          </w:p>
          <w:p w14:paraId="10BBB458" w14:textId="77B4B4A8" w:rsidR="008B4B6E" w:rsidRDefault="008B4B6E" w:rsidP="0074435B">
            <w:pPr>
              <w:rPr>
                <w:color w:val="000000"/>
              </w:rPr>
            </w:pPr>
            <w:r w:rsidRPr="00791AB8">
              <w:rPr>
                <w:color w:val="000000"/>
              </w:rPr>
              <w:t>10/</w:t>
            </w:r>
            <w:r w:rsidR="00576FD1" w:rsidRPr="00791AB8">
              <w:rPr>
                <w:color w:val="000000"/>
              </w:rPr>
              <w:t>2007–03</w:t>
            </w:r>
            <w:r w:rsidRPr="00791AB8">
              <w:rPr>
                <w:color w:val="000000"/>
              </w:rPr>
              <w:t xml:space="preserve">/2008: </w:t>
            </w:r>
            <w:proofErr w:type="spellStart"/>
            <w:r w:rsidRPr="00791AB8">
              <w:rPr>
                <w:color w:val="000000"/>
              </w:rPr>
              <w:t>Université</w:t>
            </w:r>
            <w:proofErr w:type="spellEnd"/>
            <w:r w:rsidRPr="00791AB8">
              <w:rPr>
                <w:color w:val="000000"/>
              </w:rPr>
              <w:t xml:space="preserve"> de La </w:t>
            </w:r>
            <w:proofErr w:type="spellStart"/>
            <w:r w:rsidRPr="00791AB8">
              <w:rPr>
                <w:color w:val="000000"/>
              </w:rPr>
              <w:t>Rochelle</w:t>
            </w:r>
            <w:proofErr w:type="spellEnd"/>
            <w:r w:rsidRPr="00791AB8">
              <w:rPr>
                <w:color w:val="000000"/>
              </w:rPr>
              <w:t xml:space="preserve">, </w:t>
            </w:r>
            <w:r w:rsidRPr="00791AB8">
              <w:t xml:space="preserve">Pole </w:t>
            </w:r>
            <w:proofErr w:type="spellStart"/>
            <w:r w:rsidRPr="00791AB8">
              <w:t>Sciences</w:t>
            </w:r>
            <w:proofErr w:type="spellEnd"/>
            <w:r w:rsidRPr="00791AB8">
              <w:t xml:space="preserve"> et Technologie, </w:t>
            </w:r>
            <w:r w:rsidRPr="00791AB8">
              <w:rPr>
                <w:color w:val="000000"/>
              </w:rPr>
              <w:t xml:space="preserve">Francie, </w:t>
            </w:r>
            <w:proofErr w:type="spellStart"/>
            <w:r w:rsidRPr="00791AB8">
              <w:rPr>
                <w:color w:val="000000"/>
              </w:rPr>
              <w:t>Research</w:t>
            </w:r>
            <w:proofErr w:type="spellEnd"/>
            <w:r w:rsidRPr="00791AB8">
              <w:rPr>
                <w:color w:val="000000"/>
              </w:rPr>
              <w:t xml:space="preserve"> </w:t>
            </w:r>
            <w:proofErr w:type="spellStart"/>
            <w:r w:rsidRPr="00791AB8">
              <w:rPr>
                <w:color w:val="000000"/>
              </w:rPr>
              <w:t>Associate</w:t>
            </w:r>
            <w:proofErr w:type="spellEnd"/>
            <w:r w:rsidRPr="00791AB8">
              <w:rPr>
                <w:color w:val="000000"/>
              </w:rPr>
              <w:t xml:space="preserve"> (6 měsíců)</w:t>
            </w:r>
          </w:p>
          <w:p w14:paraId="0C024B7F" w14:textId="6CFE607D" w:rsidR="008B4B6E" w:rsidRDefault="008B4B6E" w:rsidP="00576FD1">
            <w:pPr>
              <w:rPr>
                <w:b/>
              </w:rPr>
            </w:pPr>
            <w:r>
              <w:rPr>
                <w:color w:val="000000"/>
              </w:rPr>
              <w:t>09</w:t>
            </w:r>
            <w:r w:rsidRPr="00791AB8">
              <w:rPr>
                <w:color w:val="000000"/>
              </w:rPr>
              <w:t>/</w:t>
            </w:r>
            <w:r w:rsidR="00576FD1" w:rsidRPr="00791AB8">
              <w:rPr>
                <w:color w:val="000000"/>
              </w:rPr>
              <w:t>20</w:t>
            </w:r>
            <w:r w:rsidR="00576FD1">
              <w:rPr>
                <w:color w:val="000000"/>
              </w:rPr>
              <w:t>22</w:t>
            </w:r>
            <w:r w:rsidR="00576FD1" w:rsidRPr="00791AB8">
              <w:rPr>
                <w:color w:val="000000"/>
              </w:rPr>
              <w:t>–10</w:t>
            </w:r>
            <w:r w:rsidRPr="00791AB8">
              <w:rPr>
                <w:color w:val="000000"/>
              </w:rPr>
              <w:t>/20</w:t>
            </w:r>
            <w:r>
              <w:rPr>
                <w:color w:val="000000"/>
              </w:rPr>
              <w:t>22</w:t>
            </w:r>
            <w:r w:rsidRPr="00791AB8">
              <w:rPr>
                <w:color w:val="000000"/>
              </w:rPr>
              <w:t xml:space="preserve">: University </w:t>
            </w:r>
            <w:proofErr w:type="spellStart"/>
            <w:r w:rsidRPr="00791AB8">
              <w:rPr>
                <w:color w:val="000000"/>
              </w:rPr>
              <w:t>of</w:t>
            </w:r>
            <w:proofErr w:type="spellEnd"/>
            <w:r w:rsidRPr="00791AB8">
              <w:rPr>
                <w:color w:val="000000"/>
              </w:rPr>
              <w:t xml:space="preserve"> Illinois, Department </w:t>
            </w:r>
            <w:proofErr w:type="spellStart"/>
            <w:r w:rsidRPr="00791AB8">
              <w:rPr>
                <w:color w:val="000000"/>
              </w:rPr>
              <w:t>of</w:t>
            </w:r>
            <w:proofErr w:type="spellEnd"/>
            <w:r w:rsidRPr="00791AB8">
              <w:rPr>
                <w:color w:val="000000"/>
              </w:rPr>
              <w:t xml:space="preserve"> </w:t>
            </w:r>
            <w:proofErr w:type="spellStart"/>
            <w:r w:rsidRPr="00791AB8">
              <w:rPr>
                <w:color w:val="000000"/>
              </w:rPr>
              <w:t>Material</w:t>
            </w:r>
            <w:proofErr w:type="spellEnd"/>
            <w:r w:rsidRPr="00791AB8">
              <w:rPr>
                <w:color w:val="000000"/>
              </w:rPr>
              <w:t xml:space="preserve"> Science and </w:t>
            </w:r>
            <w:proofErr w:type="spellStart"/>
            <w:r w:rsidRPr="00791AB8">
              <w:rPr>
                <w:color w:val="000000"/>
              </w:rPr>
              <w:t>Egineering</w:t>
            </w:r>
            <w:proofErr w:type="spellEnd"/>
            <w:r w:rsidRPr="00791AB8">
              <w:rPr>
                <w:color w:val="000000"/>
              </w:rPr>
              <w:t xml:space="preserve">, </w:t>
            </w:r>
            <w:proofErr w:type="spellStart"/>
            <w:r w:rsidRPr="00791AB8">
              <w:rPr>
                <w:color w:val="000000"/>
              </w:rPr>
              <w:t>Champaign</w:t>
            </w:r>
            <w:proofErr w:type="spellEnd"/>
            <w:r w:rsidRPr="00791AB8">
              <w:rPr>
                <w:color w:val="000000"/>
              </w:rPr>
              <w:t xml:space="preserve"> </w:t>
            </w:r>
            <w:r w:rsidRPr="00791AB8">
              <w:t>–</w:t>
            </w:r>
            <w:r w:rsidRPr="00791AB8">
              <w:rPr>
                <w:color w:val="000000"/>
              </w:rPr>
              <w:t xml:space="preserve"> Urbana, USA, </w:t>
            </w:r>
            <w:proofErr w:type="spellStart"/>
            <w:r w:rsidRPr="00791AB8">
              <w:rPr>
                <w:color w:val="000000"/>
              </w:rPr>
              <w:t>Research</w:t>
            </w:r>
            <w:proofErr w:type="spellEnd"/>
            <w:r w:rsidRPr="00791AB8">
              <w:rPr>
                <w:color w:val="000000"/>
              </w:rPr>
              <w:t xml:space="preserve"> </w:t>
            </w:r>
            <w:proofErr w:type="spellStart"/>
            <w:r w:rsidRPr="00791AB8">
              <w:rPr>
                <w:color w:val="000000"/>
              </w:rPr>
              <w:t>Associate</w:t>
            </w:r>
            <w:proofErr w:type="spellEnd"/>
            <w:r w:rsidRPr="00791AB8">
              <w:rPr>
                <w:color w:val="000000"/>
              </w:rPr>
              <w:t xml:space="preserve"> (1 měsíc)</w:t>
            </w:r>
          </w:p>
        </w:tc>
      </w:tr>
      <w:tr w:rsidR="008B4B6E" w14:paraId="49AA70F5" w14:textId="77777777" w:rsidTr="00F11EDE">
        <w:trPr>
          <w:cantSplit/>
          <w:trHeight w:val="470"/>
        </w:trPr>
        <w:tc>
          <w:tcPr>
            <w:tcW w:w="2518" w:type="dxa"/>
            <w:shd w:val="clear" w:color="auto" w:fill="F7CAAC"/>
          </w:tcPr>
          <w:p w14:paraId="3EFF61A0" w14:textId="77777777" w:rsidR="008B4B6E" w:rsidRDefault="008B4B6E" w:rsidP="00F11EDE">
            <w:pPr>
              <w:jc w:val="both"/>
              <w:rPr>
                <w:b/>
              </w:rPr>
            </w:pPr>
            <w:r>
              <w:rPr>
                <w:b/>
              </w:rPr>
              <w:t xml:space="preserve">Podpis </w:t>
            </w:r>
          </w:p>
        </w:tc>
        <w:tc>
          <w:tcPr>
            <w:tcW w:w="4536" w:type="dxa"/>
            <w:gridSpan w:val="3"/>
          </w:tcPr>
          <w:p w14:paraId="66511A07" w14:textId="16F221B6" w:rsidR="008B4B6E" w:rsidRPr="00477983" w:rsidRDefault="00477983" w:rsidP="00F11EDE">
            <w:pPr>
              <w:jc w:val="both"/>
            </w:pPr>
            <w:r w:rsidRPr="00477983">
              <w:t>Martina Hřibová v.r.</w:t>
            </w:r>
          </w:p>
        </w:tc>
        <w:tc>
          <w:tcPr>
            <w:tcW w:w="786" w:type="dxa"/>
            <w:shd w:val="clear" w:color="auto" w:fill="F7CAAC"/>
          </w:tcPr>
          <w:p w14:paraId="506075C1" w14:textId="77777777" w:rsidR="008B4B6E" w:rsidRDefault="008B4B6E" w:rsidP="00F11EDE">
            <w:pPr>
              <w:jc w:val="both"/>
            </w:pPr>
            <w:r>
              <w:rPr>
                <w:b/>
              </w:rPr>
              <w:t>datum</w:t>
            </w:r>
          </w:p>
        </w:tc>
        <w:tc>
          <w:tcPr>
            <w:tcW w:w="2116" w:type="dxa"/>
            <w:gridSpan w:val="3"/>
          </w:tcPr>
          <w:p w14:paraId="1F924694" w14:textId="56E94BFF" w:rsidR="008B4B6E" w:rsidRDefault="00477983" w:rsidP="00F11EDE">
            <w:pPr>
              <w:jc w:val="both"/>
            </w:pPr>
            <w:r>
              <w:t>20.10.2024</w:t>
            </w:r>
          </w:p>
        </w:tc>
      </w:tr>
    </w:tbl>
    <w:p w14:paraId="72902AAB" w14:textId="765E98AF" w:rsidR="003D5095" w:rsidRDefault="003D5095"/>
    <w:p w14:paraId="0607B870" w14:textId="2AC14573" w:rsidR="00A77267" w:rsidRDefault="00A77267"/>
    <w:p w14:paraId="05854D30" w14:textId="77777777" w:rsidR="00E6158D" w:rsidRDefault="00E6158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762"/>
        <w:gridCol w:w="1721"/>
        <w:gridCol w:w="68"/>
        <w:gridCol w:w="456"/>
        <w:gridCol w:w="111"/>
        <w:gridCol w:w="357"/>
        <w:gridCol w:w="994"/>
        <w:gridCol w:w="709"/>
        <w:gridCol w:w="77"/>
        <w:gridCol w:w="415"/>
        <w:gridCol w:w="217"/>
        <w:gridCol w:w="693"/>
        <w:gridCol w:w="694"/>
      </w:tblGrid>
      <w:tr w:rsidR="00E026DA" w14:paraId="2D264657" w14:textId="77777777" w:rsidTr="005133EF">
        <w:tc>
          <w:tcPr>
            <w:tcW w:w="9859" w:type="dxa"/>
            <w:gridSpan w:val="15"/>
            <w:tcBorders>
              <w:bottom w:val="double" w:sz="4" w:space="0" w:color="auto"/>
            </w:tcBorders>
            <w:shd w:val="clear" w:color="auto" w:fill="BDD6EE"/>
          </w:tcPr>
          <w:p w14:paraId="36D53A31" w14:textId="58A67938" w:rsidR="00E026DA" w:rsidRDefault="00E026DA" w:rsidP="005133EF">
            <w:pPr>
              <w:jc w:val="both"/>
              <w:rPr>
                <w:b/>
                <w:sz w:val="28"/>
              </w:rPr>
            </w:pPr>
            <w:r>
              <w:rPr>
                <w:b/>
                <w:sz w:val="28"/>
              </w:rPr>
              <w:lastRenderedPageBreak/>
              <w:t>C-I – Personální zabezpečení</w:t>
            </w:r>
          </w:p>
        </w:tc>
      </w:tr>
      <w:tr w:rsidR="00E026DA" w14:paraId="03ABF51B" w14:textId="77777777" w:rsidTr="005133EF">
        <w:tc>
          <w:tcPr>
            <w:tcW w:w="2518" w:type="dxa"/>
            <w:tcBorders>
              <w:top w:val="double" w:sz="4" w:space="0" w:color="auto"/>
            </w:tcBorders>
            <w:shd w:val="clear" w:color="auto" w:fill="F7CAAC"/>
          </w:tcPr>
          <w:p w14:paraId="30653798" w14:textId="77777777" w:rsidR="00E026DA" w:rsidRDefault="00E026DA" w:rsidP="005133EF">
            <w:pPr>
              <w:jc w:val="both"/>
              <w:rPr>
                <w:b/>
              </w:rPr>
            </w:pPr>
            <w:r>
              <w:rPr>
                <w:b/>
              </w:rPr>
              <w:t>Vysoká škola</w:t>
            </w:r>
          </w:p>
        </w:tc>
        <w:tc>
          <w:tcPr>
            <w:tcW w:w="7341" w:type="dxa"/>
            <w:gridSpan w:val="14"/>
          </w:tcPr>
          <w:p w14:paraId="3612A0B4" w14:textId="77777777" w:rsidR="00E026DA" w:rsidRDefault="00E026DA" w:rsidP="005133EF">
            <w:pPr>
              <w:jc w:val="both"/>
            </w:pPr>
            <w:r>
              <w:t>Univerzita Tomáše Bati ve Zlíně</w:t>
            </w:r>
          </w:p>
        </w:tc>
      </w:tr>
      <w:tr w:rsidR="00E026DA" w14:paraId="4EA3E8F9" w14:textId="77777777" w:rsidTr="005133EF">
        <w:tc>
          <w:tcPr>
            <w:tcW w:w="2518" w:type="dxa"/>
            <w:shd w:val="clear" w:color="auto" w:fill="F7CAAC"/>
          </w:tcPr>
          <w:p w14:paraId="76E6CCDF" w14:textId="77777777" w:rsidR="00E026DA" w:rsidRDefault="00E026DA" w:rsidP="005133EF">
            <w:pPr>
              <w:jc w:val="both"/>
              <w:rPr>
                <w:b/>
              </w:rPr>
            </w:pPr>
            <w:r>
              <w:rPr>
                <w:b/>
              </w:rPr>
              <w:t>Součást vysoké školy</w:t>
            </w:r>
          </w:p>
        </w:tc>
        <w:tc>
          <w:tcPr>
            <w:tcW w:w="7341" w:type="dxa"/>
            <w:gridSpan w:val="14"/>
          </w:tcPr>
          <w:p w14:paraId="0F4E6C78" w14:textId="77777777" w:rsidR="00E026DA" w:rsidRDefault="00E026DA" w:rsidP="005133EF">
            <w:pPr>
              <w:jc w:val="both"/>
            </w:pPr>
            <w:r>
              <w:t>Fakulta multimediálních komunikací</w:t>
            </w:r>
          </w:p>
        </w:tc>
      </w:tr>
      <w:tr w:rsidR="00E026DA" w14:paraId="2A841D47" w14:textId="77777777" w:rsidTr="005133EF">
        <w:tc>
          <w:tcPr>
            <w:tcW w:w="2518" w:type="dxa"/>
            <w:shd w:val="clear" w:color="auto" w:fill="F7CAAC"/>
          </w:tcPr>
          <w:p w14:paraId="012D66D6" w14:textId="77777777" w:rsidR="00E026DA" w:rsidRDefault="00E026DA" w:rsidP="005133EF">
            <w:pPr>
              <w:jc w:val="both"/>
              <w:rPr>
                <w:b/>
              </w:rPr>
            </w:pPr>
            <w:r>
              <w:rPr>
                <w:b/>
              </w:rPr>
              <w:t>Název studijního programu</w:t>
            </w:r>
          </w:p>
        </w:tc>
        <w:tc>
          <w:tcPr>
            <w:tcW w:w="7341" w:type="dxa"/>
            <w:gridSpan w:val="14"/>
          </w:tcPr>
          <w:p w14:paraId="45CED311" w14:textId="4FA51F5C" w:rsidR="00E026DA" w:rsidRDefault="0090246C" w:rsidP="005133EF">
            <w:pPr>
              <w:jc w:val="both"/>
            </w:pPr>
            <w:proofErr w:type="spellStart"/>
            <w:r w:rsidRPr="0090246C">
              <w:t>Footwear</w:t>
            </w:r>
            <w:proofErr w:type="spellEnd"/>
            <w:r w:rsidRPr="0090246C">
              <w:t xml:space="preserve"> Design</w:t>
            </w:r>
          </w:p>
        </w:tc>
      </w:tr>
      <w:tr w:rsidR="00E026DA" w14:paraId="64B81FAD" w14:textId="77777777" w:rsidTr="005133EF">
        <w:tc>
          <w:tcPr>
            <w:tcW w:w="2518" w:type="dxa"/>
            <w:shd w:val="clear" w:color="auto" w:fill="F7CAAC"/>
          </w:tcPr>
          <w:p w14:paraId="2963F387" w14:textId="77777777" w:rsidR="00E026DA" w:rsidRDefault="00E026DA" w:rsidP="005133EF">
            <w:pPr>
              <w:jc w:val="both"/>
              <w:rPr>
                <w:b/>
              </w:rPr>
            </w:pPr>
            <w:r>
              <w:rPr>
                <w:b/>
              </w:rPr>
              <w:t>Jméno a příjmení</w:t>
            </w:r>
          </w:p>
        </w:tc>
        <w:tc>
          <w:tcPr>
            <w:tcW w:w="4536" w:type="dxa"/>
            <w:gridSpan w:val="8"/>
          </w:tcPr>
          <w:p w14:paraId="7A824780" w14:textId="77777777" w:rsidR="00E026DA" w:rsidRDefault="00E026DA" w:rsidP="005133EF">
            <w:pPr>
              <w:jc w:val="both"/>
            </w:pPr>
            <w:r w:rsidRPr="007C1483">
              <w:t>Vít Jakubíček</w:t>
            </w:r>
          </w:p>
        </w:tc>
        <w:tc>
          <w:tcPr>
            <w:tcW w:w="709" w:type="dxa"/>
            <w:shd w:val="clear" w:color="auto" w:fill="F7CAAC"/>
          </w:tcPr>
          <w:p w14:paraId="72FDE1F3" w14:textId="77777777" w:rsidR="00E026DA" w:rsidRDefault="00E026DA" w:rsidP="005133EF">
            <w:pPr>
              <w:jc w:val="both"/>
              <w:rPr>
                <w:b/>
              </w:rPr>
            </w:pPr>
            <w:r>
              <w:rPr>
                <w:b/>
              </w:rPr>
              <w:t>Tituly</w:t>
            </w:r>
          </w:p>
        </w:tc>
        <w:tc>
          <w:tcPr>
            <w:tcW w:w="2096" w:type="dxa"/>
            <w:gridSpan w:val="5"/>
          </w:tcPr>
          <w:p w14:paraId="10D20936" w14:textId="77777777" w:rsidR="00E026DA" w:rsidRDefault="00E026DA" w:rsidP="005133EF">
            <w:pPr>
              <w:jc w:val="both"/>
            </w:pPr>
            <w:r w:rsidRPr="00EC5078">
              <w:t>Mgr., Ph.D.</w:t>
            </w:r>
          </w:p>
        </w:tc>
      </w:tr>
      <w:tr w:rsidR="00E026DA" w14:paraId="7360FDF4" w14:textId="77777777" w:rsidTr="005133EF">
        <w:tc>
          <w:tcPr>
            <w:tcW w:w="2518" w:type="dxa"/>
            <w:shd w:val="clear" w:color="auto" w:fill="F7CAAC"/>
          </w:tcPr>
          <w:p w14:paraId="06A41F7F" w14:textId="77777777" w:rsidR="00E026DA" w:rsidRDefault="00E026DA" w:rsidP="005133EF">
            <w:pPr>
              <w:jc w:val="both"/>
              <w:rPr>
                <w:b/>
              </w:rPr>
            </w:pPr>
            <w:r>
              <w:rPr>
                <w:b/>
              </w:rPr>
              <w:t>Rok narození</w:t>
            </w:r>
          </w:p>
        </w:tc>
        <w:tc>
          <w:tcPr>
            <w:tcW w:w="829" w:type="dxa"/>
            <w:gridSpan w:val="2"/>
          </w:tcPr>
          <w:p w14:paraId="6158F0F9" w14:textId="77777777" w:rsidR="00E026DA" w:rsidRDefault="00E026DA" w:rsidP="005133EF">
            <w:pPr>
              <w:jc w:val="both"/>
            </w:pPr>
            <w:r>
              <w:t>1987</w:t>
            </w:r>
          </w:p>
        </w:tc>
        <w:tc>
          <w:tcPr>
            <w:tcW w:w="1721" w:type="dxa"/>
            <w:shd w:val="clear" w:color="auto" w:fill="F7CAAC"/>
          </w:tcPr>
          <w:p w14:paraId="2C21763F" w14:textId="77777777" w:rsidR="00E026DA" w:rsidRDefault="00E026DA" w:rsidP="005133EF">
            <w:pPr>
              <w:jc w:val="both"/>
              <w:rPr>
                <w:b/>
              </w:rPr>
            </w:pPr>
            <w:r>
              <w:rPr>
                <w:b/>
              </w:rPr>
              <w:t>typ vztahu k VŠ</w:t>
            </w:r>
          </w:p>
        </w:tc>
        <w:tc>
          <w:tcPr>
            <w:tcW w:w="992" w:type="dxa"/>
            <w:gridSpan w:val="4"/>
          </w:tcPr>
          <w:p w14:paraId="1AC2170C" w14:textId="5DB7059A" w:rsidR="00E026DA" w:rsidRDefault="00E026DA" w:rsidP="005133EF">
            <w:pPr>
              <w:jc w:val="both"/>
            </w:pPr>
            <w:r>
              <w:t>pp</w:t>
            </w:r>
            <w:r w:rsidR="008F5A63">
              <w:t>.</w:t>
            </w:r>
          </w:p>
          <w:p w14:paraId="22FAD7C4" w14:textId="77777777" w:rsidR="00E026DA" w:rsidRPr="00EC5078" w:rsidRDefault="00E026DA" w:rsidP="005133EF">
            <w:pPr>
              <w:tabs>
                <w:tab w:val="left" w:pos="810"/>
              </w:tabs>
            </w:pPr>
            <w:r>
              <w:tab/>
            </w:r>
          </w:p>
        </w:tc>
        <w:tc>
          <w:tcPr>
            <w:tcW w:w="994" w:type="dxa"/>
            <w:shd w:val="clear" w:color="auto" w:fill="F7CAAC"/>
          </w:tcPr>
          <w:p w14:paraId="0C343AB8" w14:textId="77777777" w:rsidR="00E026DA" w:rsidRDefault="00E026DA" w:rsidP="005133EF">
            <w:pPr>
              <w:jc w:val="both"/>
              <w:rPr>
                <w:b/>
              </w:rPr>
            </w:pPr>
            <w:r>
              <w:rPr>
                <w:b/>
              </w:rPr>
              <w:t>rozsah</w:t>
            </w:r>
          </w:p>
        </w:tc>
        <w:tc>
          <w:tcPr>
            <w:tcW w:w="709" w:type="dxa"/>
          </w:tcPr>
          <w:p w14:paraId="4ABD6761" w14:textId="1A4BE87F" w:rsidR="00E026DA" w:rsidRDefault="00507DA4" w:rsidP="005133EF">
            <w:pPr>
              <w:jc w:val="both"/>
            </w:pPr>
            <w:proofErr w:type="gramStart"/>
            <w:r>
              <w:t>40</w:t>
            </w:r>
            <w:r w:rsidR="00E026DA">
              <w:t>h</w:t>
            </w:r>
            <w:proofErr w:type="gramEnd"/>
            <w:r w:rsidR="00E026DA">
              <w:t>/t</w:t>
            </w:r>
          </w:p>
        </w:tc>
        <w:tc>
          <w:tcPr>
            <w:tcW w:w="709" w:type="dxa"/>
            <w:gridSpan w:val="3"/>
            <w:shd w:val="clear" w:color="auto" w:fill="F7CAAC"/>
          </w:tcPr>
          <w:p w14:paraId="5F33D977" w14:textId="77777777" w:rsidR="00E026DA" w:rsidRDefault="00E026DA" w:rsidP="005133EF">
            <w:pPr>
              <w:jc w:val="both"/>
              <w:rPr>
                <w:b/>
              </w:rPr>
            </w:pPr>
            <w:r>
              <w:rPr>
                <w:b/>
              </w:rPr>
              <w:t>do kdy</w:t>
            </w:r>
          </w:p>
        </w:tc>
        <w:tc>
          <w:tcPr>
            <w:tcW w:w="1387" w:type="dxa"/>
            <w:gridSpan w:val="2"/>
          </w:tcPr>
          <w:p w14:paraId="632A9347" w14:textId="66968418" w:rsidR="00E026DA" w:rsidRDefault="00F404F5" w:rsidP="005133EF">
            <w:pPr>
              <w:jc w:val="both"/>
            </w:pPr>
            <w:r>
              <w:t>03/2027</w:t>
            </w:r>
          </w:p>
        </w:tc>
      </w:tr>
      <w:tr w:rsidR="00E026DA" w14:paraId="1BC41413" w14:textId="77777777" w:rsidTr="005133EF">
        <w:tc>
          <w:tcPr>
            <w:tcW w:w="5068" w:type="dxa"/>
            <w:gridSpan w:val="4"/>
            <w:shd w:val="clear" w:color="auto" w:fill="F7CAAC"/>
          </w:tcPr>
          <w:p w14:paraId="6AFB80CF" w14:textId="77777777" w:rsidR="00E026DA" w:rsidRDefault="00E026DA" w:rsidP="005133EF">
            <w:pPr>
              <w:jc w:val="both"/>
              <w:rPr>
                <w:b/>
              </w:rPr>
            </w:pPr>
            <w:r>
              <w:rPr>
                <w:b/>
              </w:rPr>
              <w:t>Typ vztahu na součásti VŠ, která uskutečňuje st. program</w:t>
            </w:r>
          </w:p>
        </w:tc>
        <w:tc>
          <w:tcPr>
            <w:tcW w:w="992" w:type="dxa"/>
            <w:gridSpan w:val="4"/>
          </w:tcPr>
          <w:p w14:paraId="4D89791D" w14:textId="515EC24E" w:rsidR="00E026DA" w:rsidRDefault="00E026DA" w:rsidP="005133EF">
            <w:pPr>
              <w:jc w:val="both"/>
            </w:pPr>
            <w:r>
              <w:t>pp</w:t>
            </w:r>
            <w:r w:rsidR="008F5A63">
              <w:t>.</w:t>
            </w:r>
          </w:p>
        </w:tc>
        <w:tc>
          <w:tcPr>
            <w:tcW w:w="994" w:type="dxa"/>
            <w:shd w:val="clear" w:color="auto" w:fill="F7CAAC"/>
          </w:tcPr>
          <w:p w14:paraId="2DF82760" w14:textId="77777777" w:rsidR="00E026DA" w:rsidRDefault="00E026DA" w:rsidP="005133EF">
            <w:pPr>
              <w:jc w:val="both"/>
              <w:rPr>
                <w:b/>
              </w:rPr>
            </w:pPr>
            <w:r>
              <w:rPr>
                <w:b/>
              </w:rPr>
              <w:t>rozsah</w:t>
            </w:r>
          </w:p>
        </w:tc>
        <w:tc>
          <w:tcPr>
            <w:tcW w:w="709" w:type="dxa"/>
          </w:tcPr>
          <w:p w14:paraId="240B5F8D" w14:textId="7B5B617F" w:rsidR="00E026DA" w:rsidRDefault="00507DA4" w:rsidP="005133EF">
            <w:pPr>
              <w:jc w:val="both"/>
            </w:pPr>
            <w:proofErr w:type="gramStart"/>
            <w:r>
              <w:t>40</w:t>
            </w:r>
            <w:r w:rsidR="00E026DA">
              <w:t>h</w:t>
            </w:r>
            <w:proofErr w:type="gramEnd"/>
            <w:r w:rsidR="00E026DA">
              <w:t>/t</w:t>
            </w:r>
          </w:p>
        </w:tc>
        <w:tc>
          <w:tcPr>
            <w:tcW w:w="709" w:type="dxa"/>
            <w:gridSpan w:val="3"/>
            <w:shd w:val="clear" w:color="auto" w:fill="F7CAAC"/>
          </w:tcPr>
          <w:p w14:paraId="635D573F" w14:textId="77777777" w:rsidR="00E026DA" w:rsidRDefault="00E026DA" w:rsidP="005133EF">
            <w:pPr>
              <w:jc w:val="both"/>
              <w:rPr>
                <w:b/>
              </w:rPr>
            </w:pPr>
            <w:r>
              <w:rPr>
                <w:b/>
              </w:rPr>
              <w:t>do kdy</w:t>
            </w:r>
          </w:p>
        </w:tc>
        <w:tc>
          <w:tcPr>
            <w:tcW w:w="1387" w:type="dxa"/>
            <w:gridSpan w:val="2"/>
          </w:tcPr>
          <w:p w14:paraId="0EE9007A" w14:textId="37566835" w:rsidR="00E026DA" w:rsidRDefault="00F404F5" w:rsidP="005133EF">
            <w:pPr>
              <w:jc w:val="both"/>
            </w:pPr>
            <w:r>
              <w:t>03/2027</w:t>
            </w:r>
          </w:p>
        </w:tc>
      </w:tr>
      <w:tr w:rsidR="00E026DA" w14:paraId="08B487CE" w14:textId="77777777" w:rsidTr="005133EF">
        <w:tc>
          <w:tcPr>
            <w:tcW w:w="6060" w:type="dxa"/>
            <w:gridSpan w:val="8"/>
            <w:shd w:val="clear" w:color="auto" w:fill="F7CAAC"/>
          </w:tcPr>
          <w:p w14:paraId="4C42E8E1" w14:textId="77777777" w:rsidR="00E026DA" w:rsidRDefault="00E026DA" w:rsidP="005133EF">
            <w:pPr>
              <w:jc w:val="both"/>
            </w:pPr>
            <w:r>
              <w:rPr>
                <w:b/>
              </w:rPr>
              <w:t>Další současná působení jako akademický pracovník na jiných VŠ</w:t>
            </w:r>
          </w:p>
        </w:tc>
        <w:tc>
          <w:tcPr>
            <w:tcW w:w="1703" w:type="dxa"/>
            <w:gridSpan w:val="2"/>
            <w:shd w:val="clear" w:color="auto" w:fill="F7CAAC"/>
          </w:tcPr>
          <w:p w14:paraId="3DECE09F" w14:textId="77777777" w:rsidR="00E026DA" w:rsidRDefault="00E026DA"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3720848" w14:textId="77777777" w:rsidR="00E026DA" w:rsidRDefault="00E026DA" w:rsidP="005133EF">
            <w:pPr>
              <w:jc w:val="both"/>
              <w:rPr>
                <w:b/>
              </w:rPr>
            </w:pPr>
            <w:r>
              <w:rPr>
                <w:b/>
              </w:rPr>
              <w:t>rozsah</w:t>
            </w:r>
          </w:p>
        </w:tc>
      </w:tr>
      <w:tr w:rsidR="00E026DA" w14:paraId="543F1637" w14:textId="77777777" w:rsidTr="005133EF">
        <w:tc>
          <w:tcPr>
            <w:tcW w:w="6060" w:type="dxa"/>
            <w:gridSpan w:val="8"/>
          </w:tcPr>
          <w:p w14:paraId="10CA8E8E" w14:textId="77777777" w:rsidR="00E026DA" w:rsidRDefault="00E026DA" w:rsidP="005133EF">
            <w:pPr>
              <w:jc w:val="both"/>
            </w:pPr>
            <w:r>
              <w:t>Fakulta výtvarného umění VUT v Brně</w:t>
            </w:r>
          </w:p>
        </w:tc>
        <w:tc>
          <w:tcPr>
            <w:tcW w:w="1703" w:type="dxa"/>
            <w:gridSpan w:val="2"/>
          </w:tcPr>
          <w:p w14:paraId="45CB9136" w14:textId="77777777" w:rsidR="00E026DA" w:rsidRDefault="00E026DA" w:rsidP="005133EF">
            <w:pPr>
              <w:jc w:val="both"/>
            </w:pPr>
            <w:r>
              <w:t>DPP</w:t>
            </w:r>
          </w:p>
        </w:tc>
        <w:tc>
          <w:tcPr>
            <w:tcW w:w="2096" w:type="dxa"/>
            <w:gridSpan w:val="5"/>
          </w:tcPr>
          <w:p w14:paraId="2D8EA43A" w14:textId="77777777" w:rsidR="00E026DA" w:rsidRDefault="00E026DA" w:rsidP="005133EF">
            <w:pPr>
              <w:jc w:val="both"/>
            </w:pPr>
            <w:proofErr w:type="gramStart"/>
            <w:r>
              <w:t>40h</w:t>
            </w:r>
            <w:proofErr w:type="gramEnd"/>
            <w:r>
              <w:t>/semestr</w:t>
            </w:r>
          </w:p>
        </w:tc>
      </w:tr>
      <w:tr w:rsidR="00E026DA" w14:paraId="760AB31D" w14:textId="77777777" w:rsidTr="005133EF">
        <w:tc>
          <w:tcPr>
            <w:tcW w:w="6060" w:type="dxa"/>
            <w:gridSpan w:val="8"/>
          </w:tcPr>
          <w:p w14:paraId="13443152" w14:textId="77777777" w:rsidR="00E026DA" w:rsidRDefault="00E026DA" w:rsidP="005133EF">
            <w:pPr>
              <w:jc w:val="both"/>
            </w:pPr>
          </w:p>
        </w:tc>
        <w:tc>
          <w:tcPr>
            <w:tcW w:w="1703" w:type="dxa"/>
            <w:gridSpan w:val="2"/>
          </w:tcPr>
          <w:p w14:paraId="3A24DB80" w14:textId="77777777" w:rsidR="00E026DA" w:rsidRDefault="00E026DA" w:rsidP="005133EF">
            <w:pPr>
              <w:jc w:val="both"/>
            </w:pPr>
          </w:p>
        </w:tc>
        <w:tc>
          <w:tcPr>
            <w:tcW w:w="2096" w:type="dxa"/>
            <w:gridSpan w:val="5"/>
          </w:tcPr>
          <w:p w14:paraId="330586A2" w14:textId="77777777" w:rsidR="00E026DA" w:rsidRDefault="00E026DA" w:rsidP="005133EF">
            <w:pPr>
              <w:jc w:val="both"/>
            </w:pPr>
          </w:p>
        </w:tc>
      </w:tr>
      <w:tr w:rsidR="00E026DA" w14:paraId="74478031" w14:textId="77777777" w:rsidTr="005133EF">
        <w:tc>
          <w:tcPr>
            <w:tcW w:w="6060" w:type="dxa"/>
            <w:gridSpan w:val="8"/>
          </w:tcPr>
          <w:p w14:paraId="13865D91" w14:textId="77777777" w:rsidR="00E026DA" w:rsidRDefault="00E026DA" w:rsidP="005133EF">
            <w:pPr>
              <w:jc w:val="both"/>
            </w:pPr>
          </w:p>
        </w:tc>
        <w:tc>
          <w:tcPr>
            <w:tcW w:w="1703" w:type="dxa"/>
            <w:gridSpan w:val="2"/>
          </w:tcPr>
          <w:p w14:paraId="24C04B3C" w14:textId="77777777" w:rsidR="00E026DA" w:rsidRDefault="00E026DA" w:rsidP="005133EF">
            <w:pPr>
              <w:jc w:val="both"/>
            </w:pPr>
          </w:p>
        </w:tc>
        <w:tc>
          <w:tcPr>
            <w:tcW w:w="2096" w:type="dxa"/>
            <w:gridSpan w:val="5"/>
          </w:tcPr>
          <w:p w14:paraId="0013022F" w14:textId="77777777" w:rsidR="00E026DA" w:rsidRDefault="00E026DA" w:rsidP="005133EF">
            <w:pPr>
              <w:jc w:val="both"/>
            </w:pPr>
          </w:p>
        </w:tc>
      </w:tr>
      <w:tr w:rsidR="00E026DA" w14:paraId="47034034" w14:textId="77777777" w:rsidTr="005133EF">
        <w:tc>
          <w:tcPr>
            <w:tcW w:w="6060" w:type="dxa"/>
            <w:gridSpan w:val="8"/>
          </w:tcPr>
          <w:p w14:paraId="760DBDB4" w14:textId="77777777" w:rsidR="00E026DA" w:rsidRDefault="00E026DA" w:rsidP="005133EF">
            <w:pPr>
              <w:jc w:val="both"/>
            </w:pPr>
          </w:p>
        </w:tc>
        <w:tc>
          <w:tcPr>
            <w:tcW w:w="1703" w:type="dxa"/>
            <w:gridSpan w:val="2"/>
          </w:tcPr>
          <w:p w14:paraId="08338B38" w14:textId="77777777" w:rsidR="00E026DA" w:rsidRDefault="00E026DA" w:rsidP="005133EF">
            <w:pPr>
              <w:jc w:val="both"/>
            </w:pPr>
          </w:p>
        </w:tc>
        <w:tc>
          <w:tcPr>
            <w:tcW w:w="2096" w:type="dxa"/>
            <w:gridSpan w:val="5"/>
          </w:tcPr>
          <w:p w14:paraId="3C709B51" w14:textId="77777777" w:rsidR="00E026DA" w:rsidRDefault="00E026DA" w:rsidP="005133EF">
            <w:pPr>
              <w:jc w:val="both"/>
            </w:pPr>
          </w:p>
        </w:tc>
      </w:tr>
      <w:tr w:rsidR="00E026DA" w14:paraId="672D09DE" w14:textId="77777777" w:rsidTr="005133EF">
        <w:tc>
          <w:tcPr>
            <w:tcW w:w="9859" w:type="dxa"/>
            <w:gridSpan w:val="15"/>
            <w:shd w:val="clear" w:color="auto" w:fill="F7CAAC"/>
          </w:tcPr>
          <w:p w14:paraId="62C2D332" w14:textId="77777777" w:rsidR="00E026DA" w:rsidRDefault="00E026DA" w:rsidP="005133EF">
            <w:pPr>
              <w:jc w:val="both"/>
            </w:pPr>
            <w:r>
              <w:rPr>
                <w:b/>
              </w:rPr>
              <w:t>Předměty příslušného studijního programu a způsob zapojení do jejich výuky, příp. další zapojení do uskutečňování studijního programu</w:t>
            </w:r>
          </w:p>
        </w:tc>
      </w:tr>
      <w:tr w:rsidR="00E026DA" w:rsidRPr="00146743" w14:paraId="4D0D7BCE" w14:textId="77777777" w:rsidTr="004E1683">
        <w:trPr>
          <w:trHeight w:val="182"/>
        </w:trPr>
        <w:tc>
          <w:tcPr>
            <w:tcW w:w="9859" w:type="dxa"/>
            <w:gridSpan w:val="15"/>
            <w:tcBorders>
              <w:top w:val="nil"/>
            </w:tcBorders>
          </w:tcPr>
          <w:p w14:paraId="45E06848" w14:textId="05725264" w:rsidR="00E026DA" w:rsidRPr="00146743" w:rsidRDefault="00E026DA" w:rsidP="004E1683">
            <w:pPr>
              <w:jc w:val="both"/>
            </w:pPr>
            <w:r>
              <w:t>Dějiny designu 5 (</w:t>
            </w:r>
            <w:r w:rsidRPr="0059015B">
              <w:rPr>
                <w:sz w:val="18"/>
                <w:szCs w:val="18"/>
              </w:rPr>
              <w:t>garant</w:t>
            </w:r>
            <w:r w:rsidR="00840FA7" w:rsidRPr="0059015B">
              <w:rPr>
                <w:sz w:val="18"/>
                <w:szCs w:val="18"/>
              </w:rPr>
              <w:t xml:space="preserve"> předmětu</w:t>
            </w:r>
            <w:r>
              <w:rPr>
                <w:sz w:val="22"/>
                <w:szCs w:val="22"/>
              </w:rPr>
              <w:t xml:space="preserve">, </w:t>
            </w:r>
            <w:r>
              <w:t>přednášející)</w:t>
            </w:r>
          </w:p>
        </w:tc>
      </w:tr>
      <w:tr w:rsidR="00E026DA" w:rsidRPr="002827C6" w14:paraId="3063E205" w14:textId="77777777" w:rsidTr="005133EF">
        <w:trPr>
          <w:trHeight w:val="340"/>
        </w:trPr>
        <w:tc>
          <w:tcPr>
            <w:tcW w:w="9859" w:type="dxa"/>
            <w:gridSpan w:val="15"/>
            <w:tcBorders>
              <w:top w:val="nil"/>
            </w:tcBorders>
            <w:shd w:val="clear" w:color="auto" w:fill="FBD4B4"/>
          </w:tcPr>
          <w:p w14:paraId="19536C06" w14:textId="77777777" w:rsidR="00E026DA" w:rsidRPr="002827C6" w:rsidRDefault="00E026DA" w:rsidP="005133EF">
            <w:pPr>
              <w:jc w:val="both"/>
              <w:rPr>
                <w:b/>
              </w:rPr>
            </w:pPr>
            <w:r w:rsidRPr="002827C6">
              <w:rPr>
                <w:b/>
              </w:rPr>
              <w:t>Zapojení do výuky v dalších studijních programech na téže vysoké škole (pouze u garantů ZT a PZ předmětů)</w:t>
            </w:r>
          </w:p>
        </w:tc>
      </w:tr>
      <w:tr w:rsidR="00E026DA" w:rsidRPr="002827C6" w14:paraId="76443B91" w14:textId="77777777" w:rsidTr="00E232E7">
        <w:trPr>
          <w:trHeight w:val="340"/>
        </w:trPr>
        <w:tc>
          <w:tcPr>
            <w:tcW w:w="2585" w:type="dxa"/>
            <w:gridSpan w:val="2"/>
            <w:tcBorders>
              <w:top w:val="nil"/>
            </w:tcBorders>
          </w:tcPr>
          <w:p w14:paraId="02E2AA5E" w14:textId="77777777" w:rsidR="00E026DA" w:rsidRPr="002827C6" w:rsidRDefault="00E026DA" w:rsidP="00840FA7">
            <w:pPr>
              <w:rPr>
                <w:b/>
              </w:rPr>
            </w:pPr>
            <w:r w:rsidRPr="002827C6">
              <w:rPr>
                <w:b/>
              </w:rPr>
              <w:t>Název studijního předmětu</w:t>
            </w:r>
          </w:p>
        </w:tc>
        <w:tc>
          <w:tcPr>
            <w:tcW w:w="2551" w:type="dxa"/>
            <w:gridSpan w:val="3"/>
            <w:tcBorders>
              <w:top w:val="nil"/>
            </w:tcBorders>
          </w:tcPr>
          <w:p w14:paraId="4CAE95BD" w14:textId="77777777" w:rsidR="00E026DA" w:rsidRPr="002827C6" w:rsidRDefault="00E026DA" w:rsidP="00840FA7">
            <w:pPr>
              <w:rPr>
                <w:b/>
              </w:rPr>
            </w:pPr>
            <w:r w:rsidRPr="002827C6">
              <w:rPr>
                <w:b/>
              </w:rPr>
              <w:t>Název studijního programu</w:t>
            </w:r>
          </w:p>
        </w:tc>
        <w:tc>
          <w:tcPr>
            <w:tcW w:w="567" w:type="dxa"/>
            <w:gridSpan w:val="2"/>
            <w:tcBorders>
              <w:top w:val="nil"/>
            </w:tcBorders>
          </w:tcPr>
          <w:p w14:paraId="60B35957" w14:textId="77777777" w:rsidR="00E026DA" w:rsidRPr="002827C6" w:rsidRDefault="00E026DA" w:rsidP="005133EF">
            <w:pPr>
              <w:jc w:val="both"/>
              <w:rPr>
                <w:b/>
              </w:rPr>
            </w:pPr>
            <w:r w:rsidRPr="002827C6">
              <w:rPr>
                <w:b/>
              </w:rPr>
              <w:t>Sem.</w:t>
            </w:r>
          </w:p>
        </w:tc>
        <w:tc>
          <w:tcPr>
            <w:tcW w:w="2552" w:type="dxa"/>
            <w:gridSpan w:val="5"/>
            <w:tcBorders>
              <w:top w:val="nil"/>
            </w:tcBorders>
          </w:tcPr>
          <w:p w14:paraId="5B773BBD" w14:textId="77777777" w:rsidR="00E026DA" w:rsidRPr="002827C6" w:rsidRDefault="00E026DA" w:rsidP="00840FA7">
            <w:pPr>
              <w:rPr>
                <w:b/>
              </w:rPr>
            </w:pPr>
            <w:r w:rsidRPr="002827C6">
              <w:rPr>
                <w:b/>
              </w:rPr>
              <w:t>Role ve výuce daného předmětu</w:t>
            </w:r>
          </w:p>
        </w:tc>
        <w:tc>
          <w:tcPr>
            <w:tcW w:w="1604" w:type="dxa"/>
            <w:gridSpan w:val="3"/>
            <w:tcBorders>
              <w:top w:val="nil"/>
            </w:tcBorders>
          </w:tcPr>
          <w:p w14:paraId="083BB966" w14:textId="77777777" w:rsidR="00E026DA" w:rsidRPr="002827C6" w:rsidRDefault="00E026DA"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E026DA" w:rsidRPr="0016131F" w14:paraId="293EF33A" w14:textId="77777777" w:rsidTr="00E232E7">
        <w:trPr>
          <w:trHeight w:val="284"/>
        </w:trPr>
        <w:tc>
          <w:tcPr>
            <w:tcW w:w="2585" w:type="dxa"/>
            <w:gridSpan w:val="2"/>
            <w:tcBorders>
              <w:top w:val="nil"/>
            </w:tcBorders>
          </w:tcPr>
          <w:p w14:paraId="32AE2EC0" w14:textId="77777777" w:rsidR="00E026DA" w:rsidRPr="0016131F" w:rsidRDefault="00E026DA" w:rsidP="00840FA7">
            <w:pPr>
              <w:pStyle w:val="Bezmezer"/>
            </w:pPr>
            <w:r w:rsidRPr="004451F2">
              <w:t>Dějiny multimédií a designu 5</w:t>
            </w:r>
          </w:p>
        </w:tc>
        <w:tc>
          <w:tcPr>
            <w:tcW w:w="2551" w:type="dxa"/>
            <w:gridSpan w:val="3"/>
            <w:tcBorders>
              <w:top w:val="nil"/>
            </w:tcBorders>
          </w:tcPr>
          <w:p w14:paraId="5F444601" w14:textId="77777777" w:rsidR="00E026DA" w:rsidRPr="0016131F" w:rsidRDefault="00E026DA" w:rsidP="00840FA7">
            <w:r>
              <w:t>Multimédia (BSP)</w:t>
            </w:r>
          </w:p>
        </w:tc>
        <w:tc>
          <w:tcPr>
            <w:tcW w:w="567" w:type="dxa"/>
            <w:gridSpan w:val="2"/>
            <w:tcBorders>
              <w:top w:val="nil"/>
            </w:tcBorders>
          </w:tcPr>
          <w:p w14:paraId="593E6E6D" w14:textId="37861162" w:rsidR="00E026DA" w:rsidRPr="0016131F" w:rsidRDefault="00E026DA" w:rsidP="005133EF">
            <w:pPr>
              <w:jc w:val="both"/>
            </w:pPr>
            <w:r>
              <w:t>ZS</w:t>
            </w:r>
          </w:p>
        </w:tc>
        <w:tc>
          <w:tcPr>
            <w:tcW w:w="2552" w:type="dxa"/>
            <w:gridSpan w:val="5"/>
            <w:tcBorders>
              <w:top w:val="nil"/>
            </w:tcBorders>
          </w:tcPr>
          <w:p w14:paraId="4B1F322D" w14:textId="5A436102" w:rsidR="00E026DA" w:rsidRPr="0016131F" w:rsidRDefault="00840FA7" w:rsidP="00840FA7">
            <w:r>
              <w:t>g</w:t>
            </w:r>
            <w:r w:rsidR="00E026DA">
              <w:t>arant</w:t>
            </w:r>
            <w:r>
              <w:t xml:space="preserve"> předmětu</w:t>
            </w:r>
            <w:r w:rsidR="00E026DA">
              <w:t>, přednášející</w:t>
            </w:r>
          </w:p>
        </w:tc>
        <w:tc>
          <w:tcPr>
            <w:tcW w:w="1604" w:type="dxa"/>
            <w:gridSpan w:val="3"/>
            <w:tcBorders>
              <w:top w:val="nil"/>
            </w:tcBorders>
          </w:tcPr>
          <w:p w14:paraId="06D4B561" w14:textId="77777777" w:rsidR="00E026DA" w:rsidRPr="0016131F" w:rsidRDefault="00E026DA" w:rsidP="005133EF">
            <w:pPr>
              <w:jc w:val="both"/>
            </w:pPr>
          </w:p>
        </w:tc>
      </w:tr>
      <w:tr w:rsidR="00840FA7" w:rsidRPr="0016131F" w14:paraId="3924B9B2" w14:textId="77777777" w:rsidTr="00E232E7">
        <w:trPr>
          <w:trHeight w:val="284"/>
        </w:trPr>
        <w:tc>
          <w:tcPr>
            <w:tcW w:w="2585" w:type="dxa"/>
            <w:gridSpan w:val="2"/>
            <w:tcBorders>
              <w:top w:val="nil"/>
            </w:tcBorders>
          </w:tcPr>
          <w:p w14:paraId="296ADBEF" w14:textId="77777777" w:rsidR="00E232E7" w:rsidRDefault="00840FA7" w:rsidP="00840FA7">
            <w:pPr>
              <w:pStyle w:val="Bezmezer"/>
            </w:pPr>
            <w:r w:rsidRPr="004451F2">
              <w:t>Současný světový design</w:t>
            </w:r>
            <w:r>
              <w:t xml:space="preserve"> </w:t>
            </w:r>
          </w:p>
          <w:p w14:paraId="6F05B941" w14:textId="586803E9" w:rsidR="00840FA7" w:rsidRPr="0016131F" w:rsidRDefault="00840FA7" w:rsidP="00840FA7">
            <w:pPr>
              <w:pStyle w:val="Bezmezer"/>
            </w:pPr>
            <w:r>
              <w:t>a multimédia</w:t>
            </w:r>
          </w:p>
        </w:tc>
        <w:tc>
          <w:tcPr>
            <w:tcW w:w="2551" w:type="dxa"/>
            <w:gridSpan w:val="3"/>
            <w:tcBorders>
              <w:top w:val="nil"/>
            </w:tcBorders>
          </w:tcPr>
          <w:p w14:paraId="49A0F3DD" w14:textId="77777777" w:rsidR="00840FA7" w:rsidRPr="0016131F" w:rsidRDefault="00840FA7" w:rsidP="00840FA7">
            <w:r>
              <w:t>Multimédia (NMSP)</w:t>
            </w:r>
          </w:p>
        </w:tc>
        <w:tc>
          <w:tcPr>
            <w:tcW w:w="567" w:type="dxa"/>
            <w:gridSpan w:val="2"/>
            <w:tcBorders>
              <w:top w:val="nil"/>
            </w:tcBorders>
          </w:tcPr>
          <w:p w14:paraId="3EB84BDD" w14:textId="49342207" w:rsidR="00840FA7" w:rsidRPr="0016131F" w:rsidRDefault="00840FA7" w:rsidP="00840FA7">
            <w:pPr>
              <w:jc w:val="both"/>
            </w:pPr>
            <w:r>
              <w:t>ZS</w:t>
            </w:r>
          </w:p>
        </w:tc>
        <w:tc>
          <w:tcPr>
            <w:tcW w:w="2552" w:type="dxa"/>
            <w:gridSpan w:val="5"/>
            <w:tcBorders>
              <w:top w:val="nil"/>
            </w:tcBorders>
          </w:tcPr>
          <w:p w14:paraId="3F432A50" w14:textId="675B55C6" w:rsidR="00840FA7" w:rsidRPr="0016131F" w:rsidRDefault="00840FA7" w:rsidP="00840FA7">
            <w:r w:rsidRPr="00B24C16">
              <w:t>garant předmětu, přednášející</w:t>
            </w:r>
          </w:p>
        </w:tc>
        <w:tc>
          <w:tcPr>
            <w:tcW w:w="1604" w:type="dxa"/>
            <w:gridSpan w:val="3"/>
            <w:tcBorders>
              <w:top w:val="nil"/>
            </w:tcBorders>
          </w:tcPr>
          <w:p w14:paraId="0EBB0E6A" w14:textId="77777777" w:rsidR="00840FA7" w:rsidRPr="0016131F" w:rsidRDefault="00840FA7" w:rsidP="00840FA7">
            <w:pPr>
              <w:jc w:val="both"/>
            </w:pPr>
          </w:p>
        </w:tc>
      </w:tr>
      <w:tr w:rsidR="00840FA7" w:rsidRPr="0016131F" w14:paraId="31E5F01F" w14:textId="77777777" w:rsidTr="00E232E7">
        <w:trPr>
          <w:trHeight w:val="284"/>
        </w:trPr>
        <w:tc>
          <w:tcPr>
            <w:tcW w:w="2585" w:type="dxa"/>
            <w:gridSpan w:val="2"/>
            <w:tcBorders>
              <w:top w:val="nil"/>
            </w:tcBorders>
          </w:tcPr>
          <w:p w14:paraId="01EFE895" w14:textId="77777777" w:rsidR="00E232E7" w:rsidRDefault="00840FA7" w:rsidP="00840FA7">
            <w:pPr>
              <w:pStyle w:val="Bezmezer"/>
            </w:pPr>
            <w:r w:rsidRPr="004451F2">
              <w:t xml:space="preserve">Současný český design </w:t>
            </w:r>
          </w:p>
          <w:p w14:paraId="50F4BC8D" w14:textId="038434F2" w:rsidR="00840FA7" w:rsidRPr="0016131F" w:rsidRDefault="00840FA7" w:rsidP="00840FA7">
            <w:pPr>
              <w:pStyle w:val="Bezmezer"/>
            </w:pPr>
            <w:r w:rsidRPr="004451F2">
              <w:t>a multimédia</w:t>
            </w:r>
          </w:p>
        </w:tc>
        <w:tc>
          <w:tcPr>
            <w:tcW w:w="2551" w:type="dxa"/>
            <w:gridSpan w:val="3"/>
            <w:tcBorders>
              <w:top w:val="nil"/>
            </w:tcBorders>
          </w:tcPr>
          <w:p w14:paraId="57F253B9" w14:textId="77777777" w:rsidR="00840FA7" w:rsidRPr="0016131F" w:rsidRDefault="00840FA7" w:rsidP="00840FA7">
            <w:r>
              <w:t>Multimédia (NMSP)</w:t>
            </w:r>
          </w:p>
        </w:tc>
        <w:tc>
          <w:tcPr>
            <w:tcW w:w="567" w:type="dxa"/>
            <w:gridSpan w:val="2"/>
            <w:tcBorders>
              <w:top w:val="nil"/>
            </w:tcBorders>
          </w:tcPr>
          <w:p w14:paraId="0682CCA2" w14:textId="56238C73" w:rsidR="00840FA7" w:rsidRPr="0016131F" w:rsidRDefault="00840FA7" w:rsidP="00840FA7">
            <w:pPr>
              <w:jc w:val="both"/>
            </w:pPr>
            <w:r>
              <w:t>LS</w:t>
            </w:r>
          </w:p>
        </w:tc>
        <w:tc>
          <w:tcPr>
            <w:tcW w:w="2552" w:type="dxa"/>
            <w:gridSpan w:val="5"/>
            <w:tcBorders>
              <w:top w:val="nil"/>
            </w:tcBorders>
          </w:tcPr>
          <w:p w14:paraId="62F10FF5" w14:textId="4CCAF775" w:rsidR="00840FA7" w:rsidRPr="0016131F" w:rsidRDefault="00840FA7" w:rsidP="00840FA7">
            <w:r w:rsidRPr="00B24C16">
              <w:t>garant předmětu, přednášející</w:t>
            </w:r>
          </w:p>
        </w:tc>
        <w:tc>
          <w:tcPr>
            <w:tcW w:w="1604" w:type="dxa"/>
            <w:gridSpan w:val="3"/>
            <w:tcBorders>
              <w:top w:val="nil"/>
            </w:tcBorders>
          </w:tcPr>
          <w:p w14:paraId="54FE112E" w14:textId="77777777" w:rsidR="00840FA7" w:rsidRPr="0016131F" w:rsidRDefault="00840FA7" w:rsidP="00840FA7">
            <w:pPr>
              <w:jc w:val="both"/>
            </w:pPr>
          </w:p>
        </w:tc>
      </w:tr>
      <w:tr w:rsidR="00840FA7" w:rsidRPr="0016131F" w14:paraId="6ADC626F" w14:textId="77777777" w:rsidTr="00E232E7">
        <w:trPr>
          <w:trHeight w:val="284"/>
        </w:trPr>
        <w:tc>
          <w:tcPr>
            <w:tcW w:w="2585" w:type="dxa"/>
            <w:gridSpan w:val="2"/>
            <w:tcBorders>
              <w:top w:val="nil"/>
            </w:tcBorders>
          </w:tcPr>
          <w:p w14:paraId="5D39AA01" w14:textId="77777777" w:rsidR="00840FA7" w:rsidRPr="0016131F" w:rsidRDefault="00840FA7" w:rsidP="00840FA7">
            <w:r w:rsidRPr="004451F2">
              <w:t>Současný světový design</w:t>
            </w:r>
          </w:p>
        </w:tc>
        <w:tc>
          <w:tcPr>
            <w:tcW w:w="2551" w:type="dxa"/>
            <w:gridSpan w:val="3"/>
            <w:tcBorders>
              <w:top w:val="nil"/>
            </w:tcBorders>
          </w:tcPr>
          <w:p w14:paraId="083BD2EA" w14:textId="77777777" w:rsidR="00840FA7" w:rsidRPr="0016131F" w:rsidRDefault="00840FA7" w:rsidP="00840FA7">
            <w:r>
              <w:t>Design (NMSP)</w:t>
            </w:r>
          </w:p>
        </w:tc>
        <w:tc>
          <w:tcPr>
            <w:tcW w:w="567" w:type="dxa"/>
            <w:gridSpan w:val="2"/>
            <w:tcBorders>
              <w:top w:val="nil"/>
            </w:tcBorders>
          </w:tcPr>
          <w:p w14:paraId="7A1719B8" w14:textId="44745E08" w:rsidR="00840FA7" w:rsidRPr="0016131F" w:rsidRDefault="00840FA7" w:rsidP="00840FA7">
            <w:pPr>
              <w:jc w:val="both"/>
            </w:pPr>
            <w:r>
              <w:t>ZS</w:t>
            </w:r>
          </w:p>
        </w:tc>
        <w:tc>
          <w:tcPr>
            <w:tcW w:w="2552" w:type="dxa"/>
            <w:gridSpan w:val="5"/>
            <w:tcBorders>
              <w:top w:val="nil"/>
            </w:tcBorders>
          </w:tcPr>
          <w:p w14:paraId="6342A951" w14:textId="642D0D3A" w:rsidR="00840FA7" w:rsidRPr="0016131F" w:rsidRDefault="00840FA7" w:rsidP="00840FA7">
            <w:r w:rsidRPr="00B24C16">
              <w:t>garant předmětu, přednášející</w:t>
            </w:r>
          </w:p>
        </w:tc>
        <w:tc>
          <w:tcPr>
            <w:tcW w:w="1604" w:type="dxa"/>
            <w:gridSpan w:val="3"/>
            <w:tcBorders>
              <w:top w:val="nil"/>
            </w:tcBorders>
          </w:tcPr>
          <w:p w14:paraId="0F6683D6" w14:textId="77777777" w:rsidR="00840FA7" w:rsidRPr="0016131F" w:rsidRDefault="00840FA7" w:rsidP="00840FA7">
            <w:pPr>
              <w:jc w:val="both"/>
            </w:pPr>
          </w:p>
        </w:tc>
      </w:tr>
      <w:tr w:rsidR="00840FA7" w:rsidRPr="0016131F" w14:paraId="1DB8AE0E" w14:textId="77777777" w:rsidTr="00E232E7">
        <w:trPr>
          <w:trHeight w:val="284"/>
        </w:trPr>
        <w:tc>
          <w:tcPr>
            <w:tcW w:w="2585" w:type="dxa"/>
            <w:gridSpan w:val="2"/>
            <w:tcBorders>
              <w:top w:val="nil"/>
            </w:tcBorders>
          </w:tcPr>
          <w:p w14:paraId="23B93749" w14:textId="77777777" w:rsidR="00840FA7" w:rsidRPr="0016131F" w:rsidRDefault="00840FA7" w:rsidP="00840FA7">
            <w:r w:rsidRPr="004451F2">
              <w:t>Současný český design</w:t>
            </w:r>
          </w:p>
        </w:tc>
        <w:tc>
          <w:tcPr>
            <w:tcW w:w="2551" w:type="dxa"/>
            <w:gridSpan w:val="3"/>
            <w:tcBorders>
              <w:top w:val="nil"/>
            </w:tcBorders>
          </w:tcPr>
          <w:p w14:paraId="138AA1D8" w14:textId="77777777" w:rsidR="00840FA7" w:rsidRPr="0016131F" w:rsidRDefault="00840FA7" w:rsidP="00840FA7">
            <w:r>
              <w:t>Design (NMSP)</w:t>
            </w:r>
          </w:p>
        </w:tc>
        <w:tc>
          <w:tcPr>
            <w:tcW w:w="567" w:type="dxa"/>
            <w:gridSpan w:val="2"/>
            <w:tcBorders>
              <w:top w:val="nil"/>
            </w:tcBorders>
          </w:tcPr>
          <w:p w14:paraId="486FA965" w14:textId="4E59EBDF" w:rsidR="00840FA7" w:rsidRPr="0016131F" w:rsidRDefault="00840FA7" w:rsidP="00840FA7">
            <w:pPr>
              <w:jc w:val="both"/>
            </w:pPr>
            <w:r>
              <w:t>LS</w:t>
            </w:r>
          </w:p>
        </w:tc>
        <w:tc>
          <w:tcPr>
            <w:tcW w:w="2552" w:type="dxa"/>
            <w:gridSpan w:val="5"/>
            <w:tcBorders>
              <w:top w:val="nil"/>
            </w:tcBorders>
          </w:tcPr>
          <w:p w14:paraId="7EC25DEE" w14:textId="42404A44" w:rsidR="00840FA7" w:rsidRPr="0016131F" w:rsidRDefault="00840FA7" w:rsidP="00840FA7">
            <w:r w:rsidRPr="00B24C16">
              <w:t>garant předmětu, přednášející</w:t>
            </w:r>
          </w:p>
        </w:tc>
        <w:tc>
          <w:tcPr>
            <w:tcW w:w="1604" w:type="dxa"/>
            <w:gridSpan w:val="3"/>
            <w:tcBorders>
              <w:top w:val="nil"/>
            </w:tcBorders>
          </w:tcPr>
          <w:p w14:paraId="019A764A" w14:textId="77777777" w:rsidR="00840FA7" w:rsidRPr="0016131F" w:rsidRDefault="00840FA7" w:rsidP="00840FA7">
            <w:pPr>
              <w:jc w:val="both"/>
            </w:pPr>
          </w:p>
        </w:tc>
      </w:tr>
      <w:tr w:rsidR="00840FA7" w:rsidRPr="0016131F" w14:paraId="28B29036" w14:textId="77777777" w:rsidTr="00E232E7">
        <w:trPr>
          <w:trHeight w:val="284"/>
        </w:trPr>
        <w:tc>
          <w:tcPr>
            <w:tcW w:w="2585" w:type="dxa"/>
            <w:gridSpan w:val="2"/>
            <w:tcBorders>
              <w:top w:val="nil"/>
            </w:tcBorders>
          </w:tcPr>
          <w:p w14:paraId="073A0896" w14:textId="77777777" w:rsidR="00E232E7" w:rsidRDefault="00840FA7" w:rsidP="00840FA7">
            <w:r w:rsidRPr="004451F2">
              <w:t xml:space="preserve">Současné tendence </w:t>
            </w:r>
          </w:p>
          <w:p w14:paraId="50FA1944" w14:textId="15F5869E" w:rsidR="00840FA7" w:rsidRPr="0016131F" w:rsidRDefault="00840FA7" w:rsidP="00840FA7">
            <w:r w:rsidRPr="004451F2">
              <w:t>v architektuře 3</w:t>
            </w:r>
          </w:p>
        </w:tc>
        <w:tc>
          <w:tcPr>
            <w:tcW w:w="2551" w:type="dxa"/>
            <w:gridSpan w:val="3"/>
            <w:tcBorders>
              <w:top w:val="nil"/>
            </w:tcBorders>
          </w:tcPr>
          <w:p w14:paraId="25A8244D" w14:textId="77777777" w:rsidR="00840FA7" w:rsidRPr="0016131F" w:rsidRDefault="00840FA7" w:rsidP="00840FA7">
            <w:r>
              <w:t>Design (NMSP)</w:t>
            </w:r>
          </w:p>
        </w:tc>
        <w:tc>
          <w:tcPr>
            <w:tcW w:w="567" w:type="dxa"/>
            <w:gridSpan w:val="2"/>
            <w:tcBorders>
              <w:top w:val="nil"/>
            </w:tcBorders>
          </w:tcPr>
          <w:p w14:paraId="3E8570FE" w14:textId="14E7B6F9" w:rsidR="00840FA7" w:rsidRPr="0016131F" w:rsidRDefault="00840FA7" w:rsidP="00840FA7">
            <w:pPr>
              <w:jc w:val="both"/>
            </w:pPr>
            <w:r>
              <w:t>ZS</w:t>
            </w:r>
          </w:p>
        </w:tc>
        <w:tc>
          <w:tcPr>
            <w:tcW w:w="2552" w:type="dxa"/>
            <w:gridSpan w:val="5"/>
            <w:tcBorders>
              <w:top w:val="nil"/>
            </w:tcBorders>
          </w:tcPr>
          <w:p w14:paraId="204CA401" w14:textId="0C0A8559" w:rsidR="00840FA7" w:rsidRPr="0016131F" w:rsidRDefault="00840FA7" w:rsidP="00840FA7">
            <w:r w:rsidRPr="00B24C16">
              <w:t>garant předmětu, přednášející</w:t>
            </w:r>
          </w:p>
        </w:tc>
        <w:tc>
          <w:tcPr>
            <w:tcW w:w="1604" w:type="dxa"/>
            <w:gridSpan w:val="3"/>
            <w:tcBorders>
              <w:top w:val="nil"/>
            </w:tcBorders>
          </w:tcPr>
          <w:p w14:paraId="373C8B23" w14:textId="77777777" w:rsidR="00840FA7" w:rsidRPr="0016131F" w:rsidRDefault="00840FA7" w:rsidP="00840FA7">
            <w:pPr>
              <w:jc w:val="both"/>
            </w:pPr>
          </w:p>
        </w:tc>
      </w:tr>
      <w:tr w:rsidR="00E026DA" w:rsidRPr="0016131F" w14:paraId="073E85DA" w14:textId="77777777" w:rsidTr="00E232E7">
        <w:trPr>
          <w:trHeight w:val="284"/>
        </w:trPr>
        <w:tc>
          <w:tcPr>
            <w:tcW w:w="2585" w:type="dxa"/>
            <w:gridSpan w:val="2"/>
            <w:tcBorders>
              <w:top w:val="nil"/>
            </w:tcBorders>
          </w:tcPr>
          <w:p w14:paraId="655340EE" w14:textId="77777777" w:rsidR="00E026DA" w:rsidRPr="004451F2" w:rsidRDefault="00E026DA" w:rsidP="00840FA7">
            <w:r>
              <w:t xml:space="preserve">Teorie a metodologie designu </w:t>
            </w:r>
          </w:p>
        </w:tc>
        <w:tc>
          <w:tcPr>
            <w:tcW w:w="2551" w:type="dxa"/>
            <w:gridSpan w:val="3"/>
            <w:tcBorders>
              <w:top w:val="nil"/>
            </w:tcBorders>
          </w:tcPr>
          <w:p w14:paraId="45EED815" w14:textId="77777777" w:rsidR="00E026DA" w:rsidRDefault="00E026DA" w:rsidP="00840FA7">
            <w:r>
              <w:t>Design (NMSP)</w:t>
            </w:r>
          </w:p>
        </w:tc>
        <w:tc>
          <w:tcPr>
            <w:tcW w:w="567" w:type="dxa"/>
            <w:gridSpan w:val="2"/>
            <w:tcBorders>
              <w:top w:val="nil"/>
            </w:tcBorders>
          </w:tcPr>
          <w:p w14:paraId="76E46D80" w14:textId="315B39FE" w:rsidR="00E026DA" w:rsidRDefault="00E026DA" w:rsidP="005133EF">
            <w:pPr>
              <w:jc w:val="both"/>
            </w:pPr>
            <w:r>
              <w:t>ZS</w:t>
            </w:r>
          </w:p>
        </w:tc>
        <w:tc>
          <w:tcPr>
            <w:tcW w:w="2552" w:type="dxa"/>
            <w:gridSpan w:val="5"/>
            <w:tcBorders>
              <w:top w:val="nil"/>
            </w:tcBorders>
          </w:tcPr>
          <w:p w14:paraId="3449B978" w14:textId="7167247A" w:rsidR="00E026DA" w:rsidRDefault="00840FA7" w:rsidP="00840FA7">
            <w:r>
              <w:t>g</w:t>
            </w:r>
            <w:r w:rsidR="00E026DA">
              <w:t>arant</w:t>
            </w:r>
            <w:r>
              <w:t xml:space="preserve"> předmětu</w:t>
            </w:r>
            <w:r w:rsidR="00E026DA">
              <w:t>, vede seminář</w:t>
            </w:r>
          </w:p>
        </w:tc>
        <w:tc>
          <w:tcPr>
            <w:tcW w:w="1604" w:type="dxa"/>
            <w:gridSpan w:val="3"/>
            <w:tcBorders>
              <w:top w:val="nil"/>
            </w:tcBorders>
          </w:tcPr>
          <w:p w14:paraId="0B5CEEB6" w14:textId="77777777" w:rsidR="00E026DA" w:rsidRPr="0016131F" w:rsidRDefault="00E026DA" w:rsidP="005133EF">
            <w:pPr>
              <w:jc w:val="both"/>
            </w:pPr>
          </w:p>
        </w:tc>
      </w:tr>
      <w:tr w:rsidR="00E026DA" w:rsidRPr="0016131F" w14:paraId="00A25BF8" w14:textId="77777777" w:rsidTr="00E232E7">
        <w:trPr>
          <w:trHeight w:val="284"/>
        </w:trPr>
        <w:tc>
          <w:tcPr>
            <w:tcW w:w="2585" w:type="dxa"/>
            <w:gridSpan w:val="2"/>
            <w:tcBorders>
              <w:top w:val="nil"/>
            </w:tcBorders>
          </w:tcPr>
          <w:p w14:paraId="04A1A57C" w14:textId="77777777" w:rsidR="00E026DA" w:rsidRPr="004451F2" w:rsidRDefault="00E026DA" w:rsidP="00840FA7">
            <w:r>
              <w:t>Galerijní provoz a praxe</w:t>
            </w:r>
          </w:p>
        </w:tc>
        <w:tc>
          <w:tcPr>
            <w:tcW w:w="2551" w:type="dxa"/>
            <w:gridSpan w:val="3"/>
            <w:tcBorders>
              <w:top w:val="nil"/>
            </w:tcBorders>
          </w:tcPr>
          <w:p w14:paraId="48563CBF" w14:textId="77777777" w:rsidR="00E026DA" w:rsidRDefault="00E026DA" w:rsidP="00840FA7">
            <w:proofErr w:type="spellStart"/>
            <w:r>
              <w:t>Arts</w:t>
            </w:r>
            <w:proofErr w:type="spellEnd"/>
            <w:r>
              <w:t xml:space="preserve"> Management (NMSP)</w:t>
            </w:r>
          </w:p>
        </w:tc>
        <w:tc>
          <w:tcPr>
            <w:tcW w:w="567" w:type="dxa"/>
            <w:gridSpan w:val="2"/>
            <w:tcBorders>
              <w:top w:val="nil"/>
            </w:tcBorders>
          </w:tcPr>
          <w:p w14:paraId="2F6535CB" w14:textId="2B0F7812" w:rsidR="00E026DA" w:rsidRDefault="00E026DA" w:rsidP="005133EF">
            <w:pPr>
              <w:jc w:val="both"/>
            </w:pPr>
            <w:r>
              <w:t>LS</w:t>
            </w:r>
          </w:p>
        </w:tc>
        <w:tc>
          <w:tcPr>
            <w:tcW w:w="2552" w:type="dxa"/>
            <w:gridSpan w:val="5"/>
            <w:tcBorders>
              <w:top w:val="nil"/>
            </w:tcBorders>
          </w:tcPr>
          <w:p w14:paraId="58CD6E62" w14:textId="56A127F4" w:rsidR="00E026DA" w:rsidRDefault="00840FA7" w:rsidP="00840FA7">
            <w:pPr>
              <w:pStyle w:val="Bezmezer"/>
            </w:pPr>
            <w:r>
              <w:t>g</w:t>
            </w:r>
            <w:r w:rsidR="00E026DA">
              <w:t>arant</w:t>
            </w:r>
            <w:r>
              <w:t xml:space="preserve"> předmětu</w:t>
            </w:r>
            <w:r w:rsidR="00E026DA">
              <w:t>, cvičící, vede seminář</w:t>
            </w:r>
          </w:p>
        </w:tc>
        <w:tc>
          <w:tcPr>
            <w:tcW w:w="1604" w:type="dxa"/>
            <w:gridSpan w:val="3"/>
            <w:tcBorders>
              <w:top w:val="nil"/>
            </w:tcBorders>
          </w:tcPr>
          <w:p w14:paraId="5C1083EF" w14:textId="77777777" w:rsidR="00E026DA" w:rsidRPr="0016131F" w:rsidRDefault="00E026DA" w:rsidP="005133EF">
            <w:pPr>
              <w:jc w:val="both"/>
            </w:pPr>
          </w:p>
        </w:tc>
      </w:tr>
      <w:tr w:rsidR="00E026DA" w:rsidRPr="0016131F" w14:paraId="63B3475C" w14:textId="77777777" w:rsidTr="00E232E7">
        <w:trPr>
          <w:trHeight w:val="284"/>
        </w:trPr>
        <w:tc>
          <w:tcPr>
            <w:tcW w:w="2585" w:type="dxa"/>
            <w:gridSpan w:val="2"/>
            <w:tcBorders>
              <w:top w:val="nil"/>
            </w:tcBorders>
          </w:tcPr>
          <w:p w14:paraId="6FAEDB09" w14:textId="4E8941EA" w:rsidR="00E026DA" w:rsidRPr="004451F2" w:rsidRDefault="00E026DA" w:rsidP="00840FA7">
            <w:r>
              <w:t>Provoz památkov</w:t>
            </w:r>
            <w:r w:rsidR="00571AB0">
              <w:t>ě</w:t>
            </w:r>
            <w:r>
              <w:t xml:space="preserve"> chráněných</w:t>
            </w:r>
            <w:r w:rsidR="00571AB0">
              <w:t xml:space="preserve"> objektů</w:t>
            </w:r>
          </w:p>
        </w:tc>
        <w:tc>
          <w:tcPr>
            <w:tcW w:w="2551" w:type="dxa"/>
            <w:gridSpan w:val="3"/>
            <w:tcBorders>
              <w:top w:val="nil"/>
            </w:tcBorders>
          </w:tcPr>
          <w:p w14:paraId="2215CCFA" w14:textId="77777777" w:rsidR="00E026DA" w:rsidRDefault="00E026DA" w:rsidP="00840FA7">
            <w:proofErr w:type="spellStart"/>
            <w:r>
              <w:t>Arts</w:t>
            </w:r>
            <w:proofErr w:type="spellEnd"/>
            <w:r>
              <w:t xml:space="preserve"> Management (NMSP)</w:t>
            </w:r>
          </w:p>
        </w:tc>
        <w:tc>
          <w:tcPr>
            <w:tcW w:w="567" w:type="dxa"/>
            <w:gridSpan w:val="2"/>
            <w:tcBorders>
              <w:top w:val="nil"/>
            </w:tcBorders>
          </w:tcPr>
          <w:p w14:paraId="396556A2" w14:textId="0157AE23" w:rsidR="00E026DA" w:rsidRDefault="00E026DA" w:rsidP="005133EF">
            <w:pPr>
              <w:jc w:val="both"/>
            </w:pPr>
            <w:r>
              <w:t>ZS</w:t>
            </w:r>
          </w:p>
        </w:tc>
        <w:tc>
          <w:tcPr>
            <w:tcW w:w="2552" w:type="dxa"/>
            <w:gridSpan w:val="5"/>
            <w:tcBorders>
              <w:top w:val="nil"/>
            </w:tcBorders>
          </w:tcPr>
          <w:p w14:paraId="7FB94716" w14:textId="3FEA3B33" w:rsidR="00E026DA" w:rsidRDefault="00840FA7" w:rsidP="00840FA7">
            <w:pPr>
              <w:pStyle w:val="Bezmezer"/>
            </w:pPr>
            <w:r>
              <w:t>g</w:t>
            </w:r>
            <w:r w:rsidR="00E026DA">
              <w:t>arant</w:t>
            </w:r>
            <w:r>
              <w:t xml:space="preserve"> předmětu</w:t>
            </w:r>
            <w:r w:rsidR="00E026DA">
              <w:t>, přednášející, vede seminář</w:t>
            </w:r>
          </w:p>
        </w:tc>
        <w:tc>
          <w:tcPr>
            <w:tcW w:w="1604" w:type="dxa"/>
            <w:gridSpan w:val="3"/>
            <w:tcBorders>
              <w:top w:val="nil"/>
            </w:tcBorders>
          </w:tcPr>
          <w:p w14:paraId="01E906B7" w14:textId="77777777" w:rsidR="00E026DA" w:rsidRPr="0016131F" w:rsidRDefault="00E026DA" w:rsidP="005133EF">
            <w:pPr>
              <w:jc w:val="both"/>
            </w:pPr>
          </w:p>
        </w:tc>
      </w:tr>
      <w:tr w:rsidR="00E026DA" w:rsidRPr="0016131F" w14:paraId="77BBAD99" w14:textId="77777777" w:rsidTr="00E232E7">
        <w:trPr>
          <w:trHeight w:val="284"/>
        </w:trPr>
        <w:tc>
          <w:tcPr>
            <w:tcW w:w="2585" w:type="dxa"/>
            <w:gridSpan w:val="2"/>
            <w:tcBorders>
              <w:top w:val="nil"/>
            </w:tcBorders>
          </w:tcPr>
          <w:p w14:paraId="6FC58D0E" w14:textId="77777777" w:rsidR="00E026DA" w:rsidRPr="004451F2" w:rsidRDefault="00E026DA" w:rsidP="00840FA7">
            <w:r>
              <w:t>Současné tendence designu</w:t>
            </w:r>
          </w:p>
        </w:tc>
        <w:tc>
          <w:tcPr>
            <w:tcW w:w="2551" w:type="dxa"/>
            <w:gridSpan w:val="3"/>
            <w:tcBorders>
              <w:top w:val="nil"/>
            </w:tcBorders>
          </w:tcPr>
          <w:p w14:paraId="08C153DE" w14:textId="77777777" w:rsidR="00E026DA" w:rsidRDefault="00E026DA" w:rsidP="00840FA7">
            <w:pPr>
              <w:pStyle w:val="Bezmezer"/>
            </w:pPr>
            <w:r>
              <w:t>FAME – Management a marketing (NMSP)</w:t>
            </w:r>
          </w:p>
        </w:tc>
        <w:tc>
          <w:tcPr>
            <w:tcW w:w="567" w:type="dxa"/>
            <w:gridSpan w:val="2"/>
            <w:tcBorders>
              <w:top w:val="nil"/>
            </w:tcBorders>
          </w:tcPr>
          <w:p w14:paraId="7BBB0FD6" w14:textId="37CC9AB7" w:rsidR="00E026DA" w:rsidRDefault="00E026DA" w:rsidP="005133EF">
            <w:pPr>
              <w:jc w:val="both"/>
            </w:pPr>
            <w:r>
              <w:t>LS</w:t>
            </w:r>
          </w:p>
        </w:tc>
        <w:tc>
          <w:tcPr>
            <w:tcW w:w="2552" w:type="dxa"/>
            <w:gridSpan w:val="5"/>
            <w:tcBorders>
              <w:top w:val="nil"/>
            </w:tcBorders>
          </w:tcPr>
          <w:p w14:paraId="525B7AAE" w14:textId="5941E799" w:rsidR="00E026DA" w:rsidRDefault="00840FA7" w:rsidP="00840FA7">
            <w:pPr>
              <w:pStyle w:val="Bezmezer"/>
            </w:pPr>
            <w:r>
              <w:t>garant předmětu, přednášející, vede seminář</w:t>
            </w:r>
          </w:p>
        </w:tc>
        <w:tc>
          <w:tcPr>
            <w:tcW w:w="1604" w:type="dxa"/>
            <w:gridSpan w:val="3"/>
            <w:tcBorders>
              <w:top w:val="nil"/>
            </w:tcBorders>
          </w:tcPr>
          <w:p w14:paraId="1A7E3B75" w14:textId="77777777" w:rsidR="00E026DA" w:rsidRPr="0016131F" w:rsidRDefault="00E026DA" w:rsidP="005133EF">
            <w:pPr>
              <w:jc w:val="both"/>
            </w:pPr>
          </w:p>
        </w:tc>
      </w:tr>
      <w:tr w:rsidR="00E026DA" w14:paraId="714E9532" w14:textId="77777777" w:rsidTr="005133EF">
        <w:tc>
          <w:tcPr>
            <w:tcW w:w="9859" w:type="dxa"/>
            <w:gridSpan w:val="15"/>
            <w:shd w:val="clear" w:color="auto" w:fill="F7CAAC"/>
          </w:tcPr>
          <w:p w14:paraId="75FFCC53" w14:textId="77777777" w:rsidR="00E026DA" w:rsidRDefault="00E026DA" w:rsidP="005133EF">
            <w:pPr>
              <w:jc w:val="both"/>
            </w:pPr>
            <w:r>
              <w:rPr>
                <w:b/>
              </w:rPr>
              <w:t xml:space="preserve">Údaje o vzdělání na VŠ </w:t>
            </w:r>
          </w:p>
        </w:tc>
      </w:tr>
      <w:tr w:rsidR="00E026DA" w14:paraId="50D45324" w14:textId="77777777" w:rsidTr="005133EF">
        <w:trPr>
          <w:trHeight w:val="524"/>
        </w:trPr>
        <w:tc>
          <w:tcPr>
            <w:tcW w:w="9859" w:type="dxa"/>
            <w:gridSpan w:val="15"/>
          </w:tcPr>
          <w:p w14:paraId="6AF0B4B0" w14:textId="77777777" w:rsidR="00840FA7" w:rsidRDefault="00840FA7" w:rsidP="00840FA7">
            <w:pPr>
              <w:jc w:val="both"/>
            </w:pPr>
            <w:r>
              <w:t xml:space="preserve">2020: </w:t>
            </w:r>
            <w:r w:rsidRPr="00F83714">
              <w:t>Fakulta multimediálních komunikací Univerzity Tomáše Bati ve Zlíně</w:t>
            </w:r>
            <w:r>
              <w:t>, Ph.D.</w:t>
            </w:r>
          </w:p>
          <w:p w14:paraId="1D7C9E5F" w14:textId="24DDB1BB" w:rsidR="00E026DA" w:rsidRPr="00840FA7" w:rsidRDefault="00840FA7" w:rsidP="005133EF">
            <w:pPr>
              <w:jc w:val="both"/>
            </w:pPr>
            <w:r w:rsidRPr="00F83714">
              <w:t>2012</w:t>
            </w:r>
            <w:r>
              <w:t>:</w:t>
            </w:r>
            <w:r w:rsidRPr="00F83714">
              <w:t xml:space="preserve"> Filozofická fakulta Masarykovy univerzity, Brno</w:t>
            </w:r>
            <w:r>
              <w:t>, Mgr.</w:t>
            </w:r>
          </w:p>
        </w:tc>
      </w:tr>
      <w:tr w:rsidR="00E026DA" w14:paraId="4A5721AC" w14:textId="77777777" w:rsidTr="005133EF">
        <w:tc>
          <w:tcPr>
            <w:tcW w:w="9859" w:type="dxa"/>
            <w:gridSpan w:val="15"/>
            <w:shd w:val="clear" w:color="auto" w:fill="F7CAAC"/>
          </w:tcPr>
          <w:p w14:paraId="7C86617E" w14:textId="77777777" w:rsidR="00E026DA" w:rsidRDefault="00E026DA" w:rsidP="005133EF">
            <w:pPr>
              <w:jc w:val="both"/>
              <w:rPr>
                <w:b/>
              </w:rPr>
            </w:pPr>
            <w:r>
              <w:rPr>
                <w:b/>
              </w:rPr>
              <w:t>Údaje o odborném působení od absolvování VŠ</w:t>
            </w:r>
          </w:p>
        </w:tc>
      </w:tr>
      <w:tr w:rsidR="00E026DA" w:rsidRPr="009B6AE3" w14:paraId="67B17A73" w14:textId="77777777" w:rsidTr="005133EF">
        <w:trPr>
          <w:trHeight w:val="825"/>
        </w:trPr>
        <w:tc>
          <w:tcPr>
            <w:tcW w:w="9859" w:type="dxa"/>
            <w:gridSpan w:val="15"/>
          </w:tcPr>
          <w:p w14:paraId="34E05A04" w14:textId="106A6386" w:rsidR="00840FA7" w:rsidRDefault="00840FA7" w:rsidP="00840FA7">
            <w:pPr>
              <w:jc w:val="both"/>
              <w:rPr>
                <w:szCs w:val="16"/>
              </w:rPr>
            </w:pPr>
            <w:proofErr w:type="gramStart"/>
            <w:r w:rsidRPr="00F36610">
              <w:rPr>
                <w:szCs w:val="16"/>
              </w:rPr>
              <w:t>2022</w:t>
            </w:r>
            <w:r>
              <w:rPr>
                <w:szCs w:val="16"/>
              </w:rPr>
              <w:t>-</w:t>
            </w:r>
            <w:r w:rsidRPr="00F36610">
              <w:rPr>
                <w:szCs w:val="16"/>
              </w:rPr>
              <w:t>dosud</w:t>
            </w:r>
            <w:proofErr w:type="gramEnd"/>
            <w:r w:rsidRPr="00F36610">
              <w:rPr>
                <w:szCs w:val="16"/>
              </w:rPr>
              <w:t xml:space="preserve">: Krajská galerie výtvarného umění ve Zlíně, kurátor sbírky designu </w:t>
            </w:r>
          </w:p>
          <w:p w14:paraId="1DEA1290" w14:textId="1ECE98C4" w:rsidR="00840FA7" w:rsidRPr="00F36610" w:rsidRDefault="00840FA7" w:rsidP="00840FA7">
            <w:pPr>
              <w:jc w:val="both"/>
              <w:rPr>
                <w:szCs w:val="16"/>
              </w:rPr>
            </w:pPr>
            <w:proofErr w:type="gramStart"/>
            <w:r w:rsidRPr="00F36610">
              <w:rPr>
                <w:szCs w:val="16"/>
              </w:rPr>
              <w:t>2015</w:t>
            </w:r>
            <w:r>
              <w:rPr>
                <w:szCs w:val="16"/>
              </w:rPr>
              <w:t>-</w:t>
            </w:r>
            <w:r w:rsidRPr="00F36610">
              <w:rPr>
                <w:szCs w:val="16"/>
              </w:rPr>
              <w:t>dosud</w:t>
            </w:r>
            <w:proofErr w:type="gramEnd"/>
            <w:r w:rsidRPr="00F36610">
              <w:rPr>
                <w:szCs w:val="16"/>
              </w:rPr>
              <w:t>: Univerzit</w:t>
            </w:r>
            <w:r>
              <w:rPr>
                <w:szCs w:val="16"/>
              </w:rPr>
              <w:t>a</w:t>
            </w:r>
            <w:r w:rsidRPr="00F36610">
              <w:rPr>
                <w:szCs w:val="16"/>
              </w:rPr>
              <w:t xml:space="preserve"> Tomáše Bati ve Zlíně,</w:t>
            </w:r>
            <w:r>
              <w:rPr>
                <w:szCs w:val="16"/>
              </w:rPr>
              <w:t xml:space="preserve"> </w:t>
            </w:r>
            <w:r w:rsidRPr="00F36610">
              <w:rPr>
                <w:szCs w:val="16"/>
              </w:rPr>
              <w:t>Fakulta multimediálních komunikací</w:t>
            </w:r>
            <w:r>
              <w:rPr>
                <w:szCs w:val="16"/>
              </w:rPr>
              <w:t>,</w:t>
            </w:r>
            <w:r w:rsidRPr="00F36610">
              <w:rPr>
                <w:szCs w:val="16"/>
              </w:rPr>
              <w:t xml:space="preserve"> Fakulta managementu a ekonomiky</w:t>
            </w:r>
            <w:r>
              <w:rPr>
                <w:szCs w:val="16"/>
              </w:rPr>
              <w:t>,</w:t>
            </w:r>
            <w:r w:rsidRPr="00F36610">
              <w:rPr>
                <w:szCs w:val="16"/>
              </w:rPr>
              <w:t xml:space="preserve"> </w:t>
            </w:r>
            <w:r>
              <w:rPr>
                <w:szCs w:val="16"/>
              </w:rPr>
              <w:t>akademický pracovník</w:t>
            </w:r>
          </w:p>
          <w:p w14:paraId="37D6E040" w14:textId="5A06BEA9" w:rsidR="00840FA7" w:rsidRPr="00F36610" w:rsidRDefault="00840FA7" w:rsidP="00840FA7">
            <w:pPr>
              <w:jc w:val="both"/>
              <w:rPr>
                <w:szCs w:val="16"/>
              </w:rPr>
            </w:pPr>
            <w:r w:rsidRPr="00F36610">
              <w:rPr>
                <w:szCs w:val="16"/>
              </w:rPr>
              <w:t>2014</w:t>
            </w:r>
            <w:r>
              <w:rPr>
                <w:szCs w:val="16"/>
              </w:rPr>
              <w:t>-</w:t>
            </w:r>
            <w:r w:rsidRPr="00F36610">
              <w:rPr>
                <w:szCs w:val="16"/>
              </w:rPr>
              <w:t>2021</w:t>
            </w:r>
            <w:r>
              <w:rPr>
                <w:szCs w:val="16"/>
              </w:rPr>
              <w:t>:</w:t>
            </w:r>
            <w:r w:rsidRPr="00F36610">
              <w:rPr>
                <w:szCs w:val="16"/>
              </w:rPr>
              <w:t xml:space="preserve"> Krajská galerie výtvarného umění ve Zlíně, kurátor sbírky sochařství a designu</w:t>
            </w:r>
          </w:p>
          <w:p w14:paraId="1D15C84A" w14:textId="6AD882C8" w:rsidR="00E026DA" w:rsidRPr="00840FA7" w:rsidRDefault="00840FA7" w:rsidP="005133EF">
            <w:pPr>
              <w:jc w:val="both"/>
              <w:rPr>
                <w:szCs w:val="16"/>
              </w:rPr>
            </w:pPr>
            <w:r w:rsidRPr="00F36610">
              <w:rPr>
                <w:szCs w:val="16"/>
              </w:rPr>
              <w:t>2013</w:t>
            </w:r>
            <w:r>
              <w:rPr>
                <w:szCs w:val="16"/>
              </w:rPr>
              <w:t>:</w:t>
            </w:r>
            <w:r w:rsidRPr="00F36610">
              <w:rPr>
                <w:szCs w:val="16"/>
              </w:rPr>
              <w:t xml:space="preserve"> Národní památkový ústav, územní odborné pracoviště v Kroměříži, odborný garant území</w:t>
            </w:r>
          </w:p>
        </w:tc>
      </w:tr>
      <w:tr w:rsidR="00E026DA" w14:paraId="65EDEF4C" w14:textId="77777777" w:rsidTr="005133EF">
        <w:trPr>
          <w:trHeight w:val="250"/>
        </w:trPr>
        <w:tc>
          <w:tcPr>
            <w:tcW w:w="9859" w:type="dxa"/>
            <w:gridSpan w:val="15"/>
            <w:shd w:val="clear" w:color="auto" w:fill="F7CAAC"/>
          </w:tcPr>
          <w:p w14:paraId="1EB37721" w14:textId="77777777" w:rsidR="00E026DA" w:rsidRDefault="00E026DA" w:rsidP="005133EF">
            <w:pPr>
              <w:jc w:val="both"/>
            </w:pPr>
            <w:r>
              <w:rPr>
                <w:b/>
              </w:rPr>
              <w:t>Zkušenosti s vedením kvalifikačních a rigorózních prací</w:t>
            </w:r>
          </w:p>
        </w:tc>
      </w:tr>
      <w:tr w:rsidR="00E026DA" w14:paraId="12908BA9" w14:textId="77777777" w:rsidTr="00840FA7">
        <w:trPr>
          <w:trHeight w:val="252"/>
        </w:trPr>
        <w:tc>
          <w:tcPr>
            <w:tcW w:w="9859" w:type="dxa"/>
            <w:gridSpan w:val="15"/>
          </w:tcPr>
          <w:p w14:paraId="74022D4B" w14:textId="64D9287D" w:rsidR="00E026DA" w:rsidRDefault="00E026DA" w:rsidP="005133EF">
            <w:pPr>
              <w:jc w:val="both"/>
            </w:pPr>
            <w:r>
              <w:t xml:space="preserve">Diplomové práce: </w:t>
            </w:r>
            <w:r w:rsidR="00E1271B">
              <w:t>6</w:t>
            </w:r>
          </w:p>
        </w:tc>
      </w:tr>
      <w:tr w:rsidR="00E026DA" w14:paraId="7DF8E64F" w14:textId="77777777" w:rsidTr="005133EF">
        <w:trPr>
          <w:cantSplit/>
        </w:trPr>
        <w:tc>
          <w:tcPr>
            <w:tcW w:w="3347" w:type="dxa"/>
            <w:gridSpan w:val="3"/>
            <w:tcBorders>
              <w:top w:val="single" w:sz="12" w:space="0" w:color="auto"/>
            </w:tcBorders>
            <w:shd w:val="clear" w:color="auto" w:fill="F7CAAC"/>
          </w:tcPr>
          <w:p w14:paraId="4E4A9E26" w14:textId="77777777" w:rsidR="00E026DA" w:rsidRDefault="00E026DA"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1FA1E3C9" w14:textId="77777777" w:rsidR="00E026DA" w:rsidRDefault="00E026DA" w:rsidP="005133E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AC508A" w14:textId="77777777" w:rsidR="00E026DA" w:rsidRDefault="00E026DA" w:rsidP="005133E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D9A92A8" w14:textId="77777777" w:rsidR="00E026DA" w:rsidRDefault="00E026DA" w:rsidP="005133EF">
            <w:pPr>
              <w:jc w:val="both"/>
              <w:rPr>
                <w:b/>
              </w:rPr>
            </w:pPr>
            <w:r>
              <w:rPr>
                <w:b/>
              </w:rPr>
              <w:t>Ohlasy publikací</w:t>
            </w:r>
          </w:p>
        </w:tc>
      </w:tr>
      <w:tr w:rsidR="00E026DA" w14:paraId="265EA415" w14:textId="77777777" w:rsidTr="005133EF">
        <w:trPr>
          <w:cantSplit/>
        </w:trPr>
        <w:tc>
          <w:tcPr>
            <w:tcW w:w="3347" w:type="dxa"/>
            <w:gridSpan w:val="3"/>
          </w:tcPr>
          <w:p w14:paraId="50A85624" w14:textId="77777777" w:rsidR="00E026DA" w:rsidRDefault="00E026DA" w:rsidP="005133EF">
            <w:pPr>
              <w:jc w:val="both"/>
            </w:pPr>
          </w:p>
        </w:tc>
        <w:tc>
          <w:tcPr>
            <w:tcW w:w="2245" w:type="dxa"/>
            <w:gridSpan w:val="3"/>
          </w:tcPr>
          <w:p w14:paraId="64FD7D37" w14:textId="77777777" w:rsidR="00E026DA" w:rsidRDefault="00E026DA" w:rsidP="005133EF">
            <w:pPr>
              <w:jc w:val="both"/>
            </w:pPr>
          </w:p>
        </w:tc>
        <w:tc>
          <w:tcPr>
            <w:tcW w:w="2248" w:type="dxa"/>
            <w:gridSpan w:val="5"/>
            <w:tcBorders>
              <w:right w:val="single" w:sz="12" w:space="0" w:color="auto"/>
            </w:tcBorders>
          </w:tcPr>
          <w:p w14:paraId="6BB99486" w14:textId="77777777" w:rsidR="00E026DA" w:rsidRDefault="00E026DA" w:rsidP="005133EF">
            <w:pPr>
              <w:jc w:val="both"/>
            </w:pPr>
          </w:p>
        </w:tc>
        <w:tc>
          <w:tcPr>
            <w:tcW w:w="632" w:type="dxa"/>
            <w:gridSpan w:val="2"/>
            <w:tcBorders>
              <w:left w:val="single" w:sz="12" w:space="0" w:color="auto"/>
            </w:tcBorders>
            <w:shd w:val="clear" w:color="auto" w:fill="F7CAAC"/>
          </w:tcPr>
          <w:p w14:paraId="4983C7F3" w14:textId="77777777" w:rsidR="00E026DA" w:rsidRPr="00F20AEF" w:rsidRDefault="00E026DA" w:rsidP="005133EF">
            <w:pPr>
              <w:jc w:val="both"/>
            </w:pPr>
            <w:proofErr w:type="spellStart"/>
            <w:r w:rsidRPr="00F20AEF">
              <w:rPr>
                <w:b/>
              </w:rPr>
              <w:t>WoS</w:t>
            </w:r>
            <w:proofErr w:type="spellEnd"/>
          </w:p>
        </w:tc>
        <w:tc>
          <w:tcPr>
            <w:tcW w:w="693" w:type="dxa"/>
            <w:shd w:val="clear" w:color="auto" w:fill="F7CAAC"/>
          </w:tcPr>
          <w:p w14:paraId="5F9A8513" w14:textId="77777777" w:rsidR="00E026DA" w:rsidRPr="00F20AEF" w:rsidRDefault="00E026DA" w:rsidP="005133EF">
            <w:pPr>
              <w:jc w:val="both"/>
              <w:rPr>
                <w:sz w:val="18"/>
              </w:rPr>
            </w:pPr>
            <w:proofErr w:type="spellStart"/>
            <w:r w:rsidRPr="00F20AEF">
              <w:rPr>
                <w:b/>
                <w:sz w:val="18"/>
              </w:rPr>
              <w:t>Scopus</w:t>
            </w:r>
            <w:proofErr w:type="spellEnd"/>
          </w:p>
        </w:tc>
        <w:tc>
          <w:tcPr>
            <w:tcW w:w="694" w:type="dxa"/>
            <w:shd w:val="clear" w:color="auto" w:fill="F7CAAC"/>
          </w:tcPr>
          <w:p w14:paraId="45F014E6" w14:textId="77777777" w:rsidR="00E026DA" w:rsidRDefault="00E026DA" w:rsidP="005133EF">
            <w:pPr>
              <w:jc w:val="both"/>
            </w:pPr>
            <w:r>
              <w:rPr>
                <w:b/>
                <w:sz w:val="18"/>
              </w:rPr>
              <w:t>ostatní</w:t>
            </w:r>
          </w:p>
        </w:tc>
      </w:tr>
      <w:tr w:rsidR="00E026DA" w14:paraId="0752BE70" w14:textId="77777777" w:rsidTr="005133EF">
        <w:trPr>
          <w:cantSplit/>
          <w:trHeight w:val="70"/>
        </w:trPr>
        <w:tc>
          <w:tcPr>
            <w:tcW w:w="3347" w:type="dxa"/>
            <w:gridSpan w:val="3"/>
            <w:shd w:val="clear" w:color="auto" w:fill="F7CAAC"/>
          </w:tcPr>
          <w:p w14:paraId="17C97C05" w14:textId="77777777" w:rsidR="00E026DA" w:rsidRDefault="00E026DA" w:rsidP="005133EF">
            <w:pPr>
              <w:jc w:val="both"/>
            </w:pPr>
            <w:r>
              <w:rPr>
                <w:b/>
              </w:rPr>
              <w:t>Obor jmenovacího řízení</w:t>
            </w:r>
          </w:p>
        </w:tc>
        <w:tc>
          <w:tcPr>
            <w:tcW w:w="2245" w:type="dxa"/>
            <w:gridSpan w:val="3"/>
            <w:shd w:val="clear" w:color="auto" w:fill="F7CAAC"/>
          </w:tcPr>
          <w:p w14:paraId="27A77CBF" w14:textId="77777777" w:rsidR="00E026DA" w:rsidRDefault="00E026DA" w:rsidP="005133EF">
            <w:pPr>
              <w:jc w:val="both"/>
            </w:pPr>
            <w:r>
              <w:rPr>
                <w:b/>
              </w:rPr>
              <w:t>Rok udělení hodnosti</w:t>
            </w:r>
          </w:p>
        </w:tc>
        <w:tc>
          <w:tcPr>
            <w:tcW w:w="2248" w:type="dxa"/>
            <w:gridSpan w:val="5"/>
            <w:tcBorders>
              <w:right w:val="single" w:sz="12" w:space="0" w:color="auto"/>
            </w:tcBorders>
            <w:shd w:val="clear" w:color="auto" w:fill="F7CAAC"/>
          </w:tcPr>
          <w:p w14:paraId="5F697650" w14:textId="77777777" w:rsidR="00E026DA" w:rsidRDefault="00E026DA" w:rsidP="005133EF">
            <w:pPr>
              <w:jc w:val="both"/>
            </w:pPr>
            <w:r>
              <w:rPr>
                <w:b/>
              </w:rPr>
              <w:t>Řízení konáno na VŠ</w:t>
            </w:r>
          </w:p>
        </w:tc>
        <w:tc>
          <w:tcPr>
            <w:tcW w:w="632" w:type="dxa"/>
            <w:gridSpan w:val="2"/>
            <w:tcBorders>
              <w:left w:val="single" w:sz="12" w:space="0" w:color="auto"/>
            </w:tcBorders>
          </w:tcPr>
          <w:p w14:paraId="6BECCD7A" w14:textId="77777777" w:rsidR="00E026DA" w:rsidRPr="00F20AEF" w:rsidRDefault="00E026DA" w:rsidP="005133EF">
            <w:pPr>
              <w:jc w:val="both"/>
              <w:rPr>
                <w:b/>
              </w:rPr>
            </w:pPr>
          </w:p>
        </w:tc>
        <w:tc>
          <w:tcPr>
            <w:tcW w:w="693" w:type="dxa"/>
          </w:tcPr>
          <w:p w14:paraId="7693A92B" w14:textId="77777777" w:rsidR="00E026DA" w:rsidRPr="00F20AEF" w:rsidRDefault="00E026DA" w:rsidP="005133EF">
            <w:pPr>
              <w:jc w:val="both"/>
              <w:rPr>
                <w:b/>
              </w:rPr>
            </w:pPr>
          </w:p>
        </w:tc>
        <w:tc>
          <w:tcPr>
            <w:tcW w:w="694" w:type="dxa"/>
          </w:tcPr>
          <w:p w14:paraId="19CDCD89" w14:textId="77777777" w:rsidR="00E026DA" w:rsidRDefault="00E026DA" w:rsidP="005133EF">
            <w:pPr>
              <w:jc w:val="both"/>
              <w:rPr>
                <w:b/>
              </w:rPr>
            </w:pPr>
          </w:p>
        </w:tc>
      </w:tr>
      <w:tr w:rsidR="00E026DA" w14:paraId="511AE78E" w14:textId="77777777" w:rsidTr="005133EF">
        <w:trPr>
          <w:trHeight w:val="205"/>
        </w:trPr>
        <w:tc>
          <w:tcPr>
            <w:tcW w:w="3347" w:type="dxa"/>
            <w:gridSpan w:val="3"/>
          </w:tcPr>
          <w:p w14:paraId="0C6094F9" w14:textId="77777777" w:rsidR="00E026DA" w:rsidRDefault="00E026DA" w:rsidP="005133EF">
            <w:pPr>
              <w:jc w:val="both"/>
            </w:pPr>
          </w:p>
        </w:tc>
        <w:tc>
          <w:tcPr>
            <w:tcW w:w="2245" w:type="dxa"/>
            <w:gridSpan w:val="3"/>
          </w:tcPr>
          <w:p w14:paraId="703FD677" w14:textId="77777777" w:rsidR="00E026DA" w:rsidRDefault="00E026DA" w:rsidP="005133EF">
            <w:pPr>
              <w:jc w:val="both"/>
            </w:pPr>
          </w:p>
        </w:tc>
        <w:tc>
          <w:tcPr>
            <w:tcW w:w="2248" w:type="dxa"/>
            <w:gridSpan w:val="5"/>
            <w:tcBorders>
              <w:right w:val="single" w:sz="12" w:space="0" w:color="auto"/>
            </w:tcBorders>
          </w:tcPr>
          <w:p w14:paraId="5C139468" w14:textId="77777777" w:rsidR="00E026DA" w:rsidRDefault="00E026DA" w:rsidP="005133EF">
            <w:pPr>
              <w:jc w:val="both"/>
            </w:pPr>
          </w:p>
        </w:tc>
        <w:tc>
          <w:tcPr>
            <w:tcW w:w="1325" w:type="dxa"/>
            <w:gridSpan w:val="3"/>
            <w:tcBorders>
              <w:left w:val="single" w:sz="12" w:space="0" w:color="auto"/>
            </w:tcBorders>
            <w:shd w:val="clear" w:color="auto" w:fill="FBD4B4"/>
            <w:vAlign w:val="center"/>
          </w:tcPr>
          <w:p w14:paraId="76313950" w14:textId="77777777" w:rsidR="00E026DA" w:rsidRPr="00F20AEF" w:rsidRDefault="00E026DA"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970A29B" w14:textId="77777777" w:rsidR="00E026DA" w:rsidRDefault="00E026DA" w:rsidP="005133EF">
            <w:pPr>
              <w:rPr>
                <w:b/>
              </w:rPr>
            </w:pPr>
            <w:r>
              <w:rPr>
                <w:b/>
              </w:rPr>
              <w:t xml:space="preserve">    /</w:t>
            </w:r>
          </w:p>
        </w:tc>
      </w:tr>
    </w:tbl>
    <w:p w14:paraId="7B25D6D8" w14:textId="77777777" w:rsidR="007B3991" w:rsidRDefault="007B399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E026DA" w14:paraId="69F13054" w14:textId="77777777" w:rsidTr="005133EF">
        <w:tc>
          <w:tcPr>
            <w:tcW w:w="9859" w:type="dxa"/>
            <w:gridSpan w:val="4"/>
            <w:shd w:val="clear" w:color="auto" w:fill="F7CAAC"/>
          </w:tcPr>
          <w:p w14:paraId="103204DC" w14:textId="240F5468" w:rsidR="00E026DA" w:rsidRDefault="00E026DA" w:rsidP="005133EF">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E026DA" w14:paraId="403EE365" w14:textId="77777777" w:rsidTr="005858AB">
        <w:trPr>
          <w:trHeight w:val="2090"/>
        </w:trPr>
        <w:tc>
          <w:tcPr>
            <w:tcW w:w="9859" w:type="dxa"/>
            <w:gridSpan w:val="4"/>
          </w:tcPr>
          <w:p w14:paraId="6D6B1538" w14:textId="48CF138B" w:rsidR="008F6843" w:rsidRDefault="00981583" w:rsidP="00576FD1">
            <w:r w:rsidRPr="00981583">
              <w:t>JAKUBÍČEK, Vít</w:t>
            </w:r>
            <w:r w:rsidR="00A123A4">
              <w:t xml:space="preserve"> (</w:t>
            </w:r>
            <w:proofErr w:type="gramStart"/>
            <w:r w:rsidR="00A123A4">
              <w:t>80%</w:t>
            </w:r>
            <w:proofErr w:type="gramEnd"/>
            <w:r w:rsidR="00A123A4">
              <w:t>)</w:t>
            </w:r>
            <w:r w:rsidRPr="00981583">
              <w:t xml:space="preserve"> a ČERNÁ, Vladimíra a FARKAŠOVÁ, Elena. Identity. Vydání první. Zlín: Univerzita Tomáše Bati ve Zlíně, 2024. ISBN 978-80-7678-246-4.</w:t>
            </w:r>
          </w:p>
          <w:p w14:paraId="54B16987" w14:textId="77777777" w:rsidR="00836992" w:rsidRDefault="00836992" w:rsidP="00576FD1">
            <w:r w:rsidRPr="00836992">
              <w:t>JAKUBÍČEK, Vít. IDENTITA. Prostor Zlín, 2024, č. 2, s. 48–51. ISSN 1212-1398.</w:t>
            </w:r>
          </w:p>
          <w:p w14:paraId="32E6C326" w14:textId="0FFF3DED" w:rsidR="00836992" w:rsidRDefault="00836992" w:rsidP="00576FD1">
            <w:r w:rsidRPr="00836992">
              <w:t xml:space="preserve">JAKUBÍČEK, Vít. </w:t>
            </w:r>
            <w:proofErr w:type="spellStart"/>
            <w:r w:rsidRPr="00836992">
              <w:t>Upcyklace</w:t>
            </w:r>
            <w:proofErr w:type="spellEnd"/>
            <w:r w:rsidRPr="00836992">
              <w:t xml:space="preserve"> jako stále aktuálnější téma i způsob designérského myšlení. Prostor Zlín, 2024, č. 1, s. 46–49. ISSN 1212-1398.</w:t>
            </w:r>
          </w:p>
          <w:p w14:paraId="3071C406" w14:textId="05F38F00" w:rsidR="001B1948" w:rsidRDefault="001B1948" w:rsidP="00576FD1">
            <w:r w:rsidRPr="001B1948">
              <w:t>JAKUBÍČEK, Vít. Alex Beran - zlínské období (1939-1945</w:t>
            </w:r>
            <w:proofErr w:type="gramStart"/>
            <w:r w:rsidRPr="001B1948">
              <w:t>) :</w:t>
            </w:r>
            <w:proofErr w:type="gramEnd"/>
            <w:r w:rsidRPr="001B1948">
              <w:t xml:space="preserve"> „čas, kdy nohy umrzají a srdce odlétá ústy“. První vydání. Zlín: Zlínský zámek o.p.s. - Galerie Václava </w:t>
            </w:r>
            <w:proofErr w:type="spellStart"/>
            <w:r w:rsidRPr="001B1948">
              <w:t>Chada</w:t>
            </w:r>
            <w:proofErr w:type="spellEnd"/>
            <w:r w:rsidRPr="001B1948">
              <w:t xml:space="preserve"> ve Zlíně, 2023. ISBN 978-80-88480-10-5.</w:t>
            </w:r>
          </w:p>
          <w:p w14:paraId="2E319C1D" w14:textId="692BD110" w:rsidR="000F4EFE" w:rsidRPr="003F1CF5" w:rsidRDefault="00E026DA" w:rsidP="00576FD1">
            <w:r w:rsidRPr="004E7C2A">
              <w:t xml:space="preserve">JAKUBÍČEK, Vít </w:t>
            </w:r>
            <w:r w:rsidR="00A123A4">
              <w:t>(</w:t>
            </w:r>
            <w:proofErr w:type="gramStart"/>
            <w:r w:rsidR="00A123A4">
              <w:t>60%</w:t>
            </w:r>
            <w:proofErr w:type="gramEnd"/>
            <w:r w:rsidR="00A123A4">
              <w:t xml:space="preserve">) </w:t>
            </w:r>
            <w:r w:rsidRPr="004E7C2A">
              <w:t xml:space="preserve">a Zdeno </w:t>
            </w:r>
            <w:proofErr w:type="spellStart"/>
            <w:r w:rsidRPr="004E7C2A">
              <w:t>Kolesár</w:t>
            </w:r>
            <w:proofErr w:type="spellEnd"/>
            <w:r w:rsidRPr="004E7C2A">
              <w:t xml:space="preserve">, </w:t>
            </w:r>
            <w:proofErr w:type="spellStart"/>
            <w:r w:rsidRPr="004E7C2A">
              <w:t>ed</w:t>
            </w:r>
            <w:proofErr w:type="spellEnd"/>
            <w:r w:rsidRPr="004E7C2A">
              <w:t>. Rozum versus cit</w:t>
            </w:r>
            <w:r w:rsidRPr="004E7C2A">
              <w:rPr>
                <w:vertAlign w:val="superscript"/>
              </w:rPr>
              <w:t>2</w:t>
            </w:r>
            <w:r w:rsidRPr="004E7C2A">
              <w:t>: Zlínský průmyslový design 1959–1992. Zlín: Univerzita Tomáše Bati ve Zlíně, 2021. 123 s. ISBN 978-80-7678-044-6.</w:t>
            </w:r>
          </w:p>
        </w:tc>
      </w:tr>
      <w:tr w:rsidR="00E026DA" w14:paraId="576BBCEC" w14:textId="77777777" w:rsidTr="005133EF">
        <w:trPr>
          <w:trHeight w:val="218"/>
        </w:trPr>
        <w:tc>
          <w:tcPr>
            <w:tcW w:w="9859" w:type="dxa"/>
            <w:gridSpan w:val="4"/>
            <w:shd w:val="clear" w:color="auto" w:fill="F7CAAC"/>
          </w:tcPr>
          <w:p w14:paraId="47A671E2" w14:textId="77777777" w:rsidR="00E026DA" w:rsidRDefault="00E026DA" w:rsidP="005133EF">
            <w:pPr>
              <w:rPr>
                <w:b/>
              </w:rPr>
            </w:pPr>
            <w:r>
              <w:rPr>
                <w:b/>
              </w:rPr>
              <w:t>Působení v zahraničí</w:t>
            </w:r>
          </w:p>
        </w:tc>
      </w:tr>
      <w:tr w:rsidR="00E026DA" w14:paraId="1738D8CC" w14:textId="77777777" w:rsidTr="003F1CF5">
        <w:trPr>
          <w:trHeight w:val="459"/>
        </w:trPr>
        <w:tc>
          <w:tcPr>
            <w:tcW w:w="9859" w:type="dxa"/>
            <w:gridSpan w:val="4"/>
          </w:tcPr>
          <w:p w14:paraId="5B3B910F" w14:textId="77777777" w:rsidR="00E026DA" w:rsidRDefault="00E026DA" w:rsidP="005133EF">
            <w:pPr>
              <w:rPr>
                <w:b/>
              </w:rPr>
            </w:pPr>
          </w:p>
        </w:tc>
      </w:tr>
      <w:tr w:rsidR="00E026DA" w14:paraId="79806D66" w14:textId="77777777" w:rsidTr="005133EF">
        <w:trPr>
          <w:cantSplit/>
          <w:trHeight w:val="470"/>
        </w:trPr>
        <w:tc>
          <w:tcPr>
            <w:tcW w:w="2518" w:type="dxa"/>
            <w:shd w:val="clear" w:color="auto" w:fill="F7CAAC"/>
          </w:tcPr>
          <w:p w14:paraId="7AE1D69C" w14:textId="77777777" w:rsidR="00E026DA" w:rsidRDefault="00E026DA" w:rsidP="005133EF">
            <w:pPr>
              <w:jc w:val="both"/>
              <w:rPr>
                <w:b/>
              </w:rPr>
            </w:pPr>
            <w:r>
              <w:rPr>
                <w:b/>
              </w:rPr>
              <w:t xml:space="preserve">Podpis </w:t>
            </w:r>
          </w:p>
        </w:tc>
        <w:tc>
          <w:tcPr>
            <w:tcW w:w="4536" w:type="dxa"/>
          </w:tcPr>
          <w:p w14:paraId="44F309F8" w14:textId="4CA6397A" w:rsidR="00E026DA" w:rsidRDefault="007B3991" w:rsidP="005133EF">
            <w:pPr>
              <w:jc w:val="both"/>
            </w:pPr>
            <w:r>
              <w:t>Vít Jakubíček v. r.</w:t>
            </w:r>
          </w:p>
        </w:tc>
        <w:tc>
          <w:tcPr>
            <w:tcW w:w="786" w:type="dxa"/>
            <w:shd w:val="clear" w:color="auto" w:fill="F7CAAC"/>
          </w:tcPr>
          <w:p w14:paraId="3AD24D21" w14:textId="77777777" w:rsidR="00E026DA" w:rsidRDefault="00E026DA" w:rsidP="005133EF">
            <w:pPr>
              <w:jc w:val="both"/>
            </w:pPr>
            <w:r>
              <w:rPr>
                <w:b/>
              </w:rPr>
              <w:t>datum</w:t>
            </w:r>
          </w:p>
        </w:tc>
        <w:tc>
          <w:tcPr>
            <w:tcW w:w="2019" w:type="dxa"/>
          </w:tcPr>
          <w:p w14:paraId="30E5C341" w14:textId="6FF68814" w:rsidR="00E026DA" w:rsidRDefault="007B3991" w:rsidP="005133EF">
            <w:pPr>
              <w:jc w:val="both"/>
            </w:pPr>
            <w:r>
              <w:t>20.10.202</w:t>
            </w:r>
            <w:r w:rsidR="0065137B">
              <w:t>4</w:t>
            </w:r>
          </w:p>
        </w:tc>
      </w:tr>
    </w:tbl>
    <w:p w14:paraId="0DD0EAD7" w14:textId="74624048" w:rsidR="00E026DA" w:rsidRDefault="00E026DA">
      <w:pPr>
        <w:spacing w:after="160" w:line="259" w:lineRule="auto"/>
      </w:pPr>
    </w:p>
    <w:p w14:paraId="65A6403D" w14:textId="77777777" w:rsidR="00A731A4" w:rsidRDefault="00A731A4">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567"/>
        <w:gridCol w:w="1276"/>
        <w:gridCol w:w="708"/>
        <w:gridCol w:w="924"/>
        <w:gridCol w:w="994"/>
        <w:gridCol w:w="634"/>
        <w:gridCol w:w="75"/>
        <w:gridCol w:w="124"/>
        <w:gridCol w:w="510"/>
        <w:gridCol w:w="708"/>
        <w:gridCol w:w="709"/>
      </w:tblGrid>
      <w:tr w:rsidR="0052534F" w14:paraId="5A344D92" w14:textId="77777777" w:rsidTr="00F11EDE">
        <w:tc>
          <w:tcPr>
            <w:tcW w:w="9814" w:type="dxa"/>
            <w:gridSpan w:val="13"/>
            <w:tcBorders>
              <w:bottom w:val="double" w:sz="4" w:space="0" w:color="auto"/>
            </w:tcBorders>
            <w:shd w:val="clear" w:color="auto" w:fill="BDD6EE"/>
          </w:tcPr>
          <w:p w14:paraId="4F85C71C" w14:textId="718064C1" w:rsidR="0052534F" w:rsidRDefault="00D2398A" w:rsidP="00F11EDE">
            <w:pPr>
              <w:jc w:val="both"/>
              <w:rPr>
                <w:b/>
                <w:sz w:val="28"/>
              </w:rPr>
            </w:pPr>
            <w:r>
              <w:lastRenderedPageBreak/>
              <w:br w:type="page"/>
            </w:r>
            <w:r w:rsidR="0052534F">
              <w:rPr>
                <w:b/>
                <w:sz w:val="28"/>
              </w:rPr>
              <w:t>C-I – Personální zabezpečení</w:t>
            </w:r>
          </w:p>
        </w:tc>
      </w:tr>
      <w:tr w:rsidR="0052534F" w14:paraId="3916CD1C" w14:textId="77777777" w:rsidTr="00F11EDE">
        <w:tc>
          <w:tcPr>
            <w:tcW w:w="2518" w:type="dxa"/>
            <w:tcBorders>
              <w:top w:val="double" w:sz="4" w:space="0" w:color="auto"/>
            </w:tcBorders>
            <w:shd w:val="clear" w:color="auto" w:fill="F7CAAC"/>
          </w:tcPr>
          <w:p w14:paraId="2390B00F" w14:textId="77777777" w:rsidR="0052534F" w:rsidRDefault="0052534F" w:rsidP="00F11EDE">
            <w:pPr>
              <w:jc w:val="both"/>
              <w:rPr>
                <w:b/>
              </w:rPr>
            </w:pPr>
            <w:r>
              <w:rPr>
                <w:b/>
              </w:rPr>
              <w:t>Vysoká škola</w:t>
            </w:r>
          </w:p>
        </w:tc>
        <w:tc>
          <w:tcPr>
            <w:tcW w:w="7296" w:type="dxa"/>
            <w:gridSpan w:val="12"/>
          </w:tcPr>
          <w:p w14:paraId="00BEF703" w14:textId="77777777" w:rsidR="0052534F" w:rsidRDefault="0052534F" w:rsidP="00F11EDE">
            <w:pPr>
              <w:jc w:val="both"/>
            </w:pPr>
            <w:r>
              <w:t>Univerzita Tomáše Bati ve Zlíně</w:t>
            </w:r>
          </w:p>
        </w:tc>
      </w:tr>
      <w:tr w:rsidR="0052534F" w14:paraId="07B2304B" w14:textId="77777777" w:rsidTr="00F11EDE">
        <w:tc>
          <w:tcPr>
            <w:tcW w:w="2518" w:type="dxa"/>
            <w:shd w:val="clear" w:color="auto" w:fill="F7CAAC"/>
          </w:tcPr>
          <w:p w14:paraId="3AC78CA8" w14:textId="77777777" w:rsidR="0052534F" w:rsidRDefault="0052534F" w:rsidP="00F11EDE">
            <w:pPr>
              <w:jc w:val="both"/>
              <w:rPr>
                <w:b/>
              </w:rPr>
            </w:pPr>
            <w:r>
              <w:rPr>
                <w:b/>
              </w:rPr>
              <w:t>Součást vysoké školy</w:t>
            </w:r>
          </w:p>
        </w:tc>
        <w:tc>
          <w:tcPr>
            <w:tcW w:w="7296" w:type="dxa"/>
            <w:gridSpan w:val="12"/>
          </w:tcPr>
          <w:p w14:paraId="146BD40A" w14:textId="77777777" w:rsidR="0052534F" w:rsidRDefault="0052534F" w:rsidP="00F11EDE">
            <w:pPr>
              <w:jc w:val="both"/>
            </w:pPr>
            <w:r>
              <w:t>Fakulta multimediálních komunikací</w:t>
            </w:r>
          </w:p>
        </w:tc>
      </w:tr>
      <w:tr w:rsidR="0052534F" w14:paraId="47A9ACB2" w14:textId="77777777" w:rsidTr="00F11EDE">
        <w:tc>
          <w:tcPr>
            <w:tcW w:w="2518" w:type="dxa"/>
            <w:shd w:val="clear" w:color="auto" w:fill="F7CAAC"/>
          </w:tcPr>
          <w:p w14:paraId="59F36A9C" w14:textId="77777777" w:rsidR="0052534F" w:rsidRDefault="0052534F" w:rsidP="00F11EDE">
            <w:pPr>
              <w:jc w:val="both"/>
              <w:rPr>
                <w:b/>
              </w:rPr>
            </w:pPr>
            <w:r>
              <w:rPr>
                <w:b/>
              </w:rPr>
              <w:t>Název studijního programu</w:t>
            </w:r>
          </w:p>
        </w:tc>
        <w:tc>
          <w:tcPr>
            <w:tcW w:w="7296" w:type="dxa"/>
            <w:gridSpan w:val="12"/>
          </w:tcPr>
          <w:p w14:paraId="6A4DD9CE" w14:textId="0CB0FE04" w:rsidR="0052534F" w:rsidRDefault="0090246C" w:rsidP="00F11EDE">
            <w:pPr>
              <w:jc w:val="both"/>
            </w:pPr>
            <w:proofErr w:type="spellStart"/>
            <w:r w:rsidRPr="0090246C">
              <w:t>Footwear</w:t>
            </w:r>
            <w:proofErr w:type="spellEnd"/>
            <w:r w:rsidRPr="0090246C">
              <w:t xml:space="preserve"> Design</w:t>
            </w:r>
          </w:p>
        </w:tc>
      </w:tr>
      <w:tr w:rsidR="0052534F" w14:paraId="07555D6F" w14:textId="77777777" w:rsidTr="00F11EDE">
        <w:tc>
          <w:tcPr>
            <w:tcW w:w="2518" w:type="dxa"/>
            <w:shd w:val="clear" w:color="auto" w:fill="F7CAAC"/>
          </w:tcPr>
          <w:p w14:paraId="535301FA" w14:textId="77777777" w:rsidR="0052534F" w:rsidRDefault="0052534F" w:rsidP="00F11EDE">
            <w:pPr>
              <w:jc w:val="both"/>
              <w:rPr>
                <w:b/>
              </w:rPr>
            </w:pPr>
            <w:r>
              <w:rPr>
                <w:b/>
              </w:rPr>
              <w:t>Jméno a příjmení</w:t>
            </w:r>
          </w:p>
        </w:tc>
        <w:tc>
          <w:tcPr>
            <w:tcW w:w="4536" w:type="dxa"/>
            <w:gridSpan w:val="6"/>
          </w:tcPr>
          <w:p w14:paraId="327FC171" w14:textId="77777777" w:rsidR="0052534F" w:rsidRDefault="0052534F" w:rsidP="00F11EDE">
            <w:pPr>
              <w:jc w:val="both"/>
            </w:pPr>
            <w:r>
              <w:t xml:space="preserve">Eva </w:t>
            </w:r>
            <w:proofErr w:type="spellStart"/>
            <w:r>
              <w:t>Klabalová</w:t>
            </w:r>
            <w:proofErr w:type="spellEnd"/>
            <w:r>
              <w:t xml:space="preserve"> – </w:t>
            </w:r>
            <w:r w:rsidRPr="004D771D">
              <w:rPr>
                <w:b/>
                <w:bCs/>
              </w:rPr>
              <w:t>garant</w:t>
            </w:r>
            <w:r>
              <w:rPr>
                <w:b/>
                <w:bCs/>
              </w:rPr>
              <w:t>ka</w:t>
            </w:r>
            <w:r w:rsidRPr="004D771D">
              <w:rPr>
                <w:b/>
                <w:bCs/>
              </w:rPr>
              <w:t xml:space="preserve"> studijního programu</w:t>
            </w:r>
          </w:p>
        </w:tc>
        <w:tc>
          <w:tcPr>
            <w:tcW w:w="709" w:type="dxa"/>
            <w:gridSpan w:val="2"/>
            <w:shd w:val="clear" w:color="auto" w:fill="F7CAAC"/>
          </w:tcPr>
          <w:p w14:paraId="6A2CDBEC" w14:textId="77777777" w:rsidR="0052534F" w:rsidRDefault="0052534F" w:rsidP="00F11EDE">
            <w:pPr>
              <w:jc w:val="both"/>
              <w:rPr>
                <w:b/>
              </w:rPr>
            </w:pPr>
            <w:r>
              <w:rPr>
                <w:b/>
              </w:rPr>
              <w:t>Tituly</w:t>
            </w:r>
          </w:p>
        </w:tc>
        <w:tc>
          <w:tcPr>
            <w:tcW w:w="2051" w:type="dxa"/>
            <w:gridSpan w:val="4"/>
          </w:tcPr>
          <w:p w14:paraId="55FDDEB3" w14:textId="77777777" w:rsidR="0052534F" w:rsidRDefault="0052534F" w:rsidP="00F11EDE">
            <w:pPr>
              <w:jc w:val="both"/>
            </w:pPr>
            <w:r>
              <w:t>MgA., Ph.D.</w:t>
            </w:r>
          </w:p>
        </w:tc>
      </w:tr>
      <w:tr w:rsidR="0052534F" w14:paraId="6A9721C1" w14:textId="77777777" w:rsidTr="00F11EDE">
        <w:tc>
          <w:tcPr>
            <w:tcW w:w="2518" w:type="dxa"/>
            <w:shd w:val="clear" w:color="auto" w:fill="F7CAAC"/>
          </w:tcPr>
          <w:p w14:paraId="70EE2E15" w14:textId="77777777" w:rsidR="0052534F" w:rsidRDefault="0052534F" w:rsidP="00F11EDE">
            <w:pPr>
              <w:jc w:val="both"/>
              <w:rPr>
                <w:b/>
              </w:rPr>
            </w:pPr>
            <w:r>
              <w:rPr>
                <w:b/>
              </w:rPr>
              <w:t>Rok narození</w:t>
            </w:r>
          </w:p>
        </w:tc>
        <w:tc>
          <w:tcPr>
            <w:tcW w:w="634" w:type="dxa"/>
            <w:gridSpan w:val="2"/>
          </w:tcPr>
          <w:p w14:paraId="7C6AD5C2" w14:textId="77777777" w:rsidR="0052534F" w:rsidRDefault="0052534F" w:rsidP="00F11EDE">
            <w:pPr>
              <w:jc w:val="both"/>
            </w:pPr>
            <w:r>
              <w:t>1989</w:t>
            </w:r>
          </w:p>
        </w:tc>
        <w:tc>
          <w:tcPr>
            <w:tcW w:w="1984" w:type="dxa"/>
            <w:gridSpan w:val="2"/>
            <w:shd w:val="clear" w:color="auto" w:fill="F7CAAC"/>
          </w:tcPr>
          <w:p w14:paraId="299776AD" w14:textId="77777777" w:rsidR="0052534F" w:rsidRDefault="0052534F" w:rsidP="00F11EDE">
            <w:pPr>
              <w:jc w:val="both"/>
              <w:rPr>
                <w:b/>
              </w:rPr>
            </w:pPr>
            <w:r>
              <w:rPr>
                <w:b/>
              </w:rPr>
              <w:t>typ vztahu k VŠ</w:t>
            </w:r>
          </w:p>
        </w:tc>
        <w:tc>
          <w:tcPr>
            <w:tcW w:w="924" w:type="dxa"/>
          </w:tcPr>
          <w:p w14:paraId="32B0A6C9" w14:textId="77777777" w:rsidR="0052534F" w:rsidRPr="0039680A" w:rsidRDefault="0052534F" w:rsidP="00F11EDE">
            <w:pPr>
              <w:autoSpaceDE w:val="0"/>
              <w:autoSpaceDN w:val="0"/>
              <w:adjustRightInd w:val="0"/>
              <w:rPr>
                <w:rFonts w:eastAsia="Calibri"/>
              </w:rPr>
            </w:pPr>
            <w:r>
              <w:rPr>
                <w:rFonts w:eastAsia="Calibri"/>
              </w:rPr>
              <w:t>pp.</w:t>
            </w:r>
          </w:p>
          <w:p w14:paraId="3DFB41FD" w14:textId="77777777" w:rsidR="0052534F" w:rsidRDefault="0052534F" w:rsidP="00F11EDE">
            <w:pPr>
              <w:jc w:val="both"/>
            </w:pPr>
          </w:p>
        </w:tc>
        <w:tc>
          <w:tcPr>
            <w:tcW w:w="994" w:type="dxa"/>
            <w:shd w:val="clear" w:color="auto" w:fill="F7CAAC"/>
          </w:tcPr>
          <w:p w14:paraId="6B1F5FFF" w14:textId="77777777" w:rsidR="0052534F" w:rsidRDefault="0052534F" w:rsidP="00F11EDE">
            <w:pPr>
              <w:jc w:val="both"/>
              <w:rPr>
                <w:b/>
              </w:rPr>
            </w:pPr>
            <w:r>
              <w:rPr>
                <w:b/>
              </w:rPr>
              <w:t>rozsah</w:t>
            </w:r>
          </w:p>
        </w:tc>
        <w:tc>
          <w:tcPr>
            <w:tcW w:w="709" w:type="dxa"/>
            <w:gridSpan w:val="2"/>
          </w:tcPr>
          <w:p w14:paraId="2DB2B8B7" w14:textId="77777777" w:rsidR="0052534F" w:rsidRDefault="0052534F" w:rsidP="00F11EDE">
            <w:pPr>
              <w:jc w:val="both"/>
            </w:pPr>
            <w:proofErr w:type="gramStart"/>
            <w:r w:rsidRPr="00BE2864">
              <w:t>40h</w:t>
            </w:r>
            <w:proofErr w:type="gramEnd"/>
            <w:r w:rsidRPr="00BE2864">
              <w:t>/t</w:t>
            </w:r>
          </w:p>
        </w:tc>
        <w:tc>
          <w:tcPr>
            <w:tcW w:w="634" w:type="dxa"/>
            <w:gridSpan w:val="2"/>
            <w:shd w:val="clear" w:color="auto" w:fill="F7CAAC"/>
          </w:tcPr>
          <w:p w14:paraId="3C6520B8" w14:textId="77777777" w:rsidR="0052534F" w:rsidRDefault="0052534F" w:rsidP="00F11EDE">
            <w:pPr>
              <w:jc w:val="both"/>
              <w:rPr>
                <w:b/>
              </w:rPr>
            </w:pPr>
            <w:r>
              <w:rPr>
                <w:b/>
              </w:rPr>
              <w:t>do kdy</w:t>
            </w:r>
          </w:p>
        </w:tc>
        <w:tc>
          <w:tcPr>
            <w:tcW w:w="1417" w:type="dxa"/>
            <w:gridSpan w:val="2"/>
          </w:tcPr>
          <w:p w14:paraId="0EA4FD53" w14:textId="54F08F86" w:rsidR="0052534F" w:rsidRDefault="00124654" w:rsidP="00F11EDE">
            <w:pPr>
              <w:jc w:val="both"/>
            </w:pPr>
            <w:r>
              <w:t>08/2027</w:t>
            </w:r>
          </w:p>
        </w:tc>
      </w:tr>
      <w:tr w:rsidR="0052534F" w14:paraId="22FFB0AB" w14:textId="77777777" w:rsidTr="00F11EDE">
        <w:tc>
          <w:tcPr>
            <w:tcW w:w="5136" w:type="dxa"/>
            <w:gridSpan w:val="5"/>
            <w:shd w:val="clear" w:color="auto" w:fill="F7CAAC"/>
          </w:tcPr>
          <w:p w14:paraId="42F6E9B1" w14:textId="77777777" w:rsidR="0052534F" w:rsidRDefault="0052534F" w:rsidP="00F11EDE">
            <w:pPr>
              <w:jc w:val="both"/>
              <w:rPr>
                <w:b/>
              </w:rPr>
            </w:pPr>
            <w:r>
              <w:rPr>
                <w:b/>
              </w:rPr>
              <w:t>Typ vztahu na součásti VŠ, která uskutečňuje st. program</w:t>
            </w:r>
          </w:p>
        </w:tc>
        <w:tc>
          <w:tcPr>
            <w:tcW w:w="924" w:type="dxa"/>
          </w:tcPr>
          <w:p w14:paraId="156FF974" w14:textId="77777777" w:rsidR="0052534F" w:rsidRPr="0039680A" w:rsidRDefault="0052534F" w:rsidP="00F11EDE">
            <w:pPr>
              <w:autoSpaceDE w:val="0"/>
              <w:autoSpaceDN w:val="0"/>
              <w:adjustRightInd w:val="0"/>
              <w:rPr>
                <w:rFonts w:eastAsia="Calibri"/>
              </w:rPr>
            </w:pPr>
            <w:r>
              <w:rPr>
                <w:rFonts w:eastAsia="Calibri"/>
              </w:rPr>
              <w:t>pp.</w:t>
            </w:r>
          </w:p>
          <w:p w14:paraId="03C19BEE" w14:textId="77777777" w:rsidR="0052534F" w:rsidRDefault="0052534F" w:rsidP="00F11EDE">
            <w:pPr>
              <w:jc w:val="both"/>
            </w:pPr>
          </w:p>
        </w:tc>
        <w:tc>
          <w:tcPr>
            <w:tcW w:w="994" w:type="dxa"/>
            <w:shd w:val="clear" w:color="auto" w:fill="F7CAAC"/>
          </w:tcPr>
          <w:p w14:paraId="3587A332" w14:textId="77777777" w:rsidR="0052534F" w:rsidRDefault="0052534F" w:rsidP="00F11EDE">
            <w:pPr>
              <w:jc w:val="both"/>
              <w:rPr>
                <w:b/>
              </w:rPr>
            </w:pPr>
            <w:r>
              <w:rPr>
                <w:b/>
              </w:rPr>
              <w:t>rozsah</w:t>
            </w:r>
          </w:p>
        </w:tc>
        <w:tc>
          <w:tcPr>
            <w:tcW w:w="709" w:type="dxa"/>
            <w:gridSpan w:val="2"/>
          </w:tcPr>
          <w:p w14:paraId="2F8C95AC" w14:textId="77777777" w:rsidR="0052534F" w:rsidRDefault="0052534F" w:rsidP="00F11EDE">
            <w:pPr>
              <w:jc w:val="both"/>
            </w:pPr>
            <w:proofErr w:type="gramStart"/>
            <w:r w:rsidRPr="00BE2864">
              <w:t>40h</w:t>
            </w:r>
            <w:proofErr w:type="gramEnd"/>
            <w:r w:rsidRPr="00BE2864">
              <w:t>/t</w:t>
            </w:r>
          </w:p>
        </w:tc>
        <w:tc>
          <w:tcPr>
            <w:tcW w:w="634" w:type="dxa"/>
            <w:gridSpan w:val="2"/>
            <w:shd w:val="clear" w:color="auto" w:fill="F7CAAC"/>
          </w:tcPr>
          <w:p w14:paraId="3F56BF87" w14:textId="77777777" w:rsidR="0052534F" w:rsidRDefault="0052534F" w:rsidP="00F11EDE">
            <w:pPr>
              <w:jc w:val="both"/>
              <w:rPr>
                <w:b/>
              </w:rPr>
            </w:pPr>
            <w:r>
              <w:rPr>
                <w:b/>
              </w:rPr>
              <w:t>do kdy</w:t>
            </w:r>
          </w:p>
        </w:tc>
        <w:tc>
          <w:tcPr>
            <w:tcW w:w="1417" w:type="dxa"/>
            <w:gridSpan w:val="2"/>
          </w:tcPr>
          <w:p w14:paraId="7DFE61ED" w14:textId="7BD9D8EF" w:rsidR="0052534F" w:rsidRDefault="00124654" w:rsidP="00F11EDE">
            <w:pPr>
              <w:jc w:val="both"/>
            </w:pPr>
            <w:r>
              <w:t>08/</w:t>
            </w:r>
            <w:r w:rsidR="00A731A4">
              <w:t>2027</w:t>
            </w:r>
          </w:p>
        </w:tc>
      </w:tr>
      <w:tr w:rsidR="0052534F" w14:paraId="65D8A5D8" w14:textId="77777777" w:rsidTr="00F11EDE">
        <w:tc>
          <w:tcPr>
            <w:tcW w:w="6060" w:type="dxa"/>
            <w:gridSpan w:val="6"/>
            <w:shd w:val="clear" w:color="auto" w:fill="F7CAAC"/>
          </w:tcPr>
          <w:p w14:paraId="4629556E" w14:textId="77777777" w:rsidR="0052534F" w:rsidRDefault="0052534F" w:rsidP="00F11EDE">
            <w:pPr>
              <w:jc w:val="both"/>
            </w:pPr>
            <w:r>
              <w:rPr>
                <w:b/>
              </w:rPr>
              <w:t>Další současná působení jako akademický pracovník na jiných VŠ</w:t>
            </w:r>
          </w:p>
        </w:tc>
        <w:tc>
          <w:tcPr>
            <w:tcW w:w="1703" w:type="dxa"/>
            <w:gridSpan w:val="3"/>
            <w:shd w:val="clear" w:color="auto" w:fill="F7CAAC"/>
          </w:tcPr>
          <w:p w14:paraId="3ABF377A" w14:textId="77777777" w:rsidR="0052534F" w:rsidRDefault="0052534F" w:rsidP="00F11EDE">
            <w:pPr>
              <w:jc w:val="both"/>
              <w:rPr>
                <w:b/>
              </w:rPr>
            </w:pPr>
            <w:r>
              <w:rPr>
                <w:b/>
              </w:rPr>
              <w:t xml:space="preserve">typ </w:t>
            </w:r>
            <w:proofErr w:type="spellStart"/>
            <w:r>
              <w:rPr>
                <w:b/>
              </w:rPr>
              <w:t>prac</w:t>
            </w:r>
            <w:proofErr w:type="spellEnd"/>
            <w:r>
              <w:rPr>
                <w:b/>
              </w:rPr>
              <w:t>. vztahu</w:t>
            </w:r>
          </w:p>
        </w:tc>
        <w:tc>
          <w:tcPr>
            <w:tcW w:w="2051" w:type="dxa"/>
            <w:gridSpan w:val="4"/>
            <w:shd w:val="clear" w:color="auto" w:fill="F7CAAC"/>
          </w:tcPr>
          <w:p w14:paraId="54C006FB" w14:textId="77777777" w:rsidR="0052534F" w:rsidRDefault="0052534F" w:rsidP="00F11EDE">
            <w:pPr>
              <w:jc w:val="both"/>
              <w:rPr>
                <w:b/>
              </w:rPr>
            </w:pPr>
            <w:r>
              <w:rPr>
                <w:b/>
              </w:rPr>
              <w:t>rozsah</w:t>
            </w:r>
          </w:p>
        </w:tc>
      </w:tr>
      <w:tr w:rsidR="0052534F" w14:paraId="6D41B3A7" w14:textId="77777777" w:rsidTr="00F11EDE">
        <w:tc>
          <w:tcPr>
            <w:tcW w:w="6060" w:type="dxa"/>
            <w:gridSpan w:val="6"/>
          </w:tcPr>
          <w:p w14:paraId="435F476E" w14:textId="77777777" w:rsidR="0052534F" w:rsidRDefault="0052534F" w:rsidP="00F11EDE">
            <w:pPr>
              <w:jc w:val="both"/>
            </w:pPr>
          </w:p>
        </w:tc>
        <w:tc>
          <w:tcPr>
            <w:tcW w:w="1703" w:type="dxa"/>
            <w:gridSpan w:val="3"/>
          </w:tcPr>
          <w:p w14:paraId="39441962" w14:textId="77777777" w:rsidR="0052534F" w:rsidRDefault="0052534F" w:rsidP="00F11EDE">
            <w:pPr>
              <w:jc w:val="both"/>
            </w:pPr>
          </w:p>
        </w:tc>
        <w:tc>
          <w:tcPr>
            <w:tcW w:w="2051" w:type="dxa"/>
            <w:gridSpan w:val="4"/>
          </w:tcPr>
          <w:p w14:paraId="048E96F4" w14:textId="77777777" w:rsidR="0052534F" w:rsidRDefault="0052534F" w:rsidP="00F11EDE">
            <w:pPr>
              <w:jc w:val="both"/>
            </w:pPr>
          </w:p>
        </w:tc>
      </w:tr>
      <w:tr w:rsidR="00EF5310" w14:paraId="7ABD7F62" w14:textId="77777777" w:rsidTr="00F11EDE">
        <w:tc>
          <w:tcPr>
            <w:tcW w:w="6060" w:type="dxa"/>
            <w:gridSpan w:val="6"/>
          </w:tcPr>
          <w:p w14:paraId="1758A806" w14:textId="77777777" w:rsidR="00EF5310" w:rsidRDefault="00EF5310" w:rsidP="00F11EDE">
            <w:pPr>
              <w:jc w:val="both"/>
            </w:pPr>
          </w:p>
        </w:tc>
        <w:tc>
          <w:tcPr>
            <w:tcW w:w="1703" w:type="dxa"/>
            <w:gridSpan w:val="3"/>
          </w:tcPr>
          <w:p w14:paraId="3F32B67C" w14:textId="77777777" w:rsidR="00EF5310" w:rsidRDefault="00EF5310" w:rsidP="00F11EDE">
            <w:pPr>
              <w:jc w:val="both"/>
            </w:pPr>
          </w:p>
        </w:tc>
        <w:tc>
          <w:tcPr>
            <w:tcW w:w="2051" w:type="dxa"/>
            <w:gridSpan w:val="4"/>
          </w:tcPr>
          <w:p w14:paraId="178F97C1" w14:textId="77777777" w:rsidR="00EF5310" w:rsidRDefault="00EF5310" w:rsidP="00F11EDE">
            <w:pPr>
              <w:jc w:val="both"/>
            </w:pPr>
          </w:p>
        </w:tc>
      </w:tr>
      <w:tr w:rsidR="00EF5310" w14:paraId="7710C4D6" w14:textId="77777777" w:rsidTr="00F11EDE">
        <w:tc>
          <w:tcPr>
            <w:tcW w:w="6060" w:type="dxa"/>
            <w:gridSpan w:val="6"/>
          </w:tcPr>
          <w:p w14:paraId="13351FEB" w14:textId="77777777" w:rsidR="00EF5310" w:rsidRDefault="00EF5310" w:rsidP="00F11EDE">
            <w:pPr>
              <w:jc w:val="both"/>
            </w:pPr>
          </w:p>
        </w:tc>
        <w:tc>
          <w:tcPr>
            <w:tcW w:w="1703" w:type="dxa"/>
            <w:gridSpan w:val="3"/>
          </w:tcPr>
          <w:p w14:paraId="78162753" w14:textId="77777777" w:rsidR="00EF5310" w:rsidRDefault="00EF5310" w:rsidP="00F11EDE">
            <w:pPr>
              <w:jc w:val="both"/>
            </w:pPr>
          </w:p>
        </w:tc>
        <w:tc>
          <w:tcPr>
            <w:tcW w:w="2051" w:type="dxa"/>
            <w:gridSpan w:val="4"/>
          </w:tcPr>
          <w:p w14:paraId="04EF9AC2" w14:textId="77777777" w:rsidR="00EF5310" w:rsidRDefault="00EF5310" w:rsidP="00F11EDE">
            <w:pPr>
              <w:jc w:val="both"/>
            </w:pPr>
          </w:p>
        </w:tc>
      </w:tr>
      <w:tr w:rsidR="0052534F" w14:paraId="59E1E6DD" w14:textId="77777777" w:rsidTr="00F11EDE">
        <w:tc>
          <w:tcPr>
            <w:tcW w:w="6060" w:type="dxa"/>
            <w:gridSpan w:val="6"/>
          </w:tcPr>
          <w:p w14:paraId="0C960389" w14:textId="77777777" w:rsidR="0052534F" w:rsidRDefault="0052534F" w:rsidP="00F11EDE">
            <w:pPr>
              <w:jc w:val="both"/>
            </w:pPr>
          </w:p>
        </w:tc>
        <w:tc>
          <w:tcPr>
            <w:tcW w:w="1703" w:type="dxa"/>
            <w:gridSpan w:val="3"/>
          </w:tcPr>
          <w:p w14:paraId="7212479A" w14:textId="77777777" w:rsidR="0052534F" w:rsidRDefault="0052534F" w:rsidP="00F11EDE">
            <w:pPr>
              <w:jc w:val="both"/>
            </w:pPr>
          </w:p>
        </w:tc>
        <w:tc>
          <w:tcPr>
            <w:tcW w:w="2051" w:type="dxa"/>
            <w:gridSpan w:val="4"/>
          </w:tcPr>
          <w:p w14:paraId="4251DEEC" w14:textId="77777777" w:rsidR="0052534F" w:rsidRDefault="0052534F" w:rsidP="00F11EDE">
            <w:pPr>
              <w:jc w:val="both"/>
            </w:pPr>
          </w:p>
        </w:tc>
      </w:tr>
      <w:tr w:rsidR="0052534F" w14:paraId="428956BC" w14:textId="77777777" w:rsidTr="00F11EDE">
        <w:tc>
          <w:tcPr>
            <w:tcW w:w="9814" w:type="dxa"/>
            <w:gridSpan w:val="13"/>
            <w:shd w:val="clear" w:color="auto" w:fill="F7CAAC"/>
          </w:tcPr>
          <w:p w14:paraId="4A62920A" w14:textId="77777777" w:rsidR="0052534F" w:rsidRDefault="0052534F" w:rsidP="00F11EDE">
            <w:pPr>
              <w:jc w:val="both"/>
            </w:pPr>
            <w:r>
              <w:rPr>
                <w:b/>
              </w:rPr>
              <w:t>Předměty příslušného studijního programu a způsob zapojení do jejich výuky, příp. další zapojení do uskutečňování studijního programu</w:t>
            </w:r>
          </w:p>
        </w:tc>
      </w:tr>
      <w:tr w:rsidR="0052534F" w:rsidRPr="002827C6" w14:paraId="70A0727E" w14:textId="77777777" w:rsidTr="00F11EDE">
        <w:trPr>
          <w:trHeight w:val="424"/>
        </w:trPr>
        <w:tc>
          <w:tcPr>
            <w:tcW w:w="9814" w:type="dxa"/>
            <w:gridSpan w:val="13"/>
            <w:tcBorders>
              <w:top w:val="nil"/>
            </w:tcBorders>
          </w:tcPr>
          <w:p w14:paraId="6758A3F3" w14:textId="77777777" w:rsidR="00B33B23" w:rsidRDefault="0052534F" w:rsidP="00F11EDE">
            <w:pPr>
              <w:jc w:val="both"/>
            </w:pPr>
            <w:r>
              <w:t xml:space="preserve">Ateliér </w:t>
            </w:r>
            <w:proofErr w:type="spellStart"/>
            <w:r w:rsidR="00627475" w:rsidRPr="00627475">
              <w:t>Footwear</w:t>
            </w:r>
            <w:proofErr w:type="spellEnd"/>
            <w:r w:rsidR="00627475" w:rsidRPr="00627475">
              <w:t xml:space="preserve"> Design</w:t>
            </w:r>
            <w:r w:rsidR="0081066A">
              <w:t xml:space="preserve"> </w:t>
            </w:r>
            <w:r w:rsidR="00F93461">
              <w:t>4</w:t>
            </w:r>
            <w:r w:rsidR="001D2006">
              <w:t>,</w:t>
            </w:r>
            <w:r>
              <w:t xml:space="preserve"> 5</w:t>
            </w:r>
            <w:r w:rsidR="00681226">
              <w:t xml:space="preserve"> </w:t>
            </w:r>
            <w:r>
              <w:t xml:space="preserve">(garant předmětu, </w:t>
            </w:r>
            <w:r w:rsidR="0060022E">
              <w:t>vede ateliér</w:t>
            </w:r>
            <w:r>
              <w:t>)</w:t>
            </w:r>
          </w:p>
          <w:p w14:paraId="29D1409E" w14:textId="612648A1" w:rsidR="0052534F" w:rsidRDefault="00855FA2" w:rsidP="00F11EDE">
            <w:pPr>
              <w:jc w:val="both"/>
            </w:pPr>
            <w:r>
              <w:t>Klauzurní práce</w:t>
            </w:r>
            <w:r w:rsidR="00B33B23">
              <w:t xml:space="preserve"> 4, 5 (cvičící)</w:t>
            </w:r>
          </w:p>
          <w:p w14:paraId="345C5DFC" w14:textId="06113F08" w:rsidR="008637B6" w:rsidRDefault="008637B6" w:rsidP="00F11EDE">
            <w:pPr>
              <w:jc w:val="both"/>
            </w:pPr>
            <w:r>
              <w:t>Dílenská praxe 1-5</w:t>
            </w:r>
            <w:r w:rsidR="00E96392">
              <w:t xml:space="preserve"> (garant předmětu, cvičící)</w:t>
            </w:r>
          </w:p>
          <w:p w14:paraId="2F089DC9" w14:textId="2FF1152A" w:rsidR="00687C23" w:rsidRDefault="00687C23" w:rsidP="00F11EDE">
            <w:pPr>
              <w:jc w:val="both"/>
            </w:pPr>
            <w:r>
              <w:t>Základy budování praxe v</w:t>
            </w:r>
            <w:r w:rsidR="00FE0865">
              <w:t> </w:t>
            </w:r>
            <w:r>
              <w:t>oboru</w:t>
            </w:r>
            <w:r w:rsidR="00FE0865">
              <w:t xml:space="preserve"> (garant předmětu, vede seminář)</w:t>
            </w:r>
          </w:p>
          <w:p w14:paraId="57A324BE" w14:textId="044F5651" w:rsidR="00C357C6" w:rsidRDefault="00C357C6" w:rsidP="00C357C6">
            <w:pPr>
              <w:jc w:val="both"/>
            </w:pPr>
            <w:r>
              <w:t>Praxe v oboru (garant předmětu)</w:t>
            </w:r>
          </w:p>
          <w:p w14:paraId="5BA8AA77" w14:textId="0FF0BF06" w:rsidR="00CC40E7" w:rsidRPr="002827C6" w:rsidRDefault="0052534F" w:rsidP="00F11EDE">
            <w:pPr>
              <w:jc w:val="both"/>
            </w:pPr>
            <w:r>
              <w:t xml:space="preserve">Bakalářská práce (garant předmětu, vede seminář) </w:t>
            </w:r>
          </w:p>
        </w:tc>
      </w:tr>
      <w:tr w:rsidR="0052534F" w:rsidRPr="002827C6" w14:paraId="1CEF7A02" w14:textId="77777777" w:rsidTr="00F11EDE">
        <w:trPr>
          <w:trHeight w:val="340"/>
        </w:trPr>
        <w:tc>
          <w:tcPr>
            <w:tcW w:w="9814" w:type="dxa"/>
            <w:gridSpan w:val="13"/>
            <w:tcBorders>
              <w:top w:val="nil"/>
            </w:tcBorders>
            <w:shd w:val="clear" w:color="auto" w:fill="FBD4B4"/>
          </w:tcPr>
          <w:p w14:paraId="56552EC1" w14:textId="77777777" w:rsidR="0052534F" w:rsidRPr="002827C6" w:rsidRDefault="0052534F" w:rsidP="00F11EDE">
            <w:pPr>
              <w:jc w:val="both"/>
              <w:rPr>
                <w:b/>
              </w:rPr>
            </w:pPr>
            <w:r w:rsidRPr="002827C6">
              <w:rPr>
                <w:b/>
              </w:rPr>
              <w:t>Zapojení do výuky v dalších studijních programech na téže vysoké škole (pouze u garantů ZT a PZ předmětů)</w:t>
            </w:r>
          </w:p>
        </w:tc>
      </w:tr>
      <w:tr w:rsidR="0052534F" w:rsidRPr="002827C6" w14:paraId="6994DF0E" w14:textId="77777777" w:rsidTr="00F11EDE">
        <w:trPr>
          <w:trHeight w:val="340"/>
        </w:trPr>
        <w:tc>
          <w:tcPr>
            <w:tcW w:w="2585" w:type="dxa"/>
            <w:gridSpan w:val="2"/>
            <w:tcBorders>
              <w:top w:val="nil"/>
            </w:tcBorders>
          </w:tcPr>
          <w:p w14:paraId="2A2854AD" w14:textId="77777777" w:rsidR="0052534F" w:rsidRPr="002827C6" w:rsidRDefault="0052534F" w:rsidP="00F11EDE">
            <w:pPr>
              <w:rPr>
                <w:b/>
              </w:rPr>
            </w:pPr>
            <w:r w:rsidRPr="002827C6">
              <w:rPr>
                <w:b/>
              </w:rPr>
              <w:t>Název studijního předmětu</w:t>
            </w:r>
          </w:p>
        </w:tc>
        <w:tc>
          <w:tcPr>
            <w:tcW w:w="1843" w:type="dxa"/>
            <w:gridSpan w:val="2"/>
            <w:tcBorders>
              <w:top w:val="nil"/>
            </w:tcBorders>
          </w:tcPr>
          <w:p w14:paraId="6845424B" w14:textId="77777777" w:rsidR="0052534F" w:rsidRPr="002827C6" w:rsidRDefault="0052534F" w:rsidP="00F11EDE">
            <w:pPr>
              <w:rPr>
                <w:b/>
              </w:rPr>
            </w:pPr>
            <w:r w:rsidRPr="002827C6">
              <w:rPr>
                <w:b/>
              </w:rPr>
              <w:t>Název studijního programu</w:t>
            </w:r>
          </w:p>
        </w:tc>
        <w:tc>
          <w:tcPr>
            <w:tcW w:w="708" w:type="dxa"/>
            <w:tcBorders>
              <w:top w:val="nil"/>
            </w:tcBorders>
          </w:tcPr>
          <w:p w14:paraId="440D2218" w14:textId="77777777" w:rsidR="0052534F" w:rsidRPr="002827C6" w:rsidRDefault="0052534F" w:rsidP="00F11EDE">
            <w:pPr>
              <w:rPr>
                <w:b/>
              </w:rPr>
            </w:pPr>
            <w:r w:rsidRPr="002827C6">
              <w:rPr>
                <w:b/>
              </w:rPr>
              <w:t>Sem.</w:t>
            </w:r>
          </w:p>
        </w:tc>
        <w:tc>
          <w:tcPr>
            <w:tcW w:w="2751" w:type="dxa"/>
            <w:gridSpan w:val="5"/>
            <w:tcBorders>
              <w:top w:val="nil"/>
            </w:tcBorders>
          </w:tcPr>
          <w:p w14:paraId="46E1CD4F" w14:textId="77777777" w:rsidR="0052534F" w:rsidRPr="002827C6" w:rsidRDefault="0052534F" w:rsidP="00F11EDE">
            <w:pPr>
              <w:rPr>
                <w:b/>
              </w:rPr>
            </w:pPr>
            <w:r w:rsidRPr="002827C6">
              <w:rPr>
                <w:b/>
              </w:rPr>
              <w:t>Role ve výuce daného předmětu</w:t>
            </w:r>
          </w:p>
        </w:tc>
        <w:tc>
          <w:tcPr>
            <w:tcW w:w="1927" w:type="dxa"/>
            <w:gridSpan w:val="3"/>
            <w:tcBorders>
              <w:top w:val="nil"/>
            </w:tcBorders>
          </w:tcPr>
          <w:p w14:paraId="5F8E1A54" w14:textId="77777777" w:rsidR="0052534F" w:rsidRPr="002827C6" w:rsidRDefault="0052534F" w:rsidP="00F11ED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52534F" w:rsidRPr="00461AFF" w14:paraId="68FFEC34" w14:textId="77777777" w:rsidTr="00F11EDE">
        <w:trPr>
          <w:trHeight w:val="285"/>
        </w:trPr>
        <w:tc>
          <w:tcPr>
            <w:tcW w:w="2585" w:type="dxa"/>
            <w:gridSpan w:val="2"/>
            <w:tcBorders>
              <w:top w:val="nil"/>
            </w:tcBorders>
          </w:tcPr>
          <w:p w14:paraId="0F3E146D" w14:textId="77777777" w:rsidR="0052534F" w:rsidRPr="00461AFF" w:rsidRDefault="0052534F" w:rsidP="00F11EDE">
            <w:pPr>
              <w:rPr>
                <w:color w:val="FF0000"/>
              </w:rPr>
            </w:pPr>
            <w:r>
              <w:t>Ateliér Design obuvi 7</w:t>
            </w:r>
          </w:p>
        </w:tc>
        <w:tc>
          <w:tcPr>
            <w:tcW w:w="1843" w:type="dxa"/>
            <w:gridSpan w:val="2"/>
            <w:tcBorders>
              <w:top w:val="nil"/>
            </w:tcBorders>
          </w:tcPr>
          <w:p w14:paraId="5BA24222" w14:textId="77777777" w:rsidR="0052534F" w:rsidRPr="00E4430C" w:rsidRDefault="0052534F" w:rsidP="00F11EDE">
            <w:r w:rsidRPr="00E4430C">
              <w:t>Design (NMSP)</w:t>
            </w:r>
          </w:p>
        </w:tc>
        <w:tc>
          <w:tcPr>
            <w:tcW w:w="708" w:type="dxa"/>
            <w:tcBorders>
              <w:top w:val="nil"/>
            </w:tcBorders>
          </w:tcPr>
          <w:p w14:paraId="7ACFF674" w14:textId="77777777" w:rsidR="0052534F" w:rsidRPr="00E4430C" w:rsidRDefault="0052534F" w:rsidP="00F11EDE">
            <w:r w:rsidRPr="00E4430C">
              <w:t>ZS</w:t>
            </w:r>
          </w:p>
        </w:tc>
        <w:tc>
          <w:tcPr>
            <w:tcW w:w="2751" w:type="dxa"/>
            <w:gridSpan w:val="5"/>
            <w:tcBorders>
              <w:top w:val="nil"/>
            </w:tcBorders>
          </w:tcPr>
          <w:p w14:paraId="172EB3C2" w14:textId="77777777" w:rsidR="0052534F" w:rsidRPr="00E4430C" w:rsidRDefault="0052534F" w:rsidP="00F11EDE">
            <w:r w:rsidRPr="00E4430C">
              <w:rPr>
                <w:lang w:eastAsia="en-US"/>
              </w:rPr>
              <w:t>garant</w:t>
            </w:r>
            <w:r>
              <w:rPr>
                <w:lang w:eastAsia="en-US"/>
              </w:rPr>
              <w:t xml:space="preserve"> předmětu,</w:t>
            </w:r>
            <w:r w:rsidRPr="00E4430C">
              <w:rPr>
                <w:lang w:eastAsia="en-US"/>
              </w:rPr>
              <w:t xml:space="preserve"> </w:t>
            </w:r>
            <w:r w:rsidRPr="00E4430C">
              <w:t>vede ateliér</w:t>
            </w:r>
          </w:p>
        </w:tc>
        <w:tc>
          <w:tcPr>
            <w:tcW w:w="1927" w:type="dxa"/>
            <w:gridSpan w:val="3"/>
            <w:tcBorders>
              <w:top w:val="nil"/>
            </w:tcBorders>
          </w:tcPr>
          <w:p w14:paraId="75B2D770" w14:textId="77777777" w:rsidR="0052534F" w:rsidRPr="00461AFF" w:rsidRDefault="0052534F" w:rsidP="00F11EDE">
            <w:pPr>
              <w:rPr>
                <w:color w:val="FF0000"/>
              </w:rPr>
            </w:pPr>
          </w:p>
        </w:tc>
      </w:tr>
      <w:tr w:rsidR="0052534F" w:rsidRPr="00461AFF" w14:paraId="487FCA5D" w14:textId="77777777" w:rsidTr="00F11EDE">
        <w:trPr>
          <w:trHeight w:val="284"/>
        </w:trPr>
        <w:tc>
          <w:tcPr>
            <w:tcW w:w="2585" w:type="dxa"/>
            <w:gridSpan w:val="2"/>
            <w:tcBorders>
              <w:top w:val="nil"/>
            </w:tcBorders>
          </w:tcPr>
          <w:p w14:paraId="3D15854C" w14:textId="77777777" w:rsidR="0052534F" w:rsidRPr="00461AFF" w:rsidRDefault="0052534F" w:rsidP="00F11EDE">
            <w:pPr>
              <w:rPr>
                <w:color w:val="FF0000"/>
              </w:rPr>
            </w:pPr>
            <w:r>
              <w:t>Ateliér Design obuvi 8</w:t>
            </w:r>
          </w:p>
        </w:tc>
        <w:tc>
          <w:tcPr>
            <w:tcW w:w="1843" w:type="dxa"/>
            <w:gridSpan w:val="2"/>
            <w:tcBorders>
              <w:top w:val="nil"/>
            </w:tcBorders>
          </w:tcPr>
          <w:p w14:paraId="7DA7787E" w14:textId="77777777" w:rsidR="0052534F" w:rsidRPr="00E4430C" w:rsidRDefault="0052534F" w:rsidP="00F11EDE">
            <w:r w:rsidRPr="00E4430C">
              <w:t>Design (NMSP)</w:t>
            </w:r>
          </w:p>
        </w:tc>
        <w:tc>
          <w:tcPr>
            <w:tcW w:w="708" w:type="dxa"/>
            <w:tcBorders>
              <w:top w:val="nil"/>
            </w:tcBorders>
          </w:tcPr>
          <w:p w14:paraId="1CC66958" w14:textId="77777777" w:rsidR="0052534F" w:rsidRPr="00E4430C" w:rsidRDefault="0052534F" w:rsidP="00F11EDE">
            <w:r w:rsidRPr="00E4430C">
              <w:t>LS</w:t>
            </w:r>
          </w:p>
        </w:tc>
        <w:tc>
          <w:tcPr>
            <w:tcW w:w="2751" w:type="dxa"/>
            <w:gridSpan w:val="5"/>
            <w:tcBorders>
              <w:top w:val="nil"/>
            </w:tcBorders>
          </w:tcPr>
          <w:p w14:paraId="02C41A48" w14:textId="77777777" w:rsidR="0052534F" w:rsidRPr="00E4430C" w:rsidRDefault="0052534F" w:rsidP="00F11EDE">
            <w:r w:rsidRPr="00EE2754">
              <w:rPr>
                <w:lang w:eastAsia="en-US"/>
              </w:rPr>
              <w:t xml:space="preserve">garant předmětu, </w:t>
            </w:r>
            <w:r w:rsidRPr="00EE2754">
              <w:t>vede ateliér</w:t>
            </w:r>
          </w:p>
        </w:tc>
        <w:tc>
          <w:tcPr>
            <w:tcW w:w="1927" w:type="dxa"/>
            <w:gridSpan w:val="3"/>
            <w:tcBorders>
              <w:top w:val="nil"/>
            </w:tcBorders>
          </w:tcPr>
          <w:p w14:paraId="3830F04F" w14:textId="77777777" w:rsidR="0052534F" w:rsidRPr="00461AFF" w:rsidRDefault="0052534F" w:rsidP="00F11EDE">
            <w:pPr>
              <w:rPr>
                <w:color w:val="FF0000"/>
              </w:rPr>
            </w:pPr>
          </w:p>
        </w:tc>
      </w:tr>
      <w:tr w:rsidR="0052534F" w:rsidRPr="00461AFF" w14:paraId="49162448" w14:textId="77777777" w:rsidTr="00F11EDE">
        <w:trPr>
          <w:trHeight w:val="284"/>
        </w:trPr>
        <w:tc>
          <w:tcPr>
            <w:tcW w:w="2585" w:type="dxa"/>
            <w:gridSpan w:val="2"/>
            <w:tcBorders>
              <w:top w:val="nil"/>
            </w:tcBorders>
          </w:tcPr>
          <w:p w14:paraId="69831D16" w14:textId="77777777" w:rsidR="0052534F" w:rsidRPr="00461AFF" w:rsidRDefault="0052534F" w:rsidP="00F11EDE">
            <w:pPr>
              <w:rPr>
                <w:color w:val="FF0000"/>
              </w:rPr>
            </w:pPr>
            <w:r>
              <w:t>Ateliér Design obuvi 9</w:t>
            </w:r>
          </w:p>
        </w:tc>
        <w:tc>
          <w:tcPr>
            <w:tcW w:w="1843" w:type="dxa"/>
            <w:gridSpan w:val="2"/>
            <w:tcBorders>
              <w:top w:val="nil"/>
            </w:tcBorders>
          </w:tcPr>
          <w:p w14:paraId="65FFC3E2" w14:textId="77777777" w:rsidR="0052534F" w:rsidRPr="00E4430C" w:rsidRDefault="0052534F" w:rsidP="00F11EDE">
            <w:r w:rsidRPr="00E4430C">
              <w:t>Design (NMSP)</w:t>
            </w:r>
          </w:p>
        </w:tc>
        <w:tc>
          <w:tcPr>
            <w:tcW w:w="708" w:type="dxa"/>
            <w:tcBorders>
              <w:top w:val="nil"/>
            </w:tcBorders>
          </w:tcPr>
          <w:p w14:paraId="200AAEB6" w14:textId="77777777" w:rsidR="0052534F" w:rsidRPr="00E4430C" w:rsidRDefault="0052534F" w:rsidP="00F11EDE">
            <w:r w:rsidRPr="00E4430C">
              <w:t>ZS</w:t>
            </w:r>
          </w:p>
        </w:tc>
        <w:tc>
          <w:tcPr>
            <w:tcW w:w="2751" w:type="dxa"/>
            <w:gridSpan w:val="5"/>
            <w:tcBorders>
              <w:top w:val="nil"/>
            </w:tcBorders>
          </w:tcPr>
          <w:p w14:paraId="54DD4E63" w14:textId="77777777" w:rsidR="0052534F" w:rsidRPr="00E4430C" w:rsidRDefault="0052534F" w:rsidP="00F11EDE">
            <w:r w:rsidRPr="00EE2754">
              <w:rPr>
                <w:lang w:eastAsia="en-US"/>
              </w:rPr>
              <w:t xml:space="preserve">garant předmětu, </w:t>
            </w:r>
            <w:r w:rsidRPr="00EE2754">
              <w:t>vede ateliér</w:t>
            </w:r>
          </w:p>
        </w:tc>
        <w:tc>
          <w:tcPr>
            <w:tcW w:w="1927" w:type="dxa"/>
            <w:gridSpan w:val="3"/>
            <w:tcBorders>
              <w:top w:val="nil"/>
            </w:tcBorders>
          </w:tcPr>
          <w:p w14:paraId="491516BD" w14:textId="77777777" w:rsidR="0052534F" w:rsidRPr="00461AFF" w:rsidRDefault="0052534F" w:rsidP="00F11EDE">
            <w:pPr>
              <w:rPr>
                <w:color w:val="FF0000"/>
              </w:rPr>
            </w:pPr>
          </w:p>
        </w:tc>
      </w:tr>
      <w:tr w:rsidR="0052534F" w:rsidRPr="00461AFF" w14:paraId="04E38256" w14:textId="77777777" w:rsidTr="00F11EDE">
        <w:trPr>
          <w:trHeight w:val="284"/>
        </w:trPr>
        <w:tc>
          <w:tcPr>
            <w:tcW w:w="2585" w:type="dxa"/>
            <w:gridSpan w:val="2"/>
            <w:tcBorders>
              <w:top w:val="nil"/>
            </w:tcBorders>
          </w:tcPr>
          <w:p w14:paraId="717AACE7" w14:textId="77777777" w:rsidR="0052534F" w:rsidRPr="00461AFF" w:rsidRDefault="0052534F" w:rsidP="00F11EDE">
            <w:pPr>
              <w:rPr>
                <w:color w:val="FF0000"/>
              </w:rPr>
            </w:pPr>
            <w:r>
              <w:t>Ateliér Design obuvi 10</w:t>
            </w:r>
          </w:p>
        </w:tc>
        <w:tc>
          <w:tcPr>
            <w:tcW w:w="1843" w:type="dxa"/>
            <w:gridSpan w:val="2"/>
            <w:tcBorders>
              <w:top w:val="nil"/>
            </w:tcBorders>
          </w:tcPr>
          <w:p w14:paraId="0A481674" w14:textId="77777777" w:rsidR="0052534F" w:rsidRPr="00E4430C" w:rsidRDefault="0052534F" w:rsidP="00F11EDE">
            <w:r w:rsidRPr="00E4430C">
              <w:t>Design (NMSP)</w:t>
            </w:r>
          </w:p>
        </w:tc>
        <w:tc>
          <w:tcPr>
            <w:tcW w:w="708" w:type="dxa"/>
            <w:tcBorders>
              <w:top w:val="nil"/>
            </w:tcBorders>
          </w:tcPr>
          <w:p w14:paraId="0A920F6D" w14:textId="77777777" w:rsidR="0052534F" w:rsidRPr="00E4430C" w:rsidRDefault="0052534F" w:rsidP="00F11EDE">
            <w:r w:rsidRPr="00E4430C">
              <w:t>LS</w:t>
            </w:r>
          </w:p>
        </w:tc>
        <w:tc>
          <w:tcPr>
            <w:tcW w:w="2751" w:type="dxa"/>
            <w:gridSpan w:val="5"/>
            <w:tcBorders>
              <w:top w:val="nil"/>
            </w:tcBorders>
          </w:tcPr>
          <w:p w14:paraId="20666D51" w14:textId="77777777" w:rsidR="0052534F" w:rsidRPr="00E4430C" w:rsidRDefault="0052534F" w:rsidP="00F11EDE">
            <w:r w:rsidRPr="00EE2754">
              <w:rPr>
                <w:lang w:eastAsia="en-US"/>
              </w:rPr>
              <w:t xml:space="preserve">garant předmětu, </w:t>
            </w:r>
            <w:r w:rsidRPr="00EE2754">
              <w:t>vede ateliér</w:t>
            </w:r>
          </w:p>
        </w:tc>
        <w:tc>
          <w:tcPr>
            <w:tcW w:w="1927" w:type="dxa"/>
            <w:gridSpan w:val="3"/>
            <w:tcBorders>
              <w:top w:val="nil"/>
            </w:tcBorders>
          </w:tcPr>
          <w:p w14:paraId="147C700E" w14:textId="77777777" w:rsidR="0052534F" w:rsidRPr="00461AFF" w:rsidRDefault="0052534F" w:rsidP="00F11EDE">
            <w:pPr>
              <w:rPr>
                <w:color w:val="FF0000"/>
              </w:rPr>
            </w:pPr>
          </w:p>
        </w:tc>
      </w:tr>
      <w:tr w:rsidR="0052534F" w:rsidRPr="00461AFF" w14:paraId="774CFE46" w14:textId="77777777" w:rsidTr="00F11EDE">
        <w:trPr>
          <w:trHeight w:val="284"/>
        </w:trPr>
        <w:tc>
          <w:tcPr>
            <w:tcW w:w="2585" w:type="dxa"/>
            <w:gridSpan w:val="2"/>
            <w:tcBorders>
              <w:top w:val="nil"/>
            </w:tcBorders>
          </w:tcPr>
          <w:p w14:paraId="270BC807" w14:textId="0BA707CA" w:rsidR="0052534F" w:rsidRDefault="007062A2" w:rsidP="00F11EDE">
            <w:r>
              <w:t xml:space="preserve">Diplomová </w:t>
            </w:r>
            <w:r w:rsidR="0052534F">
              <w:t xml:space="preserve">práce </w:t>
            </w:r>
          </w:p>
        </w:tc>
        <w:tc>
          <w:tcPr>
            <w:tcW w:w="1843" w:type="dxa"/>
            <w:gridSpan w:val="2"/>
            <w:tcBorders>
              <w:top w:val="nil"/>
            </w:tcBorders>
          </w:tcPr>
          <w:p w14:paraId="0A058385" w14:textId="77777777" w:rsidR="0052534F" w:rsidRPr="00E4430C" w:rsidRDefault="0052534F" w:rsidP="00F11EDE">
            <w:r w:rsidRPr="00E4430C">
              <w:t>Design (NMSP)</w:t>
            </w:r>
          </w:p>
        </w:tc>
        <w:tc>
          <w:tcPr>
            <w:tcW w:w="708" w:type="dxa"/>
            <w:tcBorders>
              <w:top w:val="nil"/>
            </w:tcBorders>
          </w:tcPr>
          <w:p w14:paraId="10934A07" w14:textId="190B4705" w:rsidR="0052534F" w:rsidRPr="00E4430C" w:rsidRDefault="004C73A7" w:rsidP="00F11EDE">
            <w:r>
              <w:t>LS</w:t>
            </w:r>
          </w:p>
        </w:tc>
        <w:tc>
          <w:tcPr>
            <w:tcW w:w="2751" w:type="dxa"/>
            <w:gridSpan w:val="5"/>
            <w:tcBorders>
              <w:top w:val="nil"/>
            </w:tcBorders>
          </w:tcPr>
          <w:p w14:paraId="7D8BB7AB" w14:textId="0A69B36B" w:rsidR="0052534F" w:rsidRPr="00E4430C" w:rsidRDefault="0052534F" w:rsidP="00F11EDE">
            <w:pPr>
              <w:rPr>
                <w:lang w:eastAsia="en-US"/>
              </w:rPr>
            </w:pPr>
            <w:r>
              <w:t>vede seminář</w:t>
            </w:r>
          </w:p>
        </w:tc>
        <w:tc>
          <w:tcPr>
            <w:tcW w:w="1927" w:type="dxa"/>
            <w:gridSpan w:val="3"/>
            <w:tcBorders>
              <w:top w:val="nil"/>
            </w:tcBorders>
          </w:tcPr>
          <w:p w14:paraId="7412261C" w14:textId="77777777" w:rsidR="0052534F" w:rsidRPr="00461AFF" w:rsidRDefault="0052534F" w:rsidP="00F11EDE">
            <w:pPr>
              <w:rPr>
                <w:color w:val="FF0000"/>
              </w:rPr>
            </w:pPr>
          </w:p>
        </w:tc>
      </w:tr>
      <w:tr w:rsidR="0052534F" w14:paraId="34F2CE0F" w14:textId="77777777" w:rsidTr="00F11EDE">
        <w:tc>
          <w:tcPr>
            <w:tcW w:w="9814" w:type="dxa"/>
            <w:gridSpan w:val="13"/>
            <w:shd w:val="clear" w:color="auto" w:fill="F7CAAC"/>
          </w:tcPr>
          <w:p w14:paraId="0AC14EA5" w14:textId="77777777" w:rsidR="0052534F" w:rsidRDefault="0052534F" w:rsidP="00F11EDE">
            <w:pPr>
              <w:jc w:val="both"/>
            </w:pPr>
            <w:r>
              <w:rPr>
                <w:b/>
              </w:rPr>
              <w:t xml:space="preserve">Údaje o vzdělání na VŠ </w:t>
            </w:r>
          </w:p>
        </w:tc>
      </w:tr>
      <w:tr w:rsidR="0052534F" w14:paraId="711C217B" w14:textId="77777777" w:rsidTr="00F11EDE">
        <w:trPr>
          <w:trHeight w:val="446"/>
        </w:trPr>
        <w:tc>
          <w:tcPr>
            <w:tcW w:w="9814" w:type="dxa"/>
            <w:gridSpan w:val="13"/>
          </w:tcPr>
          <w:p w14:paraId="61D7DF2D" w14:textId="77777777" w:rsidR="0052534F" w:rsidRPr="00286992" w:rsidRDefault="0052534F" w:rsidP="00F11EDE">
            <w:pPr>
              <w:ind w:right="544"/>
              <w:rPr>
                <w:color w:val="000000"/>
              </w:rPr>
            </w:pPr>
            <w:r w:rsidRPr="00724478">
              <w:rPr>
                <w:color w:val="000000"/>
              </w:rPr>
              <w:t>20</w:t>
            </w:r>
            <w:r>
              <w:rPr>
                <w:color w:val="000000"/>
              </w:rPr>
              <w:t>23</w:t>
            </w:r>
            <w:r w:rsidRPr="00724478">
              <w:rPr>
                <w:color w:val="000000"/>
              </w:rPr>
              <w:t>: Univerzita Tomáše Ba</w:t>
            </w:r>
            <w:r w:rsidRPr="00286992">
              <w:rPr>
                <w:color w:val="000000"/>
              </w:rPr>
              <w:t xml:space="preserve">ti ve Zlíně, </w:t>
            </w:r>
            <w:r>
              <w:rPr>
                <w:color w:val="000000"/>
              </w:rPr>
              <w:t xml:space="preserve">Fakulta multimediálních komunikací, studijní program Výtvarná umění, obor </w:t>
            </w:r>
            <w:r w:rsidRPr="00286992">
              <w:rPr>
                <w:color w:val="000000"/>
              </w:rPr>
              <w:t>Multimédia a design</w:t>
            </w:r>
            <w:r>
              <w:rPr>
                <w:color w:val="000000"/>
              </w:rPr>
              <w:t>, Ph.D.</w:t>
            </w:r>
          </w:p>
          <w:p w14:paraId="3199B75C" w14:textId="77777777" w:rsidR="0052534F" w:rsidRDefault="0052534F" w:rsidP="00F11EDE">
            <w:pPr>
              <w:jc w:val="both"/>
              <w:rPr>
                <w:b/>
              </w:rPr>
            </w:pPr>
            <w:r>
              <w:t>2014: Univerzita Tomáše Bati ve Zlíně, Fakulta multimediálních komunikací, Design obuvi, MgA.</w:t>
            </w:r>
          </w:p>
        </w:tc>
      </w:tr>
      <w:tr w:rsidR="0052534F" w14:paraId="50108FDA" w14:textId="77777777" w:rsidTr="00F11EDE">
        <w:tc>
          <w:tcPr>
            <w:tcW w:w="9814" w:type="dxa"/>
            <w:gridSpan w:val="13"/>
            <w:shd w:val="clear" w:color="auto" w:fill="F7CAAC"/>
          </w:tcPr>
          <w:p w14:paraId="5F3D5C73" w14:textId="77777777" w:rsidR="0052534F" w:rsidRDefault="0052534F" w:rsidP="00F11EDE">
            <w:pPr>
              <w:jc w:val="both"/>
              <w:rPr>
                <w:b/>
              </w:rPr>
            </w:pPr>
            <w:r>
              <w:rPr>
                <w:b/>
              </w:rPr>
              <w:t>Údaje o odborném působení od absolvování VŠ</w:t>
            </w:r>
          </w:p>
        </w:tc>
      </w:tr>
      <w:tr w:rsidR="0052534F" w:rsidRPr="009B6AE3" w14:paraId="42171391" w14:textId="77777777" w:rsidTr="00F11EDE">
        <w:trPr>
          <w:trHeight w:val="360"/>
        </w:trPr>
        <w:tc>
          <w:tcPr>
            <w:tcW w:w="9814" w:type="dxa"/>
            <w:gridSpan w:val="13"/>
          </w:tcPr>
          <w:p w14:paraId="05A08F29" w14:textId="3059BA12" w:rsidR="0052534F" w:rsidRDefault="0052534F" w:rsidP="00F11EDE">
            <w:pPr>
              <w:jc w:val="both"/>
            </w:pPr>
            <w:proofErr w:type="gramStart"/>
            <w:r>
              <w:t>2023-dosud</w:t>
            </w:r>
            <w:proofErr w:type="gramEnd"/>
            <w:r>
              <w:t xml:space="preserve">: Univerzita Tomáše Bati ve Zlíně, Fakulta multimediálních </w:t>
            </w:r>
            <w:r w:rsidR="007B5EB2">
              <w:t>komunikací, odborný</w:t>
            </w:r>
            <w:r>
              <w:t xml:space="preserve"> asistent</w:t>
            </w:r>
          </w:p>
          <w:p w14:paraId="7BA0BA35" w14:textId="7D4401E7" w:rsidR="0052534F" w:rsidRDefault="007B5EB2" w:rsidP="00F11EDE">
            <w:pPr>
              <w:jc w:val="both"/>
            </w:pPr>
            <w:r>
              <w:t>2018</w:t>
            </w:r>
            <w:r w:rsidR="007E517B">
              <w:t>-</w:t>
            </w:r>
            <w:r>
              <w:t>2022</w:t>
            </w:r>
            <w:r w:rsidR="0052534F">
              <w:t xml:space="preserve">: Univerzita Tomáše Bati ve Zlíně, Fakulta multimediálních </w:t>
            </w:r>
            <w:r>
              <w:t xml:space="preserve">komunikací, </w:t>
            </w:r>
            <w:proofErr w:type="spellStart"/>
            <w:r>
              <w:t>extrerní</w:t>
            </w:r>
            <w:proofErr w:type="spellEnd"/>
            <w:r w:rsidR="0052534F">
              <w:t xml:space="preserve"> pedagog</w:t>
            </w:r>
          </w:p>
          <w:p w14:paraId="60148ACC" w14:textId="3509F20E" w:rsidR="0052534F" w:rsidRDefault="007B5EB2" w:rsidP="00F11EDE">
            <w:pPr>
              <w:jc w:val="both"/>
            </w:pPr>
            <w:r>
              <w:t>2019</w:t>
            </w:r>
            <w:r w:rsidR="007E517B">
              <w:t>-</w:t>
            </w:r>
            <w:r>
              <w:t>2022:</w:t>
            </w:r>
            <w:r w:rsidR="0052534F">
              <w:t xml:space="preserve"> Univerzita Tomáše Bati, </w:t>
            </w:r>
            <w:r w:rsidR="00400E12">
              <w:t>CVO – centrum</w:t>
            </w:r>
            <w:r w:rsidR="0052534F">
              <w:t xml:space="preserve"> výzkumu obouvání, projektový pracovník, výzkumník (inovace v obouvání)</w:t>
            </w:r>
          </w:p>
          <w:p w14:paraId="0F1DA494" w14:textId="30EF4E30" w:rsidR="0052534F" w:rsidRDefault="0052534F" w:rsidP="00F11EDE">
            <w:pPr>
              <w:jc w:val="both"/>
            </w:pPr>
            <w:proofErr w:type="gramStart"/>
            <w:r>
              <w:t>2016-dosud</w:t>
            </w:r>
            <w:proofErr w:type="gramEnd"/>
            <w:r>
              <w:t xml:space="preserve">: </w:t>
            </w:r>
            <w:proofErr w:type="spellStart"/>
            <w:r>
              <w:t>The</w:t>
            </w:r>
            <w:proofErr w:type="spellEnd"/>
            <w:r>
              <w:t xml:space="preserve"> </w:t>
            </w:r>
            <w:proofErr w:type="spellStart"/>
            <w:r>
              <w:t>Footwearists</w:t>
            </w:r>
            <w:proofErr w:type="spellEnd"/>
            <w:r>
              <w:t>, externí pedagog pro design a inovace v </w:t>
            </w:r>
            <w:r w:rsidR="007B5EB2">
              <w:t>obouvání,</w:t>
            </w:r>
            <w:r>
              <w:t xml:space="preserve"> Španělsko</w:t>
            </w:r>
          </w:p>
          <w:p w14:paraId="7F3F8DE4" w14:textId="08E07792" w:rsidR="0052534F" w:rsidRDefault="0052534F" w:rsidP="00F11EDE">
            <w:pPr>
              <w:jc w:val="both"/>
            </w:pPr>
            <w:proofErr w:type="gramStart"/>
            <w:r>
              <w:t>2015-dosud</w:t>
            </w:r>
            <w:proofErr w:type="gramEnd"/>
            <w:r>
              <w:t xml:space="preserve">: KAVE </w:t>
            </w:r>
            <w:proofErr w:type="spellStart"/>
            <w:r>
              <w:t>footwear</w:t>
            </w:r>
            <w:proofErr w:type="spellEnd"/>
            <w:r>
              <w:t xml:space="preserve"> s.r.o. – zakladatelka, kreativní ředitelka</w:t>
            </w:r>
          </w:p>
          <w:p w14:paraId="443352A6" w14:textId="04EE7167" w:rsidR="0052534F" w:rsidRDefault="0052534F" w:rsidP="00F11EDE">
            <w:pPr>
              <w:jc w:val="both"/>
            </w:pPr>
            <w:proofErr w:type="gramStart"/>
            <w:r>
              <w:t>2015-dosud</w:t>
            </w:r>
            <w:proofErr w:type="gramEnd"/>
            <w:r>
              <w:t>: OSVČ – design, modelářství, vývoj a výroba obuvi, branding, tvorba konceptu a značky, coaching</w:t>
            </w:r>
          </w:p>
          <w:p w14:paraId="7FF676A7" w14:textId="77777777" w:rsidR="0052534F" w:rsidRDefault="0052534F" w:rsidP="00F11EDE">
            <w:pPr>
              <w:jc w:val="both"/>
            </w:pPr>
            <w:r>
              <w:t xml:space="preserve">Spolupráce: </w:t>
            </w:r>
            <w:proofErr w:type="spellStart"/>
            <w:r>
              <w:t>NeoEco</w:t>
            </w:r>
            <w:proofErr w:type="spellEnd"/>
            <w:r>
              <w:t xml:space="preserve">, </w:t>
            </w:r>
            <w:proofErr w:type="spellStart"/>
            <w:r>
              <w:t>PrimeAsia</w:t>
            </w:r>
            <w:proofErr w:type="spellEnd"/>
            <w:r>
              <w:t xml:space="preserve">, </w:t>
            </w:r>
            <w:proofErr w:type="spellStart"/>
            <w:r>
              <w:t>Timberland</w:t>
            </w:r>
            <w:proofErr w:type="spellEnd"/>
            <w:r>
              <w:t xml:space="preserve">, Adidas, </w:t>
            </w:r>
            <w:proofErr w:type="spellStart"/>
            <w:r>
              <w:t>Solemaker</w:t>
            </w:r>
            <w:proofErr w:type="spellEnd"/>
            <w:r>
              <w:t xml:space="preserve">, Brand New </w:t>
            </w:r>
            <w:proofErr w:type="spellStart"/>
            <w:r>
              <w:t>Day</w:t>
            </w:r>
            <w:proofErr w:type="spellEnd"/>
            <w:r>
              <w:t xml:space="preserve">, Stahl, Atom </w:t>
            </w:r>
            <w:proofErr w:type="spellStart"/>
            <w:r>
              <w:t>Lab</w:t>
            </w:r>
            <w:proofErr w:type="spellEnd"/>
          </w:p>
          <w:p w14:paraId="4CE0E0F9" w14:textId="77777777" w:rsidR="0052534F" w:rsidRDefault="0052534F" w:rsidP="00E07864">
            <w:pPr>
              <w:spacing w:after="60"/>
              <w:rPr>
                <w:color w:val="221E1F"/>
              </w:rPr>
            </w:pPr>
            <w:r>
              <w:t>2014-</w:t>
            </w:r>
            <w:r w:rsidR="007B5EB2">
              <w:t>2015:</w:t>
            </w:r>
            <w:r>
              <w:t xml:space="preserve"> </w:t>
            </w:r>
            <w:proofErr w:type="spellStart"/>
            <w:r w:rsidRPr="007E0592">
              <w:rPr>
                <w:color w:val="221E1F"/>
              </w:rPr>
              <w:t>Bezalel</w:t>
            </w:r>
            <w:proofErr w:type="spellEnd"/>
            <w:r w:rsidRPr="007E0592">
              <w:rPr>
                <w:color w:val="221E1F"/>
              </w:rPr>
              <w:t xml:space="preserve"> </w:t>
            </w:r>
            <w:proofErr w:type="spellStart"/>
            <w:r w:rsidRPr="007E0592">
              <w:rPr>
                <w:color w:val="221E1F"/>
              </w:rPr>
              <w:t>Academy</w:t>
            </w:r>
            <w:proofErr w:type="spellEnd"/>
            <w:r w:rsidRPr="007E0592">
              <w:rPr>
                <w:color w:val="221E1F"/>
              </w:rPr>
              <w:t xml:space="preserve"> </w:t>
            </w:r>
            <w:proofErr w:type="spellStart"/>
            <w:r w:rsidRPr="007E0592">
              <w:rPr>
                <w:color w:val="221E1F"/>
              </w:rPr>
              <w:t>of</w:t>
            </w:r>
            <w:proofErr w:type="spellEnd"/>
            <w:r w:rsidRPr="007E0592">
              <w:rPr>
                <w:color w:val="221E1F"/>
              </w:rPr>
              <w:t xml:space="preserve"> </w:t>
            </w:r>
            <w:proofErr w:type="spellStart"/>
            <w:r w:rsidRPr="007E0592">
              <w:rPr>
                <w:color w:val="221E1F"/>
              </w:rPr>
              <w:t>arts</w:t>
            </w:r>
            <w:proofErr w:type="spellEnd"/>
            <w:r w:rsidRPr="007E0592">
              <w:rPr>
                <w:color w:val="221E1F"/>
              </w:rPr>
              <w:t xml:space="preserve"> and design in Jerusalem, asistent pedagoga, </w:t>
            </w:r>
            <w:r>
              <w:rPr>
                <w:color w:val="221E1F"/>
              </w:rPr>
              <w:t xml:space="preserve">katedra: </w:t>
            </w:r>
            <w:proofErr w:type="spellStart"/>
            <w:r w:rsidRPr="007E0592">
              <w:rPr>
                <w:color w:val="221E1F"/>
              </w:rPr>
              <w:t>Fashion</w:t>
            </w:r>
            <w:proofErr w:type="spellEnd"/>
            <w:r w:rsidRPr="007E0592">
              <w:rPr>
                <w:color w:val="221E1F"/>
              </w:rPr>
              <w:t xml:space="preserve"> and </w:t>
            </w:r>
            <w:proofErr w:type="spellStart"/>
            <w:r w:rsidRPr="007E0592">
              <w:rPr>
                <w:color w:val="221E1F"/>
              </w:rPr>
              <w:t>je</w:t>
            </w:r>
            <w:r>
              <w:rPr>
                <w:color w:val="221E1F"/>
              </w:rPr>
              <w:t>w</w:t>
            </w:r>
            <w:r w:rsidRPr="007E0592">
              <w:rPr>
                <w:color w:val="221E1F"/>
              </w:rPr>
              <w:t>elry</w:t>
            </w:r>
            <w:proofErr w:type="spellEnd"/>
            <w:r>
              <w:rPr>
                <w:color w:val="221E1F"/>
              </w:rPr>
              <w:t xml:space="preserve">, obor: </w:t>
            </w:r>
            <w:proofErr w:type="spellStart"/>
            <w:r>
              <w:rPr>
                <w:color w:val="221E1F"/>
              </w:rPr>
              <w:t>Footwear</w:t>
            </w:r>
            <w:proofErr w:type="spellEnd"/>
            <w:r>
              <w:rPr>
                <w:color w:val="221E1F"/>
              </w:rPr>
              <w:t xml:space="preserve"> design</w:t>
            </w:r>
          </w:p>
          <w:p w14:paraId="150A2AC2" w14:textId="2176E178" w:rsidR="00A15363" w:rsidRPr="00BA716C" w:rsidRDefault="00A44C7D" w:rsidP="00BA716C">
            <w:pPr>
              <w:spacing w:after="60"/>
              <w:rPr>
                <w:color w:val="221E1F"/>
              </w:rPr>
            </w:pPr>
            <w:ins w:id="564" w:author="Hana Ponížilová" w:date="2025-08-07T07:17:00Z">
              <w:r>
                <w:rPr>
                  <w:color w:val="221E1F"/>
                </w:rPr>
                <w:t>G</w:t>
              </w:r>
            </w:ins>
            <w:ins w:id="565" w:author="Hana Ponížilová" w:date="2025-08-06T07:20:00Z">
              <w:r w:rsidR="00016BD5">
                <w:rPr>
                  <w:color w:val="221E1F"/>
                </w:rPr>
                <w:t>arantovan</w:t>
              </w:r>
            </w:ins>
            <w:ins w:id="566" w:author="Hana Ponížilová" w:date="2025-08-07T07:17:00Z">
              <w:r>
                <w:rPr>
                  <w:color w:val="221E1F"/>
                </w:rPr>
                <w:t>é</w:t>
              </w:r>
            </w:ins>
            <w:ins w:id="567" w:author="Hana Ponížilová" w:date="2025-08-06T07:20:00Z">
              <w:r w:rsidR="00016BD5">
                <w:rPr>
                  <w:color w:val="221E1F"/>
                </w:rPr>
                <w:t xml:space="preserve"> s</w:t>
              </w:r>
            </w:ins>
            <w:ins w:id="568" w:author="Hana Ponížilová" w:date="2025-08-06T07:11:00Z">
              <w:r w:rsidR="00DA68D9">
                <w:rPr>
                  <w:color w:val="221E1F"/>
                </w:rPr>
                <w:t>tudijn</w:t>
              </w:r>
            </w:ins>
            <w:ins w:id="569" w:author="Hana Ponížilová" w:date="2025-08-07T07:17:00Z">
              <w:r>
                <w:rPr>
                  <w:color w:val="221E1F"/>
                </w:rPr>
                <w:t>í</w:t>
              </w:r>
            </w:ins>
            <w:ins w:id="570" w:author="Hana Ponížilová" w:date="2025-08-06T07:11:00Z">
              <w:r w:rsidR="00DA68D9">
                <w:rPr>
                  <w:color w:val="221E1F"/>
                </w:rPr>
                <w:t xml:space="preserve"> program</w:t>
              </w:r>
            </w:ins>
            <w:ins w:id="571" w:author="Hana Ponížilová" w:date="2025-08-07T07:17:00Z">
              <w:r>
                <w:rPr>
                  <w:color w:val="221E1F"/>
                </w:rPr>
                <w:t>y</w:t>
              </w:r>
            </w:ins>
            <w:ins w:id="572" w:author="Hana Ponížilová" w:date="2025-08-06T07:11:00Z">
              <w:r w:rsidR="00DA68D9">
                <w:rPr>
                  <w:color w:val="221E1F"/>
                </w:rPr>
                <w:t>/obor</w:t>
              </w:r>
            </w:ins>
            <w:ins w:id="573" w:author="Hana Ponížilová" w:date="2025-08-07T07:17:00Z">
              <w:r>
                <w:rPr>
                  <w:color w:val="221E1F"/>
                </w:rPr>
                <w:t>y</w:t>
              </w:r>
            </w:ins>
            <w:ins w:id="574" w:author="Hana Ponížilová" w:date="2025-08-06T07:11:00Z">
              <w:r w:rsidR="00DA68D9">
                <w:rPr>
                  <w:color w:val="221E1F"/>
                </w:rPr>
                <w:t xml:space="preserve"> za posledních 10 let: </w:t>
              </w:r>
            </w:ins>
            <w:ins w:id="575" w:author="Hana Ponížilová" w:date="2025-08-06T07:20:00Z">
              <w:r w:rsidR="00016BD5">
                <w:rPr>
                  <w:color w:val="221E1F"/>
                </w:rPr>
                <w:t>0</w:t>
              </w:r>
            </w:ins>
          </w:p>
        </w:tc>
      </w:tr>
      <w:tr w:rsidR="0052534F" w14:paraId="32770C82" w14:textId="77777777" w:rsidTr="00F11EDE">
        <w:trPr>
          <w:trHeight w:val="250"/>
        </w:trPr>
        <w:tc>
          <w:tcPr>
            <w:tcW w:w="9814" w:type="dxa"/>
            <w:gridSpan w:val="13"/>
            <w:shd w:val="clear" w:color="auto" w:fill="F7CAAC"/>
          </w:tcPr>
          <w:p w14:paraId="0A567945" w14:textId="77777777" w:rsidR="0052534F" w:rsidRDefault="0052534F" w:rsidP="00F11EDE">
            <w:pPr>
              <w:jc w:val="both"/>
            </w:pPr>
            <w:r>
              <w:rPr>
                <w:b/>
              </w:rPr>
              <w:t>Zkušenosti s vedením kvalifikačních a rigorózních prací</w:t>
            </w:r>
          </w:p>
        </w:tc>
      </w:tr>
      <w:tr w:rsidR="0052534F" w14:paraId="28480465" w14:textId="77777777" w:rsidTr="00F11EDE">
        <w:trPr>
          <w:trHeight w:val="328"/>
        </w:trPr>
        <w:tc>
          <w:tcPr>
            <w:tcW w:w="9814" w:type="dxa"/>
            <w:gridSpan w:val="13"/>
          </w:tcPr>
          <w:p w14:paraId="1C2792CC" w14:textId="77777777" w:rsidR="0052534F" w:rsidRPr="008326F7" w:rsidRDefault="0052534F" w:rsidP="00F11EDE">
            <w:pPr>
              <w:jc w:val="both"/>
              <w:rPr>
                <w:rFonts w:eastAsia="Calibri"/>
              </w:rPr>
            </w:pPr>
            <w:r w:rsidRPr="008326F7">
              <w:rPr>
                <w:rFonts w:eastAsia="Calibri"/>
              </w:rPr>
              <w:t xml:space="preserve">Bakalářské práce: </w:t>
            </w:r>
            <w:r>
              <w:rPr>
                <w:rFonts w:eastAsia="Calibri"/>
              </w:rPr>
              <w:t>2</w:t>
            </w:r>
          </w:p>
          <w:p w14:paraId="35375F19" w14:textId="77777777" w:rsidR="0052534F" w:rsidRDefault="0052534F" w:rsidP="00F11EDE">
            <w:pPr>
              <w:jc w:val="both"/>
            </w:pPr>
            <w:r w:rsidRPr="008326F7">
              <w:rPr>
                <w:rFonts w:eastAsia="Calibri"/>
              </w:rPr>
              <w:t xml:space="preserve">Diplomové práce: </w:t>
            </w:r>
            <w:r>
              <w:rPr>
                <w:rFonts w:eastAsia="Calibri"/>
              </w:rPr>
              <w:t>1</w:t>
            </w:r>
          </w:p>
        </w:tc>
      </w:tr>
      <w:tr w:rsidR="0052534F" w14:paraId="23DF77E9" w14:textId="77777777" w:rsidTr="00F11EDE">
        <w:trPr>
          <w:cantSplit/>
        </w:trPr>
        <w:tc>
          <w:tcPr>
            <w:tcW w:w="3152" w:type="dxa"/>
            <w:gridSpan w:val="3"/>
            <w:tcBorders>
              <w:top w:val="single" w:sz="12" w:space="0" w:color="auto"/>
            </w:tcBorders>
            <w:shd w:val="clear" w:color="auto" w:fill="F7CAAC"/>
          </w:tcPr>
          <w:p w14:paraId="6DDD6703" w14:textId="77777777" w:rsidR="0052534F" w:rsidRDefault="0052534F" w:rsidP="00F11EDE">
            <w:pPr>
              <w:jc w:val="both"/>
            </w:pPr>
            <w:r>
              <w:rPr>
                <w:b/>
              </w:rPr>
              <w:t xml:space="preserve">Obor habilitačního řízení </w:t>
            </w:r>
          </w:p>
        </w:tc>
        <w:tc>
          <w:tcPr>
            <w:tcW w:w="1984" w:type="dxa"/>
            <w:gridSpan w:val="2"/>
            <w:tcBorders>
              <w:top w:val="single" w:sz="12" w:space="0" w:color="auto"/>
            </w:tcBorders>
            <w:shd w:val="clear" w:color="auto" w:fill="F7CAAC"/>
          </w:tcPr>
          <w:p w14:paraId="61C5D380" w14:textId="77777777" w:rsidR="0052534F" w:rsidRDefault="0052534F" w:rsidP="00F11EDE">
            <w:pPr>
              <w:jc w:val="both"/>
            </w:pPr>
            <w:r>
              <w:rPr>
                <w:b/>
              </w:rPr>
              <w:t>Rok udělení hodnosti</w:t>
            </w:r>
          </w:p>
        </w:tc>
        <w:tc>
          <w:tcPr>
            <w:tcW w:w="2552" w:type="dxa"/>
            <w:gridSpan w:val="3"/>
            <w:tcBorders>
              <w:top w:val="single" w:sz="12" w:space="0" w:color="auto"/>
              <w:right w:val="single" w:sz="12" w:space="0" w:color="auto"/>
            </w:tcBorders>
            <w:shd w:val="clear" w:color="auto" w:fill="F7CAAC"/>
          </w:tcPr>
          <w:p w14:paraId="7D4FC79D" w14:textId="77777777" w:rsidR="0052534F" w:rsidRDefault="0052534F" w:rsidP="00F11EDE">
            <w:pPr>
              <w:jc w:val="both"/>
            </w:pPr>
            <w:r>
              <w:rPr>
                <w:b/>
              </w:rPr>
              <w:t>Řízení konáno na VŠ</w:t>
            </w:r>
          </w:p>
        </w:tc>
        <w:tc>
          <w:tcPr>
            <w:tcW w:w="2126" w:type="dxa"/>
            <w:gridSpan w:val="5"/>
            <w:tcBorders>
              <w:top w:val="single" w:sz="12" w:space="0" w:color="auto"/>
              <w:left w:val="single" w:sz="12" w:space="0" w:color="auto"/>
            </w:tcBorders>
            <w:shd w:val="clear" w:color="auto" w:fill="F7CAAC"/>
          </w:tcPr>
          <w:p w14:paraId="78A9C45F" w14:textId="77777777" w:rsidR="0052534F" w:rsidRDefault="0052534F" w:rsidP="00F11EDE">
            <w:pPr>
              <w:jc w:val="both"/>
              <w:rPr>
                <w:b/>
              </w:rPr>
            </w:pPr>
            <w:r>
              <w:rPr>
                <w:b/>
              </w:rPr>
              <w:t>Ohlasy publikací</w:t>
            </w:r>
          </w:p>
        </w:tc>
      </w:tr>
      <w:tr w:rsidR="0052534F" w14:paraId="0DCECE65" w14:textId="77777777" w:rsidTr="00F11EDE">
        <w:trPr>
          <w:cantSplit/>
        </w:trPr>
        <w:tc>
          <w:tcPr>
            <w:tcW w:w="3152" w:type="dxa"/>
            <w:gridSpan w:val="3"/>
          </w:tcPr>
          <w:p w14:paraId="4F07E1D0" w14:textId="77777777" w:rsidR="0052534F" w:rsidRDefault="0052534F" w:rsidP="00F11EDE">
            <w:pPr>
              <w:jc w:val="both"/>
            </w:pPr>
          </w:p>
        </w:tc>
        <w:tc>
          <w:tcPr>
            <w:tcW w:w="1984" w:type="dxa"/>
            <w:gridSpan w:val="2"/>
          </w:tcPr>
          <w:p w14:paraId="7C6EBCEE" w14:textId="77777777" w:rsidR="0052534F" w:rsidRDefault="0052534F" w:rsidP="00F11EDE">
            <w:pPr>
              <w:jc w:val="both"/>
            </w:pPr>
          </w:p>
        </w:tc>
        <w:tc>
          <w:tcPr>
            <w:tcW w:w="2552" w:type="dxa"/>
            <w:gridSpan w:val="3"/>
            <w:tcBorders>
              <w:right w:val="single" w:sz="12" w:space="0" w:color="auto"/>
            </w:tcBorders>
          </w:tcPr>
          <w:p w14:paraId="3F52E488" w14:textId="77777777" w:rsidR="0052534F" w:rsidRDefault="0052534F" w:rsidP="00F11EDE">
            <w:pPr>
              <w:jc w:val="both"/>
            </w:pPr>
          </w:p>
        </w:tc>
        <w:tc>
          <w:tcPr>
            <w:tcW w:w="709" w:type="dxa"/>
            <w:gridSpan w:val="3"/>
            <w:tcBorders>
              <w:left w:val="single" w:sz="12" w:space="0" w:color="auto"/>
            </w:tcBorders>
            <w:shd w:val="clear" w:color="auto" w:fill="F7CAAC"/>
          </w:tcPr>
          <w:p w14:paraId="6A1608CD" w14:textId="77777777" w:rsidR="0052534F" w:rsidRPr="00F20AEF" w:rsidRDefault="0052534F" w:rsidP="00F11EDE">
            <w:pPr>
              <w:jc w:val="both"/>
            </w:pPr>
            <w:proofErr w:type="spellStart"/>
            <w:r w:rsidRPr="00F20AEF">
              <w:rPr>
                <w:b/>
              </w:rPr>
              <w:t>WoS</w:t>
            </w:r>
            <w:proofErr w:type="spellEnd"/>
          </w:p>
        </w:tc>
        <w:tc>
          <w:tcPr>
            <w:tcW w:w="708" w:type="dxa"/>
            <w:shd w:val="clear" w:color="auto" w:fill="F7CAAC"/>
          </w:tcPr>
          <w:p w14:paraId="6A5C80AE" w14:textId="77777777" w:rsidR="0052534F" w:rsidRPr="00F20AEF" w:rsidRDefault="0052534F" w:rsidP="00F11EDE">
            <w:pPr>
              <w:jc w:val="both"/>
              <w:rPr>
                <w:sz w:val="18"/>
              </w:rPr>
            </w:pPr>
            <w:proofErr w:type="spellStart"/>
            <w:r w:rsidRPr="00F20AEF">
              <w:rPr>
                <w:b/>
                <w:sz w:val="18"/>
              </w:rPr>
              <w:t>Scopus</w:t>
            </w:r>
            <w:proofErr w:type="spellEnd"/>
          </w:p>
        </w:tc>
        <w:tc>
          <w:tcPr>
            <w:tcW w:w="709" w:type="dxa"/>
            <w:shd w:val="clear" w:color="auto" w:fill="F7CAAC"/>
          </w:tcPr>
          <w:p w14:paraId="79C175BD" w14:textId="77777777" w:rsidR="0052534F" w:rsidRDefault="0052534F" w:rsidP="00F11EDE">
            <w:pPr>
              <w:jc w:val="both"/>
            </w:pPr>
            <w:r>
              <w:rPr>
                <w:b/>
                <w:sz w:val="18"/>
              </w:rPr>
              <w:t>ostatní</w:t>
            </w:r>
          </w:p>
        </w:tc>
      </w:tr>
      <w:tr w:rsidR="0052534F" w14:paraId="3179F275" w14:textId="77777777" w:rsidTr="00F11EDE">
        <w:trPr>
          <w:cantSplit/>
          <w:trHeight w:val="70"/>
        </w:trPr>
        <w:tc>
          <w:tcPr>
            <w:tcW w:w="3152" w:type="dxa"/>
            <w:gridSpan w:val="3"/>
            <w:shd w:val="clear" w:color="auto" w:fill="F7CAAC"/>
          </w:tcPr>
          <w:p w14:paraId="51D0C08C" w14:textId="77777777" w:rsidR="0052534F" w:rsidRDefault="0052534F" w:rsidP="00F11EDE">
            <w:pPr>
              <w:jc w:val="both"/>
            </w:pPr>
            <w:r>
              <w:rPr>
                <w:b/>
              </w:rPr>
              <w:t>Obor jmenovacího řízení</w:t>
            </w:r>
          </w:p>
        </w:tc>
        <w:tc>
          <w:tcPr>
            <w:tcW w:w="1984" w:type="dxa"/>
            <w:gridSpan w:val="2"/>
            <w:shd w:val="clear" w:color="auto" w:fill="F7CAAC"/>
          </w:tcPr>
          <w:p w14:paraId="50779C1E" w14:textId="77777777" w:rsidR="0052534F" w:rsidRDefault="0052534F" w:rsidP="00F11EDE">
            <w:pPr>
              <w:jc w:val="both"/>
            </w:pPr>
            <w:r>
              <w:rPr>
                <w:b/>
              </w:rPr>
              <w:t>Rok udělení hodnosti</w:t>
            </w:r>
          </w:p>
        </w:tc>
        <w:tc>
          <w:tcPr>
            <w:tcW w:w="2552" w:type="dxa"/>
            <w:gridSpan w:val="3"/>
            <w:tcBorders>
              <w:right w:val="single" w:sz="12" w:space="0" w:color="auto"/>
            </w:tcBorders>
            <w:shd w:val="clear" w:color="auto" w:fill="F7CAAC"/>
          </w:tcPr>
          <w:p w14:paraId="17ACFBE6" w14:textId="77777777" w:rsidR="0052534F" w:rsidRDefault="0052534F" w:rsidP="00F11EDE">
            <w:pPr>
              <w:jc w:val="both"/>
            </w:pPr>
            <w:r>
              <w:rPr>
                <w:b/>
              </w:rPr>
              <w:t>Řízení konáno na VŠ</w:t>
            </w:r>
          </w:p>
        </w:tc>
        <w:tc>
          <w:tcPr>
            <w:tcW w:w="709" w:type="dxa"/>
            <w:gridSpan w:val="3"/>
            <w:tcBorders>
              <w:left w:val="single" w:sz="12" w:space="0" w:color="auto"/>
            </w:tcBorders>
          </w:tcPr>
          <w:p w14:paraId="62486797" w14:textId="77777777" w:rsidR="0052534F" w:rsidRPr="00F20AEF" w:rsidRDefault="0052534F" w:rsidP="00F11EDE">
            <w:pPr>
              <w:jc w:val="both"/>
              <w:rPr>
                <w:b/>
              </w:rPr>
            </w:pPr>
          </w:p>
        </w:tc>
        <w:tc>
          <w:tcPr>
            <w:tcW w:w="708" w:type="dxa"/>
          </w:tcPr>
          <w:p w14:paraId="0EBAFF2C" w14:textId="77777777" w:rsidR="0052534F" w:rsidRPr="00F20AEF" w:rsidRDefault="0052534F" w:rsidP="00F11EDE">
            <w:pPr>
              <w:jc w:val="both"/>
              <w:rPr>
                <w:b/>
              </w:rPr>
            </w:pPr>
          </w:p>
        </w:tc>
        <w:tc>
          <w:tcPr>
            <w:tcW w:w="709" w:type="dxa"/>
          </w:tcPr>
          <w:p w14:paraId="36DC035E" w14:textId="77777777" w:rsidR="0052534F" w:rsidRDefault="0052534F" w:rsidP="00F11EDE">
            <w:pPr>
              <w:jc w:val="both"/>
              <w:rPr>
                <w:b/>
              </w:rPr>
            </w:pPr>
          </w:p>
        </w:tc>
      </w:tr>
      <w:tr w:rsidR="0052534F" w14:paraId="27A69CA2" w14:textId="77777777" w:rsidTr="00F11EDE">
        <w:trPr>
          <w:trHeight w:val="205"/>
        </w:trPr>
        <w:tc>
          <w:tcPr>
            <w:tcW w:w="3152" w:type="dxa"/>
            <w:gridSpan w:val="3"/>
          </w:tcPr>
          <w:p w14:paraId="2E574D05" w14:textId="77777777" w:rsidR="0052534F" w:rsidRDefault="0052534F" w:rsidP="00F11EDE">
            <w:pPr>
              <w:jc w:val="both"/>
            </w:pPr>
          </w:p>
        </w:tc>
        <w:tc>
          <w:tcPr>
            <w:tcW w:w="1984" w:type="dxa"/>
            <w:gridSpan w:val="2"/>
          </w:tcPr>
          <w:p w14:paraId="66327C7A" w14:textId="77777777" w:rsidR="0052534F" w:rsidRDefault="0052534F" w:rsidP="00F11EDE">
            <w:pPr>
              <w:jc w:val="both"/>
            </w:pPr>
          </w:p>
        </w:tc>
        <w:tc>
          <w:tcPr>
            <w:tcW w:w="2552" w:type="dxa"/>
            <w:gridSpan w:val="3"/>
            <w:tcBorders>
              <w:right w:val="single" w:sz="12" w:space="0" w:color="auto"/>
            </w:tcBorders>
          </w:tcPr>
          <w:p w14:paraId="39DE2EFC" w14:textId="77777777" w:rsidR="0052534F" w:rsidRDefault="0052534F" w:rsidP="00F11EDE">
            <w:pPr>
              <w:jc w:val="both"/>
            </w:pPr>
          </w:p>
        </w:tc>
        <w:tc>
          <w:tcPr>
            <w:tcW w:w="1417" w:type="dxa"/>
            <w:gridSpan w:val="4"/>
            <w:tcBorders>
              <w:left w:val="single" w:sz="12" w:space="0" w:color="auto"/>
            </w:tcBorders>
            <w:shd w:val="clear" w:color="auto" w:fill="FBD4B4"/>
            <w:vAlign w:val="center"/>
          </w:tcPr>
          <w:p w14:paraId="1BBD4B25" w14:textId="77777777" w:rsidR="0052534F" w:rsidRPr="00F20AEF" w:rsidRDefault="0052534F" w:rsidP="00F11EDE">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9" w:type="dxa"/>
            <w:vAlign w:val="center"/>
          </w:tcPr>
          <w:p w14:paraId="47F89CDD" w14:textId="77777777" w:rsidR="0052534F" w:rsidRDefault="0052534F" w:rsidP="00F11EDE">
            <w:pPr>
              <w:rPr>
                <w:b/>
              </w:rPr>
            </w:pPr>
            <w:r>
              <w:rPr>
                <w:b/>
              </w:rPr>
              <w:t xml:space="preserve">    /</w:t>
            </w:r>
          </w:p>
        </w:tc>
      </w:tr>
    </w:tbl>
    <w:p w14:paraId="2383ED80" w14:textId="7AEC5F37" w:rsidR="0008598E" w:rsidRDefault="0008598E"/>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461"/>
        <w:gridCol w:w="709"/>
        <w:gridCol w:w="2126"/>
      </w:tblGrid>
      <w:tr w:rsidR="00DF6312" w14:paraId="052101BF" w14:textId="77777777" w:rsidTr="00F11EDE">
        <w:tc>
          <w:tcPr>
            <w:tcW w:w="9814" w:type="dxa"/>
            <w:gridSpan w:val="4"/>
            <w:shd w:val="clear" w:color="auto" w:fill="F7CAAC"/>
          </w:tcPr>
          <w:p w14:paraId="2491B6DD" w14:textId="77777777" w:rsidR="00DF6312" w:rsidRDefault="00DF6312" w:rsidP="00F11ED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DF6312" w14:paraId="7B8FFB56" w14:textId="77777777" w:rsidTr="00F11EDE">
        <w:trPr>
          <w:trHeight w:val="62"/>
        </w:trPr>
        <w:tc>
          <w:tcPr>
            <w:tcW w:w="9814" w:type="dxa"/>
            <w:gridSpan w:val="4"/>
          </w:tcPr>
          <w:p w14:paraId="5E4CBE79" w14:textId="1096DAF1" w:rsidR="00DF6312" w:rsidRPr="00BD4C35" w:rsidRDefault="00DF6312" w:rsidP="009E577C">
            <w:pPr>
              <w:rPr>
                <w:color w:val="221E1F"/>
              </w:rPr>
            </w:pPr>
            <w:r w:rsidRPr="00BD4C35">
              <w:rPr>
                <w:color w:val="221E1F"/>
              </w:rPr>
              <w:t xml:space="preserve">2021: RED DOT – </w:t>
            </w:r>
            <w:proofErr w:type="spellStart"/>
            <w:r w:rsidRPr="00BD4C35">
              <w:rPr>
                <w:color w:val="221E1F"/>
              </w:rPr>
              <w:t>High</w:t>
            </w:r>
            <w:proofErr w:type="spellEnd"/>
            <w:r w:rsidRPr="00BD4C35">
              <w:rPr>
                <w:color w:val="221E1F"/>
              </w:rPr>
              <w:t xml:space="preserve"> Tech </w:t>
            </w:r>
            <w:proofErr w:type="spellStart"/>
            <w:r w:rsidRPr="00BD4C35">
              <w:rPr>
                <w:color w:val="221E1F"/>
              </w:rPr>
              <w:t>footwear</w:t>
            </w:r>
            <w:proofErr w:type="spellEnd"/>
            <w:r w:rsidRPr="00BD4C35">
              <w:rPr>
                <w:color w:val="221E1F"/>
              </w:rPr>
              <w:t xml:space="preserve"> skin (ZETA, financováno: TAČR, </w:t>
            </w:r>
            <w:proofErr w:type="spellStart"/>
            <w:r w:rsidRPr="00BD4C35">
              <w:rPr>
                <w:color w:val="221E1F"/>
              </w:rPr>
              <w:t>project</w:t>
            </w:r>
            <w:proofErr w:type="spellEnd"/>
            <w:r w:rsidRPr="00BD4C35">
              <w:rPr>
                <w:color w:val="221E1F"/>
              </w:rPr>
              <w:t>: TJ02000125)</w:t>
            </w:r>
          </w:p>
          <w:p w14:paraId="413409BD" w14:textId="72D0AFAF" w:rsidR="00DF6312" w:rsidRPr="00BD4C35" w:rsidRDefault="00DF6312" w:rsidP="009E577C">
            <w:pPr>
              <w:rPr>
                <w:color w:val="221E1F"/>
              </w:rPr>
            </w:pPr>
            <w:r w:rsidRPr="00BD4C35">
              <w:rPr>
                <w:color w:val="221E1F"/>
              </w:rPr>
              <w:t xml:space="preserve">2021: GERMAN INNOVATION AWARD, 1. místo – </w:t>
            </w:r>
            <w:proofErr w:type="spellStart"/>
            <w:r w:rsidRPr="00BD4C35">
              <w:rPr>
                <w:color w:val="221E1F"/>
              </w:rPr>
              <w:t>High</w:t>
            </w:r>
            <w:proofErr w:type="spellEnd"/>
            <w:r w:rsidRPr="00BD4C35">
              <w:rPr>
                <w:color w:val="221E1F"/>
              </w:rPr>
              <w:t xml:space="preserve"> Tech </w:t>
            </w:r>
            <w:proofErr w:type="spellStart"/>
            <w:r w:rsidRPr="00BD4C35">
              <w:rPr>
                <w:color w:val="221E1F"/>
              </w:rPr>
              <w:t>footwear</w:t>
            </w:r>
            <w:proofErr w:type="spellEnd"/>
            <w:r w:rsidRPr="00BD4C35">
              <w:rPr>
                <w:color w:val="221E1F"/>
              </w:rPr>
              <w:t xml:space="preserve"> skin (ZETA, financováno: TAČR, </w:t>
            </w:r>
            <w:proofErr w:type="spellStart"/>
            <w:r w:rsidRPr="00BD4C35">
              <w:rPr>
                <w:color w:val="221E1F"/>
              </w:rPr>
              <w:t>project</w:t>
            </w:r>
            <w:proofErr w:type="spellEnd"/>
            <w:r w:rsidRPr="00BD4C35">
              <w:rPr>
                <w:color w:val="221E1F"/>
              </w:rPr>
              <w:t>: TJ02000125)</w:t>
            </w:r>
          </w:p>
          <w:p w14:paraId="04667314" w14:textId="1F00CFE9" w:rsidR="00DF6312" w:rsidRPr="00BD4C35" w:rsidRDefault="00DF6312" w:rsidP="009E577C">
            <w:pPr>
              <w:rPr>
                <w:color w:val="221E1F"/>
              </w:rPr>
            </w:pPr>
            <w:r w:rsidRPr="00BD4C35">
              <w:rPr>
                <w:color w:val="221E1F"/>
              </w:rPr>
              <w:t>2021</w:t>
            </w:r>
            <w:r>
              <w:rPr>
                <w:color w:val="221E1F"/>
              </w:rPr>
              <w:t>:</w:t>
            </w:r>
            <w:r w:rsidRPr="00BD4C35">
              <w:rPr>
                <w:color w:val="221E1F"/>
              </w:rPr>
              <w:t xml:space="preserve"> EUROPEAN PRODUCT DESIGN AWARD, 1. místo – </w:t>
            </w:r>
            <w:proofErr w:type="spellStart"/>
            <w:r w:rsidRPr="00BD4C35">
              <w:rPr>
                <w:color w:val="221E1F"/>
              </w:rPr>
              <w:t>High</w:t>
            </w:r>
            <w:proofErr w:type="spellEnd"/>
            <w:r w:rsidRPr="00BD4C35">
              <w:rPr>
                <w:color w:val="221E1F"/>
              </w:rPr>
              <w:t xml:space="preserve"> Tech </w:t>
            </w:r>
            <w:proofErr w:type="spellStart"/>
            <w:r w:rsidRPr="00BD4C35">
              <w:rPr>
                <w:color w:val="221E1F"/>
              </w:rPr>
              <w:t>footwear</w:t>
            </w:r>
            <w:proofErr w:type="spellEnd"/>
            <w:r w:rsidRPr="00BD4C35">
              <w:rPr>
                <w:color w:val="221E1F"/>
              </w:rPr>
              <w:t xml:space="preserve"> skin (ZETA, financováno: TAČR, </w:t>
            </w:r>
            <w:proofErr w:type="spellStart"/>
            <w:r w:rsidRPr="00BD4C35">
              <w:rPr>
                <w:color w:val="221E1F"/>
              </w:rPr>
              <w:t>project</w:t>
            </w:r>
            <w:proofErr w:type="spellEnd"/>
            <w:r w:rsidRPr="00BD4C35">
              <w:rPr>
                <w:color w:val="221E1F"/>
              </w:rPr>
              <w:t>: TJ02000125)</w:t>
            </w:r>
          </w:p>
          <w:p w14:paraId="69596A74" w14:textId="705B7590" w:rsidR="00DF6312" w:rsidRPr="00BD4C35" w:rsidRDefault="00DF6312" w:rsidP="009E577C">
            <w:pPr>
              <w:rPr>
                <w:color w:val="221E1F"/>
              </w:rPr>
            </w:pPr>
            <w:r w:rsidRPr="00BD4C35">
              <w:rPr>
                <w:color w:val="221E1F"/>
              </w:rPr>
              <w:t xml:space="preserve">2021: GLOBAL FOOTWEAR AWARD, 1. místo – </w:t>
            </w:r>
            <w:proofErr w:type="spellStart"/>
            <w:r w:rsidRPr="00BD4C35">
              <w:rPr>
                <w:color w:val="221E1F"/>
              </w:rPr>
              <w:t>High</w:t>
            </w:r>
            <w:proofErr w:type="spellEnd"/>
            <w:r w:rsidRPr="00BD4C35">
              <w:rPr>
                <w:color w:val="221E1F"/>
              </w:rPr>
              <w:t xml:space="preserve"> Tech </w:t>
            </w:r>
            <w:proofErr w:type="spellStart"/>
            <w:r w:rsidRPr="00BD4C35">
              <w:rPr>
                <w:color w:val="221E1F"/>
              </w:rPr>
              <w:t>footwear</w:t>
            </w:r>
            <w:proofErr w:type="spellEnd"/>
            <w:r w:rsidRPr="00BD4C35">
              <w:rPr>
                <w:color w:val="221E1F"/>
              </w:rPr>
              <w:t xml:space="preserve"> skin (ZETA, financováno: TAČR, </w:t>
            </w:r>
            <w:proofErr w:type="spellStart"/>
            <w:r w:rsidRPr="00BD4C35">
              <w:rPr>
                <w:color w:val="221E1F"/>
              </w:rPr>
              <w:t>project</w:t>
            </w:r>
            <w:proofErr w:type="spellEnd"/>
            <w:r w:rsidRPr="00BD4C35">
              <w:rPr>
                <w:color w:val="221E1F"/>
              </w:rPr>
              <w:t>: TJ02000125)</w:t>
            </w:r>
          </w:p>
          <w:p w14:paraId="5FD7F99E" w14:textId="73EBFA05" w:rsidR="00DF6312" w:rsidRDefault="00DF6312" w:rsidP="00A731A4">
            <w:pPr>
              <w:rPr>
                <w:b/>
              </w:rPr>
            </w:pPr>
            <w:r w:rsidRPr="009E577C">
              <w:rPr>
                <w:color w:val="221E1F"/>
              </w:rPr>
              <w:t xml:space="preserve">2021: Patent, </w:t>
            </w:r>
            <w:proofErr w:type="spellStart"/>
            <w:r w:rsidRPr="009E577C">
              <w:rPr>
                <w:color w:val="221E1F"/>
              </w:rPr>
              <w:t>High</w:t>
            </w:r>
            <w:proofErr w:type="spellEnd"/>
            <w:r w:rsidRPr="009E577C">
              <w:rPr>
                <w:color w:val="221E1F"/>
              </w:rPr>
              <w:t xml:space="preserve"> Tech </w:t>
            </w:r>
            <w:proofErr w:type="spellStart"/>
            <w:r w:rsidRPr="009E577C">
              <w:rPr>
                <w:color w:val="221E1F"/>
              </w:rPr>
              <w:t>footwear</w:t>
            </w:r>
            <w:proofErr w:type="spellEnd"/>
            <w:r w:rsidRPr="009E577C">
              <w:rPr>
                <w:color w:val="221E1F"/>
              </w:rPr>
              <w:t xml:space="preserve"> skin </w:t>
            </w:r>
            <w:r w:rsidRPr="00BD4C35">
              <w:rPr>
                <w:color w:val="221E1F"/>
              </w:rPr>
              <w:t xml:space="preserve">(ZETA, financováno: TAČR, </w:t>
            </w:r>
            <w:proofErr w:type="spellStart"/>
            <w:r w:rsidRPr="00BD4C35">
              <w:rPr>
                <w:color w:val="221E1F"/>
              </w:rPr>
              <w:t>project</w:t>
            </w:r>
            <w:proofErr w:type="spellEnd"/>
            <w:r w:rsidRPr="00BD4C35">
              <w:rPr>
                <w:color w:val="221E1F"/>
              </w:rPr>
              <w:t>: TJ02000125)</w:t>
            </w:r>
          </w:p>
        </w:tc>
      </w:tr>
      <w:tr w:rsidR="00DF6312" w14:paraId="5E50AB3B" w14:textId="77777777" w:rsidTr="00F11EDE">
        <w:trPr>
          <w:trHeight w:val="218"/>
        </w:trPr>
        <w:tc>
          <w:tcPr>
            <w:tcW w:w="9814" w:type="dxa"/>
            <w:gridSpan w:val="4"/>
            <w:shd w:val="clear" w:color="auto" w:fill="F7CAAC"/>
          </w:tcPr>
          <w:p w14:paraId="5DAA0362" w14:textId="77777777" w:rsidR="00DF6312" w:rsidRDefault="00DF6312" w:rsidP="00F11EDE">
            <w:pPr>
              <w:rPr>
                <w:b/>
              </w:rPr>
            </w:pPr>
            <w:r>
              <w:rPr>
                <w:b/>
              </w:rPr>
              <w:t>Působení v zahraničí</w:t>
            </w:r>
          </w:p>
        </w:tc>
      </w:tr>
      <w:tr w:rsidR="00DF6312" w14:paraId="02617A9B" w14:textId="77777777" w:rsidTr="00F11EDE">
        <w:trPr>
          <w:trHeight w:val="257"/>
        </w:trPr>
        <w:tc>
          <w:tcPr>
            <w:tcW w:w="9814" w:type="dxa"/>
            <w:gridSpan w:val="4"/>
          </w:tcPr>
          <w:p w14:paraId="57C5CE19" w14:textId="1970BA79" w:rsidR="00DF6312" w:rsidRPr="00EB0D1B" w:rsidRDefault="00DF6312" w:rsidP="00F11EDE">
            <w:pPr>
              <w:autoSpaceDE w:val="0"/>
              <w:autoSpaceDN w:val="0"/>
              <w:adjustRightInd w:val="0"/>
              <w:rPr>
                <w:rFonts w:eastAsiaTheme="minorHAnsi"/>
                <w:color w:val="000000"/>
                <w:lang w:eastAsia="en-US"/>
              </w:rPr>
            </w:pPr>
            <w:r w:rsidRPr="00EB0D1B">
              <w:rPr>
                <w:rFonts w:ascii="Calibri" w:eastAsiaTheme="minorHAnsi" w:hAnsi="Calibri" w:cs="Calibri"/>
                <w:lang w:eastAsia="en-US"/>
              </w:rPr>
              <w:t>2</w:t>
            </w:r>
            <w:r w:rsidRPr="002F34FC">
              <w:rPr>
                <w:rFonts w:eastAsiaTheme="minorHAnsi"/>
                <w:lang w:eastAsia="en-US"/>
              </w:rPr>
              <w:t xml:space="preserve">010: </w:t>
            </w:r>
            <w:proofErr w:type="spellStart"/>
            <w:r w:rsidRPr="002F34FC">
              <w:rPr>
                <w:rFonts w:eastAsiaTheme="minorHAnsi"/>
                <w:color w:val="221E1F"/>
                <w:lang w:eastAsia="en-US"/>
              </w:rPr>
              <w:t>Strzeminski</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Academy</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of</w:t>
            </w:r>
            <w:proofErr w:type="spellEnd"/>
            <w:r w:rsidRPr="002F34FC">
              <w:rPr>
                <w:rFonts w:eastAsiaTheme="minorHAnsi"/>
                <w:color w:val="221E1F"/>
                <w:lang w:eastAsia="en-US"/>
              </w:rPr>
              <w:t xml:space="preserve"> Art </w:t>
            </w:r>
            <w:proofErr w:type="spellStart"/>
            <w:r w:rsidRPr="002F34FC">
              <w:rPr>
                <w:rFonts w:eastAsiaTheme="minorHAnsi"/>
                <w:color w:val="221E1F"/>
                <w:lang w:eastAsia="en-US"/>
              </w:rPr>
              <w:t>Lodz</w:t>
            </w:r>
            <w:proofErr w:type="spellEnd"/>
            <w:r w:rsidRPr="002F34FC">
              <w:rPr>
                <w:rFonts w:eastAsiaTheme="minorHAnsi"/>
                <w:color w:val="221E1F"/>
                <w:lang w:eastAsia="en-US"/>
              </w:rPr>
              <w:t xml:space="preserve">, Polsko, </w:t>
            </w:r>
            <w:r>
              <w:rPr>
                <w:rFonts w:eastAsiaTheme="minorHAnsi"/>
                <w:color w:val="221E1F"/>
                <w:lang w:eastAsia="en-US"/>
              </w:rPr>
              <w:t>studijní pobyt</w:t>
            </w:r>
            <w:r w:rsidRPr="002F34FC">
              <w:rPr>
                <w:rFonts w:eastAsiaTheme="minorHAnsi"/>
                <w:color w:val="221E1F"/>
                <w:lang w:eastAsia="en-US"/>
              </w:rPr>
              <w:t xml:space="preserve"> / 5 měsíců</w:t>
            </w:r>
          </w:p>
          <w:p w14:paraId="5A8082DA" w14:textId="2C55D485" w:rsidR="00DF6312" w:rsidRDefault="00DF6312" w:rsidP="00F11EDE">
            <w:pPr>
              <w:rPr>
                <w:rFonts w:eastAsiaTheme="minorHAnsi"/>
                <w:color w:val="221E1F"/>
                <w:lang w:eastAsia="en-US"/>
              </w:rPr>
            </w:pPr>
            <w:r w:rsidRPr="002F34FC">
              <w:rPr>
                <w:rFonts w:eastAsiaTheme="minorHAnsi"/>
                <w:lang w:eastAsia="en-US"/>
              </w:rPr>
              <w:t xml:space="preserve">2011: </w:t>
            </w:r>
            <w:proofErr w:type="spellStart"/>
            <w:r w:rsidRPr="002F34FC">
              <w:rPr>
                <w:rFonts w:eastAsiaTheme="minorHAnsi"/>
                <w:color w:val="221E1F"/>
                <w:lang w:eastAsia="en-US"/>
              </w:rPr>
              <w:t>Mimar</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Sinan</w:t>
            </w:r>
            <w:proofErr w:type="spellEnd"/>
            <w:r w:rsidRPr="002F34FC">
              <w:rPr>
                <w:rFonts w:eastAsiaTheme="minorHAnsi"/>
                <w:color w:val="221E1F"/>
                <w:lang w:eastAsia="en-US"/>
              </w:rPr>
              <w:t xml:space="preserve"> Fine </w:t>
            </w:r>
            <w:proofErr w:type="spellStart"/>
            <w:r w:rsidRPr="002F34FC">
              <w:rPr>
                <w:rFonts w:eastAsiaTheme="minorHAnsi"/>
                <w:color w:val="221E1F"/>
                <w:lang w:eastAsia="en-US"/>
              </w:rPr>
              <w:t>Arts</w:t>
            </w:r>
            <w:proofErr w:type="spellEnd"/>
            <w:r w:rsidRPr="002F34FC">
              <w:rPr>
                <w:rFonts w:eastAsiaTheme="minorHAnsi"/>
                <w:color w:val="221E1F"/>
                <w:lang w:eastAsia="en-US"/>
              </w:rPr>
              <w:t xml:space="preserve"> University in Istanbul, Turecko,</w:t>
            </w:r>
            <w:r>
              <w:rPr>
                <w:rFonts w:eastAsiaTheme="minorHAnsi"/>
                <w:color w:val="221E1F"/>
                <w:lang w:eastAsia="en-US"/>
              </w:rPr>
              <w:t xml:space="preserve"> studijní pobyt</w:t>
            </w:r>
            <w:r w:rsidRPr="002F34FC">
              <w:rPr>
                <w:rFonts w:eastAsiaTheme="minorHAnsi"/>
                <w:color w:val="221E1F"/>
                <w:lang w:eastAsia="en-US"/>
              </w:rPr>
              <w:t xml:space="preserve"> / 5 měsíců</w:t>
            </w:r>
          </w:p>
          <w:p w14:paraId="6EEB881E" w14:textId="77777777" w:rsidR="00600843" w:rsidRPr="002F34FC" w:rsidRDefault="00600843" w:rsidP="00600843">
            <w:pPr>
              <w:rPr>
                <w:rFonts w:eastAsiaTheme="minorHAnsi"/>
                <w:color w:val="221E1F"/>
                <w:lang w:eastAsia="en-US"/>
              </w:rPr>
            </w:pPr>
            <w:r w:rsidRPr="002F34FC">
              <w:rPr>
                <w:rFonts w:eastAsiaTheme="minorHAnsi"/>
                <w:color w:val="221E1F"/>
                <w:lang w:eastAsia="en-US"/>
              </w:rPr>
              <w:t xml:space="preserve">2012: Elina </w:t>
            </w:r>
            <w:proofErr w:type="spellStart"/>
            <w:r w:rsidRPr="002F34FC">
              <w:rPr>
                <w:rFonts w:eastAsiaTheme="minorHAnsi"/>
                <w:color w:val="221E1F"/>
                <w:lang w:eastAsia="en-US"/>
              </w:rPr>
              <w:t>Dobele</w:t>
            </w:r>
            <w:proofErr w:type="spellEnd"/>
            <w:r w:rsidRPr="002F34FC">
              <w:rPr>
                <w:rFonts w:eastAsiaTheme="minorHAnsi"/>
                <w:color w:val="221E1F"/>
                <w:lang w:eastAsia="en-US"/>
              </w:rPr>
              <w:t xml:space="preserve"> studio, asistent designér, Lotyšsko / 3 měsíce</w:t>
            </w:r>
          </w:p>
          <w:p w14:paraId="0F28C302" w14:textId="56B9E2A2" w:rsidR="00DF6312" w:rsidRDefault="00DF6312" w:rsidP="00F11EDE">
            <w:pPr>
              <w:rPr>
                <w:rFonts w:eastAsiaTheme="minorHAnsi"/>
                <w:color w:val="221E1F"/>
                <w:lang w:eastAsia="en-US"/>
              </w:rPr>
            </w:pPr>
            <w:r>
              <w:rPr>
                <w:rFonts w:eastAsiaTheme="minorHAnsi"/>
                <w:color w:val="221E1F"/>
                <w:lang w:eastAsia="en-US"/>
              </w:rPr>
              <w:t>2013</w:t>
            </w:r>
            <w:r w:rsidR="007E517B">
              <w:rPr>
                <w:rFonts w:eastAsiaTheme="minorHAnsi"/>
                <w:color w:val="221E1F"/>
                <w:lang w:eastAsia="en-US"/>
              </w:rPr>
              <w:t>-</w:t>
            </w:r>
            <w:r>
              <w:rPr>
                <w:rFonts w:eastAsiaTheme="minorHAnsi"/>
                <w:color w:val="221E1F"/>
                <w:lang w:eastAsia="en-US"/>
              </w:rPr>
              <w:t xml:space="preserve">2014: </w:t>
            </w:r>
            <w:proofErr w:type="spellStart"/>
            <w:r w:rsidRPr="002F34FC">
              <w:rPr>
                <w:color w:val="221E1F"/>
              </w:rPr>
              <w:t>Bezalel</w:t>
            </w:r>
            <w:proofErr w:type="spellEnd"/>
            <w:r w:rsidRPr="002F34FC">
              <w:rPr>
                <w:color w:val="221E1F"/>
              </w:rPr>
              <w:t xml:space="preserve"> </w:t>
            </w:r>
            <w:proofErr w:type="spellStart"/>
            <w:r w:rsidRPr="002F34FC">
              <w:rPr>
                <w:color w:val="221E1F"/>
              </w:rPr>
              <w:t>Academy</w:t>
            </w:r>
            <w:proofErr w:type="spellEnd"/>
            <w:r w:rsidRPr="002F34FC">
              <w:rPr>
                <w:color w:val="221E1F"/>
              </w:rPr>
              <w:t xml:space="preserve"> </w:t>
            </w:r>
            <w:proofErr w:type="spellStart"/>
            <w:r w:rsidRPr="002F34FC">
              <w:rPr>
                <w:color w:val="221E1F"/>
              </w:rPr>
              <w:t>of</w:t>
            </w:r>
            <w:proofErr w:type="spellEnd"/>
            <w:r w:rsidRPr="002F34FC">
              <w:rPr>
                <w:color w:val="221E1F"/>
              </w:rPr>
              <w:t xml:space="preserve"> </w:t>
            </w:r>
            <w:proofErr w:type="spellStart"/>
            <w:r w:rsidRPr="002F34FC">
              <w:rPr>
                <w:color w:val="221E1F"/>
              </w:rPr>
              <w:t>arts</w:t>
            </w:r>
            <w:proofErr w:type="spellEnd"/>
            <w:r w:rsidRPr="002F34FC">
              <w:rPr>
                <w:color w:val="221E1F"/>
              </w:rPr>
              <w:t xml:space="preserve"> and design in Jerusalem,</w:t>
            </w:r>
            <w:r>
              <w:rPr>
                <w:color w:val="221E1F"/>
              </w:rPr>
              <w:t xml:space="preserve"> </w:t>
            </w:r>
            <w:proofErr w:type="spellStart"/>
            <w:r>
              <w:rPr>
                <w:color w:val="221E1F"/>
              </w:rPr>
              <w:t>Israel</w:t>
            </w:r>
            <w:proofErr w:type="spellEnd"/>
            <w:r>
              <w:rPr>
                <w:color w:val="221E1F"/>
              </w:rPr>
              <w:t>,</w:t>
            </w:r>
            <w:r w:rsidRPr="002F34FC">
              <w:rPr>
                <w:color w:val="221E1F"/>
              </w:rPr>
              <w:t xml:space="preserve"> katedra: </w:t>
            </w:r>
            <w:proofErr w:type="spellStart"/>
            <w:r w:rsidRPr="002F34FC">
              <w:rPr>
                <w:color w:val="221E1F"/>
              </w:rPr>
              <w:t>Fashion</w:t>
            </w:r>
            <w:proofErr w:type="spellEnd"/>
            <w:r w:rsidRPr="002F34FC">
              <w:rPr>
                <w:color w:val="221E1F"/>
              </w:rPr>
              <w:t xml:space="preserve"> and </w:t>
            </w:r>
            <w:proofErr w:type="spellStart"/>
            <w:r w:rsidRPr="002F34FC">
              <w:rPr>
                <w:color w:val="221E1F"/>
              </w:rPr>
              <w:t>jewelry</w:t>
            </w:r>
            <w:proofErr w:type="spellEnd"/>
            <w:r w:rsidRPr="002F34FC">
              <w:rPr>
                <w:color w:val="221E1F"/>
              </w:rPr>
              <w:t xml:space="preserve">, obor: </w:t>
            </w:r>
            <w:proofErr w:type="spellStart"/>
            <w:r w:rsidRPr="002F34FC">
              <w:rPr>
                <w:color w:val="221E1F"/>
              </w:rPr>
              <w:t>Footwear</w:t>
            </w:r>
            <w:proofErr w:type="spellEnd"/>
            <w:r w:rsidRPr="002F34FC">
              <w:rPr>
                <w:color w:val="221E1F"/>
              </w:rPr>
              <w:t xml:space="preserve"> design</w:t>
            </w:r>
            <w:r>
              <w:rPr>
                <w:color w:val="221E1F"/>
              </w:rPr>
              <w:t>, studijní pobyt</w:t>
            </w:r>
            <w:r w:rsidRPr="002F34FC">
              <w:rPr>
                <w:color w:val="221E1F"/>
              </w:rPr>
              <w:t xml:space="preserve"> / </w:t>
            </w:r>
            <w:r>
              <w:rPr>
                <w:color w:val="221E1F"/>
              </w:rPr>
              <w:t>8 měsíců</w:t>
            </w:r>
          </w:p>
          <w:p w14:paraId="5B271C25" w14:textId="239497E3" w:rsidR="00DF6312" w:rsidRPr="002F34FC" w:rsidRDefault="00DF6312" w:rsidP="00F11EDE">
            <w:pPr>
              <w:rPr>
                <w:color w:val="221E1F"/>
              </w:rPr>
            </w:pPr>
            <w:r w:rsidRPr="002F34FC">
              <w:t xml:space="preserve">2014-2015: </w:t>
            </w:r>
            <w:proofErr w:type="spellStart"/>
            <w:r w:rsidRPr="002F34FC">
              <w:rPr>
                <w:color w:val="221E1F"/>
              </w:rPr>
              <w:t>Bezalel</w:t>
            </w:r>
            <w:proofErr w:type="spellEnd"/>
            <w:r w:rsidRPr="002F34FC">
              <w:rPr>
                <w:color w:val="221E1F"/>
              </w:rPr>
              <w:t xml:space="preserve"> </w:t>
            </w:r>
            <w:proofErr w:type="spellStart"/>
            <w:r w:rsidRPr="002F34FC">
              <w:rPr>
                <w:color w:val="221E1F"/>
              </w:rPr>
              <w:t>Academy</w:t>
            </w:r>
            <w:proofErr w:type="spellEnd"/>
            <w:r w:rsidRPr="002F34FC">
              <w:rPr>
                <w:color w:val="221E1F"/>
              </w:rPr>
              <w:t xml:space="preserve"> </w:t>
            </w:r>
            <w:proofErr w:type="spellStart"/>
            <w:r w:rsidRPr="002F34FC">
              <w:rPr>
                <w:color w:val="221E1F"/>
              </w:rPr>
              <w:t>of</w:t>
            </w:r>
            <w:proofErr w:type="spellEnd"/>
            <w:r w:rsidRPr="002F34FC">
              <w:rPr>
                <w:color w:val="221E1F"/>
              </w:rPr>
              <w:t xml:space="preserve"> </w:t>
            </w:r>
            <w:proofErr w:type="spellStart"/>
            <w:r w:rsidRPr="002F34FC">
              <w:rPr>
                <w:color w:val="221E1F"/>
              </w:rPr>
              <w:t>arts</w:t>
            </w:r>
            <w:proofErr w:type="spellEnd"/>
            <w:r w:rsidRPr="002F34FC">
              <w:rPr>
                <w:color w:val="221E1F"/>
              </w:rPr>
              <w:t xml:space="preserve"> and design in Jerusalem, </w:t>
            </w:r>
            <w:proofErr w:type="spellStart"/>
            <w:r>
              <w:rPr>
                <w:color w:val="221E1F"/>
              </w:rPr>
              <w:t>Israel</w:t>
            </w:r>
            <w:proofErr w:type="spellEnd"/>
            <w:r>
              <w:rPr>
                <w:color w:val="221E1F"/>
              </w:rPr>
              <w:t xml:space="preserve">, </w:t>
            </w:r>
            <w:r w:rsidRPr="002F34FC">
              <w:rPr>
                <w:color w:val="221E1F"/>
              </w:rPr>
              <w:t xml:space="preserve">asistent pedagoga, katedra: </w:t>
            </w:r>
            <w:proofErr w:type="spellStart"/>
            <w:r w:rsidRPr="002F34FC">
              <w:rPr>
                <w:color w:val="221E1F"/>
              </w:rPr>
              <w:t>Fashion</w:t>
            </w:r>
            <w:proofErr w:type="spellEnd"/>
            <w:r w:rsidRPr="002F34FC">
              <w:rPr>
                <w:color w:val="221E1F"/>
              </w:rPr>
              <w:t xml:space="preserve"> and </w:t>
            </w:r>
            <w:proofErr w:type="spellStart"/>
            <w:r w:rsidRPr="002F34FC">
              <w:rPr>
                <w:color w:val="221E1F"/>
              </w:rPr>
              <w:t>jewelry</w:t>
            </w:r>
            <w:proofErr w:type="spellEnd"/>
            <w:r w:rsidRPr="002F34FC">
              <w:rPr>
                <w:color w:val="221E1F"/>
              </w:rPr>
              <w:t xml:space="preserve">, obor: </w:t>
            </w:r>
            <w:proofErr w:type="spellStart"/>
            <w:r w:rsidRPr="002F34FC">
              <w:rPr>
                <w:color w:val="221E1F"/>
              </w:rPr>
              <w:t>Footwear</w:t>
            </w:r>
            <w:proofErr w:type="spellEnd"/>
            <w:r w:rsidRPr="002F34FC">
              <w:rPr>
                <w:color w:val="221E1F"/>
              </w:rPr>
              <w:t xml:space="preserve"> design / 1 rok</w:t>
            </w:r>
          </w:p>
          <w:p w14:paraId="066F9987" w14:textId="5E6848FD" w:rsidR="00DF6312" w:rsidRDefault="00DF6312" w:rsidP="00F11EDE">
            <w:pPr>
              <w:rPr>
                <w:b/>
              </w:rPr>
            </w:pPr>
            <w:r w:rsidRPr="002F34FC">
              <w:rPr>
                <w:color w:val="221E1F"/>
              </w:rPr>
              <w:t>2016-</w:t>
            </w:r>
            <w:r w:rsidR="007B5EB2" w:rsidRPr="002F34FC">
              <w:rPr>
                <w:color w:val="221E1F"/>
              </w:rPr>
              <w:t>2017:</w:t>
            </w:r>
            <w:r w:rsidRPr="002F34FC">
              <w:rPr>
                <w:color w:val="221E1F"/>
              </w:rPr>
              <w:t xml:space="preserve"> </w:t>
            </w:r>
            <w:proofErr w:type="spellStart"/>
            <w:r w:rsidRPr="002F34FC">
              <w:rPr>
                <w:color w:val="221E1F"/>
              </w:rPr>
              <w:t>The</w:t>
            </w:r>
            <w:proofErr w:type="spellEnd"/>
            <w:r w:rsidRPr="002F34FC">
              <w:rPr>
                <w:color w:val="221E1F"/>
              </w:rPr>
              <w:t xml:space="preserve"> </w:t>
            </w:r>
            <w:proofErr w:type="spellStart"/>
            <w:r w:rsidRPr="002F34FC">
              <w:rPr>
                <w:color w:val="221E1F"/>
              </w:rPr>
              <w:t>Footwearists</w:t>
            </w:r>
            <w:proofErr w:type="spellEnd"/>
            <w:r w:rsidRPr="002F34FC">
              <w:rPr>
                <w:color w:val="221E1F"/>
              </w:rPr>
              <w:t>, vývojář, inovátor obuvi, Španělsko / Čína / 1 rok</w:t>
            </w:r>
          </w:p>
        </w:tc>
      </w:tr>
      <w:tr w:rsidR="00DF6312" w14:paraId="5CCCAF97" w14:textId="77777777" w:rsidTr="00F11EDE">
        <w:trPr>
          <w:cantSplit/>
          <w:trHeight w:val="470"/>
        </w:trPr>
        <w:tc>
          <w:tcPr>
            <w:tcW w:w="2518" w:type="dxa"/>
            <w:shd w:val="clear" w:color="auto" w:fill="F7CAAC"/>
          </w:tcPr>
          <w:p w14:paraId="70A94660" w14:textId="77777777" w:rsidR="00DF6312" w:rsidRDefault="00DF6312" w:rsidP="00F11EDE">
            <w:pPr>
              <w:jc w:val="both"/>
              <w:rPr>
                <w:b/>
              </w:rPr>
            </w:pPr>
            <w:r>
              <w:rPr>
                <w:b/>
              </w:rPr>
              <w:t xml:space="preserve">Podpis </w:t>
            </w:r>
          </w:p>
        </w:tc>
        <w:tc>
          <w:tcPr>
            <w:tcW w:w="4461" w:type="dxa"/>
          </w:tcPr>
          <w:p w14:paraId="28FDC851" w14:textId="77777777" w:rsidR="00DF6312" w:rsidRDefault="00DF6312" w:rsidP="00F11EDE">
            <w:pPr>
              <w:jc w:val="both"/>
            </w:pPr>
            <w:r>
              <w:t xml:space="preserve">Eva </w:t>
            </w:r>
            <w:proofErr w:type="spellStart"/>
            <w:r>
              <w:t>Klabalová</w:t>
            </w:r>
            <w:proofErr w:type="spellEnd"/>
            <w:r>
              <w:t xml:space="preserve"> v. r.</w:t>
            </w:r>
          </w:p>
        </w:tc>
        <w:tc>
          <w:tcPr>
            <w:tcW w:w="709" w:type="dxa"/>
            <w:shd w:val="clear" w:color="auto" w:fill="F7CAAC"/>
          </w:tcPr>
          <w:p w14:paraId="2AFA8426" w14:textId="77777777" w:rsidR="00DF6312" w:rsidRDefault="00DF6312" w:rsidP="00F11EDE">
            <w:pPr>
              <w:jc w:val="both"/>
            </w:pPr>
            <w:r>
              <w:rPr>
                <w:b/>
              </w:rPr>
              <w:t>datum</w:t>
            </w:r>
          </w:p>
        </w:tc>
        <w:tc>
          <w:tcPr>
            <w:tcW w:w="2126" w:type="dxa"/>
          </w:tcPr>
          <w:p w14:paraId="67AC6C89" w14:textId="77777777" w:rsidR="00DF6312" w:rsidRDefault="00DF6312" w:rsidP="00F11EDE">
            <w:pPr>
              <w:jc w:val="both"/>
            </w:pPr>
            <w:r>
              <w:t>15. 9. 2024</w:t>
            </w:r>
          </w:p>
        </w:tc>
      </w:tr>
    </w:tbl>
    <w:p w14:paraId="130F7BA8" w14:textId="44DF07E8" w:rsidR="00DF6312" w:rsidRDefault="00DF6312"/>
    <w:p w14:paraId="43B2BC16" w14:textId="77777777" w:rsidR="00F861A2" w:rsidRDefault="00F861A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762"/>
        <w:gridCol w:w="1222"/>
        <w:gridCol w:w="499"/>
        <w:gridCol w:w="352"/>
        <w:gridCol w:w="172"/>
        <w:gridCol w:w="468"/>
        <w:gridCol w:w="994"/>
        <w:gridCol w:w="709"/>
        <w:gridCol w:w="77"/>
        <w:gridCol w:w="415"/>
        <w:gridCol w:w="217"/>
        <w:gridCol w:w="693"/>
        <w:gridCol w:w="694"/>
      </w:tblGrid>
      <w:tr w:rsidR="00F861A2" w14:paraId="3384C2C1" w14:textId="77777777" w:rsidTr="00A656B7">
        <w:tc>
          <w:tcPr>
            <w:tcW w:w="9859" w:type="dxa"/>
            <w:gridSpan w:val="15"/>
            <w:tcBorders>
              <w:bottom w:val="double" w:sz="4" w:space="0" w:color="auto"/>
            </w:tcBorders>
            <w:shd w:val="clear" w:color="auto" w:fill="BDD6EE"/>
          </w:tcPr>
          <w:p w14:paraId="3AE66385" w14:textId="77777777" w:rsidR="00F861A2" w:rsidRDefault="00F861A2" w:rsidP="00A656B7">
            <w:pPr>
              <w:jc w:val="both"/>
              <w:rPr>
                <w:b/>
                <w:sz w:val="28"/>
              </w:rPr>
            </w:pPr>
            <w:r>
              <w:rPr>
                <w:b/>
                <w:sz w:val="28"/>
              </w:rPr>
              <w:lastRenderedPageBreak/>
              <w:t>C-I – Personální zabezpečení</w:t>
            </w:r>
          </w:p>
        </w:tc>
      </w:tr>
      <w:tr w:rsidR="00F861A2" w14:paraId="1963411E" w14:textId="77777777" w:rsidTr="00A656B7">
        <w:tc>
          <w:tcPr>
            <w:tcW w:w="2518" w:type="dxa"/>
            <w:tcBorders>
              <w:top w:val="double" w:sz="4" w:space="0" w:color="auto"/>
            </w:tcBorders>
            <w:shd w:val="clear" w:color="auto" w:fill="F7CAAC"/>
          </w:tcPr>
          <w:p w14:paraId="07302D00" w14:textId="77777777" w:rsidR="00F861A2" w:rsidRDefault="00F861A2" w:rsidP="00A656B7">
            <w:pPr>
              <w:jc w:val="both"/>
              <w:rPr>
                <w:b/>
              </w:rPr>
            </w:pPr>
            <w:r>
              <w:rPr>
                <w:b/>
              </w:rPr>
              <w:t>Vysoká škola</w:t>
            </w:r>
          </w:p>
        </w:tc>
        <w:tc>
          <w:tcPr>
            <w:tcW w:w="7341" w:type="dxa"/>
            <w:gridSpan w:val="14"/>
          </w:tcPr>
          <w:p w14:paraId="5E3B0608" w14:textId="77777777" w:rsidR="00F861A2" w:rsidRDefault="00F861A2" w:rsidP="00A656B7">
            <w:pPr>
              <w:jc w:val="both"/>
            </w:pPr>
            <w:r>
              <w:t>Univerzita Tomáše Bati ve Zlíně</w:t>
            </w:r>
          </w:p>
        </w:tc>
      </w:tr>
      <w:tr w:rsidR="00F861A2" w14:paraId="52C63A91" w14:textId="77777777" w:rsidTr="00A656B7">
        <w:tc>
          <w:tcPr>
            <w:tcW w:w="2518" w:type="dxa"/>
            <w:shd w:val="clear" w:color="auto" w:fill="F7CAAC"/>
          </w:tcPr>
          <w:p w14:paraId="0FC5D812" w14:textId="77777777" w:rsidR="00F861A2" w:rsidRDefault="00F861A2" w:rsidP="00A656B7">
            <w:pPr>
              <w:jc w:val="both"/>
              <w:rPr>
                <w:b/>
              </w:rPr>
            </w:pPr>
            <w:r>
              <w:rPr>
                <w:b/>
              </w:rPr>
              <w:t>Součást vysoké školy</w:t>
            </w:r>
          </w:p>
        </w:tc>
        <w:tc>
          <w:tcPr>
            <w:tcW w:w="7341" w:type="dxa"/>
            <w:gridSpan w:val="14"/>
          </w:tcPr>
          <w:p w14:paraId="33FED88C" w14:textId="77777777" w:rsidR="00F861A2" w:rsidRDefault="00F861A2" w:rsidP="00A656B7">
            <w:pPr>
              <w:jc w:val="both"/>
            </w:pPr>
            <w:r>
              <w:t>Fakulta multimediálních komunikací</w:t>
            </w:r>
          </w:p>
        </w:tc>
      </w:tr>
      <w:tr w:rsidR="00F861A2" w14:paraId="5D5DC206" w14:textId="77777777" w:rsidTr="00A656B7">
        <w:tc>
          <w:tcPr>
            <w:tcW w:w="2518" w:type="dxa"/>
            <w:shd w:val="clear" w:color="auto" w:fill="F7CAAC"/>
          </w:tcPr>
          <w:p w14:paraId="19C1A000" w14:textId="77777777" w:rsidR="00F861A2" w:rsidRDefault="00F861A2" w:rsidP="00A656B7">
            <w:pPr>
              <w:jc w:val="both"/>
              <w:rPr>
                <w:b/>
              </w:rPr>
            </w:pPr>
            <w:r>
              <w:rPr>
                <w:b/>
              </w:rPr>
              <w:t>Název studijního programu</w:t>
            </w:r>
          </w:p>
        </w:tc>
        <w:tc>
          <w:tcPr>
            <w:tcW w:w="7341" w:type="dxa"/>
            <w:gridSpan w:val="14"/>
          </w:tcPr>
          <w:p w14:paraId="3423D2E1" w14:textId="1CE8DE36" w:rsidR="00F861A2" w:rsidRDefault="00FD0083" w:rsidP="00A656B7">
            <w:pPr>
              <w:jc w:val="both"/>
            </w:pPr>
            <w:proofErr w:type="spellStart"/>
            <w:r>
              <w:t>Footwear</w:t>
            </w:r>
            <w:proofErr w:type="spellEnd"/>
            <w:r>
              <w:t xml:space="preserve"> </w:t>
            </w:r>
            <w:r w:rsidR="00F861A2">
              <w:t>Design</w:t>
            </w:r>
          </w:p>
        </w:tc>
      </w:tr>
      <w:tr w:rsidR="00F861A2" w14:paraId="1DA5DC09" w14:textId="77777777" w:rsidTr="00A656B7">
        <w:tc>
          <w:tcPr>
            <w:tcW w:w="2518" w:type="dxa"/>
            <w:shd w:val="clear" w:color="auto" w:fill="F7CAAC"/>
          </w:tcPr>
          <w:p w14:paraId="70E95A89" w14:textId="77777777" w:rsidR="00F861A2" w:rsidRDefault="00F861A2" w:rsidP="00A656B7">
            <w:pPr>
              <w:jc w:val="both"/>
              <w:rPr>
                <w:b/>
              </w:rPr>
            </w:pPr>
            <w:r>
              <w:rPr>
                <w:b/>
              </w:rPr>
              <w:t>Jméno a příjmení</w:t>
            </w:r>
          </w:p>
        </w:tc>
        <w:tc>
          <w:tcPr>
            <w:tcW w:w="4536" w:type="dxa"/>
            <w:gridSpan w:val="8"/>
          </w:tcPr>
          <w:p w14:paraId="02E3505A" w14:textId="781D8270" w:rsidR="00F861A2" w:rsidRDefault="00F861A2" w:rsidP="00FD0083">
            <w:pPr>
              <w:jc w:val="both"/>
            </w:pPr>
            <w:r>
              <w:t>Kamil Koláček</w:t>
            </w:r>
          </w:p>
        </w:tc>
        <w:tc>
          <w:tcPr>
            <w:tcW w:w="709" w:type="dxa"/>
            <w:shd w:val="clear" w:color="auto" w:fill="F7CAAC"/>
          </w:tcPr>
          <w:p w14:paraId="658E3DB2" w14:textId="77777777" w:rsidR="00F861A2" w:rsidRDefault="00F861A2" w:rsidP="00A656B7">
            <w:pPr>
              <w:jc w:val="both"/>
              <w:rPr>
                <w:b/>
              </w:rPr>
            </w:pPr>
            <w:r>
              <w:rPr>
                <w:b/>
              </w:rPr>
              <w:t>Tituly</w:t>
            </w:r>
          </w:p>
        </w:tc>
        <w:tc>
          <w:tcPr>
            <w:tcW w:w="2096" w:type="dxa"/>
            <w:gridSpan w:val="5"/>
          </w:tcPr>
          <w:p w14:paraId="1CE1CDEE" w14:textId="77777777" w:rsidR="00F861A2" w:rsidRDefault="00F861A2" w:rsidP="00A656B7">
            <w:pPr>
              <w:jc w:val="both"/>
            </w:pPr>
            <w:r>
              <w:t>Ing. arch.</w:t>
            </w:r>
          </w:p>
        </w:tc>
      </w:tr>
      <w:tr w:rsidR="00F861A2" w14:paraId="0180B838" w14:textId="77777777" w:rsidTr="00A656B7">
        <w:tc>
          <w:tcPr>
            <w:tcW w:w="2518" w:type="dxa"/>
            <w:shd w:val="clear" w:color="auto" w:fill="F7CAAC"/>
          </w:tcPr>
          <w:p w14:paraId="7EF6FE10" w14:textId="77777777" w:rsidR="00F861A2" w:rsidRDefault="00F861A2" w:rsidP="00A656B7">
            <w:pPr>
              <w:jc w:val="both"/>
              <w:rPr>
                <w:b/>
              </w:rPr>
            </w:pPr>
            <w:r>
              <w:rPr>
                <w:b/>
              </w:rPr>
              <w:t>Rok narození</w:t>
            </w:r>
          </w:p>
        </w:tc>
        <w:tc>
          <w:tcPr>
            <w:tcW w:w="829" w:type="dxa"/>
            <w:gridSpan w:val="2"/>
          </w:tcPr>
          <w:p w14:paraId="647D9FE0" w14:textId="77777777" w:rsidR="00F861A2" w:rsidRDefault="00F861A2" w:rsidP="00A656B7">
            <w:pPr>
              <w:jc w:val="both"/>
            </w:pPr>
            <w:r>
              <w:t>1986</w:t>
            </w:r>
          </w:p>
        </w:tc>
        <w:tc>
          <w:tcPr>
            <w:tcW w:w="1721" w:type="dxa"/>
            <w:gridSpan w:val="2"/>
            <w:shd w:val="clear" w:color="auto" w:fill="F7CAAC"/>
          </w:tcPr>
          <w:p w14:paraId="426B3C27" w14:textId="77777777" w:rsidR="00F861A2" w:rsidRDefault="00F861A2" w:rsidP="00A656B7">
            <w:pPr>
              <w:jc w:val="both"/>
              <w:rPr>
                <w:b/>
              </w:rPr>
            </w:pPr>
            <w:r>
              <w:rPr>
                <w:b/>
              </w:rPr>
              <w:t>typ vztahu k VŠ</w:t>
            </w:r>
          </w:p>
        </w:tc>
        <w:tc>
          <w:tcPr>
            <w:tcW w:w="992" w:type="dxa"/>
            <w:gridSpan w:val="3"/>
          </w:tcPr>
          <w:p w14:paraId="26EF6D99" w14:textId="77777777" w:rsidR="00F861A2" w:rsidRDefault="00F861A2" w:rsidP="00A656B7">
            <w:pPr>
              <w:jc w:val="both"/>
            </w:pPr>
            <w:r>
              <w:t>pp</w:t>
            </w:r>
          </w:p>
        </w:tc>
        <w:tc>
          <w:tcPr>
            <w:tcW w:w="994" w:type="dxa"/>
            <w:shd w:val="clear" w:color="auto" w:fill="F7CAAC"/>
          </w:tcPr>
          <w:p w14:paraId="4A4C60B8" w14:textId="77777777" w:rsidR="00F861A2" w:rsidRDefault="00F861A2" w:rsidP="00A656B7">
            <w:pPr>
              <w:jc w:val="both"/>
              <w:rPr>
                <w:b/>
              </w:rPr>
            </w:pPr>
            <w:r>
              <w:rPr>
                <w:b/>
              </w:rPr>
              <w:t>rozsah</w:t>
            </w:r>
          </w:p>
        </w:tc>
        <w:tc>
          <w:tcPr>
            <w:tcW w:w="709" w:type="dxa"/>
          </w:tcPr>
          <w:p w14:paraId="6F276063" w14:textId="77777777" w:rsidR="00F861A2" w:rsidRDefault="00F861A2" w:rsidP="00A656B7">
            <w:pPr>
              <w:jc w:val="both"/>
            </w:pPr>
            <w:proofErr w:type="gramStart"/>
            <w:r>
              <w:t>40h</w:t>
            </w:r>
            <w:proofErr w:type="gramEnd"/>
            <w:r>
              <w:t>/t</w:t>
            </w:r>
          </w:p>
        </w:tc>
        <w:tc>
          <w:tcPr>
            <w:tcW w:w="709" w:type="dxa"/>
            <w:gridSpan w:val="3"/>
            <w:shd w:val="clear" w:color="auto" w:fill="F7CAAC"/>
          </w:tcPr>
          <w:p w14:paraId="54A9A53C" w14:textId="77777777" w:rsidR="00F861A2" w:rsidRDefault="00F861A2" w:rsidP="00A656B7">
            <w:pPr>
              <w:jc w:val="both"/>
              <w:rPr>
                <w:b/>
              </w:rPr>
            </w:pPr>
            <w:r>
              <w:rPr>
                <w:b/>
              </w:rPr>
              <w:t>do kdy</w:t>
            </w:r>
          </w:p>
        </w:tc>
        <w:tc>
          <w:tcPr>
            <w:tcW w:w="1387" w:type="dxa"/>
            <w:gridSpan w:val="2"/>
          </w:tcPr>
          <w:p w14:paraId="0B34BE99" w14:textId="77777777" w:rsidR="00F861A2" w:rsidRDefault="00F861A2" w:rsidP="00A656B7">
            <w:pPr>
              <w:jc w:val="both"/>
            </w:pPr>
            <w:r>
              <w:t>N</w:t>
            </w:r>
          </w:p>
        </w:tc>
      </w:tr>
      <w:tr w:rsidR="00F861A2" w14:paraId="36B1E97C" w14:textId="77777777" w:rsidTr="00A656B7">
        <w:tc>
          <w:tcPr>
            <w:tcW w:w="5068" w:type="dxa"/>
            <w:gridSpan w:val="5"/>
            <w:shd w:val="clear" w:color="auto" w:fill="F7CAAC"/>
          </w:tcPr>
          <w:p w14:paraId="4227FE81" w14:textId="77777777" w:rsidR="00F861A2" w:rsidRDefault="00F861A2" w:rsidP="00A656B7">
            <w:pPr>
              <w:jc w:val="both"/>
              <w:rPr>
                <w:b/>
              </w:rPr>
            </w:pPr>
            <w:r>
              <w:rPr>
                <w:b/>
              </w:rPr>
              <w:t>Typ vztahu na součásti VŠ, která uskutečňuje st. program</w:t>
            </w:r>
          </w:p>
        </w:tc>
        <w:tc>
          <w:tcPr>
            <w:tcW w:w="992" w:type="dxa"/>
            <w:gridSpan w:val="3"/>
          </w:tcPr>
          <w:p w14:paraId="135B839E" w14:textId="77777777" w:rsidR="00F861A2" w:rsidRDefault="00F861A2" w:rsidP="00A656B7">
            <w:pPr>
              <w:jc w:val="both"/>
            </w:pPr>
            <w:r>
              <w:t>pp</w:t>
            </w:r>
          </w:p>
        </w:tc>
        <w:tc>
          <w:tcPr>
            <w:tcW w:w="994" w:type="dxa"/>
            <w:shd w:val="clear" w:color="auto" w:fill="F7CAAC"/>
          </w:tcPr>
          <w:p w14:paraId="38D500CB" w14:textId="77777777" w:rsidR="00F861A2" w:rsidRDefault="00F861A2" w:rsidP="00A656B7">
            <w:pPr>
              <w:jc w:val="both"/>
              <w:rPr>
                <w:b/>
              </w:rPr>
            </w:pPr>
            <w:r>
              <w:rPr>
                <w:b/>
              </w:rPr>
              <w:t>rozsah</w:t>
            </w:r>
          </w:p>
        </w:tc>
        <w:tc>
          <w:tcPr>
            <w:tcW w:w="709" w:type="dxa"/>
          </w:tcPr>
          <w:p w14:paraId="5E8C2EA8" w14:textId="77777777" w:rsidR="00F861A2" w:rsidRDefault="00F861A2" w:rsidP="00A656B7">
            <w:pPr>
              <w:jc w:val="both"/>
            </w:pPr>
            <w:proofErr w:type="gramStart"/>
            <w:r>
              <w:t>40h</w:t>
            </w:r>
            <w:proofErr w:type="gramEnd"/>
            <w:r>
              <w:t>/t</w:t>
            </w:r>
          </w:p>
        </w:tc>
        <w:tc>
          <w:tcPr>
            <w:tcW w:w="709" w:type="dxa"/>
            <w:gridSpan w:val="3"/>
            <w:shd w:val="clear" w:color="auto" w:fill="F7CAAC"/>
          </w:tcPr>
          <w:p w14:paraId="42E6C4BD" w14:textId="77777777" w:rsidR="00F861A2" w:rsidRDefault="00F861A2" w:rsidP="00A656B7">
            <w:pPr>
              <w:jc w:val="both"/>
              <w:rPr>
                <w:b/>
              </w:rPr>
            </w:pPr>
            <w:r>
              <w:rPr>
                <w:b/>
              </w:rPr>
              <w:t>do kdy</w:t>
            </w:r>
          </w:p>
        </w:tc>
        <w:tc>
          <w:tcPr>
            <w:tcW w:w="1387" w:type="dxa"/>
            <w:gridSpan w:val="2"/>
          </w:tcPr>
          <w:p w14:paraId="2A165B1B" w14:textId="77777777" w:rsidR="00F861A2" w:rsidRDefault="00F861A2" w:rsidP="00A656B7">
            <w:pPr>
              <w:jc w:val="both"/>
            </w:pPr>
            <w:r>
              <w:t>N</w:t>
            </w:r>
          </w:p>
        </w:tc>
      </w:tr>
      <w:tr w:rsidR="00F861A2" w14:paraId="7D2E7A3D" w14:textId="77777777" w:rsidTr="00A656B7">
        <w:tc>
          <w:tcPr>
            <w:tcW w:w="6060" w:type="dxa"/>
            <w:gridSpan w:val="8"/>
            <w:shd w:val="clear" w:color="auto" w:fill="F7CAAC"/>
          </w:tcPr>
          <w:p w14:paraId="6257093F" w14:textId="77777777" w:rsidR="00F861A2" w:rsidRDefault="00F861A2" w:rsidP="00A656B7">
            <w:pPr>
              <w:jc w:val="both"/>
            </w:pPr>
            <w:r>
              <w:rPr>
                <w:b/>
              </w:rPr>
              <w:t>Další současná působení jako akademický pracovník na jiných VŠ</w:t>
            </w:r>
          </w:p>
        </w:tc>
        <w:tc>
          <w:tcPr>
            <w:tcW w:w="1703" w:type="dxa"/>
            <w:gridSpan w:val="2"/>
            <w:shd w:val="clear" w:color="auto" w:fill="F7CAAC"/>
          </w:tcPr>
          <w:p w14:paraId="400A8F80" w14:textId="77777777" w:rsidR="00F861A2" w:rsidRDefault="00F861A2" w:rsidP="00A656B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03004A1" w14:textId="77777777" w:rsidR="00F861A2" w:rsidRDefault="00F861A2" w:rsidP="00A656B7">
            <w:pPr>
              <w:jc w:val="both"/>
              <w:rPr>
                <w:b/>
              </w:rPr>
            </w:pPr>
            <w:r>
              <w:rPr>
                <w:b/>
              </w:rPr>
              <w:t>rozsah</w:t>
            </w:r>
          </w:p>
        </w:tc>
      </w:tr>
      <w:tr w:rsidR="00F861A2" w14:paraId="68E7DB1C" w14:textId="77777777" w:rsidTr="00A656B7">
        <w:tc>
          <w:tcPr>
            <w:tcW w:w="6060" w:type="dxa"/>
            <w:gridSpan w:val="8"/>
          </w:tcPr>
          <w:p w14:paraId="7B1469C5" w14:textId="77777777" w:rsidR="00F861A2" w:rsidRDefault="00F861A2" w:rsidP="00A656B7">
            <w:pPr>
              <w:jc w:val="both"/>
            </w:pPr>
          </w:p>
        </w:tc>
        <w:tc>
          <w:tcPr>
            <w:tcW w:w="1703" w:type="dxa"/>
            <w:gridSpan w:val="2"/>
          </w:tcPr>
          <w:p w14:paraId="592AB542" w14:textId="77777777" w:rsidR="00F861A2" w:rsidRDefault="00F861A2" w:rsidP="00A656B7">
            <w:pPr>
              <w:jc w:val="both"/>
            </w:pPr>
          </w:p>
        </w:tc>
        <w:tc>
          <w:tcPr>
            <w:tcW w:w="2096" w:type="dxa"/>
            <w:gridSpan w:val="5"/>
          </w:tcPr>
          <w:p w14:paraId="56788735" w14:textId="77777777" w:rsidR="00F861A2" w:rsidRDefault="00F861A2" w:rsidP="00A656B7">
            <w:pPr>
              <w:jc w:val="both"/>
            </w:pPr>
          </w:p>
        </w:tc>
      </w:tr>
      <w:tr w:rsidR="00EF5310" w14:paraId="3B0AA0A4" w14:textId="77777777" w:rsidTr="00A656B7">
        <w:tc>
          <w:tcPr>
            <w:tcW w:w="6060" w:type="dxa"/>
            <w:gridSpan w:val="8"/>
          </w:tcPr>
          <w:p w14:paraId="7224EC2F" w14:textId="77777777" w:rsidR="00EF5310" w:rsidRDefault="00EF5310" w:rsidP="00A656B7">
            <w:pPr>
              <w:jc w:val="both"/>
            </w:pPr>
          </w:p>
        </w:tc>
        <w:tc>
          <w:tcPr>
            <w:tcW w:w="1703" w:type="dxa"/>
            <w:gridSpan w:val="2"/>
          </w:tcPr>
          <w:p w14:paraId="0D85CCC0" w14:textId="77777777" w:rsidR="00EF5310" w:rsidRDefault="00EF5310" w:rsidP="00A656B7">
            <w:pPr>
              <w:jc w:val="both"/>
            </w:pPr>
          </w:p>
        </w:tc>
        <w:tc>
          <w:tcPr>
            <w:tcW w:w="2096" w:type="dxa"/>
            <w:gridSpan w:val="5"/>
          </w:tcPr>
          <w:p w14:paraId="610C9706" w14:textId="77777777" w:rsidR="00EF5310" w:rsidRDefault="00EF5310" w:rsidP="00A656B7">
            <w:pPr>
              <w:jc w:val="both"/>
            </w:pPr>
          </w:p>
        </w:tc>
      </w:tr>
      <w:tr w:rsidR="00EF5310" w14:paraId="081FEB06" w14:textId="77777777" w:rsidTr="00A656B7">
        <w:tc>
          <w:tcPr>
            <w:tcW w:w="6060" w:type="dxa"/>
            <w:gridSpan w:val="8"/>
          </w:tcPr>
          <w:p w14:paraId="4121FFF0" w14:textId="77777777" w:rsidR="00EF5310" w:rsidRDefault="00EF5310" w:rsidP="00A656B7">
            <w:pPr>
              <w:jc w:val="both"/>
            </w:pPr>
          </w:p>
        </w:tc>
        <w:tc>
          <w:tcPr>
            <w:tcW w:w="1703" w:type="dxa"/>
            <w:gridSpan w:val="2"/>
          </w:tcPr>
          <w:p w14:paraId="50646531" w14:textId="77777777" w:rsidR="00EF5310" w:rsidRDefault="00EF5310" w:rsidP="00A656B7">
            <w:pPr>
              <w:jc w:val="both"/>
            </w:pPr>
          </w:p>
        </w:tc>
        <w:tc>
          <w:tcPr>
            <w:tcW w:w="2096" w:type="dxa"/>
            <w:gridSpan w:val="5"/>
          </w:tcPr>
          <w:p w14:paraId="368ADBD2" w14:textId="77777777" w:rsidR="00EF5310" w:rsidRDefault="00EF5310" w:rsidP="00A656B7">
            <w:pPr>
              <w:jc w:val="both"/>
            </w:pPr>
          </w:p>
        </w:tc>
      </w:tr>
      <w:tr w:rsidR="00F861A2" w14:paraId="57D61E17" w14:textId="77777777" w:rsidTr="00A656B7">
        <w:tc>
          <w:tcPr>
            <w:tcW w:w="6060" w:type="dxa"/>
            <w:gridSpan w:val="8"/>
          </w:tcPr>
          <w:p w14:paraId="21CDBFBA" w14:textId="77777777" w:rsidR="00F861A2" w:rsidRDefault="00F861A2" w:rsidP="00A656B7">
            <w:pPr>
              <w:jc w:val="both"/>
            </w:pPr>
          </w:p>
        </w:tc>
        <w:tc>
          <w:tcPr>
            <w:tcW w:w="1703" w:type="dxa"/>
            <w:gridSpan w:val="2"/>
          </w:tcPr>
          <w:p w14:paraId="6D411464" w14:textId="77777777" w:rsidR="00F861A2" w:rsidRDefault="00F861A2" w:rsidP="00A656B7">
            <w:pPr>
              <w:jc w:val="both"/>
            </w:pPr>
          </w:p>
        </w:tc>
        <w:tc>
          <w:tcPr>
            <w:tcW w:w="2096" w:type="dxa"/>
            <w:gridSpan w:val="5"/>
          </w:tcPr>
          <w:p w14:paraId="74B827A7" w14:textId="77777777" w:rsidR="00F861A2" w:rsidRDefault="00F861A2" w:rsidP="00A656B7">
            <w:pPr>
              <w:jc w:val="both"/>
            </w:pPr>
          </w:p>
        </w:tc>
      </w:tr>
      <w:tr w:rsidR="00F861A2" w14:paraId="479A04B3" w14:textId="77777777" w:rsidTr="00A656B7">
        <w:tc>
          <w:tcPr>
            <w:tcW w:w="9859" w:type="dxa"/>
            <w:gridSpan w:val="15"/>
            <w:shd w:val="clear" w:color="auto" w:fill="F7CAAC"/>
          </w:tcPr>
          <w:p w14:paraId="4C4D2BE6" w14:textId="77777777" w:rsidR="00F861A2" w:rsidRDefault="00F861A2" w:rsidP="00A656B7">
            <w:pPr>
              <w:jc w:val="both"/>
            </w:pPr>
            <w:r>
              <w:rPr>
                <w:b/>
              </w:rPr>
              <w:t>Předměty příslušného studijního programu a způsob zapojení do jejich výuky, příp. další zapojení do uskutečňování studijního programu</w:t>
            </w:r>
          </w:p>
        </w:tc>
      </w:tr>
      <w:tr w:rsidR="00F861A2" w:rsidRPr="002827C6" w14:paraId="401E3127" w14:textId="77777777" w:rsidTr="00D133CF">
        <w:trPr>
          <w:trHeight w:val="246"/>
        </w:trPr>
        <w:tc>
          <w:tcPr>
            <w:tcW w:w="9859" w:type="dxa"/>
            <w:gridSpan w:val="15"/>
            <w:tcBorders>
              <w:top w:val="nil"/>
            </w:tcBorders>
          </w:tcPr>
          <w:p w14:paraId="5D05BC85" w14:textId="5380BDB0" w:rsidR="00F861A2" w:rsidRPr="009855B0" w:rsidRDefault="000F7F14" w:rsidP="00A656B7">
            <w:pPr>
              <w:pStyle w:val="paragraph"/>
              <w:spacing w:before="0" w:beforeAutospacing="0" w:after="0" w:afterAutospacing="0"/>
              <w:textAlignment w:val="baseline"/>
              <w:rPr>
                <w:sz w:val="20"/>
                <w:szCs w:val="20"/>
                <w:shd w:val="clear" w:color="auto" w:fill="FFFFFF"/>
              </w:rPr>
            </w:pPr>
            <w:r w:rsidRPr="00D133CF">
              <w:rPr>
                <w:sz w:val="20"/>
                <w:szCs w:val="20"/>
              </w:rPr>
              <w:t>Technické asp</w:t>
            </w:r>
            <w:r w:rsidR="00CB2736" w:rsidRPr="00D133CF">
              <w:rPr>
                <w:sz w:val="20"/>
                <w:szCs w:val="20"/>
              </w:rPr>
              <w:t>ekty designu</w:t>
            </w:r>
            <w:r w:rsidR="00F861A2" w:rsidRPr="00CB2736">
              <w:rPr>
                <w:rStyle w:val="normaltextrun"/>
                <w:sz w:val="20"/>
                <w:szCs w:val="20"/>
                <w:shd w:val="clear" w:color="auto" w:fill="FFFFFF"/>
              </w:rPr>
              <w:t xml:space="preserve"> </w:t>
            </w:r>
            <w:r w:rsidR="00CB2736">
              <w:rPr>
                <w:rStyle w:val="normaltextrun"/>
                <w:sz w:val="20"/>
                <w:szCs w:val="20"/>
                <w:shd w:val="clear" w:color="auto" w:fill="FFFFFF"/>
              </w:rPr>
              <w:t xml:space="preserve">1 </w:t>
            </w:r>
            <w:r w:rsidR="00F861A2" w:rsidRPr="00CB2736">
              <w:rPr>
                <w:rStyle w:val="normaltextrun"/>
                <w:sz w:val="20"/>
                <w:szCs w:val="20"/>
                <w:shd w:val="clear" w:color="auto" w:fill="FFFFFF"/>
              </w:rPr>
              <w:t>(garant předmětu, přednášející)</w:t>
            </w:r>
          </w:p>
        </w:tc>
      </w:tr>
      <w:tr w:rsidR="00F861A2" w:rsidRPr="002827C6" w14:paraId="689DFBF7" w14:textId="77777777" w:rsidTr="00A656B7">
        <w:trPr>
          <w:trHeight w:val="340"/>
        </w:trPr>
        <w:tc>
          <w:tcPr>
            <w:tcW w:w="9859" w:type="dxa"/>
            <w:gridSpan w:val="15"/>
            <w:tcBorders>
              <w:top w:val="nil"/>
            </w:tcBorders>
            <w:shd w:val="clear" w:color="auto" w:fill="FBD4B4"/>
          </w:tcPr>
          <w:p w14:paraId="61508227" w14:textId="77777777" w:rsidR="00F861A2" w:rsidRPr="002827C6" w:rsidRDefault="00F861A2" w:rsidP="00A656B7">
            <w:pPr>
              <w:jc w:val="both"/>
              <w:rPr>
                <w:b/>
              </w:rPr>
            </w:pPr>
            <w:r w:rsidRPr="002827C6">
              <w:rPr>
                <w:b/>
              </w:rPr>
              <w:t>Zapojení do výuky v dalších studijních programech na téže vysoké škole (pouze u garantů ZT a PZ předmětů)</w:t>
            </w:r>
          </w:p>
        </w:tc>
      </w:tr>
      <w:tr w:rsidR="00F861A2" w:rsidRPr="002827C6" w14:paraId="3E94FF3B" w14:textId="77777777" w:rsidTr="00A656B7">
        <w:trPr>
          <w:trHeight w:val="340"/>
        </w:trPr>
        <w:tc>
          <w:tcPr>
            <w:tcW w:w="2585" w:type="dxa"/>
            <w:gridSpan w:val="2"/>
            <w:tcBorders>
              <w:top w:val="nil"/>
            </w:tcBorders>
          </w:tcPr>
          <w:p w14:paraId="0FD81EDB" w14:textId="77777777" w:rsidR="00F861A2" w:rsidRPr="002827C6" w:rsidRDefault="00F861A2" w:rsidP="00A656B7">
            <w:pPr>
              <w:jc w:val="both"/>
              <w:rPr>
                <w:b/>
              </w:rPr>
            </w:pPr>
            <w:r w:rsidRPr="002827C6">
              <w:rPr>
                <w:b/>
              </w:rPr>
              <w:t>Název studijního předmětu</w:t>
            </w:r>
          </w:p>
        </w:tc>
        <w:tc>
          <w:tcPr>
            <w:tcW w:w="1984" w:type="dxa"/>
            <w:gridSpan w:val="2"/>
            <w:tcBorders>
              <w:top w:val="nil"/>
            </w:tcBorders>
          </w:tcPr>
          <w:p w14:paraId="71246F27" w14:textId="77777777" w:rsidR="00F861A2" w:rsidRPr="002827C6" w:rsidRDefault="00F861A2" w:rsidP="00A656B7">
            <w:pPr>
              <w:rPr>
                <w:b/>
              </w:rPr>
            </w:pPr>
            <w:r w:rsidRPr="002827C6">
              <w:rPr>
                <w:b/>
              </w:rPr>
              <w:t>Název studijního programu</w:t>
            </w:r>
          </w:p>
        </w:tc>
        <w:tc>
          <w:tcPr>
            <w:tcW w:w="851" w:type="dxa"/>
            <w:gridSpan w:val="2"/>
            <w:tcBorders>
              <w:top w:val="nil"/>
            </w:tcBorders>
          </w:tcPr>
          <w:p w14:paraId="1DC922D5" w14:textId="77777777" w:rsidR="00F861A2" w:rsidRPr="002827C6" w:rsidRDefault="00F861A2" w:rsidP="00A656B7">
            <w:pPr>
              <w:jc w:val="both"/>
              <w:rPr>
                <w:b/>
              </w:rPr>
            </w:pPr>
            <w:r w:rsidRPr="002827C6">
              <w:rPr>
                <w:b/>
              </w:rPr>
              <w:t>Sem.</w:t>
            </w:r>
          </w:p>
        </w:tc>
        <w:tc>
          <w:tcPr>
            <w:tcW w:w="2835" w:type="dxa"/>
            <w:gridSpan w:val="6"/>
            <w:tcBorders>
              <w:top w:val="nil"/>
            </w:tcBorders>
          </w:tcPr>
          <w:p w14:paraId="4849FC00" w14:textId="77777777" w:rsidR="00F861A2" w:rsidRPr="002827C6" w:rsidRDefault="00F861A2" w:rsidP="00A656B7">
            <w:pPr>
              <w:rPr>
                <w:b/>
              </w:rPr>
            </w:pPr>
            <w:r w:rsidRPr="002827C6">
              <w:rPr>
                <w:b/>
              </w:rPr>
              <w:t>Role ve výuce daného předmětu</w:t>
            </w:r>
          </w:p>
        </w:tc>
        <w:tc>
          <w:tcPr>
            <w:tcW w:w="1604" w:type="dxa"/>
            <w:gridSpan w:val="3"/>
            <w:tcBorders>
              <w:top w:val="nil"/>
            </w:tcBorders>
          </w:tcPr>
          <w:p w14:paraId="595575CC" w14:textId="77777777" w:rsidR="00F861A2" w:rsidRPr="002827C6" w:rsidRDefault="00F861A2" w:rsidP="00A656B7">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861A2" w:rsidRPr="0016131F" w14:paraId="5A3611DD" w14:textId="77777777" w:rsidTr="00A656B7">
        <w:trPr>
          <w:trHeight w:val="285"/>
        </w:trPr>
        <w:tc>
          <w:tcPr>
            <w:tcW w:w="2585" w:type="dxa"/>
            <w:gridSpan w:val="2"/>
            <w:tcBorders>
              <w:top w:val="nil"/>
            </w:tcBorders>
          </w:tcPr>
          <w:p w14:paraId="75105864" w14:textId="6BC263D7" w:rsidR="00F861A2" w:rsidRPr="008B0E4F" w:rsidRDefault="00F861A2" w:rsidP="00A656B7">
            <w:pPr>
              <w:jc w:val="both"/>
            </w:pPr>
          </w:p>
        </w:tc>
        <w:tc>
          <w:tcPr>
            <w:tcW w:w="1984" w:type="dxa"/>
            <w:gridSpan w:val="2"/>
            <w:tcBorders>
              <w:top w:val="nil"/>
            </w:tcBorders>
          </w:tcPr>
          <w:p w14:paraId="0F1BEBFE" w14:textId="1B7D1409" w:rsidR="00F861A2" w:rsidRPr="008B0E4F" w:rsidRDefault="00F861A2" w:rsidP="00A656B7">
            <w:pPr>
              <w:jc w:val="both"/>
            </w:pPr>
          </w:p>
        </w:tc>
        <w:tc>
          <w:tcPr>
            <w:tcW w:w="851" w:type="dxa"/>
            <w:gridSpan w:val="2"/>
            <w:tcBorders>
              <w:top w:val="nil"/>
            </w:tcBorders>
          </w:tcPr>
          <w:p w14:paraId="3D3925E6" w14:textId="28766A86" w:rsidR="00F861A2" w:rsidRPr="008B0E4F" w:rsidRDefault="00F861A2" w:rsidP="00A656B7">
            <w:pPr>
              <w:jc w:val="both"/>
            </w:pPr>
          </w:p>
        </w:tc>
        <w:tc>
          <w:tcPr>
            <w:tcW w:w="2835" w:type="dxa"/>
            <w:gridSpan w:val="6"/>
            <w:tcBorders>
              <w:top w:val="nil"/>
            </w:tcBorders>
          </w:tcPr>
          <w:p w14:paraId="546FABFD" w14:textId="61E15492" w:rsidR="00F861A2" w:rsidRPr="008B0E4F" w:rsidRDefault="00F861A2" w:rsidP="00A656B7"/>
        </w:tc>
        <w:tc>
          <w:tcPr>
            <w:tcW w:w="1604" w:type="dxa"/>
            <w:gridSpan w:val="3"/>
            <w:tcBorders>
              <w:top w:val="nil"/>
            </w:tcBorders>
          </w:tcPr>
          <w:p w14:paraId="5B25F508" w14:textId="77777777" w:rsidR="00F861A2" w:rsidRPr="008B0E4F" w:rsidRDefault="00F861A2" w:rsidP="00A656B7">
            <w:pPr>
              <w:jc w:val="both"/>
            </w:pPr>
          </w:p>
        </w:tc>
      </w:tr>
      <w:tr w:rsidR="00F861A2" w:rsidRPr="0016131F" w14:paraId="2FF5D878" w14:textId="77777777" w:rsidTr="00A656B7">
        <w:trPr>
          <w:trHeight w:val="284"/>
        </w:trPr>
        <w:tc>
          <w:tcPr>
            <w:tcW w:w="2585" w:type="dxa"/>
            <w:gridSpan w:val="2"/>
            <w:tcBorders>
              <w:top w:val="nil"/>
            </w:tcBorders>
          </w:tcPr>
          <w:p w14:paraId="675842F2" w14:textId="7F8ACD14" w:rsidR="00F861A2" w:rsidRPr="008B0E4F" w:rsidRDefault="00F861A2" w:rsidP="00A656B7">
            <w:pPr>
              <w:jc w:val="both"/>
            </w:pPr>
          </w:p>
        </w:tc>
        <w:tc>
          <w:tcPr>
            <w:tcW w:w="1984" w:type="dxa"/>
            <w:gridSpan w:val="2"/>
            <w:tcBorders>
              <w:top w:val="nil"/>
            </w:tcBorders>
          </w:tcPr>
          <w:p w14:paraId="400D1AD3" w14:textId="0AEA7A92" w:rsidR="00F861A2" w:rsidRPr="008B0E4F" w:rsidRDefault="00F861A2" w:rsidP="00A656B7">
            <w:pPr>
              <w:jc w:val="both"/>
            </w:pPr>
          </w:p>
        </w:tc>
        <w:tc>
          <w:tcPr>
            <w:tcW w:w="851" w:type="dxa"/>
            <w:gridSpan w:val="2"/>
            <w:tcBorders>
              <w:top w:val="nil"/>
            </w:tcBorders>
          </w:tcPr>
          <w:p w14:paraId="51CAF37B" w14:textId="606CE1B8" w:rsidR="00F861A2" w:rsidRPr="008B0E4F" w:rsidRDefault="00F861A2" w:rsidP="00A656B7">
            <w:pPr>
              <w:jc w:val="both"/>
            </w:pPr>
          </w:p>
        </w:tc>
        <w:tc>
          <w:tcPr>
            <w:tcW w:w="2835" w:type="dxa"/>
            <w:gridSpan w:val="6"/>
            <w:tcBorders>
              <w:top w:val="nil"/>
            </w:tcBorders>
          </w:tcPr>
          <w:p w14:paraId="71EBA5EC" w14:textId="4C1C2FE7" w:rsidR="00F861A2" w:rsidRPr="008B0E4F" w:rsidRDefault="00F861A2" w:rsidP="00A656B7"/>
        </w:tc>
        <w:tc>
          <w:tcPr>
            <w:tcW w:w="1604" w:type="dxa"/>
            <w:gridSpan w:val="3"/>
            <w:tcBorders>
              <w:top w:val="nil"/>
            </w:tcBorders>
          </w:tcPr>
          <w:p w14:paraId="784952AE" w14:textId="77777777" w:rsidR="00F861A2" w:rsidRPr="008B0E4F" w:rsidRDefault="00F861A2" w:rsidP="00A656B7">
            <w:pPr>
              <w:jc w:val="both"/>
            </w:pPr>
          </w:p>
        </w:tc>
      </w:tr>
      <w:tr w:rsidR="00F861A2" w:rsidRPr="0016131F" w14:paraId="2BDA8050" w14:textId="77777777" w:rsidTr="00A656B7">
        <w:trPr>
          <w:trHeight w:val="284"/>
        </w:trPr>
        <w:tc>
          <w:tcPr>
            <w:tcW w:w="2585" w:type="dxa"/>
            <w:gridSpan w:val="2"/>
            <w:tcBorders>
              <w:top w:val="nil"/>
            </w:tcBorders>
          </w:tcPr>
          <w:p w14:paraId="057E45CB" w14:textId="70668582" w:rsidR="00F861A2" w:rsidRPr="008B0E4F" w:rsidRDefault="00F861A2" w:rsidP="00A656B7">
            <w:pPr>
              <w:jc w:val="both"/>
            </w:pPr>
          </w:p>
        </w:tc>
        <w:tc>
          <w:tcPr>
            <w:tcW w:w="1984" w:type="dxa"/>
            <w:gridSpan w:val="2"/>
            <w:tcBorders>
              <w:top w:val="nil"/>
            </w:tcBorders>
          </w:tcPr>
          <w:p w14:paraId="58483A30" w14:textId="281CCF34" w:rsidR="00F861A2" w:rsidRPr="008B0E4F" w:rsidRDefault="00F861A2" w:rsidP="00A656B7">
            <w:pPr>
              <w:jc w:val="both"/>
            </w:pPr>
          </w:p>
        </w:tc>
        <w:tc>
          <w:tcPr>
            <w:tcW w:w="851" w:type="dxa"/>
            <w:gridSpan w:val="2"/>
            <w:tcBorders>
              <w:top w:val="nil"/>
            </w:tcBorders>
          </w:tcPr>
          <w:p w14:paraId="65ED1B2D" w14:textId="7445C4D8" w:rsidR="00F861A2" w:rsidRPr="008B0E4F" w:rsidRDefault="00F861A2" w:rsidP="00A656B7">
            <w:pPr>
              <w:jc w:val="both"/>
            </w:pPr>
          </w:p>
        </w:tc>
        <w:tc>
          <w:tcPr>
            <w:tcW w:w="2835" w:type="dxa"/>
            <w:gridSpan w:val="6"/>
            <w:tcBorders>
              <w:top w:val="nil"/>
            </w:tcBorders>
          </w:tcPr>
          <w:p w14:paraId="54388216" w14:textId="3F24C167" w:rsidR="00F861A2" w:rsidRPr="008B0E4F" w:rsidRDefault="00F861A2" w:rsidP="00A656B7"/>
        </w:tc>
        <w:tc>
          <w:tcPr>
            <w:tcW w:w="1604" w:type="dxa"/>
            <w:gridSpan w:val="3"/>
            <w:tcBorders>
              <w:top w:val="nil"/>
            </w:tcBorders>
          </w:tcPr>
          <w:p w14:paraId="16E35FAF" w14:textId="77777777" w:rsidR="00F861A2" w:rsidRPr="008B0E4F" w:rsidRDefault="00F861A2" w:rsidP="00A656B7">
            <w:pPr>
              <w:jc w:val="both"/>
            </w:pPr>
          </w:p>
        </w:tc>
      </w:tr>
      <w:tr w:rsidR="00F861A2" w:rsidRPr="0016131F" w14:paraId="5D230B70" w14:textId="77777777" w:rsidTr="00A656B7">
        <w:trPr>
          <w:trHeight w:val="284"/>
        </w:trPr>
        <w:tc>
          <w:tcPr>
            <w:tcW w:w="2585" w:type="dxa"/>
            <w:gridSpan w:val="2"/>
            <w:tcBorders>
              <w:top w:val="nil"/>
            </w:tcBorders>
          </w:tcPr>
          <w:p w14:paraId="78793854" w14:textId="5A3E7E29" w:rsidR="00F861A2" w:rsidRPr="008B0E4F" w:rsidRDefault="00F861A2" w:rsidP="00A656B7">
            <w:pPr>
              <w:jc w:val="both"/>
            </w:pPr>
          </w:p>
        </w:tc>
        <w:tc>
          <w:tcPr>
            <w:tcW w:w="1984" w:type="dxa"/>
            <w:gridSpan w:val="2"/>
            <w:tcBorders>
              <w:top w:val="nil"/>
            </w:tcBorders>
          </w:tcPr>
          <w:p w14:paraId="5D72E25A" w14:textId="2A7AC51C" w:rsidR="00F861A2" w:rsidRPr="008B0E4F" w:rsidRDefault="00F861A2" w:rsidP="00A656B7">
            <w:pPr>
              <w:jc w:val="both"/>
            </w:pPr>
          </w:p>
        </w:tc>
        <w:tc>
          <w:tcPr>
            <w:tcW w:w="851" w:type="dxa"/>
            <w:gridSpan w:val="2"/>
            <w:tcBorders>
              <w:top w:val="nil"/>
            </w:tcBorders>
          </w:tcPr>
          <w:p w14:paraId="1B629002" w14:textId="7143C91A" w:rsidR="00F861A2" w:rsidRPr="008B0E4F" w:rsidRDefault="00F861A2" w:rsidP="00A656B7">
            <w:pPr>
              <w:jc w:val="both"/>
            </w:pPr>
          </w:p>
        </w:tc>
        <w:tc>
          <w:tcPr>
            <w:tcW w:w="2835" w:type="dxa"/>
            <w:gridSpan w:val="6"/>
            <w:tcBorders>
              <w:top w:val="nil"/>
            </w:tcBorders>
          </w:tcPr>
          <w:p w14:paraId="2F3B5320" w14:textId="5086EF4B" w:rsidR="00F861A2" w:rsidRPr="008B0E4F" w:rsidRDefault="00F861A2" w:rsidP="00A656B7"/>
        </w:tc>
        <w:tc>
          <w:tcPr>
            <w:tcW w:w="1604" w:type="dxa"/>
            <w:gridSpan w:val="3"/>
            <w:tcBorders>
              <w:top w:val="nil"/>
            </w:tcBorders>
          </w:tcPr>
          <w:p w14:paraId="11F0C786" w14:textId="77777777" w:rsidR="00F861A2" w:rsidRPr="008B0E4F" w:rsidRDefault="00F861A2" w:rsidP="00A656B7">
            <w:pPr>
              <w:jc w:val="both"/>
            </w:pPr>
          </w:p>
        </w:tc>
      </w:tr>
      <w:tr w:rsidR="00F861A2" w14:paraId="1006848C" w14:textId="77777777" w:rsidTr="00A656B7">
        <w:tc>
          <w:tcPr>
            <w:tcW w:w="9859" w:type="dxa"/>
            <w:gridSpan w:val="15"/>
            <w:shd w:val="clear" w:color="auto" w:fill="F7CAAC"/>
          </w:tcPr>
          <w:p w14:paraId="247AA487" w14:textId="77777777" w:rsidR="00F861A2" w:rsidRDefault="00F861A2" w:rsidP="00A656B7">
            <w:pPr>
              <w:jc w:val="both"/>
            </w:pPr>
            <w:r>
              <w:rPr>
                <w:b/>
              </w:rPr>
              <w:t xml:space="preserve">Údaje o vzdělání na VŠ </w:t>
            </w:r>
          </w:p>
        </w:tc>
      </w:tr>
      <w:tr w:rsidR="00F861A2" w14:paraId="54F56359" w14:textId="77777777" w:rsidTr="00A656B7">
        <w:trPr>
          <w:trHeight w:val="271"/>
        </w:trPr>
        <w:tc>
          <w:tcPr>
            <w:tcW w:w="9859" w:type="dxa"/>
            <w:gridSpan w:val="15"/>
          </w:tcPr>
          <w:p w14:paraId="6517967F" w14:textId="6396EC08" w:rsidR="00F861A2" w:rsidRPr="009855B0" w:rsidRDefault="00F861A2" w:rsidP="00A656B7">
            <w:pPr>
              <w:jc w:val="both"/>
            </w:pPr>
            <w:r w:rsidRPr="004D4087">
              <w:t>2012: Vysoké učení technické v Brně, Fakulta architektury, Architektura a urbanismus</w:t>
            </w:r>
            <w:r>
              <w:t>, Ing. arch.</w:t>
            </w:r>
          </w:p>
        </w:tc>
      </w:tr>
      <w:tr w:rsidR="00F861A2" w14:paraId="123F173F" w14:textId="77777777" w:rsidTr="00A656B7">
        <w:tc>
          <w:tcPr>
            <w:tcW w:w="9859" w:type="dxa"/>
            <w:gridSpan w:val="15"/>
            <w:shd w:val="clear" w:color="auto" w:fill="F7CAAC"/>
          </w:tcPr>
          <w:p w14:paraId="64F125AC" w14:textId="77777777" w:rsidR="00F861A2" w:rsidRDefault="00F861A2" w:rsidP="00A656B7">
            <w:pPr>
              <w:jc w:val="both"/>
              <w:rPr>
                <w:b/>
              </w:rPr>
            </w:pPr>
            <w:r>
              <w:rPr>
                <w:b/>
              </w:rPr>
              <w:t>Údaje o odborném působení od absolvování VŠ</w:t>
            </w:r>
          </w:p>
        </w:tc>
      </w:tr>
      <w:tr w:rsidR="00F861A2" w:rsidRPr="009B6AE3" w14:paraId="0D4C4E9D" w14:textId="77777777" w:rsidTr="00A656B7">
        <w:trPr>
          <w:trHeight w:val="825"/>
        </w:trPr>
        <w:tc>
          <w:tcPr>
            <w:tcW w:w="9859" w:type="dxa"/>
            <w:gridSpan w:val="15"/>
          </w:tcPr>
          <w:p w14:paraId="196B849C" w14:textId="77777777" w:rsidR="00F861A2" w:rsidRPr="004D4087" w:rsidRDefault="00F861A2" w:rsidP="00A656B7">
            <w:pPr>
              <w:jc w:val="both"/>
            </w:pPr>
            <w:proofErr w:type="gramStart"/>
            <w:r w:rsidRPr="004D4087">
              <w:t>2014-dosud</w:t>
            </w:r>
            <w:proofErr w:type="gramEnd"/>
            <w:r w:rsidRPr="004D4087">
              <w:t>: Univerzita Tomáše Bati ve Zlíně, Fakulta multimediálních komunikací, vedoucí ateliéru Tvorba prostoru, do roku 2019 asistent ateliéru Prostorová tvorba</w:t>
            </w:r>
          </w:p>
          <w:p w14:paraId="4CCB1B67" w14:textId="77777777" w:rsidR="00F861A2" w:rsidRPr="004D4087" w:rsidRDefault="00F861A2" w:rsidP="00A656B7">
            <w:pPr>
              <w:jc w:val="both"/>
            </w:pPr>
            <w:r w:rsidRPr="004D4087">
              <w:t>2013-2014: Energetická agentura Zlínského kraje, Projektový manažer</w:t>
            </w:r>
          </w:p>
          <w:p w14:paraId="26E72A3E" w14:textId="77777777" w:rsidR="00F861A2" w:rsidRPr="009B6AE3" w:rsidRDefault="00F861A2" w:rsidP="00A656B7">
            <w:pPr>
              <w:jc w:val="both"/>
              <w:rPr>
                <w:color w:val="FF0000"/>
              </w:rPr>
            </w:pPr>
            <w:proofErr w:type="gramStart"/>
            <w:r w:rsidRPr="004D4087">
              <w:t>2012-dosud</w:t>
            </w:r>
            <w:proofErr w:type="gramEnd"/>
            <w:r w:rsidRPr="004D4087">
              <w:t xml:space="preserve">: OSVČ - </w:t>
            </w:r>
            <w:r>
              <w:t>a</w:t>
            </w:r>
            <w:r w:rsidRPr="004D4087">
              <w:t>rchitektonické činnosti</w:t>
            </w:r>
          </w:p>
        </w:tc>
      </w:tr>
      <w:tr w:rsidR="00F861A2" w14:paraId="5195758D" w14:textId="77777777" w:rsidTr="00A656B7">
        <w:trPr>
          <w:trHeight w:val="250"/>
        </w:trPr>
        <w:tc>
          <w:tcPr>
            <w:tcW w:w="9859" w:type="dxa"/>
            <w:gridSpan w:val="15"/>
            <w:shd w:val="clear" w:color="auto" w:fill="F7CAAC"/>
          </w:tcPr>
          <w:p w14:paraId="43709874" w14:textId="77777777" w:rsidR="00F861A2" w:rsidRDefault="00F861A2" w:rsidP="00A656B7">
            <w:pPr>
              <w:jc w:val="both"/>
            </w:pPr>
            <w:r>
              <w:rPr>
                <w:b/>
              </w:rPr>
              <w:t>Zkušenosti s vedením kvalifikačních a rigorózních prací</w:t>
            </w:r>
          </w:p>
        </w:tc>
      </w:tr>
      <w:tr w:rsidR="00F861A2" w14:paraId="51D82BE9" w14:textId="77777777" w:rsidTr="00A656B7">
        <w:trPr>
          <w:trHeight w:val="499"/>
        </w:trPr>
        <w:tc>
          <w:tcPr>
            <w:tcW w:w="9859" w:type="dxa"/>
            <w:gridSpan w:val="15"/>
          </w:tcPr>
          <w:p w14:paraId="6DCB9323" w14:textId="504B82D7" w:rsidR="00F861A2" w:rsidRDefault="00F861A2" w:rsidP="00A656B7">
            <w:pPr>
              <w:jc w:val="both"/>
            </w:pPr>
            <w:r>
              <w:t xml:space="preserve">Bakalářské práce: </w:t>
            </w:r>
            <w:r w:rsidR="004A55E8">
              <w:t>30</w:t>
            </w:r>
          </w:p>
          <w:p w14:paraId="35D89BA7" w14:textId="76DD0C1B" w:rsidR="00F861A2" w:rsidRDefault="00F861A2" w:rsidP="00A656B7">
            <w:pPr>
              <w:jc w:val="both"/>
            </w:pPr>
            <w:r>
              <w:t xml:space="preserve">Diplomové práce: </w:t>
            </w:r>
            <w:r w:rsidR="004A55E8">
              <w:t>8</w:t>
            </w:r>
          </w:p>
        </w:tc>
      </w:tr>
      <w:tr w:rsidR="00F861A2" w14:paraId="0CD95DD2" w14:textId="77777777" w:rsidTr="00A656B7">
        <w:trPr>
          <w:cantSplit/>
        </w:trPr>
        <w:tc>
          <w:tcPr>
            <w:tcW w:w="3347" w:type="dxa"/>
            <w:gridSpan w:val="3"/>
            <w:tcBorders>
              <w:top w:val="single" w:sz="12" w:space="0" w:color="auto"/>
            </w:tcBorders>
            <w:shd w:val="clear" w:color="auto" w:fill="F7CAAC"/>
          </w:tcPr>
          <w:p w14:paraId="6D19661B" w14:textId="77777777" w:rsidR="00F861A2" w:rsidRDefault="00F861A2" w:rsidP="00A656B7">
            <w:pPr>
              <w:jc w:val="both"/>
            </w:pPr>
            <w:r>
              <w:rPr>
                <w:b/>
              </w:rPr>
              <w:t xml:space="preserve">Obor habilitačního řízení </w:t>
            </w:r>
          </w:p>
        </w:tc>
        <w:tc>
          <w:tcPr>
            <w:tcW w:w="2245" w:type="dxa"/>
            <w:gridSpan w:val="4"/>
            <w:tcBorders>
              <w:top w:val="single" w:sz="12" w:space="0" w:color="auto"/>
            </w:tcBorders>
            <w:shd w:val="clear" w:color="auto" w:fill="F7CAAC"/>
          </w:tcPr>
          <w:p w14:paraId="026EF932" w14:textId="77777777" w:rsidR="00F861A2" w:rsidRDefault="00F861A2" w:rsidP="00A656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5AAF7A" w14:textId="77777777" w:rsidR="00F861A2" w:rsidRDefault="00F861A2" w:rsidP="00A656B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00AE3FF" w14:textId="77777777" w:rsidR="00F861A2" w:rsidRDefault="00F861A2" w:rsidP="00A656B7">
            <w:pPr>
              <w:jc w:val="both"/>
              <w:rPr>
                <w:b/>
              </w:rPr>
            </w:pPr>
            <w:r>
              <w:rPr>
                <w:b/>
              </w:rPr>
              <w:t>Ohlasy publikací</w:t>
            </w:r>
          </w:p>
        </w:tc>
      </w:tr>
      <w:tr w:rsidR="00F861A2" w14:paraId="498B5F2B" w14:textId="77777777" w:rsidTr="00A656B7">
        <w:trPr>
          <w:cantSplit/>
        </w:trPr>
        <w:tc>
          <w:tcPr>
            <w:tcW w:w="3347" w:type="dxa"/>
            <w:gridSpan w:val="3"/>
          </w:tcPr>
          <w:p w14:paraId="09F0ECE7" w14:textId="77777777" w:rsidR="00F861A2" w:rsidRDefault="00F861A2" w:rsidP="00A656B7">
            <w:pPr>
              <w:jc w:val="both"/>
            </w:pPr>
          </w:p>
        </w:tc>
        <w:tc>
          <w:tcPr>
            <w:tcW w:w="2245" w:type="dxa"/>
            <w:gridSpan w:val="4"/>
          </w:tcPr>
          <w:p w14:paraId="7ABD0273" w14:textId="77777777" w:rsidR="00F861A2" w:rsidRDefault="00F861A2" w:rsidP="00A656B7">
            <w:pPr>
              <w:jc w:val="both"/>
            </w:pPr>
          </w:p>
        </w:tc>
        <w:tc>
          <w:tcPr>
            <w:tcW w:w="2248" w:type="dxa"/>
            <w:gridSpan w:val="4"/>
            <w:tcBorders>
              <w:right w:val="single" w:sz="12" w:space="0" w:color="auto"/>
            </w:tcBorders>
          </w:tcPr>
          <w:p w14:paraId="4014003F" w14:textId="77777777" w:rsidR="00F861A2" w:rsidRDefault="00F861A2" w:rsidP="00A656B7">
            <w:pPr>
              <w:jc w:val="both"/>
            </w:pPr>
          </w:p>
        </w:tc>
        <w:tc>
          <w:tcPr>
            <w:tcW w:w="632" w:type="dxa"/>
            <w:gridSpan w:val="2"/>
            <w:tcBorders>
              <w:left w:val="single" w:sz="12" w:space="0" w:color="auto"/>
            </w:tcBorders>
            <w:shd w:val="clear" w:color="auto" w:fill="F7CAAC"/>
          </w:tcPr>
          <w:p w14:paraId="5A5A3E23" w14:textId="77777777" w:rsidR="00F861A2" w:rsidRPr="00F20AEF" w:rsidRDefault="00F861A2" w:rsidP="00A656B7">
            <w:pPr>
              <w:jc w:val="both"/>
            </w:pPr>
            <w:proofErr w:type="spellStart"/>
            <w:r w:rsidRPr="00F20AEF">
              <w:rPr>
                <w:b/>
              </w:rPr>
              <w:t>WoS</w:t>
            </w:r>
            <w:proofErr w:type="spellEnd"/>
          </w:p>
        </w:tc>
        <w:tc>
          <w:tcPr>
            <w:tcW w:w="693" w:type="dxa"/>
            <w:shd w:val="clear" w:color="auto" w:fill="F7CAAC"/>
          </w:tcPr>
          <w:p w14:paraId="530EA8F8" w14:textId="77777777" w:rsidR="00F861A2" w:rsidRPr="00F20AEF" w:rsidRDefault="00F861A2" w:rsidP="00A656B7">
            <w:pPr>
              <w:jc w:val="both"/>
              <w:rPr>
                <w:sz w:val="18"/>
              </w:rPr>
            </w:pPr>
            <w:proofErr w:type="spellStart"/>
            <w:r w:rsidRPr="00F20AEF">
              <w:rPr>
                <w:b/>
                <w:sz w:val="18"/>
              </w:rPr>
              <w:t>Scopus</w:t>
            </w:r>
            <w:proofErr w:type="spellEnd"/>
          </w:p>
        </w:tc>
        <w:tc>
          <w:tcPr>
            <w:tcW w:w="694" w:type="dxa"/>
            <w:shd w:val="clear" w:color="auto" w:fill="F7CAAC"/>
          </w:tcPr>
          <w:p w14:paraId="74750D47" w14:textId="77777777" w:rsidR="00F861A2" w:rsidRDefault="00F861A2" w:rsidP="00A656B7">
            <w:pPr>
              <w:jc w:val="both"/>
            </w:pPr>
            <w:r>
              <w:rPr>
                <w:b/>
                <w:sz w:val="18"/>
              </w:rPr>
              <w:t>ostatní</w:t>
            </w:r>
          </w:p>
        </w:tc>
      </w:tr>
      <w:tr w:rsidR="00F861A2" w14:paraId="2FDC446B" w14:textId="77777777" w:rsidTr="00A656B7">
        <w:trPr>
          <w:cantSplit/>
          <w:trHeight w:val="70"/>
        </w:trPr>
        <w:tc>
          <w:tcPr>
            <w:tcW w:w="3347" w:type="dxa"/>
            <w:gridSpan w:val="3"/>
            <w:shd w:val="clear" w:color="auto" w:fill="F7CAAC"/>
          </w:tcPr>
          <w:p w14:paraId="02CED090" w14:textId="77777777" w:rsidR="00F861A2" w:rsidRDefault="00F861A2" w:rsidP="00A656B7">
            <w:pPr>
              <w:jc w:val="both"/>
            </w:pPr>
            <w:r>
              <w:rPr>
                <w:b/>
              </w:rPr>
              <w:t>Obor jmenovacího řízení</w:t>
            </w:r>
          </w:p>
        </w:tc>
        <w:tc>
          <w:tcPr>
            <w:tcW w:w="2245" w:type="dxa"/>
            <w:gridSpan w:val="4"/>
            <w:shd w:val="clear" w:color="auto" w:fill="F7CAAC"/>
          </w:tcPr>
          <w:p w14:paraId="5323D2EB" w14:textId="77777777" w:rsidR="00F861A2" w:rsidRDefault="00F861A2" w:rsidP="00A656B7">
            <w:pPr>
              <w:jc w:val="both"/>
            </w:pPr>
            <w:r>
              <w:rPr>
                <w:b/>
              </w:rPr>
              <w:t>Rok udělení hodnosti</w:t>
            </w:r>
          </w:p>
        </w:tc>
        <w:tc>
          <w:tcPr>
            <w:tcW w:w="2248" w:type="dxa"/>
            <w:gridSpan w:val="4"/>
            <w:tcBorders>
              <w:right w:val="single" w:sz="12" w:space="0" w:color="auto"/>
            </w:tcBorders>
            <w:shd w:val="clear" w:color="auto" w:fill="F7CAAC"/>
          </w:tcPr>
          <w:p w14:paraId="205F5A77" w14:textId="77777777" w:rsidR="00F861A2" w:rsidRDefault="00F861A2" w:rsidP="00A656B7">
            <w:pPr>
              <w:jc w:val="both"/>
            </w:pPr>
            <w:r>
              <w:rPr>
                <w:b/>
              </w:rPr>
              <w:t>Řízení konáno na VŠ</w:t>
            </w:r>
          </w:p>
        </w:tc>
        <w:tc>
          <w:tcPr>
            <w:tcW w:w="632" w:type="dxa"/>
            <w:gridSpan w:val="2"/>
            <w:tcBorders>
              <w:left w:val="single" w:sz="12" w:space="0" w:color="auto"/>
            </w:tcBorders>
          </w:tcPr>
          <w:p w14:paraId="051E5097" w14:textId="77777777" w:rsidR="00F861A2" w:rsidRPr="00F20AEF" w:rsidRDefault="00F861A2" w:rsidP="00A656B7">
            <w:pPr>
              <w:jc w:val="both"/>
              <w:rPr>
                <w:b/>
              </w:rPr>
            </w:pPr>
          </w:p>
        </w:tc>
        <w:tc>
          <w:tcPr>
            <w:tcW w:w="693" w:type="dxa"/>
          </w:tcPr>
          <w:p w14:paraId="77065DA9" w14:textId="77777777" w:rsidR="00F861A2" w:rsidRPr="00F20AEF" w:rsidRDefault="00F861A2" w:rsidP="00A656B7">
            <w:pPr>
              <w:jc w:val="both"/>
              <w:rPr>
                <w:b/>
              </w:rPr>
            </w:pPr>
          </w:p>
        </w:tc>
        <w:tc>
          <w:tcPr>
            <w:tcW w:w="694" w:type="dxa"/>
          </w:tcPr>
          <w:p w14:paraId="4A440E0F" w14:textId="77777777" w:rsidR="00F861A2" w:rsidRDefault="00F861A2" w:rsidP="00A656B7">
            <w:pPr>
              <w:jc w:val="both"/>
              <w:rPr>
                <w:b/>
              </w:rPr>
            </w:pPr>
          </w:p>
        </w:tc>
      </w:tr>
      <w:tr w:rsidR="00F861A2" w14:paraId="5D0D7207" w14:textId="77777777" w:rsidTr="00A656B7">
        <w:trPr>
          <w:trHeight w:val="205"/>
        </w:trPr>
        <w:tc>
          <w:tcPr>
            <w:tcW w:w="3347" w:type="dxa"/>
            <w:gridSpan w:val="3"/>
          </w:tcPr>
          <w:p w14:paraId="30399716" w14:textId="77777777" w:rsidR="00F861A2" w:rsidRDefault="00F861A2" w:rsidP="00A656B7">
            <w:pPr>
              <w:jc w:val="both"/>
            </w:pPr>
          </w:p>
        </w:tc>
        <w:tc>
          <w:tcPr>
            <w:tcW w:w="2245" w:type="dxa"/>
            <w:gridSpan w:val="4"/>
          </w:tcPr>
          <w:p w14:paraId="2C65F525" w14:textId="77777777" w:rsidR="00F861A2" w:rsidRDefault="00F861A2" w:rsidP="00A656B7">
            <w:pPr>
              <w:jc w:val="both"/>
            </w:pPr>
          </w:p>
        </w:tc>
        <w:tc>
          <w:tcPr>
            <w:tcW w:w="2248" w:type="dxa"/>
            <w:gridSpan w:val="4"/>
            <w:tcBorders>
              <w:right w:val="single" w:sz="12" w:space="0" w:color="auto"/>
            </w:tcBorders>
          </w:tcPr>
          <w:p w14:paraId="5E7A5139" w14:textId="77777777" w:rsidR="00F861A2" w:rsidRDefault="00F861A2" w:rsidP="00A656B7">
            <w:pPr>
              <w:jc w:val="both"/>
            </w:pPr>
          </w:p>
        </w:tc>
        <w:tc>
          <w:tcPr>
            <w:tcW w:w="1325" w:type="dxa"/>
            <w:gridSpan w:val="3"/>
            <w:tcBorders>
              <w:left w:val="single" w:sz="12" w:space="0" w:color="auto"/>
            </w:tcBorders>
            <w:shd w:val="clear" w:color="auto" w:fill="FBD4B4"/>
            <w:vAlign w:val="center"/>
          </w:tcPr>
          <w:p w14:paraId="158AEE2C" w14:textId="77777777" w:rsidR="00F861A2" w:rsidRPr="00F20AEF" w:rsidRDefault="00F861A2" w:rsidP="00A656B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DDFC822" w14:textId="77777777" w:rsidR="00F861A2" w:rsidRDefault="00F861A2" w:rsidP="00A656B7">
            <w:pPr>
              <w:rPr>
                <w:b/>
              </w:rPr>
            </w:pPr>
            <w:r>
              <w:rPr>
                <w:b/>
              </w:rPr>
              <w:t xml:space="preserve">    /</w:t>
            </w:r>
          </w:p>
        </w:tc>
      </w:tr>
      <w:tr w:rsidR="00F861A2" w14:paraId="0C7A14F4" w14:textId="77777777" w:rsidTr="00A656B7">
        <w:tc>
          <w:tcPr>
            <w:tcW w:w="9859" w:type="dxa"/>
            <w:gridSpan w:val="15"/>
            <w:shd w:val="clear" w:color="auto" w:fill="F7CAAC"/>
          </w:tcPr>
          <w:p w14:paraId="67DC60CA" w14:textId="77777777" w:rsidR="00F861A2" w:rsidRDefault="00F861A2" w:rsidP="00A656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861A2" w14:paraId="4AF697DB" w14:textId="77777777" w:rsidTr="00A656B7">
        <w:trPr>
          <w:trHeight w:val="552"/>
        </w:trPr>
        <w:tc>
          <w:tcPr>
            <w:tcW w:w="9859" w:type="dxa"/>
            <w:gridSpan w:val="15"/>
          </w:tcPr>
          <w:p w14:paraId="428299E0" w14:textId="6C74D0D2" w:rsidR="00F861A2" w:rsidRDefault="00C70BAB" w:rsidP="00A656B7">
            <w:r w:rsidRPr="004D4087">
              <w:t>OSVČ – architektonické</w:t>
            </w:r>
            <w:r w:rsidR="00F861A2" w:rsidRPr="004D4087">
              <w:t xml:space="preserve"> činnosti</w:t>
            </w:r>
            <w:r w:rsidR="00F861A2" w:rsidRPr="00204072">
              <w:t xml:space="preserve"> </w:t>
            </w:r>
          </w:p>
          <w:p w14:paraId="09887A0F" w14:textId="7D642A19" w:rsidR="00BB49F8" w:rsidRDefault="00BB49F8" w:rsidP="00A656B7">
            <w:r>
              <w:t>202</w:t>
            </w:r>
            <w:r w:rsidR="002B23D1">
              <w:t>4: Architektonick</w:t>
            </w:r>
            <w:r w:rsidR="00604255">
              <w:t>á studie</w:t>
            </w:r>
            <w:r w:rsidR="002B23D1">
              <w:t xml:space="preserve"> Veselá</w:t>
            </w:r>
            <w:r w:rsidR="00326A66">
              <w:t xml:space="preserve"> náves</w:t>
            </w:r>
          </w:p>
          <w:p w14:paraId="2755F9EC" w14:textId="5319380F" w:rsidR="00F861A2" w:rsidRDefault="00F861A2" w:rsidP="00A656B7">
            <w:r w:rsidRPr="00204072">
              <w:t>2021:</w:t>
            </w:r>
            <w:r>
              <w:t xml:space="preserve"> </w:t>
            </w:r>
            <w:r w:rsidRPr="00204072">
              <w:t xml:space="preserve">Scéna </w:t>
            </w:r>
            <w:proofErr w:type="spellStart"/>
            <w:r w:rsidRPr="00204072">
              <w:t>Creative</w:t>
            </w:r>
            <w:proofErr w:type="spellEnd"/>
            <w:r w:rsidRPr="00204072">
              <w:t xml:space="preserve"> Business Cup 2021</w:t>
            </w:r>
            <w:r>
              <w:t xml:space="preserve">, </w:t>
            </w:r>
            <w:r w:rsidRPr="00204072">
              <w:t>Piazzetta Komunitního centra v obci Topolná</w:t>
            </w:r>
            <w:r>
              <w:t xml:space="preserve">, </w:t>
            </w:r>
            <w:r w:rsidRPr="00204072">
              <w:t>BOXY</w:t>
            </w:r>
          </w:p>
          <w:p w14:paraId="28619A84" w14:textId="77777777" w:rsidR="00F861A2" w:rsidRPr="00204072" w:rsidRDefault="00F861A2" w:rsidP="00A656B7">
            <w:r>
              <w:t xml:space="preserve">2021: </w:t>
            </w:r>
            <w:r w:rsidRPr="00204072">
              <w:t>Výstavní systém pro CPS</w:t>
            </w:r>
            <w:r>
              <w:t xml:space="preserve">, </w:t>
            </w:r>
            <w:proofErr w:type="spellStart"/>
            <w:r w:rsidRPr="00204072">
              <w:t>TRYPTABLE_variabilní</w:t>
            </w:r>
            <w:proofErr w:type="spellEnd"/>
            <w:r w:rsidRPr="00204072">
              <w:t xml:space="preserve"> stoly pro klášterní kapli v</w:t>
            </w:r>
            <w:r>
              <w:t> </w:t>
            </w:r>
            <w:proofErr w:type="spellStart"/>
            <w:r w:rsidRPr="00204072">
              <w:t>Napajedlích</w:t>
            </w:r>
            <w:proofErr w:type="spellEnd"/>
          </w:p>
          <w:p w14:paraId="4371943E" w14:textId="77777777" w:rsidR="00F861A2" w:rsidRDefault="00F861A2" w:rsidP="00A656B7">
            <w:r w:rsidRPr="00204072">
              <w:t>2019:</w:t>
            </w:r>
            <w:r>
              <w:t xml:space="preserve"> </w:t>
            </w:r>
            <w:r w:rsidRPr="00204072">
              <w:t>Scéna: 50 let Fakulty technologické</w:t>
            </w:r>
            <w:r>
              <w:t xml:space="preserve"> UTB</w:t>
            </w:r>
            <w:r w:rsidRPr="00204072">
              <w:t xml:space="preserve"> – galavečer</w:t>
            </w:r>
          </w:p>
          <w:p w14:paraId="7750E3A4" w14:textId="77777777" w:rsidR="00F861A2" w:rsidRDefault="00F861A2" w:rsidP="00A656B7">
            <w:r>
              <w:t xml:space="preserve">2019: Studie interiérů vestaveb do dodávek pro spol. </w:t>
            </w:r>
            <w:proofErr w:type="spellStart"/>
            <w:r>
              <w:t>WoodVANs</w:t>
            </w:r>
            <w:proofErr w:type="spellEnd"/>
          </w:p>
          <w:p w14:paraId="7539F19A" w14:textId="77777777" w:rsidR="00F861A2" w:rsidRPr="00040408" w:rsidRDefault="00F861A2" w:rsidP="00A656B7">
            <w:r>
              <w:t>2019: Studie parkových úprav okolí Komunitní centrum obce Topolná</w:t>
            </w:r>
          </w:p>
        </w:tc>
      </w:tr>
      <w:tr w:rsidR="00F861A2" w14:paraId="55B3B723" w14:textId="77777777" w:rsidTr="00A656B7">
        <w:trPr>
          <w:trHeight w:val="218"/>
        </w:trPr>
        <w:tc>
          <w:tcPr>
            <w:tcW w:w="9859" w:type="dxa"/>
            <w:gridSpan w:val="15"/>
            <w:shd w:val="clear" w:color="auto" w:fill="F7CAAC"/>
          </w:tcPr>
          <w:p w14:paraId="712C9096" w14:textId="77777777" w:rsidR="00F861A2" w:rsidRDefault="00F861A2" w:rsidP="00A656B7">
            <w:pPr>
              <w:rPr>
                <w:b/>
              </w:rPr>
            </w:pPr>
            <w:r>
              <w:rPr>
                <w:b/>
              </w:rPr>
              <w:t>Působení v zahraničí</w:t>
            </w:r>
          </w:p>
        </w:tc>
      </w:tr>
      <w:tr w:rsidR="00F861A2" w14:paraId="23ADE6E9" w14:textId="77777777" w:rsidTr="00A656B7">
        <w:trPr>
          <w:trHeight w:val="352"/>
        </w:trPr>
        <w:tc>
          <w:tcPr>
            <w:tcW w:w="9859" w:type="dxa"/>
            <w:gridSpan w:val="15"/>
          </w:tcPr>
          <w:p w14:paraId="6A85A23D" w14:textId="77777777" w:rsidR="00F861A2" w:rsidRDefault="00F861A2" w:rsidP="00A656B7">
            <w:pPr>
              <w:spacing w:before="60"/>
              <w:jc w:val="both"/>
              <w:rPr>
                <w:b/>
              </w:rPr>
            </w:pPr>
          </w:p>
        </w:tc>
      </w:tr>
      <w:tr w:rsidR="00F861A2" w14:paraId="276AEF8A" w14:textId="77777777" w:rsidTr="00A656B7">
        <w:trPr>
          <w:cantSplit/>
          <w:trHeight w:val="470"/>
        </w:trPr>
        <w:tc>
          <w:tcPr>
            <w:tcW w:w="2518" w:type="dxa"/>
            <w:shd w:val="clear" w:color="auto" w:fill="F7CAAC"/>
          </w:tcPr>
          <w:p w14:paraId="61804FEF" w14:textId="77777777" w:rsidR="00F861A2" w:rsidRDefault="00F861A2" w:rsidP="00A656B7">
            <w:pPr>
              <w:jc w:val="both"/>
              <w:rPr>
                <w:b/>
              </w:rPr>
            </w:pPr>
            <w:r>
              <w:rPr>
                <w:b/>
              </w:rPr>
              <w:t xml:space="preserve">Podpis </w:t>
            </w:r>
          </w:p>
        </w:tc>
        <w:tc>
          <w:tcPr>
            <w:tcW w:w="4536" w:type="dxa"/>
            <w:gridSpan w:val="8"/>
          </w:tcPr>
          <w:p w14:paraId="1287751E" w14:textId="77777777" w:rsidR="00F861A2" w:rsidRDefault="00F861A2" w:rsidP="00A656B7">
            <w:pPr>
              <w:jc w:val="both"/>
            </w:pPr>
            <w:r>
              <w:t>Kamil Koláček v. r.</w:t>
            </w:r>
          </w:p>
        </w:tc>
        <w:tc>
          <w:tcPr>
            <w:tcW w:w="786" w:type="dxa"/>
            <w:gridSpan w:val="2"/>
            <w:shd w:val="clear" w:color="auto" w:fill="F7CAAC"/>
          </w:tcPr>
          <w:p w14:paraId="71A4CBF3" w14:textId="77777777" w:rsidR="00F861A2" w:rsidRDefault="00F861A2" w:rsidP="00A656B7">
            <w:pPr>
              <w:jc w:val="both"/>
            </w:pPr>
            <w:r>
              <w:rPr>
                <w:b/>
              </w:rPr>
              <w:t>datum</w:t>
            </w:r>
          </w:p>
        </w:tc>
        <w:tc>
          <w:tcPr>
            <w:tcW w:w="2019" w:type="dxa"/>
            <w:gridSpan w:val="4"/>
          </w:tcPr>
          <w:p w14:paraId="5A311120" w14:textId="536B3691" w:rsidR="00F861A2" w:rsidRDefault="00F861A2" w:rsidP="00A656B7">
            <w:pPr>
              <w:jc w:val="both"/>
            </w:pPr>
            <w:r>
              <w:t>20. 1</w:t>
            </w:r>
            <w:r w:rsidR="00BB49F8">
              <w:t>0</w:t>
            </w:r>
            <w:r>
              <w:t>. 202</w:t>
            </w:r>
            <w:r w:rsidR="00BB49F8">
              <w:t>4</w:t>
            </w:r>
          </w:p>
        </w:tc>
      </w:tr>
    </w:tbl>
    <w:p w14:paraId="3B3F394E" w14:textId="1E01BCBF" w:rsidR="00DF6312" w:rsidRDefault="00DF631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50"/>
        <w:gridCol w:w="284"/>
        <w:gridCol w:w="1701"/>
        <w:gridCol w:w="215"/>
        <w:gridCol w:w="352"/>
        <w:gridCol w:w="640"/>
        <w:gridCol w:w="994"/>
        <w:gridCol w:w="709"/>
        <w:gridCol w:w="77"/>
        <w:gridCol w:w="415"/>
        <w:gridCol w:w="217"/>
        <w:gridCol w:w="693"/>
        <w:gridCol w:w="694"/>
      </w:tblGrid>
      <w:tr w:rsidR="00643898" w14:paraId="7DFB9F15" w14:textId="77777777" w:rsidTr="00D2398A">
        <w:tc>
          <w:tcPr>
            <w:tcW w:w="9859" w:type="dxa"/>
            <w:gridSpan w:val="14"/>
            <w:tcBorders>
              <w:bottom w:val="double" w:sz="4" w:space="0" w:color="auto"/>
            </w:tcBorders>
            <w:shd w:val="clear" w:color="auto" w:fill="BDD6EE"/>
          </w:tcPr>
          <w:p w14:paraId="31900AD0" w14:textId="2FED4B1F" w:rsidR="00643898" w:rsidRDefault="00643898" w:rsidP="005133EF">
            <w:pPr>
              <w:jc w:val="both"/>
              <w:rPr>
                <w:b/>
                <w:sz w:val="28"/>
              </w:rPr>
            </w:pPr>
            <w:r>
              <w:rPr>
                <w:b/>
                <w:sz w:val="28"/>
              </w:rPr>
              <w:lastRenderedPageBreak/>
              <w:t>C-I – Personální zabezpečení</w:t>
            </w:r>
          </w:p>
        </w:tc>
      </w:tr>
      <w:tr w:rsidR="00643898" w14:paraId="46B111FA" w14:textId="77777777" w:rsidTr="00D2398A">
        <w:tc>
          <w:tcPr>
            <w:tcW w:w="2518" w:type="dxa"/>
            <w:tcBorders>
              <w:top w:val="double" w:sz="4" w:space="0" w:color="auto"/>
            </w:tcBorders>
            <w:shd w:val="clear" w:color="auto" w:fill="F7CAAC"/>
          </w:tcPr>
          <w:p w14:paraId="3912DA72" w14:textId="77777777" w:rsidR="00643898" w:rsidRDefault="00643898" w:rsidP="005133EF">
            <w:pPr>
              <w:jc w:val="both"/>
              <w:rPr>
                <w:b/>
              </w:rPr>
            </w:pPr>
            <w:r>
              <w:rPr>
                <w:b/>
              </w:rPr>
              <w:t>Vysoká škola</w:t>
            </w:r>
          </w:p>
        </w:tc>
        <w:tc>
          <w:tcPr>
            <w:tcW w:w="7341" w:type="dxa"/>
            <w:gridSpan w:val="13"/>
          </w:tcPr>
          <w:p w14:paraId="23531DF5" w14:textId="77777777" w:rsidR="00643898" w:rsidRDefault="00643898" w:rsidP="005133EF">
            <w:pPr>
              <w:jc w:val="both"/>
            </w:pPr>
            <w:r>
              <w:t>Univerzita Tomáše Bati ve Zlíně</w:t>
            </w:r>
          </w:p>
        </w:tc>
      </w:tr>
      <w:tr w:rsidR="00643898" w14:paraId="268E9788" w14:textId="77777777" w:rsidTr="00D2398A">
        <w:tc>
          <w:tcPr>
            <w:tcW w:w="2518" w:type="dxa"/>
            <w:shd w:val="clear" w:color="auto" w:fill="F7CAAC"/>
          </w:tcPr>
          <w:p w14:paraId="120B72B9" w14:textId="77777777" w:rsidR="00643898" w:rsidRDefault="00643898" w:rsidP="005133EF">
            <w:pPr>
              <w:jc w:val="both"/>
              <w:rPr>
                <w:b/>
              </w:rPr>
            </w:pPr>
            <w:r>
              <w:rPr>
                <w:b/>
              </w:rPr>
              <w:t>Součást vysoké školy</w:t>
            </w:r>
          </w:p>
        </w:tc>
        <w:tc>
          <w:tcPr>
            <w:tcW w:w="7341" w:type="dxa"/>
            <w:gridSpan w:val="13"/>
          </w:tcPr>
          <w:p w14:paraId="5C3CE0F2" w14:textId="77777777" w:rsidR="00643898" w:rsidRDefault="00643898" w:rsidP="005133EF">
            <w:pPr>
              <w:jc w:val="both"/>
            </w:pPr>
            <w:r>
              <w:t>Fakulta multimediálních komunikací</w:t>
            </w:r>
          </w:p>
        </w:tc>
      </w:tr>
      <w:tr w:rsidR="00643898" w14:paraId="09D33E20" w14:textId="77777777" w:rsidTr="00D2398A">
        <w:tc>
          <w:tcPr>
            <w:tcW w:w="2518" w:type="dxa"/>
            <w:shd w:val="clear" w:color="auto" w:fill="F7CAAC"/>
          </w:tcPr>
          <w:p w14:paraId="4757FA4C" w14:textId="77777777" w:rsidR="00643898" w:rsidRDefault="00643898" w:rsidP="005133EF">
            <w:pPr>
              <w:jc w:val="both"/>
              <w:rPr>
                <w:b/>
              </w:rPr>
            </w:pPr>
            <w:r>
              <w:rPr>
                <w:b/>
              </w:rPr>
              <w:t>Název studijního programu</w:t>
            </w:r>
          </w:p>
        </w:tc>
        <w:tc>
          <w:tcPr>
            <w:tcW w:w="7341" w:type="dxa"/>
            <w:gridSpan w:val="13"/>
          </w:tcPr>
          <w:p w14:paraId="152A10CD" w14:textId="4C3E6356" w:rsidR="00643898" w:rsidRDefault="0090246C" w:rsidP="005133EF">
            <w:pPr>
              <w:jc w:val="both"/>
            </w:pPr>
            <w:proofErr w:type="spellStart"/>
            <w:r w:rsidRPr="0090246C">
              <w:t>Footwear</w:t>
            </w:r>
            <w:proofErr w:type="spellEnd"/>
            <w:r w:rsidRPr="0090246C">
              <w:t xml:space="preserve"> Design</w:t>
            </w:r>
          </w:p>
        </w:tc>
      </w:tr>
      <w:tr w:rsidR="00643898" w14:paraId="3BB35D21" w14:textId="77777777" w:rsidTr="00D2398A">
        <w:tc>
          <w:tcPr>
            <w:tcW w:w="2518" w:type="dxa"/>
            <w:shd w:val="clear" w:color="auto" w:fill="F7CAAC"/>
          </w:tcPr>
          <w:p w14:paraId="08030734" w14:textId="77777777" w:rsidR="00643898" w:rsidRDefault="00643898" w:rsidP="005133EF">
            <w:pPr>
              <w:jc w:val="both"/>
              <w:rPr>
                <w:b/>
              </w:rPr>
            </w:pPr>
            <w:r>
              <w:rPr>
                <w:b/>
              </w:rPr>
              <w:t>Jméno a příjmení</w:t>
            </w:r>
          </w:p>
        </w:tc>
        <w:tc>
          <w:tcPr>
            <w:tcW w:w="4536" w:type="dxa"/>
            <w:gridSpan w:val="7"/>
          </w:tcPr>
          <w:p w14:paraId="7738047E" w14:textId="77777777" w:rsidR="00643898" w:rsidRDefault="00643898" w:rsidP="005133EF">
            <w:pPr>
              <w:jc w:val="both"/>
            </w:pPr>
            <w:r>
              <w:t xml:space="preserve">Zdeno </w:t>
            </w:r>
            <w:proofErr w:type="spellStart"/>
            <w:r>
              <w:t>Kolesár</w:t>
            </w:r>
            <w:proofErr w:type="spellEnd"/>
          </w:p>
        </w:tc>
        <w:tc>
          <w:tcPr>
            <w:tcW w:w="709" w:type="dxa"/>
            <w:shd w:val="clear" w:color="auto" w:fill="F7CAAC"/>
          </w:tcPr>
          <w:p w14:paraId="3B11553A" w14:textId="77777777" w:rsidR="00643898" w:rsidRDefault="00643898" w:rsidP="005133EF">
            <w:pPr>
              <w:jc w:val="both"/>
              <w:rPr>
                <w:b/>
              </w:rPr>
            </w:pPr>
            <w:r>
              <w:rPr>
                <w:b/>
              </w:rPr>
              <w:t>Tituly</w:t>
            </w:r>
          </w:p>
        </w:tc>
        <w:tc>
          <w:tcPr>
            <w:tcW w:w="2096" w:type="dxa"/>
            <w:gridSpan w:val="5"/>
          </w:tcPr>
          <w:p w14:paraId="22FF6ADD" w14:textId="04FAD562" w:rsidR="00643898" w:rsidRDefault="00643898" w:rsidP="005133EF">
            <w:pPr>
              <w:jc w:val="both"/>
            </w:pPr>
            <w:r>
              <w:t>prof. PhDr., Ph</w:t>
            </w:r>
            <w:r w:rsidR="003F1CF5">
              <w:t>.</w:t>
            </w:r>
            <w:r>
              <w:t>D.</w:t>
            </w:r>
          </w:p>
        </w:tc>
      </w:tr>
      <w:tr w:rsidR="00643898" w14:paraId="1D875AA1" w14:textId="77777777" w:rsidTr="00BD07F6">
        <w:tc>
          <w:tcPr>
            <w:tcW w:w="2518" w:type="dxa"/>
            <w:shd w:val="clear" w:color="auto" w:fill="F7CAAC"/>
          </w:tcPr>
          <w:p w14:paraId="6B088158" w14:textId="77777777" w:rsidR="00643898" w:rsidRDefault="00643898" w:rsidP="005133EF">
            <w:pPr>
              <w:jc w:val="both"/>
              <w:rPr>
                <w:b/>
              </w:rPr>
            </w:pPr>
            <w:r>
              <w:rPr>
                <w:b/>
              </w:rPr>
              <w:t>Rok narození</w:t>
            </w:r>
          </w:p>
        </w:tc>
        <w:tc>
          <w:tcPr>
            <w:tcW w:w="634" w:type="dxa"/>
            <w:gridSpan w:val="2"/>
          </w:tcPr>
          <w:p w14:paraId="4056FC50" w14:textId="77777777" w:rsidR="00643898" w:rsidRDefault="00643898" w:rsidP="005133EF">
            <w:pPr>
              <w:jc w:val="both"/>
            </w:pPr>
            <w:r>
              <w:t>1960</w:t>
            </w:r>
          </w:p>
        </w:tc>
        <w:tc>
          <w:tcPr>
            <w:tcW w:w="1916" w:type="dxa"/>
            <w:gridSpan w:val="2"/>
            <w:shd w:val="clear" w:color="auto" w:fill="F7CAAC"/>
          </w:tcPr>
          <w:p w14:paraId="641A5FE7" w14:textId="77777777" w:rsidR="00643898" w:rsidRDefault="00643898" w:rsidP="005133EF">
            <w:pPr>
              <w:jc w:val="both"/>
              <w:rPr>
                <w:b/>
              </w:rPr>
            </w:pPr>
            <w:r>
              <w:rPr>
                <w:b/>
              </w:rPr>
              <w:t>typ vztahu k VŠ</w:t>
            </w:r>
          </w:p>
        </w:tc>
        <w:tc>
          <w:tcPr>
            <w:tcW w:w="992" w:type="dxa"/>
            <w:gridSpan w:val="2"/>
          </w:tcPr>
          <w:p w14:paraId="62DE0EC3" w14:textId="31614252" w:rsidR="00643898" w:rsidRDefault="00643898" w:rsidP="005133EF">
            <w:pPr>
              <w:jc w:val="both"/>
            </w:pPr>
            <w:r>
              <w:t>pp</w:t>
            </w:r>
            <w:r w:rsidR="00F63DEB">
              <w:t>.</w:t>
            </w:r>
          </w:p>
        </w:tc>
        <w:tc>
          <w:tcPr>
            <w:tcW w:w="994" w:type="dxa"/>
            <w:shd w:val="clear" w:color="auto" w:fill="F7CAAC"/>
          </w:tcPr>
          <w:p w14:paraId="7BE9339D" w14:textId="77777777" w:rsidR="00643898" w:rsidRDefault="00643898" w:rsidP="005133EF">
            <w:pPr>
              <w:jc w:val="both"/>
              <w:rPr>
                <w:b/>
              </w:rPr>
            </w:pPr>
            <w:r>
              <w:rPr>
                <w:b/>
              </w:rPr>
              <w:t>rozsah</w:t>
            </w:r>
          </w:p>
        </w:tc>
        <w:tc>
          <w:tcPr>
            <w:tcW w:w="709" w:type="dxa"/>
          </w:tcPr>
          <w:p w14:paraId="3C6E1A00" w14:textId="77777777" w:rsidR="00643898" w:rsidRDefault="00643898" w:rsidP="005133EF">
            <w:pPr>
              <w:jc w:val="both"/>
            </w:pPr>
            <w:proofErr w:type="gramStart"/>
            <w:r>
              <w:t>20h</w:t>
            </w:r>
            <w:proofErr w:type="gramEnd"/>
            <w:r>
              <w:t>/t</w:t>
            </w:r>
          </w:p>
        </w:tc>
        <w:tc>
          <w:tcPr>
            <w:tcW w:w="709" w:type="dxa"/>
            <w:gridSpan w:val="3"/>
            <w:shd w:val="clear" w:color="auto" w:fill="F7CAAC"/>
          </w:tcPr>
          <w:p w14:paraId="66E85787" w14:textId="77777777" w:rsidR="00643898" w:rsidRDefault="00643898" w:rsidP="005133EF">
            <w:pPr>
              <w:jc w:val="both"/>
              <w:rPr>
                <w:b/>
              </w:rPr>
            </w:pPr>
            <w:r>
              <w:rPr>
                <w:b/>
              </w:rPr>
              <w:t>do kdy</w:t>
            </w:r>
          </w:p>
        </w:tc>
        <w:tc>
          <w:tcPr>
            <w:tcW w:w="1387" w:type="dxa"/>
            <w:gridSpan w:val="2"/>
          </w:tcPr>
          <w:p w14:paraId="7A72B499" w14:textId="77777777" w:rsidR="00643898" w:rsidRDefault="00643898" w:rsidP="005133EF">
            <w:pPr>
              <w:jc w:val="both"/>
            </w:pPr>
            <w:r>
              <w:t>N</w:t>
            </w:r>
          </w:p>
        </w:tc>
      </w:tr>
      <w:tr w:rsidR="00643898" w14:paraId="32155EFA" w14:textId="77777777" w:rsidTr="00D2398A">
        <w:tc>
          <w:tcPr>
            <w:tcW w:w="5068" w:type="dxa"/>
            <w:gridSpan w:val="5"/>
            <w:shd w:val="clear" w:color="auto" w:fill="F7CAAC"/>
          </w:tcPr>
          <w:p w14:paraId="6CAC8E81" w14:textId="77777777" w:rsidR="00643898" w:rsidRDefault="00643898" w:rsidP="005133EF">
            <w:pPr>
              <w:jc w:val="both"/>
              <w:rPr>
                <w:b/>
              </w:rPr>
            </w:pPr>
            <w:r>
              <w:rPr>
                <w:b/>
              </w:rPr>
              <w:t>Typ vztahu na součásti VŠ, která uskutečňuje st. program</w:t>
            </w:r>
          </w:p>
        </w:tc>
        <w:tc>
          <w:tcPr>
            <w:tcW w:w="992" w:type="dxa"/>
            <w:gridSpan w:val="2"/>
          </w:tcPr>
          <w:p w14:paraId="32E3D7A9" w14:textId="18794AC8" w:rsidR="00643898" w:rsidRDefault="00643898" w:rsidP="005133EF">
            <w:pPr>
              <w:jc w:val="both"/>
            </w:pPr>
            <w:r>
              <w:t>pp</w:t>
            </w:r>
            <w:r w:rsidR="00F63DEB">
              <w:t>.</w:t>
            </w:r>
          </w:p>
        </w:tc>
        <w:tc>
          <w:tcPr>
            <w:tcW w:w="994" w:type="dxa"/>
            <w:shd w:val="clear" w:color="auto" w:fill="F7CAAC"/>
          </w:tcPr>
          <w:p w14:paraId="69D53E57" w14:textId="77777777" w:rsidR="00643898" w:rsidRDefault="00643898" w:rsidP="005133EF">
            <w:pPr>
              <w:jc w:val="both"/>
              <w:rPr>
                <w:b/>
              </w:rPr>
            </w:pPr>
            <w:r>
              <w:rPr>
                <w:b/>
              </w:rPr>
              <w:t>rozsah</w:t>
            </w:r>
          </w:p>
        </w:tc>
        <w:tc>
          <w:tcPr>
            <w:tcW w:w="709" w:type="dxa"/>
          </w:tcPr>
          <w:p w14:paraId="34C5888A" w14:textId="77777777" w:rsidR="00643898" w:rsidRDefault="00643898" w:rsidP="005133EF">
            <w:pPr>
              <w:jc w:val="both"/>
            </w:pPr>
            <w:proofErr w:type="gramStart"/>
            <w:r>
              <w:t>20h</w:t>
            </w:r>
            <w:proofErr w:type="gramEnd"/>
            <w:r>
              <w:t>/t</w:t>
            </w:r>
          </w:p>
        </w:tc>
        <w:tc>
          <w:tcPr>
            <w:tcW w:w="709" w:type="dxa"/>
            <w:gridSpan w:val="3"/>
            <w:shd w:val="clear" w:color="auto" w:fill="F7CAAC"/>
          </w:tcPr>
          <w:p w14:paraId="1913F66B" w14:textId="77777777" w:rsidR="00643898" w:rsidRDefault="00643898" w:rsidP="005133EF">
            <w:pPr>
              <w:jc w:val="both"/>
              <w:rPr>
                <w:b/>
              </w:rPr>
            </w:pPr>
            <w:r>
              <w:rPr>
                <w:b/>
              </w:rPr>
              <w:t>do kdy</w:t>
            </w:r>
          </w:p>
        </w:tc>
        <w:tc>
          <w:tcPr>
            <w:tcW w:w="1387" w:type="dxa"/>
            <w:gridSpan w:val="2"/>
          </w:tcPr>
          <w:p w14:paraId="2DE12A02" w14:textId="77777777" w:rsidR="00643898" w:rsidRDefault="00643898" w:rsidP="005133EF">
            <w:pPr>
              <w:jc w:val="both"/>
            </w:pPr>
            <w:r>
              <w:t>N</w:t>
            </w:r>
          </w:p>
        </w:tc>
      </w:tr>
      <w:tr w:rsidR="00643898" w14:paraId="431834B7" w14:textId="77777777" w:rsidTr="00D2398A">
        <w:tc>
          <w:tcPr>
            <w:tcW w:w="6060" w:type="dxa"/>
            <w:gridSpan w:val="7"/>
            <w:shd w:val="clear" w:color="auto" w:fill="F7CAAC"/>
          </w:tcPr>
          <w:p w14:paraId="78E964E6" w14:textId="77777777" w:rsidR="00643898" w:rsidRDefault="00643898" w:rsidP="005133EF">
            <w:pPr>
              <w:jc w:val="both"/>
            </w:pPr>
            <w:r>
              <w:rPr>
                <w:b/>
              </w:rPr>
              <w:t>Další současná působení jako akademický pracovník na jiných VŠ</w:t>
            </w:r>
          </w:p>
        </w:tc>
        <w:tc>
          <w:tcPr>
            <w:tcW w:w="1703" w:type="dxa"/>
            <w:gridSpan w:val="2"/>
            <w:shd w:val="clear" w:color="auto" w:fill="F7CAAC"/>
          </w:tcPr>
          <w:p w14:paraId="2CD0C1B8" w14:textId="77777777" w:rsidR="00643898" w:rsidRDefault="00643898"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FA4748D" w14:textId="77777777" w:rsidR="00643898" w:rsidRDefault="00643898" w:rsidP="005133EF">
            <w:pPr>
              <w:jc w:val="both"/>
              <w:rPr>
                <w:b/>
              </w:rPr>
            </w:pPr>
            <w:r>
              <w:rPr>
                <w:b/>
              </w:rPr>
              <w:t>rozsah</w:t>
            </w:r>
          </w:p>
        </w:tc>
      </w:tr>
      <w:tr w:rsidR="00643898" w14:paraId="01183C67" w14:textId="77777777" w:rsidTr="00D2398A">
        <w:tc>
          <w:tcPr>
            <w:tcW w:w="6060" w:type="dxa"/>
            <w:gridSpan w:val="7"/>
          </w:tcPr>
          <w:p w14:paraId="12AB351D" w14:textId="77777777" w:rsidR="00643898" w:rsidRDefault="00643898" w:rsidP="005133EF">
            <w:pPr>
              <w:jc w:val="both"/>
            </w:pPr>
            <w:r w:rsidRPr="00842048">
              <w:t xml:space="preserve">Vysoká škola výtvarných </w:t>
            </w:r>
            <w:proofErr w:type="spellStart"/>
            <w:r w:rsidRPr="00842048">
              <w:t>umení</w:t>
            </w:r>
            <w:proofErr w:type="spellEnd"/>
            <w:r w:rsidRPr="00842048">
              <w:t xml:space="preserve"> v </w:t>
            </w:r>
            <w:proofErr w:type="spellStart"/>
            <w:r w:rsidRPr="00842048">
              <w:t>Bratislave</w:t>
            </w:r>
            <w:proofErr w:type="spellEnd"/>
            <w:r w:rsidRPr="00842048">
              <w:t>, SR</w:t>
            </w:r>
          </w:p>
        </w:tc>
        <w:tc>
          <w:tcPr>
            <w:tcW w:w="1703" w:type="dxa"/>
            <w:gridSpan w:val="2"/>
          </w:tcPr>
          <w:p w14:paraId="4D214AD6" w14:textId="77777777" w:rsidR="00643898" w:rsidRDefault="00643898" w:rsidP="005133EF">
            <w:pPr>
              <w:jc w:val="both"/>
            </w:pPr>
            <w:r>
              <w:t>HPP</w:t>
            </w:r>
          </w:p>
        </w:tc>
        <w:tc>
          <w:tcPr>
            <w:tcW w:w="2096" w:type="dxa"/>
            <w:gridSpan w:val="5"/>
          </w:tcPr>
          <w:p w14:paraId="1140E184" w14:textId="77777777" w:rsidR="00643898" w:rsidRDefault="00643898" w:rsidP="005133EF">
            <w:pPr>
              <w:jc w:val="both"/>
            </w:pPr>
            <w:proofErr w:type="gramStart"/>
            <w:r>
              <w:t>40h</w:t>
            </w:r>
            <w:proofErr w:type="gramEnd"/>
            <w:r>
              <w:t>/t</w:t>
            </w:r>
          </w:p>
        </w:tc>
      </w:tr>
      <w:tr w:rsidR="00EF5310" w14:paraId="1BDDBC76" w14:textId="77777777" w:rsidTr="00D2398A">
        <w:tc>
          <w:tcPr>
            <w:tcW w:w="6060" w:type="dxa"/>
            <w:gridSpan w:val="7"/>
          </w:tcPr>
          <w:p w14:paraId="78BCB245" w14:textId="77777777" w:rsidR="00EF5310" w:rsidRPr="00842048" w:rsidRDefault="00EF5310" w:rsidP="005133EF">
            <w:pPr>
              <w:jc w:val="both"/>
            </w:pPr>
          </w:p>
        </w:tc>
        <w:tc>
          <w:tcPr>
            <w:tcW w:w="1703" w:type="dxa"/>
            <w:gridSpan w:val="2"/>
          </w:tcPr>
          <w:p w14:paraId="7A0FF3EE" w14:textId="77777777" w:rsidR="00EF5310" w:rsidRDefault="00EF5310" w:rsidP="005133EF">
            <w:pPr>
              <w:jc w:val="both"/>
            </w:pPr>
          </w:p>
        </w:tc>
        <w:tc>
          <w:tcPr>
            <w:tcW w:w="2096" w:type="dxa"/>
            <w:gridSpan w:val="5"/>
          </w:tcPr>
          <w:p w14:paraId="510DDCD5" w14:textId="77777777" w:rsidR="00EF5310" w:rsidRDefault="00EF5310" w:rsidP="005133EF">
            <w:pPr>
              <w:jc w:val="both"/>
            </w:pPr>
          </w:p>
        </w:tc>
      </w:tr>
      <w:tr w:rsidR="00EF5310" w14:paraId="6F9C6AD1" w14:textId="77777777" w:rsidTr="00D2398A">
        <w:tc>
          <w:tcPr>
            <w:tcW w:w="6060" w:type="dxa"/>
            <w:gridSpan w:val="7"/>
          </w:tcPr>
          <w:p w14:paraId="0D92A860" w14:textId="77777777" w:rsidR="00EF5310" w:rsidRPr="00842048" w:rsidRDefault="00EF5310" w:rsidP="005133EF">
            <w:pPr>
              <w:jc w:val="both"/>
            </w:pPr>
          </w:p>
        </w:tc>
        <w:tc>
          <w:tcPr>
            <w:tcW w:w="1703" w:type="dxa"/>
            <w:gridSpan w:val="2"/>
          </w:tcPr>
          <w:p w14:paraId="4E521C1A" w14:textId="77777777" w:rsidR="00EF5310" w:rsidRDefault="00EF5310" w:rsidP="005133EF">
            <w:pPr>
              <w:jc w:val="both"/>
            </w:pPr>
          </w:p>
        </w:tc>
        <w:tc>
          <w:tcPr>
            <w:tcW w:w="2096" w:type="dxa"/>
            <w:gridSpan w:val="5"/>
          </w:tcPr>
          <w:p w14:paraId="3F0CF83F" w14:textId="77777777" w:rsidR="00EF5310" w:rsidRDefault="00EF5310" w:rsidP="005133EF">
            <w:pPr>
              <w:jc w:val="both"/>
            </w:pPr>
          </w:p>
        </w:tc>
      </w:tr>
      <w:tr w:rsidR="00643898" w14:paraId="39947535" w14:textId="77777777" w:rsidTr="00D2398A">
        <w:tc>
          <w:tcPr>
            <w:tcW w:w="6060" w:type="dxa"/>
            <w:gridSpan w:val="7"/>
          </w:tcPr>
          <w:p w14:paraId="19D1FEC8" w14:textId="77777777" w:rsidR="00643898" w:rsidRDefault="00643898" w:rsidP="005133EF">
            <w:pPr>
              <w:jc w:val="both"/>
            </w:pPr>
          </w:p>
        </w:tc>
        <w:tc>
          <w:tcPr>
            <w:tcW w:w="1703" w:type="dxa"/>
            <w:gridSpan w:val="2"/>
          </w:tcPr>
          <w:p w14:paraId="2827FD73" w14:textId="77777777" w:rsidR="00643898" w:rsidRDefault="00643898" w:rsidP="005133EF">
            <w:pPr>
              <w:jc w:val="both"/>
            </w:pPr>
          </w:p>
        </w:tc>
        <w:tc>
          <w:tcPr>
            <w:tcW w:w="2096" w:type="dxa"/>
            <w:gridSpan w:val="5"/>
          </w:tcPr>
          <w:p w14:paraId="2132EC00" w14:textId="77777777" w:rsidR="00643898" w:rsidRDefault="00643898" w:rsidP="005133EF">
            <w:pPr>
              <w:jc w:val="both"/>
            </w:pPr>
          </w:p>
        </w:tc>
      </w:tr>
      <w:tr w:rsidR="00643898" w14:paraId="09CC5DD3" w14:textId="77777777" w:rsidTr="00D2398A">
        <w:tc>
          <w:tcPr>
            <w:tcW w:w="9859" w:type="dxa"/>
            <w:gridSpan w:val="14"/>
            <w:shd w:val="clear" w:color="auto" w:fill="F7CAAC"/>
          </w:tcPr>
          <w:p w14:paraId="5A3DA413" w14:textId="77777777" w:rsidR="00643898" w:rsidRDefault="00643898" w:rsidP="005133EF">
            <w:pPr>
              <w:jc w:val="both"/>
            </w:pPr>
            <w:r>
              <w:rPr>
                <w:b/>
              </w:rPr>
              <w:t>Předměty příslušného studijního programu a způsob zapojení do jejich výuky, příp. další zapojení do uskutečňování studijního programu</w:t>
            </w:r>
          </w:p>
        </w:tc>
      </w:tr>
      <w:tr w:rsidR="00643898" w:rsidRPr="002827C6" w14:paraId="01EBC462" w14:textId="77777777" w:rsidTr="004E1683">
        <w:trPr>
          <w:trHeight w:val="182"/>
        </w:trPr>
        <w:tc>
          <w:tcPr>
            <w:tcW w:w="9859" w:type="dxa"/>
            <w:gridSpan w:val="14"/>
            <w:tcBorders>
              <w:top w:val="nil"/>
            </w:tcBorders>
          </w:tcPr>
          <w:p w14:paraId="003810DE" w14:textId="301E0C19" w:rsidR="00643898" w:rsidRPr="002827C6" w:rsidRDefault="00643898" w:rsidP="005133EF">
            <w:pPr>
              <w:jc w:val="both"/>
            </w:pPr>
            <w:r>
              <w:t>Dějiny designu 1-4 (garant</w:t>
            </w:r>
            <w:r w:rsidR="004D043B">
              <w:t xml:space="preserve"> předmětu</w:t>
            </w:r>
            <w:r>
              <w:t>, přednášející)</w:t>
            </w:r>
          </w:p>
        </w:tc>
      </w:tr>
      <w:tr w:rsidR="00643898" w:rsidRPr="002827C6" w14:paraId="50D3ADD7" w14:textId="77777777" w:rsidTr="00D2398A">
        <w:trPr>
          <w:trHeight w:val="340"/>
        </w:trPr>
        <w:tc>
          <w:tcPr>
            <w:tcW w:w="9859" w:type="dxa"/>
            <w:gridSpan w:val="14"/>
            <w:tcBorders>
              <w:top w:val="nil"/>
            </w:tcBorders>
            <w:shd w:val="clear" w:color="auto" w:fill="FBD4B4"/>
          </w:tcPr>
          <w:p w14:paraId="4CD98BC4" w14:textId="77777777" w:rsidR="00643898" w:rsidRPr="002827C6" w:rsidRDefault="00643898" w:rsidP="005133EF">
            <w:pPr>
              <w:jc w:val="both"/>
              <w:rPr>
                <w:b/>
              </w:rPr>
            </w:pPr>
            <w:r w:rsidRPr="002827C6">
              <w:rPr>
                <w:b/>
              </w:rPr>
              <w:t>Zapojení do výuky v dalších studijních programech na téže vysoké škole (pouze u garantů ZT a PZ předmětů)</w:t>
            </w:r>
          </w:p>
        </w:tc>
      </w:tr>
      <w:tr w:rsidR="00643898" w:rsidRPr="002827C6" w14:paraId="65D518D1" w14:textId="77777777" w:rsidTr="00BD07F6">
        <w:trPr>
          <w:trHeight w:val="340"/>
        </w:trPr>
        <w:tc>
          <w:tcPr>
            <w:tcW w:w="2868" w:type="dxa"/>
            <w:gridSpan w:val="2"/>
            <w:tcBorders>
              <w:top w:val="nil"/>
            </w:tcBorders>
          </w:tcPr>
          <w:p w14:paraId="63C0EE3D" w14:textId="77777777" w:rsidR="00643898" w:rsidRPr="002827C6" w:rsidRDefault="00643898" w:rsidP="005133EF">
            <w:pPr>
              <w:jc w:val="both"/>
              <w:rPr>
                <w:b/>
              </w:rPr>
            </w:pPr>
            <w:r w:rsidRPr="002827C6">
              <w:rPr>
                <w:b/>
              </w:rPr>
              <w:t>Název studijního předmětu</w:t>
            </w:r>
          </w:p>
        </w:tc>
        <w:tc>
          <w:tcPr>
            <w:tcW w:w="1985" w:type="dxa"/>
            <w:gridSpan w:val="2"/>
            <w:tcBorders>
              <w:top w:val="nil"/>
            </w:tcBorders>
          </w:tcPr>
          <w:p w14:paraId="7B8091E4" w14:textId="77777777" w:rsidR="00643898" w:rsidRPr="002827C6" w:rsidRDefault="00643898" w:rsidP="00BA2CE0">
            <w:pPr>
              <w:rPr>
                <w:b/>
              </w:rPr>
            </w:pPr>
            <w:r w:rsidRPr="002827C6">
              <w:rPr>
                <w:b/>
              </w:rPr>
              <w:t>Název studijního programu</w:t>
            </w:r>
          </w:p>
        </w:tc>
        <w:tc>
          <w:tcPr>
            <w:tcW w:w="567" w:type="dxa"/>
            <w:gridSpan w:val="2"/>
            <w:tcBorders>
              <w:top w:val="nil"/>
            </w:tcBorders>
          </w:tcPr>
          <w:p w14:paraId="0E69E213" w14:textId="77777777" w:rsidR="00643898" w:rsidRPr="002827C6" w:rsidRDefault="00643898" w:rsidP="005133EF">
            <w:pPr>
              <w:jc w:val="both"/>
              <w:rPr>
                <w:b/>
              </w:rPr>
            </w:pPr>
            <w:r w:rsidRPr="002827C6">
              <w:rPr>
                <w:b/>
              </w:rPr>
              <w:t>Sem.</w:t>
            </w:r>
          </w:p>
        </w:tc>
        <w:tc>
          <w:tcPr>
            <w:tcW w:w="2835" w:type="dxa"/>
            <w:gridSpan w:val="5"/>
            <w:tcBorders>
              <w:top w:val="nil"/>
            </w:tcBorders>
          </w:tcPr>
          <w:p w14:paraId="0F12AB54" w14:textId="77777777" w:rsidR="00643898" w:rsidRPr="002827C6" w:rsidRDefault="00643898" w:rsidP="004D043B">
            <w:pPr>
              <w:rPr>
                <w:b/>
              </w:rPr>
            </w:pPr>
            <w:r w:rsidRPr="002827C6">
              <w:rPr>
                <w:b/>
              </w:rPr>
              <w:t>Role ve výuce daného předmětu</w:t>
            </w:r>
          </w:p>
        </w:tc>
        <w:tc>
          <w:tcPr>
            <w:tcW w:w="1604" w:type="dxa"/>
            <w:gridSpan w:val="3"/>
            <w:tcBorders>
              <w:top w:val="nil"/>
            </w:tcBorders>
          </w:tcPr>
          <w:p w14:paraId="5A436060" w14:textId="77777777" w:rsidR="00643898" w:rsidRPr="002827C6" w:rsidRDefault="00643898"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643898" w:rsidRPr="0016131F" w14:paraId="03D37E17" w14:textId="77777777" w:rsidTr="00BD07F6">
        <w:trPr>
          <w:trHeight w:val="285"/>
        </w:trPr>
        <w:tc>
          <w:tcPr>
            <w:tcW w:w="2868" w:type="dxa"/>
            <w:gridSpan w:val="2"/>
            <w:tcBorders>
              <w:top w:val="nil"/>
            </w:tcBorders>
          </w:tcPr>
          <w:p w14:paraId="3B25F0E1" w14:textId="77777777" w:rsidR="00643898" w:rsidRPr="0016131F" w:rsidRDefault="00643898" w:rsidP="005133EF">
            <w:pPr>
              <w:jc w:val="both"/>
            </w:pPr>
            <w:r>
              <w:t>Dějiny multimédií a designu 1</w:t>
            </w:r>
          </w:p>
        </w:tc>
        <w:tc>
          <w:tcPr>
            <w:tcW w:w="1985" w:type="dxa"/>
            <w:gridSpan w:val="2"/>
            <w:tcBorders>
              <w:top w:val="nil"/>
            </w:tcBorders>
          </w:tcPr>
          <w:p w14:paraId="3996B13E" w14:textId="77777777" w:rsidR="00643898" w:rsidRPr="0016131F" w:rsidRDefault="00643898" w:rsidP="00BA2CE0">
            <w:r>
              <w:t>Multimédia (BSP)</w:t>
            </w:r>
          </w:p>
        </w:tc>
        <w:tc>
          <w:tcPr>
            <w:tcW w:w="567" w:type="dxa"/>
            <w:gridSpan w:val="2"/>
            <w:tcBorders>
              <w:top w:val="nil"/>
            </w:tcBorders>
          </w:tcPr>
          <w:p w14:paraId="651A78A1" w14:textId="0DA5E87D" w:rsidR="00643898" w:rsidRPr="0016131F" w:rsidRDefault="00643898" w:rsidP="005133EF">
            <w:pPr>
              <w:jc w:val="both"/>
            </w:pPr>
            <w:r>
              <w:t>ZS</w:t>
            </w:r>
          </w:p>
        </w:tc>
        <w:tc>
          <w:tcPr>
            <w:tcW w:w="2835" w:type="dxa"/>
            <w:gridSpan w:val="5"/>
            <w:tcBorders>
              <w:top w:val="nil"/>
            </w:tcBorders>
          </w:tcPr>
          <w:p w14:paraId="4392A1EA" w14:textId="033809E4" w:rsidR="00643898" w:rsidRPr="0016131F" w:rsidRDefault="004D043B" w:rsidP="004D043B">
            <w:r>
              <w:t>g</w:t>
            </w:r>
            <w:r w:rsidR="00643898">
              <w:t>arant</w:t>
            </w:r>
            <w:r>
              <w:t xml:space="preserve"> předmětu</w:t>
            </w:r>
            <w:r w:rsidR="00643898">
              <w:t>, přednášející</w:t>
            </w:r>
          </w:p>
        </w:tc>
        <w:tc>
          <w:tcPr>
            <w:tcW w:w="1604" w:type="dxa"/>
            <w:gridSpan w:val="3"/>
            <w:tcBorders>
              <w:top w:val="nil"/>
            </w:tcBorders>
          </w:tcPr>
          <w:p w14:paraId="6B5A5749" w14:textId="77777777" w:rsidR="00643898" w:rsidRPr="0016131F" w:rsidRDefault="00643898" w:rsidP="005133EF">
            <w:pPr>
              <w:jc w:val="both"/>
            </w:pPr>
          </w:p>
        </w:tc>
      </w:tr>
      <w:tr w:rsidR="004D043B" w:rsidRPr="0016131F" w14:paraId="260B0E00" w14:textId="77777777" w:rsidTr="00BD07F6">
        <w:trPr>
          <w:trHeight w:val="284"/>
        </w:trPr>
        <w:tc>
          <w:tcPr>
            <w:tcW w:w="2868" w:type="dxa"/>
            <w:gridSpan w:val="2"/>
            <w:tcBorders>
              <w:top w:val="nil"/>
            </w:tcBorders>
          </w:tcPr>
          <w:p w14:paraId="6398E17D" w14:textId="77777777" w:rsidR="004D043B" w:rsidRPr="0016131F" w:rsidRDefault="004D043B" w:rsidP="004D043B">
            <w:pPr>
              <w:jc w:val="both"/>
            </w:pPr>
            <w:r>
              <w:t>Dějiny multimédií a designu 2</w:t>
            </w:r>
          </w:p>
        </w:tc>
        <w:tc>
          <w:tcPr>
            <w:tcW w:w="1985" w:type="dxa"/>
            <w:gridSpan w:val="2"/>
            <w:tcBorders>
              <w:top w:val="nil"/>
            </w:tcBorders>
          </w:tcPr>
          <w:p w14:paraId="7B0F6DE5" w14:textId="77777777" w:rsidR="004D043B" w:rsidRPr="0016131F" w:rsidRDefault="004D043B" w:rsidP="00BA2CE0">
            <w:r>
              <w:t>Multimédia (BSP)</w:t>
            </w:r>
          </w:p>
        </w:tc>
        <w:tc>
          <w:tcPr>
            <w:tcW w:w="567" w:type="dxa"/>
            <w:gridSpan w:val="2"/>
            <w:tcBorders>
              <w:top w:val="nil"/>
            </w:tcBorders>
          </w:tcPr>
          <w:p w14:paraId="19F7E334" w14:textId="6BC0D0E7" w:rsidR="004D043B" w:rsidRPr="0016131F" w:rsidRDefault="004D043B" w:rsidP="004D043B">
            <w:pPr>
              <w:jc w:val="both"/>
            </w:pPr>
            <w:r>
              <w:t>LS</w:t>
            </w:r>
          </w:p>
        </w:tc>
        <w:tc>
          <w:tcPr>
            <w:tcW w:w="2835" w:type="dxa"/>
            <w:gridSpan w:val="5"/>
            <w:tcBorders>
              <w:top w:val="nil"/>
            </w:tcBorders>
          </w:tcPr>
          <w:p w14:paraId="55D402DA" w14:textId="11AE2B9B" w:rsidR="004D043B" w:rsidRPr="0016131F" w:rsidRDefault="004D043B" w:rsidP="004D043B">
            <w:r w:rsidRPr="00F05CB0">
              <w:t>garant předmětu, přednášející</w:t>
            </w:r>
          </w:p>
        </w:tc>
        <w:tc>
          <w:tcPr>
            <w:tcW w:w="1604" w:type="dxa"/>
            <w:gridSpan w:val="3"/>
            <w:tcBorders>
              <w:top w:val="nil"/>
            </w:tcBorders>
          </w:tcPr>
          <w:p w14:paraId="417E518B" w14:textId="77777777" w:rsidR="004D043B" w:rsidRPr="0016131F" w:rsidRDefault="004D043B" w:rsidP="004D043B">
            <w:pPr>
              <w:jc w:val="both"/>
            </w:pPr>
          </w:p>
        </w:tc>
      </w:tr>
      <w:tr w:rsidR="004D043B" w:rsidRPr="0016131F" w14:paraId="105EF827" w14:textId="77777777" w:rsidTr="00BD07F6">
        <w:trPr>
          <w:trHeight w:val="284"/>
        </w:trPr>
        <w:tc>
          <w:tcPr>
            <w:tcW w:w="2868" w:type="dxa"/>
            <w:gridSpan w:val="2"/>
            <w:tcBorders>
              <w:top w:val="nil"/>
            </w:tcBorders>
          </w:tcPr>
          <w:p w14:paraId="1124DAF0" w14:textId="77777777" w:rsidR="004D043B" w:rsidRPr="0016131F" w:rsidRDefault="004D043B" w:rsidP="004D043B">
            <w:pPr>
              <w:jc w:val="both"/>
            </w:pPr>
            <w:r>
              <w:t>Dějiny multimédií a designu 3</w:t>
            </w:r>
          </w:p>
        </w:tc>
        <w:tc>
          <w:tcPr>
            <w:tcW w:w="1985" w:type="dxa"/>
            <w:gridSpan w:val="2"/>
            <w:tcBorders>
              <w:top w:val="nil"/>
            </w:tcBorders>
          </w:tcPr>
          <w:p w14:paraId="4DEFE0DC" w14:textId="77777777" w:rsidR="004D043B" w:rsidRPr="0016131F" w:rsidRDefault="004D043B" w:rsidP="00BA2CE0">
            <w:r>
              <w:t>Multimédia (BSP)</w:t>
            </w:r>
          </w:p>
        </w:tc>
        <w:tc>
          <w:tcPr>
            <w:tcW w:w="567" w:type="dxa"/>
            <w:gridSpan w:val="2"/>
            <w:tcBorders>
              <w:top w:val="nil"/>
            </w:tcBorders>
          </w:tcPr>
          <w:p w14:paraId="06923031" w14:textId="2CC2FB41" w:rsidR="004D043B" w:rsidRPr="0016131F" w:rsidRDefault="004D043B" w:rsidP="004D043B">
            <w:pPr>
              <w:jc w:val="both"/>
            </w:pPr>
            <w:r>
              <w:t>ZS</w:t>
            </w:r>
          </w:p>
        </w:tc>
        <w:tc>
          <w:tcPr>
            <w:tcW w:w="2835" w:type="dxa"/>
            <w:gridSpan w:val="5"/>
            <w:tcBorders>
              <w:top w:val="nil"/>
            </w:tcBorders>
          </w:tcPr>
          <w:p w14:paraId="314F7A3B" w14:textId="5999F00B" w:rsidR="004D043B" w:rsidRPr="0016131F" w:rsidRDefault="004D043B" w:rsidP="004D043B">
            <w:r w:rsidRPr="00F05CB0">
              <w:t>garant předmětu, přednášející</w:t>
            </w:r>
          </w:p>
        </w:tc>
        <w:tc>
          <w:tcPr>
            <w:tcW w:w="1604" w:type="dxa"/>
            <w:gridSpan w:val="3"/>
            <w:tcBorders>
              <w:top w:val="nil"/>
            </w:tcBorders>
          </w:tcPr>
          <w:p w14:paraId="5110E646" w14:textId="77777777" w:rsidR="004D043B" w:rsidRPr="0016131F" w:rsidRDefault="004D043B" w:rsidP="004D043B">
            <w:pPr>
              <w:jc w:val="both"/>
            </w:pPr>
          </w:p>
        </w:tc>
      </w:tr>
      <w:tr w:rsidR="004D043B" w:rsidRPr="0016131F" w14:paraId="20A5A30F" w14:textId="77777777" w:rsidTr="00BD07F6">
        <w:trPr>
          <w:trHeight w:val="284"/>
        </w:trPr>
        <w:tc>
          <w:tcPr>
            <w:tcW w:w="2868" w:type="dxa"/>
            <w:gridSpan w:val="2"/>
            <w:tcBorders>
              <w:top w:val="nil"/>
            </w:tcBorders>
          </w:tcPr>
          <w:p w14:paraId="2662B926" w14:textId="77777777" w:rsidR="004D043B" w:rsidRPr="0016131F" w:rsidRDefault="004D043B" w:rsidP="004D043B">
            <w:pPr>
              <w:jc w:val="both"/>
            </w:pPr>
            <w:r>
              <w:t>Dějiny multimédií a designu 4</w:t>
            </w:r>
          </w:p>
        </w:tc>
        <w:tc>
          <w:tcPr>
            <w:tcW w:w="1985" w:type="dxa"/>
            <w:gridSpan w:val="2"/>
            <w:tcBorders>
              <w:top w:val="nil"/>
            </w:tcBorders>
          </w:tcPr>
          <w:p w14:paraId="3465BD7F" w14:textId="77777777" w:rsidR="004D043B" w:rsidRPr="0016131F" w:rsidRDefault="004D043B" w:rsidP="00BA2CE0">
            <w:r>
              <w:t>Multimédia (BSP)</w:t>
            </w:r>
          </w:p>
        </w:tc>
        <w:tc>
          <w:tcPr>
            <w:tcW w:w="567" w:type="dxa"/>
            <w:gridSpan w:val="2"/>
            <w:tcBorders>
              <w:top w:val="nil"/>
            </w:tcBorders>
          </w:tcPr>
          <w:p w14:paraId="3E23910C" w14:textId="286B559A" w:rsidR="004D043B" w:rsidRPr="0016131F" w:rsidRDefault="004D043B" w:rsidP="004D043B">
            <w:pPr>
              <w:jc w:val="both"/>
            </w:pPr>
            <w:r>
              <w:t>LS</w:t>
            </w:r>
          </w:p>
        </w:tc>
        <w:tc>
          <w:tcPr>
            <w:tcW w:w="2835" w:type="dxa"/>
            <w:gridSpan w:val="5"/>
            <w:tcBorders>
              <w:top w:val="nil"/>
            </w:tcBorders>
          </w:tcPr>
          <w:p w14:paraId="75804004" w14:textId="29D0AE74" w:rsidR="004D043B" w:rsidRPr="0016131F" w:rsidRDefault="004D043B" w:rsidP="004D043B">
            <w:r w:rsidRPr="00F05CB0">
              <w:t>garant předmětu, přednášející</w:t>
            </w:r>
          </w:p>
        </w:tc>
        <w:tc>
          <w:tcPr>
            <w:tcW w:w="1604" w:type="dxa"/>
            <w:gridSpan w:val="3"/>
            <w:tcBorders>
              <w:top w:val="nil"/>
            </w:tcBorders>
          </w:tcPr>
          <w:p w14:paraId="5424BE4E" w14:textId="77777777" w:rsidR="004D043B" w:rsidRPr="0016131F" w:rsidRDefault="004D043B" w:rsidP="004D043B">
            <w:pPr>
              <w:jc w:val="both"/>
            </w:pPr>
          </w:p>
        </w:tc>
      </w:tr>
      <w:tr w:rsidR="00AB5309" w:rsidRPr="0016131F" w14:paraId="43DE57F5" w14:textId="77777777" w:rsidTr="00BD07F6">
        <w:trPr>
          <w:trHeight w:val="284"/>
        </w:trPr>
        <w:tc>
          <w:tcPr>
            <w:tcW w:w="2868" w:type="dxa"/>
            <w:gridSpan w:val="2"/>
            <w:tcBorders>
              <w:top w:val="nil"/>
            </w:tcBorders>
          </w:tcPr>
          <w:p w14:paraId="5FD61E7C" w14:textId="4B0DFD15" w:rsidR="00AB5309" w:rsidRDefault="00AB5309" w:rsidP="004D043B">
            <w:pPr>
              <w:jc w:val="both"/>
            </w:pPr>
            <w:r w:rsidRPr="004451F2">
              <w:t>Současný světový design</w:t>
            </w:r>
          </w:p>
        </w:tc>
        <w:tc>
          <w:tcPr>
            <w:tcW w:w="1985" w:type="dxa"/>
            <w:gridSpan w:val="2"/>
            <w:tcBorders>
              <w:top w:val="nil"/>
            </w:tcBorders>
          </w:tcPr>
          <w:p w14:paraId="345C6EAA" w14:textId="5333714F" w:rsidR="00AB5309" w:rsidRDefault="00AB5309" w:rsidP="00BA2CE0">
            <w:r>
              <w:t>Design (NMSP)</w:t>
            </w:r>
          </w:p>
        </w:tc>
        <w:tc>
          <w:tcPr>
            <w:tcW w:w="567" w:type="dxa"/>
            <w:gridSpan w:val="2"/>
            <w:tcBorders>
              <w:top w:val="nil"/>
            </w:tcBorders>
          </w:tcPr>
          <w:p w14:paraId="590E2DA6" w14:textId="7D432559" w:rsidR="00AB5309" w:rsidRDefault="00BA2CE0" w:rsidP="004D043B">
            <w:pPr>
              <w:jc w:val="both"/>
            </w:pPr>
            <w:r>
              <w:t>ZS</w:t>
            </w:r>
          </w:p>
        </w:tc>
        <w:tc>
          <w:tcPr>
            <w:tcW w:w="2835" w:type="dxa"/>
            <w:gridSpan w:val="5"/>
            <w:tcBorders>
              <w:top w:val="nil"/>
            </w:tcBorders>
          </w:tcPr>
          <w:p w14:paraId="0FFA147F" w14:textId="2771FD01" w:rsidR="00AB5309" w:rsidRPr="00F05CB0" w:rsidRDefault="00BA2CE0" w:rsidP="004D043B">
            <w:r w:rsidRPr="00F05CB0">
              <w:t>garant předmětu, přednášející</w:t>
            </w:r>
          </w:p>
        </w:tc>
        <w:tc>
          <w:tcPr>
            <w:tcW w:w="1604" w:type="dxa"/>
            <w:gridSpan w:val="3"/>
            <w:tcBorders>
              <w:top w:val="nil"/>
            </w:tcBorders>
          </w:tcPr>
          <w:p w14:paraId="07F101CA" w14:textId="77777777" w:rsidR="00AB5309" w:rsidRPr="0016131F" w:rsidRDefault="00AB5309" w:rsidP="004D043B">
            <w:pPr>
              <w:jc w:val="both"/>
            </w:pPr>
          </w:p>
        </w:tc>
      </w:tr>
      <w:tr w:rsidR="00AB5309" w:rsidRPr="0016131F" w14:paraId="249DB013" w14:textId="77777777" w:rsidTr="00BD07F6">
        <w:trPr>
          <w:trHeight w:val="284"/>
        </w:trPr>
        <w:tc>
          <w:tcPr>
            <w:tcW w:w="2868" w:type="dxa"/>
            <w:gridSpan w:val="2"/>
            <w:tcBorders>
              <w:top w:val="nil"/>
            </w:tcBorders>
          </w:tcPr>
          <w:p w14:paraId="53DD2F0E" w14:textId="22E86112" w:rsidR="00AB5309" w:rsidRDefault="00AB5309" w:rsidP="004D043B">
            <w:pPr>
              <w:jc w:val="both"/>
            </w:pPr>
            <w:r w:rsidRPr="004451F2">
              <w:t>Současný český design</w:t>
            </w:r>
          </w:p>
        </w:tc>
        <w:tc>
          <w:tcPr>
            <w:tcW w:w="1985" w:type="dxa"/>
            <w:gridSpan w:val="2"/>
            <w:tcBorders>
              <w:top w:val="nil"/>
            </w:tcBorders>
          </w:tcPr>
          <w:p w14:paraId="676311CD" w14:textId="778EB8AA" w:rsidR="00AB5309" w:rsidRDefault="00AB5309" w:rsidP="00BA2CE0">
            <w:r>
              <w:t>Design (NMSP)</w:t>
            </w:r>
          </w:p>
        </w:tc>
        <w:tc>
          <w:tcPr>
            <w:tcW w:w="567" w:type="dxa"/>
            <w:gridSpan w:val="2"/>
            <w:tcBorders>
              <w:top w:val="nil"/>
            </w:tcBorders>
          </w:tcPr>
          <w:p w14:paraId="5EAEC23B" w14:textId="60384A47" w:rsidR="00AB5309" w:rsidRDefault="00BA2CE0" w:rsidP="004D043B">
            <w:pPr>
              <w:jc w:val="both"/>
            </w:pPr>
            <w:r>
              <w:t>LS</w:t>
            </w:r>
          </w:p>
        </w:tc>
        <w:tc>
          <w:tcPr>
            <w:tcW w:w="2835" w:type="dxa"/>
            <w:gridSpan w:val="5"/>
            <w:tcBorders>
              <w:top w:val="nil"/>
            </w:tcBorders>
          </w:tcPr>
          <w:p w14:paraId="715E4CB0" w14:textId="5B03D186" w:rsidR="00AB5309" w:rsidRPr="00F05CB0" w:rsidRDefault="00BA2CE0" w:rsidP="004D043B">
            <w:r w:rsidRPr="00F05CB0">
              <w:t>garant předmětu, přednášející</w:t>
            </w:r>
          </w:p>
        </w:tc>
        <w:tc>
          <w:tcPr>
            <w:tcW w:w="1604" w:type="dxa"/>
            <w:gridSpan w:val="3"/>
            <w:tcBorders>
              <w:top w:val="nil"/>
            </w:tcBorders>
          </w:tcPr>
          <w:p w14:paraId="49B0F46C" w14:textId="77777777" w:rsidR="00AB5309" w:rsidRPr="0016131F" w:rsidRDefault="00AB5309" w:rsidP="004D043B">
            <w:pPr>
              <w:jc w:val="both"/>
            </w:pPr>
          </w:p>
        </w:tc>
      </w:tr>
      <w:tr w:rsidR="00643898" w14:paraId="332735A7" w14:textId="77777777" w:rsidTr="00D2398A">
        <w:tc>
          <w:tcPr>
            <w:tcW w:w="9859" w:type="dxa"/>
            <w:gridSpan w:val="14"/>
            <w:shd w:val="clear" w:color="auto" w:fill="F7CAAC"/>
          </w:tcPr>
          <w:p w14:paraId="0D6D3F6F" w14:textId="77777777" w:rsidR="00643898" w:rsidRDefault="00643898" w:rsidP="005133EF">
            <w:pPr>
              <w:jc w:val="both"/>
            </w:pPr>
            <w:r>
              <w:rPr>
                <w:b/>
              </w:rPr>
              <w:t xml:space="preserve">Údaje o vzdělání na VŠ </w:t>
            </w:r>
          </w:p>
        </w:tc>
      </w:tr>
      <w:tr w:rsidR="00643898" w14:paraId="74589A35" w14:textId="77777777" w:rsidTr="00D2398A">
        <w:trPr>
          <w:trHeight w:val="524"/>
        </w:trPr>
        <w:tc>
          <w:tcPr>
            <w:tcW w:w="9859" w:type="dxa"/>
            <w:gridSpan w:val="14"/>
          </w:tcPr>
          <w:p w14:paraId="02422795" w14:textId="25AA6DB3" w:rsidR="00643898" w:rsidRPr="009C4B79" w:rsidRDefault="004D043B" w:rsidP="004D043B">
            <w:pPr>
              <w:rPr>
                <w:i/>
                <w:iCs/>
              </w:rPr>
            </w:pPr>
            <w:r w:rsidRPr="009C4B79">
              <w:rPr>
                <w:lang w:eastAsia="sk-SK"/>
              </w:rPr>
              <w:t xml:space="preserve">2001: Slovenská technická univerzita Bratislava, Fakulta </w:t>
            </w:r>
            <w:proofErr w:type="spellStart"/>
            <w:r w:rsidRPr="009C4B79">
              <w:rPr>
                <w:lang w:eastAsia="sk-SK"/>
              </w:rPr>
              <w:t>architektúry</w:t>
            </w:r>
            <w:proofErr w:type="spellEnd"/>
            <w:r w:rsidRPr="009C4B79">
              <w:rPr>
                <w:lang w:eastAsia="sk-SK"/>
              </w:rPr>
              <w:t>, Ph</w:t>
            </w:r>
            <w:r>
              <w:rPr>
                <w:lang w:eastAsia="sk-SK"/>
              </w:rPr>
              <w:t>.</w:t>
            </w:r>
            <w:r w:rsidRPr="009C4B79">
              <w:rPr>
                <w:lang w:eastAsia="sk-SK"/>
              </w:rPr>
              <w:t>D.</w:t>
            </w:r>
            <w:r w:rsidRPr="009C4B79">
              <w:t xml:space="preserve"> </w:t>
            </w:r>
          </w:p>
          <w:p w14:paraId="3EF51F6C" w14:textId="77777777" w:rsidR="00643898" w:rsidRPr="009C4B79" w:rsidRDefault="00643898" w:rsidP="004D043B">
            <w:r w:rsidRPr="009C4B79">
              <w:rPr>
                <w:lang w:eastAsia="sk-SK"/>
              </w:rPr>
              <w:t>1987: Univerzita Komenského Bratislava, Filozofická fakulta, PhDr.</w:t>
            </w:r>
          </w:p>
          <w:p w14:paraId="51639504" w14:textId="163F329D" w:rsidR="00643898" w:rsidRPr="004D043B" w:rsidRDefault="004D043B" w:rsidP="004D043B">
            <w:r w:rsidRPr="009C4B79">
              <w:rPr>
                <w:lang w:eastAsia="sk-SK"/>
              </w:rPr>
              <w:t>1983: Univerzita Komenského Bratislava, Filozofická fakulta, prom.</w:t>
            </w:r>
            <w:r>
              <w:rPr>
                <w:lang w:eastAsia="sk-SK"/>
              </w:rPr>
              <w:t xml:space="preserve"> </w:t>
            </w:r>
            <w:proofErr w:type="spellStart"/>
            <w:r w:rsidRPr="009C4B79">
              <w:rPr>
                <w:lang w:eastAsia="sk-SK"/>
              </w:rPr>
              <w:t>hist</w:t>
            </w:r>
            <w:proofErr w:type="spellEnd"/>
            <w:r w:rsidRPr="009C4B79">
              <w:rPr>
                <w:lang w:eastAsia="sk-SK"/>
              </w:rPr>
              <w:t>.</w:t>
            </w:r>
          </w:p>
        </w:tc>
      </w:tr>
      <w:tr w:rsidR="00643898" w14:paraId="378C0833" w14:textId="77777777" w:rsidTr="00D2398A">
        <w:tc>
          <w:tcPr>
            <w:tcW w:w="9859" w:type="dxa"/>
            <w:gridSpan w:val="14"/>
            <w:shd w:val="clear" w:color="auto" w:fill="F7CAAC"/>
          </w:tcPr>
          <w:p w14:paraId="0620E8B4" w14:textId="77777777" w:rsidR="00643898" w:rsidRDefault="00643898" w:rsidP="005133EF">
            <w:pPr>
              <w:jc w:val="both"/>
              <w:rPr>
                <w:b/>
              </w:rPr>
            </w:pPr>
            <w:r>
              <w:rPr>
                <w:b/>
              </w:rPr>
              <w:t>Údaje o odborném působení od absolvování VŠ</w:t>
            </w:r>
          </w:p>
        </w:tc>
      </w:tr>
      <w:tr w:rsidR="00643898" w:rsidRPr="009B6AE3" w14:paraId="51F5974A" w14:textId="77777777" w:rsidTr="00D2398A">
        <w:trPr>
          <w:trHeight w:val="825"/>
        </w:trPr>
        <w:tc>
          <w:tcPr>
            <w:tcW w:w="9859" w:type="dxa"/>
            <w:gridSpan w:val="14"/>
          </w:tcPr>
          <w:p w14:paraId="56273679" w14:textId="77777777" w:rsidR="00E40330" w:rsidRDefault="00E40330" w:rsidP="00E40330">
            <w:pPr>
              <w:rPr>
                <w:lang w:eastAsia="sk-SK"/>
              </w:rPr>
            </w:pPr>
            <w:proofErr w:type="gramStart"/>
            <w:r w:rsidRPr="009C4B79">
              <w:rPr>
                <w:lang w:eastAsia="sk-SK"/>
              </w:rPr>
              <w:t>200</w:t>
            </w:r>
            <w:r>
              <w:rPr>
                <w:lang w:eastAsia="sk-SK"/>
              </w:rPr>
              <w:t>2</w:t>
            </w:r>
            <w:r w:rsidRPr="009C4B79">
              <w:rPr>
                <w:lang w:eastAsia="sk-SK"/>
              </w:rPr>
              <w:t>-dosud</w:t>
            </w:r>
            <w:proofErr w:type="gramEnd"/>
            <w:r>
              <w:rPr>
                <w:lang w:eastAsia="sk-SK"/>
              </w:rPr>
              <w:t>:</w:t>
            </w:r>
            <w:r w:rsidRPr="009C4B79">
              <w:rPr>
                <w:lang w:eastAsia="sk-SK"/>
              </w:rPr>
              <w:t xml:space="preserve"> Univerzita Tomáše Bati ve Zlíně, Fakulta multimediálních komunikací</w:t>
            </w:r>
            <w:r>
              <w:rPr>
                <w:lang w:eastAsia="sk-SK"/>
              </w:rPr>
              <w:t>, profesor (od r. 2019)</w:t>
            </w:r>
          </w:p>
          <w:p w14:paraId="3961ABB4" w14:textId="77777777" w:rsidR="00E40330" w:rsidRPr="009C4B79" w:rsidRDefault="00E40330" w:rsidP="00E40330">
            <w:pPr>
              <w:rPr>
                <w:lang w:eastAsia="sk-SK"/>
              </w:rPr>
            </w:pPr>
            <w:r w:rsidRPr="009C4B79">
              <w:rPr>
                <w:lang w:eastAsia="sk-SK"/>
              </w:rPr>
              <w:t>1998-200</w:t>
            </w:r>
            <w:r>
              <w:rPr>
                <w:lang w:eastAsia="sk-SK"/>
              </w:rPr>
              <w:t>2:</w:t>
            </w:r>
            <w:r w:rsidRPr="009C4B79">
              <w:rPr>
                <w:lang w:eastAsia="sk-SK"/>
              </w:rPr>
              <w:t xml:space="preserve"> Univerzita Tomáše Bati ve Zlíně</w:t>
            </w:r>
            <w:r>
              <w:rPr>
                <w:lang w:eastAsia="sk-SK"/>
              </w:rPr>
              <w:t xml:space="preserve">, </w:t>
            </w:r>
            <w:r w:rsidRPr="009C4B79">
              <w:rPr>
                <w:lang w:eastAsia="sk-SK"/>
              </w:rPr>
              <w:t>Institut reklamní tvorby a marketingových komunikací</w:t>
            </w:r>
            <w:r>
              <w:rPr>
                <w:lang w:eastAsia="sk-SK"/>
              </w:rPr>
              <w:t>, akademický pracovník</w:t>
            </w:r>
          </w:p>
          <w:p w14:paraId="51194840" w14:textId="7304F9DF" w:rsidR="00643898" w:rsidRPr="009B6AE3" w:rsidRDefault="00E40330" w:rsidP="00E40330">
            <w:pPr>
              <w:rPr>
                <w:color w:val="FF0000"/>
              </w:rPr>
            </w:pPr>
            <w:proofErr w:type="gramStart"/>
            <w:r w:rsidRPr="009C4B79">
              <w:rPr>
                <w:lang w:eastAsia="sk-SK"/>
              </w:rPr>
              <w:t>1983-dosud</w:t>
            </w:r>
            <w:proofErr w:type="gramEnd"/>
            <w:r w:rsidRPr="009C4B79">
              <w:rPr>
                <w:lang w:eastAsia="sk-SK"/>
              </w:rPr>
              <w:t xml:space="preserve">: Vysoká škola výtvarných </w:t>
            </w:r>
            <w:proofErr w:type="spellStart"/>
            <w:r w:rsidRPr="009C4B79">
              <w:rPr>
                <w:lang w:eastAsia="sk-SK"/>
              </w:rPr>
              <w:t>umení</w:t>
            </w:r>
            <w:proofErr w:type="spellEnd"/>
            <w:r w:rsidRPr="009C4B79">
              <w:rPr>
                <w:lang w:eastAsia="sk-SK"/>
              </w:rPr>
              <w:t xml:space="preserve"> v</w:t>
            </w:r>
            <w:r>
              <w:rPr>
                <w:lang w:eastAsia="sk-SK"/>
              </w:rPr>
              <w:t> </w:t>
            </w:r>
            <w:proofErr w:type="spellStart"/>
            <w:r w:rsidRPr="009C4B79">
              <w:rPr>
                <w:lang w:eastAsia="sk-SK"/>
              </w:rPr>
              <w:t>Bratislave</w:t>
            </w:r>
            <w:proofErr w:type="spellEnd"/>
            <w:r>
              <w:rPr>
                <w:lang w:eastAsia="sk-SK"/>
              </w:rPr>
              <w:t>, akademický pracovník</w:t>
            </w:r>
          </w:p>
        </w:tc>
      </w:tr>
      <w:tr w:rsidR="00643898" w14:paraId="563ECD8E" w14:textId="77777777" w:rsidTr="00D2398A">
        <w:trPr>
          <w:trHeight w:val="250"/>
        </w:trPr>
        <w:tc>
          <w:tcPr>
            <w:tcW w:w="9859" w:type="dxa"/>
            <w:gridSpan w:val="14"/>
            <w:shd w:val="clear" w:color="auto" w:fill="F7CAAC"/>
          </w:tcPr>
          <w:p w14:paraId="55B9DC21" w14:textId="77777777" w:rsidR="00643898" w:rsidRDefault="00643898" w:rsidP="005133EF">
            <w:pPr>
              <w:jc w:val="both"/>
            </w:pPr>
            <w:r>
              <w:rPr>
                <w:b/>
              </w:rPr>
              <w:t>Zkušenosti s vedením kvalifikačních a rigorózních prací</w:t>
            </w:r>
          </w:p>
        </w:tc>
      </w:tr>
      <w:tr w:rsidR="00643898" w14:paraId="35334D8B" w14:textId="77777777" w:rsidTr="004D043B">
        <w:trPr>
          <w:trHeight w:val="494"/>
        </w:trPr>
        <w:tc>
          <w:tcPr>
            <w:tcW w:w="9859" w:type="dxa"/>
            <w:gridSpan w:val="14"/>
          </w:tcPr>
          <w:p w14:paraId="4260AC2F" w14:textId="77777777" w:rsidR="00643898" w:rsidRDefault="00643898" w:rsidP="005133EF">
            <w:pPr>
              <w:jc w:val="both"/>
            </w:pPr>
            <w:r>
              <w:t>Diplomové práce: 2</w:t>
            </w:r>
          </w:p>
          <w:p w14:paraId="11BA5A9F" w14:textId="77777777" w:rsidR="00643898" w:rsidRDefault="00643898" w:rsidP="005133EF">
            <w:pPr>
              <w:jc w:val="both"/>
            </w:pPr>
            <w:r>
              <w:t>Disertační práce: 4</w:t>
            </w:r>
          </w:p>
        </w:tc>
      </w:tr>
      <w:tr w:rsidR="00643898" w14:paraId="44879246" w14:textId="77777777" w:rsidTr="00686C0D">
        <w:trPr>
          <w:cantSplit/>
        </w:trPr>
        <w:tc>
          <w:tcPr>
            <w:tcW w:w="3152" w:type="dxa"/>
            <w:gridSpan w:val="3"/>
            <w:tcBorders>
              <w:top w:val="single" w:sz="12" w:space="0" w:color="auto"/>
            </w:tcBorders>
            <w:shd w:val="clear" w:color="auto" w:fill="F7CAAC"/>
          </w:tcPr>
          <w:p w14:paraId="0C32A7CA" w14:textId="77777777" w:rsidR="00643898" w:rsidRDefault="00643898" w:rsidP="005133EF">
            <w:pPr>
              <w:jc w:val="both"/>
            </w:pPr>
            <w:r>
              <w:rPr>
                <w:b/>
              </w:rPr>
              <w:t xml:space="preserve">Obor habilitačního řízení </w:t>
            </w:r>
          </w:p>
        </w:tc>
        <w:tc>
          <w:tcPr>
            <w:tcW w:w="2268" w:type="dxa"/>
            <w:gridSpan w:val="3"/>
            <w:tcBorders>
              <w:top w:val="single" w:sz="12" w:space="0" w:color="auto"/>
            </w:tcBorders>
            <w:shd w:val="clear" w:color="auto" w:fill="F7CAAC"/>
          </w:tcPr>
          <w:p w14:paraId="0E5B9F24" w14:textId="77777777" w:rsidR="00643898" w:rsidRDefault="00643898" w:rsidP="005133EF">
            <w:pPr>
              <w:jc w:val="both"/>
            </w:pPr>
            <w:r>
              <w:rPr>
                <w:b/>
              </w:rPr>
              <w:t>Rok udělení hodnosti</w:t>
            </w:r>
          </w:p>
        </w:tc>
        <w:tc>
          <w:tcPr>
            <w:tcW w:w="2420" w:type="dxa"/>
            <w:gridSpan w:val="4"/>
            <w:tcBorders>
              <w:top w:val="single" w:sz="12" w:space="0" w:color="auto"/>
              <w:right w:val="single" w:sz="12" w:space="0" w:color="auto"/>
            </w:tcBorders>
            <w:shd w:val="clear" w:color="auto" w:fill="F7CAAC"/>
          </w:tcPr>
          <w:p w14:paraId="6BF4E8BD" w14:textId="77777777" w:rsidR="00643898" w:rsidRDefault="00643898" w:rsidP="005133E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D91917F" w14:textId="77777777" w:rsidR="00643898" w:rsidRDefault="00643898" w:rsidP="005133EF">
            <w:pPr>
              <w:jc w:val="both"/>
              <w:rPr>
                <w:b/>
              </w:rPr>
            </w:pPr>
            <w:r>
              <w:rPr>
                <w:b/>
              </w:rPr>
              <w:t>Ohlasy publikací</w:t>
            </w:r>
          </w:p>
        </w:tc>
      </w:tr>
      <w:tr w:rsidR="00643898" w14:paraId="3BDFC69B" w14:textId="77777777" w:rsidTr="00686C0D">
        <w:trPr>
          <w:cantSplit/>
        </w:trPr>
        <w:tc>
          <w:tcPr>
            <w:tcW w:w="3152" w:type="dxa"/>
            <w:gridSpan w:val="3"/>
          </w:tcPr>
          <w:p w14:paraId="200358CE" w14:textId="77777777" w:rsidR="00643898" w:rsidRDefault="00643898" w:rsidP="005133EF">
            <w:pPr>
              <w:jc w:val="both"/>
            </w:pPr>
            <w:r>
              <w:t>Dizajn</w:t>
            </w:r>
          </w:p>
        </w:tc>
        <w:tc>
          <w:tcPr>
            <w:tcW w:w="2268" w:type="dxa"/>
            <w:gridSpan w:val="3"/>
          </w:tcPr>
          <w:p w14:paraId="3B72945A" w14:textId="77777777" w:rsidR="00643898" w:rsidRDefault="00643898" w:rsidP="005133EF">
            <w:pPr>
              <w:jc w:val="both"/>
            </w:pPr>
            <w:r>
              <w:t>2004</w:t>
            </w:r>
          </w:p>
        </w:tc>
        <w:tc>
          <w:tcPr>
            <w:tcW w:w="2420" w:type="dxa"/>
            <w:gridSpan w:val="4"/>
            <w:tcBorders>
              <w:right w:val="single" w:sz="12" w:space="0" w:color="auto"/>
            </w:tcBorders>
          </w:tcPr>
          <w:p w14:paraId="35B21F68" w14:textId="2B8450A3" w:rsidR="00643898" w:rsidRDefault="00686C0D" w:rsidP="005133EF">
            <w:pPr>
              <w:pStyle w:val="Bezmezer"/>
            </w:pPr>
            <w:r>
              <w:t>STU</w:t>
            </w:r>
            <w:r w:rsidR="00643898" w:rsidRPr="00AC183A">
              <w:t xml:space="preserve">, Fakulta </w:t>
            </w:r>
            <w:proofErr w:type="spellStart"/>
            <w:r w:rsidR="00643898" w:rsidRPr="00AC183A">
              <w:t>architektúry</w:t>
            </w:r>
            <w:proofErr w:type="spellEnd"/>
          </w:p>
        </w:tc>
        <w:tc>
          <w:tcPr>
            <w:tcW w:w="632" w:type="dxa"/>
            <w:gridSpan w:val="2"/>
            <w:tcBorders>
              <w:left w:val="single" w:sz="12" w:space="0" w:color="auto"/>
            </w:tcBorders>
            <w:shd w:val="clear" w:color="auto" w:fill="F7CAAC"/>
          </w:tcPr>
          <w:p w14:paraId="0D6BA30A" w14:textId="77777777" w:rsidR="00643898" w:rsidRPr="00F20AEF" w:rsidRDefault="00643898" w:rsidP="005133EF">
            <w:pPr>
              <w:jc w:val="both"/>
            </w:pPr>
            <w:proofErr w:type="spellStart"/>
            <w:r w:rsidRPr="00F20AEF">
              <w:rPr>
                <w:b/>
              </w:rPr>
              <w:t>WoS</w:t>
            </w:r>
            <w:proofErr w:type="spellEnd"/>
          </w:p>
        </w:tc>
        <w:tc>
          <w:tcPr>
            <w:tcW w:w="693" w:type="dxa"/>
            <w:shd w:val="clear" w:color="auto" w:fill="F7CAAC"/>
          </w:tcPr>
          <w:p w14:paraId="755A6A55" w14:textId="77777777" w:rsidR="00643898" w:rsidRPr="00F20AEF" w:rsidRDefault="00643898" w:rsidP="005133EF">
            <w:pPr>
              <w:jc w:val="both"/>
              <w:rPr>
                <w:sz w:val="18"/>
              </w:rPr>
            </w:pPr>
            <w:proofErr w:type="spellStart"/>
            <w:r w:rsidRPr="00F20AEF">
              <w:rPr>
                <w:b/>
                <w:sz w:val="18"/>
              </w:rPr>
              <w:t>Scopus</w:t>
            </w:r>
            <w:proofErr w:type="spellEnd"/>
          </w:p>
        </w:tc>
        <w:tc>
          <w:tcPr>
            <w:tcW w:w="694" w:type="dxa"/>
            <w:shd w:val="clear" w:color="auto" w:fill="F7CAAC"/>
          </w:tcPr>
          <w:p w14:paraId="28AE2575" w14:textId="77777777" w:rsidR="00643898" w:rsidRDefault="00643898" w:rsidP="005133EF">
            <w:pPr>
              <w:jc w:val="both"/>
            </w:pPr>
            <w:r>
              <w:rPr>
                <w:b/>
                <w:sz w:val="18"/>
              </w:rPr>
              <w:t>ostatní</w:t>
            </w:r>
          </w:p>
        </w:tc>
      </w:tr>
      <w:tr w:rsidR="00643898" w14:paraId="2F624EF5" w14:textId="77777777" w:rsidTr="00686C0D">
        <w:trPr>
          <w:cantSplit/>
          <w:trHeight w:val="70"/>
        </w:trPr>
        <w:tc>
          <w:tcPr>
            <w:tcW w:w="3152" w:type="dxa"/>
            <w:gridSpan w:val="3"/>
            <w:shd w:val="clear" w:color="auto" w:fill="F7CAAC"/>
          </w:tcPr>
          <w:p w14:paraId="12D2FEA1" w14:textId="77777777" w:rsidR="00643898" w:rsidRDefault="00643898" w:rsidP="005133EF">
            <w:pPr>
              <w:jc w:val="both"/>
            </w:pPr>
            <w:r>
              <w:rPr>
                <w:b/>
              </w:rPr>
              <w:t>Obor jmenovacího řízení</w:t>
            </w:r>
          </w:p>
        </w:tc>
        <w:tc>
          <w:tcPr>
            <w:tcW w:w="2268" w:type="dxa"/>
            <w:gridSpan w:val="3"/>
            <w:shd w:val="clear" w:color="auto" w:fill="F7CAAC"/>
          </w:tcPr>
          <w:p w14:paraId="437F238E" w14:textId="77777777" w:rsidR="00643898" w:rsidRDefault="00643898" w:rsidP="005133EF">
            <w:pPr>
              <w:jc w:val="both"/>
            </w:pPr>
            <w:r>
              <w:rPr>
                <w:b/>
              </w:rPr>
              <w:t>Rok udělení hodnosti</w:t>
            </w:r>
          </w:p>
        </w:tc>
        <w:tc>
          <w:tcPr>
            <w:tcW w:w="2420" w:type="dxa"/>
            <w:gridSpan w:val="4"/>
            <w:tcBorders>
              <w:right w:val="single" w:sz="12" w:space="0" w:color="auto"/>
            </w:tcBorders>
            <w:shd w:val="clear" w:color="auto" w:fill="F7CAAC"/>
          </w:tcPr>
          <w:p w14:paraId="7F83D9D8" w14:textId="77777777" w:rsidR="00643898" w:rsidRDefault="00643898" w:rsidP="005133EF">
            <w:pPr>
              <w:jc w:val="both"/>
            </w:pPr>
            <w:r>
              <w:rPr>
                <w:b/>
              </w:rPr>
              <w:t>Řízení konáno na VŠ</w:t>
            </w:r>
          </w:p>
        </w:tc>
        <w:tc>
          <w:tcPr>
            <w:tcW w:w="632" w:type="dxa"/>
            <w:gridSpan w:val="2"/>
            <w:tcBorders>
              <w:left w:val="single" w:sz="12" w:space="0" w:color="auto"/>
            </w:tcBorders>
          </w:tcPr>
          <w:p w14:paraId="00493CD1" w14:textId="77777777" w:rsidR="00643898" w:rsidRPr="00F20AEF" w:rsidRDefault="00643898" w:rsidP="005133EF">
            <w:pPr>
              <w:jc w:val="both"/>
              <w:rPr>
                <w:b/>
              </w:rPr>
            </w:pPr>
          </w:p>
        </w:tc>
        <w:tc>
          <w:tcPr>
            <w:tcW w:w="693" w:type="dxa"/>
          </w:tcPr>
          <w:p w14:paraId="14AECF75" w14:textId="77777777" w:rsidR="00643898" w:rsidRPr="00F20AEF" w:rsidRDefault="00643898" w:rsidP="005133EF">
            <w:pPr>
              <w:jc w:val="both"/>
              <w:rPr>
                <w:b/>
              </w:rPr>
            </w:pPr>
          </w:p>
        </w:tc>
        <w:tc>
          <w:tcPr>
            <w:tcW w:w="694" w:type="dxa"/>
          </w:tcPr>
          <w:p w14:paraId="11597175" w14:textId="77777777" w:rsidR="00643898" w:rsidRDefault="00643898" w:rsidP="005133EF">
            <w:pPr>
              <w:jc w:val="both"/>
              <w:rPr>
                <w:b/>
              </w:rPr>
            </w:pPr>
          </w:p>
        </w:tc>
      </w:tr>
      <w:tr w:rsidR="00643898" w14:paraId="2F7E2AEB" w14:textId="77777777" w:rsidTr="00686C0D">
        <w:trPr>
          <w:trHeight w:val="205"/>
        </w:trPr>
        <w:tc>
          <w:tcPr>
            <w:tcW w:w="3152" w:type="dxa"/>
            <w:gridSpan w:val="3"/>
          </w:tcPr>
          <w:p w14:paraId="697BD48A" w14:textId="77777777" w:rsidR="00643898" w:rsidRDefault="00643898" w:rsidP="005133EF">
            <w:pPr>
              <w:jc w:val="both"/>
            </w:pPr>
            <w:r>
              <w:t>Vizuální komunikace</w:t>
            </w:r>
          </w:p>
        </w:tc>
        <w:tc>
          <w:tcPr>
            <w:tcW w:w="2268" w:type="dxa"/>
            <w:gridSpan w:val="3"/>
          </w:tcPr>
          <w:p w14:paraId="4E95A5BF" w14:textId="77777777" w:rsidR="00643898" w:rsidRDefault="00643898" w:rsidP="005133EF">
            <w:pPr>
              <w:jc w:val="both"/>
            </w:pPr>
            <w:r>
              <w:t>2019</w:t>
            </w:r>
          </w:p>
        </w:tc>
        <w:tc>
          <w:tcPr>
            <w:tcW w:w="2420" w:type="dxa"/>
            <w:gridSpan w:val="4"/>
            <w:tcBorders>
              <w:right w:val="single" w:sz="12" w:space="0" w:color="auto"/>
            </w:tcBorders>
          </w:tcPr>
          <w:p w14:paraId="5E0474A4" w14:textId="77777777" w:rsidR="00643898" w:rsidRDefault="00643898" w:rsidP="005133EF">
            <w:pPr>
              <w:jc w:val="both"/>
            </w:pPr>
            <w:r w:rsidRPr="00533A95">
              <w:t>Univerzita J. E. Purkyně, Fakulta umění a designu</w:t>
            </w:r>
          </w:p>
        </w:tc>
        <w:tc>
          <w:tcPr>
            <w:tcW w:w="1325" w:type="dxa"/>
            <w:gridSpan w:val="3"/>
            <w:tcBorders>
              <w:left w:val="single" w:sz="12" w:space="0" w:color="auto"/>
            </w:tcBorders>
            <w:shd w:val="clear" w:color="auto" w:fill="FBD4B4"/>
            <w:vAlign w:val="center"/>
          </w:tcPr>
          <w:p w14:paraId="6BFB92C3" w14:textId="77777777" w:rsidR="00643898" w:rsidRPr="00F20AEF" w:rsidRDefault="00643898"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D3A4537" w14:textId="77777777" w:rsidR="00643898" w:rsidRDefault="00643898" w:rsidP="005133EF">
            <w:pPr>
              <w:rPr>
                <w:b/>
              </w:rPr>
            </w:pPr>
            <w:r>
              <w:rPr>
                <w:b/>
              </w:rPr>
              <w:t xml:space="preserve">    /</w:t>
            </w:r>
          </w:p>
        </w:tc>
      </w:tr>
      <w:tr w:rsidR="00643898" w14:paraId="626738B2" w14:textId="77777777" w:rsidTr="00D2398A">
        <w:tc>
          <w:tcPr>
            <w:tcW w:w="9859" w:type="dxa"/>
            <w:gridSpan w:val="14"/>
            <w:shd w:val="clear" w:color="auto" w:fill="F7CAAC"/>
          </w:tcPr>
          <w:p w14:paraId="16414E58" w14:textId="77777777" w:rsidR="00643898" w:rsidRDefault="00643898"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643898" w:rsidRPr="007B04D8" w14:paraId="41CBBA6B" w14:textId="77777777" w:rsidTr="004D043B">
        <w:trPr>
          <w:trHeight w:val="283"/>
        </w:trPr>
        <w:tc>
          <w:tcPr>
            <w:tcW w:w="9859" w:type="dxa"/>
            <w:gridSpan w:val="14"/>
          </w:tcPr>
          <w:p w14:paraId="465E08D0" w14:textId="2EBE2160" w:rsidR="000C0CA9" w:rsidRPr="0002459D" w:rsidRDefault="00296207" w:rsidP="00296207">
            <w:r w:rsidRPr="0002459D">
              <w:t>JAKUBÍČEK, Vít a KOLESÁR, Zdeno (</w:t>
            </w:r>
            <w:proofErr w:type="gramStart"/>
            <w:r w:rsidRPr="0002459D">
              <w:t>70%</w:t>
            </w:r>
            <w:proofErr w:type="gramEnd"/>
            <w:r w:rsidRPr="0002459D">
              <w:t xml:space="preserve">), </w:t>
            </w:r>
            <w:proofErr w:type="spellStart"/>
            <w:r w:rsidRPr="0002459D">
              <w:t>ed</w:t>
            </w:r>
            <w:proofErr w:type="spellEnd"/>
            <w:r w:rsidRPr="0002459D">
              <w:t>.  Designéři v českých zemích a československý strojírenský průmysl 1918-1992. Zlín: Univerzita Tomáše Bati ve Zlíně, 2022. 306 s. ISBN 978-80-7678-125-2.</w:t>
            </w:r>
          </w:p>
          <w:p w14:paraId="02B922C3" w14:textId="6A908C2A" w:rsidR="00040408" w:rsidRPr="0002459D" w:rsidRDefault="00040408" w:rsidP="00040408">
            <w:r w:rsidRPr="0002459D">
              <w:t xml:space="preserve">KOLESÁR, Zdeno. Kontinuita či diskontinuita. </w:t>
            </w:r>
            <w:proofErr w:type="spellStart"/>
            <w:r w:rsidRPr="0002459D">
              <w:t>Dizajnérske</w:t>
            </w:r>
            <w:proofErr w:type="spellEnd"/>
            <w:r w:rsidRPr="0002459D">
              <w:t xml:space="preserve"> </w:t>
            </w:r>
            <w:proofErr w:type="spellStart"/>
            <w:r w:rsidRPr="0002459D">
              <w:t>vzdelávanie</w:t>
            </w:r>
            <w:proofErr w:type="spellEnd"/>
            <w:r w:rsidRPr="0002459D">
              <w:t xml:space="preserve"> v </w:t>
            </w:r>
            <w:proofErr w:type="spellStart"/>
            <w:r w:rsidRPr="0002459D">
              <w:t>Bratislave</w:t>
            </w:r>
            <w:proofErr w:type="spellEnd"/>
            <w:r w:rsidRPr="0002459D">
              <w:t xml:space="preserve"> a </w:t>
            </w:r>
            <w:proofErr w:type="gramStart"/>
            <w:r w:rsidRPr="0002459D">
              <w:t>v</w:t>
            </w:r>
            <w:proofErr w:type="gramEnd"/>
            <w:r w:rsidRPr="0002459D">
              <w:t xml:space="preserve"> Zlíne. In: </w:t>
            </w:r>
            <w:proofErr w:type="spellStart"/>
            <w:r w:rsidRPr="0002459D">
              <w:t>Umelecké</w:t>
            </w:r>
            <w:proofErr w:type="spellEnd"/>
            <w:r w:rsidRPr="0002459D">
              <w:t xml:space="preserve"> </w:t>
            </w:r>
            <w:proofErr w:type="spellStart"/>
            <w:r w:rsidRPr="0002459D">
              <w:t>vzdelávanie</w:t>
            </w:r>
            <w:proofErr w:type="spellEnd"/>
            <w:r w:rsidRPr="0002459D">
              <w:t xml:space="preserve"> v kontexte </w:t>
            </w:r>
            <w:proofErr w:type="spellStart"/>
            <w:r w:rsidRPr="0002459D">
              <w:t>súčasnosti</w:t>
            </w:r>
            <w:proofErr w:type="spellEnd"/>
            <w:r w:rsidRPr="0002459D">
              <w:t xml:space="preserve">. Košice: Fakulta </w:t>
            </w:r>
            <w:proofErr w:type="spellStart"/>
            <w:r w:rsidRPr="0002459D">
              <w:t>umení</w:t>
            </w:r>
            <w:proofErr w:type="spellEnd"/>
            <w:r w:rsidRPr="0002459D">
              <w:t xml:space="preserve"> </w:t>
            </w:r>
            <w:proofErr w:type="spellStart"/>
            <w:r w:rsidRPr="0002459D">
              <w:t>Technickej</w:t>
            </w:r>
            <w:proofErr w:type="spellEnd"/>
            <w:r w:rsidRPr="0002459D">
              <w:t xml:space="preserve"> univerzity v </w:t>
            </w:r>
            <w:proofErr w:type="spellStart"/>
            <w:r w:rsidRPr="0002459D">
              <w:t>Košiciach</w:t>
            </w:r>
            <w:proofErr w:type="spellEnd"/>
            <w:r w:rsidRPr="0002459D">
              <w:t xml:space="preserve">, 2019, s. 108-113. </w:t>
            </w:r>
            <w:r w:rsidR="00D024D1" w:rsidRPr="0002459D">
              <w:br/>
            </w:r>
            <w:r w:rsidRPr="0002459D">
              <w:t>ISBN 978-80-972017-9-1.</w:t>
            </w:r>
          </w:p>
          <w:p w14:paraId="137746C5" w14:textId="733F4EC3" w:rsidR="00040408" w:rsidRPr="0002459D" w:rsidRDefault="00040408" w:rsidP="00040408">
            <w:r w:rsidRPr="0002459D">
              <w:t>JAKUBÍČEK, Vít; KOLESÁR, Zdeno</w:t>
            </w:r>
            <w:r w:rsidR="009561DC" w:rsidRPr="0002459D">
              <w:t xml:space="preserve"> (</w:t>
            </w:r>
            <w:proofErr w:type="gramStart"/>
            <w:r w:rsidR="009561DC" w:rsidRPr="0002459D">
              <w:t>40%</w:t>
            </w:r>
            <w:proofErr w:type="gramEnd"/>
            <w:r w:rsidR="009561DC" w:rsidRPr="0002459D">
              <w:t>)</w:t>
            </w:r>
            <w:r w:rsidRPr="0002459D">
              <w:t>. Rozum versus cit. Zlínský průmyslový design 1918–1958. Univerzita Tomáše Bati ve Zlíně, 2019. ISBN: 978-80-7454-861-1.</w:t>
            </w:r>
          </w:p>
          <w:p w14:paraId="61E2A252" w14:textId="77777777" w:rsidR="00040408" w:rsidRPr="0002459D" w:rsidRDefault="00040408" w:rsidP="00040408">
            <w:r w:rsidRPr="0002459D">
              <w:t xml:space="preserve">KOLESÁR, Zdeno. Forma </w:t>
            </w:r>
            <w:proofErr w:type="spellStart"/>
            <w:r w:rsidRPr="0002459D">
              <w:t>spríjemňuje</w:t>
            </w:r>
            <w:proofErr w:type="spellEnd"/>
            <w:r w:rsidRPr="0002459D">
              <w:t xml:space="preserve"> </w:t>
            </w:r>
            <w:proofErr w:type="spellStart"/>
            <w:r w:rsidRPr="0002459D">
              <w:t>funkciu</w:t>
            </w:r>
            <w:proofErr w:type="spellEnd"/>
            <w:r w:rsidRPr="0002459D">
              <w:t xml:space="preserve">. Košice: Dive </w:t>
            </w:r>
            <w:proofErr w:type="spellStart"/>
            <w:r w:rsidRPr="0002459D">
              <w:t>Buki</w:t>
            </w:r>
            <w:proofErr w:type="spellEnd"/>
            <w:r w:rsidRPr="0002459D">
              <w:t>, 2019, 253 s., ISBN 978-80-89677-24-5.</w:t>
            </w:r>
          </w:p>
          <w:p w14:paraId="0801A2B5" w14:textId="1A83F4D9" w:rsidR="00643898" w:rsidRPr="00040408" w:rsidRDefault="00040408" w:rsidP="00AF5546">
            <w:r w:rsidRPr="0002459D">
              <w:t xml:space="preserve">KOLESÁR, Zdeno. Slepý </w:t>
            </w:r>
            <w:proofErr w:type="spellStart"/>
            <w:r w:rsidRPr="0002459D">
              <w:t>výhonok</w:t>
            </w:r>
            <w:proofErr w:type="spellEnd"/>
            <w:r w:rsidRPr="0002459D">
              <w:t xml:space="preserve"> s pozoruhodným </w:t>
            </w:r>
            <w:proofErr w:type="spellStart"/>
            <w:r w:rsidRPr="0002459D">
              <w:t>dizajnom</w:t>
            </w:r>
            <w:proofErr w:type="spellEnd"/>
            <w:r w:rsidRPr="0002459D">
              <w:t xml:space="preserve">. </w:t>
            </w:r>
            <w:proofErr w:type="spellStart"/>
            <w:r w:rsidRPr="0002459D">
              <w:t>Designum</w:t>
            </w:r>
            <w:proofErr w:type="spellEnd"/>
            <w:r w:rsidRPr="0002459D">
              <w:t>, 2018, č. 4, s. 62-69 a 87. ISSN 1335034x.</w:t>
            </w:r>
            <w:r w:rsidRPr="00A731A4">
              <w:t xml:space="preserve"> </w:t>
            </w:r>
          </w:p>
        </w:tc>
      </w:tr>
    </w:tbl>
    <w:p w14:paraId="005CA4E2" w14:textId="77777777" w:rsidR="00EF5310" w:rsidRDefault="00EF531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43898" w14:paraId="1411EBF5" w14:textId="77777777" w:rsidTr="00D2398A">
        <w:trPr>
          <w:trHeight w:val="218"/>
        </w:trPr>
        <w:tc>
          <w:tcPr>
            <w:tcW w:w="9859" w:type="dxa"/>
            <w:gridSpan w:val="4"/>
            <w:shd w:val="clear" w:color="auto" w:fill="F7CAAC"/>
          </w:tcPr>
          <w:p w14:paraId="3FBB6B58" w14:textId="3E954AA0" w:rsidR="00643898" w:rsidRDefault="00643898" w:rsidP="005133EF">
            <w:pPr>
              <w:rPr>
                <w:b/>
              </w:rPr>
            </w:pPr>
            <w:r>
              <w:rPr>
                <w:b/>
              </w:rPr>
              <w:lastRenderedPageBreak/>
              <w:t>Působení v zahraničí</w:t>
            </w:r>
          </w:p>
        </w:tc>
      </w:tr>
      <w:tr w:rsidR="00643898" w14:paraId="65528628" w14:textId="77777777" w:rsidTr="00040408">
        <w:trPr>
          <w:trHeight w:val="567"/>
        </w:trPr>
        <w:tc>
          <w:tcPr>
            <w:tcW w:w="9859" w:type="dxa"/>
            <w:gridSpan w:val="4"/>
          </w:tcPr>
          <w:p w14:paraId="1E2A27FB" w14:textId="77777777" w:rsidR="00040408" w:rsidRPr="00E85E7C" w:rsidRDefault="00040408" w:rsidP="00040408">
            <w:pPr>
              <w:jc w:val="both"/>
            </w:pPr>
            <w:r>
              <w:t>2004:</w:t>
            </w:r>
            <w:r w:rsidRPr="00E85E7C">
              <w:t xml:space="preserve"> </w:t>
            </w:r>
            <w:proofErr w:type="spellStart"/>
            <w:r w:rsidRPr="00E85E7C">
              <w:t>Ecole</w:t>
            </w:r>
            <w:proofErr w:type="spellEnd"/>
            <w:r w:rsidRPr="00E85E7C">
              <w:t xml:space="preserve"> des </w:t>
            </w:r>
            <w:proofErr w:type="spellStart"/>
            <w:r w:rsidRPr="00E85E7C">
              <w:t>Beaux</w:t>
            </w:r>
            <w:r w:rsidRPr="00E85E7C">
              <w:noBreakHyphen/>
              <w:t>Arts</w:t>
            </w:r>
            <w:proofErr w:type="spellEnd"/>
            <w:r w:rsidRPr="00E85E7C">
              <w:t xml:space="preserve">, Saint </w:t>
            </w:r>
            <w:proofErr w:type="spellStart"/>
            <w:r w:rsidRPr="00E85E7C">
              <w:t>Etienne</w:t>
            </w:r>
            <w:proofErr w:type="spellEnd"/>
            <w:r w:rsidRPr="00E85E7C">
              <w:t>, Francie, 2 měsíce, přednáškový pobyt.</w:t>
            </w:r>
          </w:p>
          <w:p w14:paraId="73EB504D" w14:textId="77777777" w:rsidR="00040408" w:rsidRPr="00E85E7C" w:rsidRDefault="00040408" w:rsidP="00040408">
            <w:pPr>
              <w:jc w:val="both"/>
            </w:pPr>
            <w:r w:rsidRPr="00E85E7C">
              <w:t>2000</w:t>
            </w:r>
            <w:r>
              <w:t xml:space="preserve">: </w:t>
            </w:r>
            <w:r w:rsidRPr="00E85E7C">
              <w:t xml:space="preserve">University </w:t>
            </w:r>
            <w:proofErr w:type="spellStart"/>
            <w:r w:rsidRPr="00E85E7C">
              <w:t>of</w:t>
            </w:r>
            <w:proofErr w:type="spellEnd"/>
            <w:r w:rsidRPr="00E85E7C">
              <w:t xml:space="preserve"> East </w:t>
            </w:r>
            <w:proofErr w:type="spellStart"/>
            <w:r w:rsidRPr="00E85E7C">
              <w:t>Anglia</w:t>
            </w:r>
            <w:proofErr w:type="spellEnd"/>
            <w:r w:rsidRPr="00E85E7C">
              <w:t xml:space="preserve">, </w:t>
            </w:r>
            <w:proofErr w:type="spellStart"/>
            <w:r w:rsidRPr="00E85E7C">
              <w:t>Norwich</w:t>
            </w:r>
            <w:proofErr w:type="spellEnd"/>
            <w:r w:rsidRPr="00E85E7C">
              <w:t>, Velká Británie, 5 týdnů, studijně-přednáškový pobyt.</w:t>
            </w:r>
          </w:p>
          <w:p w14:paraId="6B2BFFE6" w14:textId="77777777" w:rsidR="00040408" w:rsidRPr="00E85E7C" w:rsidRDefault="00040408" w:rsidP="00040408">
            <w:pPr>
              <w:jc w:val="both"/>
            </w:pPr>
            <w:r w:rsidRPr="00E85E7C">
              <w:t>1993</w:t>
            </w:r>
            <w:r>
              <w:t xml:space="preserve">: </w:t>
            </w:r>
            <w:r w:rsidRPr="00E85E7C">
              <w:t xml:space="preserve">Cooper </w:t>
            </w:r>
            <w:proofErr w:type="spellStart"/>
            <w:r w:rsidRPr="00E85E7C">
              <w:t>Hewitt</w:t>
            </w:r>
            <w:proofErr w:type="spellEnd"/>
            <w:r w:rsidRPr="00E85E7C">
              <w:t xml:space="preserve"> </w:t>
            </w:r>
            <w:proofErr w:type="spellStart"/>
            <w:r w:rsidRPr="00E85E7C">
              <w:t>National</w:t>
            </w:r>
            <w:proofErr w:type="spellEnd"/>
            <w:r w:rsidRPr="00E85E7C">
              <w:t xml:space="preserve"> Museum </w:t>
            </w:r>
            <w:proofErr w:type="spellStart"/>
            <w:r w:rsidRPr="00E85E7C">
              <w:t>of</w:t>
            </w:r>
            <w:proofErr w:type="spellEnd"/>
            <w:r w:rsidRPr="00E85E7C">
              <w:t xml:space="preserve"> Design </w:t>
            </w:r>
            <w:r w:rsidRPr="00E85E7C">
              <w:noBreakHyphen/>
              <w:t xml:space="preserve"> </w:t>
            </w:r>
            <w:proofErr w:type="spellStart"/>
            <w:r w:rsidRPr="00E85E7C">
              <w:t>Smithsonian</w:t>
            </w:r>
            <w:proofErr w:type="spellEnd"/>
            <w:r w:rsidRPr="00E85E7C">
              <w:t xml:space="preserve"> </w:t>
            </w:r>
            <w:proofErr w:type="spellStart"/>
            <w:r w:rsidRPr="00E85E7C">
              <w:t>Institution</w:t>
            </w:r>
            <w:proofErr w:type="spellEnd"/>
            <w:r w:rsidRPr="00E85E7C">
              <w:t xml:space="preserve"> a </w:t>
            </w:r>
            <w:proofErr w:type="spellStart"/>
            <w:r w:rsidRPr="00E85E7C">
              <w:t>Parsons</w:t>
            </w:r>
            <w:proofErr w:type="spellEnd"/>
            <w:r w:rsidRPr="00E85E7C">
              <w:t xml:space="preserve"> </w:t>
            </w:r>
            <w:proofErr w:type="spellStart"/>
            <w:r w:rsidRPr="00E85E7C">
              <w:t>School</w:t>
            </w:r>
            <w:proofErr w:type="spellEnd"/>
            <w:r w:rsidRPr="00E85E7C">
              <w:t xml:space="preserve"> </w:t>
            </w:r>
            <w:proofErr w:type="spellStart"/>
            <w:r w:rsidRPr="00E85E7C">
              <w:t>of</w:t>
            </w:r>
            <w:proofErr w:type="spellEnd"/>
            <w:r w:rsidRPr="00E85E7C">
              <w:t xml:space="preserve"> Design, New York, U.S.A, 3 měsíce, studijně-přednáškový pobyt. </w:t>
            </w:r>
          </w:p>
          <w:p w14:paraId="59B093A6" w14:textId="77777777" w:rsidR="00040408" w:rsidRPr="00E85E7C" w:rsidRDefault="00040408" w:rsidP="00040408">
            <w:pPr>
              <w:jc w:val="both"/>
            </w:pPr>
            <w:r w:rsidRPr="00E85E7C">
              <w:t>1991</w:t>
            </w:r>
            <w:r>
              <w:t xml:space="preserve">: </w:t>
            </w:r>
            <w:proofErr w:type="spellStart"/>
            <w:r w:rsidRPr="00E85E7C">
              <w:t>Ecole</w:t>
            </w:r>
            <w:proofErr w:type="spellEnd"/>
            <w:r w:rsidRPr="00E85E7C">
              <w:t xml:space="preserve"> des </w:t>
            </w:r>
            <w:proofErr w:type="spellStart"/>
            <w:r w:rsidRPr="00E85E7C">
              <w:t>Beaux</w:t>
            </w:r>
            <w:r w:rsidRPr="00E85E7C">
              <w:noBreakHyphen/>
              <w:t>Arts</w:t>
            </w:r>
            <w:proofErr w:type="spellEnd"/>
            <w:r w:rsidRPr="00E85E7C">
              <w:t xml:space="preserve">, Saint </w:t>
            </w:r>
            <w:proofErr w:type="spellStart"/>
            <w:r w:rsidRPr="00E85E7C">
              <w:t>Etienne</w:t>
            </w:r>
            <w:proofErr w:type="spellEnd"/>
            <w:r w:rsidRPr="00E85E7C">
              <w:t xml:space="preserve">, Francie. 2 měsíce, studijně-přednáškový pobyt. </w:t>
            </w:r>
          </w:p>
          <w:p w14:paraId="47AD7AF3" w14:textId="064D16F4" w:rsidR="00643898" w:rsidRPr="00040408" w:rsidRDefault="00040408" w:rsidP="00040408">
            <w:pPr>
              <w:jc w:val="both"/>
            </w:pPr>
            <w:r w:rsidRPr="00E85E7C">
              <w:t>1988</w:t>
            </w:r>
            <w:r w:rsidRPr="00E85E7C">
              <w:noBreakHyphen/>
            </w:r>
            <w:r>
              <w:t>19</w:t>
            </w:r>
            <w:r w:rsidRPr="00E85E7C">
              <w:t>89</w:t>
            </w:r>
            <w:r>
              <w:t xml:space="preserve">: </w:t>
            </w:r>
            <w:proofErr w:type="spellStart"/>
            <w:r w:rsidRPr="00E85E7C">
              <w:t>Université</w:t>
            </w:r>
            <w:proofErr w:type="spellEnd"/>
            <w:r w:rsidRPr="00E85E7C">
              <w:t xml:space="preserve"> de Paris I </w:t>
            </w:r>
            <w:r w:rsidRPr="00E85E7C">
              <w:noBreakHyphen/>
              <w:t xml:space="preserve"> </w:t>
            </w:r>
            <w:proofErr w:type="spellStart"/>
            <w:r w:rsidRPr="00E85E7C">
              <w:t>Sorbonne</w:t>
            </w:r>
            <w:proofErr w:type="spellEnd"/>
            <w:r w:rsidRPr="00E85E7C">
              <w:t xml:space="preserve">, Paříž, Francie, 4 měsíce, studijní pobyt. </w:t>
            </w:r>
          </w:p>
        </w:tc>
      </w:tr>
      <w:tr w:rsidR="00643898" w14:paraId="3A5D4BB5" w14:textId="77777777" w:rsidTr="00D2398A">
        <w:trPr>
          <w:cantSplit/>
          <w:trHeight w:val="470"/>
        </w:trPr>
        <w:tc>
          <w:tcPr>
            <w:tcW w:w="2518" w:type="dxa"/>
            <w:shd w:val="clear" w:color="auto" w:fill="F7CAAC"/>
          </w:tcPr>
          <w:p w14:paraId="29F18A1E" w14:textId="77777777" w:rsidR="00643898" w:rsidRDefault="00643898" w:rsidP="005133EF">
            <w:pPr>
              <w:jc w:val="both"/>
              <w:rPr>
                <w:b/>
              </w:rPr>
            </w:pPr>
            <w:r>
              <w:rPr>
                <w:b/>
              </w:rPr>
              <w:t xml:space="preserve">Podpis </w:t>
            </w:r>
          </w:p>
        </w:tc>
        <w:tc>
          <w:tcPr>
            <w:tcW w:w="4536" w:type="dxa"/>
          </w:tcPr>
          <w:p w14:paraId="324C75B8" w14:textId="32184304" w:rsidR="00643898" w:rsidRDefault="006C22A5" w:rsidP="005133EF">
            <w:pPr>
              <w:jc w:val="both"/>
            </w:pPr>
            <w:r>
              <w:t xml:space="preserve">Zdeno </w:t>
            </w:r>
            <w:proofErr w:type="spellStart"/>
            <w:r>
              <w:t>Kolesár</w:t>
            </w:r>
            <w:proofErr w:type="spellEnd"/>
            <w:r>
              <w:t xml:space="preserve"> v. r. </w:t>
            </w:r>
          </w:p>
        </w:tc>
        <w:tc>
          <w:tcPr>
            <w:tcW w:w="786" w:type="dxa"/>
            <w:shd w:val="clear" w:color="auto" w:fill="F7CAAC"/>
          </w:tcPr>
          <w:p w14:paraId="3A4CDEFF" w14:textId="77777777" w:rsidR="00643898" w:rsidRDefault="00643898" w:rsidP="005133EF">
            <w:pPr>
              <w:jc w:val="both"/>
            </w:pPr>
            <w:r>
              <w:rPr>
                <w:b/>
              </w:rPr>
              <w:t>datum</w:t>
            </w:r>
          </w:p>
        </w:tc>
        <w:tc>
          <w:tcPr>
            <w:tcW w:w="2019" w:type="dxa"/>
          </w:tcPr>
          <w:p w14:paraId="3213BD98" w14:textId="143B91B0" w:rsidR="00643898" w:rsidRDefault="006C22A5" w:rsidP="005133EF">
            <w:pPr>
              <w:jc w:val="both"/>
            </w:pPr>
            <w:r>
              <w:t>16.11.202</w:t>
            </w:r>
            <w:r w:rsidR="00DF5237">
              <w:t>4</w:t>
            </w:r>
          </w:p>
        </w:tc>
      </w:tr>
    </w:tbl>
    <w:p w14:paraId="4DEE43EC" w14:textId="229B0F14" w:rsidR="00261DB6" w:rsidRDefault="00261DB6">
      <w:pPr>
        <w:spacing w:after="160" w:line="259" w:lineRule="auto"/>
      </w:pPr>
    </w:p>
    <w:p w14:paraId="1185BFF3" w14:textId="77777777" w:rsidR="005A3CD5" w:rsidRDefault="005A3CD5"/>
    <w:p w14:paraId="465E08E8" w14:textId="77777777" w:rsidR="005A3CD5" w:rsidRDefault="005A3CD5"/>
    <w:p w14:paraId="31DB95EF" w14:textId="77777777" w:rsidR="005A3CD5" w:rsidRDefault="005A3CD5"/>
    <w:p w14:paraId="1FC169BB" w14:textId="77777777" w:rsidR="005A3CD5" w:rsidRDefault="005A3CD5"/>
    <w:p w14:paraId="14A734DB" w14:textId="77777777" w:rsidR="005A3CD5" w:rsidRDefault="005A3CD5"/>
    <w:p w14:paraId="30211A08" w14:textId="77777777" w:rsidR="005A3CD5" w:rsidRDefault="005A3CD5"/>
    <w:p w14:paraId="2197E0F6" w14:textId="77777777" w:rsidR="005A3CD5" w:rsidRDefault="005A3CD5"/>
    <w:p w14:paraId="7CBC7722" w14:textId="77777777" w:rsidR="005A3CD5" w:rsidRDefault="005A3CD5"/>
    <w:p w14:paraId="7BB1F092" w14:textId="77777777" w:rsidR="005A3CD5" w:rsidRDefault="005A3CD5"/>
    <w:p w14:paraId="2FC877F6" w14:textId="77777777" w:rsidR="005A3CD5" w:rsidRDefault="005A3CD5"/>
    <w:p w14:paraId="27A34E8D" w14:textId="77777777" w:rsidR="005A3CD5" w:rsidRDefault="005A3CD5"/>
    <w:p w14:paraId="62FEE9EA" w14:textId="77777777" w:rsidR="005A3CD5" w:rsidRDefault="005A3CD5"/>
    <w:p w14:paraId="5E5B2865" w14:textId="77777777" w:rsidR="005A3CD5" w:rsidRDefault="005A3CD5"/>
    <w:p w14:paraId="589CC6BF" w14:textId="77777777" w:rsidR="005A3CD5" w:rsidRDefault="005A3CD5"/>
    <w:p w14:paraId="2D2564F3" w14:textId="77777777" w:rsidR="005A3CD5" w:rsidRDefault="005A3CD5"/>
    <w:p w14:paraId="736CDD85" w14:textId="77777777" w:rsidR="005A3CD5" w:rsidRDefault="005A3CD5"/>
    <w:p w14:paraId="388CE36A" w14:textId="77777777" w:rsidR="005A3CD5" w:rsidRDefault="005A3CD5"/>
    <w:p w14:paraId="7DD8E3D2" w14:textId="77777777" w:rsidR="005A3CD5" w:rsidRDefault="005A3CD5"/>
    <w:p w14:paraId="619953B1" w14:textId="77777777" w:rsidR="005A3CD5" w:rsidRDefault="005A3CD5"/>
    <w:p w14:paraId="13A7C677" w14:textId="77777777" w:rsidR="005A3CD5" w:rsidRDefault="005A3CD5"/>
    <w:p w14:paraId="05321A17" w14:textId="77777777" w:rsidR="005A3CD5" w:rsidRDefault="005A3CD5"/>
    <w:p w14:paraId="4E94A697" w14:textId="77777777" w:rsidR="005A3CD5" w:rsidRDefault="005A3CD5"/>
    <w:p w14:paraId="0939C602" w14:textId="77777777" w:rsidR="005A3CD5" w:rsidRDefault="005A3CD5"/>
    <w:p w14:paraId="7D1B89C4" w14:textId="77777777" w:rsidR="005A3CD5" w:rsidRDefault="005A3CD5"/>
    <w:p w14:paraId="078CD07C" w14:textId="77777777" w:rsidR="005A3CD5" w:rsidRDefault="005A3CD5"/>
    <w:p w14:paraId="2AD7DAAD" w14:textId="77777777" w:rsidR="005A3CD5" w:rsidRDefault="005A3CD5"/>
    <w:p w14:paraId="5C4189CF" w14:textId="77777777" w:rsidR="005A3CD5" w:rsidRDefault="005A3CD5"/>
    <w:p w14:paraId="09ED948D" w14:textId="77777777" w:rsidR="005A3CD5" w:rsidRDefault="005A3CD5"/>
    <w:p w14:paraId="1C885C3E" w14:textId="77777777" w:rsidR="005A3CD5" w:rsidRDefault="005A3CD5"/>
    <w:p w14:paraId="6CE291DC" w14:textId="77777777" w:rsidR="005A3CD5" w:rsidRDefault="005A3CD5"/>
    <w:p w14:paraId="3C8EB084" w14:textId="77777777" w:rsidR="005A3CD5" w:rsidRDefault="005A3CD5"/>
    <w:p w14:paraId="7F2F2995" w14:textId="77777777" w:rsidR="005A3CD5" w:rsidRDefault="005A3CD5"/>
    <w:p w14:paraId="78FE2BB2" w14:textId="77777777" w:rsidR="005A3CD5" w:rsidRDefault="005A3CD5"/>
    <w:p w14:paraId="150705A4" w14:textId="77777777" w:rsidR="005A3CD5" w:rsidRDefault="005A3CD5"/>
    <w:p w14:paraId="6B12D15F" w14:textId="77777777" w:rsidR="005A3CD5" w:rsidRDefault="005A3CD5"/>
    <w:p w14:paraId="5F033CF6" w14:textId="77777777" w:rsidR="005A3CD5" w:rsidRDefault="005A3CD5"/>
    <w:p w14:paraId="1E2CF98A" w14:textId="77777777" w:rsidR="005A3CD5" w:rsidRDefault="005A3CD5"/>
    <w:p w14:paraId="1AA3243F" w14:textId="77777777" w:rsidR="005A3CD5" w:rsidRDefault="005A3CD5"/>
    <w:p w14:paraId="753721CA" w14:textId="77777777" w:rsidR="005A3CD5" w:rsidRDefault="005A3CD5"/>
    <w:p w14:paraId="3CE83278" w14:textId="77777777" w:rsidR="005A3CD5" w:rsidRDefault="005A3CD5"/>
    <w:p w14:paraId="15A0FD14" w14:textId="77777777" w:rsidR="005A3CD5" w:rsidRDefault="005A3CD5"/>
    <w:p w14:paraId="5DAF373D" w14:textId="77777777" w:rsidR="005A3CD5" w:rsidRDefault="005A3CD5"/>
    <w:p w14:paraId="289DAA2A" w14:textId="77777777" w:rsidR="005A3CD5" w:rsidRDefault="005A3CD5"/>
    <w:p w14:paraId="682BA320" w14:textId="77777777" w:rsidR="005A3CD5" w:rsidRDefault="005A3CD5"/>
    <w:p w14:paraId="2E436B88" w14:textId="77777777" w:rsidR="005A3CD5" w:rsidRDefault="005A3CD5"/>
    <w:p w14:paraId="52153D5A" w14:textId="77777777" w:rsidR="005A3CD5" w:rsidRDefault="005A3CD5"/>
    <w:p w14:paraId="097A3498" w14:textId="77777777" w:rsidR="00A97FCB" w:rsidRDefault="00A97FCB"/>
    <w:p w14:paraId="2ECE77BC" w14:textId="77777777" w:rsidR="00A97FCB" w:rsidRDefault="00A97FCB"/>
    <w:p w14:paraId="15E26262" w14:textId="77777777" w:rsidR="00E0523D" w:rsidRDefault="00E0523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762"/>
        <w:gridCol w:w="1721"/>
        <w:gridCol w:w="143"/>
        <w:gridCol w:w="381"/>
        <w:gridCol w:w="186"/>
        <w:gridCol w:w="282"/>
        <w:gridCol w:w="994"/>
        <w:gridCol w:w="709"/>
        <w:gridCol w:w="77"/>
        <w:gridCol w:w="415"/>
        <w:gridCol w:w="217"/>
        <w:gridCol w:w="693"/>
        <w:gridCol w:w="694"/>
      </w:tblGrid>
      <w:tr w:rsidR="005A3CD5" w14:paraId="55C276FB" w14:textId="77777777" w:rsidTr="005133EF">
        <w:tc>
          <w:tcPr>
            <w:tcW w:w="9859" w:type="dxa"/>
            <w:gridSpan w:val="15"/>
            <w:tcBorders>
              <w:bottom w:val="double" w:sz="4" w:space="0" w:color="auto"/>
            </w:tcBorders>
            <w:shd w:val="clear" w:color="auto" w:fill="BDD6EE"/>
          </w:tcPr>
          <w:p w14:paraId="58E14936" w14:textId="51431751" w:rsidR="005A3CD5" w:rsidRDefault="005A3CD5" w:rsidP="005133EF">
            <w:pPr>
              <w:jc w:val="both"/>
              <w:rPr>
                <w:b/>
                <w:sz w:val="28"/>
              </w:rPr>
            </w:pPr>
            <w:r>
              <w:rPr>
                <w:b/>
                <w:sz w:val="28"/>
              </w:rPr>
              <w:lastRenderedPageBreak/>
              <w:t>C-I – Personální zabezpečení</w:t>
            </w:r>
          </w:p>
        </w:tc>
      </w:tr>
      <w:tr w:rsidR="005A3CD5" w14:paraId="250A254E" w14:textId="77777777" w:rsidTr="005133EF">
        <w:tc>
          <w:tcPr>
            <w:tcW w:w="2518" w:type="dxa"/>
            <w:tcBorders>
              <w:top w:val="double" w:sz="4" w:space="0" w:color="auto"/>
            </w:tcBorders>
            <w:shd w:val="clear" w:color="auto" w:fill="F7CAAC"/>
          </w:tcPr>
          <w:p w14:paraId="205B5746" w14:textId="77777777" w:rsidR="005A3CD5" w:rsidRDefault="005A3CD5" w:rsidP="005133EF">
            <w:pPr>
              <w:jc w:val="both"/>
              <w:rPr>
                <w:b/>
              </w:rPr>
            </w:pPr>
            <w:r>
              <w:rPr>
                <w:b/>
              </w:rPr>
              <w:t>Vysoká škola</w:t>
            </w:r>
          </w:p>
        </w:tc>
        <w:tc>
          <w:tcPr>
            <w:tcW w:w="7341" w:type="dxa"/>
            <w:gridSpan w:val="14"/>
          </w:tcPr>
          <w:p w14:paraId="6B2FD4F8" w14:textId="77777777" w:rsidR="005A3CD5" w:rsidRDefault="005A3CD5" w:rsidP="005133EF">
            <w:pPr>
              <w:jc w:val="both"/>
            </w:pPr>
            <w:r>
              <w:t>Univerzita Tomáše Bati ve Zlíně</w:t>
            </w:r>
          </w:p>
        </w:tc>
      </w:tr>
      <w:tr w:rsidR="005A3CD5" w14:paraId="1EB054A5" w14:textId="77777777" w:rsidTr="005133EF">
        <w:tc>
          <w:tcPr>
            <w:tcW w:w="2518" w:type="dxa"/>
            <w:shd w:val="clear" w:color="auto" w:fill="F7CAAC"/>
          </w:tcPr>
          <w:p w14:paraId="1145FAE1" w14:textId="77777777" w:rsidR="005A3CD5" w:rsidRDefault="005A3CD5" w:rsidP="005133EF">
            <w:pPr>
              <w:jc w:val="both"/>
              <w:rPr>
                <w:b/>
              </w:rPr>
            </w:pPr>
            <w:r>
              <w:rPr>
                <w:b/>
              </w:rPr>
              <w:t>Součást vysoké školy</w:t>
            </w:r>
          </w:p>
        </w:tc>
        <w:tc>
          <w:tcPr>
            <w:tcW w:w="7341" w:type="dxa"/>
            <w:gridSpan w:val="14"/>
          </w:tcPr>
          <w:p w14:paraId="44B63F89" w14:textId="77777777" w:rsidR="005A3CD5" w:rsidRDefault="005A3CD5" w:rsidP="005133EF">
            <w:pPr>
              <w:jc w:val="both"/>
            </w:pPr>
            <w:r>
              <w:t>Fakulta multimediálních komunikací</w:t>
            </w:r>
          </w:p>
        </w:tc>
      </w:tr>
      <w:tr w:rsidR="005A3CD5" w14:paraId="43977E1D" w14:textId="77777777" w:rsidTr="005133EF">
        <w:tc>
          <w:tcPr>
            <w:tcW w:w="2518" w:type="dxa"/>
            <w:shd w:val="clear" w:color="auto" w:fill="F7CAAC"/>
          </w:tcPr>
          <w:p w14:paraId="6DAC0AAA" w14:textId="77777777" w:rsidR="005A3CD5" w:rsidRDefault="005A3CD5" w:rsidP="005133EF">
            <w:pPr>
              <w:jc w:val="both"/>
              <w:rPr>
                <w:b/>
              </w:rPr>
            </w:pPr>
            <w:r>
              <w:rPr>
                <w:b/>
              </w:rPr>
              <w:t>Název studijního programu</w:t>
            </w:r>
          </w:p>
        </w:tc>
        <w:tc>
          <w:tcPr>
            <w:tcW w:w="7341" w:type="dxa"/>
            <w:gridSpan w:val="14"/>
          </w:tcPr>
          <w:p w14:paraId="7C221BF5" w14:textId="1075B01D" w:rsidR="005A3CD5" w:rsidRDefault="0090246C" w:rsidP="005133EF">
            <w:pPr>
              <w:jc w:val="both"/>
            </w:pPr>
            <w:proofErr w:type="spellStart"/>
            <w:r w:rsidRPr="0090246C">
              <w:t>Footwear</w:t>
            </w:r>
            <w:proofErr w:type="spellEnd"/>
            <w:r w:rsidRPr="0090246C">
              <w:t xml:space="preserve"> Design</w:t>
            </w:r>
          </w:p>
        </w:tc>
      </w:tr>
      <w:tr w:rsidR="005A3CD5" w14:paraId="33D865A6" w14:textId="77777777" w:rsidTr="005133EF">
        <w:tc>
          <w:tcPr>
            <w:tcW w:w="2518" w:type="dxa"/>
            <w:shd w:val="clear" w:color="auto" w:fill="F7CAAC"/>
          </w:tcPr>
          <w:p w14:paraId="25CDFEF8" w14:textId="77777777" w:rsidR="005A3CD5" w:rsidRDefault="005A3CD5" w:rsidP="005133EF">
            <w:pPr>
              <w:jc w:val="both"/>
              <w:rPr>
                <w:b/>
              </w:rPr>
            </w:pPr>
            <w:r>
              <w:rPr>
                <w:b/>
              </w:rPr>
              <w:t>Jméno a příjmení</w:t>
            </w:r>
          </w:p>
        </w:tc>
        <w:tc>
          <w:tcPr>
            <w:tcW w:w="4536" w:type="dxa"/>
            <w:gridSpan w:val="8"/>
          </w:tcPr>
          <w:p w14:paraId="2CBFD6A1" w14:textId="4A18B3DA" w:rsidR="005A3CD5" w:rsidRDefault="003256FF" w:rsidP="005A3CD5">
            <w:pPr>
              <w:jc w:val="both"/>
            </w:pPr>
            <w:r>
              <w:t xml:space="preserve">Jana </w:t>
            </w:r>
            <w:proofErr w:type="spellStart"/>
            <w:r>
              <w:t>Kotikov</w:t>
            </w:r>
            <w:proofErr w:type="spellEnd"/>
          </w:p>
        </w:tc>
        <w:tc>
          <w:tcPr>
            <w:tcW w:w="709" w:type="dxa"/>
            <w:shd w:val="clear" w:color="auto" w:fill="F7CAAC"/>
          </w:tcPr>
          <w:p w14:paraId="5699A751" w14:textId="77777777" w:rsidR="005A3CD5" w:rsidRDefault="005A3CD5" w:rsidP="005133EF">
            <w:pPr>
              <w:jc w:val="both"/>
              <w:rPr>
                <w:b/>
              </w:rPr>
            </w:pPr>
            <w:r>
              <w:rPr>
                <w:b/>
              </w:rPr>
              <w:t>Tituly</w:t>
            </w:r>
          </w:p>
        </w:tc>
        <w:tc>
          <w:tcPr>
            <w:tcW w:w="2096" w:type="dxa"/>
            <w:gridSpan w:val="5"/>
          </w:tcPr>
          <w:p w14:paraId="5FB4BD8B" w14:textId="19969EAF" w:rsidR="005A3CD5" w:rsidRDefault="003256FF" w:rsidP="005133EF">
            <w:pPr>
              <w:jc w:val="both"/>
            </w:pPr>
            <w:r>
              <w:t>MgA.</w:t>
            </w:r>
          </w:p>
        </w:tc>
      </w:tr>
      <w:tr w:rsidR="005A3CD5" w14:paraId="1ACB9879" w14:textId="77777777" w:rsidTr="005133EF">
        <w:tc>
          <w:tcPr>
            <w:tcW w:w="2518" w:type="dxa"/>
            <w:shd w:val="clear" w:color="auto" w:fill="F7CAAC"/>
          </w:tcPr>
          <w:p w14:paraId="0FC05737" w14:textId="77777777" w:rsidR="005A3CD5" w:rsidRDefault="005A3CD5" w:rsidP="005133EF">
            <w:pPr>
              <w:jc w:val="both"/>
              <w:rPr>
                <w:b/>
              </w:rPr>
            </w:pPr>
            <w:r>
              <w:rPr>
                <w:b/>
              </w:rPr>
              <w:t>Rok narození</w:t>
            </w:r>
          </w:p>
        </w:tc>
        <w:tc>
          <w:tcPr>
            <w:tcW w:w="829" w:type="dxa"/>
            <w:gridSpan w:val="2"/>
          </w:tcPr>
          <w:p w14:paraId="60DE9E83" w14:textId="7B796E7D" w:rsidR="005A3CD5" w:rsidRDefault="00654690" w:rsidP="005133EF">
            <w:pPr>
              <w:jc w:val="both"/>
            </w:pPr>
            <w:r>
              <w:t>1990</w:t>
            </w:r>
          </w:p>
        </w:tc>
        <w:tc>
          <w:tcPr>
            <w:tcW w:w="1721" w:type="dxa"/>
            <w:shd w:val="clear" w:color="auto" w:fill="F7CAAC"/>
          </w:tcPr>
          <w:p w14:paraId="5773F702" w14:textId="77777777" w:rsidR="005A3CD5" w:rsidRDefault="005A3CD5" w:rsidP="005133EF">
            <w:pPr>
              <w:jc w:val="both"/>
              <w:rPr>
                <w:b/>
              </w:rPr>
            </w:pPr>
            <w:r>
              <w:rPr>
                <w:b/>
              </w:rPr>
              <w:t>typ vztahu k VŠ</w:t>
            </w:r>
          </w:p>
        </w:tc>
        <w:tc>
          <w:tcPr>
            <w:tcW w:w="992" w:type="dxa"/>
            <w:gridSpan w:val="4"/>
          </w:tcPr>
          <w:p w14:paraId="16D7E564" w14:textId="51FAE2DA" w:rsidR="005A3CD5" w:rsidRDefault="005A3CD5" w:rsidP="005133EF">
            <w:pPr>
              <w:jc w:val="both"/>
            </w:pPr>
            <w:r>
              <w:t>pp</w:t>
            </w:r>
            <w:r w:rsidR="00E51E4D">
              <w:t>.</w:t>
            </w:r>
          </w:p>
        </w:tc>
        <w:tc>
          <w:tcPr>
            <w:tcW w:w="994" w:type="dxa"/>
            <w:shd w:val="clear" w:color="auto" w:fill="F7CAAC"/>
          </w:tcPr>
          <w:p w14:paraId="7387E2C0" w14:textId="77777777" w:rsidR="005A3CD5" w:rsidRDefault="005A3CD5" w:rsidP="005133EF">
            <w:pPr>
              <w:jc w:val="both"/>
              <w:rPr>
                <w:b/>
              </w:rPr>
            </w:pPr>
            <w:r>
              <w:rPr>
                <w:b/>
              </w:rPr>
              <w:t>rozsah</w:t>
            </w:r>
          </w:p>
        </w:tc>
        <w:tc>
          <w:tcPr>
            <w:tcW w:w="709" w:type="dxa"/>
          </w:tcPr>
          <w:p w14:paraId="3F12CD25" w14:textId="77777777" w:rsidR="005A3CD5" w:rsidRDefault="005A3CD5" w:rsidP="005133EF">
            <w:pPr>
              <w:jc w:val="both"/>
            </w:pPr>
            <w:proofErr w:type="gramStart"/>
            <w:r>
              <w:t>40h</w:t>
            </w:r>
            <w:proofErr w:type="gramEnd"/>
            <w:r>
              <w:t>/t</w:t>
            </w:r>
          </w:p>
        </w:tc>
        <w:tc>
          <w:tcPr>
            <w:tcW w:w="709" w:type="dxa"/>
            <w:gridSpan w:val="3"/>
            <w:shd w:val="clear" w:color="auto" w:fill="F7CAAC"/>
          </w:tcPr>
          <w:p w14:paraId="4F54E5C6" w14:textId="77777777" w:rsidR="005A3CD5" w:rsidRDefault="005A3CD5" w:rsidP="005133EF">
            <w:pPr>
              <w:jc w:val="both"/>
              <w:rPr>
                <w:b/>
              </w:rPr>
            </w:pPr>
            <w:r>
              <w:rPr>
                <w:b/>
              </w:rPr>
              <w:t>do kdy</w:t>
            </w:r>
          </w:p>
        </w:tc>
        <w:tc>
          <w:tcPr>
            <w:tcW w:w="1387" w:type="dxa"/>
            <w:gridSpan w:val="2"/>
          </w:tcPr>
          <w:p w14:paraId="06FFB4E6" w14:textId="16353D39" w:rsidR="005A3CD5" w:rsidRDefault="001E2A3E" w:rsidP="005133EF">
            <w:pPr>
              <w:jc w:val="both"/>
            </w:pPr>
            <w:r>
              <w:t>08/2025</w:t>
            </w:r>
          </w:p>
        </w:tc>
      </w:tr>
      <w:tr w:rsidR="005A3CD5" w14:paraId="1B7D7D60" w14:textId="77777777" w:rsidTr="005133EF">
        <w:tc>
          <w:tcPr>
            <w:tcW w:w="5068" w:type="dxa"/>
            <w:gridSpan w:val="4"/>
            <w:shd w:val="clear" w:color="auto" w:fill="F7CAAC"/>
          </w:tcPr>
          <w:p w14:paraId="0FA52749" w14:textId="77777777" w:rsidR="005A3CD5" w:rsidRDefault="005A3CD5" w:rsidP="005133EF">
            <w:pPr>
              <w:jc w:val="both"/>
              <w:rPr>
                <w:b/>
              </w:rPr>
            </w:pPr>
            <w:r>
              <w:rPr>
                <w:b/>
              </w:rPr>
              <w:t>Typ vztahu na součásti VŠ, která uskutečňuje st. program</w:t>
            </w:r>
          </w:p>
        </w:tc>
        <w:tc>
          <w:tcPr>
            <w:tcW w:w="992" w:type="dxa"/>
            <w:gridSpan w:val="4"/>
          </w:tcPr>
          <w:p w14:paraId="4DE0E061" w14:textId="20DDA45B" w:rsidR="005A3CD5" w:rsidRDefault="005A3CD5" w:rsidP="005133EF">
            <w:pPr>
              <w:jc w:val="both"/>
            </w:pPr>
            <w:r>
              <w:t>pp</w:t>
            </w:r>
            <w:r w:rsidR="00E51E4D">
              <w:t>.</w:t>
            </w:r>
          </w:p>
        </w:tc>
        <w:tc>
          <w:tcPr>
            <w:tcW w:w="994" w:type="dxa"/>
            <w:shd w:val="clear" w:color="auto" w:fill="F7CAAC"/>
          </w:tcPr>
          <w:p w14:paraId="470CC04E" w14:textId="77777777" w:rsidR="005A3CD5" w:rsidRDefault="005A3CD5" w:rsidP="005133EF">
            <w:pPr>
              <w:jc w:val="both"/>
              <w:rPr>
                <w:b/>
              </w:rPr>
            </w:pPr>
            <w:r>
              <w:rPr>
                <w:b/>
              </w:rPr>
              <w:t>rozsah</w:t>
            </w:r>
          </w:p>
        </w:tc>
        <w:tc>
          <w:tcPr>
            <w:tcW w:w="709" w:type="dxa"/>
          </w:tcPr>
          <w:p w14:paraId="4F3A4CB9" w14:textId="77777777" w:rsidR="005A3CD5" w:rsidRDefault="005A3CD5" w:rsidP="005133EF">
            <w:pPr>
              <w:jc w:val="both"/>
            </w:pPr>
            <w:proofErr w:type="gramStart"/>
            <w:r>
              <w:t>40h</w:t>
            </w:r>
            <w:proofErr w:type="gramEnd"/>
            <w:r>
              <w:t>/t</w:t>
            </w:r>
          </w:p>
        </w:tc>
        <w:tc>
          <w:tcPr>
            <w:tcW w:w="709" w:type="dxa"/>
            <w:gridSpan w:val="3"/>
            <w:shd w:val="clear" w:color="auto" w:fill="F7CAAC"/>
          </w:tcPr>
          <w:p w14:paraId="0A9E2DA0" w14:textId="77777777" w:rsidR="005A3CD5" w:rsidRDefault="005A3CD5" w:rsidP="005133EF">
            <w:pPr>
              <w:jc w:val="both"/>
              <w:rPr>
                <w:b/>
              </w:rPr>
            </w:pPr>
            <w:r>
              <w:rPr>
                <w:b/>
              </w:rPr>
              <w:t>do kdy</w:t>
            </w:r>
          </w:p>
        </w:tc>
        <w:tc>
          <w:tcPr>
            <w:tcW w:w="1387" w:type="dxa"/>
            <w:gridSpan w:val="2"/>
          </w:tcPr>
          <w:p w14:paraId="7149137C" w14:textId="334F65ED" w:rsidR="005A3CD5" w:rsidRDefault="001E2A3E" w:rsidP="005133EF">
            <w:pPr>
              <w:jc w:val="both"/>
            </w:pPr>
            <w:r>
              <w:t>08/2025</w:t>
            </w:r>
          </w:p>
        </w:tc>
      </w:tr>
      <w:tr w:rsidR="005A3CD5" w14:paraId="20C9BDF7" w14:textId="77777777" w:rsidTr="005133EF">
        <w:tc>
          <w:tcPr>
            <w:tcW w:w="6060" w:type="dxa"/>
            <w:gridSpan w:val="8"/>
            <w:shd w:val="clear" w:color="auto" w:fill="F7CAAC"/>
          </w:tcPr>
          <w:p w14:paraId="383F9322" w14:textId="77777777" w:rsidR="005A3CD5" w:rsidRDefault="005A3CD5" w:rsidP="005133EF">
            <w:pPr>
              <w:jc w:val="both"/>
            </w:pPr>
            <w:r>
              <w:rPr>
                <w:b/>
              </w:rPr>
              <w:t>Další současná působení jako akademický pracovník na jiných VŠ</w:t>
            </w:r>
          </w:p>
        </w:tc>
        <w:tc>
          <w:tcPr>
            <w:tcW w:w="1703" w:type="dxa"/>
            <w:gridSpan w:val="2"/>
            <w:shd w:val="clear" w:color="auto" w:fill="F7CAAC"/>
          </w:tcPr>
          <w:p w14:paraId="79FC4F39" w14:textId="77777777" w:rsidR="005A3CD5" w:rsidRDefault="005A3CD5"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F782FAC" w14:textId="77777777" w:rsidR="005A3CD5" w:rsidRDefault="005A3CD5" w:rsidP="005133EF">
            <w:pPr>
              <w:jc w:val="both"/>
              <w:rPr>
                <w:b/>
              </w:rPr>
            </w:pPr>
            <w:r>
              <w:rPr>
                <w:b/>
              </w:rPr>
              <w:t>rozsah</w:t>
            </w:r>
          </w:p>
        </w:tc>
      </w:tr>
      <w:tr w:rsidR="005A3CD5" w14:paraId="154070BB" w14:textId="77777777" w:rsidTr="005133EF">
        <w:tc>
          <w:tcPr>
            <w:tcW w:w="6060" w:type="dxa"/>
            <w:gridSpan w:val="8"/>
          </w:tcPr>
          <w:p w14:paraId="76897675" w14:textId="77777777" w:rsidR="005A3CD5" w:rsidRDefault="005A3CD5" w:rsidP="005133EF">
            <w:pPr>
              <w:jc w:val="both"/>
            </w:pPr>
          </w:p>
        </w:tc>
        <w:tc>
          <w:tcPr>
            <w:tcW w:w="1703" w:type="dxa"/>
            <w:gridSpan w:val="2"/>
          </w:tcPr>
          <w:p w14:paraId="12925C85" w14:textId="77777777" w:rsidR="005A3CD5" w:rsidRDefault="005A3CD5" w:rsidP="005133EF">
            <w:pPr>
              <w:jc w:val="both"/>
            </w:pPr>
          </w:p>
        </w:tc>
        <w:tc>
          <w:tcPr>
            <w:tcW w:w="2096" w:type="dxa"/>
            <w:gridSpan w:val="5"/>
          </w:tcPr>
          <w:p w14:paraId="13F41118" w14:textId="77777777" w:rsidR="005A3CD5" w:rsidRDefault="005A3CD5" w:rsidP="005133EF">
            <w:pPr>
              <w:jc w:val="both"/>
            </w:pPr>
          </w:p>
        </w:tc>
      </w:tr>
      <w:tr w:rsidR="00E0523D" w14:paraId="40276117" w14:textId="77777777" w:rsidTr="005133EF">
        <w:tc>
          <w:tcPr>
            <w:tcW w:w="6060" w:type="dxa"/>
            <w:gridSpan w:val="8"/>
          </w:tcPr>
          <w:p w14:paraId="74FA4E96" w14:textId="77777777" w:rsidR="00E0523D" w:rsidRDefault="00E0523D" w:rsidP="005133EF">
            <w:pPr>
              <w:jc w:val="both"/>
            </w:pPr>
          </w:p>
        </w:tc>
        <w:tc>
          <w:tcPr>
            <w:tcW w:w="1703" w:type="dxa"/>
            <w:gridSpan w:val="2"/>
          </w:tcPr>
          <w:p w14:paraId="41A5C3F5" w14:textId="77777777" w:rsidR="00E0523D" w:rsidRDefault="00E0523D" w:rsidP="005133EF">
            <w:pPr>
              <w:jc w:val="both"/>
            </w:pPr>
          </w:p>
        </w:tc>
        <w:tc>
          <w:tcPr>
            <w:tcW w:w="2096" w:type="dxa"/>
            <w:gridSpan w:val="5"/>
          </w:tcPr>
          <w:p w14:paraId="0F5B6466" w14:textId="77777777" w:rsidR="00E0523D" w:rsidRDefault="00E0523D" w:rsidP="005133EF">
            <w:pPr>
              <w:jc w:val="both"/>
            </w:pPr>
          </w:p>
        </w:tc>
      </w:tr>
      <w:tr w:rsidR="005A3CD5" w14:paraId="6CFB4DD2" w14:textId="77777777" w:rsidTr="005133EF">
        <w:tc>
          <w:tcPr>
            <w:tcW w:w="6060" w:type="dxa"/>
            <w:gridSpan w:val="8"/>
          </w:tcPr>
          <w:p w14:paraId="64317373" w14:textId="77777777" w:rsidR="005A3CD5" w:rsidRDefault="005A3CD5" w:rsidP="005133EF">
            <w:pPr>
              <w:jc w:val="both"/>
            </w:pPr>
          </w:p>
        </w:tc>
        <w:tc>
          <w:tcPr>
            <w:tcW w:w="1703" w:type="dxa"/>
            <w:gridSpan w:val="2"/>
          </w:tcPr>
          <w:p w14:paraId="5826E17C" w14:textId="77777777" w:rsidR="005A3CD5" w:rsidRDefault="005A3CD5" w:rsidP="005133EF">
            <w:pPr>
              <w:jc w:val="both"/>
            </w:pPr>
          </w:p>
        </w:tc>
        <w:tc>
          <w:tcPr>
            <w:tcW w:w="2096" w:type="dxa"/>
            <w:gridSpan w:val="5"/>
          </w:tcPr>
          <w:p w14:paraId="66A542A9" w14:textId="77777777" w:rsidR="005A3CD5" w:rsidRDefault="005A3CD5" w:rsidP="005133EF">
            <w:pPr>
              <w:jc w:val="both"/>
            </w:pPr>
          </w:p>
        </w:tc>
      </w:tr>
      <w:tr w:rsidR="005A3CD5" w14:paraId="1C68ACC1" w14:textId="77777777" w:rsidTr="005133EF">
        <w:tc>
          <w:tcPr>
            <w:tcW w:w="9859" w:type="dxa"/>
            <w:gridSpan w:val="15"/>
            <w:shd w:val="clear" w:color="auto" w:fill="F7CAAC"/>
          </w:tcPr>
          <w:p w14:paraId="7FE557DD" w14:textId="77777777" w:rsidR="005A3CD5" w:rsidRDefault="005A3CD5" w:rsidP="005133EF">
            <w:pPr>
              <w:jc w:val="both"/>
            </w:pPr>
            <w:r>
              <w:rPr>
                <w:b/>
              </w:rPr>
              <w:t>Předměty příslušného studijního programu a způsob zapojení do jejich výuky, příp. další zapojení do uskutečňování studijního programu</w:t>
            </w:r>
          </w:p>
        </w:tc>
      </w:tr>
      <w:tr w:rsidR="005A3CD5" w:rsidRPr="002827C6" w14:paraId="0F83077B" w14:textId="77777777" w:rsidTr="005133EF">
        <w:trPr>
          <w:trHeight w:val="150"/>
        </w:trPr>
        <w:tc>
          <w:tcPr>
            <w:tcW w:w="9859" w:type="dxa"/>
            <w:gridSpan w:val="15"/>
            <w:tcBorders>
              <w:top w:val="nil"/>
            </w:tcBorders>
          </w:tcPr>
          <w:p w14:paraId="4F652310" w14:textId="65A5329F" w:rsidR="005A3CD5" w:rsidRDefault="001A38D3" w:rsidP="005133EF">
            <w:pPr>
              <w:jc w:val="both"/>
            </w:pPr>
            <w:r w:rsidRPr="00C036E9">
              <w:t>Ateliér</w:t>
            </w:r>
            <w:r>
              <w:t xml:space="preserve"> </w:t>
            </w:r>
            <w:proofErr w:type="spellStart"/>
            <w:r w:rsidR="00627475" w:rsidRPr="00627475">
              <w:t>Footwear</w:t>
            </w:r>
            <w:proofErr w:type="spellEnd"/>
            <w:r w:rsidR="00627475" w:rsidRPr="00627475">
              <w:t xml:space="preserve"> Design</w:t>
            </w:r>
            <w:r w:rsidR="0087205A">
              <w:t xml:space="preserve"> </w:t>
            </w:r>
            <w:r w:rsidR="005A3CD5">
              <w:t>1-</w:t>
            </w:r>
            <w:r w:rsidR="00061586">
              <w:t xml:space="preserve">3 </w:t>
            </w:r>
            <w:r w:rsidR="005A3CD5">
              <w:t>(garant předmětu</w:t>
            </w:r>
            <w:r>
              <w:t xml:space="preserve"> 1-</w:t>
            </w:r>
            <w:r w:rsidR="00756B5E">
              <w:t>3</w:t>
            </w:r>
            <w:r w:rsidR="005A3CD5">
              <w:t xml:space="preserve">, </w:t>
            </w:r>
            <w:r>
              <w:t>vede ateliér</w:t>
            </w:r>
            <w:r w:rsidR="005A3CD5">
              <w:t>)</w:t>
            </w:r>
          </w:p>
          <w:p w14:paraId="16E9046A" w14:textId="0144A391" w:rsidR="00D51732" w:rsidRDefault="00D51732" w:rsidP="005133EF">
            <w:pPr>
              <w:jc w:val="both"/>
            </w:pPr>
            <w:r>
              <w:t>Klauzurní práce 1-3 (cvičící)</w:t>
            </w:r>
          </w:p>
          <w:p w14:paraId="5510879C" w14:textId="587C09D7" w:rsidR="00E338E5" w:rsidRDefault="003C4589" w:rsidP="005133EF">
            <w:pPr>
              <w:jc w:val="both"/>
            </w:pPr>
            <w:r>
              <w:t>Plenér 1-3 (garant předmětu, cvičící)</w:t>
            </w:r>
          </w:p>
          <w:p w14:paraId="1B9060A0" w14:textId="131DB1C8" w:rsidR="003D32C3" w:rsidRDefault="003D32C3" w:rsidP="005133EF">
            <w:pPr>
              <w:jc w:val="both"/>
            </w:pPr>
            <w:r w:rsidRPr="2990589A">
              <w:t>Konstrukce obuvi / Modelářství + CAD a digitalizace</w:t>
            </w:r>
            <w:r>
              <w:t xml:space="preserve"> 1-5 (garant předmětu, cvičící)</w:t>
            </w:r>
          </w:p>
          <w:p w14:paraId="76B81824" w14:textId="64A93FE5" w:rsidR="001A38D3" w:rsidRPr="002827C6" w:rsidRDefault="00AC5D40" w:rsidP="00BA249A">
            <w:pPr>
              <w:jc w:val="both"/>
            </w:pPr>
            <w:r>
              <w:t>Základy budování praxe v oboru (</w:t>
            </w:r>
            <w:r w:rsidR="00BA249A">
              <w:t>vede seminář)</w:t>
            </w:r>
          </w:p>
        </w:tc>
      </w:tr>
      <w:tr w:rsidR="005A3CD5" w:rsidRPr="002827C6" w14:paraId="37125439" w14:textId="77777777" w:rsidTr="005133EF">
        <w:trPr>
          <w:trHeight w:val="340"/>
        </w:trPr>
        <w:tc>
          <w:tcPr>
            <w:tcW w:w="9859" w:type="dxa"/>
            <w:gridSpan w:val="15"/>
            <w:tcBorders>
              <w:top w:val="nil"/>
            </w:tcBorders>
            <w:shd w:val="clear" w:color="auto" w:fill="FBD4B4"/>
          </w:tcPr>
          <w:p w14:paraId="30C2AA77" w14:textId="77777777" w:rsidR="005A3CD5" w:rsidRPr="002827C6" w:rsidRDefault="005A3CD5" w:rsidP="005133EF">
            <w:pPr>
              <w:jc w:val="both"/>
              <w:rPr>
                <w:b/>
              </w:rPr>
            </w:pPr>
            <w:r w:rsidRPr="002827C6">
              <w:rPr>
                <w:b/>
              </w:rPr>
              <w:t>Zapojení do výuky v dalších studijních programech na téže vysoké škole (pouze u garantů ZT a PZ předmětů)</w:t>
            </w:r>
          </w:p>
        </w:tc>
      </w:tr>
      <w:tr w:rsidR="005A3CD5" w:rsidRPr="002827C6" w14:paraId="04A3B78B" w14:textId="77777777" w:rsidTr="005133EF">
        <w:trPr>
          <w:trHeight w:val="340"/>
        </w:trPr>
        <w:tc>
          <w:tcPr>
            <w:tcW w:w="2585" w:type="dxa"/>
            <w:gridSpan w:val="2"/>
            <w:tcBorders>
              <w:top w:val="nil"/>
            </w:tcBorders>
          </w:tcPr>
          <w:p w14:paraId="5535E300" w14:textId="77777777" w:rsidR="005A3CD5" w:rsidRPr="002827C6" w:rsidRDefault="005A3CD5" w:rsidP="005133EF">
            <w:pPr>
              <w:jc w:val="both"/>
              <w:rPr>
                <w:b/>
              </w:rPr>
            </w:pPr>
            <w:r w:rsidRPr="002827C6">
              <w:rPr>
                <w:b/>
              </w:rPr>
              <w:t>Název studijního předmětu</w:t>
            </w:r>
          </w:p>
        </w:tc>
        <w:tc>
          <w:tcPr>
            <w:tcW w:w="2626" w:type="dxa"/>
            <w:gridSpan w:val="3"/>
            <w:tcBorders>
              <w:top w:val="nil"/>
            </w:tcBorders>
          </w:tcPr>
          <w:p w14:paraId="0F525E1B" w14:textId="77777777" w:rsidR="005A3CD5" w:rsidRPr="002827C6" w:rsidRDefault="005A3CD5" w:rsidP="005133EF">
            <w:pPr>
              <w:rPr>
                <w:b/>
              </w:rPr>
            </w:pPr>
            <w:r w:rsidRPr="002827C6">
              <w:rPr>
                <w:b/>
              </w:rPr>
              <w:t>Název studijního programu</w:t>
            </w:r>
          </w:p>
        </w:tc>
        <w:tc>
          <w:tcPr>
            <w:tcW w:w="567" w:type="dxa"/>
            <w:gridSpan w:val="2"/>
            <w:tcBorders>
              <w:top w:val="nil"/>
            </w:tcBorders>
          </w:tcPr>
          <w:p w14:paraId="65F0E2E2" w14:textId="77777777" w:rsidR="005A3CD5" w:rsidRPr="002827C6" w:rsidRDefault="005A3CD5" w:rsidP="005133EF">
            <w:pPr>
              <w:jc w:val="both"/>
              <w:rPr>
                <w:b/>
              </w:rPr>
            </w:pPr>
            <w:r w:rsidRPr="002827C6">
              <w:rPr>
                <w:b/>
              </w:rPr>
              <w:t>Sem.</w:t>
            </w:r>
          </w:p>
        </w:tc>
        <w:tc>
          <w:tcPr>
            <w:tcW w:w="2477" w:type="dxa"/>
            <w:gridSpan w:val="5"/>
            <w:tcBorders>
              <w:top w:val="nil"/>
            </w:tcBorders>
          </w:tcPr>
          <w:p w14:paraId="653CF754" w14:textId="77777777" w:rsidR="005A3CD5" w:rsidRPr="002827C6" w:rsidRDefault="005A3CD5" w:rsidP="005133EF">
            <w:pPr>
              <w:rPr>
                <w:b/>
              </w:rPr>
            </w:pPr>
            <w:r w:rsidRPr="002827C6">
              <w:rPr>
                <w:b/>
              </w:rPr>
              <w:t>Role ve výuce daného předmětu</w:t>
            </w:r>
          </w:p>
        </w:tc>
        <w:tc>
          <w:tcPr>
            <w:tcW w:w="1604" w:type="dxa"/>
            <w:gridSpan w:val="3"/>
            <w:tcBorders>
              <w:top w:val="nil"/>
            </w:tcBorders>
          </w:tcPr>
          <w:p w14:paraId="6EE93BB0" w14:textId="77777777" w:rsidR="005A3CD5" w:rsidRPr="002827C6" w:rsidRDefault="005A3CD5"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5A3CD5" w:rsidRPr="0016131F" w14:paraId="01917C01" w14:textId="77777777" w:rsidTr="005133EF">
        <w:trPr>
          <w:trHeight w:val="285"/>
        </w:trPr>
        <w:tc>
          <w:tcPr>
            <w:tcW w:w="2585" w:type="dxa"/>
            <w:gridSpan w:val="2"/>
            <w:tcBorders>
              <w:top w:val="nil"/>
            </w:tcBorders>
          </w:tcPr>
          <w:p w14:paraId="17C4F27E" w14:textId="77777777" w:rsidR="005A3CD5" w:rsidRPr="00901F9D" w:rsidRDefault="005A3CD5" w:rsidP="005133EF">
            <w:pPr>
              <w:rPr>
                <w:color w:val="000000" w:themeColor="text1"/>
              </w:rPr>
            </w:pPr>
          </w:p>
        </w:tc>
        <w:tc>
          <w:tcPr>
            <w:tcW w:w="2626" w:type="dxa"/>
            <w:gridSpan w:val="3"/>
            <w:tcBorders>
              <w:top w:val="nil"/>
            </w:tcBorders>
          </w:tcPr>
          <w:p w14:paraId="79977894" w14:textId="77777777" w:rsidR="005A3CD5" w:rsidRDefault="005A3CD5" w:rsidP="005133EF"/>
        </w:tc>
        <w:tc>
          <w:tcPr>
            <w:tcW w:w="567" w:type="dxa"/>
            <w:gridSpan w:val="2"/>
            <w:tcBorders>
              <w:top w:val="nil"/>
            </w:tcBorders>
          </w:tcPr>
          <w:p w14:paraId="42F9B76F" w14:textId="77777777" w:rsidR="005A3CD5" w:rsidRDefault="005A3CD5" w:rsidP="005133EF">
            <w:pPr>
              <w:jc w:val="both"/>
            </w:pPr>
          </w:p>
        </w:tc>
        <w:tc>
          <w:tcPr>
            <w:tcW w:w="2477" w:type="dxa"/>
            <w:gridSpan w:val="5"/>
            <w:tcBorders>
              <w:top w:val="nil"/>
            </w:tcBorders>
          </w:tcPr>
          <w:p w14:paraId="00FEE5EF" w14:textId="77777777" w:rsidR="005A3CD5" w:rsidRPr="007020A5" w:rsidRDefault="005A3CD5" w:rsidP="005133EF">
            <w:pPr>
              <w:rPr>
                <w:color w:val="000000" w:themeColor="text1"/>
              </w:rPr>
            </w:pPr>
          </w:p>
        </w:tc>
        <w:tc>
          <w:tcPr>
            <w:tcW w:w="1604" w:type="dxa"/>
            <w:gridSpan w:val="3"/>
            <w:tcBorders>
              <w:top w:val="nil"/>
            </w:tcBorders>
          </w:tcPr>
          <w:p w14:paraId="4DC7B5AD" w14:textId="77777777" w:rsidR="005A3CD5" w:rsidRPr="0016131F" w:rsidRDefault="005A3CD5" w:rsidP="005133EF">
            <w:pPr>
              <w:jc w:val="both"/>
            </w:pPr>
          </w:p>
        </w:tc>
      </w:tr>
      <w:tr w:rsidR="00AC43C6" w:rsidRPr="0016131F" w14:paraId="5EFF370A" w14:textId="77777777" w:rsidTr="005133EF">
        <w:trPr>
          <w:trHeight w:val="285"/>
        </w:trPr>
        <w:tc>
          <w:tcPr>
            <w:tcW w:w="2585" w:type="dxa"/>
            <w:gridSpan w:val="2"/>
            <w:tcBorders>
              <w:top w:val="nil"/>
            </w:tcBorders>
          </w:tcPr>
          <w:p w14:paraId="47CF9969" w14:textId="77777777" w:rsidR="00AC43C6" w:rsidRDefault="00AC43C6" w:rsidP="005133EF">
            <w:pPr>
              <w:rPr>
                <w:color w:val="000000" w:themeColor="text1"/>
              </w:rPr>
            </w:pPr>
          </w:p>
        </w:tc>
        <w:tc>
          <w:tcPr>
            <w:tcW w:w="2626" w:type="dxa"/>
            <w:gridSpan w:val="3"/>
            <w:tcBorders>
              <w:top w:val="nil"/>
            </w:tcBorders>
          </w:tcPr>
          <w:p w14:paraId="023D2D4F" w14:textId="77777777" w:rsidR="00AC43C6" w:rsidRDefault="00AC43C6" w:rsidP="005133EF"/>
        </w:tc>
        <w:tc>
          <w:tcPr>
            <w:tcW w:w="567" w:type="dxa"/>
            <w:gridSpan w:val="2"/>
            <w:tcBorders>
              <w:top w:val="nil"/>
            </w:tcBorders>
          </w:tcPr>
          <w:p w14:paraId="7FFFF335" w14:textId="77777777" w:rsidR="00AC43C6" w:rsidRDefault="00AC43C6" w:rsidP="005133EF">
            <w:pPr>
              <w:jc w:val="both"/>
            </w:pPr>
          </w:p>
        </w:tc>
        <w:tc>
          <w:tcPr>
            <w:tcW w:w="2477" w:type="dxa"/>
            <w:gridSpan w:val="5"/>
            <w:tcBorders>
              <w:top w:val="nil"/>
            </w:tcBorders>
          </w:tcPr>
          <w:p w14:paraId="19222B59" w14:textId="77777777" w:rsidR="00AC43C6" w:rsidRPr="007020A5" w:rsidRDefault="00AC43C6" w:rsidP="005133EF">
            <w:pPr>
              <w:rPr>
                <w:color w:val="000000" w:themeColor="text1"/>
              </w:rPr>
            </w:pPr>
          </w:p>
        </w:tc>
        <w:tc>
          <w:tcPr>
            <w:tcW w:w="1604" w:type="dxa"/>
            <w:gridSpan w:val="3"/>
            <w:tcBorders>
              <w:top w:val="nil"/>
            </w:tcBorders>
          </w:tcPr>
          <w:p w14:paraId="4EE5BFE3" w14:textId="77777777" w:rsidR="00AC43C6" w:rsidRDefault="00AC43C6" w:rsidP="005133EF">
            <w:pPr>
              <w:jc w:val="both"/>
            </w:pPr>
          </w:p>
        </w:tc>
      </w:tr>
      <w:tr w:rsidR="005A3CD5" w14:paraId="075F9650" w14:textId="77777777" w:rsidTr="005133EF">
        <w:tc>
          <w:tcPr>
            <w:tcW w:w="9859" w:type="dxa"/>
            <w:gridSpan w:val="15"/>
            <w:shd w:val="clear" w:color="auto" w:fill="F7CAAC"/>
          </w:tcPr>
          <w:p w14:paraId="3A526E55" w14:textId="77777777" w:rsidR="005A3CD5" w:rsidRDefault="005A3CD5" w:rsidP="005133EF">
            <w:pPr>
              <w:jc w:val="both"/>
            </w:pPr>
            <w:r>
              <w:rPr>
                <w:b/>
              </w:rPr>
              <w:t xml:space="preserve">Údaje o vzdělání na VŠ </w:t>
            </w:r>
          </w:p>
        </w:tc>
      </w:tr>
      <w:tr w:rsidR="005A3CD5" w14:paraId="633AD358" w14:textId="77777777" w:rsidTr="005133EF">
        <w:trPr>
          <w:trHeight w:val="288"/>
        </w:trPr>
        <w:tc>
          <w:tcPr>
            <w:tcW w:w="9859" w:type="dxa"/>
            <w:gridSpan w:val="15"/>
          </w:tcPr>
          <w:p w14:paraId="667C45AB" w14:textId="7D52353A" w:rsidR="00DF1B86" w:rsidRPr="00DF1B86" w:rsidRDefault="00DF1B86" w:rsidP="00DF1B86">
            <w:pPr>
              <w:jc w:val="both"/>
            </w:pPr>
            <w:r w:rsidRPr="00DF1B86">
              <w:t xml:space="preserve">2014: Univerzita Tomáše Bati ve Zlíně, FMK, studijní program Výtvarná umění, studijní obor Multimedia a design, Ateliér </w:t>
            </w:r>
          </w:p>
          <w:p w14:paraId="79162FF5" w14:textId="4889A064" w:rsidR="005A3CD5" w:rsidRDefault="00DF1B86" w:rsidP="00DF1B86">
            <w:pPr>
              <w:jc w:val="both"/>
              <w:rPr>
                <w:b/>
              </w:rPr>
            </w:pPr>
            <w:r w:rsidRPr="00DF1B86">
              <w:t>Design obuvi, MgA.</w:t>
            </w:r>
          </w:p>
        </w:tc>
      </w:tr>
      <w:tr w:rsidR="005A3CD5" w14:paraId="1A62C805" w14:textId="77777777" w:rsidTr="005133EF">
        <w:tc>
          <w:tcPr>
            <w:tcW w:w="9859" w:type="dxa"/>
            <w:gridSpan w:val="15"/>
            <w:shd w:val="clear" w:color="auto" w:fill="F7CAAC"/>
          </w:tcPr>
          <w:p w14:paraId="62CAD539" w14:textId="77777777" w:rsidR="005A3CD5" w:rsidRDefault="005A3CD5" w:rsidP="005133EF">
            <w:pPr>
              <w:jc w:val="both"/>
              <w:rPr>
                <w:b/>
              </w:rPr>
            </w:pPr>
            <w:r>
              <w:rPr>
                <w:b/>
              </w:rPr>
              <w:t>Údaje o odborném působení od absolvování VŠ</w:t>
            </w:r>
          </w:p>
        </w:tc>
      </w:tr>
      <w:tr w:rsidR="005A3CD5" w:rsidRPr="009B6AE3" w14:paraId="7A364786" w14:textId="77777777" w:rsidTr="005133EF">
        <w:trPr>
          <w:trHeight w:val="825"/>
        </w:trPr>
        <w:tc>
          <w:tcPr>
            <w:tcW w:w="9859" w:type="dxa"/>
            <w:gridSpan w:val="15"/>
          </w:tcPr>
          <w:p w14:paraId="0C553499" w14:textId="70474046" w:rsidR="00972BFF" w:rsidRDefault="00972BFF" w:rsidP="00DF1B86">
            <w:pPr>
              <w:ind w:left="68"/>
            </w:pPr>
            <w:proofErr w:type="gramStart"/>
            <w:r>
              <w:t>202</w:t>
            </w:r>
            <w:r w:rsidR="002D1463">
              <w:t>4-dosud</w:t>
            </w:r>
            <w:proofErr w:type="gramEnd"/>
            <w:r w:rsidR="002D1463">
              <w:t>: Univerzita Tomáše Bati ve Zlíně, Fakulta multimediálních komunikací, vedoucí ateliéru</w:t>
            </w:r>
            <w:r w:rsidR="00A67789">
              <w:t xml:space="preserve"> Design ob</w:t>
            </w:r>
            <w:r w:rsidR="001E00A8">
              <w:t>u</w:t>
            </w:r>
            <w:r w:rsidR="00A67789">
              <w:t>vi</w:t>
            </w:r>
          </w:p>
          <w:p w14:paraId="7FEEBA9E" w14:textId="6EF2B91B" w:rsidR="00DF1B86" w:rsidRDefault="009C7E7A" w:rsidP="00DF1B86">
            <w:pPr>
              <w:ind w:left="68"/>
            </w:pPr>
            <w:proofErr w:type="gramStart"/>
            <w:r>
              <w:t>2024-</w:t>
            </w:r>
            <w:r w:rsidR="00DF1B86">
              <w:t>dosud</w:t>
            </w:r>
            <w:proofErr w:type="gramEnd"/>
            <w:r w:rsidR="00DF1B86">
              <w:t>: Univerzita Tomáše Bati ve Zlíně, Fakulta multimediálních komunikací, konzult</w:t>
            </w:r>
            <w:r>
              <w:t>ant z praxe -</w:t>
            </w:r>
            <w:r w:rsidR="001E00A8">
              <w:t xml:space="preserve"> </w:t>
            </w:r>
            <w:r>
              <w:t>obnova dílny AO-</w:t>
            </w:r>
            <w:r w:rsidR="00DF1B86">
              <w:t xml:space="preserve">Green </w:t>
            </w:r>
            <w:proofErr w:type="spellStart"/>
            <w:r w:rsidR="00DF1B86">
              <w:t>deal</w:t>
            </w:r>
            <w:proofErr w:type="spellEnd"/>
          </w:p>
          <w:p w14:paraId="57D0A4A2" w14:textId="20EC2302" w:rsidR="00DF1B86" w:rsidRDefault="009C7E7A" w:rsidP="00DF1B86">
            <w:pPr>
              <w:ind w:left="68"/>
            </w:pPr>
            <w:proofErr w:type="gramStart"/>
            <w:r>
              <w:t>2023-</w:t>
            </w:r>
            <w:r w:rsidR="00DF1B86">
              <w:t>dosud</w:t>
            </w:r>
            <w:proofErr w:type="gramEnd"/>
            <w:r w:rsidR="00DF1B86">
              <w:t>: OSVČ design, vývoj, modelářství, výroba obuvi</w:t>
            </w:r>
            <w:r w:rsidR="00177202">
              <w:t>, s</w:t>
            </w:r>
            <w:r w:rsidR="00DF1B86">
              <w:t xml:space="preserve">polupráce: Moravia Plast, </w:t>
            </w:r>
            <w:proofErr w:type="spellStart"/>
            <w:r w:rsidR="00DF1B86">
              <w:t>Livex</w:t>
            </w:r>
            <w:proofErr w:type="spellEnd"/>
            <w:r w:rsidR="00DF1B86">
              <w:t xml:space="preserve">, RAK, Dílna 44, ČOKA, </w:t>
            </w:r>
            <w:proofErr w:type="spellStart"/>
            <w:r w:rsidR="00DF1B86">
              <w:t>Fare</w:t>
            </w:r>
            <w:proofErr w:type="spellEnd"/>
            <w:r w:rsidR="00DF1B86">
              <w:t xml:space="preserve">, Plove, </w:t>
            </w:r>
            <w:proofErr w:type="spellStart"/>
            <w:r w:rsidR="00DF1B86">
              <w:t>Zacharias</w:t>
            </w:r>
            <w:proofErr w:type="spellEnd"/>
          </w:p>
          <w:p w14:paraId="52E3F4FD" w14:textId="7B7E0C9B" w:rsidR="00DF1B86" w:rsidRDefault="009C7E7A" w:rsidP="00DF1B86">
            <w:pPr>
              <w:ind w:left="68"/>
            </w:pPr>
            <w:proofErr w:type="gramStart"/>
            <w:r>
              <w:t>2020-dosud</w:t>
            </w:r>
            <w:proofErr w:type="gramEnd"/>
            <w:r>
              <w:t>: ČOKA -</w:t>
            </w:r>
            <w:r w:rsidR="00E51E4D">
              <w:t xml:space="preserve"> </w:t>
            </w:r>
            <w:r w:rsidR="00177202">
              <w:t>č</w:t>
            </w:r>
            <w:r w:rsidR="00DF1B86">
              <w:t>len revizní komise (do r. 2023 - zastupování firmy DZO)</w:t>
            </w:r>
          </w:p>
          <w:p w14:paraId="1214E5BF" w14:textId="48893E90" w:rsidR="00DF1B86" w:rsidRDefault="009C7E7A" w:rsidP="00DF1B86">
            <w:pPr>
              <w:ind w:left="68"/>
            </w:pPr>
            <w:r>
              <w:t>2020-</w:t>
            </w:r>
            <w:r w:rsidR="00F34B9F">
              <w:t>2022</w:t>
            </w:r>
            <w:r>
              <w:t xml:space="preserve">: </w:t>
            </w:r>
            <w:proofErr w:type="spellStart"/>
            <w:proofErr w:type="gramStart"/>
            <w:r>
              <w:t>Vasky</w:t>
            </w:r>
            <w:proofErr w:type="spellEnd"/>
            <w:r>
              <w:t xml:space="preserve"> -</w:t>
            </w:r>
            <w:r w:rsidR="00E51E4D">
              <w:t xml:space="preserve"> </w:t>
            </w:r>
            <w:r w:rsidR="00177202">
              <w:t>s</w:t>
            </w:r>
            <w:r w:rsidR="00DF1B86">
              <w:t>polupráce</w:t>
            </w:r>
            <w:proofErr w:type="gramEnd"/>
            <w:r w:rsidR="00DF1B86">
              <w:t xml:space="preserve"> na vývoji nových modelů, vytváření 2D šablon, stupňování, kalkulace, příprava dat pro</w:t>
            </w:r>
            <w:r w:rsidR="00177202">
              <w:t xml:space="preserve"> </w:t>
            </w:r>
            <w:r w:rsidR="00DF1B86">
              <w:t>vysekávací nože</w:t>
            </w:r>
          </w:p>
          <w:p w14:paraId="5AAEAD2C" w14:textId="1BCB3A2E" w:rsidR="00106FD9" w:rsidRPr="00140180" w:rsidRDefault="009C7E7A" w:rsidP="00D97F87">
            <w:pPr>
              <w:ind w:left="68"/>
            </w:pPr>
            <w:r>
              <w:t>2016-</w:t>
            </w:r>
            <w:r w:rsidR="00F34B9F">
              <w:t>2023</w:t>
            </w:r>
            <w:r w:rsidR="00DF1B86">
              <w:t xml:space="preserve">: </w:t>
            </w:r>
            <w:proofErr w:type="gramStart"/>
            <w:r w:rsidR="00DF1B86">
              <w:t>D</w:t>
            </w:r>
            <w:r>
              <w:t>ZO -</w:t>
            </w:r>
            <w:r w:rsidR="00E51E4D">
              <w:t xml:space="preserve"> </w:t>
            </w:r>
            <w:r w:rsidR="00177202">
              <w:t>m</w:t>
            </w:r>
            <w:r w:rsidR="00DF1B86">
              <w:t>anažer</w:t>
            </w:r>
            <w:proofErr w:type="gramEnd"/>
            <w:r w:rsidR="00DF1B86">
              <w:t xml:space="preserve"> vývoje obuvi, modelář, designér</w:t>
            </w:r>
            <w:r w:rsidR="005A3CD5" w:rsidRPr="0078180D">
              <w:t xml:space="preserve"> </w:t>
            </w:r>
          </w:p>
        </w:tc>
      </w:tr>
      <w:tr w:rsidR="005A3CD5" w14:paraId="5E05E080" w14:textId="77777777" w:rsidTr="005133EF">
        <w:trPr>
          <w:trHeight w:val="250"/>
        </w:trPr>
        <w:tc>
          <w:tcPr>
            <w:tcW w:w="9859" w:type="dxa"/>
            <w:gridSpan w:val="15"/>
            <w:shd w:val="clear" w:color="auto" w:fill="F7CAAC"/>
          </w:tcPr>
          <w:p w14:paraId="0F62D805" w14:textId="77777777" w:rsidR="005A3CD5" w:rsidRDefault="005A3CD5" w:rsidP="005133EF">
            <w:pPr>
              <w:jc w:val="both"/>
            </w:pPr>
            <w:r>
              <w:rPr>
                <w:b/>
              </w:rPr>
              <w:t>Zkušenosti s vedením kvalifikačních a rigorózních prací</w:t>
            </w:r>
          </w:p>
        </w:tc>
      </w:tr>
      <w:tr w:rsidR="005A3CD5" w14:paraId="64014EDD" w14:textId="77777777" w:rsidTr="005133EF">
        <w:trPr>
          <w:trHeight w:val="441"/>
        </w:trPr>
        <w:tc>
          <w:tcPr>
            <w:tcW w:w="9859" w:type="dxa"/>
            <w:gridSpan w:val="15"/>
          </w:tcPr>
          <w:p w14:paraId="2282808B" w14:textId="15069C41" w:rsidR="005A3CD5" w:rsidRDefault="005A3CD5" w:rsidP="005133EF">
            <w:pPr>
              <w:jc w:val="both"/>
              <w:rPr>
                <w:rFonts w:eastAsia="Calibri"/>
              </w:rPr>
            </w:pPr>
            <w:r>
              <w:rPr>
                <w:rFonts w:eastAsia="Calibri"/>
              </w:rPr>
              <w:t>Bakalářské práce:</w:t>
            </w:r>
            <w:r w:rsidRPr="0078180D">
              <w:rPr>
                <w:rFonts w:eastAsia="Calibri"/>
              </w:rPr>
              <w:t xml:space="preserve"> </w:t>
            </w:r>
            <w:ins w:id="576" w:author="Jana Janíková" w:date="2025-07-22T19:28:00Z">
              <w:r w:rsidR="00FD725E">
                <w:rPr>
                  <w:rFonts w:eastAsia="Calibri"/>
                </w:rPr>
                <w:t>1</w:t>
              </w:r>
            </w:ins>
            <w:del w:id="577" w:author="Jana Janíková" w:date="2025-07-22T19:28:00Z">
              <w:r w:rsidR="009C7E7A" w:rsidDel="00FD725E">
                <w:rPr>
                  <w:rFonts w:eastAsia="Calibri"/>
                </w:rPr>
                <w:delText>0</w:delText>
              </w:r>
            </w:del>
          </w:p>
          <w:p w14:paraId="038A1982" w14:textId="35EF840C" w:rsidR="005A3CD5" w:rsidRDefault="005A3CD5" w:rsidP="005133EF">
            <w:pPr>
              <w:jc w:val="both"/>
            </w:pPr>
            <w:r>
              <w:rPr>
                <w:rFonts w:eastAsia="Calibri"/>
              </w:rPr>
              <w:t xml:space="preserve">Diplomové práce: </w:t>
            </w:r>
            <w:r w:rsidR="009C7E7A">
              <w:rPr>
                <w:rFonts w:eastAsia="Calibri"/>
              </w:rPr>
              <w:t>0</w:t>
            </w:r>
          </w:p>
        </w:tc>
      </w:tr>
      <w:tr w:rsidR="005A3CD5" w14:paraId="3C1CD17E" w14:textId="77777777" w:rsidTr="005133EF">
        <w:trPr>
          <w:cantSplit/>
        </w:trPr>
        <w:tc>
          <w:tcPr>
            <w:tcW w:w="3347" w:type="dxa"/>
            <w:gridSpan w:val="3"/>
            <w:tcBorders>
              <w:top w:val="single" w:sz="12" w:space="0" w:color="auto"/>
            </w:tcBorders>
            <w:shd w:val="clear" w:color="auto" w:fill="F7CAAC"/>
          </w:tcPr>
          <w:p w14:paraId="213B6ECC" w14:textId="77777777" w:rsidR="005A3CD5" w:rsidRDefault="005A3CD5"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00163AEA" w14:textId="77777777" w:rsidR="005A3CD5" w:rsidRDefault="005A3CD5" w:rsidP="005133E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FDEDC53" w14:textId="77777777" w:rsidR="005A3CD5" w:rsidRDefault="005A3CD5" w:rsidP="005133E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3B75AA2" w14:textId="77777777" w:rsidR="005A3CD5" w:rsidRDefault="005A3CD5" w:rsidP="005133EF">
            <w:pPr>
              <w:jc w:val="both"/>
              <w:rPr>
                <w:b/>
              </w:rPr>
            </w:pPr>
            <w:r>
              <w:rPr>
                <w:b/>
              </w:rPr>
              <w:t>Ohlasy publikací</w:t>
            </w:r>
          </w:p>
        </w:tc>
      </w:tr>
      <w:tr w:rsidR="005A3CD5" w14:paraId="2DD74628" w14:textId="77777777" w:rsidTr="005133EF">
        <w:trPr>
          <w:cantSplit/>
        </w:trPr>
        <w:tc>
          <w:tcPr>
            <w:tcW w:w="3347" w:type="dxa"/>
            <w:gridSpan w:val="3"/>
          </w:tcPr>
          <w:p w14:paraId="389DA40B" w14:textId="280E926E" w:rsidR="005A3CD5" w:rsidRDefault="005A3CD5" w:rsidP="005133EF">
            <w:pPr>
              <w:jc w:val="both"/>
            </w:pPr>
          </w:p>
        </w:tc>
        <w:tc>
          <w:tcPr>
            <w:tcW w:w="2245" w:type="dxa"/>
            <w:gridSpan w:val="3"/>
          </w:tcPr>
          <w:p w14:paraId="12AB0899" w14:textId="5D5F3203" w:rsidR="005A3CD5" w:rsidRDefault="005A3CD5" w:rsidP="005133EF">
            <w:pPr>
              <w:jc w:val="both"/>
            </w:pPr>
          </w:p>
        </w:tc>
        <w:tc>
          <w:tcPr>
            <w:tcW w:w="2248" w:type="dxa"/>
            <w:gridSpan w:val="5"/>
            <w:tcBorders>
              <w:right w:val="single" w:sz="12" w:space="0" w:color="auto"/>
            </w:tcBorders>
          </w:tcPr>
          <w:p w14:paraId="46759DD0" w14:textId="33945A76" w:rsidR="005A3CD5" w:rsidRDefault="005A3CD5" w:rsidP="005133EF">
            <w:pPr>
              <w:jc w:val="both"/>
            </w:pPr>
          </w:p>
        </w:tc>
        <w:tc>
          <w:tcPr>
            <w:tcW w:w="632" w:type="dxa"/>
            <w:gridSpan w:val="2"/>
            <w:tcBorders>
              <w:left w:val="single" w:sz="12" w:space="0" w:color="auto"/>
            </w:tcBorders>
            <w:shd w:val="clear" w:color="auto" w:fill="F7CAAC"/>
          </w:tcPr>
          <w:p w14:paraId="2934124D" w14:textId="77777777" w:rsidR="005A3CD5" w:rsidRPr="00F20AEF" w:rsidRDefault="005A3CD5" w:rsidP="005133EF">
            <w:pPr>
              <w:jc w:val="both"/>
            </w:pPr>
            <w:proofErr w:type="spellStart"/>
            <w:r w:rsidRPr="00F20AEF">
              <w:rPr>
                <w:b/>
              </w:rPr>
              <w:t>WoS</w:t>
            </w:r>
            <w:proofErr w:type="spellEnd"/>
          </w:p>
        </w:tc>
        <w:tc>
          <w:tcPr>
            <w:tcW w:w="693" w:type="dxa"/>
            <w:shd w:val="clear" w:color="auto" w:fill="F7CAAC"/>
          </w:tcPr>
          <w:p w14:paraId="4DAED05D" w14:textId="77777777" w:rsidR="005A3CD5" w:rsidRPr="00F20AEF" w:rsidRDefault="005A3CD5" w:rsidP="005133EF">
            <w:pPr>
              <w:jc w:val="both"/>
              <w:rPr>
                <w:sz w:val="18"/>
              </w:rPr>
            </w:pPr>
            <w:proofErr w:type="spellStart"/>
            <w:r w:rsidRPr="00F20AEF">
              <w:rPr>
                <w:b/>
                <w:sz w:val="18"/>
              </w:rPr>
              <w:t>Scopus</w:t>
            </w:r>
            <w:proofErr w:type="spellEnd"/>
          </w:p>
        </w:tc>
        <w:tc>
          <w:tcPr>
            <w:tcW w:w="694" w:type="dxa"/>
            <w:shd w:val="clear" w:color="auto" w:fill="F7CAAC"/>
          </w:tcPr>
          <w:p w14:paraId="467C690F" w14:textId="77777777" w:rsidR="005A3CD5" w:rsidRDefault="005A3CD5" w:rsidP="005133EF">
            <w:pPr>
              <w:jc w:val="both"/>
            </w:pPr>
            <w:r>
              <w:rPr>
                <w:b/>
                <w:sz w:val="18"/>
              </w:rPr>
              <w:t>ostatní</w:t>
            </w:r>
          </w:p>
        </w:tc>
      </w:tr>
      <w:tr w:rsidR="005A3CD5" w14:paraId="513F0C67" w14:textId="77777777" w:rsidTr="005133EF">
        <w:trPr>
          <w:cantSplit/>
          <w:trHeight w:val="70"/>
        </w:trPr>
        <w:tc>
          <w:tcPr>
            <w:tcW w:w="3347" w:type="dxa"/>
            <w:gridSpan w:val="3"/>
            <w:shd w:val="clear" w:color="auto" w:fill="F7CAAC"/>
          </w:tcPr>
          <w:p w14:paraId="36AB40FA" w14:textId="77777777" w:rsidR="005A3CD5" w:rsidRDefault="005A3CD5" w:rsidP="005133EF">
            <w:pPr>
              <w:jc w:val="both"/>
            </w:pPr>
            <w:r>
              <w:rPr>
                <w:b/>
              </w:rPr>
              <w:t>Obor jmenovacího řízení</w:t>
            </w:r>
          </w:p>
        </w:tc>
        <w:tc>
          <w:tcPr>
            <w:tcW w:w="2245" w:type="dxa"/>
            <w:gridSpan w:val="3"/>
            <w:shd w:val="clear" w:color="auto" w:fill="F7CAAC"/>
          </w:tcPr>
          <w:p w14:paraId="62E8857E" w14:textId="77777777" w:rsidR="005A3CD5" w:rsidRDefault="005A3CD5" w:rsidP="005133EF">
            <w:pPr>
              <w:jc w:val="both"/>
            </w:pPr>
            <w:r>
              <w:rPr>
                <w:b/>
              </w:rPr>
              <w:t>Rok udělení hodnosti</w:t>
            </w:r>
          </w:p>
        </w:tc>
        <w:tc>
          <w:tcPr>
            <w:tcW w:w="2248" w:type="dxa"/>
            <w:gridSpan w:val="5"/>
            <w:tcBorders>
              <w:right w:val="single" w:sz="12" w:space="0" w:color="auto"/>
            </w:tcBorders>
            <w:shd w:val="clear" w:color="auto" w:fill="F7CAAC"/>
          </w:tcPr>
          <w:p w14:paraId="0D562857" w14:textId="77777777" w:rsidR="005A3CD5" w:rsidRDefault="005A3CD5" w:rsidP="005133EF">
            <w:pPr>
              <w:jc w:val="both"/>
            </w:pPr>
            <w:r>
              <w:rPr>
                <w:b/>
              </w:rPr>
              <w:t>Řízení konáno na VŠ</w:t>
            </w:r>
          </w:p>
        </w:tc>
        <w:tc>
          <w:tcPr>
            <w:tcW w:w="632" w:type="dxa"/>
            <w:gridSpan w:val="2"/>
            <w:tcBorders>
              <w:left w:val="single" w:sz="12" w:space="0" w:color="auto"/>
            </w:tcBorders>
          </w:tcPr>
          <w:p w14:paraId="3D5644DB" w14:textId="77777777" w:rsidR="005A3CD5" w:rsidRPr="00F20AEF" w:rsidRDefault="005A3CD5" w:rsidP="005133EF">
            <w:pPr>
              <w:jc w:val="both"/>
              <w:rPr>
                <w:b/>
              </w:rPr>
            </w:pPr>
          </w:p>
        </w:tc>
        <w:tc>
          <w:tcPr>
            <w:tcW w:w="693" w:type="dxa"/>
          </w:tcPr>
          <w:p w14:paraId="319C68B1" w14:textId="77777777" w:rsidR="005A3CD5" w:rsidRPr="00F20AEF" w:rsidRDefault="005A3CD5" w:rsidP="005133EF">
            <w:pPr>
              <w:jc w:val="both"/>
              <w:rPr>
                <w:b/>
              </w:rPr>
            </w:pPr>
          </w:p>
        </w:tc>
        <w:tc>
          <w:tcPr>
            <w:tcW w:w="694" w:type="dxa"/>
          </w:tcPr>
          <w:p w14:paraId="58690DB0" w14:textId="77777777" w:rsidR="005A3CD5" w:rsidRDefault="005A3CD5" w:rsidP="005133EF">
            <w:pPr>
              <w:jc w:val="both"/>
              <w:rPr>
                <w:b/>
              </w:rPr>
            </w:pPr>
          </w:p>
        </w:tc>
      </w:tr>
      <w:tr w:rsidR="005A3CD5" w14:paraId="54EBBC77" w14:textId="77777777" w:rsidTr="005133EF">
        <w:trPr>
          <w:trHeight w:val="205"/>
        </w:trPr>
        <w:tc>
          <w:tcPr>
            <w:tcW w:w="3347" w:type="dxa"/>
            <w:gridSpan w:val="3"/>
          </w:tcPr>
          <w:p w14:paraId="7ACBA1BB" w14:textId="77777777" w:rsidR="005A3CD5" w:rsidRDefault="005A3CD5" w:rsidP="005133EF">
            <w:pPr>
              <w:jc w:val="both"/>
            </w:pPr>
          </w:p>
        </w:tc>
        <w:tc>
          <w:tcPr>
            <w:tcW w:w="2245" w:type="dxa"/>
            <w:gridSpan w:val="3"/>
          </w:tcPr>
          <w:p w14:paraId="71088CB9" w14:textId="77777777" w:rsidR="005A3CD5" w:rsidRDefault="005A3CD5" w:rsidP="005133EF">
            <w:pPr>
              <w:jc w:val="both"/>
            </w:pPr>
          </w:p>
        </w:tc>
        <w:tc>
          <w:tcPr>
            <w:tcW w:w="2248" w:type="dxa"/>
            <w:gridSpan w:val="5"/>
            <w:tcBorders>
              <w:right w:val="single" w:sz="12" w:space="0" w:color="auto"/>
            </w:tcBorders>
          </w:tcPr>
          <w:p w14:paraId="700B96E8" w14:textId="77777777" w:rsidR="005A3CD5" w:rsidRDefault="005A3CD5" w:rsidP="005133EF">
            <w:pPr>
              <w:jc w:val="both"/>
            </w:pPr>
          </w:p>
        </w:tc>
        <w:tc>
          <w:tcPr>
            <w:tcW w:w="1325" w:type="dxa"/>
            <w:gridSpan w:val="3"/>
            <w:tcBorders>
              <w:left w:val="single" w:sz="12" w:space="0" w:color="auto"/>
            </w:tcBorders>
            <w:shd w:val="clear" w:color="auto" w:fill="FBD4B4"/>
            <w:vAlign w:val="center"/>
          </w:tcPr>
          <w:p w14:paraId="07A92C4F" w14:textId="77777777" w:rsidR="005A3CD5" w:rsidRPr="00F20AEF" w:rsidRDefault="005A3CD5"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0158714" w14:textId="77777777" w:rsidR="005A3CD5" w:rsidRDefault="005A3CD5" w:rsidP="005133EF">
            <w:pPr>
              <w:rPr>
                <w:b/>
              </w:rPr>
            </w:pPr>
            <w:r>
              <w:rPr>
                <w:b/>
              </w:rPr>
              <w:t xml:space="preserve">    /</w:t>
            </w:r>
          </w:p>
        </w:tc>
      </w:tr>
      <w:tr w:rsidR="005A3CD5" w14:paraId="0216D28E" w14:textId="77777777" w:rsidTr="005133EF">
        <w:tc>
          <w:tcPr>
            <w:tcW w:w="9859" w:type="dxa"/>
            <w:gridSpan w:val="15"/>
            <w:shd w:val="clear" w:color="auto" w:fill="F7CAAC"/>
          </w:tcPr>
          <w:p w14:paraId="72AA15E4" w14:textId="77777777" w:rsidR="005A3CD5" w:rsidRDefault="005A3CD5" w:rsidP="005133EF">
            <w:pPr>
              <w:jc w:val="both"/>
              <w:rPr>
                <w:b/>
              </w:rPr>
            </w:pPr>
            <w:r>
              <w:br w:type="page"/>
            </w:r>
            <w:r>
              <w:rPr>
                <w:b/>
              </w:rPr>
              <w:t xml:space="preserve">Přehled o nejvýznamnější publikační a další tvůrčí činnosti nebo další profesní činnosti u odborníků z praxe vztahující se k zabezpečovaným předmětům </w:t>
            </w:r>
          </w:p>
        </w:tc>
      </w:tr>
      <w:tr w:rsidR="005A3CD5" w14:paraId="490B6CF5" w14:textId="77777777" w:rsidTr="009E577C">
        <w:trPr>
          <w:trHeight w:val="530"/>
        </w:trPr>
        <w:tc>
          <w:tcPr>
            <w:tcW w:w="9859" w:type="dxa"/>
            <w:gridSpan w:val="15"/>
          </w:tcPr>
          <w:p w14:paraId="0904030C" w14:textId="7BBC255B" w:rsidR="0022642D" w:rsidRDefault="00DC5866" w:rsidP="00DC5866">
            <w:pPr>
              <w:jc w:val="both"/>
              <w:rPr>
                <w:ins w:id="578" w:author="Jana Janíková" w:date="2025-07-19T15:02:00Z"/>
              </w:rPr>
            </w:pPr>
            <w:ins w:id="579" w:author="Jana Janíková" w:date="2025-07-19T15:00:00Z">
              <w:r>
                <w:t>2025</w:t>
              </w:r>
            </w:ins>
            <w:ins w:id="580" w:author="Jana Janíková" w:date="2025-07-19T15:02:00Z">
              <w:r w:rsidR="0022642D">
                <w:t>:</w:t>
              </w:r>
            </w:ins>
            <w:ins w:id="581" w:author="Jana Janíková" w:date="2025-07-19T15:00:00Z">
              <w:r>
                <w:t xml:space="preserve"> </w:t>
              </w:r>
              <w:proofErr w:type="spellStart"/>
              <w:r>
                <w:t>Wood</w:t>
              </w:r>
              <w:proofErr w:type="spellEnd"/>
              <w:r>
                <w:t xml:space="preserve"> Jazz s. r. o.</w:t>
              </w:r>
            </w:ins>
            <w:ins w:id="582" w:author="Jana Janíková" w:date="2025-07-19T15:09:00Z">
              <w:r w:rsidR="00D34C81">
                <w:t>,</w:t>
              </w:r>
            </w:ins>
            <w:ins w:id="583" w:author="Jana Janíková" w:date="2025-07-19T15:00:00Z">
              <w:r>
                <w:t xml:space="preserve"> technologie, výběr materiálů, návrhy svršků, modelářská práce, stupňování </w:t>
              </w:r>
            </w:ins>
          </w:p>
          <w:p w14:paraId="71880306" w14:textId="40B4AA58" w:rsidR="002A56FA" w:rsidRDefault="00B12CAD" w:rsidP="00DC5866">
            <w:pPr>
              <w:jc w:val="both"/>
              <w:rPr>
                <w:ins w:id="584" w:author="Jana Janíková" w:date="2025-07-19T15:08:00Z"/>
              </w:rPr>
            </w:pPr>
            <w:ins w:id="585" w:author="Jana Janíková" w:date="2025-07-19T15:07:00Z">
              <w:r>
                <w:t>2024-2025: RAK spol. s r. o.</w:t>
              </w:r>
            </w:ins>
            <w:ins w:id="586" w:author="Jana Janíková" w:date="2025-07-19T15:09:00Z">
              <w:r w:rsidR="00D34C81">
                <w:t>,</w:t>
              </w:r>
            </w:ins>
            <w:ins w:id="587" w:author="Jana Janíková" w:date="2025-07-19T15:07:00Z">
              <w:r>
                <w:t xml:space="preserve"> návrhy svršků, podešví, modelářská práce, stupňování </w:t>
              </w:r>
            </w:ins>
          </w:p>
          <w:p w14:paraId="105E2652" w14:textId="374B0FE7" w:rsidR="0022642D" w:rsidRDefault="00DC5866" w:rsidP="00DC5866">
            <w:pPr>
              <w:jc w:val="both"/>
              <w:rPr>
                <w:ins w:id="588" w:author="Jana Janíková" w:date="2025-07-19T15:02:00Z"/>
              </w:rPr>
            </w:pPr>
            <w:ins w:id="589" w:author="Jana Janíková" w:date="2025-07-19T15:00:00Z">
              <w:r>
                <w:t>2024</w:t>
              </w:r>
            </w:ins>
            <w:ins w:id="590" w:author="Jana Janíková" w:date="2025-07-19T15:02:00Z">
              <w:r w:rsidR="0022642D">
                <w:t>:</w:t>
              </w:r>
            </w:ins>
            <w:ins w:id="591" w:author="Jana Janíková" w:date="2025-07-19T15:00:00Z">
              <w:r>
                <w:t xml:space="preserve"> FARE spol. s r. o.</w:t>
              </w:r>
            </w:ins>
            <w:ins w:id="592" w:author="Jana Janíková" w:date="2025-07-19T15:09:00Z">
              <w:r w:rsidR="00D34C81">
                <w:t xml:space="preserve">, </w:t>
              </w:r>
            </w:ins>
            <w:ins w:id="593" w:author="Jana Janíková" w:date="2025-07-19T15:00:00Z">
              <w:r>
                <w:t>návrhy svršků, podešví</w:t>
              </w:r>
            </w:ins>
          </w:p>
          <w:p w14:paraId="0B608706" w14:textId="34F46F3C" w:rsidR="00DC5866" w:rsidRDefault="00DC5866" w:rsidP="00DC5866">
            <w:pPr>
              <w:jc w:val="both"/>
              <w:rPr>
                <w:ins w:id="594" w:author="Jana Janíková" w:date="2025-07-19T15:00:00Z"/>
              </w:rPr>
            </w:pPr>
            <w:ins w:id="595" w:author="Jana Janíková" w:date="2025-07-19T15:00:00Z">
              <w:r>
                <w:t>2024</w:t>
              </w:r>
            </w:ins>
            <w:ins w:id="596" w:author="Jana Janíková" w:date="2025-07-19T15:05:00Z">
              <w:r w:rsidR="00106EC5">
                <w:t>:</w:t>
              </w:r>
            </w:ins>
            <w:ins w:id="597" w:author="Jana Janíková" w:date="2025-07-19T15:00:00Z">
              <w:r>
                <w:t xml:space="preserve"> Moravia Plast spol. s r. o. + </w:t>
              </w:r>
              <w:proofErr w:type="spellStart"/>
              <w:r>
                <w:t>Sandewerk</w:t>
              </w:r>
              <w:proofErr w:type="spellEnd"/>
              <w:r>
                <w:t xml:space="preserve"> s. r. o.</w:t>
              </w:r>
            </w:ins>
            <w:ins w:id="598" w:author="Jana Janíková" w:date="2025-07-19T15:09:00Z">
              <w:r w:rsidR="00D34C81">
                <w:t>,</w:t>
              </w:r>
            </w:ins>
            <w:ins w:id="599" w:author="Jana Janíková" w:date="2025-07-19T15:00:00Z">
              <w:r>
                <w:t xml:space="preserve"> návrhy podešví</w:t>
              </w:r>
            </w:ins>
          </w:p>
          <w:p w14:paraId="11289E4A" w14:textId="6C54496A" w:rsidR="00DC5866" w:rsidRDefault="00106EC5" w:rsidP="00DC5866">
            <w:pPr>
              <w:jc w:val="both"/>
              <w:rPr>
                <w:ins w:id="600" w:author="Jana Janíková" w:date="2025-07-19T15:00:00Z"/>
              </w:rPr>
            </w:pPr>
            <w:ins w:id="601" w:author="Jana Janíková" w:date="2025-07-19T15:05:00Z">
              <w:r>
                <w:t>2016</w:t>
              </w:r>
            </w:ins>
            <w:ins w:id="602" w:author="Jana Janíková" w:date="2025-07-19T15:06:00Z">
              <w:r w:rsidR="007256EE">
                <w:t>-</w:t>
              </w:r>
            </w:ins>
            <w:ins w:id="603" w:author="Jana Janíková" w:date="2025-07-19T15:05:00Z">
              <w:r>
                <w:t>2023</w:t>
              </w:r>
            </w:ins>
            <w:ins w:id="604" w:author="Jana Janíková" w:date="2025-07-19T15:03:00Z">
              <w:r w:rsidR="00831A69">
                <w:t>:</w:t>
              </w:r>
            </w:ins>
            <w:ins w:id="605" w:author="Jana Janíková" w:date="2025-07-19T15:00:00Z">
              <w:r w:rsidR="00DC5866">
                <w:t xml:space="preserve"> DZO s. r. o., </w:t>
              </w:r>
            </w:ins>
            <w:ins w:id="606" w:author="Jana Janíková" w:date="2025-07-19T15:03:00Z">
              <w:r w:rsidR="00831A69">
                <w:t>m</w:t>
              </w:r>
            </w:ins>
            <w:ins w:id="607" w:author="Jana Janíková" w:date="2025-07-19T15:00:00Z">
              <w:r w:rsidR="00DC5866">
                <w:t>anažer vývoje obuvi</w:t>
              </w:r>
            </w:ins>
          </w:p>
          <w:p w14:paraId="2371752B" w14:textId="436F2385" w:rsidR="000221D3" w:rsidDel="00E31104" w:rsidRDefault="00106EC5" w:rsidP="009E577C">
            <w:pPr>
              <w:jc w:val="both"/>
              <w:rPr>
                <w:del w:id="608" w:author="Jana Janíková" w:date="2025-07-19T15:00:00Z"/>
              </w:rPr>
            </w:pPr>
            <w:ins w:id="609" w:author="Jana Janíková" w:date="2025-07-19T15:05:00Z">
              <w:r>
                <w:t>2020</w:t>
              </w:r>
            </w:ins>
            <w:ins w:id="610" w:author="Jana Janíková" w:date="2025-07-19T15:06:00Z">
              <w:r w:rsidR="007256EE">
                <w:t>-</w:t>
              </w:r>
            </w:ins>
            <w:ins w:id="611" w:author="Jana Janíková" w:date="2025-07-19T15:05:00Z">
              <w:r>
                <w:t>2022:</w:t>
              </w:r>
            </w:ins>
            <w:ins w:id="612" w:author="Jana Janíková" w:date="2025-07-19T15:00:00Z">
              <w:r w:rsidR="00DC5866">
                <w:t xml:space="preserve"> VASKY TRADE s. r. o., vývoj nových modelů</w:t>
              </w:r>
            </w:ins>
            <w:del w:id="613" w:author="Jana Janíková" w:date="2025-07-19T15:00:00Z">
              <w:r w:rsidR="000221D3" w:rsidRPr="000221D3" w:rsidDel="00DC5866">
                <w:delText>2015</w:delText>
              </w:r>
              <w:r w:rsidR="000221D3" w:rsidDel="00DC5866">
                <w:delText xml:space="preserve">: </w:delText>
              </w:r>
              <w:r w:rsidR="000221D3" w:rsidRPr="000221D3" w:rsidDel="00DC5866">
                <w:delText>Global footwear design competition 2014 – Delcam Crispin soutěž 3D návrhů obuvi (mezi vybranými návrhy)</w:delText>
              </w:r>
            </w:del>
          </w:p>
          <w:p w14:paraId="11A383FE" w14:textId="24CB8BC7" w:rsidR="005A3CD5" w:rsidRPr="007852AA" w:rsidRDefault="000221D3" w:rsidP="009E577C">
            <w:pPr>
              <w:jc w:val="both"/>
            </w:pPr>
            <w:del w:id="614" w:author="Jana Janíková" w:date="2025-07-19T15:00:00Z">
              <w:r w:rsidRPr="000221D3" w:rsidDel="00DC5866">
                <w:delText>2014, 2012</w:delText>
              </w:r>
              <w:r w:rsidDel="00DC5866">
                <w:delText xml:space="preserve">: </w:delText>
              </w:r>
              <w:r w:rsidRPr="000221D3" w:rsidDel="00DC5866">
                <w:delText>1. místo – Obuvnická soutěž – Nadace Jana Pivečky – kategorie – Professional view</w:delText>
              </w:r>
            </w:del>
          </w:p>
        </w:tc>
      </w:tr>
    </w:tbl>
    <w:p w14:paraId="65B5F849" w14:textId="77777777" w:rsidR="00783685" w:rsidRDefault="00783685">
      <w:pPr>
        <w:rPr>
          <w:ins w:id="615" w:author="Hana Ponížilová" w:date="2025-08-06T09:51:00Z"/>
        </w:rPr>
      </w:pPr>
      <w:ins w:id="616" w:author="Hana Ponížilová" w:date="2025-08-06T09:51: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1B79CF" w14:paraId="62212386" w14:textId="77777777" w:rsidTr="005133EF">
        <w:trPr>
          <w:trHeight w:val="218"/>
        </w:trPr>
        <w:tc>
          <w:tcPr>
            <w:tcW w:w="9859" w:type="dxa"/>
            <w:gridSpan w:val="4"/>
            <w:shd w:val="clear" w:color="auto" w:fill="F7CAAC"/>
          </w:tcPr>
          <w:p w14:paraId="7154ED51" w14:textId="6E95038C" w:rsidR="001B79CF" w:rsidRDefault="001B79CF" w:rsidP="005133EF">
            <w:pPr>
              <w:rPr>
                <w:b/>
              </w:rPr>
            </w:pPr>
            <w:r>
              <w:rPr>
                <w:b/>
              </w:rPr>
              <w:lastRenderedPageBreak/>
              <w:t>Působení v zahraničí</w:t>
            </w:r>
          </w:p>
        </w:tc>
      </w:tr>
      <w:tr w:rsidR="001B79CF" w:rsidRPr="00FF3E41" w14:paraId="7746A457" w14:textId="77777777" w:rsidTr="009D3C28">
        <w:trPr>
          <w:trHeight w:val="315"/>
        </w:trPr>
        <w:tc>
          <w:tcPr>
            <w:tcW w:w="9859" w:type="dxa"/>
            <w:gridSpan w:val="4"/>
          </w:tcPr>
          <w:p w14:paraId="6D01C099" w14:textId="260BF05C" w:rsidR="001B79CF" w:rsidRPr="00D57CA6" w:rsidRDefault="00D57CA6" w:rsidP="005133EF">
            <w:pPr>
              <w:pStyle w:val="paragraph"/>
              <w:spacing w:before="0" w:beforeAutospacing="0" w:after="0" w:afterAutospacing="0"/>
              <w:textAlignment w:val="baseline"/>
              <w:rPr>
                <w:sz w:val="20"/>
                <w:szCs w:val="20"/>
              </w:rPr>
            </w:pPr>
            <w:r w:rsidRPr="00D57CA6">
              <w:rPr>
                <w:rFonts w:ascii="Times" w:eastAsiaTheme="minorHAnsi" w:hAnsi="Times" w:cs="Apple LiGothic"/>
                <w:sz w:val="20"/>
                <w:szCs w:val="20"/>
              </w:rPr>
              <w:t xml:space="preserve">2015: Autodesk – Aplikační inženýr v rámci firmy </w:t>
            </w:r>
            <w:proofErr w:type="spellStart"/>
            <w:r w:rsidRPr="00D57CA6">
              <w:rPr>
                <w:rFonts w:ascii="Times" w:eastAsiaTheme="minorHAnsi" w:hAnsi="Times" w:cs="Apple LiGothic"/>
                <w:sz w:val="20"/>
                <w:szCs w:val="20"/>
              </w:rPr>
              <w:t>Sophics</w:t>
            </w:r>
            <w:proofErr w:type="spellEnd"/>
            <w:r w:rsidRPr="00D57CA6">
              <w:rPr>
                <w:rFonts w:ascii="Times" w:eastAsiaTheme="minorHAnsi" w:hAnsi="Times" w:cs="Apple LiGothic"/>
                <w:sz w:val="20"/>
                <w:szCs w:val="20"/>
              </w:rPr>
              <w:t xml:space="preserve"> – testování </w:t>
            </w:r>
            <w:proofErr w:type="gramStart"/>
            <w:r w:rsidRPr="00D57CA6">
              <w:rPr>
                <w:rFonts w:ascii="Times" w:eastAsiaTheme="minorHAnsi" w:hAnsi="Times" w:cs="Apple LiGothic"/>
                <w:sz w:val="20"/>
                <w:szCs w:val="20"/>
              </w:rPr>
              <w:t>2D</w:t>
            </w:r>
            <w:proofErr w:type="gramEnd"/>
            <w:r w:rsidRPr="00D57CA6">
              <w:rPr>
                <w:rFonts w:ascii="Times" w:eastAsiaTheme="minorHAnsi" w:hAnsi="Times" w:cs="Apple LiGothic"/>
                <w:sz w:val="20"/>
                <w:szCs w:val="20"/>
              </w:rPr>
              <w:t>/3D obuvnických programů</w:t>
            </w:r>
          </w:p>
        </w:tc>
      </w:tr>
      <w:tr w:rsidR="001B79CF" w14:paraId="2EE9F736" w14:textId="77777777" w:rsidTr="005133EF">
        <w:trPr>
          <w:cantSplit/>
          <w:trHeight w:val="470"/>
        </w:trPr>
        <w:tc>
          <w:tcPr>
            <w:tcW w:w="2518" w:type="dxa"/>
            <w:shd w:val="clear" w:color="auto" w:fill="F7CAAC"/>
          </w:tcPr>
          <w:p w14:paraId="6C1B9A0F" w14:textId="77777777" w:rsidR="001B79CF" w:rsidRDefault="001B79CF" w:rsidP="005133EF">
            <w:pPr>
              <w:jc w:val="both"/>
              <w:rPr>
                <w:b/>
              </w:rPr>
            </w:pPr>
            <w:r>
              <w:rPr>
                <w:b/>
              </w:rPr>
              <w:t xml:space="preserve">Podpis </w:t>
            </w:r>
          </w:p>
        </w:tc>
        <w:tc>
          <w:tcPr>
            <w:tcW w:w="4536" w:type="dxa"/>
          </w:tcPr>
          <w:p w14:paraId="79F22669" w14:textId="70B42EBA" w:rsidR="001B79CF" w:rsidRDefault="0061623B" w:rsidP="005133EF">
            <w:pPr>
              <w:jc w:val="both"/>
            </w:pPr>
            <w:r>
              <w:t xml:space="preserve">Jana </w:t>
            </w:r>
            <w:proofErr w:type="spellStart"/>
            <w:r>
              <w:t>Kotikov</w:t>
            </w:r>
            <w:proofErr w:type="spellEnd"/>
            <w:r w:rsidR="00106FD9">
              <w:t xml:space="preserve"> v.</w:t>
            </w:r>
            <w:r w:rsidR="001E00A8">
              <w:t xml:space="preserve"> </w:t>
            </w:r>
            <w:r w:rsidR="00106FD9">
              <w:t>r.</w:t>
            </w:r>
          </w:p>
        </w:tc>
        <w:tc>
          <w:tcPr>
            <w:tcW w:w="786" w:type="dxa"/>
            <w:shd w:val="clear" w:color="auto" w:fill="F7CAAC"/>
          </w:tcPr>
          <w:p w14:paraId="59B878D0" w14:textId="77777777" w:rsidR="001B79CF" w:rsidRDefault="001B79CF" w:rsidP="005133EF">
            <w:pPr>
              <w:jc w:val="both"/>
            </w:pPr>
            <w:r>
              <w:rPr>
                <w:b/>
              </w:rPr>
              <w:t>datum</w:t>
            </w:r>
          </w:p>
        </w:tc>
        <w:tc>
          <w:tcPr>
            <w:tcW w:w="2019" w:type="dxa"/>
          </w:tcPr>
          <w:p w14:paraId="14FFA858" w14:textId="77777777" w:rsidR="001B79CF" w:rsidRDefault="001B79CF" w:rsidP="005133EF">
            <w:pPr>
              <w:jc w:val="both"/>
            </w:pPr>
            <w:r>
              <w:t>27. 11. 2024</w:t>
            </w:r>
          </w:p>
        </w:tc>
      </w:tr>
    </w:tbl>
    <w:p w14:paraId="4CBAFE43" w14:textId="5FF68E57" w:rsidR="001D6AD3" w:rsidRDefault="001D6AD3">
      <w:pPr>
        <w:spacing w:after="160" w:line="259" w:lineRule="auto"/>
        <w:rPr>
          <w:ins w:id="617" w:author="Jana Janíková" w:date="2025-07-22T19:29:00Z"/>
        </w:rPr>
      </w:pPr>
    </w:p>
    <w:p w14:paraId="00D54DD7" w14:textId="77777777" w:rsidR="00C2502D" w:rsidRDefault="00C2502D">
      <w:pPr>
        <w:rPr>
          <w:ins w:id="618" w:author="Hana Ponížilová" w:date="2025-08-07T07:19:00Z"/>
        </w:rPr>
      </w:pPr>
      <w:ins w:id="619" w:author="Hana Ponížilová" w:date="2025-08-07T0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6"/>
        <w:gridCol w:w="213"/>
        <w:gridCol w:w="550"/>
        <w:gridCol w:w="1720"/>
        <w:gridCol w:w="142"/>
        <w:gridCol w:w="382"/>
        <w:gridCol w:w="185"/>
        <w:gridCol w:w="283"/>
        <w:gridCol w:w="994"/>
        <w:gridCol w:w="635"/>
        <w:gridCol w:w="74"/>
        <w:gridCol w:w="77"/>
        <w:gridCol w:w="414"/>
        <w:gridCol w:w="218"/>
        <w:gridCol w:w="693"/>
        <w:gridCol w:w="697"/>
      </w:tblGrid>
      <w:tr w:rsidR="00BA2CE0" w14:paraId="2EACEBC5" w14:textId="77777777" w:rsidTr="005133EF">
        <w:tc>
          <w:tcPr>
            <w:tcW w:w="9859" w:type="dxa"/>
            <w:gridSpan w:val="17"/>
            <w:tcBorders>
              <w:bottom w:val="double" w:sz="4" w:space="0" w:color="auto"/>
            </w:tcBorders>
            <w:shd w:val="clear" w:color="auto" w:fill="BDD6EE"/>
          </w:tcPr>
          <w:p w14:paraId="62AD5544" w14:textId="6C25CA78" w:rsidR="00BA2CE0" w:rsidRDefault="001D6AD3" w:rsidP="005133EF">
            <w:pPr>
              <w:jc w:val="both"/>
              <w:rPr>
                <w:b/>
                <w:sz w:val="28"/>
              </w:rPr>
            </w:pPr>
            <w:ins w:id="620" w:author="Jana Janíková" w:date="2025-07-22T19:29:00Z">
              <w:r>
                <w:lastRenderedPageBreak/>
                <w:br w:type="page"/>
              </w:r>
            </w:ins>
            <w:r w:rsidR="00BA2CE0">
              <w:rPr>
                <w:b/>
                <w:sz w:val="28"/>
              </w:rPr>
              <w:t>C-I – Personální zabezpečení</w:t>
            </w:r>
          </w:p>
        </w:tc>
      </w:tr>
      <w:tr w:rsidR="00BA2CE0" w14:paraId="09085DED" w14:textId="77777777" w:rsidTr="00C2502D">
        <w:tc>
          <w:tcPr>
            <w:tcW w:w="2516" w:type="dxa"/>
            <w:tcBorders>
              <w:top w:val="double" w:sz="4" w:space="0" w:color="auto"/>
            </w:tcBorders>
            <w:shd w:val="clear" w:color="auto" w:fill="F7CAAC"/>
          </w:tcPr>
          <w:p w14:paraId="3ADDA4C8" w14:textId="77777777" w:rsidR="00BA2CE0" w:rsidRDefault="00BA2CE0" w:rsidP="005133EF">
            <w:pPr>
              <w:jc w:val="both"/>
              <w:rPr>
                <w:b/>
              </w:rPr>
            </w:pPr>
            <w:r>
              <w:rPr>
                <w:b/>
              </w:rPr>
              <w:t>Vysoká škola</w:t>
            </w:r>
          </w:p>
        </w:tc>
        <w:tc>
          <w:tcPr>
            <w:tcW w:w="7343" w:type="dxa"/>
            <w:gridSpan w:val="16"/>
          </w:tcPr>
          <w:p w14:paraId="640759AE" w14:textId="77777777" w:rsidR="00BA2CE0" w:rsidRDefault="00BA2CE0" w:rsidP="005133EF">
            <w:pPr>
              <w:jc w:val="both"/>
            </w:pPr>
            <w:r>
              <w:t>Univerzita Tomáše Bati ve Zlíně</w:t>
            </w:r>
          </w:p>
        </w:tc>
      </w:tr>
      <w:tr w:rsidR="00BA2CE0" w14:paraId="4E8C3948" w14:textId="77777777" w:rsidTr="00C2502D">
        <w:tc>
          <w:tcPr>
            <w:tcW w:w="2516" w:type="dxa"/>
            <w:shd w:val="clear" w:color="auto" w:fill="F7CAAC"/>
          </w:tcPr>
          <w:p w14:paraId="21080E4A" w14:textId="77777777" w:rsidR="00BA2CE0" w:rsidRDefault="00BA2CE0" w:rsidP="005133EF">
            <w:pPr>
              <w:jc w:val="both"/>
              <w:rPr>
                <w:b/>
              </w:rPr>
            </w:pPr>
            <w:r>
              <w:rPr>
                <w:b/>
              </w:rPr>
              <w:t>Součást vysoké školy</w:t>
            </w:r>
          </w:p>
        </w:tc>
        <w:tc>
          <w:tcPr>
            <w:tcW w:w="7343" w:type="dxa"/>
            <w:gridSpan w:val="16"/>
          </w:tcPr>
          <w:p w14:paraId="4D18E168" w14:textId="77777777" w:rsidR="00BA2CE0" w:rsidRDefault="00BA2CE0" w:rsidP="005133EF">
            <w:pPr>
              <w:jc w:val="both"/>
            </w:pPr>
            <w:r>
              <w:t>Fakulta multimediálních komunikací</w:t>
            </w:r>
          </w:p>
        </w:tc>
      </w:tr>
      <w:tr w:rsidR="00BA2CE0" w14:paraId="4A34451F" w14:textId="77777777" w:rsidTr="00C2502D">
        <w:tc>
          <w:tcPr>
            <w:tcW w:w="2516" w:type="dxa"/>
            <w:shd w:val="clear" w:color="auto" w:fill="F7CAAC"/>
          </w:tcPr>
          <w:p w14:paraId="747E6B93" w14:textId="77777777" w:rsidR="00BA2CE0" w:rsidRDefault="00BA2CE0" w:rsidP="005133EF">
            <w:pPr>
              <w:jc w:val="both"/>
              <w:rPr>
                <w:b/>
              </w:rPr>
            </w:pPr>
            <w:r>
              <w:rPr>
                <w:b/>
              </w:rPr>
              <w:t>Název studijního programu</w:t>
            </w:r>
          </w:p>
        </w:tc>
        <w:tc>
          <w:tcPr>
            <w:tcW w:w="7343" w:type="dxa"/>
            <w:gridSpan w:val="16"/>
          </w:tcPr>
          <w:p w14:paraId="30F1E03D" w14:textId="57AC8D43" w:rsidR="00BA2CE0" w:rsidRDefault="0090246C" w:rsidP="005133EF">
            <w:pPr>
              <w:jc w:val="both"/>
            </w:pPr>
            <w:proofErr w:type="spellStart"/>
            <w:r w:rsidRPr="0090246C">
              <w:t>Footwear</w:t>
            </w:r>
            <w:proofErr w:type="spellEnd"/>
            <w:r w:rsidRPr="0090246C">
              <w:t xml:space="preserve"> Design</w:t>
            </w:r>
          </w:p>
        </w:tc>
      </w:tr>
      <w:tr w:rsidR="00BA2CE0" w14:paraId="04403612" w14:textId="77777777" w:rsidTr="00C2502D">
        <w:tc>
          <w:tcPr>
            <w:tcW w:w="2516" w:type="dxa"/>
            <w:shd w:val="clear" w:color="auto" w:fill="F7CAAC"/>
          </w:tcPr>
          <w:p w14:paraId="524CA29B" w14:textId="77777777" w:rsidR="00BA2CE0" w:rsidRDefault="00BA2CE0" w:rsidP="005133EF">
            <w:pPr>
              <w:jc w:val="both"/>
              <w:rPr>
                <w:b/>
              </w:rPr>
            </w:pPr>
            <w:r>
              <w:rPr>
                <w:b/>
              </w:rPr>
              <w:t>Jméno a příjmení</w:t>
            </w:r>
          </w:p>
        </w:tc>
        <w:tc>
          <w:tcPr>
            <w:tcW w:w="4535" w:type="dxa"/>
            <w:gridSpan w:val="9"/>
          </w:tcPr>
          <w:p w14:paraId="6107072C" w14:textId="27E9A5A7" w:rsidR="00BA2CE0" w:rsidRDefault="00BA2CE0" w:rsidP="00E51E4D">
            <w:pPr>
              <w:jc w:val="both"/>
            </w:pPr>
            <w:r w:rsidRPr="0078180D">
              <w:t xml:space="preserve">Vladimír </w:t>
            </w:r>
            <w:r w:rsidRPr="00E43F62">
              <w:t>Kovařík</w:t>
            </w:r>
            <w:r>
              <w:t xml:space="preserve">  </w:t>
            </w:r>
          </w:p>
        </w:tc>
        <w:tc>
          <w:tcPr>
            <w:tcW w:w="709" w:type="dxa"/>
            <w:gridSpan w:val="2"/>
            <w:shd w:val="clear" w:color="auto" w:fill="F7CAAC"/>
          </w:tcPr>
          <w:p w14:paraId="65AB0E48" w14:textId="77777777" w:rsidR="00BA2CE0" w:rsidRDefault="00BA2CE0" w:rsidP="005133EF">
            <w:pPr>
              <w:jc w:val="both"/>
              <w:rPr>
                <w:b/>
              </w:rPr>
            </w:pPr>
            <w:r>
              <w:rPr>
                <w:b/>
              </w:rPr>
              <w:t>Tituly</w:t>
            </w:r>
          </w:p>
        </w:tc>
        <w:tc>
          <w:tcPr>
            <w:tcW w:w="2099" w:type="dxa"/>
            <w:gridSpan w:val="5"/>
          </w:tcPr>
          <w:p w14:paraId="6E4FBE30" w14:textId="77777777" w:rsidR="00BA2CE0" w:rsidRDefault="00BA2CE0" w:rsidP="005133EF">
            <w:pPr>
              <w:jc w:val="both"/>
            </w:pPr>
            <w:r>
              <w:t>doc. M. A.</w:t>
            </w:r>
          </w:p>
        </w:tc>
      </w:tr>
      <w:tr w:rsidR="00BA2CE0" w14:paraId="4540E55E" w14:textId="77777777" w:rsidTr="00C2502D">
        <w:tc>
          <w:tcPr>
            <w:tcW w:w="2516" w:type="dxa"/>
            <w:shd w:val="clear" w:color="auto" w:fill="F7CAAC"/>
          </w:tcPr>
          <w:p w14:paraId="2E67031E" w14:textId="77777777" w:rsidR="00BA2CE0" w:rsidRDefault="00BA2CE0" w:rsidP="005133EF">
            <w:pPr>
              <w:jc w:val="both"/>
              <w:rPr>
                <w:b/>
              </w:rPr>
            </w:pPr>
            <w:r>
              <w:rPr>
                <w:b/>
              </w:rPr>
              <w:t>Rok narození</w:t>
            </w:r>
          </w:p>
        </w:tc>
        <w:tc>
          <w:tcPr>
            <w:tcW w:w="829" w:type="dxa"/>
            <w:gridSpan w:val="3"/>
          </w:tcPr>
          <w:p w14:paraId="40EF60AD" w14:textId="77777777" w:rsidR="00BA2CE0" w:rsidRDefault="00BA2CE0" w:rsidP="005133EF">
            <w:pPr>
              <w:jc w:val="both"/>
            </w:pPr>
            <w:r>
              <w:t>1965</w:t>
            </w:r>
          </w:p>
        </w:tc>
        <w:tc>
          <w:tcPr>
            <w:tcW w:w="1720" w:type="dxa"/>
            <w:shd w:val="clear" w:color="auto" w:fill="F7CAAC"/>
          </w:tcPr>
          <w:p w14:paraId="3A5CB154" w14:textId="77777777" w:rsidR="00BA2CE0" w:rsidRDefault="00BA2CE0" w:rsidP="005133EF">
            <w:pPr>
              <w:jc w:val="both"/>
              <w:rPr>
                <w:b/>
              </w:rPr>
            </w:pPr>
            <w:r>
              <w:rPr>
                <w:b/>
              </w:rPr>
              <w:t>typ vztahu k VŠ</w:t>
            </w:r>
          </w:p>
        </w:tc>
        <w:tc>
          <w:tcPr>
            <w:tcW w:w="992" w:type="dxa"/>
            <w:gridSpan w:val="4"/>
          </w:tcPr>
          <w:p w14:paraId="110BAD40" w14:textId="4F804FEA" w:rsidR="00BA2CE0" w:rsidRDefault="00BA2CE0" w:rsidP="005133EF">
            <w:pPr>
              <w:jc w:val="both"/>
            </w:pPr>
            <w:r>
              <w:t>pp</w:t>
            </w:r>
            <w:r w:rsidR="00636858">
              <w:t>.</w:t>
            </w:r>
          </w:p>
        </w:tc>
        <w:tc>
          <w:tcPr>
            <w:tcW w:w="994" w:type="dxa"/>
            <w:shd w:val="clear" w:color="auto" w:fill="F7CAAC"/>
          </w:tcPr>
          <w:p w14:paraId="0802198A" w14:textId="77777777" w:rsidR="00BA2CE0" w:rsidRDefault="00BA2CE0" w:rsidP="005133EF">
            <w:pPr>
              <w:jc w:val="both"/>
              <w:rPr>
                <w:b/>
              </w:rPr>
            </w:pPr>
            <w:r>
              <w:rPr>
                <w:b/>
              </w:rPr>
              <w:t>rozsah</w:t>
            </w:r>
          </w:p>
        </w:tc>
        <w:tc>
          <w:tcPr>
            <w:tcW w:w="709" w:type="dxa"/>
            <w:gridSpan w:val="2"/>
          </w:tcPr>
          <w:p w14:paraId="539A79D4" w14:textId="77777777" w:rsidR="00BA2CE0" w:rsidRDefault="00BA2CE0" w:rsidP="005133EF">
            <w:pPr>
              <w:jc w:val="both"/>
            </w:pPr>
            <w:proofErr w:type="gramStart"/>
            <w:r>
              <w:t>40h</w:t>
            </w:r>
            <w:proofErr w:type="gramEnd"/>
            <w:r>
              <w:t>/t</w:t>
            </w:r>
          </w:p>
        </w:tc>
        <w:tc>
          <w:tcPr>
            <w:tcW w:w="709" w:type="dxa"/>
            <w:gridSpan w:val="3"/>
            <w:shd w:val="clear" w:color="auto" w:fill="F7CAAC"/>
          </w:tcPr>
          <w:p w14:paraId="6840AAC8" w14:textId="77777777" w:rsidR="00BA2CE0" w:rsidRDefault="00BA2CE0" w:rsidP="005133EF">
            <w:pPr>
              <w:jc w:val="both"/>
              <w:rPr>
                <w:b/>
              </w:rPr>
            </w:pPr>
            <w:r>
              <w:rPr>
                <w:b/>
              </w:rPr>
              <w:t>do kdy</w:t>
            </w:r>
          </w:p>
        </w:tc>
        <w:tc>
          <w:tcPr>
            <w:tcW w:w="1390" w:type="dxa"/>
            <w:gridSpan w:val="2"/>
          </w:tcPr>
          <w:p w14:paraId="13E4A2A9" w14:textId="77777777" w:rsidR="00BA2CE0" w:rsidRDefault="00BA2CE0" w:rsidP="005133EF">
            <w:pPr>
              <w:jc w:val="both"/>
            </w:pPr>
            <w:r>
              <w:t>N</w:t>
            </w:r>
          </w:p>
        </w:tc>
      </w:tr>
      <w:tr w:rsidR="00BA2CE0" w14:paraId="3A1A61FA" w14:textId="77777777" w:rsidTr="00C2502D">
        <w:tc>
          <w:tcPr>
            <w:tcW w:w="5065" w:type="dxa"/>
            <w:gridSpan w:val="5"/>
            <w:shd w:val="clear" w:color="auto" w:fill="F7CAAC"/>
          </w:tcPr>
          <w:p w14:paraId="65AC14EC" w14:textId="77777777" w:rsidR="00BA2CE0" w:rsidRDefault="00BA2CE0" w:rsidP="005133EF">
            <w:pPr>
              <w:jc w:val="both"/>
              <w:rPr>
                <w:b/>
              </w:rPr>
            </w:pPr>
            <w:r>
              <w:rPr>
                <w:b/>
              </w:rPr>
              <w:t>Typ vztahu na součásti VŠ, která uskutečňuje st. program</w:t>
            </w:r>
          </w:p>
        </w:tc>
        <w:tc>
          <w:tcPr>
            <w:tcW w:w="992" w:type="dxa"/>
            <w:gridSpan w:val="4"/>
          </w:tcPr>
          <w:p w14:paraId="15AB9068" w14:textId="08869D1A" w:rsidR="00BA2CE0" w:rsidRDefault="00BA2CE0" w:rsidP="005133EF">
            <w:pPr>
              <w:jc w:val="both"/>
            </w:pPr>
            <w:r>
              <w:t>pp</w:t>
            </w:r>
            <w:r w:rsidR="00636858">
              <w:t>.</w:t>
            </w:r>
          </w:p>
        </w:tc>
        <w:tc>
          <w:tcPr>
            <w:tcW w:w="994" w:type="dxa"/>
            <w:shd w:val="clear" w:color="auto" w:fill="F7CAAC"/>
          </w:tcPr>
          <w:p w14:paraId="71CFA41E" w14:textId="77777777" w:rsidR="00BA2CE0" w:rsidRDefault="00BA2CE0" w:rsidP="005133EF">
            <w:pPr>
              <w:jc w:val="both"/>
              <w:rPr>
                <w:b/>
              </w:rPr>
            </w:pPr>
            <w:r>
              <w:rPr>
                <w:b/>
              </w:rPr>
              <w:t>rozsah</w:t>
            </w:r>
          </w:p>
        </w:tc>
        <w:tc>
          <w:tcPr>
            <w:tcW w:w="709" w:type="dxa"/>
            <w:gridSpan w:val="2"/>
          </w:tcPr>
          <w:p w14:paraId="45D817E5" w14:textId="77777777" w:rsidR="00BA2CE0" w:rsidRDefault="00BA2CE0" w:rsidP="005133EF">
            <w:pPr>
              <w:jc w:val="both"/>
            </w:pPr>
            <w:proofErr w:type="gramStart"/>
            <w:r>
              <w:t>40h</w:t>
            </w:r>
            <w:proofErr w:type="gramEnd"/>
            <w:r>
              <w:t>/t</w:t>
            </w:r>
          </w:p>
        </w:tc>
        <w:tc>
          <w:tcPr>
            <w:tcW w:w="709" w:type="dxa"/>
            <w:gridSpan w:val="3"/>
            <w:shd w:val="clear" w:color="auto" w:fill="F7CAAC"/>
          </w:tcPr>
          <w:p w14:paraId="0E1995EB" w14:textId="77777777" w:rsidR="00BA2CE0" w:rsidRDefault="00BA2CE0" w:rsidP="005133EF">
            <w:pPr>
              <w:jc w:val="both"/>
              <w:rPr>
                <w:b/>
              </w:rPr>
            </w:pPr>
            <w:r>
              <w:rPr>
                <w:b/>
              </w:rPr>
              <w:t>do kdy</w:t>
            </w:r>
          </w:p>
        </w:tc>
        <w:tc>
          <w:tcPr>
            <w:tcW w:w="1390" w:type="dxa"/>
            <w:gridSpan w:val="2"/>
          </w:tcPr>
          <w:p w14:paraId="0699172A" w14:textId="77777777" w:rsidR="00BA2CE0" w:rsidRDefault="00BA2CE0" w:rsidP="005133EF">
            <w:pPr>
              <w:jc w:val="both"/>
            </w:pPr>
            <w:r>
              <w:t>N</w:t>
            </w:r>
          </w:p>
        </w:tc>
      </w:tr>
      <w:tr w:rsidR="00BA2CE0" w14:paraId="388EBFC6" w14:textId="77777777" w:rsidTr="00C2502D">
        <w:tc>
          <w:tcPr>
            <w:tcW w:w="6057" w:type="dxa"/>
            <w:gridSpan w:val="9"/>
            <w:shd w:val="clear" w:color="auto" w:fill="F7CAAC"/>
          </w:tcPr>
          <w:p w14:paraId="212D84BF" w14:textId="77777777" w:rsidR="00BA2CE0" w:rsidRDefault="00BA2CE0" w:rsidP="005133EF">
            <w:pPr>
              <w:jc w:val="both"/>
            </w:pPr>
            <w:r>
              <w:rPr>
                <w:b/>
              </w:rPr>
              <w:t>Další současná působení jako akademický pracovník na jiných VŠ</w:t>
            </w:r>
          </w:p>
        </w:tc>
        <w:tc>
          <w:tcPr>
            <w:tcW w:w="1703" w:type="dxa"/>
            <w:gridSpan w:val="3"/>
            <w:shd w:val="clear" w:color="auto" w:fill="F7CAAC"/>
          </w:tcPr>
          <w:p w14:paraId="6A4A4D74" w14:textId="77777777" w:rsidR="00BA2CE0" w:rsidRDefault="00BA2CE0" w:rsidP="005133EF">
            <w:pPr>
              <w:jc w:val="both"/>
              <w:rPr>
                <w:b/>
              </w:rPr>
            </w:pPr>
            <w:r>
              <w:rPr>
                <w:b/>
              </w:rPr>
              <w:t xml:space="preserve">typ </w:t>
            </w:r>
            <w:proofErr w:type="spellStart"/>
            <w:r>
              <w:rPr>
                <w:b/>
              </w:rPr>
              <w:t>prac</w:t>
            </w:r>
            <w:proofErr w:type="spellEnd"/>
            <w:r>
              <w:rPr>
                <w:b/>
              </w:rPr>
              <w:t>. vztahu</w:t>
            </w:r>
          </w:p>
        </w:tc>
        <w:tc>
          <w:tcPr>
            <w:tcW w:w="2099" w:type="dxa"/>
            <w:gridSpan w:val="5"/>
            <w:shd w:val="clear" w:color="auto" w:fill="F7CAAC"/>
          </w:tcPr>
          <w:p w14:paraId="3F8A5294" w14:textId="77777777" w:rsidR="00BA2CE0" w:rsidRDefault="00BA2CE0" w:rsidP="005133EF">
            <w:pPr>
              <w:jc w:val="both"/>
              <w:rPr>
                <w:b/>
              </w:rPr>
            </w:pPr>
            <w:r>
              <w:rPr>
                <w:b/>
              </w:rPr>
              <w:t>rozsah</w:t>
            </w:r>
          </w:p>
        </w:tc>
      </w:tr>
      <w:tr w:rsidR="00BA2CE0" w14:paraId="229A916C" w14:textId="77777777" w:rsidTr="00C2502D">
        <w:tc>
          <w:tcPr>
            <w:tcW w:w="6057" w:type="dxa"/>
            <w:gridSpan w:val="9"/>
          </w:tcPr>
          <w:p w14:paraId="575FD7C2" w14:textId="77777777" w:rsidR="00BA2CE0" w:rsidRDefault="00BA2CE0" w:rsidP="005133EF">
            <w:pPr>
              <w:jc w:val="both"/>
            </w:pPr>
          </w:p>
        </w:tc>
        <w:tc>
          <w:tcPr>
            <w:tcW w:w="1703" w:type="dxa"/>
            <w:gridSpan w:val="3"/>
          </w:tcPr>
          <w:p w14:paraId="12E51C99" w14:textId="77777777" w:rsidR="00BA2CE0" w:rsidRDefault="00BA2CE0" w:rsidP="005133EF">
            <w:pPr>
              <w:jc w:val="both"/>
            </w:pPr>
          </w:p>
        </w:tc>
        <w:tc>
          <w:tcPr>
            <w:tcW w:w="2099" w:type="dxa"/>
            <w:gridSpan w:val="5"/>
          </w:tcPr>
          <w:p w14:paraId="7A86DB5E" w14:textId="77777777" w:rsidR="00BA2CE0" w:rsidRDefault="00BA2CE0" w:rsidP="005133EF">
            <w:pPr>
              <w:jc w:val="both"/>
            </w:pPr>
          </w:p>
        </w:tc>
      </w:tr>
      <w:tr w:rsidR="00BA2CE0" w14:paraId="01890B3A" w14:textId="77777777" w:rsidTr="00C2502D">
        <w:tc>
          <w:tcPr>
            <w:tcW w:w="6057" w:type="dxa"/>
            <w:gridSpan w:val="9"/>
          </w:tcPr>
          <w:p w14:paraId="1EC9A1D8" w14:textId="77777777" w:rsidR="00BA2CE0" w:rsidRDefault="00BA2CE0" w:rsidP="005133EF">
            <w:pPr>
              <w:jc w:val="both"/>
            </w:pPr>
          </w:p>
        </w:tc>
        <w:tc>
          <w:tcPr>
            <w:tcW w:w="1703" w:type="dxa"/>
            <w:gridSpan w:val="3"/>
          </w:tcPr>
          <w:p w14:paraId="3852AB7E" w14:textId="77777777" w:rsidR="00BA2CE0" w:rsidRDefault="00BA2CE0" w:rsidP="005133EF">
            <w:pPr>
              <w:jc w:val="both"/>
            </w:pPr>
          </w:p>
        </w:tc>
        <w:tc>
          <w:tcPr>
            <w:tcW w:w="2099" w:type="dxa"/>
            <w:gridSpan w:val="5"/>
          </w:tcPr>
          <w:p w14:paraId="5689DA50" w14:textId="77777777" w:rsidR="00BA2CE0" w:rsidRDefault="00BA2CE0" w:rsidP="005133EF">
            <w:pPr>
              <w:jc w:val="both"/>
            </w:pPr>
          </w:p>
        </w:tc>
      </w:tr>
      <w:tr w:rsidR="00BA2CE0" w14:paraId="37DEE7DC" w14:textId="77777777" w:rsidTr="005133EF">
        <w:tc>
          <w:tcPr>
            <w:tcW w:w="9859" w:type="dxa"/>
            <w:gridSpan w:val="17"/>
            <w:shd w:val="clear" w:color="auto" w:fill="F7CAAC"/>
          </w:tcPr>
          <w:p w14:paraId="01807396" w14:textId="77777777" w:rsidR="00BA2CE0" w:rsidRDefault="00BA2CE0" w:rsidP="005133EF">
            <w:pPr>
              <w:jc w:val="both"/>
            </w:pPr>
            <w:r>
              <w:rPr>
                <w:b/>
              </w:rPr>
              <w:t>Předměty příslušného studijního programu a způsob zapojení do jejich výuky, příp. další zapojení do uskutečňování studijního programu</w:t>
            </w:r>
          </w:p>
        </w:tc>
      </w:tr>
      <w:tr w:rsidR="00BA2CE0" w:rsidRPr="002827C6" w14:paraId="022CA902" w14:textId="77777777" w:rsidTr="004E1683">
        <w:trPr>
          <w:trHeight w:val="150"/>
        </w:trPr>
        <w:tc>
          <w:tcPr>
            <w:tcW w:w="9859" w:type="dxa"/>
            <w:gridSpan w:val="17"/>
            <w:tcBorders>
              <w:top w:val="nil"/>
            </w:tcBorders>
          </w:tcPr>
          <w:p w14:paraId="77EE0B19" w14:textId="09323844" w:rsidR="00BA2CE0" w:rsidRPr="002827C6" w:rsidRDefault="00BA2CE0" w:rsidP="00BA2CE0">
            <w:pPr>
              <w:jc w:val="both"/>
            </w:pPr>
            <w:r>
              <w:t>Klauzurní práce 1-5 (garant předmětu, cvičící)</w:t>
            </w:r>
          </w:p>
        </w:tc>
      </w:tr>
      <w:tr w:rsidR="00BA2CE0" w:rsidRPr="002827C6" w14:paraId="22CE401E" w14:textId="77777777" w:rsidTr="005133EF">
        <w:trPr>
          <w:trHeight w:val="340"/>
        </w:trPr>
        <w:tc>
          <w:tcPr>
            <w:tcW w:w="9859" w:type="dxa"/>
            <w:gridSpan w:val="17"/>
            <w:tcBorders>
              <w:top w:val="nil"/>
            </w:tcBorders>
            <w:shd w:val="clear" w:color="auto" w:fill="FBD4B4"/>
          </w:tcPr>
          <w:p w14:paraId="065C6D00" w14:textId="77777777" w:rsidR="00BA2CE0" w:rsidRPr="002827C6" w:rsidRDefault="00BA2CE0" w:rsidP="005133EF">
            <w:pPr>
              <w:jc w:val="both"/>
              <w:rPr>
                <w:b/>
              </w:rPr>
            </w:pPr>
            <w:r w:rsidRPr="002827C6">
              <w:rPr>
                <w:b/>
              </w:rPr>
              <w:t>Zapojení do výuky v dalších studijních programech na téže vysoké škole (pouze u garantů ZT a PZ předmětů)</w:t>
            </w:r>
          </w:p>
        </w:tc>
      </w:tr>
      <w:tr w:rsidR="00BA2CE0" w:rsidRPr="002827C6" w14:paraId="17E138EA" w14:textId="77777777" w:rsidTr="00C2502D">
        <w:trPr>
          <w:trHeight w:val="340"/>
        </w:trPr>
        <w:tc>
          <w:tcPr>
            <w:tcW w:w="2582" w:type="dxa"/>
            <w:gridSpan w:val="2"/>
            <w:tcBorders>
              <w:top w:val="nil"/>
            </w:tcBorders>
          </w:tcPr>
          <w:p w14:paraId="5D7E8253" w14:textId="77777777" w:rsidR="00BA2CE0" w:rsidRPr="002827C6" w:rsidRDefault="00BA2CE0" w:rsidP="005133EF">
            <w:pPr>
              <w:jc w:val="both"/>
              <w:rPr>
                <w:b/>
              </w:rPr>
            </w:pPr>
            <w:r w:rsidRPr="002827C6">
              <w:rPr>
                <w:b/>
              </w:rPr>
              <w:t>Název studijního předmětu</w:t>
            </w:r>
          </w:p>
        </w:tc>
        <w:tc>
          <w:tcPr>
            <w:tcW w:w="2625" w:type="dxa"/>
            <w:gridSpan w:val="4"/>
            <w:tcBorders>
              <w:top w:val="nil"/>
            </w:tcBorders>
          </w:tcPr>
          <w:p w14:paraId="595A8706" w14:textId="77777777" w:rsidR="00BA2CE0" w:rsidRPr="002827C6" w:rsidRDefault="00BA2CE0" w:rsidP="00BA2CE0">
            <w:pPr>
              <w:rPr>
                <w:b/>
              </w:rPr>
            </w:pPr>
            <w:r w:rsidRPr="002827C6">
              <w:rPr>
                <w:b/>
              </w:rPr>
              <w:t>Název studijního programu</w:t>
            </w:r>
          </w:p>
        </w:tc>
        <w:tc>
          <w:tcPr>
            <w:tcW w:w="567" w:type="dxa"/>
            <w:gridSpan w:val="2"/>
            <w:tcBorders>
              <w:top w:val="nil"/>
            </w:tcBorders>
          </w:tcPr>
          <w:p w14:paraId="00FAE3AD" w14:textId="77777777" w:rsidR="00BA2CE0" w:rsidRPr="002827C6" w:rsidRDefault="00BA2CE0" w:rsidP="005133EF">
            <w:pPr>
              <w:jc w:val="both"/>
              <w:rPr>
                <w:b/>
              </w:rPr>
            </w:pPr>
            <w:r w:rsidRPr="002827C6">
              <w:rPr>
                <w:b/>
              </w:rPr>
              <w:t>Sem.</w:t>
            </w:r>
          </w:p>
        </w:tc>
        <w:tc>
          <w:tcPr>
            <w:tcW w:w="2477" w:type="dxa"/>
            <w:gridSpan w:val="6"/>
            <w:tcBorders>
              <w:top w:val="nil"/>
            </w:tcBorders>
          </w:tcPr>
          <w:p w14:paraId="33FD05F1" w14:textId="77777777" w:rsidR="00BA2CE0" w:rsidRPr="002827C6" w:rsidRDefault="00BA2CE0" w:rsidP="005133EF">
            <w:pPr>
              <w:rPr>
                <w:b/>
              </w:rPr>
            </w:pPr>
            <w:r w:rsidRPr="002827C6">
              <w:rPr>
                <w:b/>
              </w:rPr>
              <w:t>Role ve výuce daného předmětu</w:t>
            </w:r>
          </w:p>
        </w:tc>
        <w:tc>
          <w:tcPr>
            <w:tcW w:w="1608" w:type="dxa"/>
            <w:gridSpan w:val="3"/>
            <w:tcBorders>
              <w:top w:val="nil"/>
            </w:tcBorders>
          </w:tcPr>
          <w:p w14:paraId="0CD9BAD5" w14:textId="77777777" w:rsidR="00BA2CE0" w:rsidRPr="002827C6" w:rsidRDefault="00BA2CE0"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A2CE0" w:rsidRPr="0016131F" w14:paraId="4F269656" w14:textId="77777777" w:rsidTr="00C2502D">
        <w:trPr>
          <w:trHeight w:val="285"/>
        </w:trPr>
        <w:tc>
          <w:tcPr>
            <w:tcW w:w="2582" w:type="dxa"/>
            <w:gridSpan w:val="2"/>
            <w:tcBorders>
              <w:top w:val="nil"/>
            </w:tcBorders>
          </w:tcPr>
          <w:p w14:paraId="36511554" w14:textId="02C26424" w:rsidR="00BA2CE0" w:rsidRPr="00901F9D" w:rsidRDefault="00BA2CE0" w:rsidP="005133EF">
            <w:pPr>
              <w:rPr>
                <w:color w:val="000000" w:themeColor="text1"/>
              </w:rPr>
            </w:pPr>
          </w:p>
        </w:tc>
        <w:tc>
          <w:tcPr>
            <w:tcW w:w="2625" w:type="dxa"/>
            <w:gridSpan w:val="4"/>
            <w:tcBorders>
              <w:top w:val="nil"/>
            </w:tcBorders>
          </w:tcPr>
          <w:p w14:paraId="5FAC0F11" w14:textId="76885CF7" w:rsidR="00BA2CE0" w:rsidRDefault="00BA2CE0" w:rsidP="00BA2CE0"/>
        </w:tc>
        <w:tc>
          <w:tcPr>
            <w:tcW w:w="567" w:type="dxa"/>
            <w:gridSpan w:val="2"/>
            <w:tcBorders>
              <w:top w:val="nil"/>
            </w:tcBorders>
          </w:tcPr>
          <w:p w14:paraId="66CAF5B6" w14:textId="68637028" w:rsidR="00BA2CE0" w:rsidRDefault="00BA2CE0" w:rsidP="005133EF">
            <w:pPr>
              <w:jc w:val="both"/>
            </w:pPr>
          </w:p>
        </w:tc>
        <w:tc>
          <w:tcPr>
            <w:tcW w:w="2477" w:type="dxa"/>
            <w:gridSpan w:val="6"/>
            <w:tcBorders>
              <w:top w:val="nil"/>
            </w:tcBorders>
          </w:tcPr>
          <w:p w14:paraId="13412E99" w14:textId="49D2AC30" w:rsidR="00BA2CE0" w:rsidRPr="007020A5" w:rsidRDefault="00BA2CE0" w:rsidP="005133EF">
            <w:pPr>
              <w:rPr>
                <w:color w:val="000000" w:themeColor="text1"/>
              </w:rPr>
            </w:pPr>
          </w:p>
        </w:tc>
        <w:tc>
          <w:tcPr>
            <w:tcW w:w="1608" w:type="dxa"/>
            <w:gridSpan w:val="3"/>
            <w:tcBorders>
              <w:top w:val="nil"/>
            </w:tcBorders>
          </w:tcPr>
          <w:p w14:paraId="46A55123" w14:textId="77777777" w:rsidR="00BA2CE0" w:rsidRPr="0016131F" w:rsidRDefault="00BA2CE0" w:rsidP="005133EF">
            <w:pPr>
              <w:jc w:val="both"/>
            </w:pPr>
          </w:p>
        </w:tc>
      </w:tr>
      <w:tr w:rsidR="00140180" w:rsidRPr="0016131F" w14:paraId="700795B5" w14:textId="77777777" w:rsidTr="00C2502D">
        <w:trPr>
          <w:trHeight w:val="285"/>
        </w:trPr>
        <w:tc>
          <w:tcPr>
            <w:tcW w:w="2582" w:type="dxa"/>
            <w:gridSpan w:val="2"/>
            <w:tcBorders>
              <w:top w:val="nil"/>
            </w:tcBorders>
          </w:tcPr>
          <w:p w14:paraId="16624D4B" w14:textId="3C2A7A34" w:rsidR="00140180" w:rsidRPr="00901F9D" w:rsidRDefault="00140180" w:rsidP="00140180">
            <w:pPr>
              <w:rPr>
                <w:color w:val="000000" w:themeColor="text1"/>
              </w:rPr>
            </w:pPr>
          </w:p>
        </w:tc>
        <w:tc>
          <w:tcPr>
            <w:tcW w:w="2625" w:type="dxa"/>
            <w:gridSpan w:val="4"/>
            <w:tcBorders>
              <w:top w:val="nil"/>
            </w:tcBorders>
          </w:tcPr>
          <w:p w14:paraId="543BE6E0" w14:textId="449EDE61" w:rsidR="00140180" w:rsidRDefault="00140180" w:rsidP="00140180"/>
        </w:tc>
        <w:tc>
          <w:tcPr>
            <w:tcW w:w="567" w:type="dxa"/>
            <w:gridSpan w:val="2"/>
            <w:tcBorders>
              <w:top w:val="nil"/>
            </w:tcBorders>
          </w:tcPr>
          <w:p w14:paraId="1914F4CC" w14:textId="1DC5FFA4" w:rsidR="00140180" w:rsidRDefault="00140180" w:rsidP="00140180">
            <w:pPr>
              <w:jc w:val="both"/>
            </w:pPr>
          </w:p>
        </w:tc>
        <w:tc>
          <w:tcPr>
            <w:tcW w:w="2477" w:type="dxa"/>
            <w:gridSpan w:val="6"/>
            <w:tcBorders>
              <w:top w:val="nil"/>
            </w:tcBorders>
          </w:tcPr>
          <w:p w14:paraId="53FFEC48" w14:textId="4FECE63B" w:rsidR="00140180" w:rsidRPr="007020A5" w:rsidRDefault="00140180" w:rsidP="00140180">
            <w:pPr>
              <w:rPr>
                <w:color w:val="000000" w:themeColor="text1"/>
              </w:rPr>
            </w:pPr>
          </w:p>
        </w:tc>
        <w:tc>
          <w:tcPr>
            <w:tcW w:w="1608" w:type="dxa"/>
            <w:gridSpan w:val="3"/>
            <w:tcBorders>
              <w:top w:val="nil"/>
            </w:tcBorders>
          </w:tcPr>
          <w:p w14:paraId="1C186C83" w14:textId="77777777" w:rsidR="00140180" w:rsidRPr="0016131F" w:rsidRDefault="00140180" w:rsidP="00140180">
            <w:pPr>
              <w:jc w:val="both"/>
            </w:pPr>
          </w:p>
        </w:tc>
      </w:tr>
      <w:tr w:rsidR="00BA2CE0" w14:paraId="2E79DBA2" w14:textId="77777777" w:rsidTr="005133EF">
        <w:tc>
          <w:tcPr>
            <w:tcW w:w="9859" w:type="dxa"/>
            <w:gridSpan w:val="17"/>
            <w:shd w:val="clear" w:color="auto" w:fill="F7CAAC"/>
          </w:tcPr>
          <w:p w14:paraId="6ACF5196" w14:textId="77777777" w:rsidR="00BA2CE0" w:rsidRDefault="00BA2CE0" w:rsidP="005133EF">
            <w:pPr>
              <w:jc w:val="both"/>
            </w:pPr>
            <w:r>
              <w:rPr>
                <w:b/>
              </w:rPr>
              <w:t xml:space="preserve">Údaje o vzdělání na VŠ </w:t>
            </w:r>
          </w:p>
        </w:tc>
      </w:tr>
      <w:tr w:rsidR="00BA2CE0" w14:paraId="512508FA" w14:textId="77777777" w:rsidTr="00140180">
        <w:trPr>
          <w:trHeight w:val="288"/>
        </w:trPr>
        <w:tc>
          <w:tcPr>
            <w:tcW w:w="9859" w:type="dxa"/>
            <w:gridSpan w:val="17"/>
          </w:tcPr>
          <w:p w14:paraId="13EB9E4F" w14:textId="1C50782F" w:rsidR="00BA2CE0" w:rsidRDefault="00BA2CE0" w:rsidP="005133EF">
            <w:pPr>
              <w:jc w:val="both"/>
              <w:rPr>
                <w:b/>
              </w:rPr>
            </w:pPr>
            <w:r w:rsidRPr="0078180D">
              <w:t>1991: VŠUP Praha, Produktový design, doc. Otakar Diblík</w:t>
            </w:r>
            <w:r w:rsidR="00140180">
              <w:t>, M. A.</w:t>
            </w:r>
          </w:p>
        </w:tc>
      </w:tr>
      <w:tr w:rsidR="00BA2CE0" w14:paraId="78C44303" w14:textId="77777777" w:rsidTr="005133EF">
        <w:tc>
          <w:tcPr>
            <w:tcW w:w="9859" w:type="dxa"/>
            <w:gridSpan w:val="17"/>
            <w:shd w:val="clear" w:color="auto" w:fill="F7CAAC"/>
          </w:tcPr>
          <w:p w14:paraId="14D63537" w14:textId="77777777" w:rsidR="00BA2CE0" w:rsidRDefault="00BA2CE0" w:rsidP="005133EF">
            <w:pPr>
              <w:jc w:val="both"/>
              <w:rPr>
                <w:b/>
              </w:rPr>
            </w:pPr>
            <w:r>
              <w:rPr>
                <w:b/>
              </w:rPr>
              <w:t>Údaje o odborném působení od absolvování VŠ</w:t>
            </w:r>
          </w:p>
        </w:tc>
      </w:tr>
      <w:tr w:rsidR="00BA2CE0" w:rsidRPr="009B6AE3" w14:paraId="1C01BAA6" w14:textId="77777777" w:rsidTr="005133EF">
        <w:trPr>
          <w:trHeight w:val="825"/>
        </w:trPr>
        <w:tc>
          <w:tcPr>
            <w:tcW w:w="9859" w:type="dxa"/>
            <w:gridSpan w:val="17"/>
          </w:tcPr>
          <w:p w14:paraId="24F5597C" w14:textId="0434E1AF" w:rsidR="00BA2CE0" w:rsidRPr="0078180D" w:rsidRDefault="00BA2CE0" w:rsidP="00152ADB">
            <w:pPr>
              <w:ind w:left="68"/>
              <w:jc w:val="both"/>
            </w:pPr>
            <w:proofErr w:type="gramStart"/>
            <w:r w:rsidRPr="0078180D">
              <w:t>2006</w:t>
            </w:r>
            <w:r>
              <w:t>-</w:t>
            </w:r>
            <w:r w:rsidRPr="0078180D">
              <w:t>dosud</w:t>
            </w:r>
            <w:proofErr w:type="gramEnd"/>
            <w:r w:rsidRPr="0078180D">
              <w:t>: Univerzita Tomáše Bati ve Zlíně, Fakulta multimediálních komunikací, Ústav vizuální tvorby, ředitel ústavu, vedoucí ateliéru, odborný asistent (2006-2013), ateliér Produktový design, vedoucí ateliéru, odborný asistent (2013</w:t>
            </w:r>
            <w:r w:rsidRPr="003119A9">
              <w:t xml:space="preserve">-2022), </w:t>
            </w:r>
            <w:r w:rsidRPr="0078180D">
              <w:t>ateliér Produktový design, vedoucí ateliéru</w:t>
            </w:r>
            <w:r w:rsidR="00140180">
              <w:t>, docent</w:t>
            </w:r>
          </w:p>
          <w:p w14:paraId="7376A1CA" w14:textId="77777777" w:rsidR="00BA2CE0" w:rsidRPr="0078180D" w:rsidRDefault="00BA2CE0" w:rsidP="005D6E6B">
            <w:pPr>
              <w:spacing w:after="120"/>
              <w:ind w:left="68"/>
              <w:jc w:val="both"/>
            </w:pPr>
            <w:r w:rsidRPr="0078180D">
              <w:t xml:space="preserve">2004−2006: SUPŠ Uherské Hradiště, oborový učitel </w:t>
            </w:r>
          </w:p>
          <w:p w14:paraId="36F7ED23" w14:textId="4B99E11A" w:rsidR="00140180" w:rsidRPr="0078180D" w:rsidRDefault="00140180" w:rsidP="00140180">
            <w:pPr>
              <w:ind w:left="68" w:right="4032"/>
            </w:pPr>
            <w:r w:rsidRPr="0078180D">
              <w:t xml:space="preserve">Pracovní praxe: </w:t>
            </w:r>
          </w:p>
          <w:p w14:paraId="42E9BCED" w14:textId="151533B6" w:rsidR="00BA2CE0" w:rsidRPr="00140180" w:rsidRDefault="00140180" w:rsidP="003D5095">
            <w:pPr>
              <w:ind w:left="68"/>
            </w:pPr>
            <w:proofErr w:type="gramStart"/>
            <w:r w:rsidRPr="0078180D">
              <w:t>1999</w:t>
            </w:r>
            <w:r w:rsidR="00597A3E">
              <w:t>-</w:t>
            </w:r>
            <w:r w:rsidR="00B503B7">
              <w:t>dosud</w:t>
            </w:r>
            <w:proofErr w:type="gramEnd"/>
            <w:r w:rsidRPr="0078180D">
              <w:t>: svobodné povolání, design</w:t>
            </w:r>
            <w:r w:rsidR="00636E8B">
              <w:t>é</w:t>
            </w:r>
            <w:r w:rsidRPr="0078180D">
              <w:t xml:space="preserve">r </w:t>
            </w:r>
          </w:p>
        </w:tc>
      </w:tr>
      <w:tr w:rsidR="00BA2CE0" w14:paraId="16FF67EF" w14:textId="77777777" w:rsidTr="005133EF">
        <w:trPr>
          <w:trHeight w:val="250"/>
        </w:trPr>
        <w:tc>
          <w:tcPr>
            <w:tcW w:w="9859" w:type="dxa"/>
            <w:gridSpan w:val="17"/>
            <w:shd w:val="clear" w:color="auto" w:fill="F7CAAC"/>
          </w:tcPr>
          <w:p w14:paraId="09623106" w14:textId="77777777" w:rsidR="00BA2CE0" w:rsidRDefault="00BA2CE0" w:rsidP="005133EF">
            <w:pPr>
              <w:jc w:val="both"/>
            </w:pPr>
            <w:r>
              <w:rPr>
                <w:b/>
              </w:rPr>
              <w:t>Zkušenosti s vedením kvalifikačních a rigorózních prací</w:t>
            </w:r>
          </w:p>
        </w:tc>
      </w:tr>
      <w:tr w:rsidR="00BA2CE0" w14:paraId="05E6D055" w14:textId="77777777" w:rsidTr="00140180">
        <w:trPr>
          <w:trHeight w:val="441"/>
        </w:trPr>
        <w:tc>
          <w:tcPr>
            <w:tcW w:w="9859" w:type="dxa"/>
            <w:gridSpan w:val="17"/>
          </w:tcPr>
          <w:p w14:paraId="5F42EA81" w14:textId="77777777" w:rsidR="00BA2CE0" w:rsidRDefault="00BA2CE0" w:rsidP="005133EF">
            <w:pPr>
              <w:jc w:val="both"/>
              <w:rPr>
                <w:rFonts w:eastAsia="Calibri"/>
              </w:rPr>
            </w:pPr>
            <w:r>
              <w:rPr>
                <w:rFonts w:eastAsia="Calibri"/>
              </w:rPr>
              <w:t>Bakalářské práce:</w:t>
            </w:r>
            <w:r w:rsidRPr="0078180D">
              <w:rPr>
                <w:rFonts w:eastAsia="Calibri"/>
              </w:rPr>
              <w:t xml:space="preserve">14 </w:t>
            </w:r>
          </w:p>
          <w:p w14:paraId="252B36EC" w14:textId="1EF08070" w:rsidR="00BA2CE0" w:rsidRDefault="00BA2CE0" w:rsidP="005133EF">
            <w:pPr>
              <w:jc w:val="both"/>
            </w:pPr>
            <w:r>
              <w:rPr>
                <w:rFonts w:eastAsia="Calibri"/>
              </w:rPr>
              <w:t xml:space="preserve">Diplomové práce: </w:t>
            </w:r>
            <w:r w:rsidR="004571C1">
              <w:rPr>
                <w:rFonts w:eastAsia="Calibri"/>
              </w:rPr>
              <w:t>30</w:t>
            </w:r>
            <w:r w:rsidRPr="0078180D">
              <w:rPr>
                <w:rFonts w:eastAsia="Calibri"/>
              </w:rPr>
              <w:t xml:space="preserve"> </w:t>
            </w:r>
          </w:p>
        </w:tc>
      </w:tr>
      <w:tr w:rsidR="00BA2CE0" w14:paraId="0D50AED1" w14:textId="77777777" w:rsidTr="00C2502D">
        <w:trPr>
          <w:cantSplit/>
        </w:trPr>
        <w:tc>
          <w:tcPr>
            <w:tcW w:w="3345" w:type="dxa"/>
            <w:gridSpan w:val="4"/>
            <w:tcBorders>
              <w:top w:val="single" w:sz="12" w:space="0" w:color="auto"/>
            </w:tcBorders>
            <w:shd w:val="clear" w:color="auto" w:fill="F7CAAC"/>
          </w:tcPr>
          <w:p w14:paraId="02D30322" w14:textId="77777777" w:rsidR="00BA2CE0" w:rsidRDefault="00BA2CE0" w:rsidP="005133EF">
            <w:pPr>
              <w:jc w:val="both"/>
            </w:pPr>
            <w:r>
              <w:rPr>
                <w:b/>
              </w:rPr>
              <w:t xml:space="preserve">Obor habilitačního řízení </w:t>
            </w:r>
          </w:p>
        </w:tc>
        <w:tc>
          <w:tcPr>
            <w:tcW w:w="2244" w:type="dxa"/>
            <w:gridSpan w:val="3"/>
            <w:tcBorders>
              <w:top w:val="single" w:sz="12" w:space="0" w:color="auto"/>
            </w:tcBorders>
            <w:shd w:val="clear" w:color="auto" w:fill="F7CAAC"/>
          </w:tcPr>
          <w:p w14:paraId="742BCFF1" w14:textId="77777777" w:rsidR="00BA2CE0" w:rsidRDefault="00BA2CE0" w:rsidP="005133EF">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4FD55147" w14:textId="77777777" w:rsidR="00BA2CE0" w:rsidRDefault="00BA2CE0" w:rsidP="005133EF">
            <w:pPr>
              <w:jc w:val="both"/>
            </w:pPr>
            <w:r>
              <w:rPr>
                <w:b/>
              </w:rPr>
              <w:t>Řízení konáno na VŠ</w:t>
            </w:r>
          </w:p>
        </w:tc>
        <w:tc>
          <w:tcPr>
            <w:tcW w:w="2022" w:type="dxa"/>
            <w:gridSpan w:val="4"/>
            <w:tcBorders>
              <w:top w:val="single" w:sz="12" w:space="0" w:color="auto"/>
              <w:left w:val="single" w:sz="12" w:space="0" w:color="auto"/>
            </w:tcBorders>
            <w:shd w:val="clear" w:color="auto" w:fill="F7CAAC"/>
          </w:tcPr>
          <w:p w14:paraId="459C03F5" w14:textId="77777777" w:rsidR="00BA2CE0" w:rsidRDefault="00BA2CE0" w:rsidP="005133EF">
            <w:pPr>
              <w:jc w:val="both"/>
              <w:rPr>
                <w:b/>
              </w:rPr>
            </w:pPr>
            <w:r>
              <w:rPr>
                <w:b/>
              </w:rPr>
              <w:t>Ohlasy publikací</w:t>
            </w:r>
          </w:p>
        </w:tc>
      </w:tr>
      <w:tr w:rsidR="00BA2CE0" w14:paraId="2B4D31B6" w14:textId="77777777" w:rsidTr="00C2502D">
        <w:trPr>
          <w:cantSplit/>
        </w:trPr>
        <w:tc>
          <w:tcPr>
            <w:tcW w:w="3345" w:type="dxa"/>
            <w:gridSpan w:val="4"/>
          </w:tcPr>
          <w:p w14:paraId="6B4F2F1C" w14:textId="77777777" w:rsidR="00BA2CE0" w:rsidRDefault="00BA2CE0" w:rsidP="005133EF">
            <w:pPr>
              <w:jc w:val="both"/>
            </w:pPr>
            <w:r w:rsidRPr="0078180D">
              <w:t>Multimédia a design</w:t>
            </w:r>
          </w:p>
        </w:tc>
        <w:tc>
          <w:tcPr>
            <w:tcW w:w="2244" w:type="dxa"/>
            <w:gridSpan w:val="3"/>
          </w:tcPr>
          <w:p w14:paraId="57CF454C" w14:textId="77777777" w:rsidR="00BA2CE0" w:rsidRDefault="00BA2CE0" w:rsidP="005133EF">
            <w:pPr>
              <w:jc w:val="both"/>
            </w:pPr>
            <w:r>
              <w:t>2018</w:t>
            </w:r>
          </w:p>
        </w:tc>
        <w:tc>
          <w:tcPr>
            <w:tcW w:w="2248" w:type="dxa"/>
            <w:gridSpan w:val="6"/>
            <w:tcBorders>
              <w:right w:val="single" w:sz="12" w:space="0" w:color="auto"/>
            </w:tcBorders>
          </w:tcPr>
          <w:p w14:paraId="45A265D3" w14:textId="77777777" w:rsidR="00BA2CE0" w:rsidRDefault="00BA2CE0" w:rsidP="005133EF">
            <w:pPr>
              <w:jc w:val="both"/>
            </w:pPr>
            <w:r w:rsidRPr="0078180D">
              <w:t>FMK UTB ve Zlíně</w:t>
            </w:r>
          </w:p>
        </w:tc>
        <w:tc>
          <w:tcPr>
            <w:tcW w:w="632" w:type="dxa"/>
            <w:gridSpan w:val="2"/>
            <w:tcBorders>
              <w:left w:val="single" w:sz="12" w:space="0" w:color="auto"/>
            </w:tcBorders>
            <w:shd w:val="clear" w:color="auto" w:fill="F7CAAC"/>
          </w:tcPr>
          <w:p w14:paraId="02293B1B" w14:textId="77777777" w:rsidR="00BA2CE0" w:rsidRPr="00F20AEF" w:rsidRDefault="00BA2CE0" w:rsidP="005133EF">
            <w:pPr>
              <w:jc w:val="both"/>
            </w:pPr>
            <w:proofErr w:type="spellStart"/>
            <w:r w:rsidRPr="00F20AEF">
              <w:rPr>
                <w:b/>
              </w:rPr>
              <w:t>WoS</w:t>
            </w:r>
            <w:proofErr w:type="spellEnd"/>
          </w:p>
        </w:tc>
        <w:tc>
          <w:tcPr>
            <w:tcW w:w="693" w:type="dxa"/>
            <w:shd w:val="clear" w:color="auto" w:fill="F7CAAC"/>
          </w:tcPr>
          <w:p w14:paraId="02CD1A0F" w14:textId="77777777" w:rsidR="00BA2CE0" w:rsidRPr="00F20AEF" w:rsidRDefault="00BA2CE0" w:rsidP="005133EF">
            <w:pPr>
              <w:jc w:val="both"/>
              <w:rPr>
                <w:sz w:val="18"/>
              </w:rPr>
            </w:pPr>
            <w:proofErr w:type="spellStart"/>
            <w:r w:rsidRPr="00F20AEF">
              <w:rPr>
                <w:b/>
                <w:sz w:val="18"/>
              </w:rPr>
              <w:t>Scopus</w:t>
            </w:r>
            <w:proofErr w:type="spellEnd"/>
          </w:p>
        </w:tc>
        <w:tc>
          <w:tcPr>
            <w:tcW w:w="697" w:type="dxa"/>
            <w:shd w:val="clear" w:color="auto" w:fill="F7CAAC"/>
          </w:tcPr>
          <w:p w14:paraId="116D5B1D" w14:textId="77777777" w:rsidR="00BA2CE0" w:rsidRDefault="00BA2CE0" w:rsidP="005133EF">
            <w:pPr>
              <w:jc w:val="both"/>
            </w:pPr>
            <w:r>
              <w:rPr>
                <w:b/>
                <w:sz w:val="18"/>
              </w:rPr>
              <w:t>ostatní</w:t>
            </w:r>
          </w:p>
        </w:tc>
      </w:tr>
      <w:tr w:rsidR="00BA2CE0" w14:paraId="1F8DBDD4" w14:textId="77777777" w:rsidTr="00C2502D">
        <w:trPr>
          <w:cantSplit/>
          <w:trHeight w:val="70"/>
        </w:trPr>
        <w:tc>
          <w:tcPr>
            <w:tcW w:w="3345" w:type="dxa"/>
            <w:gridSpan w:val="4"/>
            <w:shd w:val="clear" w:color="auto" w:fill="F7CAAC"/>
          </w:tcPr>
          <w:p w14:paraId="4B78DE97" w14:textId="77777777" w:rsidR="00BA2CE0" w:rsidRDefault="00BA2CE0" w:rsidP="005133EF">
            <w:pPr>
              <w:jc w:val="both"/>
            </w:pPr>
            <w:r>
              <w:rPr>
                <w:b/>
              </w:rPr>
              <w:t>Obor jmenovacího řízení</w:t>
            </w:r>
          </w:p>
        </w:tc>
        <w:tc>
          <w:tcPr>
            <w:tcW w:w="2244" w:type="dxa"/>
            <w:gridSpan w:val="3"/>
            <w:shd w:val="clear" w:color="auto" w:fill="F7CAAC"/>
          </w:tcPr>
          <w:p w14:paraId="77001574" w14:textId="77777777" w:rsidR="00BA2CE0" w:rsidRDefault="00BA2CE0" w:rsidP="005133EF">
            <w:pPr>
              <w:jc w:val="both"/>
            </w:pPr>
            <w:r>
              <w:rPr>
                <w:b/>
              </w:rPr>
              <w:t>Rok udělení hodnosti</w:t>
            </w:r>
          </w:p>
        </w:tc>
        <w:tc>
          <w:tcPr>
            <w:tcW w:w="2248" w:type="dxa"/>
            <w:gridSpan w:val="6"/>
            <w:tcBorders>
              <w:right w:val="single" w:sz="12" w:space="0" w:color="auto"/>
            </w:tcBorders>
            <w:shd w:val="clear" w:color="auto" w:fill="F7CAAC"/>
          </w:tcPr>
          <w:p w14:paraId="5943F1BC" w14:textId="77777777" w:rsidR="00BA2CE0" w:rsidRDefault="00BA2CE0" w:rsidP="005133EF">
            <w:pPr>
              <w:jc w:val="both"/>
            </w:pPr>
            <w:r>
              <w:rPr>
                <w:b/>
              </w:rPr>
              <w:t>Řízení konáno na VŠ</w:t>
            </w:r>
          </w:p>
        </w:tc>
        <w:tc>
          <w:tcPr>
            <w:tcW w:w="632" w:type="dxa"/>
            <w:gridSpan w:val="2"/>
            <w:tcBorders>
              <w:left w:val="single" w:sz="12" w:space="0" w:color="auto"/>
            </w:tcBorders>
          </w:tcPr>
          <w:p w14:paraId="1E9D9709" w14:textId="77777777" w:rsidR="00BA2CE0" w:rsidRPr="00F20AEF" w:rsidRDefault="00BA2CE0" w:rsidP="005133EF">
            <w:pPr>
              <w:jc w:val="both"/>
              <w:rPr>
                <w:b/>
              </w:rPr>
            </w:pPr>
          </w:p>
        </w:tc>
        <w:tc>
          <w:tcPr>
            <w:tcW w:w="693" w:type="dxa"/>
          </w:tcPr>
          <w:p w14:paraId="1EB7F0AA" w14:textId="77777777" w:rsidR="00BA2CE0" w:rsidRPr="00F20AEF" w:rsidRDefault="00BA2CE0" w:rsidP="005133EF">
            <w:pPr>
              <w:jc w:val="both"/>
              <w:rPr>
                <w:b/>
              </w:rPr>
            </w:pPr>
          </w:p>
        </w:tc>
        <w:tc>
          <w:tcPr>
            <w:tcW w:w="697" w:type="dxa"/>
          </w:tcPr>
          <w:p w14:paraId="11986CAC" w14:textId="77777777" w:rsidR="00BA2CE0" w:rsidRDefault="00BA2CE0" w:rsidP="005133EF">
            <w:pPr>
              <w:jc w:val="both"/>
              <w:rPr>
                <w:b/>
              </w:rPr>
            </w:pPr>
          </w:p>
        </w:tc>
      </w:tr>
      <w:tr w:rsidR="00BA2CE0" w14:paraId="70D27D7C" w14:textId="77777777" w:rsidTr="00C2502D">
        <w:trPr>
          <w:trHeight w:val="205"/>
        </w:trPr>
        <w:tc>
          <w:tcPr>
            <w:tcW w:w="3345" w:type="dxa"/>
            <w:gridSpan w:val="4"/>
          </w:tcPr>
          <w:p w14:paraId="1BB84276" w14:textId="77777777" w:rsidR="00BA2CE0" w:rsidRDefault="00BA2CE0" w:rsidP="005133EF">
            <w:pPr>
              <w:jc w:val="both"/>
            </w:pPr>
          </w:p>
        </w:tc>
        <w:tc>
          <w:tcPr>
            <w:tcW w:w="2244" w:type="dxa"/>
            <w:gridSpan w:val="3"/>
          </w:tcPr>
          <w:p w14:paraId="06DA778C" w14:textId="77777777" w:rsidR="00BA2CE0" w:rsidRDefault="00BA2CE0" w:rsidP="005133EF">
            <w:pPr>
              <w:jc w:val="both"/>
            </w:pPr>
          </w:p>
        </w:tc>
        <w:tc>
          <w:tcPr>
            <w:tcW w:w="2248" w:type="dxa"/>
            <w:gridSpan w:val="6"/>
            <w:tcBorders>
              <w:right w:val="single" w:sz="12" w:space="0" w:color="auto"/>
            </w:tcBorders>
          </w:tcPr>
          <w:p w14:paraId="0628DEB3" w14:textId="77777777" w:rsidR="00BA2CE0" w:rsidRDefault="00BA2CE0" w:rsidP="005133EF">
            <w:pPr>
              <w:jc w:val="both"/>
            </w:pPr>
          </w:p>
        </w:tc>
        <w:tc>
          <w:tcPr>
            <w:tcW w:w="1325" w:type="dxa"/>
            <w:gridSpan w:val="3"/>
            <w:tcBorders>
              <w:left w:val="single" w:sz="12" w:space="0" w:color="auto"/>
            </w:tcBorders>
            <w:shd w:val="clear" w:color="auto" w:fill="FBD4B4"/>
            <w:vAlign w:val="center"/>
          </w:tcPr>
          <w:p w14:paraId="68F42C47" w14:textId="77777777" w:rsidR="00BA2CE0" w:rsidRPr="00F20AEF" w:rsidRDefault="00BA2CE0"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7" w:type="dxa"/>
            <w:vAlign w:val="center"/>
          </w:tcPr>
          <w:p w14:paraId="7A5382EB" w14:textId="77777777" w:rsidR="00BA2CE0" w:rsidRDefault="00BA2CE0" w:rsidP="005133EF">
            <w:pPr>
              <w:rPr>
                <w:b/>
              </w:rPr>
            </w:pPr>
            <w:r>
              <w:rPr>
                <w:b/>
              </w:rPr>
              <w:t xml:space="preserve">    /</w:t>
            </w:r>
          </w:p>
        </w:tc>
      </w:tr>
      <w:tr w:rsidR="00BA2CE0" w14:paraId="6257C4B9" w14:textId="77777777" w:rsidTr="005133EF">
        <w:tc>
          <w:tcPr>
            <w:tcW w:w="9859" w:type="dxa"/>
            <w:gridSpan w:val="17"/>
            <w:shd w:val="clear" w:color="auto" w:fill="F7CAAC"/>
          </w:tcPr>
          <w:p w14:paraId="5624F1A9" w14:textId="1010CF08" w:rsidR="00BA2CE0" w:rsidRDefault="004A4AAE" w:rsidP="005133EF">
            <w:pPr>
              <w:jc w:val="both"/>
              <w:rPr>
                <w:b/>
              </w:rPr>
            </w:pPr>
            <w:r>
              <w:br w:type="page"/>
            </w:r>
            <w:r w:rsidR="00BA2CE0">
              <w:rPr>
                <w:b/>
              </w:rPr>
              <w:t xml:space="preserve">Přehled o nejvýznamnější publikační a další tvůrčí činnosti nebo další profesní činnosti u odborníků z praxe vztahující se k zabezpečovaným předmětům </w:t>
            </w:r>
          </w:p>
        </w:tc>
      </w:tr>
      <w:tr w:rsidR="00BA2CE0" w14:paraId="31DE2C80" w14:textId="77777777" w:rsidTr="00FB253C">
        <w:trPr>
          <w:trHeight w:val="1630"/>
        </w:trPr>
        <w:tc>
          <w:tcPr>
            <w:tcW w:w="9859" w:type="dxa"/>
            <w:gridSpan w:val="17"/>
          </w:tcPr>
          <w:p w14:paraId="5C22CF5D" w14:textId="77777777" w:rsidR="00BA2CE0" w:rsidRPr="00EA76A8" w:rsidRDefault="00BA2CE0" w:rsidP="005133EF">
            <w:pPr>
              <w:spacing w:line="259" w:lineRule="auto"/>
              <w:ind w:left="57" w:right="57"/>
              <w:rPr>
                <w:b/>
              </w:rPr>
            </w:pPr>
            <w:r w:rsidRPr="00EA76A8">
              <w:rPr>
                <w:b/>
              </w:rPr>
              <w:t>Design:</w:t>
            </w:r>
          </w:p>
          <w:p w14:paraId="6D2815C1" w14:textId="77777777" w:rsidR="00542B5E" w:rsidRPr="00FF3E41" w:rsidRDefault="00542B5E" w:rsidP="00542B5E">
            <w:pPr>
              <w:ind w:left="57" w:right="57"/>
              <w:rPr>
                <w:rFonts w:ascii="Times" w:hAnsi="Times" w:cs="Calibri"/>
                <w:iCs/>
              </w:rPr>
            </w:pPr>
            <w:r w:rsidRPr="00FF3E41">
              <w:rPr>
                <w:rFonts w:ascii="Times" w:hAnsi="Times" w:cs="Calibri"/>
                <w:iCs/>
              </w:rPr>
              <w:t xml:space="preserve">2021: návrh mobilní multifukční kryt pro zubní lékaře, </w:t>
            </w:r>
            <w:proofErr w:type="spellStart"/>
            <w:r w:rsidRPr="00FF3E41">
              <w:rPr>
                <w:rFonts w:ascii="Times" w:hAnsi="Times" w:cs="Calibri"/>
                <w:iCs/>
              </w:rPr>
              <w:t>Fyscon</w:t>
            </w:r>
            <w:proofErr w:type="spellEnd"/>
          </w:p>
          <w:p w14:paraId="35D77D95" w14:textId="77777777" w:rsidR="00542B5E" w:rsidRPr="00FF3E41" w:rsidRDefault="00542B5E" w:rsidP="00542B5E">
            <w:pPr>
              <w:ind w:left="57" w:right="57"/>
            </w:pPr>
            <w:r w:rsidRPr="00FF3E41">
              <w:t>2020: grafický design výstavy Robot 2020, technické muzeum Brno</w:t>
            </w:r>
          </w:p>
          <w:p w14:paraId="4E16514D" w14:textId="2EBC6E63" w:rsidR="00542B5E" w:rsidRPr="00FF3E41" w:rsidRDefault="00BE660E" w:rsidP="00542B5E">
            <w:pPr>
              <w:rPr>
                <w:rFonts w:ascii="Times" w:hAnsi="Times"/>
              </w:rPr>
            </w:pPr>
            <w:r>
              <w:t xml:space="preserve"> </w:t>
            </w:r>
            <w:r w:rsidR="00542B5E" w:rsidRPr="00FF3E41">
              <w:rPr>
                <w:rFonts w:ascii="Times" w:eastAsia="Calibri" w:hAnsi="Times" w:cs="Arial"/>
              </w:rPr>
              <w:t xml:space="preserve">2019: návrh </w:t>
            </w:r>
            <w:r w:rsidR="00542B5E" w:rsidRPr="00FF3E41">
              <w:rPr>
                <w:rFonts w:ascii="Times" w:hAnsi="Times"/>
              </w:rPr>
              <w:t>pisoáru s integrovaným umyvadlem a automatickým splachováním, HOPA CZ</w:t>
            </w:r>
          </w:p>
          <w:p w14:paraId="5C17DE1E" w14:textId="4DEC9495" w:rsidR="00BA2CE0" w:rsidRPr="00EA76A8" w:rsidRDefault="00BA2CE0" w:rsidP="005133EF">
            <w:pPr>
              <w:spacing w:line="259" w:lineRule="auto"/>
              <w:ind w:left="57" w:right="57"/>
            </w:pPr>
            <w:r w:rsidRPr="00EA76A8">
              <w:rPr>
                <w:b/>
                <w:bCs/>
              </w:rPr>
              <w:t>Samostatné výstavy: </w:t>
            </w:r>
            <w:r w:rsidRPr="00EA76A8">
              <w:t> </w:t>
            </w:r>
          </w:p>
          <w:p w14:paraId="7ED1BAD8" w14:textId="23F1BBF2" w:rsidR="00A4612A" w:rsidRDefault="008D46F0" w:rsidP="005133EF">
            <w:pPr>
              <w:spacing w:line="259" w:lineRule="auto"/>
              <w:ind w:left="57" w:right="57"/>
            </w:pPr>
            <w:r>
              <w:t>2</w:t>
            </w:r>
            <w:r w:rsidR="00A4612A">
              <w:t>023: Krajská galerie Zlín, Hra</w:t>
            </w:r>
            <w:r w:rsidR="000A423D">
              <w:t xml:space="preserve"> </w:t>
            </w:r>
            <w:r w:rsidR="00A4612A">
              <w:t>na hranici</w:t>
            </w:r>
          </w:p>
          <w:p w14:paraId="1B694DE6" w14:textId="2AA2A3BE" w:rsidR="00BA2CE0" w:rsidRPr="007852AA" w:rsidRDefault="00BA2CE0" w:rsidP="00FB253C">
            <w:pPr>
              <w:spacing w:line="259" w:lineRule="auto"/>
              <w:ind w:left="57" w:right="57"/>
            </w:pPr>
            <w:r w:rsidRPr="00EA76A8">
              <w:t xml:space="preserve">2022: Galerie Neon, </w:t>
            </w:r>
            <w:proofErr w:type="spellStart"/>
            <w:r w:rsidRPr="00EA76A8">
              <w:t>Wroclaw</w:t>
            </w:r>
            <w:proofErr w:type="spellEnd"/>
            <w:r w:rsidRPr="00EA76A8">
              <w:t xml:space="preserve"> (PL) „O </w:t>
            </w:r>
            <w:proofErr w:type="spellStart"/>
            <w:r w:rsidRPr="00EA76A8">
              <w:t>nas</w:t>
            </w:r>
            <w:proofErr w:type="spellEnd"/>
            <w:r w:rsidRPr="00EA76A8">
              <w:t xml:space="preserve">“ (s Markem </w:t>
            </w:r>
            <w:proofErr w:type="spellStart"/>
            <w:r w:rsidRPr="00EA76A8">
              <w:t>Sienkiewiczem</w:t>
            </w:r>
            <w:proofErr w:type="spellEnd"/>
            <w:r w:rsidRPr="00EA76A8">
              <w:t xml:space="preserve"> (PL) </w:t>
            </w:r>
          </w:p>
        </w:tc>
      </w:tr>
      <w:tr w:rsidR="00BA2CE0" w14:paraId="34E57CCD" w14:textId="77777777" w:rsidTr="005133EF">
        <w:trPr>
          <w:trHeight w:val="218"/>
        </w:trPr>
        <w:tc>
          <w:tcPr>
            <w:tcW w:w="9859" w:type="dxa"/>
            <w:gridSpan w:val="17"/>
            <w:shd w:val="clear" w:color="auto" w:fill="F7CAAC"/>
          </w:tcPr>
          <w:p w14:paraId="335DE9F7" w14:textId="6FE32C09" w:rsidR="00BA2CE0" w:rsidRDefault="00BA2CE0" w:rsidP="005133EF">
            <w:pPr>
              <w:rPr>
                <w:b/>
              </w:rPr>
            </w:pPr>
            <w:r>
              <w:rPr>
                <w:b/>
              </w:rPr>
              <w:t>Působení v zahraničí</w:t>
            </w:r>
          </w:p>
        </w:tc>
      </w:tr>
      <w:tr w:rsidR="00BA2CE0" w:rsidRPr="00FF3E41" w14:paraId="7186E1A3" w14:textId="77777777" w:rsidTr="005133EF">
        <w:trPr>
          <w:trHeight w:val="600"/>
        </w:trPr>
        <w:tc>
          <w:tcPr>
            <w:tcW w:w="9859" w:type="dxa"/>
            <w:gridSpan w:val="17"/>
          </w:tcPr>
          <w:p w14:paraId="58568F4A" w14:textId="77777777" w:rsidR="00D468E8" w:rsidRPr="005A194D" w:rsidRDefault="00D468E8" w:rsidP="00D468E8">
            <w:pPr>
              <w:pStyle w:val="Odstavecseseznamem2"/>
              <w:tabs>
                <w:tab w:val="left" w:pos="397"/>
                <w:tab w:val="left" w:pos="1134"/>
                <w:tab w:val="left" w:pos="1417"/>
                <w:tab w:val="left" w:pos="1587"/>
              </w:tabs>
              <w:ind w:left="57" w:right="57"/>
              <w:rPr>
                <w:rFonts w:eastAsia="Calibri"/>
                <w:lang w:eastAsia="en-US"/>
              </w:rPr>
            </w:pPr>
            <w:r w:rsidRPr="005A194D">
              <w:rPr>
                <w:rFonts w:eastAsia="Calibri"/>
                <w:lang w:eastAsia="en-US"/>
              </w:rPr>
              <w:t xml:space="preserve">2018/měsíc: TDTU Ho </w:t>
            </w:r>
            <w:proofErr w:type="spellStart"/>
            <w:r w:rsidRPr="005A194D">
              <w:rPr>
                <w:rFonts w:eastAsia="Calibri"/>
                <w:lang w:eastAsia="en-US"/>
              </w:rPr>
              <w:t>Chi</w:t>
            </w:r>
            <w:proofErr w:type="spellEnd"/>
            <w:r w:rsidRPr="005A194D">
              <w:rPr>
                <w:rFonts w:eastAsia="Calibri"/>
                <w:lang w:eastAsia="en-US"/>
              </w:rPr>
              <w:t xml:space="preserve"> Minh City (Vietnam) – přednáška a vedení workshopu „</w:t>
            </w:r>
            <w:proofErr w:type="spellStart"/>
            <w:r w:rsidRPr="005A194D">
              <w:rPr>
                <w:rFonts w:eastAsia="Calibri"/>
                <w:lang w:eastAsia="en-US"/>
              </w:rPr>
              <w:t>Shadow</w:t>
            </w:r>
            <w:proofErr w:type="spellEnd"/>
            <w:r w:rsidRPr="005A194D">
              <w:rPr>
                <w:rFonts w:eastAsia="Calibri"/>
                <w:lang w:eastAsia="en-US"/>
              </w:rPr>
              <w:t xml:space="preserve"> </w:t>
            </w:r>
            <w:proofErr w:type="spellStart"/>
            <w:r w:rsidRPr="005A194D">
              <w:rPr>
                <w:rFonts w:eastAsia="Calibri"/>
                <w:lang w:eastAsia="en-US"/>
              </w:rPr>
              <w:t>is</w:t>
            </w:r>
            <w:proofErr w:type="spellEnd"/>
            <w:r w:rsidRPr="005A194D">
              <w:rPr>
                <w:rFonts w:eastAsia="Calibri"/>
                <w:lang w:eastAsia="en-US"/>
              </w:rPr>
              <w:t xml:space="preserve"> </w:t>
            </w:r>
            <w:proofErr w:type="spellStart"/>
            <w:r w:rsidRPr="005A194D">
              <w:rPr>
                <w:rFonts w:eastAsia="Calibri"/>
                <w:lang w:eastAsia="en-US"/>
              </w:rPr>
              <w:t>the</w:t>
            </w:r>
            <w:proofErr w:type="spellEnd"/>
            <w:r w:rsidRPr="005A194D">
              <w:rPr>
                <w:rFonts w:eastAsia="Calibri"/>
                <w:lang w:eastAsia="en-US"/>
              </w:rPr>
              <w:t xml:space="preserve"> Part </w:t>
            </w:r>
            <w:proofErr w:type="spellStart"/>
            <w:r w:rsidRPr="005A194D">
              <w:rPr>
                <w:rFonts w:eastAsia="Calibri"/>
                <w:lang w:eastAsia="en-US"/>
              </w:rPr>
              <w:t>of</w:t>
            </w:r>
            <w:proofErr w:type="spellEnd"/>
            <w:r w:rsidRPr="005A194D">
              <w:rPr>
                <w:rFonts w:eastAsia="Calibri"/>
                <w:lang w:eastAsia="en-US"/>
              </w:rPr>
              <w:t xml:space="preserve"> </w:t>
            </w:r>
            <w:proofErr w:type="spellStart"/>
            <w:r w:rsidRPr="005A194D">
              <w:rPr>
                <w:rFonts w:eastAsia="Calibri"/>
                <w:lang w:eastAsia="en-US"/>
              </w:rPr>
              <w:t>the</w:t>
            </w:r>
            <w:proofErr w:type="spellEnd"/>
            <w:r w:rsidRPr="005A194D">
              <w:rPr>
                <w:rFonts w:eastAsia="Calibri"/>
                <w:lang w:eastAsia="en-US"/>
              </w:rPr>
              <w:t xml:space="preserve"> </w:t>
            </w:r>
            <w:proofErr w:type="spellStart"/>
            <w:r w:rsidRPr="005A194D">
              <w:rPr>
                <w:rFonts w:eastAsia="Calibri"/>
                <w:lang w:eastAsia="en-US"/>
              </w:rPr>
              <w:t>Light</w:t>
            </w:r>
            <w:proofErr w:type="spellEnd"/>
            <w:r w:rsidRPr="005A194D">
              <w:rPr>
                <w:rFonts w:eastAsia="Calibri"/>
                <w:lang w:eastAsia="en-US"/>
              </w:rPr>
              <w:t> </w:t>
            </w:r>
          </w:p>
          <w:p w14:paraId="0BC3E992" w14:textId="77777777" w:rsidR="00D468E8" w:rsidRPr="005A194D" w:rsidRDefault="00D468E8" w:rsidP="00D468E8">
            <w:pPr>
              <w:pStyle w:val="Odstavecseseznamem2"/>
              <w:tabs>
                <w:tab w:val="left" w:pos="397"/>
                <w:tab w:val="left" w:pos="1134"/>
                <w:tab w:val="left" w:pos="1417"/>
                <w:tab w:val="left" w:pos="1587"/>
              </w:tabs>
              <w:ind w:left="57" w:right="57"/>
              <w:rPr>
                <w:rFonts w:eastAsia="Calibri"/>
                <w:lang w:eastAsia="en-US"/>
              </w:rPr>
            </w:pPr>
            <w:r w:rsidRPr="005A194D">
              <w:rPr>
                <w:rFonts w:eastAsia="Calibri"/>
                <w:lang w:eastAsia="en-US"/>
              </w:rPr>
              <w:t xml:space="preserve">2019/měsíc: </w:t>
            </w:r>
            <w:proofErr w:type="spellStart"/>
            <w:r w:rsidRPr="005A194D">
              <w:rPr>
                <w:rFonts w:eastAsia="Calibri"/>
                <w:lang w:eastAsia="en-US"/>
              </w:rPr>
              <w:t>Taipeitech</w:t>
            </w:r>
            <w:proofErr w:type="spellEnd"/>
            <w:r w:rsidRPr="005A194D">
              <w:rPr>
                <w:rFonts w:eastAsia="Calibri"/>
                <w:lang w:eastAsia="en-US"/>
              </w:rPr>
              <w:t xml:space="preserve">, </w:t>
            </w:r>
            <w:proofErr w:type="spellStart"/>
            <w:r w:rsidRPr="005A194D">
              <w:rPr>
                <w:rFonts w:eastAsia="Calibri"/>
                <w:lang w:eastAsia="en-US"/>
              </w:rPr>
              <w:t>Taipei</w:t>
            </w:r>
            <w:proofErr w:type="spellEnd"/>
            <w:r w:rsidRPr="005A194D">
              <w:rPr>
                <w:rFonts w:eastAsia="Calibri"/>
                <w:lang w:eastAsia="en-US"/>
              </w:rPr>
              <w:t xml:space="preserve">, (TWN) přednáška „Design in </w:t>
            </w:r>
            <w:proofErr w:type="spellStart"/>
            <w:r w:rsidRPr="005A194D">
              <w:rPr>
                <w:rFonts w:eastAsia="Calibri"/>
                <w:lang w:eastAsia="en-US"/>
              </w:rPr>
              <w:t>the</w:t>
            </w:r>
            <w:proofErr w:type="spellEnd"/>
            <w:r w:rsidRPr="005A194D">
              <w:rPr>
                <w:rFonts w:eastAsia="Calibri"/>
                <w:lang w:eastAsia="en-US"/>
              </w:rPr>
              <w:t xml:space="preserve"> Czech Republic“ </w:t>
            </w:r>
            <w:proofErr w:type="spellStart"/>
            <w:r w:rsidRPr="005A194D">
              <w:rPr>
                <w:rFonts w:eastAsia="Calibri"/>
                <w:lang w:eastAsia="en-US"/>
              </w:rPr>
              <w:t>National</w:t>
            </w:r>
            <w:proofErr w:type="spellEnd"/>
            <w:r w:rsidRPr="005A194D">
              <w:rPr>
                <w:rFonts w:eastAsia="Calibri"/>
                <w:lang w:eastAsia="en-US"/>
              </w:rPr>
              <w:t xml:space="preserve"> </w:t>
            </w:r>
            <w:proofErr w:type="spellStart"/>
            <w:r w:rsidRPr="005A194D">
              <w:rPr>
                <w:rFonts w:eastAsia="Calibri"/>
                <w:lang w:eastAsia="en-US"/>
              </w:rPr>
              <w:t>Taipei</w:t>
            </w:r>
            <w:proofErr w:type="spellEnd"/>
            <w:r w:rsidRPr="005A194D">
              <w:rPr>
                <w:rFonts w:eastAsia="Calibri"/>
                <w:lang w:eastAsia="en-US"/>
              </w:rPr>
              <w:t xml:space="preserve"> University </w:t>
            </w:r>
            <w:proofErr w:type="spellStart"/>
            <w:r w:rsidRPr="005A194D">
              <w:rPr>
                <w:rFonts w:eastAsia="Calibri"/>
                <w:lang w:eastAsia="en-US"/>
              </w:rPr>
              <w:t>of</w:t>
            </w:r>
            <w:proofErr w:type="spellEnd"/>
            <w:r w:rsidRPr="005A194D">
              <w:rPr>
                <w:rFonts w:eastAsia="Calibri"/>
                <w:lang w:eastAsia="en-US"/>
              </w:rPr>
              <w:t xml:space="preserve">    Business (TWN) přednáška „Design </w:t>
            </w:r>
            <w:proofErr w:type="spellStart"/>
            <w:r w:rsidRPr="005A194D">
              <w:rPr>
                <w:rFonts w:eastAsia="Calibri"/>
                <w:lang w:eastAsia="en-US"/>
              </w:rPr>
              <w:t>trends</w:t>
            </w:r>
            <w:proofErr w:type="spellEnd"/>
            <w:r w:rsidRPr="005A194D">
              <w:rPr>
                <w:rFonts w:eastAsia="Calibri"/>
                <w:lang w:eastAsia="en-US"/>
              </w:rPr>
              <w:t xml:space="preserve"> in </w:t>
            </w:r>
            <w:proofErr w:type="spellStart"/>
            <w:r w:rsidRPr="005A194D">
              <w:rPr>
                <w:rFonts w:eastAsia="Calibri"/>
                <w:lang w:eastAsia="en-US"/>
              </w:rPr>
              <w:t>Eastern</w:t>
            </w:r>
            <w:proofErr w:type="spellEnd"/>
            <w:r w:rsidRPr="005A194D">
              <w:rPr>
                <w:rFonts w:eastAsia="Calibri"/>
                <w:lang w:eastAsia="en-US"/>
              </w:rPr>
              <w:t xml:space="preserve"> </w:t>
            </w:r>
            <w:proofErr w:type="spellStart"/>
            <w:r w:rsidRPr="005A194D">
              <w:rPr>
                <w:rFonts w:eastAsia="Calibri"/>
                <w:lang w:eastAsia="en-US"/>
              </w:rPr>
              <w:t>Europe</w:t>
            </w:r>
            <w:proofErr w:type="spellEnd"/>
            <w:r w:rsidRPr="005A194D">
              <w:rPr>
                <w:rFonts w:eastAsia="Calibri"/>
                <w:lang w:eastAsia="en-US"/>
              </w:rPr>
              <w:t xml:space="preserve"> and Design </w:t>
            </w:r>
            <w:proofErr w:type="spellStart"/>
            <w:r w:rsidRPr="005A194D">
              <w:rPr>
                <w:rFonts w:eastAsia="Calibri"/>
                <w:lang w:eastAsia="en-US"/>
              </w:rPr>
              <w:t>education</w:t>
            </w:r>
            <w:proofErr w:type="spellEnd"/>
            <w:r w:rsidRPr="005A194D">
              <w:rPr>
                <w:rFonts w:eastAsia="Calibri"/>
                <w:lang w:eastAsia="en-US"/>
              </w:rPr>
              <w:t xml:space="preserve"> in </w:t>
            </w:r>
            <w:proofErr w:type="spellStart"/>
            <w:r w:rsidRPr="005A194D">
              <w:rPr>
                <w:rFonts w:eastAsia="Calibri"/>
                <w:lang w:eastAsia="en-US"/>
              </w:rPr>
              <w:t>the</w:t>
            </w:r>
            <w:proofErr w:type="spellEnd"/>
            <w:r w:rsidRPr="005A194D">
              <w:rPr>
                <w:rFonts w:eastAsia="Calibri"/>
                <w:lang w:eastAsia="en-US"/>
              </w:rPr>
              <w:t xml:space="preserve"> Czech Republic“  </w:t>
            </w:r>
          </w:p>
          <w:p w14:paraId="75E437CA" w14:textId="77777777" w:rsidR="00D468E8" w:rsidRPr="005A194D" w:rsidRDefault="00D468E8" w:rsidP="00D468E8">
            <w:pPr>
              <w:pStyle w:val="Odstavecseseznamem2"/>
              <w:tabs>
                <w:tab w:val="left" w:pos="397"/>
                <w:tab w:val="left" w:pos="1134"/>
                <w:tab w:val="left" w:pos="1417"/>
                <w:tab w:val="left" w:pos="1587"/>
              </w:tabs>
              <w:ind w:left="57" w:right="57"/>
              <w:rPr>
                <w:rFonts w:eastAsia="Calibri"/>
                <w:lang w:eastAsia="en-US"/>
              </w:rPr>
            </w:pPr>
            <w:proofErr w:type="spellStart"/>
            <w:r w:rsidRPr="005A194D">
              <w:rPr>
                <w:rFonts w:eastAsia="Calibri"/>
                <w:lang w:eastAsia="en-US"/>
              </w:rPr>
              <w:t>Fo</w:t>
            </w:r>
            <w:proofErr w:type="spellEnd"/>
            <w:r w:rsidRPr="005A194D">
              <w:rPr>
                <w:rFonts w:eastAsia="Calibri"/>
                <w:lang w:eastAsia="en-US"/>
              </w:rPr>
              <w:t xml:space="preserve"> </w:t>
            </w:r>
            <w:proofErr w:type="spellStart"/>
            <w:r w:rsidRPr="005A194D">
              <w:rPr>
                <w:rFonts w:eastAsia="Calibri"/>
                <w:lang w:eastAsia="en-US"/>
              </w:rPr>
              <w:t>Guang</w:t>
            </w:r>
            <w:proofErr w:type="spellEnd"/>
            <w:r w:rsidRPr="005A194D">
              <w:rPr>
                <w:rFonts w:eastAsia="Calibri"/>
                <w:lang w:eastAsia="en-US"/>
              </w:rPr>
              <w:t xml:space="preserve"> University, </w:t>
            </w:r>
            <w:proofErr w:type="spellStart"/>
            <w:r w:rsidRPr="005A194D">
              <w:rPr>
                <w:rFonts w:eastAsia="Calibri"/>
                <w:lang w:eastAsia="en-US"/>
              </w:rPr>
              <w:t>Jiaoxi</w:t>
            </w:r>
            <w:proofErr w:type="spellEnd"/>
            <w:r w:rsidRPr="005A194D">
              <w:rPr>
                <w:rFonts w:eastAsia="Calibri"/>
                <w:lang w:eastAsia="en-US"/>
              </w:rPr>
              <w:t xml:space="preserve"> </w:t>
            </w:r>
            <w:proofErr w:type="spellStart"/>
            <w:r w:rsidRPr="005A194D">
              <w:rPr>
                <w:rFonts w:eastAsia="Calibri"/>
                <w:lang w:eastAsia="en-US"/>
              </w:rPr>
              <w:t>Township</w:t>
            </w:r>
            <w:proofErr w:type="spellEnd"/>
            <w:r w:rsidRPr="005A194D">
              <w:rPr>
                <w:rFonts w:eastAsia="Calibri"/>
                <w:lang w:eastAsia="en-US"/>
              </w:rPr>
              <w:t xml:space="preserve">, </w:t>
            </w:r>
            <w:proofErr w:type="spellStart"/>
            <w:r w:rsidRPr="005A194D">
              <w:rPr>
                <w:rFonts w:eastAsia="Calibri"/>
                <w:lang w:eastAsia="en-US"/>
              </w:rPr>
              <w:t>Yilan</w:t>
            </w:r>
            <w:proofErr w:type="spellEnd"/>
            <w:r w:rsidRPr="005A194D">
              <w:rPr>
                <w:rFonts w:eastAsia="Calibri"/>
                <w:lang w:eastAsia="en-US"/>
              </w:rPr>
              <w:t xml:space="preserve"> </w:t>
            </w:r>
            <w:proofErr w:type="spellStart"/>
            <w:r w:rsidRPr="005A194D">
              <w:rPr>
                <w:rFonts w:eastAsia="Calibri"/>
                <w:lang w:eastAsia="en-US"/>
              </w:rPr>
              <w:t>County</w:t>
            </w:r>
            <w:proofErr w:type="spellEnd"/>
            <w:r w:rsidRPr="005A194D">
              <w:rPr>
                <w:rFonts w:eastAsia="Calibri"/>
                <w:lang w:eastAsia="en-US"/>
              </w:rPr>
              <w:t xml:space="preserve"> (TWN) přednáška „New </w:t>
            </w:r>
            <w:proofErr w:type="spellStart"/>
            <w:r w:rsidRPr="005A194D">
              <w:rPr>
                <w:rFonts w:eastAsia="Calibri"/>
                <w:lang w:eastAsia="en-US"/>
              </w:rPr>
              <w:t>Approaches</w:t>
            </w:r>
            <w:proofErr w:type="spellEnd"/>
            <w:r w:rsidRPr="005A194D">
              <w:rPr>
                <w:rFonts w:eastAsia="Calibri"/>
                <w:lang w:eastAsia="en-US"/>
              </w:rPr>
              <w:t xml:space="preserve"> in design – </w:t>
            </w:r>
            <w:proofErr w:type="spellStart"/>
            <w:r w:rsidRPr="005A194D">
              <w:rPr>
                <w:rFonts w:eastAsia="Calibri"/>
                <w:lang w:eastAsia="en-US"/>
              </w:rPr>
              <w:t>focus</w:t>
            </w:r>
            <w:proofErr w:type="spellEnd"/>
            <w:r w:rsidRPr="005A194D">
              <w:rPr>
                <w:rFonts w:eastAsia="Calibri"/>
                <w:lang w:eastAsia="en-US"/>
              </w:rPr>
              <w:t xml:space="preserve"> Czech Republic“ </w:t>
            </w:r>
          </w:p>
          <w:p w14:paraId="424F268E" w14:textId="16ABE727" w:rsidR="00BA2CE0" w:rsidRPr="007852AA" w:rsidRDefault="004B3E59" w:rsidP="00D468E8">
            <w:pPr>
              <w:pStyle w:val="paragraph"/>
              <w:spacing w:before="0" w:beforeAutospacing="0" w:after="0" w:afterAutospacing="0"/>
              <w:textAlignment w:val="baseline"/>
            </w:pPr>
            <w:r>
              <w:rPr>
                <w:rFonts w:eastAsia="Calibri"/>
                <w:color w:val="000000"/>
                <w:sz w:val="20"/>
                <w:szCs w:val="20"/>
                <w:lang w:eastAsia="en-US"/>
              </w:rPr>
              <w:t xml:space="preserve"> </w:t>
            </w:r>
            <w:r w:rsidR="00D468E8" w:rsidRPr="005A194D">
              <w:rPr>
                <w:rFonts w:eastAsia="Calibri"/>
                <w:color w:val="000000"/>
                <w:sz w:val="20"/>
                <w:szCs w:val="20"/>
                <w:lang w:eastAsia="en-US"/>
              </w:rPr>
              <w:t xml:space="preserve">2022/dva měsíce: ASP </w:t>
            </w:r>
            <w:proofErr w:type="spellStart"/>
            <w:r w:rsidR="00D468E8" w:rsidRPr="005A194D">
              <w:rPr>
                <w:rFonts w:eastAsia="Calibri"/>
                <w:color w:val="000000"/>
                <w:sz w:val="20"/>
                <w:szCs w:val="20"/>
                <w:lang w:eastAsia="en-US"/>
              </w:rPr>
              <w:t>Wroclaw</w:t>
            </w:r>
            <w:proofErr w:type="spellEnd"/>
            <w:r w:rsidR="00D468E8" w:rsidRPr="005A194D">
              <w:rPr>
                <w:rFonts w:eastAsia="Calibri"/>
                <w:color w:val="000000"/>
                <w:sz w:val="20"/>
                <w:szCs w:val="20"/>
                <w:lang w:eastAsia="en-US"/>
              </w:rPr>
              <w:t xml:space="preserve"> (PL), mobilita OPVVV</w:t>
            </w:r>
            <w:r w:rsidR="00D468E8" w:rsidRPr="00EA76A8">
              <w:rPr>
                <w:rStyle w:val="eop"/>
                <w:rFonts w:ascii="Times" w:hAnsi="Times" w:cs="Times"/>
              </w:rPr>
              <w:t> </w:t>
            </w:r>
            <w:r w:rsidR="00D468E8" w:rsidRPr="00FF3E41">
              <w:rPr>
                <w:rFonts w:ascii="Times" w:eastAsiaTheme="minorHAnsi" w:hAnsi="Times" w:cs="Apple LiGothic"/>
              </w:rPr>
              <w:t xml:space="preserve">            </w:t>
            </w:r>
          </w:p>
        </w:tc>
      </w:tr>
      <w:tr w:rsidR="00BA2CE0" w14:paraId="754A3288" w14:textId="77777777" w:rsidTr="00C2502D">
        <w:trPr>
          <w:cantSplit/>
          <w:trHeight w:val="470"/>
        </w:trPr>
        <w:tc>
          <w:tcPr>
            <w:tcW w:w="2516" w:type="dxa"/>
            <w:shd w:val="clear" w:color="auto" w:fill="F7CAAC"/>
          </w:tcPr>
          <w:p w14:paraId="5E8B1210" w14:textId="77777777" w:rsidR="00BA2CE0" w:rsidRDefault="00BA2CE0" w:rsidP="005133EF">
            <w:pPr>
              <w:jc w:val="both"/>
              <w:rPr>
                <w:b/>
              </w:rPr>
            </w:pPr>
            <w:r>
              <w:rPr>
                <w:b/>
              </w:rPr>
              <w:t xml:space="preserve">Podpis </w:t>
            </w:r>
          </w:p>
        </w:tc>
        <w:tc>
          <w:tcPr>
            <w:tcW w:w="4535" w:type="dxa"/>
            <w:gridSpan w:val="9"/>
          </w:tcPr>
          <w:p w14:paraId="1840E6BA" w14:textId="77777777" w:rsidR="00BA2CE0" w:rsidRDefault="00BA2CE0" w:rsidP="005133EF">
            <w:pPr>
              <w:jc w:val="both"/>
            </w:pPr>
            <w:r w:rsidRPr="0078180D">
              <w:t>Vladimír Kovařík</w:t>
            </w:r>
            <w:r>
              <w:t xml:space="preserve"> v. r.</w:t>
            </w:r>
          </w:p>
        </w:tc>
        <w:tc>
          <w:tcPr>
            <w:tcW w:w="786" w:type="dxa"/>
            <w:gridSpan w:val="3"/>
            <w:shd w:val="clear" w:color="auto" w:fill="F7CAAC"/>
          </w:tcPr>
          <w:p w14:paraId="0CE02B2A" w14:textId="77777777" w:rsidR="00BA2CE0" w:rsidRDefault="00BA2CE0" w:rsidP="005133EF">
            <w:pPr>
              <w:jc w:val="both"/>
            </w:pPr>
            <w:r>
              <w:rPr>
                <w:b/>
              </w:rPr>
              <w:t>datum</w:t>
            </w:r>
          </w:p>
        </w:tc>
        <w:tc>
          <w:tcPr>
            <w:tcW w:w="2022" w:type="dxa"/>
            <w:gridSpan w:val="4"/>
          </w:tcPr>
          <w:p w14:paraId="0EE4A993" w14:textId="71237FD0" w:rsidR="00BA2CE0" w:rsidRDefault="00BA2CE0" w:rsidP="005133EF">
            <w:pPr>
              <w:jc w:val="both"/>
            </w:pPr>
            <w:r>
              <w:t>27. 11. 202</w:t>
            </w:r>
            <w:r w:rsidR="00836DFC">
              <w:t>4</w:t>
            </w:r>
          </w:p>
        </w:tc>
      </w:tr>
      <w:tr w:rsidR="000F7AF8" w14:paraId="6AD8746C" w14:textId="77777777" w:rsidTr="00076B32">
        <w:tc>
          <w:tcPr>
            <w:tcW w:w="9859" w:type="dxa"/>
            <w:gridSpan w:val="17"/>
            <w:tcBorders>
              <w:top w:val="single" w:sz="4" w:space="0" w:color="auto"/>
              <w:left w:val="single" w:sz="4" w:space="0" w:color="auto"/>
              <w:bottom w:val="double" w:sz="4" w:space="0" w:color="auto"/>
              <w:right w:val="single" w:sz="4" w:space="0" w:color="auto"/>
            </w:tcBorders>
            <w:shd w:val="clear" w:color="auto" w:fill="BDD6EE"/>
          </w:tcPr>
          <w:p w14:paraId="70E0603A" w14:textId="1AF40F65" w:rsidR="000F7AF8" w:rsidRDefault="000F7AF8" w:rsidP="00076B32">
            <w:pPr>
              <w:jc w:val="both"/>
              <w:rPr>
                <w:b/>
                <w:sz w:val="28"/>
              </w:rPr>
            </w:pPr>
            <w:r>
              <w:rPr>
                <w:b/>
                <w:sz w:val="28"/>
              </w:rPr>
              <w:lastRenderedPageBreak/>
              <w:t>C-I – Personální zabezpečení</w:t>
            </w:r>
          </w:p>
        </w:tc>
      </w:tr>
      <w:tr w:rsidR="000F7AF8" w14:paraId="0963D78F" w14:textId="77777777" w:rsidTr="00076B32">
        <w:tc>
          <w:tcPr>
            <w:tcW w:w="2516" w:type="dxa"/>
            <w:tcBorders>
              <w:top w:val="double" w:sz="4" w:space="0" w:color="auto"/>
            </w:tcBorders>
            <w:shd w:val="clear" w:color="auto" w:fill="F7CAAC"/>
          </w:tcPr>
          <w:p w14:paraId="0CF74E0C" w14:textId="77777777" w:rsidR="000F7AF8" w:rsidRDefault="000F7AF8" w:rsidP="00076B32">
            <w:pPr>
              <w:jc w:val="both"/>
              <w:rPr>
                <w:b/>
              </w:rPr>
            </w:pPr>
            <w:r>
              <w:rPr>
                <w:b/>
              </w:rPr>
              <w:t>Vysoká škola</w:t>
            </w:r>
          </w:p>
        </w:tc>
        <w:tc>
          <w:tcPr>
            <w:tcW w:w="7343" w:type="dxa"/>
            <w:gridSpan w:val="16"/>
          </w:tcPr>
          <w:p w14:paraId="0679CAC0" w14:textId="77777777" w:rsidR="000F7AF8" w:rsidRDefault="000F7AF8" w:rsidP="00076B32">
            <w:pPr>
              <w:jc w:val="both"/>
            </w:pPr>
            <w:r w:rsidRPr="00461BA1">
              <w:t>Univerzita Tomáše Bati ve Zlíně</w:t>
            </w:r>
          </w:p>
        </w:tc>
      </w:tr>
      <w:tr w:rsidR="000F7AF8" w14:paraId="4F9879CC" w14:textId="77777777" w:rsidTr="00076B32">
        <w:tc>
          <w:tcPr>
            <w:tcW w:w="2516" w:type="dxa"/>
            <w:shd w:val="clear" w:color="auto" w:fill="F7CAAC"/>
          </w:tcPr>
          <w:p w14:paraId="56513814" w14:textId="77777777" w:rsidR="000F7AF8" w:rsidRDefault="000F7AF8" w:rsidP="00076B32">
            <w:pPr>
              <w:jc w:val="both"/>
              <w:rPr>
                <w:b/>
              </w:rPr>
            </w:pPr>
            <w:r>
              <w:rPr>
                <w:b/>
              </w:rPr>
              <w:t>Součást vysoké školy</w:t>
            </w:r>
          </w:p>
        </w:tc>
        <w:tc>
          <w:tcPr>
            <w:tcW w:w="7343" w:type="dxa"/>
            <w:gridSpan w:val="16"/>
          </w:tcPr>
          <w:p w14:paraId="04E13AC6" w14:textId="77777777" w:rsidR="000F7AF8" w:rsidRDefault="000F7AF8" w:rsidP="00076B32">
            <w:pPr>
              <w:jc w:val="both"/>
            </w:pPr>
            <w:r w:rsidRPr="00461BA1">
              <w:t xml:space="preserve">Fakulta </w:t>
            </w:r>
            <w:r>
              <w:t>multimediálních komunikací</w:t>
            </w:r>
          </w:p>
        </w:tc>
      </w:tr>
      <w:tr w:rsidR="000F7AF8" w14:paraId="46DBC957" w14:textId="77777777" w:rsidTr="00076B32">
        <w:tc>
          <w:tcPr>
            <w:tcW w:w="2516" w:type="dxa"/>
            <w:shd w:val="clear" w:color="auto" w:fill="F7CAAC"/>
          </w:tcPr>
          <w:p w14:paraId="278565F8" w14:textId="77777777" w:rsidR="000F7AF8" w:rsidRDefault="000F7AF8" w:rsidP="00076B32">
            <w:pPr>
              <w:jc w:val="both"/>
              <w:rPr>
                <w:b/>
              </w:rPr>
            </w:pPr>
            <w:r>
              <w:rPr>
                <w:b/>
              </w:rPr>
              <w:t>Název studijního programu</w:t>
            </w:r>
          </w:p>
        </w:tc>
        <w:tc>
          <w:tcPr>
            <w:tcW w:w="7343" w:type="dxa"/>
            <w:gridSpan w:val="16"/>
          </w:tcPr>
          <w:p w14:paraId="43A5B349" w14:textId="11B4304A" w:rsidR="000F7AF8" w:rsidRDefault="00E748C3" w:rsidP="00076B32">
            <w:pPr>
              <w:jc w:val="both"/>
            </w:pPr>
            <w:proofErr w:type="spellStart"/>
            <w:r w:rsidRPr="00E748C3">
              <w:t>Footwear</w:t>
            </w:r>
            <w:proofErr w:type="spellEnd"/>
            <w:r w:rsidRPr="00E748C3">
              <w:t xml:space="preserve"> Design</w:t>
            </w:r>
          </w:p>
        </w:tc>
      </w:tr>
      <w:tr w:rsidR="000F7AF8" w14:paraId="26F3341F" w14:textId="77777777" w:rsidTr="00C2502D">
        <w:tc>
          <w:tcPr>
            <w:tcW w:w="2516" w:type="dxa"/>
            <w:shd w:val="clear" w:color="auto" w:fill="F7CAAC"/>
          </w:tcPr>
          <w:p w14:paraId="78C7F5EE" w14:textId="77777777" w:rsidR="000F7AF8" w:rsidRDefault="000F7AF8" w:rsidP="00076B32">
            <w:pPr>
              <w:jc w:val="both"/>
              <w:rPr>
                <w:b/>
              </w:rPr>
            </w:pPr>
            <w:r>
              <w:rPr>
                <w:b/>
              </w:rPr>
              <w:t>Jméno a příjmení</w:t>
            </w:r>
          </w:p>
        </w:tc>
        <w:tc>
          <w:tcPr>
            <w:tcW w:w="4535" w:type="dxa"/>
            <w:gridSpan w:val="9"/>
          </w:tcPr>
          <w:p w14:paraId="2A3297CF" w14:textId="77777777" w:rsidR="000F7AF8" w:rsidRDefault="000F7AF8" w:rsidP="00076B32">
            <w:pPr>
              <w:jc w:val="both"/>
            </w:pPr>
            <w:r>
              <w:t xml:space="preserve">Lívia </w:t>
            </w:r>
            <w:proofErr w:type="spellStart"/>
            <w:r>
              <w:t>Kožušková</w:t>
            </w:r>
            <w:proofErr w:type="spellEnd"/>
          </w:p>
        </w:tc>
        <w:tc>
          <w:tcPr>
            <w:tcW w:w="709" w:type="dxa"/>
            <w:gridSpan w:val="2"/>
            <w:shd w:val="clear" w:color="auto" w:fill="F7CAAC"/>
          </w:tcPr>
          <w:p w14:paraId="71F6ACD9" w14:textId="77777777" w:rsidR="000F7AF8" w:rsidRDefault="000F7AF8" w:rsidP="00076B32">
            <w:pPr>
              <w:jc w:val="both"/>
              <w:rPr>
                <w:b/>
              </w:rPr>
            </w:pPr>
            <w:r>
              <w:rPr>
                <w:b/>
              </w:rPr>
              <w:t>Tituly</w:t>
            </w:r>
          </w:p>
        </w:tc>
        <w:tc>
          <w:tcPr>
            <w:tcW w:w="2099" w:type="dxa"/>
            <w:gridSpan w:val="5"/>
          </w:tcPr>
          <w:p w14:paraId="1F51FA11" w14:textId="77777777" w:rsidR="000F7AF8" w:rsidRDefault="000F7AF8" w:rsidP="00076B32">
            <w:pPr>
              <w:jc w:val="both"/>
            </w:pPr>
            <w:r>
              <w:t xml:space="preserve">Mgr. art., </w:t>
            </w:r>
            <w:proofErr w:type="spellStart"/>
            <w:r>
              <w:t>ArtD</w:t>
            </w:r>
            <w:proofErr w:type="spellEnd"/>
            <w:r>
              <w:t>.</w:t>
            </w:r>
          </w:p>
        </w:tc>
      </w:tr>
      <w:tr w:rsidR="000F7AF8" w14:paraId="10EFEFCD" w14:textId="77777777" w:rsidTr="00C2502D">
        <w:tc>
          <w:tcPr>
            <w:tcW w:w="2516" w:type="dxa"/>
            <w:shd w:val="clear" w:color="auto" w:fill="F7CAAC"/>
          </w:tcPr>
          <w:p w14:paraId="5B2349D9" w14:textId="77777777" w:rsidR="000F7AF8" w:rsidRDefault="000F7AF8" w:rsidP="00076B32">
            <w:pPr>
              <w:jc w:val="both"/>
              <w:rPr>
                <w:b/>
              </w:rPr>
            </w:pPr>
            <w:r>
              <w:rPr>
                <w:b/>
              </w:rPr>
              <w:t>Rok narození</w:t>
            </w:r>
          </w:p>
        </w:tc>
        <w:tc>
          <w:tcPr>
            <w:tcW w:w="829" w:type="dxa"/>
            <w:gridSpan w:val="3"/>
          </w:tcPr>
          <w:p w14:paraId="73D4F9B2" w14:textId="77777777" w:rsidR="000F7AF8" w:rsidRDefault="000F7AF8" w:rsidP="00076B32">
            <w:pPr>
              <w:jc w:val="both"/>
            </w:pPr>
            <w:r>
              <w:t>1987</w:t>
            </w:r>
          </w:p>
        </w:tc>
        <w:tc>
          <w:tcPr>
            <w:tcW w:w="1720" w:type="dxa"/>
            <w:shd w:val="clear" w:color="auto" w:fill="F7CAAC"/>
          </w:tcPr>
          <w:p w14:paraId="4C7C2922" w14:textId="77777777" w:rsidR="000F7AF8" w:rsidRDefault="000F7AF8" w:rsidP="00076B32">
            <w:pPr>
              <w:jc w:val="both"/>
              <w:rPr>
                <w:b/>
              </w:rPr>
            </w:pPr>
            <w:r>
              <w:rPr>
                <w:b/>
              </w:rPr>
              <w:t>typ vztahu k VŠ</w:t>
            </w:r>
          </w:p>
        </w:tc>
        <w:tc>
          <w:tcPr>
            <w:tcW w:w="992" w:type="dxa"/>
            <w:gridSpan w:val="4"/>
          </w:tcPr>
          <w:p w14:paraId="5242E6C6" w14:textId="23964B8F" w:rsidR="000F7AF8" w:rsidRDefault="000F7AF8" w:rsidP="00076B32">
            <w:pPr>
              <w:jc w:val="both"/>
            </w:pPr>
            <w:r>
              <w:t>pp</w:t>
            </w:r>
            <w:r w:rsidR="00F7478D">
              <w:t>.</w:t>
            </w:r>
          </w:p>
        </w:tc>
        <w:tc>
          <w:tcPr>
            <w:tcW w:w="994" w:type="dxa"/>
            <w:shd w:val="clear" w:color="auto" w:fill="F7CAAC"/>
          </w:tcPr>
          <w:p w14:paraId="6B9C2992" w14:textId="77777777" w:rsidR="000F7AF8" w:rsidRDefault="000F7AF8" w:rsidP="00076B32">
            <w:pPr>
              <w:jc w:val="both"/>
              <w:rPr>
                <w:b/>
              </w:rPr>
            </w:pPr>
            <w:r>
              <w:rPr>
                <w:b/>
              </w:rPr>
              <w:t>rozsah</w:t>
            </w:r>
          </w:p>
        </w:tc>
        <w:tc>
          <w:tcPr>
            <w:tcW w:w="709" w:type="dxa"/>
            <w:gridSpan w:val="2"/>
          </w:tcPr>
          <w:p w14:paraId="60F3B89A" w14:textId="77777777" w:rsidR="000F7AF8" w:rsidRDefault="000F7AF8" w:rsidP="00076B32">
            <w:pPr>
              <w:jc w:val="both"/>
            </w:pPr>
            <w:proofErr w:type="gramStart"/>
            <w:r>
              <w:t>40h</w:t>
            </w:r>
            <w:proofErr w:type="gramEnd"/>
            <w:r>
              <w:t>/t</w:t>
            </w:r>
          </w:p>
        </w:tc>
        <w:tc>
          <w:tcPr>
            <w:tcW w:w="709" w:type="dxa"/>
            <w:gridSpan w:val="3"/>
            <w:shd w:val="clear" w:color="auto" w:fill="F7CAAC"/>
          </w:tcPr>
          <w:p w14:paraId="00FDE1D0" w14:textId="77777777" w:rsidR="000F7AF8" w:rsidRDefault="000F7AF8" w:rsidP="00076B32">
            <w:pPr>
              <w:jc w:val="both"/>
              <w:rPr>
                <w:b/>
              </w:rPr>
            </w:pPr>
            <w:r>
              <w:rPr>
                <w:b/>
              </w:rPr>
              <w:t>do kdy</w:t>
            </w:r>
          </w:p>
        </w:tc>
        <w:tc>
          <w:tcPr>
            <w:tcW w:w="1390" w:type="dxa"/>
            <w:gridSpan w:val="2"/>
          </w:tcPr>
          <w:p w14:paraId="26CC9153" w14:textId="77777777" w:rsidR="000F7AF8" w:rsidRDefault="000F7AF8" w:rsidP="00076B32">
            <w:pPr>
              <w:jc w:val="both"/>
            </w:pPr>
            <w:r>
              <w:t>08/2025</w:t>
            </w:r>
          </w:p>
        </w:tc>
      </w:tr>
      <w:tr w:rsidR="000F7AF8" w14:paraId="25ADF530" w14:textId="77777777" w:rsidTr="00C2502D">
        <w:tc>
          <w:tcPr>
            <w:tcW w:w="5065" w:type="dxa"/>
            <w:gridSpan w:val="5"/>
            <w:shd w:val="clear" w:color="auto" w:fill="F7CAAC"/>
          </w:tcPr>
          <w:p w14:paraId="5FCF57DC" w14:textId="77777777" w:rsidR="000F7AF8" w:rsidRDefault="000F7AF8" w:rsidP="00076B32">
            <w:pPr>
              <w:jc w:val="both"/>
              <w:rPr>
                <w:b/>
              </w:rPr>
            </w:pPr>
            <w:r>
              <w:rPr>
                <w:b/>
              </w:rPr>
              <w:t>Typ vztahu na součásti VŠ, která uskutečňuje st. program</w:t>
            </w:r>
          </w:p>
        </w:tc>
        <w:tc>
          <w:tcPr>
            <w:tcW w:w="992" w:type="dxa"/>
            <w:gridSpan w:val="4"/>
          </w:tcPr>
          <w:p w14:paraId="306A86F3" w14:textId="57DD76E7" w:rsidR="000F7AF8" w:rsidRDefault="000F7AF8" w:rsidP="00076B32">
            <w:pPr>
              <w:jc w:val="both"/>
            </w:pPr>
            <w:r>
              <w:t>pp</w:t>
            </w:r>
            <w:r w:rsidR="00F7478D">
              <w:t>.</w:t>
            </w:r>
          </w:p>
        </w:tc>
        <w:tc>
          <w:tcPr>
            <w:tcW w:w="994" w:type="dxa"/>
            <w:shd w:val="clear" w:color="auto" w:fill="F7CAAC"/>
          </w:tcPr>
          <w:p w14:paraId="01C7E95B" w14:textId="77777777" w:rsidR="000F7AF8" w:rsidRDefault="000F7AF8" w:rsidP="00076B32">
            <w:pPr>
              <w:jc w:val="both"/>
              <w:rPr>
                <w:b/>
              </w:rPr>
            </w:pPr>
            <w:r>
              <w:rPr>
                <w:b/>
              </w:rPr>
              <w:t>rozsah</w:t>
            </w:r>
          </w:p>
        </w:tc>
        <w:tc>
          <w:tcPr>
            <w:tcW w:w="709" w:type="dxa"/>
            <w:gridSpan w:val="2"/>
          </w:tcPr>
          <w:p w14:paraId="6D4FE9B3" w14:textId="77777777" w:rsidR="000F7AF8" w:rsidRDefault="000F7AF8" w:rsidP="00076B32">
            <w:pPr>
              <w:jc w:val="both"/>
            </w:pPr>
            <w:proofErr w:type="gramStart"/>
            <w:r>
              <w:t>40h</w:t>
            </w:r>
            <w:proofErr w:type="gramEnd"/>
            <w:r>
              <w:t>/t</w:t>
            </w:r>
          </w:p>
        </w:tc>
        <w:tc>
          <w:tcPr>
            <w:tcW w:w="709" w:type="dxa"/>
            <w:gridSpan w:val="3"/>
            <w:shd w:val="clear" w:color="auto" w:fill="F7CAAC"/>
          </w:tcPr>
          <w:p w14:paraId="2DC5673A" w14:textId="77777777" w:rsidR="000F7AF8" w:rsidRDefault="000F7AF8" w:rsidP="00076B32">
            <w:pPr>
              <w:jc w:val="both"/>
              <w:rPr>
                <w:b/>
              </w:rPr>
            </w:pPr>
            <w:r>
              <w:rPr>
                <w:b/>
              </w:rPr>
              <w:t>do kdy</w:t>
            </w:r>
          </w:p>
        </w:tc>
        <w:tc>
          <w:tcPr>
            <w:tcW w:w="1390" w:type="dxa"/>
            <w:gridSpan w:val="2"/>
          </w:tcPr>
          <w:p w14:paraId="0915D58B" w14:textId="77777777" w:rsidR="000F7AF8" w:rsidRDefault="000F7AF8" w:rsidP="00076B32">
            <w:pPr>
              <w:jc w:val="both"/>
            </w:pPr>
            <w:r>
              <w:t>08/2025</w:t>
            </w:r>
          </w:p>
        </w:tc>
      </w:tr>
      <w:tr w:rsidR="000F7AF8" w14:paraId="0814D222" w14:textId="77777777" w:rsidTr="00C2502D">
        <w:tc>
          <w:tcPr>
            <w:tcW w:w="6057" w:type="dxa"/>
            <w:gridSpan w:val="9"/>
            <w:shd w:val="clear" w:color="auto" w:fill="F7CAAC"/>
          </w:tcPr>
          <w:p w14:paraId="1DA3F50D" w14:textId="77777777" w:rsidR="000F7AF8" w:rsidRDefault="000F7AF8" w:rsidP="00076B32">
            <w:pPr>
              <w:jc w:val="both"/>
            </w:pPr>
            <w:r>
              <w:rPr>
                <w:b/>
              </w:rPr>
              <w:t>Další současná působení jako akademický pracovník na jiných VŠ</w:t>
            </w:r>
          </w:p>
        </w:tc>
        <w:tc>
          <w:tcPr>
            <w:tcW w:w="1703" w:type="dxa"/>
            <w:gridSpan w:val="3"/>
            <w:shd w:val="clear" w:color="auto" w:fill="F7CAAC"/>
          </w:tcPr>
          <w:p w14:paraId="35FCB98F" w14:textId="77777777" w:rsidR="000F7AF8" w:rsidRDefault="000F7AF8" w:rsidP="00076B32">
            <w:pPr>
              <w:jc w:val="both"/>
              <w:rPr>
                <w:b/>
              </w:rPr>
            </w:pPr>
            <w:r>
              <w:rPr>
                <w:b/>
              </w:rPr>
              <w:t xml:space="preserve">typ </w:t>
            </w:r>
            <w:proofErr w:type="spellStart"/>
            <w:r>
              <w:rPr>
                <w:b/>
              </w:rPr>
              <w:t>prac</w:t>
            </w:r>
            <w:proofErr w:type="spellEnd"/>
            <w:r>
              <w:rPr>
                <w:b/>
              </w:rPr>
              <w:t>. vztahu</w:t>
            </w:r>
          </w:p>
        </w:tc>
        <w:tc>
          <w:tcPr>
            <w:tcW w:w="2099" w:type="dxa"/>
            <w:gridSpan w:val="5"/>
            <w:shd w:val="clear" w:color="auto" w:fill="F7CAAC"/>
          </w:tcPr>
          <w:p w14:paraId="3B676184" w14:textId="77777777" w:rsidR="000F7AF8" w:rsidRDefault="000F7AF8" w:rsidP="00076B32">
            <w:pPr>
              <w:jc w:val="both"/>
              <w:rPr>
                <w:b/>
              </w:rPr>
            </w:pPr>
            <w:r>
              <w:rPr>
                <w:b/>
              </w:rPr>
              <w:t>rozsah</w:t>
            </w:r>
          </w:p>
        </w:tc>
      </w:tr>
      <w:tr w:rsidR="000F7AF8" w14:paraId="05B3B226" w14:textId="77777777" w:rsidTr="00C2502D">
        <w:tc>
          <w:tcPr>
            <w:tcW w:w="6057" w:type="dxa"/>
            <w:gridSpan w:val="9"/>
          </w:tcPr>
          <w:p w14:paraId="21CE1947" w14:textId="77777777" w:rsidR="000F7AF8" w:rsidRDefault="000F7AF8" w:rsidP="00076B32">
            <w:pPr>
              <w:jc w:val="both"/>
            </w:pPr>
          </w:p>
        </w:tc>
        <w:tc>
          <w:tcPr>
            <w:tcW w:w="1703" w:type="dxa"/>
            <w:gridSpan w:val="3"/>
          </w:tcPr>
          <w:p w14:paraId="7AAC71BC" w14:textId="77777777" w:rsidR="000F7AF8" w:rsidRDefault="000F7AF8" w:rsidP="00076B32">
            <w:pPr>
              <w:jc w:val="both"/>
            </w:pPr>
          </w:p>
        </w:tc>
        <w:tc>
          <w:tcPr>
            <w:tcW w:w="2099" w:type="dxa"/>
            <w:gridSpan w:val="5"/>
          </w:tcPr>
          <w:p w14:paraId="44943B4C" w14:textId="77777777" w:rsidR="000F7AF8" w:rsidRDefault="000F7AF8" w:rsidP="00076B32">
            <w:pPr>
              <w:jc w:val="both"/>
            </w:pPr>
          </w:p>
        </w:tc>
      </w:tr>
      <w:tr w:rsidR="00E0523D" w14:paraId="4198B23B" w14:textId="77777777" w:rsidTr="00C2502D">
        <w:tc>
          <w:tcPr>
            <w:tcW w:w="6057" w:type="dxa"/>
            <w:gridSpan w:val="9"/>
          </w:tcPr>
          <w:p w14:paraId="43603F23" w14:textId="77777777" w:rsidR="00E0523D" w:rsidRDefault="00E0523D" w:rsidP="00076B32">
            <w:pPr>
              <w:jc w:val="both"/>
            </w:pPr>
          </w:p>
        </w:tc>
        <w:tc>
          <w:tcPr>
            <w:tcW w:w="1703" w:type="dxa"/>
            <w:gridSpan w:val="3"/>
          </w:tcPr>
          <w:p w14:paraId="5E62E7C5" w14:textId="77777777" w:rsidR="00E0523D" w:rsidRDefault="00E0523D" w:rsidP="00076B32">
            <w:pPr>
              <w:jc w:val="both"/>
            </w:pPr>
          </w:p>
        </w:tc>
        <w:tc>
          <w:tcPr>
            <w:tcW w:w="2099" w:type="dxa"/>
            <w:gridSpan w:val="5"/>
          </w:tcPr>
          <w:p w14:paraId="13626A67" w14:textId="77777777" w:rsidR="00E0523D" w:rsidRDefault="00E0523D" w:rsidP="00076B32">
            <w:pPr>
              <w:jc w:val="both"/>
            </w:pPr>
          </w:p>
        </w:tc>
      </w:tr>
      <w:tr w:rsidR="00E0523D" w14:paraId="22FF5CC1" w14:textId="77777777" w:rsidTr="00C2502D">
        <w:tc>
          <w:tcPr>
            <w:tcW w:w="6057" w:type="dxa"/>
            <w:gridSpan w:val="9"/>
          </w:tcPr>
          <w:p w14:paraId="1819709B" w14:textId="77777777" w:rsidR="00E0523D" w:rsidRDefault="00E0523D" w:rsidP="00076B32">
            <w:pPr>
              <w:jc w:val="both"/>
            </w:pPr>
          </w:p>
        </w:tc>
        <w:tc>
          <w:tcPr>
            <w:tcW w:w="1703" w:type="dxa"/>
            <w:gridSpan w:val="3"/>
          </w:tcPr>
          <w:p w14:paraId="2301B7C9" w14:textId="77777777" w:rsidR="00E0523D" w:rsidRDefault="00E0523D" w:rsidP="00076B32">
            <w:pPr>
              <w:jc w:val="both"/>
            </w:pPr>
          </w:p>
        </w:tc>
        <w:tc>
          <w:tcPr>
            <w:tcW w:w="2099" w:type="dxa"/>
            <w:gridSpan w:val="5"/>
          </w:tcPr>
          <w:p w14:paraId="13F46CD1" w14:textId="77777777" w:rsidR="00E0523D" w:rsidRDefault="00E0523D" w:rsidP="00076B32">
            <w:pPr>
              <w:jc w:val="both"/>
            </w:pPr>
          </w:p>
        </w:tc>
      </w:tr>
      <w:tr w:rsidR="000F7AF8" w14:paraId="1A064DA1" w14:textId="77777777" w:rsidTr="00C2502D">
        <w:tc>
          <w:tcPr>
            <w:tcW w:w="6057" w:type="dxa"/>
            <w:gridSpan w:val="9"/>
          </w:tcPr>
          <w:p w14:paraId="59C5FF9F" w14:textId="77777777" w:rsidR="000F7AF8" w:rsidRDefault="000F7AF8" w:rsidP="00076B32">
            <w:pPr>
              <w:jc w:val="both"/>
            </w:pPr>
          </w:p>
        </w:tc>
        <w:tc>
          <w:tcPr>
            <w:tcW w:w="1703" w:type="dxa"/>
            <w:gridSpan w:val="3"/>
          </w:tcPr>
          <w:p w14:paraId="1BEC49DC" w14:textId="77777777" w:rsidR="000F7AF8" w:rsidRDefault="000F7AF8" w:rsidP="00076B32">
            <w:pPr>
              <w:jc w:val="both"/>
            </w:pPr>
          </w:p>
        </w:tc>
        <w:tc>
          <w:tcPr>
            <w:tcW w:w="2099" w:type="dxa"/>
            <w:gridSpan w:val="5"/>
          </w:tcPr>
          <w:p w14:paraId="52DA4141" w14:textId="77777777" w:rsidR="000F7AF8" w:rsidRDefault="000F7AF8" w:rsidP="00076B32">
            <w:pPr>
              <w:jc w:val="both"/>
            </w:pPr>
          </w:p>
        </w:tc>
      </w:tr>
      <w:tr w:rsidR="000F7AF8" w14:paraId="7C645B36" w14:textId="77777777" w:rsidTr="00076B32">
        <w:tc>
          <w:tcPr>
            <w:tcW w:w="9859" w:type="dxa"/>
            <w:gridSpan w:val="17"/>
            <w:shd w:val="clear" w:color="auto" w:fill="F7CAAC"/>
          </w:tcPr>
          <w:p w14:paraId="7EDCEC5B" w14:textId="77777777" w:rsidR="000F7AF8" w:rsidRDefault="000F7AF8" w:rsidP="00076B32">
            <w:pPr>
              <w:jc w:val="both"/>
            </w:pPr>
            <w:r>
              <w:rPr>
                <w:b/>
              </w:rPr>
              <w:t>Předměty příslušného studijního programu a způsob zapojení do jejich výuky, příp. další zapojení do uskutečňování studijního programu</w:t>
            </w:r>
          </w:p>
        </w:tc>
      </w:tr>
      <w:tr w:rsidR="000F7AF8" w:rsidRPr="002827C6" w14:paraId="3A1D5954" w14:textId="77777777" w:rsidTr="00076B32">
        <w:trPr>
          <w:trHeight w:val="182"/>
        </w:trPr>
        <w:tc>
          <w:tcPr>
            <w:tcW w:w="9859" w:type="dxa"/>
            <w:gridSpan w:val="17"/>
            <w:tcBorders>
              <w:top w:val="nil"/>
            </w:tcBorders>
          </w:tcPr>
          <w:p w14:paraId="310C2612" w14:textId="77777777" w:rsidR="000F7AF8" w:rsidRPr="002827C6" w:rsidRDefault="000F7AF8" w:rsidP="00076B32">
            <w:pPr>
              <w:jc w:val="both"/>
            </w:pPr>
            <w:r>
              <w:t>Kresebná praktika 1-4 (garant předmětu, cvičící)</w:t>
            </w:r>
          </w:p>
        </w:tc>
      </w:tr>
      <w:tr w:rsidR="000F7AF8" w:rsidRPr="002827C6" w14:paraId="6E1F5590" w14:textId="77777777" w:rsidTr="00076B32">
        <w:trPr>
          <w:trHeight w:val="340"/>
        </w:trPr>
        <w:tc>
          <w:tcPr>
            <w:tcW w:w="9859" w:type="dxa"/>
            <w:gridSpan w:val="17"/>
            <w:tcBorders>
              <w:top w:val="nil"/>
            </w:tcBorders>
            <w:shd w:val="clear" w:color="auto" w:fill="FBD4B4"/>
          </w:tcPr>
          <w:p w14:paraId="12F8CEB9" w14:textId="77777777" w:rsidR="000F7AF8" w:rsidRPr="002827C6" w:rsidRDefault="000F7AF8" w:rsidP="00076B32">
            <w:pPr>
              <w:jc w:val="both"/>
              <w:rPr>
                <w:b/>
              </w:rPr>
            </w:pPr>
            <w:r w:rsidRPr="002827C6">
              <w:rPr>
                <w:b/>
              </w:rPr>
              <w:t>Zapojení do výuky v dalších studijních programech na téže vysoké škole (pouze u garantů ZT a PZ předmětů)</w:t>
            </w:r>
          </w:p>
        </w:tc>
      </w:tr>
      <w:tr w:rsidR="000F7AF8" w:rsidRPr="002827C6" w14:paraId="21A89100" w14:textId="77777777" w:rsidTr="00C2502D">
        <w:trPr>
          <w:trHeight w:val="340"/>
        </w:trPr>
        <w:tc>
          <w:tcPr>
            <w:tcW w:w="2795" w:type="dxa"/>
            <w:gridSpan w:val="3"/>
            <w:tcBorders>
              <w:top w:val="nil"/>
            </w:tcBorders>
          </w:tcPr>
          <w:p w14:paraId="432264A8" w14:textId="77777777" w:rsidR="000F7AF8" w:rsidRPr="002827C6" w:rsidRDefault="000F7AF8" w:rsidP="00076B32">
            <w:pPr>
              <w:rPr>
                <w:b/>
              </w:rPr>
            </w:pPr>
            <w:r w:rsidRPr="002827C6">
              <w:rPr>
                <w:b/>
              </w:rPr>
              <w:t>Název studijního předmětu</w:t>
            </w:r>
          </w:p>
        </w:tc>
        <w:tc>
          <w:tcPr>
            <w:tcW w:w="2412" w:type="dxa"/>
            <w:gridSpan w:val="3"/>
            <w:tcBorders>
              <w:top w:val="nil"/>
            </w:tcBorders>
          </w:tcPr>
          <w:p w14:paraId="197C57E0" w14:textId="77777777" w:rsidR="000F7AF8" w:rsidRPr="002827C6" w:rsidRDefault="000F7AF8" w:rsidP="00076B32">
            <w:pPr>
              <w:rPr>
                <w:b/>
              </w:rPr>
            </w:pPr>
            <w:r w:rsidRPr="002827C6">
              <w:rPr>
                <w:b/>
              </w:rPr>
              <w:t>Název studijního programu</w:t>
            </w:r>
          </w:p>
        </w:tc>
        <w:tc>
          <w:tcPr>
            <w:tcW w:w="567" w:type="dxa"/>
            <w:gridSpan w:val="2"/>
            <w:tcBorders>
              <w:top w:val="nil"/>
            </w:tcBorders>
          </w:tcPr>
          <w:p w14:paraId="5243F3DB" w14:textId="77777777" w:rsidR="000F7AF8" w:rsidRPr="002827C6" w:rsidRDefault="000F7AF8" w:rsidP="00076B32">
            <w:pPr>
              <w:rPr>
                <w:b/>
              </w:rPr>
            </w:pPr>
            <w:r w:rsidRPr="002827C6">
              <w:rPr>
                <w:b/>
              </w:rPr>
              <w:t>Sem.</w:t>
            </w:r>
          </w:p>
        </w:tc>
        <w:tc>
          <w:tcPr>
            <w:tcW w:w="1912" w:type="dxa"/>
            <w:gridSpan w:val="3"/>
            <w:tcBorders>
              <w:top w:val="nil"/>
            </w:tcBorders>
          </w:tcPr>
          <w:p w14:paraId="13EEFD57" w14:textId="77777777" w:rsidR="000F7AF8" w:rsidRPr="002827C6" w:rsidRDefault="000F7AF8" w:rsidP="00076B32">
            <w:pPr>
              <w:rPr>
                <w:b/>
              </w:rPr>
            </w:pPr>
            <w:r w:rsidRPr="002827C6">
              <w:rPr>
                <w:b/>
              </w:rPr>
              <w:t>Role ve výuce daného předmětu</w:t>
            </w:r>
          </w:p>
        </w:tc>
        <w:tc>
          <w:tcPr>
            <w:tcW w:w="2173" w:type="dxa"/>
            <w:gridSpan w:val="6"/>
            <w:tcBorders>
              <w:top w:val="nil"/>
            </w:tcBorders>
          </w:tcPr>
          <w:p w14:paraId="5279B1D8" w14:textId="77777777" w:rsidR="000F7AF8" w:rsidRPr="002827C6" w:rsidRDefault="000F7AF8" w:rsidP="00076B32">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7AF8" w:rsidRPr="00461AFF" w14:paraId="1848550F" w14:textId="77777777" w:rsidTr="00C2502D">
        <w:trPr>
          <w:trHeight w:val="285"/>
        </w:trPr>
        <w:tc>
          <w:tcPr>
            <w:tcW w:w="2795" w:type="dxa"/>
            <w:gridSpan w:val="3"/>
            <w:tcBorders>
              <w:top w:val="nil"/>
            </w:tcBorders>
          </w:tcPr>
          <w:p w14:paraId="5ACF6532" w14:textId="77777777" w:rsidR="000F7AF8" w:rsidRPr="00984E8C" w:rsidRDefault="000F7AF8" w:rsidP="00076B32">
            <w:pPr>
              <w:rPr>
                <w:color w:val="FF0000"/>
                <w:highlight w:val="yellow"/>
              </w:rPr>
            </w:pPr>
          </w:p>
        </w:tc>
        <w:tc>
          <w:tcPr>
            <w:tcW w:w="2412" w:type="dxa"/>
            <w:gridSpan w:val="3"/>
            <w:tcBorders>
              <w:top w:val="nil"/>
            </w:tcBorders>
          </w:tcPr>
          <w:p w14:paraId="616A11D8" w14:textId="77777777" w:rsidR="000F7AF8" w:rsidRPr="00461AFF" w:rsidRDefault="000F7AF8" w:rsidP="00076B32">
            <w:pPr>
              <w:rPr>
                <w:color w:val="FF0000"/>
              </w:rPr>
            </w:pPr>
          </w:p>
        </w:tc>
        <w:tc>
          <w:tcPr>
            <w:tcW w:w="567" w:type="dxa"/>
            <w:gridSpan w:val="2"/>
            <w:tcBorders>
              <w:top w:val="nil"/>
            </w:tcBorders>
          </w:tcPr>
          <w:p w14:paraId="3D3B6DC6" w14:textId="77777777" w:rsidR="000F7AF8" w:rsidRPr="00461AFF" w:rsidRDefault="000F7AF8" w:rsidP="00076B32">
            <w:pPr>
              <w:rPr>
                <w:color w:val="FF0000"/>
              </w:rPr>
            </w:pPr>
          </w:p>
        </w:tc>
        <w:tc>
          <w:tcPr>
            <w:tcW w:w="1912" w:type="dxa"/>
            <w:gridSpan w:val="3"/>
            <w:tcBorders>
              <w:top w:val="nil"/>
            </w:tcBorders>
          </w:tcPr>
          <w:p w14:paraId="2BEF2AC2" w14:textId="77777777" w:rsidR="000F7AF8" w:rsidRPr="00461AFF" w:rsidRDefault="000F7AF8" w:rsidP="00076B32">
            <w:pPr>
              <w:rPr>
                <w:color w:val="FF0000"/>
              </w:rPr>
            </w:pPr>
          </w:p>
        </w:tc>
        <w:tc>
          <w:tcPr>
            <w:tcW w:w="2173" w:type="dxa"/>
            <w:gridSpan w:val="6"/>
            <w:tcBorders>
              <w:top w:val="nil"/>
            </w:tcBorders>
          </w:tcPr>
          <w:p w14:paraId="1148288D" w14:textId="77777777" w:rsidR="000F7AF8" w:rsidRPr="00461AFF" w:rsidRDefault="000F7AF8" w:rsidP="00076B32">
            <w:pPr>
              <w:rPr>
                <w:color w:val="FF0000"/>
              </w:rPr>
            </w:pPr>
          </w:p>
        </w:tc>
      </w:tr>
      <w:tr w:rsidR="000F7AF8" w:rsidRPr="00461AFF" w14:paraId="18EFF5F9" w14:textId="77777777" w:rsidTr="00C2502D">
        <w:trPr>
          <w:trHeight w:val="284"/>
        </w:trPr>
        <w:tc>
          <w:tcPr>
            <w:tcW w:w="2795" w:type="dxa"/>
            <w:gridSpan w:val="3"/>
            <w:tcBorders>
              <w:top w:val="nil"/>
            </w:tcBorders>
          </w:tcPr>
          <w:p w14:paraId="29F3DDE4" w14:textId="77777777" w:rsidR="000F7AF8" w:rsidRPr="00984E8C" w:rsidRDefault="000F7AF8" w:rsidP="00076B32">
            <w:pPr>
              <w:rPr>
                <w:color w:val="FF0000"/>
                <w:highlight w:val="yellow"/>
              </w:rPr>
            </w:pPr>
          </w:p>
        </w:tc>
        <w:tc>
          <w:tcPr>
            <w:tcW w:w="2412" w:type="dxa"/>
            <w:gridSpan w:val="3"/>
            <w:tcBorders>
              <w:top w:val="nil"/>
            </w:tcBorders>
          </w:tcPr>
          <w:p w14:paraId="0B944B93" w14:textId="77777777" w:rsidR="000F7AF8" w:rsidRPr="00461AFF" w:rsidRDefault="000F7AF8" w:rsidP="00076B32">
            <w:pPr>
              <w:rPr>
                <w:color w:val="FF0000"/>
              </w:rPr>
            </w:pPr>
          </w:p>
        </w:tc>
        <w:tc>
          <w:tcPr>
            <w:tcW w:w="567" w:type="dxa"/>
            <w:gridSpan w:val="2"/>
            <w:tcBorders>
              <w:top w:val="nil"/>
            </w:tcBorders>
          </w:tcPr>
          <w:p w14:paraId="5323EE6A" w14:textId="77777777" w:rsidR="000F7AF8" w:rsidRPr="00461AFF" w:rsidRDefault="000F7AF8" w:rsidP="00076B32">
            <w:pPr>
              <w:rPr>
                <w:color w:val="FF0000"/>
              </w:rPr>
            </w:pPr>
          </w:p>
        </w:tc>
        <w:tc>
          <w:tcPr>
            <w:tcW w:w="1912" w:type="dxa"/>
            <w:gridSpan w:val="3"/>
            <w:tcBorders>
              <w:top w:val="nil"/>
            </w:tcBorders>
          </w:tcPr>
          <w:p w14:paraId="247E3233" w14:textId="77777777" w:rsidR="000F7AF8" w:rsidRPr="00461AFF" w:rsidRDefault="000F7AF8" w:rsidP="00076B32">
            <w:pPr>
              <w:rPr>
                <w:color w:val="FF0000"/>
              </w:rPr>
            </w:pPr>
          </w:p>
        </w:tc>
        <w:tc>
          <w:tcPr>
            <w:tcW w:w="2173" w:type="dxa"/>
            <w:gridSpan w:val="6"/>
            <w:tcBorders>
              <w:top w:val="nil"/>
            </w:tcBorders>
          </w:tcPr>
          <w:p w14:paraId="18589244" w14:textId="77777777" w:rsidR="000F7AF8" w:rsidRPr="00461AFF" w:rsidRDefault="000F7AF8" w:rsidP="00076B32">
            <w:pPr>
              <w:rPr>
                <w:color w:val="FF0000"/>
              </w:rPr>
            </w:pPr>
          </w:p>
        </w:tc>
      </w:tr>
      <w:tr w:rsidR="000F7AF8" w14:paraId="73FB899E" w14:textId="77777777" w:rsidTr="00076B32">
        <w:tc>
          <w:tcPr>
            <w:tcW w:w="9859" w:type="dxa"/>
            <w:gridSpan w:val="17"/>
            <w:shd w:val="clear" w:color="auto" w:fill="F7CAAC"/>
          </w:tcPr>
          <w:p w14:paraId="48BC1EEF" w14:textId="77777777" w:rsidR="000F7AF8" w:rsidRDefault="000F7AF8" w:rsidP="00076B32">
            <w:pPr>
              <w:jc w:val="both"/>
            </w:pPr>
            <w:r>
              <w:rPr>
                <w:b/>
              </w:rPr>
              <w:t xml:space="preserve">Údaje o vzdělání na VŠ </w:t>
            </w:r>
          </w:p>
        </w:tc>
      </w:tr>
      <w:tr w:rsidR="000F7AF8" w:rsidRPr="00984E8C" w14:paraId="21346BDD" w14:textId="77777777" w:rsidTr="00FB253C">
        <w:trPr>
          <w:trHeight w:val="471"/>
        </w:trPr>
        <w:tc>
          <w:tcPr>
            <w:tcW w:w="9859" w:type="dxa"/>
            <w:gridSpan w:val="17"/>
          </w:tcPr>
          <w:p w14:paraId="13DB6797" w14:textId="7BF3C9E0" w:rsidR="000F7AF8" w:rsidRDefault="000F7AF8" w:rsidP="00076B32">
            <w:pPr>
              <w:rPr>
                <w:bCs/>
              </w:rPr>
            </w:pPr>
            <w:r w:rsidRPr="00984E8C">
              <w:rPr>
                <w:bCs/>
              </w:rPr>
              <w:t>2017</w:t>
            </w:r>
            <w:r>
              <w:rPr>
                <w:bCs/>
              </w:rPr>
              <w:t>:</w:t>
            </w:r>
            <w:r w:rsidRPr="00984E8C">
              <w:rPr>
                <w:bCs/>
              </w:rPr>
              <w:t xml:space="preserve"> Slovenská technická Univerzita</w:t>
            </w:r>
            <w:r>
              <w:rPr>
                <w:bCs/>
              </w:rPr>
              <w:t xml:space="preserve"> Bratislava</w:t>
            </w:r>
            <w:r w:rsidRPr="00984E8C">
              <w:rPr>
                <w:bCs/>
              </w:rPr>
              <w:t xml:space="preserve">, </w:t>
            </w:r>
            <w:r>
              <w:rPr>
                <w:bCs/>
              </w:rPr>
              <w:t>F</w:t>
            </w:r>
            <w:r w:rsidRPr="00984E8C">
              <w:rPr>
                <w:bCs/>
              </w:rPr>
              <w:t>akulta architektury</w:t>
            </w:r>
            <w:r>
              <w:rPr>
                <w:bCs/>
              </w:rPr>
              <w:t xml:space="preserve"> </w:t>
            </w:r>
            <w:r w:rsidRPr="00984E8C">
              <w:rPr>
                <w:bCs/>
              </w:rPr>
              <w:t xml:space="preserve">a dizajnu – Ústav </w:t>
            </w:r>
            <w:r>
              <w:rPr>
                <w:bCs/>
              </w:rPr>
              <w:t>i</w:t>
            </w:r>
            <w:r w:rsidRPr="00984E8C">
              <w:rPr>
                <w:bCs/>
              </w:rPr>
              <w:t xml:space="preserve">nteriéru a </w:t>
            </w:r>
            <w:proofErr w:type="spellStart"/>
            <w:r>
              <w:rPr>
                <w:bCs/>
              </w:rPr>
              <w:t>v</w:t>
            </w:r>
            <w:r w:rsidRPr="00984E8C">
              <w:rPr>
                <w:bCs/>
              </w:rPr>
              <w:t>ýstavníctva</w:t>
            </w:r>
            <w:proofErr w:type="spellEnd"/>
            <w:r>
              <w:rPr>
                <w:bCs/>
              </w:rPr>
              <w:t xml:space="preserve">, </w:t>
            </w:r>
            <w:proofErr w:type="spellStart"/>
            <w:r>
              <w:rPr>
                <w:bCs/>
              </w:rPr>
              <w:t>ArtD</w:t>
            </w:r>
            <w:proofErr w:type="spellEnd"/>
            <w:r>
              <w:rPr>
                <w:bCs/>
              </w:rPr>
              <w:t>.</w:t>
            </w:r>
          </w:p>
          <w:p w14:paraId="6321C2A0" w14:textId="529497DA" w:rsidR="000F7AF8" w:rsidRPr="00984E8C" w:rsidRDefault="000F7AF8" w:rsidP="00076B32">
            <w:pPr>
              <w:rPr>
                <w:bCs/>
              </w:rPr>
            </w:pPr>
            <w:r>
              <w:rPr>
                <w:bCs/>
              </w:rPr>
              <w:t xml:space="preserve">2012: Vysoká škola výtvarných </w:t>
            </w:r>
            <w:proofErr w:type="spellStart"/>
            <w:r>
              <w:rPr>
                <w:bCs/>
              </w:rPr>
              <w:t>umení</w:t>
            </w:r>
            <w:proofErr w:type="spellEnd"/>
            <w:r>
              <w:rPr>
                <w:bCs/>
              </w:rPr>
              <w:t xml:space="preserve"> Bratislava, odbor: Grafika a </w:t>
            </w:r>
            <w:proofErr w:type="spellStart"/>
            <w:r>
              <w:rPr>
                <w:bCs/>
              </w:rPr>
              <w:t>iné</w:t>
            </w:r>
            <w:proofErr w:type="spellEnd"/>
            <w:r>
              <w:rPr>
                <w:bCs/>
              </w:rPr>
              <w:t xml:space="preserve"> </w:t>
            </w:r>
            <w:proofErr w:type="spellStart"/>
            <w:r>
              <w:rPr>
                <w:bCs/>
              </w:rPr>
              <w:t>médiá</w:t>
            </w:r>
            <w:proofErr w:type="spellEnd"/>
            <w:r>
              <w:rPr>
                <w:bCs/>
              </w:rPr>
              <w:t>, Mgr. art.</w:t>
            </w:r>
          </w:p>
        </w:tc>
      </w:tr>
      <w:tr w:rsidR="000F7AF8" w14:paraId="637D292E" w14:textId="77777777" w:rsidTr="00076B32">
        <w:tc>
          <w:tcPr>
            <w:tcW w:w="9859" w:type="dxa"/>
            <w:gridSpan w:val="17"/>
            <w:shd w:val="clear" w:color="auto" w:fill="F7CAAC"/>
          </w:tcPr>
          <w:p w14:paraId="731ABACC" w14:textId="77777777" w:rsidR="000F7AF8" w:rsidRDefault="000F7AF8" w:rsidP="00076B32">
            <w:pPr>
              <w:jc w:val="both"/>
              <w:rPr>
                <w:b/>
              </w:rPr>
            </w:pPr>
            <w:r>
              <w:rPr>
                <w:b/>
              </w:rPr>
              <w:t>Údaje o odborném působení od absolvování VŠ</w:t>
            </w:r>
          </w:p>
        </w:tc>
      </w:tr>
      <w:tr w:rsidR="000F7AF8" w:rsidRPr="009B6AE3" w14:paraId="56EF9575" w14:textId="77777777" w:rsidTr="00076B32">
        <w:trPr>
          <w:trHeight w:val="1090"/>
        </w:trPr>
        <w:tc>
          <w:tcPr>
            <w:tcW w:w="9859" w:type="dxa"/>
            <w:gridSpan w:val="17"/>
          </w:tcPr>
          <w:p w14:paraId="53A1BA54" w14:textId="48AD3E68" w:rsidR="000F7AF8" w:rsidRDefault="000F7AF8" w:rsidP="00076B32">
            <w:pPr>
              <w:rPr>
                <w:color w:val="000000" w:themeColor="text1"/>
              </w:rPr>
            </w:pPr>
            <w:proofErr w:type="gramStart"/>
            <w:r w:rsidRPr="0056189A">
              <w:rPr>
                <w:color w:val="000000" w:themeColor="text1"/>
              </w:rPr>
              <w:t>2021</w:t>
            </w:r>
            <w:r>
              <w:rPr>
                <w:color w:val="000000" w:themeColor="text1"/>
              </w:rPr>
              <w:t>-dosud</w:t>
            </w:r>
            <w:proofErr w:type="gramEnd"/>
            <w:r>
              <w:rPr>
                <w:color w:val="000000" w:themeColor="text1"/>
              </w:rPr>
              <w:t>: Součást t</w:t>
            </w:r>
            <w:r w:rsidR="006617A7">
              <w:rPr>
                <w:color w:val="000000" w:themeColor="text1"/>
              </w:rPr>
              <w:t>ý</w:t>
            </w:r>
            <w:r>
              <w:rPr>
                <w:color w:val="000000" w:themeColor="text1"/>
              </w:rPr>
              <w:t xml:space="preserve">mu </w:t>
            </w:r>
            <w:proofErr w:type="spellStart"/>
            <w:r>
              <w:rPr>
                <w:color w:val="000000" w:themeColor="text1"/>
              </w:rPr>
              <w:t>Figurama</w:t>
            </w:r>
            <w:proofErr w:type="spellEnd"/>
            <w:r>
              <w:rPr>
                <w:color w:val="000000" w:themeColor="text1"/>
              </w:rPr>
              <w:t xml:space="preserve">. Spolek výtvarníku. </w:t>
            </w:r>
          </w:p>
          <w:p w14:paraId="7E760293" w14:textId="77777777" w:rsidR="000F7AF8" w:rsidRDefault="000F7AF8" w:rsidP="00076B32">
            <w:pPr>
              <w:rPr>
                <w:color w:val="000000" w:themeColor="text1"/>
              </w:rPr>
            </w:pPr>
            <w:proofErr w:type="gramStart"/>
            <w:r w:rsidRPr="0056189A">
              <w:rPr>
                <w:color w:val="000000" w:themeColor="text1"/>
              </w:rPr>
              <w:t>2021</w:t>
            </w:r>
            <w:r>
              <w:rPr>
                <w:color w:val="000000" w:themeColor="text1"/>
              </w:rPr>
              <w:t>-dosud</w:t>
            </w:r>
            <w:proofErr w:type="gramEnd"/>
            <w:r>
              <w:rPr>
                <w:color w:val="000000" w:themeColor="text1"/>
              </w:rPr>
              <w:t xml:space="preserve">: </w:t>
            </w:r>
            <w:r w:rsidRPr="0056189A">
              <w:rPr>
                <w:color w:val="000000" w:themeColor="text1"/>
              </w:rPr>
              <w:t>Univerzita Tomáše Bati</w:t>
            </w:r>
            <w:r>
              <w:rPr>
                <w:color w:val="000000" w:themeColor="text1"/>
              </w:rPr>
              <w:t xml:space="preserve"> ve Zlíně</w:t>
            </w:r>
            <w:r w:rsidRPr="0056189A">
              <w:rPr>
                <w:color w:val="000000" w:themeColor="text1"/>
              </w:rPr>
              <w:t xml:space="preserve">, </w:t>
            </w:r>
            <w:r>
              <w:rPr>
                <w:color w:val="000000" w:themeColor="text1"/>
              </w:rPr>
              <w:t>F</w:t>
            </w:r>
            <w:r w:rsidRPr="0056189A">
              <w:rPr>
                <w:color w:val="000000" w:themeColor="text1"/>
              </w:rPr>
              <w:t>akulta multimediálních komunikací, odborná asistentka</w:t>
            </w:r>
          </w:p>
          <w:p w14:paraId="104DCE58" w14:textId="77777777" w:rsidR="000F7AF8" w:rsidRPr="0056189A" w:rsidRDefault="000F7AF8" w:rsidP="00076B32">
            <w:pPr>
              <w:rPr>
                <w:color w:val="000000" w:themeColor="text1"/>
              </w:rPr>
            </w:pPr>
            <w:proofErr w:type="gramStart"/>
            <w:r w:rsidRPr="0056189A">
              <w:rPr>
                <w:color w:val="000000" w:themeColor="text1"/>
              </w:rPr>
              <w:t>201</w:t>
            </w:r>
            <w:r>
              <w:rPr>
                <w:color w:val="000000" w:themeColor="text1"/>
              </w:rPr>
              <w:t>3-dosud</w:t>
            </w:r>
            <w:proofErr w:type="gramEnd"/>
            <w:r>
              <w:rPr>
                <w:color w:val="000000" w:themeColor="text1"/>
              </w:rPr>
              <w:t xml:space="preserve">: </w:t>
            </w:r>
            <w:r w:rsidRPr="0056189A">
              <w:rPr>
                <w:color w:val="000000" w:themeColor="text1"/>
              </w:rPr>
              <w:t xml:space="preserve">Grafická </w:t>
            </w:r>
            <w:proofErr w:type="spellStart"/>
            <w:r w:rsidRPr="0056189A">
              <w:rPr>
                <w:color w:val="000000" w:themeColor="text1"/>
              </w:rPr>
              <w:t>dizajnérka</w:t>
            </w:r>
            <w:proofErr w:type="spellEnd"/>
            <w:r w:rsidRPr="0056189A">
              <w:rPr>
                <w:color w:val="000000" w:themeColor="text1"/>
              </w:rPr>
              <w:t xml:space="preserve"> v rámci </w:t>
            </w:r>
            <w:proofErr w:type="spellStart"/>
            <w:r w:rsidRPr="0056189A">
              <w:rPr>
                <w:color w:val="000000" w:themeColor="text1"/>
              </w:rPr>
              <w:t>vydavateľstva</w:t>
            </w:r>
            <w:proofErr w:type="spellEnd"/>
            <w:r w:rsidRPr="0056189A">
              <w:rPr>
                <w:color w:val="000000" w:themeColor="text1"/>
              </w:rPr>
              <w:t xml:space="preserve"> </w:t>
            </w:r>
            <w:proofErr w:type="spellStart"/>
            <w:r w:rsidRPr="0056189A">
              <w:rPr>
                <w:color w:val="000000" w:themeColor="text1"/>
              </w:rPr>
              <w:t>Ars</w:t>
            </w:r>
            <w:proofErr w:type="spellEnd"/>
            <w:r w:rsidRPr="0056189A">
              <w:rPr>
                <w:color w:val="000000" w:themeColor="text1"/>
              </w:rPr>
              <w:t xml:space="preserve"> Poetica, grafická úprava </w:t>
            </w:r>
            <w:proofErr w:type="spellStart"/>
            <w:r w:rsidRPr="0056189A">
              <w:rPr>
                <w:color w:val="000000" w:themeColor="text1"/>
              </w:rPr>
              <w:t>tlačovín</w:t>
            </w:r>
            <w:proofErr w:type="spellEnd"/>
            <w:r w:rsidRPr="0056189A">
              <w:rPr>
                <w:color w:val="000000" w:themeColor="text1"/>
              </w:rPr>
              <w:t xml:space="preserve">, web, </w:t>
            </w:r>
            <w:proofErr w:type="spellStart"/>
            <w:r w:rsidRPr="0056189A">
              <w:rPr>
                <w:color w:val="000000" w:themeColor="text1"/>
              </w:rPr>
              <w:t>príprava</w:t>
            </w:r>
            <w:proofErr w:type="spellEnd"/>
            <w:r w:rsidRPr="0056189A">
              <w:rPr>
                <w:color w:val="000000" w:themeColor="text1"/>
              </w:rPr>
              <w:t xml:space="preserve"> festivalu </w:t>
            </w:r>
            <w:proofErr w:type="spellStart"/>
            <w:r w:rsidRPr="0056189A">
              <w:rPr>
                <w:color w:val="000000" w:themeColor="text1"/>
              </w:rPr>
              <w:t>Ars</w:t>
            </w:r>
            <w:proofErr w:type="spellEnd"/>
            <w:r w:rsidRPr="0056189A">
              <w:rPr>
                <w:color w:val="000000" w:themeColor="text1"/>
              </w:rPr>
              <w:t xml:space="preserve"> Poetica, </w:t>
            </w:r>
            <w:proofErr w:type="spellStart"/>
            <w:r w:rsidRPr="0056189A">
              <w:rPr>
                <w:color w:val="000000" w:themeColor="text1"/>
              </w:rPr>
              <w:t>knižný</w:t>
            </w:r>
            <w:proofErr w:type="spellEnd"/>
            <w:r w:rsidRPr="0056189A">
              <w:rPr>
                <w:color w:val="000000" w:themeColor="text1"/>
              </w:rPr>
              <w:t xml:space="preserve"> dizajn</w:t>
            </w:r>
          </w:p>
          <w:p w14:paraId="13F1D313" w14:textId="77777777" w:rsidR="000F7AF8" w:rsidRPr="0056189A" w:rsidRDefault="000F7AF8" w:rsidP="00076B32">
            <w:pPr>
              <w:rPr>
                <w:color w:val="000000" w:themeColor="text1"/>
              </w:rPr>
            </w:pPr>
            <w:proofErr w:type="gramStart"/>
            <w:r w:rsidRPr="0056189A">
              <w:rPr>
                <w:color w:val="000000" w:themeColor="text1"/>
              </w:rPr>
              <w:t>2018</w:t>
            </w:r>
            <w:r>
              <w:rPr>
                <w:color w:val="000000" w:themeColor="text1"/>
              </w:rPr>
              <w:t>-dosud</w:t>
            </w:r>
            <w:proofErr w:type="gramEnd"/>
            <w:r>
              <w:rPr>
                <w:color w:val="000000" w:themeColor="text1"/>
              </w:rPr>
              <w:t xml:space="preserve">: </w:t>
            </w:r>
            <w:r w:rsidRPr="0056189A">
              <w:rPr>
                <w:color w:val="000000" w:themeColor="text1"/>
              </w:rPr>
              <w:t xml:space="preserve">PARTI s.r.o., dizajn scény festivalu </w:t>
            </w:r>
            <w:proofErr w:type="spellStart"/>
            <w:r w:rsidRPr="0056189A">
              <w:rPr>
                <w:color w:val="000000" w:themeColor="text1"/>
              </w:rPr>
              <w:t>Východná</w:t>
            </w:r>
            <w:proofErr w:type="spellEnd"/>
            <w:r w:rsidRPr="0056189A">
              <w:rPr>
                <w:color w:val="000000" w:themeColor="text1"/>
              </w:rPr>
              <w:t xml:space="preserve">, grafika, </w:t>
            </w:r>
            <w:proofErr w:type="spellStart"/>
            <w:r w:rsidRPr="0056189A">
              <w:rPr>
                <w:color w:val="000000" w:themeColor="text1"/>
              </w:rPr>
              <w:t>scénografia</w:t>
            </w:r>
            <w:proofErr w:type="spellEnd"/>
            <w:r w:rsidRPr="0056189A">
              <w:rPr>
                <w:color w:val="000000" w:themeColor="text1"/>
              </w:rPr>
              <w:t xml:space="preserve">, dizajn, </w:t>
            </w:r>
            <w:proofErr w:type="spellStart"/>
            <w:r w:rsidRPr="0056189A">
              <w:rPr>
                <w:color w:val="000000" w:themeColor="text1"/>
              </w:rPr>
              <w:t>realizácia</w:t>
            </w:r>
            <w:proofErr w:type="spellEnd"/>
          </w:p>
          <w:p w14:paraId="3F3B2FDB" w14:textId="77777777" w:rsidR="000F7AF8" w:rsidRDefault="000F7AF8" w:rsidP="00076B32">
            <w:pPr>
              <w:rPr>
                <w:color w:val="000000" w:themeColor="text1"/>
              </w:rPr>
            </w:pPr>
            <w:r w:rsidRPr="0056189A">
              <w:rPr>
                <w:color w:val="000000" w:themeColor="text1"/>
              </w:rPr>
              <w:t>2015-2017</w:t>
            </w:r>
            <w:r>
              <w:rPr>
                <w:color w:val="000000" w:themeColor="text1"/>
              </w:rPr>
              <w:t xml:space="preserve">: </w:t>
            </w:r>
            <w:r w:rsidRPr="0056189A">
              <w:rPr>
                <w:color w:val="000000" w:themeColor="text1"/>
              </w:rPr>
              <w:t>Slovenská technická Univerzita v </w:t>
            </w:r>
            <w:proofErr w:type="spellStart"/>
            <w:r w:rsidRPr="0056189A">
              <w:rPr>
                <w:color w:val="000000" w:themeColor="text1"/>
              </w:rPr>
              <w:t>Bratislave</w:t>
            </w:r>
            <w:proofErr w:type="spellEnd"/>
            <w:r w:rsidRPr="0056189A">
              <w:rPr>
                <w:color w:val="000000" w:themeColor="text1"/>
              </w:rPr>
              <w:t xml:space="preserve">, Fakulta </w:t>
            </w:r>
            <w:proofErr w:type="spellStart"/>
            <w:r w:rsidRPr="0056189A">
              <w:rPr>
                <w:color w:val="000000" w:themeColor="text1"/>
              </w:rPr>
              <w:t>architektúry</w:t>
            </w:r>
            <w:proofErr w:type="spellEnd"/>
            <w:r w:rsidRPr="0056189A">
              <w:rPr>
                <w:color w:val="000000" w:themeColor="text1"/>
              </w:rPr>
              <w:t xml:space="preserve"> a dizajnu, Ústav </w:t>
            </w:r>
            <w:proofErr w:type="spellStart"/>
            <w:r w:rsidRPr="0056189A">
              <w:rPr>
                <w:color w:val="000000" w:themeColor="text1"/>
              </w:rPr>
              <w:t>výtvarnej</w:t>
            </w:r>
            <w:proofErr w:type="spellEnd"/>
            <w:r w:rsidRPr="0056189A">
              <w:rPr>
                <w:color w:val="000000" w:themeColor="text1"/>
              </w:rPr>
              <w:t xml:space="preserve"> tvorby </w:t>
            </w:r>
          </w:p>
          <w:p w14:paraId="5CA7C7FD" w14:textId="77777777" w:rsidR="000F7AF8" w:rsidRPr="0056189A" w:rsidRDefault="000F7AF8" w:rsidP="00076B32">
            <w:pPr>
              <w:rPr>
                <w:color w:val="000000" w:themeColor="text1"/>
              </w:rPr>
            </w:pPr>
            <w:r w:rsidRPr="0056189A">
              <w:rPr>
                <w:color w:val="000000" w:themeColor="text1"/>
              </w:rPr>
              <w:t xml:space="preserve">a multimédií, </w:t>
            </w:r>
            <w:proofErr w:type="spellStart"/>
            <w:r w:rsidRPr="0056189A">
              <w:rPr>
                <w:color w:val="000000" w:themeColor="text1"/>
              </w:rPr>
              <w:t>externý</w:t>
            </w:r>
            <w:proofErr w:type="spellEnd"/>
            <w:r w:rsidRPr="0056189A">
              <w:rPr>
                <w:color w:val="000000" w:themeColor="text1"/>
              </w:rPr>
              <w:t xml:space="preserve"> </w:t>
            </w:r>
            <w:proofErr w:type="spellStart"/>
            <w:r w:rsidRPr="0056189A">
              <w:rPr>
                <w:color w:val="000000" w:themeColor="text1"/>
              </w:rPr>
              <w:t>zamestnanec</w:t>
            </w:r>
            <w:proofErr w:type="spellEnd"/>
          </w:p>
          <w:p w14:paraId="2BB0102D" w14:textId="77777777" w:rsidR="000F7AF8" w:rsidRPr="0056189A" w:rsidRDefault="000F7AF8" w:rsidP="00076B32">
            <w:pPr>
              <w:rPr>
                <w:color w:val="000000" w:themeColor="text1"/>
              </w:rPr>
            </w:pPr>
            <w:r w:rsidRPr="0056189A">
              <w:rPr>
                <w:color w:val="000000" w:themeColor="text1"/>
              </w:rPr>
              <w:t>2013</w:t>
            </w:r>
            <w:r>
              <w:rPr>
                <w:color w:val="000000" w:themeColor="text1"/>
              </w:rPr>
              <w:t>-</w:t>
            </w:r>
            <w:r w:rsidRPr="0056189A">
              <w:rPr>
                <w:color w:val="000000" w:themeColor="text1"/>
              </w:rPr>
              <w:t>2021</w:t>
            </w:r>
            <w:r>
              <w:rPr>
                <w:color w:val="000000" w:themeColor="text1"/>
              </w:rPr>
              <w:t xml:space="preserve">: </w:t>
            </w:r>
            <w:r w:rsidRPr="0056189A">
              <w:rPr>
                <w:color w:val="000000" w:themeColor="text1"/>
              </w:rPr>
              <w:t>Slovenská technická Univerzita v </w:t>
            </w:r>
            <w:proofErr w:type="spellStart"/>
            <w:r w:rsidRPr="0056189A">
              <w:rPr>
                <w:color w:val="000000" w:themeColor="text1"/>
              </w:rPr>
              <w:t>Bratislave</w:t>
            </w:r>
            <w:proofErr w:type="spellEnd"/>
            <w:r w:rsidRPr="0056189A">
              <w:rPr>
                <w:color w:val="000000" w:themeColor="text1"/>
              </w:rPr>
              <w:t xml:space="preserve">, Fakulta </w:t>
            </w:r>
            <w:proofErr w:type="spellStart"/>
            <w:r w:rsidRPr="0056189A">
              <w:rPr>
                <w:color w:val="000000" w:themeColor="text1"/>
              </w:rPr>
              <w:t>architektúry</w:t>
            </w:r>
            <w:proofErr w:type="spellEnd"/>
            <w:r w:rsidRPr="0056189A">
              <w:rPr>
                <w:color w:val="000000" w:themeColor="text1"/>
              </w:rPr>
              <w:t xml:space="preserve"> a dizajnu, Ústav architektury a </w:t>
            </w:r>
            <w:proofErr w:type="spellStart"/>
            <w:r w:rsidRPr="0056189A">
              <w:rPr>
                <w:color w:val="000000" w:themeColor="text1"/>
              </w:rPr>
              <w:t>občianskych</w:t>
            </w:r>
            <w:proofErr w:type="spellEnd"/>
            <w:r w:rsidRPr="0056189A">
              <w:rPr>
                <w:color w:val="000000" w:themeColor="text1"/>
              </w:rPr>
              <w:t xml:space="preserve"> budov, </w:t>
            </w:r>
            <w:proofErr w:type="spellStart"/>
            <w:r w:rsidRPr="0056189A">
              <w:rPr>
                <w:color w:val="000000" w:themeColor="text1"/>
              </w:rPr>
              <w:t>externý</w:t>
            </w:r>
            <w:proofErr w:type="spellEnd"/>
            <w:r w:rsidRPr="0056189A">
              <w:rPr>
                <w:color w:val="000000" w:themeColor="text1"/>
              </w:rPr>
              <w:t xml:space="preserve"> </w:t>
            </w:r>
            <w:proofErr w:type="spellStart"/>
            <w:r w:rsidRPr="0056189A">
              <w:rPr>
                <w:color w:val="000000" w:themeColor="text1"/>
              </w:rPr>
              <w:t>zamestnanec</w:t>
            </w:r>
            <w:proofErr w:type="spellEnd"/>
          </w:p>
          <w:p w14:paraId="1C694AF8" w14:textId="77777777" w:rsidR="000F7AF8" w:rsidRPr="0056189A" w:rsidRDefault="000F7AF8" w:rsidP="00076B32">
            <w:pPr>
              <w:rPr>
                <w:color w:val="000000" w:themeColor="text1"/>
              </w:rPr>
            </w:pPr>
            <w:r w:rsidRPr="0056189A">
              <w:rPr>
                <w:color w:val="000000" w:themeColor="text1"/>
              </w:rPr>
              <w:t>2013</w:t>
            </w:r>
            <w:r>
              <w:rPr>
                <w:color w:val="000000" w:themeColor="text1"/>
              </w:rPr>
              <w:t>-</w:t>
            </w:r>
            <w:r w:rsidRPr="0056189A">
              <w:rPr>
                <w:color w:val="000000" w:themeColor="text1"/>
              </w:rPr>
              <w:t>2019</w:t>
            </w:r>
            <w:r>
              <w:rPr>
                <w:color w:val="000000" w:themeColor="text1"/>
              </w:rPr>
              <w:t xml:space="preserve">: </w:t>
            </w:r>
            <w:r w:rsidRPr="0056189A">
              <w:rPr>
                <w:color w:val="000000" w:themeColor="text1"/>
              </w:rPr>
              <w:t xml:space="preserve">Lektorka </w:t>
            </w:r>
            <w:proofErr w:type="spellStart"/>
            <w:r w:rsidRPr="0056189A">
              <w:rPr>
                <w:color w:val="000000" w:themeColor="text1"/>
              </w:rPr>
              <w:t>súkromného</w:t>
            </w:r>
            <w:proofErr w:type="spellEnd"/>
            <w:r w:rsidRPr="0056189A">
              <w:rPr>
                <w:color w:val="000000" w:themeColor="text1"/>
              </w:rPr>
              <w:t xml:space="preserve"> </w:t>
            </w:r>
            <w:proofErr w:type="spellStart"/>
            <w:r w:rsidRPr="0056189A">
              <w:rPr>
                <w:color w:val="000000" w:themeColor="text1"/>
              </w:rPr>
              <w:t>umeleckého</w:t>
            </w:r>
            <w:proofErr w:type="spellEnd"/>
            <w:r w:rsidRPr="0056189A">
              <w:rPr>
                <w:color w:val="000000" w:themeColor="text1"/>
              </w:rPr>
              <w:t xml:space="preserve"> Ateliéru Amulet, </w:t>
            </w:r>
            <w:proofErr w:type="spellStart"/>
            <w:r w:rsidRPr="0056189A">
              <w:rPr>
                <w:color w:val="000000" w:themeColor="text1"/>
              </w:rPr>
              <w:t>príprava</w:t>
            </w:r>
            <w:proofErr w:type="spellEnd"/>
            <w:r w:rsidRPr="0056189A">
              <w:rPr>
                <w:color w:val="000000" w:themeColor="text1"/>
              </w:rPr>
              <w:t xml:space="preserve"> </w:t>
            </w:r>
            <w:proofErr w:type="spellStart"/>
            <w:r w:rsidRPr="0056189A">
              <w:rPr>
                <w:color w:val="000000" w:themeColor="text1"/>
              </w:rPr>
              <w:t>eventov</w:t>
            </w:r>
            <w:proofErr w:type="spellEnd"/>
            <w:r w:rsidRPr="0056189A">
              <w:rPr>
                <w:color w:val="000000" w:themeColor="text1"/>
              </w:rPr>
              <w:t xml:space="preserve">, </w:t>
            </w:r>
            <w:proofErr w:type="spellStart"/>
            <w:r w:rsidRPr="0056189A">
              <w:rPr>
                <w:color w:val="000000" w:themeColor="text1"/>
              </w:rPr>
              <w:t>teambuildingov</w:t>
            </w:r>
            <w:proofErr w:type="spellEnd"/>
            <w:r w:rsidRPr="0056189A">
              <w:rPr>
                <w:color w:val="000000" w:themeColor="text1"/>
              </w:rPr>
              <w:t xml:space="preserve">, </w:t>
            </w:r>
            <w:proofErr w:type="spellStart"/>
            <w:r w:rsidRPr="0056189A">
              <w:rPr>
                <w:color w:val="000000" w:themeColor="text1"/>
              </w:rPr>
              <w:t>workshopov</w:t>
            </w:r>
            <w:proofErr w:type="spellEnd"/>
            <w:r w:rsidRPr="0056189A">
              <w:rPr>
                <w:color w:val="000000" w:themeColor="text1"/>
              </w:rPr>
              <w:t>, Bratislava</w:t>
            </w:r>
          </w:p>
          <w:p w14:paraId="0E6DBD8D" w14:textId="77777777" w:rsidR="000F7AF8" w:rsidRPr="0056189A" w:rsidRDefault="000F7AF8" w:rsidP="00076B32">
            <w:pPr>
              <w:rPr>
                <w:color w:val="000000" w:themeColor="text1"/>
              </w:rPr>
            </w:pPr>
            <w:r w:rsidRPr="0056189A">
              <w:rPr>
                <w:color w:val="000000" w:themeColor="text1"/>
              </w:rPr>
              <w:t>2013</w:t>
            </w:r>
            <w:r>
              <w:rPr>
                <w:color w:val="000000" w:themeColor="text1"/>
              </w:rPr>
              <w:t xml:space="preserve">: </w:t>
            </w:r>
            <w:r w:rsidRPr="0056189A">
              <w:rPr>
                <w:color w:val="000000" w:themeColor="text1"/>
              </w:rPr>
              <w:t xml:space="preserve">Základná umělecká škola Ľudovíta </w:t>
            </w:r>
            <w:proofErr w:type="spellStart"/>
            <w:r w:rsidRPr="0056189A">
              <w:rPr>
                <w:color w:val="000000" w:themeColor="text1"/>
              </w:rPr>
              <w:t>Rajtera</w:t>
            </w:r>
            <w:proofErr w:type="spellEnd"/>
            <w:r w:rsidRPr="0056189A">
              <w:rPr>
                <w:color w:val="000000" w:themeColor="text1"/>
              </w:rPr>
              <w:t xml:space="preserve">, Bratislava, učitelka </w:t>
            </w:r>
            <w:proofErr w:type="spellStart"/>
            <w:r w:rsidRPr="0056189A">
              <w:rPr>
                <w:color w:val="000000" w:themeColor="text1"/>
              </w:rPr>
              <w:t>výtvarnej</w:t>
            </w:r>
            <w:proofErr w:type="spellEnd"/>
            <w:r w:rsidRPr="0056189A">
              <w:rPr>
                <w:color w:val="000000" w:themeColor="text1"/>
              </w:rPr>
              <w:t xml:space="preserve"> výchovy</w:t>
            </w:r>
          </w:p>
          <w:p w14:paraId="230D7934" w14:textId="77777777" w:rsidR="000F7AF8" w:rsidRPr="009B6AE3" w:rsidRDefault="000F7AF8" w:rsidP="00076B32">
            <w:pPr>
              <w:rPr>
                <w:color w:val="FF0000"/>
              </w:rPr>
            </w:pPr>
            <w:r w:rsidRPr="0056189A">
              <w:rPr>
                <w:color w:val="000000" w:themeColor="text1"/>
              </w:rPr>
              <w:t>2012</w:t>
            </w:r>
            <w:r>
              <w:rPr>
                <w:color w:val="000000" w:themeColor="text1"/>
              </w:rPr>
              <w:t>-</w:t>
            </w:r>
            <w:r w:rsidRPr="0056189A">
              <w:rPr>
                <w:color w:val="000000" w:themeColor="text1"/>
              </w:rPr>
              <w:t>2013</w:t>
            </w:r>
            <w:r>
              <w:rPr>
                <w:color w:val="000000" w:themeColor="text1"/>
              </w:rPr>
              <w:t xml:space="preserve">: </w:t>
            </w:r>
            <w:proofErr w:type="spellStart"/>
            <w:r w:rsidRPr="0056189A">
              <w:rPr>
                <w:color w:val="000000" w:themeColor="text1"/>
              </w:rPr>
              <w:t>Galéria</w:t>
            </w:r>
            <w:proofErr w:type="spellEnd"/>
            <w:r w:rsidRPr="0056189A">
              <w:rPr>
                <w:color w:val="000000" w:themeColor="text1"/>
              </w:rPr>
              <w:t xml:space="preserve"> </w:t>
            </w:r>
            <w:proofErr w:type="spellStart"/>
            <w:r w:rsidRPr="0056189A">
              <w:rPr>
                <w:color w:val="000000" w:themeColor="text1"/>
              </w:rPr>
              <w:t>súčasného</w:t>
            </w:r>
            <w:proofErr w:type="spellEnd"/>
            <w:r w:rsidRPr="0056189A">
              <w:rPr>
                <w:color w:val="000000" w:themeColor="text1"/>
              </w:rPr>
              <w:t xml:space="preserve"> </w:t>
            </w:r>
            <w:proofErr w:type="spellStart"/>
            <w:r w:rsidRPr="0056189A">
              <w:rPr>
                <w:color w:val="000000" w:themeColor="text1"/>
              </w:rPr>
              <w:t>umenia</w:t>
            </w:r>
            <w:proofErr w:type="spellEnd"/>
            <w:r w:rsidRPr="0056189A">
              <w:rPr>
                <w:color w:val="000000" w:themeColor="text1"/>
              </w:rPr>
              <w:t xml:space="preserve">, T – </w:t>
            </w:r>
            <w:proofErr w:type="spellStart"/>
            <w:r w:rsidRPr="0056189A">
              <w:rPr>
                <w:color w:val="000000" w:themeColor="text1"/>
              </w:rPr>
              <w:t>Gallery</w:t>
            </w:r>
            <w:proofErr w:type="spellEnd"/>
            <w:r w:rsidRPr="0056189A">
              <w:rPr>
                <w:color w:val="000000" w:themeColor="text1"/>
              </w:rPr>
              <w:t>, Bratislava, asistentka</w:t>
            </w:r>
          </w:p>
        </w:tc>
      </w:tr>
      <w:tr w:rsidR="000F7AF8" w14:paraId="484ABBEE" w14:textId="77777777" w:rsidTr="00076B32">
        <w:trPr>
          <w:trHeight w:val="250"/>
        </w:trPr>
        <w:tc>
          <w:tcPr>
            <w:tcW w:w="9859" w:type="dxa"/>
            <w:gridSpan w:val="17"/>
            <w:shd w:val="clear" w:color="auto" w:fill="F7CAAC"/>
          </w:tcPr>
          <w:p w14:paraId="404593FA" w14:textId="77777777" w:rsidR="000F7AF8" w:rsidRDefault="000F7AF8" w:rsidP="00076B32">
            <w:pPr>
              <w:jc w:val="both"/>
            </w:pPr>
            <w:r>
              <w:rPr>
                <w:b/>
              </w:rPr>
              <w:t>Zkušenosti s vedením kvalifikačních a rigorózních prací</w:t>
            </w:r>
          </w:p>
        </w:tc>
      </w:tr>
      <w:tr w:rsidR="000F7AF8" w14:paraId="6297D1E9" w14:textId="77777777" w:rsidTr="00076B32">
        <w:trPr>
          <w:trHeight w:val="492"/>
        </w:trPr>
        <w:tc>
          <w:tcPr>
            <w:tcW w:w="9859" w:type="dxa"/>
            <w:gridSpan w:val="17"/>
          </w:tcPr>
          <w:p w14:paraId="59A12EF5" w14:textId="77777777" w:rsidR="000F7AF8" w:rsidRDefault="000F7AF8" w:rsidP="00076B32">
            <w:pPr>
              <w:jc w:val="both"/>
            </w:pPr>
            <w:r>
              <w:t>Bakalářské práce: 2</w:t>
            </w:r>
          </w:p>
          <w:p w14:paraId="50AEF272" w14:textId="6A3BA87F" w:rsidR="000F7AF8" w:rsidRDefault="000F7AF8" w:rsidP="000F7AF8">
            <w:pPr>
              <w:jc w:val="both"/>
            </w:pPr>
            <w:r>
              <w:t>Diplomové práce: 2</w:t>
            </w:r>
          </w:p>
        </w:tc>
      </w:tr>
      <w:tr w:rsidR="000F7AF8" w14:paraId="09CD7F1D" w14:textId="77777777" w:rsidTr="00C2502D">
        <w:trPr>
          <w:cantSplit/>
        </w:trPr>
        <w:tc>
          <w:tcPr>
            <w:tcW w:w="3345" w:type="dxa"/>
            <w:gridSpan w:val="4"/>
            <w:tcBorders>
              <w:top w:val="single" w:sz="12" w:space="0" w:color="auto"/>
            </w:tcBorders>
            <w:shd w:val="clear" w:color="auto" w:fill="F7CAAC"/>
          </w:tcPr>
          <w:p w14:paraId="755CB0F5" w14:textId="77777777" w:rsidR="000F7AF8" w:rsidRDefault="000F7AF8" w:rsidP="00076B32">
            <w:pPr>
              <w:jc w:val="both"/>
            </w:pPr>
            <w:r>
              <w:rPr>
                <w:b/>
              </w:rPr>
              <w:t xml:space="preserve">Obor habilitačního řízení </w:t>
            </w:r>
          </w:p>
        </w:tc>
        <w:tc>
          <w:tcPr>
            <w:tcW w:w="2244" w:type="dxa"/>
            <w:gridSpan w:val="3"/>
            <w:tcBorders>
              <w:top w:val="single" w:sz="12" w:space="0" w:color="auto"/>
            </w:tcBorders>
            <w:shd w:val="clear" w:color="auto" w:fill="F7CAAC"/>
          </w:tcPr>
          <w:p w14:paraId="7FFD949F" w14:textId="77777777" w:rsidR="000F7AF8" w:rsidRDefault="000F7AF8" w:rsidP="00076B32">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3E3B8E13" w14:textId="77777777" w:rsidR="000F7AF8" w:rsidRDefault="000F7AF8" w:rsidP="00076B32">
            <w:pPr>
              <w:jc w:val="both"/>
            </w:pPr>
            <w:r>
              <w:rPr>
                <w:b/>
              </w:rPr>
              <w:t>Řízení konáno na VŠ</w:t>
            </w:r>
          </w:p>
        </w:tc>
        <w:tc>
          <w:tcPr>
            <w:tcW w:w="2022" w:type="dxa"/>
            <w:gridSpan w:val="4"/>
            <w:tcBorders>
              <w:top w:val="single" w:sz="12" w:space="0" w:color="auto"/>
              <w:left w:val="single" w:sz="12" w:space="0" w:color="auto"/>
            </w:tcBorders>
            <w:shd w:val="clear" w:color="auto" w:fill="F7CAAC"/>
          </w:tcPr>
          <w:p w14:paraId="0DC6418D" w14:textId="77777777" w:rsidR="000F7AF8" w:rsidRDefault="000F7AF8" w:rsidP="00076B32">
            <w:pPr>
              <w:jc w:val="both"/>
              <w:rPr>
                <w:b/>
              </w:rPr>
            </w:pPr>
            <w:r>
              <w:rPr>
                <w:b/>
              </w:rPr>
              <w:t>Ohlasy publikací</w:t>
            </w:r>
          </w:p>
        </w:tc>
      </w:tr>
      <w:tr w:rsidR="000F7AF8" w14:paraId="6AE37B1B" w14:textId="77777777" w:rsidTr="00C2502D">
        <w:trPr>
          <w:cantSplit/>
        </w:trPr>
        <w:tc>
          <w:tcPr>
            <w:tcW w:w="3345" w:type="dxa"/>
            <w:gridSpan w:val="4"/>
          </w:tcPr>
          <w:p w14:paraId="2B923A8D" w14:textId="77777777" w:rsidR="000F7AF8" w:rsidRDefault="000F7AF8" w:rsidP="00076B32">
            <w:pPr>
              <w:jc w:val="both"/>
            </w:pPr>
          </w:p>
        </w:tc>
        <w:tc>
          <w:tcPr>
            <w:tcW w:w="2244" w:type="dxa"/>
            <w:gridSpan w:val="3"/>
          </w:tcPr>
          <w:p w14:paraId="23DD03D9" w14:textId="77777777" w:rsidR="000F7AF8" w:rsidRDefault="000F7AF8" w:rsidP="00076B32">
            <w:pPr>
              <w:jc w:val="both"/>
            </w:pPr>
          </w:p>
        </w:tc>
        <w:tc>
          <w:tcPr>
            <w:tcW w:w="2248" w:type="dxa"/>
            <w:gridSpan w:val="6"/>
            <w:tcBorders>
              <w:right w:val="single" w:sz="12" w:space="0" w:color="auto"/>
            </w:tcBorders>
          </w:tcPr>
          <w:p w14:paraId="70E96064" w14:textId="77777777" w:rsidR="000F7AF8" w:rsidRDefault="000F7AF8" w:rsidP="00076B32">
            <w:pPr>
              <w:jc w:val="both"/>
            </w:pPr>
          </w:p>
        </w:tc>
        <w:tc>
          <w:tcPr>
            <w:tcW w:w="632" w:type="dxa"/>
            <w:gridSpan w:val="2"/>
            <w:tcBorders>
              <w:left w:val="single" w:sz="12" w:space="0" w:color="auto"/>
            </w:tcBorders>
            <w:shd w:val="clear" w:color="auto" w:fill="F7CAAC"/>
          </w:tcPr>
          <w:p w14:paraId="4423BDE3" w14:textId="77777777" w:rsidR="000F7AF8" w:rsidRPr="00F20AEF" w:rsidRDefault="000F7AF8" w:rsidP="00076B32">
            <w:pPr>
              <w:jc w:val="both"/>
            </w:pPr>
            <w:proofErr w:type="spellStart"/>
            <w:r w:rsidRPr="00F20AEF">
              <w:rPr>
                <w:b/>
              </w:rPr>
              <w:t>WoS</w:t>
            </w:r>
            <w:proofErr w:type="spellEnd"/>
          </w:p>
        </w:tc>
        <w:tc>
          <w:tcPr>
            <w:tcW w:w="693" w:type="dxa"/>
            <w:shd w:val="clear" w:color="auto" w:fill="F7CAAC"/>
          </w:tcPr>
          <w:p w14:paraId="2A387420" w14:textId="77777777" w:rsidR="000F7AF8" w:rsidRPr="00F20AEF" w:rsidRDefault="000F7AF8" w:rsidP="00076B32">
            <w:pPr>
              <w:jc w:val="both"/>
              <w:rPr>
                <w:sz w:val="18"/>
              </w:rPr>
            </w:pPr>
            <w:proofErr w:type="spellStart"/>
            <w:r w:rsidRPr="00F20AEF">
              <w:rPr>
                <w:b/>
                <w:sz w:val="18"/>
              </w:rPr>
              <w:t>Scopus</w:t>
            </w:r>
            <w:proofErr w:type="spellEnd"/>
          </w:p>
        </w:tc>
        <w:tc>
          <w:tcPr>
            <w:tcW w:w="697" w:type="dxa"/>
            <w:shd w:val="clear" w:color="auto" w:fill="F7CAAC"/>
          </w:tcPr>
          <w:p w14:paraId="52CBAE1D" w14:textId="77777777" w:rsidR="000F7AF8" w:rsidRDefault="000F7AF8" w:rsidP="00076B32">
            <w:pPr>
              <w:jc w:val="both"/>
            </w:pPr>
            <w:r>
              <w:rPr>
                <w:b/>
                <w:sz w:val="18"/>
              </w:rPr>
              <w:t>ostatní</w:t>
            </w:r>
          </w:p>
        </w:tc>
      </w:tr>
      <w:tr w:rsidR="000F7AF8" w14:paraId="291C3C0F" w14:textId="77777777" w:rsidTr="00C2502D">
        <w:trPr>
          <w:cantSplit/>
          <w:trHeight w:val="70"/>
        </w:trPr>
        <w:tc>
          <w:tcPr>
            <w:tcW w:w="3345" w:type="dxa"/>
            <w:gridSpan w:val="4"/>
            <w:shd w:val="clear" w:color="auto" w:fill="F7CAAC"/>
          </w:tcPr>
          <w:p w14:paraId="33F69C37" w14:textId="77777777" w:rsidR="000F7AF8" w:rsidRDefault="000F7AF8" w:rsidP="00076B32">
            <w:pPr>
              <w:jc w:val="both"/>
            </w:pPr>
            <w:r>
              <w:rPr>
                <w:b/>
              </w:rPr>
              <w:t>Obor jmenovacího řízení</w:t>
            </w:r>
          </w:p>
        </w:tc>
        <w:tc>
          <w:tcPr>
            <w:tcW w:w="2244" w:type="dxa"/>
            <w:gridSpan w:val="3"/>
            <w:shd w:val="clear" w:color="auto" w:fill="F7CAAC"/>
          </w:tcPr>
          <w:p w14:paraId="16D3C8EB" w14:textId="77777777" w:rsidR="000F7AF8" w:rsidRDefault="000F7AF8" w:rsidP="00076B32">
            <w:pPr>
              <w:jc w:val="both"/>
            </w:pPr>
            <w:r>
              <w:rPr>
                <w:b/>
              </w:rPr>
              <w:t>Rok udělení hodnosti</w:t>
            </w:r>
          </w:p>
        </w:tc>
        <w:tc>
          <w:tcPr>
            <w:tcW w:w="2248" w:type="dxa"/>
            <w:gridSpan w:val="6"/>
            <w:tcBorders>
              <w:right w:val="single" w:sz="12" w:space="0" w:color="auto"/>
            </w:tcBorders>
            <w:shd w:val="clear" w:color="auto" w:fill="F7CAAC"/>
          </w:tcPr>
          <w:p w14:paraId="55CF982A" w14:textId="77777777" w:rsidR="000F7AF8" w:rsidRDefault="000F7AF8" w:rsidP="00076B32">
            <w:pPr>
              <w:jc w:val="both"/>
            </w:pPr>
            <w:r>
              <w:rPr>
                <w:b/>
              </w:rPr>
              <w:t>Řízení konáno na VŠ</w:t>
            </w:r>
          </w:p>
        </w:tc>
        <w:tc>
          <w:tcPr>
            <w:tcW w:w="632" w:type="dxa"/>
            <w:gridSpan w:val="2"/>
            <w:tcBorders>
              <w:left w:val="single" w:sz="12" w:space="0" w:color="auto"/>
            </w:tcBorders>
          </w:tcPr>
          <w:p w14:paraId="180D7753" w14:textId="77777777" w:rsidR="000F7AF8" w:rsidRPr="00F20AEF" w:rsidRDefault="000F7AF8" w:rsidP="00076B32">
            <w:pPr>
              <w:jc w:val="both"/>
              <w:rPr>
                <w:b/>
              </w:rPr>
            </w:pPr>
          </w:p>
        </w:tc>
        <w:tc>
          <w:tcPr>
            <w:tcW w:w="693" w:type="dxa"/>
          </w:tcPr>
          <w:p w14:paraId="57A76C7D" w14:textId="77777777" w:rsidR="000F7AF8" w:rsidRPr="00F20AEF" w:rsidRDefault="000F7AF8" w:rsidP="00076B32">
            <w:pPr>
              <w:jc w:val="both"/>
              <w:rPr>
                <w:b/>
              </w:rPr>
            </w:pPr>
          </w:p>
        </w:tc>
        <w:tc>
          <w:tcPr>
            <w:tcW w:w="697" w:type="dxa"/>
          </w:tcPr>
          <w:p w14:paraId="4CF9E03C" w14:textId="77777777" w:rsidR="000F7AF8" w:rsidRDefault="000F7AF8" w:rsidP="00076B32">
            <w:pPr>
              <w:jc w:val="both"/>
              <w:rPr>
                <w:b/>
              </w:rPr>
            </w:pPr>
          </w:p>
        </w:tc>
      </w:tr>
      <w:tr w:rsidR="000F7AF8" w14:paraId="4645F005" w14:textId="77777777" w:rsidTr="00C2502D">
        <w:trPr>
          <w:trHeight w:val="205"/>
        </w:trPr>
        <w:tc>
          <w:tcPr>
            <w:tcW w:w="3345" w:type="dxa"/>
            <w:gridSpan w:val="4"/>
          </w:tcPr>
          <w:p w14:paraId="3B38D242" w14:textId="77777777" w:rsidR="000F7AF8" w:rsidRDefault="000F7AF8" w:rsidP="00076B32">
            <w:pPr>
              <w:jc w:val="both"/>
            </w:pPr>
          </w:p>
        </w:tc>
        <w:tc>
          <w:tcPr>
            <w:tcW w:w="2244" w:type="dxa"/>
            <w:gridSpan w:val="3"/>
          </w:tcPr>
          <w:p w14:paraId="0DE6FA68" w14:textId="77777777" w:rsidR="000F7AF8" w:rsidRDefault="000F7AF8" w:rsidP="00076B32">
            <w:pPr>
              <w:jc w:val="both"/>
            </w:pPr>
          </w:p>
        </w:tc>
        <w:tc>
          <w:tcPr>
            <w:tcW w:w="2248" w:type="dxa"/>
            <w:gridSpan w:val="6"/>
            <w:tcBorders>
              <w:right w:val="single" w:sz="12" w:space="0" w:color="auto"/>
            </w:tcBorders>
          </w:tcPr>
          <w:p w14:paraId="712125BF" w14:textId="77777777" w:rsidR="000F7AF8" w:rsidRDefault="000F7AF8" w:rsidP="00076B32">
            <w:pPr>
              <w:jc w:val="both"/>
            </w:pPr>
          </w:p>
        </w:tc>
        <w:tc>
          <w:tcPr>
            <w:tcW w:w="1325" w:type="dxa"/>
            <w:gridSpan w:val="3"/>
            <w:tcBorders>
              <w:left w:val="single" w:sz="12" w:space="0" w:color="auto"/>
            </w:tcBorders>
            <w:shd w:val="clear" w:color="auto" w:fill="FBD4B4"/>
            <w:vAlign w:val="center"/>
          </w:tcPr>
          <w:p w14:paraId="1FB1F28C" w14:textId="77777777" w:rsidR="000F7AF8" w:rsidRPr="00F20AEF" w:rsidRDefault="000F7AF8" w:rsidP="00076B3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7" w:type="dxa"/>
            <w:vAlign w:val="center"/>
          </w:tcPr>
          <w:p w14:paraId="08B2968A" w14:textId="77777777" w:rsidR="000F7AF8" w:rsidRDefault="000F7AF8" w:rsidP="00076B32">
            <w:pPr>
              <w:rPr>
                <w:b/>
              </w:rPr>
            </w:pPr>
            <w:r>
              <w:rPr>
                <w:b/>
              </w:rPr>
              <w:t xml:space="preserve">    /</w:t>
            </w:r>
          </w:p>
        </w:tc>
      </w:tr>
      <w:tr w:rsidR="000F7AF8" w14:paraId="5067E06A" w14:textId="77777777" w:rsidTr="00076B32">
        <w:tc>
          <w:tcPr>
            <w:tcW w:w="9859" w:type="dxa"/>
            <w:gridSpan w:val="17"/>
            <w:shd w:val="clear" w:color="auto" w:fill="F7CAAC"/>
          </w:tcPr>
          <w:p w14:paraId="0415B906" w14:textId="77777777" w:rsidR="000F7AF8" w:rsidRDefault="000F7AF8" w:rsidP="00076B32">
            <w:pPr>
              <w:jc w:val="both"/>
              <w:rPr>
                <w:b/>
              </w:rPr>
            </w:pPr>
            <w:r>
              <w:br w:type="page"/>
            </w:r>
            <w:r>
              <w:br w:type="page"/>
            </w:r>
            <w:r>
              <w:rPr>
                <w:b/>
              </w:rPr>
              <w:t xml:space="preserve">Přehled o nejvýznamnější publikační a další tvůrčí činnosti nebo další profesní činnosti u odborníků z praxe vztahující se k zabezpečovaným předmětům </w:t>
            </w:r>
          </w:p>
        </w:tc>
      </w:tr>
      <w:tr w:rsidR="000F7AF8" w:rsidRPr="00E51C56" w14:paraId="36F32919" w14:textId="77777777" w:rsidTr="00076B32">
        <w:trPr>
          <w:trHeight w:val="425"/>
        </w:trPr>
        <w:tc>
          <w:tcPr>
            <w:tcW w:w="9859" w:type="dxa"/>
            <w:gridSpan w:val="17"/>
          </w:tcPr>
          <w:p w14:paraId="3C19160E" w14:textId="77777777" w:rsidR="000F7AF8" w:rsidRDefault="000F7AF8" w:rsidP="00076B32">
            <w:pPr>
              <w:pStyle w:val="BasicParagraph"/>
              <w:spacing w:line="240" w:lineRule="auto"/>
              <w:rPr>
                <w:sz w:val="20"/>
                <w:szCs w:val="20"/>
              </w:rPr>
            </w:pPr>
            <w:r>
              <w:rPr>
                <w:sz w:val="20"/>
                <w:szCs w:val="20"/>
              </w:rPr>
              <w:t xml:space="preserve">2024: </w:t>
            </w:r>
            <w:proofErr w:type="spellStart"/>
            <w:r>
              <w:rPr>
                <w:sz w:val="20"/>
                <w:szCs w:val="20"/>
              </w:rPr>
              <w:t>Kolektivní</w:t>
            </w:r>
            <w:proofErr w:type="spellEnd"/>
            <w:r>
              <w:rPr>
                <w:sz w:val="20"/>
                <w:szCs w:val="20"/>
              </w:rPr>
              <w:t xml:space="preserve"> </w:t>
            </w:r>
            <w:proofErr w:type="spellStart"/>
            <w:r>
              <w:rPr>
                <w:sz w:val="20"/>
                <w:szCs w:val="20"/>
              </w:rPr>
              <w:t>výstava</w:t>
            </w:r>
            <w:proofErr w:type="spellEnd"/>
            <w:r>
              <w:rPr>
                <w:sz w:val="20"/>
                <w:szCs w:val="20"/>
              </w:rPr>
              <w:t xml:space="preserve"> Corpus Mundi – </w:t>
            </w:r>
            <w:proofErr w:type="spellStart"/>
            <w:r>
              <w:rPr>
                <w:sz w:val="20"/>
                <w:szCs w:val="20"/>
              </w:rPr>
              <w:t>tělo</w:t>
            </w:r>
            <w:proofErr w:type="spellEnd"/>
            <w:r>
              <w:rPr>
                <w:sz w:val="20"/>
                <w:szCs w:val="20"/>
              </w:rPr>
              <w:t xml:space="preserve">, </w:t>
            </w:r>
            <w:proofErr w:type="spellStart"/>
            <w:r>
              <w:rPr>
                <w:sz w:val="20"/>
                <w:szCs w:val="20"/>
              </w:rPr>
              <w:t>gesto</w:t>
            </w:r>
            <w:proofErr w:type="spellEnd"/>
            <w:r>
              <w:rPr>
                <w:sz w:val="20"/>
                <w:szCs w:val="20"/>
              </w:rPr>
              <w:t xml:space="preserve"> </w:t>
            </w:r>
            <w:proofErr w:type="spellStart"/>
            <w:r>
              <w:rPr>
                <w:sz w:val="20"/>
                <w:szCs w:val="20"/>
              </w:rPr>
              <w:t>mysl</w:t>
            </w:r>
            <w:proofErr w:type="spellEnd"/>
            <w:r>
              <w:rPr>
                <w:sz w:val="20"/>
                <w:szCs w:val="20"/>
              </w:rPr>
              <w:t xml:space="preserve">. </w:t>
            </w:r>
            <w:proofErr w:type="spellStart"/>
            <w:r>
              <w:rPr>
                <w:sz w:val="20"/>
                <w:szCs w:val="20"/>
              </w:rPr>
              <w:t>Výstavní</w:t>
            </w:r>
            <w:proofErr w:type="spellEnd"/>
            <w:r>
              <w:rPr>
                <w:sz w:val="20"/>
                <w:szCs w:val="20"/>
              </w:rPr>
              <w:t xml:space="preserve"> </w:t>
            </w:r>
            <w:proofErr w:type="spellStart"/>
            <w:r>
              <w:rPr>
                <w:sz w:val="20"/>
                <w:szCs w:val="20"/>
              </w:rPr>
              <w:t>síň</w:t>
            </w:r>
            <w:proofErr w:type="spellEnd"/>
            <w:r>
              <w:rPr>
                <w:sz w:val="20"/>
                <w:szCs w:val="20"/>
              </w:rPr>
              <w:t xml:space="preserve"> </w:t>
            </w:r>
            <w:proofErr w:type="spellStart"/>
            <w:r>
              <w:rPr>
                <w:sz w:val="20"/>
                <w:szCs w:val="20"/>
              </w:rPr>
              <w:t>Mánes</w:t>
            </w:r>
            <w:proofErr w:type="spellEnd"/>
            <w:r>
              <w:rPr>
                <w:sz w:val="20"/>
                <w:szCs w:val="20"/>
              </w:rPr>
              <w:t>, Praha.</w:t>
            </w:r>
          </w:p>
          <w:p w14:paraId="296FDEDE" w14:textId="77777777" w:rsidR="000F7AF8" w:rsidRPr="00472581" w:rsidRDefault="000F7AF8" w:rsidP="00076B32">
            <w:pPr>
              <w:pStyle w:val="BasicParagraph"/>
              <w:spacing w:line="240" w:lineRule="auto"/>
              <w:rPr>
                <w:rFonts w:eastAsia="Times New Roman"/>
                <w:color w:val="000000" w:themeColor="text1"/>
                <w:sz w:val="20"/>
                <w:szCs w:val="20"/>
                <w:lang w:val="cs-CZ" w:eastAsia="cs-CZ"/>
              </w:rPr>
            </w:pPr>
            <w:r w:rsidRPr="00472581">
              <w:rPr>
                <w:rFonts w:eastAsia="Times New Roman"/>
                <w:color w:val="000000" w:themeColor="text1"/>
                <w:sz w:val="20"/>
                <w:szCs w:val="20"/>
                <w:lang w:val="cs-CZ" w:eastAsia="cs-CZ"/>
              </w:rPr>
              <w:t xml:space="preserve">2024: Kolektivní výstava: Mezinárodní symposium kresby a grafiky, </w:t>
            </w:r>
            <w:proofErr w:type="spellStart"/>
            <w:r w:rsidRPr="00472581">
              <w:rPr>
                <w:rFonts w:eastAsia="Times New Roman"/>
                <w:color w:val="000000" w:themeColor="text1"/>
                <w:sz w:val="20"/>
                <w:szCs w:val="20"/>
                <w:lang w:val="cs-CZ" w:eastAsia="cs-CZ"/>
              </w:rPr>
              <w:t>Rómer</w:t>
            </w:r>
            <w:proofErr w:type="spellEnd"/>
            <w:r w:rsidRPr="00472581">
              <w:rPr>
                <w:rFonts w:eastAsia="Times New Roman"/>
                <w:color w:val="000000" w:themeColor="text1"/>
                <w:sz w:val="20"/>
                <w:szCs w:val="20"/>
                <w:lang w:val="cs-CZ" w:eastAsia="cs-CZ"/>
              </w:rPr>
              <w:t xml:space="preserve"> </w:t>
            </w:r>
            <w:proofErr w:type="spellStart"/>
            <w:r w:rsidRPr="00472581">
              <w:rPr>
                <w:rFonts w:eastAsia="Times New Roman"/>
                <w:color w:val="000000" w:themeColor="text1"/>
                <w:sz w:val="20"/>
                <w:szCs w:val="20"/>
                <w:lang w:val="cs-CZ" w:eastAsia="cs-CZ"/>
              </w:rPr>
              <w:t>Flóris</w:t>
            </w:r>
            <w:proofErr w:type="spellEnd"/>
            <w:r w:rsidRPr="00472581">
              <w:rPr>
                <w:rFonts w:eastAsia="Times New Roman"/>
                <w:color w:val="000000" w:themeColor="text1"/>
                <w:sz w:val="20"/>
                <w:szCs w:val="20"/>
                <w:lang w:val="cs-CZ" w:eastAsia="cs-CZ"/>
              </w:rPr>
              <w:t xml:space="preserve"> </w:t>
            </w:r>
            <w:proofErr w:type="spellStart"/>
            <w:r w:rsidRPr="00472581">
              <w:rPr>
                <w:rFonts w:eastAsia="Times New Roman"/>
                <w:color w:val="000000" w:themeColor="text1"/>
                <w:sz w:val="20"/>
                <w:szCs w:val="20"/>
                <w:lang w:val="cs-CZ" w:eastAsia="cs-CZ"/>
              </w:rPr>
              <w:t>Müvészeti</w:t>
            </w:r>
            <w:proofErr w:type="spellEnd"/>
            <w:r w:rsidRPr="00472581">
              <w:rPr>
                <w:rFonts w:eastAsia="Times New Roman"/>
                <w:color w:val="000000" w:themeColor="text1"/>
                <w:sz w:val="20"/>
                <w:szCs w:val="20"/>
                <w:lang w:val="cs-CZ" w:eastAsia="cs-CZ"/>
              </w:rPr>
              <w:t xml:space="preserve"> </w:t>
            </w:r>
            <w:proofErr w:type="spellStart"/>
            <w:r w:rsidRPr="00472581">
              <w:rPr>
                <w:rFonts w:eastAsia="Times New Roman"/>
                <w:color w:val="000000" w:themeColor="text1"/>
                <w:sz w:val="20"/>
                <w:szCs w:val="20"/>
                <w:lang w:val="cs-CZ" w:eastAsia="cs-CZ"/>
              </w:rPr>
              <w:t>és</w:t>
            </w:r>
            <w:proofErr w:type="spellEnd"/>
            <w:r w:rsidRPr="00472581">
              <w:rPr>
                <w:rFonts w:eastAsia="Times New Roman"/>
                <w:color w:val="000000" w:themeColor="text1"/>
                <w:sz w:val="20"/>
                <w:szCs w:val="20"/>
                <w:lang w:val="cs-CZ" w:eastAsia="cs-CZ"/>
              </w:rPr>
              <w:t xml:space="preserve"> </w:t>
            </w:r>
            <w:proofErr w:type="spellStart"/>
            <w:r w:rsidRPr="00472581">
              <w:rPr>
                <w:rFonts w:eastAsia="Times New Roman"/>
                <w:color w:val="000000" w:themeColor="text1"/>
                <w:sz w:val="20"/>
                <w:szCs w:val="20"/>
                <w:lang w:val="cs-CZ" w:eastAsia="cs-CZ"/>
              </w:rPr>
              <w:t>Történeti</w:t>
            </w:r>
            <w:proofErr w:type="spellEnd"/>
            <w:r w:rsidRPr="00472581">
              <w:rPr>
                <w:rFonts w:eastAsia="Times New Roman"/>
                <w:color w:val="000000" w:themeColor="text1"/>
                <w:sz w:val="20"/>
                <w:szCs w:val="20"/>
                <w:lang w:val="cs-CZ" w:eastAsia="cs-CZ"/>
              </w:rPr>
              <w:t xml:space="preserve"> </w:t>
            </w:r>
            <w:proofErr w:type="spellStart"/>
            <w:r w:rsidRPr="00472581">
              <w:rPr>
                <w:rFonts w:eastAsia="Times New Roman"/>
                <w:color w:val="000000" w:themeColor="text1"/>
                <w:sz w:val="20"/>
                <w:szCs w:val="20"/>
                <w:lang w:val="cs-CZ" w:eastAsia="cs-CZ"/>
              </w:rPr>
              <w:t>Múzeum</w:t>
            </w:r>
            <w:proofErr w:type="spellEnd"/>
            <w:r w:rsidRPr="00472581">
              <w:rPr>
                <w:rFonts w:eastAsia="Times New Roman"/>
                <w:color w:val="000000" w:themeColor="text1"/>
                <w:sz w:val="20"/>
                <w:szCs w:val="20"/>
                <w:lang w:val="cs-CZ" w:eastAsia="cs-CZ"/>
              </w:rPr>
              <w:t>, Györ, spojeno s rezidenčním pobytem grafické dílně</w:t>
            </w:r>
          </w:p>
          <w:p w14:paraId="2E15975D" w14:textId="77777777" w:rsidR="000F7AF8" w:rsidRPr="00472581" w:rsidRDefault="000F7AF8" w:rsidP="00076B32">
            <w:pPr>
              <w:pStyle w:val="BasicParagraph"/>
              <w:spacing w:line="240" w:lineRule="auto"/>
              <w:rPr>
                <w:rFonts w:eastAsia="Times New Roman"/>
                <w:color w:val="000000" w:themeColor="text1"/>
                <w:sz w:val="20"/>
                <w:szCs w:val="20"/>
                <w:lang w:val="cs-CZ" w:eastAsia="cs-CZ"/>
              </w:rPr>
            </w:pPr>
            <w:r w:rsidRPr="00472581">
              <w:rPr>
                <w:rFonts w:eastAsia="Times New Roman"/>
                <w:color w:val="000000" w:themeColor="text1"/>
                <w:sz w:val="20"/>
                <w:szCs w:val="20"/>
                <w:lang w:val="cs-CZ" w:eastAsia="cs-CZ"/>
              </w:rPr>
              <w:t xml:space="preserve">2024: Best </w:t>
            </w:r>
            <w:proofErr w:type="spellStart"/>
            <w:r w:rsidRPr="00472581">
              <w:rPr>
                <w:rFonts w:eastAsia="Times New Roman"/>
                <w:color w:val="000000" w:themeColor="text1"/>
                <w:sz w:val="20"/>
                <w:szCs w:val="20"/>
                <w:lang w:val="cs-CZ" w:eastAsia="cs-CZ"/>
              </w:rPr>
              <w:t>of</w:t>
            </w:r>
            <w:proofErr w:type="spellEnd"/>
            <w:r w:rsidRPr="00472581">
              <w:rPr>
                <w:rFonts w:eastAsia="Times New Roman"/>
                <w:color w:val="000000" w:themeColor="text1"/>
                <w:sz w:val="20"/>
                <w:szCs w:val="20"/>
                <w:lang w:val="cs-CZ" w:eastAsia="cs-CZ"/>
              </w:rPr>
              <w:t xml:space="preserve"> Lívia </w:t>
            </w:r>
            <w:proofErr w:type="spellStart"/>
            <w:r w:rsidRPr="00472581">
              <w:rPr>
                <w:rFonts w:eastAsia="Times New Roman"/>
                <w:color w:val="000000" w:themeColor="text1"/>
                <w:sz w:val="20"/>
                <w:szCs w:val="20"/>
                <w:lang w:val="cs-CZ" w:eastAsia="cs-CZ"/>
              </w:rPr>
              <w:t>Kožušková</w:t>
            </w:r>
            <w:proofErr w:type="spellEnd"/>
            <w:r w:rsidRPr="00472581">
              <w:rPr>
                <w:rFonts w:eastAsia="Times New Roman"/>
                <w:color w:val="000000" w:themeColor="text1"/>
                <w:sz w:val="20"/>
                <w:szCs w:val="20"/>
                <w:lang w:val="cs-CZ" w:eastAsia="cs-CZ"/>
              </w:rPr>
              <w:t xml:space="preserve"> a studenti figurální kresby UTB Zlín, Galerie V. </w:t>
            </w:r>
            <w:proofErr w:type="spellStart"/>
            <w:r w:rsidRPr="00472581">
              <w:rPr>
                <w:rFonts w:eastAsia="Times New Roman"/>
                <w:color w:val="000000" w:themeColor="text1"/>
                <w:sz w:val="20"/>
                <w:szCs w:val="20"/>
                <w:lang w:val="cs-CZ" w:eastAsia="cs-CZ"/>
              </w:rPr>
              <w:t>Chada</w:t>
            </w:r>
            <w:proofErr w:type="spellEnd"/>
            <w:r w:rsidRPr="00472581">
              <w:rPr>
                <w:rFonts w:eastAsia="Times New Roman"/>
                <w:color w:val="000000" w:themeColor="text1"/>
                <w:sz w:val="20"/>
                <w:szCs w:val="20"/>
                <w:lang w:val="cs-CZ" w:eastAsia="cs-CZ"/>
              </w:rPr>
              <w:t>, kurátorka Mirka Ptáčková</w:t>
            </w:r>
          </w:p>
          <w:p w14:paraId="0D5C9B43" w14:textId="77777777" w:rsidR="000F7AF8" w:rsidRPr="00472581" w:rsidRDefault="000F7AF8" w:rsidP="00076B32">
            <w:pPr>
              <w:pStyle w:val="BasicParagraph"/>
              <w:spacing w:line="240" w:lineRule="auto"/>
              <w:rPr>
                <w:rFonts w:eastAsia="Times New Roman"/>
                <w:color w:val="000000" w:themeColor="text1"/>
                <w:sz w:val="20"/>
                <w:szCs w:val="20"/>
                <w:lang w:val="cs-CZ" w:eastAsia="cs-CZ"/>
              </w:rPr>
            </w:pPr>
            <w:r w:rsidRPr="00472581">
              <w:rPr>
                <w:rFonts w:eastAsia="Times New Roman"/>
                <w:color w:val="000000" w:themeColor="text1"/>
                <w:sz w:val="20"/>
                <w:szCs w:val="20"/>
                <w:lang w:val="cs-CZ" w:eastAsia="cs-CZ"/>
              </w:rPr>
              <w:t xml:space="preserve">2024: Samostatná výstava Výstavní síň Mánes, Praha a kolektiv autorů </w:t>
            </w:r>
            <w:proofErr w:type="spellStart"/>
            <w:r w:rsidRPr="00472581">
              <w:rPr>
                <w:rFonts w:eastAsia="Times New Roman"/>
                <w:color w:val="000000" w:themeColor="text1"/>
                <w:sz w:val="20"/>
                <w:szCs w:val="20"/>
                <w:lang w:val="cs-CZ" w:eastAsia="cs-CZ"/>
              </w:rPr>
              <w:t>Figurama</w:t>
            </w:r>
            <w:proofErr w:type="spellEnd"/>
            <w:r w:rsidRPr="00472581">
              <w:rPr>
                <w:rFonts w:eastAsia="Times New Roman"/>
                <w:color w:val="000000" w:themeColor="text1"/>
                <w:sz w:val="20"/>
                <w:szCs w:val="20"/>
                <w:lang w:val="cs-CZ" w:eastAsia="cs-CZ"/>
              </w:rPr>
              <w:t xml:space="preserve"> 24</w:t>
            </w:r>
          </w:p>
          <w:p w14:paraId="7719E1AA" w14:textId="265A7356" w:rsidR="000F7AF8" w:rsidRPr="00E51C56" w:rsidRDefault="000F7AF8" w:rsidP="00472581">
            <w:pPr>
              <w:pStyle w:val="BasicParagraph"/>
              <w:spacing w:line="240" w:lineRule="auto"/>
            </w:pPr>
            <w:r w:rsidRPr="00472581">
              <w:rPr>
                <w:rFonts w:eastAsia="Times New Roman"/>
                <w:color w:val="000000" w:themeColor="text1"/>
                <w:sz w:val="20"/>
                <w:szCs w:val="20"/>
                <w:lang w:val="cs-CZ" w:eastAsia="cs-CZ"/>
              </w:rPr>
              <w:t xml:space="preserve">2023: Vizuální styl mezinárodního festivalu poezie </w:t>
            </w:r>
            <w:proofErr w:type="spellStart"/>
            <w:r w:rsidRPr="00472581">
              <w:rPr>
                <w:rFonts w:eastAsia="Times New Roman"/>
                <w:color w:val="000000" w:themeColor="text1"/>
                <w:sz w:val="20"/>
                <w:szCs w:val="20"/>
                <w:lang w:val="cs-CZ" w:eastAsia="cs-CZ"/>
              </w:rPr>
              <w:t>Cherzchez</w:t>
            </w:r>
            <w:proofErr w:type="spellEnd"/>
            <w:r w:rsidRPr="00472581">
              <w:rPr>
                <w:rFonts w:eastAsia="Times New Roman"/>
                <w:color w:val="000000" w:themeColor="text1"/>
                <w:sz w:val="20"/>
                <w:szCs w:val="20"/>
                <w:lang w:val="cs-CZ" w:eastAsia="cs-CZ"/>
              </w:rPr>
              <w:t xml:space="preserve"> la femme </w:t>
            </w:r>
            <w:proofErr w:type="spellStart"/>
            <w:r w:rsidRPr="00472581">
              <w:rPr>
                <w:rFonts w:eastAsia="Times New Roman"/>
                <w:color w:val="000000" w:themeColor="text1"/>
                <w:sz w:val="20"/>
                <w:szCs w:val="20"/>
                <w:lang w:val="cs-CZ" w:eastAsia="cs-CZ"/>
              </w:rPr>
              <w:t>Ars</w:t>
            </w:r>
            <w:proofErr w:type="spellEnd"/>
            <w:r w:rsidRPr="00472581">
              <w:rPr>
                <w:rFonts w:eastAsia="Times New Roman"/>
                <w:color w:val="000000" w:themeColor="text1"/>
                <w:sz w:val="20"/>
                <w:szCs w:val="20"/>
                <w:lang w:val="cs-CZ" w:eastAsia="cs-CZ"/>
              </w:rPr>
              <w:t xml:space="preserve"> Poetica 2023, Listopad 2023, V-Klub Bratislava</w:t>
            </w:r>
            <w:r w:rsidRPr="00EA7512">
              <w:rPr>
                <w:sz w:val="20"/>
                <w:szCs w:val="20"/>
              </w:rPr>
              <w:t xml:space="preserve"> </w:t>
            </w:r>
          </w:p>
        </w:tc>
      </w:tr>
    </w:tbl>
    <w:p w14:paraId="54BB8497" w14:textId="77777777" w:rsidR="00A9122A" w:rsidRDefault="00A9122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4537"/>
        <w:gridCol w:w="786"/>
        <w:gridCol w:w="2020"/>
      </w:tblGrid>
      <w:tr w:rsidR="000F7AF8" w14:paraId="290B8BFE" w14:textId="77777777" w:rsidTr="00076B32">
        <w:trPr>
          <w:trHeight w:val="218"/>
        </w:trPr>
        <w:tc>
          <w:tcPr>
            <w:tcW w:w="9859" w:type="dxa"/>
            <w:gridSpan w:val="4"/>
            <w:shd w:val="clear" w:color="auto" w:fill="F7CAAC"/>
          </w:tcPr>
          <w:p w14:paraId="297C851E" w14:textId="027B7170" w:rsidR="000F7AF8" w:rsidRDefault="000F7AF8" w:rsidP="00076B32">
            <w:pPr>
              <w:rPr>
                <w:b/>
              </w:rPr>
            </w:pPr>
            <w:r>
              <w:rPr>
                <w:b/>
              </w:rPr>
              <w:lastRenderedPageBreak/>
              <w:t>Působení v zahraničí</w:t>
            </w:r>
          </w:p>
        </w:tc>
      </w:tr>
      <w:tr w:rsidR="000F7AF8" w:rsidRPr="00E51C56" w14:paraId="39DD8CEB" w14:textId="77777777" w:rsidTr="007F3012">
        <w:trPr>
          <w:trHeight w:val="881"/>
        </w:trPr>
        <w:tc>
          <w:tcPr>
            <w:tcW w:w="9859" w:type="dxa"/>
            <w:gridSpan w:val="4"/>
          </w:tcPr>
          <w:p w14:paraId="3B065CAD" w14:textId="77777777" w:rsidR="000F7AF8" w:rsidRDefault="000F7AF8" w:rsidP="00076B32">
            <w:pPr>
              <w:rPr>
                <w:bCs/>
              </w:rPr>
            </w:pPr>
            <w:r w:rsidRPr="009B3BD9">
              <w:rPr>
                <w:bCs/>
              </w:rPr>
              <w:t xml:space="preserve">Vybrané </w:t>
            </w:r>
            <w:proofErr w:type="spellStart"/>
            <w:r w:rsidRPr="009B3BD9">
              <w:rPr>
                <w:bCs/>
              </w:rPr>
              <w:t>zahraničné</w:t>
            </w:r>
            <w:proofErr w:type="spellEnd"/>
            <w:r w:rsidRPr="009B3BD9">
              <w:rPr>
                <w:bCs/>
              </w:rPr>
              <w:t xml:space="preserve"> pobyty, </w:t>
            </w:r>
            <w:proofErr w:type="spellStart"/>
            <w:r w:rsidRPr="009B3BD9">
              <w:rPr>
                <w:bCs/>
              </w:rPr>
              <w:t>profesne</w:t>
            </w:r>
            <w:proofErr w:type="spellEnd"/>
            <w:r w:rsidRPr="009B3BD9">
              <w:rPr>
                <w:bCs/>
              </w:rPr>
              <w:t xml:space="preserve"> </w:t>
            </w:r>
            <w:proofErr w:type="spellStart"/>
            <w:r w:rsidRPr="009B3BD9">
              <w:rPr>
                <w:bCs/>
              </w:rPr>
              <w:t>zamerané</w:t>
            </w:r>
            <w:proofErr w:type="spellEnd"/>
            <w:r w:rsidRPr="009B3BD9">
              <w:rPr>
                <w:bCs/>
              </w:rPr>
              <w:t xml:space="preserve"> </w:t>
            </w:r>
            <w:proofErr w:type="spellStart"/>
            <w:r w:rsidRPr="009B3BD9">
              <w:rPr>
                <w:bCs/>
              </w:rPr>
              <w:t>rezidencie</w:t>
            </w:r>
            <w:proofErr w:type="spellEnd"/>
            <w:r w:rsidRPr="009B3BD9">
              <w:rPr>
                <w:bCs/>
              </w:rPr>
              <w:t xml:space="preserve"> a </w:t>
            </w:r>
            <w:proofErr w:type="spellStart"/>
            <w:r w:rsidRPr="009B3BD9">
              <w:rPr>
                <w:bCs/>
              </w:rPr>
              <w:t>štúdijné</w:t>
            </w:r>
            <w:proofErr w:type="spellEnd"/>
            <w:r w:rsidRPr="009B3BD9">
              <w:rPr>
                <w:bCs/>
              </w:rPr>
              <w:t xml:space="preserve"> pobyty </w:t>
            </w:r>
            <w:proofErr w:type="spellStart"/>
            <w:r w:rsidRPr="009B3BD9">
              <w:rPr>
                <w:bCs/>
              </w:rPr>
              <w:t>počas</w:t>
            </w:r>
            <w:proofErr w:type="spellEnd"/>
            <w:r w:rsidRPr="009B3BD9">
              <w:rPr>
                <w:bCs/>
              </w:rPr>
              <w:t xml:space="preserve"> a po ukončení VŠ</w:t>
            </w:r>
          </w:p>
          <w:p w14:paraId="6571D3CB" w14:textId="77777777" w:rsidR="000F7AF8" w:rsidRDefault="000F7AF8" w:rsidP="00076B32">
            <w:r w:rsidRPr="009B3BD9">
              <w:t>2019</w:t>
            </w:r>
            <w:r>
              <w:t xml:space="preserve">: </w:t>
            </w:r>
            <w:r w:rsidRPr="009B3BD9">
              <w:t xml:space="preserve">AIR – Orte - 2 </w:t>
            </w:r>
            <w:proofErr w:type="spellStart"/>
            <w:r w:rsidRPr="009B3BD9">
              <w:t>mesačný</w:t>
            </w:r>
            <w:proofErr w:type="spellEnd"/>
            <w:r w:rsidRPr="009B3BD9">
              <w:t xml:space="preserve">, </w:t>
            </w:r>
            <w:proofErr w:type="spellStart"/>
            <w:r w:rsidRPr="009B3BD9">
              <w:t>umelecký</w:t>
            </w:r>
            <w:proofErr w:type="spellEnd"/>
            <w:r w:rsidRPr="009B3BD9">
              <w:t xml:space="preserve">, </w:t>
            </w:r>
            <w:proofErr w:type="spellStart"/>
            <w:r w:rsidRPr="009B3BD9">
              <w:t>rezidenčný</w:t>
            </w:r>
            <w:proofErr w:type="spellEnd"/>
            <w:r w:rsidRPr="009B3BD9">
              <w:t xml:space="preserve"> pobyt</w:t>
            </w:r>
            <w:r>
              <w:t xml:space="preserve">, </w:t>
            </w:r>
            <w:proofErr w:type="spellStart"/>
            <w:r w:rsidRPr="009B3BD9">
              <w:t>Krems</w:t>
            </w:r>
            <w:proofErr w:type="spellEnd"/>
            <w:r w:rsidRPr="009B3BD9">
              <w:t xml:space="preserve"> </w:t>
            </w:r>
            <w:proofErr w:type="spellStart"/>
            <w:r w:rsidRPr="009B3BD9">
              <w:t>an</w:t>
            </w:r>
            <w:proofErr w:type="spellEnd"/>
            <w:r w:rsidRPr="009B3BD9">
              <w:t xml:space="preserve"> </w:t>
            </w:r>
            <w:proofErr w:type="spellStart"/>
            <w:r w:rsidRPr="009B3BD9">
              <w:t>Donau</w:t>
            </w:r>
            <w:proofErr w:type="spellEnd"/>
            <w:r w:rsidRPr="009B3BD9">
              <w:t xml:space="preserve">, </w:t>
            </w:r>
            <w:proofErr w:type="spellStart"/>
            <w:r w:rsidRPr="009B3BD9">
              <w:t>Rakúsko</w:t>
            </w:r>
            <w:proofErr w:type="spellEnd"/>
          </w:p>
          <w:p w14:paraId="10C392A5" w14:textId="41DF4CCD" w:rsidR="000F7AF8" w:rsidRPr="00E51C56" w:rsidRDefault="000F7AF8" w:rsidP="00472581">
            <w:r w:rsidRPr="00CC31A3">
              <w:t>2015</w:t>
            </w:r>
            <w:r>
              <w:t>-20</w:t>
            </w:r>
            <w:r w:rsidRPr="00CC31A3">
              <w:t>1</w:t>
            </w:r>
            <w:r>
              <w:t xml:space="preserve">6: </w:t>
            </w:r>
            <w:proofErr w:type="spellStart"/>
            <w:r w:rsidRPr="00CC31A3">
              <w:t>rezidenčný</w:t>
            </w:r>
            <w:proofErr w:type="spellEnd"/>
            <w:r w:rsidRPr="00CC31A3">
              <w:t xml:space="preserve"> pobyt – Open set Dizajn ateliér, </w:t>
            </w:r>
            <w:proofErr w:type="spellStart"/>
            <w:r w:rsidRPr="00CC31A3">
              <w:t>Kunstblock</w:t>
            </w:r>
            <w:proofErr w:type="spellEnd"/>
            <w:r w:rsidRPr="00CC31A3">
              <w:t xml:space="preserve"> Rotterdam – Open set </w:t>
            </w:r>
            <w:proofErr w:type="spellStart"/>
            <w:r w:rsidRPr="00CC31A3">
              <w:t>Dutch</w:t>
            </w:r>
            <w:proofErr w:type="spellEnd"/>
            <w:r w:rsidRPr="00CC31A3">
              <w:t xml:space="preserve"> </w:t>
            </w:r>
            <w:proofErr w:type="spellStart"/>
            <w:r w:rsidRPr="00CC31A3">
              <w:t>Summer</w:t>
            </w:r>
            <w:proofErr w:type="spellEnd"/>
            <w:r w:rsidRPr="00CC31A3">
              <w:t xml:space="preserve"> Design </w:t>
            </w:r>
            <w:proofErr w:type="spellStart"/>
            <w:r w:rsidRPr="00CC31A3">
              <w:t>school</w:t>
            </w:r>
            <w:proofErr w:type="spellEnd"/>
            <w:r w:rsidRPr="00CC31A3">
              <w:t xml:space="preserve">, Rotterdam, </w:t>
            </w:r>
            <w:proofErr w:type="spellStart"/>
            <w:r w:rsidRPr="00CC31A3">
              <w:t>Netherland</w:t>
            </w:r>
            <w:proofErr w:type="spellEnd"/>
          </w:p>
        </w:tc>
      </w:tr>
      <w:tr w:rsidR="000F7AF8" w14:paraId="4E85AE70" w14:textId="77777777" w:rsidTr="007F3012">
        <w:trPr>
          <w:cantSplit/>
          <w:trHeight w:val="470"/>
        </w:trPr>
        <w:tc>
          <w:tcPr>
            <w:tcW w:w="2516" w:type="dxa"/>
            <w:shd w:val="clear" w:color="auto" w:fill="F7CAAC"/>
          </w:tcPr>
          <w:p w14:paraId="0373E271" w14:textId="77777777" w:rsidR="000F7AF8" w:rsidRDefault="000F7AF8" w:rsidP="00076B32">
            <w:pPr>
              <w:jc w:val="both"/>
              <w:rPr>
                <w:b/>
              </w:rPr>
            </w:pPr>
            <w:r>
              <w:rPr>
                <w:b/>
              </w:rPr>
              <w:t xml:space="preserve">Podpis </w:t>
            </w:r>
          </w:p>
        </w:tc>
        <w:tc>
          <w:tcPr>
            <w:tcW w:w="4537" w:type="dxa"/>
          </w:tcPr>
          <w:p w14:paraId="0FC2CCDD" w14:textId="77777777" w:rsidR="000F7AF8" w:rsidRDefault="000F7AF8" w:rsidP="00076B32">
            <w:pPr>
              <w:jc w:val="both"/>
            </w:pPr>
            <w:r>
              <w:t xml:space="preserve">Lívia </w:t>
            </w:r>
            <w:proofErr w:type="spellStart"/>
            <w:r>
              <w:t>Kožušková</w:t>
            </w:r>
            <w:proofErr w:type="spellEnd"/>
            <w:r>
              <w:t xml:space="preserve"> v. r.</w:t>
            </w:r>
          </w:p>
        </w:tc>
        <w:tc>
          <w:tcPr>
            <w:tcW w:w="786" w:type="dxa"/>
            <w:shd w:val="clear" w:color="auto" w:fill="F7CAAC"/>
          </w:tcPr>
          <w:p w14:paraId="3F39FC86" w14:textId="77777777" w:rsidR="000F7AF8" w:rsidRDefault="000F7AF8" w:rsidP="00076B32">
            <w:pPr>
              <w:jc w:val="both"/>
            </w:pPr>
            <w:r>
              <w:rPr>
                <w:b/>
              </w:rPr>
              <w:t>datum</w:t>
            </w:r>
          </w:p>
        </w:tc>
        <w:tc>
          <w:tcPr>
            <w:tcW w:w="2020" w:type="dxa"/>
          </w:tcPr>
          <w:p w14:paraId="2E996A09" w14:textId="5B214D71" w:rsidR="000F7AF8" w:rsidRDefault="000F7AF8" w:rsidP="00076B32">
            <w:pPr>
              <w:jc w:val="both"/>
            </w:pPr>
            <w:r>
              <w:t>20. 11. 2024</w:t>
            </w:r>
          </w:p>
        </w:tc>
      </w:tr>
    </w:tbl>
    <w:p w14:paraId="65DDFA5F" w14:textId="7A3BB1C8" w:rsidR="00D2398A" w:rsidRDefault="00D2398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
        <w:gridCol w:w="620"/>
        <w:gridCol w:w="1648"/>
        <w:gridCol w:w="73"/>
        <w:gridCol w:w="524"/>
        <w:gridCol w:w="111"/>
        <w:gridCol w:w="357"/>
        <w:gridCol w:w="994"/>
        <w:gridCol w:w="709"/>
        <w:gridCol w:w="77"/>
        <w:gridCol w:w="415"/>
        <w:gridCol w:w="217"/>
        <w:gridCol w:w="693"/>
        <w:gridCol w:w="694"/>
      </w:tblGrid>
      <w:tr w:rsidR="00261DB6" w14:paraId="39A50034" w14:textId="77777777" w:rsidTr="005133EF">
        <w:tc>
          <w:tcPr>
            <w:tcW w:w="9859" w:type="dxa"/>
            <w:gridSpan w:val="15"/>
            <w:tcBorders>
              <w:bottom w:val="double" w:sz="4" w:space="0" w:color="auto"/>
            </w:tcBorders>
            <w:shd w:val="clear" w:color="auto" w:fill="BDD6EE"/>
          </w:tcPr>
          <w:p w14:paraId="48B09731" w14:textId="5ECB27CB" w:rsidR="00261DB6" w:rsidRDefault="00261DB6" w:rsidP="005133EF">
            <w:pPr>
              <w:jc w:val="both"/>
              <w:rPr>
                <w:b/>
                <w:sz w:val="28"/>
              </w:rPr>
            </w:pPr>
            <w:r>
              <w:rPr>
                <w:b/>
                <w:sz w:val="28"/>
              </w:rPr>
              <w:lastRenderedPageBreak/>
              <w:t>C-I – Personální zabezpečení</w:t>
            </w:r>
          </w:p>
        </w:tc>
      </w:tr>
      <w:tr w:rsidR="00261DB6" w14:paraId="5FF69924" w14:textId="77777777" w:rsidTr="005133EF">
        <w:tc>
          <w:tcPr>
            <w:tcW w:w="2518" w:type="dxa"/>
            <w:tcBorders>
              <w:top w:val="double" w:sz="4" w:space="0" w:color="auto"/>
            </w:tcBorders>
            <w:shd w:val="clear" w:color="auto" w:fill="F7CAAC"/>
          </w:tcPr>
          <w:p w14:paraId="0A0596B9" w14:textId="77777777" w:rsidR="00261DB6" w:rsidRDefault="00261DB6" w:rsidP="005133EF">
            <w:pPr>
              <w:jc w:val="both"/>
              <w:rPr>
                <w:b/>
              </w:rPr>
            </w:pPr>
            <w:r>
              <w:rPr>
                <w:b/>
              </w:rPr>
              <w:t>Vysoká škola</w:t>
            </w:r>
          </w:p>
        </w:tc>
        <w:tc>
          <w:tcPr>
            <w:tcW w:w="7341" w:type="dxa"/>
            <w:gridSpan w:val="14"/>
          </w:tcPr>
          <w:p w14:paraId="1373E3CB" w14:textId="77777777" w:rsidR="00261DB6" w:rsidRDefault="00261DB6" w:rsidP="005133EF">
            <w:pPr>
              <w:jc w:val="both"/>
            </w:pPr>
            <w:r>
              <w:t>Univerzita Tomáše Bati ve Zlíně</w:t>
            </w:r>
          </w:p>
        </w:tc>
      </w:tr>
      <w:tr w:rsidR="00261DB6" w14:paraId="58F5EA9F" w14:textId="77777777" w:rsidTr="005133EF">
        <w:tc>
          <w:tcPr>
            <w:tcW w:w="2518" w:type="dxa"/>
            <w:shd w:val="clear" w:color="auto" w:fill="F7CAAC"/>
          </w:tcPr>
          <w:p w14:paraId="125DF557" w14:textId="77777777" w:rsidR="00261DB6" w:rsidRDefault="00261DB6" w:rsidP="005133EF">
            <w:pPr>
              <w:jc w:val="both"/>
              <w:rPr>
                <w:b/>
              </w:rPr>
            </w:pPr>
            <w:r>
              <w:rPr>
                <w:b/>
              </w:rPr>
              <w:t>Součást vysoké školy</w:t>
            </w:r>
          </w:p>
        </w:tc>
        <w:tc>
          <w:tcPr>
            <w:tcW w:w="7341" w:type="dxa"/>
            <w:gridSpan w:val="14"/>
          </w:tcPr>
          <w:p w14:paraId="3999B65D" w14:textId="77777777" w:rsidR="00261DB6" w:rsidRDefault="00261DB6" w:rsidP="005133EF">
            <w:pPr>
              <w:jc w:val="both"/>
            </w:pPr>
            <w:r>
              <w:t>Fakulta multimediálních komunikací</w:t>
            </w:r>
          </w:p>
        </w:tc>
      </w:tr>
      <w:tr w:rsidR="00261DB6" w14:paraId="1CBC49EA" w14:textId="77777777" w:rsidTr="005133EF">
        <w:tc>
          <w:tcPr>
            <w:tcW w:w="2518" w:type="dxa"/>
            <w:shd w:val="clear" w:color="auto" w:fill="F7CAAC"/>
          </w:tcPr>
          <w:p w14:paraId="6D36B19F" w14:textId="77777777" w:rsidR="00261DB6" w:rsidRDefault="00261DB6" w:rsidP="005133EF">
            <w:pPr>
              <w:jc w:val="both"/>
              <w:rPr>
                <w:b/>
              </w:rPr>
            </w:pPr>
            <w:r>
              <w:rPr>
                <w:b/>
              </w:rPr>
              <w:t>Název studijního programu</w:t>
            </w:r>
          </w:p>
        </w:tc>
        <w:tc>
          <w:tcPr>
            <w:tcW w:w="7341" w:type="dxa"/>
            <w:gridSpan w:val="14"/>
          </w:tcPr>
          <w:p w14:paraId="66491520" w14:textId="393FE61C" w:rsidR="00261DB6" w:rsidRDefault="00E748C3" w:rsidP="005133EF">
            <w:pPr>
              <w:jc w:val="both"/>
            </w:pPr>
            <w:proofErr w:type="spellStart"/>
            <w:r w:rsidRPr="00E748C3">
              <w:t>Footwear</w:t>
            </w:r>
            <w:proofErr w:type="spellEnd"/>
            <w:r w:rsidRPr="00E748C3">
              <w:t xml:space="preserve"> Design</w:t>
            </w:r>
          </w:p>
        </w:tc>
      </w:tr>
      <w:tr w:rsidR="00261DB6" w14:paraId="47F104C2" w14:textId="77777777" w:rsidTr="005133EF">
        <w:tc>
          <w:tcPr>
            <w:tcW w:w="2518" w:type="dxa"/>
            <w:shd w:val="clear" w:color="auto" w:fill="F7CAAC"/>
          </w:tcPr>
          <w:p w14:paraId="7E6C4EF3" w14:textId="77777777" w:rsidR="00261DB6" w:rsidRDefault="00261DB6" w:rsidP="005133EF">
            <w:pPr>
              <w:jc w:val="both"/>
              <w:rPr>
                <w:b/>
              </w:rPr>
            </w:pPr>
            <w:r>
              <w:rPr>
                <w:b/>
              </w:rPr>
              <w:t>Jméno a příjmení</w:t>
            </w:r>
          </w:p>
        </w:tc>
        <w:tc>
          <w:tcPr>
            <w:tcW w:w="4536" w:type="dxa"/>
            <w:gridSpan w:val="8"/>
          </w:tcPr>
          <w:p w14:paraId="1C1DC248" w14:textId="77777777" w:rsidR="00261DB6" w:rsidRDefault="00261DB6" w:rsidP="005133EF">
            <w:pPr>
              <w:jc w:val="both"/>
            </w:pPr>
            <w:r>
              <w:t>Helena Maňasová Hradská</w:t>
            </w:r>
          </w:p>
        </w:tc>
        <w:tc>
          <w:tcPr>
            <w:tcW w:w="709" w:type="dxa"/>
            <w:shd w:val="clear" w:color="auto" w:fill="F7CAAC"/>
          </w:tcPr>
          <w:p w14:paraId="3CB2FD54" w14:textId="77777777" w:rsidR="00261DB6" w:rsidRDefault="00261DB6" w:rsidP="005133EF">
            <w:pPr>
              <w:jc w:val="both"/>
              <w:rPr>
                <w:b/>
              </w:rPr>
            </w:pPr>
            <w:r>
              <w:rPr>
                <w:b/>
              </w:rPr>
              <w:t>Tituly</w:t>
            </w:r>
          </w:p>
        </w:tc>
        <w:tc>
          <w:tcPr>
            <w:tcW w:w="2096" w:type="dxa"/>
            <w:gridSpan w:val="5"/>
          </w:tcPr>
          <w:p w14:paraId="39AD49B2" w14:textId="77777777" w:rsidR="00261DB6" w:rsidRDefault="00261DB6" w:rsidP="005133EF">
            <w:pPr>
              <w:jc w:val="both"/>
            </w:pPr>
            <w:r>
              <w:t>Mgr., Ph.D.</w:t>
            </w:r>
          </w:p>
        </w:tc>
      </w:tr>
      <w:tr w:rsidR="00261DB6" w14:paraId="314B7F3F" w14:textId="77777777" w:rsidTr="005133EF">
        <w:tc>
          <w:tcPr>
            <w:tcW w:w="2518" w:type="dxa"/>
            <w:shd w:val="clear" w:color="auto" w:fill="F7CAAC"/>
          </w:tcPr>
          <w:p w14:paraId="0450712E" w14:textId="77777777" w:rsidR="00261DB6" w:rsidRDefault="00261DB6" w:rsidP="005133EF">
            <w:pPr>
              <w:jc w:val="both"/>
              <w:rPr>
                <w:b/>
              </w:rPr>
            </w:pPr>
            <w:r>
              <w:rPr>
                <w:b/>
              </w:rPr>
              <w:t>Rok narození</w:t>
            </w:r>
          </w:p>
        </w:tc>
        <w:tc>
          <w:tcPr>
            <w:tcW w:w="829" w:type="dxa"/>
            <w:gridSpan w:val="2"/>
          </w:tcPr>
          <w:p w14:paraId="1D129800" w14:textId="77777777" w:rsidR="00261DB6" w:rsidRDefault="00261DB6" w:rsidP="005133EF">
            <w:pPr>
              <w:jc w:val="both"/>
            </w:pPr>
            <w:r>
              <w:t>1979</w:t>
            </w:r>
          </w:p>
        </w:tc>
        <w:tc>
          <w:tcPr>
            <w:tcW w:w="1721" w:type="dxa"/>
            <w:gridSpan w:val="2"/>
            <w:shd w:val="clear" w:color="auto" w:fill="F7CAAC"/>
          </w:tcPr>
          <w:p w14:paraId="6D5E0ADE" w14:textId="77777777" w:rsidR="00261DB6" w:rsidRDefault="00261DB6" w:rsidP="005133EF">
            <w:pPr>
              <w:jc w:val="both"/>
              <w:rPr>
                <w:b/>
              </w:rPr>
            </w:pPr>
            <w:r>
              <w:rPr>
                <w:b/>
              </w:rPr>
              <w:t>typ vztahu k VŠ</w:t>
            </w:r>
          </w:p>
        </w:tc>
        <w:tc>
          <w:tcPr>
            <w:tcW w:w="992" w:type="dxa"/>
            <w:gridSpan w:val="3"/>
          </w:tcPr>
          <w:p w14:paraId="4BD3E2CE" w14:textId="2D71914E" w:rsidR="00261DB6" w:rsidRDefault="00261DB6" w:rsidP="005133EF">
            <w:pPr>
              <w:jc w:val="both"/>
            </w:pPr>
            <w:r>
              <w:t>pp</w:t>
            </w:r>
            <w:r w:rsidR="00DC0D4B">
              <w:t>.</w:t>
            </w:r>
          </w:p>
        </w:tc>
        <w:tc>
          <w:tcPr>
            <w:tcW w:w="994" w:type="dxa"/>
            <w:shd w:val="clear" w:color="auto" w:fill="F7CAAC"/>
          </w:tcPr>
          <w:p w14:paraId="1AB0D1EE" w14:textId="77777777" w:rsidR="00261DB6" w:rsidRDefault="00261DB6" w:rsidP="005133EF">
            <w:pPr>
              <w:jc w:val="both"/>
              <w:rPr>
                <w:b/>
              </w:rPr>
            </w:pPr>
            <w:r>
              <w:rPr>
                <w:b/>
              </w:rPr>
              <w:t>rozsah</w:t>
            </w:r>
          </w:p>
        </w:tc>
        <w:tc>
          <w:tcPr>
            <w:tcW w:w="709" w:type="dxa"/>
          </w:tcPr>
          <w:p w14:paraId="0C7249D1" w14:textId="77777777" w:rsidR="00261DB6" w:rsidRDefault="00261DB6" w:rsidP="005133EF">
            <w:pPr>
              <w:jc w:val="both"/>
            </w:pPr>
            <w:proofErr w:type="gramStart"/>
            <w:r>
              <w:t>40h</w:t>
            </w:r>
            <w:proofErr w:type="gramEnd"/>
            <w:r>
              <w:t>/t</w:t>
            </w:r>
          </w:p>
        </w:tc>
        <w:tc>
          <w:tcPr>
            <w:tcW w:w="709" w:type="dxa"/>
            <w:gridSpan w:val="3"/>
            <w:shd w:val="clear" w:color="auto" w:fill="F7CAAC"/>
          </w:tcPr>
          <w:p w14:paraId="17868CCD" w14:textId="77777777" w:rsidR="00261DB6" w:rsidRDefault="00261DB6" w:rsidP="005133EF">
            <w:pPr>
              <w:jc w:val="both"/>
              <w:rPr>
                <w:b/>
              </w:rPr>
            </w:pPr>
            <w:r>
              <w:rPr>
                <w:b/>
              </w:rPr>
              <w:t>do kdy</w:t>
            </w:r>
          </w:p>
        </w:tc>
        <w:tc>
          <w:tcPr>
            <w:tcW w:w="1387" w:type="dxa"/>
            <w:gridSpan w:val="2"/>
          </w:tcPr>
          <w:p w14:paraId="1FD45EF4" w14:textId="5D29F282" w:rsidR="00261DB6" w:rsidRDefault="00261DB6" w:rsidP="005133EF">
            <w:pPr>
              <w:jc w:val="both"/>
            </w:pPr>
            <w:r>
              <w:t>01/202</w:t>
            </w:r>
            <w:r w:rsidR="00EE464E">
              <w:t>6</w:t>
            </w:r>
          </w:p>
        </w:tc>
      </w:tr>
      <w:tr w:rsidR="00261DB6" w14:paraId="3DBC4097" w14:textId="77777777" w:rsidTr="005133EF">
        <w:tc>
          <w:tcPr>
            <w:tcW w:w="5068" w:type="dxa"/>
            <w:gridSpan w:val="5"/>
            <w:shd w:val="clear" w:color="auto" w:fill="F7CAAC"/>
          </w:tcPr>
          <w:p w14:paraId="385D6E1A" w14:textId="77777777" w:rsidR="00261DB6" w:rsidRDefault="00261DB6" w:rsidP="005133EF">
            <w:pPr>
              <w:jc w:val="both"/>
              <w:rPr>
                <w:b/>
              </w:rPr>
            </w:pPr>
            <w:r>
              <w:rPr>
                <w:b/>
              </w:rPr>
              <w:t>Typ vztahu na součásti VŠ, která uskutečňuje st. program</w:t>
            </w:r>
          </w:p>
        </w:tc>
        <w:tc>
          <w:tcPr>
            <w:tcW w:w="992" w:type="dxa"/>
            <w:gridSpan w:val="3"/>
          </w:tcPr>
          <w:p w14:paraId="7355A998" w14:textId="78E01647" w:rsidR="00261DB6" w:rsidRDefault="00261DB6" w:rsidP="005133EF">
            <w:pPr>
              <w:jc w:val="both"/>
            </w:pPr>
            <w:r>
              <w:t>pp</w:t>
            </w:r>
            <w:r w:rsidR="00DC0D4B">
              <w:t>.</w:t>
            </w:r>
          </w:p>
        </w:tc>
        <w:tc>
          <w:tcPr>
            <w:tcW w:w="994" w:type="dxa"/>
            <w:shd w:val="clear" w:color="auto" w:fill="F7CAAC"/>
          </w:tcPr>
          <w:p w14:paraId="3858175E" w14:textId="77777777" w:rsidR="00261DB6" w:rsidRDefault="00261DB6" w:rsidP="005133EF">
            <w:pPr>
              <w:jc w:val="both"/>
              <w:rPr>
                <w:b/>
              </w:rPr>
            </w:pPr>
            <w:r>
              <w:rPr>
                <w:b/>
              </w:rPr>
              <w:t>rozsah</w:t>
            </w:r>
          </w:p>
        </w:tc>
        <w:tc>
          <w:tcPr>
            <w:tcW w:w="709" w:type="dxa"/>
          </w:tcPr>
          <w:p w14:paraId="26854166" w14:textId="77777777" w:rsidR="00261DB6" w:rsidRDefault="00261DB6" w:rsidP="005133EF">
            <w:pPr>
              <w:jc w:val="both"/>
            </w:pPr>
            <w:proofErr w:type="gramStart"/>
            <w:r>
              <w:t>40h</w:t>
            </w:r>
            <w:proofErr w:type="gramEnd"/>
            <w:r>
              <w:t>/t</w:t>
            </w:r>
          </w:p>
        </w:tc>
        <w:tc>
          <w:tcPr>
            <w:tcW w:w="709" w:type="dxa"/>
            <w:gridSpan w:val="3"/>
            <w:shd w:val="clear" w:color="auto" w:fill="F7CAAC"/>
          </w:tcPr>
          <w:p w14:paraId="612AAE22" w14:textId="77777777" w:rsidR="00261DB6" w:rsidRDefault="00261DB6" w:rsidP="005133EF">
            <w:pPr>
              <w:jc w:val="both"/>
              <w:rPr>
                <w:b/>
              </w:rPr>
            </w:pPr>
            <w:r>
              <w:rPr>
                <w:b/>
              </w:rPr>
              <w:t>do kdy</w:t>
            </w:r>
          </w:p>
        </w:tc>
        <w:tc>
          <w:tcPr>
            <w:tcW w:w="1387" w:type="dxa"/>
            <w:gridSpan w:val="2"/>
          </w:tcPr>
          <w:p w14:paraId="3D674484" w14:textId="70F93ED5" w:rsidR="00261DB6" w:rsidRDefault="00261DB6" w:rsidP="005133EF">
            <w:pPr>
              <w:jc w:val="both"/>
            </w:pPr>
            <w:r>
              <w:t>01/202</w:t>
            </w:r>
            <w:r w:rsidR="00EE464E">
              <w:t>6</w:t>
            </w:r>
          </w:p>
        </w:tc>
      </w:tr>
      <w:tr w:rsidR="00261DB6" w14:paraId="20B2B0D2" w14:textId="77777777" w:rsidTr="005133EF">
        <w:tc>
          <w:tcPr>
            <w:tcW w:w="6060" w:type="dxa"/>
            <w:gridSpan w:val="8"/>
            <w:shd w:val="clear" w:color="auto" w:fill="F7CAAC"/>
          </w:tcPr>
          <w:p w14:paraId="7A06A304" w14:textId="77777777" w:rsidR="00261DB6" w:rsidRDefault="00261DB6" w:rsidP="005133EF">
            <w:pPr>
              <w:jc w:val="both"/>
            </w:pPr>
            <w:r>
              <w:rPr>
                <w:b/>
              </w:rPr>
              <w:t>Další současná působení jako akademický pracovník na jiných VŠ</w:t>
            </w:r>
          </w:p>
        </w:tc>
        <w:tc>
          <w:tcPr>
            <w:tcW w:w="1703" w:type="dxa"/>
            <w:gridSpan w:val="2"/>
            <w:shd w:val="clear" w:color="auto" w:fill="F7CAAC"/>
          </w:tcPr>
          <w:p w14:paraId="6BA8B933" w14:textId="77777777" w:rsidR="00261DB6" w:rsidRDefault="00261DB6"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2D5D755" w14:textId="77777777" w:rsidR="00261DB6" w:rsidRDefault="00261DB6" w:rsidP="005133EF">
            <w:pPr>
              <w:jc w:val="both"/>
              <w:rPr>
                <w:b/>
              </w:rPr>
            </w:pPr>
            <w:r>
              <w:rPr>
                <w:b/>
              </w:rPr>
              <w:t>rozsah</w:t>
            </w:r>
          </w:p>
        </w:tc>
      </w:tr>
      <w:tr w:rsidR="00261DB6" w14:paraId="3B2E6C91" w14:textId="77777777" w:rsidTr="005133EF">
        <w:tc>
          <w:tcPr>
            <w:tcW w:w="6060" w:type="dxa"/>
            <w:gridSpan w:val="8"/>
          </w:tcPr>
          <w:p w14:paraId="02363312" w14:textId="77777777" w:rsidR="00261DB6" w:rsidRDefault="00261DB6" w:rsidP="005133EF">
            <w:pPr>
              <w:jc w:val="both"/>
            </w:pPr>
          </w:p>
        </w:tc>
        <w:tc>
          <w:tcPr>
            <w:tcW w:w="1703" w:type="dxa"/>
            <w:gridSpan w:val="2"/>
          </w:tcPr>
          <w:p w14:paraId="7451F7A7" w14:textId="77777777" w:rsidR="00261DB6" w:rsidRDefault="00261DB6" w:rsidP="005133EF">
            <w:pPr>
              <w:jc w:val="both"/>
            </w:pPr>
          </w:p>
        </w:tc>
        <w:tc>
          <w:tcPr>
            <w:tcW w:w="2096" w:type="dxa"/>
            <w:gridSpan w:val="5"/>
          </w:tcPr>
          <w:p w14:paraId="0796B1C4" w14:textId="77777777" w:rsidR="00261DB6" w:rsidRDefault="00261DB6" w:rsidP="005133EF">
            <w:pPr>
              <w:jc w:val="both"/>
            </w:pPr>
          </w:p>
        </w:tc>
      </w:tr>
      <w:tr w:rsidR="002A5738" w14:paraId="1D989DB9" w14:textId="77777777" w:rsidTr="005133EF">
        <w:tc>
          <w:tcPr>
            <w:tcW w:w="6060" w:type="dxa"/>
            <w:gridSpan w:val="8"/>
          </w:tcPr>
          <w:p w14:paraId="6598B4BD" w14:textId="77777777" w:rsidR="002A5738" w:rsidRDefault="002A5738" w:rsidP="005133EF">
            <w:pPr>
              <w:jc w:val="both"/>
            </w:pPr>
          </w:p>
        </w:tc>
        <w:tc>
          <w:tcPr>
            <w:tcW w:w="1703" w:type="dxa"/>
            <w:gridSpan w:val="2"/>
          </w:tcPr>
          <w:p w14:paraId="2E5A9752" w14:textId="77777777" w:rsidR="002A5738" w:rsidRDefault="002A5738" w:rsidP="005133EF">
            <w:pPr>
              <w:jc w:val="both"/>
            </w:pPr>
          </w:p>
        </w:tc>
        <w:tc>
          <w:tcPr>
            <w:tcW w:w="2096" w:type="dxa"/>
            <w:gridSpan w:val="5"/>
          </w:tcPr>
          <w:p w14:paraId="646BFB67" w14:textId="77777777" w:rsidR="002A5738" w:rsidRDefault="002A5738" w:rsidP="005133EF">
            <w:pPr>
              <w:jc w:val="both"/>
            </w:pPr>
          </w:p>
        </w:tc>
      </w:tr>
      <w:tr w:rsidR="002A5738" w14:paraId="1A614FAE" w14:textId="77777777" w:rsidTr="005133EF">
        <w:tc>
          <w:tcPr>
            <w:tcW w:w="6060" w:type="dxa"/>
            <w:gridSpan w:val="8"/>
          </w:tcPr>
          <w:p w14:paraId="6DD4DC69" w14:textId="77777777" w:rsidR="002A5738" w:rsidRDefault="002A5738" w:rsidP="005133EF">
            <w:pPr>
              <w:jc w:val="both"/>
            </w:pPr>
          </w:p>
        </w:tc>
        <w:tc>
          <w:tcPr>
            <w:tcW w:w="1703" w:type="dxa"/>
            <w:gridSpan w:val="2"/>
          </w:tcPr>
          <w:p w14:paraId="1A1897DE" w14:textId="77777777" w:rsidR="002A5738" w:rsidRDefault="002A5738" w:rsidP="005133EF">
            <w:pPr>
              <w:jc w:val="both"/>
            </w:pPr>
          </w:p>
        </w:tc>
        <w:tc>
          <w:tcPr>
            <w:tcW w:w="2096" w:type="dxa"/>
            <w:gridSpan w:val="5"/>
          </w:tcPr>
          <w:p w14:paraId="3C86CC88" w14:textId="77777777" w:rsidR="002A5738" w:rsidRDefault="002A5738" w:rsidP="005133EF">
            <w:pPr>
              <w:jc w:val="both"/>
            </w:pPr>
          </w:p>
        </w:tc>
      </w:tr>
      <w:tr w:rsidR="00261DB6" w14:paraId="2A830118" w14:textId="77777777" w:rsidTr="005133EF">
        <w:tc>
          <w:tcPr>
            <w:tcW w:w="6060" w:type="dxa"/>
            <w:gridSpan w:val="8"/>
          </w:tcPr>
          <w:p w14:paraId="7F07D1A3" w14:textId="77777777" w:rsidR="00261DB6" w:rsidRDefault="00261DB6" w:rsidP="005133EF">
            <w:pPr>
              <w:jc w:val="both"/>
            </w:pPr>
          </w:p>
        </w:tc>
        <w:tc>
          <w:tcPr>
            <w:tcW w:w="1703" w:type="dxa"/>
            <w:gridSpan w:val="2"/>
          </w:tcPr>
          <w:p w14:paraId="6A0247AF" w14:textId="77777777" w:rsidR="00261DB6" w:rsidRDefault="00261DB6" w:rsidP="005133EF">
            <w:pPr>
              <w:jc w:val="both"/>
            </w:pPr>
          </w:p>
        </w:tc>
        <w:tc>
          <w:tcPr>
            <w:tcW w:w="2096" w:type="dxa"/>
            <w:gridSpan w:val="5"/>
          </w:tcPr>
          <w:p w14:paraId="7484ECF2" w14:textId="77777777" w:rsidR="00261DB6" w:rsidRDefault="00261DB6" w:rsidP="005133EF">
            <w:pPr>
              <w:jc w:val="both"/>
            </w:pPr>
          </w:p>
        </w:tc>
      </w:tr>
      <w:tr w:rsidR="00261DB6" w14:paraId="3EC05C27" w14:textId="77777777" w:rsidTr="005133EF">
        <w:tc>
          <w:tcPr>
            <w:tcW w:w="9859" w:type="dxa"/>
            <w:gridSpan w:val="15"/>
            <w:shd w:val="clear" w:color="auto" w:fill="F7CAAC"/>
          </w:tcPr>
          <w:p w14:paraId="4644215A" w14:textId="77777777" w:rsidR="00261DB6" w:rsidRDefault="00261DB6" w:rsidP="005133EF">
            <w:pPr>
              <w:jc w:val="both"/>
            </w:pPr>
            <w:r>
              <w:rPr>
                <w:b/>
              </w:rPr>
              <w:t>Předměty příslušného studijního programu a způsob zapojení do jejich výuky, příp. další zapojení do uskutečňování studijního programu</w:t>
            </w:r>
          </w:p>
        </w:tc>
      </w:tr>
      <w:tr w:rsidR="00261DB6" w:rsidRPr="002827C6" w14:paraId="44D55FFB" w14:textId="77777777" w:rsidTr="00EE464E">
        <w:trPr>
          <w:trHeight w:val="480"/>
        </w:trPr>
        <w:tc>
          <w:tcPr>
            <w:tcW w:w="9859" w:type="dxa"/>
            <w:gridSpan w:val="15"/>
            <w:tcBorders>
              <w:top w:val="nil"/>
            </w:tcBorders>
          </w:tcPr>
          <w:p w14:paraId="749C1191" w14:textId="4B0BA6DE" w:rsidR="00261DB6" w:rsidRDefault="00F55AAE" w:rsidP="005133EF">
            <w:pPr>
              <w:jc w:val="both"/>
            </w:pPr>
            <w:r>
              <w:t xml:space="preserve">Seminář k bakalářské práci </w:t>
            </w:r>
            <w:r w:rsidR="00261DB6">
              <w:t>(</w:t>
            </w:r>
            <w:r>
              <w:t>vede seminář</w:t>
            </w:r>
            <w:r w:rsidR="00261DB6">
              <w:t>)</w:t>
            </w:r>
          </w:p>
          <w:p w14:paraId="52FA257B" w14:textId="77777777" w:rsidR="00261DB6" w:rsidRDefault="00FA07B2" w:rsidP="005133EF">
            <w:pPr>
              <w:jc w:val="both"/>
            </w:pPr>
            <w:r w:rsidRPr="00A22651">
              <w:t>Barva – světlo – tvar 1</w:t>
            </w:r>
            <w:r>
              <w:t xml:space="preserve">, 2 </w:t>
            </w:r>
            <w:r w:rsidR="00261DB6">
              <w:t>(garant</w:t>
            </w:r>
            <w:r w:rsidR="00ED3D47">
              <w:t xml:space="preserve"> předmětu</w:t>
            </w:r>
            <w:r w:rsidR="00261DB6">
              <w:t>, přednášející</w:t>
            </w:r>
            <w:r>
              <w:t>, cvičící</w:t>
            </w:r>
            <w:r w:rsidR="00261DB6">
              <w:t>)</w:t>
            </w:r>
          </w:p>
          <w:p w14:paraId="1264EC99" w14:textId="0DA9CCD0" w:rsidR="00AC09BF" w:rsidRPr="002827C6" w:rsidRDefault="00AC09BF" w:rsidP="005133EF">
            <w:pPr>
              <w:jc w:val="both"/>
            </w:pPr>
            <w:r>
              <w:t>Akademické psaní 1 (</w:t>
            </w:r>
            <w:r w:rsidR="002C64ED">
              <w:t>garant předmětu, cvičící)</w:t>
            </w:r>
          </w:p>
        </w:tc>
      </w:tr>
      <w:tr w:rsidR="00261DB6" w:rsidRPr="002827C6" w14:paraId="6CF9D262" w14:textId="77777777" w:rsidTr="005133EF">
        <w:trPr>
          <w:trHeight w:val="340"/>
        </w:trPr>
        <w:tc>
          <w:tcPr>
            <w:tcW w:w="9859" w:type="dxa"/>
            <w:gridSpan w:val="15"/>
            <w:tcBorders>
              <w:top w:val="nil"/>
            </w:tcBorders>
            <w:shd w:val="clear" w:color="auto" w:fill="FBD4B4"/>
          </w:tcPr>
          <w:p w14:paraId="48CFF514" w14:textId="77777777" w:rsidR="00261DB6" w:rsidRPr="002827C6" w:rsidRDefault="00261DB6" w:rsidP="005133EF">
            <w:pPr>
              <w:jc w:val="both"/>
              <w:rPr>
                <w:b/>
              </w:rPr>
            </w:pPr>
            <w:r w:rsidRPr="002827C6">
              <w:rPr>
                <w:b/>
              </w:rPr>
              <w:t>Zapojení do výuky v dalších studijních programech na téže vysoké škole (pouze u garantů ZT a PZ předmětů)</w:t>
            </w:r>
          </w:p>
        </w:tc>
      </w:tr>
      <w:tr w:rsidR="00261DB6" w:rsidRPr="002827C6" w14:paraId="26BDCC58" w14:textId="77777777" w:rsidTr="008719A6">
        <w:trPr>
          <w:trHeight w:val="340"/>
        </w:trPr>
        <w:tc>
          <w:tcPr>
            <w:tcW w:w="2727" w:type="dxa"/>
            <w:gridSpan w:val="2"/>
            <w:tcBorders>
              <w:top w:val="nil"/>
            </w:tcBorders>
          </w:tcPr>
          <w:p w14:paraId="4708FCCD" w14:textId="77777777" w:rsidR="00261DB6" w:rsidRPr="002827C6" w:rsidRDefault="00261DB6" w:rsidP="00BD23E6">
            <w:pPr>
              <w:rPr>
                <w:b/>
              </w:rPr>
            </w:pPr>
            <w:r w:rsidRPr="002827C6">
              <w:rPr>
                <w:b/>
              </w:rPr>
              <w:t>Název studijního předmětu</w:t>
            </w:r>
          </w:p>
        </w:tc>
        <w:tc>
          <w:tcPr>
            <w:tcW w:w="2268" w:type="dxa"/>
            <w:gridSpan w:val="2"/>
            <w:tcBorders>
              <w:top w:val="nil"/>
            </w:tcBorders>
          </w:tcPr>
          <w:p w14:paraId="3ED72069" w14:textId="77777777" w:rsidR="00261DB6" w:rsidRPr="002827C6" w:rsidRDefault="00261DB6" w:rsidP="00BD23E6">
            <w:pPr>
              <w:rPr>
                <w:b/>
              </w:rPr>
            </w:pPr>
            <w:r w:rsidRPr="002827C6">
              <w:rPr>
                <w:b/>
              </w:rPr>
              <w:t>Název studijního programu</w:t>
            </w:r>
          </w:p>
        </w:tc>
        <w:tc>
          <w:tcPr>
            <w:tcW w:w="708" w:type="dxa"/>
            <w:gridSpan w:val="3"/>
            <w:tcBorders>
              <w:top w:val="nil"/>
            </w:tcBorders>
          </w:tcPr>
          <w:p w14:paraId="5E03311D" w14:textId="77777777" w:rsidR="00261DB6" w:rsidRPr="002827C6" w:rsidRDefault="00261DB6" w:rsidP="005133EF">
            <w:pPr>
              <w:jc w:val="both"/>
              <w:rPr>
                <w:b/>
              </w:rPr>
            </w:pPr>
            <w:r w:rsidRPr="002827C6">
              <w:rPr>
                <w:b/>
              </w:rPr>
              <w:t>Sem.</w:t>
            </w:r>
          </w:p>
        </w:tc>
        <w:tc>
          <w:tcPr>
            <w:tcW w:w="2552" w:type="dxa"/>
            <w:gridSpan w:val="5"/>
            <w:tcBorders>
              <w:top w:val="nil"/>
            </w:tcBorders>
          </w:tcPr>
          <w:p w14:paraId="3B7FFEA0" w14:textId="77777777" w:rsidR="00261DB6" w:rsidRPr="002827C6" w:rsidRDefault="00261DB6" w:rsidP="00ED3D47">
            <w:pPr>
              <w:rPr>
                <w:b/>
              </w:rPr>
            </w:pPr>
            <w:r w:rsidRPr="002827C6">
              <w:rPr>
                <w:b/>
              </w:rPr>
              <w:t>Role ve výuce daného předmětu</w:t>
            </w:r>
          </w:p>
        </w:tc>
        <w:tc>
          <w:tcPr>
            <w:tcW w:w="1604" w:type="dxa"/>
            <w:gridSpan w:val="3"/>
            <w:tcBorders>
              <w:top w:val="nil"/>
            </w:tcBorders>
          </w:tcPr>
          <w:p w14:paraId="385818D7" w14:textId="77777777" w:rsidR="00261DB6" w:rsidRPr="002827C6" w:rsidRDefault="00261DB6"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61DB6" w:rsidRPr="0016131F" w14:paraId="4DC265D2" w14:textId="77777777" w:rsidTr="008719A6">
        <w:trPr>
          <w:trHeight w:val="285"/>
        </w:trPr>
        <w:tc>
          <w:tcPr>
            <w:tcW w:w="2727" w:type="dxa"/>
            <w:gridSpan w:val="2"/>
            <w:tcBorders>
              <w:top w:val="nil"/>
            </w:tcBorders>
          </w:tcPr>
          <w:p w14:paraId="5A551672" w14:textId="3F9FA806" w:rsidR="00261DB6" w:rsidRDefault="00261DB6" w:rsidP="00BD23E6"/>
        </w:tc>
        <w:tc>
          <w:tcPr>
            <w:tcW w:w="2268" w:type="dxa"/>
            <w:gridSpan w:val="2"/>
            <w:tcBorders>
              <w:top w:val="nil"/>
            </w:tcBorders>
          </w:tcPr>
          <w:p w14:paraId="0D4B0263" w14:textId="597A3066" w:rsidR="00261DB6" w:rsidRDefault="00261DB6" w:rsidP="00BD23E6"/>
        </w:tc>
        <w:tc>
          <w:tcPr>
            <w:tcW w:w="708" w:type="dxa"/>
            <w:gridSpan w:val="3"/>
            <w:tcBorders>
              <w:top w:val="nil"/>
            </w:tcBorders>
          </w:tcPr>
          <w:p w14:paraId="11A743D2" w14:textId="481B46DC" w:rsidR="00261DB6" w:rsidRPr="0016131F" w:rsidRDefault="00261DB6" w:rsidP="005133EF">
            <w:pPr>
              <w:jc w:val="both"/>
            </w:pPr>
          </w:p>
        </w:tc>
        <w:tc>
          <w:tcPr>
            <w:tcW w:w="2552" w:type="dxa"/>
            <w:gridSpan w:val="5"/>
            <w:tcBorders>
              <w:top w:val="nil"/>
            </w:tcBorders>
          </w:tcPr>
          <w:p w14:paraId="58E17713" w14:textId="53964D2B" w:rsidR="00261DB6" w:rsidRPr="0016131F" w:rsidRDefault="00261DB6" w:rsidP="00ED3D47"/>
        </w:tc>
        <w:tc>
          <w:tcPr>
            <w:tcW w:w="1604" w:type="dxa"/>
            <w:gridSpan w:val="3"/>
            <w:tcBorders>
              <w:top w:val="nil"/>
            </w:tcBorders>
          </w:tcPr>
          <w:p w14:paraId="5CA1FF0C" w14:textId="77777777" w:rsidR="00261DB6" w:rsidRPr="0016131F" w:rsidRDefault="00261DB6" w:rsidP="005133EF">
            <w:pPr>
              <w:jc w:val="both"/>
            </w:pPr>
          </w:p>
        </w:tc>
      </w:tr>
      <w:tr w:rsidR="0003012D" w:rsidRPr="0016131F" w14:paraId="610AAAED" w14:textId="77777777" w:rsidTr="008719A6">
        <w:trPr>
          <w:trHeight w:val="285"/>
        </w:trPr>
        <w:tc>
          <w:tcPr>
            <w:tcW w:w="2727" w:type="dxa"/>
            <w:gridSpan w:val="2"/>
            <w:tcBorders>
              <w:top w:val="nil"/>
            </w:tcBorders>
          </w:tcPr>
          <w:p w14:paraId="45F3486E" w14:textId="77777777" w:rsidR="0003012D" w:rsidRDefault="0003012D" w:rsidP="00BD23E6"/>
        </w:tc>
        <w:tc>
          <w:tcPr>
            <w:tcW w:w="2268" w:type="dxa"/>
            <w:gridSpan w:val="2"/>
            <w:tcBorders>
              <w:top w:val="nil"/>
            </w:tcBorders>
          </w:tcPr>
          <w:p w14:paraId="212E8106" w14:textId="77777777" w:rsidR="0003012D" w:rsidRDefault="0003012D" w:rsidP="00BD23E6"/>
        </w:tc>
        <w:tc>
          <w:tcPr>
            <w:tcW w:w="708" w:type="dxa"/>
            <w:gridSpan w:val="3"/>
            <w:tcBorders>
              <w:top w:val="nil"/>
            </w:tcBorders>
          </w:tcPr>
          <w:p w14:paraId="10188D96" w14:textId="77777777" w:rsidR="0003012D" w:rsidRPr="0016131F" w:rsidRDefault="0003012D" w:rsidP="005133EF">
            <w:pPr>
              <w:jc w:val="both"/>
            </w:pPr>
          </w:p>
        </w:tc>
        <w:tc>
          <w:tcPr>
            <w:tcW w:w="2552" w:type="dxa"/>
            <w:gridSpan w:val="5"/>
            <w:tcBorders>
              <w:top w:val="nil"/>
            </w:tcBorders>
          </w:tcPr>
          <w:p w14:paraId="18FC7522" w14:textId="77777777" w:rsidR="0003012D" w:rsidRPr="0016131F" w:rsidRDefault="0003012D" w:rsidP="00ED3D47"/>
        </w:tc>
        <w:tc>
          <w:tcPr>
            <w:tcW w:w="1604" w:type="dxa"/>
            <w:gridSpan w:val="3"/>
            <w:tcBorders>
              <w:top w:val="nil"/>
            </w:tcBorders>
          </w:tcPr>
          <w:p w14:paraId="28265153" w14:textId="77777777" w:rsidR="0003012D" w:rsidRPr="0016131F" w:rsidRDefault="0003012D" w:rsidP="005133EF">
            <w:pPr>
              <w:jc w:val="both"/>
            </w:pPr>
          </w:p>
        </w:tc>
      </w:tr>
      <w:tr w:rsidR="00261DB6" w14:paraId="47557142" w14:textId="77777777" w:rsidTr="005133EF">
        <w:tc>
          <w:tcPr>
            <w:tcW w:w="9859" w:type="dxa"/>
            <w:gridSpan w:val="15"/>
            <w:shd w:val="clear" w:color="auto" w:fill="F7CAAC"/>
          </w:tcPr>
          <w:p w14:paraId="01DE46F9" w14:textId="77777777" w:rsidR="00261DB6" w:rsidRDefault="00261DB6" w:rsidP="005133EF">
            <w:pPr>
              <w:jc w:val="both"/>
            </w:pPr>
            <w:r>
              <w:rPr>
                <w:b/>
              </w:rPr>
              <w:t xml:space="preserve">Údaje o vzdělání na VŠ </w:t>
            </w:r>
          </w:p>
        </w:tc>
      </w:tr>
      <w:tr w:rsidR="00261DB6" w14:paraId="7D9BD3BD" w14:textId="77777777" w:rsidTr="005133EF">
        <w:trPr>
          <w:trHeight w:val="524"/>
        </w:trPr>
        <w:tc>
          <w:tcPr>
            <w:tcW w:w="9859" w:type="dxa"/>
            <w:gridSpan w:val="15"/>
          </w:tcPr>
          <w:p w14:paraId="299DDEC9" w14:textId="29925B3E" w:rsidR="009F66D1" w:rsidRDefault="009F66D1" w:rsidP="009F66D1">
            <w:pPr>
              <w:jc w:val="both"/>
            </w:pPr>
            <w:r>
              <w:t xml:space="preserve">2010: Masarykova univerzita, Filozofická fakulta, Obecná teorie umění, estetika, Ph.D. </w:t>
            </w:r>
          </w:p>
          <w:p w14:paraId="38DFD284" w14:textId="6EC31337" w:rsidR="00261DB6" w:rsidRDefault="009F66D1" w:rsidP="008B3944">
            <w:pPr>
              <w:rPr>
                <w:b/>
              </w:rPr>
            </w:pPr>
            <w:r>
              <w:t>2004: Masarykova univerzita, Filozofická fakulta, Český jazyk a literatura, Dějiny umění, Mgr.</w:t>
            </w:r>
          </w:p>
        </w:tc>
      </w:tr>
      <w:tr w:rsidR="00261DB6" w14:paraId="2F7FC76F" w14:textId="77777777" w:rsidTr="005133EF">
        <w:tc>
          <w:tcPr>
            <w:tcW w:w="9859" w:type="dxa"/>
            <w:gridSpan w:val="15"/>
            <w:shd w:val="clear" w:color="auto" w:fill="F7CAAC"/>
          </w:tcPr>
          <w:p w14:paraId="5E16E5EE" w14:textId="77777777" w:rsidR="00261DB6" w:rsidRDefault="00261DB6" w:rsidP="005133EF">
            <w:pPr>
              <w:jc w:val="both"/>
              <w:rPr>
                <w:b/>
              </w:rPr>
            </w:pPr>
            <w:r>
              <w:rPr>
                <w:b/>
              </w:rPr>
              <w:t>Údaje o odborném působení od absolvování VŠ</w:t>
            </w:r>
          </w:p>
        </w:tc>
      </w:tr>
      <w:tr w:rsidR="00261DB6" w:rsidRPr="009B6AE3" w14:paraId="1DA05D3D" w14:textId="77777777" w:rsidTr="0045079A">
        <w:trPr>
          <w:trHeight w:val="2214"/>
        </w:trPr>
        <w:tc>
          <w:tcPr>
            <w:tcW w:w="9859" w:type="dxa"/>
            <w:gridSpan w:val="15"/>
          </w:tcPr>
          <w:p w14:paraId="42C023B4" w14:textId="77777777" w:rsidR="003D44A7" w:rsidRDefault="003D44A7" w:rsidP="003D44A7">
            <w:proofErr w:type="gramStart"/>
            <w:r>
              <w:t>2019-dosud</w:t>
            </w:r>
            <w:proofErr w:type="gramEnd"/>
            <w:r>
              <w:t>: Univerzita Tomáše Bati ve Zlíně, Fakulta multimediálních komunikací, ředitelka Kabinetu teoretických studií, odborná asistentka</w:t>
            </w:r>
          </w:p>
          <w:p w14:paraId="602698EA" w14:textId="77777777" w:rsidR="003D44A7" w:rsidRDefault="003D44A7" w:rsidP="003D44A7">
            <w:r>
              <w:t>2017-2018: Masarykova univerzita, Filozofická fakulta, seminář dějin umění, externí spolupráce, přednášející a školitelka</w:t>
            </w:r>
          </w:p>
          <w:p w14:paraId="43C531C2" w14:textId="77777777" w:rsidR="003D44A7" w:rsidRDefault="003D44A7" w:rsidP="003D44A7">
            <w:r>
              <w:t xml:space="preserve">2012-2019: Masarykova univerzita, Filozofická fakulta, Ústav hudební vědy, externí spolupráce, přednášející a školitelka </w:t>
            </w:r>
          </w:p>
          <w:p w14:paraId="7F12B6C4" w14:textId="77777777" w:rsidR="003D44A7" w:rsidRDefault="003D44A7" w:rsidP="003D44A7">
            <w:r>
              <w:t xml:space="preserve">2014-2015: Moravská galerie v Brně: odborná externí spolupráce při přípravě výstav Brněnský Devětsil – multimediální přesahy umělecké avantgardy; Sítě modernismu – Zdeněk </w:t>
            </w:r>
            <w:proofErr w:type="spellStart"/>
            <w:r>
              <w:t>Rossmann</w:t>
            </w:r>
            <w:proofErr w:type="spellEnd"/>
            <w:r>
              <w:t>, 2015.</w:t>
            </w:r>
          </w:p>
          <w:p w14:paraId="0BFA6E80" w14:textId="77777777" w:rsidR="003D44A7" w:rsidRDefault="003D44A7" w:rsidP="003D44A7">
            <w:r>
              <w:t>2009: Masarykova univerzita, Filozofická fakulta, seminář estetiky, výuka, externí spolupráce</w:t>
            </w:r>
          </w:p>
          <w:p w14:paraId="793266D8" w14:textId="6409A440" w:rsidR="00261DB6" w:rsidRPr="009B6AE3" w:rsidRDefault="003D44A7" w:rsidP="0045079A">
            <w:pPr>
              <w:rPr>
                <w:color w:val="FF0000"/>
              </w:rPr>
            </w:pPr>
            <w:r>
              <w:t>2005–2007: Národní památkový úřad v Brně, evidence mobiliářů (zámky Milotice, Bučovice)</w:t>
            </w:r>
          </w:p>
        </w:tc>
      </w:tr>
      <w:tr w:rsidR="00261DB6" w14:paraId="3CB28651" w14:textId="77777777" w:rsidTr="005133EF">
        <w:trPr>
          <w:trHeight w:val="250"/>
        </w:trPr>
        <w:tc>
          <w:tcPr>
            <w:tcW w:w="9859" w:type="dxa"/>
            <w:gridSpan w:val="15"/>
            <w:shd w:val="clear" w:color="auto" w:fill="F7CAAC"/>
          </w:tcPr>
          <w:p w14:paraId="2C25AEE0" w14:textId="5C274E32" w:rsidR="00261DB6" w:rsidRDefault="00261DB6" w:rsidP="005133EF">
            <w:pPr>
              <w:jc w:val="both"/>
            </w:pPr>
            <w:r>
              <w:rPr>
                <w:b/>
              </w:rPr>
              <w:t>Zkušenosti s vedením kvalifikačních a rigorózních prací</w:t>
            </w:r>
          </w:p>
        </w:tc>
      </w:tr>
      <w:tr w:rsidR="00261DB6" w14:paraId="67EDE0E1" w14:textId="77777777" w:rsidTr="008B3944">
        <w:trPr>
          <w:trHeight w:val="512"/>
        </w:trPr>
        <w:tc>
          <w:tcPr>
            <w:tcW w:w="9859" w:type="dxa"/>
            <w:gridSpan w:val="15"/>
          </w:tcPr>
          <w:p w14:paraId="27D79B15" w14:textId="77777777" w:rsidR="00261DB6" w:rsidRDefault="00261DB6" w:rsidP="005133EF">
            <w:pPr>
              <w:jc w:val="both"/>
            </w:pPr>
            <w:r>
              <w:t>Bakalářské práce: 20</w:t>
            </w:r>
          </w:p>
          <w:p w14:paraId="15653D50" w14:textId="77777777" w:rsidR="00261DB6" w:rsidRDefault="00261DB6" w:rsidP="005133EF">
            <w:pPr>
              <w:jc w:val="both"/>
            </w:pPr>
            <w:r>
              <w:t>Diplomové práce: 12</w:t>
            </w:r>
          </w:p>
        </w:tc>
      </w:tr>
      <w:tr w:rsidR="00261DB6" w14:paraId="5D414E98" w14:textId="77777777" w:rsidTr="005133EF">
        <w:trPr>
          <w:cantSplit/>
        </w:trPr>
        <w:tc>
          <w:tcPr>
            <w:tcW w:w="3347" w:type="dxa"/>
            <w:gridSpan w:val="3"/>
            <w:tcBorders>
              <w:top w:val="single" w:sz="12" w:space="0" w:color="auto"/>
            </w:tcBorders>
            <w:shd w:val="clear" w:color="auto" w:fill="F7CAAC"/>
          </w:tcPr>
          <w:p w14:paraId="2BD90822" w14:textId="77777777" w:rsidR="00261DB6" w:rsidRDefault="00261DB6"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4019C583" w14:textId="77777777" w:rsidR="00261DB6" w:rsidRDefault="00261DB6" w:rsidP="005133E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7BAFF2B" w14:textId="77777777" w:rsidR="00261DB6" w:rsidRDefault="00261DB6" w:rsidP="005133E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BDBE087" w14:textId="77777777" w:rsidR="00261DB6" w:rsidRDefault="00261DB6" w:rsidP="005133EF">
            <w:pPr>
              <w:jc w:val="both"/>
              <w:rPr>
                <w:b/>
              </w:rPr>
            </w:pPr>
            <w:r>
              <w:rPr>
                <w:b/>
              </w:rPr>
              <w:t>Ohlasy publikací</w:t>
            </w:r>
          </w:p>
        </w:tc>
      </w:tr>
      <w:tr w:rsidR="00261DB6" w14:paraId="0216563E" w14:textId="77777777" w:rsidTr="005133EF">
        <w:trPr>
          <w:cantSplit/>
        </w:trPr>
        <w:tc>
          <w:tcPr>
            <w:tcW w:w="3347" w:type="dxa"/>
            <w:gridSpan w:val="3"/>
          </w:tcPr>
          <w:p w14:paraId="2D70F5DC" w14:textId="77777777" w:rsidR="00261DB6" w:rsidRDefault="00261DB6" w:rsidP="005133EF">
            <w:pPr>
              <w:jc w:val="both"/>
            </w:pPr>
          </w:p>
        </w:tc>
        <w:tc>
          <w:tcPr>
            <w:tcW w:w="2245" w:type="dxa"/>
            <w:gridSpan w:val="3"/>
          </w:tcPr>
          <w:p w14:paraId="6194CE30" w14:textId="77777777" w:rsidR="00261DB6" w:rsidRDefault="00261DB6" w:rsidP="005133EF">
            <w:pPr>
              <w:jc w:val="both"/>
            </w:pPr>
          </w:p>
        </w:tc>
        <w:tc>
          <w:tcPr>
            <w:tcW w:w="2248" w:type="dxa"/>
            <w:gridSpan w:val="5"/>
            <w:tcBorders>
              <w:right w:val="single" w:sz="12" w:space="0" w:color="auto"/>
            </w:tcBorders>
          </w:tcPr>
          <w:p w14:paraId="24B6FC67" w14:textId="77777777" w:rsidR="00261DB6" w:rsidRDefault="00261DB6" w:rsidP="005133EF">
            <w:pPr>
              <w:jc w:val="both"/>
            </w:pPr>
          </w:p>
        </w:tc>
        <w:tc>
          <w:tcPr>
            <w:tcW w:w="632" w:type="dxa"/>
            <w:gridSpan w:val="2"/>
            <w:tcBorders>
              <w:left w:val="single" w:sz="12" w:space="0" w:color="auto"/>
            </w:tcBorders>
            <w:shd w:val="clear" w:color="auto" w:fill="F7CAAC"/>
          </w:tcPr>
          <w:p w14:paraId="1AFDC3A7" w14:textId="77777777" w:rsidR="00261DB6" w:rsidRPr="00F20AEF" w:rsidRDefault="00261DB6" w:rsidP="005133EF">
            <w:pPr>
              <w:jc w:val="both"/>
            </w:pPr>
            <w:proofErr w:type="spellStart"/>
            <w:r w:rsidRPr="00F20AEF">
              <w:rPr>
                <w:b/>
              </w:rPr>
              <w:t>WoS</w:t>
            </w:r>
            <w:proofErr w:type="spellEnd"/>
          </w:p>
        </w:tc>
        <w:tc>
          <w:tcPr>
            <w:tcW w:w="693" w:type="dxa"/>
            <w:shd w:val="clear" w:color="auto" w:fill="F7CAAC"/>
          </w:tcPr>
          <w:p w14:paraId="1447950B" w14:textId="77777777" w:rsidR="00261DB6" w:rsidRPr="00F20AEF" w:rsidRDefault="00261DB6" w:rsidP="005133EF">
            <w:pPr>
              <w:jc w:val="both"/>
              <w:rPr>
                <w:sz w:val="18"/>
              </w:rPr>
            </w:pPr>
            <w:proofErr w:type="spellStart"/>
            <w:r w:rsidRPr="00F20AEF">
              <w:rPr>
                <w:b/>
                <w:sz w:val="18"/>
              </w:rPr>
              <w:t>Scopus</w:t>
            </w:r>
            <w:proofErr w:type="spellEnd"/>
          </w:p>
        </w:tc>
        <w:tc>
          <w:tcPr>
            <w:tcW w:w="694" w:type="dxa"/>
            <w:shd w:val="clear" w:color="auto" w:fill="F7CAAC"/>
          </w:tcPr>
          <w:p w14:paraId="192D8364" w14:textId="77777777" w:rsidR="00261DB6" w:rsidRDefault="00261DB6" w:rsidP="005133EF">
            <w:pPr>
              <w:jc w:val="both"/>
            </w:pPr>
            <w:r>
              <w:rPr>
                <w:b/>
                <w:sz w:val="18"/>
              </w:rPr>
              <w:t>ostatní</w:t>
            </w:r>
          </w:p>
        </w:tc>
      </w:tr>
      <w:tr w:rsidR="00261DB6" w14:paraId="50D46112" w14:textId="77777777" w:rsidTr="005133EF">
        <w:trPr>
          <w:cantSplit/>
          <w:trHeight w:val="70"/>
        </w:trPr>
        <w:tc>
          <w:tcPr>
            <w:tcW w:w="3347" w:type="dxa"/>
            <w:gridSpan w:val="3"/>
            <w:shd w:val="clear" w:color="auto" w:fill="F7CAAC"/>
          </w:tcPr>
          <w:p w14:paraId="2DF743DE" w14:textId="77777777" w:rsidR="00261DB6" w:rsidRDefault="00261DB6" w:rsidP="005133EF">
            <w:pPr>
              <w:jc w:val="both"/>
            </w:pPr>
            <w:r>
              <w:rPr>
                <w:b/>
              </w:rPr>
              <w:t>Obor jmenovacího řízení</w:t>
            </w:r>
          </w:p>
        </w:tc>
        <w:tc>
          <w:tcPr>
            <w:tcW w:w="2245" w:type="dxa"/>
            <w:gridSpan w:val="3"/>
            <w:shd w:val="clear" w:color="auto" w:fill="F7CAAC"/>
          </w:tcPr>
          <w:p w14:paraId="01F37019" w14:textId="77777777" w:rsidR="00261DB6" w:rsidRDefault="00261DB6" w:rsidP="005133EF">
            <w:pPr>
              <w:jc w:val="both"/>
            </w:pPr>
            <w:r>
              <w:rPr>
                <w:b/>
              </w:rPr>
              <w:t>Rok udělení hodnosti</w:t>
            </w:r>
          </w:p>
        </w:tc>
        <w:tc>
          <w:tcPr>
            <w:tcW w:w="2248" w:type="dxa"/>
            <w:gridSpan w:val="5"/>
            <w:tcBorders>
              <w:right w:val="single" w:sz="12" w:space="0" w:color="auto"/>
            </w:tcBorders>
            <w:shd w:val="clear" w:color="auto" w:fill="F7CAAC"/>
          </w:tcPr>
          <w:p w14:paraId="73202E65" w14:textId="77777777" w:rsidR="00261DB6" w:rsidRDefault="00261DB6" w:rsidP="005133EF">
            <w:pPr>
              <w:jc w:val="both"/>
            </w:pPr>
            <w:r>
              <w:rPr>
                <w:b/>
              </w:rPr>
              <w:t>Řízení konáno na VŠ</w:t>
            </w:r>
          </w:p>
        </w:tc>
        <w:tc>
          <w:tcPr>
            <w:tcW w:w="632" w:type="dxa"/>
            <w:gridSpan w:val="2"/>
            <w:tcBorders>
              <w:left w:val="single" w:sz="12" w:space="0" w:color="auto"/>
            </w:tcBorders>
          </w:tcPr>
          <w:p w14:paraId="34A0C531" w14:textId="77777777" w:rsidR="00261DB6" w:rsidRPr="00F20AEF" w:rsidRDefault="00261DB6" w:rsidP="005133EF">
            <w:pPr>
              <w:jc w:val="both"/>
              <w:rPr>
                <w:b/>
              </w:rPr>
            </w:pPr>
          </w:p>
        </w:tc>
        <w:tc>
          <w:tcPr>
            <w:tcW w:w="693" w:type="dxa"/>
          </w:tcPr>
          <w:p w14:paraId="16B9B3F5" w14:textId="77777777" w:rsidR="00261DB6" w:rsidRPr="00F20AEF" w:rsidRDefault="00261DB6" w:rsidP="005133EF">
            <w:pPr>
              <w:jc w:val="both"/>
              <w:rPr>
                <w:b/>
              </w:rPr>
            </w:pPr>
          </w:p>
        </w:tc>
        <w:tc>
          <w:tcPr>
            <w:tcW w:w="694" w:type="dxa"/>
          </w:tcPr>
          <w:p w14:paraId="6D397898" w14:textId="77777777" w:rsidR="00261DB6" w:rsidRDefault="00261DB6" w:rsidP="005133EF">
            <w:pPr>
              <w:jc w:val="both"/>
              <w:rPr>
                <w:b/>
              </w:rPr>
            </w:pPr>
          </w:p>
        </w:tc>
      </w:tr>
      <w:tr w:rsidR="00261DB6" w14:paraId="1D62E019" w14:textId="77777777" w:rsidTr="005133EF">
        <w:trPr>
          <w:trHeight w:val="205"/>
        </w:trPr>
        <w:tc>
          <w:tcPr>
            <w:tcW w:w="3347" w:type="dxa"/>
            <w:gridSpan w:val="3"/>
          </w:tcPr>
          <w:p w14:paraId="7E9CC122" w14:textId="77777777" w:rsidR="00261DB6" w:rsidRDefault="00261DB6" w:rsidP="005133EF">
            <w:pPr>
              <w:jc w:val="both"/>
            </w:pPr>
          </w:p>
        </w:tc>
        <w:tc>
          <w:tcPr>
            <w:tcW w:w="2245" w:type="dxa"/>
            <w:gridSpan w:val="3"/>
          </w:tcPr>
          <w:p w14:paraId="5EAA2E22" w14:textId="77777777" w:rsidR="00261DB6" w:rsidRDefault="00261DB6" w:rsidP="005133EF">
            <w:pPr>
              <w:jc w:val="both"/>
            </w:pPr>
          </w:p>
        </w:tc>
        <w:tc>
          <w:tcPr>
            <w:tcW w:w="2248" w:type="dxa"/>
            <w:gridSpan w:val="5"/>
            <w:tcBorders>
              <w:right w:val="single" w:sz="12" w:space="0" w:color="auto"/>
            </w:tcBorders>
          </w:tcPr>
          <w:p w14:paraId="41B8C710" w14:textId="77777777" w:rsidR="00261DB6" w:rsidRDefault="00261DB6" w:rsidP="005133EF">
            <w:pPr>
              <w:jc w:val="both"/>
            </w:pPr>
          </w:p>
        </w:tc>
        <w:tc>
          <w:tcPr>
            <w:tcW w:w="1325" w:type="dxa"/>
            <w:gridSpan w:val="3"/>
            <w:tcBorders>
              <w:left w:val="single" w:sz="12" w:space="0" w:color="auto"/>
            </w:tcBorders>
            <w:shd w:val="clear" w:color="auto" w:fill="FBD4B4"/>
            <w:vAlign w:val="center"/>
          </w:tcPr>
          <w:p w14:paraId="68B97C30" w14:textId="77777777" w:rsidR="00261DB6" w:rsidRPr="00F20AEF" w:rsidRDefault="00261DB6"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EDE334D" w14:textId="77777777" w:rsidR="00261DB6" w:rsidRDefault="00261DB6" w:rsidP="005133EF">
            <w:pPr>
              <w:rPr>
                <w:b/>
              </w:rPr>
            </w:pPr>
            <w:r>
              <w:rPr>
                <w:b/>
              </w:rPr>
              <w:t xml:space="preserve">    /</w:t>
            </w:r>
          </w:p>
        </w:tc>
      </w:tr>
      <w:tr w:rsidR="00261DB6" w14:paraId="17B553D3" w14:textId="77777777" w:rsidTr="005133EF">
        <w:tc>
          <w:tcPr>
            <w:tcW w:w="9859" w:type="dxa"/>
            <w:gridSpan w:val="15"/>
            <w:shd w:val="clear" w:color="auto" w:fill="F7CAAC"/>
          </w:tcPr>
          <w:p w14:paraId="753BF1BA" w14:textId="77777777" w:rsidR="00261DB6" w:rsidRDefault="00261DB6"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261DB6" w14:paraId="62AAD84C" w14:textId="77777777" w:rsidTr="005133EF">
        <w:trPr>
          <w:trHeight w:val="552"/>
        </w:trPr>
        <w:tc>
          <w:tcPr>
            <w:tcW w:w="9859" w:type="dxa"/>
            <w:gridSpan w:val="15"/>
          </w:tcPr>
          <w:p w14:paraId="679DEB6A" w14:textId="7ACDC09D" w:rsidR="005E6EE6" w:rsidRPr="00F36C82" w:rsidRDefault="005E6EE6" w:rsidP="005E6EE6">
            <w:pPr>
              <w:autoSpaceDE w:val="0"/>
              <w:autoSpaceDN w:val="0"/>
              <w:adjustRightInd w:val="0"/>
            </w:pPr>
            <w:r w:rsidRPr="00F36C82">
              <w:t>MAŇASOVÁ HRADSKÁ, Helena</w:t>
            </w:r>
            <w:r w:rsidR="0007147B" w:rsidRPr="00F36C82">
              <w:t xml:space="preserve"> (</w:t>
            </w:r>
            <w:proofErr w:type="gramStart"/>
            <w:r w:rsidR="0007147B" w:rsidRPr="00F36C82">
              <w:t>50%</w:t>
            </w:r>
            <w:proofErr w:type="gramEnd"/>
            <w:r w:rsidR="0007147B" w:rsidRPr="00F36C82">
              <w:t>)</w:t>
            </w:r>
            <w:r w:rsidRPr="00F36C82">
              <w:t xml:space="preserve">, BALABÁN, Milan, HERMAN, Jan. </w:t>
            </w:r>
            <w:proofErr w:type="spellStart"/>
            <w:r w:rsidRPr="00F36C82">
              <w:t>Bata</w:t>
            </w:r>
            <w:proofErr w:type="spellEnd"/>
            <w:r w:rsidRPr="00F36C82">
              <w:t xml:space="preserve"> – A </w:t>
            </w:r>
            <w:proofErr w:type="spellStart"/>
            <w:r w:rsidRPr="00F36C82">
              <w:t>Czechoslovak</w:t>
            </w:r>
            <w:proofErr w:type="spellEnd"/>
            <w:r w:rsidRPr="00F36C82">
              <w:t xml:space="preserve"> Brand. Business </w:t>
            </w:r>
            <w:proofErr w:type="spellStart"/>
            <w:r w:rsidRPr="00F36C82">
              <w:t>History</w:t>
            </w:r>
            <w:proofErr w:type="spellEnd"/>
            <w:r w:rsidRPr="00F36C82">
              <w:t xml:space="preserve">, 2023, ISSN </w:t>
            </w:r>
            <w:r w:rsidRPr="00F36C82">
              <w:rPr>
                <w:color w:val="202124"/>
                <w:shd w:val="clear" w:color="auto" w:fill="FFFFFF"/>
              </w:rPr>
              <w:t>0007-6791 </w:t>
            </w:r>
            <w:r w:rsidRPr="00F36C82">
              <w:t xml:space="preserve">(v řízení). </w:t>
            </w:r>
          </w:p>
          <w:p w14:paraId="305D4190" w14:textId="6F36F7D6" w:rsidR="005E6EE6" w:rsidRPr="00F36C82" w:rsidRDefault="005E6EE6" w:rsidP="005E6EE6">
            <w:pPr>
              <w:autoSpaceDE w:val="0"/>
              <w:autoSpaceDN w:val="0"/>
              <w:adjustRightInd w:val="0"/>
            </w:pPr>
            <w:r w:rsidRPr="00F36C82">
              <w:t xml:space="preserve">MAŇASOVÁ HRADSKÁ, Helena </w:t>
            </w:r>
            <w:r w:rsidR="00691F0F" w:rsidRPr="00F36C82">
              <w:t>(</w:t>
            </w:r>
            <w:proofErr w:type="gramStart"/>
            <w:r w:rsidR="00691F0F" w:rsidRPr="00F36C82">
              <w:t>40%</w:t>
            </w:r>
            <w:proofErr w:type="gramEnd"/>
            <w:r w:rsidR="00691F0F" w:rsidRPr="00F36C82">
              <w:t xml:space="preserve">) </w:t>
            </w:r>
            <w:r w:rsidRPr="00F36C82">
              <w:t>a kol. Gesta síly. Sedmero odstínů moci v umění a designu. Nakladatelství Univerzity Tomáše Bati ve Zlíně 2022 (v tisku). ISBN 978-80-7678-050-7.</w:t>
            </w:r>
          </w:p>
          <w:p w14:paraId="04A8F50D" w14:textId="261C5184" w:rsidR="005E6EE6" w:rsidRPr="00F36C82" w:rsidRDefault="005E6EE6" w:rsidP="005E6EE6">
            <w:pPr>
              <w:autoSpaceDE w:val="0"/>
              <w:autoSpaceDN w:val="0"/>
              <w:adjustRightInd w:val="0"/>
            </w:pPr>
            <w:r w:rsidRPr="00F36C82">
              <w:t xml:space="preserve">VESELÁ, Romana, MAŇASOVÁ HRADSKÁ, Helena </w:t>
            </w:r>
            <w:r w:rsidR="00691F0F" w:rsidRPr="00F36C82">
              <w:t>(</w:t>
            </w:r>
            <w:proofErr w:type="gramStart"/>
            <w:r w:rsidR="00691F0F" w:rsidRPr="00F36C82">
              <w:t>20%</w:t>
            </w:r>
            <w:proofErr w:type="gramEnd"/>
            <w:r w:rsidR="00691F0F" w:rsidRPr="00F36C82">
              <w:t>)</w:t>
            </w:r>
            <w:r w:rsidR="00407D2F" w:rsidRPr="00F36C82">
              <w:t>.</w:t>
            </w:r>
            <w:r w:rsidRPr="00F36C82">
              <w:t xml:space="preserve"> Nenávratné stopy. Tradice a udržitelnost jako roční téma galerie G18. FMK UTB Zlín, 2019. ISBN 978-80-7454-870-3.</w:t>
            </w:r>
          </w:p>
          <w:p w14:paraId="7EC289EF" w14:textId="128D4955" w:rsidR="00C03349" w:rsidRDefault="005E6EE6" w:rsidP="002A5738">
            <w:pPr>
              <w:autoSpaceDE w:val="0"/>
              <w:autoSpaceDN w:val="0"/>
              <w:adjustRightInd w:val="0"/>
              <w:rPr>
                <w:b/>
              </w:rPr>
            </w:pPr>
            <w:r w:rsidRPr="00F36C82">
              <w:t xml:space="preserve">MAŇASOVÁ HRADSKÁ, Helena, </w:t>
            </w:r>
            <w:proofErr w:type="spellStart"/>
            <w:r w:rsidRPr="00F36C82">
              <w:t>Stramm</w:t>
            </w:r>
            <w:proofErr w:type="spellEnd"/>
            <w:r w:rsidRPr="00F36C82">
              <w:t xml:space="preserve"> </w:t>
            </w:r>
            <w:proofErr w:type="spellStart"/>
            <w:r w:rsidRPr="00F36C82">
              <w:t>und</w:t>
            </w:r>
            <w:proofErr w:type="spellEnd"/>
            <w:r w:rsidRPr="00F36C82">
              <w:t xml:space="preserve"> </w:t>
            </w:r>
            <w:proofErr w:type="spellStart"/>
            <w:r w:rsidRPr="00F36C82">
              <w:t>Blau</w:t>
            </w:r>
            <w:proofErr w:type="spellEnd"/>
            <w:r w:rsidRPr="00F36C82">
              <w:t xml:space="preserve">. Leo </w:t>
            </w:r>
            <w:proofErr w:type="spellStart"/>
            <w:r w:rsidRPr="00F36C82">
              <w:t>Heilbrunn</w:t>
            </w:r>
            <w:proofErr w:type="spellEnd"/>
            <w:r w:rsidRPr="00F36C82">
              <w:t xml:space="preserve"> a podnik Alpa. Brno v minulosti a dnes. Příspěvky k dějinám a výstavbě Brna, Brno: Statutární město Brno; Archiv města Brna, 2018, roč. 31. ISSN 0524689X.</w:t>
            </w:r>
          </w:p>
          <w:p w14:paraId="6EDAECAE" w14:textId="0832A371" w:rsidR="005E6EE6" w:rsidRPr="00F36C82" w:rsidRDefault="005E6EE6" w:rsidP="005E6EE6">
            <w:pPr>
              <w:rPr>
                <w:b/>
              </w:rPr>
            </w:pPr>
            <w:r w:rsidRPr="00F36C82">
              <w:rPr>
                <w:b/>
              </w:rPr>
              <w:lastRenderedPageBreak/>
              <w:t>Kurátorská činnost:</w:t>
            </w:r>
          </w:p>
          <w:p w14:paraId="2D88E2FA" w14:textId="692ACD38" w:rsidR="00196B17" w:rsidRPr="00F36C82" w:rsidRDefault="000A3DE2" w:rsidP="00196B17">
            <w:pPr>
              <w:autoSpaceDE w:val="0"/>
              <w:autoSpaceDN w:val="0"/>
              <w:adjustRightInd w:val="0"/>
            </w:pPr>
            <w:r w:rsidRPr="00F36C82">
              <w:t>2024: kurátorka Boty, odraz tradice</w:t>
            </w:r>
            <w:r w:rsidR="00E064AA" w:rsidRPr="00F36C82">
              <w:t>.</w:t>
            </w:r>
            <w:r w:rsidRPr="00F36C82">
              <w:t xml:space="preserve"> </w:t>
            </w:r>
            <w:r w:rsidR="00196B17" w:rsidRPr="00F36C82">
              <w:t xml:space="preserve">Dietrichsteinský palác, </w:t>
            </w:r>
            <w:r w:rsidR="00E064AA" w:rsidRPr="00F36C82">
              <w:t xml:space="preserve">Moravské zemské muzeum </w:t>
            </w:r>
            <w:r w:rsidR="00196B17" w:rsidRPr="00F36C82">
              <w:t>Brno</w:t>
            </w:r>
          </w:p>
          <w:p w14:paraId="71BF4EEC" w14:textId="777860FE" w:rsidR="000A3DE2" w:rsidRPr="00F36C82" w:rsidRDefault="00196B17" w:rsidP="00196B17">
            <w:pPr>
              <w:autoSpaceDE w:val="0"/>
              <w:autoSpaceDN w:val="0"/>
              <w:adjustRightInd w:val="0"/>
            </w:pPr>
            <w:r w:rsidRPr="00F36C82">
              <w:t>18. 10. 2024 – 13. 4. 2025</w:t>
            </w:r>
          </w:p>
          <w:p w14:paraId="5FB6D2B5" w14:textId="3F671C8E" w:rsidR="005E6EE6" w:rsidRPr="00F36C82" w:rsidRDefault="005E6EE6" w:rsidP="005E6EE6">
            <w:pPr>
              <w:autoSpaceDE w:val="0"/>
              <w:autoSpaceDN w:val="0"/>
              <w:adjustRightInd w:val="0"/>
            </w:pPr>
            <w:r w:rsidRPr="00F36C82">
              <w:t xml:space="preserve">2022: autorka výstavy Modrý a silný. Příběh značky Alpa a Lea </w:t>
            </w:r>
            <w:proofErr w:type="spellStart"/>
            <w:r w:rsidRPr="00F36C82">
              <w:t>Heilbrunna</w:t>
            </w:r>
            <w:proofErr w:type="spellEnd"/>
            <w:r w:rsidRPr="00F36C82">
              <w:t>, březen-duben 2022, Galerie G18 ve Zlíně.</w:t>
            </w:r>
          </w:p>
          <w:p w14:paraId="03BE6191" w14:textId="77777777" w:rsidR="005E6EE6" w:rsidRPr="00F36C82" w:rsidRDefault="005E6EE6" w:rsidP="005E6EE6">
            <w:pPr>
              <w:autoSpaceDE w:val="0"/>
              <w:autoSpaceDN w:val="0"/>
              <w:adjustRightInd w:val="0"/>
            </w:pPr>
            <w:r w:rsidRPr="00F36C82">
              <w:t xml:space="preserve">2022: kurátorka výstavy „Dvacet let FMK. </w:t>
            </w:r>
            <w:proofErr w:type="spellStart"/>
            <w:r w:rsidRPr="00F36C82">
              <w:t>For</w:t>
            </w:r>
            <w:proofErr w:type="spellEnd"/>
            <w:r w:rsidRPr="00F36C82">
              <w:t xml:space="preserve"> </w:t>
            </w:r>
            <w:proofErr w:type="spellStart"/>
            <w:r w:rsidRPr="00F36C82">
              <w:t>Future</w:t>
            </w:r>
            <w:proofErr w:type="spellEnd"/>
            <w:r w:rsidRPr="00F36C82">
              <w:t>“. Univerzitní galerie G18, Zlín.</w:t>
            </w:r>
          </w:p>
          <w:p w14:paraId="39B1BC29" w14:textId="77777777" w:rsidR="005E6EE6" w:rsidRPr="00F36C82" w:rsidRDefault="005E6EE6" w:rsidP="005E6EE6">
            <w:pPr>
              <w:autoSpaceDE w:val="0"/>
              <w:autoSpaceDN w:val="0"/>
              <w:adjustRightInd w:val="0"/>
            </w:pPr>
            <w:r w:rsidRPr="00F36C82">
              <w:t xml:space="preserve">od </w:t>
            </w:r>
            <w:proofErr w:type="gramStart"/>
            <w:r w:rsidRPr="00F36C82">
              <w:t>2020-dosud</w:t>
            </w:r>
            <w:proofErr w:type="gramEnd"/>
            <w:r w:rsidRPr="00F36C82">
              <w:t>: kurátorské vedení fakultních výstav kvalifikačních prací absolventů FMK, „Diplomky“.</w:t>
            </w:r>
          </w:p>
          <w:p w14:paraId="0B389EAE" w14:textId="77777777" w:rsidR="005E6EE6" w:rsidRPr="00F36C82" w:rsidRDefault="005E6EE6" w:rsidP="005E6EE6">
            <w:pPr>
              <w:autoSpaceDE w:val="0"/>
              <w:autoSpaceDN w:val="0"/>
              <w:adjustRightInd w:val="0"/>
            </w:pPr>
            <w:r w:rsidRPr="00F36C82">
              <w:t xml:space="preserve">2020-2021: expozice FMK na přehlídkách </w:t>
            </w:r>
            <w:proofErr w:type="spellStart"/>
            <w:r w:rsidRPr="00F36C82">
              <w:t>Designblok</w:t>
            </w:r>
            <w:proofErr w:type="spellEnd"/>
            <w:r w:rsidRPr="00F36C82">
              <w:t xml:space="preserve">: „Vášeň“ a „Štěstí“. </w:t>
            </w:r>
          </w:p>
          <w:p w14:paraId="4709EBE0" w14:textId="731F140E" w:rsidR="00261DB6" w:rsidRPr="005E6EE6" w:rsidRDefault="005E6EE6" w:rsidP="005E6EE6">
            <w:pPr>
              <w:autoSpaceDE w:val="0"/>
              <w:autoSpaceDN w:val="0"/>
              <w:adjustRightInd w:val="0"/>
            </w:pPr>
            <w:r w:rsidRPr="00F36C82">
              <w:t>2020: podíl FMK na výstavě uměleckých fakult „Umění volá“, Dům Pánů z Kunštátu, Brno.</w:t>
            </w:r>
          </w:p>
        </w:tc>
      </w:tr>
      <w:tr w:rsidR="00261DB6" w14:paraId="52F6B080" w14:textId="77777777" w:rsidTr="005133EF">
        <w:trPr>
          <w:trHeight w:val="218"/>
        </w:trPr>
        <w:tc>
          <w:tcPr>
            <w:tcW w:w="9859" w:type="dxa"/>
            <w:gridSpan w:val="15"/>
            <w:shd w:val="clear" w:color="auto" w:fill="F7CAAC"/>
          </w:tcPr>
          <w:p w14:paraId="4F38D957" w14:textId="77777777" w:rsidR="00261DB6" w:rsidRDefault="00261DB6" w:rsidP="005133EF">
            <w:pPr>
              <w:rPr>
                <w:b/>
              </w:rPr>
            </w:pPr>
            <w:r>
              <w:rPr>
                <w:b/>
              </w:rPr>
              <w:lastRenderedPageBreak/>
              <w:t>Působení v zahraničí</w:t>
            </w:r>
          </w:p>
        </w:tc>
      </w:tr>
      <w:tr w:rsidR="00261DB6" w14:paraId="3574B056" w14:textId="77777777" w:rsidTr="00616FB2">
        <w:trPr>
          <w:trHeight w:val="450"/>
        </w:trPr>
        <w:tc>
          <w:tcPr>
            <w:tcW w:w="9859" w:type="dxa"/>
            <w:gridSpan w:val="15"/>
          </w:tcPr>
          <w:p w14:paraId="4D9DAFF9" w14:textId="189E92FC" w:rsidR="00261DB6" w:rsidRPr="005E6EE6" w:rsidRDefault="00261DB6" w:rsidP="005E6EE6">
            <w:pPr>
              <w:autoSpaceDE w:val="0"/>
              <w:autoSpaceDN w:val="0"/>
              <w:adjustRightInd w:val="0"/>
            </w:pPr>
            <w:proofErr w:type="gramStart"/>
            <w:r w:rsidRPr="00EE063E">
              <w:t>2005</w:t>
            </w:r>
            <w:r w:rsidRPr="00EE063E">
              <w:softHyphen/>
              <w:t>–2006</w:t>
            </w:r>
            <w:proofErr w:type="gramEnd"/>
            <w:r w:rsidRPr="00EE063E">
              <w:t xml:space="preserve">: Institut </w:t>
            </w:r>
            <w:proofErr w:type="spellStart"/>
            <w:r w:rsidRPr="00EE063E">
              <w:t>für</w:t>
            </w:r>
            <w:proofErr w:type="spellEnd"/>
            <w:r w:rsidRPr="00EE063E">
              <w:t xml:space="preserve"> </w:t>
            </w:r>
            <w:proofErr w:type="spellStart"/>
            <w:r w:rsidRPr="00EE063E">
              <w:t>Medien</w:t>
            </w:r>
            <w:proofErr w:type="spellEnd"/>
            <w:r w:rsidRPr="00EE063E">
              <w:softHyphen/>
              <w:t xml:space="preserve">, </w:t>
            </w:r>
            <w:proofErr w:type="spellStart"/>
            <w:r w:rsidRPr="00EE063E">
              <w:t>Informations</w:t>
            </w:r>
            <w:proofErr w:type="spellEnd"/>
            <w:r w:rsidRPr="00EE063E">
              <w:t xml:space="preserve"> </w:t>
            </w:r>
            <w:r w:rsidRPr="00EE063E">
              <w:softHyphen/>
            </w:r>
            <w:proofErr w:type="spellStart"/>
            <w:r w:rsidRPr="00EE063E">
              <w:t>und</w:t>
            </w:r>
            <w:proofErr w:type="spellEnd"/>
            <w:r w:rsidRPr="00EE063E">
              <w:t xml:space="preserve"> </w:t>
            </w:r>
            <w:proofErr w:type="spellStart"/>
            <w:r w:rsidRPr="00EE063E">
              <w:t>Kulturwissenschaft</w:t>
            </w:r>
            <w:proofErr w:type="spellEnd"/>
            <w:r w:rsidRPr="00EE063E">
              <w:t xml:space="preserve"> (</w:t>
            </w:r>
            <w:proofErr w:type="spellStart"/>
            <w:r w:rsidRPr="00EE063E">
              <w:t>Vergleichende</w:t>
            </w:r>
            <w:proofErr w:type="spellEnd"/>
            <w:r w:rsidRPr="00EE063E">
              <w:t xml:space="preserve"> </w:t>
            </w:r>
            <w:proofErr w:type="spellStart"/>
            <w:r w:rsidRPr="00EE063E">
              <w:t>Kulturwissenschaft</w:t>
            </w:r>
            <w:proofErr w:type="spellEnd"/>
            <w:r w:rsidRPr="00EE063E">
              <w:t xml:space="preserve">), </w:t>
            </w:r>
            <w:proofErr w:type="spellStart"/>
            <w:r w:rsidRPr="00EE063E">
              <w:t>Universität</w:t>
            </w:r>
            <w:proofErr w:type="spellEnd"/>
            <w:r w:rsidRPr="00EE063E">
              <w:t xml:space="preserve"> </w:t>
            </w:r>
            <w:proofErr w:type="spellStart"/>
            <w:r w:rsidRPr="00EE063E">
              <w:t>Regensburg</w:t>
            </w:r>
            <w:proofErr w:type="spellEnd"/>
            <w:r w:rsidRPr="00EE063E">
              <w:t>, Německo.</w:t>
            </w:r>
          </w:p>
        </w:tc>
      </w:tr>
      <w:tr w:rsidR="00261DB6" w14:paraId="1DFFCDB4" w14:textId="77777777" w:rsidTr="005133EF">
        <w:trPr>
          <w:cantSplit/>
          <w:trHeight w:val="470"/>
        </w:trPr>
        <w:tc>
          <w:tcPr>
            <w:tcW w:w="2518" w:type="dxa"/>
            <w:shd w:val="clear" w:color="auto" w:fill="F7CAAC"/>
          </w:tcPr>
          <w:p w14:paraId="589D94A7" w14:textId="77777777" w:rsidR="00261DB6" w:rsidRDefault="00261DB6" w:rsidP="005133EF">
            <w:pPr>
              <w:jc w:val="both"/>
              <w:rPr>
                <w:b/>
              </w:rPr>
            </w:pPr>
            <w:r>
              <w:rPr>
                <w:b/>
              </w:rPr>
              <w:t xml:space="preserve">Podpis </w:t>
            </w:r>
          </w:p>
        </w:tc>
        <w:tc>
          <w:tcPr>
            <w:tcW w:w="4536" w:type="dxa"/>
            <w:gridSpan w:val="8"/>
          </w:tcPr>
          <w:p w14:paraId="305CBA76" w14:textId="7F42EA3E" w:rsidR="00261DB6" w:rsidRDefault="005E6EE6" w:rsidP="005133EF">
            <w:pPr>
              <w:jc w:val="both"/>
            </w:pPr>
            <w:r>
              <w:t>Helena Maňasová Hradská v. r.</w:t>
            </w:r>
          </w:p>
        </w:tc>
        <w:tc>
          <w:tcPr>
            <w:tcW w:w="786" w:type="dxa"/>
            <w:gridSpan w:val="2"/>
            <w:shd w:val="clear" w:color="auto" w:fill="F7CAAC"/>
          </w:tcPr>
          <w:p w14:paraId="706A1B01" w14:textId="77777777" w:rsidR="00261DB6" w:rsidRDefault="00261DB6" w:rsidP="005133EF">
            <w:pPr>
              <w:jc w:val="both"/>
            </w:pPr>
            <w:r>
              <w:rPr>
                <w:b/>
              </w:rPr>
              <w:t>datum</w:t>
            </w:r>
          </w:p>
        </w:tc>
        <w:tc>
          <w:tcPr>
            <w:tcW w:w="2019" w:type="dxa"/>
            <w:gridSpan w:val="4"/>
          </w:tcPr>
          <w:p w14:paraId="319AE2E9" w14:textId="0C9D4FA5" w:rsidR="00261DB6" w:rsidRDefault="005E6EE6" w:rsidP="005133EF">
            <w:pPr>
              <w:jc w:val="both"/>
            </w:pPr>
            <w:r>
              <w:t>30.10.202</w:t>
            </w:r>
            <w:r w:rsidR="00263D73">
              <w:t>4</w:t>
            </w:r>
          </w:p>
        </w:tc>
      </w:tr>
    </w:tbl>
    <w:p w14:paraId="59EF77A6" w14:textId="1E5EA1BC" w:rsidR="002039CB" w:rsidRDefault="002039CB">
      <w:pPr>
        <w:spacing w:after="160" w:line="259" w:lineRule="auto"/>
      </w:pPr>
    </w:p>
    <w:p w14:paraId="2F6F59C7" w14:textId="77777777" w:rsidR="002039CB" w:rsidRDefault="002039CB">
      <w:pPr>
        <w:spacing w:after="160" w:line="259" w:lineRule="auto"/>
      </w:pPr>
      <w:r>
        <w:br w:type="page"/>
      </w:r>
    </w:p>
    <w:tbl>
      <w:tblPr>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18"/>
        <w:gridCol w:w="500"/>
        <w:gridCol w:w="829"/>
        <w:gridCol w:w="1721"/>
        <w:gridCol w:w="352"/>
        <w:gridCol w:w="172"/>
        <w:gridCol w:w="468"/>
        <w:gridCol w:w="69"/>
        <w:gridCol w:w="925"/>
        <w:gridCol w:w="776"/>
        <w:gridCol w:w="141"/>
        <w:gridCol w:w="567"/>
        <w:gridCol w:w="19"/>
        <w:gridCol w:w="690"/>
        <w:gridCol w:w="19"/>
        <w:gridCol w:w="690"/>
        <w:gridCol w:w="19"/>
      </w:tblGrid>
      <w:tr w:rsidR="006358FA" w:rsidRPr="00602A4C" w14:paraId="04645352" w14:textId="77777777" w:rsidTr="005D19A8">
        <w:trPr>
          <w:gridAfter w:val="1"/>
          <w:wAfter w:w="19" w:type="dxa"/>
        </w:trPr>
        <w:tc>
          <w:tcPr>
            <w:tcW w:w="9956" w:type="dxa"/>
            <w:gridSpan w:val="16"/>
            <w:tcBorders>
              <w:bottom w:val="double" w:sz="4" w:space="0" w:color="auto"/>
            </w:tcBorders>
            <w:shd w:val="clear" w:color="auto" w:fill="BDD6EE"/>
          </w:tcPr>
          <w:p w14:paraId="44301A0E" w14:textId="77777777" w:rsidR="006358FA" w:rsidRPr="00602A4C" w:rsidRDefault="006358FA" w:rsidP="00F11EDE">
            <w:pPr>
              <w:jc w:val="both"/>
              <w:rPr>
                <w:b/>
                <w:sz w:val="28"/>
              </w:rPr>
            </w:pPr>
            <w:r>
              <w:lastRenderedPageBreak/>
              <w:br w:type="page"/>
            </w:r>
            <w:r w:rsidRPr="00602A4C">
              <w:rPr>
                <w:b/>
                <w:sz w:val="28"/>
              </w:rPr>
              <w:t>C-I – Personální zabezpečení</w:t>
            </w:r>
          </w:p>
        </w:tc>
      </w:tr>
      <w:tr w:rsidR="006358FA" w:rsidRPr="00602A4C" w14:paraId="1F45BC95" w14:textId="77777777" w:rsidTr="005D19A8">
        <w:trPr>
          <w:gridAfter w:val="1"/>
          <w:wAfter w:w="19" w:type="dxa"/>
        </w:trPr>
        <w:tc>
          <w:tcPr>
            <w:tcW w:w="2518" w:type="dxa"/>
            <w:gridSpan w:val="2"/>
            <w:tcBorders>
              <w:top w:val="double" w:sz="4" w:space="0" w:color="auto"/>
            </w:tcBorders>
            <w:shd w:val="clear" w:color="auto" w:fill="F7CAAC"/>
          </w:tcPr>
          <w:p w14:paraId="17DD282A" w14:textId="77777777" w:rsidR="006358FA" w:rsidRPr="00602A4C" w:rsidRDefault="006358FA" w:rsidP="00F11EDE">
            <w:pPr>
              <w:jc w:val="both"/>
              <w:rPr>
                <w:b/>
              </w:rPr>
            </w:pPr>
            <w:r w:rsidRPr="00602A4C">
              <w:rPr>
                <w:b/>
              </w:rPr>
              <w:t>Vysoká škola</w:t>
            </w:r>
          </w:p>
        </w:tc>
        <w:tc>
          <w:tcPr>
            <w:tcW w:w="7438" w:type="dxa"/>
            <w:gridSpan w:val="14"/>
          </w:tcPr>
          <w:p w14:paraId="1A5A8FA7" w14:textId="77777777" w:rsidR="006358FA" w:rsidRPr="00602A4C" w:rsidRDefault="006358FA" w:rsidP="00F11EDE">
            <w:pPr>
              <w:jc w:val="both"/>
            </w:pPr>
            <w:r w:rsidRPr="00602A4C">
              <w:t>Univerzita Tomáše Bati ve Zlíně</w:t>
            </w:r>
          </w:p>
        </w:tc>
      </w:tr>
      <w:tr w:rsidR="006358FA" w:rsidRPr="00602A4C" w14:paraId="7AB60F17" w14:textId="77777777" w:rsidTr="005D19A8">
        <w:trPr>
          <w:gridAfter w:val="1"/>
          <w:wAfter w:w="19" w:type="dxa"/>
        </w:trPr>
        <w:tc>
          <w:tcPr>
            <w:tcW w:w="2518" w:type="dxa"/>
            <w:gridSpan w:val="2"/>
            <w:shd w:val="clear" w:color="auto" w:fill="F7CAAC"/>
          </w:tcPr>
          <w:p w14:paraId="51605B79" w14:textId="77777777" w:rsidR="006358FA" w:rsidRPr="00602A4C" w:rsidRDefault="006358FA" w:rsidP="00F11EDE">
            <w:pPr>
              <w:jc w:val="both"/>
              <w:rPr>
                <w:b/>
              </w:rPr>
            </w:pPr>
            <w:r w:rsidRPr="00602A4C">
              <w:rPr>
                <w:b/>
              </w:rPr>
              <w:t>Součást vysoké školy</w:t>
            </w:r>
          </w:p>
        </w:tc>
        <w:tc>
          <w:tcPr>
            <w:tcW w:w="7438" w:type="dxa"/>
            <w:gridSpan w:val="14"/>
          </w:tcPr>
          <w:p w14:paraId="78A20566" w14:textId="77777777" w:rsidR="006358FA" w:rsidRPr="00602A4C" w:rsidRDefault="006358FA" w:rsidP="00F11EDE">
            <w:pPr>
              <w:jc w:val="both"/>
            </w:pPr>
            <w:r>
              <w:t>Fakulta multimediálních komunikací</w:t>
            </w:r>
          </w:p>
        </w:tc>
      </w:tr>
      <w:tr w:rsidR="006358FA" w:rsidRPr="00602A4C" w14:paraId="2DCA5455" w14:textId="77777777" w:rsidTr="005D19A8">
        <w:trPr>
          <w:gridAfter w:val="1"/>
          <w:wAfter w:w="19" w:type="dxa"/>
        </w:trPr>
        <w:tc>
          <w:tcPr>
            <w:tcW w:w="2518" w:type="dxa"/>
            <w:gridSpan w:val="2"/>
            <w:shd w:val="clear" w:color="auto" w:fill="F7CAAC"/>
          </w:tcPr>
          <w:p w14:paraId="356DDB12" w14:textId="77777777" w:rsidR="006358FA" w:rsidRPr="00602A4C" w:rsidRDefault="006358FA" w:rsidP="00F11EDE">
            <w:pPr>
              <w:jc w:val="both"/>
              <w:rPr>
                <w:b/>
              </w:rPr>
            </w:pPr>
            <w:r w:rsidRPr="00602A4C">
              <w:rPr>
                <w:b/>
              </w:rPr>
              <w:t>Název studijního programu</w:t>
            </w:r>
          </w:p>
        </w:tc>
        <w:tc>
          <w:tcPr>
            <w:tcW w:w="7438" w:type="dxa"/>
            <w:gridSpan w:val="14"/>
          </w:tcPr>
          <w:p w14:paraId="527A02CD" w14:textId="636BA134" w:rsidR="006358FA" w:rsidRPr="00602A4C" w:rsidRDefault="00E748C3" w:rsidP="00F11EDE">
            <w:pPr>
              <w:jc w:val="both"/>
            </w:pPr>
            <w:proofErr w:type="spellStart"/>
            <w:r w:rsidRPr="00E748C3">
              <w:t>Footwear</w:t>
            </w:r>
            <w:proofErr w:type="spellEnd"/>
            <w:r w:rsidRPr="00E748C3">
              <w:t xml:space="preserve"> Design</w:t>
            </w:r>
          </w:p>
        </w:tc>
      </w:tr>
      <w:tr w:rsidR="006358FA" w:rsidRPr="00602A4C" w14:paraId="42CD520E" w14:textId="77777777" w:rsidTr="005D19A8">
        <w:trPr>
          <w:gridAfter w:val="1"/>
          <w:wAfter w:w="19" w:type="dxa"/>
        </w:trPr>
        <w:tc>
          <w:tcPr>
            <w:tcW w:w="2518" w:type="dxa"/>
            <w:gridSpan w:val="2"/>
            <w:shd w:val="clear" w:color="auto" w:fill="F7CAAC"/>
          </w:tcPr>
          <w:p w14:paraId="4611FCE5" w14:textId="77777777" w:rsidR="006358FA" w:rsidRPr="00602A4C" w:rsidRDefault="006358FA" w:rsidP="00F11EDE">
            <w:pPr>
              <w:jc w:val="both"/>
              <w:rPr>
                <w:b/>
              </w:rPr>
            </w:pPr>
            <w:r w:rsidRPr="00602A4C">
              <w:rPr>
                <w:b/>
              </w:rPr>
              <w:t>Jméno a příjmení</w:t>
            </w:r>
          </w:p>
        </w:tc>
        <w:tc>
          <w:tcPr>
            <w:tcW w:w="4536" w:type="dxa"/>
            <w:gridSpan w:val="7"/>
          </w:tcPr>
          <w:p w14:paraId="3B1FC9FD" w14:textId="77777777" w:rsidR="006358FA" w:rsidRPr="00B27E59" w:rsidRDefault="006358FA" w:rsidP="00F11EDE">
            <w:pPr>
              <w:jc w:val="both"/>
            </w:pPr>
            <w:r>
              <w:t xml:space="preserve">Pavel </w:t>
            </w:r>
            <w:proofErr w:type="spellStart"/>
            <w:r>
              <w:t>Mokrejš</w:t>
            </w:r>
            <w:proofErr w:type="spellEnd"/>
          </w:p>
        </w:tc>
        <w:tc>
          <w:tcPr>
            <w:tcW w:w="776" w:type="dxa"/>
            <w:shd w:val="clear" w:color="auto" w:fill="F7CAAC"/>
          </w:tcPr>
          <w:p w14:paraId="4D94BEDC" w14:textId="77777777" w:rsidR="006358FA" w:rsidRPr="00602A4C" w:rsidRDefault="006358FA" w:rsidP="00F11EDE">
            <w:pPr>
              <w:jc w:val="both"/>
              <w:rPr>
                <w:b/>
              </w:rPr>
            </w:pPr>
            <w:r w:rsidRPr="00602A4C">
              <w:rPr>
                <w:b/>
              </w:rPr>
              <w:t>Tituly</w:t>
            </w:r>
          </w:p>
        </w:tc>
        <w:tc>
          <w:tcPr>
            <w:tcW w:w="2126" w:type="dxa"/>
            <w:gridSpan w:val="6"/>
          </w:tcPr>
          <w:p w14:paraId="5E6AD07E" w14:textId="77777777" w:rsidR="006358FA" w:rsidRPr="00602A4C" w:rsidRDefault="006358FA" w:rsidP="00F11EDE">
            <w:pPr>
              <w:jc w:val="both"/>
            </w:pPr>
            <w:r>
              <w:t>prof</w:t>
            </w:r>
            <w:r w:rsidRPr="00602A4C">
              <w:t>. Ing., Ph.D.</w:t>
            </w:r>
          </w:p>
        </w:tc>
      </w:tr>
      <w:tr w:rsidR="006358FA" w:rsidRPr="00602A4C" w14:paraId="6D153BC2" w14:textId="77777777" w:rsidTr="005D19A8">
        <w:trPr>
          <w:gridAfter w:val="1"/>
          <w:wAfter w:w="19" w:type="dxa"/>
        </w:trPr>
        <w:tc>
          <w:tcPr>
            <w:tcW w:w="2518" w:type="dxa"/>
            <w:gridSpan w:val="2"/>
            <w:shd w:val="clear" w:color="auto" w:fill="F7CAAC"/>
          </w:tcPr>
          <w:p w14:paraId="59D1CC95" w14:textId="77777777" w:rsidR="006358FA" w:rsidRPr="00602A4C" w:rsidRDefault="006358FA" w:rsidP="00F11EDE">
            <w:pPr>
              <w:jc w:val="both"/>
              <w:rPr>
                <w:b/>
              </w:rPr>
            </w:pPr>
            <w:r w:rsidRPr="00602A4C">
              <w:rPr>
                <w:b/>
              </w:rPr>
              <w:t>Rok narození</w:t>
            </w:r>
          </w:p>
        </w:tc>
        <w:tc>
          <w:tcPr>
            <w:tcW w:w="829" w:type="dxa"/>
          </w:tcPr>
          <w:p w14:paraId="60A266BD" w14:textId="77777777" w:rsidR="006358FA" w:rsidRPr="00602A4C" w:rsidRDefault="006358FA" w:rsidP="00F11EDE">
            <w:pPr>
              <w:jc w:val="both"/>
            </w:pPr>
            <w:r>
              <w:t>1974</w:t>
            </w:r>
          </w:p>
        </w:tc>
        <w:tc>
          <w:tcPr>
            <w:tcW w:w="1721" w:type="dxa"/>
            <w:shd w:val="clear" w:color="auto" w:fill="F7CAAC"/>
          </w:tcPr>
          <w:p w14:paraId="514C4F1B" w14:textId="77777777" w:rsidR="006358FA" w:rsidRPr="00602A4C" w:rsidRDefault="006358FA" w:rsidP="00F11EDE">
            <w:pPr>
              <w:jc w:val="both"/>
              <w:rPr>
                <w:b/>
              </w:rPr>
            </w:pPr>
            <w:r w:rsidRPr="00602A4C">
              <w:rPr>
                <w:b/>
              </w:rPr>
              <w:t>typ vztahu k VŠ</w:t>
            </w:r>
          </w:p>
        </w:tc>
        <w:tc>
          <w:tcPr>
            <w:tcW w:w="992" w:type="dxa"/>
            <w:gridSpan w:val="3"/>
          </w:tcPr>
          <w:p w14:paraId="77838E9B" w14:textId="77777777" w:rsidR="006358FA" w:rsidRPr="00602A4C" w:rsidRDefault="006358FA" w:rsidP="00F11EDE">
            <w:pPr>
              <w:jc w:val="both"/>
            </w:pPr>
            <w:r w:rsidRPr="00602A4C">
              <w:t>pp.</w:t>
            </w:r>
          </w:p>
        </w:tc>
        <w:tc>
          <w:tcPr>
            <w:tcW w:w="994" w:type="dxa"/>
            <w:gridSpan w:val="2"/>
            <w:shd w:val="clear" w:color="auto" w:fill="F7CAAC"/>
          </w:tcPr>
          <w:p w14:paraId="0D02BB4F" w14:textId="77777777" w:rsidR="006358FA" w:rsidRPr="00602A4C" w:rsidRDefault="006358FA" w:rsidP="00F11EDE">
            <w:pPr>
              <w:jc w:val="both"/>
              <w:rPr>
                <w:b/>
              </w:rPr>
            </w:pPr>
            <w:r w:rsidRPr="00602A4C">
              <w:rPr>
                <w:b/>
              </w:rPr>
              <w:t>rozsah</w:t>
            </w:r>
          </w:p>
        </w:tc>
        <w:tc>
          <w:tcPr>
            <w:tcW w:w="776" w:type="dxa"/>
          </w:tcPr>
          <w:p w14:paraId="59E0EBAC" w14:textId="40BB488A" w:rsidR="006358FA" w:rsidRPr="00950607" w:rsidRDefault="006358FA" w:rsidP="00F11EDE">
            <w:proofErr w:type="gramStart"/>
            <w:r>
              <w:t>40</w:t>
            </w:r>
            <w:r w:rsidR="00702E64">
              <w:t>h</w:t>
            </w:r>
            <w:proofErr w:type="gramEnd"/>
            <w:r w:rsidR="00702E64">
              <w:t>/t</w:t>
            </w:r>
          </w:p>
        </w:tc>
        <w:tc>
          <w:tcPr>
            <w:tcW w:w="708" w:type="dxa"/>
            <w:gridSpan w:val="2"/>
            <w:shd w:val="clear" w:color="auto" w:fill="F7CAAC"/>
          </w:tcPr>
          <w:p w14:paraId="24BDFCC7" w14:textId="77777777" w:rsidR="006358FA" w:rsidRPr="00602A4C" w:rsidRDefault="006358FA" w:rsidP="00F11EDE">
            <w:pPr>
              <w:jc w:val="both"/>
              <w:rPr>
                <w:b/>
              </w:rPr>
            </w:pPr>
            <w:r w:rsidRPr="00602A4C">
              <w:rPr>
                <w:b/>
              </w:rPr>
              <w:t>do kdy</w:t>
            </w:r>
          </w:p>
        </w:tc>
        <w:tc>
          <w:tcPr>
            <w:tcW w:w="1418" w:type="dxa"/>
            <w:gridSpan w:val="4"/>
          </w:tcPr>
          <w:p w14:paraId="27972939" w14:textId="77777777" w:rsidR="006358FA" w:rsidRPr="00602A4C" w:rsidRDefault="006358FA" w:rsidP="00F11EDE">
            <w:pPr>
              <w:jc w:val="both"/>
            </w:pPr>
            <w:r w:rsidRPr="00602A4C">
              <w:t>N</w:t>
            </w:r>
          </w:p>
        </w:tc>
      </w:tr>
      <w:tr w:rsidR="006358FA" w:rsidRPr="00602A4C" w14:paraId="778C920E" w14:textId="77777777" w:rsidTr="005D19A8">
        <w:trPr>
          <w:gridAfter w:val="1"/>
          <w:wAfter w:w="19" w:type="dxa"/>
        </w:trPr>
        <w:tc>
          <w:tcPr>
            <w:tcW w:w="5068" w:type="dxa"/>
            <w:gridSpan w:val="4"/>
            <w:shd w:val="clear" w:color="auto" w:fill="F7CAAC"/>
          </w:tcPr>
          <w:p w14:paraId="62A26953" w14:textId="77777777" w:rsidR="006358FA" w:rsidRPr="00602A4C" w:rsidRDefault="006358FA" w:rsidP="00F11EDE">
            <w:pPr>
              <w:jc w:val="both"/>
              <w:rPr>
                <w:b/>
              </w:rPr>
            </w:pPr>
            <w:r w:rsidRPr="00602A4C">
              <w:rPr>
                <w:b/>
              </w:rPr>
              <w:t>Typ vztahu na součásti VŠ, která uskutečňuje st. program</w:t>
            </w:r>
          </w:p>
        </w:tc>
        <w:tc>
          <w:tcPr>
            <w:tcW w:w="992" w:type="dxa"/>
            <w:gridSpan w:val="3"/>
          </w:tcPr>
          <w:p w14:paraId="0BAF8C11" w14:textId="77777777" w:rsidR="006358FA" w:rsidRDefault="006358FA" w:rsidP="00F11EDE">
            <w:pPr>
              <w:jc w:val="both"/>
            </w:pPr>
            <w:proofErr w:type="spellStart"/>
            <w:r>
              <w:t>mezifak</w:t>
            </w:r>
            <w:proofErr w:type="spellEnd"/>
            <w:r>
              <w:t>.</w:t>
            </w:r>
          </w:p>
          <w:p w14:paraId="689D25C4" w14:textId="77777777" w:rsidR="006358FA" w:rsidRPr="00602A4C" w:rsidRDefault="006358FA" w:rsidP="00F11EDE">
            <w:pPr>
              <w:jc w:val="both"/>
            </w:pPr>
            <w:r>
              <w:t>spol.</w:t>
            </w:r>
          </w:p>
        </w:tc>
        <w:tc>
          <w:tcPr>
            <w:tcW w:w="994" w:type="dxa"/>
            <w:gridSpan w:val="2"/>
            <w:shd w:val="clear" w:color="auto" w:fill="F7CAAC"/>
          </w:tcPr>
          <w:p w14:paraId="6FBEB5E1" w14:textId="77777777" w:rsidR="006358FA" w:rsidRPr="00602A4C" w:rsidRDefault="006358FA" w:rsidP="00F11EDE">
            <w:pPr>
              <w:jc w:val="both"/>
              <w:rPr>
                <w:b/>
              </w:rPr>
            </w:pPr>
            <w:r w:rsidRPr="00602A4C">
              <w:rPr>
                <w:b/>
              </w:rPr>
              <w:t>rozsah</w:t>
            </w:r>
          </w:p>
        </w:tc>
        <w:tc>
          <w:tcPr>
            <w:tcW w:w="776" w:type="dxa"/>
          </w:tcPr>
          <w:p w14:paraId="0254653D" w14:textId="21E016DD" w:rsidR="006358FA" w:rsidRPr="00602A4C" w:rsidRDefault="00616FB2" w:rsidP="00F11EDE">
            <w:pPr>
              <w:jc w:val="both"/>
            </w:pPr>
            <w:proofErr w:type="gramStart"/>
            <w:r>
              <w:t>1</w:t>
            </w:r>
            <w:r w:rsidR="00702E64" w:rsidRPr="00616FB2">
              <w:t>h</w:t>
            </w:r>
            <w:proofErr w:type="gramEnd"/>
            <w:r w:rsidR="00702E64" w:rsidRPr="00616FB2">
              <w:t>/t</w:t>
            </w:r>
          </w:p>
        </w:tc>
        <w:tc>
          <w:tcPr>
            <w:tcW w:w="708" w:type="dxa"/>
            <w:gridSpan w:val="2"/>
            <w:shd w:val="clear" w:color="auto" w:fill="F7CAAC"/>
          </w:tcPr>
          <w:p w14:paraId="7ABC893B" w14:textId="77777777" w:rsidR="006358FA" w:rsidRPr="00602A4C" w:rsidRDefault="006358FA" w:rsidP="00F11EDE">
            <w:pPr>
              <w:jc w:val="both"/>
              <w:rPr>
                <w:b/>
              </w:rPr>
            </w:pPr>
            <w:r w:rsidRPr="00602A4C">
              <w:rPr>
                <w:b/>
              </w:rPr>
              <w:t>do kdy</w:t>
            </w:r>
          </w:p>
        </w:tc>
        <w:tc>
          <w:tcPr>
            <w:tcW w:w="1418" w:type="dxa"/>
            <w:gridSpan w:val="4"/>
          </w:tcPr>
          <w:p w14:paraId="2DE9A5DB" w14:textId="77777777" w:rsidR="006358FA" w:rsidRPr="00602A4C" w:rsidRDefault="006358FA" w:rsidP="00F11EDE">
            <w:pPr>
              <w:jc w:val="both"/>
            </w:pPr>
          </w:p>
        </w:tc>
      </w:tr>
      <w:tr w:rsidR="006358FA" w:rsidRPr="00602A4C" w14:paraId="0A18EF0E" w14:textId="77777777" w:rsidTr="005D19A8">
        <w:trPr>
          <w:gridAfter w:val="1"/>
          <w:wAfter w:w="19" w:type="dxa"/>
        </w:trPr>
        <w:tc>
          <w:tcPr>
            <w:tcW w:w="6060" w:type="dxa"/>
            <w:gridSpan w:val="7"/>
            <w:shd w:val="clear" w:color="auto" w:fill="F7CAAC"/>
          </w:tcPr>
          <w:p w14:paraId="66CC1892" w14:textId="77777777" w:rsidR="006358FA" w:rsidRPr="00602A4C" w:rsidRDefault="006358FA" w:rsidP="00F11EDE">
            <w:pPr>
              <w:jc w:val="both"/>
            </w:pPr>
            <w:r w:rsidRPr="00602A4C">
              <w:rPr>
                <w:b/>
              </w:rPr>
              <w:t>Další současná působení jako akademický pracovník na jiných VŠ</w:t>
            </w:r>
          </w:p>
        </w:tc>
        <w:tc>
          <w:tcPr>
            <w:tcW w:w="1770" w:type="dxa"/>
            <w:gridSpan w:val="3"/>
            <w:shd w:val="clear" w:color="auto" w:fill="F7CAAC"/>
          </w:tcPr>
          <w:p w14:paraId="3ED7920C" w14:textId="77777777" w:rsidR="006358FA" w:rsidRPr="00602A4C" w:rsidRDefault="006358FA" w:rsidP="00F11EDE">
            <w:pPr>
              <w:jc w:val="both"/>
              <w:rPr>
                <w:b/>
              </w:rPr>
            </w:pPr>
            <w:r w:rsidRPr="00602A4C">
              <w:rPr>
                <w:b/>
              </w:rPr>
              <w:t xml:space="preserve">typ </w:t>
            </w:r>
            <w:proofErr w:type="spellStart"/>
            <w:r w:rsidRPr="00602A4C">
              <w:rPr>
                <w:b/>
              </w:rPr>
              <w:t>prac</w:t>
            </w:r>
            <w:proofErr w:type="spellEnd"/>
            <w:r w:rsidRPr="00602A4C">
              <w:rPr>
                <w:b/>
              </w:rPr>
              <w:t>. vztahu</w:t>
            </w:r>
          </w:p>
        </w:tc>
        <w:tc>
          <w:tcPr>
            <w:tcW w:w="2126" w:type="dxa"/>
            <w:gridSpan w:val="6"/>
            <w:shd w:val="clear" w:color="auto" w:fill="F7CAAC"/>
          </w:tcPr>
          <w:p w14:paraId="6F0ABD9C" w14:textId="77777777" w:rsidR="006358FA" w:rsidRPr="00602A4C" w:rsidRDefault="006358FA" w:rsidP="00F11EDE">
            <w:pPr>
              <w:jc w:val="both"/>
              <w:rPr>
                <w:b/>
              </w:rPr>
            </w:pPr>
            <w:r w:rsidRPr="00602A4C">
              <w:rPr>
                <w:b/>
              </w:rPr>
              <w:t>rozsah</w:t>
            </w:r>
          </w:p>
        </w:tc>
      </w:tr>
      <w:tr w:rsidR="006358FA" w:rsidRPr="00602A4C" w14:paraId="5C1DA0AC" w14:textId="77777777" w:rsidTr="005D19A8">
        <w:trPr>
          <w:gridAfter w:val="1"/>
          <w:wAfter w:w="19" w:type="dxa"/>
        </w:trPr>
        <w:tc>
          <w:tcPr>
            <w:tcW w:w="6060" w:type="dxa"/>
            <w:gridSpan w:val="7"/>
          </w:tcPr>
          <w:p w14:paraId="7997966B" w14:textId="77777777" w:rsidR="006358FA" w:rsidRPr="00602A4C" w:rsidRDefault="006358FA" w:rsidP="00F11EDE">
            <w:pPr>
              <w:jc w:val="both"/>
            </w:pPr>
          </w:p>
        </w:tc>
        <w:tc>
          <w:tcPr>
            <w:tcW w:w="1770" w:type="dxa"/>
            <w:gridSpan w:val="3"/>
          </w:tcPr>
          <w:p w14:paraId="477278C3" w14:textId="77777777" w:rsidR="006358FA" w:rsidRPr="00602A4C" w:rsidRDefault="006358FA" w:rsidP="00F11EDE">
            <w:pPr>
              <w:jc w:val="both"/>
            </w:pPr>
          </w:p>
        </w:tc>
        <w:tc>
          <w:tcPr>
            <w:tcW w:w="2126" w:type="dxa"/>
            <w:gridSpan w:val="6"/>
          </w:tcPr>
          <w:p w14:paraId="0D8FAE47" w14:textId="77777777" w:rsidR="006358FA" w:rsidRPr="00602A4C" w:rsidRDefault="006358FA" w:rsidP="00F11EDE">
            <w:pPr>
              <w:jc w:val="both"/>
            </w:pPr>
          </w:p>
        </w:tc>
      </w:tr>
      <w:tr w:rsidR="005D19A8" w:rsidRPr="00602A4C" w14:paraId="26FEF177" w14:textId="77777777" w:rsidTr="005D19A8">
        <w:trPr>
          <w:gridAfter w:val="1"/>
          <w:wAfter w:w="19" w:type="dxa"/>
        </w:trPr>
        <w:tc>
          <w:tcPr>
            <w:tcW w:w="6060" w:type="dxa"/>
            <w:gridSpan w:val="7"/>
          </w:tcPr>
          <w:p w14:paraId="559B7139" w14:textId="77777777" w:rsidR="005D19A8" w:rsidRPr="00602A4C" w:rsidRDefault="005D19A8" w:rsidP="00F11EDE">
            <w:pPr>
              <w:jc w:val="both"/>
            </w:pPr>
          </w:p>
        </w:tc>
        <w:tc>
          <w:tcPr>
            <w:tcW w:w="1770" w:type="dxa"/>
            <w:gridSpan w:val="3"/>
          </w:tcPr>
          <w:p w14:paraId="47538913" w14:textId="77777777" w:rsidR="005D19A8" w:rsidRPr="00602A4C" w:rsidRDefault="005D19A8" w:rsidP="00F11EDE">
            <w:pPr>
              <w:jc w:val="both"/>
            </w:pPr>
          </w:p>
        </w:tc>
        <w:tc>
          <w:tcPr>
            <w:tcW w:w="2126" w:type="dxa"/>
            <w:gridSpan w:val="6"/>
          </w:tcPr>
          <w:p w14:paraId="6ABE70EC" w14:textId="77777777" w:rsidR="005D19A8" w:rsidRPr="00602A4C" w:rsidRDefault="005D19A8" w:rsidP="00F11EDE">
            <w:pPr>
              <w:jc w:val="both"/>
            </w:pPr>
          </w:p>
        </w:tc>
      </w:tr>
      <w:tr w:rsidR="005D19A8" w:rsidRPr="00602A4C" w14:paraId="08352FD2" w14:textId="77777777" w:rsidTr="005D19A8">
        <w:trPr>
          <w:gridAfter w:val="1"/>
          <w:wAfter w:w="19" w:type="dxa"/>
        </w:trPr>
        <w:tc>
          <w:tcPr>
            <w:tcW w:w="6060" w:type="dxa"/>
            <w:gridSpan w:val="7"/>
          </w:tcPr>
          <w:p w14:paraId="35191AC1" w14:textId="77777777" w:rsidR="005D19A8" w:rsidRPr="00602A4C" w:rsidRDefault="005D19A8" w:rsidP="00F11EDE">
            <w:pPr>
              <w:jc w:val="both"/>
            </w:pPr>
          </w:p>
        </w:tc>
        <w:tc>
          <w:tcPr>
            <w:tcW w:w="1770" w:type="dxa"/>
            <w:gridSpan w:val="3"/>
          </w:tcPr>
          <w:p w14:paraId="1F2421C7" w14:textId="77777777" w:rsidR="005D19A8" w:rsidRPr="00602A4C" w:rsidRDefault="005D19A8" w:rsidP="00F11EDE">
            <w:pPr>
              <w:jc w:val="both"/>
            </w:pPr>
          </w:p>
        </w:tc>
        <w:tc>
          <w:tcPr>
            <w:tcW w:w="2126" w:type="dxa"/>
            <w:gridSpan w:val="6"/>
          </w:tcPr>
          <w:p w14:paraId="48308398" w14:textId="77777777" w:rsidR="005D19A8" w:rsidRPr="00602A4C" w:rsidRDefault="005D19A8" w:rsidP="00F11EDE">
            <w:pPr>
              <w:jc w:val="both"/>
            </w:pPr>
          </w:p>
        </w:tc>
      </w:tr>
      <w:tr w:rsidR="005D19A8" w:rsidRPr="00602A4C" w14:paraId="3A1748CB" w14:textId="77777777" w:rsidTr="005D19A8">
        <w:trPr>
          <w:gridAfter w:val="1"/>
          <w:wAfter w:w="19" w:type="dxa"/>
        </w:trPr>
        <w:tc>
          <w:tcPr>
            <w:tcW w:w="6060" w:type="dxa"/>
            <w:gridSpan w:val="7"/>
          </w:tcPr>
          <w:p w14:paraId="74266B3A" w14:textId="77777777" w:rsidR="005D19A8" w:rsidRPr="00602A4C" w:rsidRDefault="005D19A8" w:rsidP="00F11EDE">
            <w:pPr>
              <w:jc w:val="both"/>
            </w:pPr>
          </w:p>
        </w:tc>
        <w:tc>
          <w:tcPr>
            <w:tcW w:w="1770" w:type="dxa"/>
            <w:gridSpan w:val="3"/>
          </w:tcPr>
          <w:p w14:paraId="00EC97D8" w14:textId="77777777" w:rsidR="005D19A8" w:rsidRPr="00602A4C" w:rsidRDefault="005D19A8" w:rsidP="00F11EDE">
            <w:pPr>
              <w:jc w:val="both"/>
            </w:pPr>
          </w:p>
        </w:tc>
        <w:tc>
          <w:tcPr>
            <w:tcW w:w="2126" w:type="dxa"/>
            <w:gridSpan w:val="6"/>
          </w:tcPr>
          <w:p w14:paraId="0F89F20B" w14:textId="77777777" w:rsidR="005D19A8" w:rsidRPr="00602A4C" w:rsidRDefault="005D19A8" w:rsidP="00F11EDE">
            <w:pPr>
              <w:jc w:val="both"/>
            </w:pPr>
          </w:p>
        </w:tc>
      </w:tr>
      <w:tr w:rsidR="006358FA" w:rsidRPr="00602A4C" w14:paraId="4B0C8ABB" w14:textId="77777777" w:rsidTr="005D19A8">
        <w:trPr>
          <w:gridAfter w:val="1"/>
          <w:wAfter w:w="19" w:type="dxa"/>
        </w:trPr>
        <w:tc>
          <w:tcPr>
            <w:tcW w:w="9956" w:type="dxa"/>
            <w:gridSpan w:val="16"/>
            <w:shd w:val="clear" w:color="auto" w:fill="F7CAAC"/>
          </w:tcPr>
          <w:p w14:paraId="77A9E03D" w14:textId="77777777" w:rsidR="006358FA" w:rsidRPr="00602A4C" w:rsidRDefault="006358FA" w:rsidP="00F11EDE">
            <w:pPr>
              <w:jc w:val="both"/>
            </w:pPr>
            <w:r w:rsidRPr="00602A4C">
              <w:rPr>
                <w:b/>
              </w:rPr>
              <w:t>Předměty příslušného studijního programu a způsob zapojení do jejich výuky, příp. další zapojení do uskutečňování studijního programu</w:t>
            </w:r>
          </w:p>
        </w:tc>
      </w:tr>
      <w:tr w:rsidR="006358FA" w:rsidRPr="00602A4C" w14:paraId="30254B9A" w14:textId="77777777" w:rsidTr="005D19A8">
        <w:trPr>
          <w:gridAfter w:val="1"/>
          <w:wAfter w:w="19" w:type="dxa"/>
          <w:trHeight w:val="232"/>
        </w:trPr>
        <w:tc>
          <w:tcPr>
            <w:tcW w:w="9956" w:type="dxa"/>
            <w:gridSpan w:val="16"/>
            <w:tcBorders>
              <w:top w:val="nil"/>
            </w:tcBorders>
          </w:tcPr>
          <w:p w14:paraId="3B330A77" w14:textId="2AE55D4D" w:rsidR="006358FA" w:rsidRPr="00B27E59" w:rsidRDefault="006358FA" w:rsidP="00F11EDE">
            <w:pPr>
              <w:jc w:val="both"/>
            </w:pPr>
            <w:r w:rsidRPr="00F4572C">
              <w:rPr>
                <w:rStyle w:val="normaltextrun"/>
                <w:rFonts w:eastAsiaTheme="majorEastAsia"/>
              </w:rPr>
              <w:t xml:space="preserve">Teorie a technologie </w:t>
            </w:r>
            <w:r>
              <w:rPr>
                <w:rStyle w:val="normaltextrun"/>
                <w:rFonts w:eastAsiaTheme="majorEastAsia"/>
              </w:rPr>
              <w:t>1</w:t>
            </w:r>
            <w:r w:rsidRPr="00F4572C">
              <w:rPr>
                <w:rStyle w:val="normaltextrun"/>
                <w:rFonts w:eastAsiaTheme="majorEastAsia"/>
              </w:rPr>
              <w:t xml:space="preserve"> </w:t>
            </w:r>
            <w:r>
              <w:t>(</w:t>
            </w:r>
            <w:r w:rsidR="00AF15DD">
              <w:t xml:space="preserve">garant předmětu, </w:t>
            </w:r>
            <w:r>
              <w:t>přednášející)</w:t>
            </w:r>
          </w:p>
        </w:tc>
      </w:tr>
      <w:tr w:rsidR="006358FA" w:rsidRPr="00602A4C" w14:paraId="14554BFE" w14:textId="77777777" w:rsidTr="005D19A8">
        <w:trPr>
          <w:gridAfter w:val="1"/>
          <w:wAfter w:w="19" w:type="dxa"/>
          <w:trHeight w:val="241"/>
        </w:trPr>
        <w:tc>
          <w:tcPr>
            <w:tcW w:w="9956" w:type="dxa"/>
            <w:gridSpan w:val="16"/>
            <w:tcBorders>
              <w:top w:val="nil"/>
            </w:tcBorders>
            <w:shd w:val="clear" w:color="auto" w:fill="FBD4B4"/>
          </w:tcPr>
          <w:p w14:paraId="21D21AA7" w14:textId="77777777" w:rsidR="006358FA" w:rsidRPr="00602A4C" w:rsidRDefault="006358FA" w:rsidP="00F11EDE">
            <w:pPr>
              <w:jc w:val="both"/>
              <w:rPr>
                <w:b/>
              </w:rPr>
            </w:pPr>
            <w:r w:rsidRPr="00602A4C">
              <w:rPr>
                <w:b/>
              </w:rPr>
              <w:t>Zapojení do výuky v dalších studijních programech na téže vysoké škole (pouze u garantů ZT a PZ předmětů)</w:t>
            </w:r>
          </w:p>
        </w:tc>
      </w:tr>
      <w:tr w:rsidR="006358FA" w:rsidRPr="00602A4C" w14:paraId="6A124BC2" w14:textId="77777777" w:rsidTr="005D19A8">
        <w:trPr>
          <w:gridAfter w:val="1"/>
          <w:wAfter w:w="19" w:type="dxa"/>
          <w:trHeight w:val="340"/>
        </w:trPr>
        <w:tc>
          <w:tcPr>
            <w:tcW w:w="2018" w:type="dxa"/>
            <w:tcBorders>
              <w:top w:val="nil"/>
            </w:tcBorders>
          </w:tcPr>
          <w:p w14:paraId="27510227" w14:textId="77777777" w:rsidR="006358FA" w:rsidRPr="00602A4C" w:rsidRDefault="006358FA" w:rsidP="00D01B71">
            <w:pPr>
              <w:rPr>
                <w:b/>
              </w:rPr>
            </w:pPr>
            <w:r w:rsidRPr="00602A4C">
              <w:rPr>
                <w:b/>
              </w:rPr>
              <w:t>Název studijního předmětu</w:t>
            </w:r>
          </w:p>
        </w:tc>
        <w:tc>
          <w:tcPr>
            <w:tcW w:w="3402" w:type="dxa"/>
            <w:gridSpan w:val="4"/>
            <w:tcBorders>
              <w:top w:val="nil"/>
            </w:tcBorders>
          </w:tcPr>
          <w:p w14:paraId="69CC5274" w14:textId="77777777" w:rsidR="006358FA" w:rsidRPr="00602A4C" w:rsidRDefault="006358FA" w:rsidP="00D01B71">
            <w:pPr>
              <w:rPr>
                <w:b/>
              </w:rPr>
            </w:pPr>
            <w:r w:rsidRPr="00602A4C">
              <w:rPr>
                <w:b/>
              </w:rPr>
              <w:t>Název studijního programu</w:t>
            </w:r>
          </w:p>
        </w:tc>
        <w:tc>
          <w:tcPr>
            <w:tcW w:w="709" w:type="dxa"/>
            <w:gridSpan w:val="3"/>
            <w:tcBorders>
              <w:top w:val="nil"/>
            </w:tcBorders>
          </w:tcPr>
          <w:p w14:paraId="5E84267F" w14:textId="77777777" w:rsidR="006358FA" w:rsidRPr="00602A4C" w:rsidRDefault="006358FA" w:rsidP="00D01B71">
            <w:pPr>
              <w:rPr>
                <w:b/>
              </w:rPr>
            </w:pPr>
            <w:r w:rsidRPr="00602A4C">
              <w:rPr>
                <w:b/>
              </w:rPr>
              <w:t>Sem.</w:t>
            </w:r>
          </w:p>
        </w:tc>
        <w:tc>
          <w:tcPr>
            <w:tcW w:w="1842" w:type="dxa"/>
            <w:gridSpan w:val="3"/>
            <w:tcBorders>
              <w:top w:val="nil"/>
            </w:tcBorders>
          </w:tcPr>
          <w:p w14:paraId="0EC5C7BB" w14:textId="77777777" w:rsidR="006358FA" w:rsidRPr="00602A4C" w:rsidRDefault="006358FA" w:rsidP="00D01B71">
            <w:pPr>
              <w:rPr>
                <w:b/>
              </w:rPr>
            </w:pPr>
            <w:r w:rsidRPr="00602A4C">
              <w:rPr>
                <w:b/>
              </w:rPr>
              <w:t>Role ve výuce daného předmětu</w:t>
            </w:r>
          </w:p>
        </w:tc>
        <w:tc>
          <w:tcPr>
            <w:tcW w:w="1985" w:type="dxa"/>
            <w:gridSpan w:val="5"/>
            <w:tcBorders>
              <w:top w:val="nil"/>
            </w:tcBorders>
          </w:tcPr>
          <w:p w14:paraId="548C127F" w14:textId="77777777" w:rsidR="006358FA" w:rsidRPr="00602A4C" w:rsidRDefault="006358FA" w:rsidP="00D01B71">
            <w:pPr>
              <w:rPr>
                <w:b/>
              </w:rPr>
            </w:pPr>
            <w:r w:rsidRPr="00602A4C">
              <w:rPr>
                <w:b/>
              </w:rPr>
              <w:t>(</w:t>
            </w:r>
            <w:r w:rsidRPr="00602A4C">
              <w:rPr>
                <w:b/>
                <w:i/>
                <w:iCs/>
              </w:rPr>
              <w:t>nepovinný údaj</w:t>
            </w:r>
            <w:r w:rsidRPr="00602A4C">
              <w:rPr>
                <w:b/>
              </w:rPr>
              <w:t xml:space="preserve">) </w:t>
            </w:r>
          </w:p>
          <w:p w14:paraId="1CAE6981" w14:textId="77777777" w:rsidR="006358FA" w:rsidRPr="00602A4C" w:rsidRDefault="006358FA" w:rsidP="00D01B71">
            <w:pPr>
              <w:rPr>
                <w:b/>
              </w:rPr>
            </w:pPr>
            <w:r w:rsidRPr="00602A4C">
              <w:rPr>
                <w:b/>
              </w:rPr>
              <w:t>Počet hodin za semestr</w:t>
            </w:r>
          </w:p>
        </w:tc>
      </w:tr>
      <w:tr w:rsidR="006358FA" w:rsidRPr="00602A4C" w14:paraId="3E18B83C" w14:textId="77777777" w:rsidTr="005D19A8">
        <w:trPr>
          <w:gridAfter w:val="1"/>
          <w:wAfter w:w="19" w:type="dxa"/>
          <w:trHeight w:val="284"/>
        </w:trPr>
        <w:tc>
          <w:tcPr>
            <w:tcW w:w="2018" w:type="dxa"/>
            <w:tcBorders>
              <w:top w:val="nil"/>
            </w:tcBorders>
            <w:vAlign w:val="center"/>
          </w:tcPr>
          <w:p w14:paraId="5AF13FC5" w14:textId="77777777" w:rsidR="006358FA" w:rsidRPr="00602A4C" w:rsidRDefault="006358FA" w:rsidP="00F11EDE">
            <w:pPr>
              <w:rPr>
                <w:color w:val="FF0000"/>
              </w:rPr>
            </w:pPr>
            <w:proofErr w:type="spellStart"/>
            <w:r w:rsidRPr="00775605">
              <w:t>Application</w:t>
            </w:r>
            <w:proofErr w:type="spellEnd"/>
            <w:r w:rsidRPr="00775605">
              <w:t xml:space="preserve"> </w:t>
            </w:r>
            <w:proofErr w:type="spellStart"/>
            <w:r w:rsidRPr="00775605">
              <w:t>of</w:t>
            </w:r>
            <w:proofErr w:type="spellEnd"/>
            <w:r w:rsidRPr="00775605">
              <w:t xml:space="preserve"> Natural </w:t>
            </w:r>
            <w:proofErr w:type="spellStart"/>
            <w:r w:rsidRPr="00775605">
              <w:t>Polymers</w:t>
            </w:r>
            <w:proofErr w:type="spellEnd"/>
          </w:p>
        </w:tc>
        <w:tc>
          <w:tcPr>
            <w:tcW w:w="3402" w:type="dxa"/>
            <w:gridSpan w:val="4"/>
            <w:tcBorders>
              <w:top w:val="nil"/>
            </w:tcBorders>
            <w:vAlign w:val="center"/>
          </w:tcPr>
          <w:p w14:paraId="742850CA" w14:textId="77777777" w:rsidR="006358FA" w:rsidRPr="00602A4C" w:rsidRDefault="006358FA" w:rsidP="00F11EDE">
            <w:pPr>
              <w:rPr>
                <w:color w:val="FF0000"/>
              </w:rPr>
            </w:pPr>
            <w:proofErr w:type="spellStart"/>
            <w:r w:rsidRPr="00775605">
              <w:t>NMgr</w:t>
            </w:r>
            <w:proofErr w:type="spellEnd"/>
            <w:r w:rsidRPr="00775605">
              <w:t xml:space="preserve"> Polymer </w:t>
            </w:r>
            <w:proofErr w:type="spellStart"/>
            <w:r w:rsidRPr="00775605">
              <w:t>Engineering</w:t>
            </w:r>
            <w:proofErr w:type="spellEnd"/>
          </w:p>
        </w:tc>
        <w:tc>
          <w:tcPr>
            <w:tcW w:w="709" w:type="dxa"/>
            <w:gridSpan w:val="3"/>
            <w:tcBorders>
              <w:top w:val="nil"/>
            </w:tcBorders>
            <w:vAlign w:val="center"/>
          </w:tcPr>
          <w:p w14:paraId="49B0489F" w14:textId="77777777" w:rsidR="006358FA" w:rsidRPr="00602A4C" w:rsidRDefault="006358FA" w:rsidP="00F11EDE">
            <w:pPr>
              <w:jc w:val="both"/>
            </w:pPr>
            <w:r w:rsidRPr="00775605">
              <w:t>1/LS</w:t>
            </w:r>
          </w:p>
        </w:tc>
        <w:tc>
          <w:tcPr>
            <w:tcW w:w="1842" w:type="dxa"/>
            <w:gridSpan w:val="3"/>
            <w:tcBorders>
              <w:top w:val="nil"/>
            </w:tcBorders>
            <w:vAlign w:val="center"/>
          </w:tcPr>
          <w:p w14:paraId="0ADEE3B1" w14:textId="77777777" w:rsidR="006358FA" w:rsidRPr="00602A4C" w:rsidRDefault="006358FA" w:rsidP="00F11EDE">
            <w:r w:rsidRPr="00775605">
              <w:t>Garant, Přednášející </w:t>
            </w:r>
          </w:p>
        </w:tc>
        <w:tc>
          <w:tcPr>
            <w:tcW w:w="1985" w:type="dxa"/>
            <w:gridSpan w:val="5"/>
            <w:tcBorders>
              <w:top w:val="nil"/>
            </w:tcBorders>
            <w:vAlign w:val="center"/>
          </w:tcPr>
          <w:p w14:paraId="23D1AE4E" w14:textId="77777777" w:rsidR="006358FA" w:rsidRPr="00602A4C" w:rsidRDefault="006358FA" w:rsidP="00F11EDE">
            <w:pPr>
              <w:jc w:val="both"/>
            </w:pPr>
          </w:p>
        </w:tc>
      </w:tr>
      <w:tr w:rsidR="006358FA" w:rsidRPr="00602A4C" w14:paraId="52E0DAA7" w14:textId="77777777" w:rsidTr="005D19A8">
        <w:trPr>
          <w:gridAfter w:val="1"/>
          <w:wAfter w:w="19" w:type="dxa"/>
          <w:trHeight w:val="284"/>
        </w:trPr>
        <w:tc>
          <w:tcPr>
            <w:tcW w:w="2018" w:type="dxa"/>
            <w:tcBorders>
              <w:top w:val="nil"/>
            </w:tcBorders>
            <w:vAlign w:val="center"/>
          </w:tcPr>
          <w:p w14:paraId="55609DBA" w14:textId="77777777" w:rsidR="006358FA" w:rsidRPr="00602A4C" w:rsidRDefault="006358FA" w:rsidP="00F11EDE">
            <w:r w:rsidRPr="00775605">
              <w:t>Klasické obuvnické materiály</w:t>
            </w:r>
          </w:p>
        </w:tc>
        <w:tc>
          <w:tcPr>
            <w:tcW w:w="3402" w:type="dxa"/>
            <w:gridSpan w:val="4"/>
            <w:tcBorders>
              <w:top w:val="nil"/>
            </w:tcBorders>
            <w:vAlign w:val="center"/>
          </w:tcPr>
          <w:p w14:paraId="768FD0CB" w14:textId="77777777" w:rsidR="006358FA" w:rsidRPr="00775605" w:rsidRDefault="006358FA" w:rsidP="00F11EDE">
            <w:r w:rsidRPr="00775605">
              <w:t xml:space="preserve">Bc Materiály a technologie  </w:t>
            </w:r>
          </w:p>
          <w:p w14:paraId="0649EEFD" w14:textId="77777777" w:rsidR="006358FA" w:rsidRPr="00602A4C" w:rsidRDefault="006358FA" w:rsidP="00F11EDE">
            <w:r w:rsidRPr="00775605">
              <w:t>– Výroba a konstrukce obuvi</w:t>
            </w:r>
          </w:p>
        </w:tc>
        <w:tc>
          <w:tcPr>
            <w:tcW w:w="709" w:type="dxa"/>
            <w:gridSpan w:val="3"/>
            <w:tcBorders>
              <w:top w:val="nil"/>
            </w:tcBorders>
            <w:vAlign w:val="center"/>
          </w:tcPr>
          <w:p w14:paraId="5D622179" w14:textId="77777777" w:rsidR="006358FA" w:rsidRPr="00602A4C" w:rsidRDefault="006358FA" w:rsidP="00F11EDE">
            <w:pPr>
              <w:jc w:val="both"/>
            </w:pPr>
            <w:r w:rsidRPr="00775605">
              <w:t>2/LS</w:t>
            </w:r>
          </w:p>
        </w:tc>
        <w:tc>
          <w:tcPr>
            <w:tcW w:w="1842" w:type="dxa"/>
            <w:gridSpan w:val="3"/>
            <w:tcBorders>
              <w:top w:val="nil"/>
            </w:tcBorders>
            <w:vAlign w:val="center"/>
          </w:tcPr>
          <w:p w14:paraId="18AAF653" w14:textId="77777777" w:rsidR="006358FA" w:rsidRPr="00602A4C" w:rsidRDefault="006358FA" w:rsidP="00F11EDE">
            <w:r w:rsidRPr="00775605">
              <w:t>Garant, Přednášející, Vede seminář</w:t>
            </w:r>
          </w:p>
        </w:tc>
        <w:tc>
          <w:tcPr>
            <w:tcW w:w="1985" w:type="dxa"/>
            <w:gridSpan w:val="5"/>
            <w:tcBorders>
              <w:top w:val="nil"/>
            </w:tcBorders>
            <w:vAlign w:val="center"/>
          </w:tcPr>
          <w:p w14:paraId="71B8A00C" w14:textId="77777777" w:rsidR="006358FA" w:rsidRPr="00602A4C" w:rsidRDefault="006358FA" w:rsidP="00F11EDE">
            <w:pPr>
              <w:jc w:val="both"/>
            </w:pPr>
          </w:p>
        </w:tc>
      </w:tr>
      <w:tr w:rsidR="006358FA" w:rsidRPr="00602A4C" w14:paraId="53C47477" w14:textId="77777777" w:rsidTr="005D19A8">
        <w:trPr>
          <w:gridAfter w:val="1"/>
          <w:wAfter w:w="19" w:type="dxa"/>
          <w:trHeight w:val="284"/>
        </w:trPr>
        <w:tc>
          <w:tcPr>
            <w:tcW w:w="2018" w:type="dxa"/>
            <w:tcBorders>
              <w:top w:val="nil"/>
            </w:tcBorders>
            <w:vAlign w:val="center"/>
          </w:tcPr>
          <w:p w14:paraId="173120E5" w14:textId="77777777" w:rsidR="006358FA" w:rsidRPr="00775605" w:rsidRDefault="006358FA" w:rsidP="00F11EDE">
            <w:r w:rsidRPr="00775605">
              <w:t>Oborový seminář</w:t>
            </w:r>
          </w:p>
        </w:tc>
        <w:tc>
          <w:tcPr>
            <w:tcW w:w="3402" w:type="dxa"/>
            <w:gridSpan w:val="4"/>
            <w:tcBorders>
              <w:top w:val="nil"/>
            </w:tcBorders>
            <w:vAlign w:val="center"/>
          </w:tcPr>
          <w:p w14:paraId="52C7BE11" w14:textId="77777777" w:rsidR="006358FA" w:rsidRPr="00775605" w:rsidRDefault="006358FA" w:rsidP="00F11EDE">
            <w:r w:rsidRPr="00775605">
              <w:t xml:space="preserve">Bc Materiály a technologie  </w:t>
            </w:r>
          </w:p>
          <w:p w14:paraId="53D379F3" w14:textId="77777777" w:rsidR="006358FA" w:rsidRPr="00775605" w:rsidRDefault="006358FA" w:rsidP="00F11EDE">
            <w:r w:rsidRPr="00775605">
              <w:t>– Polymerní materiály a technologie</w:t>
            </w:r>
          </w:p>
        </w:tc>
        <w:tc>
          <w:tcPr>
            <w:tcW w:w="709" w:type="dxa"/>
            <w:gridSpan w:val="3"/>
            <w:tcBorders>
              <w:top w:val="nil"/>
            </w:tcBorders>
            <w:vAlign w:val="center"/>
          </w:tcPr>
          <w:p w14:paraId="72FA4F11" w14:textId="77777777" w:rsidR="006358FA" w:rsidRPr="00775605" w:rsidRDefault="006358FA" w:rsidP="00F11EDE">
            <w:pPr>
              <w:jc w:val="both"/>
            </w:pPr>
            <w:r w:rsidRPr="00775605">
              <w:t>1/LS</w:t>
            </w:r>
          </w:p>
        </w:tc>
        <w:tc>
          <w:tcPr>
            <w:tcW w:w="1842" w:type="dxa"/>
            <w:gridSpan w:val="3"/>
            <w:tcBorders>
              <w:top w:val="nil"/>
            </w:tcBorders>
            <w:vAlign w:val="center"/>
          </w:tcPr>
          <w:p w14:paraId="07B83FAE" w14:textId="77777777" w:rsidR="006358FA" w:rsidRPr="00775605" w:rsidRDefault="006358FA" w:rsidP="00F11EDE">
            <w:r w:rsidRPr="00775605">
              <w:t>Vede seminář</w:t>
            </w:r>
          </w:p>
        </w:tc>
        <w:tc>
          <w:tcPr>
            <w:tcW w:w="1985" w:type="dxa"/>
            <w:gridSpan w:val="5"/>
            <w:tcBorders>
              <w:top w:val="nil"/>
            </w:tcBorders>
            <w:vAlign w:val="center"/>
          </w:tcPr>
          <w:p w14:paraId="426FBD78" w14:textId="77777777" w:rsidR="006358FA" w:rsidRPr="00602A4C" w:rsidRDefault="006358FA" w:rsidP="00F11EDE">
            <w:pPr>
              <w:jc w:val="both"/>
            </w:pPr>
          </w:p>
        </w:tc>
      </w:tr>
      <w:tr w:rsidR="006358FA" w:rsidRPr="00602A4C" w14:paraId="5B6DF6BD" w14:textId="77777777" w:rsidTr="005D19A8">
        <w:trPr>
          <w:gridAfter w:val="1"/>
          <w:wAfter w:w="19" w:type="dxa"/>
          <w:trHeight w:val="284"/>
        </w:trPr>
        <w:tc>
          <w:tcPr>
            <w:tcW w:w="2018" w:type="dxa"/>
            <w:tcBorders>
              <w:top w:val="nil"/>
            </w:tcBorders>
            <w:vAlign w:val="center"/>
          </w:tcPr>
          <w:p w14:paraId="32B4EB33" w14:textId="77777777" w:rsidR="006358FA" w:rsidRPr="00775605" w:rsidRDefault="006358FA" w:rsidP="00F11EDE">
            <w:r w:rsidRPr="00775605">
              <w:t>Přírodní polymery</w:t>
            </w:r>
          </w:p>
        </w:tc>
        <w:tc>
          <w:tcPr>
            <w:tcW w:w="3402" w:type="dxa"/>
            <w:gridSpan w:val="4"/>
            <w:tcBorders>
              <w:top w:val="nil"/>
            </w:tcBorders>
            <w:vAlign w:val="center"/>
          </w:tcPr>
          <w:p w14:paraId="61AFC191" w14:textId="77777777" w:rsidR="006358FA" w:rsidRPr="00775605" w:rsidRDefault="006358FA" w:rsidP="00F11EDE">
            <w:r w:rsidRPr="00775605">
              <w:t xml:space="preserve">Bc Materiály a technologie  </w:t>
            </w:r>
          </w:p>
          <w:p w14:paraId="2EA1C0CD" w14:textId="77777777" w:rsidR="006358FA" w:rsidRPr="00775605" w:rsidRDefault="006358FA" w:rsidP="00F11EDE">
            <w:r w:rsidRPr="00775605">
              <w:t>– Polymerní materiály a technologie</w:t>
            </w:r>
          </w:p>
        </w:tc>
        <w:tc>
          <w:tcPr>
            <w:tcW w:w="709" w:type="dxa"/>
            <w:gridSpan w:val="3"/>
            <w:tcBorders>
              <w:top w:val="nil"/>
            </w:tcBorders>
            <w:vAlign w:val="center"/>
          </w:tcPr>
          <w:p w14:paraId="0E6E4C3F" w14:textId="77777777" w:rsidR="006358FA" w:rsidRPr="00775605" w:rsidRDefault="006358FA" w:rsidP="00F11EDE">
            <w:pPr>
              <w:jc w:val="both"/>
            </w:pPr>
            <w:r w:rsidRPr="00775605">
              <w:t>2/LS</w:t>
            </w:r>
          </w:p>
        </w:tc>
        <w:tc>
          <w:tcPr>
            <w:tcW w:w="1842" w:type="dxa"/>
            <w:gridSpan w:val="3"/>
            <w:tcBorders>
              <w:top w:val="nil"/>
            </w:tcBorders>
            <w:vAlign w:val="center"/>
          </w:tcPr>
          <w:p w14:paraId="386FC336" w14:textId="77777777" w:rsidR="006358FA" w:rsidRPr="00775605" w:rsidRDefault="006358FA" w:rsidP="00F11EDE">
            <w:r w:rsidRPr="00775605">
              <w:t xml:space="preserve">Garant, Přednášející  </w:t>
            </w:r>
          </w:p>
        </w:tc>
        <w:tc>
          <w:tcPr>
            <w:tcW w:w="1985" w:type="dxa"/>
            <w:gridSpan w:val="5"/>
            <w:tcBorders>
              <w:top w:val="nil"/>
            </w:tcBorders>
            <w:vAlign w:val="center"/>
          </w:tcPr>
          <w:p w14:paraId="32A0BC8B" w14:textId="77777777" w:rsidR="006358FA" w:rsidRPr="00602A4C" w:rsidRDefault="006358FA" w:rsidP="00F11EDE">
            <w:pPr>
              <w:jc w:val="both"/>
            </w:pPr>
          </w:p>
        </w:tc>
      </w:tr>
      <w:tr w:rsidR="006358FA" w:rsidRPr="00602A4C" w14:paraId="2845D427" w14:textId="77777777" w:rsidTr="005D19A8">
        <w:trPr>
          <w:gridAfter w:val="1"/>
          <w:wAfter w:w="19" w:type="dxa"/>
          <w:trHeight w:val="284"/>
        </w:trPr>
        <w:tc>
          <w:tcPr>
            <w:tcW w:w="2018" w:type="dxa"/>
            <w:tcBorders>
              <w:top w:val="nil"/>
            </w:tcBorders>
            <w:vAlign w:val="center"/>
          </w:tcPr>
          <w:p w14:paraId="249F8D20" w14:textId="77777777" w:rsidR="006358FA" w:rsidRPr="00775605" w:rsidRDefault="006358FA" w:rsidP="00F11EDE">
            <w:r w:rsidRPr="00775605">
              <w:t>Řízení jakosti</w:t>
            </w:r>
          </w:p>
        </w:tc>
        <w:tc>
          <w:tcPr>
            <w:tcW w:w="3402" w:type="dxa"/>
            <w:gridSpan w:val="4"/>
            <w:tcBorders>
              <w:top w:val="nil"/>
            </w:tcBorders>
            <w:vAlign w:val="center"/>
          </w:tcPr>
          <w:p w14:paraId="17F5BDA6" w14:textId="77777777" w:rsidR="006358FA" w:rsidRPr="00775605" w:rsidRDefault="006358FA" w:rsidP="00F11EDE">
            <w:r w:rsidRPr="00775605">
              <w:t xml:space="preserve">Bc Materiály a technologie  </w:t>
            </w:r>
          </w:p>
          <w:p w14:paraId="4979458C" w14:textId="77777777" w:rsidR="006358FA" w:rsidRPr="00775605" w:rsidRDefault="006358FA" w:rsidP="00F11EDE">
            <w:r w:rsidRPr="00775605">
              <w:t>– Polymerní materiály a technologie</w:t>
            </w:r>
          </w:p>
        </w:tc>
        <w:tc>
          <w:tcPr>
            <w:tcW w:w="709" w:type="dxa"/>
            <w:gridSpan w:val="3"/>
            <w:tcBorders>
              <w:top w:val="nil"/>
            </w:tcBorders>
            <w:vAlign w:val="center"/>
          </w:tcPr>
          <w:p w14:paraId="4C6DE732" w14:textId="77777777" w:rsidR="006358FA" w:rsidRPr="00775605" w:rsidRDefault="006358FA" w:rsidP="00F11EDE">
            <w:pPr>
              <w:jc w:val="both"/>
            </w:pPr>
            <w:r w:rsidRPr="00775605">
              <w:t>3/LS</w:t>
            </w:r>
          </w:p>
        </w:tc>
        <w:tc>
          <w:tcPr>
            <w:tcW w:w="1842" w:type="dxa"/>
            <w:gridSpan w:val="3"/>
            <w:tcBorders>
              <w:top w:val="nil"/>
            </w:tcBorders>
            <w:vAlign w:val="center"/>
          </w:tcPr>
          <w:p w14:paraId="2F4B531D" w14:textId="77777777" w:rsidR="006358FA" w:rsidRPr="00775605" w:rsidRDefault="006358FA" w:rsidP="00F11EDE">
            <w:r w:rsidRPr="00775605">
              <w:t>Garant, Přednášející </w:t>
            </w:r>
          </w:p>
        </w:tc>
        <w:tc>
          <w:tcPr>
            <w:tcW w:w="1985" w:type="dxa"/>
            <w:gridSpan w:val="5"/>
            <w:tcBorders>
              <w:top w:val="nil"/>
            </w:tcBorders>
            <w:vAlign w:val="center"/>
          </w:tcPr>
          <w:p w14:paraId="77C0533A" w14:textId="77777777" w:rsidR="006358FA" w:rsidRPr="00602A4C" w:rsidRDefault="006358FA" w:rsidP="00F11EDE">
            <w:pPr>
              <w:jc w:val="both"/>
            </w:pPr>
          </w:p>
        </w:tc>
      </w:tr>
      <w:tr w:rsidR="006358FA" w:rsidRPr="00602A4C" w14:paraId="0D46BE97" w14:textId="77777777" w:rsidTr="005D19A8">
        <w:trPr>
          <w:gridAfter w:val="1"/>
          <w:wAfter w:w="19" w:type="dxa"/>
          <w:trHeight w:val="284"/>
        </w:trPr>
        <w:tc>
          <w:tcPr>
            <w:tcW w:w="2018" w:type="dxa"/>
            <w:tcBorders>
              <w:top w:val="nil"/>
            </w:tcBorders>
            <w:vAlign w:val="center"/>
          </w:tcPr>
          <w:p w14:paraId="19E8AE38" w14:textId="77777777" w:rsidR="006358FA" w:rsidRPr="00775605" w:rsidRDefault="006358FA" w:rsidP="00F11EDE">
            <w:r w:rsidRPr="00775605">
              <w:t>Technologie přírodních polymerů</w:t>
            </w:r>
          </w:p>
        </w:tc>
        <w:tc>
          <w:tcPr>
            <w:tcW w:w="3402" w:type="dxa"/>
            <w:gridSpan w:val="4"/>
            <w:tcBorders>
              <w:top w:val="nil"/>
            </w:tcBorders>
            <w:vAlign w:val="center"/>
          </w:tcPr>
          <w:p w14:paraId="0E7049DA" w14:textId="77777777" w:rsidR="006358FA" w:rsidRPr="00775605" w:rsidRDefault="006358FA" w:rsidP="00F11EDE">
            <w:proofErr w:type="spellStart"/>
            <w:r w:rsidRPr="00775605">
              <w:t>NMgr</w:t>
            </w:r>
            <w:proofErr w:type="spellEnd"/>
            <w:r w:rsidRPr="00775605">
              <w:t xml:space="preserve"> Inženýrství polymerů</w:t>
            </w:r>
          </w:p>
        </w:tc>
        <w:tc>
          <w:tcPr>
            <w:tcW w:w="709" w:type="dxa"/>
            <w:gridSpan w:val="3"/>
            <w:tcBorders>
              <w:top w:val="nil"/>
            </w:tcBorders>
            <w:vAlign w:val="center"/>
          </w:tcPr>
          <w:p w14:paraId="04CDE9D2" w14:textId="77777777" w:rsidR="006358FA" w:rsidRPr="00775605" w:rsidRDefault="006358FA" w:rsidP="00F11EDE">
            <w:pPr>
              <w:jc w:val="both"/>
            </w:pPr>
            <w:r w:rsidRPr="00775605">
              <w:t>1/LS</w:t>
            </w:r>
          </w:p>
        </w:tc>
        <w:tc>
          <w:tcPr>
            <w:tcW w:w="1842" w:type="dxa"/>
            <w:gridSpan w:val="3"/>
            <w:tcBorders>
              <w:top w:val="nil"/>
            </w:tcBorders>
            <w:vAlign w:val="center"/>
          </w:tcPr>
          <w:p w14:paraId="6A8FC48D" w14:textId="77777777" w:rsidR="006358FA" w:rsidRPr="00775605" w:rsidRDefault="006358FA" w:rsidP="00F11EDE">
            <w:r w:rsidRPr="00775605">
              <w:t>Garant, Přednášející, Vede seminář</w:t>
            </w:r>
          </w:p>
        </w:tc>
        <w:tc>
          <w:tcPr>
            <w:tcW w:w="1985" w:type="dxa"/>
            <w:gridSpan w:val="5"/>
            <w:tcBorders>
              <w:top w:val="nil"/>
            </w:tcBorders>
            <w:vAlign w:val="center"/>
          </w:tcPr>
          <w:p w14:paraId="287435F5" w14:textId="77777777" w:rsidR="006358FA" w:rsidRPr="00602A4C" w:rsidRDefault="006358FA" w:rsidP="00F11EDE">
            <w:pPr>
              <w:jc w:val="both"/>
            </w:pPr>
          </w:p>
        </w:tc>
      </w:tr>
      <w:tr w:rsidR="006358FA" w:rsidRPr="00602A4C" w14:paraId="1ED37992" w14:textId="77777777" w:rsidTr="005D19A8">
        <w:trPr>
          <w:gridAfter w:val="1"/>
          <w:wAfter w:w="19" w:type="dxa"/>
        </w:trPr>
        <w:tc>
          <w:tcPr>
            <w:tcW w:w="9956" w:type="dxa"/>
            <w:gridSpan w:val="16"/>
            <w:shd w:val="clear" w:color="auto" w:fill="F7CAAC"/>
          </w:tcPr>
          <w:p w14:paraId="6E0A5E60" w14:textId="77777777" w:rsidR="006358FA" w:rsidRPr="00602A4C" w:rsidRDefault="006358FA" w:rsidP="00F11EDE">
            <w:pPr>
              <w:jc w:val="both"/>
            </w:pPr>
            <w:r w:rsidRPr="00602A4C">
              <w:rPr>
                <w:b/>
              </w:rPr>
              <w:t xml:space="preserve">Údaje o vzdělání na VŠ </w:t>
            </w:r>
          </w:p>
        </w:tc>
      </w:tr>
      <w:tr w:rsidR="006358FA" w:rsidRPr="00602A4C" w14:paraId="351B5236" w14:textId="77777777" w:rsidTr="005D19A8">
        <w:trPr>
          <w:gridAfter w:val="1"/>
          <w:wAfter w:w="19" w:type="dxa"/>
          <w:trHeight w:val="215"/>
        </w:trPr>
        <w:tc>
          <w:tcPr>
            <w:tcW w:w="9956" w:type="dxa"/>
            <w:gridSpan w:val="16"/>
          </w:tcPr>
          <w:p w14:paraId="31EB90B6" w14:textId="77777777" w:rsidR="006358FA" w:rsidRPr="00602A4C" w:rsidRDefault="006358FA" w:rsidP="00F11EDE">
            <w:pPr>
              <w:jc w:val="both"/>
              <w:rPr>
                <w:b/>
              </w:rPr>
            </w:pPr>
            <w:r w:rsidRPr="00827804">
              <w:t xml:space="preserve">2003: UTB Zlín, FT, </w:t>
            </w:r>
            <w:r w:rsidRPr="00827804">
              <w:rPr>
                <w:rFonts w:eastAsia="Calibri"/>
              </w:rPr>
              <w:t xml:space="preserve">SP Chemie a technologie materiálů, </w:t>
            </w:r>
            <w:r w:rsidRPr="00827804">
              <w:t>obor Technologie makromolekulárních látek, Ph.D.</w:t>
            </w:r>
          </w:p>
        </w:tc>
      </w:tr>
      <w:tr w:rsidR="006358FA" w:rsidRPr="00602A4C" w14:paraId="17A01EA6" w14:textId="77777777" w:rsidTr="005D19A8">
        <w:trPr>
          <w:gridAfter w:val="1"/>
          <w:wAfter w:w="19" w:type="dxa"/>
        </w:trPr>
        <w:tc>
          <w:tcPr>
            <w:tcW w:w="9956" w:type="dxa"/>
            <w:gridSpan w:val="16"/>
            <w:shd w:val="clear" w:color="auto" w:fill="F7CAAC"/>
          </w:tcPr>
          <w:p w14:paraId="742DAF04" w14:textId="77777777" w:rsidR="006358FA" w:rsidRPr="00602A4C" w:rsidRDefault="006358FA" w:rsidP="00F11EDE">
            <w:pPr>
              <w:jc w:val="both"/>
              <w:rPr>
                <w:b/>
              </w:rPr>
            </w:pPr>
            <w:r>
              <w:rPr>
                <w:b/>
              </w:rPr>
              <w:t>Údaje o odborném působení od absolvování VŠ</w:t>
            </w:r>
          </w:p>
        </w:tc>
      </w:tr>
      <w:tr w:rsidR="006358FA" w:rsidRPr="00602A4C" w14:paraId="2F784B3A" w14:textId="77777777" w:rsidTr="005D19A8">
        <w:trPr>
          <w:gridAfter w:val="1"/>
          <w:wAfter w:w="19" w:type="dxa"/>
          <w:trHeight w:val="292"/>
        </w:trPr>
        <w:tc>
          <w:tcPr>
            <w:tcW w:w="9956" w:type="dxa"/>
            <w:gridSpan w:val="16"/>
          </w:tcPr>
          <w:p w14:paraId="74C472E2" w14:textId="77777777" w:rsidR="006358FA" w:rsidRPr="00152ADB" w:rsidRDefault="006358FA" w:rsidP="00F11EDE">
            <w:pPr>
              <w:jc w:val="both"/>
              <w:rPr>
                <w:rFonts w:cstheme="majorHAnsi"/>
                <w:color w:val="000000"/>
              </w:rPr>
            </w:pPr>
            <w:r w:rsidRPr="00827804">
              <w:t>2000 – dosud: UTB Zlín, FT, asistent, od r. 2003 odborný asistent, od r. 2008 docent</w:t>
            </w:r>
            <w:r>
              <w:t xml:space="preserve">, od r. 2020 </w:t>
            </w:r>
            <w:r w:rsidRPr="000614C3">
              <w:t>profesor</w:t>
            </w:r>
            <w:r w:rsidRPr="000614C3">
              <w:rPr>
                <w:rFonts w:eastAsia="Arial Unicode MS"/>
              </w:rPr>
              <w:t xml:space="preserve"> </w:t>
            </w:r>
            <w:r w:rsidRPr="000614C3">
              <w:t>(pp.)</w:t>
            </w:r>
          </w:p>
        </w:tc>
      </w:tr>
      <w:tr w:rsidR="006358FA" w:rsidRPr="00602A4C" w14:paraId="2D98C998" w14:textId="77777777" w:rsidTr="005D19A8">
        <w:trPr>
          <w:gridAfter w:val="1"/>
          <w:wAfter w:w="19" w:type="dxa"/>
          <w:trHeight w:val="250"/>
        </w:trPr>
        <w:tc>
          <w:tcPr>
            <w:tcW w:w="9956" w:type="dxa"/>
            <w:gridSpan w:val="16"/>
            <w:shd w:val="clear" w:color="auto" w:fill="F7CAAC"/>
          </w:tcPr>
          <w:p w14:paraId="34EAC51D" w14:textId="77777777" w:rsidR="006358FA" w:rsidRPr="00602A4C" w:rsidRDefault="006358FA" w:rsidP="00F11EDE">
            <w:pPr>
              <w:jc w:val="both"/>
            </w:pPr>
            <w:r w:rsidRPr="00602A4C">
              <w:rPr>
                <w:b/>
              </w:rPr>
              <w:t>Zkušenosti s vedením kvalifikačních a rigorózních prací</w:t>
            </w:r>
          </w:p>
        </w:tc>
      </w:tr>
      <w:tr w:rsidR="006358FA" w14:paraId="5078282C" w14:textId="77777777" w:rsidTr="005D19A8">
        <w:trPr>
          <w:gridAfter w:val="1"/>
          <w:wAfter w:w="19" w:type="dxa"/>
          <w:trHeight w:val="286"/>
        </w:trPr>
        <w:tc>
          <w:tcPr>
            <w:tcW w:w="9956" w:type="dxa"/>
            <w:gridSpan w:val="16"/>
          </w:tcPr>
          <w:p w14:paraId="3E5509C8" w14:textId="77777777" w:rsidR="00797203" w:rsidRDefault="00F577EF" w:rsidP="001461FA">
            <w:pPr>
              <w:jc w:val="both"/>
            </w:pPr>
            <w:r>
              <w:t>Bakalářské práce</w:t>
            </w:r>
            <w:r w:rsidR="00797203">
              <w:t>: 12</w:t>
            </w:r>
          </w:p>
          <w:p w14:paraId="22104108" w14:textId="2A09F2BC" w:rsidR="001461FA" w:rsidRPr="001461FA" w:rsidRDefault="00797203" w:rsidP="001461FA">
            <w:pPr>
              <w:jc w:val="both"/>
            </w:pPr>
            <w:r w:rsidRPr="001461FA">
              <w:t>Diplomové práce</w:t>
            </w:r>
            <w:r w:rsidR="001461FA">
              <w:t>:</w:t>
            </w:r>
            <w:r w:rsidR="006358FA" w:rsidRPr="001461FA">
              <w:t xml:space="preserve"> 22 </w:t>
            </w:r>
          </w:p>
          <w:p w14:paraId="597AA0D0" w14:textId="32315801" w:rsidR="006358FA" w:rsidRDefault="006358FA" w:rsidP="001461FA">
            <w:pPr>
              <w:jc w:val="both"/>
            </w:pPr>
            <w:r w:rsidRPr="000614C3">
              <w:t>Dis</w:t>
            </w:r>
            <w:r w:rsidR="001461FA">
              <w:t>ertační práce: 1</w:t>
            </w:r>
          </w:p>
        </w:tc>
      </w:tr>
      <w:tr w:rsidR="006358FA" w:rsidRPr="00602A4C" w14:paraId="21D7E4E7" w14:textId="77777777" w:rsidTr="005D19A8">
        <w:trPr>
          <w:gridAfter w:val="1"/>
          <w:wAfter w:w="19" w:type="dxa"/>
          <w:cantSplit/>
        </w:trPr>
        <w:tc>
          <w:tcPr>
            <w:tcW w:w="3347" w:type="dxa"/>
            <w:gridSpan w:val="3"/>
            <w:tcBorders>
              <w:top w:val="single" w:sz="12" w:space="0" w:color="auto"/>
            </w:tcBorders>
            <w:shd w:val="clear" w:color="auto" w:fill="F7CAAC"/>
          </w:tcPr>
          <w:p w14:paraId="2CAA0D4E" w14:textId="77777777" w:rsidR="006358FA" w:rsidRPr="00602A4C" w:rsidRDefault="006358FA" w:rsidP="00F11EDE">
            <w:pPr>
              <w:jc w:val="both"/>
            </w:pPr>
            <w:r w:rsidRPr="00602A4C">
              <w:rPr>
                <w:b/>
              </w:rPr>
              <w:t xml:space="preserve">Obor habilitačního řízení </w:t>
            </w:r>
          </w:p>
        </w:tc>
        <w:tc>
          <w:tcPr>
            <w:tcW w:w="2245" w:type="dxa"/>
            <w:gridSpan w:val="3"/>
            <w:tcBorders>
              <w:top w:val="single" w:sz="12" w:space="0" w:color="auto"/>
            </w:tcBorders>
            <w:shd w:val="clear" w:color="auto" w:fill="F7CAAC"/>
          </w:tcPr>
          <w:p w14:paraId="12CD43B4" w14:textId="77777777" w:rsidR="006358FA" w:rsidRPr="00602A4C" w:rsidRDefault="006358FA" w:rsidP="00F11EDE">
            <w:pPr>
              <w:jc w:val="both"/>
            </w:pPr>
            <w:r w:rsidRPr="00602A4C">
              <w:rPr>
                <w:b/>
              </w:rPr>
              <w:t>Rok udělení hodnosti</w:t>
            </w:r>
          </w:p>
        </w:tc>
        <w:tc>
          <w:tcPr>
            <w:tcW w:w="2379" w:type="dxa"/>
            <w:gridSpan w:val="5"/>
            <w:tcBorders>
              <w:top w:val="single" w:sz="12" w:space="0" w:color="auto"/>
              <w:right w:val="single" w:sz="12" w:space="0" w:color="auto"/>
            </w:tcBorders>
            <w:shd w:val="clear" w:color="auto" w:fill="F7CAAC"/>
          </w:tcPr>
          <w:p w14:paraId="67AB061D" w14:textId="77777777" w:rsidR="006358FA" w:rsidRPr="00602A4C" w:rsidRDefault="006358FA" w:rsidP="00F11EDE">
            <w:pPr>
              <w:jc w:val="both"/>
            </w:pPr>
            <w:r w:rsidRPr="00602A4C">
              <w:rPr>
                <w:b/>
              </w:rPr>
              <w:t>Řízení konáno na VŠ</w:t>
            </w:r>
          </w:p>
        </w:tc>
        <w:tc>
          <w:tcPr>
            <w:tcW w:w="1985" w:type="dxa"/>
            <w:gridSpan w:val="5"/>
            <w:tcBorders>
              <w:top w:val="single" w:sz="12" w:space="0" w:color="auto"/>
              <w:left w:val="single" w:sz="12" w:space="0" w:color="auto"/>
            </w:tcBorders>
            <w:shd w:val="clear" w:color="auto" w:fill="F7CAAC"/>
          </w:tcPr>
          <w:p w14:paraId="27166971" w14:textId="77777777" w:rsidR="006358FA" w:rsidRPr="00602A4C" w:rsidRDefault="006358FA" w:rsidP="00F11EDE">
            <w:pPr>
              <w:jc w:val="both"/>
              <w:rPr>
                <w:b/>
              </w:rPr>
            </w:pPr>
            <w:r w:rsidRPr="00602A4C">
              <w:rPr>
                <w:b/>
              </w:rPr>
              <w:t>Ohlasy publikací</w:t>
            </w:r>
          </w:p>
        </w:tc>
      </w:tr>
      <w:tr w:rsidR="006358FA" w:rsidRPr="00602A4C" w14:paraId="1057D5B5" w14:textId="77777777" w:rsidTr="005D19A8">
        <w:trPr>
          <w:cantSplit/>
        </w:trPr>
        <w:tc>
          <w:tcPr>
            <w:tcW w:w="3347" w:type="dxa"/>
            <w:gridSpan w:val="3"/>
          </w:tcPr>
          <w:p w14:paraId="72752504" w14:textId="77777777" w:rsidR="006358FA" w:rsidRPr="00602A4C" w:rsidRDefault="006358FA" w:rsidP="00F11EDE">
            <w:pPr>
              <w:spacing w:before="60" w:after="60"/>
              <w:jc w:val="both"/>
            </w:pPr>
            <w:r w:rsidRPr="00852900">
              <w:t>Technologie makromolekulárních látek</w:t>
            </w:r>
          </w:p>
        </w:tc>
        <w:tc>
          <w:tcPr>
            <w:tcW w:w="2245" w:type="dxa"/>
            <w:gridSpan w:val="3"/>
          </w:tcPr>
          <w:p w14:paraId="131A0603" w14:textId="77777777" w:rsidR="006358FA" w:rsidRPr="00602A4C" w:rsidRDefault="006358FA" w:rsidP="00F11EDE">
            <w:pPr>
              <w:spacing w:before="60" w:after="60"/>
              <w:jc w:val="both"/>
            </w:pPr>
            <w:r>
              <w:t>2008</w:t>
            </w:r>
          </w:p>
        </w:tc>
        <w:tc>
          <w:tcPr>
            <w:tcW w:w="2379" w:type="dxa"/>
            <w:gridSpan w:val="5"/>
            <w:tcBorders>
              <w:right w:val="single" w:sz="12" w:space="0" w:color="auto"/>
            </w:tcBorders>
          </w:tcPr>
          <w:p w14:paraId="686568CB" w14:textId="77777777" w:rsidR="006358FA" w:rsidRPr="00602A4C" w:rsidRDefault="006358FA" w:rsidP="00F11EDE">
            <w:pPr>
              <w:spacing w:before="60" w:after="60"/>
              <w:jc w:val="both"/>
            </w:pPr>
            <w:r w:rsidRPr="00602A4C">
              <w:t xml:space="preserve">UTB </w:t>
            </w:r>
            <w:r>
              <w:t xml:space="preserve">ve </w:t>
            </w:r>
            <w:r w:rsidRPr="00602A4C">
              <w:t>Zlín</w:t>
            </w:r>
            <w:r>
              <w:t>ě</w:t>
            </w:r>
          </w:p>
        </w:tc>
        <w:tc>
          <w:tcPr>
            <w:tcW w:w="586" w:type="dxa"/>
            <w:gridSpan w:val="2"/>
            <w:tcBorders>
              <w:left w:val="single" w:sz="12" w:space="0" w:color="auto"/>
            </w:tcBorders>
            <w:shd w:val="clear" w:color="auto" w:fill="F7CAAC"/>
          </w:tcPr>
          <w:p w14:paraId="15722D6F" w14:textId="77777777" w:rsidR="006358FA" w:rsidRPr="00602A4C" w:rsidRDefault="006358FA" w:rsidP="00F11EDE">
            <w:pPr>
              <w:jc w:val="both"/>
            </w:pPr>
            <w:proofErr w:type="spellStart"/>
            <w:r w:rsidRPr="00602A4C">
              <w:rPr>
                <w:b/>
              </w:rPr>
              <w:t>WoS</w:t>
            </w:r>
            <w:proofErr w:type="spellEnd"/>
          </w:p>
        </w:tc>
        <w:tc>
          <w:tcPr>
            <w:tcW w:w="709" w:type="dxa"/>
            <w:gridSpan w:val="2"/>
            <w:shd w:val="clear" w:color="auto" w:fill="F7CAAC"/>
          </w:tcPr>
          <w:p w14:paraId="5845AE33" w14:textId="77777777" w:rsidR="006358FA" w:rsidRPr="00602A4C" w:rsidRDefault="006358FA" w:rsidP="00F11EDE">
            <w:pPr>
              <w:jc w:val="both"/>
              <w:rPr>
                <w:sz w:val="18"/>
              </w:rPr>
            </w:pPr>
            <w:proofErr w:type="spellStart"/>
            <w:r w:rsidRPr="00602A4C">
              <w:rPr>
                <w:b/>
                <w:sz w:val="18"/>
              </w:rPr>
              <w:t>Scopus</w:t>
            </w:r>
            <w:proofErr w:type="spellEnd"/>
          </w:p>
        </w:tc>
        <w:tc>
          <w:tcPr>
            <w:tcW w:w="709" w:type="dxa"/>
            <w:gridSpan w:val="2"/>
            <w:shd w:val="clear" w:color="auto" w:fill="F7CAAC"/>
          </w:tcPr>
          <w:p w14:paraId="0438C12F" w14:textId="77777777" w:rsidR="006358FA" w:rsidRPr="00602A4C" w:rsidRDefault="006358FA" w:rsidP="00F11EDE">
            <w:pPr>
              <w:jc w:val="both"/>
            </w:pPr>
            <w:r w:rsidRPr="00602A4C">
              <w:rPr>
                <w:b/>
                <w:sz w:val="18"/>
              </w:rPr>
              <w:t>ostatní</w:t>
            </w:r>
          </w:p>
        </w:tc>
      </w:tr>
      <w:tr w:rsidR="006358FA" w:rsidRPr="00602A4C" w14:paraId="5137A373" w14:textId="77777777" w:rsidTr="005D19A8">
        <w:trPr>
          <w:cantSplit/>
          <w:trHeight w:val="70"/>
        </w:trPr>
        <w:tc>
          <w:tcPr>
            <w:tcW w:w="3347" w:type="dxa"/>
            <w:gridSpan w:val="3"/>
            <w:shd w:val="clear" w:color="auto" w:fill="F7CAAC"/>
          </w:tcPr>
          <w:p w14:paraId="14AE4BFC" w14:textId="77777777" w:rsidR="006358FA" w:rsidRPr="00602A4C" w:rsidRDefault="006358FA" w:rsidP="00F11EDE">
            <w:pPr>
              <w:jc w:val="both"/>
            </w:pPr>
            <w:r w:rsidRPr="00602A4C">
              <w:rPr>
                <w:b/>
              </w:rPr>
              <w:t>Obor jmenovacího řízení</w:t>
            </w:r>
          </w:p>
        </w:tc>
        <w:tc>
          <w:tcPr>
            <w:tcW w:w="2245" w:type="dxa"/>
            <w:gridSpan w:val="3"/>
            <w:shd w:val="clear" w:color="auto" w:fill="F7CAAC"/>
          </w:tcPr>
          <w:p w14:paraId="7DA5C41B" w14:textId="77777777" w:rsidR="006358FA" w:rsidRPr="00602A4C" w:rsidRDefault="006358FA" w:rsidP="00F11EDE">
            <w:pPr>
              <w:jc w:val="both"/>
            </w:pPr>
            <w:r w:rsidRPr="00602A4C">
              <w:rPr>
                <w:b/>
              </w:rPr>
              <w:t>Rok udělení hodnosti</w:t>
            </w:r>
          </w:p>
        </w:tc>
        <w:tc>
          <w:tcPr>
            <w:tcW w:w="2379" w:type="dxa"/>
            <w:gridSpan w:val="5"/>
            <w:tcBorders>
              <w:right w:val="single" w:sz="12" w:space="0" w:color="auto"/>
            </w:tcBorders>
            <w:shd w:val="clear" w:color="auto" w:fill="F7CAAC"/>
          </w:tcPr>
          <w:p w14:paraId="5B613D89" w14:textId="77777777" w:rsidR="006358FA" w:rsidRPr="00602A4C" w:rsidRDefault="006358FA" w:rsidP="00F11EDE">
            <w:pPr>
              <w:jc w:val="both"/>
            </w:pPr>
            <w:r w:rsidRPr="00602A4C">
              <w:rPr>
                <w:b/>
              </w:rPr>
              <w:t>Řízení konáno na VŠ</w:t>
            </w:r>
          </w:p>
        </w:tc>
        <w:tc>
          <w:tcPr>
            <w:tcW w:w="586" w:type="dxa"/>
            <w:gridSpan w:val="2"/>
            <w:tcBorders>
              <w:left w:val="single" w:sz="12" w:space="0" w:color="auto"/>
            </w:tcBorders>
          </w:tcPr>
          <w:p w14:paraId="3C82A92E" w14:textId="77777777" w:rsidR="006358FA" w:rsidRPr="00602A4C" w:rsidRDefault="006358FA" w:rsidP="00F11EDE">
            <w:pPr>
              <w:jc w:val="center"/>
              <w:rPr>
                <w:b/>
              </w:rPr>
            </w:pPr>
            <w:r>
              <w:rPr>
                <w:b/>
              </w:rPr>
              <w:t>560</w:t>
            </w:r>
          </w:p>
        </w:tc>
        <w:tc>
          <w:tcPr>
            <w:tcW w:w="709" w:type="dxa"/>
            <w:gridSpan w:val="2"/>
          </w:tcPr>
          <w:p w14:paraId="7BA11F93" w14:textId="77777777" w:rsidR="006358FA" w:rsidRPr="00602A4C" w:rsidRDefault="006358FA" w:rsidP="00F11EDE">
            <w:pPr>
              <w:jc w:val="center"/>
              <w:rPr>
                <w:b/>
              </w:rPr>
            </w:pPr>
            <w:r>
              <w:rPr>
                <w:b/>
              </w:rPr>
              <w:t>752</w:t>
            </w:r>
          </w:p>
        </w:tc>
        <w:tc>
          <w:tcPr>
            <w:tcW w:w="709" w:type="dxa"/>
            <w:gridSpan w:val="2"/>
          </w:tcPr>
          <w:p w14:paraId="6F4550BF" w14:textId="77777777" w:rsidR="006358FA" w:rsidRPr="00602A4C" w:rsidRDefault="006358FA" w:rsidP="00F11EDE">
            <w:pPr>
              <w:jc w:val="center"/>
              <w:rPr>
                <w:b/>
                <w:sz w:val="18"/>
                <w:szCs w:val="18"/>
              </w:rPr>
            </w:pPr>
            <w:proofErr w:type="spellStart"/>
            <w:r w:rsidRPr="00602A4C">
              <w:rPr>
                <w:b/>
                <w:sz w:val="18"/>
                <w:szCs w:val="18"/>
              </w:rPr>
              <w:t>neevid</w:t>
            </w:r>
            <w:proofErr w:type="spellEnd"/>
            <w:r w:rsidRPr="00602A4C">
              <w:rPr>
                <w:b/>
                <w:sz w:val="18"/>
                <w:szCs w:val="18"/>
              </w:rPr>
              <w:t>.</w:t>
            </w:r>
          </w:p>
        </w:tc>
      </w:tr>
      <w:tr w:rsidR="006358FA" w:rsidRPr="00602A4C" w14:paraId="4BA587E0" w14:textId="77777777" w:rsidTr="005D19A8">
        <w:trPr>
          <w:gridAfter w:val="1"/>
          <w:wAfter w:w="19" w:type="dxa"/>
          <w:trHeight w:val="205"/>
        </w:trPr>
        <w:tc>
          <w:tcPr>
            <w:tcW w:w="3347" w:type="dxa"/>
            <w:gridSpan w:val="3"/>
            <w:vAlign w:val="center"/>
          </w:tcPr>
          <w:p w14:paraId="5E865A8D" w14:textId="77777777" w:rsidR="006358FA" w:rsidRPr="00602A4C" w:rsidRDefault="006358FA" w:rsidP="00F11EDE">
            <w:pPr>
              <w:jc w:val="both"/>
            </w:pPr>
            <w:r w:rsidRPr="00852900">
              <w:t>Technologie makromolekulárních látek</w:t>
            </w:r>
          </w:p>
        </w:tc>
        <w:tc>
          <w:tcPr>
            <w:tcW w:w="2245" w:type="dxa"/>
            <w:gridSpan w:val="3"/>
            <w:vAlign w:val="center"/>
          </w:tcPr>
          <w:p w14:paraId="634CC304" w14:textId="77777777" w:rsidR="006358FA" w:rsidRPr="00602A4C" w:rsidRDefault="006358FA" w:rsidP="00F11EDE">
            <w:pPr>
              <w:jc w:val="both"/>
            </w:pPr>
            <w:r>
              <w:t>2020</w:t>
            </w:r>
          </w:p>
        </w:tc>
        <w:tc>
          <w:tcPr>
            <w:tcW w:w="2379" w:type="dxa"/>
            <w:gridSpan w:val="5"/>
            <w:tcBorders>
              <w:right w:val="single" w:sz="12" w:space="0" w:color="auto"/>
            </w:tcBorders>
            <w:vAlign w:val="center"/>
          </w:tcPr>
          <w:p w14:paraId="12E24A98" w14:textId="77777777" w:rsidR="006358FA" w:rsidRPr="00602A4C" w:rsidRDefault="006358FA" w:rsidP="00F11EDE">
            <w:pPr>
              <w:jc w:val="both"/>
            </w:pPr>
            <w:r w:rsidRPr="00602A4C">
              <w:t xml:space="preserve">UTB </w:t>
            </w:r>
            <w:r>
              <w:t xml:space="preserve">ve </w:t>
            </w:r>
            <w:r w:rsidRPr="00602A4C">
              <w:t>Zlín</w:t>
            </w:r>
            <w:r>
              <w:t>ě</w:t>
            </w:r>
          </w:p>
        </w:tc>
        <w:tc>
          <w:tcPr>
            <w:tcW w:w="1276" w:type="dxa"/>
            <w:gridSpan w:val="3"/>
            <w:tcBorders>
              <w:left w:val="single" w:sz="12" w:space="0" w:color="auto"/>
            </w:tcBorders>
            <w:shd w:val="clear" w:color="auto" w:fill="FBD4B4"/>
            <w:vAlign w:val="center"/>
          </w:tcPr>
          <w:p w14:paraId="0E547067" w14:textId="77777777" w:rsidR="006358FA" w:rsidRPr="00602A4C" w:rsidRDefault="006358FA" w:rsidP="00F11EDE">
            <w:pPr>
              <w:jc w:val="both"/>
              <w:rPr>
                <w:b/>
                <w:sz w:val="18"/>
              </w:rPr>
            </w:pPr>
            <w:r w:rsidRPr="00602A4C">
              <w:rPr>
                <w:b/>
                <w:sz w:val="18"/>
              </w:rPr>
              <w:t xml:space="preserve">H-index </w:t>
            </w:r>
            <w:proofErr w:type="spellStart"/>
            <w:r w:rsidRPr="00602A4C">
              <w:rPr>
                <w:b/>
                <w:sz w:val="18"/>
              </w:rPr>
              <w:t>WoS</w:t>
            </w:r>
            <w:proofErr w:type="spellEnd"/>
            <w:r w:rsidRPr="00602A4C">
              <w:rPr>
                <w:b/>
                <w:sz w:val="18"/>
              </w:rPr>
              <w:t>/</w:t>
            </w:r>
            <w:proofErr w:type="spellStart"/>
            <w:r w:rsidRPr="00602A4C">
              <w:rPr>
                <w:b/>
                <w:sz w:val="18"/>
              </w:rPr>
              <w:t>Scopus</w:t>
            </w:r>
            <w:proofErr w:type="spellEnd"/>
          </w:p>
        </w:tc>
        <w:tc>
          <w:tcPr>
            <w:tcW w:w="709" w:type="dxa"/>
            <w:gridSpan w:val="2"/>
            <w:vAlign w:val="center"/>
          </w:tcPr>
          <w:p w14:paraId="5868E852" w14:textId="77777777" w:rsidR="006358FA" w:rsidRPr="00950607" w:rsidRDefault="006358FA" w:rsidP="00F11EDE">
            <w:pPr>
              <w:jc w:val="center"/>
              <w:rPr>
                <w:bCs/>
              </w:rPr>
            </w:pPr>
            <w:r w:rsidRPr="00950607">
              <w:rPr>
                <w:bCs/>
              </w:rPr>
              <w:t>16/18</w:t>
            </w:r>
          </w:p>
        </w:tc>
      </w:tr>
      <w:tr w:rsidR="006358FA" w:rsidRPr="00602A4C" w14:paraId="32FCDC11" w14:textId="77777777" w:rsidTr="005D19A8">
        <w:trPr>
          <w:gridAfter w:val="1"/>
          <w:wAfter w:w="19" w:type="dxa"/>
        </w:trPr>
        <w:tc>
          <w:tcPr>
            <w:tcW w:w="9956" w:type="dxa"/>
            <w:gridSpan w:val="16"/>
            <w:shd w:val="clear" w:color="auto" w:fill="F7CAAC"/>
          </w:tcPr>
          <w:p w14:paraId="285A8068" w14:textId="77777777" w:rsidR="006358FA" w:rsidRPr="00602A4C" w:rsidRDefault="006358FA" w:rsidP="00F11EDE">
            <w:pPr>
              <w:jc w:val="both"/>
              <w:rPr>
                <w:b/>
              </w:rPr>
            </w:pPr>
            <w:r w:rsidRPr="00602A4C">
              <w:rPr>
                <w:b/>
              </w:rPr>
              <w:t xml:space="preserve">Přehled o nejvýznamnější publikační a další tvůrčí činnosti nebo další profesní činnosti u odborníků z praxe vztahující se k zabezpečovaným předmětům </w:t>
            </w:r>
          </w:p>
        </w:tc>
      </w:tr>
      <w:tr w:rsidR="006358FA" w:rsidRPr="00602A4C" w14:paraId="5EAAB688" w14:textId="77777777" w:rsidTr="005D19A8">
        <w:trPr>
          <w:gridAfter w:val="1"/>
          <w:wAfter w:w="19" w:type="dxa"/>
          <w:trHeight w:val="557"/>
        </w:trPr>
        <w:tc>
          <w:tcPr>
            <w:tcW w:w="9956" w:type="dxa"/>
            <w:gridSpan w:val="16"/>
          </w:tcPr>
          <w:p w14:paraId="29933A30" w14:textId="77777777" w:rsidR="006358FA" w:rsidRPr="00E52E19" w:rsidRDefault="006358FA" w:rsidP="00F11EDE">
            <w:pPr>
              <w:autoSpaceDE w:val="0"/>
              <w:autoSpaceDN w:val="0"/>
              <w:adjustRightInd w:val="0"/>
              <w:rPr>
                <w:i/>
              </w:rPr>
            </w:pPr>
            <w:r w:rsidRPr="006A13D5">
              <w:rPr>
                <w:caps/>
                <w:color w:val="000000" w:themeColor="text1"/>
              </w:rPr>
              <w:t>NOVOTNÁ, t., Mokrejš, P. (</w:t>
            </w:r>
            <w:proofErr w:type="gramStart"/>
            <w:r w:rsidRPr="006A13D5">
              <w:rPr>
                <w:caps/>
                <w:color w:val="000000" w:themeColor="text1"/>
              </w:rPr>
              <w:t>40%</w:t>
            </w:r>
            <w:proofErr w:type="gramEnd"/>
            <w:r w:rsidRPr="006A13D5">
              <w:rPr>
                <w:caps/>
                <w:color w:val="000000" w:themeColor="text1"/>
              </w:rPr>
              <w:t>), Gál, R., Pavlačková, J.</w:t>
            </w:r>
            <w:r w:rsidRPr="006A13D5">
              <w:rPr>
                <w:i/>
              </w:rPr>
              <w:t xml:space="preserve"> </w:t>
            </w:r>
            <w:r w:rsidRPr="006A13D5">
              <w:rPr>
                <w:rFonts w:eastAsia="URWPalladioL-Bold"/>
                <w:lang w:val="en-US"/>
              </w:rPr>
              <w:t>Study of processing conditions during enzymatic hydrolysis of deer by-</w:t>
            </w:r>
            <w:proofErr w:type="spellStart"/>
            <w:r w:rsidRPr="006A13D5">
              <w:rPr>
                <w:rFonts w:eastAsia="URWPalladioL-Bold"/>
                <w:lang w:val="en-US"/>
              </w:rPr>
              <w:t>broduct</w:t>
            </w:r>
            <w:proofErr w:type="spellEnd"/>
            <w:r w:rsidRPr="006A13D5">
              <w:rPr>
                <w:rFonts w:eastAsia="URWPalladioL-Bold"/>
                <w:lang w:val="en-US"/>
              </w:rPr>
              <w:t xml:space="preserve"> tallow </w:t>
            </w:r>
            <w:proofErr w:type="spellStart"/>
            <w:r w:rsidRPr="006A13D5">
              <w:rPr>
                <w:rFonts w:eastAsia="URWPalladioL-Bold"/>
                <w:lang w:val="en-US"/>
              </w:rPr>
              <w:t>fortTargeted</w:t>
            </w:r>
            <w:proofErr w:type="spellEnd"/>
            <w:r w:rsidRPr="006A13D5">
              <w:rPr>
                <w:rFonts w:eastAsia="URWPalladioL-Bold"/>
                <w:lang w:val="en-US"/>
              </w:rPr>
              <w:t xml:space="preserve"> changes at the molecular level and properties of modified fats</w:t>
            </w:r>
            <w:r w:rsidRPr="00470788">
              <w:t xml:space="preserve">. </w:t>
            </w:r>
            <w:r w:rsidRPr="00470788">
              <w:rPr>
                <w:i/>
                <w:color w:val="000000" w:themeColor="text1"/>
              </w:rPr>
              <w:t xml:space="preserve">International </w:t>
            </w:r>
            <w:proofErr w:type="spellStart"/>
            <w:r w:rsidRPr="00470788">
              <w:rPr>
                <w:i/>
                <w:color w:val="000000" w:themeColor="text1"/>
              </w:rPr>
              <w:t>Journal</w:t>
            </w:r>
            <w:proofErr w:type="spellEnd"/>
            <w:r w:rsidRPr="00470788">
              <w:rPr>
                <w:i/>
                <w:color w:val="000000" w:themeColor="text1"/>
              </w:rPr>
              <w:t xml:space="preserve"> </w:t>
            </w:r>
            <w:proofErr w:type="spellStart"/>
            <w:r w:rsidRPr="00470788">
              <w:rPr>
                <w:i/>
                <w:color w:val="000000" w:themeColor="text1"/>
              </w:rPr>
              <w:t>of</w:t>
            </w:r>
            <w:proofErr w:type="spellEnd"/>
            <w:r w:rsidRPr="00470788">
              <w:rPr>
                <w:i/>
                <w:color w:val="000000" w:themeColor="text1"/>
              </w:rPr>
              <w:t xml:space="preserve"> </w:t>
            </w:r>
            <w:proofErr w:type="spellStart"/>
            <w:r w:rsidRPr="00470788">
              <w:rPr>
                <w:i/>
                <w:color w:val="000000" w:themeColor="text1"/>
              </w:rPr>
              <w:t>Molecular</w:t>
            </w:r>
            <w:proofErr w:type="spellEnd"/>
            <w:r w:rsidRPr="00470788">
              <w:rPr>
                <w:i/>
                <w:color w:val="000000" w:themeColor="text1"/>
              </w:rPr>
              <w:t xml:space="preserve"> Science </w:t>
            </w:r>
            <w:r w:rsidRPr="00BC2750">
              <w:rPr>
                <w:iCs/>
                <w:color w:val="000000" w:themeColor="text1"/>
              </w:rPr>
              <w:t>25, 4002</w:t>
            </w:r>
            <w:r w:rsidRPr="00322C90">
              <w:rPr>
                <w:color w:val="000000" w:themeColor="text1"/>
              </w:rPr>
              <w:t>, 2024.</w:t>
            </w:r>
            <w:r w:rsidRPr="00322C90">
              <w:rPr>
                <w:rFonts w:eastAsiaTheme="minorHAnsi"/>
              </w:rPr>
              <w:t xml:space="preserve"> </w:t>
            </w:r>
            <w:proofErr w:type="spellStart"/>
            <w:r w:rsidRPr="00322C90">
              <w:rPr>
                <w:rFonts w:eastAsiaTheme="minorHAnsi"/>
              </w:rPr>
              <w:t>Jimp</w:t>
            </w:r>
            <w:proofErr w:type="spellEnd"/>
            <w:r w:rsidRPr="00322C90">
              <w:rPr>
                <w:rFonts w:eastAsiaTheme="minorHAnsi"/>
              </w:rPr>
              <w:t xml:space="preserve"> (Q1)</w:t>
            </w:r>
          </w:p>
          <w:p w14:paraId="102C1E41" w14:textId="77777777" w:rsidR="006358FA" w:rsidRPr="006A13D5" w:rsidRDefault="006358FA" w:rsidP="00F11EDE">
            <w:pPr>
              <w:pStyle w:val="Normlnweb"/>
              <w:spacing w:before="0" w:beforeAutospacing="0" w:after="0" w:afterAutospacing="0"/>
              <w:rPr>
                <w:color w:val="000000" w:themeColor="text1"/>
                <w:sz w:val="20"/>
                <w:szCs w:val="20"/>
              </w:rPr>
            </w:pPr>
            <w:r w:rsidRPr="006A13D5">
              <w:rPr>
                <w:caps/>
                <w:color w:val="000000" w:themeColor="text1"/>
                <w:sz w:val="20"/>
                <w:szCs w:val="20"/>
              </w:rPr>
              <w:t>Mokrejš, P. (</w:t>
            </w:r>
            <w:proofErr w:type="gramStart"/>
            <w:r w:rsidRPr="006A13D5">
              <w:rPr>
                <w:caps/>
                <w:color w:val="000000" w:themeColor="text1"/>
                <w:sz w:val="20"/>
                <w:szCs w:val="20"/>
              </w:rPr>
              <w:t>50%</w:t>
            </w:r>
            <w:proofErr w:type="gramEnd"/>
            <w:r w:rsidRPr="006A13D5">
              <w:rPr>
                <w:caps/>
                <w:color w:val="000000" w:themeColor="text1"/>
                <w:sz w:val="20"/>
                <w:szCs w:val="20"/>
              </w:rPr>
              <w:t xml:space="preserve">), Gál, R., Pavlačková, J.: </w:t>
            </w:r>
            <w:r w:rsidRPr="006A13D5">
              <w:rPr>
                <w:sz w:val="20"/>
                <w:szCs w:val="20"/>
              </w:rPr>
              <w:t xml:space="preserve">Enzyme </w:t>
            </w:r>
            <w:proofErr w:type="spellStart"/>
            <w:r w:rsidRPr="006A13D5">
              <w:rPr>
                <w:sz w:val="20"/>
                <w:szCs w:val="20"/>
              </w:rPr>
              <w:t>conditioning</w:t>
            </w:r>
            <w:proofErr w:type="spellEnd"/>
            <w:r w:rsidRPr="006A13D5">
              <w:rPr>
                <w:sz w:val="20"/>
                <w:szCs w:val="20"/>
              </w:rPr>
              <w:t xml:space="preserve"> </w:t>
            </w:r>
            <w:proofErr w:type="spellStart"/>
            <w:r w:rsidRPr="006A13D5">
              <w:rPr>
                <w:sz w:val="20"/>
                <w:szCs w:val="20"/>
              </w:rPr>
              <w:t>of</w:t>
            </w:r>
            <w:proofErr w:type="spellEnd"/>
            <w:r w:rsidRPr="006A13D5">
              <w:rPr>
                <w:sz w:val="20"/>
                <w:szCs w:val="20"/>
              </w:rPr>
              <w:t xml:space="preserve"> </w:t>
            </w:r>
            <w:proofErr w:type="spellStart"/>
            <w:r w:rsidRPr="006A13D5">
              <w:rPr>
                <w:sz w:val="20"/>
                <w:szCs w:val="20"/>
              </w:rPr>
              <w:t>chicken</w:t>
            </w:r>
            <w:proofErr w:type="spellEnd"/>
            <w:r w:rsidRPr="006A13D5">
              <w:rPr>
                <w:sz w:val="20"/>
                <w:szCs w:val="20"/>
              </w:rPr>
              <w:t xml:space="preserve"> </w:t>
            </w:r>
            <w:proofErr w:type="spellStart"/>
            <w:r w:rsidRPr="006A13D5">
              <w:rPr>
                <w:sz w:val="20"/>
                <w:szCs w:val="20"/>
              </w:rPr>
              <w:t>collagen</w:t>
            </w:r>
            <w:proofErr w:type="spellEnd"/>
            <w:r w:rsidRPr="006A13D5">
              <w:rPr>
                <w:sz w:val="20"/>
                <w:szCs w:val="20"/>
              </w:rPr>
              <w:t xml:space="preserve"> and </w:t>
            </w:r>
            <w:proofErr w:type="spellStart"/>
            <w:r w:rsidRPr="006A13D5">
              <w:rPr>
                <w:sz w:val="20"/>
                <w:szCs w:val="20"/>
              </w:rPr>
              <w:t>Taguchi</w:t>
            </w:r>
            <w:proofErr w:type="spellEnd"/>
            <w:r w:rsidRPr="006A13D5">
              <w:rPr>
                <w:sz w:val="20"/>
                <w:szCs w:val="20"/>
              </w:rPr>
              <w:t xml:space="preserve"> design </w:t>
            </w:r>
            <w:proofErr w:type="spellStart"/>
            <w:r w:rsidRPr="006A13D5">
              <w:rPr>
                <w:sz w:val="20"/>
                <w:szCs w:val="20"/>
              </w:rPr>
              <w:t>of</w:t>
            </w:r>
            <w:proofErr w:type="spellEnd"/>
            <w:r w:rsidRPr="006A13D5">
              <w:rPr>
                <w:sz w:val="20"/>
                <w:szCs w:val="20"/>
              </w:rPr>
              <w:t xml:space="preserve"> </w:t>
            </w:r>
            <w:proofErr w:type="spellStart"/>
            <w:r w:rsidRPr="006A13D5">
              <w:rPr>
                <w:sz w:val="20"/>
                <w:szCs w:val="20"/>
              </w:rPr>
              <w:t>experiments</w:t>
            </w:r>
            <w:proofErr w:type="spellEnd"/>
            <w:r w:rsidRPr="006A13D5">
              <w:rPr>
                <w:sz w:val="20"/>
                <w:szCs w:val="20"/>
              </w:rPr>
              <w:t xml:space="preserve"> </w:t>
            </w:r>
            <w:proofErr w:type="spellStart"/>
            <w:r w:rsidRPr="006A13D5">
              <w:rPr>
                <w:sz w:val="20"/>
                <w:szCs w:val="20"/>
              </w:rPr>
              <w:t>enhancing</w:t>
            </w:r>
            <w:proofErr w:type="spellEnd"/>
            <w:r w:rsidRPr="006A13D5">
              <w:rPr>
                <w:sz w:val="20"/>
                <w:szCs w:val="20"/>
              </w:rPr>
              <w:t xml:space="preserve"> </w:t>
            </w:r>
            <w:proofErr w:type="spellStart"/>
            <w:r w:rsidRPr="006A13D5">
              <w:rPr>
                <w:sz w:val="20"/>
                <w:szCs w:val="20"/>
              </w:rPr>
              <w:t>the</w:t>
            </w:r>
            <w:proofErr w:type="spellEnd"/>
            <w:r w:rsidRPr="006A13D5">
              <w:rPr>
                <w:sz w:val="20"/>
                <w:szCs w:val="20"/>
              </w:rPr>
              <w:t xml:space="preserve"> </w:t>
            </w:r>
            <w:proofErr w:type="spellStart"/>
            <w:r w:rsidRPr="006A13D5">
              <w:rPr>
                <w:sz w:val="20"/>
                <w:szCs w:val="20"/>
              </w:rPr>
              <w:t>yield</w:t>
            </w:r>
            <w:proofErr w:type="spellEnd"/>
            <w:r w:rsidRPr="006A13D5">
              <w:rPr>
                <w:sz w:val="20"/>
                <w:szCs w:val="20"/>
              </w:rPr>
              <w:t xml:space="preserve"> and </w:t>
            </w:r>
            <w:proofErr w:type="spellStart"/>
            <w:r w:rsidRPr="006A13D5">
              <w:rPr>
                <w:sz w:val="20"/>
                <w:szCs w:val="20"/>
              </w:rPr>
              <w:t>quality</w:t>
            </w:r>
            <w:proofErr w:type="spellEnd"/>
            <w:r w:rsidRPr="006A13D5">
              <w:rPr>
                <w:sz w:val="20"/>
                <w:szCs w:val="20"/>
              </w:rPr>
              <w:t xml:space="preserve"> </w:t>
            </w:r>
            <w:proofErr w:type="spellStart"/>
            <w:r w:rsidRPr="006A13D5">
              <w:rPr>
                <w:sz w:val="20"/>
                <w:szCs w:val="20"/>
              </w:rPr>
              <w:t>of</w:t>
            </w:r>
            <w:proofErr w:type="spellEnd"/>
            <w:r w:rsidRPr="006A13D5">
              <w:rPr>
                <w:sz w:val="20"/>
                <w:szCs w:val="20"/>
              </w:rPr>
              <w:t xml:space="preserve"> </w:t>
            </w:r>
            <w:proofErr w:type="spellStart"/>
            <w:r w:rsidRPr="006A13D5">
              <w:rPr>
                <w:sz w:val="20"/>
                <w:szCs w:val="20"/>
              </w:rPr>
              <w:t>prepared</w:t>
            </w:r>
            <w:proofErr w:type="spellEnd"/>
            <w:r w:rsidRPr="006A13D5">
              <w:rPr>
                <w:sz w:val="20"/>
                <w:szCs w:val="20"/>
              </w:rPr>
              <w:t xml:space="preserve"> </w:t>
            </w:r>
            <w:proofErr w:type="spellStart"/>
            <w:r w:rsidRPr="006A13D5">
              <w:rPr>
                <w:sz w:val="20"/>
                <w:szCs w:val="20"/>
              </w:rPr>
              <w:t>gelatins</w:t>
            </w:r>
            <w:proofErr w:type="spellEnd"/>
            <w:r w:rsidRPr="006A13D5">
              <w:rPr>
                <w:sz w:val="20"/>
                <w:szCs w:val="20"/>
              </w:rPr>
              <w:t xml:space="preserve">. </w:t>
            </w:r>
            <w:r w:rsidRPr="006A13D5">
              <w:rPr>
                <w:i/>
                <w:color w:val="000000" w:themeColor="text1"/>
                <w:sz w:val="20"/>
                <w:szCs w:val="20"/>
              </w:rPr>
              <w:t xml:space="preserve">International </w:t>
            </w:r>
            <w:proofErr w:type="spellStart"/>
            <w:r w:rsidRPr="006A13D5">
              <w:rPr>
                <w:i/>
                <w:color w:val="000000" w:themeColor="text1"/>
                <w:sz w:val="20"/>
                <w:szCs w:val="20"/>
              </w:rPr>
              <w:t>Journal</w:t>
            </w:r>
            <w:proofErr w:type="spellEnd"/>
            <w:r w:rsidRPr="006A13D5">
              <w:rPr>
                <w:i/>
                <w:color w:val="000000" w:themeColor="text1"/>
                <w:sz w:val="20"/>
                <w:szCs w:val="20"/>
              </w:rPr>
              <w:t xml:space="preserve"> </w:t>
            </w:r>
            <w:proofErr w:type="spellStart"/>
            <w:r w:rsidRPr="006A13D5">
              <w:rPr>
                <w:i/>
                <w:color w:val="000000" w:themeColor="text1"/>
                <w:sz w:val="20"/>
                <w:szCs w:val="20"/>
              </w:rPr>
              <w:t>of</w:t>
            </w:r>
            <w:proofErr w:type="spellEnd"/>
            <w:r w:rsidRPr="006A13D5">
              <w:rPr>
                <w:i/>
                <w:color w:val="000000" w:themeColor="text1"/>
                <w:sz w:val="20"/>
                <w:szCs w:val="20"/>
              </w:rPr>
              <w:t xml:space="preserve"> </w:t>
            </w:r>
            <w:proofErr w:type="spellStart"/>
            <w:r w:rsidRPr="006A13D5">
              <w:rPr>
                <w:i/>
                <w:color w:val="000000" w:themeColor="text1"/>
                <w:sz w:val="20"/>
                <w:szCs w:val="20"/>
              </w:rPr>
              <w:t>Molecular</w:t>
            </w:r>
            <w:proofErr w:type="spellEnd"/>
            <w:r w:rsidRPr="006A13D5">
              <w:rPr>
                <w:i/>
                <w:color w:val="000000" w:themeColor="text1"/>
                <w:sz w:val="20"/>
                <w:szCs w:val="20"/>
              </w:rPr>
              <w:t xml:space="preserve"> Science </w:t>
            </w:r>
            <w:r w:rsidRPr="006A13D5">
              <w:rPr>
                <w:iCs/>
                <w:color w:val="000000" w:themeColor="text1"/>
                <w:sz w:val="20"/>
                <w:szCs w:val="20"/>
              </w:rPr>
              <w:t>24, 3654</w:t>
            </w:r>
            <w:r w:rsidRPr="006A13D5">
              <w:rPr>
                <w:color w:val="000000" w:themeColor="text1"/>
                <w:sz w:val="20"/>
                <w:szCs w:val="20"/>
              </w:rPr>
              <w:t>, 2023.</w:t>
            </w:r>
            <w:r w:rsidRPr="006A13D5">
              <w:rPr>
                <w:rFonts w:eastAsiaTheme="minorHAnsi"/>
                <w:sz w:val="20"/>
                <w:szCs w:val="20"/>
              </w:rPr>
              <w:t xml:space="preserve"> </w:t>
            </w:r>
            <w:proofErr w:type="spellStart"/>
            <w:r w:rsidRPr="006A13D5">
              <w:rPr>
                <w:rFonts w:eastAsiaTheme="minorHAnsi"/>
                <w:sz w:val="20"/>
                <w:szCs w:val="20"/>
              </w:rPr>
              <w:t>Jimp</w:t>
            </w:r>
            <w:proofErr w:type="spellEnd"/>
            <w:r w:rsidRPr="006A13D5">
              <w:rPr>
                <w:rFonts w:eastAsiaTheme="minorHAnsi"/>
                <w:sz w:val="20"/>
                <w:szCs w:val="20"/>
              </w:rPr>
              <w:t xml:space="preserve"> (Q1)</w:t>
            </w:r>
          </w:p>
          <w:p w14:paraId="07915CCA" w14:textId="77777777" w:rsidR="006358FA" w:rsidRPr="006A13D5" w:rsidRDefault="006358FA" w:rsidP="00F11EDE">
            <w:pPr>
              <w:pStyle w:val="TableParagraph"/>
              <w:ind w:left="0"/>
              <w:rPr>
                <w:caps/>
                <w:color w:val="000000" w:themeColor="text1"/>
                <w:sz w:val="20"/>
                <w:szCs w:val="20"/>
              </w:rPr>
            </w:pPr>
            <w:r w:rsidRPr="006A13D5">
              <w:rPr>
                <w:caps/>
                <w:color w:val="000000" w:themeColor="text1"/>
                <w:sz w:val="20"/>
                <w:szCs w:val="20"/>
                <w:lang w:val="en-US"/>
              </w:rPr>
              <w:t xml:space="preserve">Mokrejš, P. </w:t>
            </w:r>
            <w:r w:rsidRPr="006A13D5">
              <w:rPr>
                <w:caps/>
                <w:color w:val="000000" w:themeColor="text1"/>
                <w:sz w:val="20"/>
                <w:szCs w:val="20"/>
              </w:rPr>
              <w:t>(50%)</w:t>
            </w:r>
            <w:r w:rsidRPr="006A13D5">
              <w:rPr>
                <w:caps/>
                <w:color w:val="000000" w:themeColor="text1"/>
                <w:sz w:val="20"/>
                <w:szCs w:val="20"/>
                <w:lang w:val="en-US"/>
              </w:rPr>
              <w:t>,</w:t>
            </w:r>
            <w:r w:rsidRPr="006A13D5">
              <w:rPr>
                <w:caps/>
                <w:color w:val="000000" w:themeColor="text1"/>
                <w:sz w:val="20"/>
                <w:szCs w:val="20"/>
              </w:rPr>
              <w:t xml:space="preserve"> </w:t>
            </w:r>
            <w:r w:rsidRPr="006A13D5">
              <w:rPr>
                <w:caps/>
                <w:color w:val="000000" w:themeColor="text1"/>
                <w:sz w:val="20"/>
                <w:szCs w:val="20"/>
                <w:lang w:val="en-US"/>
              </w:rPr>
              <w:t>Gál, R.,</w:t>
            </w:r>
            <w:r w:rsidRPr="006A13D5">
              <w:rPr>
                <w:caps/>
                <w:color w:val="000000" w:themeColor="text1"/>
                <w:sz w:val="20"/>
                <w:szCs w:val="20"/>
              </w:rPr>
              <w:t xml:space="preserve"> </w:t>
            </w:r>
            <w:r w:rsidRPr="006A13D5">
              <w:rPr>
                <w:caps/>
                <w:color w:val="000000" w:themeColor="text1"/>
                <w:sz w:val="20"/>
                <w:szCs w:val="20"/>
                <w:lang w:val="en-US"/>
              </w:rPr>
              <w:t>Pavlačková, J., Janáčová, D.:</w:t>
            </w:r>
            <w:r w:rsidRPr="006A13D5">
              <w:rPr>
                <w:color w:val="000000" w:themeColor="text1"/>
                <w:sz w:val="20"/>
                <w:szCs w:val="20"/>
              </w:rPr>
              <w:t xml:space="preserve"> </w:t>
            </w:r>
            <w:proofErr w:type="spellStart"/>
            <w:r w:rsidRPr="006A13D5">
              <w:rPr>
                <w:color w:val="000000" w:themeColor="text1"/>
                <w:sz w:val="20"/>
                <w:szCs w:val="20"/>
              </w:rPr>
              <w:t>Valorization</w:t>
            </w:r>
            <w:proofErr w:type="spellEnd"/>
            <w:r w:rsidRPr="006A13D5">
              <w:rPr>
                <w:color w:val="000000" w:themeColor="text1"/>
                <w:sz w:val="20"/>
                <w:szCs w:val="20"/>
              </w:rPr>
              <w:t xml:space="preserve"> </w:t>
            </w:r>
            <w:proofErr w:type="spellStart"/>
            <w:r w:rsidRPr="006A13D5">
              <w:rPr>
                <w:color w:val="000000" w:themeColor="text1"/>
                <w:sz w:val="20"/>
                <w:szCs w:val="20"/>
              </w:rPr>
              <w:t>of</w:t>
            </w:r>
            <w:proofErr w:type="spellEnd"/>
            <w:r w:rsidRPr="006A13D5">
              <w:rPr>
                <w:color w:val="000000" w:themeColor="text1"/>
                <w:sz w:val="20"/>
                <w:szCs w:val="20"/>
              </w:rPr>
              <w:t xml:space="preserve"> a by-</w:t>
            </w:r>
            <w:proofErr w:type="spellStart"/>
            <w:r w:rsidRPr="006A13D5">
              <w:rPr>
                <w:color w:val="000000" w:themeColor="text1"/>
                <w:sz w:val="20"/>
                <w:szCs w:val="20"/>
              </w:rPr>
              <w:t>product</w:t>
            </w:r>
            <w:proofErr w:type="spellEnd"/>
            <w:r w:rsidRPr="006A13D5">
              <w:rPr>
                <w:color w:val="000000" w:themeColor="text1"/>
                <w:sz w:val="20"/>
                <w:szCs w:val="20"/>
              </w:rPr>
              <w:t xml:space="preserve"> </w:t>
            </w:r>
            <w:proofErr w:type="spellStart"/>
            <w:r w:rsidRPr="006A13D5">
              <w:rPr>
                <w:color w:val="000000" w:themeColor="text1"/>
                <w:sz w:val="20"/>
                <w:szCs w:val="20"/>
              </w:rPr>
              <w:t>from</w:t>
            </w:r>
            <w:proofErr w:type="spellEnd"/>
            <w:r w:rsidRPr="006A13D5">
              <w:rPr>
                <w:color w:val="000000" w:themeColor="text1"/>
                <w:sz w:val="20"/>
                <w:szCs w:val="20"/>
              </w:rPr>
              <w:t xml:space="preserve"> </w:t>
            </w:r>
            <w:proofErr w:type="spellStart"/>
            <w:r w:rsidRPr="006A13D5">
              <w:rPr>
                <w:color w:val="000000" w:themeColor="text1"/>
                <w:sz w:val="20"/>
                <w:szCs w:val="20"/>
              </w:rPr>
              <w:t>the</w:t>
            </w:r>
            <w:proofErr w:type="spellEnd"/>
            <w:r w:rsidRPr="006A13D5">
              <w:rPr>
                <w:color w:val="000000" w:themeColor="text1"/>
                <w:sz w:val="20"/>
                <w:szCs w:val="20"/>
              </w:rPr>
              <w:t xml:space="preserve"> </w:t>
            </w:r>
            <w:proofErr w:type="spellStart"/>
            <w:r w:rsidRPr="006A13D5">
              <w:rPr>
                <w:color w:val="000000" w:themeColor="text1"/>
                <w:sz w:val="20"/>
                <w:szCs w:val="20"/>
              </w:rPr>
              <w:t>production</w:t>
            </w:r>
            <w:proofErr w:type="spellEnd"/>
            <w:r w:rsidRPr="006A13D5">
              <w:rPr>
                <w:color w:val="000000" w:themeColor="text1"/>
                <w:sz w:val="20"/>
                <w:szCs w:val="20"/>
              </w:rPr>
              <w:t xml:space="preserve"> </w:t>
            </w:r>
            <w:proofErr w:type="spellStart"/>
            <w:r w:rsidRPr="006A13D5">
              <w:rPr>
                <w:color w:val="000000" w:themeColor="text1"/>
                <w:sz w:val="20"/>
                <w:szCs w:val="20"/>
              </w:rPr>
              <w:t>of</w:t>
            </w:r>
            <w:proofErr w:type="spellEnd"/>
            <w:r w:rsidRPr="006A13D5">
              <w:rPr>
                <w:color w:val="000000" w:themeColor="text1"/>
                <w:sz w:val="20"/>
                <w:szCs w:val="20"/>
              </w:rPr>
              <w:t xml:space="preserve"> </w:t>
            </w:r>
            <w:proofErr w:type="spellStart"/>
            <w:r w:rsidRPr="006A13D5">
              <w:rPr>
                <w:color w:val="000000" w:themeColor="text1"/>
                <w:sz w:val="20"/>
                <w:szCs w:val="20"/>
              </w:rPr>
              <w:t>mechanically</w:t>
            </w:r>
            <w:proofErr w:type="spellEnd"/>
            <w:r w:rsidRPr="006A13D5">
              <w:rPr>
                <w:color w:val="000000" w:themeColor="text1"/>
                <w:sz w:val="20"/>
                <w:szCs w:val="20"/>
              </w:rPr>
              <w:t xml:space="preserve"> </w:t>
            </w:r>
            <w:proofErr w:type="spellStart"/>
            <w:r w:rsidRPr="006A13D5">
              <w:rPr>
                <w:color w:val="000000" w:themeColor="text1"/>
                <w:sz w:val="20"/>
                <w:szCs w:val="20"/>
              </w:rPr>
              <w:t>deboned</w:t>
            </w:r>
            <w:proofErr w:type="spellEnd"/>
            <w:r w:rsidRPr="006A13D5">
              <w:rPr>
                <w:color w:val="000000" w:themeColor="text1"/>
                <w:sz w:val="20"/>
                <w:szCs w:val="20"/>
              </w:rPr>
              <w:t xml:space="preserve"> </w:t>
            </w:r>
            <w:proofErr w:type="spellStart"/>
            <w:r w:rsidRPr="006A13D5">
              <w:rPr>
                <w:color w:val="000000" w:themeColor="text1"/>
                <w:sz w:val="20"/>
                <w:szCs w:val="20"/>
              </w:rPr>
              <w:t>chicken</w:t>
            </w:r>
            <w:proofErr w:type="spellEnd"/>
            <w:r w:rsidRPr="006A13D5">
              <w:rPr>
                <w:color w:val="000000" w:themeColor="text1"/>
                <w:sz w:val="20"/>
                <w:szCs w:val="20"/>
              </w:rPr>
              <w:t xml:space="preserve"> </w:t>
            </w:r>
            <w:proofErr w:type="spellStart"/>
            <w:r w:rsidRPr="006A13D5">
              <w:rPr>
                <w:color w:val="000000" w:themeColor="text1"/>
                <w:sz w:val="20"/>
                <w:szCs w:val="20"/>
              </w:rPr>
              <w:t>meat</w:t>
            </w:r>
            <w:proofErr w:type="spellEnd"/>
            <w:r w:rsidRPr="006A13D5">
              <w:rPr>
                <w:color w:val="000000" w:themeColor="text1"/>
                <w:sz w:val="20"/>
                <w:szCs w:val="20"/>
              </w:rPr>
              <w:t xml:space="preserve"> </w:t>
            </w:r>
            <w:proofErr w:type="spellStart"/>
            <w:r w:rsidRPr="006A13D5">
              <w:rPr>
                <w:color w:val="000000" w:themeColor="text1"/>
                <w:sz w:val="20"/>
                <w:szCs w:val="20"/>
              </w:rPr>
              <w:t>for</w:t>
            </w:r>
            <w:proofErr w:type="spellEnd"/>
            <w:r w:rsidRPr="006A13D5">
              <w:rPr>
                <w:color w:val="000000" w:themeColor="text1"/>
                <w:sz w:val="20"/>
                <w:szCs w:val="20"/>
              </w:rPr>
              <w:t xml:space="preserve"> </w:t>
            </w:r>
            <w:proofErr w:type="spellStart"/>
            <w:r w:rsidRPr="006A13D5">
              <w:rPr>
                <w:color w:val="000000" w:themeColor="text1"/>
                <w:sz w:val="20"/>
                <w:szCs w:val="20"/>
              </w:rPr>
              <w:t>preparation</w:t>
            </w:r>
            <w:proofErr w:type="spellEnd"/>
            <w:r w:rsidRPr="006A13D5">
              <w:rPr>
                <w:color w:val="000000" w:themeColor="text1"/>
                <w:sz w:val="20"/>
                <w:szCs w:val="20"/>
              </w:rPr>
              <w:t xml:space="preserve"> </w:t>
            </w:r>
            <w:proofErr w:type="spellStart"/>
            <w:r w:rsidRPr="006A13D5">
              <w:rPr>
                <w:color w:val="000000" w:themeColor="text1"/>
                <w:sz w:val="20"/>
                <w:szCs w:val="20"/>
              </w:rPr>
              <w:t>of</w:t>
            </w:r>
            <w:proofErr w:type="spellEnd"/>
            <w:r w:rsidRPr="006A13D5">
              <w:rPr>
                <w:color w:val="000000" w:themeColor="text1"/>
                <w:sz w:val="20"/>
                <w:szCs w:val="20"/>
              </w:rPr>
              <w:t xml:space="preserve"> </w:t>
            </w:r>
            <w:proofErr w:type="spellStart"/>
            <w:r w:rsidRPr="006A13D5">
              <w:rPr>
                <w:color w:val="000000" w:themeColor="text1"/>
                <w:sz w:val="20"/>
                <w:szCs w:val="20"/>
              </w:rPr>
              <w:t>gelatins</w:t>
            </w:r>
            <w:proofErr w:type="spellEnd"/>
            <w:r w:rsidRPr="006A13D5">
              <w:rPr>
                <w:color w:val="000000" w:themeColor="text1"/>
                <w:sz w:val="20"/>
                <w:szCs w:val="20"/>
              </w:rPr>
              <w:t xml:space="preserve">. </w:t>
            </w:r>
            <w:proofErr w:type="spellStart"/>
            <w:r w:rsidRPr="006A13D5">
              <w:rPr>
                <w:i/>
                <w:color w:val="000000" w:themeColor="text1"/>
                <w:sz w:val="20"/>
                <w:szCs w:val="20"/>
              </w:rPr>
              <w:t>Molecules</w:t>
            </w:r>
            <w:proofErr w:type="spellEnd"/>
            <w:r w:rsidRPr="006A13D5">
              <w:rPr>
                <w:color w:val="000000" w:themeColor="text1"/>
                <w:sz w:val="20"/>
                <w:szCs w:val="20"/>
              </w:rPr>
              <w:t xml:space="preserve"> </w:t>
            </w:r>
            <w:r w:rsidRPr="006A13D5">
              <w:rPr>
                <w:iCs/>
                <w:color w:val="000000" w:themeColor="text1"/>
                <w:sz w:val="20"/>
                <w:szCs w:val="20"/>
              </w:rPr>
              <w:t>26, 349,</w:t>
            </w:r>
            <w:r w:rsidRPr="006A13D5">
              <w:rPr>
                <w:color w:val="000000" w:themeColor="text1"/>
                <w:sz w:val="20"/>
                <w:szCs w:val="20"/>
              </w:rPr>
              <w:t xml:space="preserve"> 2021. </w:t>
            </w:r>
            <w:proofErr w:type="spellStart"/>
            <w:r w:rsidRPr="006A13D5">
              <w:rPr>
                <w:rFonts w:eastAsiaTheme="minorHAnsi"/>
                <w:sz w:val="20"/>
                <w:szCs w:val="20"/>
              </w:rPr>
              <w:t>Jimp</w:t>
            </w:r>
            <w:proofErr w:type="spellEnd"/>
            <w:r w:rsidRPr="006A13D5">
              <w:rPr>
                <w:rFonts w:eastAsiaTheme="minorHAnsi"/>
                <w:sz w:val="20"/>
                <w:szCs w:val="20"/>
              </w:rPr>
              <w:t xml:space="preserve"> (Q2)</w:t>
            </w:r>
          </w:p>
          <w:p w14:paraId="6EA15532" w14:textId="77777777" w:rsidR="006358FA" w:rsidRPr="006A13D5" w:rsidRDefault="006358FA" w:rsidP="00F11EDE">
            <w:pPr>
              <w:pStyle w:val="FormtovanvHTML"/>
              <w:rPr>
                <w:rFonts w:ascii="Times New Roman" w:eastAsiaTheme="minorHAnsi" w:hAnsi="Times New Roman" w:cs="Times New Roman"/>
              </w:rPr>
            </w:pPr>
            <w:r w:rsidRPr="006A13D5">
              <w:rPr>
                <w:rFonts w:ascii="Times New Roman" w:hAnsi="Times New Roman" w:cs="Times New Roman"/>
                <w:caps/>
                <w:color w:val="000000" w:themeColor="text1"/>
              </w:rPr>
              <w:t>Mokrejš, P. (</w:t>
            </w:r>
            <w:proofErr w:type="gramStart"/>
            <w:r w:rsidRPr="006A13D5">
              <w:rPr>
                <w:rFonts w:ascii="Times New Roman" w:hAnsi="Times New Roman" w:cs="Times New Roman"/>
                <w:caps/>
                <w:color w:val="000000" w:themeColor="text1"/>
              </w:rPr>
              <w:t>30%</w:t>
            </w:r>
            <w:proofErr w:type="gramEnd"/>
            <w:r w:rsidRPr="006A13D5">
              <w:rPr>
                <w:rFonts w:ascii="Times New Roman" w:hAnsi="Times New Roman" w:cs="Times New Roman"/>
                <w:caps/>
                <w:color w:val="000000" w:themeColor="text1"/>
              </w:rPr>
              <w:t xml:space="preserve">), Gál, R., Mrázek, P.: </w:t>
            </w:r>
            <w:r w:rsidRPr="006A13D5">
              <w:rPr>
                <w:rFonts w:ascii="Times New Roman" w:hAnsi="Times New Roman" w:cs="Times New Roman"/>
                <w:color w:val="000000" w:themeColor="text1"/>
              </w:rPr>
              <w:t xml:space="preserve">Patent CZ 307665 B6: Biotechnologický způsob výroby potravinářské želatiny z drůbežího jatečného odpadu, 1. 2. 2019. Úřad průmyslového vlastnictví, Praha. </w:t>
            </w:r>
            <w:r w:rsidRPr="006A13D5">
              <w:rPr>
                <w:rFonts w:ascii="Times New Roman" w:eastAsiaTheme="minorHAnsi" w:hAnsi="Times New Roman" w:cs="Times New Roman"/>
              </w:rPr>
              <w:t>CZ Pat.</w:t>
            </w:r>
          </w:p>
          <w:p w14:paraId="3E4E58A0" w14:textId="77777777" w:rsidR="006358FA" w:rsidRPr="00602A4C" w:rsidRDefault="006358FA" w:rsidP="00F11EDE">
            <w:pPr>
              <w:autoSpaceDE w:val="0"/>
              <w:autoSpaceDN w:val="0"/>
              <w:adjustRightInd w:val="0"/>
              <w:rPr>
                <w:b/>
              </w:rPr>
            </w:pPr>
            <w:r w:rsidRPr="006A13D5">
              <w:rPr>
                <w:caps/>
                <w:color w:val="000000" w:themeColor="text1"/>
              </w:rPr>
              <w:lastRenderedPageBreak/>
              <w:t>Mokrejš, P. (</w:t>
            </w:r>
            <w:proofErr w:type="gramStart"/>
            <w:r w:rsidRPr="006A13D5">
              <w:rPr>
                <w:caps/>
                <w:color w:val="000000" w:themeColor="text1"/>
              </w:rPr>
              <w:t>45%</w:t>
            </w:r>
            <w:proofErr w:type="gramEnd"/>
            <w:r w:rsidRPr="006A13D5">
              <w:rPr>
                <w:caps/>
                <w:color w:val="000000" w:themeColor="text1"/>
              </w:rPr>
              <w:t>), Mrázek, P., Gál, R., Pavlačková, J.:</w:t>
            </w:r>
            <w:r w:rsidRPr="006A13D5">
              <w:rPr>
                <w:color w:val="000000" w:themeColor="text1"/>
              </w:rPr>
              <w:t xml:space="preserve"> </w:t>
            </w:r>
            <w:proofErr w:type="spellStart"/>
            <w:r w:rsidRPr="006A13D5">
              <w:rPr>
                <w:color w:val="000000" w:themeColor="text1"/>
              </w:rPr>
              <w:t>Biotechnological</w:t>
            </w:r>
            <w:proofErr w:type="spellEnd"/>
            <w:r w:rsidRPr="006A13D5">
              <w:rPr>
                <w:color w:val="000000" w:themeColor="text1"/>
              </w:rPr>
              <w:t xml:space="preserve"> </w:t>
            </w:r>
            <w:proofErr w:type="spellStart"/>
            <w:r w:rsidRPr="006A13D5">
              <w:rPr>
                <w:color w:val="000000" w:themeColor="text1"/>
              </w:rPr>
              <w:t>preparation</w:t>
            </w:r>
            <w:proofErr w:type="spellEnd"/>
            <w:r w:rsidRPr="006A13D5">
              <w:rPr>
                <w:color w:val="000000" w:themeColor="text1"/>
              </w:rPr>
              <w:t xml:space="preserve"> </w:t>
            </w:r>
            <w:proofErr w:type="spellStart"/>
            <w:r w:rsidRPr="006A13D5">
              <w:rPr>
                <w:color w:val="000000" w:themeColor="text1"/>
              </w:rPr>
              <w:t>of</w:t>
            </w:r>
            <w:proofErr w:type="spellEnd"/>
            <w:r w:rsidRPr="006A13D5">
              <w:rPr>
                <w:color w:val="000000" w:themeColor="text1"/>
              </w:rPr>
              <w:t xml:space="preserve"> </w:t>
            </w:r>
            <w:proofErr w:type="spellStart"/>
            <w:r w:rsidRPr="006A13D5">
              <w:rPr>
                <w:color w:val="000000" w:themeColor="text1"/>
              </w:rPr>
              <w:t>gelatines</w:t>
            </w:r>
            <w:proofErr w:type="spellEnd"/>
            <w:r w:rsidRPr="006A13D5">
              <w:rPr>
                <w:color w:val="000000" w:themeColor="text1"/>
              </w:rPr>
              <w:t xml:space="preserve"> </w:t>
            </w:r>
            <w:proofErr w:type="spellStart"/>
            <w:r w:rsidRPr="006A13D5">
              <w:rPr>
                <w:color w:val="000000" w:themeColor="text1"/>
              </w:rPr>
              <w:t>from</w:t>
            </w:r>
            <w:proofErr w:type="spellEnd"/>
            <w:r w:rsidRPr="006A13D5">
              <w:rPr>
                <w:color w:val="000000" w:themeColor="text1"/>
              </w:rPr>
              <w:t xml:space="preserve"> </w:t>
            </w:r>
            <w:proofErr w:type="spellStart"/>
            <w:r w:rsidRPr="006A13D5">
              <w:rPr>
                <w:color w:val="000000" w:themeColor="text1"/>
              </w:rPr>
              <w:t>chicken</w:t>
            </w:r>
            <w:proofErr w:type="spellEnd"/>
            <w:r w:rsidRPr="006A13D5">
              <w:rPr>
                <w:color w:val="000000" w:themeColor="text1"/>
              </w:rPr>
              <w:t xml:space="preserve"> </w:t>
            </w:r>
            <w:proofErr w:type="spellStart"/>
            <w:r w:rsidRPr="006A13D5">
              <w:rPr>
                <w:color w:val="000000" w:themeColor="text1"/>
              </w:rPr>
              <w:t>feet</w:t>
            </w:r>
            <w:proofErr w:type="spellEnd"/>
            <w:r w:rsidRPr="006A13D5">
              <w:rPr>
                <w:color w:val="000000" w:themeColor="text1"/>
              </w:rPr>
              <w:t xml:space="preserve">. </w:t>
            </w:r>
            <w:proofErr w:type="spellStart"/>
            <w:r w:rsidRPr="006A13D5">
              <w:rPr>
                <w:i/>
                <w:color w:val="000000" w:themeColor="text1"/>
              </w:rPr>
              <w:t>Polymers</w:t>
            </w:r>
            <w:proofErr w:type="spellEnd"/>
            <w:r w:rsidRPr="006A13D5">
              <w:rPr>
                <w:color w:val="000000" w:themeColor="text1"/>
              </w:rPr>
              <w:t xml:space="preserve"> 11(6), 1060, 2019. </w:t>
            </w:r>
            <w:proofErr w:type="spellStart"/>
            <w:r w:rsidRPr="006A13D5">
              <w:rPr>
                <w:rFonts w:eastAsiaTheme="minorHAnsi"/>
              </w:rPr>
              <w:t>Jimp</w:t>
            </w:r>
            <w:proofErr w:type="spellEnd"/>
            <w:r w:rsidRPr="006A13D5">
              <w:rPr>
                <w:rFonts w:eastAsiaTheme="minorHAnsi"/>
              </w:rPr>
              <w:t xml:space="preserve"> (Q1)</w:t>
            </w:r>
          </w:p>
        </w:tc>
      </w:tr>
      <w:tr w:rsidR="006621D5" w14:paraId="77FE4063" w14:textId="77777777" w:rsidTr="005D19A8">
        <w:trPr>
          <w:gridAfter w:val="1"/>
          <w:wAfter w:w="19" w:type="dxa"/>
          <w:trHeight w:val="218"/>
        </w:trPr>
        <w:tc>
          <w:tcPr>
            <w:tcW w:w="9956" w:type="dxa"/>
            <w:gridSpan w:val="16"/>
            <w:shd w:val="clear" w:color="auto" w:fill="F7CAAC"/>
          </w:tcPr>
          <w:p w14:paraId="007DDFC5" w14:textId="3394F43D" w:rsidR="006621D5" w:rsidRDefault="008F05D9" w:rsidP="00F11EDE">
            <w:pPr>
              <w:rPr>
                <w:b/>
              </w:rPr>
            </w:pPr>
            <w:r>
              <w:lastRenderedPageBreak/>
              <w:br w:type="page"/>
            </w:r>
            <w:r w:rsidR="006621D5">
              <w:rPr>
                <w:b/>
              </w:rPr>
              <w:t>Působení v zahraničí</w:t>
            </w:r>
          </w:p>
        </w:tc>
      </w:tr>
      <w:tr w:rsidR="006621D5" w14:paraId="3DEED9B5" w14:textId="77777777" w:rsidTr="005D19A8">
        <w:trPr>
          <w:gridAfter w:val="1"/>
          <w:wAfter w:w="19" w:type="dxa"/>
          <w:trHeight w:val="600"/>
        </w:trPr>
        <w:tc>
          <w:tcPr>
            <w:tcW w:w="9956" w:type="dxa"/>
            <w:gridSpan w:val="16"/>
          </w:tcPr>
          <w:p w14:paraId="6FF8FC2A" w14:textId="77777777" w:rsidR="006621D5" w:rsidRDefault="006621D5" w:rsidP="00F11EDE">
            <w:pPr>
              <w:rPr>
                <w:b/>
              </w:rPr>
            </w:pPr>
          </w:p>
        </w:tc>
      </w:tr>
      <w:tr w:rsidR="006621D5" w14:paraId="0484C3D0" w14:textId="77777777" w:rsidTr="005D19A8">
        <w:trPr>
          <w:gridAfter w:val="1"/>
          <w:wAfter w:w="19" w:type="dxa"/>
          <w:cantSplit/>
          <w:trHeight w:val="470"/>
        </w:trPr>
        <w:tc>
          <w:tcPr>
            <w:tcW w:w="2518" w:type="dxa"/>
            <w:gridSpan w:val="2"/>
            <w:shd w:val="clear" w:color="auto" w:fill="F7CAAC"/>
          </w:tcPr>
          <w:p w14:paraId="0F22D7BD" w14:textId="77777777" w:rsidR="006621D5" w:rsidRDefault="006621D5" w:rsidP="00F11EDE">
            <w:pPr>
              <w:jc w:val="both"/>
              <w:rPr>
                <w:b/>
              </w:rPr>
            </w:pPr>
            <w:r>
              <w:rPr>
                <w:b/>
              </w:rPr>
              <w:t xml:space="preserve">Podpis </w:t>
            </w:r>
          </w:p>
        </w:tc>
        <w:tc>
          <w:tcPr>
            <w:tcW w:w="4536" w:type="dxa"/>
            <w:gridSpan w:val="7"/>
          </w:tcPr>
          <w:p w14:paraId="46BB1F1D" w14:textId="3DF07F3E" w:rsidR="006621D5" w:rsidRDefault="00E80915" w:rsidP="00F11EDE">
            <w:pPr>
              <w:jc w:val="both"/>
            </w:pPr>
            <w:r>
              <w:t xml:space="preserve">Pavel </w:t>
            </w:r>
            <w:proofErr w:type="spellStart"/>
            <w:r>
              <w:t>Mokrejš</w:t>
            </w:r>
            <w:proofErr w:type="spellEnd"/>
            <w:r>
              <w:t xml:space="preserve"> </w:t>
            </w:r>
            <w:r w:rsidR="006621D5">
              <w:t>v. r.</w:t>
            </w:r>
          </w:p>
        </w:tc>
        <w:tc>
          <w:tcPr>
            <w:tcW w:w="917" w:type="dxa"/>
            <w:gridSpan w:val="2"/>
            <w:shd w:val="clear" w:color="auto" w:fill="F7CAAC"/>
          </w:tcPr>
          <w:p w14:paraId="13A570E2" w14:textId="77777777" w:rsidR="006621D5" w:rsidRDefault="006621D5" w:rsidP="00F11EDE">
            <w:pPr>
              <w:jc w:val="both"/>
            </w:pPr>
            <w:r>
              <w:rPr>
                <w:b/>
              </w:rPr>
              <w:t>datum</w:t>
            </w:r>
          </w:p>
        </w:tc>
        <w:tc>
          <w:tcPr>
            <w:tcW w:w="1985" w:type="dxa"/>
            <w:gridSpan w:val="5"/>
          </w:tcPr>
          <w:p w14:paraId="4CE83D4E" w14:textId="77777777" w:rsidR="006621D5" w:rsidRDefault="006621D5" w:rsidP="00F11EDE">
            <w:pPr>
              <w:jc w:val="both"/>
            </w:pPr>
            <w:r>
              <w:t>4.11.2024</w:t>
            </w:r>
          </w:p>
        </w:tc>
      </w:tr>
    </w:tbl>
    <w:p w14:paraId="7458BA4E" w14:textId="77777777" w:rsidR="006621D5" w:rsidRDefault="006621D5" w:rsidP="006621D5"/>
    <w:p w14:paraId="4B986204" w14:textId="77777777" w:rsidR="00F810F7" w:rsidRDefault="00F810F7">
      <w:pPr>
        <w:spacing w:after="160" w:line="259" w:lineRule="auto"/>
      </w:pPr>
    </w:p>
    <w:p w14:paraId="3C76E25C" w14:textId="5142F5CE" w:rsidR="0042532E" w:rsidRDefault="0042532E">
      <w:pPr>
        <w:spacing w:after="160" w:line="259" w:lineRule="auto"/>
      </w:pPr>
    </w:p>
    <w:p w14:paraId="43D30522" w14:textId="77777777" w:rsidR="00181EBB" w:rsidRDefault="00181E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327B9" w14:paraId="01BAC62E" w14:textId="77777777" w:rsidTr="00764C8E">
        <w:tc>
          <w:tcPr>
            <w:tcW w:w="9859" w:type="dxa"/>
            <w:gridSpan w:val="15"/>
            <w:tcBorders>
              <w:bottom w:val="double" w:sz="4" w:space="0" w:color="auto"/>
            </w:tcBorders>
            <w:shd w:val="clear" w:color="auto" w:fill="BDD6EE"/>
          </w:tcPr>
          <w:p w14:paraId="739A4E4D" w14:textId="13266A91" w:rsidR="00C327B9" w:rsidRDefault="00C327B9" w:rsidP="00764C8E">
            <w:pPr>
              <w:jc w:val="both"/>
              <w:rPr>
                <w:b/>
                <w:sz w:val="28"/>
              </w:rPr>
            </w:pPr>
            <w:r>
              <w:rPr>
                <w:b/>
                <w:sz w:val="28"/>
              </w:rPr>
              <w:lastRenderedPageBreak/>
              <w:t>C-I – Personální zabezpečení</w:t>
            </w:r>
          </w:p>
        </w:tc>
      </w:tr>
      <w:tr w:rsidR="00C327B9" w14:paraId="469D2532" w14:textId="77777777" w:rsidTr="00764C8E">
        <w:tc>
          <w:tcPr>
            <w:tcW w:w="2518" w:type="dxa"/>
            <w:tcBorders>
              <w:top w:val="double" w:sz="4" w:space="0" w:color="auto"/>
            </w:tcBorders>
            <w:shd w:val="clear" w:color="auto" w:fill="F7CAAC"/>
          </w:tcPr>
          <w:p w14:paraId="75517CE5" w14:textId="77777777" w:rsidR="00C327B9" w:rsidRDefault="00C327B9" w:rsidP="00764C8E">
            <w:pPr>
              <w:jc w:val="both"/>
              <w:rPr>
                <w:b/>
              </w:rPr>
            </w:pPr>
            <w:r>
              <w:rPr>
                <w:b/>
              </w:rPr>
              <w:t>Vysoká škola</w:t>
            </w:r>
          </w:p>
        </w:tc>
        <w:tc>
          <w:tcPr>
            <w:tcW w:w="7341" w:type="dxa"/>
            <w:gridSpan w:val="14"/>
          </w:tcPr>
          <w:p w14:paraId="52314126" w14:textId="77777777" w:rsidR="00C327B9" w:rsidRDefault="00C327B9" w:rsidP="00764C8E">
            <w:pPr>
              <w:jc w:val="both"/>
            </w:pPr>
            <w:r>
              <w:t>Univerzita Tomáše Bati ve Zlíně</w:t>
            </w:r>
          </w:p>
        </w:tc>
      </w:tr>
      <w:tr w:rsidR="00C327B9" w14:paraId="2348857F" w14:textId="77777777" w:rsidTr="00764C8E">
        <w:tc>
          <w:tcPr>
            <w:tcW w:w="2518" w:type="dxa"/>
            <w:shd w:val="clear" w:color="auto" w:fill="F7CAAC"/>
          </w:tcPr>
          <w:p w14:paraId="15A8D991" w14:textId="77777777" w:rsidR="00C327B9" w:rsidRDefault="00C327B9" w:rsidP="00764C8E">
            <w:pPr>
              <w:jc w:val="both"/>
              <w:rPr>
                <w:b/>
              </w:rPr>
            </w:pPr>
            <w:r>
              <w:rPr>
                <w:b/>
              </w:rPr>
              <w:t>Součást vysoké školy</w:t>
            </w:r>
          </w:p>
        </w:tc>
        <w:tc>
          <w:tcPr>
            <w:tcW w:w="7341" w:type="dxa"/>
            <w:gridSpan w:val="14"/>
          </w:tcPr>
          <w:p w14:paraId="09AF4075" w14:textId="77777777" w:rsidR="00C327B9" w:rsidRDefault="00C327B9" w:rsidP="00764C8E">
            <w:pPr>
              <w:jc w:val="both"/>
            </w:pPr>
            <w:r>
              <w:t>Fakulta multimediálních komunikací</w:t>
            </w:r>
          </w:p>
        </w:tc>
      </w:tr>
      <w:tr w:rsidR="00C327B9" w14:paraId="3E308941" w14:textId="77777777" w:rsidTr="00764C8E">
        <w:tc>
          <w:tcPr>
            <w:tcW w:w="2518" w:type="dxa"/>
            <w:shd w:val="clear" w:color="auto" w:fill="F7CAAC"/>
          </w:tcPr>
          <w:p w14:paraId="30362D6F" w14:textId="77777777" w:rsidR="00C327B9" w:rsidRDefault="00C327B9" w:rsidP="00764C8E">
            <w:pPr>
              <w:jc w:val="both"/>
              <w:rPr>
                <w:b/>
              </w:rPr>
            </w:pPr>
            <w:r>
              <w:rPr>
                <w:b/>
              </w:rPr>
              <w:t>Název studijního programu</w:t>
            </w:r>
          </w:p>
        </w:tc>
        <w:tc>
          <w:tcPr>
            <w:tcW w:w="7341" w:type="dxa"/>
            <w:gridSpan w:val="14"/>
          </w:tcPr>
          <w:p w14:paraId="2979BC10" w14:textId="77777777" w:rsidR="00C327B9" w:rsidRDefault="00C327B9" w:rsidP="00764C8E">
            <w:pPr>
              <w:jc w:val="both"/>
            </w:pPr>
            <w:proofErr w:type="spellStart"/>
            <w:r w:rsidRPr="00E748C3">
              <w:t>Footwear</w:t>
            </w:r>
            <w:proofErr w:type="spellEnd"/>
            <w:r w:rsidRPr="00E748C3">
              <w:t xml:space="preserve"> Design</w:t>
            </w:r>
          </w:p>
        </w:tc>
      </w:tr>
      <w:tr w:rsidR="00C327B9" w14:paraId="5C9585AD" w14:textId="77777777" w:rsidTr="00764C8E">
        <w:tc>
          <w:tcPr>
            <w:tcW w:w="2518" w:type="dxa"/>
            <w:shd w:val="clear" w:color="auto" w:fill="F7CAAC"/>
          </w:tcPr>
          <w:p w14:paraId="670E5B7A" w14:textId="77777777" w:rsidR="00C327B9" w:rsidRDefault="00C327B9" w:rsidP="00764C8E">
            <w:pPr>
              <w:jc w:val="both"/>
              <w:rPr>
                <w:b/>
              </w:rPr>
            </w:pPr>
            <w:r>
              <w:rPr>
                <w:b/>
              </w:rPr>
              <w:t>Jméno a příjmení</w:t>
            </w:r>
          </w:p>
        </w:tc>
        <w:tc>
          <w:tcPr>
            <w:tcW w:w="4536" w:type="dxa"/>
            <w:gridSpan w:val="8"/>
          </w:tcPr>
          <w:p w14:paraId="2CD8417F" w14:textId="02C47170" w:rsidR="00C327B9" w:rsidRDefault="003A7C9B" w:rsidP="00764C8E">
            <w:pPr>
              <w:jc w:val="both"/>
            </w:pPr>
            <w:r>
              <w:t>Jana Ovčáčková</w:t>
            </w:r>
          </w:p>
        </w:tc>
        <w:tc>
          <w:tcPr>
            <w:tcW w:w="709" w:type="dxa"/>
            <w:shd w:val="clear" w:color="auto" w:fill="F7CAAC"/>
          </w:tcPr>
          <w:p w14:paraId="7F55675F" w14:textId="77777777" w:rsidR="00C327B9" w:rsidRDefault="00C327B9" w:rsidP="00764C8E">
            <w:pPr>
              <w:jc w:val="both"/>
              <w:rPr>
                <w:b/>
              </w:rPr>
            </w:pPr>
            <w:r>
              <w:rPr>
                <w:b/>
              </w:rPr>
              <w:t>Tituly</w:t>
            </w:r>
          </w:p>
        </w:tc>
        <w:tc>
          <w:tcPr>
            <w:tcW w:w="2096" w:type="dxa"/>
            <w:gridSpan w:val="5"/>
          </w:tcPr>
          <w:p w14:paraId="0A6B973C" w14:textId="6314FE0A" w:rsidR="00C327B9" w:rsidRDefault="00C327B9" w:rsidP="00764C8E">
            <w:pPr>
              <w:jc w:val="both"/>
            </w:pPr>
            <w:r>
              <w:t>Mgr.</w:t>
            </w:r>
            <w:r w:rsidR="003A7C9B">
              <w:t>, Ph.D.</w:t>
            </w:r>
          </w:p>
        </w:tc>
      </w:tr>
      <w:tr w:rsidR="00C327B9" w14:paraId="2775D92D" w14:textId="77777777" w:rsidTr="00764C8E">
        <w:tc>
          <w:tcPr>
            <w:tcW w:w="2518" w:type="dxa"/>
            <w:shd w:val="clear" w:color="auto" w:fill="F7CAAC"/>
          </w:tcPr>
          <w:p w14:paraId="6F36367B" w14:textId="77777777" w:rsidR="00C327B9" w:rsidRDefault="00C327B9" w:rsidP="00764C8E">
            <w:pPr>
              <w:jc w:val="both"/>
              <w:rPr>
                <w:b/>
              </w:rPr>
            </w:pPr>
            <w:r>
              <w:rPr>
                <w:b/>
              </w:rPr>
              <w:t>Rok narození</w:t>
            </w:r>
          </w:p>
        </w:tc>
        <w:tc>
          <w:tcPr>
            <w:tcW w:w="829" w:type="dxa"/>
            <w:gridSpan w:val="2"/>
          </w:tcPr>
          <w:p w14:paraId="0DD4F776" w14:textId="7B721F6C" w:rsidR="00C327B9" w:rsidRDefault="00C327B9" w:rsidP="00764C8E">
            <w:pPr>
              <w:jc w:val="both"/>
            </w:pPr>
            <w:r>
              <w:t>199</w:t>
            </w:r>
            <w:r w:rsidR="003A7C9B">
              <w:t>1</w:t>
            </w:r>
          </w:p>
        </w:tc>
        <w:tc>
          <w:tcPr>
            <w:tcW w:w="1721" w:type="dxa"/>
            <w:shd w:val="clear" w:color="auto" w:fill="F7CAAC"/>
          </w:tcPr>
          <w:p w14:paraId="3E261733" w14:textId="77777777" w:rsidR="00C327B9" w:rsidRDefault="00C327B9" w:rsidP="00764C8E">
            <w:pPr>
              <w:jc w:val="both"/>
              <w:rPr>
                <w:b/>
              </w:rPr>
            </w:pPr>
            <w:r>
              <w:rPr>
                <w:b/>
              </w:rPr>
              <w:t>typ vztahu k VŠ</w:t>
            </w:r>
          </w:p>
        </w:tc>
        <w:tc>
          <w:tcPr>
            <w:tcW w:w="992" w:type="dxa"/>
            <w:gridSpan w:val="4"/>
          </w:tcPr>
          <w:p w14:paraId="5654D53F" w14:textId="77777777" w:rsidR="00C327B9" w:rsidRDefault="00C327B9" w:rsidP="00764C8E">
            <w:pPr>
              <w:jc w:val="both"/>
            </w:pPr>
            <w:r>
              <w:t>pp.</w:t>
            </w:r>
          </w:p>
        </w:tc>
        <w:tc>
          <w:tcPr>
            <w:tcW w:w="994" w:type="dxa"/>
            <w:shd w:val="clear" w:color="auto" w:fill="F7CAAC"/>
          </w:tcPr>
          <w:p w14:paraId="0F85A3F0" w14:textId="77777777" w:rsidR="00C327B9" w:rsidRDefault="00C327B9" w:rsidP="00764C8E">
            <w:pPr>
              <w:jc w:val="both"/>
              <w:rPr>
                <w:b/>
              </w:rPr>
            </w:pPr>
            <w:r>
              <w:rPr>
                <w:b/>
              </w:rPr>
              <w:t>rozsah</w:t>
            </w:r>
          </w:p>
        </w:tc>
        <w:tc>
          <w:tcPr>
            <w:tcW w:w="709" w:type="dxa"/>
          </w:tcPr>
          <w:p w14:paraId="14EEDDB2" w14:textId="77777777" w:rsidR="00C327B9" w:rsidRDefault="00C327B9" w:rsidP="00764C8E">
            <w:pPr>
              <w:jc w:val="both"/>
            </w:pPr>
            <w:proofErr w:type="gramStart"/>
            <w:r>
              <w:t>40h</w:t>
            </w:r>
            <w:proofErr w:type="gramEnd"/>
            <w:r>
              <w:t>/t</w:t>
            </w:r>
          </w:p>
        </w:tc>
        <w:tc>
          <w:tcPr>
            <w:tcW w:w="709" w:type="dxa"/>
            <w:gridSpan w:val="3"/>
            <w:shd w:val="clear" w:color="auto" w:fill="F7CAAC"/>
          </w:tcPr>
          <w:p w14:paraId="2ABBAF49" w14:textId="77777777" w:rsidR="00C327B9" w:rsidRDefault="00C327B9" w:rsidP="00764C8E">
            <w:pPr>
              <w:jc w:val="both"/>
              <w:rPr>
                <w:b/>
              </w:rPr>
            </w:pPr>
            <w:r>
              <w:rPr>
                <w:b/>
              </w:rPr>
              <w:t>do kdy</w:t>
            </w:r>
          </w:p>
        </w:tc>
        <w:tc>
          <w:tcPr>
            <w:tcW w:w="1387" w:type="dxa"/>
            <w:gridSpan w:val="2"/>
          </w:tcPr>
          <w:p w14:paraId="7D405124" w14:textId="62C6F9C3" w:rsidR="00C327B9" w:rsidRDefault="00C327B9" w:rsidP="00764C8E">
            <w:pPr>
              <w:jc w:val="both"/>
            </w:pPr>
            <w:r>
              <w:t>08/202</w:t>
            </w:r>
            <w:r w:rsidR="003A7C9B">
              <w:t>5</w:t>
            </w:r>
          </w:p>
        </w:tc>
      </w:tr>
      <w:tr w:rsidR="00C327B9" w14:paraId="7D040CE8" w14:textId="77777777" w:rsidTr="00764C8E">
        <w:tc>
          <w:tcPr>
            <w:tcW w:w="5068" w:type="dxa"/>
            <w:gridSpan w:val="4"/>
            <w:shd w:val="clear" w:color="auto" w:fill="F7CAAC"/>
          </w:tcPr>
          <w:p w14:paraId="6F195A01" w14:textId="77777777" w:rsidR="00C327B9" w:rsidRDefault="00C327B9" w:rsidP="00764C8E">
            <w:pPr>
              <w:jc w:val="both"/>
              <w:rPr>
                <w:b/>
              </w:rPr>
            </w:pPr>
            <w:r>
              <w:rPr>
                <w:b/>
              </w:rPr>
              <w:t>Typ vztahu na součásti VŠ, která uskutečňuje st. program</w:t>
            </w:r>
          </w:p>
        </w:tc>
        <w:tc>
          <w:tcPr>
            <w:tcW w:w="992" w:type="dxa"/>
            <w:gridSpan w:val="4"/>
          </w:tcPr>
          <w:p w14:paraId="3A9EBD38" w14:textId="77777777" w:rsidR="00C327B9" w:rsidRDefault="00C327B9" w:rsidP="00764C8E">
            <w:pPr>
              <w:jc w:val="both"/>
            </w:pPr>
            <w:r>
              <w:t>pp.</w:t>
            </w:r>
          </w:p>
        </w:tc>
        <w:tc>
          <w:tcPr>
            <w:tcW w:w="994" w:type="dxa"/>
            <w:shd w:val="clear" w:color="auto" w:fill="F7CAAC"/>
          </w:tcPr>
          <w:p w14:paraId="76CDD3B3" w14:textId="77777777" w:rsidR="00C327B9" w:rsidRDefault="00C327B9" w:rsidP="00764C8E">
            <w:pPr>
              <w:jc w:val="both"/>
              <w:rPr>
                <w:b/>
              </w:rPr>
            </w:pPr>
            <w:r>
              <w:rPr>
                <w:b/>
              </w:rPr>
              <w:t>rozsah</w:t>
            </w:r>
          </w:p>
        </w:tc>
        <w:tc>
          <w:tcPr>
            <w:tcW w:w="709" w:type="dxa"/>
          </w:tcPr>
          <w:p w14:paraId="513F695F" w14:textId="77777777" w:rsidR="00C327B9" w:rsidRDefault="00C327B9" w:rsidP="00764C8E">
            <w:pPr>
              <w:jc w:val="both"/>
            </w:pPr>
            <w:proofErr w:type="gramStart"/>
            <w:r>
              <w:t>40h</w:t>
            </w:r>
            <w:proofErr w:type="gramEnd"/>
            <w:r>
              <w:t>/t</w:t>
            </w:r>
          </w:p>
        </w:tc>
        <w:tc>
          <w:tcPr>
            <w:tcW w:w="709" w:type="dxa"/>
            <w:gridSpan w:val="3"/>
            <w:shd w:val="clear" w:color="auto" w:fill="F7CAAC"/>
          </w:tcPr>
          <w:p w14:paraId="08BA385B" w14:textId="77777777" w:rsidR="00C327B9" w:rsidRDefault="00C327B9" w:rsidP="00764C8E">
            <w:pPr>
              <w:jc w:val="both"/>
              <w:rPr>
                <w:b/>
              </w:rPr>
            </w:pPr>
            <w:r>
              <w:rPr>
                <w:b/>
              </w:rPr>
              <w:t>do kdy</w:t>
            </w:r>
          </w:p>
        </w:tc>
        <w:tc>
          <w:tcPr>
            <w:tcW w:w="1387" w:type="dxa"/>
            <w:gridSpan w:val="2"/>
          </w:tcPr>
          <w:p w14:paraId="6B10C28A" w14:textId="59F62F66" w:rsidR="00C327B9" w:rsidRDefault="00C327B9" w:rsidP="00764C8E">
            <w:pPr>
              <w:jc w:val="both"/>
            </w:pPr>
            <w:r>
              <w:t>08/202</w:t>
            </w:r>
            <w:r w:rsidR="003A7C9B">
              <w:t>5</w:t>
            </w:r>
          </w:p>
        </w:tc>
      </w:tr>
      <w:tr w:rsidR="00C327B9" w14:paraId="1A52A7F4" w14:textId="77777777" w:rsidTr="00764C8E">
        <w:tc>
          <w:tcPr>
            <w:tcW w:w="6060" w:type="dxa"/>
            <w:gridSpan w:val="8"/>
            <w:shd w:val="clear" w:color="auto" w:fill="F7CAAC"/>
          </w:tcPr>
          <w:p w14:paraId="1F702C53" w14:textId="77777777" w:rsidR="00C327B9" w:rsidRDefault="00C327B9" w:rsidP="00764C8E">
            <w:pPr>
              <w:jc w:val="both"/>
            </w:pPr>
            <w:r>
              <w:rPr>
                <w:b/>
              </w:rPr>
              <w:t>Další současná působení jako akademický pracovník na jiných VŠ</w:t>
            </w:r>
          </w:p>
        </w:tc>
        <w:tc>
          <w:tcPr>
            <w:tcW w:w="1703" w:type="dxa"/>
            <w:gridSpan w:val="2"/>
            <w:shd w:val="clear" w:color="auto" w:fill="F7CAAC"/>
          </w:tcPr>
          <w:p w14:paraId="2D61325D" w14:textId="77777777" w:rsidR="00C327B9" w:rsidRDefault="00C327B9" w:rsidP="00764C8E">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4D5D4D5" w14:textId="77777777" w:rsidR="00C327B9" w:rsidRDefault="00C327B9" w:rsidP="00764C8E">
            <w:pPr>
              <w:jc w:val="both"/>
              <w:rPr>
                <w:b/>
              </w:rPr>
            </w:pPr>
            <w:r>
              <w:rPr>
                <w:b/>
              </w:rPr>
              <w:t>rozsah</w:t>
            </w:r>
          </w:p>
        </w:tc>
      </w:tr>
      <w:tr w:rsidR="00C327B9" w14:paraId="70ED7573" w14:textId="77777777" w:rsidTr="00764C8E">
        <w:tc>
          <w:tcPr>
            <w:tcW w:w="6060" w:type="dxa"/>
            <w:gridSpan w:val="8"/>
          </w:tcPr>
          <w:p w14:paraId="7001F46F" w14:textId="77777777" w:rsidR="00C327B9" w:rsidRDefault="00C327B9" w:rsidP="00764C8E">
            <w:pPr>
              <w:jc w:val="both"/>
            </w:pPr>
          </w:p>
        </w:tc>
        <w:tc>
          <w:tcPr>
            <w:tcW w:w="1703" w:type="dxa"/>
            <w:gridSpan w:val="2"/>
          </w:tcPr>
          <w:p w14:paraId="160B3A64" w14:textId="77777777" w:rsidR="00C327B9" w:rsidRDefault="00C327B9" w:rsidP="00764C8E">
            <w:pPr>
              <w:jc w:val="both"/>
            </w:pPr>
          </w:p>
        </w:tc>
        <w:tc>
          <w:tcPr>
            <w:tcW w:w="2096" w:type="dxa"/>
            <w:gridSpan w:val="5"/>
          </w:tcPr>
          <w:p w14:paraId="47CBCFBE" w14:textId="77777777" w:rsidR="00C327B9" w:rsidRDefault="00C327B9" w:rsidP="00764C8E">
            <w:pPr>
              <w:jc w:val="both"/>
            </w:pPr>
          </w:p>
        </w:tc>
      </w:tr>
      <w:tr w:rsidR="00983A6D" w14:paraId="4B9C703F" w14:textId="77777777" w:rsidTr="00764C8E">
        <w:tc>
          <w:tcPr>
            <w:tcW w:w="6060" w:type="dxa"/>
            <w:gridSpan w:val="8"/>
          </w:tcPr>
          <w:p w14:paraId="4127DCB0" w14:textId="77777777" w:rsidR="00983A6D" w:rsidRDefault="00983A6D" w:rsidP="00764C8E">
            <w:pPr>
              <w:jc w:val="both"/>
            </w:pPr>
          </w:p>
        </w:tc>
        <w:tc>
          <w:tcPr>
            <w:tcW w:w="1703" w:type="dxa"/>
            <w:gridSpan w:val="2"/>
          </w:tcPr>
          <w:p w14:paraId="314A2661" w14:textId="77777777" w:rsidR="00983A6D" w:rsidRDefault="00983A6D" w:rsidP="00764C8E">
            <w:pPr>
              <w:jc w:val="both"/>
            </w:pPr>
          </w:p>
        </w:tc>
        <w:tc>
          <w:tcPr>
            <w:tcW w:w="2096" w:type="dxa"/>
            <w:gridSpan w:val="5"/>
          </w:tcPr>
          <w:p w14:paraId="04AF13EF" w14:textId="77777777" w:rsidR="00983A6D" w:rsidRDefault="00983A6D" w:rsidP="00764C8E">
            <w:pPr>
              <w:jc w:val="both"/>
            </w:pPr>
          </w:p>
        </w:tc>
      </w:tr>
      <w:tr w:rsidR="00983A6D" w14:paraId="2C43FA88" w14:textId="77777777" w:rsidTr="00764C8E">
        <w:tc>
          <w:tcPr>
            <w:tcW w:w="6060" w:type="dxa"/>
            <w:gridSpan w:val="8"/>
          </w:tcPr>
          <w:p w14:paraId="585B552F" w14:textId="77777777" w:rsidR="00983A6D" w:rsidRDefault="00983A6D" w:rsidP="00764C8E">
            <w:pPr>
              <w:jc w:val="both"/>
            </w:pPr>
          </w:p>
        </w:tc>
        <w:tc>
          <w:tcPr>
            <w:tcW w:w="1703" w:type="dxa"/>
            <w:gridSpan w:val="2"/>
          </w:tcPr>
          <w:p w14:paraId="42DFD5B9" w14:textId="77777777" w:rsidR="00983A6D" w:rsidRDefault="00983A6D" w:rsidP="00764C8E">
            <w:pPr>
              <w:jc w:val="both"/>
            </w:pPr>
          </w:p>
        </w:tc>
        <w:tc>
          <w:tcPr>
            <w:tcW w:w="2096" w:type="dxa"/>
            <w:gridSpan w:val="5"/>
          </w:tcPr>
          <w:p w14:paraId="2016F865" w14:textId="77777777" w:rsidR="00983A6D" w:rsidRDefault="00983A6D" w:rsidP="00764C8E">
            <w:pPr>
              <w:jc w:val="both"/>
            </w:pPr>
          </w:p>
        </w:tc>
      </w:tr>
      <w:tr w:rsidR="00B41B65" w14:paraId="708EF699" w14:textId="77777777" w:rsidTr="00764C8E">
        <w:tc>
          <w:tcPr>
            <w:tcW w:w="6060" w:type="dxa"/>
            <w:gridSpan w:val="8"/>
          </w:tcPr>
          <w:p w14:paraId="2493712D" w14:textId="77777777" w:rsidR="00B41B65" w:rsidRDefault="00B41B65" w:rsidP="00764C8E">
            <w:pPr>
              <w:jc w:val="both"/>
            </w:pPr>
          </w:p>
        </w:tc>
        <w:tc>
          <w:tcPr>
            <w:tcW w:w="1703" w:type="dxa"/>
            <w:gridSpan w:val="2"/>
          </w:tcPr>
          <w:p w14:paraId="47699407" w14:textId="77777777" w:rsidR="00B41B65" w:rsidRDefault="00B41B65" w:rsidP="00764C8E">
            <w:pPr>
              <w:jc w:val="both"/>
            </w:pPr>
          </w:p>
        </w:tc>
        <w:tc>
          <w:tcPr>
            <w:tcW w:w="2096" w:type="dxa"/>
            <w:gridSpan w:val="5"/>
          </w:tcPr>
          <w:p w14:paraId="3860B1BA" w14:textId="77777777" w:rsidR="00B41B65" w:rsidRDefault="00B41B65" w:rsidP="00764C8E">
            <w:pPr>
              <w:jc w:val="both"/>
            </w:pPr>
          </w:p>
        </w:tc>
      </w:tr>
      <w:tr w:rsidR="00C327B9" w14:paraId="137D003F" w14:textId="77777777" w:rsidTr="00764C8E">
        <w:tc>
          <w:tcPr>
            <w:tcW w:w="9859" w:type="dxa"/>
            <w:gridSpan w:val="15"/>
            <w:shd w:val="clear" w:color="auto" w:fill="F7CAAC"/>
          </w:tcPr>
          <w:p w14:paraId="04964260" w14:textId="77777777" w:rsidR="00C327B9" w:rsidRDefault="00C327B9" w:rsidP="00764C8E">
            <w:pPr>
              <w:jc w:val="both"/>
            </w:pPr>
            <w:r>
              <w:rPr>
                <w:b/>
              </w:rPr>
              <w:t>Předměty příslušného studijního programu a způsob zapojení do jejich výuky, příp. další zapojení do uskutečňování studijního programu</w:t>
            </w:r>
          </w:p>
        </w:tc>
      </w:tr>
      <w:tr w:rsidR="00C327B9" w:rsidRPr="002827C6" w14:paraId="501BE70B" w14:textId="77777777" w:rsidTr="00764C8E">
        <w:trPr>
          <w:trHeight w:val="218"/>
        </w:trPr>
        <w:tc>
          <w:tcPr>
            <w:tcW w:w="9859" w:type="dxa"/>
            <w:gridSpan w:val="15"/>
            <w:tcBorders>
              <w:top w:val="nil"/>
            </w:tcBorders>
          </w:tcPr>
          <w:p w14:paraId="3D7F1A2C" w14:textId="164518C9" w:rsidR="00C327B9" w:rsidRPr="002827C6" w:rsidRDefault="00501735" w:rsidP="00764C8E">
            <w:pPr>
              <w:jc w:val="both"/>
            </w:pPr>
            <w:r w:rsidRPr="00A22651">
              <w:t>Barva – světlo – tvar 1</w:t>
            </w:r>
            <w:r>
              <w:t>, 2 (přednášející, cvičící)</w:t>
            </w:r>
          </w:p>
        </w:tc>
      </w:tr>
      <w:tr w:rsidR="00C327B9" w:rsidRPr="002827C6" w14:paraId="722DFDD6" w14:textId="77777777" w:rsidTr="00764C8E">
        <w:trPr>
          <w:trHeight w:val="340"/>
        </w:trPr>
        <w:tc>
          <w:tcPr>
            <w:tcW w:w="9859" w:type="dxa"/>
            <w:gridSpan w:val="15"/>
            <w:tcBorders>
              <w:top w:val="nil"/>
            </w:tcBorders>
            <w:shd w:val="clear" w:color="auto" w:fill="FBD4B4"/>
          </w:tcPr>
          <w:p w14:paraId="597B81C3" w14:textId="77777777" w:rsidR="00C327B9" w:rsidRPr="002827C6" w:rsidRDefault="00C327B9" w:rsidP="00764C8E">
            <w:pPr>
              <w:jc w:val="both"/>
              <w:rPr>
                <w:b/>
              </w:rPr>
            </w:pPr>
            <w:r w:rsidRPr="002827C6">
              <w:rPr>
                <w:b/>
              </w:rPr>
              <w:t>Zapojení do výuky v dalších studijních programech na téže vysoké škole (pouze u garantů ZT a PZ předmětů)</w:t>
            </w:r>
          </w:p>
        </w:tc>
      </w:tr>
      <w:tr w:rsidR="00C327B9" w:rsidRPr="002827C6" w14:paraId="376584CD" w14:textId="77777777" w:rsidTr="00764C8E">
        <w:trPr>
          <w:trHeight w:val="340"/>
        </w:trPr>
        <w:tc>
          <w:tcPr>
            <w:tcW w:w="2802" w:type="dxa"/>
            <w:gridSpan w:val="2"/>
            <w:tcBorders>
              <w:top w:val="nil"/>
            </w:tcBorders>
          </w:tcPr>
          <w:p w14:paraId="696FFF70" w14:textId="77777777" w:rsidR="00C327B9" w:rsidRPr="002827C6" w:rsidRDefault="00C327B9" w:rsidP="00764C8E">
            <w:pPr>
              <w:rPr>
                <w:b/>
              </w:rPr>
            </w:pPr>
            <w:r w:rsidRPr="002827C6">
              <w:rPr>
                <w:b/>
              </w:rPr>
              <w:t>Název studijního předmětu</w:t>
            </w:r>
          </w:p>
        </w:tc>
        <w:tc>
          <w:tcPr>
            <w:tcW w:w="2409" w:type="dxa"/>
            <w:gridSpan w:val="3"/>
            <w:tcBorders>
              <w:top w:val="nil"/>
            </w:tcBorders>
          </w:tcPr>
          <w:p w14:paraId="08A75FE8" w14:textId="77777777" w:rsidR="00C327B9" w:rsidRPr="002827C6" w:rsidRDefault="00C327B9" w:rsidP="00764C8E">
            <w:pPr>
              <w:rPr>
                <w:b/>
              </w:rPr>
            </w:pPr>
            <w:r w:rsidRPr="002827C6">
              <w:rPr>
                <w:b/>
              </w:rPr>
              <w:t>Název studijního programu</w:t>
            </w:r>
          </w:p>
        </w:tc>
        <w:tc>
          <w:tcPr>
            <w:tcW w:w="567" w:type="dxa"/>
            <w:gridSpan w:val="2"/>
            <w:tcBorders>
              <w:top w:val="nil"/>
            </w:tcBorders>
          </w:tcPr>
          <w:p w14:paraId="1816F032" w14:textId="77777777" w:rsidR="00C327B9" w:rsidRPr="002827C6" w:rsidRDefault="00C327B9" w:rsidP="00764C8E">
            <w:pPr>
              <w:rPr>
                <w:b/>
              </w:rPr>
            </w:pPr>
            <w:r w:rsidRPr="002827C6">
              <w:rPr>
                <w:b/>
              </w:rPr>
              <w:t>Sem.</w:t>
            </w:r>
          </w:p>
        </w:tc>
        <w:tc>
          <w:tcPr>
            <w:tcW w:w="2109" w:type="dxa"/>
            <w:gridSpan w:val="5"/>
            <w:tcBorders>
              <w:top w:val="nil"/>
            </w:tcBorders>
          </w:tcPr>
          <w:p w14:paraId="43096862" w14:textId="77777777" w:rsidR="00C327B9" w:rsidRPr="002827C6" w:rsidRDefault="00C327B9" w:rsidP="00764C8E">
            <w:pPr>
              <w:rPr>
                <w:b/>
              </w:rPr>
            </w:pPr>
            <w:r w:rsidRPr="002827C6">
              <w:rPr>
                <w:b/>
              </w:rPr>
              <w:t>Role ve výuce daného předmětu</w:t>
            </w:r>
          </w:p>
        </w:tc>
        <w:tc>
          <w:tcPr>
            <w:tcW w:w="1972" w:type="dxa"/>
            <w:gridSpan w:val="3"/>
            <w:tcBorders>
              <w:top w:val="nil"/>
            </w:tcBorders>
          </w:tcPr>
          <w:p w14:paraId="5AF6569C" w14:textId="77777777" w:rsidR="00C327B9" w:rsidRPr="002827C6" w:rsidRDefault="00C327B9" w:rsidP="00764C8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327B9" w:rsidRPr="0016131F" w14:paraId="6000565E" w14:textId="77777777" w:rsidTr="00764C8E">
        <w:trPr>
          <w:trHeight w:val="285"/>
        </w:trPr>
        <w:tc>
          <w:tcPr>
            <w:tcW w:w="2802" w:type="dxa"/>
            <w:gridSpan w:val="2"/>
            <w:tcBorders>
              <w:top w:val="nil"/>
            </w:tcBorders>
          </w:tcPr>
          <w:p w14:paraId="4CA4760D" w14:textId="77777777" w:rsidR="00C327B9" w:rsidRPr="0016131F" w:rsidRDefault="00C327B9" w:rsidP="00764C8E">
            <w:pPr>
              <w:pStyle w:val="Bezmezer"/>
            </w:pPr>
          </w:p>
        </w:tc>
        <w:tc>
          <w:tcPr>
            <w:tcW w:w="2409" w:type="dxa"/>
            <w:gridSpan w:val="3"/>
            <w:tcBorders>
              <w:top w:val="nil"/>
            </w:tcBorders>
          </w:tcPr>
          <w:p w14:paraId="5C51B8CC" w14:textId="77777777" w:rsidR="00C327B9" w:rsidRPr="0016131F" w:rsidRDefault="00C327B9" w:rsidP="00764C8E"/>
        </w:tc>
        <w:tc>
          <w:tcPr>
            <w:tcW w:w="567" w:type="dxa"/>
            <w:gridSpan w:val="2"/>
            <w:tcBorders>
              <w:top w:val="nil"/>
            </w:tcBorders>
          </w:tcPr>
          <w:p w14:paraId="462B4F6A" w14:textId="77777777" w:rsidR="00C327B9" w:rsidRPr="0016131F" w:rsidRDefault="00C327B9" w:rsidP="00764C8E"/>
        </w:tc>
        <w:tc>
          <w:tcPr>
            <w:tcW w:w="2109" w:type="dxa"/>
            <w:gridSpan w:val="5"/>
            <w:tcBorders>
              <w:top w:val="nil"/>
            </w:tcBorders>
          </w:tcPr>
          <w:p w14:paraId="06925F2B" w14:textId="77777777" w:rsidR="00C327B9" w:rsidRPr="0016131F" w:rsidRDefault="00C327B9" w:rsidP="00764C8E"/>
        </w:tc>
        <w:tc>
          <w:tcPr>
            <w:tcW w:w="1972" w:type="dxa"/>
            <w:gridSpan w:val="3"/>
            <w:tcBorders>
              <w:top w:val="nil"/>
            </w:tcBorders>
          </w:tcPr>
          <w:p w14:paraId="385996F0" w14:textId="77777777" w:rsidR="00C327B9" w:rsidRPr="0016131F" w:rsidRDefault="00C327B9" w:rsidP="00764C8E"/>
        </w:tc>
      </w:tr>
      <w:tr w:rsidR="00983A6D" w:rsidRPr="0016131F" w14:paraId="56433F79" w14:textId="77777777" w:rsidTr="00764C8E">
        <w:trPr>
          <w:trHeight w:val="285"/>
        </w:trPr>
        <w:tc>
          <w:tcPr>
            <w:tcW w:w="2802" w:type="dxa"/>
            <w:gridSpan w:val="2"/>
            <w:tcBorders>
              <w:top w:val="nil"/>
            </w:tcBorders>
          </w:tcPr>
          <w:p w14:paraId="7CD8D37E" w14:textId="77777777" w:rsidR="00983A6D" w:rsidRPr="0016131F" w:rsidRDefault="00983A6D" w:rsidP="00764C8E">
            <w:pPr>
              <w:pStyle w:val="Bezmezer"/>
            </w:pPr>
          </w:p>
        </w:tc>
        <w:tc>
          <w:tcPr>
            <w:tcW w:w="2409" w:type="dxa"/>
            <w:gridSpan w:val="3"/>
            <w:tcBorders>
              <w:top w:val="nil"/>
            </w:tcBorders>
          </w:tcPr>
          <w:p w14:paraId="253692A5" w14:textId="77777777" w:rsidR="00983A6D" w:rsidRPr="0016131F" w:rsidRDefault="00983A6D" w:rsidP="00764C8E"/>
        </w:tc>
        <w:tc>
          <w:tcPr>
            <w:tcW w:w="567" w:type="dxa"/>
            <w:gridSpan w:val="2"/>
            <w:tcBorders>
              <w:top w:val="nil"/>
            </w:tcBorders>
          </w:tcPr>
          <w:p w14:paraId="39A47FCF" w14:textId="77777777" w:rsidR="00983A6D" w:rsidRPr="0016131F" w:rsidRDefault="00983A6D" w:rsidP="00764C8E"/>
        </w:tc>
        <w:tc>
          <w:tcPr>
            <w:tcW w:w="2109" w:type="dxa"/>
            <w:gridSpan w:val="5"/>
            <w:tcBorders>
              <w:top w:val="nil"/>
            </w:tcBorders>
          </w:tcPr>
          <w:p w14:paraId="76C8070E" w14:textId="77777777" w:rsidR="00983A6D" w:rsidRPr="0016131F" w:rsidRDefault="00983A6D" w:rsidP="00764C8E"/>
        </w:tc>
        <w:tc>
          <w:tcPr>
            <w:tcW w:w="1972" w:type="dxa"/>
            <w:gridSpan w:val="3"/>
            <w:tcBorders>
              <w:top w:val="nil"/>
            </w:tcBorders>
          </w:tcPr>
          <w:p w14:paraId="72C3A2A3" w14:textId="77777777" w:rsidR="00983A6D" w:rsidRPr="0016131F" w:rsidRDefault="00983A6D" w:rsidP="00764C8E"/>
        </w:tc>
      </w:tr>
      <w:tr w:rsidR="00983A6D" w:rsidRPr="0016131F" w14:paraId="4C870176" w14:textId="77777777" w:rsidTr="00764C8E">
        <w:trPr>
          <w:trHeight w:val="285"/>
        </w:trPr>
        <w:tc>
          <w:tcPr>
            <w:tcW w:w="2802" w:type="dxa"/>
            <w:gridSpan w:val="2"/>
            <w:tcBorders>
              <w:top w:val="nil"/>
            </w:tcBorders>
          </w:tcPr>
          <w:p w14:paraId="3AADC770" w14:textId="77777777" w:rsidR="00983A6D" w:rsidRPr="0016131F" w:rsidRDefault="00983A6D" w:rsidP="00764C8E">
            <w:pPr>
              <w:pStyle w:val="Bezmezer"/>
            </w:pPr>
          </w:p>
        </w:tc>
        <w:tc>
          <w:tcPr>
            <w:tcW w:w="2409" w:type="dxa"/>
            <w:gridSpan w:val="3"/>
            <w:tcBorders>
              <w:top w:val="nil"/>
            </w:tcBorders>
          </w:tcPr>
          <w:p w14:paraId="37C8F82B" w14:textId="77777777" w:rsidR="00983A6D" w:rsidRPr="0016131F" w:rsidRDefault="00983A6D" w:rsidP="00764C8E"/>
        </w:tc>
        <w:tc>
          <w:tcPr>
            <w:tcW w:w="567" w:type="dxa"/>
            <w:gridSpan w:val="2"/>
            <w:tcBorders>
              <w:top w:val="nil"/>
            </w:tcBorders>
          </w:tcPr>
          <w:p w14:paraId="33E5535A" w14:textId="77777777" w:rsidR="00983A6D" w:rsidRPr="0016131F" w:rsidRDefault="00983A6D" w:rsidP="00764C8E"/>
        </w:tc>
        <w:tc>
          <w:tcPr>
            <w:tcW w:w="2109" w:type="dxa"/>
            <w:gridSpan w:val="5"/>
            <w:tcBorders>
              <w:top w:val="nil"/>
            </w:tcBorders>
          </w:tcPr>
          <w:p w14:paraId="7FBB7357" w14:textId="77777777" w:rsidR="00983A6D" w:rsidRPr="0016131F" w:rsidRDefault="00983A6D" w:rsidP="00764C8E"/>
        </w:tc>
        <w:tc>
          <w:tcPr>
            <w:tcW w:w="1972" w:type="dxa"/>
            <w:gridSpan w:val="3"/>
            <w:tcBorders>
              <w:top w:val="nil"/>
            </w:tcBorders>
          </w:tcPr>
          <w:p w14:paraId="5544D407" w14:textId="77777777" w:rsidR="00983A6D" w:rsidRPr="0016131F" w:rsidRDefault="00983A6D" w:rsidP="00764C8E"/>
        </w:tc>
      </w:tr>
      <w:tr w:rsidR="00C327B9" w:rsidRPr="0016131F" w14:paraId="0CA4FF12" w14:textId="77777777" w:rsidTr="00764C8E">
        <w:trPr>
          <w:trHeight w:val="285"/>
        </w:trPr>
        <w:tc>
          <w:tcPr>
            <w:tcW w:w="2802" w:type="dxa"/>
            <w:gridSpan w:val="2"/>
            <w:tcBorders>
              <w:top w:val="nil"/>
            </w:tcBorders>
          </w:tcPr>
          <w:p w14:paraId="07FE448B" w14:textId="77777777" w:rsidR="00C327B9" w:rsidRPr="0016131F" w:rsidRDefault="00C327B9" w:rsidP="00764C8E">
            <w:pPr>
              <w:pStyle w:val="Bezmezer"/>
            </w:pPr>
          </w:p>
        </w:tc>
        <w:tc>
          <w:tcPr>
            <w:tcW w:w="2409" w:type="dxa"/>
            <w:gridSpan w:val="3"/>
            <w:tcBorders>
              <w:top w:val="nil"/>
            </w:tcBorders>
          </w:tcPr>
          <w:p w14:paraId="40984DA8" w14:textId="77777777" w:rsidR="00C327B9" w:rsidRPr="0016131F" w:rsidRDefault="00C327B9" w:rsidP="00764C8E"/>
        </w:tc>
        <w:tc>
          <w:tcPr>
            <w:tcW w:w="567" w:type="dxa"/>
            <w:gridSpan w:val="2"/>
            <w:tcBorders>
              <w:top w:val="nil"/>
            </w:tcBorders>
          </w:tcPr>
          <w:p w14:paraId="2DE7F29C" w14:textId="77777777" w:rsidR="00C327B9" w:rsidRPr="0016131F" w:rsidRDefault="00C327B9" w:rsidP="00764C8E"/>
        </w:tc>
        <w:tc>
          <w:tcPr>
            <w:tcW w:w="2109" w:type="dxa"/>
            <w:gridSpan w:val="5"/>
            <w:tcBorders>
              <w:top w:val="nil"/>
            </w:tcBorders>
          </w:tcPr>
          <w:p w14:paraId="36531693" w14:textId="77777777" w:rsidR="00C327B9" w:rsidRPr="0016131F" w:rsidRDefault="00C327B9" w:rsidP="00764C8E"/>
        </w:tc>
        <w:tc>
          <w:tcPr>
            <w:tcW w:w="1972" w:type="dxa"/>
            <w:gridSpan w:val="3"/>
            <w:tcBorders>
              <w:top w:val="nil"/>
            </w:tcBorders>
          </w:tcPr>
          <w:p w14:paraId="2C95DF51" w14:textId="77777777" w:rsidR="00C327B9" w:rsidRPr="0016131F" w:rsidRDefault="00C327B9" w:rsidP="00764C8E"/>
        </w:tc>
      </w:tr>
      <w:tr w:rsidR="00C327B9" w14:paraId="36E95804" w14:textId="77777777" w:rsidTr="00764C8E">
        <w:tc>
          <w:tcPr>
            <w:tcW w:w="9859" w:type="dxa"/>
            <w:gridSpan w:val="15"/>
            <w:shd w:val="clear" w:color="auto" w:fill="F7CAAC"/>
          </w:tcPr>
          <w:p w14:paraId="30DA0472" w14:textId="77777777" w:rsidR="00C327B9" w:rsidRDefault="00C327B9" w:rsidP="00764C8E">
            <w:pPr>
              <w:jc w:val="both"/>
            </w:pPr>
            <w:r>
              <w:rPr>
                <w:b/>
              </w:rPr>
              <w:t xml:space="preserve">Údaje o vzdělání na VŠ </w:t>
            </w:r>
          </w:p>
        </w:tc>
      </w:tr>
      <w:tr w:rsidR="0071088A" w:rsidRPr="00432B33" w14:paraId="2A22F575" w14:textId="77777777" w:rsidTr="00764C8E">
        <w:trPr>
          <w:trHeight w:val="254"/>
        </w:trPr>
        <w:tc>
          <w:tcPr>
            <w:tcW w:w="9859" w:type="dxa"/>
            <w:gridSpan w:val="15"/>
          </w:tcPr>
          <w:p w14:paraId="6F5D8913" w14:textId="38BCF8B4" w:rsidR="0071088A" w:rsidRDefault="0071088A" w:rsidP="0071088A">
            <w:pPr>
              <w:tabs>
                <w:tab w:val="left" w:pos="567"/>
              </w:tabs>
              <w:rPr>
                <w:rFonts w:eastAsia="Calibri"/>
              </w:rPr>
            </w:pPr>
            <w:r>
              <w:rPr>
                <w:rFonts w:eastAsia="Calibri"/>
              </w:rPr>
              <w:t>2023: Pedagogická fakulta, Masarykova univerzita,</w:t>
            </w:r>
            <w:r w:rsidRPr="009625AD">
              <w:rPr>
                <w:rFonts w:eastAsia="Calibri"/>
              </w:rPr>
              <w:t xml:space="preserve"> Teorie výtvarné a galerijní pedagogiky</w:t>
            </w:r>
            <w:r>
              <w:rPr>
                <w:rFonts w:eastAsia="Calibri"/>
              </w:rPr>
              <w:t xml:space="preserve"> (titul Ph.D.)</w:t>
            </w:r>
          </w:p>
          <w:p w14:paraId="76976C4E" w14:textId="2F0FB75D" w:rsidR="0071088A" w:rsidRPr="00432B33" w:rsidRDefault="0071088A" w:rsidP="0071088A">
            <w:pPr>
              <w:jc w:val="both"/>
              <w:rPr>
                <w:bCs/>
              </w:rPr>
            </w:pPr>
            <w:r>
              <w:rPr>
                <w:rFonts w:eastAsia="Calibri"/>
              </w:rPr>
              <w:t>2016: Pedagogická fakulta, Masarykova univerzita, Speciální pedagogika a Výtvarná výchova (titul Mgr.)</w:t>
            </w:r>
          </w:p>
        </w:tc>
      </w:tr>
      <w:tr w:rsidR="0071088A" w14:paraId="23991FF5" w14:textId="77777777" w:rsidTr="00764C8E">
        <w:tc>
          <w:tcPr>
            <w:tcW w:w="9859" w:type="dxa"/>
            <w:gridSpan w:val="15"/>
            <w:shd w:val="clear" w:color="auto" w:fill="F7CAAC"/>
          </w:tcPr>
          <w:p w14:paraId="1A2F4C91" w14:textId="77777777" w:rsidR="0071088A" w:rsidRDefault="0071088A" w:rsidP="0071088A">
            <w:pPr>
              <w:jc w:val="both"/>
              <w:rPr>
                <w:b/>
              </w:rPr>
            </w:pPr>
            <w:r>
              <w:rPr>
                <w:b/>
              </w:rPr>
              <w:t>Údaje o odborném působení od absolvování VŠ</w:t>
            </w:r>
          </w:p>
        </w:tc>
      </w:tr>
      <w:tr w:rsidR="0071088A" w:rsidRPr="009B6AE3" w14:paraId="4C9019FD" w14:textId="77777777" w:rsidTr="00764C8E">
        <w:trPr>
          <w:trHeight w:val="190"/>
        </w:trPr>
        <w:tc>
          <w:tcPr>
            <w:tcW w:w="9859" w:type="dxa"/>
            <w:gridSpan w:val="15"/>
          </w:tcPr>
          <w:p w14:paraId="08B687E9" w14:textId="77777777" w:rsidR="008E5141" w:rsidRDefault="008E5141" w:rsidP="008E5141">
            <w:proofErr w:type="gramStart"/>
            <w:r>
              <w:t>2024-dosud</w:t>
            </w:r>
            <w:proofErr w:type="gramEnd"/>
            <w:r>
              <w:t xml:space="preserve">: Univerzita Tomáše Bati ve Zlíně, Fakulta multimediálních komunikací, vedoucí ateliéru </w:t>
            </w:r>
            <w:proofErr w:type="spellStart"/>
            <w:r>
              <w:t>Arts</w:t>
            </w:r>
            <w:proofErr w:type="spellEnd"/>
            <w:r>
              <w:t xml:space="preserve"> Management, odborná asistentka</w:t>
            </w:r>
          </w:p>
          <w:p w14:paraId="5D88B34F" w14:textId="77777777" w:rsidR="008E5141" w:rsidRDefault="008E5141" w:rsidP="008E5141">
            <w:pPr>
              <w:tabs>
                <w:tab w:val="left" w:pos="567"/>
              </w:tabs>
              <w:rPr>
                <w:rFonts w:eastAsia="Calibri"/>
              </w:rPr>
            </w:pPr>
            <w:proofErr w:type="gramStart"/>
            <w:r>
              <w:rPr>
                <w:rFonts w:eastAsia="Calibri"/>
              </w:rPr>
              <w:t>2024-dosud</w:t>
            </w:r>
            <w:proofErr w:type="gramEnd"/>
            <w:r>
              <w:rPr>
                <w:rFonts w:eastAsia="Calibri"/>
              </w:rPr>
              <w:t>: produkce Open House Brno</w:t>
            </w:r>
          </w:p>
          <w:p w14:paraId="6053CA58" w14:textId="77777777" w:rsidR="008E5141" w:rsidRDefault="008E5141" w:rsidP="008E5141">
            <w:pPr>
              <w:tabs>
                <w:tab w:val="left" w:pos="567"/>
              </w:tabs>
              <w:rPr>
                <w:rFonts w:eastAsia="Calibri"/>
              </w:rPr>
            </w:pPr>
            <w:r>
              <w:rPr>
                <w:rFonts w:eastAsia="Calibri"/>
              </w:rPr>
              <w:t xml:space="preserve">2024: pořádání Brněnské muzejní noci </w:t>
            </w:r>
          </w:p>
          <w:p w14:paraId="09867A59" w14:textId="77777777" w:rsidR="008E5141" w:rsidRDefault="008E5141" w:rsidP="008E5141">
            <w:pPr>
              <w:tabs>
                <w:tab w:val="left" w:pos="567"/>
              </w:tabs>
              <w:rPr>
                <w:rFonts w:eastAsia="Calibri"/>
              </w:rPr>
            </w:pPr>
            <w:proofErr w:type="gramStart"/>
            <w:r>
              <w:rPr>
                <w:rFonts w:eastAsia="Calibri"/>
              </w:rPr>
              <w:t>2023-dosud</w:t>
            </w:r>
            <w:proofErr w:type="gramEnd"/>
            <w:r>
              <w:rPr>
                <w:rFonts w:eastAsia="Calibri"/>
              </w:rPr>
              <w:t>: předsednictvo spolku Přátelé Moravské galerie</w:t>
            </w:r>
          </w:p>
          <w:p w14:paraId="07105CC9" w14:textId="77777777" w:rsidR="008E5141" w:rsidRDefault="008E5141" w:rsidP="008E5141">
            <w:pPr>
              <w:tabs>
                <w:tab w:val="left" w:pos="567"/>
              </w:tabs>
              <w:rPr>
                <w:rFonts w:eastAsia="Calibri"/>
              </w:rPr>
            </w:pPr>
            <w:proofErr w:type="gramStart"/>
            <w:r>
              <w:rPr>
                <w:rFonts w:eastAsia="Calibri"/>
              </w:rPr>
              <w:t>2021-dosud</w:t>
            </w:r>
            <w:proofErr w:type="gramEnd"/>
            <w:r>
              <w:rPr>
                <w:rFonts w:eastAsia="Calibri"/>
              </w:rPr>
              <w:t>: fotografická činnost OSVČ</w:t>
            </w:r>
          </w:p>
          <w:p w14:paraId="09FD115F" w14:textId="1B9E476E" w:rsidR="0071088A" w:rsidRPr="008E5141" w:rsidRDefault="008E5141" w:rsidP="008E5141">
            <w:pPr>
              <w:tabs>
                <w:tab w:val="left" w:pos="567"/>
              </w:tabs>
              <w:rPr>
                <w:rFonts w:eastAsia="Calibri"/>
              </w:rPr>
            </w:pPr>
            <w:r>
              <w:rPr>
                <w:rFonts w:eastAsia="Calibri"/>
              </w:rPr>
              <w:t xml:space="preserve">2016-2023: produkce a kreativa Brno Art </w:t>
            </w:r>
            <w:proofErr w:type="spellStart"/>
            <w:r>
              <w:rPr>
                <w:rFonts w:eastAsia="Calibri"/>
              </w:rPr>
              <w:t>Week</w:t>
            </w:r>
            <w:proofErr w:type="spellEnd"/>
          </w:p>
        </w:tc>
      </w:tr>
      <w:tr w:rsidR="0071088A" w14:paraId="2F248CE5" w14:textId="77777777" w:rsidTr="00764C8E">
        <w:trPr>
          <w:trHeight w:val="250"/>
        </w:trPr>
        <w:tc>
          <w:tcPr>
            <w:tcW w:w="9859" w:type="dxa"/>
            <w:gridSpan w:val="15"/>
            <w:shd w:val="clear" w:color="auto" w:fill="F7CAAC"/>
          </w:tcPr>
          <w:p w14:paraId="4F41ECC1" w14:textId="77777777" w:rsidR="0071088A" w:rsidRDefault="0071088A" w:rsidP="0071088A">
            <w:pPr>
              <w:jc w:val="both"/>
            </w:pPr>
            <w:r>
              <w:rPr>
                <w:b/>
              </w:rPr>
              <w:t>Zkušenosti s vedením kvalifikačních a rigorózních prací</w:t>
            </w:r>
          </w:p>
        </w:tc>
      </w:tr>
      <w:tr w:rsidR="0071088A" w14:paraId="6AA41D7D" w14:textId="77777777" w:rsidTr="00764C8E">
        <w:trPr>
          <w:trHeight w:val="382"/>
        </w:trPr>
        <w:tc>
          <w:tcPr>
            <w:tcW w:w="9859" w:type="dxa"/>
            <w:gridSpan w:val="15"/>
          </w:tcPr>
          <w:p w14:paraId="283DEC6F" w14:textId="77777777" w:rsidR="0071088A" w:rsidRDefault="0071088A" w:rsidP="0071088A">
            <w:pPr>
              <w:jc w:val="both"/>
            </w:pPr>
          </w:p>
        </w:tc>
      </w:tr>
      <w:tr w:rsidR="0071088A" w14:paraId="58F9C131" w14:textId="77777777" w:rsidTr="00764C8E">
        <w:trPr>
          <w:cantSplit/>
        </w:trPr>
        <w:tc>
          <w:tcPr>
            <w:tcW w:w="3347" w:type="dxa"/>
            <w:gridSpan w:val="3"/>
            <w:tcBorders>
              <w:top w:val="single" w:sz="12" w:space="0" w:color="auto"/>
            </w:tcBorders>
            <w:shd w:val="clear" w:color="auto" w:fill="F7CAAC"/>
          </w:tcPr>
          <w:p w14:paraId="350C22F8" w14:textId="77777777" w:rsidR="0071088A" w:rsidRDefault="0071088A" w:rsidP="0071088A">
            <w:pPr>
              <w:jc w:val="both"/>
            </w:pPr>
            <w:r>
              <w:rPr>
                <w:b/>
              </w:rPr>
              <w:t xml:space="preserve">Obor habilitačního řízení </w:t>
            </w:r>
          </w:p>
        </w:tc>
        <w:tc>
          <w:tcPr>
            <w:tcW w:w="2245" w:type="dxa"/>
            <w:gridSpan w:val="3"/>
            <w:tcBorders>
              <w:top w:val="single" w:sz="12" w:space="0" w:color="auto"/>
            </w:tcBorders>
            <w:shd w:val="clear" w:color="auto" w:fill="F7CAAC"/>
          </w:tcPr>
          <w:p w14:paraId="2DA666C7" w14:textId="77777777" w:rsidR="0071088A" w:rsidRDefault="0071088A" w:rsidP="0071088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3C19C3C" w14:textId="77777777" w:rsidR="0071088A" w:rsidRDefault="0071088A" w:rsidP="007108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5938FA1" w14:textId="77777777" w:rsidR="0071088A" w:rsidRDefault="0071088A" w:rsidP="0071088A">
            <w:pPr>
              <w:jc w:val="both"/>
              <w:rPr>
                <w:b/>
              </w:rPr>
            </w:pPr>
            <w:r>
              <w:rPr>
                <w:b/>
              </w:rPr>
              <w:t>Ohlasy publikací</w:t>
            </w:r>
          </w:p>
        </w:tc>
      </w:tr>
      <w:tr w:rsidR="0071088A" w14:paraId="34BB97C5" w14:textId="77777777" w:rsidTr="00764C8E">
        <w:trPr>
          <w:cantSplit/>
        </w:trPr>
        <w:tc>
          <w:tcPr>
            <w:tcW w:w="3347" w:type="dxa"/>
            <w:gridSpan w:val="3"/>
          </w:tcPr>
          <w:p w14:paraId="00756D5D" w14:textId="77777777" w:rsidR="0071088A" w:rsidRDefault="0071088A" w:rsidP="0071088A">
            <w:pPr>
              <w:jc w:val="both"/>
            </w:pPr>
          </w:p>
        </w:tc>
        <w:tc>
          <w:tcPr>
            <w:tcW w:w="2245" w:type="dxa"/>
            <w:gridSpan w:val="3"/>
          </w:tcPr>
          <w:p w14:paraId="33F1463A" w14:textId="77777777" w:rsidR="0071088A" w:rsidRDefault="0071088A" w:rsidP="0071088A">
            <w:pPr>
              <w:jc w:val="both"/>
            </w:pPr>
          </w:p>
        </w:tc>
        <w:tc>
          <w:tcPr>
            <w:tcW w:w="2248" w:type="dxa"/>
            <w:gridSpan w:val="5"/>
            <w:tcBorders>
              <w:right w:val="single" w:sz="12" w:space="0" w:color="auto"/>
            </w:tcBorders>
          </w:tcPr>
          <w:p w14:paraId="4A1FF6D0" w14:textId="77777777" w:rsidR="0071088A" w:rsidRDefault="0071088A" w:rsidP="0071088A">
            <w:pPr>
              <w:jc w:val="both"/>
            </w:pPr>
          </w:p>
        </w:tc>
        <w:tc>
          <w:tcPr>
            <w:tcW w:w="632" w:type="dxa"/>
            <w:gridSpan w:val="2"/>
            <w:tcBorders>
              <w:left w:val="single" w:sz="12" w:space="0" w:color="auto"/>
            </w:tcBorders>
            <w:shd w:val="clear" w:color="auto" w:fill="F7CAAC"/>
          </w:tcPr>
          <w:p w14:paraId="474C6370" w14:textId="77777777" w:rsidR="0071088A" w:rsidRPr="00F20AEF" w:rsidRDefault="0071088A" w:rsidP="0071088A">
            <w:pPr>
              <w:jc w:val="both"/>
            </w:pPr>
            <w:proofErr w:type="spellStart"/>
            <w:r w:rsidRPr="00F20AEF">
              <w:rPr>
                <w:b/>
              </w:rPr>
              <w:t>WoS</w:t>
            </w:r>
            <w:proofErr w:type="spellEnd"/>
          </w:p>
        </w:tc>
        <w:tc>
          <w:tcPr>
            <w:tcW w:w="693" w:type="dxa"/>
            <w:shd w:val="clear" w:color="auto" w:fill="F7CAAC"/>
          </w:tcPr>
          <w:p w14:paraId="588FA7FD" w14:textId="77777777" w:rsidR="0071088A" w:rsidRPr="00F20AEF" w:rsidRDefault="0071088A" w:rsidP="0071088A">
            <w:pPr>
              <w:jc w:val="both"/>
              <w:rPr>
                <w:sz w:val="18"/>
              </w:rPr>
            </w:pPr>
            <w:proofErr w:type="spellStart"/>
            <w:r w:rsidRPr="00F20AEF">
              <w:rPr>
                <w:b/>
                <w:sz w:val="18"/>
              </w:rPr>
              <w:t>Scopus</w:t>
            </w:r>
            <w:proofErr w:type="spellEnd"/>
          </w:p>
        </w:tc>
        <w:tc>
          <w:tcPr>
            <w:tcW w:w="694" w:type="dxa"/>
            <w:shd w:val="clear" w:color="auto" w:fill="F7CAAC"/>
          </w:tcPr>
          <w:p w14:paraId="1A2C68C2" w14:textId="77777777" w:rsidR="0071088A" w:rsidRDefault="0071088A" w:rsidP="0071088A">
            <w:pPr>
              <w:jc w:val="both"/>
            </w:pPr>
            <w:r>
              <w:rPr>
                <w:b/>
                <w:sz w:val="18"/>
              </w:rPr>
              <w:t>ostatní</w:t>
            </w:r>
          </w:p>
        </w:tc>
      </w:tr>
      <w:tr w:rsidR="0071088A" w14:paraId="05269B5A" w14:textId="77777777" w:rsidTr="00764C8E">
        <w:trPr>
          <w:cantSplit/>
          <w:trHeight w:val="70"/>
        </w:trPr>
        <w:tc>
          <w:tcPr>
            <w:tcW w:w="3347" w:type="dxa"/>
            <w:gridSpan w:val="3"/>
            <w:shd w:val="clear" w:color="auto" w:fill="F7CAAC"/>
          </w:tcPr>
          <w:p w14:paraId="1BBA2A60" w14:textId="77777777" w:rsidR="0071088A" w:rsidRDefault="0071088A" w:rsidP="0071088A">
            <w:pPr>
              <w:jc w:val="both"/>
            </w:pPr>
            <w:r>
              <w:rPr>
                <w:b/>
              </w:rPr>
              <w:t>Obor jmenovacího řízení</w:t>
            </w:r>
          </w:p>
        </w:tc>
        <w:tc>
          <w:tcPr>
            <w:tcW w:w="2245" w:type="dxa"/>
            <w:gridSpan w:val="3"/>
            <w:shd w:val="clear" w:color="auto" w:fill="F7CAAC"/>
          </w:tcPr>
          <w:p w14:paraId="4FF85521" w14:textId="77777777" w:rsidR="0071088A" w:rsidRDefault="0071088A" w:rsidP="0071088A">
            <w:pPr>
              <w:jc w:val="both"/>
            </w:pPr>
            <w:r>
              <w:rPr>
                <w:b/>
              </w:rPr>
              <w:t>Rok udělení hodnosti</w:t>
            </w:r>
          </w:p>
        </w:tc>
        <w:tc>
          <w:tcPr>
            <w:tcW w:w="2248" w:type="dxa"/>
            <w:gridSpan w:val="5"/>
            <w:tcBorders>
              <w:right w:val="single" w:sz="12" w:space="0" w:color="auto"/>
            </w:tcBorders>
            <w:shd w:val="clear" w:color="auto" w:fill="F7CAAC"/>
          </w:tcPr>
          <w:p w14:paraId="04E6ABEF" w14:textId="77777777" w:rsidR="0071088A" w:rsidRDefault="0071088A" w:rsidP="0071088A">
            <w:pPr>
              <w:jc w:val="both"/>
            </w:pPr>
            <w:r>
              <w:rPr>
                <w:b/>
              </w:rPr>
              <w:t>Řízení konáno na VŠ</w:t>
            </w:r>
          </w:p>
        </w:tc>
        <w:tc>
          <w:tcPr>
            <w:tcW w:w="632" w:type="dxa"/>
            <w:gridSpan w:val="2"/>
            <w:tcBorders>
              <w:left w:val="single" w:sz="12" w:space="0" w:color="auto"/>
            </w:tcBorders>
          </w:tcPr>
          <w:p w14:paraId="205E943E" w14:textId="77777777" w:rsidR="0071088A" w:rsidRPr="00F20AEF" w:rsidRDefault="0071088A" w:rsidP="0071088A">
            <w:pPr>
              <w:jc w:val="both"/>
              <w:rPr>
                <w:b/>
              </w:rPr>
            </w:pPr>
          </w:p>
        </w:tc>
        <w:tc>
          <w:tcPr>
            <w:tcW w:w="693" w:type="dxa"/>
          </w:tcPr>
          <w:p w14:paraId="6769CCA3" w14:textId="77777777" w:rsidR="0071088A" w:rsidRPr="00F20AEF" w:rsidRDefault="0071088A" w:rsidP="0071088A">
            <w:pPr>
              <w:jc w:val="both"/>
              <w:rPr>
                <w:b/>
              </w:rPr>
            </w:pPr>
          </w:p>
        </w:tc>
        <w:tc>
          <w:tcPr>
            <w:tcW w:w="694" w:type="dxa"/>
          </w:tcPr>
          <w:p w14:paraId="60DC794E" w14:textId="77777777" w:rsidR="0071088A" w:rsidRDefault="0071088A" w:rsidP="0071088A">
            <w:pPr>
              <w:jc w:val="both"/>
              <w:rPr>
                <w:b/>
              </w:rPr>
            </w:pPr>
          </w:p>
        </w:tc>
      </w:tr>
      <w:tr w:rsidR="0071088A" w14:paraId="28C53DB8" w14:textId="77777777" w:rsidTr="00764C8E">
        <w:trPr>
          <w:trHeight w:val="205"/>
        </w:trPr>
        <w:tc>
          <w:tcPr>
            <w:tcW w:w="3347" w:type="dxa"/>
            <w:gridSpan w:val="3"/>
          </w:tcPr>
          <w:p w14:paraId="35228265" w14:textId="77777777" w:rsidR="0071088A" w:rsidRDefault="0071088A" w:rsidP="0071088A">
            <w:pPr>
              <w:jc w:val="both"/>
            </w:pPr>
          </w:p>
        </w:tc>
        <w:tc>
          <w:tcPr>
            <w:tcW w:w="2245" w:type="dxa"/>
            <w:gridSpan w:val="3"/>
          </w:tcPr>
          <w:p w14:paraId="07F12719" w14:textId="77777777" w:rsidR="0071088A" w:rsidRDefault="0071088A" w:rsidP="0071088A">
            <w:pPr>
              <w:jc w:val="both"/>
            </w:pPr>
          </w:p>
        </w:tc>
        <w:tc>
          <w:tcPr>
            <w:tcW w:w="2248" w:type="dxa"/>
            <w:gridSpan w:val="5"/>
            <w:tcBorders>
              <w:right w:val="single" w:sz="12" w:space="0" w:color="auto"/>
            </w:tcBorders>
          </w:tcPr>
          <w:p w14:paraId="4975ABB8" w14:textId="77777777" w:rsidR="0071088A" w:rsidRDefault="0071088A" w:rsidP="0071088A">
            <w:pPr>
              <w:jc w:val="both"/>
            </w:pPr>
          </w:p>
        </w:tc>
        <w:tc>
          <w:tcPr>
            <w:tcW w:w="1325" w:type="dxa"/>
            <w:gridSpan w:val="3"/>
            <w:tcBorders>
              <w:left w:val="single" w:sz="12" w:space="0" w:color="auto"/>
            </w:tcBorders>
            <w:shd w:val="clear" w:color="auto" w:fill="FBD4B4"/>
            <w:vAlign w:val="center"/>
          </w:tcPr>
          <w:p w14:paraId="4249902E" w14:textId="77777777" w:rsidR="0071088A" w:rsidRPr="00F20AEF" w:rsidRDefault="0071088A" w:rsidP="0071088A">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B2D027D" w14:textId="77777777" w:rsidR="0071088A" w:rsidRDefault="0071088A" w:rsidP="0071088A">
            <w:pPr>
              <w:rPr>
                <w:b/>
              </w:rPr>
            </w:pPr>
            <w:r>
              <w:rPr>
                <w:b/>
              </w:rPr>
              <w:t xml:space="preserve">    /</w:t>
            </w:r>
          </w:p>
        </w:tc>
      </w:tr>
      <w:tr w:rsidR="0071088A" w14:paraId="18A53BB6" w14:textId="77777777" w:rsidTr="00764C8E">
        <w:tc>
          <w:tcPr>
            <w:tcW w:w="9859" w:type="dxa"/>
            <w:gridSpan w:val="15"/>
            <w:shd w:val="clear" w:color="auto" w:fill="F7CAAC"/>
          </w:tcPr>
          <w:p w14:paraId="31DD7A2F" w14:textId="77777777" w:rsidR="0071088A" w:rsidRDefault="0071088A" w:rsidP="00710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71088A" w:rsidRPr="003006AA" w14:paraId="4547E59A" w14:textId="77777777" w:rsidTr="00764C8E">
        <w:trPr>
          <w:trHeight w:val="283"/>
        </w:trPr>
        <w:tc>
          <w:tcPr>
            <w:tcW w:w="9859" w:type="dxa"/>
            <w:gridSpan w:val="15"/>
          </w:tcPr>
          <w:p w14:paraId="56366C92" w14:textId="77777777" w:rsidR="00014C2A" w:rsidRPr="00922499" w:rsidRDefault="00014C2A" w:rsidP="00014C2A">
            <w:pPr>
              <w:rPr>
                <w:bCs/>
              </w:rPr>
            </w:pPr>
            <w:r w:rsidRPr="00922499">
              <w:rPr>
                <w:bCs/>
              </w:rPr>
              <w:t>STADLEROVÁ, Hana, Pavla NOVOTNÁ, Jana OVČÁČKOVÁ</w:t>
            </w:r>
            <w:r>
              <w:rPr>
                <w:bCs/>
              </w:rPr>
              <w:t xml:space="preserve"> (20 %)</w:t>
            </w:r>
            <w:r w:rsidRPr="00922499">
              <w:rPr>
                <w:bCs/>
              </w:rPr>
              <w:t>, Milada SOMMEROVÁ a</w:t>
            </w:r>
            <w:r>
              <w:rPr>
                <w:bCs/>
              </w:rPr>
              <w:t xml:space="preserve"> </w:t>
            </w:r>
            <w:r w:rsidRPr="00922499">
              <w:rPr>
                <w:bCs/>
              </w:rPr>
              <w:t>Magda</w:t>
            </w:r>
            <w:r>
              <w:rPr>
                <w:bCs/>
              </w:rPr>
              <w:t xml:space="preserve"> </w:t>
            </w:r>
            <w:r w:rsidRPr="00922499">
              <w:rPr>
                <w:bCs/>
              </w:rPr>
              <w:t xml:space="preserve">STROUHALOVÁ. </w:t>
            </w:r>
            <w:r w:rsidRPr="00380FB9">
              <w:rPr>
                <w:bCs/>
                <w:i/>
                <w:iCs/>
              </w:rPr>
              <w:t>UMĚNÍM TĚ PROMĚNÍM Výtvarné činnosti a jejich přínos</w:t>
            </w:r>
            <w:r>
              <w:rPr>
                <w:bCs/>
              </w:rPr>
              <w:t xml:space="preserve"> </w:t>
            </w:r>
            <w:proofErr w:type="spellStart"/>
            <w:r w:rsidRPr="00380FB9">
              <w:rPr>
                <w:bCs/>
                <w:i/>
                <w:iCs/>
              </w:rPr>
              <w:t>preprimárnímu</w:t>
            </w:r>
            <w:proofErr w:type="spellEnd"/>
            <w:r w:rsidRPr="00380FB9">
              <w:rPr>
                <w:bCs/>
                <w:i/>
                <w:iCs/>
              </w:rPr>
              <w:t xml:space="preserve"> vzdělávání</w:t>
            </w:r>
            <w:r w:rsidRPr="00922499">
              <w:rPr>
                <w:bCs/>
              </w:rPr>
              <w:t>. první. Brno: Masarykova univerzita, 2020. 200 s. ISBN 978-80-210-9745-2.</w:t>
            </w:r>
          </w:p>
          <w:p w14:paraId="00F010A8" w14:textId="77777777" w:rsidR="00014C2A" w:rsidRPr="002C0087" w:rsidRDefault="00014C2A" w:rsidP="00014C2A">
            <w:pPr>
              <w:rPr>
                <w:bCs/>
                <w:i/>
                <w:iCs/>
              </w:rPr>
            </w:pPr>
            <w:r w:rsidRPr="00922499">
              <w:rPr>
                <w:bCs/>
              </w:rPr>
              <w:t>BABYRÁDOVÁ, Hana, Pavel ŠAFÁŘ, Júlia ZORKOVSKÁ a Jana OVČÁČKOVÁ</w:t>
            </w:r>
            <w:r>
              <w:rPr>
                <w:bCs/>
              </w:rPr>
              <w:t xml:space="preserve"> (25 %)</w:t>
            </w:r>
            <w:r w:rsidRPr="00922499">
              <w:rPr>
                <w:bCs/>
              </w:rPr>
              <w:t xml:space="preserve">. </w:t>
            </w:r>
            <w:r w:rsidRPr="00380FB9">
              <w:rPr>
                <w:bCs/>
                <w:i/>
                <w:iCs/>
              </w:rPr>
              <w:t>Dynamika</w:t>
            </w:r>
            <w:r>
              <w:rPr>
                <w:bCs/>
                <w:i/>
                <w:iCs/>
              </w:rPr>
              <w:t xml:space="preserve"> </w:t>
            </w:r>
            <w:r w:rsidRPr="00380FB9">
              <w:rPr>
                <w:bCs/>
                <w:i/>
                <w:iCs/>
              </w:rPr>
              <w:t>psychických procesů a výtvarná tvorba.</w:t>
            </w:r>
            <w:r w:rsidRPr="00922499">
              <w:rPr>
                <w:bCs/>
              </w:rPr>
              <w:t xml:space="preserve"> 1. vyd. Praha; Brno: Dokořán; Vydavatelství MU,</w:t>
            </w:r>
            <w:r>
              <w:rPr>
                <w:bCs/>
                <w:i/>
                <w:iCs/>
              </w:rPr>
              <w:t xml:space="preserve"> </w:t>
            </w:r>
            <w:r w:rsidRPr="00922499">
              <w:rPr>
                <w:bCs/>
              </w:rPr>
              <w:t>2018. 223 s. ISBN 978-80-210-8950-1.</w:t>
            </w:r>
          </w:p>
          <w:p w14:paraId="14BBBAED" w14:textId="77777777" w:rsidR="00014C2A" w:rsidRPr="00922499" w:rsidRDefault="00014C2A" w:rsidP="00014C2A">
            <w:pPr>
              <w:rPr>
                <w:bCs/>
              </w:rPr>
            </w:pPr>
            <w:r w:rsidRPr="00922499">
              <w:rPr>
                <w:bCs/>
              </w:rPr>
              <w:t>STEHLÍKOVÁ BABYRÁDOVÁ, Hana, Jana OVČÁČKOVÁ</w:t>
            </w:r>
            <w:r>
              <w:rPr>
                <w:bCs/>
              </w:rPr>
              <w:t xml:space="preserve"> (20 %)</w:t>
            </w:r>
            <w:r w:rsidRPr="00922499">
              <w:rPr>
                <w:bCs/>
              </w:rPr>
              <w:t>, Petra VICHROVÁ, Marcela</w:t>
            </w:r>
            <w:r>
              <w:rPr>
                <w:bCs/>
              </w:rPr>
              <w:t xml:space="preserve"> </w:t>
            </w:r>
            <w:r w:rsidRPr="00922499">
              <w:rPr>
                <w:bCs/>
              </w:rPr>
              <w:t xml:space="preserve">LANDOVÁ a Pavel ŠAFÁŘ. </w:t>
            </w:r>
            <w:r w:rsidRPr="00380FB9">
              <w:rPr>
                <w:bCs/>
                <w:i/>
                <w:iCs/>
              </w:rPr>
              <w:t>Tělo – výraz – obraz – koncept</w:t>
            </w:r>
            <w:r w:rsidRPr="00922499">
              <w:rPr>
                <w:bCs/>
              </w:rPr>
              <w:t>. 1. vyd. Brno: Masarykova</w:t>
            </w:r>
            <w:r>
              <w:rPr>
                <w:bCs/>
              </w:rPr>
              <w:t xml:space="preserve"> </w:t>
            </w:r>
            <w:r w:rsidRPr="00922499">
              <w:rPr>
                <w:bCs/>
              </w:rPr>
              <w:t>univerzita, 2018. 251 s. ISBN 978-80-210-9126-9.</w:t>
            </w:r>
          </w:p>
          <w:p w14:paraId="15F07868" w14:textId="00FECAED" w:rsidR="0071088A" w:rsidRPr="003006AA" w:rsidRDefault="00014C2A" w:rsidP="00014C2A">
            <w:pPr>
              <w:jc w:val="both"/>
              <w:rPr>
                <w:rFonts w:eastAsia="Calibri"/>
                <w:color w:val="222222"/>
              </w:rPr>
            </w:pPr>
            <w:r w:rsidRPr="00922499">
              <w:rPr>
                <w:bCs/>
              </w:rPr>
              <w:t>KŘÍŽ, Šimon a Jana OVČÁČKOVÁ</w:t>
            </w:r>
            <w:r>
              <w:rPr>
                <w:bCs/>
              </w:rPr>
              <w:t xml:space="preserve"> (50 %)</w:t>
            </w:r>
            <w:r w:rsidRPr="00922499">
              <w:rPr>
                <w:bCs/>
              </w:rPr>
              <w:t xml:space="preserve">. </w:t>
            </w:r>
            <w:r w:rsidRPr="00380FB9">
              <w:rPr>
                <w:bCs/>
                <w:i/>
                <w:iCs/>
              </w:rPr>
              <w:t xml:space="preserve">Art in Face: </w:t>
            </w:r>
            <w:proofErr w:type="spellStart"/>
            <w:r w:rsidRPr="00380FB9">
              <w:rPr>
                <w:bCs/>
                <w:i/>
                <w:iCs/>
              </w:rPr>
              <w:t>The</w:t>
            </w:r>
            <w:proofErr w:type="spellEnd"/>
            <w:r w:rsidRPr="00380FB9">
              <w:rPr>
                <w:bCs/>
                <w:i/>
                <w:iCs/>
              </w:rPr>
              <w:t xml:space="preserve"> Role </w:t>
            </w:r>
            <w:proofErr w:type="spellStart"/>
            <w:r w:rsidRPr="00380FB9">
              <w:rPr>
                <w:bCs/>
                <w:i/>
                <w:iCs/>
              </w:rPr>
              <w:t>of</w:t>
            </w:r>
            <w:proofErr w:type="spellEnd"/>
            <w:r w:rsidRPr="00380FB9">
              <w:rPr>
                <w:bCs/>
                <w:i/>
                <w:iCs/>
              </w:rPr>
              <w:t xml:space="preserve"> a Play and Digital Art in </w:t>
            </w:r>
            <w:proofErr w:type="spellStart"/>
            <w:r w:rsidRPr="00380FB9">
              <w:rPr>
                <w:bCs/>
                <w:i/>
                <w:iCs/>
              </w:rPr>
              <w:t>Arts</w:t>
            </w:r>
            <w:proofErr w:type="spellEnd"/>
            <w:r>
              <w:rPr>
                <w:bCs/>
                <w:i/>
                <w:iCs/>
              </w:rPr>
              <w:t xml:space="preserve"> </w:t>
            </w:r>
            <w:proofErr w:type="spellStart"/>
            <w:r w:rsidRPr="00380FB9">
              <w:rPr>
                <w:bCs/>
                <w:i/>
                <w:iCs/>
              </w:rPr>
              <w:t>Education</w:t>
            </w:r>
            <w:proofErr w:type="spellEnd"/>
            <w:r w:rsidRPr="00380FB9">
              <w:rPr>
                <w:bCs/>
                <w:i/>
                <w:iCs/>
              </w:rPr>
              <w:t>.</w:t>
            </w:r>
            <w:r w:rsidRPr="00922499">
              <w:rPr>
                <w:bCs/>
              </w:rPr>
              <w:t xml:space="preserve"> In Dr. Mira </w:t>
            </w:r>
            <w:proofErr w:type="spellStart"/>
            <w:r w:rsidRPr="00922499">
              <w:rPr>
                <w:bCs/>
              </w:rPr>
              <w:t>Kallio-Tavin</w:t>
            </w:r>
            <w:proofErr w:type="spellEnd"/>
            <w:r w:rsidRPr="00922499">
              <w:rPr>
                <w:bCs/>
              </w:rPr>
              <w:t xml:space="preserve">. SPECIAL ISSUE </w:t>
            </w:r>
            <w:proofErr w:type="spellStart"/>
            <w:r w:rsidRPr="00922499">
              <w:rPr>
                <w:bCs/>
              </w:rPr>
              <w:t>InSEA</w:t>
            </w:r>
            <w:proofErr w:type="spellEnd"/>
            <w:r w:rsidRPr="00922499">
              <w:rPr>
                <w:bCs/>
              </w:rPr>
              <w:t xml:space="preserve"> </w:t>
            </w:r>
            <w:proofErr w:type="spellStart"/>
            <w:r w:rsidRPr="00922499">
              <w:rPr>
                <w:bCs/>
              </w:rPr>
              <w:t>Congress</w:t>
            </w:r>
            <w:proofErr w:type="spellEnd"/>
            <w:r w:rsidRPr="00922499">
              <w:rPr>
                <w:bCs/>
              </w:rPr>
              <w:t xml:space="preserve"> 2018: </w:t>
            </w:r>
            <w:proofErr w:type="spellStart"/>
            <w:r w:rsidRPr="00922499">
              <w:rPr>
                <w:bCs/>
              </w:rPr>
              <w:t>Scientific</w:t>
            </w:r>
            <w:proofErr w:type="spellEnd"/>
            <w:r w:rsidRPr="00922499">
              <w:rPr>
                <w:bCs/>
              </w:rPr>
              <w:t xml:space="preserve"> and</w:t>
            </w:r>
            <w:r>
              <w:rPr>
                <w:bCs/>
                <w:i/>
                <w:iCs/>
              </w:rPr>
              <w:t xml:space="preserve"> </w:t>
            </w:r>
            <w:proofErr w:type="spellStart"/>
            <w:r w:rsidRPr="00922499">
              <w:rPr>
                <w:bCs/>
              </w:rPr>
              <w:t>Social</w:t>
            </w:r>
            <w:proofErr w:type="spellEnd"/>
            <w:r w:rsidRPr="00922499">
              <w:rPr>
                <w:bCs/>
              </w:rPr>
              <w:t xml:space="preserve"> </w:t>
            </w:r>
            <w:proofErr w:type="spellStart"/>
            <w:r w:rsidRPr="00922499">
              <w:rPr>
                <w:bCs/>
              </w:rPr>
              <w:t>Interventions</w:t>
            </w:r>
            <w:proofErr w:type="spellEnd"/>
            <w:r w:rsidRPr="00922499">
              <w:rPr>
                <w:bCs/>
              </w:rPr>
              <w:t xml:space="preserve"> in Art </w:t>
            </w:r>
            <w:proofErr w:type="spellStart"/>
            <w:r w:rsidRPr="00922499">
              <w:rPr>
                <w:bCs/>
              </w:rPr>
              <w:t>Education</w:t>
            </w:r>
            <w:proofErr w:type="spellEnd"/>
            <w:r w:rsidRPr="00922499">
              <w:rPr>
                <w:bCs/>
              </w:rPr>
              <w:t xml:space="preserve">. Finsko: </w:t>
            </w:r>
            <w:proofErr w:type="spellStart"/>
            <w:r w:rsidRPr="00922499">
              <w:rPr>
                <w:bCs/>
              </w:rPr>
              <w:t>Synnyt</w:t>
            </w:r>
            <w:proofErr w:type="spellEnd"/>
            <w:r w:rsidRPr="00922499">
              <w:rPr>
                <w:bCs/>
              </w:rPr>
              <w:t>, 2019. s. 1299-1310. ISSN 1795-4843.</w:t>
            </w:r>
          </w:p>
        </w:tc>
      </w:tr>
    </w:tbl>
    <w:p w14:paraId="588C59D9" w14:textId="77777777" w:rsidR="00983A6D" w:rsidRDefault="00983A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71088A" w14:paraId="22C4215B" w14:textId="77777777" w:rsidTr="00764C8E">
        <w:trPr>
          <w:trHeight w:val="218"/>
        </w:trPr>
        <w:tc>
          <w:tcPr>
            <w:tcW w:w="9859" w:type="dxa"/>
            <w:gridSpan w:val="4"/>
            <w:shd w:val="clear" w:color="auto" w:fill="F7CAAC"/>
          </w:tcPr>
          <w:p w14:paraId="72402B25" w14:textId="750193B4" w:rsidR="0071088A" w:rsidRDefault="0071088A" w:rsidP="0071088A">
            <w:pPr>
              <w:rPr>
                <w:b/>
              </w:rPr>
            </w:pPr>
            <w:r>
              <w:rPr>
                <w:b/>
              </w:rPr>
              <w:lastRenderedPageBreak/>
              <w:t>Působení v zahraničí</w:t>
            </w:r>
          </w:p>
        </w:tc>
      </w:tr>
      <w:tr w:rsidR="0071088A" w14:paraId="15586EDB" w14:textId="77777777" w:rsidTr="00983A6D">
        <w:trPr>
          <w:trHeight w:val="283"/>
        </w:trPr>
        <w:tc>
          <w:tcPr>
            <w:tcW w:w="9859" w:type="dxa"/>
            <w:gridSpan w:val="4"/>
          </w:tcPr>
          <w:p w14:paraId="52066A5E" w14:textId="79EE39B9" w:rsidR="005471C1" w:rsidRDefault="00E325EC" w:rsidP="005471C1">
            <w:pPr>
              <w:tabs>
                <w:tab w:val="left" w:pos="567"/>
              </w:tabs>
            </w:pPr>
            <w:r>
              <w:t xml:space="preserve">2019: </w:t>
            </w:r>
            <w:proofErr w:type="spellStart"/>
            <w:r w:rsidRPr="009625AD">
              <w:t>Larroque</w:t>
            </w:r>
            <w:proofErr w:type="spellEnd"/>
            <w:r w:rsidRPr="009625AD">
              <w:t xml:space="preserve"> Art Festival</w:t>
            </w:r>
            <w:r>
              <w:t xml:space="preserve"> </w:t>
            </w:r>
            <w:r w:rsidRPr="009625AD">
              <w:t>(26.7. do 2.8. 2019)</w:t>
            </w:r>
          </w:p>
          <w:p w14:paraId="62A214F3" w14:textId="77777777" w:rsidR="00E325EC" w:rsidRDefault="00E325EC" w:rsidP="00E325EC">
            <w:pPr>
              <w:tabs>
                <w:tab w:val="left" w:pos="567"/>
              </w:tabs>
            </w:pPr>
            <w:r>
              <w:t xml:space="preserve">2019: </w:t>
            </w:r>
            <w:proofErr w:type="spellStart"/>
            <w:r>
              <w:t>Frieze</w:t>
            </w:r>
            <w:proofErr w:type="spellEnd"/>
            <w:r>
              <w:t xml:space="preserve"> NYC </w:t>
            </w:r>
            <w:r w:rsidRPr="00922499">
              <w:t>(3.5. do 13.5. 2019)</w:t>
            </w:r>
          </w:p>
          <w:p w14:paraId="5B2B88C4" w14:textId="77777777" w:rsidR="005471C1" w:rsidRDefault="005471C1" w:rsidP="005471C1">
            <w:pPr>
              <w:tabs>
                <w:tab w:val="left" w:pos="567"/>
              </w:tabs>
            </w:pPr>
            <w:r>
              <w:t xml:space="preserve">2017: Výzkumný pobyt NYC </w:t>
            </w:r>
            <w:r w:rsidRPr="00922499">
              <w:t>(16. 8. 2017 do 27. 8. 2017)</w:t>
            </w:r>
          </w:p>
          <w:p w14:paraId="59405DB9" w14:textId="43295E86" w:rsidR="0071088A" w:rsidRDefault="00E325EC" w:rsidP="005471C1">
            <w:pPr>
              <w:rPr>
                <w:b/>
              </w:rPr>
            </w:pPr>
            <w:r>
              <w:t xml:space="preserve">2017: </w:t>
            </w:r>
            <w:proofErr w:type="spellStart"/>
            <w:r w:rsidRPr="009625AD">
              <w:t>ARTooLINK</w:t>
            </w:r>
            <w:proofErr w:type="spellEnd"/>
            <w:r w:rsidRPr="009625AD">
              <w:t xml:space="preserve"> – ERASMUS+</w:t>
            </w:r>
            <w:r>
              <w:t xml:space="preserve"> </w:t>
            </w:r>
            <w:r w:rsidRPr="00922499">
              <w:t>(od 26. 6. 2017 do 7. 7. 2017)</w:t>
            </w:r>
          </w:p>
        </w:tc>
      </w:tr>
      <w:tr w:rsidR="0071088A" w14:paraId="1C2D95C8" w14:textId="77777777" w:rsidTr="00764C8E">
        <w:trPr>
          <w:cantSplit/>
          <w:trHeight w:val="470"/>
        </w:trPr>
        <w:tc>
          <w:tcPr>
            <w:tcW w:w="2518" w:type="dxa"/>
            <w:shd w:val="clear" w:color="auto" w:fill="F7CAAC"/>
          </w:tcPr>
          <w:p w14:paraId="7CA18991" w14:textId="77777777" w:rsidR="0071088A" w:rsidRDefault="0071088A" w:rsidP="0071088A">
            <w:pPr>
              <w:jc w:val="both"/>
              <w:rPr>
                <w:b/>
              </w:rPr>
            </w:pPr>
            <w:r>
              <w:rPr>
                <w:b/>
              </w:rPr>
              <w:t xml:space="preserve">Podpis </w:t>
            </w:r>
          </w:p>
        </w:tc>
        <w:tc>
          <w:tcPr>
            <w:tcW w:w="4536" w:type="dxa"/>
          </w:tcPr>
          <w:p w14:paraId="5C2780DA" w14:textId="28D0164C" w:rsidR="0071088A" w:rsidRDefault="005471C1" w:rsidP="0071088A">
            <w:pPr>
              <w:jc w:val="both"/>
            </w:pPr>
            <w:r>
              <w:t>Jana Ovčáčková,</w:t>
            </w:r>
            <w:r w:rsidR="0071088A">
              <w:t xml:space="preserve"> v. r.</w:t>
            </w:r>
          </w:p>
        </w:tc>
        <w:tc>
          <w:tcPr>
            <w:tcW w:w="786" w:type="dxa"/>
            <w:shd w:val="clear" w:color="auto" w:fill="F7CAAC"/>
          </w:tcPr>
          <w:p w14:paraId="72870ABA" w14:textId="77777777" w:rsidR="0071088A" w:rsidRDefault="0071088A" w:rsidP="0071088A">
            <w:pPr>
              <w:jc w:val="both"/>
            </w:pPr>
            <w:r>
              <w:rPr>
                <w:b/>
              </w:rPr>
              <w:t>datum</w:t>
            </w:r>
          </w:p>
        </w:tc>
        <w:tc>
          <w:tcPr>
            <w:tcW w:w="2019" w:type="dxa"/>
          </w:tcPr>
          <w:p w14:paraId="41B3721D" w14:textId="17EDAFC7" w:rsidR="0071088A" w:rsidRDefault="005471C1" w:rsidP="0071088A">
            <w:pPr>
              <w:jc w:val="both"/>
            </w:pPr>
            <w:r>
              <w:t>15</w:t>
            </w:r>
            <w:r w:rsidR="0071088A">
              <w:t>.</w:t>
            </w:r>
            <w:r>
              <w:t xml:space="preserve"> 2</w:t>
            </w:r>
            <w:r w:rsidR="0071088A">
              <w:t>.</w:t>
            </w:r>
            <w:r>
              <w:t xml:space="preserve"> </w:t>
            </w:r>
            <w:r w:rsidR="0071088A">
              <w:t>202</w:t>
            </w:r>
            <w:r>
              <w:t>5</w:t>
            </w:r>
          </w:p>
        </w:tc>
      </w:tr>
    </w:tbl>
    <w:p w14:paraId="6B063C0C" w14:textId="77777777" w:rsidR="00F810F7" w:rsidRDefault="00F810F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E7D95" w14:paraId="60E047F9" w14:textId="77777777" w:rsidTr="005133EF">
        <w:tc>
          <w:tcPr>
            <w:tcW w:w="9859" w:type="dxa"/>
            <w:gridSpan w:val="15"/>
            <w:tcBorders>
              <w:bottom w:val="double" w:sz="4" w:space="0" w:color="auto"/>
            </w:tcBorders>
            <w:shd w:val="clear" w:color="auto" w:fill="BDD6EE"/>
          </w:tcPr>
          <w:p w14:paraId="23B48F0A" w14:textId="0235F50A" w:rsidR="008E7D95" w:rsidRDefault="008E7D95" w:rsidP="005133EF">
            <w:pPr>
              <w:jc w:val="both"/>
              <w:rPr>
                <w:b/>
                <w:sz w:val="28"/>
              </w:rPr>
            </w:pPr>
            <w:r>
              <w:rPr>
                <w:b/>
                <w:sz w:val="28"/>
              </w:rPr>
              <w:lastRenderedPageBreak/>
              <w:t>C-I – Personální zabezpečení</w:t>
            </w:r>
          </w:p>
        </w:tc>
      </w:tr>
      <w:tr w:rsidR="008E7D95" w14:paraId="642575CC" w14:textId="77777777" w:rsidTr="005133EF">
        <w:tc>
          <w:tcPr>
            <w:tcW w:w="2518" w:type="dxa"/>
            <w:tcBorders>
              <w:top w:val="double" w:sz="4" w:space="0" w:color="auto"/>
            </w:tcBorders>
            <w:shd w:val="clear" w:color="auto" w:fill="F7CAAC"/>
          </w:tcPr>
          <w:p w14:paraId="17361764" w14:textId="77777777" w:rsidR="008E7D95" w:rsidRDefault="008E7D95" w:rsidP="005133EF">
            <w:pPr>
              <w:jc w:val="both"/>
              <w:rPr>
                <w:b/>
              </w:rPr>
            </w:pPr>
            <w:r>
              <w:rPr>
                <w:b/>
              </w:rPr>
              <w:t>Vysoká škola</w:t>
            </w:r>
          </w:p>
        </w:tc>
        <w:tc>
          <w:tcPr>
            <w:tcW w:w="7341" w:type="dxa"/>
            <w:gridSpan w:val="14"/>
          </w:tcPr>
          <w:p w14:paraId="112C1B71" w14:textId="77777777" w:rsidR="008E7D95" w:rsidRDefault="008E7D95" w:rsidP="005133EF">
            <w:pPr>
              <w:jc w:val="both"/>
            </w:pPr>
            <w:r>
              <w:t>Univerzita Tomáše Bati ve Zlíně</w:t>
            </w:r>
          </w:p>
        </w:tc>
      </w:tr>
      <w:tr w:rsidR="008E7D95" w14:paraId="2DDCC6CC" w14:textId="77777777" w:rsidTr="005133EF">
        <w:tc>
          <w:tcPr>
            <w:tcW w:w="2518" w:type="dxa"/>
            <w:shd w:val="clear" w:color="auto" w:fill="F7CAAC"/>
          </w:tcPr>
          <w:p w14:paraId="0C24F259" w14:textId="77777777" w:rsidR="008E7D95" w:rsidRDefault="008E7D95" w:rsidP="005133EF">
            <w:pPr>
              <w:jc w:val="both"/>
              <w:rPr>
                <w:b/>
              </w:rPr>
            </w:pPr>
            <w:r>
              <w:rPr>
                <w:b/>
              </w:rPr>
              <w:t>Součást vysoké školy</w:t>
            </w:r>
          </w:p>
        </w:tc>
        <w:tc>
          <w:tcPr>
            <w:tcW w:w="7341" w:type="dxa"/>
            <w:gridSpan w:val="14"/>
          </w:tcPr>
          <w:p w14:paraId="0071EEA4" w14:textId="77777777" w:rsidR="008E7D95" w:rsidRDefault="008E7D95" w:rsidP="005133EF">
            <w:pPr>
              <w:jc w:val="both"/>
            </w:pPr>
            <w:r>
              <w:t>Fakulta multimediálních komunikací</w:t>
            </w:r>
          </w:p>
        </w:tc>
      </w:tr>
      <w:tr w:rsidR="008E7D95" w14:paraId="5833D361" w14:textId="77777777" w:rsidTr="005133EF">
        <w:tc>
          <w:tcPr>
            <w:tcW w:w="2518" w:type="dxa"/>
            <w:shd w:val="clear" w:color="auto" w:fill="F7CAAC"/>
          </w:tcPr>
          <w:p w14:paraId="09C342F3" w14:textId="77777777" w:rsidR="008E7D95" w:rsidRDefault="008E7D95" w:rsidP="005133EF">
            <w:pPr>
              <w:jc w:val="both"/>
              <w:rPr>
                <w:b/>
              </w:rPr>
            </w:pPr>
            <w:r>
              <w:rPr>
                <w:b/>
              </w:rPr>
              <w:t>Název studijního programu</w:t>
            </w:r>
          </w:p>
        </w:tc>
        <w:tc>
          <w:tcPr>
            <w:tcW w:w="7341" w:type="dxa"/>
            <w:gridSpan w:val="14"/>
          </w:tcPr>
          <w:p w14:paraId="22EC2428" w14:textId="33142A59" w:rsidR="008E7D95" w:rsidRDefault="00E748C3" w:rsidP="005133EF">
            <w:pPr>
              <w:jc w:val="both"/>
            </w:pPr>
            <w:proofErr w:type="spellStart"/>
            <w:r w:rsidRPr="00E748C3">
              <w:t>Footwear</w:t>
            </w:r>
            <w:proofErr w:type="spellEnd"/>
            <w:r w:rsidRPr="00E748C3">
              <w:t xml:space="preserve"> Design</w:t>
            </w:r>
          </w:p>
        </w:tc>
      </w:tr>
      <w:tr w:rsidR="008E7D95" w14:paraId="5F066BA0" w14:textId="77777777" w:rsidTr="005133EF">
        <w:tc>
          <w:tcPr>
            <w:tcW w:w="2518" w:type="dxa"/>
            <w:shd w:val="clear" w:color="auto" w:fill="F7CAAC"/>
          </w:tcPr>
          <w:p w14:paraId="57412550" w14:textId="77777777" w:rsidR="008E7D95" w:rsidRDefault="008E7D95" w:rsidP="005133EF">
            <w:pPr>
              <w:jc w:val="both"/>
              <w:rPr>
                <w:b/>
              </w:rPr>
            </w:pPr>
            <w:r>
              <w:rPr>
                <w:b/>
              </w:rPr>
              <w:t>Jméno a příjmení</w:t>
            </w:r>
          </w:p>
        </w:tc>
        <w:tc>
          <w:tcPr>
            <w:tcW w:w="4536" w:type="dxa"/>
            <w:gridSpan w:val="8"/>
          </w:tcPr>
          <w:p w14:paraId="794153F6" w14:textId="0767FBC6" w:rsidR="008E7D95" w:rsidRDefault="00E86A23" w:rsidP="005133EF">
            <w:pPr>
              <w:jc w:val="both"/>
            </w:pPr>
            <w:r>
              <w:t>Ondřej Staněk</w:t>
            </w:r>
          </w:p>
        </w:tc>
        <w:tc>
          <w:tcPr>
            <w:tcW w:w="709" w:type="dxa"/>
            <w:shd w:val="clear" w:color="auto" w:fill="F7CAAC"/>
          </w:tcPr>
          <w:p w14:paraId="5A3F05C4" w14:textId="77777777" w:rsidR="008E7D95" w:rsidRDefault="008E7D95" w:rsidP="005133EF">
            <w:pPr>
              <w:jc w:val="both"/>
              <w:rPr>
                <w:b/>
              </w:rPr>
            </w:pPr>
            <w:r>
              <w:rPr>
                <w:b/>
              </w:rPr>
              <w:t>Tituly</w:t>
            </w:r>
          </w:p>
        </w:tc>
        <w:tc>
          <w:tcPr>
            <w:tcW w:w="2096" w:type="dxa"/>
            <w:gridSpan w:val="5"/>
          </w:tcPr>
          <w:p w14:paraId="3ECD24B8" w14:textId="5E5ED519" w:rsidR="008E7D95" w:rsidRDefault="008E7D95" w:rsidP="005133EF">
            <w:pPr>
              <w:jc w:val="both"/>
            </w:pPr>
            <w:r>
              <w:t>Mgr.</w:t>
            </w:r>
            <w:r w:rsidR="00F95D8D">
              <w:t xml:space="preserve"> et Mgr.</w:t>
            </w:r>
          </w:p>
        </w:tc>
      </w:tr>
      <w:tr w:rsidR="008E7D95" w14:paraId="23792F38" w14:textId="77777777" w:rsidTr="005133EF">
        <w:tc>
          <w:tcPr>
            <w:tcW w:w="2518" w:type="dxa"/>
            <w:shd w:val="clear" w:color="auto" w:fill="F7CAAC"/>
          </w:tcPr>
          <w:p w14:paraId="145BCF97" w14:textId="77777777" w:rsidR="008E7D95" w:rsidRDefault="008E7D95" w:rsidP="005133EF">
            <w:pPr>
              <w:jc w:val="both"/>
              <w:rPr>
                <w:b/>
              </w:rPr>
            </w:pPr>
            <w:r>
              <w:rPr>
                <w:b/>
              </w:rPr>
              <w:t>Rok narození</w:t>
            </w:r>
          </w:p>
        </w:tc>
        <w:tc>
          <w:tcPr>
            <w:tcW w:w="829" w:type="dxa"/>
            <w:gridSpan w:val="2"/>
          </w:tcPr>
          <w:p w14:paraId="21378E01" w14:textId="1FE693E4" w:rsidR="008E7D95" w:rsidRDefault="00EF0AD5" w:rsidP="005133EF">
            <w:pPr>
              <w:jc w:val="both"/>
            </w:pPr>
            <w:r>
              <w:t>1</w:t>
            </w:r>
            <w:r w:rsidR="007C59CD">
              <w:t>99</w:t>
            </w:r>
            <w:r w:rsidR="006045AC">
              <w:t>7</w:t>
            </w:r>
          </w:p>
        </w:tc>
        <w:tc>
          <w:tcPr>
            <w:tcW w:w="1721" w:type="dxa"/>
            <w:shd w:val="clear" w:color="auto" w:fill="F7CAAC"/>
          </w:tcPr>
          <w:p w14:paraId="6B4F6E0A" w14:textId="77777777" w:rsidR="008E7D95" w:rsidRDefault="008E7D95" w:rsidP="005133EF">
            <w:pPr>
              <w:jc w:val="both"/>
              <w:rPr>
                <w:b/>
              </w:rPr>
            </w:pPr>
            <w:r>
              <w:rPr>
                <w:b/>
              </w:rPr>
              <w:t>typ vztahu k VŠ</w:t>
            </w:r>
          </w:p>
        </w:tc>
        <w:tc>
          <w:tcPr>
            <w:tcW w:w="992" w:type="dxa"/>
            <w:gridSpan w:val="4"/>
          </w:tcPr>
          <w:p w14:paraId="613D5FE1" w14:textId="6BFFB5DB" w:rsidR="008E7D95" w:rsidRDefault="008E7D95" w:rsidP="005133EF">
            <w:pPr>
              <w:jc w:val="both"/>
            </w:pPr>
            <w:r>
              <w:t>pp</w:t>
            </w:r>
            <w:r w:rsidR="00A23670">
              <w:t>.</w:t>
            </w:r>
          </w:p>
        </w:tc>
        <w:tc>
          <w:tcPr>
            <w:tcW w:w="994" w:type="dxa"/>
            <w:shd w:val="clear" w:color="auto" w:fill="F7CAAC"/>
          </w:tcPr>
          <w:p w14:paraId="0A942A76" w14:textId="77777777" w:rsidR="008E7D95" w:rsidRDefault="008E7D95" w:rsidP="005133EF">
            <w:pPr>
              <w:jc w:val="both"/>
              <w:rPr>
                <w:b/>
              </w:rPr>
            </w:pPr>
            <w:r>
              <w:rPr>
                <w:b/>
              </w:rPr>
              <w:t>rozsah</w:t>
            </w:r>
          </w:p>
        </w:tc>
        <w:tc>
          <w:tcPr>
            <w:tcW w:w="709" w:type="dxa"/>
          </w:tcPr>
          <w:p w14:paraId="712D9DAC" w14:textId="77777777" w:rsidR="008E7D95" w:rsidRDefault="008E7D95" w:rsidP="005133EF">
            <w:pPr>
              <w:jc w:val="both"/>
            </w:pPr>
            <w:proofErr w:type="gramStart"/>
            <w:r>
              <w:t>40h</w:t>
            </w:r>
            <w:proofErr w:type="gramEnd"/>
            <w:r>
              <w:t>/t</w:t>
            </w:r>
          </w:p>
        </w:tc>
        <w:tc>
          <w:tcPr>
            <w:tcW w:w="709" w:type="dxa"/>
            <w:gridSpan w:val="3"/>
            <w:shd w:val="clear" w:color="auto" w:fill="F7CAAC"/>
          </w:tcPr>
          <w:p w14:paraId="7E06C126" w14:textId="77777777" w:rsidR="008E7D95" w:rsidRDefault="008E7D95" w:rsidP="005133EF">
            <w:pPr>
              <w:jc w:val="both"/>
              <w:rPr>
                <w:b/>
              </w:rPr>
            </w:pPr>
            <w:r>
              <w:rPr>
                <w:b/>
              </w:rPr>
              <w:t>do kdy</w:t>
            </w:r>
          </w:p>
        </w:tc>
        <w:tc>
          <w:tcPr>
            <w:tcW w:w="1387" w:type="dxa"/>
            <w:gridSpan w:val="2"/>
          </w:tcPr>
          <w:p w14:paraId="642CBDC6" w14:textId="27345CCC" w:rsidR="008E7D95" w:rsidRDefault="00262AEA" w:rsidP="005133EF">
            <w:pPr>
              <w:jc w:val="both"/>
            </w:pPr>
            <w:r>
              <w:t>0</w:t>
            </w:r>
            <w:r w:rsidR="00850744">
              <w:t>8</w:t>
            </w:r>
            <w:r w:rsidR="005D63BE">
              <w:t>/</w:t>
            </w:r>
            <w:r>
              <w:t>20</w:t>
            </w:r>
            <w:r w:rsidR="005D63BE">
              <w:t>27</w:t>
            </w:r>
          </w:p>
        </w:tc>
      </w:tr>
      <w:tr w:rsidR="008E7D95" w14:paraId="641B03AD" w14:textId="77777777" w:rsidTr="005133EF">
        <w:tc>
          <w:tcPr>
            <w:tcW w:w="5068" w:type="dxa"/>
            <w:gridSpan w:val="4"/>
            <w:shd w:val="clear" w:color="auto" w:fill="F7CAAC"/>
          </w:tcPr>
          <w:p w14:paraId="7B154C76" w14:textId="77777777" w:rsidR="008E7D95" w:rsidRDefault="008E7D95" w:rsidP="005133EF">
            <w:pPr>
              <w:jc w:val="both"/>
              <w:rPr>
                <w:b/>
              </w:rPr>
            </w:pPr>
            <w:r>
              <w:rPr>
                <w:b/>
              </w:rPr>
              <w:t>Typ vztahu na součásti VŠ, která uskutečňuje st. program</w:t>
            </w:r>
          </w:p>
        </w:tc>
        <w:tc>
          <w:tcPr>
            <w:tcW w:w="992" w:type="dxa"/>
            <w:gridSpan w:val="4"/>
          </w:tcPr>
          <w:p w14:paraId="7B2331E4" w14:textId="4BF0863F" w:rsidR="008E7D95" w:rsidRDefault="008E7D95" w:rsidP="005133EF">
            <w:pPr>
              <w:jc w:val="both"/>
            </w:pPr>
            <w:r>
              <w:t>pp</w:t>
            </w:r>
            <w:r w:rsidR="00A23670">
              <w:t>.</w:t>
            </w:r>
          </w:p>
        </w:tc>
        <w:tc>
          <w:tcPr>
            <w:tcW w:w="994" w:type="dxa"/>
            <w:shd w:val="clear" w:color="auto" w:fill="F7CAAC"/>
          </w:tcPr>
          <w:p w14:paraId="103DEEBE" w14:textId="77777777" w:rsidR="008E7D95" w:rsidRDefault="008E7D95" w:rsidP="005133EF">
            <w:pPr>
              <w:jc w:val="both"/>
              <w:rPr>
                <w:b/>
              </w:rPr>
            </w:pPr>
            <w:r>
              <w:rPr>
                <w:b/>
              </w:rPr>
              <w:t>rozsah</w:t>
            </w:r>
          </w:p>
        </w:tc>
        <w:tc>
          <w:tcPr>
            <w:tcW w:w="709" w:type="dxa"/>
          </w:tcPr>
          <w:p w14:paraId="32FCACB1" w14:textId="77777777" w:rsidR="008E7D95" w:rsidRDefault="008E7D95" w:rsidP="005133EF">
            <w:pPr>
              <w:jc w:val="both"/>
            </w:pPr>
            <w:proofErr w:type="gramStart"/>
            <w:r>
              <w:t>40h</w:t>
            </w:r>
            <w:proofErr w:type="gramEnd"/>
            <w:r>
              <w:t>/t</w:t>
            </w:r>
          </w:p>
        </w:tc>
        <w:tc>
          <w:tcPr>
            <w:tcW w:w="709" w:type="dxa"/>
            <w:gridSpan w:val="3"/>
            <w:shd w:val="clear" w:color="auto" w:fill="F7CAAC"/>
          </w:tcPr>
          <w:p w14:paraId="2279C896" w14:textId="77777777" w:rsidR="008E7D95" w:rsidRDefault="008E7D95" w:rsidP="005133EF">
            <w:pPr>
              <w:jc w:val="both"/>
              <w:rPr>
                <w:b/>
              </w:rPr>
            </w:pPr>
            <w:r>
              <w:rPr>
                <w:b/>
              </w:rPr>
              <w:t>do kdy</w:t>
            </w:r>
          </w:p>
        </w:tc>
        <w:tc>
          <w:tcPr>
            <w:tcW w:w="1387" w:type="dxa"/>
            <w:gridSpan w:val="2"/>
          </w:tcPr>
          <w:p w14:paraId="3510E481" w14:textId="77163B3D" w:rsidR="008E7D95" w:rsidRDefault="002B1ABE" w:rsidP="005133EF">
            <w:pPr>
              <w:jc w:val="both"/>
            </w:pPr>
            <w:r>
              <w:t>08/2027</w:t>
            </w:r>
          </w:p>
        </w:tc>
      </w:tr>
      <w:tr w:rsidR="008E7D95" w14:paraId="1F289F32" w14:textId="77777777" w:rsidTr="005133EF">
        <w:tc>
          <w:tcPr>
            <w:tcW w:w="6060" w:type="dxa"/>
            <w:gridSpan w:val="8"/>
            <w:shd w:val="clear" w:color="auto" w:fill="F7CAAC"/>
          </w:tcPr>
          <w:p w14:paraId="7B68E361" w14:textId="77777777" w:rsidR="008E7D95" w:rsidRDefault="008E7D95" w:rsidP="005133EF">
            <w:pPr>
              <w:jc w:val="both"/>
            </w:pPr>
            <w:r>
              <w:rPr>
                <w:b/>
              </w:rPr>
              <w:t>Další současná působení jako akademický pracovník na jiných VŠ</w:t>
            </w:r>
          </w:p>
        </w:tc>
        <w:tc>
          <w:tcPr>
            <w:tcW w:w="1703" w:type="dxa"/>
            <w:gridSpan w:val="2"/>
            <w:shd w:val="clear" w:color="auto" w:fill="F7CAAC"/>
          </w:tcPr>
          <w:p w14:paraId="01E7F0C9" w14:textId="77777777" w:rsidR="008E7D95" w:rsidRDefault="008E7D95"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A0CFBE7" w14:textId="77777777" w:rsidR="008E7D95" w:rsidRDefault="008E7D95" w:rsidP="005133EF">
            <w:pPr>
              <w:jc w:val="both"/>
              <w:rPr>
                <w:b/>
              </w:rPr>
            </w:pPr>
            <w:r>
              <w:rPr>
                <w:b/>
              </w:rPr>
              <w:t>rozsah</w:t>
            </w:r>
          </w:p>
        </w:tc>
      </w:tr>
      <w:tr w:rsidR="008E7D95" w14:paraId="2BEE96EF" w14:textId="77777777" w:rsidTr="005133EF">
        <w:tc>
          <w:tcPr>
            <w:tcW w:w="6060" w:type="dxa"/>
            <w:gridSpan w:val="8"/>
          </w:tcPr>
          <w:p w14:paraId="746FF636" w14:textId="77777777" w:rsidR="008E7D95" w:rsidRDefault="008E7D95" w:rsidP="005133EF">
            <w:pPr>
              <w:jc w:val="both"/>
            </w:pPr>
          </w:p>
        </w:tc>
        <w:tc>
          <w:tcPr>
            <w:tcW w:w="1703" w:type="dxa"/>
            <w:gridSpan w:val="2"/>
          </w:tcPr>
          <w:p w14:paraId="0645668A" w14:textId="77777777" w:rsidR="008E7D95" w:rsidRDefault="008E7D95" w:rsidP="005133EF">
            <w:pPr>
              <w:jc w:val="both"/>
            </w:pPr>
          </w:p>
        </w:tc>
        <w:tc>
          <w:tcPr>
            <w:tcW w:w="2096" w:type="dxa"/>
            <w:gridSpan w:val="5"/>
          </w:tcPr>
          <w:p w14:paraId="2F7B656B" w14:textId="77777777" w:rsidR="008E7D95" w:rsidRDefault="008E7D95" w:rsidP="005133EF">
            <w:pPr>
              <w:jc w:val="both"/>
            </w:pPr>
          </w:p>
        </w:tc>
      </w:tr>
      <w:tr w:rsidR="00A167D9" w14:paraId="271DF53D" w14:textId="77777777" w:rsidTr="005133EF">
        <w:tc>
          <w:tcPr>
            <w:tcW w:w="6060" w:type="dxa"/>
            <w:gridSpan w:val="8"/>
          </w:tcPr>
          <w:p w14:paraId="33ADCE2E" w14:textId="77777777" w:rsidR="00A167D9" w:rsidRDefault="00A167D9" w:rsidP="005133EF">
            <w:pPr>
              <w:jc w:val="both"/>
            </w:pPr>
          </w:p>
        </w:tc>
        <w:tc>
          <w:tcPr>
            <w:tcW w:w="1703" w:type="dxa"/>
            <w:gridSpan w:val="2"/>
          </w:tcPr>
          <w:p w14:paraId="2DCB95AD" w14:textId="77777777" w:rsidR="00A167D9" w:rsidRDefault="00A167D9" w:rsidP="005133EF">
            <w:pPr>
              <w:jc w:val="both"/>
            </w:pPr>
          </w:p>
        </w:tc>
        <w:tc>
          <w:tcPr>
            <w:tcW w:w="2096" w:type="dxa"/>
            <w:gridSpan w:val="5"/>
          </w:tcPr>
          <w:p w14:paraId="7639EBF4" w14:textId="77777777" w:rsidR="00A167D9" w:rsidRDefault="00A167D9" w:rsidP="005133EF">
            <w:pPr>
              <w:jc w:val="both"/>
            </w:pPr>
          </w:p>
        </w:tc>
      </w:tr>
      <w:tr w:rsidR="00A167D9" w14:paraId="56A02051" w14:textId="77777777" w:rsidTr="005133EF">
        <w:tc>
          <w:tcPr>
            <w:tcW w:w="6060" w:type="dxa"/>
            <w:gridSpan w:val="8"/>
          </w:tcPr>
          <w:p w14:paraId="1E09A10C" w14:textId="77777777" w:rsidR="00A167D9" w:rsidRDefault="00A167D9" w:rsidP="005133EF">
            <w:pPr>
              <w:jc w:val="both"/>
            </w:pPr>
          </w:p>
        </w:tc>
        <w:tc>
          <w:tcPr>
            <w:tcW w:w="1703" w:type="dxa"/>
            <w:gridSpan w:val="2"/>
          </w:tcPr>
          <w:p w14:paraId="72741E2D" w14:textId="77777777" w:rsidR="00A167D9" w:rsidRDefault="00A167D9" w:rsidP="005133EF">
            <w:pPr>
              <w:jc w:val="both"/>
            </w:pPr>
          </w:p>
        </w:tc>
        <w:tc>
          <w:tcPr>
            <w:tcW w:w="2096" w:type="dxa"/>
            <w:gridSpan w:val="5"/>
          </w:tcPr>
          <w:p w14:paraId="6BB695DD" w14:textId="77777777" w:rsidR="00A167D9" w:rsidRDefault="00A167D9" w:rsidP="005133EF">
            <w:pPr>
              <w:jc w:val="both"/>
            </w:pPr>
          </w:p>
        </w:tc>
      </w:tr>
      <w:tr w:rsidR="008E7D95" w14:paraId="7A4D4D26" w14:textId="77777777" w:rsidTr="005133EF">
        <w:tc>
          <w:tcPr>
            <w:tcW w:w="6060" w:type="dxa"/>
            <w:gridSpan w:val="8"/>
          </w:tcPr>
          <w:p w14:paraId="7B21193A" w14:textId="77777777" w:rsidR="008E7D95" w:rsidRDefault="008E7D95" w:rsidP="005133EF">
            <w:pPr>
              <w:jc w:val="both"/>
            </w:pPr>
          </w:p>
        </w:tc>
        <w:tc>
          <w:tcPr>
            <w:tcW w:w="1703" w:type="dxa"/>
            <w:gridSpan w:val="2"/>
          </w:tcPr>
          <w:p w14:paraId="3FD1AE12" w14:textId="77777777" w:rsidR="008E7D95" w:rsidRDefault="008E7D95" w:rsidP="005133EF">
            <w:pPr>
              <w:jc w:val="both"/>
            </w:pPr>
          </w:p>
        </w:tc>
        <w:tc>
          <w:tcPr>
            <w:tcW w:w="2096" w:type="dxa"/>
            <w:gridSpan w:val="5"/>
          </w:tcPr>
          <w:p w14:paraId="6A0FC6DF" w14:textId="77777777" w:rsidR="008E7D95" w:rsidRDefault="008E7D95" w:rsidP="005133EF">
            <w:pPr>
              <w:jc w:val="both"/>
            </w:pPr>
          </w:p>
        </w:tc>
      </w:tr>
      <w:tr w:rsidR="008E7D95" w14:paraId="402D9BBC" w14:textId="77777777" w:rsidTr="005133EF">
        <w:tc>
          <w:tcPr>
            <w:tcW w:w="9859" w:type="dxa"/>
            <w:gridSpan w:val="15"/>
            <w:shd w:val="clear" w:color="auto" w:fill="F7CAAC"/>
          </w:tcPr>
          <w:p w14:paraId="0295997A" w14:textId="77777777" w:rsidR="008E7D95" w:rsidRDefault="008E7D95" w:rsidP="005133EF">
            <w:pPr>
              <w:jc w:val="both"/>
            </w:pPr>
            <w:r>
              <w:rPr>
                <w:b/>
              </w:rPr>
              <w:t>Předměty příslušného studijního programu a způsob zapojení do jejich výuky, příp. další zapojení do uskutečňování studijního programu</w:t>
            </w:r>
          </w:p>
        </w:tc>
      </w:tr>
      <w:tr w:rsidR="008E7D95" w:rsidRPr="002827C6" w14:paraId="0075698E" w14:textId="77777777" w:rsidTr="006B7828">
        <w:trPr>
          <w:trHeight w:val="218"/>
        </w:trPr>
        <w:tc>
          <w:tcPr>
            <w:tcW w:w="9859" w:type="dxa"/>
            <w:gridSpan w:val="15"/>
            <w:tcBorders>
              <w:top w:val="nil"/>
            </w:tcBorders>
          </w:tcPr>
          <w:p w14:paraId="7D4CA57B" w14:textId="2A772296" w:rsidR="008E7D95" w:rsidRPr="002827C6" w:rsidRDefault="00BB60A2" w:rsidP="005133EF">
            <w:pPr>
              <w:jc w:val="both"/>
            </w:pPr>
            <w:r w:rsidRPr="00BB60A2">
              <w:t>Komunikační agentura 3, 4</w:t>
            </w:r>
            <w:r w:rsidR="00620835">
              <w:t xml:space="preserve"> </w:t>
            </w:r>
            <w:r w:rsidR="009E0E84">
              <w:t>(garant předmětu, cvičící)</w:t>
            </w:r>
          </w:p>
        </w:tc>
      </w:tr>
      <w:tr w:rsidR="008E7D95" w:rsidRPr="002827C6" w14:paraId="649FC900" w14:textId="77777777" w:rsidTr="005133EF">
        <w:trPr>
          <w:trHeight w:val="340"/>
        </w:trPr>
        <w:tc>
          <w:tcPr>
            <w:tcW w:w="9859" w:type="dxa"/>
            <w:gridSpan w:val="15"/>
            <w:tcBorders>
              <w:top w:val="nil"/>
            </w:tcBorders>
            <w:shd w:val="clear" w:color="auto" w:fill="FBD4B4"/>
          </w:tcPr>
          <w:p w14:paraId="335F2874" w14:textId="77777777" w:rsidR="008E7D95" w:rsidRPr="002827C6" w:rsidRDefault="008E7D95" w:rsidP="005133EF">
            <w:pPr>
              <w:jc w:val="both"/>
              <w:rPr>
                <w:b/>
              </w:rPr>
            </w:pPr>
            <w:r w:rsidRPr="002827C6">
              <w:rPr>
                <w:b/>
              </w:rPr>
              <w:t>Zapojení do výuky v dalších studijních programech na téže vysoké škole (pouze u garantů ZT a PZ předmětů)</w:t>
            </w:r>
          </w:p>
        </w:tc>
      </w:tr>
      <w:tr w:rsidR="008E7D95" w:rsidRPr="002827C6" w14:paraId="471FEFEE" w14:textId="77777777" w:rsidTr="005133EF">
        <w:trPr>
          <w:trHeight w:val="340"/>
        </w:trPr>
        <w:tc>
          <w:tcPr>
            <w:tcW w:w="2802" w:type="dxa"/>
            <w:gridSpan w:val="2"/>
            <w:tcBorders>
              <w:top w:val="nil"/>
            </w:tcBorders>
          </w:tcPr>
          <w:p w14:paraId="60EEE8B1" w14:textId="77777777" w:rsidR="008E7D95" w:rsidRPr="002827C6" w:rsidRDefault="008E7D95" w:rsidP="005133EF">
            <w:pPr>
              <w:rPr>
                <w:b/>
              </w:rPr>
            </w:pPr>
            <w:r w:rsidRPr="002827C6">
              <w:rPr>
                <w:b/>
              </w:rPr>
              <w:t>Název studijního předmětu</w:t>
            </w:r>
          </w:p>
        </w:tc>
        <w:tc>
          <w:tcPr>
            <w:tcW w:w="2409" w:type="dxa"/>
            <w:gridSpan w:val="3"/>
            <w:tcBorders>
              <w:top w:val="nil"/>
            </w:tcBorders>
          </w:tcPr>
          <w:p w14:paraId="4861AECF" w14:textId="77777777" w:rsidR="008E7D95" w:rsidRPr="002827C6" w:rsidRDefault="008E7D95" w:rsidP="005133EF">
            <w:pPr>
              <w:rPr>
                <w:b/>
              </w:rPr>
            </w:pPr>
            <w:r w:rsidRPr="002827C6">
              <w:rPr>
                <w:b/>
              </w:rPr>
              <w:t>Název studijního programu</w:t>
            </w:r>
          </w:p>
        </w:tc>
        <w:tc>
          <w:tcPr>
            <w:tcW w:w="567" w:type="dxa"/>
            <w:gridSpan w:val="2"/>
            <w:tcBorders>
              <w:top w:val="nil"/>
            </w:tcBorders>
          </w:tcPr>
          <w:p w14:paraId="667C133D" w14:textId="77777777" w:rsidR="008E7D95" w:rsidRPr="002827C6" w:rsidRDefault="008E7D95" w:rsidP="005133EF">
            <w:pPr>
              <w:rPr>
                <w:b/>
              </w:rPr>
            </w:pPr>
            <w:r w:rsidRPr="002827C6">
              <w:rPr>
                <w:b/>
              </w:rPr>
              <w:t>Sem.</w:t>
            </w:r>
          </w:p>
        </w:tc>
        <w:tc>
          <w:tcPr>
            <w:tcW w:w="2109" w:type="dxa"/>
            <w:gridSpan w:val="5"/>
            <w:tcBorders>
              <w:top w:val="nil"/>
            </w:tcBorders>
          </w:tcPr>
          <w:p w14:paraId="40FAF569" w14:textId="77777777" w:rsidR="008E7D95" w:rsidRPr="002827C6" w:rsidRDefault="008E7D95" w:rsidP="005133EF">
            <w:pPr>
              <w:rPr>
                <w:b/>
              </w:rPr>
            </w:pPr>
            <w:r w:rsidRPr="002827C6">
              <w:rPr>
                <w:b/>
              </w:rPr>
              <w:t>Role ve výuce daného předmětu</w:t>
            </w:r>
          </w:p>
        </w:tc>
        <w:tc>
          <w:tcPr>
            <w:tcW w:w="1972" w:type="dxa"/>
            <w:gridSpan w:val="3"/>
            <w:tcBorders>
              <w:top w:val="nil"/>
            </w:tcBorders>
          </w:tcPr>
          <w:p w14:paraId="76A58659" w14:textId="77777777" w:rsidR="008E7D95" w:rsidRPr="002827C6" w:rsidRDefault="008E7D95"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A167D9" w:rsidRPr="002827C6" w14:paraId="34A6F646" w14:textId="77777777" w:rsidTr="005133EF">
        <w:trPr>
          <w:trHeight w:val="340"/>
        </w:trPr>
        <w:tc>
          <w:tcPr>
            <w:tcW w:w="2802" w:type="dxa"/>
            <w:gridSpan w:val="2"/>
            <w:tcBorders>
              <w:top w:val="nil"/>
            </w:tcBorders>
          </w:tcPr>
          <w:p w14:paraId="5A5B4A8A" w14:textId="77777777" w:rsidR="00A167D9" w:rsidRPr="002827C6" w:rsidRDefault="00A167D9" w:rsidP="005133EF">
            <w:pPr>
              <w:rPr>
                <w:b/>
              </w:rPr>
            </w:pPr>
          </w:p>
        </w:tc>
        <w:tc>
          <w:tcPr>
            <w:tcW w:w="2409" w:type="dxa"/>
            <w:gridSpan w:val="3"/>
            <w:tcBorders>
              <w:top w:val="nil"/>
            </w:tcBorders>
          </w:tcPr>
          <w:p w14:paraId="7B4788EA" w14:textId="77777777" w:rsidR="00A167D9" w:rsidRPr="002827C6" w:rsidRDefault="00A167D9" w:rsidP="005133EF">
            <w:pPr>
              <w:rPr>
                <w:b/>
              </w:rPr>
            </w:pPr>
          </w:p>
        </w:tc>
        <w:tc>
          <w:tcPr>
            <w:tcW w:w="567" w:type="dxa"/>
            <w:gridSpan w:val="2"/>
            <w:tcBorders>
              <w:top w:val="nil"/>
            </w:tcBorders>
          </w:tcPr>
          <w:p w14:paraId="025C71B9" w14:textId="77777777" w:rsidR="00A167D9" w:rsidRPr="002827C6" w:rsidRDefault="00A167D9" w:rsidP="005133EF">
            <w:pPr>
              <w:rPr>
                <w:b/>
              </w:rPr>
            </w:pPr>
          </w:p>
        </w:tc>
        <w:tc>
          <w:tcPr>
            <w:tcW w:w="2109" w:type="dxa"/>
            <w:gridSpan w:val="5"/>
            <w:tcBorders>
              <w:top w:val="nil"/>
            </w:tcBorders>
          </w:tcPr>
          <w:p w14:paraId="2F836B4C" w14:textId="77777777" w:rsidR="00A167D9" w:rsidRPr="002827C6" w:rsidRDefault="00A167D9" w:rsidP="005133EF">
            <w:pPr>
              <w:rPr>
                <w:b/>
              </w:rPr>
            </w:pPr>
          </w:p>
        </w:tc>
        <w:tc>
          <w:tcPr>
            <w:tcW w:w="1972" w:type="dxa"/>
            <w:gridSpan w:val="3"/>
            <w:tcBorders>
              <w:top w:val="nil"/>
            </w:tcBorders>
          </w:tcPr>
          <w:p w14:paraId="5FB81914" w14:textId="77777777" w:rsidR="00A167D9" w:rsidRDefault="00A167D9" w:rsidP="005133EF">
            <w:pPr>
              <w:rPr>
                <w:b/>
              </w:rPr>
            </w:pPr>
          </w:p>
        </w:tc>
      </w:tr>
      <w:tr w:rsidR="00A167D9" w:rsidRPr="002827C6" w14:paraId="1D9E8DA0" w14:textId="77777777" w:rsidTr="005133EF">
        <w:trPr>
          <w:trHeight w:val="340"/>
        </w:trPr>
        <w:tc>
          <w:tcPr>
            <w:tcW w:w="2802" w:type="dxa"/>
            <w:gridSpan w:val="2"/>
            <w:tcBorders>
              <w:top w:val="nil"/>
            </w:tcBorders>
          </w:tcPr>
          <w:p w14:paraId="7213425D" w14:textId="77777777" w:rsidR="00A167D9" w:rsidRPr="002827C6" w:rsidRDefault="00A167D9" w:rsidP="005133EF">
            <w:pPr>
              <w:rPr>
                <w:b/>
              </w:rPr>
            </w:pPr>
          </w:p>
        </w:tc>
        <w:tc>
          <w:tcPr>
            <w:tcW w:w="2409" w:type="dxa"/>
            <w:gridSpan w:val="3"/>
            <w:tcBorders>
              <w:top w:val="nil"/>
            </w:tcBorders>
          </w:tcPr>
          <w:p w14:paraId="67E5E4BE" w14:textId="77777777" w:rsidR="00A167D9" w:rsidRPr="002827C6" w:rsidRDefault="00A167D9" w:rsidP="005133EF">
            <w:pPr>
              <w:rPr>
                <w:b/>
              </w:rPr>
            </w:pPr>
          </w:p>
        </w:tc>
        <w:tc>
          <w:tcPr>
            <w:tcW w:w="567" w:type="dxa"/>
            <w:gridSpan w:val="2"/>
            <w:tcBorders>
              <w:top w:val="nil"/>
            </w:tcBorders>
          </w:tcPr>
          <w:p w14:paraId="798529B5" w14:textId="77777777" w:rsidR="00A167D9" w:rsidRPr="002827C6" w:rsidRDefault="00A167D9" w:rsidP="005133EF">
            <w:pPr>
              <w:rPr>
                <w:b/>
              </w:rPr>
            </w:pPr>
          </w:p>
        </w:tc>
        <w:tc>
          <w:tcPr>
            <w:tcW w:w="2109" w:type="dxa"/>
            <w:gridSpan w:val="5"/>
            <w:tcBorders>
              <w:top w:val="nil"/>
            </w:tcBorders>
          </w:tcPr>
          <w:p w14:paraId="049DF90C" w14:textId="77777777" w:rsidR="00A167D9" w:rsidRPr="002827C6" w:rsidRDefault="00A167D9" w:rsidP="005133EF">
            <w:pPr>
              <w:rPr>
                <w:b/>
              </w:rPr>
            </w:pPr>
          </w:p>
        </w:tc>
        <w:tc>
          <w:tcPr>
            <w:tcW w:w="1972" w:type="dxa"/>
            <w:gridSpan w:val="3"/>
            <w:tcBorders>
              <w:top w:val="nil"/>
            </w:tcBorders>
          </w:tcPr>
          <w:p w14:paraId="3B67F13D" w14:textId="77777777" w:rsidR="00A167D9" w:rsidRDefault="00A167D9" w:rsidP="005133EF">
            <w:pPr>
              <w:rPr>
                <w:b/>
              </w:rPr>
            </w:pPr>
          </w:p>
        </w:tc>
      </w:tr>
      <w:tr w:rsidR="008E7D95" w:rsidRPr="0016131F" w14:paraId="5FCBC90A" w14:textId="77777777" w:rsidTr="005133EF">
        <w:trPr>
          <w:trHeight w:val="285"/>
        </w:trPr>
        <w:tc>
          <w:tcPr>
            <w:tcW w:w="2802" w:type="dxa"/>
            <w:gridSpan w:val="2"/>
            <w:tcBorders>
              <w:top w:val="nil"/>
            </w:tcBorders>
          </w:tcPr>
          <w:p w14:paraId="2F445102" w14:textId="320766CA" w:rsidR="008E7D95" w:rsidRPr="0016131F" w:rsidRDefault="008E7D95" w:rsidP="005133EF">
            <w:pPr>
              <w:pStyle w:val="Bezmezer"/>
            </w:pPr>
          </w:p>
        </w:tc>
        <w:tc>
          <w:tcPr>
            <w:tcW w:w="2409" w:type="dxa"/>
            <w:gridSpan w:val="3"/>
            <w:tcBorders>
              <w:top w:val="nil"/>
            </w:tcBorders>
          </w:tcPr>
          <w:p w14:paraId="6AE48181" w14:textId="677942E0" w:rsidR="008E7D95" w:rsidRPr="0016131F" w:rsidRDefault="008E7D95" w:rsidP="005133EF"/>
        </w:tc>
        <w:tc>
          <w:tcPr>
            <w:tcW w:w="567" w:type="dxa"/>
            <w:gridSpan w:val="2"/>
            <w:tcBorders>
              <w:top w:val="nil"/>
            </w:tcBorders>
          </w:tcPr>
          <w:p w14:paraId="5B493284" w14:textId="400DAB81" w:rsidR="008E7D95" w:rsidRPr="0016131F" w:rsidRDefault="008E7D95" w:rsidP="005133EF"/>
        </w:tc>
        <w:tc>
          <w:tcPr>
            <w:tcW w:w="2109" w:type="dxa"/>
            <w:gridSpan w:val="5"/>
            <w:tcBorders>
              <w:top w:val="nil"/>
            </w:tcBorders>
          </w:tcPr>
          <w:p w14:paraId="2223C726" w14:textId="0D3B8944" w:rsidR="008E7D95" w:rsidRPr="0016131F" w:rsidRDefault="008E7D95" w:rsidP="005133EF"/>
        </w:tc>
        <w:tc>
          <w:tcPr>
            <w:tcW w:w="1972" w:type="dxa"/>
            <w:gridSpan w:val="3"/>
            <w:tcBorders>
              <w:top w:val="nil"/>
            </w:tcBorders>
          </w:tcPr>
          <w:p w14:paraId="519BC46F" w14:textId="77777777" w:rsidR="008E7D95" w:rsidRPr="0016131F" w:rsidRDefault="008E7D95" w:rsidP="005133EF"/>
        </w:tc>
      </w:tr>
      <w:tr w:rsidR="00C03349" w:rsidRPr="0016131F" w14:paraId="786D2FF8" w14:textId="77777777" w:rsidTr="005133EF">
        <w:trPr>
          <w:trHeight w:val="285"/>
        </w:trPr>
        <w:tc>
          <w:tcPr>
            <w:tcW w:w="2802" w:type="dxa"/>
            <w:gridSpan w:val="2"/>
            <w:tcBorders>
              <w:top w:val="nil"/>
            </w:tcBorders>
          </w:tcPr>
          <w:p w14:paraId="0B62916F" w14:textId="77777777" w:rsidR="00C03349" w:rsidRPr="0016131F" w:rsidRDefault="00C03349" w:rsidP="005133EF">
            <w:pPr>
              <w:pStyle w:val="Bezmezer"/>
            </w:pPr>
          </w:p>
        </w:tc>
        <w:tc>
          <w:tcPr>
            <w:tcW w:w="2409" w:type="dxa"/>
            <w:gridSpan w:val="3"/>
            <w:tcBorders>
              <w:top w:val="nil"/>
            </w:tcBorders>
          </w:tcPr>
          <w:p w14:paraId="5F720BB7" w14:textId="77777777" w:rsidR="00C03349" w:rsidRPr="0016131F" w:rsidRDefault="00C03349" w:rsidP="005133EF"/>
        </w:tc>
        <w:tc>
          <w:tcPr>
            <w:tcW w:w="567" w:type="dxa"/>
            <w:gridSpan w:val="2"/>
            <w:tcBorders>
              <w:top w:val="nil"/>
            </w:tcBorders>
          </w:tcPr>
          <w:p w14:paraId="353854C1" w14:textId="77777777" w:rsidR="00C03349" w:rsidRPr="0016131F" w:rsidRDefault="00C03349" w:rsidP="005133EF"/>
        </w:tc>
        <w:tc>
          <w:tcPr>
            <w:tcW w:w="2109" w:type="dxa"/>
            <w:gridSpan w:val="5"/>
            <w:tcBorders>
              <w:top w:val="nil"/>
            </w:tcBorders>
          </w:tcPr>
          <w:p w14:paraId="4D1851D2" w14:textId="77777777" w:rsidR="00C03349" w:rsidRPr="0016131F" w:rsidRDefault="00C03349" w:rsidP="005133EF"/>
        </w:tc>
        <w:tc>
          <w:tcPr>
            <w:tcW w:w="1972" w:type="dxa"/>
            <w:gridSpan w:val="3"/>
            <w:tcBorders>
              <w:top w:val="nil"/>
            </w:tcBorders>
          </w:tcPr>
          <w:p w14:paraId="3907B9BC" w14:textId="77777777" w:rsidR="00C03349" w:rsidRPr="0016131F" w:rsidRDefault="00C03349" w:rsidP="005133EF"/>
        </w:tc>
      </w:tr>
      <w:tr w:rsidR="008E7D95" w14:paraId="7645C362" w14:textId="77777777" w:rsidTr="005133EF">
        <w:tc>
          <w:tcPr>
            <w:tcW w:w="9859" w:type="dxa"/>
            <w:gridSpan w:val="15"/>
            <w:shd w:val="clear" w:color="auto" w:fill="F7CAAC"/>
          </w:tcPr>
          <w:p w14:paraId="2F2D41E5" w14:textId="77777777" w:rsidR="008E7D95" w:rsidRDefault="008E7D95" w:rsidP="005133EF">
            <w:pPr>
              <w:jc w:val="both"/>
            </w:pPr>
            <w:r>
              <w:rPr>
                <w:b/>
              </w:rPr>
              <w:t xml:space="preserve">Údaje o vzdělání na VŠ </w:t>
            </w:r>
          </w:p>
        </w:tc>
      </w:tr>
      <w:tr w:rsidR="007C59CD" w14:paraId="6836DDEF" w14:textId="77777777" w:rsidTr="005133EF">
        <w:trPr>
          <w:trHeight w:val="254"/>
        </w:trPr>
        <w:tc>
          <w:tcPr>
            <w:tcW w:w="9859" w:type="dxa"/>
            <w:gridSpan w:val="15"/>
          </w:tcPr>
          <w:p w14:paraId="7F45BCB8" w14:textId="6C167E8E" w:rsidR="007C59CD" w:rsidRPr="00432B33" w:rsidRDefault="00427A9A" w:rsidP="007C59CD">
            <w:pPr>
              <w:jc w:val="both"/>
              <w:rPr>
                <w:bCs/>
              </w:rPr>
            </w:pPr>
            <w:r w:rsidRPr="00432B33">
              <w:rPr>
                <w:bCs/>
              </w:rPr>
              <w:t>2023: Masarykova univerzita, Filo</w:t>
            </w:r>
            <w:r w:rsidR="00391969">
              <w:rPr>
                <w:bCs/>
              </w:rPr>
              <w:t>z</w:t>
            </w:r>
            <w:r w:rsidRPr="00432B33">
              <w:rPr>
                <w:bCs/>
              </w:rPr>
              <w:t>ofická fakulta</w:t>
            </w:r>
            <w:r w:rsidR="00C07AD0" w:rsidRPr="00432B33">
              <w:rPr>
                <w:bCs/>
              </w:rPr>
              <w:t xml:space="preserve">, obor </w:t>
            </w:r>
            <w:r w:rsidR="006119A0" w:rsidRPr="00432B33">
              <w:rPr>
                <w:bCs/>
              </w:rPr>
              <w:t xml:space="preserve">Estetika a kulturní studia, </w:t>
            </w:r>
            <w:r w:rsidR="00C07AD0" w:rsidRPr="00432B33">
              <w:rPr>
                <w:bCs/>
              </w:rPr>
              <w:t>Mgr.</w:t>
            </w:r>
          </w:p>
          <w:p w14:paraId="6D657498" w14:textId="0300E7CC" w:rsidR="00C07AD0" w:rsidRPr="00432B33" w:rsidRDefault="00C07AD0" w:rsidP="007C59CD">
            <w:pPr>
              <w:jc w:val="both"/>
              <w:rPr>
                <w:bCs/>
              </w:rPr>
            </w:pPr>
            <w:r w:rsidRPr="00432B33">
              <w:rPr>
                <w:bCs/>
              </w:rPr>
              <w:t>2022: Masarykova univerzita, Filo</w:t>
            </w:r>
            <w:r w:rsidR="00391969">
              <w:rPr>
                <w:bCs/>
              </w:rPr>
              <w:t>z</w:t>
            </w:r>
            <w:r w:rsidRPr="00432B33">
              <w:rPr>
                <w:bCs/>
              </w:rPr>
              <w:t>ofická fakulta,</w:t>
            </w:r>
            <w:r w:rsidR="006119A0" w:rsidRPr="00432B33">
              <w:rPr>
                <w:bCs/>
              </w:rPr>
              <w:t xml:space="preserve"> obor Teorie interaktivních médií a Management v kultuře,</w:t>
            </w:r>
            <w:r w:rsidRPr="00432B33">
              <w:rPr>
                <w:bCs/>
              </w:rPr>
              <w:t xml:space="preserve"> Mgr.</w:t>
            </w:r>
          </w:p>
        </w:tc>
      </w:tr>
      <w:tr w:rsidR="007C59CD" w14:paraId="6CD68C38" w14:textId="77777777" w:rsidTr="005133EF">
        <w:tc>
          <w:tcPr>
            <w:tcW w:w="9859" w:type="dxa"/>
            <w:gridSpan w:val="15"/>
            <w:shd w:val="clear" w:color="auto" w:fill="F7CAAC"/>
          </w:tcPr>
          <w:p w14:paraId="1BECF743" w14:textId="77777777" w:rsidR="007C59CD" w:rsidRDefault="007C59CD" w:rsidP="007C59CD">
            <w:pPr>
              <w:jc w:val="both"/>
              <w:rPr>
                <w:b/>
              </w:rPr>
            </w:pPr>
            <w:r>
              <w:rPr>
                <w:b/>
              </w:rPr>
              <w:t>Údaje o odborném působení od absolvování VŠ</w:t>
            </w:r>
          </w:p>
        </w:tc>
      </w:tr>
      <w:tr w:rsidR="007C59CD" w:rsidRPr="009B6AE3" w14:paraId="6B97D7BA" w14:textId="77777777" w:rsidTr="005133EF">
        <w:trPr>
          <w:trHeight w:val="190"/>
        </w:trPr>
        <w:tc>
          <w:tcPr>
            <w:tcW w:w="9859" w:type="dxa"/>
            <w:gridSpan w:val="15"/>
          </w:tcPr>
          <w:p w14:paraId="58D332B2" w14:textId="0862E0EF" w:rsidR="004F7FF9" w:rsidRDefault="004F7FF9" w:rsidP="007C59CD">
            <w:pPr>
              <w:jc w:val="both"/>
            </w:pPr>
            <w:r>
              <w:t>2024: OSVČ, oblast kulturních projektů</w:t>
            </w:r>
          </w:p>
          <w:p w14:paraId="54073E86" w14:textId="77777777" w:rsidR="000719DA" w:rsidRDefault="000719DA" w:rsidP="000719DA">
            <w:pPr>
              <w:jc w:val="both"/>
            </w:pPr>
            <w:r>
              <w:t xml:space="preserve">2023-2024: </w:t>
            </w:r>
            <w:proofErr w:type="spellStart"/>
            <w:r>
              <w:t>Central</w:t>
            </w:r>
            <w:proofErr w:type="spellEnd"/>
            <w:r>
              <w:t xml:space="preserve"> </w:t>
            </w:r>
            <w:proofErr w:type="spellStart"/>
            <w:r>
              <w:t>Europe</w:t>
            </w:r>
            <w:proofErr w:type="spellEnd"/>
            <w:r>
              <w:t xml:space="preserve"> Music </w:t>
            </w:r>
            <w:proofErr w:type="spellStart"/>
            <w:r>
              <w:t>Agence</w:t>
            </w:r>
            <w:proofErr w:type="spellEnd"/>
            <w:r>
              <w:t xml:space="preserve"> Brno</w:t>
            </w:r>
          </w:p>
          <w:p w14:paraId="7DCE3A19" w14:textId="72BB8B9F" w:rsidR="007C59CD" w:rsidRPr="009B6AE3" w:rsidRDefault="007C59CD" w:rsidP="007C59CD">
            <w:pPr>
              <w:jc w:val="both"/>
              <w:rPr>
                <w:color w:val="FF0000"/>
              </w:rPr>
            </w:pPr>
            <w:proofErr w:type="gramStart"/>
            <w:r w:rsidRPr="00475E7E">
              <w:t>20</w:t>
            </w:r>
            <w:r>
              <w:t>2</w:t>
            </w:r>
            <w:r w:rsidR="004F7FF9">
              <w:t>3</w:t>
            </w:r>
            <w:r>
              <w:t>-</w:t>
            </w:r>
            <w:r w:rsidRPr="00475E7E">
              <w:t>dosud</w:t>
            </w:r>
            <w:proofErr w:type="gramEnd"/>
            <w:r w:rsidRPr="00475E7E">
              <w:t xml:space="preserve">: </w:t>
            </w:r>
            <w:r>
              <w:t>Univerzita Tomáše Bati ve Zlíně, Fakulta multimediálních komunikací</w:t>
            </w:r>
            <w:r w:rsidR="00795D0B">
              <w:t>, Komunikační agentura</w:t>
            </w:r>
          </w:p>
        </w:tc>
      </w:tr>
      <w:tr w:rsidR="007C59CD" w14:paraId="03AC36BD" w14:textId="77777777" w:rsidTr="005133EF">
        <w:trPr>
          <w:trHeight w:val="250"/>
        </w:trPr>
        <w:tc>
          <w:tcPr>
            <w:tcW w:w="9859" w:type="dxa"/>
            <w:gridSpan w:val="15"/>
            <w:shd w:val="clear" w:color="auto" w:fill="F7CAAC"/>
          </w:tcPr>
          <w:p w14:paraId="3B3BE425" w14:textId="77777777" w:rsidR="007C59CD" w:rsidRDefault="007C59CD" w:rsidP="007C59CD">
            <w:pPr>
              <w:jc w:val="both"/>
            </w:pPr>
            <w:r>
              <w:rPr>
                <w:b/>
              </w:rPr>
              <w:t>Zkušenosti s vedením kvalifikačních a rigorózních prací</w:t>
            </w:r>
          </w:p>
        </w:tc>
      </w:tr>
      <w:tr w:rsidR="007C59CD" w14:paraId="5DB59E1F" w14:textId="77777777" w:rsidTr="005133EF">
        <w:trPr>
          <w:trHeight w:val="382"/>
        </w:trPr>
        <w:tc>
          <w:tcPr>
            <w:tcW w:w="9859" w:type="dxa"/>
            <w:gridSpan w:val="15"/>
          </w:tcPr>
          <w:p w14:paraId="00BC953B" w14:textId="77777777" w:rsidR="007C59CD" w:rsidRDefault="007C59CD" w:rsidP="007C59CD">
            <w:pPr>
              <w:jc w:val="both"/>
            </w:pPr>
          </w:p>
        </w:tc>
      </w:tr>
      <w:tr w:rsidR="007C59CD" w14:paraId="79450FF2" w14:textId="77777777" w:rsidTr="005133EF">
        <w:trPr>
          <w:cantSplit/>
        </w:trPr>
        <w:tc>
          <w:tcPr>
            <w:tcW w:w="3347" w:type="dxa"/>
            <w:gridSpan w:val="3"/>
            <w:tcBorders>
              <w:top w:val="single" w:sz="12" w:space="0" w:color="auto"/>
            </w:tcBorders>
            <w:shd w:val="clear" w:color="auto" w:fill="F7CAAC"/>
          </w:tcPr>
          <w:p w14:paraId="1B7FF31E" w14:textId="77777777" w:rsidR="007C59CD" w:rsidRDefault="007C59CD" w:rsidP="007C59CD">
            <w:pPr>
              <w:jc w:val="both"/>
            </w:pPr>
            <w:r>
              <w:rPr>
                <w:b/>
              </w:rPr>
              <w:t xml:space="preserve">Obor habilitačního řízení </w:t>
            </w:r>
          </w:p>
        </w:tc>
        <w:tc>
          <w:tcPr>
            <w:tcW w:w="2245" w:type="dxa"/>
            <w:gridSpan w:val="3"/>
            <w:tcBorders>
              <w:top w:val="single" w:sz="12" w:space="0" w:color="auto"/>
            </w:tcBorders>
            <w:shd w:val="clear" w:color="auto" w:fill="F7CAAC"/>
          </w:tcPr>
          <w:p w14:paraId="169E7B66" w14:textId="77777777" w:rsidR="007C59CD" w:rsidRDefault="007C59CD" w:rsidP="007C59C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8F0C60E" w14:textId="77777777" w:rsidR="007C59CD" w:rsidRDefault="007C59CD" w:rsidP="007C59C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7EAE44C" w14:textId="77777777" w:rsidR="007C59CD" w:rsidRDefault="007C59CD" w:rsidP="007C59CD">
            <w:pPr>
              <w:jc w:val="both"/>
              <w:rPr>
                <w:b/>
              </w:rPr>
            </w:pPr>
            <w:r>
              <w:rPr>
                <w:b/>
              </w:rPr>
              <w:t>Ohlasy publikací</w:t>
            </w:r>
          </w:p>
        </w:tc>
      </w:tr>
      <w:tr w:rsidR="007C59CD" w14:paraId="75101C30" w14:textId="77777777" w:rsidTr="005133EF">
        <w:trPr>
          <w:cantSplit/>
        </w:trPr>
        <w:tc>
          <w:tcPr>
            <w:tcW w:w="3347" w:type="dxa"/>
            <w:gridSpan w:val="3"/>
          </w:tcPr>
          <w:p w14:paraId="6981BD09" w14:textId="77777777" w:rsidR="007C59CD" w:rsidRDefault="007C59CD" w:rsidP="007C59CD">
            <w:pPr>
              <w:jc w:val="both"/>
            </w:pPr>
          </w:p>
        </w:tc>
        <w:tc>
          <w:tcPr>
            <w:tcW w:w="2245" w:type="dxa"/>
            <w:gridSpan w:val="3"/>
          </w:tcPr>
          <w:p w14:paraId="313DE181" w14:textId="77777777" w:rsidR="007C59CD" w:rsidRDefault="007C59CD" w:rsidP="007C59CD">
            <w:pPr>
              <w:jc w:val="both"/>
            </w:pPr>
          </w:p>
        </w:tc>
        <w:tc>
          <w:tcPr>
            <w:tcW w:w="2248" w:type="dxa"/>
            <w:gridSpan w:val="5"/>
            <w:tcBorders>
              <w:right w:val="single" w:sz="12" w:space="0" w:color="auto"/>
            </w:tcBorders>
          </w:tcPr>
          <w:p w14:paraId="2E00E689" w14:textId="77777777" w:rsidR="007C59CD" w:rsidRDefault="007C59CD" w:rsidP="007C59CD">
            <w:pPr>
              <w:jc w:val="both"/>
            </w:pPr>
          </w:p>
        </w:tc>
        <w:tc>
          <w:tcPr>
            <w:tcW w:w="632" w:type="dxa"/>
            <w:gridSpan w:val="2"/>
            <w:tcBorders>
              <w:left w:val="single" w:sz="12" w:space="0" w:color="auto"/>
            </w:tcBorders>
            <w:shd w:val="clear" w:color="auto" w:fill="F7CAAC"/>
          </w:tcPr>
          <w:p w14:paraId="7398D2FC" w14:textId="77777777" w:rsidR="007C59CD" w:rsidRPr="00F20AEF" w:rsidRDefault="007C59CD" w:rsidP="007C59CD">
            <w:pPr>
              <w:jc w:val="both"/>
            </w:pPr>
            <w:proofErr w:type="spellStart"/>
            <w:r w:rsidRPr="00F20AEF">
              <w:rPr>
                <w:b/>
              </w:rPr>
              <w:t>WoS</w:t>
            </w:r>
            <w:proofErr w:type="spellEnd"/>
          </w:p>
        </w:tc>
        <w:tc>
          <w:tcPr>
            <w:tcW w:w="693" w:type="dxa"/>
            <w:shd w:val="clear" w:color="auto" w:fill="F7CAAC"/>
          </w:tcPr>
          <w:p w14:paraId="48E2F6BF" w14:textId="77777777" w:rsidR="007C59CD" w:rsidRPr="00F20AEF" w:rsidRDefault="007C59CD" w:rsidP="007C59CD">
            <w:pPr>
              <w:jc w:val="both"/>
              <w:rPr>
                <w:sz w:val="18"/>
              </w:rPr>
            </w:pPr>
            <w:proofErr w:type="spellStart"/>
            <w:r w:rsidRPr="00F20AEF">
              <w:rPr>
                <w:b/>
                <w:sz w:val="18"/>
              </w:rPr>
              <w:t>Scopus</w:t>
            </w:r>
            <w:proofErr w:type="spellEnd"/>
          </w:p>
        </w:tc>
        <w:tc>
          <w:tcPr>
            <w:tcW w:w="694" w:type="dxa"/>
            <w:shd w:val="clear" w:color="auto" w:fill="F7CAAC"/>
          </w:tcPr>
          <w:p w14:paraId="4620D820" w14:textId="77777777" w:rsidR="007C59CD" w:rsidRDefault="007C59CD" w:rsidP="007C59CD">
            <w:pPr>
              <w:jc w:val="both"/>
            </w:pPr>
            <w:r>
              <w:rPr>
                <w:b/>
                <w:sz w:val="18"/>
              </w:rPr>
              <w:t>ostatní</w:t>
            </w:r>
          </w:p>
        </w:tc>
      </w:tr>
      <w:tr w:rsidR="007C59CD" w14:paraId="04361863" w14:textId="77777777" w:rsidTr="005133EF">
        <w:trPr>
          <w:cantSplit/>
          <w:trHeight w:val="70"/>
        </w:trPr>
        <w:tc>
          <w:tcPr>
            <w:tcW w:w="3347" w:type="dxa"/>
            <w:gridSpan w:val="3"/>
            <w:shd w:val="clear" w:color="auto" w:fill="F7CAAC"/>
          </w:tcPr>
          <w:p w14:paraId="0616521B" w14:textId="77777777" w:rsidR="007C59CD" w:rsidRDefault="007C59CD" w:rsidP="007C59CD">
            <w:pPr>
              <w:jc w:val="both"/>
            </w:pPr>
            <w:r>
              <w:rPr>
                <w:b/>
              </w:rPr>
              <w:t>Obor jmenovacího řízení</w:t>
            </w:r>
          </w:p>
        </w:tc>
        <w:tc>
          <w:tcPr>
            <w:tcW w:w="2245" w:type="dxa"/>
            <w:gridSpan w:val="3"/>
            <w:shd w:val="clear" w:color="auto" w:fill="F7CAAC"/>
          </w:tcPr>
          <w:p w14:paraId="2158823E" w14:textId="77777777" w:rsidR="007C59CD" w:rsidRDefault="007C59CD" w:rsidP="007C59CD">
            <w:pPr>
              <w:jc w:val="both"/>
            </w:pPr>
            <w:r>
              <w:rPr>
                <w:b/>
              </w:rPr>
              <w:t>Rok udělení hodnosti</w:t>
            </w:r>
          </w:p>
        </w:tc>
        <w:tc>
          <w:tcPr>
            <w:tcW w:w="2248" w:type="dxa"/>
            <w:gridSpan w:val="5"/>
            <w:tcBorders>
              <w:right w:val="single" w:sz="12" w:space="0" w:color="auto"/>
            </w:tcBorders>
            <w:shd w:val="clear" w:color="auto" w:fill="F7CAAC"/>
          </w:tcPr>
          <w:p w14:paraId="5B895359" w14:textId="77777777" w:rsidR="007C59CD" w:rsidRDefault="007C59CD" w:rsidP="007C59CD">
            <w:pPr>
              <w:jc w:val="both"/>
            </w:pPr>
            <w:r>
              <w:rPr>
                <w:b/>
              </w:rPr>
              <w:t>Řízení konáno na VŠ</w:t>
            </w:r>
          </w:p>
        </w:tc>
        <w:tc>
          <w:tcPr>
            <w:tcW w:w="632" w:type="dxa"/>
            <w:gridSpan w:val="2"/>
            <w:tcBorders>
              <w:left w:val="single" w:sz="12" w:space="0" w:color="auto"/>
            </w:tcBorders>
          </w:tcPr>
          <w:p w14:paraId="3E4F5A78" w14:textId="77777777" w:rsidR="007C59CD" w:rsidRPr="00F20AEF" w:rsidRDefault="007C59CD" w:rsidP="007C59CD">
            <w:pPr>
              <w:jc w:val="both"/>
              <w:rPr>
                <w:b/>
              </w:rPr>
            </w:pPr>
          </w:p>
        </w:tc>
        <w:tc>
          <w:tcPr>
            <w:tcW w:w="693" w:type="dxa"/>
          </w:tcPr>
          <w:p w14:paraId="054E7EF8" w14:textId="77777777" w:rsidR="007C59CD" w:rsidRPr="00F20AEF" w:rsidRDefault="007C59CD" w:rsidP="007C59CD">
            <w:pPr>
              <w:jc w:val="both"/>
              <w:rPr>
                <w:b/>
              </w:rPr>
            </w:pPr>
          </w:p>
        </w:tc>
        <w:tc>
          <w:tcPr>
            <w:tcW w:w="694" w:type="dxa"/>
          </w:tcPr>
          <w:p w14:paraId="2F69AD9C" w14:textId="77777777" w:rsidR="007C59CD" w:rsidRDefault="007C59CD" w:rsidP="007C59CD">
            <w:pPr>
              <w:jc w:val="both"/>
              <w:rPr>
                <w:b/>
              </w:rPr>
            </w:pPr>
          </w:p>
        </w:tc>
      </w:tr>
      <w:tr w:rsidR="007C59CD" w14:paraId="4C492A27" w14:textId="77777777" w:rsidTr="005133EF">
        <w:trPr>
          <w:trHeight w:val="205"/>
        </w:trPr>
        <w:tc>
          <w:tcPr>
            <w:tcW w:w="3347" w:type="dxa"/>
            <w:gridSpan w:val="3"/>
          </w:tcPr>
          <w:p w14:paraId="2A5231DB" w14:textId="77777777" w:rsidR="007C59CD" w:rsidRDefault="007C59CD" w:rsidP="007C59CD">
            <w:pPr>
              <w:jc w:val="both"/>
            </w:pPr>
          </w:p>
        </w:tc>
        <w:tc>
          <w:tcPr>
            <w:tcW w:w="2245" w:type="dxa"/>
            <w:gridSpan w:val="3"/>
          </w:tcPr>
          <w:p w14:paraId="2E4F78A0" w14:textId="77777777" w:rsidR="007C59CD" w:rsidRDefault="007C59CD" w:rsidP="007C59CD">
            <w:pPr>
              <w:jc w:val="both"/>
            </w:pPr>
          </w:p>
        </w:tc>
        <w:tc>
          <w:tcPr>
            <w:tcW w:w="2248" w:type="dxa"/>
            <w:gridSpan w:val="5"/>
            <w:tcBorders>
              <w:right w:val="single" w:sz="12" w:space="0" w:color="auto"/>
            </w:tcBorders>
          </w:tcPr>
          <w:p w14:paraId="39D35257" w14:textId="77777777" w:rsidR="007C59CD" w:rsidRDefault="007C59CD" w:rsidP="007C59CD">
            <w:pPr>
              <w:jc w:val="both"/>
            </w:pPr>
          </w:p>
        </w:tc>
        <w:tc>
          <w:tcPr>
            <w:tcW w:w="1325" w:type="dxa"/>
            <w:gridSpan w:val="3"/>
            <w:tcBorders>
              <w:left w:val="single" w:sz="12" w:space="0" w:color="auto"/>
            </w:tcBorders>
            <w:shd w:val="clear" w:color="auto" w:fill="FBD4B4"/>
            <w:vAlign w:val="center"/>
          </w:tcPr>
          <w:p w14:paraId="7B0AA0A1" w14:textId="77777777" w:rsidR="007C59CD" w:rsidRPr="00F20AEF" w:rsidRDefault="007C59CD" w:rsidP="007C59C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1C13633" w14:textId="77777777" w:rsidR="007C59CD" w:rsidRDefault="007C59CD" w:rsidP="007C59CD">
            <w:pPr>
              <w:rPr>
                <w:b/>
              </w:rPr>
            </w:pPr>
            <w:r>
              <w:rPr>
                <w:b/>
              </w:rPr>
              <w:t xml:space="preserve">    /</w:t>
            </w:r>
          </w:p>
        </w:tc>
      </w:tr>
      <w:tr w:rsidR="007C59CD" w14:paraId="77EB548F" w14:textId="77777777" w:rsidTr="005133EF">
        <w:tc>
          <w:tcPr>
            <w:tcW w:w="9859" w:type="dxa"/>
            <w:gridSpan w:val="15"/>
            <w:shd w:val="clear" w:color="auto" w:fill="F7CAAC"/>
          </w:tcPr>
          <w:p w14:paraId="2DE2FC07" w14:textId="77777777" w:rsidR="007C59CD" w:rsidRDefault="007C59CD" w:rsidP="007C59CD">
            <w:pPr>
              <w:jc w:val="both"/>
              <w:rPr>
                <w:b/>
              </w:rPr>
            </w:pPr>
            <w:r>
              <w:rPr>
                <w:b/>
              </w:rPr>
              <w:t xml:space="preserve">Přehled o nejvýznamnější publikační a další tvůrčí činnosti nebo další profesní činnosti u odborníků z praxe vztahující se k zabezpečovaným předmětům </w:t>
            </w:r>
          </w:p>
        </w:tc>
      </w:tr>
      <w:tr w:rsidR="007C59CD" w14:paraId="21C349D9" w14:textId="77777777" w:rsidTr="00B64DC6">
        <w:trPr>
          <w:trHeight w:val="1735"/>
        </w:trPr>
        <w:tc>
          <w:tcPr>
            <w:tcW w:w="9859" w:type="dxa"/>
            <w:gridSpan w:val="15"/>
          </w:tcPr>
          <w:p w14:paraId="6C67D136" w14:textId="77777777" w:rsidR="00B64DC6" w:rsidRDefault="00B64DC6" w:rsidP="00B64DC6">
            <w:pPr>
              <w:jc w:val="both"/>
              <w:rPr>
                <w:ins w:id="621" w:author="Hana Ponížilová" w:date="2025-08-07T07:25:00Z"/>
                <w:rFonts w:eastAsia="Calibri"/>
                <w:color w:val="222222"/>
              </w:rPr>
            </w:pPr>
            <w:ins w:id="622" w:author="Hana Ponížilová" w:date="2025-08-07T07:25:00Z">
              <w:r>
                <w:rPr>
                  <w:rFonts w:eastAsia="Calibri"/>
                  <w:color w:val="222222"/>
                </w:rPr>
                <w:t xml:space="preserve">2025: </w:t>
              </w:r>
              <w:proofErr w:type="spellStart"/>
              <w:r>
                <w:rPr>
                  <w:rFonts w:eastAsia="Calibri"/>
                  <w:color w:val="222222"/>
                </w:rPr>
                <w:t>Zlin</w:t>
              </w:r>
              <w:proofErr w:type="spellEnd"/>
              <w:r>
                <w:rPr>
                  <w:rFonts w:eastAsia="Calibri"/>
                  <w:color w:val="222222"/>
                </w:rPr>
                <w:t xml:space="preserve"> Design </w:t>
              </w:r>
              <w:proofErr w:type="spellStart"/>
              <w:r>
                <w:rPr>
                  <w:rFonts w:eastAsia="Calibri"/>
                  <w:color w:val="222222"/>
                </w:rPr>
                <w:t>Week</w:t>
              </w:r>
              <w:proofErr w:type="spellEnd"/>
              <w:r>
                <w:rPr>
                  <w:rFonts w:eastAsia="Calibri"/>
                  <w:color w:val="222222"/>
                </w:rPr>
                <w:t>, týdenní festival designu – produkce</w:t>
              </w:r>
            </w:ins>
          </w:p>
          <w:p w14:paraId="65D1FA07" w14:textId="77777777" w:rsidR="00B64DC6" w:rsidRDefault="00B64DC6" w:rsidP="00B64DC6">
            <w:pPr>
              <w:jc w:val="both"/>
              <w:rPr>
                <w:ins w:id="623" w:author="Hana Ponížilová" w:date="2025-08-07T07:25:00Z"/>
                <w:rFonts w:eastAsia="Calibri"/>
                <w:color w:val="222222"/>
              </w:rPr>
            </w:pPr>
            <w:ins w:id="624" w:author="Hana Ponížilová" w:date="2025-08-07T07:25:00Z">
              <w:r>
                <w:rPr>
                  <w:rFonts w:eastAsia="Calibri"/>
                  <w:color w:val="222222"/>
                </w:rPr>
                <w:t xml:space="preserve">2024: </w:t>
              </w:r>
              <w:proofErr w:type="spellStart"/>
              <w:r>
                <w:rPr>
                  <w:rFonts w:eastAsia="Calibri"/>
                  <w:color w:val="222222"/>
                </w:rPr>
                <w:t>Zlin</w:t>
              </w:r>
              <w:proofErr w:type="spellEnd"/>
              <w:r>
                <w:rPr>
                  <w:rFonts w:eastAsia="Calibri"/>
                  <w:color w:val="222222"/>
                </w:rPr>
                <w:t xml:space="preserve"> Design </w:t>
              </w:r>
              <w:proofErr w:type="spellStart"/>
              <w:r>
                <w:rPr>
                  <w:rFonts w:eastAsia="Calibri"/>
                  <w:color w:val="222222"/>
                </w:rPr>
                <w:t>Week</w:t>
              </w:r>
              <w:proofErr w:type="spellEnd"/>
              <w:r>
                <w:rPr>
                  <w:rFonts w:eastAsia="Calibri"/>
                  <w:color w:val="222222"/>
                </w:rPr>
                <w:t>, týdenní festival designu – produkce</w:t>
              </w:r>
            </w:ins>
          </w:p>
          <w:p w14:paraId="4371D0A9" w14:textId="77777777" w:rsidR="00B64DC6" w:rsidRDefault="00B64DC6" w:rsidP="00B64DC6">
            <w:pPr>
              <w:jc w:val="both"/>
              <w:rPr>
                <w:ins w:id="625" w:author="Hana Ponížilová" w:date="2025-08-07T07:25:00Z"/>
                <w:rFonts w:eastAsia="Calibri"/>
                <w:color w:val="222222"/>
              </w:rPr>
            </w:pPr>
            <w:ins w:id="626" w:author="Hana Ponížilová" w:date="2025-08-07T07:25:00Z">
              <w:r>
                <w:rPr>
                  <w:rFonts w:eastAsia="Calibri"/>
                  <w:color w:val="222222"/>
                </w:rPr>
                <w:t xml:space="preserve">2023: </w:t>
              </w:r>
              <w:proofErr w:type="spellStart"/>
              <w:r>
                <w:rPr>
                  <w:rFonts w:eastAsia="Calibri"/>
                  <w:color w:val="222222"/>
                </w:rPr>
                <w:t>Zlin</w:t>
              </w:r>
              <w:proofErr w:type="spellEnd"/>
              <w:r>
                <w:rPr>
                  <w:rFonts w:eastAsia="Calibri"/>
                  <w:color w:val="222222"/>
                </w:rPr>
                <w:t xml:space="preserve"> Design </w:t>
              </w:r>
              <w:proofErr w:type="spellStart"/>
              <w:r>
                <w:rPr>
                  <w:rFonts w:eastAsia="Calibri"/>
                  <w:color w:val="222222"/>
                </w:rPr>
                <w:t>Week</w:t>
              </w:r>
              <w:proofErr w:type="spellEnd"/>
              <w:r>
                <w:rPr>
                  <w:rFonts w:eastAsia="Calibri"/>
                  <w:color w:val="222222"/>
                </w:rPr>
                <w:t>, týdenní festival designu – produkce</w:t>
              </w:r>
            </w:ins>
          </w:p>
          <w:p w14:paraId="005EAF60" w14:textId="77777777" w:rsidR="00B64DC6" w:rsidRDefault="00B64DC6" w:rsidP="00B64DC6">
            <w:pPr>
              <w:jc w:val="both"/>
              <w:rPr>
                <w:ins w:id="627" w:author="Hana Ponížilová" w:date="2025-08-07T07:25:00Z"/>
                <w:rFonts w:eastAsia="Calibri"/>
                <w:color w:val="222222"/>
              </w:rPr>
            </w:pPr>
            <w:ins w:id="628" w:author="Hana Ponížilová" w:date="2025-08-07T07:25:00Z">
              <w:r>
                <w:rPr>
                  <w:rFonts w:eastAsia="Calibri"/>
                  <w:color w:val="222222"/>
                </w:rPr>
                <w:t xml:space="preserve">2025: </w:t>
              </w:r>
              <w:proofErr w:type="spellStart"/>
              <w:r w:rsidRPr="005D1DF0">
                <w:rPr>
                  <w:rFonts w:eastAsia="Calibri"/>
                  <w:color w:val="222222"/>
                </w:rPr>
                <w:t>Fashion</w:t>
              </w:r>
              <w:proofErr w:type="spellEnd"/>
              <w:r w:rsidRPr="005D1DF0">
                <w:rPr>
                  <w:rFonts w:eastAsia="Calibri"/>
                  <w:color w:val="222222"/>
                </w:rPr>
                <w:t xml:space="preserve"> Event Dotek 2025</w:t>
              </w:r>
              <w:r>
                <w:rPr>
                  <w:rFonts w:eastAsia="Calibri"/>
                  <w:color w:val="222222"/>
                </w:rPr>
                <w:t>– produkce</w:t>
              </w:r>
            </w:ins>
          </w:p>
          <w:p w14:paraId="72FA1275" w14:textId="77777777" w:rsidR="00B64DC6" w:rsidRDefault="00B64DC6" w:rsidP="00B64DC6">
            <w:pPr>
              <w:jc w:val="both"/>
              <w:rPr>
                <w:ins w:id="629" w:author="Hana Ponížilová" w:date="2025-08-07T07:25:00Z"/>
                <w:rFonts w:eastAsia="Calibri"/>
                <w:color w:val="222222"/>
              </w:rPr>
            </w:pPr>
            <w:ins w:id="630" w:author="Hana Ponížilová" w:date="2025-08-07T07:25:00Z">
              <w:r>
                <w:rPr>
                  <w:rFonts w:eastAsia="Calibri"/>
                  <w:color w:val="222222"/>
                </w:rPr>
                <w:t xml:space="preserve">2024: </w:t>
              </w:r>
              <w:proofErr w:type="spellStart"/>
              <w:r w:rsidRPr="005D1DF0">
                <w:rPr>
                  <w:rFonts w:eastAsia="Calibri"/>
                  <w:color w:val="222222"/>
                </w:rPr>
                <w:t>Fashion</w:t>
              </w:r>
              <w:proofErr w:type="spellEnd"/>
              <w:r w:rsidRPr="005D1DF0">
                <w:rPr>
                  <w:rFonts w:eastAsia="Calibri"/>
                  <w:color w:val="222222"/>
                </w:rPr>
                <w:t xml:space="preserve"> Event Dotek 202</w:t>
              </w:r>
              <w:r>
                <w:rPr>
                  <w:rFonts w:eastAsia="Calibri"/>
                  <w:color w:val="222222"/>
                </w:rPr>
                <w:t>4– produkce</w:t>
              </w:r>
              <w:r w:rsidRPr="009545EE">
                <w:rPr>
                  <w:rFonts w:eastAsia="Calibri"/>
                  <w:color w:val="222222"/>
                </w:rPr>
                <w:t xml:space="preserve"> </w:t>
              </w:r>
            </w:ins>
          </w:p>
          <w:p w14:paraId="5D4456D0" w14:textId="5F3107F7" w:rsidR="001A363F" w:rsidRPr="003006AA" w:rsidRDefault="009545EE" w:rsidP="005D1DF0">
            <w:pPr>
              <w:jc w:val="both"/>
              <w:rPr>
                <w:rFonts w:eastAsia="Calibri"/>
                <w:color w:val="222222"/>
              </w:rPr>
            </w:pPr>
            <w:r w:rsidRPr="009545EE">
              <w:rPr>
                <w:rFonts w:eastAsia="Calibri"/>
                <w:color w:val="222222"/>
              </w:rPr>
              <w:t xml:space="preserve">STANĚK, Ondřej. Chaos, emergence a sebeorganizace v konceptu tekuté architektury Marcose </w:t>
            </w:r>
            <w:proofErr w:type="spellStart"/>
            <w:r w:rsidRPr="009545EE">
              <w:rPr>
                <w:rFonts w:eastAsia="Calibri"/>
                <w:color w:val="222222"/>
              </w:rPr>
              <w:t>Novaka</w:t>
            </w:r>
            <w:proofErr w:type="spellEnd"/>
            <w:r w:rsidRPr="009545EE">
              <w:rPr>
                <w:rFonts w:eastAsia="Calibri"/>
                <w:color w:val="222222"/>
              </w:rPr>
              <w:t xml:space="preserve"> jako estetická zkušenost digitální architektury. JOINME: </w:t>
            </w:r>
            <w:proofErr w:type="spellStart"/>
            <w:r w:rsidRPr="009545EE">
              <w:rPr>
                <w:rFonts w:eastAsia="Calibri"/>
                <w:color w:val="222222"/>
              </w:rPr>
              <w:t>Journal</w:t>
            </w:r>
            <w:proofErr w:type="spellEnd"/>
            <w:r w:rsidRPr="009545EE">
              <w:rPr>
                <w:rFonts w:eastAsia="Calibri"/>
                <w:color w:val="222222"/>
              </w:rPr>
              <w:t xml:space="preserve"> </w:t>
            </w:r>
            <w:proofErr w:type="spellStart"/>
            <w:r w:rsidRPr="009545EE">
              <w:rPr>
                <w:rFonts w:eastAsia="Calibri"/>
                <w:color w:val="222222"/>
              </w:rPr>
              <w:t>of</w:t>
            </w:r>
            <w:proofErr w:type="spellEnd"/>
            <w:r w:rsidRPr="009545EE">
              <w:rPr>
                <w:rFonts w:eastAsia="Calibri"/>
                <w:color w:val="222222"/>
              </w:rPr>
              <w:t xml:space="preserve"> </w:t>
            </w:r>
            <w:proofErr w:type="spellStart"/>
            <w:r w:rsidRPr="009545EE">
              <w:rPr>
                <w:rFonts w:eastAsia="Calibri"/>
                <w:color w:val="222222"/>
              </w:rPr>
              <w:t>Interactive</w:t>
            </w:r>
            <w:proofErr w:type="spellEnd"/>
            <w:r w:rsidRPr="009545EE">
              <w:rPr>
                <w:rFonts w:eastAsia="Calibri"/>
                <w:color w:val="222222"/>
              </w:rPr>
              <w:t xml:space="preserve"> Media. Brno: Teorie interaktivních médií, Filozofická fakulta Masarykovy univerzity, 2021, roč. 5, č. 1. ISSN 2570-8066.</w:t>
            </w:r>
          </w:p>
        </w:tc>
      </w:tr>
      <w:tr w:rsidR="007C59CD" w14:paraId="59681657" w14:textId="77777777" w:rsidTr="005133EF">
        <w:trPr>
          <w:trHeight w:val="218"/>
        </w:trPr>
        <w:tc>
          <w:tcPr>
            <w:tcW w:w="9859" w:type="dxa"/>
            <w:gridSpan w:val="15"/>
            <w:shd w:val="clear" w:color="auto" w:fill="F7CAAC"/>
          </w:tcPr>
          <w:p w14:paraId="5BF4CCF7" w14:textId="77777777" w:rsidR="007C59CD" w:rsidRDefault="007C59CD" w:rsidP="007C59CD">
            <w:pPr>
              <w:rPr>
                <w:b/>
              </w:rPr>
            </w:pPr>
            <w:r>
              <w:rPr>
                <w:b/>
              </w:rPr>
              <w:t>Působení v zahraničí</w:t>
            </w:r>
          </w:p>
        </w:tc>
      </w:tr>
      <w:tr w:rsidR="007C59CD" w14:paraId="4A85953E" w14:textId="77777777" w:rsidTr="005133EF">
        <w:trPr>
          <w:trHeight w:val="600"/>
        </w:trPr>
        <w:tc>
          <w:tcPr>
            <w:tcW w:w="9859" w:type="dxa"/>
            <w:gridSpan w:val="15"/>
          </w:tcPr>
          <w:p w14:paraId="1023DA97" w14:textId="7D0CBE43" w:rsidR="007C59CD" w:rsidRDefault="007C59CD" w:rsidP="007C59CD">
            <w:pPr>
              <w:rPr>
                <w:b/>
              </w:rPr>
            </w:pPr>
          </w:p>
        </w:tc>
      </w:tr>
      <w:tr w:rsidR="007C59CD" w14:paraId="1755DC5E" w14:textId="77777777" w:rsidTr="005133EF">
        <w:trPr>
          <w:cantSplit/>
          <w:trHeight w:val="470"/>
        </w:trPr>
        <w:tc>
          <w:tcPr>
            <w:tcW w:w="2518" w:type="dxa"/>
            <w:shd w:val="clear" w:color="auto" w:fill="F7CAAC"/>
          </w:tcPr>
          <w:p w14:paraId="01BB42D2" w14:textId="77777777" w:rsidR="007C59CD" w:rsidRDefault="007C59CD" w:rsidP="007C59CD">
            <w:pPr>
              <w:jc w:val="both"/>
              <w:rPr>
                <w:b/>
              </w:rPr>
            </w:pPr>
            <w:r>
              <w:rPr>
                <w:b/>
              </w:rPr>
              <w:t xml:space="preserve">Podpis </w:t>
            </w:r>
          </w:p>
        </w:tc>
        <w:tc>
          <w:tcPr>
            <w:tcW w:w="4536" w:type="dxa"/>
            <w:gridSpan w:val="8"/>
          </w:tcPr>
          <w:p w14:paraId="07FF16DC" w14:textId="74C9B7C3" w:rsidR="007C59CD" w:rsidRDefault="007C59CD" w:rsidP="007C59CD">
            <w:pPr>
              <w:jc w:val="both"/>
            </w:pPr>
            <w:r>
              <w:t>Ondřej Staněk v. r.</w:t>
            </w:r>
          </w:p>
        </w:tc>
        <w:tc>
          <w:tcPr>
            <w:tcW w:w="786" w:type="dxa"/>
            <w:gridSpan w:val="2"/>
            <w:shd w:val="clear" w:color="auto" w:fill="F7CAAC"/>
          </w:tcPr>
          <w:p w14:paraId="601C9B9D" w14:textId="77777777" w:rsidR="007C59CD" w:rsidRDefault="007C59CD" w:rsidP="007C59CD">
            <w:pPr>
              <w:jc w:val="both"/>
            </w:pPr>
            <w:r>
              <w:rPr>
                <w:b/>
              </w:rPr>
              <w:t>datum</w:t>
            </w:r>
          </w:p>
        </w:tc>
        <w:tc>
          <w:tcPr>
            <w:tcW w:w="2019" w:type="dxa"/>
            <w:gridSpan w:val="4"/>
          </w:tcPr>
          <w:p w14:paraId="448AAE84" w14:textId="7D71339C" w:rsidR="007C59CD" w:rsidRDefault="007C59CD" w:rsidP="007C59CD">
            <w:pPr>
              <w:jc w:val="both"/>
            </w:pPr>
            <w:r>
              <w:t>4.11.2024</w:t>
            </w:r>
          </w:p>
        </w:tc>
      </w:tr>
    </w:tbl>
    <w:p w14:paraId="53F85D08" w14:textId="77777777" w:rsidR="002A62B5" w:rsidRDefault="002A62B5">
      <w:pPr>
        <w:rPr>
          <w:ins w:id="631" w:author="Hana Ponížilová" w:date="2025-08-06T09:55:00Z"/>
        </w:rPr>
      </w:pPr>
      <w:ins w:id="632" w:author="Hana Ponížilová" w:date="2025-08-06T09:5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910A5" w14:paraId="45B4D669" w14:textId="77777777" w:rsidTr="005133EF">
        <w:tc>
          <w:tcPr>
            <w:tcW w:w="9859" w:type="dxa"/>
            <w:gridSpan w:val="15"/>
            <w:tcBorders>
              <w:bottom w:val="double" w:sz="4" w:space="0" w:color="auto"/>
            </w:tcBorders>
            <w:shd w:val="clear" w:color="auto" w:fill="BDD6EE"/>
          </w:tcPr>
          <w:p w14:paraId="52CE0C25" w14:textId="014F22D8" w:rsidR="00B910A5" w:rsidRDefault="00B910A5" w:rsidP="005133EF">
            <w:pPr>
              <w:jc w:val="both"/>
              <w:rPr>
                <w:b/>
                <w:sz w:val="28"/>
              </w:rPr>
            </w:pPr>
            <w:r>
              <w:rPr>
                <w:b/>
                <w:sz w:val="28"/>
              </w:rPr>
              <w:lastRenderedPageBreak/>
              <w:t>C-I – Personální zabezpečení</w:t>
            </w:r>
          </w:p>
        </w:tc>
      </w:tr>
      <w:tr w:rsidR="00B910A5" w14:paraId="3A1D9B30" w14:textId="77777777" w:rsidTr="005133EF">
        <w:tc>
          <w:tcPr>
            <w:tcW w:w="2518" w:type="dxa"/>
            <w:tcBorders>
              <w:top w:val="double" w:sz="4" w:space="0" w:color="auto"/>
            </w:tcBorders>
            <w:shd w:val="clear" w:color="auto" w:fill="F7CAAC"/>
          </w:tcPr>
          <w:p w14:paraId="4592545C" w14:textId="77777777" w:rsidR="00B910A5" w:rsidRDefault="00B910A5" w:rsidP="005133EF">
            <w:pPr>
              <w:jc w:val="both"/>
              <w:rPr>
                <w:b/>
              </w:rPr>
            </w:pPr>
            <w:r>
              <w:rPr>
                <w:b/>
              </w:rPr>
              <w:t>Vysoká škola</w:t>
            </w:r>
          </w:p>
        </w:tc>
        <w:tc>
          <w:tcPr>
            <w:tcW w:w="7341" w:type="dxa"/>
            <w:gridSpan w:val="14"/>
          </w:tcPr>
          <w:p w14:paraId="19BB1B93" w14:textId="77777777" w:rsidR="00B910A5" w:rsidRDefault="00B910A5" w:rsidP="005133EF">
            <w:pPr>
              <w:jc w:val="both"/>
            </w:pPr>
            <w:r>
              <w:t>Univerzita Tomáše Bati ve Zlíně</w:t>
            </w:r>
          </w:p>
        </w:tc>
      </w:tr>
      <w:tr w:rsidR="00B910A5" w14:paraId="36C813D6" w14:textId="77777777" w:rsidTr="005133EF">
        <w:tc>
          <w:tcPr>
            <w:tcW w:w="2518" w:type="dxa"/>
            <w:shd w:val="clear" w:color="auto" w:fill="F7CAAC"/>
          </w:tcPr>
          <w:p w14:paraId="1CD7508A" w14:textId="77777777" w:rsidR="00B910A5" w:rsidRDefault="00B910A5" w:rsidP="005133EF">
            <w:pPr>
              <w:jc w:val="both"/>
              <w:rPr>
                <w:b/>
              </w:rPr>
            </w:pPr>
            <w:r>
              <w:rPr>
                <w:b/>
              </w:rPr>
              <w:t>Součást vysoké školy</w:t>
            </w:r>
          </w:p>
        </w:tc>
        <w:tc>
          <w:tcPr>
            <w:tcW w:w="7341" w:type="dxa"/>
            <w:gridSpan w:val="14"/>
          </w:tcPr>
          <w:p w14:paraId="0B397848" w14:textId="77777777" w:rsidR="00B910A5" w:rsidRDefault="00B910A5" w:rsidP="005133EF">
            <w:pPr>
              <w:jc w:val="both"/>
            </w:pPr>
            <w:r>
              <w:t>Fakulta multimediálních komunikací</w:t>
            </w:r>
          </w:p>
        </w:tc>
      </w:tr>
      <w:tr w:rsidR="00B910A5" w14:paraId="565AB2E6" w14:textId="77777777" w:rsidTr="005133EF">
        <w:tc>
          <w:tcPr>
            <w:tcW w:w="2518" w:type="dxa"/>
            <w:shd w:val="clear" w:color="auto" w:fill="F7CAAC"/>
          </w:tcPr>
          <w:p w14:paraId="34ADBCA1" w14:textId="77777777" w:rsidR="00B910A5" w:rsidRDefault="00B910A5" w:rsidP="005133EF">
            <w:pPr>
              <w:jc w:val="both"/>
              <w:rPr>
                <w:b/>
              </w:rPr>
            </w:pPr>
            <w:r>
              <w:rPr>
                <w:b/>
              </w:rPr>
              <w:t>Název studijního programu</w:t>
            </w:r>
          </w:p>
        </w:tc>
        <w:tc>
          <w:tcPr>
            <w:tcW w:w="7341" w:type="dxa"/>
            <w:gridSpan w:val="14"/>
          </w:tcPr>
          <w:p w14:paraId="082A35B2" w14:textId="27A965BC" w:rsidR="00B910A5" w:rsidRDefault="00E748C3" w:rsidP="005133EF">
            <w:pPr>
              <w:jc w:val="both"/>
            </w:pPr>
            <w:proofErr w:type="spellStart"/>
            <w:r w:rsidRPr="00E748C3">
              <w:t>Footwear</w:t>
            </w:r>
            <w:proofErr w:type="spellEnd"/>
            <w:r w:rsidRPr="00E748C3">
              <w:t xml:space="preserve"> Design</w:t>
            </w:r>
          </w:p>
        </w:tc>
      </w:tr>
      <w:tr w:rsidR="00B910A5" w14:paraId="6B4A57F0" w14:textId="77777777" w:rsidTr="005133EF">
        <w:tc>
          <w:tcPr>
            <w:tcW w:w="2518" w:type="dxa"/>
            <w:shd w:val="clear" w:color="auto" w:fill="F7CAAC"/>
          </w:tcPr>
          <w:p w14:paraId="708DF519" w14:textId="77777777" w:rsidR="00B910A5" w:rsidRDefault="00B910A5" w:rsidP="005133EF">
            <w:pPr>
              <w:jc w:val="both"/>
              <w:rPr>
                <w:b/>
              </w:rPr>
            </w:pPr>
            <w:r>
              <w:rPr>
                <w:b/>
              </w:rPr>
              <w:t>Jméno a příjmení</w:t>
            </w:r>
          </w:p>
        </w:tc>
        <w:tc>
          <w:tcPr>
            <w:tcW w:w="4536" w:type="dxa"/>
            <w:gridSpan w:val="8"/>
          </w:tcPr>
          <w:p w14:paraId="1100AE3B" w14:textId="77777777" w:rsidR="00B910A5" w:rsidRDefault="00B910A5" w:rsidP="005133EF">
            <w:pPr>
              <w:jc w:val="both"/>
            </w:pPr>
            <w:r>
              <w:t xml:space="preserve">Silvie </w:t>
            </w:r>
            <w:proofErr w:type="spellStart"/>
            <w:r>
              <w:t>Stanická</w:t>
            </w:r>
            <w:proofErr w:type="spellEnd"/>
          </w:p>
        </w:tc>
        <w:tc>
          <w:tcPr>
            <w:tcW w:w="709" w:type="dxa"/>
            <w:shd w:val="clear" w:color="auto" w:fill="F7CAAC"/>
          </w:tcPr>
          <w:p w14:paraId="6228C182" w14:textId="77777777" w:rsidR="00B910A5" w:rsidRDefault="00B910A5" w:rsidP="005133EF">
            <w:pPr>
              <w:jc w:val="both"/>
              <w:rPr>
                <w:b/>
              </w:rPr>
            </w:pPr>
            <w:r>
              <w:rPr>
                <w:b/>
              </w:rPr>
              <w:t>Tituly</w:t>
            </w:r>
          </w:p>
        </w:tc>
        <w:tc>
          <w:tcPr>
            <w:tcW w:w="2096" w:type="dxa"/>
            <w:gridSpan w:val="5"/>
          </w:tcPr>
          <w:p w14:paraId="50947B48" w14:textId="77777777" w:rsidR="00B910A5" w:rsidRDefault="00B910A5" w:rsidP="005133EF">
            <w:pPr>
              <w:jc w:val="both"/>
            </w:pPr>
            <w:r>
              <w:t>Mgr., Ph.D.</w:t>
            </w:r>
          </w:p>
        </w:tc>
      </w:tr>
      <w:tr w:rsidR="00B910A5" w14:paraId="088FFA91" w14:textId="77777777" w:rsidTr="005133EF">
        <w:tc>
          <w:tcPr>
            <w:tcW w:w="2518" w:type="dxa"/>
            <w:shd w:val="clear" w:color="auto" w:fill="F7CAAC"/>
          </w:tcPr>
          <w:p w14:paraId="1E1C89C7" w14:textId="77777777" w:rsidR="00B910A5" w:rsidRDefault="00B910A5" w:rsidP="005133EF">
            <w:pPr>
              <w:jc w:val="both"/>
              <w:rPr>
                <w:b/>
              </w:rPr>
            </w:pPr>
            <w:r>
              <w:rPr>
                <w:b/>
              </w:rPr>
              <w:t>Rok narození</w:t>
            </w:r>
          </w:p>
        </w:tc>
        <w:tc>
          <w:tcPr>
            <w:tcW w:w="829" w:type="dxa"/>
            <w:gridSpan w:val="2"/>
          </w:tcPr>
          <w:p w14:paraId="47DE46DF" w14:textId="77777777" w:rsidR="00B910A5" w:rsidRDefault="00B910A5" w:rsidP="005133EF">
            <w:pPr>
              <w:jc w:val="both"/>
            </w:pPr>
            <w:r>
              <w:t>1978</w:t>
            </w:r>
          </w:p>
        </w:tc>
        <w:tc>
          <w:tcPr>
            <w:tcW w:w="1721" w:type="dxa"/>
            <w:shd w:val="clear" w:color="auto" w:fill="F7CAAC"/>
          </w:tcPr>
          <w:p w14:paraId="3551BFF7" w14:textId="77777777" w:rsidR="00B910A5" w:rsidRDefault="00B910A5" w:rsidP="005133EF">
            <w:pPr>
              <w:jc w:val="both"/>
              <w:rPr>
                <w:b/>
              </w:rPr>
            </w:pPr>
            <w:r>
              <w:rPr>
                <w:b/>
              </w:rPr>
              <w:t>typ vztahu k VŠ</w:t>
            </w:r>
          </w:p>
        </w:tc>
        <w:tc>
          <w:tcPr>
            <w:tcW w:w="992" w:type="dxa"/>
            <w:gridSpan w:val="4"/>
          </w:tcPr>
          <w:p w14:paraId="1C3E303D" w14:textId="2D1C0D91" w:rsidR="00B910A5" w:rsidRDefault="00B910A5" w:rsidP="005133EF">
            <w:pPr>
              <w:jc w:val="both"/>
            </w:pPr>
            <w:r>
              <w:t>pp</w:t>
            </w:r>
            <w:r w:rsidR="00A23670">
              <w:t>.</w:t>
            </w:r>
          </w:p>
        </w:tc>
        <w:tc>
          <w:tcPr>
            <w:tcW w:w="994" w:type="dxa"/>
            <w:shd w:val="clear" w:color="auto" w:fill="F7CAAC"/>
          </w:tcPr>
          <w:p w14:paraId="18CD4EE8" w14:textId="77777777" w:rsidR="00B910A5" w:rsidRDefault="00B910A5" w:rsidP="005133EF">
            <w:pPr>
              <w:jc w:val="both"/>
              <w:rPr>
                <w:b/>
              </w:rPr>
            </w:pPr>
            <w:r>
              <w:rPr>
                <w:b/>
              </w:rPr>
              <w:t>rozsah</w:t>
            </w:r>
          </w:p>
        </w:tc>
        <w:tc>
          <w:tcPr>
            <w:tcW w:w="709" w:type="dxa"/>
          </w:tcPr>
          <w:p w14:paraId="1758DD58" w14:textId="77777777" w:rsidR="00B910A5" w:rsidRDefault="00B910A5" w:rsidP="005133EF">
            <w:pPr>
              <w:jc w:val="both"/>
            </w:pPr>
            <w:proofErr w:type="gramStart"/>
            <w:r>
              <w:t>40h</w:t>
            </w:r>
            <w:proofErr w:type="gramEnd"/>
            <w:r>
              <w:t>/t</w:t>
            </w:r>
          </w:p>
        </w:tc>
        <w:tc>
          <w:tcPr>
            <w:tcW w:w="709" w:type="dxa"/>
            <w:gridSpan w:val="3"/>
            <w:shd w:val="clear" w:color="auto" w:fill="F7CAAC"/>
          </w:tcPr>
          <w:p w14:paraId="47304240" w14:textId="77777777" w:rsidR="00B910A5" w:rsidRDefault="00B910A5" w:rsidP="005133EF">
            <w:pPr>
              <w:jc w:val="both"/>
              <w:rPr>
                <w:b/>
              </w:rPr>
            </w:pPr>
            <w:r>
              <w:rPr>
                <w:b/>
              </w:rPr>
              <w:t>do kdy</w:t>
            </w:r>
          </w:p>
        </w:tc>
        <w:tc>
          <w:tcPr>
            <w:tcW w:w="1387" w:type="dxa"/>
            <w:gridSpan w:val="2"/>
          </w:tcPr>
          <w:p w14:paraId="216A5D74" w14:textId="77777777" w:rsidR="00B910A5" w:rsidRDefault="00B910A5" w:rsidP="005133EF">
            <w:pPr>
              <w:jc w:val="both"/>
            </w:pPr>
            <w:r>
              <w:t>N</w:t>
            </w:r>
          </w:p>
        </w:tc>
      </w:tr>
      <w:tr w:rsidR="00B910A5" w14:paraId="6E4726AF" w14:textId="77777777" w:rsidTr="005133EF">
        <w:tc>
          <w:tcPr>
            <w:tcW w:w="5068" w:type="dxa"/>
            <w:gridSpan w:val="4"/>
            <w:shd w:val="clear" w:color="auto" w:fill="F7CAAC"/>
          </w:tcPr>
          <w:p w14:paraId="168C54D6" w14:textId="77777777" w:rsidR="00B910A5" w:rsidRDefault="00B910A5" w:rsidP="005133EF">
            <w:pPr>
              <w:jc w:val="both"/>
              <w:rPr>
                <w:b/>
              </w:rPr>
            </w:pPr>
            <w:r>
              <w:rPr>
                <w:b/>
              </w:rPr>
              <w:t>Typ vztahu na součásti VŠ, která uskutečňuje st. program</w:t>
            </w:r>
          </w:p>
        </w:tc>
        <w:tc>
          <w:tcPr>
            <w:tcW w:w="992" w:type="dxa"/>
            <w:gridSpan w:val="4"/>
          </w:tcPr>
          <w:p w14:paraId="209F4626" w14:textId="28414BA5" w:rsidR="00B910A5" w:rsidRDefault="00B910A5" w:rsidP="005133EF">
            <w:pPr>
              <w:jc w:val="both"/>
            </w:pPr>
            <w:r>
              <w:t>pp</w:t>
            </w:r>
            <w:r w:rsidR="00A23670">
              <w:t>.</w:t>
            </w:r>
          </w:p>
        </w:tc>
        <w:tc>
          <w:tcPr>
            <w:tcW w:w="994" w:type="dxa"/>
            <w:shd w:val="clear" w:color="auto" w:fill="F7CAAC"/>
          </w:tcPr>
          <w:p w14:paraId="1952E052" w14:textId="77777777" w:rsidR="00B910A5" w:rsidRDefault="00B910A5" w:rsidP="005133EF">
            <w:pPr>
              <w:jc w:val="both"/>
              <w:rPr>
                <w:b/>
              </w:rPr>
            </w:pPr>
            <w:r>
              <w:rPr>
                <w:b/>
              </w:rPr>
              <w:t>rozsah</w:t>
            </w:r>
          </w:p>
        </w:tc>
        <w:tc>
          <w:tcPr>
            <w:tcW w:w="709" w:type="dxa"/>
          </w:tcPr>
          <w:p w14:paraId="1B746C54" w14:textId="77777777" w:rsidR="00B910A5" w:rsidRDefault="00B910A5" w:rsidP="005133EF">
            <w:pPr>
              <w:jc w:val="both"/>
            </w:pPr>
            <w:proofErr w:type="gramStart"/>
            <w:r>
              <w:t>40h</w:t>
            </w:r>
            <w:proofErr w:type="gramEnd"/>
            <w:r>
              <w:t>/t</w:t>
            </w:r>
          </w:p>
        </w:tc>
        <w:tc>
          <w:tcPr>
            <w:tcW w:w="709" w:type="dxa"/>
            <w:gridSpan w:val="3"/>
            <w:shd w:val="clear" w:color="auto" w:fill="F7CAAC"/>
          </w:tcPr>
          <w:p w14:paraId="5C6C9161" w14:textId="77777777" w:rsidR="00B910A5" w:rsidRDefault="00B910A5" w:rsidP="005133EF">
            <w:pPr>
              <w:jc w:val="both"/>
              <w:rPr>
                <w:b/>
              </w:rPr>
            </w:pPr>
            <w:r>
              <w:rPr>
                <w:b/>
              </w:rPr>
              <w:t>do kdy</w:t>
            </w:r>
          </w:p>
        </w:tc>
        <w:tc>
          <w:tcPr>
            <w:tcW w:w="1387" w:type="dxa"/>
            <w:gridSpan w:val="2"/>
          </w:tcPr>
          <w:p w14:paraId="4C121F4A" w14:textId="77777777" w:rsidR="00B910A5" w:rsidRDefault="00B910A5" w:rsidP="005133EF">
            <w:pPr>
              <w:jc w:val="both"/>
            </w:pPr>
            <w:r>
              <w:t>N</w:t>
            </w:r>
          </w:p>
        </w:tc>
      </w:tr>
      <w:tr w:rsidR="00B910A5" w14:paraId="78929586" w14:textId="77777777" w:rsidTr="005133EF">
        <w:tc>
          <w:tcPr>
            <w:tcW w:w="6060" w:type="dxa"/>
            <w:gridSpan w:val="8"/>
            <w:shd w:val="clear" w:color="auto" w:fill="F7CAAC"/>
          </w:tcPr>
          <w:p w14:paraId="3AA3E862" w14:textId="77777777" w:rsidR="00B910A5" w:rsidRDefault="00B910A5" w:rsidP="005133EF">
            <w:pPr>
              <w:jc w:val="both"/>
            </w:pPr>
            <w:r>
              <w:rPr>
                <w:b/>
              </w:rPr>
              <w:t>Další současná působení jako akademický pracovník na jiných VŠ</w:t>
            </w:r>
          </w:p>
        </w:tc>
        <w:tc>
          <w:tcPr>
            <w:tcW w:w="1703" w:type="dxa"/>
            <w:gridSpan w:val="2"/>
            <w:shd w:val="clear" w:color="auto" w:fill="F7CAAC"/>
          </w:tcPr>
          <w:p w14:paraId="3D16C527" w14:textId="77777777" w:rsidR="00B910A5" w:rsidRDefault="00B910A5" w:rsidP="005133EF">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D9642EF" w14:textId="77777777" w:rsidR="00B910A5" w:rsidRDefault="00B910A5" w:rsidP="005133EF">
            <w:pPr>
              <w:jc w:val="both"/>
              <w:rPr>
                <w:b/>
              </w:rPr>
            </w:pPr>
            <w:r>
              <w:rPr>
                <w:b/>
              </w:rPr>
              <w:t>rozsah</w:t>
            </w:r>
          </w:p>
        </w:tc>
      </w:tr>
      <w:tr w:rsidR="00B910A5" w14:paraId="2FA3331A" w14:textId="77777777" w:rsidTr="005133EF">
        <w:tc>
          <w:tcPr>
            <w:tcW w:w="6060" w:type="dxa"/>
            <w:gridSpan w:val="8"/>
          </w:tcPr>
          <w:p w14:paraId="2A7F398E" w14:textId="77777777" w:rsidR="00B910A5" w:rsidRDefault="00B910A5" w:rsidP="005133EF">
            <w:pPr>
              <w:jc w:val="both"/>
            </w:pPr>
          </w:p>
        </w:tc>
        <w:tc>
          <w:tcPr>
            <w:tcW w:w="1703" w:type="dxa"/>
            <w:gridSpan w:val="2"/>
          </w:tcPr>
          <w:p w14:paraId="6DCFCA6F" w14:textId="77777777" w:rsidR="00B910A5" w:rsidRDefault="00B910A5" w:rsidP="005133EF">
            <w:pPr>
              <w:jc w:val="both"/>
            </w:pPr>
          </w:p>
        </w:tc>
        <w:tc>
          <w:tcPr>
            <w:tcW w:w="2096" w:type="dxa"/>
            <w:gridSpan w:val="5"/>
          </w:tcPr>
          <w:p w14:paraId="5795F9F6" w14:textId="77777777" w:rsidR="00B910A5" w:rsidRDefault="00B910A5" w:rsidP="005133EF">
            <w:pPr>
              <w:jc w:val="both"/>
            </w:pPr>
          </w:p>
        </w:tc>
      </w:tr>
      <w:tr w:rsidR="004B4DA3" w14:paraId="6C0A5182" w14:textId="77777777" w:rsidTr="005133EF">
        <w:tc>
          <w:tcPr>
            <w:tcW w:w="6060" w:type="dxa"/>
            <w:gridSpan w:val="8"/>
          </w:tcPr>
          <w:p w14:paraId="6E6051D6" w14:textId="77777777" w:rsidR="004B4DA3" w:rsidRDefault="004B4DA3" w:rsidP="005133EF">
            <w:pPr>
              <w:jc w:val="both"/>
            </w:pPr>
          </w:p>
        </w:tc>
        <w:tc>
          <w:tcPr>
            <w:tcW w:w="1703" w:type="dxa"/>
            <w:gridSpan w:val="2"/>
          </w:tcPr>
          <w:p w14:paraId="003065D9" w14:textId="77777777" w:rsidR="004B4DA3" w:rsidRDefault="004B4DA3" w:rsidP="005133EF">
            <w:pPr>
              <w:jc w:val="both"/>
            </w:pPr>
          </w:p>
        </w:tc>
        <w:tc>
          <w:tcPr>
            <w:tcW w:w="2096" w:type="dxa"/>
            <w:gridSpan w:val="5"/>
          </w:tcPr>
          <w:p w14:paraId="5BBFE6E9" w14:textId="77777777" w:rsidR="004B4DA3" w:rsidRDefault="004B4DA3" w:rsidP="005133EF">
            <w:pPr>
              <w:jc w:val="both"/>
            </w:pPr>
          </w:p>
        </w:tc>
      </w:tr>
      <w:tr w:rsidR="004B4DA3" w14:paraId="576B051A" w14:textId="77777777" w:rsidTr="005133EF">
        <w:tc>
          <w:tcPr>
            <w:tcW w:w="6060" w:type="dxa"/>
            <w:gridSpan w:val="8"/>
          </w:tcPr>
          <w:p w14:paraId="0F4F57C0" w14:textId="77777777" w:rsidR="004B4DA3" w:rsidRDefault="004B4DA3" w:rsidP="005133EF">
            <w:pPr>
              <w:jc w:val="both"/>
            </w:pPr>
          </w:p>
        </w:tc>
        <w:tc>
          <w:tcPr>
            <w:tcW w:w="1703" w:type="dxa"/>
            <w:gridSpan w:val="2"/>
          </w:tcPr>
          <w:p w14:paraId="71E62023" w14:textId="77777777" w:rsidR="004B4DA3" w:rsidRDefault="004B4DA3" w:rsidP="005133EF">
            <w:pPr>
              <w:jc w:val="both"/>
            </w:pPr>
          </w:p>
        </w:tc>
        <w:tc>
          <w:tcPr>
            <w:tcW w:w="2096" w:type="dxa"/>
            <w:gridSpan w:val="5"/>
          </w:tcPr>
          <w:p w14:paraId="246BD22E" w14:textId="77777777" w:rsidR="004B4DA3" w:rsidRDefault="004B4DA3" w:rsidP="005133EF">
            <w:pPr>
              <w:jc w:val="both"/>
            </w:pPr>
          </w:p>
        </w:tc>
      </w:tr>
      <w:tr w:rsidR="00B910A5" w14:paraId="26421EEB" w14:textId="77777777" w:rsidTr="005133EF">
        <w:tc>
          <w:tcPr>
            <w:tcW w:w="6060" w:type="dxa"/>
            <w:gridSpan w:val="8"/>
          </w:tcPr>
          <w:p w14:paraId="22EC3308" w14:textId="77777777" w:rsidR="00B910A5" w:rsidRDefault="00B910A5" w:rsidP="005133EF">
            <w:pPr>
              <w:jc w:val="both"/>
            </w:pPr>
          </w:p>
        </w:tc>
        <w:tc>
          <w:tcPr>
            <w:tcW w:w="1703" w:type="dxa"/>
            <w:gridSpan w:val="2"/>
          </w:tcPr>
          <w:p w14:paraId="5A6E716D" w14:textId="77777777" w:rsidR="00B910A5" w:rsidRDefault="00B910A5" w:rsidP="005133EF">
            <w:pPr>
              <w:jc w:val="both"/>
            </w:pPr>
          </w:p>
        </w:tc>
        <w:tc>
          <w:tcPr>
            <w:tcW w:w="2096" w:type="dxa"/>
            <w:gridSpan w:val="5"/>
          </w:tcPr>
          <w:p w14:paraId="5A02534A" w14:textId="77777777" w:rsidR="00B910A5" w:rsidRDefault="00B910A5" w:rsidP="005133EF">
            <w:pPr>
              <w:jc w:val="both"/>
            </w:pPr>
          </w:p>
        </w:tc>
      </w:tr>
      <w:tr w:rsidR="00B910A5" w14:paraId="55CF1D9E" w14:textId="77777777" w:rsidTr="005133EF">
        <w:tc>
          <w:tcPr>
            <w:tcW w:w="9859" w:type="dxa"/>
            <w:gridSpan w:val="15"/>
            <w:shd w:val="clear" w:color="auto" w:fill="F7CAAC"/>
          </w:tcPr>
          <w:p w14:paraId="0D9986A5" w14:textId="77777777" w:rsidR="00B910A5" w:rsidRDefault="00B910A5" w:rsidP="005133EF">
            <w:pPr>
              <w:jc w:val="both"/>
            </w:pPr>
            <w:r>
              <w:rPr>
                <w:b/>
              </w:rPr>
              <w:t>Předměty příslušného studijního programu a způsob zapojení do jejich výuky, příp. další zapojení do uskutečňování studijního programu</w:t>
            </w:r>
          </w:p>
        </w:tc>
      </w:tr>
      <w:tr w:rsidR="00B910A5" w:rsidRPr="002827C6" w14:paraId="5E78FA98" w14:textId="77777777" w:rsidTr="005133EF">
        <w:trPr>
          <w:trHeight w:val="384"/>
        </w:trPr>
        <w:tc>
          <w:tcPr>
            <w:tcW w:w="9859" w:type="dxa"/>
            <w:gridSpan w:val="15"/>
            <w:tcBorders>
              <w:top w:val="nil"/>
            </w:tcBorders>
          </w:tcPr>
          <w:p w14:paraId="05B019C2" w14:textId="1F78B4DC" w:rsidR="00B910A5" w:rsidRDefault="00B910A5" w:rsidP="005133EF">
            <w:pPr>
              <w:jc w:val="both"/>
            </w:pPr>
            <w:r>
              <w:t>Dějiny vizuální kultury 1</w:t>
            </w:r>
            <w:r w:rsidR="00734727">
              <w:t>-</w:t>
            </w:r>
            <w:r>
              <w:t>2 (garant</w:t>
            </w:r>
            <w:r w:rsidR="00454DDE">
              <w:t xml:space="preserve"> předmětu</w:t>
            </w:r>
            <w:r>
              <w:t>, přednášející)</w:t>
            </w:r>
          </w:p>
          <w:p w14:paraId="4FD8D568" w14:textId="63D50A29" w:rsidR="00B910A5" w:rsidRDefault="00B910A5" w:rsidP="005133EF">
            <w:pPr>
              <w:jc w:val="both"/>
            </w:pPr>
            <w:r>
              <w:t>Vizuální kultura 20. století 1</w:t>
            </w:r>
            <w:r w:rsidR="00734727">
              <w:t>-</w:t>
            </w:r>
            <w:r>
              <w:t>2 (garant</w:t>
            </w:r>
            <w:r w:rsidR="00454DDE">
              <w:t xml:space="preserve"> předmětu</w:t>
            </w:r>
            <w:r>
              <w:t>, přednášející)</w:t>
            </w:r>
          </w:p>
          <w:p w14:paraId="4384F35C" w14:textId="288A97A0" w:rsidR="00B910A5" w:rsidRPr="002827C6" w:rsidRDefault="00B910A5" w:rsidP="00FA7DB8">
            <w:pPr>
              <w:jc w:val="both"/>
            </w:pPr>
            <w:r>
              <w:t>Vizuální kultura 21. století (garant</w:t>
            </w:r>
            <w:r w:rsidR="00454DDE">
              <w:t xml:space="preserve"> předmětu</w:t>
            </w:r>
            <w:r>
              <w:t>, přednášející)</w:t>
            </w:r>
          </w:p>
        </w:tc>
      </w:tr>
      <w:tr w:rsidR="00B910A5" w:rsidRPr="002827C6" w14:paraId="46AB1EA5" w14:textId="77777777" w:rsidTr="005133EF">
        <w:trPr>
          <w:trHeight w:val="340"/>
        </w:trPr>
        <w:tc>
          <w:tcPr>
            <w:tcW w:w="9859" w:type="dxa"/>
            <w:gridSpan w:val="15"/>
            <w:tcBorders>
              <w:top w:val="nil"/>
            </w:tcBorders>
            <w:shd w:val="clear" w:color="auto" w:fill="FBD4B4"/>
          </w:tcPr>
          <w:p w14:paraId="623281D1" w14:textId="77777777" w:rsidR="00B910A5" w:rsidRPr="002827C6" w:rsidRDefault="00B910A5" w:rsidP="005133EF">
            <w:pPr>
              <w:jc w:val="both"/>
              <w:rPr>
                <w:b/>
              </w:rPr>
            </w:pPr>
            <w:r w:rsidRPr="002827C6">
              <w:rPr>
                <w:b/>
              </w:rPr>
              <w:t>Zapojení do výuky v dalších studijních programech na téže vysoké škole (pouze u garantů ZT a PZ předmětů)</w:t>
            </w:r>
          </w:p>
        </w:tc>
      </w:tr>
      <w:tr w:rsidR="00B910A5" w:rsidRPr="002827C6" w14:paraId="2B25677C" w14:textId="77777777" w:rsidTr="005133EF">
        <w:trPr>
          <w:trHeight w:val="340"/>
        </w:trPr>
        <w:tc>
          <w:tcPr>
            <w:tcW w:w="2802" w:type="dxa"/>
            <w:gridSpan w:val="2"/>
            <w:tcBorders>
              <w:top w:val="nil"/>
            </w:tcBorders>
          </w:tcPr>
          <w:p w14:paraId="2DC3731D" w14:textId="77777777" w:rsidR="00B910A5" w:rsidRPr="002827C6" w:rsidRDefault="00B910A5" w:rsidP="00454DDE">
            <w:pPr>
              <w:rPr>
                <w:b/>
              </w:rPr>
            </w:pPr>
            <w:r w:rsidRPr="002827C6">
              <w:rPr>
                <w:b/>
              </w:rPr>
              <w:t>Název studijního předmětu</w:t>
            </w:r>
          </w:p>
        </w:tc>
        <w:tc>
          <w:tcPr>
            <w:tcW w:w="2409" w:type="dxa"/>
            <w:gridSpan w:val="3"/>
            <w:tcBorders>
              <w:top w:val="nil"/>
            </w:tcBorders>
          </w:tcPr>
          <w:p w14:paraId="3E23EAD7" w14:textId="77777777" w:rsidR="00B910A5" w:rsidRPr="002827C6" w:rsidRDefault="00B910A5" w:rsidP="00454DDE">
            <w:pPr>
              <w:rPr>
                <w:b/>
              </w:rPr>
            </w:pPr>
            <w:r w:rsidRPr="002827C6">
              <w:rPr>
                <w:b/>
              </w:rPr>
              <w:t>Název studijního programu</w:t>
            </w:r>
          </w:p>
        </w:tc>
        <w:tc>
          <w:tcPr>
            <w:tcW w:w="567" w:type="dxa"/>
            <w:gridSpan w:val="2"/>
            <w:tcBorders>
              <w:top w:val="nil"/>
            </w:tcBorders>
          </w:tcPr>
          <w:p w14:paraId="02F502A4" w14:textId="77777777" w:rsidR="00B910A5" w:rsidRPr="002827C6" w:rsidRDefault="00B910A5" w:rsidP="00454DDE">
            <w:pPr>
              <w:rPr>
                <w:b/>
              </w:rPr>
            </w:pPr>
            <w:r w:rsidRPr="002827C6">
              <w:rPr>
                <w:b/>
              </w:rPr>
              <w:t>Sem.</w:t>
            </w:r>
          </w:p>
        </w:tc>
        <w:tc>
          <w:tcPr>
            <w:tcW w:w="2109" w:type="dxa"/>
            <w:gridSpan w:val="5"/>
            <w:tcBorders>
              <w:top w:val="nil"/>
            </w:tcBorders>
          </w:tcPr>
          <w:p w14:paraId="0C72FA77" w14:textId="77777777" w:rsidR="00B910A5" w:rsidRPr="002827C6" w:rsidRDefault="00B910A5" w:rsidP="00454DDE">
            <w:pPr>
              <w:rPr>
                <w:b/>
              </w:rPr>
            </w:pPr>
            <w:r w:rsidRPr="002827C6">
              <w:rPr>
                <w:b/>
              </w:rPr>
              <w:t>Role ve výuce daného předmětu</w:t>
            </w:r>
          </w:p>
        </w:tc>
        <w:tc>
          <w:tcPr>
            <w:tcW w:w="1972" w:type="dxa"/>
            <w:gridSpan w:val="3"/>
            <w:tcBorders>
              <w:top w:val="nil"/>
            </w:tcBorders>
          </w:tcPr>
          <w:p w14:paraId="31FF5324" w14:textId="77777777" w:rsidR="00B910A5" w:rsidRPr="002827C6" w:rsidRDefault="00B910A5" w:rsidP="00454DD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910A5" w:rsidRPr="0016131F" w14:paraId="0CF3BB8A" w14:textId="77777777" w:rsidTr="005133EF">
        <w:trPr>
          <w:trHeight w:val="285"/>
        </w:trPr>
        <w:tc>
          <w:tcPr>
            <w:tcW w:w="2802" w:type="dxa"/>
            <w:gridSpan w:val="2"/>
            <w:tcBorders>
              <w:top w:val="nil"/>
            </w:tcBorders>
          </w:tcPr>
          <w:p w14:paraId="54FFBB5A" w14:textId="1EB40F26" w:rsidR="00B910A5" w:rsidRPr="0016131F" w:rsidRDefault="00B910A5" w:rsidP="00454DDE">
            <w:pPr>
              <w:pStyle w:val="Bezmezer"/>
            </w:pPr>
          </w:p>
        </w:tc>
        <w:tc>
          <w:tcPr>
            <w:tcW w:w="2409" w:type="dxa"/>
            <w:gridSpan w:val="3"/>
            <w:tcBorders>
              <w:top w:val="nil"/>
            </w:tcBorders>
          </w:tcPr>
          <w:p w14:paraId="71C34FD6" w14:textId="524791E0" w:rsidR="00B910A5" w:rsidRPr="0016131F" w:rsidRDefault="00B910A5" w:rsidP="00454DDE"/>
        </w:tc>
        <w:tc>
          <w:tcPr>
            <w:tcW w:w="567" w:type="dxa"/>
            <w:gridSpan w:val="2"/>
            <w:tcBorders>
              <w:top w:val="nil"/>
            </w:tcBorders>
          </w:tcPr>
          <w:p w14:paraId="6CDAA8B2" w14:textId="11039A6A" w:rsidR="00B910A5" w:rsidRPr="0016131F" w:rsidRDefault="00B910A5" w:rsidP="00454DDE"/>
        </w:tc>
        <w:tc>
          <w:tcPr>
            <w:tcW w:w="2109" w:type="dxa"/>
            <w:gridSpan w:val="5"/>
            <w:tcBorders>
              <w:top w:val="nil"/>
            </w:tcBorders>
          </w:tcPr>
          <w:p w14:paraId="1B869A7F" w14:textId="770835C4" w:rsidR="00B910A5" w:rsidRPr="0016131F" w:rsidRDefault="00B910A5" w:rsidP="00454DDE"/>
        </w:tc>
        <w:tc>
          <w:tcPr>
            <w:tcW w:w="1972" w:type="dxa"/>
            <w:gridSpan w:val="3"/>
            <w:tcBorders>
              <w:top w:val="nil"/>
            </w:tcBorders>
          </w:tcPr>
          <w:p w14:paraId="15E1A7EC" w14:textId="77777777" w:rsidR="00B910A5" w:rsidRPr="0016131F" w:rsidRDefault="00B910A5" w:rsidP="00454DDE"/>
        </w:tc>
      </w:tr>
      <w:tr w:rsidR="004B4DA3" w:rsidRPr="0016131F" w14:paraId="4F517514" w14:textId="77777777" w:rsidTr="005133EF">
        <w:trPr>
          <w:trHeight w:val="285"/>
        </w:trPr>
        <w:tc>
          <w:tcPr>
            <w:tcW w:w="2802" w:type="dxa"/>
            <w:gridSpan w:val="2"/>
            <w:tcBorders>
              <w:top w:val="nil"/>
            </w:tcBorders>
          </w:tcPr>
          <w:p w14:paraId="61A540F0" w14:textId="77777777" w:rsidR="004B4DA3" w:rsidRPr="0016131F" w:rsidRDefault="004B4DA3" w:rsidP="00454DDE">
            <w:pPr>
              <w:pStyle w:val="Bezmezer"/>
            </w:pPr>
          </w:p>
        </w:tc>
        <w:tc>
          <w:tcPr>
            <w:tcW w:w="2409" w:type="dxa"/>
            <w:gridSpan w:val="3"/>
            <w:tcBorders>
              <w:top w:val="nil"/>
            </w:tcBorders>
          </w:tcPr>
          <w:p w14:paraId="1BB9233D" w14:textId="77777777" w:rsidR="004B4DA3" w:rsidRPr="0016131F" w:rsidRDefault="004B4DA3" w:rsidP="00454DDE"/>
        </w:tc>
        <w:tc>
          <w:tcPr>
            <w:tcW w:w="567" w:type="dxa"/>
            <w:gridSpan w:val="2"/>
            <w:tcBorders>
              <w:top w:val="nil"/>
            </w:tcBorders>
          </w:tcPr>
          <w:p w14:paraId="28898BCA" w14:textId="77777777" w:rsidR="004B4DA3" w:rsidRPr="0016131F" w:rsidRDefault="004B4DA3" w:rsidP="00454DDE"/>
        </w:tc>
        <w:tc>
          <w:tcPr>
            <w:tcW w:w="2109" w:type="dxa"/>
            <w:gridSpan w:val="5"/>
            <w:tcBorders>
              <w:top w:val="nil"/>
            </w:tcBorders>
          </w:tcPr>
          <w:p w14:paraId="3FC499CD" w14:textId="77777777" w:rsidR="004B4DA3" w:rsidRPr="0016131F" w:rsidRDefault="004B4DA3" w:rsidP="00454DDE"/>
        </w:tc>
        <w:tc>
          <w:tcPr>
            <w:tcW w:w="1972" w:type="dxa"/>
            <w:gridSpan w:val="3"/>
            <w:tcBorders>
              <w:top w:val="nil"/>
            </w:tcBorders>
          </w:tcPr>
          <w:p w14:paraId="744D2A02" w14:textId="77777777" w:rsidR="004B4DA3" w:rsidRPr="0016131F" w:rsidRDefault="004B4DA3" w:rsidP="00454DDE"/>
        </w:tc>
      </w:tr>
      <w:tr w:rsidR="006F53A3" w14:paraId="5D342DCF" w14:textId="77777777" w:rsidTr="006F53A3">
        <w:trPr>
          <w:trHeight w:val="254"/>
        </w:trPr>
        <w:tc>
          <w:tcPr>
            <w:tcW w:w="9859" w:type="dxa"/>
            <w:gridSpan w:val="15"/>
            <w:shd w:val="clear" w:color="auto" w:fill="F7CAAC" w:themeFill="accent2" w:themeFillTint="66"/>
          </w:tcPr>
          <w:p w14:paraId="5364CDB3" w14:textId="7F60942E" w:rsidR="006F53A3" w:rsidRPr="00475E7E" w:rsidRDefault="006F53A3" w:rsidP="006F53A3">
            <w:pPr>
              <w:jc w:val="both"/>
              <w:rPr>
                <w:bCs/>
              </w:rPr>
            </w:pPr>
            <w:r w:rsidRPr="002B5C55">
              <w:rPr>
                <w:b/>
              </w:rPr>
              <w:t xml:space="preserve">Údaje o vzdělání na VŠ </w:t>
            </w:r>
          </w:p>
        </w:tc>
      </w:tr>
      <w:tr w:rsidR="00B910A5" w14:paraId="27D69CBE" w14:textId="77777777" w:rsidTr="003F37E8">
        <w:trPr>
          <w:trHeight w:val="254"/>
        </w:trPr>
        <w:tc>
          <w:tcPr>
            <w:tcW w:w="9859" w:type="dxa"/>
            <w:gridSpan w:val="15"/>
          </w:tcPr>
          <w:p w14:paraId="129CE3AA" w14:textId="77777777" w:rsidR="00B910A5" w:rsidRDefault="00B910A5" w:rsidP="005133EF">
            <w:pPr>
              <w:jc w:val="both"/>
              <w:rPr>
                <w:b/>
              </w:rPr>
            </w:pPr>
            <w:r w:rsidRPr="00475E7E">
              <w:rPr>
                <w:bCs/>
              </w:rPr>
              <w:t>2009: Univerzita Palackého v Olomouci, Fakulta filozofická, Ph.D.</w:t>
            </w:r>
          </w:p>
        </w:tc>
      </w:tr>
      <w:tr w:rsidR="00B910A5" w14:paraId="35DE6EEB" w14:textId="77777777" w:rsidTr="005133EF">
        <w:tc>
          <w:tcPr>
            <w:tcW w:w="9859" w:type="dxa"/>
            <w:gridSpan w:val="15"/>
            <w:shd w:val="clear" w:color="auto" w:fill="F7CAAC"/>
          </w:tcPr>
          <w:p w14:paraId="6F47F066" w14:textId="77777777" w:rsidR="00B910A5" w:rsidRDefault="00B910A5" w:rsidP="005133EF">
            <w:pPr>
              <w:jc w:val="both"/>
              <w:rPr>
                <w:b/>
              </w:rPr>
            </w:pPr>
            <w:r>
              <w:rPr>
                <w:b/>
              </w:rPr>
              <w:t>Údaje o odborném působení od absolvování VŠ</w:t>
            </w:r>
          </w:p>
        </w:tc>
      </w:tr>
      <w:tr w:rsidR="003F37E8" w:rsidRPr="009B6AE3" w14:paraId="315346A8" w14:textId="77777777" w:rsidTr="00734727">
        <w:trPr>
          <w:trHeight w:val="190"/>
        </w:trPr>
        <w:tc>
          <w:tcPr>
            <w:tcW w:w="9859" w:type="dxa"/>
            <w:gridSpan w:val="15"/>
          </w:tcPr>
          <w:p w14:paraId="3151FC92" w14:textId="04798502" w:rsidR="003F37E8" w:rsidRPr="009B6AE3" w:rsidRDefault="003F37E8" w:rsidP="003F37E8">
            <w:pPr>
              <w:jc w:val="both"/>
              <w:rPr>
                <w:color w:val="FF0000"/>
              </w:rPr>
            </w:pPr>
            <w:proofErr w:type="gramStart"/>
            <w:r w:rsidRPr="00475E7E">
              <w:t>2004</w:t>
            </w:r>
            <w:r>
              <w:t>-</w:t>
            </w:r>
            <w:r w:rsidRPr="00475E7E">
              <w:t>dosud</w:t>
            </w:r>
            <w:proofErr w:type="gramEnd"/>
            <w:r w:rsidRPr="00475E7E">
              <w:t xml:space="preserve">: </w:t>
            </w:r>
            <w:r>
              <w:t>Univerzita Tomáše Bati ve Zlíně, Fakulta multimediálních komunikací, odborný asistent</w:t>
            </w:r>
          </w:p>
        </w:tc>
      </w:tr>
      <w:tr w:rsidR="00B910A5" w14:paraId="079712DE" w14:textId="77777777" w:rsidTr="005133EF">
        <w:trPr>
          <w:trHeight w:val="250"/>
        </w:trPr>
        <w:tc>
          <w:tcPr>
            <w:tcW w:w="9859" w:type="dxa"/>
            <w:gridSpan w:val="15"/>
            <w:shd w:val="clear" w:color="auto" w:fill="F7CAAC"/>
          </w:tcPr>
          <w:p w14:paraId="62CA57CC" w14:textId="77777777" w:rsidR="00B910A5" w:rsidRDefault="00B910A5" w:rsidP="005133EF">
            <w:pPr>
              <w:jc w:val="both"/>
            </w:pPr>
            <w:r>
              <w:rPr>
                <w:b/>
              </w:rPr>
              <w:t>Zkušenosti s vedením kvalifikačních a rigorózních prací</w:t>
            </w:r>
          </w:p>
        </w:tc>
      </w:tr>
      <w:tr w:rsidR="00B910A5" w14:paraId="37932D48" w14:textId="77777777" w:rsidTr="007141AC">
        <w:trPr>
          <w:trHeight w:val="382"/>
        </w:trPr>
        <w:tc>
          <w:tcPr>
            <w:tcW w:w="9859" w:type="dxa"/>
            <w:gridSpan w:val="15"/>
          </w:tcPr>
          <w:p w14:paraId="49BB7563" w14:textId="77777777" w:rsidR="00B910A5" w:rsidRDefault="00B910A5" w:rsidP="005133EF">
            <w:pPr>
              <w:jc w:val="both"/>
            </w:pPr>
          </w:p>
        </w:tc>
      </w:tr>
      <w:tr w:rsidR="00B910A5" w14:paraId="17B5231E" w14:textId="77777777" w:rsidTr="005133EF">
        <w:trPr>
          <w:cantSplit/>
        </w:trPr>
        <w:tc>
          <w:tcPr>
            <w:tcW w:w="3347" w:type="dxa"/>
            <w:gridSpan w:val="3"/>
            <w:tcBorders>
              <w:top w:val="single" w:sz="12" w:space="0" w:color="auto"/>
            </w:tcBorders>
            <w:shd w:val="clear" w:color="auto" w:fill="F7CAAC"/>
          </w:tcPr>
          <w:p w14:paraId="243D0697" w14:textId="77777777" w:rsidR="00B910A5" w:rsidRDefault="00B910A5"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543283C1" w14:textId="77777777" w:rsidR="00B910A5" w:rsidRDefault="00B910A5" w:rsidP="005133E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F56618" w14:textId="77777777" w:rsidR="00B910A5" w:rsidRDefault="00B910A5" w:rsidP="005133E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15A7E89" w14:textId="77777777" w:rsidR="00B910A5" w:rsidRDefault="00B910A5" w:rsidP="005133EF">
            <w:pPr>
              <w:jc w:val="both"/>
              <w:rPr>
                <w:b/>
              </w:rPr>
            </w:pPr>
            <w:r>
              <w:rPr>
                <w:b/>
              </w:rPr>
              <w:t>Ohlasy publikací</w:t>
            </w:r>
          </w:p>
        </w:tc>
      </w:tr>
      <w:tr w:rsidR="00B910A5" w14:paraId="655909D1" w14:textId="77777777" w:rsidTr="005133EF">
        <w:trPr>
          <w:cantSplit/>
        </w:trPr>
        <w:tc>
          <w:tcPr>
            <w:tcW w:w="3347" w:type="dxa"/>
            <w:gridSpan w:val="3"/>
          </w:tcPr>
          <w:p w14:paraId="1B10E51B" w14:textId="77777777" w:rsidR="00B910A5" w:rsidRDefault="00B910A5" w:rsidP="005133EF">
            <w:pPr>
              <w:jc w:val="both"/>
            </w:pPr>
          </w:p>
        </w:tc>
        <w:tc>
          <w:tcPr>
            <w:tcW w:w="2245" w:type="dxa"/>
            <w:gridSpan w:val="3"/>
          </w:tcPr>
          <w:p w14:paraId="723200EA" w14:textId="77777777" w:rsidR="00B910A5" w:rsidRDefault="00B910A5" w:rsidP="005133EF">
            <w:pPr>
              <w:jc w:val="both"/>
            </w:pPr>
          </w:p>
        </w:tc>
        <w:tc>
          <w:tcPr>
            <w:tcW w:w="2248" w:type="dxa"/>
            <w:gridSpan w:val="5"/>
            <w:tcBorders>
              <w:right w:val="single" w:sz="12" w:space="0" w:color="auto"/>
            </w:tcBorders>
          </w:tcPr>
          <w:p w14:paraId="035A157C" w14:textId="77777777" w:rsidR="00B910A5" w:rsidRDefault="00B910A5" w:rsidP="005133EF">
            <w:pPr>
              <w:jc w:val="both"/>
            </w:pPr>
          </w:p>
        </w:tc>
        <w:tc>
          <w:tcPr>
            <w:tcW w:w="632" w:type="dxa"/>
            <w:gridSpan w:val="2"/>
            <w:tcBorders>
              <w:left w:val="single" w:sz="12" w:space="0" w:color="auto"/>
            </w:tcBorders>
            <w:shd w:val="clear" w:color="auto" w:fill="F7CAAC"/>
          </w:tcPr>
          <w:p w14:paraId="31F6EEEB" w14:textId="77777777" w:rsidR="00B910A5" w:rsidRPr="00F20AEF" w:rsidRDefault="00B910A5" w:rsidP="005133EF">
            <w:pPr>
              <w:jc w:val="both"/>
            </w:pPr>
            <w:proofErr w:type="spellStart"/>
            <w:r w:rsidRPr="00F20AEF">
              <w:rPr>
                <w:b/>
              </w:rPr>
              <w:t>WoS</w:t>
            </w:r>
            <w:proofErr w:type="spellEnd"/>
          </w:p>
        </w:tc>
        <w:tc>
          <w:tcPr>
            <w:tcW w:w="693" w:type="dxa"/>
            <w:shd w:val="clear" w:color="auto" w:fill="F7CAAC"/>
          </w:tcPr>
          <w:p w14:paraId="6938820A" w14:textId="77777777" w:rsidR="00B910A5" w:rsidRPr="00F20AEF" w:rsidRDefault="00B910A5" w:rsidP="005133EF">
            <w:pPr>
              <w:jc w:val="both"/>
              <w:rPr>
                <w:sz w:val="18"/>
              </w:rPr>
            </w:pPr>
            <w:proofErr w:type="spellStart"/>
            <w:r w:rsidRPr="00F20AEF">
              <w:rPr>
                <w:b/>
                <w:sz w:val="18"/>
              </w:rPr>
              <w:t>Scopus</w:t>
            </w:r>
            <w:proofErr w:type="spellEnd"/>
          </w:p>
        </w:tc>
        <w:tc>
          <w:tcPr>
            <w:tcW w:w="694" w:type="dxa"/>
            <w:shd w:val="clear" w:color="auto" w:fill="F7CAAC"/>
          </w:tcPr>
          <w:p w14:paraId="37E19D37" w14:textId="77777777" w:rsidR="00B910A5" w:rsidRDefault="00B910A5" w:rsidP="005133EF">
            <w:pPr>
              <w:jc w:val="both"/>
            </w:pPr>
            <w:r>
              <w:rPr>
                <w:b/>
                <w:sz w:val="18"/>
              </w:rPr>
              <w:t>ostatní</w:t>
            </w:r>
          </w:p>
        </w:tc>
      </w:tr>
      <w:tr w:rsidR="00B910A5" w14:paraId="32972D30" w14:textId="77777777" w:rsidTr="005133EF">
        <w:trPr>
          <w:cantSplit/>
          <w:trHeight w:val="70"/>
        </w:trPr>
        <w:tc>
          <w:tcPr>
            <w:tcW w:w="3347" w:type="dxa"/>
            <w:gridSpan w:val="3"/>
            <w:shd w:val="clear" w:color="auto" w:fill="F7CAAC"/>
          </w:tcPr>
          <w:p w14:paraId="23DA71AA" w14:textId="77777777" w:rsidR="00B910A5" w:rsidRDefault="00B910A5" w:rsidP="005133EF">
            <w:pPr>
              <w:jc w:val="both"/>
            </w:pPr>
            <w:r>
              <w:rPr>
                <w:b/>
              </w:rPr>
              <w:t>Obor jmenovacího řízení</w:t>
            </w:r>
          </w:p>
        </w:tc>
        <w:tc>
          <w:tcPr>
            <w:tcW w:w="2245" w:type="dxa"/>
            <w:gridSpan w:val="3"/>
            <w:shd w:val="clear" w:color="auto" w:fill="F7CAAC"/>
          </w:tcPr>
          <w:p w14:paraId="0E475F54" w14:textId="77777777" w:rsidR="00B910A5" w:rsidRDefault="00B910A5" w:rsidP="005133EF">
            <w:pPr>
              <w:jc w:val="both"/>
            </w:pPr>
            <w:r>
              <w:rPr>
                <w:b/>
              </w:rPr>
              <w:t>Rok udělení hodnosti</w:t>
            </w:r>
          </w:p>
        </w:tc>
        <w:tc>
          <w:tcPr>
            <w:tcW w:w="2248" w:type="dxa"/>
            <w:gridSpan w:val="5"/>
            <w:tcBorders>
              <w:right w:val="single" w:sz="12" w:space="0" w:color="auto"/>
            </w:tcBorders>
            <w:shd w:val="clear" w:color="auto" w:fill="F7CAAC"/>
          </w:tcPr>
          <w:p w14:paraId="6320C173" w14:textId="77777777" w:rsidR="00B910A5" w:rsidRDefault="00B910A5" w:rsidP="005133EF">
            <w:pPr>
              <w:jc w:val="both"/>
            </w:pPr>
            <w:r>
              <w:rPr>
                <w:b/>
              </w:rPr>
              <w:t>Řízení konáno na VŠ</w:t>
            </w:r>
          </w:p>
        </w:tc>
        <w:tc>
          <w:tcPr>
            <w:tcW w:w="632" w:type="dxa"/>
            <w:gridSpan w:val="2"/>
            <w:tcBorders>
              <w:left w:val="single" w:sz="12" w:space="0" w:color="auto"/>
            </w:tcBorders>
          </w:tcPr>
          <w:p w14:paraId="7AAA51DC" w14:textId="77777777" w:rsidR="00B910A5" w:rsidRPr="00F20AEF" w:rsidRDefault="00B910A5" w:rsidP="005133EF">
            <w:pPr>
              <w:jc w:val="both"/>
              <w:rPr>
                <w:b/>
              </w:rPr>
            </w:pPr>
          </w:p>
        </w:tc>
        <w:tc>
          <w:tcPr>
            <w:tcW w:w="693" w:type="dxa"/>
          </w:tcPr>
          <w:p w14:paraId="73135323" w14:textId="77777777" w:rsidR="00B910A5" w:rsidRPr="00F20AEF" w:rsidRDefault="00B910A5" w:rsidP="005133EF">
            <w:pPr>
              <w:jc w:val="both"/>
              <w:rPr>
                <w:b/>
              </w:rPr>
            </w:pPr>
          </w:p>
        </w:tc>
        <w:tc>
          <w:tcPr>
            <w:tcW w:w="694" w:type="dxa"/>
          </w:tcPr>
          <w:p w14:paraId="47696D69" w14:textId="77777777" w:rsidR="00B910A5" w:rsidRDefault="00B910A5" w:rsidP="005133EF">
            <w:pPr>
              <w:jc w:val="both"/>
              <w:rPr>
                <w:b/>
              </w:rPr>
            </w:pPr>
          </w:p>
        </w:tc>
      </w:tr>
      <w:tr w:rsidR="00B910A5" w14:paraId="2509AB5A" w14:textId="77777777" w:rsidTr="005133EF">
        <w:trPr>
          <w:trHeight w:val="205"/>
        </w:trPr>
        <w:tc>
          <w:tcPr>
            <w:tcW w:w="3347" w:type="dxa"/>
            <w:gridSpan w:val="3"/>
          </w:tcPr>
          <w:p w14:paraId="6CAD4E52" w14:textId="77777777" w:rsidR="00B910A5" w:rsidRDefault="00B910A5" w:rsidP="005133EF">
            <w:pPr>
              <w:jc w:val="both"/>
            </w:pPr>
          </w:p>
        </w:tc>
        <w:tc>
          <w:tcPr>
            <w:tcW w:w="2245" w:type="dxa"/>
            <w:gridSpan w:val="3"/>
          </w:tcPr>
          <w:p w14:paraId="4FA28F5B" w14:textId="77777777" w:rsidR="00B910A5" w:rsidRDefault="00B910A5" w:rsidP="005133EF">
            <w:pPr>
              <w:jc w:val="both"/>
            </w:pPr>
          </w:p>
        </w:tc>
        <w:tc>
          <w:tcPr>
            <w:tcW w:w="2248" w:type="dxa"/>
            <w:gridSpan w:val="5"/>
            <w:tcBorders>
              <w:right w:val="single" w:sz="12" w:space="0" w:color="auto"/>
            </w:tcBorders>
          </w:tcPr>
          <w:p w14:paraId="2A6281BB" w14:textId="77777777" w:rsidR="00B910A5" w:rsidRDefault="00B910A5" w:rsidP="005133EF">
            <w:pPr>
              <w:jc w:val="both"/>
            </w:pPr>
          </w:p>
        </w:tc>
        <w:tc>
          <w:tcPr>
            <w:tcW w:w="1325" w:type="dxa"/>
            <w:gridSpan w:val="3"/>
            <w:tcBorders>
              <w:left w:val="single" w:sz="12" w:space="0" w:color="auto"/>
            </w:tcBorders>
            <w:shd w:val="clear" w:color="auto" w:fill="FBD4B4"/>
            <w:vAlign w:val="center"/>
          </w:tcPr>
          <w:p w14:paraId="2017BD73" w14:textId="77777777" w:rsidR="00B910A5" w:rsidRPr="00F20AEF" w:rsidRDefault="00B910A5"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9CBA870" w14:textId="77777777" w:rsidR="00B910A5" w:rsidRDefault="00B910A5" w:rsidP="005133EF">
            <w:pPr>
              <w:rPr>
                <w:b/>
              </w:rPr>
            </w:pPr>
            <w:r>
              <w:rPr>
                <w:b/>
              </w:rPr>
              <w:t xml:space="preserve">    /</w:t>
            </w:r>
          </w:p>
        </w:tc>
      </w:tr>
      <w:tr w:rsidR="00B910A5" w14:paraId="2810A8AB" w14:textId="77777777" w:rsidTr="005133EF">
        <w:tc>
          <w:tcPr>
            <w:tcW w:w="9859" w:type="dxa"/>
            <w:gridSpan w:val="15"/>
            <w:shd w:val="clear" w:color="auto" w:fill="F7CAAC"/>
          </w:tcPr>
          <w:p w14:paraId="7EFF6D4A" w14:textId="77777777" w:rsidR="00B910A5" w:rsidRDefault="00B910A5"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B910A5" w14:paraId="539589F9" w14:textId="77777777" w:rsidTr="005133EF">
        <w:trPr>
          <w:trHeight w:val="283"/>
        </w:trPr>
        <w:tc>
          <w:tcPr>
            <w:tcW w:w="9859" w:type="dxa"/>
            <w:gridSpan w:val="15"/>
          </w:tcPr>
          <w:p w14:paraId="388F0DB5" w14:textId="77777777" w:rsidR="00D929F3" w:rsidRPr="00D42EB4" w:rsidRDefault="00D929F3" w:rsidP="00D929F3">
            <w:pPr>
              <w:rPr>
                <w:ins w:id="633" w:author="Hana Ponížilová" w:date="2025-08-07T07:22:00Z"/>
                <w:rFonts w:eastAsia="Calibri"/>
                <w:color w:val="222222"/>
              </w:rPr>
            </w:pPr>
            <w:ins w:id="634" w:author="Hana Ponížilová" w:date="2025-08-07T07:22:00Z">
              <w:r w:rsidRPr="00D42EB4">
                <w:rPr>
                  <w:rFonts w:eastAsia="Calibri"/>
                  <w:color w:val="222222"/>
                </w:rPr>
                <w:t>2021</w:t>
              </w:r>
              <w:r>
                <w:rPr>
                  <w:rFonts w:eastAsia="Calibri"/>
                  <w:color w:val="222222"/>
                </w:rPr>
                <w:t>-2025-</w:t>
              </w:r>
              <w:r w:rsidRPr="00D42EB4">
                <w:rPr>
                  <w:rFonts w:eastAsia="Calibri"/>
                  <w:color w:val="222222"/>
                </w:rPr>
                <w:t xml:space="preserve"> organizátor, produkce Výtvarného sympozia </w:t>
              </w:r>
              <w:proofErr w:type="spellStart"/>
              <w:r w:rsidRPr="00D42EB4">
                <w:rPr>
                  <w:rFonts w:eastAsia="Calibri"/>
                  <w:color w:val="222222"/>
                </w:rPr>
                <w:t>Kačina</w:t>
              </w:r>
              <w:proofErr w:type="spellEnd"/>
              <w:r w:rsidRPr="00D42EB4">
                <w:rPr>
                  <w:rFonts w:eastAsia="Calibri"/>
                  <w:color w:val="222222"/>
                </w:rPr>
                <w:t xml:space="preserve"> (Národní zemědělské muzeum) - kurátor, produkce</w:t>
              </w:r>
            </w:ins>
          </w:p>
          <w:p w14:paraId="630DA900" w14:textId="77777777" w:rsidR="00D929F3" w:rsidRPr="00D42EB4" w:rsidRDefault="00D929F3" w:rsidP="00D929F3">
            <w:pPr>
              <w:rPr>
                <w:ins w:id="635" w:author="Hana Ponížilová" w:date="2025-08-07T07:22:00Z"/>
                <w:rFonts w:eastAsia="Calibri"/>
                <w:color w:val="222222"/>
              </w:rPr>
            </w:pPr>
            <w:ins w:id="636" w:author="Hana Ponížilová" w:date="2025-08-07T07:22:00Z">
              <w:r w:rsidRPr="00D42EB4">
                <w:rPr>
                  <w:rFonts w:eastAsia="Calibri"/>
                  <w:color w:val="222222"/>
                </w:rPr>
                <w:t xml:space="preserve">2024 - výstava By </w:t>
              </w:r>
              <w:proofErr w:type="spellStart"/>
              <w:r w:rsidRPr="00D42EB4">
                <w:rPr>
                  <w:rFonts w:eastAsia="Calibri"/>
                  <w:color w:val="222222"/>
                </w:rPr>
                <w:t>Light</w:t>
              </w:r>
              <w:proofErr w:type="spellEnd"/>
              <w:r w:rsidRPr="00D42EB4">
                <w:rPr>
                  <w:rFonts w:eastAsia="Calibri"/>
                  <w:color w:val="222222"/>
                </w:rPr>
                <w:t xml:space="preserve">, by Place (London Design Festival), London (Lada Semecká, Petr Lada a Petr </w:t>
              </w:r>
              <w:proofErr w:type="spellStart"/>
              <w:r w:rsidRPr="00D42EB4">
                <w:rPr>
                  <w:rFonts w:eastAsia="Calibri"/>
                  <w:color w:val="222222"/>
                </w:rPr>
                <w:t>Stanický</w:t>
              </w:r>
              <w:proofErr w:type="spellEnd"/>
              <w:r w:rsidRPr="00D42EB4">
                <w:rPr>
                  <w:rFonts w:eastAsia="Calibri"/>
                  <w:color w:val="222222"/>
                </w:rPr>
                <w:t>) - kurátor, produkce</w:t>
              </w:r>
            </w:ins>
          </w:p>
          <w:p w14:paraId="1E195372" w14:textId="77777777" w:rsidR="00D929F3" w:rsidRPr="00D42EB4" w:rsidRDefault="00D929F3" w:rsidP="00D929F3">
            <w:pPr>
              <w:rPr>
                <w:ins w:id="637" w:author="Hana Ponížilová" w:date="2025-08-07T07:22:00Z"/>
                <w:rFonts w:eastAsia="Calibri"/>
                <w:color w:val="222222"/>
              </w:rPr>
            </w:pPr>
            <w:ins w:id="638" w:author="Hana Ponížilová" w:date="2025-08-07T07:22:00Z">
              <w:r w:rsidRPr="00D42EB4">
                <w:rPr>
                  <w:rFonts w:eastAsia="Calibri"/>
                  <w:color w:val="222222"/>
                </w:rPr>
                <w:t xml:space="preserve">2024 - Uměleckoprůmyslové muzeum Praha, výstava </w:t>
              </w:r>
              <w:proofErr w:type="spellStart"/>
              <w:r w:rsidRPr="00D42EB4">
                <w:rPr>
                  <w:rFonts w:eastAsia="Calibri"/>
                  <w:color w:val="222222"/>
                </w:rPr>
                <w:t>Morface</w:t>
              </w:r>
              <w:proofErr w:type="spellEnd"/>
              <w:r w:rsidRPr="00D42EB4">
                <w:rPr>
                  <w:rFonts w:eastAsia="Calibri"/>
                  <w:color w:val="222222"/>
                </w:rPr>
                <w:t xml:space="preserve"> – produkce</w:t>
              </w:r>
            </w:ins>
          </w:p>
          <w:p w14:paraId="4CA30C36" w14:textId="77777777" w:rsidR="00D929F3" w:rsidRPr="00D42EB4" w:rsidRDefault="00D929F3" w:rsidP="00D929F3">
            <w:pPr>
              <w:rPr>
                <w:ins w:id="639" w:author="Hana Ponížilová" w:date="2025-08-07T07:22:00Z"/>
                <w:rFonts w:eastAsia="Calibri"/>
                <w:color w:val="222222"/>
              </w:rPr>
            </w:pPr>
            <w:ins w:id="640" w:author="Hana Ponížilová" w:date="2025-08-07T07:22:00Z">
              <w:r w:rsidRPr="00D42EB4">
                <w:rPr>
                  <w:rFonts w:eastAsia="Calibri"/>
                  <w:color w:val="222222"/>
                </w:rPr>
                <w:t>2023 - výstava Náhle opuštěné místo (Jiří Beránek), Sýpka Lemberk – kurátor</w:t>
              </w:r>
            </w:ins>
          </w:p>
          <w:p w14:paraId="3D54D154" w14:textId="012A92FB" w:rsidR="000D69F8" w:rsidRPr="00052A0F" w:rsidRDefault="000D69F8" w:rsidP="004A5D0D">
            <w:pPr>
              <w:spacing w:line="256" w:lineRule="auto"/>
              <w:rPr>
                <w:bCs/>
                <w:lang w:eastAsia="en-US"/>
              </w:rPr>
            </w:pPr>
            <w:r w:rsidRPr="00052A0F">
              <w:rPr>
                <w:bCs/>
                <w:lang w:eastAsia="en-US"/>
              </w:rPr>
              <w:t xml:space="preserve">STANICKÁ, Silvie. Náhle opuštěné místo. Prostor Zlín, XXVIII, 3, Zlín, </w:t>
            </w:r>
            <w:r w:rsidR="00592FED" w:rsidRPr="00052A0F">
              <w:rPr>
                <w:bCs/>
                <w:lang w:eastAsia="en-US"/>
              </w:rPr>
              <w:t xml:space="preserve">2021. </w:t>
            </w:r>
            <w:r w:rsidRPr="00052A0F">
              <w:rPr>
                <w:bCs/>
                <w:lang w:eastAsia="en-US"/>
              </w:rPr>
              <w:t xml:space="preserve">ISSN </w:t>
            </w:r>
            <w:r w:rsidRPr="00052A0F">
              <w:rPr>
                <w:color w:val="222222"/>
                <w:shd w:val="clear" w:color="auto" w:fill="F8F8F8"/>
                <w:lang w:eastAsia="en-US"/>
              </w:rPr>
              <w:t>1212-1398.</w:t>
            </w:r>
            <w:r w:rsidRPr="00052A0F">
              <w:rPr>
                <w:rStyle w:val="apple-converted-space"/>
                <w:color w:val="222222"/>
                <w:shd w:val="clear" w:color="auto" w:fill="F8F8F8"/>
              </w:rPr>
              <w:t> </w:t>
            </w:r>
          </w:p>
          <w:p w14:paraId="79EF5842" w14:textId="05B3E788" w:rsidR="000D69F8" w:rsidRPr="00052A0F" w:rsidRDefault="000D69F8" w:rsidP="004A5D0D">
            <w:pPr>
              <w:spacing w:line="256" w:lineRule="auto"/>
              <w:rPr>
                <w:bCs/>
                <w:lang w:eastAsia="en-US"/>
              </w:rPr>
            </w:pPr>
            <w:r w:rsidRPr="00052A0F">
              <w:rPr>
                <w:bCs/>
                <w:lang w:eastAsia="en-US"/>
              </w:rPr>
              <w:t>STANICKÁ, Silvie.</w:t>
            </w:r>
            <w:r w:rsidRPr="00052A0F">
              <w:rPr>
                <w:rFonts w:ascii="Arial" w:hAnsi="Arial" w:cs="Arial"/>
                <w:b/>
                <w:bCs/>
                <w:color w:val="333333"/>
                <w:sz w:val="18"/>
                <w:szCs w:val="18"/>
                <w:lang w:eastAsia="en-US"/>
              </w:rPr>
              <w:t xml:space="preserve"> </w:t>
            </w:r>
            <w:r w:rsidRPr="00052A0F">
              <w:rPr>
                <w:color w:val="333333"/>
                <w:lang w:eastAsia="en-US"/>
              </w:rPr>
              <w:t xml:space="preserve">Irena </w:t>
            </w:r>
            <w:proofErr w:type="spellStart"/>
            <w:r w:rsidRPr="00052A0F">
              <w:rPr>
                <w:color w:val="333333"/>
                <w:lang w:eastAsia="en-US"/>
              </w:rPr>
              <w:t>Armutidisová</w:t>
            </w:r>
            <w:proofErr w:type="spellEnd"/>
            <w:r w:rsidRPr="00052A0F">
              <w:rPr>
                <w:color w:val="333333"/>
                <w:lang w:eastAsia="en-US"/>
              </w:rPr>
              <w:t xml:space="preserve"> a Nikos </w:t>
            </w:r>
            <w:proofErr w:type="spellStart"/>
            <w:r w:rsidRPr="00052A0F">
              <w:rPr>
                <w:color w:val="333333"/>
                <w:lang w:eastAsia="en-US"/>
              </w:rPr>
              <w:t>Armutidis</w:t>
            </w:r>
            <w:proofErr w:type="spellEnd"/>
            <w:r w:rsidRPr="00052A0F">
              <w:rPr>
                <w:b/>
                <w:bCs/>
                <w:color w:val="333333"/>
                <w:lang w:eastAsia="en-US"/>
              </w:rPr>
              <w:t xml:space="preserve">. </w:t>
            </w:r>
            <w:r w:rsidRPr="00052A0F">
              <w:rPr>
                <w:color w:val="333333"/>
                <w:lang w:eastAsia="en-US"/>
              </w:rPr>
              <w:t xml:space="preserve">Prostor Zlín, XXVIII, 2, 3-6, Zlín, </w:t>
            </w:r>
            <w:r w:rsidR="00592FED" w:rsidRPr="00052A0F">
              <w:rPr>
                <w:color w:val="333333"/>
                <w:lang w:eastAsia="en-US"/>
              </w:rPr>
              <w:t xml:space="preserve">2021. </w:t>
            </w:r>
            <w:r w:rsidRPr="00052A0F">
              <w:rPr>
                <w:color w:val="333333"/>
                <w:lang w:eastAsia="en-US"/>
              </w:rPr>
              <w:t xml:space="preserve">ISSN </w:t>
            </w:r>
            <w:r w:rsidRPr="00052A0F">
              <w:rPr>
                <w:color w:val="222222"/>
                <w:shd w:val="clear" w:color="auto" w:fill="F8F8F8"/>
                <w:lang w:eastAsia="en-US"/>
              </w:rPr>
              <w:t>1212-1398.</w:t>
            </w:r>
          </w:p>
          <w:p w14:paraId="0EEDCB1B" w14:textId="629E77EC" w:rsidR="00D42EB4" w:rsidRPr="003006AA" w:rsidRDefault="000D69F8" w:rsidP="004A5D0D">
            <w:pPr>
              <w:rPr>
                <w:rFonts w:eastAsia="Calibri"/>
                <w:color w:val="222222"/>
              </w:rPr>
            </w:pPr>
            <w:r w:rsidRPr="00052A0F">
              <w:rPr>
                <w:bCs/>
                <w:lang w:eastAsia="en-US"/>
              </w:rPr>
              <w:t xml:space="preserve">STANICKÁ, Silvie. Jan Ámos Komenský. Pomník pro Velkou Bíteš. </w:t>
            </w:r>
            <w:proofErr w:type="spellStart"/>
            <w:r w:rsidRPr="00052A0F">
              <w:rPr>
                <w:bCs/>
                <w:lang w:eastAsia="en-US"/>
              </w:rPr>
              <w:t>Vlnas</w:t>
            </w:r>
            <w:proofErr w:type="spellEnd"/>
            <w:r w:rsidRPr="00052A0F">
              <w:rPr>
                <w:bCs/>
                <w:lang w:eastAsia="en-US"/>
              </w:rPr>
              <w:t>, Vít. COMENIUS 1592–1670. Mezi rozumem a šílenstvím. Jan Amos Komenský a jeho svět. Ústí nad Labem: Univerzita Jana Evangelisty Purkyně, 2020</w:t>
            </w:r>
            <w:r w:rsidR="00592FED" w:rsidRPr="00052A0F">
              <w:rPr>
                <w:bCs/>
                <w:lang w:eastAsia="en-US"/>
              </w:rPr>
              <w:t>.</w:t>
            </w:r>
            <w:r w:rsidRPr="00052A0F">
              <w:rPr>
                <w:bCs/>
                <w:lang w:eastAsia="en-US"/>
              </w:rPr>
              <w:t xml:space="preserve"> </w:t>
            </w:r>
            <w:r w:rsidR="003F4913" w:rsidRPr="00052A0F">
              <w:rPr>
                <w:bCs/>
                <w:lang w:eastAsia="en-US"/>
              </w:rPr>
              <w:br/>
            </w:r>
            <w:r w:rsidRPr="00052A0F">
              <w:rPr>
                <w:bCs/>
                <w:lang w:eastAsia="en-US"/>
              </w:rPr>
              <w:t>ISBN 978-80-7561-287-8.</w:t>
            </w:r>
          </w:p>
        </w:tc>
      </w:tr>
      <w:tr w:rsidR="00B910A5" w14:paraId="2CD02023" w14:textId="77777777" w:rsidTr="005133EF">
        <w:trPr>
          <w:trHeight w:val="218"/>
        </w:trPr>
        <w:tc>
          <w:tcPr>
            <w:tcW w:w="9859" w:type="dxa"/>
            <w:gridSpan w:val="15"/>
            <w:shd w:val="clear" w:color="auto" w:fill="F7CAAC"/>
          </w:tcPr>
          <w:p w14:paraId="2ADAF405" w14:textId="44AB959C" w:rsidR="00B910A5" w:rsidRDefault="00B910A5" w:rsidP="005133EF">
            <w:pPr>
              <w:rPr>
                <w:b/>
              </w:rPr>
            </w:pPr>
            <w:r>
              <w:rPr>
                <w:b/>
              </w:rPr>
              <w:t>Působení v zahraničí</w:t>
            </w:r>
          </w:p>
        </w:tc>
      </w:tr>
      <w:tr w:rsidR="00B910A5" w14:paraId="7FEBF07B" w14:textId="77777777" w:rsidTr="005642D4">
        <w:trPr>
          <w:trHeight w:val="269"/>
        </w:trPr>
        <w:tc>
          <w:tcPr>
            <w:tcW w:w="9859" w:type="dxa"/>
            <w:gridSpan w:val="15"/>
          </w:tcPr>
          <w:p w14:paraId="476D9AA8" w14:textId="77777777" w:rsidR="00B910A5" w:rsidRDefault="00B910A5" w:rsidP="005133EF">
            <w:pPr>
              <w:spacing w:line="230" w:lineRule="atLeast"/>
              <w:jc w:val="both"/>
              <w:rPr>
                <w:color w:val="222222"/>
              </w:rPr>
            </w:pPr>
            <w:r>
              <w:rPr>
                <w:color w:val="222222"/>
              </w:rPr>
              <w:t xml:space="preserve">2015: </w:t>
            </w:r>
            <w:proofErr w:type="spellStart"/>
            <w:r>
              <w:rPr>
                <w:color w:val="222222"/>
              </w:rPr>
              <w:t>The</w:t>
            </w:r>
            <w:proofErr w:type="spellEnd"/>
            <w:r>
              <w:rPr>
                <w:color w:val="222222"/>
              </w:rPr>
              <w:t xml:space="preserve"> </w:t>
            </w:r>
            <w:proofErr w:type="spellStart"/>
            <w:r>
              <w:rPr>
                <w:color w:val="222222"/>
              </w:rPr>
              <w:t>Warburg</w:t>
            </w:r>
            <w:proofErr w:type="spellEnd"/>
            <w:r>
              <w:rPr>
                <w:color w:val="222222"/>
              </w:rPr>
              <w:t xml:space="preserve"> Institute, </w:t>
            </w:r>
            <w:proofErr w:type="spellStart"/>
            <w:r>
              <w:rPr>
                <w:color w:val="222222"/>
              </w:rPr>
              <w:t>Library</w:t>
            </w:r>
            <w:proofErr w:type="spellEnd"/>
            <w:r>
              <w:rPr>
                <w:color w:val="222222"/>
              </w:rPr>
              <w:t>, Londýn, Velká Británie / měsíc</w:t>
            </w:r>
          </w:p>
          <w:p w14:paraId="52D304DC" w14:textId="77777777" w:rsidR="00B910A5" w:rsidRDefault="00B910A5" w:rsidP="005133EF">
            <w:pPr>
              <w:rPr>
                <w:color w:val="222222"/>
              </w:rPr>
            </w:pPr>
            <w:r>
              <w:rPr>
                <w:color w:val="222222"/>
              </w:rPr>
              <w:t>2014:</w:t>
            </w:r>
            <w:r>
              <w:rPr>
                <w:rStyle w:val="apple-converted-space"/>
                <w:color w:val="222222"/>
              </w:rPr>
              <w:t> </w:t>
            </w:r>
            <w:r>
              <w:rPr>
                <w:color w:val="222222"/>
                <w:lang w:val="en-US"/>
              </w:rPr>
              <w:t xml:space="preserve">University of Oxford, Bodleian Library, </w:t>
            </w:r>
            <w:proofErr w:type="spellStart"/>
            <w:r>
              <w:rPr>
                <w:color w:val="222222"/>
                <w:lang w:val="en-US"/>
              </w:rPr>
              <w:t>Velk</w:t>
            </w:r>
            <w:proofErr w:type="spellEnd"/>
            <w:r>
              <w:rPr>
                <w:color w:val="222222"/>
              </w:rPr>
              <w:t>á Británie / měsíc</w:t>
            </w:r>
          </w:p>
          <w:p w14:paraId="6A397065" w14:textId="77777777" w:rsidR="00B910A5" w:rsidRDefault="00B910A5" w:rsidP="005133EF">
            <w:pPr>
              <w:spacing w:line="230" w:lineRule="atLeast"/>
              <w:jc w:val="both"/>
              <w:rPr>
                <w:color w:val="222222"/>
              </w:rPr>
            </w:pPr>
            <w:r>
              <w:rPr>
                <w:color w:val="222222"/>
              </w:rPr>
              <w:t xml:space="preserve">2005: </w:t>
            </w:r>
            <w:proofErr w:type="spellStart"/>
            <w:r>
              <w:rPr>
                <w:color w:val="222222"/>
              </w:rPr>
              <w:t>Domus</w:t>
            </w:r>
            <w:proofErr w:type="spellEnd"/>
            <w:r>
              <w:rPr>
                <w:color w:val="222222"/>
              </w:rPr>
              <w:t xml:space="preserve"> </w:t>
            </w:r>
            <w:proofErr w:type="spellStart"/>
            <w:r>
              <w:rPr>
                <w:color w:val="222222"/>
              </w:rPr>
              <w:t>Hungarica</w:t>
            </w:r>
            <w:proofErr w:type="spellEnd"/>
            <w:r>
              <w:rPr>
                <w:color w:val="222222"/>
              </w:rPr>
              <w:t xml:space="preserve">, Magyar </w:t>
            </w:r>
            <w:proofErr w:type="spellStart"/>
            <w:r>
              <w:rPr>
                <w:color w:val="222222"/>
              </w:rPr>
              <w:t>Tudományos</w:t>
            </w:r>
            <w:proofErr w:type="spellEnd"/>
            <w:r>
              <w:rPr>
                <w:color w:val="222222"/>
              </w:rPr>
              <w:t xml:space="preserve"> Akad</w:t>
            </w:r>
            <w:r>
              <w:rPr>
                <w:color w:val="222222"/>
                <w:lang w:val="fr-FR"/>
              </w:rPr>
              <w:t>é</w:t>
            </w:r>
            <w:proofErr w:type="spellStart"/>
            <w:r>
              <w:rPr>
                <w:color w:val="222222"/>
              </w:rPr>
              <w:t>mia</w:t>
            </w:r>
            <w:proofErr w:type="spellEnd"/>
            <w:r>
              <w:rPr>
                <w:color w:val="222222"/>
              </w:rPr>
              <w:t xml:space="preserve">, Budapešť, Maďarsko (badatelský </w:t>
            </w:r>
            <w:proofErr w:type="spellStart"/>
            <w:r>
              <w:rPr>
                <w:color w:val="222222"/>
              </w:rPr>
              <w:t>vě</w:t>
            </w:r>
            <w:proofErr w:type="spellEnd"/>
            <w:r>
              <w:rPr>
                <w:color w:val="222222"/>
                <w:lang w:val="de-DE"/>
              </w:rPr>
              <w:t>deck</w:t>
            </w:r>
            <w:r>
              <w:rPr>
                <w:color w:val="222222"/>
              </w:rPr>
              <w:t>ý pobyt) / 3 měsíce</w:t>
            </w:r>
          </w:p>
          <w:p w14:paraId="3899D0CC" w14:textId="77777777" w:rsidR="00B910A5" w:rsidRDefault="00B910A5" w:rsidP="005133EF">
            <w:pPr>
              <w:rPr>
                <w:b/>
              </w:rPr>
            </w:pPr>
            <w:r>
              <w:rPr>
                <w:color w:val="222222"/>
              </w:rPr>
              <w:t>2003: stáž</w:t>
            </w:r>
            <w:r>
              <w:rPr>
                <w:rStyle w:val="apple-converted-space"/>
                <w:color w:val="222222"/>
              </w:rPr>
              <w:t> </w:t>
            </w:r>
            <w:proofErr w:type="spellStart"/>
            <w:r>
              <w:rPr>
                <w:color w:val="222222"/>
                <w:lang w:val="en-US"/>
              </w:rPr>
              <w:t>na</w:t>
            </w:r>
            <w:proofErr w:type="spellEnd"/>
            <w:r>
              <w:rPr>
                <w:color w:val="222222"/>
                <w:lang w:val="en-US"/>
              </w:rPr>
              <w:t xml:space="preserve"> Central European University, </w:t>
            </w:r>
            <w:proofErr w:type="spellStart"/>
            <w:r>
              <w:rPr>
                <w:color w:val="222222"/>
                <w:lang w:val="en-US"/>
              </w:rPr>
              <w:t>Budape</w:t>
            </w:r>
            <w:r>
              <w:rPr>
                <w:color w:val="222222"/>
              </w:rPr>
              <w:t>šť</w:t>
            </w:r>
            <w:proofErr w:type="spellEnd"/>
            <w:r>
              <w:rPr>
                <w:color w:val="222222"/>
              </w:rPr>
              <w:t>, Maďarsko / 12 měsíců</w:t>
            </w:r>
          </w:p>
        </w:tc>
      </w:tr>
      <w:tr w:rsidR="00B910A5" w14:paraId="4832FC7D" w14:textId="77777777" w:rsidTr="005133EF">
        <w:trPr>
          <w:cantSplit/>
          <w:trHeight w:val="470"/>
        </w:trPr>
        <w:tc>
          <w:tcPr>
            <w:tcW w:w="2518" w:type="dxa"/>
            <w:shd w:val="clear" w:color="auto" w:fill="F7CAAC"/>
          </w:tcPr>
          <w:p w14:paraId="19759EBD" w14:textId="77777777" w:rsidR="00B910A5" w:rsidRDefault="00B910A5" w:rsidP="005133EF">
            <w:pPr>
              <w:jc w:val="both"/>
              <w:rPr>
                <w:b/>
              </w:rPr>
            </w:pPr>
            <w:r>
              <w:rPr>
                <w:b/>
              </w:rPr>
              <w:t xml:space="preserve">Podpis </w:t>
            </w:r>
          </w:p>
        </w:tc>
        <w:tc>
          <w:tcPr>
            <w:tcW w:w="4536" w:type="dxa"/>
            <w:gridSpan w:val="8"/>
          </w:tcPr>
          <w:p w14:paraId="50577C78" w14:textId="49355529" w:rsidR="00B910A5" w:rsidRDefault="00734727" w:rsidP="005133EF">
            <w:pPr>
              <w:jc w:val="both"/>
            </w:pPr>
            <w:r>
              <w:t xml:space="preserve">Silvie </w:t>
            </w:r>
            <w:proofErr w:type="spellStart"/>
            <w:r>
              <w:t>Stanická</w:t>
            </w:r>
            <w:proofErr w:type="spellEnd"/>
            <w:r>
              <w:t xml:space="preserve"> v. r.</w:t>
            </w:r>
          </w:p>
        </w:tc>
        <w:tc>
          <w:tcPr>
            <w:tcW w:w="786" w:type="dxa"/>
            <w:gridSpan w:val="2"/>
            <w:shd w:val="clear" w:color="auto" w:fill="F7CAAC"/>
          </w:tcPr>
          <w:p w14:paraId="474EF032" w14:textId="77777777" w:rsidR="00B910A5" w:rsidRDefault="00B910A5" w:rsidP="005133EF">
            <w:pPr>
              <w:jc w:val="both"/>
            </w:pPr>
            <w:r>
              <w:rPr>
                <w:b/>
              </w:rPr>
              <w:t>datum</w:t>
            </w:r>
          </w:p>
        </w:tc>
        <w:tc>
          <w:tcPr>
            <w:tcW w:w="2019" w:type="dxa"/>
            <w:gridSpan w:val="4"/>
          </w:tcPr>
          <w:p w14:paraId="3A617785" w14:textId="19466167" w:rsidR="00B910A5" w:rsidRDefault="00734727" w:rsidP="005133EF">
            <w:pPr>
              <w:jc w:val="both"/>
            </w:pPr>
            <w:r>
              <w:t>4.11.202</w:t>
            </w:r>
            <w:r w:rsidR="00E5717D">
              <w:t>4</w:t>
            </w:r>
          </w:p>
        </w:tc>
      </w:tr>
    </w:tbl>
    <w:p w14:paraId="4B89BF03" w14:textId="5E2BE423" w:rsidR="00F11EDE" w:rsidRDefault="00F11EDE">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709"/>
        <w:gridCol w:w="75"/>
        <w:gridCol w:w="709"/>
        <w:gridCol w:w="693"/>
        <w:gridCol w:w="694"/>
      </w:tblGrid>
      <w:tr w:rsidR="001F6E6F" w14:paraId="0FF32BF2" w14:textId="77777777" w:rsidTr="000B16AE">
        <w:tc>
          <w:tcPr>
            <w:tcW w:w="9859" w:type="dxa"/>
            <w:gridSpan w:val="14"/>
            <w:tcBorders>
              <w:bottom w:val="double" w:sz="4" w:space="0" w:color="auto"/>
            </w:tcBorders>
            <w:shd w:val="clear" w:color="auto" w:fill="BDD6EE"/>
          </w:tcPr>
          <w:p w14:paraId="13D5E65D" w14:textId="77777777" w:rsidR="001F6E6F" w:rsidRDefault="001F6E6F" w:rsidP="000B16AE">
            <w:pPr>
              <w:jc w:val="both"/>
              <w:rPr>
                <w:b/>
                <w:sz w:val="28"/>
              </w:rPr>
            </w:pPr>
            <w:r>
              <w:rPr>
                <w:b/>
                <w:sz w:val="28"/>
              </w:rPr>
              <w:lastRenderedPageBreak/>
              <w:t>C-I – Personální zabezpečení</w:t>
            </w:r>
          </w:p>
        </w:tc>
      </w:tr>
      <w:tr w:rsidR="001F6E6F" w14:paraId="11B61C12" w14:textId="77777777" w:rsidTr="000B16AE">
        <w:tc>
          <w:tcPr>
            <w:tcW w:w="2518" w:type="dxa"/>
            <w:tcBorders>
              <w:top w:val="double" w:sz="4" w:space="0" w:color="auto"/>
            </w:tcBorders>
            <w:shd w:val="clear" w:color="auto" w:fill="F7CAAC"/>
          </w:tcPr>
          <w:p w14:paraId="7EE9A08F" w14:textId="77777777" w:rsidR="001F6E6F" w:rsidRDefault="001F6E6F" w:rsidP="000B16AE">
            <w:pPr>
              <w:jc w:val="both"/>
              <w:rPr>
                <w:b/>
              </w:rPr>
            </w:pPr>
            <w:r>
              <w:rPr>
                <w:b/>
              </w:rPr>
              <w:t>Vysoká škola</w:t>
            </w:r>
          </w:p>
        </w:tc>
        <w:tc>
          <w:tcPr>
            <w:tcW w:w="7341" w:type="dxa"/>
            <w:gridSpan w:val="13"/>
          </w:tcPr>
          <w:p w14:paraId="63C18271" w14:textId="77777777" w:rsidR="001F6E6F" w:rsidRDefault="001F6E6F" w:rsidP="000B16AE">
            <w:pPr>
              <w:jc w:val="both"/>
            </w:pPr>
            <w:r>
              <w:rPr>
                <w:lang w:eastAsia="en-US"/>
              </w:rPr>
              <w:t>Univerzita Tomáše Bati ve Zlíně</w:t>
            </w:r>
          </w:p>
        </w:tc>
      </w:tr>
      <w:tr w:rsidR="001F6E6F" w14:paraId="4712AE2F" w14:textId="77777777" w:rsidTr="000B16AE">
        <w:tc>
          <w:tcPr>
            <w:tcW w:w="2518" w:type="dxa"/>
            <w:shd w:val="clear" w:color="auto" w:fill="F7CAAC"/>
          </w:tcPr>
          <w:p w14:paraId="125F8B0D" w14:textId="77777777" w:rsidR="001F6E6F" w:rsidRDefault="001F6E6F" w:rsidP="000B16AE">
            <w:pPr>
              <w:jc w:val="both"/>
              <w:rPr>
                <w:b/>
              </w:rPr>
            </w:pPr>
            <w:r>
              <w:rPr>
                <w:b/>
              </w:rPr>
              <w:t>Součást vysoké školy</w:t>
            </w:r>
          </w:p>
        </w:tc>
        <w:tc>
          <w:tcPr>
            <w:tcW w:w="7341" w:type="dxa"/>
            <w:gridSpan w:val="13"/>
          </w:tcPr>
          <w:p w14:paraId="76662126" w14:textId="77777777" w:rsidR="001F6E6F" w:rsidRDefault="001F6E6F" w:rsidP="000B16AE">
            <w:pPr>
              <w:jc w:val="both"/>
            </w:pPr>
            <w:r>
              <w:rPr>
                <w:lang w:eastAsia="en-US"/>
              </w:rPr>
              <w:t>Fakulta multimediálních komunikací</w:t>
            </w:r>
          </w:p>
        </w:tc>
      </w:tr>
      <w:tr w:rsidR="001F6E6F" w14:paraId="04A2C46A" w14:textId="77777777" w:rsidTr="000B16AE">
        <w:tc>
          <w:tcPr>
            <w:tcW w:w="2518" w:type="dxa"/>
            <w:shd w:val="clear" w:color="auto" w:fill="F7CAAC"/>
          </w:tcPr>
          <w:p w14:paraId="32B112D2" w14:textId="77777777" w:rsidR="001F6E6F" w:rsidRDefault="001F6E6F" w:rsidP="000B16AE">
            <w:pPr>
              <w:jc w:val="both"/>
              <w:rPr>
                <w:b/>
              </w:rPr>
            </w:pPr>
            <w:r>
              <w:rPr>
                <w:b/>
              </w:rPr>
              <w:t>Název studijního programu</w:t>
            </w:r>
          </w:p>
        </w:tc>
        <w:tc>
          <w:tcPr>
            <w:tcW w:w="7341" w:type="dxa"/>
            <w:gridSpan w:val="13"/>
          </w:tcPr>
          <w:p w14:paraId="4E2BE2A5" w14:textId="0476D4CE" w:rsidR="001F6E6F" w:rsidRDefault="00E748C3" w:rsidP="000B16AE">
            <w:pPr>
              <w:jc w:val="both"/>
            </w:pPr>
            <w:proofErr w:type="spellStart"/>
            <w:r w:rsidRPr="00E748C3">
              <w:rPr>
                <w:lang w:eastAsia="en-US"/>
              </w:rPr>
              <w:t>Footwear</w:t>
            </w:r>
            <w:proofErr w:type="spellEnd"/>
            <w:r w:rsidRPr="00E748C3">
              <w:rPr>
                <w:lang w:eastAsia="en-US"/>
              </w:rPr>
              <w:t xml:space="preserve"> Design</w:t>
            </w:r>
          </w:p>
        </w:tc>
      </w:tr>
      <w:tr w:rsidR="001F6E6F" w14:paraId="5C6F0ECC" w14:textId="77777777" w:rsidTr="000B16AE">
        <w:tc>
          <w:tcPr>
            <w:tcW w:w="2518" w:type="dxa"/>
            <w:shd w:val="clear" w:color="auto" w:fill="F7CAAC"/>
          </w:tcPr>
          <w:p w14:paraId="7355BC45" w14:textId="77777777" w:rsidR="001F6E6F" w:rsidRDefault="001F6E6F" w:rsidP="000B16AE">
            <w:pPr>
              <w:jc w:val="both"/>
              <w:rPr>
                <w:b/>
              </w:rPr>
            </w:pPr>
            <w:r>
              <w:rPr>
                <w:b/>
              </w:rPr>
              <w:t>Jméno a příjmení</w:t>
            </w:r>
          </w:p>
        </w:tc>
        <w:tc>
          <w:tcPr>
            <w:tcW w:w="4461" w:type="dxa"/>
            <w:gridSpan w:val="8"/>
          </w:tcPr>
          <w:p w14:paraId="3B2491E3" w14:textId="77777777" w:rsidR="001F6E6F" w:rsidRDefault="001F6E6F" w:rsidP="000B16AE">
            <w:pPr>
              <w:jc w:val="both"/>
            </w:pPr>
            <w:r>
              <w:t xml:space="preserve">Adriana </w:t>
            </w:r>
            <w:proofErr w:type="spellStart"/>
            <w:r>
              <w:t>Šatková</w:t>
            </w:r>
            <w:proofErr w:type="spellEnd"/>
          </w:p>
        </w:tc>
        <w:tc>
          <w:tcPr>
            <w:tcW w:w="784" w:type="dxa"/>
            <w:gridSpan w:val="2"/>
            <w:shd w:val="clear" w:color="auto" w:fill="F7CAAC"/>
          </w:tcPr>
          <w:p w14:paraId="04FD7DD2" w14:textId="77777777" w:rsidR="001F6E6F" w:rsidRDefault="001F6E6F" w:rsidP="000B16AE">
            <w:pPr>
              <w:jc w:val="both"/>
              <w:rPr>
                <w:b/>
              </w:rPr>
            </w:pPr>
            <w:r>
              <w:rPr>
                <w:b/>
              </w:rPr>
              <w:t>Tituly</w:t>
            </w:r>
          </w:p>
        </w:tc>
        <w:tc>
          <w:tcPr>
            <w:tcW w:w="2096" w:type="dxa"/>
            <w:gridSpan w:val="3"/>
          </w:tcPr>
          <w:p w14:paraId="0BD0984A" w14:textId="77777777" w:rsidR="001F6E6F" w:rsidRDefault="001F6E6F" w:rsidP="000B16AE">
            <w:pPr>
              <w:jc w:val="both"/>
            </w:pPr>
            <w:r>
              <w:t>MgA.</w:t>
            </w:r>
          </w:p>
        </w:tc>
      </w:tr>
      <w:tr w:rsidR="001F6E6F" w14:paraId="4250D329" w14:textId="77777777" w:rsidTr="000B16AE">
        <w:tc>
          <w:tcPr>
            <w:tcW w:w="2518" w:type="dxa"/>
            <w:shd w:val="clear" w:color="auto" w:fill="F7CAAC"/>
          </w:tcPr>
          <w:p w14:paraId="2B977FA1" w14:textId="77777777" w:rsidR="001F6E6F" w:rsidRDefault="001F6E6F" w:rsidP="000B16AE">
            <w:pPr>
              <w:jc w:val="both"/>
              <w:rPr>
                <w:b/>
              </w:rPr>
            </w:pPr>
            <w:r>
              <w:rPr>
                <w:b/>
              </w:rPr>
              <w:t>Rok narození</w:t>
            </w:r>
          </w:p>
        </w:tc>
        <w:tc>
          <w:tcPr>
            <w:tcW w:w="829" w:type="dxa"/>
            <w:gridSpan w:val="2"/>
          </w:tcPr>
          <w:p w14:paraId="6E07FCF5" w14:textId="77777777" w:rsidR="001F6E6F" w:rsidRDefault="001F6E6F" w:rsidP="000B16AE">
            <w:pPr>
              <w:jc w:val="both"/>
            </w:pPr>
            <w:r>
              <w:t>1996</w:t>
            </w:r>
          </w:p>
        </w:tc>
        <w:tc>
          <w:tcPr>
            <w:tcW w:w="1721" w:type="dxa"/>
            <w:shd w:val="clear" w:color="auto" w:fill="F7CAAC"/>
          </w:tcPr>
          <w:p w14:paraId="4380290E" w14:textId="77777777" w:rsidR="001F6E6F" w:rsidRDefault="001F6E6F" w:rsidP="000B16AE">
            <w:pPr>
              <w:jc w:val="both"/>
              <w:rPr>
                <w:b/>
              </w:rPr>
            </w:pPr>
            <w:r>
              <w:rPr>
                <w:b/>
              </w:rPr>
              <w:t>typ vztahu k VŠ</w:t>
            </w:r>
          </w:p>
        </w:tc>
        <w:tc>
          <w:tcPr>
            <w:tcW w:w="992" w:type="dxa"/>
            <w:gridSpan w:val="4"/>
          </w:tcPr>
          <w:p w14:paraId="5EB9D663" w14:textId="6447327C" w:rsidR="001F6E6F" w:rsidRDefault="001F6E6F" w:rsidP="000B16AE">
            <w:pPr>
              <w:jc w:val="both"/>
            </w:pPr>
            <w:r>
              <w:t>pp</w:t>
            </w:r>
            <w:r w:rsidR="003278C1">
              <w:t>.</w:t>
            </w:r>
          </w:p>
        </w:tc>
        <w:tc>
          <w:tcPr>
            <w:tcW w:w="919" w:type="dxa"/>
            <w:shd w:val="clear" w:color="auto" w:fill="F7CAAC"/>
          </w:tcPr>
          <w:p w14:paraId="1A6270A7" w14:textId="77777777" w:rsidR="001F6E6F" w:rsidRDefault="001F6E6F" w:rsidP="000B16AE">
            <w:pPr>
              <w:jc w:val="both"/>
              <w:rPr>
                <w:b/>
              </w:rPr>
            </w:pPr>
            <w:r>
              <w:rPr>
                <w:b/>
              </w:rPr>
              <w:t>rozsah</w:t>
            </w:r>
          </w:p>
        </w:tc>
        <w:tc>
          <w:tcPr>
            <w:tcW w:w="784" w:type="dxa"/>
            <w:gridSpan w:val="2"/>
          </w:tcPr>
          <w:p w14:paraId="09539177" w14:textId="2254B391" w:rsidR="001F6E6F" w:rsidRDefault="001F6E6F" w:rsidP="000B16AE">
            <w:pPr>
              <w:jc w:val="both"/>
            </w:pPr>
            <w:proofErr w:type="gramStart"/>
            <w:r>
              <w:t>40h</w:t>
            </w:r>
            <w:proofErr w:type="gramEnd"/>
            <w:r>
              <w:t>/t</w:t>
            </w:r>
          </w:p>
        </w:tc>
        <w:tc>
          <w:tcPr>
            <w:tcW w:w="709" w:type="dxa"/>
            <w:shd w:val="clear" w:color="auto" w:fill="F7CAAC"/>
          </w:tcPr>
          <w:p w14:paraId="66003854" w14:textId="77777777" w:rsidR="001F6E6F" w:rsidRDefault="001F6E6F" w:rsidP="000B16AE">
            <w:pPr>
              <w:jc w:val="both"/>
              <w:rPr>
                <w:b/>
              </w:rPr>
            </w:pPr>
            <w:r>
              <w:rPr>
                <w:b/>
              </w:rPr>
              <w:t>do kdy</w:t>
            </w:r>
          </w:p>
        </w:tc>
        <w:tc>
          <w:tcPr>
            <w:tcW w:w="1387" w:type="dxa"/>
            <w:gridSpan w:val="2"/>
          </w:tcPr>
          <w:p w14:paraId="317DCDE7" w14:textId="3E5F6280" w:rsidR="001F6E6F" w:rsidRDefault="00E63889" w:rsidP="000B16AE">
            <w:pPr>
              <w:jc w:val="both"/>
            </w:pPr>
            <w:r>
              <w:t>08</w:t>
            </w:r>
            <w:r w:rsidR="00586C80">
              <w:t>/2025</w:t>
            </w:r>
          </w:p>
        </w:tc>
      </w:tr>
      <w:tr w:rsidR="001F6E6F" w14:paraId="2EAED686" w14:textId="77777777" w:rsidTr="000B16AE">
        <w:tc>
          <w:tcPr>
            <w:tcW w:w="5068" w:type="dxa"/>
            <w:gridSpan w:val="4"/>
            <w:shd w:val="clear" w:color="auto" w:fill="F7CAAC"/>
          </w:tcPr>
          <w:p w14:paraId="31C1A73C" w14:textId="77777777" w:rsidR="001F6E6F" w:rsidRDefault="001F6E6F" w:rsidP="000B16AE">
            <w:pPr>
              <w:jc w:val="both"/>
              <w:rPr>
                <w:b/>
              </w:rPr>
            </w:pPr>
            <w:r>
              <w:rPr>
                <w:b/>
              </w:rPr>
              <w:t>Typ vztahu na součásti VŠ, která uskutečňuje st. program</w:t>
            </w:r>
          </w:p>
        </w:tc>
        <w:tc>
          <w:tcPr>
            <w:tcW w:w="992" w:type="dxa"/>
            <w:gridSpan w:val="4"/>
          </w:tcPr>
          <w:p w14:paraId="4EFFBF4C" w14:textId="1A689CC9" w:rsidR="001F6E6F" w:rsidRDefault="001F6E6F" w:rsidP="000B16AE">
            <w:pPr>
              <w:jc w:val="both"/>
            </w:pPr>
            <w:r>
              <w:t>pp</w:t>
            </w:r>
            <w:r w:rsidR="003278C1">
              <w:t>.</w:t>
            </w:r>
          </w:p>
        </w:tc>
        <w:tc>
          <w:tcPr>
            <w:tcW w:w="919" w:type="dxa"/>
            <w:shd w:val="clear" w:color="auto" w:fill="F7CAAC"/>
          </w:tcPr>
          <w:p w14:paraId="445A9C67" w14:textId="77777777" w:rsidR="001F6E6F" w:rsidRDefault="001F6E6F" w:rsidP="000B16AE">
            <w:pPr>
              <w:jc w:val="both"/>
              <w:rPr>
                <w:b/>
              </w:rPr>
            </w:pPr>
            <w:r>
              <w:rPr>
                <w:b/>
              </w:rPr>
              <w:t>rozsah</w:t>
            </w:r>
          </w:p>
        </w:tc>
        <w:tc>
          <w:tcPr>
            <w:tcW w:w="784" w:type="dxa"/>
            <w:gridSpan w:val="2"/>
          </w:tcPr>
          <w:p w14:paraId="1B641813" w14:textId="6D50C8FC" w:rsidR="001F6E6F" w:rsidRDefault="001F6E6F" w:rsidP="000B16AE">
            <w:pPr>
              <w:jc w:val="both"/>
            </w:pPr>
            <w:proofErr w:type="gramStart"/>
            <w:r>
              <w:t>40h</w:t>
            </w:r>
            <w:proofErr w:type="gramEnd"/>
            <w:r>
              <w:t xml:space="preserve">/t </w:t>
            </w:r>
          </w:p>
        </w:tc>
        <w:tc>
          <w:tcPr>
            <w:tcW w:w="709" w:type="dxa"/>
            <w:shd w:val="clear" w:color="auto" w:fill="F7CAAC"/>
          </w:tcPr>
          <w:p w14:paraId="69FC4AE5" w14:textId="77777777" w:rsidR="001F6E6F" w:rsidRDefault="001F6E6F" w:rsidP="000B16AE">
            <w:pPr>
              <w:jc w:val="both"/>
              <w:rPr>
                <w:b/>
              </w:rPr>
            </w:pPr>
            <w:r>
              <w:rPr>
                <w:b/>
              </w:rPr>
              <w:t>do kdy</w:t>
            </w:r>
          </w:p>
        </w:tc>
        <w:tc>
          <w:tcPr>
            <w:tcW w:w="1387" w:type="dxa"/>
            <w:gridSpan w:val="2"/>
          </w:tcPr>
          <w:p w14:paraId="0ED223A9" w14:textId="429ADC0B" w:rsidR="001F6E6F" w:rsidRDefault="00E63889" w:rsidP="000B16AE">
            <w:pPr>
              <w:jc w:val="both"/>
            </w:pPr>
            <w:r>
              <w:t>08</w:t>
            </w:r>
            <w:r w:rsidR="00586C80">
              <w:t>/2025</w:t>
            </w:r>
          </w:p>
        </w:tc>
      </w:tr>
      <w:tr w:rsidR="001F6E6F" w14:paraId="2376D328" w14:textId="77777777" w:rsidTr="000B16AE">
        <w:tc>
          <w:tcPr>
            <w:tcW w:w="6060" w:type="dxa"/>
            <w:gridSpan w:val="8"/>
            <w:shd w:val="clear" w:color="auto" w:fill="F7CAAC"/>
          </w:tcPr>
          <w:p w14:paraId="04689B24" w14:textId="77777777" w:rsidR="001F6E6F" w:rsidRDefault="001F6E6F" w:rsidP="000B16AE">
            <w:pPr>
              <w:jc w:val="both"/>
            </w:pPr>
            <w:r>
              <w:rPr>
                <w:b/>
              </w:rPr>
              <w:t>Další současná působení jako akademický pracovník na jiných VŠ</w:t>
            </w:r>
          </w:p>
        </w:tc>
        <w:tc>
          <w:tcPr>
            <w:tcW w:w="1703" w:type="dxa"/>
            <w:gridSpan w:val="3"/>
            <w:shd w:val="clear" w:color="auto" w:fill="F7CAAC"/>
          </w:tcPr>
          <w:p w14:paraId="3C1459FE" w14:textId="77777777" w:rsidR="001F6E6F" w:rsidRDefault="001F6E6F" w:rsidP="000B16AE">
            <w:pPr>
              <w:jc w:val="both"/>
              <w:rPr>
                <w:b/>
              </w:rPr>
            </w:pPr>
            <w:r>
              <w:rPr>
                <w:b/>
              </w:rPr>
              <w:t xml:space="preserve">typ </w:t>
            </w:r>
            <w:proofErr w:type="spellStart"/>
            <w:r>
              <w:rPr>
                <w:b/>
              </w:rPr>
              <w:t>prac</w:t>
            </w:r>
            <w:proofErr w:type="spellEnd"/>
            <w:r>
              <w:rPr>
                <w:b/>
              </w:rPr>
              <w:t>. vztahu</w:t>
            </w:r>
          </w:p>
        </w:tc>
        <w:tc>
          <w:tcPr>
            <w:tcW w:w="2096" w:type="dxa"/>
            <w:gridSpan w:val="3"/>
            <w:shd w:val="clear" w:color="auto" w:fill="F7CAAC"/>
          </w:tcPr>
          <w:p w14:paraId="73CD3BAA" w14:textId="77777777" w:rsidR="001F6E6F" w:rsidRDefault="001F6E6F" w:rsidP="000B16AE">
            <w:pPr>
              <w:jc w:val="both"/>
              <w:rPr>
                <w:b/>
              </w:rPr>
            </w:pPr>
            <w:r>
              <w:rPr>
                <w:b/>
              </w:rPr>
              <w:t>rozsah</w:t>
            </w:r>
          </w:p>
        </w:tc>
      </w:tr>
      <w:tr w:rsidR="001F6E6F" w14:paraId="0D0EA929" w14:textId="77777777" w:rsidTr="000B16AE">
        <w:tc>
          <w:tcPr>
            <w:tcW w:w="6060" w:type="dxa"/>
            <w:gridSpan w:val="8"/>
          </w:tcPr>
          <w:p w14:paraId="208F7CAD" w14:textId="77777777" w:rsidR="001F6E6F" w:rsidRDefault="001F6E6F" w:rsidP="000B16AE">
            <w:pPr>
              <w:jc w:val="both"/>
            </w:pPr>
          </w:p>
        </w:tc>
        <w:tc>
          <w:tcPr>
            <w:tcW w:w="1703" w:type="dxa"/>
            <w:gridSpan w:val="3"/>
          </w:tcPr>
          <w:p w14:paraId="3BAEB5D7" w14:textId="77777777" w:rsidR="001F6E6F" w:rsidRDefault="001F6E6F" w:rsidP="000B16AE">
            <w:pPr>
              <w:jc w:val="both"/>
            </w:pPr>
          </w:p>
        </w:tc>
        <w:tc>
          <w:tcPr>
            <w:tcW w:w="2096" w:type="dxa"/>
            <w:gridSpan w:val="3"/>
          </w:tcPr>
          <w:p w14:paraId="3882CD67" w14:textId="77777777" w:rsidR="001F6E6F" w:rsidRDefault="001F6E6F" w:rsidP="000B16AE">
            <w:pPr>
              <w:jc w:val="both"/>
            </w:pPr>
          </w:p>
        </w:tc>
      </w:tr>
      <w:tr w:rsidR="004B4DA3" w14:paraId="65960377" w14:textId="77777777" w:rsidTr="000B16AE">
        <w:tc>
          <w:tcPr>
            <w:tcW w:w="6060" w:type="dxa"/>
            <w:gridSpan w:val="8"/>
          </w:tcPr>
          <w:p w14:paraId="6F023A19" w14:textId="77777777" w:rsidR="004B4DA3" w:rsidRDefault="004B4DA3" w:rsidP="000B16AE">
            <w:pPr>
              <w:jc w:val="both"/>
            </w:pPr>
          </w:p>
        </w:tc>
        <w:tc>
          <w:tcPr>
            <w:tcW w:w="1703" w:type="dxa"/>
            <w:gridSpan w:val="3"/>
          </w:tcPr>
          <w:p w14:paraId="437BD46E" w14:textId="77777777" w:rsidR="004B4DA3" w:rsidRDefault="004B4DA3" w:rsidP="000B16AE">
            <w:pPr>
              <w:jc w:val="both"/>
            </w:pPr>
          </w:p>
        </w:tc>
        <w:tc>
          <w:tcPr>
            <w:tcW w:w="2096" w:type="dxa"/>
            <w:gridSpan w:val="3"/>
          </w:tcPr>
          <w:p w14:paraId="009169D7" w14:textId="77777777" w:rsidR="004B4DA3" w:rsidRDefault="004B4DA3" w:rsidP="000B16AE">
            <w:pPr>
              <w:jc w:val="both"/>
            </w:pPr>
          </w:p>
        </w:tc>
      </w:tr>
      <w:tr w:rsidR="004B4DA3" w14:paraId="098AB5AA" w14:textId="77777777" w:rsidTr="000B16AE">
        <w:tc>
          <w:tcPr>
            <w:tcW w:w="6060" w:type="dxa"/>
            <w:gridSpan w:val="8"/>
          </w:tcPr>
          <w:p w14:paraId="25C5DB0B" w14:textId="77777777" w:rsidR="004B4DA3" w:rsidRDefault="004B4DA3" w:rsidP="000B16AE">
            <w:pPr>
              <w:jc w:val="both"/>
            </w:pPr>
          </w:p>
        </w:tc>
        <w:tc>
          <w:tcPr>
            <w:tcW w:w="1703" w:type="dxa"/>
            <w:gridSpan w:val="3"/>
          </w:tcPr>
          <w:p w14:paraId="3270ED6B" w14:textId="77777777" w:rsidR="004B4DA3" w:rsidRDefault="004B4DA3" w:rsidP="000B16AE">
            <w:pPr>
              <w:jc w:val="both"/>
            </w:pPr>
          </w:p>
        </w:tc>
        <w:tc>
          <w:tcPr>
            <w:tcW w:w="2096" w:type="dxa"/>
            <w:gridSpan w:val="3"/>
          </w:tcPr>
          <w:p w14:paraId="3150F318" w14:textId="77777777" w:rsidR="004B4DA3" w:rsidRDefault="004B4DA3" w:rsidP="000B16AE">
            <w:pPr>
              <w:jc w:val="both"/>
            </w:pPr>
          </w:p>
        </w:tc>
      </w:tr>
      <w:tr w:rsidR="001F6E6F" w14:paraId="264F9FF8" w14:textId="77777777" w:rsidTr="000B16AE">
        <w:tc>
          <w:tcPr>
            <w:tcW w:w="6060" w:type="dxa"/>
            <w:gridSpan w:val="8"/>
          </w:tcPr>
          <w:p w14:paraId="067C3AFA" w14:textId="77777777" w:rsidR="001F6E6F" w:rsidRDefault="001F6E6F" w:rsidP="000B16AE">
            <w:pPr>
              <w:jc w:val="both"/>
            </w:pPr>
          </w:p>
        </w:tc>
        <w:tc>
          <w:tcPr>
            <w:tcW w:w="1703" w:type="dxa"/>
            <w:gridSpan w:val="3"/>
          </w:tcPr>
          <w:p w14:paraId="66EF3B52" w14:textId="77777777" w:rsidR="001F6E6F" w:rsidRDefault="001F6E6F" w:rsidP="000B16AE">
            <w:pPr>
              <w:jc w:val="both"/>
            </w:pPr>
          </w:p>
        </w:tc>
        <w:tc>
          <w:tcPr>
            <w:tcW w:w="2096" w:type="dxa"/>
            <w:gridSpan w:val="3"/>
          </w:tcPr>
          <w:p w14:paraId="02C3A2F7" w14:textId="77777777" w:rsidR="001F6E6F" w:rsidRDefault="001F6E6F" w:rsidP="000B16AE">
            <w:pPr>
              <w:jc w:val="both"/>
            </w:pPr>
          </w:p>
        </w:tc>
      </w:tr>
      <w:tr w:rsidR="001F6E6F" w14:paraId="643C43F3" w14:textId="77777777" w:rsidTr="000B16AE">
        <w:tc>
          <w:tcPr>
            <w:tcW w:w="9859" w:type="dxa"/>
            <w:gridSpan w:val="14"/>
            <w:shd w:val="clear" w:color="auto" w:fill="F7CAAC"/>
          </w:tcPr>
          <w:p w14:paraId="57B8B673" w14:textId="77777777" w:rsidR="001F6E6F" w:rsidRDefault="001F6E6F" w:rsidP="000B16AE">
            <w:pPr>
              <w:jc w:val="both"/>
            </w:pPr>
            <w:r>
              <w:rPr>
                <w:b/>
              </w:rPr>
              <w:t>Předměty příslušného studijního programu a způsob zapojení do jejich výuky, příp. další zapojení do uskutečňování studijního programu</w:t>
            </w:r>
          </w:p>
        </w:tc>
      </w:tr>
      <w:tr w:rsidR="001F6E6F" w:rsidRPr="002827C6" w14:paraId="27C209A5" w14:textId="77777777" w:rsidTr="00E63889">
        <w:trPr>
          <w:trHeight w:val="232"/>
        </w:trPr>
        <w:tc>
          <w:tcPr>
            <w:tcW w:w="9859" w:type="dxa"/>
            <w:gridSpan w:val="14"/>
            <w:tcBorders>
              <w:top w:val="nil"/>
            </w:tcBorders>
          </w:tcPr>
          <w:p w14:paraId="65F94B13" w14:textId="2164335E" w:rsidR="001F6E6F" w:rsidRPr="002827C6" w:rsidRDefault="001F6E6F" w:rsidP="000B16AE">
            <w:pPr>
              <w:jc w:val="both"/>
            </w:pPr>
            <w:r>
              <w:rPr>
                <w:lang w:eastAsia="en-US"/>
              </w:rPr>
              <w:t xml:space="preserve">Technické aspekty designu 2 (garant předmětu, </w:t>
            </w:r>
            <w:r w:rsidR="00282755">
              <w:rPr>
                <w:lang w:eastAsia="en-US"/>
              </w:rPr>
              <w:t>přednášející</w:t>
            </w:r>
            <w:r>
              <w:rPr>
                <w:lang w:eastAsia="en-US"/>
              </w:rPr>
              <w:t>)</w:t>
            </w:r>
          </w:p>
        </w:tc>
      </w:tr>
      <w:tr w:rsidR="001F6E6F" w:rsidRPr="002827C6" w14:paraId="3914942D" w14:textId="77777777" w:rsidTr="000B16AE">
        <w:trPr>
          <w:trHeight w:val="340"/>
        </w:trPr>
        <w:tc>
          <w:tcPr>
            <w:tcW w:w="9859" w:type="dxa"/>
            <w:gridSpan w:val="14"/>
            <w:tcBorders>
              <w:top w:val="nil"/>
            </w:tcBorders>
            <w:shd w:val="clear" w:color="auto" w:fill="FBD4B4"/>
          </w:tcPr>
          <w:p w14:paraId="59F8CE70" w14:textId="77777777" w:rsidR="001F6E6F" w:rsidRPr="002827C6" w:rsidRDefault="001F6E6F" w:rsidP="000B16AE">
            <w:pPr>
              <w:jc w:val="both"/>
              <w:rPr>
                <w:b/>
              </w:rPr>
            </w:pPr>
            <w:r w:rsidRPr="002827C6">
              <w:rPr>
                <w:b/>
              </w:rPr>
              <w:t>Zapojení do výuky v dalších studijních programech na téže vysoké škole (pouze u garantů ZT a PZ předmětů)</w:t>
            </w:r>
          </w:p>
        </w:tc>
      </w:tr>
      <w:tr w:rsidR="001F6E6F" w:rsidRPr="002827C6" w14:paraId="7BCC766C" w14:textId="77777777" w:rsidTr="000B16AE">
        <w:trPr>
          <w:trHeight w:val="340"/>
        </w:trPr>
        <w:tc>
          <w:tcPr>
            <w:tcW w:w="2802" w:type="dxa"/>
            <w:gridSpan w:val="2"/>
            <w:tcBorders>
              <w:top w:val="nil"/>
            </w:tcBorders>
          </w:tcPr>
          <w:p w14:paraId="658554FE" w14:textId="77777777" w:rsidR="001F6E6F" w:rsidRPr="002827C6" w:rsidRDefault="001F6E6F" w:rsidP="000B16AE">
            <w:pPr>
              <w:rPr>
                <w:b/>
              </w:rPr>
            </w:pPr>
            <w:r w:rsidRPr="002827C6">
              <w:rPr>
                <w:b/>
              </w:rPr>
              <w:t>Název studijního předmětu</w:t>
            </w:r>
          </w:p>
        </w:tc>
        <w:tc>
          <w:tcPr>
            <w:tcW w:w="2409" w:type="dxa"/>
            <w:gridSpan w:val="3"/>
            <w:tcBorders>
              <w:top w:val="nil"/>
            </w:tcBorders>
          </w:tcPr>
          <w:p w14:paraId="471A7B86" w14:textId="77777777" w:rsidR="001F6E6F" w:rsidRPr="002827C6" w:rsidRDefault="001F6E6F" w:rsidP="000B16AE">
            <w:pPr>
              <w:rPr>
                <w:b/>
              </w:rPr>
            </w:pPr>
            <w:r w:rsidRPr="002827C6">
              <w:rPr>
                <w:b/>
              </w:rPr>
              <w:t>Název studijního programu</w:t>
            </w:r>
          </w:p>
        </w:tc>
        <w:tc>
          <w:tcPr>
            <w:tcW w:w="567" w:type="dxa"/>
            <w:gridSpan w:val="2"/>
            <w:tcBorders>
              <w:top w:val="nil"/>
            </w:tcBorders>
          </w:tcPr>
          <w:p w14:paraId="5E01A90E" w14:textId="77777777" w:rsidR="001F6E6F" w:rsidRPr="002827C6" w:rsidRDefault="001F6E6F" w:rsidP="000B16AE">
            <w:pPr>
              <w:rPr>
                <w:b/>
              </w:rPr>
            </w:pPr>
            <w:r w:rsidRPr="002827C6">
              <w:rPr>
                <w:b/>
              </w:rPr>
              <w:t>Sem.</w:t>
            </w:r>
          </w:p>
        </w:tc>
        <w:tc>
          <w:tcPr>
            <w:tcW w:w="1910" w:type="dxa"/>
            <w:gridSpan w:val="3"/>
            <w:tcBorders>
              <w:top w:val="nil"/>
            </w:tcBorders>
          </w:tcPr>
          <w:p w14:paraId="00BF7514" w14:textId="77777777" w:rsidR="001F6E6F" w:rsidRPr="002827C6" w:rsidRDefault="001F6E6F" w:rsidP="000B16AE">
            <w:pPr>
              <w:rPr>
                <w:b/>
              </w:rPr>
            </w:pPr>
            <w:r w:rsidRPr="002827C6">
              <w:rPr>
                <w:b/>
              </w:rPr>
              <w:t>Role ve výuce daného předmětu</w:t>
            </w:r>
          </w:p>
        </w:tc>
        <w:tc>
          <w:tcPr>
            <w:tcW w:w="2171" w:type="dxa"/>
            <w:gridSpan w:val="4"/>
            <w:tcBorders>
              <w:top w:val="nil"/>
            </w:tcBorders>
          </w:tcPr>
          <w:p w14:paraId="4BFB1E76" w14:textId="77777777" w:rsidR="001F6E6F" w:rsidRPr="002827C6" w:rsidRDefault="001F6E6F" w:rsidP="000B16A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1F6E6F" w:rsidRPr="00461AFF" w14:paraId="66147D37" w14:textId="77777777" w:rsidTr="000B16AE">
        <w:trPr>
          <w:trHeight w:val="285"/>
        </w:trPr>
        <w:tc>
          <w:tcPr>
            <w:tcW w:w="2802" w:type="dxa"/>
            <w:gridSpan w:val="2"/>
            <w:tcBorders>
              <w:top w:val="nil"/>
            </w:tcBorders>
          </w:tcPr>
          <w:p w14:paraId="6DE80591" w14:textId="77777777" w:rsidR="001F6E6F" w:rsidRPr="00461AFF" w:rsidRDefault="001F6E6F" w:rsidP="000B16AE">
            <w:pPr>
              <w:rPr>
                <w:color w:val="FF0000"/>
              </w:rPr>
            </w:pPr>
          </w:p>
        </w:tc>
        <w:tc>
          <w:tcPr>
            <w:tcW w:w="2409" w:type="dxa"/>
            <w:gridSpan w:val="3"/>
            <w:tcBorders>
              <w:top w:val="nil"/>
            </w:tcBorders>
          </w:tcPr>
          <w:p w14:paraId="792A8116" w14:textId="77777777" w:rsidR="001F6E6F" w:rsidRPr="00461AFF" w:rsidRDefault="001F6E6F" w:rsidP="000B16AE">
            <w:pPr>
              <w:rPr>
                <w:color w:val="FF0000"/>
              </w:rPr>
            </w:pPr>
          </w:p>
        </w:tc>
        <w:tc>
          <w:tcPr>
            <w:tcW w:w="567" w:type="dxa"/>
            <w:gridSpan w:val="2"/>
            <w:tcBorders>
              <w:top w:val="nil"/>
            </w:tcBorders>
          </w:tcPr>
          <w:p w14:paraId="6EA71B1B" w14:textId="77777777" w:rsidR="001F6E6F" w:rsidRPr="00461AFF" w:rsidRDefault="001F6E6F" w:rsidP="000B16AE">
            <w:pPr>
              <w:rPr>
                <w:color w:val="FF0000"/>
              </w:rPr>
            </w:pPr>
          </w:p>
        </w:tc>
        <w:tc>
          <w:tcPr>
            <w:tcW w:w="1910" w:type="dxa"/>
            <w:gridSpan w:val="3"/>
            <w:tcBorders>
              <w:top w:val="nil"/>
            </w:tcBorders>
          </w:tcPr>
          <w:p w14:paraId="1BC7CD3A" w14:textId="77777777" w:rsidR="001F6E6F" w:rsidRPr="00461AFF" w:rsidRDefault="001F6E6F" w:rsidP="000B16AE">
            <w:pPr>
              <w:rPr>
                <w:color w:val="FF0000"/>
              </w:rPr>
            </w:pPr>
          </w:p>
        </w:tc>
        <w:tc>
          <w:tcPr>
            <w:tcW w:w="2171" w:type="dxa"/>
            <w:gridSpan w:val="4"/>
            <w:tcBorders>
              <w:top w:val="nil"/>
            </w:tcBorders>
          </w:tcPr>
          <w:p w14:paraId="5B18EBA2" w14:textId="77777777" w:rsidR="001F6E6F" w:rsidRPr="00461AFF" w:rsidRDefault="001F6E6F" w:rsidP="000B16AE">
            <w:pPr>
              <w:rPr>
                <w:color w:val="FF0000"/>
              </w:rPr>
            </w:pPr>
          </w:p>
        </w:tc>
      </w:tr>
      <w:tr w:rsidR="004B4DA3" w:rsidRPr="00461AFF" w14:paraId="5174D52D" w14:textId="77777777" w:rsidTr="000B16AE">
        <w:trPr>
          <w:trHeight w:val="285"/>
        </w:trPr>
        <w:tc>
          <w:tcPr>
            <w:tcW w:w="2802" w:type="dxa"/>
            <w:gridSpan w:val="2"/>
            <w:tcBorders>
              <w:top w:val="nil"/>
            </w:tcBorders>
          </w:tcPr>
          <w:p w14:paraId="535E60D0" w14:textId="77777777" w:rsidR="004B4DA3" w:rsidRPr="00461AFF" w:rsidRDefault="004B4DA3" w:rsidP="000B16AE">
            <w:pPr>
              <w:rPr>
                <w:color w:val="FF0000"/>
              </w:rPr>
            </w:pPr>
          </w:p>
        </w:tc>
        <w:tc>
          <w:tcPr>
            <w:tcW w:w="2409" w:type="dxa"/>
            <w:gridSpan w:val="3"/>
            <w:tcBorders>
              <w:top w:val="nil"/>
            </w:tcBorders>
          </w:tcPr>
          <w:p w14:paraId="66B4FCA1" w14:textId="77777777" w:rsidR="004B4DA3" w:rsidRPr="00461AFF" w:rsidRDefault="004B4DA3" w:rsidP="000B16AE">
            <w:pPr>
              <w:rPr>
                <w:color w:val="FF0000"/>
              </w:rPr>
            </w:pPr>
          </w:p>
        </w:tc>
        <w:tc>
          <w:tcPr>
            <w:tcW w:w="567" w:type="dxa"/>
            <w:gridSpan w:val="2"/>
            <w:tcBorders>
              <w:top w:val="nil"/>
            </w:tcBorders>
          </w:tcPr>
          <w:p w14:paraId="484C8A00" w14:textId="77777777" w:rsidR="004B4DA3" w:rsidRPr="00461AFF" w:rsidRDefault="004B4DA3" w:rsidP="000B16AE">
            <w:pPr>
              <w:rPr>
                <w:color w:val="FF0000"/>
              </w:rPr>
            </w:pPr>
          </w:p>
        </w:tc>
        <w:tc>
          <w:tcPr>
            <w:tcW w:w="1910" w:type="dxa"/>
            <w:gridSpan w:val="3"/>
            <w:tcBorders>
              <w:top w:val="nil"/>
            </w:tcBorders>
          </w:tcPr>
          <w:p w14:paraId="3B56EFDA" w14:textId="77777777" w:rsidR="004B4DA3" w:rsidRPr="00461AFF" w:rsidRDefault="004B4DA3" w:rsidP="000B16AE">
            <w:pPr>
              <w:rPr>
                <w:color w:val="FF0000"/>
              </w:rPr>
            </w:pPr>
          </w:p>
        </w:tc>
        <w:tc>
          <w:tcPr>
            <w:tcW w:w="2171" w:type="dxa"/>
            <w:gridSpan w:val="4"/>
            <w:tcBorders>
              <w:top w:val="nil"/>
            </w:tcBorders>
          </w:tcPr>
          <w:p w14:paraId="113C4D79" w14:textId="77777777" w:rsidR="004B4DA3" w:rsidRPr="00461AFF" w:rsidRDefault="004B4DA3" w:rsidP="000B16AE">
            <w:pPr>
              <w:rPr>
                <w:color w:val="FF0000"/>
              </w:rPr>
            </w:pPr>
          </w:p>
        </w:tc>
      </w:tr>
      <w:tr w:rsidR="004B4DA3" w:rsidRPr="00461AFF" w14:paraId="2320CD86" w14:textId="77777777" w:rsidTr="000B16AE">
        <w:trPr>
          <w:trHeight w:val="285"/>
        </w:trPr>
        <w:tc>
          <w:tcPr>
            <w:tcW w:w="2802" w:type="dxa"/>
            <w:gridSpan w:val="2"/>
            <w:tcBorders>
              <w:top w:val="nil"/>
            </w:tcBorders>
          </w:tcPr>
          <w:p w14:paraId="2C374F2E" w14:textId="77777777" w:rsidR="004B4DA3" w:rsidRPr="00461AFF" w:rsidRDefault="004B4DA3" w:rsidP="000B16AE">
            <w:pPr>
              <w:rPr>
                <w:color w:val="FF0000"/>
              </w:rPr>
            </w:pPr>
          </w:p>
        </w:tc>
        <w:tc>
          <w:tcPr>
            <w:tcW w:w="2409" w:type="dxa"/>
            <w:gridSpan w:val="3"/>
            <w:tcBorders>
              <w:top w:val="nil"/>
            </w:tcBorders>
          </w:tcPr>
          <w:p w14:paraId="60E56722" w14:textId="77777777" w:rsidR="004B4DA3" w:rsidRPr="00461AFF" w:rsidRDefault="004B4DA3" w:rsidP="000B16AE">
            <w:pPr>
              <w:rPr>
                <w:color w:val="FF0000"/>
              </w:rPr>
            </w:pPr>
          </w:p>
        </w:tc>
        <w:tc>
          <w:tcPr>
            <w:tcW w:w="567" w:type="dxa"/>
            <w:gridSpan w:val="2"/>
            <w:tcBorders>
              <w:top w:val="nil"/>
            </w:tcBorders>
          </w:tcPr>
          <w:p w14:paraId="5BB271DF" w14:textId="77777777" w:rsidR="004B4DA3" w:rsidRPr="00461AFF" w:rsidRDefault="004B4DA3" w:rsidP="000B16AE">
            <w:pPr>
              <w:rPr>
                <w:color w:val="FF0000"/>
              </w:rPr>
            </w:pPr>
          </w:p>
        </w:tc>
        <w:tc>
          <w:tcPr>
            <w:tcW w:w="1910" w:type="dxa"/>
            <w:gridSpan w:val="3"/>
            <w:tcBorders>
              <w:top w:val="nil"/>
            </w:tcBorders>
          </w:tcPr>
          <w:p w14:paraId="67C74EC7" w14:textId="77777777" w:rsidR="004B4DA3" w:rsidRPr="00461AFF" w:rsidRDefault="004B4DA3" w:rsidP="000B16AE">
            <w:pPr>
              <w:rPr>
                <w:color w:val="FF0000"/>
              </w:rPr>
            </w:pPr>
          </w:p>
        </w:tc>
        <w:tc>
          <w:tcPr>
            <w:tcW w:w="2171" w:type="dxa"/>
            <w:gridSpan w:val="4"/>
            <w:tcBorders>
              <w:top w:val="nil"/>
            </w:tcBorders>
          </w:tcPr>
          <w:p w14:paraId="64260F2B" w14:textId="77777777" w:rsidR="004B4DA3" w:rsidRPr="00461AFF" w:rsidRDefault="004B4DA3" w:rsidP="000B16AE">
            <w:pPr>
              <w:rPr>
                <w:color w:val="FF0000"/>
              </w:rPr>
            </w:pPr>
          </w:p>
        </w:tc>
      </w:tr>
      <w:tr w:rsidR="001F6E6F" w:rsidRPr="00461AFF" w14:paraId="50E14B2D" w14:textId="77777777" w:rsidTr="000B16AE">
        <w:trPr>
          <w:trHeight w:val="284"/>
        </w:trPr>
        <w:tc>
          <w:tcPr>
            <w:tcW w:w="2802" w:type="dxa"/>
            <w:gridSpan w:val="2"/>
            <w:tcBorders>
              <w:top w:val="nil"/>
            </w:tcBorders>
          </w:tcPr>
          <w:p w14:paraId="3B149F3E" w14:textId="77777777" w:rsidR="001F6E6F" w:rsidRPr="00461AFF" w:rsidRDefault="001F6E6F" w:rsidP="000B16AE">
            <w:pPr>
              <w:jc w:val="both"/>
              <w:rPr>
                <w:color w:val="FF0000"/>
              </w:rPr>
            </w:pPr>
          </w:p>
        </w:tc>
        <w:tc>
          <w:tcPr>
            <w:tcW w:w="2409" w:type="dxa"/>
            <w:gridSpan w:val="3"/>
            <w:tcBorders>
              <w:top w:val="nil"/>
            </w:tcBorders>
          </w:tcPr>
          <w:p w14:paraId="212DD575" w14:textId="77777777" w:rsidR="001F6E6F" w:rsidRPr="00461AFF" w:rsidRDefault="001F6E6F" w:rsidP="000B16AE">
            <w:pPr>
              <w:jc w:val="both"/>
              <w:rPr>
                <w:color w:val="FF0000"/>
              </w:rPr>
            </w:pPr>
          </w:p>
        </w:tc>
        <w:tc>
          <w:tcPr>
            <w:tcW w:w="567" w:type="dxa"/>
            <w:gridSpan w:val="2"/>
            <w:tcBorders>
              <w:top w:val="nil"/>
            </w:tcBorders>
          </w:tcPr>
          <w:p w14:paraId="7662AB5D" w14:textId="77777777" w:rsidR="001F6E6F" w:rsidRPr="00461AFF" w:rsidRDefault="001F6E6F" w:rsidP="000B16AE">
            <w:pPr>
              <w:jc w:val="both"/>
              <w:rPr>
                <w:color w:val="FF0000"/>
              </w:rPr>
            </w:pPr>
          </w:p>
        </w:tc>
        <w:tc>
          <w:tcPr>
            <w:tcW w:w="1910" w:type="dxa"/>
            <w:gridSpan w:val="3"/>
            <w:tcBorders>
              <w:top w:val="nil"/>
            </w:tcBorders>
          </w:tcPr>
          <w:p w14:paraId="42550206" w14:textId="77777777" w:rsidR="001F6E6F" w:rsidRPr="00461AFF" w:rsidRDefault="001F6E6F" w:rsidP="000B16AE">
            <w:pPr>
              <w:jc w:val="both"/>
              <w:rPr>
                <w:color w:val="FF0000"/>
              </w:rPr>
            </w:pPr>
          </w:p>
        </w:tc>
        <w:tc>
          <w:tcPr>
            <w:tcW w:w="2171" w:type="dxa"/>
            <w:gridSpan w:val="4"/>
            <w:tcBorders>
              <w:top w:val="nil"/>
            </w:tcBorders>
          </w:tcPr>
          <w:p w14:paraId="523B881B" w14:textId="77777777" w:rsidR="001F6E6F" w:rsidRPr="00461AFF" w:rsidRDefault="001F6E6F" w:rsidP="000B16AE">
            <w:pPr>
              <w:jc w:val="both"/>
              <w:rPr>
                <w:color w:val="FF0000"/>
              </w:rPr>
            </w:pPr>
          </w:p>
        </w:tc>
      </w:tr>
      <w:tr w:rsidR="001F6E6F" w14:paraId="22D46BD2" w14:textId="77777777" w:rsidTr="000B16AE">
        <w:tc>
          <w:tcPr>
            <w:tcW w:w="9859" w:type="dxa"/>
            <w:gridSpan w:val="14"/>
            <w:shd w:val="clear" w:color="auto" w:fill="F7CAAC"/>
          </w:tcPr>
          <w:p w14:paraId="6E0DCF3E" w14:textId="77777777" w:rsidR="001F6E6F" w:rsidRDefault="001F6E6F" w:rsidP="000B16AE">
            <w:pPr>
              <w:jc w:val="both"/>
            </w:pPr>
            <w:r>
              <w:rPr>
                <w:b/>
              </w:rPr>
              <w:t xml:space="preserve">Údaje o vzdělání na VŠ </w:t>
            </w:r>
          </w:p>
        </w:tc>
      </w:tr>
      <w:tr w:rsidR="001F6E6F" w14:paraId="0B86BA0C" w14:textId="77777777" w:rsidTr="000B16AE">
        <w:trPr>
          <w:trHeight w:val="302"/>
        </w:trPr>
        <w:tc>
          <w:tcPr>
            <w:tcW w:w="9859" w:type="dxa"/>
            <w:gridSpan w:val="14"/>
          </w:tcPr>
          <w:p w14:paraId="4A391927" w14:textId="77777777" w:rsidR="001F6E6F" w:rsidRDefault="001F6E6F" w:rsidP="000B16AE">
            <w:pPr>
              <w:jc w:val="both"/>
              <w:rPr>
                <w:b/>
              </w:rPr>
            </w:pPr>
            <w:r>
              <w:t>2020: Univerzita Tomáše Bati ve Zlíně, Fakulta multimediálních komunikací, ateliér Design oděvu, MgA</w:t>
            </w:r>
          </w:p>
        </w:tc>
      </w:tr>
      <w:tr w:rsidR="001F6E6F" w14:paraId="627BB85C" w14:textId="77777777" w:rsidTr="000B16AE">
        <w:tc>
          <w:tcPr>
            <w:tcW w:w="9859" w:type="dxa"/>
            <w:gridSpan w:val="14"/>
            <w:shd w:val="clear" w:color="auto" w:fill="F7CAAC"/>
          </w:tcPr>
          <w:p w14:paraId="4A9C1FC5" w14:textId="77777777" w:rsidR="001F6E6F" w:rsidRDefault="001F6E6F" w:rsidP="000B16AE">
            <w:pPr>
              <w:jc w:val="both"/>
              <w:rPr>
                <w:b/>
              </w:rPr>
            </w:pPr>
            <w:r>
              <w:rPr>
                <w:b/>
              </w:rPr>
              <w:t>Údaje o odborném působení od absolvování VŠ</w:t>
            </w:r>
          </w:p>
        </w:tc>
      </w:tr>
      <w:tr w:rsidR="001F6E6F" w:rsidRPr="009B6AE3" w14:paraId="5B88730A" w14:textId="77777777" w:rsidTr="00E63889">
        <w:trPr>
          <w:trHeight w:val="496"/>
        </w:trPr>
        <w:tc>
          <w:tcPr>
            <w:tcW w:w="9859" w:type="dxa"/>
            <w:gridSpan w:val="14"/>
          </w:tcPr>
          <w:p w14:paraId="3F5C7B90" w14:textId="52E2A1A6" w:rsidR="001F6E6F" w:rsidRDefault="001F6E6F" w:rsidP="000B16AE">
            <w:proofErr w:type="gramStart"/>
            <w:r w:rsidRPr="00E63889">
              <w:t>2020-dosud</w:t>
            </w:r>
            <w:proofErr w:type="gramEnd"/>
            <w:r w:rsidRPr="00E63889">
              <w:t xml:space="preserve">: Univerzita Tomáše Bati ve Zlíně, Fakulta multimediálních komunikací, ateliér Designu oděvu, </w:t>
            </w:r>
            <w:r w:rsidR="00E63889">
              <w:t>asistent</w:t>
            </w:r>
          </w:p>
          <w:p w14:paraId="59FD0A7E" w14:textId="7A266346" w:rsidR="001F6E6F" w:rsidRPr="009B6AE3" w:rsidRDefault="001F6E6F" w:rsidP="000B16AE">
            <w:pPr>
              <w:rPr>
                <w:color w:val="FF0000"/>
              </w:rPr>
            </w:pPr>
            <w:r>
              <w:t xml:space="preserve">2019-2022: </w:t>
            </w:r>
            <w:proofErr w:type="spellStart"/>
            <w:r>
              <w:t>Lull</w:t>
            </w:r>
            <w:proofErr w:type="spellEnd"/>
            <w:r>
              <w:t xml:space="preserve"> </w:t>
            </w:r>
            <w:proofErr w:type="spellStart"/>
            <w:r>
              <w:t>loungewear</w:t>
            </w:r>
            <w:proofErr w:type="spellEnd"/>
            <w:r>
              <w:t xml:space="preserve"> s.r.o., junior design</w:t>
            </w:r>
            <w:r w:rsidR="00636E8B">
              <w:t>é</w:t>
            </w:r>
            <w:r>
              <w:t>r/konstruktér</w:t>
            </w:r>
          </w:p>
        </w:tc>
      </w:tr>
      <w:tr w:rsidR="001F6E6F" w14:paraId="7CD042DF" w14:textId="77777777" w:rsidTr="000B16AE">
        <w:trPr>
          <w:trHeight w:val="250"/>
        </w:trPr>
        <w:tc>
          <w:tcPr>
            <w:tcW w:w="9859" w:type="dxa"/>
            <w:gridSpan w:val="14"/>
            <w:shd w:val="clear" w:color="auto" w:fill="F7CAAC"/>
          </w:tcPr>
          <w:p w14:paraId="1CB23CB9" w14:textId="77777777" w:rsidR="001F6E6F" w:rsidRDefault="001F6E6F" w:rsidP="000B16AE">
            <w:pPr>
              <w:jc w:val="both"/>
            </w:pPr>
            <w:r>
              <w:rPr>
                <w:b/>
              </w:rPr>
              <w:t>Zkušenosti s vedením kvalifikačních a rigorózních prací</w:t>
            </w:r>
          </w:p>
        </w:tc>
      </w:tr>
      <w:tr w:rsidR="001F6E6F" w14:paraId="5A23828E" w14:textId="77777777" w:rsidTr="000B16AE">
        <w:trPr>
          <w:trHeight w:val="438"/>
        </w:trPr>
        <w:tc>
          <w:tcPr>
            <w:tcW w:w="9859" w:type="dxa"/>
            <w:gridSpan w:val="14"/>
          </w:tcPr>
          <w:p w14:paraId="5CA251A8" w14:textId="77777777" w:rsidR="001F6E6F" w:rsidRDefault="001F6E6F" w:rsidP="000B16AE">
            <w:pPr>
              <w:jc w:val="both"/>
            </w:pPr>
          </w:p>
        </w:tc>
      </w:tr>
      <w:tr w:rsidR="001F6E6F" w14:paraId="2823381E" w14:textId="77777777" w:rsidTr="000B16AE">
        <w:trPr>
          <w:cantSplit/>
        </w:trPr>
        <w:tc>
          <w:tcPr>
            <w:tcW w:w="3347" w:type="dxa"/>
            <w:gridSpan w:val="3"/>
            <w:tcBorders>
              <w:top w:val="single" w:sz="12" w:space="0" w:color="auto"/>
            </w:tcBorders>
            <w:shd w:val="clear" w:color="auto" w:fill="F7CAAC"/>
          </w:tcPr>
          <w:p w14:paraId="1F546A57" w14:textId="77777777" w:rsidR="001F6E6F" w:rsidRDefault="001F6E6F" w:rsidP="000B16AE">
            <w:pPr>
              <w:jc w:val="both"/>
            </w:pPr>
            <w:r>
              <w:rPr>
                <w:b/>
              </w:rPr>
              <w:t xml:space="preserve">Obor habilitačního řízení </w:t>
            </w:r>
          </w:p>
        </w:tc>
        <w:tc>
          <w:tcPr>
            <w:tcW w:w="2245" w:type="dxa"/>
            <w:gridSpan w:val="3"/>
            <w:tcBorders>
              <w:top w:val="single" w:sz="12" w:space="0" w:color="auto"/>
            </w:tcBorders>
            <w:shd w:val="clear" w:color="auto" w:fill="F7CAAC"/>
          </w:tcPr>
          <w:p w14:paraId="04803C8A" w14:textId="77777777" w:rsidR="001F6E6F" w:rsidRDefault="001F6E6F" w:rsidP="000B16AE">
            <w:pPr>
              <w:jc w:val="both"/>
            </w:pPr>
            <w:r>
              <w:rPr>
                <w:b/>
              </w:rPr>
              <w:t>Rok udělení hodnosti</w:t>
            </w:r>
          </w:p>
        </w:tc>
        <w:tc>
          <w:tcPr>
            <w:tcW w:w="2096" w:type="dxa"/>
            <w:gridSpan w:val="4"/>
            <w:tcBorders>
              <w:top w:val="single" w:sz="12" w:space="0" w:color="auto"/>
              <w:right w:val="single" w:sz="12" w:space="0" w:color="auto"/>
            </w:tcBorders>
            <w:shd w:val="clear" w:color="auto" w:fill="F7CAAC"/>
          </w:tcPr>
          <w:p w14:paraId="469F1EB3" w14:textId="77777777" w:rsidR="001F6E6F" w:rsidRDefault="001F6E6F" w:rsidP="000B16AE">
            <w:pPr>
              <w:jc w:val="both"/>
            </w:pPr>
            <w:r>
              <w:rPr>
                <w:b/>
              </w:rPr>
              <w:t>Řízení konáno na VŠ</w:t>
            </w:r>
          </w:p>
        </w:tc>
        <w:tc>
          <w:tcPr>
            <w:tcW w:w="2171" w:type="dxa"/>
            <w:gridSpan w:val="4"/>
            <w:tcBorders>
              <w:top w:val="single" w:sz="12" w:space="0" w:color="auto"/>
              <w:left w:val="single" w:sz="12" w:space="0" w:color="auto"/>
            </w:tcBorders>
            <w:shd w:val="clear" w:color="auto" w:fill="F7CAAC"/>
          </w:tcPr>
          <w:p w14:paraId="61698514" w14:textId="77777777" w:rsidR="001F6E6F" w:rsidRDefault="001F6E6F" w:rsidP="000B16AE">
            <w:pPr>
              <w:jc w:val="both"/>
              <w:rPr>
                <w:b/>
              </w:rPr>
            </w:pPr>
            <w:r>
              <w:rPr>
                <w:b/>
              </w:rPr>
              <w:t>Ohlasy publikací</w:t>
            </w:r>
          </w:p>
        </w:tc>
      </w:tr>
      <w:tr w:rsidR="001F6E6F" w14:paraId="10511B07" w14:textId="77777777" w:rsidTr="000B16AE">
        <w:trPr>
          <w:cantSplit/>
        </w:trPr>
        <w:tc>
          <w:tcPr>
            <w:tcW w:w="3347" w:type="dxa"/>
            <w:gridSpan w:val="3"/>
          </w:tcPr>
          <w:p w14:paraId="6A2CA74B" w14:textId="77777777" w:rsidR="001F6E6F" w:rsidRDefault="001F6E6F" w:rsidP="000B16AE">
            <w:pPr>
              <w:jc w:val="both"/>
            </w:pPr>
          </w:p>
        </w:tc>
        <w:tc>
          <w:tcPr>
            <w:tcW w:w="2245" w:type="dxa"/>
            <w:gridSpan w:val="3"/>
          </w:tcPr>
          <w:p w14:paraId="4E1AE4A0" w14:textId="77777777" w:rsidR="001F6E6F" w:rsidRDefault="001F6E6F" w:rsidP="000B16AE">
            <w:pPr>
              <w:jc w:val="both"/>
            </w:pPr>
          </w:p>
        </w:tc>
        <w:tc>
          <w:tcPr>
            <w:tcW w:w="2096" w:type="dxa"/>
            <w:gridSpan w:val="4"/>
            <w:tcBorders>
              <w:right w:val="single" w:sz="12" w:space="0" w:color="auto"/>
            </w:tcBorders>
          </w:tcPr>
          <w:p w14:paraId="78C1BC0B" w14:textId="77777777" w:rsidR="001F6E6F" w:rsidRDefault="001F6E6F" w:rsidP="000B16AE">
            <w:pPr>
              <w:jc w:val="both"/>
            </w:pPr>
          </w:p>
        </w:tc>
        <w:tc>
          <w:tcPr>
            <w:tcW w:w="784" w:type="dxa"/>
            <w:gridSpan w:val="2"/>
            <w:tcBorders>
              <w:left w:val="single" w:sz="12" w:space="0" w:color="auto"/>
            </w:tcBorders>
            <w:shd w:val="clear" w:color="auto" w:fill="F7CAAC"/>
          </w:tcPr>
          <w:p w14:paraId="3B57DDBE" w14:textId="77777777" w:rsidR="001F6E6F" w:rsidRPr="00F20AEF" w:rsidRDefault="001F6E6F" w:rsidP="000B16AE">
            <w:pPr>
              <w:jc w:val="both"/>
            </w:pPr>
            <w:proofErr w:type="spellStart"/>
            <w:r w:rsidRPr="00F20AEF">
              <w:rPr>
                <w:b/>
              </w:rPr>
              <w:t>WoS</w:t>
            </w:r>
            <w:proofErr w:type="spellEnd"/>
          </w:p>
        </w:tc>
        <w:tc>
          <w:tcPr>
            <w:tcW w:w="693" w:type="dxa"/>
            <w:shd w:val="clear" w:color="auto" w:fill="F7CAAC"/>
          </w:tcPr>
          <w:p w14:paraId="34E2A3A8" w14:textId="77777777" w:rsidR="001F6E6F" w:rsidRPr="00F20AEF" w:rsidRDefault="001F6E6F" w:rsidP="000B16AE">
            <w:pPr>
              <w:jc w:val="both"/>
              <w:rPr>
                <w:sz w:val="18"/>
              </w:rPr>
            </w:pPr>
            <w:proofErr w:type="spellStart"/>
            <w:r w:rsidRPr="00F20AEF">
              <w:rPr>
                <w:b/>
                <w:sz w:val="18"/>
              </w:rPr>
              <w:t>Scopus</w:t>
            </w:r>
            <w:proofErr w:type="spellEnd"/>
          </w:p>
        </w:tc>
        <w:tc>
          <w:tcPr>
            <w:tcW w:w="694" w:type="dxa"/>
            <w:shd w:val="clear" w:color="auto" w:fill="F7CAAC"/>
          </w:tcPr>
          <w:p w14:paraId="75AD3181" w14:textId="77777777" w:rsidR="001F6E6F" w:rsidRDefault="001F6E6F" w:rsidP="000B16AE">
            <w:pPr>
              <w:jc w:val="both"/>
            </w:pPr>
            <w:r>
              <w:rPr>
                <w:b/>
                <w:sz w:val="18"/>
              </w:rPr>
              <w:t>ostatní</w:t>
            </w:r>
          </w:p>
        </w:tc>
      </w:tr>
      <w:tr w:rsidR="001F6E6F" w14:paraId="66EE792E" w14:textId="77777777" w:rsidTr="000B16AE">
        <w:trPr>
          <w:cantSplit/>
          <w:trHeight w:val="70"/>
        </w:trPr>
        <w:tc>
          <w:tcPr>
            <w:tcW w:w="3347" w:type="dxa"/>
            <w:gridSpan w:val="3"/>
            <w:shd w:val="clear" w:color="auto" w:fill="F7CAAC"/>
          </w:tcPr>
          <w:p w14:paraId="12868415" w14:textId="77777777" w:rsidR="001F6E6F" w:rsidRDefault="001F6E6F" w:rsidP="000B16AE">
            <w:pPr>
              <w:jc w:val="both"/>
            </w:pPr>
            <w:r>
              <w:rPr>
                <w:b/>
              </w:rPr>
              <w:t>Obor jmenovacího řízení</w:t>
            </w:r>
          </w:p>
        </w:tc>
        <w:tc>
          <w:tcPr>
            <w:tcW w:w="2245" w:type="dxa"/>
            <w:gridSpan w:val="3"/>
            <w:shd w:val="clear" w:color="auto" w:fill="F7CAAC"/>
          </w:tcPr>
          <w:p w14:paraId="4D85D75F" w14:textId="77777777" w:rsidR="001F6E6F" w:rsidRDefault="001F6E6F" w:rsidP="000B16AE">
            <w:pPr>
              <w:jc w:val="both"/>
            </w:pPr>
            <w:r>
              <w:rPr>
                <w:b/>
              </w:rPr>
              <w:t>Rok udělení hodnosti</w:t>
            </w:r>
          </w:p>
        </w:tc>
        <w:tc>
          <w:tcPr>
            <w:tcW w:w="2096" w:type="dxa"/>
            <w:gridSpan w:val="4"/>
            <w:tcBorders>
              <w:right w:val="single" w:sz="12" w:space="0" w:color="auto"/>
            </w:tcBorders>
            <w:shd w:val="clear" w:color="auto" w:fill="F7CAAC"/>
          </w:tcPr>
          <w:p w14:paraId="22A424C4" w14:textId="77777777" w:rsidR="001F6E6F" w:rsidRDefault="001F6E6F" w:rsidP="000B16AE">
            <w:pPr>
              <w:jc w:val="both"/>
            </w:pPr>
            <w:r>
              <w:rPr>
                <w:b/>
              </w:rPr>
              <w:t>Řízení konáno na VŠ</w:t>
            </w:r>
          </w:p>
        </w:tc>
        <w:tc>
          <w:tcPr>
            <w:tcW w:w="784" w:type="dxa"/>
            <w:gridSpan w:val="2"/>
            <w:tcBorders>
              <w:left w:val="single" w:sz="12" w:space="0" w:color="auto"/>
            </w:tcBorders>
          </w:tcPr>
          <w:p w14:paraId="0E233119" w14:textId="77777777" w:rsidR="001F6E6F" w:rsidRPr="00F20AEF" w:rsidRDefault="001F6E6F" w:rsidP="000B16AE">
            <w:pPr>
              <w:jc w:val="both"/>
              <w:rPr>
                <w:b/>
              </w:rPr>
            </w:pPr>
          </w:p>
        </w:tc>
        <w:tc>
          <w:tcPr>
            <w:tcW w:w="693" w:type="dxa"/>
          </w:tcPr>
          <w:p w14:paraId="771F40E7" w14:textId="77777777" w:rsidR="001F6E6F" w:rsidRPr="00F20AEF" w:rsidRDefault="001F6E6F" w:rsidP="000B16AE">
            <w:pPr>
              <w:jc w:val="both"/>
              <w:rPr>
                <w:b/>
              </w:rPr>
            </w:pPr>
          </w:p>
        </w:tc>
        <w:tc>
          <w:tcPr>
            <w:tcW w:w="694" w:type="dxa"/>
          </w:tcPr>
          <w:p w14:paraId="0509E04C" w14:textId="77777777" w:rsidR="001F6E6F" w:rsidRDefault="001F6E6F" w:rsidP="000B16AE">
            <w:pPr>
              <w:jc w:val="both"/>
              <w:rPr>
                <w:b/>
              </w:rPr>
            </w:pPr>
          </w:p>
        </w:tc>
      </w:tr>
      <w:tr w:rsidR="001F6E6F" w14:paraId="56918DB8" w14:textId="77777777" w:rsidTr="000B16AE">
        <w:trPr>
          <w:trHeight w:val="205"/>
        </w:trPr>
        <w:tc>
          <w:tcPr>
            <w:tcW w:w="3347" w:type="dxa"/>
            <w:gridSpan w:val="3"/>
          </w:tcPr>
          <w:p w14:paraId="65ABD50A" w14:textId="77777777" w:rsidR="001F6E6F" w:rsidRDefault="001F6E6F" w:rsidP="000B16AE">
            <w:pPr>
              <w:jc w:val="both"/>
            </w:pPr>
          </w:p>
        </w:tc>
        <w:tc>
          <w:tcPr>
            <w:tcW w:w="2245" w:type="dxa"/>
            <w:gridSpan w:val="3"/>
          </w:tcPr>
          <w:p w14:paraId="0C18E017" w14:textId="77777777" w:rsidR="001F6E6F" w:rsidRDefault="001F6E6F" w:rsidP="000B16AE">
            <w:pPr>
              <w:jc w:val="both"/>
            </w:pPr>
          </w:p>
        </w:tc>
        <w:tc>
          <w:tcPr>
            <w:tcW w:w="2096" w:type="dxa"/>
            <w:gridSpan w:val="4"/>
            <w:tcBorders>
              <w:right w:val="single" w:sz="12" w:space="0" w:color="auto"/>
            </w:tcBorders>
          </w:tcPr>
          <w:p w14:paraId="315984B5" w14:textId="77777777" w:rsidR="001F6E6F" w:rsidRDefault="001F6E6F" w:rsidP="000B16AE">
            <w:pPr>
              <w:jc w:val="both"/>
            </w:pPr>
          </w:p>
        </w:tc>
        <w:tc>
          <w:tcPr>
            <w:tcW w:w="1477" w:type="dxa"/>
            <w:gridSpan w:val="3"/>
            <w:tcBorders>
              <w:left w:val="single" w:sz="12" w:space="0" w:color="auto"/>
            </w:tcBorders>
            <w:shd w:val="clear" w:color="auto" w:fill="FBD4B4"/>
            <w:vAlign w:val="center"/>
          </w:tcPr>
          <w:p w14:paraId="5244EFFD" w14:textId="77777777" w:rsidR="001F6E6F" w:rsidRPr="00F20AEF" w:rsidRDefault="001F6E6F" w:rsidP="000B16AE">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9B7ADC1" w14:textId="77777777" w:rsidR="001F6E6F" w:rsidRDefault="001F6E6F" w:rsidP="000B16AE">
            <w:pPr>
              <w:rPr>
                <w:b/>
              </w:rPr>
            </w:pPr>
            <w:r>
              <w:rPr>
                <w:b/>
              </w:rPr>
              <w:t xml:space="preserve">    /</w:t>
            </w:r>
          </w:p>
        </w:tc>
      </w:tr>
      <w:tr w:rsidR="001F6E6F" w14:paraId="194D5B9A" w14:textId="77777777" w:rsidTr="000B16AE">
        <w:tc>
          <w:tcPr>
            <w:tcW w:w="9859" w:type="dxa"/>
            <w:gridSpan w:val="14"/>
            <w:shd w:val="clear" w:color="auto" w:fill="F7CAAC"/>
          </w:tcPr>
          <w:p w14:paraId="28F6A60F" w14:textId="77777777" w:rsidR="001F6E6F" w:rsidRDefault="001F6E6F" w:rsidP="000B16AE">
            <w:pPr>
              <w:jc w:val="both"/>
              <w:rPr>
                <w:b/>
              </w:rPr>
            </w:pPr>
            <w:r>
              <w:rPr>
                <w:b/>
              </w:rPr>
              <w:t xml:space="preserve">Přehled o nejvýznamnější publikační a další tvůrčí činnosti nebo další profesní činnosti u odborníků z praxe vztahující se k zabezpečovaným předmětům </w:t>
            </w:r>
          </w:p>
        </w:tc>
      </w:tr>
      <w:tr w:rsidR="001F6E6F" w:rsidRPr="00663E89" w14:paraId="291B2661" w14:textId="77777777" w:rsidTr="000B16AE">
        <w:trPr>
          <w:trHeight w:val="481"/>
        </w:trPr>
        <w:tc>
          <w:tcPr>
            <w:tcW w:w="9859" w:type="dxa"/>
            <w:gridSpan w:val="14"/>
          </w:tcPr>
          <w:p w14:paraId="20B9E482" w14:textId="77777777" w:rsidR="00745174" w:rsidRDefault="00745174" w:rsidP="000B16AE">
            <w:r>
              <w:t>2023: autorská kolekce</w:t>
            </w:r>
          </w:p>
          <w:p w14:paraId="47BFE7BB" w14:textId="72903122" w:rsidR="001F6E6F" w:rsidRPr="00152ADB" w:rsidRDefault="001F6E6F" w:rsidP="000B16AE">
            <w:r w:rsidRPr="00152ADB">
              <w:t>2022</w:t>
            </w:r>
            <w:r>
              <w:t xml:space="preserve">: </w:t>
            </w:r>
            <w:proofErr w:type="spellStart"/>
            <w:r w:rsidRPr="00152ADB">
              <w:t>d</w:t>
            </w:r>
            <w:r w:rsidRPr="00152ADB">
              <w:rPr>
                <w:rFonts w:hint="eastAsia"/>
              </w:rPr>
              <w:t>á</w:t>
            </w:r>
            <w:r w:rsidRPr="00152ADB">
              <w:t>mska</w:t>
            </w:r>
            <w:proofErr w:type="spellEnd"/>
            <w:r w:rsidRPr="00152ADB">
              <w:t xml:space="preserve"> kolekce SS22 pro firmu </w:t>
            </w:r>
            <w:proofErr w:type="spellStart"/>
            <w:r w:rsidRPr="00152ADB">
              <w:t>Lull</w:t>
            </w:r>
            <w:proofErr w:type="spellEnd"/>
            <w:r w:rsidRPr="00152ADB">
              <w:t xml:space="preserve"> </w:t>
            </w:r>
            <w:proofErr w:type="spellStart"/>
            <w:r w:rsidRPr="00152ADB">
              <w:t>Loungewear</w:t>
            </w:r>
            <w:proofErr w:type="spellEnd"/>
          </w:p>
          <w:p w14:paraId="2829C109" w14:textId="77777777" w:rsidR="001F6E6F" w:rsidRPr="00152ADB" w:rsidRDefault="001F6E6F" w:rsidP="000B16AE">
            <w:r w:rsidRPr="00152ADB">
              <w:t>2021</w:t>
            </w:r>
            <w:r>
              <w:t xml:space="preserve">: </w:t>
            </w:r>
            <w:r w:rsidRPr="00152ADB">
              <w:t xml:space="preserve">kolekce New </w:t>
            </w:r>
            <w:proofErr w:type="spellStart"/>
            <w:r w:rsidRPr="00152ADB">
              <w:t>Cycle</w:t>
            </w:r>
            <w:proofErr w:type="spellEnd"/>
            <w:r w:rsidRPr="00152ADB">
              <w:t xml:space="preserve"> pro firmu </w:t>
            </w:r>
            <w:proofErr w:type="spellStart"/>
            <w:r w:rsidRPr="00152ADB">
              <w:t>Lull</w:t>
            </w:r>
            <w:proofErr w:type="spellEnd"/>
            <w:r w:rsidRPr="00152ADB">
              <w:t xml:space="preserve"> </w:t>
            </w:r>
            <w:proofErr w:type="spellStart"/>
            <w:r w:rsidRPr="00152ADB">
              <w:t>Loungewear</w:t>
            </w:r>
            <w:proofErr w:type="spellEnd"/>
          </w:p>
          <w:p w14:paraId="64DF3069" w14:textId="77777777" w:rsidR="001F6E6F" w:rsidRPr="00152ADB" w:rsidRDefault="001F6E6F" w:rsidP="000B16AE">
            <w:r w:rsidRPr="00152ADB">
              <w:t>2020</w:t>
            </w:r>
            <w:r>
              <w:t xml:space="preserve">: </w:t>
            </w:r>
            <w:r w:rsidRPr="00152ADB">
              <w:t xml:space="preserve">MBPFW </w:t>
            </w:r>
            <w:proofErr w:type="gramStart"/>
            <w:r w:rsidRPr="00152ADB">
              <w:t>FW20 - p</w:t>
            </w:r>
            <w:r w:rsidRPr="00152ADB">
              <w:rPr>
                <w:rFonts w:hint="eastAsia"/>
              </w:rPr>
              <w:t>ř</w:t>
            </w:r>
            <w:r w:rsidRPr="00152ADB">
              <w:t>ehl</w:t>
            </w:r>
            <w:r w:rsidRPr="00152ADB">
              <w:rPr>
                <w:rFonts w:hint="eastAsia"/>
              </w:rPr>
              <w:t>í</w:t>
            </w:r>
            <w:r w:rsidRPr="00152ADB">
              <w:t>dka</w:t>
            </w:r>
            <w:proofErr w:type="gramEnd"/>
            <w:r w:rsidRPr="00152ADB">
              <w:t xml:space="preserve"> autorsk</w:t>
            </w:r>
            <w:r w:rsidRPr="00152ADB">
              <w:rPr>
                <w:rFonts w:hint="eastAsia"/>
              </w:rPr>
              <w:t>é</w:t>
            </w:r>
            <w:r w:rsidRPr="00152ADB">
              <w:t xml:space="preserve"> kolekce</w:t>
            </w:r>
          </w:p>
          <w:p w14:paraId="01DA271D" w14:textId="484A1CB7" w:rsidR="001F6E6F" w:rsidRPr="00663E89" w:rsidRDefault="001F6E6F" w:rsidP="000B16AE">
            <w:r w:rsidRPr="00152ADB">
              <w:t>2019</w:t>
            </w:r>
            <w:r>
              <w:t xml:space="preserve">: </w:t>
            </w:r>
            <w:r w:rsidRPr="00152ADB">
              <w:t>V</w:t>
            </w:r>
            <w:r w:rsidRPr="00152ADB">
              <w:rPr>
                <w:rFonts w:hint="eastAsia"/>
              </w:rPr>
              <w:t>ý</w:t>
            </w:r>
            <w:r w:rsidRPr="00152ADB">
              <w:t>stava autorsk</w:t>
            </w:r>
            <w:r w:rsidRPr="00152ADB">
              <w:rPr>
                <w:rFonts w:hint="eastAsia"/>
              </w:rPr>
              <w:t>é</w:t>
            </w:r>
            <w:r w:rsidRPr="00152ADB">
              <w:t xml:space="preserve"> kolekce v KOMA MODULAR EXPO pavilon Vizovice</w:t>
            </w:r>
          </w:p>
        </w:tc>
      </w:tr>
      <w:tr w:rsidR="001F6E6F" w14:paraId="2CFD3882" w14:textId="77777777" w:rsidTr="000B16AE">
        <w:trPr>
          <w:trHeight w:val="218"/>
        </w:trPr>
        <w:tc>
          <w:tcPr>
            <w:tcW w:w="9859" w:type="dxa"/>
            <w:gridSpan w:val="14"/>
            <w:shd w:val="clear" w:color="auto" w:fill="F7CAAC"/>
          </w:tcPr>
          <w:p w14:paraId="119C1C7A" w14:textId="77777777" w:rsidR="001F6E6F" w:rsidRDefault="001F6E6F" w:rsidP="000B16AE">
            <w:pPr>
              <w:rPr>
                <w:b/>
              </w:rPr>
            </w:pPr>
            <w:r>
              <w:rPr>
                <w:b/>
              </w:rPr>
              <w:t>Působení v zahraničí</w:t>
            </w:r>
          </w:p>
        </w:tc>
      </w:tr>
      <w:tr w:rsidR="001F6E6F" w14:paraId="4B84A5AA" w14:textId="77777777" w:rsidTr="000B16AE">
        <w:trPr>
          <w:trHeight w:val="328"/>
        </w:trPr>
        <w:tc>
          <w:tcPr>
            <w:tcW w:w="9859" w:type="dxa"/>
            <w:gridSpan w:val="14"/>
          </w:tcPr>
          <w:p w14:paraId="096D91F2" w14:textId="77777777" w:rsidR="001F6E6F" w:rsidRDefault="001F6E6F" w:rsidP="000B16AE">
            <w:pPr>
              <w:rPr>
                <w:b/>
              </w:rPr>
            </w:pPr>
          </w:p>
        </w:tc>
      </w:tr>
      <w:tr w:rsidR="001F6E6F" w14:paraId="03F38288" w14:textId="77777777" w:rsidTr="000B16AE">
        <w:trPr>
          <w:cantSplit/>
          <w:trHeight w:val="470"/>
        </w:trPr>
        <w:tc>
          <w:tcPr>
            <w:tcW w:w="2518" w:type="dxa"/>
            <w:shd w:val="clear" w:color="auto" w:fill="F7CAAC"/>
          </w:tcPr>
          <w:p w14:paraId="3AD43FCD" w14:textId="77777777" w:rsidR="001F6E6F" w:rsidRDefault="001F6E6F" w:rsidP="000B16AE">
            <w:pPr>
              <w:jc w:val="both"/>
              <w:rPr>
                <w:b/>
              </w:rPr>
            </w:pPr>
            <w:r>
              <w:rPr>
                <w:b/>
              </w:rPr>
              <w:t xml:space="preserve">Podpis </w:t>
            </w:r>
          </w:p>
        </w:tc>
        <w:tc>
          <w:tcPr>
            <w:tcW w:w="4461" w:type="dxa"/>
            <w:gridSpan w:val="8"/>
          </w:tcPr>
          <w:p w14:paraId="7BA07B87" w14:textId="77777777" w:rsidR="001F6E6F" w:rsidRDefault="001F6E6F" w:rsidP="000B16AE">
            <w:pPr>
              <w:spacing w:line="256" w:lineRule="auto"/>
              <w:jc w:val="both"/>
              <w:rPr>
                <w:lang w:eastAsia="en-US"/>
              </w:rPr>
            </w:pPr>
            <w:r>
              <w:rPr>
                <w:lang w:eastAsia="en-US"/>
              </w:rPr>
              <w:t xml:space="preserve">Adriana </w:t>
            </w:r>
            <w:proofErr w:type="spellStart"/>
            <w:r>
              <w:rPr>
                <w:lang w:eastAsia="en-US"/>
              </w:rPr>
              <w:t>Šatková</w:t>
            </w:r>
            <w:proofErr w:type="spellEnd"/>
            <w:r>
              <w:rPr>
                <w:lang w:eastAsia="en-US"/>
              </w:rPr>
              <w:t xml:space="preserve"> v. r.</w:t>
            </w:r>
          </w:p>
          <w:p w14:paraId="56AFE500" w14:textId="77777777" w:rsidR="001F6E6F" w:rsidRDefault="001F6E6F" w:rsidP="000B16AE">
            <w:pPr>
              <w:jc w:val="both"/>
            </w:pPr>
          </w:p>
        </w:tc>
        <w:tc>
          <w:tcPr>
            <w:tcW w:w="709" w:type="dxa"/>
            <w:shd w:val="clear" w:color="auto" w:fill="F7CAAC"/>
          </w:tcPr>
          <w:p w14:paraId="34F10DB0" w14:textId="77777777" w:rsidR="001F6E6F" w:rsidRDefault="001F6E6F" w:rsidP="000B16AE">
            <w:pPr>
              <w:jc w:val="both"/>
            </w:pPr>
            <w:r>
              <w:rPr>
                <w:b/>
              </w:rPr>
              <w:t>datum</w:t>
            </w:r>
          </w:p>
        </w:tc>
        <w:tc>
          <w:tcPr>
            <w:tcW w:w="2171" w:type="dxa"/>
            <w:gridSpan w:val="4"/>
          </w:tcPr>
          <w:p w14:paraId="1EA6E6DE" w14:textId="340AA498" w:rsidR="001F6E6F" w:rsidRDefault="001F6E6F" w:rsidP="000B16AE">
            <w:pPr>
              <w:jc w:val="both"/>
            </w:pPr>
            <w:r>
              <w:t>2.10.</w:t>
            </w:r>
            <w:r w:rsidR="003278C1">
              <w:t>2024</w:t>
            </w:r>
          </w:p>
        </w:tc>
      </w:tr>
    </w:tbl>
    <w:p w14:paraId="475CB385" w14:textId="77777777" w:rsidR="00DF1DD4" w:rsidRDefault="00DF1DD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
        <w:gridCol w:w="620"/>
        <w:gridCol w:w="1721"/>
        <w:gridCol w:w="143"/>
        <w:gridCol w:w="381"/>
        <w:gridCol w:w="186"/>
        <w:gridCol w:w="282"/>
        <w:gridCol w:w="994"/>
        <w:gridCol w:w="776"/>
        <w:gridCol w:w="10"/>
        <w:gridCol w:w="47"/>
        <w:gridCol w:w="651"/>
        <w:gridCol w:w="709"/>
        <w:gridCol w:w="709"/>
      </w:tblGrid>
      <w:tr w:rsidR="00F11EDE" w:rsidRPr="00602A4C" w14:paraId="15FAECC2" w14:textId="77777777" w:rsidTr="00F11EDE">
        <w:tc>
          <w:tcPr>
            <w:tcW w:w="9956" w:type="dxa"/>
            <w:gridSpan w:val="15"/>
            <w:tcBorders>
              <w:bottom w:val="double" w:sz="4" w:space="0" w:color="auto"/>
            </w:tcBorders>
            <w:shd w:val="clear" w:color="auto" w:fill="BDD6EE"/>
          </w:tcPr>
          <w:p w14:paraId="55396595" w14:textId="52740124" w:rsidR="00F11EDE" w:rsidRPr="00602A4C" w:rsidRDefault="00F11EDE" w:rsidP="00F11EDE">
            <w:pPr>
              <w:jc w:val="both"/>
              <w:rPr>
                <w:b/>
                <w:sz w:val="28"/>
              </w:rPr>
            </w:pPr>
            <w:r>
              <w:lastRenderedPageBreak/>
              <w:br w:type="page"/>
            </w:r>
            <w:r w:rsidRPr="00602A4C">
              <w:rPr>
                <w:b/>
                <w:sz w:val="28"/>
              </w:rPr>
              <w:t>C-I – Personální zabezpečení</w:t>
            </w:r>
          </w:p>
        </w:tc>
      </w:tr>
      <w:tr w:rsidR="00F11EDE" w:rsidRPr="00602A4C" w14:paraId="0786FBC2" w14:textId="77777777" w:rsidTr="00F11EDE">
        <w:tc>
          <w:tcPr>
            <w:tcW w:w="2518" w:type="dxa"/>
            <w:tcBorders>
              <w:top w:val="double" w:sz="4" w:space="0" w:color="auto"/>
            </w:tcBorders>
            <w:shd w:val="clear" w:color="auto" w:fill="F7CAAC"/>
          </w:tcPr>
          <w:p w14:paraId="565989F8" w14:textId="77777777" w:rsidR="00F11EDE" w:rsidRPr="00602A4C" w:rsidRDefault="00F11EDE" w:rsidP="00F11EDE">
            <w:pPr>
              <w:jc w:val="both"/>
              <w:rPr>
                <w:b/>
              </w:rPr>
            </w:pPr>
            <w:r w:rsidRPr="00602A4C">
              <w:rPr>
                <w:b/>
              </w:rPr>
              <w:t>Vysoká škola</w:t>
            </w:r>
          </w:p>
        </w:tc>
        <w:tc>
          <w:tcPr>
            <w:tcW w:w="7438" w:type="dxa"/>
            <w:gridSpan w:val="14"/>
          </w:tcPr>
          <w:p w14:paraId="440ED17A" w14:textId="77777777" w:rsidR="00F11EDE" w:rsidRPr="00602A4C" w:rsidRDefault="00F11EDE" w:rsidP="00F11EDE">
            <w:pPr>
              <w:jc w:val="both"/>
            </w:pPr>
            <w:r w:rsidRPr="00602A4C">
              <w:t>Univerzita Tomáše Bati ve Zlíně</w:t>
            </w:r>
          </w:p>
        </w:tc>
      </w:tr>
      <w:tr w:rsidR="00F11EDE" w:rsidRPr="00602A4C" w14:paraId="143E6AE3" w14:textId="77777777" w:rsidTr="00F11EDE">
        <w:tc>
          <w:tcPr>
            <w:tcW w:w="2518" w:type="dxa"/>
            <w:shd w:val="clear" w:color="auto" w:fill="F7CAAC"/>
          </w:tcPr>
          <w:p w14:paraId="6074EB0F" w14:textId="77777777" w:rsidR="00F11EDE" w:rsidRPr="00602A4C" w:rsidRDefault="00F11EDE" w:rsidP="00F11EDE">
            <w:pPr>
              <w:jc w:val="both"/>
              <w:rPr>
                <w:b/>
              </w:rPr>
            </w:pPr>
            <w:r w:rsidRPr="00602A4C">
              <w:rPr>
                <w:b/>
              </w:rPr>
              <w:t>Součást vysoké školy</w:t>
            </w:r>
          </w:p>
        </w:tc>
        <w:tc>
          <w:tcPr>
            <w:tcW w:w="7438" w:type="dxa"/>
            <w:gridSpan w:val="14"/>
          </w:tcPr>
          <w:p w14:paraId="006A9763" w14:textId="77777777" w:rsidR="00F11EDE" w:rsidRPr="00602A4C" w:rsidRDefault="00F11EDE" w:rsidP="00F11EDE">
            <w:pPr>
              <w:jc w:val="both"/>
            </w:pPr>
            <w:r>
              <w:t>Fakulta multimediálních komunikací</w:t>
            </w:r>
          </w:p>
        </w:tc>
      </w:tr>
      <w:tr w:rsidR="00F11EDE" w:rsidRPr="00602A4C" w14:paraId="2C5CA76F" w14:textId="77777777" w:rsidTr="00F11EDE">
        <w:tc>
          <w:tcPr>
            <w:tcW w:w="2518" w:type="dxa"/>
            <w:shd w:val="clear" w:color="auto" w:fill="F7CAAC"/>
          </w:tcPr>
          <w:p w14:paraId="3997499A" w14:textId="77777777" w:rsidR="00F11EDE" w:rsidRPr="00602A4C" w:rsidRDefault="00F11EDE" w:rsidP="00F11EDE">
            <w:pPr>
              <w:jc w:val="both"/>
              <w:rPr>
                <w:b/>
              </w:rPr>
            </w:pPr>
            <w:r w:rsidRPr="00602A4C">
              <w:rPr>
                <w:b/>
              </w:rPr>
              <w:t>Název studijního programu</w:t>
            </w:r>
          </w:p>
        </w:tc>
        <w:tc>
          <w:tcPr>
            <w:tcW w:w="7438" w:type="dxa"/>
            <w:gridSpan w:val="14"/>
          </w:tcPr>
          <w:p w14:paraId="7BEF74B1" w14:textId="5DCE915D" w:rsidR="00F11EDE" w:rsidRPr="00602A4C" w:rsidRDefault="00E748C3" w:rsidP="00F11EDE">
            <w:pPr>
              <w:jc w:val="both"/>
            </w:pPr>
            <w:proofErr w:type="spellStart"/>
            <w:r w:rsidRPr="00E748C3">
              <w:t>Footwear</w:t>
            </w:r>
            <w:proofErr w:type="spellEnd"/>
            <w:r w:rsidRPr="00E748C3">
              <w:t xml:space="preserve"> Design</w:t>
            </w:r>
          </w:p>
        </w:tc>
      </w:tr>
      <w:tr w:rsidR="00F11EDE" w:rsidRPr="00602A4C" w14:paraId="727855C9" w14:textId="77777777" w:rsidTr="00F11EDE">
        <w:tc>
          <w:tcPr>
            <w:tcW w:w="2518" w:type="dxa"/>
            <w:shd w:val="clear" w:color="auto" w:fill="F7CAAC"/>
          </w:tcPr>
          <w:p w14:paraId="79900DFC" w14:textId="77777777" w:rsidR="00F11EDE" w:rsidRPr="00602A4C" w:rsidRDefault="00F11EDE" w:rsidP="00F11EDE">
            <w:pPr>
              <w:jc w:val="both"/>
              <w:rPr>
                <w:b/>
              </w:rPr>
            </w:pPr>
            <w:r w:rsidRPr="00602A4C">
              <w:rPr>
                <w:b/>
              </w:rPr>
              <w:t>Jméno a příjmení</w:t>
            </w:r>
          </w:p>
        </w:tc>
        <w:tc>
          <w:tcPr>
            <w:tcW w:w="4536" w:type="dxa"/>
            <w:gridSpan w:val="8"/>
          </w:tcPr>
          <w:p w14:paraId="26757363" w14:textId="77777777" w:rsidR="00F11EDE" w:rsidRPr="00B27E59" w:rsidRDefault="00F11EDE" w:rsidP="00F11EDE">
            <w:pPr>
              <w:jc w:val="both"/>
            </w:pPr>
            <w:bookmarkStart w:id="641" w:name="Hřibová"/>
            <w:bookmarkEnd w:id="641"/>
            <w:r>
              <w:t>Jana Šerá</w:t>
            </w:r>
          </w:p>
        </w:tc>
        <w:tc>
          <w:tcPr>
            <w:tcW w:w="776" w:type="dxa"/>
            <w:shd w:val="clear" w:color="auto" w:fill="F7CAAC"/>
          </w:tcPr>
          <w:p w14:paraId="02D853BE" w14:textId="77777777" w:rsidR="00F11EDE" w:rsidRPr="00602A4C" w:rsidRDefault="00F11EDE" w:rsidP="00F11EDE">
            <w:pPr>
              <w:jc w:val="both"/>
              <w:rPr>
                <w:b/>
              </w:rPr>
            </w:pPr>
            <w:r w:rsidRPr="00602A4C">
              <w:rPr>
                <w:b/>
              </w:rPr>
              <w:t>Tituly</w:t>
            </w:r>
          </w:p>
        </w:tc>
        <w:tc>
          <w:tcPr>
            <w:tcW w:w="2126" w:type="dxa"/>
            <w:gridSpan w:val="5"/>
          </w:tcPr>
          <w:p w14:paraId="40114B08" w14:textId="77777777" w:rsidR="00F11EDE" w:rsidRPr="00602A4C" w:rsidRDefault="00F11EDE" w:rsidP="00F11EDE">
            <w:pPr>
              <w:jc w:val="both"/>
            </w:pPr>
            <w:r w:rsidRPr="00602A4C">
              <w:t>Ing., Ph.D.</w:t>
            </w:r>
          </w:p>
        </w:tc>
      </w:tr>
      <w:tr w:rsidR="00F11EDE" w:rsidRPr="00602A4C" w14:paraId="54F198D3" w14:textId="77777777" w:rsidTr="00F11EDE">
        <w:tc>
          <w:tcPr>
            <w:tcW w:w="2518" w:type="dxa"/>
            <w:shd w:val="clear" w:color="auto" w:fill="F7CAAC"/>
          </w:tcPr>
          <w:p w14:paraId="0D7FF5BC" w14:textId="77777777" w:rsidR="00F11EDE" w:rsidRPr="00602A4C" w:rsidRDefault="00F11EDE" w:rsidP="00F11EDE">
            <w:pPr>
              <w:jc w:val="both"/>
              <w:rPr>
                <w:b/>
              </w:rPr>
            </w:pPr>
            <w:r w:rsidRPr="00602A4C">
              <w:rPr>
                <w:b/>
              </w:rPr>
              <w:t>Rok narození</w:t>
            </w:r>
          </w:p>
        </w:tc>
        <w:tc>
          <w:tcPr>
            <w:tcW w:w="829" w:type="dxa"/>
            <w:gridSpan w:val="2"/>
          </w:tcPr>
          <w:p w14:paraId="0102EE90" w14:textId="77777777" w:rsidR="00F11EDE" w:rsidRPr="00602A4C" w:rsidRDefault="00F11EDE" w:rsidP="00F11EDE">
            <w:pPr>
              <w:jc w:val="both"/>
            </w:pPr>
            <w:r>
              <w:t>1988</w:t>
            </w:r>
          </w:p>
        </w:tc>
        <w:tc>
          <w:tcPr>
            <w:tcW w:w="1721" w:type="dxa"/>
            <w:shd w:val="clear" w:color="auto" w:fill="F7CAAC"/>
          </w:tcPr>
          <w:p w14:paraId="6886C5CE" w14:textId="77777777" w:rsidR="00F11EDE" w:rsidRPr="00602A4C" w:rsidRDefault="00F11EDE" w:rsidP="00F11EDE">
            <w:pPr>
              <w:jc w:val="both"/>
              <w:rPr>
                <w:b/>
              </w:rPr>
            </w:pPr>
            <w:r w:rsidRPr="00602A4C">
              <w:rPr>
                <w:b/>
              </w:rPr>
              <w:t>typ vztahu k VŠ</w:t>
            </w:r>
          </w:p>
        </w:tc>
        <w:tc>
          <w:tcPr>
            <w:tcW w:w="992" w:type="dxa"/>
            <w:gridSpan w:val="4"/>
          </w:tcPr>
          <w:p w14:paraId="155F5239" w14:textId="77777777" w:rsidR="00F11EDE" w:rsidRPr="00602A4C" w:rsidRDefault="00F11EDE" w:rsidP="00F11EDE">
            <w:pPr>
              <w:jc w:val="both"/>
            </w:pPr>
            <w:r w:rsidRPr="00602A4C">
              <w:t>pp.</w:t>
            </w:r>
          </w:p>
        </w:tc>
        <w:tc>
          <w:tcPr>
            <w:tcW w:w="994" w:type="dxa"/>
            <w:shd w:val="clear" w:color="auto" w:fill="F7CAAC"/>
          </w:tcPr>
          <w:p w14:paraId="04E2003F" w14:textId="77777777" w:rsidR="00F11EDE" w:rsidRPr="00602A4C" w:rsidRDefault="00F11EDE" w:rsidP="00F11EDE">
            <w:pPr>
              <w:jc w:val="both"/>
              <w:rPr>
                <w:b/>
              </w:rPr>
            </w:pPr>
            <w:r w:rsidRPr="00602A4C">
              <w:rPr>
                <w:b/>
              </w:rPr>
              <w:t>rozsah</w:t>
            </w:r>
          </w:p>
        </w:tc>
        <w:tc>
          <w:tcPr>
            <w:tcW w:w="776" w:type="dxa"/>
          </w:tcPr>
          <w:p w14:paraId="6D301274" w14:textId="77777777" w:rsidR="00F11EDE" w:rsidRPr="00602A4C" w:rsidRDefault="00F11EDE" w:rsidP="00F11EDE">
            <w:pPr>
              <w:jc w:val="both"/>
            </w:pPr>
            <w:r>
              <w:t>40 h/t</w:t>
            </w:r>
          </w:p>
        </w:tc>
        <w:tc>
          <w:tcPr>
            <w:tcW w:w="708" w:type="dxa"/>
            <w:gridSpan w:val="3"/>
            <w:shd w:val="clear" w:color="auto" w:fill="F7CAAC"/>
          </w:tcPr>
          <w:p w14:paraId="6840D45D" w14:textId="77777777" w:rsidR="00F11EDE" w:rsidRPr="00602A4C" w:rsidRDefault="00F11EDE" w:rsidP="00F11EDE">
            <w:pPr>
              <w:jc w:val="both"/>
              <w:rPr>
                <w:b/>
              </w:rPr>
            </w:pPr>
            <w:r w:rsidRPr="00602A4C">
              <w:rPr>
                <w:b/>
              </w:rPr>
              <w:t>do kdy</w:t>
            </w:r>
          </w:p>
        </w:tc>
        <w:tc>
          <w:tcPr>
            <w:tcW w:w="1418" w:type="dxa"/>
            <w:gridSpan w:val="2"/>
          </w:tcPr>
          <w:p w14:paraId="1A1FE71A" w14:textId="77777777" w:rsidR="00F11EDE" w:rsidRPr="00602A4C" w:rsidRDefault="00F11EDE" w:rsidP="00F11EDE">
            <w:pPr>
              <w:jc w:val="both"/>
            </w:pPr>
            <w:r w:rsidRPr="00602A4C">
              <w:t>N</w:t>
            </w:r>
          </w:p>
        </w:tc>
      </w:tr>
      <w:tr w:rsidR="00F11EDE" w:rsidRPr="00602A4C" w14:paraId="0DCEB756" w14:textId="77777777" w:rsidTr="00F11EDE">
        <w:tc>
          <w:tcPr>
            <w:tcW w:w="5068" w:type="dxa"/>
            <w:gridSpan w:val="4"/>
            <w:shd w:val="clear" w:color="auto" w:fill="F7CAAC"/>
          </w:tcPr>
          <w:p w14:paraId="5380C253" w14:textId="77777777" w:rsidR="00F11EDE" w:rsidRPr="00602A4C" w:rsidRDefault="00F11EDE" w:rsidP="00F11EDE">
            <w:pPr>
              <w:jc w:val="both"/>
              <w:rPr>
                <w:b/>
              </w:rPr>
            </w:pPr>
            <w:r w:rsidRPr="00602A4C">
              <w:rPr>
                <w:b/>
              </w:rPr>
              <w:t>Typ vztahu na součásti VŠ, která uskutečňuje st. program</w:t>
            </w:r>
          </w:p>
        </w:tc>
        <w:tc>
          <w:tcPr>
            <w:tcW w:w="992" w:type="dxa"/>
            <w:gridSpan w:val="4"/>
          </w:tcPr>
          <w:p w14:paraId="0DABC4AB" w14:textId="77777777" w:rsidR="00F11EDE" w:rsidRDefault="00F11EDE" w:rsidP="00F11EDE">
            <w:pPr>
              <w:jc w:val="both"/>
            </w:pPr>
            <w:proofErr w:type="spellStart"/>
            <w:r>
              <w:t>mezifak</w:t>
            </w:r>
            <w:proofErr w:type="spellEnd"/>
            <w:r>
              <w:t>.</w:t>
            </w:r>
          </w:p>
          <w:p w14:paraId="11A497C9" w14:textId="77777777" w:rsidR="00F11EDE" w:rsidRPr="00602A4C" w:rsidRDefault="00F11EDE" w:rsidP="00F11EDE">
            <w:pPr>
              <w:jc w:val="both"/>
            </w:pPr>
            <w:r>
              <w:t>spol.</w:t>
            </w:r>
          </w:p>
        </w:tc>
        <w:tc>
          <w:tcPr>
            <w:tcW w:w="994" w:type="dxa"/>
            <w:shd w:val="clear" w:color="auto" w:fill="F7CAAC"/>
          </w:tcPr>
          <w:p w14:paraId="725FAE51" w14:textId="77777777" w:rsidR="00F11EDE" w:rsidRPr="00602A4C" w:rsidRDefault="00F11EDE" w:rsidP="00F11EDE">
            <w:pPr>
              <w:jc w:val="both"/>
              <w:rPr>
                <w:b/>
              </w:rPr>
            </w:pPr>
            <w:r w:rsidRPr="00602A4C">
              <w:rPr>
                <w:b/>
              </w:rPr>
              <w:t>rozsah</w:t>
            </w:r>
          </w:p>
        </w:tc>
        <w:tc>
          <w:tcPr>
            <w:tcW w:w="776" w:type="dxa"/>
          </w:tcPr>
          <w:p w14:paraId="5BAF5162" w14:textId="7075F285" w:rsidR="00F11EDE" w:rsidRPr="00602A4C" w:rsidRDefault="002D6C0A" w:rsidP="00F11EDE">
            <w:pPr>
              <w:jc w:val="both"/>
            </w:pPr>
            <w:proofErr w:type="gramStart"/>
            <w:r>
              <w:t>3h</w:t>
            </w:r>
            <w:proofErr w:type="gramEnd"/>
            <w:r>
              <w:t>/t</w:t>
            </w:r>
          </w:p>
        </w:tc>
        <w:tc>
          <w:tcPr>
            <w:tcW w:w="708" w:type="dxa"/>
            <w:gridSpan w:val="3"/>
            <w:shd w:val="clear" w:color="auto" w:fill="F7CAAC"/>
          </w:tcPr>
          <w:p w14:paraId="6FD21575" w14:textId="77777777" w:rsidR="00F11EDE" w:rsidRPr="00602A4C" w:rsidRDefault="00F11EDE" w:rsidP="00F11EDE">
            <w:pPr>
              <w:jc w:val="both"/>
              <w:rPr>
                <w:b/>
              </w:rPr>
            </w:pPr>
            <w:r w:rsidRPr="00602A4C">
              <w:rPr>
                <w:b/>
              </w:rPr>
              <w:t>do kdy</w:t>
            </w:r>
          </w:p>
        </w:tc>
        <w:tc>
          <w:tcPr>
            <w:tcW w:w="1418" w:type="dxa"/>
            <w:gridSpan w:val="2"/>
          </w:tcPr>
          <w:p w14:paraId="698E292E" w14:textId="77777777" w:rsidR="00F11EDE" w:rsidRPr="00602A4C" w:rsidRDefault="00F11EDE" w:rsidP="00F11EDE">
            <w:pPr>
              <w:jc w:val="both"/>
            </w:pPr>
          </w:p>
        </w:tc>
      </w:tr>
      <w:tr w:rsidR="00F11EDE" w:rsidRPr="00602A4C" w14:paraId="4FD3A93A" w14:textId="77777777" w:rsidTr="00F11EDE">
        <w:tc>
          <w:tcPr>
            <w:tcW w:w="6060" w:type="dxa"/>
            <w:gridSpan w:val="8"/>
            <w:shd w:val="clear" w:color="auto" w:fill="F7CAAC"/>
          </w:tcPr>
          <w:p w14:paraId="4E5C07C0" w14:textId="77777777" w:rsidR="00F11EDE" w:rsidRPr="00602A4C" w:rsidRDefault="00F11EDE" w:rsidP="00F11EDE">
            <w:pPr>
              <w:jc w:val="both"/>
            </w:pPr>
            <w:r w:rsidRPr="00602A4C">
              <w:rPr>
                <w:b/>
              </w:rPr>
              <w:t>Další současná působení jako akademický pracovník na jiných VŠ</w:t>
            </w:r>
          </w:p>
        </w:tc>
        <w:tc>
          <w:tcPr>
            <w:tcW w:w="1770" w:type="dxa"/>
            <w:gridSpan w:val="2"/>
            <w:shd w:val="clear" w:color="auto" w:fill="F7CAAC"/>
          </w:tcPr>
          <w:p w14:paraId="3BA242B7" w14:textId="77777777" w:rsidR="00F11EDE" w:rsidRPr="00602A4C" w:rsidRDefault="00F11EDE" w:rsidP="00F11EDE">
            <w:pPr>
              <w:jc w:val="both"/>
              <w:rPr>
                <w:b/>
              </w:rPr>
            </w:pPr>
            <w:r w:rsidRPr="00602A4C">
              <w:rPr>
                <w:b/>
              </w:rPr>
              <w:t xml:space="preserve">typ </w:t>
            </w:r>
            <w:proofErr w:type="spellStart"/>
            <w:r w:rsidRPr="00602A4C">
              <w:rPr>
                <w:b/>
              </w:rPr>
              <w:t>prac</w:t>
            </w:r>
            <w:proofErr w:type="spellEnd"/>
            <w:r w:rsidRPr="00602A4C">
              <w:rPr>
                <w:b/>
              </w:rPr>
              <w:t>. vztahu</w:t>
            </w:r>
          </w:p>
        </w:tc>
        <w:tc>
          <w:tcPr>
            <w:tcW w:w="2126" w:type="dxa"/>
            <w:gridSpan w:val="5"/>
            <w:shd w:val="clear" w:color="auto" w:fill="F7CAAC"/>
          </w:tcPr>
          <w:p w14:paraId="5AE64AE2" w14:textId="77777777" w:rsidR="00F11EDE" w:rsidRPr="00602A4C" w:rsidRDefault="00F11EDE" w:rsidP="00F11EDE">
            <w:pPr>
              <w:jc w:val="both"/>
              <w:rPr>
                <w:b/>
              </w:rPr>
            </w:pPr>
            <w:r w:rsidRPr="00602A4C">
              <w:rPr>
                <w:b/>
              </w:rPr>
              <w:t>rozsah</w:t>
            </w:r>
          </w:p>
        </w:tc>
      </w:tr>
      <w:tr w:rsidR="00F11EDE" w:rsidRPr="00602A4C" w14:paraId="05D092BB" w14:textId="77777777" w:rsidTr="00F11EDE">
        <w:tc>
          <w:tcPr>
            <w:tcW w:w="6060" w:type="dxa"/>
            <w:gridSpan w:val="8"/>
          </w:tcPr>
          <w:p w14:paraId="060FE9D8" w14:textId="77777777" w:rsidR="00F11EDE" w:rsidRPr="00602A4C" w:rsidRDefault="00F11EDE" w:rsidP="00F11EDE">
            <w:pPr>
              <w:jc w:val="both"/>
            </w:pPr>
          </w:p>
        </w:tc>
        <w:tc>
          <w:tcPr>
            <w:tcW w:w="1770" w:type="dxa"/>
            <w:gridSpan w:val="2"/>
          </w:tcPr>
          <w:p w14:paraId="2B8AB9CB" w14:textId="77777777" w:rsidR="00F11EDE" w:rsidRPr="00602A4C" w:rsidRDefault="00F11EDE" w:rsidP="00F11EDE">
            <w:pPr>
              <w:jc w:val="both"/>
            </w:pPr>
          </w:p>
        </w:tc>
        <w:tc>
          <w:tcPr>
            <w:tcW w:w="2126" w:type="dxa"/>
            <w:gridSpan w:val="5"/>
          </w:tcPr>
          <w:p w14:paraId="04066EAD" w14:textId="77777777" w:rsidR="00F11EDE" w:rsidRPr="00602A4C" w:rsidRDefault="00F11EDE" w:rsidP="00F11EDE">
            <w:pPr>
              <w:jc w:val="both"/>
            </w:pPr>
          </w:p>
        </w:tc>
      </w:tr>
      <w:tr w:rsidR="00F11EDE" w:rsidRPr="00602A4C" w14:paraId="49D20BBF" w14:textId="77777777" w:rsidTr="00F11EDE">
        <w:tc>
          <w:tcPr>
            <w:tcW w:w="6060" w:type="dxa"/>
            <w:gridSpan w:val="8"/>
          </w:tcPr>
          <w:p w14:paraId="2D99C609" w14:textId="77777777" w:rsidR="00F11EDE" w:rsidRPr="00602A4C" w:rsidRDefault="00F11EDE" w:rsidP="00F11EDE">
            <w:pPr>
              <w:jc w:val="both"/>
            </w:pPr>
          </w:p>
        </w:tc>
        <w:tc>
          <w:tcPr>
            <w:tcW w:w="1770" w:type="dxa"/>
            <w:gridSpan w:val="2"/>
          </w:tcPr>
          <w:p w14:paraId="7F4F0049" w14:textId="77777777" w:rsidR="00F11EDE" w:rsidRPr="00602A4C" w:rsidRDefault="00F11EDE" w:rsidP="00F11EDE">
            <w:pPr>
              <w:jc w:val="both"/>
            </w:pPr>
          </w:p>
        </w:tc>
        <w:tc>
          <w:tcPr>
            <w:tcW w:w="2126" w:type="dxa"/>
            <w:gridSpan w:val="5"/>
          </w:tcPr>
          <w:p w14:paraId="14CAF97E" w14:textId="77777777" w:rsidR="00F11EDE" w:rsidRPr="00602A4C" w:rsidRDefault="00F11EDE" w:rsidP="00F11EDE">
            <w:pPr>
              <w:jc w:val="both"/>
            </w:pPr>
          </w:p>
        </w:tc>
      </w:tr>
      <w:tr w:rsidR="00F11EDE" w:rsidRPr="00602A4C" w14:paraId="60901EEF" w14:textId="77777777" w:rsidTr="00F11EDE">
        <w:tc>
          <w:tcPr>
            <w:tcW w:w="9956" w:type="dxa"/>
            <w:gridSpan w:val="15"/>
            <w:shd w:val="clear" w:color="auto" w:fill="F7CAAC"/>
          </w:tcPr>
          <w:p w14:paraId="1A198857" w14:textId="77777777" w:rsidR="00F11EDE" w:rsidRPr="00602A4C" w:rsidRDefault="00F11EDE" w:rsidP="00F11EDE">
            <w:pPr>
              <w:jc w:val="both"/>
            </w:pPr>
            <w:r w:rsidRPr="00602A4C">
              <w:rPr>
                <w:b/>
              </w:rPr>
              <w:t>Předměty příslušného studijního programu a způsob zapojení do jejich výuky, příp. další zapojení do uskutečňování studijního programu</w:t>
            </w:r>
          </w:p>
        </w:tc>
      </w:tr>
      <w:tr w:rsidR="00F11EDE" w:rsidRPr="00602A4C" w14:paraId="537F4054" w14:textId="77777777" w:rsidTr="00F11EDE">
        <w:trPr>
          <w:trHeight w:val="40"/>
        </w:trPr>
        <w:tc>
          <w:tcPr>
            <w:tcW w:w="9956" w:type="dxa"/>
            <w:gridSpan w:val="15"/>
            <w:tcBorders>
              <w:top w:val="nil"/>
            </w:tcBorders>
          </w:tcPr>
          <w:p w14:paraId="13FFB2E9" w14:textId="502080AA" w:rsidR="00F11EDE" w:rsidRPr="00B27E59" w:rsidRDefault="00F11EDE" w:rsidP="00F11EDE">
            <w:pPr>
              <w:jc w:val="both"/>
            </w:pPr>
            <w:r>
              <w:rPr>
                <w:rStyle w:val="normaltextrun"/>
                <w:rFonts w:eastAsiaTheme="majorEastAsia"/>
              </w:rPr>
              <w:t xml:space="preserve">Ateliér </w:t>
            </w:r>
            <w:proofErr w:type="spellStart"/>
            <w:r w:rsidR="00627475" w:rsidRPr="00627475">
              <w:t>Footwear</w:t>
            </w:r>
            <w:proofErr w:type="spellEnd"/>
            <w:r w:rsidR="00627475" w:rsidRPr="00627475">
              <w:t xml:space="preserve"> Design</w:t>
            </w:r>
            <w:r w:rsidR="006D12C5">
              <w:t xml:space="preserve"> </w:t>
            </w:r>
            <w:r>
              <w:rPr>
                <w:rStyle w:val="normaltextrun"/>
                <w:rFonts w:eastAsiaTheme="majorEastAsia"/>
              </w:rPr>
              <w:t>1-</w:t>
            </w:r>
            <w:r w:rsidR="009E577C">
              <w:rPr>
                <w:rStyle w:val="normaltextrun"/>
                <w:rFonts w:eastAsiaTheme="majorEastAsia"/>
              </w:rPr>
              <w:t>5</w:t>
            </w:r>
            <w:r w:rsidR="007759A8">
              <w:rPr>
                <w:rStyle w:val="normaltextrun"/>
                <w:rFonts w:eastAsiaTheme="majorEastAsia"/>
              </w:rPr>
              <w:t xml:space="preserve"> </w:t>
            </w:r>
            <w:r w:rsidR="009E577C">
              <w:t>(vede ateliér)</w:t>
            </w:r>
          </w:p>
        </w:tc>
      </w:tr>
      <w:tr w:rsidR="00F11EDE" w:rsidRPr="00602A4C" w14:paraId="7A890B95" w14:textId="77777777" w:rsidTr="00F11EDE">
        <w:trPr>
          <w:trHeight w:val="241"/>
        </w:trPr>
        <w:tc>
          <w:tcPr>
            <w:tcW w:w="9956" w:type="dxa"/>
            <w:gridSpan w:val="15"/>
            <w:tcBorders>
              <w:top w:val="nil"/>
            </w:tcBorders>
            <w:shd w:val="clear" w:color="auto" w:fill="FBD4B4"/>
          </w:tcPr>
          <w:p w14:paraId="53D3AC62" w14:textId="77777777" w:rsidR="00F11EDE" w:rsidRPr="00602A4C" w:rsidRDefault="00F11EDE" w:rsidP="00F11EDE">
            <w:pPr>
              <w:jc w:val="both"/>
              <w:rPr>
                <w:b/>
              </w:rPr>
            </w:pPr>
            <w:r w:rsidRPr="00602A4C">
              <w:rPr>
                <w:b/>
              </w:rPr>
              <w:t>Zapojení do výuky v dalších studijních programech na téže vysoké škole (pouze u garantů ZT a PZ předmětů)</w:t>
            </w:r>
          </w:p>
        </w:tc>
      </w:tr>
      <w:tr w:rsidR="00F11EDE" w:rsidRPr="00602A4C" w14:paraId="1301B9BE" w14:textId="77777777" w:rsidTr="00F11EDE">
        <w:trPr>
          <w:trHeight w:val="340"/>
        </w:trPr>
        <w:tc>
          <w:tcPr>
            <w:tcW w:w="2727" w:type="dxa"/>
            <w:gridSpan w:val="2"/>
            <w:tcBorders>
              <w:top w:val="nil"/>
            </w:tcBorders>
          </w:tcPr>
          <w:p w14:paraId="768E471D" w14:textId="77777777" w:rsidR="00F11EDE" w:rsidRPr="00602A4C" w:rsidRDefault="00F11EDE" w:rsidP="00F11EDE">
            <w:pPr>
              <w:jc w:val="both"/>
              <w:rPr>
                <w:b/>
              </w:rPr>
            </w:pPr>
            <w:r w:rsidRPr="00602A4C">
              <w:rPr>
                <w:b/>
              </w:rPr>
              <w:t>Název studijního předmětu</w:t>
            </w:r>
          </w:p>
        </w:tc>
        <w:tc>
          <w:tcPr>
            <w:tcW w:w="2484" w:type="dxa"/>
            <w:gridSpan w:val="3"/>
            <w:tcBorders>
              <w:top w:val="nil"/>
            </w:tcBorders>
          </w:tcPr>
          <w:p w14:paraId="4B4B2AA1" w14:textId="77777777" w:rsidR="00F11EDE" w:rsidRPr="00602A4C" w:rsidRDefault="00F11EDE" w:rsidP="00F11EDE">
            <w:pPr>
              <w:jc w:val="both"/>
              <w:rPr>
                <w:b/>
              </w:rPr>
            </w:pPr>
            <w:r w:rsidRPr="00602A4C">
              <w:rPr>
                <w:b/>
              </w:rPr>
              <w:t>Název studijního programu</w:t>
            </w:r>
          </w:p>
        </w:tc>
        <w:tc>
          <w:tcPr>
            <w:tcW w:w="567" w:type="dxa"/>
            <w:gridSpan w:val="2"/>
            <w:tcBorders>
              <w:top w:val="nil"/>
            </w:tcBorders>
          </w:tcPr>
          <w:p w14:paraId="1DAF4F83" w14:textId="77777777" w:rsidR="00F11EDE" w:rsidRPr="00602A4C" w:rsidRDefault="00F11EDE" w:rsidP="00F11EDE">
            <w:pPr>
              <w:jc w:val="both"/>
              <w:rPr>
                <w:b/>
              </w:rPr>
            </w:pPr>
            <w:r w:rsidRPr="00602A4C">
              <w:rPr>
                <w:b/>
              </w:rPr>
              <w:t>Sem.</w:t>
            </w:r>
          </w:p>
        </w:tc>
        <w:tc>
          <w:tcPr>
            <w:tcW w:w="2109" w:type="dxa"/>
            <w:gridSpan w:val="5"/>
            <w:tcBorders>
              <w:top w:val="nil"/>
            </w:tcBorders>
          </w:tcPr>
          <w:p w14:paraId="698A1314" w14:textId="77777777" w:rsidR="00F11EDE" w:rsidRPr="00602A4C" w:rsidRDefault="00F11EDE" w:rsidP="00F11EDE">
            <w:pPr>
              <w:jc w:val="both"/>
              <w:rPr>
                <w:b/>
              </w:rPr>
            </w:pPr>
            <w:r w:rsidRPr="00602A4C">
              <w:rPr>
                <w:b/>
              </w:rPr>
              <w:t>Role ve výuce daného předmětu</w:t>
            </w:r>
          </w:p>
        </w:tc>
        <w:tc>
          <w:tcPr>
            <w:tcW w:w="2069" w:type="dxa"/>
            <w:gridSpan w:val="3"/>
            <w:tcBorders>
              <w:top w:val="nil"/>
            </w:tcBorders>
          </w:tcPr>
          <w:p w14:paraId="710AD2D6" w14:textId="77777777" w:rsidR="00F11EDE" w:rsidRPr="00602A4C" w:rsidRDefault="00F11EDE" w:rsidP="00F11EDE">
            <w:pPr>
              <w:jc w:val="both"/>
              <w:rPr>
                <w:b/>
              </w:rPr>
            </w:pPr>
            <w:r w:rsidRPr="00602A4C">
              <w:rPr>
                <w:b/>
              </w:rPr>
              <w:t>(</w:t>
            </w:r>
            <w:r w:rsidRPr="00602A4C">
              <w:rPr>
                <w:b/>
                <w:i/>
                <w:iCs/>
              </w:rPr>
              <w:t>nepovinný údaj</w:t>
            </w:r>
            <w:r w:rsidRPr="00602A4C">
              <w:rPr>
                <w:b/>
              </w:rPr>
              <w:t xml:space="preserve">) </w:t>
            </w:r>
          </w:p>
          <w:p w14:paraId="47473D26" w14:textId="77777777" w:rsidR="00F11EDE" w:rsidRPr="00602A4C" w:rsidRDefault="00F11EDE" w:rsidP="00F11EDE">
            <w:pPr>
              <w:jc w:val="both"/>
              <w:rPr>
                <w:b/>
              </w:rPr>
            </w:pPr>
            <w:r w:rsidRPr="00602A4C">
              <w:rPr>
                <w:b/>
              </w:rPr>
              <w:t>Počet hodin za semestr</w:t>
            </w:r>
          </w:p>
        </w:tc>
      </w:tr>
      <w:tr w:rsidR="00F11EDE" w:rsidRPr="00602A4C" w14:paraId="70FFC702" w14:textId="77777777" w:rsidTr="00F11EDE">
        <w:trPr>
          <w:trHeight w:val="284"/>
        </w:trPr>
        <w:tc>
          <w:tcPr>
            <w:tcW w:w="2727" w:type="dxa"/>
            <w:gridSpan w:val="2"/>
            <w:tcBorders>
              <w:top w:val="nil"/>
            </w:tcBorders>
            <w:vAlign w:val="center"/>
          </w:tcPr>
          <w:p w14:paraId="443F66D2" w14:textId="77777777" w:rsidR="00F11EDE" w:rsidRPr="00602A4C" w:rsidRDefault="00F11EDE" w:rsidP="00F11EDE">
            <w:pPr>
              <w:rPr>
                <w:color w:val="FF0000"/>
              </w:rPr>
            </w:pPr>
          </w:p>
        </w:tc>
        <w:tc>
          <w:tcPr>
            <w:tcW w:w="2484" w:type="dxa"/>
            <w:gridSpan w:val="3"/>
            <w:tcBorders>
              <w:top w:val="nil"/>
            </w:tcBorders>
            <w:vAlign w:val="center"/>
          </w:tcPr>
          <w:p w14:paraId="4F5853FD" w14:textId="77777777" w:rsidR="00F11EDE" w:rsidRPr="00602A4C" w:rsidRDefault="00F11EDE" w:rsidP="00F11EDE">
            <w:pPr>
              <w:rPr>
                <w:color w:val="FF0000"/>
              </w:rPr>
            </w:pPr>
          </w:p>
        </w:tc>
        <w:tc>
          <w:tcPr>
            <w:tcW w:w="567" w:type="dxa"/>
            <w:gridSpan w:val="2"/>
            <w:tcBorders>
              <w:top w:val="nil"/>
            </w:tcBorders>
            <w:vAlign w:val="center"/>
          </w:tcPr>
          <w:p w14:paraId="0A9AF89D" w14:textId="77777777" w:rsidR="00F11EDE" w:rsidRPr="00602A4C" w:rsidRDefault="00F11EDE" w:rsidP="00F11EDE">
            <w:pPr>
              <w:jc w:val="both"/>
            </w:pPr>
          </w:p>
        </w:tc>
        <w:tc>
          <w:tcPr>
            <w:tcW w:w="2109" w:type="dxa"/>
            <w:gridSpan w:val="5"/>
            <w:tcBorders>
              <w:top w:val="nil"/>
            </w:tcBorders>
            <w:vAlign w:val="center"/>
          </w:tcPr>
          <w:p w14:paraId="7640617E" w14:textId="77777777" w:rsidR="00F11EDE" w:rsidRPr="00602A4C" w:rsidRDefault="00F11EDE" w:rsidP="00F11EDE"/>
        </w:tc>
        <w:tc>
          <w:tcPr>
            <w:tcW w:w="2069" w:type="dxa"/>
            <w:gridSpan w:val="3"/>
            <w:tcBorders>
              <w:top w:val="nil"/>
            </w:tcBorders>
            <w:vAlign w:val="center"/>
          </w:tcPr>
          <w:p w14:paraId="1EE92366" w14:textId="77777777" w:rsidR="00F11EDE" w:rsidRPr="00602A4C" w:rsidRDefault="00F11EDE" w:rsidP="00F11EDE">
            <w:pPr>
              <w:jc w:val="both"/>
            </w:pPr>
          </w:p>
        </w:tc>
      </w:tr>
      <w:tr w:rsidR="00F11EDE" w:rsidRPr="00602A4C" w14:paraId="0733D236" w14:textId="77777777" w:rsidTr="00F11EDE">
        <w:trPr>
          <w:trHeight w:val="284"/>
        </w:trPr>
        <w:tc>
          <w:tcPr>
            <w:tcW w:w="2727" w:type="dxa"/>
            <w:gridSpan w:val="2"/>
            <w:tcBorders>
              <w:top w:val="nil"/>
            </w:tcBorders>
            <w:vAlign w:val="center"/>
          </w:tcPr>
          <w:p w14:paraId="1F829875" w14:textId="77777777" w:rsidR="00F11EDE" w:rsidRPr="00602A4C" w:rsidRDefault="00F11EDE" w:rsidP="00F11EDE"/>
        </w:tc>
        <w:tc>
          <w:tcPr>
            <w:tcW w:w="2484" w:type="dxa"/>
            <w:gridSpan w:val="3"/>
            <w:tcBorders>
              <w:top w:val="nil"/>
            </w:tcBorders>
            <w:vAlign w:val="center"/>
          </w:tcPr>
          <w:p w14:paraId="701F7660" w14:textId="77777777" w:rsidR="00F11EDE" w:rsidRPr="00602A4C" w:rsidRDefault="00F11EDE" w:rsidP="00F11EDE"/>
        </w:tc>
        <w:tc>
          <w:tcPr>
            <w:tcW w:w="567" w:type="dxa"/>
            <w:gridSpan w:val="2"/>
            <w:tcBorders>
              <w:top w:val="nil"/>
            </w:tcBorders>
            <w:vAlign w:val="center"/>
          </w:tcPr>
          <w:p w14:paraId="020D31B9" w14:textId="77777777" w:rsidR="00F11EDE" w:rsidRPr="00602A4C" w:rsidRDefault="00F11EDE" w:rsidP="00F11EDE">
            <w:pPr>
              <w:jc w:val="both"/>
            </w:pPr>
          </w:p>
        </w:tc>
        <w:tc>
          <w:tcPr>
            <w:tcW w:w="2109" w:type="dxa"/>
            <w:gridSpan w:val="5"/>
            <w:tcBorders>
              <w:top w:val="nil"/>
            </w:tcBorders>
            <w:vAlign w:val="center"/>
          </w:tcPr>
          <w:p w14:paraId="4F392899" w14:textId="77777777" w:rsidR="00F11EDE" w:rsidRPr="00602A4C" w:rsidRDefault="00F11EDE" w:rsidP="00F11EDE"/>
        </w:tc>
        <w:tc>
          <w:tcPr>
            <w:tcW w:w="2069" w:type="dxa"/>
            <w:gridSpan w:val="3"/>
            <w:tcBorders>
              <w:top w:val="nil"/>
            </w:tcBorders>
            <w:vAlign w:val="center"/>
          </w:tcPr>
          <w:p w14:paraId="5ED75DBC" w14:textId="77777777" w:rsidR="00F11EDE" w:rsidRPr="00602A4C" w:rsidRDefault="00F11EDE" w:rsidP="00F11EDE">
            <w:pPr>
              <w:jc w:val="both"/>
            </w:pPr>
          </w:p>
        </w:tc>
      </w:tr>
      <w:tr w:rsidR="00F11EDE" w:rsidRPr="00602A4C" w14:paraId="20D2FBE0" w14:textId="77777777" w:rsidTr="00F11EDE">
        <w:tc>
          <w:tcPr>
            <w:tcW w:w="9956" w:type="dxa"/>
            <w:gridSpan w:val="15"/>
            <w:shd w:val="clear" w:color="auto" w:fill="F7CAAC"/>
          </w:tcPr>
          <w:p w14:paraId="6A141E15" w14:textId="77777777" w:rsidR="00F11EDE" w:rsidRPr="00602A4C" w:rsidRDefault="00F11EDE" w:rsidP="00F11EDE">
            <w:pPr>
              <w:jc w:val="both"/>
            </w:pPr>
            <w:r w:rsidRPr="00602A4C">
              <w:rPr>
                <w:b/>
              </w:rPr>
              <w:t xml:space="preserve">Údaje o vzdělání na VŠ </w:t>
            </w:r>
          </w:p>
        </w:tc>
      </w:tr>
      <w:tr w:rsidR="00F11EDE" w:rsidRPr="00602A4C" w14:paraId="2799FD67" w14:textId="77777777" w:rsidTr="00F11EDE">
        <w:trPr>
          <w:trHeight w:val="215"/>
        </w:trPr>
        <w:tc>
          <w:tcPr>
            <w:tcW w:w="9956" w:type="dxa"/>
            <w:gridSpan w:val="15"/>
          </w:tcPr>
          <w:p w14:paraId="59157799" w14:textId="77777777" w:rsidR="00F11EDE" w:rsidRPr="00602A4C" w:rsidRDefault="00F11EDE" w:rsidP="00F11EDE">
            <w:pPr>
              <w:jc w:val="both"/>
              <w:rPr>
                <w:b/>
              </w:rPr>
            </w:pPr>
            <w:r>
              <w:rPr>
                <w:rFonts w:eastAsia="Calibri"/>
              </w:rPr>
              <w:t>2018</w:t>
            </w:r>
            <w:r w:rsidRPr="00602A4C">
              <w:rPr>
                <w:rFonts w:eastAsia="Calibri"/>
              </w:rPr>
              <w:t xml:space="preserve">: UTB Zlín, FT, SP Chemie a technologie materiálů, obor </w:t>
            </w:r>
            <w:r w:rsidRPr="00602A4C">
              <w:t>Technologie makromolekulárních látek</w:t>
            </w:r>
            <w:r w:rsidRPr="00602A4C">
              <w:rPr>
                <w:rFonts w:eastAsia="Calibri"/>
              </w:rPr>
              <w:t>, Ph.D.</w:t>
            </w:r>
          </w:p>
        </w:tc>
      </w:tr>
      <w:tr w:rsidR="00F11EDE" w:rsidRPr="00602A4C" w14:paraId="2FB078FF" w14:textId="77777777" w:rsidTr="00F11EDE">
        <w:tc>
          <w:tcPr>
            <w:tcW w:w="9956" w:type="dxa"/>
            <w:gridSpan w:val="15"/>
            <w:shd w:val="clear" w:color="auto" w:fill="F7CAAC"/>
          </w:tcPr>
          <w:p w14:paraId="599B2392" w14:textId="77777777" w:rsidR="00F11EDE" w:rsidRPr="00602A4C" w:rsidRDefault="00F11EDE" w:rsidP="00F11EDE">
            <w:pPr>
              <w:jc w:val="both"/>
              <w:rPr>
                <w:b/>
              </w:rPr>
            </w:pPr>
            <w:r w:rsidRPr="00602A4C">
              <w:rPr>
                <w:b/>
              </w:rPr>
              <w:t>Údaje o odborném působení od absolvování VŠ</w:t>
            </w:r>
          </w:p>
        </w:tc>
      </w:tr>
      <w:tr w:rsidR="00F11EDE" w:rsidRPr="00602A4C" w14:paraId="53715F25" w14:textId="77777777" w:rsidTr="003F0A0F">
        <w:trPr>
          <w:trHeight w:val="505"/>
        </w:trPr>
        <w:tc>
          <w:tcPr>
            <w:tcW w:w="9956" w:type="dxa"/>
            <w:gridSpan w:val="15"/>
          </w:tcPr>
          <w:p w14:paraId="201EAA20" w14:textId="63819AB4" w:rsidR="00F11EDE" w:rsidRPr="00152ADB" w:rsidRDefault="00F11EDE" w:rsidP="00F11EDE">
            <w:pPr>
              <w:jc w:val="both"/>
              <w:rPr>
                <w:rFonts w:cstheme="majorHAnsi"/>
                <w:color w:val="000000"/>
              </w:rPr>
            </w:pPr>
            <w:r>
              <w:t xml:space="preserve">2014–dosud: UTB Zlín, FT, 2015-2017 technik v projektech, </w:t>
            </w:r>
            <w:r w:rsidR="00D12A09">
              <w:t>2017–2018</w:t>
            </w:r>
            <w:r>
              <w:t xml:space="preserve"> projektový pracovník, od r. 2018 odborná asistent (pp.)</w:t>
            </w:r>
          </w:p>
        </w:tc>
      </w:tr>
      <w:tr w:rsidR="00F11EDE" w:rsidRPr="00602A4C" w14:paraId="4782BA72" w14:textId="77777777" w:rsidTr="00F11EDE">
        <w:trPr>
          <w:trHeight w:val="250"/>
        </w:trPr>
        <w:tc>
          <w:tcPr>
            <w:tcW w:w="9956" w:type="dxa"/>
            <w:gridSpan w:val="15"/>
            <w:shd w:val="clear" w:color="auto" w:fill="F7CAAC"/>
          </w:tcPr>
          <w:p w14:paraId="3F5C0042" w14:textId="77777777" w:rsidR="00F11EDE" w:rsidRPr="00602A4C" w:rsidRDefault="00F11EDE" w:rsidP="00F11EDE">
            <w:pPr>
              <w:jc w:val="both"/>
            </w:pPr>
            <w:r w:rsidRPr="00602A4C">
              <w:rPr>
                <w:b/>
              </w:rPr>
              <w:t>Zkušen</w:t>
            </w:r>
            <w:r>
              <w:rPr>
                <w:b/>
              </w:rPr>
              <w:t>o</w:t>
            </w:r>
            <w:r w:rsidRPr="00602A4C">
              <w:rPr>
                <w:b/>
              </w:rPr>
              <w:t>sti s vedením kvalifikačních a rigorózních prací</w:t>
            </w:r>
          </w:p>
        </w:tc>
      </w:tr>
      <w:tr w:rsidR="00F11EDE" w:rsidRPr="00602A4C" w14:paraId="532D45E4" w14:textId="77777777" w:rsidTr="00F11EDE">
        <w:trPr>
          <w:trHeight w:val="240"/>
        </w:trPr>
        <w:tc>
          <w:tcPr>
            <w:tcW w:w="9956" w:type="dxa"/>
            <w:gridSpan w:val="15"/>
          </w:tcPr>
          <w:p w14:paraId="2A20C27F" w14:textId="30D7A63D" w:rsidR="00C0690C" w:rsidRDefault="00C0690C" w:rsidP="00F11EDE">
            <w:pPr>
              <w:jc w:val="both"/>
            </w:pPr>
            <w:r>
              <w:t>Bakalářské práce: 2</w:t>
            </w:r>
          </w:p>
          <w:p w14:paraId="7D37726A" w14:textId="29EE62E8" w:rsidR="00F11EDE" w:rsidRPr="00602A4C" w:rsidRDefault="00C0690C" w:rsidP="00F11EDE">
            <w:pPr>
              <w:jc w:val="both"/>
            </w:pPr>
            <w:r>
              <w:t>Diplomové práce: 3</w:t>
            </w:r>
          </w:p>
        </w:tc>
      </w:tr>
      <w:tr w:rsidR="00F11EDE" w:rsidRPr="00602A4C" w14:paraId="3FFBD903" w14:textId="77777777" w:rsidTr="00F11EDE">
        <w:trPr>
          <w:cantSplit/>
        </w:trPr>
        <w:tc>
          <w:tcPr>
            <w:tcW w:w="3347" w:type="dxa"/>
            <w:gridSpan w:val="3"/>
            <w:tcBorders>
              <w:top w:val="single" w:sz="12" w:space="0" w:color="auto"/>
            </w:tcBorders>
            <w:shd w:val="clear" w:color="auto" w:fill="F7CAAC"/>
          </w:tcPr>
          <w:p w14:paraId="0ADF1F90" w14:textId="77777777" w:rsidR="00F11EDE" w:rsidRPr="00602A4C" w:rsidRDefault="00F11EDE" w:rsidP="00F11EDE">
            <w:pPr>
              <w:jc w:val="both"/>
            </w:pPr>
            <w:r w:rsidRPr="00602A4C">
              <w:rPr>
                <w:b/>
              </w:rPr>
              <w:t xml:space="preserve">Obor habilitačního řízení </w:t>
            </w:r>
          </w:p>
        </w:tc>
        <w:tc>
          <w:tcPr>
            <w:tcW w:w="2245" w:type="dxa"/>
            <w:gridSpan w:val="3"/>
            <w:tcBorders>
              <w:top w:val="single" w:sz="12" w:space="0" w:color="auto"/>
            </w:tcBorders>
            <w:shd w:val="clear" w:color="auto" w:fill="F7CAAC"/>
          </w:tcPr>
          <w:p w14:paraId="2CCA81B9" w14:textId="77777777" w:rsidR="00F11EDE" w:rsidRPr="00602A4C" w:rsidRDefault="00F11EDE" w:rsidP="00F11EDE">
            <w:pPr>
              <w:jc w:val="both"/>
            </w:pPr>
            <w:r w:rsidRPr="00602A4C">
              <w:rPr>
                <w:b/>
              </w:rPr>
              <w:t>Rok udělení hodnosti</w:t>
            </w:r>
          </w:p>
        </w:tc>
        <w:tc>
          <w:tcPr>
            <w:tcW w:w="2248" w:type="dxa"/>
            <w:gridSpan w:val="5"/>
            <w:tcBorders>
              <w:top w:val="single" w:sz="12" w:space="0" w:color="auto"/>
              <w:right w:val="single" w:sz="12" w:space="0" w:color="auto"/>
            </w:tcBorders>
            <w:shd w:val="clear" w:color="auto" w:fill="F7CAAC"/>
          </w:tcPr>
          <w:p w14:paraId="6FDF68B3" w14:textId="77777777" w:rsidR="00F11EDE" w:rsidRPr="00602A4C" w:rsidRDefault="00F11EDE" w:rsidP="00F11EDE">
            <w:pPr>
              <w:jc w:val="both"/>
            </w:pPr>
            <w:r w:rsidRPr="00602A4C">
              <w:rPr>
                <w:b/>
              </w:rPr>
              <w:t>Řízení konáno na VŠ</w:t>
            </w:r>
          </w:p>
        </w:tc>
        <w:tc>
          <w:tcPr>
            <w:tcW w:w="2116" w:type="dxa"/>
            <w:gridSpan w:val="4"/>
            <w:tcBorders>
              <w:top w:val="single" w:sz="12" w:space="0" w:color="auto"/>
              <w:left w:val="single" w:sz="12" w:space="0" w:color="auto"/>
            </w:tcBorders>
            <w:shd w:val="clear" w:color="auto" w:fill="F7CAAC"/>
          </w:tcPr>
          <w:p w14:paraId="68C09AB4" w14:textId="77777777" w:rsidR="00F11EDE" w:rsidRPr="00602A4C" w:rsidRDefault="00F11EDE" w:rsidP="00F11EDE">
            <w:pPr>
              <w:jc w:val="both"/>
              <w:rPr>
                <w:b/>
              </w:rPr>
            </w:pPr>
            <w:r w:rsidRPr="00602A4C">
              <w:rPr>
                <w:b/>
              </w:rPr>
              <w:t>Ohlasy publikací</w:t>
            </w:r>
          </w:p>
        </w:tc>
      </w:tr>
      <w:tr w:rsidR="00F11EDE" w:rsidRPr="00602A4C" w14:paraId="47915C3E" w14:textId="77777777" w:rsidTr="00F11EDE">
        <w:trPr>
          <w:cantSplit/>
        </w:trPr>
        <w:tc>
          <w:tcPr>
            <w:tcW w:w="3347" w:type="dxa"/>
            <w:gridSpan w:val="3"/>
          </w:tcPr>
          <w:p w14:paraId="3BC117F7" w14:textId="77777777" w:rsidR="00F11EDE" w:rsidRPr="00602A4C" w:rsidRDefault="00F11EDE" w:rsidP="00F11EDE">
            <w:pPr>
              <w:spacing w:before="60" w:after="60"/>
              <w:jc w:val="both"/>
            </w:pPr>
          </w:p>
        </w:tc>
        <w:tc>
          <w:tcPr>
            <w:tcW w:w="2245" w:type="dxa"/>
            <w:gridSpan w:val="3"/>
          </w:tcPr>
          <w:p w14:paraId="79C12A54" w14:textId="77777777" w:rsidR="00F11EDE" w:rsidRPr="00602A4C" w:rsidRDefault="00F11EDE" w:rsidP="00F11EDE">
            <w:pPr>
              <w:spacing w:before="60" w:after="60"/>
              <w:jc w:val="both"/>
            </w:pPr>
          </w:p>
        </w:tc>
        <w:tc>
          <w:tcPr>
            <w:tcW w:w="2248" w:type="dxa"/>
            <w:gridSpan w:val="5"/>
            <w:tcBorders>
              <w:right w:val="single" w:sz="12" w:space="0" w:color="auto"/>
            </w:tcBorders>
          </w:tcPr>
          <w:p w14:paraId="0281E349" w14:textId="08E8F95D" w:rsidR="00F11EDE" w:rsidRPr="00602A4C" w:rsidRDefault="00F11EDE" w:rsidP="00F11EDE">
            <w:pPr>
              <w:spacing w:before="60" w:after="60"/>
              <w:jc w:val="both"/>
            </w:pPr>
          </w:p>
        </w:tc>
        <w:tc>
          <w:tcPr>
            <w:tcW w:w="698" w:type="dxa"/>
            <w:gridSpan w:val="2"/>
            <w:tcBorders>
              <w:left w:val="single" w:sz="12" w:space="0" w:color="auto"/>
            </w:tcBorders>
            <w:shd w:val="clear" w:color="auto" w:fill="F7CAAC"/>
          </w:tcPr>
          <w:p w14:paraId="4BF92A48" w14:textId="77777777" w:rsidR="00F11EDE" w:rsidRPr="00602A4C" w:rsidRDefault="00F11EDE" w:rsidP="00F11EDE">
            <w:pPr>
              <w:jc w:val="both"/>
            </w:pPr>
            <w:proofErr w:type="spellStart"/>
            <w:r w:rsidRPr="00602A4C">
              <w:rPr>
                <w:b/>
              </w:rPr>
              <w:t>WoS</w:t>
            </w:r>
            <w:proofErr w:type="spellEnd"/>
          </w:p>
        </w:tc>
        <w:tc>
          <w:tcPr>
            <w:tcW w:w="709" w:type="dxa"/>
            <w:shd w:val="clear" w:color="auto" w:fill="F7CAAC"/>
          </w:tcPr>
          <w:p w14:paraId="30D7DFEE" w14:textId="77777777" w:rsidR="00F11EDE" w:rsidRPr="00602A4C" w:rsidRDefault="00F11EDE" w:rsidP="00F11EDE">
            <w:pPr>
              <w:jc w:val="both"/>
              <w:rPr>
                <w:sz w:val="18"/>
              </w:rPr>
            </w:pPr>
            <w:proofErr w:type="spellStart"/>
            <w:r w:rsidRPr="00602A4C">
              <w:rPr>
                <w:b/>
                <w:sz w:val="18"/>
              </w:rPr>
              <w:t>Scopus</w:t>
            </w:r>
            <w:proofErr w:type="spellEnd"/>
          </w:p>
        </w:tc>
        <w:tc>
          <w:tcPr>
            <w:tcW w:w="709" w:type="dxa"/>
            <w:shd w:val="clear" w:color="auto" w:fill="F7CAAC"/>
          </w:tcPr>
          <w:p w14:paraId="64B67AC9" w14:textId="77777777" w:rsidR="00F11EDE" w:rsidRPr="00602A4C" w:rsidRDefault="00F11EDE" w:rsidP="00F11EDE">
            <w:pPr>
              <w:jc w:val="both"/>
            </w:pPr>
            <w:r w:rsidRPr="00602A4C">
              <w:rPr>
                <w:b/>
                <w:sz w:val="18"/>
              </w:rPr>
              <w:t>ostatní</w:t>
            </w:r>
          </w:p>
        </w:tc>
      </w:tr>
      <w:tr w:rsidR="00F11EDE" w:rsidRPr="00602A4C" w14:paraId="3F2FAB5B" w14:textId="77777777" w:rsidTr="00F11EDE">
        <w:trPr>
          <w:cantSplit/>
          <w:trHeight w:val="70"/>
        </w:trPr>
        <w:tc>
          <w:tcPr>
            <w:tcW w:w="3347" w:type="dxa"/>
            <w:gridSpan w:val="3"/>
            <w:shd w:val="clear" w:color="auto" w:fill="F7CAAC"/>
          </w:tcPr>
          <w:p w14:paraId="2E8C8D97" w14:textId="77777777" w:rsidR="00F11EDE" w:rsidRPr="00602A4C" w:rsidRDefault="00F11EDE" w:rsidP="00F11EDE">
            <w:pPr>
              <w:jc w:val="both"/>
            </w:pPr>
            <w:r w:rsidRPr="00602A4C">
              <w:rPr>
                <w:b/>
              </w:rPr>
              <w:t>Obor jmenovacího řízení</w:t>
            </w:r>
          </w:p>
        </w:tc>
        <w:tc>
          <w:tcPr>
            <w:tcW w:w="2245" w:type="dxa"/>
            <w:gridSpan w:val="3"/>
            <w:shd w:val="clear" w:color="auto" w:fill="F7CAAC"/>
          </w:tcPr>
          <w:p w14:paraId="6120B63E" w14:textId="77777777" w:rsidR="00F11EDE" w:rsidRPr="00602A4C" w:rsidRDefault="00F11EDE" w:rsidP="00F11EDE">
            <w:pPr>
              <w:jc w:val="both"/>
            </w:pPr>
            <w:r w:rsidRPr="00602A4C">
              <w:rPr>
                <w:b/>
              </w:rPr>
              <w:t>Rok udělení hodnosti</w:t>
            </w:r>
          </w:p>
        </w:tc>
        <w:tc>
          <w:tcPr>
            <w:tcW w:w="2248" w:type="dxa"/>
            <w:gridSpan w:val="5"/>
            <w:tcBorders>
              <w:right w:val="single" w:sz="12" w:space="0" w:color="auto"/>
            </w:tcBorders>
            <w:shd w:val="clear" w:color="auto" w:fill="F7CAAC"/>
          </w:tcPr>
          <w:p w14:paraId="3EFC40F0" w14:textId="77777777" w:rsidR="00F11EDE" w:rsidRPr="00602A4C" w:rsidRDefault="00F11EDE" w:rsidP="00F11EDE">
            <w:pPr>
              <w:jc w:val="both"/>
            </w:pPr>
            <w:r w:rsidRPr="00602A4C">
              <w:rPr>
                <w:b/>
              </w:rPr>
              <w:t>Řízení konáno na VŠ</w:t>
            </w:r>
          </w:p>
        </w:tc>
        <w:tc>
          <w:tcPr>
            <w:tcW w:w="698" w:type="dxa"/>
            <w:gridSpan w:val="2"/>
            <w:tcBorders>
              <w:left w:val="single" w:sz="12" w:space="0" w:color="auto"/>
            </w:tcBorders>
          </w:tcPr>
          <w:p w14:paraId="6E541DE9" w14:textId="77777777" w:rsidR="00F11EDE" w:rsidRPr="00602A4C" w:rsidRDefault="00F11EDE" w:rsidP="00F11EDE">
            <w:pPr>
              <w:jc w:val="center"/>
              <w:rPr>
                <w:b/>
              </w:rPr>
            </w:pPr>
            <w:r>
              <w:rPr>
                <w:b/>
              </w:rPr>
              <w:t>208</w:t>
            </w:r>
          </w:p>
        </w:tc>
        <w:tc>
          <w:tcPr>
            <w:tcW w:w="709" w:type="dxa"/>
          </w:tcPr>
          <w:p w14:paraId="2C0C74F9" w14:textId="77777777" w:rsidR="00F11EDE" w:rsidRPr="00602A4C" w:rsidRDefault="00F11EDE" w:rsidP="00F11EDE">
            <w:pPr>
              <w:jc w:val="center"/>
              <w:rPr>
                <w:b/>
              </w:rPr>
            </w:pPr>
            <w:r>
              <w:rPr>
                <w:b/>
              </w:rPr>
              <w:t>231</w:t>
            </w:r>
          </w:p>
        </w:tc>
        <w:tc>
          <w:tcPr>
            <w:tcW w:w="709" w:type="dxa"/>
          </w:tcPr>
          <w:p w14:paraId="74F03BB6" w14:textId="77777777" w:rsidR="00F11EDE" w:rsidRPr="00602A4C" w:rsidRDefault="00F11EDE" w:rsidP="00F11EDE">
            <w:pPr>
              <w:jc w:val="center"/>
              <w:rPr>
                <w:b/>
                <w:sz w:val="18"/>
                <w:szCs w:val="18"/>
              </w:rPr>
            </w:pPr>
            <w:proofErr w:type="spellStart"/>
            <w:r w:rsidRPr="00602A4C">
              <w:rPr>
                <w:b/>
                <w:sz w:val="18"/>
                <w:szCs w:val="18"/>
              </w:rPr>
              <w:t>neevid</w:t>
            </w:r>
            <w:proofErr w:type="spellEnd"/>
            <w:r w:rsidRPr="00602A4C">
              <w:rPr>
                <w:b/>
                <w:sz w:val="18"/>
                <w:szCs w:val="18"/>
              </w:rPr>
              <w:t>.</w:t>
            </w:r>
          </w:p>
        </w:tc>
      </w:tr>
      <w:tr w:rsidR="00F11EDE" w:rsidRPr="00602A4C" w14:paraId="456D0E86" w14:textId="77777777" w:rsidTr="00F11EDE">
        <w:trPr>
          <w:trHeight w:val="205"/>
        </w:trPr>
        <w:tc>
          <w:tcPr>
            <w:tcW w:w="3347" w:type="dxa"/>
            <w:gridSpan w:val="3"/>
            <w:vAlign w:val="center"/>
          </w:tcPr>
          <w:p w14:paraId="22CD8DD0" w14:textId="77777777" w:rsidR="00F11EDE" w:rsidRPr="00602A4C" w:rsidRDefault="00F11EDE" w:rsidP="00F11EDE">
            <w:pPr>
              <w:jc w:val="both"/>
            </w:pPr>
          </w:p>
        </w:tc>
        <w:tc>
          <w:tcPr>
            <w:tcW w:w="2245" w:type="dxa"/>
            <w:gridSpan w:val="3"/>
            <w:vAlign w:val="center"/>
          </w:tcPr>
          <w:p w14:paraId="42C6308A" w14:textId="77777777" w:rsidR="00F11EDE" w:rsidRPr="00602A4C" w:rsidRDefault="00F11EDE" w:rsidP="00F11EDE">
            <w:pPr>
              <w:jc w:val="both"/>
            </w:pPr>
          </w:p>
        </w:tc>
        <w:tc>
          <w:tcPr>
            <w:tcW w:w="2248" w:type="dxa"/>
            <w:gridSpan w:val="5"/>
            <w:tcBorders>
              <w:right w:val="single" w:sz="12" w:space="0" w:color="auto"/>
            </w:tcBorders>
            <w:vAlign w:val="center"/>
          </w:tcPr>
          <w:p w14:paraId="4840FF04" w14:textId="77777777" w:rsidR="00F11EDE" w:rsidRPr="00602A4C" w:rsidRDefault="00F11EDE" w:rsidP="00F11EDE">
            <w:pPr>
              <w:jc w:val="both"/>
            </w:pPr>
          </w:p>
        </w:tc>
        <w:tc>
          <w:tcPr>
            <w:tcW w:w="1407" w:type="dxa"/>
            <w:gridSpan w:val="3"/>
            <w:tcBorders>
              <w:left w:val="single" w:sz="12" w:space="0" w:color="auto"/>
            </w:tcBorders>
            <w:shd w:val="clear" w:color="auto" w:fill="FBD4B4"/>
            <w:vAlign w:val="center"/>
          </w:tcPr>
          <w:p w14:paraId="008410FA" w14:textId="77777777" w:rsidR="00F11EDE" w:rsidRPr="00602A4C" w:rsidRDefault="00F11EDE" w:rsidP="00F11EDE">
            <w:pPr>
              <w:jc w:val="both"/>
              <w:rPr>
                <w:b/>
                <w:sz w:val="18"/>
              </w:rPr>
            </w:pPr>
            <w:r w:rsidRPr="00602A4C">
              <w:rPr>
                <w:b/>
                <w:sz w:val="18"/>
              </w:rPr>
              <w:t xml:space="preserve">H-index </w:t>
            </w:r>
            <w:proofErr w:type="spellStart"/>
            <w:r w:rsidRPr="00602A4C">
              <w:rPr>
                <w:b/>
                <w:sz w:val="18"/>
              </w:rPr>
              <w:t>WoS</w:t>
            </w:r>
            <w:proofErr w:type="spellEnd"/>
            <w:r w:rsidRPr="00602A4C">
              <w:rPr>
                <w:b/>
                <w:sz w:val="18"/>
              </w:rPr>
              <w:t>/</w:t>
            </w:r>
            <w:proofErr w:type="spellStart"/>
            <w:r w:rsidRPr="00602A4C">
              <w:rPr>
                <w:b/>
                <w:sz w:val="18"/>
              </w:rPr>
              <w:t>Scopus</w:t>
            </w:r>
            <w:proofErr w:type="spellEnd"/>
          </w:p>
        </w:tc>
        <w:tc>
          <w:tcPr>
            <w:tcW w:w="709" w:type="dxa"/>
            <w:vAlign w:val="center"/>
          </w:tcPr>
          <w:p w14:paraId="658BF619" w14:textId="77777777" w:rsidR="00F11EDE" w:rsidRPr="00602A4C" w:rsidRDefault="00F11EDE" w:rsidP="00F11EDE">
            <w:pPr>
              <w:jc w:val="center"/>
              <w:rPr>
                <w:b/>
              </w:rPr>
            </w:pPr>
            <w:r>
              <w:rPr>
                <w:b/>
              </w:rPr>
              <w:t>7/8</w:t>
            </w:r>
          </w:p>
        </w:tc>
      </w:tr>
      <w:tr w:rsidR="00F11EDE" w:rsidRPr="00602A4C" w14:paraId="531EBFF1" w14:textId="77777777" w:rsidTr="00F11EDE">
        <w:tc>
          <w:tcPr>
            <w:tcW w:w="9956" w:type="dxa"/>
            <w:gridSpan w:val="15"/>
            <w:shd w:val="clear" w:color="auto" w:fill="F7CAAC"/>
          </w:tcPr>
          <w:p w14:paraId="03D31023" w14:textId="77777777" w:rsidR="00F11EDE" w:rsidRPr="00602A4C" w:rsidRDefault="00F11EDE" w:rsidP="00F11EDE">
            <w:pPr>
              <w:jc w:val="both"/>
              <w:rPr>
                <w:b/>
              </w:rPr>
            </w:pPr>
            <w:r w:rsidRPr="00602A4C">
              <w:rPr>
                <w:b/>
              </w:rPr>
              <w:t xml:space="preserve">Přehled o nejvýznamnější publikační a další tvůrčí činnosti nebo další profesní činnosti u odborníků z praxe vztahující se k zabezpečovaným předmětům </w:t>
            </w:r>
          </w:p>
        </w:tc>
      </w:tr>
      <w:tr w:rsidR="00F11EDE" w:rsidRPr="00602A4C" w14:paraId="39169B37" w14:textId="77777777" w:rsidTr="00F11EDE">
        <w:trPr>
          <w:trHeight w:val="850"/>
        </w:trPr>
        <w:tc>
          <w:tcPr>
            <w:tcW w:w="9956" w:type="dxa"/>
            <w:gridSpan w:val="15"/>
          </w:tcPr>
          <w:p w14:paraId="5DB6675A" w14:textId="77777777" w:rsidR="00F11EDE" w:rsidRPr="00BA53D8" w:rsidRDefault="00F11EDE" w:rsidP="00F11EDE">
            <w:pPr>
              <w:suppressAutoHyphens/>
              <w:rPr>
                <w:lang w:val="en-GB"/>
              </w:rPr>
            </w:pPr>
            <w:r w:rsidRPr="00BA53D8">
              <w:rPr>
                <w:lang w:val="en-GB"/>
              </w:rPr>
              <w:t>ŠERÁ, J. (20%), HUYNH, F., LY, F., VINTER, Š., KADLEČKOVÁ, M., KR</w:t>
            </w:r>
            <w:r>
              <w:rPr>
                <w:lang w:val="en-GB"/>
              </w:rPr>
              <w:t>ÁTKÁ, V., MÁČALOVÁ, D., KOUTNÝ,</w:t>
            </w:r>
          </w:p>
          <w:p w14:paraId="39A7C9A1" w14:textId="77777777" w:rsidR="00F11EDE" w:rsidRPr="00BA53D8" w:rsidRDefault="00F11EDE" w:rsidP="00F11EDE">
            <w:pPr>
              <w:suppressAutoHyphens/>
              <w:rPr>
                <w:lang w:val="en-GB"/>
              </w:rPr>
            </w:pPr>
            <w:r w:rsidRPr="00BA53D8">
              <w:rPr>
                <w:lang w:val="en-GB"/>
              </w:rPr>
              <w:t>M., WALLIS, CH.: Biodegradable polyesters and low molecular weight polyethylene in s</w:t>
            </w:r>
            <w:r>
              <w:rPr>
                <w:lang w:val="en-GB"/>
              </w:rPr>
              <w:t>oil: Interrelations of material</w:t>
            </w:r>
          </w:p>
          <w:p w14:paraId="74EEE879" w14:textId="77777777" w:rsidR="00F11EDE" w:rsidRPr="00BA53D8" w:rsidRDefault="00F11EDE" w:rsidP="00F11EDE">
            <w:pPr>
              <w:suppressAutoHyphens/>
              <w:rPr>
                <w:lang w:val="en-GB"/>
              </w:rPr>
            </w:pPr>
            <w:r w:rsidRPr="00BA53D8">
              <w:rPr>
                <w:lang w:val="en-GB"/>
              </w:rPr>
              <w:t>properties, soil organic matter substances, and microbial community. International Journal o</w:t>
            </w:r>
            <w:r>
              <w:rPr>
                <w:lang w:val="en-GB"/>
              </w:rPr>
              <w:t>f Molecular Sciences 23(24),</w:t>
            </w:r>
          </w:p>
          <w:p w14:paraId="0C5952A3" w14:textId="77777777" w:rsidR="00F11EDE" w:rsidRPr="00BA53D8" w:rsidRDefault="00F11EDE" w:rsidP="00F11EDE">
            <w:pPr>
              <w:suppressAutoHyphens/>
              <w:rPr>
                <w:lang w:val="en-GB"/>
              </w:rPr>
            </w:pPr>
            <w:r>
              <w:rPr>
                <w:lang w:val="en-GB"/>
              </w:rPr>
              <w:t>2022. Jimp (Q1)</w:t>
            </w:r>
          </w:p>
          <w:p w14:paraId="59C3E140" w14:textId="77777777" w:rsidR="00F11EDE" w:rsidRPr="00BA53D8" w:rsidRDefault="00F11EDE" w:rsidP="00F11EDE">
            <w:pPr>
              <w:suppressAutoHyphens/>
              <w:rPr>
                <w:lang w:val="en-GB"/>
              </w:rPr>
            </w:pPr>
            <w:r w:rsidRPr="00BA53D8">
              <w:rPr>
                <w:lang w:val="en-GB"/>
              </w:rPr>
              <w:t xml:space="preserve">JANČOVÁ, P., PACHLOVÁ, V., ČECHOVÁ, E., CEDIDLOVÁ, K., ŠERÁ, J. </w:t>
            </w:r>
            <w:r>
              <w:rPr>
                <w:lang w:val="en-GB"/>
              </w:rPr>
              <w:t>(5%), PIŠTĚKOVÁ, H., BUŇKA, F.,</w:t>
            </w:r>
          </w:p>
          <w:p w14:paraId="4AA52A44" w14:textId="526CF113" w:rsidR="00F11EDE" w:rsidRPr="00BA53D8" w:rsidRDefault="00F11EDE" w:rsidP="00F11EDE">
            <w:pPr>
              <w:suppressAutoHyphens/>
              <w:rPr>
                <w:lang w:val="en-GB"/>
              </w:rPr>
            </w:pPr>
            <w:r w:rsidRPr="00BA53D8">
              <w:rPr>
                <w:lang w:val="en-GB"/>
              </w:rPr>
              <w:t>BUŇKOVÁ, L.: Occurrence of biogenic amines producers in the wastewater of the dairy in</w:t>
            </w:r>
            <w:r>
              <w:rPr>
                <w:lang w:val="en-GB"/>
              </w:rPr>
              <w:t>dustry. Molecules 25(21), 2020.</w:t>
            </w:r>
            <w:r w:rsidR="00BD72D6">
              <w:rPr>
                <w:lang w:val="en-GB"/>
              </w:rPr>
              <w:t xml:space="preserve"> </w:t>
            </w:r>
            <w:r>
              <w:rPr>
                <w:lang w:val="en-GB"/>
              </w:rPr>
              <w:t>Jimp (Q2)</w:t>
            </w:r>
          </w:p>
          <w:p w14:paraId="3D5360A0" w14:textId="77777777" w:rsidR="00F11EDE" w:rsidRPr="00BA53D8" w:rsidRDefault="00F11EDE" w:rsidP="00F11EDE">
            <w:pPr>
              <w:suppressAutoHyphens/>
              <w:rPr>
                <w:lang w:val="en-GB"/>
              </w:rPr>
            </w:pPr>
            <w:r w:rsidRPr="00BA53D8">
              <w:rPr>
                <w:lang w:val="en-GB"/>
              </w:rPr>
              <w:t>ŠERÁ, J. (30%), KADLEČKOVÁ, M., FAYYAZ BAKHSH, A., KUČABOVÁ,</w:t>
            </w:r>
            <w:r>
              <w:rPr>
                <w:lang w:val="en-GB"/>
              </w:rPr>
              <w:t xml:space="preserve"> V., KOUTNÝ, M.: Occurrence and</w:t>
            </w:r>
          </w:p>
          <w:p w14:paraId="42AE9F82" w14:textId="77777777" w:rsidR="00F11EDE" w:rsidRPr="00BA53D8" w:rsidRDefault="00F11EDE" w:rsidP="00F11EDE">
            <w:pPr>
              <w:suppressAutoHyphens/>
              <w:rPr>
                <w:lang w:val="en-GB"/>
              </w:rPr>
            </w:pPr>
            <w:r w:rsidRPr="00BA53D8">
              <w:rPr>
                <w:lang w:val="en-GB"/>
              </w:rPr>
              <w:t xml:space="preserve">analysis of thermophilic </w:t>
            </w:r>
            <w:proofErr w:type="gramStart"/>
            <w:r w:rsidRPr="00BA53D8">
              <w:rPr>
                <w:lang w:val="en-GB"/>
              </w:rPr>
              <w:t>poly(</w:t>
            </w:r>
            <w:proofErr w:type="gramEnd"/>
            <w:r w:rsidRPr="00BA53D8">
              <w:rPr>
                <w:lang w:val="en-GB"/>
              </w:rPr>
              <w:t>butylene adipate-co-terephthalate)-degrading microorg</w:t>
            </w:r>
            <w:r>
              <w:rPr>
                <w:lang w:val="en-GB"/>
              </w:rPr>
              <w:t>anisms in temperate zone soils.</w:t>
            </w:r>
          </w:p>
          <w:p w14:paraId="402A1FB5" w14:textId="77777777" w:rsidR="00F11EDE" w:rsidRPr="00BA53D8" w:rsidRDefault="00F11EDE" w:rsidP="00F11EDE">
            <w:pPr>
              <w:suppressAutoHyphens/>
              <w:rPr>
                <w:lang w:val="en-GB"/>
              </w:rPr>
            </w:pPr>
            <w:r w:rsidRPr="00BA53D8">
              <w:rPr>
                <w:lang w:val="en-GB"/>
              </w:rPr>
              <w:t>International Journal of Molecular Science</w:t>
            </w:r>
            <w:r>
              <w:rPr>
                <w:lang w:val="en-GB"/>
              </w:rPr>
              <w:t>s 21(21), 1-17, 2020. Jimp (Q1)</w:t>
            </w:r>
          </w:p>
          <w:p w14:paraId="2B0F48A8" w14:textId="03BD1468" w:rsidR="00F11EDE" w:rsidRPr="00BA53D8" w:rsidRDefault="00F11EDE" w:rsidP="00F11EDE">
            <w:pPr>
              <w:suppressAutoHyphens/>
              <w:rPr>
                <w:lang w:val="en-GB"/>
              </w:rPr>
            </w:pPr>
            <w:r w:rsidRPr="00BA53D8">
              <w:rPr>
                <w:lang w:val="en-GB"/>
              </w:rPr>
              <w:t>NEVORALOVÁ, M., KOUTNÝ, M., UJČIĆ, A., STARÝ, Z., ŠERÁ, J. (20%), VLKOVÁ, H., ŠLOUF, M., FORTELNÝ,</w:t>
            </w:r>
            <w:r w:rsidR="00E23DC2">
              <w:rPr>
                <w:lang w:val="en-GB"/>
              </w:rPr>
              <w:t xml:space="preserve"> </w:t>
            </w:r>
            <w:r w:rsidRPr="00BA53D8">
              <w:rPr>
                <w:lang w:val="en-GB"/>
              </w:rPr>
              <w:t>I., KRULIŠ, Z.: Structure characterization and biodegradation rate of poly(ε-caprolacto</w:t>
            </w:r>
            <w:r>
              <w:rPr>
                <w:lang w:val="en-GB"/>
              </w:rPr>
              <w:t>ne)/starch blends. Frontiers in Materials 7, 2020. Jimp (Q2)</w:t>
            </w:r>
          </w:p>
          <w:p w14:paraId="04633013" w14:textId="77777777" w:rsidR="00F11EDE" w:rsidRPr="00BA53D8" w:rsidRDefault="00F11EDE" w:rsidP="00F11EDE">
            <w:pPr>
              <w:suppressAutoHyphens/>
              <w:rPr>
                <w:lang w:val="en-GB"/>
              </w:rPr>
            </w:pPr>
            <w:r w:rsidRPr="00BA53D8">
              <w:rPr>
                <w:lang w:val="en-GB"/>
              </w:rPr>
              <w:t>SALAČ, J., ŠERÁ, J. (30%), JURČA, M., VERNEY, V., MAREK, A.A., K</w:t>
            </w:r>
            <w:r>
              <w:rPr>
                <w:lang w:val="en-GB"/>
              </w:rPr>
              <w:t>OUTNÝ, M.: Photodegradation and</w:t>
            </w:r>
          </w:p>
          <w:p w14:paraId="6C37F09D" w14:textId="77777777" w:rsidR="00F11EDE" w:rsidRPr="00744DBF" w:rsidRDefault="00F11EDE" w:rsidP="00F11EDE">
            <w:pPr>
              <w:suppressAutoHyphens/>
              <w:rPr>
                <w:lang w:val="en-GB"/>
              </w:rPr>
            </w:pPr>
            <w:r w:rsidRPr="00BA53D8">
              <w:rPr>
                <w:lang w:val="en-GB"/>
              </w:rPr>
              <w:t xml:space="preserve">biodegradation of poly(lactic) acid containing </w:t>
            </w:r>
            <w:proofErr w:type="spellStart"/>
            <w:r w:rsidRPr="00BA53D8">
              <w:rPr>
                <w:lang w:val="en-GB"/>
              </w:rPr>
              <w:t>orotic</w:t>
            </w:r>
            <w:proofErr w:type="spellEnd"/>
            <w:r w:rsidRPr="00BA53D8">
              <w:rPr>
                <w:lang w:val="en-GB"/>
              </w:rPr>
              <w:t xml:space="preserve"> acid as a nucleation agent. Materials 12(3), 2019. Jimp (Q2)</w:t>
            </w:r>
          </w:p>
        </w:tc>
      </w:tr>
      <w:tr w:rsidR="00F11EDE" w:rsidRPr="00602A4C" w14:paraId="32D6B5D9" w14:textId="77777777" w:rsidTr="00F11EDE">
        <w:trPr>
          <w:trHeight w:val="218"/>
        </w:trPr>
        <w:tc>
          <w:tcPr>
            <w:tcW w:w="9956" w:type="dxa"/>
            <w:gridSpan w:val="15"/>
            <w:shd w:val="clear" w:color="auto" w:fill="F7CAAC"/>
          </w:tcPr>
          <w:p w14:paraId="3A99A188" w14:textId="77777777" w:rsidR="00F11EDE" w:rsidRPr="00602A4C" w:rsidRDefault="00F11EDE" w:rsidP="00F11EDE">
            <w:pPr>
              <w:rPr>
                <w:b/>
              </w:rPr>
            </w:pPr>
            <w:r w:rsidRPr="00602A4C">
              <w:rPr>
                <w:b/>
              </w:rPr>
              <w:t>Působení v zahraničí</w:t>
            </w:r>
          </w:p>
        </w:tc>
      </w:tr>
      <w:tr w:rsidR="00F11EDE" w:rsidRPr="00602A4C" w14:paraId="7AB3066A" w14:textId="77777777" w:rsidTr="00F11EDE">
        <w:trPr>
          <w:trHeight w:val="328"/>
        </w:trPr>
        <w:tc>
          <w:tcPr>
            <w:tcW w:w="9956" w:type="dxa"/>
            <w:gridSpan w:val="15"/>
          </w:tcPr>
          <w:p w14:paraId="720B1EB2" w14:textId="77777777" w:rsidR="00F11EDE" w:rsidRDefault="00F11EDE" w:rsidP="00F11EDE">
            <w:pPr>
              <w:jc w:val="both"/>
              <w:rPr>
                <w:rFonts w:cstheme="majorHAnsi"/>
                <w:color w:val="000000"/>
              </w:rPr>
            </w:pPr>
            <w:r>
              <w:rPr>
                <w:rFonts w:cstheme="majorHAnsi"/>
                <w:color w:val="000000"/>
              </w:rPr>
              <w:t xml:space="preserve">Červenec 2014 stáž: </w:t>
            </w:r>
            <w:proofErr w:type="spellStart"/>
            <w:r w:rsidRPr="007068F8">
              <w:rPr>
                <w:rFonts w:cstheme="majorHAnsi"/>
                <w:color w:val="000000"/>
              </w:rPr>
              <w:t>Ecole</w:t>
            </w:r>
            <w:proofErr w:type="spellEnd"/>
            <w:r w:rsidRPr="007068F8">
              <w:rPr>
                <w:rFonts w:cstheme="majorHAnsi"/>
                <w:color w:val="000000"/>
              </w:rPr>
              <w:t xml:space="preserve"> </w:t>
            </w:r>
            <w:proofErr w:type="spellStart"/>
            <w:r w:rsidRPr="007068F8">
              <w:rPr>
                <w:rFonts w:cstheme="majorHAnsi"/>
                <w:color w:val="000000"/>
              </w:rPr>
              <w:t>Nationale</w:t>
            </w:r>
            <w:proofErr w:type="spellEnd"/>
            <w:r w:rsidRPr="007068F8">
              <w:rPr>
                <w:rFonts w:cstheme="majorHAnsi"/>
                <w:color w:val="000000"/>
              </w:rPr>
              <w:t xml:space="preserve"> </w:t>
            </w:r>
            <w:proofErr w:type="spellStart"/>
            <w:r w:rsidRPr="007068F8">
              <w:rPr>
                <w:rFonts w:cstheme="majorHAnsi"/>
                <w:color w:val="000000"/>
              </w:rPr>
              <w:t>Supérieur</w:t>
            </w:r>
            <w:r>
              <w:rPr>
                <w:rFonts w:cstheme="majorHAnsi"/>
                <w:color w:val="000000"/>
              </w:rPr>
              <w:t>e</w:t>
            </w:r>
            <w:proofErr w:type="spellEnd"/>
            <w:r>
              <w:rPr>
                <w:rFonts w:cstheme="majorHAnsi"/>
                <w:color w:val="000000"/>
              </w:rPr>
              <w:t xml:space="preserve"> de </w:t>
            </w:r>
            <w:proofErr w:type="spellStart"/>
            <w:r>
              <w:rPr>
                <w:rFonts w:cstheme="majorHAnsi"/>
                <w:color w:val="000000"/>
              </w:rPr>
              <w:t>Chimie</w:t>
            </w:r>
            <w:proofErr w:type="spellEnd"/>
            <w:r>
              <w:rPr>
                <w:rFonts w:cstheme="majorHAnsi"/>
                <w:color w:val="000000"/>
              </w:rPr>
              <w:t xml:space="preserve"> de </w:t>
            </w:r>
            <w:proofErr w:type="spellStart"/>
            <w:r>
              <w:rPr>
                <w:rFonts w:cstheme="majorHAnsi"/>
                <w:color w:val="000000"/>
              </w:rPr>
              <w:t>Clermont-Ferrand</w:t>
            </w:r>
            <w:proofErr w:type="spellEnd"/>
            <w:r>
              <w:rPr>
                <w:rFonts w:cstheme="majorHAnsi"/>
                <w:color w:val="000000"/>
              </w:rPr>
              <w:t xml:space="preserve"> (Francie)</w:t>
            </w:r>
          </w:p>
          <w:p w14:paraId="2FA57CD7" w14:textId="77777777" w:rsidR="00F11EDE" w:rsidRPr="00602A4C" w:rsidRDefault="00F11EDE" w:rsidP="00F11EDE">
            <w:pPr>
              <w:jc w:val="both"/>
              <w:rPr>
                <w:b/>
              </w:rPr>
            </w:pPr>
            <w:r>
              <w:rPr>
                <w:rFonts w:cstheme="majorHAnsi"/>
                <w:color w:val="000000"/>
              </w:rPr>
              <w:t xml:space="preserve">Krátkodobé pracovní pobyty: 2016 </w:t>
            </w:r>
            <w:proofErr w:type="spellStart"/>
            <w:r w:rsidRPr="007068F8">
              <w:rPr>
                <w:rFonts w:cstheme="majorHAnsi"/>
                <w:color w:val="000000"/>
              </w:rPr>
              <w:t>Technische</w:t>
            </w:r>
            <w:proofErr w:type="spellEnd"/>
            <w:r w:rsidRPr="007068F8">
              <w:rPr>
                <w:rFonts w:cstheme="majorHAnsi"/>
                <w:color w:val="000000"/>
              </w:rPr>
              <w:t xml:space="preserve"> </w:t>
            </w:r>
            <w:proofErr w:type="spellStart"/>
            <w:r w:rsidRPr="007068F8">
              <w:rPr>
                <w:rFonts w:cstheme="majorHAnsi"/>
                <w:color w:val="000000"/>
              </w:rPr>
              <w:t>Universität</w:t>
            </w:r>
            <w:proofErr w:type="spellEnd"/>
            <w:r w:rsidRPr="007068F8">
              <w:rPr>
                <w:rFonts w:cstheme="majorHAnsi"/>
                <w:color w:val="000000"/>
              </w:rPr>
              <w:t xml:space="preserve"> Graz</w:t>
            </w:r>
            <w:r>
              <w:rPr>
                <w:rFonts w:cstheme="majorHAnsi"/>
                <w:color w:val="000000"/>
              </w:rPr>
              <w:t xml:space="preserve"> (Rakousko), 2023 </w:t>
            </w:r>
            <w:proofErr w:type="spellStart"/>
            <w:r w:rsidRPr="007068F8">
              <w:rPr>
                <w:rFonts w:cstheme="majorHAnsi"/>
                <w:color w:val="000000"/>
              </w:rPr>
              <w:t>Universitat</w:t>
            </w:r>
            <w:proofErr w:type="spellEnd"/>
            <w:r w:rsidRPr="007068F8">
              <w:rPr>
                <w:rFonts w:cstheme="majorHAnsi"/>
                <w:color w:val="000000"/>
              </w:rPr>
              <w:t xml:space="preserve"> </w:t>
            </w:r>
            <w:proofErr w:type="spellStart"/>
            <w:r w:rsidRPr="007068F8">
              <w:rPr>
                <w:rFonts w:cstheme="majorHAnsi"/>
                <w:color w:val="000000"/>
              </w:rPr>
              <w:t>Polytecnica</w:t>
            </w:r>
            <w:proofErr w:type="spellEnd"/>
            <w:r w:rsidRPr="007068F8">
              <w:rPr>
                <w:rFonts w:cstheme="majorHAnsi"/>
                <w:color w:val="000000"/>
              </w:rPr>
              <w:t xml:space="preserve"> de </w:t>
            </w:r>
            <w:proofErr w:type="spellStart"/>
            <w:r w:rsidRPr="007068F8">
              <w:rPr>
                <w:rFonts w:cstheme="majorHAnsi"/>
                <w:color w:val="000000"/>
              </w:rPr>
              <w:t>Valencia</w:t>
            </w:r>
            <w:proofErr w:type="spellEnd"/>
            <w:r>
              <w:rPr>
                <w:rFonts w:cstheme="majorHAnsi"/>
                <w:color w:val="000000"/>
              </w:rPr>
              <w:t xml:space="preserve"> (Španělsko)</w:t>
            </w:r>
          </w:p>
        </w:tc>
      </w:tr>
      <w:tr w:rsidR="00F11EDE" w14:paraId="7E3A556B" w14:textId="77777777" w:rsidTr="00F11EDE">
        <w:trPr>
          <w:cantSplit/>
          <w:trHeight w:val="470"/>
        </w:trPr>
        <w:tc>
          <w:tcPr>
            <w:tcW w:w="2518" w:type="dxa"/>
            <w:shd w:val="clear" w:color="auto" w:fill="F7CAAC"/>
          </w:tcPr>
          <w:p w14:paraId="410A0732" w14:textId="77777777" w:rsidR="00F11EDE" w:rsidRPr="00602A4C" w:rsidRDefault="00F11EDE" w:rsidP="00F11EDE">
            <w:pPr>
              <w:jc w:val="both"/>
              <w:rPr>
                <w:b/>
              </w:rPr>
            </w:pPr>
            <w:r w:rsidRPr="00602A4C">
              <w:rPr>
                <w:b/>
              </w:rPr>
              <w:t xml:space="preserve">Podpis </w:t>
            </w:r>
          </w:p>
        </w:tc>
        <w:tc>
          <w:tcPr>
            <w:tcW w:w="4536" w:type="dxa"/>
            <w:gridSpan w:val="8"/>
          </w:tcPr>
          <w:p w14:paraId="38C2D837" w14:textId="77777777" w:rsidR="00F11EDE" w:rsidRPr="00602A4C" w:rsidRDefault="00F11EDE" w:rsidP="00F11EDE">
            <w:pPr>
              <w:jc w:val="both"/>
            </w:pPr>
            <w:r>
              <w:t>Jana Šerá</w:t>
            </w:r>
          </w:p>
        </w:tc>
        <w:tc>
          <w:tcPr>
            <w:tcW w:w="786" w:type="dxa"/>
            <w:gridSpan w:val="2"/>
            <w:shd w:val="clear" w:color="auto" w:fill="F7CAAC"/>
          </w:tcPr>
          <w:p w14:paraId="25ED81A9" w14:textId="77777777" w:rsidR="00F11EDE" w:rsidRDefault="00F11EDE" w:rsidP="00F11EDE">
            <w:pPr>
              <w:jc w:val="both"/>
            </w:pPr>
            <w:r w:rsidRPr="00602A4C">
              <w:rPr>
                <w:b/>
              </w:rPr>
              <w:t>datum</w:t>
            </w:r>
          </w:p>
        </w:tc>
        <w:tc>
          <w:tcPr>
            <w:tcW w:w="2116" w:type="dxa"/>
            <w:gridSpan w:val="4"/>
          </w:tcPr>
          <w:p w14:paraId="2393F568" w14:textId="77777777" w:rsidR="00F11EDE" w:rsidRDefault="00F11EDE" w:rsidP="00F11EDE">
            <w:pPr>
              <w:jc w:val="both"/>
            </w:pPr>
            <w:r>
              <w:t>27.7.2024</w:t>
            </w:r>
          </w:p>
        </w:tc>
      </w:tr>
    </w:tbl>
    <w:p w14:paraId="1EEBE462" w14:textId="77777777" w:rsidR="00F11EDE" w:rsidRPr="00636581" w:rsidRDefault="00F11EDE" w:rsidP="00F11ED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68"/>
        <w:gridCol w:w="456"/>
        <w:gridCol w:w="186"/>
        <w:gridCol w:w="282"/>
        <w:gridCol w:w="777"/>
        <w:gridCol w:w="217"/>
        <w:gridCol w:w="634"/>
        <w:gridCol w:w="75"/>
        <w:gridCol w:w="77"/>
        <w:gridCol w:w="632"/>
        <w:gridCol w:w="693"/>
        <w:gridCol w:w="694"/>
      </w:tblGrid>
      <w:tr w:rsidR="00DE5216" w14:paraId="67FEB57C" w14:textId="77777777" w:rsidTr="005133EF">
        <w:tc>
          <w:tcPr>
            <w:tcW w:w="9859" w:type="dxa"/>
            <w:gridSpan w:val="16"/>
            <w:tcBorders>
              <w:bottom w:val="double" w:sz="4" w:space="0" w:color="auto"/>
            </w:tcBorders>
            <w:shd w:val="clear" w:color="auto" w:fill="BDD6EE"/>
          </w:tcPr>
          <w:p w14:paraId="3F3ED1AD" w14:textId="18192DEC" w:rsidR="00DE5216" w:rsidRDefault="00997430" w:rsidP="005133EF">
            <w:pPr>
              <w:jc w:val="both"/>
              <w:rPr>
                <w:b/>
                <w:sz w:val="28"/>
              </w:rPr>
            </w:pPr>
            <w:r>
              <w:lastRenderedPageBreak/>
              <w:br w:type="page"/>
            </w:r>
            <w:r w:rsidR="00DE5216">
              <w:rPr>
                <w:b/>
                <w:sz w:val="28"/>
              </w:rPr>
              <w:t>C-I – Personální zabezpečení</w:t>
            </w:r>
          </w:p>
        </w:tc>
      </w:tr>
      <w:tr w:rsidR="00DE5216" w14:paraId="03BFC2E8" w14:textId="77777777" w:rsidTr="005133EF">
        <w:tc>
          <w:tcPr>
            <w:tcW w:w="2518" w:type="dxa"/>
            <w:tcBorders>
              <w:top w:val="double" w:sz="4" w:space="0" w:color="auto"/>
            </w:tcBorders>
            <w:shd w:val="clear" w:color="auto" w:fill="F7CAAC"/>
          </w:tcPr>
          <w:p w14:paraId="31853582" w14:textId="77777777" w:rsidR="00DE5216" w:rsidRDefault="00DE5216" w:rsidP="005133EF">
            <w:pPr>
              <w:jc w:val="both"/>
              <w:rPr>
                <w:b/>
              </w:rPr>
            </w:pPr>
            <w:r>
              <w:rPr>
                <w:b/>
              </w:rPr>
              <w:t>Vysoká škola</w:t>
            </w:r>
          </w:p>
        </w:tc>
        <w:tc>
          <w:tcPr>
            <w:tcW w:w="7341" w:type="dxa"/>
            <w:gridSpan w:val="15"/>
          </w:tcPr>
          <w:p w14:paraId="5E627F70" w14:textId="77777777" w:rsidR="00DE5216" w:rsidRDefault="00DE5216" w:rsidP="005133EF">
            <w:pPr>
              <w:jc w:val="both"/>
            </w:pPr>
            <w:r>
              <w:t>Univerzita Tomáše Bati ve Zlíně</w:t>
            </w:r>
          </w:p>
        </w:tc>
      </w:tr>
      <w:tr w:rsidR="00DE5216" w14:paraId="6A13984A" w14:textId="77777777" w:rsidTr="005133EF">
        <w:tc>
          <w:tcPr>
            <w:tcW w:w="2518" w:type="dxa"/>
            <w:shd w:val="clear" w:color="auto" w:fill="F7CAAC"/>
          </w:tcPr>
          <w:p w14:paraId="6EA5023D" w14:textId="77777777" w:rsidR="00DE5216" w:rsidRDefault="00DE5216" w:rsidP="005133EF">
            <w:pPr>
              <w:jc w:val="both"/>
              <w:rPr>
                <w:b/>
              </w:rPr>
            </w:pPr>
            <w:r>
              <w:rPr>
                <w:b/>
              </w:rPr>
              <w:t>Součást vysoké školy</w:t>
            </w:r>
          </w:p>
        </w:tc>
        <w:tc>
          <w:tcPr>
            <w:tcW w:w="7341" w:type="dxa"/>
            <w:gridSpan w:val="15"/>
          </w:tcPr>
          <w:p w14:paraId="4B53D4B2" w14:textId="77777777" w:rsidR="00DE5216" w:rsidRDefault="00DE5216" w:rsidP="005133EF">
            <w:pPr>
              <w:jc w:val="both"/>
            </w:pPr>
            <w:r>
              <w:t>Fakulta multimediálních komunikací</w:t>
            </w:r>
          </w:p>
        </w:tc>
      </w:tr>
      <w:tr w:rsidR="00DE5216" w14:paraId="3FF05D6E" w14:textId="77777777" w:rsidTr="005133EF">
        <w:tc>
          <w:tcPr>
            <w:tcW w:w="2518" w:type="dxa"/>
            <w:shd w:val="clear" w:color="auto" w:fill="F7CAAC"/>
          </w:tcPr>
          <w:p w14:paraId="0CC630BE" w14:textId="77777777" w:rsidR="00DE5216" w:rsidRDefault="00DE5216" w:rsidP="005133EF">
            <w:pPr>
              <w:jc w:val="both"/>
              <w:rPr>
                <w:b/>
              </w:rPr>
            </w:pPr>
            <w:r>
              <w:rPr>
                <w:b/>
              </w:rPr>
              <w:t>Název studijního programu</w:t>
            </w:r>
          </w:p>
        </w:tc>
        <w:tc>
          <w:tcPr>
            <w:tcW w:w="7341" w:type="dxa"/>
            <w:gridSpan w:val="15"/>
          </w:tcPr>
          <w:p w14:paraId="2A48A50B" w14:textId="5AE7FDC7" w:rsidR="00DE5216" w:rsidRDefault="00E748C3" w:rsidP="005133EF">
            <w:pPr>
              <w:jc w:val="both"/>
            </w:pPr>
            <w:proofErr w:type="spellStart"/>
            <w:r w:rsidRPr="00E748C3">
              <w:t>Footwear</w:t>
            </w:r>
            <w:proofErr w:type="spellEnd"/>
            <w:r w:rsidRPr="00E748C3">
              <w:t xml:space="preserve"> Design</w:t>
            </w:r>
          </w:p>
        </w:tc>
      </w:tr>
      <w:tr w:rsidR="00DE5216" w14:paraId="6D425AA6" w14:textId="77777777" w:rsidTr="00414892">
        <w:tc>
          <w:tcPr>
            <w:tcW w:w="2518" w:type="dxa"/>
            <w:shd w:val="clear" w:color="auto" w:fill="F7CAAC"/>
          </w:tcPr>
          <w:p w14:paraId="033D14EA" w14:textId="77777777" w:rsidR="00DE5216" w:rsidRDefault="00DE5216" w:rsidP="005133EF">
            <w:pPr>
              <w:jc w:val="both"/>
              <w:rPr>
                <w:b/>
              </w:rPr>
            </w:pPr>
            <w:r>
              <w:rPr>
                <w:b/>
              </w:rPr>
              <w:t>Jméno a příjmení</w:t>
            </w:r>
          </w:p>
        </w:tc>
        <w:tc>
          <w:tcPr>
            <w:tcW w:w="4319" w:type="dxa"/>
            <w:gridSpan w:val="8"/>
          </w:tcPr>
          <w:p w14:paraId="59580137" w14:textId="77777777" w:rsidR="00DE5216" w:rsidRDefault="00DE5216" w:rsidP="005133EF">
            <w:pPr>
              <w:jc w:val="both"/>
            </w:pPr>
            <w:r>
              <w:t xml:space="preserve">Eva </w:t>
            </w:r>
            <w:proofErr w:type="spellStart"/>
            <w:r>
              <w:t>Šviráková</w:t>
            </w:r>
            <w:proofErr w:type="spellEnd"/>
          </w:p>
        </w:tc>
        <w:tc>
          <w:tcPr>
            <w:tcW w:w="926" w:type="dxa"/>
            <w:gridSpan w:val="3"/>
            <w:shd w:val="clear" w:color="auto" w:fill="F7CAAC"/>
          </w:tcPr>
          <w:p w14:paraId="20337B45" w14:textId="77777777" w:rsidR="00DE5216" w:rsidRDefault="00DE5216" w:rsidP="005133EF">
            <w:pPr>
              <w:jc w:val="both"/>
              <w:rPr>
                <w:b/>
              </w:rPr>
            </w:pPr>
            <w:r>
              <w:rPr>
                <w:b/>
              </w:rPr>
              <w:t>Tituly</w:t>
            </w:r>
          </w:p>
        </w:tc>
        <w:tc>
          <w:tcPr>
            <w:tcW w:w="2096" w:type="dxa"/>
            <w:gridSpan w:val="4"/>
          </w:tcPr>
          <w:p w14:paraId="720CB9D7" w14:textId="76D33A1D" w:rsidR="00DE5216" w:rsidRDefault="00E46CA3" w:rsidP="005133EF">
            <w:pPr>
              <w:jc w:val="both"/>
            </w:pPr>
            <w:r>
              <w:t xml:space="preserve">doc. </w:t>
            </w:r>
            <w:r w:rsidR="00DE5216">
              <w:t>Ing., Ph.D.</w:t>
            </w:r>
            <w:r w:rsidR="00AC43C6">
              <w:t xml:space="preserve"> </w:t>
            </w:r>
          </w:p>
        </w:tc>
      </w:tr>
      <w:tr w:rsidR="00DE5216" w14:paraId="50C078FB" w14:textId="77777777" w:rsidTr="00414892">
        <w:tc>
          <w:tcPr>
            <w:tcW w:w="2518" w:type="dxa"/>
            <w:shd w:val="clear" w:color="auto" w:fill="F7CAAC"/>
          </w:tcPr>
          <w:p w14:paraId="259C81BA" w14:textId="77777777" w:rsidR="00DE5216" w:rsidRDefault="00DE5216" w:rsidP="005133EF">
            <w:pPr>
              <w:jc w:val="both"/>
              <w:rPr>
                <w:b/>
              </w:rPr>
            </w:pPr>
            <w:r>
              <w:rPr>
                <w:b/>
              </w:rPr>
              <w:t>Rok narození</w:t>
            </w:r>
          </w:p>
        </w:tc>
        <w:tc>
          <w:tcPr>
            <w:tcW w:w="829" w:type="dxa"/>
            <w:gridSpan w:val="2"/>
          </w:tcPr>
          <w:p w14:paraId="002973F2" w14:textId="77777777" w:rsidR="00DE5216" w:rsidRDefault="00DE5216" w:rsidP="005133EF">
            <w:pPr>
              <w:jc w:val="both"/>
            </w:pPr>
            <w:r>
              <w:t>1965</w:t>
            </w:r>
          </w:p>
        </w:tc>
        <w:tc>
          <w:tcPr>
            <w:tcW w:w="1721" w:type="dxa"/>
            <w:shd w:val="clear" w:color="auto" w:fill="F7CAAC"/>
          </w:tcPr>
          <w:p w14:paraId="5151C74E" w14:textId="77777777" w:rsidR="00DE5216" w:rsidRDefault="00DE5216" w:rsidP="005133EF">
            <w:pPr>
              <w:jc w:val="both"/>
              <w:rPr>
                <w:b/>
              </w:rPr>
            </w:pPr>
            <w:r>
              <w:rPr>
                <w:b/>
              </w:rPr>
              <w:t>typ vztahu k VŠ</w:t>
            </w:r>
          </w:p>
        </w:tc>
        <w:tc>
          <w:tcPr>
            <w:tcW w:w="992" w:type="dxa"/>
            <w:gridSpan w:val="4"/>
          </w:tcPr>
          <w:p w14:paraId="4957E49D" w14:textId="77777777" w:rsidR="00DE5216" w:rsidRDefault="00DE5216" w:rsidP="005133EF">
            <w:pPr>
              <w:jc w:val="both"/>
            </w:pPr>
            <w:r>
              <w:t>pp</w:t>
            </w:r>
          </w:p>
        </w:tc>
        <w:tc>
          <w:tcPr>
            <w:tcW w:w="777" w:type="dxa"/>
            <w:shd w:val="clear" w:color="auto" w:fill="F7CAAC"/>
          </w:tcPr>
          <w:p w14:paraId="4BEA24C4" w14:textId="77777777" w:rsidR="00DE5216" w:rsidRDefault="00DE5216" w:rsidP="005133EF">
            <w:pPr>
              <w:jc w:val="both"/>
              <w:rPr>
                <w:b/>
              </w:rPr>
            </w:pPr>
            <w:r>
              <w:rPr>
                <w:b/>
              </w:rPr>
              <w:t>rozsah</w:t>
            </w:r>
          </w:p>
        </w:tc>
        <w:tc>
          <w:tcPr>
            <w:tcW w:w="926" w:type="dxa"/>
            <w:gridSpan w:val="3"/>
          </w:tcPr>
          <w:p w14:paraId="709142D9" w14:textId="77777777" w:rsidR="00DE5216" w:rsidRDefault="00DE5216" w:rsidP="005133EF">
            <w:pPr>
              <w:jc w:val="both"/>
            </w:pPr>
            <w:proofErr w:type="gramStart"/>
            <w:r>
              <w:t>40h</w:t>
            </w:r>
            <w:proofErr w:type="gramEnd"/>
            <w:r>
              <w:t>/t</w:t>
            </w:r>
          </w:p>
        </w:tc>
        <w:tc>
          <w:tcPr>
            <w:tcW w:w="709" w:type="dxa"/>
            <w:gridSpan w:val="2"/>
            <w:shd w:val="clear" w:color="auto" w:fill="F7CAAC"/>
          </w:tcPr>
          <w:p w14:paraId="0FBE8242" w14:textId="77777777" w:rsidR="00DE5216" w:rsidRDefault="00DE5216" w:rsidP="005133EF">
            <w:pPr>
              <w:jc w:val="both"/>
              <w:rPr>
                <w:b/>
              </w:rPr>
            </w:pPr>
            <w:r>
              <w:rPr>
                <w:b/>
              </w:rPr>
              <w:t>do kdy</w:t>
            </w:r>
          </w:p>
        </w:tc>
        <w:tc>
          <w:tcPr>
            <w:tcW w:w="1387" w:type="dxa"/>
            <w:gridSpan w:val="2"/>
          </w:tcPr>
          <w:p w14:paraId="1A97E888" w14:textId="77777777" w:rsidR="00DE5216" w:rsidRDefault="00DE5216" w:rsidP="005133EF">
            <w:pPr>
              <w:jc w:val="both"/>
            </w:pPr>
            <w:r>
              <w:t>N</w:t>
            </w:r>
          </w:p>
        </w:tc>
      </w:tr>
      <w:tr w:rsidR="00DE5216" w14:paraId="45C2FF5C" w14:textId="77777777" w:rsidTr="00414892">
        <w:tc>
          <w:tcPr>
            <w:tcW w:w="5068" w:type="dxa"/>
            <w:gridSpan w:val="4"/>
            <w:shd w:val="clear" w:color="auto" w:fill="F7CAAC"/>
          </w:tcPr>
          <w:p w14:paraId="02EE0B48" w14:textId="77777777" w:rsidR="00DE5216" w:rsidRDefault="00DE5216" w:rsidP="005133EF">
            <w:pPr>
              <w:jc w:val="both"/>
              <w:rPr>
                <w:b/>
              </w:rPr>
            </w:pPr>
            <w:r>
              <w:rPr>
                <w:b/>
              </w:rPr>
              <w:t>Typ vztahu na součásti VŠ, která uskutečňuje st. program</w:t>
            </w:r>
          </w:p>
        </w:tc>
        <w:tc>
          <w:tcPr>
            <w:tcW w:w="992" w:type="dxa"/>
            <w:gridSpan w:val="4"/>
          </w:tcPr>
          <w:p w14:paraId="01337152" w14:textId="77777777" w:rsidR="00DE5216" w:rsidRDefault="00DE5216" w:rsidP="005133EF">
            <w:pPr>
              <w:jc w:val="both"/>
            </w:pPr>
            <w:r>
              <w:t>pp</w:t>
            </w:r>
          </w:p>
        </w:tc>
        <w:tc>
          <w:tcPr>
            <w:tcW w:w="777" w:type="dxa"/>
            <w:shd w:val="clear" w:color="auto" w:fill="F7CAAC"/>
          </w:tcPr>
          <w:p w14:paraId="2D8F180E" w14:textId="77777777" w:rsidR="00DE5216" w:rsidRDefault="00DE5216" w:rsidP="005133EF">
            <w:pPr>
              <w:jc w:val="both"/>
              <w:rPr>
                <w:b/>
              </w:rPr>
            </w:pPr>
            <w:r>
              <w:rPr>
                <w:b/>
              </w:rPr>
              <w:t>rozsah</w:t>
            </w:r>
          </w:p>
        </w:tc>
        <w:tc>
          <w:tcPr>
            <w:tcW w:w="926" w:type="dxa"/>
            <w:gridSpan w:val="3"/>
          </w:tcPr>
          <w:p w14:paraId="659AA393" w14:textId="77777777" w:rsidR="00DE5216" w:rsidRDefault="00DE5216" w:rsidP="005133EF">
            <w:pPr>
              <w:jc w:val="both"/>
            </w:pPr>
            <w:proofErr w:type="gramStart"/>
            <w:r>
              <w:t>40h</w:t>
            </w:r>
            <w:proofErr w:type="gramEnd"/>
            <w:r>
              <w:t>/t</w:t>
            </w:r>
          </w:p>
        </w:tc>
        <w:tc>
          <w:tcPr>
            <w:tcW w:w="709" w:type="dxa"/>
            <w:gridSpan w:val="2"/>
            <w:shd w:val="clear" w:color="auto" w:fill="F7CAAC"/>
          </w:tcPr>
          <w:p w14:paraId="78822AEF" w14:textId="77777777" w:rsidR="00DE5216" w:rsidRDefault="00DE5216" w:rsidP="005133EF">
            <w:pPr>
              <w:jc w:val="both"/>
              <w:rPr>
                <w:b/>
              </w:rPr>
            </w:pPr>
            <w:r>
              <w:rPr>
                <w:b/>
              </w:rPr>
              <w:t>do kdy</w:t>
            </w:r>
          </w:p>
        </w:tc>
        <w:tc>
          <w:tcPr>
            <w:tcW w:w="1387" w:type="dxa"/>
            <w:gridSpan w:val="2"/>
          </w:tcPr>
          <w:p w14:paraId="34B603F8" w14:textId="77777777" w:rsidR="00DE5216" w:rsidRDefault="00DE5216" w:rsidP="005133EF">
            <w:pPr>
              <w:jc w:val="both"/>
            </w:pPr>
            <w:r>
              <w:t>N</w:t>
            </w:r>
          </w:p>
        </w:tc>
      </w:tr>
      <w:tr w:rsidR="00DE5216" w14:paraId="4A9DDD07" w14:textId="77777777" w:rsidTr="005133EF">
        <w:tc>
          <w:tcPr>
            <w:tcW w:w="6060" w:type="dxa"/>
            <w:gridSpan w:val="8"/>
            <w:shd w:val="clear" w:color="auto" w:fill="F7CAAC"/>
          </w:tcPr>
          <w:p w14:paraId="64CB4416" w14:textId="77777777" w:rsidR="00DE5216" w:rsidRDefault="00DE5216" w:rsidP="005133EF">
            <w:pPr>
              <w:jc w:val="both"/>
            </w:pPr>
            <w:r>
              <w:rPr>
                <w:b/>
              </w:rPr>
              <w:t>Další současná působení jako akademický pracovník na jiných VŠ</w:t>
            </w:r>
          </w:p>
        </w:tc>
        <w:tc>
          <w:tcPr>
            <w:tcW w:w="1703" w:type="dxa"/>
            <w:gridSpan w:val="4"/>
            <w:shd w:val="clear" w:color="auto" w:fill="F7CAAC"/>
          </w:tcPr>
          <w:p w14:paraId="64FFEDC3" w14:textId="77777777" w:rsidR="00DE5216" w:rsidRDefault="00DE5216" w:rsidP="005133EF">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49512FA6" w14:textId="77777777" w:rsidR="00DE5216" w:rsidRDefault="00DE5216" w:rsidP="005133EF">
            <w:pPr>
              <w:jc w:val="both"/>
              <w:rPr>
                <w:b/>
              </w:rPr>
            </w:pPr>
            <w:r>
              <w:rPr>
                <w:b/>
              </w:rPr>
              <w:t>rozsah</w:t>
            </w:r>
          </w:p>
        </w:tc>
      </w:tr>
      <w:tr w:rsidR="00DE5216" w14:paraId="35050722" w14:textId="77777777" w:rsidTr="005133EF">
        <w:tc>
          <w:tcPr>
            <w:tcW w:w="6060" w:type="dxa"/>
            <w:gridSpan w:val="8"/>
          </w:tcPr>
          <w:p w14:paraId="25353AB3" w14:textId="77777777" w:rsidR="00DE5216" w:rsidRDefault="00DE5216" w:rsidP="005133EF">
            <w:pPr>
              <w:jc w:val="both"/>
            </w:pPr>
          </w:p>
        </w:tc>
        <w:tc>
          <w:tcPr>
            <w:tcW w:w="1703" w:type="dxa"/>
            <w:gridSpan w:val="4"/>
          </w:tcPr>
          <w:p w14:paraId="0619A0C0" w14:textId="77777777" w:rsidR="00DE5216" w:rsidRDefault="00DE5216" w:rsidP="005133EF">
            <w:pPr>
              <w:jc w:val="both"/>
            </w:pPr>
          </w:p>
        </w:tc>
        <w:tc>
          <w:tcPr>
            <w:tcW w:w="2096" w:type="dxa"/>
            <w:gridSpan w:val="4"/>
          </w:tcPr>
          <w:p w14:paraId="20389050" w14:textId="77777777" w:rsidR="00DE5216" w:rsidRDefault="00DE5216" w:rsidP="005133EF">
            <w:pPr>
              <w:jc w:val="both"/>
            </w:pPr>
          </w:p>
        </w:tc>
      </w:tr>
      <w:tr w:rsidR="00DE5216" w14:paraId="7A2B4DD5" w14:textId="77777777" w:rsidTr="005133EF">
        <w:tc>
          <w:tcPr>
            <w:tcW w:w="6060" w:type="dxa"/>
            <w:gridSpan w:val="8"/>
          </w:tcPr>
          <w:p w14:paraId="1CEF746D" w14:textId="77777777" w:rsidR="00DE5216" w:rsidRDefault="00DE5216" w:rsidP="005133EF">
            <w:pPr>
              <w:jc w:val="both"/>
            </w:pPr>
          </w:p>
        </w:tc>
        <w:tc>
          <w:tcPr>
            <w:tcW w:w="1703" w:type="dxa"/>
            <w:gridSpan w:val="4"/>
          </w:tcPr>
          <w:p w14:paraId="2952419B" w14:textId="77777777" w:rsidR="00DE5216" w:rsidRDefault="00DE5216" w:rsidP="005133EF">
            <w:pPr>
              <w:jc w:val="both"/>
            </w:pPr>
          </w:p>
        </w:tc>
        <w:tc>
          <w:tcPr>
            <w:tcW w:w="2096" w:type="dxa"/>
            <w:gridSpan w:val="4"/>
          </w:tcPr>
          <w:p w14:paraId="53ABA023" w14:textId="77777777" w:rsidR="00DE5216" w:rsidRDefault="00DE5216" w:rsidP="005133EF">
            <w:pPr>
              <w:jc w:val="both"/>
            </w:pPr>
          </w:p>
        </w:tc>
      </w:tr>
      <w:tr w:rsidR="00DE5216" w14:paraId="019C93A3" w14:textId="77777777" w:rsidTr="005133EF">
        <w:tc>
          <w:tcPr>
            <w:tcW w:w="9859" w:type="dxa"/>
            <w:gridSpan w:val="16"/>
            <w:shd w:val="clear" w:color="auto" w:fill="F7CAAC"/>
          </w:tcPr>
          <w:p w14:paraId="6ACAD00E" w14:textId="77777777" w:rsidR="00DE5216" w:rsidRDefault="00DE5216" w:rsidP="005133EF">
            <w:pPr>
              <w:jc w:val="both"/>
            </w:pPr>
            <w:r>
              <w:rPr>
                <w:b/>
              </w:rPr>
              <w:t>Předměty příslušného studijního programu a způsob zapojení do jejich výuky, příp. další zapojení do uskutečňování studijního programu</w:t>
            </w:r>
          </w:p>
        </w:tc>
      </w:tr>
      <w:tr w:rsidR="00DE5216" w:rsidRPr="0032631C" w14:paraId="445774F6" w14:textId="77777777" w:rsidTr="003F0A0F">
        <w:trPr>
          <w:trHeight w:val="232"/>
        </w:trPr>
        <w:tc>
          <w:tcPr>
            <w:tcW w:w="9859" w:type="dxa"/>
            <w:gridSpan w:val="16"/>
            <w:tcBorders>
              <w:top w:val="nil"/>
            </w:tcBorders>
          </w:tcPr>
          <w:p w14:paraId="058F4F52" w14:textId="2D7DF561" w:rsidR="00DE5216" w:rsidRDefault="00DE5216" w:rsidP="005133EF">
            <w:pPr>
              <w:jc w:val="both"/>
            </w:pPr>
            <w:r>
              <w:t xml:space="preserve"> Seminář k bakalářské práci (garant</w:t>
            </w:r>
            <w:r w:rsidR="00DF19C2">
              <w:t xml:space="preserve"> předmětu</w:t>
            </w:r>
            <w:r>
              <w:t>, vede seminář)</w:t>
            </w:r>
          </w:p>
          <w:p w14:paraId="65E2AEC4" w14:textId="77777777" w:rsidR="00DE5216" w:rsidRPr="0032631C" w:rsidRDefault="00DE5216" w:rsidP="005133EF">
            <w:pPr>
              <w:jc w:val="both"/>
              <w:rPr>
                <w:sz w:val="8"/>
                <w:szCs w:val="8"/>
              </w:rPr>
            </w:pPr>
          </w:p>
        </w:tc>
      </w:tr>
      <w:tr w:rsidR="00DE5216" w:rsidRPr="002827C6" w14:paraId="236588E0" w14:textId="77777777" w:rsidTr="005133EF">
        <w:trPr>
          <w:trHeight w:val="340"/>
        </w:trPr>
        <w:tc>
          <w:tcPr>
            <w:tcW w:w="9859" w:type="dxa"/>
            <w:gridSpan w:val="16"/>
            <w:tcBorders>
              <w:top w:val="nil"/>
            </w:tcBorders>
            <w:shd w:val="clear" w:color="auto" w:fill="FBD4B4"/>
          </w:tcPr>
          <w:p w14:paraId="6A2EE073" w14:textId="77777777" w:rsidR="00DE5216" w:rsidRPr="002827C6" w:rsidRDefault="00DE5216" w:rsidP="005133EF">
            <w:pPr>
              <w:jc w:val="both"/>
              <w:rPr>
                <w:b/>
              </w:rPr>
            </w:pPr>
            <w:r w:rsidRPr="002827C6">
              <w:rPr>
                <w:b/>
              </w:rPr>
              <w:t>Zapojení do výuky v dalších studijních programech na téže vysoké škole (pouze u garantů ZT a PZ předmětů)</w:t>
            </w:r>
          </w:p>
        </w:tc>
      </w:tr>
      <w:tr w:rsidR="00DE5216" w:rsidRPr="002827C6" w14:paraId="2336CC5F" w14:textId="77777777" w:rsidTr="00BC6ED9">
        <w:trPr>
          <w:trHeight w:val="340"/>
        </w:trPr>
        <w:tc>
          <w:tcPr>
            <w:tcW w:w="2802" w:type="dxa"/>
            <w:gridSpan w:val="2"/>
            <w:tcBorders>
              <w:top w:val="nil"/>
            </w:tcBorders>
          </w:tcPr>
          <w:p w14:paraId="0940BED6" w14:textId="77777777" w:rsidR="00DE5216" w:rsidRPr="002827C6" w:rsidRDefault="00DE5216" w:rsidP="005133EF">
            <w:pPr>
              <w:jc w:val="both"/>
              <w:rPr>
                <w:b/>
              </w:rPr>
            </w:pPr>
            <w:r w:rsidRPr="002827C6">
              <w:rPr>
                <w:b/>
              </w:rPr>
              <w:t>Název studijního předmětu</w:t>
            </w:r>
          </w:p>
        </w:tc>
        <w:tc>
          <w:tcPr>
            <w:tcW w:w="2334" w:type="dxa"/>
            <w:gridSpan w:val="3"/>
            <w:tcBorders>
              <w:top w:val="nil"/>
            </w:tcBorders>
          </w:tcPr>
          <w:p w14:paraId="13E5D9D5" w14:textId="77777777" w:rsidR="00DE5216" w:rsidRPr="002827C6" w:rsidRDefault="00DE5216" w:rsidP="005133EF">
            <w:pPr>
              <w:rPr>
                <w:b/>
              </w:rPr>
            </w:pPr>
            <w:r w:rsidRPr="002827C6">
              <w:rPr>
                <w:b/>
              </w:rPr>
              <w:t>Název studijního programu</w:t>
            </w:r>
          </w:p>
        </w:tc>
        <w:tc>
          <w:tcPr>
            <w:tcW w:w="642" w:type="dxa"/>
            <w:gridSpan w:val="2"/>
            <w:tcBorders>
              <w:top w:val="nil"/>
            </w:tcBorders>
          </w:tcPr>
          <w:p w14:paraId="73E27BCB" w14:textId="77777777" w:rsidR="00DE5216" w:rsidRPr="002827C6" w:rsidRDefault="00DE5216" w:rsidP="005133EF">
            <w:pPr>
              <w:jc w:val="both"/>
              <w:rPr>
                <w:b/>
              </w:rPr>
            </w:pPr>
            <w:r w:rsidRPr="002827C6">
              <w:rPr>
                <w:b/>
              </w:rPr>
              <w:t>Sem.</w:t>
            </w:r>
          </w:p>
        </w:tc>
        <w:tc>
          <w:tcPr>
            <w:tcW w:w="1910" w:type="dxa"/>
            <w:gridSpan w:val="4"/>
            <w:tcBorders>
              <w:top w:val="nil"/>
            </w:tcBorders>
          </w:tcPr>
          <w:p w14:paraId="52B41C85" w14:textId="77777777" w:rsidR="00DE5216" w:rsidRPr="002827C6" w:rsidRDefault="00DE5216" w:rsidP="005133EF">
            <w:pPr>
              <w:rPr>
                <w:b/>
              </w:rPr>
            </w:pPr>
            <w:r w:rsidRPr="002827C6">
              <w:rPr>
                <w:b/>
              </w:rPr>
              <w:t>Role ve výuce daného předmětu</w:t>
            </w:r>
          </w:p>
        </w:tc>
        <w:tc>
          <w:tcPr>
            <w:tcW w:w="2171" w:type="dxa"/>
            <w:gridSpan w:val="5"/>
            <w:tcBorders>
              <w:top w:val="nil"/>
            </w:tcBorders>
          </w:tcPr>
          <w:p w14:paraId="62B70B3B" w14:textId="77777777" w:rsidR="00DE5216" w:rsidRPr="002827C6" w:rsidRDefault="00DE5216"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07619" w:rsidRPr="0016131F" w14:paraId="55D666E6" w14:textId="77777777" w:rsidTr="00BC6ED9">
        <w:trPr>
          <w:trHeight w:val="284"/>
        </w:trPr>
        <w:tc>
          <w:tcPr>
            <w:tcW w:w="2802" w:type="dxa"/>
            <w:gridSpan w:val="2"/>
            <w:tcBorders>
              <w:top w:val="nil"/>
            </w:tcBorders>
          </w:tcPr>
          <w:p w14:paraId="6AC88B4F" w14:textId="3647AC7A" w:rsidR="00B07619" w:rsidRDefault="00B07619" w:rsidP="00B07619">
            <w:pPr>
              <w:jc w:val="both"/>
            </w:pPr>
          </w:p>
        </w:tc>
        <w:tc>
          <w:tcPr>
            <w:tcW w:w="2334" w:type="dxa"/>
            <w:gridSpan w:val="3"/>
            <w:tcBorders>
              <w:top w:val="nil"/>
            </w:tcBorders>
          </w:tcPr>
          <w:p w14:paraId="2A954EA3" w14:textId="2460F299" w:rsidR="00B07619" w:rsidRDefault="00B07619" w:rsidP="00B07619">
            <w:pPr>
              <w:jc w:val="both"/>
            </w:pPr>
          </w:p>
        </w:tc>
        <w:tc>
          <w:tcPr>
            <w:tcW w:w="642" w:type="dxa"/>
            <w:gridSpan w:val="2"/>
            <w:tcBorders>
              <w:top w:val="nil"/>
            </w:tcBorders>
          </w:tcPr>
          <w:p w14:paraId="3CF67D49" w14:textId="49BEAEEF" w:rsidR="00B07619" w:rsidRDefault="00B07619" w:rsidP="00B07619">
            <w:pPr>
              <w:jc w:val="both"/>
            </w:pPr>
          </w:p>
        </w:tc>
        <w:tc>
          <w:tcPr>
            <w:tcW w:w="1910" w:type="dxa"/>
            <w:gridSpan w:val="4"/>
            <w:tcBorders>
              <w:top w:val="nil"/>
            </w:tcBorders>
          </w:tcPr>
          <w:p w14:paraId="57312A97" w14:textId="743EB2DE" w:rsidR="00B07619" w:rsidRDefault="00B07619" w:rsidP="00B07619">
            <w:pPr>
              <w:pStyle w:val="Bezmezer"/>
            </w:pPr>
          </w:p>
        </w:tc>
        <w:tc>
          <w:tcPr>
            <w:tcW w:w="2171" w:type="dxa"/>
            <w:gridSpan w:val="5"/>
            <w:tcBorders>
              <w:top w:val="nil"/>
            </w:tcBorders>
          </w:tcPr>
          <w:p w14:paraId="143BD13A" w14:textId="77777777" w:rsidR="00B07619" w:rsidRPr="0016131F" w:rsidRDefault="00B07619" w:rsidP="00B07619">
            <w:pPr>
              <w:jc w:val="both"/>
            </w:pPr>
          </w:p>
        </w:tc>
      </w:tr>
      <w:tr w:rsidR="00DE5216" w14:paraId="39A46071" w14:textId="77777777" w:rsidTr="005133EF">
        <w:tc>
          <w:tcPr>
            <w:tcW w:w="9859" w:type="dxa"/>
            <w:gridSpan w:val="16"/>
            <w:shd w:val="clear" w:color="auto" w:fill="F7CAAC"/>
          </w:tcPr>
          <w:p w14:paraId="74E96A6A" w14:textId="77777777" w:rsidR="00DE5216" w:rsidRDefault="00DE5216" w:rsidP="005133EF">
            <w:pPr>
              <w:jc w:val="both"/>
            </w:pPr>
            <w:r>
              <w:rPr>
                <w:b/>
              </w:rPr>
              <w:t xml:space="preserve">Údaje o vzdělání na VŠ </w:t>
            </w:r>
          </w:p>
        </w:tc>
      </w:tr>
      <w:tr w:rsidR="00DE5216" w14:paraId="0FA25B88" w14:textId="77777777" w:rsidTr="005133EF">
        <w:trPr>
          <w:trHeight w:val="524"/>
        </w:trPr>
        <w:tc>
          <w:tcPr>
            <w:tcW w:w="9859" w:type="dxa"/>
            <w:gridSpan w:val="16"/>
          </w:tcPr>
          <w:p w14:paraId="7214934F" w14:textId="77777777" w:rsidR="00DE5216" w:rsidRDefault="00DE5216" w:rsidP="005133EF">
            <w:pPr>
              <w:jc w:val="both"/>
            </w:pPr>
            <w:r w:rsidRPr="00AD2F16">
              <w:t>2006: Univerzita Tomáše Bati ve Zlíně, Ekonomika a management, Fakulta managementu a ekonomiky, Ph.D.</w:t>
            </w:r>
          </w:p>
          <w:p w14:paraId="1A6429C0" w14:textId="77777777" w:rsidR="00DE5216" w:rsidRDefault="00DE5216" w:rsidP="005133EF">
            <w:pPr>
              <w:jc w:val="both"/>
              <w:rPr>
                <w:b/>
              </w:rPr>
            </w:pPr>
            <w:r w:rsidRPr="00255C3E">
              <w:t>1987: Vysoká šk</w:t>
            </w:r>
            <w:r>
              <w:t>o</w:t>
            </w:r>
            <w:r w:rsidRPr="00255C3E">
              <w:t>la báňská v Ostravě, Ekonomická fakulta, Ekonomika průmyslu,</w:t>
            </w:r>
            <w:r>
              <w:t xml:space="preserve"> </w:t>
            </w:r>
            <w:r w:rsidRPr="00255C3E">
              <w:t>Ing.</w:t>
            </w:r>
          </w:p>
        </w:tc>
      </w:tr>
      <w:tr w:rsidR="00DE5216" w14:paraId="69407659" w14:textId="77777777" w:rsidTr="005133EF">
        <w:tc>
          <w:tcPr>
            <w:tcW w:w="9859" w:type="dxa"/>
            <w:gridSpan w:val="16"/>
            <w:shd w:val="clear" w:color="auto" w:fill="F7CAAC"/>
          </w:tcPr>
          <w:p w14:paraId="629E2D65" w14:textId="77777777" w:rsidR="00DE5216" w:rsidRDefault="00DE5216" w:rsidP="005133EF">
            <w:pPr>
              <w:jc w:val="both"/>
              <w:rPr>
                <w:b/>
              </w:rPr>
            </w:pPr>
            <w:r>
              <w:rPr>
                <w:b/>
              </w:rPr>
              <w:t>Údaje o odborném působení od absolvování VŠ</w:t>
            </w:r>
          </w:p>
        </w:tc>
      </w:tr>
      <w:tr w:rsidR="00DE5216" w:rsidRPr="0022448B" w14:paraId="2AEA6012" w14:textId="77777777" w:rsidTr="00663E89">
        <w:trPr>
          <w:trHeight w:val="515"/>
        </w:trPr>
        <w:tc>
          <w:tcPr>
            <w:tcW w:w="9859" w:type="dxa"/>
            <w:gridSpan w:val="16"/>
          </w:tcPr>
          <w:p w14:paraId="1D6E48C5" w14:textId="5DE87053" w:rsidR="00DE5216" w:rsidRPr="0022448B" w:rsidRDefault="00DF19C2" w:rsidP="005133EF">
            <w:pPr>
              <w:jc w:val="both"/>
            </w:pPr>
            <w:proofErr w:type="gramStart"/>
            <w:r w:rsidRPr="0022448B">
              <w:t>2000-dosud</w:t>
            </w:r>
            <w:proofErr w:type="gramEnd"/>
            <w:r w:rsidRPr="0022448B">
              <w:t>: VUT v Brně (od r. 2001 UTB ve Zlíně), vedoucí ekonomického odboru rektorátu, tajemnice Fakulty multimediálních komunikací, manažerka Komunikační agentury, od r. 2009</w:t>
            </w:r>
            <w:r w:rsidR="00791520" w:rsidRPr="0022448B">
              <w:t>-20</w:t>
            </w:r>
            <w:r w:rsidR="0022448B" w:rsidRPr="0022448B">
              <w:t>2</w:t>
            </w:r>
            <w:r w:rsidR="00791520" w:rsidRPr="0022448B">
              <w:t>3</w:t>
            </w:r>
            <w:r w:rsidRPr="0022448B">
              <w:t xml:space="preserve"> odborná asistentka</w:t>
            </w:r>
            <w:r w:rsidR="000150EE" w:rsidRPr="0022448B">
              <w:t>, od r. 2024 docentka</w:t>
            </w:r>
          </w:p>
        </w:tc>
      </w:tr>
      <w:tr w:rsidR="00DE5216" w:rsidRPr="0022448B" w14:paraId="16217CEF" w14:textId="77777777" w:rsidTr="005133EF">
        <w:trPr>
          <w:trHeight w:val="250"/>
        </w:trPr>
        <w:tc>
          <w:tcPr>
            <w:tcW w:w="9859" w:type="dxa"/>
            <w:gridSpan w:val="16"/>
            <w:shd w:val="clear" w:color="auto" w:fill="F7CAAC"/>
          </w:tcPr>
          <w:p w14:paraId="7C745659" w14:textId="77777777" w:rsidR="00DE5216" w:rsidRPr="0022448B" w:rsidRDefault="00DE5216" w:rsidP="005133EF">
            <w:pPr>
              <w:jc w:val="both"/>
            </w:pPr>
            <w:r w:rsidRPr="0022448B">
              <w:rPr>
                <w:b/>
              </w:rPr>
              <w:t>Zkušenosti s vedením kvalifikačních a rigorózních prací</w:t>
            </w:r>
          </w:p>
        </w:tc>
      </w:tr>
      <w:tr w:rsidR="00DE5216" w14:paraId="4AE47A67" w14:textId="77777777" w:rsidTr="00663E89">
        <w:trPr>
          <w:trHeight w:val="442"/>
        </w:trPr>
        <w:tc>
          <w:tcPr>
            <w:tcW w:w="9859" w:type="dxa"/>
            <w:gridSpan w:val="16"/>
          </w:tcPr>
          <w:p w14:paraId="1DC2A62E" w14:textId="77777777" w:rsidR="00DE5216" w:rsidRDefault="00DE5216" w:rsidP="005133EF">
            <w:pPr>
              <w:jc w:val="both"/>
            </w:pPr>
            <w:r>
              <w:t>Bakalářské práce: 25</w:t>
            </w:r>
          </w:p>
          <w:p w14:paraId="4F6E05E1" w14:textId="77777777" w:rsidR="00DE5216" w:rsidRDefault="00DE5216" w:rsidP="005133EF">
            <w:pPr>
              <w:jc w:val="both"/>
            </w:pPr>
            <w:r>
              <w:t>Diplomové práce: 15</w:t>
            </w:r>
          </w:p>
        </w:tc>
      </w:tr>
      <w:tr w:rsidR="00DE5216" w14:paraId="6ECF0445" w14:textId="77777777" w:rsidTr="00BC6ED9">
        <w:trPr>
          <w:cantSplit/>
        </w:trPr>
        <w:tc>
          <w:tcPr>
            <w:tcW w:w="3347" w:type="dxa"/>
            <w:gridSpan w:val="3"/>
            <w:tcBorders>
              <w:top w:val="single" w:sz="12" w:space="0" w:color="auto"/>
            </w:tcBorders>
            <w:shd w:val="clear" w:color="auto" w:fill="F7CAAC"/>
          </w:tcPr>
          <w:p w14:paraId="3A38B050" w14:textId="77777777" w:rsidR="00DE5216" w:rsidRDefault="00DE5216"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2BD0C04F" w14:textId="77777777" w:rsidR="00DE5216" w:rsidRDefault="00DE5216" w:rsidP="005133EF">
            <w:pPr>
              <w:jc w:val="both"/>
            </w:pPr>
            <w:r>
              <w:rPr>
                <w:b/>
              </w:rPr>
              <w:t>Rok udělení hodnosti</w:t>
            </w:r>
          </w:p>
        </w:tc>
        <w:tc>
          <w:tcPr>
            <w:tcW w:w="2096" w:type="dxa"/>
            <w:gridSpan w:val="5"/>
            <w:tcBorders>
              <w:top w:val="single" w:sz="12" w:space="0" w:color="auto"/>
              <w:right w:val="single" w:sz="12" w:space="0" w:color="auto"/>
            </w:tcBorders>
            <w:shd w:val="clear" w:color="auto" w:fill="F7CAAC"/>
          </w:tcPr>
          <w:p w14:paraId="026E68F9" w14:textId="77777777" w:rsidR="00DE5216" w:rsidRDefault="00DE5216" w:rsidP="005133EF">
            <w:pPr>
              <w:jc w:val="both"/>
            </w:pPr>
            <w:r>
              <w:rPr>
                <w:b/>
              </w:rPr>
              <w:t>Řízení konáno na VŠ</w:t>
            </w:r>
          </w:p>
        </w:tc>
        <w:tc>
          <w:tcPr>
            <w:tcW w:w="2171" w:type="dxa"/>
            <w:gridSpan w:val="5"/>
            <w:tcBorders>
              <w:top w:val="single" w:sz="12" w:space="0" w:color="auto"/>
              <w:left w:val="single" w:sz="12" w:space="0" w:color="auto"/>
            </w:tcBorders>
            <w:shd w:val="clear" w:color="auto" w:fill="F7CAAC"/>
          </w:tcPr>
          <w:p w14:paraId="60BDDCDD" w14:textId="77777777" w:rsidR="00DE5216" w:rsidRDefault="00DE5216" w:rsidP="005133EF">
            <w:pPr>
              <w:jc w:val="both"/>
              <w:rPr>
                <w:b/>
              </w:rPr>
            </w:pPr>
            <w:r>
              <w:rPr>
                <w:b/>
              </w:rPr>
              <w:t>Ohlasy publikací</w:t>
            </w:r>
          </w:p>
        </w:tc>
      </w:tr>
      <w:tr w:rsidR="00DE5216" w14:paraId="5B88EB2A" w14:textId="77777777" w:rsidTr="00BC6ED9">
        <w:trPr>
          <w:cantSplit/>
        </w:trPr>
        <w:tc>
          <w:tcPr>
            <w:tcW w:w="3347" w:type="dxa"/>
            <w:gridSpan w:val="3"/>
          </w:tcPr>
          <w:p w14:paraId="16E3B0D2" w14:textId="4E866194" w:rsidR="00DE5216" w:rsidRDefault="00D64BBC" w:rsidP="005133EF">
            <w:pPr>
              <w:jc w:val="both"/>
            </w:pPr>
            <w:r w:rsidRPr="00D64BBC">
              <w:t>Ekonomika a management</w:t>
            </w:r>
          </w:p>
        </w:tc>
        <w:tc>
          <w:tcPr>
            <w:tcW w:w="2245" w:type="dxa"/>
            <w:gridSpan w:val="3"/>
          </w:tcPr>
          <w:p w14:paraId="3803358A" w14:textId="62E94FE2" w:rsidR="00DE5216" w:rsidRDefault="009C7E7A" w:rsidP="005133EF">
            <w:pPr>
              <w:jc w:val="both"/>
            </w:pPr>
            <w:r>
              <w:t>2024</w:t>
            </w:r>
          </w:p>
        </w:tc>
        <w:tc>
          <w:tcPr>
            <w:tcW w:w="2096" w:type="dxa"/>
            <w:gridSpan w:val="5"/>
            <w:tcBorders>
              <w:right w:val="single" w:sz="12" w:space="0" w:color="auto"/>
            </w:tcBorders>
          </w:tcPr>
          <w:p w14:paraId="6E29D362" w14:textId="3731DEC5" w:rsidR="00DE5216" w:rsidRDefault="009C7E7A" w:rsidP="005133EF">
            <w:pPr>
              <w:jc w:val="both"/>
            </w:pPr>
            <w:r>
              <w:t xml:space="preserve">UTB </w:t>
            </w:r>
            <w:proofErr w:type="spellStart"/>
            <w:r>
              <w:t>FaME</w:t>
            </w:r>
            <w:proofErr w:type="spellEnd"/>
          </w:p>
        </w:tc>
        <w:tc>
          <w:tcPr>
            <w:tcW w:w="784" w:type="dxa"/>
            <w:gridSpan w:val="3"/>
            <w:tcBorders>
              <w:left w:val="single" w:sz="12" w:space="0" w:color="auto"/>
            </w:tcBorders>
            <w:shd w:val="clear" w:color="auto" w:fill="F7CAAC"/>
          </w:tcPr>
          <w:p w14:paraId="559F5827" w14:textId="77777777" w:rsidR="00DE5216" w:rsidRPr="00F20AEF" w:rsidRDefault="00DE5216" w:rsidP="005133EF">
            <w:pPr>
              <w:jc w:val="both"/>
            </w:pPr>
            <w:proofErr w:type="spellStart"/>
            <w:r w:rsidRPr="00F20AEF">
              <w:rPr>
                <w:b/>
              </w:rPr>
              <w:t>WoS</w:t>
            </w:r>
            <w:proofErr w:type="spellEnd"/>
          </w:p>
        </w:tc>
        <w:tc>
          <w:tcPr>
            <w:tcW w:w="693" w:type="dxa"/>
            <w:shd w:val="clear" w:color="auto" w:fill="F7CAAC"/>
          </w:tcPr>
          <w:p w14:paraId="5D05AC41" w14:textId="77777777" w:rsidR="00DE5216" w:rsidRPr="00F20AEF" w:rsidRDefault="00DE5216" w:rsidP="005133EF">
            <w:pPr>
              <w:jc w:val="both"/>
              <w:rPr>
                <w:sz w:val="18"/>
              </w:rPr>
            </w:pPr>
            <w:proofErr w:type="spellStart"/>
            <w:r w:rsidRPr="00F20AEF">
              <w:rPr>
                <w:b/>
                <w:sz w:val="18"/>
              </w:rPr>
              <w:t>Scopus</w:t>
            </w:r>
            <w:proofErr w:type="spellEnd"/>
          </w:p>
        </w:tc>
        <w:tc>
          <w:tcPr>
            <w:tcW w:w="694" w:type="dxa"/>
            <w:shd w:val="clear" w:color="auto" w:fill="F7CAAC"/>
          </w:tcPr>
          <w:p w14:paraId="3DAE1C85" w14:textId="77777777" w:rsidR="00DE5216" w:rsidRDefault="00DE5216" w:rsidP="005133EF">
            <w:pPr>
              <w:jc w:val="both"/>
            </w:pPr>
            <w:r>
              <w:rPr>
                <w:b/>
                <w:sz w:val="18"/>
              </w:rPr>
              <w:t>ostatní</w:t>
            </w:r>
          </w:p>
        </w:tc>
      </w:tr>
      <w:tr w:rsidR="00DE5216" w14:paraId="6C2B7DEA" w14:textId="77777777" w:rsidTr="00BC6ED9">
        <w:trPr>
          <w:cantSplit/>
          <w:trHeight w:val="70"/>
        </w:trPr>
        <w:tc>
          <w:tcPr>
            <w:tcW w:w="3347" w:type="dxa"/>
            <w:gridSpan w:val="3"/>
            <w:shd w:val="clear" w:color="auto" w:fill="F7CAAC"/>
          </w:tcPr>
          <w:p w14:paraId="2EB283B9" w14:textId="77777777" w:rsidR="00DE5216" w:rsidRDefault="00DE5216" w:rsidP="005133EF">
            <w:pPr>
              <w:jc w:val="both"/>
            </w:pPr>
            <w:r>
              <w:rPr>
                <w:b/>
              </w:rPr>
              <w:t>Obor jmenovacího řízení</w:t>
            </w:r>
          </w:p>
        </w:tc>
        <w:tc>
          <w:tcPr>
            <w:tcW w:w="2245" w:type="dxa"/>
            <w:gridSpan w:val="3"/>
            <w:shd w:val="clear" w:color="auto" w:fill="F7CAAC"/>
          </w:tcPr>
          <w:p w14:paraId="11742567" w14:textId="77777777" w:rsidR="00DE5216" w:rsidRDefault="00DE5216" w:rsidP="005133EF">
            <w:pPr>
              <w:jc w:val="both"/>
            </w:pPr>
            <w:r>
              <w:rPr>
                <w:b/>
              </w:rPr>
              <w:t>Rok udělení hodnosti</w:t>
            </w:r>
          </w:p>
        </w:tc>
        <w:tc>
          <w:tcPr>
            <w:tcW w:w="2096" w:type="dxa"/>
            <w:gridSpan w:val="5"/>
            <w:tcBorders>
              <w:right w:val="single" w:sz="12" w:space="0" w:color="auto"/>
            </w:tcBorders>
            <w:shd w:val="clear" w:color="auto" w:fill="F7CAAC"/>
          </w:tcPr>
          <w:p w14:paraId="2FCBA80D" w14:textId="77777777" w:rsidR="00DE5216" w:rsidRDefault="00DE5216" w:rsidP="005133EF">
            <w:pPr>
              <w:jc w:val="both"/>
            </w:pPr>
            <w:r>
              <w:rPr>
                <w:b/>
              </w:rPr>
              <w:t>Řízení konáno na VŠ</w:t>
            </w:r>
          </w:p>
        </w:tc>
        <w:tc>
          <w:tcPr>
            <w:tcW w:w="784" w:type="dxa"/>
            <w:gridSpan w:val="3"/>
            <w:tcBorders>
              <w:left w:val="single" w:sz="12" w:space="0" w:color="auto"/>
            </w:tcBorders>
          </w:tcPr>
          <w:p w14:paraId="32FAC713" w14:textId="3A73F9D4" w:rsidR="00DE5216" w:rsidRPr="00F20AEF" w:rsidRDefault="00E138C0" w:rsidP="005133EF">
            <w:pPr>
              <w:jc w:val="both"/>
              <w:rPr>
                <w:b/>
              </w:rPr>
            </w:pPr>
            <w:r>
              <w:rPr>
                <w:b/>
              </w:rPr>
              <w:t>28</w:t>
            </w:r>
          </w:p>
        </w:tc>
        <w:tc>
          <w:tcPr>
            <w:tcW w:w="693" w:type="dxa"/>
          </w:tcPr>
          <w:p w14:paraId="59B40143" w14:textId="3AE83CCC" w:rsidR="00DE5216" w:rsidRPr="00F20AEF" w:rsidRDefault="00D64BBC" w:rsidP="005133EF">
            <w:pPr>
              <w:jc w:val="both"/>
              <w:rPr>
                <w:b/>
              </w:rPr>
            </w:pPr>
            <w:r>
              <w:rPr>
                <w:b/>
              </w:rPr>
              <w:t>15</w:t>
            </w:r>
          </w:p>
        </w:tc>
        <w:tc>
          <w:tcPr>
            <w:tcW w:w="694" w:type="dxa"/>
          </w:tcPr>
          <w:p w14:paraId="69A14D9D" w14:textId="77777777" w:rsidR="00DE5216" w:rsidRDefault="00DE5216" w:rsidP="005133EF">
            <w:pPr>
              <w:jc w:val="both"/>
              <w:rPr>
                <w:b/>
              </w:rPr>
            </w:pPr>
            <w:r>
              <w:rPr>
                <w:b/>
              </w:rPr>
              <w:t>5</w:t>
            </w:r>
          </w:p>
        </w:tc>
      </w:tr>
      <w:tr w:rsidR="00DE5216" w14:paraId="6F12B0C8" w14:textId="77777777" w:rsidTr="00BC6ED9">
        <w:trPr>
          <w:trHeight w:val="205"/>
        </w:trPr>
        <w:tc>
          <w:tcPr>
            <w:tcW w:w="3347" w:type="dxa"/>
            <w:gridSpan w:val="3"/>
          </w:tcPr>
          <w:p w14:paraId="5B8A59D7" w14:textId="77777777" w:rsidR="00DE5216" w:rsidRDefault="00DE5216" w:rsidP="005133EF">
            <w:pPr>
              <w:jc w:val="both"/>
            </w:pPr>
          </w:p>
        </w:tc>
        <w:tc>
          <w:tcPr>
            <w:tcW w:w="2245" w:type="dxa"/>
            <w:gridSpan w:val="3"/>
          </w:tcPr>
          <w:p w14:paraId="65A5733B" w14:textId="77777777" w:rsidR="00DE5216" w:rsidRDefault="00DE5216" w:rsidP="005133EF">
            <w:pPr>
              <w:jc w:val="both"/>
            </w:pPr>
          </w:p>
        </w:tc>
        <w:tc>
          <w:tcPr>
            <w:tcW w:w="2096" w:type="dxa"/>
            <w:gridSpan w:val="5"/>
            <w:tcBorders>
              <w:right w:val="single" w:sz="12" w:space="0" w:color="auto"/>
            </w:tcBorders>
          </w:tcPr>
          <w:p w14:paraId="17428E61" w14:textId="77777777" w:rsidR="00DE5216" w:rsidRDefault="00DE5216" w:rsidP="005133EF">
            <w:pPr>
              <w:jc w:val="both"/>
            </w:pPr>
          </w:p>
        </w:tc>
        <w:tc>
          <w:tcPr>
            <w:tcW w:w="1477" w:type="dxa"/>
            <w:gridSpan w:val="4"/>
            <w:tcBorders>
              <w:left w:val="single" w:sz="12" w:space="0" w:color="auto"/>
            </w:tcBorders>
            <w:shd w:val="clear" w:color="auto" w:fill="FBD4B4"/>
            <w:vAlign w:val="center"/>
          </w:tcPr>
          <w:p w14:paraId="6F5CE0F3" w14:textId="77777777" w:rsidR="00DE5216" w:rsidRPr="00F20AEF" w:rsidRDefault="00DE5216"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92EAF94" w14:textId="46566190" w:rsidR="00DE5216" w:rsidRDefault="00DE5216" w:rsidP="005133EF">
            <w:pPr>
              <w:rPr>
                <w:b/>
              </w:rPr>
            </w:pPr>
            <w:r>
              <w:rPr>
                <w:b/>
              </w:rPr>
              <w:t xml:space="preserve">    </w:t>
            </w:r>
            <w:r w:rsidR="000B56C4">
              <w:rPr>
                <w:b/>
              </w:rPr>
              <w:t>3</w:t>
            </w:r>
            <w:r>
              <w:rPr>
                <w:b/>
              </w:rPr>
              <w:t>/</w:t>
            </w:r>
            <w:r w:rsidR="00007C63">
              <w:rPr>
                <w:b/>
              </w:rPr>
              <w:t>2</w:t>
            </w:r>
          </w:p>
        </w:tc>
      </w:tr>
      <w:tr w:rsidR="00DE5216" w14:paraId="29A3CF5C" w14:textId="77777777" w:rsidTr="005133EF">
        <w:tc>
          <w:tcPr>
            <w:tcW w:w="9859" w:type="dxa"/>
            <w:gridSpan w:val="16"/>
            <w:shd w:val="clear" w:color="auto" w:fill="F7CAAC"/>
          </w:tcPr>
          <w:p w14:paraId="3B14D7B3" w14:textId="77777777" w:rsidR="00DE5216" w:rsidRDefault="00DE5216"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DE5216" w14:paraId="2EA89B9E" w14:textId="77777777" w:rsidTr="005133EF">
        <w:trPr>
          <w:trHeight w:val="552"/>
        </w:trPr>
        <w:tc>
          <w:tcPr>
            <w:tcW w:w="9859" w:type="dxa"/>
            <w:gridSpan w:val="16"/>
          </w:tcPr>
          <w:p w14:paraId="00789F99" w14:textId="10DCB4F5" w:rsidR="00E854B4" w:rsidRDefault="00E854B4" w:rsidP="00E854B4">
            <w:r>
              <w:t xml:space="preserve">SVIRAKOVA, Eva. </w:t>
            </w:r>
            <w:proofErr w:type="spellStart"/>
            <w:r>
              <w:t>Find</w:t>
            </w:r>
            <w:proofErr w:type="spellEnd"/>
            <w:r>
              <w:t xml:space="preserve"> </w:t>
            </w:r>
            <w:proofErr w:type="spellStart"/>
            <w:r>
              <w:t>the</w:t>
            </w:r>
            <w:proofErr w:type="spellEnd"/>
            <w:r>
              <w:t xml:space="preserve"> Achilles </w:t>
            </w:r>
            <w:proofErr w:type="spellStart"/>
            <w:r>
              <w:t>Heel</w:t>
            </w:r>
            <w:proofErr w:type="spellEnd"/>
            <w:r>
              <w:t xml:space="preserve">: A </w:t>
            </w:r>
            <w:proofErr w:type="spellStart"/>
            <w:r>
              <w:t>card</w:t>
            </w:r>
            <w:proofErr w:type="spellEnd"/>
            <w:r>
              <w:t xml:space="preserve"> game </w:t>
            </w:r>
            <w:proofErr w:type="spellStart"/>
            <w:r>
              <w:t>that</w:t>
            </w:r>
            <w:proofErr w:type="spellEnd"/>
            <w:r>
              <w:t xml:space="preserve"> </w:t>
            </w:r>
            <w:proofErr w:type="spellStart"/>
            <w:r>
              <w:t>finds</w:t>
            </w:r>
            <w:proofErr w:type="spellEnd"/>
            <w:r>
              <w:t xml:space="preserve"> a </w:t>
            </w:r>
            <w:proofErr w:type="spellStart"/>
            <w:r>
              <w:t>company's</w:t>
            </w:r>
            <w:proofErr w:type="spellEnd"/>
            <w:r>
              <w:t xml:space="preserve"> </w:t>
            </w:r>
            <w:proofErr w:type="spellStart"/>
            <w:r>
              <w:t>weakness</w:t>
            </w:r>
            <w:proofErr w:type="spellEnd"/>
            <w:r>
              <w:t xml:space="preserve"> and </w:t>
            </w:r>
            <w:proofErr w:type="spellStart"/>
            <w:r>
              <w:t>shows</w:t>
            </w:r>
            <w:proofErr w:type="spellEnd"/>
            <w:r>
              <w:t xml:space="preserve"> </w:t>
            </w:r>
            <w:proofErr w:type="spellStart"/>
            <w:r>
              <w:t>how</w:t>
            </w:r>
            <w:proofErr w:type="spellEnd"/>
            <w:r>
              <w:t xml:space="preserve"> to</w:t>
            </w:r>
          </w:p>
          <w:p w14:paraId="4C019C03" w14:textId="04FB3D12" w:rsidR="00E854B4" w:rsidRDefault="00E854B4" w:rsidP="00E854B4">
            <w:proofErr w:type="spellStart"/>
            <w:r>
              <w:t>improve</w:t>
            </w:r>
            <w:proofErr w:type="spellEnd"/>
            <w:r>
              <w:t xml:space="preserve"> </w:t>
            </w:r>
            <w:proofErr w:type="spellStart"/>
            <w:r>
              <w:t>its</w:t>
            </w:r>
            <w:proofErr w:type="spellEnd"/>
            <w:r>
              <w:t xml:space="preserve"> business. Online. In: </w:t>
            </w:r>
            <w:proofErr w:type="spellStart"/>
            <w:r>
              <w:t>The</w:t>
            </w:r>
            <w:proofErr w:type="spellEnd"/>
            <w:r>
              <w:t xml:space="preserve"> 2024 </w:t>
            </w:r>
            <w:proofErr w:type="spellStart"/>
            <w:r>
              <w:t>System</w:t>
            </w:r>
            <w:proofErr w:type="spellEnd"/>
            <w:r>
              <w:t xml:space="preserve"> Dynamics </w:t>
            </w:r>
            <w:proofErr w:type="spellStart"/>
            <w:r w:rsidR="009E45A1">
              <w:t>Conference</w:t>
            </w:r>
            <w:proofErr w:type="spellEnd"/>
            <w:r w:rsidR="009E45A1">
              <w:t xml:space="preserve"> – Bergen</w:t>
            </w:r>
            <w:r>
              <w:t xml:space="preserve"> </w:t>
            </w:r>
            <w:proofErr w:type="spellStart"/>
            <w:r>
              <w:t>Norway</w:t>
            </w:r>
            <w:proofErr w:type="spellEnd"/>
            <w:r>
              <w:t xml:space="preserve">. Bergen: </w:t>
            </w:r>
            <w:proofErr w:type="spellStart"/>
            <w:r>
              <w:t>System</w:t>
            </w:r>
            <w:proofErr w:type="spellEnd"/>
            <w:r>
              <w:t xml:space="preserve"> Dynamics</w:t>
            </w:r>
          </w:p>
          <w:p w14:paraId="088898DA" w14:textId="77777777" w:rsidR="00E854B4" w:rsidRDefault="00E854B4" w:rsidP="00E854B4">
            <w:r>
              <w:t>Society, August 4-8 2024. Dostupné z: https://proceedings.systemdynamics.org/2024/. [cit. 2024-08-19].</w:t>
            </w:r>
          </w:p>
          <w:p w14:paraId="0B38FA60" w14:textId="7E16DBAA" w:rsidR="00E854B4" w:rsidRDefault="00E854B4" w:rsidP="00E854B4">
            <w:r>
              <w:t xml:space="preserve">ŠVIRÁKOVÁ, Eva </w:t>
            </w:r>
            <w:r w:rsidR="00C133A5">
              <w:t>(</w:t>
            </w:r>
            <w:proofErr w:type="gramStart"/>
            <w:r w:rsidR="00C133A5">
              <w:t>80%</w:t>
            </w:r>
            <w:proofErr w:type="gramEnd"/>
            <w:r w:rsidR="00C133A5">
              <w:t xml:space="preserve">) </w:t>
            </w:r>
            <w:r>
              <w:t xml:space="preserve">a Jan KRAMOLIŠ. Innovation management </w:t>
            </w:r>
            <w:proofErr w:type="spellStart"/>
            <w:r>
              <w:t>approaches</w:t>
            </w:r>
            <w:proofErr w:type="spellEnd"/>
            <w:r>
              <w:t xml:space="preserve">: Design </w:t>
            </w:r>
            <w:proofErr w:type="spellStart"/>
            <w:r>
              <w:t>value</w:t>
            </w:r>
            <w:proofErr w:type="spellEnd"/>
            <w:r>
              <w:t xml:space="preserve"> </w:t>
            </w:r>
            <w:proofErr w:type="spellStart"/>
            <w:r>
              <w:t>calculator</w:t>
            </w:r>
            <w:proofErr w:type="spellEnd"/>
            <w:r>
              <w:t xml:space="preserve"> </w:t>
            </w:r>
          </w:p>
          <w:p w14:paraId="550059E0" w14:textId="3423A6FF" w:rsidR="00E854B4" w:rsidRDefault="00E854B4" w:rsidP="00E854B4">
            <w:proofErr w:type="spellStart"/>
            <w:r>
              <w:t>gamification</w:t>
            </w:r>
            <w:proofErr w:type="spellEnd"/>
            <w:r>
              <w:t xml:space="preserve">. Marketing and Management </w:t>
            </w:r>
            <w:proofErr w:type="spellStart"/>
            <w:r>
              <w:t>of</w:t>
            </w:r>
            <w:proofErr w:type="spellEnd"/>
            <w:r>
              <w:t xml:space="preserve"> </w:t>
            </w:r>
            <w:proofErr w:type="spellStart"/>
            <w:r>
              <w:t>Innovations</w:t>
            </w:r>
            <w:proofErr w:type="spellEnd"/>
            <w:r>
              <w:t xml:space="preserve"> [online]. 2023, vol. 14, </w:t>
            </w:r>
            <w:proofErr w:type="spellStart"/>
            <w:r>
              <w:t>iss</w:t>
            </w:r>
            <w:proofErr w:type="spellEnd"/>
            <w:r>
              <w:t xml:space="preserve">. 4, s. 17-31. [cit. 2024-08-19]. </w:t>
            </w:r>
            <w:r w:rsidR="0022448B">
              <w:br/>
            </w:r>
            <w:r>
              <w:t>ISSN</w:t>
            </w:r>
            <w:r w:rsidR="008E0ACE">
              <w:t xml:space="preserve"> </w:t>
            </w:r>
            <w:r>
              <w:t xml:space="preserve">2218-4511. Dostupné z: </w:t>
            </w:r>
            <w:hyperlink r:id="rId43" w:history="1">
              <w:r w:rsidRPr="00844613">
                <w:rPr>
                  <w:rStyle w:val="Hypertextovodkaz"/>
                </w:rPr>
                <w:t>https://mmi.sumdu.edu.ua/volume-14-issue-4/article-2/</w:t>
              </w:r>
            </w:hyperlink>
            <w:r>
              <w:t>.</w:t>
            </w:r>
          </w:p>
          <w:p w14:paraId="4686914B" w14:textId="4DF5FF98" w:rsidR="00DE5216" w:rsidRDefault="00DE5216" w:rsidP="00E854B4">
            <w:r>
              <w:t>KRAMOLIŠ, Jan, Eva ŠVIRÁKOVÁ</w:t>
            </w:r>
            <w:r w:rsidR="00A25E49">
              <w:t xml:space="preserve"> (</w:t>
            </w:r>
            <w:proofErr w:type="gramStart"/>
            <w:r w:rsidR="00250597">
              <w:t>3</w:t>
            </w:r>
            <w:r w:rsidR="00A25E49">
              <w:t>0%</w:t>
            </w:r>
            <w:proofErr w:type="gramEnd"/>
            <w:r w:rsidR="00A25E49">
              <w:t>)</w:t>
            </w:r>
            <w:r>
              <w:t xml:space="preserve">, 2022, </w:t>
            </w:r>
            <w:proofErr w:type="spellStart"/>
            <w:r>
              <w:t>Small</w:t>
            </w:r>
            <w:proofErr w:type="spellEnd"/>
            <w:r>
              <w:t xml:space="preserve"> and Medium-</w:t>
            </w:r>
            <w:proofErr w:type="spellStart"/>
            <w:r>
              <w:t>sized</w:t>
            </w:r>
            <w:proofErr w:type="spellEnd"/>
            <w:r>
              <w:t xml:space="preserve"> </w:t>
            </w:r>
            <w:proofErr w:type="spellStart"/>
            <w:r>
              <w:t>Enterprises</w:t>
            </w:r>
            <w:proofErr w:type="spellEnd"/>
            <w:r>
              <w:t xml:space="preserve"> </w:t>
            </w:r>
            <w:proofErr w:type="spellStart"/>
            <w:r>
              <w:t>Approach</w:t>
            </w:r>
            <w:proofErr w:type="spellEnd"/>
            <w:r>
              <w:t xml:space="preserve"> to Design Management. </w:t>
            </w:r>
            <w:proofErr w:type="spellStart"/>
            <w:r w:rsidRPr="00255C3E">
              <w:rPr>
                <w:i/>
              </w:rPr>
              <w:t>Strategic</w:t>
            </w:r>
            <w:proofErr w:type="spellEnd"/>
            <w:r w:rsidRPr="00255C3E">
              <w:rPr>
                <w:i/>
              </w:rPr>
              <w:t xml:space="preserve"> Design </w:t>
            </w:r>
            <w:proofErr w:type="spellStart"/>
            <w:r w:rsidRPr="00255C3E">
              <w:rPr>
                <w:i/>
              </w:rPr>
              <w:t>Research</w:t>
            </w:r>
            <w:proofErr w:type="spellEnd"/>
            <w:r w:rsidRPr="00255C3E">
              <w:rPr>
                <w:i/>
              </w:rPr>
              <w:t xml:space="preserve"> </w:t>
            </w:r>
            <w:proofErr w:type="spellStart"/>
            <w:r w:rsidRPr="00255C3E">
              <w:rPr>
                <w:i/>
              </w:rPr>
              <w:t>Journal</w:t>
            </w:r>
            <w:proofErr w:type="spellEnd"/>
            <w:r>
              <w:t xml:space="preserve">. </w:t>
            </w:r>
            <w:proofErr w:type="spellStart"/>
            <w:r>
              <w:t>Volume</w:t>
            </w:r>
            <w:proofErr w:type="spellEnd"/>
            <w:r>
              <w:t xml:space="preserve"> 15, </w:t>
            </w:r>
            <w:proofErr w:type="spellStart"/>
            <w:r>
              <w:t>number</w:t>
            </w:r>
            <w:proofErr w:type="spellEnd"/>
            <w:r>
              <w:t xml:space="preserve"> 01, </w:t>
            </w:r>
            <w:proofErr w:type="spellStart"/>
            <w:r>
              <w:t>January</w:t>
            </w:r>
            <w:proofErr w:type="spellEnd"/>
            <w:r>
              <w:t>–</w:t>
            </w:r>
            <w:proofErr w:type="spellStart"/>
            <w:r>
              <w:t>April</w:t>
            </w:r>
            <w:proofErr w:type="spellEnd"/>
            <w:r>
              <w:t xml:space="preserve"> 2022. 13-23. DOI: 10.4013/sdrj.2022.151.03.</w:t>
            </w:r>
          </w:p>
          <w:p w14:paraId="634E0E3F" w14:textId="715B475A" w:rsidR="00DF19C2" w:rsidRDefault="00DF19C2" w:rsidP="00DF19C2">
            <w:r>
              <w:t>SLÁDKOVÁ, Jitka, Jiří URBÁNEK, Eva ŠVIRÁKOVÁ</w:t>
            </w:r>
            <w:r w:rsidR="00250597">
              <w:t xml:space="preserve"> (</w:t>
            </w:r>
            <w:proofErr w:type="gramStart"/>
            <w:r w:rsidR="00250597">
              <w:t>20%</w:t>
            </w:r>
            <w:proofErr w:type="gramEnd"/>
            <w:r w:rsidR="00250597">
              <w:t>)</w:t>
            </w:r>
            <w:r>
              <w:t xml:space="preserve">, Jan KRAMOLIŠ a David KRÁL. </w:t>
            </w:r>
            <w:proofErr w:type="spellStart"/>
            <w:r w:rsidRPr="00AD2F16">
              <w:rPr>
                <w:i/>
              </w:rPr>
              <w:t>The</w:t>
            </w:r>
            <w:proofErr w:type="spellEnd"/>
            <w:r w:rsidRPr="00AD2F16">
              <w:rPr>
                <w:i/>
              </w:rPr>
              <w:t xml:space="preserve"> </w:t>
            </w:r>
            <w:proofErr w:type="spellStart"/>
            <w:r w:rsidRPr="00AD2F16">
              <w:rPr>
                <w:i/>
              </w:rPr>
              <w:t>measurement</w:t>
            </w:r>
            <w:proofErr w:type="spellEnd"/>
            <w:r w:rsidRPr="00AD2F16">
              <w:rPr>
                <w:i/>
              </w:rPr>
              <w:t xml:space="preserve"> </w:t>
            </w:r>
            <w:proofErr w:type="spellStart"/>
            <w:r w:rsidRPr="00AD2F16">
              <w:rPr>
                <w:i/>
              </w:rPr>
              <w:t>of</w:t>
            </w:r>
            <w:proofErr w:type="spellEnd"/>
            <w:r w:rsidRPr="00AD2F16">
              <w:rPr>
                <w:i/>
              </w:rPr>
              <w:t xml:space="preserve"> </w:t>
            </w:r>
            <w:proofErr w:type="spellStart"/>
            <w:r w:rsidRPr="00AD2F16">
              <w:rPr>
                <w:i/>
              </w:rPr>
              <w:t>the</w:t>
            </w:r>
            <w:proofErr w:type="spellEnd"/>
            <w:r w:rsidRPr="00AD2F16">
              <w:rPr>
                <w:i/>
              </w:rPr>
              <w:t xml:space="preserve"> </w:t>
            </w:r>
            <w:proofErr w:type="spellStart"/>
            <w:r w:rsidRPr="00AD2F16">
              <w:rPr>
                <w:i/>
              </w:rPr>
              <w:t>economic</w:t>
            </w:r>
            <w:proofErr w:type="spellEnd"/>
            <w:r w:rsidRPr="00AD2F16">
              <w:rPr>
                <w:i/>
              </w:rPr>
              <w:t xml:space="preserve"> </w:t>
            </w:r>
            <w:proofErr w:type="spellStart"/>
            <w:r w:rsidRPr="00AD2F16">
              <w:rPr>
                <w:i/>
              </w:rPr>
              <w:t>value</w:t>
            </w:r>
            <w:proofErr w:type="spellEnd"/>
            <w:r w:rsidRPr="00AD2F16">
              <w:rPr>
                <w:i/>
              </w:rPr>
              <w:t xml:space="preserve"> </w:t>
            </w:r>
            <w:proofErr w:type="spellStart"/>
            <w:r w:rsidRPr="00AD2F16">
              <w:rPr>
                <w:i/>
              </w:rPr>
              <w:t>of</w:t>
            </w:r>
            <w:proofErr w:type="spellEnd"/>
            <w:r w:rsidRPr="00AD2F16">
              <w:rPr>
                <w:i/>
              </w:rPr>
              <w:t xml:space="preserve"> design in </w:t>
            </w:r>
            <w:proofErr w:type="spellStart"/>
            <w:r w:rsidRPr="00AD2F16">
              <w:rPr>
                <w:i/>
              </w:rPr>
              <w:t>different</w:t>
            </w:r>
            <w:proofErr w:type="spellEnd"/>
            <w:r w:rsidRPr="00AD2F16">
              <w:rPr>
                <w:i/>
              </w:rPr>
              <w:t xml:space="preserve"> </w:t>
            </w:r>
            <w:proofErr w:type="spellStart"/>
            <w:r w:rsidRPr="00AD2F16">
              <w:rPr>
                <w:i/>
              </w:rPr>
              <w:t>industries</w:t>
            </w:r>
            <w:proofErr w:type="spellEnd"/>
            <w:r w:rsidRPr="00AD2F16">
              <w:rPr>
                <w:i/>
              </w:rPr>
              <w:t xml:space="preserve">: A case study. International </w:t>
            </w:r>
            <w:proofErr w:type="spellStart"/>
            <w:r w:rsidRPr="00AD2F16">
              <w:rPr>
                <w:i/>
              </w:rPr>
              <w:t>Journal</w:t>
            </w:r>
            <w:proofErr w:type="spellEnd"/>
            <w:r w:rsidRPr="00AD2F16">
              <w:rPr>
                <w:i/>
              </w:rPr>
              <w:t xml:space="preserve"> </w:t>
            </w:r>
            <w:proofErr w:type="spellStart"/>
            <w:r w:rsidRPr="00AD2F16">
              <w:rPr>
                <w:i/>
              </w:rPr>
              <w:t>of</w:t>
            </w:r>
            <w:proofErr w:type="spellEnd"/>
            <w:r w:rsidRPr="00AD2F16">
              <w:rPr>
                <w:i/>
              </w:rPr>
              <w:t xml:space="preserve"> Design Management and Professional </w:t>
            </w:r>
            <w:proofErr w:type="spellStart"/>
            <w:r w:rsidRPr="00AD2F16">
              <w:rPr>
                <w:i/>
              </w:rPr>
              <w:t>Practice</w:t>
            </w:r>
            <w:proofErr w:type="spellEnd"/>
            <w:r w:rsidRPr="00AD2F16">
              <w:rPr>
                <w:i/>
              </w:rPr>
              <w:t xml:space="preserve"> </w:t>
            </w:r>
            <w:r>
              <w:t xml:space="preserve">[online]. 2021, vol. 15, </w:t>
            </w:r>
            <w:proofErr w:type="spellStart"/>
            <w:r>
              <w:t>iss</w:t>
            </w:r>
            <w:proofErr w:type="spellEnd"/>
            <w:r>
              <w:t xml:space="preserve">. 2, s. 1-17. [cit. 2022-01-13]. ISSN </w:t>
            </w:r>
            <w:proofErr w:type="gramStart"/>
            <w:r>
              <w:t>2325-162X</w:t>
            </w:r>
            <w:proofErr w:type="gramEnd"/>
            <w:r>
              <w:t>. Dostupné z: https://cgscholar.com/bookstore/works/the-measurement-of-the-economic-value-of-design-in-different-industries.</w:t>
            </w:r>
          </w:p>
          <w:p w14:paraId="31268AD3" w14:textId="55CD3F6E" w:rsidR="00DF19C2" w:rsidRPr="00DF19C2" w:rsidRDefault="00DF19C2" w:rsidP="00262F3E">
            <w:r>
              <w:t>ŠVIRÁKOVÁ, Eva</w:t>
            </w:r>
            <w:r w:rsidR="00250597">
              <w:t xml:space="preserve"> (</w:t>
            </w:r>
            <w:proofErr w:type="gramStart"/>
            <w:r w:rsidR="00250597">
              <w:t>75%</w:t>
            </w:r>
            <w:proofErr w:type="gramEnd"/>
            <w:r w:rsidR="00250597">
              <w:t>)</w:t>
            </w:r>
            <w:r>
              <w:t xml:space="preserve"> a Jan KRAMOLIŠ. </w:t>
            </w:r>
            <w:r w:rsidRPr="00AD2F16">
              <w:rPr>
                <w:i/>
              </w:rPr>
              <w:t xml:space="preserve">Case study: Design </w:t>
            </w:r>
            <w:proofErr w:type="spellStart"/>
            <w:r w:rsidRPr="00AD2F16">
              <w:rPr>
                <w:i/>
              </w:rPr>
              <w:t>value</w:t>
            </w:r>
            <w:proofErr w:type="spellEnd"/>
            <w:r w:rsidRPr="00AD2F16">
              <w:rPr>
                <w:i/>
              </w:rPr>
              <w:t xml:space="preserve"> </w:t>
            </w:r>
            <w:proofErr w:type="spellStart"/>
            <w:r w:rsidRPr="00AD2F16">
              <w:rPr>
                <w:i/>
              </w:rPr>
              <w:t>measuring</w:t>
            </w:r>
            <w:proofErr w:type="spellEnd"/>
            <w:r w:rsidRPr="00AD2F16">
              <w:rPr>
                <w:i/>
              </w:rPr>
              <w:t xml:space="preserve"> by </w:t>
            </w:r>
            <w:proofErr w:type="spellStart"/>
            <w:r w:rsidRPr="00AD2F16">
              <w:rPr>
                <w:i/>
              </w:rPr>
              <w:t>system</w:t>
            </w:r>
            <w:proofErr w:type="spellEnd"/>
            <w:r w:rsidRPr="00AD2F16">
              <w:rPr>
                <w:i/>
              </w:rPr>
              <w:t xml:space="preserve"> </w:t>
            </w:r>
            <w:proofErr w:type="spellStart"/>
            <w:r w:rsidRPr="00AD2F16">
              <w:rPr>
                <w:i/>
              </w:rPr>
              <w:t>dynamics</w:t>
            </w:r>
            <w:proofErr w:type="spellEnd"/>
            <w:r>
              <w:t xml:space="preserve">. E a M: Ekonomie a Management [online]. 2021, vol. 24, </w:t>
            </w:r>
            <w:proofErr w:type="spellStart"/>
            <w:r>
              <w:t>iss</w:t>
            </w:r>
            <w:proofErr w:type="spellEnd"/>
            <w:r>
              <w:t>. 3, s. 79-92. [cit. 2022-01-13]. ISSN 1212-3609. Dostupné z: https://dspace.tul.cz/bitstream/handle/15240/160959/EM_3_2021_05.pdf.</w:t>
            </w:r>
          </w:p>
        </w:tc>
      </w:tr>
      <w:tr w:rsidR="00DE5216" w14:paraId="2267142A" w14:textId="77777777" w:rsidTr="005133EF">
        <w:trPr>
          <w:trHeight w:val="218"/>
        </w:trPr>
        <w:tc>
          <w:tcPr>
            <w:tcW w:w="9859" w:type="dxa"/>
            <w:gridSpan w:val="16"/>
            <w:shd w:val="clear" w:color="auto" w:fill="F7CAAC"/>
          </w:tcPr>
          <w:p w14:paraId="1566C382" w14:textId="2EFBCB0A" w:rsidR="00DE5216" w:rsidRDefault="00DE5216" w:rsidP="005133EF">
            <w:pPr>
              <w:rPr>
                <w:b/>
              </w:rPr>
            </w:pPr>
            <w:r>
              <w:rPr>
                <w:b/>
              </w:rPr>
              <w:t>Působení v zahraničí</w:t>
            </w:r>
          </w:p>
        </w:tc>
      </w:tr>
      <w:tr w:rsidR="00DE5216" w14:paraId="504FC019" w14:textId="77777777" w:rsidTr="00481961">
        <w:trPr>
          <w:trHeight w:val="328"/>
        </w:trPr>
        <w:tc>
          <w:tcPr>
            <w:tcW w:w="9859" w:type="dxa"/>
            <w:gridSpan w:val="16"/>
          </w:tcPr>
          <w:p w14:paraId="677D631A" w14:textId="77777777" w:rsidR="00DE5216" w:rsidRDefault="00DE5216" w:rsidP="005133EF">
            <w:pPr>
              <w:rPr>
                <w:b/>
              </w:rPr>
            </w:pPr>
            <w:r w:rsidRPr="001B5AD9">
              <w:rPr>
                <w:rFonts w:eastAsia="Calibri"/>
              </w:rPr>
              <w:t xml:space="preserve">2015-2016: University </w:t>
            </w:r>
            <w:proofErr w:type="spellStart"/>
            <w:r w:rsidRPr="001B5AD9">
              <w:rPr>
                <w:rFonts w:eastAsia="Calibri"/>
              </w:rPr>
              <w:t>of</w:t>
            </w:r>
            <w:proofErr w:type="spellEnd"/>
            <w:r w:rsidRPr="001B5AD9">
              <w:rPr>
                <w:rFonts w:eastAsia="Calibri"/>
              </w:rPr>
              <w:t xml:space="preserve"> Bergen, Norsko, studijní pobyt, grant z Norských fondů: Kreativita a dynamika v projektovém managementu</w:t>
            </w:r>
          </w:p>
        </w:tc>
      </w:tr>
      <w:tr w:rsidR="00DE5216" w14:paraId="3BF78F55" w14:textId="77777777" w:rsidTr="00414892">
        <w:trPr>
          <w:cantSplit/>
          <w:trHeight w:val="470"/>
        </w:trPr>
        <w:tc>
          <w:tcPr>
            <w:tcW w:w="2518" w:type="dxa"/>
            <w:shd w:val="clear" w:color="auto" w:fill="F7CAAC"/>
          </w:tcPr>
          <w:p w14:paraId="1E896F41" w14:textId="77777777" w:rsidR="00DE5216" w:rsidRDefault="00DE5216" w:rsidP="005133EF">
            <w:pPr>
              <w:jc w:val="both"/>
              <w:rPr>
                <w:b/>
              </w:rPr>
            </w:pPr>
            <w:r>
              <w:rPr>
                <w:b/>
              </w:rPr>
              <w:t xml:space="preserve">Podpis </w:t>
            </w:r>
          </w:p>
        </w:tc>
        <w:tc>
          <w:tcPr>
            <w:tcW w:w="4319" w:type="dxa"/>
            <w:gridSpan w:val="8"/>
          </w:tcPr>
          <w:p w14:paraId="197DC0DF" w14:textId="698724DB" w:rsidR="00DE5216" w:rsidRDefault="00DF19C2" w:rsidP="005133EF">
            <w:pPr>
              <w:jc w:val="both"/>
            </w:pPr>
            <w:r>
              <w:t xml:space="preserve">Eva </w:t>
            </w:r>
            <w:proofErr w:type="spellStart"/>
            <w:r>
              <w:t>Šviráková</w:t>
            </w:r>
            <w:proofErr w:type="spellEnd"/>
            <w:r>
              <w:t xml:space="preserve"> v. r.</w:t>
            </w:r>
          </w:p>
        </w:tc>
        <w:tc>
          <w:tcPr>
            <w:tcW w:w="851" w:type="dxa"/>
            <w:gridSpan w:val="2"/>
            <w:shd w:val="clear" w:color="auto" w:fill="F7CAAC"/>
          </w:tcPr>
          <w:p w14:paraId="085CDD98" w14:textId="77777777" w:rsidR="00DE5216" w:rsidRDefault="00DE5216" w:rsidP="005133EF">
            <w:pPr>
              <w:jc w:val="both"/>
            </w:pPr>
            <w:r>
              <w:rPr>
                <w:b/>
              </w:rPr>
              <w:t>datum</w:t>
            </w:r>
          </w:p>
        </w:tc>
        <w:tc>
          <w:tcPr>
            <w:tcW w:w="2171" w:type="dxa"/>
            <w:gridSpan w:val="5"/>
          </w:tcPr>
          <w:p w14:paraId="6DADB4A2" w14:textId="23DBAF28" w:rsidR="00DE5216" w:rsidRDefault="00DF19C2" w:rsidP="005133EF">
            <w:pPr>
              <w:jc w:val="both"/>
            </w:pPr>
            <w:r>
              <w:t>10.10.202</w:t>
            </w:r>
            <w:r w:rsidR="00371753">
              <w:t>4</w:t>
            </w:r>
          </w:p>
        </w:tc>
      </w:tr>
      <w:tr w:rsidR="00531A52" w14:paraId="5D47434C" w14:textId="77777777" w:rsidTr="000B16AE">
        <w:tc>
          <w:tcPr>
            <w:tcW w:w="9859" w:type="dxa"/>
            <w:gridSpan w:val="16"/>
            <w:tcBorders>
              <w:bottom w:val="double" w:sz="4" w:space="0" w:color="auto"/>
            </w:tcBorders>
            <w:shd w:val="clear" w:color="auto" w:fill="BDD6EE"/>
          </w:tcPr>
          <w:p w14:paraId="3C247272" w14:textId="77777777" w:rsidR="00531A52" w:rsidRDefault="00531A52" w:rsidP="000B16AE">
            <w:pPr>
              <w:jc w:val="both"/>
              <w:rPr>
                <w:b/>
                <w:sz w:val="28"/>
              </w:rPr>
            </w:pPr>
            <w:r>
              <w:rPr>
                <w:b/>
                <w:sz w:val="28"/>
              </w:rPr>
              <w:lastRenderedPageBreak/>
              <w:t>C-I – Personální zabezpečení</w:t>
            </w:r>
          </w:p>
        </w:tc>
      </w:tr>
      <w:tr w:rsidR="00531A52" w14:paraId="3C87F676" w14:textId="77777777" w:rsidTr="000B16AE">
        <w:tc>
          <w:tcPr>
            <w:tcW w:w="2518" w:type="dxa"/>
            <w:tcBorders>
              <w:top w:val="double" w:sz="4" w:space="0" w:color="auto"/>
            </w:tcBorders>
            <w:shd w:val="clear" w:color="auto" w:fill="F7CAAC"/>
          </w:tcPr>
          <w:p w14:paraId="11EDAA2E" w14:textId="77777777" w:rsidR="00531A52" w:rsidRDefault="00531A52" w:rsidP="000B16AE">
            <w:pPr>
              <w:jc w:val="both"/>
              <w:rPr>
                <w:b/>
              </w:rPr>
            </w:pPr>
            <w:r>
              <w:rPr>
                <w:b/>
              </w:rPr>
              <w:t>Vysoká škola</w:t>
            </w:r>
          </w:p>
        </w:tc>
        <w:tc>
          <w:tcPr>
            <w:tcW w:w="7341" w:type="dxa"/>
            <w:gridSpan w:val="15"/>
          </w:tcPr>
          <w:p w14:paraId="65A66BF1" w14:textId="77777777" w:rsidR="00531A52" w:rsidRDefault="00531A52" w:rsidP="000B16AE">
            <w:pPr>
              <w:jc w:val="both"/>
            </w:pPr>
            <w:r>
              <w:t>Univerzita Tomáše Bati ve Zlíně</w:t>
            </w:r>
          </w:p>
        </w:tc>
      </w:tr>
      <w:tr w:rsidR="00531A52" w14:paraId="0C54A257" w14:textId="77777777" w:rsidTr="000B16AE">
        <w:tc>
          <w:tcPr>
            <w:tcW w:w="2518" w:type="dxa"/>
            <w:shd w:val="clear" w:color="auto" w:fill="F7CAAC"/>
          </w:tcPr>
          <w:p w14:paraId="4706D4A6" w14:textId="77777777" w:rsidR="00531A52" w:rsidRDefault="00531A52" w:rsidP="000B16AE">
            <w:pPr>
              <w:jc w:val="both"/>
              <w:rPr>
                <w:b/>
              </w:rPr>
            </w:pPr>
            <w:r>
              <w:rPr>
                <w:b/>
              </w:rPr>
              <w:t>Součást vysoké školy</w:t>
            </w:r>
          </w:p>
        </w:tc>
        <w:tc>
          <w:tcPr>
            <w:tcW w:w="7341" w:type="dxa"/>
            <w:gridSpan w:val="15"/>
          </w:tcPr>
          <w:p w14:paraId="6C18BE97" w14:textId="77777777" w:rsidR="00531A52" w:rsidRDefault="00531A52" w:rsidP="000B16AE">
            <w:pPr>
              <w:jc w:val="both"/>
            </w:pPr>
            <w:r>
              <w:t>Fakulta multimediálních komunikací</w:t>
            </w:r>
          </w:p>
        </w:tc>
      </w:tr>
      <w:tr w:rsidR="00531A52" w14:paraId="4BED7A1E" w14:textId="77777777" w:rsidTr="000B16AE">
        <w:tc>
          <w:tcPr>
            <w:tcW w:w="2518" w:type="dxa"/>
            <w:shd w:val="clear" w:color="auto" w:fill="F7CAAC"/>
          </w:tcPr>
          <w:p w14:paraId="25E4A445" w14:textId="77777777" w:rsidR="00531A52" w:rsidRDefault="00531A52" w:rsidP="000B16AE">
            <w:pPr>
              <w:jc w:val="both"/>
              <w:rPr>
                <w:b/>
              </w:rPr>
            </w:pPr>
            <w:r>
              <w:rPr>
                <w:b/>
              </w:rPr>
              <w:t>Název studijního programu</w:t>
            </w:r>
          </w:p>
        </w:tc>
        <w:tc>
          <w:tcPr>
            <w:tcW w:w="7341" w:type="dxa"/>
            <w:gridSpan w:val="15"/>
          </w:tcPr>
          <w:p w14:paraId="4F7EBB8A" w14:textId="10FFAFA9" w:rsidR="00531A52" w:rsidRDefault="00E748C3" w:rsidP="000B16AE">
            <w:pPr>
              <w:jc w:val="both"/>
            </w:pPr>
            <w:proofErr w:type="spellStart"/>
            <w:r w:rsidRPr="00E748C3">
              <w:t>Footwear</w:t>
            </w:r>
            <w:proofErr w:type="spellEnd"/>
            <w:r w:rsidRPr="00E748C3">
              <w:t xml:space="preserve"> Design</w:t>
            </w:r>
          </w:p>
        </w:tc>
      </w:tr>
      <w:tr w:rsidR="00531A52" w14:paraId="70E0395A" w14:textId="77777777" w:rsidTr="000B16AE">
        <w:tc>
          <w:tcPr>
            <w:tcW w:w="2518" w:type="dxa"/>
            <w:shd w:val="clear" w:color="auto" w:fill="F7CAAC"/>
          </w:tcPr>
          <w:p w14:paraId="7072BAB2" w14:textId="77777777" w:rsidR="00531A52" w:rsidRDefault="00531A52" w:rsidP="000B16AE">
            <w:pPr>
              <w:jc w:val="both"/>
              <w:rPr>
                <w:b/>
              </w:rPr>
            </w:pPr>
            <w:r>
              <w:rPr>
                <w:b/>
              </w:rPr>
              <w:t>Jméno a příjmení</w:t>
            </w:r>
          </w:p>
        </w:tc>
        <w:tc>
          <w:tcPr>
            <w:tcW w:w="4536" w:type="dxa"/>
            <w:gridSpan w:val="9"/>
          </w:tcPr>
          <w:p w14:paraId="7C712AC8" w14:textId="77777777" w:rsidR="00531A52" w:rsidRDefault="00531A52" w:rsidP="000B16AE">
            <w:pPr>
              <w:jc w:val="both"/>
            </w:pPr>
            <w:r>
              <w:t>Lucie Trejtnarová</w:t>
            </w:r>
          </w:p>
        </w:tc>
        <w:tc>
          <w:tcPr>
            <w:tcW w:w="709" w:type="dxa"/>
            <w:gridSpan w:val="2"/>
            <w:shd w:val="clear" w:color="auto" w:fill="F7CAAC"/>
          </w:tcPr>
          <w:p w14:paraId="1C833F0F" w14:textId="77777777" w:rsidR="00531A52" w:rsidRDefault="00531A52" w:rsidP="000B16AE">
            <w:pPr>
              <w:jc w:val="both"/>
              <w:rPr>
                <w:b/>
              </w:rPr>
            </w:pPr>
            <w:r>
              <w:rPr>
                <w:b/>
              </w:rPr>
              <w:t>Tituly</w:t>
            </w:r>
          </w:p>
        </w:tc>
        <w:tc>
          <w:tcPr>
            <w:tcW w:w="2096" w:type="dxa"/>
            <w:gridSpan w:val="4"/>
          </w:tcPr>
          <w:p w14:paraId="7216D46C" w14:textId="4328086E" w:rsidR="00531A52" w:rsidRDefault="00531A52" w:rsidP="000B16AE">
            <w:pPr>
              <w:jc w:val="both"/>
            </w:pPr>
            <w:r>
              <w:t>MgA.</w:t>
            </w:r>
            <w:r w:rsidR="007F3D71">
              <w:t>,</w:t>
            </w:r>
            <w:r>
              <w:t xml:space="preserve"> Ph</w:t>
            </w:r>
            <w:r w:rsidR="007F3D71">
              <w:t>.</w:t>
            </w:r>
            <w:r>
              <w:t>D.</w:t>
            </w:r>
          </w:p>
        </w:tc>
      </w:tr>
      <w:tr w:rsidR="00531A52" w14:paraId="308F8471" w14:textId="77777777" w:rsidTr="000B16AE">
        <w:tc>
          <w:tcPr>
            <w:tcW w:w="2518" w:type="dxa"/>
            <w:shd w:val="clear" w:color="auto" w:fill="F7CAAC"/>
          </w:tcPr>
          <w:p w14:paraId="6505374A" w14:textId="77777777" w:rsidR="00531A52" w:rsidRDefault="00531A52" w:rsidP="000B16AE">
            <w:pPr>
              <w:jc w:val="both"/>
              <w:rPr>
                <w:b/>
              </w:rPr>
            </w:pPr>
            <w:r>
              <w:rPr>
                <w:b/>
              </w:rPr>
              <w:t>Rok narození</w:t>
            </w:r>
          </w:p>
        </w:tc>
        <w:tc>
          <w:tcPr>
            <w:tcW w:w="829" w:type="dxa"/>
            <w:gridSpan w:val="2"/>
          </w:tcPr>
          <w:p w14:paraId="14270CFE" w14:textId="77777777" w:rsidR="00531A52" w:rsidRDefault="00531A52" w:rsidP="000B16AE">
            <w:pPr>
              <w:jc w:val="both"/>
            </w:pPr>
            <w:r>
              <w:t>1993</w:t>
            </w:r>
          </w:p>
        </w:tc>
        <w:tc>
          <w:tcPr>
            <w:tcW w:w="1721" w:type="dxa"/>
            <w:shd w:val="clear" w:color="auto" w:fill="F7CAAC"/>
          </w:tcPr>
          <w:p w14:paraId="392A3075" w14:textId="77777777" w:rsidR="00531A52" w:rsidRDefault="00531A52" w:rsidP="000B16AE">
            <w:pPr>
              <w:jc w:val="both"/>
              <w:rPr>
                <w:b/>
              </w:rPr>
            </w:pPr>
            <w:r>
              <w:rPr>
                <w:b/>
              </w:rPr>
              <w:t>typ vztahu k VŠ</w:t>
            </w:r>
          </w:p>
        </w:tc>
        <w:tc>
          <w:tcPr>
            <w:tcW w:w="992" w:type="dxa"/>
            <w:gridSpan w:val="4"/>
          </w:tcPr>
          <w:p w14:paraId="2291DD96" w14:textId="6AFE4FBD" w:rsidR="00531A52" w:rsidRDefault="00AE461F" w:rsidP="000B16AE">
            <w:pPr>
              <w:jc w:val="both"/>
            </w:pPr>
            <w:r>
              <w:t>pp.</w:t>
            </w:r>
          </w:p>
        </w:tc>
        <w:tc>
          <w:tcPr>
            <w:tcW w:w="994" w:type="dxa"/>
            <w:gridSpan w:val="2"/>
            <w:shd w:val="clear" w:color="auto" w:fill="F7CAAC"/>
          </w:tcPr>
          <w:p w14:paraId="50EE783E" w14:textId="77777777" w:rsidR="00531A52" w:rsidRDefault="00531A52" w:rsidP="000B16AE">
            <w:pPr>
              <w:jc w:val="both"/>
              <w:rPr>
                <w:b/>
              </w:rPr>
            </w:pPr>
            <w:r>
              <w:rPr>
                <w:b/>
              </w:rPr>
              <w:t>rozsah</w:t>
            </w:r>
          </w:p>
        </w:tc>
        <w:tc>
          <w:tcPr>
            <w:tcW w:w="709" w:type="dxa"/>
            <w:gridSpan w:val="2"/>
          </w:tcPr>
          <w:p w14:paraId="6787B791" w14:textId="3477F0CC" w:rsidR="00531A52" w:rsidRDefault="00EE76E3" w:rsidP="000B16AE">
            <w:pPr>
              <w:jc w:val="both"/>
            </w:pPr>
            <w:proofErr w:type="gramStart"/>
            <w:r>
              <w:t>18</w:t>
            </w:r>
            <w:r w:rsidR="0038706B">
              <w:t>h</w:t>
            </w:r>
            <w:proofErr w:type="gramEnd"/>
            <w:r w:rsidR="0038706B">
              <w:t>/</w:t>
            </w:r>
            <w:r w:rsidR="00245DDF">
              <w:t>t</w:t>
            </w:r>
          </w:p>
        </w:tc>
        <w:tc>
          <w:tcPr>
            <w:tcW w:w="709" w:type="dxa"/>
            <w:gridSpan w:val="2"/>
            <w:shd w:val="clear" w:color="auto" w:fill="F7CAAC"/>
          </w:tcPr>
          <w:p w14:paraId="5C9A15BC" w14:textId="77777777" w:rsidR="00531A52" w:rsidRDefault="00531A52" w:rsidP="000B16AE">
            <w:pPr>
              <w:jc w:val="both"/>
              <w:rPr>
                <w:b/>
              </w:rPr>
            </w:pPr>
            <w:r>
              <w:rPr>
                <w:b/>
              </w:rPr>
              <w:t>do kdy</w:t>
            </w:r>
          </w:p>
        </w:tc>
        <w:tc>
          <w:tcPr>
            <w:tcW w:w="1387" w:type="dxa"/>
            <w:gridSpan w:val="2"/>
          </w:tcPr>
          <w:p w14:paraId="1E40A1E5" w14:textId="6B323463" w:rsidR="00531A52" w:rsidRDefault="00EE76E3" w:rsidP="000B16AE">
            <w:pPr>
              <w:jc w:val="both"/>
            </w:pPr>
            <w:r>
              <w:t>12/2025</w:t>
            </w:r>
          </w:p>
        </w:tc>
      </w:tr>
      <w:tr w:rsidR="00531A52" w14:paraId="33C9E3CB" w14:textId="77777777" w:rsidTr="000B16AE">
        <w:tc>
          <w:tcPr>
            <w:tcW w:w="5068" w:type="dxa"/>
            <w:gridSpan w:val="4"/>
            <w:shd w:val="clear" w:color="auto" w:fill="F7CAAC"/>
          </w:tcPr>
          <w:p w14:paraId="0CD8AA03" w14:textId="77777777" w:rsidR="00531A52" w:rsidRDefault="00531A52" w:rsidP="000B16AE">
            <w:pPr>
              <w:jc w:val="both"/>
              <w:rPr>
                <w:b/>
              </w:rPr>
            </w:pPr>
            <w:r>
              <w:rPr>
                <w:b/>
              </w:rPr>
              <w:t>Typ vztahu na součásti VŠ, která uskutečňuje st. program</w:t>
            </w:r>
          </w:p>
        </w:tc>
        <w:tc>
          <w:tcPr>
            <w:tcW w:w="992" w:type="dxa"/>
            <w:gridSpan w:val="4"/>
          </w:tcPr>
          <w:p w14:paraId="6EFEE916" w14:textId="5956E0C4" w:rsidR="00531A52" w:rsidRDefault="00AE461F" w:rsidP="000B16AE">
            <w:pPr>
              <w:jc w:val="both"/>
            </w:pPr>
            <w:r>
              <w:t>pp.</w:t>
            </w:r>
          </w:p>
        </w:tc>
        <w:tc>
          <w:tcPr>
            <w:tcW w:w="994" w:type="dxa"/>
            <w:gridSpan w:val="2"/>
            <w:shd w:val="clear" w:color="auto" w:fill="F7CAAC"/>
          </w:tcPr>
          <w:p w14:paraId="4440F371" w14:textId="77777777" w:rsidR="00531A52" w:rsidRDefault="00531A52" w:rsidP="000B16AE">
            <w:pPr>
              <w:jc w:val="both"/>
              <w:rPr>
                <w:b/>
              </w:rPr>
            </w:pPr>
            <w:r>
              <w:rPr>
                <w:b/>
              </w:rPr>
              <w:t>rozsah</w:t>
            </w:r>
          </w:p>
        </w:tc>
        <w:tc>
          <w:tcPr>
            <w:tcW w:w="709" w:type="dxa"/>
            <w:gridSpan w:val="2"/>
          </w:tcPr>
          <w:p w14:paraId="0AC81909" w14:textId="3ACBBA4D" w:rsidR="00531A52" w:rsidRDefault="00EE76E3" w:rsidP="000B16AE">
            <w:pPr>
              <w:jc w:val="both"/>
            </w:pPr>
            <w:proofErr w:type="gramStart"/>
            <w:r>
              <w:t>18</w:t>
            </w:r>
            <w:r w:rsidR="00245DDF">
              <w:t>h</w:t>
            </w:r>
            <w:proofErr w:type="gramEnd"/>
            <w:r w:rsidR="00245DDF">
              <w:t>/t</w:t>
            </w:r>
          </w:p>
        </w:tc>
        <w:tc>
          <w:tcPr>
            <w:tcW w:w="709" w:type="dxa"/>
            <w:gridSpan w:val="2"/>
            <w:shd w:val="clear" w:color="auto" w:fill="F7CAAC"/>
          </w:tcPr>
          <w:p w14:paraId="39751FB9" w14:textId="77777777" w:rsidR="00531A52" w:rsidRDefault="00531A52" w:rsidP="000B16AE">
            <w:pPr>
              <w:jc w:val="both"/>
              <w:rPr>
                <w:b/>
              </w:rPr>
            </w:pPr>
            <w:r>
              <w:rPr>
                <w:b/>
              </w:rPr>
              <w:t>do kdy</w:t>
            </w:r>
          </w:p>
        </w:tc>
        <w:tc>
          <w:tcPr>
            <w:tcW w:w="1387" w:type="dxa"/>
            <w:gridSpan w:val="2"/>
          </w:tcPr>
          <w:p w14:paraId="5D4ED18D" w14:textId="0368AB65" w:rsidR="00531A52" w:rsidRDefault="00EE76E3" w:rsidP="000B16AE">
            <w:pPr>
              <w:jc w:val="both"/>
            </w:pPr>
            <w:r>
              <w:t>12/2025</w:t>
            </w:r>
          </w:p>
        </w:tc>
      </w:tr>
      <w:tr w:rsidR="00531A52" w14:paraId="34B93FCE" w14:textId="77777777" w:rsidTr="000B16AE">
        <w:tc>
          <w:tcPr>
            <w:tcW w:w="6060" w:type="dxa"/>
            <w:gridSpan w:val="8"/>
            <w:shd w:val="clear" w:color="auto" w:fill="F7CAAC"/>
          </w:tcPr>
          <w:p w14:paraId="6334A6DB" w14:textId="77777777" w:rsidR="00531A52" w:rsidRDefault="00531A52" w:rsidP="000B16AE">
            <w:pPr>
              <w:jc w:val="both"/>
            </w:pPr>
            <w:r>
              <w:rPr>
                <w:b/>
              </w:rPr>
              <w:t>Další současná působení jako akademický pracovník na jiných VŠ</w:t>
            </w:r>
          </w:p>
        </w:tc>
        <w:tc>
          <w:tcPr>
            <w:tcW w:w="1703" w:type="dxa"/>
            <w:gridSpan w:val="4"/>
            <w:shd w:val="clear" w:color="auto" w:fill="F7CAAC"/>
          </w:tcPr>
          <w:p w14:paraId="75F1FDAA" w14:textId="77777777" w:rsidR="00531A52" w:rsidRDefault="00531A52" w:rsidP="000B16AE">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5F9D685A" w14:textId="77777777" w:rsidR="00531A52" w:rsidRDefault="00531A52" w:rsidP="000B16AE">
            <w:pPr>
              <w:jc w:val="both"/>
              <w:rPr>
                <w:b/>
              </w:rPr>
            </w:pPr>
            <w:r>
              <w:rPr>
                <w:b/>
              </w:rPr>
              <w:t>rozsah</w:t>
            </w:r>
          </w:p>
        </w:tc>
      </w:tr>
      <w:tr w:rsidR="00531A52" w14:paraId="1354E362" w14:textId="77777777" w:rsidTr="000B16AE">
        <w:tc>
          <w:tcPr>
            <w:tcW w:w="6060" w:type="dxa"/>
            <w:gridSpan w:val="8"/>
          </w:tcPr>
          <w:p w14:paraId="41D18605" w14:textId="77777777" w:rsidR="00531A52" w:rsidRDefault="00531A52" w:rsidP="000B16AE">
            <w:pPr>
              <w:jc w:val="both"/>
            </w:pPr>
            <w:r>
              <w:t>x</w:t>
            </w:r>
          </w:p>
        </w:tc>
        <w:tc>
          <w:tcPr>
            <w:tcW w:w="1703" w:type="dxa"/>
            <w:gridSpan w:val="4"/>
          </w:tcPr>
          <w:p w14:paraId="1E0F52E6" w14:textId="77777777" w:rsidR="00531A52" w:rsidRDefault="00531A52" w:rsidP="000B16AE">
            <w:pPr>
              <w:jc w:val="both"/>
            </w:pPr>
          </w:p>
        </w:tc>
        <w:tc>
          <w:tcPr>
            <w:tcW w:w="2096" w:type="dxa"/>
            <w:gridSpan w:val="4"/>
          </w:tcPr>
          <w:p w14:paraId="4CEBF64E" w14:textId="77777777" w:rsidR="00531A52" w:rsidRDefault="00531A52" w:rsidP="000B16AE">
            <w:pPr>
              <w:jc w:val="both"/>
            </w:pPr>
          </w:p>
        </w:tc>
      </w:tr>
      <w:tr w:rsidR="00531A52" w14:paraId="5DC6CBFC" w14:textId="77777777" w:rsidTr="000B16AE">
        <w:tc>
          <w:tcPr>
            <w:tcW w:w="9859" w:type="dxa"/>
            <w:gridSpan w:val="16"/>
            <w:shd w:val="clear" w:color="auto" w:fill="F7CAAC"/>
          </w:tcPr>
          <w:p w14:paraId="302A31D7" w14:textId="77777777" w:rsidR="00531A52" w:rsidRDefault="00531A52" w:rsidP="000B16AE">
            <w:pPr>
              <w:jc w:val="both"/>
            </w:pPr>
            <w:r>
              <w:rPr>
                <w:b/>
              </w:rPr>
              <w:t>Předměty příslušného studijního programu a způsob zapojení do jejich výuky, příp. další zapojení do uskutečňování studijního programu</w:t>
            </w:r>
          </w:p>
        </w:tc>
      </w:tr>
      <w:tr w:rsidR="00531A52" w14:paraId="4848AC82" w14:textId="77777777" w:rsidTr="00EE76E3">
        <w:trPr>
          <w:trHeight w:val="328"/>
        </w:trPr>
        <w:tc>
          <w:tcPr>
            <w:tcW w:w="9859" w:type="dxa"/>
            <w:gridSpan w:val="16"/>
            <w:tcBorders>
              <w:top w:val="nil"/>
            </w:tcBorders>
          </w:tcPr>
          <w:p w14:paraId="708C0FD7" w14:textId="09F4DD0B" w:rsidR="00531A52" w:rsidRDefault="00B85111" w:rsidP="000B16AE">
            <w:pPr>
              <w:shd w:val="clear" w:color="auto" w:fill="FFFFFF"/>
            </w:pPr>
            <w:r w:rsidRPr="00C036E9">
              <w:t>Ateliér</w:t>
            </w:r>
            <w:r>
              <w:t xml:space="preserve"> </w:t>
            </w:r>
            <w:proofErr w:type="spellStart"/>
            <w:r w:rsidR="00627475" w:rsidRPr="00627475">
              <w:t>Footwear</w:t>
            </w:r>
            <w:proofErr w:type="spellEnd"/>
            <w:r w:rsidR="00627475" w:rsidRPr="00627475">
              <w:t xml:space="preserve"> Design</w:t>
            </w:r>
            <w:r w:rsidR="006D12C5">
              <w:t xml:space="preserve"> </w:t>
            </w:r>
            <w:r>
              <w:t>1-</w:t>
            </w:r>
            <w:r w:rsidR="00D72DD1">
              <w:t>4</w:t>
            </w:r>
            <w:r w:rsidR="00B01D20">
              <w:t xml:space="preserve"> (</w:t>
            </w:r>
            <w:r w:rsidR="007B55CF">
              <w:t>vede ateliér</w:t>
            </w:r>
            <w:r w:rsidR="00506948">
              <w:t>)</w:t>
            </w:r>
          </w:p>
        </w:tc>
      </w:tr>
      <w:tr w:rsidR="00531A52" w14:paraId="7CB6DF05" w14:textId="77777777" w:rsidTr="000B16AE">
        <w:tc>
          <w:tcPr>
            <w:tcW w:w="9859" w:type="dxa"/>
            <w:gridSpan w:val="16"/>
            <w:shd w:val="clear" w:color="auto" w:fill="F7CAAC"/>
          </w:tcPr>
          <w:p w14:paraId="270EC561" w14:textId="77777777" w:rsidR="00531A52" w:rsidRDefault="00531A52" w:rsidP="000B16AE">
            <w:pPr>
              <w:jc w:val="both"/>
            </w:pPr>
            <w:r>
              <w:rPr>
                <w:b/>
              </w:rPr>
              <w:t xml:space="preserve">Údaje o vzdělání na VŠ </w:t>
            </w:r>
          </w:p>
        </w:tc>
      </w:tr>
      <w:tr w:rsidR="00531A52" w14:paraId="2B3F0A2B" w14:textId="77777777" w:rsidTr="0018682A">
        <w:trPr>
          <w:trHeight w:val="464"/>
        </w:trPr>
        <w:tc>
          <w:tcPr>
            <w:tcW w:w="9859" w:type="dxa"/>
            <w:gridSpan w:val="16"/>
          </w:tcPr>
          <w:p w14:paraId="0E96B948" w14:textId="203AE7F5" w:rsidR="00531A52" w:rsidRDefault="00061C25" w:rsidP="000B16AE">
            <w:pPr>
              <w:jc w:val="both"/>
            </w:pPr>
            <w:r w:rsidRPr="00061C25">
              <w:t>2022</w:t>
            </w:r>
            <w:r w:rsidR="00531A52" w:rsidRPr="00061C25">
              <w:t xml:space="preserve">: Univerzita Tomáše Bati ve Zlíně, Fakulta multimediálních komunikací, </w:t>
            </w:r>
            <w:r w:rsidRPr="00061C25">
              <w:t>Multimédia a design</w:t>
            </w:r>
            <w:r w:rsidR="00531A52" w:rsidRPr="00061C25">
              <w:t>, Ph.D.</w:t>
            </w:r>
            <w:r w:rsidR="00531A52">
              <w:t xml:space="preserve"> </w:t>
            </w:r>
          </w:p>
          <w:p w14:paraId="329F7B04" w14:textId="76795744" w:rsidR="00531A52" w:rsidRPr="001D6FFB" w:rsidRDefault="00531A52" w:rsidP="0018682A">
            <w:pPr>
              <w:jc w:val="both"/>
            </w:pPr>
            <w:r>
              <w:t xml:space="preserve">2019: Univerzita Tomáše Bati ve Zlíně, Fakulta multimediálních komunikací, Design obuvi, MgA. </w:t>
            </w:r>
          </w:p>
        </w:tc>
      </w:tr>
      <w:tr w:rsidR="00531A52" w14:paraId="3F1BA7F8" w14:textId="77777777" w:rsidTr="000B16AE">
        <w:tc>
          <w:tcPr>
            <w:tcW w:w="9859" w:type="dxa"/>
            <w:gridSpan w:val="16"/>
            <w:shd w:val="clear" w:color="auto" w:fill="F7CAAC"/>
          </w:tcPr>
          <w:p w14:paraId="2C75D290" w14:textId="77777777" w:rsidR="00531A52" w:rsidRDefault="00531A52" w:rsidP="000B16AE">
            <w:pPr>
              <w:jc w:val="both"/>
              <w:rPr>
                <w:b/>
              </w:rPr>
            </w:pPr>
            <w:r>
              <w:rPr>
                <w:b/>
              </w:rPr>
              <w:t>Údaje o odborném působení od absolvování VŠ</w:t>
            </w:r>
          </w:p>
        </w:tc>
      </w:tr>
      <w:tr w:rsidR="00531A52" w14:paraId="75B79FD5" w14:textId="77777777" w:rsidTr="00534393">
        <w:trPr>
          <w:trHeight w:val="424"/>
        </w:trPr>
        <w:tc>
          <w:tcPr>
            <w:tcW w:w="9859" w:type="dxa"/>
            <w:gridSpan w:val="16"/>
          </w:tcPr>
          <w:p w14:paraId="763C961C" w14:textId="2815BCEC" w:rsidR="00531A52" w:rsidRDefault="00531A52" w:rsidP="000B16AE">
            <w:pPr>
              <w:jc w:val="both"/>
            </w:pPr>
            <w:proofErr w:type="gramStart"/>
            <w:r>
              <w:t>2021</w:t>
            </w:r>
            <w:r w:rsidR="00B74491">
              <w:t>-</w:t>
            </w:r>
            <w:r w:rsidR="00534393">
              <w:t>dosud</w:t>
            </w:r>
            <w:proofErr w:type="gramEnd"/>
            <w:r>
              <w:t xml:space="preserve">: Univerzita Tomáše Bati ve Zlíně, Fakulta multimediálních komunikací, </w:t>
            </w:r>
            <w:r w:rsidR="00534393">
              <w:t>ateliér Design</w:t>
            </w:r>
            <w:r w:rsidR="00791520">
              <w:t xml:space="preserve"> </w:t>
            </w:r>
            <w:r w:rsidR="001E781A">
              <w:t>obuvi</w:t>
            </w:r>
          </w:p>
          <w:p w14:paraId="0D57A091" w14:textId="70C73877" w:rsidR="00531A52" w:rsidRDefault="005A3AD4" w:rsidP="005A3AD4">
            <w:pPr>
              <w:jc w:val="both"/>
            </w:pPr>
            <w:r>
              <w:t>2022</w:t>
            </w:r>
            <w:r w:rsidR="00B74491">
              <w:t>-</w:t>
            </w:r>
            <w:r>
              <w:t xml:space="preserve">2023: KAVE </w:t>
            </w:r>
            <w:proofErr w:type="spellStart"/>
            <w:r>
              <w:t>footwear</w:t>
            </w:r>
            <w:proofErr w:type="spellEnd"/>
            <w:r>
              <w:t xml:space="preserve"> s.r.o. – vývoj a výroba obuvi</w:t>
            </w:r>
          </w:p>
        </w:tc>
      </w:tr>
      <w:tr w:rsidR="00531A52" w14:paraId="41E892D7" w14:textId="77777777" w:rsidTr="000B16AE">
        <w:trPr>
          <w:trHeight w:val="250"/>
        </w:trPr>
        <w:tc>
          <w:tcPr>
            <w:tcW w:w="9859" w:type="dxa"/>
            <w:gridSpan w:val="16"/>
            <w:shd w:val="clear" w:color="auto" w:fill="F7CAAC"/>
          </w:tcPr>
          <w:p w14:paraId="207BA152" w14:textId="77777777" w:rsidR="00531A52" w:rsidRDefault="00531A52" w:rsidP="000B16AE">
            <w:pPr>
              <w:jc w:val="both"/>
            </w:pPr>
            <w:r>
              <w:rPr>
                <w:b/>
              </w:rPr>
              <w:t>Zkušenosti s vedením kvalifikačních a rigorózních prací</w:t>
            </w:r>
          </w:p>
        </w:tc>
      </w:tr>
      <w:tr w:rsidR="00531A52" w14:paraId="005FC716" w14:textId="77777777" w:rsidTr="00B97B1C">
        <w:trPr>
          <w:trHeight w:val="309"/>
        </w:trPr>
        <w:tc>
          <w:tcPr>
            <w:tcW w:w="9859" w:type="dxa"/>
            <w:gridSpan w:val="16"/>
          </w:tcPr>
          <w:p w14:paraId="201929A8" w14:textId="474D736F" w:rsidR="00531A52" w:rsidRDefault="00B63796" w:rsidP="000B16AE">
            <w:pPr>
              <w:jc w:val="both"/>
            </w:pPr>
            <w:r>
              <w:t>Diplomová práce</w:t>
            </w:r>
            <w:r w:rsidR="00531A52">
              <w:t xml:space="preserve">: </w:t>
            </w:r>
            <w:r w:rsidR="00C40C4E">
              <w:t>4</w:t>
            </w:r>
          </w:p>
        </w:tc>
      </w:tr>
      <w:tr w:rsidR="00531A52" w14:paraId="70A02E65" w14:textId="77777777" w:rsidTr="000B16AE">
        <w:trPr>
          <w:cantSplit/>
        </w:trPr>
        <w:tc>
          <w:tcPr>
            <w:tcW w:w="3347" w:type="dxa"/>
            <w:gridSpan w:val="3"/>
            <w:tcBorders>
              <w:top w:val="single" w:sz="12" w:space="0" w:color="auto"/>
            </w:tcBorders>
            <w:shd w:val="clear" w:color="auto" w:fill="F7CAAC"/>
          </w:tcPr>
          <w:p w14:paraId="75653B2E" w14:textId="77777777" w:rsidR="00531A52" w:rsidRDefault="00531A52" w:rsidP="000B16AE">
            <w:pPr>
              <w:jc w:val="both"/>
            </w:pPr>
            <w:r>
              <w:rPr>
                <w:b/>
              </w:rPr>
              <w:t xml:space="preserve">Obor habilitačního řízení </w:t>
            </w:r>
          </w:p>
        </w:tc>
        <w:tc>
          <w:tcPr>
            <w:tcW w:w="2245" w:type="dxa"/>
            <w:gridSpan w:val="3"/>
            <w:tcBorders>
              <w:top w:val="single" w:sz="12" w:space="0" w:color="auto"/>
            </w:tcBorders>
            <w:shd w:val="clear" w:color="auto" w:fill="F7CAAC"/>
          </w:tcPr>
          <w:p w14:paraId="479C49A6" w14:textId="77777777" w:rsidR="00531A52" w:rsidRDefault="00531A52" w:rsidP="000B16AE">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51C249C8" w14:textId="77777777" w:rsidR="00531A52" w:rsidRDefault="00531A52" w:rsidP="000B16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5956DC0" w14:textId="77777777" w:rsidR="00531A52" w:rsidRDefault="00531A52" w:rsidP="000B16AE">
            <w:pPr>
              <w:jc w:val="both"/>
              <w:rPr>
                <w:b/>
              </w:rPr>
            </w:pPr>
            <w:r>
              <w:rPr>
                <w:b/>
              </w:rPr>
              <w:t>Ohlasy publikací</w:t>
            </w:r>
          </w:p>
        </w:tc>
      </w:tr>
      <w:tr w:rsidR="00531A52" w14:paraId="33841311" w14:textId="77777777" w:rsidTr="000B16AE">
        <w:trPr>
          <w:cantSplit/>
        </w:trPr>
        <w:tc>
          <w:tcPr>
            <w:tcW w:w="3347" w:type="dxa"/>
            <w:gridSpan w:val="3"/>
          </w:tcPr>
          <w:p w14:paraId="4C20DC1D" w14:textId="01523A7A" w:rsidR="00531A52" w:rsidRDefault="00531A52" w:rsidP="000B16AE">
            <w:pPr>
              <w:jc w:val="both"/>
            </w:pPr>
          </w:p>
        </w:tc>
        <w:tc>
          <w:tcPr>
            <w:tcW w:w="2245" w:type="dxa"/>
            <w:gridSpan w:val="3"/>
          </w:tcPr>
          <w:p w14:paraId="23A93574" w14:textId="77777777" w:rsidR="00531A52" w:rsidRDefault="00531A52" w:rsidP="000B16AE">
            <w:pPr>
              <w:jc w:val="both"/>
            </w:pPr>
          </w:p>
        </w:tc>
        <w:tc>
          <w:tcPr>
            <w:tcW w:w="2248" w:type="dxa"/>
            <w:gridSpan w:val="7"/>
            <w:tcBorders>
              <w:right w:val="single" w:sz="12" w:space="0" w:color="auto"/>
            </w:tcBorders>
          </w:tcPr>
          <w:p w14:paraId="2D7472B7" w14:textId="77777777" w:rsidR="00531A52" w:rsidRDefault="00531A52" w:rsidP="000B16AE">
            <w:pPr>
              <w:jc w:val="both"/>
            </w:pPr>
          </w:p>
        </w:tc>
        <w:tc>
          <w:tcPr>
            <w:tcW w:w="632" w:type="dxa"/>
            <w:tcBorders>
              <w:left w:val="single" w:sz="12" w:space="0" w:color="auto"/>
            </w:tcBorders>
            <w:shd w:val="clear" w:color="auto" w:fill="F7CAAC"/>
          </w:tcPr>
          <w:p w14:paraId="6761AC92" w14:textId="77777777" w:rsidR="00531A52" w:rsidRDefault="00531A52" w:rsidP="000B16AE">
            <w:pPr>
              <w:jc w:val="both"/>
            </w:pPr>
            <w:r>
              <w:rPr>
                <w:b/>
              </w:rPr>
              <w:t>WOS</w:t>
            </w:r>
          </w:p>
        </w:tc>
        <w:tc>
          <w:tcPr>
            <w:tcW w:w="693" w:type="dxa"/>
            <w:shd w:val="clear" w:color="auto" w:fill="F7CAAC"/>
          </w:tcPr>
          <w:p w14:paraId="292651EE" w14:textId="77777777" w:rsidR="00531A52" w:rsidRDefault="00531A52" w:rsidP="000B16AE">
            <w:pPr>
              <w:jc w:val="both"/>
              <w:rPr>
                <w:sz w:val="18"/>
              </w:rPr>
            </w:pPr>
            <w:proofErr w:type="spellStart"/>
            <w:r>
              <w:rPr>
                <w:b/>
                <w:sz w:val="18"/>
              </w:rPr>
              <w:t>Scopus</w:t>
            </w:r>
            <w:proofErr w:type="spellEnd"/>
          </w:p>
        </w:tc>
        <w:tc>
          <w:tcPr>
            <w:tcW w:w="694" w:type="dxa"/>
            <w:shd w:val="clear" w:color="auto" w:fill="F7CAAC"/>
          </w:tcPr>
          <w:p w14:paraId="3E21D8B9" w14:textId="77777777" w:rsidR="00531A52" w:rsidRDefault="00531A52" w:rsidP="000B16AE">
            <w:pPr>
              <w:jc w:val="both"/>
            </w:pPr>
            <w:r>
              <w:rPr>
                <w:b/>
                <w:sz w:val="18"/>
              </w:rPr>
              <w:t>ostatní</w:t>
            </w:r>
          </w:p>
        </w:tc>
      </w:tr>
      <w:tr w:rsidR="00531A52" w14:paraId="24BB102A" w14:textId="77777777" w:rsidTr="000B16AE">
        <w:trPr>
          <w:cantSplit/>
          <w:trHeight w:val="70"/>
        </w:trPr>
        <w:tc>
          <w:tcPr>
            <w:tcW w:w="3347" w:type="dxa"/>
            <w:gridSpan w:val="3"/>
            <w:shd w:val="clear" w:color="auto" w:fill="F7CAAC"/>
          </w:tcPr>
          <w:p w14:paraId="6CDC2F31" w14:textId="77777777" w:rsidR="00531A52" w:rsidRDefault="00531A52" w:rsidP="000B16AE">
            <w:pPr>
              <w:jc w:val="both"/>
            </w:pPr>
            <w:r>
              <w:rPr>
                <w:b/>
              </w:rPr>
              <w:t>Obor jmenovacího řízení</w:t>
            </w:r>
          </w:p>
        </w:tc>
        <w:tc>
          <w:tcPr>
            <w:tcW w:w="2245" w:type="dxa"/>
            <w:gridSpan w:val="3"/>
            <w:shd w:val="clear" w:color="auto" w:fill="F7CAAC"/>
          </w:tcPr>
          <w:p w14:paraId="560B5798" w14:textId="77777777" w:rsidR="00531A52" w:rsidRDefault="00531A52" w:rsidP="000B16AE">
            <w:pPr>
              <w:jc w:val="both"/>
            </w:pPr>
            <w:r>
              <w:rPr>
                <w:b/>
              </w:rPr>
              <w:t>Rok udělení hodnosti</w:t>
            </w:r>
          </w:p>
        </w:tc>
        <w:tc>
          <w:tcPr>
            <w:tcW w:w="2248" w:type="dxa"/>
            <w:gridSpan w:val="7"/>
            <w:tcBorders>
              <w:right w:val="single" w:sz="12" w:space="0" w:color="auto"/>
            </w:tcBorders>
            <w:shd w:val="clear" w:color="auto" w:fill="F7CAAC"/>
          </w:tcPr>
          <w:p w14:paraId="0C2C5889" w14:textId="77777777" w:rsidR="00531A52" w:rsidRDefault="00531A52" w:rsidP="000B16AE">
            <w:pPr>
              <w:jc w:val="both"/>
            </w:pPr>
            <w:r>
              <w:rPr>
                <w:b/>
              </w:rPr>
              <w:t>Řízení konáno na VŠ</w:t>
            </w:r>
          </w:p>
        </w:tc>
        <w:tc>
          <w:tcPr>
            <w:tcW w:w="632" w:type="dxa"/>
            <w:vMerge w:val="restart"/>
            <w:tcBorders>
              <w:left w:val="single" w:sz="12" w:space="0" w:color="auto"/>
            </w:tcBorders>
          </w:tcPr>
          <w:p w14:paraId="1C4D2BFB" w14:textId="77777777" w:rsidR="00531A52" w:rsidRPr="001D6FFB" w:rsidRDefault="00531A52" w:rsidP="000B16AE">
            <w:pPr>
              <w:jc w:val="both"/>
            </w:pPr>
            <w:r>
              <w:t>Q3</w:t>
            </w:r>
          </w:p>
        </w:tc>
        <w:tc>
          <w:tcPr>
            <w:tcW w:w="693" w:type="dxa"/>
            <w:vMerge w:val="restart"/>
          </w:tcPr>
          <w:p w14:paraId="579CF61A" w14:textId="77777777" w:rsidR="00531A52" w:rsidRPr="001D6FFB" w:rsidRDefault="00531A52" w:rsidP="000B16AE">
            <w:pPr>
              <w:jc w:val="both"/>
            </w:pPr>
            <w:r>
              <w:t>Q1</w:t>
            </w:r>
          </w:p>
        </w:tc>
        <w:tc>
          <w:tcPr>
            <w:tcW w:w="694" w:type="dxa"/>
            <w:vMerge w:val="restart"/>
          </w:tcPr>
          <w:p w14:paraId="3B9A2CF2" w14:textId="77777777" w:rsidR="00531A52" w:rsidRDefault="00531A52" w:rsidP="000B16AE">
            <w:pPr>
              <w:jc w:val="both"/>
              <w:rPr>
                <w:b/>
              </w:rPr>
            </w:pPr>
          </w:p>
        </w:tc>
      </w:tr>
      <w:tr w:rsidR="00531A52" w14:paraId="5BE56314" w14:textId="77777777" w:rsidTr="000B16AE">
        <w:trPr>
          <w:trHeight w:val="205"/>
        </w:trPr>
        <w:tc>
          <w:tcPr>
            <w:tcW w:w="3347" w:type="dxa"/>
            <w:gridSpan w:val="3"/>
          </w:tcPr>
          <w:p w14:paraId="3767E357" w14:textId="77777777" w:rsidR="00531A52" w:rsidRDefault="00531A52" w:rsidP="000B16AE">
            <w:pPr>
              <w:jc w:val="both"/>
            </w:pPr>
          </w:p>
        </w:tc>
        <w:tc>
          <w:tcPr>
            <w:tcW w:w="2245" w:type="dxa"/>
            <w:gridSpan w:val="3"/>
          </w:tcPr>
          <w:p w14:paraId="27895068" w14:textId="77777777" w:rsidR="00531A52" w:rsidRDefault="00531A52" w:rsidP="000B16AE">
            <w:pPr>
              <w:jc w:val="both"/>
            </w:pPr>
          </w:p>
        </w:tc>
        <w:tc>
          <w:tcPr>
            <w:tcW w:w="2248" w:type="dxa"/>
            <w:gridSpan w:val="7"/>
            <w:tcBorders>
              <w:right w:val="single" w:sz="12" w:space="0" w:color="auto"/>
            </w:tcBorders>
          </w:tcPr>
          <w:p w14:paraId="59DE6A6A" w14:textId="77777777" w:rsidR="00531A52" w:rsidRDefault="00531A52" w:rsidP="000B16AE">
            <w:pPr>
              <w:jc w:val="both"/>
            </w:pPr>
          </w:p>
        </w:tc>
        <w:tc>
          <w:tcPr>
            <w:tcW w:w="632" w:type="dxa"/>
            <w:vMerge/>
            <w:tcBorders>
              <w:left w:val="single" w:sz="12" w:space="0" w:color="auto"/>
            </w:tcBorders>
            <w:vAlign w:val="center"/>
          </w:tcPr>
          <w:p w14:paraId="44A54D08" w14:textId="77777777" w:rsidR="00531A52" w:rsidRDefault="00531A52" w:rsidP="000B16AE">
            <w:pPr>
              <w:rPr>
                <w:b/>
              </w:rPr>
            </w:pPr>
          </w:p>
        </w:tc>
        <w:tc>
          <w:tcPr>
            <w:tcW w:w="693" w:type="dxa"/>
            <w:vMerge/>
            <w:vAlign w:val="center"/>
          </w:tcPr>
          <w:p w14:paraId="148914A9" w14:textId="77777777" w:rsidR="00531A52" w:rsidRDefault="00531A52" w:rsidP="000B16AE">
            <w:pPr>
              <w:rPr>
                <w:b/>
              </w:rPr>
            </w:pPr>
          </w:p>
        </w:tc>
        <w:tc>
          <w:tcPr>
            <w:tcW w:w="694" w:type="dxa"/>
            <w:vMerge/>
            <w:vAlign w:val="center"/>
          </w:tcPr>
          <w:p w14:paraId="69EA4852" w14:textId="77777777" w:rsidR="00531A52" w:rsidRDefault="00531A52" w:rsidP="000B16AE">
            <w:pPr>
              <w:rPr>
                <w:b/>
              </w:rPr>
            </w:pPr>
          </w:p>
        </w:tc>
      </w:tr>
      <w:tr w:rsidR="00531A52" w14:paraId="2BE94310" w14:textId="77777777" w:rsidTr="000B16AE">
        <w:tc>
          <w:tcPr>
            <w:tcW w:w="9859" w:type="dxa"/>
            <w:gridSpan w:val="16"/>
            <w:shd w:val="clear" w:color="auto" w:fill="F7CAAC"/>
          </w:tcPr>
          <w:p w14:paraId="0A16E8AF" w14:textId="77777777" w:rsidR="00531A52" w:rsidRDefault="00531A52" w:rsidP="000B16AE">
            <w:pPr>
              <w:jc w:val="both"/>
              <w:rPr>
                <w:b/>
              </w:rPr>
            </w:pPr>
            <w:r>
              <w:rPr>
                <w:b/>
              </w:rPr>
              <w:t xml:space="preserve">Přehled o nejvýznamnější publikační a další tvůrčí činnosti nebo další profesní činnosti u odborníků z praxe vztahující se k zabezpečovaným předmětům </w:t>
            </w:r>
          </w:p>
        </w:tc>
      </w:tr>
      <w:tr w:rsidR="00531A52" w14:paraId="579F0A18" w14:textId="77777777" w:rsidTr="00B97B1C">
        <w:trPr>
          <w:trHeight w:val="694"/>
        </w:trPr>
        <w:tc>
          <w:tcPr>
            <w:tcW w:w="9859" w:type="dxa"/>
            <w:gridSpan w:val="16"/>
          </w:tcPr>
          <w:p w14:paraId="05AE2B51" w14:textId="5E331B2E" w:rsidR="00531A52" w:rsidRDefault="001E781A" w:rsidP="00B97B1C">
            <w:pPr>
              <w:rPr>
                <w:bCs/>
              </w:rPr>
            </w:pPr>
            <w:r w:rsidRPr="00314ED2">
              <w:rPr>
                <w:bCs/>
              </w:rPr>
              <w:t>ZÁVODNÁ</w:t>
            </w:r>
            <w:r w:rsidR="00531A52" w:rsidRPr="00E1044E">
              <w:rPr>
                <w:bCs/>
              </w:rPr>
              <w:t>, L.</w:t>
            </w:r>
            <w:r w:rsidR="009C2B2E" w:rsidRPr="00E1044E">
              <w:rPr>
                <w:bCs/>
              </w:rPr>
              <w:t xml:space="preserve"> S.</w:t>
            </w:r>
            <w:r w:rsidR="00322C90">
              <w:rPr>
                <w:bCs/>
              </w:rPr>
              <w:t>,</w:t>
            </w:r>
            <w:r w:rsidR="00531A52" w:rsidRPr="00E1044E">
              <w:rPr>
                <w:bCs/>
              </w:rPr>
              <w:t xml:space="preserve"> </w:t>
            </w:r>
            <w:r w:rsidRPr="00E1044E">
              <w:rPr>
                <w:bCs/>
              </w:rPr>
              <w:t>ZÁVODN</w:t>
            </w:r>
            <w:r w:rsidR="0054269B" w:rsidRPr="008E0FD7">
              <w:rPr>
                <w:bCs/>
              </w:rPr>
              <w:t>Ý</w:t>
            </w:r>
            <w:r w:rsidR="00531A52" w:rsidRPr="008E0FD7">
              <w:rPr>
                <w:bCs/>
              </w:rPr>
              <w:t xml:space="preserve"> P</w:t>
            </w:r>
            <w:r w:rsidR="0054269B" w:rsidRPr="008E0FD7">
              <w:rPr>
                <w:bCs/>
              </w:rPr>
              <w:t>OSPÍŠIL</w:t>
            </w:r>
            <w:r w:rsidR="00531A52" w:rsidRPr="008E0FD7">
              <w:rPr>
                <w:bCs/>
              </w:rPr>
              <w:t xml:space="preserve">, J., </w:t>
            </w:r>
            <w:r w:rsidR="0054269B" w:rsidRPr="008E0FD7">
              <w:rPr>
                <w:bCs/>
              </w:rPr>
              <w:t>TREJTNAROVÁ</w:t>
            </w:r>
            <w:r w:rsidR="00531A52" w:rsidRPr="008E0FD7">
              <w:rPr>
                <w:bCs/>
              </w:rPr>
              <w:t>, L</w:t>
            </w:r>
            <w:r w:rsidR="00322C90">
              <w:rPr>
                <w:bCs/>
              </w:rPr>
              <w:t>.</w:t>
            </w:r>
            <w:r w:rsidR="00D9426A">
              <w:rPr>
                <w:bCs/>
              </w:rPr>
              <w:t xml:space="preserve"> </w:t>
            </w:r>
            <w:r w:rsidR="0039743C">
              <w:rPr>
                <w:bCs/>
              </w:rPr>
              <w:t>(</w:t>
            </w:r>
            <w:proofErr w:type="gramStart"/>
            <w:r w:rsidR="0039743C">
              <w:rPr>
                <w:bCs/>
              </w:rPr>
              <w:t>20%</w:t>
            </w:r>
            <w:proofErr w:type="gramEnd"/>
            <w:r w:rsidR="0039743C">
              <w:rPr>
                <w:bCs/>
              </w:rPr>
              <w:t>)</w:t>
            </w:r>
            <w:r w:rsidR="00531A52" w:rsidRPr="008E0FD7">
              <w:rPr>
                <w:bCs/>
              </w:rPr>
              <w:t xml:space="preserve">. DIY </w:t>
            </w:r>
            <w:proofErr w:type="spellStart"/>
            <w:r w:rsidR="00531A52" w:rsidRPr="008E0FD7">
              <w:rPr>
                <w:bCs/>
              </w:rPr>
              <w:t>Shoe</w:t>
            </w:r>
            <w:proofErr w:type="spellEnd"/>
            <w:r w:rsidR="00531A52" w:rsidRPr="008E0FD7">
              <w:rPr>
                <w:bCs/>
              </w:rPr>
              <w:t xml:space="preserve"> </w:t>
            </w:r>
            <w:proofErr w:type="spellStart"/>
            <w:r w:rsidR="00531A52" w:rsidRPr="008E0FD7">
              <w:rPr>
                <w:bCs/>
              </w:rPr>
              <w:t>Sewing</w:t>
            </w:r>
            <w:proofErr w:type="spellEnd"/>
            <w:r w:rsidR="00531A52" w:rsidRPr="008E0FD7">
              <w:rPr>
                <w:bCs/>
              </w:rPr>
              <w:t xml:space="preserve"> in a </w:t>
            </w:r>
            <w:proofErr w:type="spellStart"/>
            <w:r w:rsidR="00531A52" w:rsidRPr="008E0FD7">
              <w:rPr>
                <w:bCs/>
              </w:rPr>
              <w:t>Developed</w:t>
            </w:r>
            <w:proofErr w:type="spellEnd"/>
            <w:r w:rsidR="00531A52" w:rsidRPr="008E0FD7">
              <w:rPr>
                <w:bCs/>
              </w:rPr>
              <w:t xml:space="preserve"> </w:t>
            </w:r>
            <w:proofErr w:type="spellStart"/>
            <w:r w:rsidR="00531A52" w:rsidRPr="00314ED2">
              <w:rPr>
                <w:bCs/>
              </w:rPr>
              <w:t>Economy</w:t>
            </w:r>
            <w:proofErr w:type="spellEnd"/>
            <w:r w:rsidR="00531A52" w:rsidRPr="00314ED2">
              <w:rPr>
                <w:bCs/>
              </w:rPr>
              <w:t xml:space="preserve">: </w:t>
            </w:r>
            <w:proofErr w:type="spellStart"/>
            <w:r w:rsidR="00531A52" w:rsidRPr="00314ED2">
              <w:rPr>
                <w:bCs/>
              </w:rPr>
              <w:t>Behind</w:t>
            </w:r>
            <w:proofErr w:type="spellEnd"/>
            <w:r w:rsidR="00531A52" w:rsidRPr="00314ED2">
              <w:rPr>
                <w:bCs/>
              </w:rPr>
              <w:t xml:space="preserve"> </w:t>
            </w:r>
            <w:proofErr w:type="spellStart"/>
            <w:r w:rsidR="00531A52" w:rsidRPr="00314ED2">
              <w:rPr>
                <w:bCs/>
              </w:rPr>
              <w:t>the</w:t>
            </w:r>
            <w:proofErr w:type="spellEnd"/>
            <w:r w:rsidR="00531A52" w:rsidRPr="00314ED2">
              <w:rPr>
                <w:bCs/>
              </w:rPr>
              <w:t xml:space="preserve"> </w:t>
            </w:r>
            <w:proofErr w:type="spellStart"/>
            <w:r w:rsidR="00531A52" w:rsidRPr="00314ED2">
              <w:rPr>
                <w:bCs/>
              </w:rPr>
              <w:t>Motivation</w:t>
            </w:r>
            <w:proofErr w:type="spellEnd"/>
            <w:r w:rsidR="00531A52" w:rsidRPr="00314ED2">
              <w:rPr>
                <w:bCs/>
              </w:rPr>
              <w:t xml:space="preserve"> to </w:t>
            </w:r>
            <w:proofErr w:type="spellStart"/>
            <w:r w:rsidR="00531A52" w:rsidRPr="00314ED2">
              <w:rPr>
                <w:bCs/>
              </w:rPr>
              <w:t>Sew</w:t>
            </w:r>
            <w:proofErr w:type="spellEnd"/>
            <w:r w:rsidR="00531A52" w:rsidRPr="00314ED2">
              <w:rPr>
                <w:bCs/>
              </w:rPr>
              <w:t xml:space="preserve"> </w:t>
            </w:r>
            <w:proofErr w:type="spellStart"/>
            <w:r w:rsidR="00531A52" w:rsidRPr="00314ED2">
              <w:rPr>
                <w:bCs/>
              </w:rPr>
              <w:t>Shoes</w:t>
            </w:r>
            <w:proofErr w:type="spellEnd"/>
            <w:r w:rsidR="00531A52" w:rsidRPr="00314ED2">
              <w:rPr>
                <w:bCs/>
              </w:rPr>
              <w:t xml:space="preserve"> </w:t>
            </w:r>
            <w:proofErr w:type="spellStart"/>
            <w:r w:rsidR="00531A52" w:rsidRPr="00314ED2">
              <w:rPr>
                <w:bCs/>
              </w:rPr>
              <w:t>at</w:t>
            </w:r>
            <w:proofErr w:type="spellEnd"/>
            <w:r w:rsidR="00531A52" w:rsidRPr="00314ED2">
              <w:rPr>
                <w:bCs/>
              </w:rPr>
              <w:t xml:space="preserve"> </w:t>
            </w:r>
            <w:proofErr w:type="spellStart"/>
            <w:r w:rsidR="00531A52" w:rsidRPr="00314ED2">
              <w:rPr>
                <w:bCs/>
              </w:rPr>
              <w:t>Home</w:t>
            </w:r>
            <w:proofErr w:type="spellEnd"/>
            <w:r w:rsidR="00531A52" w:rsidRPr="00314ED2">
              <w:rPr>
                <w:bCs/>
              </w:rPr>
              <w:t xml:space="preserve">. </w:t>
            </w:r>
            <w:proofErr w:type="spellStart"/>
            <w:r w:rsidR="00531A52" w:rsidRPr="00314ED2">
              <w:rPr>
                <w:bCs/>
              </w:rPr>
              <w:t>Fashion</w:t>
            </w:r>
            <w:proofErr w:type="spellEnd"/>
            <w:r w:rsidR="00531A52" w:rsidRPr="00314ED2">
              <w:rPr>
                <w:bCs/>
              </w:rPr>
              <w:t xml:space="preserve"> </w:t>
            </w:r>
            <w:proofErr w:type="spellStart"/>
            <w:r w:rsidR="00531A52" w:rsidRPr="00314ED2">
              <w:rPr>
                <w:bCs/>
              </w:rPr>
              <w:t>Practice</w:t>
            </w:r>
            <w:proofErr w:type="spellEnd"/>
            <w:r w:rsidR="00531A52" w:rsidRPr="00314ED2">
              <w:rPr>
                <w:bCs/>
              </w:rPr>
              <w:t xml:space="preserve">, 16(2), 214–235. </w:t>
            </w:r>
            <w:hyperlink r:id="rId44" w:history="1">
              <w:r w:rsidR="00531A52" w:rsidRPr="00E1044E">
                <w:rPr>
                  <w:rStyle w:val="Hypertextovodkaz"/>
                  <w:bCs/>
                </w:rPr>
                <w:t>https://doi.org/10.1080/17569370.2024.2315129</w:t>
              </w:r>
            </w:hyperlink>
            <w:r w:rsidR="00BC2750">
              <w:rPr>
                <w:rStyle w:val="Hypertextovodkaz"/>
                <w:bCs/>
              </w:rPr>
              <w:t>. 2024.</w:t>
            </w:r>
            <w:r w:rsidR="00470788">
              <w:t xml:space="preserve"> </w:t>
            </w:r>
            <w:r w:rsidR="00531A52" w:rsidRPr="00314ED2">
              <w:rPr>
                <w:bCs/>
              </w:rPr>
              <w:t xml:space="preserve">Zařazení: </w:t>
            </w:r>
            <w:proofErr w:type="spellStart"/>
            <w:r w:rsidR="00531A52" w:rsidRPr="00314ED2">
              <w:rPr>
                <w:bCs/>
              </w:rPr>
              <w:t>Scopus</w:t>
            </w:r>
            <w:proofErr w:type="spellEnd"/>
            <w:r w:rsidR="00531A52" w:rsidRPr="00314ED2">
              <w:rPr>
                <w:bCs/>
              </w:rPr>
              <w:t xml:space="preserve"> Q1 a </w:t>
            </w:r>
            <w:proofErr w:type="spellStart"/>
            <w:r w:rsidR="00531A52" w:rsidRPr="00314ED2">
              <w:rPr>
                <w:bCs/>
              </w:rPr>
              <w:t>WoS</w:t>
            </w:r>
            <w:proofErr w:type="spellEnd"/>
            <w:r w:rsidR="00531A52" w:rsidRPr="00314ED2">
              <w:rPr>
                <w:bCs/>
              </w:rPr>
              <w:t xml:space="preserve"> Q3</w:t>
            </w:r>
          </w:p>
          <w:p w14:paraId="6A4FF0EA" w14:textId="081F033E" w:rsidR="00634F62" w:rsidRPr="00314ED2" w:rsidRDefault="00634F62" w:rsidP="00B97B1C">
            <w:pPr>
              <w:rPr>
                <w:bCs/>
              </w:rPr>
            </w:pPr>
            <w:r w:rsidRPr="00634F62">
              <w:rPr>
                <w:bCs/>
              </w:rPr>
              <w:t>ZAVODNÁ L.</w:t>
            </w:r>
            <w:r w:rsidR="009C2B2E">
              <w:rPr>
                <w:bCs/>
              </w:rPr>
              <w:t xml:space="preserve"> </w:t>
            </w:r>
            <w:r w:rsidRPr="00634F62">
              <w:rPr>
                <w:bCs/>
              </w:rPr>
              <w:t xml:space="preserve">S., TREJTNAROVÁ, L. (40 %) </w:t>
            </w:r>
            <w:proofErr w:type="spellStart"/>
            <w:r w:rsidRPr="00634F62">
              <w:rPr>
                <w:bCs/>
              </w:rPr>
              <w:t>Additive</w:t>
            </w:r>
            <w:proofErr w:type="spellEnd"/>
            <w:r w:rsidRPr="00634F62">
              <w:rPr>
                <w:bCs/>
              </w:rPr>
              <w:t xml:space="preserve"> </w:t>
            </w:r>
            <w:proofErr w:type="spellStart"/>
            <w:r w:rsidRPr="00634F62">
              <w:rPr>
                <w:bCs/>
              </w:rPr>
              <w:t>manufacturing</w:t>
            </w:r>
            <w:proofErr w:type="spellEnd"/>
            <w:r w:rsidRPr="00634F62">
              <w:rPr>
                <w:bCs/>
              </w:rPr>
              <w:t xml:space="preserve"> in </w:t>
            </w:r>
            <w:proofErr w:type="spellStart"/>
            <w:r w:rsidRPr="00634F62">
              <w:rPr>
                <w:bCs/>
              </w:rPr>
              <w:t>the</w:t>
            </w:r>
            <w:proofErr w:type="spellEnd"/>
            <w:r w:rsidRPr="00634F62">
              <w:rPr>
                <w:bCs/>
              </w:rPr>
              <w:t xml:space="preserve"> </w:t>
            </w:r>
            <w:proofErr w:type="spellStart"/>
            <w:r w:rsidRPr="00634F62">
              <w:rPr>
                <w:bCs/>
              </w:rPr>
              <w:t>footwear</w:t>
            </w:r>
            <w:proofErr w:type="spellEnd"/>
            <w:r w:rsidRPr="00634F62">
              <w:rPr>
                <w:bCs/>
              </w:rPr>
              <w:t xml:space="preserve"> </w:t>
            </w:r>
            <w:proofErr w:type="spellStart"/>
            <w:r w:rsidRPr="00634F62">
              <w:rPr>
                <w:bCs/>
              </w:rPr>
              <w:t>industry</w:t>
            </w:r>
            <w:proofErr w:type="spellEnd"/>
            <w:r w:rsidRPr="00634F62">
              <w:rPr>
                <w:bCs/>
              </w:rPr>
              <w:t>, VŠPJ,</w:t>
            </w:r>
            <w:r w:rsidR="005379B7">
              <w:rPr>
                <w:bCs/>
              </w:rPr>
              <w:t xml:space="preserve"> </w:t>
            </w:r>
            <w:proofErr w:type="spellStart"/>
            <w:r w:rsidRPr="00634F62">
              <w:rPr>
                <w:bCs/>
              </w:rPr>
              <w:t>College</w:t>
            </w:r>
            <w:proofErr w:type="spellEnd"/>
            <w:r w:rsidRPr="00634F62">
              <w:rPr>
                <w:bCs/>
              </w:rPr>
              <w:t xml:space="preserve"> </w:t>
            </w:r>
            <w:proofErr w:type="spellStart"/>
            <w:r w:rsidRPr="00634F62">
              <w:rPr>
                <w:bCs/>
              </w:rPr>
              <w:t>of</w:t>
            </w:r>
            <w:proofErr w:type="spellEnd"/>
            <w:r w:rsidRPr="00634F62">
              <w:rPr>
                <w:bCs/>
              </w:rPr>
              <w:t xml:space="preserve"> </w:t>
            </w:r>
            <w:proofErr w:type="spellStart"/>
            <w:r w:rsidRPr="00634F62">
              <w:rPr>
                <w:bCs/>
              </w:rPr>
              <w:t>Polytechnics</w:t>
            </w:r>
            <w:proofErr w:type="spellEnd"/>
            <w:r w:rsidRPr="00634F62">
              <w:rPr>
                <w:bCs/>
              </w:rPr>
              <w:t xml:space="preserve"> Jihlava, International </w:t>
            </w:r>
            <w:proofErr w:type="spellStart"/>
            <w:r w:rsidRPr="00634F62">
              <w:rPr>
                <w:bCs/>
              </w:rPr>
              <w:t>Scientific</w:t>
            </w:r>
            <w:proofErr w:type="spellEnd"/>
            <w:r w:rsidRPr="00634F62">
              <w:rPr>
                <w:bCs/>
              </w:rPr>
              <w:t xml:space="preserve"> </w:t>
            </w:r>
            <w:proofErr w:type="spellStart"/>
            <w:r w:rsidRPr="00634F62">
              <w:rPr>
                <w:bCs/>
              </w:rPr>
              <w:t>Conference</w:t>
            </w:r>
            <w:proofErr w:type="spellEnd"/>
            <w:r w:rsidRPr="00634F62">
              <w:rPr>
                <w:bCs/>
              </w:rPr>
              <w:t xml:space="preserve"> </w:t>
            </w:r>
            <w:proofErr w:type="spellStart"/>
            <w:r w:rsidRPr="00634F62">
              <w:rPr>
                <w:bCs/>
              </w:rPr>
              <w:t>Competition</w:t>
            </w:r>
            <w:proofErr w:type="spellEnd"/>
            <w:r w:rsidRPr="00634F62">
              <w:rPr>
                <w:bCs/>
              </w:rPr>
              <w:t>, Vol. 15., p.</w:t>
            </w:r>
            <w:r w:rsidR="009C2B2E">
              <w:rPr>
                <w:bCs/>
              </w:rPr>
              <w:t xml:space="preserve"> </w:t>
            </w:r>
            <w:proofErr w:type="gramStart"/>
            <w:r w:rsidRPr="00634F62">
              <w:rPr>
                <w:bCs/>
              </w:rPr>
              <w:t>240 – 248</w:t>
            </w:r>
            <w:proofErr w:type="gramEnd"/>
            <w:r w:rsidRPr="00634F62">
              <w:rPr>
                <w:bCs/>
              </w:rPr>
              <w:t>, 2023</w:t>
            </w:r>
            <w:r>
              <w:rPr>
                <w:bCs/>
              </w:rPr>
              <w:t>.</w:t>
            </w:r>
            <w:r w:rsidR="007D0DA1">
              <w:rPr>
                <w:bCs/>
              </w:rPr>
              <w:t xml:space="preserve"> </w:t>
            </w:r>
            <w:r w:rsidRPr="00634F62">
              <w:rPr>
                <w:bCs/>
              </w:rPr>
              <w:t xml:space="preserve">ISSN 2788-0605. </w:t>
            </w:r>
          </w:p>
          <w:p w14:paraId="449D2366" w14:textId="69A6933E" w:rsidR="00531A52" w:rsidRPr="00314ED2" w:rsidRDefault="00531A52" w:rsidP="00B97B1C">
            <w:pPr>
              <w:rPr>
                <w:bCs/>
              </w:rPr>
            </w:pPr>
            <w:r w:rsidRPr="00314ED2">
              <w:rPr>
                <w:bCs/>
              </w:rPr>
              <w:t xml:space="preserve">TREJTNAROVA, L. Na </w:t>
            </w:r>
            <w:proofErr w:type="spellStart"/>
            <w:r w:rsidRPr="00314ED2">
              <w:rPr>
                <w:bCs/>
              </w:rPr>
              <w:t>materálu</w:t>
            </w:r>
            <w:proofErr w:type="spellEnd"/>
            <w:r w:rsidRPr="00314ED2">
              <w:rPr>
                <w:bCs/>
              </w:rPr>
              <w:t xml:space="preserve"> záleží – mapování </w:t>
            </w:r>
            <w:proofErr w:type="spellStart"/>
            <w:r w:rsidRPr="00314ED2">
              <w:rPr>
                <w:bCs/>
              </w:rPr>
              <w:t>nových</w:t>
            </w:r>
            <w:proofErr w:type="spellEnd"/>
            <w:r w:rsidRPr="00314ED2">
              <w:rPr>
                <w:bCs/>
              </w:rPr>
              <w:t xml:space="preserve"> přístupů v designu obuvi. ZUD, </w:t>
            </w:r>
            <w:proofErr w:type="spellStart"/>
            <w:r w:rsidRPr="00314ED2">
              <w:rPr>
                <w:bCs/>
              </w:rPr>
              <w:t>Zlin</w:t>
            </w:r>
            <w:proofErr w:type="spellEnd"/>
            <w:r w:rsidRPr="00314ED2">
              <w:rPr>
                <w:bCs/>
              </w:rPr>
              <w:t xml:space="preserve"> University Design, Vol. 7., 2021. pp. </w:t>
            </w:r>
            <w:proofErr w:type="gramStart"/>
            <w:r w:rsidRPr="00314ED2">
              <w:rPr>
                <w:bCs/>
              </w:rPr>
              <w:t>13 - 16</w:t>
            </w:r>
            <w:proofErr w:type="gramEnd"/>
            <w:r w:rsidRPr="00314ED2">
              <w:rPr>
                <w:bCs/>
              </w:rPr>
              <w:t>. ISSN 2570-9534 (</w:t>
            </w:r>
            <w:proofErr w:type="spellStart"/>
            <w:r w:rsidRPr="00314ED2">
              <w:rPr>
                <w:bCs/>
              </w:rPr>
              <w:t>published</w:t>
            </w:r>
            <w:proofErr w:type="spellEnd"/>
            <w:r w:rsidRPr="00314ED2">
              <w:rPr>
                <w:bCs/>
              </w:rPr>
              <w:t xml:space="preserve"> </w:t>
            </w:r>
            <w:proofErr w:type="spellStart"/>
            <w:r w:rsidRPr="00314ED2">
              <w:rPr>
                <w:bCs/>
              </w:rPr>
              <w:t>only</w:t>
            </w:r>
            <w:proofErr w:type="spellEnd"/>
            <w:r w:rsidRPr="00314ED2">
              <w:rPr>
                <w:bCs/>
              </w:rPr>
              <w:t xml:space="preserve"> in Czech, </w:t>
            </w:r>
            <w:proofErr w:type="spellStart"/>
            <w:r w:rsidRPr="00314ED2">
              <w:rPr>
                <w:bCs/>
              </w:rPr>
              <w:t>translates</w:t>
            </w:r>
            <w:proofErr w:type="spellEnd"/>
            <w:r w:rsidRPr="00314ED2">
              <w:rPr>
                <w:bCs/>
              </w:rPr>
              <w:t xml:space="preserve"> as ‘</w:t>
            </w:r>
            <w:proofErr w:type="spellStart"/>
            <w:r w:rsidRPr="00314ED2">
              <w:rPr>
                <w:bCs/>
              </w:rPr>
              <w:t>Material</w:t>
            </w:r>
            <w:proofErr w:type="spellEnd"/>
            <w:r w:rsidRPr="00314ED2">
              <w:rPr>
                <w:bCs/>
              </w:rPr>
              <w:t xml:space="preserve"> </w:t>
            </w:r>
            <w:proofErr w:type="spellStart"/>
            <w:r w:rsidRPr="00314ED2">
              <w:rPr>
                <w:bCs/>
              </w:rPr>
              <w:t>matters</w:t>
            </w:r>
            <w:proofErr w:type="spellEnd"/>
            <w:r w:rsidRPr="00314ED2">
              <w:rPr>
                <w:bCs/>
              </w:rPr>
              <w:t xml:space="preserve"> – </w:t>
            </w:r>
            <w:proofErr w:type="spellStart"/>
            <w:r w:rsidRPr="00314ED2">
              <w:rPr>
                <w:bCs/>
              </w:rPr>
              <w:t>mapping</w:t>
            </w:r>
            <w:proofErr w:type="spellEnd"/>
            <w:r w:rsidRPr="00314ED2">
              <w:rPr>
                <w:bCs/>
              </w:rPr>
              <w:t xml:space="preserve"> </w:t>
            </w:r>
            <w:proofErr w:type="spellStart"/>
            <w:r w:rsidRPr="00314ED2">
              <w:rPr>
                <w:bCs/>
              </w:rPr>
              <w:t>new</w:t>
            </w:r>
            <w:proofErr w:type="spellEnd"/>
            <w:r w:rsidRPr="00314ED2">
              <w:rPr>
                <w:bCs/>
              </w:rPr>
              <w:t xml:space="preserve"> </w:t>
            </w:r>
            <w:proofErr w:type="spellStart"/>
            <w:r w:rsidRPr="00314ED2">
              <w:rPr>
                <w:bCs/>
              </w:rPr>
              <w:t>approaches</w:t>
            </w:r>
            <w:proofErr w:type="spellEnd"/>
            <w:r w:rsidRPr="00314ED2">
              <w:rPr>
                <w:bCs/>
              </w:rPr>
              <w:t xml:space="preserve"> in </w:t>
            </w:r>
            <w:proofErr w:type="spellStart"/>
            <w:r w:rsidRPr="00314ED2">
              <w:rPr>
                <w:bCs/>
              </w:rPr>
              <w:t>footwear</w:t>
            </w:r>
            <w:proofErr w:type="spellEnd"/>
            <w:r w:rsidRPr="00314ED2">
              <w:rPr>
                <w:bCs/>
              </w:rPr>
              <w:t xml:space="preserve"> design.’)</w:t>
            </w:r>
          </w:p>
          <w:p w14:paraId="20D8F5CC" w14:textId="5A353945" w:rsidR="00531A52" w:rsidRPr="00314ED2" w:rsidRDefault="00531A52" w:rsidP="00B97B1C">
            <w:pPr>
              <w:rPr>
                <w:bCs/>
              </w:rPr>
            </w:pPr>
            <w:r w:rsidRPr="00314ED2">
              <w:rPr>
                <w:bCs/>
              </w:rPr>
              <w:t>ZAVODNA, L. S., TREJTNAROVA, L. (</w:t>
            </w:r>
            <w:proofErr w:type="gramStart"/>
            <w:r w:rsidR="00A15FCD">
              <w:rPr>
                <w:bCs/>
              </w:rPr>
              <w:t>50%</w:t>
            </w:r>
            <w:proofErr w:type="gramEnd"/>
            <w:r w:rsidRPr="00314ED2">
              <w:rPr>
                <w:bCs/>
              </w:rPr>
              <w:t xml:space="preserve">). </w:t>
            </w:r>
            <w:proofErr w:type="spellStart"/>
            <w:r w:rsidRPr="00314ED2">
              <w:rPr>
                <w:bCs/>
              </w:rPr>
              <w:t>Sustainable</w:t>
            </w:r>
            <w:proofErr w:type="spellEnd"/>
            <w:r w:rsidRPr="00314ED2">
              <w:rPr>
                <w:bCs/>
              </w:rPr>
              <w:t xml:space="preserve"> </w:t>
            </w:r>
            <w:proofErr w:type="spellStart"/>
            <w:r w:rsidRPr="00314ED2">
              <w:rPr>
                <w:bCs/>
              </w:rPr>
              <w:t>packaging</w:t>
            </w:r>
            <w:proofErr w:type="spellEnd"/>
            <w:r w:rsidRPr="00314ED2">
              <w:rPr>
                <w:bCs/>
              </w:rPr>
              <w:t xml:space="preserve"> in </w:t>
            </w:r>
            <w:proofErr w:type="spellStart"/>
            <w:r w:rsidRPr="00314ED2">
              <w:rPr>
                <w:bCs/>
              </w:rPr>
              <w:t>footwear</w:t>
            </w:r>
            <w:proofErr w:type="spellEnd"/>
            <w:r w:rsidRPr="00314ED2">
              <w:rPr>
                <w:bCs/>
              </w:rPr>
              <w:t xml:space="preserve"> </w:t>
            </w:r>
            <w:proofErr w:type="spellStart"/>
            <w:r w:rsidRPr="00314ED2">
              <w:rPr>
                <w:bCs/>
              </w:rPr>
              <w:t>industry</w:t>
            </w:r>
            <w:proofErr w:type="spellEnd"/>
            <w:r w:rsidRPr="00314ED2">
              <w:rPr>
                <w:bCs/>
              </w:rPr>
              <w:t xml:space="preserve">: Case study </w:t>
            </w:r>
            <w:proofErr w:type="spellStart"/>
            <w:r w:rsidRPr="00314ED2">
              <w:rPr>
                <w:bCs/>
              </w:rPr>
              <w:t>of</w:t>
            </w:r>
            <w:proofErr w:type="spellEnd"/>
            <w:r w:rsidRPr="00314ED2">
              <w:rPr>
                <w:bCs/>
              </w:rPr>
              <w:t xml:space="preserve"> PUMA. </w:t>
            </w:r>
            <w:proofErr w:type="spellStart"/>
            <w:r w:rsidRPr="00314ED2">
              <w:rPr>
                <w:bCs/>
              </w:rPr>
              <w:t>Economics</w:t>
            </w:r>
            <w:proofErr w:type="spellEnd"/>
            <w:r w:rsidRPr="00314ED2">
              <w:rPr>
                <w:bCs/>
              </w:rPr>
              <w:t xml:space="preserve">, Management and </w:t>
            </w:r>
            <w:proofErr w:type="spellStart"/>
            <w:r w:rsidRPr="00314ED2">
              <w:rPr>
                <w:bCs/>
              </w:rPr>
              <w:t>Sustainability</w:t>
            </w:r>
            <w:proofErr w:type="spellEnd"/>
            <w:r w:rsidRPr="00314ED2">
              <w:rPr>
                <w:bCs/>
              </w:rPr>
              <w:t>, 6(1), 27-33. doi:10.14254/jems.2021.6-1.2.</w:t>
            </w:r>
            <w:r w:rsidR="00A15FCD">
              <w:rPr>
                <w:bCs/>
              </w:rPr>
              <w:t xml:space="preserve"> </w:t>
            </w:r>
          </w:p>
          <w:p w14:paraId="29DF6852" w14:textId="0E6FA335" w:rsidR="00531A52" w:rsidRPr="00314ED2" w:rsidRDefault="00531A52" w:rsidP="00B97B1C">
            <w:pPr>
              <w:rPr>
                <w:bCs/>
              </w:rPr>
            </w:pPr>
            <w:r w:rsidRPr="00314ED2">
              <w:rPr>
                <w:bCs/>
              </w:rPr>
              <w:t>ZÁVODNÁ, L.</w:t>
            </w:r>
            <w:r w:rsidR="004A14E6" w:rsidRPr="00314ED2">
              <w:rPr>
                <w:bCs/>
              </w:rPr>
              <w:t xml:space="preserve"> S.</w:t>
            </w:r>
            <w:r w:rsidR="00BE7DF0">
              <w:rPr>
                <w:bCs/>
              </w:rPr>
              <w:t>,</w:t>
            </w:r>
            <w:r w:rsidRPr="00314ED2">
              <w:rPr>
                <w:bCs/>
              </w:rPr>
              <w:t xml:space="preserve"> TREJTNAROVÁ, L.</w:t>
            </w:r>
            <w:r w:rsidR="00D62627" w:rsidRPr="00314ED2">
              <w:rPr>
                <w:bCs/>
              </w:rPr>
              <w:t xml:space="preserve"> (</w:t>
            </w:r>
            <w:r w:rsidR="00D62627">
              <w:rPr>
                <w:bCs/>
              </w:rPr>
              <w:t>45%</w:t>
            </w:r>
            <w:r w:rsidR="00D62627" w:rsidRPr="00314ED2">
              <w:rPr>
                <w:bCs/>
              </w:rPr>
              <w:t>)</w:t>
            </w:r>
            <w:r w:rsidRPr="00314ED2">
              <w:rPr>
                <w:bCs/>
              </w:rPr>
              <w:t xml:space="preserve">, ZÁVODNÝ POSPÍŠIL, </w:t>
            </w:r>
            <w:proofErr w:type="gramStart"/>
            <w:r w:rsidRPr="00314ED2">
              <w:rPr>
                <w:bCs/>
              </w:rPr>
              <w:t>J..</w:t>
            </w:r>
            <w:proofErr w:type="gramEnd"/>
            <w:r w:rsidRPr="00314ED2">
              <w:rPr>
                <w:bCs/>
              </w:rPr>
              <w:t xml:space="preserve"> </w:t>
            </w:r>
            <w:proofErr w:type="spellStart"/>
            <w:r w:rsidRPr="00314ED2">
              <w:rPr>
                <w:bCs/>
              </w:rPr>
              <w:t>Sustainable</w:t>
            </w:r>
            <w:proofErr w:type="spellEnd"/>
            <w:r w:rsidRPr="00314ED2">
              <w:rPr>
                <w:bCs/>
              </w:rPr>
              <w:t xml:space="preserve"> </w:t>
            </w:r>
            <w:proofErr w:type="spellStart"/>
            <w:r w:rsidRPr="00314ED2">
              <w:rPr>
                <w:bCs/>
              </w:rPr>
              <w:t>Materials</w:t>
            </w:r>
            <w:proofErr w:type="spellEnd"/>
            <w:r w:rsidRPr="00314ED2">
              <w:rPr>
                <w:bCs/>
              </w:rPr>
              <w:t xml:space="preserve"> </w:t>
            </w:r>
            <w:proofErr w:type="spellStart"/>
            <w:r w:rsidRPr="00314ED2">
              <w:rPr>
                <w:bCs/>
              </w:rPr>
              <w:t>for</w:t>
            </w:r>
            <w:proofErr w:type="spellEnd"/>
            <w:r w:rsidRPr="00314ED2">
              <w:rPr>
                <w:bCs/>
              </w:rPr>
              <w:t xml:space="preserve"> </w:t>
            </w:r>
            <w:proofErr w:type="spellStart"/>
            <w:r w:rsidRPr="00314ED2">
              <w:rPr>
                <w:bCs/>
              </w:rPr>
              <w:t>Footwear</w:t>
            </w:r>
            <w:proofErr w:type="spellEnd"/>
            <w:r w:rsidRPr="00314ED2">
              <w:rPr>
                <w:bCs/>
              </w:rPr>
              <w:t xml:space="preserve"> </w:t>
            </w:r>
            <w:proofErr w:type="spellStart"/>
            <w:r w:rsidRPr="00314ED2">
              <w:rPr>
                <w:bCs/>
              </w:rPr>
              <w:t>Industry</w:t>
            </w:r>
            <w:proofErr w:type="spellEnd"/>
            <w:r w:rsidRPr="00314ED2">
              <w:rPr>
                <w:bCs/>
              </w:rPr>
              <w:t xml:space="preserve">: </w:t>
            </w:r>
            <w:proofErr w:type="spellStart"/>
            <w:r w:rsidRPr="00314ED2">
              <w:rPr>
                <w:bCs/>
              </w:rPr>
              <w:t>Designing</w:t>
            </w:r>
            <w:proofErr w:type="spellEnd"/>
            <w:r w:rsidRPr="00314ED2">
              <w:rPr>
                <w:bCs/>
              </w:rPr>
              <w:t xml:space="preserve"> </w:t>
            </w:r>
            <w:proofErr w:type="spellStart"/>
            <w:r w:rsidRPr="00314ED2">
              <w:rPr>
                <w:bCs/>
              </w:rPr>
              <w:t>Biodegradable</w:t>
            </w:r>
            <w:proofErr w:type="spellEnd"/>
            <w:r w:rsidRPr="00314ED2">
              <w:rPr>
                <w:bCs/>
              </w:rPr>
              <w:t xml:space="preserve"> </w:t>
            </w:r>
            <w:proofErr w:type="spellStart"/>
            <w:r w:rsidRPr="00314ED2">
              <w:rPr>
                <w:bCs/>
              </w:rPr>
              <w:t>Shoes</w:t>
            </w:r>
            <w:proofErr w:type="spellEnd"/>
            <w:r w:rsidRPr="00314ED2">
              <w:rPr>
                <w:bCs/>
              </w:rPr>
              <w:t xml:space="preserve">. </w:t>
            </w:r>
            <w:proofErr w:type="spellStart"/>
            <w:r w:rsidRPr="00314ED2">
              <w:rPr>
                <w:bCs/>
              </w:rPr>
              <w:t>Applied</w:t>
            </w:r>
            <w:proofErr w:type="spellEnd"/>
            <w:r w:rsidRPr="00314ED2">
              <w:rPr>
                <w:bCs/>
              </w:rPr>
              <w:t xml:space="preserve"> </w:t>
            </w:r>
            <w:proofErr w:type="spellStart"/>
            <w:r w:rsidRPr="00314ED2">
              <w:rPr>
                <w:bCs/>
              </w:rPr>
              <w:t>Researches</w:t>
            </w:r>
            <w:proofErr w:type="spellEnd"/>
            <w:r w:rsidRPr="00314ED2">
              <w:rPr>
                <w:bCs/>
              </w:rPr>
              <w:t xml:space="preserve"> in Technics, Technologies and </w:t>
            </w:r>
            <w:proofErr w:type="spellStart"/>
            <w:r w:rsidRPr="00314ED2">
              <w:rPr>
                <w:bCs/>
              </w:rPr>
              <w:t>Education</w:t>
            </w:r>
            <w:proofErr w:type="spellEnd"/>
            <w:r w:rsidRPr="00314ED2">
              <w:rPr>
                <w:bCs/>
              </w:rPr>
              <w:t xml:space="preserve">. </w:t>
            </w:r>
            <w:proofErr w:type="spellStart"/>
            <w:r w:rsidRPr="00314ED2">
              <w:rPr>
                <w:bCs/>
              </w:rPr>
              <w:t>Journal</w:t>
            </w:r>
            <w:proofErr w:type="spellEnd"/>
            <w:r w:rsidRPr="00314ED2">
              <w:rPr>
                <w:bCs/>
              </w:rPr>
              <w:t xml:space="preserve"> </w:t>
            </w:r>
            <w:proofErr w:type="spellStart"/>
            <w:r w:rsidRPr="00314ED2">
              <w:rPr>
                <w:bCs/>
              </w:rPr>
              <w:t>of</w:t>
            </w:r>
            <w:proofErr w:type="spellEnd"/>
            <w:r w:rsidRPr="00314ED2">
              <w:rPr>
                <w:bCs/>
              </w:rPr>
              <w:t xml:space="preserve"> </w:t>
            </w:r>
            <w:proofErr w:type="spellStart"/>
            <w:r w:rsidRPr="00314ED2">
              <w:rPr>
                <w:bCs/>
              </w:rPr>
              <w:t>the</w:t>
            </w:r>
            <w:proofErr w:type="spellEnd"/>
            <w:r w:rsidRPr="00314ED2">
              <w:rPr>
                <w:bCs/>
              </w:rPr>
              <w:t xml:space="preserve"> </w:t>
            </w:r>
            <w:proofErr w:type="spellStart"/>
            <w:r w:rsidRPr="00314ED2">
              <w:rPr>
                <w:bCs/>
              </w:rPr>
              <w:t>Faculty</w:t>
            </w:r>
            <w:proofErr w:type="spellEnd"/>
            <w:r w:rsidRPr="00314ED2">
              <w:rPr>
                <w:bCs/>
              </w:rPr>
              <w:t xml:space="preserve"> </w:t>
            </w:r>
            <w:proofErr w:type="spellStart"/>
            <w:r w:rsidRPr="00314ED2">
              <w:rPr>
                <w:bCs/>
              </w:rPr>
              <w:t>of</w:t>
            </w:r>
            <w:proofErr w:type="spellEnd"/>
            <w:r w:rsidRPr="00314ED2">
              <w:rPr>
                <w:bCs/>
              </w:rPr>
              <w:t xml:space="preserve"> Technics and Technologies, </w:t>
            </w:r>
            <w:proofErr w:type="spellStart"/>
            <w:r w:rsidRPr="00314ED2">
              <w:rPr>
                <w:bCs/>
              </w:rPr>
              <w:t>Trakia</w:t>
            </w:r>
            <w:proofErr w:type="spellEnd"/>
            <w:r w:rsidRPr="00314ED2">
              <w:rPr>
                <w:bCs/>
              </w:rPr>
              <w:t xml:space="preserve"> University, Vol. 8, No. 1, 2020. s. 1-9. ISSN 1314-8788.</w:t>
            </w:r>
          </w:p>
          <w:p w14:paraId="7AB1CB8E" w14:textId="77777777" w:rsidR="00531A52" w:rsidRPr="00314ED2" w:rsidRDefault="00531A52" w:rsidP="00B97B1C">
            <w:pPr>
              <w:rPr>
                <w:bCs/>
              </w:rPr>
            </w:pPr>
            <w:r w:rsidRPr="00314ED2">
              <w:rPr>
                <w:bCs/>
              </w:rPr>
              <w:t xml:space="preserve">International </w:t>
            </w:r>
            <w:proofErr w:type="spellStart"/>
            <w:r w:rsidRPr="00314ED2">
              <w:rPr>
                <w:bCs/>
              </w:rPr>
              <w:t>magazine</w:t>
            </w:r>
            <w:proofErr w:type="spellEnd"/>
            <w:r w:rsidRPr="00314ED2">
              <w:rPr>
                <w:bCs/>
              </w:rPr>
              <w:t xml:space="preserve"> „</w:t>
            </w:r>
            <w:proofErr w:type="spellStart"/>
            <w:r w:rsidRPr="00314ED2">
              <w:rPr>
                <w:bCs/>
              </w:rPr>
              <w:t>Russian</w:t>
            </w:r>
            <w:proofErr w:type="spellEnd"/>
            <w:r w:rsidRPr="00314ED2">
              <w:rPr>
                <w:bCs/>
              </w:rPr>
              <w:t xml:space="preserve"> </w:t>
            </w:r>
            <w:proofErr w:type="spellStart"/>
            <w:r w:rsidRPr="00314ED2">
              <w:rPr>
                <w:bCs/>
              </w:rPr>
              <w:t>language</w:t>
            </w:r>
            <w:proofErr w:type="spellEnd"/>
            <w:r w:rsidRPr="00314ED2">
              <w:rPr>
                <w:bCs/>
              </w:rPr>
              <w:t xml:space="preserve"> in </w:t>
            </w:r>
            <w:proofErr w:type="spellStart"/>
            <w:r w:rsidRPr="00314ED2">
              <w:rPr>
                <w:bCs/>
              </w:rPr>
              <w:t>foreign</w:t>
            </w:r>
            <w:proofErr w:type="spellEnd"/>
            <w:r w:rsidRPr="00314ED2">
              <w:rPr>
                <w:bCs/>
              </w:rPr>
              <w:t xml:space="preserve"> </w:t>
            </w:r>
            <w:proofErr w:type="spellStart"/>
            <w:r w:rsidRPr="00314ED2">
              <w:rPr>
                <w:bCs/>
              </w:rPr>
              <w:t>countries</w:t>
            </w:r>
            <w:proofErr w:type="spellEnd"/>
            <w:r w:rsidRPr="00314ED2">
              <w:rPr>
                <w:bCs/>
              </w:rPr>
              <w:t>“ (</w:t>
            </w:r>
            <w:proofErr w:type="spellStart"/>
            <w:r w:rsidRPr="00314ED2">
              <w:rPr>
                <w:bCs/>
              </w:rPr>
              <w:t>Русский</w:t>
            </w:r>
            <w:proofErr w:type="spellEnd"/>
            <w:r w:rsidRPr="00314ED2">
              <w:rPr>
                <w:bCs/>
              </w:rPr>
              <w:t xml:space="preserve"> </w:t>
            </w:r>
            <w:proofErr w:type="spellStart"/>
            <w:r w:rsidRPr="00314ED2">
              <w:rPr>
                <w:bCs/>
              </w:rPr>
              <w:t>язык</w:t>
            </w:r>
            <w:proofErr w:type="spellEnd"/>
            <w:r w:rsidRPr="00314ED2">
              <w:rPr>
                <w:bCs/>
              </w:rPr>
              <w:t xml:space="preserve"> </w:t>
            </w:r>
            <w:proofErr w:type="spellStart"/>
            <w:r w:rsidRPr="00314ED2">
              <w:rPr>
                <w:bCs/>
              </w:rPr>
              <w:t>за</w:t>
            </w:r>
            <w:proofErr w:type="spellEnd"/>
            <w:r w:rsidRPr="00314ED2">
              <w:rPr>
                <w:bCs/>
              </w:rPr>
              <w:t xml:space="preserve"> </w:t>
            </w:r>
            <w:proofErr w:type="spellStart"/>
            <w:r w:rsidRPr="00314ED2">
              <w:rPr>
                <w:bCs/>
              </w:rPr>
              <w:t>рубежом</w:t>
            </w:r>
            <w:proofErr w:type="spellEnd"/>
            <w:r w:rsidRPr="00314ED2">
              <w:rPr>
                <w:bCs/>
              </w:rPr>
              <w:t>.), 3/2014</w:t>
            </w:r>
          </w:p>
          <w:p w14:paraId="11DB0884" w14:textId="77777777" w:rsidR="00531A52" w:rsidRPr="00314ED2" w:rsidRDefault="00531A52" w:rsidP="00B97B1C">
            <w:pPr>
              <w:pStyle w:val="Default"/>
              <w:rPr>
                <w:sz w:val="20"/>
                <w:szCs w:val="20"/>
              </w:rPr>
            </w:pPr>
            <w:r w:rsidRPr="00314ED2">
              <w:rPr>
                <w:sz w:val="20"/>
                <w:szCs w:val="20"/>
              </w:rPr>
              <w:t xml:space="preserve">PUBLIC SPEAKING </w:t>
            </w:r>
          </w:p>
          <w:p w14:paraId="79DF46B3" w14:textId="170EF82B" w:rsidR="00531A52" w:rsidRPr="00E1044E" w:rsidRDefault="00531A52" w:rsidP="00B97B1C">
            <w:pPr>
              <w:pStyle w:val="Default"/>
              <w:rPr>
                <w:sz w:val="20"/>
                <w:szCs w:val="20"/>
              </w:rPr>
            </w:pPr>
            <w:r w:rsidRPr="00314ED2">
              <w:rPr>
                <w:rFonts w:eastAsia="Times New Roman"/>
                <w:bCs/>
                <w:color w:val="auto"/>
                <w:sz w:val="20"/>
                <w:szCs w:val="20"/>
              </w:rPr>
              <w:t xml:space="preserve">2021: </w:t>
            </w:r>
            <w:proofErr w:type="spellStart"/>
            <w:r w:rsidRPr="00314ED2">
              <w:rPr>
                <w:rFonts w:eastAsia="Times New Roman"/>
                <w:bCs/>
                <w:color w:val="auto"/>
                <w:sz w:val="20"/>
                <w:szCs w:val="20"/>
              </w:rPr>
              <w:t>Circular</w:t>
            </w:r>
            <w:proofErr w:type="spellEnd"/>
            <w:r w:rsidRPr="00314ED2">
              <w:rPr>
                <w:rFonts w:eastAsia="Times New Roman"/>
                <w:bCs/>
                <w:color w:val="auto"/>
                <w:sz w:val="20"/>
                <w:szCs w:val="20"/>
              </w:rPr>
              <w:t xml:space="preserve"> Design Summit: </w:t>
            </w:r>
            <w:proofErr w:type="spellStart"/>
            <w:r w:rsidRPr="00314ED2">
              <w:rPr>
                <w:rFonts w:eastAsia="Times New Roman"/>
                <w:bCs/>
                <w:color w:val="auto"/>
                <w:sz w:val="20"/>
                <w:szCs w:val="20"/>
              </w:rPr>
              <w:t>Designing</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for</w:t>
            </w:r>
            <w:proofErr w:type="spellEnd"/>
            <w:r w:rsidRPr="00314ED2">
              <w:rPr>
                <w:rFonts w:eastAsia="Times New Roman"/>
                <w:bCs/>
                <w:color w:val="auto"/>
                <w:sz w:val="20"/>
                <w:szCs w:val="20"/>
              </w:rPr>
              <w:t xml:space="preserve"> a </w:t>
            </w:r>
            <w:proofErr w:type="spellStart"/>
            <w:r w:rsidRPr="00314ED2">
              <w:rPr>
                <w:rFonts w:eastAsia="Times New Roman"/>
                <w:bCs/>
                <w:color w:val="auto"/>
                <w:sz w:val="20"/>
                <w:szCs w:val="20"/>
              </w:rPr>
              <w:t>Circular</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Economy</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that</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Prospers</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People</w:t>
            </w:r>
            <w:proofErr w:type="spellEnd"/>
            <w:r w:rsidRPr="00314ED2">
              <w:rPr>
                <w:rFonts w:eastAsia="Times New Roman"/>
                <w:bCs/>
                <w:color w:val="auto"/>
                <w:sz w:val="20"/>
                <w:szCs w:val="20"/>
              </w:rPr>
              <w:t xml:space="preserve">, Planet and Business. (Online, San Francisco) </w:t>
            </w:r>
            <w:proofErr w:type="spellStart"/>
            <w:r w:rsidRPr="00314ED2">
              <w:rPr>
                <w:rFonts w:eastAsia="Times New Roman"/>
                <w:bCs/>
                <w:color w:val="auto"/>
                <w:sz w:val="20"/>
                <w:szCs w:val="20"/>
              </w:rPr>
              <w:t>Presentation</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theme</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Circular</w:t>
            </w:r>
            <w:proofErr w:type="spellEnd"/>
            <w:r w:rsidRPr="00314ED2">
              <w:rPr>
                <w:rFonts w:eastAsia="Times New Roman"/>
                <w:bCs/>
                <w:color w:val="auto"/>
                <w:sz w:val="20"/>
                <w:szCs w:val="20"/>
              </w:rPr>
              <w:t xml:space="preserve"> vision and business </w:t>
            </w:r>
            <w:proofErr w:type="spellStart"/>
            <w:r w:rsidRPr="00314ED2">
              <w:rPr>
                <w:rFonts w:eastAsia="Times New Roman"/>
                <w:bCs/>
                <w:color w:val="auto"/>
                <w:sz w:val="20"/>
                <w:szCs w:val="20"/>
              </w:rPr>
              <w:t>models</w:t>
            </w:r>
            <w:proofErr w:type="spellEnd"/>
            <w:r w:rsidRPr="00314ED2">
              <w:rPr>
                <w:rFonts w:eastAsia="Times New Roman"/>
                <w:bCs/>
                <w:color w:val="auto"/>
                <w:sz w:val="20"/>
                <w:szCs w:val="20"/>
              </w:rPr>
              <w:t xml:space="preserve"> in </w:t>
            </w:r>
            <w:proofErr w:type="spellStart"/>
            <w:r w:rsidRPr="00314ED2">
              <w:rPr>
                <w:rFonts w:eastAsia="Times New Roman"/>
                <w:bCs/>
                <w:color w:val="auto"/>
                <w:sz w:val="20"/>
                <w:szCs w:val="20"/>
              </w:rPr>
              <w:t>footwear</w:t>
            </w:r>
            <w:proofErr w:type="spellEnd"/>
            <w:r w:rsidRPr="00314ED2">
              <w:rPr>
                <w:rFonts w:eastAsia="Times New Roman"/>
                <w:bCs/>
                <w:color w:val="auto"/>
                <w:sz w:val="20"/>
                <w:szCs w:val="20"/>
              </w:rPr>
              <w:t xml:space="preserve"> design and </w:t>
            </w:r>
            <w:proofErr w:type="spellStart"/>
            <w:r w:rsidRPr="00314ED2">
              <w:rPr>
                <w:rFonts w:eastAsia="Times New Roman"/>
                <w:bCs/>
                <w:color w:val="auto"/>
                <w:sz w:val="20"/>
                <w:szCs w:val="20"/>
              </w:rPr>
              <w:t>industry</w:t>
            </w:r>
            <w:proofErr w:type="spellEnd"/>
            <w:r w:rsidRPr="00314ED2">
              <w:rPr>
                <w:rFonts w:eastAsia="Times New Roman"/>
                <w:bCs/>
                <w:color w:val="auto"/>
                <w:sz w:val="20"/>
                <w:szCs w:val="20"/>
              </w:rPr>
              <w:t xml:space="preserve">.  </w:t>
            </w:r>
            <w:hyperlink r:id="rId45" w:history="1">
              <w:r w:rsidRPr="00314ED2">
                <w:rPr>
                  <w:rStyle w:val="Hypertextovodkaz"/>
                  <w:bCs/>
                  <w:sz w:val="20"/>
                  <w:szCs w:val="20"/>
                </w:rPr>
                <w:t>https://www.circulardesignsummit.com/</w:t>
              </w:r>
            </w:hyperlink>
            <w:r w:rsidRPr="00314ED2">
              <w:rPr>
                <w:sz w:val="20"/>
                <w:szCs w:val="20"/>
              </w:rPr>
              <w:t xml:space="preserve"> </w:t>
            </w:r>
          </w:p>
          <w:p w14:paraId="212C1995" w14:textId="77777777" w:rsidR="00531A52" w:rsidRPr="00314ED2" w:rsidRDefault="00531A52" w:rsidP="00B97B1C">
            <w:pPr>
              <w:pStyle w:val="Default"/>
              <w:rPr>
                <w:sz w:val="20"/>
                <w:szCs w:val="20"/>
              </w:rPr>
            </w:pPr>
            <w:r w:rsidRPr="00314ED2">
              <w:rPr>
                <w:sz w:val="20"/>
                <w:szCs w:val="20"/>
              </w:rPr>
              <w:t xml:space="preserve">AWARDS AND EXHIBITIONS </w:t>
            </w:r>
          </w:p>
          <w:p w14:paraId="33DE2778" w14:textId="77777777" w:rsidR="00531A52" w:rsidRPr="00314ED2" w:rsidRDefault="00531A52" w:rsidP="00B97B1C">
            <w:pPr>
              <w:pStyle w:val="Default"/>
              <w:rPr>
                <w:rFonts w:eastAsia="Times New Roman"/>
                <w:bCs/>
                <w:color w:val="auto"/>
                <w:sz w:val="20"/>
                <w:szCs w:val="20"/>
              </w:rPr>
            </w:pPr>
            <w:r w:rsidRPr="00314ED2">
              <w:rPr>
                <w:rFonts w:eastAsia="Times New Roman"/>
                <w:bCs/>
                <w:color w:val="auto"/>
                <w:sz w:val="20"/>
                <w:szCs w:val="20"/>
              </w:rPr>
              <w:t xml:space="preserve">2022: International </w:t>
            </w:r>
            <w:proofErr w:type="spellStart"/>
            <w:r w:rsidRPr="00314ED2">
              <w:rPr>
                <w:rFonts w:eastAsia="Times New Roman"/>
                <w:bCs/>
                <w:color w:val="auto"/>
                <w:sz w:val="20"/>
                <w:szCs w:val="20"/>
              </w:rPr>
              <w:t>Biennale</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of</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students</w:t>
            </w:r>
            <w:proofErr w:type="spellEnd"/>
            <w:r w:rsidRPr="00314ED2">
              <w:rPr>
                <w:rFonts w:eastAsia="Times New Roman"/>
                <w:bCs/>
                <w:color w:val="auto"/>
                <w:sz w:val="20"/>
                <w:szCs w:val="20"/>
              </w:rPr>
              <w:t xml:space="preserve"> design (</w:t>
            </w:r>
            <w:proofErr w:type="spellStart"/>
            <w:r w:rsidRPr="00314ED2">
              <w:rPr>
                <w:rFonts w:eastAsia="Times New Roman"/>
                <w:bCs/>
                <w:color w:val="auto"/>
                <w:sz w:val="20"/>
                <w:szCs w:val="20"/>
              </w:rPr>
              <w:t>Design.s</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Technical</w:t>
            </w:r>
            <w:proofErr w:type="spellEnd"/>
            <w:r w:rsidRPr="00314ED2">
              <w:rPr>
                <w:rFonts w:eastAsia="Times New Roman"/>
                <w:bCs/>
                <w:color w:val="auto"/>
                <w:sz w:val="20"/>
                <w:szCs w:val="20"/>
              </w:rPr>
              <w:t xml:space="preserve"> Museum, 105 Purkyňova, 602 00, Brno, Czech Republic, </w:t>
            </w:r>
            <w:proofErr w:type="spellStart"/>
            <w:r w:rsidRPr="00314ED2">
              <w:rPr>
                <w:rFonts w:eastAsia="Times New Roman"/>
                <w:bCs/>
                <w:color w:val="auto"/>
                <w:sz w:val="20"/>
                <w:szCs w:val="20"/>
              </w:rPr>
              <w:t>Experimental</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shoe</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collection</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author</w:t>
            </w:r>
            <w:proofErr w:type="spellEnd"/>
            <w:r w:rsidRPr="00314ED2">
              <w:rPr>
                <w:rFonts w:eastAsia="Times New Roman"/>
                <w:bCs/>
                <w:color w:val="auto"/>
                <w:sz w:val="20"/>
                <w:szCs w:val="20"/>
              </w:rPr>
              <w:t xml:space="preserve"> design: </w:t>
            </w:r>
            <w:proofErr w:type="spellStart"/>
            <w:r w:rsidRPr="00314ED2">
              <w:rPr>
                <w:rFonts w:eastAsia="Times New Roman"/>
                <w:bCs/>
                <w:color w:val="auto"/>
                <w:sz w:val="20"/>
                <w:szCs w:val="20"/>
              </w:rPr>
              <w:t>Organic</w:t>
            </w:r>
            <w:proofErr w:type="spellEnd"/>
          </w:p>
          <w:p w14:paraId="5EDE6BB8" w14:textId="77777777" w:rsidR="00531A52" w:rsidRPr="00314ED2" w:rsidRDefault="00531A52" w:rsidP="00B97B1C">
            <w:pPr>
              <w:pStyle w:val="Default"/>
              <w:rPr>
                <w:rFonts w:eastAsia="Times New Roman"/>
                <w:bCs/>
                <w:color w:val="auto"/>
                <w:sz w:val="20"/>
                <w:szCs w:val="20"/>
              </w:rPr>
            </w:pPr>
            <w:r w:rsidRPr="00314ED2">
              <w:rPr>
                <w:rFonts w:eastAsia="Times New Roman"/>
                <w:bCs/>
                <w:color w:val="auto"/>
                <w:sz w:val="20"/>
                <w:szCs w:val="20"/>
              </w:rPr>
              <w:t xml:space="preserve">2019: </w:t>
            </w:r>
            <w:proofErr w:type="spellStart"/>
            <w:r w:rsidRPr="00314ED2">
              <w:rPr>
                <w:rFonts w:eastAsia="Times New Roman"/>
                <w:bCs/>
                <w:color w:val="auto"/>
                <w:sz w:val="20"/>
                <w:szCs w:val="20"/>
              </w:rPr>
              <w:t>Dean’s</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Award</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for</w:t>
            </w:r>
            <w:proofErr w:type="spellEnd"/>
            <w:r w:rsidRPr="00314ED2">
              <w:rPr>
                <w:rFonts w:eastAsia="Times New Roman"/>
                <w:bCs/>
                <w:color w:val="auto"/>
                <w:sz w:val="20"/>
                <w:szCs w:val="20"/>
              </w:rPr>
              <w:t xml:space="preserve"> Study and Design </w:t>
            </w:r>
            <w:proofErr w:type="spellStart"/>
            <w:r w:rsidRPr="00314ED2">
              <w:rPr>
                <w:rFonts w:eastAsia="Times New Roman"/>
                <w:bCs/>
                <w:color w:val="auto"/>
                <w:sz w:val="20"/>
                <w:szCs w:val="20"/>
              </w:rPr>
              <w:t>Achievements</w:t>
            </w:r>
            <w:proofErr w:type="spellEnd"/>
            <w:r w:rsidRPr="00314ED2">
              <w:rPr>
                <w:rFonts w:eastAsia="Times New Roman"/>
                <w:bCs/>
                <w:color w:val="auto"/>
                <w:sz w:val="20"/>
                <w:szCs w:val="20"/>
              </w:rPr>
              <w:t xml:space="preserve">, Tomas </w:t>
            </w:r>
            <w:proofErr w:type="spellStart"/>
            <w:r w:rsidRPr="00314ED2">
              <w:rPr>
                <w:rFonts w:eastAsia="Times New Roman"/>
                <w:bCs/>
                <w:color w:val="auto"/>
                <w:sz w:val="20"/>
                <w:szCs w:val="20"/>
              </w:rPr>
              <w:t>Bata</w:t>
            </w:r>
            <w:proofErr w:type="spellEnd"/>
            <w:r w:rsidRPr="00314ED2">
              <w:rPr>
                <w:rFonts w:eastAsia="Times New Roman"/>
                <w:bCs/>
                <w:color w:val="auto"/>
                <w:sz w:val="20"/>
                <w:szCs w:val="20"/>
              </w:rPr>
              <w:t xml:space="preserve"> University, 5555, nám. T. G. Masaryka, 760 01 </w:t>
            </w:r>
            <w:proofErr w:type="spellStart"/>
            <w:r w:rsidRPr="00314ED2">
              <w:rPr>
                <w:rFonts w:eastAsia="Times New Roman"/>
                <w:bCs/>
                <w:color w:val="auto"/>
                <w:sz w:val="20"/>
                <w:szCs w:val="20"/>
              </w:rPr>
              <w:t>Zlin</w:t>
            </w:r>
            <w:proofErr w:type="spellEnd"/>
            <w:r w:rsidRPr="00314ED2">
              <w:rPr>
                <w:rFonts w:eastAsia="Times New Roman"/>
                <w:bCs/>
                <w:color w:val="auto"/>
                <w:sz w:val="20"/>
                <w:szCs w:val="20"/>
              </w:rPr>
              <w:t xml:space="preserve">, Czech Republic, </w:t>
            </w:r>
            <w:proofErr w:type="spellStart"/>
            <w:r w:rsidRPr="00314ED2">
              <w:rPr>
                <w:rFonts w:eastAsia="Times New Roman"/>
                <w:bCs/>
                <w:color w:val="auto"/>
                <w:sz w:val="20"/>
                <w:szCs w:val="20"/>
              </w:rPr>
              <w:t>Faculty</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of</w:t>
            </w:r>
            <w:proofErr w:type="spellEnd"/>
            <w:r w:rsidRPr="00314ED2">
              <w:rPr>
                <w:rFonts w:eastAsia="Times New Roman"/>
                <w:bCs/>
                <w:color w:val="auto"/>
                <w:sz w:val="20"/>
                <w:szCs w:val="20"/>
              </w:rPr>
              <w:t xml:space="preserve"> Multimedia </w:t>
            </w:r>
            <w:proofErr w:type="spellStart"/>
            <w:r w:rsidRPr="00314ED2">
              <w:rPr>
                <w:rFonts w:eastAsia="Times New Roman"/>
                <w:bCs/>
                <w:color w:val="auto"/>
                <w:sz w:val="20"/>
                <w:szCs w:val="20"/>
              </w:rPr>
              <w:t>Communication</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Experimental</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shoe</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collection</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author</w:t>
            </w:r>
            <w:proofErr w:type="spellEnd"/>
            <w:r w:rsidRPr="00314ED2">
              <w:rPr>
                <w:rFonts w:eastAsia="Times New Roman"/>
                <w:bCs/>
                <w:color w:val="auto"/>
                <w:sz w:val="20"/>
                <w:szCs w:val="20"/>
              </w:rPr>
              <w:t xml:space="preserve"> design: </w:t>
            </w:r>
            <w:proofErr w:type="spellStart"/>
            <w:r w:rsidRPr="00314ED2">
              <w:rPr>
                <w:rFonts w:eastAsia="Times New Roman"/>
                <w:bCs/>
                <w:color w:val="auto"/>
                <w:sz w:val="20"/>
                <w:szCs w:val="20"/>
              </w:rPr>
              <w:t>Organic</w:t>
            </w:r>
            <w:proofErr w:type="spellEnd"/>
          </w:p>
          <w:p w14:paraId="002BC27E" w14:textId="77777777" w:rsidR="00531A52" w:rsidRPr="00314ED2" w:rsidRDefault="00531A52" w:rsidP="00B97B1C">
            <w:pPr>
              <w:pStyle w:val="Default"/>
              <w:rPr>
                <w:rFonts w:eastAsia="Times New Roman"/>
                <w:bCs/>
                <w:color w:val="auto"/>
                <w:sz w:val="20"/>
                <w:szCs w:val="20"/>
              </w:rPr>
            </w:pPr>
            <w:r w:rsidRPr="00314ED2">
              <w:rPr>
                <w:rFonts w:eastAsia="Times New Roman"/>
                <w:bCs/>
                <w:color w:val="auto"/>
                <w:sz w:val="20"/>
                <w:szCs w:val="20"/>
              </w:rPr>
              <w:t xml:space="preserve">2019: Victoria &amp; Albert Museum, Cromwell </w:t>
            </w:r>
            <w:proofErr w:type="spellStart"/>
            <w:r w:rsidRPr="00314ED2">
              <w:rPr>
                <w:rFonts w:eastAsia="Times New Roman"/>
                <w:bCs/>
                <w:color w:val="auto"/>
                <w:sz w:val="20"/>
                <w:szCs w:val="20"/>
              </w:rPr>
              <w:t>Road</w:t>
            </w:r>
            <w:proofErr w:type="spellEnd"/>
            <w:r w:rsidRPr="00314ED2">
              <w:rPr>
                <w:rFonts w:eastAsia="Times New Roman"/>
                <w:bCs/>
                <w:color w:val="auto"/>
                <w:sz w:val="20"/>
                <w:szCs w:val="20"/>
              </w:rPr>
              <w:t xml:space="preserve">, </w:t>
            </w:r>
            <w:proofErr w:type="spellStart"/>
            <w:r w:rsidRPr="00314ED2">
              <w:rPr>
                <w:rFonts w:eastAsia="Times New Roman"/>
                <w:bCs/>
                <w:color w:val="auto"/>
                <w:sz w:val="20"/>
                <w:szCs w:val="20"/>
              </w:rPr>
              <w:t>Knightsbridge</w:t>
            </w:r>
            <w:proofErr w:type="spellEnd"/>
            <w:r w:rsidRPr="00314ED2">
              <w:rPr>
                <w:rFonts w:eastAsia="Times New Roman"/>
                <w:bCs/>
                <w:color w:val="auto"/>
                <w:sz w:val="20"/>
                <w:szCs w:val="20"/>
              </w:rPr>
              <w:t xml:space="preserve">, London SW7 2RL, United </w:t>
            </w:r>
            <w:proofErr w:type="spellStart"/>
            <w:r w:rsidRPr="00314ED2">
              <w:rPr>
                <w:rFonts w:eastAsia="Times New Roman"/>
                <w:bCs/>
                <w:color w:val="auto"/>
                <w:sz w:val="20"/>
                <w:szCs w:val="20"/>
              </w:rPr>
              <w:t>Kingdom</w:t>
            </w:r>
            <w:proofErr w:type="spellEnd"/>
          </w:p>
          <w:p w14:paraId="51A23A2F" w14:textId="6A21F302" w:rsidR="00531A52" w:rsidRPr="002B1CFE" w:rsidRDefault="00531A52" w:rsidP="00B97B1C">
            <w:pPr>
              <w:pStyle w:val="Default"/>
              <w:rPr>
                <w:rFonts w:eastAsia="Times New Roman"/>
                <w:bCs/>
                <w:color w:val="auto"/>
                <w:sz w:val="20"/>
                <w:szCs w:val="20"/>
              </w:rPr>
            </w:pPr>
            <w:proofErr w:type="spellStart"/>
            <w:r w:rsidRPr="009E45A1">
              <w:rPr>
                <w:bCs/>
                <w:sz w:val="20"/>
                <w:szCs w:val="20"/>
              </w:rPr>
              <w:t>Biodegradable</w:t>
            </w:r>
            <w:proofErr w:type="spellEnd"/>
            <w:r w:rsidRPr="009E45A1">
              <w:rPr>
                <w:bCs/>
                <w:sz w:val="20"/>
                <w:szCs w:val="20"/>
              </w:rPr>
              <w:t xml:space="preserve"> </w:t>
            </w:r>
            <w:proofErr w:type="spellStart"/>
            <w:r w:rsidRPr="009E45A1">
              <w:rPr>
                <w:bCs/>
                <w:sz w:val="20"/>
                <w:szCs w:val="20"/>
              </w:rPr>
              <w:t>Malai</w:t>
            </w:r>
            <w:proofErr w:type="spellEnd"/>
            <w:r w:rsidRPr="009E45A1">
              <w:rPr>
                <w:bCs/>
                <w:sz w:val="20"/>
                <w:szCs w:val="20"/>
              </w:rPr>
              <w:t xml:space="preserve"> </w:t>
            </w:r>
            <w:proofErr w:type="spellStart"/>
            <w:r w:rsidRPr="009E45A1">
              <w:rPr>
                <w:bCs/>
                <w:sz w:val="20"/>
                <w:szCs w:val="20"/>
              </w:rPr>
              <w:t>shoes</w:t>
            </w:r>
            <w:proofErr w:type="spellEnd"/>
            <w:r w:rsidRPr="009E45A1">
              <w:rPr>
                <w:bCs/>
                <w:sz w:val="20"/>
                <w:szCs w:val="20"/>
              </w:rPr>
              <w:t xml:space="preserve">, </w:t>
            </w:r>
            <w:proofErr w:type="spellStart"/>
            <w:r w:rsidRPr="009E45A1">
              <w:rPr>
                <w:bCs/>
                <w:sz w:val="20"/>
                <w:szCs w:val="20"/>
              </w:rPr>
              <w:t>exhibition</w:t>
            </w:r>
            <w:proofErr w:type="spellEnd"/>
            <w:r w:rsidRPr="009E45A1">
              <w:rPr>
                <w:bCs/>
                <w:sz w:val="20"/>
                <w:szCs w:val="20"/>
              </w:rPr>
              <w:t xml:space="preserve"> Food </w:t>
            </w:r>
            <w:proofErr w:type="spellStart"/>
            <w:r w:rsidRPr="009E45A1">
              <w:rPr>
                <w:bCs/>
                <w:sz w:val="20"/>
                <w:szCs w:val="20"/>
              </w:rPr>
              <w:t>Bigger</w:t>
            </w:r>
            <w:proofErr w:type="spellEnd"/>
            <w:r w:rsidRPr="009E45A1">
              <w:rPr>
                <w:bCs/>
                <w:sz w:val="20"/>
                <w:szCs w:val="20"/>
              </w:rPr>
              <w:t xml:space="preserve"> </w:t>
            </w:r>
            <w:proofErr w:type="spellStart"/>
            <w:r w:rsidRPr="009E45A1">
              <w:rPr>
                <w:bCs/>
                <w:sz w:val="20"/>
                <w:szCs w:val="20"/>
              </w:rPr>
              <w:t>than</w:t>
            </w:r>
            <w:proofErr w:type="spellEnd"/>
            <w:r w:rsidRPr="009E45A1">
              <w:rPr>
                <w:bCs/>
                <w:sz w:val="20"/>
                <w:szCs w:val="20"/>
              </w:rPr>
              <w:t xml:space="preserve"> </w:t>
            </w:r>
            <w:proofErr w:type="spellStart"/>
            <w:r w:rsidRPr="009E45A1">
              <w:rPr>
                <w:bCs/>
                <w:sz w:val="20"/>
                <w:szCs w:val="20"/>
              </w:rPr>
              <w:t>the</w:t>
            </w:r>
            <w:proofErr w:type="spellEnd"/>
            <w:r w:rsidRPr="009E45A1">
              <w:rPr>
                <w:bCs/>
                <w:sz w:val="20"/>
                <w:szCs w:val="20"/>
              </w:rPr>
              <w:t xml:space="preserve"> plate, May – </w:t>
            </w:r>
            <w:proofErr w:type="spellStart"/>
            <w:r w:rsidRPr="009E45A1">
              <w:rPr>
                <w:bCs/>
                <w:sz w:val="20"/>
                <w:szCs w:val="20"/>
              </w:rPr>
              <w:t>October</w:t>
            </w:r>
            <w:proofErr w:type="spellEnd"/>
            <w:r w:rsidRPr="009E45A1">
              <w:rPr>
                <w:bCs/>
                <w:sz w:val="20"/>
                <w:szCs w:val="20"/>
              </w:rPr>
              <w:t xml:space="preserve"> 2019. </w:t>
            </w:r>
            <w:proofErr w:type="spellStart"/>
            <w:r w:rsidRPr="009E45A1">
              <w:rPr>
                <w:bCs/>
                <w:sz w:val="20"/>
                <w:szCs w:val="20"/>
              </w:rPr>
              <w:t>The</w:t>
            </w:r>
            <w:proofErr w:type="spellEnd"/>
            <w:r w:rsidRPr="009E45A1">
              <w:rPr>
                <w:bCs/>
                <w:sz w:val="20"/>
                <w:szCs w:val="20"/>
              </w:rPr>
              <w:t xml:space="preserve"> pair </w:t>
            </w:r>
            <w:proofErr w:type="spellStart"/>
            <w:r w:rsidRPr="009E45A1">
              <w:rPr>
                <w:bCs/>
                <w:sz w:val="20"/>
                <w:szCs w:val="20"/>
              </w:rPr>
              <w:t>of</w:t>
            </w:r>
            <w:proofErr w:type="spellEnd"/>
            <w:r w:rsidRPr="009E45A1">
              <w:rPr>
                <w:bCs/>
                <w:sz w:val="20"/>
                <w:szCs w:val="20"/>
              </w:rPr>
              <w:t xml:space="preserve"> </w:t>
            </w:r>
            <w:proofErr w:type="spellStart"/>
            <w:r w:rsidRPr="009E45A1">
              <w:rPr>
                <w:bCs/>
                <w:sz w:val="20"/>
                <w:szCs w:val="20"/>
              </w:rPr>
              <w:t>shoes</w:t>
            </w:r>
            <w:proofErr w:type="spellEnd"/>
            <w:r w:rsidRPr="009E45A1">
              <w:rPr>
                <w:bCs/>
                <w:sz w:val="20"/>
                <w:szCs w:val="20"/>
              </w:rPr>
              <w:t xml:space="preserve"> </w:t>
            </w:r>
            <w:proofErr w:type="spellStart"/>
            <w:r w:rsidRPr="009E45A1">
              <w:rPr>
                <w:bCs/>
                <w:sz w:val="20"/>
                <w:szCs w:val="20"/>
              </w:rPr>
              <w:t>was</w:t>
            </w:r>
            <w:proofErr w:type="spellEnd"/>
            <w:r w:rsidRPr="009E45A1">
              <w:rPr>
                <w:bCs/>
                <w:sz w:val="20"/>
                <w:szCs w:val="20"/>
              </w:rPr>
              <w:t xml:space="preserve"> made by </w:t>
            </w:r>
            <w:proofErr w:type="spellStart"/>
            <w:r w:rsidRPr="009E45A1">
              <w:rPr>
                <w:bCs/>
                <w:sz w:val="20"/>
                <w:szCs w:val="20"/>
              </w:rPr>
              <w:t>me</w:t>
            </w:r>
            <w:proofErr w:type="spellEnd"/>
            <w:r w:rsidRPr="009E45A1">
              <w:rPr>
                <w:bCs/>
                <w:sz w:val="20"/>
                <w:szCs w:val="20"/>
              </w:rPr>
              <w:t xml:space="preserve"> in </w:t>
            </w:r>
            <w:proofErr w:type="spellStart"/>
            <w:r w:rsidRPr="009E45A1">
              <w:rPr>
                <w:bCs/>
                <w:sz w:val="20"/>
                <w:szCs w:val="20"/>
              </w:rPr>
              <w:t>collaboration</w:t>
            </w:r>
            <w:proofErr w:type="spellEnd"/>
            <w:r w:rsidRPr="009E45A1">
              <w:rPr>
                <w:bCs/>
                <w:sz w:val="20"/>
                <w:szCs w:val="20"/>
              </w:rPr>
              <w:t xml:space="preserve"> </w:t>
            </w:r>
            <w:proofErr w:type="spellStart"/>
            <w:r w:rsidRPr="009E45A1">
              <w:rPr>
                <w:bCs/>
                <w:sz w:val="20"/>
                <w:szCs w:val="20"/>
              </w:rPr>
              <w:t>with</w:t>
            </w:r>
            <w:proofErr w:type="spellEnd"/>
            <w:r w:rsidRPr="009E45A1">
              <w:rPr>
                <w:bCs/>
                <w:sz w:val="20"/>
                <w:szCs w:val="20"/>
              </w:rPr>
              <w:t xml:space="preserve"> </w:t>
            </w:r>
            <w:proofErr w:type="spellStart"/>
            <w:r w:rsidRPr="009E45A1">
              <w:rPr>
                <w:bCs/>
                <w:sz w:val="20"/>
                <w:szCs w:val="20"/>
              </w:rPr>
              <w:t>the</w:t>
            </w:r>
            <w:proofErr w:type="spellEnd"/>
            <w:r w:rsidRPr="009E45A1">
              <w:rPr>
                <w:bCs/>
                <w:sz w:val="20"/>
                <w:szCs w:val="20"/>
              </w:rPr>
              <w:t xml:space="preserve"> Innovation design studio </w:t>
            </w:r>
            <w:proofErr w:type="spellStart"/>
            <w:r w:rsidRPr="009E45A1">
              <w:rPr>
                <w:bCs/>
                <w:sz w:val="20"/>
                <w:szCs w:val="20"/>
              </w:rPr>
              <w:t>Malai</w:t>
            </w:r>
            <w:proofErr w:type="spellEnd"/>
            <w:r w:rsidRPr="009E45A1">
              <w:rPr>
                <w:bCs/>
                <w:sz w:val="20"/>
                <w:szCs w:val="20"/>
              </w:rPr>
              <w:t xml:space="preserve"> </w:t>
            </w:r>
            <w:proofErr w:type="spellStart"/>
            <w:r w:rsidRPr="009E45A1">
              <w:rPr>
                <w:bCs/>
                <w:sz w:val="20"/>
                <w:szCs w:val="20"/>
              </w:rPr>
              <w:t>Biomaterials</w:t>
            </w:r>
            <w:proofErr w:type="spellEnd"/>
            <w:r w:rsidRPr="009E45A1">
              <w:rPr>
                <w:bCs/>
                <w:sz w:val="20"/>
                <w:szCs w:val="20"/>
              </w:rPr>
              <w:t xml:space="preserve"> in India and </w:t>
            </w:r>
            <w:proofErr w:type="spellStart"/>
            <w:r w:rsidRPr="009E45A1">
              <w:rPr>
                <w:bCs/>
                <w:sz w:val="20"/>
                <w:szCs w:val="20"/>
              </w:rPr>
              <w:t>purchased</w:t>
            </w:r>
            <w:proofErr w:type="spellEnd"/>
            <w:r w:rsidRPr="009E45A1">
              <w:rPr>
                <w:bCs/>
                <w:sz w:val="20"/>
                <w:szCs w:val="20"/>
              </w:rPr>
              <w:t xml:space="preserve"> by V&amp;A </w:t>
            </w:r>
            <w:proofErr w:type="spellStart"/>
            <w:r w:rsidRPr="009E45A1">
              <w:rPr>
                <w:bCs/>
                <w:sz w:val="20"/>
                <w:szCs w:val="20"/>
              </w:rPr>
              <w:t>for</w:t>
            </w:r>
            <w:proofErr w:type="spellEnd"/>
            <w:r w:rsidRPr="009E45A1">
              <w:rPr>
                <w:bCs/>
                <w:sz w:val="20"/>
                <w:szCs w:val="20"/>
              </w:rPr>
              <w:t xml:space="preserve"> </w:t>
            </w:r>
            <w:proofErr w:type="spellStart"/>
            <w:r w:rsidRPr="009E45A1">
              <w:rPr>
                <w:bCs/>
                <w:sz w:val="20"/>
                <w:szCs w:val="20"/>
              </w:rPr>
              <w:t>their</w:t>
            </w:r>
            <w:proofErr w:type="spellEnd"/>
            <w:r w:rsidRPr="009E45A1">
              <w:rPr>
                <w:bCs/>
                <w:sz w:val="20"/>
                <w:szCs w:val="20"/>
              </w:rPr>
              <w:t xml:space="preserve"> permanent </w:t>
            </w:r>
            <w:proofErr w:type="spellStart"/>
            <w:r w:rsidRPr="009E45A1">
              <w:rPr>
                <w:bCs/>
                <w:sz w:val="20"/>
                <w:szCs w:val="20"/>
              </w:rPr>
              <w:t>collection</w:t>
            </w:r>
            <w:proofErr w:type="spellEnd"/>
            <w:r w:rsidRPr="009E45A1">
              <w:rPr>
                <w:bCs/>
                <w:sz w:val="20"/>
                <w:szCs w:val="20"/>
              </w:rPr>
              <w:t>.</w:t>
            </w:r>
          </w:p>
        </w:tc>
      </w:tr>
    </w:tbl>
    <w:p w14:paraId="642B62C8" w14:textId="77777777" w:rsidR="0018682A" w:rsidRDefault="0018682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31A52" w14:paraId="0EEF109D" w14:textId="77777777" w:rsidTr="000B16AE">
        <w:trPr>
          <w:trHeight w:val="218"/>
        </w:trPr>
        <w:tc>
          <w:tcPr>
            <w:tcW w:w="9859" w:type="dxa"/>
            <w:gridSpan w:val="4"/>
            <w:shd w:val="clear" w:color="auto" w:fill="F7CAAC"/>
          </w:tcPr>
          <w:p w14:paraId="0B531F93" w14:textId="6459CD71" w:rsidR="00531A52" w:rsidRDefault="00531A52" w:rsidP="000B16AE">
            <w:pPr>
              <w:rPr>
                <w:b/>
              </w:rPr>
            </w:pPr>
            <w:r>
              <w:rPr>
                <w:b/>
              </w:rPr>
              <w:lastRenderedPageBreak/>
              <w:t>Působení v zahraničí</w:t>
            </w:r>
          </w:p>
        </w:tc>
      </w:tr>
      <w:tr w:rsidR="00531A52" w14:paraId="02C797EA" w14:textId="77777777" w:rsidTr="000B16AE">
        <w:trPr>
          <w:trHeight w:val="328"/>
        </w:trPr>
        <w:tc>
          <w:tcPr>
            <w:tcW w:w="9859" w:type="dxa"/>
            <w:gridSpan w:val="4"/>
          </w:tcPr>
          <w:p w14:paraId="045D1215" w14:textId="77777777" w:rsidR="00531A52" w:rsidRPr="00B6652E" w:rsidRDefault="00531A52" w:rsidP="000B16AE">
            <w:pPr>
              <w:pStyle w:val="Default"/>
              <w:jc w:val="both"/>
              <w:rPr>
                <w:rFonts w:eastAsia="Times New Roman"/>
                <w:bCs/>
                <w:color w:val="auto"/>
                <w:sz w:val="20"/>
                <w:szCs w:val="20"/>
              </w:rPr>
            </w:pPr>
            <w:r w:rsidRPr="009A2FB5">
              <w:rPr>
                <w:rFonts w:eastAsia="Times New Roman"/>
                <w:bCs/>
                <w:color w:val="auto"/>
                <w:sz w:val="20"/>
                <w:szCs w:val="20"/>
              </w:rPr>
              <w:t xml:space="preserve">2021: </w:t>
            </w:r>
            <w:proofErr w:type="spellStart"/>
            <w:r w:rsidRPr="009A2FB5">
              <w:rPr>
                <w:rFonts w:eastAsia="Times New Roman"/>
                <w:bCs/>
                <w:color w:val="auto"/>
                <w:sz w:val="20"/>
                <w:szCs w:val="20"/>
              </w:rPr>
              <w:t>Circular</w:t>
            </w:r>
            <w:proofErr w:type="spellEnd"/>
            <w:r w:rsidRPr="009A2FB5">
              <w:rPr>
                <w:rFonts w:eastAsia="Times New Roman"/>
                <w:bCs/>
                <w:color w:val="auto"/>
                <w:sz w:val="20"/>
                <w:szCs w:val="20"/>
              </w:rPr>
              <w:t xml:space="preserve"> Design Summit: </w:t>
            </w:r>
            <w:proofErr w:type="spellStart"/>
            <w:r w:rsidRPr="009A2FB5">
              <w:rPr>
                <w:rFonts w:eastAsia="Times New Roman"/>
                <w:bCs/>
                <w:color w:val="auto"/>
                <w:sz w:val="20"/>
                <w:szCs w:val="20"/>
              </w:rPr>
              <w:t>Designing</w:t>
            </w:r>
            <w:proofErr w:type="spellEnd"/>
            <w:r w:rsidRPr="009A2FB5">
              <w:rPr>
                <w:rFonts w:eastAsia="Times New Roman"/>
                <w:bCs/>
                <w:color w:val="auto"/>
                <w:sz w:val="20"/>
                <w:szCs w:val="20"/>
              </w:rPr>
              <w:t xml:space="preserve"> </w:t>
            </w:r>
            <w:proofErr w:type="spellStart"/>
            <w:r w:rsidRPr="009A2FB5">
              <w:rPr>
                <w:rFonts w:eastAsia="Times New Roman"/>
                <w:bCs/>
                <w:color w:val="auto"/>
                <w:sz w:val="20"/>
                <w:szCs w:val="20"/>
              </w:rPr>
              <w:t>for</w:t>
            </w:r>
            <w:proofErr w:type="spellEnd"/>
            <w:r w:rsidRPr="009A2FB5">
              <w:rPr>
                <w:rFonts w:eastAsia="Times New Roman"/>
                <w:bCs/>
                <w:color w:val="auto"/>
                <w:sz w:val="20"/>
                <w:szCs w:val="20"/>
              </w:rPr>
              <w:t xml:space="preserve"> a </w:t>
            </w:r>
            <w:proofErr w:type="spellStart"/>
            <w:r w:rsidRPr="009A2FB5">
              <w:rPr>
                <w:rFonts w:eastAsia="Times New Roman"/>
                <w:bCs/>
                <w:color w:val="auto"/>
                <w:sz w:val="20"/>
                <w:szCs w:val="20"/>
              </w:rPr>
              <w:t>Circular</w:t>
            </w:r>
            <w:proofErr w:type="spellEnd"/>
            <w:r w:rsidRPr="009A2FB5">
              <w:rPr>
                <w:rFonts w:eastAsia="Times New Roman"/>
                <w:bCs/>
                <w:color w:val="auto"/>
                <w:sz w:val="20"/>
                <w:szCs w:val="20"/>
              </w:rPr>
              <w:t xml:space="preserve"> </w:t>
            </w:r>
            <w:proofErr w:type="spellStart"/>
            <w:r w:rsidRPr="009A2FB5">
              <w:rPr>
                <w:rFonts w:eastAsia="Times New Roman"/>
                <w:bCs/>
                <w:color w:val="auto"/>
                <w:sz w:val="20"/>
                <w:szCs w:val="20"/>
              </w:rPr>
              <w:t>Economy</w:t>
            </w:r>
            <w:proofErr w:type="spellEnd"/>
            <w:r w:rsidRPr="009A2FB5">
              <w:rPr>
                <w:rFonts w:eastAsia="Times New Roman"/>
                <w:bCs/>
                <w:color w:val="auto"/>
                <w:sz w:val="20"/>
                <w:szCs w:val="20"/>
              </w:rPr>
              <w:t xml:space="preserve"> </w:t>
            </w:r>
            <w:proofErr w:type="spellStart"/>
            <w:r w:rsidRPr="009A2FB5">
              <w:rPr>
                <w:rFonts w:eastAsia="Times New Roman"/>
                <w:bCs/>
                <w:color w:val="auto"/>
                <w:sz w:val="20"/>
                <w:szCs w:val="20"/>
              </w:rPr>
              <w:t>that</w:t>
            </w:r>
            <w:proofErr w:type="spellEnd"/>
            <w:r w:rsidRPr="009A2FB5">
              <w:rPr>
                <w:rFonts w:eastAsia="Times New Roman"/>
                <w:bCs/>
                <w:color w:val="auto"/>
                <w:sz w:val="20"/>
                <w:szCs w:val="20"/>
              </w:rPr>
              <w:t xml:space="preserve"> </w:t>
            </w:r>
            <w:proofErr w:type="spellStart"/>
            <w:r w:rsidRPr="009A2FB5">
              <w:rPr>
                <w:rFonts w:eastAsia="Times New Roman"/>
                <w:bCs/>
                <w:color w:val="auto"/>
                <w:sz w:val="20"/>
                <w:szCs w:val="20"/>
              </w:rPr>
              <w:t>Prospers</w:t>
            </w:r>
            <w:proofErr w:type="spellEnd"/>
            <w:r w:rsidRPr="009A2FB5">
              <w:rPr>
                <w:rFonts w:eastAsia="Times New Roman"/>
                <w:bCs/>
                <w:color w:val="auto"/>
                <w:sz w:val="20"/>
                <w:szCs w:val="20"/>
              </w:rPr>
              <w:t xml:space="preserve"> </w:t>
            </w:r>
            <w:proofErr w:type="spellStart"/>
            <w:r w:rsidRPr="009A2FB5">
              <w:rPr>
                <w:rFonts w:eastAsia="Times New Roman"/>
                <w:bCs/>
                <w:color w:val="auto"/>
                <w:sz w:val="20"/>
                <w:szCs w:val="20"/>
              </w:rPr>
              <w:t>People</w:t>
            </w:r>
            <w:proofErr w:type="spellEnd"/>
            <w:r w:rsidRPr="009A2FB5">
              <w:rPr>
                <w:rFonts w:eastAsia="Times New Roman"/>
                <w:bCs/>
                <w:color w:val="auto"/>
                <w:sz w:val="20"/>
                <w:szCs w:val="20"/>
              </w:rPr>
              <w:t xml:space="preserve">, Planet and Business. (Online, San Francisco) </w:t>
            </w:r>
          </w:p>
          <w:p w14:paraId="018B6834" w14:textId="77777777" w:rsidR="00531A52" w:rsidRPr="009A2FB5" w:rsidRDefault="00531A52" w:rsidP="000B16AE">
            <w:pPr>
              <w:pStyle w:val="Default"/>
              <w:rPr>
                <w:rFonts w:eastAsia="Times New Roman"/>
                <w:bCs/>
                <w:color w:val="auto"/>
                <w:sz w:val="20"/>
                <w:szCs w:val="20"/>
              </w:rPr>
            </w:pPr>
            <w:proofErr w:type="spellStart"/>
            <w:r w:rsidRPr="000B077F">
              <w:rPr>
                <w:rFonts w:eastAsia="Times New Roman"/>
                <w:bCs/>
                <w:color w:val="auto"/>
                <w:sz w:val="20"/>
                <w:szCs w:val="20"/>
              </w:rPr>
              <w:t>Presentation</w:t>
            </w:r>
            <w:proofErr w:type="spellEnd"/>
            <w:r w:rsidRPr="000B077F">
              <w:rPr>
                <w:rFonts w:eastAsia="Times New Roman"/>
                <w:bCs/>
                <w:color w:val="auto"/>
                <w:sz w:val="20"/>
                <w:szCs w:val="20"/>
              </w:rPr>
              <w:t xml:space="preserve"> </w:t>
            </w:r>
            <w:proofErr w:type="spellStart"/>
            <w:r w:rsidRPr="000B077F">
              <w:rPr>
                <w:rFonts w:eastAsia="Times New Roman"/>
                <w:bCs/>
                <w:color w:val="auto"/>
                <w:sz w:val="20"/>
                <w:szCs w:val="20"/>
              </w:rPr>
              <w:t>theme</w:t>
            </w:r>
            <w:proofErr w:type="spellEnd"/>
            <w:r w:rsidRPr="000B077F">
              <w:rPr>
                <w:rFonts w:eastAsia="Times New Roman"/>
                <w:bCs/>
                <w:color w:val="auto"/>
                <w:sz w:val="20"/>
                <w:szCs w:val="20"/>
              </w:rPr>
              <w:t xml:space="preserve">: </w:t>
            </w:r>
            <w:proofErr w:type="spellStart"/>
            <w:r w:rsidRPr="000B077F">
              <w:rPr>
                <w:rFonts w:eastAsia="Times New Roman"/>
                <w:bCs/>
                <w:color w:val="auto"/>
                <w:sz w:val="20"/>
                <w:szCs w:val="20"/>
              </w:rPr>
              <w:t>Circular</w:t>
            </w:r>
            <w:proofErr w:type="spellEnd"/>
            <w:r w:rsidRPr="000B077F">
              <w:rPr>
                <w:rFonts w:eastAsia="Times New Roman"/>
                <w:bCs/>
                <w:color w:val="auto"/>
                <w:sz w:val="20"/>
                <w:szCs w:val="20"/>
              </w:rPr>
              <w:t xml:space="preserve"> vision and business </w:t>
            </w:r>
            <w:proofErr w:type="spellStart"/>
            <w:r w:rsidRPr="000B077F">
              <w:rPr>
                <w:rFonts w:eastAsia="Times New Roman"/>
                <w:bCs/>
                <w:color w:val="auto"/>
                <w:sz w:val="20"/>
                <w:szCs w:val="20"/>
              </w:rPr>
              <w:t>models</w:t>
            </w:r>
            <w:proofErr w:type="spellEnd"/>
            <w:r w:rsidRPr="000B077F">
              <w:rPr>
                <w:rFonts w:eastAsia="Times New Roman"/>
                <w:bCs/>
                <w:color w:val="auto"/>
                <w:sz w:val="20"/>
                <w:szCs w:val="20"/>
              </w:rPr>
              <w:t xml:space="preserve"> in </w:t>
            </w:r>
            <w:proofErr w:type="spellStart"/>
            <w:r w:rsidRPr="000B077F">
              <w:rPr>
                <w:rFonts w:eastAsia="Times New Roman"/>
                <w:bCs/>
                <w:color w:val="auto"/>
                <w:sz w:val="20"/>
                <w:szCs w:val="20"/>
              </w:rPr>
              <w:t>footwear</w:t>
            </w:r>
            <w:proofErr w:type="spellEnd"/>
            <w:r w:rsidRPr="000B077F">
              <w:rPr>
                <w:rFonts w:eastAsia="Times New Roman"/>
                <w:bCs/>
                <w:color w:val="auto"/>
                <w:sz w:val="20"/>
                <w:szCs w:val="20"/>
              </w:rPr>
              <w:t xml:space="preserve"> design and </w:t>
            </w:r>
            <w:proofErr w:type="spellStart"/>
            <w:r w:rsidRPr="000B077F">
              <w:rPr>
                <w:rFonts w:eastAsia="Times New Roman"/>
                <w:bCs/>
                <w:color w:val="auto"/>
                <w:sz w:val="20"/>
                <w:szCs w:val="20"/>
              </w:rPr>
              <w:t>industry</w:t>
            </w:r>
            <w:proofErr w:type="spellEnd"/>
            <w:r w:rsidRPr="000B077F">
              <w:rPr>
                <w:rFonts w:eastAsia="Times New Roman"/>
                <w:bCs/>
                <w:color w:val="auto"/>
                <w:sz w:val="20"/>
                <w:szCs w:val="20"/>
              </w:rPr>
              <w:t xml:space="preserve">. </w:t>
            </w:r>
            <w:hyperlink r:id="rId46" w:history="1">
              <w:r w:rsidRPr="0057120C">
                <w:rPr>
                  <w:rStyle w:val="Hypertextovodkaz"/>
                  <w:rFonts w:eastAsia="Times New Roman"/>
                  <w:sz w:val="20"/>
                  <w:szCs w:val="20"/>
                </w:rPr>
                <w:t>https://www.circulardesignsummit.com/</w:t>
              </w:r>
            </w:hyperlink>
            <w:r w:rsidRPr="0057120C">
              <w:rPr>
                <w:rStyle w:val="Hypertextovodkaz"/>
                <w:sz w:val="20"/>
                <w:szCs w:val="20"/>
              </w:rPr>
              <w:t xml:space="preserve"> </w:t>
            </w:r>
          </w:p>
          <w:p w14:paraId="3551160C" w14:textId="3AF4030E" w:rsidR="00531A52" w:rsidRDefault="00531A52" w:rsidP="000B16AE">
            <w:pPr>
              <w:rPr>
                <w:b/>
              </w:rPr>
            </w:pPr>
            <w:r w:rsidRPr="00B6652E">
              <w:rPr>
                <w:rFonts w:eastAsia="Calibri"/>
                <w:lang w:val="en-GB"/>
              </w:rPr>
              <w:t xml:space="preserve">2020 – 2022: long term internship at Innovation Lab ECCO, Amsterdam, the Netherlands. </w:t>
            </w:r>
            <w:r w:rsidRPr="00B6652E">
              <w:rPr>
                <w:rFonts w:eastAsia="Calibri"/>
                <w:lang w:val="en-GB"/>
              </w:rPr>
              <w:br/>
              <w:t xml:space="preserve">Research: </w:t>
            </w:r>
            <w:r w:rsidRPr="000B077F">
              <w:rPr>
                <w:rFonts w:eastAsia="Calibri"/>
                <w:lang w:val="en-GB"/>
              </w:rPr>
              <w:t>Advanced footwear design, materials and technologies, design concepts and prototyping. Project development coordination, workshop coordination and communication</w:t>
            </w:r>
          </w:p>
        </w:tc>
      </w:tr>
      <w:tr w:rsidR="00531A52" w14:paraId="775C8C25" w14:textId="77777777" w:rsidTr="000B16AE">
        <w:trPr>
          <w:cantSplit/>
          <w:trHeight w:val="470"/>
        </w:trPr>
        <w:tc>
          <w:tcPr>
            <w:tcW w:w="2518" w:type="dxa"/>
            <w:shd w:val="clear" w:color="auto" w:fill="F7CAAC"/>
          </w:tcPr>
          <w:p w14:paraId="3E1B9F69" w14:textId="77777777" w:rsidR="00531A52" w:rsidRDefault="00531A52" w:rsidP="000B16AE">
            <w:pPr>
              <w:jc w:val="both"/>
              <w:rPr>
                <w:b/>
              </w:rPr>
            </w:pPr>
            <w:r>
              <w:rPr>
                <w:b/>
              </w:rPr>
              <w:t xml:space="preserve">Podpis </w:t>
            </w:r>
          </w:p>
        </w:tc>
        <w:tc>
          <w:tcPr>
            <w:tcW w:w="4536" w:type="dxa"/>
          </w:tcPr>
          <w:p w14:paraId="44BF49DA" w14:textId="77777777" w:rsidR="00531A52" w:rsidRDefault="00531A52" w:rsidP="000B16AE">
            <w:pPr>
              <w:jc w:val="both"/>
            </w:pPr>
            <w:r>
              <w:rPr>
                <w:b/>
                <w:noProof/>
                <w:color w:val="FF0000"/>
              </w:rPr>
              <w:drawing>
                <wp:inline distT="0" distB="0" distL="0" distR="0" wp14:anchorId="347955E3" wp14:editId="2DE0B56A">
                  <wp:extent cx="854110" cy="297082"/>
                  <wp:effectExtent l="0" t="0" r="0" b="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47" cstate="print">
                            <a:extLst>
                              <a:ext uri="{28A0092B-C50C-407E-A947-70E740481C1C}">
                                <a14:useLocalDpi xmlns:a14="http://schemas.microsoft.com/office/drawing/2010/main" val="0"/>
                              </a:ext>
                            </a:extLst>
                          </a:blip>
                          <a:stretch>
                            <a:fillRect/>
                          </a:stretch>
                        </pic:blipFill>
                        <pic:spPr>
                          <a:xfrm>
                            <a:off x="0" y="0"/>
                            <a:ext cx="876296" cy="304799"/>
                          </a:xfrm>
                          <a:prstGeom prst="rect">
                            <a:avLst/>
                          </a:prstGeom>
                        </pic:spPr>
                      </pic:pic>
                    </a:graphicData>
                  </a:graphic>
                </wp:inline>
              </w:drawing>
            </w:r>
          </w:p>
        </w:tc>
        <w:tc>
          <w:tcPr>
            <w:tcW w:w="786" w:type="dxa"/>
            <w:shd w:val="clear" w:color="auto" w:fill="F7CAAC"/>
          </w:tcPr>
          <w:p w14:paraId="7980FE58" w14:textId="77777777" w:rsidR="00531A52" w:rsidRDefault="00531A52" w:rsidP="000B16AE">
            <w:pPr>
              <w:jc w:val="both"/>
            </w:pPr>
            <w:r>
              <w:rPr>
                <w:b/>
              </w:rPr>
              <w:t>datum</w:t>
            </w:r>
          </w:p>
        </w:tc>
        <w:tc>
          <w:tcPr>
            <w:tcW w:w="2019" w:type="dxa"/>
          </w:tcPr>
          <w:p w14:paraId="64AA611D" w14:textId="77777777" w:rsidR="00531A52" w:rsidRDefault="00531A52" w:rsidP="000B16AE">
            <w:pPr>
              <w:jc w:val="both"/>
            </w:pPr>
            <w:r>
              <w:t>1.8.2024</w:t>
            </w:r>
          </w:p>
        </w:tc>
      </w:tr>
    </w:tbl>
    <w:p w14:paraId="138733BB" w14:textId="77777777" w:rsidR="002D72BF" w:rsidRDefault="002D72BF">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75"/>
        <w:gridCol w:w="829"/>
        <w:gridCol w:w="1364"/>
        <w:gridCol w:w="357"/>
        <w:gridCol w:w="494"/>
        <w:gridCol w:w="30"/>
        <w:gridCol w:w="395"/>
        <w:gridCol w:w="709"/>
        <w:gridCol w:w="1067"/>
        <w:gridCol w:w="77"/>
        <w:gridCol w:w="415"/>
        <w:gridCol w:w="217"/>
        <w:gridCol w:w="693"/>
        <w:gridCol w:w="791"/>
      </w:tblGrid>
      <w:tr w:rsidR="002A75B1" w14:paraId="1E20805E" w14:textId="77777777" w:rsidTr="00A124A6">
        <w:tc>
          <w:tcPr>
            <w:tcW w:w="9923" w:type="dxa"/>
            <w:gridSpan w:val="15"/>
            <w:tcBorders>
              <w:bottom w:val="double" w:sz="4" w:space="0" w:color="auto"/>
            </w:tcBorders>
            <w:shd w:val="clear" w:color="auto" w:fill="BDD6EE"/>
          </w:tcPr>
          <w:p w14:paraId="2968375C" w14:textId="469A3185" w:rsidR="002A75B1" w:rsidRDefault="002A75B1" w:rsidP="005133EF">
            <w:pPr>
              <w:jc w:val="both"/>
              <w:rPr>
                <w:b/>
                <w:sz w:val="28"/>
              </w:rPr>
            </w:pPr>
            <w:r>
              <w:rPr>
                <w:b/>
                <w:sz w:val="28"/>
              </w:rPr>
              <w:lastRenderedPageBreak/>
              <w:t>C-I – Personální zabezpečení</w:t>
            </w:r>
          </w:p>
        </w:tc>
      </w:tr>
      <w:tr w:rsidR="002A75B1" w14:paraId="59BCAA01" w14:textId="77777777" w:rsidTr="00A124A6">
        <w:tc>
          <w:tcPr>
            <w:tcW w:w="2485" w:type="dxa"/>
            <w:gridSpan w:val="2"/>
            <w:tcBorders>
              <w:top w:val="double" w:sz="4" w:space="0" w:color="auto"/>
            </w:tcBorders>
            <w:shd w:val="clear" w:color="auto" w:fill="F7CAAC"/>
          </w:tcPr>
          <w:p w14:paraId="5FE9559C" w14:textId="77777777" w:rsidR="002A75B1" w:rsidRDefault="002A75B1" w:rsidP="005133EF">
            <w:pPr>
              <w:jc w:val="both"/>
              <w:rPr>
                <w:b/>
              </w:rPr>
            </w:pPr>
            <w:r>
              <w:rPr>
                <w:b/>
              </w:rPr>
              <w:t>Vysoká škola</w:t>
            </w:r>
          </w:p>
        </w:tc>
        <w:tc>
          <w:tcPr>
            <w:tcW w:w="7438" w:type="dxa"/>
            <w:gridSpan w:val="13"/>
          </w:tcPr>
          <w:p w14:paraId="15863C1C" w14:textId="77777777" w:rsidR="002A75B1" w:rsidRDefault="002A75B1" w:rsidP="005133EF">
            <w:pPr>
              <w:jc w:val="both"/>
            </w:pPr>
            <w:r>
              <w:t>Univerzita Tomáše Bati ve Zlíně</w:t>
            </w:r>
          </w:p>
        </w:tc>
      </w:tr>
      <w:tr w:rsidR="002A75B1" w14:paraId="65106F29" w14:textId="77777777" w:rsidTr="00A124A6">
        <w:tc>
          <w:tcPr>
            <w:tcW w:w="2485" w:type="dxa"/>
            <w:gridSpan w:val="2"/>
            <w:shd w:val="clear" w:color="auto" w:fill="F7CAAC"/>
          </w:tcPr>
          <w:p w14:paraId="35D2CC2B" w14:textId="77777777" w:rsidR="002A75B1" w:rsidRDefault="002A75B1" w:rsidP="005133EF">
            <w:pPr>
              <w:jc w:val="both"/>
              <w:rPr>
                <w:b/>
              </w:rPr>
            </w:pPr>
            <w:r>
              <w:rPr>
                <w:b/>
              </w:rPr>
              <w:t>Součást vysoké školy</w:t>
            </w:r>
          </w:p>
        </w:tc>
        <w:tc>
          <w:tcPr>
            <w:tcW w:w="7438" w:type="dxa"/>
            <w:gridSpan w:val="13"/>
          </w:tcPr>
          <w:p w14:paraId="72EF655C" w14:textId="77777777" w:rsidR="002A75B1" w:rsidRDefault="002A75B1" w:rsidP="005133EF">
            <w:pPr>
              <w:jc w:val="both"/>
            </w:pPr>
            <w:r>
              <w:t>Fakulta multimediálních komunikací</w:t>
            </w:r>
          </w:p>
        </w:tc>
      </w:tr>
      <w:tr w:rsidR="002A75B1" w14:paraId="251D857C" w14:textId="77777777" w:rsidTr="00A124A6">
        <w:tc>
          <w:tcPr>
            <w:tcW w:w="2485" w:type="dxa"/>
            <w:gridSpan w:val="2"/>
            <w:shd w:val="clear" w:color="auto" w:fill="F7CAAC"/>
          </w:tcPr>
          <w:p w14:paraId="428551BC" w14:textId="77777777" w:rsidR="002A75B1" w:rsidRDefault="002A75B1" w:rsidP="005133EF">
            <w:pPr>
              <w:jc w:val="both"/>
              <w:rPr>
                <w:b/>
              </w:rPr>
            </w:pPr>
            <w:r>
              <w:rPr>
                <w:b/>
              </w:rPr>
              <w:t>Název studijního programu</w:t>
            </w:r>
          </w:p>
        </w:tc>
        <w:tc>
          <w:tcPr>
            <w:tcW w:w="7438" w:type="dxa"/>
            <w:gridSpan w:val="13"/>
          </w:tcPr>
          <w:p w14:paraId="0F9D6AF9" w14:textId="6A3A9D0B" w:rsidR="002A75B1" w:rsidRDefault="00E748C3" w:rsidP="005133EF">
            <w:pPr>
              <w:jc w:val="both"/>
            </w:pPr>
            <w:proofErr w:type="spellStart"/>
            <w:r w:rsidRPr="00E748C3">
              <w:t>Footwear</w:t>
            </w:r>
            <w:proofErr w:type="spellEnd"/>
            <w:r w:rsidRPr="00E748C3">
              <w:t xml:space="preserve"> Design</w:t>
            </w:r>
          </w:p>
        </w:tc>
      </w:tr>
      <w:tr w:rsidR="002A75B1" w14:paraId="5B5F4FB8" w14:textId="77777777" w:rsidTr="00152ADB">
        <w:tc>
          <w:tcPr>
            <w:tcW w:w="2485" w:type="dxa"/>
            <w:gridSpan w:val="2"/>
            <w:shd w:val="clear" w:color="auto" w:fill="F7CAAC"/>
          </w:tcPr>
          <w:p w14:paraId="7896B445" w14:textId="77777777" w:rsidR="002A75B1" w:rsidRDefault="002A75B1" w:rsidP="005133EF">
            <w:pPr>
              <w:jc w:val="both"/>
              <w:rPr>
                <w:b/>
              </w:rPr>
            </w:pPr>
            <w:r>
              <w:rPr>
                <w:b/>
              </w:rPr>
              <w:t>Jméno a příjmení</w:t>
            </w:r>
          </w:p>
        </w:tc>
        <w:tc>
          <w:tcPr>
            <w:tcW w:w="4178" w:type="dxa"/>
            <w:gridSpan w:val="7"/>
          </w:tcPr>
          <w:p w14:paraId="488EAD2F" w14:textId="77777777" w:rsidR="002A75B1" w:rsidRDefault="002A75B1" w:rsidP="005133EF">
            <w:pPr>
              <w:jc w:val="both"/>
            </w:pPr>
            <w:r w:rsidRPr="001C0865">
              <w:t>Jan Veselský </w:t>
            </w:r>
          </w:p>
        </w:tc>
        <w:tc>
          <w:tcPr>
            <w:tcW w:w="1067" w:type="dxa"/>
            <w:shd w:val="clear" w:color="auto" w:fill="F7CAAC"/>
          </w:tcPr>
          <w:p w14:paraId="2496B021" w14:textId="77777777" w:rsidR="002A75B1" w:rsidRDefault="002A75B1" w:rsidP="005133EF">
            <w:pPr>
              <w:jc w:val="both"/>
              <w:rPr>
                <w:b/>
              </w:rPr>
            </w:pPr>
            <w:r>
              <w:rPr>
                <w:b/>
              </w:rPr>
              <w:t>Tituly</w:t>
            </w:r>
          </w:p>
        </w:tc>
        <w:tc>
          <w:tcPr>
            <w:tcW w:w="2193" w:type="dxa"/>
            <w:gridSpan w:val="5"/>
          </w:tcPr>
          <w:p w14:paraId="43EFA37A" w14:textId="3A3FC291" w:rsidR="002A75B1" w:rsidRDefault="002A75B1" w:rsidP="005133EF">
            <w:pPr>
              <w:jc w:val="both"/>
            </w:pPr>
            <w:r>
              <w:t>MgA.</w:t>
            </w:r>
            <w:r w:rsidR="005B3756">
              <w:t>, Ph.D.</w:t>
            </w:r>
          </w:p>
        </w:tc>
      </w:tr>
      <w:tr w:rsidR="00873AD3" w14:paraId="7BB24B30" w14:textId="77777777" w:rsidTr="00144312">
        <w:tc>
          <w:tcPr>
            <w:tcW w:w="2485" w:type="dxa"/>
            <w:gridSpan w:val="2"/>
            <w:shd w:val="clear" w:color="auto" w:fill="F7CAAC"/>
          </w:tcPr>
          <w:p w14:paraId="72821BDC" w14:textId="77777777" w:rsidR="00873AD3" w:rsidRDefault="00873AD3" w:rsidP="00873AD3">
            <w:pPr>
              <w:jc w:val="both"/>
              <w:rPr>
                <w:b/>
              </w:rPr>
            </w:pPr>
            <w:r>
              <w:rPr>
                <w:b/>
              </w:rPr>
              <w:t>Rok narození</w:t>
            </w:r>
          </w:p>
        </w:tc>
        <w:tc>
          <w:tcPr>
            <w:tcW w:w="829" w:type="dxa"/>
          </w:tcPr>
          <w:p w14:paraId="0473B4D8" w14:textId="77777777" w:rsidR="00873AD3" w:rsidRDefault="00873AD3" w:rsidP="00873AD3">
            <w:pPr>
              <w:jc w:val="both"/>
            </w:pPr>
            <w:r>
              <w:t>1994</w:t>
            </w:r>
          </w:p>
        </w:tc>
        <w:tc>
          <w:tcPr>
            <w:tcW w:w="1721" w:type="dxa"/>
            <w:gridSpan w:val="2"/>
            <w:shd w:val="clear" w:color="auto" w:fill="F7CAAC"/>
          </w:tcPr>
          <w:p w14:paraId="65ED87ED" w14:textId="77777777" w:rsidR="00873AD3" w:rsidRDefault="00873AD3" w:rsidP="00873AD3">
            <w:pPr>
              <w:jc w:val="both"/>
              <w:rPr>
                <w:b/>
              </w:rPr>
            </w:pPr>
            <w:r>
              <w:rPr>
                <w:b/>
              </w:rPr>
              <w:t>typ vztahu k VŠ</w:t>
            </w:r>
          </w:p>
        </w:tc>
        <w:tc>
          <w:tcPr>
            <w:tcW w:w="919" w:type="dxa"/>
            <w:gridSpan w:val="3"/>
          </w:tcPr>
          <w:p w14:paraId="48EB17A4" w14:textId="3B17FDA8" w:rsidR="00873AD3" w:rsidRDefault="00873AD3" w:rsidP="00873AD3">
            <w:pPr>
              <w:jc w:val="both"/>
            </w:pPr>
            <w:r>
              <w:t>pp</w:t>
            </w:r>
            <w:r w:rsidR="005B3756">
              <w:t>.</w:t>
            </w:r>
          </w:p>
        </w:tc>
        <w:tc>
          <w:tcPr>
            <w:tcW w:w="709" w:type="dxa"/>
            <w:shd w:val="clear" w:color="auto" w:fill="F7CAAC"/>
          </w:tcPr>
          <w:p w14:paraId="7DF6C9FD" w14:textId="77777777" w:rsidR="00873AD3" w:rsidRDefault="00873AD3" w:rsidP="00873AD3">
            <w:pPr>
              <w:jc w:val="both"/>
              <w:rPr>
                <w:b/>
              </w:rPr>
            </w:pPr>
            <w:r>
              <w:rPr>
                <w:b/>
              </w:rPr>
              <w:t>rozsah</w:t>
            </w:r>
          </w:p>
        </w:tc>
        <w:tc>
          <w:tcPr>
            <w:tcW w:w="1067" w:type="dxa"/>
          </w:tcPr>
          <w:p w14:paraId="192A97AB" w14:textId="5FE75122" w:rsidR="00873AD3" w:rsidRDefault="00873AD3" w:rsidP="00873AD3">
            <w:pPr>
              <w:jc w:val="both"/>
            </w:pPr>
            <w:proofErr w:type="gramStart"/>
            <w:r>
              <w:t>40h</w:t>
            </w:r>
            <w:proofErr w:type="gramEnd"/>
            <w:r>
              <w:t xml:space="preserve">/t </w:t>
            </w:r>
          </w:p>
        </w:tc>
        <w:tc>
          <w:tcPr>
            <w:tcW w:w="709" w:type="dxa"/>
            <w:gridSpan w:val="3"/>
            <w:shd w:val="clear" w:color="auto" w:fill="F7CAAC"/>
          </w:tcPr>
          <w:p w14:paraId="120931E6" w14:textId="77777777" w:rsidR="00873AD3" w:rsidRDefault="00873AD3" w:rsidP="00873AD3">
            <w:pPr>
              <w:jc w:val="both"/>
              <w:rPr>
                <w:b/>
              </w:rPr>
            </w:pPr>
            <w:r>
              <w:rPr>
                <w:b/>
              </w:rPr>
              <w:t>do kdy</w:t>
            </w:r>
          </w:p>
        </w:tc>
        <w:tc>
          <w:tcPr>
            <w:tcW w:w="1484" w:type="dxa"/>
            <w:gridSpan w:val="2"/>
          </w:tcPr>
          <w:p w14:paraId="05CBEF91" w14:textId="6BD4DA9A" w:rsidR="00873AD3" w:rsidRDefault="006E33BD" w:rsidP="00873AD3">
            <w:pPr>
              <w:jc w:val="both"/>
            </w:pPr>
            <w:r>
              <w:t>12/202</w:t>
            </w:r>
            <w:r w:rsidR="00C77ED2">
              <w:t>7</w:t>
            </w:r>
          </w:p>
        </w:tc>
      </w:tr>
      <w:tr w:rsidR="00873AD3" w14:paraId="5B7390B3" w14:textId="77777777" w:rsidTr="00144312">
        <w:tc>
          <w:tcPr>
            <w:tcW w:w="5035" w:type="dxa"/>
            <w:gridSpan w:val="5"/>
            <w:shd w:val="clear" w:color="auto" w:fill="F7CAAC"/>
          </w:tcPr>
          <w:p w14:paraId="01FB7584" w14:textId="77777777" w:rsidR="00873AD3" w:rsidRDefault="00873AD3" w:rsidP="00873AD3">
            <w:pPr>
              <w:jc w:val="both"/>
              <w:rPr>
                <w:b/>
              </w:rPr>
            </w:pPr>
            <w:r>
              <w:rPr>
                <w:b/>
              </w:rPr>
              <w:t>Typ vztahu na součásti VŠ, která uskutečňuje st. program</w:t>
            </w:r>
          </w:p>
        </w:tc>
        <w:tc>
          <w:tcPr>
            <w:tcW w:w="919" w:type="dxa"/>
            <w:gridSpan w:val="3"/>
          </w:tcPr>
          <w:p w14:paraId="44A5F489" w14:textId="226AECBA" w:rsidR="00873AD3" w:rsidRDefault="00873AD3" w:rsidP="00873AD3">
            <w:pPr>
              <w:jc w:val="both"/>
            </w:pPr>
            <w:r>
              <w:t>pp</w:t>
            </w:r>
            <w:r w:rsidR="005B3756">
              <w:t>.</w:t>
            </w:r>
          </w:p>
        </w:tc>
        <w:tc>
          <w:tcPr>
            <w:tcW w:w="709" w:type="dxa"/>
            <w:shd w:val="clear" w:color="auto" w:fill="F7CAAC"/>
          </w:tcPr>
          <w:p w14:paraId="2DA302FD" w14:textId="77777777" w:rsidR="00873AD3" w:rsidRDefault="00873AD3" w:rsidP="00873AD3">
            <w:pPr>
              <w:jc w:val="both"/>
              <w:rPr>
                <w:b/>
              </w:rPr>
            </w:pPr>
            <w:r>
              <w:rPr>
                <w:b/>
              </w:rPr>
              <w:t>rozsah</w:t>
            </w:r>
          </w:p>
        </w:tc>
        <w:tc>
          <w:tcPr>
            <w:tcW w:w="1067" w:type="dxa"/>
          </w:tcPr>
          <w:p w14:paraId="2DBBA630" w14:textId="4953A155" w:rsidR="00873AD3" w:rsidRDefault="00873AD3" w:rsidP="00873AD3">
            <w:pPr>
              <w:jc w:val="both"/>
            </w:pPr>
            <w:proofErr w:type="gramStart"/>
            <w:r w:rsidRPr="00B84AA5">
              <w:t>40h</w:t>
            </w:r>
            <w:proofErr w:type="gramEnd"/>
            <w:r w:rsidRPr="00B84AA5">
              <w:t>/t</w:t>
            </w:r>
          </w:p>
        </w:tc>
        <w:tc>
          <w:tcPr>
            <w:tcW w:w="709" w:type="dxa"/>
            <w:gridSpan w:val="3"/>
            <w:shd w:val="clear" w:color="auto" w:fill="F7CAAC"/>
          </w:tcPr>
          <w:p w14:paraId="12E3408E" w14:textId="77777777" w:rsidR="00873AD3" w:rsidRDefault="00873AD3" w:rsidP="00873AD3">
            <w:pPr>
              <w:jc w:val="both"/>
              <w:rPr>
                <w:b/>
              </w:rPr>
            </w:pPr>
            <w:r>
              <w:rPr>
                <w:b/>
              </w:rPr>
              <w:t>do kdy</w:t>
            </w:r>
          </w:p>
        </w:tc>
        <w:tc>
          <w:tcPr>
            <w:tcW w:w="1484" w:type="dxa"/>
            <w:gridSpan w:val="2"/>
          </w:tcPr>
          <w:p w14:paraId="33303525" w14:textId="5FD3488B" w:rsidR="00873AD3" w:rsidRDefault="006E33BD" w:rsidP="00873AD3">
            <w:pPr>
              <w:jc w:val="both"/>
            </w:pPr>
            <w:r>
              <w:t>12/202</w:t>
            </w:r>
            <w:r w:rsidR="00C77ED2">
              <w:t>7</w:t>
            </w:r>
          </w:p>
        </w:tc>
      </w:tr>
      <w:tr w:rsidR="002A75B1" w14:paraId="09B69D28" w14:textId="77777777" w:rsidTr="00144312">
        <w:tc>
          <w:tcPr>
            <w:tcW w:w="5954" w:type="dxa"/>
            <w:gridSpan w:val="8"/>
            <w:shd w:val="clear" w:color="auto" w:fill="F7CAAC"/>
          </w:tcPr>
          <w:p w14:paraId="7B830F12" w14:textId="77777777" w:rsidR="002A75B1" w:rsidRDefault="002A75B1" w:rsidP="005133EF">
            <w:pPr>
              <w:jc w:val="both"/>
            </w:pPr>
            <w:r>
              <w:rPr>
                <w:b/>
              </w:rPr>
              <w:t>Další současná působení jako akademický pracovník na jiných VŠ</w:t>
            </w:r>
          </w:p>
        </w:tc>
        <w:tc>
          <w:tcPr>
            <w:tcW w:w="1776" w:type="dxa"/>
            <w:gridSpan w:val="2"/>
            <w:shd w:val="clear" w:color="auto" w:fill="F7CAAC"/>
          </w:tcPr>
          <w:p w14:paraId="6DE622E4" w14:textId="77777777" w:rsidR="002A75B1" w:rsidRDefault="002A75B1" w:rsidP="005133EF">
            <w:pPr>
              <w:jc w:val="both"/>
              <w:rPr>
                <w:b/>
              </w:rPr>
            </w:pPr>
            <w:r>
              <w:rPr>
                <w:b/>
              </w:rPr>
              <w:t xml:space="preserve">typ </w:t>
            </w:r>
            <w:proofErr w:type="spellStart"/>
            <w:r>
              <w:rPr>
                <w:b/>
              </w:rPr>
              <w:t>prac</w:t>
            </w:r>
            <w:proofErr w:type="spellEnd"/>
            <w:r>
              <w:rPr>
                <w:b/>
              </w:rPr>
              <w:t>. vztahu</w:t>
            </w:r>
          </w:p>
        </w:tc>
        <w:tc>
          <w:tcPr>
            <w:tcW w:w="2193" w:type="dxa"/>
            <w:gridSpan w:val="5"/>
            <w:shd w:val="clear" w:color="auto" w:fill="F7CAAC"/>
          </w:tcPr>
          <w:p w14:paraId="30D580B0" w14:textId="77777777" w:rsidR="002A75B1" w:rsidRDefault="002A75B1" w:rsidP="005133EF">
            <w:pPr>
              <w:jc w:val="both"/>
              <w:rPr>
                <w:b/>
              </w:rPr>
            </w:pPr>
            <w:r>
              <w:rPr>
                <w:b/>
              </w:rPr>
              <w:t>rozsah</w:t>
            </w:r>
          </w:p>
        </w:tc>
      </w:tr>
      <w:tr w:rsidR="002A75B1" w14:paraId="739FAC34" w14:textId="77777777" w:rsidTr="00144312">
        <w:tc>
          <w:tcPr>
            <w:tcW w:w="5954" w:type="dxa"/>
            <w:gridSpan w:val="8"/>
          </w:tcPr>
          <w:p w14:paraId="3DB7CA5E" w14:textId="77777777" w:rsidR="002A75B1" w:rsidRDefault="002A75B1" w:rsidP="005133EF">
            <w:pPr>
              <w:jc w:val="both"/>
            </w:pPr>
          </w:p>
        </w:tc>
        <w:tc>
          <w:tcPr>
            <w:tcW w:w="1776" w:type="dxa"/>
            <w:gridSpan w:val="2"/>
          </w:tcPr>
          <w:p w14:paraId="4EDB52E3" w14:textId="77777777" w:rsidR="002A75B1" w:rsidRDefault="002A75B1" w:rsidP="005133EF">
            <w:pPr>
              <w:jc w:val="both"/>
            </w:pPr>
          </w:p>
        </w:tc>
        <w:tc>
          <w:tcPr>
            <w:tcW w:w="2193" w:type="dxa"/>
            <w:gridSpan w:val="5"/>
          </w:tcPr>
          <w:p w14:paraId="4F07A708" w14:textId="77777777" w:rsidR="002A75B1" w:rsidRDefault="002A75B1" w:rsidP="005133EF">
            <w:pPr>
              <w:jc w:val="both"/>
            </w:pPr>
          </w:p>
        </w:tc>
      </w:tr>
      <w:tr w:rsidR="000A4364" w14:paraId="7135EFAB" w14:textId="77777777" w:rsidTr="00144312">
        <w:tc>
          <w:tcPr>
            <w:tcW w:w="5954" w:type="dxa"/>
            <w:gridSpan w:val="8"/>
          </w:tcPr>
          <w:p w14:paraId="4BAD1504" w14:textId="77777777" w:rsidR="000A4364" w:rsidRDefault="000A4364" w:rsidP="005133EF">
            <w:pPr>
              <w:jc w:val="both"/>
            </w:pPr>
          </w:p>
        </w:tc>
        <w:tc>
          <w:tcPr>
            <w:tcW w:w="1776" w:type="dxa"/>
            <w:gridSpan w:val="2"/>
          </w:tcPr>
          <w:p w14:paraId="4A0C1EA2" w14:textId="77777777" w:rsidR="000A4364" w:rsidRDefault="000A4364" w:rsidP="005133EF">
            <w:pPr>
              <w:jc w:val="both"/>
            </w:pPr>
          </w:p>
        </w:tc>
        <w:tc>
          <w:tcPr>
            <w:tcW w:w="2193" w:type="dxa"/>
            <w:gridSpan w:val="5"/>
          </w:tcPr>
          <w:p w14:paraId="4E000112" w14:textId="77777777" w:rsidR="000A4364" w:rsidRDefault="000A4364" w:rsidP="005133EF">
            <w:pPr>
              <w:jc w:val="both"/>
            </w:pPr>
          </w:p>
        </w:tc>
      </w:tr>
      <w:tr w:rsidR="000A4364" w14:paraId="5470A0C3" w14:textId="77777777" w:rsidTr="00144312">
        <w:tc>
          <w:tcPr>
            <w:tcW w:w="5954" w:type="dxa"/>
            <w:gridSpan w:val="8"/>
          </w:tcPr>
          <w:p w14:paraId="43081B4A" w14:textId="77777777" w:rsidR="000A4364" w:rsidRDefault="000A4364" w:rsidP="005133EF">
            <w:pPr>
              <w:jc w:val="both"/>
            </w:pPr>
          </w:p>
        </w:tc>
        <w:tc>
          <w:tcPr>
            <w:tcW w:w="1776" w:type="dxa"/>
            <w:gridSpan w:val="2"/>
          </w:tcPr>
          <w:p w14:paraId="290BD11B" w14:textId="77777777" w:rsidR="000A4364" w:rsidRDefault="000A4364" w:rsidP="005133EF">
            <w:pPr>
              <w:jc w:val="both"/>
            </w:pPr>
          </w:p>
        </w:tc>
        <w:tc>
          <w:tcPr>
            <w:tcW w:w="2193" w:type="dxa"/>
            <w:gridSpan w:val="5"/>
          </w:tcPr>
          <w:p w14:paraId="4561CFE0" w14:textId="77777777" w:rsidR="000A4364" w:rsidRDefault="000A4364" w:rsidP="005133EF">
            <w:pPr>
              <w:jc w:val="both"/>
            </w:pPr>
          </w:p>
        </w:tc>
      </w:tr>
      <w:tr w:rsidR="002A75B1" w14:paraId="0B459BCF" w14:textId="77777777" w:rsidTr="00144312">
        <w:tc>
          <w:tcPr>
            <w:tcW w:w="5954" w:type="dxa"/>
            <w:gridSpan w:val="8"/>
          </w:tcPr>
          <w:p w14:paraId="4F9E3FF9" w14:textId="77777777" w:rsidR="002A75B1" w:rsidRDefault="002A75B1" w:rsidP="005133EF">
            <w:pPr>
              <w:jc w:val="both"/>
            </w:pPr>
          </w:p>
        </w:tc>
        <w:tc>
          <w:tcPr>
            <w:tcW w:w="1776" w:type="dxa"/>
            <w:gridSpan w:val="2"/>
          </w:tcPr>
          <w:p w14:paraId="050921AE" w14:textId="77777777" w:rsidR="002A75B1" w:rsidRDefault="002A75B1" w:rsidP="005133EF">
            <w:pPr>
              <w:jc w:val="both"/>
            </w:pPr>
          </w:p>
        </w:tc>
        <w:tc>
          <w:tcPr>
            <w:tcW w:w="2193" w:type="dxa"/>
            <w:gridSpan w:val="5"/>
          </w:tcPr>
          <w:p w14:paraId="4A5DCB1B" w14:textId="77777777" w:rsidR="002A75B1" w:rsidRDefault="002A75B1" w:rsidP="005133EF">
            <w:pPr>
              <w:jc w:val="both"/>
            </w:pPr>
          </w:p>
        </w:tc>
      </w:tr>
      <w:tr w:rsidR="002A75B1" w14:paraId="5B76921C" w14:textId="77777777" w:rsidTr="00A124A6">
        <w:tc>
          <w:tcPr>
            <w:tcW w:w="9923" w:type="dxa"/>
            <w:gridSpan w:val="15"/>
            <w:shd w:val="clear" w:color="auto" w:fill="F7CAAC"/>
          </w:tcPr>
          <w:p w14:paraId="0877153E" w14:textId="77777777" w:rsidR="002A75B1" w:rsidRDefault="002A75B1" w:rsidP="005133EF">
            <w:pPr>
              <w:jc w:val="both"/>
            </w:pPr>
            <w:r>
              <w:rPr>
                <w:b/>
              </w:rPr>
              <w:t>Předměty příslušného studijního programu a způsob zapojení do jejich výuky, příp. další zapojení do uskutečňování studijního programu</w:t>
            </w:r>
          </w:p>
        </w:tc>
      </w:tr>
      <w:tr w:rsidR="002A75B1" w:rsidRPr="002827C6" w14:paraId="217073CD" w14:textId="77777777" w:rsidTr="000749B7">
        <w:trPr>
          <w:trHeight w:val="292"/>
        </w:trPr>
        <w:tc>
          <w:tcPr>
            <w:tcW w:w="9923" w:type="dxa"/>
            <w:gridSpan w:val="15"/>
            <w:tcBorders>
              <w:top w:val="nil"/>
            </w:tcBorders>
          </w:tcPr>
          <w:p w14:paraId="1A901A5C" w14:textId="5703C2D8" w:rsidR="002A75B1" w:rsidRDefault="002A75B1" w:rsidP="005133EF">
            <w:pPr>
              <w:jc w:val="both"/>
            </w:pPr>
            <w:proofErr w:type="spellStart"/>
            <w:r>
              <w:t>Upcycling</w:t>
            </w:r>
            <w:proofErr w:type="spellEnd"/>
            <w:r>
              <w:t xml:space="preserve"> 1-</w:t>
            </w:r>
            <w:r w:rsidR="006E33BD">
              <w:t xml:space="preserve">2 </w:t>
            </w:r>
            <w:r>
              <w:rPr>
                <w:rStyle w:val="normaltextrun"/>
                <w:color w:val="000000"/>
                <w:shd w:val="clear" w:color="auto" w:fill="FFFFFF"/>
              </w:rPr>
              <w:t>(</w:t>
            </w:r>
            <w:r>
              <w:t>g</w:t>
            </w:r>
            <w:r w:rsidRPr="005C1F29">
              <w:t>arant</w:t>
            </w:r>
            <w:r>
              <w:t xml:space="preserve"> předmětu</w:t>
            </w:r>
            <w:r w:rsidRPr="005C1F29">
              <w:t>,</w:t>
            </w:r>
            <w:r>
              <w:t xml:space="preserve"> vede seminář)</w:t>
            </w:r>
          </w:p>
          <w:p w14:paraId="3BA095EE" w14:textId="0623517C" w:rsidR="005C4801" w:rsidRDefault="005C4801" w:rsidP="005133EF">
            <w:pPr>
              <w:jc w:val="both"/>
            </w:pPr>
            <w:r>
              <w:t xml:space="preserve">Digitální a grafické nástroje </w:t>
            </w:r>
            <w:r w:rsidR="008129DF">
              <w:t>3</w:t>
            </w:r>
            <w:r w:rsidR="009A37E4">
              <w:t>, 4</w:t>
            </w:r>
            <w:r w:rsidR="008129DF">
              <w:t xml:space="preserve"> (garant předmětu, cvičící)</w:t>
            </w:r>
          </w:p>
          <w:p w14:paraId="430B3EAE" w14:textId="473C0943" w:rsidR="004701E0" w:rsidRPr="002827C6" w:rsidRDefault="004701E0" w:rsidP="005133EF">
            <w:pPr>
              <w:jc w:val="both"/>
            </w:pPr>
            <w:r>
              <w:t>Digitální a grafické nástroje</w:t>
            </w:r>
            <w:r w:rsidR="0057120C">
              <w:t xml:space="preserve"> 5</w:t>
            </w:r>
            <w:r>
              <w:t xml:space="preserve"> </w:t>
            </w:r>
            <w:r w:rsidR="009A37E4">
              <w:t>(cvičící)</w:t>
            </w:r>
          </w:p>
        </w:tc>
      </w:tr>
      <w:tr w:rsidR="002A75B1" w:rsidRPr="002827C6" w14:paraId="02829DFE" w14:textId="77777777" w:rsidTr="00A124A6">
        <w:trPr>
          <w:trHeight w:val="340"/>
        </w:trPr>
        <w:tc>
          <w:tcPr>
            <w:tcW w:w="9923" w:type="dxa"/>
            <w:gridSpan w:val="15"/>
            <w:tcBorders>
              <w:top w:val="nil"/>
            </w:tcBorders>
            <w:shd w:val="clear" w:color="auto" w:fill="FBD4B4"/>
          </w:tcPr>
          <w:p w14:paraId="72174A19" w14:textId="77777777" w:rsidR="002A75B1" w:rsidRPr="002827C6" w:rsidRDefault="002A75B1" w:rsidP="005133EF">
            <w:pPr>
              <w:jc w:val="both"/>
              <w:rPr>
                <w:b/>
              </w:rPr>
            </w:pPr>
            <w:r w:rsidRPr="002827C6">
              <w:rPr>
                <w:b/>
              </w:rPr>
              <w:t>Zapojení do výuky v dalších studijních programech na téže vysoké škole (pouze u garantů ZT a PZ předmětů)</w:t>
            </w:r>
          </w:p>
        </w:tc>
      </w:tr>
      <w:tr w:rsidR="002A75B1" w:rsidRPr="002827C6" w14:paraId="19E682BD" w14:textId="77777777" w:rsidTr="00A124A6">
        <w:trPr>
          <w:trHeight w:val="340"/>
        </w:trPr>
        <w:tc>
          <w:tcPr>
            <w:tcW w:w="2410" w:type="dxa"/>
            <w:tcBorders>
              <w:top w:val="nil"/>
            </w:tcBorders>
          </w:tcPr>
          <w:p w14:paraId="67F3C4F4" w14:textId="77777777" w:rsidR="002A75B1" w:rsidRPr="002827C6" w:rsidRDefault="002A75B1" w:rsidP="005133EF">
            <w:pPr>
              <w:jc w:val="both"/>
              <w:rPr>
                <w:b/>
              </w:rPr>
            </w:pPr>
            <w:r w:rsidRPr="002827C6">
              <w:rPr>
                <w:b/>
              </w:rPr>
              <w:t>Název studijního předmětu</w:t>
            </w:r>
          </w:p>
        </w:tc>
        <w:tc>
          <w:tcPr>
            <w:tcW w:w="2268" w:type="dxa"/>
            <w:gridSpan w:val="3"/>
            <w:tcBorders>
              <w:top w:val="nil"/>
            </w:tcBorders>
          </w:tcPr>
          <w:p w14:paraId="0DD7C0E1" w14:textId="77777777" w:rsidR="002A75B1" w:rsidRPr="002827C6" w:rsidRDefault="002A75B1" w:rsidP="005133EF">
            <w:pPr>
              <w:rPr>
                <w:b/>
              </w:rPr>
            </w:pPr>
            <w:r w:rsidRPr="002827C6">
              <w:rPr>
                <w:b/>
              </w:rPr>
              <w:t>Název studijního programu</w:t>
            </w:r>
          </w:p>
        </w:tc>
        <w:tc>
          <w:tcPr>
            <w:tcW w:w="851" w:type="dxa"/>
            <w:gridSpan w:val="2"/>
            <w:tcBorders>
              <w:top w:val="nil"/>
            </w:tcBorders>
          </w:tcPr>
          <w:p w14:paraId="290F2200" w14:textId="77777777" w:rsidR="002A75B1" w:rsidRPr="002827C6" w:rsidRDefault="002A75B1" w:rsidP="005133EF">
            <w:pPr>
              <w:jc w:val="both"/>
              <w:rPr>
                <w:b/>
              </w:rPr>
            </w:pPr>
            <w:r w:rsidRPr="002827C6">
              <w:rPr>
                <w:b/>
              </w:rPr>
              <w:t>Sem.</w:t>
            </w:r>
          </w:p>
        </w:tc>
        <w:tc>
          <w:tcPr>
            <w:tcW w:w="2693" w:type="dxa"/>
            <w:gridSpan w:val="6"/>
            <w:tcBorders>
              <w:top w:val="nil"/>
            </w:tcBorders>
          </w:tcPr>
          <w:p w14:paraId="44981E8F" w14:textId="77777777" w:rsidR="002A75B1" w:rsidRPr="002827C6" w:rsidRDefault="002A75B1" w:rsidP="005133EF">
            <w:pPr>
              <w:rPr>
                <w:b/>
              </w:rPr>
            </w:pPr>
            <w:r w:rsidRPr="002827C6">
              <w:rPr>
                <w:b/>
              </w:rPr>
              <w:t>Role ve výuce daného předmětu</w:t>
            </w:r>
          </w:p>
        </w:tc>
        <w:tc>
          <w:tcPr>
            <w:tcW w:w="1701" w:type="dxa"/>
            <w:gridSpan w:val="3"/>
            <w:tcBorders>
              <w:top w:val="nil"/>
            </w:tcBorders>
          </w:tcPr>
          <w:p w14:paraId="1AD93582" w14:textId="77777777" w:rsidR="002A75B1" w:rsidRPr="002827C6" w:rsidRDefault="002A75B1" w:rsidP="005133E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C0ED2" w:rsidRPr="005C1F29" w14:paraId="0530D80F" w14:textId="77777777" w:rsidTr="00A124A6">
        <w:trPr>
          <w:trHeight w:val="285"/>
        </w:trPr>
        <w:tc>
          <w:tcPr>
            <w:tcW w:w="2410" w:type="dxa"/>
            <w:tcBorders>
              <w:top w:val="nil"/>
            </w:tcBorders>
          </w:tcPr>
          <w:p w14:paraId="3B323D37" w14:textId="74AEFAA5" w:rsidR="007C0ED2" w:rsidRPr="005C1F29" w:rsidRDefault="007C0ED2" w:rsidP="007C0ED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2268" w:type="dxa"/>
            <w:gridSpan w:val="3"/>
            <w:tcBorders>
              <w:top w:val="nil"/>
            </w:tcBorders>
          </w:tcPr>
          <w:p w14:paraId="1163356F" w14:textId="6CB847FF" w:rsidR="007C0ED2" w:rsidRPr="005C1F29" w:rsidRDefault="007C0ED2" w:rsidP="007C0ED2"/>
        </w:tc>
        <w:tc>
          <w:tcPr>
            <w:tcW w:w="851" w:type="dxa"/>
            <w:gridSpan w:val="2"/>
            <w:tcBorders>
              <w:top w:val="nil"/>
            </w:tcBorders>
          </w:tcPr>
          <w:p w14:paraId="26059D9F" w14:textId="62081FC9" w:rsidR="007C0ED2" w:rsidRPr="005C1F29" w:rsidRDefault="007C0ED2" w:rsidP="007C0ED2">
            <w:pPr>
              <w:jc w:val="both"/>
            </w:pPr>
          </w:p>
        </w:tc>
        <w:tc>
          <w:tcPr>
            <w:tcW w:w="2693" w:type="dxa"/>
            <w:gridSpan w:val="6"/>
            <w:tcBorders>
              <w:top w:val="nil"/>
            </w:tcBorders>
          </w:tcPr>
          <w:p w14:paraId="407C9C60" w14:textId="02F3E796" w:rsidR="007C0ED2" w:rsidRPr="005C1F29" w:rsidRDefault="007C0ED2" w:rsidP="007C0ED2"/>
        </w:tc>
        <w:tc>
          <w:tcPr>
            <w:tcW w:w="1701" w:type="dxa"/>
            <w:gridSpan w:val="3"/>
            <w:tcBorders>
              <w:top w:val="nil"/>
            </w:tcBorders>
          </w:tcPr>
          <w:p w14:paraId="0787F0E3" w14:textId="77777777" w:rsidR="007C0ED2" w:rsidRPr="005C1F29" w:rsidRDefault="007C0ED2" w:rsidP="007C0ED2">
            <w:pPr>
              <w:jc w:val="both"/>
            </w:pPr>
          </w:p>
        </w:tc>
      </w:tr>
      <w:tr w:rsidR="000A4364" w:rsidRPr="005C1F29" w14:paraId="3B352130" w14:textId="77777777" w:rsidTr="00A124A6">
        <w:trPr>
          <w:trHeight w:val="285"/>
        </w:trPr>
        <w:tc>
          <w:tcPr>
            <w:tcW w:w="2410" w:type="dxa"/>
            <w:tcBorders>
              <w:top w:val="nil"/>
            </w:tcBorders>
          </w:tcPr>
          <w:p w14:paraId="23044CA5" w14:textId="77777777" w:rsidR="000A4364" w:rsidRPr="005C1F29" w:rsidRDefault="000A4364" w:rsidP="007C0ED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2268" w:type="dxa"/>
            <w:gridSpan w:val="3"/>
            <w:tcBorders>
              <w:top w:val="nil"/>
            </w:tcBorders>
          </w:tcPr>
          <w:p w14:paraId="76FD146E" w14:textId="77777777" w:rsidR="000A4364" w:rsidRPr="005C1F29" w:rsidRDefault="000A4364" w:rsidP="007C0ED2"/>
        </w:tc>
        <w:tc>
          <w:tcPr>
            <w:tcW w:w="851" w:type="dxa"/>
            <w:gridSpan w:val="2"/>
            <w:tcBorders>
              <w:top w:val="nil"/>
            </w:tcBorders>
          </w:tcPr>
          <w:p w14:paraId="6605AC88" w14:textId="77777777" w:rsidR="000A4364" w:rsidRPr="005C1F29" w:rsidRDefault="000A4364" w:rsidP="007C0ED2">
            <w:pPr>
              <w:jc w:val="both"/>
            </w:pPr>
          </w:p>
        </w:tc>
        <w:tc>
          <w:tcPr>
            <w:tcW w:w="2693" w:type="dxa"/>
            <w:gridSpan w:val="6"/>
            <w:tcBorders>
              <w:top w:val="nil"/>
            </w:tcBorders>
          </w:tcPr>
          <w:p w14:paraId="02B8BEE4" w14:textId="77777777" w:rsidR="000A4364" w:rsidRPr="005C1F29" w:rsidRDefault="000A4364" w:rsidP="007C0ED2"/>
        </w:tc>
        <w:tc>
          <w:tcPr>
            <w:tcW w:w="1701" w:type="dxa"/>
            <w:gridSpan w:val="3"/>
            <w:tcBorders>
              <w:top w:val="nil"/>
            </w:tcBorders>
          </w:tcPr>
          <w:p w14:paraId="047FF05F" w14:textId="77777777" w:rsidR="000A4364" w:rsidRPr="005C1F29" w:rsidRDefault="000A4364" w:rsidP="007C0ED2">
            <w:pPr>
              <w:jc w:val="both"/>
            </w:pPr>
          </w:p>
        </w:tc>
      </w:tr>
      <w:tr w:rsidR="000A4364" w:rsidRPr="005C1F29" w14:paraId="6852D559" w14:textId="77777777" w:rsidTr="00A124A6">
        <w:trPr>
          <w:trHeight w:val="285"/>
        </w:trPr>
        <w:tc>
          <w:tcPr>
            <w:tcW w:w="2410" w:type="dxa"/>
            <w:tcBorders>
              <w:top w:val="nil"/>
            </w:tcBorders>
          </w:tcPr>
          <w:p w14:paraId="032B5E6F" w14:textId="77777777" w:rsidR="000A4364" w:rsidRPr="005C1F29" w:rsidRDefault="000A4364" w:rsidP="007C0ED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2268" w:type="dxa"/>
            <w:gridSpan w:val="3"/>
            <w:tcBorders>
              <w:top w:val="nil"/>
            </w:tcBorders>
          </w:tcPr>
          <w:p w14:paraId="31D284B8" w14:textId="77777777" w:rsidR="000A4364" w:rsidRPr="005C1F29" w:rsidRDefault="000A4364" w:rsidP="007C0ED2"/>
        </w:tc>
        <w:tc>
          <w:tcPr>
            <w:tcW w:w="851" w:type="dxa"/>
            <w:gridSpan w:val="2"/>
            <w:tcBorders>
              <w:top w:val="nil"/>
            </w:tcBorders>
          </w:tcPr>
          <w:p w14:paraId="743A49C1" w14:textId="77777777" w:rsidR="000A4364" w:rsidRPr="005C1F29" w:rsidRDefault="000A4364" w:rsidP="007C0ED2">
            <w:pPr>
              <w:jc w:val="both"/>
            </w:pPr>
          </w:p>
        </w:tc>
        <w:tc>
          <w:tcPr>
            <w:tcW w:w="2693" w:type="dxa"/>
            <w:gridSpan w:val="6"/>
            <w:tcBorders>
              <w:top w:val="nil"/>
            </w:tcBorders>
          </w:tcPr>
          <w:p w14:paraId="7B2C69D2" w14:textId="77777777" w:rsidR="000A4364" w:rsidRPr="005C1F29" w:rsidRDefault="000A4364" w:rsidP="007C0ED2"/>
        </w:tc>
        <w:tc>
          <w:tcPr>
            <w:tcW w:w="1701" w:type="dxa"/>
            <w:gridSpan w:val="3"/>
            <w:tcBorders>
              <w:top w:val="nil"/>
            </w:tcBorders>
          </w:tcPr>
          <w:p w14:paraId="71E48F1A" w14:textId="77777777" w:rsidR="000A4364" w:rsidRPr="005C1F29" w:rsidRDefault="000A4364" w:rsidP="007C0ED2">
            <w:pPr>
              <w:jc w:val="both"/>
            </w:pPr>
          </w:p>
        </w:tc>
      </w:tr>
      <w:tr w:rsidR="007C0ED2" w:rsidRPr="005C1F29" w14:paraId="6BFDD594" w14:textId="77777777" w:rsidTr="00A124A6">
        <w:trPr>
          <w:trHeight w:val="285"/>
        </w:trPr>
        <w:tc>
          <w:tcPr>
            <w:tcW w:w="2410" w:type="dxa"/>
            <w:tcBorders>
              <w:top w:val="nil"/>
            </w:tcBorders>
          </w:tcPr>
          <w:p w14:paraId="0D57A208" w14:textId="109726C5" w:rsidR="007C0ED2" w:rsidRPr="005C1F29" w:rsidRDefault="007C0ED2" w:rsidP="007C0ED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2268" w:type="dxa"/>
            <w:gridSpan w:val="3"/>
            <w:tcBorders>
              <w:top w:val="nil"/>
            </w:tcBorders>
          </w:tcPr>
          <w:p w14:paraId="75EFC579" w14:textId="20E8732C" w:rsidR="007C0ED2" w:rsidRPr="005C1F29" w:rsidRDefault="007C0ED2" w:rsidP="007C0ED2"/>
        </w:tc>
        <w:tc>
          <w:tcPr>
            <w:tcW w:w="851" w:type="dxa"/>
            <w:gridSpan w:val="2"/>
            <w:tcBorders>
              <w:top w:val="nil"/>
            </w:tcBorders>
          </w:tcPr>
          <w:p w14:paraId="0A77B87C" w14:textId="5F9CE41F" w:rsidR="007C0ED2" w:rsidRPr="005C1F29" w:rsidRDefault="007C0ED2" w:rsidP="007C0ED2">
            <w:pPr>
              <w:jc w:val="both"/>
            </w:pPr>
          </w:p>
        </w:tc>
        <w:tc>
          <w:tcPr>
            <w:tcW w:w="2693" w:type="dxa"/>
            <w:gridSpan w:val="6"/>
            <w:tcBorders>
              <w:top w:val="nil"/>
            </w:tcBorders>
          </w:tcPr>
          <w:p w14:paraId="2DED1489" w14:textId="77D27344" w:rsidR="007C0ED2" w:rsidRPr="005C1F29" w:rsidRDefault="007C0ED2" w:rsidP="007C0ED2"/>
        </w:tc>
        <w:tc>
          <w:tcPr>
            <w:tcW w:w="1701" w:type="dxa"/>
            <w:gridSpan w:val="3"/>
            <w:tcBorders>
              <w:top w:val="nil"/>
            </w:tcBorders>
          </w:tcPr>
          <w:p w14:paraId="7B399B0A" w14:textId="77777777" w:rsidR="007C0ED2" w:rsidRPr="005C1F29" w:rsidRDefault="007C0ED2" w:rsidP="007C0ED2">
            <w:pPr>
              <w:jc w:val="both"/>
            </w:pPr>
          </w:p>
        </w:tc>
      </w:tr>
      <w:tr w:rsidR="002A75B1" w14:paraId="373F296E" w14:textId="77777777" w:rsidTr="004F7E8D">
        <w:trPr>
          <w:trHeight w:val="308"/>
        </w:trPr>
        <w:tc>
          <w:tcPr>
            <w:tcW w:w="9923" w:type="dxa"/>
            <w:gridSpan w:val="15"/>
            <w:shd w:val="clear" w:color="auto" w:fill="F7CAAC"/>
          </w:tcPr>
          <w:p w14:paraId="3E6B58EC" w14:textId="77777777" w:rsidR="002A75B1" w:rsidRDefault="002A75B1" w:rsidP="005133EF">
            <w:pPr>
              <w:jc w:val="both"/>
            </w:pPr>
            <w:r>
              <w:rPr>
                <w:b/>
              </w:rPr>
              <w:t xml:space="preserve">Údaje o vzdělání na VŠ </w:t>
            </w:r>
          </w:p>
        </w:tc>
      </w:tr>
      <w:tr w:rsidR="002A75B1" w14:paraId="67AF8341" w14:textId="77777777" w:rsidTr="00A124A6">
        <w:trPr>
          <w:trHeight w:val="278"/>
        </w:trPr>
        <w:tc>
          <w:tcPr>
            <w:tcW w:w="9923" w:type="dxa"/>
            <w:gridSpan w:val="15"/>
          </w:tcPr>
          <w:p w14:paraId="46C6A054" w14:textId="71B4ACDD" w:rsidR="00C7571F" w:rsidRDefault="004F7E8D" w:rsidP="00C7571F">
            <w:pPr>
              <w:jc w:val="both"/>
            </w:pPr>
            <w:r w:rsidRPr="004F7E8D">
              <w:t>2023</w:t>
            </w:r>
            <w:r w:rsidR="00C7571F" w:rsidRPr="004F7E8D">
              <w:t xml:space="preserve">: Univerzita Tomáše Bati ve Zlíně, Fakulta multimediálních komunikací, </w:t>
            </w:r>
            <w:r w:rsidR="00C7571F" w:rsidRPr="004F7E8D">
              <w:rPr>
                <w:color w:val="000000" w:themeColor="text1"/>
              </w:rPr>
              <w:t>DSP Multimédia a design</w:t>
            </w:r>
            <w:r w:rsidRPr="004F7E8D">
              <w:t>, Ph.D.</w:t>
            </w:r>
          </w:p>
          <w:p w14:paraId="0D2536AF" w14:textId="3FF95EEB" w:rsidR="0045533A" w:rsidRDefault="00C7571F" w:rsidP="00C7571F">
            <w:pPr>
              <w:jc w:val="both"/>
              <w:rPr>
                <w:b/>
              </w:rPr>
            </w:pPr>
            <w:r>
              <w:t>2020: Univerzita Tomáše Bati ve Zlíně, Fakulta multimediálních komunikací, Produktový design, MgA.</w:t>
            </w:r>
          </w:p>
        </w:tc>
      </w:tr>
      <w:tr w:rsidR="002A75B1" w14:paraId="0B694E75" w14:textId="77777777" w:rsidTr="00A124A6">
        <w:tc>
          <w:tcPr>
            <w:tcW w:w="9923" w:type="dxa"/>
            <w:gridSpan w:val="15"/>
            <w:shd w:val="clear" w:color="auto" w:fill="F7CAAC"/>
          </w:tcPr>
          <w:p w14:paraId="534B50D8" w14:textId="77777777" w:rsidR="002A75B1" w:rsidRDefault="002A75B1" w:rsidP="005133EF">
            <w:pPr>
              <w:jc w:val="both"/>
              <w:rPr>
                <w:b/>
              </w:rPr>
            </w:pPr>
            <w:r>
              <w:rPr>
                <w:b/>
              </w:rPr>
              <w:t>Údaje o odborném působení od absolvování VŠ</w:t>
            </w:r>
          </w:p>
        </w:tc>
      </w:tr>
      <w:tr w:rsidR="002A75B1" w:rsidRPr="00AD24FE" w14:paraId="2B480DC6" w14:textId="77777777" w:rsidTr="001D23C9">
        <w:trPr>
          <w:trHeight w:val="408"/>
        </w:trPr>
        <w:tc>
          <w:tcPr>
            <w:tcW w:w="9923" w:type="dxa"/>
            <w:gridSpan w:val="15"/>
          </w:tcPr>
          <w:p w14:paraId="319CB849" w14:textId="77777777" w:rsidR="002A75B1" w:rsidRDefault="00DC426F" w:rsidP="005133EF">
            <w:proofErr w:type="gramStart"/>
            <w:r>
              <w:t>2020</w:t>
            </w:r>
            <w:r w:rsidR="007020DF">
              <w:t>-dosud</w:t>
            </w:r>
            <w:proofErr w:type="gramEnd"/>
            <w:r>
              <w:t xml:space="preserve">: Univerzita Tomáše Bati ve Zlíně, Fakulta multimediálních komunikací, </w:t>
            </w:r>
            <w:r w:rsidR="00766EEB">
              <w:t>odborný asistent</w:t>
            </w:r>
          </w:p>
          <w:p w14:paraId="565F90EF" w14:textId="3B5895EB" w:rsidR="00984D60" w:rsidRPr="001D23C9" w:rsidRDefault="00984D60" w:rsidP="001D23C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proofErr w:type="gramStart"/>
            <w:r w:rsidRPr="00973301">
              <w:rPr>
                <w:color w:val="000000" w:themeColor="text1"/>
              </w:rPr>
              <w:t>2020</w:t>
            </w:r>
            <w:r w:rsidR="003C009D">
              <w:rPr>
                <w:color w:val="000000" w:themeColor="text1"/>
              </w:rPr>
              <w:t>-</w:t>
            </w:r>
            <w:r w:rsidRPr="00973301">
              <w:rPr>
                <w:color w:val="000000" w:themeColor="text1"/>
              </w:rPr>
              <w:t>dosud</w:t>
            </w:r>
            <w:proofErr w:type="gramEnd"/>
            <w:r w:rsidRPr="00973301">
              <w:rPr>
                <w:color w:val="000000" w:themeColor="text1"/>
              </w:rPr>
              <w:t>: OSVČ –</w:t>
            </w:r>
            <w:r w:rsidR="001D23C9">
              <w:rPr>
                <w:color w:val="000000" w:themeColor="text1"/>
              </w:rPr>
              <w:t xml:space="preserve"> produktový </w:t>
            </w:r>
            <w:r w:rsidRPr="00973301">
              <w:rPr>
                <w:color w:val="000000" w:themeColor="text1"/>
              </w:rPr>
              <w:t xml:space="preserve">design </w:t>
            </w:r>
          </w:p>
        </w:tc>
      </w:tr>
      <w:tr w:rsidR="002A75B1" w14:paraId="24615879" w14:textId="77777777" w:rsidTr="00A124A6">
        <w:trPr>
          <w:trHeight w:val="250"/>
        </w:trPr>
        <w:tc>
          <w:tcPr>
            <w:tcW w:w="9923" w:type="dxa"/>
            <w:gridSpan w:val="15"/>
            <w:shd w:val="clear" w:color="auto" w:fill="F7CAAC"/>
          </w:tcPr>
          <w:p w14:paraId="06451C75" w14:textId="77777777" w:rsidR="002A75B1" w:rsidRDefault="002A75B1" w:rsidP="005133EF">
            <w:pPr>
              <w:jc w:val="both"/>
            </w:pPr>
            <w:r>
              <w:rPr>
                <w:b/>
              </w:rPr>
              <w:t>Zkušenosti s vedením kvalifikačních a rigorózních prací</w:t>
            </w:r>
          </w:p>
        </w:tc>
      </w:tr>
      <w:tr w:rsidR="002A75B1" w14:paraId="2068E095" w14:textId="77777777" w:rsidTr="00A124A6">
        <w:trPr>
          <w:trHeight w:val="443"/>
        </w:trPr>
        <w:tc>
          <w:tcPr>
            <w:tcW w:w="9923" w:type="dxa"/>
            <w:gridSpan w:val="15"/>
          </w:tcPr>
          <w:p w14:paraId="458BD4A0" w14:textId="77777777" w:rsidR="002A75B1" w:rsidRDefault="002A75B1" w:rsidP="005133EF">
            <w:pPr>
              <w:jc w:val="both"/>
            </w:pPr>
          </w:p>
        </w:tc>
      </w:tr>
      <w:tr w:rsidR="002A75B1" w14:paraId="63D75710" w14:textId="77777777" w:rsidTr="00A124A6">
        <w:trPr>
          <w:cantSplit/>
        </w:trPr>
        <w:tc>
          <w:tcPr>
            <w:tcW w:w="3314" w:type="dxa"/>
            <w:gridSpan w:val="3"/>
            <w:tcBorders>
              <w:top w:val="single" w:sz="12" w:space="0" w:color="auto"/>
            </w:tcBorders>
            <w:shd w:val="clear" w:color="auto" w:fill="F7CAAC"/>
          </w:tcPr>
          <w:p w14:paraId="727C8187" w14:textId="77777777" w:rsidR="002A75B1" w:rsidRDefault="002A75B1" w:rsidP="005133EF">
            <w:pPr>
              <w:jc w:val="both"/>
            </w:pPr>
            <w:r>
              <w:rPr>
                <w:b/>
              </w:rPr>
              <w:t xml:space="preserve">Obor habilitačního řízení </w:t>
            </w:r>
          </w:p>
        </w:tc>
        <w:tc>
          <w:tcPr>
            <w:tcW w:w="2245" w:type="dxa"/>
            <w:gridSpan w:val="4"/>
            <w:tcBorders>
              <w:top w:val="single" w:sz="12" w:space="0" w:color="auto"/>
            </w:tcBorders>
            <w:shd w:val="clear" w:color="auto" w:fill="F7CAAC"/>
          </w:tcPr>
          <w:p w14:paraId="2D820A3C" w14:textId="77777777" w:rsidR="002A75B1" w:rsidRDefault="002A75B1" w:rsidP="005133E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CF72BD" w14:textId="77777777" w:rsidR="002A75B1" w:rsidRDefault="002A75B1" w:rsidP="005133EF">
            <w:pPr>
              <w:jc w:val="both"/>
            </w:pPr>
            <w:r>
              <w:rPr>
                <w:b/>
              </w:rPr>
              <w:t>Řízení konáno na VŠ</w:t>
            </w:r>
          </w:p>
        </w:tc>
        <w:tc>
          <w:tcPr>
            <w:tcW w:w="2116" w:type="dxa"/>
            <w:gridSpan w:val="4"/>
            <w:tcBorders>
              <w:top w:val="single" w:sz="12" w:space="0" w:color="auto"/>
              <w:left w:val="single" w:sz="12" w:space="0" w:color="auto"/>
            </w:tcBorders>
            <w:shd w:val="clear" w:color="auto" w:fill="F7CAAC"/>
          </w:tcPr>
          <w:p w14:paraId="6171BFC8" w14:textId="77777777" w:rsidR="002A75B1" w:rsidRDefault="002A75B1" w:rsidP="005133EF">
            <w:pPr>
              <w:jc w:val="both"/>
              <w:rPr>
                <w:b/>
              </w:rPr>
            </w:pPr>
            <w:r>
              <w:rPr>
                <w:b/>
              </w:rPr>
              <w:t>Ohlasy publikací</w:t>
            </w:r>
          </w:p>
        </w:tc>
      </w:tr>
      <w:tr w:rsidR="002A75B1" w14:paraId="66085F5F" w14:textId="77777777" w:rsidTr="00A124A6">
        <w:trPr>
          <w:cantSplit/>
        </w:trPr>
        <w:tc>
          <w:tcPr>
            <w:tcW w:w="3314" w:type="dxa"/>
            <w:gridSpan w:val="3"/>
          </w:tcPr>
          <w:p w14:paraId="5733E0DF" w14:textId="77777777" w:rsidR="002A75B1" w:rsidRDefault="002A75B1" w:rsidP="005133EF">
            <w:pPr>
              <w:jc w:val="both"/>
            </w:pPr>
          </w:p>
        </w:tc>
        <w:tc>
          <w:tcPr>
            <w:tcW w:w="2245" w:type="dxa"/>
            <w:gridSpan w:val="4"/>
          </w:tcPr>
          <w:p w14:paraId="7C469F9A" w14:textId="77777777" w:rsidR="002A75B1" w:rsidRDefault="002A75B1" w:rsidP="005133EF">
            <w:pPr>
              <w:jc w:val="both"/>
            </w:pPr>
          </w:p>
        </w:tc>
        <w:tc>
          <w:tcPr>
            <w:tcW w:w="2248" w:type="dxa"/>
            <w:gridSpan w:val="4"/>
            <w:tcBorders>
              <w:right w:val="single" w:sz="12" w:space="0" w:color="auto"/>
            </w:tcBorders>
          </w:tcPr>
          <w:p w14:paraId="3C65D9EC" w14:textId="77777777" w:rsidR="002A75B1" w:rsidRDefault="002A75B1" w:rsidP="005133EF">
            <w:pPr>
              <w:jc w:val="both"/>
            </w:pPr>
          </w:p>
        </w:tc>
        <w:tc>
          <w:tcPr>
            <w:tcW w:w="632" w:type="dxa"/>
            <w:gridSpan w:val="2"/>
            <w:tcBorders>
              <w:left w:val="single" w:sz="12" w:space="0" w:color="auto"/>
            </w:tcBorders>
            <w:shd w:val="clear" w:color="auto" w:fill="F7CAAC"/>
          </w:tcPr>
          <w:p w14:paraId="2A65F9B1" w14:textId="77777777" w:rsidR="002A75B1" w:rsidRPr="00F20AEF" w:rsidRDefault="002A75B1" w:rsidP="005133EF">
            <w:pPr>
              <w:jc w:val="both"/>
            </w:pPr>
            <w:proofErr w:type="spellStart"/>
            <w:r w:rsidRPr="00F20AEF">
              <w:rPr>
                <w:b/>
              </w:rPr>
              <w:t>WoS</w:t>
            </w:r>
            <w:proofErr w:type="spellEnd"/>
          </w:p>
        </w:tc>
        <w:tc>
          <w:tcPr>
            <w:tcW w:w="693" w:type="dxa"/>
            <w:shd w:val="clear" w:color="auto" w:fill="F7CAAC"/>
          </w:tcPr>
          <w:p w14:paraId="2528D5AB" w14:textId="77777777" w:rsidR="002A75B1" w:rsidRPr="00F20AEF" w:rsidRDefault="002A75B1" w:rsidP="005133EF">
            <w:pPr>
              <w:jc w:val="both"/>
              <w:rPr>
                <w:sz w:val="18"/>
              </w:rPr>
            </w:pPr>
            <w:proofErr w:type="spellStart"/>
            <w:r w:rsidRPr="00F20AEF">
              <w:rPr>
                <w:b/>
                <w:sz w:val="18"/>
              </w:rPr>
              <w:t>Scopus</w:t>
            </w:r>
            <w:proofErr w:type="spellEnd"/>
          </w:p>
        </w:tc>
        <w:tc>
          <w:tcPr>
            <w:tcW w:w="791" w:type="dxa"/>
            <w:shd w:val="clear" w:color="auto" w:fill="F7CAAC"/>
          </w:tcPr>
          <w:p w14:paraId="2A99B6D9" w14:textId="77777777" w:rsidR="002A75B1" w:rsidRDefault="002A75B1" w:rsidP="005133EF">
            <w:pPr>
              <w:jc w:val="both"/>
            </w:pPr>
            <w:r>
              <w:rPr>
                <w:b/>
                <w:sz w:val="18"/>
              </w:rPr>
              <w:t>ostatní</w:t>
            </w:r>
          </w:p>
        </w:tc>
      </w:tr>
      <w:tr w:rsidR="002A75B1" w14:paraId="142A5E96" w14:textId="77777777" w:rsidTr="00A124A6">
        <w:trPr>
          <w:cantSplit/>
          <w:trHeight w:val="70"/>
        </w:trPr>
        <w:tc>
          <w:tcPr>
            <w:tcW w:w="3314" w:type="dxa"/>
            <w:gridSpan w:val="3"/>
            <w:shd w:val="clear" w:color="auto" w:fill="F7CAAC"/>
          </w:tcPr>
          <w:p w14:paraId="6A3FB6B8" w14:textId="77777777" w:rsidR="002A75B1" w:rsidRDefault="002A75B1" w:rsidP="005133EF">
            <w:pPr>
              <w:jc w:val="both"/>
            </w:pPr>
            <w:r>
              <w:rPr>
                <w:b/>
              </w:rPr>
              <w:t>Obor jmenovacího řízení</w:t>
            </w:r>
          </w:p>
        </w:tc>
        <w:tc>
          <w:tcPr>
            <w:tcW w:w="2245" w:type="dxa"/>
            <w:gridSpan w:val="4"/>
            <w:shd w:val="clear" w:color="auto" w:fill="F7CAAC"/>
          </w:tcPr>
          <w:p w14:paraId="2951B0AC" w14:textId="77777777" w:rsidR="002A75B1" w:rsidRDefault="002A75B1" w:rsidP="005133EF">
            <w:pPr>
              <w:jc w:val="both"/>
            </w:pPr>
            <w:r>
              <w:rPr>
                <w:b/>
              </w:rPr>
              <w:t>Rok udělení hodnosti</w:t>
            </w:r>
          </w:p>
        </w:tc>
        <w:tc>
          <w:tcPr>
            <w:tcW w:w="2248" w:type="dxa"/>
            <w:gridSpan w:val="4"/>
            <w:tcBorders>
              <w:right w:val="single" w:sz="12" w:space="0" w:color="auto"/>
            </w:tcBorders>
            <w:shd w:val="clear" w:color="auto" w:fill="F7CAAC"/>
          </w:tcPr>
          <w:p w14:paraId="3DF38BAE" w14:textId="77777777" w:rsidR="002A75B1" w:rsidRDefault="002A75B1" w:rsidP="005133EF">
            <w:pPr>
              <w:jc w:val="both"/>
            </w:pPr>
            <w:r>
              <w:rPr>
                <w:b/>
              </w:rPr>
              <w:t>Řízení konáno na VŠ</w:t>
            </w:r>
          </w:p>
        </w:tc>
        <w:tc>
          <w:tcPr>
            <w:tcW w:w="632" w:type="dxa"/>
            <w:gridSpan w:val="2"/>
            <w:tcBorders>
              <w:left w:val="single" w:sz="12" w:space="0" w:color="auto"/>
            </w:tcBorders>
          </w:tcPr>
          <w:p w14:paraId="434259D8" w14:textId="39B4E542" w:rsidR="002A75B1" w:rsidRPr="00F20AEF" w:rsidRDefault="002A75B1" w:rsidP="005133EF">
            <w:pPr>
              <w:jc w:val="both"/>
              <w:rPr>
                <w:b/>
              </w:rPr>
            </w:pPr>
          </w:p>
        </w:tc>
        <w:tc>
          <w:tcPr>
            <w:tcW w:w="693" w:type="dxa"/>
          </w:tcPr>
          <w:p w14:paraId="637D7FD2" w14:textId="6BCBEF6A" w:rsidR="002A75B1" w:rsidRPr="00F20AEF" w:rsidRDefault="002A75B1" w:rsidP="005133EF">
            <w:pPr>
              <w:jc w:val="both"/>
              <w:rPr>
                <w:b/>
              </w:rPr>
            </w:pPr>
          </w:p>
        </w:tc>
        <w:tc>
          <w:tcPr>
            <w:tcW w:w="791" w:type="dxa"/>
          </w:tcPr>
          <w:p w14:paraId="609D78A6" w14:textId="09AC9891" w:rsidR="002A75B1" w:rsidRDefault="002A75B1" w:rsidP="005133EF">
            <w:pPr>
              <w:jc w:val="both"/>
              <w:rPr>
                <w:b/>
              </w:rPr>
            </w:pPr>
          </w:p>
        </w:tc>
      </w:tr>
      <w:tr w:rsidR="002A75B1" w14:paraId="5BED8B47" w14:textId="77777777" w:rsidTr="00A124A6">
        <w:trPr>
          <w:trHeight w:val="205"/>
        </w:trPr>
        <w:tc>
          <w:tcPr>
            <w:tcW w:w="3314" w:type="dxa"/>
            <w:gridSpan w:val="3"/>
          </w:tcPr>
          <w:p w14:paraId="387B51A5" w14:textId="77777777" w:rsidR="002A75B1" w:rsidRDefault="002A75B1" w:rsidP="005133EF">
            <w:pPr>
              <w:jc w:val="both"/>
            </w:pPr>
          </w:p>
        </w:tc>
        <w:tc>
          <w:tcPr>
            <w:tcW w:w="2245" w:type="dxa"/>
            <w:gridSpan w:val="4"/>
          </w:tcPr>
          <w:p w14:paraId="6DF806C6" w14:textId="77777777" w:rsidR="002A75B1" w:rsidRDefault="002A75B1" w:rsidP="005133EF">
            <w:pPr>
              <w:jc w:val="both"/>
            </w:pPr>
          </w:p>
        </w:tc>
        <w:tc>
          <w:tcPr>
            <w:tcW w:w="2248" w:type="dxa"/>
            <w:gridSpan w:val="4"/>
            <w:tcBorders>
              <w:right w:val="single" w:sz="12" w:space="0" w:color="auto"/>
            </w:tcBorders>
          </w:tcPr>
          <w:p w14:paraId="5F28BFFB" w14:textId="77777777" w:rsidR="002A75B1" w:rsidRDefault="002A75B1" w:rsidP="005133EF">
            <w:pPr>
              <w:jc w:val="both"/>
            </w:pPr>
          </w:p>
        </w:tc>
        <w:tc>
          <w:tcPr>
            <w:tcW w:w="1325" w:type="dxa"/>
            <w:gridSpan w:val="3"/>
            <w:tcBorders>
              <w:left w:val="single" w:sz="12" w:space="0" w:color="auto"/>
            </w:tcBorders>
            <w:shd w:val="clear" w:color="auto" w:fill="FBD4B4"/>
            <w:vAlign w:val="center"/>
          </w:tcPr>
          <w:p w14:paraId="3959E94F" w14:textId="77777777" w:rsidR="002A75B1" w:rsidRPr="00F20AEF" w:rsidRDefault="002A75B1"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91" w:type="dxa"/>
            <w:vAlign w:val="center"/>
          </w:tcPr>
          <w:p w14:paraId="49584F78" w14:textId="77777777" w:rsidR="002A75B1" w:rsidRDefault="002A75B1" w:rsidP="005133EF">
            <w:pPr>
              <w:rPr>
                <w:b/>
              </w:rPr>
            </w:pPr>
            <w:r>
              <w:rPr>
                <w:b/>
              </w:rPr>
              <w:t xml:space="preserve">    /</w:t>
            </w:r>
          </w:p>
        </w:tc>
      </w:tr>
      <w:tr w:rsidR="002A75B1" w14:paraId="355356DF" w14:textId="77777777" w:rsidTr="00A124A6">
        <w:tc>
          <w:tcPr>
            <w:tcW w:w="9923" w:type="dxa"/>
            <w:gridSpan w:val="15"/>
            <w:shd w:val="clear" w:color="auto" w:fill="F7CAAC"/>
          </w:tcPr>
          <w:p w14:paraId="43051715" w14:textId="77777777" w:rsidR="002A75B1" w:rsidRDefault="002A75B1"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5B1" w:rsidRPr="00D436A2" w14:paraId="68655257" w14:textId="77777777" w:rsidTr="00A124A6">
        <w:trPr>
          <w:trHeight w:val="486"/>
        </w:trPr>
        <w:tc>
          <w:tcPr>
            <w:tcW w:w="9923" w:type="dxa"/>
            <w:gridSpan w:val="15"/>
          </w:tcPr>
          <w:p w14:paraId="2B7449AF" w14:textId="51A0C50F" w:rsidR="00890ECD" w:rsidRPr="00E1044E" w:rsidRDefault="00DF7505" w:rsidP="00E1044E">
            <w:pPr>
              <w:jc w:val="both"/>
            </w:pPr>
            <w:r w:rsidRPr="00E1044E">
              <w:t xml:space="preserve">2023: mezinárodní </w:t>
            </w:r>
            <w:r w:rsidR="00C02C03" w:rsidRPr="00E1044E">
              <w:t>výstava</w:t>
            </w:r>
            <w:r w:rsidRPr="00E1044E">
              <w:t xml:space="preserve"> </w:t>
            </w:r>
            <w:proofErr w:type="spellStart"/>
            <w:r w:rsidRPr="00E1044E">
              <w:t>LongLife</w:t>
            </w:r>
            <w:proofErr w:type="spellEnd"/>
            <w:r w:rsidR="00C02C03" w:rsidRPr="00E1044E">
              <w:t xml:space="preserve">, Lodž Design Festival a </w:t>
            </w:r>
            <w:proofErr w:type="spellStart"/>
            <w:r w:rsidR="00C02C03" w:rsidRPr="00E1044E">
              <w:t>Algarve</w:t>
            </w:r>
            <w:proofErr w:type="spellEnd"/>
            <w:r w:rsidR="00C02C03" w:rsidRPr="00E1044E">
              <w:t xml:space="preserve"> Design Meeting</w:t>
            </w:r>
            <w:r w:rsidR="008F4239" w:rsidRPr="00E1044E">
              <w:t xml:space="preserve"> </w:t>
            </w:r>
          </w:p>
          <w:p w14:paraId="20C98030" w14:textId="7C10CC23" w:rsidR="002669E7" w:rsidRPr="00E1044E" w:rsidRDefault="002669E7" w:rsidP="00E1044E">
            <w:pPr>
              <w:jc w:val="both"/>
            </w:pPr>
            <w:r w:rsidRPr="00E1044E">
              <w:t xml:space="preserve">2022: </w:t>
            </w:r>
            <w:r w:rsidR="009F0E83" w:rsidRPr="00E1044E">
              <w:t>Výstava – Mezinárodní</w:t>
            </w:r>
            <w:r w:rsidRPr="00E1044E">
              <w:t xml:space="preserve"> studentský projekt na téma kvality života v pozdějším věku – ZDW Zlín</w:t>
            </w:r>
          </w:p>
          <w:p w14:paraId="6D47794B" w14:textId="34D6D9AD" w:rsidR="002669E7" w:rsidRPr="00E1044E" w:rsidRDefault="002669E7" w:rsidP="00E1044E">
            <w:pPr>
              <w:jc w:val="both"/>
            </w:pPr>
            <w:r w:rsidRPr="00E1044E">
              <w:t xml:space="preserve">2021: Modulární nábytek </w:t>
            </w:r>
            <w:proofErr w:type="spellStart"/>
            <w:r w:rsidR="009F0E83" w:rsidRPr="00E1044E">
              <w:t>Modulove</w:t>
            </w:r>
            <w:proofErr w:type="spellEnd"/>
            <w:r w:rsidR="009F0E83" w:rsidRPr="00E1044E">
              <w:t xml:space="preserve"> – </w:t>
            </w:r>
            <w:proofErr w:type="spellStart"/>
            <w:r w:rsidR="009F0E83" w:rsidRPr="00E1044E">
              <w:t>Richvalsky</w:t>
            </w:r>
            <w:proofErr w:type="spellEnd"/>
            <w:r w:rsidRPr="00E1044E">
              <w:t xml:space="preserve"> </w:t>
            </w:r>
            <w:proofErr w:type="spellStart"/>
            <w:r w:rsidRPr="00E1044E">
              <w:t>Manufacturing</w:t>
            </w:r>
            <w:proofErr w:type="spellEnd"/>
            <w:r w:rsidRPr="00E1044E">
              <w:t>, Česká republika, Hodonín</w:t>
            </w:r>
          </w:p>
          <w:p w14:paraId="6A051380" w14:textId="31699146" w:rsidR="002669E7" w:rsidRPr="00E1044E" w:rsidRDefault="002669E7" w:rsidP="00E1044E">
            <w:pPr>
              <w:jc w:val="both"/>
            </w:pPr>
            <w:r w:rsidRPr="00E1044E">
              <w:t xml:space="preserve">2021: </w:t>
            </w:r>
            <w:r w:rsidR="009F0E83" w:rsidRPr="00E1044E">
              <w:t>Výstava – Svítidla</w:t>
            </w:r>
            <w:r w:rsidRPr="00E1044E">
              <w:t xml:space="preserve"> vyrobená z </w:t>
            </w:r>
            <w:r w:rsidR="009F0E83" w:rsidRPr="00E1044E">
              <w:t xml:space="preserve">odpadu – </w:t>
            </w:r>
            <w:proofErr w:type="spellStart"/>
            <w:r w:rsidR="009F0E83" w:rsidRPr="00E1044E">
              <w:t>Lodz</w:t>
            </w:r>
            <w:proofErr w:type="spellEnd"/>
            <w:r w:rsidRPr="00E1044E">
              <w:t xml:space="preserve"> Design </w:t>
            </w:r>
            <w:proofErr w:type="spellStart"/>
            <w:r w:rsidRPr="00E1044E">
              <w:t>Week</w:t>
            </w:r>
            <w:proofErr w:type="spellEnd"/>
            <w:r w:rsidRPr="00E1044E">
              <w:t xml:space="preserve">, Polsko, </w:t>
            </w:r>
            <w:proofErr w:type="spellStart"/>
            <w:r w:rsidRPr="00E1044E">
              <w:t>Lodz</w:t>
            </w:r>
            <w:proofErr w:type="spellEnd"/>
          </w:p>
          <w:p w14:paraId="59388579" w14:textId="39F6F296" w:rsidR="002A75B1" w:rsidRPr="00D436A2" w:rsidRDefault="002669E7" w:rsidP="00E1044E">
            <w:pPr>
              <w:jc w:val="both"/>
            </w:pPr>
            <w:r w:rsidRPr="00E1044E">
              <w:t xml:space="preserve">2021: </w:t>
            </w:r>
            <w:r w:rsidR="009F0E83" w:rsidRPr="00E1044E">
              <w:t>Výstava – Výstavní</w:t>
            </w:r>
            <w:r w:rsidRPr="00E1044E">
              <w:t xml:space="preserve"> </w:t>
            </w:r>
            <w:r w:rsidR="009F0E83" w:rsidRPr="00E1044E">
              <w:t xml:space="preserve">systém – </w:t>
            </w:r>
            <w:proofErr w:type="spellStart"/>
            <w:r w:rsidR="009F0E83" w:rsidRPr="00E1044E">
              <w:t>Lodz</w:t>
            </w:r>
            <w:proofErr w:type="spellEnd"/>
            <w:r w:rsidRPr="00E1044E">
              <w:t xml:space="preserve"> Design </w:t>
            </w:r>
            <w:proofErr w:type="spellStart"/>
            <w:r w:rsidRPr="00E1044E">
              <w:t>Week</w:t>
            </w:r>
            <w:proofErr w:type="spellEnd"/>
            <w:r w:rsidRPr="00E1044E">
              <w:t xml:space="preserve">, Polsko, </w:t>
            </w:r>
            <w:proofErr w:type="spellStart"/>
            <w:r w:rsidRPr="00E1044E">
              <w:t>Lodz</w:t>
            </w:r>
            <w:proofErr w:type="spellEnd"/>
          </w:p>
        </w:tc>
      </w:tr>
      <w:tr w:rsidR="002A75B1" w14:paraId="3F9F10F5" w14:textId="77777777" w:rsidTr="00A124A6">
        <w:trPr>
          <w:trHeight w:val="218"/>
        </w:trPr>
        <w:tc>
          <w:tcPr>
            <w:tcW w:w="9923" w:type="dxa"/>
            <w:gridSpan w:val="15"/>
            <w:shd w:val="clear" w:color="auto" w:fill="F7CAAC"/>
          </w:tcPr>
          <w:p w14:paraId="1214B637" w14:textId="77777777" w:rsidR="002A75B1" w:rsidRDefault="002A75B1" w:rsidP="005133EF">
            <w:pPr>
              <w:rPr>
                <w:b/>
              </w:rPr>
            </w:pPr>
            <w:r>
              <w:rPr>
                <w:b/>
              </w:rPr>
              <w:t>Působení v zahraničí</w:t>
            </w:r>
          </w:p>
        </w:tc>
      </w:tr>
      <w:tr w:rsidR="002A75B1" w14:paraId="26EC568D" w14:textId="77777777" w:rsidTr="00663E89">
        <w:trPr>
          <w:trHeight w:val="528"/>
        </w:trPr>
        <w:tc>
          <w:tcPr>
            <w:tcW w:w="9923" w:type="dxa"/>
            <w:gridSpan w:val="15"/>
          </w:tcPr>
          <w:p w14:paraId="545A4A97" w14:textId="77777777" w:rsidR="002A75B1" w:rsidRDefault="002A75B1" w:rsidP="005133EF">
            <w:pPr>
              <w:rPr>
                <w:b/>
              </w:rPr>
            </w:pPr>
          </w:p>
        </w:tc>
      </w:tr>
      <w:tr w:rsidR="002A75B1" w14:paraId="7C7B0F8A" w14:textId="77777777" w:rsidTr="00152ADB">
        <w:trPr>
          <w:cantSplit/>
          <w:trHeight w:val="470"/>
        </w:trPr>
        <w:tc>
          <w:tcPr>
            <w:tcW w:w="2485" w:type="dxa"/>
            <w:gridSpan w:val="2"/>
            <w:shd w:val="clear" w:color="auto" w:fill="F7CAAC"/>
          </w:tcPr>
          <w:p w14:paraId="53C134F1" w14:textId="77777777" w:rsidR="002A75B1" w:rsidRDefault="002A75B1" w:rsidP="005133EF">
            <w:pPr>
              <w:jc w:val="both"/>
              <w:rPr>
                <w:b/>
              </w:rPr>
            </w:pPr>
            <w:r>
              <w:rPr>
                <w:b/>
              </w:rPr>
              <w:t xml:space="preserve">Podpis </w:t>
            </w:r>
          </w:p>
        </w:tc>
        <w:tc>
          <w:tcPr>
            <w:tcW w:w="4178" w:type="dxa"/>
            <w:gridSpan w:val="7"/>
          </w:tcPr>
          <w:p w14:paraId="3618D399" w14:textId="77777777" w:rsidR="002A75B1" w:rsidRDefault="002A75B1" w:rsidP="005133EF">
            <w:pPr>
              <w:jc w:val="both"/>
            </w:pPr>
            <w:r>
              <w:t>Jan Veselský v. r.</w:t>
            </w:r>
          </w:p>
        </w:tc>
        <w:tc>
          <w:tcPr>
            <w:tcW w:w="1144" w:type="dxa"/>
            <w:gridSpan w:val="2"/>
            <w:shd w:val="clear" w:color="auto" w:fill="F7CAAC"/>
          </w:tcPr>
          <w:p w14:paraId="717A6A72" w14:textId="77777777" w:rsidR="002A75B1" w:rsidRDefault="002A75B1" w:rsidP="005133EF">
            <w:pPr>
              <w:jc w:val="both"/>
            </w:pPr>
            <w:r>
              <w:rPr>
                <w:b/>
              </w:rPr>
              <w:t>datum</w:t>
            </w:r>
          </w:p>
        </w:tc>
        <w:tc>
          <w:tcPr>
            <w:tcW w:w="2116" w:type="dxa"/>
            <w:gridSpan w:val="4"/>
          </w:tcPr>
          <w:p w14:paraId="00529DC4" w14:textId="5A86FF05" w:rsidR="002A75B1" w:rsidRDefault="00C7571F" w:rsidP="005133EF">
            <w:pPr>
              <w:jc w:val="both"/>
            </w:pPr>
            <w:r>
              <w:t>21.11</w:t>
            </w:r>
            <w:r w:rsidR="002A75B1">
              <w:t>.202</w:t>
            </w:r>
            <w:r w:rsidR="002954E1">
              <w:t>4</w:t>
            </w:r>
          </w:p>
        </w:tc>
      </w:tr>
    </w:tbl>
    <w:p w14:paraId="637EC344" w14:textId="77777777" w:rsidR="00710757" w:rsidRDefault="00710757"/>
    <w:p w14:paraId="12DE7C1D" w14:textId="77777777" w:rsidR="00710757" w:rsidRDefault="00710757"/>
    <w:p w14:paraId="1CEC31FE" w14:textId="77777777" w:rsidR="00710757" w:rsidRDefault="00710757"/>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5"/>
        <w:gridCol w:w="284"/>
        <w:gridCol w:w="545"/>
        <w:gridCol w:w="1721"/>
        <w:gridCol w:w="143"/>
        <w:gridCol w:w="381"/>
        <w:gridCol w:w="186"/>
        <w:gridCol w:w="67"/>
        <w:gridCol w:w="851"/>
        <w:gridCol w:w="992"/>
        <w:gridCol w:w="75"/>
        <w:gridCol w:w="709"/>
        <w:gridCol w:w="85"/>
        <w:gridCol w:w="608"/>
        <w:gridCol w:w="85"/>
        <w:gridCol w:w="706"/>
      </w:tblGrid>
      <w:tr w:rsidR="00710757" w14:paraId="7FDF3A10" w14:textId="77777777" w:rsidTr="00A656B7">
        <w:tc>
          <w:tcPr>
            <w:tcW w:w="9923" w:type="dxa"/>
            <w:gridSpan w:val="16"/>
            <w:tcBorders>
              <w:bottom w:val="double" w:sz="4" w:space="0" w:color="auto"/>
            </w:tcBorders>
            <w:shd w:val="clear" w:color="auto" w:fill="BDD6EE"/>
          </w:tcPr>
          <w:p w14:paraId="5AD6DCBE" w14:textId="77777777" w:rsidR="00710757" w:rsidRDefault="00710757" w:rsidP="005133EF">
            <w:pPr>
              <w:jc w:val="both"/>
              <w:rPr>
                <w:b/>
                <w:sz w:val="28"/>
              </w:rPr>
            </w:pPr>
            <w:r>
              <w:lastRenderedPageBreak/>
              <w:br w:type="page"/>
            </w:r>
            <w:r>
              <w:rPr>
                <w:b/>
                <w:sz w:val="28"/>
              </w:rPr>
              <w:t>C-I – Personální zabezpečení</w:t>
            </w:r>
          </w:p>
        </w:tc>
      </w:tr>
      <w:tr w:rsidR="00710757" w14:paraId="17BED0AF" w14:textId="77777777" w:rsidTr="00A656B7">
        <w:tc>
          <w:tcPr>
            <w:tcW w:w="2485" w:type="dxa"/>
            <w:tcBorders>
              <w:top w:val="double" w:sz="4" w:space="0" w:color="auto"/>
            </w:tcBorders>
            <w:shd w:val="clear" w:color="auto" w:fill="F7CAAC"/>
          </w:tcPr>
          <w:p w14:paraId="31C37E3C" w14:textId="77777777" w:rsidR="00710757" w:rsidRDefault="00710757" w:rsidP="005133EF">
            <w:pPr>
              <w:jc w:val="both"/>
              <w:rPr>
                <w:b/>
              </w:rPr>
            </w:pPr>
            <w:r>
              <w:rPr>
                <w:b/>
              </w:rPr>
              <w:t>Vysoká škola</w:t>
            </w:r>
          </w:p>
        </w:tc>
        <w:tc>
          <w:tcPr>
            <w:tcW w:w="7438" w:type="dxa"/>
            <w:gridSpan w:val="15"/>
          </w:tcPr>
          <w:p w14:paraId="33CE988B" w14:textId="77777777" w:rsidR="00710757" w:rsidRDefault="00710757" w:rsidP="005133EF">
            <w:pPr>
              <w:jc w:val="both"/>
            </w:pPr>
            <w:r w:rsidRPr="00461BA1">
              <w:t>Univerzita Tomáše Bati ve Zlíně</w:t>
            </w:r>
          </w:p>
        </w:tc>
      </w:tr>
      <w:tr w:rsidR="00710757" w14:paraId="189660AF" w14:textId="77777777" w:rsidTr="00A656B7">
        <w:tc>
          <w:tcPr>
            <w:tcW w:w="2485" w:type="dxa"/>
            <w:shd w:val="clear" w:color="auto" w:fill="F7CAAC"/>
          </w:tcPr>
          <w:p w14:paraId="0E58884B" w14:textId="77777777" w:rsidR="00710757" w:rsidRDefault="00710757" w:rsidP="005133EF">
            <w:pPr>
              <w:jc w:val="both"/>
              <w:rPr>
                <w:b/>
              </w:rPr>
            </w:pPr>
            <w:r>
              <w:rPr>
                <w:b/>
              </w:rPr>
              <w:t>Součást vysoké školy</w:t>
            </w:r>
          </w:p>
        </w:tc>
        <w:tc>
          <w:tcPr>
            <w:tcW w:w="7438" w:type="dxa"/>
            <w:gridSpan w:val="15"/>
          </w:tcPr>
          <w:p w14:paraId="757159FE" w14:textId="77777777" w:rsidR="00710757" w:rsidRDefault="00710757" w:rsidP="005133EF">
            <w:pPr>
              <w:jc w:val="both"/>
            </w:pPr>
            <w:r w:rsidRPr="00461BA1">
              <w:t xml:space="preserve">Fakulta </w:t>
            </w:r>
            <w:r>
              <w:t>multimediálních komunikací</w:t>
            </w:r>
          </w:p>
        </w:tc>
      </w:tr>
      <w:tr w:rsidR="00710757" w14:paraId="4724E3E5" w14:textId="77777777" w:rsidTr="00A656B7">
        <w:tc>
          <w:tcPr>
            <w:tcW w:w="2485" w:type="dxa"/>
            <w:shd w:val="clear" w:color="auto" w:fill="F7CAAC"/>
          </w:tcPr>
          <w:p w14:paraId="5C07D358" w14:textId="77777777" w:rsidR="00710757" w:rsidRDefault="00710757" w:rsidP="005133EF">
            <w:pPr>
              <w:jc w:val="both"/>
              <w:rPr>
                <w:b/>
              </w:rPr>
            </w:pPr>
            <w:r>
              <w:rPr>
                <w:b/>
              </w:rPr>
              <w:t>Název studijního programu</w:t>
            </w:r>
          </w:p>
        </w:tc>
        <w:tc>
          <w:tcPr>
            <w:tcW w:w="7438" w:type="dxa"/>
            <w:gridSpan w:val="15"/>
          </w:tcPr>
          <w:p w14:paraId="3343B288" w14:textId="65A78E14" w:rsidR="00710757" w:rsidRDefault="00E748C3" w:rsidP="005133EF">
            <w:pPr>
              <w:jc w:val="both"/>
            </w:pPr>
            <w:proofErr w:type="spellStart"/>
            <w:r w:rsidRPr="00E748C3">
              <w:t>Footwear</w:t>
            </w:r>
            <w:proofErr w:type="spellEnd"/>
            <w:r w:rsidRPr="00E748C3">
              <w:t xml:space="preserve"> Design</w:t>
            </w:r>
          </w:p>
        </w:tc>
      </w:tr>
      <w:tr w:rsidR="00710757" w14:paraId="79C909C5" w14:textId="77777777" w:rsidTr="00A656B7">
        <w:tc>
          <w:tcPr>
            <w:tcW w:w="2485" w:type="dxa"/>
            <w:shd w:val="clear" w:color="auto" w:fill="F7CAAC"/>
          </w:tcPr>
          <w:p w14:paraId="6D47B5E2" w14:textId="77777777" w:rsidR="00710757" w:rsidRDefault="00710757" w:rsidP="005133EF">
            <w:pPr>
              <w:jc w:val="both"/>
              <w:rPr>
                <w:b/>
              </w:rPr>
            </w:pPr>
            <w:r>
              <w:rPr>
                <w:b/>
              </w:rPr>
              <w:t>Jméno a příjmení</w:t>
            </w:r>
          </w:p>
        </w:tc>
        <w:tc>
          <w:tcPr>
            <w:tcW w:w="4178" w:type="dxa"/>
            <w:gridSpan w:val="8"/>
          </w:tcPr>
          <w:p w14:paraId="73199C4E" w14:textId="77777777" w:rsidR="00710757" w:rsidRDefault="00710757" w:rsidP="005133EF">
            <w:pPr>
              <w:jc w:val="both"/>
            </w:pPr>
            <w:r>
              <w:t>Jana Vyoralová</w:t>
            </w:r>
          </w:p>
        </w:tc>
        <w:tc>
          <w:tcPr>
            <w:tcW w:w="1067" w:type="dxa"/>
            <w:gridSpan w:val="2"/>
            <w:shd w:val="clear" w:color="auto" w:fill="F7CAAC"/>
          </w:tcPr>
          <w:p w14:paraId="388E4A42" w14:textId="77777777" w:rsidR="00710757" w:rsidRDefault="00710757" w:rsidP="005133EF">
            <w:pPr>
              <w:jc w:val="both"/>
              <w:rPr>
                <w:b/>
              </w:rPr>
            </w:pPr>
            <w:r>
              <w:rPr>
                <w:b/>
              </w:rPr>
              <w:t>Tituly</w:t>
            </w:r>
          </w:p>
        </w:tc>
        <w:tc>
          <w:tcPr>
            <w:tcW w:w="2193" w:type="dxa"/>
            <w:gridSpan w:val="5"/>
          </w:tcPr>
          <w:p w14:paraId="45C38B6F" w14:textId="77777777" w:rsidR="00710757" w:rsidRDefault="00710757" w:rsidP="005133EF">
            <w:pPr>
              <w:jc w:val="both"/>
            </w:pPr>
            <w:r>
              <w:t>MgA., Ph.D.</w:t>
            </w:r>
          </w:p>
        </w:tc>
      </w:tr>
      <w:tr w:rsidR="00710757" w14:paraId="344E1BC4" w14:textId="77777777" w:rsidTr="00A656B7">
        <w:tc>
          <w:tcPr>
            <w:tcW w:w="2485" w:type="dxa"/>
            <w:shd w:val="clear" w:color="auto" w:fill="F7CAAC"/>
          </w:tcPr>
          <w:p w14:paraId="3088D2B6" w14:textId="77777777" w:rsidR="00710757" w:rsidRDefault="00710757" w:rsidP="005133EF">
            <w:pPr>
              <w:jc w:val="both"/>
              <w:rPr>
                <w:b/>
              </w:rPr>
            </w:pPr>
            <w:r>
              <w:rPr>
                <w:b/>
              </w:rPr>
              <w:t>Rok narození</w:t>
            </w:r>
          </w:p>
        </w:tc>
        <w:tc>
          <w:tcPr>
            <w:tcW w:w="829" w:type="dxa"/>
            <w:gridSpan w:val="2"/>
          </w:tcPr>
          <w:p w14:paraId="0C086B9C" w14:textId="77777777" w:rsidR="00710757" w:rsidRPr="00973301" w:rsidRDefault="00710757" w:rsidP="005133EF">
            <w:pPr>
              <w:jc w:val="both"/>
            </w:pPr>
            <w:r w:rsidRPr="00973301">
              <w:rPr>
                <w:color w:val="000000" w:themeColor="text1"/>
              </w:rPr>
              <w:t>1993</w:t>
            </w:r>
          </w:p>
        </w:tc>
        <w:tc>
          <w:tcPr>
            <w:tcW w:w="1721" w:type="dxa"/>
            <w:shd w:val="clear" w:color="auto" w:fill="F7CAAC"/>
          </w:tcPr>
          <w:p w14:paraId="3A14EAD5" w14:textId="77777777" w:rsidR="00710757" w:rsidRDefault="00710757" w:rsidP="005133EF">
            <w:pPr>
              <w:jc w:val="both"/>
              <w:rPr>
                <w:b/>
              </w:rPr>
            </w:pPr>
            <w:r>
              <w:rPr>
                <w:b/>
              </w:rPr>
              <w:t>typ vztahu k VŠ</w:t>
            </w:r>
          </w:p>
        </w:tc>
        <w:tc>
          <w:tcPr>
            <w:tcW w:w="777" w:type="dxa"/>
            <w:gridSpan w:val="4"/>
          </w:tcPr>
          <w:p w14:paraId="3E9C99D9" w14:textId="273B3DD0" w:rsidR="00710757" w:rsidRDefault="00710757" w:rsidP="005133EF">
            <w:pPr>
              <w:jc w:val="both"/>
            </w:pPr>
            <w:r>
              <w:t>pp</w:t>
            </w:r>
            <w:r w:rsidR="00B20CDF">
              <w:t>.</w:t>
            </w:r>
          </w:p>
        </w:tc>
        <w:tc>
          <w:tcPr>
            <w:tcW w:w="851" w:type="dxa"/>
            <w:shd w:val="clear" w:color="auto" w:fill="F7CAAC"/>
          </w:tcPr>
          <w:p w14:paraId="18C6E4D7" w14:textId="77777777" w:rsidR="00710757" w:rsidRDefault="00710757" w:rsidP="005133EF">
            <w:pPr>
              <w:jc w:val="both"/>
              <w:rPr>
                <w:b/>
              </w:rPr>
            </w:pPr>
            <w:r>
              <w:rPr>
                <w:b/>
              </w:rPr>
              <w:t>rozsah</w:t>
            </w:r>
          </w:p>
        </w:tc>
        <w:tc>
          <w:tcPr>
            <w:tcW w:w="1067" w:type="dxa"/>
            <w:gridSpan w:val="2"/>
          </w:tcPr>
          <w:p w14:paraId="0ACDF493" w14:textId="73F4A634" w:rsidR="00710757" w:rsidRDefault="00710757" w:rsidP="005133EF">
            <w:pPr>
              <w:jc w:val="both"/>
            </w:pPr>
            <w:proofErr w:type="gramStart"/>
            <w:r>
              <w:t>40h</w:t>
            </w:r>
            <w:proofErr w:type="gramEnd"/>
            <w:r>
              <w:t xml:space="preserve">/t </w:t>
            </w:r>
          </w:p>
        </w:tc>
        <w:tc>
          <w:tcPr>
            <w:tcW w:w="709" w:type="dxa"/>
            <w:shd w:val="clear" w:color="auto" w:fill="F7CAAC"/>
          </w:tcPr>
          <w:p w14:paraId="1A2C55D0" w14:textId="77777777" w:rsidR="00710757" w:rsidRDefault="00710757" w:rsidP="005133EF">
            <w:pPr>
              <w:jc w:val="both"/>
              <w:rPr>
                <w:b/>
              </w:rPr>
            </w:pPr>
            <w:r>
              <w:rPr>
                <w:b/>
              </w:rPr>
              <w:t>do kdy</w:t>
            </w:r>
          </w:p>
        </w:tc>
        <w:tc>
          <w:tcPr>
            <w:tcW w:w="1484" w:type="dxa"/>
            <w:gridSpan w:val="4"/>
          </w:tcPr>
          <w:p w14:paraId="31E4DF0F" w14:textId="0AC3F64F" w:rsidR="00710757" w:rsidRDefault="00611BFA" w:rsidP="005133EF">
            <w:pPr>
              <w:jc w:val="both"/>
            </w:pPr>
            <w:r>
              <w:t>08/2027</w:t>
            </w:r>
          </w:p>
        </w:tc>
      </w:tr>
      <w:tr w:rsidR="00710757" w14:paraId="06B97D7C" w14:textId="77777777" w:rsidTr="00A656B7">
        <w:tc>
          <w:tcPr>
            <w:tcW w:w="5035" w:type="dxa"/>
            <w:gridSpan w:val="4"/>
            <w:shd w:val="clear" w:color="auto" w:fill="F7CAAC"/>
          </w:tcPr>
          <w:p w14:paraId="338BF576" w14:textId="77777777" w:rsidR="00710757" w:rsidRDefault="00710757" w:rsidP="005133EF">
            <w:pPr>
              <w:jc w:val="both"/>
              <w:rPr>
                <w:b/>
              </w:rPr>
            </w:pPr>
            <w:r>
              <w:rPr>
                <w:b/>
              </w:rPr>
              <w:t>Typ vztahu na součásti VŠ, která uskutečňuje st. program</w:t>
            </w:r>
          </w:p>
        </w:tc>
        <w:tc>
          <w:tcPr>
            <w:tcW w:w="777" w:type="dxa"/>
            <w:gridSpan w:val="4"/>
          </w:tcPr>
          <w:p w14:paraId="13B567A1" w14:textId="26BF23EA" w:rsidR="00710757" w:rsidRDefault="00710757" w:rsidP="005133EF">
            <w:pPr>
              <w:jc w:val="both"/>
            </w:pPr>
            <w:r>
              <w:t>pp</w:t>
            </w:r>
            <w:r w:rsidR="00B20CDF">
              <w:t>.</w:t>
            </w:r>
          </w:p>
        </w:tc>
        <w:tc>
          <w:tcPr>
            <w:tcW w:w="851" w:type="dxa"/>
            <w:shd w:val="clear" w:color="auto" w:fill="F7CAAC"/>
          </w:tcPr>
          <w:p w14:paraId="31554988" w14:textId="77777777" w:rsidR="00710757" w:rsidRDefault="00710757" w:rsidP="005133EF">
            <w:pPr>
              <w:jc w:val="both"/>
              <w:rPr>
                <w:b/>
              </w:rPr>
            </w:pPr>
            <w:r>
              <w:rPr>
                <w:b/>
              </w:rPr>
              <w:t>rozsah</w:t>
            </w:r>
          </w:p>
        </w:tc>
        <w:tc>
          <w:tcPr>
            <w:tcW w:w="1067" w:type="dxa"/>
            <w:gridSpan w:val="2"/>
          </w:tcPr>
          <w:p w14:paraId="0B50AA65" w14:textId="0B991F51" w:rsidR="00710757" w:rsidRDefault="00710757" w:rsidP="005133EF">
            <w:pPr>
              <w:jc w:val="both"/>
            </w:pPr>
            <w:proofErr w:type="gramStart"/>
            <w:r>
              <w:t>40h</w:t>
            </w:r>
            <w:proofErr w:type="gramEnd"/>
            <w:r>
              <w:t>/t</w:t>
            </w:r>
            <w:r w:rsidDel="004B651E">
              <w:t xml:space="preserve"> </w:t>
            </w:r>
          </w:p>
        </w:tc>
        <w:tc>
          <w:tcPr>
            <w:tcW w:w="709" w:type="dxa"/>
            <w:shd w:val="clear" w:color="auto" w:fill="F7CAAC"/>
          </w:tcPr>
          <w:p w14:paraId="30A59B04" w14:textId="77777777" w:rsidR="00710757" w:rsidRDefault="00710757" w:rsidP="005133EF">
            <w:pPr>
              <w:jc w:val="both"/>
              <w:rPr>
                <w:b/>
              </w:rPr>
            </w:pPr>
            <w:r>
              <w:rPr>
                <w:b/>
              </w:rPr>
              <w:t>do kdy</w:t>
            </w:r>
          </w:p>
        </w:tc>
        <w:tc>
          <w:tcPr>
            <w:tcW w:w="1484" w:type="dxa"/>
            <w:gridSpan w:val="4"/>
          </w:tcPr>
          <w:p w14:paraId="5C38B661" w14:textId="23E9B581" w:rsidR="00710757" w:rsidRDefault="00611BFA" w:rsidP="005133EF">
            <w:pPr>
              <w:jc w:val="both"/>
            </w:pPr>
            <w:r>
              <w:t>08/2027</w:t>
            </w:r>
          </w:p>
        </w:tc>
      </w:tr>
      <w:tr w:rsidR="00710757" w14:paraId="0F0D5A51" w14:textId="77777777" w:rsidTr="00A656B7">
        <w:tc>
          <w:tcPr>
            <w:tcW w:w="5812" w:type="dxa"/>
            <w:gridSpan w:val="8"/>
            <w:shd w:val="clear" w:color="auto" w:fill="F7CAAC"/>
          </w:tcPr>
          <w:p w14:paraId="150FB426" w14:textId="77777777" w:rsidR="00710757" w:rsidRDefault="00710757" w:rsidP="005133EF">
            <w:pPr>
              <w:jc w:val="both"/>
            </w:pPr>
            <w:r>
              <w:rPr>
                <w:b/>
              </w:rPr>
              <w:t>Další současná působení jako akademický pracovník na jiných VŠ</w:t>
            </w:r>
          </w:p>
        </w:tc>
        <w:tc>
          <w:tcPr>
            <w:tcW w:w="1918" w:type="dxa"/>
            <w:gridSpan w:val="3"/>
            <w:shd w:val="clear" w:color="auto" w:fill="F7CAAC"/>
          </w:tcPr>
          <w:p w14:paraId="167ECED4" w14:textId="77777777" w:rsidR="00710757" w:rsidRDefault="00710757" w:rsidP="005133EF">
            <w:pPr>
              <w:jc w:val="both"/>
              <w:rPr>
                <w:b/>
              </w:rPr>
            </w:pPr>
            <w:r>
              <w:rPr>
                <w:b/>
              </w:rPr>
              <w:t xml:space="preserve">typ </w:t>
            </w:r>
            <w:proofErr w:type="spellStart"/>
            <w:r>
              <w:rPr>
                <w:b/>
              </w:rPr>
              <w:t>prac</w:t>
            </w:r>
            <w:proofErr w:type="spellEnd"/>
            <w:r>
              <w:rPr>
                <w:b/>
              </w:rPr>
              <w:t>. vztahu</w:t>
            </w:r>
          </w:p>
        </w:tc>
        <w:tc>
          <w:tcPr>
            <w:tcW w:w="2193" w:type="dxa"/>
            <w:gridSpan w:val="5"/>
            <w:shd w:val="clear" w:color="auto" w:fill="F7CAAC"/>
          </w:tcPr>
          <w:p w14:paraId="19D15743" w14:textId="77777777" w:rsidR="00710757" w:rsidRDefault="00710757" w:rsidP="005133EF">
            <w:pPr>
              <w:jc w:val="both"/>
              <w:rPr>
                <w:b/>
              </w:rPr>
            </w:pPr>
            <w:r>
              <w:rPr>
                <w:b/>
              </w:rPr>
              <w:t>rozsah</w:t>
            </w:r>
          </w:p>
        </w:tc>
      </w:tr>
      <w:tr w:rsidR="00710757" w14:paraId="6826BBB4" w14:textId="77777777" w:rsidTr="00A656B7">
        <w:tc>
          <w:tcPr>
            <w:tcW w:w="5812" w:type="dxa"/>
            <w:gridSpan w:val="8"/>
          </w:tcPr>
          <w:p w14:paraId="0E4E9904" w14:textId="77777777" w:rsidR="00710757" w:rsidRDefault="00710757" w:rsidP="005133EF">
            <w:pPr>
              <w:jc w:val="both"/>
            </w:pPr>
          </w:p>
        </w:tc>
        <w:tc>
          <w:tcPr>
            <w:tcW w:w="1918" w:type="dxa"/>
            <w:gridSpan w:val="3"/>
          </w:tcPr>
          <w:p w14:paraId="7850DBC8" w14:textId="77777777" w:rsidR="00710757" w:rsidRDefault="00710757" w:rsidP="005133EF">
            <w:pPr>
              <w:jc w:val="both"/>
            </w:pPr>
          </w:p>
        </w:tc>
        <w:tc>
          <w:tcPr>
            <w:tcW w:w="2193" w:type="dxa"/>
            <w:gridSpan w:val="5"/>
          </w:tcPr>
          <w:p w14:paraId="510C83BD" w14:textId="77777777" w:rsidR="00710757" w:rsidRDefault="00710757" w:rsidP="005133EF">
            <w:pPr>
              <w:jc w:val="both"/>
            </w:pPr>
          </w:p>
        </w:tc>
      </w:tr>
      <w:tr w:rsidR="000A4364" w14:paraId="0D270629" w14:textId="77777777" w:rsidTr="00A656B7">
        <w:tc>
          <w:tcPr>
            <w:tcW w:w="5812" w:type="dxa"/>
            <w:gridSpan w:val="8"/>
          </w:tcPr>
          <w:p w14:paraId="1DDBAEED" w14:textId="77777777" w:rsidR="000A4364" w:rsidRDefault="000A4364" w:rsidP="005133EF">
            <w:pPr>
              <w:jc w:val="both"/>
            </w:pPr>
          </w:p>
        </w:tc>
        <w:tc>
          <w:tcPr>
            <w:tcW w:w="1918" w:type="dxa"/>
            <w:gridSpan w:val="3"/>
          </w:tcPr>
          <w:p w14:paraId="0FD275E5" w14:textId="77777777" w:rsidR="000A4364" w:rsidRDefault="000A4364" w:rsidP="005133EF">
            <w:pPr>
              <w:jc w:val="both"/>
            </w:pPr>
          </w:p>
        </w:tc>
        <w:tc>
          <w:tcPr>
            <w:tcW w:w="2193" w:type="dxa"/>
            <w:gridSpan w:val="5"/>
          </w:tcPr>
          <w:p w14:paraId="180183B9" w14:textId="77777777" w:rsidR="000A4364" w:rsidRDefault="000A4364" w:rsidP="005133EF">
            <w:pPr>
              <w:jc w:val="both"/>
            </w:pPr>
          </w:p>
        </w:tc>
      </w:tr>
      <w:tr w:rsidR="000A4364" w14:paraId="2EC01D15" w14:textId="77777777" w:rsidTr="00A656B7">
        <w:tc>
          <w:tcPr>
            <w:tcW w:w="5812" w:type="dxa"/>
            <w:gridSpan w:val="8"/>
          </w:tcPr>
          <w:p w14:paraId="27DCCB58" w14:textId="77777777" w:rsidR="000A4364" w:rsidRDefault="000A4364" w:rsidP="005133EF">
            <w:pPr>
              <w:jc w:val="both"/>
            </w:pPr>
          </w:p>
        </w:tc>
        <w:tc>
          <w:tcPr>
            <w:tcW w:w="1918" w:type="dxa"/>
            <w:gridSpan w:val="3"/>
          </w:tcPr>
          <w:p w14:paraId="5C71B686" w14:textId="77777777" w:rsidR="000A4364" w:rsidRDefault="000A4364" w:rsidP="005133EF">
            <w:pPr>
              <w:jc w:val="both"/>
            </w:pPr>
          </w:p>
        </w:tc>
        <w:tc>
          <w:tcPr>
            <w:tcW w:w="2193" w:type="dxa"/>
            <w:gridSpan w:val="5"/>
          </w:tcPr>
          <w:p w14:paraId="11741E6E" w14:textId="77777777" w:rsidR="000A4364" w:rsidRDefault="000A4364" w:rsidP="005133EF">
            <w:pPr>
              <w:jc w:val="both"/>
            </w:pPr>
          </w:p>
        </w:tc>
      </w:tr>
      <w:tr w:rsidR="000A4364" w14:paraId="39E12EBA" w14:textId="77777777" w:rsidTr="00A656B7">
        <w:tc>
          <w:tcPr>
            <w:tcW w:w="5812" w:type="dxa"/>
            <w:gridSpan w:val="8"/>
          </w:tcPr>
          <w:p w14:paraId="543A7264" w14:textId="77777777" w:rsidR="000A4364" w:rsidRDefault="000A4364" w:rsidP="005133EF">
            <w:pPr>
              <w:jc w:val="both"/>
            </w:pPr>
          </w:p>
        </w:tc>
        <w:tc>
          <w:tcPr>
            <w:tcW w:w="1918" w:type="dxa"/>
            <w:gridSpan w:val="3"/>
          </w:tcPr>
          <w:p w14:paraId="614356B8" w14:textId="77777777" w:rsidR="000A4364" w:rsidRDefault="000A4364" w:rsidP="005133EF">
            <w:pPr>
              <w:jc w:val="both"/>
            </w:pPr>
          </w:p>
        </w:tc>
        <w:tc>
          <w:tcPr>
            <w:tcW w:w="2193" w:type="dxa"/>
            <w:gridSpan w:val="5"/>
          </w:tcPr>
          <w:p w14:paraId="6F62BC5D" w14:textId="77777777" w:rsidR="000A4364" w:rsidRDefault="000A4364" w:rsidP="005133EF">
            <w:pPr>
              <w:jc w:val="both"/>
            </w:pPr>
          </w:p>
        </w:tc>
      </w:tr>
      <w:tr w:rsidR="00710757" w14:paraId="4A7E87BF" w14:textId="77777777" w:rsidTr="00A656B7">
        <w:tc>
          <w:tcPr>
            <w:tcW w:w="9923" w:type="dxa"/>
            <w:gridSpan w:val="16"/>
            <w:shd w:val="clear" w:color="auto" w:fill="F7CAAC"/>
          </w:tcPr>
          <w:p w14:paraId="30FBE49F" w14:textId="77777777" w:rsidR="00710757" w:rsidRDefault="00710757" w:rsidP="005133EF">
            <w:pPr>
              <w:jc w:val="both"/>
            </w:pPr>
            <w:r>
              <w:rPr>
                <w:b/>
              </w:rPr>
              <w:t>Předměty příslušného studijního programu a způsob zapojení do jejich výuky, příp. další zapojení do uskutečňování studijního programu</w:t>
            </w:r>
          </w:p>
        </w:tc>
      </w:tr>
      <w:tr w:rsidR="00710757" w:rsidRPr="002827C6" w14:paraId="0B5AE0CC" w14:textId="77777777" w:rsidTr="00A656B7">
        <w:trPr>
          <w:trHeight w:val="328"/>
        </w:trPr>
        <w:tc>
          <w:tcPr>
            <w:tcW w:w="9923" w:type="dxa"/>
            <w:gridSpan w:val="16"/>
            <w:tcBorders>
              <w:top w:val="nil"/>
            </w:tcBorders>
          </w:tcPr>
          <w:p w14:paraId="6788EF8D" w14:textId="27E17674" w:rsidR="00710757" w:rsidRPr="002827C6" w:rsidRDefault="00B41AD0" w:rsidP="00655731">
            <w:pPr>
              <w:jc w:val="both"/>
            </w:pPr>
            <w:r>
              <w:t xml:space="preserve">Digitální </w:t>
            </w:r>
            <w:r w:rsidR="008E04D3">
              <w:t xml:space="preserve">a grafické </w:t>
            </w:r>
            <w:r>
              <w:t>nástroje 1</w:t>
            </w:r>
            <w:r w:rsidR="000F7AF8">
              <w:t>, 2,</w:t>
            </w:r>
            <w:r w:rsidR="00E63E5A">
              <w:t xml:space="preserve"> </w:t>
            </w:r>
            <w:r>
              <w:t>5 (garant</w:t>
            </w:r>
            <w:r w:rsidR="00B2528C">
              <w:t xml:space="preserve"> předmětu</w:t>
            </w:r>
            <w:r w:rsidR="0022037F">
              <w:t>, cvičící)</w:t>
            </w:r>
          </w:p>
        </w:tc>
      </w:tr>
      <w:tr w:rsidR="00710757" w:rsidRPr="002827C6" w14:paraId="08F5901B" w14:textId="77777777" w:rsidTr="00A656B7">
        <w:trPr>
          <w:trHeight w:val="340"/>
        </w:trPr>
        <w:tc>
          <w:tcPr>
            <w:tcW w:w="9923" w:type="dxa"/>
            <w:gridSpan w:val="16"/>
            <w:tcBorders>
              <w:top w:val="nil"/>
            </w:tcBorders>
            <w:shd w:val="clear" w:color="auto" w:fill="FBD4B4"/>
          </w:tcPr>
          <w:p w14:paraId="386EAD27" w14:textId="77777777" w:rsidR="00710757" w:rsidRPr="002827C6" w:rsidRDefault="00710757" w:rsidP="005133EF">
            <w:pPr>
              <w:jc w:val="both"/>
              <w:rPr>
                <w:b/>
              </w:rPr>
            </w:pPr>
            <w:r w:rsidRPr="002827C6">
              <w:rPr>
                <w:b/>
              </w:rPr>
              <w:t>Zapojení do výuky v dalších studijních programech na téže vysoké škole (pouze u garantů ZT a PZ předmětů)</w:t>
            </w:r>
          </w:p>
        </w:tc>
      </w:tr>
      <w:tr w:rsidR="00710757" w:rsidRPr="002827C6" w14:paraId="0E4C45F3" w14:textId="77777777" w:rsidTr="00A656B7">
        <w:trPr>
          <w:trHeight w:val="340"/>
        </w:trPr>
        <w:tc>
          <w:tcPr>
            <w:tcW w:w="2769" w:type="dxa"/>
            <w:gridSpan w:val="2"/>
            <w:tcBorders>
              <w:top w:val="nil"/>
            </w:tcBorders>
          </w:tcPr>
          <w:p w14:paraId="4FA6149B" w14:textId="77777777" w:rsidR="00710757" w:rsidRPr="002827C6" w:rsidRDefault="00710757" w:rsidP="005133EF">
            <w:pPr>
              <w:jc w:val="both"/>
              <w:rPr>
                <w:b/>
              </w:rPr>
            </w:pPr>
            <w:r w:rsidRPr="002827C6">
              <w:rPr>
                <w:b/>
              </w:rPr>
              <w:t>Název studijního předmětu</w:t>
            </w:r>
          </w:p>
        </w:tc>
        <w:tc>
          <w:tcPr>
            <w:tcW w:w="2409" w:type="dxa"/>
            <w:gridSpan w:val="3"/>
            <w:tcBorders>
              <w:top w:val="nil"/>
            </w:tcBorders>
          </w:tcPr>
          <w:p w14:paraId="31714C03" w14:textId="77777777" w:rsidR="00710757" w:rsidRPr="002827C6" w:rsidRDefault="00710757" w:rsidP="005133EF">
            <w:pPr>
              <w:rPr>
                <w:b/>
              </w:rPr>
            </w:pPr>
            <w:r w:rsidRPr="002827C6">
              <w:rPr>
                <w:b/>
              </w:rPr>
              <w:t>Název studijního programu</w:t>
            </w:r>
          </w:p>
        </w:tc>
        <w:tc>
          <w:tcPr>
            <w:tcW w:w="567" w:type="dxa"/>
            <w:gridSpan w:val="2"/>
            <w:tcBorders>
              <w:top w:val="nil"/>
            </w:tcBorders>
          </w:tcPr>
          <w:p w14:paraId="627DD06D" w14:textId="77777777" w:rsidR="00710757" w:rsidRPr="002827C6" w:rsidRDefault="00710757" w:rsidP="005133EF">
            <w:pPr>
              <w:jc w:val="both"/>
              <w:rPr>
                <w:b/>
              </w:rPr>
            </w:pPr>
            <w:r w:rsidRPr="002827C6">
              <w:rPr>
                <w:b/>
              </w:rPr>
              <w:t>Sem.</w:t>
            </w:r>
          </w:p>
        </w:tc>
        <w:tc>
          <w:tcPr>
            <w:tcW w:w="1910" w:type="dxa"/>
            <w:gridSpan w:val="3"/>
            <w:tcBorders>
              <w:top w:val="nil"/>
            </w:tcBorders>
          </w:tcPr>
          <w:p w14:paraId="0FB1CE6D" w14:textId="77777777" w:rsidR="00710757" w:rsidRPr="002827C6" w:rsidRDefault="00710757" w:rsidP="005133EF">
            <w:pPr>
              <w:rPr>
                <w:b/>
              </w:rPr>
            </w:pPr>
            <w:r w:rsidRPr="002827C6">
              <w:rPr>
                <w:b/>
              </w:rPr>
              <w:t>Role ve výuce daného předmětu</w:t>
            </w:r>
          </w:p>
        </w:tc>
        <w:tc>
          <w:tcPr>
            <w:tcW w:w="2268" w:type="dxa"/>
            <w:gridSpan w:val="6"/>
            <w:tcBorders>
              <w:top w:val="nil"/>
            </w:tcBorders>
          </w:tcPr>
          <w:p w14:paraId="3348E37F" w14:textId="77777777" w:rsidR="00710757" w:rsidRPr="002827C6" w:rsidRDefault="00710757" w:rsidP="005133EF">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22037F" w:rsidRPr="002827C6" w14:paraId="7EE6D9EC" w14:textId="77777777" w:rsidTr="00A656B7">
        <w:trPr>
          <w:trHeight w:val="340"/>
        </w:trPr>
        <w:tc>
          <w:tcPr>
            <w:tcW w:w="2769" w:type="dxa"/>
            <w:gridSpan w:val="2"/>
            <w:tcBorders>
              <w:top w:val="nil"/>
            </w:tcBorders>
          </w:tcPr>
          <w:p w14:paraId="40A8F350" w14:textId="4E7454E9" w:rsidR="0022037F" w:rsidRPr="002827C6" w:rsidRDefault="0022037F" w:rsidP="0022037F">
            <w:pPr>
              <w:jc w:val="both"/>
              <w:rPr>
                <w:b/>
              </w:rPr>
            </w:pPr>
          </w:p>
        </w:tc>
        <w:tc>
          <w:tcPr>
            <w:tcW w:w="2409" w:type="dxa"/>
            <w:gridSpan w:val="3"/>
            <w:tcBorders>
              <w:top w:val="nil"/>
            </w:tcBorders>
          </w:tcPr>
          <w:p w14:paraId="2C8B1450" w14:textId="7B5A3370" w:rsidR="0022037F" w:rsidRPr="002827C6" w:rsidRDefault="0022037F" w:rsidP="0022037F">
            <w:pPr>
              <w:rPr>
                <w:b/>
              </w:rPr>
            </w:pPr>
          </w:p>
        </w:tc>
        <w:tc>
          <w:tcPr>
            <w:tcW w:w="567" w:type="dxa"/>
            <w:gridSpan w:val="2"/>
            <w:tcBorders>
              <w:top w:val="nil"/>
            </w:tcBorders>
          </w:tcPr>
          <w:p w14:paraId="6E970924" w14:textId="4B9056AE" w:rsidR="0022037F" w:rsidRPr="0022037F" w:rsidRDefault="0022037F" w:rsidP="0022037F">
            <w:pPr>
              <w:jc w:val="both"/>
              <w:rPr>
                <w:bCs/>
              </w:rPr>
            </w:pPr>
          </w:p>
        </w:tc>
        <w:tc>
          <w:tcPr>
            <w:tcW w:w="1910" w:type="dxa"/>
            <w:gridSpan w:val="3"/>
            <w:tcBorders>
              <w:top w:val="nil"/>
            </w:tcBorders>
          </w:tcPr>
          <w:p w14:paraId="3346A03E" w14:textId="73743133" w:rsidR="0022037F" w:rsidRPr="002827C6" w:rsidRDefault="0022037F" w:rsidP="0022037F">
            <w:pPr>
              <w:rPr>
                <w:b/>
              </w:rPr>
            </w:pPr>
          </w:p>
        </w:tc>
        <w:tc>
          <w:tcPr>
            <w:tcW w:w="2268" w:type="dxa"/>
            <w:gridSpan w:val="6"/>
            <w:tcBorders>
              <w:top w:val="nil"/>
            </w:tcBorders>
          </w:tcPr>
          <w:p w14:paraId="377E2F3C" w14:textId="77777777" w:rsidR="0022037F" w:rsidRDefault="0022037F" w:rsidP="0022037F">
            <w:pPr>
              <w:jc w:val="both"/>
              <w:rPr>
                <w:b/>
              </w:rPr>
            </w:pPr>
          </w:p>
        </w:tc>
      </w:tr>
      <w:tr w:rsidR="000A4364" w:rsidRPr="002827C6" w14:paraId="6BFC9F79" w14:textId="77777777" w:rsidTr="00A656B7">
        <w:trPr>
          <w:trHeight w:val="340"/>
        </w:trPr>
        <w:tc>
          <w:tcPr>
            <w:tcW w:w="2769" w:type="dxa"/>
            <w:gridSpan w:val="2"/>
            <w:tcBorders>
              <w:top w:val="nil"/>
            </w:tcBorders>
          </w:tcPr>
          <w:p w14:paraId="0CD4E22F" w14:textId="77777777" w:rsidR="000A4364" w:rsidRPr="002827C6" w:rsidRDefault="000A4364" w:rsidP="0022037F">
            <w:pPr>
              <w:jc w:val="both"/>
              <w:rPr>
                <w:b/>
              </w:rPr>
            </w:pPr>
          </w:p>
        </w:tc>
        <w:tc>
          <w:tcPr>
            <w:tcW w:w="2409" w:type="dxa"/>
            <w:gridSpan w:val="3"/>
            <w:tcBorders>
              <w:top w:val="nil"/>
            </w:tcBorders>
          </w:tcPr>
          <w:p w14:paraId="5DF5CEBC" w14:textId="77777777" w:rsidR="000A4364" w:rsidRPr="002827C6" w:rsidRDefault="000A4364" w:rsidP="0022037F">
            <w:pPr>
              <w:rPr>
                <w:b/>
              </w:rPr>
            </w:pPr>
          </w:p>
        </w:tc>
        <w:tc>
          <w:tcPr>
            <w:tcW w:w="567" w:type="dxa"/>
            <w:gridSpan w:val="2"/>
            <w:tcBorders>
              <w:top w:val="nil"/>
            </w:tcBorders>
          </w:tcPr>
          <w:p w14:paraId="3A08DBD6" w14:textId="77777777" w:rsidR="000A4364" w:rsidRPr="0022037F" w:rsidRDefault="000A4364" w:rsidP="0022037F">
            <w:pPr>
              <w:jc w:val="both"/>
              <w:rPr>
                <w:bCs/>
              </w:rPr>
            </w:pPr>
          </w:p>
        </w:tc>
        <w:tc>
          <w:tcPr>
            <w:tcW w:w="1910" w:type="dxa"/>
            <w:gridSpan w:val="3"/>
            <w:tcBorders>
              <w:top w:val="nil"/>
            </w:tcBorders>
          </w:tcPr>
          <w:p w14:paraId="00E67CE8" w14:textId="77777777" w:rsidR="000A4364" w:rsidRPr="002827C6" w:rsidRDefault="000A4364" w:rsidP="0022037F">
            <w:pPr>
              <w:rPr>
                <w:b/>
              </w:rPr>
            </w:pPr>
          </w:p>
        </w:tc>
        <w:tc>
          <w:tcPr>
            <w:tcW w:w="2268" w:type="dxa"/>
            <w:gridSpan w:val="6"/>
            <w:tcBorders>
              <w:top w:val="nil"/>
            </w:tcBorders>
          </w:tcPr>
          <w:p w14:paraId="255293CB" w14:textId="77777777" w:rsidR="000A4364" w:rsidRDefault="000A4364" w:rsidP="0022037F">
            <w:pPr>
              <w:jc w:val="both"/>
              <w:rPr>
                <w:b/>
              </w:rPr>
            </w:pPr>
          </w:p>
        </w:tc>
      </w:tr>
      <w:tr w:rsidR="000A4364" w:rsidRPr="002827C6" w14:paraId="2AA8D2DA" w14:textId="77777777" w:rsidTr="00A656B7">
        <w:trPr>
          <w:trHeight w:val="340"/>
        </w:trPr>
        <w:tc>
          <w:tcPr>
            <w:tcW w:w="2769" w:type="dxa"/>
            <w:gridSpan w:val="2"/>
            <w:tcBorders>
              <w:top w:val="nil"/>
            </w:tcBorders>
          </w:tcPr>
          <w:p w14:paraId="6338596E" w14:textId="77777777" w:rsidR="000A4364" w:rsidRPr="002827C6" w:rsidRDefault="000A4364" w:rsidP="0022037F">
            <w:pPr>
              <w:jc w:val="both"/>
              <w:rPr>
                <w:b/>
              </w:rPr>
            </w:pPr>
          </w:p>
        </w:tc>
        <w:tc>
          <w:tcPr>
            <w:tcW w:w="2409" w:type="dxa"/>
            <w:gridSpan w:val="3"/>
            <w:tcBorders>
              <w:top w:val="nil"/>
            </w:tcBorders>
          </w:tcPr>
          <w:p w14:paraId="03CBC661" w14:textId="77777777" w:rsidR="000A4364" w:rsidRPr="002827C6" w:rsidRDefault="000A4364" w:rsidP="0022037F">
            <w:pPr>
              <w:rPr>
                <w:b/>
              </w:rPr>
            </w:pPr>
          </w:p>
        </w:tc>
        <w:tc>
          <w:tcPr>
            <w:tcW w:w="567" w:type="dxa"/>
            <w:gridSpan w:val="2"/>
            <w:tcBorders>
              <w:top w:val="nil"/>
            </w:tcBorders>
          </w:tcPr>
          <w:p w14:paraId="3B861C8E" w14:textId="77777777" w:rsidR="000A4364" w:rsidRPr="0022037F" w:rsidRDefault="000A4364" w:rsidP="0022037F">
            <w:pPr>
              <w:jc w:val="both"/>
              <w:rPr>
                <w:bCs/>
              </w:rPr>
            </w:pPr>
          </w:p>
        </w:tc>
        <w:tc>
          <w:tcPr>
            <w:tcW w:w="1910" w:type="dxa"/>
            <w:gridSpan w:val="3"/>
            <w:tcBorders>
              <w:top w:val="nil"/>
            </w:tcBorders>
          </w:tcPr>
          <w:p w14:paraId="23023899" w14:textId="77777777" w:rsidR="000A4364" w:rsidRPr="002827C6" w:rsidRDefault="000A4364" w:rsidP="0022037F">
            <w:pPr>
              <w:rPr>
                <w:b/>
              </w:rPr>
            </w:pPr>
          </w:p>
        </w:tc>
        <w:tc>
          <w:tcPr>
            <w:tcW w:w="2268" w:type="dxa"/>
            <w:gridSpan w:val="6"/>
            <w:tcBorders>
              <w:top w:val="nil"/>
            </w:tcBorders>
          </w:tcPr>
          <w:p w14:paraId="27420439" w14:textId="77777777" w:rsidR="000A4364" w:rsidRDefault="000A4364" w:rsidP="0022037F">
            <w:pPr>
              <w:jc w:val="both"/>
              <w:rPr>
                <w:b/>
              </w:rPr>
            </w:pPr>
          </w:p>
        </w:tc>
      </w:tr>
      <w:tr w:rsidR="0022037F" w:rsidRPr="002827C6" w14:paraId="69D91824" w14:textId="77777777" w:rsidTr="00A656B7">
        <w:trPr>
          <w:trHeight w:val="340"/>
        </w:trPr>
        <w:tc>
          <w:tcPr>
            <w:tcW w:w="2769" w:type="dxa"/>
            <w:gridSpan w:val="2"/>
            <w:tcBorders>
              <w:top w:val="nil"/>
            </w:tcBorders>
          </w:tcPr>
          <w:p w14:paraId="3FDE703D" w14:textId="0A9F41F8" w:rsidR="0022037F" w:rsidRPr="002827C6" w:rsidRDefault="0022037F" w:rsidP="0022037F">
            <w:pPr>
              <w:jc w:val="both"/>
              <w:rPr>
                <w:b/>
              </w:rPr>
            </w:pPr>
          </w:p>
        </w:tc>
        <w:tc>
          <w:tcPr>
            <w:tcW w:w="2409" w:type="dxa"/>
            <w:gridSpan w:val="3"/>
            <w:tcBorders>
              <w:top w:val="nil"/>
            </w:tcBorders>
          </w:tcPr>
          <w:p w14:paraId="5384B80A" w14:textId="7F4EBC6B" w:rsidR="0022037F" w:rsidRPr="002827C6" w:rsidRDefault="0022037F" w:rsidP="0022037F">
            <w:pPr>
              <w:rPr>
                <w:b/>
              </w:rPr>
            </w:pPr>
          </w:p>
        </w:tc>
        <w:tc>
          <w:tcPr>
            <w:tcW w:w="567" w:type="dxa"/>
            <w:gridSpan w:val="2"/>
            <w:tcBorders>
              <w:top w:val="nil"/>
            </w:tcBorders>
          </w:tcPr>
          <w:p w14:paraId="25953658" w14:textId="39B2114E" w:rsidR="0022037F" w:rsidRPr="0022037F" w:rsidRDefault="0022037F" w:rsidP="0022037F">
            <w:pPr>
              <w:jc w:val="both"/>
              <w:rPr>
                <w:bCs/>
              </w:rPr>
            </w:pPr>
          </w:p>
        </w:tc>
        <w:tc>
          <w:tcPr>
            <w:tcW w:w="1910" w:type="dxa"/>
            <w:gridSpan w:val="3"/>
            <w:tcBorders>
              <w:top w:val="nil"/>
            </w:tcBorders>
          </w:tcPr>
          <w:p w14:paraId="68529838" w14:textId="5FEA46FC" w:rsidR="0022037F" w:rsidRPr="002827C6" w:rsidRDefault="0022037F" w:rsidP="0022037F">
            <w:pPr>
              <w:rPr>
                <w:b/>
              </w:rPr>
            </w:pPr>
          </w:p>
        </w:tc>
        <w:tc>
          <w:tcPr>
            <w:tcW w:w="2268" w:type="dxa"/>
            <w:gridSpan w:val="6"/>
            <w:tcBorders>
              <w:top w:val="nil"/>
            </w:tcBorders>
          </w:tcPr>
          <w:p w14:paraId="43A69CC5" w14:textId="77777777" w:rsidR="0022037F" w:rsidRDefault="0022037F" w:rsidP="0022037F">
            <w:pPr>
              <w:jc w:val="both"/>
              <w:rPr>
                <w:b/>
              </w:rPr>
            </w:pPr>
          </w:p>
        </w:tc>
      </w:tr>
      <w:tr w:rsidR="00710757" w14:paraId="4AC7068E" w14:textId="77777777" w:rsidTr="00A656B7">
        <w:tc>
          <w:tcPr>
            <w:tcW w:w="9923" w:type="dxa"/>
            <w:gridSpan w:val="16"/>
            <w:shd w:val="clear" w:color="auto" w:fill="F7CAAC"/>
          </w:tcPr>
          <w:p w14:paraId="48283D5D" w14:textId="77777777" w:rsidR="00710757" w:rsidRDefault="00710757" w:rsidP="005133EF">
            <w:pPr>
              <w:jc w:val="both"/>
            </w:pPr>
            <w:r>
              <w:rPr>
                <w:b/>
              </w:rPr>
              <w:t xml:space="preserve">Údaje o vzdělání na VŠ </w:t>
            </w:r>
          </w:p>
        </w:tc>
      </w:tr>
      <w:tr w:rsidR="00710757" w:rsidRPr="00DA2748" w14:paraId="3F7E8B7A" w14:textId="77777777" w:rsidTr="009E45A1">
        <w:trPr>
          <w:trHeight w:val="513"/>
        </w:trPr>
        <w:tc>
          <w:tcPr>
            <w:tcW w:w="9923" w:type="dxa"/>
            <w:gridSpan w:val="16"/>
          </w:tcPr>
          <w:p w14:paraId="50535365" w14:textId="45F5A66E" w:rsidR="00710757" w:rsidRDefault="00710757" w:rsidP="005133EF">
            <w:pPr>
              <w:jc w:val="both"/>
              <w:rPr>
                <w:color w:val="000000" w:themeColor="text1"/>
                <w:sz w:val="18"/>
              </w:rPr>
            </w:pPr>
            <w:r>
              <w:rPr>
                <w:color w:val="000000" w:themeColor="text1"/>
              </w:rPr>
              <w:t>2022</w:t>
            </w:r>
            <w:r w:rsidRPr="00973301">
              <w:rPr>
                <w:color w:val="000000" w:themeColor="text1"/>
              </w:rPr>
              <w:t xml:space="preserve">: Univerzita Tomáše Bati, Fakulta multimediálních komunikací, </w:t>
            </w:r>
            <w:r>
              <w:rPr>
                <w:color w:val="000000" w:themeColor="text1"/>
              </w:rPr>
              <w:t xml:space="preserve">DSP </w:t>
            </w:r>
            <w:r w:rsidRPr="00973301">
              <w:rPr>
                <w:color w:val="000000" w:themeColor="text1"/>
              </w:rPr>
              <w:t>Multimédia a design</w:t>
            </w:r>
            <w:r>
              <w:rPr>
                <w:color w:val="000000" w:themeColor="text1"/>
              </w:rPr>
              <w:t>, Ph.D.</w:t>
            </w:r>
            <w:r w:rsidRPr="00973301">
              <w:rPr>
                <w:color w:val="000000" w:themeColor="text1"/>
              </w:rPr>
              <w:t xml:space="preserve"> </w:t>
            </w:r>
          </w:p>
          <w:p w14:paraId="20C84EAA" w14:textId="5AF38A0D" w:rsidR="00710757" w:rsidRPr="00A14C74" w:rsidRDefault="00710757" w:rsidP="003C009D">
            <w:pPr>
              <w:jc w:val="both"/>
              <w:rPr>
                <w:color w:val="000000" w:themeColor="text1"/>
              </w:rPr>
            </w:pPr>
            <w:r w:rsidRPr="00973301">
              <w:rPr>
                <w:color w:val="000000" w:themeColor="text1"/>
              </w:rPr>
              <w:t>2019: Univerzita Tomáše Bati, Fakulta multimediálních komunikací, ateliér Digitální design, MgA.</w:t>
            </w:r>
          </w:p>
        </w:tc>
      </w:tr>
      <w:tr w:rsidR="00710757" w14:paraId="0F1262F6" w14:textId="77777777" w:rsidTr="00A656B7">
        <w:tc>
          <w:tcPr>
            <w:tcW w:w="9923" w:type="dxa"/>
            <w:gridSpan w:val="16"/>
            <w:shd w:val="clear" w:color="auto" w:fill="F7CAAC"/>
          </w:tcPr>
          <w:p w14:paraId="74B9983D" w14:textId="77777777" w:rsidR="00710757" w:rsidRDefault="00710757" w:rsidP="005133EF">
            <w:pPr>
              <w:jc w:val="both"/>
              <w:rPr>
                <w:b/>
              </w:rPr>
            </w:pPr>
            <w:r>
              <w:rPr>
                <w:b/>
              </w:rPr>
              <w:t>Údaje o odborném působení od absolvování VŠ</w:t>
            </w:r>
          </w:p>
        </w:tc>
      </w:tr>
      <w:tr w:rsidR="00710757" w:rsidRPr="003D7349" w14:paraId="0E317A4D" w14:textId="77777777" w:rsidTr="00A656B7">
        <w:trPr>
          <w:trHeight w:val="863"/>
        </w:trPr>
        <w:tc>
          <w:tcPr>
            <w:tcW w:w="9923" w:type="dxa"/>
            <w:gridSpan w:val="16"/>
          </w:tcPr>
          <w:p w14:paraId="118F7FD9" w14:textId="77777777" w:rsidR="00766EEB" w:rsidRDefault="00710757" w:rsidP="005133E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202</w:t>
            </w:r>
            <w:r w:rsidR="004A3A01">
              <w:rPr>
                <w:color w:val="000000" w:themeColor="text1"/>
              </w:rPr>
              <w:t>4</w:t>
            </w:r>
            <w:r w:rsidRPr="00973301">
              <w:rPr>
                <w:color w:val="000000" w:themeColor="text1"/>
              </w:rPr>
              <w:softHyphen/>
              <w:t xml:space="preserve">–dosud: Univerzita Tomáše Bati, </w:t>
            </w:r>
            <w:r>
              <w:rPr>
                <w:color w:val="000000" w:themeColor="text1"/>
              </w:rPr>
              <w:t>Fakulta multimediálních komunikací,</w:t>
            </w:r>
            <w:r w:rsidR="0089642A">
              <w:rPr>
                <w:color w:val="000000" w:themeColor="text1"/>
              </w:rPr>
              <w:t xml:space="preserve"> </w:t>
            </w:r>
            <w:r w:rsidRPr="00973301">
              <w:rPr>
                <w:color w:val="000000" w:themeColor="text1"/>
              </w:rPr>
              <w:t>ateliér Grafický design</w:t>
            </w:r>
            <w:r w:rsidR="00766EEB">
              <w:rPr>
                <w:color w:val="000000" w:themeColor="text1"/>
              </w:rPr>
              <w:t>, odborný asistent</w:t>
            </w:r>
            <w:r w:rsidRPr="00973301">
              <w:rPr>
                <w:color w:val="000000" w:themeColor="text1"/>
              </w:rPr>
              <w:t xml:space="preserve"> </w:t>
            </w:r>
          </w:p>
          <w:p w14:paraId="5C0A0124" w14:textId="16B75047" w:rsidR="00710757" w:rsidRPr="00973301" w:rsidRDefault="00710757" w:rsidP="005133E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2020–dosud: OSVČ – grafický design, web design, digitální design – působení v různých agenturách a firmách,</w:t>
            </w:r>
            <w:r w:rsidRPr="00973301">
              <w:rPr>
                <w:color w:val="000000" w:themeColor="text1"/>
              </w:rPr>
              <w:br/>
              <w:t xml:space="preserve">v současné době DG Studio s.r.o. </w:t>
            </w:r>
          </w:p>
          <w:p w14:paraId="06DAAD28" w14:textId="77777777" w:rsidR="00710757" w:rsidRPr="008811EB" w:rsidRDefault="00710757" w:rsidP="005133E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 xml:space="preserve">2019–2022: Univerzita Tomáše Bati, </w:t>
            </w:r>
            <w:r>
              <w:rPr>
                <w:color w:val="000000" w:themeColor="text1"/>
              </w:rPr>
              <w:t xml:space="preserve">Fakulta multimediálních komunikací, </w:t>
            </w:r>
            <w:r w:rsidRPr="00973301">
              <w:rPr>
                <w:color w:val="000000" w:themeColor="text1"/>
              </w:rPr>
              <w:t>ateliér Grafický design – pedagogická praxe</w:t>
            </w:r>
          </w:p>
        </w:tc>
      </w:tr>
      <w:tr w:rsidR="00710757" w14:paraId="3F82EDD4" w14:textId="77777777" w:rsidTr="00A656B7">
        <w:trPr>
          <w:trHeight w:val="250"/>
        </w:trPr>
        <w:tc>
          <w:tcPr>
            <w:tcW w:w="9923" w:type="dxa"/>
            <w:gridSpan w:val="16"/>
            <w:shd w:val="clear" w:color="auto" w:fill="F7CAAC"/>
          </w:tcPr>
          <w:p w14:paraId="1B2D9A3E" w14:textId="77777777" w:rsidR="00710757" w:rsidRDefault="00710757" w:rsidP="005133EF">
            <w:pPr>
              <w:jc w:val="both"/>
            </w:pPr>
            <w:r>
              <w:rPr>
                <w:b/>
              </w:rPr>
              <w:t>Zkušenosti s vedením kvalifikačních a rigorózních prací</w:t>
            </w:r>
          </w:p>
        </w:tc>
      </w:tr>
      <w:tr w:rsidR="00710757" w14:paraId="70D8FE0B" w14:textId="77777777" w:rsidTr="00A656B7">
        <w:trPr>
          <w:trHeight w:val="242"/>
        </w:trPr>
        <w:tc>
          <w:tcPr>
            <w:tcW w:w="9923" w:type="dxa"/>
            <w:gridSpan w:val="16"/>
          </w:tcPr>
          <w:p w14:paraId="41940665" w14:textId="77777777" w:rsidR="00710757" w:rsidRDefault="00710757" w:rsidP="005133EF">
            <w:pPr>
              <w:jc w:val="both"/>
              <w:rPr>
                <w:color w:val="000000" w:themeColor="text1"/>
              </w:rPr>
            </w:pPr>
            <w:r>
              <w:rPr>
                <w:color w:val="000000" w:themeColor="text1"/>
              </w:rPr>
              <w:t xml:space="preserve">Bakalářské práce: </w:t>
            </w:r>
            <w:r w:rsidR="00F174AC">
              <w:rPr>
                <w:color w:val="000000" w:themeColor="text1"/>
              </w:rPr>
              <w:t>3</w:t>
            </w:r>
          </w:p>
          <w:p w14:paraId="1CEAA56D" w14:textId="122543CC" w:rsidR="00F174AC" w:rsidRDefault="00F174AC" w:rsidP="005133EF">
            <w:pPr>
              <w:jc w:val="both"/>
            </w:pPr>
            <w:r>
              <w:rPr>
                <w:color w:val="000000" w:themeColor="text1"/>
              </w:rPr>
              <w:t>Diplomové práce: 2</w:t>
            </w:r>
          </w:p>
        </w:tc>
      </w:tr>
      <w:tr w:rsidR="00710757" w14:paraId="7A4396D6" w14:textId="77777777" w:rsidTr="00A656B7">
        <w:trPr>
          <w:cantSplit/>
        </w:trPr>
        <w:tc>
          <w:tcPr>
            <w:tcW w:w="3314" w:type="dxa"/>
            <w:gridSpan w:val="3"/>
            <w:tcBorders>
              <w:top w:val="single" w:sz="12" w:space="0" w:color="auto"/>
            </w:tcBorders>
            <w:shd w:val="clear" w:color="auto" w:fill="F7CAAC"/>
          </w:tcPr>
          <w:p w14:paraId="4F96D5B8" w14:textId="77777777" w:rsidR="00710757" w:rsidRDefault="00710757" w:rsidP="005133EF">
            <w:pPr>
              <w:jc w:val="both"/>
            </w:pPr>
            <w:r>
              <w:rPr>
                <w:b/>
              </w:rPr>
              <w:t xml:space="preserve">Obor habilitačního řízení </w:t>
            </w:r>
          </w:p>
        </w:tc>
        <w:tc>
          <w:tcPr>
            <w:tcW w:w="2245" w:type="dxa"/>
            <w:gridSpan w:val="3"/>
            <w:tcBorders>
              <w:top w:val="single" w:sz="12" w:space="0" w:color="auto"/>
            </w:tcBorders>
            <w:shd w:val="clear" w:color="auto" w:fill="F7CAAC"/>
          </w:tcPr>
          <w:p w14:paraId="6891D912" w14:textId="77777777" w:rsidR="00710757" w:rsidRDefault="00710757" w:rsidP="005133EF">
            <w:pPr>
              <w:jc w:val="both"/>
            </w:pPr>
            <w:r>
              <w:rPr>
                <w:b/>
              </w:rPr>
              <w:t>Rok udělení hodnosti</w:t>
            </w:r>
          </w:p>
        </w:tc>
        <w:tc>
          <w:tcPr>
            <w:tcW w:w="2096" w:type="dxa"/>
            <w:gridSpan w:val="4"/>
            <w:tcBorders>
              <w:top w:val="single" w:sz="12" w:space="0" w:color="auto"/>
              <w:right w:val="single" w:sz="12" w:space="0" w:color="auto"/>
            </w:tcBorders>
            <w:shd w:val="clear" w:color="auto" w:fill="F7CAAC"/>
          </w:tcPr>
          <w:p w14:paraId="3E417097" w14:textId="77777777" w:rsidR="00710757" w:rsidRDefault="00710757" w:rsidP="005133EF">
            <w:pPr>
              <w:jc w:val="both"/>
            </w:pPr>
            <w:r>
              <w:rPr>
                <w:b/>
              </w:rPr>
              <w:t>Řízení konáno na VŠ</w:t>
            </w:r>
          </w:p>
        </w:tc>
        <w:tc>
          <w:tcPr>
            <w:tcW w:w="2268" w:type="dxa"/>
            <w:gridSpan w:val="6"/>
            <w:tcBorders>
              <w:top w:val="single" w:sz="12" w:space="0" w:color="auto"/>
              <w:left w:val="single" w:sz="12" w:space="0" w:color="auto"/>
            </w:tcBorders>
            <w:shd w:val="clear" w:color="auto" w:fill="F7CAAC"/>
          </w:tcPr>
          <w:p w14:paraId="6F891DA8" w14:textId="77777777" w:rsidR="00710757" w:rsidRDefault="00710757" w:rsidP="005133EF">
            <w:pPr>
              <w:jc w:val="both"/>
              <w:rPr>
                <w:b/>
              </w:rPr>
            </w:pPr>
            <w:r>
              <w:rPr>
                <w:b/>
              </w:rPr>
              <w:t>Ohlasy publikací</w:t>
            </w:r>
          </w:p>
        </w:tc>
      </w:tr>
      <w:tr w:rsidR="00710757" w14:paraId="751180DB" w14:textId="77777777" w:rsidTr="00A656B7">
        <w:trPr>
          <w:cantSplit/>
        </w:trPr>
        <w:tc>
          <w:tcPr>
            <w:tcW w:w="3314" w:type="dxa"/>
            <w:gridSpan w:val="3"/>
          </w:tcPr>
          <w:p w14:paraId="0DFE83A9" w14:textId="77777777" w:rsidR="00710757" w:rsidRDefault="00710757" w:rsidP="005133EF">
            <w:pPr>
              <w:jc w:val="both"/>
            </w:pPr>
            <w:r>
              <w:t xml:space="preserve"> </w:t>
            </w:r>
          </w:p>
        </w:tc>
        <w:tc>
          <w:tcPr>
            <w:tcW w:w="2245" w:type="dxa"/>
            <w:gridSpan w:val="3"/>
          </w:tcPr>
          <w:p w14:paraId="780D9DDE" w14:textId="77777777" w:rsidR="00710757" w:rsidRDefault="00710757" w:rsidP="005133EF">
            <w:pPr>
              <w:jc w:val="both"/>
            </w:pPr>
            <w:r>
              <w:t xml:space="preserve"> </w:t>
            </w:r>
          </w:p>
        </w:tc>
        <w:tc>
          <w:tcPr>
            <w:tcW w:w="2096" w:type="dxa"/>
            <w:gridSpan w:val="4"/>
            <w:tcBorders>
              <w:right w:val="single" w:sz="12" w:space="0" w:color="auto"/>
            </w:tcBorders>
          </w:tcPr>
          <w:p w14:paraId="3D6E45AF" w14:textId="77777777" w:rsidR="00710757" w:rsidRDefault="00710757" w:rsidP="005133EF">
            <w:pPr>
              <w:jc w:val="both"/>
            </w:pPr>
            <w:r>
              <w:t xml:space="preserve"> </w:t>
            </w:r>
          </w:p>
        </w:tc>
        <w:tc>
          <w:tcPr>
            <w:tcW w:w="869" w:type="dxa"/>
            <w:gridSpan w:val="3"/>
            <w:tcBorders>
              <w:left w:val="single" w:sz="12" w:space="0" w:color="auto"/>
            </w:tcBorders>
            <w:shd w:val="clear" w:color="auto" w:fill="F7CAAC"/>
          </w:tcPr>
          <w:p w14:paraId="4A74241D" w14:textId="77777777" w:rsidR="00710757" w:rsidRPr="00F20AEF" w:rsidRDefault="00710757" w:rsidP="005133EF">
            <w:pPr>
              <w:jc w:val="both"/>
            </w:pPr>
            <w:proofErr w:type="spellStart"/>
            <w:r w:rsidRPr="00F20AEF">
              <w:rPr>
                <w:b/>
              </w:rPr>
              <w:t>WoS</w:t>
            </w:r>
            <w:proofErr w:type="spellEnd"/>
          </w:p>
        </w:tc>
        <w:tc>
          <w:tcPr>
            <w:tcW w:w="693" w:type="dxa"/>
            <w:gridSpan w:val="2"/>
            <w:shd w:val="clear" w:color="auto" w:fill="F7CAAC"/>
          </w:tcPr>
          <w:p w14:paraId="649A48B2" w14:textId="77777777" w:rsidR="00710757" w:rsidRPr="00F20AEF" w:rsidRDefault="00710757" w:rsidP="005133EF">
            <w:pPr>
              <w:jc w:val="both"/>
              <w:rPr>
                <w:sz w:val="18"/>
              </w:rPr>
            </w:pPr>
            <w:proofErr w:type="spellStart"/>
            <w:r w:rsidRPr="00F20AEF">
              <w:rPr>
                <w:b/>
                <w:sz w:val="18"/>
              </w:rPr>
              <w:t>Scopus</w:t>
            </w:r>
            <w:proofErr w:type="spellEnd"/>
          </w:p>
        </w:tc>
        <w:tc>
          <w:tcPr>
            <w:tcW w:w="706" w:type="dxa"/>
            <w:shd w:val="clear" w:color="auto" w:fill="F7CAAC"/>
          </w:tcPr>
          <w:p w14:paraId="0DE3BE8B" w14:textId="77777777" w:rsidR="00710757" w:rsidRDefault="00710757" w:rsidP="005133EF">
            <w:pPr>
              <w:jc w:val="both"/>
            </w:pPr>
            <w:r>
              <w:rPr>
                <w:b/>
                <w:sz w:val="18"/>
              </w:rPr>
              <w:t>ostatní</w:t>
            </w:r>
          </w:p>
        </w:tc>
      </w:tr>
      <w:tr w:rsidR="00710757" w14:paraId="355FB732" w14:textId="77777777" w:rsidTr="00A656B7">
        <w:trPr>
          <w:cantSplit/>
          <w:trHeight w:val="70"/>
        </w:trPr>
        <w:tc>
          <w:tcPr>
            <w:tcW w:w="3314" w:type="dxa"/>
            <w:gridSpan w:val="3"/>
            <w:shd w:val="clear" w:color="auto" w:fill="F7CAAC"/>
          </w:tcPr>
          <w:p w14:paraId="3B8951C3" w14:textId="77777777" w:rsidR="00710757" w:rsidRDefault="00710757" w:rsidP="005133EF">
            <w:pPr>
              <w:jc w:val="both"/>
            </w:pPr>
            <w:r>
              <w:rPr>
                <w:b/>
              </w:rPr>
              <w:t>Obor jmenovacího řízení</w:t>
            </w:r>
          </w:p>
        </w:tc>
        <w:tc>
          <w:tcPr>
            <w:tcW w:w="2245" w:type="dxa"/>
            <w:gridSpan w:val="3"/>
            <w:shd w:val="clear" w:color="auto" w:fill="F7CAAC"/>
          </w:tcPr>
          <w:p w14:paraId="1E127797" w14:textId="77777777" w:rsidR="00710757" w:rsidRDefault="00710757" w:rsidP="005133EF">
            <w:pPr>
              <w:jc w:val="both"/>
            </w:pPr>
            <w:r>
              <w:rPr>
                <w:b/>
              </w:rPr>
              <w:t>Rok udělení hodnosti</w:t>
            </w:r>
          </w:p>
        </w:tc>
        <w:tc>
          <w:tcPr>
            <w:tcW w:w="2096" w:type="dxa"/>
            <w:gridSpan w:val="4"/>
            <w:tcBorders>
              <w:right w:val="single" w:sz="12" w:space="0" w:color="auto"/>
            </w:tcBorders>
            <w:shd w:val="clear" w:color="auto" w:fill="F7CAAC"/>
          </w:tcPr>
          <w:p w14:paraId="458295DA" w14:textId="77777777" w:rsidR="00710757" w:rsidRDefault="00710757" w:rsidP="005133EF">
            <w:pPr>
              <w:jc w:val="both"/>
            </w:pPr>
            <w:r>
              <w:rPr>
                <w:b/>
              </w:rPr>
              <w:t>Řízení konáno na VŠ</w:t>
            </w:r>
          </w:p>
        </w:tc>
        <w:tc>
          <w:tcPr>
            <w:tcW w:w="869" w:type="dxa"/>
            <w:gridSpan w:val="3"/>
            <w:tcBorders>
              <w:left w:val="single" w:sz="12" w:space="0" w:color="auto"/>
            </w:tcBorders>
          </w:tcPr>
          <w:p w14:paraId="3DBB964D" w14:textId="77777777" w:rsidR="00710757" w:rsidRPr="00F20AEF" w:rsidRDefault="00710757" w:rsidP="005133EF">
            <w:pPr>
              <w:jc w:val="both"/>
              <w:rPr>
                <w:b/>
              </w:rPr>
            </w:pPr>
            <w:r>
              <w:rPr>
                <w:b/>
              </w:rPr>
              <w:t>0</w:t>
            </w:r>
          </w:p>
        </w:tc>
        <w:tc>
          <w:tcPr>
            <w:tcW w:w="693" w:type="dxa"/>
            <w:gridSpan w:val="2"/>
          </w:tcPr>
          <w:p w14:paraId="6081D419" w14:textId="77777777" w:rsidR="00710757" w:rsidRPr="00F20AEF" w:rsidRDefault="00710757" w:rsidP="005133EF">
            <w:pPr>
              <w:jc w:val="both"/>
              <w:rPr>
                <w:b/>
              </w:rPr>
            </w:pPr>
            <w:r>
              <w:rPr>
                <w:b/>
              </w:rPr>
              <w:t>0</w:t>
            </w:r>
          </w:p>
        </w:tc>
        <w:tc>
          <w:tcPr>
            <w:tcW w:w="706" w:type="dxa"/>
            <w:vAlign w:val="center"/>
          </w:tcPr>
          <w:p w14:paraId="6FB2B1E6" w14:textId="77777777" w:rsidR="00710757" w:rsidRDefault="00710757" w:rsidP="005133EF">
            <w:pPr>
              <w:jc w:val="both"/>
              <w:rPr>
                <w:b/>
              </w:rPr>
            </w:pPr>
          </w:p>
        </w:tc>
      </w:tr>
      <w:tr w:rsidR="00710757" w14:paraId="0DF5890D" w14:textId="77777777" w:rsidTr="00A656B7">
        <w:trPr>
          <w:trHeight w:val="205"/>
        </w:trPr>
        <w:tc>
          <w:tcPr>
            <w:tcW w:w="3314" w:type="dxa"/>
            <w:gridSpan w:val="3"/>
          </w:tcPr>
          <w:p w14:paraId="3403CFB5" w14:textId="77777777" w:rsidR="00710757" w:rsidRDefault="00710757" w:rsidP="005133EF">
            <w:pPr>
              <w:jc w:val="both"/>
            </w:pPr>
          </w:p>
        </w:tc>
        <w:tc>
          <w:tcPr>
            <w:tcW w:w="2245" w:type="dxa"/>
            <w:gridSpan w:val="3"/>
          </w:tcPr>
          <w:p w14:paraId="114424BB" w14:textId="77777777" w:rsidR="00710757" w:rsidRDefault="00710757" w:rsidP="005133EF">
            <w:pPr>
              <w:jc w:val="both"/>
            </w:pPr>
          </w:p>
        </w:tc>
        <w:tc>
          <w:tcPr>
            <w:tcW w:w="2096" w:type="dxa"/>
            <w:gridSpan w:val="4"/>
            <w:tcBorders>
              <w:right w:val="single" w:sz="12" w:space="0" w:color="auto"/>
            </w:tcBorders>
          </w:tcPr>
          <w:p w14:paraId="7E41C277" w14:textId="77777777" w:rsidR="00710757" w:rsidRDefault="00710757" w:rsidP="005133EF">
            <w:pPr>
              <w:jc w:val="both"/>
            </w:pPr>
          </w:p>
        </w:tc>
        <w:tc>
          <w:tcPr>
            <w:tcW w:w="1477" w:type="dxa"/>
            <w:gridSpan w:val="4"/>
            <w:tcBorders>
              <w:left w:val="single" w:sz="12" w:space="0" w:color="auto"/>
            </w:tcBorders>
            <w:shd w:val="clear" w:color="auto" w:fill="FBD4B4"/>
            <w:vAlign w:val="center"/>
          </w:tcPr>
          <w:p w14:paraId="3BCE59B3" w14:textId="77777777" w:rsidR="00710757" w:rsidRPr="00F20AEF" w:rsidRDefault="00710757" w:rsidP="005133EF">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91" w:type="dxa"/>
            <w:gridSpan w:val="2"/>
            <w:vAlign w:val="center"/>
          </w:tcPr>
          <w:p w14:paraId="7653F547" w14:textId="77777777" w:rsidR="00710757" w:rsidRDefault="00710757" w:rsidP="005133EF">
            <w:pPr>
              <w:rPr>
                <w:b/>
              </w:rPr>
            </w:pPr>
            <w:r>
              <w:rPr>
                <w:b/>
              </w:rPr>
              <w:t xml:space="preserve">    /</w:t>
            </w:r>
          </w:p>
        </w:tc>
      </w:tr>
      <w:tr w:rsidR="00710757" w14:paraId="0F31D29E" w14:textId="77777777" w:rsidTr="00A656B7">
        <w:tc>
          <w:tcPr>
            <w:tcW w:w="9923" w:type="dxa"/>
            <w:gridSpan w:val="16"/>
            <w:shd w:val="clear" w:color="auto" w:fill="F7CAAC"/>
          </w:tcPr>
          <w:p w14:paraId="1F976CB3" w14:textId="77777777" w:rsidR="00710757" w:rsidRDefault="00710757" w:rsidP="005133EF">
            <w:pPr>
              <w:jc w:val="both"/>
              <w:rPr>
                <w:b/>
              </w:rPr>
            </w:pPr>
            <w:r>
              <w:rPr>
                <w:b/>
              </w:rPr>
              <w:t xml:space="preserve">Přehled o nejvýznamnější publikační a další tvůrčí činnosti nebo další profesní činnosti u odborníků z praxe vztahující se k zabezpečovaným předmětům </w:t>
            </w:r>
          </w:p>
        </w:tc>
      </w:tr>
      <w:tr w:rsidR="00710757" w14:paraId="73644510" w14:textId="77777777" w:rsidTr="00A656B7">
        <w:trPr>
          <w:trHeight w:val="1320"/>
        </w:trPr>
        <w:tc>
          <w:tcPr>
            <w:tcW w:w="9923" w:type="dxa"/>
            <w:gridSpan w:val="16"/>
          </w:tcPr>
          <w:p w14:paraId="11243C66" w14:textId="62E3F0BE" w:rsidR="0088698D" w:rsidRPr="0088698D" w:rsidRDefault="0088698D" w:rsidP="0088698D">
            <w:pPr>
              <w:pStyle w:val="FreeForm"/>
              <w:rPr>
                <w:rFonts w:ascii="Times New Roman" w:eastAsia="Calibri" w:hAnsi="Times New Roman"/>
                <w:sz w:val="20"/>
              </w:rPr>
            </w:pPr>
            <w:r w:rsidRPr="0088698D">
              <w:rPr>
                <w:rFonts w:ascii="Times New Roman" w:eastAsia="Calibri" w:hAnsi="Times New Roman"/>
                <w:sz w:val="20"/>
              </w:rPr>
              <w:t>2024</w:t>
            </w:r>
            <w:r w:rsidR="00F56ED7">
              <w:rPr>
                <w:rFonts w:ascii="Times New Roman" w:eastAsia="Calibri" w:hAnsi="Times New Roman"/>
                <w:sz w:val="20"/>
              </w:rPr>
              <w:t>:</w:t>
            </w:r>
            <w:r w:rsidRPr="0088698D">
              <w:rPr>
                <w:rFonts w:ascii="Times New Roman" w:eastAsia="Calibri" w:hAnsi="Times New Roman"/>
                <w:sz w:val="20"/>
              </w:rPr>
              <w:t xml:space="preserve"> Vizuální styl společnosti </w:t>
            </w:r>
            <w:proofErr w:type="spellStart"/>
            <w:r w:rsidRPr="0088698D">
              <w:rPr>
                <w:rFonts w:ascii="Times New Roman" w:eastAsia="Calibri" w:hAnsi="Times New Roman"/>
                <w:sz w:val="20"/>
              </w:rPr>
              <w:t>Financial</w:t>
            </w:r>
            <w:proofErr w:type="spellEnd"/>
            <w:r w:rsidRPr="0088698D">
              <w:rPr>
                <w:rFonts w:ascii="Times New Roman" w:eastAsia="Calibri" w:hAnsi="Times New Roman"/>
                <w:sz w:val="20"/>
              </w:rPr>
              <w:t xml:space="preserve"> Trend 2022 – Vizuální styl výstavy Díky Evropo!</w:t>
            </w:r>
          </w:p>
          <w:p w14:paraId="3432EEA3" w14:textId="4C3A14C3" w:rsidR="0088698D" w:rsidRPr="0088698D" w:rsidRDefault="0088698D" w:rsidP="0088698D">
            <w:pPr>
              <w:pStyle w:val="FreeForm"/>
              <w:rPr>
                <w:rFonts w:ascii="Times New Roman" w:eastAsia="Calibri" w:hAnsi="Times New Roman"/>
                <w:sz w:val="20"/>
              </w:rPr>
            </w:pPr>
            <w:r w:rsidRPr="0088698D">
              <w:rPr>
                <w:rFonts w:ascii="Times New Roman" w:eastAsia="Calibri" w:hAnsi="Times New Roman"/>
                <w:sz w:val="20"/>
              </w:rPr>
              <w:t>2024</w:t>
            </w:r>
            <w:r w:rsidR="00F56ED7">
              <w:rPr>
                <w:rFonts w:ascii="Times New Roman" w:eastAsia="Calibri" w:hAnsi="Times New Roman"/>
                <w:sz w:val="20"/>
              </w:rPr>
              <w:t>:</w:t>
            </w:r>
            <w:r w:rsidRPr="0088698D">
              <w:rPr>
                <w:rFonts w:ascii="Times New Roman" w:eastAsia="Calibri" w:hAnsi="Times New Roman"/>
                <w:sz w:val="20"/>
              </w:rPr>
              <w:t xml:space="preserve"> Vizuální styl společnosti CSS Group</w:t>
            </w:r>
          </w:p>
          <w:p w14:paraId="3DABB08D" w14:textId="60A08162" w:rsidR="0088698D" w:rsidRPr="0088698D" w:rsidRDefault="0088698D" w:rsidP="0088698D">
            <w:pPr>
              <w:pStyle w:val="FreeForm"/>
              <w:rPr>
                <w:rFonts w:ascii="Times New Roman" w:eastAsia="Calibri" w:hAnsi="Times New Roman"/>
                <w:sz w:val="20"/>
              </w:rPr>
            </w:pPr>
            <w:r w:rsidRPr="0088698D">
              <w:rPr>
                <w:rFonts w:ascii="Times New Roman" w:eastAsia="Calibri" w:hAnsi="Times New Roman"/>
                <w:sz w:val="20"/>
              </w:rPr>
              <w:t>2023</w:t>
            </w:r>
            <w:r w:rsidR="00F56ED7">
              <w:rPr>
                <w:rFonts w:ascii="Times New Roman" w:eastAsia="Calibri" w:hAnsi="Times New Roman"/>
                <w:sz w:val="20"/>
              </w:rPr>
              <w:t>:</w:t>
            </w:r>
            <w:r w:rsidRPr="0088698D">
              <w:rPr>
                <w:rFonts w:ascii="Times New Roman" w:eastAsia="Calibri" w:hAnsi="Times New Roman"/>
                <w:sz w:val="20"/>
              </w:rPr>
              <w:t xml:space="preserve"> Vizuální styl společnosti </w:t>
            </w:r>
            <w:proofErr w:type="spellStart"/>
            <w:r w:rsidRPr="0088698D">
              <w:rPr>
                <w:rFonts w:ascii="Times New Roman" w:eastAsia="Calibri" w:hAnsi="Times New Roman"/>
                <w:sz w:val="20"/>
              </w:rPr>
              <w:t>Road</w:t>
            </w:r>
            <w:proofErr w:type="spellEnd"/>
            <w:r w:rsidRPr="0088698D">
              <w:rPr>
                <w:rFonts w:ascii="Times New Roman" w:eastAsia="Calibri" w:hAnsi="Times New Roman"/>
                <w:sz w:val="20"/>
              </w:rPr>
              <w:t xml:space="preserve"> </w:t>
            </w:r>
            <w:proofErr w:type="spellStart"/>
            <w:r w:rsidRPr="0088698D">
              <w:rPr>
                <w:rFonts w:ascii="Times New Roman" w:eastAsia="Calibri" w:hAnsi="Times New Roman"/>
                <w:sz w:val="20"/>
              </w:rPr>
              <w:t>mark</w:t>
            </w:r>
            <w:proofErr w:type="spellEnd"/>
          </w:p>
          <w:p w14:paraId="282F710C" w14:textId="1C49F9F9" w:rsidR="0088698D" w:rsidRPr="0088698D" w:rsidRDefault="0088698D" w:rsidP="0088698D">
            <w:pPr>
              <w:pStyle w:val="FreeForm"/>
              <w:rPr>
                <w:rFonts w:ascii="Times New Roman" w:eastAsia="Calibri" w:hAnsi="Times New Roman"/>
                <w:sz w:val="20"/>
              </w:rPr>
            </w:pPr>
            <w:r w:rsidRPr="0088698D">
              <w:rPr>
                <w:rFonts w:ascii="Times New Roman" w:eastAsia="Calibri" w:hAnsi="Times New Roman"/>
                <w:sz w:val="20"/>
              </w:rPr>
              <w:t>2023</w:t>
            </w:r>
            <w:r w:rsidR="00F56ED7">
              <w:rPr>
                <w:rFonts w:ascii="Times New Roman" w:eastAsia="Calibri" w:hAnsi="Times New Roman"/>
                <w:sz w:val="20"/>
              </w:rPr>
              <w:t>:</w:t>
            </w:r>
            <w:r w:rsidRPr="0088698D">
              <w:rPr>
                <w:rFonts w:ascii="Times New Roman" w:eastAsia="Calibri" w:hAnsi="Times New Roman"/>
                <w:sz w:val="20"/>
              </w:rPr>
              <w:t xml:space="preserve"> Vizuální styl společnosti Zamet</w:t>
            </w:r>
          </w:p>
          <w:p w14:paraId="3F109D78" w14:textId="65E55546" w:rsidR="0088698D" w:rsidRPr="0088698D" w:rsidRDefault="0088698D" w:rsidP="0088698D">
            <w:pPr>
              <w:pStyle w:val="FreeForm"/>
              <w:rPr>
                <w:rFonts w:ascii="Times New Roman" w:eastAsia="Calibri" w:hAnsi="Times New Roman"/>
                <w:sz w:val="20"/>
              </w:rPr>
            </w:pPr>
            <w:r w:rsidRPr="0088698D">
              <w:rPr>
                <w:rFonts w:ascii="Times New Roman" w:eastAsia="Calibri" w:hAnsi="Times New Roman"/>
                <w:sz w:val="20"/>
              </w:rPr>
              <w:t>2023</w:t>
            </w:r>
            <w:r w:rsidR="00F56ED7">
              <w:rPr>
                <w:rFonts w:ascii="Times New Roman" w:eastAsia="Calibri" w:hAnsi="Times New Roman"/>
                <w:sz w:val="20"/>
              </w:rPr>
              <w:t>:</w:t>
            </w:r>
            <w:r w:rsidRPr="0088698D">
              <w:rPr>
                <w:rFonts w:ascii="Times New Roman" w:eastAsia="Calibri" w:hAnsi="Times New Roman"/>
                <w:sz w:val="20"/>
              </w:rPr>
              <w:t xml:space="preserve"> Vizuální styl festivalu </w:t>
            </w:r>
            <w:proofErr w:type="spellStart"/>
            <w:r w:rsidRPr="0088698D">
              <w:rPr>
                <w:rFonts w:ascii="Times New Roman" w:eastAsia="Calibri" w:hAnsi="Times New Roman"/>
                <w:sz w:val="20"/>
              </w:rPr>
              <w:t>Mystique</w:t>
            </w:r>
            <w:proofErr w:type="spellEnd"/>
          </w:p>
          <w:p w14:paraId="37CA9FE1" w14:textId="17339A63" w:rsidR="00710757" w:rsidRDefault="0088698D" w:rsidP="000F7AF8">
            <w:pPr>
              <w:pStyle w:val="FreeForm"/>
              <w:rPr>
                <w:b/>
              </w:rPr>
            </w:pPr>
            <w:r w:rsidRPr="0088698D">
              <w:rPr>
                <w:rFonts w:ascii="Times New Roman" w:eastAsia="Calibri" w:hAnsi="Times New Roman"/>
                <w:sz w:val="20"/>
              </w:rPr>
              <w:t>2022</w:t>
            </w:r>
            <w:r w:rsidR="00F56ED7">
              <w:rPr>
                <w:rFonts w:ascii="Times New Roman" w:eastAsia="Calibri" w:hAnsi="Times New Roman"/>
                <w:sz w:val="20"/>
              </w:rPr>
              <w:t>:</w:t>
            </w:r>
            <w:r w:rsidRPr="0088698D">
              <w:rPr>
                <w:rFonts w:ascii="Times New Roman" w:eastAsia="Calibri" w:hAnsi="Times New Roman"/>
                <w:sz w:val="20"/>
              </w:rPr>
              <w:t xml:space="preserve"> Vizuální styl kampaně </w:t>
            </w:r>
            <w:proofErr w:type="spellStart"/>
            <w:r w:rsidRPr="0088698D">
              <w:rPr>
                <w:rFonts w:ascii="Times New Roman" w:eastAsia="Calibri" w:hAnsi="Times New Roman"/>
                <w:sz w:val="20"/>
              </w:rPr>
              <w:t>Ferobet</w:t>
            </w:r>
            <w:proofErr w:type="spellEnd"/>
            <w:r w:rsidRPr="0088698D">
              <w:rPr>
                <w:rFonts w:ascii="Times New Roman" w:eastAsia="Calibri" w:hAnsi="Times New Roman"/>
                <w:sz w:val="20"/>
              </w:rPr>
              <w:t xml:space="preserve"> Camp</w:t>
            </w:r>
          </w:p>
        </w:tc>
      </w:tr>
      <w:tr w:rsidR="00710757" w14:paraId="558899C9" w14:textId="77777777" w:rsidTr="00A656B7">
        <w:trPr>
          <w:trHeight w:val="218"/>
        </w:trPr>
        <w:tc>
          <w:tcPr>
            <w:tcW w:w="9923" w:type="dxa"/>
            <w:gridSpan w:val="16"/>
            <w:shd w:val="clear" w:color="auto" w:fill="F7CAAC"/>
          </w:tcPr>
          <w:p w14:paraId="68BA7E35" w14:textId="77777777" w:rsidR="00710757" w:rsidRDefault="00710757" w:rsidP="005133EF">
            <w:pPr>
              <w:rPr>
                <w:b/>
              </w:rPr>
            </w:pPr>
            <w:r>
              <w:rPr>
                <w:b/>
              </w:rPr>
              <w:t>Působení v zahraničí</w:t>
            </w:r>
          </w:p>
        </w:tc>
      </w:tr>
      <w:tr w:rsidR="00710757" w14:paraId="01FD2C0A" w14:textId="77777777" w:rsidTr="00A656B7">
        <w:trPr>
          <w:trHeight w:val="328"/>
        </w:trPr>
        <w:tc>
          <w:tcPr>
            <w:tcW w:w="9923" w:type="dxa"/>
            <w:gridSpan w:val="16"/>
          </w:tcPr>
          <w:p w14:paraId="74808863" w14:textId="77777777" w:rsidR="00710757" w:rsidRDefault="00710757" w:rsidP="005133EF">
            <w:pPr>
              <w:rPr>
                <w:b/>
              </w:rPr>
            </w:pPr>
            <w:r>
              <w:rPr>
                <w:lang w:val="sk-SK"/>
              </w:rPr>
              <w:t xml:space="preserve">2022: Zahraniční stáž, DOUBLE ATELIER </w:t>
            </w:r>
            <w:proofErr w:type="spellStart"/>
            <w:r>
              <w:rPr>
                <w:lang w:val="sk-SK"/>
              </w:rPr>
              <w:t>s.r.o</w:t>
            </w:r>
            <w:proofErr w:type="spellEnd"/>
            <w:r>
              <w:rPr>
                <w:lang w:val="sk-SK"/>
              </w:rPr>
              <w:t>., Bratislava</w:t>
            </w:r>
          </w:p>
        </w:tc>
      </w:tr>
      <w:tr w:rsidR="00710757" w14:paraId="2F16AB42" w14:textId="77777777" w:rsidTr="00A656B7">
        <w:trPr>
          <w:cantSplit/>
          <w:trHeight w:val="470"/>
        </w:trPr>
        <w:tc>
          <w:tcPr>
            <w:tcW w:w="2485" w:type="dxa"/>
            <w:shd w:val="clear" w:color="auto" w:fill="F7CAAC"/>
          </w:tcPr>
          <w:p w14:paraId="688F28AA" w14:textId="77777777" w:rsidR="00710757" w:rsidRDefault="00710757" w:rsidP="005133EF">
            <w:pPr>
              <w:jc w:val="both"/>
              <w:rPr>
                <w:b/>
              </w:rPr>
            </w:pPr>
            <w:r>
              <w:rPr>
                <w:b/>
              </w:rPr>
              <w:t xml:space="preserve">Podpis </w:t>
            </w:r>
          </w:p>
        </w:tc>
        <w:tc>
          <w:tcPr>
            <w:tcW w:w="4178" w:type="dxa"/>
            <w:gridSpan w:val="8"/>
          </w:tcPr>
          <w:p w14:paraId="5717E1F8" w14:textId="77777777" w:rsidR="00710757" w:rsidRDefault="00710757" w:rsidP="005133EF">
            <w:pPr>
              <w:jc w:val="both"/>
            </w:pPr>
            <w:r>
              <w:t>Jana Vyoralová v. r.</w:t>
            </w:r>
          </w:p>
        </w:tc>
        <w:tc>
          <w:tcPr>
            <w:tcW w:w="992" w:type="dxa"/>
            <w:shd w:val="clear" w:color="auto" w:fill="F7CAAC"/>
          </w:tcPr>
          <w:p w14:paraId="4A44BA44" w14:textId="77777777" w:rsidR="00710757" w:rsidRDefault="00710757" w:rsidP="005133EF">
            <w:pPr>
              <w:jc w:val="both"/>
            </w:pPr>
            <w:r>
              <w:rPr>
                <w:b/>
              </w:rPr>
              <w:t>datum</w:t>
            </w:r>
          </w:p>
        </w:tc>
        <w:tc>
          <w:tcPr>
            <w:tcW w:w="2268" w:type="dxa"/>
            <w:gridSpan w:val="6"/>
          </w:tcPr>
          <w:p w14:paraId="49AA8E01" w14:textId="01595B11" w:rsidR="00710757" w:rsidRDefault="00710757" w:rsidP="005133EF">
            <w:pPr>
              <w:jc w:val="both"/>
            </w:pPr>
            <w:r>
              <w:t>20. 10. 2024</w:t>
            </w:r>
          </w:p>
        </w:tc>
      </w:tr>
    </w:tbl>
    <w:p w14:paraId="13B4D63A" w14:textId="77777777" w:rsidR="00710757" w:rsidRDefault="00710757" w:rsidP="00710757">
      <w:r>
        <w:br w:type="page"/>
      </w:r>
    </w:p>
    <w:tbl>
      <w:tblPr>
        <w:tblW w:w="98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5670"/>
        <w:gridCol w:w="709"/>
        <w:gridCol w:w="1078"/>
      </w:tblGrid>
      <w:tr w:rsidR="00C453A0" w14:paraId="4DDA112E" w14:textId="77777777" w:rsidTr="005133EF">
        <w:tc>
          <w:tcPr>
            <w:tcW w:w="9867" w:type="dxa"/>
            <w:gridSpan w:val="4"/>
            <w:tcBorders>
              <w:bottom w:val="double" w:sz="4" w:space="0" w:color="auto"/>
            </w:tcBorders>
            <w:shd w:val="clear" w:color="auto" w:fill="BDD6EE"/>
          </w:tcPr>
          <w:p w14:paraId="07C5E475" w14:textId="524AD681" w:rsidR="00C453A0" w:rsidRDefault="00C453A0" w:rsidP="005133EF">
            <w:pPr>
              <w:jc w:val="both"/>
              <w:rPr>
                <w:b/>
                <w:sz w:val="28"/>
              </w:rPr>
            </w:pPr>
            <w:r>
              <w:rPr>
                <w:b/>
                <w:sz w:val="28"/>
              </w:rPr>
              <w:lastRenderedPageBreak/>
              <w:t>C-II – Související tvůrčí, resp. vědecká a umělecká činnost</w:t>
            </w:r>
          </w:p>
        </w:tc>
      </w:tr>
      <w:tr w:rsidR="00C453A0" w14:paraId="2B830633" w14:textId="77777777" w:rsidTr="005133EF">
        <w:trPr>
          <w:trHeight w:val="318"/>
        </w:trPr>
        <w:tc>
          <w:tcPr>
            <w:tcW w:w="9867" w:type="dxa"/>
            <w:gridSpan w:val="4"/>
            <w:shd w:val="clear" w:color="auto" w:fill="F7CAAC"/>
          </w:tcPr>
          <w:p w14:paraId="41D1DFC9" w14:textId="5DBDB4AF" w:rsidR="00C453A0" w:rsidRDefault="00C453A0" w:rsidP="005133EF">
            <w:pPr>
              <w:rPr>
                <w:b/>
              </w:rPr>
            </w:pPr>
            <w:r>
              <w:rPr>
                <w:b/>
              </w:rPr>
              <w:t xml:space="preserve">Přehled řešených grantů a projektů </w:t>
            </w:r>
            <w:r w:rsidR="00BE47EE">
              <w:rPr>
                <w:b/>
              </w:rPr>
              <w:t>v oblasti Umění</w:t>
            </w:r>
          </w:p>
        </w:tc>
      </w:tr>
      <w:tr w:rsidR="00C453A0" w14:paraId="5ABBF60B" w14:textId="77777777" w:rsidTr="00BC6ED9">
        <w:trPr>
          <w:cantSplit/>
        </w:trPr>
        <w:tc>
          <w:tcPr>
            <w:tcW w:w="2410" w:type="dxa"/>
            <w:shd w:val="clear" w:color="auto" w:fill="F7CAAC"/>
          </w:tcPr>
          <w:p w14:paraId="5C91A6BF" w14:textId="77777777" w:rsidR="00C453A0" w:rsidRDefault="00C453A0" w:rsidP="005133EF">
            <w:pPr>
              <w:jc w:val="both"/>
              <w:rPr>
                <w:b/>
              </w:rPr>
            </w:pPr>
            <w:r>
              <w:rPr>
                <w:b/>
              </w:rPr>
              <w:t>Řešitel/spoluřešitel</w:t>
            </w:r>
          </w:p>
        </w:tc>
        <w:tc>
          <w:tcPr>
            <w:tcW w:w="5670" w:type="dxa"/>
            <w:shd w:val="clear" w:color="auto" w:fill="F7CAAC"/>
          </w:tcPr>
          <w:p w14:paraId="5AB6CD85" w14:textId="77777777" w:rsidR="00C453A0" w:rsidRDefault="00C453A0" w:rsidP="005133EF">
            <w:pPr>
              <w:jc w:val="both"/>
              <w:rPr>
                <w:b/>
              </w:rPr>
            </w:pPr>
            <w:r>
              <w:rPr>
                <w:b/>
              </w:rPr>
              <w:t>Názvy grantů a projektů získaných pro vědeckou, výzkumnou, uměleckou a další tvůrčí činnost v příslušné oblasti vzdělávání</w:t>
            </w:r>
          </w:p>
        </w:tc>
        <w:tc>
          <w:tcPr>
            <w:tcW w:w="709" w:type="dxa"/>
            <w:shd w:val="clear" w:color="auto" w:fill="F7CAAC"/>
          </w:tcPr>
          <w:p w14:paraId="31F742E1" w14:textId="77777777" w:rsidR="00C453A0" w:rsidRDefault="00C453A0" w:rsidP="005133EF">
            <w:pPr>
              <w:rPr>
                <w:b/>
                <w:sz w:val="24"/>
              </w:rPr>
            </w:pPr>
            <w:r>
              <w:rPr>
                <w:b/>
              </w:rPr>
              <w:t>Zdroj</w:t>
            </w:r>
          </w:p>
        </w:tc>
        <w:tc>
          <w:tcPr>
            <w:tcW w:w="1078" w:type="dxa"/>
            <w:shd w:val="clear" w:color="auto" w:fill="F7CAAC"/>
          </w:tcPr>
          <w:p w14:paraId="75CD8A3A" w14:textId="77777777" w:rsidR="00C453A0" w:rsidRDefault="00C453A0" w:rsidP="005133EF">
            <w:pPr>
              <w:rPr>
                <w:b/>
                <w:sz w:val="24"/>
              </w:rPr>
            </w:pPr>
            <w:r>
              <w:rPr>
                <w:b/>
              </w:rPr>
              <w:t>Období</w:t>
            </w:r>
          </w:p>
          <w:p w14:paraId="693CC0C3" w14:textId="77777777" w:rsidR="00C453A0" w:rsidRDefault="00C453A0" w:rsidP="005133EF">
            <w:pPr>
              <w:rPr>
                <w:b/>
                <w:sz w:val="24"/>
              </w:rPr>
            </w:pPr>
          </w:p>
        </w:tc>
      </w:tr>
      <w:tr w:rsidR="00C453A0" w14:paraId="170B8DD3" w14:textId="77777777" w:rsidTr="00BC6ED9">
        <w:trPr>
          <w:trHeight w:val="414"/>
        </w:trPr>
        <w:tc>
          <w:tcPr>
            <w:tcW w:w="2410" w:type="dxa"/>
            <w:vAlign w:val="center"/>
          </w:tcPr>
          <w:p w14:paraId="77DAF1D6" w14:textId="288C7865" w:rsidR="00C453A0" w:rsidRPr="00D339DA" w:rsidRDefault="00C453A0" w:rsidP="005133EF">
            <w:r w:rsidRPr="00D339DA">
              <w:t>řešitel/</w:t>
            </w:r>
            <w:r w:rsidR="00D23EE5">
              <w:t>FMK</w:t>
            </w:r>
          </w:p>
        </w:tc>
        <w:tc>
          <w:tcPr>
            <w:tcW w:w="5670" w:type="dxa"/>
            <w:vAlign w:val="center"/>
          </w:tcPr>
          <w:p w14:paraId="257CA9E3" w14:textId="77777777" w:rsidR="00C453A0" w:rsidRPr="00D339DA" w:rsidRDefault="00C453A0" w:rsidP="005133EF">
            <w:r w:rsidRPr="00D339DA">
              <w:t xml:space="preserve">Univerzální design – mapování potenciálu a zapojení nové generace v oblasti kreativních průmyslů (číslo: </w:t>
            </w:r>
            <w:r w:rsidRPr="00D339DA">
              <w:rPr>
                <w:color w:val="222222"/>
              </w:rPr>
              <w:t>KU-CA2-003)</w:t>
            </w:r>
          </w:p>
        </w:tc>
        <w:tc>
          <w:tcPr>
            <w:tcW w:w="709" w:type="dxa"/>
            <w:vAlign w:val="center"/>
          </w:tcPr>
          <w:p w14:paraId="3A8E28C8" w14:textId="77777777" w:rsidR="00C453A0" w:rsidRPr="00D339DA" w:rsidRDefault="00C453A0" w:rsidP="005133EF">
            <w:r w:rsidRPr="00D339DA">
              <w:t>A</w:t>
            </w:r>
          </w:p>
        </w:tc>
        <w:tc>
          <w:tcPr>
            <w:tcW w:w="1078" w:type="dxa"/>
            <w:vAlign w:val="center"/>
          </w:tcPr>
          <w:p w14:paraId="7ABF46C9" w14:textId="77777777" w:rsidR="00C453A0" w:rsidRPr="00D339DA" w:rsidDel="00CE0369" w:rsidRDefault="00C453A0" w:rsidP="005133EF">
            <w:r w:rsidRPr="00D339DA">
              <w:t>2022-2023</w:t>
            </w:r>
          </w:p>
        </w:tc>
      </w:tr>
      <w:tr w:rsidR="00C453A0" w14:paraId="6E547D64" w14:textId="77777777" w:rsidTr="00BC6ED9">
        <w:trPr>
          <w:trHeight w:val="414"/>
        </w:trPr>
        <w:tc>
          <w:tcPr>
            <w:tcW w:w="2410" w:type="dxa"/>
            <w:vAlign w:val="center"/>
          </w:tcPr>
          <w:p w14:paraId="314C946C" w14:textId="447A5135" w:rsidR="00C453A0" w:rsidRPr="00D339DA" w:rsidRDefault="00C453A0" w:rsidP="005133EF">
            <w:r w:rsidRPr="00D339DA">
              <w:t>řešitel/</w:t>
            </w:r>
            <w:r w:rsidR="00D23EE5">
              <w:t>FMK</w:t>
            </w:r>
          </w:p>
        </w:tc>
        <w:tc>
          <w:tcPr>
            <w:tcW w:w="5670" w:type="dxa"/>
            <w:vAlign w:val="center"/>
          </w:tcPr>
          <w:p w14:paraId="61E6B29F" w14:textId="77777777" w:rsidR="00C453A0" w:rsidRPr="00D339DA" w:rsidRDefault="00C453A0" w:rsidP="005133EF">
            <w:r w:rsidRPr="00D339DA">
              <w:t xml:space="preserve">ZDW </w:t>
            </w:r>
            <w:proofErr w:type="spellStart"/>
            <w:r w:rsidRPr="00D339DA">
              <w:t>Exhibition</w:t>
            </w:r>
            <w:proofErr w:type="spellEnd"/>
            <w:r w:rsidRPr="00D339DA">
              <w:t xml:space="preserve"> Design </w:t>
            </w:r>
            <w:proofErr w:type="spellStart"/>
            <w:r w:rsidRPr="00D339DA">
              <w:t>Lab</w:t>
            </w:r>
            <w:proofErr w:type="spellEnd"/>
            <w:r>
              <w:t xml:space="preserve">, International </w:t>
            </w:r>
            <w:proofErr w:type="spellStart"/>
            <w:r>
              <w:t>Visegrad</w:t>
            </w:r>
            <w:proofErr w:type="spellEnd"/>
            <w:r>
              <w:t xml:space="preserve"> </w:t>
            </w:r>
            <w:proofErr w:type="spellStart"/>
            <w:r>
              <w:t>Fund</w:t>
            </w:r>
            <w:proofErr w:type="spellEnd"/>
            <w:r>
              <w:t>, ID:</w:t>
            </w:r>
            <w:r w:rsidRPr="00B529AC">
              <w:t>22020201</w:t>
            </w:r>
          </w:p>
        </w:tc>
        <w:tc>
          <w:tcPr>
            <w:tcW w:w="709" w:type="dxa"/>
            <w:vAlign w:val="center"/>
          </w:tcPr>
          <w:p w14:paraId="6A5F7139" w14:textId="77777777" w:rsidR="00C453A0" w:rsidRPr="00D339DA" w:rsidRDefault="00C453A0" w:rsidP="005133EF">
            <w:r w:rsidRPr="00D339DA">
              <w:t>A</w:t>
            </w:r>
          </w:p>
        </w:tc>
        <w:tc>
          <w:tcPr>
            <w:tcW w:w="1078" w:type="dxa"/>
            <w:vAlign w:val="center"/>
          </w:tcPr>
          <w:p w14:paraId="6A879463" w14:textId="77777777" w:rsidR="00C453A0" w:rsidRPr="00D339DA" w:rsidRDefault="00C453A0" w:rsidP="005133EF">
            <w:r w:rsidRPr="00D339DA">
              <w:t>2020-2021</w:t>
            </w:r>
          </w:p>
        </w:tc>
      </w:tr>
      <w:tr w:rsidR="00C453A0" w14:paraId="44548725" w14:textId="77777777" w:rsidTr="00BC6ED9">
        <w:trPr>
          <w:trHeight w:val="414"/>
        </w:trPr>
        <w:tc>
          <w:tcPr>
            <w:tcW w:w="2410" w:type="dxa"/>
            <w:vAlign w:val="center"/>
          </w:tcPr>
          <w:p w14:paraId="3A5B66F4" w14:textId="34C63A19" w:rsidR="00C453A0" w:rsidRPr="00D339DA" w:rsidRDefault="00C453A0" w:rsidP="005133EF">
            <w:r w:rsidRPr="00D339DA">
              <w:t>spoluřešitel/</w:t>
            </w:r>
            <w:r w:rsidR="00D23EE5">
              <w:t>FMK</w:t>
            </w:r>
          </w:p>
        </w:tc>
        <w:tc>
          <w:tcPr>
            <w:tcW w:w="5670" w:type="dxa"/>
            <w:vAlign w:val="center"/>
          </w:tcPr>
          <w:p w14:paraId="5F8981C5" w14:textId="77777777" w:rsidR="00C453A0" w:rsidRPr="00D339DA" w:rsidRDefault="00C453A0" w:rsidP="005133EF">
            <w:r w:rsidRPr="00D339DA">
              <w:t>Manažerský model hodnoty designu pro konkurenceschopnost MSP v</w:t>
            </w:r>
            <w:r>
              <w:t> </w:t>
            </w:r>
            <w:r w:rsidRPr="00D339DA">
              <w:t>ČR</w:t>
            </w:r>
            <w:r>
              <w:t xml:space="preserve">, </w:t>
            </w:r>
            <w:r w:rsidRPr="00B529AC">
              <w:t>TL02000255</w:t>
            </w:r>
          </w:p>
        </w:tc>
        <w:tc>
          <w:tcPr>
            <w:tcW w:w="709" w:type="dxa"/>
            <w:vAlign w:val="center"/>
          </w:tcPr>
          <w:p w14:paraId="39444852" w14:textId="77777777" w:rsidR="00C453A0" w:rsidRPr="00D339DA" w:rsidRDefault="00C453A0" w:rsidP="005133EF">
            <w:r w:rsidRPr="00D339DA">
              <w:t>B</w:t>
            </w:r>
          </w:p>
        </w:tc>
        <w:tc>
          <w:tcPr>
            <w:tcW w:w="1078" w:type="dxa"/>
            <w:vAlign w:val="center"/>
          </w:tcPr>
          <w:p w14:paraId="0B973EE5" w14:textId="77777777" w:rsidR="00C453A0" w:rsidRPr="00D339DA" w:rsidRDefault="00C453A0" w:rsidP="005133EF">
            <w:r w:rsidRPr="00D339DA">
              <w:t>2019-2020</w:t>
            </w:r>
          </w:p>
        </w:tc>
      </w:tr>
      <w:tr w:rsidR="00C453A0" w14:paraId="7279546F" w14:textId="77777777" w:rsidTr="00BC6ED9">
        <w:trPr>
          <w:trHeight w:val="414"/>
        </w:trPr>
        <w:tc>
          <w:tcPr>
            <w:tcW w:w="2410" w:type="dxa"/>
            <w:vAlign w:val="center"/>
          </w:tcPr>
          <w:p w14:paraId="79D179DE" w14:textId="2135AC92" w:rsidR="00C453A0" w:rsidRPr="00D339DA" w:rsidRDefault="00C453A0" w:rsidP="005133EF">
            <w:r w:rsidRPr="00D339DA">
              <w:t>řešitel/</w:t>
            </w:r>
            <w:r w:rsidR="00D23EE5">
              <w:t>FMK</w:t>
            </w:r>
          </w:p>
        </w:tc>
        <w:tc>
          <w:tcPr>
            <w:tcW w:w="5670" w:type="dxa"/>
            <w:vAlign w:val="center"/>
          </w:tcPr>
          <w:p w14:paraId="743D3B46" w14:textId="77777777" w:rsidR="00C453A0" w:rsidRPr="00D339DA" w:rsidRDefault="00C453A0" w:rsidP="005133EF">
            <w:r w:rsidRPr="00D339DA">
              <w:t>Využití virtuální reality v umění: Vytvoření zážitků ve světě fantazie a inspirace Karla Zemana</w:t>
            </w:r>
            <w:r>
              <w:t xml:space="preserve">, </w:t>
            </w:r>
            <w:r w:rsidRPr="00B529AC">
              <w:t>TL03000367</w:t>
            </w:r>
          </w:p>
        </w:tc>
        <w:tc>
          <w:tcPr>
            <w:tcW w:w="709" w:type="dxa"/>
            <w:vAlign w:val="center"/>
          </w:tcPr>
          <w:p w14:paraId="6C17CF8F" w14:textId="77777777" w:rsidR="00C453A0" w:rsidRPr="00D339DA" w:rsidRDefault="00C453A0" w:rsidP="005133EF">
            <w:r w:rsidRPr="00D339DA">
              <w:t>B</w:t>
            </w:r>
          </w:p>
        </w:tc>
        <w:tc>
          <w:tcPr>
            <w:tcW w:w="1078" w:type="dxa"/>
            <w:vAlign w:val="center"/>
          </w:tcPr>
          <w:p w14:paraId="688286C6" w14:textId="77777777" w:rsidR="00C453A0" w:rsidRPr="00D339DA" w:rsidRDefault="00C453A0" w:rsidP="005133EF">
            <w:r w:rsidRPr="00D339DA">
              <w:t>2020-2022</w:t>
            </w:r>
          </w:p>
        </w:tc>
      </w:tr>
      <w:tr w:rsidR="00C453A0" w14:paraId="6343E1BD" w14:textId="77777777" w:rsidTr="00BC6ED9">
        <w:trPr>
          <w:trHeight w:val="414"/>
        </w:trPr>
        <w:tc>
          <w:tcPr>
            <w:tcW w:w="2410" w:type="dxa"/>
            <w:vAlign w:val="center"/>
          </w:tcPr>
          <w:p w14:paraId="33A925DA" w14:textId="0C553A71" w:rsidR="00C453A0" w:rsidRPr="00D339DA" w:rsidRDefault="00C453A0" w:rsidP="005133EF">
            <w:r w:rsidRPr="00D339DA">
              <w:t>řešitel/</w:t>
            </w:r>
            <w:r w:rsidR="00D23EE5">
              <w:t>FMK</w:t>
            </w:r>
          </w:p>
        </w:tc>
        <w:tc>
          <w:tcPr>
            <w:tcW w:w="5670" w:type="dxa"/>
            <w:vAlign w:val="center"/>
          </w:tcPr>
          <w:p w14:paraId="7B1DFC06" w14:textId="77777777" w:rsidR="00C453A0" w:rsidRPr="00D339DA" w:rsidRDefault="00C453A0" w:rsidP="005133EF">
            <w:r w:rsidRPr="00D339DA">
              <w:t xml:space="preserve">Edukační pohádka s prvky </w:t>
            </w:r>
            <w:r>
              <w:t xml:space="preserve">pediatrie, </w:t>
            </w:r>
            <w:r w:rsidRPr="00B529AC">
              <w:t>TP01010006</w:t>
            </w:r>
          </w:p>
        </w:tc>
        <w:tc>
          <w:tcPr>
            <w:tcW w:w="709" w:type="dxa"/>
            <w:vAlign w:val="center"/>
          </w:tcPr>
          <w:p w14:paraId="485A7E98" w14:textId="77777777" w:rsidR="00C453A0" w:rsidRPr="00D339DA" w:rsidRDefault="00C453A0" w:rsidP="005133EF">
            <w:r w:rsidRPr="00D339DA">
              <w:t>B</w:t>
            </w:r>
          </w:p>
        </w:tc>
        <w:tc>
          <w:tcPr>
            <w:tcW w:w="1078" w:type="dxa"/>
            <w:vAlign w:val="center"/>
          </w:tcPr>
          <w:p w14:paraId="52B77658" w14:textId="77777777" w:rsidR="00C453A0" w:rsidRPr="00D339DA" w:rsidRDefault="00C453A0" w:rsidP="005133EF">
            <w:r w:rsidRPr="00D339DA">
              <w:t>2020-2022</w:t>
            </w:r>
          </w:p>
        </w:tc>
      </w:tr>
      <w:tr w:rsidR="00C453A0" w14:paraId="7E392B45" w14:textId="77777777" w:rsidTr="00BC6ED9">
        <w:trPr>
          <w:trHeight w:val="414"/>
        </w:trPr>
        <w:tc>
          <w:tcPr>
            <w:tcW w:w="2410" w:type="dxa"/>
          </w:tcPr>
          <w:p w14:paraId="3E37EC59" w14:textId="3CAFAF5B" w:rsidR="00C453A0" w:rsidRDefault="00C453A0" w:rsidP="005133EF">
            <w:pPr>
              <w:tabs>
                <w:tab w:val="left" w:pos="567"/>
              </w:tabs>
            </w:pPr>
            <w:r w:rsidRPr="00A906D2">
              <w:t>Hlavní koordinátor FMK</w:t>
            </w:r>
            <w:r>
              <w:t xml:space="preserve">/ </w:t>
            </w:r>
          </w:p>
          <w:p w14:paraId="0272E043" w14:textId="77777777" w:rsidR="00C453A0" w:rsidRPr="00D339DA" w:rsidRDefault="00C453A0" w:rsidP="005133EF">
            <w:r w:rsidRPr="00A906D2">
              <w:t xml:space="preserve">partner </w:t>
            </w:r>
            <w:r>
              <w:t>N</w:t>
            </w:r>
            <w:r w:rsidRPr="00A906D2">
              <w:t>árodní technické muzeum</w:t>
            </w:r>
          </w:p>
        </w:tc>
        <w:tc>
          <w:tcPr>
            <w:tcW w:w="5670" w:type="dxa"/>
          </w:tcPr>
          <w:p w14:paraId="0C121A39" w14:textId="77777777" w:rsidR="00C453A0" w:rsidRPr="00D339DA" w:rsidRDefault="00C453A0" w:rsidP="005133EF">
            <w:r w:rsidRPr="00A906D2">
              <w:t>Designeři v českých zemích a československý strojírenský průmysl</w:t>
            </w:r>
          </w:p>
        </w:tc>
        <w:tc>
          <w:tcPr>
            <w:tcW w:w="709" w:type="dxa"/>
          </w:tcPr>
          <w:p w14:paraId="2D84B2CF" w14:textId="77777777" w:rsidR="00C453A0" w:rsidRPr="00D339DA" w:rsidRDefault="00C453A0" w:rsidP="005133EF">
            <w:r w:rsidRPr="00A906D2">
              <w:t>C</w:t>
            </w:r>
          </w:p>
        </w:tc>
        <w:tc>
          <w:tcPr>
            <w:tcW w:w="1078" w:type="dxa"/>
          </w:tcPr>
          <w:p w14:paraId="56CC7F36" w14:textId="77777777" w:rsidR="00C453A0" w:rsidRPr="00D339DA" w:rsidRDefault="00C453A0" w:rsidP="005133EF">
            <w:r w:rsidRPr="00CB3144">
              <w:t>2018-2022</w:t>
            </w:r>
          </w:p>
        </w:tc>
      </w:tr>
      <w:tr w:rsidR="00C453A0" w14:paraId="4858648A" w14:textId="77777777" w:rsidTr="00BC6ED9">
        <w:trPr>
          <w:trHeight w:val="414"/>
        </w:trPr>
        <w:tc>
          <w:tcPr>
            <w:tcW w:w="2410" w:type="dxa"/>
            <w:vAlign w:val="center"/>
          </w:tcPr>
          <w:p w14:paraId="723DE6C1" w14:textId="106EF575" w:rsidR="00C453A0" w:rsidRPr="00D339DA" w:rsidRDefault="00C453A0" w:rsidP="005133EF">
            <w:r w:rsidRPr="00D339DA">
              <w:t>řešitel/</w:t>
            </w:r>
            <w:r w:rsidR="00D23EE5">
              <w:t>FMK</w:t>
            </w:r>
          </w:p>
        </w:tc>
        <w:tc>
          <w:tcPr>
            <w:tcW w:w="5670" w:type="dxa"/>
            <w:vAlign w:val="center"/>
          </w:tcPr>
          <w:p w14:paraId="4BCA8182" w14:textId="77777777" w:rsidR="00C453A0" w:rsidRPr="00D339DA" w:rsidRDefault="00C453A0" w:rsidP="005133EF">
            <w:r w:rsidRPr="00D339DA">
              <w:t>Kreativní odvětví a digitální kultura</w:t>
            </w:r>
            <w:r>
              <w:t xml:space="preserve">, </w:t>
            </w:r>
            <w:r w:rsidRPr="00B529AC">
              <w:t>NPO_UTB_MSMT-16585/2022</w:t>
            </w:r>
          </w:p>
        </w:tc>
        <w:tc>
          <w:tcPr>
            <w:tcW w:w="709" w:type="dxa"/>
            <w:vAlign w:val="center"/>
          </w:tcPr>
          <w:p w14:paraId="32D73AC2" w14:textId="77777777" w:rsidR="00C453A0" w:rsidRPr="00D339DA" w:rsidRDefault="00C453A0" w:rsidP="005133EF">
            <w:r w:rsidRPr="00D339DA">
              <w:t>C</w:t>
            </w:r>
          </w:p>
        </w:tc>
        <w:tc>
          <w:tcPr>
            <w:tcW w:w="1078" w:type="dxa"/>
            <w:vAlign w:val="center"/>
          </w:tcPr>
          <w:p w14:paraId="05F5F8DA" w14:textId="77777777" w:rsidR="00C453A0" w:rsidRPr="00D339DA" w:rsidDel="00CE0369" w:rsidRDefault="00C453A0" w:rsidP="005133EF">
            <w:r w:rsidRPr="00D339DA">
              <w:t>2022-2024</w:t>
            </w:r>
          </w:p>
        </w:tc>
      </w:tr>
      <w:tr w:rsidR="00C453A0" w14:paraId="1AAA9C62" w14:textId="77777777" w:rsidTr="005133EF">
        <w:trPr>
          <w:trHeight w:val="318"/>
        </w:trPr>
        <w:tc>
          <w:tcPr>
            <w:tcW w:w="9867" w:type="dxa"/>
            <w:gridSpan w:val="4"/>
            <w:shd w:val="clear" w:color="auto" w:fill="F7CAAC"/>
          </w:tcPr>
          <w:p w14:paraId="0215D575" w14:textId="77777777" w:rsidR="00C453A0" w:rsidRPr="00D339DA" w:rsidRDefault="00C453A0" w:rsidP="005133EF">
            <w:pPr>
              <w:rPr>
                <w:b/>
              </w:rPr>
            </w:pPr>
            <w:r w:rsidRPr="00D339DA">
              <w:rPr>
                <w:b/>
              </w:rPr>
              <w:t>Přehled řešených projektů a dalších aktivit v rámci spolupráce s praxí u profesně zaměřeného bakalářského a magisterského studijního programu</w:t>
            </w:r>
          </w:p>
        </w:tc>
      </w:tr>
      <w:tr w:rsidR="00C453A0" w14:paraId="3911B619" w14:textId="77777777" w:rsidTr="00BC6ED9">
        <w:trPr>
          <w:cantSplit/>
          <w:trHeight w:val="283"/>
        </w:trPr>
        <w:tc>
          <w:tcPr>
            <w:tcW w:w="2410" w:type="dxa"/>
            <w:shd w:val="clear" w:color="auto" w:fill="F7CAAC"/>
          </w:tcPr>
          <w:p w14:paraId="1E3E1BE5" w14:textId="77777777" w:rsidR="00C453A0" w:rsidRPr="00D339DA" w:rsidRDefault="00C453A0" w:rsidP="005133EF">
            <w:pPr>
              <w:jc w:val="both"/>
              <w:rPr>
                <w:b/>
              </w:rPr>
            </w:pPr>
            <w:r w:rsidRPr="00D339DA">
              <w:rPr>
                <w:b/>
              </w:rPr>
              <w:t>Pracoviště praxe</w:t>
            </w:r>
          </w:p>
        </w:tc>
        <w:tc>
          <w:tcPr>
            <w:tcW w:w="5670" w:type="dxa"/>
            <w:shd w:val="clear" w:color="auto" w:fill="F7CAAC"/>
          </w:tcPr>
          <w:p w14:paraId="4FC0E4D3" w14:textId="77777777" w:rsidR="00C453A0" w:rsidRPr="00D339DA" w:rsidRDefault="00C453A0" w:rsidP="005133EF">
            <w:pPr>
              <w:jc w:val="both"/>
              <w:rPr>
                <w:b/>
              </w:rPr>
            </w:pPr>
            <w:r w:rsidRPr="00D339DA">
              <w:rPr>
                <w:b/>
              </w:rPr>
              <w:t xml:space="preserve">Název či popis projektu uskutečňovaného ve spolupráci s praxí </w:t>
            </w:r>
          </w:p>
        </w:tc>
        <w:tc>
          <w:tcPr>
            <w:tcW w:w="1787" w:type="dxa"/>
            <w:gridSpan w:val="2"/>
            <w:shd w:val="clear" w:color="auto" w:fill="F7CAAC"/>
          </w:tcPr>
          <w:p w14:paraId="36175B2E" w14:textId="77777777" w:rsidR="00C453A0" w:rsidRPr="00D339DA" w:rsidRDefault="00C453A0" w:rsidP="005133EF">
            <w:pPr>
              <w:rPr>
                <w:b/>
              </w:rPr>
            </w:pPr>
            <w:r w:rsidRPr="00D339DA">
              <w:rPr>
                <w:b/>
              </w:rPr>
              <w:t>Období</w:t>
            </w:r>
          </w:p>
        </w:tc>
      </w:tr>
      <w:tr w:rsidR="00C453A0" w14:paraId="4398FED3" w14:textId="77777777" w:rsidTr="00BC6ED9">
        <w:tc>
          <w:tcPr>
            <w:tcW w:w="2410" w:type="dxa"/>
          </w:tcPr>
          <w:p w14:paraId="7783B45F" w14:textId="77777777" w:rsidR="00C453A0" w:rsidRPr="00D339DA" w:rsidRDefault="00C453A0" w:rsidP="00BC6ED9">
            <w:r w:rsidRPr="00D339DA">
              <w:t xml:space="preserve">USE-IT </w:t>
            </w:r>
            <w:proofErr w:type="spellStart"/>
            <w:r w:rsidRPr="00D339DA">
              <w:t>Europe</w:t>
            </w:r>
            <w:proofErr w:type="spellEnd"/>
          </w:p>
        </w:tc>
        <w:tc>
          <w:tcPr>
            <w:tcW w:w="5670" w:type="dxa"/>
          </w:tcPr>
          <w:p w14:paraId="12AB91CE" w14:textId="77777777" w:rsidR="00C453A0" w:rsidRPr="00D339DA" w:rsidRDefault="00C453A0" w:rsidP="005133EF">
            <w:r w:rsidRPr="00D339DA">
              <w:t>Interaktivní mapa Zlína tvořená studenty a absolventy FMK</w:t>
            </w:r>
          </w:p>
        </w:tc>
        <w:tc>
          <w:tcPr>
            <w:tcW w:w="1787" w:type="dxa"/>
            <w:gridSpan w:val="2"/>
          </w:tcPr>
          <w:p w14:paraId="77098750" w14:textId="3E76B8C8" w:rsidR="00C453A0" w:rsidRPr="00D339DA" w:rsidRDefault="00C453A0" w:rsidP="00B6652E">
            <w:r w:rsidRPr="00D339DA">
              <w:t>červen 2017 - doposud</w:t>
            </w:r>
          </w:p>
        </w:tc>
      </w:tr>
      <w:tr w:rsidR="00C453A0" w14:paraId="793CE995" w14:textId="77777777" w:rsidTr="00BC6ED9">
        <w:tc>
          <w:tcPr>
            <w:tcW w:w="2410" w:type="dxa"/>
          </w:tcPr>
          <w:p w14:paraId="1A9E751E" w14:textId="77777777" w:rsidR="00C453A0" w:rsidRPr="00D339DA" w:rsidRDefault="00C453A0" w:rsidP="00BC6ED9">
            <w:r w:rsidRPr="00D339DA">
              <w:t>KTS</w:t>
            </w:r>
          </w:p>
        </w:tc>
        <w:tc>
          <w:tcPr>
            <w:tcW w:w="5670" w:type="dxa"/>
            <w:vAlign w:val="center"/>
          </w:tcPr>
          <w:p w14:paraId="4BFFC655" w14:textId="77777777" w:rsidR="00C453A0" w:rsidRPr="00D339DA" w:rsidRDefault="00C453A0" w:rsidP="005133EF">
            <w:r w:rsidRPr="00D339DA">
              <w:t>NAKI: Designéři v českých zemích a československý strojírenský průmysl</w:t>
            </w:r>
            <w:r>
              <w:t xml:space="preserve">, </w:t>
            </w:r>
            <w:r w:rsidRPr="00B529AC">
              <w:t>DG18P02OVV059</w:t>
            </w:r>
          </w:p>
        </w:tc>
        <w:tc>
          <w:tcPr>
            <w:tcW w:w="1787" w:type="dxa"/>
            <w:gridSpan w:val="2"/>
          </w:tcPr>
          <w:p w14:paraId="2E687AD4" w14:textId="77777777" w:rsidR="00C453A0" w:rsidRPr="00D339DA" w:rsidRDefault="00C453A0" w:rsidP="005133EF">
            <w:r w:rsidRPr="00D339DA">
              <w:t>2018-2022</w:t>
            </w:r>
          </w:p>
        </w:tc>
      </w:tr>
      <w:tr w:rsidR="00C453A0" w14:paraId="400EBA07" w14:textId="77777777" w:rsidTr="00BC6ED9">
        <w:tc>
          <w:tcPr>
            <w:tcW w:w="2410" w:type="dxa"/>
          </w:tcPr>
          <w:p w14:paraId="30D9FFC7" w14:textId="77777777" w:rsidR="00C453A0" w:rsidRPr="00D339DA" w:rsidRDefault="00C453A0" w:rsidP="00BC6ED9">
            <w:r w:rsidRPr="00D339DA">
              <w:t>atel</w:t>
            </w:r>
            <w:r>
              <w:t>i</w:t>
            </w:r>
            <w:r w:rsidRPr="00D339DA">
              <w:t>ér Produktový design</w:t>
            </w:r>
          </w:p>
        </w:tc>
        <w:tc>
          <w:tcPr>
            <w:tcW w:w="5670" w:type="dxa"/>
          </w:tcPr>
          <w:p w14:paraId="36363881" w14:textId="77777777" w:rsidR="00C453A0" w:rsidRPr="00D339DA" w:rsidRDefault="00C453A0" w:rsidP="005133EF">
            <w:pPr>
              <w:pStyle w:val="Default"/>
              <w:rPr>
                <w:sz w:val="20"/>
                <w:szCs w:val="20"/>
              </w:rPr>
            </w:pPr>
            <w:r w:rsidRPr="00D339DA">
              <w:rPr>
                <w:sz w:val="20"/>
                <w:szCs w:val="20"/>
              </w:rPr>
              <w:t xml:space="preserve">Inovační voucher: Návrh nového typu prototypu – </w:t>
            </w:r>
          </w:p>
          <w:p w14:paraId="59228414" w14:textId="77777777" w:rsidR="00C453A0" w:rsidRPr="00D339DA" w:rsidRDefault="00C453A0" w:rsidP="005133EF">
            <w:r w:rsidRPr="00D339DA">
              <w:t>Regálová multifunkční interiérová stěna, hodnota 400.000, - Kč bez DPH</w:t>
            </w:r>
            <w:r>
              <w:t xml:space="preserve">, </w:t>
            </w:r>
            <w:r w:rsidRPr="00C72961">
              <w:t>CZ.01.1.02/0.0/0.0/20_358/0024933</w:t>
            </w:r>
          </w:p>
        </w:tc>
        <w:tc>
          <w:tcPr>
            <w:tcW w:w="1787" w:type="dxa"/>
            <w:gridSpan w:val="2"/>
          </w:tcPr>
          <w:p w14:paraId="1C31DD97" w14:textId="77777777" w:rsidR="00C453A0" w:rsidRPr="00D339DA" w:rsidRDefault="00C453A0" w:rsidP="005133EF">
            <w:r w:rsidRPr="00D339DA">
              <w:t>2021-2022</w:t>
            </w:r>
          </w:p>
        </w:tc>
      </w:tr>
      <w:tr w:rsidR="00C453A0" w14:paraId="3C3501BC" w14:textId="77777777" w:rsidTr="00BC6ED9">
        <w:tc>
          <w:tcPr>
            <w:tcW w:w="2410" w:type="dxa"/>
          </w:tcPr>
          <w:p w14:paraId="10038606" w14:textId="77777777" w:rsidR="00C453A0" w:rsidRPr="00D339DA" w:rsidRDefault="00C453A0" w:rsidP="00BC6ED9">
            <w:r w:rsidRPr="00D339DA">
              <w:t>atel</w:t>
            </w:r>
            <w:r>
              <w:t>i</w:t>
            </w:r>
            <w:r w:rsidRPr="00D339DA">
              <w:t>ér Produktový design</w:t>
            </w:r>
          </w:p>
        </w:tc>
        <w:tc>
          <w:tcPr>
            <w:tcW w:w="5670" w:type="dxa"/>
          </w:tcPr>
          <w:p w14:paraId="723941BC" w14:textId="77777777" w:rsidR="00C453A0" w:rsidRPr="00D339DA" w:rsidRDefault="00C453A0" w:rsidP="005133EF">
            <w:pPr>
              <w:pStyle w:val="Default"/>
              <w:rPr>
                <w:sz w:val="20"/>
                <w:szCs w:val="20"/>
              </w:rPr>
            </w:pPr>
            <w:r w:rsidRPr="00D339DA">
              <w:rPr>
                <w:sz w:val="20"/>
                <w:szCs w:val="20"/>
              </w:rPr>
              <w:t xml:space="preserve">Inovační voucher: Návrh nového typu prototypu – </w:t>
            </w:r>
          </w:p>
          <w:p w14:paraId="199BB3EC" w14:textId="77777777" w:rsidR="00C453A0" w:rsidRPr="00D339DA" w:rsidRDefault="00C453A0" w:rsidP="005133EF">
            <w:r w:rsidRPr="00D339DA">
              <w:t>Mobilní multifunkční kryt pro zubní lékaře, hodnota 499.000, - Kč bez DPH</w:t>
            </w:r>
            <w:r>
              <w:t xml:space="preserve">, </w:t>
            </w:r>
            <w:r w:rsidRPr="00C72961">
              <w:t>CZ.01.2.06/0.0/0.0/19_248/0021061</w:t>
            </w:r>
            <w:r w:rsidRPr="00D339DA">
              <w:t xml:space="preserve"> </w:t>
            </w:r>
          </w:p>
        </w:tc>
        <w:tc>
          <w:tcPr>
            <w:tcW w:w="1787" w:type="dxa"/>
            <w:gridSpan w:val="2"/>
          </w:tcPr>
          <w:p w14:paraId="05522A7F" w14:textId="77777777" w:rsidR="00C453A0" w:rsidRPr="00D339DA" w:rsidRDefault="00C453A0" w:rsidP="005133EF">
            <w:r w:rsidRPr="00D339DA">
              <w:t>2021-2022</w:t>
            </w:r>
          </w:p>
        </w:tc>
      </w:tr>
      <w:tr w:rsidR="00C453A0" w14:paraId="404FCC2B" w14:textId="77777777" w:rsidTr="00BC6ED9">
        <w:tc>
          <w:tcPr>
            <w:tcW w:w="2410" w:type="dxa"/>
          </w:tcPr>
          <w:p w14:paraId="58905A98" w14:textId="77777777" w:rsidR="00C453A0" w:rsidRPr="00D339DA" w:rsidRDefault="00C453A0" w:rsidP="00BC6ED9">
            <w:r w:rsidRPr="00D339DA">
              <w:t>všechn</w:t>
            </w:r>
            <w:r>
              <w:t>a</w:t>
            </w:r>
            <w:r w:rsidRPr="00D339DA">
              <w:t xml:space="preserve"> pracoviště FMK</w:t>
            </w:r>
          </w:p>
        </w:tc>
        <w:tc>
          <w:tcPr>
            <w:tcW w:w="5670" w:type="dxa"/>
          </w:tcPr>
          <w:p w14:paraId="34F05621" w14:textId="5D026CF7" w:rsidR="00C453A0" w:rsidRPr="00D339DA" w:rsidRDefault="00C453A0" w:rsidP="005133EF">
            <w:pPr>
              <w:pStyle w:val="Default"/>
              <w:rPr>
                <w:sz w:val="20"/>
                <w:szCs w:val="20"/>
              </w:rPr>
            </w:pPr>
            <w:r w:rsidRPr="00D339DA">
              <w:rPr>
                <w:sz w:val="20"/>
                <w:szCs w:val="20"/>
              </w:rPr>
              <w:t>Projekt se společenským dopad</w:t>
            </w:r>
            <w:r w:rsidR="008D36A6">
              <w:rPr>
                <w:sz w:val="20"/>
                <w:szCs w:val="20"/>
              </w:rPr>
              <w:t>em</w:t>
            </w:r>
            <w:r w:rsidRPr="00D339DA">
              <w:rPr>
                <w:sz w:val="20"/>
                <w:szCs w:val="20"/>
              </w:rPr>
              <w:t xml:space="preserve"> ve spolupráci s neziskovou organizací Za sklem: Vnímán svět jinak, přesto v něm žiju s vámi </w:t>
            </w:r>
          </w:p>
        </w:tc>
        <w:tc>
          <w:tcPr>
            <w:tcW w:w="1787" w:type="dxa"/>
            <w:gridSpan w:val="2"/>
          </w:tcPr>
          <w:p w14:paraId="032512D3" w14:textId="77777777" w:rsidR="00C453A0" w:rsidRPr="00D339DA" w:rsidRDefault="00C453A0" w:rsidP="005133EF">
            <w:r w:rsidRPr="00D339DA">
              <w:t>2021-2022</w:t>
            </w:r>
          </w:p>
        </w:tc>
      </w:tr>
      <w:tr w:rsidR="00C453A0" w14:paraId="6B15BC13" w14:textId="77777777" w:rsidTr="005133EF">
        <w:tc>
          <w:tcPr>
            <w:tcW w:w="9867" w:type="dxa"/>
            <w:gridSpan w:val="4"/>
            <w:shd w:val="clear" w:color="auto" w:fill="F7CAAC"/>
          </w:tcPr>
          <w:p w14:paraId="50586B35" w14:textId="77777777" w:rsidR="00C453A0" w:rsidRDefault="00C453A0" w:rsidP="005133EF">
            <w:pPr>
              <w:rPr>
                <w:sz w:val="24"/>
              </w:rPr>
            </w:pPr>
            <w:r>
              <w:rPr>
                <w:b/>
              </w:rPr>
              <w:t>Odborné aktivity vztahující se k tvůrčí, resp. vědecké a umělecké činnosti vysoké školy, která souvisí se studijním programem</w:t>
            </w:r>
          </w:p>
        </w:tc>
      </w:tr>
      <w:tr w:rsidR="00C453A0" w:rsidRPr="005E2620" w14:paraId="041B672E" w14:textId="77777777" w:rsidTr="005133EF">
        <w:trPr>
          <w:trHeight w:val="716"/>
        </w:trPr>
        <w:tc>
          <w:tcPr>
            <w:tcW w:w="9867" w:type="dxa"/>
            <w:gridSpan w:val="4"/>
            <w:shd w:val="clear" w:color="auto" w:fill="FFFFFF"/>
          </w:tcPr>
          <w:p w14:paraId="3BDD0D5A" w14:textId="77777777" w:rsidR="00C453A0" w:rsidRPr="005E2620" w:rsidRDefault="00C453A0" w:rsidP="005E2620">
            <w:pPr>
              <w:widowControl w:val="0"/>
              <w:autoSpaceDE w:val="0"/>
              <w:autoSpaceDN w:val="0"/>
              <w:adjustRightInd w:val="0"/>
              <w:snapToGrid w:val="0"/>
              <w:spacing w:before="120" w:after="120"/>
              <w:jc w:val="both"/>
              <w:rPr>
                <w:color w:val="000000"/>
              </w:rPr>
            </w:pPr>
            <w:r w:rsidRPr="005E2620">
              <w:rPr>
                <w:color w:val="000000"/>
              </w:rPr>
              <w:t xml:space="preserve">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5E2620">
              <w:rPr>
                <w:lang w:val="en-GB"/>
              </w:rPr>
              <w:t>TA ČR program ÉTA</w:t>
            </w:r>
            <w:r w:rsidRPr="005E2620">
              <w:rPr>
                <w:bCs/>
                <w:lang w:val="en-GB"/>
              </w:rPr>
              <w:t xml:space="preserve"> a Gamma </w:t>
            </w:r>
            <w:proofErr w:type="spellStart"/>
            <w:r w:rsidRPr="005E2620">
              <w:rPr>
                <w:bCs/>
                <w:lang w:val="en-GB"/>
              </w:rPr>
              <w:t>či</w:t>
            </w:r>
            <w:proofErr w:type="spellEnd"/>
            <w:r w:rsidRPr="005E2620">
              <w:rPr>
                <w:bCs/>
                <w:lang w:val="en-GB"/>
              </w:rPr>
              <w:t xml:space="preserve"> v </w:t>
            </w:r>
            <w:proofErr w:type="spellStart"/>
            <w:r w:rsidRPr="005E2620">
              <w:rPr>
                <w:bCs/>
                <w:lang w:val="en-GB"/>
              </w:rPr>
              <w:t>rámci</w:t>
            </w:r>
            <w:proofErr w:type="spellEnd"/>
            <w:r w:rsidRPr="005E2620">
              <w:rPr>
                <w:bCs/>
                <w:lang w:val="en-GB"/>
              </w:rPr>
              <w:t xml:space="preserve"> </w:t>
            </w:r>
            <w:proofErr w:type="spellStart"/>
            <w:r w:rsidRPr="005E2620">
              <w:rPr>
                <w:bCs/>
                <w:lang w:val="en-GB"/>
              </w:rPr>
              <w:t>grantové</w:t>
            </w:r>
            <w:proofErr w:type="spellEnd"/>
            <w:r w:rsidRPr="005E2620">
              <w:rPr>
                <w:bCs/>
                <w:lang w:val="en-GB"/>
              </w:rPr>
              <w:t xml:space="preserve"> </w:t>
            </w:r>
            <w:proofErr w:type="spellStart"/>
            <w:r w:rsidRPr="005E2620">
              <w:rPr>
                <w:bCs/>
                <w:lang w:val="en-GB"/>
              </w:rPr>
              <w:t>politiky</w:t>
            </w:r>
            <w:proofErr w:type="spellEnd"/>
            <w:r w:rsidRPr="005E2620">
              <w:rPr>
                <w:bCs/>
                <w:lang w:val="en-GB"/>
              </w:rPr>
              <w:t xml:space="preserve"> </w:t>
            </w:r>
            <w:proofErr w:type="spellStart"/>
            <w:r w:rsidRPr="005E2620">
              <w:rPr>
                <w:bCs/>
                <w:lang w:val="en-GB"/>
              </w:rPr>
              <w:t>Visegrad</w:t>
            </w:r>
            <w:proofErr w:type="spellEnd"/>
            <w:r w:rsidRPr="005E2620">
              <w:rPr>
                <w:bCs/>
                <w:lang w:val="en-GB"/>
              </w:rPr>
              <w:t xml:space="preserve"> 4, </w:t>
            </w:r>
            <w:proofErr w:type="spellStart"/>
            <w:r w:rsidRPr="005E2620">
              <w:rPr>
                <w:bCs/>
                <w:lang w:val="en-GB"/>
              </w:rPr>
              <w:t>Norských</w:t>
            </w:r>
            <w:proofErr w:type="spellEnd"/>
            <w:r w:rsidRPr="005E2620">
              <w:rPr>
                <w:bCs/>
                <w:lang w:val="en-GB"/>
              </w:rPr>
              <w:t xml:space="preserve"> </w:t>
            </w:r>
            <w:proofErr w:type="spellStart"/>
            <w:r w:rsidRPr="005E2620">
              <w:rPr>
                <w:bCs/>
                <w:lang w:val="en-GB"/>
              </w:rPr>
              <w:t>fondů</w:t>
            </w:r>
            <w:proofErr w:type="spellEnd"/>
            <w:r w:rsidRPr="005E2620">
              <w:rPr>
                <w:bCs/>
                <w:lang w:val="en-GB"/>
              </w:rPr>
              <w:t xml:space="preserve"> a </w:t>
            </w:r>
            <w:proofErr w:type="spellStart"/>
            <w:r w:rsidRPr="005E2620">
              <w:rPr>
                <w:bCs/>
                <w:lang w:val="en-GB"/>
              </w:rPr>
              <w:t>Ministerstva</w:t>
            </w:r>
            <w:proofErr w:type="spellEnd"/>
            <w:r w:rsidRPr="005E2620">
              <w:rPr>
                <w:bCs/>
                <w:lang w:val="en-GB"/>
              </w:rPr>
              <w:t xml:space="preserve"> </w:t>
            </w:r>
            <w:proofErr w:type="spellStart"/>
            <w:r w:rsidRPr="005E2620">
              <w:rPr>
                <w:bCs/>
                <w:lang w:val="en-GB"/>
              </w:rPr>
              <w:t>kultury</w:t>
            </w:r>
            <w:proofErr w:type="spellEnd"/>
            <w:r w:rsidRPr="005E2620">
              <w:rPr>
                <w:bCs/>
                <w:lang w:val="en-GB"/>
              </w:rPr>
              <w:t xml:space="preserve"> ČR.</w:t>
            </w:r>
          </w:p>
          <w:p w14:paraId="487F4E89" w14:textId="30D3F747" w:rsidR="001E4755" w:rsidRDefault="00C453A0" w:rsidP="001E4755">
            <w:pPr>
              <w:widowControl w:val="0"/>
              <w:autoSpaceDE w:val="0"/>
              <w:autoSpaceDN w:val="0"/>
              <w:adjustRightInd w:val="0"/>
              <w:snapToGrid w:val="0"/>
              <w:spacing w:after="120"/>
              <w:jc w:val="both"/>
            </w:pPr>
            <w:r w:rsidRPr="005E2620">
              <w:rPr>
                <w:color w:val="000000"/>
              </w:rPr>
              <w:t xml:space="preserve">Výstupy tvůrčí činnosti pedagogů i studentů jsou prezentovány prostřednictvím výstav, přehlídek, festivalů a soutěží.  V tvůrčích (uměleckých) činnostech má FMK stabilní postavení mezi uměleckými fakultami neuměleckých vysokých škol a dlouhodobě se pohybuje ve středu hodnocení VŠ (dle počtu RUV bodů) v ČR. </w:t>
            </w:r>
            <w:r w:rsidRPr="005E2620">
              <w:t xml:space="preserve"> </w:t>
            </w:r>
          </w:p>
          <w:p w14:paraId="4ACD11E7" w14:textId="1E82E681" w:rsidR="007A32BC" w:rsidRDefault="00C453A0" w:rsidP="005D7694">
            <w:pPr>
              <w:spacing w:after="120"/>
              <w:jc w:val="both"/>
            </w:pPr>
            <w:r w:rsidRPr="005E2620">
              <w:t>Studenti se pravidelně účastní akc</w:t>
            </w:r>
            <w:r w:rsidR="00A748D8">
              <w:t>í</w:t>
            </w:r>
            <w:r w:rsidRPr="005E2620">
              <w:t xml:space="preserve">, jako je </w:t>
            </w:r>
            <w:proofErr w:type="spellStart"/>
            <w:r w:rsidRPr="005E2620">
              <w:t>Designblok</w:t>
            </w:r>
            <w:proofErr w:type="spellEnd"/>
            <w:r w:rsidRPr="005E2620">
              <w:t>, Milano Design </w:t>
            </w:r>
            <w:proofErr w:type="spellStart"/>
            <w:r w:rsidRPr="005E2620">
              <w:t>Week</w:t>
            </w:r>
            <w:proofErr w:type="spellEnd"/>
            <w:r w:rsidRPr="005E2620">
              <w:t xml:space="preserve">, </w:t>
            </w:r>
            <w:proofErr w:type="spellStart"/>
            <w:r w:rsidRPr="005E2620">
              <w:t>Zlin</w:t>
            </w:r>
            <w:proofErr w:type="spellEnd"/>
            <w:r w:rsidRPr="005E2620">
              <w:t> Design </w:t>
            </w:r>
            <w:proofErr w:type="spellStart"/>
            <w:r w:rsidRPr="005E2620">
              <w:t>Week</w:t>
            </w:r>
            <w:proofErr w:type="spellEnd"/>
            <w:r w:rsidRPr="005E2620">
              <w:t xml:space="preserve"> (dále jen „ZDW“), či konference Design na hranici, které zprostředkovávají možnost prezentace excelentních tvůrčích výstupů. Z hlediska naplňování třetí role univerzity jsou významné Projekty neziskového sektoru. Mezi zajímavé akce patří Život není zebra, každoroční výstava neziskových organizací </w:t>
            </w:r>
            <w:r w:rsidRPr="00E10659">
              <w:t>Z</w:t>
            </w:r>
            <w:r w:rsidRPr="005E2620">
              <w:t xml:space="preserve">línského kraje doplněná o řadu workshopů na aktuální témata týkající se neziskového sektoru. Za poslední rok získali studenti FMK čtyři ocenění na POPAI STUDENT AWARD a ceny v soutěžích jako </w:t>
            </w:r>
            <w:proofErr w:type="spellStart"/>
            <w:r w:rsidRPr="005E2620">
              <w:t>Graduation</w:t>
            </w:r>
            <w:proofErr w:type="spellEnd"/>
            <w:r w:rsidRPr="005E2620">
              <w:t xml:space="preserve"> </w:t>
            </w:r>
            <w:proofErr w:type="spellStart"/>
            <w:r w:rsidRPr="005E2620">
              <w:t>Projects</w:t>
            </w:r>
            <w:proofErr w:type="spellEnd"/>
            <w:r w:rsidRPr="005E2620">
              <w:t xml:space="preserve">, </w:t>
            </w:r>
            <w:proofErr w:type="spellStart"/>
            <w:r w:rsidRPr="005E2620">
              <w:t>Design.S</w:t>
            </w:r>
            <w:proofErr w:type="spellEnd"/>
            <w:r w:rsidRPr="005E2620">
              <w:t xml:space="preserve">., </w:t>
            </w:r>
            <w:r w:rsidRPr="00B7609D">
              <w:t>Národní cena za studentský design</w:t>
            </w:r>
            <w:r w:rsidR="000E2E22">
              <w:t xml:space="preserve"> a další</w:t>
            </w:r>
            <w:r w:rsidRPr="000E2E22">
              <w:t>.</w:t>
            </w:r>
            <w:r w:rsidR="005E2620">
              <w:t xml:space="preserve"> </w:t>
            </w:r>
            <w:r w:rsidRPr="005E2620">
              <w:t xml:space="preserve">Nezastupitelnou pozici plní fakultní galerie G18. </w:t>
            </w:r>
            <w:r w:rsidR="0064590D">
              <w:t xml:space="preserve"> </w:t>
            </w:r>
          </w:p>
          <w:p w14:paraId="66CA90A1" w14:textId="25FE42E2" w:rsidR="00C453A0" w:rsidRPr="005E2620" w:rsidRDefault="009A4EF8" w:rsidP="00CB2D09">
            <w:pPr>
              <w:spacing w:after="120"/>
              <w:jc w:val="both"/>
            </w:pPr>
            <w:r w:rsidRPr="00162F71">
              <w:t>Z významných počinů lze zmínit výstav</w:t>
            </w:r>
            <w:r w:rsidR="00D066D3">
              <w:t>u</w:t>
            </w:r>
            <w:r w:rsidR="002D2489">
              <w:t xml:space="preserve"> </w:t>
            </w:r>
            <w:r w:rsidR="00A80002">
              <w:t xml:space="preserve">prací studentů </w:t>
            </w:r>
            <w:r w:rsidR="002D2489">
              <w:t xml:space="preserve">v </w:t>
            </w:r>
            <w:r w:rsidR="002D2489" w:rsidRPr="002D2489">
              <w:t>Moravské</w:t>
            </w:r>
            <w:r w:rsidR="002D2489">
              <w:t>m</w:t>
            </w:r>
            <w:r w:rsidR="002D2489" w:rsidRPr="002D2489">
              <w:t xml:space="preserve"> zemské</w:t>
            </w:r>
            <w:r w:rsidR="002D2489">
              <w:t>m</w:t>
            </w:r>
            <w:r w:rsidR="002D2489" w:rsidRPr="002D2489">
              <w:t xml:space="preserve"> muze</w:t>
            </w:r>
            <w:r w:rsidR="002D2489">
              <w:t>u</w:t>
            </w:r>
            <w:r w:rsidR="002D2489" w:rsidRPr="002D2489">
              <w:t xml:space="preserve"> </w:t>
            </w:r>
            <w:r w:rsidR="00F54159" w:rsidRPr="00F54159">
              <w:t xml:space="preserve">Boty. Odraz tradice </w:t>
            </w:r>
            <w:r w:rsidR="00A80002">
              <w:t xml:space="preserve">v r. 2024, </w:t>
            </w:r>
            <w:r w:rsidR="000E4CC1">
              <w:t>výstavu</w:t>
            </w:r>
            <w:r w:rsidRPr="00162F71">
              <w:t xml:space="preserve"> v prostorách Bohemian </w:t>
            </w:r>
            <w:proofErr w:type="spellStart"/>
            <w:r w:rsidRPr="00162F71">
              <w:t>National</w:t>
            </w:r>
            <w:proofErr w:type="spellEnd"/>
            <w:r w:rsidRPr="00162F71">
              <w:t xml:space="preserve"> </w:t>
            </w:r>
            <w:proofErr w:type="spellStart"/>
            <w:r w:rsidRPr="00162F71">
              <w:t>Hall</w:t>
            </w:r>
            <w:proofErr w:type="spellEnd"/>
            <w:r w:rsidRPr="00162F71">
              <w:t xml:space="preserve"> </w:t>
            </w:r>
            <w:r>
              <w:t>v</w:t>
            </w:r>
            <w:r w:rsidR="009C6BD1">
              <w:t> </w:t>
            </w:r>
            <w:r>
              <w:t>N</w:t>
            </w:r>
            <w:r w:rsidR="009C6BD1">
              <w:t xml:space="preserve">ew </w:t>
            </w:r>
            <w:r>
              <w:t>Y</w:t>
            </w:r>
            <w:r w:rsidR="009C6BD1">
              <w:t>orku</w:t>
            </w:r>
            <w:r>
              <w:t xml:space="preserve"> </w:t>
            </w:r>
            <w:r w:rsidRPr="00162F71">
              <w:t xml:space="preserve">s kolekcí módní obuvi na vysokém podpatku, vyrobenou </w:t>
            </w:r>
            <w:r w:rsidR="002526BC">
              <w:br/>
            </w:r>
            <w:r w:rsidRPr="00162F71">
              <w:t>s využitím zbytkových textilií z módního průmyslu</w:t>
            </w:r>
            <w:r w:rsidR="0023474F">
              <w:t xml:space="preserve"> v r. 2023</w:t>
            </w:r>
            <w:r w:rsidR="009E0863">
              <w:t xml:space="preserve"> pod vedením Oldřicha </w:t>
            </w:r>
            <w:proofErr w:type="spellStart"/>
            <w:r w:rsidR="009E0863">
              <w:t>Vojty</w:t>
            </w:r>
            <w:r w:rsidR="00EE58E1">
              <w:t>.</w:t>
            </w:r>
            <w:r>
              <w:t>Ve</w:t>
            </w:r>
            <w:proofErr w:type="spellEnd"/>
            <w:r>
              <w:t xml:space="preserve"> spolupráci s inovativními technologiemi studenti vytvořili také kolekci obuvi s </w:t>
            </w:r>
            <w:proofErr w:type="gramStart"/>
            <w:r>
              <w:t>3D</w:t>
            </w:r>
            <w:proofErr w:type="gramEnd"/>
            <w:r>
              <w:t xml:space="preserve"> tištěnou podešví pod vedením Lucie Trejtnarové. Tento projekt je reprezentoval na mezinárodní soutěži </w:t>
            </w:r>
            <w:proofErr w:type="gramStart"/>
            <w:r>
              <w:t>3D</w:t>
            </w:r>
            <w:proofErr w:type="gramEnd"/>
            <w:r>
              <w:t xml:space="preserve"> Pioneer </w:t>
            </w:r>
            <w:proofErr w:type="spellStart"/>
            <w:r>
              <w:t>Challenge</w:t>
            </w:r>
            <w:proofErr w:type="spellEnd"/>
            <w:r>
              <w:t xml:space="preserve"> v Erfurtu, kde se umístili mezi finalisty. Každoročně jsou </w:t>
            </w:r>
            <w:r>
              <w:lastRenderedPageBreak/>
              <w:t xml:space="preserve">také do studentských soutěží přihlašovány desítky projektů. </w:t>
            </w:r>
            <w:r w:rsidR="007A32BC">
              <w:t>E</w:t>
            </w:r>
            <w:r w:rsidR="00D72DD1">
              <w:t>va</w:t>
            </w:r>
            <w:r w:rsidR="0005430B">
              <w:t xml:space="preserve"> </w:t>
            </w:r>
            <w:proofErr w:type="spellStart"/>
            <w:r w:rsidR="007A32BC">
              <w:t>Klabalová</w:t>
            </w:r>
            <w:proofErr w:type="spellEnd"/>
            <w:r w:rsidR="007A32BC">
              <w:t xml:space="preserve"> získala RED DOT za </w:t>
            </w:r>
            <w:proofErr w:type="spellStart"/>
            <w:r w:rsidR="007A32BC">
              <w:t>High</w:t>
            </w:r>
            <w:proofErr w:type="spellEnd"/>
            <w:r w:rsidR="007A32BC">
              <w:t xml:space="preserve"> Tech </w:t>
            </w:r>
            <w:proofErr w:type="spellStart"/>
            <w:r w:rsidR="007A32BC">
              <w:t>footwear</w:t>
            </w:r>
            <w:proofErr w:type="spellEnd"/>
            <w:r w:rsidR="007A32BC">
              <w:t xml:space="preserve"> skin, GERMAN INNOVATION AWARD, 1. místo – </w:t>
            </w:r>
            <w:proofErr w:type="spellStart"/>
            <w:r w:rsidR="007A32BC">
              <w:t>High</w:t>
            </w:r>
            <w:proofErr w:type="spellEnd"/>
            <w:r w:rsidR="007A32BC">
              <w:t xml:space="preserve"> Tech </w:t>
            </w:r>
            <w:proofErr w:type="spellStart"/>
            <w:r w:rsidR="007A32BC">
              <w:t>footwear</w:t>
            </w:r>
            <w:proofErr w:type="spellEnd"/>
            <w:r w:rsidR="007A32BC">
              <w:t xml:space="preserve"> skin, EUROPEAN PRODUCT DESIGN AWARD, 1. místo – </w:t>
            </w:r>
            <w:proofErr w:type="spellStart"/>
            <w:r w:rsidR="007A32BC">
              <w:t>High</w:t>
            </w:r>
            <w:proofErr w:type="spellEnd"/>
            <w:r w:rsidR="007A32BC">
              <w:t xml:space="preserve"> Tech </w:t>
            </w:r>
            <w:proofErr w:type="spellStart"/>
            <w:r w:rsidR="007A32BC">
              <w:t>footwear</w:t>
            </w:r>
            <w:proofErr w:type="spellEnd"/>
            <w:r w:rsidR="007A32BC">
              <w:t xml:space="preserve"> skin, GLOBAL FOOTWEAR AWARD, 1. místo – </w:t>
            </w:r>
            <w:proofErr w:type="spellStart"/>
            <w:r w:rsidR="007A32BC">
              <w:t>High</w:t>
            </w:r>
            <w:proofErr w:type="spellEnd"/>
            <w:r w:rsidR="007A32BC">
              <w:t xml:space="preserve"> Tech </w:t>
            </w:r>
            <w:proofErr w:type="spellStart"/>
            <w:r w:rsidR="007A32BC">
              <w:t>footwear</w:t>
            </w:r>
            <w:proofErr w:type="spellEnd"/>
            <w:r w:rsidR="007A32BC">
              <w:t xml:space="preserve"> skin a patent, </w:t>
            </w:r>
            <w:proofErr w:type="spellStart"/>
            <w:r w:rsidR="007A32BC">
              <w:t>High</w:t>
            </w:r>
            <w:proofErr w:type="spellEnd"/>
            <w:r w:rsidR="007A32BC">
              <w:t xml:space="preserve"> Tech </w:t>
            </w:r>
            <w:proofErr w:type="spellStart"/>
            <w:r w:rsidR="007A32BC">
              <w:t>footwear</w:t>
            </w:r>
            <w:proofErr w:type="spellEnd"/>
            <w:r w:rsidR="007A32BC">
              <w:t xml:space="preserve"> skin. Dále publikační činnost Lucie Trejtnarov</w:t>
            </w:r>
            <w:r w:rsidR="009C6BD1">
              <w:t>é</w:t>
            </w:r>
            <w:r w:rsidR="007A32BC">
              <w:t xml:space="preserve"> z roku 2024 zařazení: </w:t>
            </w:r>
            <w:proofErr w:type="spellStart"/>
            <w:r w:rsidR="007A32BC">
              <w:t>Scopus</w:t>
            </w:r>
            <w:proofErr w:type="spellEnd"/>
            <w:r w:rsidR="007A32BC">
              <w:t xml:space="preserve"> Q1 a </w:t>
            </w:r>
            <w:proofErr w:type="spellStart"/>
            <w:r w:rsidR="007A32BC">
              <w:t>WoS</w:t>
            </w:r>
            <w:proofErr w:type="spellEnd"/>
            <w:r w:rsidR="007A32BC">
              <w:t xml:space="preserve"> Q3. Název článku: </w:t>
            </w:r>
            <w:proofErr w:type="spellStart"/>
            <w:r w:rsidR="007A32BC">
              <w:t>Ref</w:t>
            </w:r>
            <w:proofErr w:type="spellEnd"/>
            <w:r w:rsidR="007A32BC">
              <w:t xml:space="preserve">: DIY </w:t>
            </w:r>
            <w:proofErr w:type="spellStart"/>
            <w:r w:rsidR="007A32BC">
              <w:t>Shoe</w:t>
            </w:r>
            <w:proofErr w:type="spellEnd"/>
            <w:r w:rsidR="007A32BC">
              <w:t xml:space="preserve"> </w:t>
            </w:r>
            <w:proofErr w:type="spellStart"/>
            <w:r w:rsidR="007A32BC">
              <w:t>Sewing</w:t>
            </w:r>
            <w:proofErr w:type="spellEnd"/>
            <w:r w:rsidR="007A32BC">
              <w:t xml:space="preserve"> in a </w:t>
            </w:r>
            <w:proofErr w:type="spellStart"/>
            <w:r w:rsidR="007A32BC">
              <w:t>Developed</w:t>
            </w:r>
            <w:proofErr w:type="spellEnd"/>
            <w:r w:rsidR="007A32BC">
              <w:t xml:space="preserve"> </w:t>
            </w:r>
            <w:proofErr w:type="spellStart"/>
            <w:r w:rsidR="007A32BC">
              <w:t>Economy</w:t>
            </w:r>
            <w:proofErr w:type="spellEnd"/>
            <w:r w:rsidR="007A32BC">
              <w:t xml:space="preserve">: </w:t>
            </w:r>
            <w:proofErr w:type="spellStart"/>
            <w:r w:rsidR="007A32BC">
              <w:t>Behind</w:t>
            </w:r>
            <w:proofErr w:type="spellEnd"/>
            <w:r w:rsidR="007A32BC">
              <w:t xml:space="preserve"> </w:t>
            </w:r>
            <w:proofErr w:type="spellStart"/>
            <w:r w:rsidR="007A32BC">
              <w:t>the</w:t>
            </w:r>
            <w:proofErr w:type="spellEnd"/>
            <w:r w:rsidR="007A32BC">
              <w:t xml:space="preserve"> </w:t>
            </w:r>
            <w:proofErr w:type="spellStart"/>
            <w:r w:rsidR="007A32BC">
              <w:t>Motivation</w:t>
            </w:r>
            <w:proofErr w:type="spellEnd"/>
            <w:r w:rsidR="007A32BC">
              <w:t xml:space="preserve"> to </w:t>
            </w:r>
            <w:proofErr w:type="spellStart"/>
            <w:r w:rsidR="007A32BC">
              <w:t>Sew</w:t>
            </w:r>
            <w:proofErr w:type="spellEnd"/>
            <w:r w:rsidR="007A32BC">
              <w:t xml:space="preserve"> </w:t>
            </w:r>
            <w:proofErr w:type="spellStart"/>
            <w:r w:rsidR="007A32BC">
              <w:t>Shoes</w:t>
            </w:r>
            <w:proofErr w:type="spellEnd"/>
            <w:r w:rsidR="007A32BC">
              <w:t xml:space="preserve"> </w:t>
            </w:r>
            <w:proofErr w:type="spellStart"/>
            <w:r w:rsidR="007A32BC">
              <w:t>at</w:t>
            </w:r>
            <w:proofErr w:type="spellEnd"/>
            <w:r w:rsidR="007A32BC">
              <w:t xml:space="preserve"> </w:t>
            </w:r>
            <w:proofErr w:type="spellStart"/>
            <w:r w:rsidR="007A32BC">
              <w:t>Home</w:t>
            </w:r>
            <w:proofErr w:type="spellEnd"/>
            <w:r w:rsidR="007A32BC">
              <w:t>.</w:t>
            </w:r>
            <w:r w:rsidR="00E65E4A">
              <w:t xml:space="preserve"> </w:t>
            </w:r>
            <w:r w:rsidR="00CB2D09" w:rsidRPr="006F3EA1">
              <w:t xml:space="preserve">Dále </w:t>
            </w:r>
            <w:r w:rsidR="00CB2D09" w:rsidRPr="00CB2D09">
              <w:t xml:space="preserve">výstavu prof. MgA. Petra </w:t>
            </w:r>
            <w:proofErr w:type="spellStart"/>
            <w:r w:rsidR="00CB2D09" w:rsidRPr="00CB2D09">
              <w:t>Stanického</w:t>
            </w:r>
            <w:proofErr w:type="spellEnd"/>
            <w:r w:rsidR="00CB2D09" w:rsidRPr="00CB2D09">
              <w:t xml:space="preserve">, M.F.A., který představil svou tvorbu v </w:t>
            </w:r>
            <w:proofErr w:type="spellStart"/>
            <w:r w:rsidR="00CB2D09" w:rsidRPr="00CB2D09">
              <w:t>National</w:t>
            </w:r>
            <w:proofErr w:type="spellEnd"/>
            <w:r w:rsidR="00CB2D09" w:rsidRPr="00CB2D09">
              <w:t xml:space="preserve"> </w:t>
            </w:r>
            <w:proofErr w:type="spellStart"/>
            <w:r w:rsidR="00CB2D09" w:rsidRPr="00CB2D09">
              <w:t>Glass</w:t>
            </w:r>
            <w:proofErr w:type="spellEnd"/>
            <w:r w:rsidR="00CB2D09" w:rsidRPr="00CB2D09">
              <w:t xml:space="preserve"> Centre (VB, </w:t>
            </w:r>
            <w:proofErr w:type="spellStart"/>
            <w:r w:rsidR="00CB2D09" w:rsidRPr="00CB2D09">
              <w:t>Sunderland</w:t>
            </w:r>
            <w:proofErr w:type="spellEnd"/>
            <w:r w:rsidR="00CB2D09" w:rsidRPr="00CB2D09">
              <w:t xml:space="preserve">), na London Bienále či </w:t>
            </w:r>
            <w:proofErr w:type="spellStart"/>
            <w:r w:rsidR="00CB2D09" w:rsidRPr="00CB2D09">
              <w:t>Glass</w:t>
            </w:r>
            <w:proofErr w:type="spellEnd"/>
            <w:r w:rsidR="00CB2D09" w:rsidRPr="00CB2D09">
              <w:t xml:space="preserve"> </w:t>
            </w:r>
            <w:proofErr w:type="spellStart"/>
            <w:r w:rsidR="00CB2D09" w:rsidRPr="00CB2D09">
              <w:t>Week</w:t>
            </w:r>
            <w:proofErr w:type="spellEnd"/>
            <w:r w:rsidR="00CB2D09" w:rsidRPr="00CB2D09">
              <w:t xml:space="preserve"> v Benátkách. Doc. M</w:t>
            </w:r>
            <w:r w:rsidR="00242027">
              <w:t>g</w:t>
            </w:r>
            <w:r w:rsidR="00CB2D09" w:rsidRPr="00CB2D09">
              <w:t xml:space="preserve">A. Martin </w:t>
            </w:r>
            <w:proofErr w:type="spellStart"/>
            <w:r w:rsidR="00CB2D09" w:rsidRPr="00CB2D09">
              <w:t>Surman</w:t>
            </w:r>
            <w:proofErr w:type="spellEnd"/>
            <w:r w:rsidR="00CB2D09" w:rsidRPr="00CB2D09">
              <w:t xml:space="preserve">, </w:t>
            </w:r>
            <w:proofErr w:type="spellStart"/>
            <w:r w:rsidR="00CB2D09" w:rsidRPr="00CB2D09">
              <w:t>A</w:t>
            </w:r>
            <w:r w:rsidR="002C13DD">
              <w:t>rt.</w:t>
            </w:r>
            <w:r w:rsidR="00CB2D09" w:rsidRPr="00CB2D09">
              <w:t>D</w:t>
            </w:r>
            <w:proofErr w:type="spellEnd"/>
            <w:r w:rsidR="00CB2D09" w:rsidRPr="00CB2D09">
              <w:t xml:space="preserve">. prezentoval svou tvorbu a tvorbu ateliéru Průmyslový design na Expo 2021/22 v Dubaji. MgA. Pavel Novák, MgA. Michal </w:t>
            </w:r>
            <w:proofErr w:type="spellStart"/>
            <w:r w:rsidR="00CB2D09" w:rsidRPr="00CB2D09">
              <w:t>Ščuglík</w:t>
            </w:r>
            <w:proofErr w:type="spellEnd"/>
            <w:r w:rsidR="00CB2D09" w:rsidRPr="00CB2D09">
              <w:t xml:space="preserve"> získali prestižní ocenění z oblasti game designu CSS Design </w:t>
            </w:r>
            <w:proofErr w:type="spellStart"/>
            <w:r w:rsidR="00CB2D09" w:rsidRPr="00CB2D09">
              <w:t>Awards</w:t>
            </w:r>
            <w:proofErr w:type="spellEnd"/>
            <w:r w:rsidR="00CB2D09" w:rsidRPr="00CB2D09">
              <w:t>. K tvůrčí činnosti více v Sebehodnotící zprávě.</w:t>
            </w:r>
          </w:p>
        </w:tc>
      </w:tr>
      <w:tr w:rsidR="00C453A0" w:rsidRPr="005E2620" w14:paraId="25B32CBC" w14:textId="77777777" w:rsidTr="005133EF">
        <w:trPr>
          <w:trHeight w:val="306"/>
        </w:trPr>
        <w:tc>
          <w:tcPr>
            <w:tcW w:w="9867" w:type="dxa"/>
            <w:gridSpan w:val="4"/>
            <w:shd w:val="clear" w:color="auto" w:fill="F7CAAC"/>
            <w:vAlign w:val="center"/>
          </w:tcPr>
          <w:p w14:paraId="2A51F866" w14:textId="77777777" w:rsidR="00C453A0" w:rsidRPr="005E2620" w:rsidRDefault="00C453A0" w:rsidP="005133EF">
            <w:pPr>
              <w:rPr>
                <w:b/>
              </w:rPr>
            </w:pPr>
            <w:r w:rsidRPr="005E2620">
              <w:rPr>
                <w:b/>
              </w:rPr>
              <w:lastRenderedPageBreak/>
              <w:t>Informace o spolupráci s praxí vztahující se ke studijnímu programu</w:t>
            </w:r>
          </w:p>
        </w:tc>
      </w:tr>
      <w:tr w:rsidR="00C453A0" w:rsidRPr="005E2620" w14:paraId="66BA85EA" w14:textId="77777777" w:rsidTr="003B004F">
        <w:trPr>
          <w:trHeight w:val="6176"/>
        </w:trPr>
        <w:tc>
          <w:tcPr>
            <w:tcW w:w="9867" w:type="dxa"/>
            <w:gridSpan w:val="4"/>
            <w:shd w:val="clear" w:color="auto" w:fill="FFFFFF"/>
          </w:tcPr>
          <w:p w14:paraId="65C7ED4E" w14:textId="7A664101" w:rsidR="00C453A0" w:rsidRPr="005E2620" w:rsidRDefault="00C453A0" w:rsidP="000C18B7">
            <w:pPr>
              <w:spacing w:before="120" w:after="120"/>
              <w:jc w:val="both"/>
            </w:pPr>
            <w:r w:rsidRPr="005E2620">
              <w:t xml:space="preserve">Zásadní je propojení studentů s lokálními firmami, což se uskutečňuje prostřednictvím </w:t>
            </w:r>
            <w:r w:rsidRPr="00A656B7">
              <w:t>Talentu FMK</w:t>
            </w:r>
            <w:r w:rsidRPr="005E2620">
              <w:t xml:space="preserve">. Záměrem je spojit studenty </w:t>
            </w:r>
            <w:r w:rsidR="00E10659">
              <w:t>studijního programu</w:t>
            </w:r>
            <w:r w:rsidR="00E10659" w:rsidRPr="005E2620">
              <w:t xml:space="preserve"> </w:t>
            </w:r>
            <w:r w:rsidRPr="005E2620">
              <w:t>Marketingov</w:t>
            </w:r>
            <w:r w:rsidR="00E10659">
              <w:t>á</w:t>
            </w:r>
            <w:r w:rsidRPr="005E2620">
              <w:t xml:space="preserve"> komunikace, designéry, kreativce a firmy a instituce nejen </w:t>
            </w:r>
            <w:r w:rsidRPr="00E10659">
              <w:t>Zlínského</w:t>
            </w:r>
            <w:r w:rsidRPr="005E2620">
              <w:t xml:space="preserve"> kraje. Soutěž přibližuje studentům praxi a firmám nabízí kreativní marketingová, komunikační a vizuální řešení. Soutěž Talent FMK vytváří půdu pro navazování kontaktů a budování kratších i dlouhodobých pracovních vztahů. </w:t>
            </w:r>
            <w:proofErr w:type="spellStart"/>
            <w:r w:rsidRPr="00A656B7">
              <w:t>Ideathon</w:t>
            </w:r>
            <w:proofErr w:type="spellEnd"/>
            <w:r w:rsidRPr="00A656B7">
              <w:t xml:space="preserve"> UTB</w:t>
            </w:r>
            <w:r w:rsidRPr="005E2620">
              <w:t xml:space="preserve"> je 24hodinová soutěž, jež propojuje studenty napříč fakultami UTB a dává jim možnost využít své schopnosti, vyzkoušet si práci v týmech a řešit v krátkém čase naléhavé výzvy naší doby. Témata do soutěže mohou přihlásit instituce a organizace ze Zlínského kraje z nekomerčního sektoru, z nichž bylo následně vybráno pomocí veřejného hlasování pět finálních výzev, s kterými se soutěžní týmy potýkaly. </w:t>
            </w:r>
            <w:r w:rsidR="009A4EF8">
              <w:t>V</w:t>
            </w:r>
            <w:r w:rsidR="009A4EF8" w:rsidRPr="005E2620">
              <w:t xml:space="preserve"> rámci diskusního panelu </w:t>
            </w:r>
            <w:r w:rsidR="009A4EF8" w:rsidRPr="00A656B7">
              <w:t xml:space="preserve">Meet &amp; </w:t>
            </w:r>
            <w:proofErr w:type="spellStart"/>
            <w:r w:rsidR="009A4EF8" w:rsidRPr="00A656B7">
              <w:t>Greet</w:t>
            </w:r>
            <w:proofErr w:type="spellEnd"/>
            <w:r w:rsidR="009A4EF8" w:rsidRPr="005E2620">
              <w:t xml:space="preserve"> </w:t>
            </w:r>
            <w:r w:rsidR="009A4EF8">
              <w:t>j</w:t>
            </w:r>
            <w:r w:rsidRPr="005E2620">
              <w:t xml:space="preserve">sou organizovány akce na podporu začínajících podnikatelů a stávající komunity na UTB, realizovaného ve spolupráci </w:t>
            </w:r>
            <w:r w:rsidRPr="003B004F">
              <w:t>s ÚMK FMK</w:t>
            </w:r>
            <w:r w:rsidRPr="005E2620">
              <w:t xml:space="preserve">, s cílem propojit firmy </w:t>
            </w:r>
            <w:r w:rsidR="0001632B">
              <w:br/>
            </w:r>
            <w:r w:rsidRPr="005E2620">
              <w:t>i odborníky z praxe se studenty a zainteresovanou veřejností. FMK generuje rovněž významné výsledky aplikovaného výzkumu s jiným než ekonomickým dopadem na společnost.</w:t>
            </w:r>
          </w:p>
          <w:p w14:paraId="41E7AE57" w14:textId="26B3C2E4" w:rsidR="00C453A0" w:rsidRPr="005E2620" w:rsidRDefault="00C453A0" w:rsidP="00D72602">
            <w:pPr>
              <w:widowControl w:val="0"/>
              <w:autoSpaceDE w:val="0"/>
              <w:autoSpaceDN w:val="0"/>
              <w:adjustRightInd w:val="0"/>
              <w:snapToGrid w:val="0"/>
              <w:spacing w:after="120"/>
              <w:jc w:val="both"/>
            </w:pPr>
            <w:r w:rsidRPr="005E2620">
              <w:t xml:space="preserve">Studenti FMK se zúčastňují soutěže POPAI STUDENT AWARD, organizovanou POPAI CENTRAL EUROPE, která je odbornou asociací vyhledávající uplatnění talentovaných studentů. Úzká spolupráce je navázána s řadou firem, které se zapojují do aktivit FMK a nabízí studentům možnost stáží a odborných praxí. Mnoho firem spolupracuje s FMK v rámci projektů Komunikační agentury, zejména při realizaci projektu </w:t>
            </w:r>
            <w:proofErr w:type="spellStart"/>
            <w:r w:rsidRPr="005E2620">
              <w:t>Zlin</w:t>
            </w:r>
            <w:proofErr w:type="spellEnd"/>
            <w:r w:rsidRPr="005E2620">
              <w:t xml:space="preserve"> Design </w:t>
            </w:r>
            <w:proofErr w:type="spellStart"/>
            <w:r w:rsidRPr="005E2620">
              <w:t>Week</w:t>
            </w:r>
            <w:proofErr w:type="spellEnd"/>
            <w:r w:rsidRPr="005E2620">
              <w:t xml:space="preserve">. Přehled spolupráce s praxí uvádí </w:t>
            </w:r>
            <w:r w:rsidR="0001632B">
              <w:br/>
            </w:r>
            <w:r w:rsidRPr="005E2620">
              <w:t xml:space="preserve">v daných letech </w:t>
            </w:r>
            <w:r w:rsidRPr="00661C98">
              <w:t>Výroční zprávy FMK</w:t>
            </w:r>
            <w:r w:rsidR="00661C98" w:rsidRPr="00661C98">
              <w:rPr>
                <w:rStyle w:val="Znakapoznpodarou"/>
              </w:rPr>
              <w:footnoteReference w:id="5"/>
            </w:r>
            <w:r w:rsidRPr="00661C98">
              <w:t>.</w:t>
            </w:r>
            <w:r w:rsidRPr="005E2620">
              <w:t xml:space="preserve"> Pro zjednodušení procesu spolupráce s praxí byla na FMK zřízena pozice manažerky pro spolupráci s praxí, která je z hlediska legislativního i organizačního zásadním partnerem akademických pracovníků při řešení zakázek generujících hospodářskou činnost. </w:t>
            </w:r>
          </w:p>
          <w:p w14:paraId="701813BF" w14:textId="1F4DC656" w:rsidR="00553BB5" w:rsidRPr="005E2620" w:rsidRDefault="00C453A0" w:rsidP="00CF5B8F">
            <w:pPr>
              <w:widowControl w:val="0"/>
              <w:autoSpaceDE w:val="0"/>
              <w:autoSpaceDN w:val="0"/>
              <w:adjustRightInd w:val="0"/>
              <w:snapToGrid w:val="0"/>
              <w:spacing w:after="120"/>
              <w:jc w:val="both"/>
            </w:pPr>
            <w:r w:rsidRPr="005E2620">
              <w:t xml:space="preserve">Odborníci z praxe jsou členy hodnoticích komisí při státních závěrečných zkouškách a podílí se také na výuce. </w:t>
            </w:r>
            <w:r w:rsidR="00F268D7">
              <w:t>Studenti ateliéru</w:t>
            </w:r>
            <w:r w:rsidR="009A4EF8">
              <w:t xml:space="preserve"> Design</w:t>
            </w:r>
            <w:r w:rsidR="00F268D7">
              <w:t xml:space="preserve"> obuvi navštěvují lokální firmy, aby získali povědomí o možnostech praxe a budoucího uplatnění. V</w:t>
            </w:r>
            <w:r w:rsidR="000B5C9F">
              <w:t> </w:t>
            </w:r>
            <w:r w:rsidR="00F268D7">
              <w:t>roce</w:t>
            </w:r>
            <w:r w:rsidR="000B5C9F">
              <w:t xml:space="preserve"> </w:t>
            </w:r>
            <w:r w:rsidR="00F268D7">
              <w:t xml:space="preserve">2024 navštívili výrobní závod společnosti Baťa v Dolním </w:t>
            </w:r>
            <w:proofErr w:type="spellStart"/>
            <w:r w:rsidR="00F268D7">
              <w:t>Němcí</w:t>
            </w:r>
            <w:proofErr w:type="spellEnd"/>
            <w:r w:rsidR="00F268D7">
              <w:t xml:space="preserve">, firmu </w:t>
            </w:r>
            <w:proofErr w:type="spellStart"/>
            <w:r w:rsidR="00F268D7">
              <w:t>Gabor</w:t>
            </w:r>
            <w:proofErr w:type="spellEnd"/>
            <w:r w:rsidR="00F268D7">
              <w:t xml:space="preserve"> na Slovensku, společnost </w:t>
            </w:r>
            <w:proofErr w:type="spellStart"/>
            <w:r w:rsidR="00F268D7">
              <w:t>Bennon</w:t>
            </w:r>
            <w:proofErr w:type="spellEnd"/>
            <w:r w:rsidR="00F268D7">
              <w:t xml:space="preserve"> ve Zlíně.</w:t>
            </w:r>
            <w:r w:rsidR="000B5C9F">
              <w:t xml:space="preserve"> </w:t>
            </w:r>
            <w:r w:rsidR="00F268D7">
              <w:t xml:space="preserve">Z těchto exkurzí se často stane budoucí spolupráce pro studenty ateliéru. Studenti jsou též motivováni hledat sami </w:t>
            </w:r>
            <w:r w:rsidR="00BC0913">
              <w:t xml:space="preserve">praxe </w:t>
            </w:r>
            <w:r w:rsidR="00322F81">
              <w:br/>
            </w:r>
            <w:r w:rsidR="00BC0913">
              <w:t>v</w:t>
            </w:r>
            <w:r w:rsidR="00F268D7">
              <w:t xml:space="preserve"> tuzemsku i zahraničí, </w:t>
            </w:r>
            <w:r w:rsidR="009A4EF8">
              <w:t>prostřednictvím</w:t>
            </w:r>
            <w:r w:rsidR="00F268D7">
              <w:t xml:space="preserve"> externí</w:t>
            </w:r>
            <w:r w:rsidR="009A4EF8">
              <w:t>ch</w:t>
            </w:r>
            <w:r w:rsidR="00F268D7">
              <w:t xml:space="preserve"> host</w:t>
            </w:r>
            <w:r w:rsidR="009A4EF8">
              <w:t>ů</w:t>
            </w:r>
            <w:r w:rsidR="00F268D7">
              <w:t xml:space="preserve"> a odborní</w:t>
            </w:r>
            <w:r w:rsidR="009A4EF8">
              <w:t>ků</w:t>
            </w:r>
            <w:r w:rsidR="00F268D7">
              <w:t xml:space="preserve"> z</w:t>
            </w:r>
            <w:r w:rsidR="009A4EF8">
              <w:t> </w:t>
            </w:r>
            <w:r w:rsidR="00F268D7">
              <w:t>praxe</w:t>
            </w:r>
            <w:r w:rsidR="009A4EF8">
              <w:t>, kteří předkládají</w:t>
            </w:r>
            <w:r w:rsidR="00F268D7">
              <w:t xml:space="preserve"> možnos</w:t>
            </w:r>
            <w:r w:rsidR="009A4EF8">
              <w:t>ti</w:t>
            </w:r>
            <w:r w:rsidR="00F268D7">
              <w:t xml:space="preserve"> uplatnění</w:t>
            </w:r>
            <w:r w:rsidR="000B5C9F">
              <w:t xml:space="preserve"> </w:t>
            </w:r>
            <w:r w:rsidR="00F268D7">
              <w:t>v praxi. V roce 2024 si studenti magisterského stupně studia vyzkoušeli spolupráci s inovativní společností 3Dees</w:t>
            </w:r>
            <w:r w:rsidR="000B5C9F">
              <w:t xml:space="preserve"> </w:t>
            </w:r>
            <w:proofErr w:type="spellStart"/>
            <w:r w:rsidR="00F268D7">
              <w:t>Industries</w:t>
            </w:r>
            <w:proofErr w:type="spellEnd"/>
            <w:r w:rsidR="00F268D7">
              <w:t xml:space="preserve"> se kterou vytvořili společný projekt: kolekci obuvi dle autorského designu s prvky 3D tisku.</w:t>
            </w:r>
            <w:r w:rsidR="000B5C9F">
              <w:t xml:space="preserve"> </w:t>
            </w:r>
          </w:p>
        </w:tc>
      </w:tr>
    </w:tbl>
    <w:p w14:paraId="23A465F7" w14:textId="77777777" w:rsidR="00C453A0" w:rsidRPr="005E2620" w:rsidRDefault="00C453A0"/>
    <w:p w14:paraId="16F1DCE3" w14:textId="77777777" w:rsidR="00C453A0" w:rsidRPr="005E2620" w:rsidRDefault="00C453A0"/>
    <w:p w14:paraId="115B8B32" w14:textId="77777777" w:rsidR="00C453A0" w:rsidRPr="005E2620" w:rsidRDefault="00C453A0">
      <w:r w:rsidRPr="005E2620">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1"/>
      </w:tblGrid>
      <w:tr w:rsidR="00C453A0" w14:paraId="25F4F490" w14:textId="77777777" w:rsidTr="005133EF">
        <w:tc>
          <w:tcPr>
            <w:tcW w:w="9781" w:type="dxa"/>
            <w:tcBorders>
              <w:bottom w:val="double" w:sz="4" w:space="0" w:color="auto"/>
            </w:tcBorders>
            <w:shd w:val="clear" w:color="auto" w:fill="BDD6EE"/>
          </w:tcPr>
          <w:p w14:paraId="57B3C0B6" w14:textId="4B4E2E85" w:rsidR="00C453A0" w:rsidRDefault="00C453A0" w:rsidP="005133EF">
            <w:pPr>
              <w:jc w:val="both"/>
              <w:rPr>
                <w:b/>
                <w:sz w:val="28"/>
              </w:rPr>
            </w:pPr>
            <w:r>
              <w:rPr>
                <w:b/>
                <w:sz w:val="28"/>
              </w:rPr>
              <w:lastRenderedPageBreak/>
              <w:t>C-III – Informační zabezpečení studijního programu</w:t>
            </w:r>
          </w:p>
        </w:tc>
      </w:tr>
      <w:tr w:rsidR="00C453A0" w14:paraId="42DF052B" w14:textId="77777777" w:rsidTr="005133EF">
        <w:trPr>
          <w:trHeight w:val="283"/>
        </w:trPr>
        <w:tc>
          <w:tcPr>
            <w:tcW w:w="9781" w:type="dxa"/>
            <w:tcBorders>
              <w:top w:val="single" w:sz="2" w:space="0" w:color="auto"/>
              <w:left w:val="single" w:sz="2" w:space="0" w:color="auto"/>
              <w:bottom w:val="single" w:sz="2" w:space="0" w:color="auto"/>
              <w:right w:val="single" w:sz="2" w:space="0" w:color="auto"/>
            </w:tcBorders>
            <w:shd w:val="clear" w:color="auto" w:fill="F7CAAC"/>
            <w:vAlign w:val="center"/>
          </w:tcPr>
          <w:p w14:paraId="4157081D" w14:textId="77777777" w:rsidR="00C453A0" w:rsidRDefault="00C453A0" w:rsidP="005133EF">
            <w:r>
              <w:rPr>
                <w:b/>
              </w:rPr>
              <w:t xml:space="preserve">Název a stručný popis studijního informačního systému </w:t>
            </w:r>
          </w:p>
        </w:tc>
      </w:tr>
      <w:tr w:rsidR="00C453A0" w14:paraId="33421331" w14:textId="77777777" w:rsidTr="005133EF">
        <w:trPr>
          <w:trHeight w:val="2268"/>
        </w:trPr>
        <w:tc>
          <w:tcPr>
            <w:tcW w:w="9781" w:type="dxa"/>
            <w:tcBorders>
              <w:top w:val="single" w:sz="2" w:space="0" w:color="auto"/>
              <w:left w:val="single" w:sz="2" w:space="0" w:color="auto"/>
              <w:bottom w:val="single" w:sz="2" w:space="0" w:color="auto"/>
              <w:right w:val="single" w:sz="2" w:space="0" w:color="auto"/>
            </w:tcBorders>
          </w:tcPr>
          <w:p w14:paraId="00D62B26" w14:textId="766765EA" w:rsidR="00C453A0" w:rsidRDefault="00C453A0" w:rsidP="000C18B7">
            <w:pPr>
              <w:widowControl w:val="0"/>
              <w:autoSpaceDE w:val="0"/>
              <w:autoSpaceDN w:val="0"/>
              <w:adjustRightInd w:val="0"/>
              <w:snapToGrid w:val="0"/>
              <w:spacing w:before="120" w:after="120"/>
              <w:jc w:val="both"/>
            </w:pPr>
            <w:r w:rsidRPr="00185784">
              <w:rPr>
                <w:rFonts w:cs="Calibri"/>
                <w:color w:val="000000"/>
              </w:rPr>
              <w:t>UTB má vybudován funkční informační systém a komunikační prostředky, které zajišťují přístup</w:t>
            </w:r>
            <w:r w:rsidRPr="004E0537">
              <w:rPr>
                <w:rFonts w:cs="Calibri"/>
                <w:color w:val="000000"/>
              </w:rPr>
              <w:t xml:space="preserve"> </w:t>
            </w:r>
            <w:r>
              <w:rPr>
                <w:rFonts w:cs="Calibri"/>
                <w:color w:val="000000"/>
              </w:rPr>
              <w:br/>
            </w:r>
            <w:r w:rsidRPr="00185784">
              <w:rPr>
                <w:rFonts w:cs="Calibri"/>
                <w:color w:val="000000"/>
              </w:rPr>
              <w:t>k přesným a srozumitelným informacím o studijních programech, pravidlech studia a požadavcích</w:t>
            </w:r>
            <w:r w:rsidRPr="004E0537">
              <w:rPr>
                <w:rFonts w:cs="Calibri"/>
                <w:color w:val="000000"/>
              </w:rPr>
              <w:t xml:space="preserve"> </w:t>
            </w:r>
            <w:r w:rsidRPr="00185784">
              <w:rPr>
                <w:rFonts w:cs="Calibri"/>
                <w:color w:val="000000"/>
              </w:rPr>
              <w:t>spojených se studiem</w:t>
            </w:r>
            <w:r>
              <w:rPr>
                <w:rFonts w:cs="Calibri"/>
                <w:color w:val="000000"/>
              </w:rPr>
              <w:t xml:space="preserve">. </w:t>
            </w:r>
            <w:r w:rsidRPr="00185784">
              <w:rPr>
                <w:rFonts w:cs="Calibri"/>
                <w:color w:val="000000"/>
              </w:rPr>
              <w:t>IS/STAG</w:t>
            </w:r>
            <w:r>
              <w:rPr>
                <w:rFonts w:cs="Calibri"/>
                <w:color w:val="000000"/>
              </w:rPr>
              <w:t xml:space="preserve"> se na UTB</w:t>
            </w:r>
            <w:r w:rsidRPr="00185784">
              <w:rPr>
                <w:rFonts w:cs="Calibri"/>
                <w:color w:val="000000"/>
              </w:rPr>
              <w:t xml:space="preserve"> používá od</w:t>
            </w:r>
            <w:r w:rsidRPr="004E0537">
              <w:rPr>
                <w:rFonts w:cs="Calibri"/>
                <w:color w:val="000000"/>
              </w:rPr>
              <w:t xml:space="preserve"> </w:t>
            </w:r>
            <w:r w:rsidRPr="00185784">
              <w:rPr>
                <w:rFonts w:cs="Calibri"/>
                <w:color w:val="000000"/>
              </w:rPr>
              <w:t>roku 2003. Tvůrcem IS/STAG je Z</w:t>
            </w:r>
            <w:r>
              <w:rPr>
                <w:rFonts w:cs="Calibri"/>
                <w:color w:val="000000"/>
              </w:rPr>
              <w:t>ápadočeská univerzita</w:t>
            </w:r>
            <w:r w:rsidRPr="00185784">
              <w:rPr>
                <w:rFonts w:cs="Calibri"/>
                <w:color w:val="000000"/>
              </w:rPr>
              <w:t xml:space="preserve"> v Plzni a v současné době systém využívá 11 </w:t>
            </w:r>
            <w:r>
              <w:rPr>
                <w:rFonts w:cs="Calibri"/>
                <w:color w:val="000000"/>
              </w:rPr>
              <w:t>veřejných vysokých škol</w:t>
            </w:r>
            <w:r w:rsidRPr="00185784">
              <w:rPr>
                <w:rFonts w:cs="Calibri"/>
                <w:color w:val="000000"/>
              </w:rPr>
              <w:t xml:space="preserve"> v ČR.</w:t>
            </w:r>
            <w:r>
              <w:rPr>
                <w:rFonts w:cs="Calibri"/>
              </w:rPr>
              <w:t xml:space="preserve"> </w:t>
            </w:r>
            <w:r w:rsidRPr="00185784">
              <w:rPr>
                <w:rFonts w:cs="Calibri"/>
                <w:color w:val="000000"/>
              </w:rPr>
              <w:t>IS/STAG pokrývá funkce od přijímacího řízení až po vydání diplomů, eviduje studenty</w:t>
            </w:r>
            <w:r w:rsidRPr="004E0537">
              <w:rPr>
                <w:rFonts w:cs="Calibri"/>
                <w:color w:val="000000"/>
              </w:rPr>
              <w:t xml:space="preserve"> </w:t>
            </w:r>
            <w:r w:rsidRPr="00185784">
              <w:rPr>
                <w:rFonts w:cs="Calibri"/>
                <w:color w:val="000000"/>
              </w:rPr>
              <w:t>prezenční a kombinované formy studia, studenty celoživotního vzdělávání a účastníky U3V.</w:t>
            </w:r>
            <w:r>
              <w:rPr>
                <w:rFonts w:cs="Calibri"/>
                <w:color w:val="000000"/>
              </w:rPr>
              <w:t xml:space="preserve"> </w:t>
            </w:r>
            <w:r w:rsidRPr="00763938">
              <w:t xml:space="preserve">IS/STAG slouží především k evidenci a správě studijních programů, </w:t>
            </w:r>
            <w:r w:rsidR="00B96B0E">
              <w:t xml:space="preserve">jejich specializací, </w:t>
            </w:r>
            <w:r w:rsidRPr="00763938">
              <w:t>plánů a předmětů studentů, jejich registrací na předměty (rozvrhů) a zkoušek, známek</w:t>
            </w:r>
            <w:r w:rsidRPr="008D4F35">
              <w:t>, místností a</w:t>
            </w:r>
            <w:r w:rsidRPr="00763938">
              <w:t xml:space="preserve"> rozvrhů. Uživatelské rozhraní IS/STAG je tvořeno klientskými aplikacemi dvojího druhu: webovým portálem a nativním klientem. Webový portál je přístupný webovým </w:t>
            </w:r>
            <w:r w:rsidRPr="009F4D33">
              <w:t>prohlížečem (</w:t>
            </w:r>
            <w:hyperlink r:id="rId48" w:history="1">
              <w:r w:rsidRPr="009F4D33">
                <w:rPr>
                  <w:rStyle w:val="Hypertextovodkaz"/>
                  <w:color w:val="auto"/>
                  <w:u w:val="none"/>
                </w:rPr>
                <w:t>http://stag.utb.cz/portal/</w:t>
              </w:r>
            </w:hyperlink>
            <w:r w:rsidRPr="009F4D33">
              <w:t xml:space="preserve">), </w:t>
            </w:r>
            <w:r w:rsidRPr="00763938">
              <w:t>aplikace jsou v něm organizovány do souvisejících celků na záložkách a podstránkách. Portál je intuitivní a pokrývá řadu funkcí IS/STAG, které se týkají výuky.</w:t>
            </w:r>
          </w:p>
        </w:tc>
      </w:tr>
      <w:tr w:rsidR="00C453A0" w14:paraId="24476D27" w14:textId="77777777" w:rsidTr="005133EF">
        <w:trPr>
          <w:trHeight w:val="283"/>
        </w:trPr>
        <w:tc>
          <w:tcPr>
            <w:tcW w:w="9781" w:type="dxa"/>
            <w:shd w:val="clear" w:color="auto" w:fill="F7CAAC"/>
            <w:vAlign w:val="center"/>
          </w:tcPr>
          <w:p w14:paraId="08E71619" w14:textId="77777777" w:rsidR="00C453A0" w:rsidRDefault="00C453A0" w:rsidP="005133EF">
            <w:pPr>
              <w:rPr>
                <w:b/>
              </w:rPr>
            </w:pPr>
            <w:r>
              <w:rPr>
                <w:b/>
              </w:rPr>
              <w:t>Přístup ke studijní literatuře</w:t>
            </w:r>
          </w:p>
        </w:tc>
      </w:tr>
      <w:tr w:rsidR="00C453A0" w14:paraId="3C32AE20" w14:textId="77777777" w:rsidTr="005133EF">
        <w:trPr>
          <w:trHeight w:val="1733"/>
        </w:trPr>
        <w:tc>
          <w:tcPr>
            <w:tcW w:w="9781" w:type="dxa"/>
          </w:tcPr>
          <w:p w14:paraId="63332581" w14:textId="77777777" w:rsidR="00C453A0" w:rsidRDefault="00C453A0" w:rsidP="000C18B7">
            <w:pPr>
              <w:widowControl w:val="0"/>
              <w:autoSpaceDE w:val="0"/>
              <w:autoSpaceDN w:val="0"/>
              <w:adjustRightInd w:val="0"/>
              <w:snapToGrid w:val="0"/>
              <w:spacing w:before="120" w:after="120"/>
              <w:jc w:val="both"/>
              <w:rPr>
                <w:b/>
              </w:rPr>
            </w:pPr>
            <w:r w:rsidRPr="00185784">
              <w:rPr>
                <w:rFonts w:cs="Calibri"/>
                <w:color w:val="000000"/>
              </w:rPr>
              <w:t>Knihovna si dlouhodobě zakládá na široké nabídce elektronických informačních zdrojů pro</w:t>
            </w:r>
            <w:r w:rsidRPr="004E0537">
              <w:rPr>
                <w:rFonts w:cs="Calibri"/>
                <w:color w:val="000000"/>
              </w:rPr>
              <w:t xml:space="preserve"> </w:t>
            </w:r>
            <w:r w:rsidRPr="00185784">
              <w:rPr>
                <w:rFonts w:cs="Calibri"/>
                <w:color w:val="000000"/>
              </w:rPr>
              <w:t>účely</w:t>
            </w:r>
            <w:r w:rsidRPr="004E0537">
              <w:rPr>
                <w:rFonts w:cs="Calibri"/>
                <w:color w:val="000000"/>
              </w:rPr>
              <w:t xml:space="preserve"> </w:t>
            </w:r>
            <w:r w:rsidRPr="00185784">
              <w:rPr>
                <w:rFonts w:cs="Calibri"/>
                <w:color w:val="000000"/>
              </w:rPr>
              <w:t>výuky, ale i podpory vědeckovýzkumného procesu. Zdroje jsou nabízeny prostřednictvím špičkových</w:t>
            </w:r>
            <w:r w:rsidRPr="004E0537">
              <w:rPr>
                <w:rFonts w:cs="Calibri"/>
                <w:color w:val="000000"/>
              </w:rPr>
              <w:t xml:space="preserve"> </w:t>
            </w:r>
            <w:r w:rsidRPr="00185784">
              <w:rPr>
                <w:rFonts w:cs="Calibri"/>
                <w:color w:val="000000"/>
              </w:rPr>
              <w:t>technologií, které podporují komfortní práci a vysoké využití nabízených databází. Veškeré informační</w:t>
            </w:r>
            <w:r w:rsidRPr="004E0537">
              <w:rPr>
                <w:rFonts w:cs="Calibri"/>
                <w:color w:val="000000"/>
              </w:rPr>
              <w:t xml:space="preserve"> </w:t>
            </w:r>
            <w:r w:rsidRPr="00185784">
              <w:rPr>
                <w:rFonts w:cs="Calibri"/>
                <w:color w:val="000000"/>
              </w:rPr>
              <w:t xml:space="preserve">zdroje jsou dostupné skrze moderní centrální </w:t>
            </w:r>
            <w:r w:rsidRPr="00962740">
              <w:rPr>
                <w:rFonts w:cs="Calibri"/>
                <w:i/>
                <w:color w:val="000000"/>
              </w:rPr>
              <w:t>portál Xerxes</w:t>
            </w:r>
            <w:r>
              <w:rPr>
                <w:rStyle w:val="Znakapoznpodarou"/>
                <w:rFonts w:eastAsia="Calibri" w:cs="Calibri"/>
                <w:color w:val="000000"/>
              </w:rPr>
              <w:footnoteReference w:id="6"/>
            </w:r>
            <w:r w:rsidRPr="00185784">
              <w:rPr>
                <w:rFonts w:cs="Calibri"/>
                <w:color w:val="000000"/>
              </w:rPr>
              <w:t>,</w:t>
            </w:r>
            <w:r w:rsidRPr="004E0537">
              <w:rPr>
                <w:rFonts w:cs="Calibri"/>
                <w:color w:val="000000"/>
              </w:rPr>
              <w:t xml:space="preserve"> </w:t>
            </w:r>
            <w:r w:rsidRPr="00185784">
              <w:rPr>
                <w:rFonts w:cs="Calibri"/>
                <w:color w:val="000000"/>
              </w:rPr>
              <w:t>který je postaven na</w:t>
            </w:r>
            <w:r w:rsidRPr="004E0537">
              <w:rPr>
                <w:rFonts w:cs="Calibri"/>
                <w:color w:val="000000"/>
              </w:rPr>
              <w:t xml:space="preserve"> </w:t>
            </w:r>
            <w:r w:rsidRPr="00185784">
              <w:rPr>
                <w:rFonts w:cs="Calibri"/>
                <w:color w:val="000000"/>
              </w:rPr>
              <w:t xml:space="preserve">bázi známého </w:t>
            </w:r>
            <w:proofErr w:type="spellStart"/>
            <w:r w:rsidRPr="00185784">
              <w:rPr>
                <w:rFonts w:cs="Calibri"/>
                <w:color w:val="000000"/>
              </w:rPr>
              <w:t>discovery</w:t>
            </w:r>
            <w:proofErr w:type="spellEnd"/>
            <w:r w:rsidRPr="00185784">
              <w:rPr>
                <w:rFonts w:cs="Calibri"/>
                <w:color w:val="000000"/>
              </w:rPr>
              <w:t xml:space="preserve"> systému </w:t>
            </w:r>
            <w:proofErr w:type="spellStart"/>
            <w:r w:rsidRPr="00185784">
              <w:rPr>
                <w:rFonts w:cs="Calibri"/>
                <w:color w:val="000000"/>
              </w:rPr>
              <w:t>Summon</w:t>
            </w:r>
            <w:proofErr w:type="spellEnd"/>
            <w:r w:rsidRPr="00185784">
              <w:rPr>
                <w:rFonts w:cs="Calibri"/>
                <w:color w:val="000000"/>
              </w:rPr>
              <w:t>. Jednotlivé databáze tedy není potřeba prohledávat</w:t>
            </w:r>
            <w:r w:rsidRPr="004E0537">
              <w:rPr>
                <w:rFonts w:cs="Calibri"/>
                <w:color w:val="000000"/>
              </w:rPr>
              <w:t xml:space="preserve"> </w:t>
            </w:r>
            <w:r w:rsidRPr="00185784">
              <w:rPr>
                <w:rFonts w:cs="Calibri"/>
                <w:color w:val="000000"/>
              </w:rPr>
              <w:t>separátně. K dispozici je také technologie SFX, která značně ulehčuje uživatelům práci zejména při</w:t>
            </w:r>
            <w:r w:rsidRPr="004E0537">
              <w:rPr>
                <w:rFonts w:cs="Calibri"/>
                <w:color w:val="000000"/>
              </w:rPr>
              <w:t xml:space="preserve"> </w:t>
            </w:r>
            <w:r w:rsidRPr="00185784">
              <w:rPr>
                <w:rFonts w:cs="Calibri"/>
                <w:color w:val="000000"/>
              </w:rPr>
              <w:t>dohledávání plných textů dokumentů.</w:t>
            </w:r>
            <w:r w:rsidRPr="004E0537">
              <w:rPr>
                <w:rFonts w:cs="Calibri"/>
                <w:color w:val="000000"/>
              </w:rPr>
              <w:t xml:space="preserve"> </w:t>
            </w:r>
            <w:r w:rsidRPr="00185784">
              <w:rPr>
                <w:rFonts w:cs="Calibri"/>
                <w:color w:val="000000"/>
              </w:rPr>
              <w:t>Veškeré elektronické zdroje jsou přístupné 24 hodin denně</w:t>
            </w:r>
            <w:r w:rsidRPr="004E0537">
              <w:rPr>
                <w:rFonts w:cs="Calibri"/>
                <w:color w:val="000000"/>
              </w:rPr>
              <w:t>,</w:t>
            </w:r>
            <w:r w:rsidRPr="00185784">
              <w:rPr>
                <w:rFonts w:cs="Calibri"/>
                <w:color w:val="000000"/>
              </w:rPr>
              <w:t xml:space="preserve"> a to i</w:t>
            </w:r>
            <w:r w:rsidRPr="004E0537">
              <w:rPr>
                <w:rFonts w:cs="Calibri"/>
                <w:color w:val="000000"/>
              </w:rPr>
              <w:t xml:space="preserve"> </w:t>
            </w:r>
            <w:r w:rsidRPr="00185784">
              <w:rPr>
                <w:rFonts w:cs="Calibri"/>
                <w:color w:val="000000"/>
              </w:rPr>
              <w:t>z počítačů mimo univerzitní síť UTB</w:t>
            </w:r>
            <w:r w:rsidRPr="004E0537">
              <w:rPr>
                <w:rFonts w:cs="Calibri"/>
                <w:color w:val="000000"/>
              </w:rPr>
              <w:t xml:space="preserve"> </w:t>
            </w:r>
            <w:r w:rsidRPr="00185784">
              <w:rPr>
                <w:rFonts w:cs="Calibri"/>
                <w:color w:val="000000"/>
              </w:rPr>
              <w:t xml:space="preserve">formou tzv. </w:t>
            </w:r>
            <w:r w:rsidRPr="00185784">
              <w:rPr>
                <w:rFonts w:cs="Calibri"/>
              </w:rPr>
              <w:t>vzdáleného</w:t>
            </w:r>
            <w:r w:rsidRPr="00185784">
              <w:rPr>
                <w:rFonts w:cs="Calibri"/>
                <w:color w:val="00AF50"/>
              </w:rPr>
              <w:t xml:space="preserve"> </w:t>
            </w:r>
            <w:r w:rsidRPr="00185784">
              <w:rPr>
                <w:rFonts w:cs="Calibri"/>
                <w:color w:val="000000"/>
              </w:rPr>
              <w:t>přístupu.</w:t>
            </w:r>
          </w:p>
        </w:tc>
      </w:tr>
      <w:tr w:rsidR="00C453A0" w14:paraId="10B90539" w14:textId="77777777" w:rsidTr="005133EF">
        <w:trPr>
          <w:trHeight w:val="283"/>
        </w:trPr>
        <w:tc>
          <w:tcPr>
            <w:tcW w:w="9781" w:type="dxa"/>
            <w:shd w:val="clear" w:color="auto" w:fill="F7CAAC"/>
            <w:vAlign w:val="center"/>
          </w:tcPr>
          <w:p w14:paraId="7F4EE520" w14:textId="77777777" w:rsidR="00C453A0" w:rsidRDefault="00C453A0" w:rsidP="005133EF">
            <w:r>
              <w:rPr>
                <w:b/>
              </w:rPr>
              <w:t>Přehled zpřístupněných databází</w:t>
            </w:r>
          </w:p>
        </w:tc>
      </w:tr>
      <w:tr w:rsidR="00C453A0" w14:paraId="7692FA5E" w14:textId="77777777" w:rsidTr="005133EF">
        <w:trPr>
          <w:trHeight w:val="70"/>
        </w:trPr>
        <w:tc>
          <w:tcPr>
            <w:tcW w:w="9781" w:type="dxa"/>
          </w:tcPr>
          <w:p w14:paraId="250A1448" w14:textId="77777777" w:rsidR="00C453A0" w:rsidRPr="000C18B7" w:rsidRDefault="00C453A0" w:rsidP="000C18B7">
            <w:pPr>
              <w:widowControl w:val="0"/>
              <w:autoSpaceDE w:val="0"/>
              <w:autoSpaceDN w:val="0"/>
              <w:adjustRightInd w:val="0"/>
              <w:snapToGrid w:val="0"/>
              <w:spacing w:before="120"/>
              <w:jc w:val="both"/>
              <w:rPr>
                <w:rFonts w:cs="Calibri"/>
                <w:b/>
                <w:bCs/>
                <w:color w:val="000000"/>
              </w:rPr>
            </w:pPr>
            <w:r w:rsidRPr="000C18B7">
              <w:rPr>
                <w:rFonts w:cs="Calibri"/>
                <w:b/>
                <w:bCs/>
                <w:color w:val="000000"/>
              </w:rPr>
              <w:t xml:space="preserve">Seznam přístupných elektronických databází včetně popisu:  </w:t>
            </w:r>
          </w:p>
          <w:p w14:paraId="0EB8C6F5" w14:textId="77777777" w:rsidR="00C453A0" w:rsidRDefault="00C453A0" w:rsidP="005133EF">
            <w:pPr>
              <w:widowControl w:val="0"/>
              <w:autoSpaceDE w:val="0"/>
              <w:autoSpaceDN w:val="0"/>
              <w:adjustRightInd w:val="0"/>
              <w:snapToGrid w:val="0"/>
              <w:jc w:val="both"/>
              <w:rPr>
                <w:rFonts w:cs="Calibri"/>
                <w:color w:val="000000"/>
              </w:rPr>
            </w:pPr>
          </w:p>
          <w:p w14:paraId="61B54C57" w14:textId="77777777"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Art Source (EBSCO)</w:t>
            </w:r>
          </w:p>
          <w:p w14:paraId="06EE4D29" w14:textId="0208250E"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7F12D557" w14:textId="77777777" w:rsidR="00C453A0" w:rsidRDefault="00C453A0" w:rsidP="005133EF">
            <w:pPr>
              <w:widowControl w:val="0"/>
              <w:autoSpaceDE w:val="0"/>
              <w:autoSpaceDN w:val="0"/>
              <w:adjustRightInd w:val="0"/>
              <w:snapToGrid w:val="0"/>
              <w:jc w:val="both"/>
              <w:rPr>
                <w:rFonts w:cs="Calibri"/>
                <w:color w:val="000000"/>
              </w:rPr>
            </w:pPr>
          </w:p>
          <w:p w14:paraId="108F5455" w14:textId="77777777" w:rsidR="00C453A0" w:rsidRPr="00D801D9" w:rsidRDefault="00C453A0" w:rsidP="005133EF">
            <w:pPr>
              <w:widowControl w:val="0"/>
              <w:autoSpaceDE w:val="0"/>
              <w:autoSpaceDN w:val="0"/>
              <w:adjustRightInd w:val="0"/>
              <w:snapToGrid w:val="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(CSA)</w:t>
            </w:r>
          </w:p>
          <w:p w14:paraId="393A0513" w14:textId="45FCE6E4" w:rsidR="00C453A0" w:rsidRPr="00D801D9" w:rsidRDefault="00C453A0" w:rsidP="005133EF">
            <w:pPr>
              <w:widowControl w:val="0"/>
              <w:autoSpaceDE w:val="0"/>
              <w:autoSpaceDN w:val="0"/>
              <w:adjustRightInd w:val="0"/>
              <w:snapToGrid w:val="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je jediná světová bibliografie zaměřená speciálně na abstrahování literatury o moderním </w:t>
            </w:r>
            <w:r w:rsidR="009F4D33">
              <w:rPr>
                <w:rFonts w:cs="Calibri"/>
                <w:color w:val="000000"/>
              </w:rPr>
              <w:br/>
            </w:r>
            <w:r w:rsidRPr="00D801D9">
              <w:rPr>
                <w:rFonts w:cs="Calibri"/>
                <w:color w:val="000000"/>
              </w:rPr>
              <w:t xml:space="preserve">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w:t>
            </w:r>
            <w:r w:rsidR="009F4D33">
              <w:rPr>
                <w:rFonts w:cs="Calibri"/>
                <w:color w:val="000000"/>
              </w:rPr>
              <w:br/>
            </w:r>
            <w:r w:rsidRPr="00D801D9">
              <w:rPr>
                <w:rFonts w:cs="Calibri"/>
                <w:color w:val="000000"/>
              </w:rPr>
              <w:t xml:space="preserve">a elektronického umění, etnické umění, návrh známek, video, šperkařství, keramiku, scénická umění, ilustrace, koberce, návrh medailí, </w:t>
            </w:r>
            <w:proofErr w:type="spellStart"/>
            <w:r w:rsidRPr="00D801D9">
              <w:rPr>
                <w:rFonts w:cs="Calibri"/>
                <w:color w:val="000000"/>
              </w:rPr>
              <w:t>grafitti</w:t>
            </w:r>
            <w:proofErr w:type="spellEnd"/>
            <w:r w:rsidRPr="00D801D9">
              <w:rPr>
                <w:rFonts w:cs="Calibri"/>
                <w:color w:val="000000"/>
              </w:rPr>
              <w:t>, módní návrhářství, kaligrafii, sklo apod. Retrospektiva od roku 1974 (na 350 000 záznamů).</w:t>
            </w:r>
          </w:p>
          <w:p w14:paraId="01E176B5" w14:textId="77777777" w:rsidR="00C453A0" w:rsidRDefault="00C453A0" w:rsidP="005133EF">
            <w:pPr>
              <w:widowControl w:val="0"/>
              <w:autoSpaceDE w:val="0"/>
              <w:autoSpaceDN w:val="0"/>
              <w:adjustRightInd w:val="0"/>
              <w:snapToGrid w:val="0"/>
              <w:jc w:val="both"/>
              <w:rPr>
                <w:rFonts w:cs="Calibri"/>
                <w:color w:val="000000"/>
              </w:rPr>
            </w:pPr>
          </w:p>
          <w:p w14:paraId="4193B833" w14:textId="77777777"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(CSA)</w:t>
            </w:r>
          </w:p>
          <w:p w14:paraId="5B0E4A14" w14:textId="1232906C"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Index (DAAI) je hlavním informačním zdrojem v oblasti designu a užitého umění </w:t>
            </w:r>
            <w:r w:rsidR="009F4D33">
              <w:rPr>
                <w:rFonts w:cs="Calibri"/>
                <w:color w:val="000000"/>
              </w:rPr>
              <w:br/>
            </w:r>
            <w:r w:rsidRPr="00D801D9">
              <w:rPr>
                <w:rFonts w:cs="Calibri"/>
                <w:color w:val="000000"/>
              </w:rPr>
              <w:t>v celosvětovém měřítku. Databáze zahrnuje více než 150 000 záznamů od roku 1973, roční přírůstek je 10-12 000 záznamů. Obsah databáze vychází z více než 500 časopisů, a navíc obsahuje informace o 55 000 designérech, studiích, dílnách a dalších firmách v oboru.</w:t>
            </w:r>
          </w:p>
          <w:p w14:paraId="4E3CD208" w14:textId="77777777" w:rsidR="00C453A0" w:rsidRDefault="00C453A0" w:rsidP="005133EF">
            <w:pPr>
              <w:widowControl w:val="0"/>
              <w:autoSpaceDE w:val="0"/>
              <w:autoSpaceDN w:val="0"/>
              <w:adjustRightInd w:val="0"/>
              <w:snapToGrid w:val="0"/>
              <w:jc w:val="both"/>
              <w:rPr>
                <w:rFonts w:cs="Calibri"/>
                <w:color w:val="000000"/>
              </w:rPr>
            </w:pPr>
          </w:p>
          <w:p w14:paraId="0E5264E9" w14:textId="77777777"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 xml:space="preserve">International </w:t>
            </w:r>
            <w:proofErr w:type="spellStart"/>
            <w:r w:rsidRPr="00D801D9">
              <w:rPr>
                <w:rFonts w:cs="Calibri"/>
                <w:color w:val="000000"/>
              </w:rPr>
              <w:t>Bibliography</w:t>
            </w:r>
            <w:proofErr w:type="spellEnd"/>
            <w:r w:rsidRPr="00D801D9">
              <w:rPr>
                <w:rFonts w:cs="Calibri"/>
                <w:color w:val="000000"/>
              </w:rPr>
              <w:t xml:space="preserve"> </w:t>
            </w:r>
            <w:proofErr w:type="spellStart"/>
            <w:r w:rsidRPr="00D801D9">
              <w:rPr>
                <w:rFonts w:cs="Calibri"/>
                <w:color w:val="000000"/>
              </w:rPr>
              <w:t>of</w:t>
            </w:r>
            <w:proofErr w:type="spellEnd"/>
            <w:r w:rsidRPr="00D801D9">
              <w:rPr>
                <w:rFonts w:cs="Calibri"/>
                <w:color w:val="000000"/>
              </w:rPr>
              <w:t xml:space="preserve"> Art (IBA)</w:t>
            </w:r>
          </w:p>
          <w:p w14:paraId="09F5F69F" w14:textId="77777777" w:rsidR="00C453A0" w:rsidRPr="00D801D9" w:rsidRDefault="00C453A0" w:rsidP="005133EF">
            <w:pPr>
              <w:widowControl w:val="0"/>
              <w:autoSpaceDE w:val="0"/>
              <w:autoSpaceDN w:val="0"/>
              <w:adjustRightInd w:val="0"/>
              <w:snapToGrid w:val="0"/>
              <w:jc w:val="both"/>
              <w:rPr>
                <w:rFonts w:cs="Calibri"/>
                <w:color w:val="000000"/>
              </w:rPr>
            </w:pPr>
            <w:r w:rsidRPr="00D801D9">
              <w:rPr>
                <w:rFonts w:cs="Calibri"/>
                <w:color w:val="000000"/>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D801D9">
              <w:rPr>
                <w:rFonts w:cs="Calibri"/>
                <w:color w:val="000000"/>
              </w:rPr>
              <w:t>mikroformátech</w:t>
            </w:r>
            <w:proofErr w:type="spellEnd"/>
            <w:r w:rsidRPr="00D801D9">
              <w:rPr>
                <w:rFonts w:cs="Calibri"/>
                <w:color w:val="000000"/>
              </w:rPr>
              <w:t>. Retrospektiva je od roku 2008 s ročním přírůstkem 25 000 záznamů.</w:t>
            </w:r>
          </w:p>
          <w:p w14:paraId="3C02D92D" w14:textId="77777777" w:rsidR="00C453A0" w:rsidRDefault="00C453A0" w:rsidP="005133EF">
            <w:pPr>
              <w:widowControl w:val="0"/>
              <w:autoSpaceDE w:val="0"/>
              <w:autoSpaceDN w:val="0"/>
              <w:adjustRightInd w:val="0"/>
              <w:snapToGrid w:val="0"/>
              <w:jc w:val="both"/>
              <w:rPr>
                <w:rFonts w:cs="Calibri"/>
                <w:color w:val="000000"/>
              </w:rPr>
            </w:pPr>
          </w:p>
          <w:p w14:paraId="54525BA7" w14:textId="77777777" w:rsidR="00C453A0" w:rsidRDefault="00C453A0" w:rsidP="00455270">
            <w:pPr>
              <w:widowControl w:val="0"/>
              <w:autoSpaceDE w:val="0"/>
              <w:autoSpaceDN w:val="0"/>
              <w:adjustRightInd w:val="0"/>
              <w:snapToGrid w:val="0"/>
              <w:spacing w:after="120"/>
              <w:jc w:val="both"/>
            </w:pPr>
            <w:r w:rsidRPr="00D801D9">
              <w:rPr>
                <w:rFonts w:cs="Calibri"/>
                <w:color w:val="000000"/>
              </w:rPr>
              <w:t xml:space="preserve">Multioborové databáze: </w:t>
            </w:r>
            <w:proofErr w:type="spellStart"/>
            <w:r w:rsidRPr="00D801D9">
              <w:rPr>
                <w:rFonts w:cs="Calibri"/>
                <w:color w:val="000000"/>
              </w:rPr>
              <w:t>ProQuest</w:t>
            </w:r>
            <w:proofErr w:type="spellEnd"/>
            <w:r w:rsidRPr="00D801D9">
              <w:rPr>
                <w:rFonts w:cs="Calibri"/>
                <w:color w:val="000000"/>
              </w:rPr>
              <w:t xml:space="preserve">, EBSCO, Cambridge, Oxford, </w:t>
            </w:r>
            <w:proofErr w:type="spellStart"/>
            <w:r w:rsidRPr="00D801D9">
              <w:rPr>
                <w:rFonts w:cs="Calibri"/>
                <w:color w:val="000000"/>
              </w:rPr>
              <w:t>Willey</w:t>
            </w:r>
            <w:proofErr w:type="spellEnd"/>
            <w:r w:rsidRPr="00D801D9">
              <w:rPr>
                <w:rFonts w:cs="Calibri"/>
                <w:color w:val="000000"/>
              </w:rPr>
              <w:t xml:space="preserve">, </w:t>
            </w:r>
            <w:proofErr w:type="spellStart"/>
            <w:r w:rsidRPr="00D801D9">
              <w:rPr>
                <w:rFonts w:cs="Calibri"/>
                <w:color w:val="000000"/>
              </w:rPr>
              <w:t>Sage</w:t>
            </w:r>
            <w:proofErr w:type="spellEnd"/>
            <w:r w:rsidRPr="00D801D9">
              <w:rPr>
                <w:rFonts w:cs="Calibri"/>
                <w:color w:val="000000"/>
              </w:rPr>
              <w:t>.</w:t>
            </w:r>
          </w:p>
        </w:tc>
      </w:tr>
    </w:tbl>
    <w:p w14:paraId="7F9BED25" w14:textId="77777777" w:rsidR="00C453A0" w:rsidRDefault="00C453A0" w:rsidP="00C453A0">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C453A0" w14:paraId="508BC67C" w14:textId="77777777" w:rsidTr="00E31614">
        <w:trPr>
          <w:trHeight w:val="284"/>
        </w:trPr>
        <w:tc>
          <w:tcPr>
            <w:tcW w:w="9923" w:type="dxa"/>
            <w:shd w:val="clear" w:color="auto" w:fill="F7CAAC"/>
            <w:vAlign w:val="center"/>
          </w:tcPr>
          <w:p w14:paraId="1BE58E2B" w14:textId="77777777" w:rsidR="00C453A0" w:rsidRDefault="00C453A0" w:rsidP="005133EF">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C453A0" w14:paraId="51CEFD32" w14:textId="77777777" w:rsidTr="00E31614">
        <w:trPr>
          <w:trHeight w:val="2268"/>
        </w:trPr>
        <w:tc>
          <w:tcPr>
            <w:tcW w:w="9923" w:type="dxa"/>
            <w:shd w:val="clear" w:color="auto" w:fill="FFFFFF"/>
          </w:tcPr>
          <w:p w14:paraId="29518CF0" w14:textId="33C42CF6" w:rsidR="00E31614" w:rsidRDefault="00E31614" w:rsidP="00E31614">
            <w:pPr>
              <w:spacing w:before="120" w:after="120"/>
              <w:ind w:right="79"/>
              <w:jc w:val="both"/>
            </w:pPr>
            <w:r w:rsidRPr="009925E8">
              <w:t xml:space="preserve">V rámci předcházení a zamezování plagiátorství UTB efektivně využívá po několik let </w:t>
            </w:r>
            <w:proofErr w:type="spellStart"/>
            <w:r w:rsidRPr="009925E8">
              <w:t>antiplagiáto</w:t>
            </w:r>
            <w:r>
              <w:t>r</w:t>
            </w:r>
            <w:r w:rsidRPr="009925E8">
              <w:t>ský</w:t>
            </w:r>
            <w:proofErr w:type="spellEnd"/>
            <w:r w:rsidRPr="009925E8">
              <w:t xml:space="preserve">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w:t>
            </w:r>
            <w:r>
              <w:br/>
            </w:r>
            <w:r w:rsidRPr="009925E8">
              <w:t xml:space="preserve">a aplikace a je dále rozvíjen dle potřeby uživatelů. IS/STAG, užívaný UTB jako centrální informační systém o studiu </w:t>
            </w:r>
            <w:r>
              <w:br/>
            </w:r>
            <w:r w:rsidRPr="009925E8">
              <w:t xml:space="preserve">a </w:t>
            </w:r>
            <w:r>
              <w:t>u</w:t>
            </w:r>
            <w:r w:rsidRPr="009925E8">
              <w:t>ložiště absolventských prací, je přímo napojen na tento systém pro odhalování plagiátů, uložené práce se do něj automaticky zasílají a po vyhodnocení se vrací jako výsledek zpět do IS/STAG.</w:t>
            </w:r>
          </w:p>
          <w:p w14:paraId="69FE09E8" w14:textId="7A282CCD" w:rsidR="00C453A0" w:rsidRDefault="00E31614" w:rsidP="00E31614">
            <w:pPr>
              <w:spacing w:after="120"/>
              <w:jc w:val="both"/>
            </w:pPr>
            <w:r w:rsidRPr="00CF5CE0">
              <w:t xml:space="preserve">UTB disponuje taktéž nástrojem </w:t>
            </w:r>
            <w:proofErr w:type="spellStart"/>
            <w:r w:rsidRPr="00CF5CE0">
              <w:t>Turnitin</w:t>
            </w:r>
            <w:proofErr w:type="spellEnd"/>
            <w:r w:rsidRPr="00CF5CE0">
              <w:t xml:space="preserve">. </w:t>
            </w:r>
            <w:proofErr w:type="spellStart"/>
            <w:r w:rsidRPr="00CF5CE0">
              <w:t>Turnitin</w:t>
            </w:r>
            <w:proofErr w:type="spellEnd"/>
            <w:r w:rsidRPr="00CF5CE0">
              <w:t xml:space="preserve"> je </w:t>
            </w:r>
            <w:proofErr w:type="spellStart"/>
            <w:r w:rsidRPr="00CF5CE0">
              <w:t>antiplagiátorský</w:t>
            </w:r>
            <w:proofErr w:type="spellEnd"/>
            <w:r w:rsidRPr="00CF5CE0">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CF5CE0">
              <w:t>repozitáře</w:t>
            </w:r>
            <w:proofErr w:type="spellEnd"/>
            <w:r w:rsidRPr="00CF5CE0">
              <w:t xml:space="preserve"> závěrečných prací. Jedná se o jeden z nejpoužívanějších softwarů na odhalování plagiátů. Kromě on-line verze najdete </w:t>
            </w:r>
            <w:proofErr w:type="spellStart"/>
            <w:r w:rsidRPr="00CF5CE0">
              <w:t>Turnitin</w:t>
            </w:r>
            <w:proofErr w:type="spellEnd"/>
            <w:r w:rsidRPr="00CF5CE0">
              <w:t xml:space="preserve"> Feedback Studio také jako plugin ve studijním prostředí </w:t>
            </w:r>
            <w:proofErr w:type="spellStart"/>
            <w:r w:rsidRPr="00CF5CE0">
              <w:t>Mo</w:t>
            </w:r>
            <w:r w:rsidR="00BE2E36">
              <w:t>o</w:t>
            </w:r>
            <w:r w:rsidRPr="00CF5CE0">
              <w:t>dle</w:t>
            </w:r>
            <w:proofErr w:type="spellEnd"/>
            <w:r w:rsidRPr="00CF5CE0">
              <w:t xml:space="preserve">, aby mohla probíhat kontrola prací ještě efektivněji. </w:t>
            </w:r>
            <w:proofErr w:type="spellStart"/>
            <w:r w:rsidRPr="00CF5CE0">
              <w:t>Turnitin</w:t>
            </w:r>
            <w:proofErr w:type="spellEnd"/>
            <w:r w:rsidRPr="00CF5CE0">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1439FE4C" w14:textId="77777777" w:rsidR="00C453A0" w:rsidRDefault="00C453A0"/>
    <w:p w14:paraId="29C855D3" w14:textId="77777777" w:rsidR="00E31614" w:rsidRDefault="00E31614">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34"/>
        <w:gridCol w:w="201"/>
        <w:gridCol w:w="1274"/>
        <w:gridCol w:w="2321"/>
        <w:gridCol w:w="2993"/>
      </w:tblGrid>
      <w:tr w:rsidR="00C453A0" w14:paraId="3A2F07D4" w14:textId="77777777" w:rsidTr="00E31614">
        <w:tc>
          <w:tcPr>
            <w:tcW w:w="9923" w:type="dxa"/>
            <w:gridSpan w:val="5"/>
            <w:tcBorders>
              <w:bottom w:val="double" w:sz="4" w:space="0" w:color="auto"/>
            </w:tcBorders>
            <w:shd w:val="clear" w:color="auto" w:fill="BDD6EE"/>
          </w:tcPr>
          <w:p w14:paraId="0FDD5C6A" w14:textId="07FDAC51" w:rsidR="00C453A0" w:rsidRPr="00E31614" w:rsidRDefault="00C453A0" w:rsidP="005133EF">
            <w:pPr>
              <w:jc w:val="both"/>
              <w:rPr>
                <w:b/>
                <w:sz w:val="28"/>
                <w:szCs w:val="28"/>
              </w:rPr>
            </w:pPr>
            <w:r w:rsidRPr="00E31614">
              <w:rPr>
                <w:b/>
                <w:sz w:val="28"/>
                <w:szCs w:val="28"/>
              </w:rPr>
              <w:lastRenderedPageBreak/>
              <w:t>C-IV – Materiální zabezpečení studijního programu</w:t>
            </w:r>
          </w:p>
        </w:tc>
      </w:tr>
      <w:tr w:rsidR="00C453A0" w14:paraId="26999557" w14:textId="77777777" w:rsidTr="00E31614">
        <w:tc>
          <w:tcPr>
            <w:tcW w:w="3134" w:type="dxa"/>
            <w:tcBorders>
              <w:top w:val="single" w:sz="2" w:space="0" w:color="auto"/>
              <w:left w:val="single" w:sz="2" w:space="0" w:color="auto"/>
              <w:bottom w:val="single" w:sz="2" w:space="0" w:color="auto"/>
              <w:right w:val="single" w:sz="2" w:space="0" w:color="auto"/>
            </w:tcBorders>
            <w:shd w:val="clear" w:color="auto" w:fill="F7CAAC"/>
          </w:tcPr>
          <w:p w14:paraId="394C2822" w14:textId="77777777" w:rsidR="00C453A0" w:rsidRDefault="00C453A0" w:rsidP="005133EF">
            <w:pPr>
              <w:rPr>
                <w:b/>
              </w:rPr>
            </w:pPr>
            <w:r>
              <w:rPr>
                <w:b/>
              </w:rPr>
              <w:t>Místo uskutečňování studijního programu</w:t>
            </w:r>
          </w:p>
        </w:tc>
        <w:tc>
          <w:tcPr>
            <w:tcW w:w="6789" w:type="dxa"/>
            <w:gridSpan w:val="4"/>
            <w:tcBorders>
              <w:top w:val="single" w:sz="2" w:space="0" w:color="auto"/>
              <w:left w:val="single" w:sz="2" w:space="0" w:color="auto"/>
              <w:bottom w:val="single" w:sz="2" w:space="0" w:color="auto"/>
              <w:right w:val="single" w:sz="2" w:space="0" w:color="auto"/>
            </w:tcBorders>
          </w:tcPr>
          <w:p w14:paraId="39AC6B35" w14:textId="1F76035D" w:rsidR="00C453A0" w:rsidRDefault="00C453A0" w:rsidP="005133EF">
            <w:r>
              <w:t xml:space="preserve">FMK </w:t>
            </w:r>
          </w:p>
        </w:tc>
      </w:tr>
      <w:tr w:rsidR="00C453A0" w14:paraId="24C63E02" w14:textId="77777777" w:rsidTr="00E31614">
        <w:tc>
          <w:tcPr>
            <w:tcW w:w="9923" w:type="dxa"/>
            <w:gridSpan w:val="5"/>
            <w:shd w:val="clear" w:color="auto" w:fill="F7CAAC"/>
          </w:tcPr>
          <w:p w14:paraId="6D02F036" w14:textId="77777777" w:rsidR="00C453A0" w:rsidRDefault="00C453A0" w:rsidP="005133EF">
            <w:pPr>
              <w:jc w:val="both"/>
              <w:rPr>
                <w:b/>
              </w:rPr>
            </w:pPr>
            <w:r>
              <w:rPr>
                <w:b/>
              </w:rPr>
              <w:t>Kapacita výukových místností pro teoretickou výuku</w:t>
            </w:r>
          </w:p>
        </w:tc>
      </w:tr>
      <w:tr w:rsidR="00C453A0" w14:paraId="744F46E2" w14:textId="77777777" w:rsidTr="00E31614">
        <w:trPr>
          <w:trHeight w:val="3474"/>
        </w:trPr>
        <w:tc>
          <w:tcPr>
            <w:tcW w:w="9923" w:type="dxa"/>
            <w:gridSpan w:val="5"/>
          </w:tcPr>
          <w:p w14:paraId="644585E7" w14:textId="61CF65D5" w:rsidR="00C453A0" w:rsidRPr="00FF4400" w:rsidRDefault="00C453A0" w:rsidP="000C18B7">
            <w:pPr>
              <w:widowControl w:val="0"/>
              <w:autoSpaceDE w:val="0"/>
              <w:autoSpaceDN w:val="0"/>
              <w:adjustRightInd w:val="0"/>
              <w:snapToGrid w:val="0"/>
              <w:spacing w:before="120"/>
              <w:jc w:val="both"/>
              <w:rPr>
                <w:rFonts w:cs="Calibri"/>
                <w:color w:val="000000"/>
              </w:rPr>
            </w:pPr>
            <w:r w:rsidRPr="00FF4400">
              <w:rPr>
                <w:rFonts w:cs="Calibri"/>
                <w:color w:val="000000"/>
              </w:rPr>
              <w:t>FMK má zajištěnou potřebnou in</w:t>
            </w:r>
            <w:r>
              <w:rPr>
                <w:rFonts w:cs="Calibri"/>
                <w:color w:val="000000"/>
              </w:rPr>
              <w:t>f</w:t>
            </w:r>
            <w:r w:rsidRPr="00FF4400">
              <w:rPr>
                <w:rFonts w:cs="Calibri"/>
                <w:color w:val="000000"/>
              </w:rPr>
              <w:t xml:space="preserve">rastrukturu pro realizaci předkládaného </w:t>
            </w:r>
            <w:r w:rsidR="006F2C09">
              <w:rPr>
                <w:rFonts w:cs="Calibri"/>
                <w:color w:val="000000"/>
              </w:rPr>
              <w:t xml:space="preserve">BSP </w:t>
            </w:r>
            <w:proofErr w:type="spellStart"/>
            <w:r w:rsidR="00B32368" w:rsidRPr="00B32368">
              <w:rPr>
                <w:rFonts w:cs="Calibri"/>
                <w:color w:val="000000"/>
              </w:rPr>
              <w:t>Footwear</w:t>
            </w:r>
            <w:proofErr w:type="spellEnd"/>
            <w:r w:rsidR="00B32368" w:rsidRPr="00B32368">
              <w:rPr>
                <w:rFonts w:cs="Calibri"/>
                <w:color w:val="000000"/>
              </w:rPr>
              <w:t xml:space="preserve"> Design</w:t>
            </w:r>
            <w:r w:rsidRPr="00FF4400">
              <w:rPr>
                <w:rFonts w:cs="Calibri"/>
                <w:color w:val="000000"/>
              </w:rPr>
              <w:t>.</w:t>
            </w:r>
            <w:r>
              <w:rPr>
                <w:rFonts w:cs="Calibri"/>
                <w:color w:val="000000"/>
              </w:rPr>
              <w:t xml:space="preserve"> Disponuje potřebným prostorovým, materiálním a technickým zabezpečením. Existující vybavení odpovídá typu a charakteru studijního programu i profilu </w:t>
            </w:r>
            <w:r w:rsidRPr="000F4ABB">
              <w:rPr>
                <w:rFonts w:cs="Calibri"/>
                <w:color w:val="000000"/>
              </w:rPr>
              <w:t xml:space="preserve">absolventa. </w:t>
            </w:r>
            <w:r w:rsidR="001B1B3D">
              <w:rPr>
                <w:rFonts w:cs="Calibri"/>
                <w:color w:val="000000"/>
              </w:rPr>
              <w:t xml:space="preserve">SP </w:t>
            </w:r>
            <w:proofErr w:type="spellStart"/>
            <w:r w:rsidR="00B32368" w:rsidRPr="00B32368">
              <w:rPr>
                <w:rFonts w:cs="Calibri"/>
                <w:color w:val="000000"/>
              </w:rPr>
              <w:t>Footwear</w:t>
            </w:r>
            <w:proofErr w:type="spellEnd"/>
            <w:r w:rsidR="00B32368" w:rsidRPr="00B32368">
              <w:rPr>
                <w:rFonts w:cs="Calibri"/>
                <w:color w:val="000000"/>
              </w:rPr>
              <w:t xml:space="preserve"> Design</w:t>
            </w:r>
            <w:r w:rsidRPr="000F4ABB">
              <w:rPr>
                <w:rFonts w:cs="Calibri"/>
                <w:color w:val="000000"/>
              </w:rPr>
              <w:t xml:space="preserve"> má k dispozici posluchárny, učebny a seminární místnosti v</w:t>
            </w:r>
            <w:r>
              <w:rPr>
                <w:rFonts w:cs="Calibri"/>
                <w:color w:val="000000"/>
              </w:rPr>
              <w:t xml:space="preserve"> budovách U41, U42, </w:t>
            </w:r>
            <w:r w:rsidR="00E41688">
              <w:rPr>
                <w:rFonts w:cs="Calibri"/>
                <w:color w:val="000000"/>
              </w:rPr>
              <w:t xml:space="preserve">U44, </w:t>
            </w:r>
            <w:r>
              <w:rPr>
                <w:rFonts w:cs="Calibri"/>
                <w:color w:val="000000"/>
              </w:rPr>
              <w:t xml:space="preserve">U16. </w:t>
            </w:r>
          </w:p>
          <w:p w14:paraId="5A2ECB14" w14:textId="77777777" w:rsidR="00C453A0" w:rsidRDefault="00C453A0" w:rsidP="005133EF"/>
          <w:p w14:paraId="5031A823" w14:textId="77777777" w:rsidR="00C453A0" w:rsidRPr="00BC7586" w:rsidRDefault="00C453A0" w:rsidP="005133EF">
            <w:pPr>
              <w:widowControl w:val="0"/>
              <w:autoSpaceDE w:val="0"/>
              <w:autoSpaceDN w:val="0"/>
              <w:adjustRightInd w:val="0"/>
              <w:snapToGrid w:val="0"/>
              <w:jc w:val="both"/>
              <w:rPr>
                <w:rFonts w:cs="Calibri"/>
                <w:b/>
                <w:color w:val="000000"/>
              </w:rPr>
            </w:pPr>
            <w:r w:rsidRPr="00BC7586">
              <w:rPr>
                <w:b/>
              </w:rPr>
              <w:t>Místností pro teoretickou výuku:</w:t>
            </w:r>
          </w:p>
          <w:tbl>
            <w:tblPr>
              <w:tblStyle w:val="Mkatabulky"/>
              <w:tblW w:w="0" w:type="auto"/>
              <w:tblLayout w:type="fixed"/>
              <w:tblLook w:val="04A0" w:firstRow="1" w:lastRow="0" w:firstColumn="1" w:lastColumn="0" w:noHBand="0" w:noVBand="1"/>
            </w:tblPr>
            <w:tblGrid>
              <w:gridCol w:w="3032"/>
              <w:gridCol w:w="3032"/>
              <w:gridCol w:w="2231"/>
            </w:tblGrid>
            <w:tr w:rsidR="00C453A0" w14:paraId="305862B5" w14:textId="77777777" w:rsidTr="0082775D">
              <w:tc>
                <w:tcPr>
                  <w:tcW w:w="3032" w:type="dxa"/>
                  <w:shd w:val="clear" w:color="auto" w:fill="DEEAF6" w:themeFill="accent1" w:themeFillTint="33"/>
                  <w:vAlign w:val="bottom"/>
                </w:tcPr>
                <w:p w14:paraId="1C0C39CF"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Číslo učebny</w:t>
                  </w:r>
                </w:p>
              </w:tc>
              <w:tc>
                <w:tcPr>
                  <w:tcW w:w="3032" w:type="dxa"/>
                  <w:shd w:val="clear" w:color="auto" w:fill="DEEAF6" w:themeFill="accent1" w:themeFillTint="33"/>
                  <w:vAlign w:val="center"/>
                </w:tcPr>
                <w:p w14:paraId="1C126DAD" w14:textId="6AECB563" w:rsidR="00C453A0" w:rsidRDefault="001B1B3D" w:rsidP="005133EF">
                  <w:pPr>
                    <w:widowControl w:val="0"/>
                    <w:autoSpaceDE w:val="0"/>
                    <w:autoSpaceDN w:val="0"/>
                    <w:adjustRightInd w:val="0"/>
                    <w:snapToGrid w:val="0"/>
                    <w:jc w:val="both"/>
                    <w:rPr>
                      <w:rFonts w:cs="Calibri"/>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231" w:type="dxa"/>
                  <w:shd w:val="clear" w:color="auto" w:fill="DEEAF6" w:themeFill="accent1" w:themeFillTint="33"/>
                </w:tcPr>
                <w:p w14:paraId="0A065786" w14:textId="77777777" w:rsidR="00C453A0" w:rsidRDefault="00C453A0" w:rsidP="005133EF">
                  <w:pPr>
                    <w:widowControl w:val="0"/>
                    <w:autoSpaceDE w:val="0"/>
                    <w:autoSpaceDN w:val="0"/>
                    <w:adjustRightInd w:val="0"/>
                    <w:snapToGrid w:val="0"/>
                    <w:jc w:val="both"/>
                    <w:rPr>
                      <w:rFonts w:cs="Calibri"/>
                      <w:color w:val="000000"/>
                    </w:rPr>
                  </w:pPr>
                  <w:r>
                    <w:rPr>
                      <w:rFonts w:cs="Calibri"/>
                      <w:color w:val="000000"/>
                    </w:rPr>
                    <w:t>Fakulta</w:t>
                  </w:r>
                  <w:r w:rsidRPr="00C27CF2">
                    <w:rPr>
                      <w:rFonts w:cs="Calibri"/>
                      <w:color w:val="000000"/>
                    </w:rPr>
                    <w:t>/ústav/ateliér</w:t>
                  </w:r>
                </w:p>
              </w:tc>
            </w:tr>
            <w:tr w:rsidR="00C453A0" w14:paraId="399D4E24" w14:textId="77777777" w:rsidTr="0082775D">
              <w:tc>
                <w:tcPr>
                  <w:tcW w:w="3032" w:type="dxa"/>
                  <w:vAlign w:val="bottom"/>
                </w:tcPr>
                <w:p w14:paraId="49CF87FB"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Učebna 41/211</w:t>
                  </w:r>
                </w:p>
              </w:tc>
              <w:tc>
                <w:tcPr>
                  <w:tcW w:w="3032" w:type="dxa"/>
                  <w:vAlign w:val="center"/>
                </w:tcPr>
                <w:p w14:paraId="39A073F0"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59,25/35</w:t>
                  </w:r>
                </w:p>
              </w:tc>
              <w:tc>
                <w:tcPr>
                  <w:tcW w:w="2231" w:type="dxa"/>
                </w:tcPr>
                <w:p w14:paraId="5B8C8A2A" w14:textId="77777777" w:rsidR="00C453A0" w:rsidRDefault="00C453A0" w:rsidP="005133EF">
                  <w:pPr>
                    <w:widowControl w:val="0"/>
                    <w:autoSpaceDE w:val="0"/>
                    <w:autoSpaceDN w:val="0"/>
                    <w:adjustRightInd w:val="0"/>
                    <w:snapToGrid w:val="0"/>
                    <w:jc w:val="both"/>
                    <w:rPr>
                      <w:rFonts w:cs="Calibri"/>
                      <w:color w:val="000000"/>
                    </w:rPr>
                  </w:pPr>
                  <w:r>
                    <w:rPr>
                      <w:rFonts w:cs="Calibri"/>
                      <w:color w:val="000000"/>
                    </w:rPr>
                    <w:t>FMK</w:t>
                  </w:r>
                </w:p>
              </w:tc>
            </w:tr>
            <w:tr w:rsidR="00C453A0" w14:paraId="28057DCC" w14:textId="77777777" w:rsidTr="0082775D">
              <w:tc>
                <w:tcPr>
                  <w:tcW w:w="3032" w:type="dxa"/>
                  <w:vAlign w:val="bottom"/>
                </w:tcPr>
                <w:p w14:paraId="62CB8F98"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Učebna 42/252</w:t>
                  </w:r>
                </w:p>
              </w:tc>
              <w:tc>
                <w:tcPr>
                  <w:tcW w:w="3032" w:type="dxa"/>
                  <w:vAlign w:val="center"/>
                </w:tcPr>
                <w:p w14:paraId="3650B63A"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 xml:space="preserve">18,15/10 </w:t>
                  </w:r>
                </w:p>
              </w:tc>
              <w:tc>
                <w:tcPr>
                  <w:tcW w:w="2231" w:type="dxa"/>
                </w:tcPr>
                <w:p w14:paraId="516B9A26" w14:textId="77777777" w:rsidR="00C453A0" w:rsidRDefault="00C453A0" w:rsidP="005133EF">
                  <w:pPr>
                    <w:widowControl w:val="0"/>
                    <w:autoSpaceDE w:val="0"/>
                    <w:autoSpaceDN w:val="0"/>
                    <w:adjustRightInd w:val="0"/>
                    <w:snapToGrid w:val="0"/>
                    <w:jc w:val="both"/>
                    <w:rPr>
                      <w:rFonts w:cs="Calibri"/>
                      <w:color w:val="000000"/>
                    </w:rPr>
                  </w:pPr>
                  <w:r w:rsidRPr="002C437F">
                    <w:rPr>
                      <w:rFonts w:cs="Calibri"/>
                      <w:color w:val="000000"/>
                    </w:rPr>
                    <w:t>FMK</w:t>
                  </w:r>
                </w:p>
              </w:tc>
            </w:tr>
            <w:tr w:rsidR="00C453A0" w14:paraId="0EC1D404" w14:textId="77777777" w:rsidTr="0082775D">
              <w:tc>
                <w:tcPr>
                  <w:tcW w:w="3032" w:type="dxa"/>
                  <w:vAlign w:val="bottom"/>
                </w:tcPr>
                <w:p w14:paraId="75B7B45A"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Posluchárna 42/256</w:t>
                  </w:r>
                </w:p>
              </w:tc>
              <w:tc>
                <w:tcPr>
                  <w:tcW w:w="3032" w:type="dxa"/>
                  <w:vAlign w:val="center"/>
                </w:tcPr>
                <w:p w14:paraId="238ED835"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 xml:space="preserve">89,28/50 </w:t>
                  </w:r>
                </w:p>
              </w:tc>
              <w:tc>
                <w:tcPr>
                  <w:tcW w:w="2231" w:type="dxa"/>
                </w:tcPr>
                <w:p w14:paraId="3A09384E" w14:textId="77777777" w:rsidR="00C453A0" w:rsidRDefault="00C453A0" w:rsidP="005133EF">
                  <w:pPr>
                    <w:widowControl w:val="0"/>
                    <w:autoSpaceDE w:val="0"/>
                    <w:autoSpaceDN w:val="0"/>
                    <w:adjustRightInd w:val="0"/>
                    <w:snapToGrid w:val="0"/>
                    <w:jc w:val="both"/>
                    <w:rPr>
                      <w:rFonts w:cs="Calibri"/>
                      <w:color w:val="000000"/>
                    </w:rPr>
                  </w:pPr>
                  <w:r w:rsidRPr="002C437F">
                    <w:rPr>
                      <w:rFonts w:cs="Calibri"/>
                      <w:color w:val="000000"/>
                    </w:rPr>
                    <w:t>FMK</w:t>
                  </w:r>
                </w:p>
              </w:tc>
            </w:tr>
            <w:tr w:rsidR="00C453A0" w14:paraId="5DFF0FB2" w14:textId="77777777" w:rsidTr="0082775D">
              <w:tc>
                <w:tcPr>
                  <w:tcW w:w="3032" w:type="dxa"/>
                  <w:vAlign w:val="bottom"/>
                </w:tcPr>
                <w:p w14:paraId="3CEF6276"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Posluchárna 44/215</w:t>
                  </w:r>
                </w:p>
              </w:tc>
              <w:tc>
                <w:tcPr>
                  <w:tcW w:w="3032" w:type="dxa"/>
                  <w:vAlign w:val="center"/>
                </w:tcPr>
                <w:p w14:paraId="46A12DDF"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 xml:space="preserve">104/90 </w:t>
                  </w:r>
                </w:p>
              </w:tc>
              <w:tc>
                <w:tcPr>
                  <w:tcW w:w="2231" w:type="dxa"/>
                </w:tcPr>
                <w:p w14:paraId="30699828" w14:textId="363D892F" w:rsidR="00C453A0" w:rsidRDefault="00C453A0" w:rsidP="005133EF">
                  <w:pPr>
                    <w:widowControl w:val="0"/>
                    <w:autoSpaceDE w:val="0"/>
                    <w:autoSpaceDN w:val="0"/>
                    <w:adjustRightInd w:val="0"/>
                    <w:snapToGrid w:val="0"/>
                    <w:jc w:val="both"/>
                    <w:rPr>
                      <w:rFonts w:cs="Calibri"/>
                      <w:color w:val="000000"/>
                    </w:rPr>
                  </w:pPr>
                  <w:r w:rsidRPr="00BB063C">
                    <w:rPr>
                      <w:rFonts w:cs="Calibri"/>
                      <w:color w:val="000000"/>
                    </w:rPr>
                    <w:t>FMK /</w:t>
                  </w:r>
                  <w:r w:rsidR="00FA58E6">
                    <w:rPr>
                      <w:rFonts w:cs="Calibri"/>
                      <w:color w:val="000000"/>
                    </w:rPr>
                    <w:t>Ú</w:t>
                  </w:r>
                  <w:r w:rsidRPr="00BB063C">
                    <w:rPr>
                      <w:rFonts w:cs="Calibri"/>
                      <w:color w:val="000000"/>
                    </w:rPr>
                    <w:t>MK</w:t>
                  </w:r>
                </w:p>
              </w:tc>
            </w:tr>
            <w:tr w:rsidR="00C453A0" w14:paraId="64DF52EF" w14:textId="77777777" w:rsidTr="0082775D">
              <w:tc>
                <w:tcPr>
                  <w:tcW w:w="3032" w:type="dxa"/>
                  <w:vAlign w:val="bottom"/>
                </w:tcPr>
                <w:p w14:paraId="1D09FF5A"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Učebna 44/217</w:t>
                  </w:r>
                </w:p>
              </w:tc>
              <w:tc>
                <w:tcPr>
                  <w:tcW w:w="3032" w:type="dxa"/>
                  <w:vAlign w:val="bottom"/>
                </w:tcPr>
                <w:p w14:paraId="2395D173"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57,74/32</w:t>
                  </w:r>
                </w:p>
              </w:tc>
              <w:tc>
                <w:tcPr>
                  <w:tcW w:w="2231" w:type="dxa"/>
                </w:tcPr>
                <w:p w14:paraId="4590F3A1" w14:textId="136A30B7" w:rsidR="00C453A0" w:rsidRDefault="00C453A0" w:rsidP="005133EF">
                  <w:pPr>
                    <w:widowControl w:val="0"/>
                    <w:autoSpaceDE w:val="0"/>
                    <w:autoSpaceDN w:val="0"/>
                    <w:adjustRightInd w:val="0"/>
                    <w:snapToGrid w:val="0"/>
                    <w:jc w:val="both"/>
                    <w:rPr>
                      <w:rFonts w:cs="Calibri"/>
                      <w:color w:val="000000"/>
                    </w:rPr>
                  </w:pPr>
                  <w:r w:rsidRPr="00BB063C">
                    <w:rPr>
                      <w:rFonts w:cs="Calibri"/>
                      <w:color w:val="000000"/>
                    </w:rPr>
                    <w:t>FMK /</w:t>
                  </w:r>
                  <w:r w:rsidR="00D1487F">
                    <w:rPr>
                      <w:rFonts w:cs="Calibri"/>
                      <w:color w:val="000000"/>
                    </w:rPr>
                    <w:t>Ú</w:t>
                  </w:r>
                  <w:r w:rsidRPr="00BB063C">
                    <w:rPr>
                      <w:rFonts w:cs="Calibri"/>
                      <w:color w:val="000000"/>
                    </w:rPr>
                    <w:t>MK</w:t>
                  </w:r>
                </w:p>
              </w:tc>
            </w:tr>
            <w:tr w:rsidR="00C453A0" w14:paraId="18072411" w14:textId="77777777" w:rsidTr="0082775D">
              <w:tc>
                <w:tcPr>
                  <w:tcW w:w="3032" w:type="dxa"/>
                  <w:vAlign w:val="bottom"/>
                </w:tcPr>
                <w:p w14:paraId="667D86CB"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Posluchárna 44/218</w:t>
                  </w:r>
                </w:p>
              </w:tc>
              <w:tc>
                <w:tcPr>
                  <w:tcW w:w="3032" w:type="dxa"/>
                  <w:vAlign w:val="bottom"/>
                </w:tcPr>
                <w:p w14:paraId="78A91021"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 xml:space="preserve">85,66/72 </w:t>
                  </w:r>
                </w:p>
              </w:tc>
              <w:tc>
                <w:tcPr>
                  <w:tcW w:w="2231" w:type="dxa"/>
                </w:tcPr>
                <w:p w14:paraId="08DCC1E5" w14:textId="6BDBA994" w:rsidR="00C453A0" w:rsidRDefault="00C453A0" w:rsidP="005133EF">
                  <w:pPr>
                    <w:widowControl w:val="0"/>
                    <w:autoSpaceDE w:val="0"/>
                    <w:autoSpaceDN w:val="0"/>
                    <w:adjustRightInd w:val="0"/>
                    <w:snapToGrid w:val="0"/>
                    <w:jc w:val="both"/>
                    <w:rPr>
                      <w:rFonts w:cs="Calibri"/>
                      <w:color w:val="000000"/>
                    </w:rPr>
                  </w:pPr>
                  <w:r w:rsidRPr="00BB063C">
                    <w:rPr>
                      <w:rFonts w:cs="Calibri"/>
                      <w:color w:val="000000"/>
                    </w:rPr>
                    <w:t>FMK /</w:t>
                  </w:r>
                  <w:r w:rsidR="00D1487F">
                    <w:rPr>
                      <w:rFonts w:cs="Calibri"/>
                      <w:color w:val="000000"/>
                    </w:rPr>
                    <w:t>Ú</w:t>
                  </w:r>
                  <w:r w:rsidRPr="00BB063C">
                    <w:rPr>
                      <w:rFonts w:cs="Calibri"/>
                      <w:color w:val="000000"/>
                    </w:rPr>
                    <w:t>MK</w:t>
                  </w:r>
                </w:p>
              </w:tc>
            </w:tr>
            <w:tr w:rsidR="00C453A0" w14:paraId="03AD841D" w14:textId="77777777" w:rsidTr="0082775D">
              <w:tc>
                <w:tcPr>
                  <w:tcW w:w="3032" w:type="dxa"/>
                  <w:vAlign w:val="bottom"/>
                </w:tcPr>
                <w:p w14:paraId="64FF6AA7"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Posluchárna 16/317</w:t>
                  </w:r>
                </w:p>
              </w:tc>
              <w:tc>
                <w:tcPr>
                  <w:tcW w:w="3032" w:type="dxa"/>
                  <w:vAlign w:val="bottom"/>
                </w:tcPr>
                <w:p w14:paraId="35AB77A3" w14:textId="77777777" w:rsidR="00C453A0" w:rsidRDefault="00C453A0" w:rsidP="005133EF">
                  <w:pPr>
                    <w:widowControl w:val="0"/>
                    <w:autoSpaceDE w:val="0"/>
                    <w:autoSpaceDN w:val="0"/>
                    <w:adjustRightInd w:val="0"/>
                    <w:snapToGrid w:val="0"/>
                    <w:jc w:val="both"/>
                    <w:rPr>
                      <w:rFonts w:cs="Calibri"/>
                      <w:color w:val="000000"/>
                    </w:rPr>
                  </w:pPr>
                  <w:r w:rsidRPr="00C27CF2">
                    <w:rPr>
                      <w:rFonts w:cs="Calibri"/>
                      <w:color w:val="000000"/>
                    </w:rPr>
                    <w:t>55,0/12</w:t>
                  </w:r>
                </w:p>
              </w:tc>
              <w:tc>
                <w:tcPr>
                  <w:tcW w:w="2231" w:type="dxa"/>
                </w:tcPr>
                <w:p w14:paraId="0E19826F" w14:textId="77777777" w:rsidR="00C453A0" w:rsidRDefault="00C453A0" w:rsidP="005133EF">
                  <w:pPr>
                    <w:widowControl w:val="0"/>
                    <w:autoSpaceDE w:val="0"/>
                    <w:autoSpaceDN w:val="0"/>
                    <w:adjustRightInd w:val="0"/>
                    <w:snapToGrid w:val="0"/>
                    <w:jc w:val="both"/>
                    <w:rPr>
                      <w:rFonts w:cs="Calibri"/>
                      <w:color w:val="000000"/>
                    </w:rPr>
                  </w:pPr>
                  <w:r>
                    <w:rPr>
                      <w:rFonts w:cs="Calibri"/>
                      <w:color w:val="000000"/>
                    </w:rPr>
                    <w:t>FMK</w:t>
                  </w:r>
                  <w:r w:rsidRPr="00C27CF2">
                    <w:rPr>
                      <w:rFonts w:cs="Calibri"/>
                      <w:color w:val="000000"/>
                    </w:rPr>
                    <w:t xml:space="preserve"> </w:t>
                  </w:r>
                </w:p>
              </w:tc>
            </w:tr>
          </w:tbl>
          <w:p w14:paraId="32B21152" w14:textId="77777777" w:rsidR="00C453A0" w:rsidRDefault="00C453A0" w:rsidP="005133EF"/>
        </w:tc>
      </w:tr>
      <w:tr w:rsidR="00C453A0" w14:paraId="347FDC38" w14:textId="77777777" w:rsidTr="00E31614">
        <w:trPr>
          <w:trHeight w:val="202"/>
        </w:trPr>
        <w:tc>
          <w:tcPr>
            <w:tcW w:w="3335" w:type="dxa"/>
            <w:gridSpan w:val="2"/>
            <w:shd w:val="clear" w:color="auto" w:fill="F7CAAC"/>
          </w:tcPr>
          <w:p w14:paraId="205F52FA" w14:textId="77777777" w:rsidR="00C453A0" w:rsidRDefault="00C453A0" w:rsidP="005133EF">
            <w:pPr>
              <w:rPr>
                <w:b/>
              </w:rPr>
            </w:pPr>
            <w:r w:rsidRPr="004D3AA2">
              <w:rPr>
                <w:b/>
              </w:rPr>
              <w:t>Z toho kapacita</w:t>
            </w:r>
            <w:r>
              <w:rPr>
                <w:b/>
              </w:rPr>
              <w:t xml:space="preserve"> v prostorách v nájmu</w:t>
            </w:r>
          </w:p>
        </w:tc>
        <w:tc>
          <w:tcPr>
            <w:tcW w:w="1274" w:type="dxa"/>
          </w:tcPr>
          <w:p w14:paraId="03FEF280" w14:textId="77777777" w:rsidR="00C453A0" w:rsidRDefault="00C453A0" w:rsidP="005133EF">
            <w:r>
              <w:t>0</w:t>
            </w:r>
          </w:p>
        </w:tc>
        <w:tc>
          <w:tcPr>
            <w:tcW w:w="2321" w:type="dxa"/>
            <w:shd w:val="clear" w:color="auto" w:fill="F7CAAC"/>
          </w:tcPr>
          <w:p w14:paraId="66A9DC62" w14:textId="77777777" w:rsidR="00C453A0" w:rsidRDefault="00C453A0" w:rsidP="005133EF">
            <w:pPr>
              <w:rPr>
                <w:b/>
                <w:shd w:val="clear" w:color="auto" w:fill="F7CAAC"/>
              </w:rPr>
            </w:pPr>
            <w:r>
              <w:rPr>
                <w:b/>
                <w:shd w:val="clear" w:color="auto" w:fill="F7CAAC"/>
              </w:rPr>
              <w:t>Doba platnosti nájmu</w:t>
            </w:r>
          </w:p>
        </w:tc>
        <w:tc>
          <w:tcPr>
            <w:tcW w:w="2993" w:type="dxa"/>
          </w:tcPr>
          <w:p w14:paraId="1D788B2C" w14:textId="77777777" w:rsidR="00C453A0" w:rsidRDefault="00C453A0" w:rsidP="005133EF">
            <w:r>
              <w:t>0</w:t>
            </w:r>
          </w:p>
        </w:tc>
      </w:tr>
      <w:tr w:rsidR="00C453A0" w14:paraId="59DDA99C" w14:textId="77777777" w:rsidTr="00E31614">
        <w:trPr>
          <w:trHeight w:val="139"/>
        </w:trPr>
        <w:tc>
          <w:tcPr>
            <w:tcW w:w="9923" w:type="dxa"/>
            <w:gridSpan w:val="5"/>
            <w:shd w:val="clear" w:color="auto" w:fill="F7CAAC"/>
          </w:tcPr>
          <w:p w14:paraId="283023E4" w14:textId="77777777" w:rsidR="00C453A0" w:rsidRDefault="00C453A0" w:rsidP="005133EF">
            <w:r>
              <w:rPr>
                <w:b/>
              </w:rPr>
              <w:t>Kapacita a popis odborné učebny</w:t>
            </w:r>
          </w:p>
        </w:tc>
      </w:tr>
      <w:tr w:rsidR="00C453A0" w14:paraId="7B9150AA" w14:textId="77777777" w:rsidTr="00E31614">
        <w:trPr>
          <w:trHeight w:val="1757"/>
        </w:trPr>
        <w:tc>
          <w:tcPr>
            <w:tcW w:w="9923" w:type="dxa"/>
            <w:gridSpan w:val="5"/>
          </w:tcPr>
          <w:p w14:paraId="23C5757D" w14:textId="6DE05434" w:rsidR="00C453A0" w:rsidRDefault="00C453A0" w:rsidP="00FA58E6">
            <w:pPr>
              <w:spacing w:before="120"/>
              <w:jc w:val="both"/>
              <w:rPr>
                <w:rFonts w:cs="Calibri"/>
                <w:color w:val="000000"/>
              </w:rPr>
            </w:pPr>
            <w:r w:rsidRPr="00825850">
              <w:rPr>
                <w:rFonts w:cs="Calibri"/>
                <w:b/>
                <w:color w:val="000000"/>
              </w:rPr>
              <w:t>Ateliérové prostor</w:t>
            </w:r>
            <w:r w:rsidR="009A4EF8">
              <w:rPr>
                <w:rFonts w:cs="Calibri"/>
                <w:b/>
                <w:color w:val="000000"/>
              </w:rPr>
              <w:t>y</w:t>
            </w:r>
            <w:r w:rsidRPr="00D5748D">
              <w:rPr>
                <w:rFonts w:cs="Calibri"/>
                <w:color w:val="000000"/>
              </w:rPr>
              <w:t xml:space="preserve"> disponují pracovními plochami, PC a odpovídajícími SW. Studenti jednotlivých ročníků se zde střídají dle rozvrhovaných hodin a využívají prostor i v době nerozvrhované.</w:t>
            </w:r>
            <w:r>
              <w:rPr>
                <w:rFonts w:cs="Calibri"/>
                <w:color w:val="000000"/>
              </w:rPr>
              <w:t xml:space="preserve"> </w:t>
            </w:r>
            <w:r w:rsidR="00CD41E0">
              <w:rPr>
                <w:rFonts w:cs="Calibri"/>
                <w:color w:val="000000"/>
              </w:rPr>
              <w:t xml:space="preserve">BSP </w:t>
            </w:r>
            <w:proofErr w:type="spellStart"/>
            <w:r w:rsidR="00373EC5" w:rsidRPr="00373EC5">
              <w:rPr>
                <w:rFonts w:cs="Calibri"/>
                <w:color w:val="000000"/>
              </w:rPr>
              <w:t>Footwear</w:t>
            </w:r>
            <w:proofErr w:type="spellEnd"/>
            <w:r w:rsidR="00373EC5" w:rsidRPr="00373EC5">
              <w:rPr>
                <w:rFonts w:cs="Calibri"/>
                <w:color w:val="000000"/>
              </w:rPr>
              <w:t xml:space="preserve"> Design</w:t>
            </w:r>
            <w:r w:rsidR="002E6B15">
              <w:rPr>
                <w:rFonts w:cs="Calibri"/>
                <w:color w:val="000000"/>
              </w:rPr>
              <w:t xml:space="preserve"> </w:t>
            </w:r>
            <w:r w:rsidR="00CD41E0">
              <w:rPr>
                <w:rFonts w:cs="Calibri"/>
                <w:color w:val="000000"/>
              </w:rPr>
              <w:t>navaz</w:t>
            </w:r>
            <w:r w:rsidR="003165C4">
              <w:rPr>
                <w:rFonts w:cs="Calibri"/>
                <w:color w:val="000000"/>
              </w:rPr>
              <w:t>u</w:t>
            </w:r>
            <w:r w:rsidR="00C32C99">
              <w:rPr>
                <w:rFonts w:cs="Calibri"/>
                <w:color w:val="000000"/>
              </w:rPr>
              <w:t>je</w:t>
            </w:r>
            <w:r w:rsidR="00CD41E0">
              <w:rPr>
                <w:rFonts w:cs="Calibri"/>
                <w:color w:val="000000"/>
              </w:rPr>
              <w:t xml:space="preserve"> na specializaci Design obuvi </w:t>
            </w:r>
            <w:r w:rsidR="006005A3">
              <w:rPr>
                <w:rFonts w:cs="Calibri"/>
                <w:color w:val="000000"/>
              </w:rPr>
              <w:t xml:space="preserve">v BSP Multimédia a </w:t>
            </w:r>
            <w:r w:rsidR="006005A3" w:rsidRPr="00324DF0">
              <w:rPr>
                <w:rFonts w:cs="Calibri"/>
                <w:color w:val="000000"/>
              </w:rPr>
              <w:t>design</w:t>
            </w:r>
            <w:r w:rsidR="009A4EF8">
              <w:rPr>
                <w:rFonts w:cs="Calibri"/>
                <w:color w:val="000000"/>
              </w:rPr>
              <w:t>/ Design.</w:t>
            </w:r>
            <w:r w:rsidR="002D6A15" w:rsidRPr="00324DF0">
              <w:rPr>
                <w:rFonts w:cs="Calibri"/>
                <w:color w:val="000000"/>
              </w:rPr>
              <w:t xml:space="preserve"> Dílenské vybavení nabízí:</w:t>
            </w:r>
            <w:r w:rsidR="00324DF0" w:rsidRPr="00324DF0">
              <w:rPr>
                <w:rFonts w:cs="Calibri"/>
                <w:color w:val="000000"/>
              </w:rPr>
              <w:t xml:space="preserve"> šicí stroj </w:t>
            </w:r>
            <w:proofErr w:type="spellStart"/>
            <w:r w:rsidR="00324DF0" w:rsidRPr="00324DF0">
              <w:rPr>
                <w:rFonts w:cs="Calibri"/>
                <w:color w:val="000000"/>
              </w:rPr>
              <w:t>jednojehlový</w:t>
            </w:r>
            <w:proofErr w:type="spellEnd"/>
            <w:r w:rsidR="00324DF0" w:rsidRPr="00324DF0">
              <w:rPr>
                <w:rFonts w:cs="Calibri"/>
                <w:color w:val="000000"/>
              </w:rPr>
              <w:t xml:space="preserve"> sloupový průmyslový, lis obuvnický vakuový, stroj lisovací na obuv, šicí stroj sloupový </w:t>
            </w:r>
            <w:proofErr w:type="spellStart"/>
            <w:r w:rsidR="00AF332E">
              <w:rPr>
                <w:rFonts w:cs="Calibri"/>
                <w:color w:val="000000"/>
              </w:rPr>
              <w:t>jedno</w:t>
            </w:r>
            <w:r w:rsidR="00324DF0" w:rsidRPr="00324DF0">
              <w:rPr>
                <w:rFonts w:cs="Calibri"/>
                <w:color w:val="000000"/>
              </w:rPr>
              <w:t>jehlový</w:t>
            </w:r>
            <w:proofErr w:type="spellEnd"/>
            <w:r w:rsidR="00324DF0" w:rsidRPr="00324DF0">
              <w:rPr>
                <w:rFonts w:cs="Calibri"/>
                <w:color w:val="000000"/>
              </w:rPr>
              <w:t xml:space="preserve">, </w:t>
            </w:r>
            <w:r w:rsidR="00BE05AF" w:rsidRPr="00324DF0">
              <w:rPr>
                <w:rFonts w:cs="Calibri"/>
                <w:color w:val="000000"/>
              </w:rPr>
              <w:t xml:space="preserve">kosící </w:t>
            </w:r>
            <w:r w:rsidR="00324DF0" w:rsidRPr="00324DF0">
              <w:rPr>
                <w:rFonts w:cs="Calibri"/>
                <w:color w:val="000000"/>
              </w:rPr>
              <w:t xml:space="preserve">stroj, drásací stroj, šicí stroj sloupový, šicí stroj </w:t>
            </w:r>
            <w:proofErr w:type="spellStart"/>
            <w:r w:rsidR="00324DF0" w:rsidRPr="00324DF0">
              <w:rPr>
                <w:rFonts w:cs="Calibri"/>
                <w:color w:val="000000"/>
              </w:rPr>
              <w:t>jednojehlový</w:t>
            </w:r>
            <w:proofErr w:type="spellEnd"/>
            <w:r w:rsidR="00324DF0" w:rsidRPr="00324DF0">
              <w:rPr>
                <w:rFonts w:cs="Calibri"/>
                <w:color w:val="000000"/>
              </w:rPr>
              <w:t xml:space="preserve"> plochý klikatý, šicí stroj PFAFF (6x), vývěva bezolejová rotační suchá NV1025, lis ruční na rozrážení obuvních kroužků, nýtů. </w:t>
            </w:r>
          </w:p>
          <w:p w14:paraId="35811DE4" w14:textId="77777777" w:rsidR="00606EDD" w:rsidRDefault="00606EDD" w:rsidP="005133EF">
            <w:pPr>
              <w:rPr>
                <w:rFonts w:cs="Calibri"/>
                <w:color w:val="000000"/>
              </w:rPr>
            </w:pPr>
          </w:p>
          <w:p w14:paraId="6938FD12" w14:textId="0BCDC4E6" w:rsidR="00C453A0" w:rsidRDefault="00C453A0" w:rsidP="005133EF">
            <w:pPr>
              <w:rPr>
                <w:rFonts w:cs="Calibri"/>
                <w:color w:val="000000"/>
              </w:rPr>
            </w:pPr>
            <w:r w:rsidRPr="00156844">
              <w:rPr>
                <w:rFonts w:cs="Calibri"/>
                <w:b/>
                <w:color w:val="000000"/>
              </w:rPr>
              <w:t xml:space="preserve">Ateliérové </w:t>
            </w:r>
            <w:r w:rsidR="00D914FD">
              <w:rPr>
                <w:rFonts w:cs="Calibri"/>
                <w:b/>
                <w:color w:val="000000"/>
              </w:rPr>
              <w:t xml:space="preserve">a dílenské </w:t>
            </w:r>
            <w:r w:rsidRPr="00156844">
              <w:rPr>
                <w:rFonts w:cs="Calibri"/>
                <w:b/>
                <w:color w:val="000000"/>
              </w:rPr>
              <w:t>prostory</w:t>
            </w:r>
            <w:r w:rsidR="002F08D2">
              <w:rPr>
                <w:rFonts w:cs="Calibri"/>
                <w:b/>
                <w:color w:val="000000"/>
              </w:rPr>
              <w:t xml:space="preserve"> U16</w:t>
            </w:r>
            <w:r w:rsidRPr="00156844">
              <w:rPr>
                <w:rFonts w:cs="Calibri"/>
                <w:b/>
                <w:color w:val="000000"/>
              </w:rPr>
              <w:t>:</w:t>
            </w:r>
          </w:p>
          <w:tbl>
            <w:tblPr>
              <w:tblStyle w:val="Mkatabulky"/>
              <w:tblW w:w="0" w:type="auto"/>
              <w:tblLayout w:type="fixed"/>
              <w:tblLook w:val="04A0" w:firstRow="1" w:lastRow="0" w:firstColumn="1" w:lastColumn="0" w:noHBand="0" w:noVBand="1"/>
            </w:tblPr>
            <w:tblGrid>
              <w:gridCol w:w="2482"/>
              <w:gridCol w:w="3677"/>
              <w:gridCol w:w="2134"/>
            </w:tblGrid>
            <w:tr w:rsidR="00C453A0" w14:paraId="34C88CF7" w14:textId="77777777" w:rsidTr="005133EF">
              <w:tc>
                <w:tcPr>
                  <w:tcW w:w="2482" w:type="dxa"/>
                  <w:shd w:val="clear" w:color="auto" w:fill="DEEAF6" w:themeFill="accent1" w:themeFillTint="33"/>
                  <w:vAlign w:val="bottom"/>
                </w:tcPr>
                <w:p w14:paraId="4A519260" w14:textId="77777777" w:rsidR="00C453A0" w:rsidRDefault="00C453A0" w:rsidP="005133EF">
                  <w:pPr>
                    <w:rPr>
                      <w:rFonts w:cs="Calibri"/>
                      <w:color w:val="000000"/>
                    </w:rPr>
                  </w:pPr>
                  <w:r w:rsidRPr="00173C24">
                    <w:rPr>
                      <w:rFonts w:cs="Calibri"/>
                      <w:color w:val="000000"/>
                    </w:rPr>
                    <w:t>Ateliér</w:t>
                  </w:r>
                </w:p>
              </w:tc>
              <w:tc>
                <w:tcPr>
                  <w:tcW w:w="3677" w:type="dxa"/>
                  <w:shd w:val="clear" w:color="auto" w:fill="DEEAF6" w:themeFill="accent1" w:themeFillTint="33"/>
                  <w:vAlign w:val="center"/>
                </w:tcPr>
                <w:p w14:paraId="366949DD" w14:textId="3E86B8FF" w:rsidR="00C453A0" w:rsidRDefault="0082775D" w:rsidP="005133EF">
                  <w:pPr>
                    <w:rPr>
                      <w:rFonts w:cs="Calibri"/>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134" w:type="dxa"/>
                  <w:shd w:val="clear" w:color="auto" w:fill="DEEAF6" w:themeFill="accent1" w:themeFillTint="33"/>
                </w:tcPr>
                <w:p w14:paraId="004366BA" w14:textId="77777777" w:rsidR="00C453A0" w:rsidRDefault="00C453A0" w:rsidP="005133EF">
                  <w:pPr>
                    <w:rPr>
                      <w:rFonts w:cs="Calibri"/>
                      <w:color w:val="000000"/>
                    </w:rPr>
                  </w:pPr>
                  <w:r w:rsidRPr="008116E6">
                    <w:rPr>
                      <w:rFonts w:cs="Calibri"/>
                    </w:rPr>
                    <w:t>Specializace</w:t>
                  </w:r>
                  <w:r>
                    <w:rPr>
                      <w:rFonts w:cs="Calibri"/>
                    </w:rPr>
                    <w:t xml:space="preserve"> </w:t>
                  </w:r>
                </w:p>
              </w:tc>
            </w:tr>
            <w:tr w:rsidR="00D914FD" w14:paraId="280D769E" w14:textId="77777777" w:rsidTr="005133EF">
              <w:tc>
                <w:tcPr>
                  <w:tcW w:w="2482" w:type="dxa"/>
                  <w:shd w:val="clear" w:color="auto" w:fill="auto"/>
                  <w:vAlign w:val="bottom"/>
                </w:tcPr>
                <w:p w14:paraId="1255A999" w14:textId="668B62DF" w:rsidR="00D914FD" w:rsidRPr="00173C24" w:rsidRDefault="00D914FD" w:rsidP="00D914FD">
                  <w:pPr>
                    <w:rPr>
                      <w:rFonts w:cs="Calibri"/>
                      <w:color w:val="000000"/>
                    </w:rPr>
                  </w:pPr>
                  <w:r w:rsidRPr="00173C24">
                    <w:rPr>
                      <w:rFonts w:cs="Calibri"/>
                      <w:color w:val="000000"/>
                    </w:rPr>
                    <w:t>Ateliér</w:t>
                  </w:r>
                  <w:r>
                    <w:rPr>
                      <w:rFonts w:cs="Calibri"/>
                      <w:color w:val="000000"/>
                    </w:rPr>
                    <w:t xml:space="preserve"> 16/303</w:t>
                  </w:r>
                </w:p>
              </w:tc>
              <w:tc>
                <w:tcPr>
                  <w:tcW w:w="3677" w:type="dxa"/>
                  <w:shd w:val="clear" w:color="auto" w:fill="auto"/>
                </w:tcPr>
                <w:p w14:paraId="7B57FFE9" w14:textId="0C5CF39C" w:rsidR="00D914FD" w:rsidRDefault="00D914FD" w:rsidP="00D914FD">
                  <w:pPr>
                    <w:rPr>
                      <w:rFonts w:cs="Calibri"/>
                      <w:color w:val="000000"/>
                    </w:rPr>
                  </w:pPr>
                  <w:r>
                    <w:rPr>
                      <w:rFonts w:cs="Calibri"/>
                      <w:color w:val="000000"/>
                    </w:rPr>
                    <w:t>55/20 – střídání ročníků dle rozvrhu</w:t>
                  </w:r>
                </w:p>
              </w:tc>
              <w:tc>
                <w:tcPr>
                  <w:tcW w:w="2134" w:type="dxa"/>
                  <w:shd w:val="clear" w:color="auto" w:fill="auto"/>
                </w:tcPr>
                <w:p w14:paraId="7A0189B9" w14:textId="64FA5F0B" w:rsidR="00D914FD" w:rsidRPr="008116E6" w:rsidRDefault="00D914FD" w:rsidP="00D914FD">
                  <w:pPr>
                    <w:rPr>
                      <w:rFonts w:cs="Calibri"/>
                    </w:rPr>
                  </w:pPr>
                  <w:r>
                    <w:rPr>
                      <w:rFonts w:cs="Calibri"/>
                      <w:color w:val="000000"/>
                    </w:rPr>
                    <w:t>Design obuvi</w:t>
                  </w:r>
                </w:p>
              </w:tc>
            </w:tr>
            <w:tr w:rsidR="00D914FD" w14:paraId="76A97AD6" w14:textId="77777777" w:rsidTr="005133EF">
              <w:tc>
                <w:tcPr>
                  <w:tcW w:w="2482" w:type="dxa"/>
                  <w:vAlign w:val="bottom"/>
                </w:tcPr>
                <w:p w14:paraId="5ADA4F79" w14:textId="3EB08686" w:rsidR="00D914FD" w:rsidRDefault="00D206A3" w:rsidP="00D914FD">
                  <w:pPr>
                    <w:rPr>
                      <w:rFonts w:cs="Calibri"/>
                      <w:color w:val="000000"/>
                    </w:rPr>
                  </w:pPr>
                  <w:r>
                    <w:rPr>
                      <w:rFonts w:cs="Calibri"/>
                      <w:color w:val="000000"/>
                    </w:rPr>
                    <w:t>Dílna</w:t>
                  </w:r>
                  <w:r w:rsidR="0010455F">
                    <w:rPr>
                      <w:rFonts w:cs="Calibri"/>
                      <w:color w:val="000000"/>
                    </w:rPr>
                    <w:t xml:space="preserve"> U16</w:t>
                  </w:r>
                </w:p>
              </w:tc>
              <w:tc>
                <w:tcPr>
                  <w:tcW w:w="3677" w:type="dxa"/>
                </w:tcPr>
                <w:p w14:paraId="0427AAD4" w14:textId="188A1AFA" w:rsidR="00D914FD" w:rsidRDefault="0010455F" w:rsidP="00D914FD">
                  <w:pPr>
                    <w:rPr>
                      <w:rFonts w:cs="Calibri"/>
                      <w:color w:val="000000"/>
                    </w:rPr>
                  </w:pPr>
                  <w:r>
                    <w:rPr>
                      <w:rFonts w:cs="Calibri"/>
                      <w:color w:val="000000"/>
                    </w:rPr>
                    <w:t>20/10</w:t>
                  </w:r>
                  <w:r w:rsidR="008202DD">
                    <w:rPr>
                      <w:rFonts w:cs="Calibri"/>
                      <w:color w:val="000000"/>
                    </w:rPr>
                    <w:t xml:space="preserve"> </w:t>
                  </w:r>
                  <w:r>
                    <w:rPr>
                      <w:rFonts w:cs="Calibri"/>
                      <w:color w:val="000000"/>
                    </w:rPr>
                    <w:t>– střídání ročníků dle rozvrhu</w:t>
                  </w:r>
                </w:p>
              </w:tc>
              <w:tc>
                <w:tcPr>
                  <w:tcW w:w="2134" w:type="dxa"/>
                </w:tcPr>
                <w:p w14:paraId="00D140A4" w14:textId="6CED32AF" w:rsidR="00D914FD" w:rsidRDefault="0010455F" w:rsidP="00D914FD">
                  <w:pPr>
                    <w:rPr>
                      <w:rFonts w:cs="Calibri"/>
                      <w:color w:val="000000"/>
                    </w:rPr>
                  </w:pPr>
                  <w:r>
                    <w:rPr>
                      <w:rFonts w:cs="Calibri"/>
                      <w:color w:val="000000"/>
                    </w:rPr>
                    <w:t>Design obuvi</w:t>
                  </w:r>
                </w:p>
              </w:tc>
            </w:tr>
          </w:tbl>
          <w:p w14:paraId="12F08970" w14:textId="77777777" w:rsidR="00C453A0" w:rsidRDefault="00C453A0" w:rsidP="005133EF">
            <w:pPr>
              <w:rPr>
                <w:rFonts w:cs="Calibri"/>
                <w:color w:val="000000"/>
              </w:rPr>
            </w:pPr>
          </w:p>
          <w:p w14:paraId="30D5449C" w14:textId="77777777" w:rsidR="00C453A0" w:rsidRPr="00D5748D" w:rsidRDefault="00C453A0" w:rsidP="005133EF">
            <w:pPr>
              <w:rPr>
                <w:rFonts w:cs="Calibri"/>
                <w:color w:val="000000"/>
              </w:rPr>
            </w:pPr>
            <w:r w:rsidRPr="00825850">
              <w:rPr>
                <w:rFonts w:cs="Calibri"/>
                <w:b/>
                <w:color w:val="000000"/>
              </w:rPr>
              <w:t>Počítačové učebny U41,</w:t>
            </w:r>
            <w:r>
              <w:rPr>
                <w:rFonts w:cs="Calibri"/>
                <w:b/>
                <w:color w:val="000000"/>
              </w:rPr>
              <w:t xml:space="preserve"> </w:t>
            </w:r>
            <w:r w:rsidRPr="00825850">
              <w:rPr>
                <w:rFonts w:cs="Calibri"/>
                <w:b/>
                <w:color w:val="000000"/>
              </w:rPr>
              <w:t>U16:</w:t>
            </w:r>
            <w:r w:rsidRPr="00D5748D">
              <w:rPr>
                <w:rFonts w:cs="Calibri"/>
                <w:color w:val="000000"/>
              </w:rPr>
              <w:t xml:space="preserve"> počet pracovních míst odpovídá poštu PC, které jsou vybaveny odpovídajícími SW.</w:t>
            </w:r>
          </w:p>
          <w:p w14:paraId="00B5F3FC" w14:textId="77777777" w:rsidR="00C453A0" w:rsidRDefault="00C453A0" w:rsidP="0082775D">
            <w:pPr>
              <w:jc w:val="both"/>
              <w:rPr>
                <w:rFonts w:cs="Calibri"/>
                <w:color w:val="000000"/>
              </w:rPr>
            </w:pPr>
            <w:r w:rsidRPr="009607EB">
              <w:rPr>
                <w:rFonts w:cs="Calibri"/>
                <w:color w:val="000000"/>
              </w:rPr>
              <w:t xml:space="preserve">Adobe </w:t>
            </w:r>
            <w:proofErr w:type="spellStart"/>
            <w:r w:rsidRPr="009607EB">
              <w:rPr>
                <w:rFonts w:cs="Calibri"/>
                <w:color w:val="000000"/>
              </w:rPr>
              <w:t>Creative</w:t>
            </w:r>
            <w:proofErr w:type="spellEnd"/>
            <w:r w:rsidRPr="009607EB">
              <w:rPr>
                <w:rFonts w:cs="Calibri"/>
                <w:color w:val="000000"/>
              </w:rPr>
              <w:t xml:space="preserve"> </w:t>
            </w:r>
            <w:proofErr w:type="spellStart"/>
            <w:r w:rsidRPr="009607EB">
              <w:rPr>
                <w:rFonts w:cs="Calibri"/>
                <w:color w:val="000000"/>
              </w:rPr>
              <w:t>Suite</w:t>
            </w:r>
            <w:proofErr w:type="spellEnd"/>
            <w:r w:rsidRPr="009607EB">
              <w:rPr>
                <w:rFonts w:cs="Calibri"/>
                <w:color w:val="000000"/>
              </w:rPr>
              <w:t xml:space="preserve">, </w:t>
            </w:r>
            <w:proofErr w:type="spellStart"/>
            <w:r w:rsidRPr="009607EB">
              <w:rPr>
                <w:rFonts w:cs="Calibri"/>
                <w:color w:val="000000"/>
              </w:rPr>
              <w:t>ArchiCAD</w:t>
            </w:r>
            <w:proofErr w:type="spellEnd"/>
            <w:r w:rsidRPr="009607EB">
              <w:rPr>
                <w:rFonts w:cs="Calibri"/>
                <w:color w:val="000000"/>
              </w:rPr>
              <w:t xml:space="preserve">, Autodesk </w:t>
            </w:r>
            <w:proofErr w:type="spellStart"/>
            <w:r w:rsidRPr="009607EB">
              <w:rPr>
                <w:rFonts w:cs="Calibri"/>
                <w:color w:val="000000"/>
              </w:rPr>
              <w:t>Mudbox</w:t>
            </w:r>
            <w:proofErr w:type="spellEnd"/>
            <w:r w:rsidRPr="009607EB">
              <w:rPr>
                <w:rFonts w:cs="Calibri"/>
                <w:color w:val="000000"/>
              </w:rPr>
              <w:t xml:space="preserve">, </w:t>
            </w:r>
            <w:proofErr w:type="spellStart"/>
            <w:r w:rsidRPr="009607EB">
              <w:rPr>
                <w:rFonts w:cs="Calibri"/>
                <w:color w:val="000000"/>
              </w:rPr>
              <w:t>Binaural</w:t>
            </w:r>
            <w:proofErr w:type="spellEnd"/>
            <w:r w:rsidRPr="009607EB">
              <w:rPr>
                <w:rFonts w:cs="Calibri"/>
                <w:color w:val="000000"/>
              </w:rPr>
              <w:t xml:space="preserve"> Odyssey, </w:t>
            </w:r>
            <w:proofErr w:type="spellStart"/>
            <w:r w:rsidRPr="009607EB">
              <w:rPr>
                <w:rFonts w:cs="Calibri"/>
                <w:color w:val="000000"/>
              </w:rPr>
              <w:t>Blender</w:t>
            </w:r>
            <w:proofErr w:type="spellEnd"/>
            <w:r w:rsidRPr="009607EB">
              <w:rPr>
                <w:rFonts w:cs="Calibri"/>
                <w:color w:val="000000"/>
              </w:rPr>
              <w:t xml:space="preserve">, </w:t>
            </w:r>
            <w:proofErr w:type="spellStart"/>
            <w:r w:rsidRPr="009607EB">
              <w:rPr>
                <w:rFonts w:cs="Calibri"/>
                <w:color w:val="000000"/>
              </w:rPr>
              <w:t>Bodyless</w:t>
            </w:r>
            <w:proofErr w:type="spellEnd"/>
            <w:r w:rsidRPr="009607EB">
              <w:rPr>
                <w:rFonts w:cs="Calibri"/>
                <w:color w:val="000000"/>
              </w:rPr>
              <w:t xml:space="preserve">, </w:t>
            </w:r>
            <w:proofErr w:type="spellStart"/>
            <w:r w:rsidRPr="009607EB">
              <w:rPr>
                <w:rFonts w:cs="Calibri"/>
                <w:color w:val="000000"/>
              </w:rPr>
              <w:t>Cinema</w:t>
            </w:r>
            <w:proofErr w:type="spellEnd"/>
            <w:r w:rsidRPr="009607EB">
              <w:rPr>
                <w:rFonts w:cs="Calibri"/>
                <w:color w:val="000000"/>
              </w:rPr>
              <w:t xml:space="preserve"> </w:t>
            </w:r>
            <w:proofErr w:type="gramStart"/>
            <w:r w:rsidRPr="009607EB">
              <w:rPr>
                <w:rFonts w:cs="Calibri"/>
                <w:color w:val="000000"/>
              </w:rPr>
              <w:t>4D</w:t>
            </w:r>
            <w:proofErr w:type="gramEnd"/>
            <w:r w:rsidRPr="009607EB">
              <w:rPr>
                <w:rFonts w:cs="Calibri"/>
                <w:color w:val="000000"/>
              </w:rPr>
              <w:t xml:space="preserve">, CLO, </w:t>
            </w:r>
            <w:proofErr w:type="spellStart"/>
            <w:r w:rsidRPr="009607EB">
              <w:rPr>
                <w:rFonts w:cs="Calibri"/>
                <w:color w:val="000000"/>
              </w:rPr>
              <w:t>Compressor</w:t>
            </w:r>
            <w:proofErr w:type="spellEnd"/>
            <w:r w:rsidRPr="009607EB">
              <w:rPr>
                <w:rFonts w:cs="Calibri"/>
                <w:color w:val="000000"/>
              </w:rPr>
              <w:t xml:space="preserve">, </w:t>
            </w:r>
            <w:proofErr w:type="spellStart"/>
            <w:r w:rsidRPr="009607EB">
              <w:rPr>
                <w:rFonts w:cs="Calibri"/>
                <w:color w:val="000000"/>
              </w:rPr>
              <w:t>CorelDRAW</w:t>
            </w:r>
            <w:proofErr w:type="spellEnd"/>
            <w:r w:rsidRPr="009607EB">
              <w:rPr>
                <w:rFonts w:cs="Calibri"/>
                <w:color w:val="000000"/>
              </w:rPr>
              <w:t xml:space="preserve"> X4, </w:t>
            </w:r>
            <w:proofErr w:type="spellStart"/>
            <w:r w:rsidRPr="009607EB">
              <w:rPr>
                <w:rFonts w:cs="Calibri"/>
                <w:color w:val="000000"/>
              </w:rPr>
              <w:t>DaVinci</w:t>
            </w:r>
            <w:proofErr w:type="spellEnd"/>
            <w:r w:rsidRPr="009607EB">
              <w:rPr>
                <w:rFonts w:cs="Calibri"/>
                <w:color w:val="000000"/>
              </w:rPr>
              <w:t xml:space="preserve"> </w:t>
            </w:r>
            <w:proofErr w:type="spellStart"/>
            <w:r w:rsidRPr="009607EB">
              <w:rPr>
                <w:rFonts w:cs="Calibri"/>
                <w:color w:val="000000"/>
              </w:rPr>
              <w:t>Resolve</w:t>
            </w:r>
            <w:proofErr w:type="spellEnd"/>
            <w:r w:rsidRPr="009607EB">
              <w:rPr>
                <w:rFonts w:cs="Calibri"/>
                <w:color w:val="000000"/>
              </w:rPr>
              <w:t xml:space="preserve">, </w:t>
            </w:r>
            <w:proofErr w:type="spellStart"/>
            <w:r w:rsidRPr="009607EB">
              <w:rPr>
                <w:rFonts w:cs="Calibri"/>
                <w:color w:val="000000"/>
              </w:rPr>
              <w:t>Dragonframe</w:t>
            </w:r>
            <w:proofErr w:type="spellEnd"/>
            <w:r w:rsidRPr="009607EB">
              <w:rPr>
                <w:rFonts w:cs="Calibri"/>
                <w:color w:val="000000"/>
              </w:rPr>
              <w:t xml:space="preserve">, </w:t>
            </w:r>
            <w:proofErr w:type="spellStart"/>
            <w:r w:rsidRPr="009607EB">
              <w:rPr>
                <w:rFonts w:cs="Calibri"/>
                <w:color w:val="000000"/>
              </w:rPr>
              <w:t>Flamingo</w:t>
            </w:r>
            <w:proofErr w:type="spellEnd"/>
            <w:r w:rsidRPr="009607EB">
              <w:rPr>
                <w:rFonts w:cs="Calibri"/>
                <w:color w:val="000000"/>
              </w:rPr>
              <w:t xml:space="preserve">, </w:t>
            </w:r>
            <w:proofErr w:type="spellStart"/>
            <w:r w:rsidRPr="009607EB">
              <w:rPr>
                <w:rFonts w:cs="Calibri"/>
                <w:color w:val="000000"/>
              </w:rPr>
              <w:t>FontLAB</w:t>
            </w:r>
            <w:proofErr w:type="spellEnd"/>
            <w:r w:rsidRPr="009607EB">
              <w:rPr>
                <w:rFonts w:cs="Calibri"/>
                <w:color w:val="000000"/>
              </w:rPr>
              <w:t xml:space="preserve">, </w:t>
            </w:r>
            <w:proofErr w:type="spellStart"/>
            <w:r w:rsidRPr="009607EB">
              <w:rPr>
                <w:rFonts w:cs="Calibri"/>
                <w:color w:val="000000"/>
              </w:rPr>
              <w:t>Glyphs</w:t>
            </w:r>
            <w:proofErr w:type="spellEnd"/>
            <w:r w:rsidRPr="009607EB">
              <w:rPr>
                <w:rFonts w:cs="Calibri"/>
                <w:color w:val="000000"/>
              </w:rPr>
              <w:t xml:space="preserve">, </w:t>
            </w:r>
            <w:proofErr w:type="spellStart"/>
            <w:r w:rsidRPr="009607EB">
              <w:rPr>
                <w:rFonts w:cs="Calibri"/>
                <w:color w:val="000000"/>
              </w:rPr>
              <w:t>Houdini</w:t>
            </w:r>
            <w:proofErr w:type="spellEnd"/>
            <w:r w:rsidRPr="009607EB">
              <w:rPr>
                <w:rFonts w:cs="Calibri"/>
                <w:color w:val="000000"/>
              </w:rPr>
              <w:t xml:space="preserve">, </w:t>
            </w:r>
            <w:proofErr w:type="spellStart"/>
            <w:r w:rsidRPr="009607EB">
              <w:rPr>
                <w:rFonts w:cs="Calibri"/>
                <w:color w:val="000000"/>
              </w:rPr>
              <w:t>Magic</w:t>
            </w:r>
            <w:proofErr w:type="spellEnd"/>
            <w:r w:rsidRPr="009607EB">
              <w:rPr>
                <w:rFonts w:cs="Calibri"/>
                <w:color w:val="000000"/>
              </w:rPr>
              <w:t xml:space="preserve"> </w:t>
            </w:r>
            <w:proofErr w:type="spellStart"/>
            <w:r w:rsidRPr="009607EB">
              <w:rPr>
                <w:rFonts w:cs="Calibri"/>
                <w:color w:val="000000"/>
              </w:rPr>
              <w:t>Bullet</w:t>
            </w:r>
            <w:proofErr w:type="spellEnd"/>
            <w:r w:rsidRPr="009607EB">
              <w:rPr>
                <w:rFonts w:cs="Calibri"/>
                <w:color w:val="000000"/>
              </w:rPr>
              <w:t xml:space="preserve"> </w:t>
            </w:r>
            <w:proofErr w:type="spellStart"/>
            <w:r w:rsidRPr="009607EB">
              <w:rPr>
                <w:rFonts w:cs="Calibri"/>
                <w:color w:val="000000"/>
              </w:rPr>
              <w:t>Suite</w:t>
            </w:r>
            <w:proofErr w:type="spellEnd"/>
            <w:r w:rsidRPr="009607EB">
              <w:rPr>
                <w:rFonts w:cs="Calibri"/>
                <w:color w:val="000000"/>
              </w:rPr>
              <w:t xml:space="preserve">, </w:t>
            </w:r>
            <w:proofErr w:type="spellStart"/>
            <w:r w:rsidRPr="009607EB">
              <w:rPr>
                <w:rFonts w:cs="Calibri"/>
                <w:color w:val="000000"/>
              </w:rPr>
              <w:t>Meditation</w:t>
            </w:r>
            <w:proofErr w:type="spellEnd"/>
            <w:r w:rsidRPr="009607EB">
              <w:rPr>
                <w:rFonts w:cs="Calibri"/>
                <w:color w:val="000000"/>
              </w:rPr>
              <w:t xml:space="preserve"> VR, Microsoft Office, </w:t>
            </w:r>
            <w:proofErr w:type="spellStart"/>
            <w:r w:rsidRPr="009607EB">
              <w:rPr>
                <w:rFonts w:cs="Calibri"/>
                <w:color w:val="000000"/>
              </w:rPr>
              <w:t>Motion</w:t>
            </w:r>
            <w:proofErr w:type="spellEnd"/>
            <w:r w:rsidRPr="009607EB">
              <w:rPr>
                <w:rFonts w:cs="Calibri"/>
                <w:color w:val="000000"/>
              </w:rPr>
              <w:t xml:space="preserve">, </w:t>
            </w:r>
            <w:proofErr w:type="spellStart"/>
            <w:r w:rsidRPr="009607EB">
              <w:rPr>
                <w:rFonts w:cs="Calibri"/>
                <w:color w:val="000000"/>
              </w:rPr>
              <w:t>Nuke</w:t>
            </w:r>
            <w:proofErr w:type="spellEnd"/>
            <w:r w:rsidRPr="009607EB">
              <w:rPr>
                <w:rFonts w:cs="Calibri"/>
                <w:color w:val="000000"/>
              </w:rPr>
              <w:t xml:space="preserve">, </w:t>
            </w:r>
            <w:proofErr w:type="spellStart"/>
            <w:r w:rsidRPr="009607EB">
              <w:rPr>
                <w:rFonts w:cs="Calibri"/>
                <w:color w:val="000000"/>
              </w:rPr>
              <w:t>Oculus</w:t>
            </w:r>
            <w:proofErr w:type="spellEnd"/>
            <w:r w:rsidRPr="009607EB">
              <w:rPr>
                <w:rFonts w:cs="Calibri"/>
                <w:color w:val="000000"/>
              </w:rPr>
              <w:t xml:space="preserve">, Reality </w:t>
            </w:r>
            <w:proofErr w:type="spellStart"/>
            <w:r w:rsidRPr="009607EB">
              <w:rPr>
                <w:rFonts w:cs="Calibri"/>
                <w:color w:val="000000"/>
              </w:rPr>
              <w:t>Capture</w:t>
            </w:r>
            <w:proofErr w:type="spellEnd"/>
            <w:r w:rsidRPr="009607EB">
              <w:rPr>
                <w:rFonts w:cs="Calibri"/>
                <w:color w:val="000000"/>
              </w:rPr>
              <w:t xml:space="preserve">, </w:t>
            </w:r>
            <w:proofErr w:type="spellStart"/>
            <w:r w:rsidRPr="009607EB">
              <w:rPr>
                <w:rFonts w:cs="Calibri"/>
                <w:color w:val="000000"/>
              </w:rPr>
              <w:t>Reflect</w:t>
            </w:r>
            <w:proofErr w:type="spellEnd"/>
            <w:r w:rsidRPr="009607EB">
              <w:rPr>
                <w:rFonts w:cs="Calibri"/>
                <w:color w:val="000000"/>
              </w:rPr>
              <w:t xml:space="preserve"> </w:t>
            </w:r>
            <w:proofErr w:type="spellStart"/>
            <w:r w:rsidRPr="009607EB">
              <w:rPr>
                <w:rFonts w:cs="Calibri"/>
                <w:color w:val="000000"/>
              </w:rPr>
              <w:t>Horizons</w:t>
            </w:r>
            <w:proofErr w:type="spellEnd"/>
            <w:r w:rsidRPr="009607EB">
              <w:rPr>
                <w:rFonts w:cs="Calibri"/>
                <w:color w:val="000000"/>
              </w:rPr>
              <w:t xml:space="preserve">, </w:t>
            </w:r>
            <w:proofErr w:type="spellStart"/>
            <w:r w:rsidRPr="009607EB">
              <w:rPr>
                <w:rFonts w:cs="Calibri"/>
                <w:color w:val="000000"/>
              </w:rPr>
              <w:t>Rhino</w:t>
            </w:r>
            <w:proofErr w:type="spellEnd"/>
            <w:r w:rsidRPr="009607EB">
              <w:rPr>
                <w:rFonts w:cs="Calibri"/>
                <w:color w:val="000000"/>
              </w:rPr>
              <w:t xml:space="preserve">, </w:t>
            </w:r>
            <w:proofErr w:type="spellStart"/>
            <w:r w:rsidRPr="009607EB">
              <w:rPr>
                <w:rFonts w:cs="Calibri"/>
                <w:color w:val="000000"/>
              </w:rPr>
              <w:t>Solidworks</w:t>
            </w:r>
            <w:proofErr w:type="spellEnd"/>
            <w:r w:rsidRPr="009607EB">
              <w:rPr>
                <w:rFonts w:cs="Calibri"/>
                <w:color w:val="000000"/>
              </w:rPr>
              <w:t xml:space="preserve">, TV </w:t>
            </w:r>
            <w:proofErr w:type="spellStart"/>
            <w:r w:rsidRPr="009607EB">
              <w:rPr>
                <w:rFonts w:cs="Calibri"/>
                <w:color w:val="000000"/>
              </w:rPr>
              <w:t>Animation</w:t>
            </w:r>
            <w:proofErr w:type="spellEnd"/>
            <w:r w:rsidRPr="009607EB">
              <w:rPr>
                <w:rFonts w:cs="Calibri"/>
                <w:color w:val="000000"/>
              </w:rPr>
              <w:t xml:space="preserve"> Pro, Unity, V-</w:t>
            </w:r>
            <w:proofErr w:type="spellStart"/>
            <w:r w:rsidRPr="009607EB">
              <w:rPr>
                <w:rFonts w:cs="Calibri"/>
                <w:color w:val="000000"/>
              </w:rPr>
              <w:t>Ray</w:t>
            </w:r>
            <w:proofErr w:type="spellEnd"/>
            <w:r w:rsidRPr="009607EB">
              <w:rPr>
                <w:rFonts w:cs="Calibri"/>
                <w:color w:val="000000"/>
              </w:rPr>
              <w:t>.</w:t>
            </w:r>
          </w:p>
          <w:p w14:paraId="5F5DBFD2" w14:textId="77777777" w:rsidR="00C453A0" w:rsidRDefault="00C453A0" w:rsidP="005133EF">
            <w:pPr>
              <w:rPr>
                <w:rFonts w:cs="Calibri"/>
                <w:b/>
                <w:color w:val="000000"/>
              </w:rPr>
            </w:pPr>
          </w:p>
          <w:p w14:paraId="2A94BAC0" w14:textId="77777777" w:rsidR="00C453A0" w:rsidRPr="00982DF2" w:rsidRDefault="00C453A0" w:rsidP="005133EF">
            <w:pPr>
              <w:rPr>
                <w:rFonts w:ascii="Calibri" w:hAnsi="Calibri" w:cs="Calibri"/>
              </w:rPr>
            </w:pPr>
            <w:r w:rsidRPr="00825850">
              <w:rPr>
                <w:rFonts w:cs="Calibri"/>
                <w:b/>
                <w:color w:val="000000"/>
              </w:rPr>
              <w:t>Počítačové učebny U41, U16</w:t>
            </w:r>
            <w:r w:rsidRPr="00173C24">
              <w:rPr>
                <w:rFonts w:cs="Calibri"/>
                <w:color w:val="000000"/>
              </w:rPr>
              <w:t>:</w:t>
            </w:r>
          </w:p>
          <w:tbl>
            <w:tblPr>
              <w:tblStyle w:val="Mkatabulky"/>
              <w:tblW w:w="0" w:type="auto"/>
              <w:tblLayout w:type="fixed"/>
              <w:tblLook w:val="04A0" w:firstRow="1" w:lastRow="0" w:firstColumn="1" w:lastColumn="0" w:noHBand="0" w:noVBand="1"/>
            </w:tblPr>
            <w:tblGrid>
              <w:gridCol w:w="3032"/>
              <w:gridCol w:w="2745"/>
              <w:gridCol w:w="2518"/>
            </w:tblGrid>
            <w:tr w:rsidR="00C453A0" w14:paraId="6EF77D56" w14:textId="77777777" w:rsidTr="0082775D">
              <w:tc>
                <w:tcPr>
                  <w:tcW w:w="3032" w:type="dxa"/>
                  <w:shd w:val="clear" w:color="auto" w:fill="DEEAF6" w:themeFill="accent1" w:themeFillTint="33"/>
                </w:tcPr>
                <w:p w14:paraId="26CD266D" w14:textId="77777777" w:rsidR="00C453A0" w:rsidRDefault="00C453A0" w:rsidP="005133EF">
                  <w:pPr>
                    <w:rPr>
                      <w:rFonts w:cs="Calibri"/>
                      <w:b/>
                      <w:color w:val="000000"/>
                    </w:rPr>
                  </w:pPr>
                  <w:r w:rsidRPr="00217EB1">
                    <w:rPr>
                      <w:rFonts w:cs="Calibri"/>
                    </w:rPr>
                    <w:t>Číslo učebny</w:t>
                  </w:r>
                </w:p>
              </w:tc>
              <w:tc>
                <w:tcPr>
                  <w:tcW w:w="2745" w:type="dxa"/>
                  <w:shd w:val="clear" w:color="auto" w:fill="DEEAF6" w:themeFill="accent1" w:themeFillTint="33"/>
                </w:tcPr>
                <w:p w14:paraId="2747F2CC" w14:textId="2FE363C6" w:rsidR="00C453A0" w:rsidRDefault="0082775D" w:rsidP="005133EF">
                  <w:pPr>
                    <w:rPr>
                      <w:rFonts w:cs="Calibri"/>
                      <w:b/>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518" w:type="dxa"/>
                  <w:shd w:val="clear" w:color="auto" w:fill="DEEAF6" w:themeFill="accent1" w:themeFillTint="33"/>
                </w:tcPr>
                <w:p w14:paraId="0E3A55BA" w14:textId="77777777" w:rsidR="00C453A0" w:rsidRDefault="00C453A0" w:rsidP="005133EF">
                  <w:pPr>
                    <w:rPr>
                      <w:rFonts w:cs="Calibri"/>
                      <w:b/>
                      <w:color w:val="000000"/>
                    </w:rPr>
                  </w:pPr>
                  <w:r>
                    <w:rPr>
                      <w:rFonts w:cs="Calibri"/>
                      <w:color w:val="000000"/>
                    </w:rPr>
                    <w:t>Specializace</w:t>
                  </w:r>
                </w:p>
              </w:tc>
            </w:tr>
            <w:tr w:rsidR="00C453A0" w:rsidRPr="00156844" w14:paraId="145C2783" w14:textId="77777777" w:rsidTr="0082775D">
              <w:tc>
                <w:tcPr>
                  <w:tcW w:w="3032" w:type="dxa"/>
                  <w:vAlign w:val="bottom"/>
                </w:tcPr>
                <w:p w14:paraId="55F43CEB" w14:textId="77777777" w:rsidR="00C453A0" w:rsidRDefault="00C453A0" w:rsidP="005133EF">
                  <w:pPr>
                    <w:rPr>
                      <w:rFonts w:cs="Calibri"/>
                      <w:b/>
                      <w:color w:val="000000"/>
                    </w:rPr>
                  </w:pPr>
                  <w:r w:rsidRPr="00217EB1">
                    <w:rPr>
                      <w:rFonts w:cs="Calibri"/>
                    </w:rPr>
                    <w:t>Počítačové učebny 41/209</w:t>
                  </w:r>
                </w:p>
              </w:tc>
              <w:tc>
                <w:tcPr>
                  <w:tcW w:w="2745" w:type="dxa"/>
                  <w:vAlign w:val="bottom"/>
                </w:tcPr>
                <w:p w14:paraId="15D1DF50" w14:textId="77777777" w:rsidR="00C453A0" w:rsidRDefault="00C453A0" w:rsidP="005133EF">
                  <w:pPr>
                    <w:rPr>
                      <w:rFonts w:cs="Calibri"/>
                      <w:b/>
                      <w:color w:val="000000"/>
                    </w:rPr>
                  </w:pPr>
                  <w:r w:rsidRPr="00217EB1">
                    <w:rPr>
                      <w:rFonts w:cs="Calibri"/>
                    </w:rPr>
                    <w:t xml:space="preserve">58,5/16 </w:t>
                  </w:r>
                </w:p>
              </w:tc>
              <w:tc>
                <w:tcPr>
                  <w:tcW w:w="2518" w:type="dxa"/>
                </w:tcPr>
                <w:p w14:paraId="2F70C5AC" w14:textId="77777777" w:rsidR="00C453A0" w:rsidRPr="00156844" w:rsidRDefault="00C453A0" w:rsidP="005133EF">
                  <w:pPr>
                    <w:rPr>
                      <w:rFonts w:cs="Calibri"/>
                      <w:color w:val="000000"/>
                    </w:rPr>
                  </w:pPr>
                  <w:r w:rsidRPr="00156844">
                    <w:rPr>
                      <w:rFonts w:cs="Calibri"/>
                      <w:color w:val="000000"/>
                    </w:rPr>
                    <w:t>FMK</w:t>
                  </w:r>
                </w:p>
              </w:tc>
            </w:tr>
            <w:tr w:rsidR="00C453A0" w:rsidRPr="00156844" w14:paraId="0F02C320" w14:textId="77777777" w:rsidTr="0082775D">
              <w:tc>
                <w:tcPr>
                  <w:tcW w:w="3032" w:type="dxa"/>
                  <w:vAlign w:val="bottom"/>
                </w:tcPr>
                <w:p w14:paraId="2E647FC4" w14:textId="7A0B3A1F" w:rsidR="00C453A0" w:rsidRDefault="00C453A0" w:rsidP="005133EF">
                  <w:pPr>
                    <w:rPr>
                      <w:rFonts w:cs="Calibri"/>
                      <w:b/>
                      <w:color w:val="000000"/>
                    </w:rPr>
                  </w:pPr>
                  <w:r w:rsidRPr="00217EB1">
                    <w:rPr>
                      <w:rFonts w:cs="Calibri"/>
                    </w:rPr>
                    <w:t>Počítačové učebny 16/</w:t>
                  </w:r>
                  <w:r w:rsidR="006761A1">
                    <w:rPr>
                      <w:rFonts w:cs="Calibri"/>
                    </w:rPr>
                    <w:t>4</w:t>
                  </w:r>
                  <w:r w:rsidRPr="00217EB1">
                    <w:rPr>
                      <w:rFonts w:cs="Calibri"/>
                    </w:rPr>
                    <w:t>07</w:t>
                  </w:r>
                </w:p>
              </w:tc>
              <w:tc>
                <w:tcPr>
                  <w:tcW w:w="2745" w:type="dxa"/>
                  <w:vAlign w:val="bottom"/>
                </w:tcPr>
                <w:p w14:paraId="60865E5D" w14:textId="77777777" w:rsidR="00C453A0" w:rsidRDefault="00C453A0" w:rsidP="005133EF">
                  <w:pPr>
                    <w:rPr>
                      <w:rFonts w:cs="Calibri"/>
                      <w:b/>
                      <w:color w:val="000000"/>
                    </w:rPr>
                  </w:pPr>
                  <w:r w:rsidRPr="00217EB1">
                    <w:rPr>
                      <w:rFonts w:cs="Calibri"/>
                    </w:rPr>
                    <w:t>57,7/17</w:t>
                  </w:r>
                </w:p>
              </w:tc>
              <w:tc>
                <w:tcPr>
                  <w:tcW w:w="2518" w:type="dxa"/>
                </w:tcPr>
                <w:p w14:paraId="1DDEFFA9" w14:textId="77777777" w:rsidR="00C453A0" w:rsidRPr="00156844" w:rsidRDefault="00C453A0" w:rsidP="005133EF">
                  <w:pPr>
                    <w:rPr>
                      <w:rFonts w:cs="Calibri"/>
                      <w:color w:val="000000"/>
                    </w:rPr>
                  </w:pPr>
                  <w:r w:rsidRPr="00156844">
                    <w:rPr>
                      <w:rFonts w:cs="Calibri"/>
                      <w:color w:val="000000"/>
                    </w:rPr>
                    <w:t>FMK</w:t>
                  </w:r>
                </w:p>
              </w:tc>
            </w:tr>
          </w:tbl>
          <w:p w14:paraId="78045619" w14:textId="77777777" w:rsidR="00C453A0" w:rsidRPr="00D5748D" w:rsidRDefault="00C453A0" w:rsidP="005133EF">
            <w:pPr>
              <w:rPr>
                <w:rFonts w:cs="Calibri"/>
                <w:color w:val="000000"/>
              </w:rPr>
            </w:pPr>
          </w:p>
          <w:p w14:paraId="5967F51E" w14:textId="70F9499D" w:rsidR="00C453A0" w:rsidRDefault="00C453A0" w:rsidP="005133EF">
            <w:pPr>
              <w:rPr>
                <w:rFonts w:cs="Calibri"/>
                <w:b/>
                <w:color w:val="000000"/>
              </w:rPr>
            </w:pPr>
            <w:r w:rsidRPr="00825850">
              <w:rPr>
                <w:rFonts w:cs="Calibri"/>
                <w:b/>
                <w:color w:val="000000"/>
              </w:rPr>
              <w:t>Pracovní stanice s PC U41, U16:</w:t>
            </w:r>
          </w:p>
          <w:tbl>
            <w:tblPr>
              <w:tblStyle w:val="Mkatabulky"/>
              <w:tblW w:w="0" w:type="auto"/>
              <w:tblLayout w:type="fixed"/>
              <w:tblLook w:val="04A0" w:firstRow="1" w:lastRow="0" w:firstColumn="1" w:lastColumn="0" w:noHBand="0" w:noVBand="1"/>
            </w:tblPr>
            <w:tblGrid>
              <w:gridCol w:w="918"/>
              <w:gridCol w:w="2835"/>
              <w:gridCol w:w="4542"/>
            </w:tblGrid>
            <w:tr w:rsidR="00D55D2A" w14:paraId="328AC36A" w14:textId="77777777" w:rsidTr="00D55D2A">
              <w:tc>
                <w:tcPr>
                  <w:tcW w:w="918" w:type="dxa"/>
                  <w:shd w:val="clear" w:color="auto" w:fill="DEEAF6" w:themeFill="accent1" w:themeFillTint="33"/>
                </w:tcPr>
                <w:p w14:paraId="036BE6F6" w14:textId="215C7BE4" w:rsidR="00D55D2A" w:rsidRDefault="00D55D2A" w:rsidP="00D55D2A">
                  <w:pPr>
                    <w:rPr>
                      <w:rFonts w:cs="Calibri"/>
                      <w:b/>
                      <w:color w:val="000000"/>
                    </w:rPr>
                  </w:pPr>
                  <w:r w:rsidRPr="00D55D2A">
                    <w:rPr>
                      <w:rFonts w:cs="Calibri"/>
                      <w:color w:val="000000"/>
                    </w:rPr>
                    <w:t>Celkem</w:t>
                  </w:r>
                </w:p>
              </w:tc>
              <w:tc>
                <w:tcPr>
                  <w:tcW w:w="2835" w:type="dxa"/>
                  <w:shd w:val="clear" w:color="auto" w:fill="DEEAF6" w:themeFill="accent1" w:themeFillTint="33"/>
                </w:tcPr>
                <w:p w14:paraId="5D882A88" w14:textId="5F9DE311" w:rsidR="00D55D2A" w:rsidRDefault="00D55D2A" w:rsidP="00D55D2A">
                  <w:pPr>
                    <w:rPr>
                      <w:rFonts w:cs="Calibri"/>
                      <w:b/>
                      <w:color w:val="000000"/>
                    </w:rPr>
                  </w:pPr>
                  <w:r w:rsidRPr="00D55D2A">
                    <w:rPr>
                      <w:rFonts w:cs="Calibri"/>
                      <w:color w:val="000000"/>
                    </w:rPr>
                    <w:t>Studovny, učebny a laboratoře</w:t>
                  </w:r>
                </w:p>
              </w:tc>
              <w:tc>
                <w:tcPr>
                  <w:tcW w:w="4542" w:type="dxa"/>
                  <w:shd w:val="clear" w:color="auto" w:fill="DEEAF6" w:themeFill="accent1" w:themeFillTint="33"/>
                </w:tcPr>
                <w:p w14:paraId="4BD481F7" w14:textId="2C7A4503" w:rsidR="00D55D2A" w:rsidRDefault="00D55D2A" w:rsidP="00D55D2A">
                  <w:pPr>
                    <w:rPr>
                      <w:rFonts w:cs="Calibri"/>
                      <w:b/>
                      <w:color w:val="000000"/>
                    </w:rPr>
                  </w:pPr>
                  <w:r w:rsidRPr="00D55D2A">
                    <w:rPr>
                      <w:rFonts w:cs="Calibri"/>
                      <w:color w:val="000000"/>
                    </w:rPr>
                    <w:t>Ostatní pracoviště</w:t>
                  </w:r>
                </w:p>
              </w:tc>
            </w:tr>
            <w:tr w:rsidR="00D55D2A" w:rsidRPr="00156844" w14:paraId="0E0AA370" w14:textId="77777777" w:rsidTr="00D55D2A">
              <w:tc>
                <w:tcPr>
                  <w:tcW w:w="918" w:type="dxa"/>
                  <w:vAlign w:val="bottom"/>
                </w:tcPr>
                <w:p w14:paraId="10777574" w14:textId="19454308" w:rsidR="00D55D2A" w:rsidRDefault="00D55D2A" w:rsidP="00D55D2A">
                  <w:pPr>
                    <w:rPr>
                      <w:rFonts w:cs="Calibri"/>
                      <w:b/>
                      <w:color w:val="000000"/>
                    </w:rPr>
                  </w:pPr>
                  <w:r w:rsidRPr="00D55D2A">
                    <w:rPr>
                      <w:rFonts w:cs="Calibri"/>
                      <w:color w:val="000000"/>
                    </w:rPr>
                    <w:t>U4</w:t>
                  </w:r>
                </w:p>
              </w:tc>
              <w:tc>
                <w:tcPr>
                  <w:tcW w:w="2835" w:type="dxa"/>
                  <w:vAlign w:val="bottom"/>
                </w:tcPr>
                <w:p w14:paraId="51E1A29B" w14:textId="658716A5" w:rsidR="00D55D2A" w:rsidRDefault="00D55D2A" w:rsidP="00D55D2A">
                  <w:pPr>
                    <w:rPr>
                      <w:rFonts w:cs="Calibri"/>
                      <w:b/>
                      <w:color w:val="000000"/>
                    </w:rPr>
                  </w:pPr>
                  <w:r w:rsidRPr="00D55D2A">
                    <w:rPr>
                      <w:rFonts w:cs="Calibri"/>
                      <w:color w:val="000000"/>
                    </w:rPr>
                    <w:t>100 pracovních stanic</w:t>
                  </w:r>
                </w:p>
              </w:tc>
              <w:tc>
                <w:tcPr>
                  <w:tcW w:w="4542" w:type="dxa"/>
                </w:tcPr>
                <w:p w14:paraId="5827E861" w14:textId="080DD13E" w:rsidR="00D55D2A" w:rsidRPr="00156844" w:rsidRDefault="00D55D2A" w:rsidP="00D55D2A">
                  <w:pPr>
                    <w:rPr>
                      <w:rFonts w:cs="Calibri"/>
                      <w:color w:val="000000"/>
                    </w:rPr>
                  </w:pPr>
                  <w:r w:rsidRPr="00D55D2A">
                    <w:rPr>
                      <w:rFonts w:cs="Calibri"/>
                      <w:color w:val="000000"/>
                    </w:rPr>
                    <w:t>70 pracovních stanic + 81 přenosných počítačů</w:t>
                  </w:r>
                </w:p>
              </w:tc>
            </w:tr>
            <w:tr w:rsidR="00D55D2A" w:rsidRPr="00156844" w14:paraId="0A493664" w14:textId="77777777" w:rsidTr="00D55D2A">
              <w:tc>
                <w:tcPr>
                  <w:tcW w:w="918" w:type="dxa"/>
                  <w:vAlign w:val="bottom"/>
                </w:tcPr>
                <w:p w14:paraId="492CBD21" w14:textId="2CD81066" w:rsidR="00D55D2A" w:rsidRDefault="00D55D2A" w:rsidP="00D55D2A">
                  <w:pPr>
                    <w:rPr>
                      <w:rFonts w:cs="Calibri"/>
                      <w:b/>
                      <w:color w:val="000000"/>
                    </w:rPr>
                  </w:pPr>
                  <w:r>
                    <w:rPr>
                      <w:rFonts w:cs="Calibri"/>
                    </w:rPr>
                    <w:t>U16</w:t>
                  </w:r>
                </w:p>
              </w:tc>
              <w:tc>
                <w:tcPr>
                  <w:tcW w:w="2835" w:type="dxa"/>
                  <w:vAlign w:val="bottom"/>
                </w:tcPr>
                <w:p w14:paraId="546072BA" w14:textId="031C5DA3" w:rsidR="00D55D2A" w:rsidRDefault="00D55D2A" w:rsidP="00D55D2A">
                  <w:pPr>
                    <w:rPr>
                      <w:rFonts w:cs="Calibri"/>
                      <w:b/>
                      <w:color w:val="000000"/>
                    </w:rPr>
                  </w:pPr>
                  <w:r w:rsidRPr="00D55D2A">
                    <w:rPr>
                      <w:rFonts w:cs="Calibri"/>
                      <w:color w:val="000000"/>
                    </w:rPr>
                    <w:t>48 pracovních stanic</w:t>
                  </w:r>
                </w:p>
              </w:tc>
              <w:tc>
                <w:tcPr>
                  <w:tcW w:w="4542" w:type="dxa"/>
                </w:tcPr>
                <w:p w14:paraId="131E3E50" w14:textId="76981DD1" w:rsidR="00D55D2A" w:rsidRPr="00156844" w:rsidRDefault="00D55D2A" w:rsidP="00D55D2A">
                  <w:pPr>
                    <w:rPr>
                      <w:rFonts w:cs="Calibri"/>
                      <w:color w:val="000000"/>
                    </w:rPr>
                  </w:pPr>
                  <w:r>
                    <w:rPr>
                      <w:rFonts w:cs="Calibri"/>
                      <w:color w:val="000000"/>
                    </w:rPr>
                    <w:t>24</w:t>
                  </w:r>
                  <w:r w:rsidRPr="00D55D2A">
                    <w:rPr>
                      <w:rFonts w:cs="Calibri"/>
                      <w:color w:val="000000"/>
                    </w:rPr>
                    <w:t xml:space="preserve"> pracovních stanic + </w:t>
                  </w:r>
                  <w:r>
                    <w:rPr>
                      <w:rFonts w:cs="Calibri"/>
                      <w:color w:val="000000"/>
                    </w:rPr>
                    <w:t>19</w:t>
                  </w:r>
                  <w:r w:rsidRPr="00D55D2A">
                    <w:rPr>
                      <w:rFonts w:cs="Calibri"/>
                      <w:color w:val="000000"/>
                    </w:rPr>
                    <w:t xml:space="preserve"> přenosných počítačů</w:t>
                  </w:r>
                </w:p>
              </w:tc>
            </w:tr>
          </w:tbl>
          <w:p w14:paraId="2689F337" w14:textId="15443D1B" w:rsidR="00D55D2A" w:rsidRDefault="00D55D2A" w:rsidP="005133EF">
            <w:pPr>
              <w:rPr>
                <w:rFonts w:cs="Calibri"/>
                <w:b/>
                <w:color w:val="000000"/>
              </w:rPr>
            </w:pPr>
          </w:p>
          <w:p w14:paraId="00852B4C" w14:textId="77777777" w:rsidR="00C453A0" w:rsidRPr="00825850" w:rsidRDefault="00C453A0" w:rsidP="005133EF">
            <w:pPr>
              <w:rPr>
                <w:rFonts w:cs="Calibri"/>
                <w:b/>
                <w:color w:val="000000"/>
              </w:rPr>
            </w:pPr>
            <w:r w:rsidRPr="00825850">
              <w:rPr>
                <w:rFonts w:cs="Calibri"/>
                <w:b/>
                <w:color w:val="000000"/>
              </w:rPr>
              <w:t>Multimediální učebny a kreslírny U41, U16:</w:t>
            </w:r>
          </w:p>
          <w:tbl>
            <w:tblPr>
              <w:tblStyle w:val="Mkatabulky"/>
              <w:tblW w:w="0" w:type="auto"/>
              <w:tblLayout w:type="fixed"/>
              <w:tblLook w:val="04A0" w:firstRow="1" w:lastRow="0" w:firstColumn="1" w:lastColumn="0" w:noHBand="0" w:noVBand="1"/>
            </w:tblPr>
            <w:tblGrid>
              <w:gridCol w:w="3032"/>
              <w:gridCol w:w="2745"/>
              <w:gridCol w:w="2518"/>
            </w:tblGrid>
            <w:tr w:rsidR="00C453A0" w14:paraId="10E66C78" w14:textId="77777777" w:rsidTr="0082775D">
              <w:tc>
                <w:tcPr>
                  <w:tcW w:w="3032" w:type="dxa"/>
                  <w:shd w:val="clear" w:color="auto" w:fill="DEEAF6" w:themeFill="accent1" w:themeFillTint="33"/>
                </w:tcPr>
                <w:p w14:paraId="0FDAC440" w14:textId="77777777" w:rsidR="00C453A0" w:rsidRDefault="00C453A0" w:rsidP="005133EF">
                  <w:pPr>
                    <w:rPr>
                      <w:rFonts w:cs="Calibri"/>
                      <w:b/>
                      <w:color w:val="000000"/>
                    </w:rPr>
                  </w:pPr>
                  <w:r w:rsidRPr="00217EB1">
                    <w:rPr>
                      <w:rFonts w:cs="Calibri"/>
                    </w:rPr>
                    <w:t>Číslo učebny</w:t>
                  </w:r>
                </w:p>
              </w:tc>
              <w:tc>
                <w:tcPr>
                  <w:tcW w:w="2745" w:type="dxa"/>
                  <w:shd w:val="clear" w:color="auto" w:fill="DEEAF6" w:themeFill="accent1" w:themeFillTint="33"/>
                </w:tcPr>
                <w:p w14:paraId="56A78339" w14:textId="57F2D760" w:rsidR="00C453A0" w:rsidRDefault="0082775D" w:rsidP="005133EF">
                  <w:pPr>
                    <w:rPr>
                      <w:rFonts w:cs="Calibri"/>
                      <w:b/>
                      <w:color w:val="000000"/>
                    </w:rPr>
                  </w:pPr>
                  <w:r>
                    <w:rPr>
                      <w:rFonts w:cs="Calibri"/>
                      <w:color w:val="000000"/>
                    </w:rPr>
                    <w:t>m</w:t>
                  </w:r>
                  <w:r>
                    <w:rPr>
                      <w:color w:val="000000"/>
                    </w:rPr>
                    <w:t>²</w:t>
                  </w:r>
                  <w:r w:rsidRPr="00C27CF2">
                    <w:rPr>
                      <w:rFonts w:cs="Calibri"/>
                      <w:color w:val="000000"/>
                    </w:rPr>
                    <w:t xml:space="preserve">/počet </w:t>
                  </w:r>
                  <w:r>
                    <w:rPr>
                      <w:rFonts w:cs="Calibri"/>
                      <w:color w:val="000000"/>
                    </w:rPr>
                    <w:t>míst</w:t>
                  </w:r>
                </w:p>
              </w:tc>
              <w:tc>
                <w:tcPr>
                  <w:tcW w:w="2518" w:type="dxa"/>
                  <w:shd w:val="clear" w:color="auto" w:fill="DEEAF6" w:themeFill="accent1" w:themeFillTint="33"/>
                </w:tcPr>
                <w:p w14:paraId="7361FAFB" w14:textId="77777777" w:rsidR="00C453A0" w:rsidRDefault="00C453A0" w:rsidP="005133EF">
                  <w:pPr>
                    <w:rPr>
                      <w:rFonts w:cs="Calibri"/>
                      <w:b/>
                      <w:color w:val="000000"/>
                    </w:rPr>
                  </w:pPr>
                  <w:r>
                    <w:rPr>
                      <w:rFonts w:cs="Calibri"/>
                      <w:color w:val="000000"/>
                    </w:rPr>
                    <w:t>Fakulta</w:t>
                  </w:r>
                  <w:r w:rsidRPr="00C27CF2">
                    <w:rPr>
                      <w:rFonts w:cs="Calibri"/>
                      <w:color w:val="000000"/>
                    </w:rPr>
                    <w:t>/ústav/ateliér</w:t>
                  </w:r>
                </w:p>
              </w:tc>
            </w:tr>
            <w:tr w:rsidR="00C453A0" w14:paraId="06AB03F4" w14:textId="77777777" w:rsidTr="0082775D">
              <w:tc>
                <w:tcPr>
                  <w:tcW w:w="3032" w:type="dxa"/>
                  <w:vAlign w:val="bottom"/>
                </w:tcPr>
                <w:p w14:paraId="72DBDFAD" w14:textId="77777777" w:rsidR="00C453A0" w:rsidRDefault="00C453A0" w:rsidP="005133EF">
                  <w:pPr>
                    <w:rPr>
                      <w:rFonts w:cs="Calibri"/>
                      <w:b/>
                      <w:color w:val="000000"/>
                    </w:rPr>
                  </w:pPr>
                  <w:r w:rsidRPr="00173C24">
                    <w:rPr>
                      <w:rFonts w:cs="Calibri"/>
                      <w:color w:val="000000"/>
                    </w:rPr>
                    <w:t>Multimediální 41/201</w:t>
                  </w:r>
                </w:p>
              </w:tc>
              <w:tc>
                <w:tcPr>
                  <w:tcW w:w="2745" w:type="dxa"/>
                  <w:vAlign w:val="center"/>
                </w:tcPr>
                <w:p w14:paraId="7820F6DE" w14:textId="77777777" w:rsidR="00C453A0" w:rsidRDefault="00C453A0" w:rsidP="005133EF">
                  <w:pPr>
                    <w:rPr>
                      <w:rFonts w:cs="Calibri"/>
                      <w:b/>
                      <w:color w:val="000000"/>
                    </w:rPr>
                  </w:pPr>
                  <w:r w:rsidRPr="00173C24">
                    <w:rPr>
                      <w:rFonts w:cs="Calibri"/>
                      <w:color w:val="000000"/>
                    </w:rPr>
                    <w:t xml:space="preserve">81,37/80 </w:t>
                  </w:r>
                </w:p>
              </w:tc>
              <w:tc>
                <w:tcPr>
                  <w:tcW w:w="2518" w:type="dxa"/>
                  <w:vAlign w:val="bottom"/>
                </w:tcPr>
                <w:p w14:paraId="23AB88C7" w14:textId="77777777" w:rsidR="00C453A0" w:rsidRDefault="00C453A0" w:rsidP="005133EF">
                  <w:pPr>
                    <w:rPr>
                      <w:rFonts w:cs="Calibri"/>
                      <w:b/>
                      <w:color w:val="000000"/>
                    </w:rPr>
                  </w:pPr>
                  <w:r>
                    <w:rPr>
                      <w:rFonts w:cs="Calibri"/>
                      <w:color w:val="000000"/>
                    </w:rPr>
                    <w:t>FMK</w:t>
                  </w:r>
                </w:p>
              </w:tc>
            </w:tr>
            <w:tr w:rsidR="00C453A0" w:rsidRPr="00156844" w14:paraId="080F397B" w14:textId="77777777" w:rsidTr="0082775D">
              <w:tc>
                <w:tcPr>
                  <w:tcW w:w="3032" w:type="dxa"/>
                  <w:vAlign w:val="bottom"/>
                </w:tcPr>
                <w:p w14:paraId="675A1CB0" w14:textId="77777777" w:rsidR="00C453A0" w:rsidRDefault="00C453A0" w:rsidP="005133EF">
                  <w:pPr>
                    <w:rPr>
                      <w:rFonts w:cs="Calibri"/>
                      <w:b/>
                      <w:color w:val="000000"/>
                    </w:rPr>
                  </w:pPr>
                  <w:r w:rsidRPr="00173C24">
                    <w:rPr>
                      <w:rFonts w:cs="Calibri"/>
                      <w:color w:val="000000"/>
                    </w:rPr>
                    <w:t>Kreslírna U16</w:t>
                  </w:r>
                </w:p>
              </w:tc>
              <w:tc>
                <w:tcPr>
                  <w:tcW w:w="2745" w:type="dxa"/>
                  <w:vAlign w:val="center"/>
                </w:tcPr>
                <w:p w14:paraId="070B7E35" w14:textId="77777777" w:rsidR="00C453A0" w:rsidRDefault="00C453A0" w:rsidP="005133EF">
                  <w:pPr>
                    <w:rPr>
                      <w:rFonts w:cs="Calibri"/>
                      <w:b/>
                      <w:color w:val="000000"/>
                    </w:rPr>
                  </w:pPr>
                  <w:r w:rsidRPr="00173C24">
                    <w:rPr>
                      <w:rFonts w:cs="Calibri"/>
                      <w:color w:val="000000"/>
                    </w:rPr>
                    <w:t>120,13/15</w:t>
                  </w:r>
                </w:p>
              </w:tc>
              <w:tc>
                <w:tcPr>
                  <w:tcW w:w="2518" w:type="dxa"/>
                  <w:vAlign w:val="bottom"/>
                </w:tcPr>
                <w:p w14:paraId="5EF56ACE" w14:textId="77777777" w:rsidR="00C453A0" w:rsidRPr="00156844" w:rsidRDefault="00C453A0" w:rsidP="005133EF">
                  <w:pPr>
                    <w:rPr>
                      <w:rFonts w:cs="Calibri"/>
                      <w:color w:val="000000"/>
                    </w:rPr>
                  </w:pPr>
                  <w:r>
                    <w:rPr>
                      <w:rFonts w:cs="Calibri"/>
                      <w:color w:val="000000"/>
                    </w:rPr>
                    <w:t>FMK</w:t>
                  </w:r>
                </w:p>
              </w:tc>
            </w:tr>
            <w:tr w:rsidR="00C453A0" w:rsidRPr="00156844" w14:paraId="4F715B08" w14:textId="77777777" w:rsidTr="0082775D">
              <w:tc>
                <w:tcPr>
                  <w:tcW w:w="3032" w:type="dxa"/>
                  <w:vAlign w:val="bottom"/>
                </w:tcPr>
                <w:p w14:paraId="4B1CD297" w14:textId="77777777" w:rsidR="00C453A0" w:rsidRDefault="00C453A0" w:rsidP="005133EF">
                  <w:pPr>
                    <w:rPr>
                      <w:rFonts w:cs="Calibri"/>
                      <w:b/>
                      <w:color w:val="000000"/>
                    </w:rPr>
                  </w:pPr>
                  <w:r w:rsidRPr="00173C24">
                    <w:rPr>
                      <w:rFonts w:cs="Calibri"/>
                      <w:color w:val="000000"/>
                    </w:rPr>
                    <w:t>Kreslírna U42</w:t>
                  </w:r>
                </w:p>
              </w:tc>
              <w:tc>
                <w:tcPr>
                  <w:tcW w:w="2745" w:type="dxa"/>
                  <w:vAlign w:val="center"/>
                </w:tcPr>
                <w:p w14:paraId="2BC7B975" w14:textId="77777777" w:rsidR="00C453A0" w:rsidRDefault="00C453A0" w:rsidP="005133EF">
                  <w:pPr>
                    <w:rPr>
                      <w:rFonts w:cs="Calibri"/>
                      <w:b/>
                      <w:color w:val="000000"/>
                    </w:rPr>
                  </w:pPr>
                  <w:r w:rsidRPr="00173C24">
                    <w:rPr>
                      <w:rFonts w:cs="Calibri"/>
                      <w:color w:val="000000"/>
                    </w:rPr>
                    <w:t xml:space="preserve">83,90/10 </w:t>
                  </w:r>
                </w:p>
              </w:tc>
              <w:tc>
                <w:tcPr>
                  <w:tcW w:w="2518" w:type="dxa"/>
                  <w:vAlign w:val="bottom"/>
                </w:tcPr>
                <w:p w14:paraId="282285BD" w14:textId="77777777" w:rsidR="00C453A0" w:rsidRPr="00156844" w:rsidRDefault="00C453A0" w:rsidP="005133EF">
                  <w:pPr>
                    <w:rPr>
                      <w:rFonts w:cs="Calibri"/>
                      <w:color w:val="000000"/>
                    </w:rPr>
                  </w:pPr>
                  <w:r>
                    <w:rPr>
                      <w:rFonts w:cs="Calibri"/>
                      <w:color w:val="000000"/>
                    </w:rPr>
                    <w:t>FMK</w:t>
                  </w:r>
                </w:p>
              </w:tc>
            </w:tr>
          </w:tbl>
          <w:p w14:paraId="4ABE24A9" w14:textId="77777777" w:rsidR="00C453A0" w:rsidRDefault="00C453A0" w:rsidP="005133EF"/>
        </w:tc>
      </w:tr>
    </w:tbl>
    <w:p w14:paraId="10B79B0F" w14:textId="77777777" w:rsidR="008202DD" w:rsidRDefault="008202DD">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61"/>
        <w:gridCol w:w="74"/>
        <w:gridCol w:w="1274"/>
        <w:gridCol w:w="52"/>
        <w:gridCol w:w="2269"/>
        <w:gridCol w:w="78"/>
        <w:gridCol w:w="2915"/>
      </w:tblGrid>
      <w:tr w:rsidR="00C453A0" w14:paraId="43CF405A" w14:textId="77777777" w:rsidTr="00E31614">
        <w:trPr>
          <w:trHeight w:val="166"/>
        </w:trPr>
        <w:tc>
          <w:tcPr>
            <w:tcW w:w="3335" w:type="dxa"/>
            <w:gridSpan w:val="2"/>
            <w:shd w:val="clear" w:color="auto" w:fill="F7CAAC"/>
          </w:tcPr>
          <w:p w14:paraId="10D091D5" w14:textId="0539AD3C" w:rsidR="00C453A0" w:rsidRDefault="00C453A0" w:rsidP="005133EF">
            <w:r w:rsidRPr="004D3AA2">
              <w:rPr>
                <w:b/>
              </w:rPr>
              <w:lastRenderedPageBreak/>
              <w:t>Z toho kapacita</w:t>
            </w:r>
            <w:r>
              <w:rPr>
                <w:b/>
              </w:rPr>
              <w:t xml:space="preserve"> v prostorách v nájmu</w:t>
            </w:r>
          </w:p>
        </w:tc>
        <w:tc>
          <w:tcPr>
            <w:tcW w:w="1274" w:type="dxa"/>
          </w:tcPr>
          <w:p w14:paraId="2C774676" w14:textId="77777777" w:rsidR="00C453A0" w:rsidRDefault="00C453A0" w:rsidP="005133EF">
            <w:r>
              <w:t>0</w:t>
            </w:r>
          </w:p>
        </w:tc>
        <w:tc>
          <w:tcPr>
            <w:tcW w:w="2321" w:type="dxa"/>
            <w:gridSpan w:val="2"/>
            <w:shd w:val="clear" w:color="auto" w:fill="F7CAAC"/>
          </w:tcPr>
          <w:p w14:paraId="76D6EB8A" w14:textId="77777777" w:rsidR="00C453A0" w:rsidRDefault="00C453A0" w:rsidP="005133EF">
            <w:r>
              <w:rPr>
                <w:b/>
                <w:shd w:val="clear" w:color="auto" w:fill="F7CAAC"/>
              </w:rPr>
              <w:t>Doba platnosti nájmu</w:t>
            </w:r>
          </w:p>
        </w:tc>
        <w:tc>
          <w:tcPr>
            <w:tcW w:w="2993" w:type="dxa"/>
            <w:gridSpan w:val="2"/>
          </w:tcPr>
          <w:p w14:paraId="2E1702B2" w14:textId="77777777" w:rsidR="00C453A0" w:rsidRDefault="00C453A0" w:rsidP="005133EF">
            <w:r>
              <w:t>0</w:t>
            </w:r>
          </w:p>
        </w:tc>
      </w:tr>
      <w:tr w:rsidR="00C453A0" w14:paraId="5EDF9B60" w14:textId="77777777" w:rsidTr="00E31614">
        <w:trPr>
          <w:trHeight w:val="135"/>
        </w:trPr>
        <w:tc>
          <w:tcPr>
            <w:tcW w:w="9923" w:type="dxa"/>
            <w:gridSpan w:val="7"/>
            <w:shd w:val="clear" w:color="auto" w:fill="F7CAAC"/>
          </w:tcPr>
          <w:p w14:paraId="00E4A6CC" w14:textId="77777777" w:rsidR="00C453A0" w:rsidRDefault="00C453A0" w:rsidP="005133EF">
            <w:r>
              <w:rPr>
                <w:b/>
              </w:rPr>
              <w:t>Kapacita a popis odborné učebny</w:t>
            </w:r>
          </w:p>
        </w:tc>
      </w:tr>
      <w:tr w:rsidR="00C453A0" w14:paraId="5C8DCA32" w14:textId="77777777" w:rsidTr="00E31614">
        <w:trPr>
          <w:trHeight w:val="135"/>
        </w:trPr>
        <w:tc>
          <w:tcPr>
            <w:tcW w:w="3261" w:type="dxa"/>
            <w:shd w:val="clear" w:color="auto" w:fill="F7CAAC"/>
          </w:tcPr>
          <w:p w14:paraId="3BBDEC9E" w14:textId="77777777" w:rsidR="00C453A0" w:rsidRDefault="00C453A0" w:rsidP="005133EF">
            <w:pPr>
              <w:rPr>
                <w:b/>
              </w:rPr>
            </w:pPr>
            <w:r w:rsidRPr="004D3AA2">
              <w:rPr>
                <w:b/>
              </w:rPr>
              <w:t>Z toho kapacita</w:t>
            </w:r>
            <w:r>
              <w:rPr>
                <w:b/>
              </w:rPr>
              <w:t xml:space="preserve"> v prostorách v nájmu</w:t>
            </w:r>
          </w:p>
        </w:tc>
        <w:tc>
          <w:tcPr>
            <w:tcW w:w="1400" w:type="dxa"/>
            <w:gridSpan w:val="3"/>
          </w:tcPr>
          <w:p w14:paraId="002B2E90" w14:textId="307BD15F" w:rsidR="00C453A0" w:rsidRPr="00AF31DC" w:rsidRDefault="00360C2D" w:rsidP="005133EF">
            <w:pPr>
              <w:rPr>
                <w:bCs/>
              </w:rPr>
            </w:pPr>
            <w:r>
              <w:rPr>
                <w:bCs/>
              </w:rPr>
              <w:t>0</w:t>
            </w:r>
          </w:p>
        </w:tc>
        <w:tc>
          <w:tcPr>
            <w:tcW w:w="2347" w:type="dxa"/>
            <w:gridSpan w:val="2"/>
            <w:shd w:val="clear" w:color="auto" w:fill="F7CAAC"/>
          </w:tcPr>
          <w:p w14:paraId="13A5F087" w14:textId="77777777" w:rsidR="00C453A0" w:rsidRDefault="00C453A0" w:rsidP="005133EF">
            <w:pPr>
              <w:rPr>
                <w:b/>
              </w:rPr>
            </w:pPr>
            <w:r>
              <w:rPr>
                <w:b/>
                <w:shd w:val="clear" w:color="auto" w:fill="F7CAAC"/>
              </w:rPr>
              <w:t>Doba platnosti nájmu</w:t>
            </w:r>
          </w:p>
        </w:tc>
        <w:tc>
          <w:tcPr>
            <w:tcW w:w="2915" w:type="dxa"/>
          </w:tcPr>
          <w:p w14:paraId="600936F2" w14:textId="19F03DB4" w:rsidR="00C453A0" w:rsidRPr="00AF31DC" w:rsidRDefault="00360C2D" w:rsidP="005133EF">
            <w:pPr>
              <w:rPr>
                <w:bCs/>
              </w:rPr>
            </w:pPr>
            <w:r>
              <w:rPr>
                <w:bCs/>
              </w:rPr>
              <w:t>0</w:t>
            </w:r>
          </w:p>
        </w:tc>
      </w:tr>
      <w:tr w:rsidR="00C453A0" w14:paraId="063E66CE" w14:textId="77777777" w:rsidTr="00E31614">
        <w:trPr>
          <w:trHeight w:val="135"/>
        </w:trPr>
        <w:tc>
          <w:tcPr>
            <w:tcW w:w="9923" w:type="dxa"/>
            <w:gridSpan w:val="7"/>
            <w:shd w:val="clear" w:color="auto" w:fill="F7CAAC"/>
          </w:tcPr>
          <w:p w14:paraId="4692BBE0" w14:textId="77777777" w:rsidR="00C453A0" w:rsidRDefault="00C453A0" w:rsidP="005133EF">
            <w:pPr>
              <w:rPr>
                <w:b/>
              </w:rPr>
            </w:pPr>
            <w:r>
              <w:rPr>
                <w:b/>
              </w:rPr>
              <w:t xml:space="preserve">Vyjádření orgánu </w:t>
            </w:r>
            <w:r>
              <w:rPr>
                <w:b/>
                <w:shd w:val="clear" w:color="auto" w:fill="F7CAAC"/>
              </w:rPr>
              <w:t>hygienické služby ze dne</w:t>
            </w:r>
          </w:p>
        </w:tc>
      </w:tr>
      <w:tr w:rsidR="00C453A0" w14:paraId="454998BD" w14:textId="77777777" w:rsidTr="00E31614">
        <w:trPr>
          <w:trHeight w:val="382"/>
        </w:trPr>
        <w:tc>
          <w:tcPr>
            <w:tcW w:w="9923" w:type="dxa"/>
            <w:gridSpan w:val="7"/>
          </w:tcPr>
          <w:p w14:paraId="22FAABED" w14:textId="77777777" w:rsidR="00C453A0" w:rsidRDefault="00C453A0" w:rsidP="005133EF"/>
          <w:p w14:paraId="05A27AB1" w14:textId="77777777" w:rsidR="00C453A0" w:rsidRDefault="00C453A0" w:rsidP="005133EF"/>
        </w:tc>
      </w:tr>
      <w:tr w:rsidR="00C453A0" w14:paraId="3AD3C635" w14:textId="77777777" w:rsidTr="00E31614">
        <w:trPr>
          <w:trHeight w:val="205"/>
        </w:trPr>
        <w:tc>
          <w:tcPr>
            <w:tcW w:w="9923" w:type="dxa"/>
            <w:gridSpan w:val="7"/>
            <w:shd w:val="clear" w:color="auto" w:fill="F7CAAC"/>
          </w:tcPr>
          <w:p w14:paraId="33756C98" w14:textId="77777777" w:rsidR="00C453A0" w:rsidRDefault="00C453A0" w:rsidP="005133EF">
            <w:pPr>
              <w:rPr>
                <w:b/>
              </w:rPr>
            </w:pPr>
            <w:r>
              <w:rPr>
                <w:b/>
              </w:rPr>
              <w:t>Opatření a podmínky k zajištění rovného přístupu</w:t>
            </w:r>
          </w:p>
        </w:tc>
      </w:tr>
      <w:tr w:rsidR="00C453A0" w14:paraId="10FC3967" w14:textId="77777777" w:rsidTr="00E31614">
        <w:trPr>
          <w:trHeight w:val="2411"/>
        </w:trPr>
        <w:tc>
          <w:tcPr>
            <w:tcW w:w="9923" w:type="dxa"/>
            <w:gridSpan w:val="7"/>
          </w:tcPr>
          <w:p w14:paraId="56F003C1" w14:textId="1B06BC46" w:rsidR="0082775D" w:rsidRDefault="0082775D" w:rsidP="007A2609">
            <w:pPr>
              <w:pStyle w:val="Bezmezer"/>
              <w:spacing w:before="120" w:after="120"/>
              <w:jc w:val="both"/>
            </w:pPr>
            <w:r w:rsidRPr="00185784">
              <w:t>Celouniverzitní pracoviště pro pomoc studentům UTB, student</w:t>
            </w:r>
            <w:r w:rsidRPr="004E0537">
              <w:t>ům</w:t>
            </w:r>
            <w:r w:rsidRPr="00185784">
              <w:t xml:space="preserve"> se specifickými potřebami,</w:t>
            </w:r>
            <w:r w:rsidRPr="004E0537">
              <w:t xml:space="preserve"> </w:t>
            </w:r>
            <w:r w:rsidRPr="00185784">
              <w:t xml:space="preserve">vyučujícím a zaměstnancům UTB je </w:t>
            </w:r>
            <w:r w:rsidR="0058411B">
              <w:rPr>
                <w:i/>
              </w:rPr>
              <w:t>Poradenské centrum</w:t>
            </w:r>
            <w:r w:rsidRPr="00962740">
              <w:rPr>
                <w:i/>
              </w:rPr>
              <w:t xml:space="preserve"> UTB</w:t>
            </w:r>
            <w:r>
              <w:rPr>
                <w:rStyle w:val="Znakapoznpodarou"/>
                <w:rFonts w:eastAsia="Calibri" w:cs="Calibri"/>
                <w:color w:val="000000"/>
              </w:rPr>
              <w:footnoteReference w:id="7"/>
            </w:r>
            <w:r>
              <w:t>, kter</w:t>
            </w:r>
            <w:r w:rsidR="008202DD">
              <w:t>é</w:t>
            </w:r>
            <w:r>
              <w:t xml:space="preserve"> současně nabízí i psychologické poradenství.</w:t>
            </w:r>
            <w:r w:rsidRPr="00185784">
              <w:t xml:space="preserve"> Hlavním úkolem </w:t>
            </w:r>
            <w:r w:rsidR="004770C3">
              <w:t xml:space="preserve">Poradenského centra </w:t>
            </w:r>
            <w:r w:rsidR="009E521A">
              <w:t>UTB</w:t>
            </w:r>
            <w:r w:rsidRPr="004E0537">
              <w:t xml:space="preserve"> </w:t>
            </w:r>
            <w:r w:rsidRPr="00185784">
              <w:t xml:space="preserve">je zajišťovat, aby studijní </w:t>
            </w:r>
            <w:r>
              <w:t>programy</w:t>
            </w:r>
            <w:r w:rsidRPr="00185784">
              <w:t xml:space="preserve"> </w:t>
            </w:r>
            <w:r>
              <w:t>uskutečňované</w:t>
            </w:r>
            <w:r w:rsidRPr="00185784">
              <w:t xml:space="preserve"> na </w:t>
            </w:r>
            <w:r>
              <w:t xml:space="preserve">UTB </w:t>
            </w:r>
            <w:r w:rsidRPr="00185784">
              <w:t>byly v největší možné míře přístupné</w:t>
            </w:r>
            <w:r>
              <w:t xml:space="preserve"> </w:t>
            </w:r>
            <w:r w:rsidRPr="00185784">
              <w:t xml:space="preserve">i studentům nevidomým a slabozrakým, neslyšícím a nedoslýchavým, s pohybovým handicapem, psychickými a dalšími obtížemi. </w:t>
            </w:r>
          </w:p>
          <w:p w14:paraId="7A75B70C" w14:textId="165AFDFA" w:rsidR="00C453A0" w:rsidRDefault="0082775D" w:rsidP="0082775D">
            <w:pPr>
              <w:jc w:val="both"/>
            </w:pPr>
            <w:r w:rsidRPr="00185784">
              <w:t xml:space="preserve">Nad rámec služeb </w:t>
            </w:r>
            <w:r w:rsidR="009E521A">
              <w:t>Poradenského centra UTB</w:t>
            </w:r>
            <w:r w:rsidRPr="00185784">
              <w:t xml:space="preserve"> j</w:t>
            </w:r>
            <w:r w:rsidRPr="004E0537">
              <w:t>sou</w:t>
            </w:r>
            <w:r w:rsidRPr="00185784">
              <w:t xml:space="preserve"> uchazečům se specifickými potřebami o studium na UTB poskytovány služby týkající se: předávání informací již před přihlášením na daný </w:t>
            </w:r>
            <w:r>
              <w:t>studijní program</w:t>
            </w:r>
            <w:r w:rsidRPr="00185784">
              <w:t xml:space="preserve">, informování o možnosti přítomnosti osobního asistenta nebo </w:t>
            </w:r>
            <w:proofErr w:type="spellStart"/>
            <w:r w:rsidRPr="00185784">
              <w:t>přepisovatelského</w:t>
            </w:r>
            <w:proofErr w:type="spellEnd"/>
            <w:r w:rsidRPr="00185784">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tc>
      </w:tr>
    </w:tbl>
    <w:p w14:paraId="373C77D7" w14:textId="77777777" w:rsidR="00C453A0" w:rsidRDefault="00C453A0"/>
    <w:p w14:paraId="74C144B9" w14:textId="77777777" w:rsidR="00C453A0" w:rsidRDefault="00C453A0"/>
    <w:p w14:paraId="1AA96E65" w14:textId="77777777" w:rsidR="00C453A0" w:rsidRDefault="00C453A0"/>
    <w:p w14:paraId="11DAB89B" w14:textId="77777777" w:rsidR="0082775D" w:rsidRDefault="0082775D">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7"/>
        <w:gridCol w:w="5736"/>
      </w:tblGrid>
      <w:tr w:rsidR="00C453A0" w14:paraId="2F7EA4C8" w14:textId="77777777" w:rsidTr="005133EF">
        <w:tc>
          <w:tcPr>
            <w:tcW w:w="9923" w:type="dxa"/>
            <w:gridSpan w:val="2"/>
            <w:tcBorders>
              <w:bottom w:val="double" w:sz="4" w:space="0" w:color="auto"/>
            </w:tcBorders>
            <w:shd w:val="clear" w:color="auto" w:fill="BDD6EE"/>
          </w:tcPr>
          <w:p w14:paraId="70FCDB86" w14:textId="0ECE0D23" w:rsidR="00C453A0" w:rsidRDefault="00C453A0" w:rsidP="005133EF">
            <w:pPr>
              <w:jc w:val="both"/>
              <w:rPr>
                <w:b/>
                <w:sz w:val="28"/>
              </w:rPr>
            </w:pPr>
            <w:r>
              <w:rPr>
                <w:b/>
                <w:sz w:val="28"/>
              </w:rPr>
              <w:lastRenderedPageBreak/>
              <w:t>C-V – Finanční zabezpečení studijního programu</w:t>
            </w:r>
          </w:p>
        </w:tc>
      </w:tr>
      <w:tr w:rsidR="00C453A0" w14:paraId="74CF2B56" w14:textId="77777777" w:rsidTr="005133EF">
        <w:tc>
          <w:tcPr>
            <w:tcW w:w="4187" w:type="dxa"/>
            <w:tcBorders>
              <w:top w:val="single" w:sz="12" w:space="0" w:color="auto"/>
            </w:tcBorders>
            <w:shd w:val="clear" w:color="auto" w:fill="F7CAAC"/>
          </w:tcPr>
          <w:p w14:paraId="2884654C" w14:textId="77777777" w:rsidR="00C453A0" w:rsidRDefault="00C453A0" w:rsidP="005133EF">
            <w:pPr>
              <w:jc w:val="both"/>
              <w:rPr>
                <w:b/>
              </w:rPr>
            </w:pPr>
            <w:r w:rsidRPr="004D3AA2">
              <w:rPr>
                <w:b/>
              </w:rPr>
              <w:t>Vzdělávací činnost vysoké školy</w:t>
            </w:r>
            <w:r>
              <w:rPr>
                <w:b/>
              </w:rPr>
              <w:t xml:space="preserve"> financovaná ze státního rozpočtu</w:t>
            </w:r>
          </w:p>
        </w:tc>
        <w:tc>
          <w:tcPr>
            <w:tcW w:w="5736" w:type="dxa"/>
            <w:tcBorders>
              <w:top w:val="single" w:sz="12" w:space="0" w:color="auto"/>
            </w:tcBorders>
            <w:shd w:val="clear" w:color="auto" w:fill="FFFFFF"/>
          </w:tcPr>
          <w:p w14:paraId="7A2EE9E0" w14:textId="77777777" w:rsidR="00C453A0" w:rsidRDefault="00C453A0" w:rsidP="005133EF">
            <w:pPr>
              <w:jc w:val="both"/>
              <w:rPr>
                <w:bCs/>
              </w:rPr>
            </w:pPr>
            <w:r>
              <w:rPr>
                <w:bCs/>
              </w:rPr>
              <w:t xml:space="preserve">ano </w:t>
            </w:r>
          </w:p>
        </w:tc>
      </w:tr>
      <w:tr w:rsidR="00C453A0" w14:paraId="06FE7F6D" w14:textId="77777777" w:rsidTr="005133EF">
        <w:tc>
          <w:tcPr>
            <w:tcW w:w="9923" w:type="dxa"/>
            <w:gridSpan w:val="2"/>
            <w:shd w:val="clear" w:color="auto" w:fill="F7CAAC"/>
          </w:tcPr>
          <w:p w14:paraId="4ABE70E9" w14:textId="77777777" w:rsidR="00C453A0" w:rsidRDefault="00C453A0" w:rsidP="005133EF">
            <w:pPr>
              <w:jc w:val="both"/>
              <w:rPr>
                <w:b/>
              </w:rPr>
            </w:pPr>
            <w:r>
              <w:rPr>
                <w:b/>
              </w:rPr>
              <w:t>Zhodnocení předpokládaných nákladů a zdrojů na uskutečňování studijního programu</w:t>
            </w:r>
          </w:p>
        </w:tc>
      </w:tr>
      <w:tr w:rsidR="00C453A0" w14:paraId="6849F245" w14:textId="77777777" w:rsidTr="005133EF">
        <w:trPr>
          <w:trHeight w:val="1773"/>
        </w:trPr>
        <w:tc>
          <w:tcPr>
            <w:tcW w:w="9923" w:type="dxa"/>
            <w:gridSpan w:val="2"/>
          </w:tcPr>
          <w:p w14:paraId="6C6B37D6" w14:textId="39567ACA" w:rsidR="00C453A0" w:rsidRDefault="00C453A0" w:rsidP="0082775D">
            <w:pPr>
              <w:spacing w:before="120" w:after="120"/>
              <w:jc w:val="both"/>
            </w:pPr>
            <w:r>
              <w:t xml:space="preserve">FMK má pro výuku BSP </w:t>
            </w:r>
            <w:bookmarkStart w:id="642" w:name="_Hlk184291332"/>
            <w:proofErr w:type="spellStart"/>
            <w:r w:rsidR="00373EC5" w:rsidRPr="00373EC5">
              <w:t>Footwear</w:t>
            </w:r>
            <w:proofErr w:type="spellEnd"/>
            <w:r w:rsidR="00373EC5" w:rsidRPr="00373EC5">
              <w:t xml:space="preserve"> Design</w:t>
            </w:r>
            <w:bookmarkEnd w:id="642"/>
            <w:r>
              <w:t xml:space="preserve"> studijní prostory, které jsou kvalitně technicky a technologicky vybaveny. Současné vybavení pomůckami a výukovým zařízením odpovídá typu umělecky zaměřen</w:t>
            </w:r>
            <w:r w:rsidR="000E3F97">
              <w:t>ého</w:t>
            </w:r>
            <w:r>
              <w:t xml:space="preserve"> studijní</w:t>
            </w:r>
            <w:r w:rsidR="000E3F97">
              <w:t>ho</w:t>
            </w:r>
            <w:r>
              <w:t xml:space="preserve"> program</w:t>
            </w:r>
            <w:r w:rsidR="000E3F97">
              <w:t>u</w:t>
            </w:r>
            <w:r>
              <w:t>, obsahu, cílům 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je veřejný dokument.</w:t>
            </w:r>
          </w:p>
        </w:tc>
      </w:tr>
    </w:tbl>
    <w:p w14:paraId="230A6F99" w14:textId="35766911" w:rsidR="00815CEE" w:rsidRDefault="00815CEE">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B1762D" w14:paraId="7873B04B" w14:textId="77777777" w:rsidTr="002F08D2">
        <w:tc>
          <w:tcPr>
            <w:tcW w:w="9956" w:type="dxa"/>
            <w:tcBorders>
              <w:bottom w:val="double" w:sz="4" w:space="0" w:color="auto"/>
            </w:tcBorders>
            <w:shd w:val="clear" w:color="auto" w:fill="BDD6EE"/>
          </w:tcPr>
          <w:p w14:paraId="3F569A8C" w14:textId="77777777" w:rsidR="00B1762D" w:rsidRDefault="00B1762D" w:rsidP="005133EF">
            <w:pPr>
              <w:jc w:val="both"/>
              <w:rPr>
                <w:b/>
                <w:sz w:val="28"/>
              </w:rPr>
            </w:pPr>
            <w:r>
              <w:rPr>
                <w:b/>
                <w:sz w:val="28"/>
              </w:rPr>
              <w:lastRenderedPageBreak/>
              <w:t xml:space="preserve">D-I – </w:t>
            </w:r>
            <w:r>
              <w:rPr>
                <w:b/>
                <w:sz w:val="26"/>
                <w:szCs w:val="26"/>
              </w:rPr>
              <w:t>Záměr rozvoje studijního programu a další údaje ke studijnímu programu</w:t>
            </w:r>
          </w:p>
        </w:tc>
      </w:tr>
      <w:tr w:rsidR="00B1762D" w14:paraId="54BD092F" w14:textId="77777777" w:rsidTr="002F08D2">
        <w:trPr>
          <w:trHeight w:val="185"/>
        </w:trPr>
        <w:tc>
          <w:tcPr>
            <w:tcW w:w="9956" w:type="dxa"/>
            <w:shd w:val="clear" w:color="auto" w:fill="F7CAAC"/>
          </w:tcPr>
          <w:p w14:paraId="093F195F" w14:textId="77777777" w:rsidR="00B1762D" w:rsidRDefault="00B1762D" w:rsidP="005133EF">
            <w:pPr>
              <w:rPr>
                <w:b/>
              </w:rPr>
            </w:pPr>
            <w:r>
              <w:rPr>
                <w:b/>
              </w:rPr>
              <w:t>Záměr rozvoje studijního programu a jeho odůvodnění</w:t>
            </w:r>
          </w:p>
        </w:tc>
      </w:tr>
      <w:tr w:rsidR="00B1762D" w14:paraId="34166A66" w14:textId="77777777" w:rsidTr="002F08D2">
        <w:trPr>
          <w:trHeight w:val="1222"/>
        </w:trPr>
        <w:tc>
          <w:tcPr>
            <w:tcW w:w="9956" w:type="dxa"/>
            <w:shd w:val="clear" w:color="auto" w:fill="FFFFFF"/>
          </w:tcPr>
          <w:p w14:paraId="73162856" w14:textId="45B16D53" w:rsidR="00B1762D" w:rsidRPr="007E4E28" w:rsidRDefault="00B1762D" w:rsidP="00FA58E6">
            <w:pPr>
              <w:spacing w:before="120" w:after="120"/>
              <w:jc w:val="both"/>
            </w:pPr>
            <w:r>
              <w:t xml:space="preserve">BSP </w:t>
            </w:r>
            <w:proofErr w:type="spellStart"/>
            <w:r w:rsidR="00F32E90" w:rsidRPr="00373EC5">
              <w:t>Footwear</w:t>
            </w:r>
            <w:proofErr w:type="spellEnd"/>
            <w:r w:rsidR="00F32E90" w:rsidRPr="00373EC5">
              <w:t xml:space="preserve"> Design</w:t>
            </w:r>
            <w:r w:rsidRPr="005D33F6">
              <w:t xml:space="preserve"> je z hlediska typu, formy a profilu absolventa v souladu s posláním a strategickým záměrem FMK. </w:t>
            </w:r>
            <w:r>
              <w:t>V</w:t>
            </w:r>
            <w:r w:rsidRPr="002563CB">
              <w:t xml:space="preserve">ychází z potřeby navázat na tradici obuvnického průmyslu ve Zlíně. Strategie Zlínského kraje je provázána s Národní RIS3 strategií, v níž je hlavní vizí konkurenceschopný region, otevřený inovacím, kreativitě a spolupráci. </w:t>
            </w:r>
            <w:r w:rsidR="00D35889">
              <w:t>Studijní p</w:t>
            </w:r>
            <w:r w:rsidRPr="00132AFF">
              <w:t>rogram je postaven na mezifakultní spolupráci Fakulty multimediálních komunikací a Fakulty technologické a bude připravovat odborníky jako potenciální zaměstnance obuvnických firem či jako obuvníky zaměřené na lokální malovýrobu.</w:t>
            </w:r>
          </w:p>
        </w:tc>
      </w:tr>
      <w:tr w:rsidR="00B1762D" w14:paraId="24F928C9" w14:textId="77777777" w:rsidTr="002F08D2">
        <w:trPr>
          <w:trHeight w:val="104"/>
        </w:trPr>
        <w:tc>
          <w:tcPr>
            <w:tcW w:w="9956" w:type="dxa"/>
            <w:shd w:val="clear" w:color="auto" w:fill="F7CAAC" w:themeFill="accent2" w:themeFillTint="66"/>
          </w:tcPr>
          <w:p w14:paraId="5AFC87F8" w14:textId="77777777" w:rsidR="00B1762D" w:rsidRPr="00FB1803" w:rsidRDefault="00B1762D" w:rsidP="005133EF">
            <w:pPr>
              <w:rPr>
                <w:b/>
                <w:bCs/>
                <w:highlight w:val="yellow"/>
              </w:rPr>
            </w:pPr>
            <w:r w:rsidRPr="00AA5C87">
              <w:rPr>
                <w:b/>
                <w:bCs/>
              </w:rPr>
              <w:t>Systém výuky s využitím prvků distančního vzdělávání v prezenční formě studia</w:t>
            </w:r>
          </w:p>
        </w:tc>
      </w:tr>
      <w:tr w:rsidR="00B1762D" w14:paraId="299D6DCF" w14:textId="77777777" w:rsidTr="002F08D2">
        <w:trPr>
          <w:trHeight w:val="2835"/>
        </w:trPr>
        <w:tc>
          <w:tcPr>
            <w:tcW w:w="9956" w:type="dxa"/>
            <w:shd w:val="clear" w:color="auto" w:fill="FFFFFF"/>
          </w:tcPr>
          <w:p w14:paraId="522C34F6" w14:textId="208ED19D" w:rsidR="00D6316B" w:rsidRDefault="00D6316B" w:rsidP="00FA58E6">
            <w:pPr>
              <w:spacing w:before="120" w:after="120"/>
              <w:jc w:val="both"/>
            </w:pPr>
            <w:r>
              <w:t xml:space="preserve">Pravidla pro stanovování systému výuky s využitím prvků distančního vzdělávání se na FMK řídí Rozhodnutím rektora Pravidla realizace výuky pomocí prostředků komunikace na dálku (RR/6/22). V souladu se stanoveným postupem je zavedení distanční formy výuky umožněno pouze: a) V případě zákonem vyhlášeného opatření, omezujícího počet osob přítomných na výuce, b) V odůvodněných a Radou pro vnitřní hodnocení UTB schválených případech při absenci pedagogického pracovníka na prezenční výuce (např. z důvodu jeho pracovní cesty), pokud podíl přednášek realizovaných prostředky komunikace na dálku nepřesáhne 40-60 % celkové hodinové dotace kurzu (v závislosti na typu kurzu). </w:t>
            </w:r>
          </w:p>
          <w:p w14:paraId="4EB22595" w14:textId="67D120C1" w:rsidR="00D6316B" w:rsidRDefault="00D6316B" w:rsidP="00FA58E6">
            <w:pPr>
              <w:spacing w:after="120"/>
              <w:jc w:val="both"/>
            </w:pPr>
            <w:r>
              <w:t>Pro každý předmět, vyučovaný s využitím prvků distančního vzdělávání, musí být stanoven celkový podíl distanční výuky, určení časového rozsahu konzultačních hodin, způsob realizace přednášky (určení komunikačního kanálu), kontrolní mechanismus ověřování kvality. Tyto předměty, schválené Radou studijních programů FMK a Radou pro vnitřní hodnocení UTB nejpozději k 31. 5. pro zimní semestr, či k 30. 11. pro letní semestr, jsou v daném rozsahu vyučovány prostřednictvím platformy MS Teams.</w:t>
            </w:r>
          </w:p>
          <w:p w14:paraId="059E6BE2" w14:textId="1BA90CD1" w:rsidR="00B1762D" w:rsidRDefault="00D6316B" w:rsidP="00FA58E6">
            <w:pPr>
              <w:spacing w:after="120"/>
              <w:jc w:val="both"/>
            </w:pPr>
            <w:r>
              <w:t>Pro účel vzdělávání pracovníků v efektivním využívání distančních prostředků výuky jsou univerzitou pravidelně zajišťována školení.</w:t>
            </w:r>
          </w:p>
        </w:tc>
      </w:tr>
      <w:tr w:rsidR="00B1762D" w14:paraId="30CDE720" w14:textId="77777777" w:rsidTr="002F08D2">
        <w:trPr>
          <w:trHeight w:val="185"/>
        </w:trPr>
        <w:tc>
          <w:tcPr>
            <w:tcW w:w="9956" w:type="dxa"/>
            <w:shd w:val="clear" w:color="auto" w:fill="F7CAAC"/>
          </w:tcPr>
          <w:p w14:paraId="178A543A" w14:textId="77777777" w:rsidR="00B1762D" w:rsidRPr="00FA046D" w:rsidRDefault="00B1762D" w:rsidP="005133EF">
            <w:pPr>
              <w:jc w:val="both"/>
              <w:rPr>
                <w:b/>
                <w:bCs/>
              </w:rPr>
            </w:pPr>
            <w:r w:rsidRPr="00FA046D">
              <w:rPr>
                <w:b/>
                <w:bCs/>
              </w:rPr>
              <w:t>Systém výuky v distanční a kombinované formě studia</w:t>
            </w:r>
          </w:p>
        </w:tc>
      </w:tr>
      <w:tr w:rsidR="00B1762D" w14:paraId="3969A2E0" w14:textId="77777777" w:rsidTr="002F08D2">
        <w:trPr>
          <w:trHeight w:val="382"/>
        </w:trPr>
        <w:tc>
          <w:tcPr>
            <w:tcW w:w="9956" w:type="dxa"/>
            <w:shd w:val="clear" w:color="auto" w:fill="FFFFFF"/>
          </w:tcPr>
          <w:p w14:paraId="662876FD" w14:textId="33BBFBF7" w:rsidR="00B1762D" w:rsidRDefault="00B1762D" w:rsidP="00FA58E6">
            <w:pPr>
              <w:spacing w:before="120" w:after="120"/>
            </w:pPr>
            <w:r>
              <w:t xml:space="preserve">BSP </w:t>
            </w:r>
            <w:proofErr w:type="spellStart"/>
            <w:r w:rsidR="00F32E90" w:rsidRPr="00373EC5">
              <w:t>Footwear</w:t>
            </w:r>
            <w:proofErr w:type="spellEnd"/>
            <w:r w:rsidR="00F32E90" w:rsidRPr="00373EC5">
              <w:t xml:space="preserve"> Design</w:t>
            </w:r>
            <w:r>
              <w:t xml:space="preserve"> nemá distanční a kombinovanou formu výuky.</w:t>
            </w:r>
          </w:p>
        </w:tc>
      </w:tr>
    </w:tbl>
    <w:p w14:paraId="2F080F01" w14:textId="77777777" w:rsidR="00BD68D4" w:rsidRDefault="00BD68D4" w:rsidP="00BD68D4">
      <w:pPr>
        <w:widowControl w:val="0"/>
        <w:autoSpaceDE w:val="0"/>
        <w:autoSpaceDN w:val="0"/>
        <w:adjustRightInd w:val="0"/>
        <w:snapToGrid w:val="0"/>
        <w:jc w:val="center"/>
        <w:rPr>
          <w:rFonts w:ascii="Calibri Light" w:hAnsi="Calibri Light" w:cs="Calibri Light"/>
          <w:color w:val="000000"/>
          <w:sz w:val="32"/>
          <w:szCs w:val="32"/>
        </w:rPr>
      </w:pPr>
    </w:p>
    <w:p w14:paraId="136FF5C8" w14:textId="77777777" w:rsidR="00E651D6" w:rsidRDefault="00E651D6">
      <w:pPr>
        <w:spacing w:after="160" w:line="259" w:lineRule="auto"/>
        <w:rPr>
          <w:rFonts w:ascii="Calibri Light" w:hAnsi="Calibri Light" w:cs="Calibri Light"/>
          <w:color w:val="000000"/>
          <w:sz w:val="32"/>
          <w:szCs w:val="32"/>
        </w:rPr>
      </w:pPr>
      <w:r>
        <w:rPr>
          <w:rFonts w:ascii="Calibri Light" w:hAnsi="Calibri Light" w:cs="Calibri Light"/>
          <w:color w:val="000000"/>
          <w:sz w:val="32"/>
          <w:szCs w:val="32"/>
        </w:rPr>
        <w:br w:type="page"/>
      </w:r>
    </w:p>
    <w:p w14:paraId="0C9F6D91" w14:textId="7855ECF2" w:rsidR="00E651D6" w:rsidRPr="001827FC" w:rsidRDefault="00E651D6" w:rsidP="00E651D6">
      <w:pPr>
        <w:widowControl w:val="0"/>
        <w:autoSpaceDE w:val="0"/>
        <w:autoSpaceDN w:val="0"/>
        <w:adjustRightInd w:val="0"/>
        <w:snapToGrid w:val="0"/>
        <w:ind w:right="142"/>
        <w:jc w:val="center"/>
        <w:rPr>
          <w:sz w:val="32"/>
          <w:szCs w:val="32"/>
        </w:rPr>
      </w:pPr>
      <w:r w:rsidRPr="001E0366">
        <w:rPr>
          <w:rFonts w:ascii="Calibri Light" w:hAnsi="Calibri Light" w:cs="Calibri Light"/>
          <w:color w:val="000000"/>
          <w:sz w:val="32"/>
          <w:szCs w:val="32"/>
        </w:rPr>
        <w:lastRenderedPageBreak/>
        <w:t>Univerzita Tomáše Bati ve Zlíně</w:t>
      </w:r>
    </w:p>
    <w:p w14:paraId="5B3B05F4" w14:textId="77777777" w:rsidR="00E651D6" w:rsidRPr="001E0366" w:rsidRDefault="00E651D6" w:rsidP="00E651D6">
      <w:pPr>
        <w:widowControl w:val="0"/>
        <w:autoSpaceDE w:val="0"/>
        <w:autoSpaceDN w:val="0"/>
        <w:adjustRightInd w:val="0"/>
        <w:snapToGrid w:val="0"/>
        <w:ind w:right="142"/>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026036EA" w14:textId="77777777" w:rsidR="00E651D6" w:rsidRPr="001E0366" w:rsidRDefault="00E651D6" w:rsidP="00E651D6">
      <w:pPr>
        <w:widowControl w:val="0"/>
        <w:autoSpaceDE w:val="0"/>
        <w:autoSpaceDN w:val="0"/>
        <w:adjustRightInd w:val="0"/>
        <w:snapToGrid w:val="0"/>
        <w:ind w:right="142"/>
        <w:jc w:val="center"/>
        <w:rPr>
          <w:rFonts w:ascii="Calibri Light" w:hAnsi="Calibri Light" w:cs="Calibri Light"/>
          <w:color w:val="000000"/>
          <w:sz w:val="32"/>
          <w:szCs w:val="32"/>
        </w:rPr>
      </w:pPr>
    </w:p>
    <w:p w14:paraId="4027573F" w14:textId="77777777" w:rsidR="00E651D6" w:rsidRDefault="00E651D6" w:rsidP="00E651D6">
      <w:pPr>
        <w:widowControl w:val="0"/>
        <w:autoSpaceDE w:val="0"/>
        <w:autoSpaceDN w:val="0"/>
        <w:adjustRightInd w:val="0"/>
        <w:snapToGrid w:val="0"/>
        <w:ind w:right="142"/>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Pr>
          <w:rFonts w:ascii="Calibri Light" w:hAnsi="Calibri Light" w:cs="Calibri Light"/>
          <w:color w:val="000000"/>
          <w:sz w:val="32"/>
          <w:szCs w:val="32"/>
        </w:rPr>
        <w:t xml:space="preserve">udělení </w:t>
      </w:r>
      <w:r w:rsidRPr="00185784">
        <w:rPr>
          <w:rFonts w:ascii="Calibri Light" w:hAnsi="Calibri Light" w:cs="Calibri Light"/>
          <w:color w:val="000000"/>
          <w:sz w:val="32"/>
          <w:szCs w:val="32"/>
        </w:rPr>
        <w:t>akreditac</w:t>
      </w:r>
      <w:r>
        <w:rPr>
          <w:rFonts w:ascii="Calibri Light" w:hAnsi="Calibri Light" w:cs="Calibri Light"/>
          <w:color w:val="000000"/>
          <w:sz w:val="32"/>
          <w:szCs w:val="32"/>
        </w:rPr>
        <w:t xml:space="preserve">e  </w:t>
      </w:r>
    </w:p>
    <w:p w14:paraId="404AD41F" w14:textId="77777777" w:rsidR="00E651D6" w:rsidRPr="00185784" w:rsidRDefault="00E651D6" w:rsidP="00E651D6">
      <w:pPr>
        <w:widowControl w:val="0"/>
        <w:autoSpaceDE w:val="0"/>
        <w:autoSpaceDN w:val="0"/>
        <w:adjustRightInd w:val="0"/>
        <w:snapToGrid w:val="0"/>
        <w:ind w:right="142"/>
        <w:jc w:val="center"/>
        <w:rPr>
          <w:sz w:val="32"/>
          <w:szCs w:val="32"/>
        </w:rPr>
      </w:pPr>
      <w:r>
        <w:rPr>
          <w:rFonts w:ascii="Calibri Light" w:hAnsi="Calibri Light" w:cs="Calibri Light"/>
          <w:color w:val="000000"/>
          <w:sz w:val="32"/>
          <w:szCs w:val="32"/>
        </w:rPr>
        <w:t xml:space="preserve">bakalářského </w:t>
      </w:r>
      <w:r w:rsidRPr="00185784">
        <w:rPr>
          <w:rFonts w:ascii="Calibri Light" w:hAnsi="Calibri Light" w:cs="Calibri Light"/>
          <w:color w:val="000000"/>
          <w:sz w:val="32"/>
          <w:szCs w:val="32"/>
        </w:rPr>
        <w:t>studijního</w:t>
      </w:r>
      <w:r>
        <w:rPr>
          <w:rFonts w:ascii="Calibri Light" w:hAnsi="Calibri Light" w:cs="Calibri Light"/>
          <w:color w:val="000000"/>
          <w:sz w:val="32"/>
          <w:szCs w:val="32"/>
        </w:rPr>
        <w:t xml:space="preserve"> </w:t>
      </w:r>
      <w:r w:rsidRPr="00185784">
        <w:rPr>
          <w:rFonts w:ascii="Calibri Light" w:hAnsi="Calibri Light" w:cs="Calibri Light"/>
          <w:color w:val="000000"/>
          <w:sz w:val="32"/>
          <w:szCs w:val="32"/>
        </w:rPr>
        <w:t>programu</w:t>
      </w:r>
    </w:p>
    <w:p w14:paraId="6CD281E7" w14:textId="5670A9B0" w:rsidR="00E651D6" w:rsidRPr="001949D1" w:rsidRDefault="001949D1" w:rsidP="00E651D6">
      <w:pPr>
        <w:widowControl w:val="0"/>
        <w:autoSpaceDE w:val="0"/>
        <w:autoSpaceDN w:val="0"/>
        <w:adjustRightInd w:val="0"/>
        <w:snapToGrid w:val="0"/>
        <w:ind w:right="142"/>
        <w:jc w:val="center"/>
        <w:rPr>
          <w:bCs/>
          <w:sz w:val="32"/>
          <w:szCs w:val="32"/>
        </w:rPr>
      </w:pPr>
      <w:proofErr w:type="spellStart"/>
      <w:r w:rsidRPr="001949D1">
        <w:rPr>
          <w:rFonts w:ascii="Calibri Light" w:hAnsi="Calibri Light" w:cs="Calibri Light"/>
          <w:bCs/>
          <w:color w:val="000000"/>
          <w:sz w:val="32"/>
          <w:szCs w:val="32"/>
        </w:rPr>
        <w:t>Footwear</w:t>
      </w:r>
      <w:proofErr w:type="spellEnd"/>
      <w:r w:rsidRPr="001949D1">
        <w:rPr>
          <w:rFonts w:ascii="Calibri Light" w:hAnsi="Calibri Light" w:cs="Calibri Light"/>
          <w:bCs/>
          <w:color w:val="000000"/>
          <w:sz w:val="32"/>
          <w:szCs w:val="32"/>
        </w:rPr>
        <w:t xml:space="preserve"> Design</w:t>
      </w:r>
    </w:p>
    <w:p w14:paraId="62CE6504" w14:textId="77777777" w:rsidR="00E651D6" w:rsidRDefault="00E651D6" w:rsidP="00E651D6">
      <w:pPr>
        <w:widowControl w:val="0"/>
        <w:autoSpaceDE w:val="0"/>
        <w:autoSpaceDN w:val="0"/>
        <w:adjustRightInd w:val="0"/>
        <w:snapToGrid w:val="0"/>
        <w:ind w:right="142"/>
        <w:rPr>
          <w:sz w:val="24"/>
          <w:szCs w:val="24"/>
        </w:rPr>
      </w:pPr>
    </w:p>
    <w:p w14:paraId="3ED61578" w14:textId="77777777" w:rsidR="00E651D6" w:rsidRDefault="00E651D6" w:rsidP="00E651D6">
      <w:pPr>
        <w:ind w:right="142"/>
        <w:jc w:val="center"/>
        <w:rPr>
          <w:rFonts w:ascii="Calibri Light" w:hAnsi="Calibri Light"/>
          <w:b/>
          <w:sz w:val="28"/>
          <w:szCs w:val="28"/>
        </w:rPr>
      </w:pPr>
    </w:p>
    <w:p w14:paraId="0DD177C5" w14:textId="77777777" w:rsidR="004D0D58" w:rsidRDefault="004D0D58" w:rsidP="00E651D6">
      <w:pPr>
        <w:ind w:right="142"/>
        <w:jc w:val="center"/>
        <w:rPr>
          <w:rFonts w:ascii="Calibri Light" w:hAnsi="Calibri Light"/>
          <w:b/>
          <w:sz w:val="28"/>
          <w:szCs w:val="28"/>
        </w:rPr>
      </w:pPr>
    </w:p>
    <w:p w14:paraId="36026F64" w14:textId="77777777" w:rsidR="00E651D6" w:rsidRDefault="00E651D6" w:rsidP="00E651D6">
      <w:pPr>
        <w:pStyle w:val="Nadpis1"/>
        <w:ind w:right="142"/>
      </w:pPr>
      <w:r w:rsidRPr="008624B2">
        <w:t>Instituce</w:t>
      </w:r>
    </w:p>
    <w:p w14:paraId="16781E28" w14:textId="77777777" w:rsidR="00E651D6" w:rsidRPr="00745E75" w:rsidRDefault="00E651D6" w:rsidP="00E651D6">
      <w:pPr>
        <w:pStyle w:val="Nadpis2"/>
        <w:ind w:right="142"/>
      </w:pPr>
      <w:r w:rsidRPr="00745E75">
        <w:t>Působnost orgánů vysoké školy</w:t>
      </w:r>
    </w:p>
    <w:p w14:paraId="19299B4E" w14:textId="77777777" w:rsidR="00E651D6" w:rsidRPr="00E651D6" w:rsidRDefault="00E651D6" w:rsidP="00E651D6">
      <w:pPr>
        <w:tabs>
          <w:tab w:val="left" w:pos="2835"/>
        </w:tabs>
        <w:spacing w:before="120" w:after="120"/>
        <w:ind w:right="142"/>
        <w:rPr>
          <w:rFonts w:asciiTheme="minorHAnsi" w:hAnsiTheme="minorHAnsi"/>
          <w:sz w:val="22"/>
          <w:szCs w:val="22"/>
        </w:rPr>
      </w:pPr>
      <w:r>
        <w:tab/>
      </w:r>
      <w:r>
        <w:tab/>
      </w:r>
      <w:r w:rsidRPr="00E651D6">
        <w:rPr>
          <w:rFonts w:asciiTheme="minorHAnsi" w:hAnsiTheme="minorHAnsi"/>
          <w:sz w:val="22"/>
          <w:szCs w:val="22"/>
        </w:rPr>
        <w:t>Standardy 1.1-1.2</w:t>
      </w:r>
    </w:p>
    <w:p w14:paraId="6C37D0B5" w14:textId="0A1D467C" w:rsidR="00E651D6" w:rsidRPr="00E651D6" w:rsidRDefault="00E651D6" w:rsidP="00E651D6">
      <w:pPr>
        <w:tabs>
          <w:tab w:val="left" w:pos="2835"/>
        </w:tabs>
        <w:ind w:left="426" w:right="142"/>
        <w:jc w:val="both"/>
        <w:rPr>
          <w:rFonts w:asciiTheme="minorHAnsi" w:hAnsiTheme="minorHAnsi" w:cstheme="minorHAnsi"/>
          <w:sz w:val="22"/>
          <w:szCs w:val="22"/>
        </w:rPr>
      </w:pPr>
      <w:bookmarkStart w:id="643" w:name="_Hlk114748684"/>
      <w:bookmarkStart w:id="644" w:name="_Hlk114669102"/>
      <w:r w:rsidRPr="00E651D6">
        <w:rPr>
          <w:rFonts w:asciiTheme="minorHAnsi" w:hAnsiTheme="minorHAnsi" w:cstheme="minorHAnsi"/>
          <w:color w:val="000000"/>
          <w:sz w:val="22"/>
          <w:szCs w:val="22"/>
        </w:rPr>
        <w:t>Univerzita Tomáše Bati ve Zlíně (dále jen „UTB“) má vymezen orgán vysoké školy, který plní</w:t>
      </w:r>
      <w:r w:rsidRPr="00E651D6">
        <w:rPr>
          <w:rFonts w:asciiTheme="minorHAnsi" w:hAnsiTheme="minorHAnsi" w:cstheme="minorHAnsi"/>
          <w:sz w:val="22"/>
          <w:szCs w:val="22"/>
        </w:rPr>
        <w:t xml:space="preserve"> </w:t>
      </w:r>
      <w:r w:rsidRPr="00E651D6">
        <w:rPr>
          <w:rFonts w:asciiTheme="minorHAnsi" w:hAnsiTheme="minorHAnsi" w:cstheme="minorHAnsi"/>
          <w:color w:val="000000"/>
          <w:sz w:val="22"/>
          <w:szCs w:val="22"/>
        </w:rPr>
        <w:t>působnost statutárního orgánu, a má vymezeny další orgány, včetně jejich působnosti, pravomoci a</w:t>
      </w:r>
      <w:r w:rsidRPr="00E651D6">
        <w:rPr>
          <w:rFonts w:asciiTheme="minorHAnsi" w:hAnsiTheme="minorHAnsi" w:cstheme="minorHAnsi"/>
          <w:sz w:val="22"/>
          <w:szCs w:val="22"/>
        </w:rPr>
        <w:t xml:space="preserve"> </w:t>
      </w:r>
      <w:r w:rsidRPr="00E651D6">
        <w:rPr>
          <w:rFonts w:asciiTheme="minorHAnsi" w:hAnsiTheme="minorHAnsi" w:cstheme="minorHAnsi"/>
          <w:color w:val="000000"/>
          <w:sz w:val="22"/>
          <w:szCs w:val="22"/>
        </w:rPr>
        <w:t xml:space="preserve">odpovědnosti. Statutární orgán a další orgány UTB jsou vymezeny ve </w:t>
      </w:r>
      <w:r w:rsidRPr="00AC4F25">
        <w:rPr>
          <w:rFonts w:asciiTheme="minorHAnsi" w:hAnsiTheme="minorHAnsi" w:cstheme="minorHAnsi"/>
          <w:i/>
          <w:color w:val="000000"/>
          <w:sz w:val="22"/>
          <w:szCs w:val="22"/>
        </w:rPr>
        <w:t xml:space="preserve">Statutu UTB </w:t>
      </w:r>
      <w:r w:rsidRPr="00AC4F25">
        <w:rPr>
          <w:rFonts w:asciiTheme="minorHAnsi" w:hAnsiTheme="minorHAnsi" w:cstheme="minorHAnsi"/>
          <w:color w:val="000000"/>
          <w:sz w:val="22"/>
          <w:szCs w:val="22"/>
        </w:rPr>
        <w:t>ze</w:t>
      </w:r>
      <w:r w:rsidRPr="00AC4F25">
        <w:rPr>
          <w:rFonts w:asciiTheme="minorHAnsi" w:hAnsiTheme="minorHAnsi" w:cstheme="minorHAnsi"/>
          <w:sz w:val="22"/>
          <w:szCs w:val="22"/>
        </w:rPr>
        <w:t xml:space="preserve"> </w:t>
      </w:r>
      <w:r w:rsidRPr="00AC4F25">
        <w:rPr>
          <w:rFonts w:asciiTheme="minorHAnsi" w:hAnsiTheme="minorHAnsi" w:cstheme="minorHAnsi"/>
          <w:color w:val="000000"/>
          <w:sz w:val="22"/>
          <w:szCs w:val="22"/>
        </w:rPr>
        <w:t xml:space="preserve">dne </w:t>
      </w:r>
      <w:r w:rsidR="00AC4F25" w:rsidRPr="00AC4F25">
        <w:rPr>
          <w:rFonts w:ascii="Calibri" w:hAnsi="Calibri" w:cs="Calibri"/>
          <w:color w:val="000000"/>
          <w:sz w:val="22"/>
          <w:szCs w:val="22"/>
        </w:rPr>
        <w:t>18</w:t>
      </w:r>
      <w:r w:rsidR="00F13C95" w:rsidRPr="00AC4F25">
        <w:rPr>
          <w:rFonts w:ascii="Calibri" w:hAnsi="Calibri" w:cs="Calibri"/>
          <w:color w:val="000000"/>
          <w:sz w:val="22"/>
          <w:szCs w:val="22"/>
        </w:rPr>
        <w:t xml:space="preserve">. </w:t>
      </w:r>
      <w:r w:rsidR="00AC4F25" w:rsidRPr="00AC4F25">
        <w:rPr>
          <w:rFonts w:ascii="Calibri" w:hAnsi="Calibri" w:cs="Calibri"/>
          <w:color w:val="000000"/>
          <w:sz w:val="22"/>
          <w:szCs w:val="22"/>
        </w:rPr>
        <w:t>dubna</w:t>
      </w:r>
      <w:r w:rsidR="00F13C95" w:rsidRPr="00AC4F25">
        <w:rPr>
          <w:rFonts w:ascii="Calibri" w:hAnsi="Calibri" w:cs="Calibri"/>
          <w:color w:val="000000"/>
          <w:sz w:val="22"/>
          <w:szCs w:val="22"/>
        </w:rPr>
        <w:t xml:space="preserve"> 202</w:t>
      </w:r>
      <w:r w:rsidR="00AC4F25" w:rsidRPr="00AC4F25">
        <w:rPr>
          <w:rFonts w:ascii="Calibri" w:hAnsi="Calibri" w:cs="Calibri"/>
          <w:color w:val="000000"/>
          <w:sz w:val="22"/>
          <w:szCs w:val="22"/>
        </w:rPr>
        <w:t>4</w:t>
      </w:r>
      <w:r w:rsidRPr="00AC4F25">
        <w:rPr>
          <w:rStyle w:val="Znakapoznpodarou"/>
          <w:rFonts w:asciiTheme="minorHAnsi" w:hAnsiTheme="minorHAnsi" w:cstheme="minorHAnsi"/>
          <w:sz w:val="22"/>
          <w:szCs w:val="22"/>
        </w:rPr>
        <w:footnoteReference w:id="8"/>
      </w:r>
      <w:r w:rsidRPr="00AC4F25">
        <w:rPr>
          <w:rFonts w:asciiTheme="minorHAnsi" w:hAnsiTheme="minorHAnsi" w:cstheme="minorHAnsi"/>
          <w:color w:val="000000"/>
          <w:sz w:val="22"/>
          <w:szCs w:val="22"/>
        </w:rPr>
        <w:t>.</w:t>
      </w:r>
    </w:p>
    <w:bookmarkEnd w:id="643"/>
    <w:bookmarkEnd w:id="644"/>
    <w:p w14:paraId="344E93A2" w14:textId="77777777" w:rsidR="00E651D6" w:rsidRDefault="00E651D6" w:rsidP="00D84672">
      <w:pPr>
        <w:pStyle w:val="Nadpis2"/>
        <w:spacing w:before="120"/>
        <w:ind w:left="0" w:right="142"/>
      </w:pPr>
    </w:p>
    <w:p w14:paraId="45828CA3" w14:textId="77777777" w:rsidR="00E651D6" w:rsidRDefault="00E651D6" w:rsidP="00E651D6">
      <w:pPr>
        <w:pStyle w:val="Nadpis2"/>
        <w:ind w:right="142"/>
      </w:pPr>
      <w:r w:rsidRPr="00035992">
        <w:t xml:space="preserve">Vnitřní systém zajišťování kvality </w:t>
      </w:r>
    </w:p>
    <w:p w14:paraId="3C5A1A70" w14:textId="77777777" w:rsidR="00E651D6" w:rsidRDefault="00E651D6" w:rsidP="00E651D6">
      <w:pPr>
        <w:pStyle w:val="Nadpis3"/>
        <w:ind w:left="1077" w:right="142" w:hanging="357"/>
      </w:pPr>
      <w:r w:rsidRPr="00035992">
        <w:t>Vymezení pravomoci a odpovědnost za kvalitu</w:t>
      </w:r>
    </w:p>
    <w:p w14:paraId="67B510A1" w14:textId="77777777" w:rsidR="00E651D6" w:rsidRPr="00E651D6" w:rsidRDefault="00E651D6" w:rsidP="00E651D6">
      <w:pPr>
        <w:tabs>
          <w:tab w:val="left" w:pos="2835"/>
        </w:tabs>
        <w:spacing w:before="120" w:after="120"/>
        <w:ind w:right="142"/>
        <w:rPr>
          <w:rFonts w:ascii="Calibri" w:hAnsi="Calibri"/>
          <w:sz w:val="22"/>
          <w:szCs w:val="22"/>
        </w:rPr>
      </w:pPr>
      <w:r>
        <w:tab/>
      </w:r>
      <w:r>
        <w:tab/>
      </w:r>
      <w:r w:rsidRPr="00E651D6">
        <w:rPr>
          <w:rFonts w:ascii="Calibri" w:hAnsi="Calibri"/>
          <w:sz w:val="22"/>
          <w:szCs w:val="22"/>
        </w:rPr>
        <w:t>Standard 1.3</w:t>
      </w:r>
    </w:p>
    <w:p w14:paraId="284BD771" w14:textId="1536F966" w:rsidR="00E651D6" w:rsidRPr="00E651D6" w:rsidRDefault="00E651D6" w:rsidP="00E651D6">
      <w:pPr>
        <w:widowControl w:val="0"/>
        <w:autoSpaceDE w:val="0"/>
        <w:autoSpaceDN w:val="0"/>
        <w:adjustRightInd w:val="0"/>
        <w:snapToGrid w:val="0"/>
        <w:spacing w:after="120"/>
        <w:ind w:left="425" w:right="142"/>
        <w:jc w:val="both"/>
        <w:rPr>
          <w:rFonts w:ascii="Calibri" w:hAnsi="Calibri" w:cs="Calibri"/>
          <w:sz w:val="22"/>
          <w:szCs w:val="22"/>
        </w:rPr>
      </w:pPr>
      <w:bookmarkStart w:id="645" w:name="_Hlk114669125"/>
      <w:r w:rsidRPr="00E651D6">
        <w:rPr>
          <w:rFonts w:ascii="Calibri" w:hAnsi="Calibri" w:cstheme="minorHAnsi"/>
          <w:color w:val="000000"/>
          <w:sz w:val="22"/>
          <w:szCs w:val="22"/>
        </w:rPr>
        <w:t>UTB má na všech úrovních řízení vysoké školy vymezeny pravomoci a odpovědnost za kvalitu</w:t>
      </w:r>
      <w:r w:rsidRPr="00E651D6">
        <w:rPr>
          <w:rFonts w:ascii="Calibri" w:hAnsi="Calibri" w:cstheme="minorHAnsi"/>
          <w:sz w:val="22"/>
          <w:szCs w:val="22"/>
        </w:rPr>
        <w:t xml:space="preserve"> </w:t>
      </w:r>
      <w:r w:rsidRPr="00E651D6">
        <w:rPr>
          <w:rFonts w:ascii="Calibri" w:hAnsi="Calibri" w:cstheme="minorHAnsi"/>
          <w:color w:val="000000"/>
          <w:sz w:val="22"/>
          <w:szCs w:val="22"/>
        </w:rPr>
        <w:t>vzdělávací činnosti, vědecké a výzkumné, vývojové a inovační, umělecké nebo další tvůrčí činnosti (dále</w:t>
      </w:r>
      <w:r w:rsidRPr="00E651D6">
        <w:rPr>
          <w:rFonts w:ascii="Calibri" w:hAnsi="Calibri" w:cstheme="minorHAnsi"/>
          <w:sz w:val="22"/>
          <w:szCs w:val="22"/>
        </w:rPr>
        <w:t xml:space="preserve"> </w:t>
      </w:r>
      <w:r w:rsidRPr="00E651D6">
        <w:rPr>
          <w:rFonts w:ascii="Calibri" w:hAnsi="Calibri" w:cstheme="minorHAnsi"/>
          <w:color w:val="000000"/>
          <w:sz w:val="22"/>
          <w:szCs w:val="22"/>
        </w:rPr>
        <w:t>jen „tvůrčí činnost“) a s nimi souvisejících činností tak, aby tvořily funkční celek. Tyto pravomoci a</w:t>
      </w:r>
      <w:r w:rsidRPr="00E651D6">
        <w:rPr>
          <w:rFonts w:ascii="Calibri" w:hAnsi="Calibri" w:cstheme="minorHAnsi"/>
          <w:sz w:val="22"/>
          <w:szCs w:val="22"/>
        </w:rPr>
        <w:t xml:space="preserve"> </w:t>
      </w:r>
      <w:r w:rsidRPr="00E651D6">
        <w:rPr>
          <w:rFonts w:ascii="Calibri" w:hAnsi="Calibri" w:cstheme="minorHAnsi"/>
          <w:color w:val="000000"/>
          <w:sz w:val="22"/>
          <w:szCs w:val="22"/>
        </w:rPr>
        <w:t xml:space="preserve">odpovědnost jsou vymezeny v </w:t>
      </w:r>
      <w:r w:rsidRPr="00C55747">
        <w:rPr>
          <w:rFonts w:ascii="Calibri" w:hAnsi="Calibri" w:cstheme="minorHAnsi"/>
          <w:i/>
          <w:color w:val="000000"/>
          <w:sz w:val="22"/>
          <w:szCs w:val="22"/>
        </w:rPr>
        <w:t>Pravidlech systému zajišťování kvality vzdělávací, tvůrčí a s nimi</w:t>
      </w:r>
      <w:r w:rsidRPr="00C55747">
        <w:rPr>
          <w:rFonts w:ascii="Calibri" w:hAnsi="Calibri" w:cstheme="minorHAnsi"/>
          <w:i/>
          <w:sz w:val="22"/>
          <w:szCs w:val="22"/>
        </w:rPr>
        <w:t xml:space="preserve"> </w:t>
      </w:r>
      <w:r w:rsidRPr="00C55747">
        <w:rPr>
          <w:rFonts w:ascii="Calibri" w:hAnsi="Calibri" w:cstheme="minorHAnsi"/>
          <w:i/>
          <w:color w:val="000000"/>
          <w:sz w:val="22"/>
          <w:szCs w:val="22"/>
        </w:rPr>
        <w:t xml:space="preserve">souvisejících činností a vnitřního hodnocení kvality vzdělávací, tvůrčí a s nimi souvisejících činností UTB </w:t>
      </w:r>
      <w:r w:rsidRPr="00C55747">
        <w:rPr>
          <w:rFonts w:ascii="Calibri" w:hAnsi="Calibri" w:cstheme="minorHAnsi"/>
          <w:color w:val="000000"/>
          <w:sz w:val="22"/>
          <w:szCs w:val="22"/>
        </w:rPr>
        <w:t xml:space="preserve">ze </w:t>
      </w:r>
      <w:r w:rsidRPr="00C55747">
        <w:rPr>
          <w:rFonts w:ascii="Calibri" w:hAnsi="Calibri" w:cs="Calibri"/>
          <w:color w:val="000000"/>
          <w:sz w:val="22"/>
          <w:szCs w:val="22"/>
        </w:rPr>
        <w:t xml:space="preserve">dne </w:t>
      </w:r>
      <w:r w:rsidR="005735D3" w:rsidRPr="00C55747">
        <w:rPr>
          <w:rFonts w:ascii="Calibri" w:hAnsi="Calibri" w:cs="Calibri"/>
          <w:color w:val="000000"/>
          <w:sz w:val="22"/>
          <w:szCs w:val="22"/>
        </w:rPr>
        <w:t>2</w:t>
      </w:r>
      <w:r w:rsidR="00D15998" w:rsidRPr="00C55747">
        <w:rPr>
          <w:rFonts w:ascii="Calibri" w:hAnsi="Calibri" w:cs="Calibri"/>
          <w:color w:val="000000"/>
          <w:sz w:val="22"/>
          <w:szCs w:val="22"/>
        </w:rPr>
        <w:t>7</w:t>
      </w:r>
      <w:r w:rsidRPr="00C55747">
        <w:rPr>
          <w:rFonts w:ascii="Calibri" w:hAnsi="Calibri" w:cs="Calibri"/>
          <w:color w:val="000000"/>
          <w:sz w:val="22"/>
          <w:szCs w:val="22"/>
        </w:rPr>
        <w:t xml:space="preserve">. </w:t>
      </w:r>
      <w:r w:rsidR="00C23BA1" w:rsidRPr="00C55747">
        <w:rPr>
          <w:rFonts w:ascii="Calibri" w:hAnsi="Calibri" w:cs="Calibri"/>
          <w:color w:val="000000"/>
          <w:sz w:val="22"/>
          <w:szCs w:val="22"/>
        </w:rPr>
        <w:t>března</w:t>
      </w:r>
      <w:r w:rsidRPr="00C55747">
        <w:rPr>
          <w:rFonts w:ascii="Calibri" w:hAnsi="Calibri" w:cs="Calibri"/>
          <w:color w:val="000000"/>
          <w:sz w:val="22"/>
          <w:szCs w:val="22"/>
        </w:rPr>
        <w:t xml:space="preserve"> 202</w:t>
      </w:r>
      <w:r w:rsidR="00C23BA1" w:rsidRPr="00C55747">
        <w:rPr>
          <w:rFonts w:ascii="Calibri" w:hAnsi="Calibri" w:cs="Calibri"/>
          <w:color w:val="000000"/>
          <w:sz w:val="22"/>
          <w:szCs w:val="22"/>
        </w:rPr>
        <w:t>3</w:t>
      </w:r>
      <w:r w:rsidRPr="00C55747">
        <w:rPr>
          <w:rStyle w:val="Znakapoznpodarou"/>
          <w:rFonts w:ascii="Calibri" w:hAnsi="Calibri" w:cs="Calibri"/>
          <w:color w:val="000000"/>
          <w:sz w:val="22"/>
          <w:szCs w:val="22"/>
        </w:rPr>
        <w:footnoteReference w:id="9"/>
      </w:r>
      <w:r w:rsidRPr="00C55747">
        <w:rPr>
          <w:rFonts w:ascii="Calibri" w:hAnsi="Calibri" w:cs="Calibri"/>
          <w:color w:val="000000"/>
          <w:sz w:val="22"/>
          <w:szCs w:val="22"/>
        </w:rPr>
        <w:t>.</w:t>
      </w:r>
      <w:r w:rsidRPr="00E651D6">
        <w:rPr>
          <w:rFonts w:ascii="Calibri" w:hAnsi="Calibri" w:cs="Calibri"/>
          <w:color w:val="000000"/>
          <w:sz w:val="22"/>
          <w:szCs w:val="22"/>
        </w:rPr>
        <w:t xml:space="preserve"> </w:t>
      </w:r>
    </w:p>
    <w:p w14:paraId="0094D38F" w14:textId="74018EB2" w:rsidR="00E651D6" w:rsidRPr="00E651D6" w:rsidRDefault="00E651D6" w:rsidP="00E651D6">
      <w:pPr>
        <w:widowControl w:val="0"/>
        <w:autoSpaceDE w:val="0"/>
        <w:autoSpaceDN w:val="0"/>
        <w:adjustRightInd w:val="0"/>
        <w:snapToGrid w:val="0"/>
        <w:spacing w:after="120"/>
        <w:ind w:left="425" w:right="142"/>
        <w:jc w:val="both"/>
        <w:rPr>
          <w:rFonts w:ascii="Calibri" w:hAnsi="Calibri" w:cstheme="minorHAnsi"/>
          <w:color w:val="000000"/>
          <w:sz w:val="22"/>
          <w:szCs w:val="22"/>
        </w:rPr>
      </w:pPr>
      <w:r w:rsidRPr="00E651D6">
        <w:rPr>
          <w:rFonts w:ascii="Calibri" w:hAnsi="Calibri" w:cstheme="minorHAnsi"/>
          <w:color w:val="000000"/>
          <w:sz w:val="22"/>
          <w:szCs w:val="22"/>
        </w:rPr>
        <w:t xml:space="preserve">Pro účely zajišťování kvality má pak jmenovánu </w:t>
      </w:r>
      <w:r w:rsidR="009B523C">
        <w:rPr>
          <w:rFonts w:ascii="Calibri" w:hAnsi="Calibri" w:cstheme="minorHAnsi"/>
          <w:color w:val="000000"/>
          <w:sz w:val="22"/>
          <w:szCs w:val="22"/>
        </w:rPr>
        <w:t>patnácti</w:t>
      </w:r>
      <w:r w:rsidR="009B523C" w:rsidRPr="00E651D6">
        <w:rPr>
          <w:rFonts w:ascii="Calibri" w:hAnsi="Calibri" w:cstheme="minorHAnsi"/>
          <w:color w:val="000000"/>
          <w:sz w:val="22"/>
          <w:szCs w:val="22"/>
        </w:rPr>
        <w:t xml:space="preserve">člennou </w:t>
      </w:r>
      <w:r w:rsidRPr="00E651D6">
        <w:rPr>
          <w:rFonts w:ascii="Calibri" w:hAnsi="Calibri" w:cstheme="minorHAnsi"/>
          <w:i/>
          <w:color w:val="000000"/>
          <w:sz w:val="22"/>
          <w:szCs w:val="22"/>
        </w:rPr>
        <w:t>Radu pro vnitřní hodnocení UTB</w:t>
      </w:r>
      <w:r w:rsidRPr="00E651D6">
        <w:rPr>
          <w:rStyle w:val="Znakapoznpodarou"/>
          <w:rFonts w:ascii="Calibri" w:hAnsi="Calibri" w:cstheme="minorHAnsi"/>
          <w:color w:val="000000"/>
          <w:sz w:val="22"/>
          <w:szCs w:val="22"/>
        </w:rPr>
        <w:footnoteReference w:id="10"/>
      </w:r>
      <w:r w:rsidRPr="00E651D6">
        <w:rPr>
          <w:rFonts w:ascii="Calibri" w:hAnsi="Calibri" w:cstheme="minorHAnsi"/>
          <w:color w:val="000000"/>
          <w:sz w:val="22"/>
          <w:szCs w:val="22"/>
        </w:rPr>
        <w:t>,</w:t>
      </w:r>
      <w:r w:rsidRPr="00E651D6">
        <w:rPr>
          <w:rFonts w:ascii="Calibri" w:hAnsi="Calibri" w:cstheme="minorHAnsi"/>
          <w:sz w:val="22"/>
          <w:szCs w:val="22"/>
        </w:rPr>
        <w:t xml:space="preserve"> </w:t>
      </w:r>
      <w:r w:rsidRPr="00E651D6">
        <w:rPr>
          <w:rFonts w:ascii="Calibri" w:hAnsi="Calibri" w:cstheme="minorHAnsi"/>
          <w:color w:val="000000"/>
          <w:sz w:val="22"/>
          <w:szCs w:val="22"/>
        </w:rPr>
        <w:t xml:space="preserve">která se řídí </w:t>
      </w:r>
      <w:r w:rsidRPr="00F64E7C">
        <w:rPr>
          <w:rFonts w:ascii="Calibri" w:hAnsi="Calibri" w:cstheme="minorHAnsi"/>
          <w:i/>
          <w:color w:val="000000"/>
          <w:sz w:val="22"/>
          <w:szCs w:val="22"/>
        </w:rPr>
        <w:t xml:space="preserve">Jednacím řádem Rady pro vnitřní hodnocení UTB </w:t>
      </w:r>
      <w:r w:rsidRPr="00F64E7C">
        <w:rPr>
          <w:rFonts w:ascii="Calibri" w:hAnsi="Calibri" w:cstheme="minorHAnsi"/>
          <w:color w:val="000000"/>
          <w:sz w:val="22"/>
          <w:szCs w:val="22"/>
        </w:rPr>
        <w:t>(směrnice rektora SR/</w:t>
      </w:r>
      <w:r w:rsidR="00AA36FF" w:rsidRPr="00F64E7C">
        <w:rPr>
          <w:rFonts w:ascii="Calibri" w:hAnsi="Calibri" w:cstheme="minorHAnsi"/>
          <w:color w:val="000000"/>
          <w:sz w:val="22"/>
          <w:szCs w:val="22"/>
        </w:rPr>
        <w:t>09</w:t>
      </w:r>
      <w:r w:rsidRPr="00F64E7C">
        <w:rPr>
          <w:rFonts w:ascii="Calibri" w:hAnsi="Calibri" w:cstheme="minorHAnsi"/>
          <w:color w:val="000000"/>
          <w:sz w:val="22"/>
          <w:szCs w:val="22"/>
        </w:rPr>
        <w:t>/202</w:t>
      </w:r>
      <w:r w:rsidR="00AA36FF" w:rsidRPr="00F64E7C">
        <w:rPr>
          <w:rFonts w:ascii="Calibri" w:hAnsi="Calibri" w:cstheme="minorHAnsi"/>
          <w:color w:val="000000"/>
          <w:sz w:val="22"/>
          <w:szCs w:val="22"/>
        </w:rPr>
        <w:t>3</w:t>
      </w:r>
      <w:r w:rsidRPr="00F64E7C">
        <w:rPr>
          <w:rFonts w:ascii="Calibri" w:hAnsi="Calibri" w:cstheme="minorHAnsi"/>
          <w:color w:val="000000"/>
          <w:sz w:val="22"/>
          <w:szCs w:val="22"/>
        </w:rPr>
        <w:t>) ze dne 1.</w:t>
      </w:r>
      <w:r w:rsidRPr="00F64E7C">
        <w:rPr>
          <w:rFonts w:ascii="Calibri" w:hAnsi="Calibri" w:cstheme="minorHAnsi"/>
          <w:sz w:val="22"/>
          <w:szCs w:val="22"/>
        </w:rPr>
        <w:t xml:space="preserve"> </w:t>
      </w:r>
      <w:r w:rsidR="009B523C" w:rsidRPr="00F64E7C">
        <w:rPr>
          <w:rFonts w:ascii="Calibri" w:hAnsi="Calibri" w:cstheme="minorHAnsi"/>
          <w:color w:val="000000"/>
          <w:sz w:val="22"/>
          <w:szCs w:val="22"/>
        </w:rPr>
        <w:t>května</w:t>
      </w:r>
      <w:r w:rsidRPr="00F64E7C">
        <w:rPr>
          <w:rFonts w:ascii="Calibri" w:hAnsi="Calibri" w:cstheme="minorHAnsi"/>
          <w:color w:val="000000"/>
          <w:sz w:val="22"/>
          <w:szCs w:val="22"/>
        </w:rPr>
        <w:t xml:space="preserve"> 202</w:t>
      </w:r>
      <w:r w:rsidR="009B523C" w:rsidRPr="00F64E7C">
        <w:rPr>
          <w:rFonts w:ascii="Calibri" w:hAnsi="Calibri" w:cstheme="minorHAnsi"/>
          <w:color w:val="000000"/>
          <w:sz w:val="22"/>
          <w:szCs w:val="22"/>
        </w:rPr>
        <w:t>3</w:t>
      </w:r>
      <w:r w:rsidRPr="00F64E7C">
        <w:rPr>
          <w:rStyle w:val="Znakapoznpodarou"/>
          <w:rFonts w:ascii="Calibri" w:hAnsi="Calibri" w:cstheme="minorHAnsi"/>
          <w:color w:val="000000"/>
          <w:sz w:val="22"/>
          <w:szCs w:val="22"/>
        </w:rPr>
        <w:footnoteReference w:id="11"/>
      </w:r>
      <w:r w:rsidRPr="00F64E7C">
        <w:rPr>
          <w:rFonts w:ascii="Calibri" w:hAnsi="Calibri" w:cstheme="minorHAnsi"/>
          <w:color w:val="000000"/>
          <w:sz w:val="22"/>
          <w:szCs w:val="22"/>
        </w:rPr>
        <w:t>.</w:t>
      </w:r>
    </w:p>
    <w:bookmarkEnd w:id="645"/>
    <w:p w14:paraId="6884CFB1" w14:textId="77777777" w:rsidR="00E651D6" w:rsidRPr="00C80B17" w:rsidRDefault="00E651D6" w:rsidP="00E651D6">
      <w:pPr>
        <w:tabs>
          <w:tab w:val="left" w:pos="2835"/>
        </w:tabs>
        <w:spacing w:before="120" w:after="120"/>
        <w:ind w:right="142"/>
      </w:pPr>
    </w:p>
    <w:p w14:paraId="4A20A2BA" w14:textId="77777777" w:rsidR="00E651D6" w:rsidRDefault="00E651D6" w:rsidP="00E651D6">
      <w:pPr>
        <w:pStyle w:val="Nadpis3"/>
        <w:ind w:left="1077" w:right="142" w:hanging="357"/>
      </w:pPr>
      <w:r w:rsidRPr="00C80B17">
        <w:t>Procesy vzniku a úprav studijních programů</w:t>
      </w:r>
    </w:p>
    <w:p w14:paraId="610F8E50" w14:textId="77777777" w:rsidR="00E651D6" w:rsidRPr="00E651D6" w:rsidRDefault="00E651D6" w:rsidP="00E651D6">
      <w:pPr>
        <w:spacing w:before="120" w:after="120"/>
        <w:ind w:left="2829" w:right="142" w:firstLine="709"/>
        <w:rPr>
          <w:rFonts w:asciiTheme="minorHAnsi" w:hAnsiTheme="minorHAnsi"/>
          <w:sz w:val="22"/>
          <w:szCs w:val="22"/>
        </w:rPr>
      </w:pPr>
      <w:r w:rsidRPr="00E651D6">
        <w:rPr>
          <w:rFonts w:asciiTheme="minorHAnsi" w:hAnsiTheme="minorHAnsi"/>
          <w:sz w:val="22"/>
          <w:szCs w:val="22"/>
        </w:rPr>
        <w:t>Standard 1.4</w:t>
      </w:r>
    </w:p>
    <w:p w14:paraId="2CD37D9D" w14:textId="723E2BAC" w:rsidR="00E651D6" w:rsidRPr="00E651D6" w:rsidRDefault="00E651D6" w:rsidP="00E651D6">
      <w:pPr>
        <w:widowControl w:val="0"/>
        <w:autoSpaceDE w:val="0"/>
        <w:autoSpaceDN w:val="0"/>
        <w:adjustRightInd w:val="0"/>
        <w:snapToGrid w:val="0"/>
        <w:ind w:left="426" w:right="142"/>
        <w:jc w:val="both"/>
        <w:rPr>
          <w:rFonts w:asciiTheme="minorHAnsi" w:hAnsiTheme="minorHAnsi" w:cs="Calibri"/>
          <w:color w:val="000000"/>
          <w:sz w:val="22"/>
          <w:szCs w:val="22"/>
        </w:rPr>
      </w:pPr>
      <w:bookmarkStart w:id="646" w:name="_Hlk114748719"/>
      <w:bookmarkStart w:id="647" w:name="_Hlk114669156"/>
      <w:r w:rsidRPr="00E651D6">
        <w:rPr>
          <w:rFonts w:asciiTheme="minorHAnsi" w:hAnsiTheme="minorHAnsi" w:cs="Calibri"/>
          <w:color w:val="000000"/>
          <w:sz w:val="22"/>
          <w:szCs w:val="22"/>
        </w:rPr>
        <w:t xml:space="preserve">Vznik a úprava studijních programů se na UTB řídí </w:t>
      </w:r>
      <w:r w:rsidRPr="00046431">
        <w:rPr>
          <w:rFonts w:asciiTheme="minorHAnsi" w:hAnsiTheme="minorHAnsi" w:cs="Calibri"/>
          <w:i/>
          <w:color w:val="000000"/>
          <w:sz w:val="22"/>
          <w:szCs w:val="22"/>
        </w:rPr>
        <w:t xml:space="preserve">Řádem pro tvorbu, schvalování, uskutečňování a změny studijních programů UTB </w:t>
      </w:r>
      <w:r w:rsidRPr="00046431">
        <w:rPr>
          <w:rFonts w:asciiTheme="minorHAnsi" w:hAnsiTheme="minorHAnsi" w:cs="Calibri"/>
          <w:color w:val="000000"/>
          <w:sz w:val="22"/>
          <w:szCs w:val="22"/>
        </w:rPr>
        <w:t>ze dne 19. května 2022</w:t>
      </w:r>
      <w:r w:rsidRPr="00046431">
        <w:rPr>
          <w:rStyle w:val="Znakapoznpodarou"/>
          <w:rFonts w:asciiTheme="minorHAnsi" w:hAnsiTheme="minorHAnsi" w:cs="Calibri"/>
          <w:color w:val="000000"/>
          <w:sz w:val="22"/>
          <w:szCs w:val="22"/>
        </w:rPr>
        <w:footnoteReference w:id="12"/>
      </w:r>
      <w:r w:rsidRPr="00046431">
        <w:rPr>
          <w:rFonts w:asciiTheme="minorHAnsi" w:hAnsiTheme="minorHAns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046431">
        <w:rPr>
          <w:rFonts w:asciiTheme="minorHAnsi" w:hAnsiTheme="minorHAnsi" w:cs="Calibri"/>
          <w:i/>
          <w:color w:val="000000"/>
          <w:sz w:val="22"/>
          <w:szCs w:val="22"/>
        </w:rPr>
        <w:t xml:space="preserve">Statutu UTB </w:t>
      </w:r>
      <w:r w:rsidRPr="00046431">
        <w:rPr>
          <w:rFonts w:asciiTheme="minorHAnsi" w:hAnsiTheme="minorHAnsi" w:cs="Calibri"/>
          <w:color w:val="000000"/>
          <w:sz w:val="22"/>
          <w:szCs w:val="22"/>
        </w:rPr>
        <w:t>ze</w:t>
      </w:r>
      <w:r w:rsidRPr="00046431">
        <w:rPr>
          <w:rFonts w:asciiTheme="minorHAnsi" w:hAnsiTheme="minorHAnsi" w:cs="Calibri"/>
          <w:sz w:val="22"/>
          <w:szCs w:val="22"/>
        </w:rPr>
        <w:t xml:space="preserve"> </w:t>
      </w:r>
      <w:r w:rsidRPr="00046431">
        <w:rPr>
          <w:rFonts w:asciiTheme="minorHAnsi" w:hAnsiTheme="minorHAnsi" w:cs="Calibri"/>
          <w:color w:val="000000"/>
          <w:sz w:val="22"/>
          <w:szCs w:val="22"/>
        </w:rPr>
        <w:t xml:space="preserve">dne </w:t>
      </w:r>
      <w:r w:rsidR="00046431" w:rsidRPr="00046431">
        <w:rPr>
          <w:rFonts w:ascii="Calibri" w:hAnsi="Calibri" w:cs="Calibri"/>
          <w:color w:val="000000"/>
          <w:sz w:val="22"/>
          <w:szCs w:val="22"/>
        </w:rPr>
        <w:t>18</w:t>
      </w:r>
      <w:r w:rsidR="000B7AEB" w:rsidRPr="00046431">
        <w:rPr>
          <w:rFonts w:ascii="Calibri" w:hAnsi="Calibri" w:cs="Calibri"/>
          <w:color w:val="000000"/>
          <w:sz w:val="22"/>
          <w:szCs w:val="22"/>
        </w:rPr>
        <w:t xml:space="preserve">. </w:t>
      </w:r>
      <w:r w:rsidR="00046431" w:rsidRPr="00046431">
        <w:rPr>
          <w:rFonts w:ascii="Calibri" w:hAnsi="Calibri" w:cs="Calibri"/>
          <w:color w:val="000000"/>
          <w:sz w:val="22"/>
          <w:szCs w:val="22"/>
        </w:rPr>
        <w:t>dubna</w:t>
      </w:r>
      <w:r w:rsidR="000B7AEB" w:rsidRPr="00046431">
        <w:rPr>
          <w:rFonts w:ascii="Calibri" w:hAnsi="Calibri" w:cs="Calibri"/>
          <w:color w:val="000000"/>
          <w:sz w:val="22"/>
          <w:szCs w:val="22"/>
        </w:rPr>
        <w:t xml:space="preserve"> 202</w:t>
      </w:r>
      <w:r w:rsidR="00046431" w:rsidRPr="00046431">
        <w:rPr>
          <w:rFonts w:ascii="Calibri" w:hAnsi="Calibri" w:cs="Calibri"/>
          <w:color w:val="000000"/>
          <w:sz w:val="22"/>
          <w:szCs w:val="22"/>
        </w:rPr>
        <w:t>4</w:t>
      </w:r>
      <w:r w:rsidRPr="00046431">
        <w:rPr>
          <w:rStyle w:val="Znakapoznpodarou"/>
          <w:rFonts w:asciiTheme="minorHAnsi" w:hAnsiTheme="minorHAnsi" w:cs="Calibri"/>
          <w:color w:val="000000"/>
          <w:sz w:val="22"/>
          <w:szCs w:val="22"/>
        </w:rPr>
        <w:footnoteReference w:id="13"/>
      </w:r>
      <w:r w:rsidRPr="00E651D6">
        <w:rPr>
          <w:rFonts w:asciiTheme="minorHAnsi" w:hAnsiTheme="minorHAnsi" w:cs="Calibri"/>
          <w:color w:val="000000"/>
          <w:sz w:val="22"/>
          <w:szCs w:val="22"/>
        </w:rPr>
        <w:t xml:space="preserve"> vnitřním předpisem UTB a stanovuje: </w:t>
      </w:r>
    </w:p>
    <w:bookmarkEnd w:id="646"/>
    <w:bookmarkEnd w:id="647"/>
    <w:p w14:paraId="4886AEC0"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a) náležitosti týkající se institucionální akreditace pro oblast nebo oblasti vzdělávání (dále jen </w:t>
      </w:r>
      <w:r w:rsidRPr="00E651D6">
        <w:rPr>
          <w:rFonts w:asciiTheme="minorHAnsi" w:hAnsiTheme="minorHAnsi" w:cstheme="minorHAnsi"/>
          <w:sz w:val="22"/>
          <w:szCs w:val="22"/>
        </w:rPr>
        <w:lastRenderedPageBreak/>
        <w:t xml:space="preserve">„institucionální akreditace“), </w:t>
      </w:r>
    </w:p>
    <w:p w14:paraId="71EAD6DC"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b) pravidla tvorby, schvalování a změn studijních programů v rámci institucionální akreditace, </w:t>
      </w:r>
    </w:p>
    <w:p w14:paraId="5941B154"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c) pravidla tvorby, schvalování a změn návrhů studijních programů před jejich předložením k akreditaci Národnímu akreditačnímu úřadu pro vysoké školství (dále jen „Akreditační úřad“), </w:t>
      </w:r>
    </w:p>
    <w:p w14:paraId="483CC3A6"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d) náležitosti studijních programů a studijních předmětů, </w:t>
      </w:r>
    </w:p>
    <w:p w14:paraId="5E2A92DE"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e) pravidla uskutečňování studijních programů na fakultách UTB nebo přímo UTB, </w:t>
      </w:r>
    </w:p>
    <w:p w14:paraId="22512724"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 xml:space="preserve">f) povinnosti garantů studijních programů a garantů studijních předmětů, </w:t>
      </w:r>
    </w:p>
    <w:p w14:paraId="1E57576A" w14:textId="77777777" w:rsidR="00E651D6" w:rsidRPr="00E651D6" w:rsidRDefault="00E651D6" w:rsidP="00E651D6">
      <w:pPr>
        <w:widowControl w:val="0"/>
        <w:autoSpaceDE w:val="0"/>
        <w:autoSpaceDN w:val="0"/>
        <w:adjustRightInd w:val="0"/>
        <w:snapToGrid w:val="0"/>
        <w:ind w:left="425" w:right="142"/>
        <w:jc w:val="both"/>
        <w:rPr>
          <w:rFonts w:asciiTheme="minorHAnsi" w:hAnsiTheme="minorHAnsi" w:cstheme="minorHAnsi"/>
          <w:sz w:val="22"/>
          <w:szCs w:val="22"/>
        </w:rPr>
      </w:pPr>
      <w:r w:rsidRPr="00E651D6">
        <w:rPr>
          <w:rFonts w:asciiTheme="minorHAnsi" w:hAnsiTheme="minorHAnsi" w:cstheme="minorHAnsi"/>
          <w:sz w:val="22"/>
          <w:szCs w:val="22"/>
        </w:rPr>
        <w:t>g) principy zajišťování kvality studijních programů.</w:t>
      </w:r>
      <w:r w:rsidRPr="00E651D6">
        <w:rPr>
          <w:sz w:val="22"/>
          <w:szCs w:val="22"/>
        </w:rPr>
        <w:tab/>
      </w:r>
    </w:p>
    <w:p w14:paraId="17C12DFD" w14:textId="77777777" w:rsidR="00E651D6" w:rsidRPr="00C80B17" w:rsidRDefault="00E651D6" w:rsidP="00E651D6">
      <w:pPr>
        <w:tabs>
          <w:tab w:val="left" w:pos="2835"/>
        </w:tabs>
        <w:spacing w:before="120" w:after="120"/>
        <w:ind w:right="142"/>
      </w:pPr>
    </w:p>
    <w:p w14:paraId="690E0A64" w14:textId="77777777" w:rsidR="00E651D6" w:rsidRPr="00C80B17" w:rsidRDefault="00E651D6" w:rsidP="00E651D6">
      <w:pPr>
        <w:pStyle w:val="Nadpis3"/>
        <w:ind w:right="142"/>
      </w:pPr>
      <w:r w:rsidRPr="00C80B17">
        <w:t xml:space="preserve">Principy a systém uznávání zahraničního vzdělávání pro přijetí ke studiu </w:t>
      </w:r>
    </w:p>
    <w:p w14:paraId="5AB1831B" w14:textId="77777777" w:rsidR="00E651D6" w:rsidRPr="00E651D6" w:rsidRDefault="00E651D6" w:rsidP="00E651D6">
      <w:pPr>
        <w:tabs>
          <w:tab w:val="left" w:pos="2835"/>
        </w:tabs>
        <w:spacing w:before="120" w:after="120"/>
        <w:ind w:right="142"/>
        <w:rPr>
          <w:rFonts w:asciiTheme="minorHAnsi" w:hAnsiTheme="minorHAnsi"/>
          <w:sz w:val="22"/>
          <w:szCs w:val="22"/>
        </w:rPr>
      </w:pPr>
      <w:r w:rsidRPr="00C80B17">
        <w:tab/>
      </w:r>
      <w:r w:rsidRPr="00C80B17">
        <w:tab/>
      </w:r>
      <w:r w:rsidRPr="00E651D6">
        <w:rPr>
          <w:rFonts w:asciiTheme="minorHAnsi" w:hAnsiTheme="minorHAnsi"/>
          <w:sz w:val="22"/>
          <w:szCs w:val="22"/>
        </w:rPr>
        <w:t>Standard 1.5</w:t>
      </w:r>
    </w:p>
    <w:p w14:paraId="66FF8869" w14:textId="3DC11CDD" w:rsidR="00E651D6" w:rsidRPr="00E651D6" w:rsidRDefault="00E651D6" w:rsidP="00E651D6">
      <w:pPr>
        <w:widowControl w:val="0"/>
        <w:autoSpaceDE w:val="0"/>
        <w:autoSpaceDN w:val="0"/>
        <w:adjustRightInd w:val="0"/>
        <w:snapToGrid w:val="0"/>
        <w:ind w:left="426" w:right="142"/>
        <w:jc w:val="both"/>
        <w:rPr>
          <w:rFonts w:asciiTheme="minorHAnsi" w:hAnsiTheme="minorHAnsi" w:cstheme="minorHAnsi"/>
          <w:sz w:val="22"/>
          <w:szCs w:val="22"/>
        </w:rPr>
      </w:pPr>
      <w:r w:rsidRPr="00E651D6">
        <w:rPr>
          <w:rFonts w:asciiTheme="minorHAnsi" w:hAnsiTheme="minorHAnsi" w:cstheme="minorHAnsi"/>
          <w:color w:val="000000"/>
          <w:sz w:val="22"/>
          <w:szCs w:val="22"/>
        </w:rPr>
        <w:t>UTB má vytvořena pravidla a stanoveny principy uznávání zahraničního vzdělávání pro přijetí ke studiu, včetně popsaného procesu posuzování splnění podmínky předchozího vzdělání</w:t>
      </w:r>
      <w:r w:rsidRPr="008A41AD">
        <w:rPr>
          <w:rFonts w:asciiTheme="minorHAnsi" w:hAnsiTheme="minorHAnsi" w:cstheme="minorHAnsi"/>
          <w:color w:val="000000"/>
          <w:sz w:val="22"/>
          <w:szCs w:val="22"/>
        </w:rPr>
        <w:t xml:space="preserve">. Systém a principy jsou vymezeny ve směrnici rektora SR/13/2017 </w:t>
      </w:r>
      <w:r w:rsidRPr="008A41AD">
        <w:rPr>
          <w:rFonts w:asciiTheme="minorHAnsi" w:hAnsiTheme="minorHAnsi" w:cstheme="minorHAnsi"/>
          <w:i/>
          <w:color w:val="000000"/>
          <w:sz w:val="22"/>
          <w:szCs w:val="22"/>
        </w:rPr>
        <w:t>Uznání zahraničního středoškolského a vysokoškolského vzdělání a kvalifikace</w:t>
      </w:r>
      <w:r w:rsidRPr="008A41AD">
        <w:rPr>
          <w:rFonts w:asciiTheme="minorHAnsi" w:hAnsiTheme="minorHAnsi" w:cstheme="minorHAnsi"/>
          <w:color w:val="000000"/>
          <w:sz w:val="22"/>
          <w:szCs w:val="22"/>
        </w:rPr>
        <w:t xml:space="preserve"> ze dne 12. dubna 2017</w:t>
      </w:r>
      <w:r w:rsidRPr="008A41AD">
        <w:rPr>
          <w:rStyle w:val="Znakapoznpodarou"/>
          <w:rFonts w:asciiTheme="minorHAnsi" w:hAnsiTheme="minorHAnsi" w:cstheme="minorHAnsi"/>
          <w:color w:val="000000"/>
          <w:sz w:val="22"/>
          <w:szCs w:val="22"/>
        </w:rPr>
        <w:footnoteReference w:id="14"/>
      </w:r>
      <w:r w:rsidRPr="008A41AD">
        <w:rPr>
          <w:rFonts w:asciiTheme="minorHAnsi" w:hAnsiTheme="minorHAnsi" w:cstheme="minorHAnsi"/>
          <w:color w:val="000000"/>
          <w:sz w:val="22"/>
          <w:szCs w:val="22"/>
        </w:rPr>
        <w:t>, ve směrnici rektora SR/</w:t>
      </w:r>
      <w:r w:rsidR="009B79C1" w:rsidRPr="008A41AD">
        <w:rPr>
          <w:rFonts w:asciiTheme="minorHAnsi" w:hAnsiTheme="minorHAnsi" w:cstheme="minorHAnsi"/>
          <w:color w:val="000000"/>
          <w:sz w:val="22"/>
          <w:szCs w:val="22"/>
        </w:rPr>
        <w:t>28</w:t>
      </w:r>
      <w:r w:rsidRPr="008A41AD">
        <w:rPr>
          <w:rFonts w:asciiTheme="minorHAnsi" w:hAnsiTheme="minorHAnsi" w:cstheme="minorHAnsi"/>
          <w:color w:val="000000"/>
          <w:sz w:val="22"/>
          <w:szCs w:val="22"/>
        </w:rPr>
        <w:t>/202</w:t>
      </w:r>
      <w:r w:rsidR="009B79C1" w:rsidRPr="008A41AD">
        <w:rPr>
          <w:rFonts w:asciiTheme="minorHAnsi" w:hAnsiTheme="minorHAnsi" w:cstheme="minorHAnsi"/>
          <w:color w:val="000000"/>
          <w:sz w:val="22"/>
          <w:szCs w:val="22"/>
        </w:rPr>
        <w:t>3</w:t>
      </w:r>
      <w:r w:rsidRPr="008A41AD">
        <w:rPr>
          <w:rFonts w:asciiTheme="minorHAnsi" w:hAnsiTheme="minorHAnsi" w:cstheme="minorHAnsi"/>
          <w:color w:val="000000"/>
          <w:sz w:val="22"/>
          <w:szCs w:val="22"/>
        </w:rPr>
        <w:t xml:space="preserve"> </w:t>
      </w:r>
      <w:r w:rsidRPr="008A41AD">
        <w:rPr>
          <w:rFonts w:asciiTheme="minorHAnsi" w:hAnsiTheme="minorHAnsi" w:cstheme="minorHAnsi"/>
          <w:i/>
          <w:color w:val="000000"/>
          <w:sz w:val="22"/>
          <w:szCs w:val="22"/>
        </w:rPr>
        <w:t xml:space="preserve">Pravidla pro posuzování zahraničního středoškolského a vysokoškolského vzdělání v rámci přijímacího řízení na UTB </w:t>
      </w:r>
      <w:r w:rsidRPr="008A41AD">
        <w:rPr>
          <w:rFonts w:asciiTheme="minorHAnsi" w:hAnsiTheme="minorHAnsi" w:cstheme="minorHAnsi"/>
          <w:color w:val="000000"/>
          <w:sz w:val="22"/>
          <w:szCs w:val="22"/>
        </w:rPr>
        <w:t>ze dne 1</w:t>
      </w:r>
      <w:r w:rsidR="00792CAD">
        <w:rPr>
          <w:rFonts w:asciiTheme="minorHAnsi" w:hAnsiTheme="minorHAnsi" w:cstheme="minorHAnsi"/>
          <w:color w:val="000000"/>
          <w:sz w:val="22"/>
          <w:szCs w:val="22"/>
        </w:rPr>
        <w:t>1</w:t>
      </w:r>
      <w:r w:rsidRPr="008A41AD">
        <w:rPr>
          <w:rFonts w:asciiTheme="minorHAnsi" w:hAnsiTheme="minorHAnsi" w:cstheme="minorHAnsi"/>
          <w:color w:val="000000"/>
          <w:sz w:val="22"/>
          <w:szCs w:val="22"/>
        </w:rPr>
        <w:t xml:space="preserve">. </w:t>
      </w:r>
      <w:r w:rsidR="0088293B" w:rsidRPr="008A41AD">
        <w:rPr>
          <w:rFonts w:asciiTheme="minorHAnsi" w:hAnsiTheme="minorHAnsi" w:cstheme="minorHAnsi"/>
          <w:color w:val="000000"/>
          <w:sz w:val="22"/>
          <w:szCs w:val="22"/>
        </w:rPr>
        <w:t>září</w:t>
      </w:r>
      <w:r w:rsidRPr="008A41AD">
        <w:rPr>
          <w:rFonts w:asciiTheme="minorHAnsi" w:hAnsiTheme="minorHAnsi" w:cstheme="minorHAnsi"/>
          <w:color w:val="000000"/>
          <w:sz w:val="22"/>
          <w:szCs w:val="22"/>
        </w:rPr>
        <w:t xml:space="preserve"> 202</w:t>
      </w:r>
      <w:r w:rsidR="00792CAD">
        <w:rPr>
          <w:rFonts w:asciiTheme="minorHAnsi" w:hAnsiTheme="minorHAnsi" w:cstheme="minorHAnsi"/>
          <w:color w:val="000000"/>
          <w:sz w:val="22"/>
          <w:szCs w:val="22"/>
        </w:rPr>
        <w:t>3</w:t>
      </w:r>
      <w:r w:rsidRPr="008A41AD">
        <w:rPr>
          <w:rStyle w:val="Znakapoznpodarou"/>
          <w:rFonts w:asciiTheme="minorHAnsi" w:hAnsiTheme="minorHAnsi" w:cstheme="minorHAnsi"/>
          <w:color w:val="000000"/>
          <w:sz w:val="22"/>
          <w:szCs w:val="22"/>
        </w:rPr>
        <w:footnoteReference w:id="15"/>
      </w:r>
      <w:r w:rsidRPr="008A41AD">
        <w:rPr>
          <w:rFonts w:asciiTheme="minorHAnsi" w:hAnsiTheme="minorHAnsi" w:cstheme="minorHAnsi"/>
          <w:color w:val="000000"/>
          <w:sz w:val="22"/>
          <w:szCs w:val="22"/>
        </w:rPr>
        <w:t xml:space="preserve"> a ve směrnici rektora SR/12/2021 </w:t>
      </w:r>
      <w:r w:rsidRPr="008A41AD">
        <w:rPr>
          <w:rFonts w:asciiTheme="minorHAnsi" w:hAnsiTheme="minorHAnsi" w:cstheme="minorHAnsi"/>
          <w:i/>
          <w:color w:val="000000"/>
          <w:sz w:val="22"/>
          <w:szCs w:val="22"/>
        </w:rPr>
        <w:t xml:space="preserve">Studium zahraničních studentů v akreditovaných studijních programech uskutečňovaných v cizím a českém jazyce na UTB </w:t>
      </w:r>
      <w:r w:rsidRPr="008A41AD">
        <w:rPr>
          <w:rFonts w:asciiTheme="minorHAnsi" w:hAnsiTheme="minorHAnsi" w:cstheme="minorHAnsi"/>
          <w:color w:val="000000"/>
          <w:sz w:val="22"/>
          <w:szCs w:val="22"/>
        </w:rPr>
        <w:t>ze dne 1. listopadu 2021</w:t>
      </w:r>
      <w:r w:rsidRPr="008A41AD">
        <w:rPr>
          <w:rStyle w:val="Znakapoznpodarou"/>
          <w:rFonts w:asciiTheme="minorHAnsi" w:hAnsiTheme="minorHAnsi" w:cstheme="minorHAnsi"/>
          <w:color w:val="000000"/>
          <w:sz w:val="22"/>
          <w:szCs w:val="22"/>
        </w:rPr>
        <w:footnoteReference w:id="16"/>
      </w:r>
      <w:r w:rsidRPr="008A41AD">
        <w:rPr>
          <w:rFonts w:asciiTheme="minorHAnsi" w:hAnsiTheme="minorHAnsi" w:cstheme="minorHAnsi"/>
          <w:color w:val="000000"/>
          <w:sz w:val="22"/>
          <w:szCs w:val="22"/>
        </w:rPr>
        <w:t>.</w:t>
      </w:r>
    </w:p>
    <w:p w14:paraId="742109AB" w14:textId="77777777" w:rsidR="00E651D6" w:rsidRPr="00C80B17" w:rsidRDefault="00E651D6" w:rsidP="00E651D6">
      <w:pPr>
        <w:tabs>
          <w:tab w:val="left" w:pos="2835"/>
        </w:tabs>
        <w:spacing w:before="120" w:after="120"/>
        <w:ind w:right="142"/>
      </w:pPr>
    </w:p>
    <w:p w14:paraId="327CEA0C" w14:textId="77777777" w:rsidR="00E651D6" w:rsidRPr="00C80B17" w:rsidRDefault="00E651D6" w:rsidP="00E651D6">
      <w:pPr>
        <w:pStyle w:val="Nadpis3"/>
        <w:ind w:right="142"/>
      </w:pPr>
      <w:r w:rsidRPr="00C80B17">
        <w:t xml:space="preserve">Vedení kvalifikačních a rigorózních prací </w:t>
      </w:r>
    </w:p>
    <w:p w14:paraId="7D2B8AD3" w14:textId="77777777" w:rsidR="00E651D6" w:rsidRPr="00E651D6" w:rsidRDefault="00E651D6" w:rsidP="00E651D6">
      <w:pPr>
        <w:tabs>
          <w:tab w:val="left" w:pos="2835"/>
        </w:tabs>
        <w:spacing w:before="120" w:after="120"/>
        <w:ind w:right="142"/>
        <w:rPr>
          <w:rFonts w:asciiTheme="minorHAnsi" w:hAnsiTheme="minorHAnsi"/>
          <w:sz w:val="22"/>
          <w:szCs w:val="22"/>
        </w:rPr>
      </w:pPr>
      <w:r w:rsidRPr="00C80B17">
        <w:tab/>
      </w:r>
      <w:r w:rsidRPr="00C80B17">
        <w:tab/>
      </w:r>
      <w:r w:rsidRPr="00E651D6">
        <w:rPr>
          <w:rFonts w:asciiTheme="minorHAnsi" w:hAnsiTheme="minorHAnsi"/>
          <w:sz w:val="22"/>
          <w:szCs w:val="22"/>
        </w:rPr>
        <w:t>Standard 1.6</w:t>
      </w:r>
    </w:p>
    <w:p w14:paraId="0A79B0E6" w14:textId="77777777" w:rsidR="00E651D6" w:rsidRPr="00E651D6" w:rsidRDefault="00E651D6" w:rsidP="00E651D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E651D6">
        <w:rPr>
          <w:rFonts w:asciiTheme="minorHAnsi" w:hAnsiTheme="minorHAnsi" w:cstheme="minorHAnsi"/>
          <w:color w:val="000000"/>
          <w:sz w:val="22"/>
          <w:szCs w:val="22"/>
        </w:rPr>
        <w:t xml:space="preserve">UTB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79841EEC" w14:textId="74EB6A0C" w:rsidR="00E651D6" w:rsidRPr="00E651D6" w:rsidRDefault="00E651D6" w:rsidP="00E651D6">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E651D6">
        <w:rPr>
          <w:rFonts w:asciiTheme="minorHAnsi" w:hAnsiTheme="minorHAnsi" w:cs="Calibri"/>
          <w:color w:val="000000"/>
          <w:sz w:val="22"/>
          <w:szCs w:val="22"/>
        </w:rPr>
        <w:t xml:space="preserve">Vedení kvalifikačních prací upravuje čl. </w:t>
      </w:r>
      <w:r w:rsidRPr="007A78F6">
        <w:rPr>
          <w:rFonts w:asciiTheme="minorHAnsi" w:hAnsiTheme="minorHAnsi" w:cs="Calibri"/>
          <w:color w:val="000000"/>
          <w:sz w:val="22"/>
          <w:szCs w:val="22"/>
        </w:rPr>
        <w:t xml:space="preserve">38 </w:t>
      </w:r>
      <w:r w:rsidRPr="007A78F6">
        <w:rPr>
          <w:rFonts w:asciiTheme="minorHAnsi" w:hAnsiTheme="minorHAnsi" w:cs="Calibri"/>
          <w:i/>
          <w:color w:val="000000"/>
          <w:sz w:val="22"/>
          <w:szCs w:val="22"/>
        </w:rPr>
        <w:t xml:space="preserve">Řádu pro tvorbu, schvalování, uskutečňování a změny studijních programů UTB </w:t>
      </w:r>
      <w:r w:rsidRPr="007A78F6">
        <w:rPr>
          <w:rFonts w:asciiTheme="minorHAnsi" w:hAnsiTheme="minorHAnsi" w:cs="Calibri"/>
          <w:color w:val="000000"/>
          <w:sz w:val="22"/>
          <w:szCs w:val="22"/>
        </w:rPr>
        <w:t>ze dne 19. května 2022</w:t>
      </w:r>
      <w:r w:rsidRPr="007A78F6">
        <w:rPr>
          <w:rStyle w:val="Znakapoznpodarou"/>
          <w:rFonts w:asciiTheme="minorHAnsi" w:hAnsiTheme="minorHAnsi" w:cs="Calibri"/>
          <w:color w:val="000000"/>
          <w:sz w:val="22"/>
          <w:szCs w:val="22"/>
        </w:rPr>
        <w:footnoteReference w:id="17"/>
      </w:r>
      <w:r w:rsidRPr="007A78F6">
        <w:rPr>
          <w:rFonts w:asciiTheme="minorHAnsi" w:hAnsiTheme="minorHAnsi" w:cs="Calibri"/>
          <w:color w:val="000000"/>
          <w:sz w:val="22"/>
          <w:szCs w:val="22"/>
        </w:rPr>
        <w:t xml:space="preserve"> a čl. 28 </w:t>
      </w:r>
      <w:r w:rsidRPr="007A78F6">
        <w:rPr>
          <w:rFonts w:asciiTheme="minorHAnsi" w:hAnsiTheme="minorHAnsi" w:cs="Calibri"/>
          <w:i/>
          <w:color w:val="000000"/>
          <w:sz w:val="22"/>
          <w:szCs w:val="22"/>
        </w:rPr>
        <w:t xml:space="preserve">Studijního a zkušebního řádu UTB </w:t>
      </w:r>
      <w:r w:rsidRPr="007A78F6">
        <w:rPr>
          <w:rFonts w:asciiTheme="minorHAnsi" w:hAnsiTheme="minorHAnsi" w:cs="Calibri"/>
          <w:color w:val="000000"/>
          <w:sz w:val="22"/>
          <w:szCs w:val="22"/>
        </w:rPr>
        <w:t>ze dne 4. února 2021</w:t>
      </w:r>
      <w:r w:rsidRPr="007A78F6">
        <w:rPr>
          <w:rStyle w:val="Znakapoznpodarou"/>
          <w:rFonts w:asciiTheme="minorHAnsi" w:hAnsiTheme="minorHAnsi" w:cs="Calibri"/>
          <w:color w:val="000000"/>
          <w:sz w:val="22"/>
          <w:szCs w:val="22"/>
        </w:rPr>
        <w:footnoteReference w:id="18"/>
      </w:r>
      <w:r w:rsidRPr="007A78F6">
        <w:rPr>
          <w:rFonts w:asciiTheme="minorHAnsi" w:hAnsiTheme="minorHAnsi" w:cs="Calibri"/>
          <w:color w:val="000000"/>
          <w:sz w:val="22"/>
          <w:szCs w:val="22"/>
        </w:rPr>
        <w:t xml:space="preserve">, dále směrnice rektora SR/8/2022 </w:t>
      </w:r>
      <w:r w:rsidRPr="007A78F6">
        <w:rPr>
          <w:rFonts w:asciiTheme="minorHAnsi" w:hAnsiTheme="minorHAnsi" w:cs="Calibri"/>
          <w:i/>
          <w:color w:val="000000"/>
          <w:sz w:val="22"/>
          <w:szCs w:val="22"/>
        </w:rPr>
        <w:t xml:space="preserve">Standardy studijních programů UTB </w:t>
      </w:r>
      <w:r w:rsidRPr="007A78F6">
        <w:rPr>
          <w:rFonts w:asciiTheme="minorHAnsi" w:hAnsiTheme="minorHAnsi" w:cs="Calibri"/>
          <w:color w:val="000000"/>
          <w:sz w:val="22"/>
          <w:szCs w:val="22"/>
        </w:rPr>
        <w:t>ze dne 6. června 2022</w:t>
      </w:r>
      <w:r w:rsidRPr="007A78F6">
        <w:rPr>
          <w:rStyle w:val="Znakapoznpodarou"/>
          <w:rFonts w:asciiTheme="minorHAnsi" w:hAnsiTheme="minorHAnsi" w:cs="Calibri"/>
          <w:color w:val="000000"/>
          <w:sz w:val="22"/>
          <w:szCs w:val="22"/>
        </w:rPr>
        <w:footnoteReference w:id="19"/>
      </w:r>
      <w:r w:rsidRPr="007A78F6">
        <w:rPr>
          <w:rFonts w:asciiTheme="minorHAnsi" w:hAnsiTheme="minorHAnsi" w:cs="Calibri"/>
          <w:color w:val="000000"/>
          <w:sz w:val="22"/>
          <w:szCs w:val="22"/>
        </w:rPr>
        <w:t xml:space="preserve"> a směrnice rektora SR/</w:t>
      </w:r>
      <w:r w:rsidR="003719A1" w:rsidRPr="007A78F6">
        <w:rPr>
          <w:rFonts w:asciiTheme="minorHAnsi" w:hAnsiTheme="minorHAnsi" w:cs="Calibri"/>
          <w:color w:val="000000"/>
          <w:sz w:val="22"/>
          <w:szCs w:val="22"/>
        </w:rPr>
        <w:t>2</w:t>
      </w:r>
      <w:r w:rsidRPr="007A78F6">
        <w:rPr>
          <w:rFonts w:asciiTheme="minorHAnsi" w:hAnsiTheme="minorHAnsi" w:cs="Calibri"/>
          <w:color w:val="000000"/>
          <w:sz w:val="22"/>
          <w:szCs w:val="22"/>
        </w:rPr>
        <w:t>3/20</w:t>
      </w:r>
      <w:r w:rsidR="003719A1" w:rsidRPr="007A78F6">
        <w:rPr>
          <w:rFonts w:asciiTheme="minorHAnsi" w:hAnsiTheme="minorHAnsi" w:cs="Calibri"/>
          <w:color w:val="000000"/>
          <w:sz w:val="22"/>
          <w:szCs w:val="22"/>
        </w:rPr>
        <w:t>24</w:t>
      </w:r>
      <w:r w:rsidRPr="007A78F6">
        <w:rPr>
          <w:rFonts w:asciiTheme="minorHAnsi" w:hAnsiTheme="minorHAnsi" w:cs="Calibri"/>
          <w:i/>
          <w:color w:val="000000"/>
          <w:sz w:val="22"/>
          <w:szCs w:val="22"/>
        </w:rPr>
        <w:t xml:space="preserve"> Pravidla pro zadávání a zpracování bakalářských, diplomových a rigorózních prací, jejich uložení, </w:t>
      </w:r>
      <w:r w:rsidR="00F011E0" w:rsidRPr="007A78F6">
        <w:rPr>
          <w:rFonts w:asciiTheme="minorHAnsi" w:hAnsiTheme="minorHAnsi" w:cs="Calibri"/>
          <w:i/>
          <w:color w:val="000000"/>
          <w:sz w:val="22"/>
          <w:szCs w:val="22"/>
        </w:rPr>
        <w:t>z</w:t>
      </w:r>
      <w:r w:rsidR="00F011E0">
        <w:rPr>
          <w:rFonts w:asciiTheme="minorHAnsi" w:hAnsiTheme="minorHAnsi" w:cs="Calibri"/>
          <w:i/>
          <w:color w:val="000000"/>
          <w:sz w:val="22"/>
          <w:szCs w:val="22"/>
        </w:rPr>
        <w:t>veřej</w:t>
      </w:r>
      <w:r w:rsidR="00F011E0" w:rsidRPr="007A78F6">
        <w:rPr>
          <w:rFonts w:asciiTheme="minorHAnsi" w:hAnsiTheme="minorHAnsi" w:cs="Calibri"/>
          <w:i/>
          <w:color w:val="000000"/>
          <w:sz w:val="22"/>
          <w:szCs w:val="22"/>
        </w:rPr>
        <w:t xml:space="preserve">nění </w:t>
      </w:r>
      <w:r w:rsidRPr="007A78F6">
        <w:rPr>
          <w:rFonts w:asciiTheme="minorHAnsi" w:hAnsiTheme="minorHAnsi" w:cs="Calibri"/>
          <w:i/>
          <w:color w:val="000000"/>
          <w:sz w:val="22"/>
          <w:szCs w:val="22"/>
        </w:rPr>
        <w:t>a kontrola původnosti</w:t>
      </w:r>
      <w:r w:rsidRPr="007A78F6">
        <w:rPr>
          <w:rFonts w:asciiTheme="minorHAnsi" w:hAnsiTheme="minorHAnsi" w:cs="Calibri"/>
          <w:color w:val="000000"/>
          <w:sz w:val="22"/>
          <w:szCs w:val="22"/>
        </w:rPr>
        <w:t xml:space="preserve"> ze dne </w:t>
      </w:r>
      <w:r w:rsidR="00CD26E4" w:rsidRPr="007A78F6">
        <w:rPr>
          <w:rFonts w:asciiTheme="minorHAnsi" w:hAnsiTheme="minorHAnsi" w:cs="Calibri"/>
          <w:color w:val="000000"/>
          <w:sz w:val="22"/>
          <w:szCs w:val="22"/>
        </w:rPr>
        <w:t>1</w:t>
      </w:r>
      <w:r w:rsidRPr="007A78F6">
        <w:rPr>
          <w:rFonts w:asciiTheme="minorHAnsi" w:hAnsiTheme="minorHAnsi" w:cs="Calibri"/>
          <w:color w:val="000000"/>
          <w:sz w:val="22"/>
          <w:szCs w:val="22"/>
        </w:rPr>
        <w:t xml:space="preserve">. </w:t>
      </w:r>
      <w:r w:rsidR="00CD26E4" w:rsidRPr="007A78F6">
        <w:rPr>
          <w:rFonts w:asciiTheme="minorHAnsi" w:hAnsiTheme="minorHAnsi" w:cs="Calibri"/>
          <w:color w:val="000000"/>
          <w:sz w:val="22"/>
          <w:szCs w:val="22"/>
        </w:rPr>
        <w:t>září</w:t>
      </w:r>
      <w:r w:rsidRPr="007A78F6">
        <w:rPr>
          <w:rFonts w:asciiTheme="minorHAnsi" w:hAnsiTheme="minorHAnsi" w:cs="Calibri"/>
          <w:color w:val="000000"/>
          <w:sz w:val="22"/>
          <w:szCs w:val="22"/>
        </w:rPr>
        <w:t xml:space="preserve"> 20</w:t>
      </w:r>
      <w:r w:rsidR="00CD26E4" w:rsidRPr="007A78F6">
        <w:rPr>
          <w:rFonts w:asciiTheme="minorHAnsi" w:hAnsiTheme="minorHAnsi" w:cs="Calibri"/>
          <w:color w:val="000000"/>
          <w:sz w:val="22"/>
          <w:szCs w:val="22"/>
        </w:rPr>
        <w:t>24</w:t>
      </w:r>
      <w:r w:rsidRPr="007A78F6">
        <w:rPr>
          <w:rStyle w:val="Znakapoznpodarou"/>
          <w:rFonts w:asciiTheme="minorHAnsi" w:hAnsiTheme="minorHAnsi" w:cs="Calibri"/>
          <w:color w:val="000000"/>
          <w:sz w:val="22"/>
          <w:szCs w:val="22"/>
        </w:rPr>
        <w:footnoteReference w:id="20"/>
      </w:r>
      <w:r w:rsidRPr="007A78F6">
        <w:rPr>
          <w:rFonts w:asciiTheme="minorHAnsi" w:hAnsiTheme="minorHAnsi" w:cs="Calibri"/>
          <w:color w:val="000000"/>
          <w:sz w:val="22"/>
          <w:szCs w:val="22"/>
        </w:rPr>
        <w:t>.</w:t>
      </w:r>
    </w:p>
    <w:p w14:paraId="5CA34CDA" w14:textId="1CA224C6" w:rsidR="00E651D6" w:rsidRPr="00E651D6" w:rsidRDefault="00E651D6" w:rsidP="00E651D6">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7A78F6">
        <w:rPr>
          <w:rFonts w:asciiTheme="minorHAnsi" w:hAnsiTheme="minorHAnsi" w:cstheme="minorHAnsi"/>
          <w:color w:val="000000"/>
          <w:sz w:val="22"/>
          <w:szCs w:val="22"/>
        </w:rPr>
        <w:t>Směrnici rektora SR/</w:t>
      </w:r>
      <w:r w:rsidR="00880E0F" w:rsidRPr="007A78F6">
        <w:rPr>
          <w:rFonts w:asciiTheme="minorHAnsi" w:hAnsiTheme="minorHAnsi" w:cstheme="minorHAnsi"/>
          <w:color w:val="000000"/>
          <w:sz w:val="22"/>
          <w:szCs w:val="22"/>
        </w:rPr>
        <w:t>23</w:t>
      </w:r>
      <w:r w:rsidRPr="007A78F6">
        <w:rPr>
          <w:rFonts w:asciiTheme="minorHAnsi" w:hAnsiTheme="minorHAnsi" w:cstheme="minorHAnsi"/>
          <w:color w:val="000000"/>
          <w:sz w:val="22"/>
          <w:szCs w:val="22"/>
        </w:rPr>
        <w:t>/20</w:t>
      </w:r>
      <w:r w:rsidR="00880E0F" w:rsidRPr="007A78F6">
        <w:rPr>
          <w:rFonts w:asciiTheme="minorHAnsi" w:hAnsiTheme="minorHAnsi" w:cstheme="minorHAnsi"/>
          <w:color w:val="000000"/>
          <w:sz w:val="22"/>
          <w:szCs w:val="22"/>
        </w:rPr>
        <w:t>24</w:t>
      </w:r>
      <w:r w:rsidRPr="007A78F6">
        <w:rPr>
          <w:rFonts w:asciiTheme="minorHAnsi" w:hAnsiTheme="minorHAnsi" w:cstheme="minorHAnsi"/>
          <w:color w:val="000000"/>
          <w:sz w:val="22"/>
          <w:szCs w:val="22"/>
        </w:rPr>
        <w:t xml:space="preserve"> </w:t>
      </w:r>
      <w:r w:rsidRPr="00C228C7">
        <w:rPr>
          <w:rFonts w:asciiTheme="minorHAnsi" w:hAnsiTheme="minorHAnsi" w:cstheme="minorHAnsi"/>
          <w:color w:val="000000"/>
          <w:sz w:val="22"/>
          <w:szCs w:val="22"/>
        </w:rPr>
        <w:t>doplňuje směrnice děkana SD</w:t>
      </w:r>
      <w:r w:rsidR="0000093D">
        <w:rPr>
          <w:rFonts w:asciiTheme="minorHAnsi" w:hAnsiTheme="minorHAnsi" w:cstheme="minorHAnsi"/>
          <w:color w:val="000000"/>
          <w:sz w:val="22"/>
          <w:szCs w:val="22"/>
        </w:rPr>
        <w:t>/18/2024</w:t>
      </w:r>
      <w:r w:rsidRPr="00C228C7">
        <w:rPr>
          <w:rFonts w:asciiTheme="minorHAnsi" w:hAnsiTheme="minorHAnsi" w:cstheme="minorHAnsi"/>
          <w:color w:val="000000"/>
          <w:sz w:val="22"/>
          <w:szCs w:val="22"/>
        </w:rPr>
        <w:t xml:space="preserve"> </w:t>
      </w:r>
      <w:r w:rsidRPr="00C228C7">
        <w:rPr>
          <w:rFonts w:asciiTheme="minorHAnsi" w:hAnsiTheme="minorHAnsi" w:cstheme="minorHAnsi"/>
          <w:i/>
          <w:color w:val="000000"/>
          <w:sz w:val="22"/>
          <w:szCs w:val="22"/>
        </w:rPr>
        <w:t xml:space="preserve">Pravidla pro zadávání a zpracování bakalářských a diplomových prací, jejich uložení, </w:t>
      </w:r>
      <w:r w:rsidR="00D61543" w:rsidRPr="00C228C7">
        <w:rPr>
          <w:rFonts w:asciiTheme="minorHAnsi" w:hAnsiTheme="minorHAnsi" w:cstheme="minorHAnsi"/>
          <w:i/>
          <w:color w:val="000000"/>
          <w:sz w:val="22"/>
          <w:szCs w:val="22"/>
        </w:rPr>
        <w:t xml:space="preserve">zveřejnění </w:t>
      </w:r>
      <w:r w:rsidRPr="00C228C7">
        <w:rPr>
          <w:rFonts w:asciiTheme="minorHAnsi" w:hAnsiTheme="minorHAnsi" w:cstheme="minorHAnsi"/>
          <w:i/>
          <w:color w:val="000000"/>
          <w:sz w:val="22"/>
          <w:szCs w:val="22"/>
        </w:rPr>
        <w:t>a kontrola původnosti na FMK</w:t>
      </w:r>
      <w:r w:rsidRPr="00C228C7">
        <w:rPr>
          <w:rFonts w:asciiTheme="minorHAnsi" w:hAnsiTheme="minorHAnsi" w:cstheme="minorHAnsi"/>
          <w:color w:val="000000"/>
          <w:sz w:val="22"/>
          <w:szCs w:val="22"/>
        </w:rPr>
        <w:t xml:space="preserve"> ze  </w:t>
      </w:r>
      <w:r w:rsidRPr="00C228C7">
        <w:rPr>
          <w:rFonts w:asciiTheme="minorHAnsi" w:hAnsiTheme="minorHAnsi" w:cstheme="minorHAnsi"/>
          <w:color w:val="000000"/>
          <w:sz w:val="22"/>
          <w:szCs w:val="22"/>
        </w:rPr>
        <w:br/>
        <w:t>1</w:t>
      </w:r>
      <w:r w:rsidR="004F7C30">
        <w:rPr>
          <w:rFonts w:asciiTheme="minorHAnsi" w:hAnsiTheme="minorHAnsi" w:cstheme="minorHAnsi"/>
          <w:color w:val="000000"/>
          <w:sz w:val="22"/>
          <w:szCs w:val="22"/>
        </w:rPr>
        <w:t>3</w:t>
      </w:r>
      <w:r w:rsidRPr="00C228C7">
        <w:rPr>
          <w:rFonts w:asciiTheme="minorHAnsi" w:hAnsiTheme="minorHAnsi" w:cstheme="minorHAnsi"/>
          <w:color w:val="000000"/>
          <w:sz w:val="22"/>
          <w:szCs w:val="22"/>
        </w:rPr>
        <w:t xml:space="preserve">. </w:t>
      </w:r>
      <w:r w:rsidR="004F7C30">
        <w:rPr>
          <w:rFonts w:asciiTheme="minorHAnsi" w:hAnsiTheme="minorHAnsi" w:cstheme="minorHAnsi"/>
          <w:color w:val="000000"/>
          <w:sz w:val="22"/>
          <w:szCs w:val="22"/>
        </w:rPr>
        <w:t>11</w:t>
      </w:r>
      <w:r w:rsidRPr="00C228C7">
        <w:rPr>
          <w:rFonts w:asciiTheme="minorHAnsi" w:hAnsiTheme="minorHAnsi" w:cstheme="minorHAnsi"/>
          <w:color w:val="000000"/>
          <w:sz w:val="22"/>
          <w:szCs w:val="22"/>
        </w:rPr>
        <w:t>. 202</w:t>
      </w:r>
      <w:r w:rsidR="004F7C30">
        <w:rPr>
          <w:rFonts w:asciiTheme="minorHAnsi" w:hAnsiTheme="minorHAnsi" w:cstheme="minorHAnsi"/>
          <w:color w:val="000000"/>
          <w:sz w:val="22"/>
          <w:szCs w:val="22"/>
        </w:rPr>
        <w:t>4</w:t>
      </w:r>
      <w:r w:rsidRPr="00C228C7">
        <w:rPr>
          <w:rStyle w:val="Znakapoznpodarou"/>
          <w:rFonts w:asciiTheme="minorHAnsi" w:hAnsiTheme="minorHAnsi" w:cstheme="minorHAnsi"/>
          <w:color w:val="000000"/>
          <w:sz w:val="22"/>
          <w:szCs w:val="22"/>
        </w:rPr>
        <w:footnoteReference w:id="21"/>
      </w:r>
      <w:r w:rsidRPr="00C228C7">
        <w:rPr>
          <w:rFonts w:asciiTheme="minorHAnsi" w:hAnsiTheme="minorHAnsi" w:cstheme="minorHAnsi"/>
          <w:color w:val="000000"/>
          <w:sz w:val="22"/>
          <w:szCs w:val="22"/>
        </w:rPr>
        <w:t xml:space="preserve"> a</w:t>
      </w:r>
      <w:r w:rsidRPr="00816B67">
        <w:rPr>
          <w:rFonts w:asciiTheme="minorHAnsi" w:hAnsiTheme="minorHAnsi" w:cstheme="minorHAnsi"/>
          <w:color w:val="000000"/>
          <w:sz w:val="22"/>
          <w:szCs w:val="22"/>
        </w:rPr>
        <w:t xml:space="preserve"> maximální počet kvalifikačních prací, které může vést jedna osoba je stanoven ve směrnici děkana SD2022.10 </w:t>
      </w:r>
      <w:r w:rsidRPr="00816B67">
        <w:rPr>
          <w:rFonts w:asciiTheme="minorHAnsi" w:hAnsiTheme="minorHAnsi" w:cstheme="minorHAnsi"/>
          <w:i/>
          <w:color w:val="000000"/>
          <w:sz w:val="22"/>
          <w:szCs w:val="22"/>
        </w:rPr>
        <w:t>Stanovení počtu vedených bakalářských a diplomových prací a počtu vedených studentů doktorských studijních programů na FMK</w:t>
      </w:r>
      <w:r w:rsidRPr="00816B67">
        <w:rPr>
          <w:rFonts w:asciiTheme="minorHAnsi" w:hAnsiTheme="minorHAnsi" w:cstheme="minorHAnsi"/>
          <w:color w:val="000000"/>
          <w:sz w:val="22"/>
          <w:szCs w:val="22"/>
        </w:rPr>
        <w:t xml:space="preserve"> ze dne 1. 9. 2022</w:t>
      </w:r>
      <w:r w:rsidRPr="00816B67">
        <w:rPr>
          <w:rStyle w:val="Znakapoznpodarou"/>
          <w:rFonts w:asciiTheme="minorHAnsi" w:hAnsiTheme="minorHAnsi" w:cstheme="minorHAnsi"/>
          <w:color w:val="000000"/>
          <w:sz w:val="22"/>
          <w:szCs w:val="22"/>
        </w:rPr>
        <w:footnoteReference w:id="22"/>
      </w:r>
      <w:r w:rsidRPr="00816B67">
        <w:rPr>
          <w:rFonts w:asciiTheme="minorHAnsi" w:hAnsiTheme="minorHAnsi" w:cstheme="minorHAnsi"/>
          <w:color w:val="000000"/>
          <w:sz w:val="22"/>
          <w:szCs w:val="22"/>
        </w:rPr>
        <w:t>.</w:t>
      </w:r>
    </w:p>
    <w:p w14:paraId="7FC8309E" w14:textId="77777777" w:rsidR="00E651D6" w:rsidRDefault="00E651D6" w:rsidP="00E651D6">
      <w:pPr>
        <w:ind w:right="142"/>
        <w:rPr>
          <w:rFonts w:cs="Calibri"/>
          <w:color w:val="000000"/>
        </w:rPr>
      </w:pPr>
    </w:p>
    <w:p w14:paraId="3DFE0D0B" w14:textId="77777777" w:rsidR="00E651D6" w:rsidRPr="00C80B17" w:rsidRDefault="00E651D6" w:rsidP="00E651D6">
      <w:pPr>
        <w:pStyle w:val="Nadpis3"/>
        <w:ind w:right="142"/>
      </w:pPr>
      <w:r w:rsidRPr="00C80B17">
        <w:lastRenderedPageBreak/>
        <w:t xml:space="preserve">Procesy zpětné vazby při hodnocení kvality </w:t>
      </w:r>
    </w:p>
    <w:p w14:paraId="56472B59" w14:textId="77777777" w:rsidR="00E651D6" w:rsidRPr="005D65AA" w:rsidRDefault="00E651D6" w:rsidP="00E651D6">
      <w:pPr>
        <w:tabs>
          <w:tab w:val="left" w:pos="2835"/>
        </w:tabs>
        <w:spacing w:before="120" w:after="120"/>
        <w:ind w:right="142"/>
        <w:rPr>
          <w:rFonts w:asciiTheme="minorHAnsi" w:hAnsiTheme="minorHAnsi"/>
          <w:sz w:val="22"/>
          <w:szCs w:val="22"/>
        </w:rPr>
      </w:pPr>
      <w:r w:rsidRPr="00C80B17">
        <w:tab/>
      </w:r>
      <w:r w:rsidRPr="00C80B17">
        <w:tab/>
      </w:r>
      <w:r w:rsidRPr="005D65AA">
        <w:rPr>
          <w:rFonts w:asciiTheme="minorHAnsi" w:hAnsiTheme="minorHAnsi"/>
          <w:sz w:val="22"/>
          <w:szCs w:val="22"/>
        </w:rPr>
        <w:t>Standard 1.7</w:t>
      </w:r>
    </w:p>
    <w:p w14:paraId="0356D2B2" w14:textId="77777777" w:rsidR="00E651D6" w:rsidRPr="005D65AA" w:rsidRDefault="00E651D6" w:rsidP="00E651D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5D65AA">
        <w:rPr>
          <w:rFonts w:asciiTheme="minorHAnsi" w:hAnsiTheme="minorHAnsi" w:cstheme="minorHAnsi"/>
          <w:color w:val="000000"/>
          <w:sz w:val="22"/>
          <w:szCs w:val="22"/>
        </w:rPr>
        <w:t xml:space="preserve">UTB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w:t>
      </w:r>
      <w:r w:rsidRPr="005D65AA">
        <w:rPr>
          <w:rFonts w:asciiTheme="minorHAnsi" w:hAnsiTheme="minorHAnsi" w:cstheme="minorHAnsi"/>
          <w:color w:val="000000"/>
          <w:sz w:val="22"/>
          <w:szCs w:val="22"/>
        </w:rPr>
        <w:br/>
        <w:t>a případným profilům studijních programů.</w:t>
      </w:r>
    </w:p>
    <w:p w14:paraId="34DDB694" w14:textId="7A9F9F41" w:rsidR="00E651D6" w:rsidRPr="005D65AA" w:rsidRDefault="00E651D6" w:rsidP="00E651D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bookmarkStart w:id="648" w:name="_Hlk114669215"/>
      <w:r w:rsidRPr="005D65AA">
        <w:rPr>
          <w:rFonts w:asciiTheme="minorHAnsi" w:hAnsiTheme="minorHAnsi" w:cstheme="minorHAnsi"/>
          <w:color w:val="000000"/>
          <w:sz w:val="22"/>
          <w:szCs w:val="22"/>
        </w:rPr>
        <w:t xml:space="preserve">Proces zajišťování a vnitřního hodnocení kvality na UTB je zakotven v </w:t>
      </w:r>
      <w:r w:rsidRPr="00270864">
        <w:rPr>
          <w:rFonts w:asciiTheme="minorHAnsi" w:hAnsiTheme="minorHAnsi" w:cstheme="minorHAnsi"/>
          <w:i/>
          <w:color w:val="000000"/>
          <w:sz w:val="22"/>
          <w:szCs w:val="22"/>
        </w:rPr>
        <w:t>Pravidlech systému zajišťování kvality vzdělávací, tvůrčí a s nimi</w:t>
      </w:r>
      <w:r w:rsidRPr="00270864">
        <w:rPr>
          <w:rFonts w:asciiTheme="minorHAnsi" w:hAnsiTheme="minorHAnsi" w:cstheme="minorHAnsi"/>
          <w:i/>
          <w:sz w:val="22"/>
          <w:szCs w:val="22"/>
        </w:rPr>
        <w:t xml:space="preserve"> </w:t>
      </w:r>
      <w:r w:rsidRPr="00270864">
        <w:rPr>
          <w:rFonts w:asciiTheme="minorHAnsi" w:hAnsiTheme="minorHAnsi" w:cstheme="minorHAnsi"/>
          <w:i/>
          <w:color w:val="000000"/>
          <w:sz w:val="22"/>
          <w:szCs w:val="22"/>
        </w:rPr>
        <w:t xml:space="preserve">souvisejících činností a vnitřního hodnocení kvality vzdělávací, tvůrčí a s nimi souvisejících činností UTB </w:t>
      </w:r>
      <w:r w:rsidRPr="00270864">
        <w:rPr>
          <w:rFonts w:asciiTheme="minorHAnsi" w:hAnsiTheme="minorHAnsi" w:cstheme="minorHAnsi"/>
          <w:color w:val="000000"/>
          <w:sz w:val="22"/>
          <w:szCs w:val="22"/>
        </w:rPr>
        <w:t xml:space="preserve">ze dne </w:t>
      </w:r>
      <w:r w:rsidR="00A874B0" w:rsidRPr="00270864">
        <w:rPr>
          <w:rFonts w:ascii="Calibri" w:hAnsi="Calibri" w:cs="Calibri"/>
          <w:color w:val="000000"/>
          <w:sz w:val="22"/>
          <w:szCs w:val="22"/>
        </w:rPr>
        <w:t>27. března 2023</w:t>
      </w:r>
      <w:r w:rsidRPr="00270864">
        <w:rPr>
          <w:rStyle w:val="Znakapoznpodarou"/>
          <w:rFonts w:asciiTheme="minorHAnsi" w:hAnsiTheme="minorHAnsi" w:cstheme="minorHAnsi"/>
          <w:color w:val="000000"/>
          <w:sz w:val="22"/>
          <w:szCs w:val="22"/>
        </w:rPr>
        <w:footnoteReference w:id="23"/>
      </w:r>
      <w:r w:rsidRPr="00270864">
        <w:rPr>
          <w:rFonts w:asciiTheme="minorHAnsi" w:hAnsiTheme="minorHAnsi" w:cstheme="minorHAnsi"/>
          <w:color w:val="000000"/>
          <w:sz w:val="22"/>
          <w:szCs w:val="22"/>
        </w:rPr>
        <w:t>.</w:t>
      </w:r>
    </w:p>
    <w:bookmarkEnd w:id="648"/>
    <w:p w14:paraId="38B22348" w14:textId="77777777" w:rsidR="00E651D6" w:rsidRPr="0092389F" w:rsidRDefault="00E651D6" w:rsidP="00E651D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92389F">
        <w:rPr>
          <w:rFonts w:asciiTheme="minorHAnsi" w:hAnsiTheme="minorHAnsi" w:cstheme="minorHAnsi"/>
          <w:color w:val="000000"/>
          <w:sz w:val="22"/>
          <w:szCs w:val="22"/>
        </w:rPr>
        <w:t xml:space="preserve">Postup při realizaci hodnocení zpětné vazby vzdělávací činnosti ze strany studentů, absolventů         </w:t>
      </w:r>
      <w:r w:rsidRPr="0092389F">
        <w:rPr>
          <w:rFonts w:asciiTheme="minorHAnsi" w:hAnsiTheme="minorHAnsi" w:cstheme="minorHAnsi"/>
          <w:color w:val="000000"/>
          <w:sz w:val="22"/>
          <w:szCs w:val="22"/>
        </w:rPr>
        <w:br/>
        <w:t>a zaměstnavatelů včetně hodnocení kvality výuky upravuje směrnice rektora SR/10/2019</w:t>
      </w:r>
      <w:r w:rsidRPr="0092389F">
        <w:rPr>
          <w:rFonts w:asciiTheme="minorHAnsi" w:hAnsiTheme="minorHAnsi" w:cstheme="minorHAnsi"/>
          <w:i/>
          <w:color w:val="000000"/>
          <w:sz w:val="22"/>
          <w:szCs w:val="22"/>
        </w:rPr>
        <w:t xml:space="preserve"> Pravidla pro hodnocení vzdělávací činnosti</w:t>
      </w:r>
      <w:r w:rsidRPr="0092389F">
        <w:rPr>
          <w:rFonts w:asciiTheme="minorHAnsi" w:hAnsiTheme="minorHAnsi" w:cstheme="minorHAnsi"/>
          <w:color w:val="000000"/>
          <w:sz w:val="22"/>
          <w:szCs w:val="22"/>
        </w:rPr>
        <w:t xml:space="preserve"> ze dne 20. června 2019</w:t>
      </w:r>
      <w:r w:rsidRPr="0092389F">
        <w:rPr>
          <w:rStyle w:val="Znakapoznpodarou"/>
          <w:rFonts w:asciiTheme="minorHAnsi" w:hAnsiTheme="minorHAnsi" w:cstheme="minorHAnsi"/>
          <w:color w:val="000000"/>
          <w:sz w:val="22"/>
          <w:szCs w:val="22"/>
        </w:rPr>
        <w:footnoteReference w:id="24"/>
      </w:r>
      <w:r w:rsidRPr="0092389F">
        <w:rPr>
          <w:rFonts w:asciiTheme="minorHAnsi" w:hAnsiTheme="minorHAnsi" w:cstheme="minorHAnsi"/>
          <w:color w:val="000000"/>
          <w:sz w:val="22"/>
          <w:szCs w:val="22"/>
        </w:rPr>
        <w:t xml:space="preserve">, hodnocení kvality studijních programů specifikuje směrnice rektora SR/17/2020 </w:t>
      </w:r>
      <w:r w:rsidRPr="0092389F">
        <w:rPr>
          <w:rFonts w:asciiTheme="minorHAnsi" w:hAnsiTheme="minorHAnsi" w:cstheme="minorHAnsi"/>
          <w:i/>
          <w:color w:val="000000"/>
          <w:sz w:val="22"/>
          <w:szCs w:val="22"/>
        </w:rPr>
        <w:t>Organizace a průběh hodnocení studijních programů</w:t>
      </w:r>
      <w:r w:rsidRPr="0092389F">
        <w:rPr>
          <w:rFonts w:asciiTheme="minorHAnsi" w:hAnsiTheme="minorHAnsi" w:cstheme="minorHAnsi"/>
          <w:color w:val="000000"/>
          <w:sz w:val="22"/>
          <w:szCs w:val="22"/>
        </w:rPr>
        <w:t xml:space="preserve"> ze dne 20. srpna 2020</w:t>
      </w:r>
      <w:r w:rsidRPr="0092389F">
        <w:rPr>
          <w:rStyle w:val="Znakapoznpodarou"/>
          <w:rFonts w:asciiTheme="minorHAnsi" w:hAnsiTheme="minorHAnsi" w:cstheme="minorHAnsi"/>
          <w:color w:val="000000"/>
          <w:sz w:val="22"/>
          <w:szCs w:val="22"/>
        </w:rPr>
        <w:footnoteReference w:id="25"/>
      </w:r>
      <w:r w:rsidRPr="0092389F">
        <w:rPr>
          <w:rFonts w:asciiTheme="minorHAnsi" w:hAnsiTheme="minorHAnsi" w:cstheme="minorHAnsi"/>
          <w:color w:val="000000"/>
          <w:sz w:val="22"/>
          <w:szCs w:val="22"/>
        </w:rPr>
        <w:t xml:space="preserve">. </w:t>
      </w:r>
    </w:p>
    <w:p w14:paraId="250060FE" w14:textId="5FA719F1" w:rsidR="00E651D6" w:rsidRPr="005D65AA" w:rsidRDefault="00E651D6" w:rsidP="00E651D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5C47EB">
        <w:rPr>
          <w:rFonts w:asciiTheme="minorHAnsi" w:hAnsiTheme="minorHAnsi" w:cstheme="minorHAnsi"/>
          <w:color w:val="000000"/>
          <w:sz w:val="22"/>
          <w:szCs w:val="22"/>
        </w:rPr>
        <w:t xml:space="preserve">Výsledky hodnocení jsou shrnuty ve </w:t>
      </w:r>
      <w:r w:rsidRPr="005C47EB">
        <w:rPr>
          <w:rFonts w:asciiTheme="minorHAnsi" w:hAnsiTheme="minorHAnsi" w:cstheme="minorHAnsi"/>
          <w:i/>
          <w:color w:val="000000"/>
          <w:sz w:val="22"/>
          <w:szCs w:val="22"/>
        </w:rPr>
        <w:t>Zprávě o vnitřním hodnocení kvality vzdělávací, tvůrčí a s nimi souvisejících činností UTB: 2021-25</w:t>
      </w:r>
      <w:r w:rsidRPr="005C47EB">
        <w:rPr>
          <w:rStyle w:val="Znakapoznpodarou"/>
          <w:rFonts w:asciiTheme="minorHAnsi" w:hAnsiTheme="minorHAnsi" w:cstheme="minorHAnsi"/>
          <w:color w:val="000000"/>
          <w:sz w:val="22"/>
          <w:szCs w:val="22"/>
        </w:rPr>
        <w:footnoteReference w:id="26"/>
      </w:r>
      <w:r w:rsidRPr="005C47EB">
        <w:rPr>
          <w:rFonts w:asciiTheme="minorHAnsi" w:hAnsiTheme="minorHAnsi" w:cstheme="minorHAnsi"/>
          <w:color w:val="000000"/>
          <w:sz w:val="22"/>
          <w:szCs w:val="22"/>
        </w:rPr>
        <w:t xml:space="preserve"> a v </w:t>
      </w:r>
      <w:r w:rsidRPr="005C47EB">
        <w:rPr>
          <w:rFonts w:asciiTheme="minorHAnsi" w:hAnsiTheme="minorHAnsi" w:cstheme="minorHAnsi"/>
          <w:i/>
          <w:color w:val="000000"/>
          <w:sz w:val="22"/>
          <w:szCs w:val="22"/>
        </w:rPr>
        <w:t xml:space="preserve">Dodatku Zprávy o vnitřním hodnocení kvality vzdělávací, tvůrčí </w:t>
      </w:r>
      <w:r w:rsidRPr="005C47EB">
        <w:rPr>
          <w:rFonts w:asciiTheme="minorHAnsi" w:hAnsiTheme="minorHAnsi" w:cstheme="minorHAnsi"/>
          <w:i/>
          <w:color w:val="000000"/>
          <w:sz w:val="22"/>
          <w:szCs w:val="22"/>
        </w:rPr>
        <w:br/>
        <w:t>a s nimi souvisejících činností UTB: 202</w:t>
      </w:r>
      <w:r w:rsidR="00EB5B10">
        <w:rPr>
          <w:rFonts w:asciiTheme="minorHAnsi" w:hAnsiTheme="minorHAnsi" w:cstheme="minorHAnsi"/>
          <w:i/>
          <w:color w:val="000000"/>
          <w:sz w:val="22"/>
          <w:szCs w:val="22"/>
        </w:rPr>
        <w:t>4</w:t>
      </w:r>
      <w:r w:rsidRPr="005C47EB">
        <w:rPr>
          <w:rStyle w:val="Znakapoznpodarou"/>
          <w:rFonts w:asciiTheme="minorHAnsi" w:hAnsiTheme="minorHAnsi" w:cstheme="minorHAnsi"/>
          <w:color w:val="000000"/>
          <w:sz w:val="22"/>
          <w:szCs w:val="22"/>
        </w:rPr>
        <w:footnoteReference w:id="27"/>
      </w:r>
      <w:r w:rsidRPr="005C47EB">
        <w:rPr>
          <w:rFonts w:asciiTheme="minorHAnsi" w:hAnsiTheme="minorHAnsi" w:cstheme="minorHAnsi"/>
          <w:color w:val="000000"/>
          <w:sz w:val="22"/>
          <w:szCs w:val="22"/>
        </w:rPr>
        <w:t>.</w:t>
      </w:r>
    </w:p>
    <w:p w14:paraId="1A95AFF7" w14:textId="77777777" w:rsidR="00E651D6" w:rsidRPr="00C80B17" w:rsidRDefault="00E651D6" w:rsidP="00E651D6">
      <w:pPr>
        <w:tabs>
          <w:tab w:val="left" w:pos="2835"/>
        </w:tabs>
        <w:spacing w:before="120" w:after="120"/>
        <w:ind w:right="142"/>
      </w:pPr>
    </w:p>
    <w:p w14:paraId="7B8C5957" w14:textId="77777777" w:rsidR="00E651D6" w:rsidRPr="00C80B17" w:rsidRDefault="00E651D6" w:rsidP="00E651D6">
      <w:pPr>
        <w:pStyle w:val="Nadpis3"/>
        <w:ind w:right="142"/>
      </w:pPr>
      <w:r w:rsidRPr="00C80B17">
        <w:t xml:space="preserve">Sledování úspěšnosti </w:t>
      </w:r>
      <w:r>
        <w:t xml:space="preserve">uchazečů o studium, </w:t>
      </w:r>
      <w:r w:rsidRPr="00C80B17">
        <w:t xml:space="preserve">studentů a uplatnitelnosti absolventů </w:t>
      </w:r>
    </w:p>
    <w:p w14:paraId="524C4ACD" w14:textId="77777777" w:rsidR="00E651D6" w:rsidRPr="005D65AA" w:rsidRDefault="00E651D6" w:rsidP="00E651D6">
      <w:pPr>
        <w:tabs>
          <w:tab w:val="left" w:pos="2835"/>
        </w:tabs>
        <w:spacing w:before="120" w:after="120"/>
        <w:ind w:right="142"/>
        <w:rPr>
          <w:rFonts w:asciiTheme="minorHAnsi" w:hAnsiTheme="minorHAnsi"/>
          <w:sz w:val="22"/>
          <w:szCs w:val="22"/>
        </w:rPr>
      </w:pPr>
      <w:r w:rsidRPr="00C80B17">
        <w:tab/>
      </w:r>
      <w:r w:rsidRPr="00C80B17">
        <w:tab/>
      </w:r>
      <w:r w:rsidRPr="005D65AA">
        <w:rPr>
          <w:rFonts w:asciiTheme="minorHAnsi" w:hAnsiTheme="minorHAnsi"/>
          <w:sz w:val="22"/>
          <w:szCs w:val="22"/>
        </w:rPr>
        <w:t>Standard 1.8</w:t>
      </w:r>
    </w:p>
    <w:p w14:paraId="53DE7F66" w14:textId="77777777" w:rsidR="00E651D6" w:rsidRPr="005D65AA" w:rsidRDefault="00E651D6" w:rsidP="00E651D6">
      <w:pPr>
        <w:widowControl w:val="0"/>
        <w:autoSpaceDE w:val="0"/>
        <w:autoSpaceDN w:val="0"/>
        <w:adjustRightInd w:val="0"/>
        <w:snapToGrid w:val="0"/>
        <w:spacing w:after="120"/>
        <w:ind w:left="425" w:right="142"/>
        <w:jc w:val="both"/>
        <w:rPr>
          <w:rFonts w:asciiTheme="minorHAnsi" w:hAnsiTheme="minorHAnsi" w:cs="Calibri"/>
          <w:sz w:val="22"/>
          <w:szCs w:val="22"/>
        </w:rPr>
      </w:pPr>
      <w:r w:rsidRPr="005D65AA">
        <w:rPr>
          <w:rFonts w:asciiTheme="minorHAnsi" w:hAnsiTheme="minorHAnsi" w:cs="Calibr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6761C199" w14:textId="289B1156" w:rsidR="00E651D6" w:rsidRPr="00BD1F71" w:rsidRDefault="00E651D6" w:rsidP="00BD1F71">
      <w:pPr>
        <w:widowControl w:val="0"/>
        <w:autoSpaceDE w:val="0"/>
        <w:autoSpaceDN w:val="0"/>
        <w:adjustRightInd w:val="0"/>
        <w:snapToGrid w:val="0"/>
        <w:spacing w:after="120"/>
        <w:ind w:left="425" w:right="142"/>
        <w:jc w:val="both"/>
        <w:rPr>
          <w:rFonts w:asciiTheme="minorHAnsi" w:hAnsiTheme="minorHAnsi" w:cs="Calibri"/>
          <w:sz w:val="22"/>
          <w:szCs w:val="22"/>
        </w:rPr>
      </w:pPr>
      <w:r w:rsidRPr="005C47EB">
        <w:rPr>
          <w:rFonts w:asciiTheme="minorHAnsi" w:hAnsiTheme="minorHAnsi" w:cs="Calibri"/>
          <w:sz w:val="22"/>
          <w:szCs w:val="22"/>
        </w:rPr>
        <w:t xml:space="preserve">Sledované parametry jsou shrnuty </w:t>
      </w:r>
      <w:r w:rsidRPr="005C47EB">
        <w:rPr>
          <w:rFonts w:asciiTheme="minorHAnsi" w:hAnsiTheme="minorHAnsi" w:cs="Calibri"/>
          <w:color w:val="000000"/>
          <w:sz w:val="22"/>
          <w:szCs w:val="22"/>
        </w:rPr>
        <w:t xml:space="preserve">ve </w:t>
      </w:r>
      <w:r w:rsidRPr="005C47EB">
        <w:rPr>
          <w:rFonts w:asciiTheme="minorHAnsi" w:hAnsiTheme="minorHAnsi" w:cs="Calibri"/>
          <w:i/>
          <w:color w:val="000000"/>
          <w:sz w:val="22"/>
          <w:szCs w:val="22"/>
        </w:rPr>
        <w:t>Zprávě o vnitřním hodnocení kvality vzdělávací, tvůrčí</w:t>
      </w:r>
      <w:r w:rsidR="005D65AA" w:rsidRPr="005C47EB">
        <w:rPr>
          <w:rFonts w:asciiTheme="minorHAnsi" w:hAnsiTheme="minorHAnsi" w:cs="Calibri"/>
          <w:i/>
          <w:color w:val="000000"/>
          <w:sz w:val="22"/>
          <w:szCs w:val="22"/>
        </w:rPr>
        <w:t xml:space="preserve"> </w:t>
      </w:r>
      <w:r w:rsidRPr="005C47EB">
        <w:rPr>
          <w:rFonts w:asciiTheme="minorHAnsi" w:hAnsiTheme="minorHAnsi" w:cs="Calibri"/>
          <w:i/>
          <w:color w:val="000000"/>
          <w:sz w:val="22"/>
          <w:szCs w:val="22"/>
        </w:rPr>
        <w:t xml:space="preserve">a s </w:t>
      </w:r>
      <w:r w:rsidR="005D65AA" w:rsidRPr="005C47EB">
        <w:rPr>
          <w:rFonts w:asciiTheme="minorHAnsi" w:hAnsiTheme="minorHAnsi" w:cs="Calibri"/>
          <w:i/>
          <w:color w:val="000000"/>
          <w:sz w:val="22"/>
          <w:szCs w:val="22"/>
        </w:rPr>
        <w:t>nimi souvisejících</w:t>
      </w:r>
      <w:r w:rsidRPr="005C47EB">
        <w:rPr>
          <w:rFonts w:asciiTheme="minorHAnsi" w:hAnsiTheme="minorHAnsi" w:cs="Calibri"/>
          <w:i/>
          <w:color w:val="000000"/>
          <w:sz w:val="22"/>
          <w:szCs w:val="22"/>
        </w:rPr>
        <w:t xml:space="preserve"> činností UTB: 2021-25</w:t>
      </w:r>
      <w:r w:rsidRPr="005C47EB">
        <w:rPr>
          <w:rStyle w:val="Znakapoznpodarou"/>
          <w:rFonts w:asciiTheme="minorHAnsi" w:hAnsiTheme="minorHAnsi" w:cs="Calibri"/>
          <w:i/>
          <w:color w:val="000000"/>
          <w:sz w:val="22"/>
          <w:szCs w:val="22"/>
        </w:rPr>
        <w:footnoteReference w:id="28"/>
      </w:r>
      <w:r w:rsidRPr="005C47EB">
        <w:rPr>
          <w:rFonts w:asciiTheme="minorHAnsi" w:hAnsiTheme="minorHAnsi" w:cs="Calibri"/>
          <w:color w:val="000000"/>
          <w:sz w:val="22"/>
          <w:szCs w:val="22"/>
        </w:rPr>
        <w:t xml:space="preserve"> a v </w:t>
      </w:r>
      <w:r w:rsidRPr="005C47EB">
        <w:rPr>
          <w:rFonts w:asciiTheme="minorHAnsi" w:hAnsiTheme="minorHAnsi" w:cs="Calibri"/>
          <w:i/>
          <w:color w:val="000000"/>
          <w:sz w:val="22"/>
          <w:szCs w:val="22"/>
        </w:rPr>
        <w:t xml:space="preserve">Dodatku Zprávy o vnitřním hodnocení kvality vzdělávací, tvůrčí </w:t>
      </w:r>
      <w:r w:rsidR="005D65AA" w:rsidRPr="005C47EB">
        <w:rPr>
          <w:rFonts w:asciiTheme="minorHAnsi" w:hAnsiTheme="minorHAnsi" w:cs="Calibri"/>
          <w:i/>
          <w:color w:val="000000"/>
          <w:sz w:val="22"/>
          <w:szCs w:val="22"/>
        </w:rPr>
        <w:br/>
      </w:r>
      <w:r w:rsidRPr="005C47EB">
        <w:rPr>
          <w:rFonts w:asciiTheme="minorHAnsi" w:hAnsiTheme="minorHAnsi" w:cs="Calibri"/>
          <w:i/>
          <w:color w:val="000000"/>
          <w:sz w:val="22"/>
          <w:szCs w:val="22"/>
        </w:rPr>
        <w:t>a s nimi souvisejících činností UTB: 202</w:t>
      </w:r>
      <w:r w:rsidR="00865926">
        <w:rPr>
          <w:rFonts w:asciiTheme="minorHAnsi" w:hAnsiTheme="minorHAnsi" w:cs="Calibri"/>
          <w:i/>
          <w:color w:val="000000"/>
          <w:sz w:val="22"/>
          <w:szCs w:val="22"/>
        </w:rPr>
        <w:t>4</w:t>
      </w:r>
      <w:r w:rsidRPr="005C47EB">
        <w:rPr>
          <w:rStyle w:val="Znakapoznpodarou"/>
          <w:rFonts w:asciiTheme="minorHAnsi" w:hAnsiTheme="minorHAnsi" w:cs="Calibri"/>
          <w:i/>
          <w:color w:val="000000"/>
          <w:sz w:val="22"/>
          <w:szCs w:val="22"/>
        </w:rPr>
        <w:footnoteReference w:id="29"/>
      </w:r>
      <w:r w:rsidRPr="005C47EB">
        <w:rPr>
          <w:rFonts w:asciiTheme="minorHAnsi" w:hAnsiTheme="minorHAnsi" w:cs="Calibri"/>
          <w:i/>
          <w:color w:val="000000"/>
          <w:sz w:val="22"/>
          <w:szCs w:val="22"/>
        </w:rPr>
        <w:t>.</w:t>
      </w:r>
    </w:p>
    <w:p w14:paraId="6B1DE720" w14:textId="23CDB6C8" w:rsidR="00E651D6" w:rsidRDefault="00E651D6">
      <w:pPr>
        <w:spacing w:after="160" w:line="259" w:lineRule="auto"/>
        <w:rPr>
          <w:bCs/>
          <w:sz w:val="22"/>
          <w:szCs w:val="22"/>
        </w:rPr>
      </w:pPr>
    </w:p>
    <w:p w14:paraId="1AF1560B" w14:textId="77777777" w:rsidR="005D65AA" w:rsidRDefault="005D65AA" w:rsidP="005D65AA">
      <w:pPr>
        <w:pStyle w:val="Nadpis2"/>
        <w:ind w:right="709"/>
      </w:pPr>
      <w:r>
        <w:t>Vzd</w:t>
      </w:r>
      <w:r w:rsidRPr="00035992">
        <w:t>ělávací a tvůrčí činnost</w:t>
      </w:r>
    </w:p>
    <w:p w14:paraId="377EAEED" w14:textId="77777777" w:rsidR="005D65AA" w:rsidRDefault="005D65AA" w:rsidP="005D65AA">
      <w:pPr>
        <w:pStyle w:val="Nadpis3"/>
      </w:pPr>
      <w:r w:rsidRPr="00035992">
        <w:t xml:space="preserve">Mezinárodní rozměr a aplikace soudobého stavu poznání </w:t>
      </w:r>
    </w:p>
    <w:p w14:paraId="12098627" w14:textId="77777777" w:rsidR="005D65AA" w:rsidRPr="005D65AA" w:rsidRDefault="005D65AA" w:rsidP="005D65AA">
      <w:pPr>
        <w:spacing w:before="120" w:after="120"/>
        <w:ind w:right="142"/>
        <w:rPr>
          <w:rFonts w:asciiTheme="minorHAnsi" w:hAnsiTheme="minorHAnsi"/>
          <w:sz w:val="22"/>
          <w:szCs w:val="22"/>
        </w:rPr>
      </w:pPr>
      <w:r>
        <w:tab/>
      </w:r>
      <w:r>
        <w:tab/>
      </w:r>
      <w:r>
        <w:tab/>
      </w:r>
      <w:r>
        <w:tab/>
      </w:r>
      <w:r>
        <w:tab/>
      </w:r>
      <w:r w:rsidRPr="005D65AA">
        <w:rPr>
          <w:rFonts w:asciiTheme="minorHAnsi" w:hAnsiTheme="minorHAnsi"/>
          <w:sz w:val="22"/>
          <w:szCs w:val="22"/>
        </w:rPr>
        <w:t>Standard 1.9</w:t>
      </w:r>
    </w:p>
    <w:p w14:paraId="126C47A9"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 xml:space="preserve">UTB realizuje vzdělávací a tvůrčí činnost, která v širším kontextu vychází ze soudobých poznatků </w:t>
      </w:r>
      <w:r w:rsidRPr="005D65AA">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5F05C86E"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 xml:space="preserve">UTB podporuje rozvoj </w:t>
      </w:r>
      <w:proofErr w:type="spellStart"/>
      <w:r w:rsidRPr="005D65AA">
        <w:rPr>
          <w:rFonts w:asciiTheme="minorHAnsi" w:hAnsiTheme="minorHAnsi" w:cstheme="minorHAnsi"/>
          <w:color w:val="000000"/>
          <w:sz w:val="22"/>
          <w:szCs w:val="22"/>
        </w:rPr>
        <w:t>mobilitních</w:t>
      </w:r>
      <w:proofErr w:type="spellEnd"/>
      <w:r w:rsidRPr="005D65AA">
        <w:rPr>
          <w:rFonts w:asciiTheme="minorHAnsi" w:hAnsiTheme="minorHAnsi" w:cstheme="minorHAnsi"/>
          <w:color w:val="000000"/>
          <w:sz w:val="22"/>
          <w:szCs w:val="22"/>
        </w:rPr>
        <w:t xml:space="preserve"> příležitostí pro studenty UTB se zájmem o výjezd na studijní pobyt </w:t>
      </w:r>
      <w:r w:rsidRPr="005D65AA">
        <w:rPr>
          <w:rFonts w:asciiTheme="minorHAnsi" w:hAnsiTheme="minorHAnsi" w:cstheme="minorHAnsi"/>
          <w:color w:val="000000"/>
          <w:sz w:val="22"/>
          <w:szCs w:val="22"/>
        </w:rPr>
        <w:br/>
        <w:t xml:space="preserve">a pracovní stáž do zahraničí v rámci programů spolupráce vysokých škol. Etablovaným a nejvíce využívaným programem je v tomto ohledu Erasmus+, v němž portfolio partnerských smluv UTB zahrnuje naprostou </w:t>
      </w:r>
      <w:r w:rsidRPr="005D65AA">
        <w:rPr>
          <w:rFonts w:asciiTheme="minorHAnsi" w:hAnsiTheme="minorHAnsi" w:cstheme="minorHAnsi"/>
          <w:color w:val="000000"/>
          <w:sz w:val="22"/>
          <w:szCs w:val="22"/>
        </w:rPr>
        <w:lastRenderedPageBreak/>
        <w:t xml:space="preserve">většinu programových zemí, a studentům tak nabízí širokou škálu </w:t>
      </w:r>
      <w:proofErr w:type="spellStart"/>
      <w:r w:rsidRPr="005D65AA">
        <w:rPr>
          <w:rFonts w:asciiTheme="minorHAnsi" w:hAnsiTheme="minorHAnsi" w:cstheme="minorHAnsi"/>
          <w:color w:val="000000"/>
          <w:sz w:val="22"/>
          <w:szCs w:val="22"/>
        </w:rPr>
        <w:t>mobilitních</w:t>
      </w:r>
      <w:proofErr w:type="spellEnd"/>
      <w:r w:rsidRPr="005D65AA">
        <w:rPr>
          <w:rFonts w:asciiTheme="minorHAnsi" w:hAnsiTheme="minorHAnsi" w:cstheme="minorHAnsi"/>
          <w:color w:val="000000"/>
          <w:sz w:val="22"/>
          <w:szCs w:val="22"/>
        </w:rPr>
        <w:t xml:space="preserve"> příležitostí. UTB navíc podporuje mobility studentů i do mimo programových zemí Erasmus+ pomocí finančního zabezpečení ze zdrojů MŠMT. UTB je pak zapojena i do dalších programů včetně CEEPUS, AKTION, </w:t>
      </w:r>
      <w:proofErr w:type="spellStart"/>
      <w:r w:rsidRPr="005D65AA">
        <w:rPr>
          <w:rFonts w:asciiTheme="minorHAnsi" w:hAnsiTheme="minorHAnsi" w:cstheme="minorHAnsi"/>
          <w:color w:val="000000"/>
          <w:sz w:val="22"/>
          <w:szCs w:val="22"/>
        </w:rPr>
        <w:t>Fulbright</w:t>
      </w:r>
      <w:proofErr w:type="spellEnd"/>
      <w:r w:rsidRPr="005D65AA">
        <w:rPr>
          <w:rFonts w:asciiTheme="minorHAnsi" w:hAnsiTheme="minorHAnsi" w:cstheme="minorHAnsi"/>
          <w:color w:val="000000"/>
          <w:sz w:val="22"/>
          <w:szCs w:val="22"/>
        </w:rPr>
        <w:t>, či Norských fondů.</w:t>
      </w:r>
      <w:r w:rsidRPr="005D65AA">
        <w:rPr>
          <w:rStyle w:val="Znakapoznpodarou"/>
          <w:rFonts w:asciiTheme="minorHAnsi" w:hAnsiTheme="minorHAnsi" w:cstheme="minorHAnsi"/>
          <w:color w:val="000000"/>
          <w:sz w:val="22"/>
          <w:szCs w:val="22"/>
        </w:rPr>
        <w:footnoteReference w:id="30"/>
      </w:r>
    </w:p>
    <w:p w14:paraId="7BE6F9FA"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 xml:space="preserve">UTB pro vyšší efektivitu mobilit a posílení mezinárodního rozměru studijních programů disponuje </w:t>
      </w:r>
      <w:r w:rsidRPr="005D65AA">
        <w:rPr>
          <w:rFonts w:asciiTheme="minorHAnsi" w:hAnsiTheme="minorHAnsi" w:cstheme="minorHAnsi"/>
          <w:i/>
          <w:color w:val="000000"/>
          <w:sz w:val="22"/>
          <w:szCs w:val="22"/>
        </w:rPr>
        <w:t>speciálním webem</w:t>
      </w:r>
      <w:r w:rsidRPr="005D65AA">
        <w:rPr>
          <w:rStyle w:val="Znakapoznpodarou"/>
          <w:rFonts w:asciiTheme="minorHAnsi" w:hAnsiTheme="minorHAnsi" w:cstheme="minorHAnsi"/>
          <w:color w:val="000000"/>
          <w:sz w:val="22"/>
          <w:szCs w:val="22"/>
        </w:rPr>
        <w:footnoteReference w:id="31"/>
      </w:r>
      <w:r w:rsidRPr="005D65AA">
        <w:rPr>
          <w:rFonts w:asciiTheme="minorHAnsi" w:hAnsiTheme="minorHAnsi" w:cstheme="minorHAnsi"/>
          <w:color w:val="000000"/>
          <w:sz w:val="22"/>
          <w:szCs w:val="22"/>
        </w:rPr>
        <w:t xml:space="preserve">, který slouží k informování studentů o možnostech výjezdů do zahraničí </w:t>
      </w:r>
      <w:r w:rsidRPr="005D65AA">
        <w:rPr>
          <w:rFonts w:asciiTheme="minorHAnsi" w:hAnsiTheme="minorHAnsi" w:cstheme="minorHAnsi"/>
          <w:color w:val="000000"/>
          <w:sz w:val="22"/>
          <w:szCs w:val="22"/>
        </w:rPr>
        <w:br/>
        <w:t>a který mimo jiné obsahuje i recenze studentů či portfolio partnerských univerzit s jejich popisem.</w:t>
      </w:r>
    </w:p>
    <w:p w14:paraId="0C7E137C" w14:textId="741E5D8D" w:rsidR="005D65AA" w:rsidRDefault="005D65AA" w:rsidP="00BD1F71">
      <w:pPr>
        <w:widowControl w:val="0"/>
        <w:autoSpaceDE w:val="0"/>
        <w:autoSpaceDN w:val="0"/>
        <w:adjustRightInd w:val="0"/>
        <w:snapToGrid w:val="0"/>
        <w:spacing w:after="8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UTB má rovněž transparentní a jasný proces administrace mobilit. UTB přitom pečlivě vybírá partnerské instituce na základě kurikul zahraničních studijních programů</w:t>
      </w:r>
      <w:r w:rsidRPr="00973C59">
        <w:rPr>
          <w:rFonts w:asciiTheme="minorHAnsi" w:hAnsiTheme="minorHAnsi" w:cstheme="minorHAnsi"/>
          <w:color w:val="000000"/>
          <w:sz w:val="22"/>
          <w:szCs w:val="22"/>
        </w:rPr>
        <w:t>. Uznávání studia nebo praxe absolvované na zahraniční instituci probíhá v souladu se směrnicí rektora SR/1</w:t>
      </w:r>
      <w:r w:rsidR="0023410B" w:rsidRPr="00973C59">
        <w:rPr>
          <w:rFonts w:asciiTheme="minorHAnsi" w:hAnsiTheme="minorHAnsi" w:cstheme="minorHAnsi"/>
          <w:color w:val="000000"/>
          <w:sz w:val="22"/>
          <w:szCs w:val="22"/>
        </w:rPr>
        <w:t>3</w:t>
      </w:r>
      <w:r w:rsidRPr="00973C59">
        <w:rPr>
          <w:rFonts w:asciiTheme="minorHAnsi" w:hAnsiTheme="minorHAnsi" w:cstheme="minorHAnsi"/>
          <w:color w:val="000000"/>
          <w:sz w:val="22"/>
          <w:szCs w:val="22"/>
        </w:rPr>
        <w:t>/202</w:t>
      </w:r>
      <w:r w:rsidR="0023410B" w:rsidRPr="00973C59">
        <w:rPr>
          <w:rFonts w:asciiTheme="minorHAnsi" w:hAnsiTheme="minorHAnsi" w:cstheme="minorHAnsi"/>
          <w:color w:val="000000"/>
          <w:sz w:val="22"/>
          <w:szCs w:val="22"/>
        </w:rPr>
        <w:t>3</w:t>
      </w:r>
      <w:r w:rsidRPr="00973C59">
        <w:rPr>
          <w:rFonts w:asciiTheme="minorHAnsi" w:hAnsiTheme="minorHAnsi" w:cstheme="minorHAnsi"/>
          <w:color w:val="000000"/>
          <w:sz w:val="22"/>
          <w:szCs w:val="22"/>
        </w:rPr>
        <w:t xml:space="preserve"> </w:t>
      </w:r>
      <w:r w:rsidRPr="00973C59">
        <w:rPr>
          <w:rFonts w:asciiTheme="minorHAnsi" w:hAnsiTheme="minorHAnsi" w:cstheme="minorHAnsi"/>
          <w:i/>
          <w:color w:val="000000"/>
          <w:sz w:val="22"/>
          <w:szCs w:val="22"/>
        </w:rPr>
        <w:t xml:space="preserve">Mobility studentů UTB do zahraničí </w:t>
      </w:r>
      <w:r w:rsidRPr="00973C59">
        <w:rPr>
          <w:rFonts w:asciiTheme="minorHAnsi" w:hAnsiTheme="minorHAnsi" w:cstheme="minorHAnsi"/>
          <w:i/>
          <w:color w:val="000000"/>
          <w:sz w:val="22"/>
          <w:szCs w:val="22"/>
        </w:rPr>
        <w:br/>
        <w:t xml:space="preserve">a zahraničních studentů na UTB </w:t>
      </w:r>
      <w:r w:rsidRPr="00973C59">
        <w:rPr>
          <w:rFonts w:asciiTheme="minorHAnsi" w:hAnsiTheme="minorHAnsi" w:cstheme="minorHAnsi"/>
          <w:color w:val="000000"/>
          <w:sz w:val="22"/>
          <w:szCs w:val="22"/>
        </w:rPr>
        <w:t xml:space="preserve">ze dne </w:t>
      </w:r>
      <w:r w:rsidR="00752FB4" w:rsidRPr="00973C59">
        <w:rPr>
          <w:rFonts w:asciiTheme="minorHAnsi" w:hAnsiTheme="minorHAnsi" w:cstheme="minorHAnsi"/>
          <w:color w:val="000000"/>
          <w:sz w:val="22"/>
          <w:szCs w:val="22"/>
        </w:rPr>
        <w:t>22</w:t>
      </w:r>
      <w:r w:rsidRPr="00973C59">
        <w:rPr>
          <w:rFonts w:asciiTheme="minorHAnsi" w:hAnsiTheme="minorHAnsi" w:cstheme="minorHAnsi"/>
          <w:color w:val="000000"/>
          <w:sz w:val="22"/>
          <w:szCs w:val="22"/>
        </w:rPr>
        <w:t xml:space="preserve">. </w:t>
      </w:r>
      <w:r w:rsidR="00752FB4" w:rsidRPr="00973C59">
        <w:rPr>
          <w:rFonts w:asciiTheme="minorHAnsi" w:hAnsiTheme="minorHAnsi" w:cstheme="minorHAnsi"/>
          <w:color w:val="000000"/>
          <w:sz w:val="22"/>
          <w:szCs w:val="22"/>
        </w:rPr>
        <w:t>května</w:t>
      </w:r>
      <w:r w:rsidRPr="00973C59">
        <w:rPr>
          <w:rFonts w:asciiTheme="minorHAnsi" w:hAnsiTheme="minorHAnsi" w:cstheme="minorHAnsi"/>
          <w:color w:val="000000"/>
          <w:sz w:val="22"/>
          <w:szCs w:val="22"/>
        </w:rPr>
        <w:t xml:space="preserve"> 202</w:t>
      </w:r>
      <w:r w:rsidR="00752FB4" w:rsidRPr="00973C59">
        <w:rPr>
          <w:rFonts w:asciiTheme="minorHAnsi" w:hAnsiTheme="minorHAnsi" w:cstheme="minorHAnsi"/>
          <w:color w:val="000000"/>
          <w:sz w:val="22"/>
          <w:szCs w:val="22"/>
        </w:rPr>
        <w:t>3</w:t>
      </w:r>
      <w:r w:rsidRPr="00973C59">
        <w:rPr>
          <w:rStyle w:val="Znakapoznpodarou"/>
          <w:rFonts w:asciiTheme="minorHAnsi" w:hAnsiTheme="minorHAnsi" w:cstheme="minorHAnsi"/>
          <w:color w:val="000000"/>
          <w:sz w:val="22"/>
          <w:szCs w:val="22"/>
        </w:rPr>
        <w:footnoteReference w:id="32"/>
      </w:r>
      <w:r w:rsidRPr="00973C59">
        <w:rPr>
          <w:rFonts w:asciiTheme="minorHAnsi" w:hAnsiTheme="minorHAnsi" w:cstheme="minorHAnsi"/>
          <w:color w:val="000000"/>
          <w:sz w:val="22"/>
          <w:szCs w:val="22"/>
        </w:rPr>
        <w:t>.</w:t>
      </w:r>
    </w:p>
    <w:p w14:paraId="611923FD" w14:textId="77777777" w:rsidR="00BD1F71" w:rsidRPr="00BD1F71" w:rsidRDefault="00BD1F71" w:rsidP="00BD1F71">
      <w:pPr>
        <w:widowControl w:val="0"/>
        <w:autoSpaceDE w:val="0"/>
        <w:autoSpaceDN w:val="0"/>
        <w:adjustRightInd w:val="0"/>
        <w:snapToGrid w:val="0"/>
        <w:ind w:left="425" w:right="142"/>
        <w:jc w:val="both"/>
        <w:rPr>
          <w:rFonts w:asciiTheme="minorHAnsi" w:hAnsiTheme="minorHAnsi" w:cstheme="minorHAnsi"/>
          <w:sz w:val="22"/>
          <w:szCs w:val="22"/>
        </w:rPr>
      </w:pPr>
    </w:p>
    <w:p w14:paraId="5BBE3E22" w14:textId="77777777" w:rsidR="005D65AA" w:rsidRDefault="005D65AA" w:rsidP="005D65AA">
      <w:pPr>
        <w:pStyle w:val="Nadpis3"/>
        <w:ind w:right="142"/>
      </w:pPr>
      <w:r w:rsidRPr="00035992">
        <w:t>Spolupráce s praxí při uskutečňování studijních programů</w:t>
      </w:r>
    </w:p>
    <w:p w14:paraId="2C628022" w14:textId="77777777" w:rsidR="005D65AA" w:rsidRPr="005D65AA" w:rsidRDefault="005D65AA" w:rsidP="005D65AA">
      <w:pPr>
        <w:spacing w:before="120" w:after="120"/>
        <w:ind w:right="142"/>
        <w:rPr>
          <w:rFonts w:asciiTheme="minorHAnsi" w:hAnsiTheme="minorHAnsi"/>
          <w:sz w:val="22"/>
          <w:szCs w:val="22"/>
        </w:rPr>
      </w:pPr>
      <w:r>
        <w:tab/>
      </w:r>
      <w:r>
        <w:tab/>
      </w:r>
      <w:r>
        <w:tab/>
      </w:r>
      <w:r>
        <w:tab/>
      </w:r>
      <w:r>
        <w:tab/>
      </w:r>
      <w:r w:rsidRPr="005D65AA">
        <w:rPr>
          <w:rFonts w:asciiTheme="minorHAnsi" w:hAnsiTheme="minorHAnsi"/>
          <w:sz w:val="22"/>
          <w:szCs w:val="22"/>
        </w:rPr>
        <w:t>Standard 1.10</w:t>
      </w:r>
    </w:p>
    <w:p w14:paraId="59DA73C3"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5D65AA">
        <w:rPr>
          <w:rFonts w:asciiTheme="minorHAnsi" w:hAnsiTheme="minorHAnsi" w:cstheme="minorHAnsi"/>
          <w:color w:val="000000"/>
          <w:sz w:val="22"/>
          <w:szCs w:val="22"/>
        </w:rPr>
        <w:t>UTB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2C97F0C2" w14:textId="6E26CCC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5D65AA">
        <w:rPr>
          <w:rFonts w:asciiTheme="minorHAnsi" w:hAnsiTheme="minorHAnsi" w:cstheme="minorHAnsi"/>
          <w:color w:val="000000"/>
          <w:sz w:val="22"/>
          <w:szCs w:val="22"/>
        </w:rPr>
        <w:t>Pro studijní programy uskutečňované na F</w:t>
      </w:r>
      <w:r w:rsidR="00176B3F">
        <w:rPr>
          <w:rFonts w:asciiTheme="minorHAnsi" w:hAnsiTheme="minorHAnsi" w:cstheme="minorHAnsi"/>
          <w:color w:val="000000"/>
          <w:sz w:val="22"/>
          <w:szCs w:val="22"/>
        </w:rPr>
        <w:t xml:space="preserve">akultě multimediálních komunikací (dále jen „FMK“) </w:t>
      </w:r>
      <w:r w:rsidRPr="005D65AA">
        <w:rPr>
          <w:rFonts w:asciiTheme="minorHAnsi" w:hAnsiTheme="minorHAnsi" w:cstheme="minorHAnsi"/>
          <w:color w:val="000000"/>
          <w:sz w:val="22"/>
          <w:szCs w:val="22"/>
        </w:rPr>
        <w:t xml:space="preserve">je významná spolupráce, která se realizuje zejména prostřednictvím výstav, odborných přednášek, projektů smluvního výzkumu, projektů státní podpory aplikovaného výzkumu (např. TA ČR), inovačních voucherů s firmami </w:t>
      </w:r>
      <w:r w:rsidR="0038292E">
        <w:rPr>
          <w:rFonts w:asciiTheme="minorHAnsi" w:hAnsiTheme="minorHAnsi" w:cstheme="minorHAnsi"/>
          <w:color w:val="000000"/>
          <w:sz w:val="22"/>
          <w:szCs w:val="22"/>
        </w:rPr>
        <w:br/>
      </w:r>
      <w:r w:rsidRPr="005D65AA">
        <w:rPr>
          <w:rFonts w:asciiTheme="minorHAnsi" w:hAnsiTheme="minorHAnsi" w:cstheme="minorHAnsi"/>
          <w:color w:val="000000"/>
          <w:sz w:val="22"/>
          <w:szCs w:val="22"/>
        </w:rPr>
        <w:t xml:space="preserve">a institucemi v ČR.  </w:t>
      </w:r>
    </w:p>
    <w:p w14:paraId="704D52D0" w14:textId="63A7C9B7" w:rsidR="005D65AA" w:rsidRPr="00091416" w:rsidRDefault="005D65AA" w:rsidP="003D62A1">
      <w:pPr>
        <w:spacing w:after="80"/>
        <w:ind w:left="425" w:right="142"/>
        <w:jc w:val="both"/>
        <w:rPr>
          <w:rStyle w:val="normaltextrun"/>
          <w:rFonts w:asciiTheme="minorHAnsi" w:hAnsiTheme="minorHAnsi" w:cstheme="minorHAnsi"/>
          <w:color w:val="000000"/>
          <w:sz w:val="22"/>
          <w:szCs w:val="22"/>
        </w:rPr>
      </w:pPr>
      <w:r w:rsidRPr="00091416">
        <w:rPr>
          <w:rStyle w:val="markedcontent"/>
          <w:rFonts w:asciiTheme="minorHAnsi" w:hAnsiTheme="minorHAnsi" w:cstheme="minorHAnsi"/>
          <w:sz w:val="22"/>
          <w:szCs w:val="22"/>
        </w:rPr>
        <w:t xml:space="preserve">Příklad spolupráce </w:t>
      </w:r>
      <w:r w:rsidR="008E72A2">
        <w:rPr>
          <w:rStyle w:val="markedcontent"/>
          <w:rFonts w:asciiTheme="minorHAnsi" w:hAnsiTheme="minorHAnsi" w:cstheme="minorHAnsi"/>
          <w:sz w:val="22"/>
          <w:szCs w:val="22"/>
        </w:rPr>
        <w:t>ateliéru</w:t>
      </w:r>
      <w:r w:rsidR="008E72A2" w:rsidRPr="00091416">
        <w:rPr>
          <w:rStyle w:val="markedcontent"/>
          <w:rFonts w:asciiTheme="minorHAnsi" w:hAnsiTheme="minorHAnsi" w:cstheme="minorHAnsi"/>
          <w:sz w:val="22"/>
          <w:szCs w:val="22"/>
        </w:rPr>
        <w:t xml:space="preserve"> </w:t>
      </w:r>
      <w:r w:rsidR="00B259CB" w:rsidRPr="00091416">
        <w:rPr>
          <w:rStyle w:val="markedcontent"/>
          <w:rFonts w:asciiTheme="minorHAnsi" w:hAnsiTheme="minorHAnsi" w:cstheme="minorHAnsi"/>
          <w:sz w:val="22"/>
          <w:szCs w:val="22"/>
        </w:rPr>
        <w:t>Design obuvi</w:t>
      </w:r>
      <w:r w:rsidRPr="00091416">
        <w:rPr>
          <w:rStyle w:val="markedcontent"/>
          <w:rFonts w:asciiTheme="minorHAnsi" w:hAnsiTheme="minorHAnsi" w:cstheme="minorHAnsi"/>
          <w:sz w:val="22"/>
          <w:szCs w:val="22"/>
        </w:rPr>
        <w:t xml:space="preserve">: </w:t>
      </w:r>
    </w:p>
    <w:p w14:paraId="02179781" w14:textId="5419AD30" w:rsidR="00091416" w:rsidRPr="00091416" w:rsidRDefault="00091416" w:rsidP="00B22E4B">
      <w:pPr>
        <w:spacing w:after="120"/>
        <w:ind w:left="425" w:right="142"/>
        <w:jc w:val="both"/>
        <w:rPr>
          <w:rFonts w:asciiTheme="minorHAnsi" w:hAnsiTheme="minorHAnsi"/>
          <w:sz w:val="22"/>
          <w:szCs w:val="22"/>
        </w:rPr>
      </w:pPr>
      <w:r w:rsidRPr="00091416">
        <w:rPr>
          <w:rFonts w:asciiTheme="minorHAnsi" w:hAnsiTheme="minorHAnsi"/>
          <w:sz w:val="22"/>
          <w:szCs w:val="22"/>
        </w:rPr>
        <w:t xml:space="preserve">Spolupráce se společností 3Dees </w:t>
      </w:r>
      <w:proofErr w:type="spellStart"/>
      <w:r w:rsidR="00191761" w:rsidRPr="00091416">
        <w:rPr>
          <w:rFonts w:asciiTheme="minorHAnsi" w:hAnsiTheme="minorHAnsi"/>
          <w:sz w:val="22"/>
          <w:szCs w:val="22"/>
        </w:rPr>
        <w:t>Industries</w:t>
      </w:r>
      <w:proofErr w:type="spellEnd"/>
      <w:r w:rsidR="00191761">
        <w:rPr>
          <w:rFonts w:asciiTheme="minorHAnsi" w:hAnsiTheme="minorHAnsi"/>
          <w:sz w:val="22"/>
          <w:szCs w:val="22"/>
        </w:rPr>
        <w:t xml:space="preserve"> – vzniklá</w:t>
      </w:r>
      <w:r w:rsidRPr="00091416">
        <w:rPr>
          <w:rFonts w:asciiTheme="minorHAnsi" w:hAnsiTheme="minorHAnsi"/>
          <w:sz w:val="22"/>
          <w:szCs w:val="22"/>
        </w:rPr>
        <w:t xml:space="preserve"> kolekce byla vystaven</w:t>
      </w:r>
      <w:r w:rsidR="00024BB2">
        <w:rPr>
          <w:rFonts w:asciiTheme="minorHAnsi" w:hAnsiTheme="minorHAnsi"/>
          <w:sz w:val="22"/>
          <w:szCs w:val="22"/>
        </w:rPr>
        <w:t>a</w:t>
      </w:r>
      <w:r w:rsidRPr="00091416">
        <w:rPr>
          <w:rFonts w:asciiTheme="minorHAnsi" w:hAnsiTheme="minorHAnsi"/>
          <w:sz w:val="22"/>
          <w:szCs w:val="22"/>
        </w:rPr>
        <w:t xml:space="preserve"> na </w:t>
      </w:r>
      <w:proofErr w:type="spellStart"/>
      <w:r w:rsidRPr="00091416">
        <w:rPr>
          <w:rFonts w:asciiTheme="minorHAnsi" w:hAnsiTheme="minorHAnsi"/>
          <w:sz w:val="22"/>
          <w:szCs w:val="22"/>
        </w:rPr>
        <w:t>Zlin</w:t>
      </w:r>
      <w:proofErr w:type="spellEnd"/>
      <w:r w:rsidRPr="00091416">
        <w:rPr>
          <w:rFonts w:asciiTheme="minorHAnsi" w:hAnsiTheme="minorHAnsi"/>
          <w:sz w:val="22"/>
          <w:szCs w:val="22"/>
        </w:rPr>
        <w:t xml:space="preserve"> Design </w:t>
      </w:r>
      <w:proofErr w:type="spellStart"/>
      <w:r w:rsidRPr="00091416">
        <w:rPr>
          <w:rFonts w:asciiTheme="minorHAnsi" w:hAnsiTheme="minorHAnsi"/>
          <w:sz w:val="22"/>
          <w:szCs w:val="22"/>
        </w:rPr>
        <w:t>Week</w:t>
      </w:r>
      <w:proofErr w:type="spellEnd"/>
      <w:r w:rsidRPr="00091416">
        <w:rPr>
          <w:rFonts w:asciiTheme="minorHAnsi" w:hAnsiTheme="minorHAnsi"/>
          <w:sz w:val="22"/>
          <w:szCs w:val="22"/>
        </w:rPr>
        <w:t xml:space="preserve"> </w:t>
      </w:r>
      <w:r w:rsidR="00252D27">
        <w:rPr>
          <w:rFonts w:asciiTheme="minorHAnsi" w:hAnsiTheme="minorHAnsi"/>
          <w:sz w:val="22"/>
          <w:szCs w:val="22"/>
        </w:rPr>
        <w:br/>
      </w:r>
      <w:r w:rsidRPr="00091416">
        <w:rPr>
          <w:rFonts w:asciiTheme="minorHAnsi" w:hAnsiTheme="minorHAnsi"/>
          <w:sz w:val="22"/>
          <w:szCs w:val="22"/>
        </w:rPr>
        <w:t>a přihlášen</w:t>
      </w:r>
      <w:r w:rsidR="00252D27">
        <w:rPr>
          <w:rFonts w:asciiTheme="minorHAnsi" w:hAnsiTheme="minorHAnsi"/>
          <w:sz w:val="22"/>
          <w:szCs w:val="22"/>
        </w:rPr>
        <w:t>a</w:t>
      </w:r>
      <w:r w:rsidRPr="00091416">
        <w:rPr>
          <w:rFonts w:asciiTheme="minorHAnsi" w:hAnsiTheme="minorHAnsi"/>
          <w:sz w:val="22"/>
          <w:szCs w:val="22"/>
        </w:rPr>
        <w:t xml:space="preserve"> do soutěže </w:t>
      </w:r>
      <w:proofErr w:type="gramStart"/>
      <w:r w:rsidRPr="00091416">
        <w:rPr>
          <w:rFonts w:asciiTheme="minorHAnsi" w:hAnsiTheme="minorHAnsi"/>
          <w:sz w:val="22"/>
          <w:szCs w:val="22"/>
        </w:rPr>
        <w:t>3D</w:t>
      </w:r>
      <w:proofErr w:type="gramEnd"/>
      <w:r w:rsidRPr="00091416">
        <w:rPr>
          <w:rFonts w:asciiTheme="minorHAnsi" w:hAnsiTheme="minorHAnsi"/>
          <w:sz w:val="22"/>
          <w:szCs w:val="22"/>
        </w:rPr>
        <w:t xml:space="preserve"> Pioneer </w:t>
      </w:r>
      <w:proofErr w:type="spellStart"/>
      <w:r w:rsidRPr="00091416">
        <w:rPr>
          <w:rFonts w:asciiTheme="minorHAnsi" w:hAnsiTheme="minorHAnsi"/>
          <w:sz w:val="22"/>
          <w:szCs w:val="22"/>
        </w:rPr>
        <w:t>Challenge</w:t>
      </w:r>
      <w:proofErr w:type="spellEnd"/>
      <w:r w:rsidRPr="00091416">
        <w:rPr>
          <w:rFonts w:asciiTheme="minorHAnsi" w:hAnsiTheme="minorHAnsi"/>
          <w:sz w:val="22"/>
          <w:szCs w:val="22"/>
        </w:rPr>
        <w:t>, kde se dostala mezi finalisty.</w:t>
      </w:r>
    </w:p>
    <w:p w14:paraId="5E1BD267" w14:textId="0BC4B371" w:rsidR="00091416" w:rsidRPr="00091416" w:rsidRDefault="00B46F44" w:rsidP="00B22E4B">
      <w:pPr>
        <w:spacing w:after="120"/>
        <w:ind w:left="425" w:right="142"/>
        <w:jc w:val="both"/>
        <w:rPr>
          <w:rFonts w:asciiTheme="minorHAnsi" w:hAnsiTheme="minorHAnsi"/>
          <w:sz w:val="22"/>
          <w:szCs w:val="22"/>
        </w:rPr>
      </w:pPr>
      <w:r>
        <w:rPr>
          <w:rFonts w:asciiTheme="minorHAnsi" w:hAnsiTheme="minorHAnsi"/>
          <w:sz w:val="22"/>
          <w:szCs w:val="22"/>
        </w:rPr>
        <w:t>Byl uspořádán</w:t>
      </w:r>
      <w:r w:rsidR="00091416" w:rsidRPr="00091416">
        <w:rPr>
          <w:rFonts w:asciiTheme="minorHAnsi" w:hAnsiTheme="minorHAnsi"/>
          <w:sz w:val="22"/>
          <w:szCs w:val="22"/>
        </w:rPr>
        <w:t xml:space="preserve"> workshop výroby pro společnost 3Dees </w:t>
      </w:r>
      <w:proofErr w:type="spellStart"/>
      <w:r w:rsidR="00091416" w:rsidRPr="00091416">
        <w:rPr>
          <w:rFonts w:asciiTheme="minorHAnsi" w:hAnsiTheme="minorHAnsi"/>
          <w:sz w:val="22"/>
          <w:szCs w:val="22"/>
        </w:rPr>
        <w:t>Industries</w:t>
      </w:r>
      <w:proofErr w:type="spellEnd"/>
      <w:r w:rsidR="00091416" w:rsidRPr="00091416">
        <w:rPr>
          <w:rFonts w:asciiTheme="minorHAnsi" w:hAnsiTheme="minorHAnsi"/>
          <w:sz w:val="22"/>
          <w:szCs w:val="22"/>
        </w:rPr>
        <w:t xml:space="preserve">, kdy byli zapojeni studenti magisterského studia. Osvojili si dovednost facilitace workshopu a vedení účastníků. Výstupem bylo </w:t>
      </w:r>
      <w:r w:rsidR="006B55E0">
        <w:rPr>
          <w:rFonts w:asciiTheme="minorHAnsi" w:hAnsiTheme="minorHAnsi"/>
          <w:sz w:val="22"/>
          <w:szCs w:val="22"/>
        </w:rPr>
        <w:t>9</w:t>
      </w:r>
      <w:r w:rsidR="006B55E0" w:rsidRPr="00091416">
        <w:rPr>
          <w:rFonts w:asciiTheme="minorHAnsi" w:hAnsiTheme="minorHAnsi"/>
          <w:sz w:val="22"/>
          <w:szCs w:val="22"/>
        </w:rPr>
        <w:t xml:space="preserve"> </w:t>
      </w:r>
      <w:r w:rsidR="00091416" w:rsidRPr="00091416">
        <w:rPr>
          <w:rFonts w:asciiTheme="minorHAnsi" w:hAnsiTheme="minorHAnsi"/>
          <w:sz w:val="22"/>
          <w:szCs w:val="22"/>
        </w:rPr>
        <w:t xml:space="preserve">párů obuvi typu teniska. V tomto workshopu se studenti seznámili s </w:t>
      </w:r>
      <w:proofErr w:type="gramStart"/>
      <w:r w:rsidR="00091416" w:rsidRPr="00091416">
        <w:rPr>
          <w:rFonts w:asciiTheme="minorHAnsi" w:hAnsiTheme="minorHAnsi"/>
          <w:sz w:val="22"/>
          <w:szCs w:val="22"/>
        </w:rPr>
        <w:t>3D</w:t>
      </w:r>
      <w:proofErr w:type="gramEnd"/>
      <w:r w:rsidR="00091416" w:rsidRPr="00091416">
        <w:rPr>
          <w:rFonts w:asciiTheme="minorHAnsi" w:hAnsiTheme="minorHAnsi"/>
          <w:sz w:val="22"/>
          <w:szCs w:val="22"/>
        </w:rPr>
        <w:t xml:space="preserve"> tiskovými materiály a testovali je na užitých podešvích obuvi. Tento workshop byl pilotní pro ateliérové zadání.</w:t>
      </w:r>
    </w:p>
    <w:p w14:paraId="6C63AF81" w14:textId="15E4B24A" w:rsidR="00091416" w:rsidRPr="00091416" w:rsidRDefault="00F959E1" w:rsidP="00B22E4B">
      <w:pPr>
        <w:spacing w:after="120"/>
        <w:ind w:left="425" w:right="142"/>
        <w:jc w:val="both"/>
        <w:rPr>
          <w:rFonts w:asciiTheme="minorHAnsi" w:hAnsiTheme="minorHAnsi"/>
          <w:sz w:val="22"/>
          <w:szCs w:val="22"/>
        </w:rPr>
      </w:pPr>
      <w:r>
        <w:rPr>
          <w:rFonts w:asciiTheme="minorHAnsi" w:hAnsiTheme="minorHAnsi"/>
          <w:sz w:val="22"/>
          <w:szCs w:val="22"/>
        </w:rPr>
        <w:t>Bylo vytvořeno</w:t>
      </w:r>
      <w:r w:rsidR="00091416" w:rsidRPr="00091416">
        <w:rPr>
          <w:rFonts w:asciiTheme="minorHAnsi" w:hAnsiTheme="minorHAnsi"/>
          <w:sz w:val="22"/>
          <w:szCs w:val="22"/>
        </w:rPr>
        <w:t xml:space="preserve"> zadání: návrh a realizace obuvi s aplikací </w:t>
      </w:r>
      <w:proofErr w:type="gramStart"/>
      <w:r w:rsidR="00091416" w:rsidRPr="00091416">
        <w:rPr>
          <w:rFonts w:asciiTheme="minorHAnsi" w:hAnsiTheme="minorHAnsi"/>
          <w:sz w:val="22"/>
          <w:szCs w:val="22"/>
        </w:rPr>
        <w:t>3D</w:t>
      </w:r>
      <w:proofErr w:type="gramEnd"/>
      <w:r w:rsidR="00091416" w:rsidRPr="00091416">
        <w:rPr>
          <w:rFonts w:asciiTheme="minorHAnsi" w:hAnsiTheme="minorHAnsi"/>
          <w:sz w:val="22"/>
          <w:szCs w:val="22"/>
        </w:rPr>
        <w:t xml:space="preserve"> tiskových materiálů na podešev. Kolekce obuvi studentů magisterského studia, 10 párů, kdy studenti autorsky pojali návrh obuvi.</w:t>
      </w:r>
    </w:p>
    <w:p w14:paraId="57214DC3" w14:textId="77777777" w:rsidR="00BD1F71" w:rsidRPr="00BD1F71" w:rsidRDefault="00BD1F71" w:rsidP="00BD1F71">
      <w:pPr>
        <w:spacing w:after="80"/>
        <w:ind w:left="425" w:right="142"/>
        <w:jc w:val="both"/>
        <w:rPr>
          <w:rFonts w:asciiTheme="minorHAnsi" w:hAnsiTheme="minorHAnsi"/>
          <w:sz w:val="22"/>
          <w:szCs w:val="22"/>
        </w:rPr>
      </w:pPr>
    </w:p>
    <w:p w14:paraId="616EEA73" w14:textId="79C14CCF" w:rsidR="005D65AA" w:rsidRPr="00D5748D" w:rsidRDefault="005D65AA" w:rsidP="005D65AA">
      <w:pPr>
        <w:pStyle w:val="Nadpis3"/>
        <w:ind w:right="142"/>
        <w:rPr>
          <w:rFonts w:asciiTheme="minorHAnsi" w:hAnsiTheme="minorHAnsi" w:cstheme="minorHAnsi"/>
        </w:rPr>
      </w:pPr>
      <w:r w:rsidRPr="00D5748D">
        <w:rPr>
          <w:rFonts w:asciiTheme="minorHAnsi" w:hAnsiTheme="minorHAnsi" w:cstheme="minorHAnsi"/>
        </w:rPr>
        <w:t xml:space="preserve">Spolupráce s praxí při tvorbě studijních programů </w:t>
      </w:r>
    </w:p>
    <w:p w14:paraId="77252566" w14:textId="77777777" w:rsidR="005D65AA" w:rsidRPr="005D65AA" w:rsidRDefault="005D65AA" w:rsidP="005D65AA">
      <w:pPr>
        <w:spacing w:before="120" w:after="120"/>
        <w:ind w:right="142"/>
        <w:jc w:val="both"/>
        <w:rPr>
          <w:rFonts w:asciiTheme="minorHAnsi" w:hAnsiTheme="minorHAnsi"/>
          <w:sz w:val="22"/>
          <w:szCs w:val="22"/>
        </w:rPr>
      </w:pPr>
      <w:r>
        <w:tab/>
      </w:r>
      <w:r>
        <w:tab/>
      </w:r>
      <w:r>
        <w:tab/>
      </w:r>
      <w:r>
        <w:tab/>
      </w:r>
      <w:r>
        <w:tab/>
      </w:r>
      <w:r w:rsidRPr="005D65AA">
        <w:rPr>
          <w:rFonts w:asciiTheme="minorHAnsi" w:hAnsiTheme="minorHAnsi"/>
          <w:sz w:val="22"/>
          <w:szCs w:val="22"/>
        </w:rPr>
        <w:t>Standard 1.11</w:t>
      </w:r>
    </w:p>
    <w:p w14:paraId="6718C246" w14:textId="7B171C92" w:rsidR="005D65AA" w:rsidRPr="005D65AA" w:rsidRDefault="005D65AA" w:rsidP="00B22E4B">
      <w:pPr>
        <w:pStyle w:val="Odstavecseseznamem"/>
        <w:spacing w:after="120"/>
        <w:ind w:left="425" w:right="142"/>
        <w:contextualSpacing w:val="0"/>
        <w:jc w:val="both"/>
        <w:rPr>
          <w:rFonts w:asciiTheme="minorHAnsi" w:hAnsiTheme="minorHAnsi"/>
          <w:noProof/>
          <w:sz w:val="22"/>
          <w:szCs w:val="22"/>
          <w:lang w:val="sk-SK"/>
        </w:rPr>
      </w:pPr>
      <w:r w:rsidRPr="005D65AA">
        <w:rPr>
          <w:rFonts w:asciiTheme="minorHAnsi" w:hAnsiTheme="minorHAnsi" w:cstheme="minorHAnsi"/>
          <w:color w:val="000000"/>
          <w:sz w:val="22"/>
          <w:szCs w:val="22"/>
        </w:rPr>
        <w:t xml:space="preserve">UTB komunikuje s profesními komorami, oborovými sdruženími, organizacemi zaměstnavatelů nebo dalšími odborníky z praxe a zjišťuje jejich očekávání a požadavky na absolventy studijních programů. </w:t>
      </w:r>
      <w:r w:rsidRPr="005D65AA">
        <w:rPr>
          <w:rFonts w:asciiTheme="minorHAnsi" w:hAnsiTheme="minorHAnsi" w:cs="Calibri"/>
          <w:color w:val="000000"/>
          <w:sz w:val="22"/>
          <w:szCs w:val="22"/>
        </w:rPr>
        <w:t xml:space="preserve">Pro </w:t>
      </w:r>
      <w:r w:rsidRPr="00765BE8">
        <w:rPr>
          <w:rFonts w:asciiTheme="minorHAnsi" w:hAnsiTheme="minorHAnsi" w:cs="Calibri"/>
          <w:color w:val="000000"/>
          <w:sz w:val="22"/>
          <w:szCs w:val="22"/>
        </w:rPr>
        <w:t xml:space="preserve">nově připravovaný studijní program </w:t>
      </w:r>
      <w:proofErr w:type="spellStart"/>
      <w:r w:rsidR="00B412FD" w:rsidRPr="00B412FD">
        <w:rPr>
          <w:rFonts w:asciiTheme="minorHAnsi" w:hAnsiTheme="minorHAnsi" w:cs="Calibri"/>
          <w:color w:val="000000"/>
          <w:sz w:val="22"/>
          <w:szCs w:val="22"/>
        </w:rPr>
        <w:t>Footwear</w:t>
      </w:r>
      <w:proofErr w:type="spellEnd"/>
      <w:r w:rsidR="00B412FD" w:rsidRPr="00B412FD">
        <w:rPr>
          <w:rFonts w:asciiTheme="minorHAnsi" w:hAnsiTheme="minorHAnsi" w:cs="Calibri"/>
          <w:color w:val="000000"/>
          <w:sz w:val="22"/>
          <w:szCs w:val="22"/>
        </w:rPr>
        <w:t xml:space="preserve"> Design</w:t>
      </w:r>
      <w:r w:rsidRPr="00765BE8">
        <w:rPr>
          <w:rFonts w:asciiTheme="minorHAnsi" w:hAnsiTheme="minorHAnsi" w:cs="Calibri"/>
          <w:color w:val="000000"/>
          <w:sz w:val="22"/>
          <w:szCs w:val="22"/>
        </w:rPr>
        <w:t xml:space="preserve"> byli jako konzultanti osloveni odborníci z</w:t>
      </w:r>
      <w:r w:rsidR="006B55E0" w:rsidRPr="00765BE8">
        <w:rPr>
          <w:rFonts w:asciiTheme="minorHAnsi" w:hAnsiTheme="minorHAnsi" w:cs="Calibri"/>
          <w:color w:val="000000"/>
          <w:sz w:val="22"/>
          <w:szCs w:val="22"/>
        </w:rPr>
        <w:t> </w:t>
      </w:r>
      <w:r w:rsidRPr="00765BE8">
        <w:rPr>
          <w:rFonts w:asciiTheme="minorHAnsi" w:hAnsiTheme="minorHAnsi" w:cs="Calibri"/>
          <w:color w:val="000000"/>
          <w:sz w:val="22"/>
          <w:szCs w:val="22"/>
        </w:rPr>
        <w:t>praxe</w:t>
      </w:r>
      <w:r w:rsidR="006B55E0" w:rsidRPr="00765BE8">
        <w:rPr>
          <w:rFonts w:asciiTheme="minorHAnsi" w:hAnsiTheme="minorHAnsi" w:cs="Calibri"/>
          <w:color w:val="000000"/>
          <w:sz w:val="22"/>
          <w:szCs w:val="22"/>
        </w:rPr>
        <w:t xml:space="preserve"> </w:t>
      </w:r>
      <w:r w:rsidR="00587E83" w:rsidRPr="00765BE8">
        <w:rPr>
          <w:rFonts w:asciiTheme="minorHAnsi" w:hAnsiTheme="minorHAnsi" w:cs="Calibri"/>
          <w:color w:val="000000"/>
          <w:sz w:val="22"/>
          <w:szCs w:val="22"/>
        </w:rPr>
        <w:t xml:space="preserve">Robert </w:t>
      </w:r>
      <w:proofErr w:type="spellStart"/>
      <w:r w:rsidR="00587E83" w:rsidRPr="00765BE8">
        <w:rPr>
          <w:rFonts w:asciiTheme="minorHAnsi" w:hAnsiTheme="minorHAnsi" w:cs="Calibri"/>
          <w:color w:val="000000"/>
          <w:sz w:val="22"/>
          <w:szCs w:val="22"/>
        </w:rPr>
        <w:t>Kunorza</w:t>
      </w:r>
      <w:proofErr w:type="spellEnd"/>
      <w:r w:rsidR="00587E83" w:rsidRPr="00765BE8">
        <w:rPr>
          <w:rFonts w:asciiTheme="minorHAnsi" w:hAnsiTheme="minorHAnsi" w:cs="Calibri"/>
          <w:color w:val="000000"/>
          <w:sz w:val="22"/>
          <w:szCs w:val="22"/>
        </w:rPr>
        <w:t xml:space="preserve">, </w:t>
      </w:r>
      <w:r w:rsidR="000B7A5D">
        <w:rPr>
          <w:rFonts w:asciiTheme="minorHAnsi" w:hAnsiTheme="minorHAnsi" w:cs="Calibri"/>
          <w:color w:val="000000"/>
          <w:sz w:val="22"/>
          <w:szCs w:val="22"/>
        </w:rPr>
        <w:t>I</w:t>
      </w:r>
      <w:r w:rsidR="00AC78E9" w:rsidRPr="00765BE8">
        <w:rPr>
          <w:rFonts w:asciiTheme="minorHAnsi" w:hAnsiTheme="minorHAnsi" w:cs="Calibri"/>
          <w:color w:val="000000"/>
          <w:sz w:val="22"/>
          <w:szCs w:val="22"/>
        </w:rPr>
        <w:t xml:space="preserve">ng. Pavel </w:t>
      </w:r>
      <w:proofErr w:type="spellStart"/>
      <w:r w:rsidR="00AC78E9" w:rsidRPr="00765BE8">
        <w:rPr>
          <w:rFonts w:asciiTheme="minorHAnsi" w:hAnsiTheme="minorHAnsi" w:cs="Calibri"/>
          <w:color w:val="000000"/>
          <w:sz w:val="22"/>
          <w:szCs w:val="22"/>
        </w:rPr>
        <w:t>Fryzelka</w:t>
      </w:r>
      <w:proofErr w:type="spellEnd"/>
      <w:r w:rsidR="00AC78E9" w:rsidRPr="00765BE8">
        <w:rPr>
          <w:rFonts w:asciiTheme="minorHAnsi" w:hAnsiTheme="minorHAnsi" w:cs="Calibri"/>
          <w:color w:val="000000"/>
          <w:sz w:val="22"/>
          <w:szCs w:val="22"/>
        </w:rPr>
        <w:t xml:space="preserve">, MgA. Eliška Novák Knotková, </w:t>
      </w:r>
      <w:r w:rsidR="00EB17A0" w:rsidRPr="00765BE8">
        <w:rPr>
          <w:rFonts w:asciiTheme="minorHAnsi" w:hAnsiTheme="minorHAnsi" w:cs="Calibri"/>
          <w:color w:val="000000"/>
          <w:sz w:val="22"/>
          <w:szCs w:val="22"/>
        </w:rPr>
        <w:t>Tomáš Karlík, Ing. Radim Kocourek</w:t>
      </w:r>
      <w:r w:rsidR="000B7A5D" w:rsidRPr="00765BE8">
        <w:rPr>
          <w:rFonts w:asciiTheme="minorHAnsi" w:hAnsiTheme="minorHAnsi" w:cs="Calibri"/>
          <w:color w:val="000000"/>
          <w:sz w:val="22"/>
          <w:szCs w:val="22"/>
        </w:rPr>
        <w:t xml:space="preserve">, Ph.D., </w:t>
      </w:r>
      <w:r w:rsidR="00C67CAE">
        <w:rPr>
          <w:rFonts w:asciiTheme="minorHAnsi" w:hAnsiTheme="minorHAnsi" w:cs="Calibri"/>
          <w:color w:val="000000"/>
          <w:sz w:val="22"/>
          <w:szCs w:val="22"/>
        </w:rPr>
        <w:br/>
      </w:r>
      <w:r w:rsidR="000B7A5D" w:rsidRPr="00765BE8">
        <w:rPr>
          <w:rFonts w:asciiTheme="minorHAnsi" w:hAnsiTheme="minorHAnsi" w:cs="Calibri"/>
          <w:color w:val="000000"/>
          <w:sz w:val="22"/>
          <w:szCs w:val="22"/>
        </w:rPr>
        <w:t xml:space="preserve">MgA. Eliška </w:t>
      </w:r>
      <w:proofErr w:type="spellStart"/>
      <w:r w:rsidR="000B7A5D" w:rsidRPr="00765BE8">
        <w:rPr>
          <w:rFonts w:asciiTheme="minorHAnsi" w:hAnsiTheme="minorHAnsi" w:cs="Calibri"/>
          <w:color w:val="000000"/>
          <w:sz w:val="22"/>
          <w:szCs w:val="22"/>
        </w:rPr>
        <w:t>Horčíková</w:t>
      </w:r>
      <w:proofErr w:type="spellEnd"/>
      <w:r w:rsidR="000B7A5D" w:rsidRPr="00765BE8">
        <w:rPr>
          <w:rFonts w:asciiTheme="minorHAnsi" w:hAnsiTheme="minorHAnsi" w:cs="Calibri"/>
          <w:color w:val="000000"/>
          <w:sz w:val="22"/>
          <w:szCs w:val="22"/>
        </w:rPr>
        <w:t>.</w:t>
      </w:r>
      <w:r w:rsidR="00B03D66">
        <w:rPr>
          <w:rFonts w:asciiTheme="minorHAnsi" w:hAnsiTheme="minorHAnsi" w:cs="Calibri"/>
          <w:color w:val="000000"/>
          <w:sz w:val="22"/>
          <w:szCs w:val="22"/>
        </w:rPr>
        <w:t xml:space="preserve"> </w:t>
      </w:r>
      <w:r w:rsidR="00A9221E" w:rsidRPr="000B7A5D">
        <w:rPr>
          <w:rFonts w:asciiTheme="minorHAnsi" w:hAnsiTheme="minorHAnsi" w:cs="Calibri"/>
          <w:color w:val="000000"/>
          <w:sz w:val="22"/>
          <w:szCs w:val="22"/>
        </w:rPr>
        <w:t>Podněty</w:t>
      </w:r>
      <w:r w:rsidR="00A9221E">
        <w:rPr>
          <w:rFonts w:asciiTheme="minorHAnsi" w:hAnsiTheme="minorHAnsi" w:cs="Calibri"/>
          <w:color w:val="000000"/>
          <w:sz w:val="22"/>
          <w:szCs w:val="22"/>
        </w:rPr>
        <w:t xml:space="preserve"> byly akceptovány. Vyjádření ke studijnímu programu je přílohou spisu.</w:t>
      </w:r>
    </w:p>
    <w:p w14:paraId="627386BC" w14:textId="77777777" w:rsidR="005D65AA" w:rsidRDefault="005D65AA" w:rsidP="00BD1F71">
      <w:pPr>
        <w:pStyle w:val="Nadpis2"/>
        <w:ind w:left="0" w:right="142"/>
      </w:pPr>
    </w:p>
    <w:p w14:paraId="085424FE" w14:textId="77777777" w:rsidR="00D84672" w:rsidRDefault="00D84672">
      <w:pPr>
        <w:spacing w:after="160" w:line="259" w:lineRule="auto"/>
        <w:rPr>
          <w:rFonts w:ascii="Calibri Light" w:hAnsi="Calibri Light"/>
          <w:color w:val="5B9BD5"/>
          <w:sz w:val="26"/>
          <w:szCs w:val="26"/>
          <w:lang w:eastAsia="en-US"/>
        </w:rPr>
      </w:pPr>
      <w:r>
        <w:br w:type="page"/>
      </w:r>
    </w:p>
    <w:p w14:paraId="0504C85F" w14:textId="6CE0D4E4" w:rsidR="005D65AA" w:rsidRDefault="005D65AA" w:rsidP="005D65AA">
      <w:pPr>
        <w:pStyle w:val="Nadpis2"/>
        <w:ind w:right="142"/>
      </w:pPr>
      <w:r w:rsidRPr="00035992">
        <w:lastRenderedPageBreak/>
        <w:t xml:space="preserve">Podpůrné zdroje a administrativa </w:t>
      </w:r>
    </w:p>
    <w:p w14:paraId="23879179" w14:textId="77777777" w:rsidR="005D65AA" w:rsidRDefault="005D65AA" w:rsidP="005D65AA">
      <w:pPr>
        <w:pStyle w:val="Nadpis3"/>
        <w:ind w:right="142"/>
      </w:pPr>
      <w:r w:rsidRPr="00035992">
        <w:t xml:space="preserve">Informační systém </w:t>
      </w:r>
    </w:p>
    <w:p w14:paraId="22E481D6" w14:textId="77777777" w:rsidR="005D65AA" w:rsidRPr="005D65AA" w:rsidRDefault="005D65AA" w:rsidP="005D65AA">
      <w:pPr>
        <w:tabs>
          <w:tab w:val="left" w:pos="2835"/>
        </w:tabs>
        <w:spacing w:before="120" w:after="120"/>
        <w:ind w:right="142"/>
        <w:rPr>
          <w:rFonts w:asciiTheme="minorHAnsi" w:hAnsiTheme="minorHAnsi"/>
          <w:sz w:val="22"/>
          <w:szCs w:val="22"/>
        </w:rPr>
      </w:pPr>
      <w:r>
        <w:tab/>
      </w:r>
      <w:r>
        <w:tab/>
      </w:r>
      <w:r w:rsidRPr="005D65AA">
        <w:rPr>
          <w:rFonts w:asciiTheme="minorHAnsi" w:hAnsiTheme="minorHAnsi"/>
          <w:sz w:val="22"/>
          <w:szCs w:val="22"/>
        </w:rPr>
        <w:t>Standard 1.12</w:t>
      </w:r>
    </w:p>
    <w:p w14:paraId="3355AF08"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Calibri"/>
          <w:sz w:val="22"/>
          <w:szCs w:val="22"/>
        </w:rPr>
      </w:pPr>
      <w:r w:rsidRPr="005D65AA">
        <w:rPr>
          <w:rFonts w:asciiTheme="minorHAnsi" w:hAnsiTheme="minorHAnsi" w:cs="Calibri"/>
          <w:color w:val="000000"/>
          <w:sz w:val="22"/>
          <w:szCs w:val="22"/>
        </w:rPr>
        <w:t xml:space="preserve">UTB má vybudován funkční informační systém a komunikační prostředky, které zajišťují přístup </w:t>
      </w:r>
      <w:r w:rsidRPr="005D65AA">
        <w:rPr>
          <w:rFonts w:asciiTheme="minorHAnsi" w:hAnsiTheme="minorHAnsi" w:cs="Calibri"/>
          <w:color w:val="000000"/>
          <w:sz w:val="22"/>
          <w:szCs w:val="22"/>
        </w:rPr>
        <w:br/>
        <w:t>k přesným a srozumitelným informacím o studijních programech, pravidlech studia a požadavcích spojených se studiem.</w:t>
      </w:r>
    </w:p>
    <w:p w14:paraId="792899E6"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Calibri"/>
          <w:sz w:val="22"/>
          <w:szCs w:val="22"/>
        </w:rPr>
      </w:pPr>
      <w:r w:rsidRPr="005D65AA">
        <w:rPr>
          <w:rFonts w:asciiTheme="minorHAnsi" w:hAnsiTheme="minorHAnsi" w:cs="Calibri"/>
          <w:color w:val="000000"/>
          <w:sz w:val="22"/>
          <w:szCs w:val="22"/>
        </w:rPr>
        <w:t>UTB má s ohledem na to funkční informační systém studijní agendy IS/STAG, který používá od roku 2003. Tvůrcem IS/STAG je Západočeská univerzita v Plzni a v současné době systém využívá 11 veřejných vysokých škol v ČR.</w:t>
      </w:r>
    </w:p>
    <w:p w14:paraId="25A4FE26" w14:textId="3A7F209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Calibri"/>
          <w:color w:val="000000"/>
          <w:sz w:val="22"/>
          <w:szCs w:val="22"/>
        </w:rPr>
        <w:t>Informační systém studijní agendy IS/STAG pokrývá funkce od přijímacího řízení až po vydání diplomů, eviduje studenty prezenční a kombinované formy studia, studenty celoživotního vzdělávání a účastníky U3V.</w:t>
      </w:r>
      <w:r w:rsidRPr="005D65AA">
        <w:rPr>
          <w:rFonts w:asciiTheme="minorHAnsi" w:hAnsiTheme="minorHAnsi" w:cstheme="minorHAnsi"/>
          <w:color w:val="000000"/>
          <w:sz w:val="22"/>
          <w:szCs w:val="22"/>
        </w:rPr>
        <w:t xml:space="preserve"> </w:t>
      </w:r>
    </w:p>
    <w:p w14:paraId="1D22F3DA" w14:textId="414E7A35"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bookmarkStart w:id="649" w:name="_Hlk114669251"/>
      <w:r w:rsidRPr="005D65AA">
        <w:rPr>
          <w:rFonts w:asciiTheme="minorHAnsi" w:hAnsiTheme="minorHAnsi" w:cstheme="minorHAnsi"/>
          <w:color w:val="000000"/>
          <w:sz w:val="22"/>
          <w:szCs w:val="22"/>
        </w:rPr>
        <w:t xml:space="preserve">IS/STAG poskytuje studentům </w:t>
      </w:r>
      <w:bookmarkEnd w:id="649"/>
      <w:r w:rsidRPr="005D65AA">
        <w:rPr>
          <w:rFonts w:asciiTheme="minorHAnsi" w:hAnsiTheme="minorHAnsi" w:cstheme="minorHAnsi"/>
          <w:color w:val="000000"/>
          <w:sz w:val="22"/>
          <w:szCs w:val="22"/>
        </w:rPr>
        <w:t xml:space="preserve">(i uchazečům o studium) přesné a srozumitelné informace o studijních programech strukturovanou formou s uvedením všech potřebných údajů včetně vzdělávacích cílů. </w:t>
      </w:r>
      <w:r w:rsidRPr="005D65AA">
        <w:rPr>
          <w:rFonts w:asciiTheme="minorHAnsi" w:hAnsiTheme="minorHAnsi" w:cstheme="minorHAnsi"/>
          <w:color w:val="000000"/>
          <w:sz w:val="22"/>
          <w:szCs w:val="22"/>
        </w:rPr>
        <w:br/>
        <w:t xml:space="preserve">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w:t>
      </w:r>
      <w:r w:rsidRPr="005D65AA">
        <w:rPr>
          <w:rFonts w:asciiTheme="minorHAnsi" w:hAnsiTheme="minorHAnsi" w:cstheme="minorHAnsi"/>
          <w:color w:val="000000"/>
          <w:sz w:val="22"/>
          <w:szCs w:val="22"/>
        </w:rPr>
        <w:br/>
        <w:t>a hodnot</w:t>
      </w:r>
      <w:r w:rsidR="0015356C">
        <w:rPr>
          <w:rFonts w:asciiTheme="minorHAnsi" w:hAnsiTheme="minorHAnsi" w:cstheme="minorHAnsi"/>
          <w:color w:val="000000"/>
          <w:sz w:val="22"/>
          <w:szCs w:val="22"/>
        </w:rPr>
        <w:t>i</w:t>
      </w:r>
      <w:r w:rsidRPr="005D65AA">
        <w:rPr>
          <w:rFonts w:asciiTheme="minorHAnsi" w:hAnsiTheme="minorHAnsi" w:cstheme="minorHAnsi"/>
          <w:color w:val="000000"/>
          <w:sz w:val="22"/>
          <w:szCs w:val="22"/>
        </w:rPr>
        <w:t xml:space="preserve">cích metod, získaných </w:t>
      </w:r>
      <w:r w:rsidR="00D83BCC">
        <w:rPr>
          <w:rFonts w:asciiTheme="minorHAnsi" w:hAnsiTheme="minorHAnsi" w:cstheme="minorHAnsi"/>
          <w:color w:val="000000"/>
          <w:sz w:val="22"/>
          <w:szCs w:val="22"/>
        </w:rPr>
        <w:t xml:space="preserve">odborných znalostí, dovedností a </w:t>
      </w:r>
      <w:r w:rsidRPr="005D65AA">
        <w:rPr>
          <w:rFonts w:asciiTheme="minorHAnsi" w:hAnsiTheme="minorHAnsi" w:cstheme="minorHAnsi"/>
          <w:color w:val="000000"/>
          <w:sz w:val="22"/>
          <w:szCs w:val="22"/>
        </w:rPr>
        <w:t>způsobilostí.</w:t>
      </w:r>
    </w:p>
    <w:p w14:paraId="60F1BA20" w14:textId="77777777" w:rsidR="005D65AA" w:rsidRPr="005D65AA" w:rsidRDefault="005D65AA" w:rsidP="005D65AA">
      <w:pPr>
        <w:widowControl w:val="0"/>
        <w:tabs>
          <w:tab w:val="left" w:pos="567"/>
        </w:tabs>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Všichni studenti mají umožněn dálkový, časově neomezený přístup k informacím studijní agendy</w:t>
      </w:r>
      <w:r w:rsidRPr="005D65AA">
        <w:rPr>
          <w:rFonts w:asciiTheme="minorHAnsi" w:hAnsiTheme="minorHAnsi" w:cstheme="minorHAnsi"/>
          <w:sz w:val="22"/>
          <w:szCs w:val="22"/>
        </w:rPr>
        <w:t xml:space="preserve"> </w:t>
      </w:r>
      <w:r w:rsidRPr="005D65AA">
        <w:rPr>
          <w:rFonts w:asciiTheme="minorHAnsi" w:hAnsiTheme="minorHAnsi" w:cstheme="minorHAnsi"/>
          <w:color w:val="000000"/>
          <w:sz w:val="22"/>
          <w:szCs w:val="22"/>
        </w:rPr>
        <w:t xml:space="preserve">IS/STAG prostřednictvím </w:t>
      </w:r>
      <w:r w:rsidRPr="005D65AA">
        <w:rPr>
          <w:rFonts w:asciiTheme="minorHAnsi" w:hAnsiTheme="minorHAnsi" w:cstheme="minorHAnsi"/>
          <w:i/>
          <w:color w:val="000000"/>
          <w:sz w:val="22"/>
          <w:szCs w:val="22"/>
        </w:rPr>
        <w:t>portálového rozhraní</w:t>
      </w:r>
      <w:r w:rsidRPr="005D65AA">
        <w:rPr>
          <w:rFonts w:asciiTheme="minorHAnsi" w:hAnsiTheme="minorHAnsi" w:cstheme="minorHAnsi"/>
          <w:color w:val="000000"/>
          <w:sz w:val="22"/>
          <w:szCs w:val="22"/>
        </w:rPr>
        <w:t>.</w:t>
      </w:r>
      <w:r w:rsidRPr="005D65AA">
        <w:rPr>
          <w:rStyle w:val="Znakapoznpodarou"/>
          <w:rFonts w:asciiTheme="minorHAnsi" w:hAnsiTheme="minorHAnsi" w:cstheme="minorHAnsi"/>
          <w:color w:val="000000"/>
          <w:sz w:val="22"/>
          <w:szCs w:val="22"/>
        </w:rPr>
        <w:footnoteReference w:id="33"/>
      </w:r>
      <w:r w:rsidRPr="005D65AA">
        <w:rPr>
          <w:rFonts w:asciiTheme="minorHAnsi" w:hAnsiTheme="minorHAnsi" w:cstheme="minorHAnsi"/>
          <w:color w:val="000000"/>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47E45DA" w14:textId="77777777" w:rsidR="005D65AA" w:rsidRPr="005D65A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5D65AA">
        <w:rPr>
          <w:rFonts w:asciiTheme="minorHAnsi" w:hAnsiTheme="minorHAnsi" w:cstheme="minorHAnsi"/>
          <w:color w:val="000000"/>
          <w:sz w:val="22"/>
          <w:szCs w:val="22"/>
        </w:rPr>
        <w:t xml:space="preserve">Prostřednictvím webových stránek UTB mají studenti a uchazeči o studium přístup k přesným </w:t>
      </w:r>
      <w:r w:rsidRPr="005D65AA">
        <w:rPr>
          <w:rFonts w:asciiTheme="minorHAnsi" w:hAnsiTheme="minorHAnsi" w:cstheme="minorHAnsi"/>
          <w:color w:val="000000"/>
          <w:sz w:val="22"/>
          <w:szCs w:val="22"/>
        </w:rPr>
        <w:br/>
        <w:t xml:space="preserve">a srozumitelným informacím o pravidlech studia a požadavcích spojených se studiem, které jsou součástí </w:t>
      </w:r>
      <w:r w:rsidRPr="005D65AA">
        <w:rPr>
          <w:rFonts w:asciiTheme="minorHAnsi" w:hAnsiTheme="minorHAnsi" w:cstheme="minorHAnsi"/>
          <w:i/>
          <w:color w:val="000000"/>
          <w:sz w:val="22"/>
          <w:szCs w:val="22"/>
        </w:rPr>
        <w:t>norem UTB</w:t>
      </w:r>
      <w:r w:rsidRPr="005D65AA">
        <w:rPr>
          <w:rStyle w:val="Znakapoznpodarou"/>
          <w:rFonts w:asciiTheme="minorHAnsi" w:hAnsiTheme="minorHAnsi" w:cstheme="minorHAnsi"/>
          <w:color w:val="000000"/>
          <w:sz w:val="22"/>
          <w:szCs w:val="22"/>
        </w:rPr>
        <w:footnoteReference w:id="34"/>
      </w:r>
      <w:r w:rsidRPr="005D65AA">
        <w:rPr>
          <w:rFonts w:asciiTheme="minorHAnsi" w:hAnsiTheme="minorHAnsi" w:cstheme="minorHAnsi"/>
          <w:color w:val="000000"/>
          <w:sz w:val="22"/>
          <w:szCs w:val="22"/>
        </w:rPr>
        <w:t xml:space="preserve">, případně které jsou součástí </w:t>
      </w:r>
      <w:r w:rsidRPr="005D65AA">
        <w:rPr>
          <w:rFonts w:asciiTheme="minorHAnsi" w:hAnsiTheme="minorHAnsi" w:cstheme="minorHAnsi"/>
          <w:i/>
          <w:color w:val="000000"/>
          <w:sz w:val="22"/>
          <w:szCs w:val="22"/>
        </w:rPr>
        <w:t>norem FMK</w:t>
      </w:r>
      <w:r w:rsidRPr="005D65AA">
        <w:rPr>
          <w:rStyle w:val="Znakapoznpodarou"/>
          <w:rFonts w:asciiTheme="minorHAnsi" w:hAnsiTheme="minorHAnsi" w:cstheme="minorHAnsi"/>
          <w:color w:val="000000"/>
          <w:sz w:val="22"/>
          <w:szCs w:val="22"/>
        </w:rPr>
        <w:footnoteReference w:id="35"/>
      </w:r>
      <w:r w:rsidRPr="005D65AA">
        <w:rPr>
          <w:rFonts w:asciiTheme="minorHAnsi" w:hAnsiTheme="minorHAnsi" w:cstheme="minorHAnsi"/>
          <w:color w:val="000000"/>
          <w:sz w:val="22"/>
          <w:szCs w:val="22"/>
        </w:rPr>
        <w:t>.</w:t>
      </w:r>
    </w:p>
    <w:p w14:paraId="6B4A8912" w14:textId="77777777" w:rsidR="005D65AA" w:rsidRPr="005D65AA" w:rsidRDefault="005D65AA" w:rsidP="005D65AA">
      <w:pPr>
        <w:widowControl w:val="0"/>
        <w:autoSpaceDE w:val="0"/>
        <w:autoSpaceDN w:val="0"/>
        <w:adjustRightInd w:val="0"/>
        <w:snapToGrid w:val="0"/>
        <w:ind w:left="425" w:right="142"/>
        <w:jc w:val="both"/>
        <w:rPr>
          <w:rFonts w:asciiTheme="minorHAnsi" w:hAnsiTheme="minorHAnsi" w:cstheme="minorHAnsi"/>
          <w:color w:val="000000"/>
          <w:sz w:val="22"/>
          <w:szCs w:val="22"/>
        </w:rPr>
      </w:pPr>
      <w:r w:rsidRPr="005D65AA">
        <w:rPr>
          <w:rFonts w:asciiTheme="minorHAnsi" w:hAnsiTheme="minorHAnsi" w:cstheme="minorHAnsi"/>
          <w:color w:val="000000"/>
          <w:sz w:val="22"/>
          <w:szCs w:val="22"/>
        </w:rPr>
        <w:t xml:space="preserve">Na webových stránkách UTB jsou rovněž k dispozici veškeré relevantní informace týkající se informačních </w:t>
      </w:r>
      <w:r w:rsidRPr="005D65AA">
        <w:rPr>
          <w:rFonts w:asciiTheme="minorHAnsi" w:hAnsiTheme="minorHAnsi" w:cstheme="minorHAnsi"/>
          <w:color w:val="000000"/>
          <w:sz w:val="22"/>
          <w:szCs w:val="22"/>
        </w:rPr>
        <w:br/>
        <w:t xml:space="preserve">a poradenských služeb souvisejících se studiem a možností uplatnění absolventů studijních programů </w:t>
      </w:r>
      <w:r w:rsidRPr="005D65AA">
        <w:rPr>
          <w:rFonts w:asciiTheme="minorHAnsi" w:hAnsiTheme="minorHAnsi" w:cstheme="minorHAnsi"/>
          <w:color w:val="000000"/>
          <w:sz w:val="22"/>
          <w:szCs w:val="22"/>
        </w:rPr>
        <w:br/>
        <w:t xml:space="preserve">v praxi. Ty jsou poskytovány </w:t>
      </w:r>
      <w:r w:rsidRPr="005D65AA">
        <w:rPr>
          <w:rFonts w:asciiTheme="minorHAnsi" w:hAnsiTheme="minorHAnsi" w:cstheme="minorHAnsi"/>
          <w:i/>
          <w:color w:val="000000"/>
          <w:sz w:val="22"/>
          <w:szCs w:val="22"/>
        </w:rPr>
        <w:t>Job centrem UTB</w:t>
      </w:r>
      <w:r w:rsidRPr="005D65AA">
        <w:rPr>
          <w:rStyle w:val="Znakapoznpodarou"/>
          <w:rFonts w:asciiTheme="minorHAnsi" w:hAnsiTheme="minorHAnsi" w:cstheme="minorHAnsi"/>
          <w:color w:val="000000"/>
          <w:sz w:val="22"/>
          <w:szCs w:val="22"/>
        </w:rPr>
        <w:footnoteReference w:id="36"/>
      </w:r>
      <w:r w:rsidRPr="005D65AA">
        <w:rPr>
          <w:rFonts w:asciiTheme="minorHAnsi" w:hAnsiTheme="minorHAnsi" w:cstheme="minorHAnsi"/>
          <w:color w:val="000000"/>
          <w:sz w:val="22"/>
          <w:szCs w:val="22"/>
        </w:rPr>
        <w:t xml:space="preserve">, které bylo pro tuto činnost specializovaně zřízeno a jeho portálem s nabídkami pracovních příležitostí, stáží a brigád. </w:t>
      </w:r>
    </w:p>
    <w:p w14:paraId="25795F51" w14:textId="77777777" w:rsidR="005D65AA" w:rsidRPr="00C80B17" w:rsidRDefault="005D65AA" w:rsidP="005D65AA">
      <w:pPr>
        <w:widowControl w:val="0"/>
        <w:autoSpaceDE w:val="0"/>
        <w:autoSpaceDN w:val="0"/>
        <w:adjustRightInd w:val="0"/>
        <w:snapToGrid w:val="0"/>
        <w:spacing w:after="120"/>
        <w:ind w:left="425" w:right="142"/>
        <w:jc w:val="both"/>
      </w:pPr>
    </w:p>
    <w:p w14:paraId="3C4A6FEE" w14:textId="77777777" w:rsidR="005D65AA" w:rsidRPr="00C80B17" w:rsidRDefault="005D65AA" w:rsidP="005D65AA">
      <w:pPr>
        <w:pStyle w:val="Nadpis3"/>
        <w:ind w:right="142"/>
      </w:pPr>
      <w:r w:rsidRPr="00C80B17">
        <w:t xml:space="preserve">Knihovny a elektronické zdroje </w:t>
      </w:r>
    </w:p>
    <w:p w14:paraId="0EB4DE92" w14:textId="77777777" w:rsidR="005D65AA" w:rsidRPr="00BD1F71" w:rsidRDefault="005D65AA" w:rsidP="005D65AA">
      <w:pPr>
        <w:tabs>
          <w:tab w:val="left" w:pos="2835"/>
        </w:tabs>
        <w:spacing w:before="120" w:after="120"/>
        <w:ind w:right="142"/>
        <w:rPr>
          <w:rFonts w:asciiTheme="minorHAnsi" w:hAnsiTheme="minorHAnsi"/>
          <w:sz w:val="22"/>
          <w:szCs w:val="22"/>
        </w:rPr>
      </w:pPr>
      <w:r w:rsidRPr="00C80B17">
        <w:tab/>
      </w:r>
      <w:r w:rsidRPr="00C80B17">
        <w:tab/>
      </w:r>
      <w:r w:rsidRPr="00BD1F71">
        <w:rPr>
          <w:rFonts w:asciiTheme="minorHAnsi" w:hAnsiTheme="minorHAnsi"/>
          <w:sz w:val="22"/>
          <w:szCs w:val="22"/>
        </w:rPr>
        <w:t>Standard 1.13</w:t>
      </w:r>
    </w:p>
    <w:p w14:paraId="4BCB4A19" w14:textId="77777777"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UTB disponuje moderním a rozsáhlým systémem elektronických zdrojů určených ke vzdělávací </w:t>
      </w:r>
      <w:r w:rsidRPr="00BD1F71">
        <w:rPr>
          <w:rFonts w:asciiTheme="minorHAnsi" w:hAnsiTheme="minorHAnsi" w:cs="Calibri"/>
          <w:color w:val="000000"/>
          <w:sz w:val="22"/>
          <w:szCs w:val="22"/>
        </w:rPr>
        <w:br/>
        <w:t xml:space="preserve">a tvůrčí činnosti, stejně jako odpovídajícími knihovními službami. Všechny služby knihoven </w:t>
      </w:r>
      <w:r w:rsidRPr="00BD1F71">
        <w:rPr>
          <w:rFonts w:asciiTheme="minorHAnsi" w:hAnsiTheme="minorHAnsi" w:cs="Calibri"/>
          <w:color w:val="000000"/>
          <w:sz w:val="22"/>
          <w:szCs w:val="22"/>
        </w:rPr>
        <w:br/>
        <w:t>a elektronické zdroje pro výuku jsou s přihlédnutím k typu a případnému profilu studijního programu dostatečné a dostupné studentům a akademickým pracovníkům.</w:t>
      </w:r>
    </w:p>
    <w:p w14:paraId="2CE7FEBF" w14:textId="77777777" w:rsidR="00B33F47" w:rsidRDefault="00B33F47">
      <w:pPr>
        <w:spacing w:after="160" w:line="259" w:lineRule="auto"/>
        <w:rPr>
          <w:rFonts w:asciiTheme="minorHAnsi" w:hAnsiTheme="minorHAnsi" w:cs="Calibri"/>
          <w:i/>
          <w:color w:val="000000"/>
          <w:sz w:val="22"/>
          <w:szCs w:val="22"/>
        </w:rPr>
      </w:pPr>
      <w:r>
        <w:rPr>
          <w:rFonts w:asciiTheme="minorHAnsi" w:hAnsiTheme="minorHAnsi" w:cs="Calibri"/>
          <w:i/>
          <w:color w:val="000000"/>
          <w:sz w:val="22"/>
          <w:szCs w:val="22"/>
        </w:rPr>
        <w:br w:type="page"/>
      </w:r>
    </w:p>
    <w:p w14:paraId="50E690B9" w14:textId="6477666D" w:rsidR="005D65AA" w:rsidRPr="00BD1F71" w:rsidRDefault="005D65AA" w:rsidP="006457B4">
      <w:pPr>
        <w:spacing w:after="160" w:line="259" w:lineRule="auto"/>
        <w:ind w:left="426"/>
        <w:rPr>
          <w:rFonts w:asciiTheme="minorHAnsi" w:hAnsiTheme="minorHAnsi" w:cs="Calibri"/>
          <w:i/>
          <w:sz w:val="22"/>
          <w:szCs w:val="22"/>
        </w:rPr>
      </w:pPr>
      <w:r w:rsidRPr="00BD1F71">
        <w:rPr>
          <w:rFonts w:asciiTheme="minorHAnsi" w:hAnsiTheme="minorHAnsi" w:cs="Calibri"/>
          <w:i/>
          <w:color w:val="000000"/>
          <w:sz w:val="22"/>
          <w:szCs w:val="22"/>
        </w:rPr>
        <w:lastRenderedPageBreak/>
        <w:t>Dostupnost knihovního fondu</w:t>
      </w:r>
    </w:p>
    <w:p w14:paraId="384AFBC6" w14:textId="1E5989DF"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Calibri"/>
          <w:sz w:val="22"/>
          <w:szCs w:val="22"/>
        </w:rPr>
      </w:pPr>
      <w:r w:rsidRPr="00BD1F71">
        <w:rPr>
          <w:rFonts w:asciiTheme="minorHAnsi" w:hAnsiTheme="minorHAnsi" w:cs="Calibri"/>
          <w:color w:val="000000"/>
          <w:sz w:val="22"/>
          <w:szCs w:val="22"/>
        </w:rPr>
        <w:t xml:space="preserve">Informační zdroje a informační služby pro všechny studijní programy realizované na UTB zabezpečuje centrálně Knihovna UTB (dále jen „knihovna“). Ta sídlí v moderních prostorách Univerzitního centra a je navštěvována studenty a pedagogy ze všech fakult, ale i čtenáři z řad odborné veřejnosti, neboť se jedná </w:t>
      </w:r>
      <w:r w:rsidR="0015356C">
        <w:rPr>
          <w:rFonts w:asciiTheme="minorHAnsi" w:hAnsiTheme="minorHAnsi" w:cs="Calibri"/>
          <w:color w:val="000000"/>
          <w:sz w:val="22"/>
          <w:szCs w:val="22"/>
        </w:rPr>
        <w:br/>
      </w:r>
      <w:r w:rsidRPr="00BD1F71">
        <w:rPr>
          <w:rFonts w:asciiTheme="minorHAnsi" w:hAnsiTheme="minorHAnsi" w:cs="Calibri"/>
          <w:color w:val="000000"/>
          <w:sz w:val="22"/>
          <w:szCs w:val="22"/>
        </w:rPr>
        <w:t>o největší univerzální odbornou knihovnu ve Zlínském kraji. Kromě centrálního pracoviště ve Zlíně, provozuje knihovna ještě i areálovou studovnu v Uherském Hradišti.</w:t>
      </w:r>
    </w:p>
    <w:p w14:paraId="2FA9AA5B" w14:textId="3A4E4119"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Calibri"/>
          <w:sz w:val="22"/>
          <w:szCs w:val="22"/>
        </w:rPr>
      </w:pPr>
      <w:r w:rsidRPr="00BD1F71">
        <w:rPr>
          <w:rFonts w:asciiTheme="minorHAnsi" w:hAnsiTheme="minorHAnsi" w:cs="Calibri"/>
          <w:color w:val="000000"/>
          <w:sz w:val="22"/>
          <w:szCs w:val="22"/>
        </w:rPr>
        <w:t xml:space="preserve">K dispozici je zhruba 500 studijních míst, 230 počítačů a dostatečné množství přípojných míst pro notebooky. Knihovna je vybavena virtuální technologií </w:t>
      </w:r>
      <w:proofErr w:type="spellStart"/>
      <w:r w:rsidRPr="00BD1F71">
        <w:rPr>
          <w:rFonts w:asciiTheme="minorHAnsi" w:hAnsiTheme="minorHAnsi" w:cs="Calibri"/>
          <w:color w:val="000000"/>
          <w:sz w:val="22"/>
          <w:szCs w:val="22"/>
        </w:rPr>
        <w:t>WMware</w:t>
      </w:r>
      <w:proofErr w:type="spellEnd"/>
      <w:r w:rsidRPr="00BD1F71">
        <w:rPr>
          <w:rFonts w:asciiTheme="minorHAnsi" w:hAnsiTheme="minorHAnsi" w:cs="Calibri"/>
          <w:color w:val="000000"/>
          <w:sz w:val="22"/>
          <w:szCs w:val="22"/>
        </w:rPr>
        <w:t xml:space="preserve"> s klientskými stanicemi </w:t>
      </w:r>
      <w:proofErr w:type="spellStart"/>
      <w:r w:rsidRPr="00BD1F71">
        <w:rPr>
          <w:rFonts w:asciiTheme="minorHAnsi" w:hAnsiTheme="minorHAnsi" w:cs="Calibri"/>
          <w:color w:val="000000"/>
          <w:sz w:val="22"/>
          <w:szCs w:val="22"/>
        </w:rPr>
        <w:t>Zero</w:t>
      </w:r>
      <w:proofErr w:type="spellEnd"/>
      <w:r w:rsidRPr="00BD1F71">
        <w:rPr>
          <w:rFonts w:asciiTheme="minorHAnsi" w:hAnsiTheme="minorHAnsi" w:cs="Calibri"/>
          <w:color w:val="000000"/>
          <w:sz w:val="22"/>
          <w:szCs w:val="22"/>
        </w:rPr>
        <w:t xml:space="preserve"> </w:t>
      </w:r>
      <w:proofErr w:type="spellStart"/>
      <w:r w:rsidRPr="00BD1F71">
        <w:rPr>
          <w:rFonts w:asciiTheme="minorHAnsi" w:hAnsiTheme="minorHAnsi" w:cs="Calibri"/>
          <w:color w:val="000000"/>
          <w:sz w:val="22"/>
          <w:szCs w:val="22"/>
        </w:rPr>
        <w:t>Client</w:t>
      </w:r>
      <w:proofErr w:type="spellEnd"/>
      <w:r w:rsidRPr="00BD1F71">
        <w:rPr>
          <w:rFonts w:asciiTheme="minorHAnsi" w:hAnsiTheme="minorHAnsi" w:cs="Calibri"/>
          <w:color w:val="000000"/>
          <w:sz w:val="22"/>
          <w:szCs w:val="22"/>
        </w:rPr>
        <w:t xml:space="preserve"> </w:t>
      </w:r>
      <w:r w:rsidR="007560B3">
        <w:rPr>
          <w:rFonts w:asciiTheme="minorHAnsi" w:hAnsiTheme="minorHAnsi" w:cs="Calibri"/>
          <w:color w:val="000000"/>
          <w:sz w:val="22"/>
          <w:szCs w:val="22"/>
        </w:rPr>
        <w:br/>
      </w:r>
      <w:r w:rsidRPr="00BD1F71">
        <w:rPr>
          <w:rFonts w:asciiTheme="minorHAnsi" w:hAnsiTheme="minorHAnsi" w:cs="Calibri"/>
          <w:color w:val="000000"/>
          <w:sz w:val="22"/>
          <w:szCs w:val="22"/>
        </w:rPr>
        <w:t xml:space="preserve">DZ22-2. Uživatelé mohou používat při své práci 3 multifunkční tiskárny pro kopírování, tisk a skenování. </w:t>
      </w:r>
      <w:r w:rsidR="00BA5C57">
        <w:rPr>
          <w:rFonts w:asciiTheme="minorHAnsi" w:hAnsiTheme="minorHAnsi" w:cs="Calibri"/>
          <w:color w:val="000000"/>
          <w:sz w:val="22"/>
          <w:szCs w:val="22"/>
        </w:rPr>
        <w:br/>
      </w:r>
      <w:r w:rsidRPr="00BD1F71">
        <w:rPr>
          <w:rFonts w:asciiTheme="minorHAnsi" w:hAnsiTheme="minorHAnsi" w:cs="Calibri"/>
          <w:color w:val="000000"/>
          <w:sz w:val="22"/>
          <w:szCs w:val="22"/>
        </w:rPr>
        <w:t>K dispozici je také speciální knižní skener. Knihovna disponuje také dostatečným počtem individuálních studoven pro práci v menších týmech, ale i relaxačními prostory.</w:t>
      </w:r>
    </w:p>
    <w:p w14:paraId="1AF92D38" w14:textId="7A98EF09"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Calibri"/>
          <w:sz w:val="22"/>
          <w:szCs w:val="22"/>
        </w:rPr>
      </w:pPr>
      <w:r w:rsidRPr="00BD1F71">
        <w:rPr>
          <w:rFonts w:asciiTheme="minorHAnsi" w:hAnsiTheme="minorHAnsi" w:cs="Calibr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00BD1F71">
        <w:rPr>
          <w:rFonts w:asciiTheme="minorHAnsi" w:hAnsiTheme="minorHAnsi" w:cs="Calibri"/>
          <w:color w:val="000000"/>
          <w:sz w:val="22"/>
          <w:szCs w:val="22"/>
        </w:rPr>
        <w:br/>
      </w:r>
      <w:r w:rsidRPr="00BD1F71">
        <w:rPr>
          <w:rFonts w:asciiTheme="minorHAnsi" w:hAnsiTheme="minorHAnsi" w:cs="Calibri"/>
          <w:color w:val="000000"/>
          <w:sz w:val="22"/>
          <w:szCs w:val="22"/>
        </w:rPr>
        <w:t>v databázích nebo publikační a citační etikou.</w:t>
      </w:r>
    </w:p>
    <w:p w14:paraId="49A71F43" w14:textId="00BF5B87" w:rsidR="005D65AA" w:rsidRPr="00BD1F71" w:rsidRDefault="005D65AA" w:rsidP="00176B3F">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V knihovním fondu je více než </w:t>
      </w:r>
      <w:r w:rsidRPr="00A325B4">
        <w:rPr>
          <w:rFonts w:asciiTheme="minorHAnsi" w:hAnsiTheme="minorHAnsi" w:cs="Calibri"/>
          <w:color w:val="000000"/>
          <w:sz w:val="22"/>
          <w:szCs w:val="22"/>
        </w:rPr>
        <w:t>145 000</w:t>
      </w:r>
      <w:r w:rsidRPr="00BD1F71">
        <w:rPr>
          <w:rFonts w:asciiTheme="minorHAnsi" w:hAnsiTheme="minorHAnsi" w:cs="Calibri"/>
          <w:color w:val="000000"/>
          <w:sz w:val="22"/>
          <w:szCs w:val="22"/>
        </w:rPr>
        <w:t xml:space="preserve"> knih, přičemž roční přírůstek každoročně přesahuje 5</w:t>
      </w:r>
      <w:r w:rsidR="00B063B0">
        <w:rPr>
          <w:rFonts w:asciiTheme="minorHAnsi" w:hAnsiTheme="minorHAnsi" w:cs="Calibri"/>
          <w:color w:val="000000"/>
          <w:sz w:val="22"/>
          <w:szCs w:val="22"/>
        </w:rPr>
        <w:t> </w:t>
      </w:r>
      <w:r w:rsidRPr="00BD1F71">
        <w:rPr>
          <w:rFonts w:asciiTheme="minorHAnsi" w:hAnsiTheme="minorHAnsi" w:cs="Calibri"/>
          <w:color w:val="000000"/>
          <w:sz w:val="22"/>
          <w:szCs w:val="22"/>
        </w:rPr>
        <w:t>000</w:t>
      </w:r>
      <w:r w:rsidR="00B063B0">
        <w:rPr>
          <w:rFonts w:asciiTheme="minorHAnsi" w:hAnsiTheme="minorHAnsi" w:cs="Calibri"/>
          <w:color w:val="000000"/>
          <w:sz w:val="22"/>
          <w:szCs w:val="22"/>
        </w:rPr>
        <w:t xml:space="preserve"> knižních </w:t>
      </w:r>
      <w:r w:rsidRPr="00BD1F71">
        <w:rPr>
          <w:rFonts w:asciiTheme="minorHAnsi" w:hAnsiTheme="minorHAnsi" w:cs="Calibri"/>
          <w:color w:val="000000"/>
          <w:sz w:val="22"/>
          <w:szCs w:val="22"/>
        </w:rPr>
        <w:t xml:space="preserve">jednotek. Stále více knih je dostupných v elektronické podobě. Důležitá je zejména vysoká aktuálnost knihovního fondu, který je </w:t>
      </w:r>
      <w:r w:rsidRPr="00BD1F71">
        <w:rPr>
          <w:rFonts w:asciiTheme="minorHAnsi" w:hAnsiTheme="minorHAnsi" w:cs="Calibri"/>
          <w:sz w:val="22"/>
          <w:szCs w:val="22"/>
        </w:rPr>
        <w:t>stále</w:t>
      </w:r>
      <w:r w:rsidRPr="00BD1F71">
        <w:rPr>
          <w:rFonts w:asciiTheme="minorHAnsi" w:hAnsiTheme="minorHAnsi" w:cs="Calibri"/>
          <w:color w:val="00AF50"/>
          <w:sz w:val="22"/>
          <w:szCs w:val="22"/>
        </w:rPr>
        <w:t xml:space="preserve"> </w:t>
      </w:r>
      <w:r w:rsidRPr="00BD1F71">
        <w:rPr>
          <w:rFonts w:asciiTheme="minorHAnsi" w:hAnsiTheme="minorHAnsi" w:cs="Calibri"/>
          <w:color w:val="000000"/>
          <w:sz w:val="22"/>
          <w:szCs w:val="22"/>
        </w:rPr>
        <w:t xml:space="preserve">doplňován. Knihovna odebírá více než 200 periodik v tištěné podobě. </w:t>
      </w:r>
      <w:r w:rsidRPr="00BD1F71">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BD1F71">
        <w:rPr>
          <w:rFonts w:asciiTheme="minorHAnsi" w:hAnsiTheme="minorHAnsi" w:cs="Calibr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na nákup literatury, která jim ve fondu chybí, skrze online formulář v katalogu knihovny. Knihovna dále zajišťuje i přístup </w:t>
      </w:r>
      <w:r w:rsidR="00B063B0">
        <w:rPr>
          <w:rFonts w:asciiTheme="minorHAnsi" w:hAnsiTheme="minorHAnsi" w:cs="Calibri"/>
          <w:color w:val="000000"/>
          <w:sz w:val="22"/>
          <w:szCs w:val="22"/>
        </w:rPr>
        <w:br/>
      </w:r>
      <w:r w:rsidRPr="00BD1F71">
        <w:rPr>
          <w:rFonts w:asciiTheme="minorHAnsi" w:hAnsiTheme="minorHAnsi" w:cs="Calibri"/>
          <w:color w:val="000000"/>
          <w:sz w:val="22"/>
          <w:szCs w:val="22"/>
        </w:rPr>
        <w:t>k</w:t>
      </w:r>
      <w:r w:rsidR="00B063B0">
        <w:rPr>
          <w:rFonts w:asciiTheme="minorHAnsi" w:hAnsiTheme="minorHAnsi" w:cs="Calibri"/>
          <w:color w:val="000000"/>
          <w:sz w:val="22"/>
          <w:szCs w:val="22"/>
        </w:rPr>
        <w:t xml:space="preserve"> </w:t>
      </w:r>
      <w:r w:rsidRPr="00BD1F71">
        <w:rPr>
          <w:rFonts w:asciiTheme="minorHAnsi" w:hAnsiTheme="minorHAnsi" w:cs="Calibri"/>
          <w:color w:val="000000"/>
          <w:sz w:val="22"/>
          <w:szCs w:val="22"/>
        </w:rPr>
        <w:t xml:space="preserve">bakalářským, diplomovým a disertačním pracím absolventů UTB, a to v rámci </w:t>
      </w:r>
      <w:r w:rsidRPr="00BD1F71">
        <w:rPr>
          <w:rFonts w:asciiTheme="minorHAnsi" w:hAnsiTheme="minorHAnsi" w:cs="Calibri"/>
          <w:i/>
          <w:color w:val="000000"/>
          <w:sz w:val="22"/>
          <w:szCs w:val="22"/>
        </w:rPr>
        <w:t>digitální knihovny</w:t>
      </w:r>
      <w:r w:rsidRPr="00BD1F71">
        <w:rPr>
          <w:rStyle w:val="Znakapoznpodarou"/>
          <w:rFonts w:asciiTheme="minorHAnsi" w:hAnsiTheme="minorHAnsi" w:cs="Calibri"/>
          <w:color w:val="000000"/>
          <w:sz w:val="22"/>
          <w:szCs w:val="22"/>
        </w:rPr>
        <w:footnoteReference w:id="37"/>
      </w:r>
      <w:r w:rsidRPr="00BD1F71">
        <w:rPr>
          <w:rFonts w:asciiTheme="minorHAnsi" w:hAnsiTheme="minorHAnsi" w:cs="Calibri"/>
          <w:color w:val="000000"/>
          <w:sz w:val="22"/>
          <w:szCs w:val="22"/>
        </w:rPr>
        <w:t xml:space="preserve">. Práce jsou zde zpravidla dostupné volně v plném textu. Kromě toho provozuje knihovna také </w:t>
      </w:r>
      <w:proofErr w:type="spellStart"/>
      <w:r w:rsidRPr="00BD1F71">
        <w:rPr>
          <w:rFonts w:asciiTheme="minorHAnsi" w:hAnsiTheme="minorHAnsi" w:cs="Calibri"/>
          <w:i/>
          <w:color w:val="000000"/>
          <w:sz w:val="22"/>
          <w:szCs w:val="22"/>
        </w:rPr>
        <w:t>repozitář</w:t>
      </w:r>
      <w:proofErr w:type="spellEnd"/>
      <w:r w:rsidRPr="00BD1F71">
        <w:rPr>
          <w:rFonts w:asciiTheme="minorHAnsi" w:hAnsiTheme="minorHAnsi" w:cs="Calibri"/>
          <w:i/>
          <w:color w:val="000000"/>
          <w:sz w:val="22"/>
          <w:szCs w:val="22"/>
        </w:rPr>
        <w:t xml:space="preserve"> publikační činnosti </w:t>
      </w:r>
      <w:r w:rsidRPr="00BD1F71">
        <w:rPr>
          <w:rFonts w:asciiTheme="minorHAnsi" w:hAnsiTheme="minorHAnsi" w:cs="Calibri"/>
          <w:color w:val="000000"/>
          <w:sz w:val="22"/>
          <w:szCs w:val="22"/>
        </w:rPr>
        <w:t>akademických pracovníků UTB</w:t>
      </w:r>
      <w:r w:rsidRPr="00BD1F71">
        <w:rPr>
          <w:rStyle w:val="Znakapoznpodarou"/>
          <w:rFonts w:asciiTheme="minorHAnsi" w:hAnsiTheme="minorHAnsi" w:cs="Calibri"/>
          <w:color w:val="000000"/>
          <w:sz w:val="22"/>
          <w:szCs w:val="22"/>
        </w:rPr>
        <w:footnoteReference w:id="38"/>
      </w:r>
      <w:r w:rsidRPr="00BD1F71">
        <w:rPr>
          <w:rFonts w:asciiTheme="minorHAnsi" w:hAnsiTheme="minorHAnsi" w:cs="Calibri"/>
          <w:color w:val="000000"/>
          <w:sz w:val="22"/>
          <w:szCs w:val="22"/>
        </w:rPr>
        <w:t>.</w:t>
      </w:r>
    </w:p>
    <w:p w14:paraId="2B67363E" w14:textId="77777777"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Calibri"/>
          <w:i/>
          <w:sz w:val="22"/>
          <w:szCs w:val="22"/>
        </w:rPr>
      </w:pPr>
      <w:r w:rsidRPr="00BD1F71">
        <w:rPr>
          <w:rFonts w:asciiTheme="minorHAnsi" w:hAnsiTheme="minorHAnsi" w:cs="Calibri"/>
          <w:i/>
          <w:color w:val="000000"/>
          <w:sz w:val="22"/>
          <w:szCs w:val="22"/>
        </w:rPr>
        <w:t>Dostupnost elektronických zdrojů</w:t>
      </w:r>
    </w:p>
    <w:p w14:paraId="3198A764" w14:textId="4826EBC3" w:rsidR="005D65AA" w:rsidRPr="00BD1F71" w:rsidRDefault="005D65AA" w:rsidP="005D65AA">
      <w:pPr>
        <w:widowControl w:val="0"/>
        <w:autoSpaceDE w:val="0"/>
        <w:autoSpaceDN w:val="0"/>
        <w:adjustRightInd w:val="0"/>
        <w:snapToGrid w:val="0"/>
        <w:spacing w:after="120"/>
        <w:ind w:left="426" w:right="142"/>
        <w:jc w:val="both"/>
        <w:rPr>
          <w:rFonts w:asciiTheme="minorHAnsi" w:hAnsiTheme="minorHAnsi" w:cs="Calibri"/>
          <w:sz w:val="22"/>
          <w:szCs w:val="22"/>
        </w:rPr>
      </w:pPr>
      <w:r w:rsidRPr="00BD1F71">
        <w:rPr>
          <w:rFonts w:asciiTheme="minorHAnsi" w:hAnsiTheme="minorHAnsi" w:cs="Calibr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BD1F71">
        <w:rPr>
          <w:rFonts w:asciiTheme="minorHAnsi" w:hAnsiTheme="minorHAnsi" w:cs="Calibri"/>
          <w:i/>
          <w:color w:val="000000"/>
          <w:sz w:val="22"/>
          <w:szCs w:val="22"/>
        </w:rPr>
        <w:t>portál Xerxes</w:t>
      </w:r>
      <w:r w:rsidRPr="00BD1F71">
        <w:rPr>
          <w:rStyle w:val="Znakapoznpodarou"/>
          <w:rFonts w:asciiTheme="minorHAnsi" w:hAnsiTheme="minorHAnsi" w:cs="Calibri"/>
          <w:color w:val="000000"/>
          <w:sz w:val="22"/>
          <w:szCs w:val="22"/>
        </w:rPr>
        <w:footnoteReference w:id="39"/>
      </w:r>
      <w:r w:rsidRPr="00BD1F71">
        <w:rPr>
          <w:rFonts w:asciiTheme="minorHAnsi" w:hAnsiTheme="minorHAnsi" w:cs="Calibri"/>
          <w:color w:val="000000"/>
          <w:sz w:val="22"/>
          <w:szCs w:val="22"/>
        </w:rPr>
        <w:t xml:space="preserve">, který je postaven na bázi známého </w:t>
      </w:r>
      <w:proofErr w:type="spellStart"/>
      <w:r w:rsidRPr="00BD1F71">
        <w:rPr>
          <w:rFonts w:asciiTheme="minorHAnsi" w:hAnsiTheme="minorHAnsi" w:cs="Calibri"/>
          <w:color w:val="000000"/>
          <w:sz w:val="22"/>
          <w:szCs w:val="22"/>
        </w:rPr>
        <w:t>discovery</w:t>
      </w:r>
      <w:proofErr w:type="spellEnd"/>
      <w:r w:rsidRPr="00BD1F71">
        <w:rPr>
          <w:rFonts w:asciiTheme="minorHAnsi" w:hAnsiTheme="minorHAnsi" w:cs="Calibri"/>
          <w:color w:val="000000"/>
          <w:sz w:val="22"/>
          <w:szCs w:val="22"/>
        </w:rPr>
        <w:t xml:space="preserve"> systému </w:t>
      </w:r>
      <w:proofErr w:type="spellStart"/>
      <w:r w:rsidRPr="00BD1F71">
        <w:rPr>
          <w:rFonts w:asciiTheme="minorHAnsi" w:hAnsiTheme="minorHAnsi" w:cs="Calibri"/>
          <w:color w:val="000000"/>
          <w:sz w:val="22"/>
          <w:szCs w:val="22"/>
        </w:rPr>
        <w:t>Summon</w:t>
      </w:r>
      <w:proofErr w:type="spellEnd"/>
      <w:r w:rsidRPr="00BD1F71">
        <w:rPr>
          <w:rFonts w:asciiTheme="minorHAnsi" w:hAnsiTheme="minorHAnsi" w:cs="Calibri"/>
          <w:color w:val="000000"/>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BD1F71">
        <w:rPr>
          <w:rFonts w:asciiTheme="minorHAnsi" w:hAnsiTheme="minorHAnsi" w:cs="Calibri"/>
          <w:sz w:val="22"/>
          <w:szCs w:val="22"/>
        </w:rPr>
        <w:t>vzdáleného</w:t>
      </w:r>
      <w:r w:rsidRPr="00BD1F71">
        <w:rPr>
          <w:rFonts w:asciiTheme="minorHAnsi" w:hAnsiTheme="minorHAnsi" w:cs="Calibri"/>
          <w:color w:val="00AF50"/>
          <w:sz w:val="22"/>
          <w:szCs w:val="22"/>
        </w:rPr>
        <w:t xml:space="preserve"> </w:t>
      </w:r>
      <w:r w:rsidRPr="00BD1F71">
        <w:rPr>
          <w:rFonts w:asciiTheme="minorHAnsi" w:hAnsiTheme="minorHAnsi" w:cs="Calibri"/>
          <w:color w:val="000000"/>
          <w:sz w:val="22"/>
          <w:szCs w:val="22"/>
        </w:rPr>
        <w:t>přístupu.</w:t>
      </w:r>
    </w:p>
    <w:p w14:paraId="485A6A04" w14:textId="77777777" w:rsidR="005D65AA" w:rsidRPr="00BD1F71" w:rsidRDefault="005D65AA" w:rsidP="005D65AA">
      <w:pPr>
        <w:widowControl w:val="0"/>
        <w:autoSpaceDE w:val="0"/>
        <w:autoSpaceDN w:val="0"/>
        <w:adjustRightInd w:val="0"/>
        <w:snapToGrid w:val="0"/>
        <w:ind w:right="142" w:firstLine="426"/>
        <w:jc w:val="both"/>
        <w:rPr>
          <w:rFonts w:asciiTheme="minorHAnsi" w:hAnsiTheme="minorHAnsi" w:cs="Calibri"/>
          <w:color w:val="000000"/>
          <w:sz w:val="22"/>
          <w:szCs w:val="22"/>
        </w:rPr>
      </w:pPr>
      <w:r w:rsidRPr="00BD1F71">
        <w:rPr>
          <w:rFonts w:asciiTheme="minorHAnsi" w:hAnsiTheme="minorHAnsi" w:cs="Calibri"/>
          <w:i/>
          <w:color w:val="000000"/>
          <w:sz w:val="22"/>
          <w:szCs w:val="22"/>
        </w:rPr>
        <w:t>Konkrétní dostupné databáze</w:t>
      </w:r>
      <w:r w:rsidRPr="00BD1F71">
        <w:rPr>
          <w:rFonts w:asciiTheme="minorHAnsi" w:hAnsiTheme="minorHAnsi" w:cs="Calibri"/>
          <w:color w:val="000000"/>
          <w:sz w:val="22"/>
          <w:szCs w:val="22"/>
        </w:rPr>
        <w:t>:</w:t>
      </w:r>
    </w:p>
    <w:p w14:paraId="4FA1E841" w14:textId="77777777" w:rsidR="005D65AA" w:rsidRPr="00BD1F71" w:rsidRDefault="005D65AA" w:rsidP="005D65AA">
      <w:pPr>
        <w:widowControl w:val="0"/>
        <w:autoSpaceDE w:val="0"/>
        <w:autoSpaceDN w:val="0"/>
        <w:adjustRightInd w:val="0"/>
        <w:snapToGrid w:val="0"/>
        <w:ind w:left="426" w:right="142"/>
        <w:jc w:val="both"/>
        <w:rPr>
          <w:rFonts w:asciiTheme="minorHAnsi" w:hAnsiTheme="minorHAnsi" w:cstheme="minorHAnsi"/>
          <w:color w:val="000000"/>
          <w:sz w:val="22"/>
          <w:szCs w:val="22"/>
        </w:rPr>
      </w:pPr>
      <w:bookmarkStart w:id="650" w:name="_Hlk114669302"/>
      <w:r w:rsidRPr="00BD1F71">
        <w:rPr>
          <w:rFonts w:asciiTheme="minorHAnsi" w:hAnsiTheme="minorHAnsi" w:cstheme="minorHAnsi"/>
          <w:color w:val="000000"/>
          <w:sz w:val="22"/>
          <w:szCs w:val="22"/>
        </w:rPr>
        <w:t xml:space="preserve">Citační databáze Web </w:t>
      </w:r>
      <w:proofErr w:type="spellStart"/>
      <w:r w:rsidRPr="00BD1F71">
        <w:rPr>
          <w:rFonts w:asciiTheme="minorHAnsi" w:hAnsiTheme="minorHAnsi" w:cstheme="minorHAnsi"/>
          <w:color w:val="000000"/>
          <w:sz w:val="22"/>
          <w:szCs w:val="22"/>
        </w:rPr>
        <w:t>of</w:t>
      </w:r>
      <w:proofErr w:type="spellEnd"/>
      <w:r w:rsidRPr="00BD1F71">
        <w:rPr>
          <w:rFonts w:asciiTheme="minorHAnsi" w:hAnsiTheme="minorHAnsi" w:cstheme="minorHAnsi"/>
          <w:color w:val="000000"/>
          <w:sz w:val="22"/>
          <w:szCs w:val="22"/>
        </w:rPr>
        <w:t xml:space="preserve"> Science a </w:t>
      </w:r>
      <w:proofErr w:type="spellStart"/>
      <w:r w:rsidRPr="00BD1F71">
        <w:rPr>
          <w:rFonts w:asciiTheme="minorHAnsi" w:hAnsiTheme="minorHAnsi" w:cstheme="minorHAnsi"/>
          <w:color w:val="000000"/>
          <w:sz w:val="22"/>
          <w:szCs w:val="22"/>
        </w:rPr>
        <w:t>Scopus</w:t>
      </w:r>
      <w:proofErr w:type="spellEnd"/>
      <w:r w:rsidRPr="00BD1F71">
        <w:rPr>
          <w:rFonts w:asciiTheme="minorHAnsi" w:hAnsiTheme="minorHAnsi" w:cstheme="minorHAnsi"/>
          <w:color w:val="000000"/>
          <w:sz w:val="22"/>
          <w:szCs w:val="22"/>
        </w:rPr>
        <w:t xml:space="preserve">, Multioborové kolekce elektronických časopisů </w:t>
      </w:r>
      <w:proofErr w:type="spellStart"/>
      <w:r w:rsidRPr="00BD1F71">
        <w:rPr>
          <w:rFonts w:asciiTheme="minorHAnsi" w:hAnsiTheme="minorHAnsi" w:cstheme="minorHAnsi"/>
          <w:color w:val="000000"/>
          <w:sz w:val="22"/>
          <w:szCs w:val="22"/>
        </w:rPr>
        <w:t>Elsevier</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ScienceDirect</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Wiley</w:t>
      </w:r>
      <w:proofErr w:type="spellEnd"/>
      <w:r w:rsidRPr="00BD1F71">
        <w:rPr>
          <w:rFonts w:asciiTheme="minorHAnsi" w:hAnsiTheme="minorHAnsi" w:cstheme="minorHAnsi"/>
          <w:color w:val="000000"/>
          <w:sz w:val="22"/>
          <w:szCs w:val="22"/>
        </w:rPr>
        <w:t xml:space="preserve"> Online </w:t>
      </w:r>
      <w:proofErr w:type="spellStart"/>
      <w:r w:rsidRPr="00BD1F71">
        <w:rPr>
          <w:rFonts w:asciiTheme="minorHAnsi" w:hAnsiTheme="minorHAnsi" w:cstheme="minorHAnsi"/>
          <w:color w:val="000000"/>
          <w:sz w:val="22"/>
          <w:szCs w:val="22"/>
        </w:rPr>
        <w:t>Library</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SpringerLink</w:t>
      </w:r>
      <w:proofErr w:type="spellEnd"/>
      <w:r w:rsidRPr="00BD1F71">
        <w:rPr>
          <w:rFonts w:asciiTheme="minorHAnsi" w:hAnsiTheme="minorHAnsi" w:cstheme="minorHAnsi"/>
          <w:color w:val="000000"/>
          <w:sz w:val="22"/>
          <w:szCs w:val="22"/>
        </w:rPr>
        <w:t xml:space="preserve">, Multioborové plnotextové databáze </w:t>
      </w:r>
      <w:proofErr w:type="spellStart"/>
      <w:r w:rsidRPr="00BD1F71">
        <w:rPr>
          <w:rFonts w:asciiTheme="minorHAnsi" w:hAnsiTheme="minorHAnsi" w:cstheme="minorHAnsi"/>
          <w:color w:val="000000"/>
          <w:sz w:val="22"/>
          <w:szCs w:val="22"/>
        </w:rPr>
        <w:t>Ebsco</w:t>
      </w:r>
      <w:proofErr w:type="spellEnd"/>
      <w:r w:rsidRPr="00BD1F71">
        <w:rPr>
          <w:rFonts w:asciiTheme="minorHAnsi" w:hAnsiTheme="minorHAnsi" w:cstheme="minorHAnsi"/>
          <w:color w:val="000000"/>
          <w:sz w:val="22"/>
          <w:szCs w:val="22"/>
        </w:rPr>
        <w:t xml:space="preserve"> a </w:t>
      </w:r>
      <w:proofErr w:type="spellStart"/>
      <w:r w:rsidRPr="00BD1F71">
        <w:rPr>
          <w:rFonts w:asciiTheme="minorHAnsi" w:hAnsiTheme="minorHAnsi" w:cstheme="minorHAnsi"/>
          <w:color w:val="000000"/>
          <w:sz w:val="22"/>
          <w:szCs w:val="22"/>
        </w:rPr>
        <w:t>ProQuest</w:t>
      </w:r>
      <w:proofErr w:type="spellEnd"/>
      <w:r w:rsidRPr="00BD1F71">
        <w:rPr>
          <w:rFonts w:asciiTheme="minorHAnsi" w:hAnsiTheme="minorHAnsi" w:cstheme="minorHAnsi"/>
          <w:color w:val="000000"/>
          <w:sz w:val="22"/>
          <w:szCs w:val="22"/>
        </w:rPr>
        <w:t>.</w:t>
      </w:r>
    </w:p>
    <w:bookmarkEnd w:id="650"/>
    <w:p w14:paraId="1157E66C" w14:textId="77777777" w:rsidR="005D65AA" w:rsidRPr="00BD1F71" w:rsidRDefault="005D65AA" w:rsidP="005D65AA">
      <w:pPr>
        <w:widowControl w:val="0"/>
        <w:autoSpaceDE w:val="0"/>
        <w:autoSpaceDN w:val="0"/>
        <w:adjustRightInd w:val="0"/>
        <w:snapToGrid w:val="0"/>
        <w:ind w:right="142" w:firstLine="426"/>
        <w:jc w:val="both"/>
        <w:rPr>
          <w:rFonts w:asciiTheme="minorHAnsi" w:hAnsiTheme="minorHAnsi" w:cs="Calibri"/>
          <w:sz w:val="22"/>
          <w:szCs w:val="22"/>
        </w:rPr>
      </w:pPr>
    </w:p>
    <w:p w14:paraId="5EEC1AC8" w14:textId="2A82973F" w:rsidR="005D65AA" w:rsidRDefault="005D65AA" w:rsidP="00BD1F71">
      <w:pPr>
        <w:widowControl w:val="0"/>
        <w:autoSpaceDE w:val="0"/>
        <w:autoSpaceDN w:val="0"/>
        <w:adjustRightInd w:val="0"/>
        <w:snapToGrid w:val="0"/>
        <w:ind w:right="142"/>
        <w:jc w:val="both"/>
        <w:rPr>
          <w:rFonts w:asciiTheme="minorHAnsi" w:hAnsiTheme="minorHAnsi" w:cstheme="minorHAnsi"/>
          <w:i/>
          <w:sz w:val="22"/>
          <w:szCs w:val="22"/>
        </w:rPr>
      </w:pPr>
      <w:r w:rsidRPr="00BD1F71">
        <w:rPr>
          <w:rFonts w:asciiTheme="minorHAnsi" w:hAnsiTheme="minorHAnsi" w:cstheme="minorHAnsi"/>
          <w:i/>
          <w:sz w:val="22"/>
          <w:szCs w:val="22"/>
        </w:rPr>
        <w:t xml:space="preserve">        Seznam všech databází, které má UTB</w:t>
      </w:r>
      <w:r w:rsidRPr="00BD1F71">
        <w:rPr>
          <w:rStyle w:val="Znakapoznpodarou"/>
          <w:rFonts w:asciiTheme="minorHAnsi" w:hAnsiTheme="minorHAnsi" w:cs="Calibri"/>
          <w:i/>
          <w:sz w:val="22"/>
          <w:szCs w:val="22"/>
        </w:rPr>
        <w:footnoteReference w:id="40"/>
      </w:r>
    </w:p>
    <w:p w14:paraId="6EF10FC5" w14:textId="77777777" w:rsidR="00795A73" w:rsidRPr="00BD1F71" w:rsidRDefault="00795A73" w:rsidP="00BD1F71">
      <w:pPr>
        <w:widowControl w:val="0"/>
        <w:autoSpaceDE w:val="0"/>
        <w:autoSpaceDN w:val="0"/>
        <w:adjustRightInd w:val="0"/>
        <w:snapToGrid w:val="0"/>
        <w:ind w:right="142"/>
        <w:jc w:val="both"/>
        <w:rPr>
          <w:rFonts w:asciiTheme="minorHAnsi" w:hAnsiTheme="minorHAnsi" w:cs="Calibri"/>
          <w:i/>
          <w:sz w:val="22"/>
          <w:szCs w:val="22"/>
        </w:rPr>
      </w:pPr>
    </w:p>
    <w:p w14:paraId="22CC5BE0" w14:textId="77777777" w:rsidR="005D65AA" w:rsidRPr="00C80B17" w:rsidRDefault="005D65AA" w:rsidP="005D65AA">
      <w:pPr>
        <w:pStyle w:val="Nadpis3"/>
        <w:ind w:right="142"/>
      </w:pPr>
      <w:r w:rsidRPr="00C80B17">
        <w:lastRenderedPageBreak/>
        <w:t xml:space="preserve">Studium studentů se specifickými potřebami </w:t>
      </w:r>
    </w:p>
    <w:p w14:paraId="14ED6576" w14:textId="77777777" w:rsidR="005D65AA" w:rsidRPr="00BD1F71" w:rsidRDefault="005D65AA" w:rsidP="005D65AA">
      <w:pPr>
        <w:tabs>
          <w:tab w:val="left" w:pos="2835"/>
        </w:tabs>
        <w:spacing w:before="120" w:after="120"/>
        <w:ind w:right="142"/>
        <w:rPr>
          <w:rFonts w:asciiTheme="minorHAnsi" w:hAnsiTheme="minorHAnsi"/>
          <w:sz w:val="22"/>
          <w:szCs w:val="22"/>
        </w:rPr>
      </w:pPr>
      <w:r w:rsidRPr="00C80B17">
        <w:tab/>
      </w:r>
      <w:r w:rsidRPr="00C80B17">
        <w:tab/>
      </w:r>
      <w:r w:rsidRPr="00BD1F71">
        <w:rPr>
          <w:rFonts w:asciiTheme="minorHAnsi" w:hAnsiTheme="minorHAnsi"/>
          <w:sz w:val="22"/>
          <w:szCs w:val="22"/>
        </w:rPr>
        <w:t>Standard 1.14</w:t>
      </w:r>
    </w:p>
    <w:p w14:paraId="725A2579" w14:textId="18175FFB" w:rsidR="005D65AA" w:rsidRPr="00BD1F71" w:rsidRDefault="005D65AA" w:rsidP="005D65AA">
      <w:pPr>
        <w:widowControl w:val="0"/>
        <w:autoSpaceDE w:val="0"/>
        <w:autoSpaceDN w:val="0"/>
        <w:adjustRightInd w:val="0"/>
        <w:snapToGrid w:val="0"/>
        <w:spacing w:after="120"/>
        <w:ind w:left="426"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UTB zajišťuje dostupné služby, stipendia a další podpůrná opatření pro vyrovnání příležitostí studovat na vysoké škole pro studenty se specifickými potřebami. Danou problematiku upravuje směrnice rektora SR/</w:t>
      </w:r>
      <w:r w:rsidR="00A61783">
        <w:rPr>
          <w:rFonts w:asciiTheme="minorHAnsi" w:hAnsiTheme="minorHAnsi" w:cstheme="minorHAnsi"/>
          <w:color w:val="000000"/>
          <w:sz w:val="22"/>
          <w:szCs w:val="22"/>
        </w:rPr>
        <w:t>2</w:t>
      </w:r>
      <w:r w:rsidRPr="00BD1F71">
        <w:rPr>
          <w:rFonts w:asciiTheme="minorHAnsi" w:hAnsiTheme="minorHAnsi" w:cstheme="minorHAnsi"/>
          <w:color w:val="000000"/>
          <w:sz w:val="22"/>
          <w:szCs w:val="22"/>
        </w:rPr>
        <w:t>6/202</w:t>
      </w:r>
      <w:r w:rsidR="00A61783">
        <w:rPr>
          <w:rFonts w:asciiTheme="minorHAnsi" w:hAnsiTheme="minorHAnsi" w:cstheme="minorHAnsi"/>
          <w:color w:val="000000"/>
          <w:sz w:val="22"/>
          <w:szCs w:val="22"/>
        </w:rPr>
        <w:t>4</w:t>
      </w:r>
      <w:r w:rsidRPr="00BD1F71">
        <w:rPr>
          <w:rFonts w:asciiTheme="minorHAnsi" w:hAnsiTheme="minorHAnsi" w:cstheme="minorHAnsi"/>
          <w:color w:val="000000"/>
          <w:sz w:val="22"/>
          <w:szCs w:val="22"/>
        </w:rPr>
        <w:t xml:space="preserve"> </w:t>
      </w:r>
      <w:r w:rsidRPr="00BD1F71">
        <w:rPr>
          <w:rFonts w:asciiTheme="minorHAnsi" w:hAnsiTheme="minorHAnsi" w:cstheme="minorHAnsi"/>
          <w:i/>
          <w:color w:val="000000"/>
          <w:sz w:val="22"/>
          <w:szCs w:val="22"/>
        </w:rPr>
        <w:t xml:space="preserve">Podpora uchazečů a studentů se specifickými potřebami na UTB </w:t>
      </w:r>
      <w:r w:rsidRPr="00BD1F71">
        <w:rPr>
          <w:rFonts w:asciiTheme="minorHAnsi" w:hAnsiTheme="minorHAnsi" w:cstheme="minorHAnsi"/>
          <w:color w:val="000000"/>
          <w:sz w:val="22"/>
          <w:szCs w:val="22"/>
        </w:rPr>
        <w:t xml:space="preserve">ze dne </w:t>
      </w:r>
      <w:r w:rsidR="00A61783">
        <w:rPr>
          <w:rFonts w:asciiTheme="minorHAnsi" w:hAnsiTheme="minorHAnsi" w:cstheme="minorHAnsi"/>
          <w:color w:val="000000"/>
          <w:sz w:val="22"/>
          <w:szCs w:val="22"/>
        </w:rPr>
        <w:t>9</w:t>
      </w:r>
      <w:r w:rsidRPr="00BD1F71">
        <w:rPr>
          <w:rFonts w:asciiTheme="minorHAnsi" w:hAnsiTheme="minorHAnsi" w:cstheme="minorHAnsi"/>
          <w:color w:val="000000"/>
          <w:sz w:val="22"/>
          <w:szCs w:val="22"/>
        </w:rPr>
        <w:t xml:space="preserve">. </w:t>
      </w:r>
      <w:r w:rsidR="00A61783">
        <w:rPr>
          <w:rFonts w:asciiTheme="minorHAnsi" w:hAnsiTheme="minorHAnsi" w:cstheme="minorHAnsi"/>
          <w:color w:val="000000"/>
          <w:sz w:val="22"/>
          <w:szCs w:val="22"/>
        </w:rPr>
        <w:t>září</w:t>
      </w:r>
      <w:r w:rsidRPr="00BD1F71">
        <w:rPr>
          <w:rFonts w:asciiTheme="minorHAnsi" w:hAnsiTheme="minorHAnsi" w:cstheme="minorHAnsi"/>
          <w:color w:val="000000"/>
          <w:sz w:val="22"/>
          <w:szCs w:val="22"/>
        </w:rPr>
        <w:t xml:space="preserve"> 202</w:t>
      </w:r>
      <w:r w:rsidR="00A61783">
        <w:rPr>
          <w:rFonts w:asciiTheme="minorHAnsi" w:hAnsiTheme="minorHAnsi" w:cstheme="minorHAnsi"/>
          <w:color w:val="000000"/>
          <w:sz w:val="22"/>
          <w:szCs w:val="22"/>
        </w:rPr>
        <w:t>4</w:t>
      </w:r>
      <w:r w:rsidRPr="00BD1F71">
        <w:rPr>
          <w:rStyle w:val="Znakapoznpodarou"/>
          <w:rFonts w:asciiTheme="minorHAnsi" w:hAnsiTheme="minorHAnsi" w:cstheme="minorHAnsi"/>
          <w:color w:val="000000"/>
          <w:sz w:val="22"/>
          <w:szCs w:val="22"/>
        </w:rPr>
        <w:footnoteReference w:id="41"/>
      </w:r>
      <w:r w:rsidRPr="00BD1F71">
        <w:rPr>
          <w:rFonts w:asciiTheme="minorHAnsi" w:hAnsiTheme="minorHAnsi" w:cstheme="minorHAnsi"/>
          <w:color w:val="000000"/>
          <w:sz w:val="22"/>
          <w:szCs w:val="22"/>
        </w:rPr>
        <w:t xml:space="preserve">. Pro uchazeče o studium a studenty se specifickými potřebami na UTB je k dispozici nabídka informačních </w:t>
      </w:r>
      <w:r w:rsidRPr="00BD1F71">
        <w:rPr>
          <w:rFonts w:asciiTheme="minorHAnsi" w:hAnsiTheme="minorHAnsi" w:cstheme="minorHAnsi"/>
          <w:color w:val="000000"/>
          <w:sz w:val="22"/>
          <w:szCs w:val="22"/>
        </w:rPr>
        <w:br/>
        <w:t xml:space="preserve">a poradenských služeb souvisejících se studiem a s možností uplatnění absolventů studijních programů </w:t>
      </w:r>
      <w:r w:rsidRPr="00BD1F71">
        <w:rPr>
          <w:rFonts w:asciiTheme="minorHAnsi" w:hAnsiTheme="minorHAnsi" w:cstheme="minorHAnsi"/>
          <w:color w:val="000000"/>
          <w:sz w:val="22"/>
          <w:szCs w:val="22"/>
        </w:rPr>
        <w:br/>
        <w:t>v praxi.</w:t>
      </w:r>
    </w:p>
    <w:p w14:paraId="075C8959" w14:textId="63559BEE"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 xml:space="preserve">Celouniverzitní pracoviště pro pomoc studentům UTB, studentům se specifickými potřebami, vyučujícím </w:t>
      </w:r>
      <w:r w:rsidRPr="00BD1F71">
        <w:rPr>
          <w:rFonts w:asciiTheme="minorHAnsi" w:hAnsiTheme="minorHAnsi" w:cstheme="minorHAnsi"/>
          <w:color w:val="000000"/>
          <w:sz w:val="22"/>
          <w:szCs w:val="22"/>
        </w:rPr>
        <w:br/>
        <w:t xml:space="preserve">a zaměstnancům UTB je </w:t>
      </w:r>
      <w:r w:rsidR="00160B41">
        <w:rPr>
          <w:rFonts w:asciiTheme="minorHAnsi" w:hAnsiTheme="minorHAnsi" w:cstheme="minorHAnsi"/>
          <w:i/>
          <w:color w:val="000000"/>
          <w:sz w:val="22"/>
          <w:szCs w:val="22"/>
        </w:rPr>
        <w:t>Poradenské centrum</w:t>
      </w:r>
      <w:r w:rsidRPr="00BD1F71">
        <w:rPr>
          <w:rFonts w:asciiTheme="minorHAnsi" w:hAnsiTheme="minorHAnsi" w:cstheme="minorHAnsi"/>
          <w:i/>
          <w:color w:val="000000"/>
          <w:sz w:val="22"/>
          <w:szCs w:val="22"/>
        </w:rPr>
        <w:t xml:space="preserve"> UTB</w:t>
      </w:r>
      <w:r w:rsidRPr="00BD1F71">
        <w:rPr>
          <w:rStyle w:val="Znakapoznpodarou"/>
          <w:rFonts w:asciiTheme="minorHAnsi" w:hAnsiTheme="minorHAnsi" w:cstheme="minorHAnsi"/>
          <w:color w:val="000000"/>
          <w:sz w:val="22"/>
          <w:szCs w:val="22"/>
        </w:rPr>
        <w:footnoteReference w:id="42"/>
      </w:r>
      <w:r w:rsidRPr="00BD1F71">
        <w:rPr>
          <w:rFonts w:asciiTheme="minorHAnsi" w:hAnsiTheme="minorHAnsi" w:cstheme="minorHAnsi"/>
          <w:color w:val="000000"/>
          <w:sz w:val="22"/>
          <w:szCs w:val="22"/>
        </w:rPr>
        <w:t>, kter</w:t>
      </w:r>
      <w:r w:rsidR="002628FF">
        <w:rPr>
          <w:rFonts w:asciiTheme="minorHAnsi" w:hAnsiTheme="minorHAnsi" w:cstheme="minorHAnsi"/>
          <w:color w:val="000000"/>
          <w:sz w:val="22"/>
          <w:szCs w:val="22"/>
        </w:rPr>
        <w:t>é</w:t>
      </w:r>
      <w:r w:rsidRPr="00BD1F71">
        <w:rPr>
          <w:rFonts w:asciiTheme="minorHAnsi" w:hAnsiTheme="minorHAnsi" w:cstheme="minorHAnsi"/>
          <w:color w:val="000000"/>
          <w:sz w:val="22"/>
          <w:szCs w:val="22"/>
        </w:rPr>
        <w:t xml:space="preserve"> současně nabízí i psychologické poradenství. Hlavním úkolem </w:t>
      </w:r>
      <w:r w:rsidR="00A075F8">
        <w:rPr>
          <w:rFonts w:asciiTheme="minorHAnsi" w:hAnsiTheme="minorHAnsi" w:cstheme="minorHAnsi"/>
          <w:color w:val="000000"/>
          <w:sz w:val="22"/>
          <w:szCs w:val="22"/>
        </w:rPr>
        <w:t xml:space="preserve">Poradenského </w:t>
      </w:r>
      <w:proofErr w:type="spellStart"/>
      <w:r w:rsidR="00A075F8">
        <w:rPr>
          <w:rFonts w:asciiTheme="minorHAnsi" w:hAnsiTheme="minorHAnsi" w:cstheme="minorHAnsi"/>
          <w:color w:val="000000"/>
          <w:sz w:val="22"/>
          <w:szCs w:val="22"/>
        </w:rPr>
        <w:t>centram</w:t>
      </w:r>
      <w:proofErr w:type="spellEnd"/>
      <w:r w:rsidR="00A075F8">
        <w:rPr>
          <w:rFonts w:asciiTheme="minorHAnsi" w:hAnsiTheme="minorHAnsi" w:cstheme="minorHAnsi"/>
          <w:color w:val="000000"/>
          <w:sz w:val="22"/>
          <w:szCs w:val="22"/>
        </w:rPr>
        <w:t xml:space="preserve"> UTB</w:t>
      </w:r>
      <w:r w:rsidRPr="00BD1F71">
        <w:rPr>
          <w:rFonts w:asciiTheme="minorHAnsi" w:hAnsiTheme="minorHAnsi" w:cstheme="minorHAnsi"/>
          <w:color w:val="000000"/>
          <w:sz w:val="22"/>
          <w:szCs w:val="22"/>
        </w:rPr>
        <w:t xml:space="preserve"> je zajišťovat, aby studijní programy uskutečňované na UTB byly v největší možné míře přístupné i studentům nevidomým a slabozrakým, neslyšícím a nedoslýchavým, s pohybovým handicapem, psychickými a dalšími obtížemi. </w:t>
      </w:r>
    </w:p>
    <w:p w14:paraId="040DCE83" w14:textId="664BE7E7"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 xml:space="preserve">Nad rámec služeb </w:t>
      </w:r>
      <w:r w:rsidR="00A075F8">
        <w:rPr>
          <w:rFonts w:asciiTheme="minorHAnsi" w:hAnsiTheme="minorHAnsi" w:cstheme="minorHAnsi"/>
          <w:color w:val="000000"/>
          <w:sz w:val="22"/>
          <w:szCs w:val="22"/>
        </w:rPr>
        <w:t>Poradenského centra UTB</w:t>
      </w:r>
      <w:r w:rsidR="00A075F8" w:rsidRPr="00BD1F71">
        <w:rPr>
          <w:rFonts w:asciiTheme="minorHAnsi" w:hAnsiTheme="minorHAnsi" w:cstheme="minorHAnsi"/>
          <w:color w:val="000000"/>
          <w:sz w:val="22"/>
          <w:szCs w:val="22"/>
        </w:rPr>
        <w:t xml:space="preserve"> </w:t>
      </w:r>
      <w:r w:rsidRPr="00BD1F71">
        <w:rPr>
          <w:rFonts w:asciiTheme="minorHAnsi" w:hAnsiTheme="minorHAnsi" w:cstheme="minorHAnsi"/>
          <w:color w:val="000000"/>
          <w:sz w:val="22"/>
          <w:szCs w:val="22"/>
        </w:rPr>
        <w:t xml:space="preserve">jsou uchazečům se specifickými potřebami o studium na UTB poskytovány služby týkající se: předávání informací již před přihlášením na daný studijní program, informování o možnosti přítomnosti osobního asistenta nebo </w:t>
      </w:r>
      <w:proofErr w:type="spellStart"/>
      <w:r w:rsidRPr="00BD1F71">
        <w:rPr>
          <w:rFonts w:asciiTheme="minorHAnsi" w:hAnsiTheme="minorHAnsi" w:cstheme="minorHAnsi"/>
          <w:color w:val="000000"/>
          <w:sz w:val="22"/>
          <w:szCs w:val="22"/>
        </w:rPr>
        <w:t>přepisovatelského</w:t>
      </w:r>
      <w:proofErr w:type="spellEnd"/>
      <w:r w:rsidRPr="00BD1F71">
        <w:rPr>
          <w:rFonts w:asciiTheme="minorHAnsi" w:hAnsiTheme="minorHAnsi" w:cstheme="minorHAnsi"/>
          <w:color w:val="000000"/>
          <w:sz w:val="22"/>
          <w:szCs w:val="22"/>
        </w:rPr>
        <w:t xml:space="preserve"> servisu v průběhu přijímacího řízení, navýšení časové dotace nad stanovený limit, použití PC nebo speciálních psacích potřeb. Dále je pro ně zajištěna bezbariérovost budov a kompenzační pomůcky (dle individuální potřeby) </w:t>
      </w:r>
      <w:r w:rsidR="00A075F8">
        <w:rPr>
          <w:rFonts w:asciiTheme="minorHAnsi" w:hAnsiTheme="minorHAnsi" w:cstheme="minorHAnsi"/>
          <w:color w:val="000000"/>
          <w:sz w:val="22"/>
          <w:szCs w:val="22"/>
        </w:rPr>
        <w:br/>
      </w:r>
      <w:r w:rsidRPr="00BD1F71">
        <w:rPr>
          <w:rFonts w:asciiTheme="minorHAnsi" w:hAnsiTheme="minorHAnsi" w:cstheme="minorHAnsi"/>
          <w:color w:val="000000"/>
          <w:sz w:val="22"/>
          <w:szCs w:val="22"/>
        </w:rPr>
        <w:t>a asistenční služba.</w:t>
      </w:r>
    </w:p>
    <w:p w14:paraId="20B82D64" w14:textId="090C7F15"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 xml:space="preserve">Studenti se specifickými potřebami mohou využívat následujících služeb poskytovaných UTB: konzultace </w:t>
      </w:r>
      <w:r w:rsidRPr="00BD1F71">
        <w:rPr>
          <w:rFonts w:asciiTheme="minorHAnsi" w:hAnsiTheme="minorHAnsi" w:cstheme="minorHAnsi"/>
          <w:color w:val="000000"/>
          <w:sz w:val="22"/>
          <w:szCs w:val="22"/>
        </w:rPr>
        <w:br/>
        <w:t xml:space="preserve">s </w:t>
      </w:r>
      <w:r w:rsidR="00565A2E">
        <w:rPr>
          <w:rFonts w:asciiTheme="minorHAnsi" w:hAnsiTheme="minorHAnsi" w:cstheme="minorHAnsi"/>
          <w:color w:val="000000"/>
          <w:sz w:val="22"/>
          <w:szCs w:val="22"/>
        </w:rPr>
        <w:t>Poradenským centrem UTB</w:t>
      </w:r>
      <w:r w:rsidRPr="00BD1F71">
        <w:rPr>
          <w:rFonts w:asciiTheme="minorHAnsi" w:hAnsiTheme="minorHAnsi" w:cstheme="minorHAnsi"/>
          <w:color w:val="000000"/>
          <w:sz w:val="22"/>
          <w:szCs w:val="22"/>
        </w:rP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54B218D6" w14:textId="77777777"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4F6FBCD5" w14:textId="622DABDD" w:rsidR="005D65AA" w:rsidRPr="00BD1F71"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Studenti se specifickými potřebami mají dále možnost využití technických pomůcek k získávání informací – diktafon, PC (možnost zapůjčení), dotykové obrazovky, m</w:t>
      </w:r>
      <w:r w:rsidR="008C3FCB">
        <w:rPr>
          <w:rFonts w:asciiTheme="minorHAnsi" w:hAnsiTheme="minorHAnsi" w:cstheme="minorHAnsi"/>
          <w:color w:val="000000"/>
          <w:sz w:val="22"/>
          <w:szCs w:val="22"/>
        </w:rPr>
        <w:t>ají</w:t>
      </w:r>
      <w:r w:rsidRPr="00BD1F71">
        <w:rPr>
          <w:rFonts w:asciiTheme="minorHAnsi" w:hAnsiTheme="minorHAnsi" w:cstheme="minorHAnsi"/>
          <w:color w:val="000000"/>
          <w:sz w:val="22"/>
          <w:szCs w:val="22"/>
        </w:rPr>
        <w:t xml:space="preserve"> k dispozici učební podklady v elektronické podobě, které si m</w:t>
      </w:r>
      <w:r w:rsidR="00760897">
        <w:rPr>
          <w:rFonts w:asciiTheme="minorHAnsi" w:hAnsiTheme="minorHAnsi" w:cstheme="minorHAnsi"/>
          <w:color w:val="000000"/>
          <w:sz w:val="22"/>
          <w:szCs w:val="22"/>
        </w:rPr>
        <w:t>ohou</w:t>
      </w:r>
      <w:r w:rsidRPr="00BD1F71">
        <w:rPr>
          <w:rFonts w:asciiTheme="minorHAnsi" w:hAnsiTheme="minorHAnsi" w:cstheme="minorHAnsi"/>
          <w:color w:val="000000"/>
          <w:sz w:val="22"/>
          <w:szCs w:val="22"/>
        </w:rPr>
        <w:t xml:space="preserv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0CAC1139" w14:textId="617EEE65" w:rsidR="002A6CA5" w:rsidRDefault="005D65AA" w:rsidP="00BD1F71">
      <w:pPr>
        <w:widowControl w:val="0"/>
        <w:autoSpaceDE w:val="0"/>
        <w:autoSpaceDN w:val="0"/>
        <w:adjustRightInd w:val="0"/>
        <w:snapToGrid w:val="0"/>
        <w:spacing w:after="60"/>
        <w:ind w:left="425" w:right="142"/>
        <w:jc w:val="both"/>
        <w:rPr>
          <w:ins w:id="651" w:author="Jana Janíková" w:date="2025-07-22T19:43:00Z"/>
          <w:rFonts w:asciiTheme="minorHAnsi" w:hAnsiTheme="minorHAnsi" w:cstheme="minorHAnsi"/>
          <w:color w:val="000000"/>
          <w:sz w:val="22"/>
          <w:szCs w:val="22"/>
        </w:rPr>
      </w:pPr>
      <w:r w:rsidRPr="00BD1F71">
        <w:rPr>
          <w:rFonts w:asciiTheme="minorHAnsi" w:hAnsiTheme="minorHAnsi" w:cstheme="minorHAnsi"/>
          <w:color w:val="000000"/>
          <w:sz w:val="22"/>
          <w:szCs w:val="22"/>
        </w:rPr>
        <w:t>Na UTB byl realizován (červenec 2017–červen 2022) Strategický</w:t>
      </w:r>
      <w:r w:rsidRPr="00BD1F71">
        <w:rPr>
          <w:rFonts w:asciiTheme="minorHAnsi" w:hAnsiTheme="minorHAnsi" w:cstheme="minorHAnsi"/>
          <w:sz w:val="22"/>
          <w:szCs w:val="22"/>
        </w:rPr>
        <w:t xml:space="preserve"> </w:t>
      </w:r>
      <w:r w:rsidRPr="00BD1F71">
        <w:rPr>
          <w:rFonts w:asciiTheme="minorHAnsi" w:hAnsiTheme="minorHAnsi" w:cstheme="minorHAnsi"/>
          <w:color w:val="000000"/>
          <w:sz w:val="22"/>
          <w:szCs w:val="22"/>
        </w:rPr>
        <w:t>projekt UTB (</w:t>
      </w:r>
      <w:proofErr w:type="spellStart"/>
      <w:r w:rsidRPr="00BD1F71">
        <w:rPr>
          <w:rFonts w:asciiTheme="minorHAnsi" w:hAnsiTheme="minorHAnsi" w:cstheme="minorHAnsi"/>
          <w:color w:val="000000"/>
          <w:sz w:val="22"/>
          <w:szCs w:val="22"/>
        </w:rPr>
        <w:t>reg</w:t>
      </w:r>
      <w:proofErr w:type="spellEnd"/>
      <w:r w:rsidRPr="00BD1F71">
        <w:rPr>
          <w:rFonts w:asciiTheme="minorHAnsi" w:hAnsiTheme="minorHAnsi" w:cstheme="minorHAnsi"/>
          <w:color w:val="000000"/>
          <w:sz w:val="22"/>
          <w:szCs w:val="22"/>
        </w:rPr>
        <w:t>. č. CZ/02.2.69/0.0/0.0/16_015/0002204), jehož cílem bylo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r w:rsidR="002D29E1">
        <w:rPr>
          <w:rFonts w:asciiTheme="minorHAnsi" w:hAnsiTheme="minorHAnsi" w:cstheme="minorHAnsi"/>
          <w:color w:val="000000"/>
          <w:sz w:val="22"/>
          <w:szCs w:val="22"/>
        </w:rPr>
        <w:t xml:space="preserve"> </w:t>
      </w:r>
    </w:p>
    <w:p w14:paraId="21D0C76A" w14:textId="1E0F0BC7" w:rsidR="005D65AA" w:rsidRPr="002A6CA5" w:rsidRDefault="005D65AA" w:rsidP="002A6CA5">
      <w:pPr>
        <w:spacing w:after="160" w:line="259" w:lineRule="auto"/>
        <w:rPr>
          <w:rFonts w:asciiTheme="minorHAnsi" w:hAnsiTheme="minorHAnsi" w:cstheme="minorHAnsi"/>
          <w:color w:val="000000"/>
          <w:sz w:val="22"/>
          <w:szCs w:val="22"/>
        </w:rPr>
      </w:pPr>
    </w:p>
    <w:p w14:paraId="781AF966" w14:textId="77777777" w:rsidR="00CF2325" w:rsidRDefault="00CF2325">
      <w:pPr>
        <w:spacing w:after="160" w:line="259" w:lineRule="auto"/>
        <w:rPr>
          <w:ins w:id="652" w:author="Hana Ponížilová" w:date="2025-08-07T07:27:00Z"/>
          <w:rFonts w:ascii="Calibri Light" w:hAnsi="Calibri Light"/>
          <w:sz w:val="24"/>
          <w:szCs w:val="24"/>
          <w:lang w:eastAsia="en-US"/>
        </w:rPr>
      </w:pPr>
      <w:ins w:id="653" w:author="Hana Ponížilová" w:date="2025-08-07T07:27:00Z">
        <w:r>
          <w:br w:type="page"/>
        </w:r>
      </w:ins>
    </w:p>
    <w:p w14:paraId="426C69D8" w14:textId="0A2993E2" w:rsidR="005D65AA" w:rsidRPr="00C80B17" w:rsidRDefault="005D65AA" w:rsidP="005D65AA">
      <w:pPr>
        <w:pStyle w:val="Nadpis3"/>
        <w:ind w:right="142"/>
      </w:pPr>
      <w:r w:rsidRPr="00C80B17">
        <w:lastRenderedPageBreak/>
        <w:t xml:space="preserve">Opatření proti neetickému jednání </w:t>
      </w:r>
      <w:r>
        <w:t>a k ochraně duševního vlastnictví</w:t>
      </w:r>
    </w:p>
    <w:p w14:paraId="542551B1" w14:textId="77777777" w:rsidR="005D65AA" w:rsidRPr="00BD1F71" w:rsidRDefault="005D65AA" w:rsidP="005D65AA">
      <w:pPr>
        <w:tabs>
          <w:tab w:val="left" w:pos="2835"/>
        </w:tabs>
        <w:spacing w:before="120" w:after="120"/>
        <w:ind w:right="142"/>
        <w:rPr>
          <w:rFonts w:asciiTheme="minorHAnsi" w:hAnsiTheme="minorHAnsi"/>
          <w:sz w:val="22"/>
          <w:szCs w:val="22"/>
        </w:rPr>
      </w:pPr>
      <w:r w:rsidRPr="00C80B17">
        <w:tab/>
      </w:r>
      <w:r w:rsidRPr="00C80B17">
        <w:tab/>
      </w:r>
      <w:r w:rsidRPr="00BD1F71">
        <w:rPr>
          <w:rFonts w:asciiTheme="minorHAnsi" w:hAnsiTheme="minorHAnsi"/>
          <w:sz w:val="22"/>
          <w:szCs w:val="22"/>
        </w:rPr>
        <w:t>Standard 1.15</w:t>
      </w:r>
    </w:p>
    <w:p w14:paraId="36BBE56B" w14:textId="27C04E7A" w:rsidR="005D65AA" w:rsidRPr="00BD1F71" w:rsidRDefault="005D65AA" w:rsidP="005D65AA">
      <w:pPr>
        <w:tabs>
          <w:tab w:val="left" w:pos="2835"/>
        </w:tabs>
        <w:spacing w:before="120" w:after="120"/>
        <w:ind w:left="426" w:right="142"/>
        <w:jc w:val="both"/>
        <w:rPr>
          <w:rFonts w:asciiTheme="minorHAnsi" w:hAnsiTheme="minorHAnsi" w:cs="Calibri"/>
          <w:color w:val="000000"/>
          <w:sz w:val="22"/>
          <w:szCs w:val="22"/>
        </w:rPr>
      </w:pPr>
      <w:bookmarkStart w:id="654" w:name="_Hlk114669323"/>
      <w:r w:rsidRPr="00BD1F71">
        <w:rPr>
          <w:rFonts w:asciiTheme="minorHAnsi" w:hAnsiTheme="minorHAnsi" w:cs="Calibri"/>
          <w:color w:val="000000"/>
          <w:sz w:val="22"/>
          <w:szCs w:val="22"/>
        </w:rPr>
        <w:t xml:space="preserve">UTB dbá na dodržování etických požadavků ve vztahu ke všem zaměstnancům a studentům vysoké školy. </w:t>
      </w:r>
      <w:r w:rsidRPr="00BD1F71">
        <w:rPr>
          <w:rFonts w:asciiTheme="minorHAnsi" w:hAnsiTheme="minorHAnsi" w:cs="Calibri"/>
          <w:color w:val="000000"/>
          <w:sz w:val="22"/>
          <w:szCs w:val="22"/>
        </w:rPr>
        <w:br/>
        <w:t xml:space="preserve">Z tohoto důvodu je součástí </w:t>
      </w:r>
      <w:r w:rsidRPr="002A6CA5">
        <w:rPr>
          <w:rFonts w:asciiTheme="minorHAnsi" w:hAnsiTheme="minorHAnsi" w:cs="Calibri"/>
          <w:i/>
          <w:iCs/>
          <w:color w:val="000000"/>
          <w:sz w:val="22"/>
          <w:szCs w:val="22"/>
        </w:rPr>
        <w:t>Statutu UTB</w:t>
      </w:r>
      <w:r w:rsidRPr="00BD1F71">
        <w:rPr>
          <w:rFonts w:asciiTheme="minorHAnsi" w:hAnsiTheme="minorHAnsi" w:cs="Calibri"/>
          <w:color w:val="000000"/>
          <w:sz w:val="22"/>
          <w:szCs w:val="22"/>
        </w:rPr>
        <w:t xml:space="preserve"> Příloha č. 4 s názvem Etický kodex UTB</w:t>
      </w:r>
      <w:r w:rsidR="00975191">
        <w:rPr>
          <w:rStyle w:val="Znakapoznpodarou"/>
          <w:rFonts w:asciiTheme="minorHAnsi" w:hAnsiTheme="minorHAnsi" w:cs="Calibri"/>
          <w:color w:val="000000"/>
          <w:sz w:val="22"/>
          <w:szCs w:val="22"/>
        </w:rPr>
        <w:footnoteReference w:id="43"/>
      </w:r>
      <w:r w:rsidR="00443432">
        <w:rPr>
          <w:rFonts w:asciiTheme="minorHAnsi" w:hAnsiTheme="minorHAnsi" w:cs="Calibri"/>
          <w:color w:val="000000"/>
          <w:sz w:val="22"/>
          <w:szCs w:val="22"/>
        </w:rPr>
        <w:t xml:space="preserve">, </w:t>
      </w:r>
      <w:r w:rsidR="00443432" w:rsidRPr="00BD1F71">
        <w:rPr>
          <w:rFonts w:asciiTheme="minorHAnsi" w:hAnsiTheme="minorHAnsi" w:cs="Calibri"/>
          <w:color w:val="000000"/>
          <w:sz w:val="22"/>
          <w:szCs w:val="22"/>
        </w:rPr>
        <w:t>která vymezuje nejenom obecné etické zásady pro všechny zaměstnance a studenty UTB, ale také zásady pro vzdělávací a tvůrčí činnosti, stejně jako základní povinnosti a etické principy</w:t>
      </w:r>
      <w:r w:rsidR="00443432">
        <w:rPr>
          <w:rFonts w:asciiTheme="minorHAnsi" w:hAnsiTheme="minorHAnsi" w:cs="Calibri"/>
          <w:color w:val="000000"/>
          <w:sz w:val="22"/>
          <w:szCs w:val="22"/>
        </w:rPr>
        <w:t>.</w:t>
      </w:r>
      <w:r w:rsidRPr="00BD1F71">
        <w:rPr>
          <w:rFonts w:asciiTheme="minorHAnsi" w:hAnsiTheme="minorHAnsi" w:cs="Calibri"/>
          <w:color w:val="000000"/>
          <w:sz w:val="22"/>
          <w:szCs w:val="22"/>
        </w:rPr>
        <w:t xml:space="preserve"> </w:t>
      </w:r>
    </w:p>
    <w:p w14:paraId="615D05D9" w14:textId="43EB3BF2" w:rsidR="005D65AA" w:rsidRPr="00BD1F71" w:rsidRDefault="005D65AA" w:rsidP="005D65AA">
      <w:pPr>
        <w:tabs>
          <w:tab w:val="left" w:pos="2835"/>
        </w:tabs>
        <w:spacing w:before="120" w:after="120"/>
        <w:ind w:left="426"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V roce 2019 byla zřízena Etická komise UTB</w:t>
      </w:r>
      <w:r w:rsidR="00975191">
        <w:rPr>
          <w:rStyle w:val="Znakapoznpodarou"/>
          <w:rFonts w:asciiTheme="minorHAnsi" w:hAnsiTheme="minorHAnsi" w:cs="Calibri"/>
          <w:color w:val="000000"/>
          <w:sz w:val="22"/>
          <w:szCs w:val="22"/>
        </w:rPr>
        <w:footnoteReference w:id="44"/>
      </w:r>
      <w:r w:rsidRPr="00BD1F71">
        <w:rPr>
          <w:rFonts w:asciiTheme="minorHAnsi" w:hAnsiTheme="minorHAnsi" w:cs="Calibri"/>
          <w:color w:val="000000"/>
          <w:sz w:val="22"/>
          <w:szCs w:val="22"/>
        </w:rPr>
        <w:t xml:space="preserve"> jako poradní sbor rektora podle čl. 26 Statutu UTB, která se zabývá podněty:</w:t>
      </w:r>
    </w:p>
    <w:p w14:paraId="48B636B7" w14:textId="77777777" w:rsidR="005D65AA" w:rsidRPr="00BD1F71" w:rsidRDefault="005D65AA" w:rsidP="005D65AA">
      <w:pPr>
        <w:tabs>
          <w:tab w:val="left" w:pos="2835"/>
        </w:tabs>
        <w:ind w:left="851"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ve věci dodržování zásad Etického kodexu UTB, </w:t>
      </w:r>
    </w:p>
    <w:p w14:paraId="356A9540" w14:textId="77777777" w:rsidR="009579E1" w:rsidRDefault="005D65AA" w:rsidP="005D65AA">
      <w:pPr>
        <w:tabs>
          <w:tab w:val="left" w:pos="2835"/>
        </w:tabs>
        <w:spacing w:after="120"/>
        <w:ind w:left="993" w:right="142" w:hanging="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posuzováním etických aspektů výzkumných projektů zahrnujících lidské subjekty, realizovaných na UTB.  </w:t>
      </w:r>
    </w:p>
    <w:p w14:paraId="27C3FD05" w14:textId="3A0712C9" w:rsidR="005D65AA" w:rsidRPr="00BD1F71" w:rsidRDefault="005D65AA" w:rsidP="00414477">
      <w:pPr>
        <w:tabs>
          <w:tab w:val="left" w:pos="2835"/>
        </w:tabs>
        <w:spacing w:before="120" w:after="120"/>
        <w:ind w:left="426"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Etická komise se ve svých postupech řídí Jednacím řádem Etické komise UTB.</w:t>
      </w:r>
    </w:p>
    <w:p w14:paraId="24CE82CF" w14:textId="70E38123" w:rsidR="005D65AA" w:rsidRPr="00BD1F71" w:rsidRDefault="005D65AA" w:rsidP="005D65AA">
      <w:pPr>
        <w:tabs>
          <w:tab w:val="left" w:pos="2835"/>
        </w:tabs>
        <w:spacing w:before="120" w:after="120"/>
        <w:ind w:left="426"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Hlavním předpisem, který zajišťuje naplňování etických principů studentů UTB, je také </w:t>
      </w:r>
      <w:r w:rsidRPr="002A6CA5">
        <w:rPr>
          <w:rFonts w:asciiTheme="minorHAnsi" w:hAnsiTheme="minorHAnsi" w:cs="Calibri"/>
          <w:i/>
          <w:iCs/>
          <w:color w:val="000000"/>
          <w:sz w:val="22"/>
          <w:szCs w:val="22"/>
        </w:rPr>
        <w:t>Disciplinární řád pro studenty UTB</w:t>
      </w:r>
      <w:r w:rsidR="00975191">
        <w:rPr>
          <w:rStyle w:val="Znakapoznpodarou"/>
          <w:rFonts w:asciiTheme="minorHAnsi" w:hAnsiTheme="minorHAnsi" w:cs="Calibri"/>
          <w:color w:val="000000"/>
          <w:sz w:val="22"/>
          <w:szCs w:val="22"/>
        </w:rPr>
        <w:footnoteReference w:id="45"/>
      </w:r>
      <w:r w:rsidR="00F066AC">
        <w:rPr>
          <w:rFonts w:asciiTheme="minorHAnsi" w:hAnsiTheme="minorHAnsi" w:cs="Calibri"/>
          <w:color w:val="000000"/>
          <w:sz w:val="22"/>
          <w:szCs w:val="22"/>
        </w:rPr>
        <w:t xml:space="preserve">, </w:t>
      </w:r>
      <w:r w:rsidR="00F066AC" w:rsidRPr="00BD1F71">
        <w:rPr>
          <w:rFonts w:asciiTheme="minorHAnsi" w:hAnsiTheme="minorHAnsi" w:cs="Calibri"/>
          <w:color w:val="000000"/>
          <w:sz w:val="22"/>
          <w:szCs w:val="22"/>
        </w:rPr>
        <w:t xml:space="preserve">který upravuje pravidla disciplinárního řízení vůči studentům bakalářských, magisterských </w:t>
      </w:r>
      <w:r w:rsidR="00F066AC" w:rsidRPr="00BD1F71">
        <w:rPr>
          <w:rFonts w:asciiTheme="minorHAnsi" w:hAnsiTheme="minorHAnsi" w:cs="Calibri"/>
          <w:color w:val="000000"/>
          <w:sz w:val="22"/>
          <w:szCs w:val="22"/>
        </w:rPr>
        <w:br/>
        <w:t>i doktorských studijních programů uskutečňovaných fakultami UTB nebo přímo UTB</w:t>
      </w:r>
      <w:r w:rsidR="00034EAD">
        <w:rPr>
          <w:rFonts w:asciiTheme="minorHAnsi" w:hAnsiTheme="minorHAnsi" w:cs="Calibri"/>
          <w:color w:val="000000"/>
          <w:sz w:val="22"/>
          <w:szCs w:val="22"/>
        </w:rPr>
        <w:t xml:space="preserve">. </w:t>
      </w:r>
      <w:r w:rsidRPr="00BD1F71">
        <w:rPr>
          <w:rFonts w:asciiTheme="minorHAnsi" w:hAnsiTheme="minorHAnsi" w:cs="Calibri"/>
          <w:color w:val="000000"/>
          <w:sz w:val="22"/>
          <w:szCs w:val="22"/>
        </w:rPr>
        <w:t xml:space="preserve">Disciplinární řád vymezuje jak disciplinární přestupky, tak i sankce a principy zasedání disciplinárních komisí, které jsou zřízeny na všech fakultách UTB i na UTB. Úkolem komisí je projednávání přestupků, </w:t>
      </w:r>
      <w:r w:rsidR="00F711DF">
        <w:rPr>
          <w:rFonts w:asciiTheme="minorHAnsi" w:hAnsiTheme="minorHAnsi" w:cs="Calibri"/>
          <w:color w:val="000000"/>
          <w:sz w:val="22"/>
          <w:szCs w:val="22"/>
        </w:rPr>
        <w:t>kdy</w:t>
      </w:r>
      <w:r w:rsidRPr="00BD1F71">
        <w:rPr>
          <w:rFonts w:asciiTheme="minorHAnsi" w:hAnsiTheme="minorHAnsi" w:cs="Calibri"/>
          <w:color w:val="000000"/>
          <w:sz w:val="22"/>
          <w:szCs w:val="22"/>
        </w:rPr>
        <w:t xml:space="preserve"> má být zjištěn skutkový stav věci a posouzena mír</w:t>
      </w:r>
      <w:r w:rsidR="005E083B">
        <w:rPr>
          <w:rFonts w:asciiTheme="minorHAnsi" w:hAnsiTheme="minorHAnsi" w:cs="Calibri"/>
          <w:color w:val="000000"/>
          <w:sz w:val="22"/>
          <w:szCs w:val="22"/>
        </w:rPr>
        <w:t>a</w:t>
      </w:r>
      <w:r w:rsidRPr="00BD1F71">
        <w:rPr>
          <w:rFonts w:asciiTheme="minorHAnsi" w:hAnsiTheme="minorHAnsi" w:cs="Calibri"/>
          <w:color w:val="000000"/>
          <w:sz w:val="22"/>
          <w:szCs w:val="22"/>
        </w:rPr>
        <w:t xml:space="preserve">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217CF872" w14:textId="34888E04" w:rsidR="005D65AA" w:rsidRPr="00BD1F71" w:rsidRDefault="005D65AA" w:rsidP="005D65AA">
      <w:pPr>
        <w:tabs>
          <w:tab w:val="left" w:pos="2835"/>
        </w:tabs>
        <w:spacing w:before="120" w:after="120"/>
        <w:ind w:left="426"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w:t>
      </w:r>
      <w:r w:rsidRPr="002A6CA5">
        <w:rPr>
          <w:rFonts w:asciiTheme="minorHAnsi" w:hAnsiTheme="minorHAnsi" w:cs="Calibri"/>
          <w:i/>
          <w:iCs/>
          <w:color w:val="000000"/>
          <w:sz w:val="22"/>
          <w:szCs w:val="22"/>
        </w:rPr>
        <w:t>Disciplinárního řádu pro studenty UTB</w:t>
      </w:r>
      <w:r w:rsidRPr="00BD1F71">
        <w:rPr>
          <w:rFonts w:asciiTheme="minorHAnsi" w:hAnsiTheme="minorHAnsi" w:cs="Calibri"/>
          <w:color w:val="000000"/>
          <w:sz w:val="22"/>
          <w:szCs w:val="22"/>
        </w:rPr>
        <w:t>.</w:t>
      </w:r>
      <w:r w:rsidR="00975191">
        <w:rPr>
          <w:rStyle w:val="Znakapoznpodarou"/>
          <w:rFonts w:asciiTheme="minorHAnsi" w:hAnsiTheme="minorHAnsi" w:cs="Calibri"/>
          <w:color w:val="000000"/>
          <w:sz w:val="22"/>
          <w:szCs w:val="22"/>
        </w:rPr>
        <w:footnoteReference w:id="46"/>
      </w:r>
      <w:r w:rsidRPr="00BD1F71">
        <w:rPr>
          <w:rFonts w:asciiTheme="minorHAnsi" w:hAnsiTheme="minorHAnsi" w:cs="Calibri"/>
          <w:color w:val="000000"/>
          <w:sz w:val="22"/>
          <w:szCs w:val="22"/>
        </w:rPr>
        <w:t xml:space="preserve"> </w:t>
      </w:r>
    </w:p>
    <w:p w14:paraId="5253FE90" w14:textId="593B80B0" w:rsidR="005D65AA" w:rsidRPr="00BD1F71" w:rsidRDefault="005D65AA" w:rsidP="005D65AA">
      <w:pPr>
        <w:tabs>
          <w:tab w:val="left" w:pos="2835"/>
        </w:tabs>
        <w:spacing w:before="120" w:after="120"/>
        <w:ind w:left="426"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Pro studenty i vedoucí závěrečných prací je dále závazná směrnice rektora SR/</w:t>
      </w:r>
      <w:r w:rsidR="00C2122D">
        <w:rPr>
          <w:rFonts w:asciiTheme="minorHAnsi" w:hAnsiTheme="minorHAnsi" w:cs="Calibri"/>
          <w:color w:val="000000"/>
          <w:sz w:val="22"/>
          <w:szCs w:val="22"/>
        </w:rPr>
        <w:t>2</w:t>
      </w:r>
      <w:r w:rsidRPr="00BD1F71">
        <w:rPr>
          <w:rFonts w:asciiTheme="minorHAnsi" w:hAnsiTheme="minorHAnsi" w:cs="Calibri"/>
          <w:color w:val="000000"/>
          <w:sz w:val="22"/>
          <w:szCs w:val="22"/>
        </w:rPr>
        <w:t>3/20</w:t>
      </w:r>
      <w:r w:rsidR="00C2122D">
        <w:rPr>
          <w:rFonts w:asciiTheme="minorHAnsi" w:hAnsiTheme="minorHAnsi" w:cs="Calibri"/>
          <w:color w:val="000000"/>
          <w:sz w:val="22"/>
          <w:szCs w:val="22"/>
        </w:rPr>
        <w:t>24</w:t>
      </w:r>
      <w:r w:rsidRPr="00BD1F71">
        <w:rPr>
          <w:rFonts w:asciiTheme="minorHAnsi" w:hAnsiTheme="minorHAnsi" w:cs="Calibri"/>
          <w:color w:val="000000"/>
          <w:sz w:val="22"/>
          <w:szCs w:val="22"/>
        </w:rPr>
        <w:t xml:space="preserve"> </w:t>
      </w:r>
      <w:r w:rsidRPr="00F711DF">
        <w:rPr>
          <w:rFonts w:asciiTheme="minorHAnsi" w:hAnsiTheme="minorHAnsi" w:cs="Calibri"/>
          <w:i/>
          <w:iCs/>
          <w:color w:val="000000"/>
          <w:sz w:val="22"/>
          <w:szCs w:val="22"/>
        </w:rPr>
        <w:t xml:space="preserve">Pravidla pro zadávání a zpracování bakalářských, diplomových a rigorózních prací, jejich uložení, </w:t>
      </w:r>
      <w:r w:rsidR="00290A69" w:rsidRPr="00F711DF">
        <w:rPr>
          <w:rFonts w:asciiTheme="minorHAnsi" w:hAnsiTheme="minorHAnsi" w:cs="Calibri"/>
          <w:i/>
          <w:iCs/>
          <w:color w:val="000000"/>
          <w:sz w:val="22"/>
          <w:szCs w:val="22"/>
        </w:rPr>
        <w:t xml:space="preserve">zveřejnění </w:t>
      </w:r>
      <w:r w:rsidRPr="00F711DF">
        <w:rPr>
          <w:rFonts w:asciiTheme="minorHAnsi" w:hAnsiTheme="minorHAnsi" w:cs="Calibri"/>
          <w:i/>
          <w:iCs/>
          <w:color w:val="000000"/>
          <w:sz w:val="22"/>
          <w:szCs w:val="22"/>
        </w:rPr>
        <w:t>a kontrola původnosti</w:t>
      </w:r>
      <w:r w:rsidR="007E11D9">
        <w:rPr>
          <w:rStyle w:val="Znakapoznpodarou"/>
          <w:rFonts w:asciiTheme="minorHAnsi" w:hAnsiTheme="minorHAnsi" w:cs="Calibri"/>
          <w:i/>
          <w:iCs/>
          <w:color w:val="000000"/>
          <w:sz w:val="22"/>
          <w:szCs w:val="22"/>
        </w:rPr>
        <w:footnoteReference w:id="47"/>
      </w:r>
      <w:r w:rsidRPr="00BD1F71">
        <w:rPr>
          <w:rFonts w:asciiTheme="minorHAnsi" w:hAnsiTheme="minorHAnsi" w:cs="Calibri"/>
          <w:color w:val="000000"/>
          <w:sz w:val="22"/>
          <w:szCs w:val="22"/>
        </w:rPr>
        <w:t xml:space="preserve">. UTB pro kontrolu původnosti závěrečných prací používá systém Theses.cz. Obecně lze za podezřelou na nepůvodnost (plagiát) považovat práci, pro kterou systém Theses.cz vykazuje více než </w:t>
      </w:r>
      <w:proofErr w:type="gramStart"/>
      <w:r w:rsidRPr="00BD1F71">
        <w:rPr>
          <w:rFonts w:asciiTheme="minorHAnsi" w:hAnsiTheme="minorHAnsi" w:cs="Calibri"/>
          <w:color w:val="000000"/>
          <w:sz w:val="22"/>
          <w:szCs w:val="22"/>
        </w:rPr>
        <w:t>10%</w:t>
      </w:r>
      <w:proofErr w:type="gramEnd"/>
      <w:r w:rsidRPr="00BD1F71">
        <w:rPr>
          <w:rFonts w:asciiTheme="minorHAnsi" w:hAnsiTheme="minorHAnsi" w:cs="Calibri"/>
          <w:color w:val="000000"/>
          <w:sz w:val="22"/>
          <w:szCs w:val="22"/>
        </w:rPr>
        <w:t xml:space="preserve"> shodu. Pro vyhodnocení podezření na nepůvodnost je nutné kvalifikované posouzení vedoucím práce. </w:t>
      </w:r>
      <w:r w:rsidRPr="00BD1F71">
        <w:rPr>
          <w:rFonts w:asciiTheme="minorHAnsi" w:hAnsiTheme="minorHAnsi" w:cs="Calibri"/>
          <w:color w:val="000000"/>
          <w:sz w:val="22"/>
          <w:szCs w:val="22"/>
        </w:rPr>
        <w:br/>
        <w:t xml:space="preserve">V případně podezření na nepůvodnost práce s návrhem hodnocení stupněm „F“ jsou vedoucí práce nebo oponent povinni tuto skutečnost oznámit neprodleně děkanovi fakulty, který rozhodne o dalším postupu. </w:t>
      </w:r>
    </w:p>
    <w:p w14:paraId="7B59A949" w14:textId="171CFFC8" w:rsidR="005D65AA" w:rsidRPr="00BD1F71" w:rsidRDefault="005D65AA" w:rsidP="005D65AA">
      <w:pPr>
        <w:tabs>
          <w:tab w:val="left" w:pos="2835"/>
        </w:tabs>
        <w:ind w:left="425" w:right="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UTB disponuje taktéž nástrojem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je </w:t>
      </w:r>
      <w:proofErr w:type="spellStart"/>
      <w:r w:rsidRPr="00BD1F71">
        <w:rPr>
          <w:rFonts w:asciiTheme="minorHAnsi" w:hAnsiTheme="minorHAnsi" w:cs="Calibri"/>
          <w:color w:val="000000"/>
          <w:sz w:val="22"/>
          <w:szCs w:val="22"/>
        </w:rPr>
        <w:t>antiplagiátorský</w:t>
      </w:r>
      <w:proofErr w:type="spellEnd"/>
      <w:r w:rsidRPr="00BD1F71">
        <w:rPr>
          <w:rFonts w:asciiTheme="minorHAnsi" w:hAnsiTheme="minorHAnsi" w:cs="Calibri"/>
          <w:color w:val="000000"/>
          <w:sz w:val="22"/>
          <w:szCs w:val="22"/>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BD1F71">
        <w:rPr>
          <w:rFonts w:asciiTheme="minorHAnsi" w:hAnsiTheme="minorHAnsi" w:cs="Calibri"/>
          <w:color w:val="000000"/>
          <w:sz w:val="22"/>
          <w:szCs w:val="22"/>
        </w:rPr>
        <w:t>repozitáře</w:t>
      </w:r>
      <w:proofErr w:type="spellEnd"/>
      <w:r w:rsidRPr="00BD1F71">
        <w:rPr>
          <w:rFonts w:asciiTheme="minorHAnsi" w:hAnsiTheme="minorHAnsi" w:cs="Calibri"/>
          <w:color w:val="000000"/>
          <w:sz w:val="22"/>
          <w:szCs w:val="22"/>
        </w:rPr>
        <w:t xml:space="preserve"> závěrečných prací. Jedná se o jeden z nejpoužívanějších softwarů na odhalování plagiátů. Kromě on-line verze najdete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Feedback Studio také jako plugin ve studijním prostředí </w:t>
      </w:r>
      <w:proofErr w:type="spellStart"/>
      <w:r w:rsidRPr="00BD1F71">
        <w:rPr>
          <w:rFonts w:asciiTheme="minorHAnsi" w:hAnsiTheme="minorHAnsi" w:cs="Calibri"/>
          <w:color w:val="000000"/>
          <w:sz w:val="22"/>
          <w:szCs w:val="22"/>
        </w:rPr>
        <w:t>Moodle</w:t>
      </w:r>
      <w:proofErr w:type="spellEnd"/>
      <w:r w:rsidR="00975191">
        <w:rPr>
          <w:rStyle w:val="Znakapoznpodarou"/>
          <w:rFonts w:asciiTheme="minorHAnsi" w:hAnsiTheme="minorHAnsi" w:cs="Calibri"/>
          <w:color w:val="000000"/>
          <w:sz w:val="22"/>
          <w:szCs w:val="22"/>
        </w:rPr>
        <w:footnoteReference w:id="48"/>
      </w:r>
      <w:r w:rsidRPr="00BD1F71">
        <w:rPr>
          <w:rFonts w:asciiTheme="minorHAnsi" w:hAnsiTheme="minorHAnsi" w:cs="Calibri"/>
          <w:color w:val="000000"/>
          <w:sz w:val="22"/>
          <w:szCs w:val="22"/>
        </w:rPr>
        <w:t xml:space="preserve">, aby mohla probíhat kontrola prací ještě efektivněji.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je určen jak pro studenty, kteří se s ním mohou setkávat ve výuce či v rámci bakalářských a diplomových seminářů, tak pro autory </w:t>
      </w:r>
      <w:r w:rsidRPr="00BD1F71">
        <w:rPr>
          <w:rFonts w:asciiTheme="minorHAnsi" w:hAnsiTheme="minorHAnsi" w:cs="Calibri"/>
          <w:color w:val="000000"/>
          <w:sz w:val="22"/>
          <w:szCs w:val="22"/>
        </w:rPr>
        <w:br/>
        <w:t>a akademické pracovníky, kteří chtějí před publikací článku v odborném časopise ověřit jeho originalitu.</w:t>
      </w:r>
    </w:p>
    <w:p w14:paraId="1F7AD06D" w14:textId="467C86E0" w:rsidR="005D65AA" w:rsidRPr="00BD1F71" w:rsidRDefault="005D65AA" w:rsidP="002A6CA5">
      <w:pPr>
        <w:spacing w:after="160" w:line="259" w:lineRule="auto"/>
        <w:rPr>
          <w:rFonts w:asciiTheme="minorHAnsi" w:hAnsiTheme="minorHAnsi" w:cs="Calibri"/>
          <w:color w:val="000000"/>
          <w:sz w:val="22"/>
          <w:szCs w:val="22"/>
        </w:rPr>
      </w:pPr>
      <w:r w:rsidRPr="00BD1F71">
        <w:rPr>
          <w:rFonts w:asciiTheme="minorHAnsi" w:hAnsiTheme="minorHAnsi" w:cs="Calibri"/>
          <w:color w:val="000000"/>
          <w:sz w:val="22"/>
          <w:szCs w:val="22"/>
        </w:rPr>
        <w:lastRenderedPageBreak/>
        <w:t xml:space="preserve">Konkrétní případy ve sledovaném období </w:t>
      </w:r>
      <w:r w:rsidRPr="00A23177">
        <w:rPr>
          <w:rFonts w:asciiTheme="minorHAnsi" w:hAnsiTheme="minorHAnsi" w:cs="Calibri"/>
          <w:color w:val="000000"/>
          <w:sz w:val="22"/>
          <w:szCs w:val="22"/>
        </w:rPr>
        <w:t>(20</w:t>
      </w:r>
      <w:r w:rsidR="00B03B95" w:rsidRPr="00A23177">
        <w:rPr>
          <w:rFonts w:asciiTheme="minorHAnsi" w:hAnsiTheme="minorHAnsi" w:cs="Calibri"/>
          <w:color w:val="000000"/>
          <w:sz w:val="22"/>
          <w:szCs w:val="22"/>
        </w:rPr>
        <w:t>20</w:t>
      </w:r>
      <w:r w:rsidRPr="00A23177">
        <w:rPr>
          <w:rFonts w:asciiTheme="minorHAnsi" w:hAnsiTheme="minorHAnsi" w:cs="Calibri"/>
          <w:color w:val="000000"/>
          <w:sz w:val="22"/>
          <w:szCs w:val="22"/>
        </w:rPr>
        <w:t>–202</w:t>
      </w:r>
      <w:r w:rsidR="00B03B95" w:rsidRPr="00A23177">
        <w:rPr>
          <w:rFonts w:asciiTheme="minorHAnsi" w:hAnsiTheme="minorHAnsi" w:cs="Calibri"/>
          <w:color w:val="000000"/>
          <w:sz w:val="22"/>
          <w:szCs w:val="22"/>
        </w:rPr>
        <w:t>4</w:t>
      </w:r>
      <w:r w:rsidRPr="00BD1F71">
        <w:rPr>
          <w:rFonts w:asciiTheme="minorHAnsi" w:hAnsiTheme="minorHAnsi" w:cs="Calibri"/>
          <w:color w:val="000000"/>
          <w:sz w:val="22"/>
          <w:szCs w:val="22"/>
        </w:rPr>
        <w:t>) na FMK</w:t>
      </w:r>
      <w:r w:rsidR="005C3E2A">
        <w:rPr>
          <w:rFonts w:asciiTheme="minorHAnsi" w:hAnsiTheme="minorHAnsi" w:cs="Calibri"/>
          <w:color w:val="000000"/>
          <w:sz w:val="22"/>
          <w:szCs w:val="22"/>
        </w:rPr>
        <w:t xml:space="preserve"> </w:t>
      </w:r>
      <w:r w:rsidR="006129C9">
        <w:rPr>
          <w:rFonts w:asciiTheme="minorHAnsi" w:hAnsiTheme="minorHAnsi" w:cs="Calibri"/>
          <w:color w:val="000000"/>
          <w:sz w:val="22"/>
          <w:szCs w:val="22"/>
        </w:rPr>
        <w:t>BSP</w:t>
      </w:r>
      <w:r w:rsidR="000A3554">
        <w:rPr>
          <w:rFonts w:asciiTheme="minorHAnsi" w:hAnsiTheme="minorHAnsi" w:cs="Calibri"/>
          <w:color w:val="000000"/>
          <w:sz w:val="22"/>
          <w:szCs w:val="22"/>
        </w:rPr>
        <w:t xml:space="preserve"> Multimédia a design, </w:t>
      </w:r>
      <w:r w:rsidR="005C3E2A">
        <w:rPr>
          <w:rFonts w:asciiTheme="minorHAnsi" w:hAnsiTheme="minorHAnsi" w:cs="Calibri"/>
          <w:color w:val="000000"/>
          <w:sz w:val="22"/>
          <w:szCs w:val="22"/>
        </w:rPr>
        <w:t>specializace Design obuvi</w:t>
      </w:r>
      <w:r w:rsidRPr="00BD1F71">
        <w:rPr>
          <w:rFonts w:asciiTheme="minorHAnsi" w:hAnsiTheme="minorHAnsi" w:cs="Calibri"/>
          <w:color w:val="000000"/>
          <w:sz w:val="22"/>
          <w:szCs w:val="22"/>
        </w:rPr>
        <w:t>:</w:t>
      </w:r>
    </w:p>
    <w:tbl>
      <w:tblPr>
        <w:tblStyle w:val="Mkatabulky"/>
        <w:tblW w:w="0" w:type="auto"/>
        <w:tblInd w:w="426" w:type="dxa"/>
        <w:tblLook w:val="04A0" w:firstRow="1" w:lastRow="0" w:firstColumn="1" w:lastColumn="0" w:noHBand="0" w:noVBand="1"/>
      </w:tblPr>
      <w:tblGrid>
        <w:gridCol w:w="4786"/>
        <w:gridCol w:w="4701"/>
      </w:tblGrid>
      <w:tr w:rsidR="005D65AA" w14:paraId="16185108" w14:textId="77777777" w:rsidTr="005133EF">
        <w:tc>
          <w:tcPr>
            <w:tcW w:w="4786" w:type="dxa"/>
            <w:shd w:val="clear" w:color="auto" w:fill="DEEAF6" w:themeFill="accent1" w:themeFillTint="33"/>
          </w:tcPr>
          <w:p w14:paraId="459AAAD5"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Počet závěrečných prací, které byly označeny</w:t>
            </w:r>
          </w:p>
          <w:p w14:paraId="599880EC" w14:textId="77777777" w:rsidR="005D65AA" w:rsidRPr="00667695" w:rsidRDefault="005D65AA" w:rsidP="005D65AA">
            <w:pPr>
              <w:tabs>
                <w:tab w:val="left" w:pos="2835"/>
              </w:tabs>
              <w:ind w:right="142"/>
              <w:jc w:val="both"/>
              <w:rPr>
                <w:rFonts w:asciiTheme="minorHAnsi" w:hAnsiTheme="minorHAnsi" w:cs="Calibri"/>
                <w:color w:val="000000"/>
              </w:rPr>
            </w:pPr>
            <w:proofErr w:type="spellStart"/>
            <w:r w:rsidRPr="00667695">
              <w:rPr>
                <w:rFonts w:asciiTheme="minorHAnsi" w:hAnsiTheme="minorHAnsi" w:cs="Calibri"/>
                <w:color w:val="000000"/>
              </w:rPr>
              <w:t>antiplagiátorským</w:t>
            </w:r>
            <w:proofErr w:type="spellEnd"/>
            <w:r w:rsidRPr="00667695">
              <w:rPr>
                <w:rFonts w:asciiTheme="minorHAnsi" w:hAnsiTheme="minorHAnsi" w:cs="Calibri"/>
                <w:color w:val="000000"/>
              </w:rPr>
              <w:t xml:space="preserve"> systémem jako plagiát</w:t>
            </w:r>
          </w:p>
        </w:tc>
        <w:tc>
          <w:tcPr>
            <w:tcW w:w="4701" w:type="dxa"/>
          </w:tcPr>
          <w:p w14:paraId="4A96CBE1" w14:textId="4C593939" w:rsidR="005D65AA" w:rsidRPr="00667695" w:rsidRDefault="004402A1"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0</w:t>
            </w:r>
          </w:p>
        </w:tc>
      </w:tr>
      <w:tr w:rsidR="005D65AA" w14:paraId="31604FB5" w14:textId="77777777" w:rsidTr="005133EF">
        <w:tc>
          <w:tcPr>
            <w:tcW w:w="4786" w:type="dxa"/>
            <w:shd w:val="clear" w:color="auto" w:fill="DEEAF6" w:themeFill="accent1" w:themeFillTint="33"/>
          </w:tcPr>
          <w:p w14:paraId="3DE94EA9"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Způsob posouzení těchto prací vedoucím práce</w:t>
            </w:r>
          </w:p>
        </w:tc>
        <w:tc>
          <w:tcPr>
            <w:tcW w:w="4701" w:type="dxa"/>
          </w:tcPr>
          <w:p w14:paraId="3A7B906C" w14:textId="72BF6658"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 xml:space="preserve">Při posuzování původnosti práce vedoucí práce přihlíží v prvé řadě k tomu, zdali shoda vyhodnocená systémem nevzniká z důvodu podobnosti práce </w:t>
            </w:r>
            <w:r w:rsidR="009F7062">
              <w:rPr>
                <w:rFonts w:asciiTheme="minorHAnsi" w:hAnsiTheme="minorHAnsi" w:cs="Calibri"/>
                <w:color w:val="000000"/>
              </w:rPr>
              <w:br/>
            </w:r>
            <w:r w:rsidRPr="00667695">
              <w:rPr>
                <w:rFonts w:asciiTheme="minorHAnsi" w:hAnsiTheme="minorHAnsi" w:cs="Calibri"/>
                <w:color w:val="000000"/>
              </w:rPr>
              <w:t xml:space="preserve">s dříve nahranými verzemi textu, standardní šablonou kvalifikačních textů univerzity, popř. jiných důvodů, které nelze klasifikovat jako plagiátorství. Sporné případy jsou konzultovány s proděkanem pro studium a celoživotní vzdělávání. V průběhu posledních pěti let na FMK nebylo konstatováno, že by některá z prací, </w:t>
            </w:r>
            <w:r w:rsidR="009F7062">
              <w:rPr>
                <w:rFonts w:asciiTheme="minorHAnsi" w:hAnsiTheme="minorHAnsi" w:cs="Calibri"/>
                <w:color w:val="000000"/>
              </w:rPr>
              <w:br/>
            </w:r>
            <w:r w:rsidRPr="00667695">
              <w:rPr>
                <w:rFonts w:asciiTheme="minorHAnsi" w:hAnsiTheme="minorHAnsi" w:cs="Calibri"/>
                <w:color w:val="000000"/>
              </w:rPr>
              <w:t xml:space="preserve">u které systém identifikoval shodu nad 10 %, byla plagiátem.   </w:t>
            </w:r>
          </w:p>
        </w:tc>
      </w:tr>
      <w:tr w:rsidR="005D65AA" w14:paraId="6B2A8315" w14:textId="77777777" w:rsidTr="005133EF">
        <w:tc>
          <w:tcPr>
            <w:tcW w:w="4786" w:type="dxa"/>
            <w:shd w:val="clear" w:color="auto" w:fill="DEEAF6" w:themeFill="accent1" w:themeFillTint="33"/>
          </w:tcPr>
          <w:p w14:paraId="56DEAFBD"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 xml:space="preserve">Rozhodnutí děkana o dalším postupu v případě, že </w:t>
            </w:r>
          </w:p>
          <w:p w14:paraId="3808CF76"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práce byla uznána jako plagiát</w:t>
            </w:r>
          </w:p>
        </w:tc>
        <w:tc>
          <w:tcPr>
            <w:tcW w:w="4701" w:type="dxa"/>
          </w:tcPr>
          <w:p w14:paraId="450BA7A0"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Žádná práce nebyla uznána plagiátem.</w:t>
            </w:r>
          </w:p>
        </w:tc>
      </w:tr>
      <w:tr w:rsidR="005D65AA" w14:paraId="102FC973" w14:textId="77777777" w:rsidTr="005133EF">
        <w:tc>
          <w:tcPr>
            <w:tcW w:w="4786" w:type="dxa"/>
            <w:shd w:val="clear" w:color="auto" w:fill="DEEAF6" w:themeFill="accent1" w:themeFillTint="33"/>
          </w:tcPr>
          <w:p w14:paraId="58F3B44A"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Počet zahájených disciplinárních řízení</w:t>
            </w:r>
          </w:p>
        </w:tc>
        <w:tc>
          <w:tcPr>
            <w:tcW w:w="4701" w:type="dxa"/>
          </w:tcPr>
          <w:p w14:paraId="185857DF"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0</w:t>
            </w:r>
          </w:p>
        </w:tc>
      </w:tr>
      <w:tr w:rsidR="005D65AA" w14:paraId="6C8B3E3A" w14:textId="77777777" w:rsidTr="005133EF">
        <w:tc>
          <w:tcPr>
            <w:tcW w:w="4786" w:type="dxa"/>
            <w:shd w:val="clear" w:color="auto" w:fill="DEEAF6" w:themeFill="accent1" w:themeFillTint="33"/>
          </w:tcPr>
          <w:p w14:paraId="1450068A"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Rozhodnutí o disciplinárním řízení a případně uložený správní trest</w:t>
            </w:r>
          </w:p>
        </w:tc>
        <w:tc>
          <w:tcPr>
            <w:tcW w:w="4701" w:type="dxa"/>
          </w:tcPr>
          <w:p w14:paraId="5D1793BA"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w:t>
            </w:r>
          </w:p>
        </w:tc>
      </w:tr>
      <w:tr w:rsidR="005D65AA" w14:paraId="6966965A" w14:textId="77777777" w:rsidTr="005133EF">
        <w:tc>
          <w:tcPr>
            <w:tcW w:w="4786" w:type="dxa"/>
            <w:shd w:val="clear" w:color="auto" w:fill="DEEAF6" w:themeFill="accent1" w:themeFillTint="33"/>
          </w:tcPr>
          <w:p w14:paraId="34DF3A58"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Navržené opatření (např. změny v systému vedení závěrečných prací a jejich kontroly) v případě zjištění nepůvodnosti prací</w:t>
            </w:r>
          </w:p>
        </w:tc>
        <w:tc>
          <w:tcPr>
            <w:tcW w:w="4701" w:type="dxa"/>
          </w:tcPr>
          <w:p w14:paraId="72CE24CC" w14:textId="77777777" w:rsidR="005D65AA" w:rsidRPr="00667695" w:rsidRDefault="005D65AA" w:rsidP="005D65AA">
            <w:pPr>
              <w:tabs>
                <w:tab w:val="left" w:pos="2835"/>
              </w:tabs>
              <w:ind w:right="142"/>
              <w:jc w:val="both"/>
              <w:rPr>
                <w:rFonts w:asciiTheme="minorHAnsi" w:hAnsiTheme="minorHAnsi" w:cs="Calibri"/>
                <w:color w:val="000000"/>
              </w:rPr>
            </w:pPr>
            <w:r w:rsidRPr="00667695">
              <w:rPr>
                <w:rFonts w:asciiTheme="minorHAnsi" w:hAnsiTheme="minorHAnsi" w:cs="Calibri"/>
                <w:color w:val="000000"/>
              </w:rPr>
              <w:t>-</w:t>
            </w:r>
          </w:p>
        </w:tc>
      </w:tr>
    </w:tbl>
    <w:p w14:paraId="5FD9F34B" w14:textId="77777777" w:rsidR="00BD1F71" w:rsidRDefault="00BD1F71" w:rsidP="005D65AA">
      <w:pPr>
        <w:tabs>
          <w:tab w:val="left" w:pos="2835"/>
        </w:tabs>
        <w:spacing w:before="120" w:after="120"/>
        <w:ind w:right="142" w:firstLine="426"/>
        <w:jc w:val="both"/>
        <w:rPr>
          <w:rFonts w:asciiTheme="minorHAnsi" w:hAnsiTheme="minorHAnsi" w:cs="Calibri"/>
          <w:b/>
          <w:bCs/>
          <w:color w:val="000000"/>
        </w:rPr>
      </w:pPr>
    </w:p>
    <w:p w14:paraId="1FA2D86F" w14:textId="6477B7FB" w:rsidR="005D65AA" w:rsidRPr="006457B4" w:rsidRDefault="005D65AA" w:rsidP="005D65AA">
      <w:pPr>
        <w:tabs>
          <w:tab w:val="left" w:pos="2835"/>
        </w:tabs>
        <w:spacing w:before="120" w:after="120"/>
        <w:ind w:right="142" w:firstLine="426"/>
        <w:jc w:val="both"/>
        <w:rPr>
          <w:rFonts w:asciiTheme="minorHAnsi" w:hAnsiTheme="minorHAnsi" w:cs="Calibri"/>
          <w:color w:val="000000"/>
          <w:sz w:val="22"/>
          <w:szCs w:val="22"/>
        </w:rPr>
      </w:pPr>
      <w:r w:rsidRPr="006457B4">
        <w:rPr>
          <w:rFonts w:asciiTheme="minorHAnsi" w:hAnsiTheme="minorHAnsi" w:cs="Calibri"/>
          <w:color w:val="000000"/>
          <w:sz w:val="22"/>
          <w:szCs w:val="22"/>
        </w:rPr>
        <w:t>Opatření k ochraně duševního vlastnictví</w:t>
      </w:r>
    </w:p>
    <w:p w14:paraId="4555D6B7" w14:textId="49444CEF"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zajišťuje ochranu duševního vlastnictví k výsledkům vědy a výzkumu, které v</w:t>
      </w:r>
      <w:r w:rsidR="000B7A5D">
        <w:rPr>
          <w:rFonts w:asciiTheme="minorHAnsi" w:hAnsiTheme="minorHAnsi" w:cs="Calibri"/>
          <w:color w:val="000000"/>
          <w:sz w:val="22"/>
          <w:szCs w:val="22"/>
        </w:rPr>
        <w:t>z</w:t>
      </w:r>
      <w:r w:rsidRPr="00414477">
        <w:rPr>
          <w:rFonts w:asciiTheme="minorHAnsi" w:hAnsiTheme="minorHAnsi" w:cs="Calibri"/>
          <w:color w:val="000000"/>
          <w:sz w:val="22"/>
          <w:szCs w:val="22"/>
        </w:rPr>
        <w:t xml:space="preserve">nikly na součástech UTB </w:t>
      </w:r>
      <w:r w:rsidRPr="00414477">
        <w:rPr>
          <w:rFonts w:asciiTheme="minorHAnsi" w:hAnsiTheme="minorHAnsi" w:cs="Calibri"/>
          <w:color w:val="000000"/>
          <w:sz w:val="22"/>
          <w:szCs w:val="22"/>
        </w:rPr>
        <w:br/>
        <w:t>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786C0AAB" w14:textId="092030B0" w:rsidR="00414477" w:rsidRPr="00414477" w:rsidRDefault="005D65AA" w:rsidP="00EB63A4">
      <w:pPr>
        <w:tabs>
          <w:tab w:val="left" w:pos="2835"/>
        </w:tabs>
        <w:ind w:left="425" w:right="142"/>
        <w:jc w:val="both"/>
        <w:rPr>
          <w:rFonts w:asciiTheme="minorHAnsi" w:hAnsiTheme="minorHAnsi" w:cs="Calibri"/>
          <w:color w:val="000000"/>
          <w:sz w:val="22"/>
          <w:szCs w:val="22"/>
        </w:rPr>
      </w:pPr>
      <w:r w:rsidRPr="00C5082F">
        <w:rPr>
          <w:rFonts w:asciiTheme="minorHAnsi" w:hAnsiTheme="minorHAnsi" w:cs="Calibri"/>
          <w:color w:val="000000"/>
          <w:sz w:val="22"/>
          <w:szCs w:val="22"/>
        </w:rPr>
        <w:t xml:space="preserve">Portfolio duševního vlastnictví je na UTB budováno dle </w:t>
      </w:r>
      <w:r w:rsidR="00334FEE">
        <w:rPr>
          <w:rFonts w:asciiTheme="minorHAnsi" w:hAnsiTheme="minorHAnsi" w:cs="Calibri"/>
          <w:color w:val="000000"/>
          <w:sz w:val="22"/>
          <w:szCs w:val="22"/>
        </w:rPr>
        <w:t>s</w:t>
      </w:r>
      <w:r w:rsidRPr="00C5082F">
        <w:rPr>
          <w:rFonts w:asciiTheme="minorHAnsi" w:hAnsiTheme="minorHAnsi" w:cs="Calibri"/>
          <w:color w:val="000000"/>
          <w:sz w:val="22"/>
          <w:szCs w:val="22"/>
        </w:rPr>
        <w:t>měrnice rektora SR/</w:t>
      </w:r>
      <w:r w:rsidR="00B645F2" w:rsidRPr="00C5082F">
        <w:rPr>
          <w:rFonts w:asciiTheme="minorHAnsi" w:hAnsiTheme="minorHAnsi" w:cs="Calibri"/>
          <w:color w:val="000000"/>
          <w:sz w:val="22"/>
          <w:szCs w:val="22"/>
        </w:rPr>
        <w:t>9</w:t>
      </w:r>
      <w:r w:rsidRPr="00C5082F">
        <w:rPr>
          <w:rFonts w:asciiTheme="minorHAnsi" w:hAnsiTheme="minorHAnsi" w:cs="Calibri"/>
          <w:color w:val="000000"/>
          <w:sz w:val="22"/>
          <w:szCs w:val="22"/>
        </w:rPr>
        <w:t>/20</w:t>
      </w:r>
      <w:r w:rsidR="007F1188" w:rsidRPr="00C5082F">
        <w:rPr>
          <w:rFonts w:asciiTheme="minorHAnsi" w:hAnsiTheme="minorHAnsi" w:cs="Calibri"/>
          <w:color w:val="000000"/>
          <w:sz w:val="22"/>
          <w:szCs w:val="22"/>
        </w:rPr>
        <w:t>24</w:t>
      </w:r>
      <w:r w:rsidRPr="00C5082F">
        <w:rPr>
          <w:rFonts w:asciiTheme="minorHAnsi" w:hAnsiTheme="minorHAnsi" w:cs="Calibri"/>
          <w:color w:val="000000"/>
          <w:sz w:val="22"/>
          <w:szCs w:val="22"/>
        </w:rPr>
        <w:t xml:space="preserve"> </w:t>
      </w:r>
      <w:r w:rsidRPr="00F711DF">
        <w:rPr>
          <w:rFonts w:asciiTheme="minorHAnsi" w:hAnsiTheme="minorHAnsi" w:cs="Calibri"/>
          <w:i/>
          <w:iCs/>
          <w:color w:val="000000"/>
          <w:sz w:val="22"/>
          <w:szCs w:val="22"/>
        </w:rPr>
        <w:t>Uplatnění a ochrana práv duševního vlastnictví vznikajícího v souvislosti s tvůrčí činností zaměstnanců a studentů UTB</w:t>
      </w:r>
      <w:r w:rsidR="0060785A">
        <w:rPr>
          <w:rStyle w:val="Znakapoznpodarou"/>
          <w:rFonts w:asciiTheme="minorHAnsi" w:hAnsiTheme="minorHAnsi" w:cs="Calibri"/>
          <w:i/>
          <w:iCs/>
          <w:color w:val="000000"/>
          <w:sz w:val="22"/>
          <w:szCs w:val="22"/>
        </w:rPr>
        <w:footnoteReference w:id="49"/>
      </w:r>
      <w:r w:rsidRPr="00C5082F">
        <w:rPr>
          <w:rFonts w:asciiTheme="minorHAnsi" w:hAnsiTheme="minorHAnsi" w:cs="Calibri"/>
          <w:color w:val="000000"/>
          <w:sz w:val="22"/>
          <w:szCs w:val="22"/>
        </w:rPr>
        <w:t xml:space="preserve">. Rozdělení výnosů z komercializace předepisuje </w:t>
      </w:r>
      <w:r w:rsidRPr="00F711DF">
        <w:rPr>
          <w:rFonts w:asciiTheme="minorHAnsi" w:hAnsiTheme="minorHAnsi" w:cs="Calibri"/>
          <w:i/>
          <w:iCs/>
          <w:color w:val="000000"/>
          <w:sz w:val="22"/>
          <w:szCs w:val="22"/>
        </w:rPr>
        <w:t>Interní fond na podporu inovačních činností</w:t>
      </w:r>
      <w:r w:rsidRPr="00C5082F">
        <w:rPr>
          <w:rFonts w:asciiTheme="minorHAnsi" w:hAnsiTheme="minorHAnsi" w:cs="Calibri"/>
          <w:color w:val="000000"/>
          <w:sz w:val="22"/>
          <w:szCs w:val="22"/>
        </w:rPr>
        <w:t xml:space="preserve"> a je uveden ve </w:t>
      </w:r>
      <w:r w:rsidR="00334FEE">
        <w:rPr>
          <w:rFonts w:asciiTheme="minorHAnsi" w:hAnsiTheme="minorHAnsi" w:cs="Calibri"/>
          <w:color w:val="000000"/>
          <w:sz w:val="22"/>
          <w:szCs w:val="22"/>
        </w:rPr>
        <w:t>s</w:t>
      </w:r>
      <w:r w:rsidRPr="00C5082F">
        <w:rPr>
          <w:rFonts w:asciiTheme="minorHAnsi" w:hAnsiTheme="minorHAnsi" w:cs="Calibri"/>
          <w:color w:val="000000"/>
          <w:sz w:val="22"/>
          <w:szCs w:val="22"/>
        </w:rPr>
        <w:t>měrnic</w:t>
      </w:r>
      <w:r w:rsidR="00890F33" w:rsidRPr="00C5082F">
        <w:rPr>
          <w:rFonts w:asciiTheme="minorHAnsi" w:hAnsiTheme="minorHAnsi" w:cs="Calibri"/>
          <w:color w:val="000000"/>
          <w:sz w:val="22"/>
          <w:szCs w:val="22"/>
        </w:rPr>
        <w:t>i</w:t>
      </w:r>
      <w:r w:rsidRPr="00C5082F">
        <w:rPr>
          <w:rFonts w:asciiTheme="minorHAnsi" w:hAnsiTheme="minorHAnsi" w:cs="Calibri"/>
          <w:color w:val="000000"/>
          <w:sz w:val="22"/>
          <w:szCs w:val="22"/>
        </w:rPr>
        <w:t xml:space="preserve"> rektora SR/</w:t>
      </w:r>
      <w:r w:rsidR="00890F33" w:rsidRPr="00C5082F">
        <w:rPr>
          <w:rFonts w:asciiTheme="minorHAnsi" w:hAnsiTheme="minorHAnsi" w:cs="Calibri"/>
          <w:color w:val="000000"/>
          <w:sz w:val="22"/>
          <w:szCs w:val="22"/>
        </w:rPr>
        <w:t>39</w:t>
      </w:r>
      <w:r w:rsidRPr="00C5082F">
        <w:rPr>
          <w:rFonts w:asciiTheme="minorHAnsi" w:hAnsiTheme="minorHAnsi" w:cs="Calibri"/>
          <w:color w:val="000000"/>
          <w:sz w:val="22"/>
          <w:szCs w:val="22"/>
        </w:rPr>
        <w:t>/20</w:t>
      </w:r>
      <w:r w:rsidR="00890F33" w:rsidRPr="00C5082F">
        <w:rPr>
          <w:rFonts w:asciiTheme="minorHAnsi" w:hAnsiTheme="minorHAnsi" w:cs="Calibri"/>
          <w:color w:val="000000"/>
          <w:sz w:val="22"/>
          <w:szCs w:val="22"/>
        </w:rPr>
        <w:t>23</w:t>
      </w:r>
      <w:r w:rsidR="00651D02">
        <w:rPr>
          <w:rStyle w:val="Znakapoznpodarou"/>
          <w:rFonts w:asciiTheme="minorHAnsi" w:hAnsiTheme="minorHAnsi" w:cs="Calibri"/>
          <w:color w:val="000000"/>
          <w:sz w:val="22"/>
          <w:szCs w:val="22"/>
        </w:rPr>
        <w:footnoteReference w:id="50"/>
      </w:r>
      <w:r w:rsidR="00272A39" w:rsidRPr="00C5082F">
        <w:rPr>
          <w:rFonts w:asciiTheme="minorHAnsi" w:hAnsiTheme="minorHAnsi" w:cs="Calibri"/>
          <w:color w:val="000000"/>
          <w:sz w:val="22"/>
          <w:szCs w:val="22"/>
        </w:rPr>
        <w:t>.</w:t>
      </w:r>
      <w:r w:rsidRPr="00C5082F">
        <w:rPr>
          <w:rFonts w:asciiTheme="minorHAnsi" w:hAnsiTheme="minorHAnsi" w:cs="Calibri"/>
          <w:color w:val="000000"/>
          <w:sz w:val="22"/>
          <w:szCs w:val="22"/>
        </w:rPr>
        <w:t xml:space="preserve"> </w:t>
      </w:r>
    </w:p>
    <w:p w14:paraId="071E6B0C" w14:textId="040F15A7" w:rsidR="00EB63A4" w:rsidRDefault="00EB63A4" w:rsidP="005D65AA">
      <w:pPr>
        <w:tabs>
          <w:tab w:val="left" w:pos="2835"/>
        </w:tabs>
        <w:spacing w:before="120" w:after="120"/>
        <w:ind w:left="426" w:right="142"/>
        <w:jc w:val="both"/>
        <w:rPr>
          <w:rFonts w:asciiTheme="minorHAnsi" w:hAnsiTheme="minorHAnsi" w:cs="Calibri"/>
          <w:color w:val="000000"/>
          <w:sz w:val="22"/>
          <w:szCs w:val="22"/>
        </w:rPr>
      </w:pPr>
      <w:r w:rsidRPr="00C5082F">
        <w:rPr>
          <w:rFonts w:asciiTheme="minorHAnsi" w:hAnsiTheme="minorHAnsi" w:cs="Calibri"/>
          <w:color w:val="000000"/>
          <w:sz w:val="22"/>
          <w:szCs w:val="22"/>
        </w:rPr>
        <w:t xml:space="preserve">Strategie pro komercializaci je dána Směrnicí rektora SR/24/2022 </w:t>
      </w:r>
      <w:r w:rsidRPr="00F711DF">
        <w:rPr>
          <w:rFonts w:asciiTheme="minorHAnsi" w:hAnsiTheme="minorHAnsi" w:cs="Calibri"/>
          <w:i/>
          <w:iCs/>
          <w:color w:val="000000"/>
          <w:sz w:val="22"/>
          <w:szCs w:val="22"/>
        </w:rPr>
        <w:t>Příprava dokumentace pro zakládání spin-</w:t>
      </w:r>
      <w:proofErr w:type="spellStart"/>
      <w:r w:rsidRPr="00F711DF">
        <w:rPr>
          <w:rFonts w:asciiTheme="minorHAnsi" w:hAnsiTheme="minorHAnsi" w:cs="Calibri"/>
          <w:i/>
          <w:iCs/>
          <w:color w:val="000000"/>
          <w:sz w:val="22"/>
          <w:szCs w:val="22"/>
        </w:rPr>
        <w:t>off</w:t>
      </w:r>
      <w:proofErr w:type="spellEnd"/>
      <w:r w:rsidRPr="00F711DF">
        <w:rPr>
          <w:rFonts w:asciiTheme="minorHAnsi" w:hAnsiTheme="minorHAnsi" w:cs="Calibri"/>
          <w:i/>
          <w:iCs/>
          <w:color w:val="000000"/>
          <w:sz w:val="22"/>
          <w:szCs w:val="22"/>
        </w:rPr>
        <w:t xml:space="preserve"> firem na UTB nebo získání účasti v jiné právnické osobě za účelem komercializace duševního vlastnictví UTB</w:t>
      </w:r>
      <w:r w:rsidR="00A21EAD">
        <w:rPr>
          <w:rStyle w:val="Znakapoznpodarou"/>
          <w:rFonts w:asciiTheme="minorHAnsi" w:hAnsiTheme="minorHAnsi" w:cs="Calibri"/>
          <w:i/>
          <w:iCs/>
          <w:color w:val="000000"/>
          <w:sz w:val="22"/>
          <w:szCs w:val="22"/>
        </w:rPr>
        <w:footnoteReference w:id="51"/>
      </w:r>
      <w:r w:rsidRPr="00C5082F">
        <w:rPr>
          <w:rFonts w:asciiTheme="minorHAnsi" w:hAnsiTheme="minorHAnsi" w:cs="Calibri"/>
          <w:color w:val="000000"/>
          <w:sz w:val="22"/>
          <w:szCs w:val="22"/>
        </w:rPr>
        <w:t>.</w:t>
      </w:r>
      <w:r w:rsidRPr="00414477">
        <w:rPr>
          <w:rFonts w:asciiTheme="minorHAnsi" w:hAnsiTheme="minorHAnsi" w:cs="Calibri"/>
          <w:color w:val="000000"/>
          <w:sz w:val="22"/>
          <w:szCs w:val="22"/>
        </w:rPr>
        <w:t xml:space="preserve"> </w:t>
      </w:r>
    </w:p>
    <w:p w14:paraId="7E12B0BB" w14:textId="2BF163B1"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(1) CTT vede </w:t>
      </w:r>
      <w:r w:rsidR="00D65E6C">
        <w:rPr>
          <w:rFonts w:asciiTheme="minorHAnsi" w:hAnsiTheme="minorHAnsi" w:cs="Calibri"/>
          <w:color w:val="000000"/>
          <w:sz w:val="22"/>
          <w:szCs w:val="22"/>
        </w:rPr>
        <w:t>d</w:t>
      </w:r>
      <w:r w:rsidRPr="00414477">
        <w:rPr>
          <w:rFonts w:asciiTheme="minorHAnsi" w:hAnsiTheme="minorHAnsi" w:cs="Calibri"/>
          <w:color w:val="000000"/>
          <w:sz w:val="22"/>
          <w:szCs w:val="22"/>
        </w:rPr>
        <w:t xml:space="preserve">eník Nabídek předmětů průmyslového vlastnictví, do kterého se zapisují pod pořadovými čísly běžného roku Nabídky předmětů průmyslového vlastnictví </w:t>
      </w:r>
      <w:r w:rsidR="001B74C7">
        <w:rPr>
          <w:rFonts w:asciiTheme="minorHAnsi" w:hAnsiTheme="minorHAnsi" w:cs="Calibri"/>
          <w:color w:val="000000"/>
          <w:sz w:val="22"/>
          <w:szCs w:val="22"/>
        </w:rPr>
        <w:t xml:space="preserve">(dále jen „Nabídka“) </w:t>
      </w:r>
      <w:r w:rsidRPr="00414477">
        <w:rPr>
          <w:rFonts w:asciiTheme="minorHAnsi" w:hAnsiTheme="minorHAnsi" w:cs="Calibri"/>
          <w:color w:val="000000"/>
          <w:sz w:val="22"/>
          <w:szCs w:val="22"/>
        </w:rPr>
        <w:t>vytvořených zaměstnanci UTB.</w:t>
      </w:r>
    </w:p>
    <w:p w14:paraId="2E12EB0C" w14:textId="60F67783"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lastRenderedPageBreak/>
        <w:t xml:space="preserve">(2) </w:t>
      </w:r>
      <w:r w:rsidR="005332EB">
        <w:rPr>
          <w:rFonts w:asciiTheme="minorHAnsi" w:hAnsiTheme="minorHAnsi" w:cs="Calibri"/>
          <w:color w:val="000000"/>
          <w:sz w:val="22"/>
          <w:szCs w:val="22"/>
        </w:rPr>
        <w:t>Z</w:t>
      </w:r>
      <w:r w:rsidRPr="00414477">
        <w:rPr>
          <w:rFonts w:asciiTheme="minorHAnsi" w:hAnsiTheme="minorHAnsi" w:cs="Calibri"/>
          <w:color w:val="000000"/>
          <w:sz w:val="22"/>
          <w:szCs w:val="22"/>
        </w:rPr>
        <w:t xml:space="preserve">aměstnanec CTT posoudí věcnou způsobilost předmětu Nabídky ve lhůtě 30 kalendářních dnů ode dne jejího obdržení. </w:t>
      </w:r>
    </w:p>
    <w:p w14:paraId="26D0019B" w14:textId="77777777"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(3) V případě, že Nabídka splňuje podmínky pro podání přihlášky předmětu průmyslového vlastnictví </w:t>
      </w:r>
      <w:r w:rsidRPr="00414477">
        <w:rPr>
          <w:rFonts w:asciiTheme="minorHAnsi" w:hAnsiTheme="minorHAnsi" w:cs="Calibri"/>
          <w:color w:val="000000"/>
          <w:sz w:val="22"/>
          <w:szCs w:val="22"/>
        </w:rPr>
        <w:br/>
        <w:t xml:space="preserve">k právní ochraně, předá CTT Nabídku a posouzení způsobilosti daného řešení k průmyslově právní ochraně rektorovi UTB nebo jím pověřené osobě. </w:t>
      </w:r>
    </w:p>
    <w:p w14:paraId="14DA4D69" w14:textId="77777777"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15D86E2B" w14:textId="77777777"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2B0723DD" w14:textId="77777777"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4BF7B09F" w14:textId="77777777" w:rsidR="005D65AA" w:rsidRPr="00414477" w:rsidRDefault="005D65AA" w:rsidP="005D65AA">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04040781" w14:textId="4C407E6D" w:rsidR="00256099" w:rsidRDefault="005D65AA" w:rsidP="00256099">
      <w:pPr>
        <w:tabs>
          <w:tab w:val="left" w:pos="2835"/>
        </w:tabs>
        <w:spacing w:before="120" w:after="120"/>
        <w:ind w:left="426" w:right="142"/>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(8) Zaměstnavatel i původce jsou v průběhu řízení o Nabídce povinni zachovávat vůči třetím osobám </w:t>
      </w:r>
      <w:r w:rsidRPr="00414477">
        <w:rPr>
          <w:rFonts w:asciiTheme="minorHAnsi" w:hAnsiTheme="minorHAnsi" w:cs="Calibri"/>
          <w:color w:val="000000"/>
          <w:sz w:val="22"/>
          <w:szCs w:val="22"/>
        </w:rPr>
        <w:br/>
        <w:t>o předmětu průmyslového vlastnictví, jež je předmětem tohoto řízení, mlčenlivost.</w:t>
      </w:r>
      <w:bookmarkEnd w:id="654"/>
    </w:p>
    <w:p w14:paraId="40E66AF0" w14:textId="77777777" w:rsidR="00256099" w:rsidRPr="00414477" w:rsidRDefault="00256099" w:rsidP="00F711DF">
      <w:pPr>
        <w:tabs>
          <w:tab w:val="left" w:pos="2835"/>
        </w:tabs>
        <w:spacing w:before="120" w:after="120"/>
        <w:ind w:left="426" w:right="142"/>
        <w:jc w:val="both"/>
        <w:rPr>
          <w:rFonts w:asciiTheme="minorHAnsi" w:hAnsiTheme="minorHAnsi" w:cs="Calibri"/>
          <w:color w:val="000000"/>
          <w:sz w:val="22"/>
          <w:szCs w:val="22"/>
        </w:rPr>
      </w:pPr>
    </w:p>
    <w:p w14:paraId="6C2AEB5A" w14:textId="77777777" w:rsidR="005D65AA" w:rsidRDefault="005D65AA" w:rsidP="005D65AA">
      <w:pPr>
        <w:pStyle w:val="Nadpis1"/>
        <w:ind w:right="142"/>
      </w:pPr>
      <w:r w:rsidRPr="00035992">
        <w:t xml:space="preserve">Studijní </w:t>
      </w:r>
      <w:r w:rsidRPr="008624B2">
        <w:t>program</w:t>
      </w:r>
    </w:p>
    <w:p w14:paraId="4593DB13" w14:textId="77777777" w:rsidR="005D65AA" w:rsidRDefault="005D65AA" w:rsidP="005D65AA">
      <w:pPr>
        <w:ind w:right="142"/>
        <w:rPr>
          <w:bCs/>
          <w:sz w:val="24"/>
          <w:szCs w:val="24"/>
        </w:rPr>
      </w:pPr>
    </w:p>
    <w:p w14:paraId="544839A6" w14:textId="77777777" w:rsidR="005D65AA" w:rsidRDefault="005D65AA" w:rsidP="005D65AA">
      <w:pPr>
        <w:pStyle w:val="Nadpis2"/>
        <w:ind w:right="142"/>
      </w:pPr>
      <w:r w:rsidRPr="00035992">
        <w:t xml:space="preserve">Soulad studijního programu s posláním vysoké školy a mezinárodní rozměr studijního programu </w:t>
      </w:r>
    </w:p>
    <w:p w14:paraId="71D875A9" w14:textId="77777777" w:rsidR="005D65AA" w:rsidRDefault="005D65AA" w:rsidP="005D65AA">
      <w:pPr>
        <w:pStyle w:val="Nadpis3"/>
        <w:ind w:right="142"/>
      </w:pPr>
      <w:r>
        <w:t>Soulad studijního programu s posláním a strategickými dokumenty vysoké školy</w:t>
      </w:r>
    </w:p>
    <w:p w14:paraId="1826C4DD" w14:textId="77777777" w:rsidR="005D65AA" w:rsidRPr="00C26381" w:rsidRDefault="005D65AA" w:rsidP="005D65AA">
      <w:pPr>
        <w:tabs>
          <w:tab w:val="left" w:pos="2835"/>
        </w:tabs>
        <w:spacing w:before="120" w:after="120"/>
        <w:ind w:right="142"/>
        <w:jc w:val="center"/>
        <w:rPr>
          <w:rFonts w:asciiTheme="minorHAnsi" w:hAnsiTheme="minorHAnsi" w:cs="Calibri"/>
          <w:sz w:val="22"/>
          <w:szCs w:val="22"/>
        </w:rPr>
      </w:pPr>
      <w:r w:rsidRPr="00C26381">
        <w:rPr>
          <w:rFonts w:asciiTheme="minorHAnsi" w:hAnsiTheme="minorHAnsi"/>
          <w:sz w:val="22"/>
          <w:szCs w:val="22"/>
        </w:rPr>
        <w:t>Standard 2.1</w:t>
      </w:r>
    </w:p>
    <w:p w14:paraId="225B1E7D" w14:textId="0BCFCDAE" w:rsidR="005D65AA" w:rsidRPr="00C26381" w:rsidRDefault="00540794" w:rsidP="005D65AA">
      <w:pPr>
        <w:widowControl w:val="0"/>
        <w:tabs>
          <w:tab w:val="left" w:pos="426"/>
        </w:tabs>
        <w:autoSpaceDE w:val="0"/>
        <w:autoSpaceDN w:val="0"/>
        <w:adjustRightInd w:val="0"/>
        <w:snapToGrid w:val="0"/>
        <w:ind w:left="426" w:right="142"/>
        <w:jc w:val="both"/>
        <w:rPr>
          <w:rFonts w:asciiTheme="minorHAnsi" w:hAnsiTheme="minorHAnsi" w:cstheme="minorHAnsi"/>
          <w:color w:val="000000"/>
          <w:sz w:val="22"/>
          <w:szCs w:val="22"/>
        </w:rPr>
      </w:pPr>
      <w:r w:rsidRPr="00C26381">
        <w:rPr>
          <w:rFonts w:asciiTheme="minorHAnsi" w:hAnsiTheme="minorHAnsi" w:cs="Calibri"/>
          <w:color w:val="000000"/>
          <w:sz w:val="22"/>
          <w:szCs w:val="22"/>
        </w:rPr>
        <w:t xml:space="preserve">Bakalářský studijní program </w:t>
      </w:r>
      <w:proofErr w:type="spellStart"/>
      <w:r w:rsidR="005F5499" w:rsidRPr="005F5499">
        <w:rPr>
          <w:rFonts w:asciiTheme="minorHAnsi" w:hAnsiTheme="minorHAnsi" w:cs="Calibri"/>
          <w:color w:val="000000"/>
          <w:sz w:val="22"/>
          <w:szCs w:val="22"/>
        </w:rPr>
        <w:t>Footwear</w:t>
      </w:r>
      <w:proofErr w:type="spellEnd"/>
      <w:r w:rsidR="005F5499" w:rsidRPr="005F5499">
        <w:rPr>
          <w:rFonts w:asciiTheme="minorHAnsi" w:hAnsiTheme="minorHAnsi" w:cs="Calibri"/>
          <w:color w:val="000000"/>
          <w:sz w:val="22"/>
          <w:szCs w:val="22"/>
        </w:rPr>
        <w:t xml:space="preserve"> Design</w:t>
      </w:r>
      <w:r w:rsidR="00B404A4">
        <w:rPr>
          <w:rFonts w:asciiTheme="minorHAnsi" w:hAnsiTheme="minorHAnsi" w:cs="Calibri"/>
          <w:color w:val="000000"/>
          <w:sz w:val="22"/>
          <w:szCs w:val="22"/>
        </w:rPr>
        <w:t xml:space="preserve"> </w:t>
      </w:r>
      <w:r>
        <w:rPr>
          <w:rFonts w:asciiTheme="minorHAnsi" w:hAnsiTheme="minorHAnsi" w:cs="Calibri"/>
          <w:color w:val="000000"/>
          <w:sz w:val="22"/>
          <w:szCs w:val="22"/>
        </w:rPr>
        <w:t xml:space="preserve">je </w:t>
      </w:r>
      <w:r w:rsidR="005D65AA" w:rsidRPr="00975191">
        <w:rPr>
          <w:rFonts w:asciiTheme="minorHAnsi" w:hAnsiTheme="minorHAnsi" w:cs="Calibri"/>
          <w:color w:val="000000"/>
          <w:sz w:val="22"/>
          <w:szCs w:val="22"/>
        </w:rPr>
        <w:t>z hlediska</w:t>
      </w:r>
      <w:r w:rsidR="005D65AA" w:rsidRPr="00C26381">
        <w:rPr>
          <w:rFonts w:asciiTheme="minorHAnsi" w:hAnsiTheme="minorHAnsi" w:cs="Calibri"/>
          <w:color w:val="000000"/>
          <w:sz w:val="22"/>
          <w:szCs w:val="22"/>
        </w:rPr>
        <w:t xml:space="preserve"> typu, formy</w:t>
      </w:r>
      <w:r w:rsidR="00B404A4">
        <w:rPr>
          <w:rFonts w:asciiTheme="minorHAnsi" w:hAnsiTheme="minorHAnsi" w:cs="Calibri"/>
          <w:color w:val="000000"/>
          <w:sz w:val="22"/>
          <w:szCs w:val="22"/>
        </w:rPr>
        <w:t xml:space="preserve"> </w:t>
      </w:r>
      <w:r w:rsidR="005D65AA" w:rsidRPr="00C26381">
        <w:rPr>
          <w:rFonts w:asciiTheme="minorHAnsi" w:hAnsiTheme="minorHAnsi" w:cs="Calibri"/>
          <w:color w:val="000000"/>
          <w:sz w:val="22"/>
          <w:szCs w:val="22"/>
        </w:rPr>
        <w:t xml:space="preserve">a případného profilu </w:t>
      </w:r>
      <w:r w:rsidR="005D65AA" w:rsidRPr="00C26381">
        <w:rPr>
          <w:rFonts w:asciiTheme="minorHAnsi" w:hAnsiTheme="minorHAnsi" w:cstheme="minorHAnsi"/>
          <w:color w:val="000000"/>
          <w:sz w:val="22"/>
          <w:szCs w:val="22"/>
        </w:rPr>
        <w:t>v souladu se </w:t>
      </w:r>
      <w:r w:rsidR="005D65AA" w:rsidRPr="00C26381">
        <w:rPr>
          <w:rFonts w:asciiTheme="minorHAnsi" w:hAnsiTheme="minorHAnsi" w:cstheme="minorHAnsi"/>
          <w:i/>
          <w:color w:val="000000"/>
          <w:sz w:val="22"/>
          <w:szCs w:val="22"/>
        </w:rPr>
        <w:t>Strategickým záměrem UTB na období 21+</w:t>
      </w:r>
      <w:r w:rsidR="005D65AA" w:rsidRPr="00C26381">
        <w:rPr>
          <w:rFonts w:asciiTheme="minorHAnsi" w:hAnsiTheme="minorHAnsi" w:cstheme="minorHAnsi"/>
          <w:color w:val="000000"/>
          <w:sz w:val="22"/>
          <w:szCs w:val="22"/>
        </w:rPr>
        <w:t xml:space="preserve"> (dále jen „SZ UTB 21+“)</w:t>
      </w:r>
      <w:r w:rsidR="005D65AA" w:rsidRPr="00C26381">
        <w:rPr>
          <w:rStyle w:val="Znakapoznpodarou"/>
          <w:rFonts w:asciiTheme="minorHAnsi" w:hAnsiTheme="minorHAnsi" w:cstheme="minorHAnsi"/>
          <w:color w:val="000000"/>
          <w:sz w:val="22"/>
          <w:szCs w:val="22"/>
        </w:rPr>
        <w:footnoteReference w:id="52"/>
      </w:r>
      <w:r w:rsidR="005D65AA" w:rsidRPr="00C26381">
        <w:rPr>
          <w:rFonts w:asciiTheme="minorHAnsi" w:hAnsiTheme="minorHAnsi" w:cstheme="minorHAnsi"/>
          <w:color w:val="000000"/>
          <w:sz w:val="22"/>
          <w:szCs w:val="22"/>
        </w:rPr>
        <w:t xml:space="preserve">, strategickým cílem 1.2 Inovovat studijní programy v návaznosti na technologický vývoj a nové společenské výzvy pro uplatnitelnost absolventů na měnícím se trhu práce. Předkládaný návrh studijního programu navazuje na dlouhodobou tvůrčí a výukovou činnost a v souladu se strategií UTB a </w:t>
      </w:r>
      <w:r w:rsidR="00176B3F">
        <w:rPr>
          <w:rFonts w:asciiTheme="minorHAnsi" w:hAnsiTheme="minorHAnsi" w:cstheme="minorHAnsi"/>
          <w:color w:val="000000"/>
          <w:sz w:val="22"/>
          <w:szCs w:val="22"/>
        </w:rPr>
        <w:t>FMK</w:t>
      </w:r>
      <w:r w:rsidR="005D65AA" w:rsidRPr="00C26381">
        <w:rPr>
          <w:rFonts w:asciiTheme="minorHAnsi" w:hAnsiTheme="minorHAnsi" w:cstheme="minorHAnsi"/>
          <w:color w:val="000000"/>
          <w:sz w:val="22"/>
          <w:szCs w:val="22"/>
        </w:rPr>
        <w:t xml:space="preserve"> a efektivně využívá ve výuce specialisty jednotlivých fakult i odborníky z praxe.</w:t>
      </w:r>
    </w:p>
    <w:p w14:paraId="1CAD70D6" w14:textId="77777777" w:rsidR="005D65AA" w:rsidRPr="00385AE2" w:rsidRDefault="005D65AA" w:rsidP="005D65AA">
      <w:pPr>
        <w:widowControl w:val="0"/>
        <w:tabs>
          <w:tab w:val="left" w:pos="426"/>
        </w:tabs>
        <w:autoSpaceDE w:val="0"/>
        <w:autoSpaceDN w:val="0"/>
        <w:adjustRightInd w:val="0"/>
        <w:snapToGrid w:val="0"/>
        <w:ind w:left="426" w:right="142"/>
        <w:jc w:val="both"/>
        <w:rPr>
          <w:rFonts w:asciiTheme="minorHAnsi" w:hAnsiTheme="minorHAnsi" w:cstheme="minorHAnsi"/>
          <w:color w:val="000000"/>
        </w:rPr>
      </w:pPr>
    </w:p>
    <w:p w14:paraId="44CE89E6" w14:textId="77777777" w:rsidR="005D65AA" w:rsidRPr="008848E6" w:rsidRDefault="005D65AA" w:rsidP="005D65AA">
      <w:pPr>
        <w:ind w:right="142"/>
      </w:pPr>
    </w:p>
    <w:p w14:paraId="428D1352" w14:textId="77777777" w:rsidR="005D65AA" w:rsidRPr="0000266F" w:rsidRDefault="005D65AA" w:rsidP="005D65AA">
      <w:pPr>
        <w:pStyle w:val="Nadpis3"/>
        <w:ind w:left="993" w:right="142" w:hanging="284"/>
      </w:pPr>
      <w:r w:rsidRPr="0000266F">
        <w:t>Spolupráce s praxí (pouze pro profesně zaměřené studijní programy)</w:t>
      </w:r>
    </w:p>
    <w:p w14:paraId="392B17AB" w14:textId="77777777" w:rsidR="005D65AA" w:rsidRPr="00C26381" w:rsidRDefault="005D65AA" w:rsidP="005D65AA">
      <w:pPr>
        <w:spacing w:before="120" w:after="120"/>
        <w:ind w:left="3538" w:right="142"/>
        <w:rPr>
          <w:rFonts w:asciiTheme="minorHAnsi" w:hAnsiTheme="minorHAnsi" w:cs="Calibri Light"/>
          <w:color w:val="000000"/>
          <w:sz w:val="22"/>
          <w:szCs w:val="22"/>
        </w:rPr>
      </w:pPr>
      <w:r w:rsidRPr="00C26381">
        <w:rPr>
          <w:rFonts w:asciiTheme="minorHAnsi" w:hAnsiTheme="minorHAnsi"/>
          <w:sz w:val="22"/>
          <w:szCs w:val="22"/>
        </w:rPr>
        <w:t>Standard 2.2</w:t>
      </w:r>
    </w:p>
    <w:p w14:paraId="4537BDA8" w14:textId="6AF8B5FD" w:rsidR="005D65AA" w:rsidRPr="00C26381" w:rsidRDefault="005D65AA" w:rsidP="005D65AA">
      <w:pPr>
        <w:pStyle w:val="Odstavecseseznamem"/>
        <w:spacing w:after="120"/>
        <w:ind w:left="425" w:right="142"/>
        <w:contextualSpacing w:val="0"/>
        <w:jc w:val="both"/>
        <w:rPr>
          <w:rFonts w:asciiTheme="minorHAnsi" w:hAnsiTheme="minorHAnsi" w:cstheme="minorHAnsi"/>
          <w:color w:val="000000"/>
          <w:sz w:val="22"/>
          <w:szCs w:val="22"/>
        </w:rPr>
      </w:pPr>
      <w:r w:rsidRPr="00C26381">
        <w:rPr>
          <w:rFonts w:asciiTheme="minorHAnsi" w:hAnsiTheme="minorHAnsi" w:cstheme="minorHAnsi"/>
          <w:color w:val="000000"/>
          <w:sz w:val="22"/>
          <w:szCs w:val="22"/>
        </w:rPr>
        <w:t>FMK vyvíjí úsilí směřující k aktivní spolupráci s firmami a klastrovými subjekty (Zlínský kreativní klastr, Nábytkářský klastr, České umění skla – Český a moravský klastr</w:t>
      </w:r>
      <w:r w:rsidR="00F5168A">
        <w:rPr>
          <w:rFonts w:asciiTheme="minorHAnsi" w:hAnsiTheme="minorHAnsi" w:cstheme="minorHAnsi"/>
          <w:color w:val="000000"/>
          <w:sz w:val="22"/>
          <w:szCs w:val="22"/>
        </w:rPr>
        <w:t xml:space="preserve">, Česká </w:t>
      </w:r>
      <w:r w:rsidR="00D26065">
        <w:rPr>
          <w:rFonts w:asciiTheme="minorHAnsi" w:hAnsiTheme="minorHAnsi" w:cstheme="minorHAnsi"/>
          <w:color w:val="000000"/>
          <w:sz w:val="22"/>
          <w:szCs w:val="22"/>
        </w:rPr>
        <w:t xml:space="preserve">obuvnická a kožedělná </w:t>
      </w:r>
      <w:r w:rsidR="00F5168A">
        <w:rPr>
          <w:rFonts w:asciiTheme="minorHAnsi" w:hAnsiTheme="minorHAnsi" w:cstheme="minorHAnsi"/>
          <w:color w:val="000000"/>
          <w:sz w:val="22"/>
          <w:szCs w:val="22"/>
        </w:rPr>
        <w:t>asocia</w:t>
      </w:r>
      <w:r w:rsidR="00D26065">
        <w:rPr>
          <w:rFonts w:asciiTheme="minorHAnsi" w:hAnsiTheme="minorHAnsi" w:cstheme="minorHAnsi"/>
          <w:color w:val="000000"/>
          <w:sz w:val="22"/>
          <w:szCs w:val="22"/>
        </w:rPr>
        <w:t>ce</w:t>
      </w:r>
      <w:r w:rsidRPr="00C26381">
        <w:rPr>
          <w:rFonts w:asciiTheme="minorHAnsi" w:hAnsiTheme="minorHAnsi" w:cstheme="minorHAnsi"/>
          <w:color w:val="000000"/>
          <w:sz w:val="22"/>
          <w:szCs w:val="22"/>
        </w:rPr>
        <w:t xml:space="preserve">), hledají se společné projekty a možnosti spolupráce s cílem rozvíjet a podporovat kreativní průmysly ve Zlínském kraji, České republice i v zahraničí. </w:t>
      </w:r>
    </w:p>
    <w:p w14:paraId="0673BB43" w14:textId="03221159" w:rsidR="005D65AA" w:rsidRPr="00C26381" w:rsidRDefault="005D65AA" w:rsidP="005D65AA">
      <w:pPr>
        <w:pStyle w:val="Odstavecseseznamem"/>
        <w:spacing w:after="120"/>
        <w:ind w:left="425" w:right="142"/>
        <w:contextualSpacing w:val="0"/>
        <w:jc w:val="both"/>
        <w:rPr>
          <w:rStyle w:val="eop"/>
          <w:rFonts w:asciiTheme="minorHAnsi" w:hAnsiTheme="minorHAnsi" w:cstheme="minorHAnsi"/>
          <w:color w:val="000000"/>
          <w:sz w:val="22"/>
          <w:szCs w:val="22"/>
          <w:shd w:val="clear" w:color="auto" w:fill="FFFFFF"/>
        </w:rPr>
      </w:pPr>
      <w:r w:rsidRPr="00C26381">
        <w:rPr>
          <w:rStyle w:val="normaltextrun"/>
          <w:rFonts w:asciiTheme="minorHAnsi" w:hAnsiTheme="minorHAnsi" w:cstheme="minorHAnsi"/>
          <w:color w:val="000000"/>
          <w:sz w:val="22"/>
          <w:szCs w:val="22"/>
        </w:rPr>
        <w:t xml:space="preserve">Pro úspěšný rozvoj spolupráce s praxí byla </w:t>
      </w:r>
      <w:r w:rsidR="005A6CB5">
        <w:rPr>
          <w:rStyle w:val="normaltextrun"/>
          <w:rFonts w:asciiTheme="minorHAnsi" w:hAnsiTheme="minorHAnsi" w:cstheme="minorHAnsi"/>
          <w:color w:val="000000"/>
          <w:sz w:val="22"/>
          <w:szCs w:val="22"/>
        </w:rPr>
        <w:t xml:space="preserve">na FMK </w:t>
      </w:r>
      <w:r w:rsidRPr="00C26381">
        <w:rPr>
          <w:rStyle w:val="normaltextrun"/>
          <w:rFonts w:asciiTheme="minorHAnsi" w:hAnsiTheme="minorHAnsi" w:cstheme="minorHAnsi"/>
          <w:color w:val="000000"/>
          <w:sz w:val="22"/>
          <w:szCs w:val="22"/>
        </w:rPr>
        <w:t xml:space="preserve">zřízena pozice manažerky pro spolupráci s praxí </w:t>
      </w:r>
      <w:r w:rsidRPr="00C26381">
        <w:rPr>
          <w:rStyle w:val="normaltextrun"/>
          <w:rFonts w:asciiTheme="minorHAnsi" w:hAnsiTheme="minorHAnsi" w:cstheme="minorHAnsi"/>
          <w:sz w:val="22"/>
          <w:szCs w:val="22"/>
        </w:rPr>
        <w:t>(</w:t>
      </w:r>
      <w:hyperlink r:id="rId49" w:history="1">
        <w:r w:rsidRPr="00C26381">
          <w:rPr>
            <w:rStyle w:val="Hypertextovodkaz"/>
            <w:rFonts w:asciiTheme="minorHAnsi" w:hAnsiTheme="minorHAnsi" w:cstheme="minorHAnsi"/>
            <w:color w:val="auto"/>
            <w:sz w:val="22"/>
            <w:szCs w:val="22"/>
            <w:u w:val="none"/>
          </w:rPr>
          <w:t>https://spoluprace.fmk.utb.cz/</w:t>
        </w:r>
      </w:hyperlink>
      <w:r w:rsidRPr="00C26381">
        <w:rPr>
          <w:rStyle w:val="normaltextrun"/>
          <w:rFonts w:asciiTheme="minorHAnsi" w:hAnsiTheme="minorHAnsi" w:cstheme="minorHAnsi"/>
          <w:sz w:val="22"/>
          <w:szCs w:val="22"/>
        </w:rPr>
        <w:t>) s </w:t>
      </w:r>
      <w:r w:rsidRPr="00C26381">
        <w:rPr>
          <w:rStyle w:val="normaltextrun"/>
          <w:rFonts w:asciiTheme="minorHAnsi" w:hAnsiTheme="minorHAnsi" w:cstheme="minorHAnsi"/>
          <w:color w:val="000000"/>
          <w:sz w:val="22"/>
          <w:szCs w:val="22"/>
        </w:rPr>
        <w:t xml:space="preserve">cílem formalizovat a zefektivnit spolupráci s komerčními (nekomerčními) </w:t>
      </w:r>
      <w:r w:rsidRPr="00C26381">
        <w:rPr>
          <w:rStyle w:val="normaltextrun"/>
          <w:rFonts w:asciiTheme="minorHAnsi" w:hAnsiTheme="minorHAnsi" w:cstheme="minorHAnsi"/>
          <w:color w:val="000000"/>
          <w:sz w:val="22"/>
          <w:szCs w:val="22"/>
        </w:rPr>
        <w:lastRenderedPageBreak/>
        <w:t xml:space="preserve">subjekty a tuto spolupráci lépe organizovat a koordinovat společně s jednotlivými ateliéry/ústavem. Co se týče nových možností spolupráce, Centrum kreativních průmyslů a podnikání (dále jen „UPPER“) rozvíjí projekt Talent FMK, který umožňuje multidisciplinární propojení studentů FMK a firemního sektoru. Rovněž vznikl projekt </w:t>
      </w:r>
      <w:proofErr w:type="spellStart"/>
      <w:r w:rsidRPr="00C26381">
        <w:rPr>
          <w:rStyle w:val="normaltextrun"/>
          <w:rFonts w:asciiTheme="minorHAnsi" w:hAnsiTheme="minorHAnsi" w:cstheme="minorHAnsi"/>
          <w:color w:val="000000"/>
          <w:sz w:val="22"/>
          <w:szCs w:val="22"/>
        </w:rPr>
        <w:t>Ideathon</w:t>
      </w:r>
      <w:proofErr w:type="spellEnd"/>
      <w:r w:rsidRPr="00C26381">
        <w:rPr>
          <w:rStyle w:val="normaltextrun"/>
          <w:rFonts w:asciiTheme="minorHAnsi" w:hAnsiTheme="minorHAnsi" w:cstheme="minorHAnsi"/>
          <w:color w:val="000000"/>
          <w:sz w:val="22"/>
          <w:szCs w:val="22"/>
        </w:rPr>
        <w:t xml:space="preserve"> UTB, </w:t>
      </w:r>
      <w:r w:rsidRPr="00C26381">
        <w:rPr>
          <w:rStyle w:val="contextualspellingandgrammarerror"/>
          <w:rFonts w:asciiTheme="minorHAnsi" w:hAnsiTheme="minorHAnsi" w:cstheme="minorHAnsi"/>
          <w:color w:val="000000"/>
          <w:sz w:val="22"/>
          <w:szCs w:val="22"/>
        </w:rPr>
        <w:t>soutěž,</w:t>
      </w:r>
      <w:r w:rsidRPr="00C26381">
        <w:rPr>
          <w:rStyle w:val="normaltextrun"/>
          <w:rFonts w:asciiTheme="minorHAnsi" w:hAnsiTheme="minorHAnsi" w:cstheme="minorHAnsi"/>
          <w:color w:val="000000"/>
          <w:sz w:val="22"/>
          <w:szCs w:val="22"/>
        </w:rPr>
        <w:t xml:space="preserve"> která zajišťuje multidisciplinární propojení všech fakult UTB </w:t>
      </w:r>
      <w:r w:rsidRPr="00C26381">
        <w:rPr>
          <w:rStyle w:val="normaltextrun"/>
          <w:rFonts w:asciiTheme="minorHAnsi" w:hAnsiTheme="minorHAnsi" w:cstheme="minorHAnsi"/>
          <w:color w:val="000000"/>
          <w:sz w:val="22"/>
          <w:szCs w:val="22"/>
        </w:rPr>
        <w:br/>
        <w:t xml:space="preserve">s organizacemi ve Zlínském kraji.  </w:t>
      </w:r>
    </w:p>
    <w:p w14:paraId="20E3BC07" w14:textId="0E438DD2" w:rsidR="005D65AA" w:rsidRPr="00C26381" w:rsidRDefault="005D65AA" w:rsidP="005D65AA">
      <w:pPr>
        <w:pStyle w:val="Odstavecseseznamem"/>
        <w:spacing w:after="120"/>
        <w:ind w:left="425" w:right="142"/>
        <w:contextualSpacing w:val="0"/>
        <w:jc w:val="both"/>
        <w:rPr>
          <w:rFonts w:asciiTheme="minorHAnsi" w:hAnsiTheme="minorHAnsi" w:cstheme="minorHAnsi"/>
          <w:color w:val="000000"/>
          <w:sz w:val="22"/>
          <w:szCs w:val="22"/>
        </w:rPr>
      </w:pPr>
      <w:r w:rsidRPr="00C26381">
        <w:rPr>
          <w:rStyle w:val="normaltextrun"/>
          <w:rFonts w:asciiTheme="minorHAnsi" w:hAnsiTheme="minorHAnsi" w:cstheme="minorHAnsi"/>
          <w:color w:val="000000"/>
          <w:sz w:val="22"/>
          <w:szCs w:val="22"/>
        </w:rPr>
        <w:t xml:space="preserve">V rámci dlouhodobé spolupráce s regionální kanceláří CzechInvest má FMK prostřednictvím UPPER příležitost podílet se na organizaci lokálního finále mezinárodní soutěže </w:t>
      </w:r>
      <w:proofErr w:type="spellStart"/>
      <w:r w:rsidRPr="00C26381">
        <w:rPr>
          <w:rStyle w:val="spellingerror"/>
          <w:rFonts w:asciiTheme="minorHAnsi" w:hAnsiTheme="minorHAnsi" w:cstheme="minorHAnsi"/>
          <w:color w:val="000000"/>
          <w:sz w:val="22"/>
          <w:szCs w:val="22"/>
        </w:rPr>
        <w:t>Creative</w:t>
      </w:r>
      <w:proofErr w:type="spellEnd"/>
      <w:r w:rsidRPr="00C26381">
        <w:rPr>
          <w:rStyle w:val="normaltextrun"/>
          <w:rFonts w:asciiTheme="minorHAnsi" w:hAnsiTheme="minorHAnsi" w:cstheme="minorHAnsi"/>
          <w:color w:val="000000"/>
          <w:sz w:val="22"/>
          <w:szCs w:val="22"/>
        </w:rPr>
        <w:t xml:space="preserve"> Business Cup, jež každoročně oceňuje nejkreativnější startupy Česka. UPPER ve spolupráci s Technologickým inovačním centrem (dále jen „TIC“) realizuje networkingové snídaně nejen pro kreativní zlínskou komunitu, ale nabídl </w:t>
      </w:r>
      <w:proofErr w:type="spellStart"/>
      <w:r w:rsidRPr="00C26381">
        <w:rPr>
          <w:rStyle w:val="spellingerror"/>
          <w:rFonts w:asciiTheme="minorHAnsi" w:hAnsiTheme="minorHAnsi" w:cstheme="minorHAnsi"/>
          <w:color w:val="000000"/>
          <w:sz w:val="22"/>
          <w:szCs w:val="22"/>
        </w:rPr>
        <w:t>newtorkingové</w:t>
      </w:r>
      <w:proofErr w:type="spellEnd"/>
      <w:r w:rsidRPr="00C26381">
        <w:rPr>
          <w:rStyle w:val="normaltextrun"/>
          <w:rFonts w:asciiTheme="minorHAnsi" w:hAnsiTheme="minorHAnsi" w:cstheme="minorHAnsi"/>
          <w:color w:val="000000"/>
          <w:sz w:val="22"/>
          <w:szCs w:val="22"/>
        </w:rPr>
        <w:t xml:space="preserve"> snídaně také firmám a institucím zasídleným ve 23. budově TIC. Probíhá tvorba interní databáze již spolupracujících subjektů, k </w:t>
      </w:r>
      <w:r w:rsidRPr="00B620D9">
        <w:rPr>
          <w:rStyle w:val="normaltextrun"/>
          <w:rFonts w:asciiTheme="minorHAnsi" w:hAnsiTheme="minorHAnsi" w:cstheme="minorHAnsi"/>
          <w:color w:val="000000"/>
          <w:sz w:val="22"/>
          <w:szCs w:val="22"/>
        </w:rPr>
        <w:t>30. 8. 202</w:t>
      </w:r>
      <w:r w:rsidR="00507A94" w:rsidRPr="00B620D9">
        <w:rPr>
          <w:rStyle w:val="normaltextrun"/>
          <w:rFonts w:asciiTheme="minorHAnsi" w:hAnsiTheme="minorHAnsi" w:cstheme="minorHAnsi"/>
          <w:color w:val="000000"/>
          <w:sz w:val="22"/>
          <w:szCs w:val="22"/>
        </w:rPr>
        <w:t>4</w:t>
      </w:r>
      <w:r w:rsidRPr="00B620D9">
        <w:rPr>
          <w:rStyle w:val="normaltextrun"/>
          <w:rFonts w:asciiTheme="minorHAnsi" w:hAnsiTheme="minorHAnsi" w:cstheme="minorHAnsi"/>
          <w:color w:val="000000"/>
          <w:sz w:val="22"/>
          <w:szCs w:val="22"/>
        </w:rPr>
        <w:t xml:space="preserve"> je v databázi firemních kontaktů FMK zavedeno </w:t>
      </w:r>
      <w:r w:rsidR="00507A94">
        <w:rPr>
          <w:rStyle w:val="normaltextrun"/>
          <w:rFonts w:asciiTheme="minorHAnsi" w:hAnsiTheme="minorHAnsi" w:cstheme="minorHAnsi"/>
          <w:color w:val="000000"/>
          <w:sz w:val="22"/>
          <w:szCs w:val="22"/>
        </w:rPr>
        <w:t>1</w:t>
      </w:r>
      <w:r w:rsidR="000C6FD7">
        <w:rPr>
          <w:rStyle w:val="normaltextrun"/>
          <w:rFonts w:asciiTheme="minorHAnsi" w:hAnsiTheme="minorHAnsi" w:cstheme="minorHAnsi"/>
          <w:color w:val="000000"/>
          <w:sz w:val="22"/>
          <w:szCs w:val="22"/>
        </w:rPr>
        <w:t>50</w:t>
      </w:r>
      <w:r w:rsidR="00507A94" w:rsidRPr="00C26381">
        <w:rPr>
          <w:rStyle w:val="normaltextrun"/>
          <w:rFonts w:asciiTheme="minorHAnsi" w:hAnsiTheme="minorHAnsi" w:cstheme="minorHAnsi"/>
          <w:color w:val="000000"/>
          <w:sz w:val="22"/>
          <w:szCs w:val="22"/>
        </w:rPr>
        <w:t xml:space="preserve"> </w:t>
      </w:r>
      <w:r w:rsidRPr="00C26381">
        <w:rPr>
          <w:rStyle w:val="normaltextrun"/>
          <w:rFonts w:asciiTheme="minorHAnsi" w:hAnsiTheme="minorHAnsi" w:cstheme="minorHAnsi"/>
          <w:color w:val="000000"/>
          <w:sz w:val="22"/>
          <w:szCs w:val="22"/>
        </w:rPr>
        <w:t>reálně spolupracujících firem. Probíhá setkávání s firmami, institucemi a městskými organizacemi.</w:t>
      </w:r>
      <w:r w:rsidRPr="00C26381">
        <w:rPr>
          <w:rFonts w:asciiTheme="minorHAnsi" w:hAnsiTheme="minorHAnsi" w:cstheme="minorHAnsi"/>
          <w:color w:val="000000"/>
          <w:sz w:val="22"/>
          <w:szCs w:val="22"/>
        </w:rPr>
        <w:t xml:space="preserve"> </w:t>
      </w:r>
      <w:r w:rsidRPr="00C26381">
        <w:rPr>
          <w:rStyle w:val="normaltextrun"/>
          <w:rFonts w:asciiTheme="minorHAnsi" w:hAnsiTheme="minorHAnsi" w:cstheme="minorHAnsi"/>
          <w:color w:val="000000"/>
          <w:sz w:val="22"/>
          <w:szCs w:val="22"/>
        </w:rPr>
        <w:t xml:space="preserve">FMK centralizuje a dále distribuuje poptávky na spolupráci z komerčního i neziskového prostředí a projektově řídí významné spolupráce jako je např. projekt osvětové výstavy fotografií pro organizaci Za sklem na pomoc lidem s poruchou autistického spektra. Jako lídr v oblasti kulturních a kreativních odvětví (dále jen „KKO“) se také pravidelně FMK účastní národní platformy KKO, jež je realizována pod taktovkou projektu Kreativní Česko. </w:t>
      </w:r>
      <w:r w:rsidRPr="00C26381">
        <w:rPr>
          <w:rStyle w:val="spellingerror"/>
          <w:rFonts w:asciiTheme="minorHAnsi" w:hAnsiTheme="minorHAnsi" w:cstheme="minorHAnsi"/>
          <w:color w:val="000000"/>
          <w:sz w:val="22"/>
          <w:szCs w:val="22"/>
        </w:rPr>
        <w:t>Pravidelně</w:t>
      </w:r>
      <w:r w:rsidRPr="00C26381">
        <w:rPr>
          <w:rStyle w:val="normaltextrun"/>
          <w:rFonts w:asciiTheme="minorHAnsi" w:hAnsiTheme="minorHAnsi" w:cstheme="minorHAnsi"/>
          <w:color w:val="000000"/>
          <w:sz w:val="22"/>
          <w:szCs w:val="22"/>
        </w:rPr>
        <w:t xml:space="preserve"> se zde potkávají zástupci napříč Českou republikou, kteří aktivně diskutují trendy, potřeby a příležitosti kulturní politiky a </w:t>
      </w:r>
      <w:r w:rsidRPr="00C26381">
        <w:rPr>
          <w:rStyle w:val="spellingerror"/>
          <w:rFonts w:asciiTheme="minorHAnsi" w:hAnsiTheme="minorHAnsi" w:cstheme="minorHAnsi"/>
          <w:color w:val="000000"/>
          <w:sz w:val="22"/>
          <w:szCs w:val="22"/>
        </w:rPr>
        <w:t>kreativních</w:t>
      </w:r>
      <w:r w:rsidRPr="00C26381">
        <w:rPr>
          <w:rStyle w:val="normaltextrun"/>
          <w:rFonts w:asciiTheme="minorHAnsi" w:hAnsiTheme="minorHAnsi" w:cstheme="minorHAnsi"/>
          <w:color w:val="000000"/>
          <w:sz w:val="22"/>
          <w:szCs w:val="22"/>
        </w:rPr>
        <w:t xml:space="preserve"> odvětví.</w:t>
      </w:r>
      <w:r w:rsidRPr="00C26381">
        <w:rPr>
          <w:rStyle w:val="eop"/>
          <w:rFonts w:asciiTheme="minorHAnsi" w:hAnsiTheme="minorHAnsi" w:cstheme="minorHAnsi"/>
          <w:color w:val="000000"/>
          <w:sz w:val="22"/>
          <w:szCs w:val="22"/>
          <w:shd w:val="clear" w:color="auto" w:fill="FFFFFF"/>
        </w:rPr>
        <w:t> </w:t>
      </w:r>
    </w:p>
    <w:p w14:paraId="5BB12558" w14:textId="1B59C1BD" w:rsidR="005D65AA" w:rsidRPr="00C26381" w:rsidRDefault="005D65AA" w:rsidP="005D65AA">
      <w:pPr>
        <w:pStyle w:val="Odstavecseseznamem"/>
        <w:spacing w:after="120"/>
        <w:ind w:left="425" w:right="142"/>
        <w:contextualSpacing w:val="0"/>
        <w:jc w:val="both"/>
        <w:rPr>
          <w:rFonts w:asciiTheme="minorHAnsi" w:hAnsiTheme="minorHAnsi" w:cstheme="minorHAnsi"/>
          <w:color w:val="000000"/>
          <w:sz w:val="22"/>
          <w:szCs w:val="22"/>
        </w:rPr>
      </w:pPr>
      <w:r w:rsidRPr="00C26381">
        <w:rPr>
          <w:rFonts w:asciiTheme="minorHAnsi" w:hAnsiTheme="minorHAnsi" w:cstheme="minorHAnsi"/>
          <w:color w:val="000000"/>
          <w:sz w:val="22"/>
          <w:szCs w:val="22"/>
        </w:rPr>
        <w:t>Studenti FMK se účastní soutěže POPAI ČR</w:t>
      </w:r>
      <w:r w:rsidRPr="00C26381">
        <w:rPr>
          <w:rStyle w:val="Znakapoznpodarou"/>
          <w:rFonts w:asciiTheme="minorHAnsi" w:hAnsiTheme="minorHAnsi" w:cstheme="minorHAnsi"/>
          <w:color w:val="000000"/>
          <w:sz w:val="22"/>
          <w:szCs w:val="22"/>
        </w:rPr>
        <w:footnoteReference w:id="53"/>
      </w:r>
      <w:r w:rsidRPr="00C26381">
        <w:rPr>
          <w:rFonts w:asciiTheme="minorHAnsi" w:hAnsiTheme="minorHAnsi" w:cstheme="minorHAnsi"/>
          <w:color w:val="000000"/>
          <w:sz w:val="22"/>
          <w:szCs w:val="22"/>
        </w:rPr>
        <w:t xml:space="preserve">, která je odbornou asociací vyhledávající uplatnění talentovaných studentů. Úzká spolupráce je navázána s řadou firem, které se zapojují do aktivit FMK a nabízí studentům možnost stáží a odborných praxí. Mnoho firem spolupracuje s FMK v rámci projektů Komunikační agentury (dále jen „KOMAG“), zejména při realizaci projektu </w:t>
      </w:r>
      <w:proofErr w:type="spellStart"/>
      <w:r w:rsidRPr="00C26381">
        <w:rPr>
          <w:rFonts w:asciiTheme="minorHAnsi" w:hAnsiTheme="minorHAnsi" w:cstheme="minorHAnsi"/>
          <w:color w:val="000000"/>
          <w:sz w:val="22"/>
          <w:szCs w:val="22"/>
        </w:rPr>
        <w:t>Zlin</w:t>
      </w:r>
      <w:proofErr w:type="spellEnd"/>
      <w:r w:rsidRPr="00C26381">
        <w:rPr>
          <w:rFonts w:asciiTheme="minorHAnsi" w:hAnsiTheme="minorHAnsi" w:cstheme="minorHAnsi"/>
          <w:color w:val="000000"/>
          <w:sz w:val="22"/>
          <w:szCs w:val="22"/>
        </w:rPr>
        <w:t xml:space="preserve"> Design </w:t>
      </w:r>
      <w:proofErr w:type="spellStart"/>
      <w:r w:rsidRPr="00C26381">
        <w:rPr>
          <w:rFonts w:asciiTheme="minorHAnsi" w:hAnsiTheme="minorHAnsi" w:cstheme="minorHAnsi"/>
          <w:color w:val="000000"/>
          <w:sz w:val="22"/>
          <w:szCs w:val="22"/>
        </w:rPr>
        <w:t>Week</w:t>
      </w:r>
      <w:proofErr w:type="spellEnd"/>
      <w:r w:rsidRPr="00C26381">
        <w:rPr>
          <w:rFonts w:asciiTheme="minorHAnsi" w:hAnsiTheme="minorHAnsi" w:cstheme="minorHAnsi"/>
          <w:color w:val="000000"/>
          <w:sz w:val="22"/>
          <w:szCs w:val="22"/>
        </w:rPr>
        <w:t xml:space="preserve"> </w:t>
      </w:r>
      <w:r w:rsidRPr="00C26381">
        <w:rPr>
          <w:rStyle w:val="normaltextrun"/>
          <w:rFonts w:asciiTheme="minorHAnsi" w:hAnsiTheme="minorHAnsi" w:cstheme="minorHAnsi"/>
          <w:bCs/>
          <w:color w:val="000000"/>
          <w:sz w:val="22"/>
          <w:szCs w:val="22"/>
          <w:shd w:val="clear" w:color="auto" w:fill="FFFFFF"/>
        </w:rPr>
        <w:t>(dále jen „ZDW“)</w:t>
      </w:r>
      <w:r w:rsidRPr="00C26381">
        <w:rPr>
          <w:rFonts w:asciiTheme="minorHAnsi" w:hAnsiTheme="minorHAnsi" w:cstheme="minorHAnsi"/>
          <w:color w:val="000000"/>
          <w:sz w:val="22"/>
          <w:szCs w:val="22"/>
        </w:rPr>
        <w:t>. Přehled spolupráce s praxí uvádí v daných letech Výroční zprávy o činnosti FMK</w:t>
      </w:r>
      <w:r w:rsidRPr="00C26381">
        <w:rPr>
          <w:rStyle w:val="Znakapoznpodarou"/>
          <w:rFonts w:asciiTheme="minorHAnsi" w:hAnsiTheme="minorHAnsi" w:cstheme="minorHAnsi"/>
          <w:color w:val="000000"/>
          <w:sz w:val="22"/>
          <w:szCs w:val="22"/>
        </w:rPr>
        <w:footnoteReference w:id="54"/>
      </w:r>
      <w:r w:rsidRPr="00C26381">
        <w:rPr>
          <w:rFonts w:asciiTheme="minorHAnsi" w:hAnsiTheme="minorHAnsi" w:cstheme="minorHAnsi"/>
          <w:color w:val="000000"/>
          <w:sz w:val="22"/>
          <w:szCs w:val="22"/>
        </w:rPr>
        <w:t xml:space="preserve">. Odborníci z praxe jsou členy hodnoticích komisí při státních závěrečných zkouškách a podílí se také na výuce. </w:t>
      </w:r>
      <w:proofErr w:type="spellStart"/>
      <w:r w:rsidRPr="00C26381">
        <w:rPr>
          <w:rFonts w:asciiTheme="minorHAnsi" w:hAnsiTheme="minorHAnsi" w:cstheme="minorHAnsi"/>
          <w:color w:val="000000"/>
          <w:sz w:val="22"/>
          <w:szCs w:val="22"/>
        </w:rPr>
        <w:t>V</w:t>
      </w:r>
      <w:r w:rsidR="0078763A">
        <w:rPr>
          <w:rFonts w:asciiTheme="minorHAnsi" w:hAnsiTheme="minorHAnsi" w:cstheme="minorHAnsi"/>
          <w:color w:val="000000"/>
          <w:sz w:val="22"/>
          <w:szCs w:val="22"/>
        </w:rPr>
        <w:t>élká</w:t>
      </w:r>
      <w:proofErr w:type="spellEnd"/>
      <w:r w:rsidR="0078763A">
        <w:rPr>
          <w:rFonts w:asciiTheme="minorHAnsi" w:hAnsiTheme="minorHAnsi" w:cstheme="minorHAnsi"/>
          <w:color w:val="000000"/>
          <w:sz w:val="22"/>
          <w:szCs w:val="22"/>
        </w:rPr>
        <w:t xml:space="preserve"> část </w:t>
      </w:r>
      <w:r w:rsidRPr="00C26381">
        <w:rPr>
          <w:rFonts w:asciiTheme="minorHAnsi" w:hAnsiTheme="minorHAnsi" w:cstheme="minorHAnsi"/>
          <w:color w:val="000000"/>
          <w:sz w:val="22"/>
          <w:szCs w:val="22"/>
        </w:rPr>
        <w:t xml:space="preserve">akademických pracovníků </w:t>
      </w:r>
      <w:r w:rsidR="00770DAA">
        <w:rPr>
          <w:rFonts w:asciiTheme="minorHAnsi" w:hAnsiTheme="minorHAnsi" w:cstheme="minorHAnsi"/>
          <w:color w:val="000000"/>
          <w:sz w:val="22"/>
          <w:szCs w:val="22"/>
        </w:rPr>
        <w:t xml:space="preserve">FMK </w:t>
      </w:r>
      <w:r w:rsidRPr="00C26381">
        <w:rPr>
          <w:rFonts w:asciiTheme="minorHAnsi" w:hAnsiTheme="minorHAnsi" w:cstheme="minorHAnsi"/>
          <w:color w:val="000000"/>
          <w:sz w:val="22"/>
          <w:szCs w:val="22"/>
        </w:rPr>
        <w:t>jsou OSVČ a působí jako tvůrci v profesionálním prostředí.</w:t>
      </w:r>
    </w:p>
    <w:p w14:paraId="02CF1629" w14:textId="2DEEA646" w:rsidR="00AD0207" w:rsidRDefault="005D65AA" w:rsidP="00AD0207">
      <w:pPr>
        <w:pStyle w:val="paragraph"/>
        <w:spacing w:before="0" w:beforeAutospacing="0" w:after="120" w:afterAutospacing="0"/>
        <w:ind w:left="425" w:right="142"/>
        <w:jc w:val="both"/>
        <w:textAlignment w:val="baseline"/>
        <w:rPr>
          <w:rFonts w:asciiTheme="minorHAnsi" w:hAnsiTheme="minorHAnsi"/>
          <w:sz w:val="22"/>
          <w:szCs w:val="22"/>
        </w:rPr>
      </w:pPr>
      <w:r w:rsidRPr="00C26381">
        <w:rPr>
          <w:rStyle w:val="normaltextrun"/>
          <w:rFonts w:asciiTheme="minorHAnsi" w:hAnsiTheme="minorHAnsi" w:cstheme="minorHAnsi"/>
          <w:bCs/>
          <w:color w:val="000000"/>
          <w:sz w:val="22"/>
          <w:szCs w:val="22"/>
          <w:shd w:val="clear" w:color="auto" w:fill="FFFFFF"/>
        </w:rPr>
        <w:t xml:space="preserve">FMK rovněž generuje významné výsledky aplikovaného výzkumu s jiným než ekonomickým dopadem na společnost. Studenti se pravidelně účastní akcí, jako je </w:t>
      </w:r>
      <w:proofErr w:type="spellStart"/>
      <w:r w:rsidRPr="00C26381">
        <w:rPr>
          <w:rStyle w:val="normaltextrun"/>
          <w:rFonts w:asciiTheme="minorHAnsi" w:hAnsiTheme="minorHAnsi" w:cstheme="minorHAnsi"/>
          <w:bCs/>
          <w:color w:val="000000"/>
          <w:sz w:val="22"/>
          <w:szCs w:val="22"/>
          <w:shd w:val="clear" w:color="auto" w:fill="FFFFFF"/>
        </w:rPr>
        <w:t>Designblok</w:t>
      </w:r>
      <w:proofErr w:type="spellEnd"/>
      <w:r w:rsidRPr="00C26381">
        <w:rPr>
          <w:rStyle w:val="normaltextrun"/>
          <w:rFonts w:asciiTheme="minorHAnsi" w:hAnsiTheme="minorHAnsi" w:cstheme="minorHAnsi"/>
          <w:bCs/>
          <w:color w:val="000000"/>
          <w:sz w:val="22"/>
          <w:szCs w:val="22"/>
          <w:shd w:val="clear" w:color="auto" w:fill="FFFFFF"/>
        </w:rPr>
        <w:t>, Milano Design </w:t>
      </w:r>
      <w:proofErr w:type="spellStart"/>
      <w:r w:rsidRPr="00C26381">
        <w:rPr>
          <w:rStyle w:val="normaltextrun"/>
          <w:rFonts w:asciiTheme="minorHAnsi" w:hAnsiTheme="minorHAnsi" w:cstheme="minorHAnsi"/>
          <w:bCs/>
          <w:color w:val="000000"/>
          <w:sz w:val="22"/>
          <w:szCs w:val="22"/>
          <w:shd w:val="clear" w:color="auto" w:fill="FFFFFF"/>
        </w:rPr>
        <w:t>Week</w:t>
      </w:r>
      <w:proofErr w:type="spellEnd"/>
      <w:r w:rsidRPr="00C26381">
        <w:rPr>
          <w:rStyle w:val="normaltextrun"/>
          <w:rFonts w:asciiTheme="minorHAnsi" w:hAnsiTheme="minorHAnsi" w:cstheme="minorHAnsi"/>
          <w:bCs/>
          <w:color w:val="000000"/>
          <w:sz w:val="22"/>
          <w:szCs w:val="22"/>
          <w:shd w:val="clear" w:color="auto" w:fill="FFFFFF"/>
        </w:rPr>
        <w:t xml:space="preserve">, či pořádají ZDW, Design na hranici, které zprostředkovávají možnost prezentace kvalitních tvůrčích výstupů. Z hlediska naplňování třetí role univerzity jsou významné Projekty neziskového sektoru. Celoročně probíhají tematicky zaměřené výstavy, které prezentují tvůrčí činnost studentů i akademických pracovníků doma i v zahraničí. Nezastupitelnou pozici plní fakultní galerie G18. </w:t>
      </w:r>
      <w:r w:rsidR="00E620EC" w:rsidRPr="00AD0207">
        <w:rPr>
          <w:rStyle w:val="normaltextrun"/>
          <w:rFonts w:asciiTheme="minorHAnsi" w:hAnsiTheme="minorHAnsi" w:cstheme="minorHAnsi"/>
          <w:bCs/>
          <w:color w:val="000000"/>
          <w:sz w:val="22"/>
          <w:szCs w:val="22"/>
          <w:shd w:val="clear" w:color="auto" w:fill="FFFFFF"/>
        </w:rPr>
        <w:t xml:space="preserve">Ateliér Design obuvi prezentoval práce svých studentů </w:t>
      </w:r>
      <w:r w:rsidR="00AC54F1">
        <w:rPr>
          <w:rStyle w:val="normaltextrun"/>
          <w:rFonts w:asciiTheme="minorHAnsi" w:hAnsiTheme="minorHAnsi" w:cstheme="minorHAnsi"/>
          <w:bCs/>
          <w:color w:val="000000"/>
          <w:sz w:val="22"/>
          <w:szCs w:val="22"/>
          <w:shd w:val="clear" w:color="auto" w:fill="FFFFFF"/>
        </w:rPr>
        <w:br/>
      </w:r>
      <w:r w:rsidR="00AD0207" w:rsidRPr="00AD0207">
        <w:rPr>
          <w:rStyle w:val="normaltextrun"/>
          <w:rFonts w:asciiTheme="minorHAnsi" w:hAnsiTheme="minorHAnsi" w:cstheme="minorHAnsi"/>
          <w:bCs/>
          <w:color w:val="000000"/>
          <w:sz w:val="22"/>
          <w:szCs w:val="22"/>
          <w:shd w:val="clear" w:color="auto" w:fill="FFFFFF"/>
        </w:rPr>
        <w:t>v</w:t>
      </w:r>
      <w:r w:rsidR="00AD0207">
        <w:rPr>
          <w:rStyle w:val="normaltextrun"/>
          <w:rFonts w:asciiTheme="minorHAnsi" w:hAnsiTheme="minorHAnsi" w:cstheme="minorHAnsi"/>
          <w:bCs/>
          <w:color w:val="000000"/>
          <w:sz w:val="22"/>
          <w:szCs w:val="22"/>
          <w:shd w:val="clear" w:color="auto" w:fill="FFFFFF"/>
        </w:rPr>
        <w:t xml:space="preserve"> </w:t>
      </w:r>
      <w:r w:rsidR="00AD0207" w:rsidRPr="00375034">
        <w:rPr>
          <w:rFonts w:asciiTheme="minorHAnsi" w:hAnsiTheme="minorHAnsi"/>
          <w:sz w:val="22"/>
          <w:szCs w:val="22"/>
        </w:rPr>
        <w:t>New York</w:t>
      </w:r>
      <w:r w:rsidR="00AC54F1">
        <w:rPr>
          <w:rFonts w:asciiTheme="minorHAnsi" w:hAnsiTheme="minorHAnsi"/>
          <w:sz w:val="22"/>
          <w:szCs w:val="22"/>
        </w:rPr>
        <w:t>u</w:t>
      </w:r>
      <w:r w:rsidR="00AD0207" w:rsidRPr="00375034">
        <w:rPr>
          <w:rFonts w:asciiTheme="minorHAnsi" w:hAnsiTheme="minorHAnsi"/>
          <w:sz w:val="22"/>
          <w:szCs w:val="22"/>
        </w:rPr>
        <w:t xml:space="preserve">, v prostorách Bohemian </w:t>
      </w:r>
      <w:proofErr w:type="spellStart"/>
      <w:r w:rsidR="00AD0207" w:rsidRPr="00375034">
        <w:rPr>
          <w:rFonts w:asciiTheme="minorHAnsi" w:hAnsiTheme="minorHAnsi"/>
          <w:sz w:val="22"/>
          <w:szCs w:val="22"/>
        </w:rPr>
        <w:t>National</w:t>
      </w:r>
      <w:proofErr w:type="spellEnd"/>
      <w:r w:rsidR="00AD0207" w:rsidRPr="00375034">
        <w:rPr>
          <w:rFonts w:asciiTheme="minorHAnsi" w:hAnsiTheme="minorHAnsi"/>
          <w:sz w:val="22"/>
          <w:szCs w:val="22"/>
        </w:rPr>
        <w:t xml:space="preserve"> </w:t>
      </w:r>
      <w:proofErr w:type="spellStart"/>
      <w:r w:rsidR="00AD0207" w:rsidRPr="00375034">
        <w:rPr>
          <w:rFonts w:asciiTheme="minorHAnsi" w:hAnsiTheme="minorHAnsi"/>
          <w:sz w:val="22"/>
          <w:szCs w:val="22"/>
        </w:rPr>
        <w:t>Hall</w:t>
      </w:r>
      <w:proofErr w:type="spellEnd"/>
      <w:r w:rsidR="00AD0207" w:rsidRPr="00375034">
        <w:rPr>
          <w:rFonts w:asciiTheme="minorHAnsi" w:hAnsiTheme="minorHAnsi"/>
          <w:sz w:val="22"/>
          <w:szCs w:val="22"/>
        </w:rPr>
        <w:t xml:space="preserve"> s kolekcí módní obuvi na vysokém podpatku, vyrobenou s využitím zbytkových textilií z módního průmyslu. Dále ve spolupráci s praxí a vzděláváním v inovativních technologiích realizoval projekt kolekce obuvi s </w:t>
      </w:r>
      <w:proofErr w:type="gramStart"/>
      <w:r w:rsidR="00AD0207" w:rsidRPr="00375034">
        <w:rPr>
          <w:rFonts w:asciiTheme="minorHAnsi" w:hAnsiTheme="minorHAnsi"/>
          <w:sz w:val="22"/>
          <w:szCs w:val="22"/>
        </w:rPr>
        <w:t>3D</w:t>
      </w:r>
      <w:proofErr w:type="gramEnd"/>
      <w:r w:rsidR="00AD0207" w:rsidRPr="00375034">
        <w:rPr>
          <w:rFonts w:asciiTheme="minorHAnsi" w:hAnsiTheme="minorHAnsi"/>
          <w:sz w:val="22"/>
          <w:szCs w:val="22"/>
        </w:rPr>
        <w:t xml:space="preserve"> tištěnou podešví. Tímto projektem reprezentovali studenti </w:t>
      </w:r>
      <w:r w:rsidR="00CB6355">
        <w:rPr>
          <w:rFonts w:asciiTheme="minorHAnsi" w:hAnsiTheme="minorHAnsi"/>
          <w:sz w:val="22"/>
          <w:szCs w:val="22"/>
        </w:rPr>
        <w:t>a</w:t>
      </w:r>
      <w:r w:rsidR="00AD0207" w:rsidRPr="00375034">
        <w:rPr>
          <w:rFonts w:asciiTheme="minorHAnsi" w:hAnsiTheme="minorHAnsi"/>
          <w:sz w:val="22"/>
          <w:szCs w:val="22"/>
        </w:rPr>
        <w:t xml:space="preserve">teliéru </w:t>
      </w:r>
      <w:r w:rsidR="0078763A">
        <w:rPr>
          <w:rFonts w:asciiTheme="minorHAnsi" w:hAnsiTheme="minorHAnsi"/>
          <w:sz w:val="22"/>
          <w:szCs w:val="22"/>
        </w:rPr>
        <w:t>D</w:t>
      </w:r>
      <w:r w:rsidR="00AD0207" w:rsidRPr="00375034">
        <w:rPr>
          <w:rFonts w:asciiTheme="minorHAnsi" w:hAnsiTheme="minorHAnsi"/>
          <w:sz w:val="22"/>
          <w:szCs w:val="22"/>
        </w:rPr>
        <w:t xml:space="preserve">esign obuvi na mezinárodní soutěži </w:t>
      </w:r>
      <w:proofErr w:type="gramStart"/>
      <w:r w:rsidR="00AD0207" w:rsidRPr="00375034">
        <w:rPr>
          <w:rFonts w:asciiTheme="minorHAnsi" w:hAnsiTheme="minorHAnsi"/>
          <w:sz w:val="22"/>
          <w:szCs w:val="22"/>
        </w:rPr>
        <w:t>3D</w:t>
      </w:r>
      <w:proofErr w:type="gramEnd"/>
      <w:r w:rsidR="00AD0207" w:rsidRPr="00375034">
        <w:rPr>
          <w:rFonts w:asciiTheme="minorHAnsi" w:hAnsiTheme="minorHAnsi"/>
          <w:sz w:val="22"/>
          <w:szCs w:val="22"/>
        </w:rPr>
        <w:t xml:space="preserve"> Pioneer </w:t>
      </w:r>
      <w:proofErr w:type="spellStart"/>
      <w:r w:rsidR="00AD0207" w:rsidRPr="00375034">
        <w:rPr>
          <w:rFonts w:asciiTheme="minorHAnsi" w:hAnsiTheme="minorHAnsi"/>
          <w:sz w:val="22"/>
          <w:szCs w:val="22"/>
        </w:rPr>
        <w:t>Challenge</w:t>
      </w:r>
      <w:proofErr w:type="spellEnd"/>
      <w:r w:rsidR="00AD0207" w:rsidRPr="00375034">
        <w:rPr>
          <w:rFonts w:asciiTheme="minorHAnsi" w:hAnsiTheme="minorHAnsi"/>
          <w:sz w:val="22"/>
          <w:szCs w:val="22"/>
        </w:rPr>
        <w:t xml:space="preserve"> v německém Erfurtu a umístili se mezi finalisty. </w:t>
      </w:r>
    </w:p>
    <w:p w14:paraId="33697CD8" w14:textId="77777777" w:rsidR="005D65AA" w:rsidRDefault="005D65AA" w:rsidP="005D65AA">
      <w:pPr>
        <w:pStyle w:val="Nadpis3"/>
        <w:numPr>
          <w:ilvl w:val="0"/>
          <w:numId w:val="0"/>
        </w:numPr>
        <w:ind w:right="142"/>
      </w:pPr>
    </w:p>
    <w:p w14:paraId="70E7443B" w14:textId="77777777" w:rsidR="005D65AA" w:rsidRPr="00D5748D" w:rsidRDefault="005D65AA" w:rsidP="005D65AA">
      <w:pPr>
        <w:pStyle w:val="Nadpis3"/>
        <w:ind w:right="142"/>
        <w:rPr>
          <w:rFonts w:asciiTheme="minorHAnsi" w:hAnsiTheme="minorHAnsi" w:cstheme="minorHAnsi"/>
        </w:rPr>
      </w:pPr>
      <w:r w:rsidRPr="00D5748D">
        <w:rPr>
          <w:rFonts w:asciiTheme="minorHAnsi" w:hAnsiTheme="minorHAnsi" w:cstheme="minorHAnsi"/>
        </w:rPr>
        <w:t>Mezinárodní rozměr studijního programu</w:t>
      </w:r>
    </w:p>
    <w:p w14:paraId="73317C7F" w14:textId="77777777" w:rsidR="005D65AA" w:rsidRPr="00C26381" w:rsidRDefault="005D65AA" w:rsidP="005D65AA">
      <w:pPr>
        <w:spacing w:before="120" w:after="120"/>
        <w:ind w:left="2829" w:right="142" w:firstLine="709"/>
        <w:rPr>
          <w:rFonts w:asciiTheme="minorHAnsi" w:hAnsiTheme="minorHAnsi" w:cstheme="minorHAnsi"/>
          <w:sz w:val="22"/>
          <w:szCs w:val="22"/>
        </w:rPr>
      </w:pPr>
      <w:r w:rsidRPr="00C26381">
        <w:rPr>
          <w:rFonts w:asciiTheme="minorHAnsi" w:hAnsiTheme="minorHAnsi" w:cstheme="minorHAnsi"/>
          <w:sz w:val="22"/>
          <w:szCs w:val="22"/>
        </w:rPr>
        <w:t>Standard 2.3</w:t>
      </w:r>
    </w:p>
    <w:p w14:paraId="4C821816" w14:textId="1738F1F5" w:rsidR="005D65AA" w:rsidRPr="00C26381" w:rsidRDefault="005D65AA" w:rsidP="005D65AA">
      <w:pPr>
        <w:spacing w:after="120"/>
        <w:ind w:left="414" w:right="142"/>
        <w:jc w:val="both"/>
        <w:rPr>
          <w:rFonts w:asciiTheme="minorHAnsi" w:hAnsiTheme="minorHAnsi" w:cstheme="minorHAnsi"/>
          <w:sz w:val="22"/>
          <w:szCs w:val="22"/>
        </w:rPr>
      </w:pPr>
      <w:r w:rsidRPr="00C26381">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sidRPr="00C26381">
        <w:rPr>
          <w:rFonts w:asciiTheme="minorHAnsi" w:hAnsiTheme="minorHAnsi" w:cstheme="minorHAnsi"/>
          <w:color w:val="000000" w:themeColor="text1"/>
          <w:sz w:val="22"/>
          <w:szCs w:val="22"/>
        </w:rPr>
        <w:br/>
        <w:t xml:space="preserve">a vnímá je jako klíčové při svém dalším kvalitativním rozvoji. V současné době má FMK uzavřeno </w:t>
      </w:r>
      <w:r w:rsidRPr="00C26381">
        <w:rPr>
          <w:rFonts w:asciiTheme="minorHAnsi" w:hAnsiTheme="minorHAnsi" w:cstheme="minorHAnsi"/>
          <w:color w:val="000000" w:themeColor="text1"/>
          <w:sz w:val="22"/>
          <w:szCs w:val="22"/>
        </w:rPr>
        <w:br/>
      </w:r>
      <w:r w:rsidRPr="00C26381">
        <w:rPr>
          <w:rFonts w:asciiTheme="minorHAnsi" w:hAnsiTheme="minorHAnsi" w:cstheme="minorHAnsi"/>
          <w:sz w:val="22"/>
          <w:szCs w:val="22"/>
        </w:rPr>
        <w:t xml:space="preserve">86 </w:t>
      </w:r>
      <w:r w:rsidRPr="00C26381">
        <w:rPr>
          <w:rFonts w:asciiTheme="minorHAnsi" w:hAnsiTheme="minorHAnsi" w:cstheme="minorHAnsi"/>
          <w:color w:val="000000" w:themeColor="text1"/>
          <w:sz w:val="22"/>
          <w:szCs w:val="22"/>
        </w:rPr>
        <w:t>bilaterálních smluv v rámci programu Erasmus+, mimo to aktivně spolupracuje se dvěma vysokoškolskými pracovišti ve Švýcarské konfederaci</w:t>
      </w:r>
      <w:r w:rsidR="00986CD4">
        <w:rPr>
          <w:rFonts w:asciiTheme="minorHAnsi" w:hAnsiTheme="minorHAnsi" w:cstheme="minorHAnsi"/>
          <w:color w:val="000000" w:themeColor="text1"/>
          <w:sz w:val="22"/>
          <w:szCs w:val="22"/>
        </w:rPr>
        <w:t xml:space="preserve">. </w:t>
      </w:r>
      <w:r w:rsidRPr="00C26381">
        <w:rPr>
          <w:rFonts w:asciiTheme="minorHAnsi" w:hAnsiTheme="minorHAnsi" w:cstheme="minorHAnsi"/>
          <w:color w:val="000000" w:themeColor="text1"/>
          <w:sz w:val="22"/>
          <w:szCs w:val="22"/>
        </w:rPr>
        <w:t>Vedle zpravidla semestrálních studijních pobytů studenti FMK rovněž využíva</w:t>
      </w:r>
      <w:r w:rsidR="002E493C">
        <w:rPr>
          <w:rFonts w:asciiTheme="minorHAnsi" w:hAnsiTheme="minorHAnsi" w:cstheme="minorHAnsi"/>
          <w:color w:val="000000" w:themeColor="text1"/>
          <w:sz w:val="22"/>
          <w:szCs w:val="22"/>
        </w:rPr>
        <w:t>jí</w:t>
      </w:r>
      <w:r w:rsidRPr="00C26381">
        <w:rPr>
          <w:rFonts w:asciiTheme="minorHAnsi" w:hAnsiTheme="minorHAnsi" w:cstheme="minorHAnsi"/>
          <w:color w:val="000000" w:themeColor="text1"/>
          <w:sz w:val="22"/>
          <w:szCs w:val="22"/>
        </w:rPr>
        <w:t xml:space="preserve"> možnost účastnit se pracovních stáží (typicky 2-3 měsíce) v Evropě (Erasmus+) a v několika málo případech i za jejími hranicemi (</w:t>
      </w:r>
      <w:proofErr w:type="spellStart"/>
      <w:r w:rsidRPr="00C26381">
        <w:rPr>
          <w:rFonts w:asciiTheme="minorHAnsi" w:hAnsiTheme="minorHAnsi" w:cstheme="minorHAnsi"/>
          <w:color w:val="000000" w:themeColor="text1"/>
          <w:sz w:val="22"/>
          <w:szCs w:val="22"/>
        </w:rPr>
        <w:t>freemoverské</w:t>
      </w:r>
      <w:proofErr w:type="spellEnd"/>
      <w:r w:rsidRPr="00C26381">
        <w:rPr>
          <w:rFonts w:asciiTheme="minorHAnsi" w:hAnsiTheme="minorHAnsi" w:cstheme="minorHAnsi"/>
          <w:color w:val="000000" w:themeColor="text1"/>
          <w:sz w:val="22"/>
          <w:szCs w:val="22"/>
        </w:rPr>
        <w:t xml:space="preserve"> pracovní stáže). V této oblasti FMK </w:t>
      </w:r>
      <w:r w:rsidR="00ED0122" w:rsidRPr="00C26381">
        <w:rPr>
          <w:rFonts w:asciiTheme="minorHAnsi" w:hAnsiTheme="minorHAnsi" w:cstheme="minorHAnsi"/>
          <w:color w:val="000000" w:themeColor="text1"/>
          <w:sz w:val="22"/>
          <w:szCs w:val="22"/>
        </w:rPr>
        <w:lastRenderedPageBreak/>
        <w:t>pokrač</w:t>
      </w:r>
      <w:r w:rsidR="00ED0122">
        <w:rPr>
          <w:rFonts w:asciiTheme="minorHAnsi" w:hAnsiTheme="minorHAnsi" w:cstheme="minorHAnsi"/>
          <w:color w:val="000000" w:themeColor="text1"/>
          <w:sz w:val="22"/>
          <w:szCs w:val="22"/>
        </w:rPr>
        <w:t>uje</w:t>
      </w:r>
      <w:r w:rsidR="00ED0122" w:rsidRPr="00C26381">
        <w:rPr>
          <w:rFonts w:asciiTheme="minorHAnsi" w:hAnsiTheme="minorHAnsi" w:cstheme="minorHAnsi"/>
          <w:color w:val="000000" w:themeColor="text1"/>
          <w:sz w:val="22"/>
          <w:szCs w:val="22"/>
        </w:rPr>
        <w:t xml:space="preserve"> </w:t>
      </w:r>
      <w:r w:rsidRPr="00C26381">
        <w:rPr>
          <w:rFonts w:asciiTheme="minorHAnsi" w:hAnsiTheme="minorHAnsi" w:cstheme="minorHAnsi"/>
          <w:color w:val="000000" w:themeColor="text1"/>
          <w:sz w:val="22"/>
          <w:szCs w:val="22"/>
        </w:rPr>
        <w:t xml:space="preserve">v časem prověřené spolupráci s agenturou </w:t>
      </w:r>
      <w:proofErr w:type="spellStart"/>
      <w:r w:rsidRPr="00C26381">
        <w:rPr>
          <w:rFonts w:asciiTheme="minorHAnsi" w:hAnsiTheme="minorHAnsi" w:cstheme="minorHAnsi"/>
          <w:color w:val="000000" w:themeColor="text1"/>
          <w:sz w:val="22"/>
          <w:szCs w:val="22"/>
        </w:rPr>
        <w:t>WorkSpace</w:t>
      </w:r>
      <w:proofErr w:type="spellEnd"/>
      <w:r w:rsidRPr="00C26381">
        <w:rPr>
          <w:rFonts w:asciiTheme="minorHAnsi" w:hAnsiTheme="minorHAnsi" w:cstheme="minorHAnsi"/>
          <w:color w:val="000000" w:themeColor="text1"/>
          <w:sz w:val="22"/>
          <w:szCs w:val="22"/>
        </w:rPr>
        <w:t xml:space="preserve"> </w:t>
      </w:r>
      <w:proofErr w:type="spellStart"/>
      <w:r w:rsidRPr="00C26381">
        <w:rPr>
          <w:rFonts w:asciiTheme="minorHAnsi" w:hAnsiTheme="minorHAnsi" w:cstheme="minorHAnsi"/>
          <w:color w:val="000000" w:themeColor="text1"/>
          <w:sz w:val="22"/>
          <w:szCs w:val="22"/>
        </w:rPr>
        <w:t>Europe</w:t>
      </w:r>
      <w:proofErr w:type="spellEnd"/>
      <w:r w:rsidRPr="00C26381">
        <w:rPr>
          <w:rFonts w:asciiTheme="minorHAnsi" w:hAnsiTheme="minorHAnsi" w:cstheme="minorHAnsi"/>
          <w:color w:val="000000" w:themeColor="text1"/>
          <w:sz w:val="22"/>
          <w:szCs w:val="22"/>
        </w:rPr>
        <w:t xml:space="preserve">, která zajišťuje a administruje absolventské pracovní stáže v Evropské unii. </w:t>
      </w:r>
    </w:p>
    <w:p w14:paraId="5AA74E96" w14:textId="77777777" w:rsidR="005D65AA" w:rsidRPr="00C26381" w:rsidRDefault="005D65AA" w:rsidP="005D65AA">
      <w:pPr>
        <w:shd w:val="clear" w:color="auto" w:fill="FFFFFF"/>
        <w:tabs>
          <w:tab w:val="left" w:pos="426"/>
        </w:tabs>
        <w:spacing w:after="120"/>
        <w:ind w:left="425" w:right="142"/>
        <w:jc w:val="both"/>
        <w:rPr>
          <w:rFonts w:asciiTheme="minorHAnsi" w:hAnsiTheme="minorHAnsi" w:cstheme="minorHAnsi"/>
          <w:sz w:val="22"/>
          <w:szCs w:val="22"/>
        </w:rPr>
      </w:pPr>
      <w:r w:rsidRPr="00C26381">
        <w:rPr>
          <w:rFonts w:asciiTheme="minorHAnsi" w:hAnsiTheme="minorHAnsi" w:cstheme="minorHAnsi"/>
          <w:sz w:val="22"/>
          <w:szCs w:val="22"/>
        </w:rPr>
        <w:t xml:space="preserve">FMK má zastoupení v řadě mezinárodních organizacích, jako je AAMG – </w:t>
      </w:r>
      <w:proofErr w:type="spellStart"/>
      <w:r w:rsidRPr="00C26381">
        <w:rPr>
          <w:rFonts w:asciiTheme="minorHAnsi" w:hAnsiTheme="minorHAnsi" w:cstheme="minorHAnsi"/>
          <w:sz w:val="22"/>
          <w:szCs w:val="22"/>
        </w:rPr>
        <w:t>Association</w:t>
      </w:r>
      <w:proofErr w:type="spellEnd"/>
      <w:r w:rsidRPr="00C26381">
        <w:rPr>
          <w:rFonts w:asciiTheme="minorHAnsi" w:hAnsiTheme="minorHAnsi" w:cstheme="minorHAnsi"/>
          <w:sz w:val="22"/>
          <w:szCs w:val="22"/>
        </w:rPr>
        <w:t xml:space="preserve"> </w:t>
      </w:r>
      <w:proofErr w:type="spellStart"/>
      <w:r w:rsidRPr="00C26381">
        <w:rPr>
          <w:rFonts w:asciiTheme="minorHAnsi" w:hAnsiTheme="minorHAnsi" w:cstheme="minorHAnsi"/>
          <w:sz w:val="22"/>
          <w:szCs w:val="22"/>
        </w:rPr>
        <w:t>of</w:t>
      </w:r>
      <w:proofErr w:type="spellEnd"/>
      <w:r w:rsidRPr="00C26381">
        <w:rPr>
          <w:rFonts w:asciiTheme="minorHAnsi" w:hAnsiTheme="minorHAnsi" w:cstheme="minorHAnsi"/>
          <w:sz w:val="22"/>
          <w:szCs w:val="22"/>
        </w:rPr>
        <w:t xml:space="preserve"> </w:t>
      </w:r>
      <w:proofErr w:type="spellStart"/>
      <w:r w:rsidRPr="00C26381">
        <w:rPr>
          <w:rFonts w:asciiTheme="minorHAnsi" w:hAnsiTheme="minorHAnsi" w:cstheme="minorHAnsi"/>
          <w:sz w:val="22"/>
          <w:szCs w:val="22"/>
        </w:rPr>
        <w:t>Academic</w:t>
      </w:r>
      <w:proofErr w:type="spellEnd"/>
      <w:r w:rsidRPr="00C26381">
        <w:rPr>
          <w:rFonts w:asciiTheme="minorHAnsi" w:hAnsiTheme="minorHAnsi" w:cstheme="minorHAnsi"/>
          <w:sz w:val="22"/>
          <w:szCs w:val="22"/>
        </w:rPr>
        <w:t xml:space="preserve"> </w:t>
      </w:r>
      <w:proofErr w:type="spellStart"/>
      <w:r w:rsidRPr="00C26381">
        <w:rPr>
          <w:rFonts w:asciiTheme="minorHAnsi" w:hAnsiTheme="minorHAnsi" w:cstheme="minorHAnsi"/>
          <w:sz w:val="22"/>
          <w:szCs w:val="22"/>
        </w:rPr>
        <w:t>Museums</w:t>
      </w:r>
      <w:proofErr w:type="spellEnd"/>
      <w:r w:rsidRPr="00C26381">
        <w:rPr>
          <w:rFonts w:asciiTheme="minorHAnsi" w:hAnsiTheme="minorHAnsi" w:cstheme="minorHAnsi"/>
          <w:sz w:val="22"/>
          <w:szCs w:val="22"/>
        </w:rPr>
        <w:t xml:space="preserve"> and </w:t>
      </w:r>
      <w:proofErr w:type="spellStart"/>
      <w:r w:rsidRPr="00C26381">
        <w:rPr>
          <w:rFonts w:asciiTheme="minorHAnsi" w:hAnsiTheme="minorHAnsi" w:cstheme="minorHAnsi"/>
          <w:sz w:val="22"/>
          <w:szCs w:val="22"/>
        </w:rPr>
        <w:t>Galleries</w:t>
      </w:r>
      <w:proofErr w:type="spellEnd"/>
      <w:r w:rsidRPr="00C26381">
        <w:rPr>
          <w:rFonts w:asciiTheme="minorHAnsi" w:hAnsiTheme="minorHAnsi" w:cstheme="minorHAnsi"/>
          <w:sz w:val="22"/>
          <w:szCs w:val="22"/>
        </w:rPr>
        <w:t xml:space="preserve">, Audio </w:t>
      </w:r>
      <w:proofErr w:type="spellStart"/>
      <w:r w:rsidRPr="00C26381">
        <w:rPr>
          <w:rFonts w:asciiTheme="minorHAnsi" w:hAnsiTheme="minorHAnsi" w:cstheme="minorHAnsi"/>
          <w:sz w:val="22"/>
          <w:szCs w:val="22"/>
        </w:rPr>
        <w:t>Engineering</w:t>
      </w:r>
      <w:proofErr w:type="spellEnd"/>
      <w:r w:rsidRPr="00C26381">
        <w:rPr>
          <w:rFonts w:asciiTheme="minorHAnsi" w:hAnsiTheme="minorHAnsi" w:cstheme="minorHAnsi"/>
          <w:sz w:val="22"/>
          <w:szCs w:val="22"/>
        </w:rPr>
        <w:t xml:space="preserve"> Society (AES), </w:t>
      </w:r>
      <w:proofErr w:type="spellStart"/>
      <w:r w:rsidRPr="00C26381">
        <w:rPr>
          <w:rFonts w:asciiTheme="minorHAnsi" w:hAnsiTheme="minorHAnsi" w:cstheme="minorHAnsi"/>
          <w:sz w:val="22"/>
          <w:szCs w:val="22"/>
        </w:rPr>
        <w:t>Glass</w:t>
      </w:r>
      <w:proofErr w:type="spellEnd"/>
      <w:r w:rsidRPr="00C26381">
        <w:rPr>
          <w:rFonts w:asciiTheme="minorHAnsi" w:hAnsiTheme="minorHAnsi" w:cstheme="minorHAnsi"/>
          <w:sz w:val="22"/>
          <w:szCs w:val="22"/>
        </w:rPr>
        <w:t xml:space="preserve"> Virus </w:t>
      </w:r>
      <w:proofErr w:type="spellStart"/>
      <w:r w:rsidRPr="00C26381">
        <w:rPr>
          <w:rFonts w:asciiTheme="minorHAnsi" w:hAnsiTheme="minorHAnsi" w:cstheme="minorHAnsi"/>
          <w:sz w:val="22"/>
          <w:szCs w:val="22"/>
        </w:rPr>
        <w:t>Association</w:t>
      </w:r>
      <w:proofErr w:type="spellEnd"/>
      <w:r w:rsidRPr="00C26381">
        <w:rPr>
          <w:rFonts w:asciiTheme="minorHAnsi" w:hAnsiTheme="minorHAnsi" w:cstheme="minorHAnsi"/>
          <w:sz w:val="22"/>
          <w:szCs w:val="22"/>
        </w:rPr>
        <w:t xml:space="preserve">, ICOM, </w:t>
      </w:r>
      <w:proofErr w:type="spellStart"/>
      <w:r w:rsidRPr="00C26381">
        <w:rPr>
          <w:rFonts w:asciiTheme="minorHAnsi" w:hAnsiTheme="minorHAnsi" w:cstheme="minorHAnsi"/>
          <w:sz w:val="22"/>
          <w:szCs w:val="22"/>
        </w:rPr>
        <w:t>EdCom</w:t>
      </w:r>
      <w:proofErr w:type="spellEnd"/>
      <w:r w:rsidRPr="00C26381">
        <w:rPr>
          <w:rFonts w:asciiTheme="minorHAnsi" w:hAnsiTheme="minorHAnsi" w:cstheme="minorHAnsi"/>
          <w:sz w:val="22"/>
          <w:szCs w:val="22"/>
        </w:rPr>
        <w:t xml:space="preserve"> – mezinárodní síť, </w:t>
      </w:r>
      <w:proofErr w:type="spellStart"/>
      <w:r w:rsidRPr="00C26381">
        <w:rPr>
          <w:rFonts w:asciiTheme="minorHAnsi" w:hAnsiTheme="minorHAnsi" w:cstheme="minorHAnsi"/>
          <w:sz w:val="22"/>
          <w:szCs w:val="22"/>
        </w:rPr>
        <w:t>European</w:t>
      </w:r>
      <w:proofErr w:type="spellEnd"/>
      <w:r w:rsidRPr="00C26381">
        <w:rPr>
          <w:rFonts w:asciiTheme="minorHAnsi" w:hAnsiTheme="minorHAnsi" w:cstheme="minorHAnsi"/>
          <w:sz w:val="22"/>
          <w:szCs w:val="22"/>
        </w:rPr>
        <w:t xml:space="preserve"> </w:t>
      </w:r>
      <w:proofErr w:type="spellStart"/>
      <w:r w:rsidRPr="00C26381">
        <w:rPr>
          <w:rFonts w:asciiTheme="minorHAnsi" w:hAnsiTheme="minorHAnsi" w:cstheme="minorHAnsi"/>
          <w:sz w:val="22"/>
          <w:szCs w:val="22"/>
        </w:rPr>
        <w:t>Creative</w:t>
      </w:r>
      <w:proofErr w:type="spellEnd"/>
      <w:r w:rsidRPr="00C26381">
        <w:rPr>
          <w:rFonts w:asciiTheme="minorHAnsi" w:hAnsiTheme="minorHAnsi" w:cstheme="minorHAnsi"/>
          <w:sz w:val="22"/>
          <w:szCs w:val="22"/>
        </w:rPr>
        <w:t xml:space="preserve"> </w:t>
      </w:r>
      <w:proofErr w:type="spellStart"/>
      <w:r w:rsidRPr="00C26381">
        <w:rPr>
          <w:rFonts w:asciiTheme="minorHAnsi" w:hAnsiTheme="minorHAnsi" w:cstheme="minorHAnsi"/>
          <w:sz w:val="22"/>
          <w:szCs w:val="22"/>
        </w:rPr>
        <w:t>Bussiness</w:t>
      </w:r>
      <w:proofErr w:type="spellEnd"/>
      <w:r w:rsidRPr="00C26381">
        <w:rPr>
          <w:rFonts w:asciiTheme="minorHAnsi" w:hAnsiTheme="minorHAnsi" w:cstheme="minorHAnsi"/>
          <w:sz w:val="22"/>
          <w:szCs w:val="22"/>
        </w:rPr>
        <w:t xml:space="preserve"> Network – mezinárodní síť kreativců, přičemž zcela zásadní jsou CILECT, ELIA, ICOM a POPAI CENTRAL EUROPE. </w:t>
      </w:r>
    </w:p>
    <w:p w14:paraId="5F7EAD54" w14:textId="035AD751" w:rsidR="005D65AA" w:rsidRPr="00C26381" w:rsidRDefault="005D65AA" w:rsidP="005D65AA">
      <w:pPr>
        <w:shd w:val="clear" w:color="auto" w:fill="FFFFFF"/>
        <w:tabs>
          <w:tab w:val="left" w:pos="426"/>
        </w:tabs>
        <w:spacing w:after="120"/>
        <w:ind w:left="425" w:right="142"/>
        <w:jc w:val="both"/>
        <w:rPr>
          <w:rFonts w:asciiTheme="minorHAnsi" w:hAnsiTheme="minorHAnsi" w:cstheme="minorHAnsi"/>
          <w:color w:val="000000"/>
          <w:sz w:val="22"/>
          <w:szCs w:val="22"/>
        </w:rPr>
      </w:pPr>
      <w:r w:rsidRPr="00C26381">
        <w:rPr>
          <w:rStyle w:val="normaltextrun"/>
          <w:rFonts w:asciiTheme="minorHAnsi" w:hAnsiTheme="minorHAnsi" w:cstheme="minorHAnsi"/>
          <w:b/>
          <w:bCs/>
          <w:color w:val="000000"/>
          <w:sz w:val="22"/>
          <w:szCs w:val="22"/>
        </w:rPr>
        <w:t>CILECT</w:t>
      </w:r>
      <w:r w:rsidRPr="00C26381">
        <w:rPr>
          <w:rStyle w:val="eop"/>
          <w:rFonts w:asciiTheme="minorHAnsi" w:hAnsiTheme="minorHAnsi" w:cstheme="minorHAnsi"/>
          <w:color w:val="000000"/>
          <w:sz w:val="22"/>
          <w:szCs w:val="22"/>
        </w:rPr>
        <w:t xml:space="preserve"> </w:t>
      </w:r>
      <w:r w:rsidR="00507E3B" w:rsidRPr="00C26381">
        <w:rPr>
          <w:rStyle w:val="normaltextrun"/>
          <w:rFonts w:asciiTheme="minorHAnsi" w:hAnsiTheme="minorHAnsi" w:cstheme="minorHAnsi"/>
          <w:b/>
          <w:bCs/>
          <w:color w:val="000000"/>
          <w:sz w:val="22"/>
          <w:szCs w:val="22"/>
        </w:rPr>
        <w:t>–</w:t>
      </w:r>
      <w:r w:rsidRPr="00C26381">
        <w:rPr>
          <w:rStyle w:val="eop"/>
          <w:rFonts w:asciiTheme="minorHAnsi" w:hAnsiTheme="minorHAnsi" w:cstheme="minorHAnsi"/>
          <w:color w:val="000000"/>
          <w:sz w:val="22"/>
          <w:szCs w:val="22"/>
        </w:rPr>
        <w:t xml:space="preserve"> </w:t>
      </w:r>
      <w:proofErr w:type="spellStart"/>
      <w:r w:rsidRPr="00C26381">
        <w:rPr>
          <w:rStyle w:val="eop"/>
          <w:rFonts w:asciiTheme="minorHAnsi" w:hAnsiTheme="minorHAnsi" w:cstheme="minorHAnsi"/>
          <w:color w:val="000000"/>
          <w:sz w:val="22"/>
          <w:szCs w:val="22"/>
        </w:rPr>
        <w:t>The</w:t>
      </w:r>
      <w:proofErr w:type="spellEnd"/>
      <w:r w:rsidRPr="00C26381">
        <w:rPr>
          <w:rStyle w:val="normaltextrun"/>
          <w:rFonts w:asciiTheme="minorHAnsi" w:hAnsiTheme="minorHAnsi" w:cstheme="minorHAnsi"/>
          <w:color w:val="000000"/>
          <w:sz w:val="22"/>
          <w:szCs w:val="22"/>
        </w:rPr>
        <w:t xml:space="preserve"> International </w:t>
      </w:r>
      <w:proofErr w:type="spellStart"/>
      <w:r w:rsidRPr="00C26381">
        <w:rPr>
          <w:rStyle w:val="spellingerror"/>
          <w:rFonts w:asciiTheme="minorHAnsi" w:hAnsiTheme="minorHAnsi" w:cstheme="minorHAnsi"/>
          <w:color w:val="000000"/>
          <w:sz w:val="22"/>
          <w:szCs w:val="22"/>
        </w:rPr>
        <w:t>Association</w:t>
      </w:r>
      <w:proofErr w:type="spellEnd"/>
      <w:r w:rsidRPr="00C26381">
        <w:rPr>
          <w:rStyle w:val="normaltextrun"/>
          <w:rFonts w:asciiTheme="minorHAnsi" w:hAnsiTheme="minorHAnsi" w:cstheme="minorHAnsi"/>
          <w:color w:val="000000"/>
          <w:sz w:val="22"/>
          <w:szCs w:val="22"/>
        </w:rPr>
        <w:t xml:space="preserve"> </w:t>
      </w:r>
      <w:proofErr w:type="spellStart"/>
      <w:r w:rsidRPr="00C26381">
        <w:rPr>
          <w:rStyle w:val="spellingerror"/>
          <w:rFonts w:asciiTheme="minorHAnsi" w:hAnsiTheme="minorHAnsi" w:cstheme="minorHAnsi"/>
          <w:color w:val="000000"/>
          <w:sz w:val="22"/>
          <w:szCs w:val="22"/>
        </w:rPr>
        <w:t>of</w:t>
      </w:r>
      <w:proofErr w:type="spellEnd"/>
      <w:r w:rsidRPr="00C26381">
        <w:rPr>
          <w:rStyle w:val="normaltextrun"/>
          <w:rFonts w:asciiTheme="minorHAnsi" w:hAnsiTheme="minorHAnsi" w:cstheme="minorHAnsi"/>
          <w:color w:val="000000"/>
          <w:sz w:val="22"/>
          <w:szCs w:val="22"/>
        </w:rPr>
        <w:t xml:space="preserve"> Film and </w:t>
      </w:r>
      <w:proofErr w:type="spellStart"/>
      <w:r w:rsidRPr="00C26381">
        <w:rPr>
          <w:rStyle w:val="spellingerror"/>
          <w:rFonts w:asciiTheme="minorHAnsi" w:hAnsiTheme="minorHAnsi" w:cstheme="minorHAnsi"/>
          <w:color w:val="000000"/>
          <w:sz w:val="22"/>
          <w:szCs w:val="22"/>
        </w:rPr>
        <w:t>Television</w:t>
      </w:r>
      <w:proofErr w:type="spellEnd"/>
      <w:r w:rsidRPr="00C26381">
        <w:rPr>
          <w:rStyle w:val="normaltextrun"/>
          <w:rFonts w:asciiTheme="minorHAnsi" w:hAnsiTheme="minorHAnsi" w:cstheme="minorHAnsi"/>
          <w:color w:val="000000"/>
          <w:sz w:val="22"/>
          <w:szCs w:val="22"/>
        </w:rPr>
        <w:t xml:space="preserve"> </w:t>
      </w:r>
      <w:proofErr w:type="spellStart"/>
      <w:r w:rsidRPr="00C26381">
        <w:rPr>
          <w:rStyle w:val="spellingerror"/>
          <w:rFonts w:asciiTheme="minorHAnsi" w:hAnsiTheme="minorHAnsi" w:cstheme="minorHAnsi"/>
          <w:color w:val="000000"/>
          <w:sz w:val="22"/>
          <w:szCs w:val="22"/>
        </w:rPr>
        <w:t>Schools</w:t>
      </w:r>
      <w:proofErr w:type="spellEnd"/>
      <w:r w:rsidRPr="00C26381">
        <w:rPr>
          <w:rStyle w:val="normaltextrun"/>
          <w:rFonts w:asciiTheme="minorHAnsi" w:hAnsiTheme="minorHAnsi" w:cstheme="minorHAnsi"/>
          <w:color w:val="000000"/>
          <w:sz w:val="22"/>
          <w:szCs w:val="22"/>
        </w:rPr>
        <w:t xml:space="preserve"> zastupuje 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proofErr w:type="spellStart"/>
      <w:r w:rsidRPr="00C26381">
        <w:rPr>
          <w:rStyle w:val="spellingerror"/>
          <w:rFonts w:asciiTheme="minorHAnsi" w:hAnsiTheme="minorHAnsi" w:cstheme="minorHAnsi"/>
          <w:color w:val="000000"/>
          <w:sz w:val="22"/>
          <w:szCs w:val="22"/>
        </w:rPr>
        <w:t>Assembly</w:t>
      </w:r>
      <w:proofErr w:type="spellEnd"/>
      <w:r w:rsidRPr="00C26381">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proofErr w:type="gramStart"/>
      <w:r w:rsidRPr="00C26381">
        <w:rPr>
          <w:rStyle w:val="contextualspellingandgrammarerror"/>
          <w:rFonts w:asciiTheme="minorHAnsi" w:hAnsiTheme="minorHAnsi" w:cstheme="minorHAnsi"/>
          <w:color w:val="000000"/>
          <w:sz w:val="22"/>
          <w:szCs w:val="22"/>
        </w:rPr>
        <w:t>48H</w:t>
      </w:r>
      <w:proofErr w:type="gramEnd"/>
      <w:r w:rsidRPr="00C26381">
        <w:rPr>
          <w:rStyle w:val="normaltextrun"/>
          <w:rFonts w:asciiTheme="minorHAnsi" w:hAnsiTheme="minorHAnsi" w:cstheme="minorHAnsi"/>
          <w:color w:val="000000"/>
          <w:sz w:val="22"/>
          <w:szCs w:val="22"/>
        </w:rPr>
        <w:t xml:space="preserve"> </w:t>
      </w:r>
      <w:proofErr w:type="spellStart"/>
      <w:r w:rsidRPr="00C26381">
        <w:rPr>
          <w:rStyle w:val="spellingerror"/>
          <w:rFonts w:asciiTheme="minorHAnsi" w:hAnsiTheme="minorHAnsi" w:cstheme="minorHAnsi"/>
          <w:color w:val="000000"/>
          <w:sz w:val="22"/>
          <w:szCs w:val="22"/>
        </w:rPr>
        <w:t>Challenge</w:t>
      </w:r>
      <w:proofErr w:type="spellEnd"/>
      <w:r w:rsidRPr="00C26381">
        <w:rPr>
          <w:rStyle w:val="normaltextrun"/>
          <w:rFonts w:asciiTheme="minorHAnsi" w:hAnsiTheme="minorHAnsi" w:cstheme="minorHAnsi"/>
          <w:color w:val="000000"/>
          <w:sz w:val="22"/>
          <w:szCs w:val="22"/>
        </w:rPr>
        <w:t xml:space="preserve"> </w:t>
      </w:r>
      <w:proofErr w:type="spellStart"/>
      <w:r w:rsidRPr="00C26381">
        <w:rPr>
          <w:rStyle w:val="spellingerror"/>
          <w:rFonts w:asciiTheme="minorHAnsi" w:hAnsiTheme="minorHAnsi" w:cstheme="minorHAnsi"/>
          <w:color w:val="000000"/>
          <w:sz w:val="22"/>
          <w:szCs w:val="22"/>
        </w:rPr>
        <w:t>European</w:t>
      </w:r>
      <w:proofErr w:type="spellEnd"/>
      <w:r w:rsidRPr="00C26381">
        <w:rPr>
          <w:rStyle w:val="normaltextrun"/>
          <w:rFonts w:asciiTheme="minorHAnsi" w:hAnsiTheme="minorHAnsi" w:cstheme="minorHAnsi"/>
          <w:color w:val="000000"/>
          <w:sz w:val="22"/>
          <w:szCs w:val="22"/>
        </w:rPr>
        <w:t xml:space="preserve"> Inter-</w:t>
      </w:r>
      <w:proofErr w:type="spellStart"/>
      <w:r w:rsidRPr="00C26381">
        <w:rPr>
          <w:rStyle w:val="spellingerror"/>
          <w:rFonts w:asciiTheme="minorHAnsi" w:hAnsiTheme="minorHAnsi" w:cstheme="minorHAnsi"/>
          <w:color w:val="000000"/>
          <w:sz w:val="22"/>
          <w:szCs w:val="22"/>
        </w:rPr>
        <w:t>Schools</w:t>
      </w:r>
      <w:proofErr w:type="spellEnd"/>
      <w:r w:rsidRPr="00C26381">
        <w:rPr>
          <w:rStyle w:val="normaltextrun"/>
          <w:rFonts w:asciiTheme="minorHAnsi" w:hAnsiTheme="minorHAnsi" w:cstheme="minorHAnsi"/>
          <w:color w:val="000000"/>
          <w:sz w:val="22"/>
          <w:szCs w:val="22"/>
        </w:rPr>
        <w:t xml:space="preserve"> atd.  </w:t>
      </w:r>
      <w:r w:rsidRPr="00C26381">
        <w:rPr>
          <w:rStyle w:val="eop"/>
          <w:rFonts w:asciiTheme="minorHAnsi" w:hAnsiTheme="minorHAnsi" w:cstheme="minorHAnsi"/>
          <w:color w:val="000000"/>
          <w:sz w:val="22"/>
          <w:szCs w:val="22"/>
        </w:rPr>
        <w:t> </w:t>
      </w:r>
    </w:p>
    <w:p w14:paraId="19CC4B61" w14:textId="23936058" w:rsidR="005D65AA" w:rsidRPr="00C26381" w:rsidRDefault="005D65AA" w:rsidP="005D65AA">
      <w:pPr>
        <w:pStyle w:val="paragraph"/>
        <w:spacing w:before="0" w:beforeAutospacing="0" w:after="120" w:afterAutospacing="0"/>
        <w:ind w:left="425" w:right="142"/>
        <w:jc w:val="both"/>
        <w:textAlignment w:val="baseline"/>
        <w:rPr>
          <w:rFonts w:asciiTheme="minorHAnsi" w:hAnsiTheme="minorHAnsi" w:cstheme="minorHAnsi"/>
          <w:color w:val="000000"/>
          <w:sz w:val="22"/>
          <w:szCs w:val="22"/>
        </w:rPr>
      </w:pPr>
      <w:r w:rsidRPr="00C26381">
        <w:rPr>
          <w:rStyle w:val="normaltextrun"/>
          <w:rFonts w:asciiTheme="minorHAnsi" w:hAnsiTheme="minorHAnsi" w:cstheme="minorHAnsi"/>
          <w:b/>
          <w:bCs/>
          <w:color w:val="000000"/>
          <w:sz w:val="22"/>
          <w:szCs w:val="22"/>
        </w:rPr>
        <w:t xml:space="preserve">ELIA – </w:t>
      </w:r>
      <w:proofErr w:type="spellStart"/>
      <w:r w:rsidRPr="00C26381">
        <w:rPr>
          <w:rStyle w:val="normaltextrun"/>
          <w:rFonts w:asciiTheme="minorHAnsi" w:hAnsiTheme="minorHAnsi" w:cstheme="minorHAnsi"/>
          <w:color w:val="000000"/>
          <w:sz w:val="22"/>
          <w:szCs w:val="22"/>
        </w:rPr>
        <w:t>The</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European</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League</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of</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Institutes</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of</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the</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Arts</w:t>
      </w:r>
      <w:proofErr w:type="spellEnd"/>
      <w:r w:rsidRPr="00C26381">
        <w:rPr>
          <w:rStyle w:val="normaltextrun"/>
          <w:rFonts w:asciiTheme="minorHAnsi" w:hAnsiTheme="minorHAnsi" w:cstheme="minorHAnsi"/>
          <w:color w:val="000000"/>
          <w:sz w:val="22"/>
          <w:szCs w:val="22"/>
        </w:rPr>
        <w:t xml:space="preserve"> – zástupce FMK Mgr. Pavel </w:t>
      </w:r>
      <w:proofErr w:type="spellStart"/>
      <w:r w:rsidRPr="00C26381">
        <w:rPr>
          <w:rStyle w:val="spellingerror"/>
          <w:rFonts w:asciiTheme="minorHAnsi" w:hAnsiTheme="minorHAnsi" w:cstheme="minorHAnsi"/>
          <w:color w:val="000000"/>
          <w:sz w:val="22"/>
          <w:szCs w:val="22"/>
        </w:rPr>
        <w:t>Krutil</w:t>
      </w:r>
      <w:proofErr w:type="spellEnd"/>
      <w:r w:rsidRPr="00C26381">
        <w:rPr>
          <w:rStyle w:val="normaltextrun"/>
          <w:rFonts w:asciiTheme="minorHAnsi" w:hAnsiTheme="minorHAnsi" w:cstheme="minorHAnsi"/>
          <w:color w:val="000000"/>
          <w:sz w:val="22"/>
          <w:szCs w:val="22"/>
        </w:rPr>
        <w:t xml:space="preserve">, je globálně propojená evropská síť, která poskytuje dynamickou platformu pro výměnu a rozvoj vysokoškolského vzdělávání uměleckého směru. ELIA má 260 členů </w:t>
      </w:r>
      <w:r w:rsidR="00507E3B" w:rsidRPr="00C26381">
        <w:rPr>
          <w:rStyle w:val="normaltextrun"/>
          <w:rFonts w:asciiTheme="minorHAnsi" w:hAnsiTheme="minorHAnsi" w:cstheme="minorHAnsi"/>
          <w:sz w:val="22"/>
          <w:szCs w:val="22"/>
        </w:rPr>
        <w:t>z</w:t>
      </w:r>
      <w:r w:rsidR="00507E3B" w:rsidRPr="00507E3B">
        <w:rPr>
          <w:rStyle w:val="normaltextrun"/>
          <w:rFonts w:asciiTheme="minorHAnsi" w:hAnsiTheme="minorHAnsi" w:cstheme="minorHAnsi"/>
          <w:sz w:val="22"/>
          <w:szCs w:val="22"/>
        </w:rPr>
        <w:t>e</w:t>
      </w:r>
      <w:r w:rsidR="00507E3B" w:rsidRPr="00507E3B">
        <w:rPr>
          <w:rStyle w:val="normaltextrun"/>
          <w:rFonts w:asciiTheme="minorHAnsi" w:hAnsiTheme="minorHAnsi" w:cstheme="minorHAnsi"/>
          <w:color w:val="000000"/>
          <w:sz w:val="22"/>
          <w:szCs w:val="22"/>
        </w:rPr>
        <w:t xml:space="preserve"> </w:t>
      </w:r>
      <w:r w:rsidRPr="00C26381">
        <w:rPr>
          <w:rStyle w:val="normaltextrun"/>
          <w:rFonts w:asciiTheme="minorHAnsi" w:hAnsiTheme="minorHAnsi" w:cstheme="minorHAnsi"/>
          <w:color w:val="000000"/>
          <w:sz w:val="22"/>
          <w:szCs w:val="22"/>
        </w:rPr>
        <w:t xml:space="preserve">48 zemí, reprezentujících nejrůznější umělecké obory. Organizace se zasazuje za vysokoškolské vzdělávání vytvářením nových příležitostí pro své členy </w:t>
      </w:r>
      <w:r w:rsidRPr="00C26381">
        <w:rPr>
          <w:rStyle w:val="normaltextrun"/>
          <w:rFonts w:asciiTheme="minorHAnsi" w:hAnsiTheme="minorHAnsi" w:cstheme="minorHAnsi"/>
          <w:color w:val="000000"/>
          <w:sz w:val="22"/>
          <w:szCs w:val="22"/>
        </w:rPr>
        <w:br/>
        <w:t>a usnadňováním výměny tzv. “</w:t>
      </w:r>
      <w:proofErr w:type="spellStart"/>
      <w:r w:rsidRPr="00C26381">
        <w:rPr>
          <w:rStyle w:val="spellingerror"/>
          <w:rFonts w:asciiTheme="minorHAnsi" w:hAnsiTheme="minorHAnsi" w:cstheme="minorHAnsi"/>
          <w:color w:val="000000"/>
          <w:sz w:val="22"/>
          <w:szCs w:val="22"/>
        </w:rPr>
        <w:t>best</w:t>
      </w:r>
      <w:proofErr w:type="spellEnd"/>
      <w:r w:rsidRPr="00C26381">
        <w:rPr>
          <w:rStyle w:val="normaltextrun"/>
          <w:rFonts w:asciiTheme="minorHAnsi" w:hAnsiTheme="minorHAnsi" w:cstheme="minorHAnsi"/>
          <w:color w:val="000000"/>
          <w:sz w:val="22"/>
          <w:szCs w:val="22"/>
        </w:rPr>
        <w:t> </w:t>
      </w:r>
      <w:proofErr w:type="spellStart"/>
      <w:r w:rsidRPr="00C26381">
        <w:rPr>
          <w:rStyle w:val="spellingerror"/>
          <w:rFonts w:asciiTheme="minorHAnsi" w:hAnsiTheme="minorHAnsi" w:cstheme="minorHAnsi"/>
          <w:color w:val="000000"/>
          <w:sz w:val="22"/>
          <w:szCs w:val="22"/>
        </w:rPr>
        <w:t>practices</w:t>
      </w:r>
      <w:proofErr w:type="spellEnd"/>
      <w:r w:rsidRPr="00C26381">
        <w:rPr>
          <w:rStyle w:val="normaltextrun"/>
          <w:rFonts w:asciiTheme="minorHAnsi" w:hAnsiTheme="minorHAnsi" w:cstheme="minorHAnsi"/>
          <w:color w:val="000000"/>
          <w:sz w:val="22"/>
          <w:szCs w:val="22"/>
        </w:rPr>
        <w:t>”.</w:t>
      </w:r>
      <w:r w:rsidRPr="00C26381">
        <w:rPr>
          <w:rStyle w:val="eop"/>
          <w:rFonts w:asciiTheme="minorHAnsi" w:hAnsiTheme="minorHAnsi" w:cstheme="minorHAnsi"/>
          <w:color w:val="000000"/>
          <w:sz w:val="22"/>
          <w:szCs w:val="22"/>
        </w:rPr>
        <w:t>  </w:t>
      </w:r>
    </w:p>
    <w:p w14:paraId="4D74963D" w14:textId="77777777" w:rsidR="005D65AA" w:rsidRPr="00C26381" w:rsidRDefault="005D65AA" w:rsidP="005D65AA">
      <w:pPr>
        <w:pStyle w:val="paragraph"/>
        <w:spacing w:before="0" w:beforeAutospacing="0" w:after="120" w:afterAutospacing="0"/>
        <w:ind w:left="425" w:right="142"/>
        <w:jc w:val="both"/>
        <w:textAlignment w:val="baseline"/>
        <w:rPr>
          <w:rStyle w:val="eop"/>
          <w:rFonts w:asciiTheme="minorHAnsi" w:hAnsiTheme="minorHAnsi" w:cstheme="minorHAnsi"/>
          <w:color w:val="000000"/>
          <w:sz w:val="22"/>
          <w:szCs w:val="22"/>
        </w:rPr>
      </w:pPr>
      <w:r w:rsidRPr="00C26381">
        <w:rPr>
          <w:rStyle w:val="normaltextrun"/>
          <w:rFonts w:asciiTheme="minorHAnsi" w:hAnsiTheme="minorHAnsi" w:cstheme="minorHAnsi"/>
          <w:b/>
          <w:bCs/>
          <w:color w:val="000000"/>
          <w:sz w:val="22"/>
          <w:szCs w:val="22"/>
        </w:rPr>
        <w:t xml:space="preserve">POPAI CENTRAL EUROPE – </w:t>
      </w:r>
      <w:r w:rsidRPr="00C26381">
        <w:rPr>
          <w:rStyle w:val="normaltextrun"/>
          <w:rFonts w:asciiTheme="minorHAnsi" w:hAnsiTheme="minorHAnsi" w:cstheme="minorHAnsi"/>
          <w:color w:val="000000"/>
          <w:sz w:val="22"/>
          <w:szCs w:val="22"/>
        </w:rPr>
        <w:t>jehož posláním je vytvořit komunikační platformu pro výrobce a dodavatele komunikačních prostředků v in-</w:t>
      </w:r>
      <w:proofErr w:type="spellStart"/>
      <w:r w:rsidRPr="00C26381">
        <w:rPr>
          <w:rStyle w:val="spellingerror"/>
          <w:rFonts w:asciiTheme="minorHAnsi" w:hAnsiTheme="minorHAnsi" w:cstheme="minorHAnsi"/>
          <w:color w:val="000000"/>
          <w:sz w:val="22"/>
          <w:szCs w:val="22"/>
        </w:rPr>
        <w:t>store</w:t>
      </w:r>
      <w:proofErr w:type="spellEnd"/>
      <w:r w:rsidRPr="00C26381">
        <w:rPr>
          <w:rStyle w:val="normaltextrun"/>
          <w:rFonts w:asciiTheme="minorHAnsi" w:hAnsiTheme="minorHAnsi" w:cstheme="minorHAnsi"/>
          <w:color w:val="000000"/>
          <w:sz w:val="22"/>
          <w:szCs w:val="22"/>
        </w:rPr>
        <w:t>, digitálních médií, zadavatele reklamy, reklamní agentury a zástupce maloobchodu, neustále je vzdělávat, realizovat průzkumy, poskytovat a zpřístupňovat pro ně informace, organizovat odborné akce a diskuzní setkání a budovat tak dobré vztahy v in-</w:t>
      </w:r>
      <w:proofErr w:type="spellStart"/>
      <w:r w:rsidRPr="00C26381">
        <w:rPr>
          <w:rStyle w:val="spellingerror"/>
          <w:rFonts w:asciiTheme="minorHAnsi" w:hAnsiTheme="minorHAnsi" w:cstheme="minorHAnsi"/>
          <w:color w:val="000000"/>
          <w:sz w:val="22"/>
          <w:szCs w:val="22"/>
        </w:rPr>
        <w:t>store</w:t>
      </w:r>
      <w:proofErr w:type="spellEnd"/>
      <w:r w:rsidRPr="00C26381">
        <w:rPr>
          <w:rStyle w:val="normaltextrun"/>
          <w:rFonts w:asciiTheme="minorHAnsi" w:hAnsiTheme="minorHAnsi" w:cstheme="minorHAnsi"/>
          <w:color w:val="000000"/>
          <w:sz w:val="22"/>
          <w:szCs w:val="22"/>
        </w:rPr>
        <w:t xml:space="preserve"> marketingové komunikaci, podporovat kulturu a další rozvoj oboru marketing </w:t>
      </w:r>
      <w:proofErr w:type="spellStart"/>
      <w:r w:rsidRPr="00C26381">
        <w:rPr>
          <w:rStyle w:val="spellingerror"/>
          <w:rFonts w:asciiTheme="minorHAnsi" w:hAnsiTheme="minorHAnsi" w:cstheme="minorHAnsi"/>
          <w:color w:val="000000"/>
          <w:sz w:val="22"/>
          <w:szCs w:val="22"/>
        </w:rPr>
        <w:t>at</w:t>
      </w:r>
      <w:proofErr w:type="spellEnd"/>
      <w:r w:rsidRPr="00C26381">
        <w:rPr>
          <w:rStyle w:val="normaltextrun"/>
          <w:rFonts w:asciiTheme="minorHAnsi" w:hAnsiTheme="minorHAnsi" w:cstheme="minorHAnsi"/>
          <w:color w:val="000000"/>
          <w:sz w:val="22"/>
          <w:szCs w:val="22"/>
        </w:rPr>
        <w:t>-retail. S FMK spolupracuje zejména na vzájemném vzdělávání, kdy studenti přichází s inovativními návrhy in-</w:t>
      </w:r>
      <w:proofErr w:type="spellStart"/>
      <w:r w:rsidRPr="00C26381">
        <w:rPr>
          <w:rStyle w:val="spellingerror"/>
          <w:rFonts w:asciiTheme="minorHAnsi" w:hAnsiTheme="minorHAnsi" w:cstheme="minorHAnsi"/>
          <w:color w:val="000000"/>
          <w:sz w:val="22"/>
          <w:szCs w:val="22"/>
        </w:rPr>
        <w:t>store</w:t>
      </w:r>
      <w:proofErr w:type="spellEnd"/>
      <w:r w:rsidRPr="00C26381">
        <w:rPr>
          <w:rStyle w:val="normaltextrun"/>
          <w:rFonts w:asciiTheme="minorHAnsi" w:hAnsiTheme="minorHAnsi" w:cstheme="minorHAnsi"/>
          <w:color w:val="000000"/>
          <w:sz w:val="22"/>
          <w:szCs w:val="22"/>
        </w:rPr>
        <w:t xml:space="preserve"> marketingových řešení </w:t>
      </w:r>
      <w:r w:rsidRPr="00C26381">
        <w:rPr>
          <w:rStyle w:val="normaltextrun"/>
          <w:rFonts w:asciiTheme="minorHAnsi" w:hAnsiTheme="minorHAnsi" w:cstheme="minorHAnsi"/>
          <w:color w:val="000000"/>
          <w:sz w:val="22"/>
          <w:szCs w:val="22"/>
        </w:rPr>
        <w:br/>
        <w:t xml:space="preserve">a zástupci POPAI jim poskytují zpětnou vazbu, aktuálně např. na téma emočního marketingu </w:t>
      </w:r>
      <w:r w:rsidRPr="00C26381">
        <w:rPr>
          <w:rStyle w:val="normaltextrun"/>
          <w:rFonts w:asciiTheme="minorHAnsi" w:hAnsiTheme="minorHAnsi" w:cstheme="minorHAnsi"/>
          <w:color w:val="000000"/>
          <w:sz w:val="22"/>
          <w:szCs w:val="22"/>
        </w:rPr>
        <w:br/>
        <w:t>v maloobchodě a službách.</w:t>
      </w:r>
      <w:r w:rsidRPr="00C26381">
        <w:rPr>
          <w:rStyle w:val="eop"/>
          <w:rFonts w:asciiTheme="minorHAnsi" w:hAnsiTheme="minorHAnsi" w:cstheme="minorHAnsi"/>
          <w:color w:val="000000"/>
          <w:sz w:val="22"/>
          <w:szCs w:val="22"/>
        </w:rPr>
        <w:t> </w:t>
      </w:r>
    </w:p>
    <w:p w14:paraId="0CB47F60" w14:textId="77777777" w:rsidR="005D65AA" w:rsidRPr="00C26381" w:rsidRDefault="005D65AA" w:rsidP="005D65AA">
      <w:pPr>
        <w:pStyle w:val="paragraph"/>
        <w:spacing w:before="0" w:beforeAutospacing="0" w:after="0" w:afterAutospacing="0"/>
        <w:ind w:left="425" w:right="142"/>
        <w:jc w:val="both"/>
        <w:textAlignment w:val="baseline"/>
        <w:rPr>
          <w:rStyle w:val="normaltextrun"/>
          <w:rFonts w:asciiTheme="minorHAnsi" w:hAnsiTheme="minorHAnsi" w:cstheme="minorHAnsi"/>
          <w:bCs/>
          <w:color w:val="000000"/>
          <w:sz w:val="22"/>
          <w:szCs w:val="22"/>
        </w:rPr>
      </w:pPr>
      <w:r w:rsidRPr="00C26381">
        <w:rPr>
          <w:rStyle w:val="normaltextrun"/>
          <w:rFonts w:asciiTheme="minorHAnsi" w:hAnsiTheme="minorHAnsi" w:cstheme="minorHAnsi"/>
          <w:b/>
          <w:bCs/>
          <w:color w:val="000000"/>
          <w:sz w:val="22"/>
          <w:szCs w:val="22"/>
        </w:rPr>
        <w:t xml:space="preserve">ICOM – </w:t>
      </w:r>
      <w:r w:rsidRPr="00C26381">
        <w:rPr>
          <w:rStyle w:val="normaltextrun"/>
          <w:rFonts w:asciiTheme="minorHAnsi" w:hAnsiTheme="minorHAnsi" w:cstheme="minorHAnsi"/>
          <w:bCs/>
          <w:color w:val="000000"/>
          <w:sz w:val="22"/>
          <w:szCs w:val="22"/>
        </w:rPr>
        <w:t xml:space="preserve">Největší muzejní síť na světě, která každoročně pořádá odborné konference, workshopy a tvoří databázi tisíce muzeí a vysokoškolských institucí. FMK je dlouhodobým členem, v roce 2018 se členem stala i galerie G18 v rámci pod kategorie UMAC – University </w:t>
      </w:r>
      <w:proofErr w:type="spellStart"/>
      <w:r w:rsidRPr="00C26381">
        <w:rPr>
          <w:rStyle w:val="normaltextrun"/>
          <w:rFonts w:asciiTheme="minorHAnsi" w:hAnsiTheme="minorHAnsi" w:cstheme="minorHAnsi"/>
          <w:bCs/>
          <w:color w:val="000000"/>
          <w:sz w:val="22"/>
          <w:szCs w:val="22"/>
        </w:rPr>
        <w:t>museums</w:t>
      </w:r>
      <w:proofErr w:type="spellEnd"/>
      <w:r w:rsidRPr="00C26381">
        <w:rPr>
          <w:rStyle w:val="normaltextrun"/>
          <w:rFonts w:asciiTheme="minorHAnsi" w:hAnsiTheme="minorHAnsi" w:cstheme="minorHAnsi"/>
          <w:bCs/>
          <w:color w:val="000000"/>
          <w:sz w:val="22"/>
          <w:szCs w:val="22"/>
        </w:rPr>
        <w:t>.</w:t>
      </w:r>
    </w:p>
    <w:p w14:paraId="038737DB" w14:textId="77777777" w:rsidR="005D65AA" w:rsidRPr="00C26381" w:rsidRDefault="005D65AA" w:rsidP="005D65AA">
      <w:pPr>
        <w:pStyle w:val="paragraph"/>
        <w:spacing w:before="0" w:beforeAutospacing="0" w:after="0" w:afterAutospacing="0"/>
        <w:ind w:left="425" w:right="142"/>
        <w:jc w:val="both"/>
        <w:textAlignment w:val="baseline"/>
        <w:rPr>
          <w:rStyle w:val="normaltextrun"/>
          <w:rFonts w:asciiTheme="minorHAnsi" w:hAnsiTheme="minorHAnsi" w:cstheme="minorHAnsi"/>
          <w:bCs/>
          <w:color w:val="000000"/>
          <w:sz w:val="22"/>
          <w:szCs w:val="22"/>
        </w:rPr>
      </w:pPr>
    </w:p>
    <w:p w14:paraId="5EFDC0B9" w14:textId="134552D0" w:rsidR="005D65AA" w:rsidRPr="00C26381" w:rsidRDefault="005D65AA" w:rsidP="007F67EC">
      <w:pPr>
        <w:pStyle w:val="paragraph"/>
        <w:spacing w:before="0" w:beforeAutospacing="0" w:after="120" w:afterAutospacing="0"/>
        <w:ind w:left="425" w:right="142"/>
        <w:jc w:val="both"/>
        <w:textAlignment w:val="baseline"/>
        <w:rPr>
          <w:rStyle w:val="eop"/>
          <w:rFonts w:asciiTheme="minorHAnsi" w:eastAsia="Calibri" w:hAnsiTheme="minorHAnsi" w:cstheme="minorHAnsi"/>
          <w:color w:val="000000"/>
          <w:sz w:val="22"/>
          <w:szCs w:val="22"/>
          <w:lang w:eastAsia="en-US"/>
        </w:rPr>
      </w:pPr>
      <w:r w:rsidRPr="00C26381">
        <w:rPr>
          <w:rStyle w:val="normaltextrun"/>
          <w:rFonts w:asciiTheme="minorHAnsi" w:hAnsiTheme="minorHAnsi" w:cstheme="minorHAnsi"/>
          <w:bCs/>
          <w:color w:val="000000"/>
          <w:sz w:val="22"/>
          <w:szCs w:val="22"/>
        </w:rPr>
        <w:t>FMK</w:t>
      </w:r>
      <w:r w:rsidRPr="00C26381">
        <w:rPr>
          <w:rStyle w:val="normaltextrun"/>
          <w:rFonts w:asciiTheme="minorHAnsi" w:hAnsiTheme="minorHAnsi" w:cstheme="minorHAnsi"/>
          <w:b/>
          <w:bCs/>
          <w:color w:val="000000"/>
          <w:sz w:val="22"/>
          <w:szCs w:val="22"/>
        </w:rPr>
        <w:t xml:space="preserve"> </w:t>
      </w:r>
      <w:r w:rsidRPr="00C26381">
        <w:rPr>
          <w:rStyle w:val="normaltextrun"/>
          <w:rFonts w:asciiTheme="minorHAnsi" w:hAnsiTheme="minorHAnsi" w:cstheme="minorHAnsi"/>
          <w:bCs/>
          <w:color w:val="000000"/>
          <w:sz w:val="22"/>
          <w:szCs w:val="22"/>
        </w:rPr>
        <w:t xml:space="preserve">v září 2022 uspořádala první mezinárodní letní školu v rámci programu ERASMUS </w:t>
      </w:r>
      <w:proofErr w:type="spellStart"/>
      <w:r w:rsidRPr="00C26381">
        <w:rPr>
          <w:rStyle w:val="normaltextrun"/>
          <w:rFonts w:asciiTheme="minorHAnsi" w:hAnsiTheme="minorHAnsi" w:cstheme="minorHAnsi"/>
          <w:bCs/>
          <w:color w:val="000000"/>
          <w:sz w:val="22"/>
          <w:szCs w:val="22"/>
        </w:rPr>
        <w:t>Blended</w:t>
      </w:r>
      <w:proofErr w:type="spellEnd"/>
      <w:r w:rsidRPr="00C26381">
        <w:rPr>
          <w:rStyle w:val="normaltextrun"/>
          <w:rFonts w:asciiTheme="minorHAnsi" w:hAnsiTheme="minorHAnsi" w:cstheme="minorHAnsi"/>
          <w:bCs/>
          <w:color w:val="000000"/>
          <w:sz w:val="22"/>
          <w:szCs w:val="22"/>
        </w:rPr>
        <w:t xml:space="preserve"> Learning Program, zaměřenou na aktuální tendence a trendy v kulturních a kreativních průmyslech. Pozvání přijali profesoři i praktici z celé Evropy a účastnilo se 25 studentů z ČR i zahraničí. FMK se také intenzivně účastní příprav jako partner pro mezinárodní program ERASMUS </w:t>
      </w:r>
      <w:proofErr w:type="spellStart"/>
      <w:r w:rsidRPr="00C26381">
        <w:rPr>
          <w:rStyle w:val="normaltextrun"/>
          <w:rFonts w:asciiTheme="minorHAnsi" w:hAnsiTheme="minorHAnsi" w:cstheme="minorHAnsi"/>
          <w:bCs/>
          <w:color w:val="000000"/>
          <w:sz w:val="22"/>
          <w:szCs w:val="22"/>
        </w:rPr>
        <w:t>Mundus</w:t>
      </w:r>
      <w:proofErr w:type="spellEnd"/>
      <w:r w:rsidRPr="00C26381">
        <w:rPr>
          <w:rStyle w:val="normaltextrun"/>
          <w:rFonts w:asciiTheme="minorHAnsi" w:hAnsiTheme="minorHAnsi" w:cstheme="minorHAnsi"/>
          <w:bCs/>
          <w:color w:val="000000"/>
          <w:sz w:val="22"/>
          <w:szCs w:val="22"/>
        </w:rPr>
        <w:t>.</w:t>
      </w:r>
    </w:p>
    <w:p w14:paraId="47D76661" w14:textId="77777777" w:rsidR="005D65AA" w:rsidRPr="00C26381" w:rsidRDefault="005D65AA" w:rsidP="005D65AA">
      <w:pPr>
        <w:pStyle w:val="paragraph"/>
        <w:spacing w:before="0" w:beforeAutospacing="0" w:after="0" w:afterAutospacing="0"/>
        <w:ind w:left="425" w:right="142"/>
        <w:jc w:val="both"/>
        <w:textAlignment w:val="baseline"/>
        <w:rPr>
          <w:rFonts w:asciiTheme="minorHAnsi" w:hAnsiTheme="minorHAnsi" w:cstheme="minorHAnsi"/>
          <w:color w:val="000000"/>
          <w:sz w:val="22"/>
          <w:szCs w:val="22"/>
        </w:rPr>
      </w:pPr>
      <w:r w:rsidRPr="00C26381">
        <w:rPr>
          <w:rStyle w:val="eop"/>
          <w:rFonts w:asciiTheme="minorHAnsi" w:hAnsiTheme="minorHAnsi" w:cstheme="minorHAnsi"/>
          <w:color w:val="000000"/>
          <w:sz w:val="22"/>
          <w:szCs w:val="22"/>
        </w:rPr>
        <w:t>FMK se dlouhodobě snaží naplňovat následující klíčová opatření:</w:t>
      </w:r>
    </w:p>
    <w:p w14:paraId="2D7F63AB" w14:textId="4E9EB509" w:rsidR="005D65AA" w:rsidRPr="00C26381" w:rsidRDefault="005D65AA" w:rsidP="005D65AA">
      <w:pPr>
        <w:pStyle w:val="paragraph"/>
        <w:widowControl w:val="0"/>
        <w:autoSpaceDE w:val="0"/>
        <w:autoSpaceDN w:val="0"/>
        <w:adjustRightInd w:val="0"/>
        <w:snapToGrid w:val="0"/>
        <w:spacing w:before="0" w:beforeAutospacing="0" w:after="120" w:afterAutospacing="0"/>
        <w:ind w:left="425" w:right="142"/>
        <w:jc w:val="both"/>
        <w:textAlignment w:val="baseline"/>
        <w:rPr>
          <w:rStyle w:val="normaltextrun"/>
          <w:rFonts w:asciiTheme="minorHAnsi" w:hAnsiTheme="minorHAnsi" w:cstheme="minorHAnsi"/>
          <w:color w:val="000000"/>
          <w:sz w:val="22"/>
          <w:szCs w:val="22"/>
        </w:rPr>
      </w:pPr>
      <w:r w:rsidRPr="00C26381">
        <w:rPr>
          <w:rStyle w:val="normaltextrun"/>
          <w:rFonts w:asciiTheme="minorHAnsi" w:hAnsiTheme="minorHAnsi" w:cstheme="minorHAnsi"/>
          <w:color w:val="000000"/>
          <w:sz w:val="22"/>
          <w:szCs w:val="22"/>
        </w:rPr>
        <w:t>Propaguje studium na FMK v českém i anglickém jazyce se zaměřením na země, kde existuje vyšší pravděpodobnost přijetí a dokončení studia. Využívá mechanismus pro uznávání znalosti českého jazyka pro zahraniční uchazeče, kteří mají zájem studovat v českém jazyce. Vytváří transparentní</w:t>
      </w:r>
      <w:r w:rsidR="00F65102">
        <w:rPr>
          <w:rStyle w:val="normaltextrun"/>
          <w:rFonts w:asciiTheme="minorHAnsi" w:hAnsiTheme="minorHAnsi" w:cstheme="minorHAnsi"/>
          <w:color w:val="000000"/>
          <w:sz w:val="22"/>
          <w:szCs w:val="22"/>
        </w:rPr>
        <w:t xml:space="preserve"> </w:t>
      </w:r>
      <w:r w:rsidRPr="00C26381">
        <w:rPr>
          <w:rStyle w:val="normaltextrun"/>
          <w:rFonts w:asciiTheme="minorHAnsi" w:hAnsiTheme="minorHAnsi" w:cstheme="minorHAnsi"/>
          <w:color w:val="000000"/>
          <w:sz w:val="22"/>
          <w:szCs w:val="22"/>
        </w:rPr>
        <w:t xml:space="preserve">systém poskytování stipendií zahraničním studentům – samoplátcům a zajišťuje pro ně stabilní finanční zdroje. FMK v současnosti realizuje dva akreditované studijní programy v anglickém jazyce. Jedná se </w:t>
      </w:r>
      <w:r w:rsidRPr="00C26381">
        <w:rPr>
          <w:rStyle w:val="normaltextrun"/>
          <w:rFonts w:asciiTheme="minorHAnsi" w:hAnsiTheme="minorHAnsi" w:cstheme="minorHAnsi"/>
          <w:color w:val="000000"/>
          <w:sz w:val="22"/>
          <w:szCs w:val="22"/>
        </w:rPr>
        <w:br/>
        <w:t xml:space="preserve">o navazující magisterský studijní program Marketing </w:t>
      </w:r>
      <w:proofErr w:type="spellStart"/>
      <w:r w:rsidRPr="00C26381">
        <w:rPr>
          <w:rStyle w:val="normaltextrun"/>
          <w:rFonts w:asciiTheme="minorHAnsi" w:hAnsiTheme="minorHAnsi" w:cstheme="minorHAnsi"/>
          <w:color w:val="000000"/>
          <w:sz w:val="22"/>
          <w:szCs w:val="22"/>
        </w:rPr>
        <w:t>Communication</w:t>
      </w:r>
      <w:proofErr w:type="spellEnd"/>
      <w:r w:rsidRPr="00C26381">
        <w:rPr>
          <w:rStyle w:val="normaltextrun"/>
          <w:rFonts w:asciiTheme="minorHAnsi" w:hAnsiTheme="minorHAnsi" w:cstheme="minorHAnsi"/>
          <w:color w:val="000000"/>
          <w:sz w:val="22"/>
          <w:szCs w:val="22"/>
        </w:rPr>
        <w:t xml:space="preserve"> a doktorský studijní program Multimedia and Design. Zájem o studium v anglickém jazyce na FMK mírně stoupá.</w:t>
      </w:r>
    </w:p>
    <w:p w14:paraId="59C4C2C8" w14:textId="277374AA" w:rsidR="000F64E6" w:rsidRDefault="005D65AA" w:rsidP="004F6675">
      <w:pPr>
        <w:pStyle w:val="paragraph"/>
        <w:spacing w:before="0" w:beforeAutospacing="0" w:after="120" w:afterAutospacing="0"/>
        <w:ind w:left="425" w:right="142"/>
        <w:jc w:val="both"/>
        <w:textAlignment w:val="baseline"/>
        <w:rPr>
          <w:rStyle w:val="normaltextrun"/>
          <w:rFonts w:asciiTheme="minorHAnsi" w:eastAsiaTheme="majorEastAsia" w:hAnsiTheme="minorHAnsi" w:cstheme="minorHAnsi"/>
          <w:color w:val="000000"/>
          <w:sz w:val="22"/>
          <w:szCs w:val="22"/>
        </w:rPr>
      </w:pPr>
      <w:r w:rsidRPr="00C26381">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C26381">
        <w:rPr>
          <w:rStyle w:val="normaltextrun"/>
          <w:rFonts w:asciiTheme="minorHAnsi" w:eastAsiaTheme="majorEastAsia" w:hAnsiTheme="minorHAnsi" w:cstheme="minorHAnsi"/>
          <w:sz w:val="22"/>
          <w:szCs w:val="22"/>
        </w:rPr>
        <w:t>FMK cíleně oslovuje zahraniční lektory a profesory. V rámci pětiletého programu ESF (201</w:t>
      </w:r>
      <w:r w:rsidR="00DF1577">
        <w:rPr>
          <w:rStyle w:val="normaltextrun"/>
          <w:rFonts w:asciiTheme="minorHAnsi" w:eastAsiaTheme="majorEastAsia" w:hAnsiTheme="minorHAnsi" w:cstheme="minorHAnsi"/>
          <w:sz w:val="22"/>
          <w:szCs w:val="22"/>
        </w:rPr>
        <w:t>9</w:t>
      </w:r>
      <w:r w:rsidRPr="00C26381">
        <w:rPr>
          <w:rStyle w:val="normaltextrun"/>
          <w:rFonts w:asciiTheme="minorHAnsi" w:eastAsiaTheme="majorEastAsia" w:hAnsiTheme="minorHAnsi" w:cstheme="minorHAnsi"/>
          <w:sz w:val="22"/>
          <w:szCs w:val="22"/>
        </w:rPr>
        <w:t>-202</w:t>
      </w:r>
      <w:r w:rsidR="00DF1577">
        <w:rPr>
          <w:rStyle w:val="normaltextrun"/>
          <w:rFonts w:asciiTheme="minorHAnsi" w:eastAsiaTheme="majorEastAsia" w:hAnsiTheme="minorHAnsi" w:cstheme="minorHAnsi"/>
          <w:sz w:val="22"/>
          <w:szCs w:val="22"/>
        </w:rPr>
        <w:t>4</w:t>
      </w:r>
      <w:r w:rsidRPr="00C26381">
        <w:rPr>
          <w:rStyle w:val="normaltextrun"/>
          <w:rFonts w:asciiTheme="minorHAnsi" w:eastAsiaTheme="majorEastAsia" w:hAnsiTheme="minorHAnsi" w:cstheme="minorHAnsi"/>
          <w:sz w:val="22"/>
          <w:szCs w:val="22"/>
        </w:rPr>
        <w:t xml:space="preserve">) přijelo na FMK množství zahraničních odborníků z praxe, kteří mentorovali pedagogy i studenty. </w:t>
      </w:r>
      <w:r w:rsidR="0052275C">
        <w:rPr>
          <w:rStyle w:val="normaltextrun"/>
          <w:rFonts w:asciiTheme="minorHAnsi" w:eastAsiaTheme="majorEastAsia" w:hAnsiTheme="minorHAnsi" w:cstheme="minorHAnsi"/>
          <w:color w:val="000000"/>
          <w:sz w:val="22"/>
          <w:szCs w:val="22"/>
        </w:rPr>
        <w:t>V</w:t>
      </w:r>
      <w:r w:rsidRPr="00C26381">
        <w:rPr>
          <w:rStyle w:val="normaltextrun"/>
          <w:rFonts w:asciiTheme="minorHAnsi" w:eastAsiaTheme="majorEastAsia" w:hAnsiTheme="minorHAnsi" w:cstheme="minorHAnsi"/>
          <w:color w:val="000000"/>
          <w:sz w:val="22"/>
          <w:szCs w:val="22"/>
        </w:rPr>
        <w:t> letech 20</w:t>
      </w:r>
      <w:r w:rsidR="00FB4F50">
        <w:rPr>
          <w:rStyle w:val="normaltextrun"/>
          <w:rFonts w:asciiTheme="minorHAnsi" w:eastAsiaTheme="majorEastAsia" w:hAnsiTheme="minorHAnsi" w:cstheme="minorHAnsi"/>
          <w:color w:val="000000"/>
          <w:sz w:val="22"/>
          <w:szCs w:val="22"/>
        </w:rPr>
        <w:t>19</w:t>
      </w:r>
      <w:r w:rsidRPr="00C26381">
        <w:rPr>
          <w:rStyle w:val="normaltextrun"/>
          <w:rFonts w:asciiTheme="minorHAnsi" w:eastAsiaTheme="majorEastAsia" w:hAnsiTheme="minorHAnsi" w:cstheme="minorHAnsi"/>
          <w:color w:val="000000"/>
          <w:sz w:val="22"/>
          <w:szCs w:val="22"/>
        </w:rPr>
        <w:t>–202</w:t>
      </w:r>
      <w:r w:rsidR="0052275C">
        <w:rPr>
          <w:rStyle w:val="normaltextrun"/>
          <w:rFonts w:asciiTheme="minorHAnsi" w:eastAsiaTheme="majorEastAsia" w:hAnsiTheme="minorHAnsi" w:cstheme="minorHAnsi"/>
          <w:color w:val="000000"/>
          <w:sz w:val="22"/>
          <w:szCs w:val="22"/>
        </w:rPr>
        <w:t>4</w:t>
      </w:r>
      <w:r w:rsidRPr="00C26381">
        <w:rPr>
          <w:rStyle w:val="normaltextrun"/>
          <w:rFonts w:asciiTheme="minorHAnsi" w:eastAsiaTheme="majorEastAsia" w:hAnsiTheme="minorHAnsi" w:cstheme="minorHAnsi"/>
          <w:color w:val="000000"/>
          <w:sz w:val="22"/>
          <w:szCs w:val="22"/>
        </w:rPr>
        <w:t xml:space="preserve"> proběhlo více než 50 návštěv zahraničních pedagogů, financovaných mj. také z prostředků EK (Erasmus+, Erasmus+ KA107), například:   </w:t>
      </w:r>
    </w:p>
    <w:p w14:paraId="576CAEBC" w14:textId="05DB5B48" w:rsidR="00654806" w:rsidRDefault="00654806" w:rsidP="00356C01">
      <w:pPr>
        <w:pStyle w:val="paragraph"/>
        <w:numPr>
          <w:ilvl w:val="0"/>
          <w:numId w:val="28"/>
        </w:numPr>
        <w:spacing w:before="0" w:beforeAutospacing="0" w:after="0" w:afterAutospacing="0"/>
        <w:ind w:left="1139" w:right="142" w:hanging="357"/>
        <w:jc w:val="both"/>
        <w:textAlignment w:val="baseline"/>
        <w:rPr>
          <w:rStyle w:val="normaltextrun"/>
          <w:rFonts w:asciiTheme="minorHAnsi" w:eastAsiaTheme="majorEastAsia" w:hAnsiTheme="minorHAnsi" w:cstheme="minorHAnsi"/>
          <w:color w:val="000000"/>
          <w:sz w:val="22"/>
          <w:szCs w:val="22"/>
        </w:rPr>
      </w:pPr>
      <w:proofErr w:type="spellStart"/>
      <w:r w:rsidRPr="00654806">
        <w:rPr>
          <w:rStyle w:val="normaltextrun"/>
          <w:rFonts w:asciiTheme="minorHAnsi" w:eastAsiaTheme="majorEastAsia" w:hAnsiTheme="minorHAnsi" w:cstheme="minorHAnsi"/>
          <w:color w:val="000000"/>
          <w:sz w:val="22"/>
          <w:szCs w:val="22"/>
        </w:rPr>
        <w:lastRenderedPageBreak/>
        <w:t>Margharet</w:t>
      </w:r>
      <w:proofErr w:type="spellEnd"/>
      <w:r w:rsidRPr="00654806">
        <w:rPr>
          <w:rStyle w:val="normaltextrun"/>
          <w:rFonts w:asciiTheme="minorHAnsi" w:eastAsiaTheme="majorEastAsia" w:hAnsiTheme="minorHAnsi" w:cstheme="minorHAnsi"/>
          <w:color w:val="000000"/>
          <w:sz w:val="22"/>
          <w:szCs w:val="22"/>
        </w:rPr>
        <w:t xml:space="preserve"> </w:t>
      </w:r>
      <w:proofErr w:type="spellStart"/>
      <w:r w:rsidRPr="00654806">
        <w:rPr>
          <w:rStyle w:val="normaltextrun"/>
          <w:rFonts w:asciiTheme="minorHAnsi" w:eastAsiaTheme="majorEastAsia" w:hAnsiTheme="minorHAnsi" w:cstheme="minorHAnsi"/>
          <w:color w:val="000000"/>
          <w:sz w:val="22"/>
          <w:szCs w:val="22"/>
        </w:rPr>
        <w:t>Larmuth</w:t>
      </w:r>
      <w:proofErr w:type="spellEnd"/>
      <w:r w:rsidR="00CD6F61">
        <w:rPr>
          <w:rStyle w:val="normaltextrun"/>
          <w:rFonts w:asciiTheme="minorHAnsi" w:eastAsiaTheme="majorEastAsia" w:hAnsiTheme="minorHAnsi" w:cstheme="minorHAnsi"/>
          <w:color w:val="000000"/>
          <w:sz w:val="22"/>
          <w:szCs w:val="22"/>
        </w:rPr>
        <w:t xml:space="preserve">, </w:t>
      </w:r>
      <w:r w:rsidRPr="00654806">
        <w:rPr>
          <w:rStyle w:val="normaltextrun"/>
          <w:rFonts w:asciiTheme="minorHAnsi" w:eastAsiaTheme="majorEastAsia" w:hAnsiTheme="minorHAnsi" w:cstheme="minorHAnsi"/>
          <w:color w:val="000000"/>
          <w:sz w:val="22"/>
          <w:szCs w:val="22"/>
        </w:rPr>
        <w:t xml:space="preserve">WORTH </w:t>
      </w:r>
      <w:proofErr w:type="spellStart"/>
      <w:r w:rsidRPr="00654806">
        <w:rPr>
          <w:rStyle w:val="normaltextrun"/>
          <w:rFonts w:asciiTheme="minorHAnsi" w:eastAsiaTheme="majorEastAsia" w:hAnsiTheme="minorHAnsi" w:cstheme="minorHAnsi"/>
          <w:color w:val="000000"/>
          <w:sz w:val="22"/>
          <w:szCs w:val="22"/>
        </w:rPr>
        <w:t>partnership</w:t>
      </w:r>
      <w:proofErr w:type="spellEnd"/>
      <w:r w:rsidRPr="00654806">
        <w:rPr>
          <w:rStyle w:val="normaltextrun"/>
          <w:rFonts w:asciiTheme="minorHAnsi" w:eastAsiaTheme="majorEastAsia" w:hAnsiTheme="minorHAnsi" w:cstheme="minorHAnsi"/>
          <w:color w:val="000000"/>
          <w:sz w:val="22"/>
          <w:szCs w:val="22"/>
        </w:rPr>
        <w:t xml:space="preserve"> </w:t>
      </w:r>
      <w:proofErr w:type="spellStart"/>
      <w:r w:rsidRPr="00654806">
        <w:rPr>
          <w:rStyle w:val="normaltextrun"/>
          <w:rFonts w:asciiTheme="minorHAnsi" w:eastAsiaTheme="majorEastAsia" w:hAnsiTheme="minorHAnsi" w:cstheme="minorHAnsi"/>
          <w:color w:val="000000"/>
          <w:sz w:val="22"/>
          <w:szCs w:val="22"/>
        </w:rPr>
        <w:t>project</w:t>
      </w:r>
      <w:proofErr w:type="spellEnd"/>
      <w:r w:rsidRPr="00654806">
        <w:rPr>
          <w:rStyle w:val="normaltextrun"/>
          <w:rFonts w:asciiTheme="minorHAnsi" w:eastAsiaTheme="majorEastAsia" w:hAnsiTheme="minorHAnsi" w:cstheme="minorHAnsi"/>
          <w:color w:val="000000"/>
          <w:sz w:val="22"/>
          <w:szCs w:val="22"/>
        </w:rPr>
        <w:t xml:space="preserve">, </w:t>
      </w:r>
      <w:proofErr w:type="spellStart"/>
      <w:r w:rsidRPr="00654806">
        <w:rPr>
          <w:rStyle w:val="normaltextrun"/>
          <w:rFonts w:asciiTheme="minorHAnsi" w:eastAsiaTheme="majorEastAsia" w:hAnsiTheme="minorHAnsi" w:cstheme="minorHAnsi"/>
          <w:color w:val="000000"/>
          <w:sz w:val="22"/>
          <w:szCs w:val="22"/>
        </w:rPr>
        <w:t>Switzeland</w:t>
      </w:r>
      <w:proofErr w:type="spellEnd"/>
      <w:r w:rsidR="00CD6F61">
        <w:rPr>
          <w:rStyle w:val="normaltextrun"/>
          <w:rFonts w:asciiTheme="minorHAnsi" w:eastAsiaTheme="majorEastAsia" w:hAnsiTheme="minorHAnsi" w:cstheme="minorHAnsi"/>
          <w:color w:val="000000"/>
          <w:sz w:val="22"/>
          <w:szCs w:val="22"/>
        </w:rPr>
        <w:t xml:space="preserve"> (</w:t>
      </w:r>
      <w:r w:rsidRPr="00654806">
        <w:rPr>
          <w:rStyle w:val="normaltextrun"/>
          <w:rFonts w:asciiTheme="minorHAnsi" w:eastAsiaTheme="majorEastAsia" w:hAnsiTheme="minorHAnsi" w:cstheme="minorHAnsi"/>
          <w:color w:val="000000"/>
          <w:sz w:val="22"/>
          <w:szCs w:val="22"/>
        </w:rPr>
        <w:t>2024</w:t>
      </w:r>
      <w:r w:rsidR="00CD6F61">
        <w:rPr>
          <w:rStyle w:val="normaltextrun"/>
          <w:rFonts w:asciiTheme="minorHAnsi" w:eastAsiaTheme="majorEastAsia" w:hAnsiTheme="minorHAnsi" w:cstheme="minorHAnsi"/>
          <w:color w:val="000000"/>
          <w:sz w:val="22"/>
          <w:szCs w:val="22"/>
        </w:rPr>
        <w:t>)</w:t>
      </w:r>
    </w:p>
    <w:p w14:paraId="4489AA6C" w14:textId="27D1C6AA" w:rsidR="00C17377" w:rsidRDefault="00C17377" w:rsidP="00356C01">
      <w:pPr>
        <w:pStyle w:val="paragraph"/>
        <w:numPr>
          <w:ilvl w:val="0"/>
          <w:numId w:val="28"/>
        </w:numPr>
        <w:spacing w:before="0" w:beforeAutospacing="0" w:after="0" w:afterAutospacing="0"/>
        <w:ind w:left="1139" w:right="142" w:hanging="357"/>
        <w:jc w:val="both"/>
        <w:textAlignment w:val="baseline"/>
        <w:rPr>
          <w:rStyle w:val="normaltextrun"/>
          <w:rFonts w:asciiTheme="minorHAnsi" w:eastAsiaTheme="majorEastAsia" w:hAnsiTheme="minorHAnsi" w:cstheme="minorHAnsi"/>
          <w:color w:val="000000"/>
          <w:sz w:val="22"/>
          <w:szCs w:val="22"/>
        </w:rPr>
      </w:pPr>
      <w:r w:rsidRPr="00C17377">
        <w:rPr>
          <w:rStyle w:val="normaltextrun"/>
          <w:rFonts w:asciiTheme="minorHAnsi" w:eastAsiaTheme="majorEastAsia" w:hAnsiTheme="minorHAnsi" w:cstheme="minorHAnsi"/>
          <w:color w:val="000000"/>
          <w:sz w:val="22"/>
          <w:szCs w:val="22"/>
        </w:rPr>
        <w:t>Rozi Toth</w:t>
      </w:r>
      <w:r w:rsidR="00CD6F61">
        <w:rPr>
          <w:rStyle w:val="normaltextrun"/>
          <w:rFonts w:asciiTheme="minorHAnsi" w:eastAsiaTheme="majorEastAsia" w:hAnsiTheme="minorHAnsi" w:cstheme="minorHAnsi"/>
          <w:color w:val="000000"/>
          <w:sz w:val="22"/>
          <w:szCs w:val="22"/>
        </w:rPr>
        <w:t xml:space="preserve">, </w:t>
      </w:r>
      <w:proofErr w:type="spellStart"/>
      <w:r w:rsidRPr="00C17377">
        <w:rPr>
          <w:rStyle w:val="normaltextrun"/>
          <w:rFonts w:asciiTheme="minorHAnsi" w:eastAsiaTheme="majorEastAsia" w:hAnsiTheme="minorHAnsi" w:cstheme="minorHAnsi"/>
          <w:color w:val="000000"/>
          <w:sz w:val="22"/>
          <w:szCs w:val="22"/>
        </w:rPr>
        <w:t>Radbount</w:t>
      </w:r>
      <w:proofErr w:type="spellEnd"/>
      <w:r w:rsidRPr="00C17377">
        <w:rPr>
          <w:rStyle w:val="normaltextrun"/>
          <w:rFonts w:asciiTheme="minorHAnsi" w:eastAsiaTheme="majorEastAsia" w:hAnsiTheme="minorHAnsi" w:cstheme="minorHAnsi"/>
          <w:color w:val="000000"/>
          <w:sz w:val="22"/>
          <w:szCs w:val="22"/>
        </w:rPr>
        <w:t xml:space="preserve"> University, Utrecht</w:t>
      </w:r>
      <w:r w:rsidR="00C02356">
        <w:rPr>
          <w:rStyle w:val="normaltextrun"/>
          <w:rFonts w:asciiTheme="minorHAnsi" w:eastAsiaTheme="majorEastAsia" w:hAnsiTheme="minorHAnsi" w:cstheme="minorHAnsi"/>
          <w:color w:val="000000"/>
          <w:sz w:val="22"/>
          <w:szCs w:val="22"/>
        </w:rPr>
        <w:t>, Německo</w:t>
      </w:r>
      <w:r w:rsidR="00CD6F61">
        <w:rPr>
          <w:rStyle w:val="normaltextrun"/>
          <w:rFonts w:asciiTheme="minorHAnsi" w:eastAsiaTheme="majorEastAsia" w:hAnsiTheme="minorHAnsi" w:cstheme="minorHAnsi"/>
          <w:color w:val="000000"/>
          <w:sz w:val="22"/>
          <w:szCs w:val="22"/>
        </w:rPr>
        <w:t xml:space="preserve"> (</w:t>
      </w:r>
      <w:r w:rsidRPr="00C17377">
        <w:rPr>
          <w:rStyle w:val="normaltextrun"/>
          <w:rFonts w:asciiTheme="minorHAnsi" w:eastAsiaTheme="majorEastAsia" w:hAnsiTheme="minorHAnsi" w:cstheme="minorHAnsi"/>
          <w:color w:val="000000"/>
          <w:sz w:val="22"/>
          <w:szCs w:val="22"/>
        </w:rPr>
        <w:t>2023</w:t>
      </w:r>
      <w:r w:rsidR="00CD6F61">
        <w:rPr>
          <w:rStyle w:val="normaltextrun"/>
          <w:rFonts w:asciiTheme="minorHAnsi" w:eastAsiaTheme="majorEastAsia" w:hAnsiTheme="minorHAnsi" w:cstheme="minorHAnsi"/>
          <w:color w:val="000000"/>
          <w:sz w:val="22"/>
          <w:szCs w:val="22"/>
        </w:rPr>
        <w:t>)</w:t>
      </w:r>
      <w:r w:rsidRPr="00C17377">
        <w:rPr>
          <w:rStyle w:val="normaltextrun"/>
          <w:rFonts w:asciiTheme="minorHAnsi" w:eastAsiaTheme="majorEastAsia" w:hAnsiTheme="minorHAnsi" w:cstheme="minorHAnsi"/>
          <w:color w:val="000000"/>
          <w:sz w:val="22"/>
          <w:szCs w:val="22"/>
        </w:rPr>
        <w:t xml:space="preserve"> </w:t>
      </w:r>
    </w:p>
    <w:p w14:paraId="140AC97C" w14:textId="35E78B67" w:rsidR="00F6441A" w:rsidRDefault="00F6441A" w:rsidP="00356C01">
      <w:pPr>
        <w:pStyle w:val="paragraph"/>
        <w:numPr>
          <w:ilvl w:val="0"/>
          <w:numId w:val="28"/>
        </w:numPr>
        <w:spacing w:before="0" w:beforeAutospacing="0" w:after="0" w:afterAutospacing="0"/>
        <w:ind w:left="1139" w:right="142" w:hanging="357"/>
        <w:jc w:val="both"/>
        <w:textAlignment w:val="baseline"/>
        <w:rPr>
          <w:rStyle w:val="normaltextrun"/>
          <w:rFonts w:asciiTheme="minorHAnsi" w:eastAsiaTheme="majorEastAsia" w:hAnsiTheme="minorHAnsi" w:cstheme="minorHAnsi"/>
          <w:color w:val="000000"/>
          <w:sz w:val="22"/>
          <w:szCs w:val="22"/>
        </w:rPr>
      </w:pPr>
      <w:r w:rsidRPr="00F6441A">
        <w:rPr>
          <w:rStyle w:val="normaltextrun"/>
          <w:rFonts w:asciiTheme="minorHAnsi" w:eastAsiaTheme="majorEastAsia" w:hAnsiTheme="minorHAnsi" w:cstheme="minorHAnsi"/>
          <w:color w:val="000000"/>
          <w:sz w:val="22"/>
          <w:szCs w:val="22"/>
        </w:rPr>
        <w:t xml:space="preserve">Margarita </w:t>
      </w:r>
      <w:proofErr w:type="spellStart"/>
      <w:r w:rsidRPr="00F6441A">
        <w:rPr>
          <w:rStyle w:val="normaltextrun"/>
          <w:rFonts w:asciiTheme="minorHAnsi" w:eastAsiaTheme="majorEastAsia" w:hAnsiTheme="minorHAnsi" w:cstheme="minorHAnsi"/>
          <w:color w:val="000000"/>
          <w:sz w:val="22"/>
          <w:szCs w:val="22"/>
        </w:rPr>
        <w:t>Vladi</w:t>
      </w:r>
      <w:proofErr w:type="spellEnd"/>
      <w:r w:rsidR="00CD6F61">
        <w:rPr>
          <w:rStyle w:val="normaltextrun"/>
          <w:rFonts w:asciiTheme="minorHAnsi" w:eastAsiaTheme="majorEastAsia" w:hAnsiTheme="minorHAnsi" w:cstheme="minorHAnsi"/>
          <w:color w:val="000000"/>
          <w:sz w:val="22"/>
          <w:szCs w:val="22"/>
        </w:rPr>
        <w:t>,</w:t>
      </w:r>
      <w:r w:rsidRPr="00F6441A">
        <w:rPr>
          <w:rStyle w:val="normaltextrun"/>
          <w:rFonts w:asciiTheme="minorHAnsi" w:eastAsiaTheme="majorEastAsia" w:hAnsiTheme="minorHAnsi" w:cstheme="minorHAnsi"/>
          <w:color w:val="000000"/>
          <w:sz w:val="22"/>
          <w:szCs w:val="22"/>
        </w:rPr>
        <w:t xml:space="preserve"> ASP </w:t>
      </w:r>
      <w:proofErr w:type="spellStart"/>
      <w:r w:rsidRPr="00F6441A">
        <w:rPr>
          <w:rStyle w:val="normaltextrun"/>
          <w:rFonts w:asciiTheme="minorHAnsi" w:eastAsiaTheme="majorEastAsia" w:hAnsiTheme="minorHAnsi" w:cstheme="minorHAnsi"/>
          <w:color w:val="000000"/>
          <w:sz w:val="22"/>
          <w:szCs w:val="22"/>
        </w:rPr>
        <w:t>Krakow</w:t>
      </w:r>
      <w:proofErr w:type="spellEnd"/>
      <w:r w:rsidR="00C02356">
        <w:rPr>
          <w:rStyle w:val="normaltextrun"/>
          <w:rFonts w:asciiTheme="minorHAnsi" w:eastAsiaTheme="majorEastAsia" w:hAnsiTheme="minorHAnsi" w:cstheme="minorHAnsi"/>
          <w:color w:val="000000"/>
          <w:sz w:val="22"/>
          <w:szCs w:val="22"/>
        </w:rPr>
        <w:t>, Polsko</w:t>
      </w:r>
      <w:r w:rsidR="00CD6F61">
        <w:rPr>
          <w:rStyle w:val="normaltextrun"/>
          <w:rFonts w:asciiTheme="minorHAnsi" w:eastAsiaTheme="majorEastAsia" w:hAnsiTheme="minorHAnsi" w:cstheme="minorHAnsi"/>
          <w:color w:val="000000"/>
          <w:sz w:val="22"/>
          <w:szCs w:val="22"/>
        </w:rPr>
        <w:t xml:space="preserve"> (</w:t>
      </w:r>
      <w:r w:rsidRPr="00F6441A">
        <w:rPr>
          <w:rStyle w:val="normaltextrun"/>
          <w:rFonts w:asciiTheme="minorHAnsi" w:eastAsiaTheme="majorEastAsia" w:hAnsiTheme="minorHAnsi" w:cstheme="minorHAnsi"/>
          <w:color w:val="000000"/>
          <w:sz w:val="22"/>
          <w:szCs w:val="22"/>
        </w:rPr>
        <w:t>2023</w:t>
      </w:r>
      <w:r w:rsidR="00CD6F61">
        <w:rPr>
          <w:rStyle w:val="normaltextrun"/>
          <w:rFonts w:asciiTheme="minorHAnsi" w:eastAsiaTheme="majorEastAsia" w:hAnsiTheme="minorHAnsi" w:cstheme="minorHAnsi"/>
          <w:color w:val="000000"/>
          <w:sz w:val="22"/>
          <w:szCs w:val="22"/>
        </w:rPr>
        <w:t>)</w:t>
      </w:r>
    </w:p>
    <w:p w14:paraId="3BB303D9" w14:textId="60EA285F" w:rsidR="00F6441A" w:rsidRDefault="00654806" w:rsidP="00356C01">
      <w:pPr>
        <w:pStyle w:val="paragraph"/>
        <w:numPr>
          <w:ilvl w:val="0"/>
          <w:numId w:val="28"/>
        </w:numPr>
        <w:spacing w:before="0" w:beforeAutospacing="0" w:after="0" w:afterAutospacing="0"/>
        <w:ind w:left="1139" w:right="142" w:hanging="357"/>
        <w:jc w:val="both"/>
        <w:textAlignment w:val="baseline"/>
        <w:rPr>
          <w:rStyle w:val="normaltextrun"/>
          <w:rFonts w:asciiTheme="minorHAnsi" w:eastAsiaTheme="majorEastAsia" w:hAnsiTheme="minorHAnsi" w:cstheme="minorHAnsi"/>
          <w:color w:val="000000"/>
          <w:sz w:val="22"/>
          <w:szCs w:val="22"/>
        </w:rPr>
      </w:pPr>
      <w:proofErr w:type="spellStart"/>
      <w:r w:rsidRPr="00654806">
        <w:rPr>
          <w:rStyle w:val="normaltextrun"/>
          <w:rFonts w:asciiTheme="minorHAnsi" w:eastAsiaTheme="majorEastAsia" w:hAnsiTheme="minorHAnsi" w:cstheme="minorHAnsi"/>
          <w:color w:val="000000"/>
          <w:sz w:val="22"/>
          <w:szCs w:val="22"/>
        </w:rPr>
        <w:t>Milton</w:t>
      </w:r>
      <w:proofErr w:type="spellEnd"/>
      <w:r w:rsidRPr="00654806">
        <w:rPr>
          <w:rStyle w:val="normaltextrun"/>
          <w:rFonts w:asciiTheme="minorHAnsi" w:eastAsiaTheme="majorEastAsia" w:hAnsiTheme="minorHAnsi" w:cstheme="minorHAnsi"/>
          <w:color w:val="000000"/>
          <w:sz w:val="22"/>
          <w:szCs w:val="22"/>
        </w:rPr>
        <w:t xml:space="preserve"> </w:t>
      </w:r>
      <w:proofErr w:type="spellStart"/>
      <w:r w:rsidRPr="00654806">
        <w:rPr>
          <w:rStyle w:val="normaltextrun"/>
          <w:rFonts w:asciiTheme="minorHAnsi" w:eastAsiaTheme="majorEastAsia" w:hAnsiTheme="minorHAnsi" w:cstheme="minorHAnsi"/>
          <w:color w:val="000000"/>
          <w:sz w:val="22"/>
          <w:szCs w:val="22"/>
        </w:rPr>
        <w:t>Pereira</w:t>
      </w:r>
      <w:proofErr w:type="spellEnd"/>
      <w:r w:rsidR="00CD6F61">
        <w:rPr>
          <w:rStyle w:val="normaltextrun"/>
          <w:rFonts w:asciiTheme="minorHAnsi" w:eastAsiaTheme="majorEastAsia" w:hAnsiTheme="minorHAnsi" w:cstheme="minorHAnsi"/>
          <w:color w:val="000000"/>
          <w:sz w:val="22"/>
          <w:szCs w:val="22"/>
        </w:rPr>
        <w:t xml:space="preserve">, </w:t>
      </w:r>
      <w:proofErr w:type="spellStart"/>
      <w:r w:rsidRPr="00654806">
        <w:rPr>
          <w:rStyle w:val="normaltextrun"/>
          <w:rFonts w:asciiTheme="minorHAnsi" w:eastAsiaTheme="majorEastAsia" w:hAnsiTheme="minorHAnsi" w:cstheme="minorHAnsi"/>
          <w:color w:val="000000"/>
          <w:sz w:val="22"/>
          <w:szCs w:val="22"/>
        </w:rPr>
        <w:t>Beleem</w:t>
      </w:r>
      <w:proofErr w:type="spellEnd"/>
      <w:r w:rsidRPr="00654806">
        <w:rPr>
          <w:rStyle w:val="normaltextrun"/>
          <w:rFonts w:asciiTheme="minorHAnsi" w:eastAsiaTheme="majorEastAsia" w:hAnsiTheme="minorHAnsi" w:cstheme="minorHAnsi"/>
          <w:color w:val="000000"/>
          <w:sz w:val="22"/>
          <w:szCs w:val="22"/>
        </w:rPr>
        <w:t xml:space="preserve"> Lisabon</w:t>
      </w:r>
      <w:r w:rsidR="00C02356">
        <w:rPr>
          <w:rStyle w:val="normaltextrun"/>
          <w:rFonts w:asciiTheme="minorHAnsi" w:eastAsiaTheme="majorEastAsia" w:hAnsiTheme="minorHAnsi" w:cstheme="minorHAnsi"/>
          <w:color w:val="000000"/>
          <w:sz w:val="22"/>
          <w:szCs w:val="22"/>
        </w:rPr>
        <w:t>, Španělsko</w:t>
      </w:r>
      <w:r w:rsidR="00CD6F61">
        <w:rPr>
          <w:rStyle w:val="normaltextrun"/>
          <w:rFonts w:asciiTheme="minorHAnsi" w:eastAsiaTheme="majorEastAsia" w:hAnsiTheme="minorHAnsi" w:cstheme="minorHAnsi"/>
          <w:color w:val="000000"/>
          <w:sz w:val="22"/>
          <w:szCs w:val="22"/>
        </w:rPr>
        <w:t xml:space="preserve"> (</w:t>
      </w:r>
      <w:r w:rsidRPr="00654806">
        <w:rPr>
          <w:rStyle w:val="normaltextrun"/>
          <w:rFonts w:asciiTheme="minorHAnsi" w:eastAsiaTheme="majorEastAsia" w:hAnsiTheme="minorHAnsi" w:cstheme="minorHAnsi"/>
          <w:color w:val="000000"/>
          <w:sz w:val="22"/>
          <w:szCs w:val="22"/>
        </w:rPr>
        <w:t>2023</w:t>
      </w:r>
      <w:r w:rsidR="00CD6F61">
        <w:rPr>
          <w:rStyle w:val="normaltextrun"/>
          <w:rFonts w:asciiTheme="minorHAnsi" w:eastAsiaTheme="majorEastAsia" w:hAnsiTheme="minorHAnsi" w:cstheme="minorHAnsi"/>
          <w:color w:val="000000"/>
          <w:sz w:val="22"/>
          <w:szCs w:val="22"/>
        </w:rPr>
        <w:t>)</w:t>
      </w:r>
    </w:p>
    <w:p w14:paraId="5ECD61A0" w14:textId="49124ECE" w:rsidR="00A64936" w:rsidRDefault="005D65AA" w:rsidP="00A64936">
      <w:pPr>
        <w:pStyle w:val="paragraph"/>
        <w:numPr>
          <w:ilvl w:val="0"/>
          <w:numId w:val="28"/>
        </w:numPr>
        <w:spacing w:before="0" w:beforeAutospacing="0" w:after="0" w:afterAutospacing="0"/>
        <w:ind w:right="142"/>
        <w:jc w:val="both"/>
        <w:textAlignment w:val="baseline"/>
        <w:rPr>
          <w:rStyle w:val="normaltextrun"/>
          <w:rFonts w:asciiTheme="minorHAnsi" w:eastAsiaTheme="majorEastAsia" w:hAnsiTheme="minorHAnsi" w:cstheme="minorHAnsi"/>
          <w:color w:val="000000"/>
          <w:sz w:val="22"/>
          <w:szCs w:val="22"/>
        </w:rPr>
      </w:pPr>
      <w:proofErr w:type="spellStart"/>
      <w:r w:rsidRPr="004A11D8">
        <w:rPr>
          <w:rStyle w:val="normaltextrun"/>
          <w:rFonts w:asciiTheme="minorHAnsi" w:eastAsiaTheme="majorEastAsia" w:hAnsiTheme="minorHAnsi" w:cstheme="minorHAnsi"/>
          <w:color w:val="000000"/>
          <w:sz w:val="22"/>
          <w:szCs w:val="22"/>
        </w:rPr>
        <w:t>Yosaif</w:t>
      </w:r>
      <w:proofErr w:type="spellEnd"/>
      <w:r w:rsidRPr="004A11D8">
        <w:rPr>
          <w:rStyle w:val="normaltextrun"/>
          <w:rFonts w:asciiTheme="minorHAnsi" w:eastAsiaTheme="majorEastAsia" w:hAnsiTheme="minorHAnsi" w:cstheme="minorHAnsi"/>
          <w:color w:val="000000"/>
          <w:sz w:val="22"/>
          <w:szCs w:val="22"/>
        </w:rPr>
        <w:t xml:space="preserve"> Cohen, </w:t>
      </w:r>
      <w:proofErr w:type="spellStart"/>
      <w:r w:rsidRPr="004A11D8">
        <w:rPr>
          <w:rStyle w:val="normaltextrun"/>
          <w:rFonts w:asciiTheme="minorHAnsi" w:eastAsiaTheme="majorEastAsia" w:hAnsiTheme="minorHAnsi" w:cstheme="minorHAnsi"/>
          <w:color w:val="000000"/>
          <w:sz w:val="22"/>
          <w:szCs w:val="22"/>
        </w:rPr>
        <w:t>Bezalel</w:t>
      </w:r>
      <w:proofErr w:type="spellEnd"/>
      <w:r w:rsidRPr="004A11D8">
        <w:rPr>
          <w:rStyle w:val="normaltextrun"/>
          <w:rFonts w:asciiTheme="minorHAnsi" w:eastAsiaTheme="majorEastAsia" w:hAnsiTheme="minorHAnsi" w:cstheme="minorHAnsi"/>
          <w:color w:val="000000"/>
          <w:sz w:val="22"/>
          <w:szCs w:val="22"/>
        </w:rPr>
        <w:t xml:space="preserve"> </w:t>
      </w:r>
      <w:proofErr w:type="spellStart"/>
      <w:r w:rsidRPr="004A11D8">
        <w:rPr>
          <w:rStyle w:val="normaltextrun"/>
          <w:rFonts w:asciiTheme="minorHAnsi" w:eastAsiaTheme="majorEastAsia" w:hAnsiTheme="minorHAnsi" w:cstheme="minorHAnsi"/>
          <w:color w:val="000000"/>
          <w:sz w:val="22"/>
          <w:szCs w:val="22"/>
        </w:rPr>
        <w:t>Academy</w:t>
      </w:r>
      <w:proofErr w:type="spellEnd"/>
      <w:r w:rsidRPr="004A11D8">
        <w:rPr>
          <w:rStyle w:val="normaltextrun"/>
          <w:rFonts w:asciiTheme="minorHAnsi" w:eastAsiaTheme="majorEastAsia" w:hAnsiTheme="minorHAnsi" w:cstheme="minorHAnsi"/>
          <w:color w:val="000000"/>
          <w:sz w:val="22"/>
          <w:szCs w:val="22"/>
        </w:rPr>
        <w:t xml:space="preserve"> </w:t>
      </w:r>
      <w:proofErr w:type="spellStart"/>
      <w:r w:rsidRPr="004A11D8">
        <w:rPr>
          <w:rStyle w:val="normaltextrun"/>
          <w:rFonts w:asciiTheme="minorHAnsi" w:eastAsiaTheme="majorEastAsia" w:hAnsiTheme="minorHAnsi" w:cstheme="minorHAnsi"/>
          <w:color w:val="000000"/>
          <w:sz w:val="22"/>
          <w:szCs w:val="22"/>
        </w:rPr>
        <w:t>of</w:t>
      </w:r>
      <w:proofErr w:type="spellEnd"/>
      <w:r w:rsidRPr="004A11D8">
        <w:rPr>
          <w:rStyle w:val="normaltextrun"/>
          <w:rFonts w:asciiTheme="minorHAnsi" w:eastAsiaTheme="majorEastAsia" w:hAnsiTheme="minorHAnsi" w:cstheme="minorHAnsi"/>
          <w:color w:val="000000"/>
          <w:sz w:val="22"/>
          <w:szCs w:val="22"/>
        </w:rPr>
        <w:t xml:space="preserve"> </w:t>
      </w:r>
      <w:proofErr w:type="spellStart"/>
      <w:r w:rsidRPr="004A11D8">
        <w:rPr>
          <w:rStyle w:val="normaltextrun"/>
          <w:rFonts w:asciiTheme="minorHAnsi" w:eastAsiaTheme="majorEastAsia" w:hAnsiTheme="minorHAnsi" w:cstheme="minorHAnsi"/>
          <w:color w:val="000000"/>
          <w:sz w:val="22"/>
          <w:szCs w:val="22"/>
        </w:rPr>
        <w:t>Arts</w:t>
      </w:r>
      <w:proofErr w:type="spellEnd"/>
      <w:r w:rsidRPr="004A11D8">
        <w:rPr>
          <w:rStyle w:val="normaltextrun"/>
          <w:rFonts w:asciiTheme="minorHAnsi" w:eastAsiaTheme="majorEastAsia" w:hAnsiTheme="minorHAnsi" w:cstheme="minorHAnsi"/>
          <w:color w:val="000000"/>
          <w:sz w:val="22"/>
          <w:szCs w:val="22"/>
        </w:rPr>
        <w:t xml:space="preserve"> and Design, Izrael (2018, 2022)</w:t>
      </w:r>
    </w:p>
    <w:p w14:paraId="78457896" w14:textId="68B765E8" w:rsidR="00A64936" w:rsidRPr="00C43369" w:rsidRDefault="00A64936" w:rsidP="00A64936">
      <w:pPr>
        <w:pStyle w:val="paragraph"/>
        <w:numPr>
          <w:ilvl w:val="0"/>
          <w:numId w:val="28"/>
        </w:numPr>
        <w:spacing w:before="0" w:beforeAutospacing="0" w:after="0" w:afterAutospacing="0"/>
        <w:ind w:right="142"/>
        <w:jc w:val="both"/>
        <w:textAlignment w:val="baseline"/>
        <w:rPr>
          <w:rStyle w:val="normaltextrun"/>
          <w:rFonts w:asciiTheme="minorHAnsi" w:eastAsiaTheme="majorEastAsia" w:hAnsiTheme="minorHAnsi" w:cstheme="minorHAnsi"/>
          <w:color w:val="000000"/>
          <w:sz w:val="22"/>
          <w:szCs w:val="22"/>
        </w:rPr>
      </w:pPr>
      <w:r w:rsidRPr="00C43369">
        <w:rPr>
          <w:rStyle w:val="normaltextrun"/>
          <w:rFonts w:asciiTheme="minorHAnsi" w:eastAsiaTheme="majorEastAsia" w:hAnsiTheme="minorHAnsi" w:cstheme="minorHAnsi"/>
          <w:color w:val="000000"/>
          <w:sz w:val="22"/>
          <w:szCs w:val="22"/>
        </w:rPr>
        <w:t xml:space="preserve">Adi </w:t>
      </w:r>
      <w:proofErr w:type="spellStart"/>
      <w:r w:rsidRPr="00C43369">
        <w:rPr>
          <w:rStyle w:val="normaltextrun"/>
          <w:rFonts w:asciiTheme="minorHAnsi" w:eastAsiaTheme="majorEastAsia" w:hAnsiTheme="minorHAnsi" w:cstheme="minorHAnsi"/>
          <w:color w:val="000000"/>
          <w:sz w:val="22"/>
          <w:szCs w:val="22"/>
        </w:rPr>
        <w:t>Erez</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Bezalel</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Academy</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of</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Arts</w:t>
      </w:r>
      <w:proofErr w:type="spellEnd"/>
      <w:r w:rsidRPr="00C43369">
        <w:rPr>
          <w:rStyle w:val="normaltextrun"/>
          <w:rFonts w:asciiTheme="minorHAnsi" w:eastAsiaTheme="majorEastAsia" w:hAnsiTheme="minorHAnsi" w:cstheme="minorHAnsi"/>
          <w:color w:val="000000"/>
          <w:sz w:val="22"/>
          <w:szCs w:val="22"/>
        </w:rPr>
        <w:t xml:space="preserve"> and Design, Izrael (2022)</w:t>
      </w:r>
    </w:p>
    <w:p w14:paraId="0A3C1020" w14:textId="77777777" w:rsidR="00A64936" w:rsidRPr="00C43369" w:rsidRDefault="00A64936" w:rsidP="00A64936">
      <w:pPr>
        <w:pStyle w:val="paragraph"/>
        <w:numPr>
          <w:ilvl w:val="0"/>
          <w:numId w:val="28"/>
        </w:numPr>
        <w:spacing w:before="0" w:beforeAutospacing="0" w:after="0" w:afterAutospacing="0"/>
        <w:ind w:right="142"/>
        <w:jc w:val="both"/>
        <w:textAlignment w:val="baseline"/>
        <w:rPr>
          <w:rStyle w:val="normaltextrun"/>
          <w:rFonts w:asciiTheme="minorHAnsi" w:eastAsiaTheme="majorEastAsia" w:hAnsiTheme="minorHAnsi" w:cstheme="minorHAnsi"/>
          <w:color w:val="000000"/>
          <w:sz w:val="22"/>
          <w:szCs w:val="22"/>
        </w:rPr>
      </w:pPr>
      <w:proofErr w:type="spellStart"/>
      <w:r w:rsidRPr="00C43369">
        <w:rPr>
          <w:rStyle w:val="normaltextrun"/>
          <w:rFonts w:asciiTheme="minorHAnsi" w:eastAsiaTheme="majorEastAsia" w:hAnsiTheme="minorHAnsi" w:cstheme="minorHAnsi"/>
          <w:color w:val="000000"/>
          <w:sz w:val="22"/>
          <w:szCs w:val="22"/>
        </w:rPr>
        <w:t>Jorg</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Winde</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Fachhochschule</w:t>
      </w:r>
      <w:proofErr w:type="spellEnd"/>
      <w:r w:rsidRPr="00C43369">
        <w:rPr>
          <w:rStyle w:val="normaltextrun"/>
          <w:rFonts w:asciiTheme="minorHAnsi" w:eastAsiaTheme="majorEastAsia" w:hAnsiTheme="minorHAnsi" w:cstheme="minorHAnsi"/>
          <w:color w:val="000000"/>
          <w:sz w:val="22"/>
          <w:szCs w:val="22"/>
        </w:rPr>
        <w:t xml:space="preserve"> Dortmund, Německo (2022)</w:t>
      </w:r>
    </w:p>
    <w:p w14:paraId="7A4C50EA" w14:textId="77777777" w:rsidR="00A64936" w:rsidRPr="00C43369" w:rsidRDefault="00A64936" w:rsidP="00A64936">
      <w:pPr>
        <w:pStyle w:val="paragraph"/>
        <w:numPr>
          <w:ilvl w:val="0"/>
          <w:numId w:val="28"/>
        </w:numPr>
        <w:spacing w:before="0" w:beforeAutospacing="0" w:after="0" w:afterAutospacing="0"/>
        <w:ind w:right="142"/>
        <w:jc w:val="both"/>
        <w:textAlignment w:val="baseline"/>
        <w:rPr>
          <w:rStyle w:val="normaltextrun"/>
          <w:rFonts w:asciiTheme="minorHAnsi" w:eastAsiaTheme="majorEastAsia" w:hAnsiTheme="minorHAnsi" w:cstheme="minorHAnsi"/>
          <w:color w:val="000000"/>
          <w:sz w:val="22"/>
          <w:szCs w:val="22"/>
        </w:rPr>
      </w:pPr>
      <w:r w:rsidRPr="00C43369">
        <w:rPr>
          <w:rStyle w:val="normaltextrun"/>
          <w:rFonts w:asciiTheme="minorHAnsi" w:eastAsiaTheme="majorEastAsia" w:hAnsiTheme="minorHAnsi" w:cstheme="minorHAnsi"/>
          <w:color w:val="000000"/>
          <w:sz w:val="22"/>
          <w:szCs w:val="22"/>
        </w:rPr>
        <w:t xml:space="preserve">Robert Lence, </w:t>
      </w:r>
      <w:proofErr w:type="spellStart"/>
      <w:r w:rsidRPr="00C43369">
        <w:rPr>
          <w:rStyle w:val="normaltextrun"/>
          <w:rFonts w:asciiTheme="minorHAnsi" w:eastAsiaTheme="majorEastAsia" w:hAnsiTheme="minorHAnsi" w:cstheme="minorHAnsi"/>
          <w:color w:val="000000"/>
          <w:sz w:val="22"/>
          <w:szCs w:val="22"/>
        </w:rPr>
        <w:t>California</w:t>
      </w:r>
      <w:proofErr w:type="spellEnd"/>
      <w:r w:rsidRPr="00C43369">
        <w:rPr>
          <w:rStyle w:val="normaltextrun"/>
          <w:rFonts w:asciiTheme="minorHAnsi" w:eastAsiaTheme="majorEastAsia" w:hAnsiTheme="minorHAnsi" w:cstheme="minorHAnsi"/>
          <w:color w:val="000000"/>
          <w:sz w:val="22"/>
          <w:szCs w:val="22"/>
        </w:rPr>
        <w:t xml:space="preserve"> Institute </w:t>
      </w:r>
      <w:proofErr w:type="spellStart"/>
      <w:r w:rsidRPr="00C43369">
        <w:rPr>
          <w:rStyle w:val="normaltextrun"/>
          <w:rFonts w:asciiTheme="minorHAnsi" w:eastAsiaTheme="majorEastAsia" w:hAnsiTheme="minorHAnsi" w:cstheme="minorHAnsi"/>
          <w:color w:val="000000"/>
          <w:sz w:val="22"/>
          <w:szCs w:val="22"/>
        </w:rPr>
        <w:t>of</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the</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Arts</w:t>
      </w:r>
      <w:proofErr w:type="spellEnd"/>
      <w:r>
        <w:rPr>
          <w:rStyle w:val="normaltextrun"/>
          <w:rFonts w:asciiTheme="minorHAnsi" w:eastAsiaTheme="majorEastAsia" w:hAnsiTheme="minorHAnsi" w:cstheme="minorHAnsi"/>
          <w:color w:val="000000"/>
          <w:sz w:val="22"/>
          <w:szCs w:val="22"/>
        </w:rPr>
        <w:t xml:space="preserve">, USA </w:t>
      </w:r>
      <w:r w:rsidRPr="00C43369">
        <w:rPr>
          <w:rStyle w:val="normaltextrun"/>
          <w:rFonts w:asciiTheme="minorHAnsi" w:eastAsiaTheme="majorEastAsia" w:hAnsiTheme="minorHAnsi" w:cstheme="minorHAnsi"/>
          <w:color w:val="000000"/>
          <w:sz w:val="22"/>
          <w:szCs w:val="22"/>
        </w:rPr>
        <w:t>(2022)</w:t>
      </w:r>
    </w:p>
    <w:p w14:paraId="75D933BB" w14:textId="77777777" w:rsidR="00A64936" w:rsidRPr="00C43369" w:rsidRDefault="00A64936" w:rsidP="00A64936">
      <w:pPr>
        <w:pStyle w:val="paragraph"/>
        <w:numPr>
          <w:ilvl w:val="0"/>
          <w:numId w:val="28"/>
        </w:numPr>
        <w:spacing w:after="120"/>
        <w:ind w:right="142"/>
        <w:jc w:val="both"/>
        <w:textAlignment w:val="baseline"/>
        <w:rPr>
          <w:rStyle w:val="normaltextrun"/>
          <w:rFonts w:asciiTheme="minorHAnsi" w:eastAsiaTheme="majorEastAsia" w:hAnsiTheme="minorHAnsi" w:cstheme="minorHAnsi"/>
          <w:color w:val="000000"/>
          <w:sz w:val="22"/>
          <w:szCs w:val="22"/>
        </w:rPr>
      </w:pPr>
      <w:proofErr w:type="spellStart"/>
      <w:r w:rsidRPr="00C43369">
        <w:rPr>
          <w:rStyle w:val="normaltextrun"/>
          <w:rFonts w:asciiTheme="minorHAnsi" w:eastAsiaTheme="majorEastAsia" w:hAnsiTheme="minorHAnsi" w:cstheme="minorHAnsi"/>
          <w:color w:val="000000"/>
          <w:sz w:val="22"/>
          <w:szCs w:val="22"/>
        </w:rPr>
        <w:t>Onna</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Segev</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Bezalel</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Academy</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of</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Arts</w:t>
      </w:r>
      <w:proofErr w:type="spellEnd"/>
      <w:r w:rsidRPr="00C43369">
        <w:rPr>
          <w:rStyle w:val="normaltextrun"/>
          <w:rFonts w:asciiTheme="minorHAnsi" w:eastAsiaTheme="majorEastAsia" w:hAnsiTheme="minorHAnsi" w:cstheme="minorHAnsi"/>
          <w:color w:val="000000"/>
          <w:sz w:val="22"/>
          <w:szCs w:val="22"/>
        </w:rPr>
        <w:t xml:space="preserve"> and Design, Izrael</w:t>
      </w:r>
      <w:r>
        <w:rPr>
          <w:rStyle w:val="normaltextrun"/>
          <w:rFonts w:asciiTheme="minorHAnsi" w:eastAsiaTheme="majorEastAsia" w:hAnsiTheme="minorHAnsi" w:cstheme="minorHAnsi"/>
          <w:color w:val="000000"/>
          <w:sz w:val="22"/>
          <w:szCs w:val="22"/>
        </w:rPr>
        <w:t xml:space="preserve"> </w:t>
      </w:r>
      <w:r w:rsidRPr="00C43369">
        <w:rPr>
          <w:rStyle w:val="normaltextrun"/>
          <w:rFonts w:asciiTheme="minorHAnsi" w:eastAsiaTheme="majorEastAsia" w:hAnsiTheme="minorHAnsi" w:cstheme="minorHAnsi"/>
          <w:color w:val="000000"/>
          <w:sz w:val="22"/>
          <w:szCs w:val="22"/>
        </w:rPr>
        <w:t>(2022)</w:t>
      </w:r>
    </w:p>
    <w:p w14:paraId="00BD36B7" w14:textId="77777777" w:rsidR="00A64936" w:rsidRPr="00C43369" w:rsidRDefault="00A64936" w:rsidP="00A64936">
      <w:pPr>
        <w:pStyle w:val="paragraph"/>
        <w:numPr>
          <w:ilvl w:val="0"/>
          <w:numId w:val="28"/>
        </w:numPr>
        <w:spacing w:after="120"/>
        <w:ind w:right="142"/>
        <w:jc w:val="both"/>
        <w:textAlignment w:val="baseline"/>
        <w:rPr>
          <w:rStyle w:val="normaltextrun"/>
          <w:rFonts w:asciiTheme="minorHAnsi" w:eastAsiaTheme="majorEastAsia" w:hAnsiTheme="minorHAnsi" w:cstheme="minorHAnsi"/>
          <w:color w:val="000000"/>
          <w:sz w:val="22"/>
          <w:szCs w:val="22"/>
        </w:rPr>
      </w:pPr>
      <w:proofErr w:type="spellStart"/>
      <w:r w:rsidRPr="00C43369">
        <w:rPr>
          <w:rStyle w:val="normaltextrun"/>
          <w:rFonts w:asciiTheme="minorHAnsi" w:eastAsiaTheme="majorEastAsia" w:hAnsiTheme="minorHAnsi" w:cstheme="minorHAnsi"/>
          <w:color w:val="000000"/>
          <w:sz w:val="22"/>
          <w:szCs w:val="22"/>
        </w:rPr>
        <w:t>Shelly</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Satat</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Kombor</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Bezalel</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Academy</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of</w:t>
      </w:r>
      <w:proofErr w:type="spellEnd"/>
      <w:r w:rsidRPr="00C43369">
        <w:rPr>
          <w:rStyle w:val="normaltextrun"/>
          <w:rFonts w:asciiTheme="minorHAnsi" w:eastAsiaTheme="majorEastAsia" w:hAnsiTheme="minorHAnsi" w:cstheme="minorHAnsi"/>
          <w:color w:val="000000"/>
          <w:sz w:val="22"/>
          <w:szCs w:val="22"/>
        </w:rPr>
        <w:t xml:space="preserve"> </w:t>
      </w:r>
      <w:proofErr w:type="spellStart"/>
      <w:r w:rsidRPr="00C43369">
        <w:rPr>
          <w:rStyle w:val="normaltextrun"/>
          <w:rFonts w:asciiTheme="minorHAnsi" w:eastAsiaTheme="majorEastAsia" w:hAnsiTheme="minorHAnsi" w:cstheme="minorHAnsi"/>
          <w:color w:val="000000"/>
          <w:sz w:val="22"/>
          <w:szCs w:val="22"/>
        </w:rPr>
        <w:t>Arts</w:t>
      </w:r>
      <w:proofErr w:type="spellEnd"/>
      <w:r w:rsidRPr="00C43369">
        <w:rPr>
          <w:rStyle w:val="normaltextrun"/>
          <w:rFonts w:asciiTheme="minorHAnsi" w:eastAsiaTheme="majorEastAsia" w:hAnsiTheme="minorHAnsi" w:cstheme="minorHAnsi"/>
          <w:color w:val="000000"/>
          <w:sz w:val="22"/>
          <w:szCs w:val="22"/>
        </w:rPr>
        <w:t xml:space="preserve"> and Design, Izrael (2022)</w:t>
      </w:r>
    </w:p>
    <w:p w14:paraId="4FC5674F" w14:textId="77777777" w:rsidR="00A64936" w:rsidRDefault="00A64936" w:rsidP="00A64936">
      <w:pPr>
        <w:pStyle w:val="Odstavecseseznamem"/>
        <w:numPr>
          <w:ilvl w:val="0"/>
          <w:numId w:val="28"/>
        </w:numPr>
        <w:ind w:left="1139" w:hanging="357"/>
        <w:rPr>
          <w:rStyle w:val="normaltextrun"/>
          <w:rFonts w:asciiTheme="minorHAnsi" w:eastAsiaTheme="majorEastAsia" w:hAnsiTheme="minorHAnsi" w:cstheme="minorHAnsi"/>
          <w:color w:val="000000"/>
          <w:sz w:val="22"/>
          <w:szCs w:val="22"/>
        </w:rPr>
      </w:pPr>
      <w:r w:rsidRPr="004A7897">
        <w:rPr>
          <w:rStyle w:val="normaltextrun"/>
          <w:rFonts w:asciiTheme="minorHAnsi" w:eastAsiaTheme="majorEastAsia" w:hAnsiTheme="minorHAnsi" w:cstheme="minorHAnsi"/>
          <w:color w:val="000000"/>
          <w:sz w:val="22"/>
          <w:szCs w:val="22"/>
        </w:rPr>
        <w:t xml:space="preserve">Zuzana </w:t>
      </w:r>
      <w:proofErr w:type="spellStart"/>
      <w:r w:rsidRPr="004A7897">
        <w:rPr>
          <w:rStyle w:val="normaltextrun"/>
          <w:rFonts w:asciiTheme="minorHAnsi" w:eastAsiaTheme="majorEastAsia" w:hAnsiTheme="minorHAnsi" w:cstheme="minorHAnsi"/>
          <w:color w:val="000000"/>
          <w:sz w:val="22"/>
          <w:szCs w:val="22"/>
        </w:rPr>
        <w:t>Gombošová</w:t>
      </w:r>
      <w:proofErr w:type="spellEnd"/>
      <w:r w:rsidRPr="004A7897">
        <w:rPr>
          <w:rStyle w:val="normaltextrun"/>
          <w:rFonts w:asciiTheme="minorHAnsi" w:eastAsiaTheme="majorEastAsia" w:hAnsiTheme="minorHAnsi" w:cstheme="minorHAnsi"/>
          <w:color w:val="000000"/>
          <w:sz w:val="22"/>
          <w:szCs w:val="22"/>
        </w:rPr>
        <w:t xml:space="preserve">, </w:t>
      </w:r>
      <w:proofErr w:type="spellStart"/>
      <w:r w:rsidRPr="004A7897">
        <w:rPr>
          <w:rStyle w:val="normaltextrun"/>
          <w:rFonts w:asciiTheme="minorHAnsi" w:eastAsiaTheme="majorEastAsia" w:hAnsiTheme="minorHAnsi" w:cstheme="minorHAnsi"/>
          <w:color w:val="000000"/>
          <w:sz w:val="22"/>
          <w:szCs w:val="22"/>
        </w:rPr>
        <w:t>Malai</w:t>
      </w:r>
      <w:proofErr w:type="spellEnd"/>
      <w:r w:rsidRPr="004A7897">
        <w:rPr>
          <w:rStyle w:val="normaltextrun"/>
          <w:rFonts w:asciiTheme="minorHAnsi" w:eastAsiaTheme="majorEastAsia" w:hAnsiTheme="minorHAnsi" w:cstheme="minorHAnsi"/>
          <w:color w:val="000000"/>
          <w:sz w:val="22"/>
          <w:szCs w:val="22"/>
        </w:rPr>
        <w:t xml:space="preserve"> </w:t>
      </w:r>
      <w:proofErr w:type="spellStart"/>
      <w:r w:rsidRPr="004A7897">
        <w:rPr>
          <w:rStyle w:val="normaltextrun"/>
          <w:rFonts w:asciiTheme="minorHAnsi" w:eastAsiaTheme="majorEastAsia" w:hAnsiTheme="minorHAnsi" w:cstheme="minorHAnsi"/>
          <w:color w:val="000000"/>
          <w:sz w:val="22"/>
          <w:szCs w:val="22"/>
        </w:rPr>
        <w:t>Biomaterials</w:t>
      </w:r>
      <w:proofErr w:type="spellEnd"/>
      <w:r w:rsidRPr="004A7897">
        <w:rPr>
          <w:rStyle w:val="normaltextrun"/>
          <w:rFonts w:asciiTheme="minorHAnsi" w:eastAsiaTheme="majorEastAsia" w:hAnsiTheme="minorHAnsi" w:cstheme="minorHAnsi"/>
          <w:color w:val="000000"/>
          <w:sz w:val="22"/>
          <w:szCs w:val="22"/>
        </w:rPr>
        <w:t>, India (2019)</w:t>
      </w:r>
    </w:p>
    <w:p w14:paraId="7DAD4AF0" w14:textId="77777777" w:rsidR="00F03482" w:rsidRPr="004669C9" w:rsidRDefault="00F03482" w:rsidP="005B3F12">
      <w:pPr>
        <w:rPr>
          <w:rStyle w:val="normaltextrun"/>
          <w:rFonts w:asciiTheme="minorHAnsi" w:eastAsiaTheme="majorEastAsia" w:hAnsiTheme="minorHAnsi" w:cstheme="minorHAnsi"/>
          <w:color w:val="000000"/>
          <w:sz w:val="22"/>
          <w:szCs w:val="22"/>
        </w:rPr>
      </w:pPr>
    </w:p>
    <w:p w14:paraId="0DC2D17C" w14:textId="0D5C3CD4" w:rsidR="005D65AA" w:rsidRPr="00C26381" w:rsidRDefault="005D65AA" w:rsidP="005D65AA">
      <w:pPr>
        <w:pStyle w:val="paragraph"/>
        <w:spacing w:before="0" w:beforeAutospacing="0" w:after="120" w:afterAutospacing="0"/>
        <w:ind w:left="425" w:right="142"/>
        <w:jc w:val="both"/>
        <w:textAlignment w:val="baseline"/>
        <w:rPr>
          <w:rFonts w:asciiTheme="minorHAnsi" w:hAnsiTheme="minorHAnsi"/>
          <w:sz w:val="22"/>
          <w:szCs w:val="22"/>
        </w:rPr>
      </w:pPr>
      <w:r w:rsidRPr="00C26381">
        <w:rPr>
          <w:rStyle w:val="normaltextrun"/>
          <w:rFonts w:asciiTheme="minorHAnsi" w:eastAsiaTheme="majorEastAsia" w:hAnsiTheme="minorHAnsi" w:cstheme="minorHAnsi"/>
          <w:color w:val="000000"/>
          <w:sz w:val="22"/>
          <w:szCs w:val="22"/>
        </w:rPr>
        <w:t xml:space="preserve">FMK rozšiřuje nabídku kvalitních zahraničních partnerů pro mobility akademických </w:t>
      </w:r>
      <w:r w:rsidR="00A33D9C">
        <w:rPr>
          <w:rStyle w:val="normaltextrun"/>
          <w:rFonts w:asciiTheme="minorHAnsi" w:eastAsiaTheme="majorEastAsia" w:hAnsiTheme="minorHAnsi" w:cstheme="minorHAnsi"/>
          <w:color w:val="000000"/>
          <w:sz w:val="22"/>
          <w:szCs w:val="22"/>
        </w:rPr>
        <w:t xml:space="preserve">pracovníků, </w:t>
      </w:r>
      <w:r w:rsidRPr="00C26381">
        <w:rPr>
          <w:rStyle w:val="normaltextrun"/>
          <w:rFonts w:asciiTheme="minorHAnsi" w:eastAsiaTheme="majorEastAsia" w:hAnsiTheme="minorHAnsi" w:cstheme="minorHAnsi"/>
          <w:color w:val="000000"/>
          <w:sz w:val="22"/>
          <w:szCs w:val="22"/>
        </w:rPr>
        <w:t xml:space="preserve">THP </w:t>
      </w:r>
      <w:r w:rsidR="00426C79">
        <w:rPr>
          <w:rStyle w:val="normaltextrun"/>
          <w:rFonts w:asciiTheme="minorHAnsi" w:eastAsiaTheme="majorEastAsia" w:hAnsiTheme="minorHAnsi" w:cstheme="minorHAnsi"/>
          <w:color w:val="000000"/>
          <w:sz w:val="22"/>
          <w:szCs w:val="22"/>
        </w:rPr>
        <w:br/>
      </w:r>
      <w:r w:rsidRPr="00C26381">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C26381">
        <w:rPr>
          <w:rStyle w:val="normaltextrun"/>
          <w:rFonts w:asciiTheme="minorHAnsi" w:eastAsiaTheme="majorEastAsia" w:hAnsiTheme="minorHAnsi" w:cstheme="minorHAnsi"/>
          <w:sz w:val="22"/>
          <w:szCs w:val="22"/>
        </w:rPr>
        <w:t xml:space="preserve">Usiluje </w:t>
      </w:r>
      <w:r w:rsidR="00426C79">
        <w:rPr>
          <w:rStyle w:val="normaltextrun"/>
          <w:rFonts w:asciiTheme="minorHAnsi" w:eastAsiaTheme="majorEastAsia" w:hAnsiTheme="minorHAnsi" w:cstheme="minorHAnsi"/>
          <w:sz w:val="22"/>
          <w:szCs w:val="22"/>
        </w:rPr>
        <w:br/>
      </w:r>
      <w:r w:rsidRPr="00C26381">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C26381">
        <w:rPr>
          <w:rFonts w:asciiTheme="minorHAnsi" w:hAnsiTheme="minorHAnsi"/>
          <w:sz w:val="22"/>
          <w:szCs w:val="22"/>
        </w:rPr>
        <w:t xml:space="preserve">zahraničními partnery (rozšiřování integrace do mezinárodní vzdělávací infrastruktury). </w:t>
      </w:r>
      <w:r w:rsidRPr="000B7DF2">
        <w:rPr>
          <w:rFonts w:asciiTheme="minorHAnsi" w:hAnsiTheme="minorHAnsi"/>
          <w:sz w:val="22"/>
          <w:szCs w:val="22"/>
        </w:rPr>
        <w:t>V letech 201</w:t>
      </w:r>
      <w:r w:rsidR="000B7DF2" w:rsidRPr="000B7DF2">
        <w:rPr>
          <w:rFonts w:asciiTheme="minorHAnsi" w:hAnsiTheme="minorHAnsi"/>
          <w:sz w:val="22"/>
          <w:szCs w:val="22"/>
        </w:rPr>
        <w:t>9</w:t>
      </w:r>
      <w:r w:rsidRPr="000B7DF2">
        <w:rPr>
          <w:rFonts w:asciiTheme="minorHAnsi" w:hAnsiTheme="minorHAnsi"/>
          <w:sz w:val="22"/>
          <w:szCs w:val="22"/>
        </w:rPr>
        <w:t>–202</w:t>
      </w:r>
      <w:r w:rsidR="000B7DF2" w:rsidRPr="000B7DF2">
        <w:rPr>
          <w:rFonts w:asciiTheme="minorHAnsi" w:hAnsiTheme="minorHAnsi"/>
          <w:sz w:val="22"/>
          <w:szCs w:val="22"/>
        </w:rPr>
        <w:t>4</w:t>
      </w:r>
      <w:r w:rsidRPr="000B7DF2">
        <w:rPr>
          <w:rFonts w:asciiTheme="minorHAnsi" w:hAnsiTheme="minorHAnsi"/>
          <w:sz w:val="22"/>
          <w:szCs w:val="22"/>
        </w:rPr>
        <w:t xml:space="preserve"> se uskutečnilo více než 170 mobilit akademických pracovníků a THP </w:t>
      </w:r>
      <w:r w:rsidR="000B7DF2" w:rsidRPr="000B7DF2">
        <w:rPr>
          <w:rFonts w:asciiTheme="minorHAnsi" w:hAnsiTheme="minorHAnsi"/>
          <w:sz w:val="22"/>
          <w:szCs w:val="22"/>
        </w:rPr>
        <w:t>FMK</w:t>
      </w:r>
      <w:r w:rsidRPr="000B7DF2">
        <w:rPr>
          <w:rFonts w:asciiTheme="minorHAnsi" w:hAnsiTheme="minorHAnsi"/>
          <w:sz w:val="22"/>
          <w:szCs w:val="22"/>
        </w:rPr>
        <w:t>.</w:t>
      </w:r>
      <w:r w:rsidRPr="00C26381">
        <w:rPr>
          <w:rFonts w:asciiTheme="minorHAnsi" w:hAnsiTheme="minorHAnsi"/>
          <w:sz w:val="22"/>
          <w:szCs w:val="22"/>
        </w:rPr>
        <w:t xml:space="preserve"> </w:t>
      </w:r>
    </w:p>
    <w:p w14:paraId="4E96C817" w14:textId="60EFDC9D" w:rsidR="00375034" w:rsidRDefault="00375034" w:rsidP="005D65AA">
      <w:pPr>
        <w:pStyle w:val="paragraph"/>
        <w:spacing w:before="0" w:beforeAutospacing="0" w:after="120" w:afterAutospacing="0"/>
        <w:ind w:left="425" w:right="142"/>
        <w:jc w:val="both"/>
        <w:textAlignment w:val="baseline"/>
        <w:rPr>
          <w:rFonts w:asciiTheme="minorHAnsi" w:hAnsiTheme="minorHAnsi"/>
          <w:sz w:val="22"/>
          <w:szCs w:val="22"/>
        </w:rPr>
      </w:pPr>
      <w:r w:rsidRPr="00375034">
        <w:rPr>
          <w:rFonts w:asciiTheme="minorHAnsi" w:hAnsiTheme="minorHAnsi"/>
          <w:sz w:val="22"/>
          <w:szCs w:val="22"/>
        </w:rPr>
        <w:t xml:space="preserve">Studenti a pedagogové </w:t>
      </w:r>
      <w:r w:rsidR="00D45A47">
        <w:rPr>
          <w:rFonts w:asciiTheme="minorHAnsi" w:hAnsiTheme="minorHAnsi"/>
          <w:sz w:val="22"/>
          <w:szCs w:val="22"/>
        </w:rPr>
        <w:t>a</w:t>
      </w:r>
      <w:r w:rsidRPr="00375034">
        <w:rPr>
          <w:rFonts w:asciiTheme="minorHAnsi" w:hAnsiTheme="minorHAnsi"/>
          <w:sz w:val="22"/>
          <w:szCs w:val="22"/>
        </w:rPr>
        <w:t xml:space="preserve">teliéru </w:t>
      </w:r>
      <w:r w:rsidR="00D45A47">
        <w:rPr>
          <w:rFonts w:asciiTheme="minorHAnsi" w:hAnsiTheme="minorHAnsi"/>
          <w:sz w:val="22"/>
          <w:szCs w:val="22"/>
        </w:rPr>
        <w:t>D</w:t>
      </w:r>
      <w:r w:rsidRPr="00375034">
        <w:rPr>
          <w:rFonts w:asciiTheme="minorHAnsi" w:hAnsiTheme="minorHAnsi"/>
          <w:sz w:val="22"/>
          <w:szCs w:val="22"/>
        </w:rPr>
        <w:t>esign</w:t>
      </w:r>
      <w:r w:rsidR="00D45A47">
        <w:rPr>
          <w:rFonts w:asciiTheme="minorHAnsi" w:hAnsiTheme="minorHAnsi"/>
          <w:sz w:val="22"/>
          <w:szCs w:val="22"/>
        </w:rPr>
        <w:t xml:space="preserve"> </w:t>
      </w:r>
      <w:r w:rsidRPr="00375034">
        <w:rPr>
          <w:rFonts w:asciiTheme="minorHAnsi" w:hAnsiTheme="minorHAnsi"/>
          <w:sz w:val="22"/>
          <w:szCs w:val="22"/>
        </w:rPr>
        <w:t xml:space="preserve">obuvi se v roce 2024 prezentovali v zahraničí, konkrétně ve městě New York, v prostorách Bohemian </w:t>
      </w:r>
      <w:proofErr w:type="spellStart"/>
      <w:r w:rsidRPr="00375034">
        <w:rPr>
          <w:rFonts w:asciiTheme="minorHAnsi" w:hAnsiTheme="minorHAnsi"/>
          <w:sz w:val="22"/>
          <w:szCs w:val="22"/>
        </w:rPr>
        <w:t>National</w:t>
      </w:r>
      <w:proofErr w:type="spellEnd"/>
      <w:r w:rsidRPr="00375034">
        <w:rPr>
          <w:rFonts w:asciiTheme="minorHAnsi" w:hAnsiTheme="minorHAnsi"/>
          <w:sz w:val="22"/>
          <w:szCs w:val="22"/>
        </w:rPr>
        <w:t xml:space="preserve"> </w:t>
      </w:r>
      <w:proofErr w:type="spellStart"/>
      <w:r w:rsidRPr="00375034">
        <w:rPr>
          <w:rFonts w:asciiTheme="minorHAnsi" w:hAnsiTheme="minorHAnsi"/>
          <w:sz w:val="22"/>
          <w:szCs w:val="22"/>
        </w:rPr>
        <w:t>Hall</w:t>
      </w:r>
      <w:proofErr w:type="spellEnd"/>
      <w:r w:rsidRPr="00375034">
        <w:rPr>
          <w:rFonts w:asciiTheme="minorHAnsi" w:hAnsiTheme="minorHAnsi"/>
          <w:sz w:val="22"/>
          <w:szCs w:val="22"/>
        </w:rPr>
        <w:t xml:space="preserve"> s kolekcí módní obuvi</w:t>
      </w:r>
      <w:r w:rsidR="00986CD4">
        <w:rPr>
          <w:rFonts w:asciiTheme="minorHAnsi" w:hAnsiTheme="minorHAnsi"/>
          <w:sz w:val="22"/>
          <w:szCs w:val="22"/>
        </w:rPr>
        <w:t>.</w:t>
      </w:r>
      <w:r w:rsidRPr="00375034">
        <w:rPr>
          <w:rFonts w:asciiTheme="minorHAnsi" w:hAnsiTheme="minorHAnsi"/>
          <w:sz w:val="22"/>
          <w:szCs w:val="22"/>
        </w:rPr>
        <w:t xml:space="preserve"> </w:t>
      </w:r>
      <w:r w:rsidR="00EE5A08">
        <w:rPr>
          <w:rFonts w:asciiTheme="minorHAnsi" w:hAnsiTheme="minorHAnsi"/>
          <w:sz w:val="22"/>
          <w:szCs w:val="22"/>
        </w:rPr>
        <w:t>Rovněž</w:t>
      </w:r>
      <w:r w:rsidRPr="00375034">
        <w:rPr>
          <w:rFonts w:asciiTheme="minorHAnsi" w:hAnsiTheme="minorHAnsi"/>
          <w:sz w:val="22"/>
          <w:szCs w:val="22"/>
        </w:rPr>
        <w:t xml:space="preserve"> </w:t>
      </w:r>
      <w:r w:rsidR="00444D4D">
        <w:rPr>
          <w:rFonts w:asciiTheme="minorHAnsi" w:hAnsiTheme="minorHAnsi"/>
          <w:sz w:val="22"/>
          <w:szCs w:val="22"/>
        </w:rPr>
        <w:t>se zúčastnili</w:t>
      </w:r>
      <w:r w:rsidRPr="00375034">
        <w:rPr>
          <w:rFonts w:asciiTheme="minorHAnsi" w:hAnsiTheme="minorHAnsi"/>
          <w:sz w:val="22"/>
          <w:szCs w:val="22"/>
        </w:rPr>
        <w:t xml:space="preserve"> mezinárodní soutěž</w:t>
      </w:r>
      <w:r w:rsidR="006D6FA5">
        <w:rPr>
          <w:rFonts w:asciiTheme="minorHAnsi" w:hAnsiTheme="minorHAnsi"/>
          <w:sz w:val="22"/>
          <w:szCs w:val="22"/>
        </w:rPr>
        <w:t>e</w:t>
      </w:r>
      <w:r w:rsidRPr="00375034">
        <w:rPr>
          <w:rFonts w:asciiTheme="minorHAnsi" w:hAnsiTheme="minorHAnsi"/>
          <w:sz w:val="22"/>
          <w:szCs w:val="22"/>
        </w:rPr>
        <w:t xml:space="preserve"> </w:t>
      </w:r>
      <w:proofErr w:type="gramStart"/>
      <w:r w:rsidRPr="00375034">
        <w:rPr>
          <w:rFonts w:asciiTheme="minorHAnsi" w:hAnsiTheme="minorHAnsi"/>
          <w:sz w:val="22"/>
          <w:szCs w:val="22"/>
        </w:rPr>
        <w:t>3D</w:t>
      </w:r>
      <w:proofErr w:type="gramEnd"/>
      <w:r w:rsidRPr="00375034">
        <w:rPr>
          <w:rFonts w:asciiTheme="minorHAnsi" w:hAnsiTheme="minorHAnsi"/>
          <w:sz w:val="22"/>
          <w:szCs w:val="22"/>
        </w:rPr>
        <w:t xml:space="preserve"> Pioneer </w:t>
      </w:r>
      <w:proofErr w:type="spellStart"/>
      <w:r w:rsidRPr="00375034">
        <w:rPr>
          <w:rFonts w:asciiTheme="minorHAnsi" w:hAnsiTheme="minorHAnsi"/>
          <w:sz w:val="22"/>
          <w:szCs w:val="22"/>
        </w:rPr>
        <w:t>Challenge</w:t>
      </w:r>
      <w:proofErr w:type="spellEnd"/>
      <w:r w:rsidRPr="00375034">
        <w:rPr>
          <w:rFonts w:asciiTheme="minorHAnsi" w:hAnsiTheme="minorHAnsi"/>
          <w:sz w:val="22"/>
          <w:szCs w:val="22"/>
        </w:rPr>
        <w:t xml:space="preserve"> v německém Erfurtu a umístili se mezi finalisty. </w:t>
      </w:r>
    </w:p>
    <w:p w14:paraId="2BB06482" w14:textId="41C6AC86" w:rsidR="005D65AA" w:rsidRPr="00827444" w:rsidRDefault="005D65AA" w:rsidP="005D65AA">
      <w:pPr>
        <w:pStyle w:val="paragraph"/>
        <w:spacing w:before="0" w:beforeAutospacing="0" w:after="120" w:afterAutospacing="0"/>
        <w:ind w:left="425" w:right="142"/>
        <w:jc w:val="both"/>
        <w:textAlignment w:val="baseline"/>
        <w:rPr>
          <w:rFonts w:asciiTheme="minorHAnsi" w:hAnsiTheme="minorHAnsi"/>
          <w:sz w:val="22"/>
          <w:szCs w:val="22"/>
        </w:rPr>
      </w:pPr>
      <w:r w:rsidRPr="00827444">
        <w:rPr>
          <w:rFonts w:asciiTheme="minorHAnsi" w:hAnsiTheme="minorHAnsi"/>
          <w:sz w:val="22"/>
          <w:szCs w:val="22"/>
        </w:rPr>
        <w:t>V</w:t>
      </w:r>
      <w:r w:rsidR="00375034" w:rsidRPr="00827444">
        <w:rPr>
          <w:rFonts w:asciiTheme="minorHAnsi" w:hAnsiTheme="minorHAnsi"/>
          <w:sz w:val="22"/>
          <w:szCs w:val="22"/>
        </w:rPr>
        <w:t> </w:t>
      </w:r>
      <w:r w:rsidRPr="00827444">
        <w:rPr>
          <w:rFonts w:asciiTheme="minorHAnsi" w:hAnsiTheme="minorHAnsi"/>
          <w:sz w:val="22"/>
          <w:szCs w:val="22"/>
        </w:rPr>
        <w:t>letech</w:t>
      </w:r>
      <w:r w:rsidR="00375034" w:rsidRPr="00827444">
        <w:rPr>
          <w:rFonts w:asciiTheme="minorHAnsi" w:hAnsiTheme="minorHAnsi"/>
          <w:sz w:val="22"/>
          <w:szCs w:val="22"/>
        </w:rPr>
        <w:t xml:space="preserve"> </w:t>
      </w:r>
      <w:r w:rsidRPr="00827444">
        <w:rPr>
          <w:rFonts w:asciiTheme="minorHAnsi" w:hAnsiTheme="minorHAnsi"/>
          <w:sz w:val="22"/>
          <w:szCs w:val="22"/>
        </w:rPr>
        <w:t>201</w:t>
      </w:r>
      <w:r w:rsidR="00DF1577" w:rsidRPr="00827444">
        <w:rPr>
          <w:rFonts w:asciiTheme="minorHAnsi" w:hAnsiTheme="minorHAnsi"/>
          <w:sz w:val="22"/>
          <w:szCs w:val="22"/>
        </w:rPr>
        <w:t>9</w:t>
      </w:r>
      <w:r w:rsidRPr="00827444">
        <w:rPr>
          <w:rFonts w:asciiTheme="minorHAnsi" w:hAnsiTheme="minorHAnsi"/>
          <w:sz w:val="22"/>
          <w:szCs w:val="22"/>
        </w:rPr>
        <w:t>-202</w:t>
      </w:r>
      <w:r w:rsidR="00DF1577" w:rsidRPr="00827444">
        <w:rPr>
          <w:rFonts w:asciiTheme="minorHAnsi" w:hAnsiTheme="minorHAnsi"/>
          <w:sz w:val="22"/>
          <w:szCs w:val="22"/>
        </w:rPr>
        <w:t>4</w:t>
      </w:r>
      <w:r w:rsidRPr="00827444">
        <w:rPr>
          <w:rFonts w:asciiTheme="minorHAnsi" w:hAnsiTheme="minorHAnsi"/>
          <w:sz w:val="22"/>
          <w:szCs w:val="22"/>
        </w:rPr>
        <w:t xml:space="preserve"> absolvovalo zahraniční mobilitu 520 studentů FMK v celkové délce přes 65 000 </w:t>
      </w:r>
      <w:proofErr w:type="spellStart"/>
      <w:r w:rsidRPr="00827444">
        <w:rPr>
          <w:rFonts w:asciiTheme="minorHAnsi" w:hAnsiTheme="minorHAnsi"/>
          <w:sz w:val="22"/>
          <w:szCs w:val="22"/>
        </w:rPr>
        <w:t>studentodnů</w:t>
      </w:r>
      <w:proofErr w:type="spellEnd"/>
      <w:r w:rsidRPr="00827444">
        <w:rPr>
          <w:rFonts w:asciiTheme="minorHAnsi" w:hAnsiTheme="minorHAnsi"/>
          <w:sz w:val="22"/>
          <w:szCs w:val="22"/>
        </w:rPr>
        <w:t>. Většina těchto mobilit se uskutečnila v rámci programu Erasmus+.</w:t>
      </w:r>
    </w:p>
    <w:p w14:paraId="290C9AAE" w14:textId="19B89622" w:rsidR="005D65AA" w:rsidRPr="00C26381" w:rsidRDefault="005D65AA" w:rsidP="005D65AA">
      <w:pPr>
        <w:pStyle w:val="paragraph"/>
        <w:spacing w:before="0" w:beforeAutospacing="0" w:after="120" w:afterAutospacing="0"/>
        <w:ind w:left="425" w:right="142"/>
        <w:jc w:val="both"/>
        <w:textAlignment w:val="baseline"/>
        <w:rPr>
          <w:rFonts w:asciiTheme="minorHAnsi" w:hAnsiTheme="minorHAnsi"/>
          <w:sz w:val="22"/>
          <w:szCs w:val="22"/>
        </w:rPr>
      </w:pPr>
      <w:r w:rsidRPr="00827444">
        <w:rPr>
          <w:rFonts w:asciiTheme="minorHAnsi" w:hAnsiTheme="minorHAnsi"/>
          <w:sz w:val="22"/>
          <w:szCs w:val="22"/>
        </w:rPr>
        <w:t xml:space="preserve">FMK v letech </w:t>
      </w:r>
      <w:r w:rsidR="00DF1577" w:rsidRPr="00827444">
        <w:rPr>
          <w:rFonts w:asciiTheme="minorHAnsi" w:hAnsiTheme="minorHAnsi"/>
          <w:sz w:val="22"/>
          <w:szCs w:val="22"/>
        </w:rPr>
        <w:t xml:space="preserve">2019-2024 </w:t>
      </w:r>
      <w:r w:rsidRPr="00827444">
        <w:rPr>
          <w:rFonts w:asciiTheme="minorHAnsi" w:hAnsiTheme="minorHAnsi"/>
          <w:sz w:val="22"/>
          <w:szCs w:val="22"/>
        </w:rPr>
        <w:t xml:space="preserve">navštívilo přes 400 zahraničních studentů v celkovém objemu více než 50 000 </w:t>
      </w:r>
      <w:proofErr w:type="spellStart"/>
      <w:r w:rsidRPr="00827444">
        <w:rPr>
          <w:rFonts w:asciiTheme="minorHAnsi" w:hAnsiTheme="minorHAnsi"/>
          <w:sz w:val="22"/>
          <w:szCs w:val="22"/>
        </w:rPr>
        <w:t>studentodnů</w:t>
      </w:r>
      <w:proofErr w:type="spellEnd"/>
      <w:r w:rsidRPr="00827444">
        <w:rPr>
          <w:rFonts w:asciiTheme="minorHAnsi" w:hAnsiTheme="minorHAnsi"/>
          <w:sz w:val="22"/>
          <w:szCs w:val="22"/>
        </w:rPr>
        <w:t xml:space="preserve">. Zdrojem financování byl ze dvou třetin program Erasmus+, FMK však navštívilo i více než 130 tzv. </w:t>
      </w:r>
      <w:proofErr w:type="spellStart"/>
      <w:r w:rsidRPr="00827444">
        <w:rPr>
          <w:rFonts w:asciiTheme="minorHAnsi" w:hAnsiTheme="minorHAnsi"/>
          <w:sz w:val="22"/>
          <w:szCs w:val="22"/>
        </w:rPr>
        <w:t>freemoverů</w:t>
      </w:r>
      <w:proofErr w:type="spellEnd"/>
      <w:r w:rsidRPr="00827444">
        <w:rPr>
          <w:rFonts w:asciiTheme="minorHAnsi" w:hAnsiTheme="minorHAnsi"/>
          <w:sz w:val="22"/>
          <w:szCs w:val="22"/>
        </w:rPr>
        <w:t>, nejčastěji přijíždějících z Jižní Koreje, Tchaj-wanu, Ruska či Indonésie.</w:t>
      </w:r>
    </w:p>
    <w:p w14:paraId="2A97C618" w14:textId="77777777" w:rsidR="00DD251C" w:rsidRDefault="00DD251C" w:rsidP="003D62A1">
      <w:pPr>
        <w:ind w:left="426"/>
        <w:jc w:val="both"/>
        <w:rPr>
          <w:lang w:eastAsia="en-US"/>
        </w:rPr>
      </w:pPr>
    </w:p>
    <w:p w14:paraId="4881CFD2" w14:textId="77777777" w:rsidR="00F41ACB" w:rsidRPr="00EA23FA" w:rsidRDefault="00F41ACB" w:rsidP="003D62A1">
      <w:pPr>
        <w:ind w:left="426"/>
        <w:jc w:val="both"/>
        <w:rPr>
          <w:lang w:eastAsia="en-US"/>
        </w:rPr>
      </w:pPr>
    </w:p>
    <w:p w14:paraId="05AEA5BC" w14:textId="77777777" w:rsidR="005D65AA" w:rsidRPr="004D7FB4" w:rsidRDefault="005D65AA" w:rsidP="005D65AA">
      <w:pPr>
        <w:pStyle w:val="Nadpis2"/>
        <w:ind w:right="142"/>
        <w:jc w:val="both"/>
        <w:rPr>
          <w:rFonts w:ascii="Calibri" w:hAnsi="Calibri" w:cs="Calibri"/>
        </w:rPr>
      </w:pPr>
      <w:r w:rsidRPr="004D7FB4">
        <w:rPr>
          <w:rFonts w:ascii="Calibri" w:hAnsi="Calibri" w:cs="Calibri"/>
        </w:rPr>
        <w:t xml:space="preserve">Profil absolventa a obsah studia </w:t>
      </w:r>
    </w:p>
    <w:p w14:paraId="1818C7B6" w14:textId="77777777" w:rsidR="005D65AA" w:rsidRDefault="005D65AA" w:rsidP="005D65AA">
      <w:pPr>
        <w:pStyle w:val="Nadpis3"/>
        <w:ind w:right="142"/>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09B23D41" w14:textId="77777777" w:rsidR="005D65AA" w:rsidRPr="00C26381" w:rsidRDefault="005D65AA" w:rsidP="005D65AA">
      <w:pPr>
        <w:tabs>
          <w:tab w:val="left" w:pos="2835"/>
        </w:tabs>
        <w:spacing w:before="120" w:after="120"/>
        <w:ind w:right="142"/>
        <w:rPr>
          <w:rFonts w:asciiTheme="minorHAnsi" w:hAnsiTheme="minorHAnsi"/>
          <w:sz w:val="22"/>
          <w:szCs w:val="22"/>
        </w:rPr>
      </w:pPr>
      <w:r>
        <w:tab/>
      </w:r>
      <w:r>
        <w:tab/>
      </w:r>
      <w:r w:rsidRPr="00C26381">
        <w:rPr>
          <w:rFonts w:asciiTheme="minorHAnsi" w:hAnsiTheme="minorHAnsi"/>
          <w:sz w:val="22"/>
          <w:szCs w:val="22"/>
        </w:rPr>
        <w:t>Standard 2.4</w:t>
      </w:r>
    </w:p>
    <w:p w14:paraId="79EA997C" w14:textId="26EEEEE1" w:rsidR="004F5FAB" w:rsidRDefault="006D0FE3" w:rsidP="005D65AA">
      <w:pPr>
        <w:tabs>
          <w:tab w:val="left" w:pos="2835"/>
        </w:tabs>
        <w:spacing w:after="120"/>
        <w:ind w:left="426" w:right="142"/>
        <w:jc w:val="both"/>
        <w:rPr>
          <w:rFonts w:asciiTheme="minorHAnsi" w:hAnsiTheme="minorHAnsi"/>
          <w:sz w:val="22"/>
          <w:szCs w:val="22"/>
        </w:rPr>
      </w:pPr>
      <w:r w:rsidRPr="006D0FE3">
        <w:rPr>
          <w:rFonts w:asciiTheme="minorHAnsi" w:hAnsiTheme="minorHAnsi"/>
          <w:sz w:val="22"/>
          <w:szCs w:val="22"/>
        </w:rPr>
        <w:t xml:space="preserve">Profil absolventa tvoří specifické odborné znalosti, dovednosti i obecné způsobilosti, jež jsou odvislé od zaměření BSP </w:t>
      </w:r>
      <w:proofErr w:type="spellStart"/>
      <w:r w:rsidR="001A4BCB" w:rsidRPr="001A4BCB">
        <w:rPr>
          <w:rFonts w:asciiTheme="minorHAnsi" w:hAnsiTheme="minorHAnsi"/>
          <w:sz w:val="22"/>
          <w:szCs w:val="22"/>
        </w:rPr>
        <w:t>Footwear</w:t>
      </w:r>
      <w:proofErr w:type="spellEnd"/>
      <w:r w:rsidR="001A4BCB" w:rsidRPr="001A4BCB">
        <w:rPr>
          <w:rFonts w:asciiTheme="minorHAnsi" w:hAnsiTheme="minorHAnsi"/>
          <w:sz w:val="22"/>
          <w:szCs w:val="22"/>
        </w:rPr>
        <w:t xml:space="preserve"> Design</w:t>
      </w:r>
      <w:r w:rsidRPr="006D0FE3">
        <w:rPr>
          <w:rFonts w:asciiTheme="minorHAnsi" w:hAnsiTheme="minorHAnsi"/>
          <w:sz w:val="22"/>
          <w:szCs w:val="22"/>
        </w:rPr>
        <w:t xml:space="preserve">. Absolvent je vybaven znalostmi postupů a metod v oblasti technologie výroby obuvi a udržitelného designu, ovládá přístupy </w:t>
      </w:r>
      <w:proofErr w:type="spellStart"/>
      <w:r w:rsidRPr="006D0FE3">
        <w:rPr>
          <w:rFonts w:asciiTheme="minorHAnsi" w:hAnsiTheme="minorHAnsi"/>
          <w:sz w:val="22"/>
          <w:szCs w:val="22"/>
        </w:rPr>
        <w:t>Desing-process</w:t>
      </w:r>
      <w:proofErr w:type="spellEnd"/>
      <w:r w:rsidRPr="006D0FE3">
        <w:rPr>
          <w:rFonts w:asciiTheme="minorHAnsi" w:hAnsiTheme="minorHAnsi"/>
          <w:sz w:val="22"/>
          <w:szCs w:val="22"/>
        </w:rPr>
        <w:t xml:space="preserve"> </w:t>
      </w:r>
      <w:proofErr w:type="spellStart"/>
      <w:r w:rsidRPr="006D0FE3">
        <w:rPr>
          <w:rFonts w:asciiTheme="minorHAnsi" w:hAnsiTheme="minorHAnsi"/>
          <w:sz w:val="22"/>
          <w:szCs w:val="22"/>
        </w:rPr>
        <w:t>driven</w:t>
      </w:r>
      <w:proofErr w:type="spellEnd"/>
      <w:r w:rsidRPr="006D0FE3">
        <w:rPr>
          <w:rFonts w:asciiTheme="minorHAnsi" w:hAnsiTheme="minorHAnsi"/>
          <w:sz w:val="22"/>
          <w:szCs w:val="22"/>
        </w:rPr>
        <w:t>, workshop-</w:t>
      </w:r>
      <w:proofErr w:type="spellStart"/>
      <w:r w:rsidRPr="006D0FE3">
        <w:rPr>
          <w:rFonts w:asciiTheme="minorHAnsi" w:hAnsiTheme="minorHAnsi"/>
          <w:sz w:val="22"/>
          <w:szCs w:val="22"/>
        </w:rPr>
        <w:t>driven</w:t>
      </w:r>
      <w:proofErr w:type="spellEnd"/>
      <w:r w:rsidRPr="006D0FE3">
        <w:rPr>
          <w:rFonts w:asciiTheme="minorHAnsi" w:hAnsiTheme="minorHAnsi"/>
          <w:sz w:val="22"/>
          <w:szCs w:val="22"/>
        </w:rPr>
        <w:t xml:space="preserve">, </w:t>
      </w:r>
      <w:proofErr w:type="spellStart"/>
      <w:r w:rsidRPr="006D0FE3">
        <w:rPr>
          <w:rFonts w:asciiTheme="minorHAnsi" w:hAnsiTheme="minorHAnsi"/>
          <w:sz w:val="22"/>
          <w:szCs w:val="22"/>
        </w:rPr>
        <w:t>Human-Centered</w:t>
      </w:r>
      <w:proofErr w:type="spellEnd"/>
      <w:r w:rsidRPr="006D0FE3">
        <w:rPr>
          <w:rFonts w:asciiTheme="minorHAnsi" w:hAnsiTheme="minorHAnsi"/>
          <w:sz w:val="22"/>
          <w:szCs w:val="22"/>
        </w:rPr>
        <w:t xml:space="preserve">, </w:t>
      </w:r>
      <w:proofErr w:type="spellStart"/>
      <w:r w:rsidRPr="006D0FE3">
        <w:rPr>
          <w:rFonts w:asciiTheme="minorHAnsi" w:hAnsiTheme="minorHAnsi"/>
          <w:sz w:val="22"/>
          <w:szCs w:val="22"/>
        </w:rPr>
        <w:t>Driven</w:t>
      </w:r>
      <w:proofErr w:type="spellEnd"/>
      <w:r w:rsidRPr="006D0FE3">
        <w:rPr>
          <w:rFonts w:asciiTheme="minorHAnsi" w:hAnsiTheme="minorHAnsi"/>
          <w:sz w:val="22"/>
          <w:szCs w:val="22"/>
        </w:rPr>
        <w:t xml:space="preserve"> by </w:t>
      </w:r>
      <w:proofErr w:type="spellStart"/>
      <w:r w:rsidRPr="006D0FE3">
        <w:rPr>
          <w:rFonts w:asciiTheme="minorHAnsi" w:hAnsiTheme="minorHAnsi"/>
          <w:sz w:val="22"/>
          <w:szCs w:val="22"/>
        </w:rPr>
        <w:t>innovations</w:t>
      </w:r>
      <w:proofErr w:type="spellEnd"/>
      <w:r w:rsidRPr="006D0FE3">
        <w:rPr>
          <w:rFonts w:asciiTheme="minorHAnsi" w:hAnsiTheme="minorHAnsi"/>
          <w:sz w:val="22"/>
          <w:szCs w:val="22"/>
        </w:rPr>
        <w:t xml:space="preserve">, znalosti vycházející ze současných trendů poznání i tradic oboru. Je schopen porozumění a reflexe ve svém oboru a rozvíjení tvůrčího potenciálu, což mu umožňuje nalézt uplatnění v oblasti firem zaměřených na výrobu obuvi. Je rovněž připraven založit vlastní firmu zaměřenou na individuální potřeby zákazníka, a jeho zájmem je v duchu </w:t>
      </w:r>
      <w:proofErr w:type="spellStart"/>
      <w:r w:rsidRPr="006D0FE3">
        <w:rPr>
          <w:rFonts w:asciiTheme="minorHAnsi" w:hAnsiTheme="minorHAnsi"/>
          <w:sz w:val="22"/>
          <w:szCs w:val="22"/>
        </w:rPr>
        <w:t>slow</w:t>
      </w:r>
      <w:proofErr w:type="spellEnd"/>
      <w:r w:rsidRPr="006D0FE3">
        <w:rPr>
          <w:rFonts w:asciiTheme="minorHAnsi" w:hAnsiTheme="minorHAnsi"/>
          <w:sz w:val="22"/>
          <w:szCs w:val="22"/>
        </w:rPr>
        <w:t xml:space="preserve"> </w:t>
      </w:r>
      <w:proofErr w:type="spellStart"/>
      <w:r w:rsidRPr="006D0FE3">
        <w:rPr>
          <w:rFonts w:asciiTheme="minorHAnsi" w:hAnsiTheme="minorHAnsi"/>
          <w:sz w:val="22"/>
          <w:szCs w:val="22"/>
        </w:rPr>
        <w:t>fashion</w:t>
      </w:r>
      <w:proofErr w:type="spellEnd"/>
      <w:r w:rsidRPr="006D0FE3">
        <w:rPr>
          <w:rFonts w:asciiTheme="minorHAnsi" w:hAnsiTheme="minorHAnsi"/>
          <w:sz w:val="22"/>
          <w:szCs w:val="22"/>
        </w:rPr>
        <w:t xml:space="preserve"> reflektovat udržitelnost produktu.</w:t>
      </w:r>
      <w:r w:rsidR="004F5FAB">
        <w:rPr>
          <w:rFonts w:asciiTheme="minorHAnsi" w:hAnsiTheme="minorHAnsi"/>
          <w:sz w:val="22"/>
          <w:szCs w:val="22"/>
        </w:rPr>
        <w:t xml:space="preserve"> </w:t>
      </w:r>
      <w:r w:rsidRPr="006D0FE3">
        <w:rPr>
          <w:rFonts w:asciiTheme="minorHAnsi" w:hAnsiTheme="minorHAnsi"/>
          <w:sz w:val="22"/>
          <w:szCs w:val="22"/>
        </w:rPr>
        <w:t xml:space="preserve">Má zkušenosti z praktického, technologického i teoretického přesahu do dalších odvětví. </w:t>
      </w:r>
    </w:p>
    <w:p w14:paraId="7DE416EE" w14:textId="3F2E9A84" w:rsidR="005D65AA" w:rsidRDefault="005D65AA" w:rsidP="005D65AA">
      <w:pPr>
        <w:tabs>
          <w:tab w:val="left" w:pos="2835"/>
        </w:tabs>
        <w:spacing w:after="120"/>
        <w:ind w:left="426" w:right="142"/>
        <w:jc w:val="both"/>
      </w:pPr>
      <w:r w:rsidRPr="00650764">
        <w:tab/>
      </w:r>
      <w:r w:rsidRPr="00650764">
        <w:tab/>
      </w:r>
    </w:p>
    <w:p w14:paraId="32509EB3" w14:textId="24B30BDD" w:rsidR="005D65AA" w:rsidRDefault="005D65AA" w:rsidP="00C26381">
      <w:pPr>
        <w:pStyle w:val="Nadpis3"/>
        <w:ind w:right="142"/>
      </w:pPr>
      <w:r w:rsidRPr="00EF10A8">
        <w:t>Jazykové kompetence</w:t>
      </w:r>
    </w:p>
    <w:p w14:paraId="03DAF208" w14:textId="4804C11C" w:rsidR="00C26381" w:rsidRPr="00C26381" w:rsidRDefault="00C26381" w:rsidP="00C26381">
      <w:pPr>
        <w:pStyle w:val="Nadpis3"/>
        <w:numPr>
          <w:ilvl w:val="0"/>
          <w:numId w:val="0"/>
        </w:numPr>
        <w:spacing w:after="120"/>
        <w:ind w:left="1077" w:right="142"/>
      </w:pPr>
      <w:r w:rsidRPr="00C26381">
        <w:t xml:space="preserve">                                                 Standard 2.5</w:t>
      </w:r>
    </w:p>
    <w:p w14:paraId="159A4B14" w14:textId="5ECA38E7" w:rsidR="00DD251C" w:rsidRDefault="005D65AA" w:rsidP="00114A22">
      <w:pPr>
        <w:widowControl w:val="0"/>
        <w:autoSpaceDE w:val="0"/>
        <w:autoSpaceDN w:val="0"/>
        <w:adjustRightInd w:val="0"/>
        <w:snapToGrid w:val="0"/>
        <w:ind w:left="425" w:right="142"/>
        <w:jc w:val="both"/>
        <w:rPr>
          <w:rFonts w:asciiTheme="minorHAnsi" w:hAnsiTheme="minorHAnsi" w:cs="Calibri"/>
          <w:color w:val="000000"/>
          <w:sz w:val="22"/>
          <w:szCs w:val="22"/>
        </w:rPr>
      </w:pPr>
      <w:r w:rsidRPr="00C26381">
        <w:rPr>
          <w:rFonts w:asciiTheme="minorHAnsi" w:hAnsiTheme="minorHAnsi" w:cs="Calibri"/>
          <w:color w:val="000000"/>
          <w:sz w:val="22"/>
          <w:szCs w:val="22"/>
        </w:rPr>
        <w:t>Jazykové kompetence studentů jsou rozvíjeny následně: pro samostudium je pro studenty dostupná literatura zaměřená na problematiku</w:t>
      </w:r>
      <w:r w:rsidR="007A7CDF">
        <w:rPr>
          <w:rFonts w:asciiTheme="minorHAnsi" w:hAnsiTheme="minorHAnsi" w:cs="Calibri"/>
          <w:color w:val="000000"/>
          <w:sz w:val="22"/>
          <w:szCs w:val="22"/>
        </w:rPr>
        <w:t xml:space="preserve"> </w:t>
      </w:r>
      <w:r w:rsidR="007F29DA">
        <w:rPr>
          <w:rFonts w:asciiTheme="minorHAnsi" w:hAnsiTheme="minorHAnsi" w:cs="Calibri"/>
          <w:color w:val="000000"/>
          <w:sz w:val="22"/>
          <w:szCs w:val="22"/>
        </w:rPr>
        <w:t>oboru</w:t>
      </w:r>
      <w:r w:rsidRPr="00C26381">
        <w:rPr>
          <w:rFonts w:asciiTheme="minorHAnsi" w:hAnsiTheme="minorHAnsi" w:cs="Calibri"/>
          <w:color w:val="000000"/>
          <w:sz w:val="22"/>
          <w:szCs w:val="22"/>
        </w:rPr>
        <w:t xml:space="preserve">, v širším kontextu kreativních odvětví v anglickém jazyce, která je součástí knihovních fondů univerzitní knihovny a příručních knihoven na FMK. Literatura je neustále aktualizována a doplňována. Student má možnost vypracovat bakalářskou práci v anglickém jazyce. </w:t>
      </w:r>
      <w:r w:rsidR="0021174C">
        <w:rPr>
          <w:rFonts w:asciiTheme="minorHAnsi" w:hAnsiTheme="minorHAnsi" w:cs="Calibri"/>
          <w:color w:val="000000"/>
          <w:sz w:val="22"/>
          <w:szCs w:val="22"/>
        </w:rPr>
        <w:t xml:space="preserve">V rámci </w:t>
      </w:r>
      <w:r w:rsidR="0021174C">
        <w:rPr>
          <w:rFonts w:asciiTheme="minorHAnsi" w:hAnsiTheme="minorHAnsi" w:cs="Calibri"/>
          <w:color w:val="000000"/>
          <w:sz w:val="22"/>
          <w:szCs w:val="22"/>
        </w:rPr>
        <w:lastRenderedPageBreak/>
        <w:t>BSP je student povinen absolvo</w:t>
      </w:r>
      <w:r w:rsidR="00B40A4A">
        <w:rPr>
          <w:rFonts w:asciiTheme="minorHAnsi" w:hAnsiTheme="minorHAnsi" w:cs="Calibri"/>
          <w:color w:val="000000"/>
          <w:sz w:val="22"/>
          <w:szCs w:val="22"/>
        </w:rPr>
        <w:t>vat</w:t>
      </w:r>
      <w:r w:rsidR="00363A65">
        <w:rPr>
          <w:rFonts w:asciiTheme="minorHAnsi" w:hAnsiTheme="minorHAnsi" w:cs="Calibri"/>
          <w:color w:val="000000"/>
          <w:sz w:val="22"/>
          <w:szCs w:val="22"/>
        </w:rPr>
        <w:t xml:space="preserve"> </w:t>
      </w:r>
      <w:r w:rsidR="00B40A4A">
        <w:rPr>
          <w:rFonts w:asciiTheme="minorHAnsi" w:hAnsiTheme="minorHAnsi" w:cs="Calibri"/>
          <w:color w:val="000000"/>
          <w:sz w:val="22"/>
          <w:szCs w:val="22"/>
        </w:rPr>
        <w:t>pět semestrů předmětu Cizí jazyk</w:t>
      </w:r>
      <w:r w:rsidR="00374677">
        <w:rPr>
          <w:rFonts w:asciiTheme="minorHAnsi" w:hAnsiTheme="minorHAnsi" w:cs="Calibri"/>
          <w:color w:val="000000"/>
          <w:sz w:val="22"/>
          <w:szCs w:val="22"/>
        </w:rPr>
        <w:t xml:space="preserve"> </w:t>
      </w:r>
      <w:r w:rsidR="00B40A4A">
        <w:rPr>
          <w:rFonts w:asciiTheme="minorHAnsi" w:hAnsiTheme="minorHAnsi" w:cs="Calibri"/>
          <w:color w:val="000000"/>
          <w:sz w:val="22"/>
          <w:szCs w:val="22"/>
        </w:rPr>
        <w:t>angličtina</w:t>
      </w:r>
      <w:ins w:id="659" w:author="Hana Ponížilová" w:date="2025-08-07T10:19:00Z">
        <w:r w:rsidR="000A62CF">
          <w:rPr>
            <w:rFonts w:asciiTheme="minorHAnsi" w:hAnsiTheme="minorHAnsi" w:cs="Calibri"/>
            <w:color w:val="000000"/>
            <w:sz w:val="22"/>
            <w:szCs w:val="22"/>
          </w:rPr>
          <w:t>.</w:t>
        </w:r>
      </w:ins>
      <w:r w:rsidR="0091623C">
        <w:rPr>
          <w:rFonts w:asciiTheme="minorHAnsi" w:hAnsiTheme="minorHAnsi" w:cs="Calibri"/>
          <w:color w:val="000000"/>
          <w:sz w:val="22"/>
          <w:szCs w:val="22"/>
        </w:rPr>
        <w:t xml:space="preserve"> </w:t>
      </w:r>
      <w:del w:id="660" w:author="Hana Ponížilová" w:date="2025-08-07T10:19:00Z">
        <w:r w:rsidR="0091623C" w:rsidDel="000A62CF">
          <w:rPr>
            <w:rFonts w:asciiTheme="minorHAnsi" w:hAnsiTheme="minorHAnsi" w:cs="Calibri"/>
            <w:color w:val="000000"/>
            <w:sz w:val="22"/>
            <w:szCs w:val="22"/>
          </w:rPr>
          <w:delText xml:space="preserve">a </w:delText>
        </w:r>
        <w:r w:rsidR="00061251" w:rsidRPr="00061251" w:rsidDel="000A62CF">
          <w:rPr>
            <w:rFonts w:asciiTheme="minorHAnsi" w:hAnsiTheme="minorHAnsi" w:cs="Calibri"/>
            <w:color w:val="000000"/>
            <w:sz w:val="22"/>
            <w:szCs w:val="22"/>
          </w:rPr>
          <w:delText>p</w:delText>
        </w:r>
        <w:r w:rsidR="0091623C" w:rsidRPr="00061251" w:rsidDel="000A62CF">
          <w:rPr>
            <w:rFonts w:asciiTheme="minorHAnsi" w:hAnsiTheme="minorHAnsi" w:cs="Calibri"/>
            <w:color w:val="000000"/>
            <w:sz w:val="22"/>
            <w:szCs w:val="22"/>
          </w:rPr>
          <w:delText>ovinn</w:delText>
        </w:r>
        <w:r w:rsidR="00061251" w:rsidRPr="00061251" w:rsidDel="000A62CF">
          <w:rPr>
            <w:rFonts w:asciiTheme="minorHAnsi" w:hAnsiTheme="minorHAnsi" w:cs="Calibri"/>
            <w:color w:val="000000"/>
            <w:sz w:val="22"/>
            <w:szCs w:val="22"/>
          </w:rPr>
          <w:delText xml:space="preserve">ý </w:delText>
        </w:r>
        <w:r w:rsidR="0091623C" w:rsidRPr="00061251" w:rsidDel="000A62CF">
          <w:rPr>
            <w:rFonts w:asciiTheme="minorHAnsi" w:hAnsiTheme="minorHAnsi" w:cs="Calibri"/>
            <w:color w:val="000000"/>
            <w:sz w:val="22"/>
            <w:szCs w:val="22"/>
          </w:rPr>
          <w:delText xml:space="preserve">předmět </w:delText>
        </w:r>
      </w:del>
      <w:ins w:id="661" w:author="Jana Janíková" w:date="2025-07-07T10:37:00Z">
        <w:del w:id="662" w:author="Hana Ponížilová" w:date="2025-08-07T10:19:00Z">
          <w:r w:rsidR="00F1346A" w:rsidRPr="00F1346A" w:rsidDel="000A62CF">
            <w:rPr>
              <w:rFonts w:asciiTheme="minorHAnsi" w:hAnsiTheme="minorHAnsi" w:cs="Calibri"/>
              <w:color w:val="000000"/>
              <w:sz w:val="22"/>
              <w:szCs w:val="22"/>
            </w:rPr>
            <w:delText xml:space="preserve">Udržitelnost, spotřeba a kultura </w:delText>
          </w:r>
        </w:del>
      </w:ins>
      <w:del w:id="663" w:author="Hana Ponížilová" w:date="2025-08-07T10:19:00Z">
        <w:r w:rsidR="0091623C" w:rsidRPr="00061251" w:rsidDel="000A62CF">
          <w:rPr>
            <w:rFonts w:asciiTheme="minorHAnsi" w:hAnsiTheme="minorHAnsi" w:cs="Calibri"/>
            <w:color w:val="000000"/>
            <w:sz w:val="22"/>
            <w:szCs w:val="22"/>
          </w:rPr>
          <w:delText>Spotřeba a udržitelnost 1, 2</w:delText>
        </w:r>
        <w:r w:rsidR="00363A65" w:rsidRPr="00061251" w:rsidDel="000A62CF">
          <w:rPr>
            <w:rFonts w:asciiTheme="minorHAnsi" w:hAnsiTheme="minorHAnsi" w:cs="Calibri"/>
            <w:color w:val="000000"/>
            <w:sz w:val="22"/>
            <w:szCs w:val="22"/>
          </w:rPr>
          <w:delText xml:space="preserve"> </w:delText>
        </w:r>
        <w:r w:rsidR="00363A65" w:rsidRPr="00632972" w:rsidDel="000A62CF">
          <w:rPr>
            <w:rFonts w:asciiTheme="minorHAnsi" w:hAnsiTheme="minorHAnsi" w:cs="Calibri"/>
            <w:color w:val="000000"/>
            <w:sz w:val="22"/>
            <w:szCs w:val="22"/>
          </w:rPr>
          <w:delText>vyučovaný v anglickém jazyce</w:delText>
        </w:r>
        <w:r w:rsidR="00363A65" w:rsidRPr="00061251" w:rsidDel="000A62CF">
          <w:rPr>
            <w:rFonts w:asciiTheme="minorHAnsi" w:hAnsiTheme="minorHAnsi" w:cs="Calibri"/>
            <w:color w:val="000000"/>
            <w:sz w:val="22"/>
            <w:szCs w:val="22"/>
          </w:rPr>
          <w:delText xml:space="preserve">. </w:delText>
        </w:r>
      </w:del>
      <w:r w:rsidRPr="00C26381">
        <w:rPr>
          <w:rFonts w:asciiTheme="minorHAnsi" w:hAnsiTheme="minorHAnsi" w:cs="Calibri"/>
          <w:color w:val="000000"/>
          <w:sz w:val="22"/>
          <w:szCs w:val="22"/>
        </w:rPr>
        <w:t xml:space="preserve">Významnou roli v rozšiřování jazykových kompetencí hrají zahraniční pobyty v rámci </w:t>
      </w:r>
      <w:r w:rsidR="00BC2F95">
        <w:rPr>
          <w:rFonts w:asciiTheme="minorHAnsi" w:hAnsiTheme="minorHAnsi" w:cs="Calibri"/>
          <w:color w:val="000000"/>
          <w:sz w:val="22"/>
          <w:szCs w:val="22"/>
        </w:rPr>
        <w:t xml:space="preserve">programu </w:t>
      </w:r>
      <w:r w:rsidRPr="00C26381">
        <w:rPr>
          <w:rFonts w:asciiTheme="minorHAnsi" w:hAnsiTheme="minorHAnsi" w:cs="Calibri"/>
          <w:color w:val="000000"/>
          <w:sz w:val="22"/>
          <w:szCs w:val="22"/>
        </w:rPr>
        <w:t>Erasmu</w:t>
      </w:r>
      <w:r w:rsidR="00BC2F95">
        <w:rPr>
          <w:rFonts w:asciiTheme="minorHAnsi" w:hAnsiTheme="minorHAnsi" w:cs="Calibri"/>
          <w:color w:val="000000"/>
          <w:sz w:val="22"/>
          <w:szCs w:val="22"/>
        </w:rPr>
        <w:t>s+</w:t>
      </w:r>
      <w:r w:rsidRPr="00C26381">
        <w:rPr>
          <w:rFonts w:asciiTheme="minorHAnsi" w:hAnsiTheme="minorHAnsi" w:cs="Calibri"/>
          <w:color w:val="000000"/>
          <w:sz w:val="22"/>
          <w:szCs w:val="22"/>
        </w:rPr>
        <w:t xml:space="preserve">. Po ukončení bakalářského studia je absolvent schopen komunikace </w:t>
      </w:r>
      <w:r w:rsidR="006D6FA5">
        <w:rPr>
          <w:rFonts w:asciiTheme="minorHAnsi" w:hAnsiTheme="minorHAnsi" w:cs="Calibri"/>
          <w:color w:val="000000"/>
          <w:sz w:val="22"/>
          <w:szCs w:val="22"/>
        </w:rPr>
        <w:t xml:space="preserve">v anglickém jazyce </w:t>
      </w:r>
      <w:r w:rsidRPr="00C26381">
        <w:rPr>
          <w:rFonts w:asciiTheme="minorHAnsi" w:hAnsiTheme="minorHAnsi" w:cs="Calibri"/>
          <w:color w:val="000000"/>
          <w:sz w:val="22"/>
          <w:szCs w:val="22"/>
        </w:rPr>
        <w:t>na jazykové úrovni B2.</w:t>
      </w:r>
    </w:p>
    <w:p w14:paraId="276AE1BD" w14:textId="77777777" w:rsidR="00F41ACB" w:rsidRDefault="00F41ACB" w:rsidP="00152ADB">
      <w:pPr>
        <w:widowControl w:val="0"/>
        <w:autoSpaceDE w:val="0"/>
        <w:autoSpaceDN w:val="0"/>
        <w:adjustRightInd w:val="0"/>
        <w:snapToGrid w:val="0"/>
        <w:ind w:left="426" w:right="142"/>
        <w:jc w:val="both"/>
        <w:rPr>
          <w:rFonts w:ascii="Calibri Light" w:hAnsi="Calibri Light"/>
          <w:lang w:eastAsia="en-US"/>
        </w:rPr>
      </w:pPr>
    </w:p>
    <w:p w14:paraId="449B3735" w14:textId="77777777" w:rsidR="00DD43EF" w:rsidRPr="00114A22" w:rsidRDefault="00DD43EF" w:rsidP="00152ADB">
      <w:pPr>
        <w:widowControl w:val="0"/>
        <w:autoSpaceDE w:val="0"/>
        <w:autoSpaceDN w:val="0"/>
        <w:adjustRightInd w:val="0"/>
        <w:snapToGrid w:val="0"/>
        <w:ind w:left="426" w:right="142"/>
        <w:jc w:val="both"/>
        <w:rPr>
          <w:rFonts w:ascii="Calibri Light" w:hAnsi="Calibri Light"/>
          <w:lang w:eastAsia="en-US"/>
        </w:rPr>
      </w:pPr>
    </w:p>
    <w:p w14:paraId="778A7FBB" w14:textId="1B974762" w:rsidR="005D65AA" w:rsidRPr="00650764" w:rsidRDefault="005D65AA" w:rsidP="005D65AA">
      <w:pPr>
        <w:pStyle w:val="Nadpis3"/>
        <w:ind w:right="142"/>
      </w:pPr>
      <w:r w:rsidRPr="00650764">
        <w:t xml:space="preserve">Pravidla a podmínky utváření studijních plánů </w:t>
      </w:r>
    </w:p>
    <w:p w14:paraId="175323D2" w14:textId="77777777" w:rsidR="005D65AA" w:rsidRPr="00562157" w:rsidRDefault="005D65AA" w:rsidP="005D65AA">
      <w:pPr>
        <w:tabs>
          <w:tab w:val="left" w:pos="2835"/>
        </w:tabs>
        <w:spacing w:before="120" w:after="120"/>
        <w:ind w:right="142"/>
        <w:rPr>
          <w:rFonts w:asciiTheme="minorHAnsi" w:hAnsiTheme="minorHAnsi" w:cs="Calibri Light"/>
          <w:color w:val="000000"/>
          <w:sz w:val="22"/>
          <w:szCs w:val="22"/>
        </w:rPr>
      </w:pPr>
      <w:r w:rsidRPr="00650764">
        <w:tab/>
      </w:r>
      <w:r w:rsidRPr="00650764">
        <w:tab/>
      </w:r>
      <w:r w:rsidRPr="00562157">
        <w:rPr>
          <w:rFonts w:asciiTheme="minorHAnsi" w:hAnsiTheme="minorHAnsi"/>
          <w:sz w:val="22"/>
          <w:szCs w:val="22"/>
        </w:rPr>
        <w:t>Standard 2.6</w:t>
      </w:r>
    </w:p>
    <w:p w14:paraId="6B91DE91" w14:textId="77777777" w:rsidR="005D65AA" w:rsidRPr="00562157" w:rsidRDefault="005D65AA" w:rsidP="005D65AA">
      <w:pPr>
        <w:spacing w:after="120"/>
        <w:ind w:left="425" w:right="142"/>
        <w:jc w:val="both"/>
        <w:rPr>
          <w:rFonts w:asciiTheme="minorHAnsi" w:hAnsiTheme="minorHAnsi" w:cstheme="minorHAnsi"/>
          <w:color w:val="000000"/>
          <w:sz w:val="22"/>
          <w:szCs w:val="22"/>
        </w:rPr>
      </w:pPr>
      <w:bookmarkStart w:id="664" w:name="_Hlk114669516"/>
      <w:r w:rsidRPr="00562157">
        <w:rPr>
          <w:rFonts w:asciiTheme="minorHAnsi" w:hAnsiTheme="minorHAnsi" w:cstheme="minorHAnsi"/>
          <w:color w:val="000000"/>
          <w:sz w:val="22"/>
          <w:szCs w:val="22"/>
        </w:rPr>
        <w:t xml:space="preserve">UTB má nastavena funkční pravidla a podmínky pro vytváření studijních plánů ve vnitřním </w:t>
      </w:r>
      <w:r w:rsidRPr="000F0C34">
        <w:rPr>
          <w:rFonts w:asciiTheme="minorHAnsi" w:hAnsiTheme="minorHAnsi" w:cstheme="minorHAnsi"/>
          <w:color w:val="000000"/>
          <w:sz w:val="22"/>
          <w:szCs w:val="22"/>
        </w:rPr>
        <w:t xml:space="preserve">předpisu </w:t>
      </w:r>
      <w:hyperlink r:id="rId50" w:history="1">
        <w:r w:rsidRPr="000F0C34">
          <w:rPr>
            <w:rFonts w:asciiTheme="minorHAnsi" w:hAnsiTheme="minorHAnsi" w:cstheme="minorHAnsi"/>
            <w:i/>
            <w:iCs/>
            <w:color w:val="000000"/>
            <w:sz w:val="22"/>
            <w:szCs w:val="22"/>
          </w:rPr>
          <w:t>Řád pro tvorbu, schvalování, uskutečňování a změny studijních programů UTB</w:t>
        </w:r>
      </w:hyperlink>
      <w:r w:rsidRPr="000F0C34">
        <w:rPr>
          <w:rStyle w:val="Znakapoznpodarou"/>
          <w:rFonts w:asciiTheme="minorHAnsi" w:hAnsiTheme="minorHAnsi" w:cstheme="minorHAnsi"/>
          <w:color w:val="000000"/>
          <w:sz w:val="22"/>
          <w:szCs w:val="22"/>
        </w:rPr>
        <w:footnoteReference w:id="55"/>
      </w:r>
      <w:r w:rsidRPr="000F0C34">
        <w:rPr>
          <w:rFonts w:asciiTheme="minorHAnsi" w:hAnsiTheme="minorHAnsi" w:cstheme="minorHAnsi"/>
          <w:color w:val="000000"/>
          <w:sz w:val="22"/>
          <w:szCs w:val="22"/>
        </w:rPr>
        <w:t xml:space="preserve">. </w:t>
      </w:r>
      <w:r w:rsidRPr="000F0C34">
        <w:rPr>
          <w:rFonts w:asciiTheme="minorHAnsi" w:hAnsiTheme="minorHAnsi" w:cstheme="minorHAnsi"/>
          <w:i/>
          <w:iCs/>
          <w:color w:val="000000"/>
          <w:sz w:val="22"/>
          <w:szCs w:val="22"/>
        </w:rPr>
        <w:t>Řád pro tvorbu, schvalování, uskutečňování a změny studijních programů UTB</w:t>
      </w:r>
      <w:r w:rsidRPr="000F0C34">
        <w:rPr>
          <w:rFonts w:asciiTheme="minorHAnsi" w:hAnsiTheme="minorHAnsi" w:cstheme="minorHAnsi"/>
          <w:color w:val="000000"/>
          <w:sz w:val="22"/>
          <w:szCs w:val="22"/>
        </w:rPr>
        <w:t xml:space="preserve"> je podle § 17 odst. 1 písm. k) zákona a podle </w:t>
      </w:r>
      <w:r w:rsidRPr="000F0C34">
        <w:rPr>
          <w:rFonts w:asciiTheme="minorHAnsi" w:hAnsiTheme="minorHAnsi" w:cstheme="minorHAnsi"/>
          <w:i/>
          <w:iCs/>
          <w:color w:val="000000"/>
          <w:sz w:val="22"/>
          <w:szCs w:val="22"/>
        </w:rPr>
        <w:t>Statutu UTB</w:t>
      </w:r>
      <w:r w:rsidRPr="000F0C34">
        <w:rPr>
          <w:rStyle w:val="Znakapoznpodarou"/>
          <w:rFonts w:asciiTheme="minorHAnsi" w:hAnsiTheme="minorHAnsi" w:cstheme="minorHAnsi"/>
          <w:color w:val="000000"/>
          <w:sz w:val="22"/>
          <w:szCs w:val="22"/>
        </w:rPr>
        <w:footnoteReference w:id="56"/>
      </w:r>
      <w:r w:rsidRPr="000F0C34">
        <w:rPr>
          <w:rFonts w:asciiTheme="minorHAnsi" w:hAnsiTheme="minorHAnsi" w:cstheme="minorHAnsi"/>
          <w:color w:val="000000"/>
          <w:sz w:val="22"/>
          <w:szCs w:val="22"/>
        </w:rPr>
        <w:t xml:space="preserve"> vnitřním předpisem UTB a stanovuje: pravidla tvorby, schvalování a změn návrhů studijních programů</w:t>
      </w:r>
      <w:r w:rsidRPr="00562157">
        <w:rPr>
          <w:rFonts w:asciiTheme="minorHAnsi" w:hAnsiTheme="minorHAnsi" w:cstheme="minorHAnsi"/>
          <w:color w:val="000000"/>
          <w:sz w:val="22"/>
          <w:szCs w:val="22"/>
        </w:rPr>
        <w:t xml:space="preserve">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a principy zajišťování kvality studijních programů. </w:t>
      </w:r>
    </w:p>
    <w:p w14:paraId="5614521E" w14:textId="4F2DA4DD" w:rsidR="005D65AA" w:rsidRPr="00562157" w:rsidRDefault="005D65AA" w:rsidP="005D65AA">
      <w:pPr>
        <w:ind w:left="426" w:right="142"/>
        <w:jc w:val="both"/>
        <w:rPr>
          <w:rFonts w:asciiTheme="minorHAnsi" w:hAnsiTheme="minorHAnsi" w:cstheme="minorHAnsi"/>
          <w:sz w:val="22"/>
          <w:szCs w:val="22"/>
        </w:rPr>
      </w:pPr>
      <w:r w:rsidRPr="00562157">
        <w:rPr>
          <w:rFonts w:asciiTheme="minorHAnsi" w:hAnsiTheme="minorHAnsi" w:cstheme="minorHAnsi"/>
          <w:sz w:val="22"/>
          <w:szCs w:val="22"/>
        </w:rPr>
        <w:t xml:space="preserve">Studijní plán, který je obsažen v předkládaném akreditačním materiálu, je sestaven tak, aby byly naplněny cíle studia a dosažen profil absolventa, který je v souladu s vymezením typu studijního programu. </w:t>
      </w:r>
    </w:p>
    <w:p w14:paraId="649F2309" w14:textId="4F876C3E" w:rsidR="005D65AA" w:rsidRDefault="005D65AA" w:rsidP="005D65AA">
      <w:pPr>
        <w:ind w:left="426" w:right="142"/>
        <w:jc w:val="both"/>
        <w:rPr>
          <w:rFonts w:cstheme="minorHAnsi"/>
        </w:rPr>
      </w:pPr>
    </w:p>
    <w:p w14:paraId="19506BD4" w14:textId="77777777" w:rsidR="00EA23FA" w:rsidRPr="00C71418" w:rsidRDefault="00EA23FA" w:rsidP="00114A22">
      <w:pPr>
        <w:ind w:right="142"/>
        <w:jc w:val="both"/>
        <w:rPr>
          <w:rFonts w:cstheme="minorHAnsi"/>
        </w:rPr>
      </w:pPr>
    </w:p>
    <w:bookmarkEnd w:id="664"/>
    <w:p w14:paraId="480FFDD1" w14:textId="77777777" w:rsidR="005D65AA" w:rsidRPr="00650764" w:rsidRDefault="005D65AA" w:rsidP="005D65AA">
      <w:pPr>
        <w:pStyle w:val="Nadpis3"/>
        <w:ind w:right="142"/>
      </w:pPr>
      <w:r w:rsidRPr="00650764">
        <w:t xml:space="preserve">Vymezení uplatnění absolventů </w:t>
      </w:r>
    </w:p>
    <w:p w14:paraId="288903D5" w14:textId="77777777" w:rsidR="005D65AA" w:rsidRPr="00EA23FA" w:rsidRDefault="005D65AA" w:rsidP="005D65AA">
      <w:pPr>
        <w:tabs>
          <w:tab w:val="left" w:pos="2835"/>
        </w:tabs>
        <w:spacing w:before="120" w:after="120"/>
        <w:ind w:right="142"/>
        <w:rPr>
          <w:rFonts w:asciiTheme="minorHAnsi" w:hAnsiTheme="minorHAnsi"/>
          <w:sz w:val="22"/>
          <w:szCs w:val="22"/>
        </w:rPr>
      </w:pPr>
      <w:r w:rsidRPr="00650764">
        <w:tab/>
      </w:r>
      <w:r w:rsidRPr="00650764">
        <w:tab/>
      </w:r>
      <w:r w:rsidRPr="00EA23FA">
        <w:rPr>
          <w:rFonts w:asciiTheme="minorHAnsi" w:hAnsiTheme="minorHAnsi"/>
          <w:sz w:val="22"/>
          <w:szCs w:val="22"/>
        </w:rPr>
        <w:t>Standard 2.7</w:t>
      </w:r>
    </w:p>
    <w:p w14:paraId="4C92F8D9" w14:textId="13596BA9" w:rsidR="00331591" w:rsidRDefault="005D65AA" w:rsidP="00EA23FA">
      <w:pPr>
        <w:tabs>
          <w:tab w:val="left" w:pos="2835"/>
        </w:tabs>
        <w:spacing w:after="120"/>
        <w:ind w:left="426" w:right="142"/>
        <w:jc w:val="both"/>
        <w:rPr>
          <w:rFonts w:asciiTheme="minorHAnsi" w:hAnsiTheme="minorHAnsi" w:cstheme="minorHAnsi"/>
          <w:sz w:val="22"/>
          <w:szCs w:val="22"/>
        </w:rPr>
      </w:pPr>
      <w:r w:rsidRPr="00EA23FA">
        <w:rPr>
          <w:rFonts w:asciiTheme="minorHAnsi" w:hAnsiTheme="minorHAnsi"/>
          <w:sz w:val="22"/>
          <w:szCs w:val="22"/>
        </w:rPr>
        <w:t xml:space="preserve">Charakteristika profesí, pro něž je student </w:t>
      </w:r>
      <w:r w:rsidR="001C7F3D"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1C7F3D" w:rsidRPr="00EA23FA">
        <w:rPr>
          <w:rFonts w:asciiTheme="minorHAnsi" w:hAnsiTheme="minorHAnsi"/>
          <w:sz w:val="22"/>
          <w:szCs w:val="22"/>
        </w:rPr>
        <w:t xml:space="preserve"> </w:t>
      </w:r>
      <w:r w:rsidRPr="00EA23FA">
        <w:rPr>
          <w:rFonts w:asciiTheme="minorHAnsi" w:hAnsiTheme="minorHAnsi"/>
          <w:sz w:val="22"/>
          <w:szCs w:val="22"/>
        </w:rPr>
        <w:t>připravován</w:t>
      </w:r>
      <w:r w:rsidR="001C7F3D">
        <w:rPr>
          <w:rFonts w:asciiTheme="minorHAnsi" w:hAnsiTheme="minorHAnsi"/>
          <w:sz w:val="22"/>
          <w:szCs w:val="22"/>
        </w:rPr>
        <w:t>,</w:t>
      </w:r>
      <w:r w:rsidRPr="00EA23FA">
        <w:rPr>
          <w:rFonts w:asciiTheme="minorHAnsi" w:hAnsiTheme="minorHAnsi"/>
          <w:sz w:val="22"/>
          <w:szCs w:val="22"/>
        </w:rPr>
        <w:t xml:space="preserve"> odpovídá </w:t>
      </w:r>
      <w:r w:rsidR="00A330A5">
        <w:rPr>
          <w:rFonts w:asciiTheme="minorHAnsi" w:hAnsiTheme="minorHAnsi"/>
          <w:sz w:val="22"/>
          <w:szCs w:val="22"/>
        </w:rPr>
        <w:t xml:space="preserve">oborovému </w:t>
      </w:r>
      <w:r w:rsidRPr="00EA23FA">
        <w:rPr>
          <w:rFonts w:asciiTheme="minorHAnsi" w:hAnsiTheme="minorHAnsi"/>
          <w:sz w:val="22"/>
          <w:szCs w:val="22"/>
        </w:rPr>
        <w:t>zaměření</w:t>
      </w:r>
      <w:r w:rsidR="00A330A5">
        <w:rPr>
          <w:rFonts w:asciiTheme="minorHAnsi" w:hAnsiTheme="minorHAnsi"/>
          <w:sz w:val="22"/>
          <w:szCs w:val="22"/>
        </w:rPr>
        <w:t>.</w:t>
      </w:r>
      <w:r w:rsidRPr="00EA23FA">
        <w:rPr>
          <w:rFonts w:asciiTheme="minorHAnsi" w:hAnsiTheme="minorHAnsi"/>
          <w:sz w:val="22"/>
          <w:szCs w:val="22"/>
        </w:rPr>
        <w:t xml:space="preserve"> Absolvent prokazuje svou erudici v</w:t>
      </w:r>
      <w:r w:rsidR="001C7F3D">
        <w:rPr>
          <w:rFonts w:asciiTheme="minorHAnsi" w:hAnsiTheme="minorHAnsi"/>
          <w:sz w:val="22"/>
          <w:szCs w:val="22"/>
        </w:rPr>
        <w:t>e</w:t>
      </w:r>
      <w:r w:rsidRPr="00EA23FA">
        <w:rPr>
          <w:rFonts w:asciiTheme="minorHAnsi" w:hAnsiTheme="minorHAnsi"/>
          <w:sz w:val="22"/>
          <w:szCs w:val="22"/>
        </w:rPr>
        <w:t xml:space="preserve"> </w:t>
      </w:r>
      <w:r w:rsidR="000B1349" w:rsidRPr="006D0FE3">
        <w:rPr>
          <w:rFonts w:asciiTheme="minorHAnsi" w:hAnsiTheme="minorHAnsi"/>
          <w:sz w:val="22"/>
          <w:szCs w:val="22"/>
        </w:rPr>
        <w:t>fir</w:t>
      </w:r>
      <w:r w:rsidR="001C7F3D">
        <w:rPr>
          <w:rFonts w:asciiTheme="minorHAnsi" w:hAnsiTheme="minorHAnsi"/>
          <w:sz w:val="22"/>
          <w:szCs w:val="22"/>
        </w:rPr>
        <w:t>mách</w:t>
      </w:r>
      <w:r w:rsidR="000B1349" w:rsidRPr="006D0FE3">
        <w:rPr>
          <w:rFonts w:asciiTheme="minorHAnsi" w:hAnsiTheme="minorHAnsi"/>
          <w:sz w:val="22"/>
          <w:szCs w:val="22"/>
        </w:rPr>
        <w:t xml:space="preserve"> zaměřených na výrobu obuvi</w:t>
      </w:r>
      <w:r w:rsidR="00E12C71">
        <w:rPr>
          <w:rFonts w:asciiTheme="minorHAnsi" w:hAnsiTheme="minorHAnsi"/>
          <w:sz w:val="22"/>
          <w:szCs w:val="22"/>
        </w:rPr>
        <w:t>, j</w:t>
      </w:r>
      <w:r w:rsidR="000B1349" w:rsidRPr="006D0FE3">
        <w:rPr>
          <w:rFonts w:asciiTheme="minorHAnsi" w:hAnsiTheme="minorHAnsi"/>
          <w:sz w:val="22"/>
          <w:szCs w:val="22"/>
        </w:rPr>
        <w:t>e rovněž připraven založit vlastní firmu zaměřenou na individuální potřeby zákazníka</w:t>
      </w:r>
      <w:r w:rsidRPr="00EA23FA">
        <w:rPr>
          <w:rFonts w:asciiTheme="minorHAnsi" w:hAnsiTheme="minorHAnsi"/>
          <w:sz w:val="22"/>
          <w:szCs w:val="22"/>
        </w:rPr>
        <w:t>. Klíčové dovednosti směřují k juniorským pozicím</w:t>
      </w:r>
      <w:r w:rsidR="00797EBB">
        <w:rPr>
          <w:rFonts w:asciiTheme="minorHAnsi" w:hAnsiTheme="minorHAnsi"/>
          <w:sz w:val="22"/>
          <w:szCs w:val="22"/>
        </w:rPr>
        <w:t xml:space="preserve">, </w:t>
      </w:r>
      <w:r w:rsidR="00797EBB" w:rsidRPr="00832F69">
        <w:rPr>
          <w:rFonts w:asciiTheme="minorHAnsi" w:hAnsiTheme="minorHAnsi" w:cstheme="minorHAnsi"/>
          <w:sz w:val="22"/>
          <w:szCs w:val="22"/>
        </w:rPr>
        <w:t>zároveň j</w:t>
      </w:r>
      <w:r w:rsidR="001A2006">
        <w:rPr>
          <w:rFonts w:asciiTheme="minorHAnsi" w:hAnsiTheme="minorHAnsi" w:cstheme="minorHAnsi"/>
          <w:sz w:val="22"/>
          <w:szCs w:val="22"/>
        </w:rPr>
        <w:t>e</w:t>
      </w:r>
      <w:r w:rsidR="00797EBB" w:rsidRPr="00832F69">
        <w:rPr>
          <w:rFonts w:asciiTheme="minorHAnsi" w:hAnsiTheme="minorHAnsi" w:cstheme="minorHAnsi"/>
          <w:sz w:val="22"/>
          <w:szCs w:val="22"/>
        </w:rPr>
        <w:t xml:space="preserve"> vybaven schopností spolupracovat v tým</w:t>
      </w:r>
      <w:r w:rsidR="001A2006">
        <w:rPr>
          <w:rFonts w:asciiTheme="minorHAnsi" w:hAnsiTheme="minorHAnsi" w:cstheme="minorHAnsi"/>
          <w:sz w:val="22"/>
          <w:szCs w:val="22"/>
        </w:rPr>
        <w:t>u</w:t>
      </w:r>
      <w:r w:rsidR="00797EBB" w:rsidRPr="00832F69">
        <w:rPr>
          <w:rFonts w:asciiTheme="minorHAnsi" w:hAnsiTheme="minorHAnsi" w:cstheme="minorHAnsi"/>
          <w:sz w:val="22"/>
          <w:szCs w:val="22"/>
        </w:rPr>
        <w:t xml:space="preserve"> a podílet se na procesech tvorby</w:t>
      </w:r>
      <w:r w:rsidR="00861E1B">
        <w:rPr>
          <w:rFonts w:asciiTheme="minorHAnsi" w:hAnsiTheme="minorHAnsi" w:cstheme="minorHAnsi"/>
          <w:sz w:val="22"/>
          <w:szCs w:val="22"/>
        </w:rPr>
        <w:t>.</w:t>
      </w:r>
      <w:r w:rsidR="00711E2B">
        <w:rPr>
          <w:rFonts w:asciiTheme="minorHAnsi" w:hAnsiTheme="minorHAnsi" w:cstheme="minorHAnsi"/>
          <w:sz w:val="22"/>
          <w:szCs w:val="22"/>
        </w:rPr>
        <w:t xml:space="preserve"> </w:t>
      </w:r>
      <w:r w:rsidR="001A2006" w:rsidRPr="00EA23FA">
        <w:rPr>
          <w:rFonts w:asciiTheme="minorHAnsi" w:hAnsiTheme="minorHAnsi"/>
          <w:sz w:val="22"/>
          <w:szCs w:val="22"/>
        </w:rPr>
        <w:t>Disponuje znalostmi anglického jazyka na úrovni B2.</w:t>
      </w:r>
    </w:p>
    <w:p w14:paraId="3FB37AE9" w14:textId="041D7543" w:rsidR="00861E1B" w:rsidRDefault="0076546D" w:rsidP="00EA23FA">
      <w:pPr>
        <w:tabs>
          <w:tab w:val="left" w:pos="2835"/>
        </w:tabs>
        <w:spacing w:after="120"/>
        <w:ind w:left="426" w:right="142"/>
        <w:jc w:val="both"/>
        <w:rPr>
          <w:rFonts w:asciiTheme="minorHAnsi" w:hAnsiTheme="minorHAnsi"/>
          <w:sz w:val="22"/>
          <w:szCs w:val="22"/>
        </w:rPr>
      </w:pPr>
      <w:r>
        <w:rPr>
          <w:rFonts w:asciiTheme="minorHAnsi" w:hAnsiTheme="minorHAnsi"/>
          <w:sz w:val="22"/>
          <w:szCs w:val="22"/>
        </w:rPr>
        <w:t xml:space="preserve">Absolvent má </w:t>
      </w:r>
      <w:r w:rsidRPr="00EA23FA">
        <w:rPr>
          <w:rFonts w:asciiTheme="minorHAnsi" w:hAnsiTheme="minorHAnsi"/>
          <w:sz w:val="22"/>
          <w:szCs w:val="22"/>
        </w:rPr>
        <w:t>schopnost samostatné tvůrčí práce při navrhování obuvi a galanterie, znalost pravidel design</w:t>
      </w:r>
      <w:r>
        <w:rPr>
          <w:rFonts w:asciiTheme="minorHAnsi" w:hAnsiTheme="minorHAnsi"/>
          <w:sz w:val="22"/>
          <w:szCs w:val="22"/>
        </w:rPr>
        <w:t>e</w:t>
      </w:r>
      <w:r w:rsidRPr="00EA23FA">
        <w:rPr>
          <w:rFonts w:asciiTheme="minorHAnsi" w:hAnsiTheme="minorHAnsi"/>
          <w:sz w:val="22"/>
          <w:szCs w:val="22"/>
        </w:rPr>
        <w:t xml:space="preserve">rských procesů, které kromě samotného navrhování zahrnují další důležité části – analýzu dat, rešerše, koncept, </w:t>
      </w:r>
      <w:proofErr w:type="spellStart"/>
      <w:r w:rsidRPr="00EA23FA">
        <w:rPr>
          <w:rFonts w:asciiTheme="minorHAnsi" w:hAnsiTheme="minorHAnsi"/>
          <w:sz w:val="22"/>
          <w:szCs w:val="22"/>
        </w:rPr>
        <w:t>moodboardy</w:t>
      </w:r>
      <w:proofErr w:type="spellEnd"/>
      <w:r w:rsidRPr="00EA23FA">
        <w:rPr>
          <w:rFonts w:asciiTheme="minorHAnsi" w:hAnsiTheme="minorHAnsi"/>
          <w:sz w:val="22"/>
          <w:szCs w:val="22"/>
        </w:rPr>
        <w:t xml:space="preserve"> apod.</w:t>
      </w:r>
      <w:r w:rsidR="000C19C1">
        <w:rPr>
          <w:rFonts w:asciiTheme="minorHAnsi" w:hAnsiTheme="minorHAnsi"/>
          <w:sz w:val="22"/>
          <w:szCs w:val="22"/>
        </w:rPr>
        <w:t xml:space="preserve"> Z</w:t>
      </w:r>
      <w:r w:rsidR="00E11719">
        <w:rPr>
          <w:rFonts w:asciiTheme="minorHAnsi" w:hAnsiTheme="minorHAnsi"/>
          <w:sz w:val="22"/>
          <w:szCs w:val="22"/>
        </w:rPr>
        <w:t>n</w:t>
      </w:r>
      <w:r w:rsidR="00210D9F">
        <w:rPr>
          <w:rFonts w:asciiTheme="minorHAnsi" w:hAnsiTheme="minorHAnsi"/>
          <w:sz w:val="22"/>
          <w:szCs w:val="22"/>
        </w:rPr>
        <w:t>á</w:t>
      </w:r>
      <w:r w:rsidR="00E11719">
        <w:rPr>
          <w:rFonts w:asciiTheme="minorHAnsi" w:hAnsiTheme="minorHAnsi"/>
          <w:sz w:val="22"/>
          <w:szCs w:val="22"/>
        </w:rPr>
        <w:t xml:space="preserve"> </w:t>
      </w:r>
      <w:r w:rsidRPr="00EA23FA">
        <w:rPr>
          <w:rFonts w:asciiTheme="minorHAnsi" w:hAnsiTheme="minorHAnsi"/>
          <w:sz w:val="22"/>
          <w:szCs w:val="22"/>
        </w:rPr>
        <w:t>tradiční řemesln</w:t>
      </w:r>
      <w:r w:rsidR="00210D9F">
        <w:rPr>
          <w:rFonts w:asciiTheme="minorHAnsi" w:hAnsiTheme="minorHAnsi"/>
          <w:sz w:val="22"/>
          <w:szCs w:val="22"/>
        </w:rPr>
        <w:t>é</w:t>
      </w:r>
      <w:r w:rsidRPr="00EA23FA">
        <w:rPr>
          <w:rFonts w:asciiTheme="minorHAnsi" w:hAnsiTheme="minorHAnsi"/>
          <w:sz w:val="22"/>
          <w:szCs w:val="22"/>
        </w:rPr>
        <w:t xml:space="preserve"> technik</w:t>
      </w:r>
      <w:r w:rsidR="00F17A08">
        <w:rPr>
          <w:rFonts w:asciiTheme="minorHAnsi" w:hAnsiTheme="minorHAnsi"/>
          <w:sz w:val="22"/>
          <w:szCs w:val="22"/>
        </w:rPr>
        <w:t>y</w:t>
      </w:r>
      <w:r w:rsidRPr="00EA23FA">
        <w:rPr>
          <w:rFonts w:asciiTheme="minorHAnsi" w:hAnsiTheme="minorHAnsi"/>
          <w:sz w:val="22"/>
          <w:szCs w:val="22"/>
        </w:rPr>
        <w:t xml:space="preserve"> a CAD systém</w:t>
      </w:r>
      <w:r w:rsidR="00F17A08">
        <w:rPr>
          <w:rFonts w:asciiTheme="minorHAnsi" w:hAnsiTheme="minorHAnsi"/>
          <w:sz w:val="22"/>
          <w:szCs w:val="22"/>
        </w:rPr>
        <w:t>y</w:t>
      </w:r>
      <w:r w:rsidRPr="00EA23FA">
        <w:rPr>
          <w:rFonts w:asciiTheme="minorHAnsi" w:hAnsiTheme="minorHAnsi"/>
          <w:sz w:val="22"/>
          <w:szCs w:val="22"/>
        </w:rPr>
        <w:t xml:space="preserve"> pro účely obuvnického průmyslu, </w:t>
      </w:r>
      <w:r w:rsidR="00F17A08">
        <w:rPr>
          <w:rFonts w:asciiTheme="minorHAnsi" w:hAnsiTheme="minorHAnsi"/>
          <w:sz w:val="22"/>
          <w:szCs w:val="22"/>
        </w:rPr>
        <w:t>ovládá</w:t>
      </w:r>
      <w:r w:rsidRPr="00EA23FA">
        <w:rPr>
          <w:rFonts w:asciiTheme="minorHAnsi" w:hAnsiTheme="minorHAnsi"/>
          <w:sz w:val="22"/>
          <w:szCs w:val="22"/>
        </w:rPr>
        <w:t xml:space="preserve"> současn</w:t>
      </w:r>
      <w:r w:rsidR="00F17A08">
        <w:rPr>
          <w:rFonts w:asciiTheme="minorHAnsi" w:hAnsiTheme="minorHAnsi"/>
          <w:sz w:val="22"/>
          <w:szCs w:val="22"/>
        </w:rPr>
        <w:t>é</w:t>
      </w:r>
      <w:r w:rsidRPr="00EA23FA">
        <w:rPr>
          <w:rFonts w:asciiTheme="minorHAnsi" w:hAnsiTheme="minorHAnsi"/>
          <w:sz w:val="22"/>
          <w:szCs w:val="22"/>
        </w:rPr>
        <w:t xml:space="preserve"> obuvnick</w:t>
      </w:r>
      <w:r w:rsidR="00F17A08">
        <w:rPr>
          <w:rFonts w:asciiTheme="minorHAnsi" w:hAnsiTheme="minorHAnsi"/>
          <w:sz w:val="22"/>
          <w:szCs w:val="22"/>
        </w:rPr>
        <w:t>é</w:t>
      </w:r>
      <w:r w:rsidRPr="00EA23FA">
        <w:rPr>
          <w:rFonts w:asciiTheme="minorHAnsi" w:hAnsiTheme="minorHAnsi"/>
          <w:sz w:val="22"/>
          <w:szCs w:val="22"/>
        </w:rPr>
        <w:t xml:space="preserve"> technologi</w:t>
      </w:r>
      <w:r w:rsidR="00F17A08">
        <w:rPr>
          <w:rFonts w:asciiTheme="minorHAnsi" w:hAnsiTheme="minorHAnsi"/>
          <w:sz w:val="22"/>
          <w:szCs w:val="22"/>
        </w:rPr>
        <w:t>e</w:t>
      </w:r>
      <w:r w:rsidRPr="00EA23FA">
        <w:rPr>
          <w:rFonts w:asciiTheme="minorHAnsi" w:hAnsiTheme="minorHAnsi"/>
          <w:sz w:val="22"/>
          <w:szCs w:val="22"/>
        </w:rPr>
        <w:t xml:space="preserve"> a materiál</w:t>
      </w:r>
      <w:r w:rsidR="00F17A08">
        <w:rPr>
          <w:rFonts w:asciiTheme="minorHAnsi" w:hAnsiTheme="minorHAnsi"/>
          <w:sz w:val="22"/>
          <w:szCs w:val="22"/>
        </w:rPr>
        <w:t>y</w:t>
      </w:r>
      <w:r w:rsidRPr="00EA23FA">
        <w:rPr>
          <w:rFonts w:asciiTheme="minorHAnsi" w:hAnsiTheme="minorHAnsi"/>
          <w:sz w:val="22"/>
          <w:szCs w:val="22"/>
        </w:rPr>
        <w:t>, orient</w:t>
      </w:r>
      <w:r w:rsidR="00F17A08">
        <w:rPr>
          <w:rFonts w:asciiTheme="minorHAnsi" w:hAnsiTheme="minorHAnsi"/>
          <w:sz w:val="22"/>
          <w:szCs w:val="22"/>
        </w:rPr>
        <w:t>uje se</w:t>
      </w:r>
      <w:r w:rsidRPr="00EA23FA">
        <w:rPr>
          <w:rFonts w:asciiTheme="minorHAnsi" w:hAnsiTheme="minorHAnsi"/>
          <w:sz w:val="22"/>
          <w:szCs w:val="22"/>
        </w:rPr>
        <w:t xml:space="preserve"> v současných tendencích </w:t>
      </w:r>
      <w:r>
        <w:rPr>
          <w:rFonts w:asciiTheme="minorHAnsi" w:hAnsiTheme="minorHAnsi"/>
          <w:sz w:val="22"/>
          <w:szCs w:val="22"/>
        </w:rPr>
        <w:br/>
      </w:r>
      <w:r w:rsidRPr="00EA23FA">
        <w:rPr>
          <w:rFonts w:asciiTheme="minorHAnsi" w:hAnsiTheme="minorHAnsi"/>
          <w:sz w:val="22"/>
          <w:szCs w:val="22"/>
        </w:rPr>
        <w:t xml:space="preserve">v designu obuvi. </w:t>
      </w:r>
    </w:p>
    <w:p w14:paraId="2A4AA4AE" w14:textId="79284F72" w:rsidR="0035135E" w:rsidRDefault="0035135E" w:rsidP="00EA23FA">
      <w:pPr>
        <w:tabs>
          <w:tab w:val="left" w:pos="2835"/>
        </w:tabs>
        <w:spacing w:after="120"/>
        <w:ind w:left="426" w:right="142"/>
        <w:jc w:val="both"/>
        <w:rPr>
          <w:rFonts w:asciiTheme="minorHAnsi" w:hAnsiTheme="minorHAnsi"/>
          <w:sz w:val="22"/>
          <w:szCs w:val="22"/>
        </w:rPr>
      </w:pPr>
      <w:r w:rsidRPr="0035135E">
        <w:rPr>
          <w:rFonts w:asciiTheme="minorHAnsi" w:hAnsiTheme="minorHAnsi"/>
          <w:sz w:val="22"/>
          <w:szCs w:val="22"/>
        </w:rPr>
        <w:t xml:space="preserve">Absolvent nachází uplatnění v oblasti obuvnického průmyslu i ve svobodném povolání jako </w:t>
      </w:r>
      <w:r w:rsidR="00EE466C" w:rsidRPr="00CE1701">
        <w:rPr>
          <w:rFonts w:asciiTheme="minorHAnsi" w:hAnsiTheme="minorHAnsi" w:cstheme="minorHAnsi"/>
          <w:sz w:val="22"/>
          <w:szCs w:val="22"/>
        </w:rPr>
        <w:t>junior</w:t>
      </w:r>
      <w:r w:rsidR="00EE466C" w:rsidRPr="0035135E">
        <w:rPr>
          <w:rFonts w:asciiTheme="minorHAnsi" w:hAnsiTheme="minorHAnsi"/>
          <w:sz w:val="22"/>
          <w:szCs w:val="22"/>
        </w:rPr>
        <w:t xml:space="preserve"> </w:t>
      </w:r>
      <w:r w:rsidRPr="0035135E">
        <w:rPr>
          <w:rFonts w:asciiTheme="minorHAnsi" w:hAnsiTheme="minorHAnsi"/>
          <w:sz w:val="22"/>
          <w:szCs w:val="22"/>
        </w:rPr>
        <w:t xml:space="preserve">designér obuvi, inovační designér, </w:t>
      </w:r>
      <w:r w:rsidR="002901BB" w:rsidRPr="00CE1701">
        <w:rPr>
          <w:rFonts w:asciiTheme="minorHAnsi" w:hAnsiTheme="minorHAnsi" w:cstheme="minorHAnsi"/>
          <w:sz w:val="22"/>
          <w:szCs w:val="22"/>
        </w:rPr>
        <w:t>konzultant v oboru design a výroba obuvi, přípravář vzorků do výroby.</w:t>
      </w:r>
      <w:r w:rsidR="001B42C7">
        <w:rPr>
          <w:rFonts w:asciiTheme="minorHAnsi" w:hAnsiTheme="minorHAnsi" w:cstheme="minorHAnsi"/>
          <w:sz w:val="22"/>
          <w:szCs w:val="22"/>
        </w:rPr>
        <w:t xml:space="preserve"> Může být </w:t>
      </w:r>
      <w:r w:rsidRPr="0035135E">
        <w:rPr>
          <w:rFonts w:asciiTheme="minorHAnsi" w:hAnsiTheme="minorHAnsi"/>
          <w:sz w:val="22"/>
          <w:szCs w:val="22"/>
        </w:rPr>
        <w:t xml:space="preserve">člen designérského oddělení ve firmě, zakladatel vlastní značky, kdy zadává výrobu do externích společností, zakladatel vlastní značky, kdy obuv vyrábí na zakázku. </w:t>
      </w:r>
    </w:p>
    <w:p w14:paraId="6D07FDE3" w14:textId="77777777" w:rsidR="005D65AA" w:rsidRPr="00EF10A8" w:rsidRDefault="005D65AA" w:rsidP="005D65AA">
      <w:pPr>
        <w:tabs>
          <w:tab w:val="left" w:pos="2835"/>
        </w:tabs>
        <w:spacing w:after="120"/>
        <w:ind w:left="426" w:right="142"/>
        <w:rPr>
          <w:color w:val="FF0000"/>
        </w:rPr>
      </w:pPr>
    </w:p>
    <w:p w14:paraId="66A3F05D" w14:textId="77777777" w:rsidR="005D65AA" w:rsidRPr="00650764" w:rsidRDefault="005D65AA" w:rsidP="005D65AA">
      <w:pPr>
        <w:pStyle w:val="Nadpis3"/>
        <w:ind w:right="142"/>
      </w:pPr>
      <w:r w:rsidRPr="00650764">
        <w:t xml:space="preserve">Standardní doba studia </w:t>
      </w:r>
    </w:p>
    <w:p w14:paraId="3A490636" w14:textId="77777777" w:rsidR="005D65AA" w:rsidRPr="00EA23FA" w:rsidRDefault="005D65AA" w:rsidP="005D65AA">
      <w:pPr>
        <w:tabs>
          <w:tab w:val="left" w:pos="2835"/>
        </w:tabs>
        <w:spacing w:before="120" w:after="120"/>
        <w:ind w:right="142"/>
        <w:rPr>
          <w:rFonts w:asciiTheme="minorHAnsi" w:hAnsiTheme="minorHAnsi"/>
          <w:sz w:val="22"/>
          <w:szCs w:val="22"/>
        </w:rPr>
      </w:pPr>
      <w:r w:rsidRPr="00650764">
        <w:tab/>
      </w:r>
      <w:r w:rsidRPr="00650764">
        <w:tab/>
      </w:r>
      <w:r w:rsidRPr="00EA23FA">
        <w:rPr>
          <w:rFonts w:asciiTheme="minorHAnsi" w:hAnsiTheme="minorHAnsi"/>
          <w:sz w:val="22"/>
          <w:szCs w:val="22"/>
        </w:rPr>
        <w:t>Standard 2.8</w:t>
      </w:r>
    </w:p>
    <w:p w14:paraId="6593BDCA" w14:textId="54A1ADBF" w:rsidR="005D65AA" w:rsidRPr="00650764" w:rsidRDefault="005D65AA" w:rsidP="00B02E5B">
      <w:pPr>
        <w:widowControl w:val="0"/>
        <w:autoSpaceDE w:val="0"/>
        <w:autoSpaceDN w:val="0"/>
        <w:adjustRightInd w:val="0"/>
        <w:snapToGrid w:val="0"/>
        <w:ind w:left="425" w:right="142"/>
        <w:jc w:val="both"/>
      </w:pPr>
      <w:r w:rsidRPr="00EA23FA">
        <w:rPr>
          <w:rFonts w:asciiTheme="minorHAnsi" w:hAnsiTheme="minorHAnsi" w:cs="Calibri"/>
          <w:color w:val="000000"/>
          <w:sz w:val="22"/>
          <w:szCs w:val="22"/>
        </w:rPr>
        <w:t xml:space="preserve">Standardní doba studia </w:t>
      </w:r>
      <w:r w:rsidR="00274590"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Pr="00EA23FA">
        <w:rPr>
          <w:rFonts w:asciiTheme="minorHAnsi" w:hAnsiTheme="minorHAnsi" w:cs="Calibri"/>
          <w:color w:val="000000"/>
          <w:sz w:val="22"/>
          <w:szCs w:val="22"/>
        </w:rPr>
        <w:t xml:space="preserve"> </w:t>
      </w:r>
      <w:r w:rsidRPr="00EA23FA">
        <w:rPr>
          <w:rFonts w:asciiTheme="minorHAnsi" w:hAnsiTheme="minorHAnsi" w:cstheme="minorHAnsi"/>
          <w:color w:val="000000"/>
          <w:sz w:val="22"/>
          <w:szCs w:val="22"/>
        </w:rPr>
        <w:t xml:space="preserve">je tři roky a odpovídá průměrné studijní zátěži povinných </w:t>
      </w:r>
      <w:r w:rsidRPr="00EA23FA">
        <w:rPr>
          <w:rFonts w:asciiTheme="minorHAnsi" w:hAnsiTheme="minorHAnsi" w:cstheme="minorHAnsi"/>
          <w:color w:val="000000"/>
          <w:sz w:val="22"/>
          <w:szCs w:val="22"/>
        </w:rPr>
        <w:br/>
        <w:t xml:space="preserve">a povinně volitelných předmětů, obsahu a cílům studia a profilu absolventa studijního programu. Studijní zátěž je současně promítnuta do kreditů za jednotlivé předměty a odpovídá požadavkům dle </w:t>
      </w:r>
      <w:proofErr w:type="spellStart"/>
      <w:r w:rsidRPr="00EA23FA">
        <w:rPr>
          <w:rFonts w:asciiTheme="minorHAnsi" w:hAnsiTheme="minorHAnsi" w:cstheme="minorHAnsi"/>
          <w:color w:val="000000"/>
          <w:sz w:val="22"/>
          <w:szCs w:val="22"/>
        </w:rPr>
        <w:t>European</w:t>
      </w:r>
      <w:proofErr w:type="spellEnd"/>
      <w:r w:rsidRPr="00EA23FA">
        <w:rPr>
          <w:rFonts w:asciiTheme="minorHAnsi" w:hAnsiTheme="minorHAnsi" w:cstheme="minorHAnsi"/>
          <w:color w:val="000000"/>
          <w:sz w:val="22"/>
          <w:szCs w:val="22"/>
        </w:rPr>
        <w:t xml:space="preserve"> </w:t>
      </w:r>
      <w:proofErr w:type="spellStart"/>
      <w:r w:rsidRPr="00EA23FA">
        <w:rPr>
          <w:rFonts w:asciiTheme="minorHAnsi" w:hAnsiTheme="minorHAnsi" w:cstheme="minorHAnsi"/>
          <w:color w:val="000000"/>
          <w:sz w:val="22"/>
          <w:szCs w:val="22"/>
        </w:rPr>
        <w:t>Credit</w:t>
      </w:r>
      <w:proofErr w:type="spellEnd"/>
      <w:r w:rsidRPr="00EA23FA">
        <w:rPr>
          <w:rFonts w:asciiTheme="minorHAnsi" w:hAnsiTheme="minorHAnsi" w:cstheme="minorHAnsi"/>
          <w:color w:val="000000"/>
          <w:sz w:val="22"/>
          <w:szCs w:val="22"/>
        </w:rPr>
        <w:t xml:space="preserve"> Transfer Systém (dále jen „ECTS“). Jeden kredit představuje 1/60 průměrné roční zátěže při standardní době studia. Během bakalářského studia musí student získat alespoň 180 kreditů. </w:t>
      </w:r>
    </w:p>
    <w:p w14:paraId="6FE4D050" w14:textId="77777777" w:rsidR="005D65AA" w:rsidRPr="00650764" w:rsidRDefault="005D65AA" w:rsidP="005D65AA">
      <w:pPr>
        <w:pStyle w:val="Nadpis3"/>
        <w:ind w:left="1077" w:right="142" w:hanging="357"/>
      </w:pPr>
      <w:r w:rsidRPr="00650764">
        <w:lastRenderedPageBreak/>
        <w:t xml:space="preserve">Soulad obsahu studia s cíli studia a profilem absolventa </w:t>
      </w:r>
    </w:p>
    <w:p w14:paraId="3818766A" w14:textId="77777777" w:rsidR="005D65AA" w:rsidRPr="00EA23FA" w:rsidRDefault="005D65AA" w:rsidP="005D65AA">
      <w:pPr>
        <w:tabs>
          <w:tab w:val="left" w:pos="2835"/>
        </w:tabs>
        <w:spacing w:before="120" w:after="120"/>
        <w:ind w:right="142"/>
        <w:rPr>
          <w:rFonts w:asciiTheme="minorHAnsi" w:hAnsiTheme="minorHAnsi"/>
          <w:sz w:val="22"/>
          <w:szCs w:val="22"/>
        </w:rPr>
      </w:pPr>
      <w:r w:rsidRPr="00650764">
        <w:tab/>
      </w:r>
      <w:r w:rsidRPr="00650764">
        <w:tab/>
      </w:r>
      <w:r w:rsidRPr="00EA23FA">
        <w:rPr>
          <w:rFonts w:asciiTheme="minorHAnsi" w:hAnsiTheme="minorHAnsi"/>
          <w:sz w:val="22"/>
          <w:szCs w:val="22"/>
        </w:rPr>
        <w:t>Standard 2.9</w:t>
      </w:r>
    </w:p>
    <w:p w14:paraId="1D8382F9" w14:textId="68684929" w:rsidR="005D65AA" w:rsidRPr="00EA23FA" w:rsidRDefault="00274590" w:rsidP="005D65AA">
      <w:pPr>
        <w:ind w:left="425" w:right="142"/>
        <w:jc w:val="both"/>
        <w:rPr>
          <w:rFonts w:asciiTheme="minorHAnsi" w:hAnsiTheme="minorHAnsi" w:cstheme="minorBidi"/>
          <w:sz w:val="22"/>
          <w:szCs w:val="22"/>
        </w:rPr>
      </w:pPr>
      <w:r w:rsidRPr="00C26381">
        <w:rPr>
          <w:rFonts w:asciiTheme="minorHAnsi" w:hAnsiTheme="minorHAnsi" w:cs="Calibri"/>
          <w:color w:val="000000"/>
          <w:sz w:val="22"/>
          <w:szCs w:val="22"/>
        </w:rPr>
        <w:t xml:space="preserve">BSP </w:t>
      </w:r>
      <w:proofErr w:type="spellStart"/>
      <w:r w:rsidR="00AB0009" w:rsidRPr="00AB0009">
        <w:rPr>
          <w:rFonts w:asciiTheme="minorHAnsi" w:hAnsiTheme="minorHAnsi" w:cs="Calibri"/>
          <w:color w:val="000000"/>
          <w:sz w:val="22"/>
          <w:szCs w:val="22"/>
        </w:rPr>
        <w:t>Footwear</w:t>
      </w:r>
      <w:proofErr w:type="spellEnd"/>
      <w:r w:rsidR="00AB0009" w:rsidRPr="00AB0009">
        <w:rPr>
          <w:rFonts w:asciiTheme="minorHAnsi" w:hAnsiTheme="minorHAnsi" w:cs="Calibri"/>
          <w:color w:val="000000"/>
          <w:sz w:val="22"/>
          <w:szCs w:val="22"/>
        </w:rPr>
        <w:t xml:space="preserve"> Design</w:t>
      </w:r>
      <w:r w:rsidRPr="00EA23FA">
        <w:rPr>
          <w:rFonts w:asciiTheme="minorHAnsi" w:hAnsiTheme="minorHAnsi"/>
          <w:sz w:val="22"/>
          <w:szCs w:val="22"/>
        </w:rPr>
        <w:t xml:space="preserve"> </w:t>
      </w:r>
      <w:r w:rsidR="005D65AA" w:rsidRPr="00EA23FA">
        <w:rPr>
          <w:rFonts w:asciiTheme="minorHAnsi" w:hAnsiTheme="minorHAnsi"/>
          <w:sz w:val="22"/>
          <w:szCs w:val="22"/>
        </w:rPr>
        <w:t xml:space="preserve">má za cíl připravit všestranně rozvinuté osobnosti, ale stejně tak profesionály </w:t>
      </w:r>
      <w:r w:rsidR="0020446C">
        <w:rPr>
          <w:rFonts w:asciiTheme="minorHAnsi" w:hAnsiTheme="minorHAnsi"/>
          <w:sz w:val="22"/>
          <w:szCs w:val="22"/>
        </w:rPr>
        <w:br/>
      </w:r>
      <w:r w:rsidR="005D65AA" w:rsidRPr="00EA23FA">
        <w:rPr>
          <w:rFonts w:asciiTheme="minorHAnsi" w:hAnsiTheme="minorHAnsi"/>
          <w:sz w:val="22"/>
          <w:szCs w:val="22"/>
        </w:rPr>
        <w:t xml:space="preserve">s pevným vědomostním zázemím, kteří obstojí ve svobodném povolání i jako zaměstnanci. Vodítkem </w:t>
      </w:r>
      <w:r w:rsidR="0020446C">
        <w:rPr>
          <w:rFonts w:asciiTheme="minorHAnsi" w:hAnsiTheme="minorHAnsi"/>
          <w:sz w:val="22"/>
          <w:szCs w:val="22"/>
        </w:rPr>
        <w:br/>
      </w:r>
      <w:r w:rsidR="005D65AA" w:rsidRPr="00EA23FA">
        <w:rPr>
          <w:rFonts w:asciiTheme="minorHAnsi" w:hAnsiTheme="minorHAnsi"/>
          <w:sz w:val="22"/>
          <w:szCs w:val="22"/>
        </w:rPr>
        <w:t xml:space="preserve">k naplnění cíle je důkladně připravený studijní plán </w:t>
      </w:r>
      <w:r w:rsidR="005F4BDB">
        <w:rPr>
          <w:rFonts w:asciiTheme="minorHAnsi" w:hAnsiTheme="minorHAnsi"/>
          <w:sz w:val="22"/>
          <w:szCs w:val="22"/>
        </w:rPr>
        <w:t>reflektující</w:t>
      </w:r>
      <w:r w:rsidR="005D65AA" w:rsidRPr="00EA23FA">
        <w:rPr>
          <w:rFonts w:asciiTheme="minorHAnsi" w:hAnsiTheme="minorHAnsi"/>
          <w:sz w:val="22"/>
          <w:szCs w:val="22"/>
        </w:rPr>
        <w:t xml:space="preserve"> konkrétní profesní orientaci. Studijní plán vytváří i</w:t>
      </w:r>
      <w:r w:rsidR="008A0488">
        <w:rPr>
          <w:rFonts w:asciiTheme="minorHAnsi" w:hAnsiTheme="minorHAnsi"/>
          <w:sz w:val="22"/>
          <w:szCs w:val="22"/>
        </w:rPr>
        <w:t xml:space="preserve"> </w:t>
      </w:r>
      <w:r w:rsidR="005D65AA" w:rsidRPr="00EA23FA">
        <w:rPr>
          <w:rFonts w:asciiTheme="minorHAnsi" w:hAnsiTheme="minorHAnsi"/>
          <w:sz w:val="22"/>
          <w:szCs w:val="22"/>
        </w:rPr>
        <w:t>dostatečný prostor pro orientaci v hraničních oborech. Fundovaná náplň přednášek a seminářů je zajištěna zkušenými akademi</w:t>
      </w:r>
      <w:r w:rsidR="004B007D">
        <w:rPr>
          <w:rFonts w:asciiTheme="minorHAnsi" w:hAnsiTheme="minorHAnsi"/>
          <w:sz w:val="22"/>
          <w:szCs w:val="22"/>
        </w:rPr>
        <w:t xml:space="preserve">ckými pracovníky </w:t>
      </w:r>
      <w:r w:rsidR="005D65AA" w:rsidRPr="00EA23FA">
        <w:rPr>
          <w:rFonts w:asciiTheme="minorHAnsi" w:hAnsiTheme="minorHAnsi"/>
          <w:sz w:val="22"/>
          <w:szCs w:val="22"/>
        </w:rPr>
        <w:t>a odborníky z prostředí designu</w:t>
      </w:r>
      <w:r w:rsidR="000204C8">
        <w:rPr>
          <w:rFonts w:asciiTheme="minorHAnsi" w:hAnsiTheme="minorHAnsi"/>
          <w:sz w:val="22"/>
          <w:szCs w:val="22"/>
        </w:rPr>
        <w:t xml:space="preserve"> obuvi a obouvání</w:t>
      </w:r>
      <w:r w:rsidR="005D65AA" w:rsidRPr="00EA23FA">
        <w:rPr>
          <w:rFonts w:asciiTheme="minorHAnsi" w:hAnsiTheme="minorHAnsi"/>
          <w:sz w:val="22"/>
          <w:szCs w:val="22"/>
        </w:rPr>
        <w:t xml:space="preserve">, kteří jsou zapojeni do výukového procesu a zároveň vedou studenta při praktických cvičeních tak, aby jako absolvent obstál v praxi. </w:t>
      </w:r>
      <w:r w:rsidR="005D65AA" w:rsidRPr="00EA23FA">
        <w:rPr>
          <w:rFonts w:asciiTheme="minorHAnsi" w:hAnsiTheme="minorHAnsi" w:cstheme="minorBidi"/>
          <w:sz w:val="22"/>
          <w:szCs w:val="22"/>
        </w:rPr>
        <w:t xml:space="preserve">Jako přidaná hodnota je vnímaná příležitost propojit výukové procesy </w:t>
      </w:r>
      <w:r w:rsidR="00771FF1" w:rsidRPr="00C26381">
        <w:rPr>
          <w:rFonts w:asciiTheme="minorHAnsi" w:hAnsiTheme="minorHAnsi" w:cs="Calibri"/>
          <w:color w:val="000000"/>
          <w:sz w:val="22"/>
          <w:szCs w:val="22"/>
        </w:rPr>
        <w:t xml:space="preserve">BSP </w:t>
      </w:r>
      <w:proofErr w:type="spellStart"/>
      <w:r w:rsidR="00AB0009" w:rsidRPr="00AB0009">
        <w:rPr>
          <w:rFonts w:asciiTheme="minorHAnsi" w:hAnsiTheme="minorHAnsi" w:cs="Calibri"/>
          <w:color w:val="000000"/>
          <w:sz w:val="22"/>
          <w:szCs w:val="22"/>
        </w:rPr>
        <w:t>Footwear</w:t>
      </w:r>
      <w:proofErr w:type="spellEnd"/>
      <w:r w:rsidR="00AB0009" w:rsidRPr="00AB0009">
        <w:rPr>
          <w:rFonts w:asciiTheme="minorHAnsi" w:hAnsiTheme="minorHAnsi" w:cs="Calibri"/>
          <w:color w:val="000000"/>
          <w:sz w:val="22"/>
          <w:szCs w:val="22"/>
        </w:rPr>
        <w:t xml:space="preserve"> Design</w:t>
      </w:r>
      <w:r w:rsidR="00771FF1" w:rsidRPr="00EA23FA">
        <w:rPr>
          <w:rFonts w:asciiTheme="minorHAnsi" w:hAnsiTheme="minorHAnsi" w:cstheme="minorBidi"/>
          <w:sz w:val="22"/>
          <w:szCs w:val="22"/>
        </w:rPr>
        <w:t xml:space="preserve"> </w:t>
      </w:r>
      <w:r w:rsidR="005D65AA" w:rsidRPr="00EA23FA">
        <w:rPr>
          <w:rFonts w:asciiTheme="minorHAnsi" w:hAnsiTheme="minorHAnsi" w:cstheme="minorBidi"/>
          <w:sz w:val="22"/>
          <w:szCs w:val="22"/>
        </w:rPr>
        <w:t xml:space="preserve">se </w:t>
      </w:r>
      <w:r w:rsidR="00D96579" w:rsidRPr="00EA23FA">
        <w:rPr>
          <w:rFonts w:asciiTheme="minorHAnsi" w:hAnsiTheme="minorHAnsi" w:cstheme="minorBidi"/>
          <w:sz w:val="22"/>
          <w:szCs w:val="22"/>
        </w:rPr>
        <w:t>s</w:t>
      </w:r>
      <w:r w:rsidR="00D96579">
        <w:rPr>
          <w:rFonts w:asciiTheme="minorHAnsi" w:hAnsiTheme="minorHAnsi" w:cstheme="minorBidi"/>
          <w:sz w:val="22"/>
          <w:szCs w:val="22"/>
        </w:rPr>
        <w:t>tudijními</w:t>
      </w:r>
      <w:r w:rsidR="00D96579" w:rsidRPr="00EA23FA">
        <w:rPr>
          <w:rFonts w:asciiTheme="minorHAnsi" w:hAnsiTheme="minorHAnsi" w:cstheme="minorBidi"/>
          <w:sz w:val="22"/>
          <w:szCs w:val="22"/>
        </w:rPr>
        <w:t xml:space="preserve"> </w:t>
      </w:r>
      <w:r w:rsidR="005D65AA" w:rsidRPr="00EA23FA">
        <w:rPr>
          <w:rFonts w:asciiTheme="minorHAnsi" w:hAnsiTheme="minorHAnsi" w:cstheme="minorBidi"/>
          <w:sz w:val="22"/>
          <w:szCs w:val="22"/>
        </w:rPr>
        <w:t xml:space="preserve">programy FMK </w:t>
      </w:r>
      <w:r w:rsidR="00A63ADC">
        <w:rPr>
          <w:rFonts w:asciiTheme="minorHAnsi" w:hAnsiTheme="minorHAnsi" w:cstheme="minorBidi"/>
          <w:sz w:val="22"/>
          <w:szCs w:val="22"/>
        </w:rPr>
        <w:t>z oblasti Umění</w:t>
      </w:r>
      <w:r w:rsidR="005D65AA" w:rsidRPr="00EA23FA">
        <w:rPr>
          <w:rFonts w:asciiTheme="minorHAnsi" w:hAnsiTheme="minorHAnsi" w:cstheme="minorBidi"/>
          <w:sz w:val="22"/>
          <w:szCs w:val="22"/>
        </w:rPr>
        <w:t xml:space="preserve"> a fakultní galerií G18, jež je součástí vybudované infrastruktury fakulty. Příležitost multioborových spoluprací přináší možnosti simulace profesionálního prostředí, ve kterém se absolvent </w:t>
      </w:r>
      <w:r w:rsidR="00771FF1" w:rsidRPr="00C26381">
        <w:rPr>
          <w:rFonts w:asciiTheme="minorHAnsi" w:hAnsiTheme="minorHAnsi" w:cs="Calibri"/>
          <w:color w:val="000000"/>
          <w:sz w:val="22"/>
          <w:szCs w:val="22"/>
        </w:rPr>
        <w:t xml:space="preserve">BSP </w:t>
      </w:r>
      <w:proofErr w:type="spellStart"/>
      <w:r w:rsidR="00AB0009" w:rsidRPr="00AB0009">
        <w:rPr>
          <w:rFonts w:asciiTheme="minorHAnsi" w:hAnsiTheme="minorHAnsi" w:cs="Calibri"/>
          <w:color w:val="000000"/>
          <w:sz w:val="22"/>
          <w:szCs w:val="22"/>
        </w:rPr>
        <w:t>Footwear</w:t>
      </w:r>
      <w:proofErr w:type="spellEnd"/>
      <w:r w:rsidR="00AB0009" w:rsidRPr="00AB0009">
        <w:rPr>
          <w:rFonts w:asciiTheme="minorHAnsi" w:hAnsiTheme="minorHAnsi" w:cs="Calibri"/>
          <w:color w:val="000000"/>
          <w:sz w:val="22"/>
          <w:szCs w:val="22"/>
        </w:rPr>
        <w:t xml:space="preserve"> Design</w:t>
      </w:r>
      <w:r w:rsidR="00771FF1" w:rsidRPr="00EA23FA">
        <w:rPr>
          <w:rFonts w:asciiTheme="minorHAnsi" w:hAnsiTheme="minorHAnsi" w:cstheme="minorBidi"/>
          <w:sz w:val="22"/>
          <w:szCs w:val="22"/>
        </w:rPr>
        <w:t xml:space="preserve"> </w:t>
      </w:r>
      <w:r w:rsidR="005D65AA" w:rsidRPr="00EA23FA">
        <w:rPr>
          <w:rFonts w:asciiTheme="minorHAnsi" w:hAnsiTheme="minorHAnsi" w:cstheme="minorBidi"/>
          <w:sz w:val="22"/>
          <w:szCs w:val="22"/>
        </w:rPr>
        <w:t>bude pohybovat.</w:t>
      </w:r>
    </w:p>
    <w:p w14:paraId="5944425A" w14:textId="77777777" w:rsidR="005D65AA" w:rsidRDefault="005D65AA" w:rsidP="005D65AA">
      <w:pPr>
        <w:widowControl w:val="0"/>
        <w:autoSpaceDE w:val="0"/>
        <w:autoSpaceDN w:val="0"/>
        <w:adjustRightInd w:val="0"/>
        <w:snapToGrid w:val="0"/>
        <w:ind w:left="426" w:right="142"/>
        <w:jc w:val="both"/>
        <w:rPr>
          <w:rFonts w:cs="Calibri"/>
          <w:color w:val="000000"/>
        </w:rPr>
      </w:pPr>
    </w:p>
    <w:p w14:paraId="2AB263DE" w14:textId="77777777" w:rsidR="005D65AA" w:rsidRDefault="005D65AA" w:rsidP="005D65AA">
      <w:pPr>
        <w:widowControl w:val="0"/>
        <w:autoSpaceDE w:val="0"/>
        <w:autoSpaceDN w:val="0"/>
        <w:adjustRightInd w:val="0"/>
        <w:snapToGrid w:val="0"/>
        <w:ind w:left="426" w:right="142"/>
        <w:jc w:val="both"/>
      </w:pPr>
    </w:p>
    <w:p w14:paraId="18AE0814" w14:textId="77777777" w:rsidR="005D65AA" w:rsidRDefault="005D65AA" w:rsidP="005D65AA">
      <w:pPr>
        <w:pStyle w:val="Nadpis3"/>
        <w:ind w:right="142"/>
      </w:pPr>
      <w:r w:rsidRPr="00035992">
        <w:t xml:space="preserve">Struktura a rozsah studijních předmětů </w:t>
      </w:r>
    </w:p>
    <w:p w14:paraId="6778A53B" w14:textId="77777777" w:rsidR="005D65AA" w:rsidRPr="00EA23FA" w:rsidRDefault="005D65AA" w:rsidP="005D65AA">
      <w:pPr>
        <w:spacing w:before="120" w:after="120"/>
        <w:ind w:right="142"/>
        <w:rPr>
          <w:rFonts w:asciiTheme="minorHAnsi" w:hAnsiTheme="minorHAnsi"/>
          <w:sz w:val="22"/>
          <w:szCs w:val="22"/>
        </w:rPr>
      </w:pPr>
      <w:r>
        <w:tab/>
      </w:r>
      <w:r>
        <w:tab/>
      </w:r>
      <w:r>
        <w:tab/>
      </w:r>
      <w:r>
        <w:tab/>
      </w:r>
      <w:r>
        <w:tab/>
      </w:r>
      <w:r w:rsidRPr="00EA23FA">
        <w:rPr>
          <w:rFonts w:asciiTheme="minorHAnsi" w:hAnsiTheme="minorHAnsi"/>
          <w:sz w:val="22"/>
          <w:szCs w:val="22"/>
        </w:rPr>
        <w:t>Standard 2.12</w:t>
      </w:r>
    </w:p>
    <w:p w14:paraId="1A67AA98" w14:textId="77777777" w:rsidR="005D65AA" w:rsidRPr="00EA23FA" w:rsidRDefault="005D65AA" w:rsidP="005D65AA">
      <w:pPr>
        <w:spacing w:after="120"/>
        <w:ind w:left="425" w:right="142"/>
        <w:jc w:val="both"/>
        <w:rPr>
          <w:rFonts w:asciiTheme="minorHAnsi" w:hAnsiTheme="minorHAnsi" w:cstheme="minorHAnsi"/>
          <w:sz w:val="22"/>
          <w:szCs w:val="22"/>
        </w:rPr>
      </w:pPr>
      <w:r w:rsidRPr="00EA23FA">
        <w:rPr>
          <w:rFonts w:asciiTheme="minorHAnsi" w:hAnsiTheme="minorHAnsi" w:cstheme="minorHAnsi"/>
          <w:sz w:val="22"/>
          <w:szCs w:val="22"/>
        </w:rPr>
        <w:t xml:space="preserve">Struktura studijního plánu je tvořena předměty povinnými, povinně volitelnými a volitelnými. </w:t>
      </w:r>
    </w:p>
    <w:p w14:paraId="16083AC0" w14:textId="3AC63964" w:rsidR="005D65AA" w:rsidRPr="00EA23FA" w:rsidRDefault="005D65AA" w:rsidP="005D65AA">
      <w:pPr>
        <w:spacing w:after="120"/>
        <w:ind w:left="425" w:right="142"/>
        <w:jc w:val="both"/>
        <w:rPr>
          <w:rFonts w:asciiTheme="minorHAnsi" w:hAnsiTheme="minorHAnsi" w:cstheme="minorHAnsi"/>
          <w:sz w:val="22"/>
          <w:szCs w:val="22"/>
        </w:rPr>
      </w:pPr>
      <w:r w:rsidRPr="00324AB1">
        <w:rPr>
          <w:rFonts w:asciiTheme="minorHAnsi" w:hAnsiTheme="minorHAnsi" w:cstheme="minorHAnsi"/>
          <w:sz w:val="22"/>
          <w:szCs w:val="22"/>
        </w:rPr>
        <w:t>Součet počtu kreditů za povinné předměty a minimálního počtu kreditů za povinně volitelné předměty činí více než 75 % z celkového počtu 180 kreditů, přičemž počet kreditů za povinné předměty činí více než 50 % ze standardního počtu kreditů. Stude</w:t>
      </w:r>
      <w:r w:rsidRPr="0099649D">
        <w:rPr>
          <w:rFonts w:asciiTheme="minorHAnsi" w:hAnsiTheme="minorHAnsi" w:cstheme="minorHAnsi"/>
          <w:sz w:val="22"/>
          <w:szCs w:val="22"/>
        </w:rPr>
        <w:t>nt má možnost dle vlastního výběru volbu volitelných předmětů, které činí méně než 10 % kreditů studijního plánu.</w:t>
      </w:r>
      <w:r w:rsidRPr="00EA23FA">
        <w:rPr>
          <w:rFonts w:asciiTheme="minorHAnsi" w:hAnsiTheme="minorHAnsi" w:cstheme="minorHAnsi"/>
          <w:sz w:val="22"/>
          <w:szCs w:val="22"/>
        </w:rPr>
        <w:t xml:space="preserve"> </w:t>
      </w:r>
    </w:p>
    <w:p w14:paraId="54C28DB3" w14:textId="77777777" w:rsidR="005D65AA" w:rsidRPr="00EA23FA"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EA23FA">
        <w:rPr>
          <w:rFonts w:asciiTheme="minorHAnsi" w:hAnsiTheme="minorHAnsi" w:cstheme="minorHAnsi"/>
          <w:color w:val="000000"/>
          <w:sz w:val="22"/>
          <w:szCs w:val="22"/>
        </w:rPr>
        <w:t>Součástí studijního plánu jsou rovněž předměty, které nejsou součástí profilujícího základu. Součástí studijních plánů jsou i předměty zaměřené na praktický výkon.</w:t>
      </w:r>
      <w:r w:rsidRPr="00EA23FA">
        <w:rPr>
          <w:rFonts w:asciiTheme="minorHAnsi" w:hAnsiTheme="minorHAnsi" w:cstheme="minorHAnsi"/>
          <w:sz w:val="22"/>
          <w:szCs w:val="22"/>
        </w:rPr>
        <w:t xml:space="preserve"> </w:t>
      </w:r>
      <w:r w:rsidRPr="00EA23FA">
        <w:rPr>
          <w:rFonts w:asciiTheme="minorHAnsi" w:hAnsiTheme="minorHAnsi" w:cstheme="minorHAnsi"/>
          <w:color w:val="000000"/>
          <w:sz w:val="22"/>
          <w:szCs w:val="22"/>
        </w:rPr>
        <w:t>Struktura studijních předmětů je souhrnně uvedena v části B-</w:t>
      </w:r>
      <w:proofErr w:type="spellStart"/>
      <w:r w:rsidRPr="00EA23FA">
        <w:rPr>
          <w:rFonts w:asciiTheme="minorHAnsi" w:hAnsiTheme="minorHAnsi" w:cstheme="minorHAnsi"/>
          <w:color w:val="000000"/>
          <w:sz w:val="22"/>
          <w:szCs w:val="22"/>
        </w:rPr>
        <w:t>IIa</w:t>
      </w:r>
      <w:proofErr w:type="spellEnd"/>
      <w:r w:rsidRPr="00EA23FA">
        <w:rPr>
          <w:rFonts w:asciiTheme="minorHAnsi" w:hAnsiTheme="minorHAnsi" w:cstheme="minorHAnsi"/>
          <w:color w:val="000000"/>
          <w:sz w:val="22"/>
          <w:szCs w:val="22"/>
        </w:rPr>
        <w:t xml:space="preserve"> – Studijní plány a návrh témat prací žádosti o akreditaci studijního programu. Každý </w:t>
      </w:r>
      <w:r w:rsidRPr="00EA23FA">
        <w:rPr>
          <w:rFonts w:asciiTheme="minorHAnsi" w:hAnsiTheme="minorHAnsi" w:cstheme="minorHAnsi"/>
          <w:color w:val="000000"/>
          <w:sz w:val="22"/>
          <w:szCs w:val="22"/>
        </w:rPr>
        <w:br/>
        <w:t xml:space="preserve">z předmětů je charakterizován v příslušném formuláři B-III – Charakteristika studijního předmětu. </w:t>
      </w:r>
    </w:p>
    <w:p w14:paraId="3CB755CE" w14:textId="77777777" w:rsidR="005D65AA" w:rsidRDefault="005D65AA" w:rsidP="005D65AA">
      <w:pPr>
        <w:spacing w:before="120" w:after="120"/>
        <w:ind w:right="142"/>
      </w:pPr>
    </w:p>
    <w:p w14:paraId="60639A6C" w14:textId="77777777" w:rsidR="005D65AA" w:rsidRPr="002804BE" w:rsidRDefault="005D65AA" w:rsidP="005D65AA">
      <w:pPr>
        <w:pStyle w:val="Nadpis3"/>
        <w:ind w:left="1077" w:right="142"/>
        <w:jc w:val="both"/>
      </w:pPr>
      <w:r w:rsidRPr="002804BE">
        <w:t xml:space="preserve">Rozsah povinné odborné praxe (pouze pro profesně zaměřené studijní programy) </w:t>
      </w:r>
    </w:p>
    <w:p w14:paraId="68281239" w14:textId="6039C335" w:rsidR="005D65AA" w:rsidRDefault="005D65AA" w:rsidP="005D65AA">
      <w:pPr>
        <w:pStyle w:val="Nadpis3"/>
        <w:numPr>
          <w:ilvl w:val="0"/>
          <w:numId w:val="0"/>
        </w:numPr>
        <w:ind w:left="1077" w:right="142"/>
        <w:jc w:val="both"/>
      </w:pPr>
      <w:r w:rsidRPr="002804BE">
        <w:t>a specifika spolupráce s praxí (pouze pro bakalářské profesně zaměřené studijní programy)</w:t>
      </w:r>
    </w:p>
    <w:p w14:paraId="2302B906" w14:textId="77777777" w:rsidR="00EA23FA" w:rsidRPr="00EA23FA" w:rsidRDefault="00EA23FA" w:rsidP="00EA23FA">
      <w:pPr>
        <w:rPr>
          <w:lang w:eastAsia="en-US"/>
        </w:rPr>
      </w:pPr>
    </w:p>
    <w:p w14:paraId="6450119C" w14:textId="22F2EE21" w:rsidR="005D65AA" w:rsidRPr="00EA23FA" w:rsidRDefault="00E46C83" w:rsidP="00EA23FA">
      <w:pPr>
        <w:spacing w:after="120"/>
        <w:ind w:left="3538" w:right="142"/>
        <w:rPr>
          <w:rFonts w:asciiTheme="minorHAnsi" w:hAnsiTheme="minorHAnsi"/>
          <w:sz w:val="22"/>
          <w:szCs w:val="22"/>
        </w:rPr>
      </w:pPr>
      <w:r>
        <w:rPr>
          <w:rFonts w:asciiTheme="minorHAnsi" w:hAnsiTheme="minorHAnsi"/>
          <w:sz w:val="22"/>
          <w:szCs w:val="22"/>
        </w:rPr>
        <w:t xml:space="preserve"> </w:t>
      </w:r>
      <w:r w:rsidR="005D65AA" w:rsidRPr="00EA23FA">
        <w:rPr>
          <w:rFonts w:asciiTheme="minorHAnsi" w:hAnsiTheme="minorHAnsi"/>
          <w:sz w:val="22"/>
          <w:szCs w:val="22"/>
        </w:rPr>
        <w:t>Standard 2.13</w:t>
      </w:r>
    </w:p>
    <w:p w14:paraId="2FA5D1AA" w14:textId="22309555" w:rsidR="00D92A52" w:rsidRPr="00431141" w:rsidRDefault="00D92A52" w:rsidP="00D92A52">
      <w:pPr>
        <w:spacing w:after="120"/>
        <w:ind w:left="425"/>
        <w:jc w:val="both"/>
        <w:rPr>
          <w:rFonts w:asciiTheme="minorHAnsi" w:hAnsiTheme="minorHAnsi" w:cstheme="minorHAnsi"/>
          <w:sz w:val="22"/>
          <w:szCs w:val="22"/>
        </w:rPr>
      </w:pPr>
      <w:r w:rsidRPr="00431141">
        <w:rPr>
          <w:rFonts w:asciiTheme="minorHAnsi" w:hAnsiTheme="minorHAnsi" w:cstheme="minorHAnsi"/>
          <w:sz w:val="22"/>
          <w:szCs w:val="22"/>
        </w:rPr>
        <w:t>Povinná odborná dvanáctitýdenní praxe v</w:t>
      </w:r>
      <w:r w:rsidR="00101066">
        <w:rPr>
          <w:rFonts w:asciiTheme="minorHAnsi" w:hAnsiTheme="minorHAnsi" w:cstheme="minorHAnsi"/>
          <w:sz w:val="22"/>
          <w:szCs w:val="22"/>
        </w:rPr>
        <w:t> letním semestru</w:t>
      </w:r>
      <w:r w:rsidRPr="00431141">
        <w:rPr>
          <w:rFonts w:asciiTheme="minorHAnsi" w:hAnsiTheme="minorHAnsi" w:cstheme="minorHAnsi"/>
          <w:sz w:val="22"/>
          <w:szCs w:val="22"/>
        </w:rPr>
        <w:t xml:space="preserve"> 3. ročníku bude realizována </w:t>
      </w:r>
      <w:r w:rsidR="00145912" w:rsidRPr="00145912">
        <w:rPr>
          <w:rFonts w:asciiTheme="minorHAnsi" w:hAnsiTheme="minorHAnsi" w:cstheme="minorHAnsi"/>
          <w:sz w:val="22"/>
          <w:szCs w:val="22"/>
        </w:rPr>
        <w:t>ve firmách</w:t>
      </w:r>
      <w:r w:rsidR="00101066">
        <w:rPr>
          <w:rFonts w:asciiTheme="minorHAnsi" w:hAnsiTheme="minorHAnsi" w:cstheme="minorHAnsi"/>
          <w:sz w:val="22"/>
          <w:szCs w:val="22"/>
        </w:rPr>
        <w:t xml:space="preserve"> </w:t>
      </w:r>
      <w:r w:rsidR="00145912" w:rsidRPr="00145912">
        <w:rPr>
          <w:rFonts w:asciiTheme="minorHAnsi" w:hAnsiTheme="minorHAnsi" w:cstheme="minorHAnsi"/>
          <w:sz w:val="22"/>
          <w:szCs w:val="22"/>
        </w:rPr>
        <w:t>zaměřených na vývoj, návrh a výrobu obuvi</w:t>
      </w:r>
      <w:r w:rsidR="00DA2C26">
        <w:rPr>
          <w:rFonts w:asciiTheme="minorHAnsi" w:hAnsiTheme="minorHAnsi" w:cstheme="minorHAnsi"/>
          <w:sz w:val="22"/>
          <w:szCs w:val="22"/>
        </w:rPr>
        <w:t xml:space="preserve"> </w:t>
      </w:r>
      <w:r w:rsidRPr="00431141">
        <w:rPr>
          <w:rFonts w:asciiTheme="minorHAnsi" w:hAnsiTheme="minorHAnsi" w:cstheme="minorHAnsi"/>
          <w:sz w:val="22"/>
          <w:szCs w:val="22"/>
        </w:rPr>
        <w:t>a bude zajištěna smlouvami s danými institucemi a jednotlivými studenty. Student si může rovněž zvolit instituci, která je v</w:t>
      </w:r>
      <w:r w:rsidR="00C53F37">
        <w:rPr>
          <w:rFonts w:asciiTheme="minorHAnsi" w:hAnsiTheme="minorHAnsi" w:cstheme="minorHAnsi"/>
          <w:sz w:val="22"/>
          <w:szCs w:val="22"/>
        </w:rPr>
        <w:t> </w:t>
      </w:r>
      <w:r w:rsidRPr="00431141">
        <w:rPr>
          <w:rFonts w:asciiTheme="minorHAnsi" w:hAnsiTheme="minorHAnsi" w:cstheme="minorHAnsi"/>
          <w:sz w:val="22"/>
          <w:szCs w:val="22"/>
        </w:rPr>
        <w:t>oblasti</w:t>
      </w:r>
      <w:r w:rsidR="00C53F37">
        <w:rPr>
          <w:rFonts w:asciiTheme="minorHAnsi" w:hAnsiTheme="minorHAnsi" w:cstheme="minorHAnsi"/>
          <w:sz w:val="22"/>
          <w:szCs w:val="22"/>
        </w:rPr>
        <w:t xml:space="preserve"> </w:t>
      </w:r>
      <w:r w:rsidR="00C53F37" w:rsidRPr="00DA2C26">
        <w:rPr>
          <w:rFonts w:asciiTheme="minorHAnsi" w:hAnsiTheme="minorHAnsi" w:cstheme="minorHAnsi"/>
          <w:sz w:val="22"/>
          <w:szCs w:val="22"/>
        </w:rPr>
        <w:t>obuvnictví</w:t>
      </w:r>
      <w:r w:rsidRPr="00431141">
        <w:rPr>
          <w:rFonts w:asciiTheme="minorHAnsi" w:hAnsiTheme="minorHAnsi" w:cstheme="minorHAnsi"/>
          <w:sz w:val="22"/>
          <w:szCs w:val="22"/>
        </w:rPr>
        <w:t xml:space="preserve"> i mimo nabídk</w:t>
      </w:r>
      <w:r>
        <w:rPr>
          <w:rFonts w:asciiTheme="minorHAnsi" w:hAnsiTheme="minorHAnsi" w:cstheme="minorHAnsi"/>
          <w:sz w:val="22"/>
          <w:szCs w:val="22"/>
        </w:rPr>
        <w:t>u zajištěnou smluvně (viz doložené smlouvy</w:t>
      </w:r>
      <w:r w:rsidRPr="00431141">
        <w:rPr>
          <w:rFonts w:asciiTheme="minorHAnsi" w:hAnsiTheme="minorHAnsi" w:cstheme="minorHAnsi"/>
          <w:sz w:val="22"/>
          <w:szCs w:val="22"/>
        </w:rPr>
        <w:t xml:space="preserve">), nicméně důraz bude kladen na strategické spolupráce s institucemi, se kterými </w:t>
      </w:r>
      <w:r w:rsidR="000D62DB">
        <w:rPr>
          <w:rFonts w:asciiTheme="minorHAnsi" w:hAnsiTheme="minorHAnsi" w:cstheme="minorHAnsi"/>
          <w:sz w:val="22"/>
          <w:szCs w:val="22"/>
        </w:rPr>
        <w:t>a</w:t>
      </w:r>
      <w:r w:rsidRPr="00431141">
        <w:rPr>
          <w:rFonts w:asciiTheme="minorHAnsi" w:hAnsiTheme="minorHAnsi" w:cstheme="minorHAnsi"/>
          <w:sz w:val="22"/>
          <w:szCs w:val="22"/>
        </w:rPr>
        <w:t xml:space="preserve">teliér </w:t>
      </w:r>
      <w:proofErr w:type="spellStart"/>
      <w:r w:rsidR="00DD11A5" w:rsidRPr="00DD11A5">
        <w:rPr>
          <w:rFonts w:asciiTheme="minorHAnsi" w:hAnsiTheme="minorHAnsi" w:cstheme="minorHAnsi"/>
          <w:sz w:val="22"/>
          <w:szCs w:val="22"/>
        </w:rPr>
        <w:t>Footwear</w:t>
      </w:r>
      <w:proofErr w:type="spellEnd"/>
      <w:r w:rsidR="00DD11A5" w:rsidRPr="00DD11A5">
        <w:rPr>
          <w:rFonts w:asciiTheme="minorHAnsi" w:hAnsiTheme="minorHAnsi" w:cstheme="minorHAnsi"/>
          <w:sz w:val="22"/>
          <w:szCs w:val="22"/>
        </w:rPr>
        <w:t xml:space="preserve"> Design</w:t>
      </w:r>
      <w:r w:rsidR="00A656B7">
        <w:rPr>
          <w:rFonts w:asciiTheme="minorHAnsi" w:hAnsiTheme="minorHAnsi" w:cstheme="minorHAnsi"/>
          <w:sz w:val="22"/>
          <w:szCs w:val="22"/>
        </w:rPr>
        <w:t xml:space="preserve"> </w:t>
      </w:r>
      <w:r w:rsidR="00734A1D">
        <w:rPr>
          <w:rFonts w:asciiTheme="minorHAnsi" w:hAnsiTheme="minorHAnsi" w:cstheme="minorHAnsi"/>
          <w:sz w:val="22"/>
          <w:szCs w:val="22"/>
        </w:rPr>
        <w:t xml:space="preserve">spolupracuje. </w:t>
      </w:r>
      <w:r w:rsidRPr="00431141">
        <w:rPr>
          <w:rFonts w:asciiTheme="minorHAnsi" w:hAnsiTheme="minorHAnsi" w:cstheme="minorHAnsi"/>
          <w:sz w:val="22"/>
          <w:szCs w:val="22"/>
        </w:rPr>
        <w:t xml:space="preserve">Supervizi </w:t>
      </w:r>
      <w:r>
        <w:rPr>
          <w:rFonts w:asciiTheme="minorHAnsi" w:hAnsiTheme="minorHAnsi" w:cstheme="minorHAnsi"/>
          <w:sz w:val="22"/>
          <w:szCs w:val="22"/>
        </w:rPr>
        <w:t xml:space="preserve">odborné praxe </w:t>
      </w:r>
      <w:r w:rsidRPr="00431141">
        <w:rPr>
          <w:rFonts w:asciiTheme="minorHAnsi" w:hAnsiTheme="minorHAnsi" w:cstheme="minorHAnsi"/>
          <w:sz w:val="22"/>
          <w:szCs w:val="22"/>
        </w:rPr>
        <w:t>vykonává garant předmětu (za procesy FMK) a zástupce poskytovatele praxe.</w:t>
      </w:r>
    </w:p>
    <w:p w14:paraId="07692EFE" w14:textId="68570715" w:rsidR="00D92A52" w:rsidRPr="00431141" w:rsidRDefault="00D92A52" w:rsidP="00D92A52">
      <w:pPr>
        <w:spacing w:after="120"/>
        <w:ind w:left="425"/>
        <w:jc w:val="both"/>
        <w:rPr>
          <w:rFonts w:asciiTheme="minorHAnsi" w:hAnsiTheme="minorHAnsi" w:cstheme="minorHAnsi"/>
          <w:sz w:val="22"/>
          <w:szCs w:val="22"/>
        </w:rPr>
      </w:pPr>
      <w:r w:rsidRPr="00431141">
        <w:rPr>
          <w:rFonts w:asciiTheme="minorHAnsi" w:hAnsiTheme="minorHAnsi" w:cstheme="minorHAnsi"/>
          <w:sz w:val="22"/>
          <w:szCs w:val="22"/>
        </w:rPr>
        <w:t>Student získá zkušenosti v oblasti postupů a metod</w:t>
      </w:r>
      <w:r w:rsidR="00734A1D">
        <w:rPr>
          <w:rFonts w:asciiTheme="minorHAnsi" w:hAnsiTheme="minorHAnsi" w:cstheme="minorHAnsi"/>
          <w:sz w:val="22"/>
          <w:szCs w:val="22"/>
        </w:rPr>
        <w:t xml:space="preserve"> </w:t>
      </w:r>
      <w:r w:rsidR="00DA2C26" w:rsidRPr="00DA2C26">
        <w:rPr>
          <w:rFonts w:asciiTheme="minorHAnsi" w:hAnsiTheme="minorHAnsi" w:cstheme="minorHAnsi"/>
          <w:sz w:val="22"/>
          <w:szCs w:val="22"/>
        </w:rPr>
        <w:t>v návrhu a v</w:t>
      </w:r>
      <w:r w:rsidR="00DA2C26">
        <w:rPr>
          <w:rFonts w:asciiTheme="minorHAnsi" w:hAnsiTheme="minorHAnsi" w:cstheme="minorHAnsi"/>
          <w:sz w:val="22"/>
          <w:szCs w:val="22"/>
        </w:rPr>
        <w:t>ý</w:t>
      </w:r>
      <w:r w:rsidR="00DA2C26" w:rsidRPr="00DA2C26">
        <w:rPr>
          <w:rFonts w:asciiTheme="minorHAnsi" w:hAnsiTheme="minorHAnsi" w:cstheme="minorHAnsi"/>
          <w:sz w:val="22"/>
          <w:szCs w:val="22"/>
        </w:rPr>
        <w:t>robě obuvi,</w:t>
      </w:r>
      <w:r w:rsidR="00DA2C26">
        <w:rPr>
          <w:rFonts w:asciiTheme="minorHAnsi" w:hAnsiTheme="minorHAnsi" w:cstheme="minorHAnsi"/>
          <w:sz w:val="22"/>
          <w:szCs w:val="22"/>
        </w:rPr>
        <w:t xml:space="preserve"> </w:t>
      </w:r>
      <w:r w:rsidRPr="00431141">
        <w:rPr>
          <w:rFonts w:asciiTheme="minorHAnsi" w:hAnsiTheme="minorHAnsi" w:cstheme="minorHAnsi"/>
          <w:sz w:val="22"/>
          <w:szCs w:val="22"/>
        </w:rPr>
        <w:t xml:space="preserve">prakticky se seznámí se současnými trendy poznání zaměřenými </w:t>
      </w:r>
      <w:r w:rsidR="00B20B36" w:rsidRPr="00B20B36">
        <w:rPr>
          <w:rFonts w:asciiTheme="minorHAnsi" w:hAnsiTheme="minorHAnsi" w:cstheme="minorHAnsi"/>
          <w:sz w:val="22"/>
          <w:szCs w:val="22"/>
        </w:rPr>
        <w:t>na inovativní technologie v obuvnictví. Může získat rovněž zkušenosti z dalších kreativních oborů.</w:t>
      </w:r>
    </w:p>
    <w:p w14:paraId="6EC08601" w14:textId="52FBD4F6" w:rsidR="005D65AA" w:rsidRPr="009060E5" w:rsidRDefault="00D92A52" w:rsidP="00CC2C63">
      <w:pPr>
        <w:spacing w:after="120"/>
        <w:ind w:left="425"/>
        <w:jc w:val="both"/>
        <w:rPr>
          <w:rFonts w:asciiTheme="minorHAnsi" w:hAnsiTheme="minorHAnsi" w:cstheme="minorHAnsi"/>
          <w:color w:val="000000"/>
          <w:sz w:val="22"/>
          <w:szCs w:val="22"/>
        </w:rPr>
      </w:pPr>
      <w:r w:rsidRPr="00431141">
        <w:rPr>
          <w:rFonts w:asciiTheme="minorHAnsi" w:hAnsiTheme="minorHAnsi" w:cstheme="minorHAnsi"/>
          <w:sz w:val="22"/>
          <w:szCs w:val="22"/>
        </w:rPr>
        <w:t>Při ukončení praxe student obdrží hodnotící zprávu od instituce. Výsledky hodnocení se následně budou odrážet při práci se studenty, případně ve struktuře studijního plánu, či předmětů. Počet míst pro výkon odborné praxe studentů je kapacitně zajištěn.</w:t>
      </w:r>
      <w:r>
        <w:rPr>
          <w:rFonts w:asciiTheme="minorHAnsi" w:hAnsiTheme="minorHAnsi" w:cstheme="minorHAnsi"/>
          <w:sz w:val="22"/>
          <w:szCs w:val="22"/>
        </w:rPr>
        <w:t xml:space="preserve"> Smlouvy i vyhodnocení budou digitálně ukládány.</w:t>
      </w:r>
    </w:p>
    <w:p w14:paraId="6AE1C9A0" w14:textId="60C02BA8" w:rsidR="005D65AA" w:rsidRPr="00450931" w:rsidRDefault="00615F3A" w:rsidP="00CC2C63">
      <w:pPr>
        <w:ind w:left="426" w:right="142"/>
        <w:jc w:val="both"/>
        <w:rPr>
          <w:rFonts w:asciiTheme="minorHAnsi" w:hAnsiTheme="minorHAnsi" w:cstheme="minorHAnsi"/>
          <w:sz w:val="22"/>
          <w:szCs w:val="22"/>
        </w:rPr>
      </w:pPr>
      <w:r w:rsidRPr="00450931">
        <w:rPr>
          <w:rFonts w:asciiTheme="minorHAnsi" w:hAnsiTheme="minorHAnsi" w:cstheme="minorHAnsi"/>
          <w:sz w:val="22"/>
          <w:szCs w:val="22"/>
        </w:rPr>
        <w:t>Odborníci z praxe se</w:t>
      </w:r>
      <w:r w:rsidR="009F11EA">
        <w:rPr>
          <w:rFonts w:asciiTheme="minorHAnsi" w:hAnsiTheme="minorHAnsi" w:cstheme="minorHAnsi"/>
          <w:sz w:val="22"/>
          <w:szCs w:val="22"/>
        </w:rPr>
        <w:t xml:space="preserve"> rovněž</w:t>
      </w:r>
      <w:r w:rsidRPr="00450931">
        <w:rPr>
          <w:rFonts w:asciiTheme="minorHAnsi" w:hAnsiTheme="minorHAnsi" w:cstheme="minorHAnsi"/>
          <w:sz w:val="22"/>
          <w:szCs w:val="22"/>
        </w:rPr>
        <w:t xml:space="preserve"> podílejí na </w:t>
      </w:r>
      <w:r w:rsidR="00450931" w:rsidRPr="00450931">
        <w:rPr>
          <w:rFonts w:asciiTheme="minorHAnsi" w:hAnsiTheme="minorHAnsi" w:cstheme="minorHAnsi"/>
          <w:sz w:val="22"/>
          <w:szCs w:val="22"/>
        </w:rPr>
        <w:t xml:space="preserve">výuce </w:t>
      </w:r>
      <w:r w:rsidR="004A03CF">
        <w:rPr>
          <w:rFonts w:asciiTheme="minorHAnsi" w:hAnsiTheme="minorHAnsi" w:cstheme="minorHAnsi"/>
          <w:sz w:val="22"/>
          <w:szCs w:val="22"/>
        </w:rPr>
        <w:t>předmětu A</w:t>
      </w:r>
      <w:r w:rsidR="00450931" w:rsidRPr="00450931">
        <w:rPr>
          <w:rFonts w:asciiTheme="minorHAnsi" w:hAnsiTheme="minorHAnsi" w:cstheme="minorHAnsi"/>
          <w:sz w:val="22"/>
          <w:szCs w:val="22"/>
        </w:rPr>
        <w:t>teliér</w:t>
      </w:r>
      <w:r w:rsidR="004A03CF">
        <w:rPr>
          <w:rFonts w:asciiTheme="minorHAnsi" w:hAnsiTheme="minorHAnsi" w:cstheme="minorHAnsi"/>
          <w:sz w:val="22"/>
          <w:szCs w:val="22"/>
        </w:rPr>
        <w:t xml:space="preserve"> </w:t>
      </w:r>
      <w:proofErr w:type="spellStart"/>
      <w:r w:rsidR="007931D9" w:rsidRPr="007931D9">
        <w:rPr>
          <w:rFonts w:asciiTheme="minorHAnsi" w:hAnsiTheme="minorHAnsi" w:cstheme="minorHAnsi"/>
          <w:sz w:val="22"/>
          <w:szCs w:val="22"/>
        </w:rPr>
        <w:t>Footwear</w:t>
      </w:r>
      <w:proofErr w:type="spellEnd"/>
      <w:r w:rsidR="007931D9" w:rsidRPr="007931D9">
        <w:rPr>
          <w:rFonts w:asciiTheme="minorHAnsi" w:hAnsiTheme="minorHAnsi" w:cstheme="minorHAnsi"/>
          <w:sz w:val="22"/>
          <w:szCs w:val="22"/>
        </w:rPr>
        <w:t xml:space="preserve"> Design</w:t>
      </w:r>
      <w:r w:rsidR="007E58F4">
        <w:rPr>
          <w:rFonts w:asciiTheme="minorHAnsi" w:hAnsiTheme="minorHAnsi" w:cstheme="minorHAnsi"/>
          <w:sz w:val="22"/>
          <w:szCs w:val="22"/>
        </w:rPr>
        <w:t xml:space="preserve"> </w:t>
      </w:r>
      <w:r w:rsidR="00450931" w:rsidRPr="00450931">
        <w:rPr>
          <w:rFonts w:asciiTheme="minorHAnsi" w:hAnsiTheme="minorHAnsi" w:cstheme="minorHAnsi"/>
          <w:sz w:val="22"/>
          <w:szCs w:val="22"/>
        </w:rPr>
        <w:t>v</w:t>
      </w:r>
      <w:r w:rsidR="009F11EA">
        <w:rPr>
          <w:rFonts w:asciiTheme="minorHAnsi" w:hAnsiTheme="minorHAnsi" w:cstheme="minorHAnsi"/>
          <w:sz w:val="22"/>
          <w:szCs w:val="22"/>
        </w:rPr>
        <w:t>e</w:t>
      </w:r>
      <w:r w:rsidR="00450931" w:rsidRPr="00450931">
        <w:rPr>
          <w:rFonts w:asciiTheme="minorHAnsi" w:hAnsiTheme="minorHAnsi" w:cstheme="minorHAnsi"/>
          <w:sz w:val="22"/>
          <w:szCs w:val="22"/>
        </w:rPr>
        <w:t> druhém ročníku, kde definují zadání</w:t>
      </w:r>
      <w:r w:rsidR="009F11EA">
        <w:rPr>
          <w:rFonts w:asciiTheme="minorHAnsi" w:hAnsiTheme="minorHAnsi" w:cstheme="minorHAnsi"/>
          <w:sz w:val="22"/>
          <w:szCs w:val="22"/>
        </w:rPr>
        <w:t xml:space="preserve"> a účastní se </w:t>
      </w:r>
      <w:r w:rsidR="00EE24B6">
        <w:rPr>
          <w:rFonts w:asciiTheme="minorHAnsi" w:hAnsiTheme="minorHAnsi" w:cstheme="minorHAnsi"/>
          <w:sz w:val="22"/>
          <w:szCs w:val="22"/>
        </w:rPr>
        <w:t>závěrečných prezentací a hodnocení.</w:t>
      </w:r>
    </w:p>
    <w:p w14:paraId="4D15E6A4" w14:textId="77777777" w:rsidR="00151028" w:rsidRDefault="00151028" w:rsidP="00CC2C63">
      <w:pPr>
        <w:ind w:right="142"/>
      </w:pPr>
    </w:p>
    <w:p w14:paraId="041CFBA2" w14:textId="77777777" w:rsidR="005D65AA" w:rsidRDefault="005D65AA" w:rsidP="005D65AA">
      <w:pPr>
        <w:pStyle w:val="Nadpis3"/>
        <w:ind w:right="142"/>
      </w:pPr>
      <w:r w:rsidRPr="00035992">
        <w:lastRenderedPageBreak/>
        <w:t xml:space="preserve">Soulad obsahu studijních předmětů, státních zkoušek a kvalifikačních prací s výsledky učení a profilem absolventa  </w:t>
      </w:r>
    </w:p>
    <w:p w14:paraId="66EE36AA" w14:textId="77777777" w:rsidR="005D65AA" w:rsidRPr="00EA23FA" w:rsidRDefault="005D65AA" w:rsidP="005D65AA">
      <w:pPr>
        <w:spacing w:before="120" w:after="120"/>
        <w:ind w:right="142"/>
        <w:rPr>
          <w:rFonts w:asciiTheme="minorHAnsi" w:hAnsiTheme="minorHAnsi"/>
          <w:sz w:val="22"/>
          <w:szCs w:val="22"/>
        </w:rPr>
      </w:pPr>
      <w:r>
        <w:tab/>
      </w:r>
      <w:r>
        <w:tab/>
      </w:r>
      <w:r>
        <w:tab/>
      </w:r>
      <w:r>
        <w:tab/>
      </w:r>
      <w:r>
        <w:tab/>
      </w:r>
      <w:r w:rsidRPr="00EA23FA">
        <w:rPr>
          <w:rFonts w:asciiTheme="minorHAnsi" w:hAnsiTheme="minorHAnsi"/>
          <w:sz w:val="22"/>
          <w:szCs w:val="22"/>
        </w:rPr>
        <w:t>Standard 2.14</w:t>
      </w:r>
    </w:p>
    <w:p w14:paraId="651CECB0" w14:textId="1248CA29" w:rsidR="002F3F9D" w:rsidRPr="003B1D93" w:rsidRDefault="002F3F9D" w:rsidP="002F3F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bookmarkStart w:id="665" w:name="_Hlk116474648"/>
      <w:r w:rsidRPr="003B1D93">
        <w:rPr>
          <w:rFonts w:ascii="Calibri" w:hAnsi="Calibri" w:cs="Calibri"/>
          <w:color w:val="000000"/>
          <w:sz w:val="22"/>
          <w:szCs w:val="22"/>
        </w:rPr>
        <w:t xml:space="preserve">Obsah jednotlivých studijních předmětů koresponduje se zaměřením </w:t>
      </w:r>
      <w:r>
        <w:rPr>
          <w:rFonts w:ascii="Calibri" w:hAnsi="Calibri" w:cs="Calibri"/>
          <w:color w:val="000000"/>
          <w:sz w:val="22"/>
          <w:szCs w:val="22"/>
        </w:rPr>
        <w:t xml:space="preserve">studijního </w:t>
      </w:r>
      <w:r w:rsidRPr="003B1D93">
        <w:rPr>
          <w:rFonts w:ascii="Calibri" w:hAnsi="Calibri" w:cs="Calibri"/>
          <w:color w:val="000000"/>
          <w:sz w:val="22"/>
          <w:szCs w:val="22"/>
        </w:rPr>
        <w:t xml:space="preserve">programu a profilem absolventa. Výuka je nastavena tak, aby studentovi umožnila </w:t>
      </w:r>
      <w:r w:rsidRPr="001A4A7B">
        <w:rPr>
          <w:rFonts w:ascii="Calibri" w:hAnsi="Calibri" w:cs="Calibri"/>
          <w:color w:val="000000"/>
          <w:sz w:val="22"/>
          <w:szCs w:val="22"/>
        </w:rPr>
        <w:t xml:space="preserve">získat teoretické </w:t>
      </w:r>
      <w:r w:rsidR="001A4A7B" w:rsidRPr="001A4A7B">
        <w:rPr>
          <w:rFonts w:ascii="Calibri" w:hAnsi="Calibri" w:cs="Calibri"/>
          <w:color w:val="000000"/>
          <w:sz w:val="22"/>
          <w:szCs w:val="22"/>
        </w:rPr>
        <w:t xml:space="preserve">znalosti </w:t>
      </w:r>
      <w:r w:rsidRPr="001A4A7B">
        <w:rPr>
          <w:rFonts w:ascii="Calibri" w:hAnsi="Calibri" w:cs="Calibri"/>
          <w:color w:val="000000"/>
          <w:sz w:val="22"/>
          <w:szCs w:val="22"/>
        </w:rPr>
        <w:t xml:space="preserve">i praktické </w:t>
      </w:r>
      <w:r w:rsidR="001A4A7B" w:rsidRPr="001A4A7B">
        <w:rPr>
          <w:rFonts w:ascii="Calibri" w:hAnsi="Calibri" w:cs="Calibri"/>
          <w:color w:val="000000"/>
          <w:sz w:val="22"/>
          <w:szCs w:val="22"/>
        </w:rPr>
        <w:t>dovednosti</w:t>
      </w:r>
      <w:r w:rsidR="001A4A7B">
        <w:rPr>
          <w:rFonts w:ascii="Calibri" w:hAnsi="Calibri" w:cs="Calibri"/>
          <w:color w:val="000000"/>
          <w:sz w:val="22"/>
          <w:szCs w:val="22"/>
        </w:rPr>
        <w:t xml:space="preserve"> a</w:t>
      </w:r>
      <w:r w:rsidRPr="003B1D93">
        <w:rPr>
          <w:rFonts w:ascii="Calibri" w:hAnsi="Calibri" w:cs="Calibri"/>
          <w:color w:val="000000"/>
          <w:sz w:val="22"/>
          <w:szCs w:val="22"/>
        </w:rPr>
        <w:t xml:space="preserve"> způsobilosti. Váha předmětů ve vazbě na profil absolventa odpovídá jejich kreditovému ohodnocení. </w:t>
      </w:r>
    </w:p>
    <w:p w14:paraId="21B0FA33" w14:textId="108E5D31" w:rsidR="002F3F9D" w:rsidRPr="00585933" w:rsidRDefault="002F3F9D" w:rsidP="002F3F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sz w:val="22"/>
          <w:szCs w:val="22"/>
        </w:rPr>
      </w:pPr>
      <w:r w:rsidRPr="00585933">
        <w:rPr>
          <w:rFonts w:ascii="Calibri" w:hAnsi="Calibri" w:cs="Calibri"/>
          <w:color w:val="000000"/>
          <w:sz w:val="22"/>
          <w:szCs w:val="22"/>
        </w:rPr>
        <w:t>Mezi předměty profilujícího základu jsou zařazeny předměty důležité pro dosažení kompetencí profilu absolventa (</w:t>
      </w:r>
      <w:r w:rsidR="00585933" w:rsidRPr="00585933">
        <w:rPr>
          <w:rFonts w:ascii="Calibri" w:hAnsi="Calibri" w:cs="Calibri"/>
          <w:color w:val="000000"/>
          <w:sz w:val="22"/>
          <w:szCs w:val="22"/>
        </w:rPr>
        <w:t xml:space="preserve">Ateliér </w:t>
      </w:r>
      <w:proofErr w:type="spellStart"/>
      <w:r w:rsidR="00585933" w:rsidRPr="00585933">
        <w:rPr>
          <w:rFonts w:asciiTheme="minorHAnsi" w:hAnsiTheme="minorHAnsi" w:cs="Calibri"/>
          <w:color w:val="000000"/>
          <w:sz w:val="22"/>
          <w:szCs w:val="22"/>
        </w:rPr>
        <w:t>Footwear</w:t>
      </w:r>
      <w:proofErr w:type="spellEnd"/>
      <w:r w:rsidR="00585933" w:rsidRPr="00585933">
        <w:rPr>
          <w:rFonts w:asciiTheme="minorHAnsi" w:hAnsiTheme="minorHAnsi" w:cs="Calibri"/>
          <w:color w:val="000000"/>
          <w:sz w:val="22"/>
          <w:szCs w:val="22"/>
        </w:rPr>
        <w:t xml:space="preserve"> Design 1-5,</w:t>
      </w:r>
      <w:r w:rsidR="00585933" w:rsidRPr="00585933">
        <w:rPr>
          <w:rFonts w:ascii="Calibri" w:hAnsi="Calibri" w:cs="Calibri"/>
          <w:color w:val="000000"/>
          <w:sz w:val="22"/>
          <w:szCs w:val="22"/>
        </w:rPr>
        <w:t xml:space="preserve"> </w:t>
      </w:r>
      <w:r w:rsidR="00840A6C" w:rsidRPr="00585933">
        <w:rPr>
          <w:rFonts w:ascii="Calibri" w:hAnsi="Calibri" w:cs="Calibri"/>
          <w:color w:val="000000"/>
          <w:sz w:val="22"/>
          <w:szCs w:val="22"/>
        </w:rPr>
        <w:t>T</w:t>
      </w:r>
      <w:r w:rsidRPr="00585933">
        <w:rPr>
          <w:rFonts w:ascii="Calibri" w:hAnsi="Calibri" w:cs="Calibri"/>
          <w:color w:val="000000"/>
          <w:sz w:val="22"/>
          <w:szCs w:val="22"/>
        </w:rPr>
        <w:t>eorie a technologie</w:t>
      </w:r>
      <w:r w:rsidR="00D4623D" w:rsidRPr="00585933">
        <w:rPr>
          <w:rFonts w:ascii="Calibri" w:hAnsi="Calibri" w:cs="Calibri"/>
          <w:color w:val="000000"/>
          <w:sz w:val="22"/>
          <w:szCs w:val="22"/>
        </w:rPr>
        <w:t xml:space="preserve"> </w:t>
      </w:r>
      <w:r w:rsidR="00840A6C" w:rsidRPr="00585933">
        <w:rPr>
          <w:rFonts w:ascii="Calibri" w:hAnsi="Calibri" w:cs="Calibri"/>
          <w:color w:val="000000"/>
          <w:sz w:val="22"/>
          <w:szCs w:val="22"/>
        </w:rPr>
        <w:t>1-5</w:t>
      </w:r>
      <w:r w:rsidR="007723EE" w:rsidRPr="00585933">
        <w:rPr>
          <w:rFonts w:ascii="Calibri" w:hAnsi="Calibri" w:cs="Calibri"/>
          <w:color w:val="000000"/>
          <w:sz w:val="22"/>
          <w:szCs w:val="22"/>
        </w:rPr>
        <w:t xml:space="preserve">, </w:t>
      </w:r>
      <w:r w:rsidR="00D97349" w:rsidRPr="00585933">
        <w:rPr>
          <w:rFonts w:ascii="Calibri" w:hAnsi="Calibri" w:cs="Calibri"/>
          <w:color w:val="000000"/>
          <w:sz w:val="22"/>
          <w:szCs w:val="22"/>
        </w:rPr>
        <w:t xml:space="preserve">Dějiny designu 1-5, </w:t>
      </w:r>
      <w:r w:rsidR="007723EE" w:rsidRPr="00585933">
        <w:rPr>
          <w:rFonts w:ascii="Calibri" w:hAnsi="Calibri" w:cs="Calibri"/>
          <w:color w:val="000000"/>
          <w:sz w:val="22"/>
          <w:szCs w:val="22"/>
        </w:rPr>
        <w:t>Dějiny obouvání 1-2</w:t>
      </w:r>
      <w:r w:rsidR="002D5A7B" w:rsidRPr="00585933">
        <w:rPr>
          <w:rFonts w:ascii="Calibri" w:hAnsi="Calibri" w:cs="Calibri"/>
          <w:color w:val="000000"/>
          <w:sz w:val="22"/>
          <w:szCs w:val="22"/>
        </w:rPr>
        <w:t xml:space="preserve">, Výroba doplňků </w:t>
      </w:r>
      <w:r w:rsidR="00646544" w:rsidRPr="00585933">
        <w:rPr>
          <w:rFonts w:ascii="Calibri" w:hAnsi="Calibri" w:cs="Calibri"/>
          <w:color w:val="000000"/>
          <w:sz w:val="22"/>
          <w:szCs w:val="22"/>
        </w:rPr>
        <w:t xml:space="preserve">a </w:t>
      </w:r>
      <w:r w:rsidR="002D5A7B" w:rsidRPr="00585933">
        <w:rPr>
          <w:rFonts w:ascii="Calibri" w:hAnsi="Calibri" w:cs="Calibri"/>
          <w:color w:val="000000"/>
          <w:sz w:val="22"/>
          <w:szCs w:val="22"/>
        </w:rPr>
        <w:t>galanterie</w:t>
      </w:r>
      <w:r w:rsidRPr="00585933">
        <w:rPr>
          <w:rFonts w:ascii="Calibri" w:hAnsi="Calibri" w:cs="Calibri"/>
          <w:sz w:val="22"/>
          <w:szCs w:val="22"/>
        </w:rPr>
        <w:t>).</w:t>
      </w:r>
      <w:r w:rsidRPr="00585933">
        <w:rPr>
          <w:rFonts w:ascii="Calibri" w:hAnsi="Calibri" w:cs="Calibri"/>
          <w:color w:val="000000"/>
          <w:sz w:val="22"/>
          <w:szCs w:val="22"/>
        </w:rPr>
        <w:t xml:space="preserve"> Zásadní roli hraj</w:t>
      </w:r>
      <w:r w:rsidR="00061251" w:rsidRPr="00585933">
        <w:rPr>
          <w:rFonts w:ascii="Calibri" w:hAnsi="Calibri" w:cs="Calibri"/>
          <w:color w:val="000000"/>
          <w:sz w:val="22"/>
          <w:szCs w:val="22"/>
        </w:rPr>
        <w:t>í</w:t>
      </w:r>
      <w:r w:rsidRPr="00585933">
        <w:rPr>
          <w:rFonts w:ascii="Calibri" w:hAnsi="Calibri" w:cs="Calibri"/>
          <w:color w:val="000000"/>
          <w:sz w:val="22"/>
          <w:szCs w:val="22"/>
        </w:rPr>
        <w:t xml:space="preserve"> předmět</w:t>
      </w:r>
      <w:r w:rsidR="00061251" w:rsidRPr="00585933">
        <w:rPr>
          <w:rFonts w:ascii="Calibri" w:hAnsi="Calibri" w:cs="Calibri"/>
          <w:color w:val="000000"/>
          <w:sz w:val="22"/>
          <w:szCs w:val="22"/>
        </w:rPr>
        <w:t>y</w:t>
      </w:r>
      <w:r w:rsidRPr="00585933">
        <w:rPr>
          <w:rFonts w:ascii="Calibri" w:hAnsi="Calibri" w:cs="Calibri"/>
          <w:color w:val="000000"/>
          <w:sz w:val="22"/>
          <w:szCs w:val="22"/>
        </w:rPr>
        <w:t xml:space="preserve"> Ateliér </w:t>
      </w:r>
      <w:proofErr w:type="spellStart"/>
      <w:r w:rsidR="003E3AC4" w:rsidRPr="00585933">
        <w:rPr>
          <w:rFonts w:asciiTheme="minorHAnsi" w:hAnsiTheme="minorHAnsi" w:cs="Calibri"/>
          <w:color w:val="000000"/>
          <w:sz w:val="22"/>
          <w:szCs w:val="22"/>
        </w:rPr>
        <w:t>Footwear</w:t>
      </w:r>
      <w:proofErr w:type="spellEnd"/>
      <w:r w:rsidR="003E3AC4" w:rsidRPr="00585933">
        <w:rPr>
          <w:rFonts w:asciiTheme="minorHAnsi" w:hAnsiTheme="minorHAnsi" w:cs="Calibri"/>
          <w:color w:val="000000"/>
          <w:sz w:val="22"/>
          <w:szCs w:val="22"/>
        </w:rPr>
        <w:t xml:space="preserve"> Design</w:t>
      </w:r>
      <w:r w:rsidR="00061251" w:rsidRPr="00585933">
        <w:rPr>
          <w:rFonts w:ascii="Calibri" w:hAnsi="Calibri" w:cs="Calibri"/>
          <w:color w:val="000000"/>
          <w:sz w:val="22"/>
          <w:szCs w:val="22"/>
        </w:rPr>
        <w:t xml:space="preserve">, Dílenská </w:t>
      </w:r>
      <w:r w:rsidR="00877DB1" w:rsidRPr="00585933">
        <w:rPr>
          <w:rFonts w:ascii="Calibri" w:hAnsi="Calibri" w:cs="Calibri"/>
          <w:color w:val="000000"/>
          <w:sz w:val="22"/>
          <w:szCs w:val="22"/>
        </w:rPr>
        <w:t xml:space="preserve">praxe </w:t>
      </w:r>
      <w:r w:rsidR="00061251" w:rsidRPr="00585933">
        <w:rPr>
          <w:rFonts w:ascii="Calibri" w:hAnsi="Calibri" w:cs="Calibri"/>
          <w:color w:val="000000"/>
          <w:sz w:val="22"/>
          <w:szCs w:val="22"/>
        </w:rPr>
        <w:t>a Klauzurní práce,</w:t>
      </w:r>
      <w:r w:rsidRPr="00585933">
        <w:rPr>
          <w:rFonts w:ascii="Calibri" w:hAnsi="Calibri" w:cs="Calibri"/>
          <w:color w:val="000000"/>
          <w:sz w:val="22"/>
          <w:szCs w:val="22"/>
        </w:rPr>
        <w:t xml:space="preserve"> zaměřen</w:t>
      </w:r>
      <w:r w:rsidR="00061251" w:rsidRPr="00585933">
        <w:rPr>
          <w:rFonts w:ascii="Calibri" w:hAnsi="Calibri" w:cs="Calibri"/>
          <w:color w:val="000000"/>
          <w:sz w:val="22"/>
          <w:szCs w:val="22"/>
        </w:rPr>
        <w:t>é</w:t>
      </w:r>
      <w:r w:rsidRPr="00585933">
        <w:rPr>
          <w:rFonts w:ascii="Calibri" w:hAnsi="Calibri" w:cs="Calibri"/>
          <w:color w:val="000000"/>
          <w:sz w:val="22"/>
          <w:szCs w:val="22"/>
        </w:rPr>
        <w:t xml:space="preserve"> na tvůrčí výstupy</w:t>
      </w:r>
      <w:r w:rsidR="00B73F61" w:rsidRPr="00585933">
        <w:rPr>
          <w:rFonts w:ascii="Calibri" w:hAnsi="Calibri" w:cs="Calibri"/>
          <w:color w:val="000000"/>
          <w:sz w:val="22"/>
          <w:szCs w:val="22"/>
        </w:rPr>
        <w:t xml:space="preserve"> s důrazem na udržitelnost.</w:t>
      </w:r>
    </w:p>
    <w:p w14:paraId="1D7B3D56" w14:textId="39D5FB0B" w:rsidR="002F3F9D" w:rsidRPr="00585933" w:rsidRDefault="002F3F9D" w:rsidP="002F3F9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sz w:val="22"/>
          <w:szCs w:val="22"/>
        </w:rPr>
      </w:pPr>
      <w:r w:rsidRPr="00585933">
        <w:rPr>
          <w:rFonts w:ascii="Calibri" w:hAnsi="Calibri" w:cs="Calibri"/>
          <w:sz w:val="22"/>
          <w:szCs w:val="22"/>
        </w:rPr>
        <w:t xml:space="preserve">Studijní předměty, které jsou součástí studijních plánů, ale nejsou označeny jako předměty profilujícího základu přispívají k pevnému ukotvení profilu absolventa. </w:t>
      </w:r>
    </w:p>
    <w:p w14:paraId="1BECD8AC" w14:textId="4DF1CB62" w:rsidR="002F3F9D" w:rsidRDefault="002F3F9D" w:rsidP="002F3F9D">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585933">
        <w:rPr>
          <w:rFonts w:asciiTheme="minorHAnsi" w:hAnsiTheme="minorHAnsi" w:cstheme="minorHAnsi"/>
          <w:sz w:val="22"/>
          <w:szCs w:val="22"/>
        </w:rPr>
        <w:t xml:space="preserve">V BSP </w:t>
      </w:r>
      <w:proofErr w:type="spellStart"/>
      <w:r w:rsidR="0043660F" w:rsidRPr="00585933">
        <w:rPr>
          <w:rFonts w:ascii="Calibri" w:hAnsi="Calibri" w:cs="Calibri"/>
          <w:color w:val="000000"/>
          <w:sz w:val="22"/>
          <w:szCs w:val="22"/>
        </w:rPr>
        <w:t>Footwear</w:t>
      </w:r>
      <w:proofErr w:type="spellEnd"/>
      <w:r w:rsidR="0043660F" w:rsidRPr="00585933">
        <w:rPr>
          <w:rFonts w:ascii="Calibri" w:hAnsi="Calibri" w:cs="Calibri"/>
          <w:color w:val="000000"/>
          <w:sz w:val="22"/>
          <w:szCs w:val="22"/>
        </w:rPr>
        <w:t xml:space="preserve"> Design</w:t>
      </w:r>
      <w:r w:rsidR="00611921" w:rsidRPr="00585933">
        <w:rPr>
          <w:rFonts w:ascii="Calibri" w:hAnsi="Calibri" w:cs="Calibri"/>
          <w:color w:val="000000"/>
          <w:sz w:val="22"/>
          <w:szCs w:val="22"/>
        </w:rPr>
        <w:t xml:space="preserve"> </w:t>
      </w:r>
      <w:r w:rsidRPr="00585933">
        <w:rPr>
          <w:rFonts w:asciiTheme="minorHAnsi" w:hAnsiTheme="minorHAnsi" w:cstheme="minorHAnsi"/>
          <w:sz w:val="22"/>
          <w:szCs w:val="22"/>
        </w:rPr>
        <w:t>je důraz kladen na praktické</w:t>
      </w:r>
      <w:r w:rsidRPr="00385AE2">
        <w:rPr>
          <w:rFonts w:asciiTheme="minorHAnsi" w:hAnsiTheme="minorHAnsi" w:cstheme="minorHAnsi"/>
          <w:sz w:val="22"/>
          <w:szCs w:val="22"/>
        </w:rPr>
        <w:t xml:space="preserve"> osvojení dovedností, které jsou spojeny s aktivitami zaměřenými na oblast </w:t>
      </w:r>
      <w:r w:rsidR="00E553E9">
        <w:rPr>
          <w:rFonts w:asciiTheme="minorHAnsi" w:hAnsiTheme="minorHAnsi" w:cstheme="minorHAnsi"/>
          <w:sz w:val="22"/>
          <w:szCs w:val="22"/>
        </w:rPr>
        <w:t xml:space="preserve">udržitelné </w:t>
      </w:r>
      <w:r w:rsidR="005F6F0E">
        <w:rPr>
          <w:rFonts w:asciiTheme="minorHAnsi" w:hAnsiTheme="minorHAnsi" w:cstheme="minorHAnsi"/>
          <w:sz w:val="22"/>
          <w:szCs w:val="22"/>
        </w:rPr>
        <w:t>výroby obuvi</w:t>
      </w:r>
      <w:r w:rsidRPr="00385AE2">
        <w:rPr>
          <w:rFonts w:asciiTheme="minorHAnsi" w:hAnsiTheme="minorHAnsi" w:cstheme="minorHAnsi"/>
          <w:sz w:val="22"/>
          <w:szCs w:val="22"/>
        </w:rPr>
        <w:t xml:space="preserve">. Jedná se především o předměty Ateliér </w:t>
      </w:r>
      <w:proofErr w:type="spellStart"/>
      <w:r w:rsidR="003E3AC4" w:rsidRPr="003E3AC4">
        <w:rPr>
          <w:rFonts w:asciiTheme="minorHAnsi" w:hAnsiTheme="minorHAnsi" w:cstheme="minorHAnsi"/>
          <w:sz w:val="22"/>
          <w:szCs w:val="22"/>
        </w:rPr>
        <w:t>Footwear</w:t>
      </w:r>
      <w:proofErr w:type="spellEnd"/>
      <w:r w:rsidR="003E3AC4" w:rsidRPr="003E3AC4">
        <w:rPr>
          <w:rFonts w:asciiTheme="minorHAnsi" w:hAnsiTheme="minorHAnsi" w:cstheme="minorHAnsi"/>
          <w:sz w:val="22"/>
          <w:szCs w:val="22"/>
        </w:rPr>
        <w:t xml:space="preserve"> Design</w:t>
      </w:r>
      <w:r w:rsidRPr="00385AE2">
        <w:rPr>
          <w:rFonts w:asciiTheme="minorHAnsi" w:hAnsiTheme="minorHAnsi" w:cstheme="minorHAnsi"/>
          <w:sz w:val="22"/>
          <w:szCs w:val="22"/>
        </w:rPr>
        <w:t xml:space="preserve">, </w:t>
      </w:r>
      <w:r w:rsidR="00D74439">
        <w:rPr>
          <w:rFonts w:ascii="Calibri" w:hAnsi="Calibri" w:cs="Calibri"/>
          <w:color w:val="000000"/>
          <w:sz w:val="22"/>
          <w:szCs w:val="22"/>
        </w:rPr>
        <w:t xml:space="preserve">Dílenská </w:t>
      </w:r>
      <w:r w:rsidR="004462F5">
        <w:rPr>
          <w:rFonts w:ascii="Calibri" w:hAnsi="Calibri" w:cs="Calibri"/>
          <w:color w:val="000000"/>
          <w:sz w:val="22"/>
          <w:szCs w:val="22"/>
        </w:rPr>
        <w:t>praxe</w:t>
      </w:r>
      <w:r w:rsidR="00D74439">
        <w:rPr>
          <w:rFonts w:ascii="Calibri" w:hAnsi="Calibri" w:cs="Calibri"/>
          <w:color w:val="000000"/>
          <w:sz w:val="22"/>
          <w:szCs w:val="22"/>
        </w:rPr>
        <w:t>,</w:t>
      </w:r>
      <w:r w:rsidR="00D74439">
        <w:rPr>
          <w:rFonts w:asciiTheme="minorHAnsi" w:hAnsiTheme="minorHAnsi" w:cstheme="minorHAnsi"/>
          <w:sz w:val="22"/>
          <w:szCs w:val="22"/>
        </w:rPr>
        <w:t xml:space="preserve"> </w:t>
      </w:r>
      <w:r w:rsidRPr="00385AE2">
        <w:rPr>
          <w:rFonts w:asciiTheme="minorHAnsi" w:hAnsiTheme="minorHAnsi" w:cstheme="minorHAnsi"/>
          <w:sz w:val="22"/>
          <w:szCs w:val="22"/>
        </w:rPr>
        <w:t>Klauzurní práce a Praxe</w:t>
      </w:r>
      <w:r w:rsidR="00CF4BD3">
        <w:rPr>
          <w:rFonts w:asciiTheme="minorHAnsi" w:hAnsiTheme="minorHAnsi" w:cstheme="minorHAnsi"/>
          <w:sz w:val="22"/>
          <w:szCs w:val="22"/>
        </w:rPr>
        <w:t xml:space="preserve"> v oboru</w:t>
      </w:r>
      <w:r w:rsidR="00BD707A">
        <w:rPr>
          <w:rFonts w:asciiTheme="minorHAnsi" w:hAnsiTheme="minorHAnsi" w:cstheme="minorHAnsi"/>
          <w:sz w:val="22"/>
          <w:szCs w:val="22"/>
        </w:rPr>
        <w:t>,</w:t>
      </w:r>
      <w:r w:rsidRPr="00385AE2">
        <w:rPr>
          <w:rFonts w:asciiTheme="minorHAnsi" w:hAnsiTheme="minorHAnsi" w:cstheme="minorHAnsi"/>
          <w:sz w:val="22"/>
          <w:szCs w:val="22"/>
        </w:rPr>
        <w:t xml:space="preserve"> kde je posílena hodinová dotace. Student musí uplatňovat </w:t>
      </w:r>
      <w:r w:rsidRPr="00385AE2">
        <w:rPr>
          <w:rFonts w:asciiTheme="minorHAnsi" w:hAnsiTheme="minorHAnsi" w:cstheme="minorHAnsi"/>
          <w:color w:val="000000"/>
          <w:sz w:val="22"/>
          <w:szCs w:val="22"/>
        </w:rPr>
        <w:t>při zadaných úkolech vlastní kreativní myšlení a aplikovat jej do praxe.</w:t>
      </w:r>
    </w:p>
    <w:p w14:paraId="6840FC73" w14:textId="37F038FE" w:rsidR="002F3F9D" w:rsidRPr="009E1DF4" w:rsidRDefault="002F3F9D" w:rsidP="002F3F9D">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U </w:t>
      </w:r>
      <w:r w:rsidRPr="009E1DF4">
        <w:rPr>
          <w:rFonts w:asciiTheme="minorHAnsi" w:hAnsiTheme="minorHAnsi" w:cstheme="minorHAnsi"/>
          <w:color w:val="000000"/>
          <w:sz w:val="22"/>
          <w:szCs w:val="22"/>
        </w:rPr>
        <w:t xml:space="preserve">předmětů Klauzurní práce 1-5 </w:t>
      </w:r>
      <w:r>
        <w:rPr>
          <w:rFonts w:asciiTheme="minorHAnsi" w:hAnsiTheme="minorHAnsi" w:cstheme="minorHAnsi"/>
          <w:color w:val="000000"/>
          <w:sz w:val="22"/>
          <w:szCs w:val="22"/>
        </w:rPr>
        <w:t>se j</w:t>
      </w:r>
      <w:r w:rsidRPr="009E1DF4">
        <w:rPr>
          <w:rFonts w:asciiTheme="minorHAnsi" w:hAnsiTheme="minorHAnsi" w:cstheme="minorHAnsi"/>
          <w:color w:val="000000"/>
          <w:sz w:val="22"/>
          <w:szCs w:val="22"/>
        </w:rPr>
        <w:t xml:space="preserve">edná se o trénink schopnosti reakce </w:t>
      </w:r>
      <w:r>
        <w:rPr>
          <w:rFonts w:asciiTheme="minorHAnsi" w:hAnsiTheme="minorHAnsi" w:cstheme="minorHAnsi"/>
          <w:color w:val="000000"/>
          <w:sz w:val="22"/>
          <w:szCs w:val="22"/>
        </w:rPr>
        <w:t xml:space="preserve">studenta </w:t>
      </w:r>
      <w:r w:rsidRPr="009E1DF4">
        <w:rPr>
          <w:rFonts w:asciiTheme="minorHAnsi" w:hAnsiTheme="minorHAnsi" w:cstheme="minorHAnsi"/>
          <w:color w:val="000000"/>
          <w:sz w:val="22"/>
          <w:szCs w:val="22"/>
        </w:rPr>
        <w:t xml:space="preserve">na </w:t>
      </w:r>
      <w:r>
        <w:rPr>
          <w:rFonts w:asciiTheme="minorHAnsi" w:hAnsiTheme="minorHAnsi" w:cstheme="minorHAnsi"/>
          <w:color w:val="000000"/>
          <w:sz w:val="22"/>
          <w:szCs w:val="22"/>
        </w:rPr>
        <w:t xml:space="preserve">konkrétní </w:t>
      </w:r>
      <w:r w:rsidRPr="009E1DF4">
        <w:rPr>
          <w:rFonts w:asciiTheme="minorHAnsi" w:hAnsiTheme="minorHAnsi" w:cstheme="minorHAnsi"/>
          <w:color w:val="000000"/>
          <w:sz w:val="22"/>
          <w:szCs w:val="22"/>
        </w:rPr>
        <w:t xml:space="preserve">zadání, která jsou v jednotlivých ročnících </w:t>
      </w:r>
      <w:r w:rsidR="00D74439">
        <w:rPr>
          <w:rFonts w:asciiTheme="minorHAnsi" w:hAnsiTheme="minorHAnsi" w:cstheme="minorHAnsi"/>
          <w:color w:val="000000"/>
          <w:sz w:val="22"/>
          <w:szCs w:val="22"/>
        </w:rPr>
        <w:t>individuálně orientovaná</w:t>
      </w:r>
      <w:r w:rsidRPr="009E1DF4">
        <w:rPr>
          <w:rFonts w:asciiTheme="minorHAnsi" w:hAnsiTheme="minorHAnsi" w:cstheme="minorHAnsi"/>
          <w:color w:val="000000"/>
          <w:sz w:val="22"/>
          <w:szCs w:val="22"/>
        </w:rPr>
        <w:t xml:space="preserve">. </w:t>
      </w:r>
    </w:p>
    <w:p w14:paraId="46810DB7" w14:textId="5585C12B" w:rsidR="002F3F9D" w:rsidRPr="003B1D93" w:rsidRDefault="002F3F9D" w:rsidP="00183BC5">
      <w:pPr>
        <w:widowControl w:val="0"/>
        <w:autoSpaceDE w:val="0"/>
        <w:autoSpaceDN w:val="0"/>
        <w:adjustRightInd w:val="0"/>
        <w:snapToGrid w:val="0"/>
        <w:spacing w:after="120"/>
        <w:ind w:left="425"/>
        <w:jc w:val="both"/>
        <w:rPr>
          <w:rFonts w:ascii="Calibri" w:hAnsi="Calibri" w:cs="Calibri"/>
          <w:color w:val="000000"/>
          <w:sz w:val="22"/>
          <w:szCs w:val="22"/>
        </w:rPr>
      </w:pPr>
      <w:r w:rsidRPr="009E1DF4">
        <w:rPr>
          <w:rFonts w:asciiTheme="minorHAnsi" w:hAnsiTheme="minorHAnsi" w:cstheme="minorHAnsi"/>
          <w:color w:val="000000"/>
          <w:sz w:val="22"/>
          <w:szCs w:val="22"/>
        </w:rPr>
        <w:t>Předměty Plenér 1-</w:t>
      </w:r>
      <w:r w:rsidR="0046578C">
        <w:rPr>
          <w:rFonts w:asciiTheme="minorHAnsi" w:hAnsiTheme="minorHAnsi" w:cstheme="minorHAnsi"/>
          <w:color w:val="000000"/>
          <w:sz w:val="22"/>
          <w:szCs w:val="22"/>
        </w:rPr>
        <w:t>3</w:t>
      </w:r>
      <w:r w:rsidRPr="009E1DF4">
        <w:rPr>
          <w:rFonts w:asciiTheme="minorHAnsi" w:hAnsiTheme="minorHAnsi" w:cstheme="minorHAnsi"/>
          <w:color w:val="000000"/>
          <w:sz w:val="22"/>
          <w:szCs w:val="22"/>
        </w:rPr>
        <w:t xml:space="preserve"> jsou zaměřeny především na sebepoznání, rozvoj osobnosti, dovednosti týmové spolupráce a schopnosti argumentace. Studenti budou zpracovávat rozdílná zadání s důrazem na experiment, inovativní řešení, ale také na udržitelnost, inkluzi, diverzitu.</w:t>
      </w:r>
    </w:p>
    <w:p w14:paraId="5FF801CA" w14:textId="6BCA16B9" w:rsidR="002F3F9D" w:rsidRDefault="002F3F9D" w:rsidP="002F3F9D">
      <w:pPr>
        <w:spacing w:after="120"/>
        <w:ind w:left="425"/>
        <w:jc w:val="both"/>
        <w:rPr>
          <w:rFonts w:ascii="Calibri" w:hAnsi="Calibri" w:cs="Calibri"/>
          <w:color w:val="000000"/>
          <w:sz w:val="22"/>
          <w:szCs w:val="22"/>
        </w:rPr>
      </w:pPr>
      <w:r w:rsidRPr="003B1D93">
        <w:rPr>
          <w:rFonts w:ascii="Calibri" w:hAnsi="Calibri" w:cs="Calibri"/>
          <w:sz w:val="22"/>
          <w:szCs w:val="22"/>
        </w:rPr>
        <w:t xml:space="preserve">Státními </w:t>
      </w:r>
      <w:r w:rsidR="003C314C">
        <w:rPr>
          <w:rFonts w:ascii="Calibri" w:hAnsi="Calibri" w:cs="Calibri"/>
          <w:sz w:val="22"/>
          <w:szCs w:val="22"/>
        </w:rPr>
        <w:t xml:space="preserve">závěrečnými </w:t>
      </w:r>
      <w:r w:rsidRPr="003B1D93">
        <w:rPr>
          <w:rFonts w:ascii="Calibri" w:hAnsi="Calibri" w:cs="Calibri"/>
          <w:sz w:val="22"/>
          <w:szCs w:val="22"/>
        </w:rPr>
        <w:t>zkouškami se ověřují profilující znalosti nebo dovednosti ze základních tematických okruhů povinných předmětů</w:t>
      </w:r>
      <w:r>
        <w:rPr>
          <w:rFonts w:ascii="Calibri" w:hAnsi="Calibri" w:cs="Calibri"/>
          <w:sz w:val="22"/>
          <w:szCs w:val="22"/>
        </w:rPr>
        <w:t xml:space="preserve">, </w:t>
      </w:r>
      <w:r w:rsidRPr="003B1D93">
        <w:rPr>
          <w:rFonts w:ascii="Calibri" w:hAnsi="Calibri" w:cs="Calibri"/>
          <w:color w:val="000000"/>
          <w:sz w:val="22"/>
          <w:szCs w:val="22"/>
        </w:rPr>
        <w:t>které utváří profil absolventa</w:t>
      </w:r>
      <w:r>
        <w:rPr>
          <w:rFonts w:ascii="Calibri" w:hAnsi="Calibri" w:cs="Calibri"/>
          <w:color w:val="000000"/>
          <w:sz w:val="22"/>
          <w:szCs w:val="22"/>
        </w:rPr>
        <w:t>. S</w:t>
      </w:r>
      <w:r w:rsidRPr="003B1D93">
        <w:rPr>
          <w:rFonts w:ascii="Calibri" w:hAnsi="Calibri" w:cs="Calibri"/>
          <w:color w:val="000000"/>
          <w:sz w:val="22"/>
          <w:szCs w:val="22"/>
        </w:rPr>
        <w:t xml:space="preserve">tejně tak navržená témata bakalářských prací jsou definována tak, aby profilu absolventa odpovídala. </w:t>
      </w:r>
    </w:p>
    <w:p w14:paraId="48699A31" w14:textId="77777777" w:rsidR="002F3F9D" w:rsidRPr="000C4504" w:rsidRDefault="002F3F9D" w:rsidP="002F3F9D">
      <w:pPr>
        <w:ind w:left="425"/>
        <w:jc w:val="both"/>
        <w:rPr>
          <w:rFonts w:ascii="Calibri" w:hAnsi="Calibri" w:cs="Calibri"/>
          <w:sz w:val="22"/>
          <w:szCs w:val="22"/>
        </w:rPr>
      </w:pPr>
      <w:r w:rsidRPr="000C4504">
        <w:rPr>
          <w:rFonts w:ascii="Calibri" w:hAnsi="Calibri" w:cs="Calibri"/>
          <w:sz w:val="22"/>
          <w:szCs w:val="22"/>
        </w:rPr>
        <w:t>SZZ se skládá ze dvou částí:</w:t>
      </w:r>
    </w:p>
    <w:p w14:paraId="164D34A7" w14:textId="77777777" w:rsidR="002F3F9D" w:rsidRPr="00390FF3" w:rsidRDefault="002F3F9D" w:rsidP="002F3F9D">
      <w:pPr>
        <w:ind w:left="425"/>
        <w:jc w:val="both"/>
        <w:rPr>
          <w:rFonts w:ascii="Calibri" w:hAnsi="Calibri" w:cs="Calibri"/>
          <w:sz w:val="22"/>
          <w:szCs w:val="22"/>
        </w:rPr>
      </w:pPr>
      <w:r w:rsidRPr="00390FF3">
        <w:rPr>
          <w:rFonts w:ascii="Calibri" w:hAnsi="Calibri" w:cs="Calibri"/>
          <w:sz w:val="22"/>
          <w:szCs w:val="22"/>
        </w:rPr>
        <w:t>1. část: zkouška z odborné problematiky související se studovaným programem</w:t>
      </w:r>
    </w:p>
    <w:p w14:paraId="2AE99EE5" w14:textId="77777777" w:rsidR="002F3F9D" w:rsidRPr="00390FF3" w:rsidRDefault="002F3F9D" w:rsidP="002F3F9D">
      <w:pPr>
        <w:spacing w:after="120"/>
        <w:ind w:left="425"/>
        <w:jc w:val="both"/>
        <w:rPr>
          <w:rFonts w:ascii="Calibri" w:hAnsi="Calibri" w:cs="Calibri"/>
          <w:sz w:val="22"/>
          <w:szCs w:val="22"/>
        </w:rPr>
      </w:pPr>
      <w:r w:rsidRPr="00390FF3">
        <w:rPr>
          <w:rFonts w:ascii="Calibri" w:hAnsi="Calibri" w:cs="Calibri"/>
          <w:sz w:val="22"/>
          <w:szCs w:val="22"/>
        </w:rPr>
        <w:t xml:space="preserve">2. část: obhajoba bakalářské práce </w:t>
      </w:r>
    </w:p>
    <w:p w14:paraId="5F8181D2" w14:textId="77777777" w:rsidR="002F3F9D" w:rsidRPr="00390FF3" w:rsidRDefault="002F3F9D" w:rsidP="002F3F9D">
      <w:pPr>
        <w:ind w:left="425"/>
        <w:jc w:val="both"/>
        <w:rPr>
          <w:rFonts w:ascii="Calibri" w:hAnsi="Calibri" w:cs="Calibri"/>
          <w:sz w:val="22"/>
          <w:szCs w:val="22"/>
        </w:rPr>
      </w:pPr>
      <w:r w:rsidRPr="00390FF3">
        <w:rPr>
          <w:rFonts w:ascii="Calibri" w:hAnsi="Calibri" w:cs="Calibri"/>
          <w:sz w:val="22"/>
          <w:szCs w:val="22"/>
        </w:rPr>
        <w:t>Zkouška z odborné problematiky se skládá z odborné rozpravy ze dvou základních tematických okruhů:</w:t>
      </w:r>
    </w:p>
    <w:p w14:paraId="065E2BD6" w14:textId="54DC35F1" w:rsidR="002F3F9D" w:rsidRPr="00390FF3" w:rsidRDefault="002F3F9D" w:rsidP="0093705D">
      <w:pPr>
        <w:ind w:firstLine="708"/>
        <w:jc w:val="both"/>
        <w:rPr>
          <w:rFonts w:ascii="Calibri" w:hAnsi="Calibri" w:cs="Calibri"/>
          <w:sz w:val="22"/>
          <w:szCs w:val="22"/>
        </w:rPr>
      </w:pPr>
      <w:r w:rsidRPr="00390FF3">
        <w:rPr>
          <w:rFonts w:ascii="Calibri" w:hAnsi="Calibri" w:cs="Calibri"/>
          <w:sz w:val="22"/>
          <w:szCs w:val="22"/>
        </w:rPr>
        <w:t xml:space="preserve">- </w:t>
      </w:r>
      <w:r w:rsidR="00E87E32">
        <w:rPr>
          <w:rFonts w:ascii="Calibri" w:hAnsi="Calibri" w:cs="Calibri"/>
          <w:sz w:val="22"/>
          <w:szCs w:val="22"/>
        </w:rPr>
        <w:t>Dějiny designu</w:t>
      </w:r>
      <w:r w:rsidRPr="00390FF3">
        <w:rPr>
          <w:rFonts w:ascii="Calibri" w:hAnsi="Calibri" w:cs="Calibri"/>
          <w:sz w:val="22"/>
          <w:szCs w:val="22"/>
        </w:rPr>
        <w:t xml:space="preserve"> </w:t>
      </w:r>
      <w:r w:rsidR="00301616">
        <w:rPr>
          <w:rFonts w:ascii="Calibri" w:hAnsi="Calibri" w:cs="Calibri"/>
          <w:sz w:val="22"/>
          <w:szCs w:val="22"/>
        </w:rPr>
        <w:t xml:space="preserve">a obouvání </w:t>
      </w:r>
      <w:r w:rsidR="00C11957" w:rsidRPr="00390FF3">
        <w:rPr>
          <w:rFonts w:ascii="Calibri" w:hAnsi="Calibri" w:cs="Calibri"/>
          <w:sz w:val="22"/>
          <w:szCs w:val="22"/>
        </w:rPr>
        <w:t>(rozsah je dán</w:t>
      </w:r>
      <w:r w:rsidR="00C11957">
        <w:rPr>
          <w:rFonts w:ascii="Calibri" w:hAnsi="Calibri" w:cs="Calibri"/>
          <w:sz w:val="22"/>
          <w:szCs w:val="22"/>
        </w:rPr>
        <w:t xml:space="preserve"> </w:t>
      </w:r>
      <w:r w:rsidR="00C11957" w:rsidRPr="00390FF3">
        <w:rPr>
          <w:rFonts w:ascii="Calibri" w:hAnsi="Calibri" w:cs="Calibri"/>
          <w:sz w:val="22"/>
          <w:szCs w:val="22"/>
        </w:rPr>
        <w:t>předměty</w:t>
      </w:r>
      <w:r w:rsidR="000C36C4">
        <w:rPr>
          <w:rFonts w:ascii="Calibri" w:hAnsi="Calibri" w:cs="Calibri"/>
          <w:sz w:val="22"/>
          <w:szCs w:val="22"/>
        </w:rPr>
        <w:t xml:space="preserve"> Dějiny designu – ZT a Dějiny obouvání – PZ</w:t>
      </w:r>
      <w:r w:rsidR="00C11957">
        <w:rPr>
          <w:rFonts w:ascii="Calibri" w:hAnsi="Calibri" w:cs="Calibri"/>
          <w:sz w:val="22"/>
          <w:szCs w:val="22"/>
        </w:rPr>
        <w:t>)</w:t>
      </w:r>
    </w:p>
    <w:p w14:paraId="65C45C59" w14:textId="27471C6D" w:rsidR="002F3F9D" w:rsidRPr="00390FF3" w:rsidRDefault="002F3F9D" w:rsidP="0093705D">
      <w:pPr>
        <w:spacing w:after="120"/>
        <w:ind w:left="425" w:firstLine="283"/>
        <w:jc w:val="both"/>
        <w:rPr>
          <w:rFonts w:ascii="Calibri" w:hAnsi="Calibri" w:cs="Calibri"/>
          <w:sz w:val="22"/>
          <w:szCs w:val="22"/>
        </w:rPr>
      </w:pPr>
      <w:r w:rsidRPr="00390FF3">
        <w:rPr>
          <w:rFonts w:ascii="Calibri" w:hAnsi="Calibri" w:cs="Calibri"/>
          <w:sz w:val="22"/>
          <w:szCs w:val="22"/>
        </w:rPr>
        <w:t xml:space="preserve">- Teorie a technologie oboru (rozsah je dán předměty PZ – </w:t>
      </w:r>
      <w:r w:rsidR="0014756E">
        <w:rPr>
          <w:rFonts w:ascii="Calibri" w:hAnsi="Calibri" w:cs="Calibri"/>
          <w:sz w:val="22"/>
          <w:szCs w:val="22"/>
        </w:rPr>
        <w:t>Teorie a technologie</w:t>
      </w:r>
      <w:r w:rsidR="005D1ECC">
        <w:rPr>
          <w:rFonts w:ascii="Calibri" w:hAnsi="Calibri" w:cs="Calibri"/>
          <w:sz w:val="22"/>
          <w:szCs w:val="22"/>
        </w:rPr>
        <w:t>,</w:t>
      </w:r>
      <w:r w:rsidR="00DC3F1F">
        <w:rPr>
          <w:rFonts w:ascii="Calibri" w:hAnsi="Calibri" w:cs="Calibri"/>
          <w:sz w:val="22"/>
          <w:szCs w:val="22"/>
        </w:rPr>
        <w:t xml:space="preserve"> Výroba doplňků </w:t>
      </w:r>
      <w:r w:rsidR="007D23E2">
        <w:rPr>
          <w:rFonts w:ascii="Calibri" w:hAnsi="Calibri" w:cs="Calibri"/>
          <w:sz w:val="22"/>
          <w:szCs w:val="22"/>
        </w:rPr>
        <w:br/>
      </w:r>
      <w:r w:rsidR="00DC3F1F">
        <w:rPr>
          <w:rFonts w:ascii="Calibri" w:hAnsi="Calibri" w:cs="Calibri"/>
          <w:sz w:val="22"/>
          <w:szCs w:val="22"/>
        </w:rPr>
        <w:t>a galanterie</w:t>
      </w:r>
      <w:r w:rsidRPr="00390FF3">
        <w:rPr>
          <w:rFonts w:ascii="Calibri" w:hAnsi="Calibri" w:cs="Calibri"/>
          <w:sz w:val="22"/>
          <w:szCs w:val="22"/>
        </w:rPr>
        <w:t>)</w:t>
      </w:r>
    </w:p>
    <w:p w14:paraId="3917B798" w14:textId="77777777" w:rsidR="002F3F9D" w:rsidRPr="00390FF3" w:rsidRDefault="002F3F9D" w:rsidP="002F3F9D">
      <w:pPr>
        <w:ind w:left="425"/>
        <w:jc w:val="both"/>
        <w:rPr>
          <w:rFonts w:ascii="Calibri" w:hAnsi="Calibri" w:cs="Calibri"/>
          <w:sz w:val="22"/>
          <w:szCs w:val="22"/>
        </w:rPr>
      </w:pPr>
      <w:r w:rsidRPr="00390FF3">
        <w:rPr>
          <w:rFonts w:ascii="Calibri" w:hAnsi="Calibri" w:cs="Calibri"/>
          <w:sz w:val="22"/>
          <w:szCs w:val="22"/>
        </w:rPr>
        <w:t xml:space="preserve">Obhajoba bakalářské práce, která se skládá z: </w:t>
      </w:r>
    </w:p>
    <w:p w14:paraId="5DEB2652" w14:textId="09CC13B4" w:rsidR="002F3F9D" w:rsidRPr="00390FF3" w:rsidRDefault="002F3F9D" w:rsidP="002F3F9D">
      <w:pPr>
        <w:ind w:left="425"/>
        <w:jc w:val="both"/>
        <w:rPr>
          <w:rFonts w:ascii="Calibri" w:hAnsi="Calibri" w:cs="Calibri"/>
          <w:sz w:val="22"/>
          <w:szCs w:val="22"/>
        </w:rPr>
      </w:pPr>
      <w:r w:rsidRPr="00390FF3">
        <w:rPr>
          <w:rFonts w:ascii="Calibri" w:hAnsi="Calibri" w:cs="Calibri"/>
          <w:sz w:val="22"/>
          <w:szCs w:val="22"/>
        </w:rPr>
        <w:t xml:space="preserve">     - teoretické části práce</w:t>
      </w:r>
      <w:r w:rsidR="002D595B">
        <w:rPr>
          <w:rFonts w:ascii="Calibri" w:hAnsi="Calibri" w:cs="Calibri"/>
          <w:sz w:val="22"/>
          <w:szCs w:val="22"/>
        </w:rPr>
        <w:t>, ve které je zdokumentován postup tvorby a zobrazena celková podoba díla, nebo ukázky z díla</w:t>
      </w:r>
      <w:r w:rsidRPr="00390FF3">
        <w:rPr>
          <w:rFonts w:ascii="Calibri" w:hAnsi="Calibri" w:cs="Calibri"/>
          <w:sz w:val="22"/>
          <w:szCs w:val="22"/>
        </w:rPr>
        <w:t xml:space="preserve"> </w:t>
      </w:r>
    </w:p>
    <w:p w14:paraId="212A0B68" w14:textId="50144478" w:rsidR="002F3F9D" w:rsidRPr="003B1D93" w:rsidRDefault="002F3F9D" w:rsidP="002F3F9D">
      <w:pPr>
        <w:spacing w:after="120"/>
        <w:ind w:left="425"/>
        <w:jc w:val="both"/>
        <w:rPr>
          <w:rFonts w:ascii="Calibri" w:hAnsi="Calibri" w:cs="Calibri"/>
          <w:sz w:val="22"/>
          <w:szCs w:val="22"/>
        </w:rPr>
      </w:pPr>
      <w:r w:rsidRPr="00390FF3">
        <w:rPr>
          <w:rFonts w:ascii="Calibri" w:hAnsi="Calibri" w:cs="Calibri"/>
          <w:sz w:val="22"/>
          <w:szCs w:val="22"/>
        </w:rPr>
        <w:t xml:space="preserve">     - praktické části práce</w:t>
      </w:r>
      <w:r w:rsidR="00710CE9">
        <w:rPr>
          <w:rFonts w:ascii="Calibri" w:hAnsi="Calibri" w:cs="Calibri"/>
          <w:sz w:val="22"/>
          <w:szCs w:val="22"/>
        </w:rPr>
        <w:t xml:space="preserve"> (praktický tvůrčí výstup)</w:t>
      </w:r>
      <w:r w:rsidRPr="00390FF3">
        <w:rPr>
          <w:rFonts w:ascii="Calibri" w:hAnsi="Calibri" w:cs="Calibri"/>
          <w:sz w:val="22"/>
          <w:szCs w:val="22"/>
        </w:rPr>
        <w:t>, kde student prokazuje schopnost obhájit své vlastní přístupy a postupy, originalitu a kreativitu na základě znalostí a dovedností získaných v předmětu Ateliér</w:t>
      </w:r>
      <w:r w:rsidR="00710CE9">
        <w:rPr>
          <w:rFonts w:ascii="Calibri" w:hAnsi="Calibri" w:cs="Calibri"/>
          <w:sz w:val="22"/>
          <w:szCs w:val="22"/>
        </w:rPr>
        <w:t xml:space="preserve"> </w:t>
      </w:r>
      <w:proofErr w:type="spellStart"/>
      <w:r w:rsidR="003E3AC4" w:rsidRPr="003E3AC4">
        <w:rPr>
          <w:rFonts w:ascii="Calibri" w:hAnsi="Calibri" w:cs="Calibri"/>
          <w:sz w:val="22"/>
          <w:szCs w:val="22"/>
        </w:rPr>
        <w:t>Footwear</w:t>
      </w:r>
      <w:proofErr w:type="spellEnd"/>
      <w:r w:rsidR="003E3AC4" w:rsidRPr="003E3AC4">
        <w:rPr>
          <w:rFonts w:ascii="Calibri" w:hAnsi="Calibri" w:cs="Calibri"/>
          <w:sz w:val="22"/>
          <w:szCs w:val="22"/>
        </w:rPr>
        <w:t xml:space="preserve"> Design</w:t>
      </w:r>
      <w:r w:rsidR="00710CE9">
        <w:rPr>
          <w:rFonts w:ascii="Calibri" w:hAnsi="Calibri" w:cs="Calibri"/>
          <w:sz w:val="22"/>
          <w:szCs w:val="22"/>
        </w:rPr>
        <w:t>, Dílenská praxe a Klauzurní práce</w:t>
      </w:r>
      <w:r w:rsidRPr="00390FF3">
        <w:rPr>
          <w:rFonts w:ascii="Calibri" w:hAnsi="Calibri" w:cs="Calibri"/>
          <w:sz w:val="22"/>
          <w:szCs w:val="22"/>
        </w:rPr>
        <w:t>.</w:t>
      </w:r>
    </w:p>
    <w:bookmarkEnd w:id="665"/>
    <w:p w14:paraId="214A8256" w14:textId="77777777" w:rsidR="00C65289" w:rsidRDefault="00C65289" w:rsidP="00C65289">
      <w:pPr>
        <w:spacing w:after="120"/>
        <w:ind w:left="2829" w:firstLine="709"/>
        <w:rPr>
          <w:rFonts w:asciiTheme="minorHAnsi" w:hAnsiTheme="minorHAnsi"/>
          <w:sz w:val="22"/>
          <w:szCs w:val="22"/>
        </w:rPr>
      </w:pPr>
    </w:p>
    <w:p w14:paraId="4647D5B4" w14:textId="77777777" w:rsidR="008528AC" w:rsidRDefault="00B7621F" w:rsidP="008528AC">
      <w:pPr>
        <w:spacing w:after="120"/>
        <w:ind w:left="2829" w:firstLine="709"/>
        <w:rPr>
          <w:rFonts w:asciiTheme="minorHAnsi" w:hAnsiTheme="minorHAnsi"/>
          <w:sz w:val="22"/>
          <w:szCs w:val="22"/>
        </w:rPr>
      </w:pPr>
      <w:r w:rsidRPr="00EA23FA">
        <w:rPr>
          <w:rFonts w:asciiTheme="minorHAnsi" w:hAnsiTheme="minorHAnsi"/>
          <w:sz w:val="22"/>
          <w:szCs w:val="22"/>
        </w:rPr>
        <w:t>Standard 2.1</w:t>
      </w:r>
      <w:r>
        <w:rPr>
          <w:rFonts w:asciiTheme="minorHAnsi" w:hAnsiTheme="minorHAnsi"/>
          <w:sz w:val="22"/>
          <w:szCs w:val="22"/>
        </w:rPr>
        <w:t>5</w:t>
      </w:r>
    </w:p>
    <w:p w14:paraId="2773CA12" w14:textId="25A0EFB1" w:rsidR="00B7621F" w:rsidRPr="00C65289" w:rsidRDefault="00B7621F" w:rsidP="006B5B58">
      <w:pPr>
        <w:spacing w:after="120"/>
        <w:ind w:left="426" w:firstLine="6"/>
        <w:jc w:val="both"/>
        <w:rPr>
          <w:rFonts w:asciiTheme="minorHAnsi" w:hAnsiTheme="minorHAnsi"/>
          <w:sz w:val="22"/>
          <w:szCs w:val="22"/>
        </w:rPr>
      </w:pPr>
      <w:r>
        <w:rPr>
          <w:rFonts w:asciiTheme="minorHAnsi" w:hAnsiTheme="minorHAnsi"/>
          <w:sz w:val="22"/>
          <w:szCs w:val="22"/>
        </w:rPr>
        <w:t xml:space="preserve">Součástí studijního programu </w:t>
      </w:r>
      <w:r w:rsidR="00850C17">
        <w:rPr>
          <w:rFonts w:asciiTheme="minorHAnsi" w:hAnsiTheme="minorHAnsi"/>
          <w:sz w:val="22"/>
          <w:szCs w:val="22"/>
        </w:rPr>
        <w:t xml:space="preserve">jsou studijní předměty Ateliér </w:t>
      </w:r>
      <w:proofErr w:type="spellStart"/>
      <w:r w:rsidR="003E3AC4" w:rsidRPr="003E3AC4">
        <w:rPr>
          <w:rFonts w:asciiTheme="minorHAnsi" w:hAnsiTheme="minorHAnsi"/>
          <w:sz w:val="22"/>
          <w:szCs w:val="22"/>
        </w:rPr>
        <w:t>Footwear</w:t>
      </w:r>
      <w:proofErr w:type="spellEnd"/>
      <w:r w:rsidR="003E3AC4" w:rsidRPr="003E3AC4">
        <w:rPr>
          <w:rFonts w:asciiTheme="minorHAnsi" w:hAnsiTheme="minorHAnsi"/>
          <w:sz w:val="22"/>
          <w:szCs w:val="22"/>
        </w:rPr>
        <w:t xml:space="preserve"> Design</w:t>
      </w:r>
      <w:r w:rsidR="008528AC">
        <w:rPr>
          <w:rFonts w:asciiTheme="minorHAnsi" w:hAnsiTheme="minorHAnsi"/>
          <w:sz w:val="22"/>
          <w:szCs w:val="22"/>
        </w:rPr>
        <w:t xml:space="preserve"> </w:t>
      </w:r>
      <w:r w:rsidR="00AF0043">
        <w:rPr>
          <w:rFonts w:asciiTheme="minorHAnsi" w:hAnsiTheme="minorHAnsi"/>
          <w:sz w:val="22"/>
          <w:szCs w:val="22"/>
        </w:rPr>
        <w:t>1-5, Dílenská praxe</w:t>
      </w:r>
      <w:r w:rsidR="008528AC">
        <w:rPr>
          <w:rFonts w:asciiTheme="minorHAnsi" w:hAnsiTheme="minorHAnsi"/>
          <w:sz w:val="22"/>
          <w:szCs w:val="22"/>
        </w:rPr>
        <w:t xml:space="preserve"> </w:t>
      </w:r>
      <w:r w:rsidR="00AF0043">
        <w:rPr>
          <w:rFonts w:asciiTheme="minorHAnsi" w:hAnsiTheme="minorHAnsi"/>
          <w:sz w:val="22"/>
          <w:szCs w:val="22"/>
        </w:rPr>
        <w:t xml:space="preserve">1-5 </w:t>
      </w:r>
      <w:r w:rsidR="006B5B58">
        <w:rPr>
          <w:rFonts w:asciiTheme="minorHAnsi" w:hAnsiTheme="minorHAnsi"/>
          <w:sz w:val="22"/>
          <w:szCs w:val="22"/>
        </w:rPr>
        <w:br/>
      </w:r>
      <w:r w:rsidR="00AF0043">
        <w:rPr>
          <w:rFonts w:asciiTheme="minorHAnsi" w:hAnsiTheme="minorHAnsi"/>
          <w:sz w:val="22"/>
          <w:szCs w:val="22"/>
        </w:rPr>
        <w:t>a</w:t>
      </w:r>
      <w:r w:rsidR="006B5B58">
        <w:rPr>
          <w:rFonts w:asciiTheme="minorHAnsi" w:hAnsiTheme="minorHAnsi"/>
          <w:sz w:val="22"/>
          <w:szCs w:val="22"/>
        </w:rPr>
        <w:t xml:space="preserve"> </w:t>
      </w:r>
      <w:r w:rsidR="00AF0043">
        <w:rPr>
          <w:rFonts w:asciiTheme="minorHAnsi" w:hAnsiTheme="minorHAnsi"/>
          <w:sz w:val="22"/>
          <w:szCs w:val="22"/>
        </w:rPr>
        <w:t xml:space="preserve">Klauzurní práce 1-5, které </w:t>
      </w:r>
      <w:r w:rsidR="000A67CF">
        <w:rPr>
          <w:rFonts w:asciiTheme="minorHAnsi" w:hAnsiTheme="minorHAnsi"/>
          <w:sz w:val="22"/>
          <w:szCs w:val="22"/>
        </w:rPr>
        <w:t>umožnění osvojení dovedností nutných pro potřeby praxe.</w:t>
      </w:r>
    </w:p>
    <w:p w14:paraId="5E49004B" w14:textId="77777777" w:rsidR="00EA23FA" w:rsidRDefault="00EA23FA" w:rsidP="00EA23FA">
      <w:pPr>
        <w:rPr>
          <w:lang w:eastAsia="en-US"/>
        </w:rPr>
      </w:pPr>
    </w:p>
    <w:p w14:paraId="7CE4C3F4" w14:textId="77777777" w:rsidR="006B5B58" w:rsidRPr="00EA23FA" w:rsidRDefault="006B5B58" w:rsidP="00EA23FA">
      <w:pPr>
        <w:rPr>
          <w:lang w:eastAsia="en-US"/>
        </w:rPr>
      </w:pPr>
    </w:p>
    <w:p w14:paraId="6F7F29F7" w14:textId="77777777" w:rsidR="005D65AA" w:rsidRDefault="005D65AA" w:rsidP="005D65AA">
      <w:pPr>
        <w:pStyle w:val="Nadpis2"/>
        <w:ind w:right="142"/>
      </w:pPr>
      <w:r w:rsidRPr="00035992">
        <w:lastRenderedPageBreak/>
        <w:t xml:space="preserve">Vzdělávací </w:t>
      </w:r>
      <w:r>
        <w:t xml:space="preserve">a tvůrčí </w:t>
      </w:r>
      <w:r w:rsidRPr="00035992">
        <w:t>činnost</w:t>
      </w:r>
      <w:r>
        <w:t xml:space="preserve"> ve studijním programu</w:t>
      </w:r>
    </w:p>
    <w:p w14:paraId="7C79D9A5" w14:textId="77777777" w:rsidR="005D65AA" w:rsidRDefault="005D65AA" w:rsidP="005D65AA">
      <w:pPr>
        <w:pStyle w:val="Nadpis3"/>
        <w:ind w:right="142"/>
      </w:pPr>
      <w:r w:rsidRPr="00035992">
        <w:t>Metody výuky a hodnocení výsledků studia</w:t>
      </w:r>
    </w:p>
    <w:p w14:paraId="2E1DE9EC" w14:textId="77777777" w:rsidR="00EA23FA" w:rsidRPr="00D5748D" w:rsidRDefault="00EA23FA" w:rsidP="00EA23FA">
      <w:pPr>
        <w:spacing w:before="120" w:after="120"/>
        <w:ind w:left="2829" w:firstLine="709"/>
        <w:rPr>
          <w:rFonts w:asciiTheme="minorHAnsi" w:hAnsiTheme="minorHAnsi" w:cstheme="minorHAnsi"/>
          <w:sz w:val="22"/>
          <w:szCs w:val="22"/>
        </w:rPr>
      </w:pPr>
      <w:r w:rsidRPr="00D5748D">
        <w:rPr>
          <w:rFonts w:asciiTheme="minorHAnsi" w:hAnsiTheme="minorHAnsi" w:cstheme="minorHAnsi"/>
          <w:sz w:val="22"/>
          <w:szCs w:val="22"/>
        </w:rPr>
        <w:t>Standardy 3.1-3.4</w:t>
      </w:r>
    </w:p>
    <w:p w14:paraId="27BC61C7" w14:textId="42E0EEEC" w:rsidR="005D65AA" w:rsidRPr="00EA23FA" w:rsidRDefault="005D65AA" w:rsidP="00EA23F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EA23FA">
        <w:rPr>
          <w:rFonts w:asciiTheme="minorHAnsi" w:hAnsiTheme="minorHAnsi" w:cstheme="minorHAnsi"/>
          <w:color w:val="000000"/>
          <w:sz w:val="22"/>
          <w:szCs w:val="22"/>
        </w:rPr>
        <w:t xml:space="preserve">FMK v rámci organizace studia a výuky uplatňuje kritéria stanovená ve </w:t>
      </w:r>
      <w:r w:rsidRPr="00EA23FA">
        <w:rPr>
          <w:rFonts w:asciiTheme="minorHAnsi" w:hAnsiTheme="minorHAnsi" w:cstheme="minorHAnsi"/>
          <w:i/>
          <w:color w:val="000000"/>
          <w:sz w:val="22"/>
          <w:szCs w:val="22"/>
        </w:rPr>
        <w:t>Studijním a zkušebním řádu UTB</w:t>
      </w:r>
      <w:r w:rsidRPr="00EA23FA">
        <w:rPr>
          <w:rStyle w:val="Znakapoznpodarou"/>
          <w:rFonts w:asciiTheme="minorHAnsi" w:hAnsiTheme="minorHAnsi" w:cstheme="minorHAnsi"/>
          <w:i/>
          <w:color w:val="000000"/>
          <w:sz w:val="22"/>
          <w:szCs w:val="22"/>
        </w:rPr>
        <w:footnoteReference w:id="57"/>
      </w:r>
      <w:r w:rsidRPr="00EA23FA">
        <w:rPr>
          <w:rFonts w:asciiTheme="minorHAnsi" w:hAnsiTheme="minorHAnsi" w:cstheme="minorHAnsi"/>
          <w:i/>
          <w:color w:val="000000"/>
          <w:sz w:val="22"/>
          <w:szCs w:val="22"/>
        </w:rPr>
        <w:t xml:space="preserve"> </w:t>
      </w:r>
      <w:r w:rsidRPr="00EA23FA">
        <w:rPr>
          <w:rFonts w:asciiTheme="minorHAnsi" w:hAnsiTheme="minorHAnsi" w:cstheme="minorHAnsi"/>
          <w:i/>
          <w:color w:val="000000"/>
          <w:sz w:val="22"/>
          <w:szCs w:val="22"/>
        </w:rPr>
        <w:br/>
      </w:r>
      <w:r w:rsidRPr="00EA23FA">
        <w:rPr>
          <w:rFonts w:asciiTheme="minorHAnsi" w:hAnsiTheme="minorHAnsi" w:cstheme="minorHAnsi"/>
          <w:color w:val="000000"/>
          <w:sz w:val="22"/>
          <w:szCs w:val="22"/>
        </w:rPr>
        <w:t xml:space="preserve">a v </w:t>
      </w:r>
      <w:r w:rsidRPr="00EA23FA">
        <w:rPr>
          <w:rFonts w:asciiTheme="minorHAnsi" w:hAnsiTheme="minorHAnsi" w:cstheme="minorHAnsi"/>
          <w:i/>
          <w:color w:val="000000"/>
          <w:sz w:val="22"/>
          <w:szCs w:val="22"/>
        </w:rPr>
        <w:t>Pravidlech průběhu studia ve studijních programech uskutečňovaných na FMK</w:t>
      </w:r>
      <w:r w:rsidRPr="00EA23FA">
        <w:rPr>
          <w:rStyle w:val="Znakapoznpodarou"/>
          <w:rFonts w:asciiTheme="minorHAnsi" w:hAnsiTheme="minorHAnsi" w:cstheme="minorHAnsi"/>
          <w:i/>
          <w:color w:val="000000"/>
          <w:sz w:val="22"/>
          <w:szCs w:val="22"/>
        </w:rPr>
        <w:footnoteReference w:id="58"/>
      </w:r>
      <w:r w:rsidRPr="00EA23FA">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a zkoušek. </w:t>
      </w:r>
    </w:p>
    <w:p w14:paraId="735ABDA2" w14:textId="6F3E6D63" w:rsidR="005D65AA" w:rsidRPr="00EA23FA" w:rsidRDefault="005D65AA" w:rsidP="003430E6">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bookmarkStart w:id="666" w:name="_Hlk114669665"/>
      <w:r w:rsidRPr="00B15B19">
        <w:rPr>
          <w:rFonts w:asciiTheme="minorHAnsi" w:hAnsiTheme="minorHAnsi" w:cstheme="minorHAnsi"/>
          <w:color w:val="000000"/>
          <w:sz w:val="22"/>
          <w:szCs w:val="22"/>
        </w:rPr>
        <w:t xml:space="preserve">Podmínky úspěšného ukončení studia jsou zveřejněny v </w:t>
      </w:r>
      <w:r w:rsidRPr="00B15B19">
        <w:rPr>
          <w:rFonts w:asciiTheme="minorHAnsi" w:hAnsiTheme="minorHAnsi" w:cstheme="minorHAnsi"/>
          <w:i/>
          <w:iCs/>
          <w:color w:val="000000"/>
          <w:sz w:val="22"/>
          <w:szCs w:val="22"/>
        </w:rPr>
        <w:t>Pravidlech průběhu studia ve studijních programech uskutečňovaných na FMK</w:t>
      </w:r>
      <w:r w:rsidR="00F320AC" w:rsidRPr="00B15B19">
        <w:rPr>
          <w:rStyle w:val="Znakapoznpodarou"/>
          <w:rFonts w:asciiTheme="minorHAnsi" w:hAnsiTheme="minorHAnsi" w:cstheme="minorHAnsi"/>
          <w:i/>
          <w:iCs/>
          <w:color w:val="000000"/>
          <w:sz w:val="22"/>
          <w:szCs w:val="22"/>
        </w:rPr>
        <w:footnoteReference w:id="59"/>
      </w:r>
      <w:r w:rsidRPr="00B15B19">
        <w:rPr>
          <w:rFonts w:asciiTheme="minorHAnsi" w:hAnsiTheme="minorHAnsi" w:cstheme="minorHAnsi"/>
          <w:color w:val="000000"/>
          <w:sz w:val="22"/>
          <w:szCs w:val="22"/>
        </w:rPr>
        <w:t xml:space="preserve"> a v rozhodnutí děkana FMK</w:t>
      </w:r>
      <w:r w:rsidR="003430E6" w:rsidRPr="00B15B19">
        <w:rPr>
          <w:rFonts w:asciiTheme="minorHAnsi" w:hAnsiTheme="minorHAnsi" w:cstheme="minorHAnsi"/>
          <w:color w:val="000000"/>
          <w:sz w:val="22"/>
          <w:szCs w:val="22"/>
        </w:rPr>
        <w:t xml:space="preserve"> </w:t>
      </w:r>
      <w:bookmarkEnd w:id="666"/>
      <w:r w:rsidRPr="00B15B19">
        <w:rPr>
          <w:rFonts w:asciiTheme="minorHAnsi" w:hAnsiTheme="minorHAnsi" w:cstheme="minorHAnsi"/>
          <w:i/>
          <w:color w:val="000000"/>
          <w:sz w:val="22"/>
          <w:szCs w:val="22"/>
        </w:rPr>
        <w:t xml:space="preserve">Pravidla pro zadávání a zpracování bakalářských </w:t>
      </w:r>
      <w:r w:rsidR="00B15B19">
        <w:rPr>
          <w:rFonts w:asciiTheme="minorHAnsi" w:hAnsiTheme="minorHAnsi" w:cstheme="minorHAnsi"/>
          <w:i/>
          <w:color w:val="000000"/>
          <w:sz w:val="22"/>
          <w:szCs w:val="22"/>
        </w:rPr>
        <w:br/>
      </w:r>
      <w:r w:rsidRPr="00B15B19">
        <w:rPr>
          <w:rFonts w:asciiTheme="minorHAnsi" w:hAnsiTheme="minorHAnsi" w:cstheme="minorHAnsi"/>
          <w:i/>
          <w:color w:val="000000"/>
          <w:sz w:val="22"/>
          <w:szCs w:val="22"/>
        </w:rPr>
        <w:t xml:space="preserve">a diplomových prací, jejich uložení, </w:t>
      </w:r>
      <w:r w:rsidR="00470697" w:rsidRPr="00B15B19">
        <w:rPr>
          <w:rFonts w:asciiTheme="minorHAnsi" w:hAnsiTheme="minorHAnsi" w:cstheme="minorHAnsi"/>
          <w:i/>
          <w:color w:val="000000"/>
          <w:sz w:val="22"/>
          <w:szCs w:val="22"/>
        </w:rPr>
        <w:t>z</w:t>
      </w:r>
      <w:r w:rsidR="00470697">
        <w:rPr>
          <w:rFonts w:asciiTheme="minorHAnsi" w:hAnsiTheme="minorHAnsi" w:cstheme="minorHAnsi"/>
          <w:i/>
          <w:color w:val="000000"/>
          <w:sz w:val="22"/>
          <w:szCs w:val="22"/>
        </w:rPr>
        <w:t>veřejnění</w:t>
      </w:r>
      <w:r w:rsidR="00470697" w:rsidRPr="00B15B19">
        <w:rPr>
          <w:rFonts w:asciiTheme="minorHAnsi" w:hAnsiTheme="minorHAnsi" w:cstheme="minorHAnsi"/>
          <w:i/>
          <w:color w:val="000000"/>
          <w:sz w:val="22"/>
          <w:szCs w:val="22"/>
        </w:rPr>
        <w:t xml:space="preserve"> </w:t>
      </w:r>
      <w:r w:rsidRPr="00B15B19">
        <w:rPr>
          <w:rFonts w:asciiTheme="minorHAnsi" w:hAnsiTheme="minorHAnsi" w:cstheme="minorHAnsi"/>
          <w:i/>
          <w:color w:val="000000"/>
          <w:sz w:val="22"/>
          <w:szCs w:val="22"/>
        </w:rPr>
        <w:t>a kontrola původnosti na FMK</w:t>
      </w:r>
      <w:r w:rsidRPr="00B15B19">
        <w:rPr>
          <w:rStyle w:val="Znakapoznpodarou"/>
          <w:rFonts w:asciiTheme="minorHAnsi" w:hAnsiTheme="minorHAnsi" w:cstheme="minorHAnsi"/>
          <w:i/>
          <w:color w:val="000000"/>
          <w:sz w:val="22"/>
          <w:szCs w:val="22"/>
        </w:rPr>
        <w:footnoteReference w:id="60"/>
      </w:r>
      <w:r w:rsidRPr="00B15B19">
        <w:rPr>
          <w:rFonts w:asciiTheme="minorHAnsi" w:hAnsiTheme="minorHAnsi" w:cstheme="minorHAnsi"/>
          <w:color w:val="000000"/>
          <w:sz w:val="22"/>
          <w:szCs w:val="22"/>
        </w:rPr>
        <w:t>, dále ve studijních plánech zveřejněných ve veřejné části internetových stránek FMK</w:t>
      </w:r>
      <w:r w:rsidRPr="00B15B19">
        <w:rPr>
          <w:rStyle w:val="Znakapoznpodarou"/>
          <w:rFonts w:asciiTheme="minorHAnsi" w:hAnsiTheme="minorHAnsi" w:cstheme="minorHAnsi"/>
          <w:color w:val="000000"/>
          <w:sz w:val="22"/>
          <w:szCs w:val="22"/>
        </w:rPr>
        <w:footnoteReference w:id="61"/>
      </w:r>
      <w:r w:rsidRPr="00B15B19">
        <w:rPr>
          <w:rFonts w:asciiTheme="minorHAnsi" w:hAnsiTheme="minorHAnsi" w:cstheme="minorHAnsi"/>
          <w:color w:val="000000"/>
          <w:sz w:val="22"/>
          <w:szCs w:val="22"/>
        </w:rPr>
        <w:t xml:space="preserve"> a v každoročně aktualizovaných rozhodnutí děkana FMK </w:t>
      </w:r>
      <w:r w:rsidRPr="00B15B19">
        <w:rPr>
          <w:rFonts w:asciiTheme="minorHAnsi" w:hAnsiTheme="minorHAnsi" w:cstheme="minorHAnsi"/>
          <w:i/>
          <w:color w:val="000000"/>
          <w:sz w:val="22"/>
          <w:szCs w:val="22"/>
        </w:rPr>
        <w:t xml:space="preserve">Ukončení </w:t>
      </w:r>
      <w:r w:rsidR="00A64010">
        <w:rPr>
          <w:rFonts w:asciiTheme="minorHAnsi" w:hAnsiTheme="minorHAnsi" w:cstheme="minorHAnsi"/>
          <w:i/>
          <w:color w:val="000000"/>
          <w:sz w:val="22"/>
          <w:szCs w:val="22"/>
        </w:rPr>
        <w:t xml:space="preserve">a kontrola </w:t>
      </w:r>
      <w:r w:rsidRPr="00B15B19">
        <w:rPr>
          <w:rFonts w:asciiTheme="minorHAnsi" w:hAnsiTheme="minorHAnsi" w:cstheme="minorHAnsi"/>
          <w:i/>
          <w:color w:val="000000"/>
          <w:sz w:val="22"/>
          <w:szCs w:val="22"/>
        </w:rPr>
        <w:t xml:space="preserve">studia </w:t>
      </w:r>
      <w:r w:rsidR="00B76AA2">
        <w:rPr>
          <w:rFonts w:asciiTheme="minorHAnsi" w:hAnsiTheme="minorHAnsi" w:cstheme="minorHAnsi"/>
          <w:i/>
          <w:color w:val="000000"/>
          <w:sz w:val="22"/>
          <w:szCs w:val="22"/>
        </w:rPr>
        <w:t xml:space="preserve">pro </w:t>
      </w:r>
      <w:r w:rsidRPr="00B15B19">
        <w:rPr>
          <w:rFonts w:asciiTheme="minorHAnsi" w:hAnsiTheme="minorHAnsi" w:cstheme="minorHAnsi"/>
          <w:i/>
          <w:color w:val="000000"/>
          <w:sz w:val="22"/>
          <w:szCs w:val="22"/>
        </w:rPr>
        <w:t>student</w:t>
      </w:r>
      <w:r w:rsidR="00B76AA2">
        <w:rPr>
          <w:rFonts w:asciiTheme="minorHAnsi" w:hAnsiTheme="minorHAnsi" w:cstheme="minorHAnsi"/>
          <w:i/>
          <w:color w:val="000000"/>
          <w:sz w:val="22"/>
          <w:szCs w:val="22"/>
        </w:rPr>
        <w:t>y</w:t>
      </w:r>
      <w:r w:rsidRPr="00B15B19">
        <w:rPr>
          <w:rFonts w:asciiTheme="minorHAnsi" w:hAnsiTheme="minorHAnsi" w:cstheme="minorHAnsi"/>
          <w:i/>
          <w:color w:val="000000"/>
          <w:sz w:val="22"/>
          <w:szCs w:val="22"/>
        </w:rPr>
        <w:t xml:space="preserve"> </w:t>
      </w:r>
      <w:r w:rsidR="004C10E7">
        <w:rPr>
          <w:rFonts w:asciiTheme="minorHAnsi" w:hAnsiTheme="minorHAnsi" w:cstheme="minorHAnsi"/>
          <w:i/>
          <w:color w:val="000000"/>
          <w:sz w:val="22"/>
          <w:szCs w:val="22"/>
        </w:rPr>
        <w:t>závěrečného roku studia</w:t>
      </w:r>
      <w:r w:rsidRPr="00B15B19">
        <w:rPr>
          <w:rFonts w:asciiTheme="minorHAnsi" w:hAnsiTheme="minorHAnsi" w:cstheme="minorHAnsi"/>
          <w:i/>
          <w:color w:val="000000"/>
          <w:sz w:val="22"/>
          <w:szCs w:val="22"/>
        </w:rPr>
        <w:t xml:space="preserve"> bakalářských a navazujících magisterských studijních programů</w:t>
      </w:r>
      <w:r w:rsidR="00DD7755">
        <w:rPr>
          <w:rFonts w:asciiTheme="minorHAnsi" w:hAnsiTheme="minorHAnsi" w:cstheme="minorHAnsi"/>
          <w:i/>
          <w:color w:val="000000"/>
          <w:sz w:val="22"/>
          <w:szCs w:val="22"/>
        </w:rPr>
        <w:t xml:space="preserve"> a státní závěrečné zkoušky</w:t>
      </w:r>
      <w:r w:rsidRPr="00B15B19">
        <w:rPr>
          <w:rFonts w:asciiTheme="minorHAnsi" w:hAnsiTheme="minorHAnsi" w:cstheme="minorHAnsi"/>
          <w:i/>
          <w:color w:val="000000"/>
          <w:sz w:val="22"/>
          <w:szCs w:val="22"/>
        </w:rPr>
        <w:t xml:space="preserve"> </w:t>
      </w:r>
      <w:r w:rsidR="00B76AA2">
        <w:rPr>
          <w:rFonts w:asciiTheme="minorHAnsi" w:hAnsiTheme="minorHAnsi" w:cstheme="minorHAnsi"/>
          <w:i/>
          <w:color w:val="000000"/>
          <w:sz w:val="22"/>
          <w:szCs w:val="22"/>
        </w:rPr>
        <w:t>na FMK</w:t>
      </w:r>
      <w:r w:rsidRPr="00B15B19">
        <w:rPr>
          <w:rStyle w:val="Znakapoznpodarou"/>
          <w:rFonts w:asciiTheme="minorHAnsi" w:hAnsiTheme="minorHAnsi" w:cstheme="minorHAnsi"/>
          <w:i/>
          <w:color w:val="000000"/>
          <w:sz w:val="22"/>
          <w:szCs w:val="22"/>
        </w:rPr>
        <w:footnoteReference w:id="62"/>
      </w:r>
      <w:r w:rsidRPr="00B15B19">
        <w:rPr>
          <w:rFonts w:asciiTheme="minorHAnsi" w:hAnsiTheme="minorHAnsi" w:cstheme="minorHAnsi"/>
          <w:color w:val="000000"/>
          <w:sz w:val="22"/>
          <w:szCs w:val="22"/>
        </w:rPr>
        <w:t>.</w:t>
      </w:r>
    </w:p>
    <w:p w14:paraId="7B29F4EC" w14:textId="72AF6B6F" w:rsidR="005D65AA" w:rsidRPr="00EA23F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EA23FA">
        <w:rPr>
          <w:rFonts w:asciiTheme="minorHAnsi" w:hAnsiTheme="minorHAnsi" w:cs="Calibri"/>
          <w:color w:val="000000"/>
          <w:sz w:val="22"/>
          <w:szCs w:val="22"/>
        </w:rPr>
        <w:t xml:space="preserve">U všech předmětů </w:t>
      </w:r>
      <w:r w:rsidR="00771FF1"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771FF1" w:rsidRPr="00EA23FA">
        <w:rPr>
          <w:rFonts w:asciiTheme="minorHAnsi" w:hAnsiTheme="minorHAnsi" w:cstheme="minorHAnsi"/>
          <w:color w:val="000000"/>
          <w:sz w:val="22"/>
          <w:szCs w:val="22"/>
        </w:rPr>
        <w:t xml:space="preserve"> </w:t>
      </w:r>
      <w:r w:rsidRPr="00EA23FA">
        <w:rPr>
          <w:rFonts w:asciiTheme="minorHAnsi" w:hAnsiTheme="minorHAnsi" w:cstheme="minorHAnsi"/>
          <w:color w:val="000000"/>
          <w:sz w:val="22"/>
          <w:szCs w:val="22"/>
        </w:rPr>
        <w:t xml:space="preserve">jsou vypracovány karty předmětů, které definují rozsah studijního předmětu, stručnou anotaci a studijní literaturu, vedle toho bude po úspěšné akreditaci předmět evidován do IS/STAG, kde jsou uvedeny kredity, rozsah hodin, cíl předmětu, požadavky na studenta, obsah, literatura, časová náročnost, předpoklady, způsobilosti, vyučovací a hodnoticí metody. Na základě toho je pedagog schopen funkčně aplikovat vyučovací metody podle charakteru jednotlivých předmětů a jejich zaměření </w:t>
      </w:r>
      <w:r w:rsidR="00EA23FA">
        <w:rPr>
          <w:rFonts w:asciiTheme="minorHAnsi" w:hAnsiTheme="minorHAnsi" w:cstheme="minorHAnsi"/>
          <w:color w:val="000000"/>
          <w:sz w:val="22"/>
          <w:szCs w:val="22"/>
        </w:rPr>
        <w:br/>
      </w:r>
      <w:r w:rsidRPr="00EA23FA">
        <w:rPr>
          <w:rFonts w:asciiTheme="minorHAnsi" w:hAnsiTheme="minorHAnsi" w:cstheme="minorHAnsi"/>
          <w:color w:val="000000"/>
          <w:sz w:val="22"/>
          <w:szCs w:val="22"/>
        </w:rPr>
        <w:t>a využívat různorodé typy hodnocení. Tyto informace jsou přístupné pro studenty. Poměr přímé výuky</w:t>
      </w:r>
      <w:r w:rsidRPr="00EA23FA" w:rsidDel="00DE2ECB">
        <w:rPr>
          <w:rFonts w:asciiTheme="minorHAnsi" w:hAnsiTheme="minorHAnsi" w:cstheme="minorHAnsi"/>
          <w:color w:val="000000"/>
          <w:sz w:val="22"/>
          <w:szCs w:val="22"/>
        </w:rPr>
        <w:t xml:space="preserve"> </w:t>
      </w:r>
      <w:r w:rsidR="00EA23FA">
        <w:rPr>
          <w:rFonts w:asciiTheme="minorHAnsi" w:hAnsiTheme="minorHAnsi" w:cstheme="minorHAnsi"/>
          <w:color w:val="000000"/>
          <w:sz w:val="22"/>
          <w:szCs w:val="22"/>
        </w:rPr>
        <w:br/>
      </w:r>
      <w:r w:rsidRPr="00EA23FA">
        <w:rPr>
          <w:rFonts w:asciiTheme="minorHAnsi" w:hAnsiTheme="minorHAnsi" w:cstheme="minorHAnsi"/>
          <w:color w:val="000000"/>
          <w:sz w:val="22"/>
          <w:szCs w:val="22"/>
        </w:rPr>
        <w:t xml:space="preserve">a samostudia v rámci studijní zátěže odpovídá </w:t>
      </w:r>
      <w:r w:rsidR="007E5779">
        <w:rPr>
          <w:rFonts w:asciiTheme="minorHAnsi" w:hAnsiTheme="minorHAnsi" w:cstheme="minorHAnsi"/>
          <w:color w:val="000000"/>
          <w:sz w:val="22"/>
          <w:szCs w:val="22"/>
        </w:rPr>
        <w:t>profesně</w:t>
      </w:r>
      <w:r w:rsidRPr="00EA23FA">
        <w:rPr>
          <w:rFonts w:asciiTheme="minorHAnsi" w:hAnsiTheme="minorHAnsi" w:cstheme="minorHAnsi"/>
          <w:color w:val="000000"/>
          <w:sz w:val="22"/>
          <w:szCs w:val="22"/>
        </w:rPr>
        <w:t xml:space="preserve"> zaměřenému studijnímu programu, jeho profilu </w:t>
      </w:r>
      <w:r w:rsidR="00234C2A">
        <w:rPr>
          <w:rFonts w:asciiTheme="minorHAnsi" w:hAnsiTheme="minorHAnsi" w:cstheme="minorHAnsi"/>
          <w:color w:val="000000"/>
          <w:sz w:val="22"/>
          <w:szCs w:val="22"/>
        </w:rPr>
        <w:br/>
      </w:r>
      <w:r w:rsidRPr="00EA23FA">
        <w:rPr>
          <w:rFonts w:asciiTheme="minorHAnsi" w:hAnsiTheme="minorHAnsi" w:cstheme="minorHAnsi"/>
          <w:color w:val="000000"/>
          <w:sz w:val="22"/>
          <w:szCs w:val="22"/>
        </w:rPr>
        <w:t>a formě studia. Studijní zátěž je efektivně rozložena v rámci struktury celého studijního plánu, student musí za semestr získat optimálně 30 kreditů, v daném ročníku nejméně 50 kreditů. Studium se řádně ukončuje splněním povinností stanovených studijním programem a uvedených v rozhodnutí děkana FMK</w:t>
      </w:r>
      <w:r w:rsidRPr="00EA23FA">
        <w:rPr>
          <w:rStyle w:val="Znakapoznpodarou"/>
          <w:rFonts w:asciiTheme="minorHAnsi" w:hAnsiTheme="minorHAnsi" w:cstheme="minorHAnsi"/>
          <w:color w:val="000000"/>
          <w:sz w:val="22"/>
          <w:szCs w:val="22"/>
        </w:rPr>
        <w:footnoteReference w:id="63"/>
      </w:r>
      <w:r w:rsidRPr="00EA23FA">
        <w:rPr>
          <w:rFonts w:asciiTheme="minorHAnsi" w:hAnsiTheme="minorHAnsi" w:cstheme="minorHAnsi"/>
          <w:color w:val="000000"/>
          <w:sz w:val="22"/>
          <w:szCs w:val="22"/>
        </w:rPr>
        <w:t>.  Na konci akademického roku probíhá kontrola splnění studijních povinností. Student musí během bakalářského studia získat alespoň 180 kreditů, aby byl připuštěn ke státní závěrečné zkoušce. Na konci zkouškového období podává přihlášku ke státní závěrečné zkoušce. Termín je každoročně aktualizován.</w:t>
      </w:r>
    </w:p>
    <w:p w14:paraId="13A5FDE5" w14:textId="25A5FAAD" w:rsidR="005D65AA" w:rsidRDefault="005D65AA" w:rsidP="00441223">
      <w:pPr>
        <w:widowControl w:val="0"/>
        <w:autoSpaceDE w:val="0"/>
        <w:autoSpaceDN w:val="0"/>
        <w:adjustRightInd w:val="0"/>
        <w:snapToGrid w:val="0"/>
        <w:spacing w:after="120"/>
        <w:ind w:left="425" w:right="142"/>
        <w:jc w:val="both"/>
        <w:rPr>
          <w:rFonts w:asciiTheme="minorHAnsi" w:hAnsiTheme="minorHAnsi" w:cs="Calibri"/>
          <w:sz w:val="22"/>
          <w:szCs w:val="22"/>
        </w:rPr>
      </w:pPr>
      <w:r w:rsidRPr="00EA23FA">
        <w:rPr>
          <w:rFonts w:asciiTheme="minorHAnsi" w:hAnsiTheme="minorHAnsi" w:cs="Calibri"/>
          <w:sz w:val="22"/>
          <w:szCs w:val="22"/>
        </w:rPr>
        <w:t>V </w:t>
      </w:r>
      <w:r w:rsidR="00771FF1"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771FF1" w:rsidRPr="00EA23FA">
        <w:rPr>
          <w:rFonts w:asciiTheme="minorHAnsi" w:hAnsiTheme="minorHAnsi" w:cs="Calibri"/>
          <w:sz w:val="22"/>
          <w:szCs w:val="22"/>
        </w:rPr>
        <w:t xml:space="preserve"> </w:t>
      </w:r>
      <w:r w:rsidRPr="00EA23FA">
        <w:rPr>
          <w:rFonts w:asciiTheme="minorHAnsi" w:hAnsiTheme="minorHAnsi" w:cs="Calibri"/>
          <w:sz w:val="22"/>
          <w:szCs w:val="22"/>
        </w:rPr>
        <w:t xml:space="preserve">je důraz kladen na osvojení znalostí, které je spojeno s obsahovým zaměřením </w:t>
      </w:r>
      <w:r w:rsidRPr="00D36944">
        <w:rPr>
          <w:rFonts w:asciiTheme="minorHAnsi" w:hAnsiTheme="minorHAnsi" w:cs="Calibri"/>
          <w:sz w:val="22"/>
          <w:szCs w:val="22"/>
        </w:rPr>
        <w:t>předmět</w:t>
      </w:r>
      <w:r w:rsidR="00B20BF8" w:rsidRPr="00D36944">
        <w:rPr>
          <w:rFonts w:asciiTheme="minorHAnsi" w:hAnsiTheme="minorHAnsi" w:cs="Calibri"/>
          <w:sz w:val="22"/>
          <w:szCs w:val="22"/>
        </w:rPr>
        <w:t>u</w:t>
      </w:r>
      <w:r w:rsidRPr="00D36944">
        <w:rPr>
          <w:rFonts w:asciiTheme="minorHAnsi" w:hAnsiTheme="minorHAnsi" w:cs="Calibri"/>
          <w:sz w:val="22"/>
          <w:szCs w:val="22"/>
        </w:rPr>
        <w:t xml:space="preserve"> Dějiny designu</w:t>
      </w:r>
      <w:r w:rsidR="00472923" w:rsidRPr="00472923">
        <w:rPr>
          <w:rFonts w:asciiTheme="minorHAnsi" w:hAnsiTheme="minorHAnsi" w:cs="Calibri"/>
          <w:sz w:val="22"/>
          <w:szCs w:val="22"/>
        </w:rPr>
        <w:t xml:space="preserve"> </w:t>
      </w:r>
      <w:r w:rsidR="00472923">
        <w:rPr>
          <w:rFonts w:asciiTheme="minorHAnsi" w:hAnsiTheme="minorHAnsi" w:cs="Calibri"/>
          <w:sz w:val="22"/>
          <w:szCs w:val="22"/>
        </w:rPr>
        <w:t xml:space="preserve">a </w:t>
      </w:r>
      <w:r w:rsidR="00472923" w:rsidRPr="00D36944">
        <w:rPr>
          <w:rFonts w:asciiTheme="minorHAnsi" w:hAnsiTheme="minorHAnsi" w:cs="Calibri"/>
          <w:sz w:val="22"/>
          <w:szCs w:val="22"/>
        </w:rPr>
        <w:t>Dějiny obouvání</w:t>
      </w:r>
      <w:r w:rsidRPr="00D36944">
        <w:rPr>
          <w:rFonts w:asciiTheme="minorHAnsi" w:hAnsiTheme="minorHAnsi" w:cs="Calibri"/>
          <w:sz w:val="22"/>
          <w:szCs w:val="22"/>
        </w:rPr>
        <w:t xml:space="preserve">. </w:t>
      </w:r>
      <w:r w:rsidR="00973F24" w:rsidRPr="00D36944">
        <w:rPr>
          <w:rFonts w:asciiTheme="minorHAnsi" w:hAnsiTheme="minorHAnsi" w:cs="Calibri"/>
          <w:sz w:val="22"/>
          <w:szCs w:val="22"/>
        </w:rPr>
        <w:t>Z</w:t>
      </w:r>
      <w:r w:rsidRPr="00D36944">
        <w:rPr>
          <w:rFonts w:asciiTheme="minorHAnsi" w:hAnsiTheme="minorHAnsi" w:cs="Calibri"/>
          <w:sz w:val="22"/>
          <w:szCs w:val="22"/>
        </w:rPr>
        <w:t>ásadními předměty určujícími profil absolventa je předmět Ateliér</w:t>
      </w:r>
      <w:r w:rsidR="0043222E">
        <w:rPr>
          <w:rFonts w:asciiTheme="minorHAnsi" w:hAnsiTheme="minorHAnsi" w:cs="Calibri"/>
          <w:sz w:val="22"/>
          <w:szCs w:val="22"/>
        </w:rPr>
        <w:t xml:space="preserve"> </w:t>
      </w:r>
      <w:proofErr w:type="spellStart"/>
      <w:r w:rsidR="003E3AC4">
        <w:rPr>
          <w:rFonts w:asciiTheme="minorHAnsi" w:hAnsiTheme="minorHAnsi" w:cs="Calibri"/>
          <w:color w:val="000000"/>
          <w:sz w:val="22"/>
          <w:szCs w:val="22"/>
        </w:rPr>
        <w:t>Footwear</w:t>
      </w:r>
      <w:proofErr w:type="spellEnd"/>
      <w:r w:rsidR="003E3AC4">
        <w:rPr>
          <w:rFonts w:asciiTheme="minorHAnsi" w:hAnsiTheme="minorHAnsi" w:cs="Calibri"/>
          <w:color w:val="000000"/>
          <w:sz w:val="22"/>
          <w:szCs w:val="22"/>
        </w:rPr>
        <w:t xml:space="preserve"> Design</w:t>
      </w:r>
      <w:r w:rsidRPr="00D36944">
        <w:rPr>
          <w:rFonts w:asciiTheme="minorHAnsi" w:hAnsiTheme="minorHAnsi" w:cs="Calibri"/>
          <w:sz w:val="22"/>
          <w:szCs w:val="22"/>
        </w:rPr>
        <w:t xml:space="preserve">, </w:t>
      </w:r>
      <w:r w:rsidR="00D74439">
        <w:rPr>
          <w:rFonts w:asciiTheme="minorHAnsi" w:hAnsiTheme="minorHAnsi" w:cs="Calibri"/>
          <w:sz w:val="22"/>
          <w:szCs w:val="22"/>
        </w:rPr>
        <w:t xml:space="preserve">Dílenská praxe, </w:t>
      </w:r>
      <w:r w:rsidRPr="00D36944">
        <w:rPr>
          <w:rFonts w:asciiTheme="minorHAnsi" w:hAnsiTheme="minorHAnsi" w:cs="Calibri"/>
          <w:sz w:val="22"/>
          <w:szCs w:val="22"/>
        </w:rPr>
        <w:t>Klauzurní práce</w:t>
      </w:r>
      <w:r w:rsidR="00B20BF8" w:rsidRPr="00D36944">
        <w:rPr>
          <w:rFonts w:asciiTheme="minorHAnsi" w:hAnsiTheme="minorHAnsi" w:cs="Calibri"/>
          <w:sz w:val="22"/>
          <w:szCs w:val="22"/>
        </w:rPr>
        <w:t xml:space="preserve"> </w:t>
      </w:r>
      <w:r w:rsidRPr="00D36944">
        <w:rPr>
          <w:rFonts w:asciiTheme="minorHAnsi" w:hAnsiTheme="minorHAnsi" w:cs="Calibri"/>
          <w:sz w:val="22"/>
          <w:szCs w:val="22"/>
        </w:rPr>
        <w:t xml:space="preserve">a Teorie a technologie, tak, jak je charakteristické pro všechny umělecké vysoké školy. V předmětech Ateliér </w:t>
      </w:r>
      <w:proofErr w:type="spellStart"/>
      <w:r w:rsidR="003E3AC4" w:rsidRPr="003E3AC4">
        <w:rPr>
          <w:rFonts w:asciiTheme="minorHAnsi" w:hAnsiTheme="minorHAnsi" w:cs="Calibri"/>
          <w:sz w:val="22"/>
          <w:szCs w:val="22"/>
        </w:rPr>
        <w:t>Footwear</w:t>
      </w:r>
      <w:proofErr w:type="spellEnd"/>
      <w:r w:rsidR="003E3AC4" w:rsidRPr="003E3AC4">
        <w:rPr>
          <w:rFonts w:asciiTheme="minorHAnsi" w:hAnsiTheme="minorHAnsi" w:cs="Calibri"/>
          <w:sz w:val="22"/>
          <w:szCs w:val="22"/>
        </w:rPr>
        <w:t xml:space="preserve"> Design</w:t>
      </w:r>
      <w:r w:rsidR="00A656B7">
        <w:rPr>
          <w:rFonts w:asciiTheme="minorHAnsi" w:hAnsiTheme="minorHAnsi" w:cs="Calibri"/>
          <w:sz w:val="22"/>
          <w:szCs w:val="22"/>
        </w:rPr>
        <w:t xml:space="preserve"> </w:t>
      </w:r>
      <w:r w:rsidRPr="00D36944">
        <w:rPr>
          <w:rFonts w:asciiTheme="minorHAnsi" w:hAnsiTheme="minorHAnsi" w:cs="Calibri"/>
          <w:sz w:val="22"/>
          <w:szCs w:val="22"/>
        </w:rPr>
        <w:t>a Klauzurní práce je důraz kladen na aktivní a tvůrčí přístup studentů př</w:t>
      </w:r>
      <w:r w:rsidRPr="00EA23FA">
        <w:rPr>
          <w:rFonts w:asciiTheme="minorHAnsi" w:hAnsiTheme="minorHAnsi" w:cs="Calibri"/>
          <w:sz w:val="22"/>
          <w:szCs w:val="22"/>
        </w:rPr>
        <w:t>i řešení tvůrčích zadání, kde student musí uplatňovat vlastní kreativní myšlení a aplikovat jej do praxe. Hodnocení je komisionální.</w:t>
      </w:r>
    </w:p>
    <w:p w14:paraId="5A37AA7C" w14:textId="77777777" w:rsidR="00CA4686" w:rsidRPr="00D5748D" w:rsidRDefault="00CA4686" w:rsidP="00441223">
      <w:pPr>
        <w:spacing w:before="120" w:after="120"/>
        <w:ind w:left="426" w:right="142"/>
        <w:jc w:val="both"/>
        <w:rPr>
          <w:rFonts w:asciiTheme="minorHAnsi" w:hAnsiTheme="minorHAnsi" w:cstheme="minorHAnsi"/>
          <w:sz w:val="22"/>
          <w:szCs w:val="22"/>
        </w:rPr>
      </w:pPr>
      <w:r w:rsidRPr="004056C1">
        <w:rPr>
          <w:rFonts w:asciiTheme="minorHAnsi" w:hAnsiTheme="minorHAnsi" w:cstheme="minorHAnsi"/>
          <w:sz w:val="22"/>
          <w:szCs w:val="22"/>
        </w:rPr>
        <w:t xml:space="preserve">Konzultace </w:t>
      </w:r>
      <w:r>
        <w:rPr>
          <w:rFonts w:asciiTheme="minorHAnsi" w:hAnsiTheme="minorHAnsi" w:cstheme="minorHAnsi"/>
          <w:sz w:val="22"/>
          <w:szCs w:val="22"/>
        </w:rPr>
        <w:t xml:space="preserve">interních i </w:t>
      </w:r>
      <w:r w:rsidRPr="004056C1">
        <w:rPr>
          <w:rFonts w:asciiTheme="minorHAnsi" w:hAnsiTheme="minorHAnsi" w:cstheme="minorHAnsi"/>
          <w:sz w:val="22"/>
          <w:szCs w:val="22"/>
        </w:rPr>
        <w:t xml:space="preserve">externích pedagogů se studenty </w:t>
      </w:r>
      <w:r>
        <w:rPr>
          <w:rFonts w:asciiTheme="minorHAnsi" w:hAnsiTheme="minorHAnsi" w:cstheme="minorHAnsi"/>
          <w:sz w:val="22"/>
          <w:szCs w:val="22"/>
        </w:rPr>
        <w:t>probíhají následujícím způsobem:</w:t>
      </w:r>
      <w:r w:rsidRPr="004056C1">
        <w:rPr>
          <w:rFonts w:asciiTheme="minorHAnsi" w:hAnsiTheme="minorHAnsi" w:cstheme="minorHAnsi"/>
          <w:sz w:val="22"/>
          <w:szCs w:val="22"/>
        </w:rPr>
        <w:t xml:space="preserve"> Studenti mají </w:t>
      </w:r>
      <w:r>
        <w:rPr>
          <w:rFonts w:asciiTheme="minorHAnsi" w:hAnsiTheme="minorHAnsi" w:cstheme="minorHAnsi"/>
          <w:sz w:val="22"/>
          <w:szCs w:val="22"/>
        </w:rPr>
        <w:br/>
      </w:r>
      <w:r w:rsidRPr="004056C1">
        <w:rPr>
          <w:rFonts w:asciiTheme="minorHAnsi" w:hAnsiTheme="minorHAnsi" w:cstheme="minorHAnsi"/>
          <w:sz w:val="22"/>
          <w:szCs w:val="22"/>
        </w:rPr>
        <w:t xml:space="preserve">k dispozici studijní materiály, které jim jsou rozesílány na školní e-maily a zároveň je mají k dispozici na sdíleném disku </w:t>
      </w:r>
      <w:proofErr w:type="spellStart"/>
      <w:r w:rsidRPr="004056C1">
        <w:rPr>
          <w:rFonts w:asciiTheme="minorHAnsi" w:hAnsiTheme="minorHAnsi" w:cstheme="minorHAnsi"/>
          <w:sz w:val="22"/>
          <w:szCs w:val="22"/>
        </w:rPr>
        <w:t>Onedrive</w:t>
      </w:r>
      <w:proofErr w:type="spellEnd"/>
      <w:r w:rsidRPr="004056C1">
        <w:rPr>
          <w:rFonts w:asciiTheme="minorHAnsi" w:hAnsiTheme="minorHAnsi" w:cstheme="minorHAnsi"/>
          <w:sz w:val="22"/>
          <w:szCs w:val="22"/>
        </w:rPr>
        <w:t xml:space="preser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prostřednictvím e-mailu, MS Teams, telefonicky. V souladu s vnitřním předpisem FMK je týdenní rozsah individuálních konzultací poskytovaných jednotlivými vyučujícími min. 2 hodiny.</w:t>
      </w:r>
    </w:p>
    <w:p w14:paraId="490255E9" w14:textId="2D60360D" w:rsidR="005D65AA" w:rsidRDefault="005D65AA" w:rsidP="007F65BF">
      <w:pPr>
        <w:widowControl w:val="0"/>
        <w:autoSpaceDE w:val="0"/>
        <w:autoSpaceDN w:val="0"/>
        <w:adjustRightInd w:val="0"/>
        <w:snapToGrid w:val="0"/>
        <w:ind w:left="425" w:right="142"/>
        <w:jc w:val="both"/>
        <w:rPr>
          <w:rFonts w:asciiTheme="minorHAnsi" w:hAnsiTheme="minorHAnsi" w:cs="Calibri"/>
          <w:color w:val="000000"/>
          <w:sz w:val="22"/>
          <w:szCs w:val="22"/>
        </w:rPr>
      </w:pPr>
      <w:r w:rsidRPr="00EA23FA">
        <w:rPr>
          <w:rFonts w:asciiTheme="minorHAnsi" w:hAnsiTheme="minorHAnsi"/>
          <w:sz w:val="22"/>
          <w:szCs w:val="22"/>
        </w:rPr>
        <w:t xml:space="preserve">Studenti jsou podporování v zájmu o spolupráci s </w:t>
      </w:r>
      <w:r w:rsidR="00084567" w:rsidRPr="00EA23FA">
        <w:rPr>
          <w:rFonts w:asciiTheme="minorHAnsi" w:hAnsiTheme="minorHAnsi"/>
          <w:sz w:val="22"/>
          <w:szCs w:val="22"/>
        </w:rPr>
        <w:t xml:space="preserve">praxí </w:t>
      </w:r>
      <w:r w:rsidR="00084567">
        <w:rPr>
          <w:rFonts w:asciiTheme="minorHAnsi" w:hAnsiTheme="minorHAnsi"/>
          <w:sz w:val="22"/>
          <w:szCs w:val="22"/>
        </w:rPr>
        <w:t>nad</w:t>
      </w:r>
      <w:r w:rsidR="00CD68AA">
        <w:rPr>
          <w:rFonts w:asciiTheme="minorHAnsi" w:hAnsiTheme="minorHAnsi"/>
          <w:sz w:val="22"/>
          <w:szCs w:val="22"/>
        </w:rPr>
        <w:t xml:space="preserve"> rámec </w:t>
      </w:r>
      <w:r w:rsidR="00356FBC">
        <w:rPr>
          <w:rFonts w:asciiTheme="minorHAnsi" w:hAnsiTheme="minorHAnsi"/>
          <w:sz w:val="22"/>
          <w:szCs w:val="22"/>
        </w:rPr>
        <w:t>12týdenní</w:t>
      </w:r>
      <w:r w:rsidR="00CD68AA">
        <w:rPr>
          <w:rFonts w:asciiTheme="minorHAnsi" w:hAnsiTheme="minorHAnsi"/>
          <w:sz w:val="22"/>
          <w:szCs w:val="22"/>
        </w:rPr>
        <w:t xml:space="preserve"> praxe </w:t>
      </w:r>
      <w:r w:rsidRPr="00EA23FA">
        <w:rPr>
          <w:rFonts w:asciiTheme="minorHAnsi" w:hAnsiTheme="minorHAnsi"/>
          <w:sz w:val="22"/>
          <w:szCs w:val="22"/>
        </w:rPr>
        <w:t xml:space="preserve">ať již při řešení zakázek </w:t>
      </w:r>
      <w:r w:rsidRPr="00EA23FA">
        <w:rPr>
          <w:rFonts w:asciiTheme="minorHAnsi" w:hAnsiTheme="minorHAnsi"/>
          <w:sz w:val="22"/>
          <w:szCs w:val="22"/>
        </w:rPr>
        <w:lastRenderedPageBreak/>
        <w:t>na půdě FMK, či možnosti působit na profesionálních pracovištích.</w:t>
      </w:r>
      <w:r w:rsidRPr="00EA23FA">
        <w:rPr>
          <w:rFonts w:asciiTheme="minorHAnsi" w:hAnsiTheme="minorHAnsi" w:cs="Calibri"/>
          <w:color w:val="000000"/>
          <w:sz w:val="22"/>
          <w:szCs w:val="22"/>
        </w:rPr>
        <w:t xml:space="preserve"> </w:t>
      </w:r>
    </w:p>
    <w:p w14:paraId="5BB5FD44" w14:textId="77777777" w:rsidR="001F328F" w:rsidRDefault="001F328F" w:rsidP="00371D5E">
      <w:pPr>
        <w:widowControl w:val="0"/>
        <w:autoSpaceDE w:val="0"/>
        <w:autoSpaceDN w:val="0"/>
        <w:adjustRightInd w:val="0"/>
        <w:snapToGrid w:val="0"/>
        <w:ind w:left="425" w:right="142"/>
        <w:jc w:val="both"/>
        <w:rPr>
          <w:rFonts w:asciiTheme="minorHAnsi" w:hAnsiTheme="minorHAnsi" w:cs="Calibri"/>
          <w:color w:val="000000"/>
        </w:rPr>
      </w:pPr>
    </w:p>
    <w:p w14:paraId="75847481" w14:textId="77777777" w:rsidR="00237F3A" w:rsidRPr="007F65BF" w:rsidRDefault="00237F3A" w:rsidP="00371D5E">
      <w:pPr>
        <w:widowControl w:val="0"/>
        <w:autoSpaceDE w:val="0"/>
        <w:autoSpaceDN w:val="0"/>
        <w:adjustRightInd w:val="0"/>
        <w:snapToGrid w:val="0"/>
        <w:ind w:left="425" w:right="142"/>
        <w:jc w:val="both"/>
        <w:rPr>
          <w:rFonts w:asciiTheme="minorHAnsi" w:hAnsiTheme="minorHAnsi" w:cs="Calibri"/>
          <w:color w:val="000000"/>
        </w:rPr>
      </w:pPr>
    </w:p>
    <w:p w14:paraId="79A6BAC3" w14:textId="77777777" w:rsidR="005D65AA" w:rsidRPr="000E1F2A" w:rsidRDefault="005D65AA" w:rsidP="007F65BF">
      <w:pPr>
        <w:pStyle w:val="Nadpis3"/>
        <w:ind w:left="1077" w:right="142" w:hanging="357"/>
      </w:pPr>
      <w:r w:rsidRPr="000E1F2A">
        <w:t>Tvůrčí činnost vztahující se ke studijnímu programu (dle požadavků kladených standardy pro jednotlivé typy a profily studijních programů)</w:t>
      </w:r>
    </w:p>
    <w:p w14:paraId="0C57B2FE" w14:textId="77777777" w:rsidR="005D65AA" w:rsidRPr="00371D5E" w:rsidRDefault="005D65AA" w:rsidP="005D65AA">
      <w:pPr>
        <w:spacing w:before="120" w:after="120"/>
        <w:ind w:right="142"/>
        <w:jc w:val="center"/>
        <w:rPr>
          <w:rFonts w:asciiTheme="minorHAnsi" w:hAnsiTheme="minorHAnsi"/>
          <w:sz w:val="22"/>
          <w:szCs w:val="22"/>
        </w:rPr>
      </w:pPr>
      <w:r w:rsidRPr="00371D5E">
        <w:rPr>
          <w:rFonts w:asciiTheme="minorHAnsi" w:hAnsiTheme="minorHAnsi"/>
          <w:sz w:val="22"/>
          <w:szCs w:val="22"/>
        </w:rPr>
        <w:t>Standardy 3.5-3.7</w:t>
      </w:r>
    </w:p>
    <w:p w14:paraId="1B7A8055" w14:textId="77777777" w:rsidR="005D65AA" w:rsidRPr="00371D5E" w:rsidRDefault="005D65AA" w:rsidP="005D65AA">
      <w:pPr>
        <w:widowControl w:val="0"/>
        <w:autoSpaceDE w:val="0"/>
        <w:autoSpaceDN w:val="0"/>
        <w:adjustRightInd w:val="0"/>
        <w:snapToGrid w:val="0"/>
        <w:spacing w:before="120" w:after="120" w:line="256" w:lineRule="auto"/>
        <w:ind w:left="426" w:right="142"/>
        <w:jc w:val="both"/>
        <w:rPr>
          <w:rFonts w:asciiTheme="minorHAnsi" w:hAnsiTheme="minorHAnsi" w:cstheme="minorHAnsi"/>
          <w:sz w:val="22"/>
          <w:szCs w:val="22"/>
        </w:rPr>
      </w:pPr>
      <w:r w:rsidRPr="00371D5E">
        <w:rPr>
          <w:rFonts w:asciiTheme="minorHAnsi" w:hAnsiTheme="minorHAnsi" w:cstheme="minorHAnsi"/>
          <w:sz w:val="22"/>
          <w:szCs w:val="22"/>
        </w:rPr>
        <w:t xml:space="preserve">FMK uskutečňuje tvůrčí činnost, která odpovídá oblasti vzdělávání, v rámci, které má být studijní program příslušného typu uskutečňován. Tvůrčí činnost je na FMK systematicky a dlouhodobě rozvíjena. Zapojení akademických pracovníků je zřejmé z Centrální evidence projektů a z </w:t>
      </w:r>
      <w:r w:rsidRPr="007F65BF">
        <w:rPr>
          <w:rFonts w:asciiTheme="minorHAnsi" w:hAnsiTheme="minorHAnsi" w:cstheme="minorHAnsi"/>
          <w:i/>
          <w:iCs/>
          <w:sz w:val="22"/>
          <w:szCs w:val="22"/>
        </w:rPr>
        <w:t>Výročních zpráv o činnosti FMK</w:t>
      </w:r>
      <w:r w:rsidRPr="00371D5E">
        <w:rPr>
          <w:rStyle w:val="Znakapoznpodarou"/>
          <w:rFonts w:asciiTheme="minorHAnsi" w:hAnsiTheme="minorHAnsi" w:cstheme="minorHAnsi"/>
          <w:sz w:val="22"/>
          <w:szCs w:val="22"/>
        </w:rPr>
        <w:footnoteReference w:id="64"/>
      </w:r>
      <w:r w:rsidRPr="00371D5E">
        <w:rPr>
          <w:rFonts w:asciiTheme="minorHAnsi" w:hAnsiTheme="minorHAnsi" w:cstheme="minorHAnsi"/>
          <w:sz w:val="22"/>
          <w:szCs w:val="22"/>
        </w:rPr>
        <w:t xml:space="preserve"> </w:t>
      </w:r>
      <w:r w:rsidRPr="00371D5E">
        <w:rPr>
          <w:rFonts w:asciiTheme="minorHAnsi" w:hAnsiTheme="minorHAnsi" w:cstheme="minorHAnsi"/>
          <w:sz w:val="22"/>
          <w:szCs w:val="22"/>
        </w:rPr>
        <w:br/>
        <w:t xml:space="preserve">a </w:t>
      </w:r>
      <w:r w:rsidRPr="007F65BF">
        <w:rPr>
          <w:rFonts w:asciiTheme="minorHAnsi" w:hAnsiTheme="minorHAnsi" w:cstheme="minorHAnsi"/>
          <w:i/>
          <w:iCs/>
          <w:sz w:val="22"/>
          <w:szCs w:val="22"/>
        </w:rPr>
        <w:t>Výročních zpráv o činnosti UTB</w:t>
      </w:r>
      <w:r w:rsidRPr="00371D5E">
        <w:rPr>
          <w:rStyle w:val="Znakapoznpodarou"/>
          <w:rFonts w:asciiTheme="minorHAnsi" w:hAnsiTheme="minorHAnsi" w:cstheme="minorHAnsi"/>
          <w:sz w:val="22"/>
          <w:szCs w:val="22"/>
        </w:rPr>
        <w:footnoteReference w:id="65"/>
      </w:r>
      <w:r w:rsidRPr="00371D5E">
        <w:rPr>
          <w:rFonts w:asciiTheme="minorHAnsi" w:hAnsiTheme="minorHAnsi" w:cstheme="minorHAnsi"/>
          <w:sz w:val="22"/>
          <w:szCs w:val="22"/>
        </w:rPr>
        <w:t xml:space="preserve">.  </w:t>
      </w:r>
    </w:p>
    <w:p w14:paraId="56066C8D" w14:textId="4FC111E1" w:rsidR="00375034" w:rsidRDefault="005D65AA" w:rsidP="00375034">
      <w:pPr>
        <w:shd w:val="clear" w:color="auto" w:fill="FFFFFF"/>
        <w:spacing w:after="120"/>
        <w:ind w:left="425" w:right="142"/>
        <w:jc w:val="both"/>
      </w:pPr>
      <w:r w:rsidRPr="00371D5E">
        <w:rPr>
          <w:rFonts w:asciiTheme="minorHAnsi" w:hAnsiTheme="minorHAnsi" w:cs="Calibri"/>
          <w:sz w:val="22"/>
          <w:szCs w:val="22"/>
        </w:rPr>
        <w:t>Výstupy tvůrčí činnosti pedagogů i studentů jsou prezentovány prostřednictvím výstav, přehlídek, festivalů a soutěží.</w:t>
      </w:r>
      <w:r w:rsidR="001F328F">
        <w:rPr>
          <w:rFonts w:asciiTheme="minorHAnsi" w:hAnsiTheme="minorHAnsi" w:cs="Calibri"/>
          <w:sz w:val="22"/>
          <w:szCs w:val="22"/>
        </w:rPr>
        <w:t xml:space="preserve"> </w:t>
      </w:r>
      <w:r w:rsidRPr="00371D5E">
        <w:rPr>
          <w:rFonts w:asciiTheme="minorHAnsi" w:hAnsiTheme="minorHAnsi" w:cs="Calibri"/>
          <w:sz w:val="22"/>
          <w:szCs w:val="22"/>
        </w:rPr>
        <w:t xml:space="preserve">V tvůrčích (uměleckých) činnostech má FMK stabilní postavení mezi uměleckými fakultami neuměleckých vysokých škol a dlouhodobě se pohybuje ve středu hodnocení VŠ (dle počtu RUV bodů) v ČR.  </w:t>
      </w:r>
      <w:r w:rsidR="00261C86" w:rsidRPr="004A3669">
        <w:rPr>
          <w:rFonts w:asciiTheme="minorHAnsi" w:hAnsiTheme="minorHAnsi" w:cs="Calibri"/>
          <w:sz w:val="22"/>
          <w:szCs w:val="22"/>
        </w:rPr>
        <w:t xml:space="preserve">Z významných počinů za posledních pět let lze zmínit úspěch </w:t>
      </w:r>
      <w:r w:rsidR="00375034" w:rsidRPr="004A3669">
        <w:rPr>
          <w:rFonts w:asciiTheme="minorHAnsi" w:hAnsiTheme="minorHAnsi" w:cs="Calibri"/>
          <w:sz w:val="22"/>
          <w:szCs w:val="22"/>
        </w:rPr>
        <w:t>MgA. Ev</w:t>
      </w:r>
      <w:r w:rsidR="00261C86" w:rsidRPr="004A3669">
        <w:rPr>
          <w:rFonts w:asciiTheme="minorHAnsi" w:hAnsiTheme="minorHAnsi" w:cs="Calibri"/>
          <w:sz w:val="22"/>
          <w:szCs w:val="22"/>
        </w:rPr>
        <w:t>y</w:t>
      </w:r>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Klabalov</w:t>
      </w:r>
      <w:r w:rsidR="00261C86" w:rsidRPr="004A3669">
        <w:rPr>
          <w:rFonts w:asciiTheme="minorHAnsi" w:hAnsiTheme="minorHAnsi" w:cs="Calibri"/>
          <w:sz w:val="22"/>
          <w:szCs w:val="22"/>
        </w:rPr>
        <w:t>é</w:t>
      </w:r>
      <w:proofErr w:type="spellEnd"/>
      <w:r w:rsidR="00375034" w:rsidRPr="004A3669">
        <w:rPr>
          <w:rFonts w:asciiTheme="minorHAnsi" w:hAnsiTheme="minorHAnsi" w:cs="Calibri"/>
          <w:sz w:val="22"/>
          <w:szCs w:val="22"/>
        </w:rPr>
        <w:t>, Ph</w:t>
      </w:r>
      <w:r w:rsidR="00713FBF">
        <w:rPr>
          <w:rFonts w:asciiTheme="minorHAnsi" w:hAnsiTheme="minorHAnsi" w:cs="Calibri"/>
          <w:sz w:val="22"/>
          <w:szCs w:val="22"/>
        </w:rPr>
        <w:t>.</w:t>
      </w:r>
      <w:r w:rsidR="00375034" w:rsidRPr="004A3669">
        <w:rPr>
          <w:rFonts w:asciiTheme="minorHAnsi" w:hAnsiTheme="minorHAnsi" w:cs="Calibri"/>
          <w:sz w:val="22"/>
          <w:szCs w:val="22"/>
        </w:rPr>
        <w:t xml:space="preserve">D. </w:t>
      </w:r>
      <w:r w:rsidR="003C463C" w:rsidRPr="004A3669">
        <w:rPr>
          <w:rFonts w:asciiTheme="minorHAnsi" w:hAnsiTheme="minorHAnsi" w:cs="Calibri"/>
          <w:sz w:val="22"/>
          <w:szCs w:val="22"/>
        </w:rPr>
        <w:t>z a</w:t>
      </w:r>
      <w:r w:rsidR="00261C86" w:rsidRPr="004A3669">
        <w:rPr>
          <w:rFonts w:asciiTheme="minorHAnsi" w:hAnsiTheme="minorHAnsi" w:cs="Calibri"/>
          <w:sz w:val="22"/>
          <w:szCs w:val="22"/>
        </w:rPr>
        <w:t xml:space="preserve">teliéru </w:t>
      </w:r>
      <w:r w:rsidR="003C463C" w:rsidRPr="004A3669">
        <w:rPr>
          <w:rFonts w:asciiTheme="minorHAnsi" w:hAnsiTheme="minorHAnsi" w:cs="Calibri"/>
          <w:sz w:val="22"/>
          <w:szCs w:val="22"/>
        </w:rPr>
        <w:t>D</w:t>
      </w:r>
      <w:r w:rsidR="00261C86" w:rsidRPr="004A3669">
        <w:rPr>
          <w:rFonts w:asciiTheme="minorHAnsi" w:hAnsiTheme="minorHAnsi" w:cs="Calibri"/>
          <w:sz w:val="22"/>
          <w:szCs w:val="22"/>
        </w:rPr>
        <w:t>esign obuvi</w:t>
      </w:r>
      <w:r w:rsidR="003C463C" w:rsidRPr="004A3669">
        <w:rPr>
          <w:rFonts w:asciiTheme="minorHAnsi" w:hAnsiTheme="minorHAnsi" w:cs="Calibri"/>
          <w:sz w:val="22"/>
          <w:szCs w:val="22"/>
        </w:rPr>
        <w:t>, která získala</w:t>
      </w:r>
      <w:r w:rsidR="00375034" w:rsidRPr="004A3669">
        <w:rPr>
          <w:rFonts w:asciiTheme="minorHAnsi" w:hAnsiTheme="minorHAnsi" w:cs="Calibri"/>
          <w:sz w:val="22"/>
          <w:szCs w:val="22"/>
        </w:rPr>
        <w:t xml:space="preserve"> ocenění </w:t>
      </w:r>
      <w:proofErr w:type="spellStart"/>
      <w:r w:rsidR="00375034" w:rsidRPr="004A3669">
        <w:rPr>
          <w:rFonts w:asciiTheme="minorHAnsi" w:hAnsiTheme="minorHAnsi" w:cs="Calibri"/>
          <w:sz w:val="22"/>
          <w:szCs w:val="22"/>
        </w:rPr>
        <w:t>Red</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Dot</w:t>
      </w:r>
      <w:proofErr w:type="spellEnd"/>
      <w:r w:rsidR="00375034" w:rsidRPr="004A3669">
        <w:rPr>
          <w:rFonts w:asciiTheme="minorHAnsi" w:hAnsiTheme="minorHAnsi" w:cs="Calibri"/>
          <w:sz w:val="22"/>
          <w:szCs w:val="22"/>
        </w:rPr>
        <w:t xml:space="preserve"> </w:t>
      </w:r>
      <w:r w:rsidR="005F7434" w:rsidRPr="004A3669">
        <w:rPr>
          <w:rFonts w:asciiTheme="minorHAnsi" w:hAnsiTheme="minorHAnsi" w:cs="Calibri"/>
          <w:sz w:val="22"/>
          <w:szCs w:val="22"/>
        </w:rPr>
        <w:t>za</w:t>
      </w:r>
      <w:r w:rsidR="00375034" w:rsidRPr="004A3669">
        <w:rPr>
          <w:rFonts w:asciiTheme="minorHAnsi" w:hAnsiTheme="minorHAnsi" w:cs="Calibri"/>
          <w:sz w:val="22"/>
          <w:szCs w:val="22"/>
        </w:rPr>
        <w:t xml:space="preserve"> kolekci obuvi zhotovenou metodou </w:t>
      </w:r>
      <w:proofErr w:type="gramStart"/>
      <w:r w:rsidR="00375034" w:rsidRPr="004A3669">
        <w:rPr>
          <w:rFonts w:asciiTheme="minorHAnsi" w:hAnsiTheme="minorHAnsi" w:cs="Calibri"/>
          <w:sz w:val="22"/>
          <w:szCs w:val="22"/>
        </w:rPr>
        <w:t>3D</w:t>
      </w:r>
      <w:proofErr w:type="gram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Circular</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Knitting</w:t>
      </w:r>
      <w:proofErr w:type="spellEnd"/>
      <w:r w:rsidR="003C463C" w:rsidRPr="004A3669">
        <w:rPr>
          <w:rFonts w:asciiTheme="minorHAnsi" w:hAnsiTheme="minorHAnsi" w:cs="Calibri"/>
          <w:sz w:val="22"/>
          <w:szCs w:val="22"/>
        </w:rPr>
        <w:t xml:space="preserve">. </w:t>
      </w:r>
      <w:r w:rsidR="00810078" w:rsidRPr="004A3669">
        <w:rPr>
          <w:rFonts w:asciiTheme="minorHAnsi" w:hAnsiTheme="minorHAnsi" w:cs="Calibri"/>
          <w:sz w:val="22"/>
          <w:szCs w:val="22"/>
        </w:rPr>
        <w:t>MgA.</w:t>
      </w:r>
      <w:r w:rsidR="00810078" w:rsidRPr="004A3669">
        <w:rPr>
          <w:rFonts w:asciiTheme="minorHAnsi" w:hAnsiTheme="minorHAnsi"/>
          <w:sz w:val="22"/>
          <w:szCs w:val="22"/>
        </w:rPr>
        <w:t xml:space="preserve"> Jana Buch získala ocenění </w:t>
      </w:r>
      <w:proofErr w:type="spellStart"/>
      <w:r w:rsidR="00810078" w:rsidRPr="004A3669">
        <w:rPr>
          <w:rFonts w:asciiTheme="minorHAnsi" w:hAnsiTheme="minorHAnsi"/>
          <w:sz w:val="22"/>
          <w:szCs w:val="22"/>
        </w:rPr>
        <w:t>Red</w:t>
      </w:r>
      <w:proofErr w:type="spellEnd"/>
      <w:r w:rsidR="00810078" w:rsidRPr="004A3669">
        <w:rPr>
          <w:rFonts w:asciiTheme="minorHAnsi" w:hAnsiTheme="minorHAnsi"/>
          <w:sz w:val="22"/>
          <w:szCs w:val="22"/>
        </w:rPr>
        <w:t xml:space="preserve"> </w:t>
      </w:r>
      <w:proofErr w:type="spellStart"/>
      <w:r w:rsidR="00810078" w:rsidRPr="004A3669">
        <w:rPr>
          <w:rFonts w:asciiTheme="minorHAnsi" w:hAnsiTheme="minorHAnsi"/>
          <w:sz w:val="22"/>
          <w:szCs w:val="22"/>
        </w:rPr>
        <w:t>Dot</w:t>
      </w:r>
      <w:proofErr w:type="spellEnd"/>
      <w:r w:rsidR="00810078" w:rsidRPr="004A3669">
        <w:rPr>
          <w:rFonts w:asciiTheme="minorHAnsi" w:hAnsiTheme="minorHAnsi"/>
          <w:sz w:val="22"/>
          <w:szCs w:val="22"/>
        </w:rPr>
        <w:t xml:space="preserve"> za hasičské rukavice </w:t>
      </w:r>
      <w:proofErr w:type="spellStart"/>
      <w:r w:rsidR="00810078" w:rsidRPr="004A3669">
        <w:rPr>
          <w:rFonts w:asciiTheme="minorHAnsi" w:hAnsiTheme="minorHAnsi"/>
          <w:sz w:val="22"/>
          <w:szCs w:val="22"/>
        </w:rPr>
        <w:t>Sens</w:t>
      </w:r>
      <w:proofErr w:type="spellEnd"/>
      <w:r w:rsidR="00810078" w:rsidRPr="004A3669">
        <w:rPr>
          <w:rFonts w:asciiTheme="minorHAnsi" w:hAnsiTheme="minorHAnsi"/>
          <w:sz w:val="22"/>
          <w:szCs w:val="22"/>
        </w:rPr>
        <w:t xml:space="preserve"> Pro. </w:t>
      </w:r>
      <w:r w:rsidR="00375034" w:rsidRPr="004A3669">
        <w:rPr>
          <w:rFonts w:asciiTheme="minorHAnsi" w:hAnsiTheme="minorHAnsi" w:cs="Calibri"/>
          <w:sz w:val="22"/>
          <w:szCs w:val="22"/>
        </w:rPr>
        <w:t>MgA. Lucie Trejtnarová, Ph</w:t>
      </w:r>
      <w:r w:rsidR="007B4EE4">
        <w:rPr>
          <w:rFonts w:asciiTheme="minorHAnsi" w:hAnsiTheme="minorHAnsi" w:cs="Calibri"/>
          <w:sz w:val="22"/>
          <w:szCs w:val="22"/>
        </w:rPr>
        <w:t>.</w:t>
      </w:r>
      <w:r w:rsidR="00375034" w:rsidRPr="004A3669">
        <w:rPr>
          <w:rFonts w:asciiTheme="minorHAnsi" w:hAnsiTheme="minorHAnsi" w:cs="Calibri"/>
          <w:sz w:val="22"/>
          <w:szCs w:val="22"/>
        </w:rPr>
        <w:t xml:space="preserve">D. v roce 2024 publikovala článek DIY </w:t>
      </w:r>
      <w:proofErr w:type="spellStart"/>
      <w:r w:rsidR="00375034" w:rsidRPr="004A3669">
        <w:rPr>
          <w:rFonts w:asciiTheme="minorHAnsi" w:hAnsiTheme="minorHAnsi" w:cs="Calibri"/>
          <w:sz w:val="22"/>
          <w:szCs w:val="22"/>
        </w:rPr>
        <w:t>Shoe</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Sewing</w:t>
      </w:r>
      <w:proofErr w:type="spellEnd"/>
      <w:r w:rsidR="00375034" w:rsidRPr="004A3669">
        <w:rPr>
          <w:rFonts w:asciiTheme="minorHAnsi" w:hAnsiTheme="minorHAnsi" w:cs="Calibri"/>
          <w:sz w:val="22"/>
          <w:szCs w:val="22"/>
        </w:rPr>
        <w:t xml:space="preserve"> in a </w:t>
      </w:r>
      <w:proofErr w:type="spellStart"/>
      <w:r w:rsidR="00375034" w:rsidRPr="004A3669">
        <w:rPr>
          <w:rFonts w:asciiTheme="minorHAnsi" w:hAnsiTheme="minorHAnsi" w:cs="Calibri"/>
          <w:sz w:val="22"/>
          <w:szCs w:val="22"/>
        </w:rPr>
        <w:t>Developed</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Economy</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Behind</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the</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Motivation</w:t>
      </w:r>
      <w:proofErr w:type="spellEnd"/>
      <w:r w:rsidR="00375034" w:rsidRPr="004A3669">
        <w:rPr>
          <w:rFonts w:asciiTheme="minorHAnsi" w:hAnsiTheme="minorHAnsi" w:cs="Calibri"/>
          <w:sz w:val="22"/>
          <w:szCs w:val="22"/>
        </w:rPr>
        <w:t xml:space="preserve"> to </w:t>
      </w:r>
      <w:proofErr w:type="spellStart"/>
      <w:r w:rsidR="00375034" w:rsidRPr="004A3669">
        <w:rPr>
          <w:rFonts w:asciiTheme="minorHAnsi" w:hAnsiTheme="minorHAnsi" w:cs="Calibri"/>
          <w:sz w:val="22"/>
          <w:szCs w:val="22"/>
        </w:rPr>
        <w:t>Sew</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Shoes</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at</w:t>
      </w:r>
      <w:proofErr w:type="spellEnd"/>
      <w:r w:rsidR="00375034" w:rsidRPr="004A3669">
        <w:rPr>
          <w:rFonts w:asciiTheme="minorHAnsi" w:hAnsiTheme="minorHAnsi" w:cs="Calibri"/>
          <w:sz w:val="22"/>
          <w:szCs w:val="22"/>
        </w:rPr>
        <w:t xml:space="preserve"> </w:t>
      </w:r>
      <w:proofErr w:type="spellStart"/>
      <w:r w:rsidR="00375034" w:rsidRPr="004A3669">
        <w:rPr>
          <w:rFonts w:asciiTheme="minorHAnsi" w:hAnsiTheme="minorHAnsi" w:cs="Calibri"/>
          <w:sz w:val="22"/>
          <w:szCs w:val="22"/>
        </w:rPr>
        <w:t>Home</w:t>
      </w:r>
      <w:proofErr w:type="spellEnd"/>
      <w:r w:rsidR="00375034" w:rsidRPr="004A3669">
        <w:rPr>
          <w:rFonts w:asciiTheme="minorHAnsi" w:hAnsiTheme="minorHAnsi" w:cs="Calibri"/>
          <w:sz w:val="22"/>
          <w:szCs w:val="22"/>
        </w:rPr>
        <w:t xml:space="preserve"> se zařazením </w:t>
      </w:r>
      <w:proofErr w:type="spellStart"/>
      <w:r w:rsidR="00375034" w:rsidRPr="004A3669">
        <w:rPr>
          <w:rFonts w:asciiTheme="minorHAnsi" w:hAnsiTheme="minorHAnsi" w:cs="Calibri"/>
          <w:sz w:val="22"/>
          <w:szCs w:val="22"/>
        </w:rPr>
        <w:t>Scopus</w:t>
      </w:r>
      <w:proofErr w:type="spellEnd"/>
      <w:r w:rsidR="00375034" w:rsidRPr="004A3669">
        <w:rPr>
          <w:rFonts w:asciiTheme="minorHAnsi" w:hAnsiTheme="minorHAnsi" w:cs="Calibri"/>
          <w:sz w:val="22"/>
          <w:szCs w:val="22"/>
        </w:rPr>
        <w:t xml:space="preserve"> Q1 a </w:t>
      </w:r>
      <w:proofErr w:type="spellStart"/>
      <w:r w:rsidR="00375034" w:rsidRPr="004A3669">
        <w:rPr>
          <w:rFonts w:asciiTheme="minorHAnsi" w:hAnsiTheme="minorHAnsi" w:cs="Calibri"/>
          <w:sz w:val="22"/>
          <w:szCs w:val="22"/>
        </w:rPr>
        <w:t>WoS</w:t>
      </w:r>
      <w:proofErr w:type="spellEnd"/>
      <w:r w:rsidR="00375034" w:rsidRPr="004A3669">
        <w:rPr>
          <w:rFonts w:asciiTheme="minorHAnsi" w:hAnsiTheme="minorHAnsi" w:cs="Calibri"/>
          <w:sz w:val="22"/>
          <w:szCs w:val="22"/>
        </w:rPr>
        <w:t xml:space="preserve"> Q3. </w:t>
      </w:r>
    </w:p>
    <w:p w14:paraId="1906234E" w14:textId="52FCF4E9" w:rsidR="0088155A" w:rsidRDefault="005D65AA" w:rsidP="00880DE3">
      <w:pPr>
        <w:shd w:val="clear" w:color="auto" w:fill="FFFFFF"/>
        <w:ind w:left="425" w:right="142"/>
        <w:jc w:val="both"/>
        <w:rPr>
          <w:rFonts w:asciiTheme="minorHAnsi" w:hAnsiTheme="minorHAnsi" w:cstheme="minorHAnsi"/>
          <w:sz w:val="22"/>
          <w:szCs w:val="22"/>
        </w:rPr>
      </w:pPr>
      <w:r w:rsidRPr="00371D5E">
        <w:rPr>
          <w:rFonts w:asciiTheme="minorHAnsi" w:hAnsiTheme="minorHAnsi" w:cstheme="minorHAnsi"/>
          <w:sz w:val="22"/>
          <w:szCs w:val="22"/>
        </w:rPr>
        <w:t xml:space="preserve">Studenti se zapojují do tvůrčí činnosti FMK zejména v rámci ateliérové výuky, kdy v průběhu semestru vytváří výstupy – koncepty, ale i tvůrčí díla – která jsou zpracována pod vedením odborných supervizorů – pedagogů. Pokud se jedná o kvalitní výstupy, které jsou následně realizovány v praxi či vystaveny, příp. získají ocenění na výstavách, v odborných soutěžích či na festivalech, jsou zaregistrovány v systému RUV, stejně jako tvůrčí výstupy pedagogů. Studenti se pravidelně účastní akcí jako je </w:t>
      </w:r>
      <w:proofErr w:type="spellStart"/>
      <w:r w:rsidRPr="00371D5E">
        <w:rPr>
          <w:rFonts w:asciiTheme="minorHAnsi" w:hAnsiTheme="minorHAnsi" w:cstheme="minorHAnsi"/>
          <w:sz w:val="22"/>
          <w:szCs w:val="22"/>
        </w:rPr>
        <w:t>Designblok</w:t>
      </w:r>
      <w:proofErr w:type="spellEnd"/>
      <w:r w:rsidRPr="00371D5E">
        <w:rPr>
          <w:rFonts w:asciiTheme="minorHAnsi" w:hAnsiTheme="minorHAnsi" w:cstheme="minorHAnsi"/>
          <w:sz w:val="22"/>
          <w:szCs w:val="22"/>
        </w:rPr>
        <w:t>, Milano Design </w:t>
      </w:r>
      <w:proofErr w:type="spellStart"/>
      <w:r w:rsidRPr="00371D5E">
        <w:rPr>
          <w:rFonts w:asciiTheme="minorHAnsi" w:hAnsiTheme="minorHAnsi" w:cstheme="minorHAnsi"/>
          <w:sz w:val="22"/>
          <w:szCs w:val="22"/>
        </w:rPr>
        <w:t>Week</w:t>
      </w:r>
      <w:proofErr w:type="spellEnd"/>
      <w:r w:rsidRPr="00371D5E">
        <w:rPr>
          <w:rFonts w:asciiTheme="minorHAnsi" w:hAnsiTheme="minorHAnsi" w:cstheme="minorHAnsi"/>
          <w:sz w:val="22"/>
          <w:szCs w:val="22"/>
        </w:rPr>
        <w:t xml:space="preserve">, </w:t>
      </w:r>
      <w:proofErr w:type="spellStart"/>
      <w:r w:rsidRPr="00371D5E">
        <w:rPr>
          <w:rFonts w:asciiTheme="minorHAnsi" w:hAnsiTheme="minorHAnsi" w:cstheme="minorHAnsi"/>
          <w:sz w:val="22"/>
          <w:szCs w:val="22"/>
        </w:rPr>
        <w:t>Zlin</w:t>
      </w:r>
      <w:proofErr w:type="spellEnd"/>
      <w:r w:rsidRPr="00371D5E">
        <w:rPr>
          <w:rFonts w:asciiTheme="minorHAnsi" w:hAnsiTheme="minorHAnsi" w:cstheme="minorHAnsi"/>
          <w:sz w:val="22"/>
          <w:szCs w:val="22"/>
        </w:rPr>
        <w:t> Design </w:t>
      </w:r>
      <w:proofErr w:type="spellStart"/>
      <w:r w:rsidRPr="00371D5E">
        <w:rPr>
          <w:rFonts w:asciiTheme="minorHAnsi" w:hAnsiTheme="minorHAnsi" w:cstheme="minorHAnsi"/>
          <w:sz w:val="22"/>
          <w:szCs w:val="22"/>
        </w:rPr>
        <w:t>Week</w:t>
      </w:r>
      <w:proofErr w:type="spellEnd"/>
      <w:r w:rsidRPr="00371D5E">
        <w:rPr>
          <w:rFonts w:asciiTheme="minorHAnsi" w:hAnsiTheme="minorHAnsi" w:cstheme="minorHAnsi"/>
          <w:sz w:val="22"/>
          <w:szCs w:val="22"/>
        </w:rPr>
        <w:t xml:space="preserve"> a dalších přehlídek a soutěží, které zprostředkovávají možnost prezentace excelentních tvůrčích výstupů.</w:t>
      </w:r>
      <w:r w:rsidR="00C352A1">
        <w:rPr>
          <w:rFonts w:asciiTheme="minorHAnsi" w:hAnsiTheme="minorHAnsi" w:cstheme="minorHAnsi"/>
          <w:sz w:val="22"/>
          <w:szCs w:val="22"/>
        </w:rPr>
        <w:t xml:space="preserve"> </w:t>
      </w:r>
      <w:r w:rsidR="00375034">
        <w:rPr>
          <w:rFonts w:asciiTheme="minorHAnsi" w:hAnsiTheme="minorHAnsi" w:cstheme="minorHAnsi"/>
          <w:sz w:val="22"/>
          <w:szCs w:val="22"/>
        </w:rPr>
        <w:t xml:space="preserve">Studenti ateliéru Design obuvi získali v r. 2023 </w:t>
      </w:r>
      <w:r w:rsidR="00375034" w:rsidRPr="00DE0692">
        <w:rPr>
          <w:rFonts w:asciiTheme="minorHAnsi" w:hAnsiTheme="minorHAnsi" w:cstheme="minorHAnsi"/>
          <w:sz w:val="22"/>
          <w:szCs w:val="22"/>
        </w:rPr>
        <w:t>Cenu Nadace Jana Pivečky za design obuvi. V</w:t>
      </w:r>
      <w:r w:rsidR="003B08CC">
        <w:rPr>
          <w:rFonts w:asciiTheme="minorHAnsi" w:hAnsiTheme="minorHAnsi" w:cstheme="minorHAnsi"/>
          <w:sz w:val="22"/>
          <w:szCs w:val="22"/>
        </w:rPr>
        <w:t xml:space="preserve"> </w:t>
      </w:r>
      <w:r w:rsidR="00375034" w:rsidRPr="00DE0692">
        <w:rPr>
          <w:rFonts w:asciiTheme="minorHAnsi" w:hAnsiTheme="minorHAnsi" w:cstheme="minorHAnsi"/>
          <w:sz w:val="22"/>
          <w:szCs w:val="22"/>
        </w:rPr>
        <w:t xml:space="preserve">rámci FMK probírá spolupráce napříč ateliéry, příkladem je kolektivní výstava ateliérů Design obuvi, </w:t>
      </w:r>
      <w:r w:rsidR="00F027FE">
        <w:rPr>
          <w:rFonts w:asciiTheme="minorHAnsi" w:hAnsiTheme="minorHAnsi" w:cstheme="minorHAnsi"/>
          <w:sz w:val="22"/>
          <w:szCs w:val="22"/>
        </w:rPr>
        <w:t>Tvorba prostoru</w:t>
      </w:r>
      <w:r w:rsidR="00375034" w:rsidRPr="00DE0692">
        <w:rPr>
          <w:rFonts w:asciiTheme="minorHAnsi" w:hAnsiTheme="minorHAnsi" w:cstheme="minorHAnsi"/>
          <w:sz w:val="22"/>
          <w:szCs w:val="22"/>
        </w:rPr>
        <w:t xml:space="preserve">, </w:t>
      </w:r>
      <w:proofErr w:type="spellStart"/>
      <w:r w:rsidR="00375034" w:rsidRPr="00DE0692">
        <w:rPr>
          <w:rFonts w:asciiTheme="minorHAnsi" w:hAnsiTheme="minorHAnsi" w:cstheme="minorHAnsi"/>
          <w:sz w:val="22"/>
          <w:szCs w:val="22"/>
        </w:rPr>
        <w:t>Arts</w:t>
      </w:r>
      <w:proofErr w:type="spellEnd"/>
      <w:r w:rsidR="00375034" w:rsidRPr="00DE0692">
        <w:rPr>
          <w:rFonts w:asciiTheme="minorHAnsi" w:hAnsiTheme="minorHAnsi" w:cstheme="minorHAnsi"/>
          <w:sz w:val="22"/>
          <w:szCs w:val="22"/>
        </w:rPr>
        <w:t xml:space="preserve"> Management, Grafický Design</w:t>
      </w:r>
      <w:r w:rsidR="00DE0692">
        <w:rPr>
          <w:rFonts w:asciiTheme="minorHAnsi" w:hAnsiTheme="minorHAnsi" w:cstheme="minorHAnsi"/>
          <w:sz w:val="22"/>
          <w:szCs w:val="22"/>
        </w:rPr>
        <w:t xml:space="preserve"> </w:t>
      </w:r>
      <w:r w:rsidR="00375034" w:rsidRPr="00DE0692">
        <w:rPr>
          <w:rFonts w:asciiTheme="minorHAnsi" w:hAnsiTheme="minorHAnsi" w:cstheme="minorHAnsi"/>
          <w:sz w:val="22"/>
          <w:szCs w:val="22"/>
        </w:rPr>
        <w:t>s názvem Boty</w:t>
      </w:r>
      <w:r w:rsidR="001755EB">
        <w:rPr>
          <w:rFonts w:asciiTheme="minorHAnsi" w:hAnsiTheme="minorHAnsi" w:cstheme="minorHAnsi"/>
          <w:sz w:val="22"/>
          <w:szCs w:val="22"/>
        </w:rPr>
        <w:t>. O</w:t>
      </w:r>
      <w:r w:rsidR="00375034" w:rsidRPr="00DE0692">
        <w:rPr>
          <w:rFonts w:asciiTheme="minorHAnsi" w:hAnsiTheme="minorHAnsi" w:cstheme="minorHAnsi"/>
          <w:sz w:val="22"/>
          <w:szCs w:val="22"/>
        </w:rPr>
        <w:t>draz tradice v Moravském zemském muzeu v</w:t>
      </w:r>
      <w:r w:rsidR="006A366C">
        <w:rPr>
          <w:rFonts w:asciiTheme="minorHAnsi" w:hAnsiTheme="minorHAnsi" w:cstheme="minorHAnsi"/>
          <w:sz w:val="22"/>
          <w:szCs w:val="22"/>
        </w:rPr>
        <w:t> </w:t>
      </w:r>
      <w:r w:rsidR="00375034" w:rsidRPr="00DE0692">
        <w:rPr>
          <w:rFonts w:asciiTheme="minorHAnsi" w:hAnsiTheme="minorHAnsi" w:cstheme="minorHAnsi"/>
          <w:sz w:val="22"/>
          <w:szCs w:val="22"/>
        </w:rPr>
        <w:t>Brně</w:t>
      </w:r>
      <w:r w:rsidR="006A366C">
        <w:rPr>
          <w:rFonts w:asciiTheme="minorHAnsi" w:hAnsiTheme="minorHAnsi" w:cstheme="minorHAnsi"/>
          <w:sz w:val="22"/>
          <w:szCs w:val="22"/>
        </w:rPr>
        <w:t xml:space="preserve"> </w:t>
      </w:r>
      <w:r w:rsidR="006A366C" w:rsidRPr="00DE0692">
        <w:rPr>
          <w:rFonts w:asciiTheme="minorHAnsi" w:hAnsiTheme="minorHAnsi" w:cstheme="minorHAnsi"/>
          <w:sz w:val="22"/>
          <w:szCs w:val="22"/>
        </w:rPr>
        <w:t>(2024)</w:t>
      </w:r>
      <w:r w:rsidR="00375034" w:rsidRPr="00DE0692">
        <w:rPr>
          <w:rFonts w:asciiTheme="minorHAnsi" w:hAnsiTheme="minorHAnsi" w:cstheme="minorHAnsi"/>
          <w:sz w:val="22"/>
          <w:szCs w:val="22"/>
        </w:rPr>
        <w:t>.</w:t>
      </w:r>
      <w:r w:rsidR="00375034">
        <w:rPr>
          <w:rFonts w:asciiTheme="minorHAnsi" w:hAnsiTheme="minorHAnsi" w:cstheme="minorHAnsi"/>
          <w:sz w:val="22"/>
          <w:szCs w:val="22"/>
        </w:rPr>
        <w:t xml:space="preserve"> </w:t>
      </w:r>
    </w:p>
    <w:p w14:paraId="4AE29976" w14:textId="77777777" w:rsidR="00C352A1" w:rsidRDefault="00C352A1" w:rsidP="00880DE3">
      <w:pPr>
        <w:shd w:val="clear" w:color="auto" w:fill="FFFFFF"/>
        <w:ind w:left="425" w:right="142"/>
        <w:jc w:val="both"/>
        <w:rPr>
          <w:rFonts w:asciiTheme="minorHAnsi" w:hAnsiTheme="minorHAnsi" w:cstheme="minorHAnsi"/>
          <w:sz w:val="22"/>
          <w:szCs w:val="22"/>
        </w:rPr>
      </w:pPr>
    </w:p>
    <w:p w14:paraId="239D4CCE" w14:textId="3EC0630F" w:rsidR="00587EFA" w:rsidRPr="00385AE2" w:rsidRDefault="00587EFA" w:rsidP="00587EFA">
      <w:pPr>
        <w:shd w:val="clear" w:color="auto" w:fill="FFFFFF"/>
        <w:ind w:left="425"/>
        <w:jc w:val="both"/>
        <w:rPr>
          <w:rFonts w:asciiTheme="minorHAnsi" w:hAnsiTheme="minorHAnsi" w:cstheme="minorHAnsi"/>
          <w:sz w:val="22"/>
          <w:szCs w:val="22"/>
        </w:rPr>
      </w:pPr>
      <w:r w:rsidRPr="00385AE2">
        <w:rPr>
          <w:rFonts w:asciiTheme="minorHAnsi" w:hAnsiTheme="minorHAnsi" w:cstheme="minorHAnsi"/>
          <w:sz w:val="22"/>
          <w:szCs w:val="22"/>
        </w:rPr>
        <w:t xml:space="preserve">Tabulka níže umožňuje srovnání výstupů tvůrčí činnosti </w:t>
      </w:r>
      <w:r w:rsidR="002C702B">
        <w:rPr>
          <w:rFonts w:asciiTheme="minorHAnsi" w:hAnsiTheme="minorHAnsi" w:cstheme="minorHAnsi"/>
          <w:sz w:val="22"/>
          <w:szCs w:val="22"/>
        </w:rPr>
        <w:t xml:space="preserve">na FMK </w:t>
      </w:r>
      <w:r w:rsidRPr="00385AE2">
        <w:rPr>
          <w:rFonts w:asciiTheme="minorHAnsi" w:hAnsiTheme="minorHAnsi" w:cstheme="minorHAnsi"/>
          <w:sz w:val="22"/>
          <w:szCs w:val="22"/>
        </w:rPr>
        <w:t>za období 201</w:t>
      </w:r>
      <w:r w:rsidR="00917514">
        <w:rPr>
          <w:rFonts w:asciiTheme="minorHAnsi" w:hAnsiTheme="minorHAnsi" w:cstheme="minorHAnsi"/>
          <w:sz w:val="22"/>
          <w:szCs w:val="22"/>
        </w:rPr>
        <w:t>9</w:t>
      </w:r>
      <w:r w:rsidRPr="00385AE2">
        <w:rPr>
          <w:rFonts w:asciiTheme="minorHAnsi" w:hAnsiTheme="minorHAnsi" w:cstheme="minorHAnsi"/>
          <w:sz w:val="22"/>
          <w:szCs w:val="22"/>
        </w:rPr>
        <w:t>-202</w:t>
      </w:r>
      <w:r w:rsidR="001D5C4A">
        <w:rPr>
          <w:rFonts w:asciiTheme="minorHAnsi" w:hAnsiTheme="minorHAnsi" w:cstheme="minorHAnsi"/>
          <w:sz w:val="22"/>
          <w:szCs w:val="22"/>
        </w:rPr>
        <w:t>3</w:t>
      </w:r>
      <w:r w:rsidRPr="00385AE2">
        <w:rPr>
          <w:rFonts w:asciiTheme="minorHAnsi" w:hAnsiTheme="minorHAnsi" w:cstheme="minorHAnsi"/>
          <w:sz w:val="22"/>
          <w:szCs w:val="22"/>
        </w:rPr>
        <w:t>.</w:t>
      </w:r>
    </w:p>
    <w:p w14:paraId="5F801D22" w14:textId="77777777" w:rsidR="004A67C6" w:rsidRDefault="004A67C6" w:rsidP="004A67C6">
      <w:pPr>
        <w:widowControl w:val="0"/>
        <w:autoSpaceDE w:val="0"/>
        <w:autoSpaceDN w:val="0"/>
        <w:adjustRightInd w:val="0"/>
        <w:snapToGrid w:val="0"/>
        <w:ind w:right="142"/>
        <w:jc w:val="both"/>
        <w:rPr>
          <w:rFonts w:asciiTheme="minorHAnsi" w:hAnsiTheme="minorHAnsi" w:cs="Calibri Light"/>
          <w:color w:val="000000"/>
          <w:sz w:val="22"/>
          <w:szCs w:val="22"/>
        </w:rPr>
      </w:pPr>
    </w:p>
    <w:tbl>
      <w:tblPr>
        <w:tblW w:w="7799"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9"/>
        <w:gridCol w:w="1134"/>
        <w:gridCol w:w="1134"/>
        <w:gridCol w:w="1134"/>
        <w:gridCol w:w="1134"/>
        <w:gridCol w:w="1134"/>
      </w:tblGrid>
      <w:tr w:rsidR="00917514" w:rsidRPr="00D75BD3" w14:paraId="18AA76BA" w14:textId="2DB41970" w:rsidTr="00917514">
        <w:trPr>
          <w:trHeight w:val="442"/>
        </w:trPr>
        <w:tc>
          <w:tcPr>
            <w:tcW w:w="2129" w:type="dxa"/>
            <w:shd w:val="clear" w:color="auto" w:fill="F7CAAC" w:themeFill="accent2" w:themeFillTint="66"/>
            <w:vAlign w:val="center"/>
            <w:hideMark/>
          </w:tcPr>
          <w:p w14:paraId="6E561249" w14:textId="77777777" w:rsidR="00917514" w:rsidRPr="00D75BD3" w:rsidRDefault="00917514" w:rsidP="00860D01">
            <w:pPr>
              <w:ind w:left="17"/>
              <w:jc w:val="center"/>
              <w:textAlignment w:val="baseline"/>
              <w:rPr>
                <w:rFonts w:asciiTheme="minorHAnsi" w:hAnsiTheme="minorHAnsi" w:cstheme="minorHAnsi"/>
              </w:rPr>
            </w:pPr>
            <w:r w:rsidRPr="00D75BD3">
              <w:rPr>
                <w:rFonts w:asciiTheme="minorHAnsi" w:hAnsiTheme="minorHAnsi" w:cstheme="minorHAnsi"/>
                <w:b/>
                <w:bCs/>
              </w:rPr>
              <w:t>Typ výsledku RUV</w:t>
            </w:r>
          </w:p>
        </w:tc>
        <w:tc>
          <w:tcPr>
            <w:tcW w:w="1134" w:type="dxa"/>
            <w:shd w:val="clear" w:color="auto" w:fill="F7CAAC" w:themeFill="accent2" w:themeFillTint="66"/>
            <w:vAlign w:val="center"/>
          </w:tcPr>
          <w:p w14:paraId="24F2AF10" w14:textId="4F0688D9" w:rsidR="00917514" w:rsidRPr="00D75BD3" w:rsidRDefault="00917514" w:rsidP="00860D01">
            <w:pPr>
              <w:ind w:left="17"/>
              <w:jc w:val="center"/>
              <w:textAlignment w:val="baseline"/>
              <w:rPr>
                <w:rFonts w:asciiTheme="minorHAnsi" w:hAnsiTheme="minorHAnsi" w:cstheme="minorHAnsi"/>
              </w:rPr>
            </w:pPr>
            <w:r w:rsidRPr="00D75BD3">
              <w:rPr>
                <w:rFonts w:asciiTheme="minorHAnsi" w:hAnsiTheme="minorHAnsi" w:cstheme="minorHAnsi"/>
                <w:b/>
                <w:bCs/>
              </w:rPr>
              <w:t>2019</w:t>
            </w:r>
          </w:p>
        </w:tc>
        <w:tc>
          <w:tcPr>
            <w:tcW w:w="1134" w:type="dxa"/>
            <w:shd w:val="clear" w:color="auto" w:fill="F7CAAC" w:themeFill="accent2" w:themeFillTint="66"/>
            <w:vAlign w:val="center"/>
          </w:tcPr>
          <w:p w14:paraId="0D32B37C" w14:textId="48BCD595" w:rsidR="00917514" w:rsidRPr="00D75BD3" w:rsidRDefault="00917514" w:rsidP="00860D01">
            <w:pPr>
              <w:ind w:left="17"/>
              <w:jc w:val="center"/>
              <w:textAlignment w:val="baseline"/>
              <w:rPr>
                <w:rFonts w:asciiTheme="minorHAnsi" w:hAnsiTheme="minorHAnsi" w:cstheme="minorHAnsi"/>
              </w:rPr>
            </w:pPr>
            <w:r w:rsidRPr="00D75BD3">
              <w:rPr>
                <w:rFonts w:asciiTheme="minorHAnsi" w:hAnsiTheme="minorHAnsi" w:cstheme="minorHAnsi"/>
                <w:b/>
                <w:bCs/>
              </w:rPr>
              <w:t>2020</w:t>
            </w:r>
          </w:p>
        </w:tc>
        <w:tc>
          <w:tcPr>
            <w:tcW w:w="1134" w:type="dxa"/>
            <w:shd w:val="clear" w:color="auto" w:fill="F7CAAC" w:themeFill="accent2" w:themeFillTint="66"/>
            <w:vAlign w:val="center"/>
          </w:tcPr>
          <w:p w14:paraId="6D1C5823" w14:textId="0F5A8C6C" w:rsidR="00917514" w:rsidRPr="00917514" w:rsidRDefault="00917514" w:rsidP="00860D01">
            <w:pPr>
              <w:ind w:left="17"/>
              <w:jc w:val="center"/>
              <w:textAlignment w:val="baseline"/>
              <w:rPr>
                <w:rFonts w:asciiTheme="minorHAnsi" w:hAnsiTheme="minorHAnsi" w:cstheme="minorHAnsi"/>
                <w:b/>
                <w:bCs/>
              </w:rPr>
            </w:pPr>
            <w:r w:rsidRPr="00683025">
              <w:rPr>
                <w:rFonts w:asciiTheme="minorHAnsi" w:hAnsiTheme="minorHAnsi" w:cstheme="minorHAnsi"/>
                <w:b/>
                <w:bCs/>
              </w:rPr>
              <w:t>2021</w:t>
            </w:r>
          </w:p>
        </w:tc>
        <w:tc>
          <w:tcPr>
            <w:tcW w:w="1134" w:type="dxa"/>
            <w:shd w:val="clear" w:color="auto" w:fill="F7CAAC" w:themeFill="accent2" w:themeFillTint="66"/>
            <w:vAlign w:val="center"/>
          </w:tcPr>
          <w:p w14:paraId="736E2A7A" w14:textId="6EAC05DE" w:rsidR="00917514" w:rsidRPr="00917514" w:rsidRDefault="00917514" w:rsidP="00860D01">
            <w:pPr>
              <w:ind w:left="17"/>
              <w:jc w:val="center"/>
              <w:textAlignment w:val="baseline"/>
              <w:rPr>
                <w:rFonts w:asciiTheme="minorHAnsi" w:hAnsiTheme="minorHAnsi" w:cstheme="minorHAnsi"/>
                <w:b/>
                <w:bCs/>
              </w:rPr>
            </w:pPr>
            <w:r w:rsidRPr="00917514">
              <w:rPr>
                <w:rFonts w:asciiTheme="minorHAnsi" w:hAnsiTheme="minorHAnsi" w:cstheme="minorHAnsi"/>
                <w:b/>
                <w:bCs/>
              </w:rPr>
              <w:t>2022</w:t>
            </w:r>
          </w:p>
        </w:tc>
        <w:tc>
          <w:tcPr>
            <w:tcW w:w="1134" w:type="dxa"/>
            <w:shd w:val="clear" w:color="auto" w:fill="F7CAAC" w:themeFill="accent2" w:themeFillTint="66"/>
            <w:vAlign w:val="center"/>
          </w:tcPr>
          <w:p w14:paraId="77085D46" w14:textId="5869FEFF" w:rsidR="00917514" w:rsidRPr="00917514" w:rsidRDefault="00917514" w:rsidP="00860D01">
            <w:pPr>
              <w:ind w:left="17"/>
              <w:jc w:val="center"/>
              <w:textAlignment w:val="baseline"/>
              <w:rPr>
                <w:rFonts w:asciiTheme="minorHAnsi" w:hAnsiTheme="minorHAnsi" w:cstheme="minorHAnsi"/>
                <w:b/>
                <w:bCs/>
              </w:rPr>
            </w:pPr>
            <w:r w:rsidRPr="00917514">
              <w:rPr>
                <w:rFonts w:asciiTheme="minorHAnsi" w:hAnsiTheme="minorHAnsi" w:cstheme="minorHAnsi"/>
                <w:b/>
                <w:bCs/>
              </w:rPr>
              <w:t>2023</w:t>
            </w:r>
          </w:p>
        </w:tc>
      </w:tr>
      <w:tr w:rsidR="00917514" w:rsidRPr="00D75BD3" w14:paraId="575882EB" w14:textId="2E21C09C" w:rsidTr="00917514">
        <w:trPr>
          <w:trHeight w:val="390"/>
        </w:trPr>
        <w:tc>
          <w:tcPr>
            <w:tcW w:w="2129" w:type="dxa"/>
            <w:shd w:val="clear" w:color="auto" w:fill="auto"/>
            <w:vAlign w:val="center"/>
            <w:hideMark/>
          </w:tcPr>
          <w:p w14:paraId="5E998892" w14:textId="77777777" w:rsidR="00917514" w:rsidRPr="00D75BD3" w:rsidRDefault="00917514" w:rsidP="00860D01">
            <w:pPr>
              <w:ind w:left="17"/>
              <w:textAlignment w:val="baseline"/>
              <w:rPr>
                <w:rFonts w:asciiTheme="minorHAnsi" w:hAnsiTheme="minorHAnsi" w:cstheme="minorHAnsi"/>
                <w:color w:val="000000"/>
              </w:rPr>
            </w:pPr>
            <w:r w:rsidRPr="00D75BD3">
              <w:rPr>
                <w:rFonts w:asciiTheme="minorHAnsi" w:hAnsiTheme="minorHAnsi" w:cstheme="minorHAnsi"/>
                <w:color w:val="000000"/>
              </w:rPr>
              <w:t>A – zásadní význam</w:t>
            </w:r>
          </w:p>
        </w:tc>
        <w:tc>
          <w:tcPr>
            <w:tcW w:w="1134" w:type="dxa"/>
            <w:vAlign w:val="center"/>
          </w:tcPr>
          <w:p w14:paraId="411125AB" w14:textId="68E91F8C"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34" w:type="dxa"/>
            <w:vAlign w:val="center"/>
          </w:tcPr>
          <w:p w14:paraId="49DED5D4" w14:textId="526C349F"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5</w:t>
            </w:r>
          </w:p>
        </w:tc>
        <w:tc>
          <w:tcPr>
            <w:tcW w:w="1134" w:type="dxa"/>
            <w:vAlign w:val="center"/>
          </w:tcPr>
          <w:p w14:paraId="04BE1583" w14:textId="1C2B8DC8"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w:t>
            </w:r>
          </w:p>
        </w:tc>
        <w:tc>
          <w:tcPr>
            <w:tcW w:w="1134" w:type="dxa"/>
            <w:vAlign w:val="center"/>
          </w:tcPr>
          <w:p w14:paraId="0B4C00DC" w14:textId="41093E21" w:rsidR="00917514" w:rsidRPr="00D75BD3" w:rsidRDefault="00917514" w:rsidP="00860D01">
            <w:pPr>
              <w:ind w:left="17"/>
              <w:jc w:val="center"/>
              <w:textAlignment w:val="baseline"/>
              <w:rPr>
                <w:rFonts w:asciiTheme="minorHAnsi" w:hAnsiTheme="minorHAnsi" w:cstheme="minorHAnsi"/>
                <w:color w:val="000000"/>
              </w:rPr>
            </w:pPr>
            <w:r w:rsidRPr="00AB4A55">
              <w:rPr>
                <w:rFonts w:asciiTheme="minorHAnsi" w:hAnsiTheme="minorHAnsi" w:cstheme="minorHAnsi"/>
                <w:color w:val="000000"/>
              </w:rPr>
              <w:t>0</w:t>
            </w:r>
          </w:p>
        </w:tc>
        <w:tc>
          <w:tcPr>
            <w:tcW w:w="1134" w:type="dxa"/>
            <w:shd w:val="clear" w:color="auto" w:fill="auto"/>
            <w:vAlign w:val="center"/>
          </w:tcPr>
          <w:p w14:paraId="4319426C" w14:textId="1AA13EF3" w:rsidR="00917514" w:rsidRPr="001D5C4A" w:rsidRDefault="00917514" w:rsidP="00860D01">
            <w:pPr>
              <w:ind w:left="17"/>
              <w:jc w:val="center"/>
              <w:textAlignment w:val="baseline"/>
              <w:rPr>
                <w:rFonts w:asciiTheme="minorHAnsi" w:hAnsiTheme="minorHAnsi" w:cstheme="minorHAnsi"/>
                <w:color w:val="000000"/>
              </w:rPr>
            </w:pPr>
            <w:r w:rsidRPr="001D5C4A">
              <w:rPr>
                <w:rFonts w:asciiTheme="minorHAnsi" w:hAnsiTheme="minorHAnsi" w:cstheme="minorHAnsi"/>
                <w:color w:val="000000"/>
              </w:rPr>
              <w:t>14</w:t>
            </w:r>
          </w:p>
        </w:tc>
      </w:tr>
      <w:tr w:rsidR="00917514" w:rsidRPr="00D75BD3" w14:paraId="7FCFF258" w14:textId="210C258B" w:rsidTr="00917514">
        <w:trPr>
          <w:trHeight w:val="390"/>
        </w:trPr>
        <w:tc>
          <w:tcPr>
            <w:tcW w:w="2129" w:type="dxa"/>
            <w:shd w:val="clear" w:color="auto" w:fill="auto"/>
            <w:vAlign w:val="center"/>
            <w:hideMark/>
          </w:tcPr>
          <w:p w14:paraId="79A34CB5" w14:textId="77777777" w:rsidR="00917514" w:rsidRPr="00D75BD3" w:rsidRDefault="00917514" w:rsidP="00860D01">
            <w:pPr>
              <w:ind w:left="17"/>
              <w:textAlignment w:val="baseline"/>
              <w:rPr>
                <w:rFonts w:asciiTheme="minorHAnsi" w:hAnsiTheme="minorHAnsi" w:cstheme="minorHAnsi"/>
                <w:color w:val="000000"/>
              </w:rPr>
            </w:pPr>
            <w:r w:rsidRPr="00D75BD3">
              <w:rPr>
                <w:rFonts w:asciiTheme="minorHAnsi" w:hAnsiTheme="minorHAnsi" w:cstheme="minorHAnsi"/>
                <w:color w:val="000000"/>
              </w:rPr>
              <w:t>B – inovativní přínos</w:t>
            </w:r>
          </w:p>
        </w:tc>
        <w:tc>
          <w:tcPr>
            <w:tcW w:w="1134" w:type="dxa"/>
            <w:vAlign w:val="center"/>
          </w:tcPr>
          <w:p w14:paraId="53BD4B29" w14:textId="7E816943"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81</w:t>
            </w:r>
          </w:p>
        </w:tc>
        <w:tc>
          <w:tcPr>
            <w:tcW w:w="1134" w:type="dxa"/>
            <w:vAlign w:val="center"/>
          </w:tcPr>
          <w:p w14:paraId="1FF9465A" w14:textId="45B03B9B"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77</w:t>
            </w:r>
          </w:p>
        </w:tc>
        <w:tc>
          <w:tcPr>
            <w:tcW w:w="1134" w:type="dxa"/>
            <w:vAlign w:val="center"/>
          </w:tcPr>
          <w:p w14:paraId="390CB819" w14:textId="14EB8459" w:rsidR="00917514" w:rsidRPr="00D75BD3" w:rsidRDefault="00917514" w:rsidP="00860D01">
            <w:pPr>
              <w:ind w:left="17"/>
              <w:jc w:val="center"/>
              <w:textAlignment w:val="baseline"/>
              <w:rPr>
                <w:rFonts w:asciiTheme="minorHAnsi" w:hAnsiTheme="minorHAnsi" w:cstheme="minorHAnsi"/>
                <w:color w:val="000000"/>
              </w:rPr>
            </w:pPr>
            <w:r>
              <w:rPr>
                <w:rFonts w:asciiTheme="minorHAnsi" w:hAnsiTheme="minorHAnsi" w:cstheme="minorHAnsi"/>
                <w:color w:val="000000"/>
              </w:rPr>
              <w:t>79</w:t>
            </w:r>
          </w:p>
        </w:tc>
        <w:tc>
          <w:tcPr>
            <w:tcW w:w="1134" w:type="dxa"/>
            <w:vAlign w:val="center"/>
          </w:tcPr>
          <w:p w14:paraId="37FF62E9" w14:textId="7BC313E0" w:rsidR="00917514" w:rsidRPr="00D75BD3" w:rsidRDefault="00917514" w:rsidP="00860D01">
            <w:pPr>
              <w:ind w:left="17"/>
              <w:jc w:val="center"/>
              <w:textAlignment w:val="baseline"/>
              <w:rPr>
                <w:rFonts w:asciiTheme="minorHAnsi" w:hAnsiTheme="minorHAnsi" w:cstheme="minorHAnsi"/>
                <w:color w:val="000000"/>
              </w:rPr>
            </w:pPr>
            <w:r w:rsidRPr="00AB4A55">
              <w:rPr>
                <w:rFonts w:asciiTheme="minorHAnsi" w:hAnsiTheme="minorHAnsi" w:cstheme="minorHAnsi"/>
                <w:color w:val="000000"/>
              </w:rPr>
              <w:t>115</w:t>
            </w:r>
          </w:p>
        </w:tc>
        <w:tc>
          <w:tcPr>
            <w:tcW w:w="1134" w:type="dxa"/>
            <w:shd w:val="clear" w:color="auto" w:fill="auto"/>
            <w:vAlign w:val="center"/>
          </w:tcPr>
          <w:p w14:paraId="08C2A5B5" w14:textId="05DE81A6" w:rsidR="00917514" w:rsidRPr="001D5C4A" w:rsidRDefault="00917514" w:rsidP="00860D01">
            <w:pPr>
              <w:ind w:left="17"/>
              <w:jc w:val="center"/>
              <w:textAlignment w:val="baseline"/>
              <w:rPr>
                <w:rFonts w:asciiTheme="minorHAnsi" w:hAnsiTheme="minorHAnsi" w:cstheme="minorHAnsi"/>
                <w:color w:val="000000"/>
              </w:rPr>
            </w:pPr>
            <w:r w:rsidRPr="001D5C4A">
              <w:rPr>
                <w:rFonts w:asciiTheme="minorHAnsi" w:hAnsiTheme="minorHAnsi" w:cstheme="minorHAnsi"/>
                <w:color w:val="000000"/>
              </w:rPr>
              <w:t>167</w:t>
            </w:r>
          </w:p>
        </w:tc>
      </w:tr>
      <w:tr w:rsidR="00917514" w:rsidRPr="00D75BD3" w14:paraId="449FFD4F" w14:textId="15BBBC28" w:rsidTr="00917514">
        <w:trPr>
          <w:trHeight w:val="390"/>
        </w:trPr>
        <w:tc>
          <w:tcPr>
            <w:tcW w:w="2129" w:type="dxa"/>
            <w:shd w:val="clear" w:color="auto" w:fill="auto"/>
            <w:vAlign w:val="center"/>
            <w:hideMark/>
          </w:tcPr>
          <w:p w14:paraId="67910B1C" w14:textId="77777777" w:rsidR="00917514" w:rsidRPr="00D75BD3" w:rsidRDefault="00917514" w:rsidP="00860D01">
            <w:pPr>
              <w:ind w:left="17"/>
              <w:textAlignment w:val="baseline"/>
              <w:rPr>
                <w:rFonts w:asciiTheme="minorHAnsi" w:hAnsiTheme="minorHAnsi" w:cstheme="minorHAnsi"/>
                <w:color w:val="000000"/>
              </w:rPr>
            </w:pPr>
            <w:r w:rsidRPr="00D75BD3">
              <w:rPr>
                <w:rFonts w:asciiTheme="minorHAnsi" w:hAnsiTheme="minorHAnsi" w:cstheme="minorHAnsi"/>
                <w:color w:val="000000"/>
              </w:rPr>
              <w:t>C – rozvíjející současné trendy</w:t>
            </w:r>
          </w:p>
        </w:tc>
        <w:tc>
          <w:tcPr>
            <w:tcW w:w="1134" w:type="dxa"/>
            <w:vAlign w:val="center"/>
          </w:tcPr>
          <w:p w14:paraId="1579EFFD" w14:textId="52537E96"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227</w:t>
            </w:r>
          </w:p>
        </w:tc>
        <w:tc>
          <w:tcPr>
            <w:tcW w:w="1134" w:type="dxa"/>
            <w:vAlign w:val="center"/>
          </w:tcPr>
          <w:p w14:paraId="01F8727D" w14:textId="682C20A0"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165</w:t>
            </w:r>
          </w:p>
        </w:tc>
        <w:tc>
          <w:tcPr>
            <w:tcW w:w="1134" w:type="dxa"/>
            <w:vAlign w:val="center"/>
          </w:tcPr>
          <w:p w14:paraId="334CD404" w14:textId="7FEC75AF"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15</w:t>
            </w:r>
            <w:r>
              <w:rPr>
                <w:rFonts w:asciiTheme="minorHAnsi" w:hAnsiTheme="minorHAnsi" w:cstheme="minorHAnsi"/>
                <w:color w:val="000000"/>
              </w:rPr>
              <w:t>7</w:t>
            </w:r>
          </w:p>
        </w:tc>
        <w:tc>
          <w:tcPr>
            <w:tcW w:w="1134" w:type="dxa"/>
            <w:vAlign w:val="center"/>
          </w:tcPr>
          <w:p w14:paraId="256E768C" w14:textId="2A3A89D9" w:rsidR="00917514" w:rsidRPr="00D75BD3" w:rsidRDefault="00917514" w:rsidP="00860D01">
            <w:pPr>
              <w:ind w:left="17"/>
              <w:jc w:val="center"/>
              <w:textAlignment w:val="baseline"/>
              <w:rPr>
                <w:rFonts w:asciiTheme="minorHAnsi" w:hAnsiTheme="minorHAnsi" w:cstheme="minorHAnsi"/>
                <w:color w:val="000000"/>
              </w:rPr>
            </w:pPr>
            <w:r w:rsidRPr="00AB4A55">
              <w:rPr>
                <w:rFonts w:asciiTheme="minorHAnsi" w:hAnsiTheme="minorHAnsi" w:cstheme="minorHAnsi"/>
                <w:color w:val="000000"/>
              </w:rPr>
              <w:t>265</w:t>
            </w:r>
          </w:p>
        </w:tc>
        <w:tc>
          <w:tcPr>
            <w:tcW w:w="1134" w:type="dxa"/>
            <w:shd w:val="clear" w:color="auto" w:fill="auto"/>
            <w:vAlign w:val="center"/>
          </w:tcPr>
          <w:p w14:paraId="426415CD" w14:textId="22C71F07" w:rsidR="00917514" w:rsidRPr="001D5C4A" w:rsidRDefault="00917514" w:rsidP="00860D01">
            <w:pPr>
              <w:ind w:left="17"/>
              <w:jc w:val="center"/>
              <w:textAlignment w:val="baseline"/>
              <w:rPr>
                <w:rFonts w:asciiTheme="minorHAnsi" w:hAnsiTheme="minorHAnsi" w:cstheme="minorHAnsi"/>
                <w:color w:val="000000"/>
              </w:rPr>
            </w:pPr>
            <w:r w:rsidRPr="001D5C4A">
              <w:rPr>
                <w:rFonts w:asciiTheme="minorHAnsi" w:hAnsiTheme="minorHAnsi" w:cstheme="minorHAnsi"/>
                <w:color w:val="000000"/>
              </w:rPr>
              <w:t>237</w:t>
            </w:r>
          </w:p>
        </w:tc>
      </w:tr>
      <w:tr w:rsidR="00917514" w:rsidRPr="00D75BD3" w14:paraId="69A53805" w14:textId="6CEF2FCB" w:rsidTr="00917514">
        <w:trPr>
          <w:trHeight w:val="390"/>
        </w:trPr>
        <w:tc>
          <w:tcPr>
            <w:tcW w:w="2129" w:type="dxa"/>
            <w:shd w:val="clear" w:color="auto" w:fill="auto"/>
            <w:vAlign w:val="center"/>
            <w:hideMark/>
          </w:tcPr>
          <w:p w14:paraId="48C5A1EE" w14:textId="77777777" w:rsidR="00917514" w:rsidRPr="00D75BD3" w:rsidRDefault="00917514" w:rsidP="00860D01">
            <w:pPr>
              <w:ind w:left="17"/>
              <w:textAlignment w:val="baseline"/>
              <w:rPr>
                <w:rFonts w:asciiTheme="minorHAnsi" w:hAnsiTheme="minorHAnsi" w:cstheme="minorHAnsi"/>
                <w:color w:val="000000"/>
              </w:rPr>
            </w:pPr>
            <w:r w:rsidRPr="00D75BD3">
              <w:rPr>
                <w:rFonts w:asciiTheme="minorHAnsi" w:hAnsiTheme="minorHAnsi" w:cstheme="minorHAnsi"/>
                <w:b/>
                <w:bCs/>
                <w:color w:val="000000"/>
              </w:rPr>
              <w:t>Celkem</w:t>
            </w:r>
          </w:p>
        </w:tc>
        <w:tc>
          <w:tcPr>
            <w:tcW w:w="1134" w:type="dxa"/>
            <w:vAlign w:val="center"/>
          </w:tcPr>
          <w:p w14:paraId="631C0286" w14:textId="04D78BF6"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316</w:t>
            </w:r>
          </w:p>
        </w:tc>
        <w:tc>
          <w:tcPr>
            <w:tcW w:w="1134" w:type="dxa"/>
            <w:vAlign w:val="center"/>
          </w:tcPr>
          <w:p w14:paraId="4499C331" w14:textId="5C211FBA" w:rsidR="00917514" w:rsidRPr="00D75BD3" w:rsidRDefault="00917514" w:rsidP="00860D01">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247</w:t>
            </w:r>
          </w:p>
        </w:tc>
        <w:tc>
          <w:tcPr>
            <w:tcW w:w="1134" w:type="dxa"/>
            <w:vAlign w:val="center"/>
          </w:tcPr>
          <w:p w14:paraId="59E219F2" w14:textId="7DCB07B8" w:rsidR="00917514" w:rsidRPr="00D75BD3" w:rsidRDefault="00917514" w:rsidP="00860D01">
            <w:pPr>
              <w:ind w:left="17"/>
              <w:jc w:val="center"/>
              <w:textAlignment w:val="baseline"/>
              <w:rPr>
                <w:rFonts w:asciiTheme="minorHAnsi" w:hAnsiTheme="minorHAnsi" w:cstheme="minorHAnsi"/>
                <w:color w:val="000000"/>
              </w:rPr>
            </w:pPr>
            <w:r>
              <w:rPr>
                <w:rFonts w:asciiTheme="minorHAnsi" w:hAnsiTheme="minorHAnsi" w:cstheme="minorHAnsi"/>
                <w:b/>
                <w:bCs/>
                <w:color w:val="000000"/>
              </w:rPr>
              <w:t>238</w:t>
            </w:r>
          </w:p>
        </w:tc>
        <w:tc>
          <w:tcPr>
            <w:tcW w:w="1134" w:type="dxa"/>
            <w:vAlign w:val="center"/>
          </w:tcPr>
          <w:p w14:paraId="520A4F60" w14:textId="6DCBE5B2" w:rsidR="00917514" w:rsidRPr="00AB4A55" w:rsidRDefault="00917514" w:rsidP="00860D01">
            <w:pPr>
              <w:ind w:left="17"/>
              <w:jc w:val="center"/>
              <w:textAlignment w:val="baseline"/>
              <w:rPr>
                <w:rFonts w:asciiTheme="minorHAnsi" w:hAnsiTheme="minorHAnsi" w:cstheme="minorHAnsi"/>
                <w:b/>
                <w:bCs/>
                <w:color w:val="000000"/>
              </w:rPr>
            </w:pPr>
            <w:r w:rsidRPr="00AB4A55">
              <w:rPr>
                <w:rFonts w:asciiTheme="minorHAnsi" w:hAnsiTheme="minorHAnsi" w:cstheme="minorHAnsi"/>
                <w:b/>
                <w:bCs/>
                <w:color w:val="000000"/>
              </w:rPr>
              <w:t>380</w:t>
            </w:r>
          </w:p>
        </w:tc>
        <w:tc>
          <w:tcPr>
            <w:tcW w:w="1134" w:type="dxa"/>
            <w:shd w:val="clear" w:color="auto" w:fill="auto"/>
            <w:vAlign w:val="center"/>
          </w:tcPr>
          <w:p w14:paraId="60E20652" w14:textId="56AA9C8C" w:rsidR="00917514" w:rsidRPr="001D5C4A" w:rsidRDefault="00917514" w:rsidP="00860D01">
            <w:pPr>
              <w:ind w:left="17"/>
              <w:jc w:val="center"/>
              <w:textAlignment w:val="baseline"/>
              <w:rPr>
                <w:rFonts w:asciiTheme="minorHAnsi" w:hAnsiTheme="minorHAnsi" w:cstheme="minorHAnsi"/>
                <w:b/>
                <w:bCs/>
                <w:color w:val="000000"/>
              </w:rPr>
            </w:pPr>
            <w:r w:rsidRPr="001D5C4A">
              <w:rPr>
                <w:rFonts w:asciiTheme="minorHAnsi" w:hAnsiTheme="minorHAnsi" w:cstheme="minorHAnsi"/>
                <w:b/>
                <w:bCs/>
                <w:color w:val="000000"/>
              </w:rPr>
              <w:t>418</w:t>
            </w:r>
          </w:p>
        </w:tc>
      </w:tr>
    </w:tbl>
    <w:p w14:paraId="5081A195" w14:textId="3497C9DF" w:rsidR="004A67C6" w:rsidRDefault="002832B2" w:rsidP="002832B2">
      <w:pPr>
        <w:pStyle w:val="Nadpis3"/>
        <w:numPr>
          <w:ilvl w:val="0"/>
          <w:numId w:val="0"/>
        </w:numPr>
        <w:rPr>
          <w:sz w:val="18"/>
          <w:szCs w:val="18"/>
        </w:rPr>
      </w:pPr>
      <w:r>
        <w:rPr>
          <w:rFonts w:cs="Calibri Light"/>
          <w:sz w:val="18"/>
          <w:szCs w:val="18"/>
        </w:rPr>
        <w:t xml:space="preserve">          </w:t>
      </w:r>
    </w:p>
    <w:p w14:paraId="75072FD1" w14:textId="77777777" w:rsidR="002832B2" w:rsidRPr="002832B2" w:rsidRDefault="002832B2" w:rsidP="002832B2">
      <w:pPr>
        <w:rPr>
          <w:lang w:eastAsia="en-US"/>
        </w:rPr>
      </w:pPr>
    </w:p>
    <w:p w14:paraId="4F5DE92F" w14:textId="2CAF24BB" w:rsidR="0088155A" w:rsidRDefault="005D65AA" w:rsidP="00A656B7">
      <w:pPr>
        <w:widowControl w:val="0"/>
        <w:autoSpaceDE w:val="0"/>
        <w:autoSpaceDN w:val="0"/>
        <w:adjustRightInd w:val="0"/>
        <w:snapToGrid w:val="0"/>
        <w:ind w:left="360" w:right="142"/>
        <w:jc w:val="both"/>
        <w:rPr>
          <w:rFonts w:cs="Calibri Light"/>
          <w:color w:val="000000"/>
        </w:rPr>
      </w:pPr>
      <w:r w:rsidRPr="00371D5E">
        <w:rPr>
          <w:rFonts w:asciiTheme="minorHAnsi" w:hAnsiTheme="minorHAnsi" w:cs="Calibri Light"/>
          <w:color w:val="000000"/>
          <w:sz w:val="22"/>
          <w:szCs w:val="22"/>
        </w:rPr>
        <w:t xml:space="preserve">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NAKI II, </w:t>
      </w:r>
      <w:r w:rsidRPr="00371D5E">
        <w:rPr>
          <w:rFonts w:asciiTheme="minorHAnsi" w:hAnsiTheme="minorHAnsi"/>
          <w:sz w:val="22"/>
          <w:szCs w:val="22"/>
          <w:lang w:val="en-GB"/>
        </w:rPr>
        <w:t>TA ČR program ÉTA</w:t>
      </w:r>
      <w:r w:rsidRPr="00371D5E">
        <w:rPr>
          <w:rFonts w:asciiTheme="minorHAnsi" w:hAnsiTheme="minorHAnsi"/>
          <w:bCs/>
          <w:sz w:val="22"/>
          <w:szCs w:val="22"/>
          <w:lang w:val="en-GB"/>
        </w:rPr>
        <w:t xml:space="preserve"> a Gamma</w:t>
      </w:r>
      <w:r w:rsidR="002C702B">
        <w:rPr>
          <w:rFonts w:asciiTheme="minorHAnsi" w:hAnsiTheme="minorHAnsi"/>
          <w:bCs/>
          <w:sz w:val="22"/>
          <w:szCs w:val="22"/>
          <w:lang w:val="en-GB"/>
        </w:rPr>
        <w:t>,</w:t>
      </w:r>
      <w:r w:rsidRPr="00371D5E">
        <w:rPr>
          <w:rFonts w:asciiTheme="minorHAnsi" w:hAnsiTheme="minorHAnsi"/>
          <w:bCs/>
          <w:sz w:val="22"/>
          <w:szCs w:val="22"/>
          <w:lang w:val="en-GB"/>
        </w:rPr>
        <w:t xml:space="preserve"> </w:t>
      </w:r>
      <w:proofErr w:type="spellStart"/>
      <w:r w:rsidRPr="00371D5E">
        <w:rPr>
          <w:rFonts w:asciiTheme="minorHAnsi" w:hAnsiTheme="minorHAnsi"/>
          <w:bCs/>
          <w:sz w:val="22"/>
          <w:szCs w:val="22"/>
          <w:lang w:val="en-GB"/>
        </w:rPr>
        <w:t>či</w:t>
      </w:r>
      <w:proofErr w:type="spellEnd"/>
      <w:r w:rsidRPr="00371D5E">
        <w:rPr>
          <w:rFonts w:asciiTheme="minorHAnsi" w:hAnsiTheme="minorHAnsi"/>
          <w:bCs/>
          <w:sz w:val="22"/>
          <w:szCs w:val="22"/>
          <w:lang w:val="en-GB"/>
        </w:rPr>
        <w:t xml:space="preserve"> v </w:t>
      </w:r>
      <w:proofErr w:type="spellStart"/>
      <w:r w:rsidRPr="00371D5E">
        <w:rPr>
          <w:rFonts w:asciiTheme="minorHAnsi" w:hAnsiTheme="minorHAnsi"/>
          <w:bCs/>
          <w:sz w:val="22"/>
          <w:szCs w:val="22"/>
          <w:lang w:val="en-GB"/>
        </w:rPr>
        <w:t>rámci</w:t>
      </w:r>
      <w:proofErr w:type="spellEnd"/>
      <w:r w:rsidRPr="00371D5E">
        <w:rPr>
          <w:rFonts w:asciiTheme="minorHAnsi" w:hAnsiTheme="minorHAnsi"/>
          <w:bCs/>
          <w:sz w:val="22"/>
          <w:szCs w:val="22"/>
          <w:lang w:val="en-GB"/>
        </w:rPr>
        <w:t xml:space="preserve"> </w:t>
      </w:r>
      <w:proofErr w:type="spellStart"/>
      <w:r w:rsidRPr="00371D5E">
        <w:rPr>
          <w:rFonts w:asciiTheme="minorHAnsi" w:hAnsiTheme="minorHAnsi"/>
          <w:bCs/>
          <w:sz w:val="22"/>
          <w:szCs w:val="22"/>
          <w:lang w:val="en-GB"/>
        </w:rPr>
        <w:t>grantové</w:t>
      </w:r>
      <w:proofErr w:type="spellEnd"/>
      <w:r w:rsidRPr="00371D5E">
        <w:rPr>
          <w:rFonts w:asciiTheme="minorHAnsi" w:hAnsiTheme="minorHAnsi"/>
          <w:bCs/>
          <w:sz w:val="22"/>
          <w:szCs w:val="22"/>
          <w:lang w:val="en-GB"/>
        </w:rPr>
        <w:t xml:space="preserve"> </w:t>
      </w:r>
      <w:proofErr w:type="spellStart"/>
      <w:r w:rsidRPr="00371D5E">
        <w:rPr>
          <w:rFonts w:asciiTheme="minorHAnsi" w:hAnsiTheme="minorHAnsi"/>
          <w:bCs/>
          <w:sz w:val="22"/>
          <w:szCs w:val="22"/>
          <w:lang w:val="en-GB"/>
        </w:rPr>
        <w:t>politiky</w:t>
      </w:r>
      <w:proofErr w:type="spellEnd"/>
      <w:r w:rsidRPr="00371D5E">
        <w:rPr>
          <w:rFonts w:asciiTheme="minorHAnsi" w:hAnsiTheme="minorHAnsi"/>
          <w:bCs/>
          <w:sz w:val="22"/>
          <w:szCs w:val="22"/>
          <w:lang w:val="en-GB"/>
        </w:rPr>
        <w:t xml:space="preserve"> </w:t>
      </w:r>
      <w:proofErr w:type="spellStart"/>
      <w:r w:rsidRPr="00371D5E">
        <w:rPr>
          <w:rFonts w:asciiTheme="minorHAnsi" w:hAnsiTheme="minorHAnsi"/>
          <w:bCs/>
          <w:sz w:val="22"/>
          <w:szCs w:val="22"/>
          <w:lang w:val="en-GB"/>
        </w:rPr>
        <w:t>Visegrad</w:t>
      </w:r>
      <w:proofErr w:type="spellEnd"/>
      <w:r w:rsidRPr="00371D5E">
        <w:rPr>
          <w:rFonts w:asciiTheme="minorHAnsi" w:hAnsiTheme="minorHAnsi"/>
          <w:bCs/>
          <w:sz w:val="22"/>
          <w:szCs w:val="22"/>
          <w:lang w:val="en-GB"/>
        </w:rPr>
        <w:t xml:space="preserve"> 4 a </w:t>
      </w:r>
      <w:proofErr w:type="spellStart"/>
      <w:r w:rsidRPr="00371D5E">
        <w:rPr>
          <w:rFonts w:asciiTheme="minorHAnsi" w:hAnsiTheme="minorHAnsi"/>
          <w:bCs/>
          <w:sz w:val="22"/>
          <w:szCs w:val="22"/>
          <w:lang w:val="en-GB"/>
        </w:rPr>
        <w:t>Ministerstva</w:t>
      </w:r>
      <w:proofErr w:type="spellEnd"/>
      <w:r w:rsidRPr="00371D5E">
        <w:rPr>
          <w:rFonts w:asciiTheme="minorHAnsi" w:hAnsiTheme="minorHAnsi"/>
          <w:bCs/>
          <w:sz w:val="22"/>
          <w:szCs w:val="22"/>
          <w:lang w:val="en-GB"/>
        </w:rPr>
        <w:t xml:space="preserve"> </w:t>
      </w:r>
      <w:proofErr w:type="spellStart"/>
      <w:r w:rsidRPr="00371D5E">
        <w:rPr>
          <w:rFonts w:asciiTheme="minorHAnsi" w:hAnsiTheme="minorHAnsi"/>
          <w:bCs/>
          <w:sz w:val="22"/>
          <w:szCs w:val="22"/>
          <w:lang w:val="en-GB"/>
        </w:rPr>
        <w:t>kultury</w:t>
      </w:r>
      <w:proofErr w:type="spellEnd"/>
      <w:r w:rsidRPr="00371D5E">
        <w:rPr>
          <w:rFonts w:asciiTheme="minorHAnsi" w:hAnsiTheme="minorHAnsi"/>
          <w:bCs/>
          <w:sz w:val="22"/>
          <w:szCs w:val="22"/>
          <w:lang w:val="en-GB"/>
        </w:rPr>
        <w:t xml:space="preserve"> ČR.</w:t>
      </w:r>
    </w:p>
    <w:p w14:paraId="3ED88661" w14:textId="77777777" w:rsidR="0088155A" w:rsidRDefault="0088155A" w:rsidP="005D65AA">
      <w:pPr>
        <w:widowControl w:val="0"/>
        <w:autoSpaceDE w:val="0"/>
        <w:autoSpaceDN w:val="0"/>
        <w:adjustRightInd w:val="0"/>
        <w:snapToGrid w:val="0"/>
        <w:ind w:left="426" w:right="142"/>
        <w:jc w:val="both"/>
        <w:rPr>
          <w:rFonts w:cs="Calibri Light"/>
          <w:color w:val="000000"/>
        </w:rPr>
      </w:pPr>
    </w:p>
    <w:p w14:paraId="5F41A2D0" w14:textId="77777777" w:rsidR="005D65AA" w:rsidRDefault="005D65AA" w:rsidP="005D65AA">
      <w:pPr>
        <w:pStyle w:val="Nadpis2"/>
        <w:ind w:right="142"/>
      </w:pPr>
      <w:r w:rsidRPr="00035992">
        <w:lastRenderedPageBreak/>
        <w:t>Finanční, materiální a další zabezpečení studijního programu</w:t>
      </w:r>
    </w:p>
    <w:p w14:paraId="740FE5FE" w14:textId="77777777" w:rsidR="005D65AA" w:rsidRPr="00650764" w:rsidRDefault="005D65AA" w:rsidP="005D65AA">
      <w:pPr>
        <w:pStyle w:val="Nadpis3"/>
        <w:ind w:right="142"/>
      </w:pPr>
      <w:r w:rsidRPr="00035992">
        <w:t xml:space="preserve">Finanční zabezpečení studijního </w:t>
      </w:r>
      <w:r w:rsidRPr="00650764">
        <w:t xml:space="preserve">programu </w:t>
      </w:r>
    </w:p>
    <w:p w14:paraId="20F738B6" w14:textId="77777777" w:rsidR="005D65AA" w:rsidRPr="00D75BD3" w:rsidRDefault="005D65AA" w:rsidP="005D65AA">
      <w:pPr>
        <w:tabs>
          <w:tab w:val="left" w:pos="2835"/>
        </w:tabs>
        <w:spacing w:before="120" w:after="120"/>
        <w:ind w:right="142"/>
        <w:rPr>
          <w:rFonts w:asciiTheme="minorHAnsi" w:hAnsiTheme="minorHAnsi"/>
          <w:sz w:val="22"/>
          <w:szCs w:val="22"/>
        </w:rPr>
      </w:pPr>
      <w:r w:rsidRPr="00650764">
        <w:tab/>
      </w:r>
      <w:r w:rsidRPr="00650764">
        <w:tab/>
      </w:r>
      <w:r w:rsidRPr="00D75BD3">
        <w:rPr>
          <w:rFonts w:asciiTheme="minorHAnsi" w:hAnsiTheme="minorHAnsi"/>
          <w:sz w:val="22"/>
          <w:szCs w:val="22"/>
        </w:rPr>
        <w:t>Standard 4.1</w:t>
      </w:r>
    </w:p>
    <w:p w14:paraId="192B6233" w14:textId="4E64C756" w:rsidR="005D65AA" w:rsidRPr="00D75BD3" w:rsidRDefault="005D65AA" w:rsidP="003D62A1">
      <w:pPr>
        <w:widowControl w:val="0"/>
        <w:autoSpaceDE w:val="0"/>
        <w:autoSpaceDN w:val="0"/>
        <w:adjustRightInd w:val="0"/>
        <w:snapToGrid w:val="0"/>
        <w:spacing w:after="120"/>
        <w:ind w:left="425" w:right="142"/>
        <w:jc w:val="both"/>
        <w:rPr>
          <w:rFonts w:asciiTheme="minorHAnsi" w:hAnsiTheme="minorHAnsi"/>
          <w:sz w:val="22"/>
          <w:szCs w:val="22"/>
        </w:rPr>
      </w:pPr>
      <w:r w:rsidRPr="00D75BD3">
        <w:rPr>
          <w:rFonts w:asciiTheme="minorHAnsi" w:hAnsiTheme="minorHAnsi" w:cs="Calibri"/>
          <w:color w:val="000000"/>
          <w:sz w:val="22"/>
          <w:szCs w:val="22"/>
        </w:rPr>
        <w:t xml:space="preserve">FMK má pro výuku </w:t>
      </w:r>
      <w:r w:rsidR="00A90672"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A90672" w:rsidRPr="00D75BD3">
        <w:rPr>
          <w:rFonts w:asciiTheme="minorHAnsi" w:hAnsiTheme="minorHAnsi" w:cs="Calibri"/>
          <w:color w:val="000000"/>
          <w:sz w:val="22"/>
          <w:szCs w:val="22"/>
        </w:rPr>
        <w:t xml:space="preserve"> </w:t>
      </w:r>
      <w:r w:rsidRPr="00D75BD3">
        <w:rPr>
          <w:rFonts w:asciiTheme="minorHAnsi" w:hAnsiTheme="minorHAnsi" w:cs="Calibri"/>
          <w:color w:val="000000"/>
          <w:sz w:val="22"/>
          <w:szCs w:val="22"/>
        </w:rPr>
        <w:t xml:space="preserve">studijní prostory, které jsou kvalitně technicky a technologicky vybaveny. Současné vybavení pomůckami a výukovým zařízením odpovídá typu umělecky zaměřených studijních programů, obsahu, cílům a příslušné oblasti vzdělávání včetně počtu studentů. FMK průběžně sleduje předpokládané finanční prostředky </w:t>
      </w:r>
      <w:r w:rsidR="0007720C">
        <w:rPr>
          <w:rFonts w:asciiTheme="minorHAnsi" w:hAnsiTheme="minorHAnsi" w:cs="Calibri"/>
          <w:color w:val="000000"/>
          <w:sz w:val="22"/>
          <w:szCs w:val="22"/>
        </w:rPr>
        <w:t xml:space="preserve">k </w:t>
      </w:r>
      <w:r w:rsidRPr="00D75BD3">
        <w:rPr>
          <w:rFonts w:asciiTheme="minorHAnsi" w:hAnsiTheme="minorHAnsi" w:cs="Calibri"/>
          <w:color w:val="000000"/>
          <w:sz w:val="22"/>
          <w:szCs w:val="22"/>
        </w:rPr>
        <w:t xml:space="preserve">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w:t>
      </w:r>
      <w:r w:rsidR="00F06DA1">
        <w:rPr>
          <w:rFonts w:asciiTheme="minorHAnsi" w:hAnsiTheme="minorHAnsi" w:cs="Calibri"/>
          <w:color w:val="000000"/>
          <w:sz w:val="22"/>
          <w:szCs w:val="22"/>
        </w:rPr>
        <w:br/>
      </w:r>
      <w:r w:rsidRPr="00D75BD3">
        <w:rPr>
          <w:rFonts w:asciiTheme="minorHAnsi" w:hAnsiTheme="minorHAnsi" w:cs="Calibri"/>
          <w:color w:val="000000"/>
          <w:sz w:val="22"/>
          <w:szCs w:val="22"/>
        </w:rPr>
        <w:t xml:space="preserve">i se střednědobým výhledem na vývoj financí. </w:t>
      </w:r>
      <w:r w:rsidRPr="00917514">
        <w:rPr>
          <w:rFonts w:asciiTheme="minorHAnsi" w:hAnsiTheme="minorHAnsi" w:cs="Calibri"/>
          <w:i/>
          <w:iCs/>
          <w:color w:val="000000"/>
          <w:sz w:val="22"/>
          <w:szCs w:val="22"/>
        </w:rPr>
        <w:t>Výroční zpráva o hospodaření UTB</w:t>
      </w:r>
      <w:r w:rsidRPr="00D75BD3">
        <w:rPr>
          <w:rStyle w:val="Znakapoznpodarou"/>
          <w:rFonts w:asciiTheme="minorHAnsi" w:hAnsiTheme="minorHAnsi" w:cs="Calibri"/>
          <w:color w:val="000000"/>
          <w:sz w:val="22"/>
          <w:szCs w:val="22"/>
        </w:rPr>
        <w:footnoteReference w:id="66"/>
      </w:r>
      <w:r w:rsidR="00A923F1" w:rsidRPr="00A923F1">
        <w:rPr>
          <w:rFonts w:asciiTheme="minorHAnsi" w:hAnsiTheme="minorHAnsi" w:cs="Calibri"/>
          <w:color w:val="000000"/>
          <w:sz w:val="22"/>
          <w:szCs w:val="22"/>
        </w:rPr>
        <w:t xml:space="preserve"> </w:t>
      </w:r>
      <w:r w:rsidR="00A923F1" w:rsidRPr="00D75BD3">
        <w:rPr>
          <w:rFonts w:asciiTheme="minorHAnsi" w:hAnsiTheme="minorHAnsi" w:cs="Calibri"/>
          <w:color w:val="000000"/>
          <w:sz w:val="22"/>
          <w:szCs w:val="22"/>
        </w:rPr>
        <w:t>je veřejný dokument</w:t>
      </w:r>
      <w:r w:rsidR="00A923F1">
        <w:rPr>
          <w:rFonts w:asciiTheme="minorHAnsi" w:hAnsiTheme="minorHAnsi" w:cs="Calibri"/>
          <w:color w:val="000000"/>
          <w:sz w:val="22"/>
          <w:szCs w:val="22"/>
        </w:rPr>
        <w:t>.</w:t>
      </w:r>
    </w:p>
    <w:p w14:paraId="3062FF0B" w14:textId="77777777" w:rsidR="005D65AA" w:rsidRDefault="005D65AA" w:rsidP="005D65AA">
      <w:pPr>
        <w:widowControl w:val="0"/>
        <w:autoSpaceDE w:val="0"/>
        <w:autoSpaceDN w:val="0"/>
        <w:adjustRightInd w:val="0"/>
        <w:snapToGrid w:val="0"/>
        <w:ind w:left="425" w:right="142"/>
        <w:jc w:val="both"/>
      </w:pPr>
    </w:p>
    <w:p w14:paraId="60DF0B88" w14:textId="77777777" w:rsidR="005D65AA" w:rsidRPr="00650764" w:rsidRDefault="005D65AA" w:rsidP="005D65AA">
      <w:pPr>
        <w:pStyle w:val="Nadpis3"/>
        <w:ind w:right="142"/>
      </w:pPr>
      <w:r w:rsidRPr="00650764">
        <w:t xml:space="preserve">Materiální a technické zabezpečení studijního programu </w:t>
      </w:r>
    </w:p>
    <w:p w14:paraId="67CA45A2" w14:textId="77777777" w:rsidR="005D65AA" w:rsidRPr="00D75BD3" w:rsidRDefault="005D65AA" w:rsidP="005D65AA">
      <w:pPr>
        <w:tabs>
          <w:tab w:val="left" w:pos="2835"/>
        </w:tabs>
        <w:spacing w:before="120" w:after="120"/>
        <w:ind w:right="142"/>
        <w:rPr>
          <w:rFonts w:asciiTheme="minorHAnsi" w:hAnsiTheme="minorHAnsi" w:cs="Calibri Light"/>
          <w:color w:val="000000"/>
          <w:sz w:val="22"/>
          <w:szCs w:val="22"/>
        </w:rPr>
      </w:pPr>
      <w:r w:rsidRPr="00650764">
        <w:tab/>
      </w:r>
      <w:r w:rsidRPr="00650764">
        <w:tab/>
      </w:r>
      <w:r w:rsidRPr="00D75BD3">
        <w:rPr>
          <w:rFonts w:asciiTheme="minorHAnsi" w:hAnsiTheme="minorHAnsi"/>
          <w:sz w:val="22"/>
          <w:szCs w:val="22"/>
        </w:rPr>
        <w:t>Standard 4.2</w:t>
      </w:r>
    </w:p>
    <w:p w14:paraId="4A6CAAB8" w14:textId="7003BE58" w:rsidR="005D65AA" w:rsidRPr="00D75BD3" w:rsidRDefault="005D65AA" w:rsidP="003D62A1">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D75BD3">
        <w:rPr>
          <w:rFonts w:asciiTheme="minorHAnsi" w:hAnsiTheme="minorHAnsi" w:cs="Calibri"/>
          <w:color w:val="000000"/>
          <w:sz w:val="22"/>
          <w:szCs w:val="22"/>
        </w:rPr>
        <w:t xml:space="preserve">FMK má zajištěnou potřebnou infrastrukturu pro realizaci předkládaného </w:t>
      </w:r>
      <w:r w:rsidR="00A90672"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Pr="00D75BD3">
        <w:rPr>
          <w:rFonts w:asciiTheme="minorHAnsi" w:hAnsiTheme="minorHAnsi" w:cs="Calibri"/>
          <w:color w:val="000000"/>
          <w:sz w:val="22"/>
          <w:szCs w:val="22"/>
        </w:rPr>
        <w:t xml:space="preserve">. Disponuje potřebným prostorovým, materiálním a technickým zabezpečením. Existující vybavení odpovídá typu </w:t>
      </w:r>
      <w:r w:rsidR="00C37BE6">
        <w:rPr>
          <w:rFonts w:asciiTheme="minorHAnsi" w:hAnsiTheme="minorHAnsi" w:cs="Calibri"/>
          <w:color w:val="000000"/>
          <w:sz w:val="22"/>
          <w:szCs w:val="22"/>
        </w:rPr>
        <w:br/>
      </w:r>
      <w:r w:rsidRPr="00D75BD3">
        <w:rPr>
          <w:rFonts w:asciiTheme="minorHAnsi" w:hAnsiTheme="minorHAnsi" w:cs="Calibri"/>
          <w:color w:val="000000"/>
          <w:sz w:val="22"/>
          <w:szCs w:val="22"/>
        </w:rPr>
        <w:t xml:space="preserve">a charakteru studijního programu i profilu absolventa. </w:t>
      </w:r>
      <w:r w:rsidR="00A90672"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A90672" w:rsidRPr="00D75BD3">
        <w:rPr>
          <w:rFonts w:asciiTheme="minorHAnsi" w:hAnsiTheme="minorHAnsi" w:cs="Calibri"/>
          <w:color w:val="000000"/>
          <w:sz w:val="22"/>
          <w:szCs w:val="22"/>
        </w:rPr>
        <w:t xml:space="preserve"> </w:t>
      </w:r>
      <w:r w:rsidRPr="00D75BD3">
        <w:rPr>
          <w:rFonts w:asciiTheme="minorHAnsi" w:hAnsiTheme="minorHAnsi" w:cs="Calibri"/>
          <w:color w:val="000000"/>
          <w:sz w:val="22"/>
          <w:szCs w:val="22"/>
        </w:rPr>
        <w:t>má k dispozici posluchárny, učebny a seminární místnosti v budovách U41, U42,</w:t>
      </w:r>
      <w:r w:rsidR="0070091F">
        <w:rPr>
          <w:rFonts w:asciiTheme="minorHAnsi" w:hAnsiTheme="minorHAnsi" w:cs="Calibri"/>
          <w:color w:val="000000"/>
          <w:sz w:val="22"/>
          <w:szCs w:val="22"/>
        </w:rPr>
        <w:t xml:space="preserve"> U44,</w:t>
      </w:r>
      <w:r w:rsidRPr="00D75BD3">
        <w:rPr>
          <w:rFonts w:asciiTheme="minorHAnsi" w:hAnsiTheme="minorHAnsi" w:cs="Calibri"/>
          <w:color w:val="000000"/>
          <w:sz w:val="22"/>
          <w:szCs w:val="22"/>
        </w:rPr>
        <w:t xml:space="preserve"> U16. Dále jsou k dispozici ateliérové prostory, počítačové učebny, multimediální učebny, technologická pracoviště. </w:t>
      </w:r>
      <w:r w:rsidRPr="00D75BD3">
        <w:rPr>
          <w:rFonts w:asciiTheme="minorHAnsi" w:hAnsiTheme="minorHAnsi"/>
          <w:sz w:val="22"/>
          <w:szCs w:val="22"/>
        </w:rPr>
        <w:t xml:space="preserve">Vybavení učeben pomůckami </w:t>
      </w:r>
      <w:r w:rsidR="00D065F3">
        <w:rPr>
          <w:rFonts w:asciiTheme="minorHAnsi" w:hAnsiTheme="minorHAnsi"/>
          <w:sz w:val="22"/>
          <w:szCs w:val="22"/>
        </w:rPr>
        <w:br/>
      </w:r>
      <w:r w:rsidRPr="00D75BD3">
        <w:rPr>
          <w:rFonts w:asciiTheme="minorHAnsi" w:hAnsiTheme="minorHAnsi"/>
          <w:sz w:val="22"/>
          <w:szCs w:val="22"/>
        </w:rPr>
        <w:t xml:space="preserve">a výukovým zařízením odpovídá typu studijního programu, jeho obsahu, cílům a příslušné oblasti vzdělávání i profilu studijního programu, včetně počtu studentů. Technologická pracoviště jsou dílny obuvi, dílny šicí, </w:t>
      </w:r>
      <w:r w:rsidR="00095D2A">
        <w:rPr>
          <w:rFonts w:asciiTheme="minorHAnsi" w:hAnsiTheme="minorHAnsi"/>
          <w:sz w:val="22"/>
          <w:szCs w:val="22"/>
        </w:rPr>
        <w:t xml:space="preserve">sklad materiálu </w:t>
      </w:r>
      <w:r w:rsidRPr="00D75BD3">
        <w:rPr>
          <w:rFonts w:asciiTheme="minorHAnsi" w:hAnsiTheme="minorHAnsi"/>
          <w:sz w:val="22"/>
          <w:szCs w:val="22"/>
        </w:rPr>
        <w:t xml:space="preserve">a podobně. Všem studentům je </w:t>
      </w:r>
      <w:r w:rsidR="0007720C">
        <w:rPr>
          <w:rFonts w:asciiTheme="minorHAnsi" w:hAnsiTheme="minorHAnsi"/>
          <w:sz w:val="22"/>
          <w:szCs w:val="22"/>
        </w:rPr>
        <w:t xml:space="preserve">ve </w:t>
      </w:r>
      <w:r w:rsidRPr="00D75BD3">
        <w:rPr>
          <w:rFonts w:asciiTheme="minorHAnsi" w:hAnsiTheme="minorHAnsi"/>
          <w:sz w:val="22"/>
          <w:szCs w:val="22"/>
        </w:rPr>
        <w:t>všech prostorách FMK k dispozici připojení k bezdrátové síti „</w:t>
      </w:r>
      <w:proofErr w:type="spellStart"/>
      <w:r w:rsidRPr="00D75BD3">
        <w:rPr>
          <w:rFonts w:asciiTheme="minorHAnsi" w:hAnsiTheme="minorHAnsi"/>
          <w:sz w:val="22"/>
          <w:szCs w:val="22"/>
        </w:rPr>
        <w:t>eduroam</w:t>
      </w:r>
      <w:proofErr w:type="spellEnd"/>
      <w:r w:rsidRPr="00D75BD3">
        <w:rPr>
          <w:rFonts w:asciiTheme="minorHAnsi" w:hAnsiTheme="minorHAnsi"/>
          <w:sz w:val="22"/>
          <w:szCs w:val="22"/>
        </w:rPr>
        <w:t>“ o rychlosti 54Mb/s. Softwarové vybavení se proměňuje s potřebami i aktualizacemi</w:t>
      </w:r>
      <w:r w:rsidR="00917514">
        <w:rPr>
          <w:rFonts w:asciiTheme="minorHAnsi" w:hAnsiTheme="minorHAnsi"/>
          <w:sz w:val="22"/>
          <w:szCs w:val="22"/>
        </w:rPr>
        <w:t>.</w:t>
      </w:r>
      <w:r w:rsidRPr="00D75BD3">
        <w:rPr>
          <w:rFonts w:asciiTheme="minorHAnsi" w:hAnsiTheme="minorHAnsi"/>
          <w:sz w:val="22"/>
          <w:szCs w:val="22"/>
        </w:rPr>
        <w:t xml:space="preserve"> </w:t>
      </w:r>
    </w:p>
    <w:p w14:paraId="7B3ADC3A" w14:textId="2278A421" w:rsidR="005D70AB" w:rsidRPr="005D70AB" w:rsidRDefault="005D70AB" w:rsidP="003D4A93">
      <w:pPr>
        <w:widowControl w:val="0"/>
        <w:autoSpaceDE w:val="0"/>
        <w:autoSpaceDN w:val="0"/>
        <w:adjustRightInd w:val="0"/>
        <w:snapToGrid w:val="0"/>
        <w:ind w:left="425" w:right="142"/>
        <w:jc w:val="both"/>
        <w:rPr>
          <w:rFonts w:asciiTheme="minorHAnsi" w:hAnsiTheme="minorHAnsi" w:cstheme="minorHAnsi"/>
          <w:sz w:val="22"/>
          <w:szCs w:val="22"/>
        </w:rPr>
      </w:pPr>
      <w:r w:rsidRPr="00D5748D">
        <w:rPr>
          <w:rFonts w:asciiTheme="minorHAnsi" w:hAnsiTheme="minorHAnsi" w:cstheme="minorHAnsi"/>
          <w:sz w:val="22"/>
          <w:szCs w:val="22"/>
        </w:rPr>
        <w:t>Počet připojených počítačů ve výukových objektech FMK: pracovní stanice (</w:t>
      </w:r>
      <w:r>
        <w:rPr>
          <w:rFonts w:asciiTheme="minorHAnsi" w:hAnsiTheme="minorHAnsi" w:cstheme="minorHAnsi"/>
          <w:sz w:val="22"/>
          <w:szCs w:val="22"/>
        </w:rPr>
        <w:t xml:space="preserve">242 stolních počítačů, z toho 222 </w:t>
      </w:r>
      <w:r w:rsidRPr="00D5748D">
        <w:rPr>
          <w:rFonts w:asciiTheme="minorHAnsi" w:hAnsiTheme="minorHAnsi" w:cstheme="minorHAnsi"/>
          <w:sz w:val="22"/>
          <w:szCs w:val="22"/>
        </w:rPr>
        <w:t xml:space="preserve">s Windows </w:t>
      </w:r>
      <w:r>
        <w:rPr>
          <w:rFonts w:asciiTheme="minorHAnsi" w:hAnsiTheme="minorHAnsi" w:cstheme="minorHAnsi"/>
          <w:sz w:val="22"/>
          <w:szCs w:val="22"/>
        </w:rPr>
        <w:t xml:space="preserve">10 </w:t>
      </w:r>
      <w:proofErr w:type="spellStart"/>
      <w:r>
        <w:rPr>
          <w:rFonts w:asciiTheme="minorHAnsi" w:hAnsiTheme="minorHAnsi" w:cstheme="minorHAnsi"/>
          <w:sz w:val="22"/>
          <w:szCs w:val="22"/>
        </w:rPr>
        <w:t>Enterprise</w:t>
      </w:r>
      <w:proofErr w:type="spellEnd"/>
      <w:r w:rsidRPr="00D5748D">
        <w:rPr>
          <w:rFonts w:asciiTheme="minorHAnsi" w:hAnsiTheme="minorHAnsi" w:cstheme="minorHAnsi"/>
          <w:sz w:val="22"/>
          <w:szCs w:val="22"/>
        </w:rPr>
        <w:t>,</w:t>
      </w:r>
      <w:r>
        <w:rPr>
          <w:rFonts w:asciiTheme="minorHAnsi" w:hAnsiTheme="minorHAnsi" w:cstheme="minorHAnsi"/>
          <w:sz w:val="22"/>
          <w:szCs w:val="22"/>
        </w:rPr>
        <w:t xml:space="preserve"> 20 počítačů s macOS</w:t>
      </w:r>
      <w:r w:rsidRPr="00D5748D">
        <w:rPr>
          <w:rFonts w:asciiTheme="minorHAnsi" w:hAnsiTheme="minorHAnsi" w:cstheme="minorHAnsi"/>
          <w:sz w:val="22"/>
          <w:szCs w:val="22"/>
        </w:rPr>
        <w:t xml:space="preserve">) </w:t>
      </w:r>
      <w:r>
        <w:rPr>
          <w:rFonts w:asciiTheme="minorHAnsi" w:hAnsiTheme="minorHAnsi" w:cstheme="minorHAnsi"/>
          <w:sz w:val="22"/>
          <w:szCs w:val="22"/>
        </w:rPr>
        <w:t>a</w:t>
      </w:r>
      <w:r w:rsidRPr="00D5748D">
        <w:rPr>
          <w:rFonts w:asciiTheme="minorHAnsi" w:hAnsiTheme="minorHAnsi" w:cstheme="minorHAnsi"/>
          <w:sz w:val="22"/>
          <w:szCs w:val="22"/>
        </w:rPr>
        <w:t xml:space="preserve"> 100 přenosných počítačů, využívaných pedagogy </w:t>
      </w:r>
      <w:r>
        <w:rPr>
          <w:rFonts w:asciiTheme="minorHAnsi" w:hAnsiTheme="minorHAnsi" w:cstheme="minorHAnsi"/>
          <w:sz w:val="22"/>
          <w:szCs w:val="22"/>
        </w:rPr>
        <w:br/>
      </w:r>
      <w:r w:rsidRPr="00D5748D">
        <w:rPr>
          <w:rFonts w:asciiTheme="minorHAnsi" w:hAnsiTheme="minorHAnsi" w:cstheme="minorHAnsi"/>
          <w:sz w:val="22"/>
          <w:szCs w:val="22"/>
        </w:rPr>
        <w:t xml:space="preserve">a zaměstnanci. Všechny počítače jsou připojeny k páteřní síti CESNET (1 </w:t>
      </w:r>
      <w:proofErr w:type="spellStart"/>
      <w:r w:rsidRPr="00D5748D">
        <w:rPr>
          <w:rFonts w:asciiTheme="minorHAnsi" w:hAnsiTheme="minorHAnsi" w:cstheme="minorHAnsi"/>
          <w:sz w:val="22"/>
          <w:szCs w:val="22"/>
        </w:rPr>
        <w:t>Gbit</w:t>
      </w:r>
      <w:proofErr w:type="spellEnd"/>
      <w:r w:rsidRPr="00D5748D">
        <w:rPr>
          <w:rFonts w:asciiTheme="minorHAnsi" w:hAnsiTheme="minorHAnsi" w:cstheme="minorHAnsi"/>
          <w:sz w:val="22"/>
          <w:szCs w:val="22"/>
        </w:rPr>
        <w:t xml:space="preserve">/s). </w:t>
      </w:r>
    </w:p>
    <w:p w14:paraId="1C1F8EE4" w14:textId="77777777" w:rsidR="005D70AB" w:rsidRPr="00D5748D" w:rsidRDefault="005D70AB" w:rsidP="005D70AB">
      <w:pPr>
        <w:jc w:val="both"/>
        <w:rPr>
          <w:rFonts w:asciiTheme="minorHAnsi" w:hAnsiTheme="minorHAnsi" w:cstheme="minorHAnsi"/>
        </w:rPr>
      </w:pPr>
    </w:p>
    <w:tbl>
      <w:tblPr>
        <w:tblW w:w="7716" w:type="dxa"/>
        <w:tblInd w:w="496" w:type="dxa"/>
        <w:shd w:val="clear" w:color="auto" w:fill="FFFFFF"/>
        <w:tblCellMar>
          <w:left w:w="0" w:type="dxa"/>
          <w:right w:w="0" w:type="dxa"/>
        </w:tblCellMar>
        <w:tblLook w:val="04A0" w:firstRow="1" w:lastRow="0" w:firstColumn="1" w:lastColumn="0" w:noHBand="0" w:noVBand="1"/>
      </w:tblPr>
      <w:tblGrid>
        <w:gridCol w:w="657"/>
        <w:gridCol w:w="2806"/>
        <w:gridCol w:w="4253"/>
      </w:tblGrid>
      <w:tr w:rsidR="005D70AB" w:rsidRPr="00D5748D" w14:paraId="34D5BF35" w14:textId="77777777" w:rsidTr="005133EF">
        <w:trPr>
          <w:trHeight w:val="377"/>
        </w:trPr>
        <w:tc>
          <w:tcPr>
            <w:tcW w:w="657"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70" w:type="dxa"/>
              <w:bottom w:w="0" w:type="dxa"/>
              <w:right w:w="70" w:type="dxa"/>
            </w:tcMar>
            <w:hideMark/>
          </w:tcPr>
          <w:p w14:paraId="01B97103" w14:textId="77777777" w:rsidR="005D70AB" w:rsidRPr="00D5748D" w:rsidRDefault="005D70AB" w:rsidP="005133EF">
            <w:pPr>
              <w:jc w:val="both"/>
              <w:rPr>
                <w:rFonts w:asciiTheme="minorHAnsi" w:hAnsiTheme="minorHAnsi" w:cstheme="minorHAnsi"/>
              </w:rPr>
            </w:pPr>
          </w:p>
        </w:tc>
        <w:tc>
          <w:tcPr>
            <w:tcW w:w="2806"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42312BB3" w14:textId="77777777" w:rsidR="005D70AB" w:rsidRPr="00371A41" w:rsidRDefault="005D70AB" w:rsidP="005133EF">
            <w:pPr>
              <w:jc w:val="center"/>
              <w:rPr>
                <w:rFonts w:asciiTheme="minorHAnsi" w:hAnsiTheme="minorHAnsi" w:cstheme="minorHAnsi"/>
                <w:b/>
                <w:bCs/>
              </w:rPr>
            </w:pPr>
            <w:r w:rsidRPr="00371A41">
              <w:rPr>
                <w:rFonts w:asciiTheme="minorHAnsi" w:hAnsiTheme="minorHAnsi" w:cstheme="minorHAnsi"/>
                <w:b/>
                <w:bCs/>
              </w:rPr>
              <w:t>Studovny, učebny a laboratoře</w:t>
            </w:r>
          </w:p>
        </w:tc>
        <w:tc>
          <w:tcPr>
            <w:tcW w:w="4253"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736640ED" w14:textId="77777777" w:rsidR="005D70AB" w:rsidRPr="00371A41" w:rsidRDefault="005D70AB" w:rsidP="005133EF">
            <w:pPr>
              <w:jc w:val="center"/>
              <w:rPr>
                <w:rFonts w:asciiTheme="minorHAnsi" w:hAnsiTheme="minorHAnsi" w:cstheme="minorHAnsi"/>
                <w:b/>
                <w:bCs/>
              </w:rPr>
            </w:pPr>
            <w:r w:rsidRPr="00371A41">
              <w:rPr>
                <w:rFonts w:asciiTheme="minorHAnsi" w:hAnsiTheme="minorHAnsi" w:cstheme="minorHAnsi"/>
                <w:b/>
                <w:bCs/>
              </w:rPr>
              <w:t>Ostatní pracoviště</w:t>
            </w:r>
          </w:p>
        </w:tc>
      </w:tr>
      <w:tr w:rsidR="005D70AB" w:rsidRPr="00D5748D" w14:paraId="6D87A7AB" w14:textId="77777777" w:rsidTr="00412B37">
        <w:trPr>
          <w:trHeight w:val="396"/>
        </w:trPr>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7151884" w14:textId="77777777" w:rsidR="005D70AB" w:rsidRPr="00D5748D" w:rsidRDefault="005D70AB" w:rsidP="00412B37">
            <w:pPr>
              <w:rPr>
                <w:rFonts w:asciiTheme="minorHAnsi" w:hAnsiTheme="minorHAnsi" w:cstheme="minorHAnsi"/>
              </w:rPr>
            </w:pPr>
            <w:r w:rsidRPr="00D5748D">
              <w:rPr>
                <w:rFonts w:asciiTheme="minorHAnsi" w:hAnsiTheme="minorHAnsi" w:cstheme="minorHAnsi"/>
              </w:rPr>
              <w:t>U4</w:t>
            </w:r>
          </w:p>
        </w:tc>
        <w:tc>
          <w:tcPr>
            <w:tcW w:w="280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F5A45A3" w14:textId="77777777" w:rsidR="005D70AB" w:rsidRPr="00D5748D" w:rsidRDefault="005D70AB" w:rsidP="00412B37">
            <w:pPr>
              <w:rPr>
                <w:rFonts w:asciiTheme="minorHAnsi" w:hAnsiTheme="minorHAnsi" w:cstheme="minorHAnsi"/>
              </w:rPr>
            </w:pPr>
            <w:r>
              <w:rPr>
                <w:rFonts w:asciiTheme="minorHAnsi" w:hAnsiTheme="minorHAnsi" w:cstheme="minorHAnsi"/>
              </w:rPr>
              <w:t>100</w:t>
            </w:r>
            <w:r w:rsidRPr="00D5748D">
              <w:rPr>
                <w:rFonts w:asciiTheme="minorHAnsi" w:hAnsiTheme="minorHAnsi" w:cstheme="minorHAnsi"/>
              </w:rPr>
              <w:t xml:space="preserve"> pracovních stanic</w:t>
            </w:r>
          </w:p>
        </w:tc>
        <w:tc>
          <w:tcPr>
            <w:tcW w:w="4253"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52E5535" w14:textId="77777777" w:rsidR="005D70AB" w:rsidRPr="00D5748D" w:rsidRDefault="005D70AB" w:rsidP="00412B37">
            <w:pPr>
              <w:rPr>
                <w:rFonts w:asciiTheme="minorHAnsi" w:hAnsiTheme="minorHAnsi" w:cstheme="minorHAnsi"/>
              </w:rPr>
            </w:pPr>
            <w:r>
              <w:rPr>
                <w:rFonts w:asciiTheme="minorHAnsi" w:hAnsiTheme="minorHAnsi" w:cstheme="minorHAnsi"/>
              </w:rPr>
              <w:t>70</w:t>
            </w:r>
            <w:r w:rsidRPr="00D5748D">
              <w:rPr>
                <w:rFonts w:asciiTheme="minorHAnsi" w:hAnsiTheme="minorHAnsi" w:cstheme="minorHAnsi"/>
              </w:rPr>
              <w:t xml:space="preserve"> pracovních stanic + </w:t>
            </w:r>
            <w:r>
              <w:rPr>
                <w:rFonts w:asciiTheme="minorHAnsi" w:hAnsiTheme="minorHAnsi" w:cstheme="minorHAnsi"/>
              </w:rPr>
              <w:t xml:space="preserve">81 </w:t>
            </w:r>
            <w:r w:rsidRPr="00D5748D">
              <w:rPr>
                <w:rFonts w:asciiTheme="minorHAnsi" w:hAnsiTheme="minorHAnsi" w:cstheme="minorHAnsi"/>
              </w:rPr>
              <w:t>přenosných počítačů</w:t>
            </w:r>
          </w:p>
        </w:tc>
      </w:tr>
      <w:tr w:rsidR="005D70AB" w:rsidRPr="00D5748D" w14:paraId="588A3D8F" w14:textId="77777777" w:rsidTr="00412B37">
        <w:trPr>
          <w:trHeight w:val="416"/>
        </w:trPr>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384E06" w14:textId="77777777" w:rsidR="005D70AB" w:rsidRPr="00D5748D" w:rsidRDefault="005D70AB" w:rsidP="00412B37">
            <w:pPr>
              <w:rPr>
                <w:rFonts w:asciiTheme="minorHAnsi" w:hAnsiTheme="minorHAnsi" w:cstheme="minorHAnsi"/>
              </w:rPr>
            </w:pPr>
            <w:r w:rsidRPr="00D5748D">
              <w:rPr>
                <w:rFonts w:asciiTheme="minorHAnsi" w:hAnsiTheme="minorHAnsi" w:cstheme="minorHAnsi"/>
              </w:rPr>
              <w:t>U16</w:t>
            </w:r>
          </w:p>
        </w:tc>
        <w:tc>
          <w:tcPr>
            <w:tcW w:w="280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315FC3E" w14:textId="77777777" w:rsidR="005D70AB" w:rsidRPr="00D5748D" w:rsidRDefault="005D70AB" w:rsidP="00412B37">
            <w:pPr>
              <w:rPr>
                <w:rFonts w:asciiTheme="minorHAnsi" w:hAnsiTheme="minorHAnsi" w:cstheme="minorHAnsi"/>
              </w:rPr>
            </w:pPr>
            <w:r>
              <w:rPr>
                <w:rFonts w:asciiTheme="minorHAnsi" w:hAnsiTheme="minorHAnsi" w:cstheme="minorHAnsi"/>
              </w:rPr>
              <w:t>48</w:t>
            </w:r>
            <w:r w:rsidRPr="00D5748D">
              <w:rPr>
                <w:rFonts w:asciiTheme="minorHAnsi" w:hAnsiTheme="minorHAnsi" w:cstheme="minorHAnsi"/>
              </w:rPr>
              <w:t xml:space="preserve"> pracovních stanic</w:t>
            </w:r>
          </w:p>
        </w:tc>
        <w:tc>
          <w:tcPr>
            <w:tcW w:w="4253"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D7ABBFA" w14:textId="77777777" w:rsidR="005D70AB" w:rsidRPr="00D5748D" w:rsidRDefault="005D70AB" w:rsidP="00412B37">
            <w:pPr>
              <w:rPr>
                <w:rFonts w:asciiTheme="minorHAnsi" w:hAnsiTheme="minorHAnsi" w:cstheme="minorHAnsi"/>
              </w:rPr>
            </w:pPr>
            <w:r>
              <w:rPr>
                <w:rFonts w:asciiTheme="minorHAnsi" w:hAnsiTheme="minorHAnsi" w:cstheme="minorHAnsi"/>
              </w:rPr>
              <w:t>24</w:t>
            </w:r>
            <w:r w:rsidRPr="00D5748D">
              <w:rPr>
                <w:rFonts w:asciiTheme="minorHAnsi" w:hAnsiTheme="minorHAnsi" w:cstheme="minorHAnsi"/>
              </w:rPr>
              <w:t xml:space="preserve"> pracovních stanic + </w:t>
            </w:r>
            <w:r>
              <w:rPr>
                <w:rFonts w:asciiTheme="minorHAnsi" w:hAnsiTheme="minorHAnsi" w:cstheme="minorHAnsi"/>
              </w:rPr>
              <w:t xml:space="preserve">19 </w:t>
            </w:r>
            <w:r w:rsidRPr="00D5748D">
              <w:rPr>
                <w:rFonts w:asciiTheme="minorHAnsi" w:hAnsiTheme="minorHAnsi" w:cstheme="minorHAnsi"/>
              </w:rPr>
              <w:t>přenosných počítačů</w:t>
            </w:r>
          </w:p>
        </w:tc>
      </w:tr>
    </w:tbl>
    <w:p w14:paraId="31BF6819" w14:textId="47F699B2" w:rsidR="00A30FAE" w:rsidRDefault="00A30FAE">
      <w:pPr>
        <w:spacing w:after="160" w:line="259" w:lineRule="auto"/>
        <w:rPr>
          <w:rFonts w:asciiTheme="minorHAnsi" w:hAnsiTheme="minorHAnsi" w:cstheme="minorHAnsi"/>
          <w:b/>
          <w:sz w:val="22"/>
          <w:szCs w:val="22"/>
        </w:rPr>
      </w:pPr>
    </w:p>
    <w:p w14:paraId="76E8B58D" w14:textId="0B4002FD" w:rsidR="005D65AA" w:rsidRPr="00D75BD3" w:rsidRDefault="005D65AA" w:rsidP="005D65AA">
      <w:pPr>
        <w:widowControl w:val="0"/>
        <w:autoSpaceDE w:val="0"/>
        <w:autoSpaceDN w:val="0"/>
        <w:adjustRightInd w:val="0"/>
        <w:snapToGrid w:val="0"/>
        <w:spacing w:after="120"/>
        <w:ind w:right="142" w:firstLine="425"/>
        <w:jc w:val="both"/>
        <w:rPr>
          <w:rFonts w:asciiTheme="minorHAnsi" w:hAnsiTheme="minorHAnsi" w:cstheme="minorHAnsi"/>
          <w:b/>
          <w:sz w:val="22"/>
          <w:szCs w:val="22"/>
        </w:rPr>
      </w:pPr>
      <w:r w:rsidRPr="00D75BD3">
        <w:rPr>
          <w:rFonts w:asciiTheme="minorHAnsi" w:hAnsiTheme="minorHAnsi" w:cstheme="minorHAnsi"/>
          <w:b/>
          <w:sz w:val="22"/>
          <w:szCs w:val="22"/>
        </w:rPr>
        <w:t xml:space="preserve">Softwarové vybavení (výběr): </w:t>
      </w:r>
    </w:p>
    <w:p w14:paraId="5889E0A0" w14:textId="591D854B" w:rsidR="005D65AA" w:rsidRDefault="005D65AA" w:rsidP="005D65AA">
      <w:pPr>
        <w:widowControl w:val="0"/>
        <w:autoSpaceDE w:val="0"/>
        <w:autoSpaceDN w:val="0"/>
        <w:adjustRightInd w:val="0"/>
        <w:snapToGrid w:val="0"/>
        <w:ind w:left="425" w:right="142"/>
        <w:jc w:val="both"/>
        <w:rPr>
          <w:rFonts w:asciiTheme="minorHAnsi" w:hAnsiTheme="minorHAnsi" w:cstheme="minorHAnsi"/>
          <w:sz w:val="22"/>
          <w:szCs w:val="22"/>
        </w:rPr>
      </w:pPr>
      <w:r w:rsidRPr="00D75BD3">
        <w:rPr>
          <w:rFonts w:asciiTheme="minorHAnsi" w:hAnsiTheme="minorHAnsi" w:cstheme="minorHAnsi"/>
          <w:sz w:val="22"/>
          <w:szCs w:val="22"/>
        </w:rPr>
        <w:t xml:space="preserve">Adobe </w:t>
      </w:r>
      <w:proofErr w:type="spellStart"/>
      <w:r w:rsidRPr="00D75BD3">
        <w:rPr>
          <w:rFonts w:asciiTheme="minorHAnsi" w:hAnsiTheme="minorHAnsi" w:cstheme="minorHAnsi"/>
          <w:sz w:val="22"/>
          <w:szCs w:val="22"/>
        </w:rPr>
        <w:t>Creative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Suite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ArchiCAD</w:t>
      </w:r>
      <w:proofErr w:type="spellEnd"/>
      <w:r w:rsidRPr="00D75BD3">
        <w:rPr>
          <w:rFonts w:asciiTheme="minorHAnsi" w:hAnsiTheme="minorHAnsi" w:cstheme="minorHAnsi"/>
          <w:sz w:val="22"/>
          <w:szCs w:val="22"/>
        </w:rPr>
        <w:t xml:space="preserve">, Autodesk </w:t>
      </w:r>
      <w:proofErr w:type="spellStart"/>
      <w:r w:rsidRPr="00D75BD3">
        <w:rPr>
          <w:rFonts w:asciiTheme="minorHAnsi" w:hAnsiTheme="minorHAnsi" w:cstheme="minorHAnsi"/>
          <w:sz w:val="22"/>
          <w:szCs w:val="22"/>
        </w:rPr>
        <w:t>Mudbox</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Binaural</w:t>
      </w:r>
      <w:proofErr w:type="spellEnd"/>
      <w:r w:rsidRPr="00D75BD3">
        <w:rPr>
          <w:rFonts w:asciiTheme="minorHAnsi" w:hAnsiTheme="minorHAnsi" w:cstheme="minorHAnsi"/>
          <w:sz w:val="22"/>
          <w:szCs w:val="22"/>
        </w:rPr>
        <w:t xml:space="preserve"> Odyssey, </w:t>
      </w:r>
      <w:proofErr w:type="spellStart"/>
      <w:r w:rsidRPr="00D75BD3">
        <w:rPr>
          <w:rFonts w:asciiTheme="minorHAnsi" w:hAnsiTheme="minorHAnsi" w:cstheme="minorHAnsi"/>
          <w:sz w:val="22"/>
          <w:szCs w:val="22"/>
        </w:rPr>
        <w:t>Blender</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Bodyless</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Cinema</w:t>
      </w:r>
      <w:proofErr w:type="spellEnd"/>
      <w:r w:rsidRPr="00D75BD3">
        <w:rPr>
          <w:rFonts w:asciiTheme="minorHAnsi" w:hAnsiTheme="minorHAnsi" w:cstheme="minorHAnsi"/>
          <w:sz w:val="22"/>
          <w:szCs w:val="22"/>
        </w:rPr>
        <w:t xml:space="preserve"> </w:t>
      </w:r>
      <w:proofErr w:type="gramStart"/>
      <w:r w:rsidRPr="00D75BD3">
        <w:rPr>
          <w:rFonts w:asciiTheme="minorHAnsi" w:hAnsiTheme="minorHAnsi" w:cstheme="minorHAnsi"/>
          <w:sz w:val="22"/>
          <w:szCs w:val="22"/>
        </w:rPr>
        <w:t>4D</w:t>
      </w:r>
      <w:proofErr w:type="gramEnd"/>
      <w:r w:rsidRPr="00D75BD3">
        <w:rPr>
          <w:rFonts w:asciiTheme="minorHAnsi" w:hAnsiTheme="minorHAnsi" w:cstheme="minorHAnsi"/>
          <w:sz w:val="22"/>
          <w:szCs w:val="22"/>
        </w:rPr>
        <w:t xml:space="preserve">, CLO, </w:t>
      </w:r>
      <w:proofErr w:type="spellStart"/>
      <w:r w:rsidRPr="00D75BD3">
        <w:rPr>
          <w:rFonts w:asciiTheme="minorHAnsi" w:hAnsiTheme="minorHAnsi" w:cstheme="minorHAnsi"/>
          <w:sz w:val="22"/>
          <w:szCs w:val="22"/>
        </w:rPr>
        <w:t>Compressor</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CorelDRAW</w:t>
      </w:r>
      <w:proofErr w:type="spellEnd"/>
      <w:r w:rsidRPr="00D75BD3">
        <w:rPr>
          <w:rFonts w:asciiTheme="minorHAnsi" w:hAnsiTheme="minorHAnsi" w:cstheme="minorHAnsi"/>
          <w:sz w:val="22"/>
          <w:szCs w:val="22"/>
        </w:rPr>
        <w:t xml:space="preserve"> X4, </w:t>
      </w:r>
      <w:proofErr w:type="spellStart"/>
      <w:r w:rsidRPr="00D75BD3">
        <w:rPr>
          <w:rFonts w:asciiTheme="minorHAnsi" w:hAnsiTheme="minorHAnsi" w:cstheme="minorHAnsi"/>
          <w:sz w:val="22"/>
          <w:szCs w:val="22"/>
        </w:rPr>
        <w:t>DaVinci</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Resolve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Dragonframe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Flamingo</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FontLAB</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Glyphs</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Houdini</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Magic</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Bullet</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Suite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Meditation</w:t>
      </w:r>
      <w:proofErr w:type="spellEnd"/>
      <w:r w:rsidRPr="00D75BD3">
        <w:rPr>
          <w:rFonts w:asciiTheme="minorHAnsi" w:hAnsiTheme="minorHAnsi" w:cstheme="minorHAnsi"/>
          <w:sz w:val="22"/>
          <w:szCs w:val="22"/>
        </w:rPr>
        <w:t xml:space="preserve"> VR, Microsoft Office, </w:t>
      </w:r>
      <w:proofErr w:type="spellStart"/>
      <w:r w:rsidRPr="00D75BD3">
        <w:rPr>
          <w:rFonts w:asciiTheme="minorHAnsi" w:hAnsiTheme="minorHAnsi" w:cstheme="minorHAnsi"/>
          <w:sz w:val="22"/>
          <w:szCs w:val="22"/>
        </w:rPr>
        <w:t>Motion</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Nuke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Oculus</w:t>
      </w:r>
      <w:proofErr w:type="spellEnd"/>
      <w:r w:rsidRPr="00D75BD3">
        <w:rPr>
          <w:rFonts w:asciiTheme="minorHAnsi" w:hAnsiTheme="minorHAnsi" w:cstheme="minorHAnsi"/>
          <w:sz w:val="22"/>
          <w:szCs w:val="22"/>
        </w:rPr>
        <w:t xml:space="preserve">, Reality </w:t>
      </w:r>
      <w:proofErr w:type="spellStart"/>
      <w:r w:rsidRPr="00D75BD3">
        <w:rPr>
          <w:rFonts w:asciiTheme="minorHAnsi" w:hAnsiTheme="minorHAnsi" w:cstheme="minorHAnsi"/>
          <w:sz w:val="22"/>
          <w:szCs w:val="22"/>
        </w:rPr>
        <w:t>Capture</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Reflect</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Horizons</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Rhino</w:t>
      </w:r>
      <w:proofErr w:type="spellEnd"/>
      <w:r w:rsidRPr="00D75BD3">
        <w:rPr>
          <w:rFonts w:asciiTheme="minorHAnsi" w:hAnsiTheme="minorHAnsi" w:cstheme="minorHAnsi"/>
          <w:sz w:val="22"/>
          <w:szCs w:val="22"/>
        </w:rPr>
        <w:t xml:space="preserve">, </w:t>
      </w:r>
      <w:proofErr w:type="spellStart"/>
      <w:r w:rsidRPr="00D75BD3">
        <w:rPr>
          <w:rFonts w:asciiTheme="minorHAnsi" w:hAnsiTheme="minorHAnsi" w:cstheme="minorHAnsi"/>
          <w:sz w:val="22"/>
          <w:szCs w:val="22"/>
        </w:rPr>
        <w:t>Solidworks</w:t>
      </w:r>
      <w:proofErr w:type="spellEnd"/>
      <w:r w:rsidRPr="00D75BD3">
        <w:rPr>
          <w:rFonts w:asciiTheme="minorHAnsi" w:hAnsiTheme="minorHAnsi" w:cstheme="minorHAnsi"/>
          <w:sz w:val="22"/>
          <w:szCs w:val="22"/>
        </w:rPr>
        <w:t xml:space="preserve">, TV </w:t>
      </w:r>
      <w:proofErr w:type="spellStart"/>
      <w:r w:rsidRPr="00D75BD3">
        <w:rPr>
          <w:rFonts w:asciiTheme="minorHAnsi" w:hAnsiTheme="minorHAnsi" w:cstheme="minorHAnsi"/>
          <w:sz w:val="22"/>
          <w:szCs w:val="22"/>
        </w:rPr>
        <w:t>Animation</w:t>
      </w:r>
      <w:proofErr w:type="spellEnd"/>
      <w:r w:rsidRPr="00D75BD3">
        <w:rPr>
          <w:rFonts w:asciiTheme="minorHAnsi" w:hAnsiTheme="minorHAnsi" w:cstheme="minorHAnsi"/>
          <w:sz w:val="22"/>
          <w:szCs w:val="22"/>
        </w:rPr>
        <w:t xml:space="preserve"> Pro, Unity, V-</w:t>
      </w:r>
      <w:proofErr w:type="spellStart"/>
      <w:r w:rsidRPr="00D75BD3">
        <w:rPr>
          <w:rFonts w:asciiTheme="minorHAnsi" w:hAnsiTheme="minorHAnsi" w:cstheme="minorHAnsi"/>
          <w:sz w:val="22"/>
          <w:szCs w:val="22"/>
        </w:rPr>
        <w:t>Ray</w:t>
      </w:r>
      <w:proofErr w:type="spellEnd"/>
      <w:r w:rsidRPr="00D75BD3">
        <w:rPr>
          <w:rFonts w:asciiTheme="minorHAnsi" w:hAnsiTheme="minorHAnsi" w:cstheme="minorHAnsi"/>
          <w:sz w:val="22"/>
          <w:szCs w:val="22"/>
        </w:rPr>
        <w:t>.</w:t>
      </w:r>
    </w:p>
    <w:p w14:paraId="5C8F77BE" w14:textId="77777777" w:rsidR="000C3377" w:rsidRPr="00D75BD3" w:rsidRDefault="000C3377" w:rsidP="005D65AA">
      <w:pPr>
        <w:widowControl w:val="0"/>
        <w:autoSpaceDE w:val="0"/>
        <w:autoSpaceDN w:val="0"/>
        <w:adjustRightInd w:val="0"/>
        <w:snapToGrid w:val="0"/>
        <w:ind w:left="425" w:right="142"/>
        <w:jc w:val="both"/>
        <w:rPr>
          <w:rFonts w:asciiTheme="minorHAnsi" w:hAnsiTheme="minorHAnsi" w:cstheme="minorHAnsi"/>
          <w:sz w:val="22"/>
          <w:szCs w:val="22"/>
        </w:rPr>
      </w:pPr>
    </w:p>
    <w:p w14:paraId="3C7B4473" w14:textId="77777777" w:rsidR="005D65AA" w:rsidRPr="00D75BD3" w:rsidRDefault="005D65AA" w:rsidP="005D65AA">
      <w:pPr>
        <w:widowControl w:val="0"/>
        <w:autoSpaceDE w:val="0"/>
        <w:autoSpaceDN w:val="0"/>
        <w:adjustRightInd w:val="0"/>
        <w:snapToGrid w:val="0"/>
        <w:spacing w:after="120"/>
        <w:ind w:right="142" w:firstLine="425"/>
        <w:jc w:val="both"/>
        <w:rPr>
          <w:rFonts w:asciiTheme="minorHAnsi" w:hAnsiTheme="minorHAnsi" w:cstheme="minorHAnsi"/>
          <w:b/>
          <w:color w:val="000000"/>
          <w:sz w:val="22"/>
          <w:szCs w:val="22"/>
        </w:rPr>
      </w:pPr>
      <w:r w:rsidRPr="00D75BD3">
        <w:rPr>
          <w:rFonts w:asciiTheme="minorHAnsi" w:hAnsiTheme="minorHAnsi" w:cstheme="minorHAnsi"/>
          <w:b/>
          <w:color w:val="000000"/>
          <w:sz w:val="22"/>
          <w:szCs w:val="22"/>
        </w:rPr>
        <w:t>Tiskové služby:</w:t>
      </w:r>
    </w:p>
    <w:p w14:paraId="79FAB141" w14:textId="7489A5BE" w:rsidR="00757345" w:rsidRPr="00917514" w:rsidRDefault="005D65AA" w:rsidP="00900735">
      <w:pPr>
        <w:widowControl w:val="0"/>
        <w:autoSpaceDE w:val="0"/>
        <w:autoSpaceDN w:val="0"/>
        <w:adjustRightInd w:val="0"/>
        <w:snapToGrid w:val="0"/>
        <w:ind w:left="425" w:right="142"/>
        <w:jc w:val="both"/>
        <w:rPr>
          <w:rFonts w:asciiTheme="minorHAnsi" w:hAnsiTheme="minorHAnsi" w:cstheme="minorHAnsi"/>
          <w:color w:val="000000"/>
          <w:sz w:val="22"/>
          <w:szCs w:val="22"/>
        </w:rPr>
      </w:pPr>
      <w:r w:rsidRPr="00D75BD3">
        <w:rPr>
          <w:rFonts w:asciiTheme="minorHAnsi" w:hAnsiTheme="minorHAnsi" w:cstheme="minorHAnsi"/>
          <w:color w:val="000000"/>
          <w:sz w:val="22"/>
          <w:szCs w:val="22"/>
        </w:rPr>
        <w:t xml:space="preserve">Tiskové centrum FMK je vybaveno dvěma plottery EPSON 9900 s šířkou tisku 110 cm a velkoformátovou tiskárnou HP Latex 365 s šířkou 163 cm. Tiskárny jsou připojeny k softwarovému </w:t>
      </w:r>
      <w:proofErr w:type="spellStart"/>
      <w:r w:rsidRPr="00D75BD3">
        <w:rPr>
          <w:rFonts w:asciiTheme="minorHAnsi" w:hAnsiTheme="minorHAnsi" w:cstheme="minorHAnsi"/>
          <w:color w:val="000000"/>
          <w:sz w:val="22"/>
          <w:szCs w:val="22"/>
        </w:rPr>
        <w:t>RIPu</w:t>
      </w:r>
      <w:proofErr w:type="spellEnd"/>
      <w:r w:rsidRPr="00D75BD3">
        <w:rPr>
          <w:rFonts w:asciiTheme="minorHAnsi" w:hAnsiTheme="minorHAnsi" w:cstheme="minorHAnsi"/>
          <w:color w:val="000000"/>
          <w:sz w:val="22"/>
          <w:szCs w:val="22"/>
        </w:rPr>
        <w:t xml:space="preserve"> EFI </w:t>
      </w:r>
      <w:proofErr w:type="spellStart"/>
      <w:r w:rsidRPr="00D75BD3">
        <w:rPr>
          <w:rFonts w:asciiTheme="minorHAnsi" w:hAnsiTheme="minorHAnsi" w:cstheme="minorHAnsi"/>
          <w:color w:val="000000"/>
          <w:sz w:val="22"/>
          <w:szCs w:val="22"/>
        </w:rPr>
        <w:t>Fiery</w:t>
      </w:r>
      <w:proofErr w:type="spellEnd"/>
      <w:r w:rsidRPr="00D75BD3">
        <w:rPr>
          <w:rFonts w:asciiTheme="minorHAnsi" w:hAnsiTheme="minorHAnsi" w:cstheme="minorHAnsi"/>
          <w:color w:val="000000"/>
          <w:sz w:val="22"/>
          <w:szCs w:val="22"/>
        </w:rPr>
        <w:t xml:space="preserve"> XF. K dispozici je také profesionální produkční tiskové zařízení Konica Minolta </w:t>
      </w:r>
      <w:proofErr w:type="spellStart"/>
      <w:r w:rsidRPr="00D75BD3">
        <w:rPr>
          <w:rFonts w:asciiTheme="minorHAnsi" w:hAnsiTheme="minorHAnsi" w:cstheme="minorHAnsi"/>
          <w:color w:val="000000"/>
          <w:sz w:val="22"/>
          <w:szCs w:val="22"/>
        </w:rPr>
        <w:t>AccurioPrint</w:t>
      </w:r>
      <w:proofErr w:type="spellEnd"/>
      <w:r w:rsidRPr="00D75BD3">
        <w:rPr>
          <w:rFonts w:asciiTheme="minorHAnsi" w:hAnsiTheme="minorHAnsi" w:cstheme="minorHAnsi"/>
          <w:color w:val="000000"/>
          <w:sz w:val="22"/>
          <w:szCs w:val="22"/>
        </w:rPr>
        <w:t xml:space="preserve"> C3070L. </w:t>
      </w:r>
      <w:proofErr w:type="spellStart"/>
      <w:r w:rsidRPr="00D75BD3">
        <w:rPr>
          <w:rFonts w:asciiTheme="minorHAnsi" w:hAnsiTheme="minorHAnsi" w:cstheme="minorHAnsi"/>
          <w:color w:val="000000"/>
          <w:sz w:val="22"/>
          <w:szCs w:val="22"/>
        </w:rPr>
        <w:t>PrintCentrum</w:t>
      </w:r>
      <w:proofErr w:type="spellEnd"/>
      <w:r w:rsidRPr="00D75BD3">
        <w:rPr>
          <w:rFonts w:asciiTheme="minorHAnsi" w:hAnsiTheme="minorHAnsi" w:cstheme="minorHAnsi"/>
          <w:color w:val="000000"/>
          <w:sz w:val="22"/>
          <w:szCs w:val="22"/>
        </w:rPr>
        <w:t xml:space="preserve"> disponuje také laminovacím strojem o šířce 110 cm. Studenti mohou využívat také multifunkční zařízení, napojena </w:t>
      </w:r>
      <w:proofErr w:type="spellStart"/>
      <w:r w:rsidRPr="00D75BD3">
        <w:rPr>
          <w:rFonts w:asciiTheme="minorHAnsi" w:hAnsiTheme="minorHAnsi" w:cstheme="minorHAnsi"/>
          <w:color w:val="000000"/>
          <w:sz w:val="22"/>
          <w:szCs w:val="22"/>
        </w:rPr>
        <w:t>ná</w:t>
      </w:r>
      <w:proofErr w:type="spellEnd"/>
      <w:r w:rsidRPr="00D75BD3">
        <w:rPr>
          <w:rFonts w:asciiTheme="minorHAnsi" w:hAnsiTheme="minorHAnsi" w:cstheme="minorHAnsi"/>
          <w:color w:val="000000"/>
          <w:sz w:val="22"/>
          <w:szCs w:val="22"/>
        </w:rPr>
        <w:t xml:space="preserve"> platební systém </w:t>
      </w:r>
      <w:proofErr w:type="spellStart"/>
      <w:r w:rsidRPr="00D75BD3">
        <w:rPr>
          <w:rFonts w:asciiTheme="minorHAnsi" w:hAnsiTheme="minorHAnsi" w:cstheme="minorHAnsi"/>
          <w:color w:val="000000"/>
          <w:sz w:val="22"/>
          <w:szCs w:val="22"/>
        </w:rPr>
        <w:t>SafeQ</w:t>
      </w:r>
      <w:proofErr w:type="spellEnd"/>
      <w:r w:rsidRPr="00D75BD3">
        <w:rPr>
          <w:rFonts w:asciiTheme="minorHAnsi" w:hAnsiTheme="minorHAnsi" w:cstheme="minorHAnsi"/>
          <w:color w:val="000000"/>
          <w:sz w:val="22"/>
          <w:szCs w:val="22"/>
        </w:rPr>
        <w:t>.</w:t>
      </w:r>
    </w:p>
    <w:p w14:paraId="03582409" w14:textId="77777777" w:rsidR="005D65AA" w:rsidRPr="00D75BD3" w:rsidRDefault="005D65AA" w:rsidP="00D75BD3">
      <w:pPr>
        <w:widowControl w:val="0"/>
        <w:autoSpaceDE w:val="0"/>
        <w:autoSpaceDN w:val="0"/>
        <w:adjustRightInd w:val="0"/>
        <w:snapToGrid w:val="0"/>
        <w:ind w:left="426" w:right="142"/>
        <w:jc w:val="both"/>
        <w:rPr>
          <w:rFonts w:asciiTheme="minorHAnsi" w:hAnsiTheme="minorHAnsi" w:cstheme="minorHAnsi"/>
          <w:b/>
          <w:color w:val="000000"/>
          <w:sz w:val="22"/>
          <w:szCs w:val="22"/>
        </w:rPr>
      </w:pPr>
      <w:r w:rsidRPr="00D75BD3">
        <w:rPr>
          <w:rFonts w:asciiTheme="minorHAnsi" w:hAnsiTheme="minorHAnsi" w:cstheme="minorHAnsi"/>
          <w:b/>
          <w:color w:val="000000"/>
          <w:sz w:val="22"/>
          <w:szCs w:val="22"/>
        </w:rPr>
        <w:lastRenderedPageBreak/>
        <w:t xml:space="preserve">Vnitřní informační systém: </w:t>
      </w:r>
    </w:p>
    <w:p w14:paraId="676B3187" w14:textId="77777777" w:rsidR="005D65AA" w:rsidRPr="00D75BD3" w:rsidRDefault="005D65AA" w:rsidP="00D75BD3">
      <w:pPr>
        <w:tabs>
          <w:tab w:val="left" w:pos="2835"/>
        </w:tabs>
        <w:spacing w:before="120" w:after="120"/>
        <w:ind w:left="426" w:right="142"/>
        <w:jc w:val="both"/>
        <w:rPr>
          <w:rFonts w:asciiTheme="minorHAnsi" w:hAnsiTheme="minorHAnsi" w:cstheme="minorHAnsi"/>
          <w:color w:val="000000"/>
          <w:sz w:val="22"/>
          <w:szCs w:val="22"/>
        </w:rPr>
      </w:pPr>
      <w:r w:rsidRPr="00D75BD3">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systému IS/STAG. Jako informační kanál slouží i LCD obrazovky rozmístěné po UTB (TVIS = televizní informační systém) a informační tabule jednotlivých ústavů/ateliérů. Součástí vnitřní komunikace se studenty je i aktivita na sociálních sítích Facebook, Instagram a LinkedIn. Studentům i zaměstnancům jsou pravidelně posílány informační newslettery o dění na fakultě do jejich univerzitních e-mailů. Hodnocení výuky probíhá elektronicky na konci každého semestru prostřednictvím IS/STAG.</w:t>
      </w:r>
    </w:p>
    <w:p w14:paraId="1657F418" w14:textId="093D41B6" w:rsidR="005D65AA" w:rsidRPr="00D75BD3" w:rsidRDefault="005D65AA" w:rsidP="00D75BD3">
      <w:pPr>
        <w:tabs>
          <w:tab w:val="left" w:pos="2835"/>
        </w:tabs>
        <w:spacing w:before="120" w:after="120"/>
        <w:ind w:left="426" w:right="142"/>
        <w:jc w:val="both"/>
        <w:rPr>
          <w:rFonts w:asciiTheme="minorHAnsi" w:hAnsiTheme="minorHAnsi" w:cstheme="minorHAnsi"/>
          <w:sz w:val="22"/>
          <w:szCs w:val="22"/>
        </w:rPr>
      </w:pPr>
      <w:r w:rsidRPr="00D75BD3">
        <w:rPr>
          <w:rFonts w:asciiTheme="minorHAnsi" w:hAnsiTheme="minorHAnsi" w:cstheme="minorHAnsi"/>
          <w:b/>
          <w:sz w:val="22"/>
          <w:szCs w:val="22"/>
        </w:rPr>
        <w:t>Technické zabezpečení ateliér</w:t>
      </w:r>
      <w:r w:rsidR="00DD40C8">
        <w:rPr>
          <w:rFonts w:asciiTheme="minorHAnsi" w:hAnsiTheme="minorHAnsi" w:cstheme="minorHAnsi"/>
          <w:b/>
          <w:sz w:val="22"/>
          <w:szCs w:val="22"/>
        </w:rPr>
        <w:t xml:space="preserve">u </w:t>
      </w:r>
      <w:proofErr w:type="spellStart"/>
      <w:r w:rsidR="0043660F" w:rsidRPr="0043660F">
        <w:rPr>
          <w:rFonts w:asciiTheme="minorHAnsi" w:hAnsiTheme="minorHAnsi" w:cstheme="minorHAnsi"/>
          <w:b/>
          <w:sz w:val="22"/>
          <w:szCs w:val="22"/>
        </w:rPr>
        <w:t>Footwear</w:t>
      </w:r>
      <w:proofErr w:type="spellEnd"/>
      <w:r w:rsidR="0043660F" w:rsidRPr="0043660F">
        <w:rPr>
          <w:rFonts w:asciiTheme="minorHAnsi" w:hAnsiTheme="minorHAnsi" w:cstheme="minorHAnsi"/>
          <w:b/>
          <w:sz w:val="22"/>
          <w:szCs w:val="22"/>
        </w:rPr>
        <w:t xml:space="preserve"> Design</w:t>
      </w:r>
      <w:r w:rsidRPr="00D75BD3">
        <w:rPr>
          <w:rFonts w:asciiTheme="minorHAnsi" w:hAnsiTheme="minorHAnsi" w:cstheme="minorHAnsi"/>
          <w:b/>
          <w:sz w:val="22"/>
          <w:szCs w:val="22"/>
        </w:rPr>
        <w:t xml:space="preserve"> (výběr):</w:t>
      </w:r>
    </w:p>
    <w:p w14:paraId="66AF7E78" w14:textId="170945CD" w:rsidR="004945BF" w:rsidRPr="00CE04BF" w:rsidRDefault="005E2FFD" w:rsidP="004945BF">
      <w:pPr>
        <w:ind w:left="426" w:right="142"/>
        <w:jc w:val="both"/>
        <w:rPr>
          <w:rFonts w:asciiTheme="minorHAnsi" w:hAnsiTheme="minorHAnsi" w:cstheme="minorHAnsi"/>
          <w:sz w:val="22"/>
          <w:szCs w:val="22"/>
        </w:rPr>
      </w:pPr>
      <w:r>
        <w:rPr>
          <w:rFonts w:asciiTheme="minorHAnsi" w:hAnsiTheme="minorHAnsi" w:cstheme="minorHAnsi"/>
          <w:color w:val="000000"/>
          <w:sz w:val="22"/>
          <w:szCs w:val="22"/>
        </w:rPr>
        <w:t>Š</w:t>
      </w:r>
      <w:r w:rsidR="005D65AA" w:rsidRPr="00606EDD">
        <w:rPr>
          <w:rFonts w:asciiTheme="minorHAnsi" w:hAnsiTheme="minorHAnsi" w:cstheme="minorHAnsi"/>
          <w:color w:val="000000"/>
          <w:sz w:val="22"/>
          <w:szCs w:val="22"/>
        </w:rPr>
        <w:t xml:space="preserve">icí stroj </w:t>
      </w:r>
      <w:proofErr w:type="spellStart"/>
      <w:r w:rsidR="005D65AA" w:rsidRPr="00606EDD">
        <w:rPr>
          <w:rFonts w:asciiTheme="minorHAnsi" w:hAnsiTheme="minorHAnsi" w:cstheme="minorHAnsi"/>
          <w:color w:val="000000"/>
          <w:sz w:val="22"/>
          <w:szCs w:val="22"/>
        </w:rPr>
        <w:t>jednojehlový</w:t>
      </w:r>
      <w:proofErr w:type="spellEnd"/>
      <w:r w:rsidR="005D65AA" w:rsidRPr="00606EDD">
        <w:rPr>
          <w:rFonts w:asciiTheme="minorHAnsi" w:hAnsiTheme="minorHAnsi" w:cstheme="minorHAnsi"/>
          <w:color w:val="000000"/>
          <w:sz w:val="22"/>
          <w:szCs w:val="22"/>
        </w:rPr>
        <w:t xml:space="preserve"> sloupový průmyslový TW1591, lis obuvnický vakuový VF4525, stroj lisovací na obuv 04286P11, šicí stroj sloupový </w:t>
      </w:r>
      <w:proofErr w:type="spellStart"/>
      <w:r w:rsidR="00E80D2F">
        <w:rPr>
          <w:rFonts w:asciiTheme="minorHAnsi" w:hAnsiTheme="minorHAnsi" w:cstheme="minorHAnsi"/>
          <w:color w:val="000000"/>
          <w:sz w:val="22"/>
          <w:szCs w:val="22"/>
        </w:rPr>
        <w:t>jedno</w:t>
      </w:r>
      <w:r w:rsidR="005D65AA" w:rsidRPr="00606EDD">
        <w:rPr>
          <w:rFonts w:asciiTheme="minorHAnsi" w:hAnsiTheme="minorHAnsi" w:cstheme="minorHAnsi"/>
          <w:color w:val="000000"/>
          <w:sz w:val="22"/>
          <w:szCs w:val="22"/>
        </w:rPr>
        <w:t>jehlový</w:t>
      </w:r>
      <w:proofErr w:type="spellEnd"/>
      <w:r w:rsidR="005D65AA" w:rsidRPr="00606EDD">
        <w:rPr>
          <w:rFonts w:asciiTheme="minorHAnsi" w:hAnsiTheme="minorHAnsi" w:cstheme="minorHAnsi"/>
          <w:color w:val="000000"/>
          <w:sz w:val="22"/>
          <w:szCs w:val="22"/>
        </w:rPr>
        <w:t xml:space="preserve">, stroj kosící svršků, drásací stroj typ 041152 P1, šicí stroj sloupový, šicí stroj </w:t>
      </w:r>
      <w:proofErr w:type="spellStart"/>
      <w:r w:rsidR="005D65AA" w:rsidRPr="00606EDD">
        <w:rPr>
          <w:rFonts w:asciiTheme="minorHAnsi" w:hAnsiTheme="minorHAnsi" w:cstheme="minorHAnsi"/>
          <w:color w:val="000000"/>
          <w:sz w:val="22"/>
          <w:szCs w:val="22"/>
        </w:rPr>
        <w:t>jednojehlový</w:t>
      </w:r>
      <w:proofErr w:type="spellEnd"/>
      <w:r w:rsidR="005D65AA" w:rsidRPr="00606EDD">
        <w:rPr>
          <w:rFonts w:asciiTheme="minorHAnsi" w:hAnsiTheme="minorHAnsi" w:cstheme="minorHAnsi"/>
          <w:color w:val="000000"/>
          <w:sz w:val="22"/>
          <w:szCs w:val="22"/>
        </w:rPr>
        <w:t xml:space="preserve"> plochý klikatý, šicí stroj PFAFF (6x), vývěva bezolejová rotační suchá NV1025, lis ruční na rozrážení obuvních kroužků, nýtů</w:t>
      </w:r>
      <w:r w:rsidR="00A82152" w:rsidRPr="005E2FFD">
        <w:rPr>
          <w:rFonts w:asciiTheme="minorHAnsi" w:hAnsiTheme="minorHAnsi" w:cstheme="minorHAnsi"/>
          <w:color w:val="000000"/>
          <w:sz w:val="22"/>
          <w:szCs w:val="22"/>
        </w:rPr>
        <w:t xml:space="preserve">. </w:t>
      </w:r>
      <w:r w:rsidR="00CE04BF" w:rsidRPr="005E2FFD">
        <w:rPr>
          <w:rFonts w:asciiTheme="minorHAnsi" w:hAnsiTheme="minorHAnsi" w:cstheme="minorHAnsi"/>
          <w:color w:val="000000"/>
          <w:sz w:val="22"/>
          <w:szCs w:val="22"/>
        </w:rPr>
        <w:t xml:space="preserve">V rámci projektu Green </w:t>
      </w:r>
      <w:proofErr w:type="spellStart"/>
      <w:r w:rsidR="00CE04BF" w:rsidRPr="005E2FFD">
        <w:rPr>
          <w:rFonts w:asciiTheme="minorHAnsi" w:hAnsiTheme="minorHAnsi" w:cstheme="minorHAnsi"/>
          <w:color w:val="000000"/>
          <w:sz w:val="22"/>
          <w:szCs w:val="22"/>
        </w:rPr>
        <w:t>deal</w:t>
      </w:r>
      <w:proofErr w:type="spellEnd"/>
      <w:r w:rsidR="00CE04BF" w:rsidRPr="005E2FFD">
        <w:rPr>
          <w:rFonts w:asciiTheme="minorHAnsi" w:hAnsiTheme="minorHAnsi" w:cstheme="minorHAnsi"/>
          <w:color w:val="000000"/>
          <w:sz w:val="22"/>
          <w:szCs w:val="22"/>
        </w:rPr>
        <w:t xml:space="preserve"> se plánuje</w:t>
      </w:r>
      <w:r w:rsidR="00CE04BF" w:rsidRPr="005E2FFD">
        <w:rPr>
          <w:rFonts w:asciiTheme="minorHAnsi" w:hAnsiTheme="minorHAnsi" w:cstheme="minorHAnsi"/>
          <w:color w:val="000000"/>
          <w:sz w:val="22"/>
          <w:szCs w:val="22"/>
          <w:shd w:val="clear" w:color="auto" w:fill="FFFFFF"/>
        </w:rPr>
        <w:t xml:space="preserve"> </w:t>
      </w:r>
      <w:r w:rsidR="004945BF" w:rsidRPr="005E2FFD">
        <w:rPr>
          <w:rFonts w:asciiTheme="minorHAnsi" w:hAnsiTheme="minorHAnsi" w:cstheme="minorHAnsi"/>
          <w:sz w:val="22"/>
          <w:szCs w:val="22"/>
          <w:shd w:val="clear" w:color="auto" w:fill="FFFFFF"/>
        </w:rPr>
        <w:t>šicí</w:t>
      </w:r>
      <w:r w:rsidR="004945BF" w:rsidRPr="00CE04BF">
        <w:rPr>
          <w:rFonts w:asciiTheme="minorHAnsi" w:hAnsiTheme="minorHAnsi" w:cstheme="minorHAnsi"/>
          <w:sz w:val="22"/>
          <w:szCs w:val="22"/>
          <w:shd w:val="clear" w:color="auto" w:fill="FFFFFF"/>
        </w:rPr>
        <w:t xml:space="preserve"> stroj</w:t>
      </w:r>
      <w:r>
        <w:rPr>
          <w:rFonts w:asciiTheme="minorHAnsi" w:hAnsiTheme="minorHAnsi" w:cstheme="minorHAnsi"/>
          <w:sz w:val="22"/>
          <w:szCs w:val="22"/>
          <w:shd w:val="clear" w:color="auto" w:fill="FFFFFF"/>
        </w:rPr>
        <w:t xml:space="preserve"> </w:t>
      </w:r>
      <w:proofErr w:type="spellStart"/>
      <w:r w:rsidR="004945BF" w:rsidRPr="00CE04BF">
        <w:rPr>
          <w:rFonts w:asciiTheme="minorHAnsi" w:hAnsiTheme="minorHAnsi" w:cstheme="minorHAnsi"/>
          <w:sz w:val="22"/>
          <w:szCs w:val="22"/>
          <w:shd w:val="clear" w:color="auto" w:fill="FFFFFF"/>
        </w:rPr>
        <w:t>strobel</w:t>
      </w:r>
      <w:proofErr w:type="spellEnd"/>
      <w:r w:rsidR="004945BF" w:rsidRPr="00CE04BF">
        <w:rPr>
          <w:rFonts w:asciiTheme="minorHAnsi" w:hAnsiTheme="minorHAnsi" w:cstheme="minorHAnsi"/>
          <w:sz w:val="22"/>
          <w:szCs w:val="22"/>
          <w:shd w:val="clear" w:color="auto" w:fill="FFFFFF"/>
        </w:rPr>
        <w:t xml:space="preserve"> s </w:t>
      </w:r>
      <w:proofErr w:type="spellStart"/>
      <w:r w:rsidR="004945BF" w:rsidRPr="00CE04BF">
        <w:rPr>
          <w:rFonts w:asciiTheme="minorHAnsi" w:hAnsiTheme="minorHAnsi" w:cstheme="minorHAnsi"/>
          <w:sz w:val="22"/>
          <w:szCs w:val="22"/>
          <w:shd w:val="clear" w:color="auto" w:fill="FFFFFF"/>
        </w:rPr>
        <w:t>řasičem</w:t>
      </w:r>
      <w:proofErr w:type="spellEnd"/>
      <w:r w:rsidR="004945BF" w:rsidRPr="00CE04BF">
        <w:rPr>
          <w:rFonts w:asciiTheme="minorHAnsi" w:hAnsiTheme="minorHAnsi" w:cstheme="minorHAnsi"/>
          <w:sz w:val="22"/>
          <w:szCs w:val="22"/>
          <w:shd w:val="clear" w:color="auto" w:fill="FFFFFF"/>
        </w:rPr>
        <w:t xml:space="preserve">, šicí </w:t>
      </w:r>
      <w:r w:rsidR="00071B42">
        <w:rPr>
          <w:rFonts w:asciiTheme="minorHAnsi" w:hAnsiTheme="minorHAnsi" w:cstheme="minorHAnsi"/>
          <w:sz w:val="22"/>
          <w:szCs w:val="22"/>
          <w:shd w:val="clear" w:color="auto" w:fill="FFFFFF"/>
        </w:rPr>
        <w:t xml:space="preserve">ramenný </w:t>
      </w:r>
      <w:r w:rsidR="004945BF" w:rsidRPr="00CE04BF">
        <w:rPr>
          <w:rFonts w:asciiTheme="minorHAnsi" w:hAnsiTheme="minorHAnsi" w:cstheme="minorHAnsi"/>
          <w:sz w:val="22"/>
          <w:szCs w:val="22"/>
          <w:shd w:val="clear" w:color="auto" w:fill="FFFFFF"/>
        </w:rPr>
        <w:t>stroj, deskový řezací plotr, obuvnický opravárenský stroj kombinovaný.</w:t>
      </w:r>
    </w:p>
    <w:p w14:paraId="24D58E86" w14:textId="77777777" w:rsidR="005D65AA" w:rsidRDefault="005D65AA" w:rsidP="005D65AA">
      <w:pPr>
        <w:tabs>
          <w:tab w:val="left" w:pos="2835"/>
        </w:tabs>
        <w:spacing w:before="120" w:after="120"/>
        <w:ind w:right="142"/>
      </w:pPr>
    </w:p>
    <w:p w14:paraId="2FC96CFF" w14:textId="77777777" w:rsidR="005D65AA" w:rsidRDefault="005D65AA" w:rsidP="005D65AA">
      <w:pPr>
        <w:pStyle w:val="Nadpis3"/>
        <w:ind w:right="142"/>
      </w:pPr>
      <w:r w:rsidRPr="00650764">
        <w:t xml:space="preserve">Odborná literatura a elektronické databáze odpovídající studijnímu programu </w:t>
      </w:r>
    </w:p>
    <w:p w14:paraId="5D673399" w14:textId="77777777" w:rsidR="005D65AA" w:rsidRPr="00D459BA" w:rsidRDefault="005D65AA" w:rsidP="005D65AA">
      <w:pPr>
        <w:spacing w:before="120" w:after="120"/>
        <w:ind w:right="142"/>
        <w:jc w:val="center"/>
        <w:rPr>
          <w:rFonts w:asciiTheme="minorHAnsi" w:hAnsiTheme="minorHAnsi"/>
          <w:sz w:val="22"/>
          <w:szCs w:val="22"/>
        </w:rPr>
      </w:pPr>
      <w:r w:rsidRPr="00D459BA">
        <w:rPr>
          <w:rFonts w:asciiTheme="minorHAnsi" w:hAnsiTheme="minorHAnsi"/>
          <w:sz w:val="22"/>
          <w:szCs w:val="22"/>
        </w:rPr>
        <w:t>Standard 4.3</w:t>
      </w:r>
    </w:p>
    <w:p w14:paraId="5B3360ED" w14:textId="77777777"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D459BA">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sidRPr="00D459BA">
        <w:rPr>
          <w:rFonts w:asciiTheme="minorHAnsi" w:hAnsiTheme="minorHAnsi" w:cstheme="minorHAnsi"/>
          <w:color w:val="000000"/>
          <w:sz w:val="22"/>
          <w:szCs w:val="22"/>
        </w:rPr>
        <w:br/>
        <w:t xml:space="preserve">a dostatečné množství přípojných míst pro notebooky. Knihovna je vybavena virtuální technologií </w:t>
      </w:r>
      <w:proofErr w:type="spellStart"/>
      <w:r w:rsidRPr="00D459BA">
        <w:rPr>
          <w:rFonts w:asciiTheme="minorHAnsi" w:hAnsiTheme="minorHAnsi" w:cstheme="minorHAnsi"/>
          <w:color w:val="000000"/>
          <w:sz w:val="22"/>
          <w:szCs w:val="22"/>
        </w:rPr>
        <w:t>WMware</w:t>
      </w:r>
      <w:proofErr w:type="spellEnd"/>
      <w:r w:rsidRPr="00D459BA">
        <w:rPr>
          <w:rFonts w:asciiTheme="minorHAnsi" w:hAnsiTheme="minorHAnsi" w:cstheme="minorHAnsi"/>
          <w:color w:val="000000"/>
          <w:sz w:val="22"/>
          <w:szCs w:val="22"/>
        </w:rPr>
        <w:t xml:space="preserve"> s klientskými stanicemi </w:t>
      </w:r>
      <w:proofErr w:type="spellStart"/>
      <w:r w:rsidRPr="00D459BA">
        <w:rPr>
          <w:rFonts w:asciiTheme="minorHAnsi" w:hAnsiTheme="minorHAnsi" w:cstheme="minorHAnsi"/>
          <w:color w:val="000000"/>
          <w:sz w:val="22"/>
          <w:szCs w:val="22"/>
        </w:rPr>
        <w:t>Zero</w:t>
      </w:r>
      <w:proofErr w:type="spellEnd"/>
      <w:r w:rsidRPr="00D459BA">
        <w:rPr>
          <w:rFonts w:asciiTheme="minorHAnsi" w:hAnsiTheme="minorHAnsi" w:cstheme="minorHAnsi"/>
          <w:color w:val="000000"/>
          <w:sz w:val="22"/>
          <w:szCs w:val="22"/>
        </w:rPr>
        <w:t xml:space="preserve"> </w:t>
      </w:r>
      <w:proofErr w:type="spellStart"/>
      <w:r w:rsidRPr="00D459BA">
        <w:rPr>
          <w:rFonts w:asciiTheme="minorHAnsi" w:hAnsiTheme="minorHAnsi" w:cstheme="minorHAnsi"/>
          <w:color w:val="000000"/>
          <w:sz w:val="22"/>
          <w:szCs w:val="22"/>
        </w:rPr>
        <w:t>Client</w:t>
      </w:r>
      <w:proofErr w:type="spellEnd"/>
      <w:r w:rsidRPr="00D459BA">
        <w:rPr>
          <w:rFonts w:asciiTheme="minorHAnsi" w:hAnsiTheme="minorHAnsi" w:cstheme="minorHAnsi"/>
          <w:color w:val="000000"/>
          <w:sz w:val="22"/>
          <w:szCs w:val="22"/>
        </w:rPr>
        <w:t xml:space="preserve"> DZ22-2. V knihovním fondu je více než 145 000 knih, přičemž roční přírůstek každoročně přesahuje 5 000 knižních jednotek. Na umění je zaměřeno 850 knih v českém </w:t>
      </w:r>
      <w:r w:rsidRPr="00D459BA">
        <w:rPr>
          <w:rFonts w:asciiTheme="minorHAnsi" w:hAnsiTheme="minorHAnsi" w:cstheme="minorHAnsi"/>
          <w:color w:val="000000"/>
          <w:sz w:val="22"/>
          <w:szCs w:val="22"/>
        </w:rPr>
        <w:br/>
        <w:t xml:space="preserve">a anglickém jazyce. Stále více knih je dostupných v elektronické podobě. Knihovní fond je neustále aktualizován jednak přímo knihovnou UTB, ale i samotnou FMK, která prostřednictvím grantových </w:t>
      </w:r>
      <w:r w:rsidRPr="00D459BA">
        <w:rPr>
          <w:rFonts w:asciiTheme="minorHAnsi" w:hAnsiTheme="minorHAnsi" w:cstheme="minorHAnsi"/>
          <w:color w:val="000000"/>
          <w:sz w:val="22"/>
          <w:szCs w:val="22"/>
        </w:rPr>
        <w:br/>
        <w:t xml:space="preserve">a projektových peněz rozšiřuje příruční knihovny jednotlivých ateliérů a Kabinetu teoretických studií. Knihovna odebírá více než 200 periodik v tištěné podobě, deset z nich je zaměřeno na oblast umění </w:t>
      </w:r>
      <w:r w:rsidRPr="00D459BA">
        <w:rPr>
          <w:rFonts w:asciiTheme="minorHAnsi" w:hAnsiTheme="minorHAnsi" w:cstheme="minorHAnsi"/>
          <w:color w:val="000000"/>
          <w:sz w:val="22"/>
          <w:szCs w:val="22"/>
        </w:rPr>
        <w:br/>
        <w:t>a designu. Mimo tištěné časopisy knihovna zpřístupňuje cca 50 000 elektronických periodik.</w:t>
      </w:r>
    </w:p>
    <w:p w14:paraId="5D1A56F6" w14:textId="03D3EC5F" w:rsidR="005D65AA" w:rsidRDefault="005D65AA" w:rsidP="005D65AA">
      <w:pPr>
        <w:widowControl w:val="0"/>
        <w:autoSpaceDE w:val="0"/>
        <w:autoSpaceDN w:val="0"/>
        <w:adjustRightInd w:val="0"/>
        <w:snapToGrid w:val="0"/>
        <w:ind w:left="425" w:right="142"/>
        <w:jc w:val="both"/>
        <w:rPr>
          <w:rFonts w:asciiTheme="minorHAnsi" w:hAnsiTheme="minorHAnsi" w:cstheme="minorHAnsi"/>
          <w:color w:val="000000"/>
          <w:sz w:val="22"/>
          <w:szCs w:val="22"/>
        </w:rPr>
      </w:pPr>
      <w:r w:rsidRPr="00D459BA">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Pr="00D459BA">
        <w:rPr>
          <w:rFonts w:asciiTheme="minorHAnsi" w:hAnsiTheme="minorHAnsi" w:cstheme="minorHAnsi"/>
          <w:color w:val="000000"/>
          <w:sz w:val="22"/>
          <w:szCs w:val="22"/>
        </w:rPr>
        <w:br/>
        <w:t>v databázích nebo publikační a citační etikou.</w:t>
      </w:r>
    </w:p>
    <w:p w14:paraId="741FB4AD" w14:textId="77777777" w:rsidR="00D459BA" w:rsidRPr="00D459BA" w:rsidRDefault="00D459BA" w:rsidP="005D65AA">
      <w:pPr>
        <w:widowControl w:val="0"/>
        <w:autoSpaceDE w:val="0"/>
        <w:autoSpaceDN w:val="0"/>
        <w:adjustRightInd w:val="0"/>
        <w:snapToGrid w:val="0"/>
        <w:ind w:left="425" w:right="142"/>
        <w:jc w:val="both"/>
        <w:rPr>
          <w:rFonts w:asciiTheme="minorHAnsi" w:hAnsiTheme="minorHAnsi" w:cstheme="minorHAnsi"/>
          <w:color w:val="000000"/>
          <w:sz w:val="22"/>
          <w:szCs w:val="22"/>
        </w:rPr>
      </w:pPr>
    </w:p>
    <w:p w14:paraId="568706AA" w14:textId="77777777"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Seznam přístupných elektronických databází včetně popisu</w:t>
      </w:r>
      <w:r w:rsidRPr="00D459BA">
        <w:rPr>
          <w:rStyle w:val="Znakapoznpodarou"/>
          <w:rFonts w:asciiTheme="minorHAnsi" w:hAnsiTheme="minorHAnsi" w:cs="Calibri"/>
          <w:color w:val="000000"/>
          <w:sz w:val="22"/>
          <w:szCs w:val="22"/>
        </w:rPr>
        <w:footnoteReference w:id="67"/>
      </w:r>
      <w:r w:rsidRPr="00D459BA">
        <w:rPr>
          <w:rFonts w:asciiTheme="minorHAnsi" w:hAnsiTheme="minorHAnsi" w:cs="Calibri"/>
          <w:color w:val="000000"/>
          <w:sz w:val="22"/>
          <w:szCs w:val="22"/>
        </w:rPr>
        <w:t xml:space="preserve">:  </w:t>
      </w:r>
    </w:p>
    <w:p w14:paraId="151785CC" w14:textId="77777777" w:rsidR="005D65AA" w:rsidRPr="00D459BA" w:rsidRDefault="005D65AA" w:rsidP="005D65AA">
      <w:pPr>
        <w:widowControl w:val="0"/>
        <w:autoSpaceDE w:val="0"/>
        <w:autoSpaceDN w:val="0"/>
        <w:adjustRightInd w:val="0"/>
        <w:snapToGrid w:val="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Art Source (EBSCO)</w:t>
      </w:r>
    </w:p>
    <w:p w14:paraId="42749503" w14:textId="73DD174D"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 xml:space="preserve">Databáze Art Source pokrývá širokou škálu příbuzných témat, od výtvarného, dekorativního </w:t>
      </w:r>
      <w:r w:rsidRPr="00D459BA">
        <w:rPr>
          <w:rFonts w:asciiTheme="minorHAnsi" w:hAnsiTheme="minorHAnsi" w:cs="Calibri"/>
          <w:color w:val="000000"/>
          <w:sz w:val="22"/>
          <w:szCs w:val="22"/>
        </w:rPr>
        <w:br/>
        <w:t>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0D856CE2" w14:textId="77777777" w:rsidR="005D65AA" w:rsidRPr="00D459BA" w:rsidRDefault="005D65AA" w:rsidP="005D65AA">
      <w:pPr>
        <w:widowControl w:val="0"/>
        <w:autoSpaceDE w:val="0"/>
        <w:autoSpaceDN w:val="0"/>
        <w:adjustRightInd w:val="0"/>
        <w:snapToGrid w:val="0"/>
        <w:ind w:left="425" w:right="142"/>
        <w:jc w:val="both"/>
        <w:rPr>
          <w:rFonts w:asciiTheme="minorHAnsi" w:hAnsiTheme="minorHAnsi" w:cs="Calibri"/>
          <w:color w:val="000000"/>
          <w:sz w:val="22"/>
          <w:szCs w:val="22"/>
        </w:rPr>
      </w:pPr>
      <w:proofErr w:type="spellStart"/>
      <w:r w:rsidRPr="00D459BA">
        <w:rPr>
          <w:rFonts w:asciiTheme="minorHAnsi" w:hAnsiTheme="minorHAnsi" w:cs="Calibri"/>
          <w:color w:val="000000"/>
          <w:sz w:val="22"/>
          <w:szCs w:val="22"/>
        </w:rPr>
        <w:t>ARTbibliographies</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Modern</w:t>
      </w:r>
      <w:proofErr w:type="spellEnd"/>
      <w:r w:rsidRPr="00D459BA">
        <w:rPr>
          <w:rFonts w:asciiTheme="minorHAnsi" w:hAnsiTheme="minorHAnsi" w:cs="Calibri"/>
          <w:color w:val="000000"/>
          <w:sz w:val="22"/>
          <w:szCs w:val="22"/>
        </w:rPr>
        <w:t xml:space="preserve"> (CSA)</w:t>
      </w:r>
    </w:p>
    <w:p w14:paraId="52AED6F1" w14:textId="19E85684"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proofErr w:type="spellStart"/>
      <w:r w:rsidRPr="00D459BA">
        <w:rPr>
          <w:rFonts w:asciiTheme="minorHAnsi" w:hAnsiTheme="minorHAnsi" w:cs="Calibri"/>
          <w:color w:val="000000"/>
          <w:sz w:val="22"/>
          <w:szCs w:val="22"/>
        </w:rPr>
        <w:t>ARTbibliographies</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Modern</w:t>
      </w:r>
      <w:proofErr w:type="spellEnd"/>
      <w:r w:rsidRPr="00D459BA">
        <w:rPr>
          <w:rFonts w:asciiTheme="minorHAnsi" w:hAnsiTheme="minorHAnsi" w:cs="Calibri"/>
          <w:color w:val="000000"/>
          <w:sz w:val="22"/>
          <w:szCs w:val="22"/>
        </w:rPr>
        <w:t xml:space="preserve"> je jediná světová bibliografie zaměřená speciálně na abstrahování literatury </w:t>
      </w:r>
      <w:r w:rsidR="0070490D">
        <w:rPr>
          <w:rFonts w:asciiTheme="minorHAnsi" w:hAnsiTheme="minorHAnsi" w:cs="Calibri"/>
          <w:color w:val="000000"/>
          <w:sz w:val="22"/>
          <w:szCs w:val="22"/>
        </w:rPr>
        <w:br/>
      </w:r>
      <w:r w:rsidRPr="00D459BA">
        <w:rPr>
          <w:rFonts w:asciiTheme="minorHAnsi" w:hAnsiTheme="minorHAnsi" w:cs="Calibri"/>
          <w:color w:val="000000"/>
          <w:sz w:val="22"/>
          <w:szCs w:val="22"/>
        </w:rPr>
        <w:t xml:space="preserve">o moderním a současném umění z celého </w:t>
      </w:r>
      <w:r w:rsidR="00D459BA" w:rsidRPr="00D459BA">
        <w:rPr>
          <w:rFonts w:asciiTheme="minorHAnsi" w:hAnsiTheme="minorHAnsi" w:cs="Calibri"/>
          <w:color w:val="000000"/>
          <w:sz w:val="22"/>
          <w:szCs w:val="22"/>
        </w:rPr>
        <w:t>světa – Source</w:t>
      </w:r>
      <w:r w:rsidRPr="00D459BA">
        <w:rPr>
          <w:rFonts w:asciiTheme="minorHAnsi" w:hAnsiTheme="minorHAnsi" w:cs="Calibri"/>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w:t>
      </w:r>
      <w:r w:rsidRPr="00D459BA">
        <w:rPr>
          <w:rFonts w:asciiTheme="minorHAnsi" w:hAnsiTheme="minorHAnsi" w:cs="Calibri"/>
          <w:color w:val="000000"/>
          <w:sz w:val="22"/>
          <w:szCs w:val="22"/>
        </w:rPr>
        <w:lastRenderedPageBreak/>
        <w:t xml:space="preserve">interiérů a nábytku, grafického designu, počítačového a elektronického umění, etnické umění, návrh známek, video, šperkařství, keramiku, scénická umění, ilustrace, koberce, návrh medailí, </w:t>
      </w:r>
      <w:proofErr w:type="spellStart"/>
      <w:r w:rsidRPr="00D459BA">
        <w:rPr>
          <w:rFonts w:asciiTheme="minorHAnsi" w:hAnsiTheme="minorHAnsi" w:cs="Calibri"/>
          <w:color w:val="000000"/>
          <w:sz w:val="22"/>
          <w:szCs w:val="22"/>
        </w:rPr>
        <w:t>grafitti</w:t>
      </w:r>
      <w:proofErr w:type="spellEnd"/>
      <w:r w:rsidRPr="00D459BA">
        <w:rPr>
          <w:rFonts w:asciiTheme="minorHAnsi" w:hAnsiTheme="minorHAnsi" w:cs="Calibri"/>
          <w:color w:val="000000"/>
          <w:sz w:val="22"/>
          <w:szCs w:val="22"/>
        </w:rPr>
        <w:t>, módní návrhářství, kaligrafii, sklo apod. Retrospektiva od roku 1974 (na 350 000 záznamů).</w:t>
      </w:r>
    </w:p>
    <w:p w14:paraId="1878C846" w14:textId="77777777" w:rsidR="005D65AA" w:rsidRPr="00D459BA" w:rsidRDefault="005D65AA" w:rsidP="005D65AA">
      <w:pPr>
        <w:widowControl w:val="0"/>
        <w:autoSpaceDE w:val="0"/>
        <w:autoSpaceDN w:val="0"/>
        <w:adjustRightInd w:val="0"/>
        <w:snapToGrid w:val="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 xml:space="preserve">Design and </w:t>
      </w:r>
      <w:proofErr w:type="spellStart"/>
      <w:r w:rsidRPr="00D459BA">
        <w:rPr>
          <w:rFonts w:asciiTheme="minorHAnsi" w:hAnsiTheme="minorHAnsi" w:cs="Calibri"/>
          <w:color w:val="000000"/>
          <w:sz w:val="22"/>
          <w:szCs w:val="22"/>
        </w:rPr>
        <w:t>Applied</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Arts</w:t>
      </w:r>
      <w:proofErr w:type="spellEnd"/>
      <w:r w:rsidRPr="00D459BA">
        <w:rPr>
          <w:rFonts w:asciiTheme="minorHAnsi" w:hAnsiTheme="minorHAnsi" w:cs="Calibri"/>
          <w:color w:val="000000"/>
          <w:sz w:val="22"/>
          <w:szCs w:val="22"/>
        </w:rPr>
        <w:t xml:space="preserve"> (CSA)</w:t>
      </w:r>
    </w:p>
    <w:p w14:paraId="6CA7EE68" w14:textId="014BCA4B"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 xml:space="preserve">Design And </w:t>
      </w:r>
      <w:proofErr w:type="spellStart"/>
      <w:r w:rsidRPr="00D459BA">
        <w:rPr>
          <w:rFonts w:asciiTheme="minorHAnsi" w:hAnsiTheme="minorHAnsi" w:cs="Calibri"/>
          <w:color w:val="000000"/>
          <w:sz w:val="22"/>
          <w:szCs w:val="22"/>
        </w:rPr>
        <w:t>Applied</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Arts</w:t>
      </w:r>
      <w:proofErr w:type="spellEnd"/>
      <w:r w:rsidRPr="00D459BA">
        <w:rPr>
          <w:rFonts w:asciiTheme="minorHAnsi" w:hAnsiTheme="minorHAnsi" w:cs="Calibri"/>
          <w:color w:val="000000"/>
          <w:sz w:val="22"/>
          <w:szCs w:val="22"/>
        </w:rPr>
        <w:t xml:space="preserve"> Index (DAAI) je hlavním informačním zdrojem v oblasti designu a užitého umění </w:t>
      </w:r>
      <w:r w:rsidR="0070490D">
        <w:rPr>
          <w:rFonts w:asciiTheme="minorHAnsi" w:hAnsiTheme="minorHAnsi" w:cs="Calibri"/>
          <w:color w:val="000000"/>
          <w:sz w:val="22"/>
          <w:szCs w:val="22"/>
        </w:rPr>
        <w:br/>
      </w:r>
      <w:r w:rsidRPr="00D459BA">
        <w:rPr>
          <w:rFonts w:asciiTheme="minorHAnsi" w:hAnsiTheme="minorHAnsi" w:cs="Calibri"/>
          <w:color w:val="000000"/>
          <w:sz w:val="22"/>
          <w:szCs w:val="22"/>
        </w:rPr>
        <w:t xml:space="preserve">v celosvětovém měřítku. Databáze zahrnuje více než 150 000 záznamů od roku 1973, roční přírůstek je 10-12 000 záznamů. Obsah databáze vychází z více než 500 </w:t>
      </w:r>
      <w:r w:rsidR="00D459BA" w:rsidRPr="00D459BA">
        <w:rPr>
          <w:rFonts w:asciiTheme="minorHAnsi" w:hAnsiTheme="minorHAnsi" w:cs="Calibri"/>
          <w:color w:val="000000"/>
          <w:sz w:val="22"/>
          <w:szCs w:val="22"/>
        </w:rPr>
        <w:t>časopisů,</w:t>
      </w:r>
      <w:r w:rsidRPr="00D459BA">
        <w:rPr>
          <w:rFonts w:asciiTheme="minorHAnsi" w:hAnsiTheme="minorHAnsi" w:cs="Calibri"/>
          <w:color w:val="000000"/>
          <w:sz w:val="22"/>
          <w:szCs w:val="22"/>
        </w:rPr>
        <w:t xml:space="preserve"> a navíc obsahuje informace o 55 000 designérech, studiích, dílnách a dalších firmách v oboru.</w:t>
      </w:r>
    </w:p>
    <w:p w14:paraId="017208D7" w14:textId="77777777" w:rsidR="005D65AA" w:rsidRPr="00D459BA" w:rsidRDefault="005D65AA" w:rsidP="005D65AA">
      <w:pPr>
        <w:widowControl w:val="0"/>
        <w:autoSpaceDE w:val="0"/>
        <w:autoSpaceDN w:val="0"/>
        <w:adjustRightInd w:val="0"/>
        <w:snapToGrid w:val="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 xml:space="preserve">International </w:t>
      </w:r>
      <w:proofErr w:type="spellStart"/>
      <w:r w:rsidRPr="00D459BA">
        <w:rPr>
          <w:rFonts w:asciiTheme="minorHAnsi" w:hAnsiTheme="minorHAnsi" w:cs="Calibri"/>
          <w:color w:val="000000"/>
          <w:sz w:val="22"/>
          <w:szCs w:val="22"/>
        </w:rPr>
        <w:t>Bibliography</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of</w:t>
      </w:r>
      <w:proofErr w:type="spellEnd"/>
      <w:r w:rsidRPr="00D459BA">
        <w:rPr>
          <w:rFonts w:asciiTheme="minorHAnsi" w:hAnsiTheme="minorHAnsi" w:cs="Calibri"/>
          <w:color w:val="000000"/>
          <w:sz w:val="22"/>
          <w:szCs w:val="22"/>
        </w:rPr>
        <w:t xml:space="preserve"> Art (IBA)</w:t>
      </w:r>
    </w:p>
    <w:p w14:paraId="0EC9D9BB" w14:textId="77777777" w:rsidR="005D65AA" w:rsidRPr="00D459BA"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D459BA">
        <w:rPr>
          <w:rFonts w:asciiTheme="minorHAnsi" w:hAnsiTheme="minorHAnsi" w:cs="Calibri"/>
          <w:color w:val="000000"/>
          <w:sz w:val="22"/>
          <w:szCs w:val="22"/>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D459BA">
        <w:rPr>
          <w:rFonts w:asciiTheme="minorHAnsi" w:hAnsiTheme="minorHAnsi" w:cs="Calibri"/>
          <w:color w:val="000000"/>
          <w:sz w:val="22"/>
          <w:szCs w:val="22"/>
        </w:rPr>
        <w:t>mikroformátech</w:t>
      </w:r>
      <w:proofErr w:type="spellEnd"/>
      <w:r w:rsidRPr="00D459BA">
        <w:rPr>
          <w:rFonts w:asciiTheme="minorHAnsi" w:hAnsiTheme="minorHAnsi" w:cs="Calibri"/>
          <w:color w:val="000000"/>
          <w:sz w:val="22"/>
          <w:szCs w:val="22"/>
        </w:rPr>
        <w:t>. Retrospektiva je od roku 2008 s ročním přírůstkem 25 000 záznamů.</w:t>
      </w:r>
    </w:p>
    <w:p w14:paraId="70B28232" w14:textId="77777777" w:rsidR="005D65AA" w:rsidRPr="00D459BA" w:rsidRDefault="005D65AA" w:rsidP="005D65AA">
      <w:pPr>
        <w:widowControl w:val="0"/>
        <w:autoSpaceDE w:val="0"/>
        <w:autoSpaceDN w:val="0"/>
        <w:adjustRightInd w:val="0"/>
        <w:snapToGrid w:val="0"/>
        <w:ind w:right="142" w:firstLine="425"/>
        <w:jc w:val="both"/>
        <w:rPr>
          <w:rFonts w:asciiTheme="minorHAnsi" w:hAnsiTheme="minorHAnsi" w:cs="Calibri"/>
          <w:sz w:val="22"/>
          <w:szCs w:val="22"/>
        </w:rPr>
      </w:pPr>
      <w:r w:rsidRPr="00D459BA">
        <w:rPr>
          <w:rFonts w:asciiTheme="minorHAnsi" w:hAnsiTheme="minorHAnsi" w:cs="Calibri"/>
          <w:color w:val="000000"/>
          <w:sz w:val="22"/>
          <w:szCs w:val="22"/>
        </w:rPr>
        <w:t>Multioborové databáze: </w:t>
      </w:r>
      <w:proofErr w:type="spellStart"/>
      <w:r w:rsidRPr="00D459BA">
        <w:rPr>
          <w:rFonts w:asciiTheme="minorHAnsi" w:hAnsiTheme="minorHAnsi" w:cs="Calibri"/>
          <w:color w:val="000000"/>
          <w:sz w:val="22"/>
          <w:szCs w:val="22"/>
        </w:rPr>
        <w:t>ProQuest</w:t>
      </w:r>
      <w:proofErr w:type="spellEnd"/>
      <w:r w:rsidRPr="00D459BA">
        <w:rPr>
          <w:rFonts w:asciiTheme="minorHAnsi" w:hAnsiTheme="minorHAnsi" w:cs="Calibri"/>
          <w:color w:val="000000"/>
          <w:sz w:val="22"/>
          <w:szCs w:val="22"/>
        </w:rPr>
        <w:t xml:space="preserve">, EBSCO, Cambridge, Oxford, </w:t>
      </w:r>
      <w:proofErr w:type="spellStart"/>
      <w:r w:rsidRPr="00D459BA">
        <w:rPr>
          <w:rFonts w:asciiTheme="minorHAnsi" w:hAnsiTheme="minorHAnsi" w:cs="Calibri"/>
          <w:color w:val="000000"/>
          <w:sz w:val="22"/>
          <w:szCs w:val="22"/>
        </w:rPr>
        <w:t>Willey</w:t>
      </w:r>
      <w:proofErr w:type="spellEnd"/>
      <w:r w:rsidRPr="00D459BA">
        <w:rPr>
          <w:rFonts w:asciiTheme="minorHAnsi" w:hAnsiTheme="minorHAnsi" w:cs="Calibri"/>
          <w:color w:val="000000"/>
          <w:sz w:val="22"/>
          <w:szCs w:val="22"/>
        </w:rPr>
        <w:t xml:space="preserve">, </w:t>
      </w:r>
      <w:proofErr w:type="spellStart"/>
      <w:r w:rsidRPr="00D459BA">
        <w:rPr>
          <w:rFonts w:asciiTheme="minorHAnsi" w:hAnsiTheme="minorHAnsi" w:cs="Calibri"/>
          <w:color w:val="000000"/>
          <w:sz w:val="22"/>
          <w:szCs w:val="22"/>
        </w:rPr>
        <w:t>Sage</w:t>
      </w:r>
      <w:proofErr w:type="spellEnd"/>
      <w:r w:rsidRPr="00D459BA">
        <w:rPr>
          <w:rFonts w:asciiTheme="minorHAnsi" w:hAnsiTheme="minorHAnsi" w:cs="Calibri"/>
          <w:color w:val="000000"/>
          <w:sz w:val="22"/>
          <w:szCs w:val="22"/>
        </w:rPr>
        <w:t>.</w:t>
      </w:r>
    </w:p>
    <w:p w14:paraId="0B39A467" w14:textId="77777777" w:rsidR="005D65AA" w:rsidRDefault="005D65AA" w:rsidP="005D65AA">
      <w:pPr>
        <w:tabs>
          <w:tab w:val="left" w:pos="2835"/>
        </w:tabs>
        <w:spacing w:before="120" w:after="120"/>
        <w:ind w:right="142"/>
      </w:pPr>
      <w:r w:rsidRPr="00650764">
        <w:tab/>
      </w:r>
      <w:r w:rsidRPr="00650764">
        <w:tab/>
      </w:r>
    </w:p>
    <w:p w14:paraId="3D64B266" w14:textId="77777777" w:rsidR="005D65AA" w:rsidRDefault="005D65AA" w:rsidP="005D65AA">
      <w:pPr>
        <w:pStyle w:val="Nadpis2"/>
        <w:ind w:right="142"/>
      </w:pPr>
      <w:r w:rsidRPr="00035992">
        <w:t xml:space="preserve">Garant studijního programu </w:t>
      </w:r>
    </w:p>
    <w:p w14:paraId="5B1CC89F" w14:textId="77777777" w:rsidR="005D65AA" w:rsidRPr="00B879A7" w:rsidRDefault="005D65AA" w:rsidP="005D65AA">
      <w:pPr>
        <w:pStyle w:val="Nadpis3"/>
        <w:widowControl w:val="0"/>
        <w:autoSpaceDE w:val="0"/>
        <w:autoSpaceDN w:val="0"/>
        <w:adjustRightInd w:val="0"/>
        <w:snapToGrid w:val="0"/>
        <w:ind w:left="1077" w:right="142" w:hanging="357"/>
      </w:pPr>
      <w:r w:rsidRPr="00035992">
        <w:t>Pravomoci a odpovědnost garanta</w:t>
      </w:r>
    </w:p>
    <w:p w14:paraId="7A49663B" w14:textId="77777777" w:rsidR="005D65AA" w:rsidRPr="00306C48" w:rsidRDefault="005D65AA" w:rsidP="005D65AA">
      <w:pPr>
        <w:widowControl w:val="0"/>
        <w:autoSpaceDE w:val="0"/>
        <w:autoSpaceDN w:val="0"/>
        <w:adjustRightInd w:val="0"/>
        <w:snapToGrid w:val="0"/>
        <w:spacing w:before="120" w:after="120"/>
        <w:ind w:right="142"/>
        <w:rPr>
          <w:rFonts w:asciiTheme="minorHAnsi" w:hAnsiTheme="minorHAnsi" w:cs="Calibri Light"/>
          <w:color w:val="000000"/>
          <w:sz w:val="22"/>
          <w:szCs w:val="22"/>
        </w:rPr>
      </w:pPr>
      <w:r>
        <w:tab/>
      </w:r>
      <w:r>
        <w:tab/>
      </w:r>
      <w:r>
        <w:tab/>
      </w:r>
      <w:r>
        <w:tab/>
      </w:r>
      <w:r>
        <w:tab/>
      </w:r>
      <w:r w:rsidRPr="00306C48">
        <w:rPr>
          <w:rFonts w:asciiTheme="minorHAnsi" w:hAnsiTheme="minorHAnsi"/>
          <w:sz w:val="22"/>
          <w:szCs w:val="22"/>
        </w:rPr>
        <w:t>Standard 5.1</w:t>
      </w:r>
      <w:r w:rsidRPr="00306C48">
        <w:rPr>
          <w:rFonts w:asciiTheme="minorHAnsi" w:hAnsiTheme="minorHAnsi" w:cs="Calibri Light"/>
          <w:color w:val="000000"/>
          <w:sz w:val="22"/>
          <w:szCs w:val="22"/>
        </w:rPr>
        <w:t xml:space="preserve"> </w:t>
      </w:r>
    </w:p>
    <w:p w14:paraId="6CE3E9E8" w14:textId="59C77E39" w:rsidR="005D65AA" w:rsidRPr="00306C48" w:rsidRDefault="005D65AA" w:rsidP="005D65AA">
      <w:pPr>
        <w:widowControl w:val="0"/>
        <w:autoSpaceDE w:val="0"/>
        <w:autoSpaceDN w:val="0"/>
        <w:adjustRightInd w:val="0"/>
        <w:snapToGrid w:val="0"/>
        <w:spacing w:before="120" w:after="120"/>
        <w:ind w:left="426" w:right="142"/>
        <w:jc w:val="both"/>
        <w:rPr>
          <w:rFonts w:asciiTheme="minorHAnsi" w:hAnsiTheme="minorHAnsi" w:cstheme="minorHAnsi"/>
          <w:sz w:val="22"/>
          <w:szCs w:val="22"/>
        </w:rPr>
      </w:pPr>
      <w:r w:rsidRPr="00306C48">
        <w:rPr>
          <w:rFonts w:asciiTheme="minorHAnsi" w:hAnsiTheme="minorHAnsi" w:cstheme="minorHAnsi"/>
          <w:sz w:val="22"/>
          <w:szCs w:val="22"/>
        </w:rPr>
        <w:t xml:space="preserve">Pravomoci a odpovědnost garanta studijního programu jsou stanoveny ve vnitřním předpisu </w:t>
      </w:r>
      <w:hyperlink r:id="rId51" w:history="1">
        <w:r w:rsidRPr="00306C48">
          <w:rPr>
            <w:rFonts w:asciiTheme="minorHAnsi" w:hAnsiTheme="minorHAnsi" w:cstheme="minorHAnsi"/>
            <w:i/>
            <w:color w:val="000000"/>
            <w:sz w:val="22"/>
            <w:szCs w:val="22"/>
          </w:rPr>
          <w:t>Řád pro tvorbu, schvalování, uskutečňování a změny studijních programů UTB</w:t>
        </w:r>
        <w:r w:rsidRPr="00306C48">
          <w:rPr>
            <w:rStyle w:val="Znakapoznpodarou"/>
            <w:rFonts w:asciiTheme="minorHAnsi" w:hAnsiTheme="minorHAnsi" w:cstheme="minorHAnsi"/>
            <w:i/>
            <w:color w:val="000000"/>
            <w:sz w:val="22"/>
            <w:szCs w:val="22"/>
          </w:rPr>
          <w:footnoteReference w:id="68"/>
        </w:r>
        <w:r w:rsidRPr="00306C48">
          <w:rPr>
            <w:rFonts w:asciiTheme="minorHAnsi" w:hAnsiTheme="minorHAnsi" w:cstheme="minorHAnsi"/>
            <w:i/>
            <w:color w:val="000000"/>
            <w:sz w:val="22"/>
            <w:szCs w:val="22"/>
          </w:rPr>
          <w:t xml:space="preserve"> </w:t>
        </w:r>
      </w:hyperlink>
      <w:r w:rsidRPr="00306C48">
        <w:rPr>
          <w:rFonts w:asciiTheme="minorHAnsi" w:hAnsiTheme="minorHAnsi" w:cstheme="minorHAnsi"/>
          <w:color w:val="000000"/>
          <w:sz w:val="22"/>
          <w:szCs w:val="22"/>
        </w:rPr>
        <w:t>v čl. 8 a směrnici rektora SR/</w:t>
      </w:r>
      <w:r w:rsidR="00A90E1B">
        <w:rPr>
          <w:rFonts w:asciiTheme="minorHAnsi" w:hAnsiTheme="minorHAnsi" w:cstheme="minorHAnsi"/>
          <w:color w:val="000000"/>
          <w:sz w:val="22"/>
          <w:szCs w:val="22"/>
        </w:rPr>
        <w:t>08</w:t>
      </w:r>
      <w:r w:rsidRPr="00306C48">
        <w:rPr>
          <w:rFonts w:asciiTheme="minorHAnsi" w:hAnsiTheme="minorHAnsi" w:cstheme="minorHAnsi"/>
          <w:color w:val="000000"/>
          <w:sz w:val="22"/>
          <w:szCs w:val="22"/>
        </w:rPr>
        <w:t>/202</w:t>
      </w:r>
      <w:r w:rsidR="00A90E1B">
        <w:rPr>
          <w:rFonts w:asciiTheme="minorHAnsi" w:hAnsiTheme="minorHAnsi" w:cstheme="minorHAnsi"/>
          <w:color w:val="000000"/>
          <w:sz w:val="22"/>
          <w:szCs w:val="22"/>
        </w:rPr>
        <w:t>2</w:t>
      </w:r>
      <w:r w:rsidRPr="00306C48">
        <w:rPr>
          <w:rFonts w:asciiTheme="minorHAnsi" w:hAnsiTheme="minorHAnsi" w:cstheme="minorHAnsi"/>
          <w:color w:val="000000"/>
          <w:sz w:val="22"/>
          <w:szCs w:val="22"/>
        </w:rPr>
        <w:t xml:space="preserve"> </w:t>
      </w:r>
      <w:r w:rsidRPr="00306C48">
        <w:rPr>
          <w:rFonts w:asciiTheme="minorHAnsi" w:hAnsiTheme="minorHAnsi" w:cstheme="minorHAnsi"/>
          <w:i/>
          <w:color w:val="000000"/>
          <w:sz w:val="22"/>
          <w:szCs w:val="22"/>
        </w:rPr>
        <w:t>Standardy studijních programů UTB</w:t>
      </w:r>
      <w:r w:rsidRPr="00306C48">
        <w:rPr>
          <w:rStyle w:val="Znakapoznpodarou"/>
          <w:rFonts w:asciiTheme="minorHAnsi" w:hAnsiTheme="minorHAnsi" w:cstheme="minorHAnsi"/>
          <w:i/>
          <w:color w:val="000000"/>
          <w:sz w:val="22"/>
          <w:szCs w:val="22"/>
        </w:rPr>
        <w:footnoteReference w:id="69"/>
      </w:r>
      <w:r w:rsidRPr="00306C48">
        <w:rPr>
          <w:rFonts w:asciiTheme="minorHAnsi" w:hAnsiTheme="minorHAnsi" w:cstheme="minorHAnsi"/>
          <w:i/>
          <w:color w:val="000000"/>
          <w:sz w:val="22"/>
          <w:szCs w:val="22"/>
        </w:rPr>
        <w:t>.</w:t>
      </w:r>
    </w:p>
    <w:p w14:paraId="7E914883" w14:textId="77777777" w:rsidR="005D65AA" w:rsidRPr="00306C48"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2697C4B3"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Součástí návrhu na schválení studijního programu RVH UTB na základě udělené institucionální akreditace dle čl. 8 </w:t>
      </w:r>
      <w:hyperlink r:id="rId52" w:history="1">
        <w:r w:rsidRPr="00306C48">
          <w:rPr>
            <w:rFonts w:asciiTheme="minorHAnsi" w:hAnsiTheme="minorHAnsi" w:cstheme="minorHAnsi"/>
            <w:i/>
            <w:iCs/>
            <w:color w:val="000000"/>
            <w:sz w:val="22"/>
            <w:szCs w:val="22"/>
          </w:rPr>
          <w:t>Řád pro tvorbu, schvalování, uskutečňování a změny studijních programů UTB</w:t>
        </w:r>
      </w:hyperlink>
      <w:r w:rsidRPr="00306C48">
        <w:rPr>
          <w:rStyle w:val="Znakapoznpodarou"/>
          <w:rFonts w:asciiTheme="minorHAnsi" w:hAnsiTheme="minorHAnsi" w:cstheme="minorHAnsi"/>
          <w:color w:val="000000"/>
          <w:sz w:val="22"/>
          <w:szCs w:val="22"/>
        </w:rPr>
        <w:footnoteReference w:id="70"/>
      </w:r>
      <w:r w:rsidRPr="00306C48">
        <w:rPr>
          <w:rFonts w:asciiTheme="minorHAnsi" w:hAnsiTheme="minorHAnsi" w:cstheme="minorHAnsi"/>
          <w:i/>
          <w:iCs/>
          <w:color w:val="000000"/>
          <w:sz w:val="22"/>
          <w:szCs w:val="22"/>
        </w:rPr>
        <w:t xml:space="preserve"> </w:t>
      </w:r>
      <w:r w:rsidRPr="00306C48">
        <w:rPr>
          <w:rFonts w:asciiTheme="minorHAnsi" w:hAnsiTheme="minorHAnsi" w:cstheme="minorHAnsi"/>
          <w:color w:val="000000"/>
          <w:sz w:val="22"/>
          <w:szCs w:val="22"/>
        </w:rPr>
        <w:t xml:space="preserve">je návrh garanta studijního programu. Garanta studijního programu navrhuje děkan po projednání v: </w:t>
      </w:r>
    </w:p>
    <w:p w14:paraId="2761CB4A" w14:textId="77777777" w:rsidR="005D65AA" w:rsidRPr="00306C48" w:rsidRDefault="005D65AA" w:rsidP="005D65AA">
      <w:pPr>
        <w:widowControl w:val="0"/>
        <w:autoSpaceDE w:val="0"/>
        <w:autoSpaceDN w:val="0"/>
        <w:adjustRightInd w:val="0"/>
        <w:snapToGrid w:val="0"/>
        <w:ind w:right="142" w:firstLine="426"/>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a) radě studijního programu u bakalářského a magisterského studijního programu, </w:t>
      </w:r>
    </w:p>
    <w:p w14:paraId="6DC09B90" w14:textId="77777777" w:rsidR="005D65AA" w:rsidRPr="00306C48" w:rsidRDefault="005D65AA" w:rsidP="00306C48">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b) oborové radě u doktorského studijního programu, pokud je ustavena. </w:t>
      </w:r>
    </w:p>
    <w:p w14:paraId="111CE0AC" w14:textId="77777777" w:rsidR="005D65AA" w:rsidRPr="00306C48"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1BE3D59E" w14:textId="77777777" w:rsidR="005D65AA" w:rsidRPr="00306C48" w:rsidRDefault="005D65AA" w:rsidP="005D65AA">
      <w:pPr>
        <w:widowControl w:val="0"/>
        <w:autoSpaceDE w:val="0"/>
        <w:autoSpaceDN w:val="0"/>
        <w:adjustRightInd w:val="0"/>
        <w:snapToGrid w:val="0"/>
        <w:ind w:right="142" w:firstLine="425"/>
        <w:jc w:val="both"/>
        <w:rPr>
          <w:rFonts w:asciiTheme="minorHAnsi" w:hAnsiTheme="minorHAnsi" w:cs="Calibri"/>
          <w:color w:val="000000"/>
          <w:sz w:val="22"/>
          <w:szCs w:val="22"/>
        </w:rPr>
      </w:pPr>
      <w:r w:rsidRPr="00306C48" w:rsidDel="003D442A">
        <w:rPr>
          <w:rFonts w:asciiTheme="minorHAnsi" w:hAnsiTheme="minorHAnsi" w:cs="Calibri"/>
          <w:color w:val="000000"/>
          <w:sz w:val="22"/>
          <w:szCs w:val="22"/>
        </w:rPr>
        <w:t xml:space="preserve"> </w:t>
      </w:r>
      <w:r w:rsidRPr="00306C48">
        <w:rPr>
          <w:rFonts w:asciiTheme="minorHAnsi" w:hAnsiTheme="minorHAnsi" w:cs="Calibri"/>
          <w:color w:val="000000"/>
          <w:sz w:val="22"/>
          <w:szCs w:val="22"/>
        </w:rPr>
        <w:t xml:space="preserve">Garant bakalářského a magisterského studijního programu zejména: </w:t>
      </w:r>
    </w:p>
    <w:p w14:paraId="0E86CB8B"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a) koordinuje obsahovou přípravu studijního programu, </w:t>
      </w:r>
    </w:p>
    <w:p w14:paraId="643B4F5D"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b) dbá na to, aby studijní program byl uskutečňován v souladu s akreditačním spisem, </w:t>
      </w:r>
    </w:p>
    <w:p w14:paraId="526081A5"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c) dohlíží na kvalitu uskutečňování studijního programu, </w:t>
      </w:r>
    </w:p>
    <w:p w14:paraId="5B5A6F21"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d) studentům ve studijním programu poskytuje odborné studijní poradenství, </w:t>
      </w:r>
    </w:p>
    <w:p w14:paraId="37663D2D"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e) schvaluje výběr studijních předmětů studia v zahraničí a jejich uznání, </w:t>
      </w:r>
    </w:p>
    <w:p w14:paraId="6845A84F" w14:textId="1C423394"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f) doporučuje uznání části studia podle čl. 24 Studijního a zkušebního řádu UTB</w:t>
      </w:r>
      <w:r w:rsidR="00002F96">
        <w:rPr>
          <w:rStyle w:val="Znakapoznpodarou"/>
          <w:rFonts w:asciiTheme="minorHAnsi" w:hAnsiTheme="minorHAnsi"/>
          <w:sz w:val="22"/>
          <w:szCs w:val="22"/>
        </w:rPr>
        <w:footnoteReference w:id="71"/>
      </w:r>
      <w:r w:rsidRPr="00306C48">
        <w:rPr>
          <w:rFonts w:asciiTheme="minorHAnsi" w:hAnsiTheme="minorHAnsi"/>
          <w:sz w:val="22"/>
          <w:szCs w:val="22"/>
        </w:rPr>
        <w:t xml:space="preserve">, </w:t>
      </w:r>
    </w:p>
    <w:p w14:paraId="5356CB0B"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g) schvaluje témata bakalářských nebo diplomových prací, </w:t>
      </w:r>
    </w:p>
    <w:p w14:paraId="43B857DC"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h) obsahově a metodicky rozvíjí studijní program v souladu s aktuální úrovní poznání a potřebami praxe, </w:t>
      </w:r>
    </w:p>
    <w:p w14:paraId="120F7E39"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i) předkládá radě studijního programu návrhy na změny studijního programu, </w:t>
      </w:r>
    </w:p>
    <w:p w14:paraId="776A0860"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j) účastní se jednání rady studijního programu, </w:t>
      </w:r>
    </w:p>
    <w:p w14:paraId="39D04981"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k) spolupracuje s proděkany, řediteli ústavů a garanty dalších studijních programů uskutečňovaných na </w:t>
      </w:r>
      <w:r w:rsidRPr="00306C48">
        <w:rPr>
          <w:rFonts w:asciiTheme="minorHAnsi" w:hAnsiTheme="minorHAnsi"/>
          <w:sz w:val="22"/>
          <w:szCs w:val="22"/>
        </w:rPr>
        <w:lastRenderedPageBreak/>
        <w:t xml:space="preserve">dané součásti, </w:t>
      </w:r>
    </w:p>
    <w:p w14:paraId="06A0B2CF" w14:textId="23F56522"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l) vyhodnocuje obsah a uskutečňování studijního programu, přičemž se opírá o procesy zpětné vazby, zejména ankety a kvantitativní a kvalitativní průzkumy u studentů, zaměstnavatelů, profesních komor </w:t>
      </w:r>
      <w:r w:rsidR="00306C48">
        <w:rPr>
          <w:rFonts w:asciiTheme="minorHAnsi" w:hAnsiTheme="minorHAnsi"/>
          <w:sz w:val="22"/>
          <w:szCs w:val="22"/>
        </w:rPr>
        <w:br/>
      </w:r>
      <w:r w:rsidRPr="00306C48">
        <w:rPr>
          <w:rFonts w:asciiTheme="minorHAnsi" w:hAnsiTheme="minorHAnsi"/>
          <w:sz w:val="22"/>
          <w:szCs w:val="22"/>
        </w:rPr>
        <w:t xml:space="preserve">a oborových sdružení, </w:t>
      </w:r>
    </w:p>
    <w:p w14:paraId="5DF8539D" w14:textId="77777777" w:rsidR="005D65AA" w:rsidRPr="00306C48"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306C48">
        <w:rPr>
          <w:rFonts w:asciiTheme="minorHAnsi" w:hAnsiTheme="minorHAnsi"/>
          <w:sz w:val="22"/>
          <w:szCs w:val="22"/>
        </w:rPr>
        <w:t xml:space="preserve">m) zpracovává hodnotící zprávu o studijním programu jako podklad pro hodnocení kvality uskutečňovaného studijního programu, </w:t>
      </w:r>
    </w:p>
    <w:p w14:paraId="1AAC9284" w14:textId="77777777" w:rsidR="005D65AA" w:rsidRPr="00306C48"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306C48">
        <w:rPr>
          <w:rFonts w:asciiTheme="minorHAnsi" w:hAnsiTheme="minorHAnsi"/>
          <w:sz w:val="22"/>
          <w:szCs w:val="22"/>
        </w:rPr>
        <w:t>n) odpovídá za promítnutí závěrů zprávy o hodnocení studijního programu, schválené Radou UTB, do dalšího uskutečňování studijního programu, případně do přípravy žádosti o prodloužení nebo rozšíření akreditace studijního programu.</w:t>
      </w:r>
    </w:p>
    <w:p w14:paraId="697D9BAE" w14:textId="0C4D8A6F" w:rsidR="005D65AA" w:rsidRPr="00306C48" w:rsidRDefault="005D65AA" w:rsidP="005D65AA">
      <w:pPr>
        <w:widowControl w:val="0"/>
        <w:autoSpaceDE w:val="0"/>
        <w:autoSpaceDN w:val="0"/>
        <w:adjustRightInd w:val="0"/>
        <w:snapToGrid w:val="0"/>
        <w:ind w:left="426" w:right="142"/>
        <w:jc w:val="both"/>
        <w:rPr>
          <w:rFonts w:asciiTheme="minorHAnsi" w:hAnsiTheme="minorHAnsi" w:cs="Calibri"/>
          <w:color w:val="000000"/>
          <w:sz w:val="22"/>
          <w:szCs w:val="22"/>
        </w:rPr>
      </w:pPr>
      <w:r w:rsidRPr="00306C48">
        <w:rPr>
          <w:rFonts w:asciiTheme="minorHAnsi" w:hAnsiTheme="minorHAnsi" w:cs="Calibri"/>
          <w:color w:val="000000"/>
          <w:sz w:val="22"/>
          <w:szCs w:val="22"/>
        </w:rPr>
        <w:t xml:space="preserve">Dle </w:t>
      </w:r>
      <w:hyperlink r:id="rId53" w:history="1">
        <w:r w:rsidRPr="00306C48">
          <w:rPr>
            <w:rFonts w:asciiTheme="minorHAnsi" w:hAnsiTheme="minorHAnsi" w:cs="Calibri"/>
            <w:i/>
            <w:color w:val="000000"/>
            <w:sz w:val="22"/>
            <w:szCs w:val="22"/>
          </w:rPr>
          <w:t xml:space="preserve">Řádu pro tvorbu, schvalování, uskutečňování a změny studijních programů UTB </w:t>
        </w:r>
      </w:hyperlink>
      <w:r w:rsidRPr="00306C48">
        <w:rPr>
          <w:rStyle w:val="Znakapoznpodarou"/>
          <w:rFonts w:asciiTheme="minorHAnsi" w:hAnsiTheme="minorHAnsi" w:cs="Calibri"/>
          <w:color w:val="000000"/>
          <w:sz w:val="22"/>
          <w:szCs w:val="22"/>
        </w:rPr>
        <w:footnoteReference w:id="72"/>
      </w:r>
      <w:r w:rsidRPr="00306C48">
        <w:rPr>
          <w:rFonts w:asciiTheme="minorHAnsi" w:hAnsiTheme="minorHAnsi" w:cs="Calibri"/>
          <w:color w:val="000000"/>
          <w:sz w:val="22"/>
          <w:szCs w:val="22"/>
        </w:rPr>
        <w:t xml:space="preserve"> je činnost garanta studijního programu započítávána do hodnocení pedagogických činností</w:t>
      </w:r>
      <w:r w:rsidR="007F67EC">
        <w:rPr>
          <w:rFonts w:asciiTheme="minorHAnsi" w:hAnsiTheme="minorHAnsi" w:cs="Calibri"/>
          <w:color w:val="000000"/>
          <w:sz w:val="22"/>
          <w:szCs w:val="22"/>
        </w:rPr>
        <w:t>.</w:t>
      </w:r>
    </w:p>
    <w:p w14:paraId="12CA583A" w14:textId="77777777" w:rsidR="005D65AA" w:rsidRPr="00306C48" w:rsidRDefault="005D65AA" w:rsidP="005D65AA">
      <w:pPr>
        <w:ind w:right="142"/>
        <w:rPr>
          <w:rFonts w:asciiTheme="minorHAnsi" w:hAnsiTheme="minorHAnsi" w:cs="Calibri"/>
          <w:sz w:val="22"/>
          <w:szCs w:val="22"/>
        </w:rPr>
      </w:pPr>
    </w:p>
    <w:p w14:paraId="77A75FC4" w14:textId="77777777" w:rsidR="005D65AA" w:rsidRPr="008A283B" w:rsidRDefault="005D65AA" w:rsidP="005D65AA">
      <w:pPr>
        <w:ind w:right="142"/>
        <w:rPr>
          <w:rFonts w:cs="Calibri"/>
        </w:rPr>
      </w:pPr>
    </w:p>
    <w:p w14:paraId="6B11D2F8" w14:textId="77777777" w:rsidR="005D65AA" w:rsidRPr="00EF10A8" w:rsidRDefault="005D65AA" w:rsidP="005D65AA">
      <w:pPr>
        <w:pStyle w:val="Nadpis3"/>
        <w:ind w:right="142"/>
      </w:pPr>
      <w:r w:rsidRPr="00035992">
        <w:t xml:space="preserve">Zhodnocení osoby garanta z hlediska naplnění standardů </w:t>
      </w:r>
      <w:r w:rsidRPr="00EF10A8">
        <w:t>(dle požadavků kladených standardy pro jednotlivé typy a profily studijních programů)</w:t>
      </w:r>
    </w:p>
    <w:p w14:paraId="25D75C2C" w14:textId="77777777" w:rsidR="005D65AA" w:rsidRPr="00412B37" w:rsidRDefault="005D65AA" w:rsidP="005D65AA">
      <w:pPr>
        <w:spacing w:before="120" w:after="120"/>
        <w:ind w:right="142"/>
        <w:rPr>
          <w:rFonts w:asciiTheme="minorHAnsi" w:hAnsiTheme="minorHAnsi" w:cstheme="minorHAnsi"/>
          <w:sz w:val="22"/>
          <w:szCs w:val="22"/>
        </w:rPr>
      </w:pPr>
      <w:r>
        <w:tab/>
      </w:r>
      <w:r>
        <w:tab/>
      </w:r>
      <w:r>
        <w:tab/>
      </w:r>
      <w:r>
        <w:tab/>
      </w:r>
      <w:r>
        <w:tab/>
      </w:r>
      <w:r w:rsidRPr="00412B37">
        <w:rPr>
          <w:rFonts w:asciiTheme="minorHAnsi" w:hAnsiTheme="minorHAnsi" w:cstheme="minorHAnsi"/>
          <w:sz w:val="22"/>
          <w:szCs w:val="22"/>
        </w:rPr>
        <w:t>Standardy 5.2-5.4</w:t>
      </w:r>
    </w:p>
    <w:p w14:paraId="51F7C300" w14:textId="78A4F544" w:rsidR="005D65AA" w:rsidRPr="00306C48" w:rsidRDefault="005D65AA" w:rsidP="00B90640">
      <w:pPr>
        <w:spacing w:after="120"/>
        <w:ind w:left="425" w:right="142"/>
        <w:jc w:val="both"/>
        <w:rPr>
          <w:rFonts w:asciiTheme="minorHAnsi" w:hAnsiTheme="minorHAnsi"/>
          <w:sz w:val="22"/>
          <w:szCs w:val="22"/>
        </w:rPr>
      </w:pPr>
      <w:r w:rsidRPr="00306C48">
        <w:rPr>
          <w:rFonts w:asciiTheme="minorHAnsi" w:hAnsiTheme="minorHAnsi"/>
          <w:sz w:val="22"/>
          <w:szCs w:val="22"/>
        </w:rPr>
        <w:t>Jako garant</w:t>
      </w:r>
      <w:r w:rsidR="00306C48">
        <w:rPr>
          <w:rFonts w:asciiTheme="minorHAnsi" w:hAnsiTheme="minorHAnsi"/>
          <w:sz w:val="22"/>
          <w:szCs w:val="22"/>
        </w:rPr>
        <w:t>ka</w:t>
      </w:r>
      <w:r w:rsidRPr="00306C48">
        <w:rPr>
          <w:rFonts w:asciiTheme="minorHAnsi" w:hAnsiTheme="minorHAnsi"/>
          <w:sz w:val="22"/>
          <w:szCs w:val="22"/>
        </w:rPr>
        <w:t xml:space="preserve"> </w:t>
      </w:r>
      <w:r w:rsidR="00105B5F"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105B5F" w:rsidRPr="00306C48">
        <w:rPr>
          <w:rFonts w:asciiTheme="minorHAnsi" w:hAnsiTheme="minorHAnsi"/>
          <w:sz w:val="22"/>
          <w:szCs w:val="22"/>
        </w:rPr>
        <w:t xml:space="preserve"> </w:t>
      </w:r>
      <w:r w:rsidRPr="00306C48">
        <w:rPr>
          <w:rFonts w:asciiTheme="minorHAnsi" w:hAnsiTheme="minorHAnsi"/>
          <w:sz w:val="22"/>
          <w:szCs w:val="22"/>
        </w:rPr>
        <w:t>je navržena M</w:t>
      </w:r>
      <w:r w:rsidR="00F62B67">
        <w:rPr>
          <w:rFonts w:asciiTheme="minorHAnsi" w:hAnsiTheme="minorHAnsi"/>
          <w:sz w:val="22"/>
          <w:szCs w:val="22"/>
        </w:rPr>
        <w:t>gA.</w:t>
      </w:r>
      <w:r w:rsidRPr="00306C48">
        <w:rPr>
          <w:rFonts w:asciiTheme="minorHAnsi" w:hAnsiTheme="minorHAnsi"/>
          <w:sz w:val="22"/>
          <w:szCs w:val="22"/>
        </w:rPr>
        <w:t xml:space="preserve"> </w:t>
      </w:r>
      <w:r w:rsidR="000F1B70">
        <w:rPr>
          <w:rFonts w:asciiTheme="minorHAnsi" w:hAnsiTheme="minorHAnsi"/>
          <w:sz w:val="22"/>
          <w:szCs w:val="22"/>
        </w:rPr>
        <w:t xml:space="preserve">Eva </w:t>
      </w:r>
      <w:proofErr w:type="spellStart"/>
      <w:r w:rsidR="000F1B70">
        <w:rPr>
          <w:rFonts w:asciiTheme="minorHAnsi" w:hAnsiTheme="minorHAnsi"/>
          <w:sz w:val="22"/>
          <w:szCs w:val="22"/>
        </w:rPr>
        <w:t>Klabalová</w:t>
      </w:r>
      <w:proofErr w:type="spellEnd"/>
      <w:r w:rsidRPr="00306C48">
        <w:rPr>
          <w:rFonts w:asciiTheme="minorHAnsi" w:hAnsiTheme="minorHAnsi"/>
          <w:sz w:val="22"/>
          <w:szCs w:val="22"/>
        </w:rPr>
        <w:t>, Ph.D</w:t>
      </w:r>
      <w:r w:rsidRPr="00917514">
        <w:rPr>
          <w:rFonts w:asciiTheme="minorHAnsi" w:hAnsiTheme="minorHAnsi"/>
          <w:sz w:val="22"/>
          <w:szCs w:val="22"/>
        </w:rPr>
        <w:t>.</w:t>
      </w:r>
      <w:r w:rsidRPr="00306C48">
        <w:rPr>
          <w:rFonts w:asciiTheme="minorHAnsi" w:hAnsiTheme="minorHAnsi"/>
          <w:sz w:val="22"/>
          <w:szCs w:val="22"/>
        </w:rPr>
        <w:t xml:space="preserve"> Na FMK působí od r. 20</w:t>
      </w:r>
      <w:r w:rsidR="000F1B70">
        <w:rPr>
          <w:rFonts w:asciiTheme="minorHAnsi" w:hAnsiTheme="minorHAnsi"/>
          <w:sz w:val="22"/>
          <w:szCs w:val="22"/>
        </w:rPr>
        <w:t>2</w:t>
      </w:r>
      <w:r w:rsidRPr="00306C48">
        <w:rPr>
          <w:rFonts w:asciiTheme="minorHAnsi" w:hAnsiTheme="minorHAnsi"/>
          <w:sz w:val="22"/>
          <w:szCs w:val="22"/>
        </w:rPr>
        <w:t xml:space="preserve">3 na 100% úvazek </w:t>
      </w:r>
      <w:r w:rsidR="00BD47BF">
        <w:rPr>
          <w:rFonts w:asciiTheme="minorHAnsi" w:hAnsiTheme="minorHAnsi"/>
          <w:sz w:val="22"/>
          <w:szCs w:val="22"/>
        </w:rPr>
        <w:t>na pozici vedoucí</w:t>
      </w:r>
      <w:r w:rsidRPr="00306C48">
        <w:rPr>
          <w:rFonts w:asciiTheme="minorHAnsi" w:hAnsiTheme="minorHAnsi"/>
          <w:sz w:val="22"/>
          <w:szCs w:val="22"/>
        </w:rPr>
        <w:t xml:space="preserve"> </w:t>
      </w:r>
      <w:r w:rsidR="00391DAC">
        <w:rPr>
          <w:rFonts w:asciiTheme="minorHAnsi" w:hAnsiTheme="minorHAnsi"/>
          <w:sz w:val="22"/>
          <w:szCs w:val="22"/>
        </w:rPr>
        <w:t>A</w:t>
      </w:r>
      <w:r w:rsidRPr="00306C48">
        <w:rPr>
          <w:rFonts w:asciiTheme="minorHAnsi" w:hAnsiTheme="minorHAnsi"/>
          <w:sz w:val="22"/>
          <w:szCs w:val="22"/>
        </w:rPr>
        <w:t>teliér</w:t>
      </w:r>
      <w:r w:rsidR="00AB0F02">
        <w:rPr>
          <w:rFonts w:asciiTheme="minorHAnsi" w:hAnsiTheme="minorHAnsi"/>
          <w:sz w:val="22"/>
          <w:szCs w:val="22"/>
        </w:rPr>
        <w:t>u</w:t>
      </w:r>
      <w:r w:rsidR="003E3AC4" w:rsidRPr="003E3AC4">
        <w:rPr>
          <w:rFonts w:asciiTheme="minorHAnsi" w:hAnsiTheme="minorHAnsi"/>
          <w:sz w:val="22"/>
          <w:szCs w:val="22"/>
        </w:rPr>
        <w:t xml:space="preserve"> Design</w:t>
      </w:r>
      <w:r w:rsidR="00391DAC">
        <w:rPr>
          <w:rFonts w:asciiTheme="minorHAnsi" w:hAnsiTheme="minorHAnsi"/>
          <w:sz w:val="22"/>
          <w:szCs w:val="22"/>
        </w:rPr>
        <w:t xml:space="preserve"> obuvi</w:t>
      </w:r>
      <w:r w:rsidR="00AB0F02">
        <w:rPr>
          <w:rFonts w:asciiTheme="minorHAnsi" w:hAnsiTheme="minorHAnsi"/>
          <w:sz w:val="22"/>
          <w:szCs w:val="22"/>
        </w:rPr>
        <w:t>, v současnosti je na mateřské dovolené</w:t>
      </w:r>
      <w:r w:rsidRPr="00306C48">
        <w:rPr>
          <w:rFonts w:asciiTheme="minorHAnsi" w:hAnsiTheme="minorHAnsi"/>
          <w:sz w:val="22"/>
          <w:szCs w:val="22"/>
        </w:rPr>
        <w:t xml:space="preserve">. Je schopna praktických uměleckých výstupů stejně jako teoretické reflexe o čemž svědčí její CV (viz příloha žádosti o akreditaci č. 4). </w:t>
      </w:r>
    </w:p>
    <w:p w14:paraId="2900A7A0" w14:textId="77777777" w:rsidR="005D65AA" w:rsidRDefault="005D65AA" w:rsidP="005D65AA">
      <w:pPr>
        <w:spacing w:after="120"/>
        <w:ind w:left="425" w:right="142"/>
        <w:jc w:val="both"/>
        <w:rPr>
          <w:rFonts w:asciiTheme="minorHAnsi" w:hAnsiTheme="minorHAnsi" w:cstheme="minorHAnsi"/>
          <w:sz w:val="22"/>
          <w:szCs w:val="22"/>
        </w:rPr>
      </w:pPr>
      <w:r w:rsidRPr="00A252F3">
        <w:rPr>
          <w:rFonts w:asciiTheme="minorHAnsi" w:hAnsiTheme="minorHAnsi" w:cstheme="minorHAnsi"/>
          <w:sz w:val="22"/>
          <w:szCs w:val="22"/>
        </w:rPr>
        <w:t>Mezi její nejvýznamnější tvůrčí činnost patří:</w:t>
      </w:r>
    </w:p>
    <w:p w14:paraId="461FAA5D" w14:textId="77777777" w:rsidR="00A252F3" w:rsidRPr="00A252F3" w:rsidRDefault="00A252F3" w:rsidP="00A252F3">
      <w:pPr>
        <w:pStyle w:val="Pa0"/>
        <w:ind w:left="426"/>
        <w:rPr>
          <w:rFonts w:asciiTheme="minorHAnsi" w:eastAsia="Times New Roman" w:hAnsiTheme="minorHAnsi" w:cs="Times New Roman"/>
          <w:sz w:val="22"/>
          <w:szCs w:val="22"/>
          <w:lang w:eastAsia="cs-CZ"/>
        </w:rPr>
      </w:pPr>
      <w:r w:rsidRPr="00A252F3">
        <w:rPr>
          <w:rFonts w:asciiTheme="minorHAnsi" w:eastAsia="Times New Roman" w:hAnsiTheme="minorHAnsi" w:cs="Times New Roman"/>
          <w:sz w:val="22"/>
          <w:szCs w:val="22"/>
          <w:lang w:eastAsia="cs-CZ"/>
        </w:rPr>
        <w:t xml:space="preserve">2021: RED DOT – </w:t>
      </w:r>
      <w:proofErr w:type="spellStart"/>
      <w:r w:rsidRPr="00A252F3">
        <w:rPr>
          <w:rFonts w:asciiTheme="minorHAnsi" w:eastAsia="Times New Roman" w:hAnsiTheme="minorHAnsi" w:cs="Times New Roman"/>
          <w:sz w:val="22"/>
          <w:szCs w:val="22"/>
          <w:lang w:eastAsia="cs-CZ"/>
        </w:rPr>
        <w:t>High</w:t>
      </w:r>
      <w:proofErr w:type="spellEnd"/>
      <w:r w:rsidRPr="00A252F3">
        <w:rPr>
          <w:rFonts w:asciiTheme="minorHAnsi" w:eastAsia="Times New Roman" w:hAnsiTheme="minorHAnsi" w:cs="Times New Roman"/>
          <w:sz w:val="22"/>
          <w:szCs w:val="22"/>
          <w:lang w:eastAsia="cs-CZ"/>
        </w:rPr>
        <w:t xml:space="preserve"> Tech </w:t>
      </w:r>
      <w:proofErr w:type="spellStart"/>
      <w:r w:rsidRPr="00A252F3">
        <w:rPr>
          <w:rFonts w:asciiTheme="minorHAnsi" w:eastAsia="Times New Roman" w:hAnsiTheme="minorHAnsi" w:cs="Times New Roman"/>
          <w:sz w:val="22"/>
          <w:szCs w:val="22"/>
          <w:lang w:eastAsia="cs-CZ"/>
        </w:rPr>
        <w:t>footwear</w:t>
      </w:r>
      <w:proofErr w:type="spellEnd"/>
      <w:r w:rsidRPr="00A252F3">
        <w:rPr>
          <w:rFonts w:asciiTheme="minorHAnsi" w:eastAsia="Times New Roman" w:hAnsiTheme="minorHAnsi" w:cs="Times New Roman"/>
          <w:sz w:val="22"/>
          <w:szCs w:val="22"/>
          <w:lang w:eastAsia="cs-CZ"/>
        </w:rPr>
        <w:t xml:space="preserve"> skin (ZETA, financováno: TAČR, </w:t>
      </w:r>
      <w:proofErr w:type="spellStart"/>
      <w:r w:rsidRPr="00A252F3">
        <w:rPr>
          <w:rFonts w:asciiTheme="minorHAnsi" w:eastAsia="Times New Roman" w:hAnsiTheme="minorHAnsi" w:cs="Times New Roman"/>
          <w:sz w:val="22"/>
          <w:szCs w:val="22"/>
          <w:lang w:eastAsia="cs-CZ"/>
        </w:rPr>
        <w:t>project</w:t>
      </w:r>
      <w:proofErr w:type="spellEnd"/>
      <w:r w:rsidRPr="00A252F3">
        <w:rPr>
          <w:rFonts w:asciiTheme="minorHAnsi" w:eastAsia="Times New Roman" w:hAnsiTheme="minorHAnsi" w:cs="Times New Roman"/>
          <w:sz w:val="22"/>
          <w:szCs w:val="22"/>
          <w:lang w:eastAsia="cs-CZ"/>
        </w:rPr>
        <w:t>: TJ02000125)</w:t>
      </w:r>
    </w:p>
    <w:p w14:paraId="47D797B0" w14:textId="77777777" w:rsidR="00A252F3" w:rsidRPr="00A252F3" w:rsidRDefault="00A252F3" w:rsidP="00A252F3">
      <w:pPr>
        <w:pStyle w:val="Pa0"/>
        <w:ind w:left="426"/>
        <w:rPr>
          <w:rFonts w:asciiTheme="minorHAnsi" w:eastAsia="Times New Roman" w:hAnsiTheme="minorHAnsi" w:cs="Times New Roman"/>
          <w:sz w:val="22"/>
          <w:szCs w:val="22"/>
          <w:lang w:eastAsia="cs-CZ"/>
        </w:rPr>
      </w:pPr>
      <w:r w:rsidRPr="00A252F3">
        <w:rPr>
          <w:rFonts w:asciiTheme="minorHAnsi" w:eastAsia="Times New Roman" w:hAnsiTheme="minorHAnsi" w:cs="Times New Roman"/>
          <w:sz w:val="22"/>
          <w:szCs w:val="22"/>
          <w:lang w:eastAsia="cs-CZ"/>
        </w:rPr>
        <w:t xml:space="preserve">2021: GERMAN INNOVATION AWARD, 1. místo – </w:t>
      </w:r>
      <w:proofErr w:type="spellStart"/>
      <w:r w:rsidRPr="00A252F3">
        <w:rPr>
          <w:rFonts w:asciiTheme="minorHAnsi" w:eastAsia="Times New Roman" w:hAnsiTheme="minorHAnsi" w:cs="Times New Roman"/>
          <w:sz w:val="22"/>
          <w:szCs w:val="22"/>
          <w:lang w:eastAsia="cs-CZ"/>
        </w:rPr>
        <w:t>High</w:t>
      </w:r>
      <w:proofErr w:type="spellEnd"/>
      <w:r w:rsidRPr="00A252F3">
        <w:rPr>
          <w:rFonts w:asciiTheme="minorHAnsi" w:eastAsia="Times New Roman" w:hAnsiTheme="minorHAnsi" w:cs="Times New Roman"/>
          <w:sz w:val="22"/>
          <w:szCs w:val="22"/>
          <w:lang w:eastAsia="cs-CZ"/>
        </w:rPr>
        <w:t xml:space="preserve"> Tech </w:t>
      </w:r>
      <w:proofErr w:type="spellStart"/>
      <w:r w:rsidRPr="00A252F3">
        <w:rPr>
          <w:rFonts w:asciiTheme="minorHAnsi" w:eastAsia="Times New Roman" w:hAnsiTheme="minorHAnsi" w:cs="Times New Roman"/>
          <w:sz w:val="22"/>
          <w:szCs w:val="22"/>
          <w:lang w:eastAsia="cs-CZ"/>
        </w:rPr>
        <w:t>footwear</w:t>
      </w:r>
      <w:proofErr w:type="spellEnd"/>
      <w:r w:rsidRPr="00A252F3">
        <w:rPr>
          <w:rFonts w:asciiTheme="minorHAnsi" w:eastAsia="Times New Roman" w:hAnsiTheme="minorHAnsi" w:cs="Times New Roman"/>
          <w:sz w:val="22"/>
          <w:szCs w:val="22"/>
          <w:lang w:eastAsia="cs-CZ"/>
        </w:rPr>
        <w:t xml:space="preserve"> skin (ZETA, financováno: TAČR, </w:t>
      </w:r>
      <w:proofErr w:type="spellStart"/>
      <w:r w:rsidRPr="00A252F3">
        <w:rPr>
          <w:rFonts w:asciiTheme="minorHAnsi" w:eastAsia="Times New Roman" w:hAnsiTheme="minorHAnsi" w:cs="Times New Roman"/>
          <w:sz w:val="22"/>
          <w:szCs w:val="22"/>
          <w:lang w:eastAsia="cs-CZ"/>
        </w:rPr>
        <w:t>project</w:t>
      </w:r>
      <w:proofErr w:type="spellEnd"/>
      <w:r w:rsidRPr="00A252F3">
        <w:rPr>
          <w:rFonts w:asciiTheme="minorHAnsi" w:eastAsia="Times New Roman" w:hAnsiTheme="minorHAnsi" w:cs="Times New Roman"/>
          <w:sz w:val="22"/>
          <w:szCs w:val="22"/>
          <w:lang w:eastAsia="cs-CZ"/>
        </w:rPr>
        <w:t>: TJ02000125)</w:t>
      </w:r>
    </w:p>
    <w:p w14:paraId="34E315FA" w14:textId="77777777" w:rsidR="00A252F3" w:rsidRPr="00A252F3" w:rsidRDefault="00A252F3" w:rsidP="00A252F3">
      <w:pPr>
        <w:pStyle w:val="Pa0"/>
        <w:ind w:left="426"/>
        <w:rPr>
          <w:rFonts w:asciiTheme="minorHAnsi" w:eastAsia="Times New Roman" w:hAnsiTheme="minorHAnsi" w:cs="Times New Roman"/>
          <w:sz w:val="22"/>
          <w:szCs w:val="22"/>
          <w:lang w:eastAsia="cs-CZ"/>
        </w:rPr>
      </w:pPr>
      <w:r w:rsidRPr="00A252F3">
        <w:rPr>
          <w:rFonts w:asciiTheme="minorHAnsi" w:eastAsia="Times New Roman" w:hAnsiTheme="minorHAnsi" w:cs="Times New Roman"/>
          <w:sz w:val="22"/>
          <w:szCs w:val="22"/>
          <w:lang w:eastAsia="cs-CZ"/>
        </w:rPr>
        <w:t xml:space="preserve">2021: EUROPEAN PRODUCT DESIGN AWARD, 1. místo – </w:t>
      </w:r>
      <w:proofErr w:type="spellStart"/>
      <w:r w:rsidRPr="00A252F3">
        <w:rPr>
          <w:rFonts w:asciiTheme="minorHAnsi" w:eastAsia="Times New Roman" w:hAnsiTheme="minorHAnsi" w:cs="Times New Roman"/>
          <w:sz w:val="22"/>
          <w:szCs w:val="22"/>
          <w:lang w:eastAsia="cs-CZ"/>
        </w:rPr>
        <w:t>High</w:t>
      </w:r>
      <w:proofErr w:type="spellEnd"/>
      <w:r w:rsidRPr="00A252F3">
        <w:rPr>
          <w:rFonts w:asciiTheme="minorHAnsi" w:eastAsia="Times New Roman" w:hAnsiTheme="minorHAnsi" w:cs="Times New Roman"/>
          <w:sz w:val="22"/>
          <w:szCs w:val="22"/>
          <w:lang w:eastAsia="cs-CZ"/>
        </w:rPr>
        <w:t xml:space="preserve"> Tech </w:t>
      </w:r>
      <w:proofErr w:type="spellStart"/>
      <w:r w:rsidRPr="00A252F3">
        <w:rPr>
          <w:rFonts w:asciiTheme="minorHAnsi" w:eastAsia="Times New Roman" w:hAnsiTheme="minorHAnsi" w:cs="Times New Roman"/>
          <w:sz w:val="22"/>
          <w:szCs w:val="22"/>
          <w:lang w:eastAsia="cs-CZ"/>
        </w:rPr>
        <w:t>footwear</w:t>
      </w:r>
      <w:proofErr w:type="spellEnd"/>
      <w:r w:rsidRPr="00A252F3">
        <w:rPr>
          <w:rFonts w:asciiTheme="minorHAnsi" w:eastAsia="Times New Roman" w:hAnsiTheme="minorHAnsi" w:cs="Times New Roman"/>
          <w:sz w:val="22"/>
          <w:szCs w:val="22"/>
          <w:lang w:eastAsia="cs-CZ"/>
        </w:rPr>
        <w:t xml:space="preserve"> skin (ZETA, financováno: TAČR, </w:t>
      </w:r>
      <w:proofErr w:type="spellStart"/>
      <w:r w:rsidRPr="00A252F3">
        <w:rPr>
          <w:rFonts w:asciiTheme="minorHAnsi" w:eastAsia="Times New Roman" w:hAnsiTheme="minorHAnsi" w:cs="Times New Roman"/>
          <w:sz w:val="22"/>
          <w:szCs w:val="22"/>
          <w:lang w:eastAsia="cs-CZ"/>
        </w:rPr>
        <w:t>project</w:t>
      </w:r>
      <w:proofErr w:type="spellEnd"/>
      <w:r w:rsidRPr="00A252F3">
        <w:rPr>
          <w:rFonts w:asciiTheme="minorHAnsi" w:eastAsia="Times New Roman" w:hAnsiTheme="minorHAnsi" w:cs="Times New Roman"/>
          <w:sz w:val="22"/>
          <w:szCs w:val="22"/>
          <w:lang w:eastAsia="cs-CZ"/>
        </w:rPr>
        <w:t>: TJ02000125)</w:t>
      </w:r>
    </w:p>
    <w:p w14:paraId="06CEE5E6" w14:textId="77777777" w:rsidR="00A252F3" w:rsidRPr="00A252F3" w:rsidRDefault="00A252F3" w:rsidP="00A252F3">
      <w:pPr>
        <w:pStyle w:val="Pa0"/>
        <w:ind w:left="426"/>
        <w:rPr>
          <w:rFonts w:asciiTheme="minorHAnsi" w:eastAsia="Times New Roman" w:hAnsiTheme="minorHAnsi" w:cs="Times New Roman"/>
          <w:sz w:val="22"/>
          <w:szCs w:val="22"/>
          <w:lang w:eastAsia="cs-CZ"/>
        </w:rPr>
      </w:pPr>
      <w:r w:rsidRPr="00A252F3">
        <w:rPr>
          <w:rFonts w:asciiTheme="minorHAnsi" w:eastAsia="Times New Roman" w:hAnsiTheme="minorHAnsi" w:cs="Times New Roman"/>
          <w:sz w:val="22"/>
          <w:szCs w:val="22"/>
          <w:lang w:eastAsia="cs-CZ"/>
        </w:rPr>
        <w:t xml:space="preserve">2021: GLOBAL FOOTWEAR AWARD, 1. místo – </w:t>
      </w:r>
      <w:proofErr w:type="spellStart"/>
      <w:r w:rsidRPr="00A252F3">
        <w:rPr>
          <w:rFonts w:asciiTheme="minorHAnsi" w:eastAsia="Times New Roman" w:hAnsiTheme="minorHAnsi" w:cs="Times New Roman"/>
          <w:sz w:val="22"/>
          <w:szCs w:val="22"/>
          <w:lang w:eastAsia="cs-CZ"/>
        </w:rPr>
        <w:t>High</w:t>
      </w:r>
      <w:proofErr w:type="spellEnd"/>
      <w:r w:rsidRPr="00A252F3">
        <w:rPr>
          <w:rFonts w:asciiTheme="minorHAnsi" w:eastAsia="Times New Roman" w:hAnsiTheme="minorHAnsi" w:cs="Times New Roman"/>
          <w:sz w:val="22"/>
          <w:szCs w:val="22"/>
          <w:lang w:eastAsia="cs-CZ"/>
        </w:rPr>
        <w:t xml:space="preserve"> Tech </w:t>
      </w:r>
      <w:proofErr w:type="spellStart"/>
      <w:r w:rsidRPr="00A252F3">
        <w:rPr>
          <w:rFonts w:asciiTheme="minorHAnsi" w:eastAsia="Times New Roman" w:hAnsiTheme="minorHAnsi" w:cs="Times New Roman"/>
          <w:sz w:val="22"/>
          <w:szCs w:val="22"/>
          <w:lang w:eastAsia="cs-CZ"/>
        </w:rPr>
        <w:t>footwear</w:t>
      </w:r>
      <w:proofErr w:type="spellEnd"/>
      <w:r w:rsidRPr="00A252F3">
        <w:rPr>
          <w:rFonts w:asciiTheme="minorHAnsi" w:eastAsia="Times New Roman" w:hAnsiTheme="minorHAnsi" w:cs="Times New Roman"/>
          <w:sz w:val="22"/>
          <w:szCs w:val="22"/>
          <w:lang w:eastAsia="cs-CZ"/>
        </w:rPr>
        <w:t xml:space="preserve"> skin (ZETA, financováno: TAČR, </w:t>
      </w:r>
      <w:proofErr w:type="spellStart"/>
      <w:r w:rsidRPr="00A252F3">
        <w:rPr>
          <w:rFonts w:asciiTheme="minorHAnsi" w:eastAsia="Times New Roman" w:hAnsiTheme="minorHAnsi" w:cs="Times New Roman"/>
          <w:sz w:val="22"/>
          <w:szCs w:val="22"/>
          <w:lang w:eastAsia="cs-CZ"/>
        </w:rPr>
        <w:t>project</w:t>
      </w:r>
      <w:proofErr w:type="spellEnd"/>
      <w:r w:rsidRPr="00A252F3">
        <w:rPr>
          <w:rFonts w:asciiTheme="minorHAnsi" w:eastAsia="Times New Roman" w:hAnsiTheme="minorHAnsi" w:cs="Times New Roman"/>
          <w:sz w:val="22"/>
          <w:szCs w:val="22"/>
          <w:lang w:eastAsia="cs-CZ"/>
        </w:rPr>
        <w:t>: TJ02000125)</w:t>
      </w:r>
    </w:p>
    <w:p w14:paraId="45075A4A" w14:textId="4A56665F" w:rsidR="00A252F3" w:rsidRPr="00A252F3" w:rsidRDefault="00A252F3" w:rsidP="00A252F3">
      <w:pPr>
        <w:spacing w:after="120"/>
        <w:ind w:left="425" w:right="142"/>
        <w:jc w:val="both"/>
        <w:rPr>
          <w:rFonts w:asciiTheme="minorHAnsi" w:hAnsiTheme="minorHAnsi"/>
          <w:sz w:val="22"/>
          <w:szCs w:val="22"/>
        </w:rPr>
      </w:pPr>
      <w:r w:rsidRPr="00A252F3">
        <w:rPr>
          <w:rFonts w:asciiTheme="minorHAnsi" w:hAnsiTheme="minorHAnsi"/>
          <w:sz w:val="22"/>
          <w:szCs w:val="22"/>
        </w:rPr>
        <w:t xml:space="preserve">2021: Patent, </w:t>
      </w:r>
      <w:proofErr w:type="spellStart"/>
      <w:r w:rsidRPr="00A252F3">
        <w:rPr>
          <w:rFonts w:asciiTheme="minorHAnsi" w:hAnsiTheme="minorHAnsi"/>
          <w:sz w:val="22"/>
          <w:szCs w:val="22"/>
        </w:rPr>
        <w:t>High</w:t>
      </w:r>
      <w:proofErr w:type="spellEnd"/>
      <w:r w:rsidRPr="00A252F3">
        <w:rPr>
          <w:rFonts w:asciiTheme="minorHAnsi" w:hAnsiTheme="minorHAnsi"/>
          <w:sz w:val="22"/>
          <w:szCs w:val="22"/>
        </w:rPr>
        <w:t xml:space="preserve"> Tech </w:t>
      </w:r>
      <w:proofErr w:type="spellStart"/>
      <w:r w:rsidRPr="00A252F3">
        <w:rPr>
          <w:rFonts w:asciiTheme="minorHAnsi" w:hAnsiTheme="minorHAnsi"/>
          <w:sz w:val="22"/>
          <w:szCs w:val="22"/>
        </w:rPr>
        <w:t>footwear</w:t>
      </w:r>
      <w:proofErr w:type="spellEnd"/>
      <w:r w:rsidRPr="00A252F3">
        <w:rPr>
          <w:rFonts w:asciiTheme="minorHAnsi" w:hAnsiTheme="minorHAnsi"/>
          <w:sz w:val="22"/>
          <w:szCs w:val="22"/>
        </w:rPr>
        <w:t xml:space="preserve"> skin (ZETA, financováno: TAČR, </w:t>
      </w:r>
      <w:proofErr w:type="spellStart"/>
      <w:r w:rsidRPr="00A252F3">
        <w:rPr>
          <w:rFonts w:asciiTheme="minorHAnsi" w:hAnsiTheme="minorHAnsi"/>
          <w:sz w:val="22"/>
          <w:szCs w:val="22"/>
        </w:rPr>
        <w:t>project</w:t>
      </w:r>
      <w:proofErr w:type="spellEnd"/>
      <w:r w:rsidRPr="00A252F3">
        <w:rPr>
          <w:rFonts w:asciiTheme="minorHAnsi" w:hAnsiTheme="minorHAnsi"/>
          <w:sz w:val="22"/>
          <w:szCs w:val="22"/>
        </w:rPr>
        <w:t>: TJ02000125)</w:t>
      </w:r>
    </w:p>
    <w:p w14:paraId="10659C11" w14:textId="6A00918A" w:rsidR="00412B37" w:rsidRDefault="005D65AA" w:rsidP="004C5351">
      <w:pPr>
        <w:spacing w:after="120"/>
        <w:ind w:left="425" w:right="142"/>
        <w:jc w:val="both"/>
        <w:rPr>
          <w:rFonts w:asciiTheme="minorHAnsi" w:hAnsiTheme="minorHAnsi" w:cstheme="minorHAnsi"/>
          <w:sz w:val="22"/>
          <w:szCs w:val="22"/>
        </w:rPr>
      </w:pPr>
      <w:r w:rsidRPr="00306C48">
        <w:rPr>
          <w:rFonts w:asciiTheme="minorHAnsi" w:hAnsiTheme="minorHAnsi"/>
          <w:sz w:val="22"/>
          <w:szCs w:val="22"/>
        </w:rPr>
        <w:t>Garantka se podílí na výuce v daném studijním programu</w:t>
      </w:r>
      <w:r w:rsidR="00F62B67">
        <w:rPr>
          <w:rFonts w:asciiTheme="minorHAnsi" w:hAnsiTheme="minorHAnsi"/>
          <w:sz w:val="22"/>
          <w:szCs w:val="22"/>
        </w:rPr>
        <w:t xml:space="preserve"> a</w:t>
      </w:r>
      <w:r w:rsidRPr="00306C48">
        <w:rPr>
          <w:rFonts w:asciiTheme="minorHAnsi" w:hAnsiTheme="minorHAnsi"/>
          <w:sz w:val="22"/>
          <w:szCs w:val="22"/>
        </w:rPr>
        <w:t xml:space="preserve"> </w:t>
      </w:r>
      <w:r w:rsidR="00F62B67">
        <w:rPr>
          <w:rFonts w:asciiTheme="minorHAnsi" w:hAnsiTheme="minorHAnsi"/>
          <w:sz w:val="22"/>
          <w:szCs w:val="22"/>
        </w:rPr>
        <w:t>j</w:t>
      </w:r>
      <w:r w:rsidRPr="00306C48">
        <w:rPr>
          <w:rFonts w:asciiTheme="minorHAnsi" w:hAnsiTheme="minorHAnsi"/>
          <w:sz w:val="22"/>
          <w:szCs w:val="22"/>
        </w:rPr>
        <w:t xml:space="preserve">ejí odborná kvalifikace odpovídá danému studijnímu programu.  Je akademickým pracovníkem UTB a současně fakulty, která daný studijní program uskutečňuje a působí na vysoké škole jako akademický pracovník na základě pracovní smlouvy s celkovou týdenní pracovní dobou odpovídající plnému pracovnímu úvazku, tj. 40 hodin/týdně podle § 79 zákoníku práce. </w:t>
      </w:r>
      <w:r w:rsidR="00EC5B83">
        <w:rPr>
          <w:rFonts w:asciiTheme="minorHAnsi" w:hAnsiTheme="minorHAnsi" w:cstheme="minorHAnsi"/>
          <w:sz w:val="22"/>
          <w:szCs w:val="22"/>
        </w:rPr>
        <w:t>Garantuje předměty</w:t>
      </w:r>
      <w:r w:rsidRPr="00306C48">
        <w:rPr>
          <w:rFonts w:asciiTheme="minorHAnsi" w:hAnsiTheme="minorHAnsi" w:cstheme="minorHAnsi"/>
          <w:sz w:val="22"/>
          <w:szCs w:val="22"/>
        </w:rPr>
        <w:t xml:space="preserve"> </w:t>
      </w:r>
      <w:r w:rsidR="00916C74">
        <w:rPr>
          <w:rFonts w:asciiTheme="minorHAnsi" w:hAnsiTheme="minorHAnsi"/>
          <w:sz w:val="22"/>
          <w:szCs w:val="22"/>
        </w:rPr>
        <w:t xml:space="preserve">Ateliér </w:t>
      </w:r>
      <w:proofErr w:type="spellStart"/>
      <w:r w:rsidR="00DD11A5" w:rsidRPr="00DD11A5">
        <w:rPr>
          <w:rFonts w:asciiTheme="minorHAnsi" w:hAnsiTheme="minorHAnsi"/>
          <w:sz w:val="22"/>
          <w:szCs w:val="22"/>
        </w:rPr>
        <w:t>Footwear</w:t>
      </w:r>
      <w:proofErr w:type="spellEnd"/>
      <w:r w:rsidR="00DD11A5" w:rsidRPr="00DD11A5">
        <w:rPr>
          <w:rFonts w:asciiTheme="minorHAnsi" w:hAnsiTheme="minorHAnsi"/>
          <w:sz w:val="22"/>
          <w:szCs w:val="22"/>
        </w:rPr>
        <w:t xml:space="preserve"> Design</w:t>
      </w:r>
      <w:r w:rsidR="002C3158">
        <w:rPr>
          <w:rFonts w:asciiTheme="minorHAnsi" w:hAnsiTheme="minorHAnsi"/>
          <w:sz w:val="22"/>
          <w:szCs w:val="22"/>
        </w:rPr>
        <w:t xml:space="preserve"> </w:t>
      </w:r>
      <w:r w:rsidR="005E2FFD">
        <w:rPr>
          <w:rFonts w:asciiTheme="minorHAnsi" w:hAnsiTheme="minorHAnsi"/>
          <w:sz w:val="22"/>
          <w:szCs w:val="22"/>
        </w:rPr>
        <w:t xml:space="preserve">4, </w:t>
      </w:r>
      <w:r w:rsidRPr="00BF7A22">
        <w:rPr>
          <w:rFonts w:asciiTheme="minorHAnsi" w:hAnsiTheme="minorHAnsi"/>
          <w:sz w:val="22"/>
          <w:szCs w:val="22"/>
        </w:rPr>
        <w:t>5</w:t>
      </w:r>
      <w:r w:rsidR="00EC5B83">
        <w:rPr>
          <w:rFonts w:asciiTheme="minorHAnsi" w:hAnsiTheme="minorHAnsi"/>
          <w:sz w:val="22"/>
          <w:szCs w:val="22"/>
        </w:rPr>
        <w:t>,</w:t>
      </w:r>
      <w:r w:rsidR="008C5CC7">
        <w:rPr>
          <w:rFonts w:asciiTheme="minorHAnsi" w:hAnsiTheme="minorHAnsi"/>
          <w:sz w:val="22"/>
          <w:szCs w:val="22"/>
        </w:rPr>
        <w:t xml:space="preserve"> dále</w:t>
      </w:r>
      <w:r w:rsidR="00917514">
        <w:rPr>
          <w:rFonts w:asciiTheme="minorHAnsi" w:hAnsiTheme="minorHAnsi"/>
          <w:sz w:val="22"/>
          <w:szCs w:val="22"/>
        </w:rPr>
        <w:t xml:space="preserve"> </w:t>
      </w:r>
      <w:r w:rsidR="00783C37" w:rsidRPr="00BF7A22">
        <w:rPr>
          <w:rFonts w:asciiTheme="minorHAnsi" w:hAnsiTheme="minorHAnsi"/>
          <w:sz w:val="22"/>
          <w:szCs w:val="22"/>
        </w:rPr>
        <w:t>Dílenská praxe 1-5, Praxe v oboru</w:t>
      </w:r>
      <w:r w:rsidR="0043496F" w:rsidRPr="00BF7A22">
        <w:rPr>
          <w:rFonts w:asciiTheme="minorHAnsi" w:hAnsiTheme="minorHAnsi"/>
          <w:sz w:val="22"/>
          <w:szCs w:val="22"/>
        </w:rPr>
        <w:t xml:space="preserve"> </w:t>
      </w:r>
      <w:r w:rsidR="0043496F" w:rsidRPr="00BF7A22">
        <w:rPr>
          <w:rFonts w:asciiTheme="minorHAnsi" w:hAnsiTheme="minorHAnsi" w:cstheme="minorHAnsi"/>
          <w:sz w:val="22"/>
          <w:szCs w:val="22"/>
        </w:rPr>
        <w:t>a Bakalářská práce.</w:t>
      </w:r>
      <w:ins w:id="667" w:author="Hana Ponížilová" w:date="2025-08-06T07:46:00Z">
        <w:r w:rsidR="0044038E">
          <w:rPr>
            <w:rFonts w:asciiTheme="minorHAnsi" w:hAnsiTheme="minorHAnsi" w:cstheme="minorHAnsi"/>
            <w:sz w:val="22"/>
            <w:szCs w:val="22"/>
          </w:rPr>
          <w:t xml:space="preserve"> </w:t>
        </w:r>
      </w:ins>
      <w:ins w:id="668" w:author="Hana Ponížilová" w:date="2025-08-06T09:24:00Z">
        <w:r w:rsidR="00997B3A">
          <w:rPr>
            <w:rFonts w:asciiTheme="minorHAnsi" w:hAnsiTheme="minorHAnsi" w:cstheme="minorHAnsi"/>
            <w:sz w:val="22"/>
            <w:szCs w:val="22"/>
          </w:rPr>
          <w:t xml:space="preserve">MgA. </w:t>
        </w:r>
      </w:ins>
      <w:ins w:id="669" w:author="Hana Ponížilová" w:date="2025-08-06T09:23:00Z">
        <w:r w:rsidR="00997B3A">
          <w:rPr>
            <w:rFonts w:asciiTheme="minorHAnsi" w:hAnsiTheme="minorHAnsi" w:cstheme="minorHAnsi"/>
            <w:sz w:val="22"/>
            <w:szCs w:val="22"/>
          </w:rPr>
          <w:t xml:space="preserve">Eva </w:t>
        </w:r>
        <w:proofErr w:type="spellStart"/>
        <w:r w:rsidR="00997B3A">
          <w:rPr>
            <w:rFonts w:asciiTheme="minorHAnsi" w:hAnsiTheme="minorHAnsi" w:cstheme="minorHAnsi"/>
            <w:sz w:val="22"/>
            <w:szCs w:val="22"/>
          </w:rPr>
          <w:t>Klabalová</w:t>
        </w:r>
      </w:ins>
      <w:proofErr w:type="spellEnd"/>
      <w:ins w:id="670" w:author="Hana Ponížilová" w:date="2025-08-06T09:24:00Z">
        <w:r w:rsidR="00997B3A">
          <w:rPr>
            <w:rFonts w:asciiTheme="minorHAnsi" w:hAnsiTheme="minorHAnsi" w:cstheme="minorHAnsi"/>
            <w:sz w:val="22"/>
            <w:szCs w:val="22"/>
          </w:rPr>
          <w:t>, Ph.D. gar</w:t>
        </w:r>
        <w:r w:rsidR="006B67FB">
          <w:rPr>
            <w:rFonts w:asciiTheme="minorHAnsi" w:hAnsiTheme="minorHAnsi" w:cstheme="minorHAnsi"/>
            <w:sz w:val="22"/>
            <w:szCs w:val="22"/>
          </w:rPr>
          <w:t xml:space="preserve">antuje pouze </w:t>
        </w:r>
      </w:ins>
      <w:ins w:id="671" w:author="Hana Ponížilová" w:date="2025-08-06T09:13:00Z">
        <w:r w:rsidR="003C051B" w:rsidRPr="003C051B">
          <w:rPr>
            <w:rFonts w:asciiTheme="minorHAnsi" w:hAnsiTheme="minorHAnsi" w:cstheme="minorHAnsi"/>
            <w:sz w:val="22"/>
            <w:szCs w:val="22"/>
          </w:rPr>
          <w:t xml:space="preserve">BSP </w:t>
        </w:r>
        <w:proofErr w:type="spellStart"/>
        <w:r w:rsidR="003C051B" w:rsidRPr="003C051B">
          <w:rPr>
            <w:rFonts w:asciiTheme="minorHAnsi" w:hAnsiTheme="minorHAnsi" w:cstheme="minorHAnsi"/>
            <w:sz w:val="22"/>
            <w:szCs w:val="22"/>
          </w:rPr>
          <w:t>Footwear</w:t>
        </w:r>
        <w:proofErr w:type="spellEnd"/>
        <w:r w:rsidR="003C051B" w:rsidRPr="003C051B">
          <w:rPr>
            <w:rFonts w:asciiTheme="minorHAnsi" w:hAnsiTheme="minorHAnsi" w:cstheme="minorHAnsi"/>
            <w:sz w:val="22"/>
            <w:szCs w:val="22"/>
          </w:rPr>
          <w:t xml:space="preserve"> Design</w:t>
        </w:r>
      </w:ins>
      <w:ins w:id="672" w:author="Hana Ponížilová" w:date="2025-08-06T09:25:00Z">
        <w:r w:rsidR="0090513F">
          <w:rPr>
            <w:rFonts w:asciiTheme="minorHAnsi" w:hAnsiTheme="minorHAnsi" w:cstheme="minorHAnsi"/>
            <w:sz w:val="22"/>
            <w:szCs w:val="22"/>
          </w:rPr>
          <w:t xml:space="preserve"> a dosud </w:t>
        </w:r>
      </w:ins>
      <w:ins w:id="673" w:author="Hana Ponížilová" w:date="2025-08-06T09:26:00Z">
        <w:r w:rsidR="002B385A">
          <w:rPr>
            <w:rFonts w:asciiTheme="minorHAnsi" w:hAnsiTheme="minorHAnsi" w:cstheme="minorHAnsi"/>
            <w:sz w:val="22"/>
            <w:szCs w:val="22"/>
          </w:rPr>
          <w:t xml:space="preserve">negarantovala </w:t>
        </w:r>
      </w:ins>
      <w:ins w:id="674" w:author="Hana Ponížilová" w:date="2025-08-06T09:27:00Z">
        <w:r w:rsidR="00AB6F4B">
          <w:rPr>
            <w:rFonts w:asciiTheme="minorHAnsi" w:hAnsiTheme="minorHAnsi" w:cstheme="minorHAnsi"/>
            <w:sz w:val="22"/>
            <w:szCs w:val="22"/>
          </w:rPr>
          <w:t>jiný</w:t>
        </w:r>
      </w:ins>
      <w:ins w:id="675" w:author="Hana Ponížilová" w:date="2025-08-06T09:26:00Z">
        <w:r w:rsidR="002B385A">
          <w:rPr>
            <w:rFonts w:asciiTheme="minorHAnsi" w:hAnsiTheme="minorHAnsi" w:cstheme="minorHAnsi"/>
            <w:sz w:val="22"/>
            <w:szCs w:val="22"/>
          </w:rPr>
          <w:t xml:space="preserve"> studijní program.</w:t>
        </w:r>
      </w:ins>
    </w:p>
    <w:p w14:paraId="14845A15" w14:textId="77777777" w:rsidR="002C3158" w:rsidRPr="00EF10A8" w:rsidRDefault="002C3158" w:rsidP="004C5351">
      <w:pPr>
        <w:spacing w:after="120"/>
        <w:ind w:left="425" w:right="142"/>
        <w:jc w:val="both"/>
        <w:rPr>
          <w:color w:val="FF0000"/>
        </w:rPr>
      </w:pPr>
    </w:p>
    <w:p w14:paraId="6FB0158C" w14:textId="77777777" w:rsidR="005D65AA" w:rsidRDefault="005D65AA" w:rsidP="005D65AA">
      <w:pPr>
        <w:pStyle w:val="Nadpis2"/>
        <w:ind w:right="142"/>
      </w:pPr>
      <w:r w:rsidRPr="00035992">
        <w:t>Personální zabezpečení studijního programu</w:t>
      </w:r>
    </w:p>
    <w:p w14:paraId="51379BB0" w14:textId="77777777" w:rsidR="005D65AA" w:rsidRPr="00EF10A8" w:rsidRDefault="005D65AA" w:rsidP="005D65AA">
      <w:pPr>
        <w:pStyle w:val="Nadpis3"/>
        <w:spacing w:before="120" w:after="120"/>
        <w:ind w:left="1077" w:right="142" w:hanging="357"/>
      </w:pPr>
      <w:r w:rsidRPr="00035992">
        <w:t xml:space="preserve">Zhodnocení celkového personálního zabezpečení studijního programu z hlediska naplnění standardů </w:t>
      </w:r>
      <w:r w:rsidRPr="00EF10A8">
        <w:t>(včetně zhodnocení zapojení odborníků z praxe do výuky u bakalářských profesně zaměřených studijních programů)</w:t>
      </w:r>
    </w:p>
    <w:p w14:paraId="5D5C8448" w14:textId="77777777" w:rsidR="005D65AA" w:rsidRPr="00F62B67" w:rsidRDefault="005D65AA" w:rsidP="005D65AA">
      <w:pPr>
        <w:spacing w:before="120" w:after="120"/>
        <w:ind w:right="142"/>
        <w:jc w:val="center"/>
        <w:rPr>
          <w:rFonts w:asciiTheme="minorHAnsi" w:hAnsiTheme="minorHAnsi"/>
          <w:sz w:val="22"/>
          <w:szCs w:val="22"/>
        </w:rPr>
      </w:pPr>
      <w:r w:rsidRPr="00F62B67">
        <w:rPr>
          <w:rFonts w:asciiTheme="minorHAnsi" w:hAnsiTheme="minorHAnsi"/>
          <w:sz w:val="22"/>
          <w:szCs w:val="22"/>
        </w:rPr>
        <w:t>Standardy 6.1-6.2, 6.7-6.8</w:t>
      </w:r>
    </w:p>
    <w:p w14:paraId="414B93B9" w14:textId="77777777" w:rsidR="005D65AA" w:rsidRPr="00F62B67" w:rsidRDefault="005D65AA" w:rsidP="005D65AA">
      <w:pPr>
        <w:widowControl w:val="0"/>
        <w:autoSpaceDE w:val="0"/>
        <w:autoSpaceDN w:val="0"/>
        <w:adjustRightInd w:val="0"/>
        <w:snapToGrid w:val="0"/>
        <w:ind w:right="142" w:firstLine="426"/>
        <w:jc w:val="both"/>
        <w:rPr>
          <w:rFonts w:asciiTheme="minorHAnsi" w:hAnsiTheme="minorHAnsi" w:cs="Calibri"/>
          <w:color w:val="000000"/>
          <w:sz w:val="22"/>
          <w:szCs w:val="22"/>
        </w:rPr>
      </w:pPr>
      <w:r w:rsidRPr="00F62B67">
        <w:rPr>
          <w:rFonts w:asciiTheme="minorHAnsi" w:hAnsiTheme="minorHAnsi" w:cs="Calibri"/>
          <w:color w:val="000000"/>
          <w:sz w:val="22"/>
          <w:szCs w:val="22"/>
        </w:rPr>
        <w:t xml:space="preserve">Personální zabezpečení výuky: </w:t>
      </w:r>
    </w:p>
    <w:p w14:paraId="0B6F0AAF" w14:textId="77777777" w:rsidR="005D65AA" w:rsidRPr="00F62B67" w:rsidRDefault="005D65AA" w:rsidP="005D65AA">
      <w:pPr>
        <w:widowControl w:val="0"/>
        <w:autoSpaceDE w:val="0"/>
        <w:autoSpaceDN w:val="0"/>
        <w:adjustRightInd w:val="0"/>
        <w:snapToGrid w:val="0"/>
        <w:ind w:left="426" w:right="142"/>
        <w:jc w:val="both"/>
        <w:rPr>
          <w:rFonts w:asciiTheme="minorHAnsi" w:hAnsiTheme="minorHAnsi" w:cs="Calibri"/>
          <w:color w:val="000000"/>
          <w:sz w:val="22"/>
          <w:szCs w:val="22"/>
        </w:rPr>
      </w:pPr>
      <w:r w:rsidRPr="00F62B67">
        <w:rPr>
          <w:rFonts w:asciiTheme="minorHAnsi" w:hAnsiTheme="minorHAnsi" w:cs="Calibri"/>
          <w:color w:val="000000"/>
          <w:sz w:val="22"/>
          <w:szCs w:val="22"/>
        </w:rPr>
        <w:t xml:space="preserve">a) Výuka jednotlivých studijních předmětů je zajištěna akademickými pracovníky, popřípadě </w:t>
      </w:r>
      <w:r w:rsidRPr="00F62B67">
        <w:rPr>
          <w:rFonts w:asciiTheme="minorHAnsi" w:hAnsiTheme="minorHAnsi" w:cs="Calibri"/>
          <w:color w:val="000000"/>
          <w:sz w:val="22"/>
          <w:szCs w:val="22"/>
        </w:rPr>
        <w:br/>
      </w:r>
      <w:r w:rsidRPr="00F62B67">
        <w:rPr>
          <w:rFonts w:asciiTheme="minorHAnsi" w:hAnsiTheme="minorHAnsi" w:cs="Calibri"/>
          <w:color w:val="000000"/>
          <w:sz w:val="22"/>
          <w:szCs w:val="22"/>
        </w:rPr>
        <w:lastRenderedPageBreak/>
        <w:t xml:space="preserve">i dalšími odborníky s příslušnou kvalifikací. </w:t>
      </w:r>
    </w:p>
    <w:p w14:paraId="3DF99352" w14:textId="77777777" w:rsidR="005D65AA" w:rsidRPr="00F62B67" w:rsidRDefault="005D65AA" w:rsidP="005D65AA">
      <w:pPr>
        <w:widowControl w:val="0"/>
        <w:autoSpaceDE w:val="0"/>
        <w:autoSpaceDN w:val="0"/>
        <w:adjustRightInd w:val="0"/>
        <w:snapToGrid w:val="0"/>
        <w:spacing w:after="120"/>
        <w:ind w:left="425" w:right="142"/>
        <w:jc w:val="both"/>
        <w:rPr>
          <w:rFonts w:asciiTheme="minorHAnsi" w:hAnsiTheme="minorHAnsi" w:cs="Calibri"/>
          <w:color w:val="000000"/>
          <w:sz w:val="22"/>
          <w:szCs w:val="22"/>
        </w:rPr>
      </w:pPr>
      <w:r w:rsidRPr="00F62B67">
        <w:rPr>
          <w:rFonts w:asciiTheme="minorHAnsi" w:hAnsiTheme="minorHAnsi" w:cs="Calibr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F62B67">
        <w:rPr>
          <w:rFonts w:asciiTheme="minorHAnsi" w:hAnsiTheme="minorHAnsi" w:cs="Calibri"/>
          <w:i/>
          <w:color w:val="000000"/>
          <w:sz w:val="22"/>
          <w:szCs w:val="22"/>
        </w:rPr>
        <w:t>Studijního a zkušebního řádu UTB</w:t>
      </w:r>
      <w:r w:rsidRPr="00F62B67">
        <w:rPr>
          <w:rStyle w:val="Znakapoznpodarou"/>
          <w:rFonts w:asciiTheme="minorHAnsi" w:hAnsiTheme="minorHAnsi" w:cs="Calibri"/>
          <w:color w:val="000000"/>
          <w:sz w:val="22"/>
          <w:szCs w:val="22"/>
        </w:rPr>
        <w:footnoteReference w:id="73"/>
      </w:r>
      <w:r w:rsidRPr="00F62B67">
        <w:rPr>
          <w:rFonts w:asciiTheme="minorHAnsi" w:hAnsiTheme="minorHAnsi" w:cs="Calibri"/>
          <w:color w:val="000000"/>
          <w:sz w:val="22"/>
          <w:szCs w:val="22"/>
        </w:rPr>
        <w:t>.</w:t>
      </w:r>
    </w:p>
    <w:p w14:paraId="2A959006" w14:textId="77777777" w:rsidR="005D65AA" w:rsidRPr="00F62B67" w:rsidRDefault="005D65AA" w:rsidP="005D65AA">
      <w:pPr>
        <w:widowControl w:val="0"/>
        <w:autoSpaceDE w:val="0"/>
        <w:autoSpaceDN w:val="0"/>
        <w:adjustRightInd w:val="0"/>
        <w:snapToGrid w:val="0"/>
        <w:ind w:left="426" w:right="142"/>
        <w:jc w:val="both"/>
        <w:rPr>
          <w:rFonts w:asciiTheme="minorHAnsi" w:hAnsiTheme="minorHAnsi"/>
          <w:sz w:val="22"/>
          <w:szCs w:val="22"/>
        </w:rPr>
      </w:pPr>
      <w:r w:rsidRPr="00F62B67">
        <w:rPr>
          <w:rFonts w:asciiTheme="minorHAnsi" w:hAnsiTheme="minorHAnsi"/>
          <w:sz w:val="22"/>
          <w:szCs w:val="22"/>
        </w:rPr>
        <w:t>Celková struktura akademických pracovníků zabezpečujících studijní program odpovídá z hlediska kvalifikace, věku, délky týdenní pracovní doby a zkušenosti s působením v zahraničí nebo v praxi, struktuře studijního plánu, cílům a případnému profilu studijního programu, přičemž je přiměřeně zajištěno zastoupení odborníků z praxe, kteří se podílejí na výuce. Pro akademické pracovníky z oblasti umění je aktivní činnost v umělecké praxi samozřejmostí.</w:t>
      </w:r>
    </w:p>
    <w:p w14:paraId="46C30AD9" w14:textId="77777777" w:rsidR="005D65AA" w:rsidRDefault="005D65AA" w:rsidP="005D65AA">
      <w:pPr>
        <w:widowControl w:val="0"/>
        <w:autoSpaceDE w:val="0"/>
        <w:autoSpaceDN w:val="0"/>
        <w:adjustRightInd w:val="0"/>
        <w:snapToGrid w:val="0"/>
        <w:ind w:left="426" w:right="142"/>
        <w:jc w:val="both"/>
      </w:pPr>
    </w:p>
    <w:p w14:paraId="38970872" w14:textId="0BEDEAB6" w:rsidR="00F62B67" w:rsidRDefault="00F62B67" w:rsidP="00F62B67">
      <w:pPr>
        <w:widowControl w:val="0"/>
        <w:autoSpaceDE w:val="0"/>
        <w:autoSpaceDN w:val="0"/>
        <w:adjustRightInd w:val="0"/>
        <w:snapToGrid w:val="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T</w:t>
      </w:r>
      <w:r w:rsidRPr="002D186B">
        <w:rPr>
          <w:rFonts w:asciiTheme="minorHAnsi" w:hAnsiTheme="minorHAnsi" w:cstheme="minorHAnsi"/>
          <w:color w:val="000000"/>
          <w:sz w:val="22"/>
          <w:szCs w:val="22"/>
        </w:rPr>
        <w:t xml:space="preserve">abulka </w:t>
      </w:r>
      <w:r>
        <w:rPr>
          <w:rFonts w:asciiTheme="minorHAnsi" w:hAnsiTheme="minorHAnsi" w:cstheme="minorHAnsi"/>
          <w:color w:val="000000"/>
          <w:sz w:val="22"/>
          <w:szCs w:val="22"/>
        </w:rPr>
        <w:t xml:space="preserve">níže </w:t>
      </w:r>
      <w:r w:rsidRPr="002D186B">
        <w:rPr>
          <w:rFonts w:asciiTheme="minorHAnsi" w:hAnsiTheme="minorHAnsi" w:cstheme="minorHAnsi"/>
          <w:color w:val="000000"/>
          <w:sz w:val="22"/>
          <w:szCs w:val="22"/>
        </w:rPr>
        <w:t xml:space="preserve">dokládá </w:t>
      </w:r>
      <w:r>
        <w:rPr>
          <w:rFonts w:asciiTheme="minorHAnsi" w:hAnsiTheme="minorHAnsi" w:cstheme="minorHAnsi"/>
          <w:color w:val="000000"/>
          <w:sz w:val="22"/>
          <w:szCs w:val="22"/>
        </w:rPr>
        <w:t xml:space="preserve">personální </w:t>
      </w:r>
      <w:r w:rsidRPr="002D186B">
        <w:rPr>
          <w:rFonts w:asciiTheme="minorHAnsi" w:hAnsiTheme="minorHAnsi" w:cstheme="minorHAnsi"/>
          <w:color w:val="000000"/>
          <w:sz w:val="22"/>
          <w:szCs w:val="22"/>
        </w:rPr>
        <w:t>strukturu</w:t>
      </w:r>
      <w:r>
        <w:rPr>
          <w:rFonts w:asciiTheme="minorHAnsi" w:hAnsiTheme="minorHAnsi" w:cstheme="minorHAnsi"/>
          <w:color w:val="000000"/>
          <w:sz w:val="22"/>
          <w:szCs w:val="22"/>
        </w:rPr>
        <w:t xml:space="preserve"> </w:t>
      </w:r>
      <w:r w:rsidR="00105B5F"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Pr>
          <w:rFonts w:asciiTheme="minorHAnsi" w:hAnsiTheme="minorHAnsi" w:cstheme="minorHAnsi"/>
          <w:color w:val="000000"/>
          <w:sz w:val="22"/>
          <w:szCs w:val="22"/>
        </w:rPr>
        <w:t>.</w:t>
      </w:r>
      <w:r w:rsidRPr="002D186B">
        <w:rPr>
          <w:rFonts w:asciiTheme="minorHAnsi" w:hAnsiTheme="minorHAnsi" w:cstheme="minorHAnsi"/>
          <w:color w:val="000000"/>
          <w:sz w:val="22"/>
          <w:szCs w:val="22"/>
        </w:rPr>
        <w:t xml:space="preserve"> </w:t>
      </w:r>
    </w:p>
    <w:p w14:paraId="093953C9" w14:textId="77777777" w:rsidR="00F62B67" w:rsidRDefault="00F62B67" w:rsidP="00F62B67">
      <w:pPr>
        <w:widowControl w:val="0"/>
        <w:autoSpaceDE w:val="0"/>
        <w:autoSpaceDN w:val="0"/>
        <w:adjustRightInd w:val="0"/>
        <w:snapToGrid w:val="0"/>
        <w:ind w:left="425"/>
        <w:jc w:val="both"/>
        <w:rPr>
          <w:rFonts w:asciiTheme="minorHAnsi" w:hAnsiTheme="minorHAnsi" w:cstheme="minorHAnsi"/>
          <w:color w:val="000000"/>
          <w:sz w:val="22"/>
          <w:szCs w:val="22"/>
        </w:rPr>
      </w:pPr>
    </w:p>
    <w:tbl>
      <w:tblPr>
        <w:tblStyle w:val="Mkatabulky"/>
        <w:tblW w:w="8635" w:type="dxa"/>
        <w:tblInd w:w="426" w:type="dxa"/>
        <w:tblLook w:val="04A0" w:firstRow="1" w:lastRow="0" w:firstColumn="1" w:lastColumn="0" w:noHBand="0" w:noVBand="1"/>
      </w:tblPr>
      <w:tblGrid>
        <w:gridCol w:w="3680"/>
        <w:gridCol w:w="1418"/>
        <w:gridCol w:w="1842"/>
        <w:gridCol w:w="1695"/>
      </w:tblGrid>
      <w:tr w:rsidR="00F62B67" w14:paraId="2246BA31" w14:textId="77777777" w:rsidTr="003D62A1">
        <w:trPr>
          <w:trHeight w:val="353"/>
        </w:trPr>
        <w:tc>
          <w:tcPr>
            <w:tcW w:w="3680" w:type="dxa"/>
            <w:shd w:val="clear" w:color="auto" w:fill="F7CAAC" w:themeFill="accent2" w:themeFillTint="66"/>
            <w:vAlign w:val="center"/>
          </w:tcPr>
          <w:p w14:paraId="36F9F239" w14:textId="5D6B8904" w:rsidR="00F62B67" w:rsidRPr="007A2F4A" w:rsidRDefault="00F62B67" w:rsidP="00F62B67">
            <w:pPr>
              <w:widowControl w:val="0"/>
              <w:autoSpaceDE w:val="0"/>
              <w:autoSpaceDN w:val="0"/>
              <w:adjustRightInd w:val="0"/>
              <w:snapToGrid w:val="0"/>
              <w:ind w:right="142"/>
              <w:rPr>
                <w:rFonts w:asciiTheme="minorHAnsi" w:hAnsiTheme="minorHAnsi" w:cs="Calibri"/>
                <w:b/>
                <w:bCs/>
                <w:color w:val="000000"/>
              </w:rPr>
            </w:pPr>
            <w:r w:rsidRPr="007A2F4A">
              <w:rPr>
                <w:rFonts w:asciiTheme="minorHAnsi" w:hAnsiTheme="minorHAnsi" w:cstheme="minorHAnsi"/>
                <w:b/>
              </w:rPr>
              <w:t>Jméno</w:t>
            </w:r>
          </w:p>
        </w:tc>
        <w:tc>
          <w:tcPr>
            <w:tcW w:w="1418" w:type="dxa"/>
            <w:shd w:val="clear" w:color="auto" w:fill="F7CAAC" w:themeFill="accent2" w:themeFillTint="66"/>
            <w:vAlign w:val="center"/>
          </w:tcPr>
          <w:p w14:paraId="2DCE372B" w14:textId="07C5EDED" w:rsidR="00F62B67" w:rsidRPr="007A2F4A" w:rsidRDefault="00F62B67" w:rsidP="00F62B67">
            <w:pPr>
              <w:widowControl w:val="0"/>
              <w:autoSpaceDE w:val="0"/>
              <w:autoSpaceDN w:val="0"/>
              <w:adjustRightInd w:val="0"/>
              <w:snapToGrid w:val="0"/>
              <w:ind w:right="142"/>
              <w:rPr>
                <w:rFonts w:asciiTheme="minorHAnsi" w:hAnsiTheme="minorHAnsi" w:cs="Calibri"/>
                <w:b/>
                <w:bCs/>
                <w:color w:val="000000"/>
              </w:rPr>
            </w:pPr>
            <w:r w:rsidRPr="007A2F4A">
              <w:rPr>
                <w:rFonts w:asciiTheme="minorHAnsi" w:hAnsiTheme="minorHAnsi" w:cstheme="minorHAnsi"/>
                <w:b/>
              </w:rPr>
              <w:t>Rok narození</w:t>
            </w:r>
          </w:p>
        </w:tc>
        <w:tc>
          <w:tcPr>
            <w:tcW w:w="1842" w:type="dxa"/>
            <w:shd w:val="clear" w:color="auto" w:fill="F7CAAC" w:themeFill="accent2" w:themeFillTint="66"/>
            <w:vAlign w:val="center"/>
          </w:tcPr>
          <w:p w14:paraId="5B274AE1" w14:textId="4F45646E" w:rsidR="00F62B67" w:rsidRPr="007A2F4A" w:rsidRDefault="00F62B67" w:rsidP="00F62B67">
            <w:pPr>
              <w:widowControl w:val="0"/>
              <w:autoSpaceDE w:val="0"/>
              <w:autoSpaceDN w:val="0"/>
              <w:adjustRightInd w:val="0"/>
              <w:snapToGrid w:val="0"/>
              <w:ind w:right="142"/>
              <w:rPr>
                <w:rFonts w:asciiTheme="minorHAnsi" w:hAnsiTheme="minorHAnsi" w:cs="Calibri"/>
                <w:b/>
                <w:bCs/>
                <w:color w:val="000000"/>
              </w:rPr>
            </w:pPr>
            <w:r w:rsidRPr="007A2F4A">
              <w:rPr>
                <w:rFonts w:asciiTheme="minorHAnsi" w:hAnsiTheme="minorHAnsi" w:cstheme="minorHAnsi"/>
                <w:b/>
              </w:rPr>
              <w:t>Úvazek</w:t>
            </w:r>
          </w:p>
        </w:tc>
        <w:tc>
          <w:tcPr>
            <w:tcW w:w="1695" w:type="dxa"/>
            <w:shd w:val="clear" w:color="auto" w:fill="F7CAAC" w:themeFill="accent2" w:themeFillTint="66"/>
            <w:vAlign w:val="center"/>
          </w:tcPr>
          <w:p w14:paraId="46F0E324" w14:textId="342AA6CE" w:rsidR="00F62B67" w:rsidRPr="007A2F4A" w:rsidRDefault="00F62B67" w:rsidP="00F62B67">
            <w:pPr>
              <w:widowControl w:val="0"/>
              <w:autoSpaceDE w:val="0"/>
              <w:autoSpaceDN w:val="0"/>
              <w:adjustRightInd w:val="0"/>
              <w:snapToGrid w:val="0"/>
              <w:ind w:right="142"/>
              <w:rPr>
                <w:rFonts w:asciiTheme="minorHAnsi" w:hAnsiTheme="minorHAnsi" w:cs="Calibri"/>
                <w:b/>
                <w:bCs/>
                <w:color w:val="000000"/>
              </w:rPr>
            </w:pPr>
            <w:r w:rsidRPr="007A2F4A">
              <w:rPr>
                <w:rFonts w:asciiTheme="minorHAnsi" w:hAnsiTheme="minorHAnsi" w:cstheme="minorHAnsi"/>
                <w:b/>
              </w:rPr>
              <w:t>Pracovní poměr</w:t>
            </w:r>
          </w:p>
        </w:tc>
      </w:tr>
      <w:tr w:rsidR="005D65AA" w14:paraId="1FEF1F85" w14:textId="77777777" w:rsidTr="005133EF">
        <w:trPr>
          <w:trHeight w:val="20"/>
        </w:trPr>
        <w:tc>
          <w:tcPr>
            <w:tcW w:w="8635" w:type="dxa"/>
            <w:gridSpan w:val="4"/>
            <w:shd w:val="clear" w:color="auto" w:fill="BDD6EE" w:themeFill="accent1" w:themeFillTint="66"/>
          </w:tcPr>
          <w:p w14:paraId="6E286D1F" w14:textId="77777777" w:rsidR="005D65AA" w:rsidRPr="007A2F4A" w:rsidRDefault="005D65AA" w:rsidP="005D65AA">
            <w:pPr>
              <w:widowControl w:val="0"/>
              <w:autoSpaceDE w:val="0"/>
              <w:autoSpaceDN w:val="0"/>
              <w:adjustRightInd w:val="0"/>
              <w:snapToGrid w:val="0"/>
              <w:ind w:right="142"/>
              <w:jc w:val="both"/>
              <w:rPr>
                <w:rFonts w:asciiTheme="minorHAnsi" w:hAnsiTheme="minorHAnsi" w:cstheme="minorHAnsi"/>
                <w:b/>
                <w:color w:val="000000"/>
              </w:rPr>
            </w:pPr>
            <w:r w:rsidRPr="007A2F4A">
              <w:rPr>
                <w:rFonts w:asciiTheme="minorHAnsi" w:hAnsiTheme="minorHAnsi" w:cstheme="minorHAnsi"/>
                <w:b/>
                <w:color w:val="000000"/>
              </w:rPr>
              <w:t>Profesoři</w:t>
            </w:r>
          </w:p>
        </w:tc>
      </w:tr>
      <w:tr w:rsidR="00B451FA" w14:paraId="32893447" w14:textId="77777777" w:rsidTr="003D62A1">
        <w:trPr>
          <w:trHeight w:val="20"/>
        </w:trPr>
        <w:tc>
          <w:tcPr>
            <w:tcW w:w="3680" w:type="dxa"/>
          </w:tcPr>
          <w:p w14:paraId="72566BB5" w14:textId="1F81F5AC" w:rsidR="00B451FA" w:rsidRPr="00694169" w:rsidRDefault="00B451FA" w:rsidP="00B451FA">
            <w:pPr>
              <w:widowControl w:val="0"/>
              <w:autoSpaceDE w:val="0"/>
              <w:autoSpaceDN w:val="0"/>
              <w:adjustRightInd w:val="0"/>
              <w:snapToGrid w:val="0"/>
              <w:ind w:right="142"/>
              <w:jc w:val="both"/>
              <w:rPr>
                <w:rFonts w:asciiTheme="minorHAnsi" w:eastAsiaTheme="majorEastAsia" w:hAnsiTheme="minorHAnsi" w:cstheme="minorHAnsi"/>
              </w:rPr>
            </w:pPr>
            <w:r w:rsidRPr="00B23050">
              <w:rPr>
                <w:rFonts w:asciiTheme="minorHAnsi" w:hAnsiTheme="minorHAnsi" w:cstheme="minorHAnsi"/>
                <w:color w:val="000000"/>
              </w:rPr>
              <w:t xml:space="preserve">prof. PhDr. Zdeno </w:t>
            </w:r>
            <w:proofErr w:type="spellStart"/>
            <w:r w:rsidRPr="00B23050">
              <w:rPr>
                <w:rFonts w:asciiTheme="minorHAnsi" w:hAnsiTheme="minorHAnsi" w:cstheme="minorHAnsi"/>
                <w:color w:val="000000"/>
              </w:rPr>
              <w:t>Kolesár</w:t>
            </w:r>
            <w:proofErr w:type="spellEnd"/>
            <w:r w:rsidRPr="00B23050">
              <w:rPr>
                <w:rFonts w:asciiTheme="minorHAnsi" w:hAnsiTheme="minorHAnsi" w:cstheme="minorHAnsi"/>
                <w:color w:val="000000"/>
              </w:rPr>
              <w:t>, Ph.D.</w:t>
            </w:r>
          </w:p>
        </w:tc>
        <w:tc>
          <w:tcPr>
            <w:tcW w:w="1418" w:type="dxa"/>
          </w:tcPr>
          <w:p w14:paraId="786EF79C" w14:textId="57BA98DB" w:rsidR="00B451FA" w:rsidRPr="00726FCD"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1960</w:t>
            </w:r>
          </w:p>
        </w:tc>
        <w:tc>
          <w:tcPr>
            <w:tcW w:w="1842" w:type="dxa"/>
          </w:tcPr>
          <w:p w14:paraId="541E1B6C" w14:textId="2C86ED71" w:rsidR="00B451FA" w:rsidRPr="00E83E6F" w:rsidRDefault="00B451FA" w:rsidP="00B451FA">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rPr>
              <w:t>50%</w:t>
            </w:r>
            <w:proofErr w:type="gramEnd"/>
          </w:p>
        </w:tc>
        <w:tc>
          <w:tcPr>
            <w:tcW w:w="1695" w:type="dxa"/>
          </w:tcPr>
          <w:p w14:paraId="220EF2E6" w14:textId="60E6A130" w:rsidR="00B451FA" w:rsidRPr="00E83E6F"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w:t>
            </w:r>
            <w:r w:rsidR="00EC7070" w:rsidRPr="00E83E6F">
              <w:rPr>
                <w:rFonts w:asciiTheme="minorHAnsi" w:hAnsiTheme="minorHAnsi" w:cstheme="minorHAnsi"/>
                <w:color w:val="000000"/>
              </w:rPr>
              <w:t>N</w:t>
            </w:r>
          </w:p>
        </w:tc>
      </w:tr>
      <w:tr w:rsidR="00C760E1" w14:paraId="17350E65" w14:textId="77777777" w:rsidTr="003D62A1">
        <w:trPr>
          <w:trHeight w:val="20"/>
        </w:trPr>
        <w:tc>
          <w:tcPr>
            <w:tcW w:w="3680" w:type="dxa"/>
          </w:tcPr>
          <w:p w14:paraId="6EAAA0FD" w14:textId="312474CD" w:rsidR="00C760E1" w:rsidRPr="00F90162" w:rsidRDefault="00C760E1" w:rsidP="00B451FA">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color w:val="000000"/>
              </w:rPr>
              <w:t xml:space="preserve">prof. </w:t>
            </w:r>
            <w:r w:rsidRPr="00694169">
              <w:rPr>
                <w:rFonts w:asciiTheme="minorHAnsi" w:hAnsiTheme="minorHAnsi" w:cstheme="minorHAnsi"/>
                <w:color w:val="000000"/>
              </w:rPr>
              <w:t>Ing</w:t>
            </w:r>
            <w:r w:rsidRPr="00183BC5">
              <w:rPr>
                <w:rFonts w:asciiTheme="minorHAnsi" w:hAnsiTheme="minorHAnsi" w:cstheme="minorHAnsi"/>
                <w:color w:val="000000"/>
              </w:rPr>
              <w:t xml:space="preserve">. </w:t>
            </w:r>
            <w:r w:rsidR="00F25FA4" w:rsidRPr="00183BC5">
              <w:rPr>
                <w:rFonts w:asciiTheme="minorHAnsi" w:hAnsiTheme="minorHAnsi" w:cstheme="minorHAnsi"/>
                <w:color w:val="000000"/>
              </w:rPr>
              <w:t xml:space="preserve">Pavel </w:t>
            </w:r>
            <w:proofErr w:type="spellStart"/>
            <w:r w:rsidR="00F25FA4" w:rsidRPr="00183BC5">
              <w:rPr>
                <w:rFonts w:asciiTheme="minorHAnsi" w:hAnsiTheme="minorHAnsi" w:cstheme="minorHAnsi"/>
                <w:color w:val="000000"/>
              </w:rPr>
              <w:t>Mokrejš</w:t>
            </w:r>
            <w:proofErr w:type="spellEnd"/>
            <w:r w:rsidRPr="00D56FD8">
              <w:rPr>
                <w:rFonts w:asciiTheme="minorHAnsi" w:hAnsiTheme="minorHAnsi" w:cstheme="minorHAnsi"/>
                <w:color w:val="000000"/>
              </w:rPr>
              <w:t>, Ph.D.</w:t>
            </w:r>
          </w:p>
        </w:tc>
        <w:tc>
          <w:tcPr>
            <w:tcW w:w="1418" w:type="dxa"/>
          </w:tcPr>
          <w:p w14:paraId="22EF05D8" w14:textId="3BA18C0B" w:rsidR="00C760E1" w:rsidRPr="00726FCD" w:rsidRDefault="000223FF" w:rsidP="00B451FA">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1974</w:t>
            </w:r>
          </w:p>
        </w:tc>
        <w:tc>
          <w:tcPr>
            <w:tcW w:w="1842" w:type="dxa"/>
          </w:tcPr>
          <w:p w14:paraId="46BFF3BA" w14:textId="66133D05" w:rsidR="00C760E1" w:rsidRPr="00E83E6F" w:rsidRDefault="00010467" w:rsidP="00B451FA">
            <w:pPr>
              <w:widowControl w:val="0"/>
              <w:autoSpaceDE w:val="0"/>
              <w:autoSpaceDN w:val="0"/>
              <w:adjustRightInd w:val="0"/>
              <w:snapToGrid w:val="0"/>
              <w:ind w:right="142"/>
              <w:jc w:val="both"/>
              <w:rPr>
                <w:rFonts w:asciiTheme="minorHAnsi" w:hAnsiTheme="minorHAnsi" w:cstheme="minorHAnsi"/>
              </w:rPr>
            </w:pPr>
            <w:proofErr w:type="gramStart"/>
            <w:r w:rsidRPr="00E83E6F">
              <w:rPr>
                <w:rFonts w:asciiTheme="minorHAnsi" w:hAnsiTheme="minorHAnsi" w:cstheme="minorHAnsi"/>
                <w:color w:val="000000"/>
              </w:rPr>
              <w:t>100%</w:t>
            </w:r>
            <w:proofErr w:type="gramEnd"/>
          </w:p>
        </w:tc>
        <w:tc>
          <w:tcPr>
            <w:tcW w:w="1695" w:type="dxa"/>
          </w:tcPr>
          <w:p w14:paraId="4CF6129E" w14:textId="044A2812" w:rsidR="00C760E1" w:rsidRPr="004C73A7" w:rsidRDefault="00F25FA4" w:rsidP="00B451FA">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pp/N UTB FT</w:t>
            </w:r>
          </w:p>
        </w:tc>
      </w:tr>
      <w:tr w:rsidR="00B451FA" w14:paraId="40A52E12" w14:textId="77777777" w:rsidTr="005133EF">
        <w:trPr>
          <w:trHeight w:val="20"/>
        </w:trPr>
        <w:tc>
          <w:tcPr>
            <w:tcW w:w="8635" w:type="dxa"/>
            <w:gridSpan w:val="4"/>
            <w:shd w:val="clear" w:color="auto" w:fill="BDD6EE" w:themeFill="accent1" w:themeFillTint="66"/>
          </w:tcPr>
          <w:p w14:paraId="3B0B6EC4" w14:textId="77777777" w:rsidR="00B451FA" w:rsidRPr="00694169" w:rsidRDefault="00B451FA" w:rsidP="00B451FA">
            <w:pPr>
              <w:widowControl w:val="0"/>
              <w:autoSpaceDE w:val="0"/>
              <w:autoSpaceDN w:val="0"/>
              <w:adjustRightInd w:val="0"/>
              <w:snapToGrid w:val="0"/>
              <w:ind w:right="142"/>
              <w:jc w:val="both"/>
              <w:rPr>
                <w:rFonts w:asciiTheme="minorHAnsi" w:hAnsiTheme="minorHAnsi" w:cstheme="minorHAnsi"/>
                <w:b/>
                <w:color w:val="000000"/>
              </w:rPr>
            </w:pPr>
            <w:r w:rsidRPr="00B23050">
              <w:rPr>
                <w:rFonts w:asciiTheme="minorHAnsi" w:hAnsiTheme="minorHAnsi" w:cstheme="minorHAnsi"/>
                <w:b/>
                <w:color w:val="000000"/>
              </w:rPr>
              <w:t>Docenti</w:t>
            </w:r>
          </w:p>
        </w:tc>
      </w:tr>
      <w:tr w:rsidR="00B451FA" w14:paraId="1C1D3068" w14:textId="77777777" w:rsidTr="003D62A1">
        <w:trPr>
          <w:trHeight w:val="20"/>
        </w:trPr>
        <w:tc>
          <w:tcPr>
            <w:tcW w:w="3680" w:type="dxa"/>
          </w:tcPr>
          <w:p w14:paraId="1BE52C5A" w14:textId="77777777" w:rsidR="00B451FA" w:rsidRPr="00183BC5"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B23050">
              <w:rPr>
                <w:rStyle w:val="normaltextrun"/>
                <w:rFonts w:asciiTheme="minorHAnsi" w:hAnsiTheme="minorHAnsi" w:cstheme="minorHAnsi"/>
              </w:rPr>
              <w:t>doc. Ing. Martina Hřibová, Ph.D.</w:t>
            </w:r>
            <w:r w:rsidRPr="00694169">
              <w:rPr>
                <w:rStyle w:val="eop"/>
                <w:rFonts w:asciiTheme="minorHAnsi" w:hAnsiTheme="minorHAnsi" w:cstheme="minorHAnsi"/>
              </w:rPr>
              <w:t> </w:t>
            </w:r>
          </w:p>
        </w:tc>
        <w:tc>
          <w:tcPr>
            <w:tcW w:w="1418" w:type="dxa"/>
          </w:tcPr>
          <w:p w14:paraId="41E33AEF" w14:textId="4910F75C" w:rsidR="00B451FA" w:rsidRPr="00726FCD"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1978</w:t>
            </w:r>
          </w:p>
        </w:tc>
        <w:tc>
          <w:tcPr>
            <w:tcW w:w="1842" w:type="dxa"/>
          </w:tcPr>
          <w:p w14:paraId="4558AC2E" w14:textId="77777777" w:rsidR="00B451FA" w:rsidRPr="00E83E6F" w:rsidRDefault="00B451FA" w:rsidP="00B451FA">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5D233E1" w14:textId="354A0229" w:rsidR="00B451FA" w:rsidRPr="004C73A7"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w:t>
            </w:r>
            <w:r w:rsidR="00EC7070" w:rsidRPr="00E83E6F">
              <w:rPr>
                <w:rFonts w:asciiTheme="minorHAnsi" w:hAnsiTheme="minorHAnsi" w:cstheme="minorHAnsi"/>
                <w:color w:val="000000"/>
              </w:rPr>
              <w:t>N</w:t>
            </w:r>
            <w:r w:rsidRPr="00E83E6F">
              <w:rPr>
                <w:rFonts w:asciiTheme="minorHAnsi" w:hAnsiTheme="minorHAnsi" w:cstheme="minorHAnsi"/>
                <w:color w:val="000000"/>
              </w:rPr>
              <w:t xml:space="preserve"> UTB FT</w:t>
            </w:r>
          </w:p>
        </w:tc>
      </w:tr>
      <w:tr w:rsidR="00B451FA" w14:paraId="009859A4" w14:textId="77777777" w:rsidTr="003D62A1">
        <w:trPr>
          <w:trHeight w:val="20"/>
        </w:trPr>
        <w:tc>
          <w:tcPr>
            <w:tcW w:w="3680" w:type="dxa"/>
          </w:tcPr>
          <w:p w14:paraId="26D6CE63" w14:textId="77777777" w:rsidR="00B451FA" w:rsidRPr="00694169"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color w:val="000000"/>
              </w:rPr>
              <w:t>doc. M.A. Vladimír Kovařík</w:t>
            </w:r>
          </w:p>
        </w:tc>
        <w:tc>
          <w:tcPr>
            <w:tcW w:w="1418" w:type="dxa"/>
          </w:tcPr>
          <w:p w14:paraId="19B8862E" w14:textId="77777777" w:rsidR="00B451FA" w:rsidRPr="00726FCD"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1965</w:t>
            </w:r>
          </w:p>
        </w:tc>
        <w:tc>
          <w:tcPr>
            <w:tcW w:w="1842" w:type="dxa"/>
          </w:tcPr>
          <w:p w14:paraId="570060DC" w14:textId="77777777" w:rsidR="00B451FA" w:rsidRPr="00E83E6F" w:rsidRDefault="00B451FA" w:rsidP="00B451FA">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4490C312" w14:textId="7341B150" w:rsidR="00B451FA" w:rsidRPr="00E83E6F" w:rsidRDefault="00B451FA" w:rsidP="00B451FA">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w:t>
            </w:r>
            <w:r w:rsidR="00EC7070" w:rsidRPr="00E83E6F">
              <w:rPr>
                <w:rFonts w:asciiTheme="minorHAnsi" w:hAnsiTheme="minorHAnsi" w:cstheme="minorHAnsi"/>
                <w:color w:val="000000"/>
              </w:rPr>
              <w:t>N</w:t>
            </w:r>
          </w:p>
        </w:tc>
      </w:tr>
      <w:tr w:rsidR="008770E9" w14:paraId="1A84B757" w14:textId="77777777" w:rsidTr="003D62A1">
        <w:trPr>
          <w:trHeight w:val="20"/>
        </w:trPr>
        <w:tc>
          <w:tcPr>
            <w:tcW w:w="3680" w:type="dxa"/>
          </w:tcPr>
          <w:p w14:paraId="6A643B00" w14:textId="65F7E845" w:rsidR="008770E9" w:rsidRPr="00183BC5" w:rsidRDefault="00925AA7" w:rsidP="008770E9">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rPr>
              <w:t>d</w:t>
            </w:r>
            <w:r w:rsidR="008770E9" w:rsidRPr="00694169">
              <w:rPr>
                <w:rFonts w:asciiTheme="minorHAnsi" w:hAnsiTheme="minorHAnsi" w:cstheme="minorHAnsi"/>
              </w:rPr>
              <w:t xml:space="preserve">oc. </w:t>
            </w:r>
            <w:r w:rsidR="008770E9" w:rsidRPr="00183BC5">
              <w:rPr>
                <w:rFonts w:asciiTheme="minorHAnsi" w:hAnsiTheme="minorHAnsi" w:cstheme="minorHAnsi"/>
              </w:rPr>
              <w:t xml:space="preserve">Ing. Eva </w:t>
            </w:r>
            <w:proofErr w:type="spellStart"/>
            <w:r w:rsidR="008770E9" w:rsidRPr="00183BC5">
              <w:rPr>
                <w:rFonts w:asciiTheme="minorHAnsi" w:hAnsiTheme="minorHAnsi" w:cstheme="minorHAnsi"/>
              </w:rPr>
              <w:t>Šviráková</w:t>
            </w:r>
            <w:proofErr w:type="spellEnd"/>
            <w:r w:rsidR="008770E9" w:rsidRPr="00183BC5">
              <w:rPr>
                <w:rFonts w:asciiTheme="minorHAnsi" w:hAnsiTheme="minorHAnsi" w:cstheme="minorHAnsi"/>
              </w:rPr>
              <w:t>, Ph.D.</w:t>
            </w:r>
          </w:p>
        </w:tc>
        <w:tc>
          <w:tcPr>
            <w:tcW w:w="1418" w:type="dxa"/>
          </w:tcPr>
          <w:p w14:paraId="22385774" w14:textId="541F221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1965</w:t>
            </w:r>
          </w:p>
        </w:tc>
        <w:tc>
          <w:tcPr>
            <w:tcW w:w="1842" w:type="dxa"/>
          </w:tcPr>
          <w:p w14:paraId="667FB88F" w14:textId="496B9CE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4CD8215C" w14:textId="406F2DDF"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pp/N</w:t>
            </w:r>
          </w:p>
        </w:tc>
      </w:tr>
      <w:tr w:rsidR="008770E9" w14:paraId="2DBCEF1D" w14:textId="77777777" w:rsidTr="005133EF">
        <w:trPr>
          <w:trHeight w:val="20"/>
        </w:trPr>
        <w:tc>
          <w:tcPr>
            <w:tcW w:w="8635" w:type="dxa"/>
            <w:gridSpan w:val="4"/>
            <w:shd w:val="clear" w:color="auto" w:fill="BDD6EE" w:themeFill="accent1" w:themeFillTint="66"/>
          </w:tcPr>
          <w:p w14:paraId="43E47081" w14:textId="77777777" w:rsidR="008770E9" w:rsidRPr="00694169"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b/>
                <w:color w:val="000000"/>
              </w:rPr>
              <w:t>Odborní asistenti</w:t>
            </w:r>
          </w:p>
        </w:tc>
      </w:tr>
      <w:tr w:rsidR="008770E9" w14:paraId="73C53E22" w14:textId="77777777" w:rsidTr="003D62A1">
        <w:trPr>
          <w:trHeight w:val="20"/>
        </w:trPr>
        <w:tc>
          <w:tcPr>
            <w:tcW w:w="3680" w:type="dxa"/>
          </w:tcPr>
          <w:p w14:paraId="55166FD9" w14:textId="77777777" w:rsidR="008770E9" w:rsidRPr="00D56FD8"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Style w:val="normaltextrun"/>
                <w:rFonts w:asciiTheme="minorHAnsi" w:eastAsiaTheme="majorEastAsia" w:hAnsiTheme="minorHAnsi" w:cstheme="minorHAnsi"/>
              </w:rPr>
              <w:t xml:space="preserve">Ing. Martina </w:t>
            </w:r>
            <w:proofErr w:type="spellStart"/>
            <w:r w:rsidRPr="00694169">
              <w:rPr>
                <w:rStyle w:val="spellingerror"/>
                <w:rFonts w:asciiTheme="minorHAnsi" w:hAnsiTheme="minorHAnsi" w:cstheme="minorHAnsi"/>
              </w:rPr>
              <w:t>Černeková</w:t>
            </w:r>
            <w:proofErr w:type="spellEnd"/>
            <w:r w:rsidRPr="00183BC5">
              <w:rPr>
                <w:rStyle w:val="normaltextrun"/>
                <w:rFonts w:asciiTheme="minorHAnsi" w:eastAsiaTheme="majorEastAsia" w:hAnsiTheme="minorHAnsi" w:cstheme="minorHAnsi"/>
              </w:rPr>
              <w:t>, Ph.D.</w:t>
            </w:r>
            <w:r w:rsidRPr="00183BC5">
              <w:rPr>
                <w:rStyle w:val="eop"/>
                <w:rFonts w:asciiTheme="minorHAnsi" w:hAnsiTheme="minorHAnsi" w:cstheme="minorHAnsi"/>
              </w:rPr>
              <w:t> </w:t>
            </w:r>
          </w:p>
        </w:tc>
        <w:tc>
          <w:tcPr>
            <w:tcW w:w="1418" w:type="dxa"/>
          </w:tcPr>
          <w:p w14:paraId="58CDC141" w14:textId="1BFDDE09"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1974</w:t>
            </w:r>
          </w:p>
        </w:tc>
        <w:tc>
          <w:tcPr>
            <w:tcW w:w="1842" w:type="dxa"/>
          </w:tcPr>
          <w:p w14:paraId="687BCA41" w14:textId="7777777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00B122D" w14:textId="6AC274D3" w:rsidR="008770E9" w:rsidRPr="004C73A7"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pp/N UTB FT</w:t>
            </w:r>
          </w:p>
        </w:tc>
      </w:tr>
      <w:tr w:rsidR="008770E9" w14:paraId="2BC8BBD6" w14:textId="77777777" w:rsidTr="003D62A1">
        <w:trPr>
          <w:trHeight w:val="20"/>
        </w:trPr>
        <w:tc>
          <w:tcPr>
            <w:tcW w:w="3680" w:type="dxa"/>
          </w:tcPr>
          <w:p w14:paraId="7ACCC1E6" w14:textId="77777777" w:rsidR="008770E9" w:rsidRPr="00694169"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Mgr. Markéta Dvořáčková</w:t>
            </w:r>
          </w:p>
        </w:tc>
        <w:tc>
          <w:tcPr>
            <w:tcW w:w="1418" w:type="dxa"/>
          </w:tcPr>
          <w:p w14:paraId="1C37967C" w14:textId="7777777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1975</w:t>
            </w:r>
          </w:p>
        </w:tc>
        <w:tc>
          <w:tcPr>
            <w:tcW w:w="1842" w:type="dxa"/>
          </w:tcPr>
          <w:p w14:paraId="1B94C554" w14:textId="7777777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3562D66C" w14:textId="0813FE24"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pp/N</w:t>
            </w:r>
          </w:p>
        </w:tc>
      </w:tr>
      <w:tr w:rsidR="008770E9" w14:paraId="3725E218" w14:textId="77777777" w:rsidTr="003D62A1">
        <w:trPr>
          <w:trHeight w:val="20"/>
        </w:trPr>
        <w:tc>
          <w:tcPr>
            <w:tcW w:w="3680" w:type="dxa"/>
          </w:tcPr>
          <w:p w14:paraId="06E451F0" w14:textId="061A3FBC" w:rsidR="008770E9" w:rsidRPr="00183BC5"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Mgr. Vít Jakubíček</w:t>
            </w:r>
            <w:r w:rsidRPr="00694169">
              <w:rPr>
                <w:rFonts w:asciiTheme="minorHAnsi" w:hAnsiTheme="minorHAnsi" w:cstheme="minorHAnsi"/>
              </w:rPr>
              <w:t>, Ph.D.</w:t>
            </w:r>
          </w:p>
        </w:tc>
        <w:tc>
          <w:tcPr>
            <w:tcW w:w="1418" w:type="dxa"/>
          </w:tcPr>
          <w:p w14:paraId="00280C81" w14:textId="7777777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1987</w:t>
            </w:r>
          </w:p>
        </w:tc>
        <w:tc>
          <w:tcPr>
            <w:tcW w:w="1842" w:type="dxa"/>
          </w:tcPr>
          <w:p w14:paraId="1B7459B4" w14:textId="1FC6577C"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rPr>
              <w:t>100%</w:t>
            </w:r>
            <w:proofErr w:type="gramEnd"/>
          </w:p>
        </w:tc>
        <w:tc>
          <w:tcPr>
            <w:tcW w:w="1695" w:type="dxa"/>
          </w:tcPr>
          <w:p w14:paraId="59A201A4" w14:textId="5376F782" w:rsidR="008770E9" w:rsidRPr="004C73A7" w:rsidRDefault="008770E9" w:rsidP="008770E9">
            <w:pPr>
              <w:widowControl w:val="0"/>
              <w:autoSpaceDE w:val="0"/>
              <w:autoSpaceDN w:val="0"/>
              <w:adjustRightInd w:val="0"/>
              <w:snapToGrid w:val="0"/>
              <w:ind w:right="142"/>
              <w:jc w:val="both"/>
              <w:rPr>
                <w:rFonts w:asciiTheme="minorHAnsi" w:hAnsiTheme="minorHAnsi" w:cstheme="minorHAnsi"/>
              </w:rPr>
            </w:pPr>
            <w:r w:rsidRPr="00E83E6F">
              <w:rPr>
                <w:rFonts w:asciiTheme="minorHAnsi" w:hAnsiTheme="minorHAnsi" w:cstheme="minorHAnsi"/>
              </w:rPr>
              <w:t>pp/</w:t>
            </w:r>
            <w:r w:rsidR="00694169">
              <w:rPr>
                <w:rFonts w:asciiTheme="minorHAnsi" w:hAnsiTheme="minorHAnsi" w:cstheme="minorHAnsi"/>
              </w:rPr>
              <w:t>03/</w:t>
            </w:r>
            <w:r w:rsidR="00263AF9">
              <w:rPr>
                <w:rFonts w:asciiTheme="minorHAnsi" w:hAnsiTheme="minorHAnsi" w:cstheme="minorHAnsi"/>
              </w:rPr>
              <w:t>20</w:t>
            </w:r>
            <w:r w:rsidR="00694169">
              <w:rPr>
                <w:rFonts w:asciiTheme="minorHAnsi" w:hAnsiTheme="minorHAnsi" w:cstheme="minorHAnsi"/>
              </w:rPr>
              <w:t>27</w:t>
            </w:r>
          </w:p>
        </w:tc>
      </w:tr>
      <w:tr w:rsidR="008770E9" w14:paraId="6A30BFA9" w14:textId="77777777" w:rsidTr="003D62A1">
        <w:trPr>
          <w:trHeight w:val="20"/>
        </w:trPr>
        <w:tc>
          <w:tcPr>
            <w:tcW w:w="3680" w:type="dxa"/>
          </w:tcPr>
          <w:p w14:paraId="1E2EED81" w14:textId="710D56C7" w:rsidR="008770E9" w:rsidRPr="00B23050"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 xml:space="preserve">MgA. Eva </w:t>
            </w:r>
            <w:proofErr w:type="spellStart"/>
            <w:r w:rsidRPr="004E7BC9">
              <w:rPr>
                <w:rFonts w:asciiTheme="minorHAnsi" w:hAnsiTheme="minorHAnsi" w:cstheme="minorHAnsi"/>
              </w:rPr>
              <w:t>Klabalová</w:t>
            </w:r>
            <w:proofErr w:type="spellEnd"/>
            <w:r w:rsidR="0010373F" w:rsidRPr="004E7BC9">
              <w:rPr>
                <w:rFonts w:asciiTheme="minorHAnsi" w:hAnsiTheme="minorHAnsi" w:cstheme="minorHAnsi"/>
              </w:rPr>
              <w:t>, Ph.D.</w:t>
            </w:r>
          </w:p>
        </w:tc>
        <w:tc>
          <w:tcPr>
            <w:tcW w:w="1418" w:type="dxa"/>
          </w:tcPr>
          <w:p w14:paraId="095A40E3" w14:textId="6394E637" w:rsidR="008770E9" w:rsidRPr="00726FCD" w:rsidRDefault="00D15252"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1989</w:t>
            </w:r>
          </w:p>
        </w:tc>
        <w:tc>
          <w:tcPr>
            <w:tcW w:w="1842" w:type="dxa"/>
          </w:tcPr>
          <w:p w14:paraId="667801D4" w14:textId="74E236BF"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FF0000"/>
              </w:rPr>
            </w:pPr>
            <w:proofErr w:type="gramStart"/>
            <w:r w:rsidRPr="00E83E6F">
              <w:rPr>
                <w:rFonts w:asciiTheme="minorHAnsi" w:hAnsiTheme="minorHAnsi" w:cstheme="minorHAnsi"/>
                <w:color w:val="000000"/>
              </w:rPr>
              <w:t>100%</w:t>
            </w:r>
            <w:proofErr w:type="gramEnd"/>
          </w:p>
        </w:tc>
        <w:tc>
          <w:tcPr>
            <w:tcW w:w="1695" w:type="dxa"/>
          </w:tcPr>
          <w:p w14:paraId="24EB1927" w14:textId="2E2ED471" w:rsidR="008770E9" w:rsidRPr="00263AF9" w:rsidRDefault="008770E9" w:rsidP="008770E9">
            <w:pPr>
              <w:widowControl w:val="0"/>
              <w:autoSpaceDE w:val="0"/>
              <w:autoSpaceDN w:val="0"/>
              <w:adjustRightInd w:val="0"/>
              <w:snapToGrid w:val="0"/>
              <w:ind w:right="142"/>
              <w:jc w:val="both"/>
              <w:rPr>
                <w:rFonts w:asciiTheme="minorHAnsi" w:hAnsiTheme="minorHAnsi" w:cstheme="minorHAnsi"/>
              </w:rPr>
            </w:pPr>
            <w:r w:rsidRPr="00E83E6F">
              <w:rPr>
                <w:rFonts w:asciiTheme="minorHAnsi" w:hAnsiTheme="minorHAnsi" w:cstheme="minorHAnsi"/>
              </w:rPr>
              <w:t>pp/</w:t>
            </w:r>
            <w:r w:rsidR="008F2717" w:rsidRPr="00E83E6F">
              <w:rPr>
                <w:rFonts w:asciiTheme="minorHAnsi" w:hAnsiTheme="minorHAnsi" w:cstheme="minorHAnsi"/>
              </w:rPr>
              <w:t>08/</w:t>
            </w:r>
            <w:r w:rsidR="00263AF9">
              <w:rPr>
                <w:rFonts w:asciiTheme="minorHAnsi" w:hAnsiTheme="minorHAnsi" w:cstheme="minorHAnsi"/>
              </w:rPr>
              <w:t>20</w:t>
            </w:r>
            <w:r w:rsidR="008F2717" w:rsidRPr="00263AF9">
              <w:rPr>
                <w:rFonts w:asciiTheme="minorHAnsi" w:hAnsiTheme="minorHAnsi" w:cstheme="minorHAnsi"/>
              </w:rPr>
              <w:t>27</w:t>
            </w:r>
          </w:p>
        </w:tc>
      </w:tr>
      <w:tr w:rsidR="00E30019" w14:paraId="49A2A359" w14:textId="77777777" w:rsidTr="003D62A1">
        <w:trPr>
          <w:trHeight w:val="20"/>
        </w:trPr>
        <w:tc>
          <w:tcPr>
            <w:tcW w:w="3680" w:type="dxa"/>
          </w:tcPr>
          <w:p w14:paraId="2D38147F" w14:textId="41B258FD" w:rsidR="00E30019" w:rsidRPr="00B23050" w:rsidRDefault="00E30019" w:rsidP="00E30019">
            <w:pPr>
              <w:widowControl w:val="0"/>
              <w:autoSpaceDE w:val="0"/>
              <w:autoSpaceDN w:val="0"/>
              <w:adjustRightInd w:val="0"/>
              <w:snapToGrid w:val="0"/>
              <w:ind w:right="142"/>
              <w:jc w:val="both"/>
              <w:rPr>
                <w:rFonts w:asciiTheme="minorHAnsi" w:hAnsiTheme="minorHAnsi" w:cstheme="minorHAnsi"/>
              </w:rPr>
            </w:pPr>
            <w:r>
              <w:rPr>
                <w:rFonts w:asciiTheme="minorHAnsi" w:hAnsiTheme="minorHAnsi" w:cstheme="minorHAnsi"/>
              </w:rPr>
              <w:t>Ing. arch. Kamil Koláček</w:t>
            </w:r>
          </w:p>
        </w:tc>
        <w:tc>
          <w:tcPr>
            <w:tcW w:w="1418" w:type="dxa"/>
          </w:tcPr>
          <w:p w14:paraId="5B7711F8" w14:textId="1AE96A41" w:rsidR="00E30019" w:rsidRPr="00726FCD" w:rsidRDefault="00E30019" w:rsidP="00E3001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w:t>
            </w:r>
            <w:r w:rsidR="00974087">
              <w:rPr>
                <w:rFonts w:asciiTheme="minorHAnsi" w:hAnsiTheme="minorHAnsi" w:cstheme="minorHAnsi"/>
                <w:color w:val="000000"/>
              </w:rPr>
              <w:t>86</w:t>
            </w:r>
          </w:p>
        </w:tc>
        <w:tc>
          <w:tcPr>
            <w:tcW w:w="1842" w:type="dxa"/>
          </w:tcPr>
          <w:p w14:paraId="01F93C07" w14:textId="5E3C245A" w:rsidR="00E30019" w:rsidRPr="00E83E6F" w:rsidRDefault="00E30019" w:rsidP="00E3001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51807F5B" w14:textId="444B8403" w:rsidR="00E30019" w:rsidRPr="00E83E6F" w:rsidRDefault="00E30019" w:rsidP="00E30019">
            <w:pPr>
              <w:widowControl w:val="0"/>
              <w:autoSpaceDE w:val="0"/>
              <w:autoSpaceDN w:val="0"/>
              <w:adjustRightInd w:val="0"/>
              <w:snapToGrid w:val="0"/>
              <w:ind w:right="142"/>
              <w:jc w:val="both"/>
              <w:rPr>
                <w:rFonts w:asciiTheme="minorHAnsi" w:hAnsiTheme="minorHAnsi" w:cstheme="minorHAnsi"/>
              </w:rPr>
            </w:pPr>
            <w:r w:rsidRPr="00E83E6F">
              <w:rPr>
                <w:rFonts w:asciiTheme="minorHAnsi" w:hAnsiTheme="minorHAnsi" w:cstheme="minorHAnsi"/>
                <w:color w:val="000000"/>
              </w:rPr>
              <w:t>pp/N</w:t>
            </w:r>
          </w:p>
        </w:tc>
      </w:tr>
      <w:tr w:rsidR="008770E9" w14:paraId="7B2676EA" w14:textId="77777777" w:rsidTr="003D62A1">
        <w:trPr>
          <w:trHeight w:val="20"/>
        </w:trPr>
        <w:tc>
          <w:tcPr>
            <w:tcW w:w="3680" w:type="dxa"/>
          </w:tcPr>
          <w:p w14:paraId="6B35B612" w14:textId="77777777" w:rsidR="008770E9" w:rsidRPr="00694169"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bCs/>
              </w:rPr>
              <w:t xml:space="preserve">Mgr. art. Lívia </w:t>
            </w:r>
            <w:proofErr w:type="spellStart"/>
            <w:r w:rsidRPr="00B23050">
              <w:rPr>
                <w:rFonts w:asciiTheme="minorHAnsi" w:hAnsiTheme="minorHAnsi" w:cstheme="minorHAnsi"/>
                <w:bCs/>
              </w:rPr>
              <w:t>Kožušková</w:t>
            </w:r>
            <w:proofErr w:type="spellEnd"/>
            <w:r w:rsidRPr="00B23050">
              <w:rPr>
                <w:rFonts w:asciiTheme="minorHAnsi" w:hAnsiTheme="minorHAnsi" w:cstheme="minorHAnsi"/>
                <w:bCs/>
              </w:rPr>
              <w:t xml:space="preserve">, </w:t>
            </w:r>
            <w:proofErr w:type="spellStart"/>
            <w:r w:rsidRPr="00B23050">
              <w:rPr>
                <w:rFonts w:asciiTheme="minorHAnsi" w:hAnsiTheme="minorHAnsi" w:cstheme="minorHAnsi"/>
                <w:bCs/>
              </w:rPr>
              <w:t>ArtD</w:t>
            </w:r>
            <w:proofErr w:type="spellEnd"/>
            <w:r w:rsidRPr="00B23050">
              <w:rPr>
                <w:rFonts w:asciiTheme="minorHAnsi" w:hAnsiTheme="minorHAnsi" w:cstheme="minorHAnsi"/>
                <w:bCs/>
              </w:rPr>
              <w:t>.</w:t>
            </w:r>
          </w:p>
        </w:tc>
        <w:tc>
          <w:tcPr>
            <w:tcW w:w="1418" w:type="dxa"/>
          </w:tcPr>
          <w:p w14:paraId="0696BE2A" w14:textId="7777777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1987</w:t>
            </w:r>
          </w:p>
        </w:tc>
        <w:tc>
          <w:tcPr>
            <w:tcW w:w="1842" w:type="dxa"/>
          </w:tcPr>
          <w:p w14:paraId="6009FAD7" w14:textId="7777777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FF0000"/>
              </w:rPr>
            </w:pPr>
            <w:proofErr w:type="gramStart"/>
            <w:r w:rsidRPr="00E83E6F">
              <w:rPr>
                <w:rFonts w:asciiTheme="minorHAnsi" w:hAnsiTheme="minorHAnsi" w:cstheme="minorHAnsi"/>
                <w:color w:val="000000"/>
              </w:rPr>
              <w:t>100%</w:t>
            </w:r>
            <w:proofErr w:type="gramEnd"/>
          </w:p>
        </w:tc>
        <w:tc>
          <w:tcPr>
            <w:tcW w:w="1695" w:type="dxa"/>
          </w:tcPr>
          <w:p w14:paraId="79E90309" w14:textId="3FCE9B80" w:rsidR="008770E9" w:rsidRPr="004C73A7"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pp/08/2025</w:t>
            </w:r>
          </w:p>
        </w:tc>
      </w:tr>
      <w:tr w:rsidR="008770E9" w14:paraId="2210928D" w14:textId="77777777" w:rsidTr="003D62A1">
        <w:trPr>
          <w:trHeight w:val="20"/>
        </w:trPr>
        <w:tc>
          <w:tcPr>
            <w:tcW w:w="3680" w:type="dxa"/>
          </w:tcPr>
          <w:p w14:paraId="0DACD896" w14:textId="77777777" w:rsidR="008770E9" w:rsidRPr="00694169"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Mgr. Helena Maňasová Hradská, Ph.D.</w:t>
            </w:r>
          </w:p>
        </w:tc>
        <w:tc>
          <w:tcPr>
            <w:tcW w:w="1418" w:type="dxa"/>
          </w:tcPr>
          <w:p w14:paraId="3AFDA36C" w14:textId="7777777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1979</w:t>
            </w:r>
          </w:p>
        </w:tc>
        <w:tc>
          <w:tcPr>
            <w:tcW w:w="1842" w:type="dxa"/>
          </w:tcPr>
          <w:p w14:paraId="2F73312A" w14:textId="7777777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131E44F" w14:textId="3ACDA327" w:rsidR="008770E9" w:rsidRPr="004C5351" w:rsidRDefault="008770E9" w:rsidP="008770E9">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pp/01/2026</w:t>
            </w:r>
          </w:p>
        </w:tc>
      </w:tr>
      <w:tr w:rsidR="002228C6" w14:paraId="51CB00AF" w14:textId="77777777" w:rsidTr="003D62A1">
        <w:trPr>
          <w:trHeight w:val="20"/>
        </w:trPr>
        <w:tc>
          <w:tcPr>
            <w:tcW w:w="3680" w:type="dxa"/>
          </w:tcPr>
          <w:p w14:paraId="44BE2331" w14:textId="1D0CFCF6" w:rsidR="002228C6" w:rsidRPr="00B23050" w:rsidRDefault="002228C6" w:rsidP="008770E9">
            <w:pPr>
              <w:widowControl w:val="0"/>
              <w:autoSpaceDE w:val="0"/>
              <w:autoSpaceDN w:val="0"/>
              <w:adjustRightInd w:val="0"/>
              <w:snapToGrid w:val="0"/>
              <w:ind w:right="142"/>
              <w:jc w:val="both"/>
              <w:rPr>
                <w:rFonts w:asciiTheme="minorHAnsi" w:hAnsiTheme="minorHAnsi" w:cstheme="minorHAnsi"/>
              </w:rPr>
            </w:pPr>
            <w:r>
              <w:rPr>
                <w:rFonts w:asciiTheme="minorHAnsi" w:hAnsiTheme="minorHAnsi" w:cstheme="minorHAnsi"/>
              </w:rPr>
              <w:t>Mgr. Jana Ovčáčková, Ph.D.</w:t>
            </w:r>
          </w:p>
        </w:tc>
        <w:tc>
          <w:tcPr>
            <w:tcW w:w="1418" w:type="dxa"/>
          </w:tcPr>
          <w:p w14:paraId="4D58DA8E" w14:textId="1FC814C6" w:rsidR="002228C6" w:rsidRPr="00726FCD" w:rsidRDefault="002228C6" w:rsidP="008770E9">
            <w:pPr>
              <w:widowControl w:val="0"/>
              <w:autoSpaceDE w:val="0"/>
              <w:autoSpaceDN w:val="0"/>
              <w:adjustRightInd w:val="0"/>
              <w:snapToGrid w:val="0"/>
              <w:ind w:right="142"/>
              <w:jc w:val="both"/>
              <w:rPr>
                <w:rFonts w:asciiTheme="minorHAnsi" w:hAnsiTheme="minorHAnsi" w:cstheme="minorHAnsi"/>
                <w:color w:val="000000"/>
              </w:rPr>
            </w:pPr>
            <w:r>
              <w:rPr>
                <w:rFonts w:asciiTheme="minorHAnsi" w:hAnsiTheme="minorHAnsi" w:cstheme="minorHAnsi"/>
                <w:color w:val="000000"/>
              </w:rPr>
              <w:t>1991</w:t>
            </w:r>
          </w:p>
        </w:tc>
        <w:tc>
          <w:tcPr>
            <w:tcW w:w="1842" w:type="dxa"/>
          </w:tcPr>
          <w:p w14:paraId="64C54590" w14:textId="39E84471" w:rsidR="002228C6" w:rsidRPr="00E83E6F" w:rsidRDefault="002228C6"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Pr>
                <w:rFonts w:asciiTheme="minorHAnsi" w:hAnsiTheme="minorHAnsi" w:cstheme="minorHAnsi"/>
                <w:color w:val="000000"/>
              </w:rPr>
              <w:t>100%</w:t>
            </w:r>
            <w:proofErr w:type="gramEnd"/>
          </w:p>
        </w:tc>
        <w:tc>
          <w:tcPr>
            <w:tcW w:w="1695" w:type="dxa"/>
          </w:tcPr>
          <w:p w14:paraId="7F0A8631" w14:textId="7E9F026A" w:rsidR="002228C6" w:rsidRPr="004C5351" w:rsidRDefault="002228C6" w:rsidP="008770E9">
            <w:pPr>
              <w:widowControl w:val="0"/>
              <w:autoSpaceDE w:val="0"/>
              <w:autoSpaceDN w:val="0"/>
              <w:adjustRightInd w:val="0"/>
              <w:snapToGrid w:val="0"/>
              <w:ind w:right="142"/>
              <w:jc w:val="both"/>
              <w:rPr>
                <w:rFonts w:asciiTheme="minorHAnsi" w:hAnsiTheme="minorHAnsi" w:cstheme="minorHAnsi"/>
              </w:rPr>
            </w:pPr>
            <w:r>
              <w:rPr>
                <w:rFonts w:asciiTheme="minorHAnsi" w:hAnsiTheme="minorHAnsi" w:cstheme="minorHAnsi"/>
              </w:rPr>
              <w:t>pp/082025</w:t>
            </w:r>
          </w:p>
        </w:tc>
      </w:tr>
      <w:tr w:rsidR="008770E9" w14:paraId="6D2B6768" w14:textId="77777777" w:rsidTr="003D62A1">
        <w:trPr>
          <w:trHeight w:val="20"/>
        </w:trPr>
        <w:tc>
          <w:tcPr>
            <w:tcW w:w="3680" w:type="dxa"/>
          </w:tcPr>
          <w:p w14:paraId="6D88FCF7" w14:textId="77777777" w:rsidR="008770E9" w:rsidRPr="00694169" w:rsidRDefault="008770E9" w:rsidP="008770E9">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 xml:space="preserve">Mgr. Silvie </w:t>
            </w:r>
            <w:proofErr w:type="spellStart"/>
            <w:r w:rsidRPr="00B23050">
              <w:rPr>
                <w:rFonts w:asciiTheme="minorHAnsi" w:hAnsiTheme="minorHAnsi" w:cstheme="minorHAnsi"/>
              </w:rPr>
              <w:t>Stanická</w:t>
            </w:r>
            <w:proofErr w:type="spellEnd"/>
            <w:r w:rsidRPr="00B23050">
              <w:rPr>
                <w:rFonts w:asciiTheme="minorHAnsi" w:hAnsiTheme="minorHAnsi" w:cstheme="minorHAnsi"/>
              </w:rPr>
              <w:t>, Ph.D.</w:t>
            </w:r>
          </w:p>
        </w:tc>
        <w:tc>
          <w:tcPr>
            <w:tcW w:w="1418" w:type="dxa"/>
          </w:tcPr>
          <w:p w14:paraId="3B5D7628" w14:textId="77777777" w:rsidR="008770E9" w:rsidRPr="00726FCD" w:rsidRDefault="008770E9"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1978</w:t>
            </w:r>
          </w:p>
        </w:tc>
        <w:tc>
          <w:tcPr>
            <w:tcW w:w="1842" w:type="dxa"/>
          </w:tcPr>
          <w:p w14:paraId="0B8AC210" w14:textId="77777777" w:rsidR="008770E9" w:rsidRPr="00E83E6F" w:rsidRDefault="008770E9"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65439802" w14:textId="1ACBD882" w:rsidR="008770E9" w:rsidRPr="004C5351" w:rsidRDefault="008770E9" w:rsidP="008770E9">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pp/N</w:t>
            </w:r>
          </w:p>
        </w:tc>
      </w:tr>
      <w:tr w:rsidR="00D043C2" w14:paraId="188B41A9" w14:textId="77777777" w:rsidTr="003D62A1">
        <w:trPr>
          <w:trHeight w:val="20"/>
        </w:trPr>
        <w:tc>
          <w:tcPr>
            <w:tcW w:w="3680" w:type="dxa"/>
          </w:tcPr>
          <w:p w14:paraId="50A954ED" w14:textId="3066517C" w:rsidR="00D043C2" w:rsidRPr="00B23050" w:rsidRDefault="00D043C2" w:rsidP="008770E9">
            <w:pPr>
              <w:widowControl w:val="0"/>
              <w:autoSpaceDE w:val="0"/>
              <w:autoSpaceDN w:val="0"/>
              <w:adjustRightInd w:val="0"/>
              <w:snapToGrid w:val="0"/>
              <w:ind w:right="142"/>
              <w:jc w:val="both"/>
              <w:rPr>
                <w:rFonts w:asciiTheme="minorHAnsi" w:hAnsiTheme="minorHAnsi" w:cstheme="minorHAnsi"/>
              </w:rPr>
            </w:pPr>
            <w:r w:rsidRPr="004E7BC9">
              <w:rPr>
                <w:rStyle w:val="normaltextrun"/>
                <w:rFonts w:asciiTheme="minorHAnsi" w:eastAsiaTheme="majorEastAsia" w:hAnsiTheme="minorHAnsi" w:cstheme="minorHAnsi"/>
              </w:rPr>
              <w:t>Ing. Jana Šerá, PhD.</w:t>
            </w:r>
          </w:p>
        </w:tc>
        <w:tc>
          <w:tcPr>
            <w:tcW w:w="1418" w:type="dxa"/>
          </w:tcPr>
          <w:p w14:paraId="0B2BE683" w14:textId="756A1A1A" w:rsidR="00D043C2" w:rsidRPr="00726FCD" w:rsidRDefault="00AE158B" w:rsidP="008770E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1988</w:t>
            </w:r>
          </w:p>
        </w:tc>
        <w:tc>
          <w:tcPr>
            <w:tcW w:w="1842" w:type="dxa"/>
          </w:tcPr>
          <w:p w14:paraId="2E36DDF9" w14:textId="26D5FBA7" w:rsidR="00D043C2" w:rsidRPr="00E83E6F" w:rsidRDefault="00D043C2" w:rsidP="008770E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09EE5DA5" w14:textId="406CC5FA" w:rsidR="00D043C2" w:rsidRPr="004C5351" w:rsidRDefault="00D043C2" w:rsidP="008770E9">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pp/N UTB FT</w:t>
            </w:r>
          </w:p>
        </w:tc>
      </w:tr>
      <w:tr w:rsidR="00313D4F" w14:paraId="7461D459" w14:textId="77777777" w:rsidTr="003D62A1">
        <w:trPr>
          <w:trHeight w:val="20"/>
        </w:trPr>
        <w:tc>
          <w:tcPr>
            <w:tcW w:w="3680" w:type="dxa"/>
          </w:tcPr>
          <w:p w14:paraId="2E57ABE1" w14:textId="12CC54DD" w:rsidR="00313D4F" w:rsidRPr="004E7BC9" w:rsidRDefault="00313D4F" w:rsidP="00313D4F">
            <w:pPr>
              <w:widowControl w:val="0"/>
              <w:autoSpaceDE w:val="0"/>
              <w:autoSpaceDN w:val="0"/>
              <w:adjustRightInd w:val="0"/>
              <w:snapToGrid w:val="0"/>
              <w:ind w:right="142"/>
              <w:jc w:val="both"/>
              <w:rPr>
                <w:rStyle w:val="normaltextrun"/>
                <w:rFonts w:asciiTheme="minorHAnsi" w:eastAsiaTheme="majorEastAsia" w:hAnsiTheme="minorHAnsi" w:cstheme="minorHAnsi"/>
              </w:rPr>
            </w:pPr>
            <w:r w:rsidRPr="00B23050">
              <w:rPr>
                <w:rStyle w:val="normaltextrun"/>
                <w:rFonts w:asciiTheme="minorHAnsi" w:hAnsiTheme="minorHAnsi" w:cstheme="minorHAnsi"/>
                <w:bdr w:val="none" w:sz="0" w:space="0" w:color="auto" w:frame="1"/>
              </w:rPr>
              <w:t>M</w:t>
            </w:r>
            <w:r w:rsidRPr="004E7BC9">
              <w:rPr>
                <w:rStyle w:val="normaltextrun"/>
                <w:rFonts w:asciiTheme="minorHAnsi" w:hAnsiTheme="minorHAnsi" w:cstheme="minorHAnsi"/>
                <w:bdr w:val="none" w:sz="0" w:space="0" w:color="auto" w:frame="1"/>
              </w:rPr>
              <w:t>gA. Lucie Trejtnarová, Ph.D.</w:t>
            </w:r>
          </w:p>
        </w:tc>
        <w:tc>
          <w:tcPr>
            <w:tcW w:w="1418" w:type="dxa"/>
          </w:tcPr>
          <w:p w14:paraId="7469953A" w14:textId="43E0601A" w:rsidR="00313D4F" w:rsidRPr="00726FCD" w:rsidRDefault="00313D4F" w:rsidP="00313D4F">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1993</w:t>
            </w:r>
          </w:p>
        </w:tc>
        <w:tc>
          <w:tcPr>
            <w:tcW w:w="1842" w:type="dxa"/>
          </w:tcPr>
          <w:p w14:paraId="118EBEA5" w14:textId="548855A7" w:rsidR="00313D4F" w:rsidRPr="00E83E6F" w:rsidRDefault="0057120C" w:rsidP="00313D4F">
            <w:pPr>
              <w:widowControl w:val="0"/>
              <w:autoSpaceDE w:val="0"/>
              <w:autoSpaceDN w:val="0"/>
              <w:adjustRightInd w:val="0"/>
              <w:snapToGrid w:val="0"/>
              <w:ind w:right="142"/>
              <w:jc w:val="both"/>
              <w:rPr>
                <w:rFonts w:asciiTheme="minorHAnsi" w:hAnsiTheme="minorHAnsi" w:cstheme="minorHAnsi"/>
                <w:color w:val="000000"/>
              </w:rPr>
            </w:pPr>
            <w:proofErr w:type="gramStart"/>
            <w:r>
              <w:rPr>
                <w:rFonts w:asciiTheme="minorHAnsi" w:hAnsiTheme="minorHAnsi" w:cstheme="minorHAnsi"/>
                <w:color w:val="000000"/>
              </w:rPr>
              <w:t>45%</w:t>
            </w:r>
            <w:proofErr w:type="gramEnd"/>
          </w:p>
        </w:tc>
        <w:tc>
          <w:tcPr>
            <w:tcW w:w="1695" w:type="dxa"/>
          </w:tcPr>
          <w:p w14:paraId="2C347B10" w14:textId="76E8323D" w:rsidR="00313D4F" w:rsidRPr="004C5351" w:rsidRDefault="0057120C" w:rsidP="00313D4F">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pp/12/2025</w:t>
            </w:r>
          </w:p>
        </w:tc>
      </w:tr>
      <w:tr w:rsidR="00C94024" w14:paraId="3EA5D434" w14:textId="77777777" w:rsidTr="003D62A1">
        <w:trPr>
          <w:trHeight w:val="20"/>
        </w:trPr>
        <w:tc>
          <w:tcPr>
            <w:tcW w:w="3680" w:type="dxa"/>
          </w:tcPr>
          <w:p w14:paraId="352AE317" w14:textId="7D1A24D0" w:rsidR="00C94024" w:rsidRPr="00B23050" w:rsidRDefault="00C94024" w:rsidP="00C94024">
            <w:pPr>
              <w:widowControl w:val="0"/>
              <w:autoSpaceDE w:val="0"/>
              <w:autoSpaceDN w:val="0"/>
              <w:adjustRightInd w:val="0"/>
              <w:snapToGrid w:val="0"/>
              <w:ind w:right="142"/>
              <w:jc w:val="both"/>
              <w:rPr>
                <w:rFonts w:asciiTheme="minorHAnsi" w:hAnsiTheme="minorHAnsi" w:cstheme="minorHAnsi"/>
                <w:color w:val="FF0000"/>
              </w:rPr>
            </w:pPr>
            <w:r w:rsidRPr="004E7BC9">
              <w:rPr>
                <w:rStyle w:val="normaltextrun"/>
                <w:rFonts w:asciiTheme="minorHAnsi" w:eastAsiaTheme="majorEastAsia" w:hAnsiTheme="minorHAnsi" w:cstheme="minorHAnsi"/>
              </w:rPr>
              <w:t>MgA. Jan Veselský, Ph.D.</w:t>
            </w:r>
            <w:r w:rsidRPr="004E7BC9">
              <w:rPr>
                <w:rStyle w:val="eop"/>
                <w:rFonts w:asciiTheme="minorHAnsi" w:hAnsiTheme="minorHAnsi" w:cstheme="minorHAnsi"/>
              </w:rPr>
              <w:t> </w:t>
            </w:r>
          </w:p>
        </w:tc>
        <w:tc>
          <w:tcPr>
            <w:tcW w:w="1418" w:type="dxa"/>
          </w:tcPr>
          <w:p w14:paraId="4956A8D2" w14:textId="45C31A04" w:rsidR="00C94024" w:rsidRPr="00726FCD" w:rsidRDefault="00A54D47" w:rsidP="00C94024">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1994</w:t>
            </w:r>
          </w:p>
        </w:tc>
        <w:tc>
          <w:tcPr>
            <w:tcW w:w="1842" w:type="dxa"/>
          </w:tcPr>
          <w:p w14:paraId="1C97545C" w14:textId="6F03460E" w:rsidR="00C94024" w:rsidRPr="00E83E6F" w:rsidRDefault="00C94024" w:rsidP="00C94024">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48C1F9E" w14:textId="21C86188" w:rsidR="00C94024" w:rsidRPr="004C5351" w:rsidRDefault="00C94024" w:rsidP="00C94024">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w:t>
            </w:r>
            <w:r w:rsidR="00634322" w:rsidRPr="004C5351">
              <w:rPr>
                <w:rFonts w:asciiTheme="minorHAnsi" w:hAnsiTheme="minorHAnsi" w:cstheme="minorHAnsi"/>
              </w:rPr>
              <w:t>12/</w:t>
            </w:r>
            <w:r w:rsidR="000F2CE5" w:rsidRPr="004C5351">
              <w:rPr>
                <w:rFonts w:asciiTheme="minorHAnsi" w:hAnsiTheme="minorHAnsi" w:cstheme="minorHAnsi"/>
              </w:rPr>
              <w:t>20</w:t>
            </w:r>
            <w:r w:rsidR="00634322" w:rsidRPr="004C5351">
              <w:rPr>
                <w:rFonts w:asciiTheme="minorHAnsi" w:hAnsiTheme="minorHAnsi" w:cstheme="minorHAnsi"/>
              </w:rPr>
              <w:t>2</w:t>
            </w:r>
            <w:r w:rsidR="00C77ED2">
              <w:rPr>
                <w:rFonts w:asciiTheme="minorHAnsi" w:hAnsiTheme="minorHAnsi" w:cstheme="minorHAnsi"/>
              </w:rPr>
              <w:t>7</w:t>
            </w:r>
          </w:p>
        </w:tc>
      </w:tr>
      <w:tr w:rsidR="00C94024" w14:paraId="098091D2" w14:textId="77777777" w:rsidTr="003D62A1">
        <w:trPr>
          <w:trHeight w:val="20"/>
        </w:trPr>
        <w:tc>
          <w:tcPr>
            <w:tcW w:w="3680" w:type="dxa"/>
          </w:tcPr>
          <w:p w14:paraId="7ACAA6A1" w14:textId="6188871A" w:rsidR="00C94024" w:rsidRPr="00B23050" w:rsidRDefault="00C94024" w:rsidP="00C94024">
            <w:pPr>
              <w:widowControl w:val="0"/>
              <w:autoSpaceDE w:val="0"/>
              <w:autoSpaceDN w:val="0"/>
              <w:adjustRightInd w:val="0"/>
              <w:snapToGrid w:val="0"/>
              <w:ind w:right="142"/>
              <w:jc w:val="both"/>
              <w:rPr>
                <w:rFonts w:asciiTheme="minorHAnsi" w:hAnsiTheme="minorHAnsi" w:cstheme="minorHAnsi"/>
                <w:b/>
                <w:bCs/>
              </w:rPr>
            </w:pPr>
            <w:r w:rsidRPr="004E7BC9">
              <w:rPr>
                <w:rStyle w:val="normaltextrun"/>
                <w:rFonts w:asciiTheme="minorHAnsi" w:eastAsiaTheme="majorEastAsia" w:hAnsiTheme="minorHAnsi" w:cstheme="minorHAnsi"/>
              </w:rPr>
              <w:t>MgA. Jana Vyoralová, Ph.D.</w:t>
            </w:r>
            <w:r w:rsidRPr="004E7BC9">
              <w:rPr>
                <w:rStyle w:val="eop"/>
                <w:rFonts w:asciiTheme="minorHAnsi" w:hAnsiTheme="minorHAnsi" w:cstheme="minorHAnsi"/>
              </w:rPr>
              <w:t> </w:t>
            </w:r>
          </w:p>
        </w:tc>
        <w:tc>
          <w:tcPr>
            <w:tcW w:w="1418" w:type="dxa"/>
          </w:tcPr>
          <w:p w14:paraId="4B67633A" w14:textId="7C2C6CFE" w:rsidR="00C94024" w:rsidRPr="00726FCD" w:rsidRDefault="00EB38D3" w:rsidP="00C94024">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1993</w:t>
            </w:r>
          </w:p>
        </w:tc>
        <w:tc>
          <w:tcPr>
            <w:tcW w:w="1842" w:type="dxa"/>
          </w:tcPr>
          <w:p w14:paraId="585681E8" w14:textId="63750639" w:rsidR="00C94024" w:rsidRPr="00E83E6F" w:rsidRDefault="00C94024" w:rsidP="00C94024">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09C29952" w14:textId="61121C56" w:rsidR="00C94024" w:rsidRPr="004C5351" w:rsidRDefault="00BA4CC3" w:rsidP="00C94024">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pp/08/2027</w:t>
            </w:r>
          </w:p>
        </w:tc>
      </w:tr>
      <w:tr w:rsidR="00C94024" w14:paraId="16D91CEC" w14:textId="77777777" w:rsidTr="005133EF">
        <w:trPr>
          <w:trHeight w:val="20"/>
        </w:trPr>
        <w:tc>
          <w:tcPr>
            <w:tcW w:w="8635" w:type="dxa"/>
            <w:gridSpan w:val="4"/>
            <w:shd w:val="clear" w:color="auto" w:fill="BDD6EE" w:themeFill="accent1" w:themeFillTint="66"/>
          </w:tcPr>
          <w:p w14:paraId="2466CD27" w14:textId="77777777" w:rsidR="00C94024" w:rsidRPr="004C5351" w:rsidRDefault="00C94024" w:rsidP="00C94024">
            <w:pPr>
              <w:widowControl w:val="0"/>
              <w:autoSpaceDE w:val="0"/>
              <w:autoSpaceDN w:val="0"/>
              <w:adjustRightInd w:val="0"/>
              <w:snapToGrid w:val="0"/>
              <w:ind w:right="142"/>
              <w:jc w:val="both"/>
              <w:rPr>
                <w:rFonts w:asciiTheme="minorHAnsi" w:hAnsiTheme="minorHAnsi" w:cstheme="minorHAnsi"/>
                <w:b/>
              </w:rPr>
            </w:pPr>
            <w:r w:rsidRPr="004C5351">
              <w:rPr>
                <w:rFonts w:asciiTheme="minorHAnsi" w:hAnsiTheme="minorHAnsi" w:cstheme="minorHAnsi"/>
                <w:b/>
              </w:rPr>
              <w:t>Asistenti</w:t>
            </w:r>
          </w:p>
        </w:tc>
      </w:tr>
      <w:tr w:rsidR="00C94024" w14:paraId="12411B73" w14:textId="77777777" w:rsidTr="003D62A1">
        <w:trPr>
          <w:trHeight w:val="20"/>
        </w:trPr>
        <w:tc>
          <w:tcPr>
            <w:tcW w:w="3680" w:type="dxa"/>
          </w:tcPr>
          <w:p w14:paraId="223755B7" w14:textId="1A551A22" w:rsidR="00C94024" w:rsidRPr="00B23050" w:rsidRDefault="00C94024" w:rsidP="00C94024">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color w:val="000000"/>
              </w:rPr>
              <w:t xml:space="preserve">MgA. Jana </w:t>
            </w:r>
            <w:proofErr w:type="spellStart"/>
            <w:r w:rsidRPr="004E7BC9">
              <w:rPr>
                <w:rFonts w:asciiTheme="minorHAnsi" w:hAnsiTheme="minorHAnsi" w:cstheme="minorHAnsi"/>
              </w:rPr>
              <w:t>Kotikov</w:t>
            </w:r>
            <w:proofErr w:type="spellEnd"/>
          </w:p>
        </w:tc>
        <w:tc>
          <w:tcPr>
            <w:tcW w:w="1418" w:type="dxa"/>
          </w:tcPr>
          <w:p w14:paraId="3FE00800" w14:textId="2AF6D7FA" w:rsidR="00C94024" w:rsidRPr="00726FCD" w:rsidRDefault="00342FA7" w:rsidP="00C94024">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1990</w:t>
            </w:r>
          </w:p>
        </w:tc>
        <w:tc>
          <w:tcPr>
            <w:tcW w:w="1842" w:type="dxa"/>
          </w:tcPr>
          <w:p w14:paraId="109FBC86" w14:textId="6B99058B" w:rsidR="00C94024" w:rsidRPr="00E83E6F" w:rsidRDefault="00C94024" w:rsidP="00C94024">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5B100FF5" w14:textId="16022952" w:rsidR="00C94024" w:rsidRPr="004C5351" w:rsidRDefault="00C94024" w:rsidP="00C94024">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w:t>
            </w:r>
            <w:r w:rsidR="00F821F3" w:rsidRPr="004C5351">
              <w:rPr>
                <w:rFonts w:asciiTheme="minorHAnsi" w:hAnsiTheme="minorHAnsi" w:cstheme="minorHAnsi"/>
              </w:rPr>
              <w:t>0</w:t>
            </w:r>
            <w:r w:rsidR="0067651B" w:rsidRPr="004C5351">
              <w:rPr>
                <w:rFonts w:asciiTheme="minorHAnsi" w:hAnsiTheme="minorHAnsi" w:cstheme="minorHAnsi"/>
              </w:rPr>
              <w:t>8</w:t>
            </w:r>
            <w:r w:rsidR="00F821F3" w:rsidRPr="004C5351">
              <w:rPr>
                <w:rFonts w:asciiTheme="minorHAnsi" w:hAnsiTheme="minorHAnsi" w:cstheme="minorHAnsi"/>
              </w:rPr>
              <w:t>/</w:t>
            </w:r>
            <w:r w:rsidR="0067651B" w:rsidRPr="004C5351">
              <w:rPr>
                <w:rFonts w:asciiTheme="minorHAnsi" w:hAnsiTheme="minorHAnsi" w:cstheme="minorHAnsi"/>
              </w:rPr>
              <w:t>20</w:t>
            </w:r>
            <w:r w:rsidR="00F821F3" w:rsidRPr="004C5351">
              <w:rPr>
                <w:rFonts w:asciiTheme="minorHAnsi" w:hAnsiTheme="minorHAnsi" w:cstheme="minorHAnsi"/>
              </w:rPr>
              <w:t>25</w:t>
            </w:r>
          </w:p>
        </w:tc>
      </w:tr>
      <w:tr w:rsidR="00C94024" w14:paraId="0D065760" w14:textId="77777777" w:rsidTr="003D62A1">
        <w:trPr>
          <w:trHeight w:val="20"/>
        </w:trPr>
        <w:tc>
          <w:tcPr>
            <w:tcW w:w="3680" w:type="dxa"/>
          </w:tcPr>
          <w:p w14:paraId="66C6BE67" w14:textId="7F9E18BC" w:rsidR="00C94024" w:rsidRPr="00B23050" w:rsidRDefault="00C94024" w:rsidP="00C94024">
            <w:pPr>
              <w:widowControl w:val="0"/>
              <w:autoSpaceDE w:val="0"/>
              <w:autoSpaceDN w:val="0"/>
              <w:adjustRightInd w:val="0"/>
              <w:snapToGrid w:val="0"/>
              <w:ind w:right="142"/>
              <w:jc w:val="both"/>
              <w:rPr>
                <w:rFonts w:asciiTheme="minorHAnsi" w:hAnsiTheme="minorHAnsi" w:cstheme="minorHAnsi"/>
              </w:rPr>
            </w:pPr>
            <w:r w:rsidRPr="00B23050">
              <w:rPr>
                <w:rFonts w:asciiTheme="minorHAnsi" w:hAnsiTheme="minorHAnsi" w:cstheme="minorHAnsi"/>
              </w:rPr>
              <w:t xml:space="preserve">Mgr. </w:t>
            </w:r>
            <w:r w:rsidR="00F132CE">
              <w:rPr>
                <w:rFonts w:asciiTheme="minorHAnsi" w:hAnsiTheme="minorHAnsi" w:cstheme="minorHAnsi"/>
              </w:rPr>
              <w:t xml:space="preserve">et Mgr. </w:t>
            </w:r>
            <w:r w:rsidRPr="00B23050">
              <w:rPr>
                <w:rFonts w:asciiTheme="minorHAnsi" w:hAnsiTheme="minorHAnsi" w:cstheme="minorHAnsi"/>
              </w:rPr>
              <w:t xml:space="preserve">Ondřej </w:t>
            </w:r>
            <w:r w:rsidRPr="004E7BC9">
              <w:rPr>
                <w:rFonts w:asciiTheme="minorHAnsi" w:hAnsiTheme="minorHAnsi" w:cstheme="minorHAnsi"/>
              </w:rPr>
              <w:t>Staněk</w:t>
            </w:r>
          </w:p>
        </w:tc>
        <w:tc>
          <w:tcPr>
            <w:tcW w:w="1418" w:type="dxa"/>
          </w:tcPr>
          <w:p w14:paraId="71835506" w14:textId="64AA946D" w:rsidR="00C94024" w:rsidRPr="00726FCD" w:rsidRDefault="00F50066" w:rsidP="00C94024">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w:t>
            </w:r>
            <w:r w:rsidR="00C07D9E">
              <w:rPr>
                <w:rFonts w:asciiTheme="minorHAnsi" w:hAnsiTheme="minorHAnsi" w:cstheme="minorHAnsi"/>
                <w:color w:val="000000"/>
              </w:rPr>
              <w:t>7</w:t>
            </w:r>
          </w:p>
        </w:tc>
        <w:tc>
          <w:tcPr>
            <w:tcW w:w="1842" w:type="dxa"/>
          </w:tcPr>
          <w:p w14:paraId="5661BEB0" w14:textId="073817A6" w:rsidR="00C94024" w:rsidRPr="00E83E6F" w:rsidRDefault="00C94024" w:rsidP="00C94024">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EDD5B59" w14:textId="4E405EDE" w:rsidR="00C94024" w:rsidRPr="004C5351" w:rsidRDefault="00C94024" w:rsidP="00C94024">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w:t>
            </w:r>
            <w:r w:rsidR="00AC1B2C" w:rsidRPr="004C5351">
              <w:rPr>
                <w:rFonts w:asciiTheme="minorHAnsi" w:hAnsiTheme="minorHAnsi" w:cstheme="minorHAnsi"/>
              </w:rPr>
              <w:t>08/2027</w:t>
            </w:r>
          </w:p>
        </w:tc>
      </w:tr>
      <w:tr w:rsidR="00346279" w14:paraId="09D75BAF" w14:textId="77777777" w:rsidTr="003D62A1">
        <w:trPr>
          <w:trHeight w:val="20"/>
        </w:trPr>
        <w:tc>
          <w:tcPr>
            <w:tcW w:w="3680" w:type="dxa"/>
          </w:tcPr>
          <w:p w14:paraId="297E3886" w14:textId="0A46268D" w:rsidR="00346279" w:rsidRPr="00B23050" w:rsidRDefault="00346279" w:rsidP="00346279">
            <w:pPr>
              <w:widowControl w:val="0"/>
              <w:autoSpaceDE w:val="0"/>
              <w:autoSpaceDN w:val="0"/>
              <w:adjustRightInd w:val="0"/>
              <w:snapToGrid w:val="0"/>
              <w:ind w:right="142"/>
              <w:jc w:val="both"/>
              <w:rPr>
                <w:rFonts w:asciiTheme="minorHAnsi" w:hAnsiTheme="minorHAnsi" w:cstheme="minorHAnsi"/>
              </w:rPr>
            </w:pPr>
            <w:r w:rsidRPr="004E7BC9">
              <w:rPr>
                <w:rFonts w:asciiTheme="minorHAnsi" w:hAnsiTheme="minorHAnsi" w:cstheme="minorHAnsi"/>
              </w:rPr>
              <w:t xml:space="preserve">MgA. Adriana </w:t>
            </w:r>
            <w:proofErr w:type="spellStart"/>
            <w:r w:rsidRPr="004E7BC9">
              <w:rPr>
                <w:rFonts w:asciiTheme="minorHAnsi" w:hAnsiTheme="minorHAnsi" w:cstheme="minorHAnsi"/>
              </w:rPr>
              <w:t>Šatková</w:t>
            </w:r>
            <w:proofErr w:type="spellEnd"/>
          </w:p>
        </w:tc>
        <w:tc>
          <w:tcPr>
            <w:tcW w:w="1418" w:type="dxa"/>
          </w:tcPr>
          <w:p w14:paraId="6A4B435F" w14:textId="4041B548" w:rsidR="00346279" w:rsidRPr="00726FCD" w:rsidRDefault="00346279" w:rsidP="0034627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1996</w:t>
            </w:r>
          </w:p>
        </w:tc>
        <w:tc>
          <w:tcPr>
            <w:tcW w:w="1842" w:type="dxa"/>
          </w:tcPr>
          <w:p w14:paraId="6464736B" w14:textId="5C0345E4" w:rsidR="00346279" w:rsidRPr="00E83E6F" w:rsidRDefault="00346279" w:rsidP="00346279">
            <w:pPr>
              <w:widowControl w:val="0"/>
              <w:autoSpaceDE w:val="0"/>
              <w:autoSpaceDN w:val="0"/>
              <w:adjustRightInd w:val="0"/>
              <w:snapToGrid w:val="0"/>
              <w:ind w:right="142"/>
              <w:jc w:val="both"/>
              <w:rPr>
                <w:rFonts w:asciiTheme="minorHAnsi" w:hAnsiTheme="minorHAnsi" w:cstheme="minorHAnsi"/>
                <w:color w:val="000000"/>
              </w:rPr>
            </w:pPr>
            <w:proofErr w:type="gramStart"/>
            <w:r w:rsidRPr="00E83E6F">
              <w:rPr>
                <w:rFonts w:asciiTheme="minorHAnsi" w:hAnsiTheme="minorHAnsi" w:cstheme="minorHAnsi"/>
                <w:color w:val="000000"/>
              </w:rPr>
              <w:t>100%</w:t>
            </w:r>
            <w:proofErr w:type="gramEnd"/>
          </w:p>
        </w:tc>
        <w:tc>
          <w:tcPr>
            <w:tcW w:w="1695" w:type="dxa"/>
          </w:tcPr>
          <w:p w14:paraId="7CACBCE3" w14:textId="1FB01C61" w:rsidR="00346279" w:rsidRPr="004C5351" w:rsidRDefault="00346279" w:rsidP="00346279">
            <w:pPr>
              <w:widowControl w:val="0"/>
              <w:autoSpaceDE w:val="0"/>
              <w:autoSpaceDN w:val="0"/>
              <w:adjustRightInd w:val="0"/>
              <w:snapToGrid w:val="0"/>
              <w:ind w:right="142"/>
              <w:jc w:val="both"/>
              <w:rPr>
                <w:rFonts w:asciiTheme="minorHAnsi" w:hAnsiTheme="minorHAnsi" w:cstheme="minorHAnsi"/>
              </w:rPr>
            </w:pPr>
            <w:r w:rsidRPr="004C5351">
              <w:rPr>
                <w:rFonts w:asciiTheme="minorHAnsi" w:hAnsiTheme="minorHAnsi" w:cstheme="minorHAnsi"/>
              </w:rPr>
              <w:t>pp/0</w:t>
            </w:r>
            <w:r w:rsidR="00A664F4" w:rsidRPr="004C5351">
              <w:rPr>
                <w:rFonts w:asciiTheme="minorHAnsi" w:hAnsiTheme="minorHAnsi" w:cstheme="minorHAnsi"/>
              </w:rPr>
              <w:t>8/20</w:t>
            </w:r>
            <w:r w:rsidRPr="004C5351">
              <w:rPr>
                <w:rFonts w:asciiTheme="minorHAnsi" w:hAnsiTheme="minorHAnsi" w:cstheme="minorHAnsi"/>
              </w:rPr>
              <w:t>25</w:t>
            </w:r>
          </w:p>
        </w:tc>
      </w:tr>
      <w:tr w:rsidR="00346279" w14:paraId="4A48DF1C" w14:textId="77777777" w:rsidTr="005133EF">
        <w:trPr>
          <w:trHeight w:val="20"/>
        </w:trPr>
        <w:tc>
          <w:tcPr>
            <w:tcW w:w="8635" w:type="dxa"/>
            <w:gridSpan w:val="4"/>
            <w:shd w:val="clear" w:color="auto" w:fill="BDD6EE" w:themeFill="accent1" w:themeFillTint="66"/>
          </w:tcPr>
          <w:p w14:paraId="1D5112BF" w14:textId="77777777" w:rsidR="00346279" w:rsidRPr="00694169" w:rsidRDefault="00346279" w:rsidP="00346279">
            <w:pPr>
              <w:widowControl w:val="0"/>
              <w:autoSpaceDE w:val="0"/>
              <w:autoSpaceDN w:val="0"/>
              <w:adjustRightInd w:val="0"/>
              <w:snapToGrid w:val="0"/>
              <w:ind w:right="142"/>
              <w:jc w:val="both"/>
              <w:rPr>
                <w:rFonts w:asciiTheme="minorHAnsi" w:hAnsiTheme="minorHAnsi" w:cstheme="minorHAnsi"/>
                <w:color w:val="000000"/>
              </w:rPr>
            </w:pPr>
            <w:r w:rsidRPr="00B23050">
              <w:rPr>
                <w:rFonts w:asciiTheme="minorHAnsi" w:hAnsiTheme="minorHAnsi" w:cstheme="minorHAnsi"/>
                <w:b/>
              </w:rPr>
              <w:t>Externisté</w:t>
            </w:r>
          </w:p>
        </w:tc>
      </w:tr>
      <w:tr w:rsidR="00346279" w14:paraId="656E686C" w14:textId="77777777" w:rsidTr="00EB0368">
        <w:trPr>
          <w:trHeight w:val="20"/>
        </w:trPr>
        <w:tc>
          <w:tcPr>
            <w:tcW w:w="3680" w:type="dxa"/>
          </w:tcPr>
          <w:p w14:paraId="12371715" w14:textId="6C0F8448" w:rsidR="00346279" w:rsidRPr="00B23050" w:rsidRDefault="00346279" w:rsidP="00346279">
            <w:pPr>
              <w:widowControl w:val="0"/>
              <w:autoSpaceDE w:val="0"/>
              <w:autoSpaceDN w:val="0"/>
              <w:adjustRightInd w:val="0"/>
              <w:snapToGrid w:val="0"/>
              <w:ind w:right="142"/>
              <w:jc w:val="both"/>
              <w:rPr>
                <w:rStyle w:val="normaltextrun"/>
                <w:rFonts w:asciiTheme="minorHAnsi" w:eastAsiaTheme="majorEastAsia" w:hAnsiTheme="minorHAnsi" w:cstheme="minorHAnsi"/>
              </w:rPr>
            </w:pPr>
            <w:r w:rsidRPr="004E7BC9">
              <w:rPr>
                <w:rFonts w:asciiTheme="minorHAnsi" w:hAnsiTheme="minorHAnsi" w:cstheme="minorHAnsi"/>
              </w:rPr>
              <w:t>Ing. Michal Heinrich</w:t>
            </w:r>
          </w:p>
        </w:tc>
        <w:tc>
          <w:tcPr>
            <w:tcW w:w="1418" w:type="dxa"/>
          </w:tcPr>
          <w:p w14:paraId="667D3A19" w14:textId="7080C7D0" w:rsidR="00346279" w:rsidRPr="00726FCD" w:rsidRDefault="00346279" w:rsidP="00346279">
            <w:pPr>
              <w:widowControl w:val="0"/>
              <w:autoSpaceDE w:val="0"/>
              <w:autoSpaceDN w:val="0"/>
              <w:adjustRightInd w:val="0"/>
              <w:snapToGrid w:val="0"/>
              <w:ind w:right="142"/>
              <w:jc w:val="both"/>
              <w:rPr>
                <w:rFonts w:asciiTheme="minorHAnsi" w:hAnsiTheme="minorHAnsi" w:cstheme="minorHAnsi"/>
                <w:color w:val="000000"/>
              </w:rPr>
            </w:pPr>
            <w:r w:rsidRPr="00726FCD">
              <w:rPr>
                <w:rFonts w:asciiTheme="minorHAnsi" w:hAnsiTheme="minorHAnsi" w:cstheme="minorHAnsi"/>
                <w:color w:val="000000"/>
              </w:rPr>
              <w:t>1989</w:t>
            </w:r>
          </w:p>
        </w:tc>
        <w:tc>
          <w:tcPr>
            <w:tcW w:w="1842" w:type="dxa"/>
          </w:tcPr>
          <w:p w14:paraId="6D2AB722" w14:textId="77777777" w:rsidR="00346279" w:rsidRPr="00E83E6F" w:rsidRDefault="00346279" w:rsidP="00346279">
            <w:pPr>
              <w:widowControl w:val="0"/>
              <w:autoSpaceDE w:val="0"/>
              <w:autoSpaceDN w:val="0"/>
              <w:adjustRightInd w:val="0"/>
              <w:snapToGrid w:val="0"/>
              <w:ind w:right="142"/>
              <w:jc w:val="both"/>
              <w:rPr>
                <w:rFonts w:asciiTheme="minorHAnsi" w:hAnsiTheme="minorHAnsi" w:cstheme="minorHAnsi"/>
                <w:color w:val="000000"/>
              </w:rPr>
            </w:pPr>
          </w:p>
        </w:tc>
        <w:tc>
          <w:tcPr>
            <w:tcW w:w="1695" w:type="dxa"/>
          </w:tcPr>
          <w:p w14:paraId="1AC07C54" w14:textId="05ACC63E" w:rsidR="00346279" w:rsidRPr="00E83E6F" w:rsidRDefault="00346279" w:rsidP="00346279">
            <w:pPr>
              <w:widowControl w:val="0"/>
              <w:autoSpaceDE w:val="0"/>
              <w:autoSpaceDN w:val="0"/>
              <w:adjustRightInd w:val="0"/>
              <w:snapToGrid w:val="0"/>
              <w:ind w:right="142"/>
              <w:jc w:val="both"/>
              <w:rPr>
                <w:rFonts w:asciiTheme="minorHAnsi" w:hAnsiTheme="minorHAnsi" w:cstheme="minorHAnsi"/>
                <w:color w:val="000000"/>
              </w:rPr>
            </w:pPr>
            <w:r w:rsidRPr="00E83E6F">
              <w:rPr>
                <w:rFonts w:asciiTheme="minorHAnsi" w:hAnsiTheme="minorHAnsi" w:cstheme="minorHAnsi"/>
                <w:color w:val="000000"/>
              </w:rPr>
              <w:t>DPP</w:t>
            </w:r>
          </w:p>
        </w:tc>
      </w:tr>
    </w:tbl>
    <w:p w14:paraId="360D9FF3" w14:textId="77777777" w:rsidR="00286CF8" w:rsidRDefault="00286CF8" w:rsidP="00286CF8">
      <w:pPr>
        <w:ind w:right="142" w:firstLine="708"/>
        <w:rPr>
          <w:rFonts w:asciiTheme="minorHAnsi" w:hAnsiTheme="minorHAnsi" w:cstheme="minorHAnsi"/>
        </w:rPr>
      </w:pPr>
    </w:p>
    <w:p w14:paraId="78F78764" w14:textId="6A6C0F5B" w:rsidR="00EF390C" w:rsidRPr="00141547" w:rsidRDefault="00EF390C" w:rsidP="00286CF8">
      <w:pPr>
        <w:ind w:right="142" w:firstLine="708"/>
        <w:jc w:val="both"/>
        <w:rPr>
          <w:rFonts w:asciiTheme="minorHAnsi" w:hAnsiTheme="minorHAnsi" w:cstheme="minorHAnsi"/>
        </w:rPr>
      </w:pPr>
      <w:r w:rsidRPr="00141547">
        <w:rPr>
          <w:rFonts w:asciiTheme="minorHAnsi" w:hAnsiTheme="minorHAnsi" w:cstheme="minorHAnsi"/>
        </w:rPr>
        <w:t xml:space="preserve">MgA. Jana </w:t>
      </w:r>
      <w:proofErr w:type="spellStart"/>
      <w:r w:rsidRPr="00141547">
        <w:rPr>
          <w:rFonts w:asciiTheme="minorHAnsi" w:hAnsiTheme="minorHAnsi" w:cstheme="minorHAnsi"/>
        </w:rPr>
        <w:t>Kotikov</w:t>
      </w:r>
      <w:proofErr w:type="spellEnd"/>
      <w:r w:rsidRPr="00141547">
        <w:rPr>
          <w:rFonts w:asciiTheme="minorHAnsi" w:hAnsiTheme="minorHAnsi" w:cstheme="minorHAnsi"/>
        </w:rPr>
        <w:t xml:space="preserve"> – smlouva bude prodloužena</w:t>
      </w:r>
    </w:p>
    <w:p w14:paraId="4B11ECDB" w14:textId="77777777" w:rsidR="00EF390C" w:rsidRDefault="00EF390C" w:rsidP="00286CF8">
      <w:pPr>
        <w:shd w:val="clear" w:color="auto" w:fill="FFFFFF"/>
        <w:ind w:firstLine="708"/>
        <w:jc w:val="both"/>
        <w:textAlignment w:val="baseline"/>
        <w:rPr>
          <w:rFonts w:asciiTheme="minorHAnsi" w:hAnsiTheme="minorHAnsi" w:cstheme="minorHAnsi"/>
        </w:rPr>
      </w:pPr>
      <w:r w:rsidRPr="00286CF8">
        <w:rPr>
          <w:rFonts w:asciiTheme="minorHAnsi" w:hAnsiTheme="minorHAnsi" w:cstheme="minorHAnsi"/>
        </w:rPr>
        <w:t xml:space="preserve">Mgr. art. Lívia </w:t>
      </w:r>
      <w:proofErr w:type="spellStart"/>
      <w:r w:rsidRPr="00286CF8">
        <w:rPr>
          <w:rFonts w:asciiTheme="minorHAnsi" w:hAnsiTheme="minorHAnsi" w:cstheme="minorHAnsi"/>
        </w:rPr>
        <w:t>Kožušková</w:t>
      </w:r>
      <w:proofErr w:type="spellEnd"/>
      <w:r w:rsidRPr="00286CF8">
        <w:rPr>
          <w:rFonts w:asciiTheme="minorHAnsi" w:hAnsiTheme="minorHAnsi" w:cstheme="minorHAnsi"/>
        </w:rPr>
        <w:t>, Ph.D. – smlouva bude prodloužena</w:t>
      </w:r>
    </w:p>
    <w:p w14:paraId="09EF738A" w14:textId="5D0BAB1C" w:rsidR="002228C6" w:rsidRPr="00286CF8" w:rsidRDefault="002228C6" w:rsidP="00286CF8">
      <w:pPr>
        <w:shd w:val="clear" w:color="auto" w:fill="FFFFFF"/>
        <w:ind w:firstLine="708"/>
        <w:jc w:val="both"/>
        <w:textAlignment w:val="baseline"/>
        <w:rPr>
          <w:rFonts w:asciiTheme="minorHAnsi" w:hAnsiTheme="minorHAnsi" w:cstheme="minorHAnsi"/>
        </w:rPr>
      </w:pPr>
      <w:r>
        <w:rPr>
          <w:rFonts w:asciiTheme="minorHAnsi" w:hAnsiTheme="minorHAnsi" w:cstheme="minorHAnsi"/>
        </w:rPr>
        <w:t>Mgr. Jana Ovčáčková, Ph.D. – smlouva bude prodloužena</w:t>
      </w:r>
    </w:p>
    <w:p w14:paraId="7DA358AC" w14:textId="77777777" w:rsidR="00776185" w:rsidRPr="00286CF8" w:rsidRDefault="00EF390C" w:rsidP="00286CF8">
      <w:pPr>
        <w:shd w:val="clear" w:color="auto" w:fill="FFFFFF"/>
        <w:ind w:firstLine="708"/>
        <w:jc w:val="both"/>
        <w:textAlignment w:val="baseline"/>
        <w:rPr>
          <w:rFonts w:asciiTheme="minorHAnsi" w:hAnsiTheme="minorHAnsi" w:cstheme="minorHAnsi"/>
        </w:rPr>
      </w:pPr>
      <w:r w:rsidRPr="00286CF8">
        <w:rPr>
          <w:rFonts w:asciiTheme="minorHAnsi" w:hAnsiTheme="minorHAnsi" w:cstheme="minorHAnsi"/>
        </w:rPr>
        <w:t xml:space="preserve">MgA. Adriana </w:t>
      </w:r>
      <w:proofErr w:type="spellStart"/>
      <w:r w:rsidRPr="00286CF8">
        <w:rPr>
          <w:rFonts w:asciiTheme="minorHAnsi" w:hAnsiTheme="minorHAnsi" w:cstheme="minorHAnsi"/>
        </w:rPr>
        <w:t>Šatková</w:t>
      </w:r>
      <w:proofErr w:type="spellEnd"/>
      <w:r w:rsidRPr="00286CF8">
        <w:rPr>
          <w:rFonts w:asciiTheme="minorHAnsi" w:hAnsiTheme="minorHAnsi" w:cstheme="minorHAnsi"/>
        </w:rPr>
        <w:t xml:space="preserve"> – smlouva bude prodloužena</w:t>
      </w:r>
    </w:p>
    <w:p w14:paraId="09B86C32" w14:textId="7E8DB1B8" w:rsidR="00EF390C" w:rsidRPr="00286CF8" w:rsidRDefault="00776185" w:rsidP="00286CF8">
      <w:pPr>
        <w:shd w:val="clear" w:color="auto" w:fill="FFFFFF"/>
        <w:ind w:firstLine="708"/>
        <w:jc w:val="both"/>
        <w:textAlignment w:val="baseline"/>
        <w:rPr>
          <w:rFonts w:asciiTheme="minorHAnsi" w:hAnsiTheme="minorHAnsi" w:cstheme="minorHAnsi"/>
        </w:rPr>
      </w:pPr>
      <w:r w:rsidRPr="00286CF8">
        <w:rPr>
          <w:rFonts w:asciiTheme="minorHAnsi" w:hAnsiTheme="minorHAnsi" w:cstheme="minorHAnsi"/>
        </w:rPr>
        <w:t>MgA. Lucie Trejtnarová, Ph.D. – smlouva bude prodloužena</w:t>
      </w:r>
    </w:p>
    <w:p w14:paraId="7C984762" w14:textId="77777777" w:rsidR="00EF390C" w:rsidRDefault="00EF390C" w:rsidP="005D65AA">
      <w:pPr>
        <w:spacing w:before="120" w:after="120"/>
        <w:ind w:right="142"/>
      </w:pPr>
    </w:p>
    <w:p w14:paraId="42FD7E02" w14:textId="77777777" w:rsidR="005D65AA" w:rsidRDefault="005D65AA" w:rsidP="005D65AA">
      <w:pPr>
        <w:pStyle w:val="Nadpis3"/>
        <w:ind w:right="142"/>
      </w:pPr>
      <w:r w:rsidRPr="00035992">
        <w:lastRenderedPageBreak/>
        <w:t>Personální zabezpečení předmětů profilujícího základu</w:t>
      </w:r>
    </w:p>
    <w:p w14:paraId="11D7FA81" w14:textId="77777777" w:rsidR="005D65AA" w:rsidRDefault="005D65AA" w:rsidP="005D65AA">
      <w:pPr>
        <w:pStyle w:val="Nadpis3"/>
        <w:numPr>
          <w:ilvl w:val="0"/>
          <w:numId w:val="0"/>
        </w:numPr>
        <w:spacing w:before="120" w:after="120"/>
        <w:ind w:left="2495" w:right="142" w:firstLine="335"/>
      </w:pPr>
      <w:r w:rsidRPr="00035992">
        <w:t xml:space="preserve"> </w:t>
      </w:r>
      <w:r w:rsidRPr="00C80B17">
        <w:t>Standard</w:t>
      </w:r>
      <w:r>
        <w:t>y</w:t>
      </w:r>
      <w:r w:rsidRPr="00C80B17">
        <w:t xml:space="preserve"> 6.4, 6.9-6.10</w:t>
      </w:r>
    </w:p>
    <w:p w14:paraId="25B1F04C" w14:textId="77777777" w:rsidR="005D65AA" w:rsidRPr="007A2F4A" w:rsidRDefault="005D65AA" w:rsidP="005D65AA">
      <w:pPr>
        <w:widowControl w:val="0"/>
        <w:autoSpaceDE w:val="0"/>
        <w:autoSpaceDN w:val="0"/>
        <w:adjustRightInd w:val="0"/>
        <w:snapToGrid w:val="0"/>
        <w:spacing w:after="120"/>
        <w:ind w:left="425" w:right="142"/>
        <w:jc w:val="both"/>
        <w:rPr>
          <w:rFonts w:asciiTheme="minorHAnsi" w:hAnsiTheme="minorHAnsi" w:cstheme="minorHAnsi"/>
          <w:sz w:val="22"/>
          <w:szCs w:val="22"/>
        </w:rPr>
      </w:pPr>
      <w:bookmarkStart w:id="676" w:name="_Hlk114670018"/>
      <w:r w:rsidRPr="007A2F4A">
        <w:rPr>
          <w:rFonts w:asciiTheme="minorHAnsi" w:hAnsiTheme="minorHAnsi" w:cstheme="minorHAnsi"/>
          <w:sz w:val="22"/>
          <w:szCs w:val="22"/>
        </w:rPr>
        <w:t xml:space="preserve">Kvalifikační požadavky na garanty studijních předmětů splňují podmínky stanovené zákonem </w:t>
      </w:r>
      <w:r w:rsidRPr="007A2F4A">
        <w:rPr>
          <w:rFonts w:asciiTheme="minorHAnsi" w:hAnsiTheme="minorHAnsi" w:cstheme="minorHAnsi"/>
          <w:sz w:val="22"/>
          <w:szCs w:val="22"/>
        </w:rPr>
        <w:br/>
        <w:t xml:space="preserve">a nařízením vlády č. 274/2016 Sb., o standardech pro akreditace ve vysokém školství. </w:t>
      </w:r>
    </w:p>
    <w:bookmarkEnd w:id="676"/>
    <w:p w14:paraId="365C4763" w14:textId="77777777" w:rsidR="005D65AA" w:rsidRPr="007A2F4A" w:rsidRDefault="005D65AA" w:rsidP="005D65AA">
      <w:pPr>
        <w:widowControl w:val="0"/>
        <w:autoSpaceDE w:val="0"/>
        <w:autoSpaceDN w:val="0"/>
        <w:adjustRightInd w:val="0"/>
        <w:snapToGrid w:val="0"/>
        <w:spacing w:after="120"/>
        <w:ind w:right="142" w:firstLine="425"/>
        <w:jc w:val="both"/>
        <w:rPr>
          <w:rFonts w:asciiTheme="minorHAnsi" w:hAnsiTheme="minorHAnsi" w:cstheme="minorHAnsi"/>
          <w:color w:val="000000"/>
          <w:sz w:val="22"/>
          <w:szCs w:val="22"/>
        </w:rPr>
      </w:pPr>
      <w:r w:rsidRPr="007A2F4A">
        <w:rPr>
          <w:rFonts w:asciiTheme="minorHAnsi" w:hAnsiTheme="minorHAnsi" w:cstheme="minorHAnsi"/>
          <w:color w:val="000000"/>
          <w:sz w:val="22"/>
          <w:szCs w:val="22"/>
        </w:rPr>
        <w:t xml:space="preserve">Personální zabezpečení výuky: </w:t>
      </w:r>
    </w:p>
    <w:p w14:paraId="0D2B6826" w14:textId="77777777" w:rsidR="005D65AA" w:rsidRPr="007A2F4A" w:rsidRDefault="005D65AA" w:rsidP="005D65AA">
      <w:pPr>
        <w:widowControl w:val="0"/>
        <w:autoSpaceDE w:val="0"/>
        <w:autoSpaceDN w:val="0"/>
        <w:adjustRightInd w:val="0"/>
        <w:snapToGrid w:val="0"/>
        <w:ind w:left="426" w:right="142"/>
        <w:jc w:val="both"/>
        <w:rPr>
          <w:rFonts w:asciiTheme="minorHAnsi" w:hAnsiTheme="minorHAnsi" w:cstheme="minorHAnsi"/>
          <w:color w:val="000000"/>
          <w:sz w:val="22"/>
          <w:szCs w:val="22"/>
        </w:rPr>
      </w:pPr>
      <w:r w:rsidRPr="007A2F4A">
        <w:rPr>
          <w:rFonts w:asciiTheme="minorHAnsi" w:hAnsiTheme="minorHAnsi" w:cstheme="minorHAnsi"/>
          <w:color w:val="000000"/>
          <w:sz w:val="22"/>
          <w:szCs w:val="22"/>
        </w:rPr>
        <w:t xml:space="preserve">a) Výuka jednotlivých studijních předmětů je zajištěna akademickými pracovníky, popřípadě i dalšími odborníky s příslušnou kvalifikací. </w:t>
      </w:r>
    </w:p>
    <w:p w14:paraId="554742B5" w14:textId="77777777" w:rsidR="005D65AA" w:rsidRPr="007A2F4A"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sz w:val="22"/>
          <w:szCs w:val="22"/>
        </w:rPr>
      </w:pPr>
      <w:r w:rsidRPr="007A2F4A">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7A2F4A">
        <w:rPr>
          <w:rFonts w:asciiTheme="minorHAnsi" w:hAnsiTheme="minorHAnsi" w:cstheme="minorHAnsi"/>
          <w:i/>
          <w:iCs/>
          <w:color w:val="000000"/>
          <w:sz w:val="22"/>
          <w:szCs w:val="22"/>
        </w:rPr>
        <w:t>Studijního a zkušebního řádu UTB</w:t>
      </w:r>
      <w:r w:rsidRPr="007A2F4A">
        <w:rPr>
          <w:rStyle w:val="Znakapoznpodarou"/>
          <w:rFonts w:asciiTheme="minorHAnsi" w:hAnsiTheme="minorHAnsi" w:cstheme="minorHAnsi"/>
          <w:color w:val="000000"/>
          <w:sz w:val="22"/>
          <w:szCs w:val="22"/>
        </w:rPr>
        <w:footnoteReference w:id="74"/>
      </w:r>
      <w:r w:rsidRPr="007A2F4A">
        <w:rPr>
          <w:rFonts w:asciiTheme="minorHAnsi" w:hAnsiTheme="minorHAnsi" w:cstheme="minorHAnsi"/>
          <w:color w:val="000000"/>
          <w:sz w:val="22"/>
          <w:szCs w:val="22"/>
        </w:rPr>
        <w:t>.</w:t>
      </w:r>
    </w:p>
    <w:p w14:paraId="73EF6FD2" w14:textId="41520E07" w:rsidR="007A2F4A" w:rsidRDefault="005D65AA" w:rsidP="004C5351">
      <w:pPr>
        <w:widowControl w:val="0"/>
        <w:autoSpaceDE w:val="0"/>
        <w:autoSpaceDN w:val="0"/>
        <w:adjustRightInd w:val="0"/>
        <w:snapToGrid w:val="0"/>
        <w:spacing w:after="120"/>
        <w:ind w:left="425" w:right="142"/>
        <w:jc w:val="both"/>
        <w:rPr>
          <w:rFonts w:asciiTheme="minorHAnsi" w:hAnsiTheme="minorHAnsi" w:cstheme="minorHAnsi"/>
          <w:sz w:val="22"/>
          <w:szCs w:val="22"/>
        </w:rPr>
      </w:pPr>
      <w:r w:rsidRPr="007A2F4A">
        <w:rPr>
          <w:rFonts w:asciiTheme="minorHAnsi" w:hAnsiTheme="minorHAnsi" w:cstheme="minorHAnsi"/>
          <w:sz w:val="22"/>
          <w:szCs w:val="22"/>
        </w:rPr>
        <w:t xml:space="preserve">Studijní předměty profilujícího základu jsou v rámci </w:t>
      </w:r>
      <w:r w:rsidR="00105B5F"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sidR="00105B5F" w:rsidRPr="007A2F4A">
        <w:rPr>
          <w:rFonts w:asciiTheme="minorHAnsi" w:hAnsiTheme="minorHAnsi" w:cstheme="minorHAnsi"/>
          <w:sz w:val="22"/>
          <w:szCs w:val="22"/>
        </w:rPr>
        <w:t xml:space="preserve"> </w:t>
      </w:r>
      <w:r w:rsidRPr="007A2F4A">
        <w:rPr>
          <w:rFonts w:asciiTheme="minorHAnsi" w:hAnsiTheme="minorHAnsi" w:cstheme="minorHAnsi"/>
          <w:sz w:val="22"/>
          <w:szCs w:val="22"/>
        </w:rPr>
        <w:t xml:space="preserve">garantovány akademickými pracovníky. Garanti těchto studijních předmětů se podstatným způsobem podílejí na výuce. </w:t>
      </w:r>
    </w:p>
    <w:p w14:paraId="3BAF4C41" w14:textId="47F3EB9E" w:rsidR="007A2F4A" w:rsidRPr="000D37B3" w:rsidRDefault="007A2F4A" w:rsidP="007A2F4A">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 xml:space="preserve">Tabulka níže uvádí </w:t>
      </w:r>
      <w:r w:rsidRPr="000D37B3">
        <w:rPr>
          <w:rFonts w:asciiTheme="minorHAnsi" w:hAnsiTheme="minorHAnsi" w:cstheme="minorHAnsi"/>
          <w:sz w:val="22"/>
          <w:szCs w:val="22"/>
        </w:rPr>
        <w:t xml:space="preserve">personální zabezpečení předmětů profilujícího základu </w:t>
      </w:r>
      <w:r w:rsidR="00105B5F" w:rsidRPr="000D37B3">
        <w:rPr>
          <w:rFonts w:asciiTheme="minorHAnsi" w:hAnsiTheme="minorHAnsi" w:cs="Calibri"/>
          <w:color w:val="000000"/>
          <w:sz w:val="22"/>
          <w:szCs w:val="22"/>
        </w:rPr>
        <w:t xml:space="preserve">BSP </w:t>
      </w:r>
      <w:bookmarkStart w:id="677" w:name="_Hlk184291409"/>
      <w:proofErr w:type="spellStart"/>
      <w:r w:rsidR="0043660F" w:rsidRPr="000D37B3">
        <w:rPr>
          <w:rFonts w:asciiTheme="minorHAnsi" w:hAnsiTheme="minorHAnsi" w:cs="Calibri"/>
          <w:color w:val="000000"/>
          <w:sz w:val="22"/>
          <w:szCs w:val="22"/>
        </w:rPr>
        <w:t>Footwear</w:t>
      </w:r>
      <w:proofErr w:type="spellEnd"/>
      <w:r w:rsidR="0043660F" w:rsidRPr="000D37B3">
        <w:rPr>
          <w:rFonts w:asciiTheme="minorHAnsi" w:hAnsiTheme="minorHAnsi" w:cs="Calibri"/>
          <w:color w:val="000000"/>
          <w:sz w:val="22"/>
          <w:szCs w:val="22"/>
        </w:rPr>
        <w:t xml:space="preserve"> Design</w:t>
      </w:r>
      <w:bookmarkEnd w:id="677"/>
      <w:r w:rsidRPr="000D37B3">
        <w:rPr>
          <w:rFonts w:asciiTheme="minorHAnsi" w:hAnsiTheme="minorHAnsi" w:cstheme="minorHAnsi"/>
          <w:sz w:val="22"/>
          <w:szCs w:val="22"/>
        </w:rPr>
        <w:t>.</w:t>
      </w:r>
    </w:p>
    <w:p w14:paraId="3FA2C01A" w14:textId="77777777" w:rsidR="007A2F4A" w:rsidRPr="000D37B3" w:rsidRDefault="007A2F4A" w:rsidP="007A2F4A">
      <w:pPr>
        <w:widowControl w:val="0"/>
        <w:autoSpaceDE w:val="0"/>
        <w:autoSpaceDN w:val="0"/>
        <w:adjustRightInd w:val="0"/>
        <w:snapToGrid w:val="0"/>
        <w:ind w:right="142"/>
        <w:jc w:val="both"/>
        <w:rPr>
          <w:rFonts w:asciiTheme="minorHAnsi" w:hAnsiTheme="minorHAnsi" w:cstheme="minorHAnsi"/>
          <w:sz w:val="22"/>
          <w:szCs w:val="22"/>
        </w:rPr>
      </w:pPr>
    </w:p>
    <w:tbl>
      <w:tblPr>
        <w:tblW w:w="8646" w:type="dxa"/>
        <w:tblInd w:w="421" w:type="dxa"/>
        <w:shd w:val="clear" w:color="auto" w:fill="FFFFFF"/>
        <w:tblLayout w:type="fixed"/>
        <w:tblLook w:val="0000" w:firstRow="0" w:lastRow="0" w:firstColumn="0" w:lastColumn="0" w:noHBand="0" w:noVBand="0"/>
      </w:tblPr>
      <w:tblGrid>
        <w:gridCol w:w="3260"/>
        <w:gridCol w:w="3685"/>
        <w:gridCol w:w="1701"/>
      </w:tblGrid>
      <w:tr w:rsidR="007A2F4A" w:rsidRPr="000D37B3" w14:paraId="1B09782C" w14:textId="77777777" w:rsidTr="007A2F4A">
        <w:trPr>
          <w:cantSplit/>
          <w:trHeight w:val="382"/>
        </w:trPr>
        <w:tc>
          <w:tcPr>
            <w:tcW w:w="32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5758DA03" w14:textId="0F61A493" w:rsidR="007A2F4A" w:rsidRPr="000D37B3" w:rsidRDefault="007A2F4A" w:rsidP="007A2F4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b/>
                <w:bCs/>
              </w:rPr>
            </w:pPr>
            <w:r w:rsidRPr="000D37B3">
              <w:rPr>
                <w:rFonts w:asciiTheme="minorHAnsi" w:hAnsiTheme="minorHAnsi" w:cstheme="minorHAnsi"/>
                <w:b/>
                <w:bCs/>
              </w:rPr>
              <w:t xml:space="preserve">Předměty profilujícího základu </w:t>
            </w:r>
          </w:p>
        </w:tc>
        <w:tc>
          <w:tcPr>
            <w:tcW w:w="3685"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06B07FFB" w14:textId="4F2B69C1" w:rsidR="007A2F4A" w:rsidRPr="000D37B3" w:rsidRDefault="007A2F4A" w:rsidP="007A2F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ind w:right="142"/>
              <w:rPr>
                <w:rFonts w:asciiTheme="minorHAnsi" w:hAnsiTheme="minorHAnsi" w:cstheme="minorHAnsi"/>
                <w:b/>
                <w:bCs/>
              </w:rPr>
            </w:pPr>
            <w:r w:rsidRPr="000D37B3">
              <w:rPr>
                <w:rFonts w:asciiTheme="minorHAnsi" w:hAnsiTheme="minorHAnsi" w:cstheme="minorHAnsi"/>
                <w:b/>
                <w:bCs/>
              </w:rPr>
              <w:t>Vyučující</w:t>
            </w:r>
          </w:p>
        </w:tc>
        <w:tc>
          <w:tcPr>
            <w:tcW w:w="17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4589B636" w14:textId="2FF35180" w:rsidR="007A2F4A" w:rsidRPr="000D37B3" w:rsidRDefault="007A2F4A" w:rsidP="007A2F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b/>
                <w:bCs/>
              </w:rPr>
            </w:pPr>
            <w:r w:rsidRPr="000D37B3">
              <w:rPr>
                <w:rFonts w:asciiTheme="minorHAnsi" w:hAnsiTheme="minorHAnsi" w:cstheme="minorHAnsi"/>
                <w:b/>
                <w:bCs/>
              </w:rPr>
              <w:t>Interní /</w:t>
            </w:r>
            <w:r w:rsidR="00FB2E17" w:rsidRPr="000D37B3">
              <w:rPr>
                <w:rFonts w:asciiTheme="minorHAnsi" w:hAnsiTheme="minorHAnsi" w:cstheme="minorHAnsi"/>
                <w:b/>
                <w:bCs/>
              </w:rPr>
              <w:t xml:space="preserve"> </w:t>
            </w:r>
            <w:r w:rsidRPr="000D37B3">
              <w:rPr>
                <w:rFonts w:asciiTheme="minorHAnsi" w:hAnsiTheme="minorHAnsi" w:cstheme="minorHAnsi"/>
                <w:b/>
                <w:bCs/>
              </w:rPr>
              <w:t>externí</w:t>
            </w:r>
          </w:p>
        </w:tc>
      </w:tr>
      <w:tr w:rsidR="007A2F4A" w:rsidRPr="000D37B3" w14:paraId="5D6262BA"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B8AE97" w14:textId="77777777" w:rsidR="007A2F4A" w:rsidRPr="000D37B3" w:rsidRDefault="007A2F4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0D37B3">
              <w:rPr>
                <w:rFonts w:asciiTheme="minorHAnsi" w:hAnsiTheme="minorHAnsi" w:cstheme="minorHAnsi"/>
              </w:rPr>
              <w:t>Dějiny designu 1-4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0E9A5E" w14:textId="248A7AE3"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Fonts w:asciiTheme="minorHAnsi" w:hAnsiTheme="minorHAnsi" w:cstheme="minorHAnsi"/>
              </w:rPr>
              <w:t xml:space="preserve">prof. PhDr. Zdeno </w:t>
            </w:r>
            <w:proofErr w:type="spellStart"/>
            <w:r w:rsidRPr="000D37B3">
              <w:rPr>
                <w:rFonts w:asciiTheme="minorHAnsi" w:hAnsiTheme="minorHAnsi" w:cstheme="minorHAnsi"/>
              </w:rPr>
              <w:t>Kolesár</w:t>
            </w:r>
            <w:proofErr w:type="spellEnd"/>
            <w:r w:rsidRPr="000D37B3">
              <w:rPr>
                <w:rFonts w:asciiTheme="minorHAnsi" w:hAnsiTheme="minorHAnsi" w:cstheme="minorHAnsi"/>
              </w:rPr>
              <w:t>,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44D4DF" w14:textId="77777777"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tc>
      </w:tr>
      <w:tr w:rsidR="007A2F4A" w:rsidRPr="000D37B3" w14:paraId="7982D785"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7259EE" w14:textId="77777777" w:rsidR="007A2F4A" w:rsidRPr="000D37B3" w:rsidRDefault="007A2F4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0D37B3">
              <w:rPr>
                <w:rFonts w:asciiTheme="minorHAnsi" w:hAnsiTheme="minorHAnsi" w:cstheme="minorHAnsi"/>
              </w:rPr>
              <w:t>Dějiny designu 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F0C991" w14:textId="7B51FB22"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Fonts w:asciiTheme="minorHAnsi" w:hAnsiTheme="minorHAnsi" w:cstheme="minorHAnsi"/>
              </w:rPr>
              <w:t xml:space="preserve">Mgr. Vít Jakubíček, Ph.D.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718BCE" w14:textId="77777777"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tc>
      </w:tr>
      <w:tr w:rsidR="007A2F4A" w:rsidRPr="000D37B3" w14:paraId="281B3F36"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EF4CF0" w14:textId="5148E492" w:rsidR="007A2F4A" w:rsidRPr="000D37B3" w:rsidRDefault="007A2F4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0D37B3">
              <w:rPr>
                <w:rFonts w:asciiTheme="minorHAnsi" w:hAnsiTheme="minorHAnsi" w:cstheme="minorHAnsi"/>
              </w:rPr>
              <w:t xml:space="preserve">Ateliér </w:t>
            </w:r>
            <w:proofErr w:type="spellStart"/>
            <w:r w:rsidR="00DD11A5" w:rsidRPr="000D37B3">
              <w:rPr>
                <w:rFonts w:asciiTheme="minorHAnsi" w:hAnsiTheme="minorHAnsi" w:cstheme="minorHAnsi"/>
              </w:rPr>
              <w:t>Footwear</w:t>
            </w:r>
            <w:proofErr w:type="spellEnd"/>
            <w:r w:rsidR="00DD11A5" w:rsidRPr="000D37B3">
              <w:rPr>
                <w:rFonts w:asciiTheme="minorHAnsi" w:hAnsiTheme="minorHAnsi" w:cstheme="minorHAnsi"/>
              </w:rPr>
              <w:t xml:space="preserve"> Design</w:t>
            </w:r>
            <w:r w:rsidR="00AE63CD" w:rsidRPr="000D37B3">
              <w:rPr>
                <w:rFonts w:asciiTheme="minorHAnsi" w:hAnsiTheme="minorHAnsi" w:cstheme="minorHAnsi"/>
              </w:rPr>
              <w:t xml:space="preserve"> </w:t>
            </w:r>
            <w:r w:rsidR="002C42A5" w:rsidRPr="000D37B3">
              <w:rPr>
                <w:rFonts w:asciiTheme="minorHAnsi" w:hAnsiTheme="minorHAnsi" w:cstheme="minorHAnsi"/>
              </w:rPr>
              <w:t>1-</w:t>
            </w:r>
            <w:r w:rsidR="00834404" w:rsidRPr="000D37B3">
              <w:rPr>
                <w:rFonts w:asciiTheme="minorHAnsi" w:hAnsiTheme="minorHAnsi" w:cstheme="minorHAnsi"/>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DE0257" w14:textId="77777777" w:rsidR="007A2F4A" w:rsidRPr="000D37B3" w:rsidRDefault="002C42A5"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Fonts w:asciiTheme="minorHAnsi" w:hAnsiTheme="minorHAnsi" w:cstheme="minorHAnsi"/>
              </w:rPr>
              <w:t xml:space="preserve">MgA. Eva </w:t>
            </w:r>
            <w:proofErr w:type="spellStart"/>
            <w:r w:rsidRPr="000D37B3">
              <w:rPr>
                <w:rFonts w:asciiTheme="minorHAnsi" w:hAnsiTheme="minorHAnsi" w:cstheme="minorHAnsi"/>
              </w:rPr>
              <w:t>Klabalová</w:t>
            </w:r>
            <w:proofErr w:type="spellEnd"/>
            <w:r w:rsidRPr="000D37B3">
              <w:rPr>
                <w:rFonts w:asciiTheme="minorHAnsi" w:hAnsiTheme="minorHAnsi" w:cstheme="minorHAnsi"/>
              </w:rPr>
              <w:t>, Ph.D.</w:t>
            </w:r>
          </w:p>
          <w:p w14:paraId="3B8DE9F8" w14:textId="07D1FF18" w:rsidR="000B1E50" w:rsidRPr="000D37B3" w:rsidRDefault="000B1E50"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Fonts w:asciiTheme="minorHAnsi" w:hAnsiTheme="minorHAnsi" w:cstheme="minorHAnsi"/>
              </w:rPr>
              <w:t xml:space="preserve">MgA. Jana </w:t>
            </w:r>
            <w:proofErr w:type="spellStart"/>
            <w:r w:rsidRPr="000D37B3">
              <w:rPr>
                <w:rFonts w:asciiTheme="minorHAnsi" w:hAnsiTheme="minorHAnsi" w:cstheme="minorHAnsi"/>
              </w:rPr>
              <w:t>Kotikov</w:t>
            </w:r>
            <w:proofErr w:type="spellEnd"/>
          </w:p>
          <w:p w14:paraId="70CF2FC4" w14:textId="77777777" w:rsidR="00EC34B8" w:rsidRDefault="007D0A57" w:rsidP="005E2F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Fonts w:asciiTheme="minorHAnsi" w:hAnsiTheme="minorHAnsi" w:cstheme="minorHAnsi"/>
              </w:rPr>
              <w:t>Ing. Jana Šerá, Ph</w:t>
            </w:r>
            <w:r w:rsidR="00834404" w:rsidRPr="000D37B3">
              <w:rPr>
                <w:rFonts w:asciiTheme="minorHAnsi" w:hAnsiTheme="minorHAnsi" w:cstheme="minorHAnsi"/>
              </w:rPr>
              <w:t>.</w:t>
            </w:r>
            <w:r w:rsidRPr="000D37B3">
              <w:rPr>
                <w:rFonts w:asciiTheme="minorHAnsi" w:hAnsiTheme="minorHAnsi" w:cstheme="minorHAnsi"/>
              </w:rPr>
              <w:t>D.</w:t>
            </w:r>
          </w:p>
          <w:p w14:paraId="6F676B00" w14:textId="172CBA1F" w:rsidR="00C458A9" w:rsidRPr="000D37B3" w:rsidRDefault="00C458A9" w:rsidP="005E2F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Pr>
                <w:rFonts w:asciiTheme="minorHAnsi" w:hAnsiTheme="minorHAnsi" w:cstheme="minorHAnsi"/>
              </w:rPr>
              <w:t>MgA. Lucie Trejtnarová, Ph.D.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CC1851" w14:textId="77777777"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p w14:paraId="3D7BC486" w14:textId="77777777" w:rsidR="00E96776" w:rsidRPr="000D37B3" w:rsidRDefault="00E96776"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00D56FD8" w:rsidRPr="000D37B3">
              <w:rPr>
                <w:rFonts w:asciiTheme="minorHAnsi" w:hAnsiTheme="minorHAnsi" w:cstheme="minorHAnsi"/>
              </w:rPr>
              <w:t>.</w:t>
            </w:r>
          </w:p>
          <w:p w14:paraId="01CADCC4" w14:textId="77777777" w:rsidR="00D56FD8" w:rsidRDefault="00D56FD8"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p w14:paraId="6D80DAB4" w14:textId="248BE15A" w:rsidR="00C458A9" w:rsidRPr="000D37B3" w:rsidRDefault="00C458A9"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r>
      <w:tr w:rsidR="007A2F4A" w:rsidRPr="000D37B3" w14:paraId="28B63299"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54B537" w14:textId="1F638528" w:rsidR="007A2F4A" w:rsidRPr="000D37B3" w:rsidRDefault="007A2F4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0D37B3">
              <w:rPr>
                <w:rStyle w:val="normaltextrun"/>
                <w:rFonts w:asciiTheme="minorHAnsi" w:eastAsiaTheme="majorEastAsia" w:hAnsiTheme="minorHAnsi" w:cstheme="minorHAnsi"/>
              </w:rPr>
              <w:t>Teorie a technologie 1-5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12915C" w14:textId="16E1DCEE" w:rsidR="00B35588" w:rsidRPr="000D37B3" w:rsidRDefault="00B35588"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Style w:val="normaltextrun"/>
                <w:rFonts w:asciiTheme="minorHAnsi" w:eastAsiaTheme="majorEastAsia" w:hAnsiTheme="minorHAnsi" w:cstheme="minorHAnsi"/>
              </w:rPr>
            </w:pPr>
            <w:r w:rsidRPr="000D37B3">
              <w:rPr>
                <w:rStyle w:val="normaltextrun"/>
                <w:rFonts w:asciiTheme="minorHAnsi" w:eastAsiaTheme="majorEastAsia" w:hAnsiTheme="minorHAnsi" w:cstheme="minorHAnsi"/>
              </w:rPr>
              <w:t xml:space="preserve">prof. Ing. Pavel </w:t>
            </w:r>
            <w:proofErr w:type="spellStart"/>
            <w:r w:rsidRPr="000D37B3">
              <w:rPr>
                <w:rStyle w:val="normaltextrun"/>
                <w:rFonts w:asciiTheme="minorHAnsi" w:eastAsiaTheme="majorEastAsia" w:hAnsiTheme="minorHAnsi" w:cstheme="minorHAnsi"/>
              </w:rPr>
              <w:t>Mokrejš</w:t>
            </w:r>
            <w:proofErr w:type="spellEnd"/>
            <w:r w:rsidRPr="000D37B3">
              <w:rPr>
                <w:rStyle w:val="normaltextrun"/>
                <w:rFonts w:asciiTheme="minorHAnsi" w:eastAsiaTheme="majorEastAsia" w:hAnsiTheme="minorHAnsi" w:cstheme="minorHAnsi"/>
              </w:rPr>
              <w:t>, Ph.D.</w:t>
            </w:r>
          </w:p>
          <w:p w14:paraId="76F92A23" w14:textId="025B066F" w:rsidR="008A0FB2" w:rsidRPr="000D37B3" w:rsidRDefault="008A0FB2"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Style w:val="normaltextrun"/>
                <w:rFonts w:asciiTheme="minorHAnsi" w:eastAsiaTheme="majorEastAsia" w:hAnsiTheme="minorHAnsi" w:cstheme="minorHAnsi"/>
              </w:rPr>
            </w:pPr>
            <w:r w:rsidRPr="000D37B3">
              <w:rPr>
                <w:rStyle w:val="normaltextrun"/>
                <w:rFonts w:asciiTheme="minorHAnsi" w:eastAsiaTheme="majorEastAsia" w:hAnsiTheme="minorHAnsi" w:cstheme="minorHAnsi"/>
              </w:rPr>
              <w:t>doc. Ing. Martina Hřibová, Ph.D.</w:t>
            </w:r>
          </w:p>
          <w:p w14:paraId="24B8CB1C" w14:textId="3BEFBB81"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Style w:val="normaltextrun"/>
                <w:rFonts w:asciiTheme="minorHAnsi" w:eastAsiaTheme="majorEastAsia" w:hAnsiTheme="minorHAnsi" w:cstheme="minorHAnsi"/>
              </w:rPr>
              <w:t xml:space="preserve">Ing. Martina </w:t>
            </w:r>
            <w:proofErr w:type="spellStart"/>
            <w:r w:rsidRPr="000D37B3">
              <w:rPr>
                <w:rStyle w:val="spellingerror"/>
                <w:rFonts w:asciiTheme="minorHAnsi" w:hAnsiTheme="minorHAnsi" w:cstheme="minorHAnsi"/>
              </w:rPr>
              <w:t>Černeková</w:t>
            </w:r>
            <w:proofErr w:type="spellEnd"/>
            <w:r w:rsidRPr="000D37B3">
              <w:rPr>
                <w:rStyle w:val="normaltextrun"/>
                <w:rFonts w:asciiTheme="minorHAnsi" w:eastAsiaTheme="majorEastAsia" w:hAnsiTheme="minorHAnsi" w:cstheme="minorHAnsi"/>
              </w:rPr>
              <w:t>, Ph.D.</w:t>
            </w:r>
            <w:r w:rsidRPr="000D37B3">
              <w:rPr>
                <w:rStyle w:val="eop"/>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E30A43" w14:textId="77777777"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p w14:paraId="3C84DEBD" w14:textId="77777777" w:rsidR="000D3954" w:rsidRPr="000D37B3" w:rsidRDefault="000D3954"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p w14:paraId="6054B9A0" w14:textId="2EDA0D7D" w:rsidR="00D56FD8" w:rsidRPr="000D37B3" w:rsidRDefault="00D56FD8"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tc>
      </w:tr>
      <w:tr w:rsidR="007A2F4A" w:rsidRPr="000D37B3" w14:paraId="501C7588"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BFDB9D" w14:textId="2687DE9E" w:rsidR="007A2F4A" w:rsidRPr="000D37B3" w:rsidRDefault="007A2F4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0D37B3">
              <w:rPr>
                <w:rStyle w:val="normaltextrun"/>
                <w:rFonts w:asciiTheme="minorHAnsi" w:eastAsiaTheme="majorEastAsia" w:hAnsiTheme="minorHAnsi" w:cstheme="minorHAnsi"/>
              </w:rPr>
              <w:t>Dějiny obouvání 1</w:t>
            </w:r>
            <w:r w:rsidRPr="000D37B3">
              <w:rPr>
                <w:rStyle w:val="eop"/>
                <w:rFonts w:asciiTheme="minorHAnsi" w:hAnsiTheme="minorHAnsi" w:cstheme="minorHAnsi"/>
              </w:rPr>
              <w:t>-</w:t>
            </w:r>
            <w:r w:rsidR="00380E5A" w:rsidRPr="000D37B3">
              <w:rPr>
                <w:rStyle w:val="eop"/>
                <w:rFonts w:asciiTheme="minorHAnsi" w:hAnsiTheme="minorHAnsi" w:cstheme="minorHAnsi"/>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59138B" w14:textId="751FC072" w:rsidR="007A2F4A" w:rsidRPr="000D37B3" w:rsidRDefault="007E7F29"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i/>
                <w:iCs/>
              </w:rPr>
            </w:pPr>
            <w:r w:rsidRPr="000D37B3">
              <w:rPr>
                <w:rFonts w:asciiTheme="minorHAnsi" w:hAnsiTheme="minorHAnsi" w:cstheme="minorHAnsi"/>
              </w:rPr>
              <w:t>Mgr</w:t>
            </w:r>
            <w:r w:rsidR="00A062C8" w:rsidRPr="000D37B3">
              <w:rPr>
                <w:rFonts w:asciiTheme="minorHAnsi" w:hAnsiTheme="minorHAnsi" w:cstheme="minorHAnsi"/>
              </w:rPr>
              <w:t>. Michal</w:t>
            </w:r>
            <w:r w:rsidR="00A062C8" w:rsidRPr="000D37B3">
              <w:rPr>
                <w:rFonts w:asciiTheme="minorHAnsi" w:hAnsiTheme="minorHAnsi" w:cstheme="minorHAnsi"/>
                <w:i/>
                <w:iCs/>
              </w:rPr>
              <w:t xml:space="preserve"> </w:t>
            </w:r>
            <w:r w:rsidR="00A062C8" w:rsidRPr="000D37B3">
              <w:rPr>
                <w:rFonts w:asciiTheme="minorHAnsi" w:hAnsiTheme="minorHAnsi" w:cstheme="minorHAnsi"/>
              </w:rPr>
              <w:t>Heinrich</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4F788F" w14:textId="77777777" w:rsidR="007A2F4A" w:rsidRPr="000D37B3" w:rsidRDefault="007A2F4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ext</w:t>
            </w:r>
            <w:proofErr w:type="spellEnd"/>
            <w:r w:rsidRPr="000D37B3">
              <w:rPr>
                <w:rFonts w:asciiTheme="minorHAnsi" w:hAnsiTheme="minorHAnsi" w:cstheme="minorHAnsi"/>
              </w:rPr>
              <w:t>.</w:t>
            </w:r>
          </w:p>
        </w:tc>
      </w:tr>
      <w:tr w:rsidR="00544EE2" w:rsidRPr="000D37B3" w14:paraId="1EC1DDD8" w14:textId="77777777" w:rsidTr="007A2F4A">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CB92AF" w14:textId="6F31B46F" w:rsidR="00544EE2" w:rsidRPr="000D37B3" w:rsidRDefault="00380E5A"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Style w:val="normaltextrun"/>
                <w:rFonts w:asciiTheme="minorHAnsi" w:eastAsiaTheme="majorEastAsia" w:hAnsiTheme="minorHAnsi" w:cstheme="minorHAnsi"/>
              </w:rPr>
            </w:pPr>
            <w:r w:rsidRPr="000D37B3">
              <w:rPr>
                <w:rStyle w:val="normaltextrun"/>
                <w:rFonts w:asciiTheme="minorHAnsi" w:eastAsiaTheme="majorEastAsia" w:hAnsiTheme="minorHAnsi" w:cstheme="minorHAnsi"/>
              </w:rPr>
              <w:t>Výroba doplňků a galanterie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C70DD4" w14:textId="11E79224" w:rsidR="00544EE2" w:rsidRPr="000D37B3" w:rsidRDefault="00380E5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right="142"/>
              <w:rPr>
                <w:rFonts w:asciiTheme="minorHAnsi" w:hAnsiTheme="minorHAnsi" w:cstheme="minorHAnsi"/>
              </w:rPr>
            </w:pPr>
            <w:r w:rsidRPr="000D37B3">
              <w:rPr>
                <w:rStyle w:val="normaltextrun"/>
                <w:rFonts w:asciiTheme="minorHAnsi" w:eastAsiaTheme="majorEastAsia" w:hAnsiTheme="minorHAnsi" w:cstheme="minorHAnsi"/>
              </w:rPr>
              <w:t xml:space="preserve">Ing. Martina </w:t>
            </w:r>
            <w:proofErr w:type="spellStart"/>
            <w:r w:rsidRPr="000D37B3">
              <w:rPr>
                <w:rStyle w:val="spellingerror"/>
                <w:rFonts w:asciiTheme="minorHAnsi" w:hAnsiTheme="minorHAnsi" w:cstheme="minorHAnsi"/>
              </w:rPr>
              <w:t>Černeková</w:t>
            </w:r>
            <w:proofErr w:type="spellEnd"/>
            <w:r w:rsidRPr="000D37B3">
              <w:rPr>
                <w:rStyle w:val="normaltextrun"/>
                <w:rFonts w:asciiTheme="minorHAnsi" w:eastAsiaTheme="majorEastAsia" w:hAnsiTheme="minorHAnsi" w:cstheme="minorHAnsi"/>
              </w:rPr>
              <w:t>, Ph.D.</w:t>
            </w:r>
            <w:r w:rsidRPr="000D37B3">
              <w:rPr>
                <w:rStyle w:val="eop"/>
                <w:rFonts w:asciiTheme="minorHAnsi" w:hAnsiTheme="minorHAnsi" w:cstheme="minorHAnsi"/>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6A5815" w14:textId="0623C825" w:rsidR="00544EE2" w:rsidRPr="000D37B3" w:rsidRDefault="00380E5A" w:rsidP="005D65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right="142"/>
              <w:rPr>
                <w:rFonts w:asciiTheme="minorHAnsi" w:hAnsiTheme="minorHAnsi" w:cstheme="minorHAnsi"/>
              </w:rPr>
            </w:pPr>
            <w:proofErr w:type="spellStart"/>
            <w:r w:rsidRPr="000D37B3">
              <w:rPr>
                <w:rFonts w:asciiTheme="minorHAnsi" w:hAnsiTheme="minorHAnsi" w:cstheme="minorHAnsi"/>
              </w:rPr>
              <w:t>int</w:t>
            </w:r>
            <w:proofErr w:type="spellEnd"/>
            <w:r w:rsidRPr="000D37B3">
              <w:rPr>
                <w:rFonts w:asciiTheme="minorHAnsi" w:hAnsiTheme="minorHAnsi" w:cstheme="minorHAnsi"/>
              </w:rPr>
              <w:t>.</w:t>
            </w:r>
          </w:p>
        </w:tc>
      </w:tr>
    </w:tbl>
    <w:p w14:paraId="3687E1A3" w14:textId="77777777" w:rsidR="005D65AA" w:rsidRPr="000D37B3" w:rsidRDefault="005D65AA" w:rsidP="005D65AA">
      <w:pPr>
        <w:widowControl w:val="0"/>
        <w:autoSpaceDE w:val="0"/>
        <w:autoSpaceDN w:val="0"/>
        <w:adjustRightInd w:val="0"/>
        <w:snapToGrid w:val="0"/>
        <w:spacing w:after="120"/>
        <w:ind w:left="425" w:right="142"/>
        <w:jc w:val="both"/>
        <w:rPr>
          <w:rFonts w:asciiTheme="minorHAnsi" w:hAnsiTheme="minorHAnsi" w:cstheme="minorHAnsi"/>
          <w:color w:val="000000"/>
        </w:rPr>
      </w:pPr>
    </w:p>
    <w:p w14:paraId="7B65B218" w14:textId="712725B5" w:rsidR="00D93426" w:rsidRPr="000D37B3" w:rsidRDefault="005D65AA" w:rsidP="00502919">
      <w:pPr>
        <w:widowControl w:val="0"/>
        <w:autoSpaceDE w:val="0"/>
        <w:autoSpaceDN w:val="0"/>
        <w:adjustRightInd w:val="0"/>
        <w:snapToGrid w:val="0"/>
        <w:ind w:left="426" w:right="142"/>
        <w:jc w:val="both"/>
        <w:rPr>
          <w:rFonts w:ascii="Calibri Light" w:hAnsi="Calibri Light"/>
          <w:sz w:val="24"/>
          <w:szCs w:val="24"/>
          <w:lang w:eastAsia="en-US"/>
        </w:rPr>
      </w:pPr>
      <w:r w:rsidRPr="000D37B3">
        <w:tab/>
      </w:r>
    </w:p>
    <w:p w14:paraId="00C82093" w14:textId="421359B8" w:rsidR="005D65AA" w:rsidRPr="000D37B3" w:rsidRDefault="005D65AA" w:rsidP="005D65AA">
      <w:pPr>
        <w:pStyle w:val="Nadpis3"/>
        <w:ind w:right="142"/>
      </w:pPr>
      <w:r w:rsidRPr="000D37B3">
        <w:t xml:space="preserve">Kvalifikace odborníků z praxe zapojených do výuky ve studijním programu </w:t>
      </w:r>
    </w:p>
    <w:p w14:paraId="18964766" w14:textId="77777777" w:rsidR="005D65AA" w:rsidRPr="000D37B3" w:rsidRDefault="005D65AA" w:rsidP="005D65AA">
      <w:pPr>
        <w:tabs>
          <w:tab w:val="left" w:pos="2835"/>
        </w:tabs>
        <w:spacing w:before="120" w:after="120"/>
        <w:ind w:right="142"/>
        <w:rPr>
          <w:rFonts w:asciiTheme="minorHAnsi" w:hAnsiTheme="minorHAnsi" w:cstheme="minorHAnsi"/>
          <w:sz w:val="22"/>
          <w:szCs w:val="22"/>
        </w:rPr>
      </w:pPr>
      <w:r w:rsidRPr="000D37B3">
        <w:tab/>
      </w:r>
      <w:r w:rsidRPr="000D37B3">
        <w:tab/>
      </w:r>
      <w:r w:rsidRPr="000D37B3">
        <w:rPr>
          <w:rFonts w:asciiTheme="minorHAnsi" w:hAnsiTheme="minorHAnsi" w:cstheme="minorHAnsi"/>
          <w:sz w:val="22"/>
          <w:szCs w:val="22"/>
        </w:rPr>
        <w:t>Standardy 6.5-6.6</w:t>
      </w:r>
    </w:p>
    <w:p w14:paraId="583DDD09" w14:textId="47F813CA" w:rsidR="005D65AA" w:rsidRDefault="005D65AA" w:rsidP="005D65AA">
      <w:pPr>
        <w:tabs>
          <w:tab w:val="left" w:pos="2835"/>
        </w:tabs>
        <w:spacing w:before="120" w:after="120"/>
        <w:ind w:left="426" w:right="142"/>
        <w:jc w:val="both"/>
        <w:rPr>
          <w:rStyle w:val="markedcontent"/>
          <w:rFonts w:asciiTheme="minorHAnsi" w:hAnsiTheme="minorHAnsi" w:cstheme="minorHAnsi"/>
          <w:sz w:val="22"/>
          <w:szCs w:val="22"/>
        </w:rPr>
      </w:pPr>
      <w:r w:rsidRPr="000D37B3">
        <w:rPr>
          <w:rFonts w:asciiTheme="minorHAnsi" w:hAnsiTheme="minorHAnsi" w:cstheme="minorHAnsi"/>
          <w:sz w:val="22"/>
          <w:szCs w:val="22"/>
        </w:rPr>
        <w:t xml:space="preserve">Personální zajištění </w:t>
      </w:r>
      <w:r w:rsidR="00493C1C" w:rsidRPr="000D37B3">
        <w:rPr>
          <w:rFonts w:asciiTheme="minorHAnsi" w:hAnsiTheme="minorHAnsi" w:cstheme="minorHAnsi"/>
          <w:sz w:val="22"/>
          <w:szCs w:val="22"/>
        </w:rPr>
        <w:t xml:space="preserve">profesně </w:t>
      </w:r>
      <w:r w:rsidRPr="000D37B3">
        <w:rPr>
          <w:rFonts w:asciiTheme="minorHAnsi" w:hAnsiTheme="minorHAnsi" w:cstheme="minorHAnsi"/>
          <w:sz w:val="22"/>
          <w:szCs w:val="22"/>
        </w:rPr>
        <w:t xml:space="preserve">zaměřeného </w:t>
      </w:r>
      <w:r w:rsidR="00093DB8" w:rsidRPr="000D37B3">
        <w:rPr>
          <w:rFonts w:asciiTheme="minorHAnsi" w:hAnsiTheme="minorHAnsi" w:cs="Calibri"/>
          <w:color w:val="000000"/>
          <w:sz w:val="22"/>
          <w:szCs w:val="22"/>
        </w:rPr>
        <w:t xml:space="preserve">BSP </w:t>
      </w:r>
      <w:proofErr w:type="spellStart"/>
      <w:r w:rsidR="00F73786" w:rsidRPr="000D37B3">
        <w:rPr>
          <w:rFonts w:asciiTheme="minorHAnsi" w:hAnsiTheme="minorHAnsi" w:cs="Calibri"/>
          <w:color w:val="000000"/>
          <w:sz w:val="22"/>
          <w:szCs w:val="22"/>
        </w:rPr>
        <w:t>Footwear</w:t>
      </w:r>
      <w:proofErr w:type="spellEnd"/>
      <w:r w:rsidR="00F73786" w:rsidRPr="000D37B3">
        <w:rPr>
          <w:rFonts w:asciiTheme="minorHAnsi" w:hAnsiTheme="minorHAnsi" w:cs="Calibri"/>
          <w:color w:val="000000"/>
          <w:sz w:val="22"/>
          <w:szCs w:val="22"/>
        </w:rPr>
        <w:t xml:space="preserve"> Design</w:t>
      </w:r>
      <w:r w:rsidR="00093DB8" w:rsidRPr="000D37B3">
        <w:rPr>
          <w:rFonts w:asciiTheme="minorHAnsi" w:hAnsiTheme="minorHAnsi" w:cstheme="minorHAnsi"/>
          <w:sz w:val="22"/>
          <w:szCs w:val="22"/>
        </w:rPr>
        <w:t xml:space="preserve"> </w:t>
      </w:r>
      <w:r w:rsidRPr="000D37B3">
        <w:rPr>
          <w:rFonts w:asciiTheme="minorHAnsi" w:hAnsiTheme="minorHAnsi" w:cstheme="minorHAnsi"/>
          <w:sz w:val="22"/>
          <w:szCs w:val="22"/>
        </w:rPr>
        <w:t xml:space="preserve">zahrnuje dostatečné zapojení tvůrčích pracovníků, </w:t>
      </w:r>
      <w:r w:rsidRPr="000D37B3">
        <w:rPr>
          <w:rStyle w:val="markedcontent"/>
          <w:rFonts w:asciiTheme="minorHAnsi" w:hAnsiTheme="minorHAnsi" w:cstheme="minorHAnsi"/>
          <w:sz w:val="22"/>
          <w:szCs w:val="22"/>
        </w:rPr>
        <w:t>což reflektuje zaměření předloženého studijního programu. Všichni odborníci z praxe mají</w:t>
      </w:r>
      <w:r w:rsidRPr="000D37B3">
        <w:rPr>
          <w:rFonts w:asciiTheme="minorHAnsi" w:hAnsiTheme="minorHAnsi" w:cstheme="minorHAnsi"/>
          <w:sz w:val="22"/>
          <w:szCs w:val="22"/>
        </w:rPr>
        <w:t xml:space="preserve"> </w:t>
      </w:r>
      <w:r w:rsidRPr="000D37B3">
        <w:rPr>
          <w:rStyle w:val="markedcontent"/>
          <w:rFonts w:asciiTheme="minorHAnsi" w:hAnsiTheme="minorHAnsi" w:cstheme="minorHAnsi"/>
          <w:sz w:val="22"/>
          <w:szCs w:val="22"/>
        </w:rPr>
        <w:t>vysokoškolské vzdělání získané absolvováním</w:t>
      </w:r>
      <w:r w:rsidRPr="007A2F4A">
        <w:rPr>
          <w:rStyle w:val="markedcontent"/>
          <w:rFonts w:asciiTheme="minorHAnsi" w:hAnsiTheme="minorHAnsi" w:cstheme="minorHAnsi"/>
          <w:sz w:val="22"/>
          <w:szCs w:val="22"/>
        </w:rPr>
        <w:t xml:space="preserve"> magisterského studijního programu, ve svém oboru působí déle, než je požadovaných pět let a jejich odborné</w:t>
      </w:r>
      <w:r w:rsidRPr="007A2F4A">
        <w:rPr>
          <w:rFonts w:asciiTheme="minorHAnsi" w:hAnsiTheme="minorHAnsi" w:cstheme="minorHAnsi"/>
          <w:sz w:val="22"/>
          <w:szCs w:val="22"/>
        </w:rPr>
        <w:t xml:space="preserve"> </w:t>
      </w:r>
      <w:r w:rsidRPr="007A2F4A">
        <w:rPr>
          <w:rStyle w:val="markedcontent"/>
          <w:rFonts w:asciiTheme="minorHAnsi" w:hAnsiTheme="minorHAnsi" w:cstheme="minorHAnsi"/>
          <w:sz w:val="22"/>
          <w:szCs w:val="22"/>
        </w:rPr>
        <w:t>působení od absolvování VŠ je v souladu se zaměřením studijního programu. Jejich spolupráce se předpokládá také v rovině praxí, možných exkurzí do firem/institucí a také při zadávání a řešení</w:t>
      </w:r>
      <w:r w:rsidRPr="007A2F4A">
        <w:rPr>
          <w:rFonts w:asciiTheme="minorHAnsi" w:hAnsiTheme="minorHAnsi" w:cstheme="minorHAnsi"/>
          <w:sz w:val="22"/>
          <w:szCs w:val="22"/>
        </w:rPr>
        <w:t xml:space="preserve"> </w:t>
      </w:r>
      <w:r w:rsidRPr="007A2F4A">
        <w:rPr>
          <w:rStyle w:val="markedcontent"/>
          <w:rFonts w:asciiTheme="minorHAnsi" w:hAnsiTheme="minorHAnsi" w:cstheme="minorHAnsi"/>
          <w:sz w:val="22"/>
          <w:szCs w:val="22"/>
        </w:rPr>
        <w:t>kvalifikačních prací. Příloha C-I</w:t>
      </w:r>
      <w:r w:rsidRPr="007A2F4A">
        <w:rPr>
          <w:rFonts w:asciiTheme="minorHAnsi" w:hAnsiTheme="minorHAnsi" w:cstheme="minorHAnsi"/>
          <w:sz w:val="22"/>
          <w:szCs w:val="22"/>
        </w:rPr>
        <w:t xml:space="preserve"> </w:t>
      </w:r>
      <w:r w:rsidRPr="007A2F4A">
        <w:rPr>
          <w:rStyle w:val="markedcontent"/>
          <w:rFonts w:asciiTheme="minorHAnsi" w:hAnsiTheme="minorHAnsi" w:cstheme="minorHAnsi"/>
          <w:sz w:val="22"/>
          <w:szCs w:val="22"/>
        </w:rPr>
        <w:t>Personální zabezpečení část odborníci z praxe žádosti o akreditaci.</w:t>
      </w:r>
    </w:p>
    <w:p w14:paraId="237915BB" w14:textId="41DE343C" w:rsidR="007A2F4A" w:rsidRDefault="007A2F4A" w:rsidP="007A2F4A">
      <w:pPr>
        <w:tabs>
          <w:tab w:val="left" w:pos="2835"/>
        </w:tabs>
        <w:spacing w:before="120"/>
        <w:ind w:left="425"/>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 xml:space="preserve">V tabulce níže jsou uvedeni odborníci z praxe, kteří jsou zapojeni do výuky v rámci </w:t>
      </w:r>
      <w:r w:rsidR="00093DB8" w:rsidRPr="00C26381">
        <w:rPr>
          <w:rFonts w:asciiTheme="minorHAnsi" w:hAnsiTheme="minorHAnsi" w:cs="Calibri"/>
          <w:color w:val="000000"/>
          <w:sz w:val="22"/>
          <w:szCs w:val="22"/>
        </w:rPr>
        <w:t xml:space="preserve">BSP </w:t>
      </w:r>
      <w:proofErr w:type="spellStart"/>
      <w:r w:rsidR="0043660F" w:rsidRPr="0043660F">
        <w:rPr>
          <w:rFonts w:asciiTheme="minorHAnsi" w:hAnsiTheme="minorHAnsi" w:cs="Calibri"/>
          <w:color w:val="000000"/>
          <w:sz w:val="22"/>
          <w:szCs w:val="22"/>
        </w:rPr>
        <w:t>Footwear</w:t>
      </w:r>
      <w:proofErr w:type="spellEnd"/>
      <w:r w:rsidR="0043660F" w:rsidRPr="0043660F">
        <w:rPr>
          <w:rFonts w:asciiTheme="minorHAnsi" w:hAnsiTheme="minorHAnsi" w:cs="Calibri"/>
          <w:color w:val="000000"/>
          <w:sz w:val="22"/>
          <w:szCs w:val="22"/>
        </w:rPr>
        <w:t xml:space="preserve"> Design</w:t>
      </w:r>
      <w:r>
        <w:rPr>
          <w:rStyle w:val="markedcontent"/>
          <w:rFonts w:asciiTheme="minorHAnsi" w:hAnsiTheme="minorHAnsi" w:cstheme="minorHAnsi"/>
          <w:sz w:val="22"/>
          <w:szCs w:val="22"/>
        </w:rPr>
        <w:t>.</w:t>
      </w:r>
    </w:p>
    <w:p w14:paraId="58558476" w14:textId="77777777" w:rsidR="005D65AA" w:rsidRDefault="005D65AA" w:rsidP="005D65AA">
      <w:pPr>
        <w:ind w:right="142"/>
        <w:rPr>
          <w:bCs/>
          <w:sz w:val="24"/>
          <w:szCs w:val="24"/>
        </w:rPr>
      </w:pPr>
    </w:p>
    <w:tbl>
      <w:tblPr>
        <w:tblW w:w="8646" w:type="dxa"/>
        <w:tblInd w:w="421" w:type="dxa"/>
        <w:shd w:val="clear" w:color="auto" w:fill="FFFFFF"/>
        <w:tblLayout w:type="fixed"/>
        <w:tblLook w:val="0000" w:firstRow="0" w:lastRow="0" w:firstColumn="0" w:lastColumn="0" w:noHBand="0" w:noVBand="0"/>
      </w:tblPr>
      <w:tblGrid>
        <w:gridCol w:w="3260"/>
        <w:gridCol w:w="5386"/>
      </w:tblGrid>
      <w:tr w:rsidR="00EC5900" w:rsidRPr="00D5748D" w14:paraId="71AAC2E4" w14:textId="77777777" w:rsidTr="00D16EC4">
        <w:trPr>
          <w:cantSplit/>
          <w:trHeight w:val="398"/>
        </w:trPr>
        <w:tc>
          <w:tcPr>
            <w:tcW w:w="8646" w:type="dxa"/>
            <w:gridSpan w:val="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62A511DA" w14:textId="0486ABAE" w:rsidR="00EC5900" w:rsidRPr="00D16EC4" w:rsidRDefault="00D16EC4" w:rsidP="00D16EC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b/>
                <w:bCs/>
                <w:sz w:val="22"/>
                <w:szCs w:val="22"/>
              </w:rPr>
            </w:pPr>
            <w:bookmarkStart w:id="678" w:name="_Hlk114670089"/>
            <w:r w:rsidRPr="00D16EC4">
              <w:rPr>
                <w:rFonts w:asciiTheme="minorHAnsi" w:hAnsiTheme="minorHAnsi" w:cstheme="minorHAnsi"/>
                <w:b/>
                <w:bCs/>
                <w:sz w:val="22"/>
                <w:szCs w:val="22"/>
              </w:rPr>
              <w:t xml:space="preserve">Personální zabezpečení odborníky z praxe </w:t>
            </w:r>
            <w:r>
              <w:rPr>
                <w:rFonts w:asciiTheme="minorHAnsi" w:hAnsiTheme="minorHAnsi" w:cstheme="minorHAnsi"/>
                <w:b/>
                <w:bCs/>
                <w:sz w:val="22"/>
                <w:szCs w:val="22"/>
              </w:rPr>
              <w:t>B</w:t>
            </w:r>
            <w:r w:rsidRPr="00D16EC4">
              <w:rPr>
                <w:rFonts w:asciiTheme="minorHAnsi" w:hAnsiTheme="minorHAnsi" w:cstheme="minorHAnsi"/>
                <w:b/>
                <w:bCs/>
                <w:sz w:val="22"/>
                <w:szCs w:val="22"/>
              </w:rPr>
              <w:t xml:space="preserve">SP </w:t>
            </w:r>
            <w:proofErr w:type="spellStart"/>
            <w:r w:rsidR="00F73786" w:rsidRPr="00F73786">
              <w:rPr>
                <w:rFonts w:asciiTheme="minorHAnsi" w:hAnsiTheme="minorHAnsi" w:cstheme="minorHAnsi"/>
                <w:b/>
                <w:bCs/>
                <w:sz w:val="22"/>
                <w:szCs w:val="22"/>
              </w:rPr>
              <w:t>Footwear</w:t>
            </w:r>
            <w:proofErr w:type="spellEnd"/>
            <w:r w:rsidR="00F73786" w:rsidRPr="00F73786">
              <w:rPr>
                <w:rFonts w:asciiTheme="minorHAnsi" w:hAnsiTheme="minorHAnsi" w:cstheme="minorHAnsi"/>
                <w:b/>
                <w:bCs/>
                <w:sz w:val="22"/>
                <w:szCs w:val="22"/>
              </w:rPr>
              <w:t xml:space="preserve"> Design</w:t>
            </w:r>
          </w:p>
        </w:tc>
      </w:tr>
      <w:tr w:rsidR="00EC5900" w:rsidRPr="00D5748D" w14:paraId="744EEB43" w14:textId="77777777" w:rsidTr="0030013F">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1EECF6" w14:textId="0566ACEE" w:rsidR="00EC5900" w:rsidRPr="00F90162" w:rsidRDefault="007E7F29"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Style w:val="normaltextrun"/>
                <w:rFonts w:asciiTheme="minorHAnsi" w:eastAsiaTheme="majorEastAsia" w:hAnsiTheme="minorHAnsi" w:cstheme="minorHAnsi"/>
              </w:rPr>
            </w:pPr>
            <w:r w:rsidRPr="00F90162">
              <w:rPr>
                <w:rFonts w:asciiTheme="minorHAnsi" w:hAnsiTheme="minorHAnsi" w:cstheme="minorHAnsi"/>
              </w:rPr>
              <w:t>Mgr</w:t>
            </w:r>
            <w:r w:rsidR="00DF4E32" w:rsidRPr="00F344EA">
              <w:rPr>
                <w:rFonts w:asciiTheme="minorHAnsi" w:hAnsiTheme="minorHAnsi" w:cstheme="minorHAnsi"/>
              </w:rPr>
              <w:t>. Michal</w:t>
            </w:r>
            <w:r w:rsidR="00DF4E32" w:rsidRPr="00726FCD">
              <w:rPr>
                <w:rFonts w:asciiTheme="minorHAnsi" w:hAnsiTheme="minorHAnsi" w:cstheme="minorHAnsi"/>
                <w:i/>
                <w:iCs/>
              </w:rPr>
              <w:t xml:space="preserve"> </w:t>
            </w:r>
            <w:r w:rsidR="00DF4E32" w:rsidRPr="004C5351">
              <w:rPr>
                <w:rFonts w:asciiTheme="minorHAnsi" w:hAnsiTheme="minorHAnsi" w:cstheme="minorHAnsi"/>
              </w:rPr>
              <w:t>Heinrich</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6EF237" w14:textId="1EA06185" w:rsidR="00EC5900" w:rsidRPr="00F344EA" w:rsidRDefault="00EC5900"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F344EA">
              <w:rPr>
                <w:rFonts w:asciiTheme="minorHAnsi" w:hAnsiTheme="minorHAnsi" w:cstheme="minorHAnsi"/>
              </w:rPr>
              <w:t xml:space="preserve">Muzeum </w:t>
            </w:r>
            <w:r w:rsidR="00F344EA">
              <w:rPr>
                <w:rFonts w:asciiTheme="minorHAnsi" w:hAnsiTheme="minorHAnsi" w:cstheme="minorHAnsi"/>
              </w:rPr>
              <w:t>j</w:t>
            </w:r>
            <w:r w:rsidRPr="004C73A7">
              <w:rPr>
                <w:rFonts w:asciiTheme="minorHAnsi" w:hAnsiTheme="minorHAnsi" w:cstheme="minorHAnsi"/>
              </w:rPr>
              <w:t>ihovýchodní Moravy</w:t>
            </w:r>
            <w:r w:rsidR="00F344EA">
              <w:rPr>
                <w:rFonts w:asciiTheme="minorHAnsi" w:hAnsiTheme="minorHAnsi" w:cstheme="minorHAnsi"/>
              </w:rPr>
              <w:t xml:space="preserve"> ve Zlíně</w:t>
            </w:r>
          </w:p>
        </w:tc>
      </w:tr>
      <w:tr w:rsidR="00EC5900" w:rsidRPr="00D5748D" w14:paraId="2292E86D" w14:textId="77777777" w:rsidTr="00E27BB3">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782FF7" w14:textId="77777777" w:rsidR="00EC5900" w:rsidRPr="00C2306E" w:rsidRDefault="00EC5900"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E27BB3">
              <w:rPr>
                <w:rFonts w:asciiTheme="minorHAnsi" w:hAnsiTheme="minorHAnsi" w:cstheme="minorHAnsi"/>
              </w:rPr>
              <w:t>Mgr. Vít Jakubíček, Ph.D.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BFCFC7" w14:textId="77777777" w:rsidR="00EC5900" w:rsidRPr="005E4BF7" w:rsidRDefault="00EC5900" w:rsidP="005D65A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5E4BF7">
              <w:rPr>
                <w:rFonts w:asciiTheme="minorHAnsi" w:hAnsiTheme="minorHAnsi" w:cstheme="minorHAnsi"/>
              </w:rPr>
              <w:t>Krajská galerie výtvarného umění ve Zlíně</w:t>
            </w:r>
          </w:p>
        </w:tc>
      </w:tr>
      <w:tr w:rsidR="004167A3" w:rsidRPr="00D5748D" w14:paraId="061151EE"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327410" w14:textId="7D1E8EA9" w:rsidR="004167A3" w:rsidRPr="00C2306E" w:rsidRDefault="004167A3" w:rsidP="004167A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C2306E">
              <w:rPr>
                <w:rFonts w:asciiTheme="minorHAnsi" w:hAnsiTheme="minorHAnsi" w:cstheme="minorHAnsi"/>
              </w:rPr>
              <w:t xml:space="preserve">MgA. </w:t>
            </w:r>
            <w:r>
              <w:rPr>
                <w:rFonts w:asciiTheme="minorHAnsi" w:hAnsiTheme="minorHAnsi" w:cstheme="minorHAnsi"/>
              </w:rPr>
              <w:t xml:space="preserve">Eva </w:t>
            </w:r>
            <w:proofErr w:type="spellStart"/>
            <w:r>
              <w:rPr>
                <w:rFonts w:asciiTheme="minorHAnsi" w:hAnsiTheme="minorHAnsi" w:cstheme="minorHAnsi"/>
              </w:rPr>
              <w:t>Klabalová</w:t>
            </w:r>
            <w:proofErr w:type="spellEnd"/>
            <w:r>
              <w:rPr>
                <w:rFonts w:asciiTheme="minorHAnsi" w:hAnsiTheme="minorHAnsi" w:cstheme="minorHAnsi"/>
              </w:rPr>
              <w:t>, Ph.D.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9B6228" w14:textId="1853D3F2" w:rsidR="004167A3" w:rsidRPr="005E4BF7" w:rsidRDefault="004167A3" w:rsidP="004167A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5E4BF7">
              <w:rPr>
                <w:rFonts w:asciiTheme="minorHAnsi" w:hAnsiTheme="minorHAnsi" w:cstheme="minorHAnsi"/>
              </w:rPr>
              <w:t>OSVČ – oblast designu obuvi</w:t>
            </w:r>
          </w:p>
        </w:tc>
      </w:tr>
      <w:tr w:rsidR="003949F2" w:rsidRPr="00D5748D" w14:paraId="0F2D728F"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DECF15" w14:textId="6C73838B" w:rsidR="003949F2" w:rsidRPr="00C2306E"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Pr>
                <w:rFonts w:asciiTheme="minorHAnsi" w:hAnsiTheme="minorHAnsi" w:cstheme="minorHAnsi"/>
              </w:rPr>
              <w:t xml:space="preserve">MgA. Jana </w:t>
            </w:r>
            <w:proofErr w:type="spellStart"/>
            <w:r>
              <w:rPr>
                <w:rFonts w:asciiTheme="minorHAnsi" w:hAnsiTheme="minorHAnsi" w:cstheme="minorHAnsi"/>
              </w:rPr>
              <w:t>Kotikov</w:t>
            </w:r>
            <w:proofErr w:type="spellEnd"/>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BB22A8" w14:textId="268A505A" w:rsidR="003949F2" w:rsidRPr="005E4BF7"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5E4BF7">
              <w:rPr>
                <w:rFonts w:asciiTheme="minorHAnsi" w:hAnsiTheme="minorHAnsi" w:cstheme="minorHAnsi"/>
              </w:rPr>
              <w:t>OSVČ – oblast designu obuvi</w:t>
            </w:r>
          </w:p>
        </w:tc>
      </w:tr>
      <w:tr w:rsidR="003949F2" w:rsidRPr="00D5748D" w14:paraId="31155B53"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E8BA20" w14:textId="31A6F132" w:rsidR="003949F2" w:rsidRPr="00C2306E"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bCs/>
              </w:rPr>
            </w:pPr>
            <w:r w:rsidRPr="00C244AC">
              <w:rPr>
                <w:rFonts w:asciiTheme="minorHAnsi" w:hAnsiTheme="minorHAnsi"/>
                <w:bCs/>
              </w:rPr>
              <w:t xml:space="preserve">Mgr. art. Lívia </w:t>
            </w:r>
            <w:proofErr w:type="spellStart"/>
            <w:r w:rsidRPr="00C244AC">
              <w:rPr>
                <w:rFonts w:asciiTheme="minorHAnsi" w:hAnsiTheme="minorHAnsi"/>
                <w:bCs/>
              </w:rPr>
              <w:t>Kožušková</w:t>
            </w:r>
            <w:proofErr w:type="spellEnd"/>
            <w:r w:rsidRPr="00C244AC">
              <w:rPr>
                <w:rFonts w:asciiTheme="minorHAnsi" w:hAnsiTheme="minorHAnsi"/>
                <w:bCs/>
              </w:rPr>
              <w:t xml:space="preserve">, </w:t>
            </w:r>
            <w:proofErr w:type="spellStart"/>
            <w:r w:rsidRPr="00C244AC">
              <w:rPr>
                <w:rFonts w:asciiTheme="minorHAnsi" w:hAnsiTheme="minorHAnsi"/>
                <w:bCs/>
              </w:rPr>
              <w:t>ArtD</w:t>
            </w:r>
            <w:proofErr w:type="spellEnd"/>
            <w:r w:rsidRPr="00C244AC">
              <w:rPr>
                <w:rFonts w:asciiTheme="minorHAnsi" w:hAnsiTheme="minorHAnsi"/>
                <w:bCs/>
              </w:rPr>
              <w:t>.</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391633" w14:textId="2F2117BB" w:rsidR="003949F2" w:rsidRPr="005E4BF7"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5E4BF7">
              <w:rPr>
                <w:rFonts w:asciiTheme="minorHAnsi" w:hAnsiTheme="minorHAnsi" w:cstheme="minorHAnsi"/>
              </w:rPr>
              <w:t>OSVČ – akademická malířka</w:t>
            </w:r>
          </w:p>
        </w:tc>
      </w:tr>
      <w:tr w:rsidR="003949F2" w:rsidRPr="00D5748D" w14:paraId="7FAF1DB7"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452F72" w14:textId="18F64069" w:rsidR="003949F2" w:rsidRPr="00C244AC"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bCs/>
              </w:rPr>
            </w:pPr>
            <w:r w:rsidRPr="007A2F4A">
              <w:rPr>
                <w:rFonts w:asciiTheme="minorHAnsi" w:hAnsiTheme="minorHAnsi" w:cstheme="minorHAnsi"/>
                <w:color w:val="000000"/>
              </w:rPr>
              <w:lastRenderedPageBreak/>
              <w:t>doc. M.A. Vladimír Kovařík</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39F66A" w14:textId="5828CAA2" w:rsidR="003949F2" w:rsidRPr="005E4BF7" w:rsidRDefault="003949F2"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sidRPr="005E4BF7">
              <w:rPr>
                <w:rFonts w:asciiTheme="minorHAnsi" w:hAnsiTheme="minorHAnsi" w:cstheme="minorHAnsi"/>
              </w:rPr>
              <w:t>OSVČ – oblast designu</w:t>
            </w:r>
          </w:p>
        </w:tc>
      </w:tr>
      <w:tr w:rsidR="00286CF8" w:rsidRPr="00D5748D" w14:paraId="51F7BC19"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9D5262" w14:textId="1F242C83" w:rsidR="00286CF8" w:rsidRPr="007A2F4A" w:rsidRDefault="00286CF8"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color w:val="000000"/>
              </w:rPr>
            </w:pPr>
            <w:r>
              <w:rPr>
                <w:rFonts w:asciiTheme="minorHAnsi" w:hAnsiTheme="minorHAnsi" w:cstheme="minorHAnsi"/>
              </w:rPr>
              <w:t>MgA. Lucie Trejtnarová, Ph.D.</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6E3518" w14:textId="5E568F4C" w:rsidR="00286CF8" w:rsidRPr="005E4BF7" w:rsidRDefault="00286CF8" w:rsidP="003949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proofErr w:type="gramStart"/>
            <w:r>
              <w:rPr>
                <w:rFonts w:asciiTheme="minorHAnsi" w:hAnsiTheme="minorHAnsi" w:cstheme="minorHAnsi"/>
              </w:rPr>
              <w:t xml:space="preserve">OSVČ - </w:t>
            </w:r>
            <w:r w:rsidRPr="005E4BF7">
              <w:rPr>
                <w:rFonts w:asciiTheme="minorHAnsi" w:hAnsiTheme="minorHAnsi" w:cstheme="minorHAnsi"/>
              </w:rPr>
              <w:t>oblast</w:t>
            </w:r>
            <w:proofErr w:type="gramEnd"/>
            <w:r w:rsidRPr="005E4BF7">
              <w:rPr>
                <w:rFonts w:asciiTheme="minorHAnsi" w:hAnsiTheme="minorHAnsi" w:cstheme="minorHAnsi"/>
              </w:rPr>
              <w:t xml:space="preserve"> designu</w:t>
            </w:r>
            <w:r>
              <w:rPr>
                <w:rFonts w:asciiTheme="minorHAnsi" w:hAnsiTheme="minorHAnsi" w:cstheme="minorHAnsi"/>
              </w:rPr>
              <w:t xml:space="preserve"> obuvi</w:t>
            </w:r>
          </w:p>
        </w:tc>
      </w:tr>
      <w:tr w:rsidR="00BA4484" w:rsidRPr="00D5748D" w14:paraId="1C290E03"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7DC2C7" w14:textId="72A71FC3" w:rsidR="00BA4484" w:rsidRPr="007A2F4A" w:rsidRDefault="00BA4484" w:rsidP="00BA44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color w:val="000000"/>
              </w:rPr>
            </w:pPr>
            <w:r w:rsidRPr="004E7BC9">
              <w:rPr>
                <w:rStyle w:val="normaltextrun"/>
                <w:rFonts w:asciiTheme="minorHAnsi" w:eastAsiaTheme="majorEastAsia" w:hAnsiTheme="minorHAnsi" w:cstheme="minorHAnsi"/>
              </w:rPr>
              <w:t>MgA. Jan Veselský, Ph.D.</w:t>
            </w:r>
            <w:r w:rsidRPr="004E7BC9">
              <w:rPr>
                <w:rStyle w:val="eop"/>
                <w:rFonts w:asciiTheme="minorHAnsi" w:hAnsiTheme="minorHAnsi" w:cs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61965" w14:textId="6DF061A9" w:rsidR="00BA4484" w:rsidRPr="005E4BF7" w:rsidRDefault="00BA4484" w:rsidP="00BA44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Pr>
                <w:rFonts w:asciiTheme="minorHAnsi" w:hAnsiTheme="minorHAnsi" w:cstheme="minorHAnsi"/>
                <w:color w:val="000000"/>
              </w:rPr>
              <w:t>OSVČ – oblast designu</w:t>
            </w:r>
          </w:p>
        </w:tc>
      </w:tr>
      <w:tr w:rsidR="00BA4484" w:rsidRPr="00D5748D" w14:paraId="0094E9CC" w14:textId="77777777" w:rsidTr="00EC5900">
        <w:trPr>
          <w:cantSplit/>
          <w:trHeight w:val="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9D0E67" w14:textId="26AE1966" w:rsidR="00BA4484" w:rsidRPr="007A2F4A" w:rsidRDefault="00BA4484" w:rsidP="00BA44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color w:val="000000"/>
              </w:rPr>
            </w:pPr>
            <w:r w:rsidRPr="004E7BC9">
              <w:rPr>
                <w:rStyle w:val="normaltextrun"/>
                <w:rFonts w:asciiTheme="minorHAnsi" w:eastAsiaTheme="majorEastAsia" w:hAnsiTheme="minorHAnsi" w:cstheme="minorHAnsi"/>
              </w:rPr>
              <w:t>MgA. Jana Vyoralová, Ph.D.</w:t>
            </w:r>
            <w:r w:rsidRPr="004E7BC9">
              <w:rPr>
                <w:rStyle w:val="eop"/>
                <w:rFonts w:asciiTheme="minorHAnsi" w:hAnsiTheme="minorHAnsi" w:cstheme="minorHAnsi"/>
              </w:rPr>
              <w:t>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3E42C9" w14:textId="63DAC049" w:rsidR="00BA4484" w:rsidRPr="005E4BF7" w:rsidRDefault="00BA4484" w:rsidP="00BA44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142"/>
              <w:rPr>
                <w:rFonts w:asciiTheme="minorHAnsi" w:hAnsiTheme="minorHAnsi" w:cstheme="minorHAnsi"/>
              </w:rPr>
            </w:pPr>
            <w:r>
              <w:rPr>
                <w:rFonts w:asciiTheme="minorHAnsi" w:hAnsiTheme="minorHAnsi" w:cstheme="minorHAnsi"/>
              </w:rPr>
              <w:t>OSVČ – oblast grafického designu</w:t>
            </w:r>
          </w:p>
        </w:tc>
      </w:tr>
    </w:tbl>
    <w:p w14:paraId="01170E73" w14:textId="77777777" w:rsidR="00DF7218" w:rsidRDefault="00DF7218" w:rsidP="005D65AA">
      <w:pPr>
        <w:pStyle w:val="Nadpis2"/>
        <w:spacing w:after="120"/>
        <w:ind w:left="357" w:right="142"/>
        <w:jc w:val="both"/>
        <w:rPr>
          <w:ins w:id="679" w:author="Hana Ponížilová" w:date="2025-08-07T07:30:00Z"/>
        </w:rPr>
      </w:pPr>
    </w:p>
    <w:p w14:paraId="686B7C3B" w14:textId="53DDDA93" w:rsidR="005D65AA" w:rsidRDefault="005D65AA" w:rsidP="005D65AA">
      <w:pPr>
        <w:pStyle w:val="Nadpis2"/>
        <w:spacing w:after="120"/>
        <w:ind w:left="357" w:right="142"/>
        <w:jc w:val="both"/>
      </w:pPr>
      <w:r>
        <w:t>Specifické požadavky na zajištění studijního programu</w:t>
      </w:r>
    </w:p>
    <w:p w14:paraId="7E89CC8E" w14:textId="77777777" w:rsidR="005D65AA" w:rsidRPr="008F6450" w:rsidRDefault="005D65AA" w:rsidP="005D65AA">
      <w:pPr>
        <w:pStyle w:val="Nadpis3"/>
        <w:ind w:right="142"/>
        <w:jc w:val="both"/>
      </w:pPr>
      <w:r w:rsidRPr="008F6450">
        <w:t>Uskutečňování studijního programu v kombinované a distanční formě studia (pouze v případě, že vysoká škola o akreditaci studijního programu v kombinované nebo distanční formě studia)</w:t>
      </w:r>
    </w:p>
    <w:p w14:paraId="07795DB9" w14:textId="77777777" w:rsidR="005D65AA" w:rsidRPr="008F6450" w:rsidRDefault="005D65AA" w:rsidP="005D65AA">
      <w:pPr>
        <w:pStyle w:val="Nadpis3"/>
        <w:numPr>
          <w:ilvl w:val="0"/>
          <w:numId w:val="0"/>
        </w:numPr>
        <w:spacing w:before="120" w:after="120"/>
        <w:ind w:right="142"/>
        <w:jc w:val="center"/>
        <w:rPr>
          <w:sz w:val="22"/>
          <w:szCs w:val="22"/>
        </w:rPr>
      </w:pPr>
      <w:r w:rsidRPr="008F6450">
        <w:rPr>
          <w:sz w:val="22"/>
          <w:szCs w:val="22"/>
        </w:rPr>
        <w:t>Standardy 7.1-7.3</w:t>
      </w:r>
    </w:p>
    <w:p w14:paraId="560D38AE" w14:textId="3D74E96F" w:rsidR="005D65AA" w:rsidRPr="007A2F4A" w:rsidRDefault="005D65AA" w:rsidP="001055B7">
      <w:pPr>
        <w:spacing w:after="80"/>
        <w:ind w:right="142" w:firstLine="425"/>
        <w:rPr>
          <w:rStyle w:val="markedcontent"/>
          <w:rFonts w:asciiTheme="minorHAnsi" w:hAnsiTheme="minorHAnsi" w:cstheme="minorHAnsi"/>
          <w:sz w:val="22"/>
          <w:szCs w:val="22"/>
        </w:rPr>
      </w:pPr>
      <w:r w:rsidRPr="007A2F4A">
        <w:rPr>
          <w:rStyle w:val="markedcontent"/>
          <w:rFonts w:asciiTheme="minorHAnsi" w:hAnsiTheme="minorHAnsi" w:cstheme="minorHAnsi"/>
          <w:sz w:val="22"/>
          <w:szCs w:val="22"/>
        </w:rPr>
        <w:t xml:space="preserve">V rámci žádosti o akreditaci </w:t>
      </w:r>
      <w:r w:rsidR="00071052" w:rsidRPr="00C26381">
        <w:rPr>
          <w:rFonts w:asciiTheme="minorHAnsi" w:hAnsiTheme="minorHAnsi" w:cs="Calibri"/>
          <w:color w:val="000000"/>
          <w:sz w:val="22"/>
          <w:szCs w:val="22"/>
        </w:rPr>
        <w:t xml:space="preserve">BSP </w:t>
      </w:r>
      <w:proofErr w:type="spellStart"/>
      <w:r w:rsidR="00F73786" w:rsidRPr="00F73786">
        <w:rPr>
          <w:rFonts w:asciiTheme="minorHAnsi" w:hAnsiTheme="minorHAnsi" w:cs="Calibri"/>
          <w:color w:val="000000"/>
          <w:sz w:val="22"/>
          <w:szCs w:val="22"/>
        </w:rPr>
        <w:t>Footwear</w:t>
      </w:r>
      <w:proofErr w:type="spellEnd"/>
      <w:r w:rsidR="00F73786" w:rsidRPr="00F73786">
        <w:rPr>
          <w:rFonts w:asciiTheme="minorHAnsi" w:hAnsiTheme="minorHAnsi" w:cs="Calibri"/>
          <w:color w:val="000000"/>
          <w:sz w:val="22"/>
          <w:szCs w:val="22"/>
        </w:rPr>
        <w:t xml:space="preserve"> Design</w:t>
      </w:r>
      <w:r w:rsidR="00071052" w:rsidRPr="007A2F4A">
        <w:rPr>
          <w:rStyle w:val="markedcontent"/>
          <w:rFonts w:asciiTheme="minorHAnsi" w:hAnsiTheme="minorHAnsi" w:cstheme="minorHAnsi"/>
          <w:sz w:val="22"/>
          <w:szCs w:val="22"/>
        </w:rPr>
        <w:t xml:space="preserve"> </w:t>
      </w:r>
      <w:r w:rsidRPr="007A2F4A">
        <w:rPr>
          <w:rStyle w:val="markedcontent"/>
          <w:rFonts w:asciiTheme="minorHAnsi" w:hAnsiTheme="minorHAnsi" w:cstheme="minorHAnsi"/>
          <w:sz w:val="22"/>
          <w:szCs w:val="22"/>
        </w:rPr>
        <w:t xml:space="preserve">není zahrnuta kombinovaná forma studia. </w:t>
      </w:r>
    </w:p>
    <w:p w14:paraId="54444712" w14:textId="77777777" w:rsidR="005D65AA" w:rsidRPr="00417AB5" w:rsidRDefault="005D65AA" w:rsidP="005D65AA">
      <w:pPr>
        <w:ind w:right="142"/>
        <w:rPr>
          <w:rFonts w:asciiTheme="minorHAnsi" w:hAnsiTheme="minorHAnsi" w:cstheme="minorHAnsi"/>
        </w:rPr>
      </w:pPr>
      <w:r w:rsidRPr="00BD5CBC">
        <w:rPr>
          <w:rStyle w:val="markedcontent"/>
          <w:rFonts w:asciiTheme="minorHAnsi" w:hAnsiTheme="minorHAnsi" w:cstheme="minorHAnsi"/>
        </w:rPr>
        <w:tab/>
      </w:r>
      <w:r w:rsidRPr="00BD5CBC">
        <w:rPr>
          <w:rStyle w:val="markedcontent"/>
          <w:rFonts w:asciiTheme="minorHAnsi" w:hAnsiTheme="minorHAnsi" w:cstheme="minorHAnsi"/>
        </w:rPr>
        <w:tab/>
      </w:r>
      <w:r>
        <w:tab/>
      </w:r>
    </w:p>
    <w:p w14:paraId="5A6771E7" w14:textId="6DBA2F28" w:rsidR="005D65AA" w:rsidRDefault="005D65AA" w:rsidP="005D65AA">
      <w:pPr>
        <w:pStyle w:val="Nadpis3"/>
        <w:spacing w:before="120" w:after="120"/>
        <w:ind w:right="142"/>
        <w:jc w:val="both"/>
      </w:pPr>
      <w:r>
        <w:t xml:space="preserve">Standardy 7.4-7.9 Uskutečňování studijního programu v cizím jazyce </w:t>
      </w:r>
      <w:r w:rsidRPr="0045351D">
        <w:t>(pouze v případě, že vysoká škola o akreditaci studijního programu v cizím jazyce)</w:t>
      </w:r>
    </w:p>
    <w:p w14:paraId="51E81808" w14:textId="77777777" w:rsidR="00792930" w:rsidRPr="00792930" w:rsidRDefault="00792930" w:rsidP="00792930">
      <w:pPr>
        <w:rPr>
          <w:lang w:eastAsia="en-US"/>
        </w:rPr>
      </w:pPr>
    </w:p>
    <w:p w14:paraId="2B2CA5B1" w14:textId="1C53A1FC" w:rsidR="00792930" w:rsidRPr="008F6450" w:rsidRDefault="00792930" w:rsidP="00792930">
      <w:pPr>
        <w:pStyle w:val="Nadpis3"/>
        <w:numPr>
          <w:ilvl w:val="0"/>
          <w:numId w:val="0"/>
        </w:numPr>
        <w:spacing w:before="120" w:after="120"/>
        <w:ind w:right="142"/>
        <w:jc w:val="center"/>
        <w:rPr>
          <w:sz w:val="22"/>
          <w:szCs w:val="22"/>
        </w:rPr>
      </w:pPr>
      <w:r w:rsidRPr="008F6450">
        <w:rPr>
          <w:sz w:val="22"/>
          <w:szCs w:val="22"/>
        </w:rPr>
        <w:t>Standardy 7.</w:t>
      </w:r>
      <w:r>
        <w:rPr>
          <w:sz w:val="22"/>
          <w:szCs w:val="22"/>
        </w:rPr>
        <w:t>4</w:t>
      </w:r>
      <w:r w:rsidRPr="008F6450">
        <w:rPr>
          <w:sz w:val="22"/>
          <w:szCs w:val="22"/>
        </w:rPr>
        <w:t>-7.</w:t>
      </w:r>
      <w:r>
        <w:rPr>
          <w:sz w:val="22"/>
          <w:szCs w:val="22"/>
        </w:rPr>
        <w:t>9</w:t>
      </w:r>
    </w:p>
    <w:p w14:paraId="30383254" w14:textId="77777777" w:rsidR="005D65AA" w:rsidRPr="00915B32" w:rsidRDefault="005D65AA" w:rsidP="005D65AA">
      <w:pPr>
        <w:ind w:right="142"/>
        <w:rPr>
          <w:rStyle w:val="markedcontent"/>
          <w:rFonts w:asciiTheme="minorHAnsi" w:hAnsiTheme="minorHAnsi" w:cstheme="minorHAnsi"/>
          <w:sz w:val="22"/>
          <w:szCs w:val="22"/>
        </w:rPr>
      </w:pPr>
    </w:p>
    <w:p w14:paraId="76EFA045" w14:textId="492C1C25" w:rsidR="005D65AA" w:rsidRPr="00915B32" w:rsidRDefault="005D65AA" w:rsidP="005D65AA">
      <w:pPr>
        <w:ind w:right="142" w:firstLine="426"/>
        <w:rPr>
          <w:rStyle w:val="markedcontent"/>
          <w:rFonts w:asciiTheme="minorHAnsi" w:hAnsiTheme="minorHAnsi" w:cstheme="minorHAnsi"/>
          <w:sz w:val="22"/>
          <w:szCs w:val="22"/>
        </w:rPr>
      </w:pPr>
      <w:bookmarkStart w:id="680" w:name="_Hlk127297308"/>
      <w:r w:rsidRPr="00915B32">
        <w:rPr>
          <w:rStyle w:val="markedcontent"/>
          <w:rFonts w:asciiTheme="minorHAnsi" w:hAnsiTheme="minorHAnsi" w:cstheme="minorHAnsi"/>
          <w:sz w:val="22"/>
          <w:szCs w:val="22"/>
        </w:rPr>
        <w:t xml:space="preserve">U </w:t>
      </w:r>
      <w:r w:rsidR="00071052" w:rsidRPr="00C26381">
        <w:rPr>
          <w:rFonts w:asciiTheme="minorHAnsi" w:hAnsiTheme="minorHAnsi" w:cs="Calibri"/>
          <w:color w:val="000000"/>
          <w:sz w:val="22"/>
          <w:szCs w:val="22"/>
        </w:rPr>
        <w:t xml:space="preserve">BSP </w:t>
      </w:r>
      <w:proofErr w:type="spellStart"/>
      <w:r w:rsidR="00F73786" w:rsidRPr="00F73786">
        <w:rPr>
          <w:rFonts w:asciiTheme="minorHAnsi" w:hAnsiTheme="minorHAnsi" w:cs="Calibri"/>
          <w:color w:val="000000"/>
          <w:sz w:val="22"/>
          <w:szCs w:val="22"/>
        </w:rPr>
        <w:t>Footwear</w:t>
      </w:r>
      <w:proofErr w:type="spellEnd"/>
      <w:r w:rsidR="00F73786" w:rsidRPr="00F73786">
        <w:rPr>
          <w:rFonts w:asciiTheme="minorHAnsi" w:hAnsiTheme="minorHAnsi" w:cs="Calibri"/>
          <w:color w:val="000000"/>
          <w:sz w:val="22"/>
          <w:szCs w:val="22"/>
        </w:rPr>
        <w:t xml:space="preserve"> Design</w:t>
      </w:r>
      <w:r w:rsidR="00071052" w:rsidRPr="00915B32">
        <w:rPr>
          <w:rStyle w:val="markedcontent"/>
          <w:rFonts w:asciiTheme="minorHAnsi" w:hAnsiTheme="minorHAnsi" w:cstheme="minorHAnsi"/>
          <w:sz w:val="22"/>
          <w:szCs w:val="22"/>
        </w:rPr>
        <w:t xml:space="preserve"> </w:t>
      </w:r>
      <w:r w:rsidRPr="00915B32">
        <w:rPr>
          <w:rStyle w:val="markedcontent"/>
          <w:rFonts w:asciiTheme="minorHAnsi" w:hAnsiTheme="minorHAnsi" w:cstheme="minorHAnsi"/>
          <w:sz w:val="22"/>
          <w:szCs w:val="22"/>
        </w:rPr>
        <w:t>se nepočítá s uskutečňováním v cizím jazyce.</w:t>
      </w:r>
    </w:p>
    <w:bookmarkEnd w:id="678"/>
    <w:bookmarkEnd w:id="680"/>
    <w:p w14:paraId="61E47C83" w14:textId="77777777" w:rsidR="005D65AA" w:rsidRPr="00915B32" w:rsidRDefault="005D65AA" w:rsidP="005D65AA">
      <w:pPr>
        <w:pStyle w:val="Default"/>
        <w:ind w:left="-426" w:right="142"/>
        <w:rPr>
          <w:bCs/>
          <w:sz w:val="22"/>
          <w:szCs w:val="22"/>
        </w:rPr>
      </w:pPr>
    </w:p>
    <w:p w14:paraId="15899AC3" w14:textId="77777777" w:rsidR="005D65AA" w:rsidRDefault="005D65AA" w:rsidP="005D65AA">
      <w:pPr>
        <w:pStyle w:val="Default"/>
        <w:ind w:left="-426" w:right="142"/>
        <w:rPr>
          <w:bCs/>
          <w:sz w:val="22"/>
          <w:szCs w:val="22"/>
        </w:rPr>
      </w:pPr>
    </w:p>
    <w:p w14:paraId="68AD63A4" w14:textId="77777777" w:rsidR="005D65AA" w:rsidRDefault="005D65AA" w:rsidP="005D65AA">
      <w:pPr>
        <w:spacing w:after="160" w:line="259" w:lineRule="auto"/>
        <w:ind w:right="142"/>
        <w:rPr>
          <w:rFonts w:eastAsia="Calibri"/>
          <w:bCs/>
          <w:color w:val="000000"/>
          <w:sz w:val="22"/>
          <w:szCs w:val="22"/>
        </w:rPr>
      </w:pPr>
      <w:r>
        <w:rPr>
          <w:bCs/>
          <w:sz w:val="22"/>
          <w:szCs w:val="22"/>
        </w:rPr>
        <w:br w:type="page"/>
      </w:r>
    </w:p>
    <w:p w14:paraId="7538A4C4" w14:textId="1013F512" w:rsidR="00BD68D4" w:rsidRPr="00057B1A" w:rsidRDefault="00BD68D4" w:rsidP="000D37B3">
      <w:pPr>
        <w:pStyle w:val="Default"/>
        <w:ind w:left="-426" w:firstLine="142"/>
        <w:rPr>
          <w:bCs/>
          <w:sz w:val="22"/>
          <w:szCs w:val="22"/>
        </w:rPr>
      </w:pPr>
      <w:r w:rsidRPr="00057B1A">
        <w:rPr>
          <w:bCs/>
          <w:sz w:val="22"/>
          <w:szCs w:val="22"/>
        </w:rPr>
        <w:lastRenderedPageBreak/>
        <w:t>Příloha č. 1</w:t>
      </w:r>
    </w:p>
    <w:p w14:paraId="1915F402" w14:textId="77777777" w:rsidR="00BD68D4" w:rsidRPr="008B7E4A" w:rsidRDefault="00BD68D4" w:rsidP="00BD68D4">
      <w:pPr>
        <w:pStyle w:val="Default"/>
        <w:rPr>
          <w:sz w:val="22"/>
          <w:szCs w:val="22"/>
        </w:rPr>
      </w:pPr>
    </w:p>
    <w:tbl>
      <w:tblPr>
        <w:tblStyle w:val="Mkatabulky"/>
        <w:tblW w:w="10207" w:type="dxa"/>
        <w:tblInd w:w="-289" w:type="dxa"/>
        <w:tblLook w:val="04A0" w:firstRow="1" w:lastRow="0" w:firstColumn="1" w:lastColumn="0" w:noHBand="0" w:noVBand="1"/>
      </w:tblPr>
      <w:tblGrid>
        <w:gridCol w:w="10207"/>
      </w:tblGrid>
      <w:tr w:rsidR="00BD68D4" w14:paraId="5192A086" w14:textId="77777777" w:rsidTr="005133EF">
        <w:trPr>
          <w:trHeight w:val="333"/>
        </w:trPr>
        <w:tc>
          <w:tcPr>
            <w:tcW w:w="10207" w:type="dxa"/>
            <w:shd w:val="clear" w:color="auto" w:fill="BDD6EE" w:themeFill="accent1" w:themeFillTint="66"/>
          </w:tcPr>
          <w:p w14:paraId="7A3EAD7D" w14:textId="4960F6F9" w:rsidR="00BD68D4" w:rsidRPr="00EC1572" w:rsidRDefault="00BD68D4" w:rsidP="005133EF">
            <w:pPr>
              <w:rPr>
                <w:b/>
                <w:color w:val="000000"/>
                <w:sz w:val="22"/>
                <w:szCs w:val="22"/>
              </w:rPr>
            </w:pPr>
            <w:r w:rsidRPr="00EC1572">
              <w:rPr>
                <w:b/>
                <w:sz w:val="22"/>
                <w:szCs w:val="22"/>
              </w:rPr>
              <w:t xml:space="preserve">Analýza uplatnitelnosti absolventů studijního programu </w:t>
            </w:r>
            <w:proofErr w:type="spellStart"/>
            <w:r w:rsidR="00AE02E8" w:rsidRPr="00AE02E8">
              <w:rPr>
                <w:b/>
                <w:sz w:val="22"/>
                <w:szCs w:val="22"/>
              </w:rPr>
              <w:t>Footwear</w:t>
            </w:r>
            <w:proofErr w:type="spellEnd"/>
            <w:r w:rsidR="00AE02E8" w:rsidRPr="00AE02E8">
              <w:rPr>
                <w:b/>
                <w:sz w:val="22"/>
                <w:szCs w:val="22"/>
              </w:rPr>
              <w:t xml:space="preserve"> Design</w:t>
            </w:r>
          </w:p>
        </w:tc>
      </w:tr>
      <w:tr w:rsidR="00BD68D4" w14:paraId="51B03A18" w14:textId="77777777" w:rsidTr="005C3E96">
        <w:trPr>
          <w:trHeight w:val="6221"/>
        </w:trPr>
        <w:tc>
          <w:tcPr>
            <w:tcW w:w="10207" w:type="dxa"/>
          </w:tcPr>
          <w:p w14:paraId="0125284C" w14:textId="691FAF94" w:rsidR="00BD68D4" w:rsidRPr="00746468" w:rsidRDefault="00BD68D4" w:rsidP="005C3E96">
            <w:pPr>
              <w:pStyle w:val="Default"/>
              <w:spacing w:before="120" w:after="120"/>
              <w:jc w:val="both"/>
              <w:rPr>
                <w:rFonts w:eastAsia="Times New Roman"/>
                <w:color w:val="auto"/>
                <w:sz w:val="20"/>
                <w:szCs w:val="20"/>
              </w:rPr>
            </w:pPr>
            <w:r w:rsidRPr="00746468">
              <w:rPr>
                <w:rFonts w:eastAsia="Times New Roman"/>
                <w:color w:val="auto"/>
                <w:sz w:val="20"/>
                <w:szCs w:val="20"/>
              </w:rPr>
              <w:t>Dle SR/</w:t>
            </w:r>
            <w:r>
              <w:rPr>
                <w:rFonts w:eastAsia="Times New Roman"/>
                <w:color w:val="auto"/>
                <w:sz w:val="20"/>
                <w:szCs w:val="20"/>
              </w:rPr>
              <w:t>8</w:t>
            </w:r>
            <w:r w:rsidRPr="00746468">
              <w:rPr>
                <w:rFonts w:eastAsia="Times New Roman"/>
                <w:color w:val="auto"/>
                <w:sz w:val="20"/>
                <w:szCs w:val="20"/>
              </w:rPr>
              <w:t>/202</w:t>
            </w:r>
            <w:r>
              <w:rPr>
                <w:rFonts w:eastAsia="Times New Roman"/>
                <w:color w:val="auto"/>
                <w:sz w:val="20"/>
                <w:szCs w:val="20"/>
              </w:rPr>
              <w:t>2</w:t>
            </w:r>
            <w:r w:rsidRPr="00746468">
              <w:rPr>
                <w:rFonts w:eastAsia="Times New Roman"/>
                <w:color w:val="auto"/>
                <w:sz w:val="20"/>
                <w:szCs w:val="20"/>
              </w:rPr>
              <w:t xml:space="preserve"> Standardy studijních programů UTB byla provedena analýza uplatnitelnosti absolventů studijního programu </w:t>
            </w:r>
            <w:r w:rsidR="00F97994">
              <w:rPr>
                <w:rFonts w:eastAsia="Times New Roman"/>
                <w:color w:val="auto"/>
                <w:sz w:val="20"/>
                <w:szCs w:val="20"/>
              </w:rPr>
              <w:t>Multimédia a design</w:t>
            </w:r>
            <w:r w:rsidRPr="00746468">
              <w:rPr>
                <w:rFonts w:eastAsia="Times New Roman"/>
                <w:color w:val="auto"/>
                <w:sz w:val="20"/>
                <w:szCs w:val="20"/>
              </w:rPr>
              <w:t xml:space="preserve"> v bakalářské</w:t>
            </w:r>
            <w:r>
              <w:rPr>
                <w:rFonts w:eastAsia="Times New Roman"/>
                <w:color w:val="auto"/>
                <w:sz w:val="20"/>
                <w:szCs w:val="20"/>
              </w:rPr>
              <w:t>m</w:t>
            </w:r>
            <w:r w:rsidRPr="00746468">
              <w:rPr>
                <w:rFonts w:eastAsia="Times New Roman"/>
                <w:color w:val="auto"/>
                <w:sz w:val="20"/>
                <w:szCs w:val="20"/>
              </w:rPr>
              <w:t xml:space="preserve"> </w:t>
            </w:r>
            <w:r w:rsidRPr="000D37B3">
              <w:rPr>
                <w:rFonts w:eastAsia="Times New Roman"/>
                <w:color w:val="auto"/>
                <w:sz w:val="20"/>
                <w:szCs w:val="20"/>
              </w:rPr>
              <w:t>i magisterském stupni. Vzhledem</w:t>
            </w:r>
            <w:r w:rsidRPr="00746468">
              <w:rPr>
                <w:rFonts w:eastAsia="Times New Roman"/>
                <w:color w:val="auto"/>
                <w:sz w:val="20"/>
                <w:szCs w:val="20"/>
              </w:rPr>
              <w:t xml:space="preserve"> k tomu, že se stávající žádost </w:t>
            </w:r>
            <w:r>
              <w:rPr>
                <w:rFonts w:eastAsia="Times New Roman"/>
                <w:color w:val="auto"/>
                <w:sz w:val="20"/>
                <w:szCs w:val="20"/>
              </w:rPr>
              <w:t xml:space="preserve">o akreditaci </w:t>
            </w:r>
            <w:r w:rsidRPr="00746468">
              <w:rPr>
                <w:rFonts w:eastAsia="Times New Roman"/>
                <w:color w:val="auto"/>
                <w:sz w:val="20"/>
                <w:szCs w:val="20"/>
              </w:rPr>
              <w:t xml:space="preserve">týká studijního programu </w:t>
            </w:r>
            <w:proofErr w:type="spellStart"/>
            <w:r w:rsidR="00AC53B7" w:rsidRPr="00AC53B7">
              <w:rPr>
                <w:rFonts w:eastAsia="Times New Roman"/>
                <w:color w:val="auto"/>
                <w:sz w:val="20"/>
                <w:szCs w:val="20"/>
              </w:rPr>
              <w:t>Footwear</w:t>
            </w:r>
            <w:proofErr w:type="spellEnd"/>
            <w:r w:rsidR="00AC53B7" w:rsidRPr="00AC53B7">
              <w:rPr>
                <w:rFonts w:eastAsia="Times New Roman"/>
                <w:color w:val="auto"/>
                <w:sz w:val="20"/>
                <w:szCs w:val="20"/>
              </w:rPr>
              <w:t xml:space="preserve"> Design</w:t>
            </w:r>
            <w:r w:rsidRPr="00746468">
              <w:rPr>
                <w:rFonts w:eastAsia="Times New Roman"/>
                <w:color w:val="auto"/>
                <w:sz w:val="20"/>
                <w:szCs w:val="20"/>
              </w:rPr>
              <w:t>,</w:t>
            </w:r>
            <w:r w:rsidR="00AC53B7">
              <w:rPr>
                <w:rFonts w:eastAsia="Times New Roman"/>
                <w:color w:val="auto"/>
                <w:sz w:val="20"/>
                <w:szCs w:val="20"/>
              </w:rPr>
              <w:t xml:space="preserve"> </w:t>
            </w:r>
            <w:r w:rsidRPr="00746468">
              <w:rPr>
                <w:rFonts w:eastAsia="Times New Roman"/>
                <w:color w:val="auto"/>
                <w:sz w:val="20"/>
                <w:szCs w:val="20"/>
              </w:rPr>
              <w:t xml:space="preserve">který zahrnuje </w:t>
            </w:r>
            <w:r>
              <w:rPr>
                <w:rFonts w:eastAsia="Times New Roman"/>
                <w:color w:val="auto"/>
                <w:sz w:val="20"/>
                <w:szCs w:val="20"/>
              </w:rPr>
              <w:t>jen</w:t>
            </w:r>
            <w:r w:rsidRPr="00746468">
              <w:rPr>
                <w:rFonts w:eastAsia="Times New Roman"/>
                <w:color w:val="auto"/>
                <w:sz w:val="20"/>
                <w:szCs w:val="20"/>
              </w:rPr>
              <w:t xml:space="preserve"> </w:t>
            </w:r>
            <w:r w:rsidR="00D90859">
              <w:rPr>
                <w:rFonts w:eastAsia="Times New Roman"/>
                <w:color w:val="auto"/>
                <w:sz w:val="20"/>
                <w:szCs w:val="20"/>
              </w:rPr>
              <w:t>jeden obor/specializaci</w:t>
            </w:r>
            <w:r w:rsidRPr="00746468">
              <w:rPr>
                <w:rFonts w:eastAsia="Times New Roman"/>
                <w:color w:val="auto"/>
                <w:sz w:val="20"/>
                <w:szCs w:val="20"/>
              </w:rPr>
              <w:t xml:space="preserve"> </w:t>
            </w:r>
            <w:r>
              <w:rPr>
                <w:rFonts w:eastAsia="Times New Roman"/>
                <w:color w:val="auto"/>
                <w:sz w:val="20"/>
                <w:szCs w:val="20"/>
              </w:rPr>
              <w:t xml:space="preserve">z </w:t>
            </w:r>
            <w:r w:rsidRPr="00746468">
              <w:rPr>
                <w:rFonts w:eastAsia="Times New Roman"/>
                <w:color w:val="auto"/>
                <w:sz w:val="20"/>
                <w:szCs w:val="20"/>
              </w:rPr>
              <w:t>původního programu, výsledky jsou orientační.</w:t>
            </w:r>
            <w:r>
              <w:rPr>
                <w:rFonts w:eastAsia="Times New Roman"/>
                <w:color w:val="auto"/>
                <w:sz w:val="20"/>
                <w:szCs w:val="20"/>
              </w:rPr>
              <w:t xml:space="preserve"> </w:t>
            </w:r>
            <w:r w:rsidRPr="00746468">
              <w:rPr>
                <w:rFonts w:eastAsia="Times New Roman"/>
                <w:color w:val="auto"/>
                <w:sz w:val="20"/>
                <w:szCs w:val="20"/>
              </w:rPr>
              <w:t xml:space="preserve">Data nezaměstnanosti jsou poskytována pouze na úrovni studijních programů, nikoliv jednotlivých specializací.  </w:t>
            </w:r>
          </w:p>
          <w:p w14:paraId="714DC1F3" w14:textId="77777777" w:rsidR="00F92C71" w:rsidRPr="00986846" w:rsidRDefault="00F92C71" w:rsidP="005C3E96">
            <w:pPr>
              <w:jc w:val="both"/>
              <w:textAlignment w:val="baseline"/>
            </w:pPr>
            <w:r w:rsidRPr="00986846">
              <w:t>Počet nezaměstnaných absolventů vychází z podkladů Ministerstva práce a sociálních věcí ČR, kdy pro potřeby statistického sledování je používána definice absolventa jako uchazeče o zaměstnání evidovaného na úřadu práce podle místa jeho trvalého bydliště ke dni 30. 4. 2023, u kterého doba od úspěšného ukončení studia nepřekročila 2 roky.  </w:t>
            </w:r>
          </w:p>
          <w:p w14:paraId="347E6EB1" w14:textId="77777777" w:rsidR="00BD68D4" w:rsidRPr="00746468" w:rsidRDefault="00BD68D4" w:rsidP="005133EF">
            <w:pPr>
              <w:pStyle w:val="Default"/>
              <w:rPr>
                <w:rFonts w:eastAsia="Times New Roman"/>
                <w:color w:val="auto"/>
                <w:sz w:val="20"/>
                <w:szCs w:val="20"/>
              </w:rPr>
            </w:pPr>
          </w:p>
          <w:tbl>
            <w:tblPr>
              <w:tblStyle w:val="Mkatabulky"/>
              <w:tblW w:w="0" w:type="auto"/>
              <w:tblLook w:val="04A0" w:firstRow="1" w:lastRow="0" w:firstColumn="1" w:lastColumn="0" w:noHBand="0" w:noVBand="1"/>
            </w:tblPr>
            <w:tblGrid>
              <w:gridCol w:w="906"/>
              <w:gridCol w:w="1521"/>
              <w:gridCol w:w="1559"/>
              <w:gridCol w:w="1559"/>
              <w:gridCol w:w="1560"/>
              <w:gridCol w:w="1559"/>
            </w:tblGrid>
            <w:tr w:rsidR="00BD68D4" w:rsidRPr="00746468" w14:paraId="2F5C7848" w14:textId="77777777" w:rsidTr="005133EF">
              <w:tc>
                <w:tcPr>
                  <w:tcW w:w="906" w:type="dxa"/>
                  <w:shd w:val="clear" w:color="auto" w:fill="F7CAAC" w:themeFill="accent2" w:themeFillTint="66"/>
                </w:tcPr>
                <w:p w14:paraId="71693D73" w14:textId="77777777" w:rsidR="00BD68D4" w:rsidRPr="00746468" w:rsidRDefault="00BD68D4" w:rsidP="005133EF">
                  <w:pPr>
                    <w:pStyle w:val="Default"/>
                    <w:rPr>
                      <w:rFonts w:eastAsia="Times New Roman"/>
                      <w:b/>
                      <w:color w:val="auto"/>
                      <w:sz w:val="20"/>
                      <w:szCs w:val="20"/>
                    </w:rPr>
                  </w:pPr>
                </w:p>
              </w:tc>
              <w:tc>
                <w:tcPr>
                  <w:tcW w:w="7758" w:type="dxa"/>
                  <w:gridSpan w:val="5"/>
                  <w:shd w:val="clear" w:color="auto" w:fill="F7CAAC" w:themeFill="accent2" w:themeFillTint="66"/>
                </w:tcPr>
                <w:p w14:paraId="6D674F5C" w14:textId="6E06F2A2" w:rsidR="00BD68D4" w:rsidRPr="00746468" w:rsidRDefault="00BD68D4" w:rsidP="005133EF">
                  <w:pPr>
                    <w:pStyle w:val="Default"/>
                    <w:jc w:val="center"/>
                    <w:rPr>
                      <w:rFonts w:eastAsia="Times New Roman"/>
                      <w:b/>
                      <w:color w:val="auto"/>
                      <w:sz w:val="20"/>
                      <w:szCs w:val="20"/>
                    </w:rPr>
                  </w:pPr>
                  <w:r w:rsidRPr="00746468">
                    <w:rPr>
                      <w:rFonts w:eastAsia="Times New Roman"/>
                      <w:b/>
                      <w:color w:val="auto"/>
                      <w:sz w:val="20"/>
                      <w:szCs w:val="20"/>
                    </w:rPr>
                    <w:t xml:space="preserve">Míra nezaměstnanosti absolventů </w:t>
                  </w:r>
                  <w:r w:rsidR="00447DF8">
                    <w:rPr>
                      <w:rFonts w:eastAsia="Times New Roman"/>
                      <w:b/>
                      <w:color w:val="auto"/>
                      <w:sz w:val="20"/>
                      <w:szCs w:val="20"/>
                    </w:rPr>
                    <w:t>B</w:t>
                  </w:r>
                  <w:r w:rsidRPr="00746468">
                    <w:rPr>
                      <w:rFonts w:eastAsia="Times New Roman"/>
                      <w:b/>
                      <w:color w:val="auto"/>
                      <w:sz w:val="20"/>
                      <w:szCs w:val="20"/>
                    </w:rPr>
                    <w:t xml:space="preserve">SP </w:t>
                  </w:r>
                  <w:r w:rsidR="0030608C">
                    <w:rPr>
                      <w:rFonts w:eastAsia="Times New Roman"/>
                      <w:b/>
                      <w:color w:val="auto"/>
                      <w:sz w:val="20"/>
                      <w:szCs w:val="20"/>
                    </w:rPr>
                    <w:t>Multimédia a design</w:t>
                  </w:r>
                  <w:r w:rsidRPr="00746468">
                    <w:rPr>
                      <w:rFonts w:eastAsia="Times New Roman"/>
                      <w:b/>
                      <w:color w:val="auto"/>
                      <w:sz w:val="20"/>
                      <w:szCs w:val="20"/>
                    </w:rPr>
                    <w:t xml:space="preserve"> 201</w:t>
                  </w:r>
                  <w:r w:rsidR="0030608C">
                    <w:rPr>
                      <w:rFonts w:eastAsia="Times New Roman"/>
                      <w:b/>
                      <w:color w:val="auto"/>
                      <w:sz w:val="20"/>
                      <w:szCs w:val="20"/>
                    </w:rPr>
                    <w:t>9</w:t>
                  </w:r>
                  <w:r w:rsidRPr="00746468">
                    <w:rPr>
                      <w:rFonts w:eastAsia="Times New Roman"/>
                      <w:b/>
                      <w:color w:val="auto"/>
                      <w:sz w:val="20"/>
                      <w:szCs w:val="20"/>
                    </w:rPr>
                    <w:t>-202</w:t>
                  </w:r>
                  <w:r w:rsidR="006F1203">
                    <w:rPr>
                      <w:rFonts w:eastAsia="Times New Roman"/>
                      <w:b/>
                      <w:color w:val="auto"/>
                      <w:sz w:val="20"/>
                      <w:szCs w:val="20"/>
                    </w:rPr>
                    <w:t>3</w:t>
                  </w:r>
                </w:p>
              </w:tc>
            </w:tr>
            <w:tr w:rsidR="00F97994" w:rsidRPr="00746468" w14:paraId="2216133E" w14:textId="77777777" w:rsidTr="005133EF">
              <w:tc>
                <w:tcPr>
                  <w:tcW w:w="906" w:type="dxa"/>
                  <w:shd w:val="clear" w:color="auto" w:fill="C9C9C9" w:themeFill="accent3" w:themeFillTint="99"/>
                </w:tcPr>
                <w:p w14:paraId="097F1F60" w14:textId="77777777" w:rsidR="00F97994" w:rsidRPr="00746468" w:rsidRDefault="00F97994" w:rsidP="00F97994">
                  <w:pPr>
                    <w:pStyle w:val="Default"/>
                    <w:rPr>
                      <w:rFonts w:eastAsia="Times New Roman"/>
                      <w:color w:val="auto"/>
                      <w:sz w:val="20"/>
                      <w:szCs w:val="20"/>
                    </w:rPr>
                  </w:pPr>
                  <w:r w:rsidRPr="00746468">
                    <w:rPr>
                      <w:rFonts w:eastAsia="Times New Roman"/>
                      <w:color w:val="auto"/>
                      <w:sz w:val="20"/>
                      <w:szCs w:val="20"/>
                    </w:rPr>
                    <w:t>rok</w:t>
                  </w:r>
                </w:p>
              </w:tc>
              <w:tc>
                <w:tcPr>
                  <w:tcW w:w="1521" w:type="dxa"/>
                  <w:shd w:val="clear" w:color="auto" w:fill="EDEDED" w:themeFill="accent3" w:themeFillTint="33"/>
                </w:tcPr>
                <w:p w14:paraId="6CE368B5" w14:textId="20629F3F" w:rsidR="00F97994" w:rsidRPr="00746468" w:rsidRDefault="00F97994" w:rsidP="00F97994">
                  <w:pPr>
                    <w:pStyle w:val="Default"/>
                    <w:jc w:val="center"/>
                    <w:rPr>
                      <w:rFonts w:eastAsia="Times New Roman"/>
                      <w:color w:val="auto"/>
                      <w:sz w:val="20"/>
                      <w:szCs w:val="20"/>
                    </w:rPr>
                  </w:pPr>
                  <w:r w:rsidRPr="00746468">
                    <w:rPr>
                      <w:rFonts w:eastAsia="Times New Roman"/>
                      <w:color w:val="auto"/>
                      <w:sz w:val="20"/>
                      <w:szCs w:val="20"/>
                    </w:rPr>
                    <w:t>2019</w:t>
                  </w:r>
                </w:p>
              </w:tc>
              <w:tc>
                <w:tcPr>
                  <w:tcW w:w="1559" w:type="dxa"/>
                  <w:shd w:val="clear" w:color="auto" w:fill="EDEDED" w:themeFill="accent3" w:themeFillTint="33"/>
                </w:tcPr>
                <w:p w14:paraId="6B34E8DA" w14:textId="0283EF62" w:rsidR="00F97994" w:rsidRPr="00746468" w:rsidRDefault="00F97994" w:rsidP="00F97994">
                  <w:pPr>
                    <w:pStyle w:val="Default"/>
                    <w:jc w:val="center"/>
                    <w:rPr>
                      <w:rFonts w:eastAsia="Times New Roman"/>
                      <w:color w:val="auto"/>
                      <w:sz w:val="20"/>
                      <w:szCs w:val="20"/>
                    </w:rPr>
                  </w:pPr>
                  <w:r w:rsidRPr="00746468">
                    <w:rPr>
                      <w:rFonts w:eastAsia="Times New Roman"/>
                      <w:color w:val="auto"/>
                      <w:sz w:val="20"/>
                      <w:szCs w:val="20"/>
                    </w:rPr>
                    <w:t>2020</w:t>
                  </w:r>
                </w:p>
              </w:tc>
              <w:tc>
                <w:tcPr>
                  <w:tcW w:w="1559" w:type="dxa"/>
                  <w:shd w:val="clear" w:color="auto" w:fill="EDEDED" w:themeFill="accent3" w:themeFillTint="33"/>
                </w:tcPr>
                <w:p w14:paraId="67D5F232" w14:textId="1A833E9F" w:rsidR="00F97994" w:rsidRPr="00746468" w:rsidRDefault="00F97994" w:rsidP="00F97994">
                  <w:pPr>
                    <w:pStyle w:val="Default"/>
                    <w:jc w:val="center"/>
                    <w:rPr>
                      <w:rFonts w:eastAsia="Times New Roman"/>
                      <w:color w:val="auto"/>
                      <w:sz w:val="20"/>
                      <w:szCs w:val="20"/>
                    </w:rPr>
                  </w:pPr>
                  <w:r w:rsidRPr="00746468">
                    <w:rPr>
                      <w:rFonts w:eastAsia="Times New Roman"/>
                      <w:color w:val="auto"/>
                      <w:sz w:val="20"/>
                      <w:szCs w:val="20"/>
                    </w:rPr>
                    <w:t>2021</w:t>
                  </w:r>
                </w:p>
              </w:tc>
              <w:tc>
                <w:tcPr>
                  <w:tcW w:w="1560" w:type="dxa"/>
                  <w:shd w:val="clear" w:color="auto" w:fill="EDEDED" w:themeFill="accent3" w:themeFillTint="33"/>
                </w:tcPr>
                <w:p w14:paraId="15B963E0" w14:textId="38062033" w:rsidR="00F97994" w:rsidRPr="00746468" w:rsidRDefault="00F97994" w:rsidP="00F97994">
                  <w:pPr>
                    <w:pStyle w:val="Default"/>
                    <w:jc w:val="center"/>
                    <w:rPr>
                      <w:rFonts w:eastAsia="Times New Roman"/>
                      <w:color w:val="auto"/>
                      <w:sz w:val="20"/>
                      <w:szCs w:val="20"/>
                    </w:rPr>
                  </w:pPr>
                  <w:r w:rsidRPr="00746468">
                    <w:rPr>
                      <w:rFonts w:eastAsia="Times New Roman"/>
                      <w:color w:val="auto"/>
                      <w:sz w:val="20"/>
                      <w:szCs w:val="20"/>
                    </w:rPr>
                    <w:t>2022</w:t>
                  </w:r>
                </w:p>
              </w:tc>
              <w:tc>
                <w:tcPr>
                  <w:tcW w:w="1559" w:type="dxa"/>
                  <w:shd w:val="clear" w:color="auto" w:fill="EDEDED" w:themeFill="accent3" w:themeFillTint="33"/>
                </w:tcPr>
                <w:p w14:paraId="04393795" w14:textId="0A9BA295" w:rsidR="00F97994" w:rsidRPr="00746468" w:rsidRDefault="00F97994" w:rsidP="00F97994">
                  <w:pPr>
                    <w:pStyle w:val="Default"/>
                    <w:jc w:val="center"/>
                    <w:rPr>
                      <w:rFonts w:eastAsia="Times New Roman"/>
                      <w:color w:val="auto"/>
                      <w:sz w:val="20"/>
                      <w:szCs w:val="20"/>
                    </w:rPr>
                  </w:pPr>
                  <w:r>
                    <w:rPr>
                      <w:rFonts w:eastAsia="Times New Roman"/>
                      <w:color w:val="auto"/>
                      <w:sz w:val="20"/>
                      <w:szCs w:val="20"/>
                    </w:rPr>
                    <w:t>2023</w:t>
                  </w:r>
                </w:p>
              </w:tc>
            </w:tr>
            <w:tr w:rsidR="00F93C43" w:rsidRPr="00746468" w14:paraId="1D833880" w14:textId="77777777" w:rsidTr="00F93C43">
              <w:trPr>
                <w:trHeight w:val="230"/>
              </w:trPr>
              <w:tc>
                <w:tcPr>
                  <w:tcW w:w="906" w:type="dxa"/>
                  <w:shd w:val="clear" w:color="auto" w:fill="C9C9C9" w:themeFill="accent3" w:themeFillTint="99"/>
                </w:tcPr>
                <w:p w14:paraId="43ECE945" w14:textId="77777777" w:rsidR="00F93C43" w:rsidRPr="00746468" w:rsidRDefault="00F93C43" w:rsidP="00F97994">
                  <w:pPr>
                    <w:pStyle w:val="Default"/>
                    <w:rPr>
                      <w:rFonts w:eastAsia="Times New Roman"/>
                      <w:color w:val="auto"/>
                      <w:sz w:val="20"/>
                      <w:szCs w:val="20"/>
                    </w:rPr>
                  </w:pPr>
                  <w:r w:rsidRPr="00746468">
                    <w:rPr>
                      <w:rFonts w:eastAsia="Times New Roman"/>
                      <w:color w:val="auto"/>
                      <w:sz w:val="20"/>
                      <w:szCs w:val="20"/>
                    </w:rPr>
                    <w:t>BSP</w:t>
                  </w:r>
                </w:p>
              </w:tc>
              <w:tc>
                <w:tcPr>
                  <w:tcW w:w="1521" w:type="dxa"/>
                </w:tcPr>
                <w:p w14:paraId="72BDDB4C" w14:textId="61D7B02C" w:rsidR="00F93C43" w:rsidRPr="00746468" w:rsidRDefault="00F93C43" w:rsidP="00F97994">
                  <w:pPr>
                    <w:pStyle w:val="Default"/>
                    <w:jc w:val="center"/>
                    <w:rPr>
                      <w:rFonts w:eastAsia="Times New Roman"/>
                      <w:color w:val="auto"/>
                      <w:sz w:val="20"/>
                      <w:szCs w:val="20"/>
                    </w:rPr>
                  </w:pPr>
                  <w:r>
                    <w:rPr>
                      <w:rFonts w:eastAsia="Times New Roman"/>
                      <w:color w:val="auto"/>
                      <w:sz w:val="20"/>
                      <w:szCs w:val="20"/>
                    </w:rPr>
                    <w:t>9</w:t>
                  </w:r>
                </w:p>
              </w:tc>
              <w:tc>
                <w:tcPr>
                  <w:tcW w:w="1559" w:type="dxa"/>
                </w:tcPr>
                <w:p w14:paraId="7892EDA3" w14:textId="2A8E75FB" w:rsidR="00F93C43" w:rsidRPr="00746468" w:rsidRDefault="00F93C43" w:rsidP="00F97994">
                  <w:pPr>
                    <w:pStyle w:val="Default"/>
                    <w:jc w:val="center"/>
                    <w:rPr>
                      <w:rFonts w:eastAsia="Times New Roman"/>
                      <w:color w:val="auto"/>
                      <w:sz w:val="20"/>
                      <w:szCs w:val="20"/>
                    </w:rPr>
                  </w:pPr>
                  <w:r>
                    <w:rPr>
                      <w:rFonts w:eastAsia="Times New Roman"/>
                      <w:color w:val="auto"/>
                      <w:sz w:val="20"/>
                      <w:szCs w:val="20"/>
                    </w:rPr>
                    <w:t>8</w:t>
                  </w:r>
                </w:p>
              </w:tc>
              <w:tc>
                <w:tcPr>
                  <w:tcW w:w="1559" w:type="dxa"/>
                </w:tcPr>
                <w:p w14:paraId="37B3904F" w14:textId="3650EA89" w:rsidR="00F93C43" w:rsidRPr="00746468" w:rsidRDefault="00F93C43" w:rsidP="00F97994">
                  <w:pPr>
                    <w:pStyle w:val="Default"/>
                    <w:jc w:val="center"/>
                    <w:rPr>
                      <w:rFonts w:eastAsia="Times New Roman"/>
                      <w:color w:val="auto"/>
                      <w:sz w:val="20"/>
                      <w:szCs w:val="20"/>
                    </w:rPr>
                  </w:pPr>
                  <w:r>
                    <w:rPr>
                      <w:rFonts w:eastAsia="Times New Roman"/>
                      <w:color w:val="auto"/>
                      <w:sz w:val="20"/>
                      <w:szCs w:val="20"/>
                    </w:rPr>
                    <w:t>9</w:t>
                  </w:r>
                </w:p>
              </w:tc>
              <w:tc>
                <w:tcPr>
                  <w:tcW w:w="1560" w:type="dxa"/>
                </w:tcPr>
                <w:p w14:paraId="7EB3F78B" w14:textId="1EA57566" w:rsidR="00F93C43" w:rsidRPr="00746468" w:rsidRDefault="00F93C43" w:rsidP="00F97994">
                  <w:pPr>
                    <w:pStyle w:val="Default"/>
                    <w:jc w:val="center"/>
                    <w:rPr>
                      <w:rFonts w:eastAsia="Times New Roman"/>
                      <w:color w:val="auto"/>
                      <w:sz w:val="20"/>
                      <w:szCs w:val="20"/>
                    </w:rPr>
                  </w:pPr>
                  <w:r>
                    <w:rPr>
                      <w:rFonts w:eastAsia="Times New Roman"/>
                      <w:color w:val="auto"/>
                      <w:sz w:val="20"/>
                      <w:szCs w:val="20"/>
                    </w:rPr>
                    <w:t>6</w:t>
                  </w:r>
                </w:p>
              </w:tc>
              <w:tc>
                <w:tcPr>
                  <w:tcW w:w="1559" w:type="dxa"/>
                </w:tcPr>
                <w:p w14:paraId="592C8F53" w14:textId="4C9594FC" w:rsidR="00F93C43" w:rsidRPr="00746468" w:rsidRDefault="00F93C43" w:rsidP="00F97994">
                  <w:pPr>
                    <w:pStyle w:val="Default"/>
                    <w:jc w:val="center"/>
                    <w:rPr>
                      <w:rFonts w:eastAsia="Times New Roman"/>
                      <w:color w:val="auto"/>
                      <w:sz w:val="20"/>
                      <w:szCs w:val="20"/>
                    </w:rPr>
                  </w:pPr>
                  <w:r>
                    <w:rPr>
                      <w:rFonts w:eastAsia="Times New Roman"/>
                      <w:color w:val="auto"/>
                      <w:sz w:val="20"/>
                      <w:szCs w:val="20"/>
                    </w:rPr>
                    <w:t>4</w:t>
                  </w:r>
                </w:p>
              </w:tc>
            </w:tr>
          </w:tbl>
          <w:p w14:paraId="7992944B" w14:textId="77777777" w:rsidR="00BD68D4" w:rsidRPr="008B7E4A" w:rsidRDefault="00BD68D4" w:rsidP="005133EF">
            <w:pPr>
              <w:pStyle w:val="Default"/>
              <w:rPr>
                <w:sz w:val="22"/>
                <w:szCs w:val="22"/>
              </w:rPr>
            </w:pPr>
          </w:p>
          <w:p w14:paraId="0750002E" w14:textId="2C90A1E4" w:rsidR="00BD68D4" w:rsidRPr="008B7E4A" w:rsidRDefault="00BD68D4" w:rsidP="005133EF">
            <w:pPr>
              <w:jc w:val="both"/>
              <w:rPr>
                <w:color w:val="000000"/>
              </w:rPr>
            </w:pPr>
            <w:r w:rsidRPr="008B7E4A">
              <w:t xml:space="preserve">Pro doložení uplatnitelnosti našich absolventů uvádíme několik konkrétních případů uplatnění v období za posledních 5 let. Celkový počet absolventů </w:t>
            </w:r>
            <w:r w:rsidR="00447DF8">
              <w:t>BS</w:t>
            </w:r>
            <w:r w:rsidR="00A16C2D">
              <w:t xml:space="preserve">P </w:t>
            </w:r>
            <w:r w:rsidRPr="008B7E4A">
              <w:t xml:space="preserve">v tomto období </w:t>
            </w:r>
            <w:r w:rsidRPr="009137C9">
              <w:t xml:space="preserve">byl </w:t>
            </w:r>
            <w:r w:rsidR="00A872C7">
              <w:t xml:space="preserve">v ateliéru </w:t>
            </w:r>
            <w:r w:rsidR="00A872C7" w:rsidRPr="00CA4C69">
              <w:t xml:space="preserve">Design obuvi </w:t>
            </w:r>
            <w:r w:rsidR="00AC0505" w:rsidRPr="00CA4C69">
              <w:t>1</w:t>
            </w:r>
            <w:r w:rsidR="00997A86">
              <w:t>09.</w:t>
            </w:r>
          </w:p>
          <w:p w14:paraId="23238CCD" w14:textId="77777777" w:rsidR="00BD68D4" w:rsidRPr="008B7E4A" w:rsidRDefault="00BD68D4" w:rsidP="005133EF">
            <w:pPr>
              <w:rPr>
                <w:color w:val="000000"/>
              </w:rPr>
            </w:pPr>
          </w:p>
          <w:p w14:paraId="25DD4EC5" w14:textId="285623FE" w:rsidR="00BD68D4" w:rsidRPr="008B7E4A" w:rsidRDefault="00BD68D4" w:rsidP="005133EF">
            <w:r w:rsidRPr="008B7E4A">
              <w:t xml:space="preserve">Příklad uplatnění absolventů specializací </w:t>
            </w:r>
            <w:r w:rsidRPr="00AB5B60">
              <w:t>Design obuvi</w:t>
            </w:r>
            <w:r w:rsidRPr="008B7E4A">
              <w:t>:</w:t>
            </w:r>
          </w:p>
          <w:p w14:paraId="6F530A9E" w14:textId="4FB21E10" w:rsidR="00BD68D4" w:rsidRPr="00D81292" w:rsidRDefault="00BD68D4" w:rsidP="005133EF">
            <w:pPr>
              <w:pStyle w:val="Odstavecseseznamem"/>
              <w:numPr>
                <w:ilvl w:val="0"/>
                <w:numId w:val="5"/>
              </w:numPr>
              <w:rPr>
                <w:color w:val="000000"/>
              </w:rPr>
            </w:pPr>
            <w:r w:rsidRPr="00D81292">
              <w:rPr>
                <w:color w:val="000000"/>
              </w:rPr>
              <w:t xml:space="preserve">MgA. </w:t>
            </w:r>
            <w:proofErr w:type="spellStart"/>
            <w:r w:rsidRPr="00D81292">
              <w:rPr>
                <w:color w:val="000000"/>
              </w:rPr>
              <w:t>Attanger</w:t>
            </w:r>
            <w:proofErr w:type="spellEnd"/>
            <w:r w:rsidRPr="00D81292">
              <w:rPr>
                <w:color w:val="000000"/>
              </w:rPr>
              <w:t xml:space="preserve"> </w:t>
            </w:r>
            <w:proofErr w:type="spellStart"/>
            <w:r w:rsidRPr="00D81292">
              <w:rPr>
                <w:color w:val="000000"/>
              </w:rPr>
              <w:t>Uranbileg</w:t>
            </w:r>
            <w:proofErr w:type="spellEnd"/>
            <w:r w:rsidRPr="00D81292">
              <w:rPr>
                <w:color w:val="000000"/>
              </w:rPr>
              <w:t xml:space="preserve"> – </w:t>
            </w:r>
            <w:proofErr w:type="spellStart"/>
            <w:r w:rsidRPr="00D81292">
              <w:rPr>
                <w:color w:val="000000"/>
              </w:rPr>
              <w:t>Skomaker</w:t>
            </w:r>
            <w:proofErr w:type="spellEnd"/>
            <w:r w:rsidRPr="00D81292">
              <w:rPr>
                <w:color w:val="000000"/>
              </w:rPr>
              <w:t xml:space="preserve"> </w:t>
            </w:r>
            <w:proofErr w:type="spellStart"/>
            <w:r w:rsidRPr="00D81292">
              <w:rPr>
                <w:color w:val="000000"/>
              </w:rPr>
              <w:t>Degastar</w:t>
            </w:r>
            <w:proofErr w:type="spellEnd"/>
            <w:r w:rsidRPr="00D81292">
              <w:rPr>
                <w:color w:val="000000"/>
              </w:rPr>
              <w:t>, Norsko – spo</w:t>
            </w:r>
            <w:r w:rsidR="00A872C7">
              <w:rPr>
                <w:color w:val="000000"/>
              </w:rPr>
              <w:t>l</w:t>
            </w:r>
            <w:r w:rsidRPr="00D81292">
              <w:rPr>
                <w:color w:val="000000"/>
              </w:rPr>
              <w:t>umajitelka firmy</w:t>
            </w:r>
          </w:p>
          <w:p w14:paraId="5FCB4D93" w14:textId="5659F375" w:rsidR="00BD68D4" w:rsidRPr="00D81292" w:rsidRDefault="00BD68D4" w:rsidP="005133EF">
            <w:pPr>
              <w:pStyle w:val="Odstavecseseznamem"/>
              <w:numPr>
                <w:ilvl w:val="0"/>
                <w:numId w:val="5"/>
              </w:numPr>
              <w:rPr>
                <w:color w:val="000000"/>
              </w:rPr>
            </w:pPr>
            <w:r w:rsidRPr="00D81292">
              <w:rPr>
                <w:color w:val="000000"/>
              </w:rPr>
              <w:t xml:space="preserve">MgA. Monika Žílová – Adidas – </w:t>
            </w:r>
            <w:r w:rsidR="00F6491A" w:rsidRPr="00D81292">
              <w:rPr>
                <w:color w:val="000000"/>
              </w:rPr>
              <w:t>design</w:t>
            </w:r>
            <w:r w:rsidR="008314FB">
              <w:rPr>
                <w:color w:val="000000"/>
              </w:rPr>
              <w:t>é</w:t>
            </w:r>
            <w:r w:rsidR="00F6491A" w:rsidRPr="00D81292">
              <w:rPr>
                <w:color w:val="000000"/>
              </w:rPr>
              <w:t>r</w:t>
            </w:r>
          </w:p>
          <w:p w14:paraId="156BFC1D" w14:textId="77777777" w:rsidR="00BD68D4" w:rsidRPr="00D81292" w:rsidRDefault="00BD68D4" w:rsidP="005133EF">
            <w:pPr>
              <w:pStyle w:val="Odstavecseseznamem"/>
              <w:numPr>
                <w:ilvl w:val="0"/>
                <w:numId w:val="5"/>
              </w:numPr>
              <w:rPr>
                <w:color w:val="000000"/>
              </w:rPr>
            </w:pPr>
            <w:r w:rsidRPr="00D81292">
              <w:rPr>
                <w:color w:val="000000"/>
              </w:rPr>
              <w:t xml:space="preserve">MgA. Petra </w:t>
            </w:r>
            <w:proofErr w:type="spellStart"/>
            <w:r w:rsidRPr="00D81292">
              <w:rPr>
                <w:color w:val="000000"/>
              </w:rPr>
              <w:t>Filáková</w:t>
            </w:r>
            <w:proofErr w:type="spellEnd"/>
            <w:r w:rsidRPr="00D81292">
              <w:rPr>
                <w:color w:val="000000"/>
              </w:rPr>
              <w:t xml:space="preserve"> – </w:t>
            </w:r>
            <w:proofErr w:type="spellStart"/>
            <w:r w:rsidRPr="00D81292">
              <w:rPr>
                <w:color w:val="000000"/>
              </w:rPr>
              <w:t>Nallu</w:t>
            </w:r>
            <w:proofErr w:type="spellEnd"/>
            <w:r w:rsidRPr="00D81292">
              <w:rPr>
                <w:color w:val="000000"/>
              </w:rPr>
              <w:t xml:space="preserve"> – spolumajitelka obuvnické firmy</w:t>
            </w:r>
          </w:p>
          <w:p w14:paraId="6AB393BD" w14:textId="77777777" w:rsidR="00BD68D4" w:rsidRPr="00D81292" w:rsidRDefault="00BD68D4" w:rsidP="005133EF">
            <w:pPr>
              <w:pStyle w:val="Odstavecseseznamem"/>
              <w:numPr>
                <w:ilvl w:val="0"/>
                <w:numId w:val="5"/>
              </w:numPr>
              <w:rPr>
                <w:color w:val="000000"/>
              </w:rPr>
            </w:pPr>
            <w:r w:rsidRPr="00D81292">
              <w:rPr>
                <w:color w:val="000000"/>
              </w:rPr>
              <w:t xml:space="preserve">BcA. Marek </w:t>
            </w:r>
            <w:proofErr w:type="spellStart"/>
            <w:r w:rsidRPr="00D81292">
              <w:rPr>
                <w:color w:val="000000"/>
              </w:rPr>
              <w:t>Píža</w:t>
            </w:r>
            <w:proofErr w:type="spellEnd"/>
            <w:r w:rsidRPr="00D81292">
              <w:rPr>
                <w:color w:val="000000"/>
              </w:rPr>
              <w:t xml:space="preserve"> – Bosky – majitel obuvnické firmy</w:t>
            </w:r>
          </w:p>
          <w:p w14:paraId="0637A423" w14:textId="53DDA85E" w:rsidR="00BD68D4" w:rsidRPr="00D81292" w:rsidRDefault="00BD68D4" w:rsidP="005133EF">
            <w:pPr>
              <w:pStyle w:val="Odstavecseseznamem"/>
              <w:numPr>
                <w:ilvl w:val="0"/>
                <w:numId w:val="5"/>
              </w:numPr>
              <w:rPr>
                <w:color w:val="000000"/>
              </w:rPr>
            </w:pPr>
            <w:r w:rsidRPr="00D81292">
              <w:rPr>
                <w:color w:val="000000"/>
              </w:rPr>
              <w:t xml:space="preserve">BcA. Arnošt </w:t>
            </w:r>
            <w:proofErr w:type="spellStart"/>
            <w:r w:rsidRPr="00D81292">
              <w:rPr>
                <w:color w:val="000000"/>
              </w:rPr>
              <w:t>Mikulička</w:t>
            </w:r>
            <w:proofErr w:type="spellEnd"/>
            <w:r w:rsidRPr="00D81292">
              <w:rPr>
                <w:color w:val="000000"/>
              </w:rPr>
              <w:t xml:space="preserve"> – </w:t>
            </w:r>
            <w:proofErr w:type="spellStart"/>
            <w:r w:rsidRPr="00D81292">
              <w:rPr>
                <w:color w:val="000000"/>
              </w:rPr>
              <w:t>Belenka</w:t>
            </w:r>
            <w:proofErr w:type="spellEnd"/>
            <w:r w:rsidRPr="00D81292">
              <w:rPr>
                <w:color w:val="000000"/>
              </w:rPr>
              <w:t xml:space="preserve"> – </w:t>
            </w:r>
            <w:r w:rsidR="00F6491A" w:rsidRPr="00D81292">
              <w:rPr>
                <w:color w:val="000000"/>
              </w:rPr>
              <w:t>design</w:t>
            </w:r>
            <w:r w:rsidR="008314FB">
              <w:rPr>
                <w:color w:val="000000"/>
              </w:rPr>
              <w:t>é</w:t>
            </w:r>
            <w:r w:rsidR="00F6491A" w:rsidRPr="00D81292">
              <w:rPr>
                <w:color w:val="000000"/>
              </w:rPr>
              <w:t>r</w:t>
            </w:r>
          </w:p>
          <w:p w14:paraId="3F6759CC" w14:textId="79910852" w:rsidR="00BD68D4" w:rsidRDefault="00BD68D4" w:rsidP="00565A1C">
            <w:pPr>
              <w:pStyle w:val="Odstavecseseznamem"/>
              <w:numPr>
                <w:ilvl w:val="0"/>
                <w:numId w:val="5"/>
              </w:numPr>
              <w:rPr>
                <w:color w:val="000000"/>
              </w:rPr>
            </w:pPr>
            <w:r w:rsidRPr="00D81292">
              <w:rPr>
                <w:color w:val="000000"/>
              </w:rPr>
              <w:t xml:space="preserve">MgA. Kateřina Sochorová – Baťa a.s. </w:t>
            </w:r>
            <w:r w:rsidR="00565A1C">
              <w:rPr>
                <w:color w:val="000000"/>
              </w:rPr>
              <w:t>–</w:t>
            </w:r>
            <w:r w:rsidRPr="00D81292">
              <w:rPr>
                <w:color w:val="000000"/>
              </w:rPr>
              <w:t xml:space="preserve"> </w:t>
            </w:r>
            <w:r w:rsidR="00F6491A" w:rsidRPr="00D81292">
              <w:rPr>
                <w:color w:val="000000"/>
              </w:rPr>
              <w:t>design</w:t>
            </w:r>
            <w:r w:rsidR="008314FB">
              <w:rPr>
                <w:color w:val="000000"/>
              </w:rPr>
              <w:t>é</w:t>
            </w:r>
            <w:r w:rsidR="00F6491A" w:rsidRPr="00D81292">
              <w:rPr>
                <w:color w:val="000000"/>
              </w:rPr>
              <w:t>r</w:t>
            </w:r>
          </w:p>
          <w:p w14:paraId="7D528B1C" w14:textId="4BF91A63" w:rsidR="00565A1C" w:rsidRPr="00392DCE" w:rsidRDefault="00565A1C" w:rsidP="00565A1C">
            <w:pPr>
              <w:pStyle w:val="Odstavecseseznamem"/>
              <w:numPr>
                <w:ilvl w:val="0"/>
                <w:numId w:val="5"/>
              </w:numPr>
              <w:rPr>
                <w:color w:val="000000"/>
              </w:rPr>
            </w:pPr>
            <w:r w:rsidRPr="00392DCE">
              <w:rPr>
                <w:color w:val="000000"/>
              </w:rPr>
              <w:t>MgA. Lucie Trejtnarová – ECCO – design</w:t>
            </w:r>
            <w:r w:rsidR="008314FB">
              <w:rPr>
                <w:color w:val="000000"/>
              </w:rPr>
              <w:t>é</w:t>
            </w:r>
            <w:r w:rsidRPr="00392DCE">
              <w:rPr>
                <w:color w:val="000000"/>
              </w:rPr>
              <w:t>r</w:t>
            </w:r>
          </w:p>
          <w:p w14:paraId="62AFAF93" w14:textId="77777777" w:rsidR="00565A1C" w:rsidRPr="00392DCE" w:rsidRDefault="00565A1C" w:rsidP="00565A1C">
            <w:pPr>
              <w:pStyle w:val="Odstavecseseznamem"/>
              <w:numPr>
                <w:ilvl w:val="0"/>
                <w:numId w:val="5"/>
              </w:numPr>
              <w:rPr>
                <w:color w:val="000000"/>
              </w:rPr>
            </w:pPr>
            <w:r w:rsidRPr="00392DCE">
              <w:rPr>
                <w:color w:val="000000"/>
              </w:rPr>
              <w:t xml:space="preserve">MgA. Eva </w:t>
            </w:r>
            <w:proofErr w:type="spellStart"/>
            <w:r w:rsidRPr="00392DCE">
              <w:rPr>
                <w:color w:val="000000"/>
              </w:rPr>
              <w:t>Klabalová</w:t>
            </w:r>
            <w:proofErr w:type="spellEnd"/>
            <w:r w:rsidRPr="00392DCE">
              <w:rPr>
                <w:color w:val="000000"/>
              </w:rPr>
              <w:t xml:space="preserve"> – </w:t>
            </w:r>
            <w:proofErr w:type="spellStart"/>
            <w:r w:rsidRPr="00392DCE">
              <w:rPr>
                <w:color w:val="000000"/>
              </w:rPr>
              <w:t>Kave</w:t>
            </w:r>
            <w:proofErr w:type="spellEnd"/>
            <w:r w:rsidRPr="00392DCE">
              <w:rPr>
                <w:color w:val="000000"/>
              </w:rPr>
              <w:t xml:space="preserve"> </w:t>
            </w:r>
            <w:proofErr w:type="spellStart"/>
            <w:r w:rsidRPr="00392DCE">
              <w:rPr>
                <w:color w:val="000000"/>
              </w:rPr>
              <w:t>Footwear</w:t>
            </w:r>
            <w:proofErr w:type="spellEnd"/>
            <w:r w:rsidRPr="00392DCE">
              <w:rPr>
                <w:color w:val="000000"/>
              </w:rPr>
              <w:t xml:space="preserve"> – zakladatelka obuvnické značky</w:t>
            </w:r>
          </w:p>
          <w:p w14:paraId="08EF84BB" w14:textId="77777777" w:rsidR="00565A1C" w:rsidRPr="00392DCE" w:rsidRDefault="00565A1C" w:rsidP="00565A1C">
            <w:pPr>
              <w:pStyle w:val="Odstavecseseznamem"/>
              <w:numPr>
                <w:ilvl w:val="0"/>
                <w:numId w:val="5"/>
              </w:numPr>
              <w:rPr>
                <w:color w:val="000000"/>
              </w:rPr>
            </w:pPr>
            <w:r w:rsidRPr="00392DCE">
              <w:rPr>
                <w:color w:val="000000"/>
              </w:rPr>
              <w:t xml:space="preserve">MgA. Jana </w:t>
            </w:r>
            <w:proofErr w:type="spellStart"/>
            <w:r w:rsidRPr="00392DCE">
              <w:rPr>
                <w:color w:val="000000"/>
              </w:rPr>
              <w:t>Kotikov</w:t>
            </w:r>
            <w:proofErr w:type="spellEnd"/>
            <w:r w:rsidRPr="00392DCE">
              <w:rPr>
                <w:color w:val="000000"/>
              </w:rPr>
              <w:t xml:space="preserve"> – Plove, </w:t>
            </w:r>
            <w:proofErr w:type="spellStart"/>
            <w:r w:rsidRPr="00392DCE">
              <w:rPr>
                <w:color w:val="000000"/>
              </w:rPr>
              <w:t>Vasky</w:t>
            </w:r>
            <w:proofErr w:type="spellEnd"/>
            <w:r w:rsidRPr="00392DCE">
              <w:rPr>
                <w:color w:val="000000"/>
              </w:rPr>
              <w:t xml:space="preserve"> – designérka a modelářka na volné noze</w:t>
            </w:r>
          </w:p>
          <w:p w14:paraId="4AF91BE7" w14:textId="631F35FF" w:rsidR="00565A1C" w:rsidRPr="00FB465F" w:rsidRDefault="00565A1C" w:rsidP="00565A1C">
            <w:pPr>
              <w:pStyle w:val="Odstavecseseznamem"/>
              <w:rPr>
                <w:color w:val="000000"/>
              </w:rPr>
            </w:pPr>
          </w:p>
        </w:tc>
      </w:tr>
    </w:tbl>
    <w:p w14:paraId="70B18800" w14:textId="77777777" w:rsidR="00BD68D4" w:rsidRDefault="00BD68D4" w:rsidP="00BD68D4">
      <w:r>
        <w:br w:type="page"/>
      </w:r>
    </w:p>
    <w:tbl>
      <w:tblPr>
        <w:tblStyle w:val="Mkatabulky"/>
        <w:tblW w:w="10207" w:type="dxa"/>
        <w:tblInd w:w="-289" w:type="dxa"/>
        <w:tblLook w:val="04A0" w:firstRow="1" w:lastRow="0" w:firstColumn="1" w:lastColumn="0" w:noHBand="0" w:noVBand="1"/>
      </w:tblPr>
      <w:tblGrid>
        <w:gridCol w:w="10207"/>
      </w:tblGrid>
      <w:tr w:rsidR="00BD68D4" w:rsidRPr="008B7E4A" w14:paraId="626B3B1F" w14:textId="77777777" w:rsidTr="005133EF">
        <w:tc>
          <w:tcPr>
            <w:tcW w:w="10207" w:type="dxa"/>
            <w:shd w:val="clear" w:color="auto" w:fill="F7CAAC" w:themeFill="accent2" w:themeFillTint="66"/>
          </w:tcPr>
          <w:p w14:paraId="65BB6DAC" w14:textId="77777777" w:rsidR="00BD68D4" w:rsidRPr="008B7E4A" w:rsidRDefault="00BD68D4" w:rsidP="005133EF">
            <w:pPr>
              <w:pStyle w:val="Odstavecseseznamem"/>
              <w:ind w:left="0"/>
              <w:rPr>
                <w:b/>
                <w:bCs/>
              </w:rPr>
            </w:pPr>
            <w:r w:rsidRPr="008B7E4A">
              <w:rPr>
                <w:b/>
                <w:bCs/>
              </w:rPr>
              <w:lastRenderedPageBreak/>
              <w:t>Analýza pracovních nabídek na trhu práce</w:t>
            </w:r>
          </w:p>
        </w:tc>
      </w:tr>
      <w:tr w:rsidR="00BD68D4" w:rsidRPr="008B7E4A" w14:paraId="7FDDC36A" w14:textId="77777777" w:rsidTr="005133EF">
        <w:tc>
          <w:tcPr>
            <w:tcW w:w="10207" w:type="dxa"/>
          </w:tcPr>
          <w:p w14:paraId="6EC13907" w14:textId="28D9F97A" w:rsidR="002C7DF7" w:rsidRDefault="00BD68D4" w:rsidP="005133EF">
            <w:pPr>
              <w:pStyle w:val="Default"/>
              <w:spacing w:before="120" w:after="120"/>
              <w:jc w:val="both"/>
              <w:rPr>
                <w:sz w:val="20"/>
                <w:szCs w:val="20"/>
              </w:rPr>
            </w:pPr>
            <w:r w:rsidRPr="00F54325">
              <w:rPr>
                <w:sz w:val="20"/>
                <w:szCs w:val="20"/>
              </w:rPr>
              <w:t xml:space="preserve">Základním východiskem pro analýzu pracovních nabídek na trhu práce a možností uplatnění absolventů BSP </w:t>
            </w:r>
            <w:proofErr w:type="spellStart"/>
            <w:r w:rsidR="00F73786" w:rsidRPr="00F73786">
              <w:rPr>
                <w:sz w:val="20"/>
                <w:szCs w:val="20"/>
              </w:rPr>
              <w:t>Footwear</w:t>
            </w:r>
            <w:proofErr w:type="spellEnd"/>
            <w:r w:rsidR="00F73786" w:rsidRPr="00F73786">
              <w:rPr>
                <w:sz w:val="20"/>
                <w:szCs w:val="20"/>
              </w:rPr>
              <w:t xml:space="preserve"> Design</w:t>
            </w:r>
            <w:r w:rsidRPr="00F54325">
              <w:rPr>
                <w:sz w:val="20"/>
                <w:szCs w:val="20"/>
              </w:rPr>
              <w:t xml:space="preserve"> je rozsáhlý dokument platformy Kreativní Česko – Kulturní a kreativní průmysly ve vybraných zemích Evropské unie, který pojednává o vymezení, ekonomickém přínosu a strategické podpoře daných oblastí, jejichž součástí budou i absolventi BSP </w:t>
            </w:r>
            <w:proofErr w:type="spellStart"/>
            <w:r w:rsidR="00F73786" w:rsidRPr="00F73786">
              <w:rPr>
                <w:sz w:val="20"/>
                <w:szCs w:val="20"/>
              </w:rPr>
              <w:t>Footwear</w:t>
            </w:r>
            <w:proofErr w:type="spellEnd"/>
            <w:r w:rsidR="00F73786" w:rsidRPr="00F73786">
              <w:rPr>
                <w:sz w:val="20"/>
                <w:szCs w:val="20"/>
              </w:rPr>
              <w:t xml:space="preserve"> Design</w:t>
            </w:r>
            <w:r w:rsidRPr="00F54325">
              <w:rPr>
                <w:sz w:val="20"/>
                <w:szCs w:val="20"/>
              </w:rPr>
              <w:t xml:space="preserve">. </w:t>
            </w:r>
          </w:p>
          <w:p w14:paraId="46C7F3B8" w14:textId="4D448061" w:rsidR="00BD68D4" w:rsidRPr="00F54325" w:rsidRDefault="00BD68D4" w:rsidP="005133EF">
            <w:pPr>
              <w:pStyle w:val="Default"/>
              <w:spacing w:before="120" w:after="120"/>
              <w:jc w:val="both"/>
              <w:rPr>
                <w:sz w:val="20"/>
                <w:szCs w:val="20"/>
              </w:rPr>
            </w:pPr>
            <w:r w:rsidRPr="00F54325">
              <w:rPr>
                <w:sz w:val="20"/>
                <w:szCs w:val="20"/>
              </w:rPr>
              <w:t>V případě České republiky je vnímání kulturních a kreativních průmyslů převzato ze studie Evropské komise (</w:t>
            </w:r>
            <w:proofErr w:type="spellStart"/>
            <w:r w:rsidRPr="00F54325">
              <w:rPr>
                <w:sz w:val="20"/>
                <w:szCs w:val="20"/>
              </w:rPr>
              <w:t>the</w:t>
            </w:r>
            <w:proofErr w:type="spellEnd"/>
            <w:r w:rsidRPr="00F54325">
              <w:rPr>
                <w:sz w:val="20"/>
                <w:szCs w:val="20"/>
              </w:rPr>
              <w:t xml:space="preserve"> </w:t>
            </w:r>
            <w:proofErr w:type="spellStart"/>
            <w:r w:rsidRPr="00F54325">
              <w:rPr>
                <w:sz w:val="20"/>
                <w:szCs w:val="20"/>
              </w:rPr>
              <w:t>Economy</w:t>
            </w:r>
            <w:proofErr w:type="spellEnd"/>
            <w:r w:rsidRPr="00F54325">
              <w:rPr>
                <w:sz w:val="20"/>
                <w:szCs w:val="20"/>
              </w:rPr>
              <w:t xml:space="preserve"> </w:t>
            </w:r>
            <w:proofErr w:type="spellStart"/>
            <w:r w:rsidRPr="00F54325">
              <w:rPr>
                <w:sz w:val="20"/>
                <w:szCs w:val="20"/>
              </w:rPr>
              <w:t>of</w:t>
            </w:r>
            <w:proofErr w:type="spellEnd"/>
            <w:r w:rsidRPr="00F54325">
              <w:rPr>
                <w:sz w:val="20"/>
                <w:szCs w:val="20"/>
              </w:rPr>
              <w:t xml:space="preserve"> </w:t>
            </w:r>
            <w:proofErr w:type="spellStart"/>
            <w:r w:rsidRPr="00F54325">
              <w:rPr>
                <w:sz w:val="20"/>
                <w:szCs w:val="20"/>
              </w:rPr>
              <w:t>Culture</w:t>
            </w:r>
            <w:proofErr w:type="spellEnd"/>
            <w:r w:rsidRPr="00F54325">
              <w:rPr>
                <w:sz w:val="20"/>
                <w:szCs w:val="20"/>
              </w:rPr>
              <w:t xml:space="preserve">) resp. později Zelené knihy Evropské komise. V rámci evropské klasifikace ekonomických činností je možné studijní program, profesní profil absolventů a jimi prováděné práce zařadit v rámci systému NACE </w:t>
            </w:r>
            <w:r w:rsidRPr="00F54325">
              <w:rPr>
                <w:sz w:val="20"/>
                <w:szCs w:val="20"/>
              </w:rPr>
              <w:br/>
              <w:t>(</w:t>
            </w:r>
            <w:hyperlink r:id="rId54" w:history="1">
              <w:r w:rsidRPr="00D93426">
                <w:rPr>
                  <w:rStyle w:val="Hypertextovodkaz"/>
                  <w:color w:val="auto"/>
                  <w:sz w:val="20"/>
                  <w:szCs w:val="20"/>
                </w:rPr>
                <w:t>http://www.nace.cz/</w:t>
              </w:r>
            </w:hyperlink>
            <w:r w:rsidRPr="00F54325">
              <w:rPr>
                <w:sz w:val="20"/>
                <w:szCs w:val="20"/>
              </w:rPr>
              <w:t xml:space="preserve">) především do kategorií 90.01. - 90.03.  </w:t>
            </w:r>
            <w:r w:rsidRPr="00F54325">
              <w:rPr>
                <w:rStyle w:val="normaltextrun"/>
                <w:sz w:val="20"/>
                <w:szCs w:val="20"/>
              </w:rPr>
              <w:t xml:space="preserve">Vzhledem k HDP České republiky byl podíl těchto činností dle dat z roku 2011 odhadován na 3–4 %, podíl zaměstnanosti činil 4, 6 % dle dat ze stejného období. O deset let později, </w:t>
            </w:r>
            <w:r w:rsidRPr="00F54325">
              <w:rPr>
                <w:rStyle w:val="normaltextrun"/>
                <w:sz w:val="20"/>
                <w:szCs w:val="20"/>
              </w:rPr>
              <w:br/>
              <w:t xml:space="preserve">tj. v roce 2021 byla provedena studie Obnova Evropy – Kulturní a kreativní průmysl před covidem-19 a po něm (https://www.rebuildingeurope.eu/_files/ugd/4b2ba2_806d18bc41b04cc0a45b72f9c21f7cde.pdf), která například uvádí, </w:t>
            </w:r>
            <w:r>
              <w:rPr>
                <w:rStyle w:val="normaltextrun"/>
                <w:sz w:val="20"/>
                <w:szCs w:val="20"/>
              </w:rPr>
              <w:br/>
            </w:r>
            <w:r w:rsidRPr="00F54325">
              <w:rPr>
                <w:rStyle w:val="normaltextrun"/>
                <w:sz w:val="20"/>
                <w:szCs w:val="20"/>
              </w:rPr>
              <w:t xml:space="preserve">že mezi lety 2013–2019 podíl kulturních a kreativních průmyslů v rámci HDP vzrost o 17 % na celkových 4,4 %. S tím související je i nárůst zaměstnanosti v segmentu na 7,6 %. Tato studie dále konstatuje, že oblast KKP neustále posiluje </w:t>
            </w:r>
            <w:r w:rsidRPr="00F54325">
              <w:rPr>
                <w:rStyle w:val="normaltextrun"/>
                <w:sz w:val="20"/>
                <w:szCs w:val="20"/>
              </w:rPr>
              <w:br/>
              <w:t xml:space="preserve">a stává se stále výdělečnějším sektorem v Evropě. 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k prorůstovým tendencím. V případě oblastí KKO je možné konstatovat, že připravovaný BSP </w:t>
            </w:r>
            <w:proofErr w:type="spellStart"/>
            <w:r w:rsidR="00F73786" w:rsidRPr="00F73786">
              <w:rPr>
                <w:rStyle w:val="normaltextrun"/>
                <w:sz w:val="20"/>
                <w:szCs w:val="20"/>
              </w:rPr>
              <w:t>Footwear</w:t>
            </w:r>
            <w:proofErr w:type="spellEnd"/>
            <w:r w:rsidR="00F73786" w:rsidRPr="00F73786">
              <w:rPr>
                <w:rStyle w:val="normaltextrun"/>
                <w:sz w:val="20"/>
                <w:szCs w:val="20"/>
              </w:rPr>
              <w:t xml:space="preserve"> Design</w:t>
            </w:r>
            <w:r w:rsidRPr="00F54325">
              <w:rPr>
                <w:rStyle w:val="normaltextrun"/>
                <w:sz w:val="20"/>
                <w:szCs w:val="20"/>
              </w:rPr>
              <w:t xml:space="preserve"> naplňuje svým obsahem představu progresivního programu nabízejícího </w:t>
            </w:r>
            <w:r w:rsidR="00436229">
              <w:rPr>
                <w:rStyle w:val="normaltextrun"/>
                <w:sz w:val="20"/>
                <w:szCs w:val="20"/>
              </w:rPr>
              <w:t>dobrou</w:t>
            </w:r>
            <w:r w:rsidRPr="00F54325">
              <w:rPr>
                <w:rStyle w:val="normaltextrun"/>
                <w:sz w:val="20"/>
                <w:szCs w:val="20"/>
              </w:rPr>
              <w:t xml:space="preserve"> uplatnitelnost absolventů.  </w:t>
            </w:r>
          </w:p>
        </w:tc>
      </w:tr>
      <w:tr w:rsidR="00BD68D4" w:rsidRPr="008B7E4A" w14:paraId="58E2B150" w14:textId="77777777" w:rsidTr="005133EF">
        <w:tc>
          <w:tcPr>
            <w:tcW w:w="10207" w:type="dxa"/>
            <w:shd w:val="clear" w:color="auto" w:fill="F7CAAC" w:themeFill="accent2" w:themeFillTint="66"/>
          </w:tcPr>
          <w:p w14:paraId="799EB716" w14:textId="77777777" w:rsidR="00BD68D4" w:rsidRPr="0032649D" w:rsidRDefault="00BD68D4" w:rsidP="005133EF">
            <w:pPr>
              <w:pStyle w:val="Odstavecseseznamem"/>
              <w:ind w:left="0"/>
              <w:rPr>
                <w:b/>
                <w:bCs/>
                <w:color w:val="000000"/>
                <w:lang w:val="en-US"/>
              </w:rPr>
            </w:pPr>
            <w:proofErr w:type="spellStart"/>
            <w:r w:rsidRPr="00746468">
              <w:rPr>
                <w:rStyle w:val="normaltextrun"/>
                <w:b/>
                <w:bCs/>
                <w:color w:val="000000"/>
                <w:lang w:val="en-US"/>
              </w:rPr>
              <w:t>Vývoj</w:t>
            </w:r>
            <w:proofErr w:type="spellEnd"/>
            <w:r w:rsidRPr="00746468">
              <w:rPr>
                <w:rStyle w:val="normaltextrun"/>
                <w:b/>
                <w:bCs/>
                <w:color w:val="000000"/>
                <w:lang w:val="en-US"/>
              </w:rPr>
              <w:t xml:space="preserve"> </w:t>
            </w:r>
            <w:proofErr w:type="spellStart"/>
            <w:r w:rsidRPr="00746468">
              <w:rPr>
                <w:rStyle w:val="normaltextrun"/>
                <w:b/>
                <w:bCs/>
                <w:color w:val="000000"/>
                <w:lang w:val="en-US"/>
              </w:rPr>
              <w:t>nezaměstnanosti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daném</w:t>
            </w:r>
            <w:proofErr w:type="spellEnd"/>
            <w:r w:rsidRPr="00746468">
              <w:rPr>
                <w:rStyle w:val="normaltextrun"/>
                <w:b/>
                <w:bCs/>
                <w:color w:val="000000"/>
                <w:lang w:val="en-US"/>
              </w:rPr>
              <w:t xml:space="preserve"> </w:t>
            </w:r>
            <w:proofErr w:type="spellStart"/>
            <w:r w:rsidRPr="00746468">
              <w:rPr>
                <w:rStyle w:val="normaltextrun"/>
                <w:b/>
                <w:bCs/>
                <w:color w:val="000000"/>
                <w:lang w:val="en-US"/>
              </w:rPr>
              <w:t>typu</w:t>
            </w:r>
            <w:proofErr w:type="spellEnd"/>
            <w:r w:rsidRPr="00746468">
              <w:rPr>
                <w:rStyle w:val="normaltextrun"/>
                <w:b/>
                <w:bCs/>
                <w:color w:val="000000"/>
                <w:lang w:val="en-US"/>
              </w:rPr>
              <w:t xml:space="preserve"> </w:t>
            </w:r>
            <w:proofErr w:type="spellStart"/>
            <w:r w:rsidRPr="00746468">
              <w:rPr>
                <w:rStyle w:val="normaltextrun"/>
                <w:b/>
                <w:bCs/>
                <w:color w:val="000000"/>
                <w:lang w:val="en-US"/>
              </w:rPr>
              <w:t>studijního</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programu</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posledních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pěti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letech</w:t>
            </w:r>
            <w:proofErr w:type="spellEnd"/>
          </w:p>
        </w:tc>
      </w:tr>
      <w:tr w:rsidR="00BD68D4" w:rsidRPr="008B7E4A" w14:paraId="5CF2F4ED" w14:textId="77777777" w:rsidTr="005133EF">
        <w:tc>
          <w:tcPr>
            <w:tcW w:w="10207" w:type="dxa"/>
          </w:tcPr>
          <w:p w14:paraId="0BB940AD" w14:textId="7EE519BC" w:rsidR="00BD68D4" w:rsidRPr="00964D5C" w:rsidRDefault="00BD68D4" w:rsidP="005133EF">
            <w:pPr>
              <w:pStyle w:val="Default"/>
              <w:spacing w:before="120" w:after="120"/>
              <w:jc w:val="both"/>
              <w:rPr>
                <w:rStyle w:val="normaltextrun"/>
                <w:sz w:val="20"/>
                <w:szCs w:val="20"/>
                <w:lang w:val="en-US"/>
              </w:rPr>
            </w:pPr>
            <w:r w:rsidRPr="00964D5C">
              <w:rPr>
                <w:rStyle w:val="normaltextrun"/>
                <w:sz w:val="20"/>
                <w:szCs w:val="20"/>
                <w:lang w:val="en-US"/>
              </w:rPr>
              <w:t xml:space="preserve">Z </w:t>
            </w:r>
            <w:proofErr w:type="spellStart"/>
            <w:r w:rsidRPr="00964D5C">
              <w:rPr>
                <w:rStyle w:val="normaltextrun"/>
                <w:sz w:val="20"/>
                <w:szCs w:val="20"/>
                <w:lang w:val="en-US"/>
              </w:rPr>
              <w:t>pohledu</w:t>
            </w:r>
            <w:proofErr w:type="spellEnd"/>
            <w:r w:rsidRPr="00964D5C">
              <w:rPr>
                <w:rStyle w:val="normaltextrun"/>
                <w:sz w:val="20"/>
                <w:szCs w:val="20"/>
                <w:lang w:val="en-US"/>
              </w:rPr>
              <w:t xml:space="preserve"> </w:t>
            </w:r>
            <w:proofErr w:type="spellStart"/>
            <w:r w:rsidRPr="00964D5C">
              <w:rPr>
                <w:rStyle w:val="normaltextrun"/>
                <w:sz w:val="20"/>
                <w:szCs w:val="20"/>
                <w:lang w:val="en-US"/>
              </w:rPr>
              <w:t>trhu</w:t>
            </w:r>
            <w:proofErr w:type="spellEnd"/>
            <w:r w:rsidRPr="00964D5C">
              <w:rPr>
                <w:rStyle w:val="normaltextrun"/>
                <w:sz w:val="20"/>
                <w:szCs w:val="20"/>
                <w:lang w:val="en-US"/>
              </w:rPr>
              <w:t xml:space="preserve"> </w:t>
            </w:r>
            <w:proofErr w:type="spellStart"/>
            <w:r w:rsidRPr="00964D5C">
              <w:rPr>
                <w:rStyle w:val="normaltextrun"/>
                <w:sz w:val="20"/>
                <w:szCs w:val="20"/>
                <w:lang w:val="en-US"/>
              </w:rPr>
              <w:t>práce</w:t>
            </w:r>
            <w:proofErr w:type="spellEnd"/>
            <w:r w:rsidRPr="00964D5C">
              <w:rPr>
                <w:rStyle w:val="normaltextrun"/>
                <w:sz w:val="20"/>
                <w:szCs w:val="20"/>
                <w:lang w:val="en-US"/>
              </w:rPr>
              <w:t xml:space="preserve"> je </w:t>
            </w:r>
            <w:proofErr w:type="spellStart"/>
            <w:r w:rsidRPr="00964D5C">
              <w:rPr>
                <w:rStyle w:val="normaltextrun"/>
                <w:sz w:val="20"/>
                <w:szCs w:val="20"/>
                <w:lang w:val="en-US"/>
              </w:rPr>
              <w:t>možné</w:t>
            </w:r>
            <w:proofErr w:type="spellEnd"/>
            <w:r w:rsidRPr="00964D5C">
              <w:rPr>
                <w:rStyle w:val="normaltextrun"/>
                <w:sz w:val="20"/>
                <w:szCs w:val="20"/>
                <w:lang w:val="en-US"/>
              </w:rPr>
              <w:t xml:space="preserve"> </w:t>
            </w:r>
            <w:proofErr w:type="spellStart"/>
            <w:r w:rsidRPr="00964D5C">
              <w:rPr>
                <w:rStyle w:val="normaltextrun"/>
                <w:sz w:val="20"/>
                <w:szCs w:val="20"/>
                <w:lang w:val="en-US"/>
              </w:rPr>
              <w:t>na</w:t>
            </w:r>
            <w:proofErr w:type="spellEnd"/>
            <w:r w:rsidRPr="00964D5C">
              <w:rPr>
                <w:rStyle w:val="normaltextrun"/>
                <w:sz w:val="20"/>
                <w:szCs w:val="20"/>
                <w:lang w:val="en-US"/>
              </w:rPr>
              <w:t xml:space="preserve"> </w:t>
            </w:r>
            <w:proofErr w:type="spellStart"/>
            <w:r w:rsidRPr="00964D5C">
              <w:rPr>
                <w:rStyle w:val="normaltextrun"/>
                <w:sz w:val="20"/>
                <w:szCs w:val="20"/>
                <w:lang w:val="en-US"/>
              </w:rPr>
              <w:t>základě</w:t>
            </w:r>
            <w:proofErr w:type="spellEnd"/>
            <w:r w:rsidRPr="00964D5C">
              <w:rPr>
                <w:rStyle w:val="normaltextrun"/>
                <w:sz w:val="20"/>
                <w:szCs w:val="20"/>
                <w:lang w:val="en-US"/>
              </w:rPr>
              <w:t xml:space="preserve"> </w:t>
            </w:r>
            <w:proofErr w:type="spellStart"/>
            <w:r w:rsidRPr="00964D5C">
              <w:rPr>
                <w:rStyle w:val="normaltextrun"/>
                <w:sz w:val="20"/>
                <w:szCs w:val="20"/>
                <w:lang w:val="en-US"/>
              </w:rPr>
              <w:t>rámcové</w:t>
            </w:r>
            <w:proofErr w:type="spellEnd"/>
            <w:r w:rsidRPr="00964D5C">
              <w:rPr>
                <w:rStyle w:val="normaltextrun"/>
                <w:sz w:val="20"/>
                <w:szCs w:val="20"/>
                <w:lang w:val="en-US"/>
              </w:rPr>
              <w:t xml:space="preserve"> </w:t>
            </w:r>
            <w:proofErr w:type="spellStart"/>
            <w:r w:rsidRPr="00964D5C">
              <w:rPr>
                <w:rStyle w:val="normaltextrun"/>
                <w:sz w:val="20"/>
                <w:szCs w:val="20"/>
                <w:lang w:val="en-US"/>
              </w:rPr>
              <w:t>analýzy</w:t>
            </w:r>
            <w:proofErr w:type="spellEnd"/>
            <w:r w:rsidRPr="00964D5C">
              <w:rPr>
                <w:rStyle w:val="normaltextrun"/>
                <w:sz w:val="20"/>
                <w:szCs w:val="20"/>
                <w:lang w:val="en-US"/>
              </w:rPr>
              <w:t xml:space="preserve"> </w:t>
            </w:r>
            <w:proofErr w:type="spellStart"/>
            <w:r w:rsidRPr="00964D5C">
              <w:rPr>
                <w:rStyle w:val="normaltextrun"/>
                <w:sz w:val="20"/>
                <w:szCs w:val="20"/>
                <w:lang w:val="en-US"/>
              </w:rPr>
              <w:t>největších</w:t>
            </w:r>
            <w:proofErr w:type="spellEnd"/>
            <w:r w:rsidRPr="00964D5C">
              <w:rPr>
                <w:rStyle w:val="normaltextrun"/>
                <w:sz w:val="20"/>
                <w:szCs w:val="20"/>
                <w:lang w:val="en-US"/>
              </w:rPr>
              <w:t xml:space="preserve"> </w:t>
            </w:r>
            <w:proofErr w:type="spellStart"/>
            <w:r w:rsidRPr="00964D5C">
              <w:rPr>
                <w:rStyle w:val="normaltextrun"/>
                <w:sz w:val="20"/>
                <w:szCs w:val="20"/>
                <w:lang w:val="en-US"/>
              </w:rPr>
              <w:t>českých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portálů</w:t>
            </w:r>
            <w:proofErr w:type="spellEnd"/>
            <w:r w:rsidRPr="00964D5C">
              <w:rPr>
                <w:rStyle w:val="normaltextrun"/>
                <w:sz w:val="20"/>
                <w:szCs w:val="20"/>
                <w:lang w:val="en-US"/>
              </w:rPr>
              <w:t xml:space="preserve"> </w:t>
            </w:r>
            <w:proofErr w:type="spellStart"/>
            <w:r w:rsidRPr="00964D5C">
              <w:rPr>
                <w:rStyle w:val="normaltextrun"/>
                <w:sz w:val="20"/>
                <w:szCs w:val="20"/>
                <w:lang w:val="en-US"/>
              </w:rPr>
              <w:t>konstatovat</w:t>
            </w:r>
            <w:proofErr w:type="spellEnd"/>
            <w:r w:rsidRPr="00964D5C">
              <w:rPr>
                <w:rStyle w:val="normaltextrun"/>
                <w:sz w:val="20"/>
                <w:szCs w:val="20"/>
                <w:lang w:val="en-US"/>
              </w:rPr>
              <w:t xml:space="preserve">, </w:t>
            </w:r>
            <w:proofErr w:type="spellStart"/>
            <w:r w:rsidRPr="00964D5C">
              <w:rPr>
                <w:rStyle w:val="normaltextrun"/>
                <w:sz w:val="20"/>
                <w:szCs w:val="20"/>
                <w:lang w:val="en-US"/>
              </w:rPr>
              <w:t>že</w:t>
            </w:r>
            <w:proofErr w:type="spellEnd"/>
            <w:r w:rsidRPr="00964D5C">
              <w:rPr>
                <w:rStyle w:val="normaltextrun"/>
                <w:sz w:val="20"/>
                <w:szCs w:val="20"/>
                <w:lang w:val="en-US"/>
              </w:rPr>
              <w:t xml:space="preserve"> </w:t>
            </w:r>
            <w:proofErr w:type="spellStart"/>
            <w:r w:rsidRPr="00964D5C">
              <w:rPr>
                <w:rStyle w:val="normaltextrun"/>
                <w:sz w:val="20"/>
                <w:szCs w:val="20"/>
                <w:lang w:val="en-US"/>
              </w:rPr>
              <w:t>poptávka</w:t>
            </w:r>
            <w:proofErr w:type="spellEnd"/>
            <w:r w:rsidRPr="00964D5C">
              <w:rPr>
                <w:rStyle w:val="normaltextrun"/>
                <w:sz w:val="20"/>
                <w:szCs w:val="20"/>
                <w:lang w:val="en-US"/>
              </w:rPr>
              <w:t xml:space="preserve"> po </w:t>
            </w:r>
            <w:proofErr w:type="spellStart"/>
            <w:r w:rsidRPr="00964D5C">
              <w:rPr>
                <w:rStyle w:val="normaltextrun"/>
                <w:sz w:val="20"/>
                <w:szCs w:val="20"/>
                <w:lang w:val="en-US"/>
              </w:rPr>
              <w:t>absolventech</w:t>
            </w:r>
            <w:proofErr w:type="spellEnd"/>
            <w:r w:rsidRPr="00964D5C">
              <w:rPr>
                <w:rStyle w:val="normaltextrun"/>
                <w:sz w:val="20"/>
                <w:szCs w:val="20"/>
                <w:lang w:val="en-US"/>
              </w:rPr>
              <w:t xml:space="preserve"> </w:t>
            </w:r>
            <w:proofErr w:type="spellStart"/>
            <w:r>
              <w:rPr>
                <w:rStyle w:val="normaltextrun"/>
                <w:sz w:val="20"/>
                <w:szCs w:val="20"/>
                <w:lang w:val="en-US"/>
              </w:rPr>
              <w:t>studijních</w:t>
            </w:r>
            <w:proofErr w:type="spellEnd"/>
            <w:r>
              <w:rPr>
                <w:rStyle w:val="normaltextrun"/>
                <w:sz w:val="20"/>
                <w:szCs w:val="20"/>
                <w:lang w:val="en-US"/>
              </w:rPr>
              <w:t xml:space="preserve"> </w:t>
            </w:r>
            <w:proofErr w:type="spellStart"/>
            <w:r w:rsidRPr="00964D5C">
              <w:rPr>
                <w:rStyle w:val="normaltextrun"/>
                <w:sz w:val="20"/>
                <w:szCs w:val="20"/>
                <w:lang w:val="en-US"/>
              </w:rPr>
              <w:t>programů</w:t>
            </w:r>
            <w:proofErr w:type="spellEnd"/>
            <w:r w:rsidRPr="00964D5C">
              <w:rPr>
                <w:rStyle w:val="normaltextrun"/>
                <w:sz w:val="20"/>
                <w:szCs w:val="20"/>
                <w:lang w:val="en-US"/>
              </w:rPr>
              <w:t xml:space="preserve"> z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KKO je </w:t>
            </w:r>
            <w:proofErr w:type="spellStart"/>
            <w:r w:rsidRPr="00964D5C">
              <w:rPr>
                <w:rStyle w:val="normaltextrun"/>
                <w:sz w:val="20"/>
                <w:szCs w:val="20"/>
                <w:lang w:val="en-US"/>
              </w:rPr>
              <w:t>vysoká</w:t>
            </w:r>
            <w:proofErr w:type="spellEnd"/>
            <w:r w:rsidRPr="00964D5C">
              <w:rPr>
                <w:rStyle w:val="normaltextrun"/>
                <w:sz w:val="20"/>
                <w:szCs w:val="20"/>
                <w:lang w:val="en-US"/>
              </w:rPr>
              <w:t xml:space="preserve">. </w:t>
            </w:r>
            <w:proofErr w:type="spellStart"/>
            <w:r w:rsidRPr="00964D5C">
              <w:rPr>
                <w:rStyle w:val="normaltextrun"/>
                <w:sz w:val="20"/>
                <w:szCs w:val="20"/>
                <w:lang w:val="en-US"/>
              </w:rPr>
              <w:t>Absolventi</w:t>
            </w:r>
            <w:proofErr w:type="spellEnd"/>
            <w:r w:rsidRPr="00964D5C">
              <w:rPr>
                <w:rStyle w:val="normaltextrun"/>
                <w:sz w:val="20"/>
                <w:szCs w:val="20"/>
                <w:lang w:val="en-US"/>
              </w:rPr>
              <w:t xml:space="preserve"> </w:t>
            </w:r>
            <w:proofErr w:type="spellStart"/>
            <w:r w:rsidRPr="00964D5C">
              <w:rPr>
                <w:rStyle w:val="normaltextrun"/>
                <w:sz w:val="20"/>
                <w:szCs w:val="20"/>
                <w:lang w:val="en-US"/>
              </w:rPr>
              <w:t>jsou</w:t>
            </w:r>
            <w:proofErr w:type="spellEnd"/>
            <w:r w:rsidRPr="00964D5C">
              <w:rPr>
                <w:rStyle w:val="normaltextrun"/>
                <w:sz w:val="20"/>
                <w:szCs w:val="20"/>
                <w:lang w:val="en-US"/>
              </w:rPr>
              <w:t xml:space="preserve"> </w:t>
            </w:r>
            <w:proofErr w:type="spellStart"/>
            <w:r w:rsidRPr="00964D5C">
              <w:rPr>
                <w:rStyle w:val="normaltextrun"/>
                <w:sz w:val="20"/>
                <w:szCs w:val="20"/>
                <w:lang w:val="en-US"/>
              </w:rPr>
              <w:t>přijímání</w:t>
            </w:r>
            <w:proofErr w:type="spellEnd"/>
            <w:r w:rsidRPr="00964D5C">
              <w:rPr>
                <w:rStyle w:val="normaltextrun"/>
                <w:sz w:val="20"/>
                <w:szCs w:val="20"/>
                <w:lang w:val="en-US"/>
              </w:rPr>
              <w:t xml:space="preserve"> v </w:t>
            </w:r>
            <w:proofErr w:type="spellStart"/>
            <w:r w:rsidRPr="00964D5C">
              <w:rPr>
                <w:rStyle w:val="normaltextrun"/>
                <w:sz w:val="20"/>
                <w:szCs w:val="20"/>
                <w:lang w:val="en-US"/>
              </w:rPr>
              <w:t>oblastech</w:t>
            </w:r>
            <w:proofErr w:type="spellEnd"/>
            <w:r w:rsidRPr="00964D5C">
              <w:rPr>
                <w:rStyle w:val="normaltextrun"/>
                <w:sz w:val="20"/>
                <w:szCs w:val="20"/>
                <w:lang w:val="en-US"/>
              </w:rPr>
              <w:t xml:space="preserve"> </w:t>
            </w:r>
            <w:proofErr w:type="spellStart"/>
            <w:r w:rsidRPr="00964D5C">
              <w:rPr>
                <w:rStyle w:val="normaltextrun"/>
                <w:sz w:val="20"/>
                <w:szCs w:val="20"/>
                <w:lang w:val="en-US"/>
              </w:rPr>
              <w:t>kulturních</w:t>
            </w:r>
            <w:proofErr w:type="spellEnd"/>
            <w:r w:rsidRPr="00964D5C">
              <w:rPr>
                <w:rStyle w:val="normaltextrun"/>
                <w:sz w:val="20"/>
                <w:szCs w:val="20"/>
                <w:lang w:val="en-US"/>
              </w:rPr>
              <w:t>,</w:t>
            </w:r>
            <w:r>
              <w:rPr>
                <w:rStyle w:val="normaltextrun"/>
                <w:sz w:val="20"/>
                <w:szCs w:val="20"/>
                <w:lang w:val="en-US"/>
              </w:rPr>
              <w:t xml:space="preserve"> </w:t>
            </w:r>
            <w:proofErr w:type="spellStart"/>
            <w:r w:rsidRPr="00964D5C">
              <w:rPr>
                <w:rStyle w:val="normaltextrun"/>
                <w:sz w:val="20"/>
                <w:szCs w:val="20"/>
                <w:lang w:val="en-US"/>
              </w:rPr>
              <w:t>uměleckých</w:t>
            </w:r>
            <w:proofErr w:type="spellEnd"/>
            <w:r w:rsidRPr="00964D5C">
              <w:rPr>
                <w:rStyle w:val="normaltextrun"/>
                <w:sz w:val="20"/>
                <w:szCs w:val="20"/>
                <w:lang w:val="en-US"/>
              </w:rPr>
              <w:t xml:space="preserve">, </w:t>
            </w:r>
            <w:proofErr w:type="spellStart"/>
            <w:r w:rsidRPr="00964D5C">
              <w:rPr>
                <w:rStyle w:val="normaltextrun"/>
                <w:sz w:val="20"/>
                <w:szCs w:val="20"/>
                <w:lang w:val="en-US"/>
              </w:rPr>
              <w:t>tvůrčích</w:t>
            </w:r>
            <w:proofErr w:type="spellEnd"/>
            <w:r w:rsidRPr="00964D5C">
              <w:rPr>
                <w:rStyle w:val="normaltextrun"/>
                <w:sz w:val="20"/>
                <w:szCs w:val="20"/>
                <w:lang w:val="en-US"/>
              </w:rPr>
              <w:t xml:space="preserve"> a </w:t>
            </w:r>
            <w:proofErr w:type="spellStart"/>
            <w:r w:rsidRPr="00964D5C">
              <w:rPr>
                <w:rStyle w:val="normaltextrun"/>
                <w:sz w:val="20"/>
                <w:szCs w:val="20"/>
                <w:lang w:val="en-US"/>
              </w:rPr>
              <w:t>stejně</w:t>
            </w:r>
            <w:proofErr w:type="spellEnd"/>
            <w:r w:rsidRPr="00964D5C">
              <w:rPr>
                <w:rStyle w:val="normaltextrun"/>
                <w:sz w:val="20"/>
                <w:szCs w:val="20"/>
                <w:lang w:val="en-US"/>
              </w:rPr>
              <w:t xml:space="preserve"> </w:t>
            </w:r>
            <w:proofErr w:type="spellStart"/>
            <w:r w:rsidRPr="00964D5C">
              <w:rPr>
                <w:rStyle w:val="normaltextrun"/>
                <w:sz w:val="20"/>
                <w:szCs w:val="20"/>
                <w:lang w:val="en-US"/>
              </w:rPr>
              <w:t>tak</w:t>
            </w:r>
            <w:proofErr w:type="spellEnd"/>
            <w:r w:rsidRPr="00964D5C">
              <w:rPr>
                <w:rStyle w:val="normaltextrun"/>
                <w:sz w:val="20"/>
                <w:szCs w:val="20"/>
                <w:lang w:val="en-US"/>
              </w:rPr>
              <w:t xml:space="preserve"> v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w:t>
            </w:r>
            <w:proofErr w:type="spellStart"/>
            <w:r w:rsidRPr="00964D5C">
              <w:rPr>
                <w:rStyle w:val="normaltextrun"/>
                <w:sz w:val="20"/>
                <w:szCs w:val="20"/>
                <w:lang w:val="en-US"/>
              </w:rPr>
              <w:t>marketingu</w:t>
            </w:r>
            <w:proofErr w:type="spellEnd"/>
            <w:r w:rsidRPr="00964D5C">
              <w:rPr>
                <w:rStyle w:val="normaltextrun"/>
                <w:sz w:val="20"/>
                <w:szCs w:val="20"/>
                <w:lang w:val="en-US"/>
              </w:rPr>
              <w:t xml:space="preserve">, </w:t>
            </w:r>
            <w:proofErr w:type="spellStart"/>
            <w:r w:rsidRPr="00964D5C">
              <w:rPr>
                <w:rStyle w:val="normaltextrun"/>
                <w:sz w:val="20"/>
                <w:szCs w:val="20"/>
                <w:lang w:val="en-US"/>
              </w:rPr>
              <w:t>médií</w:t>
            </w:r>
            <w:proofErr w:type="spellEnd"/>
            <w:r w:rsidRPr="00964D5C">
              <w:rPr>
                <w:rStyle w:val="normaltextrun"/>
                <w:sz w:val="20"/>
                <w:szCs w:val="20"/>
                <w:lang w:val="en-US"/>
              </w:rPr>
              <w:t xml:space="preserve"> a </w:t>
            </w:r>
            <w:proofErr w:type="spellStart"/>
            <w:r w:rsidRPr="00964D5C">
              <w:rPr>
                <w:rStyle w:val="normaltextrun"/>
                <w:sz w:val="20"/>
                <w:szCs w:val="20"/>
                <w:lang w:val="en-US"/>
              </w:rPr>
              <w:t>reklamy</w:t>
            </w:r>
            <w:proofErr w:type="spellEnd"/>
            <w:r w:rsidRPr="00964D5C">
              <w:rPr>
                <w:rStyle w:val="normaltextrun"/>
                <w:sz w:val="20"/>
                <w:szCs w:val="20"/>
                <w:lang w:val="en-US"/>
              </w:rPr>
              <w:t xml:space="preserve">. </w:t>
            </w:r>
            <w:proofErr w:type="spellStart"/>
            <w:r w:rsidRPr="00964D5C">
              <w:rPr>
                <w:rStyle w:val="normaltextrun"/>
                <w:sz w:val="20"/>
                <w:szCs w:val="20"/>
                <w:lang w:val="en-US"/>
              </w:rPr>
              <w:t>Celkově</w:t>
            </w:r>
            <w:proofErr w:type="spellEnd"/>
            <w:r w:rsidRPr="00964D5C">
              <w:rPr>
                <w:rStyle w:val="normaltextrun"/>
                <w:sz w:val="20"/>
                <w:szCs w:val="20"/>
                <w:lang w:val="en-US"/>
              </w:rPr>
              <w:t xml:space="preserve"> </w:t>
            </w:r>
            <w:proofErr w:type="spellStart"/>
            <w:r w:rsidRPr="00964D5C">
              <w:rPr>
                <w:rStyle w:val="normaltextrun"/>
                <w:sz w:val="20"/>
                <w:szCs w:val="20"/>
                <w:lang w:val="en-US"/>
              </w:rPr>
              <w:t>lze</w:t>
            </w:r>
            <w:proofErr w:type="spellEnd"/>
            <w:r w:rsidRPr="00964D5C">
              <w:rPr>
                <w:rStyle w:val="normaltextrun"/>
                <w:sz w:val="20"/>
                <w:szCs w:val="20"/>
                <w:lang w:val="en-US"/>
              </w:rPr>
              <w:t xml:space="preserve"> </w:t>
            </w:r>
            <w:proofErr w:type="spellStart"/>
            <w:r w:rsidRPr="00964D5C">
              <w:rPr>
                <w:rStyle w:val="normaltextrun"/>
                <w:sz w:val="20"/>
                <w:szCs w:val="20"/>
                <w:lang w:val="en-US"/>
              </w:rPr>
              <w:t>hovořit</w:t>
            </w:r>
            <w:proofErr w:type="spellEnd"/>
            <w:r w:rsidRPr="00964D5C">
              <w:rPr>
                <w:rStyle w:val="normaltextrun"/>
                <w:sz w:val="20"/>
                <w:szCs w:val="20"/>
                <w:lang w:val="en-US"/>
              </w:rPr>
              <w:t xml:space="preserve"> o </w:t>
            </w:r>
            <w:proofErr w:type="spellStart"/>
            <w:r w:rsidRPr="00964D5C">
              <w:rPr>
                <w:rStyle w:val="normaltextrun"/>
                <w:sz w:val="20"/>
                <w:szCs w:val="20"/>
                <w:lang w:val="en-US"/>
              </w:rPr>
              <w:t>cca</w:t>
            </w:r>
            <w:proofErr w:type="spellEnd"/>
            <w:r w:rsidRPr="00964D5C">
              <w:rPr>
                <w:rStyle w:val="normaltextrun"/>
                <w:sz w:val="20"/>
                <w:szCs w:val="20"/>
                <w:lang w:val="en-US"/>
              </w:rPr>
              <w:t xml:space="preserve"> </w:t>
            </w:r>
            <w:r>
              <w:rPr>
                <w:rStyle w:val="normaltextrun"/>
                <w:sz w:val="20"/>
                <w:szCs w:val="20"/>
                <w:lang w:val="en-US"/>
              </w:rPr>
              <w:t xml:space="preserve">1 </w:t>
            </w:r>
            <w:r w:rsidRPr="00964D5C">
              <w:rPr>
                <w:rStyle w:val="normaltextrun"/>
                <w:sz w:val="20"/>
                <w:szCs w:val="20"/>
                <w:lang w:val="en-US"/>
              </w:rPr>
              <w:t xml:space="preserve">500 </w:t>
            </w:r>
            <w:proofErr w:type="spellStart"/>
            <w:r w:rsidRPr="00964D5C">
              <w:rPr>
                <w:rStyle w:val="normaltextrun"/>
                <w:sz w:val="20"/>
                <w:szCs w:val="20"/>
                <w:lang w:val="en-US"/>
              </w:rPr>
              <w:t>volných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místech</w:t>
            </w:r>
            <w:proofErr w:type="spellEnd"/>
            <w:r w:rsidRPr="00964D5C">
              <w:rPr>
                <w:rStyle w:val="normaltextrun"/>
                <w:sz w:val="20"/>
                <w:szCs w:val="20"/>
                <w:lang w:val="en-US"/>
              </w:rPr>
              <w:t xml:space="preserve"> </w:t>
            </w:r>
            <w:r>
              <w:rPr>
                <w:rStyle w:val="normaltextrun"/>
                <w:sz w:val="20"/>
                <w:szCs w:val="20"/>
                <w:lang w:val="en-US"/>
              </w:rPr>
              <w:br/>
            </w:r>
            <w:r w:rsidRPr="00964D5C">
              <w:rPr>
                <w:rStyle w:val="normaltextrun"/>
                <w:sz w:val="20"/>
                <w:szCs w:val="20"/>
                <w:lang w:val="en-US"/>
              </w:rPr>
              <w:t xml:space="preserve">v </w:t>
            </w:r>
            <w:proofErr w:type="spellStart"/>
            <w:r w:rsidRPr="00964D5C">
              <w:rPr>
                <w:rStyle w:val="normaltextrun"/>
                <w:sz w:val="20"/>
                <w:szCs w:val="20"/>
                <w:lang w:val="en-US"/>
              </w:rPr>
              <w:t>dané</w:t>
            </w:r>
            <w:proofErr w:type="spellEnd"/>
            <w:r w:rsidRPr="00964D5C">
              <w:rPr>
                <w:rStyle w:val="normaltextrun"/>
                <w:sz w:val="20"/>
                <w:szCs w:val="20"/>
                <w:lang w:val="en-US"/>
              </w:rPr>
              <w:t xml:space="preserve">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w:t>
            </w:r>
            <w:proofErr w:type="spellStart"/>
            <w:r w:rsidRPr="00964D5C">
              <w:rPr>
                <w:rStyle w:val="normaltextrun"/>
                <w:sz w:val="20"/>
                <w:szCs w:val="20"/>
                <w:lang w:val="en-US"/>
              </w:rPr>
              <w:t>Mimo</w:t>
            </w:r>
            <w:proofErr w:type="spellEnd"/>
            <w:r w:rsidRPr="00964D5C">
              <w:rPr>
                <w:rStyle w:val="normaltextrun"/>
                <w:sz w:val="20"/>
                <w:szCs w:val="20"/>
                <w:lang w:val="en-US"/>
              </w:rPr>
              <w:t xml:space="preserve"> to je </w:t>
            </w:r>
            <w:proofErr w:type="spellStart"/>
            <w:r w:rsidRPr="00964D5C">
              <w:rPr>
                <w:rStyle w:val="normaltextrun"/>
                <w:sz w:val="20"/>
                <w:szCs w:val="20"/>
                <w:lang w:val="en-US"/>
              </w:rPr>
              <w:t>mezi</w:t>
            </w:r>
            <w:proofErr w:type="spellEnd"/>
            <w:r w:rsidRPr="00964D5C">
              <w:rPr>
                <w:rStyle w:val="normaltextrun"/>
                <w:sz w:val="20"/>
                <w:szCs w:val="20"/>
                <w:lang w:val="en-US"/>
              </w:rPr>
              <w:t xml:space="preserve"> </w:t>
            </w:r>
            <w:proofErr w:type="spellStart"/>
            <w:r w:rsidRPr="00964D5C">
              <w:rPr>
                <w:rStyle w:val="normaltextrun"/>
                <w:sz w:val="20"/>
                <w:szCs w:val="20"/>
                <w:lang w:val="en-US"/>
              </w:rPr>
              <w:t>absolventy</w:t>
            </w:r>
            <w:proofErr w:type="spellEnd"/>
            <w:r w:rsidRPr="00964D5C">
              <w:rPr>
                <w:rStyle w:val="normaltextrun"/>
                <w:sz w:val="20"/>
                <w:szCs w:val="20"/>
                <w:lang w:val="en-US"/>
              </w:rPr>
              <w:t xml:space="preserve"> </w:t>
            </w:r>
            <w:proofErr w:type="spellStart"/>
            <w:r w:rsidRPr="00964D5C">
              <w:rPr>
                <w:rStyle w:val="normaltextrun"/>
                <w:sz w:val="20"/>
                <w:szCs w:val="20"/>
                <w:lang w:val="en-US"/>
              </w:rPr>
              <w:t>rozšířen</w:t>
            </w:r>
            <w:proofErr w:type="spellEnd"/>
            <w:r w:rsidRPr="00964D5C">
              <w:rPr>
                <w:rStyle w:val="normaltextrun"/>
                <w:sz w:val="20"/>
                <w:szCs w:val="20"/>
                <w:lang w:val="en-US"/>
              </w:rPr>
              <w:t xml:space="preserve"> </w:t>
            </w:r>
            <w:proofErr w:type="spellStart"/>
            <w:r w:rsidRPr="00964D5C">
              <w:rPr>
                <w:rStyle w:val="normaltextrun"/>
                <w:sz w:val="20"/>
                <w:szCs w:val="20"/>
                <w:lang w:val="en-US"/>
              </w:rPr>
              <w:t>řežim</w:t>
            </w:r>
            <w:proofErr w:type="spellEnd"/>
            <w:r w:rsidRPr="00964D5C">
              <w:rPr>
                <w:rStyle w:val="normaltextrun"/>
                <w:sz w:val="20"/>
                <w:szCs w:val="20"/>
                <w:lang w:val="en-US"/>
              </w:rPr>
              <w:t xml:space="preserve"> OSVČ, </w:t>
            </w:r>
            <w:proofErr w:type="spellStart"/>
            <w:r w:rsidRPr="00964D5C">
              <w:rPr>
                <w:rStyle w:val="normaltextrun"/>
                <w:sz w:val="20"/>
                <w:szCs w:val="20"/>
                <w:lang w:val="en-US"/>
              </w:rPr>
              <w:t>který</w:t>
            </w:r>
            <w:proofErr w:type="spellEnd"/>
            <w:r w:rsidRPr="00964D5C">
              <w:rPr>
                <w:rStyle w:val="normaltextrun"/>
                <w:sz w:val="20"/>
                <w:szCs w:val="20"/>
                <w:lang w:val="en-US"/>
              </w:rPr>
              <w:t xml:space="preserve"> je </w:t>
            </w:r>
            <w:proofErr w:type="spellStart"/>
            <w:r w:rsidRPr="00964D5C">
              <w:rPr>
                <w:rStyle w:val="normaltextrun"/>
                <w:sz w:val="20"/>
                <w:szCs w:val="20"/>
                <w:lang w:val="en-US"/>
              </w:rPr>
              <w:t>svým</w:t>
            </w:r>
            <w:proofErr w:type="spellEnd"/>
            <w:r w:rsidRPr="00964D5C">
              <w:rPr>
                <w:rStyle w:val="normaltextrun"/>
                <w:sz w:val="20"/>
                <w:szCs w:val="20"/>
                <w:lang w:val="en-US"/>
              </w:rPr>
              <w:t xml:space="preserve"> </w:t>
            </w:r>
            <w:proofErr w:type="spellStart"/>
            <w:r w:rsidRPr="00964D5C">
              <w:rPr>
                <w:rStyle w:val="normaltextrun"/>
                <w:sz w:val="20"/>
                <w:szCs w:val="20"/>
                <w:lang w:val="en-US"/>
              </w:rPr>
              <w:t>podílem</w:t>
            </w:r>
            <w:proofErr w:type="spellEnd"/>
            <w:r w:rsidRPr="00964D5C">
              <w:rPr>
                <w:rStyle w:val="normaltextrun"/>
                <w:sz w:val="20"/>
                <w:szCs w:val="20"/>
                <w:lang w:val="en-US"/>
              </w:rPr>
              <w:t xml:space="preserve"> </w:t>
            </w:r>
            <w:proofErr w:type="spellStart"/>
            <w:r w:rsidRPr="00964D5C">
              <w:rPr>
                <w:rStyle w:val="normaltextrun"/>
                <w:sz w:val="20"/>
                <w:szCs w:val="20"/>
                <w:lang w:val="en-US"/>
              </w:rPr>
              <w:t>výrazně</w:t>
            </w:r>
            <w:proofErr w:type="spellEnd"/>
            <w:r w:rsidRPr="00964D5C">
              <w:rPr>
                <w:rStyle w:val="normaltextrun"/>
                <w:sz w:val="20"/>
                <w:szCs w:val="20"/>
                <w:lang w:val="en-US"/>
              </w:rPr>
              <w:t xml:space="preserve"> </w:t>
            </w:r>
            <w:proofErr w:type="spellStart"/>
            <w:r w:rsidRPr="00964D5C">
              <w:rPr>
                <w:rStyle w:val="normaltextrun"/>
                <w:sz w:val="20"/>
                <w:szCs w:val="20"/>
                <w:lang w:val="en-US"/>
              </w:rPr>
              <w:t>vyšší</w:t>
            </w:r>
            <w:proofErr w:type="spellEnd"/>
            <w:r w:rsidRPr="00964D5C">
              <w:rPr>
                <w:rStyle w:val="normaltextrun"/>
                <w:sz w:val="20"/>
                <w:szCs w:val="20"/>
                <w:lang w:val="en-US"/>
              </w:rPr>
              <w:t xml:space="preserve">, </w:t>
            </w:r>
            <w:proofErr w:type="spellStart"/>
            <w:r w:rsidRPr="00964D5C">
              <w:rPr>
                <w:rStyle w:val="normaltextrun"/>
                <w:sz w:val="20"/>
                <w:szCs w:val="20"/>
                <w:lang w:val="en-US"/>
              </w:rPr>
              <w:t>než</w:t>
            </w:r>
            <w:proofErr w:type="spellEnd"/>
            <w:r w:rsidRPr="00964D5C">
              <w:rPr>
                <w:rStyle w:val="normaltextrun"/>
                <w:sz w:val="20"/>
                <w:szCs w:val="20"/>
                <w:lang w:val="en-US"/>
              </w:rPr>
              <w:t xml:space="preserve"> </w:t>
            </w:r>
            <w:r>
              <w:rPr>
                <w:rStyle w:val="normaltextrun"/>
                <w:sz w:val="20"/>
                <w:szCs w:val="20"/>
                <w:lang w:val="en-US"/>
              </w:rPr>
              <w:br/>
            </w:r>
            <w:r w:rsidRPr="00964D5C">
              <w:rPr>
                <w:rStyle w:val="normaltextrun"/>
                <w:sz w:val="20"/>
                <w:szCs w:val="20"/>
                <w:lang w:val="en-US"/>
              </w:rPr>
              <w:t xml:space="preserve">v </w:t>
            </w:r>
            <w:proofErr w:type="spellStart"/>
            <w:r w:rsidRPr="00964D5C">
              <w:rPr>
                <w:rStyle w:val="normaltextrun"/>
                <w:sz w:val="20"/>
                <w:szCs w:val="20"/>
                <w:lang w:val="en-US"/>
              </w:rPr>
              <w:t>mnohých</w:t>
            </w:r>
            <w:proofErr w:type="spellEnd"/>
            <w:r w:rsidRPr="00964D5C">
              <w:rPr>
                <w:rStyle w:val="normaltextrun"/>
                <w:sz w:val="20"/>
                <w:szCs w:val="20"/>
                <w:lang w:val="en-US"/>
              </w:rPr>
              <w:t xml:space="preserve"> </w:t>
            </w:r>
            <w:proofErr w:type="spellStart"/>
            <w:r w:rsidRPr="00964D5C">
              <w:rPr>
                <w:rStyle w:val="normaltextrun"/>
                <w:sz w:val="20"/>
                <w:szCs w:val="20"/>
                <w:lang w:val="en-US"/>
              </w:rPr>
              <w:t>jiný</w:t>
            </w:r>
            <w:proofErr w:type="spellEnd"/>
            <w:r w:rsidRPr="00964D5C">
              <w:rPr>
                <w:rStyle w:val="normaltextrun"/>
                <w:sz w:val="20"/>
                <w:szCs w:val="20"/>
                <w:lang w:val="en-US"/>
              </w:rPr>
              <w:t xml:space="preserve"> </w:t>
            </w:r>
            <w:proofErr w:type="spellStart"/>
            <w:r w:rsidRPr="00964D5C">
              <w:rPr>
                <w:rStyle w:val="normaltextrun"/>
                <w:sz w:val="20"/>
                <w:szCs w:val="20"/>
                <w:lang w:val="en-US"/>
              </w:rPr>
              <w:t>oblastech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činností</w:t>
            </w:r>
            <w:proofErr w:type="spellEnd"/>
            <w:r w:rsidRPr="00964D5C">
              <w:rPr>
                <w:rStyle w:val="normaltextrun"/>
                <w:sz w:val="20"/>
                <w:szCs w:val="20"/>
                <w:lang w:val="en-US"/>
              </w:rPr>
              <w:t xml:space="preserve"> </w:t>
            </w:r>
            <w:proofErr w:type="spellStart"/>
            <w:r w:rsidRPr="00964D5C">
              <w:rPr>
                <w:rStyle w:val="normaltextrun"/>
                <w:sz w:val="20"/>
                <w:szCs w:val="20"/>
                <w:lang w:val="en-US"/>
              </w:rPr>
              <w:t>obyvatelstva</w:t>
            </w:r>
            <w:proofErr w:type="spellEnd"/>
            <w:r w:rsidRPr="00964D5C">
              <w:rPr>
                <w:rStyle w:val="normaltextrun"/>
                <w:sz w:val="20"/>
                <w:szCs w:val="20"/>
                <w:lang w:val="en-US"/>
              </w:rPr>
              <w:t xml:space="preserve">. </w:t>
            </w:r>
          </w:p>
        </w:tc>
      </w:tr>
      <w:tr w:rsidR="00BD68D4" w:rsidRPr="008B7E4A" w14:paraId="12B4B4FA" w14:textId="77777777" w:rsidTr="005133EF">
        <w:tc>
          <w:tcPr>
            <w:tcW w:w="10207" w:type="dxa"/>
            <w:shd w:val="clear" w:color="auto" w:fill="F7CAAC" w:themeFill="accent2" w:themeFillTint="66"/>
          </w:tcPr>
          <w:p w14:paraId="6FAB1E42" w14:textId="77777777" w:rsidR="00BD68D4" w:rsidRPr="008B7E4A" w:rsidRDefault="00BD68D4" w:rsidP="005133EF">
            <w:pPr>
              <w:pStyle w:val="Odstavecseseznamem"/>
              <w:ind w:left="0"/>
              <w:rPr>
                <w:b/>
                <w:bCs/>
              </w:rPr>
            </w:pPr>
            <w:r w:rsidRPr="008B7E4A">
              <w:rPr>
                <w:b/>
                <w:bCs/>
              </w:rPr>
              <w:t>Predikce vývoje poptávky po absolventech daného typu studijního programu</w:t>
            </w:r>
          </w:p>
        </w:tc>
      </w:tr>
      <w:tr w:rsidR="00BD68D4" w:rsidRPr="008B7E4A" w14:paraId="558631EF" w14:textId="77777777" w:rsidTr="005133EF">
        <w:tc>
          <w:tcPr>
            <w:tcW w:w="10207" w:type="dxa"/>
          </w:tcPr>
          <w:p w14:paraId="398F9CFC" w14:textId="57FDF8E1" w:rsidR="00BD68D4" w:rsidRPr="008B7E4A" w:rsidRDefault="00BD68D4" w:rsidP="005133EF">
            <w:pPr>
              <w:pStyle w:val="Default"/>
              <w:spacing w:before="120" w:after="120"/>
              <w:jc w:val="both"/>
              <w:rPr>
                <w:sz w:val="22"/>
                <w:szCs w:val="22"/>
                <w:lang w:val="en-US"/>
              </w:rPr>
            </w:pPr>
            <w:r w:rsidRPr="00746468">
              <w:rPr>
                <w:rStyle w:val="normaltextrun"/>
                <w:sz w:val="20"/>
                <w:szCs w:val="20"/>
                <w:lang w:val="en-US"/>
              </w:rPr>
              <w:t xml:space="preserve">Na </w:t>
            </w:r>
            <w:proofErr w:type="spellStart"/>
            <w:r w:rsidRPr="00746468">
              <w:rPr>
                <w:rStyle w:val="normaltextrun"/>
                <w:sz w:val="20"/>
                <w:szCs w:val="20"/>
                <w:lang w:val="en-US"/>
              </w:rPr>
              <w:t>základě</w:t>
            </w:r>
            <w:proofErr w:type="spellEnd"/>
            <w:r w:rsidRPr="00746468">
              <w:rPr>
                <w:rStyle w:val="normaltextrun"/>
                <w:sz w:val="20"/>
                <w:szCs w:val="20"/>
                <w:lang w:val="en-US"/>
              </w:rPr>
              <w:t xml:space="preserve"> </w:t>
            </w:r>
            <w:proofErr w:type="spellStart"/>
            <w:r w:rsidRPr="00746468">
              <w:rPr>
                <w:rStyle w:val="normaltextrun"/>
                <w:sz w:val="20"/>
                <w:szCs w:val="20"/>
                <w:lang w:val="en-US"/>
              </w:rPr>
              <w:t>již</w:t>
            </w:r>
            <w:proofErr w:type="spellEnd"/>
            <w:r w:rsidRPr="00746468">
              <w:rPr>
                <w:rStyle w:val="normaltextrun"/>
                <w:sz w:val="20"/>
                <w:szCs w:val="20"/>
                <w:lang w:val="en-US"/>
              </w:rPr>
              <w:t xml:space="preserve"> </w:t>
            </w:r>
            <w:proofErr w:type="spellStart"/>
            <w:r w:rsidRPr="00746468">
              <w:rPr>
                <w:rStyle w:val="normaltextrun"/>
                <w:sz w:val="20"/>
                <w:szCs w:val="20"/>
                <w:lang w:val="en-US"/>
              </w:rPr>
              <w:t>zmíněných</w:t>
            </w:r>
            <w:proofErr w:type="spellEnd"/>
            <w:r w:rsidRPr="00746468">
              <w:rPr>
                <w:rStyle w:val="normaltextrun"/>
                <w:sz w:val="20"/>
                <w:szCs w:val="20"/>
                <w:lang w:val="en-US"/>
              </w:rPr>
              <w:t xml:space="preserve"> </w:t>
            </w:r>
            <w:proofErr w:type="spellStart"/>
            <w:r w:rsidRPr="00746468">
              <w:rPr>
                <w:rStyle w:val="normaltextrun"/>
                <w:sz w:val="20"/>
                <w:szCs w:val="20"/>
                <w:lang w:val="en-US"/>
              </w:rPr>
              <w:t>dat</w:t>
            </w:r>
            <w:proofErr w:type="spellEnd"/>
            <w:r w:rsidRPr="00746468">
              <w:rPr>
                <w:rStyle w:val="normaltextrun"/>
                <w:sz w:val="20"/>
                <w:szCs w:val="20"/>
                <w:lang w:val="en-US"/>
              </w:rPr>
              <w:t xml:space="preserve"> je </w:t>
            </w:r>
            <w:proofErr w:type="spellStart"/>
            <w:r w:rsidRPr="00746468">
              <w:rPr>
                <w:rStyle w:val="normaltextrun"/>
                <w:sz w:val="20"/>
                <w:szCs w:val="20"/>
                <w:lang w:val="en-US"/>
              </w:rPr>
              <w:t>možné</w:t>
            </w:r>
            <w:proofErr w:type="spellEnd"/>
            <w:r w:rsidRPr="00746468">
              <w:rPr>
                <w:rStyle w:val="normaltextrun"/>
                <w:sz w:val="20"/>
                <w:szCs w:val="20"/>
                <w:lang w:val="en-US"/>
              </w:rPr>
              <w:t xml:space="preserve"> </w:t>
            </w:r>
            <w:proofErr w:type="spellStart"/>
            <w:r w:rsidRPr="00746468">
              <w:rPr>
                <w:rStyle w:val="normaltextrun"/>
                <w:sz w:val="20"/>
                <w:szCs w:val="20"/>
                <w:lang w:val="en-US"/>
              </w:rPr>
              <w:t>predikovat</w:t>
            </w:r>
            <w:proofErr w:type="spellEnd"/>
            <w:r w:rsidRPr="00746468">
              <w:rPr>
                <w:rStyle w:val="normaltextrun"/>
                <w:sz w:val="20"/>
                <w:szCs w:val="20"/>
                <w:lang w:val="en-US"/>
              </w:rPr>
              <w:t xml:space="preserve">, </w:t>
            </w:r>
            <w:proofErr w:type="spellStart"/>
            <w:r w:rsidRPr="00746468">
              <w:rPr>
                <w:rStyle w:val="normaltextrun"/>
                <w:sz w:val="20"/>
                <w:szCs w:val="20"/>
                <w:lang w:val="en-US"/>
              </w:rPr>
              <w:t>že</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poptávka</w:t>
            </w:r>
            <w:proofErr w:type="spellEnd"/>
            <w:r w:rsidRPr="00746468">
              <w:rPr>
                <w:rStyle w:val="normaltextrun"/>
                <w:sz w:val="20"/>
                <w:szCs w:val="20"/>
                <w:lang w:val="en-US"/>
              </w:rPr>
              <w:t xml:space="preserve"> </w:t>
            </w:r>
            <w:proofErr w:type="spellStart"/>
            <w:r w:rsidRPr="00746468">
              <w:rPr>
                <w:rStyle w:val="normaltextrun"/>
                <w:sz w:val="20"/>
                <w:szCs w:val="20"/>
                <w:lang w:val="en-US"/>
              </w:rPr>
              <w:t>poroste</w:t>
            </w:r>
            <w:proofErr w:type="spellEnd"/>
            <w:r w:rsidRPr="00746468">
              <w:rPr>
                <w:rStyle w:val="normaltextrun"/>
                <w:sz w:val="20"/>
                <w:szCs w:val="20"/>
                <w:lang w:val="en-US"/>
              </w:rPr>
              <w:t xml:space="preserve"> </w:t>
            </w:r>
            <w:proofErr w:type="spellStart"/>
            <w:r w:rsidRPr="00746468">
              <w:rPr>
                <w:rStyle w:val="normaltextrun"/>
                <w:sz w:val="20"/>
                <w:szCs w:val="20"/>
                <w:lang w:val="en-US"/>
              </w:rPr>
              <w:t>minimálně</w:t>
            </w:r>
            <w:proofErr w:type="spellEnd"/>
            <w:r w:rsidRPr="00746468">
              <w:rPr>
                <w:rStyle w:val="normaltextrun"/>
                <w:sz w:val="20"/>
                <w:szCs w:val="20"/>
                <w:lang w:val="en-US"/>
              </w:rPr>
              <w:t xml:space="preserve"> do </w:t>
            </w:r>
            <w:proofErr w:type="spellStart"/>
            <w:r w:rsidRPr="00746468">
              <w:rPr>
                <w:rStyle w:val="normaltextrun"/>
                <w:sz w:val="20"/>
                <w:szCs w:val="20"/>
                <w:lang w:val="en-US"/>
              </w:rPr>
              <w:t>úrovně</w:t>
            </w:r>
            <w:proofErr w:type="spellEnd"/>
            <w:r w:rsidRPr="00746468">
              <w:rPr>
                <w:rStyle w:val="normaltextrun"/>
                <w:sz w:val="20"/>
                <w:szCs w:val="20"/>
                <w:lang w:val="en-US"/>
              </w:rPr>
              <w:t xml:space="preserve"> </w:t>
            </w:r>
            <w:proofErr w:type="spellStart"/>
            <w:r w:rsidRPr="00746468">
              <w:rPr>
                <w:rStyle w:val="normaltextrun"/>
                <w:sz w:val="20"/>
                <w:szCs w:val="20"/>
                <w:lang w:val="en-US"/>
              </w:rPr>
              <w:t>před</w:t>
            </w:r>
            <w:proofErr w:type="spellEnd"/>
            <w:r w:rsidRPr="00746468">
              <w:rPr>
                <w:rStyle w:val="normaltextrun"/>
                <w:sz w:val="20"/>
                <w:szCs w:val="20"/>
                <w:lang w:val="en-US"/>
              </w:rPr>
              <w:t xml:space="preserve"> </w:t>
            </w:r>
            <w:proofErr w:type="spellStart"/>
            <w:r w:rsidRPr="00746468">
              <w:rPr>
                <w:rStyle w:val="normaltextrun"/>
                <w:sz w:val="20"/>
                <w:szCs w:val="20"/>
                <w:lang w:val="en-US"/>
              </w:rPr>
              <w:t>pandemií</w:t>
            </w:r>
            <w:proofErr w:type="spellEnd"/>
            <w:r w:rsidRPr="00746468">
              <w:rPr>
                <w:rStyle w:val="normaltextrun"/>
                <w:sz w:val="20"/>
                <w:szCs w:val="20"/>
                <w:lang w:val="en-US"/>
              </w:rPr>
              <w:t xml:space="preserve"> covid-19 </w:t>
            </w:r>
            <w:r>
              <w:rPr>
                <w:rStyle w:val="normaltextrun"/>
                <w:sz w:val="20"/>
                <w:szCs w:val="20"/>
                <w:lang w:val="en-US"/>
              </w:rPr>
              <w:br/>
            </w:r>
            <w:proofErr w:type="gramStart"/>
            <w:r w:rsidRPr="00746468">
              <w:rPr>
                <w:rStyle w:val="normaltextrun"/>
                <w:sz w:val="20"/>
                <w:szCs w:val="20"/>
                <w:lang w:val="en-US"/>
              </w:rPr>
              <w:t>a</w:t>
            </w:r>
            <w:proofErr w:type="gramEnd"/>
            <w:r>
              <w:rPr>
                <w:rStyle w:val="normaltextrun"/>
                <w:sz w:val="20"/>
                <w:szCs w:val="20"/>
                <w:lang w:val="en-US"/>
              </w:rPr>
              <w:t xml:space="preserve"> </w:t>
            </w:r>
            <w:proofErr w:type="spellStart"/>
            <w:r w:rsidRPr="00746468">
              <w:rPr>
                <w:rStyle w:val="normaltextrun"/>
                <w:sz w:val="20"/>
                <w:szCs w:val="20"/>
                <w:lang w:val="en-US"/>
              </w:rPr>
              <w:t>oblasti</w:t>
            </w:r>
            <w:proofErr w:type="spellEnd"/>
            <w:r w:rsidRPr="00746468">
              <w:rPr>
                <w:rStyle w:val="normaltextrun"/>
                <w:sz w:val="20"/>
                <w:szCs w:val="20"/>
                <w:lang w:val="en-US"/>
              </w:rPr>
              <w:t xml:space="preserve"> KKO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jmenovaný</w:t>
            </w:r>
            <w:proofErr w:type="spellEnd"/>
            <w:r w:rsidRPr="00746468">
              <w:rPr>
                <w:rStyle w:val="normaltextrun"/>
                <w:sz w:val="20"/>
                <w:szCs w:val="20"/>
                <w:lang w:val="en-US"/>
              </w:rPr>
              <w:t xml:space="preserve"> </w:t>
            </w:r>
            <w:proofErr w:type="spellStart"/>
            <w:r w:rsidRPr="00746468">
              <w:rPr>
                <w:rStyle w:val="normaltextrun"/>
                <w:sz w:val="20"/>
                <w:szCs w:val="20"/>
                <w:lang w:val="en-US"/>
              </w:rPr>
              <w:t>podíl</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HDP. </w:t>
            </w:r>
            <w:proofErr w:type="spellStart"/>
            <w:r w:rsidR="00465044">
              <w:rPr>
                <w:rStyle w:val="normaltextrun"/>
                <w:sz w:val="20"/>
                <w:szCs w:val="20"/>
                <w:lang w:val="en-US"/>
              </w:rPr>
              <w:t>N</w:t>
            </w:r>
            <w:r w:rsidRPr="00746468">
              <w:rPr>
                <w:rStyle w:val="normaltextrun"/>
                <w:sz w:val="20"/>
                <w:szCs w:val="20"/>
                <w:lang w:val="en-US"/>
              </w:rPr>
              <w:t>egativní</w:t>
            </w:r>
            <w:proofErr w:type="spellEnd"/>
            <w:r w:rsidRPr="00746468">
              <w:rPr>
                <w:rStyle w:val="normaltextrun"/>
                <w:sz w:val="20"/>
                <w:szCs w:val="20"/>
                <w:lang w:val="en-US"/>
              </w:rPr>
              <w:t xml:space="preserve"> externality </w:t>
            </w:r>
            <w:proofErr w:type="spellStart"/>
            <w:r w:rsidRPr="00746468">
              <w:rPr>
                <w:rStyle w:val="normaltextrun"/>
                <w:sz w:val="20"/>
                <w:szCs w:val="20"/>
                <w:lang w:val="en-US"/>
              </w:rPr>
              <w:t>mohou</w:t>
            </w:r>
            <w:proofErr w:type="spellEnd"/>
            <w:r w:rsidRPr="00746468">
              <w:rPr>
                <w:rStyle w:val="normaltextrun"/>
                <w:sz w:val="20"/>
                <w:szCs w:val="20"/>
                <w:lang w:val="en-US"/>
              </w:rPr>
              <w:t xml:space="preserve"> </w:t>
            </w:r>
            <w:proofErr w:type="spellStart"/>
            <w:r w:rsidRPr="00746468">
              <w:rPr>
                <w:rStyle w:val="normaltextrun"/>
                <w:sz w:val="20"/>
                <w:szCs w:val="20"/>
                <w:lang w:val="en-US"/>
              </w:rPr>
              <w:t>ovlivňovat</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poptávku</w:t>
            </w:r>
            <w:proofErr w:type="spellEnd"/>
            <w:r w:rsidRPr="00746468">
              <w:rPr>
                <w:rStyle w:val="normaltextrun"/>
                <w:sz w:val="20"/>
                <w:szCs w:val="20"/>
                <w:lang w:val="en-US"/>
              </w:rPr>
              <w:t xml:space="preserve"> po </w:t>
            </w:r>
            <w:proofErr w:type="spellStart"/>
            <w:r w:rsidRPr="00746468">
              <w:rPr>
                <w:rStyle w:val="normaltextrun"/>
                <w:sz w:val="20"/>
                <w:szCs w:val="20"/>
                <w:lang w:val="en-US"/>
              </w:rPr>
              <w:t>absolventech</w:t>
            </w:r>
            <w:proofErr w:type="spellEnd"/>
            <w:r w:rsidRPr="00746468">
              <w:rPr>
                <w:rStyle w:val="normaltextrun"/>
                <w:sz w:val="20"/>
                <w:szCs w:val="20"/>
                <w:lang w:val="en-US"/>
              </w:rPr>
              <w:t xml:space="preserve"> </w:t>
            </w:r>
            <w:proofErr w:type="spellStart"/>
            <w:r w:rsidRPr="00746468">
              <w:rPr>
                <w:rStyle w:val="normaltextrun"/>
                <w:sz w:val="20"/>
                <w:szCs w:val="20"/>
                <w:lang w:val="en-US"/>
              </w:rPr>
              <w:t>především</w:t>
            </w:r>
            <w:proofErr w:type="spellEnd"/>
            <w:r w:rsidRPr="00746468">
              <w:rPr>
                <w:rStyle w:val="normaltextrun"/>
                <w:sz w:val="20"/>
                <w:szCs w:val="20"/>
                <w:lang w:val="en-US"/>
              </w:rPr>
              <w:t xml:space="preserve"> v tom </w:t>
            </w:r>
            <w:proofErr w:type="spellStart"/>
            <w:r w:rsidRPr="00746468">
              <w:rPr>
                <w:rStyle w:val="normaltextrun"/>
                <w:sz w:val="20"/>
                <w:szCs w:val="20"/>
                <w:lang w:val="en-US"/>
              </w:rPr>
              <w:t>okamžiku</w:t>
            </w:r>
            <w:proofErr w:type="spellEnd"/>
            <w:r w:rsidRPr="00746468">
              <w:rPr>
                <w:rStyle w:val="normaltextrun"/>
                <w:sz w:val="20"/>
                <w:szCs w:val="20"/>
                <w:lang w:val="en-US"/>
              </w:rPr>
              <w:t xml:space="preserve">, </w:t>
            </w:r>
            <w:proofErr w:type="spellStart"/>
            <w:r w:rsidRPr="00746468">
              <w:rPr>
                <w:rStyle w:val="normaltextrun"/>
                <w:sz w:val="20"/>
                <w:szCs w:val="20"/>
                <w:lang w:val="en-US"/>
              </w:rPr>
              <w:t>kdy</w:t>
            </w:r>
            <w:proofErr w:type="spellEnd"/>
            <w:r w:rsidRPr="00746468">
              <w:rPr>
                <w:rStyle w:val="normaltextrun"/>
                <w:sz w:val="20"/>
                <w:szCs w:val="20"/>
                <w:lang w:val="en-US"/>
              </w:rPr>
              <w:t xml:space="preserve"> </w:t>
            </w:r>
            <w:proofErr w:type="spellStart"/>
            <w:r w:rsidRPr="00746468">
              <w:rPr>
                <w:rStyle w:val="normaltextrun"/>
                <w:sz w:val="20"/>
                <w:szCs w:val="20"/>
                <w:lang w:val="en-US"/>
              </w:rPr>
              <w:t>subjekty</w:t>
            </w:r>
            <w:proofErr w:type="spellEnd"/>
            <w:r w:rsidRPr="00746468">
              <w:rPr>
                <w:rStyle w:val="normaltextrun"/>
                <w:sz w:val="20"/>
                <w:szCs w:val="20"/>
                <w:lang w:val="en-US"/>
              </w:rPr>
              <w:t xml:space="preserve"> </w:t>
            </w:r>
            <w:proofErr w:type="spellStart"/>
            <w:r w:rsidRPr="00746468">
              <w:rPr>
                <w:rStyle w:val="normaltextrun"/>
                <w:sz w:val="20"/>
                <w:szCs w:val="20"/>
                <w:lang w:val="en-US"/>
              </w:rPr>
              <w:t>působící</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trhu</w:t>
            </w:r>
            <w:proofErr w:type="spellEnd"/>
            <w:r w:rsidRPr="00746468">
              <w:rPr>
                <w:rStyle w:val="normaltextrun"/>
                <w:sz w:val="20"/>
                <w:szCs w:val="20"/>
                <w:lang w:val="en-US"/>
              </w:rPr>
              <w:t xml:space="preserve"> a </w:t>
            </w:r>
            <w:proofErr w:type="spellStart"/>
            <w:r w:rsidRPr="00746468">
              <w:rPr>
                <w:rStyle w:val="normaltextrun"/>
                <w:sz w:val="20"/>
                <w:szCs w:val="20"/>
                <w:lang w:val="en-US"/>
              </w:rPr>
              <w:t>využívající</w:t>
            </w:r>
            <w:proofErr w:type="spellEnd"/>
            <w:r w:rsidRPr="00746468">
              <w:rPr>
                <w:rStyle w:val="normaltextrun"/>
                <w:sz w:val="20"/>
                <w:szCs w:val="20"/>
                <w:lang w:val="en-US"/>
              </w:rPr>
              <w:t xml:space="preserve"> </w:t>
            </w:r>
            <w:proofErr w:type="spellStart"/>
            <w:r w:rsidRPr="00746468">
              <w:rPr>
                <w:rStyle w:val="normaltextrun"/>
                <w:sz w:val="20"/>
                <w:szCs w:val="20"/>
                <w:lang w:val="en-US"/>
              </w:rPr>
              <w:t>práci</w:t>
            </w:r>
            <w:proofErr w:type="spellEnd"/>
            <w:r w:rsidRPr="00746468">
              <w:rPr>
                <w:rStyle w:val="normaltextrun"/>
                <w:sz w:val="20"/>
                <w:szCs w:val="20"/>
                <w:lang w:val="en-US"/>
              </w:rPr>
              <w:t>/</w:t>
            </w:r>
            <w:proofErr w:type="spellStart"/>
            <w:r w:rsidRPr="00746468">
              <w:rPr>
                <w:rStyle w:val="normaltextrun"/>
                <w:sz w:val="20"/>
                <w:szCs w:val="20"/>
                <w:lang w:val="en-US"/>
              </w:rPr>
              <w:t>služeb</w:t>
            </w:r>
            <w:proofErr w:type="spellEnd"/>
            <w:r w:rsidRPr="00746468">
              <w:rPr>
                <w:rStyle w:val="normaltextrun"/>
                <w:sz w:val="20"/>
                <w:szCs w:val="20"/>
                <w:lang w:val="en-US"/>
              </w:rPr>
              <w:t xml:space="preserve"> </w:t>
            </w:r>
            <w:proofErr w:type="spellStart"/>
            <w:r w:rsidRPr="00746468">
              <w:rPr>
                <w:rStyle w:val="normaltextrun"/>
                <w:sz w:val="20"/>
                <w:szCs w:val="20"/>
                <w:lang w:val="en-US"/>
              </w:rPr>
              <w:t>absolventů</w:t>
            </w:r>
            <w:proofErr w:type="spellEnd"/>
            <w:r w:rsidRPr="00746468">
              <w:rPr>
                <w:rStyle w:val="normaltextrun"/>
                <w:sz w:val="20"/>
                <w:szCs w:val="20"/>
                <w:lang w:val="en-US"/>
              </w:rPr>
              <w:t xml:space="preserve"> </w:t>
            </w:r>
            <w:r>
              <w:rPr>
                <w:rStyle w:val="normaltextrun"/>
                <w:sz w:val="20"/>
                <w:szCs w:val="20"/>
                <w:lang w:val="en-US"/>
              </w:rPr>
              <w:t>B</w:t>
            </w:r>
            <w:r w:rsidRPr="00746468">
              <w:rPr>
                <w:rStyle w:val="normaltextrun"/>
                <w:sz w:val="20"/>
                <w:szCs w:val="20"/>
                <w:lang w:val="en-US"/>
              </w:rPr>
              <w:t xml:space="preserve">SP </w:t>
            </w:r>
            <w:r w:rsidR="00F73786" w:rsidRPr="00F73786">
              <w:rPr>
                <w:rStyle w:val="normaltextrun"/>
                <w:sz w:val="20"/>
                <w:szCs w:val="20"/>
                <w:lang w:val="en-US"/>
              </w:rPr>
              <w:t>Footwear Design</w:t>
            </w:r>
            <w:r w:rsidRPr="00746468">
              <w:rPr>
                <w:rStyle w:val="normaltextrun"/>
                <w:sz w:val="20"/>
                <w:szCs w:val="20"/>
                <w:lang w:val="en-US"/>
              </w:rPr>
              <w:t xml:space="preserve">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ekonomické</w:t>
            </w:r>
            <w:proofErr w:type="spellEnd"/>
            <w:r w:rsidRPr="00746468">
              <w:rPr>
                <w:rStyle w:val="normaltextrun"/>
                <w:sz w:val="20"/>
                <w:szCs w:val="20"/>
                <w:lang w:val="en-US"/>
              </w:rPr>
              <w:t xml:space="preserve"> </w:t>
            </w:r>
            <w:proofErr w:type="spellStart"/>
            <w:r w:rsidRPr="00746468">
              <w:rPr>
                <w:rStyle w:val="normaltextrun"/>
                <w:sz w:val="20"/>
                <w:szCs w:val="20"/>
                <w:lang w:val="en-US"/>
              </w:rPr>
              <w:t>nebo</w:t>
            </w:r>
            <w:proofErr w:type="spellEnd"/>
            <w:r w:rsidRPr="00746468">
              <w:rPr>
                <w:rStyle w:val="normaltextrun"/>
                <w:sz w:val="20"/>
                <w:szCs w:val="20"/>
                <w:lang w:val="en-US"/>
              </w:rPr>
              <w:t xml:space="preserve"> </w:t>
            </w:r>
            <w:proofErr w:type="spellStart"/>
            <w:r w:rsidRPr="00746468">
              <w:rPr>
                <w:rStyle w:val="normaltextrun"/>
                <w:sz w:val="20"/>
                <w:szCs w:val="20"/>
                <w:lang w:val="en-US"/>
              </w:rPr>
              <w:t>existenční</w:t>
            </w:r>
            <w:proofErr w:type="spellEnd"/>
            <w:r w:rsidRPr="00746468">
              <w:rPr>
                <w:rStyle w:val="normaltextrun"/>
                <w:sz w:val="20"/>
                <w:szCs w:val="20"/>
                <w:lang w:val="en-US"/>
              </w:rPr>
              <w:t xml:space="preserve"> </w:t>
            </w:r>
            <w:proofErr w:type="spellStart"/>
            <w:r w:rsidRPr="00746468">
              <w:rPr>
                <w:rStyle w:val="normaltextrun"/>
                <w:sz w:val="20"/>
                <w:szCs w:val="20"/>
                <w:lang w:val="en-US"/>
              </w:rPr>
              <w:t>problémy</w:t>
            </w:r>
            <w:proofErr w:type="spellEnd"/>
            <w:r w:rsidRPr="00746468">
              <w:rPr>
                <w:rStyle w:val="normaltextrun"/>
                <w:sz w:val="20"/>
                <w:szCs w:val="20"/>
                <w:lang w:val="en-US"/>
              </w:rPr>
              <w:t>.</w:t>
            </w:r>
            <w:r w:rsidRPr="008B7E4A">
              <w:rPr>
                <w:rStyle w:val="normaltextrun"/>
                <w:sz w:val="22"/>
                <w:szCs w:val="22"/>
                <w:lang w:val="en-US"/>
              </w:rPr>
              <w:t xml:space="preserve"> </w:t>
            </w:r>
          </w:p>
        </w:tc>
      </w:tr>
      <w:tr w:rsidR="00BD68D4" w:rsidRPr="008B7E4A" w14:paraId="7C37CAD3" w14:textId="77777777" w:rsidTr="005133EF">
        <w:tc>
          <w:tcPr>
            <w:tcW w:w="10207" w:type="dxa"/>
            <w:shd w:val="clear" w:color="auto" w:fill="F7CAAC" w:themeFill="accent2" w:themeFillTint="66"/>
          </w:tcPr>
          <w:p w14:paraId="1836751E" w14:textId="77777777" w:rsidR="00BD68D4" w:rsidRPr="00021BC4" w:rsidRDefault="00BD68D4" w:rsidP="005133EF">
            <w:pPr>
              <w:pStyle w:val="Odstavecseseznamem"/>
              <w:ind w:left="0"/>
              <w:rPr>
                <w:b/>
                <w:bCs/>
                <w:color w:val="000000"/>
                <w:lang w:val="en-US"/>
              </w:rPr>
            </w:pPr>
            <w:proofErr w:type="spellStart"/>
            <w:r w:rsidRPr="00746468">
              <w:rPr>
                <w:rStyle w:val="normaltextrun"/>
                <w:b/>
                <w:bCs/>
                <w:color w:val="000000"/>
                <w:lang w:val="en-US"/>
              </w:rPr>
              <w:t>Shrnutí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klíčových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opatření</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zajištění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vysoké</w:t>
            </w:r>
            <w:proofErr w:type="spellEnd"/>
            <w:r w:rsidRPr="00746468">
              <w:rPr>
                <w:rStyle w:val="normaltextrun"/>
                <w:b/>
                <w:bCs/>
                <w:color w:val="000000"/>
                <w:lang w:val="en-US"/>
              </w:rPr>
              <w:t xml:space="preserve"> </w:t>
            </w:r>
            <w:proofErr w:type="spellStart"/>
            <w:r w:rsidRPr="00746468">
              <w:rPr>
                <w:rStyle w:val="normaltextrun"/>
                <w:b/>
                <w:bCs/>
                <w:color w:val="000000"/>
                <w:lang w:val="en-US"/>
              </w:rPr>
              <w:t>míry</w:t>
            </w:r>
            <w:proofErr w:type="spellEnd"/>
            <w:r w:rsidRPr="00746468">
              <w:rPr>
                <w:rStyle w:val="normaltextrun"/>
                <w:b/>
                <w:bCs/>
                <w:color w:val="000000"/>
                <w:lang w:val="en-US"/>
              </w:rPr>
              <w:t xml:space="preserve"> relevance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trh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práce</w:t>
            </w:r>
            <w:proofErr w:type="spellEnd"/>
          </w:p>
        </w:tc>
      </w:tr>
      <w:tr w:rsidR="00BD68D4" w:rsidRPr="008B7E4A" w14:paraId="27D7ABD0" w14:textId="77777777" w:rsidTr="005133EF">
        <w:tc>
          <w:tcPr>
            <w:tcW w:w="10207" w:type="dxa"/>
          </w:tcPr>
          <w:p w14:paraId="036CF312" w14:textId="77777777" w:rsidR="00BD68D4" w:rsidRPr="00964D5C" w:rsidRDefault="00BD68D4" w:rsidP="005133EF">
            <w:pPr>
              <w:pStyle w:val="Default"/>
              <w:spacing w:before="120" w:after="120"/>
              <w:jc w:val="both"/>
              <w:rPr>
                <w:sz w:val="20"/>
                <w:szCs w:val="20"/>
              </w:rPr>
            </w:pPr>
            <w:r w:rsidRPr="00964D5C">
              <w:rPr>
                <w:sz w:val="20"/>
                <w:szCs w:val="20"/>
              </w:rPr>
              <w:t xml:space="preserve">Všeobecně je možné konstatovat, že veškeré uskutečňované studijní programy z oblasti KKO na </w:t>
            </w:r>
            <w:r>
              <w:rPr>
                <w:sz w:val="20"/>
                <w:szCs w:val="20"/>
              </w:rPr>
              <w:t>FMK</w:t>
            </w:r>
            <w:r w:rsidRPr="00964D5C">
              <w:rPr>
                <w:sz w:val="20"/>
                <w:szCs w:val="20"/>
              </w:rPr>
              <w:t xml:space="preserve"> mají vysokou relevanci absolventů pro trh práce. Toto konstatování vychází z výzkumného šetření Hodnocení absolventů UTB ze strany zaměstnavatelů (2021). </w:t>
            </w:r>
            <w:r>
              <w:rPr>
                <w:sz w:val="20"/>
                <w:szCs w:val="20"/>
              </w:rPr>
              <w:t>FMK</w:t>
            </w:r>
            <w:r w:rsidRPr="00964D5C">
              <w:rPr>
                <w:sz w:val="20"/>
                <w:szCs w:val="20"/>
              </w:rPr>
              <w:t xml:space="preserve"> se ve srovnání s ostatními </w:t>
            </w:r>
            <w:r w:rsidRPr="00946321">
              <w:rPr>
                <w:sz w:val="20"/>
                <w:szCs w:val="20"/>
              </w:rPr>
              <w:t>fakultami UTB umístila takřka vždy</w:t>
            </w:r>
            <w:r w:rsidRPr="00964D5C">
              <w:rPr>
                <w:sz w:val="20"/>
                <w:szCs w:val="20"/>
              </w:rPr>
              <w:t xml:space="preserve"> na první nebo druhé pozici </w:t>
            </w:r>
            <w:r>
              <w:rPr>
                <w:sz w:val="20"/>
                <w:szCs w:val="20"/>
              </w:rPr>
              <w:br/>
            </w:r>
            <w:r w:rsidRPr="00964D5C">
              <w:rPr>
                <w:sz w:val="20"/>
                <w:szCs w:val="20"/>
              </w:rPr>
              <w:t>u sledovaných parametrů. Jednoznačně nejlepších výsledků bylo dosaženo v případě výstupů učení</w:t>
            </w:r>
            <w:r>
              <w:rPr>
                <w:sz w:val="20"/>
                <w:szCs w:val="20"/>
              </w:rPr>
              <w:t>,</w:t>
            </w:r>
            <w:r w:rsidRPr="00964D5C">
              <w:rPr>
                <w:sz w:val="20"/>
                <w:szCs w:val="20"/>
              </w:rPr>
              <w:t xml:space="preserve"> a to především </w:t>
            </w:r>
            <w:r>
              <w:rPr>
                <w:sz w:val="20"/>
                <w:szCs w:val="20"/>
              </w:rPr>
              <w:br/>
            </w:r>
            <w:r w:rsidRPr="00964D5C">
              <w:rPr>
                <w:sz w:val="20"/>
                <w:szCs w:val="20"/>
              </w:rPr>
              <w:t>v konstatování “Studijní program studenty vybavuje dovednostmi uplatnitelnými v pracovním životě.”, což je z pohledu míry relevance absolventů pro trh práce</w:t>
            </w:r>
            <w:r>
              <w:rPr>
                <w:sz w:val="20"/>
                <w:szCs w:val="20"/>
              </w:rPr>
              <w:t>,</w:t>
            </w:r>
            <w:r w:rsidRPr="00964D5C">
              <w:rPr>
                <w:sz w:val="20"/>
                <w:szCs w:val="20"/>
              </w:rPr>
              <w:t xml:space="preserve"> resp. zaměstnavatele stěžejní. </w:t>
            </w:r>
          </w:p>
          <w:p w14:paraId="05B5BB1B" w14:textId="77777777" w:rsidR="00BD68D4" w:rsidRPr="00021BC4" w:rsidRDefault="00BD68D4" w:rsidP="005133EF">
            <w:pPr>
              <w:pStyle w:val="Default"/>
              <w:spacing w:before="120" w:after="120"/>
              <w:jc w:val="both"/>
              <w:rPr>
                <w:sz w:val="20"/>
                <w:szCs w:val="20"/>
              </w:rPr>
            </w:pPr>
            <w:r w:rsidRPr="00964D5C">
              <w:rPr>
                <w:sz w:val="20"/>
                <w:szCs w:val="20"/>
              </w:rPr>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(pedagogicko-psychologická,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w:t>
            </w:r>
            <w:r>
              <w:rPr>
                <w:sz w:val="20"/>
                <w:szCs w:val="20"/>
              </w:rPr>
              <w:t xml:space="preserve"> </w:t>
            </w:r>
            <w:r w:rsidRPr="00964D5C">
              <w:rPr>
                <w:sz w:val="20"/>
                <w:szCs w:val="20"/>
              </w:rPr>
              <w:t>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17E71C76" w14:textId="77777777" w:rsidR="00BD68D4" w:rsidRDefault="00BD68D4" w:rsidP="00BD68D4">
      <w:pPr>
        <w:pStyle w:val="Odstavecseseznamem"/>
      </w:pPr>
    </w:p>
    <w:p w14:paraId="183BA2CD" w14:textId="77777777" w:rsidR="00BD68D4" w:rsidRDefault="00BD68D4" w:rsidP="00BD68D4">
      <w:pPr>
        <w:pStyle w:val="Odstavecseseznamem"/>
      </w:pPr>
    </w:p>
    <w:p w14:paraId="42E15456" w14:textId="77777777" w:rsidR="00BD68D4" w:rsidRDefault="00BD68D4" w:rsidP="00BD68D4">
      <w:pPr>
        <w:pStyle w:val="Odstavecseseznamem"/>
      </w:pPr>
    </w:p>
    <w:p w14:paraId="596D341E" w14:textId="77777777" w:rsidR="00BD68D4" w:rsidRDefault="00BD68D4" w:rsidP="00BD68D4">
      <w:pPr>
        <w:pStyle w:val="Odstavecseseznamem"/>
      </w:pPr>
    </w:p>
    <w:p w14:paraId="4D754AAC" w14:textId="77777777" w:rsidR="00BD68D4" w:rsidRDefault="00BD68D4" w:rsidP="00BD68D4">
      <w:pPr>
        <w:pStyle w:val="Odstavecseseznamem"/>
      </w:pPr>
    </w:p>
    <w:p w14:paraId="27BE9847" w14:textId="77777777" w:rsidR="00BD68D4" w:rsidRDefault="00BD68D4" w:rsidP="00BD68D4">
      <w:pPr>
        <w:pStyle w:val="Odstavecseseznamem"/>
      </w:pPr>
    </w:p>
    <w:p w14:paraId="55E4B5EE" w14:textId="77777777" w:rsidR="00BD68D4" w:rsidRDefault="00BD68D4" w:rsidP="00BD68D4">
      <w:r>
        <w:br w:type="page"/>
      </w:r>
    </w:p>
    <w:tbl>
      <w:tblPr>
        <w:tblStyle w:val="TableNormal"/>
        <w:tblW w:w="10207" w:type="dxa"/>
        <w:tblInd w:w="-2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207"/>
      </w:tblGrid>
      <w:tr w:rsidR="00996581" w14:paraId="714FE9A2" w14:textId="77777777" w:rsidTr="008B394B">
        <w:trPr>
          <w:trHeight w:val="189"/>
        </w:trPr>
        <w:tc>
          <w:tcPr>
            <w:tcW w:w="10207" w:type="dxa"/>
            <w:tcBorders>
              <w:top w:val="single" w:sz="4" w:space="0" w:color="000000"/>
              <w:left w:val="single" w:sz="4" w:space="0" w:color="000000"/>
              <w:bottom w:val="single" w:sz="4" w:space="0" w:color="000000"/>
              <w:right w:val="single" w:sz="4" w:space="0" w:color="000000"/>
            </w:tcBorders>
            <w:shd w:val="clear" w:color="auto" w:fill="BDD6EE"/>
            <w:tcMar>
              <w:top w:w="80" w:type="dxa"/>
              <w:left w:w="80" w:type="dxa"/>
              <w:bottom w:w="80" w:type="dxa"/>
              <w:right w:w="80" w:type="dxa"/>
            </w:tcMar>
          </w:tcPr>
          <w:p w14:paraId="69A81C3B" w14:textId="07386E89" w:rsidR="00996581" w:rsidRDefault="00996581" w:rsidP="008B394B">
            <w:pPr>
              <w:jc w:val="both"/>
            </w:pPr>
            <w:r w:rsidRPr="008B394B">
              <w:rPr>
                <w:b/>
                <w:bCs/>
                <w:bdr w:val="none" w:sz="0" w:space="0" w:color="auto"/>
              </w:rPr>
              <w:lastRenderedPageBreak/>
              <w:t xml:space="preserve">Vyjádření odborníků z praxe k perspektivě a struktuře studijního programu </w:t>
            </w:r>
            <w:proofErr w:type="spellStart"/>
            <w:r w:rsidR="00781B1F" w:rsidRPr="008B394B">
              <w:rPr>
                <w:b/>
                <w:bCs/>
                <w:bdr w:val="none" w:sz="0" w:space="0" w:color="auto"/>
              </w:rPr>
              <w:t>Footwear</w:t>
            </w:r>
            <w:proofErr w:type="spellEnd"/>
            <w:r w:rsidR="00781B1F" w:rsidRPr="008B394B">
              <w:rPr>
                <w:b/>
                <w:bCs/>
                <w:bdr w:val="none" w:sz="0" w:space="0" w:color="auto"/>
              </w:rPr>
              <w:t xml:space="preserve"> Design</w:t>
            </w:r>
            <w:r w:rsidRPr="008B394B">
              <w:rPr>
                <w:b/>
                <w:bCs/>
                <w:bdr w:val="none" w:sz="0" w:space="0" w:color="auto"/>
              </w:rPr>
              <w:t>, výstupním</w:t>
            </w:r>
            <w:r w:rsidR="0006037C" w:rsidRPr="008B394B">
              <w:rPr>
                <w:b/>
                <w:bCs/>
                <w:bdr w:val="none" w:sz="0" w:space="0" w:color="auto"/>
              </w:rPr>
              <w:t xml:space="preserve"> </w:t>
            </w:r>
            <w:r w:rsidRPr="008B394B">
              <w:rPr>
                <w:b/>
                <w:bCs/>
                <w:bdr w:val="none" w:sz="0" w:space="0" w:color="auto"/>
              </w:rPr>
              <w:t>dovednostem absolventů a jejich uplatnitelnosti na trhu práce dle SR/08/2022 Standardy studijních programů UTB</w:t>
            </w:r>
          </w:p>
        </w:tc>
      </w:tr>
      <w:tr w:rsidR="00996581" w14:paraId="4C8236DE" w14:textId="77777777" w:rsidTr="000853CF">
        <w:trPr>
          <w:trHeight w:val="289"/>
        </w:trPr>
        <w:tc>
          <w:tcPr>
            <w:tcW w:w="10207" w:type="dxa"/>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1C2E2C4" w14:textId="4433F219" w:rsidR="00996581" w:rsidRPr="006B0FC0" w:rsidRDefault="000853CF" w:rsidP="000853CF">
            <w:pPr>
              <w:rPr>
                <w:b/>
              </w:rPr>
            </w:pPr>
            <w:r w:rsidRPr="006B0FC0">
              <w:rPr>
                <w:b/>
              </w:rPr>
              <w:t>MgA. Eliška Novák Knotková</w:t>
            </w:r>
          </w:p>
        </w:tc>
      </w:tr>
      <w:tr w:rsidR="00996581" w14:paraId="4D46A55E" w14:textId="77777777" w:rsidTr="008B394B">
        <w:trPr>
          <w:trHeight w:val="2587"/>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4A693" w14:textId="77777777" w:rsidR="00996581" w:rsidRDefault="00996581" w:rsidP="008B394B">
            <w:pPr>
              <w:pStyle w:val="Odstavecseseznamem"/>
              <w:numPr>
                <w:ilvl w:val="0"/>
                <w:numId w:val="205"/>
              </w:numPr>
              <w:spacing w:after="120"/>
              <w:contextualSpacing w:val="0"/>
              <w:jc w:val="both"/>
            </w:pPr>
            <w:r>
              <w:t>Výstupní dovednosti absolventů</w:t>
            </w:r>
          </w:p>
          <w:p w14:paraId="38C734F0" w14:textId="616ADCC1" w:rsidR="00996581" w:rsidRDefault="00996581" w:rsidP="008B394B">
            <w:pPr>
              <w:pStyle w:val="Odstavecseseznamem"/>
              <w:spacing w:after="120"/>
              <w:ind w:left="0"/>
              <w:contextualSpacing w:val="0"/>
              <w:jc w:val="both"/>
            </w:pPr>
            <w:r>
              <w:t xml:space="preserve">Domnívám se, že absolventi by měli získat kompetence nejen v oblasti kreativní a technologické, ale </w:t>
            </w:r>
            <w:r w:rsidRPr="00996581">
              <w:t xml:space="preserve">získat také širší představu, jak obuvnický průmysl funguje jako celek a co je nutné pro úspěšnou spolupráci designéra se zbývajícími profesemi v tomto </w:t>
            </w:r>
            <w:r w:rsidR="007072E2" w:rsidRPr="00996581">
              <w:t>odvětví – jaké</w:t>
            </w:r>
            <w:r w:rsidRPr="00996581">
              <w:t xml:space="preserve"> jsou potřeby zadavatelů (výrobců obuvi) a jak komunikovat s </w:t>
            </w:r>
            <w:r w:rsidR="006A31E8" w:rsidRPr="00996581">
              <w:t>dodavateli – především</w:t>
            </w:r>
            <w:r w:rsidRPr="00996581">
              <w:t xml:space="preserve"> výrobci obuvnických materiálů a komponentů. Předložený návrh studijního plánu obsahuje z mého pohledu dostatek předmětů zaměřených na technologické a kreativní kompetence budoucích absolventů. Velmi pozitivní mi připadá důraz na získání zkušeností v </w:t>
            </w:r>
            <w:r w:rsidR="007072E2" w:rsidRPr="00996581">
              <w:t>praxi – spolupráci</w:t>
            </w:r>
            <w:r w:rsidRPr="00996581">
              <w:t xml:space="preserve"> s firmami. Chybí mi tu následující oblasti (které jsou ale možná součástí předmětu Ateliér obuvi?) - například analýza trendů a cílové skupiny, výuka zaměřená na environmentální problematiku v rámci posouzení environmentálních dopadů obuvnických materiálů. Zařazení předmětů </w:t>
            </w:r>
            <w:proofErr w:type="spellStart"/>
            <w:r w:rsidR="00A22EE7" w:rsidRPr="00996581">
              <w:t>Upcy</w:t>
            </w:r>
            <w:r w:rsidR="00A22EE7">
              <w:t>c</w:t>
            </w:r>
            <w:r w:rsidR="00A22EE7" w:rsidRPr="00996581">
              <w:t>ling</w:t>
            </w:r>
            <w:proofErr w:type="spellEnd"/>
            <w:r w:rsidR="00A22EE7" w:rsidRPr="00996581">
              <w:t xml:space="preserve"> </w:t>
            </w:r>
            <w:r w:rsidRPr="00996581">
              <w:t xml:space="preserve">a </w:t>
            </w:r>
            <w:r w:rsidRPr="00996581">
              <w:rPr>
                <w:lang w:val="it-IT"/>
              </w:rPr>
              <w:t>Spotr</w:t>
            </w:r>
            <w:r w:rsidRPr="00996581">
              <w:t>̌</w:t>
            </w:r>
            <w:proofErr w:type="spellStart"/>
            <w:r w:rsidRPr="00996581">
              <w:t>eba</w:t>
            </w:r>
            <w:proofErr w:type="spellEnd"/>
            <w:r w:rsidRPr="00996581">
              <w:t xml:space="preserve"> a udržitelnost mi připadají jako dobrý zákla</w:t>
            </w:r>
            <w:r>
              <w:t xml:space="preserve">d, který by bylo dobré rozšířit tak, aby byla šíře nabytých dovedností co nejlépe využitelná v designérské praxi. Důležitost spatřuji také ve výuce digitálních a grafických </w:t>
            </w:r>
            <w:r w:rsidR="007072E2">
              <w:t xml:space="preserve">nástrojů – </w:t>
            </w:r>
            <w:proofErr w:type="gramStart"/>
            <w:r w:rsidR="007072E2">
              <w:t>2D</w:t>
            </w:r>
            <w:proofErr w:type="gramEnd"/>
            <w:r>
              <w:t xml:space="preserve"> i 3D, jejichž ovládání je pro úspěšnou praxi nezbytné. </w:t>
            </w:r>
          </w:p>
        </w:tc>
      </w:tr>
      <w:tr w:rsidR="00996581" w14:paraId="4F884563" w14:textId="77777777" w:rsidTr="008B394B">
        <w:trPr>
          <w:trHeight w:val="1903"/>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2DA3F" w14:textId="77777777" w:rsidR="00996581" w:rsidRDefault="00996581" w:rsidP="008B394B">
            <w:pPr>
              <w:pStyle w:val="Odstavecseseznamem"/>
              <w:numPr>
                <w:ilvl w:val="0"/>
                <w:numId w:val="206"/>
              </w:numPr>
              <w:spacing w:after="120"/>
              <w:contextualSpacing w:val="0"/>
              <w:jc w:val="both"/>
            </w:pPr>
            <w:r>
              <w:t>Uplatnitelnost absolventů</w:t>
            </w:r>
          </w:p>
          <w:p w14:paraId="6D73C25B" w14:textId="160E784F" w:rsidR="00996581" w:rsidRDefault="00996581" w:rsidP="008B394B">
            <w:pPr>
              <w:spacing w:after="120"/>
              <w:jc w:val="both"/>
            </w:pPr>
            <w:r>
              <w:t xml:space="preserve">Vzhledem k omezeným možnostem uplatnění v rámci oboru v ČR je z mého pohledu naprosto </w:t>
            </w:r>
            <w:r w:rsidRPr="00996581">
              <w:t>klíčová znalost anglického jazyka</w:t>
            </w:r>
            <w:r w:rsidR="00BB1DED">
              <w:t>,</w:t>
            </w:r>
            <w:r w:rsidRPr="00996581">
              <w:t xml:space="preserve"> a to s důrazem na obuvnickou terminologii - absolvent by měl být připravený vytvořit technické specifikace v angličtině pro zadání svého návrhu do výroby a také komunikovat nejen se zadavateli (komunikace vlastní vize, konkrétního designu, návaznost na trendy), ale také s dodavateli materiálů (specifikace technických i environmentálních aspektů materiálů, zjištění MOQ, časů dodání, cen.</w:t>
            </w:r>
            <w:r>
              <w:t xml:space="preserve"> </w:t>
            </w:r>
          </w:p>
          <w:p w14:paraId="0B081131" w14:textId="798F35E3" w:rsidR="00996581" w:rsidRDefault="00996581" w:rsidP="008B394B">
            <w:pPr>
              <w:spacing w:after="120"/>
              <w:jc w:val="both"/>
            </w:pPr>
            <w:r>
              <w:t xml:space="preserve">Šíře kompetencí, které by měl absolvent </w:t>
            </w:r>
            <w:proofErr w:type="spellStart"/>
            <w:r w:rsidR="002F6E67" w:rsidRPr="002F6E67">
              <w:t>Footwear</w:t>
            </w:r>
            <w:proofErr w:type="spellEnd"/>
            <w:r w:rsidR="002F6E67" w:rsidRPr="002F6E67">
              <w:t xml:space="preserve"> Design</w:t>
            </w:r>
            <w:r>
              <w:t xml:space="preserve"> během studia získat, mi připadá dostatečná pro uplatnění v praxi ať už na pozici interního či </w:t>
            </w:r>
            <w:proofErr w:type="spellStart"/>
            <w:r>
              <w:t>freelance</w:t>
            </w:r>
            <w:proofErr w:type="spellEnd"/>
            <w:r>
              <w:t xml:space="preserve"> designéra v českých obuvnických firmách nebo jako zakladatele vlastní značky. </w:t>
            </w:r>
          </w:p>
        </w:tc>
      </w:tr>
      <w:tr w:rsidR="00996581" w14:paraId="39820B3D" w14:textId="77777777" w:rsidTr="008B394B">
        <w:trPr>
          <w:trHeight w:val="1094"/>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DAD6D5" w14:textId="77777777" w:rsidR="00996581" w:rsidRPr="002424D6" w:rsidRDefault="00996581" w:rsidP="008B394B">
            <w:pPr>
              <w:pStyle w:val="Odstavecseseznamem"/>
              <w:numPr>
                <w:ilvl w:val="0"/>
                <w:numId w:val="207"/>
              </w:numPr>
              <w:spacing w:after="120"/>
              <w:contextualSpacing w:val="0"/>
              <w:jc w:val="both"/>
            </w:pPr>
            <w:r w:rsidRPr="002424D6">
              <w:t xml:space="preserve">Perspektiva </w:t>
            </w:r>
            <w:proofErr w:type="spellStart"/>
            <w:r w:rsidRPr="002424D6">
              <w:t>připravovan</w:t>
            </w:r>
            <w:proofErr w:type="spellEnd"/>
            <w:r w:rsidRPr="002424D6">
              <w:rPr>
                <w:lang w:val="fr-FR"/>
              </w:rPr>
              <w:t>é</w:t>
            </w:r>
            <w:r w:rsidRPr="002424D6">
              <w:t>ho programu</w:t>
            </w:r>
          </w:p>
          <w:p w14:paraId="477DA079" w14:textId="75845C76" w:rsidR="00996581" w:rsidRPr="002424D6" w:rsidRDefault="00996581" w:rsidP="008B394B">
            <w:pPr>
              <w:spacing w:after="120"/>
              <w:jc w:val="both"/>
            </w:pPr>
            <w:r w:rsidRPr="002424D6">
              <w:t xml:space="preserve">Rozšíření oboru o téma udržitelnosti a inovací vnímám jako zásadní pro přípravu absolventů, kteří budou schopní obstát </w:t>
            </w:r>
            <w:r w:rsidR="006C1A57" w:rsidRPr="002424D6">
              <w:br/>
            </w:r>
            <w:r w:rsidRPr="002424D6">
              <w:t xml:space="preserve">a uplatnit se nejen na českém trhu, ale také v zahraničí. Připravovaný obor </w:t>
            </w:r>
            <w:proofErr w:type="spellStart"/>
            <w:r w:rsidR="002F6E67" w:rsidRPr="002424D6">
              <w:t>Footwear</w:t>
            </w:r>
            <w:proofErr w:type="spellEnd"/>
            <w:r w:rsidR="002F6E67" w:rsidRPr="002424D6">
              <w:t xml:space="preserve"> Design</w:t>
            </w:r>
            <w:r w:rsidRPr="002424D6">
              <w:t xml:space="preserve"> mi připadá velmi perspektivní</w:t>
            </w:r>
            <w:r w:rsidR="006A31E8" w:rsidRPr="002424D6">
              <w:t>,</w:t>
            </w:r>
            <w:r w:rsidRPr="002424D6">
              <w:t xml:space="preserve"> </w:t>
            </w:r>
            <w:r w:rsidR="006C1A57" w:rsidRPr="002424D6">
              <w:br/>
            </w:r>
            <w:r w:rsidRPr="002424D6">
              <w:t xml:space="preserve">a to i ve srovnání s obdobnými obory na dalších českých univerzitách. </w:t>
            </w:r>
          </w:p>
        </w:tc>
      </w:tr>
      <w:tr w:rsidR="00996581" w14:paraId="3BB1E9C6" w14:textId="77777777" w:rsidTr="008B394B">
        <w:trPr>
          <w:trHeight w:val="1058"/>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5EF5D" w14:textId="77777777" w:rsidR="00996581" w:rsidRPr="002424D6" w:rsidRDefault="00996581" w:rsidP="008B394B">
            <w:pPr>
              <w:pStyle w:val="Odstavecseseznamem"/>
              <w:numPr>
                <w:ilvl w:val="0"/>
                <w:numId w:val="208"/>
              </w:numPr>
              <w:spacing w:after="120"/>
              <w:contextualSpacing w:val="0"/>
              <w:jc w:val="both"/>
            </w:pPr>
            <w:r w:rsidRPr="002424D6">
              <w:t xml:space="preserve">Další </w:t>
            </w:r>
            <w:proofErr w:type="spellStart"/>
            <w:r w:rsidRPr="002424D6">
              <w:t>podně</w:t>
            </w:r>
            <w:proofErr w:type="spellEnd"/>
            <w:r w:rsidRPr="002424D6">
              <w:rPr>
                <w:lang w:val="en-US"/>
              </w:rPr>
              <w:t>ty</w:t>
            </w:r>
          </w:p>
          <w:p w14:paraId="11EC9236" w14:textId="4F568C12" w:rsidR="00996581" w:rsidRPr="002424D6" w:rsidRDefault="00996581" w:rsidP="008B394B">
            <w:pPr>
              <w:spacing w:after="120"/>
              <w:jc w:val="both"/>
            </w:pPr>
            <w:r w:rsidRPr="002424D6">
              <w:t xml:space="preserve">Z mého pohledu bych doporučila podpořit co nejvíce mezioborovou </w:t>
            </w:r>
            <w:r w:rsidR="007072E2" w:rsidRPr="002424D6">
              <w:t>spolupráci – ať</w:t>
            </w:r>
            <w:r w:rsidRPr="002424D6">
              <w:t xml:space="preserve"> už se studenty environmentálních oborů, tak i studentů marketingu a komunikace. Klíčové mi připadá také co největší zapojení odborníků z praxe do výuky a možnost studentů získávat praktické zkušenosti v českých a ideálně i zahraničních obuvnických firmách. </w:t>
            </w:r>
          </w:p>
        </w:tc>
      </w:tr>
      <w:tr w:rsidR="00996581" w14:paraId="360BFE67" w14:textId="77777777" w:rsidTr="008B394B">
        <w:trPr>
          <w:trHeight w:val="821"/>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096421F7" w14:textId="77777777" w:rsidR="00937F3D" w:rsidRDefault="00996581" w:rsidP="008B394B">
            <w:pPr>
              <w:pStyle w:val="Odstavecseseznamem"/>
              <w:ind w:left="-489"/>
              <w:contextualSpacing w:val="0"/>
            </w:pPr>
            <w:proofErr w:type="spellStart"/>
            <w:r>
              <w:t>Jm</w:t>
            </w:r>
            <w:proofErr w:type="spellEnd"/>
            <w:r>
              <w:rPr>
                <w:lang w:val="fr-FR"/>
              </w:rPr>
              <w:t>é</w:t>
            </w:r>
            <w:r>
              <w:t>no hodnotitele, instituce, datum</w:t>
            </w:r>
            <w:r w:rsidR="006C33B9">
              <w:t>:</w:t>
            </w:r>
          </w:p>
          <w:p w14:paraId="7DA82122" w14:textId="0BCE6E24" w:rsidR="00996581" w:rsidRDefault="006C33B9" w:rsidP="008B394B">
            <w:pPr>
              <w:pStyle w:val="Odstavecseseznamem"/>
              <w:spacing w:after="120"/>
              <w:ind w:left="-488"/>
              <w:contextualSpacing w:val="0"/>
            </w:pPr>
            <w:r>
              <w:t xml:space="preserve"> </w:t>
            </w:r>
            <w:r w:rsidR="00937F3D">
              <w:br/>
            </w:r>
            <w:r w:rsidR="00996581">
              <w:t xml:space="preserve">MgA. Eliška Novák Knotková, Balance </w:t>
            </w:r>
            <w:proofErr w:type="spellStart"/>
            <w:r w:rsidR="00996581">
              <w:t>is</w:t>
            </w:r>
            <w:proofErr w:type="spellEnd"/>
            <w:r w:rsidR="00996581">
              <w:t xml:space="preserve"> </w:t>
            </w:r>
            <w:proofErr w:type="spellStart"/>
            <w:r w:rsidR="00996581">
              <w:t>Motion</w:t>
            </w:r>
            <w:proofErr w:type="spellEnd"/>
            <w:r w:rsidR="00996581">
              <w:t xml:space="preserve"> s.r.o., 1. 11. 2024</w:t>
            </w:r>
          </w:p>
        </w:tc>
      </w:tr>
    </w:tbl>
    <w:p w14:paraId="21B885D0" w14:textId="5B9AF4CA" w:rsidR="00BD68D4" w:rsidRDefault="00BD68D4" w:rsidP="00BD68D4">
      <w:pPr>
        <w:pStyle w:val="Odstavecseseznamem"/>
      </w:pPr>
    </w:p>
    <w:p w14:paraId="2FDD4321" w14:textId="77777777" w:rsidR="006B0FC0" w:rsidRDefault="006B0FC0" w:rsidP="00BD68D4">
      <w:pPr>
        <w:pStyle w:val="Odstavecseseznamem"/>
      </w:pPr>
    </w:p>
    <w:p w14:paraId="3EF2397B" w14:textId="77777777" w:rsidR="00BD68D4" w:rsidRDefault="00BD68D4" w:rsidP="00BD68D4">
      <w:pPr>
        <w:pStyle w:val="Default"/>
        <w:rPr>
          <w:sz w:val="22"/>
          <w:szCs w:val="22"/>
        </w:rPr>
      </w:pPr>
    </w:p>
    <w:p w14:paraId="6C1174D7" w14:textId="77777777" w:rsidR="006C1A57" w:rsidRDefault="006C1A57">
      <w:r>
        <w:br w:type="page"/>
      </w:r>
    </w:p>
    <w:tbl>
      <w:tblPr>
        <w:tblW w:w="0" w:type="auto"/>
        <w:tblInd w:w="-289" w:type="dxa"/>
        <w:tblLayout w:type="fixed"/>
        <w:tblLook w:val="0000" w:firstRow="0" w:lastRow="0" w:firstColumn="0" w:lastColumn="0" w:noHBand="0" w:noVBand="0"/>
      </w:tblPr>
      <w:tblGrid>
        <w:gridCol w:w="10207"/>
      </w:tblGrid>
      <w:tr w:rsidR="0012174D" w14:paraId="6DDD08E9" w14:textId="77777777" w:rsidTr="00EE44D7">
        <w:trPr>
          <w:trHeight w:val="553"/>
        </w:trPr>
        <w:tc>
          <w:tcPr>
            <w:tcW w:w="10207" w:type="dxa"/>
            <w:tcBorders>
              <w:top w:val="single" w:sz="4" w:space="0" w:color="000000"/>
              <w:left w:val="single" w:sz="4" w:space="0" w:color="000000"/>
              <w:bottom w:val="single" w:sz="4" w:space="0" w:color="000000"/>
              <w:right w:val="single" w:sz="4" w:space="0" w:color="000000"/>
            </w:tcBorders>
            <w:shd w:val="clear" w:color="auto" w:fill="BDD6EE"/>
          </w:tcPr>
          <w:p w14:paraId="6DB257BE" w14:textId="465E0E07" w:rsidR="006C33B9" w:rsidRPr="006C33B9" w:rsidRDefault="0012174D" w:rsidP="006C33B9">
            <w:pPr>
              <w:spacing w:before="60" w:after="60"/>
              <w:jc w:val="both"/>
              <w:rPr>
                <w:b/>
                <w:bCs/>
              </w:rPr>
            </w:pPr>
            <w:r w:rsidRPr="006C33B9">
              <w:rPr>
                <w:b/>
                <w:bCs/>
              </w:rPr>
              <w:lastRenderedPageBreak/>
              <w:t xml:space="preserve">Vyjádření odborníků z praxe k perspektivě a struktuře studijního programu </w:t>
            </w:r>
            <w:proofErr w:type="spellStart"/>
            <w:r w:rsidR="00781B1F" w:rsidRPr="006C33B9">
              <w:rPr>
                <w:b/>
                <w:bCs/>
              </w:rPr>
              <w:t>Footwear</w:t>
            </w:r>
            <w:proofErr w:type="spellEnd"/>
            <w:r w:rsidR="00781B1F" w:rsidRPr="006C33B9">
              <w:rPr>
                <w:b/>
                <w:bCs/>
              </w:rPr>
              <w:t xml:space="preserve"> Design</w:t>
            </w:r>
            <w:r w:rsidRPr="006C33B9">
              <w:rPr>
                <w:b/>
                <w:bCs/>
              </w:rPr>
              <w:t>, výstupním dovednostem absolventů a jejich uplatnitelnosti na trhu práce dle SR/08/2022 Standardy studijních programů UTB</w:t>
            </w:r>
          </w:p>
        </w:tc>
      </w:tr>
      <w:tr w:rsidR="0012174D" w14:paraId="7E15CAFF" w14:textId="77777777" w:rsidTr="006B0FC0">
        <w:tc>
          <w:tcPr>
            <w:tcW w:w="10207" w:type="dxa"/>
            <w:tcBorders>
              <w:top w:val="single" w:sz="4" w:space="0" w:color="000000"/>
              <w:left w:val="single" w:sz="4" w:space="0" w:color="000000"/>
              <w:bottom w:val="single" w:sz="4" w:space="0" w:color="000000"/>
              <w:right w:val="single" w:sz="4" w:space="0" w:color="000000"/>
            </w:tcBorders>
            <w:shd w:val="clear" w:color="auto" w:fill="F7CAAC"/>
          </w:tcPr>
          <w:p w14:paraId="53ABBA45" w14:textId="31BD0164" w:rsidR="0012174D" w:rsidRPr="006C33B9" w:rsidRDefault="00BA010D" w:rsidP="006C33B9">
            <w:pPr>
              <w:spacing w:before="60" w:after="60"/>
              <w:jc w:val="both"/>
              <w:rPr>
                <w:b/>
                <w:bCs/>
                <w:bdr w:val="nil"/>
              </w:rPr>
            </w:pPr>
            <w:r w:rsidRPr="006C33B9">
              <w:rPr>
                <w:b/>
                <w:bCs/>
                <w:bdr w:val="nil"/>
              </w:rPr>
              <w:t xml:space="preserve">Ing. Pavel </w:t>
            </w:r>
            <w:proofErr w:type="spellStart"/>
            <w:r w:rsidRPr="006C33B9">
              <w:rPr>
                <w:b/>
                <w:bCs/>
                <w:bdr w:val="nil"/>
              </w:rPr>
              <w:t>Fryzelka</w:t>
            </w:r>
            <w:proofErr w:type="spellEnd"/>
          </w:p>
        </w:tc>
      </w:tr>
      <w:tr w:rsidR="0012174D" w14:paraId="07B5CC41" w14:textId="77777777" w:rsidTr="00EE44D7">
        <w:trPr>
          <w:trHeight w:val="1601"/>
        </w:trPr>
        <w:tc>
          <w:tcPr>
            <w:tcW w:w="10207" w:type="dxa"/>
            <w:tcBorders>
              <w:top w:val="single" w:sz="4" w:space="0" w:color="000000"/>
              <w:left w:val="single" w:sz="4" w:space="0" w:color="000000"/>
              <w:bottom w:val="single" w:sz="4" w:space="0" w:color="000000"/>
              <w:right w:val="single" w:sz="4" w:space="0" w:color="000000"/>
            </w:tcBorders>
            <w:shd w:val="clear" w:color="auto" w:fill="auto"/>
          </w:tcPr>
          <w:p w14:paraId="364EDFC6" w14:textId="77777777" w:rsidR="0012174D" w:rsidRPr="007072E2" w:rsidRDefault="0012174D" w:rsidP="00EE44D7">
            <w:pPr>
              <w:pStyle w:val="Odstavecseseznamem3"/>
              <w:numPr>
                <w:ilvl w:val="0"/>
                <w:numId w:val="209"/>
              </w:numPr>
              <w:spacing w:before="120" w:after="120" w:line="240" w:lineRule="auto"/>
              <w:ind w:left="714" w:hanging="357"/>
              <w:jc w:val="both"/>
              <w:rPr>
                <w:bdr w:val="nil"/>
                <w:lang w:eastAsia="cs-CZ"/>
              </w:rPr>
            </w:pPr>
            <w:r w:rsidRPr="007072E2">
              <w:rPr>
                <w:bdr w:val="nil"/>
                <w:lang w:eastAsia="cs-CZ"/>
              </w:rPr>
              <w:t>Výstupní dovednosti absolventů</w:t>
            </w:r>
          </w:p>
          <w:p w14:paraId="1749DD27" w14:textId="2B93013D" w:rsidR="0012174D" w:rsidRPr="007072E2" w:rsidRDefault="0012174D" w:rsidP="00EE44D7">
            <w:pPr>
              <w:pStyle w:val="Odstavecseseznamem3"/>
              <w:spacing w:line="240" w:lineRule="auto"/>
              <w:ind w:left="0"/>
              <w:jc w:val="both"/>
              <w:rPr>
                <w:bdr w:val="nil"/>
                <w:lang w:eastAsia="cs-CZ"/>
              </w:rPr>
            </w:pPr>
            <w:r w:rsidRPr="007072E2">
              <w:rPr>
                <w:bdr w:val="nil"/>
                <w:lang w:eastAsia="cs-CZ"/>
              </w:rPr>
              <w:t xml:space="preserve">Základní dovednosti absolventa jsou vcelku komplexně definovány v části Profil absolventa (BSP </w:t>
            </w:r>
            <w:proofErr w:type="spellStart"/>
            <w:r w:rsidR="002F6E67" w:rsidRPr="002F6E67">
              <w:rPr>
                <w:bdr w:val="nil"/>
                <w:lang w:eastAsia="cs-CZ"/>
              </w:rPr>
              <w:t>Footwear</w:t>
            </w:r>
            <w:proofErr w:type="spellEnd"/>
            <w:r w:rsidR="002F6E67" w:rsidRPr="002F6E67">
              <w:rPr>
                <w:bdr w:val="nil"/>
                <w:lang w:eastAsia="cs-CZ"/>
              </w:rPr>
              <w:t xml:space="preserve"> Design</w:t>
            </w:r>
            <w:r w:rsidRPr="007072E2">
              <w:rPr>
                <w:bdr w:val="nil"/>
                <w:lang w:eastAsia="cs-CZ"/>
              </w:rPr>
              <w:t>). Za velmi důležité považuji znalosti v oblasti inovativních materiálů a komponentů, moderních technologií a dále dovednosti</w:t>
            </w:r>
            <w:r w:rsidR="000E37DF">
              <w:rPr>
                <w:bdr w:val="nil"/>
                <w:lang w:eastAsia="cs-CZ"/>
              </w:rPr>
              <w:t xml:space="preserve"> </w:t>
            </w:r>
            <w:r w:rsidRPr="007072E2">
              <w:rPr>
                <w:bdr w:val="nil"/>
                <w:lang w:eastAsia="cs-CZ"/>
              </w:rPr>
              <w:t xml:space="preserve">při práci </w:t>
            </w:r>
            <w:r w:rsidR="000E37DF">
              <w:rPr>
                <w:bdr w:val="nil"/>
                <w:lang w:eastAsia="cs-CZ"/>
              </w:rPr>
              <w:br/>
            </w:r>
            <w:r w:rsidRPr="007072E2">
              <w:rPr>
                <w:bdr w:val="nil"/>
                <w:lang w:eastAsia="cs-CZ"/>
              </w:rPr>
              <w:t xml:space="preserve">s </w:t>
            </w:r>
            <w:proofErr w:type="gramStart"/>
            <w:r w:rsidRPr="007072E2">
              <w:rPr>
                <w:bdr w:val="nil"/>
                <w:lang w:eastAsia="cs-CZ"/>
              </w:rPr>
              <w:t>3D</w:t>
            </w:r>
            <w:proofErr w:type="gramEnd"/>
            <w:r w:rsidRPr="007072E2">
              <w:rPr>
                <w:bdr w:val="nil"/>
                <w:lang w:eastAsia="cs-CZ"/>
              </w:rPr>
              <w:t>/2D softwarem pro technický návrh obuvi.</w:t>
            </w:r>
            <w:r w:rsidR="000924B2">
              <w:rPr>
                <w:bdr w:val="nil"/>
                <w:lang w:eastAsia="cs-CZ"/>
              </w:rPr>
              <w:t xml:space="preserve"> </w:t>
            </w:r>
            <w:r w:rsidRPr="007072E2">
              <w:rPr>
                <w:bdr w:val="nil"/>
                <w:lang w:eastAsia="cs-CZ"/>
              </w:rPr>
              <w:t>Dále bych do profilu absolventa zařadil i základní orientaci v</w:t>
            </w:r>
            <w:r w:rsidR="009444F3">
              <w:rPr>
                <w:bdr w:val="nil"/>
                <w:lang w:eastAsia="cs-CZ"/>
              </w:rPr>
              <w:t> </w:t>
            </w:r>
            <w:r w:rsidRPr="007072E2">
              <w:rPr>
                <w:bdr w:val="nil"/>
                <w:lang w:eastAsia="cs-CZ"/>
              </w:rPr>
              <w:t>platných</w:t>
            </w:r>
            <w:r w:rsidR="009444F3">
              <w:rPr>
                <w:bdr w:val="nil"/>
                <w:lang w:eastAsia="cs-CZ"/>
              </w:rPr>
              <w:t xml:space="preserve"> </w:t>
            </w:r>
            <w:r w:rsidRPr="007072E2">
              <w:rPr>
                <w:bdr w:val="nil"/>
                <w:lang w:eastAsia="cs-CZ"/>
              </w:rPr>
              <w:t>evropských standardech a normách</w:t>
            </w:r>
            <w:r w:rsidR="009444F3">
              <w:rPr>
                <w:bdr w:val="nil"/>
                <w:lang w:eastAsia="cs-CZ"/>
              </w:rPr>
              <w:t xml:space="preserve"> </w:t>
            </w:r>
            <w:r w:rsidRPr="007072E2">
              <w:rPr>
                <w:bdr w:val="nil"/>
                <w:lang w:eastAsia="cs-CZ"/>
              </w:rPr>
              <w:t>týkajících se jednotlivých druhů obuvi (např. normy EN ISO pro profesionální obuv apod.)</w:t>
            </w:r>
          </w:p>
        </w:tc>
      </w:tr>
      <w:tr w:rsidR="0012174D" w14:paraId="13D6AC00" w14:textId="77777777" w:rsidTr="006B0FC0">
        <w:trPr>
          <w:trHeight w:val="898"/>
        </w:trPr>
        <w:tc>
          <w:tcPr>
            <w:tcW w:w="10207" w:type="dxa"/>
            <w:tcBorders>
              <w:top w:val="single" w:sz="4" w:space="0" w:color="000000"/>
              <w:left w:val="single" w:sz="4" w:space="0" w:color="000000"/>
              <w:bottom w:val="single" w:sz="4" w:space="0" w:color="000000"/>
              <w:right w:val="single" w:sz="4" w:space="0" w:color="000000"/>
            </w:tcBorders>
            <w:shd w:val="clear" w:color="auto" w:fill="auto"/>
          </w:tcPr>
          <w:p w14:paraId="64699E19" w14:textId="77777777" w:rsidR="0012174D" w:rsidRPr="007072E2" w:rsidRDefault="0012174D" w:rsidP="00EE44D7">
            <w:pPr>
              <w:pStyle w:val="Odstavecseseznamem3"/>
              <w:numPr>
                <w:ilvl w:val="0"/>
                <w:numId w:val="209"/>
              </w:numPr>
              <w:spacing w:before="120" w:after="120" w:line="240" w:lineRule="auto"/>
              <w:ind w:left="714" w:hanging="357"/>
              <w:jc w:val="both"/>
              <w:rPr>
                <w:bdr w:val="nil"/>
                <w:lang w:eastAsia="cs-CZ"/>
              </w:rPr>
            </w:pPr>
            <w:r w:rsidRPr="007072E2">
              <w:rPr>
                <w:bdr w:val="nil"/>
                <w:lang w:eastAsia="cs-CZ"/>
              </w:rPr>
              <w:t>Uplatnitelnost absolventů</w:t>
            </w:r>
          </w:p>
          <w:p w14:paraId="011DE28F" w14:textId="5BA3B672" w:rsidR="0012174D" w:rsidRPr="007072E2" w:rsidRDefault="0012174D" w:rsidP="00EE44D7">
            <w:pPr>
              <w:pStyle w:val="Odstavecseseznamem3"/>
              <w:spacing w:line="240" w:lineRule="auto"/>
              <w:ind w:left="0"/>
              <w:jc w:val="both"/>
              <w:rPr>
                <w:bdr w:val="nil"/>
                <w:lang w:eastAsia="cs-CZ"/>
              </w:rPr>
            </w:pPr>
            <w:r w:rsidRPr="007072E2">
              <w:rPr>
                <w:bdr w:val="nil"/>
                <w:lang w:eastAsia="cs-CZ"/>
              </w:rPr>
              <w:t xml:space="preserve">Pro lepší uplatnitelnost absolventů bych doporučil v rámci bakalářského studia širší záběr v oblasti designu a modelování obuvi.  Kromě modelování a navrhování módní a tzv. komerční obuvi považuji za vhodné zahrnout do studijního programu také design a konstrukci speciálních druhů obuvi </w:t>
            </w:r>
            <w:r w:rsidR="00694484">
              <w:rPr>
                <w:bdr w:val="nil"/>
                <w:lang w:eastAsia="cs-CZ"/>
              </w:rPr>
              <w:t>(</w:t>
            </w:r>
            <w:r w:rsidRPr="007072E2">
              <w:rPr>
                <w:bdr w:val="nil"/>
                <w:lang w:eastAsia="cs-CZ"/>
              </w:rPr>
              <w:t xml:space="preserve">obuv pro profesionální použití, diabetická obuv apod.). Kromě uplatnění </w:t>
            </w:r>
            <w:r w:rsidR="0067361C">
              <w:rPr>
                <w:bdr w:val="nil"/>
                <w:lang w:eastAsia="cs-CZ"/>
              </w:rPr>
              <w:br/>
            </w:r>
            <w:r w:rsidRPr="007072E2">
              <w:rPr>
                <w:bdr w:val="nil"/>
                <w:lang w:eastAsia="cs-CZ"/>
              </w:rPr>
              <w:t xml:space="preserve">v tuzemských výrobních obuvnických firmách, pak své </w:t>
            </w:r>
            <w:r w:rsidR="00694484" w:rsidRPr="007072E2">
              <w:rPr>
                <w:bdr w:val="nil"/>
                <w:lang w:eastAsia="cs-CZ"/>
              </w:rPr>
              <w:t>znalosti absolventi</w:t>
            </w:r>
            <w:r w:rsidRPr="007072E2">
              <w:rPr>
                <w:bdr w:val="nil"/>
                <w:lang w:eastAsia="cs-CZ"/>
              </w:rPr>
              <w:t xml:space="preserve"> využijí i v obchodních společnostech jež zadávají výrobu externím dodavatelům,</w:t>
            </w:r>
            <w:r w:rsidR="00194F77">
              <w:rPr>
                <w:bdr w:val="nil"/>
                <w:lang w:eastAsia="cs-CZ"/>
              </w:rPr>
              <w:t xml:space="preserve"> </w:t>
            </w:r>
            <w:r w:rsidRPr="007072E2">
              <w:rPr>
                <w:bdr w:val="nil"/>
                <w:lang w:eastAsia="cs-CZ"/>
              </w:rPr>
              <w:t xml:space="preserve">případně ve vlastních designérských </w:t>
            </w:r>
            <w:r w:rsidR="00694484" w:rsidRPr="007072E2">
              <w:rPr>
                <w:bdr w:val="nil"/>
                <w:lang w:eastAsia="cs-CZ"/>
              </w:rPr>
              <w:t>studiích, nebo</w:t>
            </w:r>
            <w:r w:rsidRPr="007072E2">
              <w:rPr>
                <w:bdr w:val="nil"/>
                <w:lang w:eastAsia="cs-CZ"/>
              </w:rPr>
              <w:t xml:space="preserve"> při výrobě zakázkové ob</w:t>
            </w:r>
            <w:r w:rsidR="00211DDE">
              <w:rPr>
                <w:bdr w:val="nil"/>
                <w:lang w:eastAsia="cs-CZ"/>
              </w:rPr>
              <w:t>u</w:t>
            </w:r>
            <w:r w:rsidRPr="007072E2">
              <w:rPr>
                <w:bdr w:val="nil"/>
                <w:lang w:eastAsia="cs-CZ"/>
              </w:rPr>
              <w:t>vi.</w:t>
            </w:r>
          </w:p>
          <w:p w14:paraId="72892ED6" w14:textId="77777777" w:rsidR="0012174D" w:rsidRPr="007072E2" w:rsidRDefault="0012174D" w:rsidP="00EE44D7">
            <w:pPr>
              <w:pStyle w:val="Odstavecseseznamem3"/>
              <w:spacing w:line="240" w:lineRule="auto"/>
              <w:ind w:left="714"/>
              <w:jc w:val="both"/>
              <w:rPr>
                <w:bdr w:val="nil"/>
                <w:lang w:eastAsia="cs-CZ"/>
              </w:rPr>
            </w:pPr>
          </w:p>
        </w:tc>
      </w:tr>
      <w:tr w:rsidR="0012174D" w14:paraId="29E6E5BA" w14:textId="77777777" w:rsidTr="00EE44D7">
        <w:trPr>
          <w:trHeight w:val="1805"/>
        </w:trPr>
        <w:tc>
          <w:tcPr>
            <w:tcW w:w="10207" w:type="dxa"/>
            <w:tcBorders>
              <w:top w:val="single" w:sz="4" w:space="0" w:color="000000"/>
              <w:left w:val="single" w:sz="4" w:space="0" w:color="000000"/>
              <w:bottom w:val="single" w:sz="4" w:space="0" w:color="000000"/>
              <w:right w:val="single" w:sz="4" w:space="0" w:color="000000"/>
            </w:tcBorders>
            <w:shd w:val="clear" w:color="auto" w:fill="auto"/>
          </w:tcPr>
          <w:p w14:paraId="2D913C5D" w14:textId="77777777" w:rsidR="0012174D" w:rsidRPr="007072E2" w:rsidRDefault="0012174D" w:rsidP="00EE44D7">
            <w:pPr>
              <w:pStyle w:val="Odstavecseseznamem3"/>
              <w:numPr>
                <w:ilvl w:val="0"/>
                <w:numId w:val="209"/>
              </w:numPr>
              <w:spacing w:before="120" w:after="120" w:line="240" w:lineRule="auto"/>
              <w:ind w:left="714" w:hanging="357"/>
              <w:jc w:val="both"/>
              <w:rPr>
                <w:bdr w:val="nil"/>
                <w:lang w:eastAsia="cs-CZ"/>
              </w:rPr>
            </w:pPr>
            <w:r w:rsidRPr="007072E2">
              <w:rPr>
                <w:bdr w:val="nil"/>
                <w:lang w:eastAsia="cs-CZ"/>
              </w:rPr>
              <w:t>Perspektiva připravovaného programu</w:t>
            </w:r>
          </w:p>
          <w:p w14:paraId="0F4374DC" w14:textId="521F8458" w:rsidR="0012174D" w:rsidRPr="007072E2" w:rsidRDefault="0012174D" w:rsidP="00EE44D7">
            <w:pPr>
              <w:pStyle w:val="Odstavecseseznamem3"/>
              <w:spacing w:line="240" w:lineRule="auto"/>
              <w:ind w:left="0"/>
              <w:jc w:val="both"/>
              <w:rPr>
                <w:bdr w:val="nil"/>
              </w:rPr>
            </w:pPr>
            <w:r w:rsidRPr="007072E2">
              <w:rPr>
                <w:bdr w:val="nil"/>
                <w:lang w:eastAsia="cs-CZ"/>
              </w:rPr>
              <w:t xml:space="preserve">V současné době existuje v rámci obuvnického odvětví značná poptávka po odborně vzdělaných absolventech v oblasti designu a technologie.  Vzhledem k tomu, že obuvnické firmy zavádí nové inovativní technologie, materiály a komponenty, budou od </w:t>
            </w:r>
            <w:proofErr w:type="spellStart"/>
            <w:r w:rsidRPr="007072E2">
              <w:rPr>
                <w:bdr w:val="nil"/>
                <w:lang w:eastAsia="cs-CZ"/>
              </w:rPr>
              <w:t>absloventů</w:t>
            </w:r>
            <w:proofErr w:type="spellEnd"/>
            <w:r w:rsidRPr="007072E2">
              <w:rPr>
                <w:bdr w:val="nil"/>
                <w:lang w:eastAsia="cs-CZ"/>
              </w:rPr>
              <w:t xml:space="preserve"> uvedeného </w:t>
            </w:r>
            <w:proofErr w:type="spellStart"/>
            <w:r w:rsidRPr="007072E2">
              <w:rPr>
                <w:bdr w:val="nil"/>
                <w:lang w:eastAsia="cs-CZ"/>
              </w:rPr>
              <w:t>stujního</w:t>
            </w:r>
            <w:proofErr w:type="spellEnd"/>
            <w:r w:rsidRPr="007072E2">
              <w:rPr>
                <w:bdr w:val="nil"/>
                <w:lang w:eastAsia="cs-CZ"/>
              </w:rPr>
              <w:t xml:space="preserve"> programu vyžadovány nejenom znalosti v oblasti designu a konstrukce, ale také </w:t>
            </w:r>
            <w:r w:rsidR="00194F77">
              <w:rPr>
                <w:bdr w:val="nil"/>
                <w:lang w:eastAsia="cs-CZ"/>
              </w:rPr>
              <w:br/>
            </w:r>
            <w:r w:rsidRPr="007072E2">
              <w:rPr>
                <w:bdr w:val="nil"/>
                <w:lang w:eastAsia="cs-CZ"/>
              </w:rPr>
              <w:t xml:space="preserve">s tím související práce v týmu, který zajišťuje realizaci nových projektů. </w:t>
            </w:r>
            <w:r w:rsidRPr="007072E2">
              <w:rPr>
                <w:bdr w:val="nil"/>
              </w:rPr>
              <w:t>S tím souvisí i schopnost komunikace s tuzemskými i zahraničními firmami, jež se podílejí na daném projektu.</w:t>
            </w:r>
          </w:p>
        </w:tc>
      </w:tr>
      <w:tr w:rsidR="0012174D" w14:paraId="23629188" w14:textId="77777777" w:rsidTr="00EE44D7">
        <w:trPr>
          <w:trHeight w:val="1973"/>
        </w:trPr>
        <w:tc>
          <w:tcPr>
            <w:tcW w:w="10207" w:type="dxa"/>
            <w:tcBorders>
              <w:top w:val="single" w:sz="4" w:space="0" w:color="000000"/>
              <w:left w:val="single" w:sz="4" w:space="0" w:color="000000"/>
              <w:bottom w:val="single" w:sz="4" w:space="0" w:color="000000"/>
              <w:right w:val="single" w:sz="4" w:space="0" w:color="000000"/>
            </w:tcBorders>
            <w:shd w:val="clear" w:color="auto" w:fill="auto"/>
          </w:tcPr>
          <w:p w14:paraId="37E1D30B" w14:textId="77777777" w:rsidR="00BA010D" w:rsidRDefault="0012174D" w:rsidP="00EE44D7">
            <w:pPr>
              <w:pStyle w:val="Odstavecseseznamem3"/>
              <w:numPr>
                <w:ilvl w:val="0"/>
                <w:numId w:val="209"/>
              </w:numPr>
              <w:spacing w:before="120" w:after="120" w:line="240" w:lineRule="auto"/>
              <w:ind w:left="714" w:hanging="357"/>
              <w:jc w:val="both"/>
              <w:rPr>
                <w:bdr w:val="nil"/>
                <w:lang w:eastAsia="cs-CZ"/>
              </w:rPr>
            </w:pPr>
            <w:r w:rsidRPr="007072E2">
              <w:rPr>
                <w:bdr w:val="nil"/>
                <w:lang w:eastAsia="cs-CZ"/>
              </w:rPr>
              <w:t>Další podněty</w:t>
            </w:r>
          </w:p>
          <w:p w14:paraId="5384A95F" w14:textId="0032FCCE" w:rsidR="0012174D" w:rsidRPr="007072E2" w:rsidRDefault="0012174D" w:rsidP="00EE44D7">
            <w:pPr>
              <w:pStyle w:val="Odstavecseseznamem3"/>
              <w:spacing w:after="120" w:line="240" w:lineRule="auto"/>
              <w:ind w:left="40"/>
              <w:jc w:val="both"/>
              <w:rPr>
                <w:bdr w:val="nil"/>
                <w:lang w:eastAsia="cs-CZ"/>
              </w:rPr>
            </w:pPr>
            <w:r w:rsidRPr="00BA010D">
              <w:rPr>
                <w:bdr w:val="nil"/>
                <w:lang w:eastAsia="cs-CZ"/>
              </w:rPr>
              <w:t>Pro zlepšení praktických dovedností doporučuji navázání kontaktů s obuvnickými firmami za účelem</w:t>
            </w:r>
            <w:r w:rsidR="00A57DCF">
              <w:rPr>
                <w:bdr w:val="nil"/>
                <w:lang w:eastAsia="cs-CZ"/>
              </w:rPr>
              <w:t xml:space="preserve"> </w:t>
            </w:r>
            <w:r w:rsidRPr="007072E2">
              <w:rPr>
                <w:bdr w:val="nil"/>
                <w:lang w:eastAsia="cs-CZ"/>
              </w:rPr>
              <w:t>odborné praxe.</w:t>
            </w:r>
            <w:r w:rsidR="00A57DCF">
              <w:rPr>
                <w:bdr w:val="nil"/>
                <w:lang w:eastAsia="cs-CZ"/>
              </w:rPr>
              <w:t xml:space="preserve"> </w:t>
            </w:r>
            <w:r w:rsidRPr="007072E2">
              <w:rPr>
                <w:bdr w:val="nil"/>
                <w:lang w:eastAsia="cs-CZ"/>
              </w:rPr>
              <w:t>V</w:t>
            </w:r>
            <w:r w:rsidR="00A57DCF">
              <w:rPr>
                <w:bdr w:val="nil"/>
                <w:lang w:eastAsia="cs-CZ"/>
              </w:rPr>
              <w:t xml:space="preserve"> </w:t>
            </w:r>
            <w:r w:rsidRPr="007072E2">
              <w:rPr>
                <w:bdr w:val="nil"/>
                <w:lang w:eastAsia="cs-CZ"/>
              </w:rPr>
              <w:t>rámci této odborné praxe si studenti mohou ověřit své znalosti a dovednosti při přípravě</w:t>
            </w:r>
            <w:r w:rsidR="00A57DCF">
              <w:rPr>
                <w:bdr w:val="nil"/>
                <w:lang w:eastAsia="cs-CZ"/>
              </w:rPr>
              <w:t xml:space="preserve"> </w:t>
            </w:r>
            <w:r w:rsidRPr="007072E2">
              <w:rPr>
                <w:bdr w:val="nil"/>
                <w:lang w:eastAsia="cs-CZ"/>
              </w:rPr>
              <w:t>kolekcí obuvi dle specializací jednotlivých obuvnických firem.  Kromě designu a navrhování obuvi si ověří práci s databankou materiálů a komponentů při specifikaci produktu, případně kalkulaci materiálových nákladů. Současně si pak ověří realizovatelnost svého návrhu při výrobě navrženého modelu ve vzorkové dílně, nebo přímo ve výrobním procesu. Důležitým aspektem praxe je možnost vyzkoušet si práci ve zkušeném týmu, případně navázat pracovní</w:t>
            </w:r>
            <w:r w:rsidR="00A57DCF">
              <w:rPr>
                <w:bdr w:val="nil"/>
                <w:lang w:eastAsia="cs-CZ"/>
              </w:rPr>
              <w:t xml:space="preserve"> </w:t>
            </w:r>
            <w:r w:rsidRPr="007072E2">
              <w:rPr>
                <w:bdr w:val="nil"/>
                <w:lang w:eastAsia="cs-CZ"/>
              </w:rPr>
              <w:t>kontakty ve firmě, které mohou vyústit v získání stipendia.</w:t>
            </w:r>
          </w:p>
        </w:tc>
      </w:tr>
      <w:tr w:rsidR="0012174D" w14:paraId="426A61C1" w14:textId="77777777" w:rsidTr="00EE44D7">
        <w:trPr>
          <w:trHeight w:val="1123"/>
        </w:trPr>
        <w:tc>
          <w:tcPr>
            <w:tcW w:w="10207" w:type="dxa"/>
            <w:tcBorders>
              <w:top w:val="single" w:sz="4" w:space="0" w:color="000000"/>
              <w:left w:val="single" w:sz="4" w:space="0" w:color="000000"/>
              <w:bottom w:val="single" w:sz="4" w:space="0" w:color="000000"/>
              <w:right w:val="single" w:sz="4" w:space="0" w:color="000000"/>
            </w:tcBorders>
            <w:shd w:val="clear" w:color="auto" w:fill="auto"/>
          </w:tcPr>
          <w:p w14:paraId="1775D717" w14:textId="68ADAC76" w:rsidR="0012174D" w:rsidRPr="007072E2" w:rsidRDefault="0012174D" w:rsidP="00EE44D7">
            <w:pPr>
              <w:pStyle w:val="Odstavecseseznamem3"/>
              <w:snapToGrid w:val="0"/>
              <w:spacing w:line="240" w:lineRule="auto"/>
              <w:rPr>
                <w:bdr w:val="nil"/>
                <w:lang w:eastAsia="cs-CZ"/>
              </w:rPr>
            </w:pPr>
          </w:p>
          <w:p w14:paraId="64B0869A" w14:textId="05C11842" w:rsidR="00A57DCF" w:rsidRDefault="00EE44D7" w:rsidP="000613A7">
            <w:r>
              <w:t xml:space="preserve">     </w:t>
            </w:r>
            <w:proofErr w:type="spellStart"/>
            <w:r w:rsidR="00C457CC">
              <w:t>Jm</w:t>
            </w:r>
            <w:proofErr w:type="spellEnd"/>
            <w:r w:rsidR="00C457CC" w:rsidRPr="00EE44D7">
              <w:rPr>
                <w:lang w:val="fr-FR"/>
              </w:rPr>
              <w:t>é</w:t>
            </w:r>
            <w:r w:rsidR="00C457CC">
              <w:t>no hodnotitele, instituce, datum</w:t>
            </w:r>
            <w:r w:rsidR="006C33B9">
              <w:t xml:space="preserve">: </w:t>
            </w:r>
          </w:p>
          <w:p w14:paraId="29EA08CD" w14:textId="77777777" w:rsidR="00A57DCF" w:rsidRDefault="00A57DCF" w:rsidP="00440215">
            <w:pPr>
              <w:pStyle w:val="Odstavecseseznamem"/>
              <w:contextualSpacing w:val="0"/>
            </w:pPr>
          </w:p>
          <w:p w14:paraId="55953E65" w14:textId="329B278E" w:rsidR="0012174D" w:rsidRPr="000613A7" w:rsidRDefault="000613A7" w:rsidP="000613A7">
            <w:pPr>
              <w:rPr>
                <w:bdr w:val="nil"/>
              </w:rPr>
            </w:pPr>
            <w:r>
              <w:rPr>
                <w:bdr w:val="nil"/>
              </w:rPr>
              <w:t xml:space="preserve">     </w:t>
            </w:r>
            <w:r w:rsidR="0012174D" w:rsidRPr="000613A7">
              <w:rPr>
                <w:bdr w:val="nil"/>
              </w:rPr>
              <w:t xml:space="preserve">Ing. Pavel </w:t>
            </w:r>
            <w:proofErr w:type="spellStart"/>
            <w:r w:rsidR="0012174D" w:rsidRPr="000613A7">
              <w:rPr>
                <w:bdr w:val="nil"/>
              </w:rPr>
              <w:t>Fryzelka</w:t>
            </w:r>
            <w:proofErr w:type="spellEnd"/>
            <w:r w:rsidR="0012174D" w:rsidRPr="000613A7">
              <w:rPr>
                <w:bdr w:val="nil"/>
              </w:rPr>
              <w:t>,</w:t>
            </w:r>
            <w:r w:rsidR="002C2116" w:rsidRPr="000613A7">
              <w:rPr>
                <w:bdr w:val="nil"/>
              </w:rPr>
              <w:t xml:space="preserve"> </w:t>
            </w:r>
            <w:proofErr w:type="spellStart"/>
            <w:r w:rsidR="0012174D" w:rsidRPr="000613A7">
              <w:rPr>
                <w:bdr w:val="nil"/>
              </w:rPr>
              <w:t>Prabos</w:t>
            </w:r>
            <w:proofErr w:type="spellEnd"/>
            <w:r w:rsidR="0012174D" w:rsidRPr="000613A7">
              <w:rPr>
                <w:bdr w:val="nil"/>
              </w:rPr>
              <w:t xml:space="preserve"> plus a.s.,</w:t>
            </w:r>
            <w:r w:rsidR="008813CC">
              <w:rPr>
                <w:bdr w:val="nil"/>
              </w:rPr>
              <w:t xml:space="preserve"> </w:t>
            </w:r>
            <w:r w:rsidR="0012174D" w:rsidRPr="000613A7">
              <w:rPr>
                <w:bdr w:val="nil"/>
              </w:rPr>
              <w:t>4.</w:t>
            </w:r>
            <w:r w:rsidR="008B394B" w:rsidRPr="000613A7">
              <w:rPr>
                <w:bdr w:val="nil"/>
              </w:rPr>
              <w:t xml:space="preserve"> </w:t>
            </w:r>
            <w:r w:rsidR="0012174D" w:rsidRPr="000613A7">
              <w:rPr>
                <w:bdr w:val="nil"/>
              </w:rPr>
              <w:t>11. 2024</w:t>
            </w:r>
          </w:p>
          <w:p w14:paraId="59879BA1" w14:textId="77777777" w:rsidR="0012174D" w:rsidRPr="007072E2" w:rsidRDefault="0012174D" w:rsidP="00EE44D7">
            <w:pPr>
              <w:pStyle w:val="Odstavecseseznamem3"/>
              <w:spacing w:line="240" w:lineRule="auto"/>
              <w:rPr>
                <w:bdr w:val="nil"/>
                <w:lang w:eastAsia="cs-CZ"/>
              </w:rPr>
            </w:pPr>
          </w:p>
        </w:tc>
      </w:tr>
    </w:tbl>
    <w:p w14:paraId="1852F07C" w14:textId="77777777" w:rsidR="00C457CC" w:rsidRDefault="00C457CC">
      <w:r>
        <w:br w:type="page"/>
      </w:r>
    </w:p>
    <w:tbl>
      <w:tblPr>
        <w:tblW w:w="0" w:type="auto"/>
        <w:tblInd w:w="-299" w:type="dxa"/>
        <w:tblLayout w:type="fixed"/>
        <w:tblLook w:val="0000" w:firstRow="0" w:lastRow="0" w:firstColumn="0" w:lastColumn="0" w:noHBand="0" w:noVBand="0"/>
      </w:tblPr>
      <w:tblGrid>
        <w:gridCol w:w="10227"/>
      </w:tblGrid>
      <w:tr w:rsidR="004636BE" w:rsidRPr="00525D20" w14:paraId="3FAC5507" w14:textId="77777777" w:rsidTr="000D3F89">
        <w:trPr>
          <w:trHeight w:val="552"/>
        </w:trPr>
        <w:tc>
          <w:tcPr>
            <w:tcW w:w="1022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6C2E1A1A" w14:textId="6EFE5174" w:rsidR="006C33B9" w:rsidRPr="00525D20" w:rsidRDefault="004636BE" w:rsidP="000D3F89">
            <w:pPr>
              <w:pStyle w:val="Odstavecseseznamem3"/>
              <w:snapToGrid w:val="0"/>
              <w:spacing w:before="60" w:after="60"/>
              <w:ind w:left="0"/>
              <w:jc w:val="both"/>
              <w:rPr>
                <w:b/>
                <w:bCs/>
                <w:bdr w:val="nil"/>
                <w:lang w:eastAsia="cs-CZ"/>
              </w:rPr>
            </w:pPr>
            <w:r w:rsidRPr="00525D20">
              <w:rPr>
                <w:b/>
                <w:bCs/>
                <w:bdr w:val="nil"/>
                <w:lang w:eastAsia="cs-CZ"/>
              </w:rPr>
              <w:lastRenderedPageBreak/>
              <w:t xml:space="preserve">Vyjádření odborníků z praxe k perspektivě a struktuře studijního programu </w:t>
            </w:r>
            <w:proofErr w:type="spellStart"/>
            <w:r w:rsidR="00781B1F" w:rsidRPr="00525D20">
              <w:rPr>
                <w:b/>
                <w:bCs/>
                <w:bdr w:val="nil"/>
                <w:lang w:eastAsia="cs-CZ"/>
              </w:rPr>
              <w:t>Footwear</w:t>
            </w:r>
            <w:proofErr w:type="spellEnd"/>
            <w:r w:rsidR="00781B1F" w:rsidRPr="00525D20">
              <w:rPr>
                <w:b/>
                <w:bCs/>
                <w:bdr w:val="nil"/>
                <w:lang w:eastAsia="cs-CZ"/>
              </w:rPr>
              <w:t xml:space="preserve"> Design</w:t>
            </w:r>
            <w:r w:rsidRPr="00525D20">
              <w:rPr>
                <w:b/>
                <w:bCs/>
                <w:bdr w:val="nil"/>
                <w:lang w:eastAsia="cs-CZ"/>
              </w:rPr>
              <w:t>, výstupním dovednostem absolventů a jejich uplatnitelnosti na trhu práce dle SR/08/2022 Standardy studijních programů UTB</w:t>
            </w:r>
          </w:p>
        </w:tc>
      </w:tr>
      <w:tr w:rsidR="004636BE" w14:paraId="2014720A" w14:textId="77777777" w:rsidTr="000D3F89">
        <w:trPr>
          <w:trHeight w:val="391"/>
        </w:trPr>
        <w:tc>
          <w:tcPr>
            <w:tcW w:w="1022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146B181" w14:textId="7DFC1167" w:rsidR="004636BE" w:rsidRPr="006C33B9" w:rsidRDefault="004636BE" w:rsidP="001B1FD6">
            <w:pPr>
              <w:pStyle w:val="Odstavecseseznamem3"/>
              <w:snapToGrid w:val="0"/>
              <w:spacing w:before="60" w:after="60"/>
              <w:ind w:left="0"/>
              <w:rPr>
                <w:b/>
                <w:bCs/>
                <w:bdr w:val="nil"/>
                <w:lang w:eastAsia="cs-CZ"/>
              </w:rPr>
            </w:pPr>
            <w:r w:rsidRPr="006C33B9">
              <w:rPr>
                <w:b/>
                <w:bCs/>
                <w:bdr w:val="nil"/>
                <w:lang w:eastAsia="cs-CZ"/>
              </w:rPr>
              <w:t>MgA</w:t>
            </w:r>
            <w:r w:rsidR="00B70406">
              <w:rPr>
                <w:b/>
                <w:bCs/>
                <w:bdr w:val="nil"/>
                <w:lang w:eastAsia="cs-CZ"/>
              </w:rPr>
              <w:t>.</w:t>
            </w:r>
            <w:r w:rsidRPr="006C33B9">
              <w:rPr>
                <w:b/>
                <w:bCs/>
                <w:bdr w:val="nil"/>
                <w:lang w:eastAsia="cs-CZ"/>
              </w:rPr>
              <w:t xml:space="preserve"> Eliška </w:t>
            </w:r>
            <w:proofErr w:type="spellStart"/>
            <w:r w:rsidRPr="006C33B9">
              <w:rPr>
                <w:b/>
                <w:bCs/>
                <w:bdr w:val="nil"/>
                <w:lang w:eastAsia="cs-CZ"/>
              </w:rPr>
              <w:t>Horčíková</w:t>
            </w:r>
            <w:proofErr w:type="spellEnd"/>
          </w:p>
        </w:tc>
      </w:tr>
      <w:tr w:rsidR="004636BE" w:rsidRPr="000D3F89" w14:paraId="67FAF3B6" w14:textId="77777777" w:rsidTr="004636BE">
        <w:trPr>
          <w:trHeight w:val="666"/>
        </w:trPr>
        <w:tc>
          <w:tcPr>
            <w:tcW w:w="10227" w:type="dxa"/>
            <w:tcBorders>
              <w:top w:val="single" w:sz="4" w:space="0" w:color="000000"/>
              <w:left w:val="single" w:sz="4" w:space="0" w:color="000000"/>
              <w:bottom w:val="single" w:sz="4" w:space="0" w:color="000000"/>
              <w:right w:val="single" w:sz="4" w:space="0" w:color="000000"/>
            </w:tcBorders>
          </w:tcPr>
          <w:p w14:paraId="331FDBF6" w14:textId="77777777" w:rsidR="004636BE" w:rsidRPr="000D3F89" w:rsidRDefault="004636BE" w:rsidP="000D3F89">
            <w:pPr>
              <w:pStyle w:val="Odstavecseseznamem"/>
              <w:numPr>
                <w:ilvl w:val="0"/>
                <w:numId w:val="230"/>
              </w:numPr>
              <w:pBdr>
                <w:top w:val="nil"/>
                <w:left w:val="nil"/>
                <w:bottom w:val="nil"/>
                <w:right w:val="nil"/>
                <w:between w:val="nil"/>
                <w:bar w:val="nil"/>
              </w:pBdr>
              <w:spacing w:before="120" w:after="120"/>
              <w:contextualSpacing w:val="0"/>
              <w:jc w:val="both"/>
              <w:rPr>
                <w:bdr w:val="nil"/>
              </w:rPr>
            </w:pPr>
            <w:r w:rsidRPr="000D3F89">
              <w:rPr>
                <w:bdr w:val="nil"/>
              </w:rPr>
              <w:t>Výstupní dovednosti absolventů</w:t>
            </w:r>
          </w:p>
          <w:p w14:paraId="6846320C" w14:textId="2F08A231" w:rsidR="004636BE" w:rsidRPr="000D3F89" w:rsidRDefault="004636BE" w:rsidP="000D3F89">
            <w:pPr>
              <w:pStyle w:val="Odstavecseseznamem3"/>
              <w:snapToGrid w:val="0"/>
              <w:spacing w:after="120"/>
              <w:ind w:left="0"/>
              <w:jc w:val="both"/>
              <w:rPr>
                <w:bdr w:val="nil"/>
                <w:lang w:eastAsia="cs-CZ"/>
              </w:rPr>
            </w:pPr>
            <w:r w:rsidRPr="000D3F89">
              <w:rPr>
                <w:bdr w:val="nil"/>
                <w:lang w:eastAsia="cs-CZ"/>
              </w:rPr>
              <w:t>Absolventi nového oboru by měli být schopni design obuvi uchopit víc komplexně. Měli by dokázat pojmout vedle estetického zpracování i to konstrukční. Studium by jim mělo nabídnout vhled do technologie a řemesla</w:t>
            </w:r>
            <w:r w:rsidR="00E20B99" w:rsidRPr="000D3F89">
              <w:rPr>
                <w:bdr w:val="nil"/>
                <w:lang w:eastAsia="cs-CZ"/>
              </w:rPr>
              <w:t>,</w:t>
            </w:r>
            <w:r w:rsidRPr="000D3F89">
              <w:rPr>
                <w:bdr w:val="nil"/>
                <w:lang w:eastAsia="cs-CZ"/>
              </w:rPr>
              <w:t xml:space="preserve"> stejně tak jako do výroby nových materiálů nebo řešení problematiky odpadu. Měli by získat znalosti o celém cyklu a životnosti produktu: od vyklíčení semínka lnu po spálení nebo rozkladu hotové boty. Absolventi by měli dokázat kreativně a konstruktivně pracovat s tématy jako jsou opravování, recyklace a </w:t>
            </w:r>
            <w:proofErr w:type="spellStart"/>
            <w:r w:rsidRPr="000D3F89">
              <w:rPr>
                <w:bdr w:val="nil"/>
                <w:lang w:eastAsia="cs-CZ"/>
              </w:rPr>
              <w:t>upcyklace</w:t>
            </w:r>
            <w:proofErr w:type="spellEnd"/>
            <w:r w:rsidRPr="000D3F89">
              <w:rPr>
                <w:bdr w:val="nil"/>
                <w:lang w:eastAsia="cs-CZ"/>
              </w:rPr>
              <w:t xml:space="preserve">, zjednodušování procesů ve výrobě, automatizace výroby, nové technologie obecně, výroba materiálů a jejich dopad na životní </w:t>
            </w:r>
            <w:proofErr w:type="spellStart"/>
            <w:r w:rsidRPr="000D3F89">
              <w:rPr>
                <w:bdr w:val="nil"/>
                <w:lang w:eastAsia="cs-CZ"/>
              </w:rPr>
              <w:t>prostřed</w:t>
            </w:r>
            <w:proofErr w:type="spellEnd"/>
            <w:r w:rsidRPr="000D3F89">
              <w:rPr>
                <w:bdr w:val="nil"/>
                <w:lang w:eastAsia="cs-CZ"/>
              </w:rPr>
              <w:t>, cirkulární ekonomika, minimalizace kroků a materiálů, které zatěžují životní prostředí ad.</w:t>
            </w:r>
          </w:p>
        </w:tc>
      </w:tr>
      <w:tr w:rsidR="004636BE" w:rsidRPr="000D3F89" w14:paraId="6A10A4B5" w14:textId="77777777" w:rsidTr="004636BE">
        <w:trPr>
          <w:trHeight w:val="666"/>
        </w:trPr>
        <w:tc>
          <w:tcPr>
            <w:tcW w:w="10227" w:type="dxa"/>
            <w:tcBorders>
              <w:top w:val="single" w:sz="4" w:space="0" w:color="000000"/>
              <w:left w:val="single" w:sz="4" w:space="0" w:color="000000"/>
              <w:bottom w:val="single" w:sz="4" w:space="0" w:color="000000"/>
              <w:right w:val="single" w:sz="4" w:space="0" w:color="000000"/>
            </w:tcBorders>
          </w:tcPr>
          <w:p w14:paraId="216488E7" w14:textId="77777777" w:rsidR="004636BE" w:rsidRPr="000D3F89" w:rsidRDefault="004636BE" w:rsidP="000D3F89">
            <w:pPr>
              <w:pStyle w:val="Odstavecseseznamem"/>
              <w:numPr>
                <w:ilvl w:val="0"/>
                <w:numId w:val="230"/>
              </w:numPr>
              <w:pBdr>
                <w:top w:val="nil"/>
                <w:left w:val="nil"/>
                <w:bottom w:val="nil"/>
                <w:right w:val="nil"/>
                <w:between w:val="nil"/>
                <w:bar w:val="nil"/>
              </w:pBdr>
              <w:spacing w:before="120" w:after="120"/>
              <w:contextualSpacing w:val="0"/>
              <w:jc w:val="both"/>
              <w:rPr>
                <w:bdr w:val="nil"/>
              </w:rPr>
            </w:pPr>
            <w:r w:rsidRPr="000D3F89">
              <w:rPr>
                <w:bdr w:val="nil"/>
              </w:rPr>
              <w:t>Uplatnitelnost absolventů</w:t>
            </w:r>
          </w:p>
          <w:p w14:paraId="28E4BC18" w14:textId="6ACDEFD7" w:rsidR="004636BE" w:rsidRPr="000D3F89" w:rsidRDefault="004636BE" w:rsidP="000D3F89">
            <w:pPr>
              <w:pStyle w:val="Odstavecseseznamem3"/>
              <w:snapToGrid w:val="0"/>
              <w:spacing w:before="120" w:after="120" w:line="240" w:lineRule="auto"/>
              <w:ind w:left="0"/>
              <w:jc w:val="both"/>
              <w:rPr>
                <w:bdr w:val="nil"/>
                <w:lang w:eastAsia="cs-CZ"/>
              </w:rPr>
            </w:pPr>
            <w:r w:rsidRPr="000D3F89">
              <w:rPr>
                <w:bdr w:val="nil"/>
                <w:lang w:eastAsia="cs-CZ"/>
              </w:rPr>
              <w:t xml:space="preserve">Téma udržitelného designu, schopnost navrhovat a chápat disruptivní a inovativní metody v praxi, chápání principů cirkulární ekonomiky by měly být nezbytnou výbavou každého studenta designu. Mimo vlastní zodpovědnost každého člověka </w:t>
            </w:r>
            <w:r w:rsidR="00F975E4" w:rsidRPr="000D3F89">
              <w:rPr>
                <w:bdr w:val="nil"/>
                <w:lang w:eastAsia="cs-CZ"/>
              </w:rPr>
              <w:br/>
            </w:r>
            <w:r w:rsidRPr="000D3F89">
              <w:rPr>
                <w:bdr w:val="nil"/>
                <w:lang w:eastAsia="cs-CZ"/>
              </w:rPr>
              <w:t>a návrháře se jedná o principy, jejichž znalost zaměstnavatelé a firmy od potenciálních zaměstnanců v současnosti vyžadují. Vnímám otevření nového oboru udržitelného designu obuvi velice pozitivně. Měl by připravit studenty především na reálnou praxi a uplatnění se v oboru především v zahraničí, kde je pracovních příležitostí více. Fakulta by v tomto ohledu měla studenty aktivně podporovat (viz níže v bodu č.</w:t>
            </w:r>
            <w:r w:rsidR="006F3D09" w:rsidRPr="000D3F89">
              <w:rPr>
                <w:bdr w:val="nil"/>
                <w:lang w:eastAsia="cs-CZ"/>
              </w:rPr>
              <w:t xml:space="preserve"> </w:t>
            </w:r>
            <w:r w:rsidRPr="000D3F89">
              <w:rPr>
                <w:bdr w:val="nil"/>
                <w:lang w:eastAsia="cs-CZ"/>
              </w:rPr>
              <w:t xml:space="preserve">4). Tímto také dokáže lépe konkurovat podobným zahraničním studijním programům </w:t>
            </w:r>
            <w:r w:rsidR="00F975E4" w:rsidRPr="000D3F89">
              <w:rPr>
                <w:bdr w:val="nil"/>
                <w:lang w:eastAsia="cs-CZ"/>
              </w:rPr>
              <w:br/>
            </w:r>
            <w:r w:rsidRPr="000D3F89">
              <w:rPr>
                <w:bdr w:val="nil"/>
                <w:lang w:eastAsia="cs-CZ"/>
              </w:rPr>
              <w:t xml:space="preserve">a zaujmout tak více talentovaných mladých lidí, kteří mohou vyzdvihnout úroveň a atraktivitu ateliéru, potažmo </w:t>
            </w:r>
            <w:r w:rsidR="006F3D09" w:rsidRPr="000D3F89">
              <w:rPr>
                <w:bdr w:val="nil"/>
                <w:lang w:eastAsia="cs-CZ"/>
              </w:rPr>
              <w:t>f</w:t>
            </w:r>
            <w:r w:rsidRPr="000D3F89">
              <w:rPr>
                <w:bdr w:val="nil"/>
                <w:lang w:eastAsia="cs-CZ"/>
              </w:rPr>
              <w:t>akulty jako takové.</w:t>
            </w:r>
            <w:r w:rsidR="008E404F" w:rsidRPr="000D3F89">
              <w:rPr>
                <w:bdr w:val="nil"/>
                <w:lang w:eastAsia="cs-CZ"/>
              </w:rPr>
              <w:t xml:space="preserve"> </w:t>
            </w:r>
            <w:r w:rsidRPr="000D3F89">
              <w:rPr>
                <w:bdr w:val="nil"/>
                <w:lang w:eastAsia="cs-CZ"/>
              </w:rPr>
              <w:t xml:space="preserve">Myslím si, že obor dokáže zaujmout a následně připravit rozdílné profily absolventů. Téma zahrnuje nové postupy </w:t>
            </w:r>
            <w:r w:rsidR="008E404F" w:rsidRPr="000D3F89">
              <w:rPr>
                <w:bdr w:val="nil"/>
                <w:lang w:eastAsia="cs-CZ"/>
              </w:rPr>
              <w:br/>
            </w:r>
            <w:r w:rsidRPr="000D3F89">
              <w:rPr>
                <w:bdr w:val="nil"/>
                <w:lang w:eastAsia="cs-CZ"/>
              </w:rPr>
              <w:t>v řemesle a ruční výrobě</w:t>
            </w:r>
            <w:r w:rsidR="00902A04" w:rsidRPr="000D3F89">
              <w:rPr>
                <w:bdr w:val="nil"/>
                <w:lang w:eastAsia="cs-CZ"/>
              </w:rPr>
              <w:t>,</w:t>
            </w:r>
            <w:r w:rsidRPr="000D3F89">
              <w:rPr>
                <w:bdr w:val="nil"/>
                <w:lang w:eastAsia="cs-CZ"/>
              </w:rPr>
              <w:t xml:space="preserve"> stejně tak jako inovace pro velkovýrobu a práci pro firmy. Vnímám to jako velký benefit i pro ateliér jako </w:t>
            </w:r>
            <w:r w:rsidR="00902A04" w:rsidRPr="000D3F89">
              <w:rPr>
                <w:bdr w:val="nil"/>
                <w:lang w:eastAsia="cs-CZ"/>
              </w:rPr>
              <w:t>takový – studenti</w:t>
            </w:r>
            <w:r w:rsidRPr="000D3F89">
              <w:rPr>
                <w:bdr w:val="nil"/>
                <w:lang w:eastAsia="cs-CZ"/>
              </w:rPr>
              <w:t xml:space="preserve"> a jejich výstupy budou dostatečně rozmanité a studenti si tak budou inspirací a motivací navzájem.</w:t>
            </w:r>
          </w:p>
        </w:tc>
      </w:tr>
      <w:tr w:rsidR="004636BE" w:rsidRPr="000D3F89" w14:paraId="4F659670" w14:textId="77777777" w:rsidTr="004636BE">
        <w:trPr>
          <w:trHeight w:val="666"/>
        </w:trPr>
        <w:tc>
          <w:tcPr>
            <w:tcW w:w="10227" w:type="dxa"/>
            <w:tcBorders>
              <w:top w:val="single" w:sz="4" w:space="0" w:color="000000"/>
              <w:left w:val="single" w:sz="4" w:space="0" w:color="000000"/>
              <w:bottom w:val="single" w:sz="4" w:space="0" w:color="000000"/>
              <w:right w:val="single" w:sz="4" w:space="0" w:color="000000"/>
            </w:tcBorders>
          </w:tcPr>
          <w:p w14:paraId="1B8B923E" w14:textId="77777777" w:rsidR="004636BE" w:rsidRPr="000D3F89" w:rsidRDefault="004636BE" w:rsidP="000D3F89">
            <w:pPr>
              <w:pStyle w:val="Odstavecseseznamem"/>
              <w:numPr>
                <w:ilvl w:val="0"/>
                <w:numId w:val="230"/>
              </w:numPr>
              <w:pBdr>
                <w:top w:val="nil"/>
                <w:left w:val="nil"/>
                <w:bottom w:val="nil"/>
                <w:right w:val="nil"/>
                <w:between w:val="nil"/>
                <w:bar w:val="nil"/>
              </w:pBdr>
              <w:spacing w:before="120" w:after="120"/>
              <w:contextualSpacing w:val="0"/>
              <w:jc w:val="both"/>
              <w:rPr>
                <w:bdr w:val="nil"/>
              </w:rPr>
            </w:pPr>
            <w:r w:rsidRPr="000D3F89">
              <w:rPr>
                <w:bdr w:val="nil"/>
              </w:rPr>
              <w:t>Perspektiva připravovaného programu</w:t>
            </w:r>
          </w:p>
          <w:p w14:paraId="547609DF" w14:textId="77777777" w:rsidR="004636BE" w:rsidRPr="000D3F89" w:rsidRDefault="004636BE" w:rsidP="000D3F89">
            <w:pPr>
              <w:pStyle w:val="Odstavecseseznamem3"/>
              <w:snapToGrid w:val="0"/>
              <w:spacing w:after="120"/>
              <w:ind w:left="0"/>
              <w:jc w:val="both"/>
              <w:rPr>
                <w:bdr w:val="nil"/>
                <w:lang w:eastAsia="cs-CZ"/>
              </w:rPr>
            </w:pPr>
            <w:r w:rsidRPr="000D3F89">
              <w:rPr>
                <w:bdr w:val="nil"/>
                <w:lang w:eastAsia="cs-CZ"/>
              </w:rPr>
              <w:t>Jedná se o velice perspektivní obor, který reaguje na aktuální potřeby a vývoj trhu i společnosti. Věřím tomu, že studium bude lépe reagovat na současnou praxi a budoucí uplatnění studentů.</w:t>
            </w:r>
          </w:p>
        </w:tc>
      </w:tr>
      <w:tr w:rsidR="004636BE" w:rsidRPr="000D3F89" w14:paraId="7782D0F3" w14:textId="77777777" w:rsidTr="004636BE">
        <w:trPr>
          <w:trHeight w:val="666"/>
        </w:trPr>
        <w:tc>
          <w:tcPr>
            <w:tcW w:w="10227" w:type="dxa"/>
            <w:tcBorders>
              <w:top w:val="single" w:sz="4" w:space="0" w:color="000000"/>
              <w:left w:val="single" w:sz="4" w:space="0" w:color="000000"/>
              <w:bottom w:val="single" w:sz="4" w:space="0" w:color="000000"/>
              <w:right w:val="single" w:sz="4" w:space="0" w:color="000000"/>
            </w:tcBorders>
          </w:tcPr>
          <w:p w14:paraId="07492C25" w14:textId="77777777" w:rsidR="004636BE" w:rsidRPr="000D3F89" w:rsidRDefault="004636BE" w:rsidP="000D3F89">
            <w:pPr>
              <w:pStyle w:val="Odstavecseseznamem"/>
              <w:numPr>
                <w:ilvl w:val="0"/>
                <w:numId w:val="230"/>
              </w:numPr>
              <w:pBdr>
                <w:top w:val="nil"/>
                <w:left w:val="nil"/>
                <w:bottom w:val="nil"/>
                <w:right w:val="nil"/>
                <w:between w:val="nil"/>
                <w:bar w:val="nil"/>
              </w:pBdr>
              <w:spacing w:before="120" w:after="120"/>
              <w:contextualSpacing w:val="0"/>
              <w:jc w:val="both"/>
              <w:rPr>
                <w:bdr w:val="nil"/>
              </w:rPr>
            </w:pPr>
            <w:r w:rsidRPr="000D3F89">
              <w:rPr>
                <w:bdr w:val="nil"/>
              </w:rPr>
              <w:t>Další podněty</w:t>
            </w:r>
          </w:p>
          <w:p w14:paraId="1D2F38AC" w14:textId="1BF9EF1D" w:rsidR="004636BE" w:rsidRPr="000D3F89" w:rsidRDefault="004636BE" w:rsidP="000D3F89">
            <w:pPr>
              <w:pStyle w:val="Odstavecseseznamem3"/>
              <w:snapToGrid w:val="0"/>
              <w:spacing w:after="120" w:line="240" w:lineRule="auto"/>
              <w:ind w:left="0"/>
              <w:jc w:val="both"/>
              <w:rPr>
                <w:bdr w:val="nil"/>
                <w:lang w:eastAsia="cs-CZ"/>
              </w:rPr>
            </w:pPr>
            <w:r w:rsidRPr="000D3F89">
              <w:rPr>
                <w:bdr w:val="nil"/>
                <w:lang w:eastAsia="cs-CZ"/>
              </w:rPr>
              <w:t>Udržitelnost ekologická, ekonomická, sociální, estetická ad. by v současné době měla být součástí jakékoli odborné praxe, designu obuvi nevyjímaje</w:t>
            </w:r>
            <w:r w:rsidR="0060733C" w:rsidRPr="000D3F89">
              <w:rPr>
                <w:bdr w:val="nil"/>
                <w:lang w:eastAsia="cs-CZ"/>
              </w:rPr>
              <w:t>,</w:t>
            </w:r>
            <w:r w:rsidRPr="000D3F89">
              <w:rPr>
                <w:bdr w:val="nil"/>
                <w:lang w:eastAsia="cs-CZ"/>
              </w:rPr>
              <w:t xml:space="preserve"> a je proto nezbytné, aby všem jejím aspektům absolventi nejen porozuměli, ale dokázali znalosti aplikovat v praxi. </w:t>
            </w:r>
          </w:p>
          <w:p w14:paraId="3E7DE5AB" w14:textId="2995CAF2" w:rsidR="004636BE" w:rsidRPr="000D3F89" w:rsidRDefault="004636BE" w:rsidP="000D3F89">
            <w:pPr>
              <w:pStyle w:val="Odstavecseseznamem3"/>
              <w:snapToGrid w:val="0"/>
              <w:spacing w:after="120"/>
              <w:ind w:left="0"/>
              <w:jc w:val="both"/>
              <w:rPr>
                <w:bdr w:val="nil"/>
                <w:lang w:eastAsia="cs-CZ"/>
              </w:rPr>
            </w:pPr>
            <w:r w:rsidRPr="000D3F89">
              <w:rPr>
                <w:bdr w:val="nil"/>
                <w:lang w:eastAsia="cs-CZ"/>
              </w:rPr>
              <w:t>Studenti by během studia designu měli předně získat schopnost a zkušenost s vlastní kreativní tvorbou. Znát vlastní kreativní proces</w:t>
            </w:r>
            <w:r w:rsidR="00D23910" w:rsidRPr="000D3F89">
              <w:rPr>
                <w:bdr w:val="nil"/>
                <w:lang w:eastAsia="cs-CZ"/>
              </w:rPr>
              <w:t>,</w:t>
            </w:r>
            <w:r w:rsidRPr="000D3F89">
              <w:rPr>
                <w:bdr w:val="nil"/>
                <w:lang w:eastAsia="cs-CZ"/>
              </w:rPr>
              <w:t xml:space="preserve"> a to v rámci individuálního zadání, ale také práce v týmu. To jim má podle studijního plánu umožnit především práce v ateliéru. Myslím si, že úkoly během studia by měly být více rozmanité nejen tématem, ale i rozsahem. Krátkodobé úkoly na den nebo týden vedle těch semestrálních. Zadání na konceptuální rovině, ale i na té praktické. Zaměření a účel takových zadání nemá být pouze zvládnutí řemesla, ale spíše schopnost rozvíjení a vytváření inovativních konceptů, chápání kontextu, anal</w:t>
            </w:r>
            <w:r w:rsidR="00D23910" w:rsidRPr="000D3F89">
              <w:rPr>
                <w:bdr w:val="nil"/>
                <w:lang w:eastAsia="cs-CZ"/>
              </w:rPr>
              <w:t>y</w:t>
            </w:r>
            <w:r w:rsidRPr="000D3F89">
              <w:rPr>
                <w:bdr w:val="nil"/>
                <w:lang w:eastAsia="cs-CZ"/>
              </w:rPr>
              <w:t xml:space="preserve">zovat, schopnost rychle reagovat a učit se. “Rychlé úkoly” jsou mimo jiné také blíže realitě a současné praxi. Podobně by se studenti mohli učit např. i nějaké programy jako 3D modelování, Adobe, </w:t>
            </w:r>
            <w:proofErr w:type="spellStart"/>
            <w:r w:rsidRPr="000D3F89">
              <w:rPr>
                <w:bdr w:val="nil"/>
                <w:lang w:eastAsia="cs-CZ"/>
              </w:rPr>
              <w:t>Gravity</w:t>
            </w:r>
            <w:proofErr w:type="spellEnd"/>
            <w:r w:rsidRPr="000D3F89">
              <w:rPr>
                <w:bdr w:val="nil"/>
                <w:lang w:eastAsia="cs-CZ"/>
              </w:rPr>
              <w:t xml:space="preserve"> </w:t>
            </w:r>
            <w:proofErr w:type="spellStart"/>
            <w:r w:rsidRPr="000D3F89">
              <w:rPr>
                <w:bdr w:val="nil"/>
                <w:lang w:eastAsia="cs-CZ"/>
              </w:rPr>
              <w:t>Sketch</w:t>
            </w:r>
            <w:proofErr w:type="spellEnd"/>
            <w:r w:rsidRPr="000D3F89">
              <w:rPr>
                <w:bdr w:val="nil"/>
                <w:lang w:eastAsia="cs-CZ"/>
              </w:rPr>
              <w:t xml:space="preserve"> apod., např. v desetidenních blocích.</w:t>
            </w:r>
          </w:p>
          <w:p w14:paraId="7EE0941A" w14:textId="77777777" w:rsidR="004636BE" w:rsidRPr="000D3F89" w:rsidRDefault="004636BE" w:rsidP="000D3F89">
            <w:pPr>
              <w:pStyle w:val="Odstavecseseznamem3"/>
              <w:snapToGrid w:val="0"/>
              <w:spacing w:after="120"/>
              <w:ind w:left="0"/>
              <w:jc w:val="both"/>
              <w:rPr>
                <w:bdr w:val="nil"/>
                <w:lang w:eastAsia="cs-CZ"/>
              </w:rPr>
            </w:pPr>
            <w:r w:rsidRPr="000D3F89">
              <w:rPr>
                <w:bdr w:val="nil"/>
                <w:lang w:eastAsia="cs-CZ"/>
              </w:rPr>
              <w:t xml:space="preserve">Studenti by měli být schopni uvažovat o nových (udržitelných) výrobních principech, konstrukcích, technologiích v rámci </w:t>
            </w:r>
            <w:proofErr w:type="spellStart"/>
            <w:r w:rsidRPr="000D3F89">
              <w:rPr>
                <w:bdr w:val="nil"/>
                <w:lang w:eastAsia="cs-CZ"/>
              </w:rPr>
              <w:t>konktrétního</w:t>
            </w:r>
            <w:proofErr w:type="spellEnd"/>
            <w:r w:rsidRPr="000D3F89">
              <w:rPr>
                <w:bdr w:val="nil"/>
                <w:lang w:eastAsia="cs-CZ"/>
              </w:rPr>
              <w:t xml:space="preserve"> zadání a získávat zároveň co nejširší zpětnou vazbu. Což by jim studium mohlo zprostředkovat například pomocí následujících bodů:</w:t>
            </w:r>
          </w:p>
          <w:p w14:paraId="089EB87D" w14:textId="729773E9" w:rsidR="004636BE" w:rsidRPr="000D3F89" w:rsidRDefault="00D44C4D" w:rsidP="000D3F89">
            <w:pPr>
              <w:pStyle w:val="Odstavecseseznamem3"/>
              <w:snapToGrid w:val="0"/>
              <w:ind w:left="0"/>
              <w:rPr>
                <w:bdr w:val="nil"/>
                <w:lang w:eastAsia="cs-CZ"/>
              </w:rPr>
            </w:pPr>
            <w:r w:rsidRPr="000D3F89">
              <w:rPr>
                <w:bdr w:val="nil"/>
                <w:lang w:eastAsia="cs-CZ"/>
              </w:rPr>
              <w:t xml:space="preserve">1. </w:t>
            </w:r>
            <w:r w:rsidR="004636BE" w:rsidRPr="000D3F89">
              <w:rPr>
                <w:bdr w:val="nil"/>
                <w:lang w:eastAsia="cs-CZ"/>
              </w:rPr>
              <w:t>Workshopy na půdě FMK</w:t>
            </w:r>
          </w:p>
          <w:p w14:paraId="4C183D72" w14:textId="3746B538" w:rsidR="004636BE" w:rsidRPr="000D3F89" w:rsidRDefault="004636BE" w:rsidP="000D3F89">
            <w:pPr>
              <w:pStyle w:val="Odstavecseseznamem3"/>
              <w:snapToGrid w:val="0"/>
              <w:spacing w:after="120"/>
              <w:ind w:left="0"/>
              <w:jc w:val="both"/>
              <w:rPr>
                <w:bdr w:val="nil"/>
                <w:lang w:eastAsia="cs-CZ"/>
              </w:rPr>
            </w:pPr>
            <w:r w:rsidRPr="000D3F89">
              <w:rPr>
                <w:bdr w:val="nil"/>
                <w:lang w:eastAsia="cs-CZ"/>
              </w:rPr>
              <w:t>Organizování tematických workshopů na půdě univerzity, které povedou odborníci z praxe, ideálně ze zahraničních firem, designových studií nebo zahraničních univerzit. Některé univerzity takové programy spolupráce (příp.</w:t>
            </w:r>
            <w:r w:rsidR="00D44C4D" w:rsidRPr="000D3F89">
              <w:rPr>
                <w:bdr w:val="nil"/>
                <w:lang w:eastAsia="cs-CZ"/>
              </w:rPr>
              <w:t xml:space="preserve"> </w:t>
            </w:r>
            <w:r w:rsidRPr="000D3F89">
              <w:rPr>
                <w:bdr w:val="nil"/>
                <w:lang w:eastAsia="cs-CZ"/>
              </w:rPr>
              <w:t xml:space="preserve">lektory) napříč univerzitami nabízí. Pokud by byl workshop otevřený studentům z jiných oborů v rámci </w:t>
            </w:r>
            <w:r w:rsidR="001138F6" w:rsidRPr="000D3F89">
              <w:rPr>
                <w:bdr w:val="nil"/>
                <w:lang w:eastAsia="cs-CZ"/>
              </w:rPr>
              <w:t>f</w:t>
            </w:r>
            <w:r w:rsidRPr="000D3F89">
              <w:rPr>
                <w:bdr w:val="nil"/>
                <w:lang w:eastAsia="cs-CZ"/>
              </w:rPr>
              <w:t xml:space="preserve">akulty, případně i jiných škol </w:t>
            </w:r>
            <w:r w:rsidR="00D44C4D" w:rsidRPr="000D3F89">
              <w:rPr>
                <w:bdr w:val="nil"/>
                <w:lang w:eastAsia="cs-CZ"/>
              </w:rPr>
              <w:br/>
            </w:r>
            <w:r w:rsidRPr="000D3F89">
              <w:rPr>
                <w:bdr w:val="nil"/>
                <w:lang w:eastAsia="cs-CZ"/>
              </w:rPr>
              <w:t xml:space="preserve">(i zahraničních), bylo by to pro studenty BSP </w:t>
            </w:r>
            <w:proofErr w:type="spellStart"/>
            <w:r w:rsidR="002F6E67" w:rsidRPr="000D3F89">
              <w:rPr>
                <w:bdr w:val="nil"/>
                <w:lang w:eastAsia="cs-CZ"/>
              </w:rPr>
              <w:t>Footwear</w:t>
            </w:r>
            <w:proofErr w:type="spellEnd"/>
            <w:r w:rsidR="002F6E67" w:rsidRPr="000D3F89">
              <w:rPr>
                <w:bdr w:val="nil"/>
                <w:lang w:eastAsia="cs-CZ"/>
              </w:rPr>
              <w:t xml:space="preserve"> Design</w:t>
            </w:r>
            <w:r w:rsidRPr="000D3F89">
              <w:rPr>
                <w:bdr w:val="nil"/>
                <w:lang w:eastAsia="cs-CZ"/>
              </w:rPr>
              <w:t xml:space="preserve"> jen výhodou, protože se učí do značné míry od sebe navzájem. Byla by to i cenná zpětná vazba a reflexe pro ateliér jako takový, který by pak lépe udržoval dobrou úroveň v rámci současného oborového studia. Zároveň by se tak otevřel vícero nadaným studentům, kteří by se pak mohli hlásit ke studiu.</w:t>
            </w:r>
          </w:p>
          <w:p w14:paraId="58FA146E" w14:textId="2EA2FDB0" w:rsidR="004636BE" w:rsidRPr="000D3F89" w:rsidRDefault="00D44C4D" w:rsidP="000D3F89">
            <w:pPr>
              <w:pStyle w:val="Odstavecseseznamem3"/>
              <w:snapToGrid w:val="0"/>
              <w:ind w:left="0"/>
              <w:rPr>
                <w:bdr w:val="nil"/>
                <w:lang w:eastAsia="cs-CZ"/>
              </w:rPr>
            </w:pPr>
            <w:r w:rsidRPr="000D3F89">
              <w:rPr>
                <w:bdr w:val="nil"/>
                <w:lang w:eastAsia="cs-CZ"/>
              </w:rPr>
              <w:t xml:space="preserve">2. </w:t>
            </w:r>
            <w:r w:rsidR="004636BE" w:rsidRPr="000D3F89">
              <w:rPr>
                <w:bdr w:val="nil"/>
                <w:lang w:eastAsia="cs-CZ"/>
              </w:rPr>
              <w:t>Zahraniční workshopy</w:t>
            </w:r>
          </w:p>
          <w:p w14:paraId="0CEEADE2" w14:textId="7BC555F6" w:rsidR="004636BE" w:rsidRPr="000D3F89" w:rsidRDefault="004636BE" w:rsidP="000D3F89">
            <w:pPr>
              <w:pStyle w:val="Odstavecseseznamem3"/>
              <w:snapToGrid w:val="0"/>
              <w:ind w:left="0"/>
              <w:jc w:val="both"/>
              <w:rPr>
                <w:bdr w:val="nil"/>
                <w:lang w:eastAsia="cs-CZ"/>
              </w:rPr>
            </w:pPr>
            <w:r w:rsidRPr="000D3F89">
              <w:rPr>
                <w:bdr w:val="nil"/>
                <w:lang w:eastAsia="cs-CZ"/>
              </w:rPr>
              <w:t xml:space="preserve">FMK by měla motivovat a aktivně pomáhat studentům, aby měli zkušenosti z praxe ze zahraničí již během studia. A to nejen formou stáží a oborových praxí, ale i formou workshopů. Může se jednat například o spolupráci několika univerzit. Tak je tomu například ve Skandinávii, kde </w:t>
            </w:r>
            <w:r w:rsidR="008F7664" w:rsidRPr="000D3F89">
              <w:rPr>
                <w:bdr w:val="nil"/>
                <w:lang w:eastAsia="cs-CZ"/>
              </w:rPr>
              <w:t xml:space="preserve">je </w:t>
            </w:r>
            <w:r w:rsidRPr="000D3F89">
              <w:rPr>
                <w:bdr w:val="nil"/>
                <w:lang w:eastAsia="cs-CZ"/>
              </w:rPr>
              <w:t xml:space="preserve">každoročně financován jeden workshop dotacemi </w:t>
            </w:r>
            <w:r w:rsidR="00D44C4D" w:rsidRPr="000D3F89">
              <w:rPr>
                <w:bdr w:val="nil"/>
                <w:lang w:eastAsia="cs-CZ"/>
              </w:rPr>
              <w:t>EU – účastní</w:t>
            </w:r>
            <w:r w:rsidRPr="000D3F89">
              <w:rPr>
                <w:bdr w:val="nil"/>
                <w:lang w:eastAsia="cs-CZ"/>
              </w:rPr>
              <w:t xml:space="preserve"> se ho studenti tří </w:t>
            </w:r>
            <w:r w:rsidRPr="000D3F89">
              <w:rPr>
                <w:bdr w:val="nil"/>
                <w:lang w:eastAsia="cs-CZ"/>
              </w:rPr>
              <w:lastRenderedPageBreak/>
              <w:t xml:space="preserve">univerzit EKA(Estonsko), (Finsko), </w:t>
            </w:r>
            <w:proofErr w:type="spellStart"/>
            <w:r w:rsidRPr="000D3F89">
              <w:rPr>
                <w:bdr w:val="nil"/>
                <w:lang w:eastAsia="cs-CZ"/>
              </w:rPr>
              <w:t>Royal</w:t>
            </w:r>
            <w:proofErr w:type="spellEnd"/>
            <w:r w:rsidRPr="000D3F89">
              <w:rPr>
                <w:bdr w:val="nil"/>
                <w:lang w:eastAsia="cs-CZ"/>
              </w:rPr>
              <w:t xml:space="preserve"> </w:t>
            </w:r>
            <w:proofErr w:type="spellStart"/>
            <w:r w:rsidRPr="000D3F89">
              <w:rPr>
                <w:bdr w:val="nil"/>
                <w:lang w:eastAsia="cs-CZ"/>
              </w:rPr>
              <w:t>Danish</w:t>
            </w:r>
            <w:proofErr w:type="spellEnd"/>
            <w:r w:rsidRPr="000D3F89">
              <w:rPr>
                <w:bdr w:val="nil"/>
                <w:lang w:eastAsia="cs-CZ"/>
              </w:rPr>
              <w:t xml:space="preserve"> </w:t>
            </w:r>
            <w:proofErr w:type="spellStart"/>
            <w:r w:rsidRPr="000D3F89">
              <w:rPr>
                <w:bdr w:val="nil"/>
                <w:lang w:eastAsia="cs-CZ"/>
              </w:rPr>
              <w:t>Academy</w:t>
            </w:r>
            <w:proofErr w:type="spellEnd"/>
            <w:r w:rsidRPr="000D3F89">
              <w:rPr>
                <w:bdr w:val="nil"/>
                <w:lang w:eastAsia="cs-CZ"/>
              </w:rPr>
              <w:t xml:space="preserve"> (Dánsko). Na workshop zvou lektory z praxe ze zahraničí, což je další benefit pro studenty. Další možností jsou workshopy ve spolupráci se zahraničními firmami. FMK by měla hledat dlouhodobé spolupráce a partnerství s firmami, které mají vlastní design tým a věnují se inovacím (Salomon, On, </w:t>
            </w:r>
            <w:proofErr w:type="spellStart"/>
            <w:r w:rsidRPr="000D3F89">
              <w:rPr>
                <w:bdr w:val="nil"/>
                <w:lang w:eastAsia="cs-CZ"/>
              </w:rPr>
              <w:t>Camper</w:t>
            </w:r>
            <w:proofErr w:type="spellEnd"/>
            <w:r w:rsidRPr="000D3F89">
              <w:rPr>
                <w:bdr w:val="nil"/>
                <w:lang w:eastAsia="cs-CZ"/>
              </w:rPr>
              <w:t xml:space="preserve">, </w:t>
            </w:r>
            <w:proofErr w:type="spellStart"/>
            <w:r w:rsidRPr="000D3F89">
              <w:rPr>
                <w:bdr w:val="nil"/>
                <w:lang w:eastAsia="cs-CZ"/>
              </w:rPr>
              <w:t>Clarks</w:t>
            </w:r>
            <w:proofErr w:type="spellEnd"/>
            <w:r w:rsidRPr="000D3F89">
              <w:rPr>
                <w:bdr w:val="nil"/>
                <w:lang w:eastAsia="cs-CZ"/>
              </w:rPr>
              <w:t xml:space="preserve"> </w:t>
            </w:r>
            <w:proofErr w:type="spellStart"/>
            <w:r w:rsidRPr="000D3F89">
              <w:rPr>
                <w:bdr w:val="nil"/>
                <w:lang w:eastAsia="cs-CZ"/>
              </w:rPr>
              <w:t>Originals</w:t>
            </w:r>
            <w:proofErr w:type="spellEnd"/>
            <w:r w:rsidRPr="000D3F89">
              <w:rPr>
                <w:bdr w:val="nil"/>
                <w:lang w:eastAsia="cs-CZ"/>
              </w:rPr>
              <w:t xml:space="preserve">, </w:t>
            </w:r>
            <w:proofErr w:type="spellStart"/>
            <w:r w:rsidRPr="000D3F89">
              <w:rPr>
                <w:bdr w:val="nil"/>
                <w:lang w:eastAsia="cs-CZ"/>
              </w:rPr>
              <w:t>Ecco</w:t>
            </w:r>
            <w:proofErr w:type="spellEnd"/>
            <w:r w:rsidRPr="000D3F89">
              <w:rPr>
                <w:bdr w:val="nil"/>
                <w:lang w:eastAsia="cs-CZ"/>
              </w:rPr>
              <w:t xml:space="preserve"> atd.) a spolupracují s univerzitami v Evropě. Taková zkušenost a získání kontaktů může být pro studenta klíčový moment pro studium, získání stáže, ale i pro případné uplatnění po studiu.</w:t>
            </w:r>
          </w:p>
          <w:p w14:paraId="3B917C7C" w14:textId="5C7FAB76" w:rsidR="004636BE" w:rsidRPr="000D3F89" w:rsidRDefault="008F7664" w:rsidP="000D3F89">
            <w:pPr>
              <w:pStyle w:val="Odstavecseseznamem3"/>
              <w:snapToGrid w:val="0"/>
              <w:spacing w:before="120"/>
              <w:ind w:left="0"/>
              <w:rPr>
                <w:bdr w:val="nil"/>
                <w:lang w:eastAsia="cs-CZ"/>
              </w:rPr>
            </w:pPr>
            <w:r w:rsidRPr="000D3F89">
              <w:rPr>
                <w:bdr w:val="nil"/>
                <w:lang w:eastAsia="cs-CZ"/>
              </w:rPr>
              <w:t xml:space="preserve">3. </w:t>
            </w:r>
            <w:r w:rsidR="004636BE" w:rsidRPr="000D3F89">
              <w:rPr>
                <w:bdr w:val="nil"/>
                <w:lang w:eastAsia="cs-CZ"/>
              </w:rPr>
              <w:t>Kreativní fóra a přednášky</w:t>
            </w:r>
          </w:p>
          <w:p w14:paraId="2AA411E6" w14:textId="769D7D62" w:rsidR="00D3473C" w:rsidRPr="000D3F89" w:rsidRDefault="004636BE" w:rsidP="00D3473C">
            <w:pPr>
              <w:pStyle w:val="Odstavecseseznamem3"/>
              <w:snapToGrid w:val="0"/>
              <w:spacing w:after="120" w:line="240" w:lineRule="auto"/>
              <w:ind w:left="0"/>
              <w:jc w:val="both"/>
              <w:rPr>
                <w:bdr w:val="nil"/>
                <w:lang w:eastAsia="cs-CZ"/>
              </w:rPr>
            </w:pPr>
            <w:r w:rsidRPr="000D3F89">
              <w:rPr>
                <w:bdr w:val="nil"/>
                <w:lang w:eastAsia="cs-CZ"/>
              </w:rPr>
              <w:t xml:space="preserve">Dalším tématem je samotné rozvíjení estetického vnímání a vkusu v souvislosti s principy udržitelného designu. Spojení se zajímavými současnými design studii nebo designéry (ne nutně obuvními), které se zabývají tématy jako např.: </w:t>
            </w:r>
            <w:proofErr w:type="spellStart"/>
            <w:r w:rsidRPr="000D3F89">
              <w:rPr>
                <w:bdr w:val="nil"/>
                <w:lang w:eastAsia="cs-CZ"/>
              </w:rPr>
              <w:t>upcyklace</w:t>
            </w:r>
            <w:proofErr w:type="spellEnd"/>
            <w:r w:rsidRPr="000D3F89">
              <w:rPr>
                <w:bdr w:val="nil"/>
                <w:lang w:eastAsia="cs-CZ"/>
              </w:rPr>
              <w:t xml:space="preserve">, </w:t>
            </w:r>
            <w:proofErr w:type="spellStart"/>
            <w:r w:rsidRPr="000D3F89">
              <w:rPr>
                <w:bdr w:val="nil"/>
                <w:lang w:eastAsia="cs-CZ"/>
              </w:rPr>
              <w:t>recycklace</w:t>
            </w:r>
            <w:proofErr w:type="spellEnd"/>
            <w:r w:rsidRPr="000D3F89">
              <w:rPr>
                <w:bdr w:val="nil"/>
                <w:lang w:eastAsia="cs-CZ"/>
              </w:rPr>
              <w:t xml:space="preserve"> anebo firmy, které zpracovávají odpad (nejev obuvní), nebo firmy, které vyvíjí nové technologie nebo stroje na poli industriálního designu a masové výroby, ale i ručně vyráběných objektů. A to formou přednášek na půdě FMK nebo online. </w:t>
            </w:r>
          </w:p>
          <w:p w14:paraId="57618287" w14:textId="12E020C0" w:rsidR="004636BE" w:rsidRPr="000D3F89" w:rsidRDefault="004636BE" w:rsidP="000D3F89">
            <w:pPr>
              <w:pStyle w:val="Odstavecseseznamem3"/>
              <w:snapToGrid w:val="0"/>
              <w:spacing w:after="120" w:line="240" w:lineRule="auto"/>
              <w:ind w:left="0"/>
              <w:jc w:val="both"/>
              <w:rPr>
                <w:bdr w:val="nil"/>
                <w:lang w:eastAsia="cs-CZ"/>
              </w:rPr>
            </w:pPr>
            <w:r w:rsidRPr="000D3F89">
              <w:rPr>
                <w:bdr w:val="nil"/>
                <w:lang w:eastAsia="cs-CZ"/>
              </w:rPr>
              <w:t xml:space="preserve">Studenti mají možnost proniknout do toho, jaké to je založit vlastní studio, pochopit a poznat různé principy v navrhování, uvažování nad udržitelností a ekologií v rámci řemesla nebo výroby, v ideálním případě pak i konzultovat vlastní práci. To by mohlo probíhat například během pravidelných přednášek, s jejichž organizací a vybíráním témat by mohli aktivně pomáhat sami studenti. Přednášky by mohly být přístupné i studentům z dalších ateliérů. Dojde tak k zajímavým diskuzím a inspiraci napříč ateliéry </w:t>
            </w:r>
            <w:r w:rsidR="0015427C" w:rsidRPr="000D3F89">
              <w:rPr>
                <w:bdr w:val="nil"/>
                <w:lang w:eastAsia="cs-CZ"/>
              </w:rPr>
              <w:t>f</w:t>
            </w:r>
            <w:r w:rsidRPr="000D3F89">
              <w:rPr>
                <w:bdr w:val="nil"/>
                <w:lang w:eastAsia="cs-CZ"/>
              </w:rPr>
              <w:t>akulty.</w:t>
            </w:r>
          </w:p>
          <w:p w14:paraId="47F75489" w14:textId="77777777" w:rsidR="00D3473C" w:rsidRPr="000D3F89" w:rsidRDefault="004636BE" w:rsidP="00D3473C">
            <w:pPr>
              <w:pStyle w:val="Odstavecseseznamem3"/>
              <w:snapToGrid w:val="0"/>
              <w:spacing w:after="120" w:line="240" w:lineRule="auto"/>
              <w:ind w:left="0"/>
              <w:jc w:val="both"/>
              <w:rPr>
                <w:bdr w:val="nil"/>
                <w:lang w:eastAsia="cs-CZ"/>
              </w:rPr>
            </w:pPr>
            <w:r w:rsidRPr="000D3F89">
              <w:rPr>
                <w:bdr w:val="nil"/>
                <w:lang w:eastAsia="cs-CZ"/>
              </w:rPr>
              <w:t>Výše zmíněnými body, tedy formou workshopů, přednášek, spoluprací napříč univerzitami a firmami nebo krátkodobých studijních zadání/programů by se do studia mohla vznést nová dynamika, která je mimo jiné také bližší reálné praxi a dle mého názoru je i efektivnější a zajímavější pro studenty. Předně by to ale mohlo sloužit k tomu, aby se program otevřel více reálné praxi a “světu”.</w:t>
            </w:r>
          </w:p>
          <w:p w14:paraId="52D95AF2" w14:textId="4AF4D4E6" w:rsidR="004636BE" w:rsidRPr="000D3F89" w:rsidRDefault="004636BE" w:rsidP="000D3F89">
            <w:pPr>
              <w:pStyle w:val="Odstavecseseznamem3"/>
              <w:snapToGrid w:val="0"/>
              <w:spacing w:after="120" w:line="240" w:lineRule="auto"/>
              <w:ind w:left="0"/>
              <w:jc w:val="both"/>
              <w:rPr>
                <w:bdr w:val="nil"/>
                <w:lang w:eastAsia="cs-CZ"/>
              </w:rPr>
            </w:pPr>
            <w:r w:rsidRPr="000D3F89">
              <w:rPr>
                <w:bdr w:val="nil"/>
                <w:lang w:eastAsia="cs-CZ"/>
              </w:rPr>
              <w:t xml:space="preserve">Myslím si, že koncepce ateliéru je skvělá a velice perspektivní. Vnímám velmi pozitivně, že FMK tak pružně reaguje na současnou dobu. Těším se, až uvidím první výstupy ateliéru. </w:t>
            </w:r>
          </w:p>
        </w:tc>
      </w:tr>
      <w:tr w:rsidR="004636BE" w14:paraId="0AF3BBD3" w14:textId="77777777" w:rsidTr="004636BE">
        <w:trPr>
          <w:trHeight w:val="666"/>
        </w:trPr>
        <w:tc>
          <w:tcPr>
            <w:tcW w:w="10227" w:type="dxa"/>
            <w:tcBorders>
              <w:top w:val="single" w:sz="4" w:space="0" w:color="000000"/>
              <w:left w:val="single" w:sz="4" w:space="0" w:color="000000"/>
              <w:bottom w:val="single" w:sz="4" w:space="0" w:color="000000"/>
              <w:right w:val="single" w:sz="4" w:space="0" w:color="000000"/>
            </w:tcBorders>
          </w:tcPr>
          <w:p w14:paraId="7096EEB7" w14:textId="77777777" w:rsidR="004636BE" w:rsidRPr="000D3F89" w:rsidRDefault="004636BE" w:rsidP="004636BE">
            <w:pPr>
              <w:pStyle w:val="Odstavecseseznamem3"/>
              <w:snapToGrid w:val="0"/>
              <w:rPr>
                <w:bdr w:val="nil"/>
                <w:lang w:eastAsia="cs-CZ"/>
              </w:rPr>
            </w:pPr>
          </w:p>
          <w:p w14:paraId="7ECC1098" w14:textId="04F8ACCA" w:rsidR="00DA24A6" w:rsidRPr="000D3F89" w:rsidRDefault="008B514F" w:rsidP="00DA24A6">
            <w:pPr>
              <w:pStyle w:val="Odstavecseseznamem3"/>
              <w:snapToGrid w:val="0"/>
              <w:ind w:left="0"/>
              <w:rPr>
                <w:bdr w:val="nil"/>
                <w:lang w:eastAsia="cs-CZ"/>
              </w:rPr>
            </w:pPr>
            <w:r w:rsidRPr="000D3F89">
              <w:t xml:space="preserve">       </w:t>
            </w:r>
            <w:proofErr w:type="spellStart"/>
            <w:r w:rsidR="006C33B9" w:rsidRPr="000D3F89">
              <w:t>Jm</w:t>
            </w:r>
            <w:proofErr w:type="spellEnd"/>
            <w:r w:rsidR="006C33B9" w:rsidRPr="000D3F89">
              <w:rPr>
                <w:lang w:val="fr-FR"/>
              </w:rPr>
              <w:t>é</w:t>
            </w:r>
            <w:r w:rsidR="006C33B9" w:rsidRPr="000D3F89">
              <w:t xml:space="preserve">no hodnotitele, instituce, datum: </w:t>
            </w:r>
            <w:r w:rsidR="004636BE" w:rsidRPr="000D3F89">
              <w:rPr>
                <w:bdr w:val="nil"/>
                <w:lang w:eastAsia="cs-CZ"/>
              </w:rPr>
              <w:t xml:space="preserve">MgA Eliška </w:t>
            </w:r>
            <w:proofErr w:type="spellStart"/>
            <w:r w:rsidR="004636BE" w:rsidRPr="000D3F89">
              <w:rPr>
                <w:bdr w:val="nil"/>
                <w:lang w:eastAsia="cs-CZ"/>
              </w:rPr>
              <w:t>Horčíková</w:t>
            </w:r>
            <w:proofErr w:type="spellEnd"/>
          </w:p>
          <w:p w14:paraId="6950C6CF" w14:textId="45E8EE32" w:rsidR="004636BE" w:rsidRPr="00C457CC" w:rsidRDefault="004636BE" w:rsidP="000D3F89">
            <w:pPr>
              <w:pStyle w:val="Odstavecseseznamem3"/>
              <w:tabs>
                <w:tab w:val="left" w:pos="325"/>
                <w:tab w:val="left" w:pos="467"/>
              </w:tabs>
              <w:snapToGrid w:val="0"/>
              <w:ind w:left="325" w:hanging="325"/>
              <w:jc w:val="both"/>
              <w:rPr>
                <w:bdr w:val="nil"/>
                <w:lang w:eastAsia="cs-CZ"/>
              </w:rPr>
            </w:pPr>
            <w:r w:rsidRPr="000D3F89">
              <w:rPr>
                <w:bdr w:val="nil"/>
                <w:lang w:eastAsia="cs-CZ"/>
              </w:rPr>
              <w:br/>
              <w:t xml:space="preserve">Absolventka Ateliéru designu oděvu a obuvi na UMPRUM. V současné době pracuje jako senior designér obuvi pro </w:t>
            </w:r>
            <w:r w:rsidR="008B514F" w:rsidRPr="000D3F89">
              <w:rPr>
                <w:bdr w:val="nil"/>
                <w:lang w:eastAsia="cs-CZ"/>
              </w:rPr>
              <w:t xml:space="preserve">  </w:t>
            </w:r>
            <w:proofErr w:type="spellStart"/>
            <w:r w:rsidRPr="000D3F89">
              <w:rPr>
                <w:bdr w:val="nil"/>
                <w:lang w:eastAsia="cs-CZ"/>
              </w:rPr>
              <w:t>Camper</w:t>
            </w:r>
            <w:proofErr w:type="spellEnd"/>
            <w:r w:rsidRPr="000D3F89">
              <w:rPr>
                <w:bdr w:val="nil"/>
                <w:lang w:eastAsia="cs-CZ"/>
              </w:rPr>
              <w:t xml:space="preserve"> a </w:t>
            </w:r>
            <w:proofErr w:type="spellStart"/>
            <w:r w:rsidRPr="000D3F89">
              <w:rPr>
                <w:bdr w:val="nil"/>
                <w:lang w:eastAsia="cs-CZ"/>
              </w:rPr>
              <w:t>Camper</w:t>
            </w:r>
            <w:proofErr w:type="spellEnd"/>
            <w:r w:rsidRPr="000D3F89">
              <w:rPr>
                <w:bdr w:val="nil"/>
                <w:lang w:eastAsia="cs-CZ"/>
              </w:rPr>
              <w:t xml:space="preserve"> LAB, kde vede tým </w:t>
            </w:r>
            <w:proofErr w:type="spellStart"/>
            <w:r w:rsidRPr="000D3F89">
              <w:rPr>
                <w:bdr w:val="nil"/>
                <w:lang w:eastAsia="cs-CZ"/>
              </w:rPr>
              <w:t>Future</w:t>
            </w:r>
            <w:proofErr w:type="spellEnd"/>
            <w:r w:rsidRPr="000D3F89">
              <w:rPr>
                <w:bdr w:val="nil"/>
                <w:lang w:eastAsia="cs-CZ"/>
              </w:rPr>
              <w:t xml:space="preserve"> </w:t>
            </w:r>
            <w:proofErr w:type="spellStart"/>
            <w:r w:rsidRPr="000D3F89">
              <w:rPr>
                <w:bdr w:val="nil"/>
                <w:lang w:eastAsia="cs-CZ"/>
              </w:rPr>
              <w:t>Practice</w:t>
            </w:r>
            <w:proofErr w:type="spellEnd"/>
            <w:r w:rsidRPr="000D3F89">
              <w:rPr>
                <w:bdr w:val="nil"/>
                <w:lang w:eastAsia="cs-CZ"/>
              </w:rPr>
              <w:t xml:space="preserve"> zabývající se dlouhodobým projektům, udržitelností, modulárními konstrukcemi a inovativními technologiemi. Držitelka ceny Módní designer roku Czech Grand Design 2021 za návrh obuvi pro značku Pár. Pracovala jako lektorka na několika workshopech pro </w:t>
            </w:r>
            <w:proofErr w:type="spellStart"/>
            <w:r w:rsidRPr="000D3F89">
              <w:rPr>
                <w:bdr w:val="nil"/>
                <w:lang w:eastAsia="cs-CZ"/>
              </w:rPr>
              <w:t>Camper</w:t>
            </w:r>
            <w:proofErr w:type="spellEnd"/>
            <w:r w:rsidRPr="000D3F89">
              <w:rPr>
                <w:bdr w:val="nil"/>
                <w:lang w:eastAsia="cs-CZ"/>
              </w:rPr>
              <w:t xml:space="preserve"> v </w:t>
            </w:r>
            <w:proofErr w:type="spellStart"/>
            <w:r w:rsidRPr="000D3F89">
              <w:rPr>
                <w:bdr w:val="nil"/>
                <w:lang w:eastAsia="cs-CZ"/>
              </w:rPr>
              <w:t>Korei</w:t>
            </w:r>
            <w:proofErr w:type="spellEnd"/>
            <w:r w:rsidRPr="000D3F89">
              <w:rPr>
                <w:bdr w:val="nil"/>
                <w:lang w:eastAsia="cs-CZ"/>
              </w:rPr>
              <w:t xml:space="preserve"> a ve Španělsku nebo jako lektorka </w:t>
            </w:r>
            <w:proofErr w:type="spellStart"/>
            <w:r w:rsidRPr="000D3F89">
              <w:rPr>
                <w:bdr w:val="nil"/>
                <w:lang w:eastAsia="cs-CZ"/>
              </w:rPr>
              <w:t>Cirrus</w:t>
            </w:r>
            <w:proofErr w:type="spellEnd"/>
            <w:r w:rsidRPr="000D3F89">
              <w:rPr>
                <w:bdr w:val="nil"/>
                <w:lang w:eastAsia="cs-CZ"/>
              </w:rPr>
              <w:t xml:space="preserve"> workshopu pro EKA</w:t>
            </w:r>
            <w:r w:rsidR="008813CC" w:rsidRPr="000D3F89">
              <w:rPr>
                <w:bdr w:val="nil"/>
                <w:lang w:eastAsia="cs-CZ"/>
              </w:rPr>
              <w:t xml:space="preserve">, </w:t>
            </w:r>
            <w:r w:rsidRPr="000D3F89">
              <w:rPr>
                <w:bdr w:val="nil"/>
                <w:lang w:eastAsia="cs-CZ"/>
              </w:rPr>
              <w:t>4.11. 2024</w:t>
            </w:r>
          </w:p>
          <w:p w14:paraId="5AE7D56E" w14:textId="77777777" w:rsidR="004636BE" w:rsidRPr="00C457CC" w:rsidRDefault="004636BE" w:rsidP="004636BE">
            <w:pPr>
              <w:pStyle w:val="Odstavecseseznamem3"/>
              <w:snapToGrid w:val="0"/>
              <w:rPr>
                <w:bdr w:val="nil"/>
                <w:lang w:eastAsia="cs-CZ"/>
              </w:rPr>
            </w:pPr>
          </w:p>
        </w:tc>
      </w:tr>
    </w:tbl>
    <w:p w14:paraId="6D93F102" w14:textId="77777777" w:rsidR="00BD68D4" w:rsidRDefault="00BD68D4" w:rsidP="00BD68D4">
      <w:pPr>
        <w:pStyle w:val="Default"/>
        <w:ind w:left="-567"/>
        <w:rPr>
          <w:sz w:val="22"/>
          <w:szCs w:val="22"/>
        </w:rPr>
      </w:pPr>
    </w:p>
    <w:p w14:paraId="541164C8" w14:textId="77777777" w:rsidR="004636BE" w:rsidRDefault="004636BE" w:rsidP="00BD68D4">
      <w:pPr>
        <w:pStyle w:val="Default"/>
        <w:ind w:left="-567"/>
        <w:rPr>
          <w:sz w:val="22"/>
          <w:szCs w:val="22"/>
        </w:rPr>
      </w:pPr>
    </w:p>
    <w:p w14:paraId="4D15BC9D" w14:textId="77777777" w:rsidR="004636BE" w:rsidRDefault="004636BE" w:rsidP="00BD68D4">
      <w:pPr>
        <w:pStyle w:val="Default"/>
        <w:ind w:left="-567"/>
        <w:rPr>
          <w:sz w:val="22"/>
          <w:szCs w:val="22"/>
        </w:rPr>
      </w:pPr>
    </w:p>
    <w:p w14:paraId="3422D7CE" w14:textId="77777777" w:rsidR="004636BE" w:rsidRDefault="004636BE" w:rsidP="00BD68D4">
      <w:pPr>
        <w:pStyle w:val="Default"/>
        <w:ind w:left="-567"/>
        <w:rPr>
          <w:sz w:val="22"/>
          <w:szCs w:val="22"/>
        </w:rPr>
      </w:pPr>
    </w:p>
    <w:p w14:paraId="08462755" w14:textId="77777777" w:rsidR="004636BE" w:rsidRDefault="004636BE" w:rsidP="00BD68D4">
      <w:pPr>
        <w:pStyle w:val="Default"/>
        <w:ind w:left="-567"/>
        <w:rPr>
          <w:sz w:val="22"/>
          <w:szCs w:val="22"/>
        </w:rPr>
      </w:pPr>
    </w:p>
    <w:p w14:paraId="1FAC2325" w14:textId="77777777" w:rsidR="004636BE" w:rsidRDefault="004636BE" w:rsidP="00BD68D4">
      <w:pPr>
        <w:pStyle w:val="Default"/>
        <w:ind w:left="-567"/>
        <w:rPr>
          <w:sz w:val="22"/>
          <w:szCs w:val="22"/>
        </w:rPr>
      </w:pPr>
    </w:p>
    <w:p w14:paraId="368A4F7A" w14:textId="77777777" w:rsidR="004636BE" w:rsidRDefault="004636BE" w:rsidP="00BD68D4">
      <w:pPr>
        <w:pStyle w:val="Default"/>
        <w:ind w:left="-567"/>
        <w:rPr>
          <w:sz w:val="22"/>
          <w:szCs w:val="22"/>
        </w:rPr>
      </w:pPr>
    </w:p>
    <w:p w14:paraId="717978AC" w14:textId="77777777" w:rsidR="004636BE" w:rsidRDefault="004636BE" w:rsidP="00BD68D4">
      <w:pPr>
        <w:pStyle w:val="Default"/>
        <w:ind w:left="-567"/>
        <w:rPr>
          <w:sz w:val="22"/>
          <w:szCs w:val="22"/>
        </w:rPr>
      </w:pPr>
    </w:p>
    <w:p w14:paraId="04ACF950" w14:textId="77777777" w:rsidR="004636BE" w:rsidRDefault="004636BE" w:rsidP="00BD68D4">
      <w:pPr>
        <w:pStyle w:val="Default"/>
        <w:ind w:left="-567"/>
        <w:rPr>
          <w:sz w:val="22"/>
          <w:szCs w:val="22"/>
        </w:rPr>
      </w:pPr>
    </w:p>
    <w:p w14:paraId="45408564" w14:textId="77777777" w:rsidR="00C457CC" w:rsidRDefault="00C457CC" w:rsidP="00BD68D4">
      <w:pPr>
        <w:pStyle w:val="Default"/>
        <w:ind w:left="-567"/>
        <w:rPr>
          <w:sz w:val="22"/>
          <w:szCs w:val="22"/>
        </w:rPr>
      </w:pPr>
    </w:p>
    <w:p w14:paraId="50328C4C" w14:textId="77777777" w:rsidR="00C457CC" w:rsidRDefault="00C457CC" w:rsidP="00BD68D4">
      <w:pPr>
        <w:pStyle w:val="Default"/>
        <w:ind w:left="-567"/>
        <w:rPr>
          <w:sz w:val="22"/>
          <w:szCs w:val="22"/>
        </w:rPr>
      </w:pPr>
    </w:p>
    <w:p w14:paraId="4881E866" w14:textId="77777777" w:rsidR="00C457CC" w:rsidRDefault="00C457CC" w:rsidP="00BD68D4">
      <w:pPr>
        <w:pStyle w:val="Default"/>
        <w:ind w:left="-567"/>
        <w:rPr>
          <w:sz w:val="22"/>
          <w:szCs w:val="22"/>
        </w:rPr>
      </w:pPr>
    </w:p>
    <w:p w14:paraId="0F532986" w14:textId="77777777" w:rsidR="00C457CC" w:rsidRDefault="00C457CC" w:rsidP="00BD68D4">
      <w:pPr>
        <w:pStyle w:val="Default"/>
        <w:ind w:left="-567"/>
        <w:rPr>
          <w:sz w:val="22"/>
          <w:szCs w:val="22"/>
        </w:rPr>
      </w:pPr>
    </w:p>
    <w:p w14:paraId="5766F2C6" w14:textId="77777777" w:rsidR="00C457CC" w:rsidRDefault="00C457CC" w:rsidP="00BD68D4">
      <w:pPr>
        <w:pStyle w:val="Default"/>
        <w:ind w:left="-567"/>
        <w:rPr>
          <w:sz w:val="22"/>
          <w:szCs w:val="22"/>
        </w:rPr>
      </w:pPr>
    </w:p>
    <w:p w14:paraId="44708A36" w14:textId="77777777" w:rsidR="004636BE" w:rsidRDefault="004636BE" w:rsidP="00BD68D4">
      <w:pPr>
        <w:pStyle w:val="Default"/>
        <w:ind w:left="-567"/>
        <w:rPr>
          <w:sz w:val="22"/>
          <w:szCs w:val="22"/>
        </w:rPr>
      </w:pPr>
    </w:p>
    <w:p w14:paraId="17DBDD70" w14:textId="77777777" w:rsidR="00B56BDA" w:rsidRDefault="00B56BDA" w:rsidP="00BD68D4">
      <w:pPr>
        <w:pStyle w:val="Default"/>
        <w:ind w:left="-567"/>
        <w:rPr>
          <w:sz w:val="22"/>
          <w:szCs w:val="22"/>
        </w:rPr>
      </w:pPr>
    </w:p>
    <w:p w14:paraId="45459614" w14:textId="77777777" w:rsidR="00B56BDA" w:rsidRDefault="00B56BDA" w:rsidP="00BD68D4">
      <w:pPr>
        <w:pStyle w:val="Default"/>
        <w:ind w:left="-567"/>
        <w:rPr>
          <w:sz w:val="22"/>
          <w:szCs w:val="22"/>
        </w:rPr>
      </w:pPr>
    </w:p>
    <w:p w14:paraId="760228A5" w14:textId="77777777" w:rsidR="00B56BDA" w:rsidRDefault="00B56BDA" w:rsidP="00BD68D4">
      <w:pPr>
        <w:pStyle w:val="Default"/>
        <w:ind w:left="-567"/>
        <w:rPr>
          <w:sz w:val="22"/>
          <w:szCs w:val="22"/>
        </w:rPr>
      </w:pPr>
    </w:p>
    <w:p w14:paraId="2540DDC9" w14:textId="77777777" w:rsidR="00B56BDA" w:rsidRDefault="00B56BDA" w:rsidP="00BD68D4">
      <w:pPr>
        <w:pStyle w:val="Default"/>
        <w:ind w:left="-567"/>
        <w:rPr>
          <w:sz w:val="22"/>
          <w:szCs w:val="22"/>
        </w:rPr>
      </w:pPr>
    </w:p>
    <w:p w14:paraId="52EFA182" w14:textId="77777777" w:rsidR="004636BE" w:rsidRDefault="004636BE" w:rsidP="00BD68D4">
      <w:pPr>
        <w:pStyle w:val="Default"/>
        <w:ind w:left="-567"/>
        <w:rPr>
          <w:sz w:val="22"/>
          <w:szCs w:val="22"/>
        </w:rPr>
      </w:pPr>
    </w:p>
    <w:p w14:paraId="6888B231" w14:textId="77777777" w:rsidR="004636BE" w:rsidRDefault="004636BE" w:rsidP="00BD68D4">
      <w:pPr>
        <w:pStyle w:val="Default"/>
        <w:ind w:left="-567"/>
        <w:rPr>
          <w:sz w:val="22"/>
          <w:szCs w:val="22"/>
        </w:rPr>
      </w:pPr>
    </w:p>
    <w:p w14:paraId="0BC90A1C" w14:textId="77777777" w:rsidR="001B0385" w:rsidRDefault="001B0385">
      <w:r>
        <w:br w:type="page"/>
      </w:r>
    </w:p>
    <w:tbl>
      <w:tblPr>
        <w:tblStyle w:val="Mkatabulky"/>
        <w:tblW w:w="10207" w:type="dxa"/>
        <w:tblInd w:w="-289" w:type="dxa"/>
        <w:tblLook w:val="04A0" w:firstRow="1" w:lastRow="0" w:firstColumn="1" w:lastColumn="0" w:noHBand="0" w:noVBand="1"/>
      </w:tblPr>
      <w:tblGrid>
        <w:gridCol w:w="10207"/>
      </w:tblGrid>
      <w:tr w:rsidR="00503D29" w:rsidRPr="00A81C61" w14:paraId="5A28B3C8" w14:textId="77777777" w:rsidTr="00A81C61">
        <w:trPr>
          <w:trHeight w:val="552"/>
        </w:trPr>
        <w:tc>
          <w:tcPr>
            <w:tcW w:w="10207" w:type="dxa"/>
            <w:shd w:val="clear" w:color="auto" w:fill="BDD6EE" w:themeFill="accent1" w:themeFillTint="66"/>
          </w:tcPr>
          <w:p w14:paraId="7BA3E8D8" w14:textId="26FF2699" w:rsidR="006C33B9" w:rsidRPr="00A81C61" w:rsidRDefault="00503D29" w:rsidP="00A656B7">
            <w:pPr>
              <w:spacing w:before="60" w:after="60"/>
              <w:jc w:val="both"/>
              <w:rPr>
                <w:b/>
                <w:bCs/>
                <w:noProof/>
                <w:lang w:val="sk-SK"/>
              </w:rPr>
            </w:pPr>
            <w:r w:rsidRPr="00A81C61">
              <w:rPr>
                <w:b/>
                <w:bCs/>
                <w:noProof/>
                <w:lang w:val="sk-SK"/>
              </w:rPr>
              <w:lastRenderedPageBreak/>
              <w:t xml:space="preserve">Vyjádření odborníků z praxe k perspektivě a struktuře studijního programu </w:t>
            </w:r>
            <w:r w:rsidR="00781B1F" w:rsidRPr="00A81C61">
              <w:rPr>
                <w:b/>
                <w:bCs/>
                <w:noProof/>
                <w:lang w:val="sk-SK"/>
              </w:rPr>
              <w:t>Footwear Design</w:t>
            </w:r>
            <w:r w:rsidRPr="00A81C61">
              <w:rPr>
                <w:b/>
                <w:bCs/>
                <w:noProof/>
                <w:lang w:val="sk-SK"/>
              </w:rPr>
              <w:t>, výstupním dovednostem absolventů a jejich uplatnitelnosti na trhu práce dle SR/08/2022 Standardy studijních programů UTB</w:t>
            </w:r>
          </w:p>
        </w:tc>
      </w:tr>
      <w:tr w:rsidR="00503D29" w:rsidRPr="00A81C61" w14:paraId="3B488887" w14:textId="77777777" w:rsidTr="00A656B7">
        <w:tc>
          <w:tcPr>
            <w:tcW w:w="10207" w:type="dxa"/>
            <w:shd w:val="clear" w:color="auto" w:fill="F7CAAC" w:themeFill="accent2" w:themeFillTint="66"/>
          </w:tcPr>
          <w:p w14:paraId="6685EFAC" w14:textId="1D59ECBE" w:rsidR="00503D29" w:rsidRPr="00A81C61" w:rsidRDefault="00B56BDA" w:rsidP="00A656B7">
            <w:pPr>
              <w:spacing w:before="60" w:after="60"/>
              <w:rPr>
                <w:b/>
                <w:bCs/>
                <w:noProof/>
                <w:lang w:val="sk-SK"/>
              </w:rPr>
            </w:pPr>
            <w:r w:rsidRPr="00A81C61">
              <w:rPr>
                <w:b/>
                <w:bCs/>
                <w:noProof/>
                <w:lang w:val="sk-SK"/>
              </w:rPr>
              <w:t>Tomáš Karlík</w:t>
            </w:r>
          </w:p>
        </w:tc>
      </w:tr>
      <w:tr w:rsidR="00503D29" w:rsidRPr="00A81C61" w14:paraId="5FEF90F4" w14:textId="77777777" w:rsidTr="00A656B7">
        <w:trPr>
          <w:trHeight w:val="983"/>
        </w:trPr>
        <w:tc>
          <w:tcPr>
            <w:tcW w:w="10207" w:type="dxa"/>
          </w:tcPr>
          <w:p w14:paraId="2F75FD9B" w14:textId="77777777" w:rsidR="00503D29" w:rsidRPr="00A81C61" w:rsidRDefault="00503D29" w:rsidP="00503D29">
            <w:pPr>
              <w:pStyle w:val="Odstavecseseznamem"/>
              <w:numPr>
                <w:ilvl w:val="0"/>
                <w:numId w:val="6"/>
              </w:numPr>
              <w:spacing w:before="120" w:after="120"/>
              <w:ind w:left="714" w:hanging="357"/>
              <w:contextualSpacing w:val="0"/>
              <w:jc w:val="both"/>
              <w:rPr>
                <w:noProof/>
                <w:lang w:val="sk-SK"/>
              </w:rPr>
            </w:pPr>
            <w:r w:rsidRPr="00A81C61">
              <w:rPr>
                <w:noProof/>
                <w:lang w:val="sk-SK"/>
              </w:rPr>
              <w:t>Výstupní dovednosti absolventů</w:t>
            </w:r>
          </w:p>
          <w:p w14:paraId="5C8EEFF5" w14:textId="77777777" w:rsidR="00503D29" w:rsidRPr="00A81C61" w:rsidRDefault="00503D29" w:rsidP="00A656B7">
            <w:pPr>
              <w:spacing w:before="120" w:after="120"/>
              <w:jc w:val="both"/>
              <w:rPr>
                <w:noProof/>
                <w:lang w:val="sk-SK"/>
              </w:rPr>
            </w:pPr>
            <w:r w:rsidRPr="00A81C61">
              <w:rPr>
                <w:noProof/>
                <w:lang w:val="sk-SK"/>
              </w:rPr>
              <w:t xml:space="preserve">Důležité je, aby absolvent tohto studijního programu nebyl pouze teoretikem, ale aby pevnou součástí byla i přímá návaznost na výrobu samotnou. Udržitelnost je jedna z věcí, které je nutné do moderní obuvnické výroby aplikovat, nemělo by se však zapomínat ani na tradiční a osvědčené postupy. Bylo by tedy dobré se zaměřit jak na moderní technologie a rozvoj, ale zároveň se naučit a osvojit si osvědčené postupy – ať už v designu obuvi, nebo výroby samotné. </w:t>
            </w:r>
          </w:p>
          <w:p w14:paraId="7298833C" w14:textId="77777777" w:rsidR="00503D29" w:rsidRPr="00A81C61" w:rsidRDefault="00503D29" w:rsidP="00A656B7">
            <w:pPr>
              <w:spacing w:before="120" w:after="120"/>
              <w:jc w:val="both"/>
              <w:rPr>
                <w:noProof/>
                <w:lang w:val="sk-SK"/>
              </w:rPr>
            </w:pPr>
            <w:r w:rsidRPr="00A81C61">
              <w:rPr>
                <w:noProof/>
                <w:lang w:val="sk-SK"/>
              </w:rPr>
              <w:t>Je také důležité, aby při vývoji nových udržitelných designů obuvi bylo myšleno zejména na jejich reálnou využitelnost a také na jednoduchost a reálnost zpracování – to co funguje v teoretické rovině, nemusí fungovat při následném reálném provedení a je tedy důležité, aby absolventi tohto oboru uměli najít ta správná řešení, která budou správně jak z hlediska designu, udržitelnosti, ale také výroby samotné.</w:t>
            </w:r>
          </w:p>
        </w:tc>
      </w:tr>
      <w:tr w:rsidR="00503D29" w:rsidRPr="00A81C61" w:rsidDel="00FF66F9" w14:paraId="26A68060" w14:textId="77777777" w:rsidTr="00A81C61">
        <w:trPr>
          <w:trHeight w:val="1863"/>
        </w:trPr>
        <w:tc>
          <w:tcPr>
            <w:tcW w:w="10207" w:type="dxa"/>
            <w:shd w:val="clear" w:color="auto" w:fill="auto"/>
          </w:tcPr>
          <w:p w14:paraId="0498B9BC" w14:textId="77777777" w:rsidR="00503D29" w:rsidRPr="00A81C61" w:rsidRDefault="00503D29" w:rsidP="00503D29">
            <w:pPr>
              <w:pStyle w:val="Odstavecseseznamem"/>
              <w:numPr>
                <w:ilvl w:val="0"/>
                <w:numId w:val="6"/>
              </w:numPr>
              <w:spacing w:before="120" w:after="120"/>
              <w:ind w:left="714" w:hanging="357"/>
              <w:contextualSpacing w:val="0"/>
              <w:jc w:val="both"/>
              <w:rPr>
                <w:noProof/>
                <w:lang w:val="sk-SK"/>
              </w:rPr>
            </w:pPr>
            <w:r w:rsidRPr="00A81C61">
              <w:rPr>
                <w:noProof/>
                <w:lang w:val="sk-SK"/>
              </w:rPr>
              <w:t>Uplatnitelnost absolventů</w:t>
            </w:r>
          </w:p>
          <w:p w14:paraId="721A13A5" w14:textId="25788A69" w:rsidR="00503D29" w:rsidRPr="00A81C61" w:rsidRDefault="00503D29" w:rsidP="00A656B7">
            <w:pPr>
              <w:spacing w:before="120" w:after="120"/>
              <w:jc w:val="both"/>
              <w:rPr>
                <w:noProof/>
                <w:lang w:val="sk-SK"/>
              </w:rPr>
            </w:pPr>
            <w:r w:rsidRPr="00A81C61">
              <w:rPr>
                <w:noProof/>
                <w:lang w:val="sk-SK"/>
              </w:rPr>
              <w:t>Měla by zde být úzká spolupráce zejména s ČOKA , která zaštiťuje velkou spoustu potenciálních budoucích zaměstnavatelů. Bylo by dobré od prvopočátku navázat spolupráci s jednotlivými firmami – domluvit možné stáže, praktickou výuku ve výrobách atd.</w:t>
            </w:r>
          </w:p>
          <w:p w14:paraId="153ED60D" w14:textId="197678E8" w:rsidR="00503D29" w:rsidRPr="00A81C61" w:rsidDel="00FF66F9" w:rsidRDefault="00503D29" w:rsidP="00A81C61">
            <w:pPr>
              <w:spacing w:before="120" w:after="120"/>
              <w:jc w:val="both"/>
              <w:rPr>
                <w:noProof/>
                <w:lang w:val="sk-SK"/>
              </w:rPr>
            </w:pPr>
            <w:r w:rsidRPr="00A81C61">
              <w:rPr>
                <w:noProof/>
                <w:lang w:val="sk-SK"/>
              </w:rPr>
              <w:t>Dle mého názoru by mělo být cílem moci absolventa uplatnit nejen jako designéra, ale také jako modeláře obuvi, výrobáře atd. Toho docílíme tak, že zaměření na praxi samotnou bude maximální.</w:t>
            </w:r>
          </w:p>
        </w:tc>
      </w:tr>
      <w:tr w:rsidR="00503D29" w:rsidRPr="00A81C61" w14:paraId="62081DAD" w14:textId="77777777" w:rsidTr="00A81C61">
        <w:trPr>
          <w:trHeight w:val="2967"/>
        </w:trPr>
        <w:tc>
          <w:tcPr>
            <w:tcW w:w="10207" w:type="dxa"/>
          </w:tcPr>
          <w:p w14:paraId="5C979992" w14:textId="77777777" w:rsidR="00503D29" w:rsidRPr="00A81C61" w:rsidRDefault="00503D29" w:rsidP="00503D29">
            <w:pPr>
              <w:pStyle w:val="Odstavecseseznamem"/>
              <w:numPr>
                <w:ilvl w:val="0"/>
                <w:numId w:val="6"/>
              </w:numPr>
              <w:spacing w:before="120" w:after="120"/>
              <w:ind w:left="714" w:hanging="357"/>
              <w:contextualSpacing w:val="0"/>
              <w:jc w:val="both"/>
              <w:rPr>
                <w:noProof/>
                <w:lang w:val="sk-SK"/>
              </w:rPr>
            </w:pPr>
            <w:r w:rsidRPr="00A81C61">
              <w:rPr>
                <w:noProof/>
                <w:lang w:val="sk-SK"/>
              </w:rPr>
              <w:t>Perspektiva připravovaného programu</w:t>
            </w:r>
          </w:p>
          <w:p w14:paraId="3EEB66CE" w14:textId="710914A0" w:rsidR="00503D29" w:rsidRPr="00A81C61" w:rsidRDefault="00503D29" w:rsidP="00A656B7">
            <w:pPr>
              <w:spacing w:before="120" w:after="120"/>
              <w:jc w:val="both"/>
              <w:rPr>
                <w:noProof/>
                <w:lang w:val="sk-SK"/>
              </w:rPr>
            </w:pPr>
            <w:r w:rsidRPr="00A81C61">
              <w:rPr>
                <w:noProof/>
                <w:lang w:val="sk-SK"/>
              </w:rPr>
              <w:t>Je velmi dobře, že je zde snaha vytvořit nový obuvnický program. Osobně si myslím, že by udržitelnost rozhodně nemusela být základním prvkem daného oboru – je to jedna z aktuálních rozvojových věcí, ale rozhodně se v současné době nejedná o hlavní snahu veškerých obuvnických firem na trhu. Přesah do udržitelnosti je jedna z věcí, která přichází v bodě finanční stability a úspěchu na trhu, což je v českých poměrech velmi náročné a většina firem – alespoň těch, které opravdu v Česku i vyrábějí v této pozici zdaleka nejsou</w:t>
            </w:r>
            <w:r w:rsidR="0041390F" w:rsidRPr="00A81C61">
              <w:rPr>
                <w:noProof/>
                <w:lang w:val="sk-SK"/>
              </w:rPr>
              <w:t>,</w:t>
            </w:r>
            <w:r w:rsidRPr="00A81C61">
              <w:rPr>
                <w:noProof/>
                <w:lang w:val="sk-SK"/>
              </w:rPr>
              <w:t xml:space="preserve"> a proto mnohdy udržitelnost jako taková jde stranou. U těchto firem je to tedy spíše o efektivitě výroby, o zajímavosti designu, zlevnění výroby atd. Těžko odhadovat jak se tato situace bude měnit v následujících letech, ale troufám si tvrdit, že uspět na českém trhu bude čím dál těžší a tyto atributy tedy budou stále prioritní, prohlubování udržitelnosti bude spíše něco co vzezjde z nových zákonů o nakládání s odpady, z nových směrnic atd.</w:t>
            </w:r>
          </w:p>
          <w:p w14:paraId="1C757B4E" w14:textId="579ACE3A" w:rsidR="00503D29" w:rsidRPr="00A81C61" w:rsidRDefault="00503D29" w:rsidP="00A81C61">
            <w:pPr>
              <w:spacing w:before="120" w:after="120"/>
              <w:jc w:val="both"/>
              <w:rPr>
                <w:noProof/>
                <w:lang w:val="sk-SK"/>
              </w:rPr>
            </w:pPr>
            <w:r w:rsidRPr="00A81C61">
              <w:rPr>
                <w:noProof/>
                <w:lang w:val="sk-SK"/>
              </w:rPr>
              <w:t>Rozhodně bych tedy doporučoval, aby udržitelnosti samotné nebylo věnováno více prostoru než samotným praktickým dovednostem.</w:t>
            </w:r>
          </w:p>
        </w:tc>
      </w:tr>
      <w:tr w:rsidR="00503D29" w:rsidRPr="00A81C61" w14:paraId="6B9D16C1" w14:textId="77777777" w:rsidTr="00A656B7">
        <w:tc>
          <w:tcPr>
            <w:tcW w:w="10207" w:type="dxa"/>
          </w:tcPr>
          <w:p w14:paraId="6C67547B" w14:textId="77777777" w:rsidR="00503D29" w:rsidRPr="00A81C61" w:rsidRDefault="00503D29" w:rsidP="00503D29">
            <w:pPr>
              <w:pStyle w:val="Odstavecseseznamem"/>
              <w:numPr>
                <w:ilvl w:val="0"/>
                <w:numId w:val="6"/>
              </w:numPr>
              <w:spacing w:before="120" w:after="120"/>
              <w:ind w:left="714" w:hanging="357"/>
              <w:contextualSpacing w:val="0"/>
              <w:jc w:val="both"/>
              <w:rPr>
                <w:noProof/>
                <w:lang w:val="sk-SK"/>
              </w:rPr>
            </w:pPr>
            <w:r w:rsidRPr="00A81C61">
              <w:rPr>
                <w:noProof/>
                <w:lang w:val="sk-SK"/>
              </w:rPr>
              <w:t>Další podněty</w:t>
            </w:r>
          </w:p>
          <w:p w14:paraId="5320DC55" w14:textId="60011881" w:rsidR="00503D29" w:rsidRPr="00A81C61" w:rsidRDefault="00503D29" w:rsidP="00A656B7">
            <w:pPr>
              <w:spacing w:before="120" w:after="120"/>
              <w:jc w:val="both"/>
              <w:rPr>
                <w:noProof/>
                <w:lang w:val="sk-SK"/>
              </w:rPr>
            </w:pPr>
            <w:r w:rsidRPr="00A81C61">
              <w:rPr>
                <w:noProof/>
                <w:lang w:val="sk-SK"/>
              </w:rPr>
              <w:t>Rozhodně bych doporučoval zkusit reálnou spolupráci s firmami již od prvních ročníků – pokud se podaří studenty šikovně zapojit do procesu a vymyslet nový zajímavý nápad s fungující firmou, který daná firma přivede k</w:t>
            </w:r>
            <w:r w:rsidR="006E6C2D" w:rsidRPr="00A81C61">
              <w:rPr>
                <w:noProof/>
                <w:lang w:val="sk-SK"/>
              </w:rPr>
              <w:t> </w:t>
            </w:r>
            <w:r w:rsidRPr="00A81C61">
              <w:rPr>
                <w:noProof/>
                <w:lang w:val="sk-SK"/>
              </w:rPr>
              <w:t>životu</w:t>
            </w:r>
            <w:r w:rsidR="006E6C2D" w:rsidRPr="00A81C61">
              <w:rPr>
                <w:noProof/>
                <w:lang w:val="sk-SK"/>
              </w:rPr>
              <w:t>,</w:t>
            </w:r>
            <w:r w:rsidRPr="00A81C61">
              <w:rPr>
                <w:noProof/>
                <w:lang w:val="sk-SK"/>
              </w:rPr>
              <w:t xml:space="preserve"> podpoří to jak zájem studentů, protože hmatatelně uvidí výsledky práce. Stejně tak to podpoří zájem firem o absolventy daného oboru.</w:t>
            </w:r>
          </w:p>
          <w:p w14:paraId="2EB18737" w14:textId="77777777" w:rsidR="00503D29" w:rsidRPr="00A81C61" w:rsidRDefault="00503D29" w:rsidP="00A656B7">
            <w:pPr>
              <w:spacing w:before="120" w:after="120"/>
              <w:jc w:val="both"/>
              <w:rPr>
                <w:noProof/>
                <w:lang w:val="sk-SK"/>
              </w:rPr>
            </w:pPr>
            <w:r w:rsidRPr="00A81C61">
              <w:rPr>
                <w:noProof/>
                <w:lang w:val="sk-SK"/>
              </w:rPr>
              <w:t>Dále doporučuji, aby zde byl kladen důraz i na studium jazyků – zejména angličtiny, aby absolventi mohli působit i na mezinárodní úrovni, případně aby byli schopni komunikovat s dalšími firmami z celého světa.</w:t>
            </w:r>
          </w:p>
        </w:tc>
      </w:tr>
      <w:tr w:rsidR="00503D29" w:rsidRPr="00821825" w14:paraId="5B1FA5AF" w14:textId="77777777" w:rsidTr="00A656B7">
        <w:tc>
          <w:tcPr>
            <w:tcW w:w="10207" w:type="dxa"/>
          </w:tcPr>
          <w:p w14:paraId="047ED8C9" w14:textId="77777777" w:rsidR="00503D29" w:rsidRPr="00A81C61" w:rsidRDefault="00503D29" w:rsidP="00A656B7">
            <w:pPr>
              <w:pStyle w:val="Odstavecseseznamem"/>
              <w:rPr>
                <w:noProof/>
                <w:lang w:val="sk-SK"/>
              </w:rPr>
            </w:pPr>
          </w:p>
          <w:p w14:paraId="5EF19CD2" w14:textId="77777777" w:rsidR="006E6C2D" w:rsidRPr="00A81C61" w:rsidRDefault="00503D29" w:rsidP="00A656B7">
            <w:pPr>
              <w:pStyle w:val="Odstavecseseznamem"/>
              <w:rPr>
                <w:noProof/>
                <w:lang w:val="sk-SK"/>
              </w:rPr>
            </w:pPr>
            <w:r w:rsidRPr="00A81C61">
              <w:rPr>
                <w:noProof/>
                <w:lang w:val="sk-SK"/>
              </w:rPr>
              <w:t>Jméno hodnotitele, instituce, datum</w:t>
            </w:r>
            <w:r w:rsidR="006C33B9" w:rsidRPr="00A81C61">
              <w:rPr>
                <w:noProof/>
                <w:lang w:val="sk-SK"/>
              </w:rPr>
              <w:t xml:space="preserve">: </w:t>
            </w:r>
          </w:p>
          <w:p w14:paraId="5FFA555B" w14:textId="77777777" w:rsidR="006E6C2D" w:rsidRPr="00A81C61" w:rsidRDefault="006E6C2D" w:rsidP="00A656B7">
            <w:pPr>
              <w:pStyle w:val="Odstavecseseznamem"/>
              <w:rPr>
                <w:noProof/>
                <w:lang w:val="sk-SK"/>
              </w:rPr>
            </w:pPr>
          </w:p>
          <w:p w14:paraId="2B8D68EE" w14:textId="36DAFBE1" w:rsidR="00503D29" w:rsidRPr="00474CC7" w:rsidRDefault="00503D29" w:rsidP="00A656B7">
            <w:pPr>
              <w:pStyle w:val="Odstavecseseznamem"/>
              <w:rPr>
                <w:noProof/>
                <w:lang w:val="sk-SK"/>
              </w:rPr>
            </w:pPr>
            <w:r w:rsidRPr="00A81C61">
              <w:rPr>
                <w:noProof/>
                <w:lang w:val="sk-SK"/>
              </w:rPr>
              <w:t>Tomáš Karlík – Vasky trade s.r.o.</w:t>
            </w:r>
            <w:r w:rsidR="00D50898">
              <w:rPr>
                <w:noProof/>
                <w:lang w:val="sk-SK"/>
              </w:rPr>
              <w:t xml:space="preserve">, </w:t>
            </w:r>
            <w:r w:rsidR="00D55CF1">
              <w:rPr>
                <w:noProof/>
                <w:lang w:val="sk-SK"/>
              </w:rPr>
              <w:t>, 12. 11. 2024</w:t>
            </w:r>
          </w:p>
          <w:p w14:paraId="6AFF31A0" w14:textId="77777777" w:rsidR="00503D29" w:rsidRPr="00474CC7" w:rsidRDefault="00503D29" w:rsidP="00A656B7">
            <w:pPr>
              <w:pStyle w:val="Odstavecseseznamem"/>
              <w:rPr>
                <w:noProof/>
                <w:lang w:val="sk-SK"/>
              </w:rPr>
            </w:pPr>
          </w:p>
        </w:tc>
      </w:tr>
    </w:tbl>
    <w:p w14:paraId="40D78DB6" w14:textId="77777777" w:rsidR="004636BE" w:rsidRDefault="004636BE" w:rsidP="00BD68D4">
      <w:pPr>
        <w:pStyle w:val="Default"/>
        <w:ind w:left="-567"/>
        <w:rPr>
          <w:sz w:val="22"/>
          <w:szCs w:val="22"/>
        </w:rPr>
      </w:pPr>
    </w:p>
    <w:p w14:paraId="2977BA01" w14:textId="77777777" w:rsidR="00503D29" w:rsidRDefault="00503D29" w:rsidP="00BD68D4">
      <w:pPr>
        <w:pStyle w:val="Default"/>
        <w:ind w:left="-567"/>
        <w:rPr>
          <w:sz w:val="22"/>
          <w:szCs w:val="22"/>
        </w:rPr>
      </w:pPr>
    </w:p>
    <w:p w14:paraId="09DDF2AD" w14:textId="77777777" w:rsidR="00503D29" w:rsidRDefault="00503D29" w:rsidP="00A81C61">
      <w:pPr>
        <w:spacing w:after="160" w:line="259" w:lineRule="auto"/>
      </w:pPr>
    </w:p>
    <w:p w14:paraId="2F2D06D0" w14:textId="77777777" w:rsidR="00B87C27" w:rsidRDefault="00B87C27">
      <w:r>
        <w:br w:type="page"/>
      </w:r>
    </w:p>
    <w:tbl>
      <w:tblPr>
        <w:tblStyle w:val="Mkatabulky"/>
        <w:tblW w:w="10207" w:type="dxa"/>
        <w:tblInd w:w="-289" w:type="dxa"/>
        <w:tblLook w:val="04A0" w:firstRow="1" w:lastRow="0" w:firstColumn="1" w:lastColumn="0" w:noHBand="0" w:noVBand="1"/>
      </w:tblPr>
      <w:tblGrid>
        <w:gridCol w:w="10207"/>
      </w:tblGrid>
      <w:tr w:rsidR="002D5096" w:rsidRPr="002B50D9" w14:paraId="5758E3D0" w14:textId="77777777" w:rsidTr="00A81C61">
        <w:trPr>
          <w:trHeight w:val="553"/>
        </w:trPr>
        <w:tc>
          <w:tcPr>
            <w:tcW w:w="10207" w:type="dxa"/>
            <w:shd w:val="clear" w:color="auto" w:fill="BDD6EE" w:themeFill="accent1" w:themeFillTint="66"/>
          </w:tcPr>
          <w:p w14:paraId="05277FA7" w14:textId="4DB4A205" w:rsidR="006B0FC0" w:rsidRPr="002B50D9" w:rsidRDefault="002D5096">
            <w:pPr>
              <w:spacing w:before="60" w:after="60"/>
              <w:jc w:val="both"/>
              <w:rPr>
                <w:b/>
                <w:bCs/>
                <w:noProof/>
                <w:lang w:val="sk-SK"/>
              </w:rPr>
            </w:pPr>
            <w:r w:rsidRPr="00B865C6">
              <w:rPr>
                <w:b/>
                <w:bCs/>
                <w:noProof/>
                <w:lang w:val="sk-SK"/>
              </w:rPr>
              <w:lastRenderedPageBreak/>
              <w:t xml:space="preserve">Vyjádření odborníků z praxe k perspektivě a struktuře studijního programu </w:t>
            </w:r>
            <w:r w:rsidR="00781B1F" w:rsidRPr="00781B1F">
              <w:rPr>
                <w:b/>
                <w:bCs/>
                <w:noProof/>
                <w:lang w:val="sk-SK"/>
              </w:rPr>
              <w:t>Footwear Design</w:t>
            </w:r>
            <w:r w:rsidRPr="00B865C6">
              <w:rPr>
                <w:b/>
                <w:bCs/>
                <w:noProof/>
                <w:lang w:val="sk-SK"/>
              </w:rPr>
              <w:t xml:space="preserve">, výstupním dovednostem absolventů a jejich uplatnitelnosti na trhu práce dle SR/08/2022 Standardy studijních programů </w:t>
            </w:r>
            <w:r>
              <w:rPr>
                <w:b/>
                <w:bCs/>
                <w:noProof/>
                <w:lang w:val="sk-SK"/>
              </w:rPr>
              <w:t>UTB</w:t>
            </w:r>
          </w:p>
        </w:tc>
      </w:tr>
      <w:tr w:rsidR="00325EC2" w:rsidRPr="002E54D4" w14:paraId="13F45032" w14:textId="77777777" w:rsidTr="00A656B7">
        <w:tc>
          <w:tcPr>
            <w:tcW w:w="10207" w:type="dxa"/>
            <w:shd w:val="clear" w:color="auto" w:fill="F7CAAC" w:themeFill="accent2" w:themeFillTint="66"/>
          </w:tcPr>
          <w:p w14:paraId="08287A9B" w14:textId="53939F64" w:rsidR="00325EC2" w:rsidRPr="006C33B9" w:rsidRDefault="00325EC2" w:rsidP="00325EC2">
            <w:pPr>
              <w:spacing w:before="60" w:after="60"/>
              <w:rPr>
                <w:b/>
                <w:bCs/>
                <w:noProof/>
                <w:lang w:val="sk-SK"/>
              </w:rPr>
            </w:pPr>
            <w:r w:rsidRPr="006C33B9">
              <w:rPr>
                <w:b/>
                <w:bCs/>
              </w:rPr>
              <w:t>Ing. Radim Kocourek, Ph.D.</w:t>
            </w:r>
          </w:p>
        </w:tc>
      </w:tr>
      <w:tr w:rsidR="00325EC2" w:rsidRPr="00DC029A" w14:paraId="2DE59CBF" w14:textId="77777777" w:rsidTr="00A656B7">
        <w:tc>
          <w:tcPr>
            <w:tcW w:w="10207" w:type="dxa"/>
          </w:tcPr>
          <w:p w14:paraId="3C179678" w14:textId="30426551" w:rsidR="00393B50" w:rsidRDefault="000C2BA9" w:rsidP="00393B50">
            <w:pPr>
              <w:spacing w:before="120" w:after="120"/>
              <w:jc w:val="both"/>
            </w:pPr>
            <w:r>
              <w:t xml:space="preserve">         </w:t>
            </w:r>
            <w:r w:rsidR="00393B50">
              <w:t xml:space="preserve">1. </w:t>
            </w:r>
            <w:r>
              <w:t xml:space="preserve"> </w:t>
            </w:r>
            <w:r w:rsidR="00393B50">
              <w:t>Struktura studijního plánu</w:t>
            </w:r>
          </w:p>
          <w:p w14:paraId="1EB5575F" w14:textId="7E35A173" w:rsidR="00325EC2" w:rsidRPr="00DC029A" w:rsidRDefault="00393B50" w:rsidP="00393B50">
            <w:pPr>
              <w:spacing w:before="120" w:after="120"/>
              <w:jc w:val="both"/>
              <w:rPr>
                <w:noProof/>
                <w:lang w:val="sk-SK"/>
              </w:rPr>
            </w:pPr>
            <w:r>
              <w:t>Ze stanoviska odborníka z praxe je předložený studijní program „</w:t>
            </w:r>
            <w:proofErr w:type="spellStart"/>
            <w:r w:rsidR="00781B1F" w:rsidRPr="00781B1F">
              <w:t>Footwear</w:t>
            </w:r>
            <w:proofErr w:type="spellEnd"/>
            <w:r w:rsidR="00781B1F" w:rsidRPr="00781B1F">
              <w:t xml:space="preserve"> Design</w:t>
            </w:r>
            <w:r>
              <w:t xml:space="preserve">“ určený pro bakalářský typ studia zajímavý zejména svým zaměřením na řemeslné </w:t>
            </w:r>
            <w:proofErr w:type="spellStart"/>
            <w:r>
              <w:t>zpracovní</w:t>
            </w:r>
            <w:proofErr w:type="spellEnd"/>
            <w:r>
              <w:t xml:space="preserve"> obuvi. Dále kladně hodnotím pozornost požadavek </w:t>
            </w:r>
            <w:proofErr w:type="spellStart"/>
            <w:r>
              <w:t>funčnosti</w:t>
            </w:r>
            <w:proofErr w:type="spellEnd"/>
            <w:r>
              <w:t xml:space="preserve"> inovativního typu obuvi. Toto zaměření je vhodné podpořit už jen ze statutu jména samotné </w:t>
            </w:r>
            <w:r w:rsidR="00B87C27">
              <w:t>u</w:t>
            </w:r>
            <w:r>
              <w:t>niverzity, a také z důvodu nedostatku odborníků v obuvnickém průmyslu.</w:t>
            </w:r>
          </w:p>
        </w:tc>
      </w:tr>
      <w:tr w:rsidR="002D5096" w:rsidRPr="003C1CFA" w14:paraId="2CADF4B4" w14:textId="77777777" w:rsidTr="00A656B7">
        <w:trPr>
          <w:trHeight w:val="983"/>
        </w:trPr>
        <w:tc>
          <w:tcPr>
            <w:tcW w:w="10207" w:type="dxa"/>
          </w:tcPr>
          <w:p w14:paraId="5CBB1EEE" w14:textId="7B95DA12" w:rsidR="002D5096" w:rsidRPr="00B87C27" w:rsidRDefault="00B87C27" w:rsidP="00A81C61">
            <w:pPr>
              <w:spacing w:before="120" w:after="120"/>
              <w:jc w:val="both"/>
              <w:rPr>
                <w:noProof/>
                <w:lang w:val="sk-SK"/>
              </w:rPr>
            </w:pPr>
            <w:r>
              <w:rPr>
                <w:noProof/>
                <w:lang w:val="sk-SK"/>
              </w:rPr>
              <w:t xml:space="preserve">          </w:t>
            </w:r>
            <w:r w:rsidR="000C2BA9" w:rsidRPr="00B87C27">
              <w:rPr>
                <w:noProof/>
                <w:lang w:val="sk-SK"/>
              </w:rPr>
              <w:t xml:space="preserve">2.  </w:t>
            </w:r>
            <w:r w:rsidR="002D5096" w:rsidRPr="00B87C27">
              <w:rPr>
                <w:noProof/>
                <w:lang w:val="sk-SK"/>
              </w:rPr>
              <w:t>Výstupní dovednosti absolventů</w:t>
            </w:r>
          </w:p>
          <w:p w14:paraId="086BDA9A" w14:textId="2E1C3F23" w:rsidR="002D5096" w:rsidRPr="00474CC7" w:rsidRDefault="000C2BA9" w:rsidP="00A656B7">
            <w:pPr>
              <w:spacing w:before="120" w:after="120"/>
              <w:jc w:val="both"/>
              <w:rPr>
                <w:noProof/>
                <w:lang w:val="sk-SK"/>
              </w:rPr>
            </w:pPr>
            <w:r w:rsidRPr="000C2BA9">
              <w:rPr>
                <w:noProof/>
                <w:lang w:val="sk-SK"/>
              </w:rPr>
              <w:t>Absolventi studijního programu by měli být schopni navrhnout a vyrobit obuv tak, aby dokázali prezentovat získané znalosti a dovednosti z jednotlivých oblastí vzdělání se zaměřením na inovaci, funkčnost a udržitelnost. Měli by dokázat navrhnout řešení pro efektivnější a ekologičtější výrobu s příslušným opodstatněním a uměním prosadit tyto poznatky do praxe.</w:t>
            </w:r>
          </w:p>
        </w:tc>
      </w:tr>
      <w:tr w:rsidR="002D5096" w:rsidRPr="00821825" w:rsidDel="00FF66F9" w14:paraId="1FD796D5" w14:textId="77777777" w:rsidTr="00A656B7">
        <w:trPr>
          <w:trHeight w:val="898"/>
        </w:trPr>
        <w:tc>
          <w:tcPr>
            <w:tcW w:w="10207" w:type="dxa"/>
          </w:tcPr>
          <w:p w14:paraId="28915E0E" w14:textId="4FE62F35" w:rsidR="002D5096" w:rsidRPr="00B87C27" w:rsidRDefault="00B87C27" w:rsidP="00A81C61">
            <w:pPr>
              <w:spacing w:before="120" w:after="120"/>
              <w:jc w:val="both"/>
              <w:rPr>
                <w:noProof/>
                <w:lang w:val="sk-SK"/>
              </w:rPr>
            </w:pPr>
            <w:r>
              <w:rPr>
                <w:noProof/>
                <w:lang w:val="sk-SK"/>
              </w:rPr>
              <w:t xml:space="preserve">          </w:t>
            </w:r>
            <w:r w:rsidR="000C2BA9" w:rsidRPr="00B87C27">
              <w:rPr>
                <w:noProof/>
                <w:lang w:val="sk-SK"/>
              </w:rPr>
              <w:t xml:space="preserve">3.   </w:t>
            </w:r>
            <w:r w:rsidR="002D5096" w:rsidRPr="00B87C27">
              <w:rPr>
                <w:noProof/>
                <w:lang w:val="sk-SK"/>
              </w:rPr>
              <w:t>Uplatnitelnost absolventů</w:t>
            </w:r>
          </w:p>
          <w:p w14:paraId="7BA263B2" w14:textId="6A7FAE7D" w:rsidR="002D5096" w:rsidRPr="00474CC7" w:rsidDel="00FF66F9" w:rsidRDefault="00171E3E" w:rsidP="00325EC2">
            <w:pPr>
              <w:spacing w:before="120" w:after="120"/>
              <w:jc w:val="both"/>
              <w:rPr>
                <w:noProof/>
                <w:lang w:val="sk-SK"/>
              </w:rPr>
            </w:pPr>
            <w:r w:rsidRPr="00171E3E">
              <w:rPr>
                <w:noProof/>
                <w:lang w:val="sk-SK"/>
              </w:rPr>
              <w:t xml:space="preserve">V současné době je v obuvnckém průmyslu kritický nedostatek odborných pracovníků. Dále se očekává rozsáhlý odchod expertů do penze ve spojitosti s nedostatkem odborných škol a univerzit produkující dostatečný počet absolventů je </w:t>
            </w:r>
            <w:r w:rsidR="00B87C27">
              <w:rPr>
                <w:noProof/>
                <w:lang w:val="sk-SK"/>
              </w:rPr>
              <w:t>b</w:t>
            </w:r>
            <w:r w:rsidRPr="00171E3E">
              <w:rPr>
                <w:noProof/>
                <w:lang w:val="sk-SK"/>
              </w:rPr>
              <w:t xml:space="preserve">akalářský studijní program </w:t>
            </w:r>
            <w:r w:rsidR="00781B1F" w:rsidRPr="00781B1F">
              <w:rPr>
                <w:noProof/>
                <w:lang w:val="sk-SK"/>
              </w:rPr>
              <w:t>Footwear Design</w:t>
            </w:r>
            <w:r w:rsidR="00B87C27">
              <w:rPr>
                <w:noProof/>
                <w:lang w:val="sk-SK"/>
              </w:rPr>
              <w:t xml:space="preserve"> </w:t>
            </w:r>
            <w:r w:rsidRPr="00171E3E">
              <w:rPr>
                <w:noProof/>
                <w:lang w:val="sk-SK"/>
              </w:rPr>
              <w:t>velmi důležitý pro svou odbornou stránku a samotné zaměření. Uplatnitelnost absolventů oboru je velmi vysoká jak v České republice ale i v zahraničí.</w:t>
            </w:r>
          </w:p>
        </w:tc>
      </w:tr>
      <w:tr w:rsidR="002D5096" w:rsidRPr="003C1CFA" w14:paraId="759F5826" w14:textId="77777777" w:rsidTr="00A81C61">
        <w:trPr>
          <w:trHeight w:val="1222"/>
        </w:trPr>
        <w:tc>
          <w:tcPr>
            <w:tcW w:w="10207" w:type="dxa"/>
          </w:tcPr>
          <w:p w14:paraId="2CC223E6" w14:textId="63E90423" w:rsidR="002D5096" w:rsidRPr="00383575" w:rsidRDefault="00383575" w:rsidP="00A81C61">
            <w:pPr>
              <w:spacing w:before="120" w:after="120"/>
              <w:jc w:val="both"/>
              <w:rPr>
                <w:noProof/>
                <w:lang w:val="sk-SK"/>
              </w:rPr>
            </w:pPr>
            <w:r>
              <w:rPr>
                <w:noProof/>
                <w:lang w:val="sk-SK"/>
              </w:rPr>
              <w:t xml:space="preserve">         </w:t>
            </w:r>
            <w:r w:rsidR="000C2BA9" w:rsidRPr="00383575">
              <w:rPr>
                <w:noProof/>
                <w:lang w:val="sk-SK"/>
              </w:rPr>
              <w:t xml:space="preserve">4.   </w:t>
            </w:r>
            <w:r w:rsidR="002D5096" w:rsidRPr="00383575">
              <w:rPr>
                <w:noProof/>
                <w:lang w:val="sk-SK"/>
              </w:rPr>
              <w:t>Perspektiva připravovaného programu</w:t>
            </w:r>
          </w:p>
          <w:p w14:paraId="27A810F5" w14:textId="5973121B" w:rsidR="002D5096" w:rsidRPr="00474CC7" w:rsidRDefault="00171E3E" w:rsidP="00171E3E">
            <w:pPr>
              <w:spacing w:before="120" w:after="120"/>
              <w:jc w:val="both"/>
              <w:rPr>
                <w:noProof/>
                <w:lang w:val="sk-SK"/>
              </w:rPr>
            </w:pPr>
            <w:r w:rsidRPr="00171E3E">
              <w:rPr>
                <w:noProof/>
                <w:lang w:val="sk-SK"/>
              </w:rPr>
              <w:t>Hodnocený studijní program má do budoucna své opodstatnění a má obrovský potenciál pro své zaměření na ekologii, inovace a udržitelnost. Vše umocňuje dokonalé načasování těchto hodnot, které jsou aktuálně celosvětlově vyžadovány a uplatňovány v jednotlivých oborech.</w:t>
            </w:r>
          </w:p>
        </w:tc>
      </w:tr>
      <w:tr w:rsidR="002D5096" w:rsidRPr="003C1CFA" w14:paraId="6A1763E3" w14:textId="77777777" w:rsidTr="00A656B7">
        <w:tc>
          <w:tcPr>
            <w:tcW w:w="10207" w:type="dxa"/>
          </w:tcPr>
          <w:p w14:paraId="7D059F24" w14:textId="7EB093A7" w:rsidR="002D5096" w:rsidRPr="00383575" w:rsidRDefault="00383575" w:rsidP="00A81C61">
            <w:pPr>
              <w:spacing w:before="120" w:after="120"/>
              <w:jc w:val="both"/>
              <w:rPr>
                <w:noProof/>
                <w:lang w:val="sk-SK"/>
              </w:rPr>
            </w:pPr>
            <w:r>
              <w:rPr>
                <w:noProof/>
                <w:lang w:val="sk-SK"/>
              </w:rPr>
              <w:t xml:space="preserve">        </w:t>
            </w:r>
            <w:r w:rsidR="000C2BA9" w:rsidRPr="00383575">
              <w:rPr>
                <w:noProof/>
                <w:lang w:val="sk-SK"/>
              </w:rPr>
              <w:t xml:space="preserve">5.   </w:t>
            </w:r>
            <w:r w:rsidR="002D5096" w:rsidRPr="00383575">
              <w:rPr>
                <w:noProof/>
                <w:lang w:val="sk-SK"/>
              </w:rPr>
              <w:t>Další podněty</w:t>
            </w:r>
          </w:p>
          <w:p w14:paraId="66A67B0E" w14:textId="7BF8B508" w:rsidR="003F7BA3" w:rsidRPr="003F7BA3" w:rsidRDefault="003F7BA3" w:rsidP="003F7BA3">
            <w:pPr>
              <w:spacing w:before="120" w:after="120"/>
              <w:jc w:val="both"/>
              <w:rPr>
                <w:noProof/>
                <w:lang w:val="sk-SK"/>
              </w:rPr>
            </w:pPr>
            <w:r>
              <w:rPr>
                <w:noProof/>
                <w:lang w:val="sk-SK"/>
              </w:rPr>
              <w:t>D</w:t>
            </w:r>
            <w:r w:rsidRPr="003F7BA3">
              <w:rPr>
                <w:noProof/>
                <w:lang w:val="sk-SK"/>
              </w:rPr>
              <w:t>oporučil bych rozdělení praxe studentů do dvou firem, aby měli studenti možnost srovnání a porovnání možnosti uplatnění vlastního potenciálu a získaných dovedností.</w:t>
            </w:r>
          </w:p>
          <w:p w14:paraId="196C481E" w14:textId="1BCBBE53" w:rsidR="002D5096" w:rsidRPr="00474CC7" w:rsidRDefault="003F7BA3" w:rsidP="003F7BA3">
            <w:pPr>
              <w:spacing w:before="120" w:after="120"/>
              <w:jc w:val="both"/>
              <w:rPr>
                <w:noProof/>
                <w:lang w:val="sk-SK"/>
              </w:rPr>
            </w:pPr>
            <w:r w:rsidRPr="003F7BA3">
              <w:rPr>
                <w:noProof/>
                <w:lang w:val="sk-SK"/>
              </w:rPr>
              <w:t>Také bych doporučoval rozšířit studijní plán se zaměřením na historii a současnost obuvnického průmyslu a na aktuální trendy a technologie v obuvnické výrobě a jejího dalšího vývoje.</w:t>
            </w:r>
          </w:p>
        </w:tc>
      </w:tr>
      <w:tr w:rsidR="002D5096" w:rsidRPr="00821825" w14:paraId="735450FF" w14:textId="77777777" w:rsidTr="00A656B7">
        <w:tc>
          <w:tcPr>
            <w:tcW w:w="10207" w:type="dxa"/>
          </w:tcPr>
          <w:p w14:paraId="1E5FF620" w14:textId="77777777" w:rsidR="002D5096" w:rsidRPr="00474CC7" w:rsidRDefault="002D5096" w:rsidP="00A656B7">
            <w:pPr>
              <w:pStyle w:val="Odstavecseseznamem"/>
              <w:rPr>
                <w:noProof/>
                <w:lang w:val="sk-SK"/>
              </w:rPr>
            </w:pPr>
          </w:p>
          <w:p w14:paraId="2624B971" w14:textId="77777777" w:rsidR="00B87C27" w:rsidRDefault="002D5096" w:rsidP="00A656B7">
            <w:pPr>
              <w:pStyle w:val="Odstavecseseznamem"/>
              <w:rPr>
                <w:noProof/>
                <w:lang w:val="sk-SK"/>
              </w:rPr>
            </w:pPr>
            <w:r w:rsidRPr="00474CC7">
              <w:rPr>
                <w:noProof/>
                <w:lang w:val="sk-SK"/>
              </w:rPr>
              <w:t>Jméno hodnotitele, instituce, datum</w:t>
            </w:r>
            <w:r w:rsidR="00FA6FAE">
              <w:rPr>
                <w:noProof/>
                <w:lang w:val="sk-SK"/>
              </w:rPr>
              <w:t xml:space="preserve">:   </w:t>
            </w:r>
          </w:p>
          <w:p w14:paraId="75BC3546" w14:textId="77777777" w:rsidR="00B87C27" w:rsidRDefault="00B87C27" w:rsidP="00A656B7">
            <w:pPr>
              <w:pStyle w:val="Odstavecseseznamem"/>
              <w:rPr>
                <w:noProof/>
                <w:lang w:val="sk-SK"/>
              </w:rPr>
            </w:pPr>
          </w:p>
          <w:p w14:paraId="6271EA5C" w14:textId="69EAF4BF" w:rsidR="002D5096" w:rsidRPr="00474CC7" w:rsidRDefault="00FA6FAE" w:rsidP="00A656B7">
            <w:pPr>
              <w:pStyle w:val="Odstavecseseznamem"/>
              <w:rPr>
                <w:noProof/>
                <w:lang w:val="sk-SK"/>
              </w:rPr>
            </w:pPr>
            <w:r w:rsidRPr="00FA6FAE">
              <w:rPr>
                <w:noProof/>
                <w:lang w:val="sk-SK"/>
              </w:rPr>
              <w:t>Radim Kocourek, ORTO plus s.r.o., 19.10.2024</w:t>
            </w:r>
          </w:p>
          <w:p w14:paraId="688C8EEF" w14:textId="77777777" w:rsidR="002D5096" w:rsidRPr="00474CC7" w:rsidRDefault="002D5096" w:rsidP="00325EC2">
            <w:pPr>
              <w:pStyle w:val="Odstavecseseznamem"/>
              <w:rPr>
                <w:noProof/>
                <w:lang w:val="sk-SK"/>
              </w:rPr>
            </w:pPr>
          </w:p>
        </w:tc>
      </w:tr>
    </w:tbl>
    <w:p w14:paraId="60A00E9D" w14:textId="77777777" w:rsidR="00503D29" w:rsidRDefault="00503D29" w:rsidP="00BD68D4">
      <w:pPr>
        <w:pStyle w:val="Default"/>
        <w:ind w:left="-567"/>
        <w:rPr>
          <w:sz w:val="22"/>
          <w:szCs w:val="22"/>
        </w:rPr>
      </w:pPr>
    </w:p>
    <w:p w14:paraId="5F91C4F3" w14:textId="77777777" w:rsidR="00BD68D4" w:rsidRDefault="00BD68D4" w:rsidP="00BD68D4">
      <w:pPr>
        <w:pStyle w:val="Default"/>
        <w:ind w:left="-567"/>
        <w:rPr>
          <w:bCs/>
          <w:sz w:val="22"/>
          <w:szCs w:val="22"/>
        </w:rPr>
      </w:pPr>
      <w:r>
        <w:rPr>
          <w:bCs/>
          <w:sz w:val="22"/>
          <w:szCs w:val="22"/>
        </w:rPr>
        <w:t xml:space="preserve">     </w:t>
      </w:r>
    </w:p>
    <w:p w14:paraId="0A25A2C0" w14:textId="77777777" w:rsidR="003F7BA3" w:rsidRDefault="003F7BA3" w:rsidP="00BD68D4">
      <w:pPr>
        <w:spacing w:after="160" w:line="259" w:lineRule="auto"/>
        <w:rPr>
          <w:bCs/>
          <w:sz w:val="22"/>
          <w:szCs w:val="22"/>
        </w:rPr>
      </w:pPr>
    </w:p>
    <w:p w14:paraId="3E87D226" w14:textId="77777777" w:rsidR="003F7BA3" w:rsidRDefault="003F7BA3" w:rsidP="00BD68D4">
      <w:pPr>
        <w:spacing w:after="160" w:line="259" w:lineRule="auto"/>
        <w:rPr>
          <w:bCs/>
          <w:sz w:val="22"/>
          <w:szCs w:val="22"/>
        </w:rPr>
      </w:pPr>
    </w:p>
    <w:p w14:paraId="3E06CE8E" w14:textId="77777777" w:rsidR="003F7BA3" w:rsidRDefault="003F7BA3" w:rsidP="00BD68D4">
      <w:pPr>
        <w:spacing w:after="160" w:line="259" w:lineRule="auto"/>
        <w:rPr>
          <w:bCs/>
          <w:sz w:val="22"/>
          <w:szCs w:val="22"/>
        </w:rPr>
      </w:pPr>
    </w:p>
    <w:p w14:paraId="708C7CA6" w14:textId="77777777" w:rsidR="003F7BA3" w:rsidRDefault="003F7BA3" w:rsidP="00BD68D4">
      <w:pPr>
        <w:spacing w:after="160" w:line="259" w:lineRule="auto"/>
        <w:rPr>
          <w:bCs/>
          <w:sz w:val="22"/>
          <w:szCs w:val="22"/>
        </w:rPr>
      </w:pPr>
    </w:p>
    <w:p w14:paraId="306C4F71" w14:textId="77777777" w:rsidR="003F7BA3" w:rsidRDefault="003F7BA3" w:rsidP="00BD68D4">
      <w:pPr>
        <w:spacing w:after="160" w:line="259" w:lineRule="auto"/>
        <w:rPr>
          <w:bCs/>
          <w:sz w:val="22"/>
          <w:szCs w:val="22"/>
        </w:rPr>
      </w:pPr>
    </w:p>
    <w:p w14:paraId="4A6A29E4" w14:textId="77777777" w:rsidR="003F7BA3" w:rsidRDefault="003F7BA3" w:rsidP="00BD68D4">
      <w:pPr>
        <w:spacing w:after="160" w:line="259" w:lineRule="auto"/>
        <w:rPr>
          <w:bCs/>
          <w:sz w:val="22"/>
          <w:szCs w:val="22"/>
        </w:rPr>
      </w:pPr>
    </w:p>
    <w:p w14:paraId="5BC82767" w14:textId="77777777" w:rsidR="003F7BA3" w:rsidRDefault="003F7BA3" w:rsidP="00BD68D4">
      <w:pPr>
        <w:spacing w:after="160" w:line="259" w:lineRule="auto"/>
        <w:rPr>
          <w:bCs/>
          <w:sz w:val="22"/>
          <w:szCs w:val="22"/>
        </w:rPr>
      </w:pPr>
    </w:p>
    <w:p w14:paraId="1652AC12" w14:textId="77777777" w:rsidR="003F7BA3" w:rsidRDefault="003F7BA3" w:rsidP="00BD68D4">
      <w:pPr>
        <w:spacing w:after="160" w:line="259" w:lineRule="auto"/>
        <w:rPr>
          <w:bCs/>
          <w:sz w:val="22"/>
          <w:szCs w:val="22"/>
        </w:rPr>
      </w:pPr>
    </w:p>
    <w:p w14:paraId="20C1F62F" w14:textId="77777777" w:rsidR="003F7BA3" w:rsidRDefault="003F7BA3" w:rsidP="00BD68D4">
      <w:pPr>
        <w:spacing w:after="160" w:line="259" w:lineRule="auto"/>
        <w:rPr>
          <w:bCs/>
          <w:sz w:val="22"/>
          <w:szCs w:val="22"/>
        </w:rPr>
      </w:pPr>
    </w:p>
    <w:tbl>
      <w:tblPr>
        <w:tblStyle w:val="Mkatabulky"/>
        <w:tblW w:w="10207" w:type="dxa"/>
        <w:tblInd w:w="-289" w:type="dxa"/>
        <w:tblLook w:val="04A0" w:firstRow="1" w:lastRow="0" w:firstColumn="1" w:lastColumn="0" w:noHBand="0" w:noVBand="1"/>
      </w:tblPr>
      <w:tblGrid>
        <w:gridCol w:w="10207"/>
      </w:tblGrid>
      <w:tr w:rsidR="00BD24CC" w:rsidRPr="002B50D9" w14:paraId="217BDE6A" w14:textId="77777777" w:rsidTr="00A81C61">
        <w:trPr>
          <w:trHeight w:val="552"/>
        </w:trPr>
        <w:tc>
          <w:tcPr>
            <w:tcW w:w="10207" w:type="dxa"/>
            <w:shd w:val="clear" w:color="auto" w:fill="BDD6EE" w:themeFill="accent1" w:themeFillTint="66"/>
          </w:tcPr>
          <w:p w14:paraId="238ADE38" w14:textId="25C0C9D8" w:rsidR="006B0FC0" w:rsidRPr="002B50D9" w:rsidRDefault="00BD24CC" w:rsidP="00A656B7">
            <w:pPr>
              <w:spacing w:before="60" w:after="60"/>
              <w:jc w:val="both"/>
              <w:rPr>
                <w:b/>
                <w:bCs/>
                <w:noProof/>
                <w:lang w:val="sk-SK"/>
              </w:rPr>
            </w:pPr>
            <w:r w:rsidRPr="00B865C6">
              <w:rPr>
                <w:b/>
                <w:bCs/>
                <w:noProof/>
                <w:lang w:val="sk-SK"/>
              </w:rPr>
              <w:lastRenderedPageBreak/>
              <w:t xml:space="preserve">Vyjádření odborníků z praxe k perspektivě a struktuře studijního programu </w:t>
            </w:r>
            <w:r w:rsidR="00781B1F" w:rsidRPr="00781B1F">
              <w:rPr>
                <w:b/>
                <w:bCs/>
                <w:noProof/>
                <w:lang w:val="sk-SK"/>
              </w:rPr>
              <w:t>Footwear Design</w:t>
            </w:r>
            <w:r w:rsidRPr="00B865C6">
              <w:rPr>
                <w:b/>
                <w:bCs/>
                <w:noProof/>
                <w:lang w:val="sk-SK"/>
              </w:rPr>
              <w:t xml:space="preserve">, výstupním dovednostem absolventů a jejich uplatnitelnosti na trhu práce dle SR/08/2022 Standardy studijních programů </w:t>
            </w:r>
            <w:r>
              <w:rPr>
                <w:b/>
                <w:bCs/>
                <w:noProof/>
                <w:lang w:val="sk-SK"/>
              </w:rPr>
              <w:t>UTB</w:t>
            </w:r>
          </w:p>
        </w:tc>
      </w:tr>
      <w:tr w:rsidR="00BD24CC" w:rsidRPr="002E54D4" w14:paraId="16748F33" w14:textId="77777777" w:rsidTr="00A656B7">
        <w:tc>
          <w:tcPr>
            <w:tcW w:w="10207" w:type="dxa"/>
            <w:shd w:val="clear" w:color="auto" w:fill="F7CAAC" w:themeFill="accent2" w:themeFillTint="66"/>
          </w:tcPr>
          <w:p w14:paraId="28105AB5" w14:textId="014A2B1B" w:rsidR="00BD24CC" w:rsidRPr="002E54D4" w:rsidRDefault="006C33B9" w:rsidP="00A656B7">
            <w:pPr>
              <w:spacing w:before="60" w:after="60"/>
              <w:rPr>
                <w:noProof/>
                <w:lang w:val="sk-SK"/>
              </w:rPr>
            </w:pPr>
            <w:r w:rsidRPr="00FF445E">
              <w:rPr>
                <w:b/>
                <w:bCs/>
                <w:noProof/>
              </w:rPr>
              <w:t>Robert Kunorza</w:t>
            </w:r>
          </w:p>
        </w:tc>
      </w:tr>
      <w:tr w:rsidR="00BD24CC" w:rsidRPr="003C1CFA" w14:paraId="000724F3" w14:textId="77777777" w:rsidTr="00A81C61">
        <w:trPr>
          <w:trHeight w:val="3713"/>
        </w:trPr>
        <w:tc>
          <w:tcPr>
            <w:tcW w:w="10207" w:type="dxa"/>
          </w:tcPr>
          <w:p w14:paraId="18D098B9" w14:textId="746369C3" w:rsidR="00BD24CC" w:rsidRPr="00BD24CC" w:rsidRDefault="00BD24CC" w:rsidP="00BD24CC">
            <w:pPr>
              <w:spacing w:before="120" w:after="120"/>
              <w:ind w:left="360"/>
              <w:jc w:val="both"/>
              <w:rPr>
                <w:noProof/>
                <w:lang w:val="sk-SK"/>
              </w:rPr>
            </w:pPr>
            <w:r>
              <w:rPr>
                <w:noProof/>
                <w:lang w:val="sk-SK"/>
              </w:rPr>
              <w:t xml:space="preserve">1.   </w:t>
            </w:r>
            <w:r w:rsidRPr="00BD24CC">
              <w:rPr>
                <w:noProof/>
                <w:lang w:val="sk-SK"/>
              </w:rPr>
              <w:t>Výstupní dovednosti absolventů</w:t>
            </w:r>
          </w:p>
          <w:p w14:paraId="157FB4F2" w14:textId="5BFD24D1" w:rsidR="00BD24CC" w:rsidRPr="00972362" w:rsidRDefault="00BD24CC" w:rsidP="00A656B7">
            <w:pPr>
              <w:spacing w:before="120" w:after="120"/>
              <w:jc w:val="both"/>
              <w:rPr>
                <w:noProof/>
              </w:rPr>
            </w:pPr>
            <w:r w:rsidRPr="00972362">
              <w:rPr>
                <w:noProof/>
              </w:rPr>
              <w:t>Absolventi by měli disponovat těmito klíčovými kompetencemi:</w:t>
            </w:r>
          </w:p>
          <w:p w14:paraId="5F4D632E" w14:textId="77777777" w:rsidR="00BD24CC" w:rsidRPr="00972362" w:rsidRDefault="00BD24CC" w:rsidP="004C352E">
            <w:pPr>
              <w:numPr>
                <w:ilvl w:val="0"/>
                <w:numId w:val="214"/>
              </w:numPr>
              <w:spacing w:before="120" w:after="120"/>
              <w:jc w:val="both"/>
              <w:rPr>
                <w:noProof/>
              </w:rPr>
            </w:pPr>
            <w:r w:rsidRPr="00972362">
              <w:rPr>
                <w:b/>
                <w:bCs/>
                <w:noProof/>
              </w:rPr>
              <w:t>Ekologická udržitelnost</w:t>
            </w:r>
            <w:r w:rsidRPr="00972362">
              <w:rPr>
                <w:noProof/>
              </w:rPr>
              <w:t>: Znalost udržitelných materiálů, principů cirkulární ekonomiky a schopnost snižovat ekologický dopad výrobních procesů.</w:t>
            </w:r>
          </w:p>
          <w:p w14:paraId="36E2CF8D" w14:textId="77777777" w:rsidR="00BD24CC" w:rsidRPr="00972362" w:rsidRDefault="00BD24CC" w:rsidP="004C352E">
            <w:pPr>
              <w:numPr>
                <w:ilvl w:val="0"/>
                <w:numId w:val="214"/>
              </w:numPr>
              <w:spacing w:before="120" w:after="120"/>
              <w:jc w:val="both"/>
              <w:rPr>
                <w:noProof/>
              </w:rPr>
            </w:pPr>
            <w:r w:rsidRPr="00972362">
              <w:rPr>
                <w:b/>
                <w:bCs/>
                <w:noProof/>
              </w:rPr>
              <w:t>Technologické dovednosti</w:t>
            </w:r>
            <w:r w:rsidRPr="00972362">
              <w:rPr>
                <w:noProof/>
              </w:rPr>
              <w:t>: Ovládání 3D modelování a CAD, využití digitální výroby a automatizace, základní orientace v AI a datové analýze pro přizpůsobení designu tržním požadavkům.</w:t>
            </w:r>
          </w:p>
          <w:p w14:paraId="36412705" w14:textId="77777777" w:rsidR="00BD24CC" w:rsidRPr="00972362" w:rsidRDefault="00BD24CC" w:rsidP="004C352E">
            <w:pPr>
              <w:numPr>
                <w:ilvl w:val="0"/>
                <w:numId w:val="214"/>
              </w:numPr>
              <w:spacing w:before="120" w:after="120"/>
              <w:jc w:val="both"/>
              <w:rPr>
                <w:noProof/>
              </w:rPr>
            </w:pPr>
            <w:r w:rsidRPr="00972362">
              <w:rPr>
                <w:b/>
                <w:bCs/>
                <w:noProof/>
              </w:rPr>
              <w:t>Inovativní design</w:t>
            </w:r>
            <w:r w:rsidRPr="00972362">
              <w:rPr>
                <w:noProof/>
              </w:rPr>
              <w:t>: Schopnost vytvářet design s ohledem na uživatele (UX), využívat modulární a personalizované prvky pro větší flexibilitu produktů.</w:t>
            </w:r>
          </w:p>
          <w:p w14:paraId="7C82B9A3" w14:textId="77777777" w:rsidR="00BD24CC" w:rsidRPr="00972362" w:rsidRDefault="00BD24CC" w:rsidP="004C352E">
            <w:pPr>
              <w:numPr>
                <w:ilvl w:val="0"/>
                <w:numId w:val="214"/>
              </w:numPr>
              <w:spacing w:before="120" w:after="120"/>
              <w:jc w:val="both"/>
              <w:rPr>
                <w:noProof/>
              </w:rPr>
            </w:pPr>
            <w:r w:rsidRPr="00972362">
              <w:rPr>
                <w:b/>
                <w:bCs/>
                <w:noProof/>
              </w:rPr>
              <w:t>Komunikace a prezentace</w:t>
            </w:r>
            <w:r w:rsidRPr="00972362">
              <w:rPr>
                <w:noProof/>
              </w:rPr>
              <w:t>: Plynulá komunikace v angličtině, prezentační dovednosti a schopnost kriticky obhajovat návrhy.</w:t>
            </w:r>
          </w:p>
          <w:p w14:paraId="529A2EED" w14:textId="473D4D8C" w:rsidR="00BD24CC" w:rsidRPr="00417B46" w:rsidRDefault="00BD24CC" w:rsidP="00417B46">
            <w:pPr>
              <w:numPr>
                <w:ilvl w:val="0"/>
                <w:numId w:val="214"/>
              </w:numPr>
              <w:spacing w:before="120" w:after="120"/>
              <w:jc w:val="both"/>
              <w:rPr>
                <w:noProof/>
                <w:lang w:val="sk-SK"/>
              </w:rPr>
            </w:pPr>
            <w:r w:rsidRPr="00972362">
              <w:rPr>
                <w:b/>
                <w:bCs/>
                <w:noProof/>
              </w:rPr>
              <w:t>Adaptabilita a celoživotní učení</w:t>
            </w:r>
            <w:r w:rsidRPr="00972362">
              <w:rPr>
                <w:noProof/>
              </w:rPr>
              <w:t xml:space="preserve">: Otevřenost vůči novým technologiím, materiálům a postupům a motivace </w:t>
            </w:r>
            <w:r w:rsidR="00417B46">
              <w:rPr>
                <w:noProof/>
              </w:rPr>
              <w:br/>
            </w:r>
            <w:r w:rsidRPr="00972362">
              <w:rPr>
                <w:noProof/>
              </w:rPr>
              <w:t>k dalšímu vzdělávání.</w:t>
            </w:r>
          </w:p>
        </w:tc>
      </w:tr>
      <w:tr w:rsidR="00BD24CC" w:rsidRPr="00821825" w:rsidDel="00FF66F9" w14:paraId="7A110170" w14:textId="77777777" w:rsidTr="00A656B7">
        <w:trPr>
          <w:trHeight w:val="898"/>
        </w:trPr>
        <w:tc>
          <w:tcPr>
            <w:tcW w:w="10207" w:type="dxa"/>
          </w:tcPr>
          <w:p w14:paraId="6D9B497E" w14:textId="45BA82BC" w:rsidR="00BD24CC" w:rsidRPr="00972362" w:rsidRDefault="00BD24CC" w:rsidP="00FD3DB7">
            <w:pPr>
              <w:spacing w:before="120" w:after="120"/>
              <w:ind w:left="360"/>
              <w:jc w:val="both"/>
              <w:rPr>
                <w:noProof/>
              </w:rPr>
            </w:pPr>
            <w:r>
              <w:rPr>
                <w:noProof/>
                <w:lang w:val="sk-SK"/>
              </w:rPr>
              <w:t xml:space="preserve">2.   </w:t>
            </w:r>
            <w:r w:rsidRPr="00BD24CC">
              <w:rPr>
                <w:noProof/>
                <w:lang w:val="sk-SK"/>
              </w:rPr>
              <w:t>Uplatnitelnost absolventů</w:t>
            </w:r>
          </w:p>
          <w:p w14:paraId="795F4AF3" w14:textId="77777777" w:rsidR="00BD24CC" w:rsidRPr="00972362" w:rsidRDefault="00BD24CC" w:rsidP="004C352E">
            <w:pPr>
              <w:numPr>
                <w:ilvl w:val="0"/>
                <w:numId w:val="215"/>
              </w:numPr>
              <w:spacing w:before="120" w:after="120"/>
              <w:jc w:val="both"/>
              <w:rPr>
                <w:noProof/>
              </w:rPr>
            </w:pPr>
            <w:r w:rsidRPr="00972362">
              <w:rPr>
                <w:b/>
                <w:bCs/>
                <w:noProof/>
              </w:rPr>
              <w:t>Obuvnický průmysl a výrobní firmy</w:t>
            </w:r>
            <w:r w:rsidRPr="00972362">
              <w:rPr>
                <w:noProof/>
              </w:rPr>
              <w:t>:</w:t>
            </w:r>
          </w:p>
          <w:p w14:paraId="57CB46EF" w14:textId="77777777" w:rsidR="00BD24CC" w:rsidRPr="00972362" w:rsidRDefault="00BD24CC" w:rsidP="00A81C61">
            <w:pPr>
              <w:numPr>
                <w:ilvl w:val="1"/>
                <w:numId w:val="215"/>
              </w:numPr>
              <w:ind w:left="1434" w:hanging="357"/>
              <w:jc w:val="both"/>
              <w:rPr>
                <w:noProof/>
              </w:rPr>
            </w:pPr>
            <w:r w:rsidRPr="00972362">
              <w:rPr>
                <w:b/>
                <w:bCs/>
                <w:noProof/>
              </w:rPr>
              <w:t>Designér obuvi</w:t>
            </w:r>
            <w:r w:rsidRPr="00972362">
              <w:rPr>
                <w:noProof/>
              </w:rPr>
              <w:t xml:space="preserve"> – vytváření nových produktů pro obuvnické značky.</w:t>
            </w:r>
          </w:p>
          <w:p w14:paraId="2C6D2601" w14:textId="77777777" w:rsidR="00BD24CC" w:rsidRPr="00972362" w:rsidRDefault="00BD24CC" w:rsidP="00A81C61">
            <w:pPr>
              <w:numPr>
                <w:ilvl w:val="1"/>
                <w:numId w:val="215"/>
              </w:numPr>
              <w:ind w:left="1434" w:hanging="357"/>
              <w:jc w:val="both"/>
              <w:rPr>
                <w:noProof/>
              </w:rPr>
            </w:pPr>
            <w:r w:rsidRPr="00972362">
              <w:rPr>
                <w:b/>
                <w:bCs/>
                <w:noProof/>
              </w:rPr>
              <w:t>Inovační designér</w:t>
            </w:r>
            <w:r w:rsidRPr="00972362">
              <w:rPr>
                <w:noProof/>
              </w:rPr>
              <w:t xml:space="preserve"> – zaměřený na udržitelné a technologicky pokročilé výrobky.</w:t>
            </w:r>
          </w:p>
          <w:p w14:paraId="7257AC68" w14:textId="77777777" w:rsidR="00BD24CC" w:rsidRPr="00972362" w:rsidRDefault="00BD24CC" w:rsidP="00A81C61">
            <w:pPr>
              <w:numPr>
                <w:ilvl w:val="1"/>
                <w:numId w:val="215"/>
              </w:numPr>
              <w:ind w:left="1434" w:hanging="357"/>
              <w:jc w:val="both"/>
              <w:rPr>
                <w:noProof/>
              </w:rPr>
            </w:pPr>
            <w:r w:rsidRPr="00972362">
              <w:rPr>
                <w:b/>
                <w:bCs/>
                <w:noProof/>
              </w:rPr>
              <w:t>Konzultant</w:t>
            </w:r>
            <w:r w:rsidRPr="00972362">
              <w:rPr>
                <w:noProof/>
              </w:rPr>
              <w:t xml:space="preserve"> – poradenství v oblasti udržitelných materiálů, procesů a technologií.</w:t>
            </w:r>
          </w:p>
          <w:p w14:paraId="287E0CE4" w14:textId="77777777" w:rsidR="00BD24CC" w:rsidRPr="00972362" w:rsidRDefault="00BD24CC" w:rsidP="00A81C61">
            <w:pPr>
              <w:numPr>
                <w:ilvl w:val="1"/>
                <w:numId w:val="215"/>
              </w:numPr>
              <w:ind w:left="1434" w:hanging="357"/>
              <w:jc w:val="both"/>
              <w:rPr>
                <w:noProof/>
              </w:rPr>
            </w:pPr>
            <w:r w:rsidRPr="00972362">
              <w:rPr>
                <w:b/>
                <w:bCs/>
                <w:noProof/>
              </w:rPr>
              <w:t>Technolog a vývojář</w:t>
            </w:r>
            <w:r w:rsidRPr="00972362">
              <w:rPr>
                <w:noProof/>
              </w:rPr>
              <w:t xml:space="preserve"> – optimalizace výrobních procesů a materiálů.</w:t>
            </w:r>
          </w:p>
          <w:p w14:paraId="06C14B17" w14:textId="77777777" w:rsidR="00BD24CC" w:rsidRPr="00972362" w:rsidRDefault="00BD24CC" w:rsidP="004C352E">
            <w:pPr>
              <w:numPr>
                <w:ilvl w:val="0"/>
                <w:numId w:val="215"/>
              </w:numPr>
              <w:spacing w:before="120" w:after="120"/>
              <w:jc w:val="both"/>
              <w:rPr>
                <w:noProof/>
              </w:rPr>
            </w:pPr>
            <w:r w:rsidRPr="00972362">
              <w:rPr>
                <w:b/>
                <w:bCs/>
                <w:noProof/>
              </w:rPr>
              <w:t>Vlastní značka a podnikání</w:t>
            </w:r>
            <w:r w:rsidRPr="00972362">
              <w:rPr>
                <w:noProof/>
              </w:rPr>
              <w:t>:</w:t>
            </w:r>
          </w:p>
          <w:p w14:paraId="406A770A" w14:textId="77777777" w:rsidR="00BD24CC" w:rsidRPr="00972362" w:rsidRDefault="00BD24CC" w:rsidP="00A81C61">
            <w:pPr>
              <w:numPr>
                <w:ilvl w:val="1"/>
                <w:numId w:val="215"/>
              </w:numPr>
              <w:ind w:left="1434" w:hanging="357"/>
              <w:jc w:val="both"/>
              <w:rPr>
                <w:noProof/>
              </w:rPr>
            </w:pPr>
            <w:r w:rsidRPr="00972362">
              <w:rPr>
                <w:b/>
                <w:bCs/>
                <w:noProof/>
              </w:rPr>
              <w:t>Zakladatel vlastní značky</w:t>
            </w:r>
            <w:r w:rsidRPr="00972362">
              <w:rPr>
                <w:noProof/>
              </w:rPr>
              <w:t xml:space="preserve"> – výroba na zakázku, malovýroba, nebo spolupráce s externími výrobci.</w:t>
            </w:r>
          </w:p>
          <w:p w14:paraId="4F6591A0" w14:textId="77777777" w:rsidR="00BD24CC" w:rsidRPr="00972362" w:rsidRDefault="00BD24CC" w:rsidP="00A81C61">
            <w:pPr>
              <w:numPr>
                <w:ilvl w:val="1"/>
                <w:numId w:val="215"/>
              </w:numPr>
              <w:ind w:left="1434" w:hanging="357"/>
              <w:jc w:val="both"/>
              <w:rPr>
                <w:noProof/>
              </w:rPr>
            </w:pPr>
            <w:r w:rsidRPr="00972362">
              <w:rPr>
                <w:b/>
                <w:bCs/>
                <w:noProof/>
              </w:rPr>
              <w:t>Freelance designér</w:t>
            </w:r>
            <w:r w:rsidRPr="00972362">
              <w:rPr>
                <w:noProof/>
              </w:rPr>
              <w:t xml:space="preserve"> – práce na zakázkách pro různé klienty v módě a obuvnictví.</w:t>
            </w:r>
          </w:p>
          <w:p w14:paraId="06907C8C" w14:textId="77777777" w:rsidR="00BD24CC" w:rsidRPr="00972362" w:rsidRDefault="00BD24CC" w:rsidP="004C352E">
            <w:pPr>
              <w:numPr>
                <w:ilvl w:val="0"/>
                <w:numId w:val="215"/>
              </w:numPr>
              <w:spacing w:before="120" w:after="120"/>
              <w:jc w:val="both"/>
              <w:rPr>
                <w:noProof/>
              </w:rPr>
            </w:pPr>
            <w:r w:rsidRPr="00972362">
              <w:rPr>
                <w:b/>
                <w:bCs/>
                <w:noProof/>
              </w:rPr>
              <w:t>Výzkum a vývoj v oblasti materiálů</w:t>
            </w:r>
            <w:r w:rsidRPr="00972362">
              <w:rPr>
                <w:noProof/>
              </w:rPr>
              <w:t>:</w:t>
            </w:r>
          </w:p>
          <w:p w14:paraId="7006BD08" w14:textId="2BA50D6C" w:rsidR="00BD24CC" w:rsidRPr="00972362" w:rsidRDefault="00BD24CC" w:rsidP="00A81C61">
            <w:pPr>
              <w:numPr>
                <w:ilvl w:val="1"/>
                <w:numId w:val="215"/>
              </w:numPr>
              <w:ind w:left="1434" w:hanging="357"/>
              <w:jc w:val="both"/>
              <w:rPr>
                <w:noProof/>
              </w:rPr>
            </w:pPr>
            <w:r w:rsidRPr="00972362">
              <w:rPr>
                <w:b/>
                <w:bCs/>
                <w:noProof/>
              </w:rPr>
              <w:t>Vývojář udržitelných materiálů</w:t>
            </w:r>
            <w:r w:rsidRPr="00972362">
              <w:rPr>
                <w:noProof/>
              </w:rPr>
              <w:t xml:space="preserve"> – spolupráce s výzkumnými institucemi a výrobci na inovacích </w:t>
            </w:r>
            <w:r w:rsidR="007C5914">
              <w:rPr>
                <w:noProof/>
              </w:rPr>
              <w:br/>
            </w:r>
            <w:r w:rsidRPr="00972362">
              <w:rPr>
                <w:noProof/>
              </w:rPr>
              <w:t>v materiálovém inženýrství.</w:t>
            </w:r>
          </w:p>
          <w:p w14:paraId="4D8EC242" w14:textId="77777777" w:rsidR="00BD24CC" w:rsidRPr="00972362" w:rsidRDefault="00BD24CC" w:rsidP="00A81C61">
            <w:pPr>
              <w:numPr>
                <w:ilvl w:val="1"/>
                <w:numId w:val="215"/>
              </w:numPr>
              <w:ind w:left="1434" w:hanging="357"/>
              <w:jc w:val="both"/>
              <w:rPr>
                <w:noProof/>
              </w:rPr>
            </w:pPr>
            <w:r w:rsidRPr="00972362">
              <w:rPr>
                <w:b/>
                <w:bCs/>
                <w:noProof/>
              </w:rPr>
              <w:t>Specialista na cirkulární ekonomiku</w:t>
            </w:r>
            <w:r w:rsidRPr="00972362">
              <w:rPr>
                <w:noProof/>
              </w:rPr>
              <w:t xml:space="preserve"> – odborník na ekologické postupy, upcyklaci a recyklaci materiálů.</w:t>
            </w:r>
          </w:p>
          <w:p w14:paraId="78BF3C9C" w14:textId="77777777" w:rsidR="00BD24CC" w:rsidRPr="00972362" w:rsidRDefault="00BD24CC" w:rsidP="004C352E">
            <w:pPr>
              <w:numPr>
                <w:ilvl w:val="0"/>
                <w:numId w:val="215"/>
              </w:numPr>
              <w:spacing w:before="120" w:after="120"/>
              <w:jc w:val="both"/>
              <w:rPr>
                <w:noProof/>
              </w:rPr>
            </w:pPr>
            <w:r w:rsidRPr="00972362">
              <w:rPr>
                <w:b/>
                <w:bCs/>
                <w:noProof/>
              </w:rPr>
              <w:t>Módní průmysl a průmysl doplňků</w:t>
            </w:r>
            <w:r w:rsidRPr="00972362">
              <w:rPr>
                <w:noProof/>
              </w:rPr>
              <w:t>:</w:t>
            </w:r>
          </w:p>
          <w:p w14:paraId="5B851652" w14:textId="77777777" w:rsidR="00BD24CC" w:rsidRPr="00972362" w:rsidRDefault="00BD24CC" w:rsidP="004C352E">
            <w:pPr>
              <w:numPr>
                <w:ilvl w:val="1"/>
                <w:numId w:val="215"/>
              </w:numPr>
              <w:spacing w:before="120" w:after="120"/>
              <w:jc w:val="both"/>
              <w:rPr>
                <w:noProof/>
              </w:rPr>
            </w:pPr>
            <w:r w:rsidRPr="00972362">
              <w:rPr>
                <w:b/>
                <w:bCs/>
                <w:noProof/>
              </w:rPr>
              <w:t>Designér módních doplňků</w:t>
            </w:r>
            <w:r w:rsidRPr="00972362">
              <w:rPr>
                <w:noProof/>
              </w:rPr>
              <w:t xml:space="preserve"> – rozšíření designových dovedností i na související oblasti, jako je galanterie nebo módní doplňky.</w:t>
            </w:r>
          </w:p>
          <w:p w14:paraId="1BB62620" w14:textId="77777777" w:rsidR="00BD24CC" w:rsidRPr="00972362" w:rsidRDefault="00BD24CC" w:rsidP="004C352E">
            <w:pPr>
              <w:numPr>
                <w:ilvl w:val="0"/>
                <w:numId w:val="215"/>
              </w:numPr>
              <w:spacing w:before="120" w:after="120"/>
              <w:jc w:val="both"/>
              <w:rPr>
                <w:noProof/>
              </w:rPr>
            </w:pPr>
            <w:r w:rsidRPr="00972362">
              <w:rPr>
                <w:b/>
                <w:bCs/>
                <w:noProof/>
              </w:rPr>
              <w:t>Mezinárodní trh a práce v zahraničí</w:t>
            </w:r>
            <w:r w:rsidRPr="00972362">
              <w:rPr>
                <w:noProof/>
              </w:rPr>
              <w:t>:</w:t>
            </w:r>
          </w:p>
          <w:p w14:paraId="35E16767" w14:textId="77777777" w:rsidR="00BD24CC" w:rsidRPr="00972362" w:rsidRDefault="00BD24CC" w:rsidP="00A81C61">
            <w:pPr>
              <w:numPr>
                <w:ilvl w:val="1"/>
                <w:numId w:val="215"/>
              </w:numPr>
              <w:ind w:left="1434" w:hanging="357"/>
              <w:jc w:val="both"/>
              <w:rPr>
                <w:noProof/>
              </w:rPr>
            </w:pPr>
            <w:r w:rsidRPr="00972362">
              <w:rPr>
                <w:b/>
                <w:bCs/>
                <w:noProof/>
              </w:rPr>
              <w:t>Pozice v globálních obuvnických značkách</w:t>
            </w:r>
            <w:r w:rsidRPr="00972362">
              <w:rPr>
                <w:noProof/>
              </w:rPr>
              <w:t xml:space="preserve"> – návrhář, vývojář nebo konzultant na mezinárodní úrovni.</w:t>
            </w:r>
          </w:p>
          <w:p w14:paraId="2348A2BA" w14:textId="77777777" w:rsidR="00BD24CC" w:rsidRPr="00972362" w:rsidRDefault="00BD24CC" w:rsidP="00A81C61">
            <w:pPr>
              <w:numPr>
                <w:ilvl w:val="1"/>
                <w:numId w:val="215"/>
              </w:numPr>
              <w:ind w:left="1434" w:hanging="357"/>
              <w:jc w:val="both"/>
              <w:rPr>
                <w:noProof/>
              </w:rPr>
            </w:pPr>
            <w:r w:rsidRPr="00972362">
              <w:rPr>
                <w:b/>
                <w:bCs/>
                <w:noProof/>
              </w:rPr>
              <w:t>Práce v organizacích zaměřených na udržitelnost</w:t>
            </w:r>
            <w:r w:rsidRPr="00972362">
              <w:rPr>
                <w:noProof/>
              </w:rPr>
              <w:t xml:space="preserve"> – např. neziskové organizace, nadnárodní společnosti a start-upy se zaměřením na ekologii.</w:t>
            </w:r>
          </w:p>
          <w:p w14:paraId="31E00448" w14:textId="30A84488" w:rsidR="00BD24CC" w:rsidRPr="00FF445E" w:rsidDel="00FF66F9" w:rsidRDefault="00BD24CC" w:rsidP="00A656B7">
            <w:pPr>
              <w:spacing w:before="120" w:after="120"/>
              <w:jc w:val="both"/>
              <w:rPr>
                <w:noProof/>
                <w:lang w:val="sk-SK"/>
              </w:rPr>
            </w:pPr>
            <w:r w:rsidRPr="00972362">
              <w:rPr>
                <w:noProof/>
              </w:rPr>
              <w:t>Díky odborným a jazykovým kompetencím mohou absolventi nacházet uplatnění jak v ČR, tak i na globálním trhu v roli specialistů na udržitelný design a inovace v obuvnickém průmyslu.</w:t>
            </w:r>
          </w:p>
        </w:tc>
      </w:tr>
      <w:tr w:rsidR="00BD24CC" w:rsidRPr="003C1CFA" w14:paraId="495EB3E0" w14:textId="77777777" w:rsidTr="00A656B7">
        <w:tc>
          <w:tcPr>
            <w:tcW w:w="10207" w:type="dxa"/>
          </w:tcPr>
          <w:p w14:paraId="056E2614" w14:textId="3060BE21" w:rsidR="00BD24CC" w:rsidRPr="00474CC7" w:rsidRDefault="00BD24CC" w:rsidP="00FD3DB7">
            <w:pPr>
              <w:spacing w:before="120" w:after="120"/>
              <w:ind w:left="360"/>
              <w:jc w:val="both"/>
              <w:rPr>
                <w:noProof/>
                <w:lang w:val="sk-SK"/>
              </w:rPr>
            </w:pPr>
            <w:r>
              <w:rPr>
                <w:noProof/>
                <w:lang w:val="sk-SK"/>
              </w:rPr>
              <w:t xml:space="preserve">3.   </w:t>
            </w:r>
            <w:r w:rsidRPr="00BD24CC">
              <w:rPr>
                <w:noProof/>
                <w:lang w:val="sk-SK"/>
              </w:rPr>
              <w:t>Perspektiva připravovaného programu</w:t>
            </w:r>
          </w:p>
          <w:p w14:paraId="6DB77E7E" w14:textId="77777777" w:rsidR="00BD24CC" w:rsidRPr="00972362" w:rsidRDefault="00BD24CC" w:rsidP="00A656B7">
            <w:pPr>
              <w:spacing w:before="120" w:after="120"/>
              <w:jc w:val="both"/>
              <w:rPr>
                <w:b/>
                <w:bCs/>
                <w:noProof/>
              </w:rPr>
            </w:pPr>
            <w:r w:rsidRPr="00972362">
              <w:rPr>
                <w:b/>
                <w:bCs/>
                <w:noProof/>
              </w:rPr>
              <w:t>Pozitivní aspekty a příležitosti:</w:t>
            </w:r>
          </w:p>
          <w:p w14:paraId="337C8E93" w14:textId="7804DB5E" w:rsidR="00BD24CC" w:rsidRPr="00972362" w:rsidRDefault="00BD24CC" w:rsidP="004C352E">
            <w:pPr>
              <w:numPr>
                <w:ilvl w:val="0"/>
                <w:numId w:val="216"/>
              </w:numPr>
              <w:spacing w:before="120" w:after="120"/>
              <w:jc w:val="both"/>
              <w:rPr>
                <w:noProof/>
              </w:rPr>
            </w:pPr>
            <w:r w:rsidRPr="00972362">
              <w:rPr>
                <w:b/>
                <w:bCs/>
                <w:noProof/>
              </w:rPr>
              <w:t>Stoupající důraz na udržitelnost</w:t>
            </w:r>
            <w:r w:rsidRPr="00972362">
              <w:rPr>
                <w:noProof/>
              </w:rPr>
              <w:t xml:space="preserve">: Celosvětová poptávka po udržitelných a ekologických produktech roste. Program zaměřený na udržitelné postupy a materiály má dobrou perspektivu, protože vychází vstříc požadavkům trhu </w:t>
            </w:r>
            <w:r w:rsidR="00895065">
              <w:rPr>
                <w:noProof/>
              </w:rPr>
              <w:br/>
            </w:r>
            <w:r w:rsidRPr="00972362">
              <w:rPr>
                <w:noProof/>
              </w:rPr>
              <w:t>i globálním ekologickým cílům.</w:t>
            </w:r>
          </w:p>
          <w:p w14:paraId="4C767F55" w14:textId="77777777" w:rsidR="00BD24CC" w:rsidRPr="00972362" w:rsidRDefault="00BD24CC" w:rsidP="004C352E">
            <w:pPr>
              <w:numPr>
                <w:ilvl w:val="0"/>
                <w:numId w:val="216"/>
              </w:numPr>
              <w:spacing w:before="120" w:after="120"/>
              <w:jc w:val="both"/>
              <w:rPr>
                <w:noProof/>
              </w:rPr>
            </w:pPr>
            <w:r w:rsidRPr="00972362">
              <w:rPr>
                <w:b/>
                <w:bCs/>
                <w:noProof/>
              </w:rPr>
              <w:t>Inovativní obsah programu</w:t>
            </w:r>
            <w:r w:rsidRPr="00972362">
              <w:rPr>
                <w:noProof/>
              </w:rPr>
              <w:t>: Zaměření na kombinaci tradičních řemeslných technik s moderními technologiemi (např. 3D tisk, CAD) a ekologickými postupy může přilákat studenty, kteří chtějí získat znalosti v širokém spektru praktických dovedností i moderních technologií. To je významná výhoda oproti tradičním obuvnickým oborům.</w:t>
            </w:r>
          </w:p>
          <w:p w14:paraId="78FFC93A" w14:textId="77777777" w:rsidR="00BD24CC" w:rsidRPr="00972362" w:rsidRDefault="00BD24CC" w:rsidP="004C352E">
            <w:pPr>
              <w:numPr>
                <w:ilvl w:val="0"/>
                <w:numId w:val="216"/>
              </w:numPr>
              <w:spacing w:before="120" w:after="120"/>
              <w:jc w:val="both"/>
              <w:rPr>
                <w:noProof/>
              </w:rPr>
            </w:pPr>
            <w:r w:rsidRPr="00972362">
              <w:rPr>
                <w:b/>
                <w:bCs/>
                <w:noProof/>
              </w:rPr>
              <w:lastRenderedPageBreak/>
              <w:t>Lokace školy ve Zlíně</w:t>
            </w:r>
            <w:r w:rsidRPr="00972362">
              <w:rPr>
                <w:noProof/>
              </w:rPr>
              <w:t>: Zlín má dlouhou tradici v obuvnickém průmyslu díky Baťově historii, což může být lákadlem pro studenty, kteří hledají kořeny řemesla a tradici. Region nabízí příležitosti k navazování kontaktů s místními podniky, které by mohly být součástí praktického výcviku nebo partnerství pro školní projekty.</w:t>
            </w:r>
          </w:p>
          <w:p w14:paraId="07D79EC0" w14:textId="77777777" w:rsidR="00BD24CC" w:rsidRDefault="00BD24CC" w:rsidP="004C352E">
            <w:pPr>
              <w:numPr>
                <w:ilvl w:val="0"/>
                <w:numId w:val="216"/>
              </w:numPr>
              <w:spacing w:before="120" w:after="120"/>
              <w:jc w:val="both"/>
              <w:rPr>
                <w:noProof/>
              </w:rPr>
            </w:pPr>
            <w:r w:rsidRPr="00972362">
              <w:rPr>
                <w:b/>
                <w:bCs/>
                <w:noProof/>
              </w:rPr>
              <w:t>Podpora pro podnikání a vlastní značky</w:t>
            </w:r>
            <w:r w:rsidRPr="00972362">
              <w:rPr>
                <w:noProof/>
              </w:rPr>
              <w:t>: Program dává absolventům dovednosti, které jim umožní zakládat vlastní značky nebo podniky. Tento podnikatelský přístup může být pro obor obuvi velmi užitečný, zvláště ve sféře lokální a malovýroby.</w:t>
            </w:r>
          </w:p>
          <w:p w14:paraId="75F1D5C8" w14:textId="77777777" w:rsidR="00BD24CC" w:rsidRPr="00972362" w:rsidRDefault="00BD24CC" w:rsidP="004C352E">
            <w:pPr>
              <w:numPr>
                <w:ilvl w:val="0"/>
                <w:numId w:val="216"/>
              </w:numPr>
              <w:spacing w:before="120" w:after="120"/>
              <w:jc w:val="both"/>
              <w:rPr>
                <w:noProof/>
              </w:rPr>
            </w:pPr>
            <w:r w:rsidRPr="00972362">
              <w:rPr>
                <w:noProof/>
              </w:rPr>
              <w:t xml:space="preserve"> </w:t>
            </w:r>
            <w:r w:rsidRPr="00972362">
              <w:rPr>
                <w:b/>
                <w:bCs/>
                <w:noProof/>
              </w:rPr>
              <w:t>Práce pro evropské značky s výrobou v Asii</w:t>
            </w:r>
            <w:r w:rsidRPr="00972362">
              <w:rPr>
                <w:noProof/>
              </w:rPr>
              <w:t>: Absolventi mohou pracovat v evropských firmách, které mají výrobní závody v Asii. Mohou být zodpovědní za design, kontrolu kvality a udržitelnost, komunikovat s výrobními týmy a dohlížet na dodržování ekologických a etických standardů.</w:t>
            </w:r>
          </w:p>
          <w:p w14:paraId="59A35609" w14:textId="77777777" w:rsidR="00BD24CC" w:rsidRPr="00972362" w:rsidRDefault="00BD24CC" w:rsidP="004C352E">
            <w:pPr>
              <w:numPr>
                <w:ilvl w:val="0"/>
                <w:numId w:val="216"/>
              </w:numPr>
              <w:spacing w:before="120" w:after="120"/>
              <w:jc w:val="both"/>
              <w:rPr>
                <w:noProof/>
              </w:rPr>
            </w:pPr>
            <w:r w:rsidRPr="00972362">
              <w:rPr>
                <w:b/>
                <w:bCs/>
                <w:noProof/>
              </w:rPr>
              <w:t>Řízení udržitelnosti napříč globálním dodavatelským řetězcem</w:t>
            </w:r>
            <w:r w:rsidRPr="00972362">
              <w:rPr>
                <w:noProof/>
              </w:rPr>
              <w:t>: Firmy stále více dbají na udržitelnost a etické postupy i u svých zahraničních dodavatelů. Absolventi mohou pracovat jako specialisté na udržitelnost, pomáhat optimalizovat výrobní procesy a zajišťovat, aby výroba splňovala environmentální a sociální normy.</w:t>
            </w:r>
          </w:p>
          <w:p w14:paraId="6A288530" w14:textId="77777777" w:rsidR="00BD24CC" w:rsidRPr="00972362" w:rsidRDefault="00BD24CC" w:rsidP="004C352E">
            <w:pPr>
              <w:numPr>
                <w:ilvl w:val="0"/>
                <w:numId w:val="216"/>
              </w:numPr>
              <w:spacing w:before="120" w:after="120"/>
              <w:jc w:val="both"/>
              <w:rPr>
                <w:noProof/>
              </w:rPr>
            </w:pPr>
            <w:r w:rsidRPr="00972362">
              <w:rPr>
                <w:b/>
                <w:bCs/>
                <w:noProof/>
              </w:rPr>
              <w:t>Koordinace mezi designem a výrobou</w:t>
            </w:r>
            <w:r w:rsidRPr="00972362">
              <w:rPr>
                <w:noProof/>
              </w:rPr>
              <w:t>: S ohledem na dovednosti v digitálním modelování a CAD mohou absolventi fungovat jako spojovací článek mezi evropskými designéry a zahraničními výrobními týmy, což zjednoduší komunikaci a přesnější realizaci designových konceptů.</w:t>
            </w:r>
          </w:p>
          <w:p w14:paraId="2F8A6E30" w14:textId="073A9E77" w:rsidR="00BD24CC" w:rsidRPr="00972362" w:rsidRDefault="00BD24CC" w:rsidP="004C352E">
            <w:pPr>
              <w:numPr>
                <w:ilvl w:val="0"/>
                <w:numId w:val="216"/>
              </w:numPr>
              <w:spacing w:before="120" w:after="120"/>
              <w:jc w:val="both"/>
              <w:rPr>
                <w:noProof/>
              </w:rPr>
            </w:pPr>
            <w:r w:rsidRPr="00972362">
              <w:rPr>
                <w:b/>
                <w:bCs/>
                <w:noProof/>
              </w:rPr>
              <w:t>Inovace a vývoj produktů</w:t>
            </w:r>
            <w:r w:rsidRPr="00972362">
              <w:rPr>
                <w:noProof/>
              </w:rPr>
              <w:t xml:space="preserve">: Absolventi mohou navrhovat produkty, které jsou optimalizované pro výrobu </w:t>
            </w:r>
            <w:r w:rsidR="00E655E6">
              <w:rPr>
                <w:noProof/>
              </w:rPr>
              <w:br/>
            </w:r>
            <w:r w:rsidRPr="00972362">
              <w:rPr>
                <w:noProof/>
              </w:rPr>
              <w:t>v zahraničí, včetně snadné recyklovatelnosti a ekologicky šetrných materiálů, které se lépe přizpůsobí velkovýrobním podmínkám.</w:t>
            </w:r>
          </w:p>
          <w:p w14:paraId="6CB1E28E" w14:textId="6EDE022F" w:rsidR="00BD24CC" w:rsidRPr="00972362" w:rsidRDefault="00BD24CC" w:rsidP="004C352E">
            <w:pPr>
              <w:numPr>
                <w:ilvl w:val="0"/>
                <w:numId w:val="216"/>
              </w:numPr>
              <w:spacing w:before="120" w:after="120"/>
              <w:jc w:val="both"/>
              <w:rPr>
                <w:noProof/>
              </w:rPr>
            </w:pPr>
            <w:r w:rsidRPr="00972362">
              <w:rPr>
                <w:b/>
                <w:bCs/>
                <w:noProof/>
              </w:rPr>
              <w:t>Podpora lokální produkce a outsourcing udržitelných výrobních metod</w:t>
            </w:r>
            <w:r w:rsidRPr="00972362">
              <w:rPr>
                <w:noProof/>
              </w:rPr>
              <w:t xml:space="preserve">: Přestože se výroba odehrává </w:t>
            </w:r>
            <w:r w:rsidR="00E655E6">
              <w:rPr>
                <w:noProof/>
              </w:rPr>
              <w:br/>
            </w:r>
            <w:r w:rsidRPr="00972362">
              <w:rPr>
                <w:noProof/>
              </w:rPr>
              <w:t>v zahraničí, mohou absolventi propagovat udržitelné a inovativní postupy, které zlepší ekologický dopad velkovýroby, což je lákavé pro firmy, jež chtějí svou produkci zodpovědně outsourcovat.</w:t>
            </w:r>
          </w:p>
          <w:p w14:paraId="52BC6172" w14:textId="77777777" w:rsidR="00BD24CC" w:rsidRPr="00972362" w:rsidRDefault="00BD24CC" w:rsidP="00A656B7">
            <w:pPr>
              <w:spacing w:before="120" w:after="120"/>
              <w:jc w:val="both"/>
              <w:rPr>
                <w:b/>
                <w:bCs/>
                <w:noProof/>
              </w:rPr>
            </w:pPr>
            <w:r w:rsidRPr="00972362">
              <w:rPr>
                <w:b/>
                <w:bCs/>
                <w:noProof/>
              </w:rPr>
              <w:t>Výzvy a omezení:</w:t>
            </w:r>
          </w:p>
          <w:p w14:paraId="1FF346EE" w14:textId="77777777" w:rsidR="00BD24CC" w:rsidRPr="00972362" w:rsidRDefault="00BD24CC" w:rsidP="004C352E">
            <w:pPr>
              <w:numPr>
                <w:ilvl w:val="0"/>
                <w:numId w:val="217"/>
              </w:numPr>
              <w:spacing w:before="120" w:after="120"/>
              <w:jc w:val="both"/>
              <w:rPr>
                <w:noProof/>
              </w:rPr>
            </w:pPr>
            <w:r w:rsidRPr="00972362">
              <w:rPr>
                <w:b/>
                <w:bCs/>
                <w:noProof/>
              </w:rPr>
              <w:t>Konkurence zahraničních programů</w:t>
            </w:r>
            <w:r w:rsidRPr="00972362">
              <w:rPr>
                <w:noProof/>
              </w:rPr>
              <w:t xml:space="preserve">: Na </w:t>
            </w:r>
            <w:r>
              <w:rPr>
                <w:noProof/>
              </w:rPr>
              <w:t>evropské</w:t>
            </w:r>
            <w:r w:rsidRPr="00972362">
              <w:rPr>
                <w:noProof/>
              </w:rPr>
              <w:t xml:space="preserve"> úrovni existuje mnoho programů zaměřených na módní design a udržitelnost (včetně obuvi) na prestižních školách. Tyto školy mají větší zdroje a širší globální dosah, což může zlínský program dostat do nevýhodné pozice v mezinárodním měřítku.</w:t>
            </w:r>
          </w:p>
          <w:p w14:paraId="52F4DD3F" w14:textId="77777777" w:rsidR="00BD24CC" w:rsidRPr="00972362" w:rsidRDefault="00BD24CC" w:rsidP="004C352E">
            <w:pPr>
              <w:numPr>
                <w:ilvl w:val="0"/>
                <w:numId w:val="217"/>
              </w:numPr>
              <w:spacing w:before="120" w:after="120"/>
              <w:jc w:val="both"/>
              <w:rPr>
                <w:noProof/>
              </w:rPr>
            </w:pPr>
            <w:r w:rsidRPr="00972362">
              <w:rPr>
                <w:b/>
                <w:bCs/>
                <w:noProof/>
              </w:rPr>
              <w:t>Obuvnický průmysl a outsourcing</w:t>
            </w:r>
            <w:r w:rsidRPr="00972362">
              <w:rPr>
                <w:noProof/>
              </w:rPr>
              <w:t>: Velká část výroby obuvi je dnes outsourcovaná do zemí s nízkými náklady na pracovní sílu, což limituje lokální průmysl a snižuje počet pracovních příležitostí v ČR i Evropě. Absolventi mohou čelit výzvě najít uplatnění v regionech, kde je výroba omezená nebo kde se investuje méně do inovací.</w:t>
            </w:r>
          </w:p>
          <w:p w14:paraId="16D889FD" w14:textId="77777777" w:rsidR="00BD24CC" w:rsidRPr="00972362" w:rsidRDefault="00BD24CC" w:rsidP="004C352E">
            <w:pPr>
              <w:numPr>
                <w:ilvl w:val="0"/>
                <w:numId w:val="217"/>
              </w:numPr>
              <w:spacing w:before="120" w:after="120"/>
              <w:jc w:val="both"/>
              <w:rPr>
                <w:noProof/>
              </w:rPr>
            </w:pPr>
            <w:r w:rsidRPr="00972362">
              <w:rPr>
                <w:b/>
                <w:bCs/>
                <w:noProof/>
              </w:rPr>
              <w:t>Geografická izolace</w:t>
            </w:r>
            <w:r w:rsidRPr="00972362">
              <w:rPr>
                <w:noProof/>
              </w:rPr>
              <w:t>: Přestože Zlín má obuvnickou tradici, není dnes globálním centrem designu nebo udržitelného módního průmyslu. To by mohlo ovlivnit prestiž programu a ztížit navazování partnerství se světovými značkami.</w:t>
            </w:r>
          </w:p>
          <w:p w14:paraId="04F51621" w14:textId="6E424ED3" w:rsidR="00BD24CC" w:rsidRPr="00BC3455" w:rsidRDefault="00BD24CC" w:rsidP="00BC3455">
            <w:pPr>
              <w:numPr>
                <w:ilvl w:val="0"/>
                <w:numId w:val="217"/>
              </w:numPr>
              <w:spacing w:before="120" w:after="120"/>
              <w:jc w:val="both"/>
              <w:rPr>
                <w:noProof/>
                <w:lang w:val="sk-SK"/>
              </w:rPr>
            </w:pPr>
            <w:r w:rsidRPr="00972362">
              <w:rPr>
                <w:b/>
                <w:bCs/>
                <w:noProof/>
              </w:rPr>
              <w:t>Poptávka po specialistech vs. širší dovednosti</w:t>
            </w:r>
            <w:r w:rsidRPr="00972362">
              <w:rPr>
                <w:noProof/>
              </w:rPr>
              <w:t>: Program je specializovaný na obuv, což může být jak výhodou, tak omezením. Pokud se studentům nepodaří najít zaměstnání v obuvnickém průmyslu, bude nezbytné, aby své znalosti dokázali přenést i do jiných odvětví módního průmyslu, což může vyžadovat další vzdělání.</w:t>
            </w:r>
          </w:p>
        </w:tc>
      </w:tr>
      <w:tr w:rsidR="00BD24CC" w:rsidRPr="003C1CFA" w14:paraId="7BB1D74E" w14:textId="77777777" w:rsidTr="00A656B7">
        <w:tc>
          <w:tcPr>
            <w:tcW w:w="10207" w:type="dxa"/>
          </w:tcPr>
          <w:p w14:paraId="6ED7565C" w14:textId="4A719D61" w:rsidR="00BD24CC" w:rsidRPr="00972362" w:rsidRDefault="00F922E9" w:rsidP="00FD3DB7">
            <w:pPr>
              <w:spacing w:before="120" w:after="120"/>
              <w:ind w:left="360"/>
              <w:jc w:val="both"/>
              <w:rPr>
                <w:noProof/>
              </w:rPr>
            </w:pPr>
            <w:r>
              <w:rPr>
                <w:noProof/>
                <w:lang w:val="sk-SK"/>
              </w:rPr>
              <w:lastRenderedPageBreak/>
              <w:t xml:space="preserve">4.   </w:t>
            </w:r>
            <w:r w:rsidR="00BD24CC" w:rsidRPr="00F922E9">
              <w:rPr>
                <w:noProof/>
                <w:lang w:val="sk-SK"/>
              </w:rPr>
              <w:t>Další podněty</w:t>
            </w:r>
            <w:r w:rsidR="00BD24CC" w:rsidRPr="00972362">
              <w:rPr>
                <w:noProof/>
                <w:vanish/>
              </w:rPr>
              <w:t>Začátek formuláře</w:t>
            </w:r>
          </w:p>
          <w:p w14:paraId="56190154" w14:textId="77777777" w:rsidR="00BD24CC" w:rsidRPr="00375671" w:rsidRDefault="00BD24CC" w:rsidP="00A81C61">
            <w:pPr>
              <w:spacing w:before="120" w:after="120"/>
              <w:ind w:left="323"/>
              <w:jc w:val="both"/>
              <w:rPr>
                <w:b/>
                <w:bCs/>
                <w:noProof/>
              </w:rPr>
            </w:pPr>
            <w:r w:rsidRPr="00375671">
              <w:rPr>
                <w:b/>
                <w:bCs/>
                <w:noProof/>
              </w:rPr>
              <w:t>1. Budování zahraničního partnerství</w:t>
            </w:r>
          </w:p>
          <w:p w14:paraId="1854E1BD" w14:textId="77777777" w:rsidR="00BD24CC" w:rsidRPr="00375671" w:rsidRDefault="00BD24CC" w:rsidP="004C352E">
            <w:pPr>
              <w:numPr>
                <w:ilvl w:val="0"/>
                <w:numId w:val="218"/>
              </w:numPr>
              <w:spacing w:before="120" w:after="120"/>
              <w:jc w:val="both"/>
              <w:rPr>
                <w:noProof/>
              </w:rPr>
            </w:pPr>
            <w:r w:rsidRPr="00375671">
              <w:rPr>
                <w:b/>
                <w:bCs/>
                <w:noProof/>
              </w:rPr>
              <w:t>Spolupráce se školami a firmami</w:t>
            </w:r>
            <w:r w:rsidRPr="00375671">
              <w:rPr>
                <w:noProof/>
              </w:rPr>
              <w:t>: Navázat spolupráci s renomovanými školami (např. Politecnico di Milano, London College of Fashion) a předními značkami (např. Adidas, ECCO) pro výměnné pobyty, stáže a reálné projekty.</w:t>
            </w:r>
          </w:p>
          <w:p w14:paraId="0B64CA8F" w14:textId="77777777" w:rsidR="00BD24CC" w:rsidRPr="00375671" w:rsidRDefault="00BD24CC" w:rsidP="00A81C61">
            <w:pPr>
              <w:spacing w:before="120" w:after="120"/>
              <w:ind w:left="465" w:hanging="142"/>
              <w:jc w:val="both"/>
              <w:rPr>
                <w:b/>
                <w:bCs/>
                <w:noProof/>
              </w:rPr>
            </w:pPr>
            <w:r w:rsidRPr="00375671">
              <w:rPr>
                <w:b/>
                <w:bCs/>
                <w:noProof/>
              </w:rPr>
              <w:t>2. Odborné přednášky a workshopy</w:t>
            </w:r>
          </w:p>
          <w:p w14:paraId="34BB7A96" w14:textId="77777777" w:rsidR="00BD24CC" w:rsidRPr="00375671" w:rsidRDefault="00BD24CC" w:rsidP="00A81C61">
            <w:pPr>
              <w:numPr>
                <w:ilvl w:val="0"/>
                <w:numId w:val="219"/>
              </w:numPr>
              <w:ind w:left="714" w:hanging="357"/>
              <w:jc w:val="both"/>
              <w:rPr>
                <w:noProof/>
              </w:rPr>
            </w:pPr>
            <w:r w:rsidRPr="00375671">
              <w:rPr>
                <w:b/>
                <w:bCs/>
                <w:noProof/>
              </w:rPr>
              <w:t>Přednášky od špičkových odborníků</w:t>
            </w:r>
            <w:r w:rsidRPr="00375671">
              <w:rPr>
                <w:noProof/>
              </w:rPr>
              <w:t>: Pravidelně zvát odborníky na udržitelný design a materiálové inženýrství, aby vedli přednášky a interaktivní workshopy.</w:t>
            </w:r>
          </w:p>
          <w:p w14:paraId="175A8D88" w14:textId="5606C5CD" w:rsidR="00BD24CC" w:rsidRPr="00375671" w:rsidRDefault="00BD24CC" w:rsidP="00A81C61">
            <w:pPr>
              <w:numPr>
                <w:ilvl w:val="0"/>
                <w:numId w:val="219"/>
              </w:numPr>
              <w:ind w:left="714" w:hanging="357"/>
              <w:jc w:val="both"/>
              <w:rPr>
                <w:noProof/>
              </w:rPr>
            </w:pPr>
            <w:r w:rsidRPr="00375671">
              <w:rPr>
                <w:b/>
                <w:bCs/>
                <w:noProof/>
              </w:rPr>
              <w:t>Aktuální trendy</w:t>
            </w:r>
            <w:r w:rsidRPr="00375671">
              <w:rPr>
                <w:noProof/>
              </w:rPr>
              <w:t xml:space="preserve">: Zaměřit se na inovace v udržitelných materiálech, automatizaci, umělou inteligenci a etiku </w:t>
            </w:r>
            <w:r w:rsidR="00E655E6">
              <w:rPr>
                <w:noProof/>
              </w:rPr>
              <w:br/>
            </w:r>
            <w:r w:rsidRPr="00375671">
              <w:rPr>
                <w:noProof/>
              </w:rPr>
              <w:t>v módním průmyslu.</w:t>
            </w:r>
          </w:p>
          <w:p w14:paraId="07F4675D" w14:textId="77777777" w:rsidR="00BD24CC" w:rsidRPr="00375671" w:rsidRDefault="00BD24CC" w:rsidP="00E655E6">
            <w:pPr>
              <w:spacing w:before="120" w:after="120"/>
              <w:ind w:firstLine="323"/>
              <w:jc w:val="both"/>
              <w:rPr>
                <w:b/>
                <w:bCs/>
                <w:noProof/>
              </w:rPr>
            </w:pPr>
            <w:r w:rsidRPr="00375671">
              <w:rPr>
                <w:b/>
                <w:bCs/>
                <w:noProof/>
              </w:rPr>
              <w:t>3. Zkvalitnění výukového týmu</w:t>
            </w:r>
          </w:p>
          <w:p w14:paraId="462DFCCD" w14:textId="77777777" w:rsidR="00BD24CC" w:rsidRDefault="00BD24CC" w:rsidP="00A81C61">
            <w:pPr>
              <w:numPr>
                <w:ilvl w:val="0"/>
                <w:numId w:val="221"/>
              </w:numPr>
              <w:ind w:left="714" w:hanging="357"/>
              <w:jc w:val="both"/>
              <w:rPr>
                <w:noProof/>
              </w:rPr>
            </w:pPr>
            <w:r w:rsidRPr="00375671">
              <w:rPr>
                <w:b/>
                <w:bCs/>
                <w:noProof/>
              </w:rPr>
              <w:t>Vzdělávání pedagogů</w:t>
            </w:r>
            <w:r w:rsidRPr="00375671">
              <w:rPr>
                <w:noProof/>
              </w:rPr>
              <w:t>: Podporovat účast učitelů na konferencích a školeních.</w:t>
            </w:r>
            <w:r>
              <w:rPr>
                <w:noProof/>
              </w:rPr>
              <w:t xml:space="preserve"> </w:t>
            </w:r>
          </w:p>
          <w:p w14:paraId="6D483024" w14:textId="5CDF25B5" w:rsidR="00BD24CC" w:rsidRPr="00375671" w:rsidRDefault="00BD24CC" w:rsidP="00A81C61">
            <w:pPr>
              <w:numPr>
                <w:ilvl w:val="0"/>
                <w:numId w:val="221"/>
              </w:numPr>
              <w:ind w:left="714" w:hanging="357"/>
              <w:jc w:val="both"/>
              <w:rPr>
                <w:noProof/>
              </w:rPr>
            </w:pPr>
            <w:r w:rsidRPr="00375671">
              <w:rPr>
                <w:b/>
                <w:bCs/>
                <w:noProof/>
              </w:rPr>
              <w:t>Celoživotní vzdělávání pedagogů</w:t>
            </w:r>
            <w:r w:rsidRPr="00375671">
              <w:rPr>
                <w:noProof/>
              </w:rPr>
              <w:t xml:space="preserve">: Motivovat pedagogy k průběžnému vzdělávání, aby studenti měli přístup </w:t>
            </w:r>
            <w:r w:rsidR="00E655E6">
              <w:rPr>
                <w:noProof/>
              </w:rPr>
              <w:br/>
            </w:r>
            <w:r w:rsidRPr="00375671">
              <w:rPr>
                <w:noProof/>
              </w:rPr>
              <w:t>k aktuálním znalostem.</w:t>
            </w:r>
          </w:p>
          <w:p w14:paraId="056BD5F5" w14:textId="77777777" w:rsidR="00BD24CC" w:rsidRPr="00375671" w:rsidRDefault="00BD24CC" w:rsidP="00A81C61">
            <w:pPr>
              <w:numPr>
                <w:ilvl w:val="0"/>
                <w:numId w:val="220"/>
              </w:numPr>
              <w:ind w:left="714" w:hanging="357"/>
              <w:jc w:val="both"/>
              <w:rPr>
                <w:noProof/>
              </w:rPr>
            </w:pPr>
            <w:r w:rsidRPr="00375671">
              <w:rPr>
                <w:b/>
                <w:bCs/>
                <w:noProof/>
              </w:rPr>
              <w:t>Zapojení odborníků z praxe</w:t>
            </w:r>
            <w:r w:rsidRPr="00375671">
              <w:rPr>
                <w:noProof/>
              </w:rPr>
              <w:t>: Rozšířit výukový tým o externí experty z průmyslu, kteří mohou přinést reálné know-how.</w:t>
            </w:r>
          </w:p>
          <w:p w14:paraId="14FBDBAB" w14:textId="77777777" w:rsidR="00BD24CC" w:rsidRPr="00375671" w:rsidRDefault="00BD24CC" w:rsidP="00A81C61">
            <w:pPr>
              <w:spacing w:before="120" w:after="120"/>
              <w:ind w:left="39" w:firstLine="284"/>
              <w:jc w:val="both"/>
              <w:rPr>
                <w:b/>
                <w:bCs/>
                <w:noProof/>
              </w:rPr>
            </w:pPr>
            <w:r w:rsidRPr="00375671">
              <w:rPr>
                <w:b/>
                <w:bCs/>
                <w:noProof/>
              </w:rPr>
              <w:lastRenderedPageBreak/>
              <w:t>4. Moderní výukové metody</w:t>
            </w:r>
          </w:p>
          <w:p w14:paraId="1D26E36C" w14:textId="77777777" w:rsidR="00BD24CC" w:rsidRPr="00375671" w:rsidRDefault="00BD24CC" w:rsidP="004C352E">
            <w:pPr>
              <w:numPr>
                <w:ilvl w:val="0"/>
                <w:numId w:val="221"/>
              </w:numPr>
              <w:spacing w:before="120" w:after="120"/>
              <w:jc w:val="both"/>
              <w:rPr>
                <w:noProof/>
              </w:rPr>
            </w:pPr>
            <w:r w:rsidRPr="00375671">
              <w:rPr>
                <w:b/>
                <w:bCs/>
                <w:noProof/>
              </w:rPr>
              <w:t>Projektová a týmová výuka</w:t>
            </w:r>
            <w:r w:rsidRPr="00375671">
              <w:rPr>
                <w:noProof/>
              </w:rPr>
              <w:t>: Podpořit interaktivní výuku formou projektů a týmových úkolů, které simulují reálné pracovní podmínky.</w:t>
            </w:r>
          </w:p>
          <w:p w14:paraId="77EF77D4" w14:textId="77777777" w:rsidR="00BD24CC" w:rsidRPr="00375671" w:rsidRDefault="00BD24CC" w:rsidP="00E655E6">
            <w:pPr>
              <w:spacing w:before="120" w:after="120"/>
              <w:ind w:firstLine="323"/>
              <w:jc w:val="both"/>
              <w:rPr>
                <w:b/>
                <w:bCs/>
                <w:noProof/>
              </w:rPr>
            </w:pPr>
            <w:r w:rsidRPr="00375671">
              <w:rPr>
                <w:b/>
                <w:bCs/>
                <w:noProof/>
              </w:rPr>
              <w:t>5. Podpora zahraničních stáží a projektů</w:t>
            </w:r>
          </w:p>
          <w:p w14:paraId="38D4F8CD" w14:textId="77777777" w:rsidR="00BD24CC" w:rsidRPr="00375671" w:rsidRDefault="00BD24CC" w:rsidP="00A81C61">
            <w:pPr>
              <w:numPr>
                <w:ilvl w:val="0"/>
                <w:numId w:val="222"/>
              </w:numPr>
              <w:ind w:left="714" w:hanging="357"/>
              <w:jc w:val="both"/>
              <w:rPr>
                <w:noProof/>
              </w:rPr>
            </w:pPr>
            <w:r w:rsidRPr="00375671">
              <w:rPr>
                <w:b/>
                <w:bCs/>
                <w:noProof/>
              </w:rPr>
              <w:t>Stáže v zahraničních firmách</w:t>
            </w:r>
            <w:r w:rsidRPr="00375671">
              <w:rPr>
                <w:noProof/>
              </w:rPr>
              <w:t>: Zajistit možnost zahraničních stáží a účasti na mezinárodních projektech, což studentům přinese zkušenosti a kontakty.</w:t>
            </w:r>
          </w:p>
          <w:p w14:paraId="5D59A2D1" w14:textId="77777777" w:rsidR="00BD24CC" w:rsidRPr="00375671" w:rsidRDefault="00BD24CC" w:rsidP="00A81C61">
            <w:pPr>
              <w:numPr>
                <w:ilvl w:val="0"/>
                <w:numId w:val="222"/>
              </w:numPr>
              <w:ind w:left="714" w:hanging="357"/>
              <w:jc w:val="both"/>
              <w:rPr>
                <w:noProof/>
              </w:rPr>
            </w:pPr>
            <w:r w:rsidRPr="00375671">
              <w:rPr>
                <w:b/>
                <w:bCs/>
                <w:noProof/>
              </w:rPr>
              <w:t>Mezinárodní soutěže</w:t>
            </w:r>
            <w:r w:rsidRPr="00375671">
              <w:rPr>
                <w:noProof/>
              </w:rPr>
              <w:t>: Podpořit účast studentů v designérských soutěžích a projektech, aby zvýšili svou konkurenceschopnost.</w:t>
            </w:r>
          </w:p>
          <w:p w14:paraId="52C81DAB" w14:textId="77777777" w:rsidR="00BD24CC" w:rsidRPr="00375671" w:rsidRDefault="00BD24CC" w:rsidP="00A81C61">
            <w:pPr>
              <w:spacing w:before="120" w:after="120"/>
              <w:ind w:firstLine="323"/>
              <w:jc w:val="both"/>
              <w:rPr>
                <w:b/>
                <w:bCs/>
                <w:noProof/>
              </w:rPr>
            </w:pPr>
            <w:r w:rsidRPr="00375671">
              <w:rPr>
                <w:b/>
                <w:bCs/>
                <w:noProof/>
              </w:rPr>
              <w:t>6. Zvýšení prestiže programu</w:t>
            </w:r>
          </w:p>
          <w:p w14:paraId="6226F89E" w14:textId="77777777" w:rsidR="00BD24CC" w:rsidRPr="00375671" w:rsidRDefault="00BD24CC" w:rsidP="00A81C61">
            <w:pPr>
              <w:numPr>
                <w:ilvl w:val="0"/>
                <w:numId w:val="223"/>
              </w:numPr>
              <w:ind w:left="714" w:hanging="357"/>
              <w:jc w:val="both"/>
              <w:rPr>
                <w:noProof/>
              </w:rPr>
            </w:pPr>
            <w:r w:rsidRPr="00375671">
              <w:rPr>
                <w:b/>
                <w:bCs/>
                <w:noProof/>
              </w:rPr>
              <w:t>Publikace a PR</w:t>
            </w:r>
            <w:r w:rsidRPr="00375671">
              <w:rPr>
                <w:noProof/>
              </w:rPr>
              <w:t>: Podporovat prezentaci výsledků studentů a učitelů na konferencích a v odborných médiích, aby se zviditelnil program i škola.</w:t>
            </w:r>
          </w:p>
          <w:p w14:paraId="0C1CBAE4" w14:textId="77B68198" w:rsidR="00BD24CC" w:rsidRPr="00375671" w:rsidRDefault="00BD24CC" w:rsidP="00A81C61">
            <w:pPr>
              <w:numPr>
                <w:ilvl w:val="0"/>
                <w:numId w:val="223"/>
              </w:numPr>
              <w:ind w:left="714" w:hanging="357"/>
              <w:jc w:val="both"/>
              <w:rPr>
                <w:noProof/>
              </w:rPr>
            </w:pPr>
            <w:r w:rsidRPr="00375671">
              <w:rPr>
                <w:b/>
                <w:bCs/>
                <w:noProof/>
              </w:rPr>
              <w:t>Marketing programu</w:t>
            </w:r>
            <w:r w:rsidRPr="00375671">
              <w:rPr>
                <w:noProof/>
              </w:rPr>
              <w:t xml:space="preserve">: Aktivně propagovat program na mezinárodní úrovni, aby přitáhl zahraniční studenty </w:t>
            </w:r>
            <w:r w:rsidR="00E655E6">
              <w:rPr>
                <w:noProof/>
              </w:rPr>
              <w:br/>
            </w:r>
            <w:r w:rsidRPr="00375671">
              <w:rPr>
                <w:noProof/>
              </w:rPr>
              <w:t>a partnery.</w:t>
            </w:r>
          </w:p>
          <w:p w14:paraId="453A691C" w14:textId="77777777" w:rsidR="00BD24CC" w:rsidRPr="00375671" w:rsidRDefault="00BD24CC" w:rsidP="00E655E6">
            <w:pPr>
              <w:spacing w:before="120" w:after="120"/>
              <w:ind w:firstLine="323"/>
              <w:jc w:val="both"/>
              <w:rPr>
                <w:b/>
                <w:bCs/>
                <w:noProof/>
              </w:rPr>
            </w:pPr>
            <w:r w:rsidRPr="00375671">
              <w:rPr>
                <w:b/>
                <w:bCs/>
                <w:noProof/>
              </w:rPr>
              <w:t>7. Výuka v angličtině a podpora zahraničních studentů</w:t>
            </w:r>
          </w:p>
          <w:p w14:paraId="6CDF3E6C" w14:textId="77777777" w:rsidR="00BD24CC" w:rsidRPr="00375671" w:rsidRDefault="00BD24CC" w:rsidP="00A81C61">
            <w:pPr>
              <w:numPr>
                <w:ilvl w:val="0"/>
                <w:numId w:val="224"/>
              </w:numPr>
              <w:ind w:left="714" w:hanging="357"/>
              <w:jc w:val="both"/>
              <w:rPr>
                <w:noProof/>
              </w:rPr>
            </w:pPr>
            <w:r w:rsidRPr="00375671">
              <w:rPr>
                <w:b/>
                <w:bCs/>
                <w:noProof/>
              </w:rPr>
              <w:t>Kurzy v angličtině</w:t>
            </w:r>
            <w:r w:rsidRPr="00375671">
              <w:rPr>
                <w:noProof/>
              </w:rPr>
              <w:t>: Nabídnout klíčové předměty v angličtině, což přiláká zahraniční studenty a zlepší jazykové dovednosti domácích studentů.</w:t>
            </w:r>
          </w:p>
          <w:p w14:paraId="4B6A9A9D" w14:textId="77777777" w:rsidR="00BD24CC" w:rsidRPr="00375671" w:rsidRDefault="00BD24CC" w:rsidP="00A81C61">
            <w:pPr>
              <w:numPr>
                <w:ilvl w:val="0"/>
                <w:numId w:val="224"/>
              </w:numPr>
              <w:ind w:left="714" w:hanging="357"/>
              <w:jc w:val="both"/>
              <w:rPr>
                <w:noProof/>
              </w:rPr>
            </w:pPr>
            <w:r w:rsidRPr="00375671">
              <w:rPr>
                <w:b/>
                <w:bCs/>
                <w:noProof/>
              </w:rPr>
              <w:t>Multikulturní prostředí</w:t>
            </w:r>
            <w:r w:rsidRPr="00375671">
              <w:rPr>
                <w:noProof/>
              </w:rPr>
              <w:t>: Organizovat workshopy s mezinárodními odborníky a integrovat zahraniční studenty do týmových projektů.</w:t>
            </w:r>
          </w:p>
          <w:p w14:paraId="53BA49BB" w14:textId="77777777" w:rsidR="00BD24CC" w:rsidRPr="00375671" w:rsidRDefault="00BD24CC" w:rsidP="00A81C61">
            <w:pPr>
              <w:spacing w:before="120" w:after="120"/>
              <w:ind w:firstLine="323"/>
              <w:jc w:val="both"/>
              <w:rPr>
                <w:b/>
                <w:bCs/>
                <w:noProof/>
              </w:rPr>
            </w:pPr>
            <w:r w:rsidRPr="00375671">
              <w:rPr>
                <w:b/>
                <w:bCs/>
                <w:noProof/>
              </w:rPr>
              <w:t>8. Praktické projekty s firmami</w:t>
            </w:r>
          </w:p>
          <w:p w14:paraId="2CAB7CD3" w14:textId="77777777" w:rsidR="00BD24CC" w:rsidRPr="00375671" w:rsidRDefault="00BD24CC" w:rsidP="00A81C61">
            <w:pPr>
              <w:numPr>
                <w:ilvl w:val="0"/>
                <w:numId w:val="225"/>
              </w:numPr>
              <w:ind w:left="714" w:hanging="357"/>
              <w:jc w:val="both"/>
              <w:rPr>
                <w:noProof/>
              </w:rPr>
            </w:pPr>
            <w:r w:rsidRPr="00375671">
              <w:rPr>
                <w:b/>
                <w:bCs/>
                <w:noProof/>
              </w:rPr>
              <w:t>Reálná zadání</w:t>
            </w:r>
            <w:r w:rsidRPr="00375671">
              <w:rPr>
                <w:noProof/>
              </w:rPr>
              <w:t>: Spolupracovat s firmami na projektech, které řeší skutečné výzvy obuvnického průmyslu.</w:t>
            </w:r>
          </w:p>
          <w:p w14:paraId="49E08816" w14:textId="77777777" w:rsidR="00BD24CC" w:rsidRPr="00375671" w:rsidRDefault="00BD24CC" w:rsidP="00A81C61">
            <w:pPr>
              <w:numPr>
                <w:ilvl w:val="0"/>
                <w:numId w:val="225"/>
              </w:numPr>
              <w:ind w:left="714" w:hanging="357"/>
              <w:jc w:val="both"/>
              <w:rPr>
                <w:noProof/>
              </w:rPr>
            </w:pPr>
            <w:r w:rsidRPr="00375671">
              <w:rPr>
                <w:b/>
                <w:bCs/>
                <w:noProof/>
              </w:rPr>
              <w:t>Dlouhodobé projekty</w:t>
            </w:r>
            <w:r w:rsidRPr="00375671">
              <w:rPr>
                <w:noProof/>
              </w:rPr>
              <w:t>: Realizovat semestrální nebo roční projekty s důrazem na udržitelnost a inovace ve spolupráci s průmyslovými partnery.</w:t>
            </w:r>
          </w:p>
          <w:p w14:paraId="45D1A13D" w14:textId="77777777" w:rsidR="00BD24CC" w:rsidRPr="00375671" w:rsidRDefault="00BD24CC" w:rsidP="00A81C61">
            <w:pPr>
              <w:spacing w:before="120" w:after="120"/>
              <w:ind w:left="465" w:hanging="142"/>
              <w:jc w:val="both"/>
              <w:rPr>
                <w:b/>
                <w:bCs/>
                <w:noProof/>
              </w:rPr>
            </w:pPr>
            <w:r w:rsidRPr="00375671">
              <w:rPr>
                <w:b/>
                <w:bCs/>
                <w:noProof/>
              </w:rPr>
              <w:t>9. Praxe a mentoring</w:t>
            </w:r>
          </w:p>
          <w:p w14:paraId="1623748F" w14:textId="77777777" w:rsidR="00BD24CC" w:rsidRPr="00375671" w:rsidRDefault="00BD24CC" w:rsidP="00A81C61">
            <w:pPr>
              <w:numPr>
                <w:ilvl w:val="0"/>
                <w:numId w:val="226"/>
              </w:numPr>
              <w:ind w:left="714" w:hanging="357"/>
              <w:jc w:val="both"/>
              <w:rPr>
                <w:noProof/>
              </w:rPr>
            </w:pPr>
            <w:r w:rsidRPr="00375671">
              <w:rPr>
                <w:b/>
                <w:bCs/>
                <w:noProof/>
              </w:rPr>
              <w:t>Praxe ve firmách</w:t>
            </w:r>
            <w:r w:rsidRPr="00375671">
              <w:rPr>
                <w:noProof/>
              </w:rPr>
              <w:t>: Zařadit  praxi do studijního plánu, včetně možnosti rotací mezi různými odděleními.</w:t>
            </w:r>
          </w:p>
          <w:p w14:paraId="693B4BCB" w14:textId="77777777" w:rsidR="00BD24CC" w:rsidRDefault="00BD24CC" w:rsidP="00A81C61">
            <w:pPr>
              <w:numPr>
                <w:ilvl w:val="0"/>
                <w:numId w:val="226"/>
              </w:numPr>
              <w:ind w:left="714" w:hanging="357"/>
              <w:jc w:val="both"/>
              <w:rPr>
                <w:noProof/>
              </w:rPr>
            </w:pPr>
            <w:r w:rsidRPr="00375671">
              <w:rPr>
                <w:b/>
                <w:bCs/>
                <w:noProof/>
              </w:rPr>
              <w:t>Mentoring z praxe</w:t>
            </w:r>
            <w:r w:rsidRPr="00375671">
              <w:rPr>
                <w:noProof/>
              </w:rPr>
              <w:t>: Přidělit studentům mentory z firem, kteří poskytnou podporu a zpětnou vazbu na projekty.</w:t>
            </w:r>
          </w:p>
          <w:p w14:paraId="1FC05FF7" w14:textId="77777777" w:rsidR="00BD24CC" w:rsidRPr="00375671" w:rsidRDefault="00BD24CC" w:rsidP="00A81C61">
            <w:pPr>
              <w:spacing w:before="120" w:after="120"/>
              <w:ind w:firstLine="323"/>
              <w:jc w:val="both"/>
              <w:rPr>
                <w:b/>
                <w:bCs/>
                <w:noProof/>
              </w:rPr>
            </w:pPr>
            <w:r w:rsidRPr="00375671">
              <w:rPr>
                <w:b/>
                <w:bCs/>
                <w:noProof/>
              </w:rPr>
              <w:t>10. Prezentace a networking</w:t>
            </w:r>
          </w:p>
          <w:p w14:paraId="37417DF7" w14:textId="77777777" w:rsidR="00BD24CC" w:rsidRPr="00375671" w:rsidRDefault="00BD24CC" w:rsidP="00A81C61">
            <w:pPr>
              <w:numPr>
                <w:ilvl w:val="0"/>
                <w:numId w:val="227"/>
              </w:numPr>
              <w:ind w:left="714" w:hanging="357"/>
              <w:jc w:val="both"/>
              <w:rPr>
                <w:noProof/>
              </w:rPr>
            </w:pPr>
            <w:r w:rsidRPr="00375671">
              <w:rPr>
                <w:b/>
                <w:bCs/>
                <w:noProof/>
              </w:rPr>
              <w:t>Prezentace výsledků</w:t>
            </w:r>
            <w:r w:rsidRPr="00375671">
              <w:rPr>
                <w:noProof/>
              </w:rPr>
              <w:t>: Umožnit studentům prezentovat své projekty před zástupci firem.</w:t>
            </w:r>
          </w:p>
          <w:p w14:paraId="5DEDECCF" w14:textId="1F5BC713" w:rsidR="00BD24CC" w:rsidRPr="00FD3DB7" w:rsidRDefault="00BD24CC" w:rsidP="00A81C61">
            <w:pPr>
              <w:numPr>
                <w:ilvl w:val="0"/>
                <w:numId w:val="227"/>
              </w:numPr>
              <w:ind w:left="714" w:hanging="357"/>
              <w:jc w:val="both"/>
              <w:rPr>
                <w:noProof/>
                <w:vanish/>
              </w:rPr>
            </w:pPr>
            <w:r w:rsidRPr="00FD3DB7">
              <w:rPr>
                <w:b/>
                <w:bCs/>
                <w:noProof/>
              </w:rPr>
              <w:t>Kariérní veletrhy a networking</w:t>
            </w:r>
            <w:r w:rsidRPr="00375671">
              <w:rPr>
                <w:noProof/>
              </w:rPr>
              <w:t>: Pořádat akce pro studenty, kde se mohou setkat s odborníky z oboru a navázat kontakty.</w:t>
            </w:r>
            <w:r w:rsidRPr="00FD3DB7">
              <w:rPr>
                <w:noProof/>
                <w:vanish/>
              </w:rPr>
              <w:t>Konec formuláře</w:t>
            </w:r>
          </w:p>
          <w:p w14:paraId="0BA2B2CB" w14:textId="77777777" w:rsidR="00BD24CC" w:rsidRPr="00474CC7" w:rsidRDefault="00BD24CC" w:rsidP="00A656B7">
            <w:pPr>
              <w:spacing w:before="120" w:after="120"/>
              <w:jc w:val="both"/>
              <w:rPr>
                <w:noProof/>
                <w:lang w:val="sk-SK"/>
              </w:rPr>
            </w:pPr>
          </w:p>
        </w:tc>
      </w:tr>
      <w:tr w:rsidR="00BD24CC" w:rsidRPr="00821825" w14:paraId="5460B0C0" w14:textId="77777777" w:rsidTr="00A656B7">
        <w:tc>
          <w:tcPr>
            <w:tcW w:w="10207" w:type="dxa"/>
          </w:tcPr>
          <w:p w14:paraId="709DC910" w14:textId="77777777" w:rsidR="00BD24CC" w:rsidRPr="00474CC7" w:rsidRDefault="00BD24CC" w:rsidP="00A656B7">
            <w:pPr>
              <w:pStyle w:val="Odstavecseseznamem"/>
              <w:rPr>
                <w:noProof/>
                <w:lang w:val="sk-SK"/>
              </w:rPr>
            </w:pPr>
          </w:p>
          <w:p w14:paraId="17E657A7" w14:textId="4CD84626" w:rsidR="00BD24CC" w:rsidRPr="00474CC7" w:rsidRDefault="00BD24CC" w:rsidP="00A656B7">
            <w:pPr>
              <w:pStyle w:val="Odstavecseseznamem"/>
              <w:rPr>
                <w:noProof/>
                <w:lang w:val="sk-SK"/>
              </w:rPr>
            </w:pPr>
            <w:r w:rsidRPr="00474CC7">
              <w:rPr>
                <w:noProof/>
                <w:lang w:val="sk-SK"/>
              </w:rPr>
              <w:t>Jméno hodnotitele, instituce, datum</w:t>
            </w:r>
          </w:p>
          <w:p w14:paraId="7ABD6254" w14:textId="77777777" w:rsidR="00BD24CC" w:rsidRPr="00FF445E" w:rsidRDefault="00BD24CC" w:rsidP="00A656B7">
            <w:pPr>
              <w:pStyle w:val="Odstavecseseznamem"/>
              <w:rPr>
                <w:noProof/>
              </w:rPr>
            </w:pPr>
          </w:p>
          <w:p w14:paraId="4E72275A" w14:textId="535ABA34" w:rsidR="00BD24CC" w:rsidRPr="00FF445E" w:rsidRDefault="00BD24CC" w:rsidP="00A656B7">
            <w:pPr>
              <w:pStyle w:val="Odstavecseseznamem"/>
              <w:rPr>
                <w:noProof/>
              </w:rPr>
            </w:pPr>
            <w:r w:rsidRPr="00FF445E">
              <w:rPr>
                <w:b/>
                <w:bCs/>
                <w:noProof/>
              </w:rPr>
              <w:t>Robert Kunorza</w:t>
            </w:r>
            <w:r w:rsidRPr="00FF445E">
              <w:rPr>
                <w:noProof/>
              </w:rPr>
              <w:br/>
              <w:t>Prezident České obuvnické asociace, předseda představenstva společnosti BENNON Group a.s.</w:t>
            </w:r>
            <w:r w:rsidR="00D50898">
              <w:rPr>
                <w:noProof/>
              </w:rPr>
              <w:t xml:space="preserve">, </w:t>
            </w:r>
            <w:r w:rsidRPr="00FF445E">
              <w:rPr>
                <w:noProof/>
              </w:rPr>
              <w:t>12. 11. 2024</w:t>
            </w:r>
          </w:p>
          <w:p w14:paraId="0C5C84D6" w14:textId="77777777" w:rsidR="00BD24CC" w:rsidRPr="00474CC7" w:rsidRDefault="00BD24CC" w:rsidP="00A656B7">
            <w:pPr>
              <w:pStyle w:val="Odstavecseseznamem"/>
              <w:rPr>
                <w:noProof/>
                <w:lang w:val="sk-SK"/>
              </w:rPr>
            </w:pPr>
          </w:p>
        </w:tc>
      </w:tr>
    </w:tbl>
    <w:p w14:paraId="1F67ACA4" w14:textId="77777777" w:rsidR="005016C8" w:rsidRDefault="005016C8" w:rsidP="007072E2">
      <w:pPr>
        <w:spacing w:after="160" w:line="259" w:lineRule="auto"/>
        <w:rPr>
          <w:bCs/>
          <w:sz w:val="22"/>
          <w:szCs w:val="22"/>
        </w:rPr>
      </w:pPr>
    </w:p>
    <w:p w14:paraId="40411E84" w14:textId="7C316A7D" w:rsidR="00BD68D4" w:rsidRDefault="005016C8" w:rsidP="00A81C61">
      <w:pPr>
        <w:spacing w:after="160" w:line="259" w:lineRule="auto"/>
        <w:ind w:left="-284"/>
      </w:pPr>
      <w:r>
        <w:rPr>
          <w:bCs/>
          <w:sz w:val="22"/>
          <w:szCs w:val="22"/>
        </w:rPr>
        <w:br w:type="page"/>
      </w:r>
      <w:r w:rsidR="00BD68D4" w:rsidRPr="00922511">
        <w:rPr>
          <w:bCs/>
          <w:sz w:val="22"/>
          <w:szCs w:val="22"/>
        </w:rPr>
        <w:lastRenderedPageBreak/>
        <w:t>Příloha č. 2</w:t>
      </w:r>
    </w:p>
    <w:tbl>
      <w:tblPr>
        <w:tblStyle w:val="Mkatabulky"/>
        <w:tblW w:w="10207" w:type="dxa"/>
        <w:tblInd w:w="-289" w:type="dxa"/>
        <w:tblLook w:val="04A0" w:firstRow="1" w:lastRow="0" w:firstColumn="1" w:lastColumn="0" w:noHBand="0" w:noVBand="1"/>
      </w:tblPr>
      <w:tblGrid>
        <w:gridCol w:w="10207"/>
      </w:tblGrid>
      <w:tr w:rsidR="00BD68D4" w14:paraId="3485FBB0" w14:textId="77777777" w:rsidTr="000B1F69">
        <w:trPr>
          <w:trHeight w:val="361"/>
        </w:trPr>
        <w:tc>
          <w:tcPr>
            <w:tcW w:w="102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D3C7CA1" w14:textId="2568CC96" w:rsidR="00BD68D4" w:rsidRPr="004D771D" w:rsidRDefault="00BD68D4" w:rsidP="005133EF">
            <w:pPr>
              <w:rPr>
                <w:b/>
                <w:sz w:val="22"/>
                <w:szCs w:val="22"/>
                <w:highlight w:val="yellow"/>
              </w:rPr>
            </w:pPr>
            <w:r w:rsidRPr="00D07C78">
              <w:rPr>
                <w:b/>
                <w:sz w:val="22"/>
                <w:szCs w:val="22"/>
              </w:rPr>
              <w:t xml:space="preserve">Srovnání profilu absolventa a studijního plánu </w:t>
            </w:r>
            <w:r w:rsidR="005E2FFD">
              <w:rPr>
                <w:b/>
                <w:sz w:val="22"/>
                <w:szCs w:val="22"/>
              </w:rPr>
              <w:t xml:space="preserve">BSP </w:t>
            </w:r>
            <w:proofErr w:type="spellStart"/>
            <w:r w:rsidR="00F0449B" w:rsidRPr="00F0449B">
              <w:rPr>
                <w:b/>
                <w:sz w:val="22"/>
                <w:szCs w:val="22"/>
              </w:rPr>
              <w:t>Footwear</w:t>
            </w:r>
            <w:proofErr w:type="spellEnd"/>
            <w:r w:rsidR="00F0449B" w:rsidRPr="00F0449B">
              <w:rPr>
                <w:b/>
                <w:sz w:val="22"/>
                <w:szCs w:val="22"/>
              </w:rPr>
              <w:t xml:space="preserve"> Design</w:t>
            </w:r>
            <w:r w:rsidR="005E2FFD" w:rsidRPr="00D07C78">
              <w:rPr>
                <w:b/>
                <w:sz w:val="22"/>
                <w:szCs w:val="22"/>
              </w:rPr>
              <w:t xml:space="preserve"> </w:t>
            </w:r>
            <w:r w:rsidRPr="00D07C78">
              <w:rPr>
                <w:b/>
                <w:sz w:val="22"/>
                <w:szCs w:val="22"/>
              </w:rPr>
              <w:t xml:space="preserve">se zahraniční vysokou školou </w:t>
            </w:r>
          </w:p>
        </w:tc>
      </w:tr>
      <w:tr w:rsidR="00BD68D4" w14:paraId="415C161F" w14:textId="77777777" w:rsidTr="006D4B1A">
        <w:trPr>
          <w:trHeight w:val="6520"/>
        </w:trPr>
        <w:tc>
          <w:tcPr>
            <w:tcW w:w="10207" w:type="dxa"/>
            <w:tcBorders>
              <w:top w:val="single" w:sz="4" w:space="0" w:color="auto"/>
              <w:left w:val="single" w:sz="4" w:space="0" w:color="auto"/>
              <w:bottom w:val="single" w:sz="4" w:space="0" w:color="auto"/>
              <w:right w:val="single" w:sz="4" w:space="0" w:color="auto"/>
            </w:tcBorders>
          </w:tcPr>
          <w:p w14:paraId="1315688E" w14:textId="77777777" w:rsidR="00BD68D4" w:rsidRPr="00392DCE" w:rsidRDefault="00BD68D4" w:rsidP="005133EF">
            <w:pPr>
              <w:spacing w:before="120" w:after="120"/>
              <w:jc w:val="both"/>
            </w:pPr>
            <w:r w:rsidRPr="00392DCE">
              <w:t xml:space="preserve">Směrnice rektora SR/08/2022 Standardy studijních programů UTB nařizuje provedení srovnání profilu absolventa </w:t>
            </w:r>
            <w:r w:rsidRPr="00392DCE">
              <w:br/>
              <w:t xml:space="preserve">a studijního plánu s obdobně uskutečňovaným studijním programem realizovaným na zahraniční univerzitě, která zaujímá </w:t>
            </w:r>
            <w:r w:rsidRPr="00392DCE">
              <w:br/>
              <w:t xml:space="preserve">v žebříku hodnocení dle Times </w:t>
            </w:r>
            <w:proofErr w:type="spellStart"/>
            <w:r w:rsidRPr="00392DCE">
              <w:t>Higher</w:t>
            </w:r>
            <w:proofErr w:type="spellEnd"/>
            <w:r w:rsidRPr="00392DCE">
              <w:t xml:space="preserve"> </w:t>
            </w:r>
            <w:proofErr w:type="spellStart"/>
            <w:r w:rsidRPr="00392DCE">
              <w:t>Education</w:t>
            </w:r>
            <w:proofErr w:type="spellEnd"/>
            <w:r w:rsidRPr="00392DCE">
              <w:t xml:space="preserve"> (</w:t>
            </w:r>
            <w:proofErr w:type="spellStart"/>
            <w:r w:rsidRPr="00392DCE">
              <w:t>World</w:t>
            </w:r>
            <w:proofErr w:type="spellEnd"/>
            <w:r w:rsidRPr="00392DCE">
              <w:t xml:space="preserve"> University </w:t>
            </w:r>
            <w:proofErr w:type="spellStart"/>
            <w:r w:rsidRPr="00392DCE">
              <w:t>Ranking</w:t>
            </w:r>
            <w:proofErr w:type="spellEnd"/>
            <w:r w:rsidRPr="00392DCE">
              <w:t xml:space="preserve">) pozici do 100 místa. </w:t>
            </w:r>
          </w:p>
          <w:p w14:paraId="3F3F61D0" w14:textId="77777777" w:rsidR="00565A1C" w:rsidRPr="00392DCE" w:rsidRDefault="00565A1C" w:rsidP="00565A1C">
            <w:pPr>
              <w:spacing w:before="120" w:after="120"/>
              <w:jc w:val="both"/>
            </w:pPr>
            <w:r w:rsidRPr="00392DCE">
              <w:t xml:space="preserve">University v </w:t>
            </w:r>
            <w:proofErr w:type="spellStart"/>
            <w:r w:rsidRPr="00392DCE">
              <w:t>Leicesteru</w:t>
            </w:r>
            <w:proofErr w:type="spellEnd"/>
            <w:r w:rsidRPr="00392DCE">
              <w:t xml:space="preserve">, Spojené království. Tato univerzita se v žebříčku Times </w:t>
            </w:r>
            <w:proofErr w:type="spellStart"/>
            <w:r w:rsidRPr="00392DCE">
              <w:t>Higher</w:t>
            </w:r>
            <w:proofErr w:type="spellEnd"/>
            <w:r w:rsidRPr="00392DCE">
              <w:t xml:space="preserve"> </w:t>
            </w:r>
            <w:proofErr w:type="spellStart"/>
            <w:r w:rsidRPr="00392DCE">
              <w:t>Education</w:t>
            </w:r>
            <w:proofErr w:type="spellEnd"/>
            <w:r w:rsidRPr="00392DCE">
              <w:t xml:space="preserve"> 2024 nachází na 601.-800. místě, nicméně patří mezi přední evropské univerzity s dlouholetou tradicí v oblasti umění a designu, především v kontextu obuvního designu. De </w:t>
            </w:r>
            <w:proofErr w:type="spellStart"/>
            <w:r w:rsidRPr="00392DCE">
              <w:t>Montfort</w:t>
            </w:r>
            <w:proofErr w:type="spellEnd"/>
            <w:r w:rsidRPr="00392DCE">
              <w:t xml:space="preserve"> University je proslulá svými inovativními přístupy k výuce, které kladou důraz na praktické dovednosti, spolupráci s průmyslovými partnery a široké mezinárodní možnosti pro své studenty.</w:t>
            </w:r>
          </w:p>
          <w:p w14:paraId="7D9845D8" w14:textId="130369F7" w:rsidR="00565A1C" w:rsidRPr="00392DCE" w:rsidRDefault="00565A1C" w:rsidP="00565A1C">
            <w:pPr>
              <w:spacing w:before="120" w:after="120"/>
              <w:jc w:val="both"/>
            </w:pPr>
            <w:r w:rsidRPr="00392DCE">
              <w:t xml:space="preserve">Profil absolventa na De </w:t>
            </w:r>
            <w:proofErr w:type="spellStart"/>
            <w:r w:rsidRPr="00392DCE">
              <w:t>Montfort</w:t>
            </w:r>
            <w:proofErr w:type="spellEnd"/>
            <w:r w:rsidRPr="00392DCE">
              <w:t xml:space="preserve"> University: Absolventi bakalářského programu v oboru Design získávají komplexní základ pro profesionální kariéru v soukromém i veřejném sektoru, včetně kulturních a akademických institucí, jsou připraveni řešit problémy a hledat nové příležitosti v oblastech jako jsou: • Produktový design • Interaktivní design • Digitální a mediální design • Strategický a udržitelný design • Služby a uživatelská zkušenost • Módní a obuvní design</w:t>
            </w:r>
          </w:p>
          <w:p w14:paraId="55BC7524" w14:textId="77777777" w:rsidR="00565A1C" w:rsidRPr="00392DCE" w:rsidRDefault="00565A1C" w:rsidP="00565A1C">
            <w:pPr>
              <w:spacing w:before="120" w:after="120"/>
              <w:jc w:val="both"/>
            </w:pPr>
            <w:r w:rsidRPr="00392DCE">
              <w:t>Absolventi jsou dále vedeni k podnikavosti a samostatnosti v rámci svých profesních činností. Jsou schopni pracovat nezávisle jako designoví konzultanti či podnikatelé, nebo se stát členy týmů v rámci větších organizací. Absolventi mají:</w:t>
            </w:r>
          </w:p>
          <w:p w14:paraId="39E6C1B7" w14:textId="77777777" w:rsidR="00565A1C" w:rsidRPr="00392DCE" w:rsidRDefault="00565A1C" w:rsidP="004C352E">
            <w:pPr>
              <w:numPr>
                <w:ilvl w:val="0"/>
                <w:numId w:val="80"/>
              </w:numPr>
              <w:spacing w:before="120" w:after="120"/>
              <w:jc w:val="both"/>
            </w:pPr>
            <w:r w:rsidRPr="00392DCE">
              <w:t>Profesionální přístup a širokou perspektivu, přičemž kladou otázky, které vedou k formování inovativních řešení ve světě designu.</w:t>
            </w:r>
          </w:p>
          <w:p w14:paraId="64A268F0" w14:textId="77777777" w:rsidR="00565A1C" w:rsidRPr="00392DCE" w:rsidRDefault="00565A1C" w:rsidP="004C352E">
            <w:pPr>
              <w:numPr>
                <w:ilvl w:val="0"/>
                <w:numId w:val="80"/>
              </w:numPr>
              <w:spacing w:before="120" w:after="120"/>
              <w:jc w:val="both"/>
            </w:pPr>
            <w:r w:rsidRPr="00392DCE">
              <w:t>Schopnost definovat své osobní a jedinečné profesionální identity v rámci kreativních odvětví.</w:t>
            </w:r>
          </w:p>
          <w:p w14:paraId="45A0A8C3" w14:textId="77777777" w:rsidR="00565A1C" w:rsidRPr="00392DCE" w:rsidRDefault="00565A1C" w:rsidP="004C352E">
            <w:pPr>
              <w:numPr>
                <w:ilvl w:val="0"/>
                <w:numId w:val="80"/>
              </w:numPr>
              <w:spacing w:before="120" w:after="120"/>
              <w:jc w:val="both"/>
            </w:pPr>
            <w:r w:rsidRPr="00392DCE">
              <w:t>Nástroje a dovednosti v oblasti designu a médií, zahrnující jak klasické, tak současné techniky a metody.</w:t>
            </w:r>
          </w:p>
          <w:p w14:paraId="3F77180F" w14:textId="77777777" w:rsidR="00565A1C" w:rsidRPr="00392DCE" w:rsidRDefault="00565A1C" w:rsidP="004C352E">
            <w:pPr>
              <w:numPr>
                <w:ilvl w:val="0"/>
                <w:numId w:val="80"/>
              </w:numPr>
              <w:spacing w:before="120" w:after="120"/>
              <w:jc w:val="both"/>
            </w:pPr>
            <w:r w:rsidRPr="00392DCE">
              <w:t>Silné ideace a schopnosti prototypování, umožňující jim převádět své návrhy do reality a vytvářet řešení pro obchodní, kulturní či společenské výzvy.</w:t>
            </w:r>
          </w:p>
          <w:p w14:paraId="56E2BB68" w14:textId="77777777" w:rsidR="00565A1C" w:rsidRPr="00392DCE" w:rsidRDefault="00565A1C" w:rsidP="004C352E">
            <w:pPr>
              <w:numPr>
                <w:ilvl w:val="0"/>
                <w:numId w:val="80"/>
              </w:numPr>
              <w:spacing w:before="120" w:after="120"/>
              <w:jc w:val="both"/>
            </w:pPr>
            <w:r w:rsidRPr="00392DCE">
              <w:t>Znalosti v oblasti designu produktů, služeb a systémů, a schopnost tyto oblasti integrovat do komplexních řešení.</w:t>
            </w:r>
          </w:p>
          <w:p w14:paraId="533C7B51" w14:textId="77777777" w:rsidR="00565A1C" w:rsidRPr="00392DCE" w:rsidRDefault="00565A1C" w:rsidP="004C352E">
            <w:pPr>
              <w:numPr>
                <w:ilvl w:val="0"/>
                <w:numId w:val="80"/>
              </w:numPr>
              <w:spacing w:before="120" w:after="120"/>
              <w:jc w:val="both"/>
            </w:pPr>
            <w:r w:rsidRPr="00392DCE">
              <w:t xml:space="preserve">Týmové a </w:t>
            </w:r>
            <w:proofErr w:type="spellStart"/>
            <w:r w:rsidRPr="00392DCE">
              <w:t>facilitátorské</w:t>
            </w:r>
            <w:proofErr w:type="spellEnd"/>
            <w:r w:rsidRPr="00392DCE">
              <w:t xml:space="preserve"> dovednosti, které jim umožňují spolupracovat s různorodými lidmi a kulturami.</w:t>
            </w:r>
          </w:p>
          <w:p w14:paraId="5253B9E7" w14:textId="77777777" w:rsidR="00565A1C" w:rsidRPr="00392DCE" w:rsidRDefault="00565A1C" w:rsidP="004C352E">
            <w:pPr>
              <w:numPr>
                <w:ilvl w:val="0"/>
                <w:numId w:val="80"/>
              </w:numPr>
              <w:spacing w:before="120" w:after="120"/>
              <w:jc w:val="both"/>
            </w:pPr>
            <w:r w:rsidRPr="00392DCE">
              <w:t>Povědomí o dopadu svého designu na společnost a životní prostředí, včetně důrazu na udržitelnost a sociální odpovědnost.</w:t>
            </w:r>
          </w:p>
          <w:p w14:paraId="710FA6D6" w14:textId="77777777" w:rsidR="00565A1C" w:rsidRPr="00392DCE" w:rsidRDefault="00565A1C" w:rsidP="00565A1C">
            <w:pPr>
              <w:spacing w:before="120" w:after="120"/>
              <w:jc w:val="both"/>
            </w:pPr>
            <w:proofErr w:type="spellStart"/>
            <w:r w:rsidRPr="00392DCE">
              <w:rPr>
                <w:b/>
                <w:bCs/>
              </w:rPr>
              <w:t>Graduate</w:t>
            </w:r>
            <w:proofErr w:type="spellEnd"/>
            <w:r w:rsidRPr="00392DCE">
              <w:rPr>
                <w:b/>
                <w:bCs/>
              </w:rPr>
              <w:t xml:space="preserve"> Profile </w:t>
            </w:r>
            <w:proofErr w:type="spellStart"/>
            <w:r w:rsidRPr="00392DCE">
              <w:rPr>
                <w:b/>
                <w:bCs/>
              </w:rPr>
              <w:t>of</w:t>
            </w:r>
            <w:proofErr w:type="spellEnd"/>
            <w:r w:rsidRPr="00392DCE">
              <w:rPr>
                <w:b/>
                <w:bCs/>
              </w:rPr>
              <w:t xml:space="preserve"> </w:t>
            </w:r>
            <w:proofErr w:type="spellStart"/>
            <w:r w:rsidRPr="00392DCE">
              <w:rPr>
                <w:b/>
                <w:bCs/>
              </w:rPr>
              <w:t>the</w:t>
            </w:r>
            <w:proofErr w:type="spellEnd"/>
            <w:r w:rsidRPr="00392DCE">
              <w:rPr>
                <w:b/>
                <w:bCs/>
              </w:rPr>
              <w:t xml:space="preserve"> </w:t>
            </w:r>
            <w:proofErr w:type="spellStart"/>
            <w:r w:rsidRPr="00392DCE">
              <w:rPr>
                <w:b/>
                <w:bCs/>
              </w:rPr>
              <w:t>specialization</w:t>
            </w:r>
            <w:proofErr w:type="spellEnd"/>
            <w:r w:rsidRPr="00392DCE">
              <w:rPr>
                <w:b/>
                <w:bCs/>
              </w:rPr>
              <w:t xml:space="preserve"> Design </w:t>
            </w:r>
            <w:proofErr w:type="spellStart"/>
            <w:r w:rsidRPr="00392DCE">
              <w:rPr>
                <w:b/>
                <w:bCs/>
              </w:rPr>
              <w:t>Crafts</w:t>
            </w:r>
            <w:proofErr w:type="spellEnd"/>
          </w:p>
          <w:p w14:paraId="00804A5F" w14:textId="77777777" w:rsidR="00565A1C" w:rsidRPr="00392DCE" w:rsidRDefault="00565A1C" w:rsidP="00565A1C">
            <w:pPr>
              <w:spacing w:before="120" w:after="120"/>
              <w:jc w:val="both"/>
            </w:pPr>
            <w:proofErr w:type="spellStart"/>
            <w:r w:rsidRPr="00392DCE">
              <w:t>Graduates</w:t>
            </w:r>
            <w:proofErr w:type="spellEnd"/>
            <w:r w:rsidRPr="00392DCE">
              <w:t xml:space="preserve"> </w:t>
            </w:r>
            <w:proofErr w:type="spellStart"/>
            <w:r w:rsidRPr="00392DCE">
              <w:t>of</w:t>
            </w:r>
            <w:proofErr w:type="spellEnd"/>
            <w:r w:rsidRPr="00392DCE">
              <w:t xml:space="preserve"> </w:t>
            </w:r>
            <w:proofErr w:type="spellStart"/>
            <w:r w:rsidRPr="00392DCE">
              <w:t>the</w:t>
            </w:r>
            <w:proofErr w:type="spellEnd"/>
            <w:r w:rsidRPr="00392DCE">
              <w:t xml:space="preserve"> Design </w:t>
            </w:r>
            <w:proofErr w:type="spellStart"/>
            <w:r w:rsidRPr="00392DCE">
              <w:t>Crafts</w:t>
            </w:r>
            <w:proofErr w:type="spellEnd"/>
            <w:r w:rsidRPr="00392DCE">
              <w:t xml:space="preserve"> program are </w:t>
            </w:r>
            <w:proofErr w:type="spellStart"/>
            <w:r w:rsidRPr="00392DCE">
              <w:t>well-rounded</w:t>
            </w:r>
            <w:proofErr w:type="spellEnd"/>
            <w:r w:rsidRPr="00392DCE">
              <w:t xml:space="preserve"> and </w:t>
            </w:r>
            <w:proofErr w:type="spellStart"/>
            <w:r w:rsidRPr="00392DCE">
              <w:t>versatile</w:t>
            </w:r>
            <w:proofErr w:type="spellEnd"/>
            <w:r w:rsidRPr="00392DCE">
              <w:t xml:space="preserve"> </w:t>
            </w:r>
            <w:proofErr w:type="spellStart"/>
            <w:r w:rsidRPr="00392DCE">
              <w:t>designers</w:t>
            </w:r>
            <w:proofErr w:type="spellEnd"/>
            <w:r w:rsidRPr="00392DCE">
              <w:t xml:space="preserve"> and </w:t>
            </w:r>
            <w:proofErr w:type="spellStart"/>
            <w:r w:rsidRPr="00392DCE">
              <w:t>makers</w:t>
            </w:r>
            <w:proofErr w:type="spellEnd"/>
            <w:r w:rsidRPr="00392DCE">
              <w:t xml:space="preserve">, </w:t>
            </w:r>
            <w:proofErr w:type="spellStart"/>
            <w:r w:rsidRPr="00392DCE">
              <w:t>equipped</w:t>
            </w:r>
            <w:proofErr w:type="spellEnd"/>
            <w:r w:rsidRPr="00392DCE">
              <w:t xml:space="preserve"> </w:t>
            </w:r>
            <w:proofErr w:type="spellStart"/>
            <w:r w:rsidRPr="00392DCE">
              <w:t>with</w:t>
            </w:r>
            <w:proofErr w:type="spellEnd"/>
            <w:r w:rsidRPr="00392DCE">
              <w:t xml:space="preserve"> a diverse set </w:t>
            </w:r>
            <w:proofErr w:type="spellStart"/>
            <w:r w:rsidRPr="00392DCE">
              <w:t>of</w:t>
            </w:r>
            <w:proofErr w:type="spellEnd"/>
            <w:r w:rsidRPr="00392DCE">
              <w:t xml:space="preserve"> </w:t>
            </w:r>
            <w:proofErr w:type="spellStart"/>
            <w:r w:rsidRPr="00392DCE">
              <w:t>skills</w:t>
            </w:r>
            <w:proofErr w:type="spellEnd"/>
            <w:r w:rsidRPr="00392DCE">
              <w:t xml:space="preserve"> and </w:t>
            </w:r>
            <w:proofErr w:type="spellStart"/>
            <w:r w:rsidRPr="00392DCE">
              <w:t>experiences</w:t>
            </w:r>
            <w:proofErr w:type="spellEnd"/>
            <w:r w:rsidRPr="00392DCE">
              <w:t xml:space="preserve"> </w:t>
            </w:r>
            <w:proofErr w:type="spellStart"/>
            <w:r w:rsidRPr="00392DCE">
              <w:t>that</w:t>
            </w:r>
            <w:proofErr w:type="spellEnd"/>
            <w:r w:rsidRPr="00392DCE">
              <w:t xml:space="preserve"> </w:t>
            </w:r>
            <w:proofErr w:type="spellStart"/>
            <w:r w:rsidRPr="00392DCE">
              <w:t>enable</w:t>
            </w:r>
            <w:proofErr w:type="spellEnd"/>
            <w:r w:rsidRPr="00392DCE">
              <w:t xml:space="preserve"> </w:t>
            </w:r>
            <w:proofErr w:type="spellStart"/>
            <w:r w:rsidRPr="00392DCE">
              <w:t>them</w:t>
            </w:r>
            <w:proofErr w:type="spellEnd"/>
            <w:r w:rsidRPr="00392DCE">
              <w:t xml:space="preserve"> to </w:t>
            </w:r>
            <w:proofErr w:type="spellStart"/>
            <w:r w:rsidRPr="00392DCE">
              <w:t>thrive</w:t>
            </w:r>
            <w:proofErr w:type="spellEnd"/>
            <w:r w:rsidRPr="00392DCE">
              <w:t xml:space="preserve"> in </w:t>
            </w:r>
            <w:proofErr w:type="spellStart"/>
            <w:r w:rsidRPr="00392DCE">
              <w:t>various</w:t>
            </w:r>
            <w:proofErr w:type="spellEnd"/>
            <w:r w:rsidRPr="00392DCE">
              <w:t xml:space="preserve"> </w:t>
            </w:r>
            <w:proofErr w:type="spellStart"/>
            <w:r w:rsidRPr="00392DCE">
              <w:t>creative</w:t>
            </w:r>
            <w:proofErr w:type="spellEnd"/>
            <w:r w:rsidRPr="00392DCE">
              <w:t xml:space="preserve"> </w:t>
            </w:r>
            <w:proofErr w:type="spellStart"/>
            <w:r w:rsidRPr="00392DCE">
              <w:t>industries</w:t>
            </w:r>
            <w:proofErr w:type="spellEnd"/>
            <w:r w:rsidRPr="00392DCE">
              <w:t xml:space="preserve">. </w:t>
            </w:r>
            <w:proofErr w:type="spellStart"/>
            <w:r w:rsidRPr="00392DCE">
              <w:t>Through</w:t>
            </w:r>
            <w:proofErr w:type="spellEnd"/>
            <w:r w:rsidRPr="00392DCE">
              <w:t xml:space="preserve"> a curriculum </w:t>
            </w:r>
            <w:proofErr w:type="spellStart"/>
            <w:r w:rsidRPr="00392DCE">
              <w:t>that</w:t>
            </w:r>
            <w:proofErr w:type="spellEnd"/>
            <w:r w:rsidRPr="00392DCE">
              <w:t xml:space="preserve"> </w:t>
            </w:r>
            <w:proofErr w:type="spellStart"/>
            <w:r w:rsidRPr="00392DCE">
              <w:t>emphasizes</w:t>
            </w:r>
            <w:proofErr w:type="spellEnd"/>
            <w:r w:rsidRPr="00392DCE">
              <w:t xml:space="preserve"> </w:t>
            </w:r>
            <w:proofErr w:type="spellStart"/>
            <w:r w:rsidRPr="00392DCE">
              <w:t>practical</w:t>
            </w:r>
            <w:proofErr w:type="spellEnd"/>
            <w:r w:rsidRPr="00392DCE">
              <w:t xml:space="preserve"> </w:t>
            </w:r>
            <w:proofErr w:type="spellStart"/>
            <w:r w:rsidRPr="00392DCE">
              <w:t>workshops</w:t>
            </w:r>
            <w:proofErr w:type="spellEnd"/>
            <w:r w:rsidRPr="00392DCE">
              <w:t xml:space="preserve">, </w:t>
            </w:r>
            <w:proofErr w:type="spellStart"/>
            <w:r w:rsidRPr="00392DCE">
              <w:t>theoretical</w:t>
            </w:r>
            <w:proofErr w:type="spellEnd"/>
            <w:r w:rsidRPr="00392DCE">
              <w:t xml:space="preserve"> </w:t>
            </w:r>
            <w:proofErr w:type="spellStart"/>
            <w:r w:rsidRPr="00392DCE">
              <w:t>talks</w:t>
            </w:r>
            <w:proofErr w:type="spellEnd"/>
            <w:r w:rsidRPr="00392DCE">
              <w:t xml:space="preserve">, and </w:t>
            </w:r>
            <w:proofErr w:type="spellStart"/>
            <w:r w:rsidRPr="00392DCE">
              <w:t>regular</w:t>
            </w:r>
            <w:proofErr w:type="spellEnd"/>
            <w:r w:rsidRPr="00392DCE">
              <w:t xml:space="preserve"> </w:t>
            </w:r>
            <w:proofErr w:type="spellStart"/>
            <w:r w:rsidRPr="00392DCE">
              <w:t>one</w:t>
            </w:r>
            <w:proofErr w:type="spellEnd"/>
            <w:r w:rsidRPr="00392DCE">
              <w:t>-on-</w:t>
            </w:r>
            <w:proofErr w:type="spellStart"/>
            <w:r w:rsidRPr="00392DCE">
              <w:t>one</w:t>
            </w:r>
            <w:proofErr w:type="spellEnd"/>
            <w:r w:rsidRPr="00392DCE">
              <w:t xml:space="preserve"> </w:t>
            </w:r>
            <w:proofErr w:type="spellStart"/>
            <w:r w:rsidRPr="00392DCE">
              <w:t>tutorials</w:t>
            </w:r>
            <w:proofErr w:type="spellEnd"/>
            <w:r w:rsidRPr="00392DCE">
              <w:t xml:space="preserve">, </w:t>
            </w:r>
            <w:proofErr w:type="spellStart"/>
            <w:r w:rsidRPr="00392DCE">
              <w:t>graduates</w:t>
            </w:r>
            <w:proofErr w:type="spellEnd"/>
            <w:r w:rsidRPr="00392DCE">
              <w:t xml:space="preserve"> are </w:t>
            </w:r>
            <w:proofErr w:type="spellStart"/>
            <w:r w:rsidRPr="00392DCE">
              <w:t>prepared</w:t>
            </w:r>
            <w:proofErr w:type="spellEnd"/>
            <w:r w:rsidRPr="00392DCE">
              <w:t xml:space="preserve"> to </w:t>
            </w:r>
            <w:proofErr w:type="spellStart"/>
            <w:r w:rsidRPr="00392DCE">
              <w:t>approach</w:t>
            </w:r>
            <w:proofErr w:type="spellEnd"/>
            <w:r w:rsidRPr="00392DCE">
              <w:t xml:space="preserve"> </w:t>
            </w:r>
            <w:proofErr w:type="spellStart"/>
            <w:r w:rsidRPr="00392DCE">
              <w:t>challenges</w:t>
            </w:r>
            <w:proofErr w:type="spellEnd"/>
            <w:r w:rsidRPr="00392DCE">
              <w:t xml:space="preserve"> </w:t>
            </w:r>
            <w:proofErr w:type="spellStart"/>
            <w:r w:rsidRPr="00392DCE">
              <w:t>creatively</w:t>
            </w:r>
            <w:proofErr w:type="spellEnd"/>
            <w:r w:rsidRPr="00392DCE">
              <w:t xml:space="preserve"> and </w:t>
            </w:r>
            <w:proofErr w:type="spellStart"/>
            <w:r w:rsidRPr="00392DCE">
              <w:t>critically</w:t>
            </w:r>
            <w:proofErr w:type="spellEnd"/>
            <w:r w:rsidRPr="00392DCE">
              <w:t xml:space="preserve">, </w:t>
            </w:r>
            <w:proofErr w:type="spellStart"/>
            <w:r w:rsidRPr="00392DCE">
              <w:t>developing</w:t>
            </w:r>
            <w:proofErr w:type="spellEnd"/>
            <w:r w:rsidRPr="00392DCE">
              <w:t xml:space="preserve"> </w:t>
            </w:r>
            <w:proofErr w:type="spellStart"/>
            <w:r w:rsidRPr="00392DCE">
              <w:t>their</w:t>
            </w:r>
            <w:proofErr w:type="spellEnd"/>
            <w:r w:rsidRPr="00392DCE">
              <w:t xml:space="preserve"> </w:t>
            </w:r>
            <w:proofErr w:type="spellStart"/>
            <w:r w:rsidRPr="00392DCE">
              <w:t>personal</w:t>
            </w:r>
            <w:proofErr w:type="spellEnd"/>
            <w:r w:rsidRPr="00392DCE">
              <w:t xml:space="preserve"> style and </w:t>
            </w:r>
            <w:proofErr w:type="spellStart"/>
            <w:r w:rsidRPr="00392DCE">
              <w:t>direction</w:t>
            </w:r>
            <w:proofErr w:type="spellEnd"/>
            <w:r w:rsidRPr="00392DCE">
              <w:t>.</w:t>
            </w:r>
          </w:p>
          <w:p w14:paraId="54B1BDE8" w14:textId="77777777" w:rsidR="00565A1C" w:rsidRPr="00392DCE" w:rsidRDefault="00565A1C" w:rsidP="00565A1C">
            <w:pPr>
              <w:spacing w:before="120" w:after="120"/>
              <w:jc w:val="both"/>
            </w:pPr>
            <w:r w:rsidRPr="00392DCE">
              <w:t xml:space="preserve">By </w:t>
            </w:r>
            <w:proofErr w:type="spellStart"/>
            <w:r w:rsidRPr="00392DCE">
              <w:t>the</w:t>
            </w:r>
            <w:proofErr w:type="spellEnd"/>
            <w:r w:rsidRPr="00392DCE">
              <w:t xml:space="preserve"> </w:t>
            </w:r>
            <w:proofErr w:type="spellStart"/>
            <w:r w:rsidRPr="00392DCE">
              <w:t>final</w:t>
            </w:r>
            <w:proofErr w:type="spellEnd"/>
            <w:r w:rsidRPr="00392DCE">
              <w:t xml:space="preserve"> </w:t>
            </w:r>
            <w:proofErr w:type="spellStart"/>
            <w:r w:rsidRPr="00392DCE">
              <w:t>year</w:t>
            </w:r>
            <w:proofErr w:type="spellEnd"/>
            <w:r w:rsidRPr="00392DCE">
              <w:t xml:space="preserve"> </w:t>
            </w:r>
            <w:proofErr w:type="spellStart"/>
            <w:r w:rsidRPr="00392DCE">
              <w:t>of</w:t>
            </w:r>
            <w:proofErr w:type="spellEnd"/>
            <w:r w:rsidRPr="00392DCE">
              <w:t xml:space="preserve"> study, </w:t>
            </w:r>
            <w:proofErr w:type="spellStart"/>
            <w:r w:rsidRPr="00392DCE">
              <w:t>graduates</w:t>
            </w:r>
            <w:proofErr w:type="spellEnd"/>
            <w:r w:rsidRPr="00392DCE">
              <w:t xml:space="preserve"> </w:t>
            </w:r>
            <w:proofErr w:type="spellStart"/>
            <w:r w:rsidRPr="00392DCE">
              <w:t>have</w:t>
            </w:r>
            <w:proofErr w:type="spellEnd"/>
            <w:r w:rsidRPr="00392DCE">
              <w:t xml:space="preserve"> </w:t>
            </w:r>
            <w:proofErr w:type="spellStart"/>
            <w:r w:rsidRPr="00392DCE">
              <w:t>proposed</w:t>
            </w:r>
            <w:proofErr w:type="spellEnd"/>
            <w:r w:rsidRPr="00392DCE">
              <w:t xml:space="preserve"> and </w:t>
            </w:r>
            <w:proofErr w:type="spellStart"/>
            <w:r w:rsidRPr="00392DCE">
              <w:t>executed</w:t>
            </w:r>
            <w:proofErr w:type="spellEnd"/>
            <w:r w:rsidRPr="00392DCE">
              <w:t xml:space="preserve"> </w:t>
            </w:r>
            <w:proofErr w:type="spellStart"/>
            <w:r w:rsidRPr="00392DCE">
              <w:t>self-directed</w:t>
            </w:r>
            <w:proofErr w:type="spellEnd"/>
            <w:r w:rsidRPr="00392DCE">
              <w:t xml:space="preserve"> </w:t>
            </w:r>
            <w:proofErr w:type="spellStart"/>
            <w:r w:rsidRPr="00392DCE">
              <w:t>projects</w:t>
            </w:r>
            <w:proofErr w:type="spellEnd"/>
            <w:r w:rsidRPr="00392DCE">
              <w:t xml:space="preserve">, </w:t>
            </w:r>
            <w:proofErr w:type="spellStart"/>
            <w:r w:rsidRPr="00392DCE">
              <w:t>demonstrating</w:t>
            </w:r>
            <w:proofErr w:type="spellEnd"/>
            <w:r w:rsidRPr="00392DCE">
              <w:t xml:space="preserve"> </w:t>
            </w:r>
            <w:proofErr w:type="spellStart"/>
            <w:r w:rsidRPr="00392DCE">
              <w:t>their</w:t>
            </w:r>
            <w:proofErr w:type="spellEnd"/>
            <w:r w:rsidRPr="00392DCE">
              <w:t xml:space="preserve"> </w:t>
            </w:r>
            <w:proofErr w:type="spellStart"/>
            <w:r w:rsidRPr="00392DCE">
              <w:t>ability</w:t>
            </w:r>
            <w:proofErr w:type="spellEnd"/>
            <w:r w:rsidRPr="00392DCE">
              <w:t xml:space="preserve"> to </w:t>
            </w:r>
            <w:proofErr w:type="spellStart"/>
            <w:r w:rsidRPr="00392DCE">
              <w:t>apply</w:t>
            </w:r>
            <w:proofErr w:type="spellEnd"/>
            <w:r w:rsidRPr="00392DCE">
              <w:t xml:space="preserve"> </w:t>
            </w:r>
            <w:proofErr w:type="spellStart"/>
            <w:r w:rsidRPr="00392DCE">
              <w:t>their</w:t>
            </w:r>
            <w:proofErr w:type="spellEnd"/>
            <w:r w:rsidRPr="00392DCE">
              <w:t xml:space="preserve"> learning in </w:t>
            </w:r>
            <w:proofErr w:type="spellStart"/>
            <w:r w:rsidRPr="00392DCE">
              <w:t>innovative</w:t>
            </w:r>
            <w:proofErr w:type="spellEnd"/>
            <w:r w:rsidRPr="00392DCE">
              <w:t xml:space="preserve"> and independent </w:t>
            </w:r>
            <w:proofErr w:type="spellStart"/>
            <w:r w:rsidRPr="00392DCE">
              <w:t>ways</w:t>
            </w:r>
            <w:proofErr w:type="spellEnd"/>
            <w:r w:rsidRPr="00392DCE">
              <w:t xml:space="preserve">. They </w:t>
            </w:r>
            <w:proofErr w:type="spellStart"/>
            <w:r w:rsidRPr="00392DCE">
              <w:t>have</w:t>
            </w:r>
            <w:proofErr w:type="spellEnd"/>
            <w:r w:rsidRPr="00392DCE">
              <w:t xml:space="preserve"> </w:t>
            </w:r>
            <w:proofErr w:type="spellStart"/>
            <w:r w:rsidRPr="00392DCE">
              <w:t>received</w:t>
            </w:r>
            <w:proofErr w:type="spellEnd"/>
            <w:r w:rsidRPr="00392DCE">
              <w:t xml:space="preserve"> </w:t>
            </w:r>
            <w:proofErr w:type="spellStart"/>
            <w:r w:rsidRPr="00392DCE">
              <w:t>continuous</w:t>
            </w:r>
            <w:proofErr w:type="spellEnd"/>
            <w:r w:rsidRPr="00392DCE">
              <w:t xml:space="preserve"> feedback </w:t>
            </w:r>
            <w:proofErr w:type="spellStart"/>
            <w:r w:rsidRPr="00392DCE">
              <w:t>throughout</w:t>
            </w:r>
            <w:proofErr w:type="spellEnd"/>
            <w:r w:rsidRPr="00392DCE">
              <w:t xml:space="preserve"> </w:t>
            </w:r>
            <w:proofErr w:type="spellStart"/>
            <w:r w:rsidRPr="00392DCE">
              <w:t>their</w:t>
            </w:r>
            <w:proofErr w:type="spellEnd"/>
            <w:r w:rsidRPr="00392DCE">
              <w:t xml:space="preserve"> </w:t>
            </w:r>
            <w:proofErr w:type="spellStart"/>
            <w:r w:rsidRPr="00392DCE">
              <w:t>studies</w:t>
            </w:r>
            <w:proofErr w:type="spellEnd"/>
            <w:r w:rsidRPr="00392DCE">
              <w:t xml:space="preserve">, </w:t>
            </w:r>
            <w:proofErr w:type="spellStart"/>
            <w:r w:rsidRPr="00392DCE">
              <w:t>refining</w:t>
            </w:r>
            <w:proofErr w:type="spellEnd"/>
            <w:r w:rsidRPr="00392DCE">
              <w:t xml:space="preserve"> </w:t>
            </w:r>
            <w:proofErr w:type="spellStart"/>
            <w:r w:rsidRPr="00392DCE">
              <w:t>their</w:t>
            </w:r>
            <w:proofErr w:type="spellEnd"/>
            <w:r w:rsidRPr="00392DCE">
              <w:t xml:space="preserve"> </w:t>
            </w:r>
            <w:proofErr w:type="spellStart"/>
            <w:r w:rsidRPr="00392DCE">
              <w:t>work</w:t>
            </w:r>
            <w:proofErr w:type="spellEnd"/>
            <w:r w:rsidRPr="00392DCE">
              <w:t xml:space="preserve"> </w:t>
            </w:r>
            <w:proofErr w:type="spellStart"/>
            <w:r w:rsidRPr="00392DCE">
              <w:t>through</w:t>
            </w:r>
            <w:proofErr w:type="spellEnd"/>
            <w:r w:rsidRPr="00392DCE">
              <w:t xml:space="preserve"> </w:t>
            </w:r>
            <w:proofErr w:type="spellStart"/>
            <w:r w:rsidRPr="00392DCE">
              <w:t>formal</w:t>
            </w:r>
            <w:proofErr w:type="spellEnd"/>
            <w:r w:rsidRPr="00392DCE">
              <w:t xml:space="preserve"> </w:t>
            </w:r>
            <w:proofErr w:type="spellStart"/>
            <w:r w:rsidRPr="00392DCE">
              <w:t>assessments</w:t>
            </w:r>
            <w:proofErr w:type="spellEnd"/>
            <w:r w:rsidRPr="00392DCE">
              <w:t xml:space="preserve"> in </w:t>
            </w:r>
            <w:proofErr w:type="spellStart"/>
            <w:r w:rsidRPr="00392DCE">
              <w:t>sketchbooks</w:t>
            </w:r>
            <w:proofErr w:type="spellEnd"/>
            <w:r w:rsidRPr="00392DCE">
              <w:t xml:space="preserve">, design </w:t>
            </w:r>
            <w:proofErr w:type="spellStart"/>
            <w:r w:rsidRPr="00392DCE">
              <w:t>sheets</w:t>
            </w:r>
            <w:proofErr w:type="spellEnd"/>
            <w:r w:rsidRPr="00392DCE">
              <w:t xml:space="preserve">, </w:t>
            </w:r>
            <w:proofErr w:type="spellStart"/>
            <w:r w:rsidRPr="00392DCE">
              <w:t>models</w:t>
            </w:r>
            <w:proofErr w:type="spellEnd"/>
            <w:r w:rsidRPr="00392DCE">
              <w:t xml:space="preserve">, </w:t>
            </w:r>
            <w:proofErr w:type="spellStart"/>
            <w:r w:rsidRPr="00392DCE">
              <w:t>portfolios</w:t>
            </w:r>
            <w:proofErr w:type="spellEnd"/>
            <w:r w:rsidRPr="00392DCE">
              <w:t xml:space="preserve">, and </w:t>
            </w:r>
            <w:proofErr w:type="spellStart"/>
            <w:r w:rsidRPr="00392DCE">
              <w:t>written</w:t>
            </w:r>
            <w:proofErr w:type="spellEnd"/>
            <w:r w:rsidRPr="00392DCE">
              <w:t xml:space="preserve"> </w:t>
            </w:r>
            <w:proofErr w:type="spellStart"/>
            <w:r w:rsidRPr="00392DCE">
              <w:t>evaluations</w:t>
            </w:r>
            <w:proofErr w:type="spellEnd"/>
            <w:r w:rsidRPr="00392DCE">
              <w:t>.</w:t>
            </w:r>
          </w:p>
          <w:p w14:paraId="41CF4B3E" w14:textId="77777777" w:rsidR="00565A1C" w:rsidRPr="00392DCE" w:rsidRDefault="00565A1C" w:rsidP="00565A1C">
            <w:pPr>
              <w:spacing w:before="120" w:after="120"/>
              <w:jc w:val="both"/>
            </w:pPr>
            <w:proofErr w:type="spellStart"/>
            <w:r w:rsidRPr="00392DCE">
              <w:t>Practical</w:t>
            </w:r>
            <w:proofErr w:type="spellEnd"/>
            <w:r w:rsidRPr="00392DCE">
              <w:t xml:space="preserve"> </w:t>
            </w:r>
            <w:proofErr w:type="spellStart"/>
            <w:r w:rsidRPr="00392DCE">
              <w:t>experience</w:t>
            </w:r>
            <w:proofErr w:type="spellEnd"/>
            <w:r w:rsidRPr="00392DCE">
              <w:t xml:space="preserve"> </w:t>
            </w:r>
            <w:proofErr w:type="spellStart"/>
            <w:r w:rsidRPr="00392DCE">
              <w:t>is</w:t>
            </w:r>
            <w:proofErr w:type="spellEnd"/>
            <w:r w:rsidRPr="00392DCE">
              <w:t xml:space="preserve"> a </w:t>
            </w:r>
            <w:proofErr w:type="spellStart"/>
            <w:r w:rsidRPr="00392DCE">
              <w:t>hallmark</w:t>
            </w:r>
            <w:proofErr w:type="spellEnd"/>
            <w:r w:rsidRPr="00392DCE">
              <w:t xml:space="preserve"> </w:t>
            </w:r>
            <w:proofErr w:type="spellStart"/>
            <w:r w:rsidRPr="00392DCE">
              <w:t>of</w:t>
            </w:r>
            <w:proofErr w:type="spellEnd"/>
            <w:r w:rsidRPr="00392DCE">
              <w:t xml:space="preserve"> </w:t>
            </w:r>
            <w:proofErr w:type="spellStart"/>
            <w:r w:rsidRPr="00392DCE">
              <w:t>the</w:t>
            </w:r>
            <w:proofErr w:type="spellEnd"/>
            <w:r w:rsidRPr="00392DCE">
              <w:t xml:space="preserve"> program. </w:t>
            </w:r>
            <w:proofErr w:type="spellStart"/>
            <w:r w:rsidRPr="00392DCE">
              <w:t>Graduates</w:t>
            </w:r>
            <w:proofErr w:type="spellEnd"/>
            <w:r w:rsidRPr="00392DCE">
              <w:t xml:space="preserve"> </w:t>
            </w:r>
            <w:proofErr w:type="spellStart"/>
            <w:r w:rsidRPr="00392DCE">
              <w:t>have</w:t>
            </w:r>
            <w:proofErr w:type="spellEnd"/>
            <w:r w:rsidRPr="00392DCE">
              <w:t xml:space="preserve"> </w:t>
            </w:r>
            <w:proofErr w:type="spellStart"/>
            <w:r w:rsidRPr="00392DCE">
              <w:t>engaged</w:t>
            </w:r>
            <w:proofErr w:type="spellEnd"/>
            <w:r w:rsidRPr="00392DCE">
              <w:t xml:space="preserve"> in </w:t>
            </w:r>
            <w:proofErr w:type="spellStart"/>
            <w:r w:rsidRPr="00392DCE">
              <w:t>placements</w:t>
            </w:r>
            <w:proofErr w:type="spellEnd"/>
            <w:r w:rsidRPr="00392DCE">
              <w:t xml:space="preserve"> and </w:t>
            </w:r>
            <w:proofErr w:type="spellStart"/>
            <w:r w:rsidRPr="00392DCE">
              <w:t>collaborations</w:t>
            </w:r>
            <w:proofErr w:type="spellEnd"/>
            <w:r w:rsidRPr="00392DCE">
              <w:t xml:space="preserve"> </w:t>
            </w:r>
            <w:proofErr w:type="spellStart"/>
            <w:r w:rsidRPr="00392DCE">
              <w:t>with</w:t>
            </w:r>
            <w:proofErr w:type="spellEnd"/>
            <w:r w:rsidRPr="00392DCE">
              <w:t xml:space="preserve"> </w:t>
            </w:r>
            <w:proofErr w:type="spellStart"/>
            <w:r w:rsidRPr="00392DCE">
              <w:t>external</w:t>
            </w:r>
            <w:proofErr w:type="spellEnd"/>
            <w:r w:rsidRPr="00392DCE">
              <w:t xml:space="preserve"> </w:t>
            </w:r>
            <w:proofErr w:type="spellStart"/>
            <w:r w:rsidRPr="00392DCE">
              <w:t>clients</w:t>
            </w:r>
            <w:proofErr w:type="spellEnd"/>
            <w:r w:rsidRPr="00392DCE">
              <w:t xml:space="preserve">, </w:t>
            </w:r>
            <w:proofErr w:type="spellStart"/>
            <w:r w:rsidRPr="00392DCE">
              <w:t>galleries</w:t>
            </w:r>
            <w:proofErr w:type="spellEnd"/>
            <w:r w:rsidRPr="00392DCE">
              <w:t xml:space="preserve">, and </w:t>
            </w:r>
            <w:proofErr w:type="spellStart"/>
            <w:r w:rsidRPr="00392DCE">
              <w:t>notable</w:t>
            </w:r>
            <w:proofErr w:type="spellEnd"/>
            <w:r w:rsidRPr="00392DCE">
              <w:t xml:space="preserve"> </w:t>
            </w:r>
            <w:proofErr w:type="spellStart"/>
            <w:r w:rsidRPr="00392DCE">
              <w:t>organizations</w:t>
            </w:r>
            <w:proofErr w:type="spellEnd"/>
            <w:r w:rsidRPr="00392DCE">
              <w:t xml:space="preserve"> such as </w:t>
            </w:r>
            <w:proofErr w:type="spellStart"/>
            <w:r w:rsidRPr="00392DCE">
              <w:t>Sainsbury’s</w:t>
            </w:r>
            <w:proofErr w:type="spellEnd"/>
            <w:r w:rsidRPr="00392DCE">
              <w:t xml:space="preserve"> and Hand &amp; </w:t>
            </w:r>
            <w:proofErr w:type="spellStart"/>
            <w:r w:rsidRPr="00392DCE">
              <w:t>Lock</w:t>
            </w:r>
            <w:proofErr w:type="spellEnd"/>
            <w:r w:rsidRPr="00392DCE">
              <w:t xml:space="preserve">. </w:t>
            </w:r>
            <w:proofErr w:type="spellStart"/>
            <w:r w:rsidRPr="00392DCE">
              <w:t>Opportunities</w:t>
            </w:r>
            <w:proofErr w:type="spellEnd"/>
            <w:r w:rsidRPr="00392DCE">
              <w:t xml:space="preserve"> </w:t>
            </w:r>
            <w:proofErr w:type="spellStart"/>
            <w:r w:rsidRPr="00392DCE">
              <w:t>like</w:t>
            </w:r>
            <w:proofErr w:type="spellEnd"/>
            <w:r w:rsidRPr="00392DCE">
              <w:t xml:space="preserve"> these </w:t>
            </w:r>
            <w:proofErr w:type="spellStart"/>
            <w:r w:rsidRPr="00392DCE">
              <w:t>have</w:t>
            </w:r>
            <w:proofErr w:type="spellEnd"/>
            <w:r w:rsidRPr="00392DCE">
              <w:t xml:space="preserve"> </w:t>
            </w:r>
            <w:proofErr w:type="spellStart"/>
            <w:r w:rsidRPr="00392DCE">
              <w:t>provided</w:t>
            </w:r>
            <w:proofErr w:type="spellEnd"/>
            <w:r w:rsidRPr="00392DCE">
              <w:t xml:space="preserve"> </w:t>
            </w:r>
            <w:proofErr w:type="spellStart"/>
            <w:r w:rsidRPr="00392DCE">
              <w:t>them</w:t>
            </w:r>
            <w:proofErr w:type="spellEnd"/>
            <w:r w:rsidRPr="00392DCE">
              <w:t xml:space="preserve"> </w:t>
            </w:r>
            <w:proofErr w:type="spellStart"/>
            <w:r w:rsidRPr="00392DCE">
              <w:t>with</w:t>
            </w:r>
            <w:proofErr w:type="spellEnd"/>
            <w:r w:rsidRPr="00392DCE">
              <w:t xml:space="preserve"> </w:t>
            </w:r>
            <w:proofErr w:type="spellStart"/>
            <w:r w:rsidRPr="00392DCE">
              <w:t>hands</w:t>
            </w:r>
            <w:proofErr w:type="spellEnd"/>
            <w:r w:rsidRPr="00392DCE">
              <w:t xml:space="preserve">-on </w:t>
            </w:r>
            <w:proofErr w:type="spellStart"/>
            <w:r w:rsidRPr="00392DCE">
              <w:t>industry</w:t>
            </w:r>
            <w:proofErr w:type="spellEnd"/>
            <w:r w:rsidRPr="00392DCE">
              <w:t xml:space="preserve"> </w:t>
            </w:r>
            <w:proofErr w:type="spellStart"/>
            <w:r w:rsidRPr="00392DCE">
              <w:t>exposure</w:t>
            </w:r>
            <w:proofErr w:type="spellEnd"/>
            <w:r w:rsidRPr="00392DCE">
              <w:t xml:space="preserve"> and </w:t>
            </w:r>
            <w:proofErr w:type="spellStart"/>
            <w:r w:rsidRPr="00392DCE">
              <w:t>enhanced</w:t>
            </w:r>
            <w:proofErr w:type="spellEnd"/>
            <w:r w:rsidRPr="00392DCE">
              <w:t xml:space="preserve"> </w:t>
            </w:r>
            <w:proofErr w:type="spellStart"/>
            <w:r w:rsidRPr="00392DCE">
              <w:t>their</w:t>
            </w:r>
            <w:proofErr w:type="spellEnd"/>
            <w:r w:rsidRPr="00392DCE">
              <w:t xml:space="preserve"> </w:t>
            </w:r>
            <w:proofErr w:type="spellStart"/>
            <w:r w:rsidRPr="00392DCE">
              <w:t>professional</w:t>
            </w:r>
            <w:proofErr w:type="spellEnd"/>
            <w:r w:rsidRPr="00392DCE">
              <w:t xml:space="preserve"> </w:t>
            </w:r>
            <w:proofErr w:type="spellStart"/>
            <w:r w:rsidRPr="00392DCE">
              <w:t>networks</w:t>
            </w:r>
            <w:proofErr w:type="spellEnd"/>
            <w:r w:rsidRPr="00392DCE">
              <w:t xml:space="preserve">. Many </w:t>
            </w:r>
            <w:proofErr w:type="spellStart"/>
            <w:r w:rsidRPr="00392DCE">
              <w:t>graduates</w:t>
            </w:r>
            <w:proofErr w:type="spellEnd"/>
            <w:r w:rsidRPr="00392DCE">
              <w:t xml:space="preserve"> </w:t>
            </w:r>
            <w:proofErr w:type="spellStart"/>
            <w:r w:rsidRPr="00392DCE">
              <w:t>have</w:t>
            </w:r>
            <w:proofErr w:type="spellEnd"/>
            <w:r w:rsidRPr="00392DCE">
              <w:t xml:space="preserve"> </w:t>
            </w:r>
            <w:proofErr w:type="spellStart"/>
            <w:r w:rsidRPr="00392DCE">
              <w:t>also</w:t>
            </w:r>
            <w:proofErr w:type="spellEnd"/>
            <w:r w:rsidRPr="00392DCE">
              <w:t xml:space="preserve"> </w:t>
            </w:r>
            <w:proofErr w:type="spellStart"/>
            <w:r w:rsidRPr="00392DCE">
              <w:t>taken</w:t>
            </w:r>
            <w:proofErr w:type="spellEnd"/>
            <w:r w:rsidRPr="00392DCE">
              <w:t xml:space="preserve"> part in </w:t>
            </w:r>
            <w:proofErr w:type="spellStart"/>
            <w:r w:rsidRPr="00392DCE">
              <w:t>the</w:t>
            </w:r>
            <w:proofErr w:type="spellEnd"/>
            <w:r w:rsidRPr="00392DCE">
              <w:t xml:space="preserve"> </w:t>
            </w:r>
            <w:proofErr w:type="spellStart"/>
            <w:r w:rsidRPr="00392DCE">
              <w:t>Crafts</w:t>
            </w:r>
            <w:proofErr w:type="spellEnd"/>
            <w:r w:rsidRPr="00392DCE">
              <w:t xml:space="preserve"> </w:t>
            </w:r>
            <w:proofErr w:type="spellStart"/>
            <w:r w:rsidRPr="00392DCE">
              <w:t>Council’s</w:t>
            </w:r>
            <w:proofErr w:type="spellEnd"/>
            <w:r w:rsidRPr="00392DCE">
              <w:t xml:space="preserve"> </w:t>
            </w:r>
            <w:proofErr w:type="spellStart"/>
            <w:r w:rsidRPr="00392DCE">
              <w:t>Firing</w:t>
            </w:r>
            <w:proofErr w:type="spellEnd"/>
            <w:r w:rsidRPr="00392DCE">
              <w:t xml:space="preserve"> Up </w:t>
            </w:r>
            <w:proofErr w:type="spellStart"/>
            <w:r w:rsidRPr="00392DCE">
              <w:t>scheme</w:t>
            </w:r>
            <w:proofErr w:type="spellEnd"/>
            <w:r w:rsidRPr="00392DCE">
              <w:t xml:space="preserve">, </w:t>
            </w:r>
            <w:proofErr w:type="spellStart"/>
            <w:r w:rsidRPr="00392DCE">
              <w:t>where</w:t>
            </w:r>
            <w:proofErr w:type="spellEnd"/>
            <w:r w:rsidRPr="00392DCE">
              <w:t xml:space="preserve"> </w:t>
            </w:r>
            <w:proofErr w:type="spellStart"/>
            <w:r w:rsidRPr="00392DCE">
              <w:t>they</w:t>
            </w:r>
            <w:proofErr w:type="spellEnd"/>
            <w:r w:rsidRPr="00392DCE">
              <w:t xml:space="preserve"> </w:t>
            </w:r>
            <w:proofErr w:type="spellStart"/>
            <w:r w:rsidRPr="00392DCE">
              <w:t>volunteered</w:t>
            </w:r>
            <w:proofErr w:type="spellEnd"/>
            <w:r w:rsidRPr="00392DCE">
              <w:t xml:space="preserve"> to </w:t>
            </w:r>
            <w:proofErr w:type="spellStart"/>
            <w:r w:rsidRPr="00392DCE">
              <w:t>work</w:t>
            </w:r>
            <w:proofErr w:type="spellEnd"/>
            <w:r w:rsidRPr="00392DCE">
              <w:t xml:space="preserve"> </w:t>
            </w:r>
            <w:proofErr w:type="spellStart"/>
            <w:r w:rsidRPr="00392DCE">
              <w:t>with</w:t>
            </w:r>
            <w:proofErr w:type="spellEnd"/>
            <w:r w:rsidRPr="00392DCE">
              <w:t xml:space="preserve"> </w:t>
            </w:r>
            <w:proofErr w:type="spellStart"/>
            <w:r w:rsidRPr="00392DCE">
              <w:t>clay</w:t>
            </w:r>
            <w:proofErr w:type="spellEnd"/>
            <w:r w:rsidRPr="00392DCE">
              <w:t xml:space="preserve"> in </w:t>
            </w:r>
            <w:proofErr w:type="spellStart"/>
            <w:r w:rsidRPr="00392DCE">
              <w:t>local</w:t>
            </w:r>
            <w:proofErr w:type="spellEnd"/>
            <w:r w:rsidRPr="00392DCE">
              <w:t xml:space="preserve"> </w:t>
            </w:r>
            <w:proofErr w:type="spellStart"/>
            <w:r w:rsidRPr="00392DCE">
              <w:t>schools</w:t>
            </w:r>
            <w:proofErr w:type="spellEnd"/>
            <w:r w:rsidRPr="00392DCE">
              <w:t xml:space="preserve">, </w:t>
            </w:r>
            <w:proofErr w:type="spellStart"/>
            <w:r w:rsidRPr="00392DCE">
              <w:t>further</w:t>
            </w:r>
            <w:proofErr w:type="spellEnd"/>
            <w:r w:rsidRPr="00392DCE">
              <w:t xml:space="preserve"> </w:t>
            </w:r>
            <w:proofErr w:type="spellStart"/>
            <w:r w:rsidRPr="00392DCE">
              <w:t>developing</w:t>
            </w:r>
            <w:proofErr w:type="spellEnd"/>
            <w:r w:rsidRPr="00392DCE">
              <w:t xml:space="preserve"> </w:t>
            </w:r>
            <w:proofErr w:type="spellStart"/>
            <w:r w:rsidRPr="00392DCE">
              <w:t>their</w:t>
            </w:r>
            <w:proofErr w:type="spellEnd"/>
            <w:r w:rsidRPr="00392DCE">
              <w:t xml:space="preserve"> </w:t>
            </w:r>
            <w:proofErr w:type="spellStart"/>
            <w:r w:rsidRPr="00392DCE">
              <w:t>communication</w:t>
            </w:r>
            <w:proofErr w:type="spellEnd"/>
            <w:r w:rsidRPr="00392DCE">
              <w:t xml:space="preserve"> and </w:t>
            </w:r>
            <w:proofErr w:type="spellStart"/>
            <w:r w:rsidRPr="00392DCE">
              <w:t>mentorship</w:t>
            </w:r>
            <w:proofErr w:type="spellEnd"/>
            <w:r w:rsidRPr="00392DCE">
              <w:t xml:space="preserve"> </w:t>
            </w:r>
            <w:proofErr w:type="spellStart"/>
            <w:r w:rsidRPr="00392DCE">
              <w:t>skills</w:t>
            </w:r>
            <w:proofErr w:type="spellEnd"/>
            <w:r w:rsidRPr="00392DCE">
              <w:t>.</w:t>
            </w:r>
          </w:p>
          <w:p w14:paraId="48866649" w14:textId="77777777" w:rsidR="00565A1C" w:rsidRPr="00392DCE" w:rsidRDefault="00565A1C" w:rsidP="00565A1C">
            <w:pPr>
              <w:spacing w:before="120" w:after="120"/>
              <w:jc w:val="both"/>
            </w:pPr>
            <w:proofErr w:type="spellStart"/>
            <w:r w:rsidRPr="00392DCE">
              <w:t>Our</w:t>
            </w:r>
            <w:proofErr w:type="spellEnd"/>
            <w:r w:rsidRPr="00392DCE">
              <w:t xml:space="preserve"> </w:t>
            </w:r>
            <w:proofErr w:type="spellStart"/>
            <w:r w:rsidRPr="00392DCE">
              <w:t>graduates</w:t>
            </w:r>
            <w:proofErr w:type="spellEnd"/>
            <w:r w:rsidRPr="00392DCE">
              <w:t xml:space="preserve"> are </w:t>
            </w:r>
            <w:proofErr w:type="spellStart"/>
            <w:r w:rsidRPr="00392DCE">
              <w:t>award-winning</w:t>
            </w:r>
            <w:proofErr w:type="spellEnd"/>
            <w:r w:rsidRPr="00392DCE">
              <w:t xml:space="preserve"> </w:t>
            </w:r>
            <w:proofErr w:type="spellStart"/>
            <w:r w:rsidRPr="00392DCE">
              <w:t>professionals</w:t>
            </w:r>
            <w:proofErr w:type="spellEnd"/>
            <w:r w:rsidRPr="00392DCE">
              <w:t xml:space="preserve">, </w:t>
            </w:r>
            <w:proofErr w:type="spellStart"/>
            <w:r w:rsidRPr="00392DCE">
              <w:t>having</w:t>
            </w:r>
            <w:proofErr w:type="spellEnd"/>
            <w:r w:rsidRPr="00392DCE">
              <w:t xml:space="preserve"> </w:t>
            </w:r>
            <w:proofErr w:type="spellStart"/>
            <w:r w:rsidRPr="00392DCE">
              <w:t>received</w:t>
            </w:r>
            <w:proofErr w:type="spellEnd"/>
            <w:r w:rsidRPr="00392DCE">
              <w:t xml:space="preserve"> </w:t>
            </w:r>
            <w:proofErr w:type="spellStart"/>
            <w:r w:rsidRPr="00392DCE">
              <w:t>accolades</w:t>
            </w:r>
            <w:proofErr w:type="spellEnd"/>
            <w:r w:rsidRPr="00392DCE">
              <w:t xml:space="preserve"> such as </w:t>
            </w:r>
            <w:proofErr w:type="spellStart"/>
            <w:r w:rsidRPr="00392DCE">
              <w:t>The</w:t>
            </w:r>
            <w:proofErr w:type="spellEnd"/>
            <w:r w:rsidRPr="00392DCE">
              <w:t xml:space="preserve"> </w:t>
            </w:r>
            <w:proofErr w:type="spellStart"/>
            <w:r w:rsidRPr="00392DCE">
              <w:t>Enameller’s</w:t>
            </w:r>
            <w:proofErr w:type="spellEnd"/>
            <w:r w:rsidRPr="00392DCE">
              <w:t xml:space="preserve"> </w:t>
            </w:r>
            <w:proofErr w:type="spellStart"/>
            <w:r w:rsidRPr="00392DCE">
              <w:t>Guild</w:t>
            </w:r>
            <w:proofErr w:type="spellEnd"/>
            <w:r w:rsidRPr="00392DCE">
              <w:t xml:space="preserve"> </w:t>
            </w:r>
            <w:proofErr w:type="spellStart"/>
            <w:r w:rsidRPr="00392DCE">
              <w:t>Bursary</w:t>
            </w:r>
            <w:proofErr w:type="spellEnd"/>
            <w:r w:rsidRPr="00392DCE">
              <w:t xml:space="preserve">, </w:t>
            </w:r>
            <w:proofErr w:type="spellStart"/>
            <w:r w:rsidRPr="00392DCE">
              <w:t>The</w:t>
            </w:r>
            <w:proofErr w:type="spellEnd"/>
            <w:r w:rsidRPr="00392DCE">
              <w:t xml:space="preserve"> </w:t>
            </w:r>
            <w:proofErr w:type="spellStart"/>
            <w:r w:rsidRPr="00392DCE">
              <w:t>Embroiderers</w:t>
            </w:r>
            <w:proofErr w:type="spellEnd"/>
            <w:r w:rsidRPr="00392DCE">
              <w:t xml:space="preserve">' </w:t>
            </w:r>
            <w:proofErr w:type="spellStart"/>
            <w:r w:rsidRPr="00392DCE">
              <w:t>Guild</w:t>
            </w:r>
            <w:proofErr w:type="spellEnd"/>
            <w:r w:rsidRPr="00392DCE">
              <w:t xml:space="preserve"> </w:t>
            </w:r>
            <w:proofErr w:type="spellStart"/>
            <w:r w:rsidRPr="00392DCE">
              <w:t>Scholar</w:t>
            </w:r>
            <w:proofErr w:type="spellEnd"/>
            <w:r w:rsidRPr="00392DCE">
              <w:t xml:space="preserve">, </w:t>
            </w:r>
            <w:proofErr w:type="spellStart"/>
            <w:r w:rsidRPr="00392DCE">
              <w:t>The</w:t>
            </w:r>
            <w:proofErr w:type="spellEnd"/>
            <w:r w:rsidRPr="00392DCE">
              <w:t xml:space="preserve"> </w:t>
            </w:r>
            <w:proofErr w:type="spellStart"/>
            <w:r w:rsidRPr="00392DCE">
              <w:t>Worshipful</w:t>
            </w:r>
            <w:proofErr w:type="spellEnd"/>
            <w:r w:rsidRPr="00392DCE">
              <w:t xml:space="preserve"> </w:t>
            </w:r>
            <w:proofErr w:type="spellStart"/>
            <w:r w:rsidRPr="00392DCE">
              <w:t>Company</w:t>
            </w:r>
            <w:proofErr w:type="spellEnd"/>
            <w:r w:rsidRPr="00392DCE">
              <w:t xml:space="preserve"> </w:t>
            </w:r>
            <w:proofErr w:type="spellStart"/>
            <w:r w:rsidRPr="00392DCE">
              <w:t>of</w:t>
            </w:r>
            <w:proofErr w:type="spellEnd"/>
            <w:r w:rsidRPr="00392DCE">
              <w:t xml:space="preserve"> </w:t>
            </w:r>
            <w:proofErr w:type="spellStart"/>
            <w:r w:rsidRPr="00392DCE">
              <w:t>Goldsmith’s</w:t>
            </w:r>
            <w:proofErr w:type="spellEnd"/>
            <w:r w:rsidRPr="00392DCE">
              <w:t xml:space="preserve"> </w:t>
            </w:r>
            <w:proofErr w:type="spellStart"/>
            <w:r w:rsidRPr="00392DCE">
              <w:t>Precious</w:t>
            </w:r>
            <w:proofErr w:type="spellEnd"/>
            <w:r w:rsidRPr="00392DCE">
              <w:t xml:space="preserve"> Metal </w:t>
            </w:r>
            <w:proofErr w:type="spellStart"/>
            <w:r w:rsidRPr="00392DCE">
              <w:t>Bursary</w:t>
            </w:r>
            <w:proofErr w:type="spellEnd"/>
            <w:r w:rsidRPr="00392DCE">
              <w:t xml:space="preserve">, and </w:t>
            </w:r>
            <w:proofErr w:type="spellStart"/>
            <w:r w:rsidRPr="00392DCE">
              <w:t>The</w:t>
            </w:r>
            <w:proofErr w:type="spellEnd"/>
            <w:r w:rsidRPr="00392DCE">
              <w:t xml:space="preserve"> Silver </w:t>
            </w:r>
            <w:proofErr w:type="spellStart"/>
            <w:r w:rsidRPr="00392DCE">
              <w:t>Award</w:t>
            </w:r>
            <w:proofErr w:type="spellEnd"/>
            <w:r w:rsidRPr="00392DCE">
              <w:t xml:space="preserve"> in </w:t>
            </w:r>
            <w:proofErr w:type="spellStart"/>
            <w:r w:rsidRPr="00392DCE">
              <w:t>Craft</w:t>
            </w:r>
            <w:proofErr w:type="spellEnd"/>
            <w:r w:rsidRPr="00392DCE">
              <w:t xml:space="preserve"> and Design </w:t>
            </w:r>
            <w:proofErr w:type="spellStart"/>
            <w:r w:rsidRPr="00392DCE">
              <w:t>Magazine’s</w:t>
            </w:r>
            <w:proofErr w:type="spellEnd"/>
            <w:r w:rsidRPr="00392DCE">
              <w:t xml:space="preserve"> </w:t>
            </w:r>
            <w:proofErr w:type="spellStart"/>
            <w:r w:rsidRPr="00392DCE">
              <w:t>Selected</w:t>
            </w:r>
            <w:proofErr w:type="spellEnd"/>
            <w:r w:rsidRPr="00392DCE">
              <w:t xml:space="preserve"> Maker </w:t>
            </w:r>
            <w:proofErr w:type="spellStart"/>
            <w:r w:rsidRPr="00392DCE">
              <w:t>Awards</w:t>
            </w:r>
            <w:proofErr w:type="spellEnd"/>
            <w:r w:rsidRPr="00392DCE">
              <w:t xml:space="preserve">. These </w:t>
            </w:r>
            <w:proofErr w:type="spellStart"/>
            <w:r w:rsidRPr="00392DCE">
              <w:t>achievements</w:t>
            </w:r>
            <w:proofErr w:type="spellEnd"/>
            <w:r w:rsidRPr="00392DCE">
              <w:t xml:space="preserve"> </w:t>
            </w:r>
            <w:proofErr w:type="spellStart"/>
            <w:r w:rsidRPr="00392DCE">
              <w:t>showcase</w:t>
            </w:r>
            <w:proofErr w:type="spellEnd"/>
            <w:r w:rsidRPr="00392DCE">
              <w:t xml:space="preserve"> </w:t>
            </w:r>
            <w:proofErr w:type="spellStart"/>
            <w:r w:rsidRPr="00392DCE">
              <w:t>their</w:t>
            </w:r>
            <w:proofErr w:type="spellEnd"/>
            <w:r w:rsidRPr="00392DCE">
              <w:t xml:space="preserve"> excellence in </w:t>
            </w:r>
            <w:proofErr w:type="spellStart"/>
            <w:r w:rsidRPr="00392DCE">
              <w:t>their</w:t>
            </w:r>
            <w:proofErr w:type="spellEnd"/>
            <w:r w:rsidRPr="00392DCE">
              <w:t xml:space="preserve"> </w:t>
            </w:r>
            <w:proofErr w:type="spellStart"/>
            <w:r w:rsidRPr="00392DCE">
              <w:t>chosen</w:t>
            </w:r>
            <w:proofErr w:type="spellEnd"/>
            <w:r w:rsidRPr="00392DCE">
              <w:t xml:space="preserve"> </w:t>
            </w:r>
            <w:proofErr w:type="spellStart"/>
            <w:r w:rsidRPr="00392DCE">
              <w:t>fields</w:t>
            </w:r>
            <w:proofErr w:type="spellEnd"/>
            <w:r w:rsidRPr="00392DCE">
              <w:t>.</w:t>
            </w:r>
          </w:p>
          <w:p w14:paraId="670ED369" w14:textId="77777777" w:rsidR="00565A1C" w:rsidRPr="00392DCE" w:rsidRDefault="00565A1C" w:rsidP="00565A1C">
            <w:pPr>
              <w:spacing w:before="120" w:after="120"/>
              <w:jc w:val="both"/>
            </w:pPr>
            <w:proofErr w:type="spellStart"/>
            <w:r w:rsidRPr="00392DCE">
              <w:t>With</w:t>
            </w:r>
            <w:proofErr w:type="spellEnd"/>
            <w:r w:rsidRPr="00392DCE">
              <w:t xml:space="preserve"> a solid </w:t>
            </w:r>
            <w:proofErr w:type="spellStart"/>
            <w:r w:rsidRPr="00392DCE">
              <w:t>foundation</w:t>
            </w:r>
            <w:proofErr w:type="spellEnd"/>
            <w:r w:rsidRPr="00392DCE">
              <w:t xml:space="preserve"> in design and </w:t>
            </w:r>
            <w:proofErr w:type="spellStart"/>
            <w:r w:rsidRPr="00392DCE">
              <w:t>craft</w:t>
            </w:r>
            <w:proofErr w:type="spellEnd"/>
            <w:r w:rsidRPr="00392DCE">
              <w:t xml:space="preserve"> </w:t>
            </w:r>
            <w:proofErr w:type="spellStart"/>
            <w:r w:rsidRPr="00392DCE">
              <w:t>practices</w:t>
            </w:r>
            <w:proofErr w:type="spellEnd"/>
            <w:r w:rsidRPr="00392DCE">
              <w:t xml:space="preserve">, </w:t>
            </w:r>
            <w:proofErr w:type="spellStart"/>
            <w:r w:rsidRPr="00392DCE">
              <w:t>our</w:t>
            </w:r>
            <w:proofErr w:type="spellEnd"/>
            <w:r w:rsidRPr="00392DCE">
              <w:t xml:space="preserve"> </w:t>
            </w:r>
            <w:proofErr w:type="spellStart"/>
            <w:r w:rsidRPr="00392DCE">
              <w:t>graduates</w:t>
            </w:r>
            <w:proofErr w:type="spellEnd"/>
            <w:r w:rsidRPr="00392DCE">
              <w:t xml:space="preserve"> are </w:t>
            </w:r>
            <w:proofErr w:type="spellStart"/>
            <w:r w:rsidRPr="00392DCE">
              <w:t>equipped</w:t>
            </w:r>
            <w:proofErr w:type="spellEnd"/>
            <w:r w:rsidRPr="00392DCE">
              <w:t xml:space="preserve"> to </w:t>
            </w:r>
            <w:proofErr w:type="spellStart"/>
            <w:r w:rsidRPr="00392DCE">
              <w:t>work</w:t>
            </w:r>
            <w:proofErr w:type="spellEnd"/>
            <w:r w:rsidRPr="00392DCE">
              <w:t xml:space="preserve"> </w:t>
            </w:r>
            <w:proofErr w:type="spellStart"/>
            <w:r w:rsidRPr="00392DCE">
              <w:t>across</w:t>
            </w:r>
            <w:proofErr w:type="spellEnd"/>
            <w:r w:rsidRPr="00392DCE">
              <w:t xml:space="preserve"> a </w:t>
            </w:r>
            <w:proofErr w:type="spellStart"/>
            <w:r w:rsidRPr="00392DCE">
              <w:t>wide</w:t>
            </w:r>
            <w:proofErr w:type="spellEnd"/>
            <w:r w:rsidRPr="00392DCE">
              <w:t xml:space="preserve"> </w:t>
            </w:r>
            <w:proofErr w:type="spellStart"/>
            <w:r w:rsidRPr="00392DCE">
              <w:t>range</w:t>
            </w:r>
            <w:proofErr w:type="spellEnd"/>
            <w:r w:rsidRPr="00392DCE">
              <w:t xml:space="preserve"> </w:t>
            </w:r>
            <w:proofErr w:type="spellStart"/>
            <w:r w:rsidRPr="00392DCE">
              <w:t>of</w:t>
            </w:r>
            <w:proofErr w:type="spellEnd"/>
            <w:r w:rsidRPr="00392DCE">
              <w:t xml:space="preserve"> </w:t>
            </w:r>
            <w:proofErr w:type="spellStart"/>
            <w:r w:rsidRPr="00392DCE">
              <w:t>arts</w:t>
            </w:r>
            <w:proofErr w:type="spellEnd"/>
            <w:r w:rsidRPr="00392DCE">
              <w:t xml:space="preserve"> and </w:t>
            </w:r>
            <w:proofErr w:type="spellStart"/>
            <w:r w:rsidRPr="00392DCE">
              <w:t>crafts</w:t>
            </w:r>
            <w:proofErr w:type="spellEnd"/>
            <w:r w:rsidRPr="00392DCE">
              <w:t xml:space="preserve"> </w:t>
            </w:r>
            <w:proofErr w:type="spellStart"/>
            <w:r w:rsidRPr="00392DCE">
              <w:t>disciplines</w:t>
            </w:r>
            <w:proofErr w:type="spellEnd"/>
            <w:r w:rsidRPr="00392DCE">
              <w:t xml:space="preserve">, </w:t>
            </w:r>
            <w:proofErr w:type="spellStart"/>
            <w:r w:rsidRPr="00392DCE">
              <w:t>from</w:t>
            </w:r>
            <w:proofErr w:type="spellEnd"/>
            <w:r w:rsidRPr="00392DCE">
              <w:t xml:space="preserve"> </w:t>
            </w:r>
            <w:proofErr w:type="spellStart"/>
            <w:r w:rsidRPr="00392DCE">
              <w:t>ceramics</w:t>
            </w:r>
            <w:proofErr w:type="spellEnd"/>
            <w:r w:rsidRPr="00392DCE">
              <w:t xml:space="preserve"> and </w:t>
            </w:r>
            <w:proofErr w:type="spellStart"/>
            <w:r w:rsidRPr="00392DCE">
              <w:t>jewelry</w:t>
            </w:r>
            <w:proofErr w:type="spellEnd"/>
            <w:r w:rsidRPr="00392DCE">
              <w:t xml:space="preserve"> to </w:t>
            </w:r>
            <w:proofErr w:type="spellStart"/>
            <w:r w:rsidRPr="00392DCE">
              <w:t>textiles</w:t>
            </w:r>
            <w:proofErr w:type="spellEnd"/>
            <w:r w:rsidRPr="00392DCE">
              <w:t xml:space="preserve">, </w:t>
            </w:r>
            <w:proofErr w:type="spellStart"/>
            <w:r w:rsidRPr="00392DCE">
              <w:t>furniture</w:t>
            </w:r>
            <w:proofErr w:type="spellEnd"/>
            <w:r w:rsidRPr="00392DCE">
              <w:t xml:space="preserve"> design, and </w:t>
            </w:r>
            <w:proofErr w:type="spellStart"/>
            <w:r w:rsidRPr="00392DCE">
              <w:t>product</w:t>
            </w:r>
            <w:proofErr w:type="spellEnd"/>
            <w:r w:rsidRPr="00392DCE">
              <w:t xml:space="preserve"> design. They benefit </w:t>
            </w:r>
            <w:proofErr w:type="spellStart"/>
            <w:r w:rsidRPr="00392DCE">
              <w:t>from</w:t>
            </w:r>
            <w:proofErr w:type="spellEnd"/>
            <w:r w:rsidRPr="00392DCE">
              <w:t xml:space="preserve"> </w:t>
            </w:r>
            <w:proofErr w:type="spellStart"/>
            <w:r w:rsidRPr="00392DCE">
              <w:t>the</w:t>
            </w:r>
            <w:proofErr w:type="spellEnd"/>
            <w:r w:rsidRPr="00392DCE">
              <w:t xml:space="preserve"> </w:t>
            </w:r>
            <w:proofErr w:type="spellStart"/>
            <w:r w:rsidRPr="00392DCE">
              <w:t>guidance</w:t>
            </w:r>
            <w:proofErr w:type="spellEnd"/>
            <w:r w:rsidRPr="00392DCE">
              <w:t xml:space="preserve"> </w:t>
            </w:r>
            <w:proofErr w:type="spellStart"/>
            <w:r w:rsidRPr="00392DCE">
              <w:t>of</w:t>
            </w:r>
            <w:proofErr w:type="spellEnd"/>
            <w:r w:rsidRPr="00392DCE">
              <w:t xml:space="preserve"> </w:t>
            </w:r>
            <w:proofErr w:type="spellStart"/>
            <w:r w:rsidRPr="00392DCE">
              <w:t>experienced</w:t>
            </w:r>
            <w:proofErr w:type="spellEnd"/>
            <w:r w:rsidRPr="00392DCE">
              <w:t xml:space="preserve"> </w:t>
            </w:r>
            <w:proofErr w:type="spellStart"/>
            <w:r w:rsidRPr="00392DCE">
              <w:t>lecturers</w:t>
            </w:r>
            <w:proofErr w:type="spellEnd"/>
            <w:r w:rsidRPr="00392DCE">
              <w:t xml:space="preserve"> </w:t>
            </w:r>
            <w:proofErr w:type="spellStart"/>
            <w:r w:rsidRPr="00392DCE">
              <w:t>who</w:t>
            </w:r>
            <w:proofErr w:type="spellEnd"/>
            <w:r w:rsidRPr="00392DCE">
              <w:t xml:space="preserve"> are </w:t>
            </w:r>
            <w:proofErr w:type="spellStart"/>
            <w:r w:rsidRPr="00392DCE">
              <w:t>practicing</w:t>
            </w:r>
            <w:proofErr w:type="spellEnd"/>
            <w:r w:rsidRPr="00392DCE">
              <w:t xml:space="preserve"> </w:t>
            </w:r>
            <w:proofErr w:type="spellStart"/>
            <w:r w:rsidRPr="00392DCE">
              <w:t>designers</w:t>
            </w:r>
            <w:proofErr w:type="spellEnd"/>
            <w:r w:rsidRPr="00392DCE">
              <w:t xml:space="preserve"> </w:t>
            </w:r>
            <w:proofErr w:type="spellStart"/>
            <w:r w:rsidRPr="00392DCE">
              <w:t>themselves</w:t>
            </w:r>
            <w:proofErr w:type="spellEnd"/>
            <w:r w:rsidRPr="00392DCE">
              <w:t xml:space="preserve"> and </w:t>
            </w:r>
            <w:proofErr w:type="spellStart"/>
            <w:r w:rsidRPr="00392DCE">
              <w:t>from</w:t>
            </w:r>
            <w:proofErr w:type="spellEnd"/>
            <w:r w:rsidRPr="00392DCE">
              <w:t xml:space="preserve"> </w:t>
            </w:r>
            <w:proofErr w:type="spellStart"/>
            <w:r w:rsidRPr="00392DCE">
              <w:t>exposure</w:t>
            </w:r>
            <w:proofErr w:type="spellEnd"/>
            <w:r w:rsidRPr="00392DCE">
              <w:t xml:space="preserve"> to </w:t>
            </w:r>
            <w:proofErr w:type="spellStart"/>
            <w:r w:rsidRPr="00392DCE">
              <w:t>visiting</w:t>
            </w:r>
            <w:proofErr w:type="spellEnd"/>
            <w:r w:rsidRPr="00392DCE">
              <w:t xml:space="preserve"> </w:t>
            </w:r>
            <w:proofErr w:type="spellStart"/>
            <w:r w:rsidRPr="00392DCE">
              <w:t>speakers</w:t>
            </w:r>
            <w:proofErr w:type="spellEnd"/>
            <w:r w:rsidRPr="00392DCE">
              <w:t xml:space="preserve"> </w:t>
            </w:r>
            <w:proofErr w:type="spellStart"/>
            <w:r w:rsidRPr="00392DCE">
              <w:t>who</w:t>
            </w:r>
            <w:proofErr w:type="spellEnd"/>
            <w:r w:rsidRPr="00392DCE">
              <w:t xml:space="preserve"> are </w:t>
            </w:r>
            <w:proofErr w:type="spellStart"/>
            <w:r w:rsidRPr="00392DCE">
              <w:t>leaders</w:t>
            </w:r>
            <w:proofErr w:type="spellEnd"/>
            <w:r w:rsidRPr="00392DCE">
              <w:t xml:space="preserve"> in </w:t>
            </w:r>
            <w:proofErr w:type="spellStart"/>
            <w:r w:rsidRPr="00392DCE">
              <w:t>their</w:t>
            </w:r>
            <w:proofErr w:type="spellEnd"/>
            <w:r w:rsidRPr="00392DCE">
              <w:t xml:space="preserve"> </w:t>
            </w:r>
            <w:proofErr w:type="spellStart"/>
            <w:r w:rsidRPr="00392DCE">
              <w:t>respective</w:t>
            </w:r>
            <w:proofErr w:type="spellEnd"/>
            <w:r w:rsidRPr="00392DCE">
              <w:t xml:space="preserve"> </w:t>
            </w:r>
            <w:proofErr w:type="spellStart"/>
            <w:r w:rsidRPr="00392DCE">
              <w:t>fields</w:t>
            </w:r>
            <w:proofErr w:type="spellEnd"/>
            <w:r w:rsidRPr="00392DCE">
              <w:t>.</w:t>
            </w:r>
          </w:p>
          <w:p w14:paraId="3ED15BA1" w14:textId="77777777" w:rsidR="00565A1C" w:rsidRPr="00392DCE" w:rsidRDefault="00565A1C" w:rsidP="00565A1C">
            <w:pPr>
              <w:spacing w:before="120" w:after="120"/>
              <w:jc w:val="both"/>
            </w:pPr>
            <w:proofErr w:type="spellStart"/>
            <w:r w:rsidRPr="00392DCE">
              <w:t>Our</w:t>
            </w:r>
            <w:proofErr w:type="spellEnd"/>
            <w:r w:rsidRPr="00392DCE">
              <w:t xml:space="preserve"> </w:t>
            </w:r>
            <w:proofErr w:type="spellStart"/>
            <w:r w:rsidRPr="00392DCE">
              <w:t>graduates</w:t>
            </w:r>
            <w:proofErr w:type="spellEnd"/>
            <w:r w:rsidRPr="00392DCE">
              <w:t xml:space="preserve"> are not </w:t>
            </w:r>
            <w:proofErr w:type="spellStart"/>
            <w:r w:rsidRPr="00392DCE">
              <w:t>only</w:t>
            </w:r>
            <w:proofErr w:type="spellEnd"/>
            <w:r w:rsidRPr="00392DCE">
              <w:t xml:space="preserve"> </w:t>
            </w:r>
            <w:proofErr w:type="spellStart"/>
            <w:r w:rsidRPr="00392DCE">
              <w:t>skilled</w:t>
            </w:r>
            <w:proofErr w:type="spellEnd"/>
            <w:r w:rsidRPr="00392DCE">
              <w:t xml:space="preserve"> </w:t>
            </w:r>
            <w:proofErr w:type="spellStart"/>
            <w:r w:rsidRPr="00392DCE">
              <w:t>makers</w:t>
            </w:r>
            <w:proofErr w:type="spellEnd"/>
            <w:r w:rsidRPr="00392DCE">
              <w:t xml:space="preserve"> but </w:t>
            </w:r>
            <w:proofErr w:type="spellStart"/>
            <w:r w:rsidRPr="00392DCE">
              <w:t>also</w:t>
            </w:r>
            <w:proofErr w:type="spellEnd"/>
            <w:r w:rsidRPr="00392DCE">
              <w:t xml:space="preserve"> </w:t>
            </w:r>
            <w:proofErr w:type="spellStart"/>
            <w:r w:rsidRPr="00392DCE">
              <w:t>thoughtful</w:t>
            </w:r>
            <w:proofErr w:type="spellEnd"/>
            <w:r w:rsidRPr="00392DCE">
              <w:t xml:space="preserve"> and </w:t>
            </w:r>
            <w:proofErr w:type="spellStart"/>
            <w:r w:rsidRPr="00392DCE">
              <w:t>adaptive</w:t>
            </w:r>
            <w:proofErr w:type="spellEnd"/>
            <w:r w:rsidRPr="00392DCE">
              <w:t xml:space="preserve"> </w:t>
            </w:r>
            <w:proofErr w:type="spellStart"/>
            <w:r w:rsidRPr="00392DCE">
              <w:t>professionals</w:t>
            </w:r>
            <w:proofErr w:type="spellEnd"/>
            <w:r w:rsidRPr="00392DCE">
              <w:t xml:space="preserve"> </w:t>
            </w:r>
            <w:proofErr w:type="spellStart"/>
            <w:r w:rsidRPr="00392DCE">
              <w:t>ready</w:t>
            </w:r>
            <w:proofErr w:type="spellEnd"/>
            <w:r w:rsidRPr="00392DCE">
              <w:t xml:space="preserve"> to </w:t>
            </w:r>
            <w:proofErr w:type="spellStart"/>
            <w:r w:rsidRPr="00392DCE">
              <w:t>pursue</w:t>
            </w:r>
            <w:proofErr w:type="spellEnd"/>
            <w:r w:rsidRPr="00392DCE">
              <w:t xml:space="preserve"> </w:t>
            </w:r>
            <w:proofErr w:type="spellStart"/>
            <w:r w:rsidRPr="00392DCE">
              <w:t>careers</w:t>
            </w:r>
            <w:proofErr w:type="spellEnd"/>
            <w:r w:rsidRPr="00392DCE">
              <w:t xml:space="preserve"> as independent </w:t>
            </w:r>
            <w:proofErr w:type="spellStart"/>
            <w:r w:rsidRPr="00392DCE">
              <w:t>designers</w:t>
            </w:r>
            <w:proofErr w:type="spellEnd"/>
            <w:r w:rsidRPr="00392DCE">
              <w:t xml:space="preserve">, </w:t>
            </w:r>
            <w:proofErr w:type="spellStart"/>
            <w:r w:rsidRPr="00392DCE">
              <w:t>collaborators</w:t>
            </w:r>
            <w:proofErr w:type="spellEnd"/>
            <w:r w:rsidRPr="00392DCE">
              <w:t xml:space="preserve"> in </w:t>
            </w:r>
            <w:proofErr w:type="spellStart"/>
            <w:r w:rsidRPr="00392DCE">
              <w:t>creative</w:t>
            </w:r>
            <w:proofErr w:type="spellEnd"/>
            <w:r w:rsidRPr="00392DCE">
              <w:t xml:space="preserve"> </w:t>
            </w:r>
            <w:proofErr w:type="spellStart"/>
            <w:r w:rsidRPr="00392DCE">
              <w:t>industries</w:t>
            </w:r>
            <w:proofErr w:type="spellEnd"/>
            <w:r w:rsidRPr="00392DCE">
              <w:t xml:space="preserve">, </w:t>
            </w:r>
            <w:proofErr w:type="spellStart"/>
            <w:r w:rsidRPr="00392DCE">
              <w:t>or</w:t>
            </w:r>
            <w:proofErr w:type="spellEnd"/>
            <w:r w:rsidRPr="00392DCE">
              <w:t xml:space="preserve"> as </w:t>
            </w:r>
            <w:proofErr w:type="spellStart"/>
            <w:r w:rsidRPr="00392DCE">
              <w:t>contributors</w:t>
            </w:r>
            <w:proofErr w:type="spellEnd"/>
            <w:r w:rsidRPr="00392DCE">
              <w:t xml:space="preserve"> to </w:t>
            </w:r>
            <w:proofErr w:type="spellStart"/>
            <w:r w:rsidRPr="00392DCE">
              <w:t>cultural</w:t>
            </w:r>
            <w:proofErr w:type="spellEnd"/>
            <w:r w:rsidRPr="00392DCE">
              <w:t xml:space="preserve">, public, and </w:t>
            </w:r>
            <w:proofErr w:type="spellStart"/>
            <w:r w:rsidRPr="00392DCE">
              <w:t>private</w:t>
            </w:r>
            <w:proofErr w:type="spellEnd"/>
            <w:r w:rsidRPr="00392DCE">
              <w:t xml:space="preserve"> </w:t>
            </w:r>
            <w:proofErr w:type="spellStart"/>
            <w:r w:rsidRPr="00392DCE">
              <w:t>sectors</w:t>
            </w:r>
            <w:proofErr w:type="spellEnd"/>
            <w:r w:rsidRPr="00392DCE">
              <w:t>.</w:t>
            </w:r>
          </w:p>
          <w:p w14:paraId="00B50C54" w14:textId="77777777" w:rsidR="00565A1C" w:rsidRPr="00392DCE" w:rsidRDefault="00565A1C" w:rsidP="00565A1C">
            <w:pPr>
              <w:spacing w:before="120" w:after="120"/>
              <w:jc w:val="both"/>
              <w:rPr>
                <w:b/>
                <w:bCs/>
              </w:rPr>
            </w:pPr>
            <w:proofErr w:type="spellStart"/>
            <w:r w:rsidRPr="00392DCE">
              <w:lastRenderedPageBreak/>
              <w:t>Course</w:t>
            </w:r>
            <w:proofErr w:type="spellEnd"/>
            <w:r w:rsidRPr="00392DCE">
              <w:t xml:space="preserve"> module: </w:t>
            </w:r>
            <w:r w:rsidRPr="00392DCE">
              <w:br/>
            </w:r>
            <w:proofErr w:type="spellStart"/>
            <w:r w:rsidRPr="00392DCE">
              <w:rPr>
                <w:b/>
                <w:bCs/>
              </w:rPr>
              <w:t>First</w:t>
            </w:r>
            <w:proofErr w:type="spellEnd"/>
            <w:r w:rsidRPr="00392DCE">
              <w:rPr>
                <w:b/>
                <w:bCs/>
              </w:rPr>
              <w:t xml:space="preserve"> </w:t>
            </w:r>
            <w:proofErr w:type="spellStart"/>
            <w:r w:rsidRPr="00392DCE">
              <w:rPr>
                <w:b/>
                <w:bCs/>
              </w:rPr>
              <w:t>year</w:t>
            </w:r>
            <w:proofErr w:type="spellEnd"/>
          </w:p>
          <w:p w14:paraId="3CA6A804" w14:textId="77777777" w:rsidR="00565A1C" w:rsidRPr="00392DCE" w:rsidRDefault="00565A1C" w:rsidP="004C352E">
            <w:pPr>
              <w:numPr>
                <w:ilvl w:val="0"/>
                <w:numId w:val="81"/>
              </w:numPr>
              <w:ind w:left="714" w:hanging="357"/>
              <w:jc w:val="both"/>
            </w:pPr>
            <w:proofErr w:type="spellStart"/>
            <w:r w:rsidRPr="00392DCE">
              <w:t>Block</w:t>
            </w:r>
            <w:proofErr w:type="spellEnd"/>
            <w:r w:rsidRPr="00392DCE">
              <w:t xml:space="preserve"> 1: </w:t>
            </w:r>
            <w:proofErr w:type="spellStart"/>
            <w:r w:rsidRPr="00392DCE">
              <w:t>Craft</w:t>
            </w:r>
            <w:proofErr w:type="spellEnd"/>
            <w:r w:rsidRPr="00392DCE">
              <w:t xml:space="preserve"> </w:t>
            </w:r>
            <w:proofErr w:type="spellStart"/>
            <w:r w:rsidRPr="00392DCE">
              <w:t>Skills</w:t>
            </w:r>
            <w:proofErr w:type="spellEnd"/>
          </w:p>
          <w:p w14:paraId="60886F74" w14:textId="77777777" w:rsidR="00565A1C" w:rsidRPr="00392DCE" w:rsidRDefault="00565A1C" w:rsidP="004C352E">
            <w:pPr>
              <w:numPr>
                <w:ilvl w:val="0"/>
                <w:numId w:val="81"/>
              </w:numPr>
              <w:ind w:left="714" w:hanging="357"/>
              <w:jc w:val="both"/>
            </w:pPr>
            <w:proofErr w:type="spellStart"/>
            <w:r w:rsidRPr="00392DCE">
              <w:t>Block</w:t>
            </w:r>
            <w:proofErr w:type="spellEnd"/>
            <w:r w:rsidRPr="00392DCE">
              <w:t xml:space="preserve"> 2: Design and Make</w:t>
            </w:r>
          </w:p>
          <w:p w14:paraId="6D289DD0" w14:textId="77777777" w:rsidR="00565A1C" w:rsidRPr="00392DCE" w:rsidRDefault="00565A1C" w:rsidP="004C352E">
            <w:pPr>
              <w:numPr>
                <w:ilvl w:val="0"/>
                <w:numId w:val="81"/>
              </w:numPr>
              <w:ind w:left="714" w:hanging="357"/>
              <w:jc w:val="both"/>
            </w:pPr>
            <w:proofErr w:type="spellStart"/>
            <w:r w:rsidRPr="00392DCE">
              <w:t>Block</w:t>
            </w:r>
            <w:proofErr w:type="spellEnd"/>
            <w:r w:rsidRPr="00392DCE">
              <w:t xml:space="preserve"> 3: </w:t>
            </w:r>
            <w:proofErr w:type="spellStart"/>
            <w:r w:rsidRPr="00392DCE">
              <w:t>Craft</w:t>
            </w:r>
            <w:proofErr w:type="spellEnd"/>
            <w:r w:rsidRPr="00392DCE">
              <w:t xml:space="preserve"> </w:t>
            </w:r>
            <w:proofErr w:type="spellStart"/>
            <w:r w:rsidRPr="00392DCE">
              <w:t>Projects</w:t>
            </w:r>
            <w:proofErr w:type="spellEnd"/>
          </w:p>
          <w:p w14:paraId="4A3B2B40" w14:textId="77777777" w:rsidR="00565A1C" w:rsidRPr="00392DCE" w:rsidRDefault="00565A1C" w:rsidP="004C352E">
            <w:pPr>
              <w:numPr>
                <w:ilvl w:val="0"/>
                <w:numId w:val="81"/>
              </w:numPr>
              <w:ind w:left="714" w:hanging="357"/>
              <w:jc w:val="both"/>
            </w:pPr>
            <w:proofErr w:type="spellStart"/>
            <w:r w:rsidRPr="00392DCE">
              <w:t>Block</w:t>
            </w:r>
            <w:proofErr w:type="spellEnd"/>
            <w:r w:rsidRPr="00392DCE">
              <w:t xml:space="preserve"> 4: </w:t>
            </w:r>
            <w:proofErr w:type="spellStart"/>
            <w:r w:rsidRPr="00392DCE">
              <w:t>Craft</w:t>
            </w:r>
            <w:proofErr w:type="spellEnd"/>
            <w:r w:rsidRPr="00392DCE">
              <w:t xml:space="preserve"> in </w:t>
            </w:r>
            <w:proofErr w:type="spellStart"/>
            <w:r w:rsidRPr="00392DCE">
              <w:t>Context</w:t>
            </w:r>
            <w:proofErr w:type="spellEnd"/>
          </w:p>
          <w:p w14:paraId="5AF7054C" w14:textId="77777777" w:rsidR="00565A1C" w:rsidRPr="00392DCE" w:rsidRDefault="00565A1C" w:rsidP="00565A1C">
            <w:pPr>
              <w:spacing w:before="120" w:after="120"/>
              <w:jc w:val="both"/>
              <w:rPr>
                <w:b/>
                <w:bCs/>
              </w:rPr>
            </w:pPr>
            <w:r w:rsidRPr="00392DCE">
              <w:rPr>
                <w:b/>
                <w:bCs/>
              </w:rPr>
              <w:t xml:space="preserve">Second </w:t>
            </w:r>
            <w:proofErr w:type="spellStart"/>
            <w:r w:rsidRPr="00392DCE">
              <w:rPr>
                <w:b/>
                <w:bCs/>
              </w:rPr>
              <w:t>year</w:t>
            </w:r>
            <w:proofErr w:type="spellEnd"/>
          </w:p>
          <w:p w14:paraId="519326A6" w14:textId="77777777" w:rsidR="00565A1C" w:rsidRPr="00392DCE" w:rsidRDefault="00565A1C" w:rsidP="004C352E">
            <w:pPr>
              <w:numPr>
                <w:ilvl w:val="0"/>
                <w:numId w:val="82"/>
              </w:numPr>
              <w:ind w:left="714" w:hanging="357"/>
              <w:jc w:val="both"/>
            </w:pPr>
            <w:proofErr w:type="spellStart"/>
            <w:r w:rsidRPr="00392DCE">
              <w:t>Block</w:t>
            </w:r>
            <w:proofErr w:type="spellEnd"/>
            <w:r w:rsidRPr="00392DCE">
              <w:t xml:space="preserve"> 1: Live </w:t>
            </w:r>
            <w:proofErr w:type="spellStart"/>
            <w:r w:rsidRPr="00392DCE">
              <w:t>Projects</w:t>
            </w:r>
            <w:proofErr w:type="spellEnd"/>
          </w:p>
          <w:p w14:paraId="153E99AE" w14:textId="77777777" w:rsidR="00565A1C" w:rsidRPr="00392DCE" w:rsidRDefault="00565A1C" w:rsidP="004C352E">
            <w:pPr>
              <w:numPr>
                <w:ilvl w:val="0"/>
                <w:numId w:val="82"/>
              </w:numPr>
              <w:ind w:left="714" w:hanging="357"/>
              <w:jc w:val="both"/>
            </w:pPr>
            <w:proofErr w:type="spellStart"/>
            <w:r w:rsidRPr="00392DCE">
              <w:t>Block</w:t>
            </w:r>
            <w:proofErr w:type="spellEnd"/>
            <w:r w:rsidRPr="00392DCE">
              <w:t xml:space="preserve"> 2: </w:t>
            </w:r>
            <w:proofErr w:type="spellStart"/>
            <w:r w:rsidRPr="00392DCE">
              <w:t>Craft</w:t>
            </w:r>
            <w:proofErr w:type="spellEnd"/>
            <w:r w:rsidRPr="00392DCE">
              <w:t xml:space="preserve"> </w:t>
            </w:r>
            <w:proofErr w:type="spellStart"/>
            <w:r w:rsidRPr="00392DCE">
              <w:t>Skills</w:t>
            </w:r>
            <w:proofErr w:type="spellEnd"/>
            <w:r w:rsidRPr="00392DCE">
              <w:t xml:space="preserve"> 2</w:t>
            </w:r>
          </w:p>
          <w:p w14:paraId="1D9A66DA" w14:textId="77777777" w:rsidR="00565A1C" w:rsidRPr="00392DCE" w:rsidRDefault="00565A1C" w:rsidP="004C352E">
            <w:pPr>
              <w:numPr>
                <w:ilvl w:val="0"/>
                <w:numId w:val="82"/>
              </w:numPr>
              <w:ind w:left="714" w:hanging="357"/>
              <w:jc w:val="both"/>
            </w:pPr>
            <w:proofErr w:type="spellStart"/>
            <w:r w:rsidRPr="00392DCE">
              <w:t>Block</w:t>
            </w:r>
            <w:proofErr w:type="spellEnd"/>
            <w:r w:rsidRPr="00392DCE">
              <w:t xml:space="preserve"> 3: </w:t>
            </w:r>
            <w:proofErr w:type="spellStart"/>
            <w:r w:rsidRPr="00392DCE">
              <w:t>Craft</w:t>
            </w:r>
            <w:proofErr w:type="spellEnd"/>
            <w:r w:rsidRPr="00392DCE">
              <w:t xml:space="preserve"> </w:t>
            </w:r>
            <w:proofErr w:type="spellStart"/>
            <w:r w:rsidRPr="00392DCE">
              <w:t>Cultures</w:t>
            </w:r>
            <w:proofErr w:type="spellEnd"/>
          </w:p>
          <w:p w14:paraId="47688D57" w14:textId="77777777" w:rsidR="00565A1C" w:rsidRPr="00392DCE" w:rsidRDefault="00565A1C" w:rsidP="004C352E">
            <w:pPr>
              <w:numPr>
                <w:ilvl w:val="0"/>
                <w:numId w:val="82"/>
              </w:numPr>
              <w:ind w:left="714" w:hanging="357"/>
              <w:jc w:val="both"/>
            </w:pPr>
            <w:proofErr w:type="spellStart"/>
            <w:r w:rsidRPr="00392DCE">
              <w:t>Block</w:t>
            </w:r>
            <w:proofErr w:type="spellEnd"/>
            <w:r w:rsidRPr="00392DCE">
              <w:t xml:space="preserve"> 4: </w:t>
            </w:r>
            <w:proofErr w:type="spellStart"/>
            <w:r w:rsidRPr="00392DCE">
              <w:t>Creative</w:t>
            </w:r>
            <w:proofErr w:type="spellEnd"/>
            <w:r w:rsidRPr="00392DCE">
              <w:t xml:space="preserve"> </w:t>
            </w:r>
            <w:proofErr w:type="spellStart"/>
            <w:r w:rsidRPr="00392DCE">
              <w:t>Practice</w:t>
            </w:r>
            <w:proofErr w:type="spellEnd"/>
          </w:p>
          <w:p w14:paraId="11031BC6" w14:textId="77777777" w:rsidR="00565A1C" w:rsidRPr="00392DCE" w:rsidRDefault="00565A1C" w:rsidP="00565A1C">
            <w:pPr>
              <w:spacing w:before="120" w:after="120"/>
              <w:jc w:val="both"/>
              <w:rPr>
                <w:b/>
                <w:bCs/>
              </w:rPr>
            </w:pPr>
            <w:proofErr w:type="spellStart"/>
            <w:r w:rsidRPr="00392DCE">
              <w:rPr>
                <w:b/>
                <w:bCs/>
              </w:rPr>
              <w:t>Third</w:t>
            </w:r>
            <w:proofErr w:type="spellEnd"/>
            <w:r w:rsidRPr="00392DCE">
              <w:rPr>
                <w:b/>
                <w:bCs/>
              </w:rPr>
              <w:t xml:space="preserve"> </w:t>
            </w:r>
            <w:proofErr w:type="spellStart"/>
            <w:r w:rsidRPr="00392DCE">
              <w:rPr>
                <w:b/>
                <w:bCs/>
              </w:rPr>
              <w:t>year</w:t>
            </w:r>
            <w:proofErr w:type="spellEnd"/>
          </w:p>
          <w:p w14:paraId="3F4D3440" w14:textId="77777777" w:rsidR="00565A1C" w:rsidRPr="00392DCE" w:rsidRDefault="00565A1C" w:rsidP="004C352E">
            <w:pPr>
              <w:numPr>
                <w:ilvl w:val="0"/>
                <w:numId w:val="83"/>
              </w:numPr>
              <w:ind w:left="714" w:hanging="357"/>
              <w:jc w:val="both"/>
            </w:pPr>
            <w:proofErr w:type="spellStart"/>
            <w:r w:rsidRPr="00392DCE">
              <w:t>Blocks</w:t>
            </w:r>
            <w:proofErr w:type="spellEnd"/>
            <w:r w:rsidRPr="00392DCE">
              <w:t xml:space="preserve"> 1 and 2: </w:t>
            </w:r>
            <w:proofErr w:type="spellStart"/>
            <w:r w:rsidRPr="00392DCE">
              <w:t>Craft</w:t>
            </w:r>
            <w:proofErr w:type="spellEnd"/>
            <w:r w:rsidRPr="00392DCE">
              <w:t xml:space="preserve"> </w:t>
            </w:r>
            <w:proofErr w:type="spellStart"/>
            <w:r w:rsidRPr="00392DCE">
              <w:t>Practice</w:t>
            </w:r>
            <w:proofErr w:type="spellEnd"/>
          </w:p>
          <w:p w14:paraId="0FDA535E" w14:textId="77777777" w:rsidR="00565A1C" w:rsidRPr="00392DCE" w:rsidRDefault="00565A1C" w:rsidP="004C352E">
            <w:pPr>
              <w:numPr>
                <w:ilvl w:val="0"/>
                <w:numId w:val="83"/>
              </w:numPr>
              <w:ind w:left="714" w:hanging="357"/>
              <w:jc w:val="both"/>
            </w:pPr>
            <w:proofErr w:type="spellStart"/>
            <w:r w:rsidRPr="00392DCE">
              <w:t>Blocks</w:t>
            </w:r>
            <w:proofErr w:type="spellEnd"/>
            <w:r w:rsidRPr="00392DCE">
              <w:t xml:space="preserve"> 1 and 2: </w:t>
            </w:r>
            <w:proofErr w:type="spellStart"/>
            <w:r w:rsidRPr="00392DCE">
              <w:t>Craft</w:t>
            </w:r>
            <w:proofErr w:type="spellEnd"/>
            <w:r w:rsidRPr="00392DCE">
              <w:t xml:space="preserve"> </w:t>
            </w:r>
            <w:proofErr w:type="spellStart"/>
            <w:r w:rsidRPr="00392DCE">
              <w:t>Connections</w:t>
            </w:r>
            <w:proofErr w:type="spellEnd"/>
          </w:p>
          <w:p w14:paraId="45BD0800" w14:textId="77777777" w:rsidR="00565A1C" w:rsidRPr="00392DCE" w:rsidRDefault="00565A1C" w:rsidP="004C352E">
            <w:pPr>
              <w:numPr>
                <w:ilvl w:val="0"/>
                <w:numId w:val="83"/>
              </w:numPr>
              <w:ind w:left="714" w:hanging="357"/>
              <w:jc w:val="both"/>
            </w:pPr>
            <w:proofErr w:type="spellStart"/>
            <w:r w:rsidRPr="00392DCE">
              <w:t>Block</w:t>
            </w:r>
            <w:proofErr w:type="spellEnd"/>
            <w:r w:rsidRPr="00392DCE">
              <w:t xml:space="preserve"> 3: Design </w:t>
            </w:r>
            <w:proofErr w:type="spellStart"/>
            <w:r w:rsidRPr="00392DCE">
              <w:t>Crafts</w:t>
            </w:r>
            <w:proofErr w:type="spellEnd"/>
            <w:r w:rsidRPr="00392DCE">
              <w:t xml:space="preserve"> </w:t>
            </w:r>
            <w:proofErr w:type="spellStart"/>
            <w:r w:rsidRPr="00392DCE">
              <w:t>Projects</w:t>
            </w:r>
            <w:proofErr w:type="spellEnd"/>
          </w:p>
          <w:p w14:paraId="2204A863" w14:textId="754D4D5A" w:rsidR="00565A1C" w:rsidRPr="00392DCE" w:rsidRDefault="00565A1C" w:rsidP="004C352E">
            <w:pPr>
              <w:numPr>
                <w:ilvl w:val="0"/>
                <w:numId w:val="83"/>
              </w:numPr>
              <w:ind w:left="714" w:hanging="357"/>
              <w:jc w:val="both"/>
            </w:pPr>
            <w:proofErr w:type="spellStart"/>
            <w:r w:rsidRPr="00392DCE">
              <w:t>Block</w:t>
            </w:r>
            <w:proofErr w:type="spellEnd"/>
            <w:r w:rsidRPr="00392DCE">
              <w:t xml:space="preserve"> 4: </w:t>
            </w:r>
            <w:proofErr w:type="spellStart"/>
            <w:r w:rsidRPr="00392DCE">
              <w:t>Personal</w:t>
            </w:r>
            <w:proofErr w:type="spellEnd"/>
            <w:r w:rsidRPr="00392DCE">
              <w:t xml:space="preserve"> </w:t>
            </w:r>
            <w:proofErr w:type="spellStart"/>
            <w:r w:rsidRPr="00392DCE">
              <w:t>Projects</w:t>
            </w:r>
            <w:proofErr w:type="spellEnd"/>
          </w:p>
          <w:p w14:paraId="27BCAE11" w14:textId="13642026" w:rsidR="00565A1C" w:rsidRPr="00392DCE" w:rsidRDefault="00565A1C" w:rsidP="00565A1C">
            <w:pPr>
              <w:spacing w:before="120" w:after="120"/>
              <w:jc w:val="both"/>
            </w:pPr>
            <w:r w:rsidRPr="00392DCE">
              <w:t xml:space="preserve">V rámci bakalářského studia na De </w:t>
            </w:r>
            <w:proofErr w:type="spellStart"/>
            <w:r w:rsidRPr="00392DCE">
              <w:t>Montfort</w:t>
            </w:r>
            <w:proofErr w:type="spellEnd"/>
            <w:r w:rsidRPr="00392DCE">
              <w:t xml:space="preserve"> University jsou studenti povinni získat během 3 let 180 ECTS kreditů </w:t>
            </w:r>
            <w:r w:rsidR="003E705B">
              <w:br/>
            </w:r>
            <w:r w:rsidRPr="00392DCE">
              <w:t xml:space="preserve">v následující struktuře: • Major </w:t>
            </w:r>
            <w:proofErr w:type="spellStart"/>
            <w:r w:rsidRPr="00392DCE">
              <w:t>studies</w:t>
            </w:r>
            <w:proofErr w:type="spellEnd"/>
            <w:r w:rsidRPr="00392DCE">
              <w:t xml:space="preserve"> (120 ECTS) • </w:t>
            </w:r>
            <w:proofErr w:type="spellStart"/>
            <w:r w:rsidRPr="00392DCE">
              <w:t>Common</w:t>
            </w:r>
            <w:proofErr w:type="spellEnd"/>
            <w:r w:rsidRPr="00392DCE">
              <w:t xml:space="preserve"> </w:t>
            </w:r>
            <w:proofErr w:type="spellStart"/>
            <w:r w:rsidRPr="00392DCE">
              <w:t>general</w:t>
            </w:r>
            <w:proofErr w:type="spellEnd"/>
            <w:r w:rsidRPr="00392DCE">
              <w:t xml:space="preserve"> </w:t>
            </w:r>
            <w:proofErr w:type="spellStart"/>
            <w:r w:rsidRPr="00392DCE">
              <w:t>studies</w:t>
            </w:r>
            <w:proofErr w:type="spellEnd"/>
            <w:r w:rsidRPr="00392DCE">
              <w:t xml:space="preserve"> (30 ECTS) • </w:t>
            </w:r>
            <w:proofErr w:type="spellStart"/>
            <w:r w:rsidRPr="00392DCE">
              <w:t>Elective</w:t>
            </w:r>
            <w:proofErr w:type="spellEnd"/>
            <w:r w:rsidRPr="00392DCE">
              <w:t xml:space="preserve"> </w:t>
            </w:r>
            <w:proofErr w:type="spellStart"/>
            <w:r w:rsidRPr="00392DCE">
              <w:t>studies</w:t>
            </w:r>
            <w:proofErr w:type="spellEnd"/>
            <w:r w:rsidRPr="00392DCE">
              <w:t xml:space="preserve"> (30 ECTS)</w:t>
            </w:r>
          </w:p>
          <w:p w14:paraId="0C6E7C53" w14:textId="47595257" w:rsidR="00565A1C" w:rsidRPr="00392DCE" w:rsidRDefault="00565A1C" w:rsidP="00565A1C">
            <w:pPr>
              <w:spacing w:before="120" w:after="120"/>
              <w:jc w:val="both"/>
            </w:pPr>
            <w:r w:rsidRPr="00392DCE">
              <w:rPr>
                <w:b/>
                <w:bCs/>
              </w:rPr>
              <w:t>Srovnání studijních programů:</w:t>
            </w:r>
            <w:r w:rsidRPr="00392DCE">
              <w:t xml:space="preserve"> Výuka na De </w:t>
            </w:r>
            <w:proofErr w:type="spellStart"/>
            <w:r w:rsidRPr="00392DCE">
              <w:t>Montfort</w:t>
            </w:r>
            <w:proofErr w:type="spellEnd"/>
            <w:r w:rsidRPr="00392DCE">
              <w:t xml:space="preserve"> University se zaměřuje na propojení teorie a praxe s důrazem na průmyslové a obchodní aspekty designu. Studenti mají možnost pracovat na reálných projektech ve spolupráci </w:t>
            </w:r>
            <w:r w:rsidR="00043935">
              <w:br/>
            </w:r>
            <w:r w:rsidRPr="00392DCE">
              <w:t xml:space="preserve">s průmyslovými partnery, což jim poskytuje praktické zkušenosti a uplatnitelnost na trhu práce. Ve srovnání s BSP </w:t>
            </w:r>
            <w:proofErr w:type="spellStart"/>
            <w:r w:rsidR="00C8687F">
              <w:t>Footwear</w:t>
            </w:r>
            <w:proofErr w:type="spellEnd"/>
            <w:r w:rsidR="00C8687F">
              <w:t xml:space="preserve"> Design</w:t>
            </w:r>
            <w:r w:rsidRPr="00392DCE">
              <w:t xml:space="preserve"> je na De </w:t>
            </w:r>
            <w:proofErr w:type="spellStart"/>
            <w:r w:rsidRPr="00392DCE">
              <w:t>Montfort</w:t>
            </w:r>
            <w:proofErr w:type="spellEnd"/>
            <w:r w:rsidRPr="00392DCE">
              <w:t xml:space="preserve"> University kladen větší důraz na integraci teoretických znalostí s praxí, přičemž se studium více orientuje na širší aplikace designu, včetně strategického a udržitelného designu.</w:t>
            </w:r>
          </w:p>
          <w:p w14:paraId="589403A1" w14:textId="4CEA4C54" w:rsidR="00BD68D4" w:rsidRPr="00276BFB" w:rsidRDefault="00565A1C" w:rsidP="00F61293">
            <w:pPr>
              <w:spacing w:before="120" w:after="120"/>
              <w:jc w:val="both"/>
            </w:pPr>
            <w:r w:rsidRPr="00392DCE">
              <w:t xml:space="preserve">zdroj: </w:t>
            </w:r>
            <w:hyperlink r:id="rId55" w:history="1">
              <w:r w:rsidRPr="00392DCE">
                <w:rPr>
                  <w:rStyle w:val="Hypertextovodkaz"/>
                </w:rPr>
                <w:t>https://www.dmu.ac.uk/study/courses/undergraduate-courses/design-crafts-ba-degree/design-crafts-ba-degree.aspx</w:t>
              </w:r>
            </w:hyperlink>
            <w:r w:rsidRPr="00392DCE">
              <w:t xml:space="preserve"> </w:t>
            </w:r>
          </w:p>
        </w:tc>
      </w:tr>
    </w:tbl>
    <w:p w14:paraId="04C98CEA" w14:textId="77777777" w:rsidR="00BD68D4" w:rsidRDefault="00BD68D4" w:rsidP="00BD68D4">
      <w:pPr>
        <w:rPr>
          <w:b/>
        </w:rPr>
      </w:pPr>
    </w:p>
    <w:p w14:paraId="432FA4D4" w14:textId="77777777" w:rsidR="00BD68D4" w:rsidRDefault="00BD68D4" w:rsidP="00BD68D4">
      <w:pPr>
        <w:spacing w:after="160" w:line="259" w:lineRule="auto"/>
        <w:rPr>
          <w:b/>
          <w:sz w:val="22"/>
          <w:szCs w:val="22"/>
        </w:rPr>
      </w:pPr>
      <w:r>
        <w:rPr>
          <w:b/>
          <w:sz w:val="22"/>
          <w:szCs w:val="22"/>
        </w:rPr>
        <w:br w:type="page"/>
      </w:r>
    </w:p>
    <w:p w14:paraId="15D33F39" w14:textId="77777777" w:rsidR="00BD68D4" w:rsidRDefault="00BD68D4" w:rsidP="004D0A52">
      <w:pPr>
        <w:tabs>
          <w:tab w:val="left" w:pos="426"/>
        </w:tabs>
        <w:ind w:left="-284" w:right="-141" w:firstLine="142"/>
        <w:rPr>
          <w:bCs/>
          <w:sz w:val="22"/>
          <w:szCs w:val="22"/>
        </w:rPr>
      </w:pPr>
      <w:r>
        <w:rPr>
          <w:bCs/>
          <w:sz w:val="22"/>
          <w:szCs w:val="22"/>
        </w:rPr>
        <w:lastRenderedPageBreak/>
        <w:t xml:space="preserve"> </w:t>
      </w:r>
      <w:r w:rsidRPr="000A6EFE">
        <w:rPr>
          <w:bCs/>
          <w:sz w:val="22"/>
          <w:szCs w:val="22"/>
        </w:rPr>
        <w:t xml:space="preserve">Příloha </w:t>
      </w:r>
      <w:r>
        <w:rPr>
          <w:bCs/>
          <w:sz w:val="22"/>
          <w:szCs w:val="22"/>
        </w:rPr>
        <w:t xml:space="preserve">č. </w:t>
      </w:r>
      <w:r w:rsidRPr="000A6EFE">
        <w:rPr>
          <w:bCs/>
          <w:sz w:val="22"/>
          <w:szCs w:val="22"/>
        </w:rPr>
        <w:t>3</w:t>
      </w:r>
    </w:p>
    <w:p w14:paraId="0996222A" w14:textId="77777777" w:rsidR="00086344" w:rsidRDefault="00086344" w:rsidP="00BD68D4">
      <w:pPr>
        <w:tabs>
          <w:tab w:val="left" w:pos="426"/>
        </w:tabs>
        <w:ind w:left="-284" w:right="-141"/>
        <w:rPr>
          <w:bCs/>
          <w:sz w:val="22"/>
          <w:szCs w:val="22"/>
        </w:rPr>
      </w:pP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567"/>
        <w:gridCol w:w="1276"/>
        <w:gridCol w:w="708"/>
        <w:gridCol w:w="924"/>
        <w:gridCol w:w="994"/>
        <w:gridCol w:w="634"/>
        <w:gridCol w:w="75"/>
        <w:gridCol w:w="124"/>
        <w:gridCol w:w="510"/>
        <w:gridCol w:w="708"/>
        <w:gridCol w:w="709"/>
      </w:tblGrid>
      <w:tr w:rsidR="00086344" w14:paraId="3E922BA0" w14:textId="77777777" w:rsidTr="00F11EDE">
        <w:tc>
          <w:tcPr>
            <w:tcW w:w="9814" w:type="dxa"/>
            <w:gridSpan w:val="13"/>
            <w:tcBorders>
              <w:bottom w:val="double" w:sz="4" w:space="0" w:color="auto"/>
            </w:tcBorders>
            <w:shd w:val="clear" w:color="auto" w:fill="BDD6EE"/>
          </w:tcPr>
          <w:p w14:paraId="6C13618C" w14:textId="77777777" w:rsidR="00086344" w:rsidRDefault="00086344" w:rsidP="00F11EDE">
            <w:pPr>
              <w:jc w:val="both"/>
              <w:rPr>
                <w:b/>
                <w:sz w:val="28"/>
              </w:rPr>
            </w:pPr>
            <w:r>
              <w:rPr>
                <w:b/>
                <w:sz w:val="28"/>
              </w:rPr>
              <w:t>C-I – Personální zabezpečení</w:t>
            </w:r>
          </w:p>
        </w:tc>
      </w:tr>
      <w:tr w:rsidR="00086344" w14:paraId="0ACF3C26" w14:textId="77777777" w:rsidTr="00F11EDE">
        <w:tc>
          <w:tcPr>
            <w:tcW w:w="2518" w:type="dxa"/>
            <w:tcBorders>
              <w:top w:val="double" w:sz="4" w:space="0" w:color="auto"/>
            </w:tcBorders>
            <w:shd w:val="clear" w:color="auto" w:fill="F7CAAC"/>
          </w:tcPr>
          <w:p w14:paraId="08A06508" w14:textId="77777777" w:rsidR="00086344" w:rsidRDefault="00086344" w:rsidP="00F11EDE">
            <w:pPr>
              <w:jc w:val="both"/>
              <w:rPr>
                <w:b/>
              </w:rPr>
            </w:pPr>
            <w:r>
              <w:rPr>
                <w:b/>
              </w:rPr>
              <w:t>Vysoká škola</w:t>
            </w:r>
          </w:p>
        </w:tc>
        <w:tc>
          <w:tcPr>
            <w:tcW w:w="7296" w:type="dxa"/>
            <w:gridSpan w:val="12"/>
          </w:tcPr>
          <w:p w14:paraId="0C509776" w14:textId="77777777" w:rsidR="00086344" w:rsidRDefault="00086344" w:rsidP="00F11EDE">
            <w:pPr>
              <w:jc w:val="both"/>
            </w:pPr>
            <w:r>
              <w:t>Univerzita Tomáše Bati ve Zlíně</w:t>
            </w:r>
          </w:p>
        </w:tc>
      </w:tr>
      <w:tr w:rsidR="00086344" w14:paraId="6EE92B12" w14:textId="77777777" w:rsidTr="00F11EDE">
        <w:tc>
          <w:tcPr>
            <w:tcW w:w="2518" w:type="dxa"/>
            <w:shd w:val="clear" w:color="auto" w:fill="F7CAAC"/>
          </w:tcPr>
          <w:p w14:paraId="4B432CB6" w14:textId="77777777" w:rsidR="00086344" w:rsidRDefault="00086344" w:rsidP="00F11EDE">
            <w:pPr>
              <w:jc w:val="both"/>
              <w:rPr>
                <w:b/>
              </w:rPr>
            </w:pPr>
            <w:r>
              <w:rPr>
                <w:b/>
              </w:rPr>
              <w:t>Součást vysoké školy</w:t>
            </w:r>
          </w:p>
        </w:tc>
        <w:tc>
          <w:tcPr>
            <w:tcW w:w="7296" w:type="dxa"/>
            <w:gridSpan w:val="12"/>
          </w:tcPr>
          <w:p w14:paraId="6B1710B7" w14:textId="77777777" w:rsidR="00086344" w:rsidRDefault="00086344" w:rsidP="00F11EDE">
            <w:pPr>
              <w:jc w:val="both"/>
            </w:pPr>
            <w:r>
              <w:t>Fakulta multimediálních komunikací</w:t>
            </w:r>
          </w:p>
        </w:tc>
      </w:tr>
      <w:tr w:rsidR="00086344" w14:paraId="6956633D" w14:textId="77777777" w:rsidTr="00F11EDE">
        <w:tc>
          <w:tcPr>
            <w:tcW w:w="2518" w:type="dxa"/>
            <w:shd w:val="clear" w:color="auto" w:fill="F7CAAC"/>
          </w:tcPr>
          <w:p w14:paraId="022655A4" w14:textId="77777777" w:rsidR="00086344" w:rsidRDefault="00086344" w:rsidP="00F11EDE">
            <w:pPr>
              <w:jc w:val="both"/>
              <w:rPr>
                <w:b/>
              </w:rPr>
            </w:pPr>
            <w:r>
              <w:rPr>
                <w:b/>
              </w:rPr>
              <w:t>Název studijního programu</w:t>
            </w:r>
          </w:p>
        </w:tc>
        <w:tc>
          <w:tcPr>
            <w:tcW w:w="7296" w:type="dxa"/>
            <w:gridSpan w:val="12"/>
          </w:tcPr>
          <w:p w14:paraId="13B0310C" w14:textId="407D610C" w:rsidR="00086344" w:rsidRDefault="00781B1F" w:rsidP="00F11EDE">
            <w:pPr>
              <w:jc w:val="both"/>
            </w:pPr>
            <w:proofErr w:type="spellStart"/>
            <w:r w:rsidRPr="00781B1F">
              <w:t>Footwear</w:t>
            </w:r>
            <w:proofErr w:type="spellEnd"/>
            <w:r w:rsidRPr="00781B1F">
              <w:t xml:space="preserve"> Design</w:t>
            </w:r>
          </w:p>
        </w:tc>
      </w:tr>
      <w:tr w:rsidR="00086344" w14:paraId="5474AA6E" w14:textId="77777777" w:rsidTr="00F11EDE">
        <w:tc>
          <w:tcPr>
            <w:tcW w:w="2518" w:type="dxa"/>
            <w:shd w:val="clear" w:color="auto" w:fill="F7CAAC"/>
          </w:tcPr>
          <w:p w14:paraId="322A0FC0" w14:textId="77777777" w:rsidR="00086344" w:rsidRDefault="00086344" w:rsidP="00F11EDE">
            <w:pPr>
              <w:jc w:val="both"/>
              <w:rPr>
                <w:b/>
              </w:rPr>
            </w:pPr>
            <w:r>
              <w:rPr>
                <w:b/>
              </w:rPr>
              <w:t>Jméno a příjmení</w:t>
            </w:r>
          </w:p>
        </w:tc>
        <w:tc>
          <w:tcPr>
            <w:tcW w:w="4536" w:type="dxa"/>
            <w:gridSpan w:val="6"/>
          </w:tcPr>
          <w:p w14:paraId="12AB0481" w14:textId="77777777" w:rsidR="00086344" w:rsidRDefault="00086344" w:rsidP="00F11EDE">
            <w:pPr>
              <w:jc w:val="both"/>
            </w:pPr>
            <w:r>
              <w:t xml:space="preserve">Eva </w:t>
            </w:r>
            <w:proofErr w:type="spellStart"/>
            <w:r>
              <w:t>Klabalová</w:t>
            </w:r>
            <w:proofErr w:type="spellEnd"/>
            <w:r>
              <w:t xml:space="preserve"> – </w:t>
            </w:r>
            <w:r w:rsidRPr="004D771D">
              <w:rPr>
                <w:b/>
                <w:bCs/>
              </w:rPr>
              <w:t>garant</w:t>
            </w:r>
            <w:r>
              <w:rPr>
                <w:b/>
                <w:bCs/>
              </w:rPr>
              <w:t>ka</w:t>
            </w:r>
            <w:r w:rsidRPr="004D771D">
              <w:rPr>
                <w:b/>
                <w:bCs/>
              </w:rPr>
              <w:t xml:space="preserve"> studijního programu</w:t>
            </w:r>
          </w:p>
        </w:tc>
        <w:tc>
          <w:tcPr>
            <w:tcW w:w="709" w:type="dxa"/>
            <w:gridSpan w:val="2"/>
            <w:shd w:val="clear" w:color="auto" w:fill="F7CAAC"/>
          </w:tcPr>
          <w:p w14:paraId="45D894D7" w14:textId="77777777" w:rsidR="00086344" w:rsidRDefault="00086344" w:rsidP="00F11EDE">
            <w:pPr>
              <w:jc w:val="both"/>
              <w:rPr>
                <w:b/>
              </w:rPr>
            </w:pPr>
            <w:r>
              <w:rPr>
                <w:b/>
              </w:rPr>
              <w:t>Tituly</w:t>
            </w:r>
          </w:p>
        </w:tc>
        <w:tc>
          <w:tcPr>
            <w:tcW w:w="2051" w:type="dxa"/>
            <w:gridSpan w:val="4"/>
          </w:tcPr>
          <w:p w14:paraId="20D2DCFD" w14:textId="77777777" w:rsidR="00086344" w:rsidRDefault="00086344" w:rsidP="00F11EDE">
            <w:pPr>
              <w:jc w:val="both"/>
            </w:pPr>
            <w:r>
              <w:t>MgA., Ph.D.</w:t>
            </w:r>
          </w:p>
        </w:tc>
      </w:tr>
      <w:tr w:rsidR="00086344" w14:paraId="7E14F126" w14:textId="77777777" w:rsidTr="00F11EDE">
        <w:tc>
          <w:tcPr>
            <w:tcW w:w="2518" w:type="dxa"/>
            <w:shd w:val="clear" w:color="auto" w:fill="F7CAAC"/>
          </w:tcPr>
          <w:p w14:paraId="1ABB139B" w14:textId="77777777" w:rsidR="00086344" w:rsidRDefault="00086344" w:rsidP="00F11EDE">
            <w:pPr>
              <w:jc w:val="both"/>
              <w:rPr>
                <w:b/>
              </w:rPr>
            </w:pPr>
            <w:r>
              <w:rPr>
                <w:b/>
              </w:rPr>
              <w:t>Rok narození</w:t>
            </w:r>
          </w:p>
        </w:tc>
        <w:tc>
          <w:tcPr>
            <w:tcW w:w="634" w:type="dxa"/>
            <w:gridSpan w:val="2"/>
          </w:tcPr>
          <w:p w14:paraId="15EBEC64" w14:textId="77777777" w:rsidR="00086344" w:rsidRDefault="00086344" w:rsidP="00F11EDE">
            <w:pPr>
              <w:jc w:val="both"/>
            </w:pPr>
            <w:r>
              <w:t>1989</w:t>
            </w:r>
          </w:p>
        </w:tc>
        <w:tc>
          <w:tcPr>
            <w:tcW w:w="1984" w:type="dxa"/>
            <w:gridSpan w:val="2"/>
            <w:shd w:val="clear" w:color="auto" w:fill="F7CAAC"/>
          </w:tcPr>
          <w:p w14:paraId="16D86BF5" w14:textId="77777777" w:rsidR="00086344" w:rsidRDefault="00086344" w:rsidP="00F11EDE">
            <w:pPr>
              <w:jc w:val="both"/>
              <w:rPr>
                <w:b/>
              </w:rPr>
            </w:pPr>
            <w:r>
              <w:rPr>
                <w:b/>
              </w:rPr>
              <w:t>typ vztahu k VŠ</w:t>
            </w:r>
          </w:p>
        </w:tc>
        <w:tc>
          <w:tcPr>
            <w:tcW w:w="924" w:type="dxa"/>
          </w:tcPr>
          <w:p w14:paraId="07B24F41" w14:textId="77777777" w:rsidR="00086344" w:rsidRPr="0039680A" w:rsidRDefault="00086344" w:rsidP="00F11EDE">
            <w:pPr>
              <w:autoSpaceDE w:val="0"/>
              <w:autoSpaceDN w:val="0"/>
              <w:adjustRightInd w:val="0"/>
              <w:rPr>
                <w:rFonts w:eastAsia="Calibri"/>
              </w:rPr>
            </w:pPr>
            <w:r>
              <w:rPr>
                <w:rFonts w:eastAsia="Calibri"/>
              </w:rPr>
              <w:t>pp.</w:t>
            </w:r>
          </w:p>
          <w:p w14:paraId="5E971B65" w14:textId="77777777" w:rsidR="00086344" w:rsidRDefault="00086344" w:rsidP="00F11EDE">
            <w:pPr>
              <w:jc w:val="both"/>
            </w:pPr>
          </w:p>
        </w:tc>
        <w:tc>
          <w:tcPr>
            <w:tcW w:w="994" w:type="dxa"/>
            <w:shd w:val="clear" w:color="auto" w:fill="F7CAAC"/>
          </w:tcPr>
          <w:p w14:paraId="6602E707" w14:textId="77777777" w:rsidR="00086344" w:rsidRDefault="00086344" w:rsidP="00F11EDE">
            <w:pPr>
              <w:jc w:val="both"/>
              <w:rPr>
                <w:b/>
              </w:rPr>
            </w:pPr>
            <w:r>
              <w:rPr>
                <w:b/>
              </w:rPr>
              <w:t>rozsah</w:t>
            </w:r>
          </w:p>
        </w:tc>
        <w:tc>
          <w:tcPr>
            <w:tcW w:w="709" w:type="dxa"/>
            <w:gridSpan w:val="2"/>
          </w:tcPr>
          <w:p w14:paraId="1865E29E" w14:textId="77777777" w:rsidR="00086344" w:rsidRDefault="00086344" w:rsidP="00F11EDE">
            <w:pPr>
              <w:jc w:val="both"/>
            </w:pPr>
            <w:proofErr w:type="gramStart"/>
            <w:r w:rsidRPr="00BE2864">
              <w:t>40h</w:t>
            </w:r>
            <w:proofErr w:type="gramEnd"/>
            <w:r w:rsidRPr="00BE2864">
              <w:t>/t</w:t>
            </w:r>
          </w:p>
        </w:tc>
        <w:tc>
          <w:tcPr>
            <w:tcW w:w="634" w:type="dxa"/>
            <w:gridSpan w:val="2"/>
            <w:shd w:val="clear" w:color="auto" w:fill="F7CAAC"/>
          </w:tcPr>
          <w:p w14:paraId="17B39088" w14:textId="77777777" w:rsidR="00086344" w:rsidRDefault="00086344" w:rsidP="00F11EDE">
            <w:pPr>
              <w:jc w:val="both"/>
              <w:rPr>
                <w:b/>
              </w:rPr>
            </w:pPr>
            <w:r>
              <w:rPr>
                <w:b/>
              </w:rPr>
              <w:t>do kdy</w:t>
            </w:r>
          </w:p>
        </w:tc>
        <w:tc>
          <w:tcPr>
            <w:tcW w:w="1417" w:type="dxa"/>
            <w:gridSpan w:val="2"/>
          </w:tcPr>
          <w:p w14:paraId="5EBC6FAC" w14:textId="77777777" w:rsidR="00086344" w:rsidRDefault="00086344" w:rsidP="00F11EDE">
            <w:pPr>
              <w:jc w:val="both"/>
            </w:pPr>
            <w:r w:rsidRPr="00882281">
              <w:t>N</w:t>
            </w:r>
          </w:p>
        </w:tc>
      </w:tr>
      <w:tr w:rsidR="00086344" w14:paraId="43EF8BA4" w14:textId="77777777" w:rsidTr="00F11EDE">
        <w:tc>
          <w:tcPr>
            <w:tcW w:w="5136" w:type="dxa"/>
            <w:gridSpan w:val="5"/>
            <w:shd w:val="clear" w:color="auto" w:fill="F7CAAC"/>
          </w:tcPr>
          <w:p w14:paraId="04742C94" w14:textId="77777777" w:rsidR="00086344" w:rsidRDefault="00086344" w:rsidP="00F11EDE">
            <w:pPr>
              <w:jc w:val="both"/>
              <w:rPr>
                <w:b/>
              </w:rPr>
            </w:pPr>
            <w:r>
              <w:rPr>
                <w:b/>
              </w:rPr>
              <w:t>Typ vztahu na součásti VŠ, která uskutečňuje st. program</w:t>
            </w:r>
          </w:p>
        </w:tc>
        <w:tc>
          <w:tcPr>
            <w:tcW w:w="924" w:type="dxa"/>
          </w:tcPr>
          <w:p w14:paraId="77DEE149" w14:textId="77777777" w:rsidR="00086344" w:rsidRPr="0039680A" w:rsidRDefault="00086344" w:rsidP="00F11EDE">
            <w:pPr>
              <w:autoSpaceDE w:val="0"/>
              <w:autoSpaceDN w:val="0"/>
              <w:adjustRightInd w:val="0"/>
              <w:rPr>
                <w:rFonts w:eastAsia="Calibri"/>
              </w:rPr>
            </w:pPr>
            <w:r>
              <w:rPr>
                <w:rFonts w:eastAsia="Calibri"/>
              </w:rPr>
              <w:t>pp.</w:t>
            </w:r>
          </w:p>
          <w:p w14:paraId="3C759E36" w14:textId="77777777" w:rsidR="00086344" w:rsidRDefault="00086344" w:rsidP="00F11EDE">
            <w:pPr>
              <w:jc w:val="both"/>
            </w:pPr>
          </w:p>
        </w:tc>
        <w:tc>
          <w:tcPr>
            <w:tcW w:w="994" w:type="dxa"/>
            <w:shd w:val="clear" w:color="auto" w:fill="F7CAAC"/>
          </w:tcPr>
          <w:p w14:paraId="07435EA7" w14:textId="77777777" w:rsidR="00086344" w:rsidRDefault="00086344" w:rsidP="00F11EDE">
            <w:pPr>
              <w:jc w:val="both"/>
              <w:rPr>
                <w:b/>
              </w:rPr>
            </w:pPr>
            <w:r>
              <w:rPr>
                <w:b/>
              </w:rPr>
              <w:t>rozsah</w:t>
            </w:r>
          </w:p>
        </w:tc>
        <w:tc>
          <w:tcPr>
            <w:tcW w:w="709" w:type="dxa"/>
            <w:gridSpan w:val="2"/>
          </w:tcPr>
          <w:p w14:paraId="3E92E8C3" w14:textId="77777777" w:rsidR="00086344" w:rsidRDefault="00086344" w:rsidP="00F11EDE">
            <w:pPr>
              <w:jc w:val="both"/>
            </w:pPr>
            <w:proofErr w:type="gramStart"/>
            <w:r w:rsidRPr="00BE2864">
              <w:t>40h</w:t>
            </w:r>
            <w:proofErr w:type="gramEnd"/>
            <w:r w:rsidRPr="00BE2864">
              <w:t>/t</w:t>
            </w:r>
          </w:p>
        </w:tc>
        <w:tc>
          <w:tcPr>
            <w:tcW w:w="634" w:type="dxa"/>
            <w:gridSpan w:val="2"/>
            <w:shd w:val="clear" w:color="auto" w:fill="F7CAAC"/>
          </w:tcPr>
          <w:p w14:paraId="24F84E3E" w14:textId="77777777" w:rsidR="00086344" w:rsidRDefault="00086344" w:rsidP="00F11EDE">
            <w:pPr>
              <w:jc w:val="both"/>
              <w:rPr>
                <w:b/>
              </w:rPr>
            </w:pPr>
            <w:r>
              <w:rPr>
                <w:b/>
              </w:rPr>
              <w:t>do kdy</w:t>
            </w:r>
          </w:p>
        </w:tc>
        <w:tc>
          <w:tcPr>
            <w:tcW w:w="1417" w:type="dxa"/>
            <w:gridSpan w:val="2"/>
          </w:tcPr>
          <w:p w14:paraId="64DE6C59" w14:textId="77777777" w:rsidR="00086344" w:rsidRDefault="00086344" w:rsidP="00F11EDE">
            <w:pPr>
              <w:jc w:val="both"/>
            </w:pPr>
            <w:r w:rsidRPr="00882281">
              <w:t>N</w:t>
            </w:r>
          </w:p>
        </w:tc>
      </w:tr>
      <w:tr w:rsidR="00086344" w14:paraId="06B2A99A" w14:textId="77777777" w:rsidTr="00F11EDE">
        <w:tc>
          <w:tcPr>
            <w:tcW w:w="6060" w:type="dxa"/>
            <w:gridSpan w:val="6"/>
            <w:shd w:val="clear" w:color="auto" w:fill="F7CAAC"/>
          </w:tcPr>
          <w:p w14:paraId="57CCEF57" w14:textId="77777777" w:rsidR="00086344" w:rsidRDefault="00086344" w:rsidP="00F11EDE">
            <w:pPr>
              <w:jc w:val="both"/>
            </w:pPr>
            <w:r>
              <w:rPr>
                <w:b/>
              </w:rPr>
              <w:t>Další současná působení jako akademický pracovník na jiných VŠ</w:t>
            </w:r>
          </w:p>
        </w:tc>
        <w:tc>
          <w:tcPr>
            <w:tcW w:w="1703" w:type="dxa"/>
            <w:gridSpan w:val="3"/>
            <w:shd w:val="clear" w:color="auto" w:fill="F7CAAC"/>
          </w:tcPr>
          <w:p w14:paraId="6C06B17F" w14:textId="77777777" w:rsidR="00086344" w:rsidRDefault="00086344" w:rsidP="00F11EDE">
            <w:pPr>
              <w:jc w:val="both"/>
              <w:rPr>
                <w:b/>
              </w:rPr>
            </w:pPr>
            <w:r>
              <w:rPr>
                <w:b/>
              </w:rPr>
              <w:t xml:space="preserve">typ </w:t>
            </w:r>
            <w:proofErr w:type="spellStart"/>
            <w:r>
              <w:rPr>
                <w:b/>
              </w:rPr>
              <w:t>prac</w:t>
            </w:r>
            <w:proofErr w:type="spellEnd"/>
            <w:r>
              <w:rPr>
                <w:b/>
              </w:rPr>
              <w:t>. vztahu</w:t>
            </w:r>
          </w:p>
        </w:tc>
        <w:tc>
          <w:tcPr>
            <w:tcW w:w="2051" w:type="dxa"/>
            <w:gridSpan w:val="4"/>
            <w:shd w:val="clear" w:color="auto" w:fill="F7CAAC"/>
          </w:tcPr>
          <w:p w14:paraId="57D44D9F" w14:textId="77777777" w:rsidR="00086344" w:rsidRDefault="00086344" w:rsidP="00F11EDE">
            <w:pPr>
              <w:jc w:val="both"/>
              <w:rPr>
                <w:b/>
              </w:rPr>
            </w:pPr>
            <w:r>
              <w:rPr>
                <w:b/>
              </w:rPr>
              <w:t>rozsah</w:t>
            </w:r>
          </w:p>
        </w:tc>
      </w:tr>
      <w:tr w:rsidR="00086344" w14:paraId="1297EF30" w14:textId="77777777" w:rsidTr="00F11EDE">
        <w:tc>
          <w:tcPr>
            <w:tcW w:w="6060" w:type="dxa"/>
            <w:gridSpan w:val="6"/>
          </w:tcPr>
          <w:p w14:paraId="0F212E73" w14:textId="77777777" w:rsidR="00086344" w:rsidRDefault="00086344" w:rsidP="00F11EDE">
            <w:pPr>
              <w:jc w:val="both"/>
            </w:pPr>
          </w:p>
        </w:tc>
        <w:tc>
          <w:tcPr>
            <w:tcW w:w="1703" w:type="dxa"/>
            <w:gridSpan w:val="3"/>
          </w:tcPr>
          <w:p w14:paraId="06FF996B" w14:textId="77777777" w:rsidR="00086344" w:rsidRDefault="00086344" w:rsidP="00F11EDE">
            <w:pPr>
              <w:jc w:val="both"/>
            </w:pPr>
          </w:p>
        </w:tc>
        <w:tc>
          <w:tcPr>
            <w:tcW w:w="2051" w:type="dxa"/>
            <w:gridSpan w:val="4"/>
          </w:tcPr>
          <w:p w14:paraId="16AD54B9" w14:textId="77777777" w:rsidR="00086344" w:rsidRDefault="00086344" w:rsidP="00F11EDE">
            <w:pPr>
              <w:jc w:val="both"/>
            </w:pPr>
          </w:p>
        </w:tc>
      </w:tr>
      <w:tr w:rsidR="00086344" w14:paraId="41056330" w14:textId="77777777" w:rsidTr="00F11EDE">
        <w:tc>
          <w:tcPr>
            <w:tcW w:w="6060" w:type="dxa"/>
            <w:gridSpan w:val="6"/>
          </w:tcPr>
          <w:p w14:paraId="69BFBDD5" w14:textId="77777777" w:rsidR="00086344" w:rsidRDefault="00086344" w:rsidP="00F11EDE">
            <w:pPr>
              <w:jc w:val="both"/>
            </w:pPr>
          </w:p>
        </w:tc>
        <w:tc>
          <w:tcPr>
            <w:tcW w:w="1703" w:type="dxa"/>
            <w:gridSpan w:val="3"/>
          </w:tcPr>
          <w:p w14:paraId="7BE27376" w14:textId="77777777" w:rsidR="00086344" w:rsidRDefault="00086344" w:rsidP="00F11EDE">
            <w:pPr>
              <w:jc w:val="both"/>
            </w:pPr>
          </w:p>
        </w:tc>
        <w:tc>
          <w:tcPr>
            <w:tcW w:w="2051" w:type="dxa"/>
            <w:gridSpan w:val="4"/>
          </w:tcPr>
          <w:p w14:paraId="397462F7" w14:textId="77777777" w:rsidR="00086344" w:rsidRDefault="00086344" w:rsidP="00F11EDE">
            <w:pPr>
              <w:jc w:val="both"/>
            </w:pPr>
          </w:p>
        </w:tc>
      </w:tr>
      <w:tr w:rsidR="00086344" w14:paraId="5183B63F" w14:textId="77777777" w:rsidTr="00F11EDE">
        <w:tc>
          <w:tcPr>
            <w:tcW w:w="9814" w:type="dxa"/>
            <w:gridSpan w:val="13"/>
            <w:shd w:val="clear" w:color="auto" w:fill="F7CAAC"/>
          </w:tcPr>
          <w:p w14:paraId="06BB10E4" w14:textId="77777777" w:rsidR="00086344" w:rsidRDefault="00086344" w:rsidP="00F11EDE">
            <w:pPr>
              <w:jc w:val="both"/>
            </w:pPr>
            <w:r>
              <w:rPr>
                <w:b/>
              </w:rPr>
              <w:t>Předměty příslušného studijního programu a způsob zapojení do jejich výuky, příp. další zapojení do uskutečňování studijního programu</w:t>
            </w:r>
          </w:p>
        </w:tc>
      </w:tr>
      <w:tr w:rsidR="00086344" w:rsidRPr="002827C6" w14:paraId="49A14F5F" w14:textId="77777777" w:rsidTr="00F11EDE">
        <w:trPr>
          <w:trHeight w:val="424"/>
        </w:trPr>
        <w:tc>
          <w:tcPr>
            <w:tcW w:w="9814" w:type="dxa"/>
            <w:gridSpan w:val="13"/>
            <w:tcBorders>
              <w:top w:val="nil"/>
            </w:tcBorders>
          </w:tcPr>
          <w:p w14:paraId="44F36A4D" w14:textId="7092DC67" w:rsidR="00086344" w:rsidRDefault="00086344" w:rsidP="00F11EDE">
            <w:pPr>
              <w:jc w:val="both"/>
            </w:pPr>
            <w:r>
              <w:t xml:space="preserve">Ateliér </w:t>
            </w:r>
            <w:proofErr w:type="spellStart"/>
            <w:r w:rsidR="00DD11A5" w:rsidRPr="00DD11A5">
              <w:t>Footwear</w:t>
            </w:r>
            <w:proofErr w:type="spellEnd"/>
            <w:r w:rsidR="00DD11A5" w:rsidRPr="00DD11A5">
              <w:t xml:space="preserve"> Design</w:t>
            </w:r>
            <w:r w:rsidR="00F87F43">
              <w:t xml:space="preserve"> </w:t>
            </w:r>
            <w:r w:rsidR="0088668B">
              <w:t>4,5</w:t>
            </w:r>
            <w:r>
              <w:t xml:space="preserve"> (garant předmětu, vede ateliér)</w:t>
            </w:r>
          </w:p>
          <w:p w14:paraId="4941D687" w14:textId="77777777" w:rsidR="00086344" w:rsidRDefault="00086344" w:rsidP="00F11EDE">
            <w:pPr>
              <w:jc w:val="both"/>
            </w:pPr>
            <w:r>
              <w:t>Dílenská praxe 1-5 (garant předmětu, cvičící)</w:t>
            </w:r>
          </w:p>
          <w:p w14:paraId="5EEC12AE" w14:textId="5EE04809" w:rsidR="00BA7D8C" w:rsidRDefault="00BA7D8C" w:rsidP="00F11EDE">
            <w:pPr>
              <w:jc w:val="both"/>
            </w:pPr>
            <w:r>
              <w:t>Klauzurní práce 4, 5 (cvičící)</w:t>
            </w:r>
          </w:p>
          <w:p w14:paraId="20ACC414" w14:textId="71EAA3BF" w:rsidR="00E83E6F" w:rsidRDefault="00E83E6F" w:rsidP="00F11EDE">
            <w:pPr>
              <w:jc w:val="both"/>
            </w:pPr>
            <w:r>
              <w:t>Základy budování praxe v</w:t>
            </w:r>
            <w:r w:rsidR="0032438D">
              <w:t> </w:t>
            </w:r>
            <w:r>
              <w:t>oboru</w:t>
            </w:r>
            <w:r w:rsidR="0032438D">
              <w:t xml:space="preserve"> (garant předmětu, vede seminář)</w:t>
            </w:r>
          </w:p>
          <w:p w14:paraId="7DCFC89D" w14:textId="77777777" w:rsidR="00086344" w:rsidRDefault="00086344" w:rsidP="00F11EDE">
            <w:pPr>
              <w:jc w:val="both"/>
            </w:pPr>
            <w:r>
              <w:t>Praxe v oboru (garant předmětu)</w:t>
            </w:r>
          </w:p>
          <w:p w14:paraId="27502B7E" w14:textId="77777777" w:rsidR="00086344" w:rsidRPr="002827C6" w:rsidRDefault="00086344" w:rsidP="00F11EDE">
            <w:pPr>
              <w:jc w:val="both"/>
            </w:pPr>
            <w:r>
              <w:t xml:space="preserve">Bakalářská práce (garant předmětu, vede seminář) </w:t>
            </w:r>
          </w:p>
        </w:tc>
      </w:tr>
      <w:tr w:rsidR="00086344" w:rsidRPr="002827C6" w14:paraId="544B8F8B" w14:textId="77777777" w:rsidTr="00F11EDE">
        <w:trPr>
          <w:trHeight w:val="340"/>
        </w:trPr>
        <w:tc>
          <w:tcPr>
            <w:tcW w:w="9814" w:type="dxa"/>
            <w:gridSpan w:val="13"/>
            <w:tcBorders>
              <w:top w:val="nil"/>
            </w:tcBorders>
            <w:shd w:val="clear" w:color="auto" w:fill="FBD4B4"/>
          </w:tcPr>
          <w:p w14:paraId="4C6EDE1B" w14:textId="77777777" w:rsidR="00086344" w:rsidRPr="002827C6" w:rsidRDefault="00086344" w:rsidP="00F11EDE">
            <w:pPr>
              <w:jc w:val="both"/>
              <w:rPr>
                <w:b/>
              </w:rPr>
            </w:pPr>
            <w:r w:rsidRPr="002827C6">
              <w:rPr>
                <w:b/>
              </w:rPr>
              <w:t>Zapojení do výuky v dalších studijních programech na téže vysoké škole (pouze u garantů ZT a PZ předmětů)</w:t>
            </w:r>
          </w:p>
        </w:tc>
      </w:tr>
      <w:tr w:rsidR="00086344" w:rsidRPr="002827C6" w14:paraId="216BE3B1" w14:textId="77777777" w:rsidTr="00F11EDE">
        <w:trPr>
          <w:trHeight w:val="340"/>
        </w:trPr>
        <w:tc>
          <w:tcPr>
            <w:tcW w:w="2585" w:type="dxa"/>
            <w:gridSpan w:val="2"/>
            <w:tcBorders>
              <w:top w:val="nil"/>
            </w:tcBorders>
          </w:tcPr>
          <w:p w14:paraId="71CEAA40" w14:textId="77777777" w:rsidR="00086344" w:rsidRPr="002827C6" w:rsidRDefault="00086344" w:rsidP="00F11EDE">
            <w:pPr>
              <w:rPr>
                <w:b/>
              </w:rPr>
            </w:pPr>
            <w:r w:rsidRPr="002827C6">
              <w:rPr>
                <w:b/>
              </w:rPr>
              <w:t>Název studijního předmětu</w:t>
            </w:r>
          </w:p>
        </w:tc>
        <w:tc>
          <w:tcPr>
            <w:tcW w:w="1843" w:type="dxa"/>
            <w:gridSpan w:val="2"/>
            <w:tcBorders>
              <w:top w:val="nil"/>
            </w:tcBorders>
          </w:tcPr>
          <w:p w14:paraId="20664287" w14:textId="77777777" w:rsidR="00086344" w:rsidRPr="002827C6" w:rsidRDefault="00086344" w:rsidP="00F11EDE">
            <w:pPr>
              <w:rPr>
                <w:b/>
              </w:rPr>
            </w:pPr>
            <w:r w:rsidRPr="002827C6">
              <w:rPr>
                <w:b/>
              </w:rPr>
              <w:t>Název studijního programu</w:t>
            </w:r>
          </w:p>
        </w:tc>
        <w:tc>
          <w:tcPr>
            <w:tcW w:w="708" w:type="dxa"/>
            <w:tcBorders>
              <w:top w:val="nil"/>
            </w:tcBorders>
          </w:tcPr>
          <w:p w14:paraId="0E12F077" w14:textId="77777777" w:rsidR="00086344" w:rsidRPr="002827C6" w:rsidRDefault="00086344" w:rsidP="00F11EDE">
            <w:pPr>
              <w:rPr>
                <w:b/>
              </w:rPr>
            </w:pPr>
            <w:r w:rsidRPr="002827C6">
              <w:rPr>
                <w:b/>
              </w:rPr>
              <w:t>Sem.</w:t>
            </w:r>
          </w:p>
        </w:tc>
        <w:tc>
          <w:tcPr>
            <w:tcW w:w="2751" w:type="dxa"/>
            <w:gridSpan w:val="5"/>
            <w:tcBorders>
              <w:top w:val="nil"/>
            </w:tcBorders>
          </w:tcPr>
          <w:p w14:paraId="079FBA49" w14:textId="77777777" w:rsidR="00086344" w:rsidRPr="002827C6" w:rsidRDefault="00086344" w:rsidP="00F11EDE">
            <w:pPr>
              <w:rPr>
                <w:b/>
              </w:rPr>
            </w:pPr>
            <w:r w:rsidRPr="002827C6">
              <w:rPr>
                <w:b/>
              </w:rPr>
              <w:t>Role ve výuce daného předmětu</w:t>
            </w:r>
          </w:p>
        </w:tc>
        <w:tc>
          <w:tcPr>
            <w:tcW w:w="1927" w:type="dxa"/>
            <w:gridSpan w:val="3"/>
            <w:tcBorders>
              <w:top w:val="nil"/>
            </w:tcBorders>
          </w:tcPr>
          <w:p w14:paraId="15BA26B6" w14:textId="77777777" w:rsidR="00086344" w:rsidRPr="002827C6" w:rsidRDefault="00086344" w:rsidP="00F11EDE">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086344" w:rsidRPr="00461AFF" w14:paraId="1EE28017" w14:textId="77777777" w:rsidTr="00F11EDE">
        <w:trPr>
          <w:trHeight w:val="285"/>
        </w:trPr>
        <w:tc>
          <w:tcPr>
            <w:tcW w:w="2585" w:type="dxa"/>
            <w:gridSpan w:val="2"/>
            <w:tcBorders>
              <w:top w:val="nil"/>
            </w:tcBorders>
          </w:tcPr>
          <w:p w14:paraId="430AD365" w14:textId="77777777" w:rsidR="00086344" w:rsidRPr="00461AFF" w:rsidRDefault="00086344" w:rsidP="00F11EDE">
            <w:pPr>
              <w:rPr>
                <w:color w:val="FF0000"/>
              </w:rPr>
            </w:pPr>
            <w:r>
              <w:t>Ateliér Design obuvi 7</w:t>
            </w:r>
          </w:p>
        </w:tc>
        <w:tc>
          <w:tcPr>
            <w:tcW w:w="1843" w:type="dxa"/>
            <w:gridSpan w:val="2"/>
            <w:tcBorders>
              <w:top w:val="nil"/>
            </w:tcBorders>
          </w:tcPr>
          <w:p w14:paraId="115C9838" w14:textId="77777777" w:rsidR="00086344" w:rsidRPr="00E4430C" w:rsidRDefault="00086344" w:rsidP="00F11EDE">
            <w:r w:rsidRPr="00E4430C">
              <w:t>Design (NMSP)</w:t>
            </w:r>
          </w:p>
        </w:tc>
        <w:tc>
          <w:tcPr>
            <w:tcW w:w="708" w:type="dxa"/>
            <w:tcBorders>
              <w:top w:val="nil"/>
            </w:tcBorders>
          </w:tcPr>
          <w:p w14:paraId="28485D9C" w14:textId="77777777" w:rsidR="00086344" w:rsidRPr="00E4430C" w:rsidRDefault="00086344" w:rsidP="00F11EDE">
            <w:r w:rsidRPr="00E4430C">
              <w:t>ZS</w:t>
            </w:r>
          </w:p>
        </w:tc>
        <w:tc>
          <w:tcPr>
            <w:tcW w:w="2751" w:type="dxa"/>
            <w:gridSpan w:val="5"/>
            <w:tcBorders>
              <w:top w:val="nil"/>
            </w:tcBorders>
          </w:tcPr>
          <w:p w14:paraId="7B3BE529" w14:textId="77777777" w:rsidR="00086344" w:rsidRPr="00E4430C" w:rsidRDefault="00086344" w:rsidP="00F11EDE">
            <w:r w:rsidRPr="00E4430C">
              <w:rPr>
                <w:lang w:eastAsia="en-US"/>
              </w:rPr>
              <w:t>garant</w:t>
            </w:r>
            <w:r>
              <w:rPr>
                <w:lang w:eastAsia="en-US"/>
              </w:rPr>
              <w:t xml:space="preserve"> předmětu,</w:t>
            </w:r>
            <w:r w:rsidRPr="00E4430C">
              <w:rPr>
                <w:lang w:eastAsia="en-US"/>
              </w:rPr>
              <w:t xml:space="preserve"> </w:t>
            </w:r>
            <w:r w:rsidRPr="00E4430C">
              <w:t>vede ateliér</w:t>
            </w:r>
          </w:p>
        </w:tc>
        <w:tc>
          <w:tcPr>
            <w:tcW w:w="1927" w:type="dxa"/>
            <w:gridSpan w:val="3"/>
            <w:tcBorders>
              <w:top w:val="nil"/>
            </w:tcBorders>
          </w:tcPr>
          <w:p w14:paraId="43D35EA4" w14:textId="77777777" w:rsidR="00086344" w:rsidRPr="00461AFF" w:rsidRDefault="00086344" w:rsidP="00F11EDE">
            <w:pPr>
              <w:rPr>
                <w:color w:val="FF0000"/>
              </w:rPr>
            </w:pPr>
          </w:p>
        </w:tc>
      </w:tr>
      <w:tr w:rsidR="00086344" w:rsidRPr="00461AFF" w14:paraId="1AB40620" w14:textId="77777777" w:rsidTr="00F11EDE">
        <w:trPr>
          <w:trHeight w:val="284"/>
        </w:trPr>
        <w:tc>
          <w:tcPr>
            <w:tcW w:w="2585" w:type="dxa"/>
            <w:gridSpan w:val="2"/>
            <w:tcBorders>
              <w:top w:val="nil"/>
            </w:tcBorders>
          </w:tcPr>
          <w:p w14:paraId="7258A2E8" w14:textId="77777777" w:rsidR="00086344" w:rsidRPr="00461AFF" w:rsidRDefault="00086344" w:rsidP="00F11EDE">
            <w:pPr>
              <w:rPr>
                <w:color w:val="FF0000"/>
              </w:rPr>
            </w:pPr>
            <w:r>
              <w:t>Ateliér Design obuvi 8</w:t>
            </w:r>
          </w:p>
        </w:tc>
        <w:tc>
          <w:tcPr>
            <w:tcW w:w="1843" w:type="dxa"/>
            <w:gridSpan w:val="2"/>
            <w:tcBorders>
              <w:top w:val="nil"/>
            </w:tcBorders>
          </w:tcPr>
          <w:p w14:paraId="4D6E9318" w14:textId="77777777" w:rsidR="00086344" w:rsidRPr="00E4430C" w:rsidRDefault="00086344" w:rsidP="00F11EDE">
            <w:r w:rsidRPr="00E4430C">
              <w:t>Design (NMSP)</w:t>
            </w:r>
          </w:p>
        </w:tc>
        <w:tc>
          <w:tcPr>
            <w:tcW w:w="708" w:type="dxa"/>
            <w:tcBorders>
              <w:top w:val="nil"/>
            </w:tcBorders>
          </w:tcPr>
          <w:p w14:paraId="260DE074" w14:textId="77777777" w:rsidR="00086344" w:rsidRPr="00E4430C" w:rsidRDefault="00086344" w:rsidP="00F11EDE">
            <w:r w:rsidRPr="00E4430C">
              <w:t>LS</w:t>
            </w:r>
          </w:p>
        </w:tc>
        <w:tc>
          <w:tcPr>
            <w:tcW w:w="2751" w:type="dxa"/>
            <w:gridSpan w:val="5"/>
            <w:tcBorders>
              <w:top w:val="nil"/>
            </w:tcBorders>
          </w:tcPr>
          <w:p w14:paraId="7D6888B8" w14:textId="77777777" w:rsidR="00086344" w:rsidRPr="00E4430C" w:rsidRDefault="00086344" w:rsidP="00F11EDE">
            <w:r w:rsidRPr="00EE2754">
              <w:rPr>
                <w:lang w:eastAsia="en-US"/>
              </w:rPr>
              <w:t xml:space="preserve">garant předmětu, </w:t>
            </w:r>
            <w:r w:rsidRPr="00EE2754">
              <w:t>vede ateliér</w:t>
            </w:r>
          </w:p>
        </w:tc>
        <w:tc>
          <w:tcPr>
            <w:tcW w:w="1927" w:type="dxa"/>
            <w:gridSpan w:val="3"/>
            <w:tcBorders>
              <w:top w:val="nil"/>
            </w:tcBorders>
          </w:tcPr>
          <w:p w14:paraId="2E51FF18" w14:textId="77777777" w:rsidR="00086344" w:rsidRPr="00461AFF" w:rsidRDefault="00086344" w:rsidP="00F11EDE">
            <w:pPr>
              <w:rPr>
                <w:color w:val="FF0000"/>
              </w:rPr>
            </w:pPr>
          </w:p>
        </w:tc>
      </w:tr>
      <w:tr w:rsidR="00086344" w:rsidRPr="00461AFF" w14:paraId="3585B365" w14:textId="77777777" w:rsidTr="00F11EDE">
        <w:trPr>
          <w:trHeight w:val="284"/>
        </w:trPr>
        <w:tc>
          <w:tcPr>
            <w:tcW w:w="2585" w:type="dxa"/>
            <w:gridSpan w:val="2"/>
            <w:tcBorders>
              <w:top w:val="nil"/>
            </w:tcBorders>
          </w:tcPr>
          <w:p w14:paraId="075BBB44" w14:textId="77777777" w:rsidR="00086344" w:rsidRPr="00461AFF" w:rsidRDefault="00086344" w:rsidP="00F11EDE">
            <w:pPr>
              <w:rPr>
                <w:color w:val="FF0000"/>
              </w:rPr>
            </w:pPr>
            <w:r>
              <w:t>Ateliér Design obuvi 9</w:t>
            </w:r>
          </w:p>
        </w:tc>
        <w:tc>
          <w:tcPr>
            <w:tcW w:w="1843" w:type="dxa"/>
            <w:gridSpan w:val="2"/>
            <w:tcBorders>
              <w:top w:val="nil"/>
            </w:tcBorders>
          </w:tcPr>
          <w:p w14:paraId="652BD7AC" w14:textId="77777777" w:rsidR="00086344" w:rsidRPr="00E4430C" w:rsidRDefault="00086344" w:rsidP="00F11EDE">
            <w:r w:rsidRPr="00E4430C">
              <w:t>Design (NMSP)</w:t>
            </w:r>
          </w:p>
        </w:tc>
        <w:tc>
          <w:tcPr>
            <w:tcW w:w="708" w:type="dxa"/>
            <w:tcBorders>
              <w:top w:val="nil"/>
            </w:tcBorders>
          </w:tcPr>
          <w:p w14:paraId="5DFDD59F" w14:textId="77777777" w:rsidR="00086344" w:rsidRPr="00E4430C" w:rsidRDefault="00086344" w:rsidP="00F11EDE">
            <w:r w:rsidRPr="00E4430C">
              <w:t>ZS</w:t>
            </w:r>
          </w:p>
        </w:tc>
        <w:tc>
          <w:tcPr>
            <w:tcW w:w="2751" w:type="dxa"/>
            <w:gridSpan w:val="5"/>
            <w:tcBorders>
              <w:top w:val="nil"/>
            </w:tcBorders>
          </w:tcPr>
          <w:p w14:paraId="6DF9236E" w14:textId="77777777" w:rsidR="00086344" w:rsidRPr="00E4430C" w:rsidRDefault="00086344" w:rsidP="00F11EDE">
            <w:r w:rsidRPr="00EE2754">
              <w:rPr>
                <w:lang w:eastAsia="en-US"/>
              </w:rPr>
              <w:t xml:space="preserve">garant předmětu, </w:t>
            </w:r>
            <w:r w:rsidRPr="00EE2754">
              <w:t>vede ateliér</w:t>
            </w:r>
          </w:p>
        </w:tc>
        <w:tc>
          <w:tcPr>
            <w:tcW w:w="1927" w:type="dxa"/>
            <w:gridSpan w:val="3"/>
            <w:tcBorders>
              <w:top w:val="nil"/>
            </w:tcBorders>
          </w:tcPr>
          <w:p w14:paraId="09D117AB" w14:textId="77777777" w:rsidR="00086344" w:rsidRPr="00461AFF" w:rsidRDefault="00086344" w:rsidP="00F11EDE">
            <w:pPr>
              <w:rPr>
                <w:color w:val="FF0000"/>
              </w:rPr>
            </w:pPr>
          </w:p>
        </w:tc>
      </w:tr>
      <w:tr w:rsidR="00086344" w:rsidRPr="00461AFF" w14:paraId="6A6A6F12" w14:textId="77777777" w:rsidTr="00F11EDE">
        <w:trPr>
          <w:trHeight w:val="284"/>
        </w:trPr>
        <w:tc>
          <w:tcPr>
            <w:tcW w:w="2585" w:type="dxa"/>
            <w:gridSpan w:val="2"/>
            <w:tcBorders>
              <w:top w:val="nil"/>
            </w:tcBorders>
          </w:tcPr>
          <w:p w14:paraId="653FECFA" w14:textId="77777777" w:rsidR="00086344" w:rsidRPr="00461AFF" w:rsidRDefault="00086344" w:rsidP="00F11EDE">
            <w:pPr>
              <w:rPr>
                <w:color w:val="FF0000"/>
              </w:rPr>
            </w:pPr>
            <w:r>
              <w:t>Ateliér Design obuvi 10</w:t>
            </w:r>
          </w:p>
        </w:tc>
        <w:tc>
          <w:tcPr>
            <w:tcW w:w="1843" w:type="dxa"/>
            <w:gridSpan w:val="2"/>
            <w:tcBorders>
              <w:top w:val="nil"/>
            </w:tcBorders>
          </w:tcPr>
          <w:p w14:paraId="60731101" w14:textId="77777777" w:rsidR="00086344" w:rsidRPr="00E4430C" w:rsidRDefault="00086344" w:rsidP="00F11EDE">
            <w:r w:rsidRPr="00E4430C">
              <w:t>Design (NMSP)</w:t>
            </w:r>
          </w:p>
        </w:tc>
        <w:tc>
          <w:tcPr>
            <w:tcW w:w="708" w:type="dxa"/>
            <w:tcBorders>
              <w:top w:val="nil"/>
            </w:tcBorders>
          </w:tcPr>
          <w:p w14:paraId="39603991" w14:textId="77777777" w:rsidR="00086344" w:rsidRPr="00E4430C" w:rsidRDefault="00086344" w:rsidP="00F11EDE">
            <w:r w:rsidRPr="00E4430C">
              <w:t>LS</w:t>
            </w:r>
          </w:p>
        </w:tc>
        <w:tc>
          <w:tcPr>
            <w:tcW w:w="2751" w:type="dxa"/>
            <w:gridSpan w:val="5"/>
            <w:tcBorders>
              <w:top w:val="nil"/>
            </w:tcBorders>
          </w:tcPr>
          <w:p w14:paraId="3B8D4039" w14:textId="77777777" w:rsidR="00086344" w:rsidRPr="00E4430C" w:rsidRDefault="00086344" w:rsidP="00F11EDE">
            <w:r w:rsidRPr="00EE2754">
              <w:rPr>
                <w:lang w:eastAsia="en-US"/>
              </w:rPr>
              <w:t xml:space="preserve">garant předmětu, </w:t>
            </w:r>
            <w:r w:rsidRPr="00EE2754">
              <w:t>vede ateliér</w:t>
            </w:r>
          </w:p>
        </w:tc>
        <w:tc>
          <w:tcPr>
            <w:tcW w:w="1927" w:type="dxa"/>
            <w:gridSpan w:val="3"/>
            <w:tcBorders>
              <w:top w:val="nil"/>
            </w:tcBorders>
          </w:tcPr>
          <w:p w14:paraId="34E5AEAA" w14:textId="77777777" w:rsidR="00086344" w:rsidRPr="00461AFF" w:rsidRDefault="00086344" w:rsidP="00F11EDE">
            <w:pPr>
              <w:rPr>
                <w:color w:val="FF0000"/>
              </w:rPr>
            </w:pPr>
          </w:p>
        </w:tc>
      </w:tr>
      <w:tr w:rsidR="00086344" w:rsidRPr="00461AFF" w14:paraId="55D21182" w14:textId="77777777" w:rsidTr="00F11EDE">
        <w:trPr>
          <w:trHeight w:val="284"/>
        </w:trPr>
        <w:tc>
          <w:tcPr>
            <w:tcW w:w="2585" w:type="dxa"/>
            <w:gridSpan w:val="2"/>
            <w:tcBorders>
              <w:top w:val="nil"/>
            </w:tcBorders>
          </w:tcPr>
          <w:p w14:paraId="1033F20A" w14:textId="7274E183" w:rsidR="00086344" w:rsidRDefault="0032438D" w:rsidP="00F11EDE">
            <w:r>
              <w:t xml:space="preserve">Diplomová </w:t>
            </w:r>
            <w:r w:rsidR="00086344">
              <w:t xml:space="preserve">práce </w:t>
            </w:r>
          </w:p>
        </w:tc>
        <w:tc>
          <w:tcPr>
            <w:tcW w:w="1843" w:type="dxa"/>
            <w:gridSpan w:val="2"/>
            <w:tcBorders>
              <w:top w:val="nil"/>
            </w:tcBorders>
          </w:tcPr>
          <w:p w14:paraId="33D91DB6" w14:textId="77777777" w:rsidR="00086344" w:rsidRPr="00E4430C" w:rsidRDefault="00086344" w:rsidP="00F11EDE">
            <w:r w:rsidRPr="00E4430C">
              <w:t>Design (NMSP)</w:t>
            </w:r>
          </w:p>
        </w:tc>
        <w:tc>
          <w:tcPr>
            <w:tcW w:w="708" w:type="dxa"/>
            <w:tcBorders>
              <w:top w:val="nil"/>
            </w:tcBorders>
          </w:tcPr>
          <w:p w14:paraId="2B558BD0" w14:textId="37F08CF6" w:rsidR="00086344" w:rsidRPr="00E4430C" w:rsidRDefault="00287F53" w:rsidP="00F11EDE">
            <w:r>
              <w:t>LS</w:t>
            </w:r>
          </w:p>
        </w:tc>
        <w:tc>
          <w:tcPr>
            <w:tcW w:w="2751" w:type="dxa"/>
            <w:gridSpan w:val="5"/>
            <w:tcBorders>
              <w:top w:val="nil"/>
            </w:tcBorders>
          </w:tcPr>
          <w:p w14:paraId="0BE162FD" w14:textId="77777777" w:rsidR="00086344" w:rsidRPr="00E4430C" w:rsidRDefault="00086344" w:rsidP="00F11EDE">
            <w:pPr>
              <w:rPr>
                <w:lang w:eastAsia="en-US"/>
              </w:rPr>
            </w:pPr>
            <w:r>
              <w:t>garant předmětu, vede seminář</w:t>
            </w:r>
          </w:p>
        </w:tc>
        <w:tc>
          <w:tcPr>
            <w:tcW w:w="1927" w:type="dxa"/>
            <w:gridSpan w:val="3"/>
            <w:tcBorders>
              <w:top w:val="nil"/>
            </w:tcBorders>
          </w:tcPr>
          <w:p w14:paraId="609F2EC4" w14:textId="77777777" w:rsidR="00086344" w:rsidRPr="00461AFF" w:rsidRDefault="00086344" w:rsidP="00F11EDE">
            <w:pPr>
              <w:rPr>
                <w:color w:val="FF0000"/>
              </w:rPr>
            </w:pPr>
          </w:p>
        </w:tc>
      </w:tr>
      <w:tr w:rsidR="00086344" w14:paraId="001D21B7" w14:textId="77777777" w:rsidTr="00F11EDE">
        <w:tc>
          <w:tcPr>
            <w:tcW w:w="9814" w:type="dxa"/>
            <w:gridSpan w:val="13"/>
            <w:shd w:val="clear" w:color="auto" w:fill="F7CAAC"/>
          </w:tcPr>
          <w:p w14:paraId="4DCE5845" w14:textId="77777777" w:rsidR="00086344" w:rsidRDefault="00086344" w:rsidP="00F11EDE">
            <w:pPr>
              <w:jc w:val="both"/>
            </w:pPr>
            <w:r>
              <w:rPr>
                <w:b/>
              </w:rPr>
              <w:t xml:space="preserve">Údaje o vzdělání na VŠ </w:t>
            </w:r>
          </w:p>
        </w:tc>
      </w:tr>
      <w:tr w:rsidR="00086344" w14:paraId="794E4320" w14:textId="77777777" w:rsidTr="00F11EDE">
        <w:trPr>
          <w:trHeight w:val="446"/>
        </w:trPr>
        <w:tc>
          <w:tcPr>
            <w:tcW w:w="9814" w:type="dxa"/>
            <w:gridSpan w:val="13"/>
          </w:tcPr>
          <w:p w14:paraId="78A32A5E" w14:textId="77777777" w:rsidR="00086344" w:rsidRPr="00286992" w:rsidRDefault="00086344" w:rsidP="00F11EDE">
            <w:pPr>
              <w:ind w:right="544"/>
              <w:rPr>
                <w:color w:val="000000"/>
              </w:rPr>
            </w:pPr>
            <w:r w:rsidRPr="00724478">
              <w:rPr>
                <w:color w:val="000000"/>
              </w:rPr>
              <w:t>20</w:t>
            </w:r>
            <w:r>
              <w:rPr>
                <w:color w:val="000000"/>
              </w:rPr>
              <w:t>23</w:t>
            </w:r>
            <w:r w:rsidRPr="00724478">
              <w:rPr>
                <w:color w:val="000000"/>
              </w:rPr>
              <w:t>: Univerzita Tomáše Ba</w:t>
            </w:r>
            <w:r w:rsidRPr="00286992">
              <w:rPr>
                <w:color w:val="000000"/>
              </w:rPr>
              <w:t xml:space="preserve">ti ve Zlíně, </w:t>
            </w:r>
            <w:r>
              <w:rPr>
                <w:color w:val="000000"/>
              </w:rPr>
              <w:t xml:space="preserve">Fakulta multimediálních komunikací, studijní program Výtvarná umění, obor </w:t>
            </w:r>
            <w:r w:rsidRPr="00286992">
              <w:rPr>
                <w:color w:val="000000"/>
              </w:rPr>
              <w:t>Multimédia a design</w:t>
            </w:r>
            <w:r>
              <w:rPr>
                <w:color w:val="000000"/>
              </w:rPr>
              <w:t>, Ph.D.</w:t>
            </w:r>
          </w:p>
          <w:p w14:paraId="269D3D88" w14:textId="77777777" w:rsidR="00086344" w:rsidRDefault="00086344" w:rsidP="00F11EDE">
            <w:pPr>
              <w:jc w:val="both"/>
              <w:rPr>
                <w:b/>
              </w:rPr>
            </w:pPr>
            <w:r>
              <w:t>2014: Univerzita Tomáše Bati ve Zlíně, Fakulta multimediálních komunikací, Design obuvi, MgA.</w:t>
            </w:r>
          </w:p>
        </w:tc>
      </w:tr>
      <w:tr w:rsidR="00086344" w14:paraId="14D1F1AB" w14:textId="77777777" w:rsidTr="00F11EDE">
        <w:tc>
          <w:tcPr>
            <w:tcW w:w="9814" w:type="dxa"/>
            <w:gridSpan w:val="13"/>
            <w:shd w:val="clear" w:color="auto" w:fill="F7CAAC"/>
          </w:tcPr>
          <w:p w14:paraId="4A720FB8" w14:textId="77777777" w:rsidR="00086344" w:rsidRDefault="00086344" w:rsidP="00F11EDE">
            <w:pPr>
              <w:jc w:val="both"/>
              <w:rPr>
                <w:b/>
              </w:rPr>
            </w:pPr>
            <w:r>
              <w:rPr>
                <w:b/>
              </w:rPr>
              <w:t>Údaje o odborném působení od absolvování VŠ</w:t>
            </w:r>
          </w:p>
        </w:tc>
      </w:tr>
      <w:tr w:rsidR="00086344" w:rsidRPr="009B6AE3" w14:paraId="545846D3" w14:textId="77777777" w:rsidTr="00F11EDE">
        <w:trPr>
          <w:trHeight w:val="360"/>
        </w:trPr>
        <w:tc>
          <w:tcPr>
            <w:tcW w:w="9814" w:type="dxa"/>
            <w:gridSpan w:val="13"/>
          </w:tcPr>
          <w:p w14:paraId="5530EF35" w14:textId="29C5FE42" w:rsidR="00086344" w:rsidRDefault="00086344" w:rsidP="00F11EDE">
            <w:pPr>
              <w:jc w:val="both"/>
            </w:pPr>
            <w:proofErr w:type="gramStart"/>
            <w:r>
              <w:t>2023-dosud</w:t>
            </w:r>
            <w:proofErr w:type="gramEnd"/>
            <w:r>
              <w:t>: Univerzita Tomáše Bati ve Zlíně, Fakulta multimediálních komunikací, odborný asistent</w:t>
            </w:r>
          </w:p>
          <w:p w14:paraId="5155A609" w14:textId="2BB7E88B" w:rsidR="00086344" w:rsidRDefault="00086344" w:rsidP="00F11EDE">
            <w:pPr>
              <w:jc w:val="both"/>
            </w:pPr>
            <w:r>
              <w:t>2018</w:t>
            </w:r>
            <w:r w:rsidR="007E517B">
              <w:t>-</w:t>
            </w:r>
            <w:r>
              <w:t xml:space="preserve">2022: Univerzita Tomáše Bati ve Zlíně, Fakulta multimediálních komunikací, </w:t>
            </w:r>
            <w:proofErr w:type="spellStart"/>
            <w:r>
              <w:t>extrerní</w:t>
            </w:r>
            <w:proofErr w:type="spellEnd"/>
            <w:r>
              <w:t xml:space="preserve"> pedagog</w:t>
            </w:r>
          </w:p>
          <w:p w14:paraId="5DCF82AE" w14:textId="4960E9AC" w:rsidR="00086344" w:rsidRDefault="00086344" w:rsidP="00F11EDE">
            <w:pPr>
              <w:jc w:val="both"/>
            </w:pPr>
            <w:r>
              <w:t>2019</w:t>
            </w:r>
            <w:r w:rsidR="007E517B">
              <w:t>-</w:t>
            </w:r>
            <w:r>
              <w:t>2022: Univerzita Tomáše Bati, CVO – centrum výzkumu obouvání, projektový pracovník, výzkumník (inovace v obouvání)</w:t>
            </w:r>
          </w:p>
          <w:p w14:paraId="7CD53E20" w14:textId="34818CE0" w:rsidR="00086344" w:rsidRDefault="00086344" w:rsidP="00F11EDE">
            <w:pPr>
              <w:jc w:val="both"/>
            </w:pPr>
            <w:proofErr w:type="gramStart"/>
            <w:r>
              <w:t>2016-dosud</w:t>
            </w:r>
            <w:proofErr w:type="gramEnd"/>
            <w:r>
              <w:t xml:space="preserve">: </w:t>
            </w:r>
            <w:proofErr w:type="spellStart"/>
            <w:r>
              <w:t>The</w:t>
            </w:r>
            <w:proofErr w:type="spellEnd"/>
            <w:r>
              <w:t xml:space="preserve"> </w:t>
            </w:r>
            <w:proofErr w:type="spellStart"/>
            <w:r>
              <w:t>Footwearists</w:t>
            </w:r>
            <w:proofErr w:type="spellEnd"/>
            <w:r>
              <w:t>, externí pedagog pro design a inovace v obouvání, Španělsko</w:t>
            </w:r>
          </w:p>
          <w:p w14:paraId="1BBD4791" w14:textId="312BD78D" w:rsidR="00086344" w:rsidRDefault="00086344" w:rsidP="00F11EDE">
            <w:pPr>
              <w:jc w:val="both"/>
            </w:pPr>
            <w:proofErr w:type="gramStart"/>
            <w:r>
              <w:t>2015-dosud</w:t>
            </w:r>
            <w:proofErr w:type="gramEnd"/>
            <w:r>
              <w:t xml:space="preserve">: KAVE </w:t>
            </w:r>
            <w:proofErr w:type="spellStart"/>
            <w:r>
              <w:t>footwear</w:t>
            </w:r>
            <w:proofErr w:type="spellEnd"/>
            <w:r>
              <w:t xml:space="preserve"> s.r.o. – zakladatelka, </w:t>
            </w:r>
            <w:proofErr w:type="spellStart"/>
            <w:r>
              <w:t>kreeativní</w:t>
            </w:r>
            <w:proofErr w:type="spellEnd"/>
            <w:r>
              <w:t xml:space="preserve"> ředitelka</w:t>
            </w:r>
          </w:p>
          <w:p w14:paraId="476F358E" w14:textId="606C1C8A" w:rsidR="00086344" w:rsidRDefault="00086344" w:rsidP="00F11EDE">
            <w:pPr>
              <w:jc w:val="both"/>
            </w:pPr>
            <w:proofErr w:type="gramStart"/>
            <w:r>
              <w:t>2015-dosud</w:t>
            </w:r>
            <w:proofErr w:type="gramEnd"/>
            <w:r>
              <w:t>: OSVČ – design, modelářství, vývoj a výroba obuvi, branding, tvorba konceptu a značky, coaching</w:t>
            </w:r>
          </w:p>
          <w:p w14:paraId="1066650D" w14:textId="77777777" w:rsidR="00086344" w:rsidRDefault="00086344" w:rsidP="00F11EDE">
            <w:pPr>
              <w:jc w:val="both"/>
            </w:pPr>
            <w:r>
              <w:t xml:space="preserve">Spolupráce: </w:t>
            </w:r>
            <w:proofErr w:type="spellStart"/>
            <w:r>
              <w:t>NeoEco</w:t>
            </w:r>
            <w:proofErr w:type="spellEnd"/>
            <w:r>
              <w:t xml:space="preserve">, </w:t>
            </w:r>
            <w:proofErr w:type="spellStart"/>
            <w:r>
              <w:t>PrimeAsia</w:t>
            </w:r>
            <w:proofErr w:type="spellEnd"/>
            <w:r>
              <w:t xml:space="preserve">, </w:t>
            </w:r>
            <w:proofErr w:type="spellStart"/>
            <w:r>
              <w:t>Timberland</w:t>
            </w:r>
            <w:proofErr w:type="spellEnd"/>
            <w:r>
              <w:t xml:space="preserve">, Adidas, </w:t>
            </w:r>
            <w:proofErr w:type="spellStart"/>
            <w:r>
              <w:t>Solemaker</w:t>
            </w:r>
            <w:proofErr w:type="spellEnd"/>
            <w:r>
              <w:t xml:space="preserve">, Brand New </w:t>
            </w:r>
            <w:proofErr w:type="spellStart"/>
            <w:r>
              <w:t>Day</w:t>
            </w:r>
            <w:proofErr w:type="spellEnd"/>
            <w:r>
              <w:t xml:space="preserve">, Stahl, Atom </w:t>
            </w:r>
            <w:proofErr w:type="spellStart"/>
            <w:r>
              <w:t>Lab</w:t>
            </w:r>
            <w:proofErr w:type="spellEnd"/>
          </w:p>
          <w:p w14:paraId="0D81C26F" w14:textId="77777777" w:rsidR="00086344" w:rsidRDefault="00086344" w:rsidP="00356EA3">
            <w:pPr>
              <w:spacing w:before="60" w:after="60"/>
              <w:rPr>
                <w:ins w:id="681" w:author="Hana Ponížilová" w:date="2025-08-06T07:21:00Z"/>
                <w:color w:val="221E1F"/>
              </w:rPr>
            </w:pPr>
            <w:r>
              <w:t xml:space="preserve">2014-2015: </w:t>
            </w:r>
            <w:proofErr w:type="spellStart"/>
            <w:r w:rsidRPr="007E0592">
              <w:rPr>
                <w:color w:val="221E1F"/>
              </w:rPr>
              <w:t>Bezalel</w:t>
            </w:r>
            <w:proofErr w:type="spellEnd"/>
            <w:r w:rsidRPr="007E0592">
              <w:rPr>
                <w:color w:val="221E1F"/>
              </w:rPr>
              <w:t xml:space="preserve"> </w:t>
            </w:r>
            <w:proofErr w:type="spellStart"/>
            <w:r w:rsidRPr="007E0592">
              <w:rPr>
                <w:color w:val="221E1F"/>
              </w:rPr>
              <w:t>Academy</w:t>
            </w:r>
            <w:proofErr w:type="spellEnd"/>
            <w:r w:rsidRPr="007E0592">
              <w:rPr>
                <w:color w:val="221E1F"/>
              </w:rPr>
              <w:t xml:space="preserve"> </w:t>
            </w:r>
            <w:proofErr w:type="spellStart"/>
            <w:r w:rsidRPr="007E0592">
              <w:rPr>
                <w:color w:val="221E1F"/>
              </w:rPr>
              <w:t>of</w:t>
            </w:r>
            <w:proofErr w:type="spellEnd"/>
            <w:r w:rsidRPr="007E0592">
              <w:rPr>
                <w:color w:val="221E1F"/>
              </w:rPr>
              <w:t xml:space="preserve"> </w:t>
            </w:r>
            <w:proofErr w:type="spellStart"/>
            <w:r w:rsidRPr="007E0592">
              <w:rPr>
                <w:color w:val="221E1F"/>
              </w:rPr>
              <w:t>arts</w:t>
            </w:r>
            <w:proofErr w:type="spellEnd"/>
            <w:r w:rsidRPr="007E0592">
              <w:rPr>
                <w:color w:val="221E1F"/>
              </w:rPr>
              <w:t xml:space="preserve"> and design in Jerusalem, asistent pedagoga, </w:t>
            </w:r>
            <w:r>
              <w:rPr>
                <w:color w:val="221E1F"/>
              </w:rPr>
              <w:t xml:space="preserve">katedra: </w:t>
            </w:r>
            <w:proofErr w:type="spellStart"/>
            <w:r w:rsidRPr="007E0592">
              <w:rPr>
                <w:color w:val="221E1F"/>
              </w:rPr>
              <w:t>Fashion</w:t>
            </w:r>
            <w:proofErr w:type="spellEnd"/>
            <w:r w:rsidRPr="007E0592">
              <w:rPr>
                <w:color w:val="221E1F"/>
              </w:rPr>
              <w:t xml:space="preserve"> and </w:t>
            </w:r>
            <w:proofErr w:type="spellStart"/>
            <w:r w:rsidRPr="007E0592">
              <w:rPr>
                <w:color w:val="221E1F"/>
              </w:rPr>
              <w:t>je</w:t>
            </w:r>
            <w:r>
              <w:rPr>
                <w:color w:val="221E1F"/>
              </w:rPr>
              <w:t>w</w:t>
            </w:r>
            <w:r w:rsidRPr="007E0592">
              <w:rPr>
                <w:color w:val="221E1F"/>
              </w:rPr>
              <w:t>elry</w:t>
            </w:r>
            <w:proofErr w:type="spellEnd"/>
            <w:r>
              <w:rPr>
                <w:color w:val="221E1F"/>
              </w:rPr>
              <w:t xml:space="preserve">, obor: </w:t>
            </w:r>
            <w:proofErr w:type="spellStart"/>
            <w:r>
              <w:rPr>
                <w:color w:val="221E1F"/>
              </w:rPr>
              <w:t>Footwear</w:t>
            </w:r>
            <w:proofErr w:type="spellEnd"/>
            <w:r>
              <w:rPr>
                <w:color w:val="221E1F"/>
              </w:rPr>
              <w:t xml:space="preserve"> design</w:t>
            </w:r>
          </w:p>
          <w:p w14:paraId="70D5C7A0" w14:textId="0BE313AC" w:rsidR="00717877" w:rsidRPr="004D771D" w:rsidRDefault="00DF7218" w:rsidP="00356EA3">
            <w:pPr>
              <w:spacing w:after="60"/>
            </w:pPr>
            <w:ins w:id="682" w:author="Hana Ponížilová" w:date="2025-08-07T07:30:00Z">
              <w:r>
                <w:rPr>
                  <w:color w:val="221E1F"/>
                </w:rPr>
                <w:t>Garantované studijní programy/obory za posledních 10 let: 0</w:t>
              </w:r>
            </w:ins>
          </w:p>
        </w:tc>
      </w:tr>
      <w:tr w:rsidR="00086344" w14:paraId="35812583" w14:textId="77777777" w:rsidTr="00F11EDE">
        <w:trPr>
          <w:trHeight w:val="250"/>
        </w:trPr>
        <w:tc>
          <w:tcPr>
            <w:tcW w:w="9814" w:type="dxa"/>
            <w:gridSpan w:val="13"/>
            <w:shd w:val="clear" w:color="auto" w:fill="F7CAAC"/>
          </w:tcPr>
          <w:p w14:paraId="59A1F6AD" w14:textId="77777777" w:rsidR="00086344" w:rsidRDefault="00086344" w:rsidP="00F11EDE">
            <w:pPr>
              <w:jc w:val="both"/>
            </w:pPr>
            <w:r>
              <w:rPr>
                <w:b/>
              </w:rPr>
              <w:t>Zkušenosti s vedením kvalifikačních a rigorózních prací</w:t>
            </w:r>
          </w:p>
        </w:tc>
      </w:tr>
      <w:tr w:rsidR="00086344" w14:paraId="67B3E544" w14:textId="77777777" w:rsidTr="00F11EDE">
        <w:trPr>
          <w:trHeight w:val="328"/>
        </w:trPr>
        <w:tc>
          <w:tcPr>
            <w:tcW w:w="9814" w:type="dxa"/>
            <w:gridSpan w:val="13"/>
          </w:tcPr>
          <w:p w14:paraId="3688E430" w14:textId="77777777" w:rsidR="00086344" w:rsidRPr="008326F7" w:rsidRDefault="00086344" w:rsidP="00F11EDE">
            <w:pPr>
              <w:jc w:val="both"/>
              <w:rPr>
                <w:rFonts w:eastAsia="Calibri"/>
              </w:rPr>
            </w:pPr>
            <w:r w:rsidRPr="008326F7">
              <w:rPr>
                <w:rFonts w:eastAsia="Calibri"/>
              </w:rPr>
              <w:t xml:space="preserve">Bakalářské práce: </w:t>
            </w:r>
            <w:r>
              <w:rPr>
                <w:rFonts w:eastAsia="Calibri"/>
              </w:rPr>
              <w:t>2</w:t>
            </w:r>
          </w:p>
          <w:p w14:paraId="3CA6D7DC" w14:textId="77777777" w:rsidR="00086344" w:rsidRDefault="00086344" w:rsidP="00F11EDE">
            <w:pPr>
              <w:jc w:val="both"/>
            </w:pPr>
            <w:r w:rsidRPr="008326F7">
              <w:rPr>
                <w:rFonts w:eastAsia="Calibri"/>
              </w:rPr>
              <w:t xml:space="preserve">Diplomové práce: </w:t>
            </w:r>
            <w:r>
              <w:rPr>
                <w:rFonts w:eastAsia="Calibri"/>
              </w:rPr>
              <w:t>1</w:t>
            </w:r>
          </w:p>
        </w:tc>
      </w:tr>
      <w:tr w:rsidR="00086344" w14:paraId="16AE80BA" w14:textId="77777777" w:rsidTr="00F11EDE">
        <w:trPr>
          <w:cantSplit/>
        </w:trPr>
        <w:tc>
          <w:tcPr>
            <w:tcW w:w="3152" w:type="dxa"/>
            <w:gridSpan w:val="3"/>
            <w:tcBorders>
              <w:top w:val="single" w:sz="12" w:space="0" w:color="auto"/>
            </w:tcBorders>
            <w:shd w:val="clear" w:color="auto" w:fill="F7CAAC"/>
          </w:tcPr>
          <w:p w14:paraId="7B6F5371" w14:textId="77777777" w:rsidR="00086344" w:rsidRDefault="00086344" w:rsidP="00F11EDE">
            <w:pPr>
              <w:jc w:val="both"/>
            </w:pPr>
            <w:r>
              <w:rPr>
                <w:b/>
              </w:rPr>
              <w:t xml:space="preserve">Obor habilitačního řízení </w:t>
            </w:r>
          </w:p>
        </w:tc>
        <w:tc>
          <w:tcPr>
            <w:tcW w:w="1984" w:type="dxa"/>
            <w:gridSpan w:val="2"/>
            <w:tcBorders>
              <w:top w:val="single" w:sz="12" w:space="0" w:color="auto"/>
            </w:tcBorders>
            <w:shd w:val="clear" w:color="auto" w:fill="F7CAAC"/>
          </w:tcPr>
          <w:p w14:paraId="78E10BE9" w14:textId="77777777" w:rsidR="00086344" w:rsidRDefault="00086344" w:rsidP="00F11EDE">
            <w:pPr>
              <w:jc w:val="both"/>
            </w:pPr>
            <w:r>
              <w:rPr>
                <w:b/>
              </w:rPr>
              <w:t>Rok udělení hodnosti</w:t>
            </w:r>
          </w:p>
        </w:tc>
        <w:tc>
          <w:tcPr>
            <w:tcW w:w="2552" w:type="dxa"/>
            <w:gridSpan w:val="3"/>
            <w:tcBorders>
              <w:top w:val="single" w:sz="12" w:space="0" w:color="auto"/>
              <w:right w:val="single" w:sz="12" w:space="0" w:color="auto"/>
            </w:tcBorders>
            <w:shd w:val="clear" w:color="auto" w:fill="F7CAAC"/>
          </w:tcPr>
          <w:p w14:paraId="6C92DF34" w14:textId="77777777" w:rsidR="00086344" w:rsidRDefault="00086344" w:rsidP="00F11EDE">
            <w:pPr>
              <w:jc w:val="both"/>
            </w:pPr>
            <w:r>
              <w:rPr>
                <w:b/>
              </w:rPr>
              <w:t>Řízení konáno na VŠ</w:t>
            </w:r>
          </w:p>
        </w:tc>
        <w:tc>
          <w:tcPr>
            <w:tcW w:w="2126" w:type="dxa"/>
            <w:gridSpan w:val="5"/>
            <w:tcBorders>
              <w:top w:val="single" w:sz="12" w:space="0" w:color="auto"/>
              <w:left w:val="single" w:sz="12" w:space="0" w:color="auto"/>
            </w:tcBorders>
            <w:shd w:val="clear" w:color="auto" w:fill="F7CAAC"/>
          </w:tcPr>
          <w:p w14:paraId="5989CDF1" w14:textId="77777777" w:rsidR="00086344" w:rsidRDefault="00086344" w:rsidP="00F11EDE">
            <w:pPr>
              <w:jc w:val="both"/>
              <w:rPr>
                <w:b/>
              </w:rPr>
            </w:pPr>
            <w:r>
              <w:rPr>
                <w:b/>
              </w:rPr>
              <w:t>Ohlasy publikací</w:t>
            </w:r>
          </w:p>
        </w:tc>
      </w:tr>
      <w:tr w:rsidR="00086344" w14:paraId="2C4782D9" w14:textId="77777777" w:rsidTr="00F11EDE">
        <w:trPr>
          <w:cantSplit/>
        </w:trPr>
        <w:tc>
          <w:tcPr>
            <w:tcW w:w="3152" w:type="dxa"/>
            <w:gridSpan w:val="3"/>
          </w:tcPr>
          <w:p w14:paraId="3F8D21CF" w14:textId="77777777" w:rsidR="00086344" w:rsidRDefault="00086344" w:rsidP="00F11EDE">
            <w:pPr>
              <w:jc w:val="both"/>
            </w:pPr>
          </w:p>
        </w:tc>
        <w:tc>
          <w:tcPr>
            <w:tcW w:w="1984" w:type="dxa"/>
            <w:gridSpan w:val="2"/>
          </w:tcPr>
          <w:p w14:paraId="2456CB8E" w14:textId="77777777" w:rsidR="00086344" w:rsidRDefault="00086344" w:rsidP="00F11EDE">
            <w:pPr>
              <w:jc w:val="both"/>
            </w:pPr>
          </w:p>
        </w:tc>
        <w:tc>
          <w:tcPr>
            <w:tcW w:w="2552" w:type="dxa"/>
            <w:gridSpan w:val="3"/>
            <w:tcBorders>
              <w:right w:val="single" w:sz="12" w:space="0" w:color="auto"/>
            </w:tcBorders>
          </w:tcPr>
          <w:p w14:paraId="30CBD9C2" w14:textId="77777777" w:rsidR="00086344" w:rsidRDefault="00086344" w:rsidP="00F11EDE">
            <w:pPr>
              <w:jc w:val="both"/>
            </w:pPr>
          </w:p>
        </w:tc>
        <w:tc>
          <w:tcPr>
            <w:tcW w:w="709" w:type="dxa"/>
            <w:gridSpan w:val="3"/>
            <w:tcBorders>
              <w:left w:val="single" w:sz="12" w:space="0" w:color="auto"/>
            </w:tcBorders>
            <w:shd w:val="clear" w:color="auto" w:fill="F7CAAC"/>
          </w:tcPr>
          <w:p w14:paraId="176DB2C8" w14:textId="77777777" w:rsidR="00086344" w:rsidRPr="00F20AEF" w:rsidRDefault="00086344" w:rsidP="00F11EDE">
            <w:pPr>
              <w:jc w:val="both"/>
            </w:pPr>
            <w:proofErr w:type="spellStart"/>
            <w:r w:rsidRPr="00F20AEF">
              <w:rPr>
                <w:b/>
              </w:rPr>
              <w:t>WoS</w:t>
            </w:r>
            <w:proofErr w:type="spellEnd"/>
          </w:p>
        </w:tc>
        <w:tc>
          <w:tcPr>
            <w:tcW w:w="708" w:type="dxa"/>
            <w:shd w:val="clear" w:color="auto" w:fill="F7CAAC"/>
          </w:tcPr>
          <w:p w14:paraId="66706B2F" w14:textId="77777777" w:rsidR="00086344" w:rsidRPr="00F20AEF" w:rsidRDefault="00086344" w:rsidP="00F11EDE">
            <w:pPr>
              <w:jc w:val="both"/>
              <w:rPr>
                <w:sz w:val="18"/>
              </w:rPr>
            </w:pPr>
            <w:proofErr w:type="spellStart"/>
            <w:r w:rsidRPr="00F20AEF">
              <w:rPr>
                <w:b/>
                <w:sz w:val="18"/>
              </w:rPr>
              <w:t>Scopus</w:t>
            </w:r>
            <w:proofErr w:type="spellEnd"/>
          </w:p>
        </w:tc>
        <w:tc>
          <w:tcPr>
            <w:tcW w:w="709" w:type="dxa"/>
            <w:shd w:val="clear" w:color="auto" w:fill="F7CAAC"/>
          </w:tcPr>
          <w:p w14:paraId="01CCE3B0" w14:textId="77777777" w:rsidR="00086344" w:rsidRDefault="00086344" w:rsidP="00F11EDE">
            <w:pPr>
              <w:jc w:val="both"/>
            </w:pPr>
            <w:r>
              <w:rPr>
                <w:b/>
                <w:sz w:val="18"/>
              </w:rPr>
              <w:t>ostatní</w:t>
            </w:r>
          </w:p>
        </w:tc>
      </w:tr>
      <w:tr w:rsidR="00086344" w14:paraId="73F84124" w14:textId="77777777" w:rsidTr="00F11EDE">
        <w:trPr>
          <w:cantSplit/>
          <w:trHeight w:val="70"/>
        </w:trPr>
        <w:tc>
          <w:tcPr>
            <w:tcW w:w="3152" w:type="dxa"/>
            <w:gridSpan w:val="3"/>
            <w:shd w:val="clear" w:color="auto" w:fill="F7CAAC"/>
          </w:tcPr>
          <w:p w14:paraId="4E73833E" w14:textId="77777777" w:rsidR="00086344" w:rsidRDefault="00086344" w:rsidP="00F11EDE">
            <w:pPr>
              <w:jc w:val="both"/>
            </w:pPr>
            <w:r>
              <w:rPr>
                <w:b/>
              </w:rPr>
              <w:t>Obor jmenovacího řízení</w:t>
            </w:r>
          </w:p>
        </w:tc>
        <w:tc>
          <w:tcPr>
            <w:tcW w:w="1984" w:type="dxa"/>
            <w:gridSpan w:val="2"/>
            <w:shd w:val="clear" w:color="auto" w:fill="F7CAAC"/>
          </w:tcPr>
          <w:p w14:paraId="407ECC26" w14:textId="77777777" w:rsidR="00086344" w:rsidRDefault="00086344" w:rsidP="00F11EDE">
            <w:pPr>
              <w:jc w:val="both"/>
            </w:pPr>
            <w:r>
              <w:rPr>
                <w:b/>
              </w:rPr>
              <w:t>Rok udělení hodnosti</w:t>
            </w:r>
          </w:p>
        </w:tc>
        <w:tc>
          <w:tcPr>
            <w:tcW w:w="2552" w:type="dxa"/>
            <w:gridSpan w:val="3"/>
            <w:tcBorders>
              <w:right w:val="single" w:sz="12" w:space="0" w:color="auto"/>
            </w:tcBorders>
            <w:shd w:val="clear" w:color="auto" w:fill="F7CAAC"/>
          </w:tcPr>
          <w:p w14:paraId="5B6A937D" w14:textId="77777777" w:rsidR="00086344" w:rsidRDefault="00086344" w:rsidP="00F11EDE">
            <w:pPr>
              <w:jc w:val="both"/>
            </w:pPr>
            <w:r>
              <w:rPr>
                <w:b/>
              </w:rPr>
              <w:t>Řízení konáno na VŠ</w:t>
            </w:r>
          </w:p>
        </w:tc>
        <w:tc>
          <w:tcPr>
            <w:tcW w:w="709" w:type="dxa"/>
            <w:gridSpan w:val="3"/>
            <w:tcBorders>
              <w:left w:val="single" w:sz="12" w:space="0" w:color="auto"/>
            </w:tcBorders>
          </w:tcPr>
          <w:p w14:paraId="22A8F967" w14:textId="77777777" w:rsidR="00086344" w:rsidRPr="00F20AEF" w:rsidRDefault="00086344" w:rsidP="00F11EDE">
            <w:pPr>
              <w:jc w:val="both"/>
              <w:rPr>
                <w:b/>
              </w:rPr>
            </w:pPr>
          </w:p>
        </w:tc>
        <w:tc>
          <w:tcPr>
            <w:tcW w:w="708" w:type="dxa"/>
          </w:tcPr>
          <w:p w14:paraId="4774B9D6" w14:textId="77777777" w:rsidR="00086344" w:rsidRPr="00F20AEF" w:rsidRDefault="00086344" w:rsidP="00F11EDE">
            <w:pPr>
              <w:jc w:val="both"/>
              <w:rPr>
                <w:b/>
              </w:rPr>
            </w:pPr>
          </w:p>
        </w:tc>
        <w:tc>
          <w:tcPr>
            <w:tcW w:w="709" w:type="dxa"/>
          </w:tcPr>
          <w:p w14:paraId="640A2347" w14:textId="77777777" w:rsidR="00086344" w:rsidRDefault="00086344" w:rsidP="00F11EDE">
            <w:pPr>
              <w:jc w:val="both"/>
              <w:rPr>
                <w:b/>
              </w:rPr>
            </w:pPr>
          </w:p>
        </w:tc>
      </w:tr>
      <w:tr w:rsidR="00086344" w14:paraId="6CE13960" w14:textId="77777777" w:rsidTr="00F11EDE">
        <w:trPr>
          <w:trHeight w:val="205"/>
        </w:trPr>
        <w:tc>
          <w:tcPr>
            <w:tcW w:w="3152" w:type="dxa"/>
            <w:gridSpan w:val="3"/>
          </w:tcPr>
          <w:p w14:paraId="15E806EE" w14:textId="77777777" w:rsidR="00086344" w:rsidRDefault="00086344" w:rsidP="00F11EDE">
            <w:pPr>
              <w:jc w:val="both"/>
            </w:pPr>
          </w:p>
        </w:tc>
        <w:tc>
          <w:tcPr>
            <w:tcW w:w="1984" w:type="dxa"/>
            <w:gridSpan w:val="2"/>
          </w:tcPr>
          <w:p w14:paraId="015E8DE4" w14:textId="77777777" w:rsidR="00086344" w:rsidRDefault="00086344" w:rsidP="00F11EDE">
            <w:pPr>
              <w:jc w:val="both"/>
            </w:pPr>
          </w:p>
        </w:tc>
        <w:tc>
          <w:tcPr>
            <w:tcW w:w="2552" w:type="dxa"/>
            <w:gridSpan w:val="3"/>
            <w:tcBorders>
              <w:right w:val="single" w:sz="12" w:space="0" w:color="auto"/>
            </w:tcBorders>
          </w:tcPr>
          <w:p w14:paraId="23760480" w14:textId="77777777" w:rsidR="00086344" w:rsidRDefault="00086344" w:rsidP="00F11EDE">
            <w:pPr>
              <w:jc w:val="both"/>
            </w:pPr>
          </w:p>
        </w:tc>
        <w:tc>
          <w:tcPr>
            <w:tcW w:w="1417" w:type="dxa"/>
            <w:gridSpan w:val="4"/>
            <w:tcBorders>
              <w:left w:val="single" w:sz="12" w:space="0" w:color="auto"/>
            </w:tcBorders>
            <w:shd w:val="clear" w:color="auto" w:fill="FBD4B4"/>
            <w:vAlign w:val="center"/>
          </w:tcPr>
          <w:p w14:paraId="01975D79" w14:textId="77777777" w:rsidR="00086344" w:rsidRPr="00F20AEF" w:rsidRDefault="00086344" w:rsidP="00F11EDE">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9" w:type="dxa"/>
            <w:vAlign w:val="center"/>
          </w:tcPr>
          <w:p w14:paraId="26E9A810" w14:textId="77777777" w:rsidR="00086344" w:rsidRDefault="00086344" w:rsidP="00F11EDE">
            <w:pPr>
              <w:rPr>
                <w:b/>
              </w:rPr>
            </w:pPr>
            <w:r>
              <w:rPr>
                <w:b/>
              </w:rPr>
              <w:t xml:space="preserve">    /</w:t>
            </w:r>
          </w:p>
        </w:tc>
      </w:tr>
    </w:tbl>
    <w:p w14:paraId="1763177B" w14:textId="77777777" w:rsidR="00086344" w:rsidRDefault="00086344" w:rsidP="00086344">
      <w:r>
        <w:br w:type="page"/>
      </w:r>
    </w:p>
    <w:p w14:paraId="4F888A0C" w14:textId="77777777" w:rsidR="00086344" w:rsidRDefault="00086344" w:rsidP="00086344"/>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461"/>
        <w:gridCol w:w="709"/>
        <w:gridCol w:w="2126"/>
      </w:tblGrid>
      <w:tr w:rsidR="00086344" w14:paraId="524C3C42" w14:textId="77777777" w:rsidTr="00F11EDE">
        <w:tc>
          <w:tcPr>
            <w:tcW w:w="9814" w:type="dxa"/>
            <w:gridSpan w:val="4"/>
            <w:shd w:val="clear" w:color="auto" w:fill="F7CAAC"/>
          </w:tcPr>
          <w:p w14:paraId="4424C953" w14:textId="77777777" w:rsidR="00086344" w:rsidRDefault="00086344" w:rsidP="00F11EDE">
            <w:pPr>
              <w:jc w:val="both"/>
              <w:rPr>
                <w:b/>
              </w:rPr>
            </w:pPr>
            <w:r>
              <w:rPr>
                <w:b/>
              </w:rPr>
              <w:t xml:space="preserve">Přehled o nejvýznamnější publikační a další tvůrčí činnosti nebo další profesní činnosti u odborníků z praxe vztahující se k zabezpečovaným předmětům </w:t>
            </w:r>
          </w:p>
        </w:tc>
      </w:tr>
      <w:tr w:rsidR="00086344" w14:paraId="0CDCCBE0" w14:textId="77777777" w:rsidTr="00F11EDE">
        <w:trPr>
          <w:trHeight w:val="62"/>
        </w:trPr>
        <w:tc>
          <w:tcPr>
            <w:tcW w:w="9814" w:type="dxa"/>
            <w:gridSpan w:val="4"/>
          </w:tcPr>
          <w:p w14:paraId="08468EA8" w14:textId="77777777" w:rsidR="00167F1E" w:rsidRDefault="001A350F" w:rsidP="003C0F57">
            <w:pPr>
              <w:jc w:val="both"/>
            </w:pPr>
            <w:r>
              <w:t xml:space="preserve">2021: RED DOT – </w:t>
            </w:r>
            <w:proofErr w:type="spellStart"/>
            <w:r>
              <w:t>High</w:t>
            </w:r>
            <w:proofErr w:type="spellEnd"/>
            <w:r>
              <w:t xml:space="preserve"> Tech </w:t>
            </w:r>
            <w:proofErr w:type="spellStart"/>
            <w:r>
              <w:t>footwear</w:t>
            </w:r>
            <w:proofErr w:type="spellEnd"/>
            <w:r>
              <w:t xml:space="preserve"> skin (ZETA, financováno: TAČR, </w:t>
            </w:r>
            <w:proofErr w:type="spellStart"/>
            <w:r>
              <w:t>project</w:t>
            </w:r>
            <w:proofErr w:type="spellEnd"/>
            <w:r>
              <w:t xml:space="preserve">: TJ02000125) </w:t>
            </w:r>
          </w:p>
          <w:p w14:paraId="20EAD90E" w14:textId="77777777" w:rsidR="00167F1E" w:rsidRDefault="001A350F" w:rsidP="003C0F57">
            <w:pPr>
              <w:jc w:val="both"/>
            </w:pPr>
            <w:r>
              <w:t xml:space="preserve">2021: GERMAN INNOVATION AWARD, 1. místo – </w:t>
            </w:r>
            <w:proofErr w:type="spellStart"/>
            <w:r>
              <w:t>High</w:t>
            </w:r>
            <w:proofErr w:type="spellEnd"/>
            <w:r>
              <w:t xml:space="preserve"> Tech </w:t>
            </w:r>
            <w:proofErr w:type="spellStart"/>
            <w:r>
              <w:t>footwear</w:t>
            </w:r>
            <w:proofErr w:type="spellEnd"/>
            <w:r>
              <w:t xml:space="preserve"> skin (ZETA, financováno: TAČR, </w:t>
            </w:r>
            <w:proofErr w:type="spellStart"/>
            <w:r>
              <w:t>project</w:t>
            </w:r>
            <w:proofErr w:type="spellEnd"/>
            <w:r>
              <w:t xml:space="preserve">: TJ02000125) </w:t>
            </w:r>
          </w:p>
          <w:p w14:paraId="4455581F" w14:textId="77777777" w:rsidR="00167F1E" w:rsidRDefault="001A350F" w:rsidP="003C0F57">
            <w:pPr>
              <w:jc w:val="both"/>
            </w:pPr>
            <w:r>
              <w:t xml:space="preserve">2021: EUROPEAN PRODUCT DESIGN AWARD, 1. místo – </w:t>
            </w:r>
            <w:proofErr w:type="spellStart"/>
            <w:r>
              <w:t>High</w:t>
            </w:r>
            <w:proofErr w:type="spellEnd"/>
            <w:r>
              <w:t xml:space="preserve"> Tech </w:t>
            </w:r>
            <w:proofErr w:type="spellStart"/>
            <w:r>
              <w:t>footwear</w:t>
            </w:r>
            <w:proofErr w:type="spellEnd"/>
            <w:r>
              <w:t xml:space="preserve"> skin (ZETA, financováno: TAČR, </w:t>
            </w:r>
            <w:proofErr w:type="spellStart"/>
            <w:r>
              <w:t>project</w:t>
            </w:r>
            <w:proofErr w:type="spellEnd"/>
            <w:r>
              <w:t xml:space="preserve">: TJ02000125) </w:t>
            </w:r>
          </w:p>
          <w:p w14:paraId="5A11F42F" w14:textId="77777777" w:rsidR="00167F1E" w:rsidRDefault="001A350F" w:rsidP="003C0F57">
            <w:pPr>
              <w:jc w:val="both"/>
            </w:pPr>
            <w:r>
              <w:t xml:space="preserve">2021: GLOBAL FOOTWEAR AWARD, 1. místo – </w:t>
            </w:r>
            <w:proofErr w:type="spellStart"/>
            <w:r>
              <w:t>High</w:t>
            </w:r>
            <w:proofErr w:type="spellEnd"/>
            <w:r>
              <w:t xml:space="preserve"> Tech </w:t>
            </w:r>
            <w:proofErr w:type="spellStart"/>
            <w:r>
              <w:t>footwear</w:t>
            </w:r>
            <w:proofErr w:type="spellEnd"/>
            <w:r>
              <w:t xml:space="preserve"> skin (ZETA, financováno: TAČR, </w:t>
            </w:r>
            <w:proofErr w:type="spellStart"/>
            <w:r>
              <w:t>project</w:t>
            </w:r>
            <w:proofErr w:type="spellEnd"/>
            <w:r>
              <w:t xml:space="preserve">: TJ02000125) </w:t>
            </w:r>
          </w:p>
          <w:p w14:paraId="51B44C37" w14:textId="192275E8" w:rsidR="00086344" w:rsidRDefault="001A350F" w:rsidP="003C0F57">
            <w:pPr>
              <w:jc w:val="both"/>
              <w:rPr>
                <w:b/>
              </w:rPr>
            </w:pPr>
            <w:r>
              <w:t xml:space="preserve">2021: Patent, </w:t>
            </w:r>
            <w:proofErr w:type="spellStart"/>
            <w:r>
              <w:t>High</w:t>
            </w:r>
            <w:proofErr w:type="spellEnd"/>
            <w:r>
              <w:t xml:space="preserve"> Tech </w:t>
            </w:r>
            <w:proofErr w:type="spellStart"/>
            <w:r>
              <w:t>footwear</w:t>
            </w:r>
            <w:proofErr w:type="spellEnd"/>
            <w:r>
              <w:t xml:space="preserve"> skin (ZETA, financováno: TAČR, </w:t>
            </w:r>
            <w:proofErr w:type="spellStart"/>
            <w:r>
              <w:t>project</w:t>
            </w:r>
            <w:proofErr w:type="spellEnd"/>
            <w:r>
              <w:t>: TJ02000125)</w:t>
            </w:r>
          </w:p>
        </w:tc>
      </w:tr>
      <w:tr w:rsidR="00086344" w14:paraId="69D88DA8" w14:textId="77777777" w:rsidTr="00F11EDE">
        <w:trPr>
          <w:trHeight w:val="218"/>
        </w:trPr>
        <w:tc>
          <w:tcPr>
            <w:tcW w:w="9814" w:type="dxa"/>
            <w:gridSpan w:val="4"/>
            <w:shd w:val="clear" w:color="auto" w:fill="F7CAAC"/>
          </w:tcPr>
          <w:p w14:paraId="0D860773" w14:textId="77777777" w:rsidR="00086344" w:rsidRDefault="00086344" w:rsidP="00F11EDE">
            <w:pPr>
              <w:rPr>
                <w:b/>
              </w:rPr>
            </w:pPr>
            <w:r>
              <w:rPr>
                <w:b/>
              </w:rPr>
              <w:t>Působení v zahraničí</w:t>
            </w:r>
          </w:p>
        </w:tc>
      </w:tr>
      <w:tr w:rsidR="00086344" w14:paraId="50C836D2" w14:textId="77777777" w:rsidTr="00F11EDE">
        <w:trPr>
          <w:trHeight w:val="257"/>
        </w:trPr>
        <w:tc>
          <w:tcPr>
            <w:tcW w:w="9814" w:type="dxa"/>
            <w:gridSpan w:val="4"/>
          </w:tcPr>
          <w:p w14:paraId="0EE08549" w14:textId="77777777" w:rsidR="00A55F8F" w:rsidRPr="00EB0D1B" w:rsidRDefault="00A55F8F" w:rsidP="00A55F8F">
            <w:pPr>
              <w:autoSpaceDE w:val="0"/>
              <w:autoSpaceDN w:val="0"/>
              <w:adjustRightInd w:val="0"/>
              <w:rPr>
                <w:rFonts w:eastAsiaTheme="minorHAnsi"/>
                <w:color w:val="000000"/>
                <w:lang w:eastAsia="en-US"/>
              </w:rPr>
            </w:pPr>
            <w:r w:rsidRPr="00EB0D1B">
              <w:rPr>
                <w:rFonts w:ascii="Calibri" w:eastAsiaTheme="minorHAnsi" w:hAnsi="Calibri" w:cs="Calibri"/>
                <w:lang w:eastAsia="en-US"/>
              </w:rPr>
              <w:t>2</w:t>
            </w:r>
            <w:r w:rsidRPr="002F34FC">
              <w:rPr>
                <w:rFonts w:eastAsiaTheme="minorHAnsi"/>
                <w:lang w:eastAsia="en-US"/>
              </w:rPr>
              <w:t xml:space="preserve">010: </w:t>
            </w:r>
            <w:proofErr w:type="spellStart"/>
            <w:r w:rsidRPr="002F34FC">
              <w:rPr>
                <w:rFonts w:eastAsiaTheme="minorHAnsi"/>
                <w:color w:val="221E1F"/>
                <w:lang w:eastAsia="en-US"/>
              </w:rPr>
              <w:t>Strzeminski</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Academy</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of</w:t>
            </w:r>
            <w:proofErr w:type="spellEnd"/>
            <w:r w:rsidRPr="002F34FC">
              <w:rPr>
                <w:rFonts w:eastAsiaTheme="minorHAnsi"/>
                <w:color w:val="221E1F"/>
                <w:lang w:eastAsia="en-US"/>
              </w:rPr>
              <w:t xml:space="preserve"> Art </w:t>
            </w:r>
            <w:proofErr w:type="spellStart"/>
            <w:r w:rsidRPr="002F34FC">
              <w:rPr>
                <w:rFonts w:eastAsiaTheme="minorHAnsi"/>
                <w:color w:val="221E1F"/>
                <w:lang w:eastAsia="en-US"/>
              </w:rPr>
              <w:t>Lodz</w:t>
            </w:r>
            <w:proofErr w:type="spellEnd"/>
            <w:r w:rsidRPr="002F34FC">
              <w:rPr>
                <w:rFonts w:eastAsiaTheme="minorHAnsi"/>
                <w:color w:val="221E1F"/>
                <w:lang w:eastAsia="en-US"/>
              </w:rPr>
              <w:t xml:space="preserve">, Polsko, </w:t>
            </w:r>
            <w:r>
              <w:rPr>
                <w:rFonts w:eastAsiaTheme="minorHAnsi"/>
                <w:color w:val="221E1F"/>
                <w:lang w:eastAsia="en-US"/>
              </w:rPr>
              <w:t>studijní pobyt</w:t>
            </w:r>
            <w:r w:rsidRPr="002F34FC">
              <w:rPr>
                <w:rFonts w:eastAsiaTheme="minorHAnsi"/>
                <w:color w:val="221E1F"/>
                <w:lang w:eastAsia="en-US"/>
              </w:rPr>
              <w:t xml:space="preserve"> / 5 měsíců</w:t>
            </w:r>
          </w:p>
          <w:p w14:paraId="56660481" w14:textId="77777777" w:rsidR="00A55F8F" w:rsidRDefault="00A55F8F" w:rsidP="00A55F8F">
            <w:pPr>
              <w:rPr>
                <w:rFonts w:eastAsiaTheme="minorHAnsi"/>
                <w:color w:val="221E1F"/>
                <w:lang w:eastAsia="en-US"/>
              </w:rPr>
            </w:pPr>
            <w:r w:rsidRPr="002F34FC">
              <w:rPr>
                <w:rFonts w:eastAsiaTheme="minorHAnsi"/>
                <w:lang w:eastAsia="en-US"/>
              </w:rPr>
              <w:t xml:space="preserve">2011: </w:t>
            </w:r>
            <w:proofErr w:type="spellStart"/>
            <w:r w:rsidRPr="002F34FC">
              <w:rPr>
                <w:rFonts w:eastAsiaTheme="minorHAnsi"/>
                <w:color w:val="221E1F"/>
                <w:lang w:eastAsia="en-US"/>
              </w:rPr>
              <w:t>Mimar</w:t>
            </w:r>
            <w:proofErr w:type="spellEnd"/>
            <w:r w:rsidRPr="002F34FC">
              <w:rPr>
                <w:rFonts w:eastAsiaTheme="minorHAnsi"/>
                <w:color w:val="221E1F"/>
                <w:lang w:eastAsia="en-US"/>
              </w:rPr>
              <w:t xml:space="preserve"> </w:t>
            </w:r>
            <w:proofErr w:type="spellStart"/>
            <w:r w:rsidRPr="002F34FC">
              <w:rPr>
                <w:rFonts w:eastAsiaTheme="minorHAnsi"/>
                <w:color w:val="221E1F"/>
                <w:lang w:eastAsia="en-US"/>
              </w:rPr>
              <w:t>Sinan</w:t>
            </w:r>
            <w:proofErr w:type="spellEnd"/>
            <w:r w:rsidRPr="002F34FC">
              <w:rPr>
                <w:rFonts w:eastAsiaTheme="minorHAnsi"/>
                <w:color w:val="221E1F"/>
                <w:lang w:eastAsia="en-US"/>
              </w:rPr>
              <w:t xml:space="preserve"> Fine </w:t>
            </w:r>
            <w:proofErr w:type="spellStart"/>
            <w:r w:rsidRPr="002F34FC">
              <w:rPr>
                <w:rFonts w:eastAsiaTheme="minorHAnsi"/>
                <w:color w:val="221E1F"/>
                <w:lang w:eastAsia="en-US"/>
              </w:rPr>
              <w:t>Arts</w:t>
            </w:r>
            <w:proofErr w:type="spellEnd"/>
            <w:r w:rsidRPr="002F34FC">
              <w:rPr>
                <w:rFonts w:eastAsiaTheme="minorHAnsi"/>
                <w:color w:val="221E1F"/>
                <w:lang w:eastAsia="en-US"/>
              </w:rPr>
              <w:t xml:space="preserve"> University in Istanbul, Turecko,</w:t>
            </w:r>
            <w:r>
              <w:rPr>
                <w:rFonts w:eastAsiaTheme="minorHAnsi"/>
                <w:color w:val="221E1F"/>
                <w:lang w:eastAsia="en-US"/>
              </w:rPr>
              <w:t xml:space="preserve"> studijní pobyt</w:t>
            </w:r>
            <w:r w:rsidRPr="002F34FC">
              <w:rPr>
                <w:rFonts w:eastAsiaTheme="minorHAnsi"/>
                <w:color w:val="221E1F"/>
                <w:lang w:eastAsia="en-US"/>
              </w:rPr>
              <w:t xml:space="preserve"> / 5 měsíců</w:t>
            </w:r>
          </w:p>
          <w:p w14:paraId="22C7B18A" w14:textId="77777777" w:rsidR="00A55F8F" w:rsidRPr="002F34FC" w:rsidRDefault="00A55F8F" w:rsidP="00A55F8F">
            <w:pPr>
              <w:rPr>
                <w:rFonts w:eastAsiaTheme="minorHAnsi"/>
                <w:color w:val="221E1F"/>
                <w:lang w:eastAsia="en-US"/>
              </w:rPr>
            </w:pPr>
            <w:r w:rsidRPr="002F34FC">
              <w:rPr>
                <w:rFonts w:eastAsiaTheme="minorHAnsi"/>
                <w:color w:val="221E1F"/>
                <w:lang w:eastAsia="en-US"/>
              </w:rPr>
              <w:t xml:space="preserve">2012: Elina </w:t>
            </w:r>
            <w:proofErr w:type="spellStart"/>
            <w:r w:rsidRPr="002F34FC">
              <w:rPr>
                <w:rFonts w:eastAsiaTheme="minorHAnsi"/>
                <w:color w:val="221E1F"/>
                <w:lang w:eastAsia="en-US"/>
              </w:rPr>
              <w:t>Dobele</w:t>
            </w:r>
            <w:proofErr w:type="spellEnd"/>
            <w:r w:rsidRPr="002F34FC">
              <w:rPr>
                <w:rFonts w:eastAsiaTheme="minorHAnsi"/>
                <w:color w:val="221E1F"/>
                <w:lang w:eastAsia="en-US"/>
              </w:rPr>
              <w:t xml:space="preserve"> studio, asistent designér, Lotyšsko / 3 měsíce</w:t>
            </w:r>
          </w:p>
          <w:p w14:paraId="2CB28B63" w14:textId="2E8FC475" w:rsidR="00086344" w:rsidRDefault="00086344" w:rsidP="00F11EDE">
            <w:pPr>
              <w:rPr>
                <w:rFonts w:eastAsiaTheme="minorHAnsi"/>
                <w:color w:val="221E1F"/>
                <w:lang w:eastAsia="en-US"/>
              </w:rPr>
            </w:pPr>
            <w:r>
              <w:rPr>
                <w:rFonts w:eastAsiaTheme="minorHAnsi"/>
                <w:color w:val="221E1F"/>
                <w:lang w:eastAsia="en-US"/>
              </w:rPr>
              <w:t>2013</w:t>
            </w:r>
            <w:r w:rsidR="007E517B">
              <w:rPr>
                <w:rFonts w:eastAsiaTheme="minorHAnsi"/>
                <w:color w:val="221E1F"/>
                <w:lang w:eastAsia="en-US"/>
              </w:rPr>
              <w:t>-</w:t>
            </w:r>
            <w:r>
              <w:rPr>
                <w:rFonts w:eastAsiaTheme="minorHAnsi"/>
                <w:color w:val="221E1F"/>
                <w:lang w:eastAsia="en-US"/>
              </w:rPr>
              <w:t xml:space="preserve">2014: </w:t>
            </w:r>
            <w:proofErr w:type="spellStart"/>
            <w:r w:rsidRPr="002F34FC">
              <w:rPr>
                <w:color w:val="221E1F"/>
              </w:rPr>
              <w:t>Bezalel</w:t>
            </w:r>
            <w:proofErr w:type="spellEnd"/>
            <w:r w:rsidRPr="002F34FC">
              <w:rPr>
                <w:color w:val="221E1F"/>
              </w:rPr>
              <w:t xml:space="preserve"> </w:t>
            </w:r>
            <w:proofErr w:type="spellStart"/>
            <w:r w:rsidRPr="002F34FC">
              <w:rPr>
                <w:color w:val="221E1F"/>
              </w:rPr>
              <w:t>Academy</w:t>
            </w:r>
            <w:proofErr w:type="spellEnd"/>
            <w:r w:rsidRPr="002F34FC">
              <w:rPr>
                <w:color w:val="221E1F"/>
              </w:rPr>
              <w:t xml:space="preserve"> </w:t>
            </w:r>
            <w:proofErr w:type="spellStart"/>
            <w:r w:rsidRPr="002F34FC">
              <w:rPr>
                <w:color w:val="221E1F"/>
              </w:rPr>
              <w:t>of</w:t>
            </w:r>
            <w:proofErr w:type="spellEnd"/>
            <w:r w:rsidRPr="002F34FC">
              <w:rPr>
                <w:color w:val="221E1F"/>
              </w:rPr>
              <w:t xml:space="preserve"> </w:t>
            </w:r>
            <w:proofErr w:type="spellStart"/>
            <w:r w:rsidRPr="002F34FC">
              <w:rPr>
                <w:color w:val="221E1F"/>
              </w:rPr>
              <w:t>arts</w:t>
            </w:r>
            <w:proofErr w:type="spellEnd"/>
            <w:r w:rsidRPr="002F34FC">
              <w:rPr>
                <w:color w:val="221E1F"/>
              </w:rPr>
              <w:t xml:space="preserve"> and design in Jerusalem,</w:t>
            </w:r>
            <w:r>
              <w:rPr>
                <w:color w:val="221E1F"/>
              </w:rPr>
              <w:t xml:space="preserve"> </w:t>
            </w:r>
            <w:proofErr w:type="spellStart"/>
            <w:r>
              <w:rPr>
                <w:color w:val="221E1F"/>
              </w:rPr>
              <w:t>Israel</w:t>
            </w:r>
            <w:proofErr w:type="spellEnd"/>
            <w:r>
              <w:rPr>
                <w:color w:val="221E1F"/>
              </w:rPr>
              <w:t>,</w:t>
            </w:r>
            <w:r w:rsidRPr="002F34FC">
              <w:rPr>
                <w:color w:val="221E1F"/>
              </w:rPr>
              <w:t xml:space="preserve"> katedra: </w:t>
            </w:r>
            <w:proofErr w:type="spellStart"/>
            <w:r w:rsidRPr="002F34FC">
              <w:rPr>
                <w:color w:val="221E1F"/>
              </w:rPr>
              <w:t>Fashion</w:t>
            </w:r>
            <w:proofErr w:type="spellEnd"/>
            <w:r w:rsidRPr="002F34FC">
              <w:rPr>
                <w:color w:val="221E1F"/>
              </w:rPr>
              <w:t xml:space="preserve"> and </w:t>
            </w:r>
            <w:proofErr w:type="spellStart"/>
            <w:r w:rsidRPr="002F34FC">
              <w:rPr>
                <w:color w:val="221E1F"/>
              </w:rPr>
              <w:t>jewelry</w:t>
            </w:r>
            <w:proofErr w:type="spellEnd"/>
            <w:r w:rsidRPr="002F34FC">
              <w:rPr>
                <w:color w:val="221E1F"/>
              </w:rPr>
              <w:t xml:space="preserve">, obor: </w:t>
            </w:r>
            <w:proofErr w:type="spellStart"/>
            <w:r w:rsidRPr="002F34FC">
              <w:rPr>
                <w:color w:val="221E1F"/>
              </w:rPr>
              <w:t>Footwear</w:t>
            </w:r>
            <w:proofErr w:type="spellEnd"/>
            <w:r w:rsidRPr="002F34FC">
              <w:rPr>
                <w:color w:val="221E1F"/>
              </w:rPr>
              <w:t xml:space="preserve"> design</w:t>
            </w:r>
            <w:r>
              <w:rPr>
                <w:color w:val="221E1F"/>
              </w:rPr>
              <w:t>, studijní pobyt</w:t>
            </w:r>
            <w:r w:rsidRPr="002F34FC">
              <w:rPr>
                <w:color w:val="221E1F"/>
              </w:rPr>
              <w:t xml:space="preserve"> / </w:t>
            </w:r>
            <w:r>
              <w:rPr>
                <w:color w:val="221E1F"/>
              </w:rPr>
              <w:t>8 měsíců</w:t>
            </w:r>
          </w:p>
          <w:p w14:paraId="2D308FF3" w14:textId="77777777" w:rsidR="00086344" w:rsidRPr="002F34FC" w:rsidRDefault="00086344" w:rsidP="00F11EDE">
            <w:pPr>
              <w:rPr>
                <w:color w:val="221E1F"/>
              </w:rPr>
            </w:pPr>
            <w:r w:rsidRPr="002F34FC">
              <w:t xml:space="preserve">2014-2015: </w:t>
            </w:r>
            <w:proofErr w:type="spellStart"/>
            <w:r w:rsidRPr="002F34FC">
              <w:rPr>
                <w:color w:val="221E1F"/>
              </w:rPr>
              <w:t>Bezalel</w:t>
            </w:r>
            <w:proofErr w:type="spellEnd"/>
            <w:r w:rsidRPr="002F34FC">
              <w:rPr>
                <w:color w:val="221E1F"/>
              </w:rPr>
              <w:t xml:space="preserve"> </w:t>
            </w:r>
            <w:proofErr w:type="spellStart"/>
            <w:r w:rsidRPr="002F34FC">
              <w:rPr>
                <w:color w:val="221E1F"/>
              </w:rPr>
              <w:t>Academy</w:t>
            </w:r>
            <w:proofErr w:type="spellEnd"/>
            <w:r w:rsidRPr="002F34FC">
              <w:rPr>
                <w:color w:val="221E1F"/>
              </w:rPr>
              <w:t xml:space="preserve"> </w:t>
            </w:r>
            <w:proofErr w:type="spellStart"/>
            <w:r w:rsidRPr="002F34FC">
              <w:rPr>
                <w:color w:val="221E1F"/>
              </w:rPr>
              <w:t>of</w:t>
            </w:r>
            <w:proofErr w:type="spellEnd"/>
            <w:r w:rsidRPr="002F34FC">
              <w:rPr>
                <w:color w:val="221E1F"/>
              </w:rPr>
              <w:t xml:space="preserve"> </w:t>
            </w:r>
            <w:proofErr w:type="spellStart"/>
            <w:r w:rsidRPr="002F34FC">
              <w:rPr>
                <w:color w:val="221E1F"/>
              </w:rPr>
              <w:t>arts</w:t>
            </w:r>
            <w:proofErr w:type="spellEnd"/>
            <w:r w:rsidRPr="002F34FC">
              <w:rPr>
                <w:color w:val="221E1F"/>
              </w:rPr>
              <w:t xml:space="preserve"> and design in Jerusalem, </w:t>
            </w:r>
            <w:proofErr w:type="spellStart"/>
            <w:r>
              <w:rPr>
                <w:color w:val="221E1F"/>
              </w:rPr>
              <w:t>Israel</w:t>
            </w:r>
            <w:proofErr w:type="spellEnd"/>
            <w:r>
              <w:rPr>
                <w:color w:val="221E1F"/>
              </w:rPr>
              <w:t xml:space="preserve">, </w:t>
            </w:r>
            <w:r w:rsidRPr="002F34FC">
              <w:rPr>
                <w:color w:val="221E1F"/>
              </w:rPr>
              <w:t xml:space="preserve">asistent pedagoga, katedra: </w:t>
            </w:r>
            <w:proofErr w:type="spellStart"/>
            <w:r w:rsidRPr="002F34FC">
              <w:rPr>
                <w:color w:val="221E1F"/>
              </w:rPr>
              <w:t>Fashion</w:t>
            </w:r>
            <w:proofErr w:type="spellEnd"/>
            <w:r w:rsidRPr="002F34FC">
              <w:rPr>
                <w:color w:val="221E1F"/>
              </w:rPr>
              <w:t xml:space="preserve"> and </w:t>
            </w:r>
            <w:proofErr w:type="spellStart"/>
            <w:r w:rsidRPr="002F34FC">
              <w:rPr>
                <w:color w:val="221E1F"/>
              </w:rPr>
              <w:t>jewelry</w:t>
            </w:r>
            <w:proofErr w:type="spellEnd"/>
            <w:r w:rsidRPr="002F34FC">
              <w:rPr>
                <w:color w:val="221E1F"/>
              </w:rPr>
              <w:t xml:space="preserve">, obor: </w:t>
            </w:r>
            <w:proofErr w:type="spellStart"/>
            <w:r w:rsidRPr="002F34FC">
              <w:rPr>
                <w:color w:val="221E1F"/>
              </w:rPr>
              <w:t>Footwear</w:t>
            </w:r>
            <w:proofErr w:type="spellEnd"/>
            <w:r w:rsidRPr="002F34FC">
              <w:rPr>
                <w:color w:val="221E1F"/>
              </w:rPr>
              <w:t xml:space="preserve"> design / 1 rok</w:t>
            </w:r>
          </w:p>
          <w:p w14:paraId="3B0F3099" w14:textId="79DC6E44" w:rsidR="00086344" w:rsidRDefault="00086344" w:rsidP="00F11EDE">
            <w:pPr>
              <w:rPr>
                <w:b/>
              </w:rPr>
            </w:pPr>
            <w:r w:rsidRPr="002F34FC">
              <w:rPr>
                <w:color w:val="221E1F"/>
              </w:rPr>
              <w:t xml:space="preserve">2016-2017: </w:t>
            </w:r>
            <w:proofErr w:type="spellStart"/>
            <w:r w:rsidRPr="002F34FC">
              <w:rPr>
                <w:color w:val="221E1F"/>
              </w:rPr>
              <w:t>The</w:t>
            </w:r>
            <w:proofErr w:type="spellEnd"/>
            <w:r w:rsidRPr="002F34FC">
              <w:rPr>
                <w:color w:val="221E1F"/>
              </w:rPr>
              <w:t xml:space="preserve"> </w:t>
            </w:r>
            <w:proofErr w:type="spellStart"/>
            <w:r w:rsidRPr="002F34FC">
              <w:rPr>
                <w:color w:val="221E1F"/>
              </w:rPr>
              <w:t>Footwearists</w:t>
            </w:r>
            <w:proofErr w:type="spellEnd"/>
            <w:r w:rsidRPr="002F34FC">
              <w:rPr>
                <w:color w:val="221E1F"/>
              </w:rPr>
              <w:t>, vývojář, inovátor obuvi, Španělsko / Čína / 1 rok</w:t>
            </w:r>
          </w:p>
        </w:tc>
      </w:tr>
      <w:tr w:rsidR="00086344" w14:paraId="03A07CD1" w14:textId="77777777" w:rsidTr="00F11EDE">
        <w:trPr>
          <w:cantSplit/>
          <w:trHeight w:val="470"/>
        </w:trPr>
        <w:tc>
          <w:tcPr>
            <w:tcW w:w="2518" w:type="dxa"/>
            <w:shd w:val="clear" w:color="auto" w:fill="F7CAAC"/>
          </w:tcPr>
          <w:p w14:paraId="2BEBFCF1" w14:textId="77777777" w:rsidR="00086344" w:rsidRDefault="00086344" w:rsidP="00F11EDE">
            <w:pPr>
              <w:jc w:val="both"/>
              <w:rPr>
                <w:b/>
              </w:rPr>
            </w:pPr>
            <w:r>
              <w:rPr>
                <w:b/>
              </w:rPr>
              <w:t xml:space="preserve">Podpis </w:t>
            </w:r>
          </w:p>
        </w:tc>
        <w:tc>
          <w:tcPr>
            <w:tcW w:w="4461" w:type="dxa"/>
          </w:tcPr>
          <w:p w14:paraId="17537D8C" w14:textId="77777777" w:rsidR="00086344" w:rsidRDefault="00086344" w:rsidP="00F11EDE">
            <w:pPr>
              <w:jc w:val="both"/>
            </w:pPr>
            <w:r>
              <w:t xml:space="preserve">Eva </w:t>
            </w:r>
            <w:proofErr w:type="spellStart"/>
            <w:r>
              <w:t>Klabalová</w:t>
            </w:r>
            <w:proofErr w:type="spellEnd"/>
            <w:r>
              <w:t xml:space="preserve"> v. r.</w:t>
            </w:r>
          </w:p>
        </w:tc>
        <w:tc>
          <w:tcPr>
            <w:tcW w:w="709" w:type="dxa"/>
            <w:shd w:val="clear" w:color="auto" w:fill="F7CAAC"/>
          </w:tcPr>
          <w:p w14:paraId="79042F16" w14:textId="77777777" w:rsidR="00086344" w:rsidRDefault="00086344" w:rsidP="00F11EDE">
            <w:pPr>
              <w:jc w:val="both"/>
            </w:pPr>
            <w:r>
              <w:rPr>
                <w:b/>
              </w:rPr>
              <w:t>datum</w:t>
            </w:r>
          </w:p>
        </w:tc>
        <w:tc>
          <w:tcPr>
            <w:tcW w:w="2126" w:type="dxa"/>
          </w:tcPr>
          <w:p w14:paraId="308F46EB" w14:textId="77777777" w:rsidR="00086344" w:rsidRDefault="00086344" w:rsidP="00F11EDE">
            <w:pPr>
              <w:jc w:val="both"/>
            </w:pPr>
            <w:r>
              <w:t>15. 9. 2024</w:t>
            </w:r>
          </w:p>
        </w:tc>
      </w:tr>
    </w:tbl>
    <w:p w14:paraId="3EE1106E" w14:textId="77777777" w:rsidR="00086344" w:rsidRDefault="00086344" w:rsidP="00086344"/>
    <w:p w14:paraId="5B400FC5" w14:textId="77777777" w:rsidR="00086344" w:rsidRDefault="00086344" w:rsidP="00086344">
      <w:pPr>
        <w:spacing w:after="160" w:line="259" w:lineRule="auto"/>
      </w:pPr>
      <w:r>
        <w:br w:type="page"/>
      </w:r>
    </w:p>
    <w:p w14:paraId="04B6FDDC" w14:textId="34F494E9" w:rsidR="009276F5" w:rsidRPr="00EB10BD" w:rsidRDefault="009276F5" w:rsidP="009276F5">
      <w:bookmarkStart w:id="683" w:name="_Hlk126907511"/>
      <w:r w:rsidRPr="0053139C">
        <w:rPr>
          <w:bCs/>
          <w:sz w:val="22"/>
          <w:szCs w:val="22"/>
        </w:rPr>
        <w:lastRenderedPageBreak/>
        <w:t>Příloha č. 4</w:t>
      </w:r>
    </w:p>
    <w:p w14:paraId="7B3599CA" w14:textId="77777777" w:rsidR="009276F5" w:rsidRDefault="009276F5" w:rsidP="009276F5">
      <w:pPr>
        <w:rPr>
          <w:b/>
        </w:rPr>
      </w:pPr>
    </w:p>
    <w:p w14:paraId="5259D56A" w14:textId="77777777" w:rsidR="009276F5" w:rsidRPr="00C83D0C" w:rsidRDefault="009276F5" w:rsidP="009276F5">
      <w:pPr>
        <w:jc w:val="center"/>
        <w:rPr>
          <w:b/>
          <w:sz w:val="22"/>
          <w:szCs w:val="22"/>
        </w:rPr>
      </w:pPr>
      <w:r w:rsidRPr="00C83D0C">
        <w:rPr>
          <w:b/>
          <w:sz w:val="22"/>
          <w:szCs w:val="22"/>
        </w:rPr>
        <w:t>Prohlášení</w:t>
      </w:r>
    </w:p>
    <w:p w14:paraId="5B5D273C" w14:textId="77777777" w:rsidR="009276F5" w:rsidRPr="00C83D0C" w:rsidRDefault="009276F5" w:rsidP="009276F5">
      <w:pPr>
        <w:jc w:val="center"/>
        <w:rPr>
          <w:b/>
          <w:sz w:val="22"/>
          <w:szCs w:val="22"/>
        </w:rPr>
      </w:pPr>
    </w:p>
    <w:p w14:paraId="1FB71FEF" w14:textId="37A3C86A" w:rsidR="009276F5" w:rsidRDefault="009276F5" w:rsidP="009276F5">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e ve vysokém školst</w:t>
      </w:r>
      <w:r w:rsidR="007307C9">
        <w:rPr>
          <w:sz w:val="22"/>
          <w:szCs w:val="22"/>
        </w:rPr>
        <w:t>v</w:t>
      </w:r>
      <w:r>
        <w:rPr>
          <w:sz w:val="22"/>
          <w:szCs w:val="22"/>
        </w:rPr>
        <w:t>í,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4F50E652" w14:textId="77777777" w:rsidR="009276F5" w:rsidRPr="00AD35BB" w:rsidRDefault="009276F5" w:rsidP="00356C01">
      <w:pPr>
        <w:pStyle w:val="Odstavecseseznamem"/>
        <w:numPr>
          <w:ilvl w:val="2"/>
          <w:numId w:val="22"/>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6DA0B11A" w14:textId="77777777" w:rsidR="009276F5" w:rsidRDefault="009276F5" w:rsidP="00356C01">
      <w:pPr>
        <w:pStyle w:val="Odstavecseseznamem"/>
        <w:numPr>
          <w:ilvl w:val="0"/>
          <w:numId w:val="23"/>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48B72011" w14:textId="77777777" w:rsidR="009276F5" w:rsidRPr="00EE10B7" w:rsidRDefault="009276F5" w:rsidP="00356C01">
      <w:pPr>
        <w:pStyle w:val="Odstavecseseznamem"/>
        <w:numPr>
          <w:ilvl w:val="0"/>
          <w:numId w:val="23"/>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3455FC20" w14:textId="77777777" w:rsidR="009276F5" w:rsidRPr="00EE10B7" w:rsidRDefault="009276F5" w:rsidP="00356C01">
      <w:pPr>
        <w:pStyle w:val="Odstavecseseznamem"/>
        <w:widowControl w:val="0"/>
        <w:numPr>
          <w:ilvl w:val="2"/>
          <w:numId w:val="22"/>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61B62A32" w14:textId="77777777" w:rsidR="009276F5" w:rsidRPr="00276404" w:rsidRDefault="009276F5" w:rsidP="00356C01">
      <w:pPr>
        <w:pStyle w:val="Odstavecseseznamem"/>
        <w:widowControl w:val="0"/>
        <w:numPr>
          <w:ilvl w:val="2"/>
          <w:numId w:val="22"/>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247DA073" w14:textId="77777777" w:rsidR="009276F5" w:rsidRPr="00ED2464" w:rsidRDefault="009276F5" w:rsidP="00356C01">
      <w:pPr>
        <w:pStyle w:val="Odstavecseseznamem"/>
        <w:widowControl w:val="0"/>
        <w:numPr>
          <w:ilvl w:val="2"/>
          <w:numId w:val="22"/>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02811EEB" w14:textId="77777777" w:rsidR="009276F5" w:rsidRPr="00C83D0C" w:rsidRDefault="009276F5" w:rsidP="009276F5">
      <w:pPr>
        <w:jc w:val="both"/>
      </w:pPr>
    </w:p>
    <w:p w14:paraId="2E8BC742" w14:textId="77777777" w:rsidR="009276F5" w:rsidRPr="00C83D0C" w:rsidRDefault="009276F5" w:rsidP="009276F5">
      <w:pPr>
        <w:jc w:val="both"/>
      </w:pPr>
    </w:p>
    <w:p w14:paraId="4367F70F" w14:textId="77777777" w:rsidR="009276F5" w:rsidRPr="00C83D0C" w:rsidRDefault="009276F5" w:rsidP="009276F5">
      <w:pPr>
        <w:jc w:val="both"/>
      </w:pPr>
    </w:p>
    <w:p w14:paraId="067DE141" w14:textId="77777777" w:rsidR="009276F5" w:rsidRPr="00C83D0C" w:rsidRDefault="009276F5" w:rsidP="009276F5">
      <w:pPr>
        <w:jc w:val="both"/>
      </w:pPr>
    </w:p>
    <w:p w14:paraId="2637362F" w14:textId="77777777" w:rsidR="009276F5" w:rsidRPr="00C83D0C" w:rsidRDefault="009276F5" w:rsidP="009276F5">
      <w:pPr>
        <w:jc w:val="both"/>
      </w:pPr>
    </w:p>
    <w:p w14:paraId="2F266C10" w14:textId="77777777" w:rsidR="009276F5" w:rsidRPr="00C83D0C" w:rsidRDefault="009276F5" w:rsidP="009276F5">
      <w:pPr>
        <w:jc w:val="both"/>
      </w:pPr>
    </w:p>
    <w:p w14:paraId="700C641F" w14:textId="77777777" w:rsidR="009276F5" w:rsidRPr="00C83D0C" w:rsidRDefault="009276F5" w:rsidP="009276F5">
      <w:pPr>
        <w:tabs>
          <w:tab w:val="center" w:pos="6804"/>
        </w:tabs>
        <w:jc w:val="both"/>
        <w:rPr>
          <w:sz w:val="22"/>
          <w:szCs w:val="22"/>
        </w:rPr>
      </w:pPr>
      <w:r w:rsidRPr="00C83D0C">
        <w:tab/>
      </w:r>
      <w:r w:rsidRPr="00C83D0C">
        <w:rPr>
          <w:sz w:val="22"/>
          <w:szCs w:val="22"/>
        </w:rPr>
        <w:t xml:space="preserve">Mgr. </w:t>
      </w:r>
      <w:r>
        <w:rPr>
          <w:sz w:val="22"/>
          <w:szCs w:val="22"/>
        </w:rPr>
        <w:t>Josef Kocourek, Ph.D., v. r.</w:t>
      </w:r>
    </w:p>
    <w:p w14:paraId="2669EFF3" w14:textId="77777777" w:rsidR="009276F5" w:rsidRPr="00C83D0C" w:rsidRDefault="009276F5" w:rsidP="009276F5">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49270C54" w14:textId="77777777" w:rsidR="009276F5" w:rsidRPr="00C83D0C" w:rsidRDefault="009276F5" w:rsidP="009276F5">
      <w:pPr>
        <w:tabs>
          <w:tab w:val="center" w:pos="6804"/>
        </w:tabs>
        <w:jc w:val="both"/>
        <w:rPr>
          <w:sz w:val="22"/>
          <w:szCs w:val="22"/>
        </w:rPr>
      </w:pPr>
    </w:p>
    <w:p w14:paraId="7A10BE31" w14:textId="77777777" w:rsidR="009276F5" w:rsidRPr="00C83D0C" w:rsidRDefault="009276F5" w:rsidP="009276F5">
      <w:pPr>
        <w:tabs>
          <w:tab w:val="center" w:pos="6804"/>
        </w:tabs>
        <w:jc w:val="both"/>
        <w:rPr>
          <w:sz w:val="22"/>
          <w:szCs w:val="22"/>
        </w:rPr>
      </w:pPr>
    </w:p>
    <w:p w14:paraId="6F5D492C" w14:textId="77777777" w:rsidR="009276F5" w:rsidRPr="00C83D0C" w:rsidRDefault="009276F5" w:rsidP="009276F5">
      <w:pPr>
        <w:tabs>
          <w:tab w:val="center" w:pos="6804"/>
        </w:tabs>
        <w:jc w:val="both"/>
        <w:rPr>
          <w:sz w:val="22"/>
          <w:szCs w:val="22"/>
        </w:rPr>
      </w:pPr>
    </w:p>
    <w:p w14:paraId="68CD020F" w14:textId="77777777" w:rsidR="009276F5" w:rsidRPr="00C83D0C" w:rsidRDefault="009276F5" w:rsidP="009276F5">
      <w:pPr>
        <w:tabs>
          <w:tab w:val="center" w:pos="6804"/>
        </w:tabs>
        <w:jc w:val="both"/>
        <w:rPr>
          <w:sz w:val="22"/>
          <w:szCs w:val="22"/>
        </w:rPr>
      </w:pPr>
    </w:p>
    <w:p w14:paraId="1BD4FB01" w14:textId="319CAA55" w:rsidR="009276F5" w:rsidRPr="00C83D0C" w:rsidRDefault="009276F5" w:rsidP="009276F5">
      <w:pPr>
        <w:tabs>
          <w:tab w:val="center" w:pos="6804"/>
        </w:tabs>
        <w:jc w:val="both"/>
        <w:rPr>
          <w:sz w:val="22"/>
          <w:szCs w:val="22"/>
        </w:rPr>
      </w:pPr>
      <w:r w:rsidRPr="00C83D0C">
        <w:rPr>
          <w:sz w:val="22"/>
          <w:szCs w:val="22"/>
        </w:rPr>
        <w:t xml:space="preserve">Ve Zlíně </w:t>
      </w:r>
      <w:r w:rsidR="009C1DD1">
        <w:rPr>
          <w:sz w:val="22"/>
          <w:szCs w:val="22"/>
        </w:rPr>
        <w:t>4. listopadu 2024</w:t>
      </w:r>
    </w:p>
    <w:bookmarkEnd w:id="683"/>
    <w:p w14:paraId="41CF4EB0" w14:textId="66F6500B" w:rsidR="00F00A17" w:rsidRDefault="00F00A17" w:rsidP="00CF7C45">
      <w:pPr>
        <w:widowControl w:val="0"/>
        <w:autoSpaceDE w:val="0"/>
        <w:autoSpaceDN w:val="0"/>
        <w:adjustRightInd w:val="0"/>
        <w:snapToGrid w:val="0"/>
        <w:jc w:val="center"/>
        <w:rPr>
          <w:rFonts w:ascii="Calibri Light" w:hAnsi="Calibri Light" w:cs="Calibri Light"/>
          <w:color w:val="000000"/>
          <w:sz w:val="32"/>
          <w:szCs w:val="32"/>
        </w:rPr>
      </w:pPr>
    </w:p>
    <w:p w14:paraId="1269A7D1" w14:textId="7A57AD07" w:rsidR="00E651D6" w:rsidRDefault="00E651D6" w:rsidP="00CF7C45">
      <w:pPr>
        <w:widowControl w:val="0"/>
        <w:autoSpaceDE w:val="0"/>
        <w:autoSpaceDN w:val="0"/>
        <w:adjustRightInd w:val="0"/>
        <w:snapToGrid w:val="0"/>
        <w:jc w:val="center"/>
        <w:rPr>
          <w:rFonts w:ascii="Calibri Light" w:hAnsi="Calibri Light" w:cs="Calibri Light"/>
          <w:color w:val="000000"/>
          <w:sz w:val="32"/>
          <w:szCs w:val="32"/>
        </w:rPr>
      </w:pPr>
    </w:p>
    <w:p w14:paraId="1095D6EA" w14:textId="5F627BBD" w:rsidR="00E651D6" w:rsidRDefault="00E651D6" w:rsidP="00CF7C45">
      <w:pPr>
        <w:widowControl w:val="0"/>
        <w:autoSpaceDE w:val="0"/>
        <w:autoSpaceDN w:val="0"/>
        <w:adjustRightInd w:val="0"/>
        <w:snapToGrid w:val="0"/>
        <w:jc w:val="center"/>
        <w:rPr>
          <w:rFonts w:ascii="Calibri Light" w:hAnsi="Calibri Light" w:cs="Calibri Light"/>
          <w:color w:val="000000"/>
          <w:sz w:val="32"/>
          <w:szCs w:val="32"/>
        </w:rPr>
      </w:pPr>
    </w:p>
    <w:p w14:paraId="6031EC5B" w14:textId="77777777" w:rsidR="00E651D6" w:rsidRDefault="00E651D6" w:rsidP="00CF7C45">
      <w:pPr>
        <w:widowControl w:val="0"/>
        <w:autoSpaceDE w:val="0"/>
        <w:autoSpaceDN w:val="0"/>
        <w:adjustRightInd w:val="0"/>
        <w:snapToGrid w:val="0"/>
        <w:jc w:val="center"/>
        <w:rPr>
          <w:rFonts w:ascii="Calibri Light" w:hAnsi="Calibri Light" w:cs="Calibri Light"/>
          <w:color w:val="000000"/>
          <w:sz w:val="32"/>
          <w:szCs w:val="32"/>
        </w:rPr>
      </w:pPr>
    </w:p>
    <w:sectPr w:rsidR="00E651D6" w:rsidSect="001A782C">
      <w:footerReference w:type="default" r:id="rId56"/>
      <w:pgSz w:w="11906" w:h="16838"/>
      <w:pgMar w:top="1417" w:right="70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4028E" w14:textId="77777777" w:rsidR="006D3F8D" w:rsidRDefault="006D3F8D" w:rsidP="00903560">
      <w:r>
        <w:separator/>
      </w:r>
    </w:p>
  </w:endnote>
  <w:endnote w:type="continuationSeparator" w:id="0">
    <w:p w14:paraId="1051CC1D" w14:textId="77777777" w:rsidR="006D3F8D" w:rsidRDefault="006D3F8D" w:rsidP="0090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ヒラギノ角ゴ Pro W3">
    <w:charset w:val="00"/>
    <w:family w:val="roman"/>
    <w:pitch w:val="default"/>
  </w:font>
  <w:font w:name="Helvetica">
    <w:panose1 w:val="020B0604020202020204"/>
    <w:charset w:val="EE"/>
    <w:family w:val="swiss"/>
    <w:pitch w:val="variable"/>
    <w:sig w:usb0="E0002EFF" w:usb1="C000785B" w:usb2="00000009" w:usb3="00000000" w:csb0="000001FF" w:csb1="00000000"/>
  </w:font>
  <w:font w:name="System Font Regular">
    <w:altName w:val="Times New Roman"/>
    <w:charset w:val="00"/>
    <w:family w:val="roman"/>
    <w:pitch w:val="default"/>
  </w:font>
  <w:font w:name="Helvetica Neue">
    <w:altName w:val="Arial"/>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Lucida Grande">
    <w:charset w:val="00"/>
    <w:family w:val="roman"/>
    <w:pitch w:val="default"/>
  </w:font>
  <w:font w:name="NSimSun">
    <w:panose1 w:val="02010609030101010101"/>
    <w:charset w:val="86"/>
    <w:family w:val="modern"/>
    <w:pitch w:val="fixed"/>
    <w:sig w:usb0="00000203" w:usb1="288F0000" w:usb2="00000016" w:usb3="00000000" w:csb0="00040001" w:csb1="00000000"/>
  </w:font>
  <w:font w:name="ArialMT">
    <w:altName w:val="MS Gothic"/>
    <w:panose1 w:val="00000000000000000000"/>
    <w:charset w:val="EE"/>
    <w:family w:val="auto"/>
    <w:notTrueType/>
    <w:pitch w:val="default"/>
    <w:sig w:usb0="00000005" w:usb1="00000000" w:usb2="00000000" w:usb3="00000000" w:csb0="00000002" w:csb1="00000000"/>
  </w:font>
  <w:font w:name="Times">
    <w:altName w:val="Times New Roman"/>
    <w:panose1 w:val="02020603050405020304"/>
    <w:charset w:val="EE"/>
    <w:family w:val="roman"/>
    <w:pitch w:val="variable"/>
    <w:sig w:usb0="E0002EFF" w:usb1="C000785B" w:usb2="00000009" w:usb3="00000000" w:csb0="000001FF" w:csb1="00000000"/>
  </w:font>
  <w:font w:name="Apple LiGothic">
    <w:altName w:val="Calibri"/>
    <w:charset w:val="4D"/>
    <w:family w:val="swiss"/>
    <w:pitch w:val="default"/>
    <w:sig w:usb0="00000003" w:usb1="00000000" w:usb2="00000000" w:usb3="00000000" w:csb0="00000001" w:csb1="00000000"/>
  </w:font>
  <w:font w:name="URWPalladio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122288"/>
      <w:docPartObj>
        <w:docPartGallery w:val="Page Numbers (Bottom of Page)"/>
        <w:docPartUnique/>
      </w:docPartObj>
    </w:sdtPr>
    <w:sdtEndPr/>
    <w:sdtContent>
      <w:p w14:paraId="13029EC3" w14:textId="28C88180" w:rsidR="00A656B7" w:rsidRDefault="00A656B7">
        <w:pPr>
          <w:pStyle w:val="Zpat"/>
          <w:jc w:val="center"/>
        </w:pPr>
        <w:r>
          <w:fldChar w:fldCharType="begin"/>
        </w:r>
        <w:r>
          <w:instrText>PAGE   \* MERGEFORMAT</w:instrText>
        </w:r>
        <w:r>
          <w:fldChar w:fldCharType="separate"/>
        </w:r>
        <w:r>
          <w:rPr>
            <w:noProof/>
          </w:rPr>
          <w:t>81</w:t>
        </w:r>
        <w:r>
          <w:fldChar w:fldCharType="end"/>
        </w:r>
      </w:p>
    </w:sdtContent>
  </w:sdt>
  <w:p w14:paraId="1355C6AC" w14:textId="77777777" w:rsidR="00A656B7" w:rsidRDefault="00A656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9F9FD" w14:textId="77777777" w:rsidR="006D3F8D" w:rsidRDefault="006D3F8D" w:rsidP="00903560">
      <w:r>
        <w:separator/>
      </w:r>
    </w:p>
  </w:footnote>
  <w:footnote w:type="continuationSeparator" w:id="0">
    <w:p w14:paraId="2643D266" w14:textId="77777777" w:rsidR="006D3F8D" w:rsidRDefault="006D3F8D" w:rsidP="00903560">
      <w:r>
        <w:continuationSeparator/>
      </w:r>
    </w:p>
  </w:footnote>
  <w:footnote w:id="1">
    <w:p w14:paraId="36E921A0" w14:textId="77777777" w:rsidR="00A656B7" w:rsidRPr="002A670B" w:rsidRDefault="00A656B7" w:rsidP="00AA60F0">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206A4B">
        <w:rPr>
          <w:sz w:val="18"/>
          <w:szCs w:val="18"/>
          <w:lang w:val="cs-CZ"/>
        </w:rPr>
        <w:t xml:space="preserve">Dostupné z: </w:t>
      </w:r>
      <w:hyperlink r:id="rId1" w:history="1">
        <w:r w:rsidRPr="002A670B">
          <w:rPr>
            <w:rStyle w:val="Hypertextovodkaz"/>
            <w:sz w:val="18"/>
            <w:szCs w:val="18"/>
            <w:u w:val="none"/>
            <w:lang w:val="cs-CZ"/>
          </w:rPr>
          <w:t>https://www.utb.cz/univerzita/uredni-deska/ruzne/strategicky-zamer/</w:t>
        </w:r>
      </w:hyperlink>
    </w:p>
  </w:footnote>
  <w:footnote w:id="2">
    <w:p w14:paraId="28BBCAF9" w14:textId="77777777" w:rsidR="00A656B7" w:rsidRPr="002E616B" w:rsidRDefault="00A656B7" w:rsidP="00AA60F0">
      <w:pPr>
        <w:pStyle w:val="Textpoznpodarou"/>
        <w:ind w:right="142"/>
        <w:rPr>
          <w:lang w:val="cs-CZ"/>
        </w:rPr>
      </w:pPr>
      <w:r w:rsidRPr="002A670B">
        <w:rPr>
          <w:rStyle w:val="Znakapoznpodarou"/>
          <w:sz w:val="18"/>
          <w:szCs w:val="18"/>
        </w:rPr>
        <w:footnoteRef/>
      </w:r>
      <w:r w:rsidRPr="002A670B">
        <w:rPr>
          <w:sz w:val="18"/>
          <w:szCs w:val="18"/>
        </w:rPr>
        <w:t xml:space="preserve"> </w:t>
      </w:r>
      <w:r w:rsidRPr="002A670B">
        <w:rPr>
          <w:sz w:val="18"/>
          <w:szCs w:val="18"/>
          <w:lang w:val="cs-CZ"/>
        </w:rPr>
        <w:t xml:space="preserve">Dostupné z: </w:t>
      </w:r>
      <w:hyperlink r:id="rId2" w:history="1">
        <w:r w:rsidRPr="002A670B">
          <w:rPr>
            <w:rStyle w:val="Hypertextovodkaz"/>
            <w:sz w:val="18"/>
            <w:szCs w:val="18"/>
            <w:u w:val="none"/>
            <w:lang w:val="cs-CZ"/>
          </w:rPr>
          <w:t>https://fmk.utb.cz/o-fakulte/uredni-deska/strategicky-zamer/</w:t>
        </w:r>
      </w:hyperlink>
    </w:p>
  </w:footnote>
  <w:footnote w:id="3">
    <w:p w14:paraId="47666FC0" w14:textId="77777777" w:rsidR="00A656B7" w:rsidRPr="002A670B" w:rsidRDefault="00A656B7" w:rsidP="00AA60F0">
      <w:pPr>
        <w:pStyle w:val="Textpoznpodarou"/>
        <w:rPr>
          <w:sz w:val="18"/>
          <w:szCs w:val="18"/>
          <w:lang w:val="cs-CZ"/>
        </w:rPr>
      </w:pPr>
      <w:r>
        <w:rPr>
          <w:rStyle w:val="Znakapoznpodarou"/>
        </w:rPr>
        <w:footnoteRef/>
      </w:r>
      <w:r>
        <w:t xml:space="preserve"> </w:t>
      </w:r>
      <w:r w:rsidRPr="00594286">
        <w:rPr>
          <w:sz w:val="18"/>
          <w:szCs w:val="18"/>
        </w:rPr>
        <w:t>Dostupné z</w:t>
      </w:r>
      <w:r w:rsidRPr="002A670B">
        <w:rPr>
          <w:sz w:val="18"/>
          <w:szCs w:val="18"/>
        </w:rPr>
        <w:t xml:space="preserve">: </w:t>
      </w:r>
      <w:hyperlink r:id="rId3" w:history="1">
        <w:r w:rsidRPr="002A670B">
          <w:rPr>
            <w:rStyle w:val="Hypertextovodkaz"/>
            <w:sz w:val="18"/>
            <w:szCs w:val="18"/>
            <w:u w:val="none"/>
          </w:rPr>
          <w:t>https://fmk.utb.cz/studium/prijimaci-rizeni/smernice-k-prijimacimu-rizeni/</w:t>
        </w:r>
      </w:hyperlink>
    </w:p>
  </w:footnote>
  <w:footnote w:id="4">
    <w:p w14:paraId="3FD9E28E" w14:textId="77777777" w:rsidR="00A656B7" w:rsidRDefault="00A656B7" w:rsidP="00AA60F0">
      <w:pPr>
        <w:pStyle w:val="Textpoznpodarou"/>
        <w:rPr>
          <w:sz w:val="18"/>
          <w:szCs w:val="18"/>
          <w:lang w:val="cs-CZ"/>
        </w:rPr>
      </w:pPr>
      <w:r w:rsidRPr="002A670B">
        <w:rPr>
          <w:rStyle w:val="Znakapoznpodarou"/>
          <w:sz w:val="18"/>
          <w:szCs w:val="18"/>
        </w:rPr>
        <w:footnoteRef/>
      </w:r>
      <w:r w:rsidRPr="002A670B">
        <w:rPr>
          <w:sz w:val="18"/>
          <w:szCs w:val="18"/>
        </w:rPr>
        <w:t xml:space="preserve"> Dostupné z: </w:t>
      </w:r>
      <w:hyperlink r:id="rId4" w:history="1">
        <w:r w:rsidRPr="002A670B">
          <w:rPr>
            <w:rStyle w:val="Hypertextovodkaz"/>
            <w:sz w:val="18"/>
            <w:szCs w:val="18"/>
            <w:u w:val="none"/>
          </w:rPr>
          <w:t>https://fmk.utb.cz/studium/prijimaci-rizeni/bakalarske-studium/</w:t>
        </w:r>
      </w:hyperlink>
    </w:p>
  </w:footnote>
  <w:footnote w:id="5">
    <w:p w14:paraId="594867AA" w14:textId="6F783F05" w:rsidR="00A656B7" w:rsidRPr="00661C98" w:rsidRDefault="00A656B7">
      <w:pPr>
        <w:pStyle w:val="Textpoznpodarou"/>
        <w:rPr>
          <w:lang w:val="cs-CZ"/>
        </w:rPr>
      </w:pPr>
      <w:r>
        <w:rPr>
          <w:rStyle w:val="Znakapoznpodarou"/>
        </w:rPr>
        <w:footnoteRef/>
      </w:r>
      <w:r>
        <w:t xml:space="preserve"> </w:t>
      </w:r>
      <w:r w:rsidRPr="00661C98">
        <w:t>https://fmk.utb.cz/o-fakulte/uredni-deska/vyrocni-zpravy/</w:t>
      </w:r>
    </w:p>
  </w:footnote>
  <w:footnote w:id="6">
    <w:p w14:paraId="0CD440EE" w14:textId="77777777" w:rsidR="00A656B7" w:rsidRPr="009E4519" w:rsidRDefault="00A656B7" w:rsidP="00C453A0">
      <w:pPr>
        <w:pStyle w:val="Textpoznpodarou"/>
        <w:rPr>
          <w:sz w:val="18"/>
          <w:szCs w:val="18"/>
        </w:rPr>
      </w:pPr>
      <w:r>
        <w:rPr>
          <w:rStyle w:val="Znakapoznpodarou"/>
          <w:rFonts w:eastAsia="Calibri"/>
        </w:rPr>
        <w:footnoteRef/>
      </w:r>
      <w:r>
        <w:t xml:space="preserve"> </w:t>
      </w:r>
      <w:r w:rsidRPr="009E4519">
        <w:rPr>
          <w:sz w:val="18"/>
          <w:szCs w:val="18"/>
        </w:rPr>
        <w:t>Dostupné z: http://portal.k.utb.cz</w:t>
      </w:r>
    </w:p>
  </w:footnote>
  <w:footnote w:id="7">
    <w:p w14:paraId="604AB708" w14:textId="594266DA" w:rsidR="00A656B7" w:rsidRPr="0082775D" w:rsidRDefault="00A656B7" w:rsidP="0082775D">
      <w:pPr>
        <w:pStyle w:val="Textpoznpodarou"/>
        <w:rPr>
          <w:sz w:val="18"/>
          <w:szCs w:val="18"/>
        </w:rPr>
      </w:pPr>
      <w:r w:rsidRPr="00962740">
        <w:rPr>
          <w:rStyle w:val="Znakapoznpodarou"/>
          <w:rFonts w:eastAsia="Calibri"/>
          <w:sz w:val="18"/>
          <w:szCs w:val="18"/>
        </w:rPr>
        <w:footnoteRef/>
      </w:r>
      <w:r w:rsidRPr="00962740">
        <w:rPr>
          <w:sz w:val="18"/>
          <w:szCs w:val="18"/>
        </w:rPr>
        <w:t xml:space="preserve"> </w:t>
      </w:r>
      <w:r w:rsidRPr="0058411B">
        <w:rPr>
          <w:sz w:val="18"/>
          <w:szCs w:val="18"/>
        </w:rPr>
        <w:t>Dostupné z: https://www.utb.cz/poradenske-centrum/</w:t>
      </w:r>
    </w:p>
    <w:p w14:paraId="2D5CA0C6" w14:textId="77777777" w:rsidR="00A656B7" w:rsidRPr="00962740" w:rsidRDefault="00A656B7" w:rsidP="0082775D">
      <w:pPr>
        <w:pStyle w:val="Textpoznpodarou"/>
        <w:rPr>
          <w:sz w:val="18"/>
          <w:szCs w:val="18"/>
        </w:rPr>
      </w:pPr>
    </w:p>
  </w:footnote>
  <w:footnote w:id="8">
    <w:p w14:paraId="4A725F2C" w14:textId="77777777" w:rsidR="00A656B7" w:rsidRPr="000863D2" w:rsidRDefault="00A656B7" w:rsidP="00E651D6">
      <w:pPr>
        <w:pStyle w:val="Textpoznpodarou"/>
        <w:ind w:right="1"/>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9">
    <w:p w14:paraId="20B9F6A0"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10">
    <w:p w14:paraId="19371139" w14:textId="77777777" w:rsidR="00A656B7" w:rsidRPr="000863D2" w:rsidRDefault="00A656B7" w:rsidP="00E651D6">
      <w:pPr>
        <w:pStyle w:val="Textpoznpodarou"/>
        <w:rPr>
          <w:rFonts w:asciiTheme="minorHAnsi" w:hAnsiTheme="minorHAnsi" w:cstheme="minorHAnsi"/>
          <w:b/>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https://www.utb.cz/univerzita/o-univerzite/struktura/organy/rada-pro-vnitrni-hodnoceni/</w:t>
      </w:r>
    </w:p>
  </w:footnote>
  <w:footnote w:id="11">
    <w:p w14:paraId="709C7AEA"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2">
    <w:p w14:paraId="3E246097"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13">
    <w:p w14:paraId="149A44D2" w14:textId="77777777" w:rsidR="00A656B7" w:rsidRPr="000863D2" w:rsidRDefault="00A656B7" w:rsidP="00E651D6">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14">
    <w:p w14:paraId="7D4ED618" w14:textId="77777777" w:rsidR="00A656B7" w:rsidRPr="000863D2" w:rsidRDefault="00A656B7" w:rsidP="00E651D6">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5">
    <w:p w14:paraId="5478648F"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6">
    <w:p w14:paraId="29B695F2" w14:textId="77777777" w:rsidR="00A656B7" w:rsidRPr="000863D2" w:rsidRDefault="00A656B7" w:rsidP="00E651D6">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7">
    <w:p w14:paraId="5CA33024" w14:textId="77777777" w:rsidR="00A656B7" w:rsidRPr="000863D2" w:rsidRDefault="00A656B7" w:rsidP="00E651D6">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18">
    <w:p w14:paraId="7B7ABD00" w14:textId="77777777" w:rsidR="00A656B7" w:rsidRPr="000863D2" w:rsidRDefault="00A656B7" w:rsidP="00E651D6">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https://www.utb.cz/univerzita/uredni-deska/vnitrni-normy-a-predpisy/vnitrni-predpisy/</w:t>
      </w:r>
    </w:p>
  </w:footnote>
  <w:footnote w:id="19">
    <w:p w14:paraId="2EB1A6BB"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20">
    <w:p w14:paraId="705625FA"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21">
    <w:p w14:paraId="33FBE40D"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https://fmk.utb.cz/o-fakulte/uredni-deska/vnitrni-normy-a-vnitrni-predpisy/smernice-dekana/</w:t>
      </w:r>
    </w:p>
  </w:footnote>
  <w:footnote w:id="22">
    <w:p w14:paraId="6168A6DB" w14:textId="77777777" w:rsidR="00A656B7" w:rsidRPr="000863D2" w:rsidRDefault="00A656B7" w:rsidP="00E651D6">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https://fmk.utb.cz/o-fakulte/uredni-deska/vnitrni-normy-a-vnitrni-predpisy/smernice-dekana/</w:t>
      </w:r>
    </w:p>
  </w:footnote>
  <w:footnote w:id="23">
    <w:p w14:paraId="06D5FB20" w14:textId="77777777" w:rsidR="00A656B7" w:rsidRPr="005D65AA" w:rsidRDefault="00A656B7" w:rsidP="00E651D6">
      <w:pPr>
        <w:pStyle w:val="Textpoznpodarou"/>
        <w:jc w:val="both"/>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w:t>
      </w:r>
      <w:r w:rsidRPr="005D65AA">
        <w:rPr>
          <w:rFonts w:asciiTheme="minorHAnsi" w:hAnsiTheme="minorHAnsi" w:cstheme="minorHAnsi"/>
          <w:sz w:val="18"/>
          <w:szCs w:val="18"/>
        </w:rPr>
        <w:t>Dostupné z: https://www.utb.cz/univerzita/uredni-deska/vnitrni-normy-a-predpisy/vnitrni-predpisy/</w:t>
      </w:r>
    </w:p>
  </w:footnote>
  <w:footnote w:id="24">
    <w:p w14:paraId="5A0FACC0" w14:textId="77777777" w:rsidR="00A656B7" w:rsidRPr="005D65AA" w:rsidRDefault="00A656B7" w:rsidP="00E651D6">
      <w:pPr>
        <w:pStyle w:val="Textpoznpodarou"/>
        <w:rPr>
          <w:rFonts w:asciiTheme="minorHAnsi" w:hAnsiTheme="minorHAnsi" w:cstheme="minorHAnsi"/>
          <w:sz w:val="18"/>
          <w:szCs w:val="18"/>
        </w:rPr>
      </w:pPr>
      <w:r w:rsidRPr="005D65AA">
        <w:rPr>
          <w:rStyle w:val="Znakapoznpodarou"/>
          <w:rFonts w:asciiTheme="minorHAnsi" w:hAnsiTheme="minorHAnsi" w:cstheme="minorHAnsi"/>
          <w:sz w:val="18"/>
          <w:szCs w:val="18"/>
        </w:rPr>
        <w:footnoteRef/>
      </w:r>
      <w:r w:rsidRPr="005D65AA">
        <w:rPr>
          <w:rFonts w:asciiTheme="minorHAnsi" w:hAnsiTheme="minorHAnsi" w:cstheme="minorHAnsi"/>
          <w:sz w:val="18"/>
          <w:szCs w:val="18"/>
        </w:rPr>
        <w:t xml:space="preserve"> Dostupné z: https://www.utb.cz/univerzita/uredni-deska/vnitrni-normy-a-predpisy/smernice-rektora/</w:t>
      </w:r>
    </w:p>
  </w:footnote>
  <w:footnote w:id="25">
    <w:p w14:paraId="26632F72" w14:textId="77777777" w:rsidR="00A656B7" w:rsidRPr="005D65AA" w:rsidRDefault="00A656B7" w:rsidP="00E651D6">
      <w:pPr>
        <w:pStyle w:val="Textpoznpodarou"/>
        <w:rPr>
          <w:rFonts w:asciiTheme="minorHAnsi" w:hAnsiTheme="minorHAnsi" w:cstheme="minorHAnsi"/>
          <w:sz w:val="18"/>
          <w:szCs w:val="18"/>
        </w:rPr>
      </w:pPr>
      <w:r w:rsidRPr="005D65AA">
        <w:rPr>
          <w:rStyle w:val="Znakapoznpodarou"/>
          <w:rFonts w:asciiTheme="minorHAnsi" w:hAnsiTheme="minorHAnsi" w:cstheme="minorHAnsi"/>
          <w:sz w:val="18"/>
          <w:szCs w:val="18"/>
        </w:rPr>
        <w:footnoteRef/>
      </w:r>
      <w:r w:rsidRPr="005D65AA">
        <w:rPr>
          <w:rFonts w:asciiTheme="minorHAnsi" w:hAnsiTheme="minorHAnsi" w:cstheme="minorHAnsi"/>
          <w:sz w:val="18"/>
          <w:szCs w:val="18"/>
        </w:rPr>
        <w:t xml:space="preserve"> Dostupné z: https://www.utb.cz/univerzita/uredni-deska/vnitrni-normy-a-predpisy/smernice-rektora/</w:t>
      </w:r>
    </w:p>
  </w:footnote>
  <w:footnote w:id="26">
    <w:p w14:paraId="461FFF42" w14:textId="77777777" w:rsidR="00A656B7" w:rsidRPr="005D65AA" w:rsidRDefault="00A656B7" w:rsidP="00E651D6">
      <w:pPr>
        <w:pStyle w:val="Textpoznpodarou"/>
        <w:rPr>
          <w:rFonts w:asciiTheme="minorHAnsi" w:hAnsiTheme="minorHAnsi" w:cstheme="minorHAnsi"/>
          <w:sz w:val="18"/>
          <w:szCs w:val="18"/>
        </w:rPr>
      </w:pPr>
      <w:r w:rsidRPr="005D65AA">
        <w:rPr>
          <w:rStyle w:val="Znakapoznpodarou"/>
          <w:rFonts w:asciiTheme="minorHAnsi" w:hAnsiTheme="minorHAnsi" w:cstheme="minorHAnsi"/>
          <w:sz w:val="18"/>
          <w:szCs w:val="18"/>
        </w:rPr>
        <w:footnoteRef/>
      </w:r>
      <w:r w:rsidRPr="005D65AA">
        <w:rPr>
          <w:rFonts w:asciiTheme="minorHAnsi" w:hAnsiTheme="minorHAnsi" w:cstheme="minorHAnsi"/>
          <w:sz w:val="18"/>
          <w:szCs w:val="18"/>
        </w:rPr>
        <w:t xml:space="preserve"> Dostupné z: https://www.utb.cz/univerzita/uredni-deska/ruzne/zprava-o-vnitrnim-hodnoceni-kvality-utb-ve-zline/</w:t>
      </w:r>
    </w:p>
  </w:footnote>
  <w:footnote w:id="27">
    <w:p w14:paraId="54904E75" w14:textId="77777777" w:rsidR="00A656B7" w:rsidRPr="005D65AA" w:rsidRDefault="00A656B7" w:rsidP="00E651D6">
      <w:pPr>
        <w:pStyle w:val="Textpoznpodarou"/>
        <w:rPr>
          <w:rFonts w:asciiTheme="minorHAnsi" w:hAnsiTheme="minorHAnsi" w:cstheme="minorHAnsi"/>
          <w:sz w:val="18"/>
          <w:szCs w:val="18"/>
        </w:rPr>
      </w:pPr>
      <w:r w:rsidRPr="005D65AA">
        <w:rPr>
          <w:rStyle w:val="Znakapoznpodarou"/>
          <w:rFonts w:asciiTheme="minorHAnsi" w:hAnsiTheme="minorHAnsi" w:cstheme="minorHAnsi"/>
          <w:sz w:val="18"/>
          <w:szCs w:val="18"/>
        </w:rPr>
        <w:footnoteRef/>
      </w:r>
      <w:r w:rsidRPr="005D65AA">
        <w:rPr>
          <w:rFonts w:asciiTheme="minorHAnsi" w:hAnsiTheme="minorHAnsi" w:cstheme="minorHAnsi"/>
          <w:sz w:val="18"/>
          <w:szCs w:val="18"/>
        </w:rPr>
        <w:t xml:space="preserve"> Dostupné z: https://www.utb.cz/univerzita/uredni-deska/ruzne/zprava-o-vnitrnim-hodnoceni-kvality-utb-ve-zline/</w:t>
      </w:r>
    </w:p>
  </w:footnote>
  <w:footnote w:id="28">
    <w:p w14:paraId="3F1EC348" w14:textId="77777777" w:rsidR="00A656B7" w:rsidRPr="005D65AA" w:rsidRDefault="00A656B7" w:rsidP="00E651D6">
      <w:pPr>
        <w:pStyle w:val="Textpoznpodarou"/>
        <w:rPr>
          <w:rFonts w:asciiTheme="minorHAnsi" w:hAnsiTheme="minorHAnsi"/>
          <w:sz w:val="18"/>
          <w:szCs w:val="18"/>
        </w:rPr>
      </w:pPr>
      <w:r w:rsidRPr="005D65AA">
        <w:rPr>
          <w:rStyle w:val="Znakapoznpodarou"/>
          <w:rFonts w:asciiTheme="minorHAnsi" w:hAnsiTheme="minorHAnsi"/>
          <w:sz w:val="18"/>
          <w:szCs w:val="18"/>
        </w:rPr>
        <w:footnoteRef/>
      </w:r>
      <w:r w:rsidRPr="005D65AA">
        <w:rPr>
          <w:rFonts w:asciiTheme="minorHAnsi" w:hAnsiTheme="minorHAnsi"/>
          <w:sz w:val="18"/>
          <w:szCs w:val="18"/>
        </w:rPr>
        <w:t xml:space="preserve"> Dostupné z: https://www.utb.cz/univerzita/uredni-deska/ruzne/zprava-o-vnitrnim-hodnoceni-kvality-utb-ve-zline/</w:t>
      </w:r>
    </w:p>
  </w:footnote>
  <w:footnote w:id="29">
    <w:p w14:paraId="1A3686C3" w14:textId="77777777" w:rsidR="00A656B7" w:rsidRPr="005D65AA" w:rsidRDefault="00A656B7" w:rsidP="00E651D6">
      <w:pPr>
        <w:pStyle w:val="Textpoznpodarou"/>
        <w:rPr>
          <w:rFonts w:asciiTheme="minorHAnsi" w:hAnsiTheme="minorHAnsi"/>
          <w:sz w:val="18"/>
          <w:szCs w:val="18"/>
        </w:rPr>
      </w:pPr>
      <w:r w:rsidRPr="005D65AA">
        <w:rPr>
          <w:rStyle w:val="Znakapoznpodarou"/>
          <w:rFonts w:asciiTheme="minorHAnsi" w:hAnsiTheme="minorHAnsi"/>
          <w:sz w:val="18"/>
          <w:szCs w:val="18"/>
        </w:rPr>
        <w:footnoteRef/>
      </w:r>
      <w:r w:rsidRPr="005D65AA">
        <w:rPr>
          <w:rFonts w:asciiTheme="minorHAnsi" w:hAnsiTheme="minorHAnsi"/>
          <w:sz w:val="18"/>
          <w:szCs w:val="18"/>
        </w:rPr>
        <w:t xml:space="preserve"> Dostupné z: https://www.utb.cz/univerzita/uredni-deska/ruzne/zprava-o-vnitrnim-hodnoceni-kvality-utb-ve-zline/</w:t>
      </w:r>
    </w:p>
    <w:p w14:paraId="38DCA601" w14:textId="77777777" w:rsidR="00A656B7" w:rsidRPr="005D65AA" w:rsidRDefault="00A656B7" w:rsidP="00E651D6">
      <w:pPr>
        <w:pStyle w:val="Textpoznpodarou"/>
        <w:rPr>
          <w:rFonts w:asciiTheme="minorHAnsi" w:hAnsiTheme="minorHAnsi"/>
          <w:sz w:val="18"/>
          <w:szCs w:val="18"/>
        </w:rPr>
      </w:pPr>
    </w:p>
  </w:footnote>
  <w:footnote w:id="30">
    <w:p w14:paraId="5B02F744" w14:textId="77777777" w:rsidR="00A656B7" w:rsidRPr="00C47DB8" w:rsidRDefault="00A656B7" w:rsidP="005D65AA">
      <w:pPr>
        <w:pStyle w:val="Textpoznpodarou"/>
        <w:rPr>
          <w:rFonts w:asciiTheme="minorHAnsi" w:hAnsiTheme="minorHAnsi" w:cstheme="minorHAnsi"/>
          <w:sz w:val="18"/>
          <w:szCs w:val="18"/>
        </w:rPr>
      </w:pPr>
      <w:r w:rsidRPr="00C47DB8">
        <w:rPr>
          <w:rStyle w:val="Znakapoznpodarou"/>
          <w:rFonts w:asciiTheme="minorHAnsi" w:hAnsiTheme="minorHAnsi" w:cstheme="minorHAnsi"/>
          <w:sz w:val="18"/>
          <w:szCs w:val="18"/>
        </w:rPr>
        <w:footnoteRef/>
      </w:r>
      <w:r w:rsidRPr="00C47DB8">
        <w:rPr>
          <w:rFonts w:asciiTheme="minorHAnsi" w:hAnsiTheme="minorHAnsi" w:cstheme="minorHAnsi"/>
          <w:sz w:val="18"/>
          <w:szCs w:val="18"/>
        </w:rPr>
        <w:t xml:space="preserve"> Dostupné z: https://www.utb.cz/student/studium-a-praxe-v-zahranici/</w:t>
      </w:r>
    </w:p>
  </w:footnote>
  <w:footnote w:id="31">
    <w:p w14:paraId="1BD4D009" w14:textId="33DBAF9A" w:rsidR="00A656B7" w:rsidRPr="00C47DB8" w:rsidRDefault="00A656B7" w:rsidP="005D65AA">
      <w:pPr>
        <w:pStyle w:val="Textpoznpodarou"/>
        <w:rPr>
          <w:rFonts w:asciiTheme="minorHAnsi" w:hAnsiTheme="minorHAnsi" w:cstheme="minorHAnsi"/>
          <w:sz w:val="18"/>
          <w:szCs w:val="18"/>
        </w:rPr>
      </w:pPr>
      <w:r w:rsidRPr="00C47DB8">
        <w:rPr>
          <w:rStyle w:val="Znakapoznpodarou"/>
          <w:rFonts w:asciiTheme="minorHAnsi" w:hAnsiTheme="minorHAnsi" w:cstheme="minorHAnsi"/>
          <w:sz w:val="18"/>
          <w:szCs w:val="18"/>
        </w:rPr>
        <w:footnoteRef/>
      </w:r>
      <w:r w:rsidRPr="00C47DB8">
        <w:rPr>
          <w:rFonts w:asciiTheme="minorHAnsi" w:hAnsiTheme="minorHAnsi" w:cstheme="minorHAnsi"/>
          <w:sz w:val="18"/>
          <w:szCs w:val="18"/>
        </w:rPr>
        <w:t xml:space="preserve"> Dostupné z: </w:t>
      </w:r>
      <w:r w:rsidR="006261B4" w:rsidRPr="006261B4">
        <w:rPr>
          <w:rFonts w:asciiTheme="minorHAnsi" w:hAnsiTheme="minorHAnsi" w:cstheme="minorHAnsi"/>
          <w:sz w:val="18"/>
          <w:szCs w:val="18"/>
        </w:rPr>
        <w:t>https://xchange.utb.cz/</w:t>
      </w:r>
    </w:p>
  </w:footnote>
  <w:footnote w:id="32">
    <w:p w14:paraId="4E3DA510" w14:textId="77777777" w:rsidR="00A656B7" w:rsidRPr="00C47DB8" w:rsidRDefault="00A656B7" w:rsidP="005D65AA">
      <w:pPr>
        <w:pStyle w:val="Textpoznpodarou"/>
        <w:rPr>
          <w:rFonts w:asciiTheme="minorHAnsi" w:hAnsiTheme="minorHAnsi" w:cstheme="minorHAnsi"/>
          <w:sz w:val="18"/>
          <w:szCs w:val="18"/>
        </w:rPr>
      </w:pPr>
      <w:r w:rsidRPr="00C47DB8">
        <w:rPr>
          <w:rStyle w:val="Znakapoznpodarou"/>
          <w:rFonts w:asciiTheme="minorHAnsi" w:hAnsiTheme="minorHAnsi" w:cstheme="minorHAnsi"/>
          <w:sz w:val="18"/>
          <w:szCs w:val="18"/>
        </w:rPr>
        <w:footnoteRef/>
      </w:r>
      <w:r w:rsidRPr="00C47DB8">
        <w:rPr>
          <w:rFonts w:asciiTheme="minorHAnsi" w:hAnsiTheme="minorHAnsi" w:cstheme="minorHAnsi"/>
          <w:sz w:val="18"/>
          <w:szCs w:val="18"/>
        </w:rPr>
        <w:t xml:space="preserve"> Dostupné z: https://www.utb.cz/univerzita/uredni-deska/vnitrni-normy-a-predpisy/smernice-rektora/</w:t>
      </w:r>
    </w:p>
    <w:p w14:paraId="2DF22EB4" w14:textId="77777777" w:rsidR="00A656B7" w:rsidRPr="007261E6" w:rsidRDefault="00A656B7" w:rsidP="005D65AA">
      <w:pPr>
        <w:pStyle w:val="Textpoznpodarou"/>
        <w:ind w:right="-852"/>
        <w:rPr>
          <w:sz w:val="18"/>
          <w:szCs w:val="18"/>
        </w:rPr>
      </w:pPr>
    </w:p>
  </w:footnote>
  <w:footnote w:id="33">
    <w:p w14:paraId="3EF68BB4" w14:textId="77777777" w:rsidR="00A656B7" w:rsidRPr="00C47DB8" w:rsidRDefault="00A656B7" w:rsidP="005D65AA">
      <w:pPr>
        <w:pStyle w:val="Textpoznpodarou"/>
        <w:rPr>
          <w:rFonts w:asciiTheme="minorHAnsi" w:hAnsiTheme="minorHAnsi" w:cstheme="minorHAnsi"/>
          <w:sz w:val="18"/>
          <w:szCs w:val="18"/>
        </w:rPr>
      </w:pPr>
      <w:r w:rsidRPr="00C47DB8">
        <w:rPr>
          <w:rStyle w:val="Znakapoznpodarou"/>
          <w:rFonts w:asciiTheme="minorHAnsi" w:hAnsiTheme="minorHAnsi" w:cstheme="minorHAnsi"/>
          <w:sz w:val="18"/>
          <w:szCs w:val="18"/>
        </w:rPr>
        <w:footnoteRef/>
      </w:r>
      <w:r w:rsidRPr="00C47DB8">
        <w:rPr>
          <w:rFonts w:asciiTheme="minorHAnsi" w:hAnsiTheme="minorHAnsi" w:cstheme="minorHAnsi"/>
          <w:sz w:val="18"/>
          <w:szCs w:val="18"/>
        </w:rPr>
        <w:t xml:space="preserve"> Dostupné z: https://stag.utb.cz/portal</w:t>
      </w:r>
    </w:p>
  </w:footnote>
  <w:footnote w:id="34">
    <w:p w14:paraId="135A49D7" w14:textId="77777777" w:rsidR="00A656B7" w:rsidRPr="00BD1F71" w:rsidRDefault="00A656B7" w:rsidP="005D65AA">
      <w:pPr>
        <w:pStyle w:val="Textpoznpodarou"/>
        <w:rPr>
          <w:rFonts w:asciiTheme="minorHAnsi" w:hAnsiTheme="minorHAnsi" w:cstheme="minorHAnsi"/>
          <w:sz w:val="18"/>
          <w:szCs w:val="18"/>
        </w:rPr>
      </w:pPr>
      <w:r w:rsidRPr="00C47DB8">
        <w:rPr>
          <w:rStyle w:val="Znakapoznpodarou"/>
          <w:rFonts w:asciiTheme="minorHAnsi" w:hAnsiTheme="minorHAnsi" w:cstheme="minorHAnsi"/>
          <w:sz w:val="18"/>
          <w:szCs w:val="18"/>
        </w:rPr>
        <w:footnoteRef/>
      </w:r>
      <w:r w:rsidRPr="00C47DB8">
        <w:rPr>
          <w:rFonts w:asciiTheme="minorHAnsi" w:hAnsiTheme="minorHAnsi" w:cstheme="minorHAnsi"/>
          <w:sz w:val="18"/>
          <w:szCs w:val="18"/>
        </w:rPr>
        <w:t xml:space="preserve"> </w:t>
      </w:r>
      <w:r w:rsidRPr="00BD1F71">
        <w:rPr>
          <w:rFonts w:asciiTheme="minorHAnsi" w:hAnsiTheme="minorHAnsi" w:cstheme="minorHAnsi"/>
          <w:sz w:val="18"/>
          <w:szCs w:val="18"/>
        </w:rPr>
        <w:t>Dostupné z: https://www.utb.cz/univerzita/uredni-deska/</w:t>
      </w:r>
      <w:r w:rsidRPr="00BD1F71" w:rsidDel="00CA6F86">
        <w:rPr>
          <w:rFonts w:asciiTheme="minorHAnsi" w:hAnsiTheme="minorHAnsi" w:cstheme="minorHAnsi"/>
          <w:sz w:val="18"/>
          <w:szCs w:val="18"/>
        </w:rPr>
        <w:t xml:space="preserve"> </w:t>
      </w:r>
    </w:p>
  </w:footnote>
  <w:footnote w:id="35">
    <w:p w14:paraId="09CF8198" w14:textId="77777777" w:rsidR="00A656B7" w:rsidRPr="00BD1F71" w:rsidRDefault="00A656B7" w:rsidP="005D65AA">
      <w:pPr>
        <w:pStyle w:val="Textpoznpodarou"/>
        <w:rPr>
          <w:rFonts w:asciiTheme="minorHAnsi" w:hAnsiTheme="minorHAnsi" w:cstheme="minorHAnsi"/>
          <w:sz w:val="18"/>
          <w:szCs w:val="18"/>
        </w:rPr>
      </w:pPr>
      <w:r w:rsidRPr="00BD1F71">
        <w:rPr>
          <w:rStyle w:val="Znakapoznpodarou"/>
          <w:rFonts w:asciiTheme="minorHAnsi" w:hAnsiTheme="minorHAnsi" w:cstheme="minorHAnsi"/>
          <w:sz w:val="18"/>
          <w:szCs w:val="18"/>
        </w:rPr>
        <w:footnoteRef/>
      </w:r>
      <w:r w:rsidRPr="00BD1F71">
        <w:rPr>
          <w:rFonts w:asciiTheme="minorHAnsi" w:hAnsiTheme="minorHAnsi" w:cstheme="minorHAnsi"/>
          <w:sz w:val="18"/>
          <w:szCs w:val="18"/>
        </w:rPr>
        <w:t xml:space="preserve"> Dostupné z: https://fmk.utb.cz/o-fakulte/uredni-deska/</w:t>
      </w:r>
    </w:p>
  </w:footnote>
  <w:footnote w:id="36">
    <w:p w14:paraId="78AB5871"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cstheme="minorHAnsi"/>
          <w:sz w:val="18"/>
          <w:szCs w:val="18"/>
        </w:rPr>
        <w:footnoteRef/>
      </w:r>
      <w:r w:rsidRPr="00BD1F71">
        <w:rPr>
          <w:rFonts w:asciiTheme="minorHAnsi" w:hAnsiTheme="minorHAnsi" w:cstheme="minorHAnsi"/>
          <w:sz w:val="18"/>
          <w:szCs w:val="18"/>
        </w:rPr>
        <w:t xml:space="preserve"> Dostupné z: https://jobcentrum.utb.cz/</w:t>
      </w:r>
    </w:p>
  </w:footnote>
  <w:footnote w:id="37">
    <w:p w14:paraId="606CD80A"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sz w:val="18"/>
          <w:szCs w:val="18"/>
        </w:rPr>
        <w:footnoteRef/>
      </w:r>
      <w:r w:rsidRPr="00BD1F71">
        <w:rPr>
          <w:rFonts w:asciiTheme="minorHAnsi" w:hAnsiTheme="minorHAnsi"/>
          <w:sz w:val="18"/>
          <w:szCs w:val="18"/>
        </w:rPr>
        <w:t xml:space="preserve"> Dostupné z: http://digilib.k.utb.cz</w:t>
      </w:r>
    </w:p>
  </w:footnote>
  <w:footnote w:id="38">
    <w:p w14:paraId="4AA8F48A"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sz w:val="18"/>
          <w:szCs w:val="18"/>
        </w:rPr>
        <w:footnoteRef/>
      </w:r>
      <w:r w:rsidRPr="00BD1F71">
        <w:rPr>
          <w:rFonts w:asciiTheme="minorHAnsi" w:hAnsiTheme="minorHAnsi"/>
          <w:sz w:val="18"/>
          <w:szCs w:val="18"/>
        </w:rPr>
        <w:t xml:space="preserve"> Dostupné z: http://publikace.k.utb.cz</w:t>
      </w:r>
    </w:p>
  </w:footnote>
  <w:footnote w:id="39">
    <w:p w14:paraId="4EBA241B"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sz w:val="18"/>
          <w:szCs w:val="18"/>
        </w:rPr>
        <w:footnoteRef/>
      </w:r>
      <w:r w:rsidRPr="00BD1F71">
        <w:rPr>
          <w:rFonts w:asciiTheme="minorHAnsi" w:hAnsiTheme="minorHAnsi"/>
          <w:sz w:val="18"/>
          <w:szCs w:val="18"/>
        </w:rPr>
        <w:t xml:space="preserve"> Dostupné z: http://portal.k.utb.cz</w:t>
      </w:r>
    </w:p>
  </w:footnote>
  <w:footnote w:id="40">
    <w:p w14:paraId="5607EEB5"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sz w:val="18"/>
          <w:szCs w:val="18"/>
        </w:rPr>
        <w:footnoteRef/>
      </w:r>
      <w:r w:rsidRPr="00BD1F71">
        <w:rPr>
          <w:rFonts w:asciiTheme="minorHAnsi" w:hAnsiTheme="minorHAnsi"/>
          <w:sz w:val="18"/>
          <w:szCs w:val="18"/>
        </w:rPr>
        <w:t xml:space="preserve"> Dostupné z: https://ezdroje.k.utb.cz/</w:t>
      </w:r>
    </w:p>
  </w:footnote>
  <w:footnote w:id="41">
    <w:p w14:paraId="095D79DD" w14:textId="77777777" w:rsidR="00A656B7" w:rsidRPr="00BD1F71" w:rsidRDefault="00A656B7" w:rsidP="005D65AA">
      <w:pPr>
        <w:pStyle w:val="Textpoznpodarou"/>
        <w:rPr>
          <w:rFonts w:asciiTheme="minorHAnsi" w:hAnsiTheme="minorHAnsi"/>
          <w:sz w:val="18"/>
          <w:szCs w:val="18"/>
        </w:rPr>
      </w:pPr>
      <w:r w:rsidRPr="00BD1F71">
        <w:rPr>
          <w:rStyle w:val="Znakapoznpodarou"/>
          <w:rFonts w:asciiTheme="minorHAnsi" w:hAnsiTheme="minorHAnsi" w:cstheme="minorHAnsi"/>
          <w:sz w:val="18"/>
          <w:szCs w:val="18"/>
        </w:rPr>
        <w:footnoteRef/>
      </w:r>
      <w:r w:rsidRPr="00BD1F71">
        <w:rPr>
          <w:rFonts w:asciiTheme="minorHAnsi" w:hAnsiTheme="minorHAnsi" w:cstheme="minorHAnsi"/>
          <w:sz w:val="18"/>
          <w:szCs w:val="18"/>
        </w:rPr>
        <w:t xml:space="preserve"> Dostupné z: https://www.utb.cz/univerzita/uredni-deska/vnitrni-normy-a-predpisy/smernice-rektora/</w:t>
      </w:r>
    </w:p>
  </w:footnote>
  <w:footnote w:id="42">
    <w:p w14:paraId="6218BA2C" w14:textId="6F8F2792" w:rsidR="00A656B7" w:rsidRPr="00BD1F71" w:rsidRDefault="00A656B7" w:rsidP="005D65AA">
      <w:pPr>
        <w:pStyle w:val="Textpoznpodarou"/>
        <w:rPr>
          <w:rFonts w:asciiTheme="minorHAnsi" w:hAnsiTheme="minorHAnsi" w:cstheme="minorHAnsi"/>
          <w:sz w:val="18"/>
          <w:szCs w:val="18"/>
        </w:rPr>
      </w:pPr>
      <w:r w:rsidRPr="00BD1F71">
        <w:rPr>
          <w:rStyle w:val="Znakapoznpodarou"/>
          <w:rFonts w:asciiTheme="minorHAnsi" w:hAnsiTheme="minorHAnsi" w:cstheme="minorHAnsi"/>
          <w:sz w:val="18"/>
          <w:szCs w:val="18"/>
        </w:rPr>
        <w:footnoteRef/>
      </w:r>
      <w:r w:rsidRPr="00BD1F71">
        <w:rPr>
          <w:rFonts w:asciiTheme="minorHAnsi" w:hAnsiTheme="minorHAnsi" w:cstheme="minorHAnsi"/>
          <w:sz w:val="18"/>
          <w:szCs w:val="18"/>
        </w:rPr>
        <w:t xml:space="preserve"> Dostupné z: </w:t>
      </w:r>
      <w:r w:rsidRPr="00BA6494">
        <w:rPr>
          <w:rFonts w:asciiTheme="minorHAnsi" w:hAnsiTheme="minorHAnsi" w:cstheme="minorHAnsi"/>
          <w:sz w:val="18"/>
          <w:szCs w:val="18"/>
        </w:rPr>
        <w:t>https://poradenstvi.utb.cz/</w:t>
      </w:r>
    </w:p>
  </w:footnote>
  <w:footnote w:id="43">
    <w:p w14:paraId="2DA053E5" w14:textId="2A1F547A" w:rsidR="00A656B7" w:rsidRPr="00975191" w:rsidRDefault="00A656B7" w:rsidP="00975191">
      <w:pPr>
        <w:pStyle w:val="Textpoznpodarou"/>
        <w:rPr>
          <w:rFonts w:asciiTheme="minorHAnsi" w:hAnsiTheme="minorHAnsi" w:cstheme="minorHAnsi"/>
          <w:sz w:val="18"/>
          <w:szCs w:val="18"/>
          <w:lang w:val="cs-CZ"/>
        </w:rPr>
      </w:pPr>
      <w:r>
        <w:rPr>
          <w:rStyle w:val="Znakapoznpodarou"/>
        </w:rPr>
        <w:footnoteRef/>
      </w:r>
      <w:r>
        <w:t xml:space="preserve"> </w:t>
      </w:r>
      <w:r w:rsidRPr="00192709">
        <w:rPr>
          <w:rFonts w:asciiTheme="minorHAnsi" w:hAnsiTheme="minorHAnsi" w:cstheme="minorHAnsi"/>
          <w:sz w:val="18"/>
          <w:szCs w:val="18"/>
        </w:rPr>
        <w:t xml:space="preserve">Dostupné z: </w:t>
      </w:r>
      <w:hyperlink r:id="rId5"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4">
    <w:p w14:paraId="32679585" w14:textId="4F1D9A7B" w:rsidR="00A656B7" w:rsidRPr="00360427" w:rsidRDefault="00A656B7" w:rsidP="00975191">
      <w:pPr>
        <w:pStyle w:val="Textpoznpodarou"/>
        <w:rPr>
          <w:rFonts w:asciiTheme="minorHAnsi" w:hAnsiTheme="minorHAnsi" w:cstheme="minorHAnsi"/>
          <w:sz w:val="18"/>
          <w:szCs w:val="18"/>
          <w:lang w:val="cs-CZ"/>
        </w:rPr>
      </w:pPr>
      <w:r>
        <w:rPr>
          <w:rStyle w:val="Znakapoznpodarou"/>
        </w:rPr>
        <w:footnoteRef/>
      </w:r>
      <w:r>
        <w:t xml:space="preserve"> </w:t>
      </w:r>
      <w:bookmarkStart w:id="655" w:name="_Hlk127346242"/>
      <w:r w:rsidRPr="00192709">
        <w:rPr>
          <w:rFonts w:asciiTheme="minorHAnsi" w:hAnsiTheme="minorHAnsi" w:cstheme="minorHAnsi"/>
          <w:sz w:val="18"/>
          <w:szCs w:val="18"/>
        </w:rPr>
        <w:t xml:space="preserve">Dostupné z: </w:t>
      </w:r>
      <w:hyperlink r:id="rId6" w:history="1">
        <w:r w:rsidRPr="00192709">
          <w:rPr>
            <w:rStyle w:val="Hypertextovodkaz"/>
            <w:rFonts w:asciiTheme="minorHAnsi" w:hAnsiTheme="minorHAnsi" w:cstheme="minorHAnsi"/>
            <w:color w:val="auto"/>
            <w:sz w:val="18"/>
            <w:szCs w:val="18"/>
            <w:u w:val="none"/>
          </w:rPr>
          <w:t>https://www.utb.cz/univerzita/o-univerzite/struktura/poradni-sbory/eticka-komise/</w:t>
        </w:r>
      </w:hyperlink>
      <w:bookmarkEnd w:id="655"/>
    </w:p>
  </w:footnote>
  <w:footnote w:id="45">
    <w:p w14:paraId="5CA0EDBF" w14:textId="0E706114" w:rsidR="00A656B7" w:rsidRPr="00975191" w:rsidRDefault="00A656B7">
      <w:pPr>
        <w:pStyle w:val="Textpoznpodarou"/>
        <w:rPr>
          <w:lang w:val="cs-CZ"/>
        </w:rPr>
      </w:pPr>
      <w:r>
        <w:rPr>
          <w:rStyle w:val="Znakapoznpodarou"/>
        </w:rPr>
        <w:footnoteRef/>
      </w:r>
      <w:r>
        <w:t xml:space="preserve"> </w:t>
      </w:r>
      <w:bookmarkStart w:id="656" w:name="_Hlk127346266"/>
      <w:r w:rsidRPr="00192709">
        <w:rPr>
          <w:rFonts w:asciiTheme="minorHAnsi" w:hAnsiTheme="minorHAnsi" w:cstheme="minorHAnsi"/>
          <w:sz w:val="18"/>
          <w:szCs w:val="18"/>
        </w:rPr>
        <w:t xml:space="preserve">Dostupné z: </w:t>
      </w:r>
      <w:hyperlink r:id="rId7"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bookmarkEnd w:id="656"/>
    </w:p>
  </w:footnote>
  <w:footnote w:id="46">
    <w:p w14:paraId="75BD0445" w14:textId="0AF9DACE" w:rsidR="00A656B7" w:rsidRPr="00975191" w:rsidRDefault="00A656B7">
      <w:pPr>
        <w:pStyle w:val="Textpoznpodarou"/>
        <w:rPr>
          <w:lang w:val="cs-CZ"/>
        </w:rPr>
      </w:pPr>
      <w:r>
        <w:rPr>
          <w:rStyle w:val="Znakapoznpodarou"/>
        </w:rPr>
        <w:footnoteRef/>
      </w:r>
      <w:r>
        <w:t xml:space="preserve"> </w:t>
      </w:r>
      <w:bookmarkStart w:id="657" w:name="_Hlk127346287"/>
      <w:r w:rsidRPr="00AE6E9D">
        <w:rPr>
          <w:rFonts w:asciiTheme="minorHAnsi" w:hAnsiTheme="minorHAnsi" w:cstheme="minorHAnsi"/>
          <w:sz w:val="18"/>
          <w:szCs w:val="18"/>
        </w:rPr>
        <w:t xml:space="preserve">Dostupné z: </w:t>
      </w:r>
      <w:hyperlink r:id="rId8" w:history="1">
        <w:r w:rsidRPr="00AE6E9D">
          <w:rPr>
            <w:rStyle w:val="Hypertextovodkaz"/>
            <w:rFonts w:asciiTheme="minorHAnsi" w:hAnsiTheme="minorHAnsi" w:cstheme="minorHAnsi"/>
            <w:color w:val="auto"/>
            <w:sz w:val="18"/>
            <w:szCs w:val="18"/>
            <w:u w:val="none"/>
          </w:rPr>
          <w:t>https://www.utb.cz/univerzita/uredni-deska/vnitrni-normy-a-predpisy/vnitrni-predpisy/</w:t>
        </w:r>
      </w:hyperlink>
      <w:bookmarkEnd w:id="657"/>
    </w:p>
  </w:footnote>
  <w:footnote w:id="47">
    <w:p w14:paraId="5AC4BDE5" w14:textId="49ECDBC8" w:rsidR="007E11D9" w:rsidRPr="002A6CA5" w:rsidRDefault="007E11D9">
      <w:pPr>
        <w:pStyle w:val="Textpoznpodarou"/>
        <w:rPr>
          <w:lang w:val="cs-CZ"/>
        </w:rPr>
      </w:pPr>
      <w:r>
        <w:rPr>
          <w:rStyle w:val="Znakapoznpodarou"/>
        </w:rPr>
        <w:footnoteRef/>
      </w:r>
      <w:r>
        <w:t xml:space="preserve"> </w:t>
      </w:r>
      <w:r w:rsidR="00442845" w:rsidRPr="00BD1F71">
        <w:rPr>
          <w:rFonts w:asciiTheme="minorHAnsi" w:hAnsiTheme="minorHAnsi" w:cstheme="minorHAnsi"/>
          <w:sz w:val="18"/>
          <w:szCs w:val="18"/>
        </w:rPr>
        <w:t>Dostupné z: https://www.utb.cz/univerzita/uredni-deska/vnitrni-normy-a-predpisy/smernice-rektora/</w:t>
      </w:r>
    </w:p>
  </w:footnote>
  <w:footnote w:id="48">
    <w:p w14:paraId="4E8D5CFE" w14:textId="194D892D" w:rsidR="00A656B7" w:rsidRPr="00975191" w:rsidRDefault="00A656B7">
      <w:pPr>
        <w:pStyle w:val="Textpoznpodarou"/>
        <w:rPr>
          <w:lang w:val="cs-CZ"/>
        </w:rPr>
      </w:pPr>
      <w:r>
        <w:rPr>
          <w:rStyle w:val="Znakapoznpodarou"/>
        </w:rPr>
        <w:footnoteRef/>
      </w:r>
      <w:r>
        <w:t xml:space="preserve"> </w:t>
      </w:r>
      <w:bookmarkStart w:id="658" w:name="_Hlk127346314"/>
      <w:r w:rsidRPr="0093594D">
        <w:rPr>
          <w:rFonts w:asciiTheme="minorHAnsi" w:hAnsiTheme="minorHAnsi" w:cstheme="minorHAnsi"/>
          <w:sz w:val="18"/>
          <w:szCs w:val="18"/>
        </w:rPr>
        <w:t>Dostupné z: https://moodle.utb.cz</w:t>
      </w:r>
      <w:bookmarkEnd w:id="658"/>
    </w:p>
  </w:footnote>
  <w:footnote w:id="49">
    <w:p w14:paraId="6A51BABB" w14:textId="278C728D" w:rsidR="0060785A" w:rsidRPr="00A21EAD" w:rsidRDefault="0060785A">
      <w:pPr>
        <w:pStyle w:val="Textpoznpodarou"/>
        <w:rPr>
          <w:lang w:val="cs-CZ"/>
        </w:rPr>
      </w:pPr>
      <w:r>
        <w:rPr>
          <w:rStyle w:val="Znakapoznpodarou"/>
        </w:rPr>
        <w:footnoteRef/>
      </w:r>
      <w:r>
        <w:t xml:space="preserve"> </w:t>
      </w:r>
      <w:r w:rsidR="00F37C96" w:rsidRPr="00BD1F71">
        <w:rPr>
          <w:rFonts w:asciiTheme="minorHAnsi" w:hAnsiTheme="minorHAnsi" w:cstheme="minorHAnsi"/>
          <w:sz w:val="18"/>
          <w:szCs w:val="18"/>
        </w:rPr>
        <w:t>Dostupné z: https://www.utb.cz/univerzita/uredni-deska/vnitrni-normy-a-predpisy/smernice-rektora/</w:t>
      </w:r>
    </w:p>
  </w:footnote>
  <w:footnote w:id="50">
    <w:p w14:paraId="32F89369" w14:textId="2B42D2BB" w:rsidR="00651D02" w:rsidRPr="00A21EAD" w:rsidRDefault="00651D02">
      <w:pPr>
        <w:pStyle w:val="Textpoznpodarou"/>
        <w:rPr>
          <w:lang w:val="cs-CZ"/>
        </w:rPr>
      </w:pPr>
      <w:r>
        <w:rPr>
          <w:rStyle w:val="Znakapoznpodarou"/>
        </w:rPr>
        <w:footnoteRef/>
      </w:r>
      <w:r>
        <w:t xml:space="preserve"> </w:t>
      </w:r>
      <w:r w:rsidRPr="00BD1F71">
        <w:rPr>
          <w:rFonts w:asciiTheme="minorHAnsi" w:hAnsiTheme="minorHAnsi" w:cstheme="minorHAnsi"/>
          <w:sz w:val="18"/>
          <w:szCs w:val="18"/>
        </w:rPr>
        <w:t>Dostupné z: https://www.utb.cz/univerzita/uredni-deska/vnitrni-normy-a-predpisy/smernice-rektora/</w:t>
      </w:r>
    </w:p>
  </w:footnote>
  <w:footnote w:id="51">
    <w:p w14:paraId="51BE6542" w14:textId="3ED736B2" w:rsidR="00A21EAD" w:rsidRPr="00A21EAD" w:rsidRDefault="00A21EAD">
      <w:pPr>
        <w:pStyle w:val="Textpoznpodarou"/>
        <w:rPr>
          <w:lang w:val="cs-CZ"/>
        </w:rPr>
      </w:pPr>
      <w:r>
        <w:rPr>
          <w:rStyle w:val="Znakapoznpodarou"/>
        </w:rPr>
        <w:footnoteRef/>
      </w:r>
      <w:r>
        <w:t xml:space="preserve"> </w:t>
      </w:r>
      <w:r w:rsidRPr="00BD1F71">
        <w:rPr>
          <w:rFonts w:asciiTheme="minorHAnsi" w:hAnsiTheme="minorHAnsi" w:cstheme="minorHAnsi"/>
          <w:sz w:val="18"/>
          <w:szCs w:val="18"/>
        </w:rPr>
        <w:t>Dostupné z: https://www.utb.cz/univerzita/uredni-deska/vnitrni-normy-a-predpisy/smernice-rektora/</w:t>
      </w:r>
    </w:p>
  </w:footnote>
  <w:footnote w:id="52">
    <w:p w14:paraId="69AB0E3C" w14:textId="77777777" w:rsidR="00A656B7" w:rsidRPr="00EF5C54" w:rsidRDefault="00A656B7" w:rsidP="005D65AA">
      <w:pPr>
        <w:pStyle w:val="Textpoznpodarou"/>
        <w:rPr>
          <w:rFonts w:asciiTheme="minorHAnsi" w:hAnsiTheme="minorHAnsi"/>
          <w:sz w:val="18"/>
          <w:szCs w:val="18"/>
        </w:rPr>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https://www.utb.cz/univerzita/uredni-deska/ruzne/strategicky-zamer/</w:t>
      </w:r>
    </w:p>
  </w:footnote>
  <w:footnote w:id="53">
    <w:p w14:paraId="624E1559" w14:textId="77777777" w:rsidR="00A656B7" w:rsidRPr="00536CA2" w:rsidRDefault="00A656B7" w:rsidP="005D65AA">
      <w:pPr>
        <w:pStyle w:val="Textpoznpodarou"/>
        <w:rPr>
          <w:rFonts w:asciiTheme="minorHAnsi" w:hAnsiTheme="minorHAnsi" w:cstheme="minorHAnsi"/>
          <w:sz w:val="18"/>
          <w:szCs w:val="18"/>
        </w:rPr>
      </w:pPr>
      <w:r w:rsidRPr="00087E04">
        <w:rPr>
          <w:rStyle w:val="Znakapoznpodarou"/>
          <w:rFonts w:asciiTheme="minorHAnsi" w:hAnsiTheme="minorHAnsi"/>
          <w:sz w:val="18"/>
          <w:szCs w:val="18"/>
        </w:rPr>
        <w:footnoteRef/>
      </w:r>
      <w:r w:rsidRPr="00087E04">
        <w:rPr>
          <w:rFonts w:asciiTheme="minorHAnsi" w:hAnsiTheme="minorHAnsi"/>
          <w:sz w:val="18"/>
          <w:szCs w:val="18"/>
        </w:rPr>
        <w:t xml:space="preserve"> </w:t>
      </w:r>
      <w:r w:rsidRPr="00536CA2">
        <w:rPr>
          <w:rFonts w:asciiTheme="minorHAnsi" w:hAnsiTheme="minorHAnsi" w:cstheme="minorHAnsi"/>
          <w:sz w:val="18"/>
          <w:szCs w:val="18"/>
        </w:rPr>
        <w:t xml:space="preserve">Dostupné z: </w:t>
      </w:r>
      <w:hyperlink r:id="rId9" w:history="1">
        <w:r w:rsidRPr="003D62A1">
          <w:rPr>
            <w:rStyle w:val="Hypertextovodkaz"/>
            <w:rFonts w:asciiTheme="minorHAnsi" w:eastAsiaTheme="majorEastAsia" w:hAnsiTheme="minorHAnsi" w:cstheme="minorHAnsi"/>
            <w:color w:val="auto"/>
            <w:sz w:val="18"/>
            <w:szCs w:val="18"/>
            <w:u w:val="none"/>
          </w:rPr>
          <w:t>http://www.popai.cz</w:t>
        </w:r>
      </w:hyperlink>
    </w:p>
  </w:footnote>
  <w:footnote w:id="54">
    <w:p w14:paraId="6895D358" w14:textId="77777777" w:rsidR="00A656B7" w:rsidRPr="007A7CDF" w:rsidRDefault="00A656B7" w:rsidP="005D65AA">
      <w:pPr>
        <w:pStyle w:val="Textpoznpodarou"/>
        <w:rPr>
          <w:rFonts w:asciiTheme="minorHAnsi" w:hAnsiTheme="minorHAnsi" w:cstheme="minorHAnsi"/>
          <w:sz w:val="18"/>
          <w:szCs w:val="18"/>
        </w:rPr>
      </w:pPr>
      <w:r w:rsidRPr="00536CA2">
        <w:rPr>
          <w:rStyle w:val="Znakapoznpodarou"/>
          <w:rFonts w:asciiTheme="minorHAnsi" w:hAnsiTheme="minorHAnsi" w:cstheme="minorHAnsi"/>
          <w:sz w:val="18"/>
          <w:szCs w:val="18"/>
        </w:rPr>
        <w:footnoteRef/>
      </w:r>
      <w:r w:rsidRPr="00536CA2">
        <w:rPr>
          <w:rFonts w:asciiTheme="minorHAnsi" w:hAnsiTheme="minorHAnsi" w:cstheme="minorHAnsi"/>
          <w:sz w:val="18"/>
          <w:szCs w:val="18"/>
        </w:rPr>
        <w:t xml:space="preserve"> Dostupné z: </w:t>
      </w:r>
      <w:r w:rsidRPr="007A7CDF">
        <w:rPr>
          <w:rFonts w:asciiTheme="minorHAnsi" w:hAnsiTheme="minorHAnsi" w:cstheme="minorHAnsi"/>
          <w:sz w:val="18"/>
          <w:szCs w:val="18"/>
        </w:rPr>
        <w:t>https://fmk.utb.cz/o-fakulte/uredni-deska/vyrocni-zpravy/</w:t>
      </w:r>
    </w:p>
  </w:footnote>
  <w:footnote w:id="55">
    <w:p w14:paraId="56D9B2E8" w14:textId="77777777" w:rsidR="00A656B7" w:rsidRPr="00C41679" w:rsidRDefault="00A656B7" w:rsidP="005D65AA">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56">
    <w:p w14:paraId="78B1433F" w14:textId="77777777" w:rsidR="00A656B7" w:rsidRPr="003E3F97" w:rsidRDefault="00A656B7" w:rsidP="005D65AA">
      <w:pPr>
        <w:pStyle w:val="Textpoznpodarou"/>
        <w:rPr>
          <w:rFonts w:asciiTheme="minorHAnsi" w:hAnsiTheme="minorHAnsi" w:cstheme="minorHAnsi"/>
          <w:sz w:val="18"/>
          <w:szCs w:val="18"/>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Dostupné z: https://www.utb.cz/univerzita/uredni-deska/vnitrni-normy-a-predpisy/vnitrni-predpisy/</w:t>
      </w:r>
    </w:p>
  </w:footnote>
  <w:footnote w:id="57">
    <w:p w14:paraId="436DC757" w14:textId="77777777" w:rsidR="00A656B7" w:rsidRPr="00EF5C54" w:rsidRDefault="00A656B7" w:rsidP="005D65AA">
      <w:pPr>
        <w:pStyle w:val="Textpoznpodarou"/>
        <w:rPr>
          <w:rFonts w:asciiTheme="minorHAnsi" w:hAnsiTheme="minorHAnsi"/>
          <w:sz w:val="18"/>
          <w:szCs w:val="18"/>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https://www.utb.cz/univerzita/uredni-deska/vnitrni-normy-a-predpisy/vnitrni-predpisy/</w:t>
      </w:r>
    </w:p>
  </w:footnote>
  <w:footnote w:id="58">
    <w:p w14:paraId="65852D65" w14:textId="77777777" w:rsidR="00A656B7" w:rsidRDefault="00A656B7" w:rsidP="005D65AA">
      <w:pPr>
        <w:pStyle w:val="Textpoznpodarou"/>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https://fmk.utb.cz/o-fakulte/uredni-deska/vnitrni-normy-a-vnitrni-predpisy/vnitrni-predpisy/</w:t>
      </w:r>
    </w:p>
  </w:footnote>
  <w:footnote w:id="59">
    <w:p w14:paraId="7C96965F" w14:textId="0537D27E" w:rsidR="00A656B7" w:rsidRPr="003D62A1" w:rsidRDefault="00A656B7">
      <w:pPr>
        <w:pStyle w:val="Textpoznpodarou"/>
        <w:rPr>
          <w:lang w:val="cs-CZ"/>
        </w:rPr>
      </w:pPr>
      <w:r>
        <w:rPr>
          <w:rStyle w:val="Znakapoznpodarou"/>
        </w:rPr>
        <w:footnoteRef/>
      </w:r>
      <w:r>
        <w:t xml:space="preserve"> </w:t>
      </w:r>
      <w:r w:rsidRPr="00EF5C54">
        <w:rPr>
          <w:rFonts w:asciiTheme="minorHAnsi" w:hAnsiTheme="minorHAnsi"/>
          <w:sz w:val="18"/>
          <w:szCs w:val="18"/>
        </w:rPr>
        <w:t>Dostupné z: https://fmk.utb.cz/o-fakulte/uredni-deska/vnitrni-normy-a-vnitrni-predpisy/smernice-dekana/</w:t>
      </w:r>
    </w:p>
  </w:footnote>
  <w:footnote w:id="60">
    <w:p w14:paraId="37E463EA" w14:textId="5E9BDB66" w:rsidR="00A656B7" w:rsidRPr="00EF5C54" w:rsidRDefault="00A656B7" w:rsidP="005D65AA">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https://fmk.utb.cz/o-fakulte/uredni-deska/vnitrni-normy-a-vnitrni-predpisy/rozhodnuti-dekana/</w:t>
      </w:r>
    </w:p>
  </w:footnote>
  <w:footnote w:id="61">
    <w:p w14:paraId="4FD9D0FD" w14:textId="77777777" w:rsidR="00A656B7" w:rsidRPr="00EF5C54" w:rsidRDefault="00A656B7" w:rsidP="005D65AA">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https://fmk.utb.cz/student/vyuka/studijni-plany/</w:t>
      </w:r>
    </w:p>
  </w:footnote>
  <w:footnote w:id="62">
    <w:p w14:paraId="72335099" w14:textId="77777777" w:rsidR="00A656B7" w:rsidRPr="00EF5C54" w:rsidRDefault="00A656B7" w:rsidP="005D65AA">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https://fmk.utb.cz/o-fakulte/uredni-deska/vnitrni-normy-a-vnitrni-predpisy/rozhodnuti-dekana/</w:t>
      </w:r>
    </w:p>
  </w:footnote>
  <w:footnote w:id="63">
    <w:p w14:paraId="35A803DB" w14:textId="77777777" w:rsidR="00A656B7" w:rsidRPr="00EF5C54" w:rsidRDefault="00A656B7" w:rsidP="005D65AA">
      <w:pPr>
        <w:pStyle w:val="Textpoznpodarou"/>
        <w:rPr>
          <w:rFonts w:asciiTheme="minorHAnsi" w:hAnsiTheme="minorHAnsi"/>
          <w:sz w:val="18"/>
          <w:szCs w:val="18"/>
        </w:rPr>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https://fmk.utb.cz/o-fakulte/uredni-deska/vnitrni-normy-a-vnitrni-predpisy/rozhodnuti-dekana/</w:t>
      </w:r>
    </w:p>
  </w:footnote>
  <w:footnote w:id="64">
    <w:p w14:paraId="09A8AF38" w14:textId="77777777" w:rsidR="00A656B7" w:rsidRPr="00EF5C54" w:rsidRDefault="00A656B7" w:rsidP="005D65AA">
      <w:pPr>
        <w:pStyle w:val="Textpoznpodarou"/>
        <w:rPr>
          <w:rFonts w:asciiTheme="minorHAnsi" w:hAnsiTheme="minorHAnsi"/>
          <w:sz w:val="18"/>
          <w:szCs w:val="18"/>
        </w:rPr>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https://fmk.utb.cz/o-fakulte/uredni-deska/vyrocni-zpravy/</w:t>
      </w:r>
    </w:p>
  </w:footnote>
  <w:footnote w:id="65">
    <w:p w14:paraId="2756B5D6" w14:textId="77777777" w:rsidR="00A656B7" w:rsidRPr="00914082" w:rsidRDefault="00A656B7" w:rsidP="005D65AA">
      <w:pPr>
        <w:pStyle w:val="Textpoznpodarou"/>
        <w:rPr>
          <w:sz w:val="18"/>
          <w:szCs w:val="18"/>
        </w:rPr>
      </w:pPr>
      <w:r w:rsidRPr="00EF5C54">
        <w:rPr>
          <w:rStyle w:val="Znakapoznpodarou"/>
          <w:rFonts w:asciiTheme="minorHAnsi" w:hAnsiTheme="minorHAnsi"/>
          <w:sz w:val="18"/>
          <w:szCs w:val="18"/>
        </w:rPr>
        <w:footnoteRef/>
      </w:r>
      <w:r w:rsidRPr="00EF5C54">
        <w:rPr>
          <w:rFonts w:asciiTheme="minorHAnsi" w:hAnsiTheme="minorHAnsi"/>
          <w:sz w:val="18"/>
          <w:szCs w:val="18"/>
        </w:rPr>
        <w:t xml:space="preserve"> Dostupné z: https://www.utb.cz/univerzita/uredni-deska/ruzne/vyrocni-zpravy/</w:t>
      </w:r>
    </w:p>
  </w:footnote>
  <w:footnote w:id="66">
    <w:p w14:paraId="448A98F3" w14:textId="77777777" w:rsidR="00A656B7" w:rsidRPr="00D75BD3" w:rsidRDefault="00A656B7" w:rsidP="005D65AA">
      <w:pPr>
        <w:pStyle w:val="Textpoznpodarou"/>
        <w:rPr>
          <w:rFonts w:asciiTheme="minorHAnsi" w:hAnsiTheme="minorHAnsi"/>
          <w:sz w:val="18"/>
          <w:szCs w:val="18"/>
        </w:rPr>
      </w:pPr>
      <w:r w:rsidRPr="00D75BD3">
        <w:rPr>
          <w:rStyle w:val="Znakapoznpodarou"/>
          <w:rFonts w:asciiTheme="minorHAnsi" w:hAnsiTheme="minorHAnsi"/>
          <w:sz w:val="18"/>
          <w:szCs w:val="18"/>
        </w:rPr>
        <w:footnoteRef/>
      </w:r>
      <w:r w:rsidRPr="00D75BD3">
        <w:rPr>
          <w:rFonts w:asciiTheme="minorHAnsi" w:hAnsiTheme="minorHAnsi"/>
          <w:sz w:val="18"/>
          <w:szCs w:val="18"/>
        </w:rPr>
        <w:t xml:space="preserve"> Dostupné z: https://www.utb.cz/univerzita/uredni-deska/ruzne/vyrocni-zpravy/</w:t>
      </w:r>
    </w:p>
  </w:footnote>
  <w:footnote w:id="67">
    <w:p w14:paraId="141A83B0" w14:textId="03763AB3" w:rsidR="00A656B7" w:rsidRPr="00306C48" w:rsidRDefault="00A656B7" w:rsidP="005D65AA">
      <w:pPr>
        <w:pStyle w:val="Textpoznpodarou"/>
        <w:rPr>
          <w:rFonts w:asciiTheme="minorHAnsi" w:hAnsiTheme="minorHAnsi"/>
          <w:sz w:val="18"/>
          <w:szCs w:val="18"/>
        </w:rPr>
      </w:pPr>
      <w:r w:rsidRPr="002F3F07">
        <w:rPr>
          <w:rStyle w:val="Znakapoznpodarou"/>
          <w:sz w:val="18"/>
          <w:szCs w:val="18"/>
        </w:rPr>
        <w:footnoteRef/>
      </w:r>
      <w:r w:rsidRPr="002F3F07">
        <w:rPr>
          <w:sz w:val="18"/>
          <w:szCs w:val="18"/>
        </w:rPr>
        <w:t xml:space="preserve"> </w:t>
      </w:r>
      <w:hyperlink r:id="rId10" w:history="1">
        <w:r w:rsidRPr="007E4502">
          <w:rPr>
            <w:rStyle w:val="Hypertextovodkaz"/>
            <w:rFonts w:asciiTheme="minorHAnsi" w:hAnsiTheme="minorHAnsi" w:cstheme="minorHAnsi"/>
            <w:color w:val="auto"/>
            <w:sz w:val="18"/>
            <w:szCs w:val="18"/>
            <w:u w:val="none"/>
            <w:lang w:val="cs-CZ"/>
          </w:rPr>
          <w:t>Dostupné</w:t>
        </w:r>
      </w:hyperlink>
      <w:r w:rsidRPr="007E4502">
        <w:rPr>
          <w:rStyle w:val="Hypertextovodkaz"/>
          <w:rFonts w:asciiTheme="minorHAnsi" w:hAnsiTheme="minorHAnsi" w:cstheme="minorHAnsi"/>
          <w:color w:val="auto"/>
          <w:sz w:val="18"/>
          <w:szCs w:val="18"/>
          <w:u w:val="none"/>
          <w:lang w:val="cs-CZ"/>
        </w:rPr>
        <w:t xml:space="preserve"> z: https://ezdroje.k.utb.cz/</w:t>
      </w:r>
    </w:p>
  </w:footnote>
  <w:footnote w:id="68">
    <w:p w14:paraId="583AAF82" w14:textId="77777777" w:rsidR="00A656B7" w:rsidRPr="00306C48" w:rsidRDefault="00A656B7" w:rsidP="005D65AA">
      <w:pPr>
        <w:pStyle w:val="Textpoznpodarou"/>
        <w:rPr>
          <w:rFonts w:asciiTheme="minorHAnsi" w:hAnsiTheme="minorHAnsi"/>
          <w:sz w:val="18"/>
          <w:szCs w:val="18"/>
        </w:rPr>
      </w:pPr>
      <w:r w:rsidRPr="00306C48">
        <w:rPr>
          <w:rStyle w:val="Znakapoznpodarou"/>
          <w:rFonts w:asciiTheme="minorHAnsi" w:hAnsiTheme="minorHAnsi"/>
          <w:sz w:val="18"/>
          <w:szCs w:val="18"/>
        </w:rPr>
        <w:footnoteRef/>
      </w:r>
      <w:r w:rsidRPr="00306C48">
        <w:rPr>
          <w:rFonts w:asciiTheme="minorHAnsi" w:hAnsiTheme="minorHAnsi"/>
          <w:sz w:val="18"/>
          <w:szCs w:val="18"/>
        </w:rPr>
        <w:t xml:space="preserve"> Dostupné z: https://www.utb.cz/univerzita/uredni-deska/vnitrni-normy-a-predpisy/vnitrni-predpisy/</w:t>
      </w:r>
    </w:p>
  </w:footnote>
  <w:footnote w:id="69">
    <w:p w14:paraId="5E6BED62" w14:textId="77777777" w:rsidR="00A656B7" w:rsidRPr="006A12A3" w:rsidRDefault="00A656B7" w:rsidP="005D65AA">
      <w:pPr>
        <w:pStyle w:val="Textpoznpodarou"/>
        <w:rPr>
          <w:rFonts w:asciiTheme="minorHAnsi" w:hAnsiTheme="minorHAnsi"/>
          <w:sz w:val="18"/>
          <w:szCs w:val="18"/>
        </w:rPr>
      </w:pPr>
      <w:r w:rsidRPr="006A12A3">
        <w:rPr>
          <w:rStyle w:val="Znakapoznpodarou"/>
          <w:rFonts w:asciiTheme="minorHAnsi" w:hAnsiTheme="minorHAnsi"/>
          <w:sz w:val="18"/>
          <w:szCs w:val="18"/>
        </w:rPr>
        <w:footnoteRef/>
      </w:r>
      <w:r w:rsidRPr="006A12A3">
        <w:rPr>
          <w:rFonts w:asciiTheme="minorHAnsi" w:hAnsiTheme="minorHAnsi"/>
          <w:sz w:val="18"/>
          <w:szCs w:val="18"/>
        </w:rPr>
        <w:t xml:space="preserve"> Dostupné z: https://www.utb.cz/univerzita/uredni-deska/vnitrni-normy-a-predpisy/smernice-rektora/</w:t>
      </w:r>
    </w:p>
  </w:footnote>
  <w:footnote w:id="70">
    <w:p w14:paraId="6D7EBCAA" w14:textId="77777777" w:rsidR="00A656B7" w:rsidRPr="00A325B4" w:rsidRDefault="00A656B7" w:rsidP="005D65AA">
      <w:pPr>
        <w:pStyle w:val="Textpoznpodarou"/>
        <w:rPr>
          <w:rFonts w:asciiTheme="minorHAnsi" w:hAnsiTheme="minorHAnsi" w:cstheme="minorHAnsi"/>
        </w:rPr>
      </w:pPr>
      <w:r w:rsidRPr="006A12A3">
        <w:rPr>
          <w:rStyle w:val="Znakapoznpodarou"/>
          <w:rFonts w:asciiTheme="minorHAnsi" w:hAnsiTheme="minorHAnsi"/>
          <w:sz w:val="18"/>
          <w:szCs w:val="18"/>
        </w:rPr>
        <w:footnoteRef/>
      </w:r>
      <w:r w:rsidRPr="006A12A3">
        <w:rPr>
          <w:rFonts w:asciiTheme="minorHAnsi" w:hAnsiTheme="minorHAnsi"/>
          <w:sz w:val="18"/>
          <w:szCs w:val="18"/>
        </w:rPr>
        <w:t xml:space="preserve"> </w:t>
      </w:r>
      <w:r w:rsidRPr="00461B20">
        <w:rPr>
          <w:rFonts w:asciiTheme="minorHAnsi" w:hAnsiTheme="minorHAnsi" w:cstheme="minorHAnsi"/>
          <w:sz w:val="18"/>
          <w:szCs w:val="18"/>
        </w:rPr>
        <w:t>Dostupné z: https://www.utb.cz/univerzita/uredni-deska/vnitrni-normy-a-predpisy/vnitrni-predpisy/</w:t>
      </w:r>
    </w:p>
  </w:footnote>
  <w:footnote w:id="71">
    <w:p w14:paraId="32C1785A" w14:textId="5647453E" w:rsidR="00A656B7" w:rsidRPr="00002F96" w:rsidRDefault="00A656B7">
      <w:pPr>
        <w:pStyle w:val="Textpoznpodarou"/>
        <w:rPr>
          <w:lang w:val="cs-CZ"/>
        </w:rPr>
      </w:pPr>
      <w:r>
        <w:rPr>
          <w:rStyle w:val="Znakapoznpodarou"/>
        </w:rPr>
        <w:footnoteRef/>
      </w:r>
      <w: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72">
    <w:p w14:paraId="3218AD76" w14:textId="77777777" w:rsidR="00A656B7" w:rsidRPr="003D62A1" w:rsidRDefault="00A656B7" w:rsidP="005D65AA">
      <w:pPr>
        <w:pStyle w:val="Textpoznpodarou"/>
        <w:rPr>
          <w:rFonts w:asciiTheme="minorHAnsi" w:hAnsiTheme="minorHAnsi" w:cstheme="minorHAnsi"/>
          <w:sz w:val="18"/>
          <w:szCs w:val="18"/>
        </w:rPr>
      </w:pPr>
      <w:r w:rsidRPr="003D62A1">
        <w:rPr>
          <w:rStyle w:val="Znakapoznpodarou"/>
          <w:rFonts w:asciiTheme="minorHAnsi" w:hAnsiTheme="minorHAnsi" w:cstheme="minorHAnsi"/>
          <w:sz w:val="18"/>
          <w:szCs w:val="18"/>
        </w:rPr>
        <w:footnoteRef/>
      </w:r>
      <w:r w:rsidRPr="003D62A1">
        <w:rPr>
          <w:rFonts w:asciiTheme="minorHAnsi" w:hAnsiTheme="minorHAnsi" w:cstheme="minorHAnsi"/>
          <w:sz w:val="18"/>
          <w:szCs w:val="18"/>
        </w:rPr>
        <w:t xml:space="preserve"> Dostupné z: https://www.utb.cz/univerzita/uredni-deska/vnitrni-normy-a-predpisy/vnitrni-predpisy/</w:t>
      </w:r>
    </w:p>
  </w:footnote>
  <w:footnote w:id="73">
    <w:p w14:paraId="77C34A53" w14:textId="77777777" w:rsidR="00A656B7" w:rsidRPr="003D62A1" w:rsidRDefault="00A656B7" w:rsidP="005D65AA">
      <w:pPr>
        <w:pStyle w:val="Textpoznpodarou"/>
        <w:rPr>
          <w:rFonts w:asciiTheme="minorHAnsi" w:hAnsiTheme="minorHAnsi" w:cstheme="minorHAnsi"/>
        </w:rPr>
      </w:pPr>
      <w:r>
        <w:rPr>
          <w:rStyle w:val="Znakapoznpodarou"/>
        </w:rPr>
        <w:footnoteRef/>
      </w:r>
      <w:r>
        <w:t xml:space="preserve"> </w:t>
      </w:r>
      <w:r w:rsidRPr="00721E66">
        <w:rPr>
          <w:rFonts w:asciiTheme="minorHAnsi" w:hAnsiTheme="minorHAnsi" w:cstheme="minorHAnsi"/>
          <w:sz w:val="18"/>
          <w:szCs w:val="18"/>
        </w:rPr>
        <w:t>Dostupné z: https://www.utb.cz/univerzita/uredni-deska/vnitrni-normy-a-predpisy/vnitrni-predpisy/</w:t>
      </w:r>
    </w:p>
  </w:footnote>
  <w:footnote w:id="74">
    <w:p w14:paraId="1A0756C7" w14:textId="77777777" w:rsidR="00A656B7" w:rsidRPr="00344844" w:rsidRDefault="00A656B7" w:rsidP="005D65AA">
      <w:pPr>
        <w:pStyle w:val="Textpoznpodarou"/>
        <w:rPr>
          <w:rFonts w:asciiTheme="minorHAnsi" w:hAnsiTheme="minorHAnsi"/>
          <w:sz w:val="18"/>
          <w:szCs w:val="18"/>
        </w:rPr>
      </w:pPr>
      <w:r w:rsidRPr="00344844">
        <w:rPr>
          <w:rStyle w:val="Znakapoznpodarou"/>
          <w:rFonts w:asciiTheme="minorHAnsi" w:hAnsiTheme="minorHAnsi"/>
          <w:sz w:val="18"/>
          <w:szCs w:val="18"/>
        </w:rPr>
        <w:footnoteRef/>
      </w:r>
      <w:r w:rsidRPr="00344844">
        <w:rPr>
          <w:rFonts w:asciiTheme="minorHAnsi" w:hAnsiTheme="minorHAnsi"/>
          <w:sz w:val="18"/>
          <w:szCs w:val="18"/>
        </w:rPr>
        <w:t xml:space="preserve"> </w:t>
      </w:r>
      <w:r w:rsidRPr="00344844">
        <w:rPr>
          <w:rFonts w:asciiTheme="minorHAnsi" w:hAnsiTheme="minorHAnsi" w:cstheme="minorHAnsi"/>
          <w:sz w:val="18"/>
          <w:szCs w:val="18"/>
        </w:rPr>
        <w:t>Dostupné z: https://www.utb.cz/univerzita/uredni-deska/vnitrni-normy-a-predpisy/vnitrni-predpisy/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599"/>
        </w:tabs>
        <w:ind w:left="4319" w:hanging="360"/>
      </w:pPr>
    </w:lvl>
    <w:lvl w:ilvl="1">
      <w:start w:val="1"/>
      <w:numFmt w:val="lowerLetter"/>
      <w:lvlText w:val="%2."/>
      <w:lvlJc w:val="left"/>
      <w:pPr>
        <w:tabs>
          <w:tab w:val="num" w:pos="3599"/>
        </w:tabs>
        <w:ind w:left="5039" w:hanging="360"/>
      </w:pPr>
    </w:lvl>
    <w:lvl w:ilvl="2">
      <w:start w:val="1"/>
      <w:numFmt w:val="lowerRoman"/>
      <w:lvlText w:val="%2.%3."/>
      <w:lvlJc w:val="right"/>
      <w:pPr>
        <w:tabs>
          <w:tab w:val="num" w:pos="3599"/>
        </w:tabs>
        <w:ind w:left="5759" w:hanging="180"/>
      </w:pPr>
    </w:lvl>
    <w:lvl w:ilvl="3">
      <w:start w:val="1"/>
      <w:numFmt w:val="decimal"/>
      <w:lvlText w:val="%2.%3.%4."/>
      <w:lvlJc w:val="left"/>
      <w:pPr>
        <w:tabs>
          <w:tab w:val="num" w:pos="3599"/>
        </w:tabs>
        <w:ind w:left="6479" w:hanging="360"/>
      </w:pPr>
    </w:lvl>
    <w:lvl w:ilvl="4">
      <w:start w:val="1"/>
      <w:numFmt w:val="lowerLetter"/>
      <w:lvlText w:val="%2.%3.%4.%5."/>
      <w:lvlJc w:val="left"/>
      <w:pPr>
        <w:tabs>
          <w:tab w:val="num" w:pos="3599"/>
        </w:tabs>
        <w:ind w:left="7199" w:hanging="360"/>
      </w:pPr>
    </w:lvl>
    <w:lvl w:ilvl="5">
      <w:start w:val="1"/>
      <w:numFmt w:val="lowerRoman"/>
      <w:lvlText w:val="%2.%3.%4.%5.%6."/>
      <w:lvlJc w:val="right"/>
      <w:pPr>
        <w:tabs>
          <w:tab w:val="num" w:pos="3599"/>
        </w:tabs>
        <w:ind w:left="7919" w:hanging="180"/>
      </w:pPr>
    </w:lvl>
    <w:lvl w:ilvl="6">
      <w:start w:val="1"/>
      <w:numFmt w:val="decimal"/>
      <w:lvlText w:val="%2.%3.%4.%5.%6.%7."/>
      <w:lvlJc w:val="left"/>
      <w:pPr>
        <w:tabs>
          <w:tab w:val="num" w:pos="3599"/>
        </w:tabs>
        <w:ind w:left="8639" w:hanging="360"/>
      </w:pPr>
    </w:lvl>
    <w:lvl w:ilvl="7">
      <w:start w:val="1"/>
      <w:numFmt w:val="lowerLetter"/>
      <w:lvlText w:val="%2.%3.%4.%5.%6.%7.%8."/>
      <w:lvlJc w:val="left"/>
      <w:pPr>
        <w:tabs>
          <w:tab w:val="num" w:pos="3599"/>
        </w:tabs>
        <w:ind w:left="9359" w:hanging="360"/>
      </w:pPr>
    </w:lvl>
    <w:lvl w:ilvl="8">
      <w:start w:val="1"/>
      <w:numFmt w:val="lowerRoman"/>
      <w:lvlText w:val="%2.%3.%4.%5.%6.%7.%8.%9."/>
      <w:lvlJc w:val="right"/>
      <w:pPr>
        <w:tabs>
          <w:tab w:val="num" w:pos="3599"/>
        </w:tabs>
        <w:ind w:left="10079" w:hanging="180"/>
      </w:pPr>
    </w:lvl>
  </w:abstractNum>
  <w:abstractNum w:abstractNumId="1" w15:restartNumberingAfterBreak="0">
    <w:nsid w:val="001F4119"/>
    <w:multiLevelType w:val="hybridMultilevel"/>
    <w:tmpl w:val="2A3EF95C"/>
    <w:lvl w:ilvl="0" w:tplc="28BE629C">
      <w:start w:val="2"/>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13A472A"/>
    <w:multiLevelType w:val="hybridMultilevel"/>
    <w:tmpl w:val="A8EE40D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F0BD2"/>
    <w:multiLevelType w:val="hybridMultilevel"/>
    <w:tmpl w:val="4D7618A0"/>
    <w:lvl w:ilvl="0" w:tplc="0405000F">
      <w:start w:val="1"/>
      <w:numFmt w:val="decimal"/>
      <w:lvlText w:val="%1."/>
      <w:lvlJc w:val="left"/>
      <w:pPr>
        <w:ind w:left="720" w:hanging="360"/>
      </w:pPr>
    </w:lvl>
    <w:lvl w:ilvl="1" w:tplc="71982E90">
      <w:start w:val="1"/>
      <w:numFmt w:val="bullet"/>
      <w:lvlText w:val="-"/>
      <w:lvlJc w:val="left"/>
      <w:pPr>
        <w:ind w:left="1440" w:hanging="360"/>
      </w:pPr>
      <w:rPr>
        <w:rFonts w:ascii="Calibri" w:eastAsia="Times New Roman" w:hAnsi="Calibri" w:cstheme="minorHAns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B87158"/>
    <w:multiLevelType w:val="hybridMultilevel"/>
    <w:tmpl w:val="FDF67D2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101A77"/>
    <w:multiLevelType w:val="hybridMultilevel"/>
    <w:tmpl w:val="1B04B40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2E2ACF"/>
    <w:multiLevelType w:val="multilevel"/>
    <w:tmpl w:val="24564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A03B44"/>
    <w:multiLevelType w:val="hybridMultilevel"/>
    <w:tmpl w:val="A2E0EA26"/>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6A0B9E"/>
    <w:multiLevelType w:val="hybridMultilevel"/>
    <w:tmpl w:val="D05284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4B7197F"/>
    <w:multiLevelType w:val="hybridMultilevel"/>
    <w:tmpl w:val="9B3E45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54E3B0A"/>
    <w:multiLevelType w:val="multilevel"/>
    <w:tmpl w:val="51A0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DC786F"/>
    <w:multiLevelType w:val="hybridMultilevel"/>
    <w:tmpl w:val="38FCA9D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5E42E98"/>
    <w:multiLevelType w:val="hybridMultilevel"/>
    <w:tmpl w:val="7B28205E"/>
    <w:lvl w:ilvl="0" w:tplc="26F60A18">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780AA5F0">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5C583A00">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6A2A678A">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77187576">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D2629252">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C3FC5274">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A7A895A">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BE566AE2">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61F7828"/>
    <w:multiLevelType w:val="hybridMultilevel"/>
    <w:tmpl w:val="CA3AABD6"/>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ED6474"/>
    <w:multiLevelType w:val="hybridMultilevel"/>
    <w:tmpl w:val="195A1650"/>
    <w:lvl w:ilvl="0" w:tplc="756E7BE0">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7D6B24A">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E2E7BDC">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38A22882">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32249C4">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DB2F406">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2424FCB6">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A649A02">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CC38245A">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07A15693"/>
    <w:multiLevelType w:val="hybridMultilevel"/>
    <w:tmpl w:val="19BA4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82F1FD1"/>
    <w:multiLevelType w:val="multilevel"/>
    <w:tmpl w:val="BB508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9B2992"/>
    <w:multiLevelType w:val="multilevel"/>
    <w:tmpl w:val="1FF437F8"/>
    <w:lvl w:ilvl="0">
      <w:start w:val="118"/>
      <w:numFmt w:val="bullet"/>
      <w:lvlText w:val="-"/>
      <w:lvlJc w:val="left"/>
      <w:pPr>
        <w:tabs>
          <w:tab w:val="num" w:pos="0"/>
        </w:tabs>
        <w:ind w:left="720" w:hanging="360"/>
      </w:pPr>
      <w:rPr>
        <w:rFonts w:ascii="Times New Roman" w:eastAsia="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ACF634F"/>
    <w:multiLevelType w:val="hybridMultilevel"/>
    <w:tmpl w:val="4AA62B5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0BF15E0A"/>
    <w:multiLevelType w:val="multilevel"/>
    <w:tmpl w:val="BFDCFD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C500107"/>
    <w:multiLevelType w:val="multilevel"/>
    <w:tmpl w:val="100E3792"/>
    <w:lvl w:ilvl="0">
      <w:start w:val="1"/>
      <w:numFmt w:val="decimal"/>
      <w:lvlText w:val="%1."/>
      <w:lvlJc w:val="left"/>
      <w:pPr>
        <w:tabs>
          <w:tab w:val="num" w:pos="0"/>
        </w:tabs>
        <w:ind w:left="711" w:hanging="360"/>
      </w:pPr>
    </w:lvl>
    <w:lvl w:ilvl="1">
      <w:start w:val="1"/>
      <w:numFmt w:val="lowerLetter"/>
      <w:lvlText w:val="%2."/>
      <w:lvlJc w:val="left"/>
      <w:pPr>
        <w:tabs>
          <w:tab w:val="num" w:pos="0"/>
        </w:tabs>
        <w:ind w:left="1431" w:hanging="360"/>
      </w:pPr>
    </w:lvl>
    <w:lvl w:ilvl="2">
      <w:start w:val="1"/>
      <w:numFmt w:val="lowerRoman"/>
      <w:lvlText w:val="%3."/>
      <w:lvlJc w:val="right"/>
      <w:pPr>
        <w:tabs>
          <w:tab w:val="num" w:pos="0"/>
        </w:tabs>
        <w:ind w:left="2151" w:hanging="180"/>
      </w:pPr>
    </w:lvl>
    <w:lvl w:ilvl="3">
      <w:start w:val="1"/>
      <w:numFmt w:val="decimal"/>
      <w:lvlText w:val="%4."/>
      <w:lvlJc w:val="left"/>
      <w:pPr>
        <w:tabs>
          <w:tab w:val="num" w:pos="0"/>
        </w:tabs>
        <w:ind w:left="2871" w:hanging="360"/>
      </w:pPr>
    </w:lvl>
    <w:lvl w:ilvl="4">
      <w:start w:val="1"/>
      <w:numFmt w:val="lowerLetter"/>
      <w:lvlText w:val="%5."/>
      <w:lvlJc w:val="left"/>
      <w:pPr>
        <w:tabs>
          <w:tab w:val="num" w:pos="0"/>
        </w:tabs>
        <w:ind w:left="3591" w:hanging="360"/>
      </w:pPr>
    </w:lvl>
    <w:lvl w:ilvl="5">
      <w:start w:val="1"/>
      <w:numFmt w:val="lowerRoman"/>
      <w:lvlText w:val="%6."/>
      <w:lvlJc w:val="right"/>
      <w:pPr>
        <w:tabs>
          <w:tab w:val="num" w:pos="0"/>
        </w:tabs>
        <w:ind w:left="4311" w:hanging="180"/>
      </w:pPr>
    </w:lvl>
    <w:lvl w:ilvl="6">
      <w:start w:val="1"/>
      <w:numFmt w:val="decimal"/>
      <w:lvlText w:val="%7."/>
      <w:lvlJc w:val="left"/>
      <w:pPr>
        <w:tabs>
          <w:tab w:val="num" w:pos="0"/>
        </w:tabs>
        <w:ind w:left="5031" w:hanging="360"/>
      </w:pPr>
    </w:lvl>
    <w:lvl w:ilvl="7">
      <w:start w:val="1"/>
      <w:numFmt w:val="lowerLetter"/>
      <w:lvlText w:val="%8."/>
      <w:lvlJc w:val="left"/>
      <w:pPr>
        <w:tabs>
          <w:tab w:val="num" w:pos="0"/>
        </w:tabs>
        <w:ind w:left="5751" w:hanging="360"/>
      </w:pPr>
    </w:lvl>
    <w:lvl w:ilvl="8">
      <w:start w:val="1"/>
      <w:numFmt w:val="lowerRoman"/>
      <w:lvlText w:val="%9."/>
      <w:lvlJc w:val="right"/>
      <w:pPr>
        <w:tabs>
          <w:tab w:val="num" w:pos="0"/>
        </w:tabs>
        <w:ind w:left="6471" w:hanging="180"/>
      </w:pPr>
    </w:lvl>
  </w:abstractNum>
  <w:abstractNum w:abstractNumId="21" w15:restartNumberingAfterBreak="0">
    <w:nsid w:val="0D4D71F3"/>
    <w:multiLevelType w:val="hybridMultilevel"/>
    <w:tmpl w:val="A128F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D9B36EA"/>
    <w:multiLevelType w:val="hybridMultilevel"/>
    <w:tmpl w:val="FC6A1FF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0E0C0A87"/>
    <w:multiLevelType w:val="hybridMultilevel"/>
    <w:tmpl w:val="00422C0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0E1C0391"/>
    <w:multiLevelType w:val="hybridMultilevel"/>
    <w:tmpl w:val="1D2C982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EF63466"/>
    <w:multiLevelType w:val="hybridMultilevel"/>
    <w:tmpl w:val="D0EEF16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F4B5285"/>
    <w:multiLevelType w:val="hybridMultilevel"/>
    <w:tmpl w:val="E4AC4B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0F6E2326"/>
    <w:multiLevelType w:val="hybridMultilevel"/>
    <w:tmpl w:val="243C868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FCC3E1F"/>
    <w:multiLevelType w:val="hybridMultilevel"/>
    <w:tmpl w:val="C2CEE600"/>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0FF274A7"/>
    <w:multiLevelType w:val="hybridMultilevel"/>
    <w:tmpl w:val="C02AA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0152266"/>
    <w:multiLevelType w:val="hybridMultilevel"/>
    <w:tmpl w:val="CC9C047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104D0D82"/>
    <w:multiLevelType w:val="hybridMultilevel"/>
    <w:tmpl w:val="E71E0E9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10CC1020"/>
    <w:multiLevelType w:val="multilevel"/>
    <w:tmpl w:val="8320F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0F715DA"/>
    <w:multiLevelType w:val="hybridMultilevel"/>
    <w:tmpl w:val="F452958E"/>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1397059"/>
    <w:multiLevelType w:val="hybridMultilevel"/>
    <w:tmpl w:val="C866829C"/>
    <w:lvl w:ilvl="0" w:tplc="EFEEFB84">
      <w:start w:val="118"/>
      <w:numFmt w:val="bullet"/>
      <w:lvlText w:val="-"/>
      <w:lvlJc w:val="left"/>
      <w:pPr>
        <w:ind w:left="690" w:hanging="360"/>
      </w:pPr>
      <w:rPr>
        <w:rFonts w:ascii="Times New Roman" w:eastAsia="Times New Roman" w:hAnsi="Times New Roman" w:cs="Times New Roman" w:hint="default"/>
      </w:rPr>
    </w:lvl>
    <w:lvl w:ilvl="1" w:tplc="04050003" w:tentative="1">
      <w:start w:val="1"/>
      <w:numFmt w:val="bullet"/>
      <w:lvlText w:val="o"/>
      <w:lvlJc w:val="left"/>
      <w:pPr>
        <w:ind w:left="1410" w:hanging="360"/>
      </w:pPr>
      <w:rPr>
        <w:rFonts w:ascii="Courier New" w:hAnsi="Courier New" w:cs="Courier New" w:hint="default"/>
      </w:rPr>
    </w:lvl>
    <w:lvl w:ilvl="2" w:tplc="04050005" w:tentative="1">
      <w:start w:val="1"/>
      <w:numFmt w:val="bullet"/>
      <w:lvlText w:val=""/>
      <w:lvlJc w:val="left"/>
      <w:pPr>
        <w:ind w:left="2130" w:hanging="360"/>
      </w:pPr>
      <w:rPr>
        <w:rFonts w:ascii="Wingdings" w:hAnsi="Wingdings" w:hint="default"/>
      </w:rPr>
    </w:lvl>
    <w:lvl w:ilvl="3" w:tplc="04050001" w:tentative="1">
      <w:start w:val="1"/>
      <w:numFmt w:val="bullet"/>
      <w:lvlText w:val=""/>
      <w:lvlJc w:val="left"/>
      <w:pPr>
        <w:ind w:left="2850" w:hanging="360"/>
      </w:pPr>
      <w:rPr>
        <w:rFonts w:ascii="Symbol" w:hAnsi="Symbol" w:hint="default"/>
      </w:rPr>
    </w:lvl>
    <w:lvl w:ilvl="4" w:tplc="04050003" w:tentative="1">
      <w:start w:val="1"/>
      <w:numFmt w:val="bullet"/>
      <w:lvlText w:val="o"/>
      <w:lvlJc w:val="left"/>
      <w:pPr>
        <w:ind w:left="3570" w:hanging="360"/>
      </w:pPr>
      <w:rPr>
        <w:rFonts w:ascii="Courier New" w:hAnsi="Courier New" w:cs="Courier New" w:hint="default"/>
      </w:rPr>
    </w:lvl>
    <w:lvl w:ilvl="5" w:tplc="04050005" w:tentative="1">
      <w:start w:val="1"/>
      <w:numFmt w:val="bullet"/>
      <w:lvlText w:val=""/>
      <w:lvlJc w:val="left"/>
      <w:pPr>
        <w:ind w:left="4290" w:hanging="360"/>
      </w:pPr>
      <w:rPr>
        <w:rFonts w:ascii="Wingdings" w:hAnsi="Wingdings" w:hint="default"/>
      </w:rPr>
    </w:lvl>
    <w:lvl w:ilvl="6" w:tplc="04050001" w:tentative="1">
      <w:start w:val="1"/>
      <w:numFmt w:val="bullet"/>
      <w:lvlText w:val=""/>
      <w:lvlJc w:val="left"/>
      <w:pPr>
        <w:ind w:left="5010" w:hanging="360"/>
      </w:pPr>
      <w:rPr>
        <w:rFonts w:ascii="Symbol" w:hAnsi="Symbol" w:hint="default"/>
      </w:rPr>
    </w:lvl>
    <w:lvl w:ilvl="7" w:tplc="04050003" w:tentative="1">
      <w:start w:val="1"/>
      <w:numFmt w:val="bullet"/>
      <w:lvlText w:val="o"/>
      <w:lvlJc w:val="left"/>
      <w:pPr>
        <w:ind w:left="5730" w:hanging="360"/>
      </w:pPr>
      <w:rPr>
        <w:rFonts w:ascii="Courier New" w:hAnsi="Courier New" w:cs="Courier New" w:hint="default"/>
      </w:rPr>
    </w:lvl>
    <w:lvl w:ilvl="8" w:tplc="04050005" w:tentative="1">
      <w:start w:val="1"/>
      <w:numFmt w:val="bullet"/>
      <w:lvlText w:val=""/>
      <w:lvlJc w:val="left"/>
      <w:pPr>
        <w:ind w:left="6450" w:hanging="360"/>
      </w:pPr>
      <w:rPr>
        <w:rFonts w:ascii="Wingdings" w:hAnsi="Wingdings" w:hint="default"/>
      </w:rPr>
    </w:lvl>
  </w:abstractNum>
  <w:abstractNum w:abstractNumId="35" w15:restartNumberingAfterBreak="0">
    <w:nsid w:val="138921D9"/>
    <w:multiLevelType w:val="multilevel"/>
    <w:tmpl w:val="6BB4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5545FCC"/>
    <w:multiLevelType w:val="hybridMultilevel"/>
    <w:tmpl w:val="B9A0E464"/>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15C67FB4"/>
    <w:multiLevelType w:val="hybridMultilevel"/>
    <w:tmpl w:val="F17226A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62D708A"/>
    <w:multiLevelType w:val="hybridMultilevel"/>
    <w:tmpl w:val="55B093A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16B54356"/>
    <w:multiLevelType w:val="hybridMultilevel"/>
    <w:tmpl w:val="E5F46A58"/>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8036C65"/>
    <w:multiLevelType w:val="multilevel"/>
    <w:tmpl w:val="58867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89071D1"/>
    <w:multiLevelType w:val="hybridMultilevel"/>
    <w:tmpl w:val="55EEFCA6"/>
    <w:lvl w:ilvl="0" w:tplc="71982E90">
      <w:start w:val="1"/>
      <w:numFmt w:val="bullet"/>
      <w:lvlText w:val="-"/>
      <w:lvlJc w:val="left"/>
      <w:pPr>
        <w:ind w:left="720" w:hanging="360"/>
      </w:pPr>
      <w:rPr>
        <w:rFonts w:ascii="Calibri" w:eastAsia="Times New Roman" w:hAnsi="Calibri"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18E54E41"/>
    <w:multiLevelType w:val="hybridMultilevel"/>
    <w:tmpl w:val="A15236B6"/>
    <w:lvl w:ilvl="0" w:tplc="28BE629C">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9644165"/>
    <w:multiLevelType w:val="multilevel"/>
    <w:tmpl w:val="EB1A027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19F32819"/>
    <w:multiLevelType w:val="hybridMultilevel"/>
    <w:tmpl w:val="114CFF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1A03143D"/>
    <w:multiLevelType w:val="hybridMultilevel"/>
    <w:tmpl w:val="1ABC23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1AFE42F3"/>
    <w:multiLevelType w:val="multilevel"/>
    <w:tmpl w:val="4274B2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1B095C8D"/>
    <w:multiLevelType w:val="hybridMultilevel"/>
    <w:tmpl w:val="96BE6334"/>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B10711E"/>
    <w:multiLevelType w:val="hybridMultilevel"/>
    <w:tmpl w:val="A0A447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1B2764EF"/>
    <w:multiLevelType w:val="multilevel"/>
    <w:tmpl w:val="CF8A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B584506"/>
    <w:multiLevelType w:val="hybridMultilevel"/>
    <w:tmpl w:val="87403132"/>
    <w:lvl w:ilvl="0" w:tplc="71982E90">
      <w:start w:val="1"/>
      <w:numFmt w:val="bullet"/>
      <w:lvlText w:val="-"/>
      <w:lvlJc w:val="left"/>
      <w:pPr>
        <w:ind w:left="720" w:hanging="360"/>
      </w:pPr>
      <w:rPr>
        <w:rFonts w:ascii="Calibri" w:eastAsia="Times New Roman" w:hAnsi="Calibri"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1D0E68CC"/>
    <w:multiLevelType w:val="multilevel"/>
    <w:tmpl w:val="683E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E414D90"/>
    <w:multiLevelType w:val="hybridMultilevel"/>
    <w:tmpl w:val="BBD0B12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E4E46EF"/>
    <w:multiLevelType w:val="hybridMultilevel"/>
    <w:tmpl w:val="1A44FC96"/>
    <w:lvl w:ilvl="0" w:tplc="BCE2B9D4">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89418EE">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E9D2B86C">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BAF875CC">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FEA9A7A">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854020E">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5210C18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4FAF500">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FEEB564">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1FF95476"/>
    <w:multiLevelType w:val="hybridMultilevel"/>
    <w:tmpl w:val="1972AE8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20213BD3"/>
    <w:multiLevelType w:val="hybridMultilevel"/>
    <w:tmpl w:val="7BA25C2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21AB5A82"/>
    <w:multiLevelType w:val="multilevel"/>
    <w:tmpl w:val="B7827582"/>
    <w:lvl w:ilvl="0">
      <w:start w:val="1"/>
      <w:numFmt w:val="decimal"/>
      <w:lvlText w:val="%1."/>
      <w:lvlJc w:val="left"/>
      <w:pPr>
        <w:tabs>
          <w:tab w:val="num" w:pos="0"/>
        </w:tabs>
        <w:ind w:left="690" w:hanging="360"/>
      </w:pPr>
    </w:lvl>
    <w:lvl w:ilvl="1">
      <w:start w:val="1"/>
      <w:numFmt w:val="lowerLetter"/>
      <w:lvlText w:val="%2."/>
      <w:lvlJc w:val="left"/>
      <w:pPr>
        <w:tabs>
          <w:tab w:val="num" w:pos="0"/>
        </w:tabs>
        <w:ind w:left="1410" w:hanging="360"/>
      </w:pPr>
    </w:lvl>
    <w:lvl w:ilvl="2">
      <w:start w:val="1"/>
      <w:numFmt w:val="lowerRoman"/>
      <w:lvlText w:val="%3."/>
      <w:lvlJc w:val="right"/>
      <w:pPr>
        <w:tabs>
          <w:tab w:val="num" w:pos="0"/>
        </w:tabs>
        <w:ind w:left="2130" w:hanging="180"/>
      </w:pPr>
    </w:lvl>
    <w:lvl w:ilvl="3">
      <w:start w:val="1"/>
      <w:numFmt w:val="decimal"/>
      <w:lvlText w:val="%4."/>
      <w:lvlJc w:val="left"/>
      <w:pPr>
        <w:tabs>
          <w:tab w:val="num" w:pos="0"/>
        </w:tabs>
        <w:ind w:left="2850" w:hanging="360"/>
      </w:pPr>
    </w:lvl>
    <w:lvl w:ilvl="4">
      <w:start w:val="1"/>
      <w:numFmt w:val="lowerLetter"/>
      <w:lvlText w:val="%5."/>
      <w:lvlJc w:val="left"/>
      <w:pPr>
        <w:tabs>
          <w:tab w:val="num" w:pos="0"/>
        </w:tabs>
        <w:ind w:left="3570" w:hanging="360"/>
      </w:pPr>
    </w:lvl>
    <w:lvl w:ilvl="5">
      <w:start w:val="1"/>
      <w:numFmt w:val="lowerRoman"/>
      <w:lvlText w:val="%6."/>
      <w:lvlJc w:val="right"/>
      <w:pPr>
        <w:tabs>
          <w:tab w:val="num" w:pos="0"/>
        </w:tabs>
        <w:ind w:left="4290" w:hanging="180"/>
      </w:pPr>
    </w:lvl>
    <w:lvl w:ilvl="6">
      <w:start w:val="1"/>
      <w:numFmt w:val="decimal"/>
      <w:lvlText w:val="%7."/>
      <w:lvlJc w:val="left"/>
      <w:pPr>
        <w:tabs>
          <w:tab w:val="num" w:pos="0"/>
        </w:tabs>
        <w:ind w:left="5010" w:hanging="360"/>
      </w:pPr>
    </w:lvl>
    <w:lvl w:ilvl="7">
      <w:start w:val="1"/>
      <w:numFmt w:val="lowerLetter"/>
      <w:lvlText w:val="%8."/>
      <w:lvlJc w:val="left"/>
      <w:pPr>
        <w:tabs>
          <w:tab w:val="num" w:pos="0"/>
        </w:tabs>
        <w:ind w:left="5730" w:hanging="360"/>
      </w:pPr>
    </w:lvl>
    <w:lvl w:ilvl="8">
      <w:start w:val="1"/>
      <w:numFmt w:val="lowerRoman"/>
      <w:lvlText w:val="%9."/>
      <w:lvlJc w:val="right"/>
      <w:pPr>
        <w:tabs>
          <w:tab w:val="num" w:pos="0"/>
        </w:tabs>
        <w:ind w:left="6450" w:hanging="180"/>
      </w:pPr>
    </w:lvl>
  </w:abstractNum>
  <w:abstractNum w:abstractNumId="58" w15:restartNumberingAfterBreak="0">
    <w:nsid w:val="21E20D9E"/>
    <w:multiLevelType w:val="multilevel"/>
    <w:tmpl w:val="4178ED7C"/>
    <w:lvl w:ilvl="0">
      <w:start w:val="11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227461CA"/>
    <w:multiLevelType w:val="multilevel"/>
    <w:tmpl w:val="9E4C4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3662E5A"/>
    <w:multiLevelType w:val="hybridMultilevel"/>
    <w:tmpl w:val="0D4A299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24B8727E"/>
    <w:multiLevelType w:val="hybridMultilevel"/>
    <w:tmpl w:val="464671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4F04727"/>
    <w:multiLevelType w:val="multilevel"/>
    <w:tmpl w:val="B3E041DE"/>
    <w:lvl w:ilvl="0">
      <w:numFmt w:val="bullet"/>
      <w:lvlText w:val="-"/>
      <w:lvlJc w:val="left"/>
      <w:pPr>
        <w:tabs>
          <w:tab w:val="num" w:pos="0"/>
        </w:tabs>
        <w:ind w:left="720" w:hanging="360"/>
      </w:pPr>
      <w:rPr>
        <w:rFonts w:ascii="Calibri" w:eastAsiaTheme="minorHAns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256434EC"/>
    <w:multiLevelType w:val="hybridMultilevel"/>
    <w:tmpl w:val="E9E81286"/>
    <w:lvl w:ilvl="0" w:tplc="F496C230">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4AAE46F4">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84FC5614">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B1F2FCC4">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7BEA5DCE">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5CC8E66">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57A25A44">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78D875C4">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4A88CCF4">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25AF6661"/>
    <w:multiLevelType w:val="hybridMultilevel"/>
    <w:tmpl w:val="CBCCEC7A"/>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26803954"/>
    <w:multiLevelType w:val="hybridMultilevel"/>
    <w:tmpl w:val="2E32AD3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26CC1928"/>
    <w:multiLevelType w:val="hybridMultilevel"/>
    <w:tmpl w:val="B5B2E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270A5EC9"/>
    <w:multiLevelType w:val="multilevel"/>
    <w:tmpl w:val="3AEC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74967A9"/>
    <w:multiLevelType w:val="multilevel"/>
    <w:tmpl w:val="B16AAD1E"/>
    <w:styleLink w:val="Aktulnseznam2"/>
    <w:lvl w:ilvl="0">
      <w:start w:val="1"/>
      <w:numFmt w:val="decimal"/>
      <w:lvlText w:val="%1."/>
      <w:lvlJc w:val="left"/>
      <w:pPr>
        <w:ind w:left="720" w:hanging="360"/>
      </w:pPr>
      <w:rPr>
        <w:rFonts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280B75D0"/>
    <w:multiLevelType w:val="hybridMultilevel"/>
    <w:tmpl w:val="F4E48E9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81A2CBF"/>
    <w:multiLevelType w:val="hybridMultilevel"/>
    <w:tmpl w:val="B86C8E0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84C1C1A"/>
    <w:multiLevelType w:val="multilevel"/>
    <w:tmpl w:val="6DA82526"/>
    <w:lvl w:ilvl="0">
      <w:start w:val="11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15:restartNumberingAfterBreak="0">
    <w:nsid w:val="2859233E"/>
    <w:multiLevelType w:val="hybridMultilevel"/>
    <w:tmpl w:val="79FC1FA2"/>
    <w:lvl w:ilvl="0" w:tplc="B5ECBA36">
      <w:numFmt w:val="bullet"/>
      <w:lvlText w:val="-"/>
      <w:lvlJc w:val="left"/>
      <w:pPr>
        <w:ind w:left="1116" w:hanging="360"/>
      </w:pPr>
      <w:rPr>
        <w:rFonts w:ascii="Calibri" w:eastAsiaTheme="minorHAnsi" w:hAnsi="Calibri" w:cs="Calibr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74" w15:restartNumberingAfterBreak="0">
    <w:nsid w:val="289F2364"/>
    <w:multiLevelType w:val="hybridMultilevel"/>
    <w:tmpl w:val="B87E5D9A"/>
    <w:lvl w:ilvl="0" w:tplc="71982E90">
      <w:start w:val="1"/>
      <w:numFmt w:val="bullet"/>
      <w:lvlText w:val="-"/>
      <w:lvlJc w:val="left"/>
      <w:pPr>
        <w:ind w:left="720" w:hanging="360"/>
      </w:pPr>
      <w:rPr>
        <w:rFonts w:ascii="Calibri" w:eastAsia="Times New Roman" w:hAnsi="Calibri"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28B85CB7"/>
    <w:multiLevelType w:val="hybridMultilevel"/>
    <w:tmpl w:val="62164E42"/>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76" w15:restartNumberingAfterBreak="0">
    <w:nsid w:val="29224285"/>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292D67DC"/>
    <w:multiLevelType w:val="hybridMultilevel"/>
    <w:tmpl w:val="5C964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29932245"/>
    <w:multiLevelType w:val="hybridMultilevel"/>
    <w:tmpl w:val="6FBE3F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9" w15:restartNumberingAfterBreak="0">
    <w:nsid w:val="2A4E3361"/>
    <w:multiLevelType w:val="hybridMultilevel"/>
    <w:tmpl w:val="9B5457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2B0D566A"/>
    <w:multiLevelType w:val="hybridMultilevel"/>
    <w:tmpl w:val="DB723080"/>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2B632BE9"/>
    <w:multiLevelType w:val="hybridMultilevel"/>
    <w:tmpl w:val="67E053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2BCC6802"/>
    <w:multiLevelType w:val="multilevel"/>
    <w:tmpl w:val="AD9A78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C092357"/>
    <w:multiLevelType w:val="hybridMultilevel"/>
    <w:tmpl w:val="F24E624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C667C5D"/>
    <w:multiLevelType w:val="hybridMultilevel"/>
    <w:tmpl w:val="8E3AAA7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2CB25C8F"/>
    <w:multiLevelType w:val="hybridMultilevel"/>
    <w:tmpl w:val="4B16F89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2D1C38B2"/>
    <w:multiLevelType w:val="hybridMultilevel"/>
    <w:tmpl w:val="6FBE3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2E0D6191"/>
    <w:multiLevelType w:val="hybridMultilevel"/>
    <w:tmpl w:val="9B4C25BE"/>
    <w:lvl w:ilvl="0" w:tplc="691E398A">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B8AE082">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98243984">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C8FACC5C">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9ABA400E">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A740DD18">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96DAD5DC">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974815C">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47505D7A">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2EE9659E"/>
    <w:multiLevelType w:val="hybridMultilevel"/>
    <w:tmpl w:val="5318215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30323AC0"/>
    <w:multiLevelType w:val="multilevel"/>
    <w:tmpl w:val="B16AAD1E"/>
    <w:styleLink w:val="Aktulnseznam1"/>
    <w:lvl w:ilvl="0">
      <w:start w:val="1"/>
      <w:numFmt w:val="decimal"/>
      <w:lvlText w:val="%1."/>
      <w:lvlJc w:val="left"/>
      <w:pPr>
        <w:ind w:left="720" w:hanging="360"/>
      </w:pPr>
      <w:rPr>
        <w:rFonts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30DE7AF5"/>
    <w:multiLevelType w:val="multilevel"/>
    <w:tmpl w:val="966A0DD6"/>
    <w:lvl w:ilvl="0">
      <w:start w:val="2"/>
      <w:numFmt w:val="bullet"/>
      <w:lvlText w:val="-"/>
      <w:lvlJc w:val="left"/>
      <w:pPr>
        <w:tabs>
          <w:tab w:val="num" w:pos="0"/>
        </w:tabs>
        <w:ind w:left="720" w:hanging="360"/>
      </w:pPr>
      <w:rPr>
        <w:rFonts w:ascii="Calibri" w:eastAsia="Times New Roman"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31A24F88"/>
    <w:multiLevelType w:val="hybridMultilevel"/>
    <w:tmpl w:val="94EA5A7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31DE4C14"/>
    <w:multiLevelType w:val="hybridMultilevel"/>
    <w:tmpl w:val="CCCEAFD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31E31AAD"/>
    <w:multiLevelType w:val="hybridMultilevel"/>
    <w:tmpl w:val="303CBA4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2EA6929"/>
    <w:multiLevelType w:val="hybridMultilevel"/>
    <w:tmpl w:val="2D206EEE"/>
    <w:lvl w:ilvl="0" w:tplc="28BE629C">
      <w:start w:val="2"/>
      <w:numFmt w:val="bullet"/>
      <w:lvlText w:val="-"/>
      <w:lvlJc w:val="left"/>
      <w:pPr>
        <w:ind w:left="2770" w:hanging="360"/>
      </w:pPr>
      <w:rPr>
        <w:rFonts w:ascii="Calibri" w:eastAsia="Times New Roman" w:hAnsi="Calibri" w:cs="Calibri" w:hint="default"/>
      </w:rPr>
    </w:lvl>
    <w:lvl w:ilvl="1" w:tplc="04050003" w:tentative="1">
      <w:start w:val="1"/>
      <w:numFmt w:val="bullet"/>
      <w:lvlText w:val="o"/>
      <w:lvlJc w:val="left"/>
      <w:pPr>
        <w:ind w:left="3490" w:hanging="360"/>
      </w:pPr>
      <w:rPr>
        <w:rFonts w:ascii="Courier New" w:hAnsi="Courier New" w:cs="Courier New" w:hint="default"/>
      </w:rPr>
    </w:lvl>
    <w:lvl w:ilvl="2" w:tplc="04050005" w:tentative="1">
      <w:start w:val="1"/>
      <w:numFmt w:val="bullet"/>
      <w:lvlText w:val=""/>
      <w:lvlJc w:val="left"/>
      <w:pPr>
        <w:ind w:left="4210" w:hanging="360"/>
      </w:pPr>
      <w:rPr>
        <w:rFonts w:ascii="Wingdings" w:hAnsi="Wingdings" w:hint="default"/>
      </w:rPr>
    </w:lvl>
    <w:lvl w:ilvl="3" w:tplc="04050001" w:tentative="1">
      <w:start w:val="1"/>
      <w:numFmt w:val="bullet"/>
      <w:lvlText w:val=""/>
      <w:lvlJc w:val="left"/>
      <w:pPr>
        <w:ind w:left="4930" w:hanging="360"/>
      </w:pPr>
      <w:rPr>
        <w:rFonts w:ascii="Symbol" w:hAnsi="Symbol" w:hint="default"/>
      </w:rPr>
    </w:lvl>
    <w:lvl w:ilvl="4" w:tplc="04050003" w:tentative="1">
      <w:start w:val="1"/>
      <w:numFmt w:val="bullet"/>
      <w:lvlText w:val="o"/>
      <w:lvlJc w:val="left"/>
      <w:pPr>
        <w:ind w:left="5650" w:hanging="360"/>
      </w:pPr>
      <w:rPr>
        <w:rFonts w:ascii="Courier New" w:hAnsi="Courier New" w:cs="Courier New" w:hint="default"/>
      </w:rPr>
    </w:lvl>
    <w:lvl w:ilvl="5" w:tplc="04050005" w:tentative="1">
      <w:start w:val="1"/>
      <w:numFmt w:val="bullet"/>
      <w:lvlText w:val=""/>
      <w:lvlJc w:val="left"/>
      <w:pPr>
        <w:ind w:left="6370" w:hanging="360"/>
      </w:pPr>
      <w:rPr>
        <w:rFonts w:ascii="Wingdings" w:hAnsi="Wingdings" w:hint="default"/>
      </w:rPr>
    </w:lvl>
    <w:lvl w:ilvl="6" w:tplc="04050001" w:tentative="1">
      <w:start w:val="1"/>
      <w:numFmt w:val="bullet"/>
      <w:lvlText w:val=""/>
      <w:lvlJc w:val="left"/>
      <w:pPr>
        <w:ind w:left="7090" w:hanging="360"/>
      </w:pPr>
      <w:rPr>
        <w:rFonts w:ascii="Symbol" w:hAnsi="Symbol" w:hint="default"/>
      </w:rPr>
    </w:lvl>
    <w:lvl w:ilvl="7" w:tplc="04050003" w:tentative="1">
      <w:start w:val="1"/>
      <w:numFmt w:val="bullet"/>
      <w:lvlText w:val="o"/>
      <w:lvlJc w:val="left"/>
      <w:pPr>
        <w:ind w:left="7810" w:hanging="360"/>
      </w:pPr>
      <w:rPr>
        <w:rFonts w:ascii="Courier New" w:hAnsi="Courier New" w:cs="Courier New" w:hint="default"/>
      </w:rPr>
    </w:lvl>
    <w:lvl w:ilvl="8" w:tplc="04050005" w:tentative="1">
      <w:start w:val="1"/>
      <w:numFmt w:val="bullet"/>
      <w:lvlText w:val=""/>
      <w:lvlJc w:val="left"/>
      <w:pPr>
        <w:ind w:left="8530" w:hanging="360"/>
      </w:pPr>
      <w:rPr>
        <w:rFonts w:ascii="Wingdings" w:hAnsi="Wingdings" w:hint="default"/>
      </w:rPr>
    </w:lvl>
  </w:abstractNum>
  <w:abstractNum w:abstractNumId="95" w15:restartNumberingAfterBreak="0">
    <w:nsid w:val="34294008"/>
    <w:multiLevelType w:val="hybridMultilevel"/>
    <w:tmpl w:val="6EEA6A52"/>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4CE7CF9"/>
    <w:multiLevelType w:val="hybridMultilevel"/>
    <w:tmpl w:val="7B98DAB4"/>
    <w:lvl w:ilvl="0" w:tplc="EFEEFB84">
      <w:start w:val="118"/>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4CF22E4"/>
    <w:multiLevelType w:val="hybridMultilevel"/>
    <w:tmpl w:val="9B96666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35194F49"/>
    <w:multiLevelType w:val="hybridMultilevel"/>
    <w:tmpl w:val="B76A09A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57217D2"/>
    <w:multiLevelType w:val="multilevel"/>
    <w:tmpl w:val="094C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8832F57"/>
    <w:multiLevelType w:val="hybridMultilevel"/>
    <w:tmpl w:val="B748F3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39E8298C"/>
    <w:multiLevelType w:val="hybridMultilevel"/>
    <w:tmpl w:val="216EE8B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3A4F1C9C"/>
    <w:multiLevelType w:val="multilevel"/>
    <w:tmpl w:val="6A58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A8A106E"/>
    <w:multiLevelType w:val="hybridMultilevel"/>
    <w:tmpl w:val="AD02A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3A8D6FF0"/>
    <w:multiLevelType w:val="hybridMultilevel"/>
    <w:tmpl w:val="58C63C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3ADC572B"/>
    <w:multiLevelType w:val="hybridMultilevel"/>
    <w:tmpl w:val="AFB411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3AE5345D"/>
    <w:multiLevelType w:val="hybridMultilevel"/>
    <w:tmpl w:val="2C4E3348"/>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07" w15:restartNumberingAfterBreak="0">
    <w:nsid w:val="3B2F497D"/>
    <w:multiLevelType w:val="hybridMultilevel"/>
    <w:tmpl w:val="265E71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3C4A28B1"/>
    <w:multiLevelType w:val="hybridMultilevel"/>
    <w:tmpl w:val="77BCD99E"/>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3C61141D"/>
    <w:multiLevelType w:val="hybridMultilevel"/>
    <w:tmpl w:val="86AC090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3D1F1CF7"/>
    <w:multiLevelType w:val="multilevel"/>
    <w:tmpl w:val="ECDEC1D0"/>
    <w:lvl w:ilvl="0">
      <w:numFmt w:val="bullet"/>
      <w:lvlText w:val="-"/>
      <w:lvlJc w:val="left"/>
      <w:pPr>
        <w:tabs>
          <w:tab w:val="num" w:pos="0"/>
        </w:tabs>
        <w:ind w:left="720" w:hanging="360"/>
      </w:pPr>
      <w:rPr>
        <w:rFonts w:ascii="Calibri" w:eastAsiaTheme="minorHAns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3F0A3200"/>
    <w:multiLevelType w:val="hybridMultilevel"/>
    <w:tmpl w:val="C6E4914A"/>
    <w:lvl w:ilvl="0" w:tplc="28BE629C">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3F392B78"/>
    <w:multiLevelType w:val="hybridMultilevel"/>
    <w:tmpl w:val="A88A626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3F42098F"/>
    <w:multiLevelType w:val="hybridMultilevel"/>
    <w:tmpl w:val="A27043D6"/>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5" w15:restartNumberingAfterBreak="0">
    <w:nsid w:val="400A7455"/>
    <w:multiLevelType w:val="multilevel"/>
    <w:tmpl w:val="EB1A027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6" w15:restartNumberingAfterBreak="0">
    <w:nsid w:val="405E0E2D"/>
    <w:multiLevelType w:val="hybridMultilevel"/>
    <w:tmpl w:val="1D3AB53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40651F76"/>
    <w:multiLevelType w:val="hybridMultilevel"/>
    <w:tmpl w:val="51A0C8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41AD3A93"/>
    <w:multiLevelType w:val="hybridMultilevel"/>
    <w:tmpl w:val="B6F6B2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43D043BF"/>
    <w:multiLevelType w:val="hybridMultilevel"/>
    <w:tmpl w:val="8E2A8CF6"/>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43F0039D"/>
    <w:multiLevelType w:val="hybridMultilevel"/>
    <w:tmpl w:val="2BB2A648"/>
    <w:lvl w:ilvl="0" w:tplc="9864DEE2">
      <w:start w:val="1"/>
      <w:numFmt w:val="decimal"/>
      <w:lvlText w:val="%1."/>
      <w:lvlJc w:val="left"/>
      <w:pPr>
        <w:ind w:left="720" w:hanging="360"/>
      </w:pPr>
      <w:rPr>
        <w:rFonts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44430847"/>
    <w:multiLevelType w:val="hybridMultilevel"/>
    <w:tmpl w:val="92DCA61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44A70292"/>
    <w:multiLevelType w:val="hybridMultilevel"/>
    <w:tmpl w:val="70F8404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44EF5312"/>
    <w:multiLevelType w:val="hybridMultilevel"/>
    <w:tmpl w:val="53FE98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48193375"/>
    <w:multiLevelType w:val="hybridMultilevel"/>
    <w:tmpl w:val="7A126BA0"/>
    <w:lvl w:ilvl="0" w:tplc="31E8F4CC">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CDDC29DA">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2C86CBA">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7A720C9E">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DBAFF88">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D3C24FC8">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3436863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030C1D48">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C3145CF2">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48801C2D"/>
    <w:multiLevelType w:val="hybridMultilevel"/>
    <w:tmpl w:val="1F8E0A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48970D93"/>
    <w:multiLevelType w:val="hybridMultilevel"/>
    <w:tmpl w:val="BF50F4A4"/>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8" w15:restartNumberingAfterBreak="0">
    <w:nsid w:val="4AA0324F"/>
    <w:multiLevelType w:val="multilevel"/>
    <w:tmpl w:val="A08461D2"/>
    <w:lvl w:ilvl="0">
      <w:start w:val="118"/>
      <w:numFmt w:val="bullet"/>
      <w:lvlText w:val="-"/>
      <w:lvlJc w:val="left"/>
      <w:pPr>
        <w:tabs>
          <w:tab w:val="num" w:pos="0"/>
        </w:tabs>
        <w:ind w:left="720" w:hanging="360"/>
      </w:pPr>
      <w:rPr>
        <w:rFonts w:ascii="Times New Roman" w:eastAsia="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4AF736CA"/>
    <w:multiLevelType w:val="hybridMultilevel"/>
    <w:tmpl w:val="2F94928C"/>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BE00740"/>
    <w:multiLevelType w:val="hybridMultilevel"/>
    <w:tmpl w:val="BFD027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4C006B43"/>
    <w:multiLevelType w:val="hybridMultilevel"/>
    <w:tmpl w:val="1F52D3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4C855D99"/>
    <w:multiLevelType w:val="hybridMultilevel"/>
    <w:tmpl w:val="EC449E0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4F7E4EC5"/>
    <w:multiLevelType w:val="hybridMultilevel"/>
    <w:tmpl w:val="20E669B6"/>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4FEC48EC"/>
    <w:multiLevelType w:val="hybridMultilevel"/>
    <w:tmpl w:val="8098B68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504D7017"/>
    <w:multiLevelType w:val="hybridMultilevel"/>
    <w:tmpl w:val="FD181A2A"/>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15:restartNumberingAfterBreak="0">
    <w:nsid w:val="50517478"/>
    <w:multiLevelType w:val="hybridMultilevel"/>
    <w:tmpl w:val="D346DE54"/>
    <w:lvl w:ilvl="0" w:tplc="28BE629C">
      <w:start w:val="2"/>
      <w:numFmt w:val="bullet"/>
      <w:lvlText w:val="-"/>
      <w:lvlJc w:val="left"/>
      <w:pPr>
        <w:ind w:left="690" w:hanging="360"/>
      </w:pPr>
      <w:rPr>
        <w:rFonts w:ascii="Calibri" w:eastAsia="Times New Roman" w:hAnsi="Calibri" w:cs="Calibri" w:hint="default"/>
      </w:rPr>
    </w:lvl>
    <w:lvl w:ilvl="1" w:tplc="04050003" w:tentative="1">
      <w:start w:val="1"/>
      <w:numFmt w:val="bullet"/>
      <w:lvlText w:val="o"/>
      <w:lvlJc w:val="left"/>
      <w:pPr>
        <w:ind w:left="1410" w:hanging="360"/>
      </w:pPr>
      <w:rPr>
        <w:rFonts w:ascii="Courier New" w:hAnsi="Courier New" w:cs="Courier New" w:hint="default"/>
      </w:rPr>
    </w:lvl>
    <w:lvl w:ilvl="2" w:tplc="04050005" w:tentative="1">
      <w:start w:val="1"/>
      <w:numFmt w:val="bullet"/>
      <w:lvlText w:val=""/>
      <w:lvlJc w:val="left"/>
      <w:pPr>
        <w:ind w:left="2130" w:hanging="360"/>
      </w:pPr>
      <w:rPr>
        <w:rFonts w:ascii="Wingdings" w:hAnsi="Wingdings" w:hint="default"/>
      </w:rPr>
    </w:lvl>
    <w:lvl w:ilvl="3" w:tplc="04050001" w:tentative="1">
      <w:start w:val="1"/>
      <w:numFmt w:val="bullet"/>
      <w:lvlText w:val=""/>
      <w:lvlJc w:val="left"/>
      <w:pPr>
        <w:ind w:left="2850" w:hanging="360"/>
      </w:pPr>
      <w:rPr>
        <w:rFonts w:ascii="Symbol" w:hAnsi="Symbol" w:hint="default"/>
      </w:rPr>
    </w:lvl>
    <w:lvl w:ilvl="4" w:tplc="04050003" w:tentative="1">
      <w:start w:val="1"/>
      <w:numFmt w:val="bullet"/>
      <w:lvlText w:val="o"/>
      <w:lvlJc w:val="left"/>
      <w:pPr>
        <w:ind w:left="3570" w:hanging="360"/>
      </w:pPr>
      <w:rPr>
        <w:rFonts w:ascii="Courier New" w:hAnsi="Courier New" w:cs="Courier New" w:hint="default"/>
      </w:rPr>
    </w:lvl>
    <w:lvl w:ilvl="5" w:tplc="04050005" w:tentative="1">
      <w:start w:val="1"/>
      <w:numFmt w:val="bullet"/>
      <w:lvlText w:val=""/>
      <w:lvlJc w:val="left"/>
      <w:pPr>
        <w:ind w:left="4290" w:hanging="360"/>
      </w:pPr>
      <w:rPr>
        <w:rFonts w:ascii="Wingdings" w:hAnsi="Wingdings" w:hint="default"/>
      </w:rPr>
    </w:lvl>
    <w:lvl w:ilvl="6" w:tplc="04050001" w:tentative="1">
      <w:start w:val="1"/>
      <w:numFmt w:val="bullet"/>
      <w:lvlText w:val=""/>
      <w:lvlJc w:val="left"/>
      <w:pPr>
        <w:ind w:left="5010" w:hanging="360"/>
      </w:pPr>
      <w:rPr>
        <w:rFonts w:ascii="Symbol" w:hAnsi="Symbol" w:hint="default"/>
      </w:rPr>
    </w:lvl>
    <w:lvl w:ilvl="7" w:tplc="04050003" w:tentative="1">
      <w:start w:val="1"/>
      <w:numFmt w:val="bullet"/>
      <w:lvlText w:val="o"/>
      <w:lvlJc w:val="left"/>
      <w:pPr>
        <w:ind w:left="5730" w:hanging="360"/>
      </w:pPr>
      <w:rPr>
        <w:rFonts w:ascii="Courier New" w:hAnsi="Courier New" w:cs="Courier New" w:hint="default"/>
      </w:rPr>
    </w:lvl>
    <w:lvl w:ilvl="8" w:tplc="04050005" w:tentative="1">
      <w:start w:val="1"/>
      <w:numFmt w:val="bullet"/>
      <w:lvlText w:val=""/>
      <w:lvlJc w:val="left"/>
      <w:pPr>
        <w:ind w:left="6450" w:hanging="360"/>
      </w:pPr>
      <w:rPr>
        <w:rFonts w:ascii="Wingdings" w:hAnsi="Wingdings" w:hint="default"/>
      </w:rPr>
    </w:lvl>
  </w:abstractNum>
  <w:abstractNum w:abstractNumId="137" w15:restartNumberingAfterBreak="0">
    <w:nsid w:val="50AE5E7A"/>
    <w:multiLevelType w:val="hybridMultilevel"/>
    <w:tmpl w:val="8BCA58F4"/>
    <w:lvl w:ilvl="0" w:tplc="0405000F">
      <w:start w:val="1"/>
      <w:numFmt w:val="decimal"/>
      <w:lvlText w:val="%1."/>
      <w:lvlJc w:val="left"/>
      <w:pPr>
        <w:ind w:left="690" w:hanging="360"/>
      </w:pPr>
      <w:rPr>
        <w:rFonts w:hint="default"/>
      </w:rPr>
    </w:lvl>
    <w:lvl w:ilvl="1" w:tplc="04050003" w:tentative="1">
      <w:start w:val="1"/>
      <w:numFmt w:val="bullet"/>
      <w:lvlText w:val="o"/>
      <w:lvlJc w:val="left"/>
      <w:pPr>
        <w:ind w:left="1410" w:hanging="360"/>
      </w:pPr>
      <w:rPr>
        <w:rFonts w:ascii="Courier New" w:hAnsi="Courier New" w:cs="Courier New" w:hint="default"/>
      </w:rPr>
    </w:lvl>
    <w:lvl w:ilvl="2" w:tplc="04050005" w:tentative="1">
      <w:start w:val="1"/>
      <w:numFmt w:val="bullet"/>
      <w:lvlText w:val=""/>
      <w:lvlJc w:val="left"/>
      <w:pPr>
        <w:ind w:left="2130" w:hanging="360"/>
      </w:pPr>
      <w:rPr>
        <w:rFonts w:ascii="Wingdings" w:hAnsi="Wingdings" w:hint="default"/>
      </w:rPr>
    </w:lvl>
    <w:lvl w:ilvl="3" w:tplc="04050001" w:tentative="1">
      <w:start w:val="1"/>
      <w:numFmt w:val="bullet"/>
      <w:lvlText w:val=""/>
      <w:lvlJc w:val="left"/>
      <w:pPr>
        <w:ind w:left="2850" w:hanging="360"/>
      </w:pPr>
      <w:rPr>
        <w:rFonts w:ascii="Symbol" w:hAnsi="Symbol" w:hint="default"/>
      </w:rPr>
    </w:lvl>
    <w:lvl w:ilvl="4" w:tplc="04050003" w:tentative="1">
      <w:start w:val="1"/>
      <w:numFmt w:val="bullet"/>
      <w:lvlText w:val="o"/>
      <w:lvlJc w:val="left"/>
      <w:pPr>
        <w:ind w:left="3570" w:hanging="360"/>
      </w:pPr>
      <w:rPr>
        <w:rFonts w:ascii="Courier New" w:hAnsi="Courier New" w:cs="Courier New" w:hint="default"/>
      </w:rPr>
    </w:lvl>
    <w:lvl w:ilvl="5" w:tplc="04050005" w:tentative="1">
      <w:start w:val="1"/>
      <w:numFmt w:val="bullet"/>
      <w:lvlText w:val=""/>
      <w:lvlJc w:val="left"/>
      <w:pPr>
        <w:ind w:left="4290" w:hanging="360"/>
      </w:pPr>
      <w:rPr>
        <w:rFonts w:ascii="Wingdings" w:hAnsi="Wingdings" w:hint="default"/>
      </w:rPr>
    </w:lvl>
    <w:lvl w:ilvl="6" w:tplc="04050001" w:tentative="1">
      <w:start w:val="1"/>
      <w:numFmt w:val="bullet"/>
      <w:lvlText w:val=""/>
      <w:lvlJc w:val="left"/>
      <w:pPr>
        <w:ind w:left="5010" w:hanging="360"/>
      </w:pPr>
      <w:rPr>
        <w:rFonts w:ascii="Symbol" w:hAnsi="Symbol" w:hint="default"/>
      </w:rPr>
    </w:lvl>
    <w:lvl w:ilvl="7" w:tplc="04050003" w:tentative="1">
      <w:start w:val="1"/>
      <w:numFmt w:val="bullet"/>
      <w:lvlText w:val="o"/>
      <w:lvlJc w:val="left"/>
      <w:pPr>
        <w:ind w:left="5730" w:hanging="360"/>
      </w:pPr>
      <w:rPr>
        <w:rFonts w:ascii="Courier New" w:hAnsi="Courier New" w:cs="Courier New" w:hint="default"/>
      </w:rPr>
    </w:lvl>
    <w:lvl w:ilvl="8" w:tplc="04050005" w:tentative="1">
      <w:start w:val="1"/>
      <w:numFmt w:val="bullet"/>
      <w:lvlText w:val=""/>
      <w:lvlJc w:val="left"/>
      <w:pPr>
        <w:ind w:left="6450" w:hanging="360"/>
      </w:pPr>
      <w:rPr>
        <w:rFonts w:ascii="Wingdings" w:hAnsi="Wingdings" w:hint="default"/>
      </w:rPr>
    </w:lvl>
  </w:abstractNum>
  <w:abstractNum w:abstractNumId="138" w15:restartNumberingAfterBreak="0">
    <w:nsid w:val="51380D0B"/>
    <w:multiLevelType w:val="hybridMultilevel"/>
    <w:tmpl w:val="2BDA92A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514A4D12"/>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514C1595"/>
    <w:multiLevelType w:val="multilevel"/>
    <w:tmpl w:val="5E543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15147DD"/>
    <w:multiLevelType w:val="hybridMultilevel"/>
    <w:tmpl w:val="480431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51C239DE"/>
    <w:multiLevelType w:val="hybridMultilevel"/>
    <w:tmpl w:val="86A85C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522F2D8E"/>
    <w:multiLevelType w:val="multilevel"/>
    <w:tmpl w:val="EB1A027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4" w15:restartNumberingAfterBreak="0">
    <w:nsid w:val="52363AFC"/>
    <w:multiLevelType w:val="hybridMultilevel"/>
    <w:tmpl w:val="0F9E7E06"/>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45" w15:restartNumberingAfterBreak="0">
    <w:nsid w:val="52497AA2"/>
    <w:multiLevelType w:val="hybridMultilevel"/>
    <w:tmpl w:val="CC1A8CEE"/>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15:restartNumberingAfterBreak="0">
    <w:nsid w:val="528168C6"/>
    <w:multiLevelType w:val="hybridMultilevel"/>
    <w:tmpl w:val="78D03F0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532B4CFC"/>
    <w:multiLevelType w:val="hybridMultilevel"/>
    <w:tmpl w:val="274E1DC8"/>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48" w15:restartNumberingAfterBreak="0">
    <w:nsid w:val="540A5BB0"/>
    <w:multiLevelType w:val="multilevel"/>
    <w:tmpl w:val="B7827582"/>
    <w:lvl w:ilvl="0">
      <w:start w:val="1"/>
      <w:numFmt w:val="decimal"/>
      <w:lvlText w:val="%1."/>
      <w:lvlJc w:val="left"/>
      <w:pPr>
        <w:tabs>
          <w:tab w:val="num" w:pos="0"/>
        </w:tabs>
        <w:ind w:left="690" w:hanging="360"/>
      </w:pPr>
    </w:lvl>
    <w:lvl w:ilvl="1">
      <w:start w:val="1"/>
      <w:numFmt w:val="lowerLetter"/>
      <w:lvlText w:val="%2."/>
      <w:lvlJc w:val="left"/>
      <w:pPr>
        <w:tabs>
          <w:tab w:val="num" w:pos="0"/>
        </w:tabs>
        <w:ind w:left="1410" w:hanging="360"/>
      </w:pPr>
    </w:lvl>
    <w:lvl w:ilvl="2">
      <w:start w:val="1"/>
      <w:numFmt w:val="lowerRoman"/>
      <w:lvlText w:val="%3."/>
      <w:lvlJc w:val="right"/>
      <w:pPr>
        <w:tabs>
          <w:tab w:val="num" w:pos="0"/>
        </w:tabs>
        <w:ind w:left="2130" w:hanging="180"/>
      </w:pPr>
    </w:lvl>
    <w:lvl w:ilvl="3">
      <w:start w:val="1"/>
      <w:numFmt w:val="decimal"/>
      <w:lvlText w:val="%4."/>
      <w:lvlJc w:val="left"/>
      <w:pPr>
        <w:tabs>
          <w:tab w:val="num" w:pos="0"/>
        </w:tabs>
        <w:ind w:left="2850" w:hanging="360"/>
      </w:pPr>
    </w:lvl>
    <w:lvl w:ilvl="4">
      <w:start w:val="1"/>
      <w:numFmt w:val="lowerLetter"/>
      <w:lvlText w:val="%5."/>
      <w:lvlJc w:val="left"/>
      <w:pPr>
        <w:tabs>
          <w:tab w:val="num" w:pos="0"/>
        </w:tabs>
        <w:ind w:left="3570" w:hanging="360"/>
      </w:pPr>
    </w:lvl>
    <w:lvl w:ilvl="5">
      <w:start w:val="1"/>
      <w:numFmt w:val="lowerRoman"/>
      <w:lvlText w:val="%6."/>
      <w:lvlJc w:val="right"/>
      <w:pPr>
        <w:tabs>
          <w:tab w:val="num" w:pos="0"/>
        </w:tabs>
        <w:ind w:left="4290" w:hanging="180"/>
      </w:pPr>
    </w:lvl>
    <w:lvl w:ilvl="6">
      <w:start w:val="1"/>
      <w:numFmt w:val="decimal"/>
      <w:lvlText w:val="%7."/>
      <w:lvlJc w:val="left"/>
      <w:pPr>
        <w:tabs>
          <w:tab w:val="num" w:pos="0"/>
        </w:tabs>
        <w:ind w:left="5010" w:hanging="360"/>
      </w:pPr>
    </w:lvl>
    <w:lvl w:ilvl="7">
      <w:start w:val="1"/>
      <w:numFmt w:val="lowerLetter"/>
      <w:lvlText w:val="%8."/>
      <w:lvlJc w:val="left"/>
      <w:pPr>
        <w:tabs>
          <w:tab w:val="num" w:pos="0"/>
        </w:tabs>
        <w:ind w:left="5730" w:hanging="360"/>
      </w:pPr>
    </w:lvl>
    <w:lvl w:ilvl="8">
      <w:start w:val="1"/>
      <w:numFmt w:val="lowerRoman"/>
      <w:lvlText w:val="%9."/>
      <w:lvlJc w:val="right"/>
      <w:pPr>
        <w:tabs>
          <w:tab w:val="num" w:pos="0"/>
        </w:tabs>
        <w:ind w:left="6450" w:hanging="180"/>
      </w:pPr>
    </w:lvl>
  </w:abstractNum>
  <w:abstractNum w:abstractNumId="149" w15:restartNumberingAfterBreak="0">
    <w:nsid w:val="541C0B66"/>
    <w:multiLevelType w:val="hybridMultilevel"/>
    <w:tmpl w:val="DE448582"/>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0" w15:restartNumberingAfterBreak="0">
    <w:nsid w:val="5457537C"/>
    <w:multiLevelType w:val="hybridMultilevel"/>
    <w:tmpl w:val="084CBD08"/>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1" w15:restartNumberingAfterBreak="0">
    <w:nsid w:val="547E2A82"/>
    <w:multiLevelType w:val="hybridMultilevel"/>
    <w:tmpl w:val="FD3ED64C"/>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552A00E9"/>
    <w:multiLevelType w:val="hybridMultilevel"/>
    <w:tmpl w:val="33F6E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55346CFA"/>
    <w:multiLevelType w:val="multilevel"/>
    <w:tmpl w:val="E0CA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6066FAF"/>
    <w:multiLevelType w:val="multilevel"/>
    <w:tmpl w:val="A47C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6BD585A"/>
    <w:multiLevelType w:val="hybridMultilevel"/>
    <w:tmpl w:val="7FF6A74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6BD59E8"/>
    <w:multiLevelType w:val="hybridMultilevel"/>
    <w:tmpl w:val="D6AC08A6"/>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57145397"/>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8" w15:restartNumberingAfterBreak="0">
    <w:nsid w:val="58254B0E"/>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58521BFC"/>
    <w:multiLevelType w:val="hybridMultilevel"/>
    <w:tmpl w:val="A6AA63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0" w15:restartNumberingAfterBreak="0">
    <w:nsid w:val="58BC5C7E"/>
    <w:multiLevelType w:val="hybridMultilevel"/>
    <w:tmpl w:val="15D60014"/>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61" w15:restartNumberingAfterBreak="0">
    <w:nsid w:val="59AA18E0"/>
    <w:multiLevelType w:val="hybridMultilevel"/>
    <w:tmpl w:val="D9648B9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9F26D1D"/>
    <w:multiLevelType w:val="hybridMultilevel"/>
    <w:tmpl w:val="90605BA6"/>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B0D5DDF"/>
    <w:multiLevelType w:val="hybridMultilevel"/>
    <w:tmpl w:val="1090A048"/>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5D2C35AF"/>
    <w:multiLevelType w:val="hybridMultilevel"/>
    <w:tmpl w:val="901270B6"/>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5" w15:restartNumberingAfterBreak="0">
    <w:nsid w:val="5DC75875"/>
    <w:multiLevelType w:val="multilevel"/>
    <w:tmpl w:val="EB1A027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6" w15:restartNumberingAfterBreak="0">
    <w:nsid w:val="5DDC0998"/>
    <w:multiLevelType w:val="hybridMultilevel"/>
    <w:tmpl w:val="69988A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5DE57205"/>
    <w:multiLevelType w:val="multilevel"/>
    <w:tmpl w:val="E9D082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5E095CC1"/>
    <w:multiLevelType w:val="hybridMultilevel"/>
    <w:tmpl w:val="531E0EE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15:restartNumberingAfterBreak="0">
    <w:nsid w:val="5F964C15"/>
    <w:multiLevelType w:val="hybridMultilevel"/>
    <w:tmpl w:val="10AE655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60197012"/>
    <w:multiLevelType w:val="hybridMultilevel"/>
    <w:tmpl w:val="5094B8C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15:restartNumberingAfterBreak="0">
    <w:nsid w:val="60AB4A4C"/>
    <w:multiLevelType w:val="hybridMultilevel"/>
    <w:tmpl w:val="EFBA71B6"/>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15:restartNumberingAfterBreak="0">
    <w:nsid w:val="613E511A"/>
    <w:multiLevelType w:val="hybridMultilevel"/>
    <w:tmpl w:val="66FEA1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3" w15:restartNumberingAfterBreak="0">
    <w:nsid w:val="61D02D2B"/>
    <w:multiLevelType w:val="hybridMultilevel"/>
    <w:tmpl w:val="F58EF3A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4" w15:restartNumberingAfterBreak="0">
    <w:nsid w:val="64136DC1"/>
    <w:multiLevelType w:val="hybridMultilevel"/>
    <w:tmpl w:val="8A58B7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5" w15:restartNumberingAfterBreak="0">
    <w:nsid w:val="650112D5"/>
    <w:multiLevelType w:val="hybridMultilevel"/>
    <w:tmpl w:val="6EAC4ED0"/>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6" w15:restartNumberingAfterBreak="0">
    <w:nsid w:val="65860402"/>
    <w:multiLevelType w:val="hybridMultilevel"/>
    <w:tmpl w:val="9410D76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7" w15:restartNumberingAfterBreak="0">
    <w:nsid w:val="658976E0"/>
    <w:multiLevelType w:val="multilevel"/>
    <w:tmpl w:val="100E3792"/>
    <w:lvl w:ilvl="0">
      <w:start w:val="1"/>
      <w:numFmt w:val="decimal"/>
      <w:lvlText w:val="%1."/>
      <w:lvlJc w:val="left"/>
      <w:pPr>
        <w:tabs>
          <w:tab w:val="num" w:pos="0"/>
        </w:tabs>
        <w:ind w:left="711" w:hanging="360"/>
      </w:pPr>
    </w:lvl>
    <w:lvl w:ilvl="1">
      <w:start w:val="1"/>
      <w:numFmt w:val="lowerLetter"/>
      <w:lvlText w:val="%2."/>
      <w:lvlJc w:val="left"/>
      <w:pPr>
        <w:tabs>
          <w:tab w:val="num" w:pos="0"/>
        </w:tabs>
        <w:ind w:left="1431" w:hanging="360"/>
      </w:pPr>
    </w:lvl>
    <w:lvl w:ilvl="2">
      <w:start w:val="1"/>
      <w:numFmt w:val="lowerRoman"/>
      <w:lvlText w:val="%3."/>
      <w:lvlJc w:val="right"/>
      <w:pPr>
        <w:tabs>
          <w:tab w:val="num" w:pos="0"/>
        </w:tabs>
        <w:ind w:left="2151" w:hanging="180"/>
      </w:pPr>
    </w:lvl>
    <w:lvl w:ilvl="3">
      <w:start w:val="1"/>
      <w:numFmt w:val="decimal"/>
      <w:lvlText w:val="%4."/>
      <w:lvlJc w:val="left"/>
      <w:pPr>
        <w:tabs>
          <w:tab w:val="num" w:pos="0"/>
        </w:tabs>
        <w:ind w:left="2871" w:hanging="360"/>
      </w:pPr>
    </w:lvl>
    <w:lvl w:ilvl="4">
      <w:start w:val="1"/>
      <w:numFmt w:val="lowerLetter"/>
      <w:lvlText w:val="%5."/>
      <w:lvlJc w:val="left"/>
      <w:pPr>
        <w:tabs>
          <w:tab w:val="num" w:pos="0"/>
        </w:tabs>
        <w:ind w:left="3591" w:hanging="360"/>
      </w:pPr>
    </w:lvl>
    <w:lvl w:ilvl="5">
      <w:start w:val="1"/>
      <w:numFmt w:val="lowerRoman"/>
      <w:lvlText w:val="%6."/>
      <w:lvlJc w:val="right"/>
      <w:pPr>
        <w:tabs>
          <w:tab w:val="num" w:pos="0"/>
        </w:tabs>
        <w:ind w:left="4311" w:hanging="180"/>
      </w:pPr>
    </w:lvl>
    <w:lvl w:ilvl="6">
      <w:start w:val="1"/>
      <w:numFmt w:val="decimal"/>
      <w:lvlText w:val="%7."/>
      <w:lvlJc w:val="left"/>
      <w:pPr>
        <w:tabs>
          <w:tab w:val="num" w:pos="0"/>
        </w:tabs>
        <w:ind w:left="5031" w:hanging="360"/>
      </w:pPr>
    </w:lvl>
    <w:lvl w:ilvl="7">
      <w:start w:val="1"/>
      <w:numFmt w:val="lowerLetter"/>
      <w:lvlText w:val="%8."/>
      <w:lvlJc w:val="left"/>
      <w:pPr>
        <w:tabs>
          <w:tab w:val="num" w:pos="0"/>
        </w:tabs>
        <w:ind w:left="5751" w:hanging="360"/>
      </w:pPr>
    </w:lvl>
    <w:lvl w:ilvl="8">
      <w:start w:val="1"/>
      <w:numFmt w:val="lowerRoman"/>
      <w:lvlText w:val="%9."/>
      <w:lvlJc w:val="right"/>
      <w:pPr>
        <w:tabs>
          <w:tab w:val="num" w:pos="0"/>
        </w:tabs>
        <w:ind w:left="6471" w:hanging="180"/>
      </w:pPr>
    </w:lvl>
  </w:abstractNum>
  <w:abstractNum w:abstractNumId="178" w15:restartNumberingAfterBreak="0">
    <w:nsid w:val="66063E76"/>
    <w:multiLevelType w:val="multilevel"/>
    <w:tmpl w:val="F5CAD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69107B8"/>
    <w:multiLevelType w:val="hybridMultilevel"/>
    <w:tmpl w:val="908025D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0" w15:restartNumberingAfterBreak="0">
    <w:nsid w:val="669819E0"/>
    <w:multiLevelType w:val="hybridMultilevel"/>
    <w:tmpl w:val="CC044762"/>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15:restartNumberingAfterBreak="0">
    <w:nsid w:val="66A760C3"/>
    <w:multiLevelType w:val="hybridMultilevel"/>
    <w:tmpl w:val="A53ED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66D415A2"/>
    <w:multiLevelType w:val="hybridMultilevel"/>
    <w:tmpl w:val="261C687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15:restartNumberingAfterBreak="0">
    <w:nsid w:val="67740D0D"/>
    <w:multiLevelType w:val="multilevel"/>
    <w:tmpl w:val="AA1EF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7853079"/>
    <w:multiLevelType w:val="hybridMultilevel"/>
    <w:tmpl w:val="6FBE3F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5" w15:restartNumberingAfterBreak="0">
    <w:nsid w:val="683510BB"/>
    <w:multiLevelType w:val="hybridMultilevel"/>
    <w:tmpl w:val="31E22F58"/>
    <w:lvl w:ilvl="0" w:tplc="71982E90">
      <w:start w:val="1"/>
      <w:numFmt w:val="bullet"/>
      <w:lvlText w:val="-"/>
      <w:lvlJc w:val="left"/>
      <w:pPr>
        <w:ind w:left="1116" w:hanging="360"/>
      </w:pPr>
      <w:rPr>
        <w:rFonts w:ascii="Calibri" w:eastAsia="Times New Roman" w:hAnsi="Calibri" w:cstheme="minorHAns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86" w15:restartNumberingAfterBreak="0">
    <w:nsid w:val="68460FD5"/>
    <w:multiLevelType w:val="multilevel"/>
    <w:tmpl w:val="FD961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68AE2466"/>
    <w:multiLevelType w:val="hybridMultilevel"/>
    <w:tmpl w:val="2CFE99D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9" w15:restartNumberingAfterBreak="0">
    <w:nsid w:val="6AF87115"/>
    <w:multiLevelType w:val="hybridMultilevel"/>
    <w:tmpl w:val="1C94CC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0" w15:restartNumberingAfterBreak="0">
    <w:nsid w:val="6B3806B0"/>
    <w:multiLevelType w:val="hybridMultilevel"/>
    <w:tmpl w:val="66AE7E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1" w15:restartNumberingAfterBreak="0">
    <w:nsid w:val="6B3A590D"/>
    <w:multiLevelType w:val="multilevel"/>
    <w:tmpl w:val="01240CDC"/>
    <w:lvl w:ilvl="0">
      <w:start w:val="1"/>
      <w:numFmt w:val="decimal"/>
      <w:lvlText w:val="%1."/>
      <w:lvlJc w:val="left"/>
      <w:pPr>
        <w:tabs>
          <w:tab w:val="num" w:pos="0"/>
        </w:tabs>
        <w:ind w:left="711" w:hanging="360"/>
      </w:pPr>
    </w:lvl>
    <w:lvl w:ilvl="1">
      <w:start w:val="1"/>
      <w:numFmt w:val="lowerLetter"/>
      <w:lvlText w:val="%2."/>
      <w:lvlJc w:val="left"/>
      <w:pPr>
        <w:tabs>
          <w:tab w:val="num" w:pos="0"/>
        </w:tabs>
        <w:ind w:left="1431" w:hanging="360"/>
      </w:pPr>
    </w:lvl>
    <w:lvl w:ilvl="2">
      <w:start w:val="1"/>
      <w:numFmt w:val="lowerRoman"/>
      <w:lvlText w:val="%3."/>
      <w:lvlJc w:val="right"/>
      <w:pPr>
        <w:tabs>
          <w:tab w:val="num" w:pos="0"/>
        </w:tabs>
        <w:ind w:left="2151" w:hanging="180"/>
      </w:pPr>
    </w:lvl>
    <w:lvl w:ilvl="3">
      <w:start w:val="1"/>
      <w:numFmt w:val="decimal"/>
      <w:lvlText w:val="%4."/>
      <w:lvlJc w:val="left"/>
      <w:pPr>
        <w:tabs>
          <w:tab w:val="num" w:pos="0"/>
        </w:tabs>
        <w:ind w:left="2871" w:hanging="360"/>
      </w:pPr>
    </w:lvl>
    <w:lvl w:ilvl="4">
      <w:start w:val="1"/>
      <w:numFmt w:val="lowerLetter"/>
      <w:lvlText w:val="%5."/>
      <w:lvlJc w:val="left"/>
      <w:pPr>
        <w:tabs>
          <w:tab w:val="num" w:pos="0"/>
        </w:tabs>
        <w:ind w:left="3591" w:hanging="360"/>
      </w:pPr>
    </w:lvl>
    <w:lvl w:ilvl="5">
      <w:start w:val="1"/>
      <w:numFmt w:val="lowerRoman"/>
      <w:lvlText w:val="%6."/>
      <w:lvlJc w:val="right"/>
      <w:pPr>
        <w:tabs>
          <w:tab w:val="num" w:pos="0"/>
        </w:tabs>
        <w:ind w:left="4311" w:hanging="180"/>
      </w:pPr>
    </w:lvl>
    <w:lvl w:ilvl="6">
      <w:start w:val="1"/>
      <w:numFmt w:val="decimal"/>
      <w:lvlText w:val="%7."/>
      <w:lvlJc w:val="left"/>
      <w:pPr>
        <w:tabs>
          <w:tab w:val="num" w:pos="0"/>
        </w:tabs>
        <w:ind w:left="5031" w:hanging="360"/>
      </w:pPr>
    </w:lvl>
    <w:lvl w:ilvl="7">
      <w:start w:val="1"/>
      <w:numFmt w:val="lowerLetter"/>
      <w:lvlText w:val="%8."/>
      <w:lvlJc w:val="left"/>
      <w:pPr>
        <w:tabs>
          <w:tab w:val="num" w:pos="0"/>
        </w:tabs>
        <w:ind w:left="5751" w:hanging="360"/>
      </w:pPr>
    </w:lvl>
    <w:lvl w:ilvl="8">
      <w:start w:val="1"/>
      <w:numFmt w:val="lowerRoman"/>
      <w:lvlText w:val="%9."/>
      <w:lvlJc w:val="right"/>
      <w:pPr>
        <w:tabs>
          <w:tab w:val="num" w:pos="0"/>
        </w:tabs>
        <w:ind w:left="6471" w:hanging="180"/>
      </w:pPr>
    </w:lvl>
  </w:abstractNum>
  <w:abstractNum w:abstractNumId="192" w15:restartNumberingAfterBreak="0">
    <w:nsid w:val="6B5020ED"/>
    <w:multiLevelType w:val="hybridMultilevel"/>
    <w:tmpl w:val="B32ADE4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BA03747"/>
    <w:multiLevelType w:val="hybridMultilevel"/>
    <w:tmpl w:val="C0866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4" w15:restartNumberingAfterBreak="0">
    <w:nsid w:val="6CD6285C"/>
    <w:multiLevelType w:val="hybridMultilevel"/>
    <w:tmpl w:val="2FE6F3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5" w15:restartNumberingAfterBreak="0">
    <w:nsid w:val="6D7311E5"/>
    <w:multiLevelType w:val="hybridMultilevel"/>
    <w:tmpl w:val="817CD2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D8C6ED7"/>
    <w:multiLevelType w:val="hybridMultilevel"/>
    <w:tmpl w:val="19D8DD58"/>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E323EDA"/>
    <w:multiLevelType w:val="hybridMultilevel"/>
    <w:tmpl w:val="E0BC3390"/>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8" w15:restartNumberingAfterBreak="0">
    <w:nsid w:val="6E352B84"/>
    <w:multiLevelType w:val="hybridMultilevel"/>
    <w:tmpl w:val="41BC4A1E"/>
    <w:lvl w:ilvl="0" w:tplc="B150B7E8">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5207F40">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3B9059D0">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14CC529C">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9B32619C">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9F002F0">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1D1C16C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BD8ADBA8">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5340339A">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9" w15:restartNumberingAfterBreak="0">
    <w:nsid w:val="704B44F2"/>
    <w:multiLevelType w:val="hybridMultilevel"/>
    <w:tmpl w:val="6886510E"/>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0" w15:restartNumberingAfterBreak="0">
    <w:nsid w:val="704D1A31"/>
    <w:multiLevelType w:val="multilevel"/>
    <w:tmpl w:val="087493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1" w15:restartNumberingAfterBreak="0">
    <w:nsid w:val="7122652C"/>
    <w:multiLevelType w:val="hybridMultilevel"/>
    <w:tmpl w:val="25F23E08"/>
    <w:lvl w:ilvl="0" w:tplc="71982E90">
      <w:start w:val="1"/>
      <w:numFmt w:val="bullet"/>
      <w:lvlText w:val="-"/>
      <w:lvlJc w:val="left"/>
      <w:pPr>
        <w:ind w:left="460" w:hanging="360"/>
      </w:pPr>
      <w:rPr>
        <w:rFonts w:ascii="Calibri" w:eastAsia="Times New Roman" w:hAnsi="Calibri" w:cstheme="minorHAnsi" w:hint="default"/>
      </w:rPr>
    </w:lvl>
    <w:lvl w:ilvl="1" w:tplc="04050019">
      <w:start w:val="1"/>
      <w:numFmt w:val="lowerLetter"/>
      <w:lvlText w:val="%2."/>
      <w:lvlJc w:val="left"/>
      <w:pPr>
        <w:ind w:left="1180" w:hanging="360"/>
      </w:pPr>
    </w:lvl>
    <w:lvl w:ilvl="2" w:tplc="0405001B">
      <w:start w:val="1"/>
      <w:numFmt w:val="lowerRoman"/>
      <w:lvlText w:val="%3."/>
      <w:lvlJc w:val="right"/>
      <w:pPr>
        <w:ind w:left="1900" w:hanging="180"/>
      </w:pPr>
    </w:lvl>
    <w:lvl w:ilvl="3" w:tplc="0405000F">
      <w:start w:val="1"/>
      <w:numFmt w:val="decimal"/>
      <w:lvlText w:val="%4."/>
      <w:lvlJc w:val="left"/>
      <w:pPr>
        <w:ind w:left="2620" w:hanging="360"/>
      </w:pPr>
    </w:lvl>
    <w:lvl w:ilvl="4" w:tplc="04050019">
      <w:start w:val="1"/>
      <w:numFmt w:val="lowerLetter"/>
      <w:lvlText w:val="%5."/>
      <w:lvlJc w:val="left"/>
      <w:pPr>
        <w:ind w:left="3340" w:hanging="360"/>
      </w:pPr>
    </w:lvl>
    <w:lvl w:ilvl="5" w:tplc="0405001B">
      <w:start w:val="1"/>
      <w:numFmt w:val="lowerRoman"/>
      <w:lvlText w:val="%6."/>
      <w:lvlJc w:val="right"/>
      <w:pPr>
        <w:ind w:left="4060" w:hanging="180"/>
      </w:pPr>
    </w:lvl>
    <w:lvl w:ilvl="6" w:tplc="0405000F">
      <w:start w:val="1"/>
      <w:numFmt w:val="decimal"/>
      <w:lvlText w:val="%7."/>
      <w:lvlJc w:val="left"/>
      <w:pPr>
        <w:ind w:left="4780" w:hanging="360"/>
      </w:pPr>
    </w:lvl>
    <w:lvl w:ilvl="7" w:tplc="04050019">
      <w:start w:val="1"/>
      <w:numFmt w:val="lowerLetter"/>
      <w:lvlText w:val="%8."/>
      <w:lvlJc w:val="left"/>
      <w:pPr>
        <w:ind w:left="5500" w:hanging="360"/>
      </w:pPr>
    </w:lvl>
    <w:lvl w:ilvl="8" w:tplc="0405001B">
      <w:start w:val="1"/>
      <w:numFmt w:val="lowerRoman"/>
      <w:lvlText w:val="%9."/>
      <w:lvlJc w:val="right"/>
      <w:pPr>
        <w:ind w:left="6220" w:hanging="180"/>
      </w:pPr>
    </w:lvl>
  </w:abstractNum>
  <w:abstractNum w:abstractNumId="202" w15:restartNumberingAfterBreak="0">
    <w:nsid w:val="71814452"/>
    <w:multiLevelType w:val="hybridMultilevel"/>
    <w:tmpl w:val="7F3457C2"/>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3" w15:restartNumberingAfterBreak="0">
    <w:nsid w:val="71AE64D9"/>
    <w:multiLevelType w:val="hybridMultilevel"/>
    <w:tmpl w:val="5AE8D8A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4" w15:restartNumberingAfterBreak="0">
    <w:nsid w:val="71BE6723"/>
    <w:multiLevelType w:val="hybridMultilevel"/>
    <w:tmpl w:val="0F522E7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5" w15:restartNumberingAfterBreak="0">
    <w:nsid w:val="73694302"/>
    <w:multiLevelType w:val="hybridMultilevel"/>
    <w:tmpl w:val="56067A6C"/>
    <w:lvl w:ilvl="0" w:tplc="0405000F">
      <w:start w:val="1"/>
      <w:numFmt w:val="decimal"/>
      <w:lvlText w:val="%1."/>
      <w:lvlJc w:val="left"/>
      <w:pPr>
        <w:ind w:left="720" w:hanging="360"/>
      </w:pPr>
      <w:rPr>
        <w:rFonts w:hint="default"/>
        <w:b w:val="0"/>
        <w:i w:val="0"/>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6" w15:restartNumberingAfterBreak="0">
    <w:nsid w:val="73A37C10"/>
    <w:multiLevelType w:val="hybridMultilevel"/>
    <w:tmpl w:val="9162F5E2"/>
    <w:lvl w:ilvl="0" w:tplc="7CE85E2C">
      <w:start w:val="1"/>
      <w:numFmt w:val="decimal"/>
      <w:lvlText w:val="%1."/>
      <w:lvlJc w:val="left"/>
      <w:pPr>
        <w:ind w:left="720" w:hanging="360"/>
      </w:pPr>
      <w:rPr>
        <w:rFonts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7" w15:restartNumberingAfterBreak="0">
    <w:nsid w:val="74BC1815"/>
    <w:multiLevelType w:val="hybridMultilevel"/>
    <w:tmpl w:val="02C6A57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752F61D9"/>
    <w:multiLevelType w:val="hybridMultilevel"/>
    <w:tmpl w:val="3954D128"/>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9" w15:restartNumberingAfterBreak="0">
    <w:nsid w:val="754700EC"/>
    <w:multiLevelType w:val="hybridMultilevel"/>
    <w:tmpl w:val="30E40916"/>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0" w15:restartNumberingAfterBreak="0">
    <w:nsid w:val="75BE4FBC"/>
    <w:multiLevelType w:val="hybridMultilevel"/>
    <w:tmpl w:val="ECCC1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1" w15:restartNumberingAfterBreak="0">
    <w:nsid w:val="75CE35E0"/>
    <w:multiLevelType w:val="hybridMultilevel"/>
    <w:tmpl w:val="0FAA3CEA"/>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2" w15:restartNumberingAfterBreak="0">
    <w:nsid w:val="75F76614"/>
    <w:multiLevelType w:val="hybridMultilevel"/>
    <w:tmpl w:val="CE16BA3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3" w15:restartNumberingAfterBreak="0">
    <w:nsid w:val="764508D1"/>
    <w:multiLevelType w:val="multilevel"/>
    <w:tmpl w:val="E4F4EE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4" w15:restartNumberingAfterBreak="0">
    <w:nsid w:val="7646399F"/>
    <w:multiLevelType w:val="hybridMultilevel"/>
    <w:tmpl w:val="AE72CF9A"/>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5" w15:restartNumberingAfterBreak="0">
    <w:nsid w:val="76E507BF"/>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6" w15:restartNumberingAfterBreak="0">
    <w:nsid w:val="774740DD"/>
    <w:multiLevelType w:val="hybridMultilevel"/>
    <w:tmpl w:val="49DCFC60"/>
    <w:lvl w:ilvl="0" w:tplc="8CECBECE">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ECECA64">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EAC42142">
      <w:start w:val="1"/>
      <w:numFmt w:val="lowerRoman"/>
      <w:lvlText w:val="%3."/>
      <w:lvlJc w:val="left"/>
      <w:pPr>
        <w:ind w:left="2154" w:hanging="277"/>
      </w:pPr>
      <w:rPr>
        <w:rFonts w:hAnsi="Arial Unicode MS"/>
        <w:caps w:val="0"/>
        <w:smallCaps w:val="0"/>
        <w:strike w:val="0"/>
        <w:dstrike w:val="0"/>
        <w:outline w:val="0"/>
        <w:emboss w:val="0"/>
        <w:imprint w:val="0"/>
        <w:spacing w:val="0"/>
        <w:w w:val="100"/>
        <w:kern w:val="0"/>
        <w:position w:val="0"/>
        <w:highlight w:val="none"/>
        <w:vertAlign w:val="baseline"/>
      </w:rPr>
    </w:lvl>
    <w:lvl w:ilvl="3" w:tplc="49BAEEEE">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3B2A2E8">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CE69F8A">
      <w:start w:val="1"/>
      <w:numFmt w:val="lowerRoman"/>
      <w:lvlText w:val="%6."/>
      <w:lvlJc w:val="left"/>
      <w:pPr>
        <w:ind w:left="4314" w:hanging="277"/>
      </w:pPr>
      <w:rPr>
        <w:rFonts w:hAnsi="Arial Unicode MS"/>
        <w:caps w:val="0"/>
        <w:smallCaps w:val="0"/>
        <w:strike w:val="0"/>
        <w:dstrike w:val="0"/>
        <w:outline w:val="0"/>
        <w:emboss w:val="0"/>
        <w:imprint w:val="0"/>
        <w:spacing w:val="0"/>
        <w:w w:val="100"/>
        <w:kern w:val="0"/>
        <w:position w:val="0"/>
        <w:highlight w:val="none"/>
        <w:vertAlign w:val="baseline"/>
      </w:rPr>
    </w:lvl>
    <w:lvl w:ilvl="6" w:tplc="EBE8E6A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98D25CB4">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F6A254E4">
      <w:start w:val="1"/>
      <w:numFmt w:val="lowerRoman"/>
      <w:lvlText w:val="%9."/>
      <w:lvlJc w:val="left"/>
      <w:pPr>
        <w:ind w:left="6474" w:hanging="2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7"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18" w15:restartNumberingAfterBreak="0">
    <w:nsid w:val="783446A1"/>
    <w:multiLevelType w:val="hybridMultilevel"/>
    <w:tmpl w:val="9DC047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9" w15:restartNumberingAfterBreak="0">
    <w:nsid w:val="78471552"/>
    <w:multiLevelType w:val="multilevel"/>
    <w:tmpl w:val="519EA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93E100F"/>
    <w:multiLevelType w:val="hybridMultilevel"/>
    <w:tmpl w:val="A306A2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9EB05BA"/>
    <w:multiLevelType w:val="hybridMultilevel"/>
    <w:tmpl w:val="9614029C"/>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2" w15:restartNumberingAfterBreak="0">
    <w:nsid w:val="7A124D78"/>
    <w:multiLevelType w:val="hybridMultilevel"/>
    <w:tmpl w:val="6E309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A9507CC"/>
    <w:multiLevelType w:val="hybridMultilevel"/>
    <w:tmpl w:val="42E83BD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4" w15:restartNumberingAfterBreak="0">
    <w:nsid w:val="7AC82E3D"/>
    <w:multiLevelType w:val="hybridMultilevel"/>
    <w:tmpl w:val="20CC83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5" w15:restartNumberingAfterBreak="0">
    <w:nsid w:val="7D201386"/>
    <w:multiLevelType w:val="hybridMultilevel"/>
    <w:tmpl w:val="78A0F6FC"/>
    <w:lvl w:ilvl="0" w:tplc="28BE629C">
      <w:start w:val="2"/>
      <w:numFmt w:val="bullet"/>
      <w:lvlText w:val="-"/>
      <w:lvlJc w:val="left"/>
      <w:pPr>
        <w:ind w:left="1116" w:hanging="360"/>
      </w:pPr>
      <w:rPr>
        <w:rFonts w:ascii="Calibri" w:eastAsia="Times New Roman" w:hAnsi="Calibri" w:cs="Calibri"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226" w15:restartNumberingAfterBreak="0">
    <w:nsid w:val="7D3B2669"/>
    <w:multiLevelType w:val="multilevel"/>
    <w:tmpl w:val="EB1A027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7" w15:restartNumberingAfterBreak="0">
    <w:nsid w:val="7D3F393E"/>
    <w:multiLevelType w:val="multilevel"/>
    <w:tmpl w:val="63228E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8" w15:restartNumberingAfterBreak="0">
    <w:nsid w:val="7E112CC2"/>
    <w:multiLevelType w:val="hybridMultilevel"/>
    <w:tmpl w:val="89CA8702"/>
    <w:lvl w:ilvl="0" w:tplc="71982E90">
      <w:start w:val="1"/>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9" w15:restartNumberingAfterBreak="0">
    <w:nsid w:val="7F3F5920"/>
    <w:multiLevelType w:val="hybridMultilevel"/>
    <w:tmpl w:val="C9F665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0" w15:restartNumberingAfterBreak="0">
    <w:nsid w:val="7F9268FA"/>
    <w:multiLevelType w:val="hybridMultilevel"/>
    <w:tmpl w:val="217C107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1" w15:restartNumberingAfterBreak="0">
    <w:nsid w:val="7FC456E6"/>
    <w:multiLevelType w:val="hybridMultilevel"/>
    <w:tmpl w:val="E9A27FA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2" w15:restartNumberingAfterBreak="0">
    <w:nsid w:val="7FDB555E"/>
    <w:multiLevelType w:val="hybridMultilevel"/>
    <w:tmpl w:val="97344222"/>
    <w:lvl w:ilvl="0" w:tplc="EFEEFB84">
      <w:start w:val="1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3" w15:restartNumberingAfterBreak="0">
    <w:nsid w:val="7FDD195C"/>
    <w:multiLevelType w:val="hybridMultilevel"/>
    <w:tmpl w:val="3272D0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0"/>
  </w:num>
  <w:num w:numId="2">
    <w:abstractNumId w:val="114"/>
  </w:num>
  <w:num w:numId="3">
    <w:abstractNumId w:val="67"/>
  </w:num>
  <w:num w:numId="4">
    <w:abstractNumId w:val="217"/>
  </w:num>
  <w:num w:numId="5">
    <w:abstractNumId w:val="21"/>
  </w:num>
  <w:num w:numId="6">
    <w:abstractNumId w:val="29"/>
  </w:num>
  <w:num w:numId="7">
    <w:abstractNumId w:val="3"/>
  </w:num>
  <w:num w:numId="8">
    <w:abstractNumId w:val="134"/>
  </w:num>
  <w:num w:numId="9">
    <w:abstractNumId w:val="120"/>
  </w:num>
  <w:num w:numId="10">
    <w:abstractNumId w:val="206"/>
  </w:num>
  <w:num w:numId="11">
    <w:abstractNumId w:val="157"/>
  </w:num>
  <w:num w:numId="12">
    <w:abstractNumId w:val="76"/>
  </w:num>
  <w:num w:numId="13">
    <w:abstractNumId w:val="199"/>
  </w:num>
  <w:num w:numId="14">
    <w:abstractNumId w:val="39"/>
  </w:num>
  <w:num w:numId="15">
    <w:abstractNumId w:val="118"/>
  </w:num>
  <w:num w:numId="16">
    <w:abstractNumId w:val="220"/>
  </w:num>
  <w:num w:numId="17">
    <w:abstractNumId w:val="130"/>
  </w:num>
  <w:num w:numId="18">
    <w:abstractNumId w:val="205"/>
  </w:num>
  <w:num w:numId="19">
    <w:abstractNumId w:val="89"/>
  </w:num>
  <w:num w:numId="20">
    <w:abstractNumId w:val="69"/>
  </w:num>
  <w:num w:numId="21">
    <w:abstractNumId w:val="103"/>
  </w:num>
  <w:num w:numId="22">
    <w:abstractNumId w:val="56"/>
  </w:num>
  <w:num w:numId="23">
    <w:abstractNumId w:val="127"/>
  </w:num>
  <w:num w:numId="24">
    <w:abstractNumId w:val="123"/>
  </w:num>
  <w:num w:numId="25">
    <w:abstractNumId w:val="222"/>
  </w:num>
  <w:num w:numId="26">
    <w:abstractNumId w:val="215"/>
  </w:num>
  <w:num w:numId="27">
    <w:abstractNumId w:val="100"/>
  </w:num>
  <w:num w:numId="28">
    <w:abstractNumId w:val="188"/>
  </w:num>
  <w:num w:numId="29">
    <w:abstractNumId w:val="168"/>
  </w:num>
  <w:num w:numId="30">
    <w:abstractNumId w:val="91"/>
  </w:num>
  <w:num w:numId="31">
    <w:abstractNumId w:val="70"/>
  </w:num>
  <w:num w:numId="32">
    <w:abstractNumId w:val="162"/>
  </w:num>
  <w:num w:numId="33">
    <w:abstractNumId w:val="24"/>
  </w:num>
  <w:num w:numId="34">
    <w:abstractNumId w:val="150"/>
  </w:num>
  <w:num w:numId="35">
    <w:abstractNumId w:val="96"/>
  </w:num>
  <w:num w:numId="36">
    <w:abstractNumId w:val="65"/>
  </w:num>
  <w:num w:numId="37">
    <w:abstractNumId w:val="197"/>
  </w:num>
  <w:num w:numId="38">
    <w:abstractNumId w:val="34"/>
  </w:num>
  <w:num w:numId="39">
    <w:abstractNumId w:val="203"/>
  </w:num>
  <w:num w:numId="40">
    <w:abstractNumId w:val="30"/>
  </w:num>
  <w:num w:numId="41">
    <w:abstractNumId w:val="204"/>
  </w:num>
  <w:num w:numId="42">
    <w:abstractNumId w:val="211"/>
  </w:num>
  <w:num w:numId="43">
    <w:abstractNumId w:val="156"/>
  </w:num>
  <w:num w:numId="44">
    <w:abstractNumId w:val="112"/>
  </w:num>
  <w:num w:numId="45">
    <w:abstractNumId w:val="116"/>
  </w:num>
  <w:num w:numId="46">
    <w:abstractNumId w:val="129"/>
  </w:num>
  <w:num w:numId="47">
    <w:abstractNumId w:val="23"/>
  </w:num>
  <w:num w:numId="48">
    <w:abstractNumId w:val="109"/>
  </w:num>
  <w:num w:numId="49">
    <w:abstractNumId w:val="13"/>
  </w:num>
  <w:num w:numId="50">
    <w:abstractNumId w:val="47"/>
  </w:num>
  <w:num w:numId="51">
    <w:abstractNumId w:val="146"/>
  </w:num>
  <w:num w:numId="52">
    <w:abstractNumId w:val="4"/>
  </w:num>
  <w:num w:numId="53">
    <w:abstractNumId w:val="38"/>
  </w:num>
  <w:num w:numId="54">
    <w:abstractNumId w:val="164"/>
  </w:num>
  <w:num w:numId="55">
    <w:abstractNumId w:val="5"/>
  </w:num>
  <w:num w:numId="56">
    <w:abstractNumId w:val="98"/>
  </w:num>
  <w:num w:numId="57">
    <w:abstractNumId w:val="85"/>
  </w:num>
  <w:num w:numId="58">
    <w:abstractNumId w:val="176"/>
  </w:num>
  <w:num w:numId="59">
    <w:abstractNumId w:val="230"/>
  </w:num>
  <w:num w:numId="60">
    <w:abstractNumId w:val="18"/>
  </w:num>
  <w:num w:numId="61">
    <w:abstractNumId w:val="180"/>
  </w:num>
  <w:num w:numId="62">
    <w:abstractNumId w:val="122"/>
  </w:num>
  <w:num w:numId="63">
    <w:abstractNumId w:val="136"/>
  </w:num>
  <w:num w:numId="64">
    <w:abstractNumId w:val="81"/>
  </w:num>
  <w:num w:numId="65">
    <w:abstractNumId w:val="192"/>
  </w:num>
  <w:num w:numId="66">
    <w:abstractNumId w:val="27"/>
  </w:num>
  <w:num w:numId="67">
    <w:abstractNumId w:val="55"/>
  </w:num>
  <w:num w:numId="68">
    <w:abstractNumId w:val="132"/>
  </w:num>
  <w:num w:numId="69">
    <w:abstractNumId w:val="223"/>
  </w:num>
  <w:num w:numId="70">
    <w:abstractNumId w:val="155"/>
  </w:num>
  <w:num w:numId="71">
    <w:abstractNumId w:val="173"/>
  </w:num>
  <w:num w:numId="72">
    <w:abstractNumId w:val="22"/>
  </w:num>
  <w:num w:numId="73">
    <w:abstractNumId w:val="54"/>
  </w:num>
  <w:num w:numId="74">
    <w:abstractNumId w:val="227"/>
  </w:num>
  <w:num w:numId="75">
    <w:abstractNumId w:val="72"/>
  </w:num>
  <w:num w:numId="76">
    <w:abstractNumId w:val="200"/>
  </w:num>
  <w:num w:numId="77">
    <w:abstractNumId w:val="46"/>
  </w:num>
  <w:num w:numId="78">
    <w:abstractNumId w:val="213"/>
  </w:num>
  <w:num w:numId="79">
    <w:abstractNumId w:val="167"/>
  </w:num>
  <w:num w:numId="80">
    <w:abstractNumId w:val="68"/>
  </w:num>
  <w:num w:numId="81">
    <w:abstractNumId w:val="178"/>
  </w:num>
  <w:num w:numId="82">
    <w:abstractNumId w:val="219"/>
  </w:num>
  <w:num w:numId="83">
    <w:abstractNumId w:val="183"/>
  </w:num>
  <w:num w:numId="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94"/>
  </w:num>
  <w:num w:numId="86">
    <w:abstractNumId w:val="208"/>
  </w:num>
  <w:num w:numId="87">
    <w:abstractNumId w:val="31"/>
  </w:num>
  <w:num w:numId="8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8"/>
  </w:num>
  <w:num w:numId="90">
    <w:abstractNumId w:val="20"/>
  </w:num>
  <w:num w:numId="91">
    <w:abstractNumId w:val="212"/>
  </w:num>
  <w:num w:numId="92">
    <w:abstractNumId w:val="172"/>
  </w:num>
  <w:num w:numId="93">
    <w:abstractNumId w:val="177"/>
  </w:num>
  <w:num w:numId="94">
    <w:abstractNumId w:val="149"/>
  </w:num>
  <w:num w:numId="95">
    <w:abstractNumId w:val="207"/>
  </w:num>
  <w:num w:numId="96">
    <w:abstractNumId w:val="179"/>
  </w:num>
  <w:num w:numId="97">
    <w:abstractNumId w:val="186"/>
  </w:num>
  <w:num w:numId="98">
    <w:abstractNumId w:val="37"/>
  </w:num>
  <w:num w:numId="99">
    <w:abstractNumId w:val="28"/>
  </w:num>
  <w:num w:numId="100">
    <w:abstractNumId w:val="6"/>
  </w:num>
  <w:num w:numId="101">
    <w:abstractNumId w:val="60"/>
  </w:num>
  <w:num w:numId="102">
    <w:abstractNumId w:val="191"/>
  </w:num>
  <w:num w:numId="103">
    <w:abstractNumId w:val="169"/>
  </w:num>
  <w:num w:numId="104">
    <w:abstractNumId w:val="9"/>
  </w:num>
  <w:num w:numId="105">
    <w:abstractNumId w:val="158"/>
  </w:num>
  <w:num w:numId="106">
    <w:abstractNumId w:val="139"/>
  </w:num>
  <w:num w:numId="107">
    <w:abstractNumId w:val="232"/>
  </w:num>
  <w:num w:numId="10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26"/>
    <w:lvlOverride w:ilvl="0">
      <w:startOverride w:val="1"/>
    </w:lvlOverride>
    <w:lvlOverride w:ilvl="1"/>
    <w:lvlOverride w:ilvl="2"/>
    <w:lvlOverride w:ilvl="3"/>
    <w:lvlOverride w:ilvl="4"/>
    <w:lvlOverride w:ilvl="5"/>
    <w:lvlOverride w:ilvl="6"/>
    <w:lvlOverride w:ilvl="7"/>
    <w:lvlOverride w:ilvl="8"/>
  </w:num>
  <w:num w:numId="112">
    <w:abstractNumId w:val="43"/>
    <w:lvlOverride w:ilvl="0">
      <w:startOverride w:val="1"/>
    </w:lvlOverride>
    <w:lvlOverride w:ilvl="1"/>
    <w:lvlOverride w:ilvl="2"/>
    <w:lvlOverride w:ilvl="3"/>
    <w:lvlOverride w:ilvl="4"/>
    <w:lvlOverride w:ilvl="5"/>
    <w:lvlOverride w:ilvl="6"/>
    <w:lvlOverride w:ilvl="7"/>
    <w:lvlOverride w:ilvl="8"/>
  </w:num>
  <w:num w:numId="113">
    <w:abstractNumId w:val="165"/>
    <w:lvlOverride w:ilvl="0">
      <w:startOverride w:val="1"/>
    </w:lvlOverride>
    <w:lvlOverride w:ilvl="1"/>
    <w:lvlOverride w:ilvl="2"/>
    <w:lvlOverride w:ilvl="3"/>
    <w:lvlOverride w:ilvl="4"/>
    <w:lvlOverride w:ilvl="5"/>
    <w:lvlOverride w:ilvl="6"/>
    <w:lvlOverride w:ilvl="7"/>
    <w:lvlOverride w:ilvl="8"/>
  </w:num>
  <w:num w:numId="114">
    <w:abstractNumId w:val="115"/>
    <w:lvlOverride w:ilvl="0">
      <w:startOverride w:val="1"/>
    </w:lvlOverride>
    <w:lvlOverride w:ilvl="1"/>
    <w:lvlOverride w:ilvl="2"/>
    <w:lvlOverride w:ilvl="3"/>
    <w:lvlOverride w:ilvl="4"/>
    <w:lvlOverride w:ilvl="5"/>
    <w:lvlOverride w:ilvl="6"/>
    <w:lvlOverride w:ilvl="7"/>
    <w:lvlOverride w:ilvl="8"/>
  </w:num>
  <w:num w:numId="115">
    <w:abstractNumId w:val="143"/>
    <w:lvlOverride w:ilvl="0">
      <w:startOverride w:val="1"/>
    </w:lvlOverride>
    <w:lvlOverride w:ilvl="1"/>
    <w:lvlOverride w:ilvl="2"/>
    <w:lvlOverride w:ilvl="3"/>
    <w:lvlOverride w:ilvl="4"/>
    <w:lvlOverride w:ilvl="5"/>
    <w:lvlOverride w:ilvl="6"/>
    <w:lvlOverride w:ilvl="7"/>
    <w:lvlOverride w:ilvl="8"/>
  </w:num>
  <w:num w:numId="116">
    <w:abstractNumId w:val="161"/>
  </w:num>
  <w:num w:numId="117">
    <w:abstractNumId w:val="52"/>
  </w:num>
  <w:num w:numId="118">
    <w:abstractNumId w:val="90"/>
  </w:num>
  <w:num w:numId="119">
    <w:abstractNumId w:val="2"/>
  </w:num>
  <w:num w:numId="120">
    <w:abstractNumId w:val="17"/>
  </w:num>
  <w:num w:numId="121">
    <w:abstractNumId w:val="128"/>
  </w:num>
  <w:num w:numId="122">
    <w:abstractNumId w:val="187"/>
  </w:num>
  <w:num w:numId="123">
    <w:abstractNumId w:val="83"/>
  </w:num>
  <w:num w:numId="124">
    <w:abstractNumId w:val="92"/>
  </w:num>
  <w:num w:numId="125">
    <w:abstractNumId w:val="101"/>
  </w:num>
  <w:num w:numId="126">
    <w:abstractNumId w:val="7"/>
  </w:num>
  <w:num w:numId="127">
    <w:abstractNumId w:val="121"/>
  </w:num>
  <w:num w:numId="128">
    <w:abstractNumId w:val="202"/>
  </w:num>
  <w:num w:numId="129">
    <w:abstractNumId w:val="84"/>
  </w:num>
  <w:num w:numId="130">
    <w:abstractNumId w:val="104"/>
  </w:num>
  <w:num w:numId="131">
    <w:abstractNumId w:val="117"/>
  </w:num>
  <w:num w:numId="132">
    <w:abstractNumId w:val="142"/>
  </w:num>
  <w:num w:numId="133">
    <w:abstractNumId w:val="45"/>
  </w:num>
  <w:num w:numId="134">
    <w:abstractNumId w:val="170"/>
  </w:num>
  <w:num w:numId="135">
    <w:abstractNumId w:val="110"/>
  </w:num>
  <w:num w:numId="136">
    <w:abstractNumId w:val="62"/>
  </w:num>
  <w:num w:numId="137">
    <w:abstractNumId w:val="195"/>
  </w:num>
  <w:num w:numId="138">
    <w:abstractNumId w:val="137"/>
  </w:num>
  <w:num w:numId="139">
    <w:abstractNumId w:val="66"/>
  </w:num>
  <w:num w:numId="140">
    <w:abstractNumId w:val="225"/>
  </w:num>
  <w:num w:numId="141">
    <w:abstractNumId w:val="73"/>
  </w:num>
  <w:num w:numId="142">
    <w:abstractNumId w:val="231"/>
  </w:num>
  <w:num w:numId="143">
    <w:abstractNumId w:val="201"/>
  </w:num>
  <w:num w:numId="144">
    <w:abstractNumId w:val="221"/>
  </w:num>
  <w:num w:numId="145">
    <w:abstractNumId w:val="64"/>
  </w:num>
  <w:num w:numId="146">
    <w:abstractNumId w:val="135"/>
  </w:num>
  <w:num w:numId="147">
    <w:abstractNumId w:val="113"/>
  </w:num>
  <w:num w:numId="148">
    <w:abstractNumId w:val="171"/>
  </w:num>
  <w:num w:numId="149">
    <w:abstractNumId w:val="145"/>
  </w:num>
  <w:num w:numId="150">
    <w:abstractNumId w:val="75"/>
  </w:num>
  <w:num w:numId="151">
    <w:abstractNumId w:val="181"/>
  </w:num>
  <w:num w:numId="152">
    <w:abstractNumId w:val="160"/>
  </w:num>
  <w:num w:numId="153">
    <w:abstractNumId w:val="144"/>
  </w:num>
  <w:num w:numId="154">
    <w:abstractNumId w:val="106"/>
  </w:num>
  <w:num w:numId="155">
    <w:abstractNumId w:val="57"/>
  </w:num>
  <w:num w:numId="156">
    <w:abstractNumId w:val="185"/>
  </w:num>
  <w:num w:numId="157">
    <w:abstractNumId w:val="108"/>
  </w:num>
  <w:num w:numId="158">
    <w:abstractNumId w:val="147"/>
  </w:num>
  <w:num w:numId="159">
    <w:abstractNumId w:val="71"/>
  </w:num>
  <w:num w:numId="160">
    <w:abstractNumId w:val="95"/>
  </w:num>
  <w:num w:numId="161">
    <w:abstractNumId w:val="182"/>
  </w:num>
  <w:num w:numId="162">
    <w:abstractNumId w:val="125"/>
  </w:num>
  <w:num w:numId="163">
    <w:abstractNumId w:val="151"/>
  </w:num>
  <w:num w:numId="164">
    <w:abstractNumId w:val="1"/>
  </w:num>
  <w:num w:numId="165">
    <w:abstractNumId w:val="111"/>
  </w:num>
  <w:num w:numId="166">
    <w:abstractNumId w:val="88"/>
  </w:num>
  <w:num w:numId="167">
    <w:abstractNumId w:val="44"/>
  </w:num>
  <w:num w:numId="168">
    <w:abstractNumId w:val="42"/>
  </w:num>
  <w:num w:numId="169">
    <w:abstractNumId w:val="11"/>
  </w:num>
  <w:num w:numId="170">
    <w:abstractNumId w:val="80"/>
  </w:num>
  <w:num w:numId="171">
    <w:abstractNumId w:val="26"/>
  </w:num>
  <w:num w:numId="172">
    <w:abstractNumId w:val="138"/>
  </w:num>
  <w:num w:numId="173">
    <w:abstractNumId w:val="93"/>
  </w:num>
  <w:num w:numId="174">
    <w:abstractNumId w:val="25"/>
  </w:num>
  <w:num w:numId="175">
    <w:abstractNumId w:val="97"/>
  </w:num>
  <w:num w:numId="176">
    <w:abstractNumId w:val="77"/>
  </w:num>
  <w:num w:numId="177">
    <w:abstractNumId w:val="48"/>
  </w:num>
  <w:num w:numId="178">
    <w:abstractNumId w:val="119"/>
  </w:num>
  <w:num w:numId="179">
    <w:abstractNumId w:val="41"/>
  </w:num>
  <w:num w:numId="180">
    <w:abstractNumId w:val="152"/>
  </w:num>
  <w:num w:numId="181">
    <w:abstractNumId w:val="166"/>
  </w:num>
  <w:num w:numId="182">
    <w:abstractNumId w:val="193"/>
  </w:num>
  <w:num w:numId="183">
    <w:abstractNumId w:val="15"/>
  </w:num>
  <w:num w:numId="184">
    <w:abstractNumId w:val="74"/>
  </w:num>
  <w:num w:numId="185">
    <w:abstractNumId w:val="209"/>
  </w:num>
  <w:num w:numId="186">
    <w:abstractNumId w:val="189"/>
  </w:num>
  <w:num w:numId="187">
    <w:abstractNumId w:val="107"/>
  </w:num>
  <w:num w:numId="188">
    <w:abstractNumId w:val="50"/>
  </w:num>
  <w:num w:numId="189">
    <w:abstractNumId w:val="214"/>
  </w:num>
  <w:num w:numId="190">
    <w:abstractNumId w:val="229"/>
  </w:num>
  <w:num w:numId="191">
    <w:abstractNumId w:val="233"/>
  </w:num>
  <w:num w:numId="192">
    <w:abstractNumId w:val="126"/>
  </w:num>
  <w:num w:numId="193">
    <w:abstractNumId w:val="36"/>
  </w:num>
  <w:num w:numId="194">
    <w:abstractNumId w:val="218"/>
  </w:num>
  <w:num w:numId="195">
    <w:abstractNumId w:val="174"/>
  </w:num>
  <w:num w:numId="196">
    <w:abstractNumId w:val="228"/>
  </w:num>
  <w:num w:numId="197">
    <w:abstractNumId w:val="196"/>
  </w:num>
  <w:num w:numId="198">
    <w:abstractNumId w:val="159"/>
  </w:num>
  <w:num w:numId="199">
    <w:abstractNumId w:val="79"/>
  </w:num>
  <w:num w:numId="200">
    <w:abstractNumId w:val="133"/>
  </w:num>
  <w:num w:numId="201">
    <w:abstractNumId w:val="141"/>
  </w:num>
  <w:num w:numId="202">
    <w:abstractNumId w:val="175"/>
  </w:num>
  <w:num w:numId="203">
    <w:abstractNumId w:val="33"/>
  </w:num>
  <w:num w:numId="204">
    <w:abstractNumId w:val="163"/>
  </w:num>
  <w:num w:numId="205">
    <w:abstractNumId w:val="12"/>
  </w:num>
  <w:num w:numId="206">
    <w:abstractNumId w:val="216"/>
    <w:lvlOverride w:ilvl="0">
      <w:startOverride w:val="2"/>
    </w:lvlOverride>
  </w:num>
  <w:num w:numId="207">
    <w:abstractNumId w:val="14"/>
    <w:lvlOverride w:ilvl="0">
      <w:startOverride w:val="3"/>
    </w:lvlOverride>
  </w:num>
  <w:num w:numId="208">
    <w:abstractNumId w:val="198"/>
    <w:lvlOverride w:ilvl="0">
      <w:startOverride w:val="4"/>
    </w:lvlOverride>
  </w:num>
  <w:num w:numId="209">
    <w:abstractNumId w:val="0"/>
  </w:num>
  <w:num w:numId="210">
    <w:abstractNumId w:val="124"/>
  </w:num>
  <w:num w:numId="211">
    <w:abstractNumId w:val="53"/>
    <w:lvlOverride w:ilvl="0">
      <w:startOverride w:val="2"/>
    </w:lvlOverride>
  </w:num>
  <w:num w:numId="212">
    <w:abstractNumId w:val="63"/>
    <w:lvlOverride w:ilvl="0">
      <w:startOverride w:val="3"/>
    </w:lvlOverride>
  </w:num>
  <w:num w:numId="213">
    <w:abstractNumId w:val="87"/>
    <w:lvlOverride w:ilvl="0">
      <w:startOverride w:val="4"/>
    </w:lvlOverride>
  </w:num>
  <w:num w:numId="214">
    <w:abstractNumId w:val="32"/>
  </w:num>
  <w:num w:numId="215">
    <w:abstractNumId w:val="82"/>
  </w:num>
  <w:num w:numId="216">
    <w:abstractNumId w:val="40"/>
  </w:num>
  <w:num w:numId="217">
    <w:abstractNumId w:val="59"/>
  </w:num>
  <w:num w:numId="218">
    <w:abstractNumId w:val="102"/>
  </w:num>
  <w:num w:numId="219">
    <w:abstractNumId w:val="51"/>
  </w:num>
  <w:num w:numId="220">
    <w:abstractNumId w:val="16"/>
  </w:num>
  <w:num w:numId="221">
    <w:abstractNumId w:val="99"/>
  </w:num>
  <w:num w:numId="222">
    <w:abstractNumId w:val="49"/>
  </w:num>
  <w:num w:numId="223">
    <w:abstractNumId w:val="35"/>
  </w:num>
  <w:num w:numId="224">
    <w:abstractNumId w:val="140"/>
  </w:num>
  <w:num w:numId="225">
    <w:abstractNumId w:val="153"/>
  </w:num>
  <w:num w:numId="226">
    <w:abstractNumId w:val="10"/>
  </w:num>
  <w:num w:numId="227">
    <w:abstractNumId w:val="154"/>
  </w:num>
  <w:num w:numId="228">
    <w:abstractNumId w:val="94"/>
  </w:num>
  <w:num w:numId="229">
    <w:abstractNumId w:val="61"/>
  </w:num>
  <w:num w:numId="230">
    <w:abstractNumId w:val="224"/>
  </w:num>
  <w:num w:numId="231">
    <w:abstractNumId w:val="131"/>
  </w:num>
  <w:num w:numId="232">
    <w:abstractNumId w:val="8"/>
  </w:num>
  <w:num w:numId="233">
    <w:abstractNumId w:val="105"/>
  </w:num>
  <w:num w:numId="234">
    <w:abstractNumId w:val="190"/>
  </w:num>
  <w:numIdMacAtCleanup w:val="2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Janíková">
    <w15:presenceInfo w15:providerId="AD" w15:userId="S::janikova@utb.cz::f6bd8f3b-d7c5-4fbc-ac85-4ae679cc23ab"/>
  </w15:person>
  <w15:person w15:author="Hana Ponížilová">
    <w15:presenceInfo w15:providerId="AD" w15:userId="S::ponizilova@utb.cz::0ba02863-448a-4e15-a0c7-453aca42d4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5EF"/>
    <w:rsid w:val="0000070B"/>
    <w:rsid w:val="0000093D"/>
    <w:rsid w:val="00001107"/>
    <w:rsid w:val="0000117B"/>
    <w:rsid w:val="000011C8"/>
    <w:rsid w:val="000013F4"/>
    <w:rsid w:val="00001A82"/>
    <w:rsid w:val="00001ABA"/>
    <w:rsid w:val="00001B1D"/>
    <w:rsid w:val="00001CEA"/>
    <w:rsid w:val="00001D0B"/>
    <w:rsid w:val="00001FA2"/>
    <w:rsid w:val="00002252"/>
    <w:rsid w:val="00002B42"/>
    <w:rsid w:val="00002BCE"/>
    <w:rsid w:val="00002D2E"/>
    <w:rsid w:val="00002F96"/>
    <w:rsid w:val="00003064"/>
    <w:rsid w:val="00003535"/>
    <w:rsid w:val="00003816"/>
    <w:rsid w:val="000042ED"/>
    <w:rsid w:val="0000438C"/>
    <w:rsid w:val="0000463E"/>
    <w:rsid w:val="000047BD"/>
    <w:rsid w:val="000050BA"/>
    <w:rsid w:val="0000551F"/>
    <w:rsid w:val="000055D4"/>
    <w:rsid w:val="00005910"/>
    <w:rsid w:val="00005CA1"/>
    <w:rsid w:val="00005F18"/>
    <w:rsid w:val="00006676"/>
    <w:rsid w:val="00006DDC"/>
    <w:rsid w:val="00007547"/>
    <w:rsid w:val="00007664"/>
    <w:rsid w:val="0000770D"/>
    <w:rsid w:val="00007C63"/>
    <w:rsid w:val="00007D62"/>
    <w:rsid w:val="00010467"/>
    <w:rsid w:val="000106EB"/>
    <w:rsid w:val="0001093A"/>
    <w:rsid w:val="00010992"/>
    <w:rsid w:val="00010B95"/>
    <w:rsid w:val="00010BD9"/>
    <w:rsid w:val="00010E22"/>
    <w:rsid w:val="00010EB7"/>
    <w:rsid w:val="0001146A"/>
    <w:rsid w:val="0001151F"/>
    <w:rsid w:val="0001179F"/>
    <w:rsid w:val="00011A2F"/>
    <w:rsid w:val="00011BD5"/>
    <w:rsid w:val="00011BF6"/>
    <w:rsid w:val="00011E94"/>
    <w:rsid w:val="000120E4"/>
    <w:rsid w:val="00012478"/>
    <w:rsid w:val="0001247B"/>
    <w:rsid w:val="000124D8"/>
    <w:rsid w:val="000127E9"/>
    <w:rsid w:val="00012C5F"/>
    <w:rsid w:val="00012E61"/>
    <w:rsid w:val="0001315E"/>
    <w:rsid w:val="000132A8"/>
    <w:rsid w:val="000135F2"/>
    <w:rsid w:val="00013A13"/>
    <w:rsid w:val="00013A9B"/>
    <w:rsid w:val="00013BB9"/>
    <w:rsid w:val="00013CDE"/>
    <w:rsid w:val="00013FBA"/>
    <w:rsid w:val="000145BC"/>
    <w:rsid w:val="00014C2A"/>
    <w:rsid w:val="00014C40"/>
    <w:rsid w:val="00014EF4"/>
    <w:rsid w:val="00014F14"/>
    <w:rsid w:val="000150EE"/>
    <w:rsid w:val="000152F1"/>
    <w:rsid w:val="0001632B"/>
    <w:rsid w:val="00016497"/>
    <w:rsid w:val="00016671"/>
    <w:rsid w:val="0001687D"/>
    <w:rsid w:val="00016AD7"/>
    <w:rsid w:val="00016BD5"/>
    <w:rsid w:val="00017045"/>
    <w:rsid w:val="000173DF"/>
    <w:rsid w:val="00017848"/>
    <w:rsid w:val="00017CA0"/>
    <w:rsid w:val="000202D7"/>
    <w:rsid w:val="00020443"/>
    <w:rsid w:val="000204C8"/>
    <w:rsid w:val="000208CA"/>
    <w:rsid w:val="00020D16"/>
    <w:rsid w:val="00020F63"/>
    <w:rsid w:val="0002165C"/>
    <w:rsid w:val="00022132"/>
    <w:rsid w:val="000221D3"/>
    <w:rsid w:val="000223FF"/>
    <w:rsid w:val="0002255A"/>
    <w:rsid w:val="000226B4"/>
    <w:rsid w:val="00022743"/>
    <w:rsid w:val="00022B76"/>
    <w:rsid w:val="00022E06"/>
    <w:rsid w:val="00022F4E"/>
    <w:rsid w:val="000234B6"/>
    <w:rsid w:val="00023673"/>
    <w:rsid w:val="0002373E"/>
    <w:rsid w:val="00023884"/>
    <w:rsid w:val="00023C41"/>
    <w:rsid w:val="00023E87"/>
    <w:rsid w:val="00023EE3"/>
    <w:rsid w:val="00024232"/>
    <w:rsid w:val="0002459D"/>
    <w:rsid w:val="00024B40"/>
    <w:rsid w:val="00024B7B"/>
    <w:rsid w:val="00024BB2"/>
    <w:rsid w:val="00024BFC"/>
    <w:rsid w:val="000250DE"/>
    <w:rsid w:val="000250EB"/>
    <w:rsid w:val="00025820"/>
    <w:rsid w:val="00025BCE"/>
    <w:rsid w:val="00025E62"/>
    <w:rsid w:val="000262B3"/>
    <w:rsid w:val="000267BD"/>
    <w:rsid w:val="000268AF"/>
    <w:rsid w:val="00026B08"/>
    <w:rsid w:val="00026B18"/>
    <w:rsid w:val="000271CE"/>
    <w:rsid w:val="000277C4"/>
    <w:rsid w:val="00027A6B"/>
    <w:rsid w:val="00027D12"/>
    <w:rsid w:val="0003008A"/>
    <w:rsid w:val="0003012D"/>
    <w:rsid w:val="0003014F"/>
    <w:rsid w:val="000304EC"/>
    <w:rsid w:val="00030980"/>
    <w:rsid w:val="00030A6B"/>
    <w:rsid w:val="00030F52"/>
    <w:rsid w:val="00031265"/>
    <w:rsid w:val="0003130A"/>
    <w:rsid w:val="00031D55"/>
    <w:rsid w:val="00031E3B"/>
    <w:rsid w:val="00031F3D"/>
    <w:rsid w:val="000321B9"/>
    <w:rsid w:val="000321BC"/>
    <w:rsid w:val="00032ADE"/>
    <w:rsid w:val="00032D25"/>
    <w:rsid w:val="0003318E"/>
    <w:rsid w:val="00033338"/>
    <w:rsid w:val="00033A05"/>
    <w:rsid w:val="00033D14"/>
    <w:rsid w:val="00034334"/>
    <w:rsid w:val="00034A4F"/>
    <w:rsid w:val="00034EAD"/>
    <w:rsid w:val="0003533E"/>
    <w:rsid w:val="000354BC"/>
    <w:rsid w:val="000359E5"/>
    <w:rsid w:val="00035A53"/>
    <w:rsid w:val="00035C67"/>
    <w:rsid w:val="00035E11"/>
    <w:rsid w:val="000366C8"/>
    <w:rsid w:val="000366D8"/>
    <w:rsid w:val="00036906"/>
    <w:rsid w:val="0003690D"/>
    <w:rsid w:val="000370F3"/>
    <w:rsid w:val="0004008E"/>
    <w:rsid w:val="000400E6"/>
    <w:rsid w:val="00040125"/>
    <w:rsid w:val="00040408"/>
    <w:rsid w:val="0004074B"/>
    <w:rsid w:val="00040958"/>
    <w:rsid w:val="000410E7"/>
    <w:rsid w:val="00041175"/>
    <w:rsid w:val="0004131F"/>
    <w:rsid w:val="000413D2"/>
    <w:rsid w:val="00041418"/>
    <w:rsid w:val="000419F2"/>
    <w:rsid w:val="00041E6A"/>
    <w:rsid w:val="000421CA"/>
    <w:rsid w:val="00042445"/>
    <w:rsid w:val="000425D3"/>
    <w:rsid w:val="00042A40"/>
    <w:rsid w:val="00042EAE"/>
    <w:rsid w:val="00042F02"/>
    <w:rsid w:val="00043019"/>
    <w:rsid w:val="0004303E"/>
    <w:rsid w:val="000431FB"/>
    <w:rsid w:val="00043449"/>
    <w:rsid w:val="00043935"/>
    <w:rsid w:val="00043964"/>
    <w:rsid w:val="00043B2F"/>
    <w:rsid w:val="00043CB5"/>
    <w:rsid w:val="00043F77"/>
    <w:rsid w:val="00044060"/>
    <w:rsid w:val="00044159"/>
    <w:rsid w:val="000441E9"/>
    <w:rsid w:val="0004441F"/>
    <w:rsid w:val="00044B70"/>
    <w:rsid w:val="00044F09"/>
    <w:rsid w:val="000454BE"/>
    <w:rsid w:val="00045AE2"/>
    <w:rsid w:val="00045C06"/>
    <w:rsid w:val="00045CBF"/>
    <w:rsid w:val="00046201"/>
    <w:rsid w:val="00046238"/>
    <w:rsid w:val="00046431"/>
    <w:rsid w:val="0004645A"/>
    <w:rsid w:val="0004651F"/>
    <w:rsid w:val="00046582"/>
    <w:rsid w:val="0004658F"/>
    <w:rsid w:val="0004660F"/>
    <w:rsid w:val="00046E10"/>
    <w:rsid w:val="00046FDE"/>
    <w:rsid w:val="00047084"/>
    <w:rsid w:val="000473BD"/>
    <w:rsid w:val="00047570"/>
    <w:rsid w:val="0004794E"/>
    <w:rsid w:val="00047994"/>
    <w:rsid w:val="00047A69"/>
    <w:rsid w:val="00047CA6"/>
    <w:rsid w:val="00047CB2"/>
    <w:rsid w:val="00047FD1"/>
    <w:rsid w:val="0005000C"/>
    <w:rsid w:val="000504D0"/>
    <w:rsid w:val="00050812"/>
    <w:rsid w:val="00050AF7"/>
    <w:rsid w:val="00050C52"/>
    <w:rsid w:val="00050C95"/>
    <w:rsid w:val="00050E2C"/>
    <w:rsid w:val="00050ECD"/>
    <w:rsid w:val="000521C5"/>
    <w:rsid w:val="000523C0"/>
    <w:rsid w:val="000526E8"/>
    <w:rsid w:val="00052A0F"/>
    <w:rsid w:val="00052BF1"/>
    <w:rsid w:val="00052C09"/>
    <w:rsid w:val="000538B5"/>
    <w:rsid w:val="00053983"/>
    <w:rsid w:val="00053C43"/>
    <w:rsid w:val="0005430B"/>
    <w:rsid w:val="000544C9"/>
    <w:rsid w:val="00054E85"/>
    <w:rsid w:val="00055124"/>
    <w:rsid w:val="000557A6"/>
    <w:rsid w:val="000558D3"/>
    <w:rsid w:val="000562AF"/>
    <w:rsid w:val="0005686C"/>
    <w:rsid w:val="00056A2F"/>
    <w:rsid w:val="00056B83"/>
    <w:rsid w:val="00056CB3"/>
    <w:rsid w:val="00056DE1"/>
    <w:rsid w:val="0006008D"/>
    <w:rsid w:val="000600E2"/>
    <w:rsid w:val="00060327"/>
    <w:rsid w:val="0006037C"/>
    <w:rsid w:val="0006042D"/>
    <w:rsid w:val="00060588"/>
    <w:rsid w:val="00060D54"/>
    <w:rsid w:val="00061055"/>
    <w:rsid w:val="0006107D"/>
    <w:rsid w:val="000611CB"/>
    <w:rsid w:val="00061251"/>
    <w:rsid w:val="000613A7"/>
    <w:rsid w:val="00061513"/>
    <w:rsid w:val="00061586"/>
    <w:rsid w:val="00061C25"/>
    <w:rsid w:val="00061F6F"/>
    <w:rsid w:val="0006223E"/>
    <w:rsid w:val="00062F9A"/>
    <w:rsid w:val="0006318A"/>
    <w:rsid w:val="00063FD7"/>
    <w:rsid w:val="00064818"/>
    <w:rsid w:val="000652AA"/>
    <w:rsid w:val="000653F9"/>
    <w:rsid w:val="00065DDE"/>
    <w:rsid w:val="00066098"/>
    <w:rsid w:val="0006625C"/>
    <w:rsid w:val="0006685C"/>
    <w:rsid w:val="000668EC"/>
    <w:rsid w:val="00066B0E"/>
    <w:rsid w:val="00066D56"/>
    <w:rsid w:val="000679EB"/>
    <w:rsid w:val="000679ED"/>
    <w:rsid w:val="00067E93"/>
    <w:rsid w:val="00067E9F"/>
    <w:rsid w:val="0007072C"/>
    <w:rsid w:val="00070D00"/>
    <w:rsid w:val="00070D0C"/>
    <w:rsid w:val="00071052"/>
    <w:rsid w:val="00071472"/>
    <w:rsid w:val="0007147B"/>
    <w:rsid w:val="000719DA"/>
    <w:rsid w:val="00071B42"/>
    <w:rsid w:val="00071D84"/>
    <w:rsid w:val="000721D6"/>
    <w:rsid w:val="000727C7"/>
    <w:rsid w:val="00072AEA"/>
    <w:rsid w:val="00073792"/>
    <w:rsid w:val="00073C9E"/>
    <w:rsid w:val="00073D93"/>
    <w:rsid w:val="00073E90"/>
    <w:rsid w:val="0007401C"/>
    <w:rsid w:val="00074025"/>
    <w:rsid w:val="000740EC"/>
    <w:rsid w:val="0007429A"/>
    <w:rsid w:val="0007429D"/>
    <w:rsid w:val="00074512"/>
    <w:rsid w:val="000749B7"/>
    <w:rsid w:val="00074B97"/>
    <w:rsid w:val="000750CD"/>
    <w:rsid w:val="000751EE"/>
    <w:rsid w:val="000752E5"/>
    <w:rsid w:val="000755EA"/>
    <w:rsid w:val="000758C7"/>
    <w:rsid w:val="00075D68"/>
    <w:rsid w:val="00076119"/>
    <w:rsid w:val="00076520"/>
    <w:rsid w:val="00076532"/>
    <w:rsid w:val="00076A57"/>
    <w:rsid w:val="00076B32"/>
    <w:rsid w:val="0007719D"/>
    <w:rsid w:val="0007720C"/>
    <w:rsid w:val="000777F2"/>
    <w:rsid w:val="00077AF2"/>
    <w:rsid w:val="000803D7"/>
    <w:rsid w:val="000804FE"/>
    <w:rsid w:val="000811A1"/>
    <w:rsid w:val="00081780"/>
    <w:rsid w:val="00082567"/>
    <w:rsid w:val="0008273E"/>
    <w:rsid w:val="00082A2A"/>
    <w:rsid w:val="00082EF8"/>
    <w:rsid w:val="000832A4"/>
    <w:rsid w:val="0008422B"/>
    <w:rsid w:val="00084567"/>
    <w:rsid w:val="00084B08"/>
    <w:rsid w:val="00084B93"/>
    <w:rsid w:val="00084EB8"/>
    <w:rsid w:val="00085011"/>
    <w:rsid w:val="000853CF"/>
    <w:rsid w:val="000856DF"/>
    <w:rsid w:val="00085769"/>
    <w:rsid w:val="0008598E"/>
    <w:rsid w:val="0008599E"/>
    <w:rsid w:val="00086344"/>
    <w:rsid w:val="0008650E"/>
    <w:rsid w:val="000866DD"/>
    <w:rsid w:val="000868CC"/>
    <w:rsid w:val="00086BF9"/>
    <w:rsid w:val="00086F0E"/>
    <w:rsid w:val="00086F6B"/>
    <w:rsid w:val="00087876"/>
    <w:rsid w:val="00087922"/>
    <w:rsid w:val="000879AA"/>
    <w:rsid w:val="00087BDE"/>
    <w:rsid w:val="00090073"/>
    <w:rsid w:val="000901B5"/>
    <w:rsid w:val="000905C9"/>
    <w:rsid w:val="00090F75"/>
    <w:rsid w:val="0009137E"/>
    <w:rsid w:val="000913C6"/>
    <w:rsid w:val="00091416"/>
    <w:rsid w:val="00091722"/>
    <w:rsid w:val="00092035"/>
    <w:rsid w:val="000923FE"/>
    <w:rsid w:val="000924B2"/>
    <w:rsid w:val="000927E4"/>
    <w:rsid w:val="00092CB5"/>
    <w:rsid w:val="00093468"/>
    <w:rsid w:val="0009385B"/>
    <w:rsid w:val="00093DB8"/>
    <w:rsid w:val="00094171"/>
    <w:rsid w:val="00094AE3"/>
    <w:rsid w:val="00094B51"/>
    <w:rsid w:val="00095286"/>
    <w:rsid w:val="000956B7"/>
    <w:rsid w:val="00095BFE"/>
    <w:rsid w:val="00095D29"/>
    <w:rsid w:val="00095D2A"/>
    <w:rsid w:val="00095EE6"/>
    <w:rsid w:val="000961E0"/>
    <w:rsid w:val="00096B27"/>
    <w:rsid w:val="00096C4E"/>
    <w:rsid w:val="000970CE"/>
    <w:rsid w:val="000971C5"/>
    <w:rsid w:val="000976F1"/>
    <w:rsid w:val="000A076A"/>
    <w:rsid w:val="000A07D0"/>
    <w:rsid w:val="000A0C5B"/>
    <w:rsid w:val="000A12A0"/>
    <w:rsid w:val="000A1305"/>
    <w:rsid w:val="000A1B78"/>
    <w:rsid w:val="000A1EF8"/>
    <w:rsid w:val="000A2792"/>
    <w:rsid w:val="000A28E1"/>
    <w:rsid w:val="000A2A65"/>
    <w:rsid w:val="000A2F3B"/>
    <w:rsid w:val="000A3049"/>
    <w:rsid w:val="000A33D0"/>
    <w:rsid w:val="000A34A1"/>
    <w:rsid w:val="000A3513"/>
    <w:rsid w:val="000A3554"/>
    <w:rsid w:val="000A37D8"/>
    <w:rsid w:val="000A37F2"/>
    <w:rsid w:val="000A3A28"/>
    <w:rsid w:val="000A3B0E"/>
    <w:rsid w:val="000A3DE2"/>
    <w:rsid w:val="000A415C"/>
    <w:rsid w:val="000A423D"/>
    <w:rsid w:val="000A4364"/>
    <w:rsid w:val="000A4389"/>
    <w:rsid w:val="000A59AC"/>
    <w:rsid w:val="000A62CF"/>
    <w:rsid w:val="000A6757"/>
    <w:rsid w:val="000A67CF"/>
    <w:rsid w:val="000A6967"/>
    <w:rsid w:val="000A69B9"/>
    <w:rsid w:val="000A70E8"/>
    <w:rsid w:val="000A7169"/>
    <w:rsid w:val="000A764B"/>
    <w:rsid w:val="000A77D9"/>
    <w:rsid w:val="000B028F"/>
    <w:rsid w:val="000B0654"/>
    <w:rsid w:val="000B077F"/>
    <w:rsid w:val="000B0A7C"/>
    <w:rsid w:val="000B0BCF"/>
    <w:rsid w:val="000B0E72"/>
    <w:rsid w:val="000B1349"/>
    <w:rsid w:val="000B1390"/>
    <w:rsid w:val="000B16AE"/>
    <w:rsid w:val="000B1730"/>
    <w:rsid w:val="000B18F5"/>
    <w:rsid w:val="000B1E50"/>
    <w:rsid w:val="000B1F69"/>
    <w:rsid w:val="000B22A2"/>
    <w:rsid w:val="000B3574"/>
    <w:rsid w:val="000B3655"/>
    <w:rsid w:val="000B3AAD"/>
    <w:rsid w:val="000B45A1"/>
    <w:rsid w:val="000B56A0"/>
    <w:rsid w:val="000B56C4"/>
    <w:rsid w:val="000B5B36"/>
    <w:rsid w:val="000B5C9F"/>
    <w:rsid w:val="000B6542"/>
    <w:rsid w:val="000B77E6"/>
    <w:rsid w:val="000B78EB"/>
    <w:rsid w:val="000B7979"/>
    <w:rsid w:val="000B7A5D"/>
    <w:rsid w:val="000B7AEB"/>
    <w:rsid w:val="000B7DF2"/>
    <w:rsid w:val="000C0432"/>
    <w:rsid w:val="000C0707"/>
    <w:rsid w:val="000C0868"/>
    <w:rsid w:val="000C09F3"/>
    <w:rsid w:val="000C0CA9"/>
    <w:rsid w:val="000C0D43"/>
    <w:rsid w:val="000C11FF"/>
    <w:rsid w:val="000C1362"/>
    <w:rsid w:val="000C18B7"/>
    <w:rsid w:val="000C199F"/>
    <w:rsid w:val="000C19C1"/>
    <w:rsid w:val="000C1D3A"/>
    <w:rsid w:val="000C1EFA"/>
    <w:rsid w:val="000C1F94"/>
    <w:rsid w:val="000C2271"/>
    <w:rsid w:val="000C23D6"/>
    <w:rsid w:val="000C2A90"/>
    <w:rsid w:val="000C2BA9"/>
    <w:rsid w:val="000C3377"/>
    <w:rsid w:val="000C36C4"/>
    <w:rsid w:val="000C3B48"/>
    <w:rsid w:val="000C3DEA"/>
    <w:rsid w:val="000C4380"/>
    <w:rsid w:val="000C4422"/>
    <w:rsid w:val="000C47CB"/>
    <w:rsid w:val="000C4F91"/>
    <w:rsid w:val="000C5280"/>
    <w:rsid w:val="000C57C4"/>
    <w:rsid w:val="000C5BFB"/>
    <w:rsid w:val="000C5D29"/>
    <w:rsid w:val="000C5D2A"/>
    <w:rsid w:val="000C5EE6"/>
    <w:rsid w:val="000C6027"/>
    <w:rsid w:val="000C65F5"/>
    <w:rsid w:val="000C6C45"/>
    <w:rsid w:val="000C6CA2"/>
    <w:rsid w:val="000C6F47"/>
    <w:rsid w:val="000C6FD7"/>
    <w:rsid w:val="000C7078"/>
    <w:rsid w:val="000C72F2"/>
    <w:rsid w:val="000C754E"/>
    <w:rsid w:val="000C78AF"/>
    <w:rsid w:val="000C7A2F"/>
    <w:rsid w:val="000D0012"/>
    <w:rsid w:val="000D028D"/>
    <w:rsid w:val="000D0419"/>
    <w:rsid w:val="000D06A6"/>
    <w:rsid w:val="000D0B2E"/>
    <w:rsid w:val="000D0B76"/>
    <w:rsid w:val="000D0FC5"/>
    <w:rsid w:val="000D1EA5"/>
    <w:rsid w:val="000D1F7F"/>
    <w:rsid w:val="000D235E"/>
    <w:rsid w:val="000D2399"/>
    <w:rsid w:val="000D23C3"/>
    <w:rsid w:val="000D282F"/>
    <w:rsid w:val="000D32D3"/>
    <w:rsid w:val="000D37B3"/>
    <w:rsid w:val="000D3954"/>
    <w:rsid w:val="000D3994"/>
    <w:rsid w:val="000D3F89"/>
    <w:rsid w:val="000D4066"/>
    <w:rsid w:val="000D45EF"/>
    <w:rsid w:val="000D497B"/>
    <w:rsid w:val="000D4D1A"/>
    <w:rsid w:val="000D50B4"/>
    <w:rsid w:val="000D51AA"/>
    <w:rsid w:val="000D51B1"/>
    <w:rsid w:val="000D53C3"/>
    <w:rsid w:val="000D5BDD"/>
    <w:rsid w:val="000D5F34"/>
    <w:rsid w:val="000D62DB"/>
    <w:rsid w:val="000D6358"/>
    <w:rsid w:val="000D64E0"/>
    <w:rsid w:val="000D67C1"/>
    <w:rsid w:val="000D69F8"/>
    <w:rsid w:val="000D6AE8"/>
    <w:rsid w:val="000D6B76"/>
    <w:rsid w:val="000D72F6"/>
    <w:rsid w:val="000D7442"/>
    <w:rsid w:val="000D7592"/>
    <w:rsid w:val="000D7D7A"/>
    <w:rsid w:val="000E0180"/>
    <w:rsid w:val="000E0523"/>
    <w:rsid w:val="000E1601"/>
    <w:rsid w:val="000E17F0"/>
    <w:rsid w:val="000E22A3"/>
    <w:rsid w:val="000E248E"/>
    <w:rsid w:val="000E2904"/>
    <w:rsid w:val="000E2CF5"/>
    <w:rsid w:val="000E2E22"/>
    <w:rsid w:val="000E2EB7"/>
    <w:rsid w:val="000E36D8"/>
    <w:rsid w:val="000E37DF"/>
    <w:rsid w:val="000E3BFA"/>
    <w:rsid w:val="000E3F97"/>
    <w:rsid w:val="000E4572"/>
    <w:rsid w:val="000E4655"/>
    <w:rsid w:val="000E4B9C"/>
    <w:rsid w:val="000E4CC1"/>
    <w:rsid w:val="000E4CF2"/>
    <w:rsid w:val="000E4FAB"/>
    <w:rsid w:val="000E548B"/>
    <w:rsid w:val="000E5672"/>
    <w:rsid w:val="000E5C13"/>
    <w:rsid w:val="000E5E73"/>
    <w:rsid w:val="000E61DF"/>
    <w:rsid w:val="000E63E1"/>
    <w:rsid w:val="000E63EA"/>
    <w:rsid w:val="000E65EB"/>
    <w:rsid w:val="000E68E5"/>
    <w:rsid w:val="000E6DA4"/>
    <w:rsid w:val="000E6FEA"/>
    <w:rsid w:val="000E7101"/>
    <w:rsid w:val="000F0734"/>
    <w:rsid w:val="000F0C34"/>
    <w:rsid w:val="000F0F5E"/>
    <w:rsid w:val="000F1273"/>
    <w:rsid w:val="000F1375"/>
    <w:rsid w:val="000F14C9"/>
    <w:rsid w:val="000F18A5"/>
    <w:rsid w:val="000F1AA7"/>
    <w:rsid w:val="000F1B70"/>
    <w:rsid w:val="000F1BF8"/>
    <w:rsid w:val="000F1D54"/>
    <w:rsid w:val="000F2699"/>
    <w:rsid w:val="000F2862"/>
    <w:rsid w:val="000F2B95"/>
    <w:rsid w:val="000F2C6D"/>
    <w:rsid w:val="000F2CE5"/>
    <w:rsid w:val="000F3070"/>
    <w:rsid w:val="000F3537"/>
    <w:rsid w:val="000F354A"/>
    <w:rsid w:val="000F3944"/>
    <w:rsid w:val="000F3974"/>
    <w:rsid w:val="000F3BB8"/>
    <w:rsid w:val="000F40A6"/>
    <w:rsid w:val="000F41AE"/>
    <w:rsid w:val="000F42B7"/>
    <w:rsid w:val="000F4980"/>
    <w:rsid w:val="000F4EFE"/>
    <w:rsid w:val="000F4F43"/>
    <w:rsid w:val="000F55B8"/>
    <w:rsid w:val="000F5745"/>
    <w:rsid w:val="000F64E6"/>
    <w:rsid w:val="000F6A69"/>
    <w:rsid w:val="000F6C53"/>
    <w:rsid w:val="000F77EA"/>
    <w:rsid w:val="000F7A4F"/>
    <w:rsid w:val="000F7AF8"/>
    <w:rsid w:val="000F7F14"/>
    <w:rsid w:val="000F7F97"/>
    <w:rsid w:val="0010023F"/>
    <w:rsid w:val="0010043B"/>
    <w:rsid w:val="00100F34"/>
    <w:rsid w:val="00101066"/>
    <w:rsid w:val="001015EC"/>
    <w:rsid w:val="001016D1"/>
    <w:rsid w:val="00101AF0"/>
    <w:rsid w:val="001020FF"/>
    <w:rsid w:val="0010215B"/>
    <w:rsid w:val="0010250D"/>
    <w:rsid w:val="00102957"/>
    <w:rsid w:val="001029AF"/>
    <w:rsid w:val="00102B4D"/>
    <w:rsid w:val="00102F02"/>
    <w:rsid w:val="00102FAE"/>
    <w:rsid w:val="001030C0"/>
    <w:rsid w:val="0010373F"/>
    <w:rsid w:val="00103A07"/>
    <w:rsid w:val="001040FE"/>
    <w:rsid w:val="00104274"/>
    <w:rsid w:val="0010455F"/>
    <w:rsid w:val="0010497D"/>
    <w:rsid w:val="00104C53"/>
    <w:rsid w:val="00104EBC"/>
    <w:rsid w:val="00105405"/>
    <w:rsid w:val="00105487"/>
    <w:rsid w:val="001055B7"/>
    <w:rsid w:val="001055F0"/>
    <w:rsid w:val="00105B5F"/>
    <w:rsid w:val="00105F1D"/>
    <w:rsid w:val="00106EC5"/>
    <w:rsid w:val="00106F5D"/>
    <w:rsid w:val="00106FD1"/>
    <w:rsid w:val="00106FD9"/>
    <w:rsid w:val="00107144"/>
    <w:rsid w:val="00107206"/>
    <w:rsid w:val="0010743E"/>
    <w:rsid w:val="00107515"/>
    <w:rsid w:val="00107B54"/>
    <w:rsid w:val="00107E21"/>
    <w:rsid w:val="001105DE"/>
    <w:rsid w:val="0011065C"/>
    <w:rsid w:val="00110F1B"/>
    <w:rsid w:val="00111087"/>
    <w:rsid w:val="0011167F"/>
    <w:rsid w:val="0011187F"/>
    <w:rsid w:val="00111D66"/>
    <w:rsid w:val="00111DDC"/>
    <w:rsid w:val="00112147"/>
    <w:rsid w:val="00112BC0"/>
    <w:rsid w:val="00112BEC"/>
    <w:rsid w:val="00112BFE"/>
    <w:rsid w:val="0011337D"/>
    <w:rsid w:val="001133D4"/>
    <w:rsid w:val="001134B8"/>
    <w:rsid w:val="001134DC"/>
    <w:rsid w:val="001138F6"/>
    <w:rsid w:val="00113D51"/>
    <w:rsid w:val="00113F5C"/>
    <w:rsid w:val="00114A22"/>
    <w:rsid w:val="00115712"/>
    <w:rsid w:val="00115808"/>
    <w:rsid w:val="00115877"/>
    <w:rsid w:val="00115B1D"/>
    <w:rsid w:val="00115D5D"/>
    <w:rsid w:val="0011604A"/>
    <w:rsid w:val="00116085"/>
    <w:rsid w:val="001166DC"/>
    <w:rsid w:val="00116A38"/>
    <w:rsid w:val="00116FA5"/>
    <w:rsid w:val="00117323"/>
    <w:rsid w:val="00117D9D"/>
    <w:rsid w:val="001201A9"/>
    <w:rsid w:val="00120728"/>
    <w:rsid w:val="0012090B"/>
    <w:rsid w:val="0012174D"/>
    <w:rsid w:val="001219C1"/>
    <w:rsid w:val="001220B0"/>
    <w:rsid w:val="00122661"/>
    <w:rsid w:val="001232A4"/>
    <w:rsid w:val="00124094"/>
    <w:rsid w:val="001244FB"/>
    <w:rsid w:val="00124529"/>
    <w:rsid w:val="00124654"/>
    <w:rsid w:val="00124657"/>
    <w:rsid w:val="001247AE"/>
    <w:rsid w:val="00124B2A"/>
    <w:rsid w:val="00124D65"/>
    <w:rsid w:val="00125095"/>
    <w:rsid w:val="00125600"/>
    <w:rsid w:val="00125D8C"/>
    <w:rsid w:val="001262AF"/>
    <w:rsid w:val="0012675D"/>
    <w:rsid w:val="00127546"/>
    <w:rsid w:val="001275AC"/>
    <w:rsid w:val="001277C6"/>
    <w:rsid w:val="00127941"/>
    <w:rsid w:val="00127FC6"/>
    <w:rsid w:val="00130230"/>
    <w:rsid w:val="001302EE"/>
    <w:rsid w:val="00130507"/>
    <w:rsid w:val="001308F9"/>
    <w:rsid w:val="00130D31"/>
    <w:rsid w:val="001316C8"/>
    <w:rsid w:val="001316FB"/>
    <w:rsid w:val="001317B7"/>
    <w:rsid w:val="001318AE"/>
    <w:rsid w:val="001318D3"/>
    <w:rsid w:val="0013195B"/>
    <w:rsid w:val="0013203B"/>
    <w:rsid w:val="001329FF"/>
    <w:rsid w:val="00132AFF"/>
    <w:rsid w:val="00132CDD"/>
    <w:rsid w:val="00133040"/>
    <w:rsid w:val="001332A8"/>
    <w:rsid w:val="00133693"/>
    <w:rsid w:val="001336A9"/>
    <w:rsid w:val="001340C8"/>
    <w:rsid w:val="001340F7"/>
    <w:rsid w:val="0013432A"/>
    <w:rsid w:val="00134854"/>
    <w:rsid w:val="00135073"/>
    <w:rsid w:val="0013511F"/>
    <w:rsid w:val="001354EA"/>
    <w:rsid w:val="00135930"/>
    <w:rsid w:val="00135A90"/>
    <w:rsid w:val="001360D2"/>
    <w:rsid w:val="001363FD"/>
    <w:rsid w:val="00136495"/>
    <w:rsid w:val="00136518"/>
    <w:rsid w:val="00136B2C"/>
    <w:rsid w:val="00136D57"/>
    <w:rsid w:val="001379C8"/>
    <w:rsid w:val="00137C87"/>
    <w:rsid w:val="00137D4C"/>
    <w:rsid w:val="00137F05"/>
    <w:rsid w:val="001400B8"/>
    <w:rsid w:val="00140180"/>
    <w:rsid w:val="001406FD"/>
    <w:rsid w:val="001407E1"/>
    <w:rsid w:val="001408B7"/>
    <w:rsid w:val="00140F26"/>
    <w:rsid w:val="00141547"/>
    <w:rsid w:val="001421BF"/>
    <w:rsid w:val="00142300"/>
    <w:rsid w:val="001423D8"/>
    <w:rsid w:val="00142457"/>
    <w:rsid w:val="00142466"/>
    <w:rsid w:val="0014272C"/>
    <w:rsid w:val="001427E2"/>
    <w:rsid w:val="00142B12"/>
    <w:rsid w:val="00142E14"/>
    <w:rsid w:val="00143CDF"/>
    <w:rsid w:val="00144312"/>
    <w:rsid w:val="0014439B"/>
    <w:rsid w:val="001444F1"/>
    <w:rsid w:val="001446E2"/>
    <w:rsid w:val="00144A06"/>
    <w:rsid w:val="00144C0B"/>
    <w:rsid w:val="00144D3F"/>
    <w:rsid w:val="00145912"/>
    <w:rsid w:val="00145A82"/>
    <w:rsid w:val="00145F13"/>
    <w:rsid w:val="00145FA0"/>
    <w:rsid w:val="001460C0"/>
    <w:rsid w:val="001461FA"/>
    <w:rsid w:val="001465E0"/>
    <w:rsid w:val="001468C0"/>
    <w:rsid w:val="00146D24"/>
    <w:rsid w:val="00146E8F"/>
    <w:rsid w:val="0014745F"/>
    <w:rsid w:val="0014756E"/>
    <w:rsid w:val="00147889"/>
    <w:rsid w:val="001478D6"/>
    <w:rsid w:val="00147D63"/>
    <w:rsid w:val="00150028"/>
    <w:rsid w:val="00150486"/>
    <w:rsid w:val="001505AE"/>
    <w:rsid w:val="00150681"/>
    <w:rsid w:val="00150C49"/>
    <w:rsid w:val="00150EF0"/>
    <w:rsid w:val="00150F4C"/>
    <w:rsid w:val="00151028"/>
    <w:rsid w:val="00151785"/>
    <w:rsid w:val="001525B1"/>
    <w:rsid w:val="00152ADB"/>
    <w:rsid w:val="00152C73"/>
    <w:rsid w:val="00152D5A"/>
    <w:rsid w:val="0015356C"/>
    <w:rsid w:val="0015427C"/>
    <w:rsid w:val="0015429C"/>
    <w:rsid w:val="00154523"/>
    <w:rsid w:val="001547C6"/>
    <w:rsid w:val="00154B2A"/>
    <w:rsid w:val="0015551A"/>
    <w:rsid w:val="00155794"/>
    <w:rsid w:val="00155925"/>
    <w:rsid w:val="00155E20"/>
    <w:rsid w:val="00155FBB"/>
    <w:rsid w:val="001561FB"/>
    <w:rsid w:val="00156268"/>
    <w:rsid w:val="00156336"/>
    <w:rsid w:val="00156710"/>
    <w:rsid w:val="00156873"/>
    <w:rsid w:val="00156E5C"/>
    <w:rsid w:val="001576F1"/>
    <w:rsid w:val="00157ACF"/>
    <w:rsid w:val="00157BB0"/>
    <w:rsid w:val="00160090"/>
    <w:rsid w:val="0016032B"/>
    <w:rsid w:val="001607B0"/>
    <w:rsid w:val="00160A15"/>
    <w:rsid w:val="00160B41"/>
    <w:rsid w:val="001615AB"/>
    <w:rsid w:val="00161641"/>
    <w:rsid w:val="00162B83"/>
    <w:rsid w:val="00162F71"/>
    <w:rsid w:val="00162F75"/>
    <w:rsid w:val="00162F79"/>
    <w:rsid w:val="0016373F"/>
    <w:rsid w:val="001638AB"/>
    <w:rsid w:val="00163E43"/>
    <w:rsid w:val="001640FB"/>
    <w:rsid w:val="0016421F"/>
    <w:rsid w:val="00164767"/>
    <w:rsid w:val="00164CC5"/>
    <w:rsid w:val="00164F60"/>
    <w:rsid w:val="0016586D"/>
    <w:rsid w:val="001659EC"/>
    <w:rsid w:val="00165A91"/>
    <w:rsid w:val="0016656D"/>
    <w:rsid w:val="001667A6"/>
    <w:rsid w:val="00166B81"/>
    <w:rsid w:val="00166D6F"/>
    <w:rsid w:val="001670C2"/>
    <w:rsid w:val="00167179"/>
    <w:rsid w:val="0016769E"/>
    <w:rsid w:val="00167935"/>
    <w:rsid w:val="00167AE4"/>
    <w:rsid w:val="00167E71"/>
    <w:rsid w:val="00167F1E"/>
    <w:rsid w:val="00167F55"/>
    <w:rsid w:val="00170C88"/>
    <w:rsid w:val="00170CB7"/>
    <w:rsid w:val="00170D97"/>
    <w:rsid w:val="00170E6F"/>
    <w:rsid w:val="00170F79"/>
    <w:rsid w:val="00170FE1"/>
    <w:rsid w:val="0017114B"/>
    <w:rsid w:val="00171AAC"/>
    <w:rsid w:val="00171B9B"/>
    <w:rsid w:val="00171C17"/>
    <w:rsid w:val="00171CB1"/>
    <w:rsid w:val="00171E3E"/>
    <w:rsid w:val="00172441"/>
    <w:rsid w:val="00172568"/>
    <w:rsid w:val="00172738"/>
    <w:rsid w:val="00172812"/>
    <w:rsid w:val="00172927"/>
    <w:rsid w:val="00173054"/>
    <w:rsid w:val="00173106"/>
    <w:rsid w:val="00173142"/>
    <w:rsid w:val="0017318D"/>
    <w:rsid w:val="0017328B"/>
    <w:rsid w:val="00173465"/>
    <w:rsid w:val="001736B5"/>
    <w:rsid w:val="00173C84"/>
    <w:rsid w:val="00173C94"/>
    <w:rsid w:val="00173D9F"/>
    <w:rsid w:val="00173EEC"/>
    <w:rsid w:val="001742FC"/>
    <w:rsid w:val="0017435E"/>
    <w:rsid w:val="0017530B"/>
    <w:rsid w:val="0017544E"/>
    <w:rsid w:val="00175524"/>
    <w:rsid w:val="001755EB"/>
    <w:rsid w:val="0017572A"/>
    <w:rsid w:val="0017583D"/>
    <w:rsid w:val="001763EB"/>
    <w:rsid w:val="00176B3F"/>
    <w:rsid w:val="00176DCB"/>
    <w:rsid w:val="00176FDF"/>
    <w:rsid w:val="00177202"/>
    <w:rsid w:val="0017787F"/>
    <w:rsid w:val="00180452"/>
    <w:rsid w:val="0018069A"/>
    <w:rsid w:val="00180A49"/>
    <w:rsid w:val="00180B2C"/>
    <w:rsid w:val="00181304"/>
    <w:rsid w:val="00181A94"/>
    <w:rsid w:val="00181C2E"/>
    <w:rsid w:val="00181EBB"/>
    <w:rsid w:val="00182EA1"/>
    <w:rsid w:val="001832DC"/>
    <w:rsid w:val="00183BC5"/>
    <w:rsid w:val="00183DF5"/>
    <w:rsid w:val="001844F1"/>
    <w:rsid w:val="00184D46"/>
    <w:rsid w:val="00184E40"/>
    <w:rsid w:val="00184E66"/>
    <w:rsid w:val="001853B9"/>
    <w:rsid w:val="0018547F"/>
    <w:rsid w:val="001857B6"/>
    <w:rsid w:val="00185957"/>
    <w:rsid w:val="00185A8F"/>
    <w:rsid w:val="00186161"/>
    <w:rsid w:val="001862E0"/>
    <w:rsid w:val="00186314"/>
    <w:rsid w:val="0018682A"/>
    <w:rsid w:val="00186A3E"/>
    <w:rsid w:val="00186B2E"/>
    <w:rsid w:val="00187189"/>
    <w:rsid w:val="0018719A"/>
    <w:rsid w:val="001875FE"/>
    <w:rsid w:val="00187AEE"/>
    <w:rsid w:val="00187D19"/>
    <w:rsid w:val="00190562"/>
    <w:rsid w:val="00191202"/>
    <w:rsid w:val="0019120E"/>
    <w:rsid w:val="00191761"/>
    <w:rsid w:val="001917EF"/>
    <w:rsid w:val="001918FB"/>
    <w:rsid w:val="00191A91"/>
    <w:rsid w:val="00192239"/>
    <w:rsid w:val="001926EF"/>
    <w:rsid w:val="00193517"/>
    <w:rsid w:val="00193AD7"/>
    <w:rsid w:val="001941E4"/>
    <w:rsid w:val="001948AA"/>
    <w:rsid w:val="001949D1"/>
    <w:rsid w:val="001949F5"/>
    <w:rsid w:val="00194A59"/>
    <w:rsid w:val="00194F77"/>
    <w:rsid w:val="0019516E"/>
    <w:rsid w:val="0019571A"/>
    <w:rsid w:val="00195750"/>
    <w:rsid w:val="00195876"/>
    <w:rsid w:val="0019599F"/>
    <w:rsid w:val="00195A42"/>
    <w:rsid w:val="00195B3E"/>
    <w:rsid w:val="00196394"/>
    <w:rsid w:val="00196945"/>
    <w:rsid w:val="00196B17"/>
    <w:rsid w:val="00196F18"/>
    <w:rsid w:val="00196F7E"/>
    <w:rsid w:val="00197176"/>
    <w:rsid w:val="00197709"/>
    <w:rsid w:val="001978BC"/>
    <w:rsid w:val="00197B86"/>
    <w:rsid w:val="00197D01"/>
    <w:rsid w:val="00197EAC"/>
    <w:rsid w:val="001A07EE"/>
    <w:rsid w:val="001A0886"/>
    <w:rsid w:val="001A0A92"/>
    <w:rsid w:val="001A0D5D"/>
    <w:rsid w:val="001A0D8F"/>
    <w:rsid w:val="001A149A"/>
    <w:rsid w:val="001A15FD"/>
    <w:rsid w:val="001A169E"/>
    <w:rsid w:val="001A17A6"/>
    <w:rsid w:val="001A2006"/>
    <w:rsid w:val="001A201A"/>
    <w:rsid w:val="001A2220"/>
    <w:rsid w:val="001A223A"/>
    <w:rsid w:val="001A2246"/>
    <w:rsid w:val="001A2649"/>
    <w:rsid w:val="001A2E4E"/>
    <w:rsid w:val="001A32E1"/>
    <w:rsid w:val="001A350F"/>
    <w:rsid w:val="001A363F"/>
    <w:rsid w:val="001A38D3"/>
    <w:rsid w:val="001A3D94"/>
    <w:rsid w:val="001A4563"/>
    <w:rsid w:val="001A45CC"/>
    <w:rsid w:val="001A4943"/>
    <w:rsid w:val="001A4A26"/>
    <w:rsid w:val="001A4A7B"/>
    <w:rsid w:val="001A4BCB"/>
    <w:rsid w:val="001A5512"/>
    <w:rsid w:val="001A554B"/>
    <w:rsid w:val="001A5A1F"/>
    <w:rsid w:val="001A5BB5"/>
    <w:rsid w:val="001A5E16"/>
    <w:rsid w:val="001A5E51"/>
    <w:rsid w:val="001A6268"/>
    <w:rsid w:val="001A633F"/>
    <w:rsid w:val="001A6494"/>
    <w:rsid w:val="001A667E"/>
    <w:rsid w:val="001A6AA4"/>
    <w:rsid w:val="001A6BE4"/>
    <w:rsid w:val="001A6DBF"/>
    <w:rsid w:val="001A7330"/>
    <w:rsid w:val="001A73F6"/>
    <w:rsid w:val="001A7489"/>
    <w:rsid w:val="001A782C"/>
    <w:rsid w:val="001A7866"/>
    <w:rsid w:val="001A7E35"/>
    <w:rsid w:val="001B0385"/>
    <w:rsid w:val="001B0CDB"/>
    <w:rsid w:val="001B0D88"/>
    <w:rsid w:val="001B10E2"/>
    <w:rsid w:val="001B151F"/>
    <w:rsid w:val="001B1948"/>
    <w:rsid w:val="001B1B3D"/>
    <w:rsid w:val="001B1F5C"/>
    <w:rsid w:val="001B1FD6"/>
    <w:rsid w:val="001B219A"/>
    <w:rsid w:val="001B29C9"/>
    <w:rsid w:val="001B3436"/>
    <w:rsid w:val="001B3511"/>
    <w:rsid w:val="001B3E77"/>
    <w:rsid w:val="001B40E5"/>
    <w:rsid w:val="001B42C7"/>
    <w:rsid w:val="001B432D"/>
    <w:rsid w:val="001B4391"/>
    <w:rsid w:val="001B4529"/>
    <w:rsid w:val="001B454A"/>
    <w:rsid w:val="001B4A09"/>
    <w:rsid w:val="001B4B09"/>
    <w:rsid w:val="001B4B16"/>
    <w:rsid w:val="001B4EB7"/>
    <w:rsid w:val="001B526A"/>
    <w:rsid w:val="001B530E"/>
    <w:rsid w:val="001B54B5"/>
    <w:rsid w:val="001B5B0E"/>
    <w:rsid w:val="001B5B48"/>
    <w:rsid w:val="001B6564"/>
    <w:rsid w:val="001B6956"/>
    <w:rsid w:val="001B6C0C"/>
    <w:rsid w:val="001B74C7"/>
    <w:rsid w:val="001B7771"/>
    <w:rsid w:val="001B79CF"/>
    <w:rsid w:val="001C076E"/>
    <w:rsid w:val="001C0F78"/>
    <w:rsid w:val="001C1062"/>
    <w:rsid w:val="001C1CA1"/>
    <w:rsid w:val="001C1DDA"/>
    <w:rsid w:val="001C2249"/>
    <w:rsid w:val="001C230D"/>
    <w:rsid w:val="001C291C"/>
    <w:rsid w:val="001C3052"/>
    <w:rsid w:val="001C3405"/>
    <w:rsid w:val="001C34C2"/>
    <w:rsid w:val="001C3D6E"/>
    <w:rsid w:val="001C40BE"/>
    <w:rsid w:val="001C40F9"/>
    <w:rsid w:val="001C446E"/>
    <w:rsid w:val="001C47EE"/>
    <w:rsid w:val="001C518F"/>
    <w:rsid w:val="001C5215"/>
    <w:rsid w:val="001C5494"/>
    <w:rsid w:val="001C5697"/>
    <w:rsid w:val="001C5AC4"/>
    <w:rsid w:val="001C64C6"/>
    <w:rsid w:val="001C658D"/>
    <w:rsid w:val="001C659D"/>
    <w:rsid w:val="001C6709"/>
    <w:rsid w:val="001C69C1"/>
    <w:rsid w:val="001C6DF3"/>
    <w:rsid w:val="001C71A4"/>
    <w:rsid w:val="001C76AD"/>
    <w:rsid w:val="001C7804"/>
    <w:rsid w:val="001C7935"/>
    <w:rsid w:val="001C7A2D"/>
    <w:rsid w:val="001C7B68"/>
    <w:rsid w:val="001C7BD3"/>
    <w:rsid w:val="001C7CCE"/>
    <w:rsid w:val="001C7D21"/>
    <w:rsid w:val="001C7F3D"/>
    <w:rsid w:val="001D033E"/>
    <w:rsid w:val="001D036F"/>
    <w:rsid w:val="001D04FA"/>
    <w:rsid w:val="001D0846"/>
    <w:rsid w:val="001D088E"/>
    <w:rsid w:val="001D089C"/>
    <w:rsid w:val="001D0C35"/>
    <w:rsid w:val="001D0CBD"/>
    <w:rsid w:val="001D13E1"/>
    <w:rsid w:val="001D15E8"/>
    <w:rsid w:val="001D2006"/>
    <w:rsid w:val="001D2286"/>
    <w:rsid w:val="001D23C9"/>
    <w:rsid w:val="001D295F"/>
    <w:rsid w:val="001D29EC"/>
    <w:rsid w:val="001D2CD2"/>
    <w:rsid w:val="001D2EC1"/>
    <w:rsid w:val="001D3725"/>
    <w:rsid w:val="001D37AF"/>
    <w:rsid w:val="001D3E4B"/>
    <w:rsid w:val="001D3EFF"/>
    <w:rsid w:val="001D405D"/>
    <w:rsid w:val="001D4088"/>
    <w:rsid w:val="001D47A6"/>
    <w:rsid w:val="001D48E9"/>
    <w:rsid w:val="001D4B06"/>
    <w:rsid w:val="001D52F2"/>
    <w:rsid w:val="001D5704"/>
    <w:rsid w:val="001D580E"/>
    <w:rsid w:val="001D585F"/>
    <w:rsid w:val="001D5A15"/>
    <w:rsid w:val="001D5AA9"/>
    <w:rsid w:val="001D5C4A"/>
    <w:rsid w:val="001D6315"/>
    <w:rsid w:val="001D6A07"/>
    <w:rsid w:val="001D6AD3"/>
    <w:rsid w:val="001D6E59"/>
    <w:rsid w:val="001D6EB9"/>
    <w:rsid w:val="001D7555"/>
    <w:rsid w:val="001D7865"/>
    <w:rsid w:val="001D7B1D"/>
    <w:rsid w:val="001E00A8"/>
    <w:rsid w:val="001E0B90"/>
    <w:rsid w:val="001E1042"/>
    <w:rsid w:val="001E1ACB"/>
    <w:rsid w:val="001E1B65"/>
    <w:rsid w:val="001E1FE1"/>
    <w:rsid w:val="001E1FEF"/>
    <w:rsid w:val="001E23E2"/>
    <w:rsid w:val="001E26BA"/>
    <w:rsid w:val="001E2A3E"/>
    <w:rsid w:val="001E318A"/>
    <w:rsid w:val="001E3329"/>
    <w:rsid w:val="001E3492"/>
    <w:rsid w:val="001E3838"/>
    <w:rsid w:val="001E3DA6"/>
    <w:rsid w:val="001E3E79"/>
    <w:rsid w:val="001E40E6"/>
    <w:rsid w:val="001E4532"/>
    <w:rsid w:val="001E4755"/>
    <w:rsid w:val="001E4892"/>
    <w:rsid w:val="001E4B98"/>
    <w:rsid w:val="001E502D"/>
    <w:rsid w:val="001E54B7"/>
    <w:rsid w:val="001E59F2"/>
    <w:rsid w:val="001E6313"/>
    <w:rsid w:val="001E6B61"/>
    <w:rsid w:val="001E733E"/>
    <w:rsid w:val="001E781A"/>
    <w:rsid w:val="001E7830"/>
    <w:rsid w:val="001E7A7E"/>
    <w:rsid w:val="001E7C17"/>
    <w:rsid w:val="001E7C59"/>
    <w:rsid w:val="001F00E3"/>
    <w:rsid w:val="001F038D"/>
    <w:rsid w:val="001F0407"/>
    <w:rsid w:val="001F04CE"/>
    <w:rsid w:val="001F0633"/>
    <w:rsid w:val="001F0FF1"/>
    <w:rsid w:val="001F1D1F"/>
    <w:rsid w:val="001F20D9"/>
    <w:rsid w:val="001F2401"/>
    <w:rsid w:val="001F3281"/>
    <w:rsid w:val="001F328F"/>
    <w:rsid w:val="001F3B67"/>
    <w:rsid w:val="001F3F52"/>
    <w:rsid w:val="001F3FC8"/>
    <w:rsid w:val="001F40D2"/>
    <w:rsid w:val="001F48A1"/>
    <w:rsid w:val="001F4935"/>
    <w:rsid w:val="001F4AC7"/>
    <w:rsid w:val="001F4C72"/>
    <w:rsid w:val="001F54E5"/>
    <w:rsid w:val="001F568A"/>
    <w:rsid w:val="001F57A3"/>
    <w:rsid w:val="001F59D6"/>
    <w:rsid w:val="001F5B63"/>
    <w:rsid w:val="001F6112"/>
    <w:rsid w:val="001F6E6F"/>
    <w:rsid w:val="001F72AA"/>
    <w:rsid w:val="001F7477"/>
    <w:rsid w:val="001F761C"/>
    <w:rsid w:val="001F78E7"/>
    <w:rsid w:val="001F7EE5"/>
    <w:rsid w:val="00200502"/>
    <w:rsid w:val="00200706"/>
    <w:rsid w:val="00200E83"/>
    <w:rsid w:val="00200F3F"/>
    <w:rsid w:val="0020137D"/>
    <w:rsid w:val="002014E7"/>
    <w:rsid w:val="00201BE4"/>
    <w:rsid w:val="00201CD6"/>
    <w:rsid w:val="00201D02"/>
    <w:rsid w:val="00201EEE"/>
    <w:rsid w:val="00202724"/>
    <w:rsid w:val="002029D7"/>
    <w:rsid w:val="0020353C"/>
    <w:rsid w:val="002039CB"/>
    <w:rsid w:val="00203A68"/>
    <w:rsid w:val="00203BA3"/>
    <w:rsid w:val="00203C8C"/>
    <w:rsid w:val="00203D27"/>
    <w:rsid w:val="00203DC5"/>
    <w:rsid w:val="0020446C"/>
    <w:rsid w:val="00204723"/>
    <w:rsid w:val="0020478F"/>
    <w:rsid w:val="002052AA"/>
    <w:rsid w:val="002057A0"/>
    <w:rsid w:val="00205805"/>
    <w:rsid w:val="00205D56"/>
    <w:rsid w:val="00205E74"/>
    <w:rsid w:val="00205EAB"/>
    <w:rsid w:val="0020601D"/>
    <w:rsid w:val="00206190"/>
    <w:rsid w:val="00206A4B"/>
    <w:rsid w:val="00206C8C"/>
    <w:rsid w:val="00206DC9"/>
    <w:rsid w:val="00206E26"/>
    <w:rsid w:val="0020709B"/>
    <w:rsid w:val="002071A0"/>
    <w:rsid w:val="00207506"/>
    <w:rsid w:val="002075E1"/>
    <w:rsid w:val="00207A97"/>
    <w:rsid w:val="00207B51"/>
    <w:rsid w:val="00210088"/>
    <w:rsid w:val="00210524"/>
    <w:rsid w:val="00210B0E"/>
    <w:rsid w:val="00210C64"/>
    <w:rsid w:val="00210D9F"/>
    <w:rsid w:val="0021174C"/>
    <w:rsid w:val="00211968"/>
    <w:rsid w:val="00211B32"/>
    <w:rsid w:val="00211DDE"/>
    <w:rsid w:val="0021200A"/>
    <w:rsid w:val="00212389"/>
    <w:rsid w:val="00212928"/>
    <w:rsid w:val="0021297D"/>
    <w:rsid w:val="00213165"/>
    <w:rsid w:val="00213405"/>
    <w:rsid w:val="002136AB"/>
    <w:rsid w:val="00213F79"/>
    <w:rsid w:val="00213F84"/>
    <w:rsid w:val="00214B12"/>
    <w:rsid w:val="002152FF"/>
    <w:rsid w:val="00215DD4"/>
    <w:rsid w:val="002161DA"/>
    <w:rsid w:val="0021629C"/>
    <w:rsid w:val="0021633B"/>
    <w:rsid w:val="002163DB"/>
    <w:rsid w:val="00216490"/>
    <w:rsid w:val="00216E92"/>
    <w:rsid w:val="002171B9"/>
    <w:rsid w:val="002172AE"/>
    <w:rsid w:val="002174B7"/>
    <w:rsid w:val="00217C48"/>
    <w:rsid w:val="0022037F"/>
    <w:rsid w:val="00220526"/>
    <w:rsid w:val="002207A3"/>
    <w:rsid w:val="002208EC"/>
    <w:rsid w:val="00220D0B"/>
    <w:rsid w:val="00220D14"/>
    <w:rsid w:val="00220E15"/>
    <w:rsid w:val="002210A0"/>
    <w:rsid w:val="00221145"/>
    <w:rsid w:val="0022133D"/>
    <w:rsid w:val="00221674"/>
    <w:rsid w:val="00221C18"/>
    <w:rsid w:val="00221CC9"/>
    <w:rsid w:val="002228C6"/>
    <w:rsid w:val="00222AFA"/>
    <w:rsid w:val="00222C8A"/>
    <w:rsid w:val="0022308F"/>
    <w:rsid w:val="002238D7"/>
    <w:rsid w:val="00223BCB"/>
    <w:rsid w:val="0022448B"/>
    <w:rsid w:val="00224846"/>
    <w:rsid w:val="0022519C"/>
    <w:rsid w:val="00225270"/>
    <w:rsid w:val="00225771"/>
    <w:rsid w:val="002258D5"/>
    <w:rsid w:val="00225968"/>
    <w:rsid w:val="00225AFC"/>
    <w:rsid w:val="00225B89"/>
    <w:rsid w:val="00225D99"/>
    <w:rsid w:val="0022642D"/>
    <w:rsid w:val="002264B4"/>
    <w:rsid w:val="002267D2"/>
    <w:rsid w:val="00226951"/>
    <w:rsid w:val="00226C38"/>
    <w:rsid w:val="0022717C"/>
    <w:rsid w:val="002278CB"/>
    <w:rsid w:val="00227A12"/>
    <w:rsid w:val="00230512"/>
    <w:rsid w:val="00230E39"/>
    <w:rsid w:val="002314E7"/>
    <w:rsid w:val="00231849"/>
    <w:rsid w:val="00231A3D"/>
    <w:rsid w:val="00232158"/>
    <w:rsid w:val="002323A4"/>
    <w:rsid w:val="00232529"/>
    <w:rsid w:val="002325A9"/>
    <w:rsid w:val="00232A57"/>
    <w:rsid w:val="00232E0B"/>
    <w:rsid w:val="00233824"/>
    <w:rsid w:val="00233D65"/>
    <w:rsid w:val="00233F85"/>
    <w:rsid w:val="0023410B"/>
    <w:rsid w:val="002342DA"/>
    <w:rsid w:val="002342F4"/>
    <w:rsid w:val="00234659"/>
    <w:rsid w:val="0023474F"/>
    <w:rsid w:val="002348AE"/>
    <w:rsid w:val="00234BB9"/>
    <w:rsid w:val="00234C2A"/>
    <w:rsid w:val="00234C39"/>
    <w:rsid w:val="00234EC2"/>
    <w:rsid w:val="00235206"/>
    <w:rsid w:val="00235BBB"/>
    <w:rsid w:val="00235CF3"/>
    <w:rsid w:val="00235E06"/>
    <w:rsid w:val="002363CC"/>
    <w:rsid w:val="0023645F"/>
    <w:rsid w:val="00236501"/>
    <w:rsid w:val="002365F1"/>
    <w:rsid w:val="00236CA2"/>
    <w:rsid w:val="0023700A"/>
    <w:rsid w:val="00237569"/>
    <w:rsid w:val="00237C4F"/>
    <w:rsid w:val="00237C76"/>
    <w:rsid w:val="00237F3A"/>
    <w:rsid w:val="00240376"/>
    <w:rsid w:val="002404F6"/>
    <w:rsid w:val="00240505"/>
    <w:rsid w:val="00240E7D"/>
    <w:rsid w:val="00241682"/>
    <w:rsid w:val="002418A9"/>
    <w:rsid w:val="00241915"/>
    <w:rsid w:val="00241F27"/>
    <w:rsid w:val="00241FFE"/>
    <w:rsid w:val="00242027"/>
    <w:rsid w:val="0024216E"/>
    <w:rsid w:val="00242400"/>
    <w:rsid w:val="002424D6"/>
    <w:rsid w:val="00242AD8"/>
    <w:rsid w:val="0024317F"/>
    <w:rsid w:val="00243231"/>
    <w:rsid w:val="0024325E"/>
    <w:rsid w:val="002444F7"/>
    <w:rsid w:val="00244580"/>
    <w:rsid w:val="0024564F"/>
    <w:rsid w:val="0024570A"/>
    <w:rsid w:val="00245C0B"/>
    <w:rsid w:val="00245DDF"/>
    <w:rsid w:val="00245DEF"/>
    <w:rsid w:val="00246469"/>
    <w:rsid w:val="0024658F"/>
    <w:rsid w:val="0024669A"/>
    <w:rsid w:val="00246B2E"/>
    <w:rsid w:val="00246B62"/>
    <w:rsid w:val="00246F3B"/>
    <w:rsid w:val="00247046"/>
    <w:rsid w:val="00247978"/>
    <w:rsid w:val="00247ECD"/>
    <w:rsid w:val="0025000A"/>
    <w:rsid w:val="002500C9"/>
    <w:rsid w:val="00250299"/>
    <w:rsid w:val="00250597"/>
    <w:rsid w:val="00250867"/>
    <w:rsid w:val="00250B9A"/>
    <w:rsid w:val="00250D7B"/>
    <w:rsid w:val="00250E5F"/>
    <w:rsid w:val="00250E82"/>
    <w:rsid w:val="00251148"/>
    <w:rsid w:val="0025135C"/>
    <w:rsid w:val="00251915"/>
    <w:rsid w:val="00251C60"/>
    <w:rsid w:val="00251E47"/>
    <w:rsid w:val="00251FEE"/>
    <w:rsid w:val="0025215E"/>
    <w:rsid w:val="002526BC"/>
    <w:rsid w:val="002526C9"/>
    <w:rsid w:val="002527E0"/>
    <w:rsid w:val="00252C52"/>
    <w:rsid w:val="00252D27"/>
    <w:rsid w:val="002539A0"/>
    <w:rsid w:val="00253ABA"/>
    <w:rsid w:val="00253AC9"/>
    <w:rsid w:val="00253EC2"/>
    <w:rsid w:val="00254A37"/>
    <w:rsid w:val="00255027"/>
    <w:rsid w:val="00255941"/>
    <w:rsid w:val="00255D9E"/>
    <w:rsid w:val="00256099"/>
    <w:rsid w:val="002563CB"/>
    <w:rsid w:val="002564BB"/>
    <w:rsid w:val="00256A2F"/>
    <w:rsid w:val="00256B96"/>
    <w:rsid w:val="00256E3F"/>
    <w:rsid w:val="00257469"/>
    <w:rsid w:val="00257509"/>
    <w:rsid w:val="00257560"/>
    <w:rsid w:val="002575A4"/>
    <w:rsid w:val="002577FC"/>
    <w:rsid w:val="002604E0"/>
    <w:rsid w:val="00260748"/>
    <w:rsid w:val="002607E7"/>
    <w:rsid w:val="00260CD2"/>
    <w:rsid w:val="00260FF7"/>
    <w:rsid w:val="002614EF"/>
    <w:rsid w:val="0026150D"/>
    <w:rsid w:val="00261665"/>
    <w:rsid w:val="00261C86"/>
    <w:rsid w:val="00261DB6"/>
    <w:rsid w:val="00261F10"/>
    <w:rsid w:val="002620D3"/>
    <w:rsid w:val="0026251F"/>
    <w:rsid w:val="002628AC"/>
    <w:rsid w:val="002628C6"/>
    <w:rsid w:val="002628FF"/>
    <w:rsid w:val="00262AEA"/>
    <w:rsid w:val="00262C9E"/>
    <w:rsid w:val="00262D94"/>
    <w:rsid w:val="00262E0A"/>
    <w:rsid w:val="00262EDC"/>
    <w:rsid w:val="00262F3E"/>
    <w:rsid w:val="00263330"/>
    <w:rsid w:val="00263AF9"/>
    <w:rsid w:val="00263D73"/>
    <w:rsid w:val="0026414F"/>
    <w:rsid w:val="0026415B"/>
    <w:rsid w:val="00264F52"/>
    <w:rsid w:val="00265771"/>
    <w:rsid w:val="00265A2B"/>
    <w:rsid w:val="00265B6F"/>
    <w:rsid w:val="00266293"/>
    <w:rsid w:val="002662EC"/>
    <w:rsid w:val="00266440"/>
    <w:rsid w:val="002668D1"/>
    <w:rsid w:val="002669E7"/>
    <w:rsid w:val="00266C89"/>
    <w:rsid w:val="002670A9"/>
    <w:rsid w:val="0026728B"/>
    <w:rsid w:val="00267A3E"/>
    <w:rsid w:val="00270459"/>
    <w:rsid w:val="0027058B"/>
    <w:rsid w:val="00270779"/>
    <w:rsid w:val="00270864"/>
    <w:rsid w:val="00270E10"/>
    <w:rsid w:val="00270EB4"/>
    <w:rsid w:val="00271033"/>
    <w:rsid w:val="002711DB"/>
    <w:rsid w:val="002712FA"/>
    <w:rsid w:val="0027172F"/>
    <w:rsid w:val="0027246D"/>
    <w:rsid w:val="0027278B"/>
    <w:rsid w:val="00272A39"/>
    <w:rsid w:val="00272A6F"/>
    <w:rsid w:val="00272F7F"/>
    <w:rsid w:val="00273306"/>
    <w:rsid w:val="002741DC"/>
    <w:rsid w:val="00274590"/>
    <w:rsid w:val="0027528A"/>
    <w:rsid w:val="002753E3"/>
    <w:rsid w:val="002754D7"/>
    <w:rsid w:val="002754E7"/>
    <w:rsid w:val="002756F7"/>
    <w:rsid w:val="00275860"/>
    <w:rsid w:val="002758CA"/>
    <w:rsid w:val="00275CC0"/>
    <w:rsid w:val="00275DF2"/>
    <w:rsid w:val="00276315"/>
    <w:rsid w:val="00276520"/>
    <w:rsid w:val="0027669B"/>
    <w:rsid w:val="00276A8A"/>
    <w:rsid w:val="00276BFB"/>
    <w:rsid w:val="00277DCE"/>
    <w:rsid w:val="00277E72"/>
    <w:rsid w:val="0028015E"/>
    <w:rsid w:val="00280182"/>
    <w:rsid w:val="00280746"/>
    <w:rsid w:val="00280788"/>
    <w:rsid w:val="00280879"/>
    <w:rsid w:val="00281341"/>
    <w:rsid w:val="00281589"/>
    <w:rsid w:val="00281B96"/>
    <w:rsid w:val="00281DB6"/>
    <w:rsid w:val="00281FB0"/>
    <w:rsid w:val="002823AE"/>
    <w:rsid w:val="00282438"/>
    <w:rsid w:val="00282492"/>
    <w:rsid w:val="00282755"/>
    <w:rsid w:val="00282C76"/>
    <w:rsid w:val="00282EF9"/>
    <w:rsid w:val="00282FF7"/>
    <w:rsid w:val="002832B2"/>
    <w:rsid w:val="0028360C"/>
    <w:rsid w:val="00283749"/>
    <w:rsid w:val="002837D9"/>
    <w:rsid w:val="00283923"/>
    <w:rsid w:val="00283A6A"/>
    <w:rsid w:val="0028414D"/>
    <w:rsid w:val="002847C0"/>
    <w:rsid w:val="002850CB"/>
    <w:rsid w:val="00285181"/>
    <w:rsid w:val="00285533"/>
    <w:rsid w:val="00286177"/>
    <w:rsid w:val="00286751"/>
    <w:rsid w:val="00286CE4"/>
    <w:rsid w:val="00286CF8"/>
    <w:rsid w:val="00286EE0"/>
    <w:rsid w:val="0028780F"/>
    <w:rsid w:val="00287AF2"/>
    <w:rsid w:val="00287B88"/>
    <w:rsid w:val="00287BAB"/>
    <w:rsid w:val="00287BEC"/>
    <w:rsid w:val="00287C6D"/>
    <w:rsid w:val="00287F53"/>
    <w:rsid w:val="002901BB"/>
    <w:rsid w:val="00290697"/>
    <w:rsid w:val="00290A69"/>
    <w:rsid w:val="00290E20"/>
    <w:rsid w:val="00290F29"/>
    <w:rsid w:val="0029144B"/>
    <w:rsid w:val="002914A6"/>
    <w:rsid w:val="00291A19"/>
    <w:rsid w:val="002920FB"/>
    <w:rsid w:val="002924E5"/>
    <w:rsid w:val="0029275A"/>
    <w:rsid w:val="002929A6"/>
    <w:rsid w:val="002930FE"/>
    <w:rsid w:val="0029484D"/>
    <w:rsid w:val="00294E27"/>
    <w:rsid w:val="002950E1"/>
    <w:rsid w:val="002951F1"/>
    <w:rsid w:val="00295458"/>
    <w:rsid w:val="002954E1"/>
    <w:rsid w:val="0029592C"/>
    <w:rsid w:val="00295A26"/>
    <w:rsid w:val="002960A8"/>
    <w:rsid w:val="00296207"/>
    <w:rsid w:val="00296373"/>
    <w:rsid w:val="00296786"/>
    <w:rsid w:val="00296E92"/>
    <w:rsid w:val="00297425"/>
    <w:rsid w:val="002976C6"/>
    <w:rsid w:val="00297BB3"/>
    <w:rsid w:val="002A01AA"/>
    <w:rsid w:val="002A038E"/>
    <w:rsid w:val="002A0AC3"/>
    <w:rsid w:val="002A0F0B"/>
    <w:rsid w:val="002A1B39"/>
    <w:rsid w:val="002A1EF2"/>
    <w:rsid w:val="002A2B26"/>
    <w:rsid w:val="002A2CED"/>
    <w:rsid w:val="002A3376"/>
    <w:rsid w:val="002A340A"/>
    <w:rsid w:val="002A45C2"/>
    <w:rsid w:val="002A45CE"/>
    <w:rsid w:val="002A48D7"/>
    <w:rsid w:val="002A49F2"/>
    <w:rsid w:val="002A4AED"/>
    <w:rsid w:val="002A4B61"/>
    <w:rsid w:val="002A4B6B"/>
    <w:rsid w:val="002A5233"/>
    <w:rsid w:val="002A550D"/>
    <w:rsid w:val="002A5685"/>
    <w:rsid w:val="002A56FA"/>
    <w:rsid w:val="002A5738"/>
    <w:rsid w:val="002A5B62"/>
    <w:rsid w:val="002A62B5"/>
    <w:rsid w:val="002A670B"/>
    <w:rsid w:val="002A6CA5"/>
    <w:rsid w:val="002A72FB"/>
    <w:rsid w:val="002A75B1"/>
    <w:rsid w:val="002A7A78"/>
    <w:rsid w:val="002A7AA9"/>
    <w:rsid w:val="002A7F89"/>
    <w:rsid w:val="002B02B7"/>
    <w:rsid w:val="002B044E"/>
    <w:rsid w:val="002B06AF"/>
    <w:rsid w:val="002B0A00"/>
    <w:rsid w:val="002B0A2C"/>
    <w:rsid w:val="002B0C49"/>
    <w:rsid w:val="002B0DB1"/>
    <w:rsid w:val="002B1056"/>
    <w:rsid w:val="002B12A7"/>
    <w:rsid w:val="002B130E"/>
    <w:rsid w:val="002B1322"/>
    <w:rsid w:val="002B13FE"/>
    <w:rsid w:val="002B1A06"/>
    <w:rsid w:val="002B1ABE"/>
    <w:rsid w:val="002B1D7D"/>
    <w:rsid w:val="002B23D1"/>
    <w:rsid w:val="002B2599"/>
    <w:rsid w:val="002B28A2"/>
    <w:rsid w:val="002B29EA"/>
    <w:rsid w:val="002B29F6"/>
    <w:rsid w:val="002B3760"/>
    <w:rsid w:val="002B385A"/>
    <w:rsid w:val="002B38BD"/>
    <w:rsid w:val="002B41B4"/>
    <w:rsid w:val="002B4406"/>
    <w:rsid w:val="002B4829"/>
    <w:rsid w:val="002B4D36"/>
    <w:rsid w:val="002B4F81"/>
    <w:rsid w:val="002B5286"/>
    <w:rsid w:val="002B54DE"/>
    <w:rsid w:val="002B5551"/>
    <w:rsid w:val="002B558F"/>
    <w:rsid w:val="002B5672"/>
    <w:rsid w:val="002B56F3"/>
    <w:rsid w:val="002B6976"/>
    <w:rsid w:val="002B709F"/>
    <w:rsid w:val="002B73FA"/>
    <w:rsid w:val="002B7C27"/>
    <w:rsid w:val="002C07F4"/>
    <w:rsid w:val="002C13DD"/>
    <w:rsid w:val="002C2116"/>
    <w:rsid w:val="002C24CB"/>
    <w:rsid w:val="002C3158"/>
    <w:rsid w:val="002C31AE"/>
    <w:rsid w:val="002C322C"/>
    <w:rsid w:val="002C3593"/>
    <w:rsid w:val="002C35F9"/>
    <w:rsid w:val="002C3606"/>
    <w:rsid w:val="002C3E3E"/>
    <w:rsid w:val="002C3EE1"/>
    <w:rsid w:val="002C3EF5"/>
    <w:rsid w:val="002C42A5"/>
    <w:rsid w:val="002C4426"/>
    <w:rsid w:val="002C4483"/>
    <w:rsid w:val="002C4672"/>
    <w:rsid w:val="002C4AB5"/>
    <w:rsid w:val="002C4DBA"/>
    <w:rsid w:val="002C57A7"/>
    <w:rsid w:val="002C587E"/>
    <w:rsid w:val="002C5D26"/>
    <w:rsid w:val="002C64AD"/>
    <w:rsid w:val="002C64ED"/>
    <w:rsid w:val="002C690A"/>
    <w:rsid w:val="002C6A0C"/>
    <w:rsid w:val="002C702B"/>
    <w:rsid w:val="002C7692"/>
    <w:rsid w:val="002C7DF7"/>
    <w:rsid w:val="002D116F"/>
    <w:rsid w:val="002D1370"/>
    <w:rsid w:val="002D1463"/>
    <w:rsid w:val="002D1551"/>
    <w:rsid w:val="002D1790"/>
    <w:rsid w:val="002D198C"/>
    <w:rsid w:val="002D1A2B"/>
    <w:rsid w:val="002D21CC"/>
    <w:rsid w:val="002D2489"/>
    <w:rsid w:val="002D29E1"/>
    <w:rsid w:val="002D2B3B"/>
    <w:rsid w:val="002D386D"/>
    <w:rsid w:val="002D3ED9"/>
    <w:rsid w:val="002D491A"/>
    <w:rsid w:val="002D4CDD"/>
    <w:rsid w:val="002D4DC2"/>
    <w:rsid w:val="002D5096"/>
    <w:rsid w:val="002D5129"/>
    <w:rsid w:val="002D5441"/>
    <w:rsid w:val="002D595B"/>
    <w:rsid w:val="002D597D"/>
    <w:rsid w:val="002D5A18"/>
    <w:rsid w:val="002D5A7B"/>
    <w:rsid w:val="002D5B1C"/>
    <w:rsid w:val="002D60AF"/>
    <w:rsid w:val="002D6A15"/>
    <w:rsid w:val="002D6C0A"/>
    <w:rsid w:val="002D6DC8"/>
    <w:rsid w:val="002D72BF"/>
    <w:rsid w:val="002D7445"/>
    <w:rsid w:val="002D7AC1"/>
    <w:rsid w:val="002D7B11"/>
    <w:rsid w:val="002D7C49"/>
    <w:rsid w:val="002D7E1A"/>
    <w:rsid w:val="002D7EFE"/>
    <w:rsid w:val="002E0C69"/>
    <w:rsid w:val="002E1109"/>
    <w:rsid w:val="002E134E"/>
    <w:rsid w:val="002E14DA"/>
    <w:rsid w:val="002E1830"/>
    <w:rsid w:val="002E196A"/>
    <w:rsid w:val="002E22C2"/>
    <w:rsid w:val="002E2813"/>
    <w:rsid w:val="002E2A0F"/>
    <w:rsid w:val="002E2A27"/>
    <w:rsid w:val="002E2A50"/>
    <w:rsid w:val="002E2FF5"/>
    <w:rsid w:val="002E30C5"/>
    <w:rsid w:val="002E37EB"/>
    <w:rsid w:val="002E3978"/>
    <w:rsid w:val="002E3B2D"/>
    <w:rsid w:val="002E3C26"/>
    <w:rsid w:val="002E4752"/>
    <w:rsid w:val="002E4916"/>
    <w:rsid w:val="002E493C"/>
    <w:rsid w:val="002E4F79"/>
    <w:rsid w:val="002E50E3"/>
    <w:rsid w:val="002E5219"/>
    <w:rsid w:val="002E55CF"/>
    <w:rsid w:val="002E5D7D"/>
    <w:rsid w:val="002E5FA2"/>
    <w:rsid w:val="002E616B"/>
    <w:rsid w:val="002E61BF"/>
    <w:rsid w:val="002E69DA"/>
    <w:rsid w:val="002E6B15"/>
    <w:rsid w:val="002E6C78"/>
    <w:rsid w:val="002E7072"/>
    <w:rsid w:val="002E7973"/>
    <w:rsid w:val="002F08D2"/>
    <w:rsid w:val="002F15BF"/>
    <w:rsid w:val="002F1773"/>
    <w:rsid w:val="002F1D98"/>
    <w:rsid w:val="002F1E6F"/>
    <w:rsid w:val="002F20C8"/>
    <w:rsid w:val="002F2290"/>
    <w:rsid w:val="002F2AA0"/>
    <w:rsid w:val="002F2D64"/>
    <w:rsid w:val="002F2DFD"/>
    <w:rsid w:val="002F2FD1"/>
    <w:rsid w:val="002F3050"/>
    <w:rsid w:val="002F3662"/>
    <w:rsid w:val="002F3744"/>
    <w:rsid w:val="002F3824"/>
    <w:rsid w:val="002F3F9D"/>
    <w:rsid w:val="002F40A8"/>
    <w:rsid w:val="002F4309"/>
    <w:rsid w:val="002F4788"/>
    <w:rsid w:val="002F496A"/>
    <w:rsid w:val="002F4AAC"/>
    <w:rsid w:val="002F4B87"/>
    <w:rsid w:val="002F4C67"/>
    <w:rsid w:val="002F55BA"/>
    <w:rsid w:val="002F5A0E"/>
    <w:rsid w:val="002F5BD4"/>
    <w:rsid w:val="002F5D3D"/>
    <w:rsid w:val="002F5DEE"/>
    <w:rsid w:val="002F5E85"/>
    <w:rsid w:val="002F5F96"/>
    <w:rsid w:val="002F6030"/>
    <w:rsid w:val="002F60AF"/>
    <w:rsid w:val="002F6978"/>
    <w:rsid w:val="002F69C7"/>
    <w:rsid w:val="002F6B12"/>
    <w:rsid w:val="002F6E67"/>
    <w:rsid w:val="002F6F11"/>
    <w:rsid w:val="002F7354"/>
    <w:rsid w:val="002F7358"/>
    <w:rsid w:val="002F7501"/>
    <w:rsid w:val="002F76E5"/>
    <w:rsid w:val="002F7DD3"/>
    <w:rsid w:val="002F7FBF"/>
    <w:rsid w:val="003000E1"/>
    <w:rsid w:val="0030013F"/>
    <w:rsid w:val="003006AA"/>
    <w:rsid w:val="00300B4D"/>
    <w:rsid w:val="00300CB4"/>
    <w:rsid w:val="00301092"/>
    <w:rsid w:val="00301616"/>
    <w:rsid w:val="00301629"/>
    <w:rsid w:val="0030162D"/>
    <w:rsid w:val="003016ED"/>
    <w:rsid w:val="00302265"/>
    <w:rsid w:val="003027A2"/>
    <w:rsid w:val="00302A5D"/>
    <w:rsid w:val="00302E4D"/>
    <w:rsid w:val="00303078"/>
    <w:rsid w:val="00303726"/>
    <w:rsid w:val="0030381C"/>
    <w:rsid w:val="00303842"/>
    <w:rsid w:val="00304641"/>
    <w:rsid w:val="0030473B"/>
    <w:rsid w:val="00304774"/>
    <w:rsid w:val="00304A91"/>
    <w:rsid w:val="00304E3C"/>
    <w:rsid w:val="0030502B"/>
    <w:rsid w:val="0030533C"/>
    <w:rsid w:val="0030573C"/>
    <w:rsid w:val="0030590D"/>
    <w:rsid w:val="00305C55"/>
    <w:rsid w:val="00305EC2"/>
    <w:rsid w:val="00305FF3"/>
    <w:rsid w:val="0030608C"/>
    <w:rsid w:val="0030687D"/>
    <w:rsid w:val="00306B62"/>
    <w:rsid w:val="00306C48"/>
    <w:rsid w:val="0030731A"/>
    <w:rsid w:val="003074F6"/>
    <w:rsid w:val="00307B30"/>
    <w:rsid w:val="00307F18"/>
    <w:rsid w:val="00307F22"/>
    <w:rsid w:val="00307F5C"/>
    <w:rsid w:val="003100D0"/>
    <w:rsid w:val="00310759"/>
    <w:rsid w:val="00310803"/>
    <w:rsid w:val="00310815"/>
    <w:rsid w:val="00310CAE"/>
    <w:rsid w:val="00311569"/>
    <w:rsid w:val="00311881"/>
    <w:rsid w:val="003119E6"/>
    <w:rsid w:val="00311CC6"/>
    <w:rsid w:val="00311D03"/>
    <w:rsid w:val="00313CE8"/>
    <w:rsid w:val="00313D4F"/>
    <w:rsid w:val="00314C4F"/>
    <w:rsid w:val="00314ED2"/>
    <w:rsid w:val="00316044"/>
    <w:rsid w:val="00316491"/>
    <w:rsid w:val="003165C4"/>
    <w:rsid w:val="00316772"/>
    <w:rsid w:val="00316811"/>
    <w:rsid w:val="003168D4"/>
    <w:rsid w:val="00316AAA"/>
    <w:rsid w:val="00317351"/>
    <w:rsid w:val="003178B2"/>
    <w:rsid w:val="00317901"/>
    <w:rsid w:val="0032078F"/>
    <w:rsid w:val="00320B79"/>
    <w:rsid w:val="003210A4"/>
    <w:rsid w:val="0032161F"/>
    <w:rsid w:val="00321630"/>
    <w:rsid w:val="003216D8"/>
    <w:rsid w:val="0032240A"/>
    <w:rsid w:val="00322457"/>
    <w:rsid w:val="00322C90"/>
    <w:rsid w:val="00322F81"/>
    <w:rsid w:val="0032332B"/>
    <w:rsid w:val="00323D5D"/>
    <w:rsid w:val="0032438D"/>
    <w:rsid w:val="00324454"/>
    <w:rsid w:val="00324AB1"/>
    <w:rsid w:val="00324DF0"/>
    <w:rsid w:val="00324EDA"/>
    <w:rsid w:val="003250FB"/>
    <w:rsid w:val="003256FF"/>
    <w:rsid w:val="00325D66"/>
    <w:rsid w:val="00325EC2"/>
    <w:rsid w:val="003266A0"/>
    <w:rsid w:val="0032684C"/>
    <w:rsid w:val="00326A10"/>
    <w:rsid w:val="00326A66"/>
    <w:rsid w:val="00326D91"/>
    <w:rsid w:val="00326EE8"/>
    <w:rsid w:val="00327749"/>
    <w:rsid w:val="003278C1"/>
    <w:rsid w:val="00327C0B"/>
    <w:rsid w:val="00327F1F"/>
    <w:rsid w:val="003307B9"/>
    <w:rsid w:val="003309BD"/>
    <w:rsid w:val="0033105F"/>
    <w:rsid w:val="0033106B"/>
    <w:rsid w:val="003313BE"/>
    <w:rsid w:val="00331591"/>
    <w:rsid w:val="00331BBD"/>
    <w:rsid w:val="00331F00"/>
    <w:rsid w:val="00332345"/>
    <w:rsid w:val="00332639"/>
    <w:rsid w:val="0033288F"/>
    <w:rsid w:val="00332B68"/>
    <w:rsid w:val="00332BE8"/>
    <w:rsid w:val="00332E4E"/>
    <w:rsid w:val="00332EAC"/>
    <w:rsid w:val="0033318B"/>
    <w:rsid w:val="00333856"/>
    <w:rsid w:val="00333B90"/>
    <w:rsid w:val="00333C0B"/>
    <w:rsid w:val="00334625"/>
    <w:rsid w:val="00334759"/>
    <w:rsid w:val="00334CB0"/>
    <w:rsid w:val="00334FEE"/>
    <w:rsid w:val="00335153"/>
    <w:rsid w:val="0033596F"/>
    <w:rsid w:val="00335F4E"/>
    <w:rsid w:val="003360A5"/>
    <w:rsid w:val="00336274"/>
    <w:rsid w:val="00336525"/>
    <w:rsid w:val="00336607"/>
    <w:rsid w:val="003366B0"/>
    <w:rsid w:val="00336B79"/>
    <w:rsid w:val="00336D22"/>
    <w:rsid w:val="00336D97"/>
    <w:rsid w:val="00336F28"/>
    <w:rsid w:val="003370B5"/>
    <w:rsid w:val="0033728D"/>
    <w:rsid w:val="00337479"/>
    <w:rsid w:val="00337D58"/>
    <w:rsid w:val="00337E34"/>
    <w:rsid w:val="0034024C"/>
    <w:rsid w:val="003405C2"/>
    <w:rsid w:val="00340646"/>
    <w:rsid w:val="003409E4"/>
    <w:rsid w:val="00341392"/>
    <w:rsid w:val="00341459"/>
    <w:rsid w:val="00341ABC"/>
    <w:rsid w:val="00342229"/>
    <w:rsid w:val="003428C2"/>
    <w:rsid w:val="00342DA3"/>
    <w:rsid w:val="00342FA7"/>
    <w:rsid w:val="003430E6"/>
    <w:rsid w:val="00343166"/>
    <w:rsid w:val="0034316E"/>
    <w:rsid w:val="00343BDA"/>
    <w:rsid w:val="00344197"/>
    <w:rsid w:val="003445BC"/>
    <w:rsid w:val="00344B67"/>
    <w:rsid w:val="003456C9"/>
    <w:rsid w:val="00345E07"/>
    <w:rsid w:val="00346087"/>
    <w:rsid w:val="0034617D"/>
    <w:rsid w:val="00346279"/>
    <w:rsid w:val="0034655D"/>
    <w:rsid w:val="0034695F"/>
    <w:rsid w:val="003469BA"/>
    <w:rsid w:val="00347636"/>
    <w:rsid w:val="00347B4A"/>
    <w:rsid w:val="00347C3D"/>
    <w:rsid w:val="003503D8"/>
    <w:rsid w:val="003503D9"/>
    <w:rsid w:val="0035075E"/>
    <w:rsid w:val="00350891"/>
    <w:rsid w:val="00350C79"/>
    <w:rsid w:val="00351295"/>
    <w:rsid w:val="0035135E"/>
    <w:rsid w:val="00351668"/>
    <w:rsid w:val="003516DE"/>
    <w:rsid w:val="003523CE"/>
    <w:rsid w:val="003529B2"/>
    <w:rsid w:val="003531FA"/>
    <w:rsid w:val="0035380F"/>
    <w:rsid w:val="00353D24"/>
    <w:rsid w:val="00353E89"/>
    <w:rsid w:val="003541B3"/>
    <w:rsid w:val="00354A46"/>
    <w:rsid w:val="00354B05"/>
    <w:rsid w:val="00354E26"/>
    <w:rsid w:val="00355069"/>
    <w:rsid w:val="003559EA"/>
    <w:rsid w:val="00355D5A"/>
    <w:rsid w:val="00355F36"/>
    <w:rsid w:val="0035605D"/>
    <w:rsid w:val="00356189"/>
    <w:rsid w:val="00356C01"/>
    <w:rsid w:val="00356D68"/>
    <w:rsid w:val="00356DF0"/>
    <w:rsid w:val="00356EA3"/>
    <w:rsid w:val="00356FBC"/>
    <w:rsid w:val="003570B2"/>
    <w:rsid w:val="003573B9"/>
    <w:rsid w:val="0035767F"/>
    <w:rsid w:val="00357833"/>
    <w:rsid w:val="00357ECA"/>
    <w:rsid w:val="0036034B"/>
    <w:rsid w:val="00360374"/>
    <w:rsid w:val="00360423"/>
    <w:rsid w:val="00360427"/>
    <w:rsid w:val="00360482"/>
    <w:rsid w:val="00360845"/>
    <w:rsid w:val="00360B7D"/>
    <w:rsid w:val="00360C2D"/>
    <w:rsid w:val="00361C8F"/>
    <w:rsid w:val="00361E33"/>
    <w:rsid w:val="00361F41"/>
    <w:rsid w:val="003620CB"/>
    <w:rsid w:val="0036219B"/>
    <w:rsid w:val="00362355"/>
    <w:rsid w:val="0036241F"/>
    <w:rsid w:val="003624AE"/>
    <w:rsid w:val="003626DF"/>
    <w:rsid w:val="00362730"/>
    <w:rsid w:val="0036291F"/>
    <w:rsid w:val="003629A1"/>
    <w:rsid w:val="003629CF"/>
    <w:rsid w:val="00362A8F"/>
    <w:rsid w:val="00362CC2"/>
    <w:rsid w:val="00362CDF"/>
    <w:rsid w:val="00363254"/>
    <w:rsid w:val="00363501"/>
    <w:rsid w:val="00363550"/>
    <w:rsid w:val="0036395D"/>
    <w:rsid w:val="00363A65"/>
    <w:rsid w:val="00363BFA"/>
    <w:rsid w:val="00363DC3"/>
    <w:rsid w:val="00364212"/>
    <w:rsid w:val="003642A6"/>
    <w:rsid w:val="00364EE2"/>
    <w:rsid w:val="00364FC9"/>
    <w:rsid w:val="0036641D"/>
    <w:rsid w:val="0036691E"/>
    <w:rsid w:val="00366D15"/>
    <w:rsid w:val="00366E97"/>
    <w:rsid w:val="003670E6"/>
    <w:rsid w:val="0036717A"/>
    <w:rsid w:val="00367639"/>
    <w:rsid w:val="003679EC"/>
    <w:rsid w:val="00367B53"/>
    <w:rsid w:val="00370A94"/>
    <w:rsid w:val="00370C54"/>
    <w:rsid w:val="00370FBB"/>
    <w:rsid w:val="003710F8"/>
    <w:rsid w:val="00371322"/>
    <w:rsid w:val="003715F7"/>
    <w:rsid w:val="00371645"/>
    <w:rsid w:val="00371753"/>
    <w:rsid w:val="003719A1"/>
    <w:rsid w:val="00371A4F"/>
    <w:rsid w:val="00371D5E"/>
    <w:rsid w:val="0037257D"/>
    <w:rsid w:val="00372A6D"/>
    <w:rsid w:val="00372AF6"/>
    <w:rsid w:val="00372E3B"/>
    <w:rsid w:val="0037336A"/>
    <w:rsid w:val="00373464"/>
    <w:rsid w:val="00373659"/>
    <w:rsid w:val="00373C73"/>
    <w:rsid w:val="00373EC5"/>
    <w:rsid w:val="00374026"/>
    <w:rsid w:val="003744FB"/>
    <w:rsid w:val="00374677"/>
    <w:rsid w:val="00374A50"/>
    <w:rsid w:val="00374A60"/>
    <w:rsid w:val="00374E32"/>
    <w:rsid w:val="00374FB4"/>
    <w:rsid w:val="00375034"/>
    <w:rsid w:val="0037569E"/>
    <w:rsid w:val="00375B1F"/>
    <w:rsid w:val="0037624E"/>
    <w:rsid w:val="003762B0"/>
    <w:rsid w:val="00376A35"/>
    <w:rsid w:val="00377278"/>
    <w:rsid w:val="00380736"/>
    <w:rsid w:val="003809DB"/>
    <w:rsid w:val="00380E5A"/>
    <w:rsid w:val="003819CE"/>
    <w:rsid w:val="00381E9F"/>
    <w:rsid w:val="003821BE"/>
    <w:rsid w:val="0038222D"/>
    <w:rsid w:val="0038228D"/>
    <w:rsid w:val="00382791"/>
    <w:rsid w:val="0038292E"/>
    <w:rsid w:val="00382C3C"/>
    <w:rsid w:val="00383575"/>
    <w:rsid w:val="00383CDB"/>
    <w:rsid w:val="00383FC6"/>
    <w:rsid w:val="003842A9"/>
    <w:rsid w:val="003845FB"/>
    <w:rsid w:val="00384761"/>
    <w:rsid w:val="003849E3"/>
    <w:rsid w:val="00384D8D"/>
    <w:rsid w:val="0038517A"/>
    <w:rsid w:val="00385378"/>
    <w:rsid w:val="00385AD2"/>
    <w:rsid w:val="00385D81"/>
    <w:rsid w:val="003860DC"/>
    <w:rsid w:val="00386304"/>
    <w:rsid w:val="00386757"/>
    <w:rsid w:val="00386B2C"/>
    <w:rsid w:val="00386F4D"/>
    <w:rsid w:val="0038706B"/>
    <w:rsid w:val="003871D5"/>
    <w:rsid w:val="00387214"/>
    <w:rsid w:val="003876F1"/>
    <w:rsid w:val="0038786A"/>
    <w:rsid w:val="00387C66"/>
    <w:rsid w:val="00387D7B"/>
    <w:rsid w:val="00387F07"/>
    <w:rsid w:val="003904FF"/>
    <w:rsid w:val="00390878"/>
    <w:rsid w:val="00390941"/>
    <w:rsid w:val="00390B10"/>
    <w:rsid w:val="00390D32"/>
    <w:rsid w:val="00391420"/>
    <w:rsid w:val="00391488"/>
    <w:rsid w:val="0039172C"/>
    <w:rsid w:val="00391969"/>
    <w:rsid w:val="00391B70"/>
    <w:rsid w:val="00391DAC"/>
    <w:rsid w:val="0039255D"/>
    <w:rsid w:val="00392838"/>
    <w:rsid w:val="00392D46"/>
    <w:rsid w:val="00392DCE"/>
    <w:rsid w:val="00393492"/>
    <w:rsid w:val="00393594"/>
    <w:rsid w:val="00393653"/>
    <w:rsid w:val="0039390D"/>
    <w:rsid w:val="00393B50"/>
    <w:rsid w:val="003940EF"/>
    <w:rsid w:val="00394327"/>
    <w:rsid w:val="00394423"/>
    <w:rsid w:val="00394441"/>
    <w:rsid w:val="003949F2"/>
    <w:rsid w:val="00394BB8"/>
    <w:rsid w:val="00394F28"/>
    <w:rsid w:val="0039509B"/>
    <w:rsid w:val="00395227"/>
    <w:rsid w:val="00395776"/>
    <w:rsid w:val="00395DDD"/>
    <w:rsid w:val="0039611E"/>
    <w:rsid w:val="0039648B"/>
    <w:rsid w:val="003968FB"/>
    <w:rsid w:val="00396A96"/>
    <w:rsid w:val="0039709A"/>
    <w:rsid w:val="003970D5"/>
    <w:rsid w:val="0039743C"/>
    <w:rsid w:val="00397594"/>
    <w:rsid w:val="00397655"/>
    <w:rsid w:val="00397B59"/>
    <w:rsid w:val="00397CCF"/>
    <w:rsid w:val="00397E61"/>
    <w:rsid w:val="003A05DB"/>
    <w:rsid w:val="003A0853"/>
    <w:rsid w:val="003A0943"/>
    <w:rsid w:val="003A137B"/>
    <w:rsid w:val="003A1827"/>
    <w:rsid w:val="003A1DEC"/>
    <w:rsid w:val="003A1E16"/>
    <w:rsid w:val="003A1F34"/>
    <w:rsid w:val="003A2075"/>
    <w:rsid w:val="003A2AC6"/>
    <w:rsid w:val="003A2B42"/>
    <w:rsid w:val="003A2B66"/>
    <w:rsid w:val="003A35B0"/>
    <w:rsid w:val="003A35D9"/>
    <w:rsid w:val="003A3791"/>
    <w:rsid w:val="003A38C3"/>
    <w:rsid w:val="003A3940"/>
    <w:rsid w:val="003A3D6E"/>
    <w:rsid w:val="003A3ECF"/>
    <w:rsid w:val="003A3FF4"/>
    <w:rsid w:val="003A50DA"/>
    <w:rsid w:val="003A54BF"/>
    <w:rsid w:val="003A54FE"/>
    <w:rsid w:val="003A5EA3"/>
    <w:rsid w:val="003A5F1D"/>
    <w:rsid w:val="003A64EC"/>
    <w:rsid w:val="003A65C8"/>
    <w:rsid w:val="003A6903"/>
    <w:rsid w:val="003A6ACA"/>
    <w:rsid w:val="003A6E15"/>
    <w:rsid w:val="003A752D"/>
    <w:rsid w:val="003A7592"/>
    <w:rsid w:val="003A7B75"/>
    <w:rsid w:val="003A7C4D"/>
    <w:rsid w:val="003A7C9B"/>
    <w:rsid w:val="003B004F"/>
    <w:rsid w:val="003B0133"/>
    <w:rsid w:val="003B0294"/>
    <w:rsid w:val="003B0400"/>
    <w:rsid w:val="003B04E8"/>
    <w:rsid w:val="003B0726"/>
    <w:rsid w:val="003B08CC"/>
    <w:rsid w:val="003B0EBB"/>
    <w:rsid w:val="003B11B5"/>
    <w:rsid w:val="003B1405"/>
    <w:rsid w:val="003B18BC"/>
    <w:rsid w:val="003B1ABA"/>
    <w:rsid w:val="003B1B6D"/>
    <w:rsid w:val="003B20B8"/>
    <w:rsid w:val="003B22B0"/>
    <w:rsid w:val="003B2308"/>
    <w:rsid w:val="003B23EC"/>
    <w:rsid w:val="003B37E2"/>
    <w:rsid w:val="003B3D36"/>
    <w:rsid w:val="003B3EB7"/>
    <w:rsid w:val="003B425B"/>
    <w:rsid w:val="003B465E"/>
    <w:rsid w:val="003B4AB4"/>
    <w:rsid w:val="003B4B95"/>
    <w:rsid w:val="003B4EDE"/>
    <w:rsid w:val="003B5045"/>
    <w:rsid w:val="003B5360"/>
    <w:rsid w:val="003B5393"/>
    <w:rsid w:val="003B5501"/>
    <w:rsid w:val="003B5886"/>
    <w:rsid w:val="003B5A63"/>
    <w:rsid w:val="003B5BC3"/>
    <w:rsid w:val="003B5F42"/>
    <w:rsid w:val="003B6099"/>
    <w:rsid w:val="003B6558"/>
    <w:rsid w:val="003B6AEE"/>
    <w:rsid w:val="003B75A5"/>
    <w:rsid w:val="003B7BE2"/>
    <w:rsid w:val="003B7D8D"/>
    <w:rsid w:val="003B7F4E"/>
    <w:rsid w:val="003C009D"/>
    <w:rsid w:val="003C022E"/>
    <w:rsid w:val="003C04E1"/>
    <w:rsid w:val="003C051B"/>
    <w:rsid w:val="003C0779"/>
    <w:rsid w:val="003C08B9"/>
    <w:rsid w:val="003C0A7C"/>
    <w:rsid w:val="003C0F57"/>
    <w:rsid w:val="003C15FA"/>
    <w:rsid w:val="003C1614"/>
    <w:rsid w:val="003C1710"/>
    <w:rsid w:val="003C18D9"/>
    <w:rsid w:val="003C1CF4"/>
    <w:rsid w:val="003C20EC"/>
    <w:rsid w:val="003C2319"/>
    <w:rsid w:val="003C2479"/>
    <w:rsid w:val="003C314C"/>
    <w:rsid w:val="003C359E"/>
    <w:rsid w:val="003C3722"/>
    <w:rsid w:val="003C38EE"/>
    <w:rsid w:val="003C3A81"/>
    <w:rsid w:val="003C3B10"/>
    <w:rsid w:val="003C3B40"/>
    <w:rsid w:val="003C3BD8"/>
    <w:rsid w:val="003C4101"/>
    <w:rsid w:val="003C4589"/>
    <w:rsid w:val="003C463C"/>
    <w:rsid w:val="003C476D"/>
    <w:rsid w:val="003C4942"/>
    <w:rsid w:val="003C4993"/>
    <w:rsid w:val="003C4A39"/>
    <w:rsid w:val="003C5077"/>
    <w:rsid w:val="003C50B7"/>
    <w:rsid w:val="003C51B4"/>
    <w:rsid w:val="003C543B"/>
    <w:rsid w:val="003C5BA1"/>
    <w:rsid w:val="003C5C0B"/>
    <w:rsid w:val="003C601F"/>
    <w:rsid w:val="003C6052"/>
    <w:rsid w:val="003C6198"/>
    <w:rsid w:val="003C6386"/>
    <w:rsid w:val="003C6B58"/>
    <w:rsid w:val="003C6BBE"/>
    <w:rsid w:val="003C6C44"/>
    <w:rsid w:val="003C6F50"/>
    <w:rsid w:val="003C71FA"/>
    <w:rsid w:val="003C722E"/>
    <w:rsid w:val="003C7841"/>
    <w:rsid w:val="003C79E6"/>
    <w:rsid w:val="003D0568"/>
    <w:rsid w:val="003D07E9"/>
    <w:rsid w:val="003D09D5"/>
    <w:rsid w:val="003D0A30"/>
    <w:rsid w:val="003D10CA"/>
    <w:rsid w:val="003D1A6A"/>
    <w:rsid w:val="003D28DA"/>
    <w:rsid w:val="003D2B8D"/>
    <w:rsid w:val="003D2C57"/>
    <w:rsid w:val="003D2DD5"/>
    <w:rsid w:val="003D2DE7"/>
    <w:rsid w:val="003D327E"/>
    <w:rsid w:val="003D32C3"/>
    <w:rsid w:val="003D3847"/>
    <w:rsid w:val="003D3A17"/>
    <w:rsid w:val="003D44A7"/>
    <w:rsid w:val="003D45B0"/>
    <w:rsid w:val="003D48F7"/>
    <w:rsid w:val="003D4A93"/>
    <w:rsid w:val="003D4D0D"/>
    <w:rsid w:val="003D4F38"/>
    <w:rsid w:val="003D5095"/>
    <w:rsid w:val="003D548D"/>
    <w:rsid w:val="003D58FF"/>
    <w:rsid w:val="003D6080"/>
    <w:rsid w:val="003D61B7"/>
    <w:rsid w:val="003D624D"/>
    <w:rsid w:val="003D62A1"/>
    <w:rsid w:val="003D62DA"/>
    <w:rsid w:val="003D749B"/>
    <w:rsid w:val="003D75D9"/>
    <w:rsid w:val="003D7C1B"/>
    <w:rsid w:val="003E0503"/>
    <w:rsid w:val="003E1029"/>
    <w:rsid w:val="003E15FD"/>
    <w:rsid w:val="003E1667"/>
    <w:rsid w:val="003E1E70"/>
    <w:rsid w:val="003E2132"/>
    <w:rsid w:val="003E21F9"/>
    <w:rsid w:val="003E2395"/>
    <w:rsid w:val="003E280B"/>
    <w:rsid w:val="003E2DC9"/>
    <w:rsid w:val="003E30D3"/>
    <w:rsid w:val="003E339E"/>
    <w:rsid w:val="003E3A11"/>
    <w:rsid w:val="003E3AC4"/>
    <w:rsid w:val="003E3EEC"/>
    <w:rsid w:val="003E4E39"/>
    <w:rsid w:val="003E50FD"/>
    <w:rsid w:val="003E52A1"/>
    <w:rsid w:val="003E5B59"/>
    <w:rsid w:val="003E5C3E"/>
    <w:rsid w:val="003E5C70"/>
    <w:rsid w:val="003E5D92"/>
    <w:rsid w:val="003E5E42"/>
    <w:rsid w:val="003E5F0F"/>
    <w:rsid w:val="003E66ED"/>
    <w:rsid w:val="003E6923"/>
    <w:rsid w:val="003E6AA8"/>
    <w:rsid w:val="003E6D03"/>
    <w:rsid w:val="003E6EBE"/>
    <w:rsid w:val="003E705B"/>
    <w:rsid w:val="003E7700"/>
    <w:rsid w:val="003E7C33"/>
    <w:rsid w:val="003E7D26"/>
    <w:rsid w:val="003E7EE7"/>
    <w:rsid w:val="003E7FC2"/>
    <w:rsid w:val="003F003D"/>
    <w:rsid w:val="003F0071"/>
    <w:rsid w:val="003F0492"/>
    <w:rsid w:val="003F0527"/>
    <w:rsid w:val="003F0A0F"/>
    <w:rsid w:val="003F0AF3"/>
    <w:rsid w:val="003F0BDC"/>
    <w:rsid w:val="003F145B"/>
    <w:rsid w:val="003F1743"/>
    <w:rsid w:val="003F191F"/>
    <w:rsid w:val="003F1CF2"/>
    <w:rsid w:val="003F1CF5"/>
    <w:rsid w:val="003F1E6E"/>
    <w:rsid w:val="003F1F40"/>
    <w:rsid w:val="003F2643"/>
    <w:rsid w:val="003F32E1"/>
    <w:rsid w:val="003F37E8"/>
    <w:rsid w:val="003F3818"/>
    <w:rsid w:val="003F38CD"/>
    <w:rsid w:val="003F3928"/>
    <w:rsid w:val="003F3A57"/>
    <w:rsid w:val="003F3CCC"/>
    <w:rsid w:val="003F403C"/>
    <w:rsid w:val="003F406A"/>
    <w:rsid w:val="003F4830"/>
    <w:rsid w:val="003F4913"/>
    <w:rsid w:val="003F4C4F"/>
    <w:rsid w:val="003F4D17"/>
    <w:rsid w:val="003F4D61"/>
    <w:rsid w:val="003F529D"/>
    <w:rsid w:val="003F52FB"/>
    <w:rsid w:val="003F5B43"/>
    <w:rsid w:val="003F5BC7"/>
    <w:rsid w:val="003F6124"/>
    <w:rsid w:val="003F6150"/>
    <w:rsid w:val="003F64B6"/>
    <w:rsid w:val="003F65E7"/>
    <w:rsid w:val="003F6916"/>
    <w:rsid w:val="003F69C9"/>
    <w:rsid w:val="003F73B9"/>
    <w:rsid w:val="003F7981"/>
    <w:rsid w:val="003F79E5"/>
    <w:rsid w:val="003F7B42"/>
    <w:rsid w:val="003F7BA3"/>
    <w:rsid w:val="003F7EAE"/>
    <w:rsid w:val="003F7FAA"/>
    <w:rsid w:val="0040054C"/>
    <w:rsid w:val="0040065D"/>
    <w:rsid w:val="004006A2"/>
    <w:rsid w:val="00400D30"/>
    <w:rsid w:val="00400E12"/>
    <w:rsid w:val="00400ED0"/>
    <w:rsid w:val="004011A3"/>
    <w:rsid w:val="004012D2"/>
    <w:rsid w:val="004012FC"/>
    <w:rsid w:val="004013A5"/>
    <w:rsid w:val="004016D5"/>
    <w:rsid w:val="004017EC"/>
    <w:rsid w:val="00401C13"/>
    <w:rsid w:val="00401CC5"/>
    <w:rsid w:val="004024E9"/>
    <w:rsid w:val="00402D97"/>
    <w:rsid w:val="00402ED3"/>
    <w:rsid w:val="0040314C"/>
    <w:rsid w:val="0040323B"/>
    <w:rsid w:val="004042E1"/>
    <w:rsid w:val="0040453E"/>
    <w:rsid w:val="004049FC"/>
    <w:rsid w:val="00404CBA"/>
    <w:rsid w:val="00404FC3"/>
    <w:rsid w:val="004058BC"/>
    <w:rsid w:val="00406041"/>
    <w:rsid w:val="004064DD"/>
    <w:rsid w:val="004066F8"/>
    <w:rsid w:val="004075E4"/>
    <w:rsid w:val="004076C0"/>
    <w:rsid w:val="0040779A"/>
    <w:rsid w:val="00407D2F"/>
    <w:rsid w:val="00407EBA"/>
    <w:rsid w:val="00407EBE"/>
    <w:rsid w:val="004106E2"/>
    <w:rsid w:val="004108FF"/>
    <w:rsid w:val="004109AA"/>
    <w:rsid w:val="00410BBE"/>
    <w:rsid w:val="00410CA5"/>
    <w:rsid w:val="0041108A"/>
    <w:rsid w:val="00411712"/>
    <w:rsid w:val="00411B2B"/>
    <w:rsid w:val="00411D9C"/>
    <w:rsid w:val="004128DE"/>
    <w:rsid w:val="00412B37"/>
    <w:rsid w:val="00412DF1"/>
    <w:rsid w:val="004138D5"/>
    <w:rsid w:val="0041390F"/>
    <w:rsid w:val="00413B62"/>
    <w:rsid w:val="00413DC0"/>
    <w:rsid w:val="00414477"/>
    <w:rsid w:val="0041449A"/>
    <w:rsid w:val="004146AF"/>
    <w:rsid w:val="00414892"/>
    <w:rsid w:val="00414B20"/>
    <w:rsid w:val="00414BFA"/>
    <w:rsid w:val="00415496"/>
    <w:rsid w:val="00415765"/>
    <w:rsid w:val="0041581E"/>
    <w:rsid w:val="00415929"/>
    <w:rsid w:val="00415C8E"/>
    <w:rsid w:val="00415D77"/>
    <w:rsid w:val="00415FD3"/>
    <w:rsid w:val="0041642E"/>
    <w:rsid w:val="00416490"/>
    <w:rsid w:val="004165F0"/>
    <w:rsid w:val="004167A3"/>
    <w:rsid w:val="00416D22"/>
    <w:rsid w:val="00417254"/>
    <w:rsid w:val="00417360"/>
    <w:rsid w:val="00417B46"/>
    <w:rsid w:val="00420292"/>
    <w:rsid w:val="0042042B"/>
    <w:rsid w:val="004204CF"/>
    <w:rsid w:val="004208B0"/>
    <w:rsid w:val="00420BB6"/>
    <w:rsid w:val="00420E2E"/>
    <w:rsid w:val="00420F72"/>
    <w:rsid w:val="00421267"/>
    <w:rsid w:val="00421717"/>
    <w:rsid w:val="00421824"/>
    <w:rsid w:val="00421E67"/>
    <w:rsid w:val="00421F21"/>
    <w:rsid w:val="00421F41"/>
    <w:rsid w:val="00421F43"/>
    <w:rsid w:val="00421F55"/>
    <w:rsid w:val="00421FB4"/>
    <w:rsid w:val="00422153"/>
    <w:rsid w:val="0042221C"/>
    <w:rsid w:val="00422319"/>
    <w:rsid w:val="00422390"/>
    <w:rsid w:val="0042262C"/>
    <w:rsid w:val="004229B1"/>
    <w:rsid w:val="00422E45"/>
    <w:rsid w:val="00422E7B"/>
    <w:rsid w:val="0042329C"/>
    <w:rsid w:val="004235A8"/>
    <w:rsid w:val="004237A8"/>
    <w:rsid w:val="00424742"/>
    <w:rsid w:val="00424D4C"/>
    <w:rsid w:val="00424DC1"/>
    <w:rsid w:val="0042532E"/>
    <w:rsid w:val="004254C3"/>
    <w:rsid w:val="00425A99"/>
    <w:rsid w:val="004262AB"/>
    <w:rsid w:val="0042641F"/>
    <w:rsid w:val="0042694B"/>
    <w:rsid w:val="00426A67"/>
    <w:rsid w:val="00426C79"/>
    <w:rsid w:val="004272A5"/>
    <w:rsid w:val="00427A9A"/>
    <w:rsid w:val="00427AF9"/>
    <w:rsid w:val="00427B01"/>
    <w:rsid w:val="00427D17"/>
    <w:rsid w:val="00427D65"/>
    <w:rsid w:val="00427D78"/>
    <w:rsid w:val="004306C4"/>
    <w:rsid w:val="00430BA4"/>
    <w:rsid w:val="004310B2"/>
    <w:rsid w:val="00431347"/>
    <w:rsid w:val="00431438"/>
    <w:rsid w:val="00431D4B"/>
    <w:rsid w:val="0043222E"/>
    <w:rsid w:val="004323A2"/>
    <w:rsid w:val="004326B5"/>
    <w:rsid w:val="00432900"/>
    <w:rsid w:val="00432B33"/>
    <w:rsid w:val="00432C6F"/>
    <w:rsid w:val="00432D3B"/>
    <w:rsid w:val="00432D5C"/>
    <w:rsid w:val="00432FCF"/>
    <w:rsid w:val="004331EF"/>
    <w:rsid w:val="00433315"/>
    <w:rsid w:val="00433408"/>
    <w:rsid w:val="00433DF2"/>
    <w:rsid w:val="00433ED2"/>
    <w:rsid w:val="0043455C"/>
    <w:rsid w:val="0043496F"/>
    <w:rsid w:val="00434D20"/>
    <w:rsid w:val="00434FB7"/>
    <w:rsid w:val="0043503D"/>
    <w:rsid w:val="0043508E"/>
    <w:rsid w:val="00435111"/>
    <w:rsid w:val="00435FCA"/>
    <w:rsid w:val="0043608A"/>
    <w:rsid w:val="004360C4"/>
    <w:rsid w:val="00436229"/>
    <w:rsid w:val="00436313"/>
    <w:rsid w:val="0043645D"/>
    <w:rsid w:val="0043660F"/>
    <w:rsid w:val="00436E5C"/>
    <w:rsid w:val="00437910"/>
    <w:rsid w:val="00440215"/>
    <w:rsid w:val="004402A1"/>
    <w:rsid w:val="0044038E"/>
    <w:rsid w:val="0044096D"/>
    <w:rsid w:val="00440A57"/>
    <w:rsid w:val="00440ABC"/>
    <w:rsid w:val="00440DF2"/>
    <w:rsid w:val="00440E62"/>
    <w:rsid w:val="00440EF3"/>
    <w:rsid w:val="004410D5"/>
    <w:rsid w:val="00441223"/>
    <w:rsid w:val="0044127F"/>
    <w:rsid w:val="00441719"/>
    <w:rsid w:val="00441A3C"/>
    <w:rsid w:val="00441AE8"/>
    <w:rsid w:val="00441C73"/>
    <w:rsid w:val="004420A9"/>
    <w:rsid w:val="00442415"/>
    <w:rsid w:val="00442845"/>
    <w:rsid w:val="00442DD0"/>
    <w:rsid w:val="00442E69"/>
    <w:rsid w:val="00442E8F"/>
    <w:rsid w:val="00442E90"/>
    <w:rsid w:val="00443045"/>
    <w:rsid w:val="00443432"/>
    <w:rsid w:val="00443B45"/>
    <w:rsid w:val="00443C99"/>
    <w:rsid w:val="004445E7"/>
    <w:rsid w:val="004449CD"/>
    <w:rsid w:val="00444D4D"/>
    <w:rsid w:val="004462F5"/>
    <w:rsid w:val="00446E1B"/>
    <w:rsid w:val="0044750B"/>
    <w:rsid w:val="004477F8"/>
    <w:rsid w:val="00447DF8"/>
    <w:rsid w:val="004502FE"/>
    <w:rsid w:val="00450607"/>
    <w:rsid w:val="0045079A"/>
    <w:rsid w:val="00450931"/>
    <w:rsid w:val="00450BE1"/>
    <w:rsid w:val="00450DD0"/>
    <w:rsid w:val="00450F4B"/>
    <w:rsid w:val="004510CF"/>
    <w:rsid w:val="00451482"/>
    <w:rsid w:val="0045182D"/>
    <w:rsid w:val="00451D2A"/>
    <w:rsid w:val="00451FEB"/>
    <w:rsid w:val="00452503"/>
    <w:rsid w:val="004527B5"/>
    <w:rsid w:val="004529CB"/>
    <w:rsid w:val="00453E37"/>
    <w:rsid w:val="0045469E"/>
    <w:rsid w:val="00454800"/>
    <w:rsid w:val="004548FB"/>
    <w:rsid w:val="00454B4C"/>
    <w:rsid w:val="00454DDE"/>
    <w:rsid w:val="00455270"/>
    <w:rsid w:val="0045533A"/>
    <w:rsid w:val="0045560E"/>
    <w:rsid w:val="00455E4E"/>
    <w:rsid w:val="004563E0"/>
    <w:rsid w:val="00456695"/>
    <w:rsid w:val="00456C8B"/>
    <w:rsid w:val="00456CE3"/>
    <w:rsid w:val="004571C1"/>
    <w:rsid w:val="0045766F"/>
    <w:rsid w:val="0045773D"/>
    <w:rsid w:val="00457C3C"/>
    <w:rsid w:val="00460708"/>
    <w:rsid w:val="004610AC"/>
    <w:rsid w:val="0046180D"/>
    <w:rsid w:val="004619C6"/>
    <w:rsid w:val="00461B20"/>
    <w:rsid w:val="00461DB6"/>
    <w:rsid w:val="0046229E"/>
    <w:rsid w:val="00462319"/>
    <w:rsid w:val="00462580"/>
    <w:rsid w:val="00462635"/>
    <w:rsid w:val="0046274A"/>
    <w:rsid w:val="004628E9"/>
    <w:rsid w:val="00462D06"/>
    <w:rsid w:val="004630E4"/>
    <w:rsid w:val="00463502"/>
    <w:rsid w:val="004636BE"/>
    <w:rsid w:val="004643B3"/>
    <w:rsid w:val="004646F9"/>
    <w:rsid w:val="00464766"/>
    <w:rsid w:val="00464A3C"/>
    <w:rsid w:val="00464BA2"/>
    <w:rsid w:val="00464E14"/>
    <w:rsid w:val="00465044"/>
    <w:rsid w:val="004650B7"/>
    <w:rsid w:val="00465730"/>
    <w:rsid w:val="0046578C"/>
    <w:rsid w:val="00465C5A"/>
    <w:rsid w:val="004661B8"/>
    <w:rsid w:val="00466414"/>
    <w:rsid w:val="00466643"/>
    <w:rsid w:val="004666A2"/>
    <w:rsid w:val="004669C9"/>
    <w:rsid w:val="00466EBE"/>
    <w:rsid w:val="00467383"/>
    <w:rsid w:val="004701E0"/>
    <w:rsid w:val="00470293"/>
    <w:rsid w:val="00470394"/>
    <w:rsid w:val="00470680"/>
    <w:rsid w:val="00470697"/>
    <w:rsid w:val="00470788"/>
    <w:rsid w:val="00470ADF"/>
    <w:rsid w:val="00470B96"/>
    <w:rsid w:val="0047141D"/>
    <w:rsid w:val="0047144B"/>
    <w:rsid w:val="00471741"/>
    <w:rsid w:val="0047189F"/>
    <w:rsid w:val="004719D9"/>
    <w:rsid w:val="00471F39"/>
    <w:rsid w:val="00472080"/>
    <w:rsid w:val="0047243C"/>
    <w:rsid w:val="00472581"/>
    <w:rsid w:val="004727A9"/>
    <w:rsid w:val="004728AF"/>
    <w:rsid w:val="00472923"/>
    <w:rsid w:val="00472A56"/>
    <w:rsid w:val="00472DEC"/>
    <w:rsid w:val="00472E10"/>
    <w:rsid w:val="00473933"/>
    <w:rsid w:val="004739E9"/>
    <w:rsid w:val="00473D19"/>
    <w:rsid w:val="00473DDE"/>
    <w:rsid w:val="00474299"/>
    <w:rsid w:val="004742B4"/>
    <w:rsid w:val="004742C7"/>
    <w:rsid w:val="00474616"/>
    <w:rsid w:val="004748CF"/>
    <w:rsid w:val="004751E4"/>
    <w:rsid w:val="00475317"/>
    <w:rsid w:val="00475837"/>
    <w:rsid w:val="004758BF"/>
    <w:rsid w:val="00475D68"/>
    <w:rsid w:val="00476092"/>
    <w:rsid w:val="00476412"/>
    <w:rsid w:val="004764EE"/>
    <w:rsid w:val="00476777"/>
    <w:rsid w:val="004767C5"/>
    <w:rsid w:val="004768E9"/>
    <w:rsid w:val="00476C80"/>
    <w:rsid w:val="00476ED8"/>
    <w:rsid w:val="0047706F"/>
    <w:rsid w:val="004770C3"/>
    <w:rsid w:val="00477492"/>
    <w:rsid w:val="00477569"/>
    <w:rsid w:val="0047776D"/>
    <w:rsid w:val="004777D4"/>
    <w:rsid w:val="00477983"/>
    <w:rsid w:val="00477A67"/>
    <w:rsid w:val="00477C4E"/>
    <w:rsid w:val="00480258"/>
    <w:rsid w:val="0048066F"/>
    <w:rsid w:val="00480817"/>
    <w:rsid w:val="0048112A"/>
    <w:rsid w:val="0048157A"/>
    <w:rsid w:val="00481704"/>
    <w:rsid w:val="00481758"/>
    <w:rsid w:val="00481961"/>
    <w:rsid w:val="00482098"/>
    <w:rsid w:val="00482253"/>
    <w:rsid w:val="00482959"/>
    <w:rsid w:val="00482AA0"/>
    <w:rsid w:val="00482E14"/>
    <w:rsid w:val="004831F7"/>
    <w:rsid w:val="00483637"/>
    <w:rsid w:val="00483F85"/>
    <w:rsid w:val="00484421"/>
    <w:rsid w:val="00484C26"/>
    <w:rsid w:val="00484C8F"/>
    <w:rsid w:val="00484DEE"/>
    <w:rsid w:val="00485315"/>
    <w:rsid w:val="0048540A"/>
    <w:rsid w:val="00485924"/>
    <w:rsid w:val="00485A71"/>
    <w:rsid w:val="00485D09"/>
    <w:rsid w:val="00486F4D"/>
    <w:rsid w:val="0048714B"/>
    <w:rsid w:val="004872B8"/>
    <w:rsid w:val="004873B3"/>
    <w:rsid w:val="0048790B"/>
    <w:rsid w:val="00487AB0"/>
    <w:rsid w:val="00490141"/>
    <w:rsid w:val="004901E2"/>
    <w:rsid w:val="0049028C"/>
    <w:rsid w:val="004902B3"/>
    <w:rsid w:val="00490377"/>
    <w:rsid w:val="00490594"/>
    <w:rsid w:val="0049075D"/>
    <w:rsid w:val="004908DC"/>
    <w:rsid w:val="0049110C"/>
    <w:rsid w:val="004911EF"/>
    <w:rsid w:val="00491AF5"/>
    <w:rsid w:val="00491C29"/>
    <w:rsid w:val="00491DC1"/>
    <w:rsid w:val="00491DE7"/>
    <w:rsid w:val="00492153"/>
    <w:rsid w:val="0049216F"/>
    <w:rsid w:val="004927B5"/>
    <w:rsid w:val="00492FB5"/>
    <w:rsid w:val="00493A01"/>
    <w:rsid w:val="00493B62"/>
    <w:rsid w:val="00493C1C"/>
    <w:rsid w:val="00493D82"/>
    <w:rsid w:val="00493F68"/>
    <w:rsid w:val="004943BA"/>
    <w:rsid w:val="004945BF"/>
    <w:rsid w:val="00494A93"/>
    <w:rsid w:val="00494B80"/>
    <w:rsid w:val="00494F42"/>
    <w:rsid w:val="00494F9E"/>
    <w:rsid w:val="00495002"/>
    <w:rsid w:val="00495289"/>
    <w:rsid w:val="00495679"/>
    <w:rsid w:val="00495720"/>
    <w:rsid w:val="00496006"/>
    <w:rsid w:val="00496360"/>
    <w:rsid w:val="00496ED1"/>
    <w:rsid w:val="00497080"/>
    <w:rsid w:val="00497128"/>
    <w:rsid w:val="00497254"/>
    <w:rsid w:val="00497AD7"/>
    <w:rsid w:val="00497AF8"/>
    <w:rsid w:val="004A03CF"/>
    <w:rsid w:val="004A0425"/>
    <w:rsid w:val="004A0F61"/>
    <w:rsid w:val="004A110B"/>
    <w:rsid w:val="004A11D8"/>
    <w:rsid w:val="004A12C2"/>
    <w:rsid w:val="004A14E6"/>
    <w:rsid w:val="004A15D7"/>
    <w:rsid w:val="004A167F"/>
    <w:rsid w:val="004A1A90"/>
    <w:rsid w:val="004A1D6E"/>
    <w:rsid w:val="004A234F"/>
    <w:rsid w:val="004A24D1"/>
    <w:rsid w:val="004A26BE"/>
    <w:rsid w:val="004A27D5"/>
    <w:rsid w:val="004A29A2"/>
    <w:rsid w:val="004A3264"/>
    <w:rsid w:val="004A3351"/>
    <w:rsid w:val="004A3669"/>
    <w:rsid w:val="004A3A01"/>
    <w:rsid w:val="004A3B37"/>
    <w:rsid w:val="004A418D"/>
    <w:rsid w:val="004A4290"/>
    <w:rsid w:val="004A4448"/>
    <w:rsid w:val="004A455A"/>
    <w:rsid w:val="004A45CE"/>
    <w:rsid w:val="004A467C"/>
    <w:rsid w:val="004A498F"/>
    <w:rsid w:val="004A4AAE"/>
    <w:rsid w:val="004A524B"/>
    <w:rsid w:val="004A524E"/>
    <w:rsid w:val="004A5362"/>
    <w:rsid w:val="004A55E8"/>
    <w:rsid w:val="004A5D0D"/>
    <w:rsid w:val="004A6028"/>
    <w:rsid w:val="004A6135"/>
    <w:rsid w:val="004A61D0"/>
    <w:rsid w:val="004A66CE"/>
    <w:rsid w:val="004A67C6"/>
    <w:rsid w:val="004A69E9"/>
    <w:rsid w:val="004A6CB9"/>
    <w:rsid w:val="004A74A7"/>
    <w:rsid w:val="004A75E1"/>
    <w:rsid w:val="004A7752"/>
    <w:rsid w:val="004A7897"/>
    <w:rsid w:val="004B007D"/>
    <w:rsid w:val="004B0828"/>
    <w:rsid w:val="004B0FDF"/>
    <w:rsid w:val="004B13EB"/>
    <w:rsid w:val="004B19C8"/>
    <w:rsid w:val="004B1D0F"/>
    <w:rsid w:val="004B2303"/>
    <w:rsid w:val="004B2A67"/>
    <w:rsid w:val="004B2D94"/>
    <w:rsid w:val="004B3466"/>
    <w:rsid w:val="004B3750"/>
    <w:rsid w:val="004B3E24"/>
    <w:rsid w:val="004B3E59"/>
    <w:rsid w:val="004B4127"/>
    <w:rsid w:val="004B41D1"/>
    <w:rsid w:val="004B4824"/>
    <w:rsid w:val="004B48CA"/>
    <w:rsid w:val="004B4DA3"/>
    <w:rsid w:val="004B516E"/>
    <w:rsid w:val="004B5B96"/>
    <w:rsid w:val="004B5F33"/>
    <w:rsid w:val="004B6D0E"/>
    <w:rsid w:val="004B762F"/>
    <w:rsid w:val="004B7AF8"/>
    <w:rsid w:val="004B7E27"/>
    <w:rsid w:val="004B7FF0"/>
    <w:rsid w:val="004C0177"/>
    <w:rsid w:val="004C02B5"/>
    <w:rsid w:val="004C050E"/>
    <w:rsid w:val="004C0DB6"/>
    <w:rsid w:val="004C10E7"/>
    <w:rsid w:val="004C1290"/>
    <w:rsid w:val="004C15EC"/>
    <w:rsid w:val="004C1708"/>
    <w:rsid w:val="004C2082"/>
    <w:rsid w:val="004C21BD"/>
    <w:rsid w:val="004C2273"/>
    <w:rsid w:val="004C271F"/>
    <w:rsid w:val="004C30C5"/>
    <w:rsid w:val="004C352E"/>
    <w:rsid w:val="004C38EF"/>
    <w:rsid w:val="004C3EA8"/>
    <w:rsid w:val="004C3EB8"/>
    <w:rsid w:val="004C402F"/>
    <w:rsid w:val="004C43AB"/>
    <w:rsid w:val="004C47AA"/>
    <w:rsid w:val="004C47B8"/>
    <w:rsid w:val="004C5239"/>
    <w:rsid w:val="004C5351"/>
    <w:rsid w:val="004C5994"/>
    <w:rsid w:val="004C5FAB"/>
    <w:rsid w:val="004C62FC"/>
    <w:rsid w:val="004C6640"/>
    <w:rsid w:val="004C67D3"/>
    <w:rsid w:val="004C69C5"/>
    <w:rsid w:val="004C73A7"/>
    <w:rsid w:val="004C73B2"/>
    <w:rsid w:val="004C7712"/>
    <w:rsid w:val="004C7A60"/>
    <w:rsid w:val="004D043B"/>
    <w:rsid w:val="004D0A52"/>
    <w:rsid w:val="004D0D58"/>
    <w:rsid w:val="004D0D63"/>
    <w:rsid w:val="004D1390"/>
    <w:rsid w:val="004D13FC"/>
    <w:rsid w:val="004D1BAB"/>
    <w:rsid w:val="004D1C6F"/>
    <w:rsid w:val="004D1CB7"/>
    <w:rsid w:val="004D209E"/>
    <w:rsid w:val="004D21C3"/>
    <w:rsid w:val="004D2558"/>
    <w:rsid w:val="004D2695"/>
    <w:rsid w:val="004D2ED1"/>
    <w:rsid w:val="004D2F20"/>
    <w:rsid w:val="004D315D"/>
    <w:rsid w:val="004D3646"/>
    <w:rsid w:val="004D37FC"/>
    <w:rsid w:val="004D3984"/>
    <w:rsid w:val="004D470A"/>
    <w:rsid w:val="004D5039"/>
    <w:rsid w:val="004D51BD"/>
    <w:rsid w:val="004D5304"/>
    <w:rsid w:val="004D5354"/>
    <w:rsid w:val="004D5721"/>
    <w:rsid w:val="004D5B16"/>
    <w:rsid w:val="004D5E5F"/>
    <w:rsid w:val="004D5F88"/>
    <w:rsid w:val="004D62D2"/>
    <w:rsid w:val="004D65C1"/>
    <w:rsid w:val="004D65CC"/>
    <w:rsid w:val="004D668A"/>
    <w:rsid w:val="004D68D9"/>
    <w:rsid w:val="004D6C9D"/>
    <w:rsid w:val="004D7214"/>
    <w:rsid w:val="004D76E3"/>
    <w:rsid w:val="004D771D"/>
    <w:rsid w:val="004D7901"/>
    <w:rsid w:val="004D7CD7"/>
    <w:rsid w:val="004E08AB"/>
    <w:rsid w:val="004E10D9"/>
    <w:rsid w:val="004E1683"/>
    <w:rsid w:val="004E1704"/>
    <w:rsid w:val="004E1C1F"/>
    <w:rsid w:val="004E1FF6"/>
    <w:rsid w:val="004E2315"/>
    <w:rsid w:val="004E23CB"/>
    <w:rsid w:val="004E2653"/>
    <w:rsid w:val="004E2942"/>
    <w:rsid w:val="004E2E2A"/>
    <w:rsid w:val="004E33FE"/>
    <w:rsid w:val="004E3ABC"/>
    <w:rsid w:val="004E3F0A"/>
    <w:rsid w:val="004E427C"/>
    <w:rsid w:val="004E429E"/>
    <w:rsid w:val="004E4799"/>
    <w:rsid w:val="004E4D20"/>
    <w:rsid w:val="004E5055"/>
    <w:rsid w:val="004E55F2"/>
    <w:rsid w:val="004E5860"/>
    <w:rsid w:val="004E5891"/>
    <w:rsid w:val="004E596F"/>
    <w:rsid w:val="004E5A87"/>
    <w:rsid w:val="004E5F69"/>
    <w:rsid w:val="004E605D"/>
    <w:rsid w:val="004E62A6"/>
    <w:rsid w:val="004E62B8"/>
    <w:rsid w:val="004E6814"/>
    <w:rsid w:val="004E6AE3"/>
    <w:rsid w:val="004E6FD5"/>
    <w:rsid w:val="004E7BC9"/>
    <w:rsid w:val="004F0A92"/>
    <w:rsid w:val="004F0B58"/>
    <w:rsid w:val="004F174E"/>
    <w:rsid w:val="004F19C0"/>
    <w:rsid w:val="004F1F22"/>
    <w:rsid w:val="004F1FE8"/>
    <w:rsid w:val="004F20A0"/>
    <w:rsid w:val="004F2194"/>
    <w:rsid w:val="004F2307"/>
    <w:rsid w:val="004F244A"/>
    <w:rsid w:val="004F2D2C"/>
    <w:rsid w:val="004F2FF5"/>
    <w:rsid w:val="004F3B91"/>
    <w:rsid w:val="004F3F01"/>
    <w:rsid w:val="004F429B"/>
    <w:rsid w:val="004F435B"/>
    <w:rsid w:val="004F4D28"/>
    <w:rsid w:val="004F4DB7"/>
    <w:rsid w:val="004F4FA6"/>
    <w:rsid w:val="004F517D"/>
    <w:rsid w:val="004F5421"/>
    <w:rsid w:val="004F5E8B"/>
    <w:rsid w:val="004F5FAB"/>
    <w:rsid w:val="004F6252"/>
    <w:rsid w:val="004F63C7"/>
    <w:rsid w:val="004F64B9"/>
    <w:rsid w:val="004F6675"/>
    <w:rsid w:val="004F67C4"/>
    <w:rsid w:val="004F6951"/>
    <w:rsid w:val="004F6F32"/>
    <w:rsid w:val="004F7159"/>
    <w:rsid w:val="004F721E"/>
    <w:rsid w:val="004F740D"/>
    <w:rsid w:val="004F756C"/>
    <w:rsid w:val="004F772F"/>
    <w:rsid w:val="004F77F0"/>
    <w:rsid w:val="004F7C30"/>
    <w:rsid w:val="004F7D9C"/>
    <w:rsid w:val="004F7E8D"/>
    <w:rsid w:val="004F7FF9"/>
    <w:rsid w:val="005002F3"/>
    <w:rsid w:val="00500329"/>
    <w:rsid w:val="0050068C"/>
    <w:rsid w:val="005006A0"/>
    <w:rsid w:val="005008E2"/>
    <w:rsid w:val="00500B74"/>
    <w:rsid w:val="00500D0E"/>
    <w:rsid w:val="00501349"/>
    <w:rsid w:val="005016C8"/>
    <w:rsid w:val="00501735"/>
    <w:rsid w:val="005018CA"/>
    <w:rsid w:val="00501AC0"/>
    <w:rsid w:val="00501B77"/>
    <w:rsid w:val="00501FA8"/>
    <w:rsid w:val="00502254"/>
    <w:rsid w:val="00502417"/>
    <w:rsid w:val="005024D4"/>
    <w:rsid w:val="00502919"/>
    <w:rsid w:val="00503A96"/>
    <w:rsid w:val="00503D29"/>
    <w:rsid w:val="00504196"/>
    <w:rsid w:val="005047D5"/>
    <w:rsid w:val="00504844"/>
    <w:rsid w:val="0050490D"/>
    <w:rsid w:val="00504D77"/>
    <w:rsid w:val="00504ED5"/>
    <w:rsid w:val="00505092"/>
    <w:rsid w:val="005053A8"/>
    <w:rsid w:val="0050595F"/>
    <w:rsid w:val="00505A70"/>
    <w:rsid w:val="00505BD0"/>
    <w:rsid w:val="0050607F"/>
    <w:rsid w:val="00506343"/>
    <w:rsid w:val="005063C0"/>
    <w:rsid w:val="00506948"/>
    <w:rsid w:val="00506A8D"/>
    <w:rsid w:val="00506C31"/>
    <w:rsid w:val="00506CCC"/>
    <w:rsid w:val="005070D9"/>
    <w:rsid w:val="00507A94"/>
    <w:rsid w:val="00507ABB"/>
    <w:rsid w:val="00507D8D"/>
    <w:rsid w:val="00507DA4"/>
    <w:rsid w:val="00507E3B"/>
    <w:rsid w:val="0051068B"/>
    <w:rsid w:val="0051080A"/>
    <w:rsid w:val="00510A2D"/>
    <w:rsid w:val="005112CA"/>
    <w:rsid w:val="005114DF"/>
    <w:rsid w:val="00511503"/>
    <w:rsid w:val="0051175F"/>
    <w:rsid w:val="0051195E"/>
    <w:rsid w:val="00511A78"/>
    <w:rsid w:val="00511AAC"/>
    <w:rsid w:val="00512192"/>
    <w:rsid w:val="005127E6"/>
    <w:rsid w:val="0051305D"/>
    <w:rsid w:val="005133EF"/>
    <w:rsid w:val="00513451"/>
    <w:rsid w:val="00513511"/>
    <w:rsid w:val="005136BB"/>
    <w:rsid w:val="005139D8"/>
    <w:rsid w:val="00513B0C"/>
    <w:rsid w:val="00513B20"/>
    <w:rsid w:val="00514137"/>
    <w:rsid w:val="005142BA"/>
    <w:rsid w:val="00514931"/>
    <w:rsid w:val="00514A61"/>
    <w:rsid w:val="00514BFA"/>
    <w:rsid w:val="00514F30"/>
    <w:rsid w:val="00515849"/>
    <w:rsid w:val="0051586C"/>
    <w:rsid w:val="00515B35"/>
    <w:rsid w:val="00515E05"/>
    <w:rsid w:val="005161D2"/>
    <w:rsid w:val="005161FD"/>
    <w:rsid w:val="00516777"/>
    <w:rsid w:val="00516CA3"/>
    <w:rsid w:val="00516D87"/>
    <w:rsid w:val="0051736B"/>
    <w:rsid w:val="00517414"/>
    <w:rsid w:val="00517CAD"/>
    <w:rsid w:val="00517EB9"/>
    <w:rsid w:val="005200D8"/>
    <w:rsid w:val="0052045A"/>
    <w:rsid w:val="0052160D"/>
    <w:rsid w:val="00521656"/>
    <w:rsid w:val="0052275C"/>
    <w:rsid w:val="00522771"/>
    <w:rsid w:val="00522AEA"/>
    <w:rsid w:val="00522E69"/>
    <w:rsid w:val="005230EB"/>
    <w:rsid w:val="0052339B"/>
    <w:rsid w:val="0052362B"/>
    <w:rsid w:val="00523790"/>
    <w:rsid w:val="005237B4"/>
    <w:rsid w:val="00523A9B"/>
    <w:rsid w:val="00524106"/>
    <w:rsid w:val="005241F6"/>
    <w:rsid w:val="00524D4D"/>
    <w:rsid w:val="00524DC8"/>
    <w:rsid w:val="00524F6B"/>
    <w:rsid w:val="0052534F"/>
    <w:rsid w:val="00525360"/>
    <w:rsid w:val="00525598"/>
    <w:rsid w:val="00525D20"/>
    <w:rsid w:val="00525D81"/>
    <w:rsid w:val="005264EA"/>
    <w:rsid w:val="005266FB"/>
    <w:rsid w:val="005268E0"/>
    <w:rsid w:val="0052733F"/>
    <w:rsid w:val="0052756C"/>
    <w:rsid w:val="005277D0"/>
    <w:rsid w:val="00527AB1"/>
    <w:rsid w:val="00527CB3"/>
    <w:rsid w:val="00527DE3"/>
    <w:rsid w:val="00530403"/>
    <w:rsid w:val="00530CB0"/>
    <w:rsid w:val="00530ED0"/>
    <w:rsid w:val="00530F54"/>
    <w:rsid w:val="005316FB"/>
    <w:rsid w:val="00531810"/>
    <w:rsid w:val="00531818"/>
    <w:rsid w:val="00531A52"/>
    <w:rsid w:val="00531E8C"/>
    <w:rsid w:val="005327DC"/>
    <w:rsid w:val="0053280D"/>
    <w:rsid w:val="00532CF1"/>
    <w:rsid w:val="005332EB"/>
    <w:rsid w:val="005335EB"/>
    <w:rsid w:val="00533DF7"/>
    <w:rsid w:val="00534069"/>
    <w:rsid w:val="00534229"/>
    <w:rsid w:val="005342B6"/>
    <w:rsid w:val="00534393"/>
    <w:rsid w:val="005344D8"/>
    <w:rsid w:val="00534BCD"/>
    <w:rsid w:val="00535625"/>
    <w:rsid w:val="0053588C"/>
    <w:rsid w:val="005358CE"/>
    <w:rsid w:val="005365CD"/>
    <w:rsid w:val="00536CA2"/>
    <w:rsid w:val="00537762"/>
    <w:rsid w:val="005379B7"/>
    <w:rsid w:val="00537C97"/>
    <w:rsid w:val="00537D53"/>
    <w:rsid w:val="00540538"/>
    <w:rsid w:val="005405B6"/>
    <w:rsid w:val="005405FB"/>
    <w:rsid w:val="00540794"/>
    <w:rsid w:val="00540AB6"/>
    <w:rsid w:val="005411DD"/>
    <w:rsid w:val="0054165B"/>
    <w:rsid w:val="00542082"/>
    <w:rsid w:val="00542406"/>
    <w:rsid w:val="0054269B"/>
    <w:rsid w:val="00542705"/>
    <w:rsid w:val="00542742"/>
    <w:rsid w:val="00542B5E"/>
    <w:rsid w:val="00542CC8"/>
    <w:rsid w:val="00542FFF"/>
    <w:rsid w:val="0054368A"/>
    <w:rsid w:val="0054399B"/>
    <w:rsid w:val="00543D1C"/>
    <w:rsid w:val="00543F3A"/>
    <w:rsid w:val="00544059"/>
    <w:rsid w:val="00544445"/>
    <w:rsid w:val="0054489E"/>
    <w:rsid w:val="00544EE2"/>
    <w:rsid w:val="00545195"/>
    <w:rsid w:val="00545755"/>
    <w:rsid w:val="00545D97"/>
    <w:rsid w:val="00545DD2"/>
    <w:rsid w:val="00546299"/>
    <w:rsid w:val="005464E9"/>
    <w:rsid w:val="005466F6"/>
    <w:rsid w:val="00546919"/>
    <w:rsid w:val="00546ADA"/>
    <w:rsid w:val="00546AFF"/>
    <w:rsid w:val="005471C1"/>
    <w:rsid w:val="00547426"/>
    <w:rsid w:val="0054745F"/>
    <w:rsid w:val="00547C7F"/>
    <w:rsid w:val="00547DA9"/>
    <w:rsid w:val="00547DD8"/>
    <w:rsid w:val="00547F6E"/>
    <w:rsid w:val="00550C8C"/>
    <w:rsid w:val="005511E3"/>
    <w:rsid w:val="0055141B"/>
    <w:rsid w:val="00551E12"/>
    <w:rsid w:val="00551F55"/>
    <w:rsid w:val="0055221B"/>
    <w:rsid w:val="005528E3"/>
    <w:rsid w:val="00552DA6"/>
    <w:rsid w:val="00553049"/>
    <w:rsid w:val="00553191"/>
    <w:rsid w:val="00553215"/>
    <w:rsid w:val="00553639"/>
    <w:rsid w:val="00553BB5"/>
    <w:rsid w:val="00553CD7"/>
    <w:rsid w:val="00553CED"/>
    <w:rsid w:val="00553F32"/>
    <w:rsid w:val="00553F45"/>
    <w:rsid w:val="0055408A"/>
    <w:rsid w:val="005541F7"/>
    <w:rsid w:val="00554280"/>
    <w:rsid w:val="005546FB"/>
    <w:rsid w:val="005549E2"/>
    <w:rsid w:val="00554F34"/>
    <w:rsid w:val="00556253"/>
    <w:rsid w:val="00556493"/>
    <w:rsid w:val="00556959"/>
    <w:rsid w:val="00557DCC"/>
    <w:rsid w:val="00557E7E"/>
    <w:rsid w:val="00560282"/>
    <w:rsid w:val="00560325"/>
    <w:rsid w:val="005603F4"/>
    <w:rsid w:val="005604F3"/>
    <w:rsid w:val="00560FB8"/>
    <w:rsid w:val="00560FD7"/>
    <w:rsid w:val="0056127C"/>
    <w:rsid w:val="00561538"/>
    <w:rsid w:val="00561705"/>
    <w:rsid w:val="00561C3B"/>
    <w:rsid w:val="00562157"/>
    <w:rsid w:val="005621C9"/>
    <w:rsid w:val="0056229D"/>
    <w:rsid w:val="0056243C"/>
    <w:rsid w:val="00562803"/>
    <w:rsid w:val="00562ABA"/>
    <w:rsid w:val="00563739"/>
    <w:rsid w:val="00563C37"/>
    <w:rsid w:val="00564165"/>
    <w:rsid w:val="0056425D"/>
    <w:rsid w:val="005642D4"/>
    <w:rsid w:val="00564E5F"/>
    <w:rsid w:val="0056505E"/>
    <w:rsid w:val="0056511F"/>
    <w:rsid w:val="00565982"/>
    <w:rsid w:val="00565A1C"/>
    <w:rsid w:val="00565A2E"/>
    <w:rsid w:val="00565C77"/>
    <w:rsid w:val="00566D9A"/>
    <w:rsid w:val="00566E9F"/>
    <w:rsid w:val="005673E7"/>
    <w:rsid w:val="00567A4C"/>
    <w:rsid w:val="00567A73"/>
    <w:rsid w:val="00567BF3"/>
    <w:rsid w:val="005706F7"/>
    <w:rsid w:val="00570719"/>
    <w:rsid w:val="00570763"/>
    <w:rsid w:val="0057120C"/>
    <w:rsid w:val="0057192D"/>
    <w:rsid w:val="00571931"/>
    <w:rsid w:val="00571994"/>
    <w:rsid w:val="00571AB0"/>
    <w:rsid w:val="00571AD6"/>
    <w:rsid w:val="00571B9D"/>
    <w:rsid w:val="00571D04"/>
    <w:rsid w:val="00571D5C"/>
    <w:rsid w:val="00573409"/>
    <w:rsid w:val="005735D3"/>
    <w:rsid w:val="00573840"/>
    <w:rsid w:val="005738EA"/>
    <w:rsid w:val="0057398A"/>
    <w:rsid w:val="00573AC1"/>
    <w:rsid w:val="00573AC4"/>
    <w:rsid w:val="0057441D"/>
    <w:rsid w:val="00574BFD"/>
    <w:rsid w:val="005756BC"/>
    <w:rsid w:val="0057614F"/>
    <w:rsid w:val="0057625C"/>
    <w:rsid w:val="00576438"/>
    <w:rsid w:val="00576D01"/>
    <w:rsid w:val="00576DBD"/>
    <w:rsid w:val="00576FD1"/>
    <w:rsid w:val="005779B5"/>
    <w:rsid w:val="005779F9"/>
    <w:rsid w:val="00577F1C"/>
    <w:rsid w:val="00580243"/>
    <w:rsid w:val="00580B6B"/>
    <w:rsid w:val="00580C26"/>
    <w:rsid w:val="00580F70"/>
    <w:rsid w:val="00580FF8"/>
    <w:rsid w:val="00581809"/>
    <w:rsid w:val="00581BCE"/>
    <w:rsid w:val="00582268"/>
    <w:rsid w:val="00582A0A"/>
    <w:rsid w:val="00582C16"/>
    <w:rsid w:val="00582DAC"/>
    <w:rsid w:val="00583660"/>
    <w:rsid w:val="00583747"/>
    <w:rsid w:val="00583872"/>
    <w:rsid w:val="00583B7E"/>
    <w:rsid w:val="00583D2E"/>
    <w:rsid w:val="005840CC"/>
    <w:rsid w:val="0058411B"/>
    <w:rsid w:val="00584239"/>
    <w:rsid w:val="0058430D"/>
    <w:rsid w:val="00584596"/>
    <w:rsid w:val="0058466C"/>
    <w:rsid w:val="005846B2"/>
    <w:rsid w:val="00585072"/>
    <w:rsid w:val="0058549C"/>
    <w:rsid w:val="00585592"/>
    <w:rsid w:val="005858AB"/>
    <w:rsid w:val="00585933"/>
    <w:rsid w:val="00585A26"/>
    <w:rsid w:val="00585BA0"/>
    <w:rsid w:val="00585BDF"/>
    <w:rsid w:val="00585CD6"/>
    <w:rsid w:val="00586C80"/>
    <w:rsid w:val="00587090"/>
    <w:rsid w:val="00587093"/>
    <w:rsid w:val="005870C4"/>
    <w:rsid w:val="0058761B"/>
    <w:rsid w:val="00587B85"/>
    <w:rsid w:val="00587D5E"/>
    <w:rsid w:val="00587E83"/>
    <w:rsid w:val="00587EFA"/>
    <w:rsid w:val="0059015B"/>
    <w:rsid w:val="0059048A"/>
    <w:rsid w:val="00590E5B"/>
    <w:rsid w:val="00590F68"/>
    <w:rsid w:val="00591632"/>
    <w:rsid w:val="005917C6"/>
    <w:rsid w:val="00591BE8"/>
    <w:rsid w:val="00591EBD"/>
    <w:rsid w:val="005923E4"/>
    <w:rsid w:val="005924DC"/>
    <w:rsid w:val="00592A85"/>
    <w:rsid w:val="00592FED"/>
    <w:rsid w:val="0059327D"/>
    <w:rsid w:val="0059384A"/>
    <w:rsid w:val="0059386C"/>
    <w:rsid w:val="005938BE"/>
    <w:rsid w:val="00594381"/>
    <w:rsid w:val="0059475E"/>
    <w:rsid w:val="005958F6"/>
    <w:rsid w:val="00595D56"/>
    <w:rsid w:val="00595D58"/>
    <w:rsid w:val="0059600D"/>
    <w:rsid w:val="005966F3"/>
    <w:rsid w:val="00596884"/>
    <w:rsid w:val="00596886"/>
    <w:rsid w:val="0059696A"/>
    <w:rsid w:val="00596C8E"/>
    <w:rsid w:val="00596F3E"/>
    <w:rsid w:val="005971DD"/>
    <w:rsid w:val="00597474"/>
    <w:rsid w:val="005979F1"/>
    <w:rsid w:val="00597A3E"/>
    <w:rsid w:val="00597A91"/>
    <w:rsid w:val="00597F3B"/>
    <w:rsid w:val="005A0046"/>
    <w:rsid w:val="005A0111"/>
    <w:rsid w:val="005A028E"/>
    <w:rsid w:val="005A048A"/>
    <w:rsid w:val="005A0593"/>
    <w:rsid w:val="005A0865"/>
    <w:rsid w:val="005A0AC4"/>
    <w:rsid w:val="005A0B5F"/>
    <w:rsid w:val="005A0C6C"/>
    <w:rsid w:val="005A137A"/>
    <w:rsid w:val="005A188B"/>
    <w:rsid w:val="005A194D"/>
    <w:rsid w:val="005A1DFB"/>
    <w:rsid w:val="005A2148"/>
    <w:rsid w:val="005A2240"/>
    <w:rsid w:val="005A2A2A"/>
    <w:rsid w:val="005A2C9F"/>
    <w:rsid w:val="005A2CCF"/>
    <w:rsid w:val="005A2DEB"/>
    <w:rsid w:val="005A3717"/>
    <w:rsid w:val="005A3AD4"/>
    <w:rsid w:val="005A3CD5"/>
    <w:rsid w:val="005A3F17"/>
    <w:rsid w:val="005A4CB0"/>
    <w:rsid w:val="005A4CF9"/>
    <w:rsid w:val="005A514E"/>
    <w:rsid w:val="005A5276"/>
    <w:rsid w:val="005A5624"/>
    <w:rsid w:val="005A5704"/>
    <w:rsid w:val="005A5B70"/>
    <w:rsid w:val="005A61BC"/>
    <w:rsid w:val="005A63AF"/>
    <w:rsid w:val="005A6968"/>
    <w:rsid w:val="005A6A70"/>
    <w:rsid w:val="005A6CB5"/>
    <w:rsid w:val="005A712E"/>
    <w:rsid w:val="005A7783"/>
    <w:rsid w:val="005B0194"/>
    <w:rsid w:val="005B0AC5"/>
    <w:rsid w:val="005B0CC0"/>
    <w:rsid w:val="005B165B"/>
    <w:rsid w:val="005B1AAA"/>
    <w:rsid w:val="005B215F"/>
    <w:rsid w:val="005B223C"/>
    <w:rsid w:val="005B2422"/>
    <w:rsid w:val="005B28DE"/>
    <w:rsid w:val="005B2C25"/>
    <w:rsid w:val="005B2DC4"/>
    <w:rsid w:val="005B2FDE"/>
    <w:rsid w:val="005B3756"/>
    <w:rsid w:val="005B3840"/>
    <w:rsid w:val="005B38F4"/>
    <w:rsid w:val="005B3F12"/>
    <w:rsid w:val="005B4161"/>
    <w:rsid w:val="005B45DB"/>
    <w:rsid w:val="005B4630"/>
    <w:rsid w:val="005B4DAD"/>
    <w:rsid w:val="005B4EA9"/>
    <w:rsid w:val="005B521E"/>
    <w:rsid w:val="005B549F"/>
    <w:rsid w:val="005B55FF"/>
    <w:rsid w:val="005B5913"/>
    <w:rsid w:val="005B71B7"/>
    <w:rsid w:val="005B7505"/>
    <w:rsid w:val="005B7FEF"/>
    <w:rsid w:val="005C0447"/>
    <w:rsid w:val="005C08F6"/>
    <w:rsid w:val="005C0928"/>
    <w:rsid w:val="005C0AA1"/>
    <w:rsid w:val="005C0F33"/>
    <w:rsid w:val="005C1231"/>
    <w:rsid w:val="005C1900"/>
    <w:rsid w:val="005C1A71"/>
    <w:rsid w:val="005C23B9"/>
    <w:rsid w:val="005C23BF"/>
    <w:rsid w:val="005C25E7"/>
    <w:rsid w:val="005C29E8"/>
    <w:rsid w:val="005C3119"/>
    <w:rsid w:val="005C33AA"/>
    <w:rsid w:val="005C3E2A"/>
    <w:rsid w:val="005C3E96"/>
    <w:rsid w:val="005C41BA"/>
    <w:rsid w:val="005C4531"/>
    <w:rsid w:val="005C4550"/>
    <w:rsid w:val="005C47EB"/>
    <w:rsid w:val="005C4801"/>
    <w:rsid w:val="005C4C21"/>
    <w:rsid w:val="005C52EE"/>
    <w:rsid w:val="005C5588"/>
    <w:rsid w:val="005C5942"/>
    <w:rsid w:val="005C5C77"/>
    <w:rsid w:val="005C5EFB"/>
    <w:rsid w:val="005C61E3"/>
    <w:rsid w:val="005C645E"/>
    <w:rsid w:val="005C6736"/>
    <w:rsid w:val="005C67D5"/>
    <w:rsid w:val="005C7726"/>
    <w:rsid w:val="005C7809"/>
    <w:rsid w:val="005C7AF1"/>
    <w:rsid w:val="005C7CED"/>
    <w:rsid w:val="005D0055"/>
    <w:rsid w:val="005D007F"/>
    <w:rsid w:val="005D0581"/>
    <w:rsid w:val="005D0B23"/>
    <w:rsid w:val="005D0BC8"/>
    <w:rsid w:val="005D0EA1"/>
    <w:rsid w:val="005D0F50"/>
    <w:rsid w:val="005D188B"/>
    <w:rsid w:val="005D1974"/>
    <w:rsid w:val="005D19A8"/>
    <w:rsid w:val="005D1DF0"/>
    <w:rsid w:val="005D1E63"/>
    <w:rsid w:val="005D1ECC"/>
    <w:rsid w:val="005D301E"/>
    <w:rsid w:val="005D32B2"/>
    <w:rsid w:val="005D33F6"/>
    <w:rsid w:val="005D343A"/>
    <w:rsid w:val="005D3A5B"/>
    <w:rsid w:val="005D3FDC"/>
    <w:rsid w:val="005D4098"/>
    <w:rsid w:val="005D44EE"/>
    <w:rsid w:val="005D4AB2"/>
    <w:rsid w:val="005D53BF"/>
    <w:rsid w:val="005D5590"/>
    <w:rsid w:val="005D564B"/>
    <w:rsid w:val="005D5BB6"/>
    <w:rsid w:val="005D5C07"/>
    <w:rsid w:val="005D5F51"/>
    <w:rsid w:val="005D63BE"/>
    <w:rsid w:val="005D640F"/>
    <w:rsid w:val="005D6593"/>
    <w:rsid w:val="005D65AA"/>
    <w:rsid w:val="005D6E6B"/>
    <w:rsid w:val="005D70AB"/>
    <w:rsid w:val="005D735C"/>
    <w:rsid w:val="005D7646"/>
    <w:rsid w:val="005D7694"/>
    <w:rsid w:val="005D79D2"/>
    <w:rsid w:val="005D7DD8"/>
    <w:rsid w:val="005E007F"/>
    <w:rsid w:val="005E01E9"/>
    <w:rsid w:val="005E03CC"/>
    <w:rsid w:val="005E0798"/>
    <w:rsid w:val="005E083B"/>
    <w:rsid w:val="005E10E1"/>
    <w:rsid w:val="005E11EB"/>
    <w:rsid w:val="005E1A66"/>
    <w:rsid w:val="005E1F37"/>
    <w:rsid w:val="005E2253"/>
    <w:rsid w:val="005E2426"/>
    <w:rsid w:val="005E25CD"/>
    <w:rsid w:val="005E2620"/>
    <w:rsid w:val="005E2A97"/>
    <w:rsid w:val="005E2D3F"/>
    <w:rsid w:val="005E2EE5"/>
    <w:rsid w:val="005E2FFD"/>
    <w:rsid w:val="005E3416"/>
    <w:rsid w:val="005E3612"/>
    <w:rsid w:val="005E3966"/>
    <w:rsid w:val="005E3FF5"/>
    <w:rsid w:val="005E4074"/>
    <w:rsid w:val="005E4731"/>
    <w:rsid w:val="005E479A"/>
    <w:rsid w:val="005E4811"/>
    <w:rsid w:val="005E4BF7"/>
    <w:rsid w:val="005E4E76"/>
    <w:rsid w:val="005E5034"/>
    <w:rsid w:val="005E51FE"/>
    <w:rsid w:val="005E5B37"/>
    <w:rsid w:val="005E66F6"/>
    <w:rsid w:val="005E6A60"/>
    <w:rsid w:val="005E6B7F"/>
    <w:rsid w:val="005E6EE6"/>
    <w:rsid w:val="005E6FB1"/>
    <w:rsid w:val="005E7323"/>
    <w:rsid w:val="005E765A"/>
    <w:rsid w:val="005E7A19"/>
    <w:rsid w:val="005E7A44"/>
    <w:rsid w:val="005E7DA1"/>
    <w:rsid w:val="005E7F1A"/>
    <w:rsid w:val="005F056E"/>
    <w:rsid w:val="005F0667"/>
    <w:rsid w:val="005F089A"/>
    <w:rsid w:val="005F09DF"/>
    <w:rsid w:val="005F10B9"/>
    <w:rsid w:val="005F13E6"/>
    <w:rsid w:val="005F1C5A"/>
    <w:rsid w:val="005F284A"/>
    <w:rsid w:val="005F2A33"/>
    <w:rsid w:val="005F337C"/>
    <w:rsid w:val="005F38F4"/>
    <w:rsid w:val="005F3AFF"/>
    <w:rsid w:val="005F49CE"/>
    <w:rsid w:val="005F4BDB"/>
    <w:rsid w:val="005F4F9F"/>
    <w:rsid w:val="005F5066"/>
    <w:rsid w:val="005F50DF"/>
    <w:rsid w:val="005F52F6"/>
    <w:rsid w:val="005F5499"/>
    <w:rsid w:val="005F5C6D"/>
    <w:rsid w:val="005F61E9"/>
    <w:rsid w:val="005F6BF5"/>
    <w:rsid w:val="005F6C4D"/>
    <w:rsid w:val="005F6DCE"/>
    <w:rsid w:val="005F6F0E"/>
    <w:rsid w:val="005F6FAE"/>
    <w:rsid w:val="005F7055"/>
    <w:rsid w:val="005F7434"/>
    <w:rsid w:val="005F7C9C"/>
    <w:rsid w:val="005F7DA6"/>
    <w:rsid w:val="0060022E"/>
    <w:rsid w:val="00600534"/>
    <w:rsid w:val="006005A3"/>
    <w:rsid w:val="00600843"/>
    <w:rsid w:val="006009B0"/>
    <w:rsid w:val="00601012"/>
    <w:rsid w:val="006011B4"/>
    <w:rsid w:val="0060157B"/>
    <w:rsid w:val="006015DF"/>
    <w:rsid w:val="00601E65"/>
    <w:rsid w:val="00602043"/>
    <w:rsid w:val="006021CE"/>
    <w:rsid w:val="00602388"/>
    <w:rsid w:val="0060260A"/>
    <w:rsid w:val="00602752"/>
    <w:rsid w:val="00602817"/>
    <w:rsid w:val="00602F68"/>
    <w:rsid w:val="00603824"/>
    <w:rsid w:val="006038E1"/>
    <w:rsid w:val="00603DCA"/>
    <w:rsid w:val="00604010"/>
    <w:rsid w:val="00604255"/>
    <w:rsid w:val="0060433E"/>
    <w:rsid w:val="00604413"/>
    <w:rsid w:val="006045AC"/>
    <w:rsid w:val="006047CB"/>
    <w:rsid w:val="006057E9"/>
    <w:rsid w:val="006060F8"/>
    <w:rsid w:val="00606233"/>
    <w:rsid w:val="00606D16"/>
    <w:rsid w:val="00606DDE"/>
    <w:rsid w:val="00606EDD"/>
    <w:rsid w:val="006072A3"/>
    <w:rsid w:val="0060733C"/>
    <w:rsid w:val="006074DA"/>
    <w:rsid w:val="0060785A"/>
    <w:rsid w:val="00607DDC"/>
    <w:rsid w:val="00607FC0"/>
    <w:rsid w:val="006105D1"/>
    <w:rsid w:val="006108DA"/>
    <w:rsid w:val="00610ED4"/>
    <w:rsid w:val="00611527"/>
    <w:rsid w:val="00611921"/>
    <w:rsid w:val="006119A0"/>
    <w:rsid w:val="00611A61"/>
    <w:rsid w:val="00611BFA"/>
    <w:rsid w:val="006121E3"/>
    <w:rsid w:val="00612539"/>
    <w:rsid w:val="006126C5"/>
    <w:rsid w:val="006129C9"/>
    <w:rsid w:val="00612D39"/>
    <w:rsid w:val="00612FD3"/>
    <w:rsid w:val="00613411"/>
    <w:rsid w:val="00613666"/>
    <w:rsid w:val="00614159"/>
    <w:rsid w:val="00614212"/>
    <w:rsid w:val="0061500A"/>
    <w:rsid w:val="0061521F"/>
    <w:rsid w:val="00615630"/>
    <w:rsid w:val="00615894"/>
    <w:rsid w:val="00615B95"/>
    <w:rsid w:val="00615F3A"/>
    <w:rsid w:val="006160C2"/>
    <w:rsid w:val="0061623B"/>
    <w:rsid w:val="00616FB2"/>
    <w:rsid w:val="00617155"/>
    <w:rsid w:val="0061728B"/>
    <w:rsid w:val="006173A6"/>
    <w:rsid w:val="00617684"/>
    <w:rsid w:val="00617992"/>
    <w:rsid w:val="00617A18"/>
    <w:rsid w:val="006200CC"/>
    <w:rsid w:val="00620503"/>
    <w:rsid w:val="00620506"/>
    <w:rsid w:val="006205EE"/>
    <w:rsid w:val="00620835"/>
    <w:rsid w:val="00620B1F"/>
    <w:rsid w:val="00620B79"/>
    <w:rsid w:val="00620CE9"/>
    <w:rsid w:val="00620FAE"/>
    <w:rsid w:val="0062116A"/>
    <w:rsid w:val="006214EF"/>
    <w:rsid w:val="00621912"/>
    <w:rsid w:val="006219D5"/>
    <w:rsid w:val="006220E4"/>
    <w:rsid w:val="006222F7"/>
    <w:rsid w:val="0062235C"/>
    <w:rsid w:val="0062263A"/>
    <w:rsid w:val="00622941"/>
    <w:rsid w:val="00622B02"/>
    <w:rsid w:val="00622BD3"/>
    <w:rsid w:val="00622C9D"/>
    <w:rsid w:val="00622EA0"/>
    <w:rsid w:val="0062346D"/>
    <w:rsid w:val="0062389B"/>
    <w:rsid w:val="00623D57"/>
    <w:rsid w:val="00623EF7"/>
    <w:rsid w:val="00623F38"/>
    <w:rsid w:val="00623F54"/>
    <w:rsid w:val="00623F7C"/>
    <w:rsid w:val="0062435F"/>
    <w:rsid w:val="00624432"/>
    <w:rsid w:val="006244D4"/>
    <w:rsid w:val="00624819"/>
    <w:rsid w:val="0062487A"/>
    <w:rsid w:val="00624F75"/>
    <w:rsid w:val="006251B2"/>
    <w:rsid w:val="00625379"/>
    <w:rsid w:val="006259BD"/>
    <w:rsid w:val="00625C29"/>
    <w:rsid w:val="00625C98"/>
    <w:rsid w:val="00626127"/>
    <w:rsid w:val="006261B4"/>
    <w:rsid w:val="0062664B"/>
    <w:rsid w:val="00627015"/>
    <w:rsid w:val="006271F6"/>
    <w:rsid w:val="00627475"/>
    <w:rsid w:val="00627866"/>
    <w:rsid w:val="00627A6C"/>
    <w:rsid w:val="006301C5"/>
    <w:rsid w:val="00630268"/>
    <w:rsid w:val="006308F2"/>
    <w:rsid w:val="00630A86"/>
    <w:rsid w:val="00630EC7"/>
    <w:rsid w:val="00631313"/>
    <w:rsid w:val="006313D7"/>
    <w:rsid w:val="006314FE"/>
    <w:rsid w:val="00631763"/>
    <w:rsid w:val="00631774"/>
    <w:rsid w:val="00631B88"/>
    <w:rsid w:val="00631C0A"/>
    <w:rsid w:val="00631CAD"/>
    <w:rsid w:val="00631D41"/>
    <w:rsid w:val="00631ECF"/>
    <w:rsid w:val="00631F07"/>
    <w:rsid w:val="00632972"/>
    <w:rsid w:val="00632E7C"/>
    <w:rsid w:val="00632F3A"/>
    <w:rsid w:val="00633099"/>
    <w:rsid w:val="006330C3"/>
    <w:rsid w:val="006333BB"/>
    <w:rsid w:val="0063349D"/>
    <w:rsid w:val="0063413C"/>
    <w:rsid w:val="00634322"/>
    <w:rsid w:val="0063436F"/>
    <w:rsid w:val="0063455A"/>
    <w:rsid w:val="0063493F"/>
    <w:rsid w:val="00634B28"/>
    <w:rsid w:val="00634C1B"/>
    <w:rsid w:val="00634F62"/>
    <w:rsid w:val="00635330"/>
    <w:rsid w:val="006358FA"/>
    <w:rsid w:val="00635C5D"/>
    <w:rsid w:val="006364A6"/>
    <w:rsid w:val="006366ED"/>
    <w:rsid w:val="00636858"/>
    <w:rsid w:val="00636BE3"/>
    <w:rsid w:val="00636E8B"/>
    <w:rsid w:val="00637D26"/>
    <w:rsid w:val="00637ED8"/>
    <w:rsid w:val="0064033B"/>
    <w:rsid w:val="00640562"/>
    <w:rsid w:val="006406B6"/>
    <w:rsid w:val="00640AA1"/>
    <w:rsid w:val="00640D5E"/>
    <w:rsid w:val="00640F99"/>
    <w:rsid w:val="006422A1"/>
    <w:rsid w:val="00642775"/>
    <w:rsid w:val="00642F57"/>
    <w:rsid w:val="006434A0"/>
    <w:rsid w:val="00643898"/>
    <w:rsid w:val="00643C18"/>
    <w:rsid w:val="006445AA"/>
    <w:rsid w:val="00644A1E"/>
    <w:rsid w:val="006456E1"/>
    <w:rsid w:val="006457B4"/>
    <w:rsid w:val="00645821"/>
    <w:rsid w:val="0064590D"/>
    <w:rsid w:val="00645A4A"/>
    <w:rsid w:val="006460BD"/>
    <w:rsid w:val="00646544"/>
    <w:rsid w:val="00646639"/>
    <w:rsid w:val="00646A10"/>
    <w:rsid w:val="006474EE"/>
    <w:rsid w:val="00647663"/>
    <w:rsid w:val="0064788F"/>
    <w:rsid w:val="00647CC1"/>
    <w:rsid w:val="00647CD8"/>
    <w:rsid w:val="0065087A"/>
    <w:rsid w:val="00650BA4"/>
    <w:rsid w:val="00650D3D"/>
    <w:rsid w:val="00650D81"/>
    <w:rsid w:val="0065111D"/>
    <w:rsid w:val="00651192"/>
    <w:rsid w:val="0065137B"/>
    <w:rsid w:val="00651563"/>
    <w:rsid w:val="00651D02"/>
    <w:rsid w:val="00651DB2"/>
    <w:rsid w:val="006520E3"/>
    <w:rsid w:val="0065274F"/>
    <w:rsid w:val="00652D2E"/>
    <w:rsid w:val="006531E2"/>
    <w:rsid w:val="006533D0"/>
    <w:rsid w:val="006534D7"/>
    <w:rsid w:val="006537DF"/>
    <w:rsid w:val="00653B76"/>
    <w:rsid w:val="00653C41"/>
    <w:rsid w:val="006541DD"/>
    <w:rsid w:val="00654363"/>
    <w:rsid w:val="006545D2"/>
    <w:rsid w:val="00654690"/>
    <w:rsid w:val="0065471D"/>
    <w:rsid w:val="00654806"/>
    <w:rsid w:val="006548BA"/>
    <w:rsid w:val="006549C4"/>
    <w:rsid w:val="00654A70"/>
    <w:rsid w:val="00654B49"/>
    <w:rsid w:val="00654BD1"/>
    <w:rsid w:val="006550AB"/>
    <w:rsid w:val="00655212"/>
    <w:rsid w:val="006552E2"/>
    <w:rsid w:val="006555FA"/>
    <w:rsid w:val="00655731"/>
    <w:rsid w:val="00655C45"/>
    <w:rsid w:val="006565D2"/>
    <w:rsid w:val="00656C0D"/>
    <w:rsid w:val="00657203"/>
    <w:rsid w:val="00657502"/>
    <w:rsid w:val="006579C6"/>
    <w:rsid w:val="00657ADC"/>
    <w:rsid w:val="00657B29"/>
    <w:rsid w:val="00657B61"/>
    <w:rsid w:val="006600B7"/>
    <w:rsid w:val="006603F2"/>
    <w:rsid w:val="006606E7"/>
    <w:rsid w:val="00660727"/>
    <w:rsid w:val="00660D30"/>
    <w:rsid w:val="006612D7"/>
    <w:rsid w:val="00661581"/>
    <w:rsid w:val="006617A7"/>
    <w:rsid w:val="00661BDE"/>
    <w:rsid w:val="00661C98"/>
    <w:rsid w:val="006621D5"/>
    <w:rsid w:val="00662335"/>
    <w:rsid w:val="00662597"/>
    <w:rsid w:val="006627C2"/>
    <w:rsid w:val="00662A65"/>
    <w:rsid w:val="00662FB3"/>
    <w:rsid w:val="00663120"/>
    <w:rsid w:val="00663422"/>
    <w:rsid w:val="00663600"/>
    <w:rsid w:val="006636DC"/>
    <w:rsid w:val="0066377E"/>
    <w:rsid w:val="00663E89"/>
    <w:rsid w:val="00663EAE"/>
    <w:rsid w:val="00663F1B"/>
    <w:rsid w:val="00664090"/>
    <w:rsid w:val="00664123"/>
    <w:rsid w:val="00664312"/>
    <w:rsid w:val="00664383"/>
    <w:rsid w:val="006649A9"/>
    <w:rsid w:val="00664AD8"/>
    <w:rsid w:val="00665039"/>
    <w:rsid w:val="0066528A"/>
    <w:rsid w:val="00665907"/>
    <w:rsid w:val="00665A4F"/>
    <w:rsid w:val="00665E53"/>
    <w:rsid w:val="006660E3"/>
    <w:rsid w:val="006661F6"/>
    <w:rsid w:val="00666327"/>
    <w:rsid w:val="00666383"/>
    <w:rsid w:val="006665F1"/>
    <w:rsid w:val="00666CD2"/>
    <w:rsid w:val="00667041"/>
    <w:rsid w:val="00667695"/>
    <w:rsid w:val="006676CA"/>
    <w:rsid w:val="0066796B"/>
    <w:rsid w:val="00667D33"/>
    <w:rsid w:val="0067000B"/>
    <w:rsid w:val="006702FA"/>
    <w:rsid w:val="006706FF"/>
    <w:rsid w:val="006707DE"/>
    <w:rsid w:val="0067090C"/>
    <w:rsid w:val="00670A36"/>
    <w:rsid w:val="00670B40"/>
    <w:rsid w:val="00671587"/>
    <w:rsid w:val="00671687"/>
    <w:rsid w:val="00672477"/>
    <w:rsid w:val="0067256B"/>
    <w:rsid w:val="00672EB8"/>
    <w:rsid w:val="006730B4"/>
    <w:rsid w:val="0067344E"/>
    <w:rsid w:val="0067361C"/>
    <w:rsid w:val="00673761"/>
    <w:rsid w:val="00673B19"/>
    <w:rsid w:val="00673CDD"/>
    <w:rsid w:val="00673E62"/>
    <w:rsid w:val="006748CC"/>
    <w:rsid w:val="0067605C"/>
    <w:rsid w:val="006761A1"/>
    <w:rsid w:val="006761F0"/>
    <w:rsid w:val="0067651B"/>
    <w:rsid w:val="006774BE"/>
    <w:rsid w:val="00677812"/>
    <w:rsid w:val="006801FA"/>
    <w:rsid w:val="006805DB"/>
    <w:rsid w:val="00680852"/>
    <w:rsid w:val="00680EAF"/>
    <w:rsid w:val="00681226"/>
    <w:rsid w:val="00681C1F"/>
    <w:rsid w:val="00681FF1"/>
    <w:rsid w:val="006822A9"/>
    <w:rsid w:val="006822BA"/>
    <w:rsid w:val="00682636"/>
    <w:rsid w:val="0068269B"/>
    <w:rsid w:val="006829ED"/>
    <w:rsid w:val="00682A66"/>
    <w:rsid w:val="00682ADC"/>
    <w:rsid w:val="00683025"/>
    <w:rsid w:val="00683413"/>
    <w:rsid w:val="00683492"/>
    <w:rsid w:val="0068377C"/>
    <w:rsid w:val="00683CC4"/>
    <w:rsid w:val="006841BC"/>
    <w:rsid w:val="006842B1"/>
    <w:rsid w:val="00685597"/>
    <w:rsid w:val="00685E49"/>
    <w:rsid w:val="00686801"/>
    <w:rsid w:val="00686A64"/>
    <w:rsid w:val="00686AF3"/>
    <w:rsid w:val="00686C0D"/>
    <w:rsid w:val="00686EEF"/>
    <w:rsid w:val="00686F55"/>
    <w:rsid w:val="00686F67"/>
    <w:rsid w:val="0068703D"/>
    <w:rsid w:val="006870ED"/>
    <w:rsid w:val="00687216"/>
    <w:rsid w:val="00687498"/>
    <w:rsid w:val="0068779E"/>
    <w:rsid w:val="00687A0D"/>
    <w:rsid w:val="00687B11"/>
    <w:rsid w:val="00687C23"/>
    <w:rsid w:val="00687C2F"/>
    <w:rsid w:val="00687D3C"/>
    <w:rsid w:val="00687D72"/>
    <w:rsid w:val="00687E69"/>
    <w:rsid w:val="006902C1"/>
    <w:rsid w:val="00691F0F"/>
    <w:rsid w:val="00692133"/>
    <w:rsid w:val="00692224"/>
    <w:rsid w:val="0069230D"/>
    <w:rsid w:val="0069263C"/>
    <w:rsid w:val="0069290E"/>
    <w:rsid w:val="00692D02"/>
    <w:rsid w:val="00693485"/>
    <w:rsid w:val="00694169"/>
    <w:rsid w:val="00694484"/>
    <w:rsid w:val="006947E3"/>
    <w:rsid w:val="006948BE"/>
    <w:rsid w:val="00694938"/>
    <w:rsid w:val="00694D6A"/>
    <w:rsid w:val="00694E1E"/>
    <w:rsid w:val="00695165"/>
    <w:rsid w:val="0069544F"/>
    <w:rsid w:val="006955A5"/>
    <w:rsid w:val="00695F40"/>
    <w:rsid w:val="006961CE"/>
    <w:rsid w:val="00696969"/>
    <w:rsid w:val="006970ED"/>
    <w:rsid w:val="0069731F"/>
    <w:rsid w:val="006973A7"/>
    <w:rsid w:val="0069794F"/>
    <w:rsid w:val="006979AA"/>
    <w:rsid w:val="00697B7E"/>
    <w:rsid w:val="006A0AEA"/>
    <w:rsid w:val="006A0B2A"/>
    <w:rsid w:val="006A0D17"/>
    <w:rsid w:val="006A0D87"/>
    <w:rsid w:val="006A13D5"/>
    <w:rsid w:val="006A16AE"/>
    <w:rsid w:val="006A1951"/>
    <w:rsid w:val="006A1F59"/>
    <w:rsid w:val="006A20F6"/>
    <w:rsid w:val="006A2698"/>
    <w:rsid w:val="006A2BE9"/>
    <w:rsid w:val="006A2DCE"/>
    <w:rsid w:val="006A2FA4"/>
    <w:rsid w:val="006A30F0"/>
    <w:rsid w:val="006A31E8"/>
    <w:rsid w:val="006A366C"/>
    <w:rsid w:val="006A4045"/>
    <w:rsid w:val="006A4457"/>
    <w:rsid w:val="006A44F2"/>
    <w:rsid w:val="006A45E6"/>
    <w:rsid w:val="006A4685"/>
    <w:rsid w:val="006A4E78"/>
    <w:rsid w:val="006A4EBE"/>
    <w:rsid w:val="006A4F6C"/>
    <w:rsid w:val="006A571E"/>
    <w:rsid w:val="006A62B1"/>
    <w:rsid w:val="006A62EC"/>
    <w:rsid w:val="006A6366"/>
    <w:rsid w:val="006A63B8"/>
    <w:rsid w:val="006A6409"/>
    <w:rsid w:val="006A69BA"/>
    <w:rsid w:val="006A6C4F"/>
    <w:rsid w:val="006A6D0C"/>
    <w:rsid w:val="006A714B"/>
    <w:rsid w:val="006A7287"/>
    <w:rsid w:val="006A738F"/>
    <w:rsid w:val="006A7F3A"/>
    <w:rsid w:val="006A7FA5"/>
    <w:rsid w:val="006B0125"/>
    <w:rsid w:val="006B01A4"/>
    <w:rsid w:val="006B01B4"/>
    <w:rsid w:val="006B026E"/>
    <w:rsid w:val="006B02DF"/>
    <w:rsid w:val="006B0527"/>
    <w:rsid w:val="006B07EA"/>
    <w:rsid w:val="006B094C"/>
    <w:rsid w:val="006B0B5D"/>
    <w:rsid w:val="006B0FC0"/>
    <w:rsid w:val="006B15DD"/>
    <w:rsid w:val="006B22DD"/>
    <w:rsid w:val="006B2673"/>
    <w:rsid w:val="006B2952"/>
    <w:rsid w:val="006B2C00"/>
    <w:rsid w:val="006B3337"/>
    <w:rsid w:val="006B3BBE"/>
    <w:rsid w:val="006B3DBE"/>
    <w:rsid w:val="006B3FBD"/>
    <w:rsid w:val="006B429C"/>
    <w:rsid w:val="006B473F"/>
    <w:rsid w:val="006B5024"/>
    <w:rsid w:val="006B50F3"/>
    <w:rsid w:val="006B52C9"/>
    <w:rsid w:val="006B532C"/>
    <w:rsid w:val="006B55E0"/>
    <w:rsid w:val="006B57F5"/>
    <w:rsid w:val="006B5B06"/>
    <w:rsid w:val="006B5B58"/>
    <w:rsid w:val="006B5E51"/>
    <w:rsid w:val="006B5F92"/>
    <w:rsid w:val="006B67FB"/>
    <w:rsid w:val="006B6938"/>
    <w:rsid w:val="006B6BDC"/>
    <w:rsid w:val="006B6F07"/>
    <w:rsid w:val="006B70F8"/>
    <w:rsid w:val="006B71A7"/>
    <w:rsid w:val="006B7595"/>
    <w:rsid w:val="006B763C"/>
    <w:rsid w:val="006B7828"/>
    <w:rsid w:val="006B791C"/>
    <w:rsid w:val="006B7929"/>
    <w:rsid w:val="006B7B49"/>
    <w:rsid w:val="006B7BB8"/>
    <w:rsid w:val="006C039C"/>
    <w:rsid w:val="006C0706"/>
    <w:rsid w:val="006C07B8"/>
    <w:rsid w:val="006C099D"/>
    <w:rsid w:val="006C0DA1"/>
    <w:rsid w:val="006C11FE"/>
    <w:rsid w:val="006C1369"/>
    <w:rsid w:val="006C136B"/>
    <w:rsid w:val="006C145E"/>
    <w:rsid w:val="006C1A57"/>
    <w:rsid w:val="006C22A5"/>
    <w:rsid w:val="006C29F2"/>
    <w:rsid w:val="006C2D41"/>
    <w:rsid w:val="006C2F73"/>
    <w:rsid w:val="006C33B9"/>
    <w:rsid w:val="006C33C6"/>
    <w:rsid w:val="006C3D30"/>
    <w:rsid w:val="006C3F15"/>
    <w:rsid w:val="006C4280"/>
    <w:rsid w:val="006C4624"/>
    <w:rsid w:val="006C4789"/>
    <w:rsid w:val="006C4B01"/>
    <w:rsid w:val="006C4E41"/>
    <w:rsid w:val="006C5036"/>
    <w:rsid w:val="006C5165"/>
    <w:rsid w:val="006C5561"/>
    <w:rsid w:val="006C5A0C"/>
    <w:rsid w:val="006C5A88"/>
    <w:rsid w:val="006C63FD"/>
    <w:rsid w:val="006C695A"/>
    <w:rsid w:val="006C7754"/>
    <w:rsid w:val="006C7BF0"/>
    <w:rsid w:val="006C7F15"/>
    <w:rsid w:val="006D0248"/>
    <w:rsid w:val="006D0C86"/>
    <w:rsid w:val="006D0FE3"/>
    <w:rsid w:val="006D12C5"/>
    <w:rsid w:val="006D13F3"/>
    <w:rsid w:val="006D1BA3"/>
    <w:rsid w:val="006D20BB"/>
    <w:rsid w:val="006D240A"/>
    <w:rsid w:val="006D2EC7"/>
    <w:rsid w:val="006D303A"/>
    <w:rsid w:val="006D34B2"/>
    <w:rsid w:val="006D399D"/>
    <w:rsid w:val="006D3F8D"/>
    <w:rsid w:val="006D4483"/>
    <w:rsid w:val="006D4542"/>
    <w:rsid w:val="006D4B1A"/>
    <w:rsid w:val="006D52E6"/>
    <w:rsid w:val="006D5887"/>
    <w:rsid w:val="006D5A8A"/>
    <w:rsid w:val="006D5D34"/>
    <w:rsid w:val="006D6017"/>
    <w:rsid w:val="006D6718"/>
    <w:rsid w:val="006D67BA"/>
    <w:rsid w:val="006D6BFD"/>
    <w:rsid w:val="006D6C9E"/>
    <w:rsid w:val="006D6E14"/>
    <w:rsid w:val="006D6FA5"/>
    <w:rsid w:val="006D70E1"/>
    <w:rsid w:val="006D7573"/>
    <w:rsid w:val="006D75E4"/>
    <w:rsid w:val="006D77BE"/>
    <w:rsid w:val="006D79F1"/>
    <w:rsid w:val="006E0137"/>
    <w:rsid w:val="006E0661"/>
    <w:rsid w:val="006E06AE"/>
    <w:rsid w:val="006E0DA4"/>
    <w:rsid w:val="006E16AC"/>
    <w:rsid w:val="006E173C"/>
    <w:rsid w:val="006E1797"/>
    <w:rsid w:val="006E1A15"/>
    <w:rsid w:val="006E1EEF"/>
    <w:rsid w:val="006E2737"/>
    <w:rsid w:val="006E2DCF"/>
    <w:rsid w:val="006E2E2C"/>
    <w:rsid w:val="006E2FFE"/>
    <w:rsid w:val="006E33BD"/>
    <w:rsid w:val="006E3C70"/>
    <w:rsid w:val="006E3DF4"/>
    <w:rsid w:val="006E3E1B"/>
    <w:rsid w:val="006E4063"/>
    <w:rsid w:val="006E414B"/>
    <w:rsid w:val="006E41D6"/>
    <w:rsid w:val="006E45A7"/>
    <w:rsid w:val="006E495D"/>
    <w:rsid w:val="006E5000"/>
    <w:rsid w:val="006E504E"/>
    <w:rsid w:val="006E5263"/>
    <w:rsid w:val="006E5DFC"/>
    <w:rsid w:val="006E615C"/>
    <w:rsid w:val="006E618B"/>
    <w:rsid w:val="006E62B2"/>
    <w:rsid w:val="006E62F5"/>
    <w:rsid w:val="006E698B"/>
    <w:rsid w:val="006E6BC4"/>
    <w:rsid w:val="006E6C2D"/>
    <w:rsid w:val="006E6DC6"/>
    <w:rsid w:val="006E6F61"/>
    <w:rsid w:val="006E7381"/>
    <w:rsid w:val="006E76A6"/>
    <w:rsid w:val="006E789C"/>
    <w:rsid w:val="006E7964"/>
    <w:rsid w:val="006F05A6"/>
    <w:rsid w:val="006F1203"/>
    <w:rsid w:val="006F132E"/>
    <w:rsid w:val="006F1DB5"/>
    <w:rsid w:val="006F22E4"/>
    <w:rsid w:val="006F27DD"/>
    <w:rsid w:val="006F2903"/>
    <w:rsid w:val="006F2929"/>
    <w:rsid w:val="006F2A54"/>
    <w:rsid w:val="006F2C09"/>
    <w:rsid w:val="006F2DF8"/>
    <w:rsid w:val="006F2FB4"/>
    <w:rsid w:val="006F35B4"/>
    <w:rsid w:val="006F38AB"/>
    <w:rsid w:val="006F3A22"/>
    <w:rsid w:val="006F3C34"/>
    <w:rsid w:val="006F3D09"/>
    <w:rsid w:val="006F3EA1"/>
    <w:rsid w:val="006F42FA"/>
    <w:rsid w:val="006F4352"/>
    <w:rsid w:val="006F43B8"/>
    <w:rsid w:val="006F4496"/>
    <w:rsid w:val="006F460D"/>
    <w:rsid w:val="006F49CF"/>
    <w:rsid w:val="006F4D82"/>
    <w:rsid w:val="006F4DA8"/>
    <w:rsid w:val="006F4DE4"/>
    <w:rsid w:val="006F53A3"/>
    <w:rsid w:val="006F59E6"/>
    <w:rsid w:val="006F61BC"/>
    <w:rsid w:val="006F6369"/>
    <w:rsid w:val="006F7625"/>
    <w:rsid w:val="006F7B07"/>
    <w:rsid w:val="006F7BEA"/>
    <w:rsid w:val="007001E5"/>
    <w:rsid w:val="0070035A"/>
    <w:rsid w:val="007003DB"/>
    <w:rsid w:val="0070040A"/>
    <w:rsid w:val="0070091F"/>
    <w:rsid w:val="007011AF"/>
    <w:rsid w:val="007012E2"/>
    <w:rsid w:val="00701958"/>
    <w:rsid w:val="00701B95"/>
    <w:rsid w:val="00701F3F"/>
    <w:rsid w:val="007020DF"/>
    <w:rsid w:val="0070219C"/>
    <w:rsid w:val="0070234B"/>
    <w:rsid w:val="00702D6C"/>
    <w:rsid w:val="00702E64"/>
    <w:rsid w:val="00702F98"/>
    <w:rsid w:val="00702FF9"/>
    <w:rsid w:val="00703526"/>
    <w:rsid w:val="00703CB8"/>
    <w:rsid w:val="0070407F"/>
    <w:rsid w:val="00704308"/>
    <w:rsid w:val="0070490D"/>
    <w:rsid w:val="00704E7F"/>
    <w:rsid w:val="00705392"/>
    <w:rsid w:val="007055AC"/>
    <w:rsid w:val="00705791"/>
    <w:rsid w:val="0070588D"/>
    <w:rsid w:val="00705B6F"/>
    <w:rsid w:val="007062A2"/>
    <w:rsid w:val="007062DE"/>
    <w:rsid w:val="00706595"/>
    <w:rsid w:val="007067D8"/>
    <w:rsid w:val="00706D2F"/>
    <w:rsid w:val="00706E59"/>
    <w:rsid w:val="007072E2"/>
    <w:rsid w:val="00707576"/>
    <w:rsid w:val="007076F8"/>
    <w:rsid w:val="00707C57"/>
    <w:rsid w:val="00707F37"/>
    <w:rsid w:val="007102AC"/>
    <w:rsid w:val="00710757"/>
    <w:rsid w:val="0071088A"/>
    <w:rsid w:val="00710A14"/>
    <w:rsid w:val="00710B5C"/>
    <w:rsid w:val="00710CE9"/>
    <w:rsid w:val="00710F6C"/>
    <w:rsid w:val="00711106"/>
    <w:rsid w:val="007112B3"/>
    <w:rsid w:val="007118BE"/>
    <w:rsid w:val="00711C44"/>
    <w:rsid w:val="00711E2B"/>
    <w:rsid w:val="00712193"/>
    <w:rsid w:val="007126AD"/>
    <w:rsid w:val="00712864"/>
    <w:rsid w:val="00712948"/>
    <w:rsid w:val="00712DD3"/>
    <w:rsid w:val="00713187"/>
    <w:rsid w:val="00713A2D"/>
    <w:rsid w:val="00713A53"/>
    <w:rsid w:val="00713CD9"/>
    <w:rsid w:val="00713FBF"/>
    <w:rsid w:val="00714084"/>
    <w:rsid w:val="0071418A"/>
    <w:rsid w:val="007141AC"/>
    <w:rsid w:val="007149F4"/>
    <w:rsid w:val="00714A52"/>
    <w:rsid w:val="00714E8E"/>
    <w:rsid w:val="00714F49"/>
    <w:rsid w:val="007151AC"/>
    <w:rsid w:val="0071524B"/>
    <w:rsid w:val="007158C5"/>
    <w:rsid w:val="00715A7C"/>
    <w:rsid w:val="00715C44"/>
    <w:rsid w:val="0071617F"/>
    <w:rsid w:val="00716725"/>
    <w:rsid w:val="00716B39"/>
    <w:rsid w:val="00716DE5"/>
    <w:rsid w:val="00717443"/>
    <w:rsid w:val="00717685"/>
    <w:rsid w:val="0071782E"/>
    <w:rsid w:val="00717877"/>
    <w:rsid w:val="00717CD7"/>
    <w:rsid w:val="00717E04"/>
    <w:rsid w:val="00720308"/>
    <w:rsid w:val="00720527"/>
    <w:rsid w:val="00720C33"/>
    <w:rsid w:val="00720D59"/>
    <w:rsid w:val="00721010"/>
    <w:rsid w:val="0072137F"/>
    <w:rsid w:val="007218A0"/>
    <w:rsid w:val="00721E66"/>
    <w:rsid w:val="007223C7"/>
    <w:rsid w:val="00722530"/>
    <w:rsid w:val="00722BB3"/>
    <w:rsid w:val="00722DE4"/>
    <w:rsid w:val="00722E0D"/>
    <w:rsid w:val="00723180"/>
    <w:rsid w:val="007233C3"/>
    <w:rsid w:val="00724292"/>
    <w:rsid w:val="007246F3"/>
    <w:rsid w:val="00724AE2"/>
    <w:rsid w:val="00724E96"/>
    <w:rsid w:val="007253DE"/>
    <w:rsid w:val="007256EE"/>
    <w:rsid w:val="00725C28"/>
    <w:rsid w:val="00726FCD"/>
    <w:rsid w:val="007272BA"/>
    <w:rsid w:val="00727730"/>
    <w:rsid w:val="00727792"/>
    <w:rsid w:val="00727FA0"/>
    <w:rsid w:val="00730683"/>
    <w:rsid w:val="007307C9"/>
    <w:rsid w:val="00730859"/>
    <w:rsid w:val="00730AE2"/>
    <w:rsid w:val="007313D9"/>
    <w:rsid w:val="0073149D"/>
    <w:rsid w:val="0073197B"/>
    <w:rsid w:val="00731A47"/>
    <w:rsid w:val="00731C6F"/>
    <w:rsid w:val="00731F0D"/>
    <w:rsid w:val="00732022"/>
    <w:rsid w:val="00732029"/>
    <w:rsid w:val="0073207A"/>
    <w:rsid w:val="00732817"/>
    <w:rsid w:val="00732A89"/>
    <w:rsid w:val="00732B7C"/>
    <w:rsid w:val="00732D67"/>
    <w:rsid w:val="00732E4B"/>
    <w:rsid w:val="00732F31"/>
    <w:rsid w:val="00733154"/>
    <w:rsid w:val="007332F4"/>
    <w:rsid w:val="0073336A"/>
    <w:rsid w:val="00733504"/>
    <w:rsid w:val="007339BB"/>
    <w:rsid w:val="00733B1C"/>
    <w:rsid w:val="00733BD1"/>
    <w:rsid w:val="00733DEE"/>
    <w:rsid w:val="00734727"/>
    <w:rsid w:val="00734995"/>
    <w:rsid w:val="00734A1D"/>
    <w:rsid w:val="00734E2C"/>
    <w:rsid w:val="00734E8C"/>
    <w:rsid w:val="00735786"/>
    <w:rsid w:val="00735D54"/>
    <w:rsid w:val="00735EA2"/>
    <w:rsid w:val="007367FE"/>
    <w:rsid w:val="00736EA8"/>
    <w:rsid w:val="007371ED"/>
    <w:rsid w:val="00737A97"/>
    <w:rsid w:val="00737AD6"/>
    <w:rsid w:val="00737EC2"/>
    <w:rsid w:val="00740908"/>
    <w:rsid w:val="007409B9"/>
    <w:rsid w:val="00740AAC"/>
    <w:rsid w:val="00741317"/>
    <w:rsid w:val="007416BB"/>
    <w:rsid w:val="007416DB"/>
    <w:rsid w:val="00742364"/>
    <w:rsid w:val="007425A0"/>
    <w:rsid w:val="007427B1"/>
    <w:rsid w:val="00742CC6"/>
    <w:rsid w:val="007431E1"/>
    <w:rsid w:val="007435FB"/>
    <w:rsid w:val="00744047"/>
    <w:rsid w:val="00744253"/>
    <w:rsid w:val="0074435B"/>
    <w:rsid w:val="007445B8"/>
    <w:rsid w:val="0074490E"/>
    <w:rsid w:val="00745174"/>
    <w:rsid w:val="00745178"/>
    <w:rsid w:val="007451BD"/>
    <w:rsid w:val="00745DEC"/>
    <w:rsid w:val="0074664B"/>
    <w:rsid w:val="00746789"/>
    <w:rsid w:val="007468EE"/>
    <w:rsid w:val="00746D91"/>
    <w:rsid w:val="00747100"/>
    <w:rsid w:val="0074719A"/>
    <w:rsid w:val="0074743E"/>
    <w:rsid w:val="007475AB"/>
    <w:rsid w:val="00747E65"/>
    <w:rsid w:val="007503A5"/>
    <w:rsid w:val="00750767"/>
    <w:rsid w:val="0075099C"/>
    <w:rsid w:val="00750B6F"/>
    <w:rsid w:val="00750D0F"/>
    <w:rsid w:val="00751213"/>
    <w:rsid w:val="00752975"/>
    <w:rsid w:val="00752A9B"/>
    <w:rsid w:val="00752BC6"/>
    <w:rsid w:val="00752C38"/>
    <w:rsid w:val="00752FB4"/>
    <w:rsid w:val="007533F9"/>
    <w:rsid w:val="00753E2B"/>
    <w:rsid w:val="00754F7B"/>
    <w:rsid w:val="00755308"/>
    <w:rsid w:val="0075577D"/>
    <w:rsid w:val="00755873"/>
    <w:rsid w:val="00755994"/>
    <w:rsid w:val="00755F59"/>
    <w:rsid w:val="007560B3"/>
    <w:rsid w:val="0075692B"/>
    <w:rsid w:val="00756B5E"/>
    <w:rsid w:val="007570C3"/>
    <w:rsid w:val="00757345"/>
    <w:rsid w:val="0075742E"/>
    <w:rsid w:val="00760137"/>
    <w:rsid w:val="00760782"/>
    <w:rsid w:val="00760897"/>
    <w:rsid w:val="00760ADA"/>
    <w:rsid w:val="00760B25"/>
    <w:rsid w:val="00760B89"/>
    <w:rsid w:val="00761031"/>
    <w:rsid w:val="00761D43"/>
    <w:rsid w:val="00762251"/>
    <w:rsid w:val="007622CC"/>
    <w:rsid w:val="00762909"/>
    <w:rsid w:val="00762AA5"/>
    <w:rsid w:val="00763390"/>
    <w:rsid w:val="007634C4"/>
    <w:rsid w:val="0076362F"/>
    <w:rsid w:val="007636C8"/>
    <w:rsid w:val="00763F70"/>
    <w:rsid w:val="00764DC3"/>
    <w:rsid w:val="00764F02"/>
    <w:rsid w:val="00764F26"/>
    <w:rsid w:val="0076546D"/>
    <w:rsid w:val="00765BE8"/>
    <w:rsid w:val="00765E03"/>
    <w:rsid w:val="0076600A"/>
    <w:rsid w:val="007662CE"/>
    <w:rsid w:val="00766B67"/>
    <w:rsid w:val="00766EEB"/>
    <w:rsid w:val="00767226"/>
    <w:rsid w:val="00767294"/>
    <w:rsid w:val="007672B7"/>
    <w:rsid w:val="00767385"/>
    <w:rsid w:val="00767A91"/>
    <w:rsid w:val="00767F08"/>
    <w:rsid w:val="0077006A"/>
    <w:rsid w:val="0077076E"/>
    <w:rsid w:val="00770842"/>
    <w:rsid w:val="00770DAA"/>
    <w:rsid w:val="00770FFC"/>
    <w:rsid w:val="00771A51"/>
    <w:rsid w:val="00771A8F"/>
    <w:rsid w:val="00771B57"/>
    <w:rsid w:val="00771FF1"/>
    <w:rsid w:val="0077228D"/>
    <w:rsid w:val="007723EE"/>
    <w:rsid w:val="007724AB"/>
    <w:rsid w:val="0077288D"/>
    <w:rsid w:val="00772EEA"/>
    <w:rsid w:val="0077309E"/>
    <w:rsid w:val="0077313C"/>
    <w:rsid w:val="00773464"/>
    <w:rsid w:val="0077348C"/>
    <w:rsid w:val="00773AA4"/>
    <w:rsid w:val="00773AD3"/>
    <w:rsid w:val="00773BBB"/>
    <w:rsid w:val="00773E68"/>
    <w:rsid w:val="00773E8B"/>
    <w:rsid w:val="00774063"/>
    <w:rsid w:val="007741FB"/>
    <w:rsid w:val="007745FC"/>
    <w:rsid w:val="00774EA7"/>
    <w:rsid w:val="00775898"/>
    <w:rsid w:val="007759A8"/>
    <w:rsid w:val="00775AF9"/>
    <w:rsid w:val="00776185"/>
    <w:rsid w:val="00776CF6"/>
    <w:rsid w:val="00777216"/>
    <w:rsid w:val="00777919"/>
    <w:rsid w:val="00777A5F"/>
    <w:rsid w:val="00780840"/>
    <w:rsid w:val="00780C65"/>
    <w:rsid w:val="00780E01"/>
    <w:rsid w:val="00780F96"/>
    <w:rsid w:val="007810DE"/>
    <w:rsid w:val="00781B0C"/>
    <w:rsid w:val="00781B1F"/>
    <w:rsid w:val="00782015"/>
    <w:rsid w:val="007820AF"/>
    <w:rsid w:val="00782185"/>
    <w:rsid w:val="00782343"/>
    <w:rsid w:val="0078295F"/>
    <w:rsid w:val="00782A94"/>
    <w:rsid w:val="007835DF"/>
    <w:rsid w:val="00783685"/>
    <w:rsid w:val="0078381A"/>
    <w:rsid w:val="0078386A"/>
    <w:rsid w:val="0078393F"/>
    <w:rsid w:val="0078394C"/>
    <w:rsid w:val="00783C37"/>
    <w:rsid w:val="00784950"/>
    <w:rsid w:val="007850B3"/>
    <w:rsid w:val="007852AA"/>
    <w:rsid w:val="00785392"/>
    <w:rsid w:val="00785626"/>
    <w:rsid w:val="00785C2C"/>
    <w:rsid w:val="00786369"/>
    <w:rsid w:val="007865F8"/>
    <w:rsid w:val="00786633"/>
    <w:rsid w:val="00786DA3"/>
    <w:rsid w:val="007870D3"/>
    <w:rsid w:val="007873AC"/>
    <w:rsid w:val="00787593"/>
    <w:rsid w:val="0078763A"/>
    <w:rsid w:val="00787A2C"/>
    <w:rsid w:val="00787B47"/>
    <w:rsid w:val="00790903"/>
    <w:rsid w:val="00790A04"/>
    <w:rsid w:val="00790AC8"/>
    <w:rsid w:val="00790AD7"/>
    <w:rsid w:val="00790C7A"/>
    <w:rsid w:val="00791520"/>
    <w:rsid w:val="007918CB"/>
    <w:rsid w:val="00791A65"/>
    <w:rsid w:val="00792705"/>
    <w:rsid w:val="00792901"/>
    <w:rsid w:val="00792930"/>
    <w:rsid w:val="00792B63"/>
    <w:rsid w:val="00792CAD"/>
    <w:rsid w:val="00793019"/>
    <w:rsid w:val="007931D9"/>
    <w:rsid w:val="007936AF"/>
    <w:rsid w:val="0079389D"/>
    <w:rsid w:val="00793E8D"/>
    <w:rsid w:val="00793F29"/>
    <w:rsid w:val="0079431E"/>
    <w:rsid w:val="0079440C"/>
    <w:rsid w:val="00794425"/>
    <w:rsid w:val="0079448C"/>
    <w:rsid w:val="007945EE"/>
    <w:rsid w:val="007946DD"/>
    <w:rsid w:val="00794955"/>
    <w:rsid w:val="00794A81"/>
    <w:rsid w:val="00795505"/>
    <w:rsid w:val="00795A73"/>
    <w:rsid w:val="00795B0C"/>
    <w:rsid w:val="00795D0B"/>
    <w:rsid w:val="00795D9B"/>
    <w:rsid w:val="00795E86"/>
    <w:rsid w:val="007963F3"/>
    <w:rsid w:val="007968C2"/>
    <w:rsid w:val="00796A50"/>
    <w:rsid w:val="00796B91"/>
    <w:rsid w:val="00797060"/>
    <w:rsid w:val="00797203"/>
    <w:rsid w:val="0079784A"/>
    <w:rsid w:val="007978ED"/>
    <w:rsid w:val="00797C8B"/>
    <w:rsid w:val="00797EBB"/>
    <w:rsid w:val="007A0105"/>
    <w:rsid w:val="007A02B0"/>
    <w:rsid w:val="007A0573"/>
    <w:rsid w:val="007A10A3"/>
    <w:rsid w:val="007A14A3"/>
    <w:rsid w:val="007A187B"/>
    <w:rsid w:val="007A1B88"/>
    <w:rsid w:val="007A1FFD"/>
    <w:rsid w:val="007A2609"/>
    <w:rsid w:val="007A2EFF"/>
    <w:rsid w:val="007A2F4A"/>
    <w:rsid w:val="007A30EA"/>
    <w:rsid w:val="007A32BC"/>
    <w:rsid w:val="007A3833"/>
    <w:rsid w:val="007A3C56"/>
    <w:rsid w:val="007A3CF3"/>
    <w:rsid w:val="007A3D36"/>
    <w:rsid w:val="007A41C0"/>
    <w:rsid w:val="007A41F4"/>
    <w:rsid w:val="007A45F2"/>
    <w:rsid w:val="007A4B6C"/>
    <w:rsid w:val="007A4EAF"/>
    <w:rsid w:val="007A4F7C"/>
    <w:rsid w:val="007A55FD"/>
    <w:rsid w:val="007A59EE"/>
    <w:rsid w:val="007A5C17"/>
    <w:rsid w:val="007A5D85"/>
    <w:rsid w:val="007A5FC4"/>
    <w:rsid w:val="007A6909"/>
    <w:rsid w:val="007A6BA8"/>
    <w:rsid w:val="007A6C6F"/>
    <w:rsid w:val="007A709F"/>
    <w:rsid w:val="007A7508"/>
    <w:rsid w:val="007A7577"/>
    <w:rsid w:val="007A78F6"/>
    <w:rsid w:val="007A7CDF"/>
    <w:rsid w:val="007A7EA6"/>
    <w:rsid w:val="007B0704"/>
    <w:rsid w:val="007B09BB"/>
    <w:rsid w:val="007B1914"/>
    <w:rsid w:val="007B1C34"/>
    <w:rsid w:val="007B219C"/>
    <w:rsid w:val="007B227D"/>
    <w:rsid w:val="007B278C"/>
    <w:rsid w:val="007B291D"/>
    <w:rsid w:val="007B3795"/>
    <w:rsid w:val="007B3991"/>
    <w:rsid w:val="007B3A33"/>
    <w:rsid w:val="007B46BC"/>
    <w:rsid w:val="007B4ACB"/>
    <w:rsid w:val="007B4EE4"/>
    <w:rsid w:val="007B55CF"/>
    <w:rsid w:val="007B5893"/>
    <w:rsid w:val="007B5A10"/>
    <w:rsid w:val="007B5C84"/>
    <w:rsid w:val="007B5EB2"/>
    <w:rsid w:val="007B6304"/>
    <w:rsid w:val="007B7336"/>
    <w:rsid w:val="007B7591"/>
    <w:rsid w:val="007B768E"/>
    <w:rsid w:val="007B76D3"/>
    <w:rsid w:val="007B775E"/>
    <w:rsid w:val="007B790F"/>
    <w:rsid w:val="007B7E48"/>
    <w:rsid w:val="007C0CE3"/>
    <w:rsid w:val="007C0EA7"/>
    <w:rsid w:val="007C0ED2"/>
    <w:rsid w:val="007C1440"/>
    <w:rsid w:val="007C162E"/>
    <w:rsid w:val="007C1B57"/>
    <w:rsid w:val="007C1BFA"/>
    <w:rsid w:val="007C1DCF"/>
    <w:rsid w:val="007C1F9D"/>
    <w:rsid w:val="007C21B8"/>
    <w:rsid w:val="007C23C3"/>
    <w:rsid w:val="007C2A2B"/>
    <w:rsid w:val="007C2F3F"/>
    <w:rsid w:val="007C34C8"/>
    <w:rsid w:val="007C3C61"/>
    <w:rsid w:val="007C417A"/>
    <w:rsid w:val="007C5466"/>
    <w:rsid w:val="007C554D"/>
    <w:rsid w:val="007C563F"/>
    <w:rsid w:val="007C578D"/>
    <w:rsid w:val="007C5914"/>
    <w:rsid w:val="007C59CD"/>
    <w:rsid w:val="007C5B6E"/>
    <w:rsid w:val="007C5F5B"/>
    <w:rsid w:val="007C6093"/>
    <w:rsid w:val="007C62E5"/>
    <w:rsid w:val="007C64D7"/>
    <w:rsid w:val="007C65AB"/>
    <w:rsid w:val="007C65ED"/>
    <w:rsid w:val="007C690E"/>
    <w:rsid w:val="007C69A4"/>
    <w:rsid w:val="007C6EA2"/>
    <w:rsid w:val="007C6F0B"/>
    <w:rsid w:val="007C741C"/>
    <w:rsid w:val="007C75B9"/>
    <w:rsid w:val="007D0191"/>
    <w:rsid w:val="007D068E"/>
    <w:rsid w:val="007D0829"/>
    <w:rsid w:val="007D0A57"/>
    <w:rsid w:val="007D0DA1"/>
    <w:rsid w:val="007D1FD6"/>
    <w:rsid w:val="007D23E2"/>
    <w:rsid w:val="007D2672"/>
    <w:rsid w:val="007D3AE1"/>
    <w:rsid w:val="007D3E36"/>
    <w:rsid w:val="007D4225"/>
    <w:rsid w:val="007D4354"/>
    <w:rsid w:val="007D45C9"/>
    <w:rsid w:val="007D462E"/>
    <w:rsid w:val="007D4FE6"/>
    <w:rsid w:val="007D5CB0"/>
    <w:rsid w:val="007D5DD2"/>
    <w:rsid w:val="007D6BC2"/>
    <w:rsid w:val="007D6F9D"/>
    <w:rsid w:val="007D727D"/>
    <w:rsid w:val="007D76E9"/>
    <w:rsid w:val="007D79E2"/>
    <w:rsid w:val="007D7E97"/>
    <w:rsid w:val="007D7FBE"/>
    <w:rsid w:val="007E0006"/>
    <w:rsid w:val="007E0732"/>
    <w:rsid w:val="007E09E4"/>
    <w:rsid w:val="007E0F09"/>
    <w:rsid w:val="007E11D9"/>
    <w:rsid w:val="007E15B5"/>
    <w:rsid w:val="007E1795"/>
    <w:rsid w:val="007E1EBD"/>
    <w:rsid w:val="007E2133"/>
    <w:rsid w:val="007E224C"/>
    <w:rsid w:val="007E2297"/>
    <w:rsid w:val="007E251F"/>
    <w:rsid w:val="007E3596"/>
    <w:rsid w:val="007E3972"/>
    <w:rsid w:val="007E3A1B"/>
    <w:rsid w:val="007E3B2F"/>
    <w:rsid w:val="007E46B0"/>
    <w:rsid w:val="007E4A2E"/>
    <w:rsid w:val="007E4A2F"/>
    <w:rsid w:val="007E4B0E"/>
    <w:rsid w:val="007E4B39"/>
    <w:rsid w:val="007E4FD5"/>
    <w:rsid w:val="007E5093"/>
    <w:rsid w:val="007E517B"/>
    <w:rsid w:val="007E5779"/>
    <w:rsid w:val="007E57A8"/>
    <w:rsid w:val="007E58F4"/>
    <w:rsid w:val="007E6281"/>
    <w:rsid w:val="007E6B62"/>
    <w:rsid w:val="007E7601"/>
    <w:rsid w:val="007E76DE"/>
    <w:rsid w:val="007E7BF2"/>
    <w:rsid w:val="007E7C19"/>
    <w:rsid w:val="007E7E95"/>
    <w:rsid w:val="007E7F29"/>
    <w:rsid w:val="007E7FCF"/>
    <w:rsid w:val="007F01DD"/>
    <w:rsid w:val="007F01FE"/>
    <w:rsid w:val="007F0618"/>
    <w:rsid w:val="007F1188"/>
    <w:rsid w:val="007F21C1"/>
    <w:rsid w:val="007F221E"/>
    <w:rsid w:val="007F23A5"/>
    <w:rsid w:val="007F268C"/>
    <w:rsid w:val="007F26C7"/>
    <w:rsid w:val="007F26D5"/>
    <w:rsid w:val="007F2906"/>
    <w:rsid w:val="007F29DA"/>
    <w:rsid w:val="007F2AD9"/>
    <w:rsid w:val="007F2B4D"/>
    <w:rsid w:val="007F3012"/>
    <w:rsid w:val="007F3064"/>
    <w:rsid w:val="007F3326"/>
    <w:rsid w:val="007F33CD"/>
    <w:rsid w:val="007F368A"/>
    <w:rsid w:val="007F3D71"/>
    <w:rsid w:val="007F3ED6"/>
    <w:rsid w:val="007F49A1"/>
    <w:rsid w:val="007F4D3E"/>
    <w:rsid w:val="007F4EA3"/>
    <w:rsid w:val="007F622E"/>
    <w:rsid w:val="007F6354"/>
    <w:rsid w:val="007F63FA"/>
    <w:rsid w:val="007F650A"/>
    <w:rsid w:val="007F65BF"/>
    <w:rsid w:val="007F67EC"/>
    <w:rsid w:val="007F6CE9"/>
    <w:rsid w:val="007F6E03"/>
    <w:rsid w:val="007F6E51"/>
    <w:rsid w:val="007F7428"/>
    <w:rsid w:val="007F74F1"/>
    <w:rsid w:val="007F797E"/>
    <w:rsid w:val="007F7A88"/>
    <w:rsid w:val="007F7BF0"/>
    <w:rsid w:val="007F7C3A"/>
    <w:rsid w:val="007F7F0C"/>
    <w:rsid w:val="007F7F90"/>
    <w:rsid w:val="007F7FCD"/>
    <w:rsid w:val="007F7FFA"/>
    <w:rsid w:val="00800AF3"/>
    <w:rsid w:val="008014AC"/>
    <w:rsid w:val="00801566"/>
    <w:rsid w:val="00801924"/>
    <w:rsid w:val="0080192C"/>
    <w:rsid w:val="00801BE6"/>
    <w:rsid w:val="00801E85"/>
    <w:rsid w:val="00802215"/>
    <w:rsid w:val="00802222"/>
    <w:rsid w:val="0080264B"/>
    <w:rsid w:val="00802B8B"/>
    <w:rsid w:val="00802E0F"/>
    <w:rsid w:val="0080319B"/>
    <w:rsid w:val="00803650"/>
    <w:rsid w:val="00803A08"/>
    <w:rsid w:val="0080434F"/>
    <w:rsid w:val="0080451B"/>
    <w:rsid w:val="00804734"/>
    <w:rsid w:val="00804B9A"/>
    <w:rsid w:val="00804E87"/>
    <w:rsid w:val="00804ECF"/>
    <w:rsid w:val="00804F96"/>
    <w:rsid w:val="00805113"/>
    <w:rsid w:val="008053D2"/>
    <w:rsid w:val="00805A88"/>
    <w:rsid w:val="00805C55"/>
    <w:rsid w:val="0080638A"/>
    <w:rsid w:val="008063F1"/>
    <w:rsid w:val="008068AB"/>
    <w:rsid w:val="00806975"/>
    <w:rsid w:val="0080796E"/>
    <w:rsid w:val="00807EF9"/>
    <w:rsid w:val="00810078"/>
    <w:rsid w:val="0081066A"/>
    <w:rsid w:val="0081090D"/>
    <w:rsid w:val="00810AEF"/>
    <w:rsid w:val="00811424"/>
    <w:rsid w:val="008116E6"/>
    <w:rsid w:val="0081188D"/>
    <w:rsid w:val="00811899"/>
    <w:rsid w:val="008121B7"/>
    <w:rsid w:val="008123C0"/>
    <w:rsid w:val="008129DF"/>
    <w:rsid w:val="00813023"/>
    <w:rsid w:val="00813901"/>
    <w:rsid w:val="00814207"/>
    <w:rsid w:val="0081437B"/>
    <w:rsid w:val="00814BEF"/>
    <w:rsid w:val="008153BC"/>
    <w:rsid w:val="008158B9"/>
    <w:rsid w:val="008159B1"/>
    <w:rsid w:val="008159E3"/>
    <w:rsid w:val="00815AFA"/>
    <w:rsid w:val="00815CEE"/>
    <w:rsid w:val="00815DE5"/>
    <w:rsid w:val="00815DF0"/>
    <w:rsid w:val="00815FBD"/>
    <w:rsid w:val="0081675D"/>
    <w:rsid w:val="00816B67"/>
    <w:rsid w:val="008170C2"/>
    <w:rsid w:val="0081721D"/>
    <w:rsid w:val="008175FC"/>
    <w:rsid w:val="00820262"/>
    <w:rsid w:val="008202DD"/>
    <w:rsid w:val="0082037E"/>
    <w:rsid w:val="008203DC"/>
    <w:rsid w:val="008208E6"/>
    <w:rsid w:val="00820B07"/>
    <w:rsid w:val="00820C98"/>
    <w:rsid w:val="0082148D"/>
    <w:rsid w:val="00821962"/>
    <w:rsid w:val="00821C68"/>
    <w:rsid w:val="00821CF3"/>
    <w:rsid w:val="00821F1B"/>
    <w:rsid w:val="008224CE"/>
    <w:rsid w:val="00822AA0"/>
    <w:rsid w:val="0082362E"/>
    <w:rsid w:val="008239EA"/>
    <w:rsid w:val="00823C88"/>
    <w:rsid w:val="00823DBB"/>
    <w:rsid w:val="00823DD0"/>
    <w:rsid w:val="008242B4"/>
    <w:rsid w:val="008245BF"/>
    <w:rsid w:val="00824EE2"/>
    <w:rsid w:val="00824F42"/>
    <w:rsid w:val="0082512D"/>
    <w:rsid w:val="00825407"/>
    <w:rsid w:val="008257D1"/>
    <w:rsid w:val="00825850"/>
    <w:rsid w:val="008258CD"/>
    <w:rsid w:val="00825ACF"/>
    <w:rsid w:val="00825DD8"/>
    <w:rsid w:val="00826443"/>
    <w:rsid w:val="00826869"/>
    <w:rsid w:val="008269D6"/>
    <w:rsid w:val="00826B8E"/>
    <w:rsid w:val="00827138"/>
    <w:rsid w:val="00827444"/>
    <w:rsid w:val="00827606"/>
    <w:rsid w:val="0082775D"/>
    <w:rsid w:val="00827A23"/>
    <w:rsid w:val="00827FB4"/>
    <w:rsid w:val="00830DB7"/>
    <w:rsid w:val="008314A0"/>
    <w:rsid w:val="008314FB"/>
    <w:rsid w:val="0083156D"/>
    <w:rsid w:val="00831A69"/>
    <w:rsid w:val="00831B7A"/>
    <w:rsid w:val="008325C9"/>
    <w:rsid w:val="00832978"/>
    <w:rsid w:val="00832BBF"/>
    <w:rsid w:val="00832DE0"/>
    <w:rsid w:val="00833045"/>
    <w:rsid w:val="00833091"/>
    <w:rsid w:val="008330CE"/>
    <w:rsid w:val="00833504"/>
    <w:rsid w:val="00833695"/>
    <w:rsid w:val="00833905"/>
    <w:rsid w:val="008339B4"/>
    <w:rsid w:val="00833CB9"/>
    <w:rsid w:val="008340DA"/>
    <w:rsid w:val="00834404"/>
    <w:rsid w:val="008349DD"/>
    <w:rsid w:val="008349E4"/>
    <w:rsid w:val="00835060"/>
    <w:rsid w:val="0083537D"/>
    <w:rsid w:val="00835A0D"/>
    <w:rsid w:val="00835A1C"/>
    <w:rsid w:val="00835B46"/>
    <w:rsid w:val="00835B74"/>
    <w:rsid w:val="00835E5D"/>
    <w:rsid w:val="0083642C"/>
    <w:rsid w:val="00836526"/>
    <w:rsid w:val="00836731"/>
    <w:rsid w:val="00836992"/>
    <w:rsid w:val="00836CA2"/>
    <w:rsid w:val="00836DFC"/>
    <w:rsid w:val="00837AC8"/>
    <w:rsid w:val="00837B5D"/>
    <w:rsid w:val="00837B86"/>
    <w:rsid w:val="00837F9E"/>
    <w:rsid w:val="0084046C"/>
    <w:rsid w:val="00840693"/>
    <w:rsid w:val="00840A6C"/>
    <w:rsid w:val="00840FA7"/>
    <w:rsid w:val="0084146B"/>
    <w:rsid w:val="00841506"/>
    <w:rsid w:val="00841514"/>
    <w:rsid w:val="00841B80"/>
    <w:rsid w:val="00841ECF"/>
    <w:rsid w:val="00842246"/>
    <w:rsid w:val="00842F47"/>
    <w:rsid w:val="008430EA"/>
    <w:rsid w:val="008443C3"/>
    <w:rsid w:val="008445AE"/>
    <w:rsid w:val="008448C0"/>
    <w:rsid w:val="00844B57"/>
    <w:rsid w:val="00844D45"/>
    <w:rsid w:val="00844DAA"/>
    <w:rsid w:val="0084509F"/>
    <w:rsid w:val="00846012"/>
    <w:rsid w:val="0084639C"/>
    <w:rsid w:val="0084699A"/>
    <w:rsid w:val="00846CB4"/>
    <w:rsid w:val="00846D0A"/>
    <w:rsid w:val="00847213"/>
    <w:rsid w:val="008472E2"/>
    <w:rsid w:val="00847520"/>
    <w:rsid w:val="00847578"/>
    <w:rsid w:val="0084765A"/>
    <w:rsid w:val="00847BEF"/>
    <w:rsid w:val="0085000C"/>
    <w:rsid w:val="00850066"/>
    <w:rsid w:val="00850428"/>
    <w:rsid w:val="00850744"/>
    <w:rsid w:val="00850987"/>
    <w:rsid w:val="00850C17"/>
    <w:rsid w:val="00850DFA"/>
    <w:rsid w:val="00850F21"/>
    <w:rsid w:val="00851165"/>
    <w:rsid w:val="00851214"/>
    <w:rsid w:val="008513AD"/>
    <w:rsid w:val="00851733"/>
    <w:rsid w:val="008517B5"/>
    <w:rsid w:val="008528AC"/>
    <w:rsid w:val="00852CCF"/>
    <w:rsid w:val="00852CDF"/>
    <w:rsid w:val="00852F2E"/>
    <w:rsid w:val="00852FB7"/>
    <w:rsid w:val="00852FD5"/>
    <w:rsid w:val="00853583"/>
    <w:rsid w:val="0085404C"/>
    <w:rsid w:val="008545A2"/>
    <w:rsid w:val="00854A8F"/>
    <w:rsid w:val="00854CB5"/>
    <w:rsid w:val="00854D28"/>
    <w:rsid w:val="008550FF"/>
    <w:rsid w:val="008551A7"/>
    <w:rsid w:val="0085525A"/>
    <w:rsid w:val="0085543F"/>
    <w:rsid w:val="00855483"/>
    <w:rsid w:val="008555FA"/>
    <w:rsid w:val="00855845"/>
    <w:rsid w:val="00855946"/>
    <w:rsid w:val="00855B9C"/>
    <w:rsid w:val="00855CDD"/>
    <w:rsid w:val="00855D00"/>
    <w:rsid w:val="00855FA2"/>
    <w:rsid w:val="008560EC"/>
    <w:rsid w:val="008563B2"/>
    <w:rsid w:val="008565DC"/>
    <w:rsid w:val="0085685E"/>
    <w:rsid w:val="00856971"/>
    <w:rsid w:val="008570A2"/>
    <w:rsid w:val="008574E6"/>
    <w:rsid w:val="00857AEF"/>
    <w:rsid w:val="00857BEE"/>
    <w:rsid w:val="0086023C"/>
    <w:rsid w:val="008603CB"/>
    <w:rsid w:val="008605AA"/>
    <w:rsid w:val="008606AB"/>
    <w:rsid w:val="008608E3"/>
    <w:rsid w:val="00860D01"/>
    <w:rsid w:val="00861682"/>
    <w:rsid w:val="00861E1B"/>
    <w:rsid w:val="00862490"/>
    <w:rsid w:val="00862541"/>
    <w:rsid w:val="008628A3"/>
    <w:rsid w:val="00862A47"/>
    <w:rsid w:val="00862ABB"/>
    <w:rsid w:val="00862CD4"/>
    <w:rsid w:val="00863111"/>
    <w:rsid w:val="008634BA"/>
    <w:rsid w:val="0086362D"/>
    <w:rsid w:val="008636B1"/>
    <w:rsid w:val="008637B6"/>
    <w:rsid w:val="008637EF"/>
    <w:rsid w:val="008638C5"/>
    <w:rsid w:val="008639AB"/>
    <w:rsid w:val="00863BCE"/>
    <w:rsid w:val="00863D52"/>
    <w:rsid w:val="00864333"/>
    <w:rsid w:val="008645D6"/>
    <w:rsid w:val="00864734"/>
    <w:rsid w:val="0086484C"/>
    <w:rsid w:val="00864A3F"/>
    <w:rsid w:val="008653B8"/>
    <w:rsid w:val="00865926"/>
    <w:rsid w:val="00865D90"/>
    <w:rsid w:val="008663DF"/>
    <w:rsid w:val="00866954"/>
    <w:rsid w:val="00866987"/>
    <w:rsid w:val="00866AD1"/>
    <w:rsid w:val="00866F51"/>
    <w:rsid w:val="008676C4"/>
    <w:rsid w:val="00867CAF"/>
    <w:rsid w:val="00867D2A"/>
    <w:rsid w:val="00867E4F"/>
    <w:rsid w:val="00867F28"/>
    <w:rsid w:val="0087040B"/>
    <w:rsid w:val="00870971"/>
    <w:rsid w:val="00870C60"/>
    <w:rsid w:val="00870D31"/>
    <w:rsid w:val="008710D6"/>
    <w:rsid w:val="00871402"/>
    <w:rsid w:val="008719A6"/>
    <w:rsid w:val="0087205A"/>
    <w:rsid w:val="00872A7A"/>
    <w:rsid w:val="00873164"/>
    <w:rsid w:val="00873935"/>
    <w:rsid w:val="00873AD3"/>
    <w:rsid w:val="00873E86"/>
    <w:rsid w:val="0087415F"/>
    <w:rsid w:val="00874CB3"/>
    <w:rsid w:val="00874D0A"/>
    <w:rsid w:val="00874D82"/>
    <w:rsid w:val="00874FA8"/>
    <w:rsid w:val="00875178"/>
    <w:rsid w:val="00875608"/>
    <w:rsid w:val="00875A04"/>
    <w:rsid w:val="008770C5"/>
    <w:rsid w:val="008770E9"/>
    <w:rsid w:val="00877DB1"/>
    <w:rsid w:val="00880134"/>
    <w:rsid w:val="008804AA"/>
    <w:rsid w:val="00880A13"/>
    <w:rsid w:val="00880B82"/>
    <w:rsid w:val="00880DB1"/>
    <w:rsid w:val="00880DE3"/>
    <w:rsid w:val="00880E0F"/>
    <w:rsid w:val="008811A0"/>
    <w:rsid w:val="008813CC"/>
    <w:rsid w:val="0088155A"/>
    <w:rsid w:val="008824AD"/>
    <w:rsid w:val="00882658"/>
    <w:rsid w:val="0088283B"/>
    <w:rsid w:val="0088293B"/>
    <w:rsid w:val="00882998"/>
    <w:rsid w:val="00882B1F"/>
    <w:rsid w:val="00882EAA"/>
    <w:rsid w:val="00883DD4"/>
    <w:rsid w:val="00883DE7"/>
    <w:rsid w:val="0088482B"/>
    <w:rsid w:val="00884BA2"/>
    <w:rsid w:val="00884CB0"/>
    <w:rsid w:val="00884E8D"/>
    <w:rsid w:val="00884EC5"/>
    <w:rsid w:val="00885027"/>
    <w:rsid w:val="00885036"/>
    <w:rsid w:val="008854CE"/>
    <w:rsid w:val="0088579D"/>
    <w:rsid w:val="00885AC9"/>
    <w:rsid w:val="00885DC7"/>
    <w:rsid w:val="008861EC"/>
    <w:rsid w:val="0088668B"/>
    <w:rsid w:val="0088698D"/>
    <w:rsid w:val="0088724F"/>
    <w:rsid w:val="0088775A"/>
    <w:rsid w:val="008879A2"/>
    <w:rsid w:val="00887A4F"/>
    <w:rsid w:val="00887C20"/>
    <w:rsid w:val="008901D2"/>
    <w:rsid w:val="008906F1"/>
    <w:rsid w:val="00890ECD"/>
    <w:rsid w:val="00890F33"/>
    <w:rsid w:val="00891603"/>
    <w:rsid w:val="00891CCA"/>
    <w:rsid w:val="00891EDC"/>
    <w:rsid w:val="00892135"/>
    <w:rsid w:val="008922EE"/>
    <w:rsid w:val="00892312"/>
    <w:rsid w:val="008926DD"/>
    <w:rsid w:val="008927F2"/>
    <w:rsid w:val="0089315F"/>
    <w:rsid w:val="0089348D"/>
    <w:rsid w:val="0089369D"/>
    <w:rsid w:val="008937D7"/>
    <w:rsid w:val="0089396A"/>
    <w:rsid w:val="00893C07"/>
    <w:rsid w:val="00893ECE"/>
    <w:rsid w:val="00894145"/>
    <w:rsid w:val="00894D27"/>
    <w:rsid w:val="00894D44"/>
    <w:rsid w:val="00894FAA"/>
    <w:rsid w:val="00895065"/>
    <w:rsid w:val="008952D6"/>
    <w:rsid w:val="008955EA"/>
    <w:rsid w:val="008956BB"/>
    <w:rsid w:val="00895FC0"/>
    <w:rsid w:val="00896283"/>
    <w:rsid w:val="0089642A"/>
    <w:rsid w:val="00896457"/>
    <w:rsid w:val="008A03DD"/>
    <w:rsid w:val="008A0488"/>
    <w:rsid w:val="008A0780"/>
    <w:rsid w:val="008A07F2"/>
    <w:rsid w:val="008A0997"/>
    <w:rsid w:val="008A0B53"/>
    <w:rsid w:val="008A0E1D"/>
    <w:rsid w:val="008A0F77"/>
    <w:rsid w:val="008A0FB2"/>
    <w:rsid w:val="008A10E3"/>
    <w:rsid w:val="008A11FE"/>
    <w:rsid w:val="008A1453"/>
    <w:rsid w:val="008A1619"/>
    <w:rsid w:val="008A17A1"/>
    <w:rsid w:val="008A20D4"/>
    <w:rsid w:val="008A2620"/>
    <w:rsid w:val="008A26AA"/>
    <w:rsid w:val="008A289A"/>
    <w:rsid w:val="008A2966"/>
    <w:rsid w:val="008A2B03"/>
    <w:rsid w:val="008A2E9E"/>
    <w:rsid w:val="008A41AD"/>
    <w:rsid w:val="008A471E"/>
    <w:rsid w:val="008A4C57"/>
    <w:rsid w:val="008A4CA4"/>
    <w:rsid w:val="008A5605"/>
    <w:rsid w:val="008A5651"/>
    <w:rsid w:val="008A5827"/>
    <w:rsid w:val="008A5B0F"/>
    <w:rsid w:val="008A5D32"/>
    <w:rsid w:val="008A64C9"/>
    <w:rsid w:val="008A6D02"/>
    <w:rsid w:val="008A71E3"/>
    <w:rsid w:val="008A726D"/>
    <w:rsid w:val="008A73CD"/>
    <w:rsid w:val="008A75B8"/>
    <w:rsid w:val="008B030D"/>
    <w:rsid w:val="008B0A1D"/>
    <w:rsid w:val="008B0A94"/>
    <w:rsid w:val="008B0E4F"/>
    <w:rsid w:val="008B1CBC"/>
    <w:rsid w:val="008B2263"/>
    <w:rsid w:val="008B24B0"/>
    <w:rsid w:val="008B2818"/>
    <w:rsid w:val="008B2B04"/>
    <w:rsid w:val="008B2C8C"/>
    <w:rsid w:val="008B2EC9"/>
    <w:rsid w:val="008B3191"/>
    <w:rsid w:val="008B37FB"/>
    <w:rsid w:val="008B38EB"/>
    <w:rsid w:val="008B3944"/>
    <w:rsid w:val="008B394B"/>
    <w:rsid w:val="008B3BFE"/>
    <w:rsid w:val="008B3C62"/>
    <w:rsid w:val="008B4241"/>
    <w:rsid w:val="008B4B4D"/>
    <w:rsid w:val="008B4B6E"/>
    <w:rsid w:val="008B4DBB"/>
    <w:rsid w:val="008B4FF6"/>
    <w:rsid w:val="008B514F"/>
    <w:rsid w:val="008B572F"/>
    <w:rsid w:val="008B58B3"/>
    <w:rsid w:val="008B5B1F"/>
    <w:rsid w:val="008B5BA3"/>
    <w:rsid w:val="008B5DD9"/>
    <w:rsid w:val="008B66F6"/>
    <w:rsid w:val="008B685E"/>
    <w:rsid w:val="008B6C24"/>
    <w:rsid w:val="008B6CA3"/>
    <w:rsid w:val="008B6EE5"/>
    <w:rsid w:val="008B6EE7"/>
    <w:rsid w:val="008B72C2"/>
    <w:rsid w:val="008B72E4"/>
    <w:rsid w:val="008B7EB1"/>
    <w:rsid w:val="008C0DF5"/>
    <w:rsid w:val="008C1CA2"/>
    <w:rsid w:val="008C1E96"/>
    <w:rsid w:val="008C22AD"/>
    <w:rsid w:val="008C231C"/>
    <w:rsid w:val="008C2C00"/>
    <w:rsid w:val="008C392B"/>
    <w:rsid w:val="008C3D02"/>
    <w:rsid w:val="008C3FCB"/>
    <w:rsid w:val="008C54ED"/>
    <w:rsid w:val="008C5857"/>
    <w:rsid w:val="008C5CC7"/>
    <w:rsid w:val="008C6B56"/>
    <w:rsid w:val="008C6B5B"/>
    <w:rsid w:val="008C6DC8"/>
    <w:rsid w:val="008C718C"/>
    <w:rsid w:val="008C73EC"/>
    <w:rsid w:val="008C7605"/>
    <w:rsid w:val="008C76D5"/>
    <w:rsid w:val="008C778A"/>
    <w:rsid w:val="008C7797"/>
    <w:rsid w:val="008C7843"/>
    <w:rsid w:val="008C78E8"/>
    <w:rsid w:val="008C7C9F"/>
    <w:rsid w:val="008D095D"/>
    <w:rsid w:val="008D09EA"/>
    <w:rsid w:val="008D0D52"/>
    <w:rsid w:val="008D1308"/>
    <w:rsid w:val="008D1586"/>
    <w:rsid w:val="008D1618"/>
    <w:rsid w:val="008D1DC8"/>
    <w:rsid w:val="008D2044"/>
    <w:rsid w:val="008D20F0"/>
    <w:rsid w:val="008D25E6"/>
    <w:rsid w:val="008D2663"/>
    <w:rsid w:val="008D36A6"/>
    <w:rsid w:val="008D3BDE"/>
    <w:rsid w:val="008D3C03"/>
    <w:rsid w:val="008D3C50"/>
    <w:rsid w:val="008D3D00"/>
    <w:rsid w:val="008D4573"/>
    <w:rsid w:val="008D46BB"/>
    <w:rsid w:val="008D46F0"/>
    <w:rsid w:val="008D4EFF"/>
    <w:rsid w:val="008D4F35"/>
    <w:rsid w:val="008D53E1"/>
    <w:rsid w:val="008D5530"/>
    <w:rsid w:val="008D55B6"/>
    <w:rsid w:val="008D56E0"/>
    <w:rsid w:val="008D5A51"/>
    <w:rsid w:val="008D5B38"/>
    <w:rsid w:val="008D6285"/>
    <w:rsid w:val="008D631A"/>
    <w:rsid w:val="008D664D"/>
    <w:rsid w:val="008D6A4A"/>
    <w:rsid w:val="008D6B4F"/>
    <w:rsid w:val="008D6C18"/>
    <w:rsid w:val="008D6D0A"/>
    <w:rsid w:val="008D72D0"/>
    <w:rsid w:val="008D78F4"/>
    <w:rsid w:val="008D7989"/>
    <w:rsid w:val="008D79C9"/>
    <w:rsid w:val="008D7B45"/>
    <w:rsid w:val="008E0468"/>
    <w:rsid w:val="008E04D3"/>
    <w:rsid w:val="008E0513"/>
    <w:rsid w:val="008E05F0"/>
    <w:rsid w:val="008E0ACE"/>
    <w:rsid w:val="008E0D5F"/>
    <w:rsid w:val="008E0FD7"/>
    <w:rsid w:val="008E1181"/>
    <w:rsid w:val="008E1258"/>
    <w:rsid w:val="008E18DB"/>
    <w:rsid w:val="008E1ACC"/>
    <w:rsid w:val="008E216F"/>
    <w:rsid w:val="008E21C1"/>
    <w:rsid w:val="008E30A0"/>
    <w:rsid w:val="008E3619"/>
    <w:rsid w:val="008E3C90"/>
    <w:rsid w:val="008E404F"/>
    <w:rsid w:val="008E4454"/>
    <w:rsid w:val="008E4BFA"/>
    <w:rsid w:val="008E4C24"/>
    <w:rsid w:val="008E4C46"/>
    <w:rsid w:val="008E5141"/>
    <w:rsid w:val="008E56C6"/>
    <w:rsid w:val="008E58BE"/>
    <w:rsid w:val="008E5A8A"/>
    <w:rsid w:val="008E5F31"/>
    <w:rsid w:val="008E70AE"/>
    <w:rsid w:val="008E72A2"/>
    <w:rsid w:val="008E7533"/>
    <w:rsid w:val="008E7D95"/>
    <w:rsid w:val="008F05B4"/>
    <w:rsid w:val="008F05D9"/>
    <w:rsid w:val="008F13C9"/>
    <w:rsid w:val="008F14D9"/>
    <w:rsid w:val="008F1A8F"/>
    <w:rsid w:val="008F242C"/>
    <w:rsid w:val="008F2472"/>
    <w:rsid w:val="008F24F3"/>
    <w:rsid w:val="008F2534"/>
    <w:rsid w:val="008F2717"/>
    <w:rsid w:val="008F3026"/>
    <w:rsid w:val="008F30CF"/>
    <w:rsid w:val="008F3226"/>
    <w:rsid w:val="008F3391"/>
    <w:rsid w:val="008F3510"/>
    <w:rsid w:val="008F3555"/>
    <w:rsid w:val="008F3571"/>
    <w:rsid w:val="008F38B5"/>
    <w:rsid w:val="008F3989"/>
    <w:rsid w:val="008F4239"/>
    <w:rsid w:val="008F433E"/>
    <w:rsid w:val="008F4345"/>
    <w:rsid w:val="008F4F01"/>
    <w:rsid w:val="008F4F35"/>
    <w:rsid w:val="008F5A63"/>
    <w:rsid w:val="008F665A"/>
    <w:rsid w:val="008F6791"/>
    <w:rsid w:val="008F6843"/>
    <w:rsid w:val="008F6A82"/>
    <w:rsid w:val="008F6EFF"/>
    <w:rsid w:val="008F72D4"/>
    <w:rsid w:val="008F7664"/>
    <w:rsid w:val="008F7CF7"/>
    <w:rsid w:val="009002B2"/>
    <w:rsid w:val="00900735"/>
    <w:rsid w:val="00900B00"/>
    <w:rsid w:val="00900D13"/>
    <w:rsid w:val="0090128C"/>
    <w:rsid w:val="00901B24"/>
    <w:rsid w:val="00901F80"/>
    <w:rsid w:val="0090246C"/>
    <w:rsid w:val="009026BB"/>
    <w:rsid w:val="00902A04"/>
    <w:rsid w:val="00902BB5"/>
    <w:rsid w:val="00902BBE"/>
    <w:rsid w:val="009030AA"/>
    <w:rsid w:val="009034C9"/>
    <w:rsid w:val="00903560"/>
    <w:rsid w:val="00903676"/>
    <w:rsid w:val="00903A3E"/>
    <w:rsid w:val="00903BB3"/>
    <w:rsid w:val="009040D2"/>
    <w:rsid w:val="00904A65"/>
    <w:rsid w:val="00904EC5"/>
    <w:rsid w:val="0090513F"/>
    <w:rsid w:val="00905926"/>
    <w:rsid w:val="00905D69"/>
    <w:rsid w:val="00905EA5"/>
    <w:rsid w:val="00905EF5"/>
    <w:rsid w:val="009060E5"/>
    <w:rsid w:val="009061D9"/>
    <w:rsid w:val="0090628F"/>
    <w:rsid w:val="00906481"/>
    <w:rsid w:val="0090698B"/>
    <w:rsid w:val="00906DB3"/>
    <w:rsid w:val="00907B73"/>
    <w:rsid w:val="00907D25"/>
    <w:rsid w:val="00910094"/>
    <w:rsid w:val="009101B6"/>
    <w:rsid w:val="00910534"/>
    <w:rsid w:val="00910626"/>
    <w:rsid w:val="00910B2C"/>
    <w:rsid w:val="00910C58"/>
    <w:rsid w:val="00910E71"/>
    <w:rsid w:val="00911041"/>
    <w:rsid w:val="009115E3"/>
    <w:rsid w:val="00911A5E"/>
    <w:rsid w:val="00911F1B"/>
    <w:rsid w:val="00912028"/>
    <w:rsid w:val="0091229A"/>
    <w:rsid w:val="009126A3"/>
    <w:rsid w:val="00912A48"/>
    <w:rsid w:val="009133C9"/>
    <w:rsid w:val="009136ED"/>
    <w:rsid w:val="009139A8"/>
    <w:rsid w:val="00913B37"/>
    <w:rsid w:val="00913EC7"/>
    <w:rsid w:val="0091403A"/>
    <w:rsid w:val="009141EA"/>
    <w:rsid w:val="0091421D"/>
    <w:rsid w:val="0091431D"/>
    <w:rsid w:val="00915A16"/>
    <w:rsid w:val="00915B32"/>
    <w:rsid w:val="00915BDA"/>
    <w:rsid w:val="00915C87"/>
    <w:rsid w:val="0091623C"/>
    <w:rsid w:val="009162D0"/>
    <w:rsid w:val="009168C8"/>
    <w:rsid w:val="00916965"/>
    <w:rsid w:val="00916C2F"/>
    <w:rsid w:val="00916C74"/>
    <w:rsid w:val="00916E20"/>
    <w:rsid w:val="00916F3F"/>
    <w:rsid w:val="0091714B"/>
    <w:rsid w:val="00917514"/>
    <w:rsid w:val="00917707"/>
    <w:rsid w:val="00917BC5"/>
    <w:rsid w:val="00917DEB"/>
    <w:rsid w:val="00920937"/>
    <w:rsid w:val="009209EE"/>
    <w:rsid w:val="00920A73"/>
    <w:rsid w:val="00920B42"/>
    <w:rsid w:val="00920C64"/>
    <w:rsid w:val="00920C8D"/>
    <w:rsid w:val="00920D2A"/>
    <w:rsid w:val="00920E06"/>
    <w:rsid w:val="00920EF6"/>
    <w:rsid w:val="009214CB"/>
    <w:rsid w:val="0092177D"/>
    <w:rsid w:val="0092185F"/>
    <w:rsid w:val="009218D6"/>
    <w:rsid w:val="00921C74"/>
    <w:rsid w:val="009224D9"/>
    <w:rsid w:val="00922A48"/>
    <w:rsid w:val="00922F35"/>
    <w:rsid w:val="00923000"/>
    <w:rsid w:val="0092345E"/>
    <w:rsid w:val="0092368F"/>
    <w:rsid w:val="0092389F"/>
    <w:rsid w:val="00924134"/>
    <w:rsid w:val="00924233"/>
    <w:rsid w:val="0092428E"/>
    <w:rsid w:val="0092457A"/>
    <w:rsid w:val="00924A41"/>
    <w:rsid w:val="00925449"/>
    <w:rsid w:val="009257EA"/>
    <w:rsid w:val="00925AA7"/>
    <w:rsid w:val="00926755"/>
    <w:rsid w:val="009267B8"/>
    <w:rsid w:val="00926AAC"/>
    <w:rsid w:val="00926BCC"/>
    <w:rsid w:val="00926F6F"/>
    <w:rsid w:val="009275E5"/>
    <w:rsid w:val="009276F5"/>
    <w:rsid w:val="00927820"/>
    <w:rsid w:val="00927EDC"/>
    <w:rsid w:val="00927FDF"/>
    <w:rsid w:val="009300DF"/>
    <w:rsid w:val="0093020B"/>
    <w:rsid w:val="00930488"/>
    <w:rsid w:val="00930C36"/>
    <w:rsid w:val="00930F8A"/>
    <w:rsid w:val="0093123E"/>
    <w:rsid w:val="00931536"/>
    <w:rsid w:val="00931B1C"/>
    <w:rsid w:val="009323A7"/>
    <w:rsid w:val="00932C78"/>
    <w:rsid w:val="00932D6A"/>
    <w:rsid w:val="00933233"/>
    <w:rsid w:val="009332BE"/>
    <w:rsid w:val="009337A1"/>
    <w:rsid w:val="009340AB"/>
    <w:rsid w:val="0093410E"/>
    <w:rsid w:val="009341C9"/>
    <w:rsid w:val="00934DD7"/>
    <w:rsid w:val="009351D7"/>
    <w:rsid w:val="00935DD7"/>
    <w:rsid w:val="00935E61"/>
    <w:rsid w:val="00936452"/>
    <w:rsid w:val="0093661A"/>
    <w:rsid w:val="00936728"/>
    <w:rsid w:val="009367CA"/>
    <w:rsid w:val="0093705D"/>
    <w:rsid w:val="00937510"/>
    <w:rsid w:val="009375C3"/>
    <w:rsid w:val="009379AE"/>
    <w:rsid w:val="00937A9E"/>
    <w:rsid w:val="00937ECF"/>
    <w:rsid w:val="00937F27"/>
    <w:rsid w:val="00937F3D"/>
    <w:rsid w:val="009407E0"/>
    <w:rsid w:val="009413AB"/>
    <w:rsid w:val="009417D3"/>
    <w:rsid w:val="009417DA"/>
    <w:rsid w:val="00942539"/>
    <w:rsid w:val="00942EED"/>
    <w:rsid w:val="00942FF6"/>
    <w:rsid w:val="00943038"/>
    <w:rsid w:val="009437D0"/>
    <w:rsid w:val="00943AA1"/>
    <w:rsid w:val="00943AD7"/>
    <w:rsid w:val="00943D57"/>
    <w:rsid w:val="00944418"/>
    <w:rsid w:val="009444F3"/>
    <w:rsid w:val="00944566"/>
    <w:rsid w:val="00944770"/>
    <w:rsid w:val="00944B71"/>
    <w:rsid w:val="00945317"/>
    <w:rsid w:val="009456A7"/>
    <w:rsid w:val="00945C96"/>
    <w:rsid w:val="00946F35"/>
    <w:rsid w:val="00947069"/>
    <w:rsid w:val="009479AF"/>
    <w:rsid w:val="00947FC7"/>
    <w:rsid w:val="00950CE2"/>
    <w:rsid w:val="00951527"/>
    <w:rsid w:val="0095156C"/>
    <w:rsid w:val="009516A0"/>
    <w:rsid w:val="00951C3C"/>
    <w:rsid w:val="00951F1B"/>
    <w:rsid w:val="0095212D"/>
    <w:rsid w:val="00952A45"/>
    <w:rsid w:val="00952C0C"/>
    <w:rsid w:val="00953350"/>
    <w:rsid w:val="00953E63"/>
    <w:rsid w:val="00953E6A"/>
    <w:rsid w:val="0095458C"/>
    <w:rsid w:val="009545EE"/>
    <w:rsid w:val="00954DD5"/>
    <w:rsid w:val="009552B3"/>
    <w:rsid w:val="00955845"/>
    <w:rsid w:val="009558FE"/>
    <w:rsid w:val="00955CE1"/>
    <w:rsid w:val="00955E09"/>
    <w:rsid w:val="00956018"/>
    <w:rsid w:val="00956096"/>
    <w:rsid w:val="009561DC"/>
    <w:rsid w:val="009563FE"/>
    <w:rsid w:val="009566B0"/>
    <w:rsid w:val="00956B08"/>
    <w:rsid w:val="00956BAA"/>
    <w:rsid w:val="00956E6D"/>
    <w:rsid w:val="00956F05"/>
    <w:rsid w:val="009576F1"/>
    <w:rsid w:val="009579E1"/>
    <w:rsid w:val="009600F4"/>
    <w:rsid w:val="009606C0"/>
    <w:rsid w:val="00960CBF"/>
    <w:rsid w:val="00960CF6"/>
    <w:rsid w:val="00960F7C"/>
    <w:rsid w:val="0096182B"/>
    <w:rsid w:val="00961BE2"/>
    <w:rsid w:val="0096260A"/>
    <w:rsid w:val="00962651"/>
    <w:rsid w:val="009626CB"/>
    <w:rsid w:val="00962EE8"/>
    <w:rsid w:val="0096301B"/>
    <w:rsid w:val="0096319F"/>
    <w:rsid w:val="00963274"/>
    <w:rsid w:val="00963479"/>
    <w:rsid w:val="00963662"/>
    <w:rsid w:val="00963824"/>
    <w:rsid w:val="009638AC"/>
    <w:rsid w:val="00963A37"/>
    <w:rsid w:val="00963A5F"/>
    <w:rsid w:val="00963ED9"/>
    <w:rsid w:val="009640D2"/>
    <w:rsid w:val="0096451D"/>
    <w:rsid w:val="009645EB"/>
    <w:rsid w:val="009649BF"/>
    <w:rsid w:val="00964CB3"/>
    <w:rsid w:val="00964FD3"/>
    <w:rsid w:val="009651F0"/>
    <w:rsid w:val="0096545E"/>
    <w:rsid w:val="00965462"/>
    <w:rsid w:val="00965538"/>
    <w:rsid w:val="00965726"/>
    <w:rsid w:val="0096631B"/>
    <w:rsid w:val="00966605"/>
    <w:rsid w:val="0096666F"/>
    <w:rsid w:val="00966B93"/>
    <w:rsid w:val="009670FA"/>
    <w:rsid w:val="0096733C"/>
    <w:rsid w:val="0096754F"/>
    <w:rsid w:val="00967686"/>
    <w:rsid w:val="009677BE"/>
    <w:rsid w:val="0096780D"/>
    <w:rsid w:val="00967938"/>
    <w:rsid w:val="0096794F"/>
    <w:rsid w:val="00967C73"/>
    <w:rsid w:val="00967E79"/>
    <w:rsid w:val="0097011F"/>
    <w:rsid w:val="00970938"/>
    <w:rsid w:val="0097098E"/>
    <w:rsid w:val="00970C91"/>
    <w:rsid w:val="0097124C"/>
    <w:rsid w:val="00971671"/>
    <w:rsid w:val="009716F8"/>
    <w:rsid w:val="00971EDF"/>
    <w:rsid w:val="009722D1"/>
    <w:rsid w:val="0097283C"/>
    <w:rsid w:val="0097299B"/>
    <w:rsid w:val="00972AD5"/>
    <w:rsid w:val="00972BFF"/>
    <w:rsid w:val="009736A2"/>
    <w:rsid w:val="00973C59"/>
    <w:rsid w:val="00973F24"/>
    <w:rsid w:val="00974087"/>
    <w:rsid w:val="00974DFF"/>
    <w:rsid w:val="00974FF8"/>
    <w:rsid w:val="00975191"/>
    <w:rsid w:val="00975B38"/>
    <w:rsid w:val="00975E3E"/>
    <w:rsid w:val="00975EBA"/>
    <w:rsid w:val="009764D6"/>
    <w:rsid w:val="00976B2B"/>
    <w:rsid w:val="00976CC9"/>
    <w:rsid w:val="0098017B"/>
    <w:rsid w:val="009808C7"/>
    <w:rsid w:val="009808F8"/>
    <w:rsid w:val="00981583"/>
    <w:rsid w:val="009816A6"/>
    <w:rsid w:val="00982227"/>
    <w:rsid w:val="009825F7"/>
    <w:rsid w:val="009831C0"/>
    <w:rsid w:val="0098368F"/>
    <w:rsid w:val="009838CF"/>
    <w:rsid w:val="00983A6D"/>
    <w:rsid w:val="00983BAD"/>
    <w:rsid w:val="00984413"/>
    <w:rsid w:val="00984461"/>
    <w:rsid w:val="009847AC"/>
    <w:rsid w:val="009847DB"/>
    <w:rsid w:val="00984A76"/>
    <w:rsid w:val="00984C3D"/>
    <w:rsid w:val="00984D60"/>
    <w:rsid w:val="00984DAA"/>
    <w:rsid w:val="0098553F"/>
    <w:rsid w:val="009855B0"/>
    <w:rsid w:val="009857E5"/>
    <w:rsid w:val="009860E9"/>
    <w:rsid w:val="00986846"/>
    <w:rsid w:val="00986C8B"/>
    <w:rsid w:val="00986CD4"/>
    <w:rsid w:val="009873A4"/>
    <w:rsid w:val="00987656"/>
    <w:rsid w:val="00987FF2"/>
    <w:rsid w:val="00990105"/>
    <w:rsid w:val="0099026C"/>
    <w:rsid w:val="009909D3"/>
    <w:rsid w:val="00990E3A"/>
    <w:rsid w:val="00991118"/>
    <w:rsid w:val="009911AD"/>
    <w:rsid w:val="009915CC"/>
    <w:rsid w:val="00991A8C"/>
    <w:rsid w:val="00991CA4"/>
    <w:rsid w:val="00991E9F"/>
    <w:rsid w:val="00992663"/>
    <w:rsid w:val="00992C77"/>
    <w:rsid w:val="00992C8A"/>
    <w:rsid w:val="00992E6B"/>
    <w:rsid w:val="00992F07"/>
    <w:rsid w:val="00992F67"/>
    <w:rsid w:val="00992FDC"/>
    <w:rsid w:val="009939D2"/>
    <w:rsid w:val="0099458D"/>
    <w:rsid w:val="009945AC"/>
    <w:rsid w:val="00994637"/>
    <w:rsid w:val="00994841"/>
    <w:rsid w:val="009948AB"/>
    <w:rsid w:val="00994F8C"/>
    <w:rsid w:val="0099501E"/>
    <w:rsid w:val="0099529A"/>
    <w:rsid w:val="00995780"/>
    <w:rsid w:val="00995943"/>
    <w:rsid w:val="009959CB"/>
    <w:rsid w:val="00995A6A"/>
    <w:rsid w:val="00995A85"/>
    <w:rsid w:val="00995AC2"/>
    <w:rsid w:val="00995B35"/>
    <w:rsid w:val="0099649D"/>
    <w:rsid w:val="00996541"/>
    <w:rsid w:val="00996581"/>
    <w:rsid w:val="00996EEE"/>
    <w:rsid w:val="00997430"/>
    <w:rsid w:val="009974CE"/>
    <w:rsid w:val="0099751E"/>
    <w:rsid w:val="00997883"/>
    <w:rsid w:val="00997919"/>
    <w:rsid w:val="00997A86"/>
    <w:rsid w:val="00997B3A"/>
    <w:rsid w:val="009A01CB"/>
    <w:rsid w:val="009A023F"/>
    <w:rsid w:val="009A0810"/>
    <w:rsid w:val="009A08E0"/>
    <w:rsid w:val="009A0B0C"/>
    <w:rsid w:val="009A1216"/>
    <w:rsid w:val="009A1595"/>
    <w:rsid w:val="009A1624"/>
    <w:rsid w:val="009A1DB0"/>
    <w:rsid w:val="009A241B"/>
    <w:rsid w:val="009A2B2C"/>
    <w:rsid w:val="009A2E38"/>
    <w:rsid w:val="009A2FB5"/>
    <w:rsid w:val="009A30E4"/>
    <w:rsid w:val="009A31C0"/>
    <w:rsid w:val="009A31CF"/>
    <w:rsid w:val="009A3280"/>
    <w:rsid w:val="009A37E4"/>
    <w:rsid w:val="009A3C62"/>
    <w:rsid w:val="009A4033"/>
    <w:rsid w:val="009A4040"/>
    <w:rsid w:val="009A40E5"/>
    <w:rsid w:val="009A4E39"/>
    <w:rsid w:val="009A4EF8"/>
    <w:rsid w:val="009A523E"/>
    <w:rsid w:val="009A56A8"/>
    <w:rsid w:val="009A5B2E"/>
    <w:rsid w:val="009A5BB0"/>
    <w:rsid w:val="009A5C90"/>
    <w:rsid w:val="009A5DB1"/>
    <w:rsid w:val="009A602D"/>
    <w:rsid w:val="009A648D"/>
    <w:rsid w:val="009A6957"/>
    <w:rsid w:val="009A6A7C"/>
    <w:rsid w:val="009A6BC3"/>
    <w:rsid w:val="009A6CBE"/>
    <w:rsid w:val="009A6D0C"/>
    <w:rsid w:val="009A7678"/>
    <w:rsid w:val="009A7718"/>
    <w:rsid w:val="009B03A9"/>
    <w:rsid w:val="009B0571"/>
    <w:rsid w:val="009B064A"/>
    <w:rsid w:val="009B0D2D"/>
    <w:rsid w:val="009B1377"/>
    <w:rsid w:val="009B17BF"/>
    <w:rsid w:val="009B1A46"/>
    <w:rsid w:val="009B1C48"/>
    <w:rsid w:val="009B1E5F"/>
    <w:rsid w:val="009B2209"/>
    <w:rsid w:val="009B22BC"/>
    <w:rsid w:val="009B22F5"/>
    <w:rsid w:val="009B240C"/>
    <w:rsid w:val="009B2692"/>
    <w:rsid w:val="009B26FE"/>
    <w:rsid w:val="009B2710"/>
    <w:rsid w:val="009B2BA2"/>
    <w:rsid w:val="009B330A"/>
    <w:rsid w:val="009B3997"/>
    <w:rsid w:val="009B39AA"/>
    <w:rsid w:val="009B3D75"/>
    <w:rsid w:val="009B3DF8"/>
    <w:rsid w:val="009B4269"/>
    <w:rsid w:val="009B4310"/>
    <w:rsid w:val="009B48DD"/>
    <w:rsid w:val="009B48E7"/>
    <w:rsid w:val="009B50FD"/>
    <w:rsid w:val="009B523C"/>
    <w:rsid w:val="009B570E"/>
    <w:rsid w:val="009B5B89"/>
    <w:rsid w:val="009B5BC5"/>
    <w:rsid w:val="009B5CF5"/>
    <w:rsid w:val="009B6027"/>
    <w:rsid w:val="009B6140"/>
    <w:rsid w:val="009B6F67"/>
    <w:rsid w:val="009B79C1"/>
    <w:rsid w:val="009B7D2B"/>
    <w:rsid w:val="009C0101"/>
    <w:rsid w:val="009C02EC"/>
    <w:rsid w:val="009C0ACD"/>
    <w:rsid w:val="009C0C11"/>
    <w:rsid w:val="009C1A09"/>
    <w:rsid w:val="009C1CB6"/>
    <w:rsid w:val="009C1DD1"/>
    <w:rsid w:val="009C20DC"/>
    <w:rsid w:val="009C2790"/>
    <w:rsid w:val="009C280D"/>
    <w:rsid w:val="009C2B2E"/>
    <w:rsid w:val="009C2E2C"/>
    <w:rsid w:val="009C30DC"/>
    <w:rsid w:val="009C3383"/>
    <w:rsid w:val="009C3A81"/>
    <w:rsid w:val="009C3C36"/>
    <w:rsid w:val="009C3D57"/>
    <w:rsid w:val="009C4C85"/>
    <w:rsid w:val="009C4D5B"/>
    <w:rsid w:val="009C4F22"/>
    <w:rsid w:val="009C567B"/>
    <w:rsid w:val="009C5B8E"/>
    <w:rsid w:val="009C627E"/>
    <w:rsid w:val="009C6BD1"/>
    <w:rsid w:val="009C6C3C"/>
    <w:rsid w:val="009C6EA7"/>
    <w:rsid w:val="009C6F62"/>
    <w:rsid w:val="009C72C9"/>
    <w:rsid w:val="009C77B9"/>
    <w:rsid w:val="009C7E7A"/>
    <w:rsid w:val="009D0248"/>
    <w:rsid w:val="009D085B"/>
    <w:rsid w:val="009D0AEF"/>
    <w:rsid w:val="009D0C1F"/>
    <w:rsid w:val="009D1190"/>
    <w:rsid w:val="009D1281"/>
    <w:rsid w:val="009D2013"/>
    <w:rsid w:val="009D2749"/>
    <w:rsid w:val="009D2916"/>
    <w:rsid w:val="009D2A81"/>
    <w:rsid w:val="009D31BD"/>
    <w:rsid w:val="009D34BF"/>
    <w:rsid w:val="009D3878"/>
    <w:rsid w:val="009D38A5"/>
    <w:rsid w:val="009D3B8A"/>
    <w:rsid w:val="009D3C28"/>
    <w:rsid w:val="009D3D23"/>
    <w:rsid w:val="009D4116"/>
    <w:rsid w:val="009D426A"/>
    <w:rsid w:val="009D4373"/>
    <w:rsid w:val="009D48C5"/>
    <w:rsid w:val="009D4994"/>
    <w:rsid w:val="009D49F6"/>
    <w:rsid w:val="009D4B4E"/>
    <w:rsid w:val="009D4E2C"/>
    <w:rsid w:val="009D511A"/>
    <w:rsid w:val="009D5157"/>
    <w:rsid w:val="009D5447"/>
    <w:rsid w:val="009D59ED"/>
    <w:rsid w:val="009D5C1D"/>
    <w:rsid w:val="009D604A"/>
    <w:rsid w:val="009D630D"/>
    <w:rsid w:val="009D6391"/>
    <w:rsid w:val="009D6EFF"/>
    <w:rsid w:val="009D7077"/>
    <w:rsid w:val="009D72CA"/>
    <w:rsid w:val="009D7635"/>
    <w:rsid w:val="009D79E2"/>
    <w:rsid w:val="009D7F77"/>
    <w:rsid w:val="009E00DF"/>
    <w:rsid w:val="009E0545"/>
    <w:rsid w:val="009E0604"/>
    <w:rsid w:val="009E0863"/>
    <w:rsid w:val="009E0B88"/>
    <w:rsid w:val="009E0CFE"/>
    <w:rsid w:val="009E0E84"/>
    <w:rsid w:val="009E0F31"/>
    <w:rsid w:val="009E0F49"/>
    <w:rsid w:val="009E1087"/>
    <w:rsid w:val="009E16CD"/>
    <w:rsid w:val="009E1705"/>
    <w:rsid w:val="009E24B6"/>
    <w:rsid w:val="009E2590"/>
    <w:rsid w:val="009E2901"/>
    <w:rsid w:val="009E3039"/>
    <w:rsid w:val="009E3ECE"/>
    <w:rsid w:val="009E4168"/>
    <w:rsid w:val="009E45A1"/>
    <w:rsid w:val="009E47B5"/>
    <w:rsid w:val="009E4931"/>
    <w:rsid w:val="009E4AD0"/>
    <w:rsid w:val="009E521A"/>
    <w:rsid w:val="009E5328"/>
    <w:rsid w:val="009E54F1"/>
    <w:rsid w:val="009E577C"/>
    <w:rsid w:val="009E5CA9"/>
    <w:rsid w:val="009E6B45"/>
    <w:rsid w:val="009E6DDF"/>
    <w:rsid w:val="009E6DE4"/>
    <w:rsid w:val="009E7050"/>
    <w:rsid w:val="009E721B"/>
    <w:rsid w:val="009E77BC"/>
    <w:rsid w:val="009E7E2B"/>
    <w:rsid w:val="009E7F95"/>
    <w:rsid w:val="009F06FD"/>
    <w:rsid w:val="009F07A4"/>
    <w:rsid w:val="009F0BB1"/>
    <w:rsid w:val="009F0D07"/>
    <w:rsid w:val="009F0D9B"/>
    <w:rsid w:val="009F0E83"/>
    <w:rsid w:val="009F11EA"/>
    <w:rsid w:val="009F1C9D"/>
    <w:rsid w:val="009F24CA"/>
    <w:rsid w:val="009F24F9"/>
    <w:rsid w:val="009F25BA"/>
    <w:rsid w:val="009F2768"/>
    <w:rsid w:val="009F2A3E"/>
    <w:rsid w:val="009F2B52"/>
    <w:rsid w:val="009F30FB"/>
    <w:rsid w:val="009F3310"/>
    <w:rsid w:val="009F3476"/>
    <w:rsid w:val="009F3550"/>
    <w:rsid w:val="009F357A"/>
    <w:rsid w:val="009F36C8"/>
    <w:rsid w:val="009F395D"/>
    <w:rsid w:val="009F3B8E"/>
    <w:rsid w:val="009F3E50"/>
    <w:rsid w:val="009F40A7"/>
    <w:rsid w:val="009F42D9"/>
    <w:rsid w:val="009F439D"/>
    <w:rsid w:val="009F43AF"/>
    <w:rsid w:val="009F43E5"/>
    <w:rsid w:val="009F4CEB"/>
    <w:rsid w:val="009F4D33"/>
    <w:rsid w:val="009F539A"/>
    <w:rsid w:val="009F59AA"/>
    <w:rsid w:val="009F5B7C"/>
    <w:rsid w:val="009F5ECA"/>
    <w:rsid w:val="009F6523"/>
    <w:rsid w:val="009F6645"/>
    <w:rsid w:val="009F66D1"/>
    <w:rsid w:val="009F6F66"/>
    <w:rsid w:val="009F7062"/>
    <w:rsid w:val="009F758C"/>
    <w:rsid w:val="009F75D8"/>
    <w:rsid w:val="009F77C6"/>
    <w:rsid w:val="009F77F0"/>
    <w:rsid w:val="009F7B82"/>
    <w:rsid w:val="00A0051C"/>
    <w:rsid w:val="00A00A82"/>
    <w:rsid w:val="00A00B6B"/>
    <w:rsid w:val="00A00DE8"/>
    <w:rsid w:val="00A00FFB"/>
    <w:rsid w:val="00A01017"/>
    <w:rsid w:val="00A0117A"/>
    <w:rsid w:val="00A01326"/>
    <w:rsid w:val="00A01343"/>
    <w:rsid w:val="00A015CC"/>
    <w:rsid w:val="00A01676"/>
    <w:rsid w:val="00A01D76"/>
    <w:rsid w:val="00A01F70"/>
    <w:rsid w:val="00A021CB"/>
    <w:rsid w:val="00A02281"/>
    <w:rsid w:val="00A0339B"/>
    <w:rsid w:val="00A03550"/>
    <w:rsid w:val="00A0360B"/>
    <w:rsid w:val="00A038FE"/>
    <w:rsid w:val="00A042E8"/>
    <w:rsid w:val="00A046C7"/>
    <w:rsid w:val="00A0476E"/>
    <w:rsid w:val="00A047B6"/>
    <w:rsid w:val="00A0498E"/>
    <w:rsid w:val="00A04DF5"/>
    <w:rsid w:val="00A05054"/>
    <w:rsid w:val="00A050F9"/>
    <w:rsid w:val="00A05678"/>
    <w:rsid w:val="00A059CB"/>
    <w:rsid w:val="00A05A6A"/>
    <w:rsid w:val="00A05B02"/>
    <w:rsid w:val="00A05B14"/>
    <w:rsid w:val="00A05DBE"/>
    <w:rsid w:val="00A062C8"/>
    <w:rsid w:val="00A06CC6"/>
    <w:rsid w:val="00A06F5B"/>
    <w:rsid w:val="00A075F8"/>
    <w:rsid w:val="00A07EA1"/>
    <w:rsid w:val="00A10621"/>
    <w:rsid w:val="00A107EF"/>
    <w:rsid w:val="00A111D2"/>
    <w:rsid w:val="00A11AF0"/>
    <w:rsid w:val="00A11C6B"/>
    <w:rsid w:val="00A123A4"/>
    <w:rsid w:val="00A124A6"/>
    <w:rsid w:val="00A1284F"/>
    <w:rsid w:val="00A128EA"/>
    <w:rsid w:val="00A1321A"/>
    <w:rsid w:val="00A13F40"/>
    <w:rsid w:val="00A140D5"/>
    <w:rsid w:val="00A1460B"/>
    <w:rsid w:val="00A14879"/>
    <w:rsid w:val="00A14A44"/>
    <w:rsid w:val="00A14B4F"/>
    <w:rsid w:val="00A15077"/>
    <w:rsid w:val="00A150CB"/>
    <w:rsid w:val="00A15363"/>
    <w:rsid w:val="00A15D3E"/>
    <w:rsid w:val="00A15FCD"/>
    <w:rsid w:val="00A1613F"/>
    <w:rsid w:val="00A16594"/>
    <w:rsid w:val="00A16705"/>
    <w:rsid w:val="00A167D9"/>
    <w:rsid w:val="00A16B6C"/>
    <w:rsid w:val="00A16C2D"/>
    <w:rsid w:val="00A16C44"/>
    <w:rsid w:val="00A17070"/>
    <w:rsid w:val="00A17452"/>
    <w:rsid w:val="00A17950"/>
    <w:rsid w:val="00A17BC2"/>
    <w:rsid w:val="00A17DA7"/>
    <w:rsid w:val="00A17E24"/>
    <w:rsid w:val="00A17FF2"/>
    <w:rsid w:val="00A200A9"/>
    <w:rsid w:val="00A206A9"/>
    <w:rsid w:val="00A207ED"/>
    <w:rsid w:val="00A20971"/>
    <w:rsid w:val="00A20E8B"/>
    <w:rsid w:val="00A21164"/>
    <w:rsid w:val="00A21684"/>
    <w:rsid w:val="00A2190C"/>
    <w:rsid w:val="00A21E2B"/>
    <w:rsid w:val="00A21EAD"/>
    <w:rsid w:val="00A2269E"/>
    <w:rsid w:val="00A22EC0"/>
    <w:rsid w:val="00A22EE7"/>
    <w:rsid w:val="00A23177"/>
    <w:rsid w:val="00A23433"/>
    <w:rsid w:val="00A23670"/>
    <w:rsid w:val="00A236CC"/>
    <w:rsid w:val="00A23759"/>
    <w:rsid w:val="00A237DE"/>
    <w:rsid w:val="00A23BDA"/>
    <w:rsid w:val="00A23BE7"/>
    <w:rsid w:val="00A23DD1"/>
    <w:rsid w:val="00A23E90"/>
    <w:rsid w:val="00A247C7"/>
    <w:rsid w:val="00A2480A"/>
    <w:rsid w:val="00A24AB0"/>
    <w:rsid w:val="00A252F3"/>
    <w:rsid w:val="00A25303"/>
    <w:rsid w:val="00A254B8"/>
    <w:rsid w:val="00A255FE"/>
    <w:rsid w:val="00A25627"/>
    <w:rsid w:val="00A25C9E"/>
    <w:rsid w:val="00A25D51"/>
    <w:rsid w:val="00A25E49"/>
    <w:rsid w:val="00A26048"/>
    <w:rsid w:val="00A2663A"/>
    <w:rsid w:val="00A26655"/>
    <w:rsid w:val="00A2687D"/>
    <w:rsid w:val="00A26902"/>
    <w:rsid w:val="00A27BDC"/>
    <w:rsid w:val="00A27FD7"/>
    <w:rsid w:val="00A3048B"/>
    <w:rsid w:val="00A30B9C"/>
    <w:rsid w:val="00A30CAA"/>
    <w:rsid w:val="00A30F17"/>
    <w:rsid w:val="00A30FAE"/>
    <w:rsid w:val="00A310B2"/>
    <w:rsid w:val="00A31126"/>
    <w:rsid w:val="00A31E7C"/>
    <w:rsid w:val="00A32075"/>
    <w:rsid w:val="00A325B4"/>
    <w:rsid w:val="00A32649"/>
    <w:rsid w:val="00A327D8"/>
    <w:rsid w:val="00A329FC"/>
    <w:rsid w:val="00A32B56"/>
    <w:rsid w:val="00A330A5"/>
    <w:rsid w:val="00A33117"/>
    <w:rsid w:val="00A33214"/>
    <w:rsid w:val="00A33252"/>
    <w:rsid w:val="00A33984"/>
    <w:rsid w:val="00A33A1D"/>
    <w:rsid w:val="00A33D9C"/>
    <w:rsid w:val="00A33DD2"/>
    <w:rsid w:val="00A33F08"/>
    <w:rsid w:val="00A33F36"/>
    <w:rsid w:val="00A34009"/>
    <w:rsid w:val="00A3423F"/>
    <w:rsid w:val="00A34373"/>
    <w:rsid w:val="00A34988"/>
    <w:rsid w:val="00A34A02"/>
    <w:rsid w:val="00A3511D"/>
    <w:rsid w:val="00A3530E"/>
    <w:rsid w:val="00A35317"/>
    <w:rsid w:val="00A35F59"/>
    <w:rsid w:val="00A3606E"/>
    <w:rsid w:val="00A36348"/>
    <w:rsid w:val="00A3679B"/>
    <w:rsid w:val="00A376DB"/>
    <w:rsid w:val="00A3781B"/>
    <w:rsid w:val="00A37E40"/>
    <w:rsid w:val="00A40043"/>
    <w:rsid w:val="00A402C5"/>
    <w:rsid w:val="00A406ED"/>
    <w:rsid w:val="00A409BF"/>
    <w:rsid w:val="00A40A2A"/>
    <w:rsid w:val="00A40A62"/>
    <w:rsid w:val="00A41A83"/>
    <w:rsid w:val="00A41F45"/>
    <w:rsid w:val="00A42208"/>
    <w:rsid w:val="00A4230D"/>
    <w:rsid w:val="00A42936"/>
    <w:rsid w:val="00A42B49"/>
    <w:rsid w:val="00A42CB0"/>
    <w:rsid w:val="00A42D19"/>
    <w:rsid w:val="00A42ED8"/>
    <w:rsid w:val="00A42FE1"/>
    <w:rsid w:val="00A4309F"/>
    <w:rsid w:val="00A4365C"/>
    <w:rsid w:val="00A4369C"/>
    <w:rsid w:val="00A4386B"/>
    <w:rsid w:val="00A43B2A"/>
    <w:rsid w:val="00A43CE6"/>
    <w:rsid w:val="00A43EBA"/>
    <w:rsid w:val="00A4416A"/>
    <w:rsid w:val="00A446AF"/>
    <w:rsid w:val="00A44C7D"/>
    <w:rsid w:val="00A44FC6"/>
    <w:rsid w:val="00A45066"/>
    <w:rsid w:val="00A459F6"/>
    <w:rsid w:val="00A45B1D"/>
    <w:rsid w:val="00A45C7B"/>
    <w:rsid w:val="00A45E81"/>
    <w:rsid w:val="00A45FD1"/>
    <w:rsid w:val="00A4612A"/>
    <w:rsid w:val="00A4693A"/>
    <w:rsid w:val="00A470F3"/>
    <w:rsid w:val="00A4716C"/>
    <w:rsid w:val="00A472C5"/>
    <w:rsid w:val="00A47844"/>
    <w:rsid w:val="00A47937"/>
    <w:rsid w:val="00A47D31"/>
    <w:rsid w:val="00A5010D"/>
    <w:rsid w:val="00A5016A"/>
    <w:rsid w:val="00A50D76"/>
    <w:rsid w:val="00A5157F"/>
    <w:rsid w:val="00A5187D"/>
    <w:rsid w:val="00A51B43"/>
    <w:rsid w:val="00A51E74"/>
    <w:rsid w:val="00A5266C"/>
    <w:rsid w:val="00A52750"/>
    <w:rsid w:val="00A529E3"/>
    <w:rsid w:val="00A52F33"/>
    <w:rsid w:val="00A53502"/>
    <w:rsid w:val="00A53653"/>
    <w:rsid w:val="00A5373B"/>
    <w:rsid w:val="00A53CFC"/>
    <w:rsid w:val="00A53E4E"/>
    <w:rsid w:val="00A53E7B"/>
    <w:rsid w:val="00A541D0"/>
    <w:rsid w:val="00A54D47"/>
    <w:rsid w:val="00A54F12"/>
    <w:rsid w:val="00A55604"/>
    <w:rsid w:val="00A55765"/>
    <w:rsid w:val="00A55844"/>
    <w:rsid w:val="00A55F8F"/>
    <w:rsid w:val="00A56127"/>
    <w:rsid w:val="00A5639A"/>
    <w:rsid w:val="00A56C0F"/>
    <w:rsid w:val="00A57139"/>
    <w:rsid w:val="00A57625"/>
    <w:rsid w:val="00A57893"/>
    <w:rsid w:val="00A57A3A"/>
    <w:rsid w:val="00A57DCF"/>
    <w:rsid w:val="00A57E80"/>
    <w:rsid w:val="00A60157"/>
    <w:rsid w:val="00A6018A"/>
    <w:rsid w:val="00A6073B"/>
    <w:rsid w:val="00A60E15"/>
    <w:rsid w:val="00A6166B"/>
    <w:rsid w:val="00A61783"/>
    <w:rsid w:val="00A61DE1"/>
    <w:rsid w:val="00A621F7"/>
    <w:rsid w:val="00A62874"/>
    <w:rsid w:val="00A62932"/>
    <w:rsid w:val="00A62C93"/>
    <w:rsid w:val="00A62F35"/>
    <w:rsid w:val="00A6384E"/>
    <w:rsid w:val="00A63ADC"/>
    <w:rsid w:val="00A63BCF"/>
    <w:rsid w:val="00A63DB8"/>
    <w:rsid w:val="00A64010"/>
    <w:rsid w:val="00A64666"/>
    <w:rsid w:val="00A64936"/>
    <w:rsid w:val="00A64AA6"/>
    <w:rsid w:val="00A64BF7"/>
    <w:rsid w:val="00A64F5C"/>
    <w:rsid w:val="00A650EC"/>
    <w:rsid w:val="00A656B7"/>
    <w:rsid w:val="00A65D07"/>
    <w:rsid w:val="00A65D7C"/>
    <w:rsid w:val="00A660C3"/>
    <w:rsid w:val="00A66211"/>
    <w:rsid w:val="00A664F4"/>
    <w:rsid w:val="00A665E4"/>
    <w:rsid w:val="00A6698E"/>
    <w:rsid w:val="00A66D4D"/>
    <w:rsid w:val="00A672BC"/>
    <w:rsid w:val="00A67716"/>
    <w:rsid w:val="00A67789"/>
    <w:rsid w:val="00A679F5"/>
    <w:rsid w:val="00A67B64"/>
    <w:rsid w:val="00A70464"/>
    <w:rsid w:val="00A70A0B"/>
    <w:rsid w:val="00A713FE"/>
    <w:rsid w:val="00A7140B"/>
    <w:rsid w:val="00A7152C"/>
    <w:rsid w:val="00A719CD"/>
    <w:rsid w:val="00A71E9F"/>
    <w:rsid w:val="00A71FE6"/>
    <w:rsid w:val="00A72036"/>
    <w:rsid w:val="00A722B7"/>
    <w:rsid w:val="00A72356"/>
    <w:rsid w:val="00A723F6"/>
    <w:rsid w:val="00A7299E"/>
    <w:rsid w:val="00A72E68"/>
    <w:rsid w:val="00A731A4"/>
    <w:rsid w:val="00A7333E"/>
    <w:rsid w:val="00A73954"/>
    <w:rsid w:val="00A73BBD"/>
    <w:rsid w:val="00A73BE0"/>
    <w:rsid w:val="00A7401C"/>
    <w:rsid w:val="00A7420C"/>
    <w:rsid w:val="00A7438F"/>
    <w:rsid w:val="00A748D8"/>
    <w:rsid w:val="00A749D4"/>
    <w:rsid w:val="00A74C32"/>
    <w:rsid w:val="00A74D62"/>
    <w:rsid w:val="00A75184"/>
    <w:rsid w:val="00A753A7"/>
    <w:rsid w:val="00A7577B"/>
    <w:rsid w:val="00A75917"/>
    <w:rsid w:val="00A75996"/>
    <w:rsid w:val="00A76A5B"/>
    <w:rsid w:val="00A77267"/>
    <w:rsid w:val="00A777B9"/>
    <w:rsid w:val="00A77C1F"/>
    <w:rsid w:val="00A80002"/>
    <w:rsid w:val="00A800C7"/>
    <w:rsid w:val="00A8020C"/>
    <w:rsid w:val="00A80255"/>
    <w:rsid w:val="00A8090F"/>
    <w:rsid w:val="00A8097D"/>
    <w:rsid w:val="00A80D24"/>
    <w:rsid w:val="00A80D43"/>
    <w:rsid w:val="00A80EF9"/>
    <w:rsid w:val="00A8123E"/>
    <w:rsid w:val="00A816AE"/>
    <w:rsid w:val="00A81768"/>
    <w:rsid w:val="00A819F4"/>
    <w:rsid w:val="00A81C61"/>
    <w:rsid w:val="00A82152"/>
    <w:rsid w:val="00A824A7"/>
    <w:rsid w:val="00A8250E"/>
    <w:rsid w:val="00A82617"/>
    <w:rsid w:val="00A82BE4"/>
    <w:rsid w:val="00A82DB2"/>
    <w:rsid w:val="00A82FBD"/>
    <w:rsid w:val="00A833A2"/>
    <w:rsid w:val="00A83525"/>
    <w:rsid w:val="00A83F53"/>
    <w:rsid w:val="00A844A5"/>
    <w:rsid w:val="00A8487E"/>
    <w:rsid w:val="00A852C6"/>
    <w:rsid w:val="00A856B3"/>
    <w:rsid w:val="00A85DE7"/>
    <w:rsid w:val="00A85F5B"/>
    <w:rsid w:val="00A86293"/>
    <w:rsid w:val="00A865B1"/>
    <w:rsid w:val="00A866F6"/>
    <w:rsid w:val="00A86DBD"/>
    <w:rsid w:val="00A86EED"/>
    <w:rsid w:val="00A86EF0"/>
    <w:rsid w:val="00A87218"/>
    <w:rsid w:val="00A872C7"/>
    <w:rsid w:val="00A874B0"/>
    <w:rsid w:val="00A87872"/>
    <w:rsid w:val="00A87903"/>
    <w:rsid w:val="00A87C33"/>
    <w:rsid w:val="00A9014E"/>
    <w:rsid w:val="00A903CC"/>
    <w:rsid w:val="00A904DF"/>
    <w:rsid w:val="00A90672"/>
    <w:rsid w:val="00A908ED"/>
    <w:rsid w:val="00A90E1B"/>
    <w:rsid w:val="00A9122A"/>
    <w:rsid w:val="00A912A6"/>
    <w:rsid w:val="00A917D6"/>
    <w:rsid w:val="00A9182F"/>
    <w:rsid w:val="00A91B91"/>
    <w:rsid w:val="00A92128"/>
    <w:rsid w:val="00A9221E"/>
    <w:rsid w:val="00A923F1"/>
    <w:rsid w:val="00A927B1"/>
    <w:rsid w:val="00A92AAD"/>
    <w:rsid w:val="00A92F90"/>
    <w:rsid w:val="00A931D7"/>
    <w:rsid w:val="00A934C4"/>
    <w:rsid w:val="00A93C32"/>
    <w:rsid w:val="00A93F83"/>
    <w:rsid w:val="00A940C8"/>
    <w:rsid w:val="00A9452A"/>
    <w:rsid w:val="00A9457E"/>
    <w:rsid w:val="00A94A6A"/>
    <w:rsid w:val="00A9668A"/>
    <w:rsid w:val="00A969EB"/>
    <w:rsid w:val="00A9712B"/>
    <w:rsid w:val="00A973A6"/>
    <w:rsid w:val="00A97709"/>
    <w:rsid w:val="00A97FCB"/>
    <w:rsid w:val="00AA09EB"/>
    <w:rsid w:val="00AA0E7E"/>
    <w:rsid w:val="00AA117F"/>
    <w:rsid w:val="00AA19CA"/>
    <w:rsid w:val="00AA1A9B"/>
    <w:rsid w:val="00AA1B8B"/>
    <w:rsid w:val="00AA1F1C"/>
    <w:rsid w:val="00AA299B"/>
    <w:rsid w:val="00AA30D5"/>
    <w:rsid w:val="00AA3492"/>
    <w:rsid w:val="00AA36A3"/>
    <w:rsid w:val="00AA36FF"/>
    <w:rsid w:val="00AA3869"/>
    <w:rsid w:val="00AA3B80"/>
    <w:rsid w:val="00AA3C0D"/>
    <w:rsid w:val="00AA4059"/>
    <w:rsid w:val="00AA4231"/>
    <w:rsid w:val="00AA436B"/>
    <w:rsid w:val="00AA43A3"/>
    <w:rsid w:val="00AA4CF3"/>
    <w:rsid w:val="00AA4D89"/>
    <w:rsid w:val="00AA51CB"/>
    <w:rsid w:val="00AA5C3C"/>
    <w:rsid w:val="00AA5C87"/>
    <w:rsid w:val="00AA5D36"/>
    <w:rsid w:val="00AA5F22"/>
    <w:rsid w:val="00AA60F0"/>
    <w:rsid w:val="00AA6660"/>
    <w:rsid w:val="00AA6673"/>
    <w:rsid w:val="00AA691F"/>
    <w:rsid w:val="00AA6E81"/>
    <w:rsid w:val="00AA6F1C"/>
    <w:rsid w:val="00AA7023"/>
    <w:rsid w:val="00AA7139"/>
    <w:rsid w:val="00AA7327"/>
    <w:rsid w:val="00AA7333"/>
    <w:rsid w:val="00AA7753"/>
    <w:rsid w:val="00AA780C"/>
    <w:rsid w:val="00AA78E1"/>
    <w:rsid w:val="00AA7F01"/>
    <w:rsid w:val="00AB0009"/>
    <w:rsid w:val="00AB009C"/>
    <w:rsid w:val="00AB0760"/>
    <w:rsid w:val="00AB0942"/>
    <w:rsid w:val="00AB0F02"/>
    <w:rsid w:val="00AB0F5C"/>
    <w:rsid w:val="00AB17EA"/>
    <w:rsid w:val="00AB21C7"/>
    <w:rsid w:val="00AB298E"/>
    <w:rsid w:val="00AB3458"/>
    <w:rsid w:val="00AB34F8"/>
    <w:rsid w:val="00AB364F"/>
    <w:rsid w:val="00AB3DC2"/>
    <w:rsid w:val="00AB3E16"/>
    <w:rsid w:val="00AB4089"/>
    <w:rsid w:val="00AB4396"/>
    <w:rsid w:val="00AB4A55"/>
    <w:rsid w:val="00AB4EC0"/>
    <w:rsid w:val="00AB4F77"/>
    <w:rsid w:val="00AB516D"/>
    <w:rsid w:val="00AB525C"/>
    <w:rsid w:val="00AB529F"/>
    <w:rsid w:val="00AB5309"/>
    <w:rsid w:val="00AB57AE"/>
    <w:rsid w:val="00AB5B60"/>
    <w:rsid w:val="00AB5C08"/>
    <w:rsid w:val="00AB5C98"/>
    <w:rsid w:val="00AB5CEC"/>
    <w:rsid w:val="00AB5D38"/>
    <w:rsid w:val="00AB5FD5"/>
    <w:rsid w:val="00AB644B"/>
    <w:rsid w:val="00AB64DC"/>
    <w:rsid w:val="00AB6DE9"/>
    <w:rsid w:val="00AB6F4B"/>
    <w:rsid w:val="00AB706B"/>
    <w:rsid w:val="00AB7133"/>
    <w:rsid w:val="00AB7B28"/>
    <w:rsid w:val="00AC0505"/>
    <w:rsid w:val="00AC0703"/>
    <w:rsid w:val="00AC0767"/>
    <w:rsid w:val="00AC08DD"/>
    <w:rsid w:val="00AC09BF"/>
    <w:rsid w:val="00AC0C26"/>
    <w:rsid w:val="00AC1B2C"/>
    <w:rsid w:val="00AC2893"/>
    <w:rsid w:val="00AC2D13"/>
    <w:rsid w:val="00AC2E50"/>
    <w:rsid w:val="00AC2ECF"/>
    <w:rsid w:val="00AC3552"/>
    <w:rsid w:val="00AC39B6"/>
    <w:rsid w:val="00AC3C09"/>
    <w:rsid w:val="00AC439D"/>
    <w:rsid w:val="00AC43C6"/>
    <w:rsid w:val="00AC470C"/>
    <w:rsid w:val="00AC4B66"/>
    <w:rsid w:val="00AC4C36"/>
    <w:rsid w:val="00AC4D6C"/>
    <w:rsid w:val="00AC4F25"/>
    <w:rsid w:val="00AC4FF4"/>
    <w:rsid w:val="00AC51E6"/>
    <w:rsid w:val="00AC53B7"/>
    <w:rsid w:val="00AC54F1"/>
    <w:rsid w:val="00AC5812"/>
    <w:rsid w:val="00AC581F"/>
    <w:rsid w:val="00AC5969"/>
    <w:rsid w:val="00AC5989"/>
    <w:rsid w:val="00AC59A3"/>
    <w:rsid w:val="00AC5D40"/>
    <w:rsid w:val="00AC65A1"/>
    <w:rsid w:val="00AC65A2"/>
    <w:rsid w:val="00AC6782"/>
    <w:rsid w:val="00AC6EAB"/>
    <w:rsid w:val="00AC7226"/>
    <w:rsid w:val="00AC7422"/>
    <w:rsid w:val="00AC78E9"/>
    <w:rsid w:val="00AC7AF0"/>
    <w:rsid w:val="00AC7DAD"/>
    <w:rsid w:val="00AD0207"/>
    <w:rsid w:val="00AD076F"/>
    <w:rsid w:val="00AD0B61"/>
    <w:rsid w:val="00AD0D34"/>
    <w:rsid w:val="00AD11BA"/>
    <w:rsid w:val="00AD128A"/>
    <w:rsid w:val="00AD1468"/>
    <w:rsid w:val="00AD1D63"/>
    <w:rsid w:val="00AD1F72"/>
    <w:rsid w:val="00AD22E7"/>
    <w:rsid w:val="00AD2355"/>
    <w:rsid w:val="00AD2664"/>
    <w:rsid w:val="00AD274B"/>
    <w:rsid w:val="00AD2B15"/>
    <w:rsid w:val="00AD2ED0"/>
    <w:rsid w:val="00AD4080"/>
    <w:rsid w:val="00AD466A"/>
    <w:rsid w:val="00AD4CEA"/>
    <w:rsid w:val="00AD508C"/>
    <w:rsid w:val="00AD51BD"/>
    <w:rsid w:val="00AD5328"/>
    <w:rsid w:val="00AD59C3"/>
    <w:rsid w:val="00AD5FD0"/>
    <w:rsid w:val="00AD6063"/>
    <w:rsid w:val="00AD6897"/>
    <w:rsid w:val="00AD6D92"/>
    <w:rsid w:val="00AD6EAF"/>
    <w:rsid w:val="00AD705F"/>
    <w:rsid w:val="00AE01EC"/>
    <w:rsid w:val="00AE02E8"/>
    <w:rsid w:val="00AE063E"/>
    <w:rsid w:val="00AE08CD"/>
    <w:rsid w:val="00AE0900"/>
    <w:rsid w:val="00AE094D"/>
    <w:rsid w:val="00AE0E4D"/>
    <w:rsid w:val="00AE13E1"/>
    <w:rsid w:val="00AE143A"/>
    <w:rsid w:val="00AE1569"/>
    <w:rsid w:val="00AE158B"/>
    <w:rsid w:val="00AE15A9"/>
    <w:rsid w:val="00AE1863"/>
    <w:rsid w:val="00AE2024"/>
    <w:rsid w:val="00AE25D8"/>
    <w:rsid w:val="00AE25E8"/>
    <w:rsid w:val="00AE2761"/>
    <w:rsid w:val="00AE2F26"/>
    <w:rsid w:val="00AE3CC7"/>
    <w:rsid w:val="00AE3EEE"/>
    <w:rsid w:val="00AE461F"/>
    <w:rsid w:val="00AE4805"/>
    <w:rsid w:val="00AE4A77"/>
    <w:rsid w:val="00AE4BC1"/>
    <w:rsid w:val="00AE5DFF"/>
    <w:rsid w:val="00AE616A"/>
    <w:rsid w:val="00AE63CD"/>
    <w:rsid w:val="00AE63F4"/>
    <w:rsid w:val="00AE6606"/>
    <w:rsid w:val="00AE73AF"/>
    <w:rsid w:val="00AE744E"/>
    <w:rsid w:val="00AE753D"/>
    <w:rsid w:val="00AE7CB3"/>
    <w:rsid w:val="00AF0043"/>
    <w:rsid w:val="00AF0048"/>
    <w:rsid w:val="00AF0195"/>
    <w:rsid w:val="00AF0509"/>
    <w:rsid w:val="00AF056D"/>
    <w:rsid w:val="00AF092A"/>
    <w:rsid w:val="00AF0DDF"/>
    <w:rsid w:val="00AF0F59"/>
    <w:rsid w:val="00AF113B"/>
    <w:rsid w:val="00AF125E"/>
    <w:rsid w:val="00AF15C5"/>
    <w:rsid w:val="00AF15DD"/>
    <w:rsid w:val="00AF2010"/>
    <w:rsid w:val="00AF213B"/>
    <w:rsid w:val="00AF2835"/>
    <w:rsid w:val="00AF293F"/>
    <w:rsid w:val="00AF31DC"/>
    <w:rsid w:val="00AF332E"/>
    <w:rsid w:val="00AF373F"/>
    <w:rsid w:val="00AF3778"/>
    <w:rsid w:val="00AF37AB"/>
    <w:rsid w:val="00AF3F2F"/>
    <w:rsid w:val="00AF4287"/>
    <w:rsid w:val="00AF43C7"/>
    <w:rsid w:val="00AF4556"/>
    <w:rsid w:val="00AF4732"/>
    <w:rsid w:val="00AF4F21"/>
    <w:rsid w:val="00AF5198"/>
    <w:rsid w:val="00AF5546"/>
    <w:rsid w:val="00AF5E97"/>
    <w:rsid w:val="00AF5EB2"/>
    <w:rsid w:val="00AF5F4C"/>
    <w:rsid w:val="00AF6422"/>
    <w:rsid w:val="00AF72EF"/>
    <w:rsid w:val="00AF77CE"/>
    <w:rsid w:val="00AF7D13"/>
    <w:rsid w:val="00B0029C"/>
    <w:rsid w:val="00B003F6"/>
    <w:rsid w:val="00B009BA"/>
    <w:rsid w:val="00B00DA7"/>
    <w:rsid w:val="00B011FA"/>
    <w:rsid w:val="00B013CA"/>
    <w:rsid w:val="00B01699"/>
    <w:rsid w:val="00B018B8"/>
    <w:rsid w:val="00B018EE"/>
    <w:rsid w:val="00B01920"/>
    <w:rsid w:val="00B019DC"/>
    <w:rsid w:val="00B01B4F"/>
    <w:rsid w:val="00B01C05"/>
    <w:rsid w:val="00B01D07"/>
    <w:rsid w:val="00B01D20"/>
    <w:rsid w:val="00B02054"/>
    <w:rsid w:val="00B023E9"/>
    <w:rsid w:val="00B029D0"/>
    <w:rsid w:val="00B02E5B"/>
    <w:rsid w:val="00B02F63"/>
    <w:rsid w:val="00B03220"/>
    <w:rsid w:val="00B03234"/>
    <w:rsid w:val="00B032AA"/>
    <w:rsid w:val="00B035FA"/>
    <w:rsid w:val="00B0366B"/>
    <w:rsid w:val="00B03A30"/>
    <w:rsid w:val="00B03B95"/>
    <w:rsid w:val="00B03D66"/>
    <w:rsid w:val="00B03E95"/>
    <w:rsid w:val="00B046DA"/>
    <w:rsid w:val="00B04A2D"/>
    <w:rsid w:val="00B04B20"/>
    <w:rsid w:val="00B04FD2"/>
    <w:rsid w:val="00B054C3"/>
    <w:rsid w:val="00B058F0"/>
    <w:rsid w:val="00B06256"/>
    <w:rsid w:val="00B063B0"/>
    <w:rsid w:val="00B065F6"/>
    <w:rsid w:val="00B06762"/>
    <w:rsid w:val="00B0751F"/>
    <w:rsid w:val="00B075B9"/>
    <w:rsid w:val="00B07619"/>
    <w:rsid w:val="00B079AF"/>
    <w:rsid w:val="00B07BD7"/>
    <w:rsid w:val="00B102F2"/>
    <w:rsid w:val="00B1096C"/>
    <w:rsid w:val="00B10B21"/>
    <w:rsid w:val="00B10F56"/>
    <w:rsid w:val="00B1136D"/>
    <w:rsid w:val="00B11842"/>
    <w:rsid w:val="00B118FC"/>
    <w:rsid w:val="00B11972"/>
    <w:rsid w:val="00B120B4"/>
    <w:rsid w:val="00B123FC"/>
    <w:rsid w:val="00B126AB"/>
    <w:rsid w:val="00B12AC5"/>
    <w:rsid w:val="00B12AFE"/>
    <w:rsid w:val="00B12CAD"/>
    <w:rsid w:val="00B12D5D"/>
    <w:rsid w:val="00B13DCA"/>
    <w:rsid w:val="00B13F2E"/>
    <w:rsid w:val="00B13F5B"/>
    <w:rsid w:val="00B14F1A"/>
    <w:rsid w:val="00B15290"/>
    <w:rsid w:val="00B152A4"/>
    <w:rsid w:val="00B153AB"/>
    <w:rsid w:val="00B1592C"/>
    <w:rsid w:val="00B15B19"/>
    <w:rsid w:val="00B160C7"/>
    <w:rsid w:val="00B161EB"/>
    <w:rsid w:val="00B16AFA"/>
    <w:rsid w:val="00B16D37"/>
    <w:rsid w:val="00B170D3"/>
    <w:rsid w:val="00B17265"/>
    <w:rsid w:val="00B1762D"/>
    <w:rsid w:val="00B17887"/>
    <w:rsid w:val="00B17B30"/>
    <w:rsid w:val="00B203AE"/>
    <w:rsid w:val="00B20825"/>
    <w:rsid w:val="00B209E3"/>
    <w:rsid w:val="00B209ED"/>
    <w:rsid w:val="00B20AEA"/>
    <w:rsid w:val="00B20AF6"/>
    <w:rsid w:val="00B20B36"/>
    <w:rsid w:val="00B20BD8"/>
    <w:rsid w:val="00B20BF8"/>
    <w:rsid w:val="00B20CDF"/>
    <w:rsid w:val="00B20D05"/>
    <w:rsid w:val="00B21942"/>
    <w:rsid w:val="00B22139"/>
    <w:rsid w:val="00B226F4"/>
    <w:rsid w:val="00B2290E"/>
    <w:rsid w:val="00B229D2"/>
    <w:rsid w:val="00B22E4B"/>
    <w:rsid w:val="00B23050"/>
    <w:rsid w:val="00B239AC"/>
    <w:rsid w:val="00B23DFF"/>
    <w:rsid w:val="00B23E7C"/>
    <w:rsid w:val="00B243CF"/>
    <w:rsid w:val="00B2442E"/>
    <w:rsid w:val="00B248DE"/>
    <w:rsid w:val="00B248E1"/>
    <w:rsid w:val="00B248EB"/>
    <w:rsid w:val="00B24982"/>
    <w:rsid w:val="00B24DA6"/>
    <w:rsid w:val="00B24F6F"/>
    <w:rsid w:val="00B2528C"/>
    <w:rsid w:val="00B255F9"/>
    <w:rsid w:val="00B257F9"/>
    <w:rsid w:val="00B25935"/>
    <w:rsid w:val="00B259CB"/>
    <w:rsid w:val="00B25D78"/>
    <w:rsid w:val="00B25DC3"/>
    <w:rsid w:val="00B262DF"/>
    <w:rsid w:val="00B262EA"/>
    <w:rsid w:val="00B26317"/>
    <w:rsid w:val="00B266CC"/>
    <w:rsid w:val="00B267B9"/>
    <w:rsid w:val="00B267DD"/>
    <w:rsid w:val="00B26B73"/>
    <w:rsid w:val="00B27E59"/>
    <w:rsid w:val="00B303EC"/>
    <w:rsid w:val="00B305B0"/>
    <w:rsid w:val="00B30807"/>
    <w:rsid w:val="00B308C1"/>
    <w:rsid w:val="00B30BB3"/>
    <w:rsid w:val="00B30C34"/>
    <w:rsid w:val="00B30CCA"/>
    <w:rsid w:val="00B30D2E"/>
    <w:rsid w:val="00B30DBB"/>
    <w:rsid w:val="00B30F9C"/>
    <w:rsid w:val="00B31420"/>
    <w:rsid w:val="00B317BB"/>
    <w:rsid w:val="00B31D67"/>
    <w:rsid w:val="00B31F89"/>
    <w:rsid w:val="00B32095"/>
    <w:rsid w:val="00B32359"/>
    <w:rsid w:val="00B32368"/>
    <w:rsid w:val="00B32415"/>
    <w:rsid w:val="00B32570"/>
    <w:rsid w:val="00B32BB1"/>
    <w:rsid w:val="00B33362"/>
    <w:rsid w:val="00B33596"/>
    <w:rsid w:val="00B33B23"/>
    <w:rsid w:val="00B33E0B"/>
    <w:rsid w:val="00B33F47"/>
    <w:rsid w:val="00B3430B"/>
    <w:rsid w:val="00B34362"/>
    <w:rsid w:val="00B345F7"/>
    <w:rsid w:val="00B34D82"/>
    <w:rsid w:val="00B34E1C"/>
    <w:rsid w:val="00B3535B"/>
    <w:rsid w:val="00B35588"/>
    <w:rsid w:val="00B355AB"/>
    <w:rsid w:val="00B35A3C"/>
    <w:rsid w:val="00B35B63"/>
    <w:rsid w:val="00B36610"/>
    <w:rsid w:val="00B3679A"/>
    <w:rsid w:val="00B368F4"/>
    <w:rsid w:val="00B36C1A"/>
    <w:rsid w:val="00B36CB7"/>
    <w:rsid w:val="00B36E92"/>
    <w:rsid w:val="00B36F1C"/>
    <w:rsid w:val="00B373A6"/>
    <w:rsid w:val="00B3791D"/>
    <w:rsid w:val="00B37E35"/>
    <w:rsid w:val="00B4013D"/>
    <w:rsid w:val="00B404A4"/>
    <w:rsid w:val="00B407CD"/>
    <w:rsid w:val="00B40A4A"/>
    <w:rsid w:val="00B40D0A"/>
    <w:rsid w:val="00B40DA9"/>
    <w:rsid w:val="00B41080"/>
    <w:rsid w:val="00B41275"/>
    <w:rsid w:val="00B412AF"/>
    <w:rsid w:val="00B412FD"/>
    <w:rsid w:val="00B41916"/>
    <w:rsid w:val="00B41AD0"/>
    <w:rsid w:val="00B41B65"/>
    <w:rsid w:val="00B41CA4"/>
    <w:rsid w:val="00B41DFE"/>
    <w:rsid w:val="00B41F62"/>
    <w:rsid w:val="00B4285D"/>
    <w:rsid w:val="00B42CA8"/>
    <w:rsid w:val="00B430DD"/>
    <w:rsid w:val="00B43175"/>
    <w:rsid w:val="00B43495"/>
    <w:rsid w:val="00B435E5"/>
    <w:rsid w:val="00B43ED0"/>
    <w:rsid w:val="00B4448C"/>
    <w:rsid w:val="00B44C2F"/>
    <w:rsid w:val="00B450E4"/>
    <w:rsid w:val="00B451F7"/>
    <w:rsid w:val="00B451FA"/>
    <w:rsid w:val="00B45607"/>
    <w:rsid w:val="00B4585C"/>
    <w:rsid w:val="00B45B64"/>
    <w:rsid w:val="00B4618E"/>
    <w:rsid w:val="00B464B9"/>
    <w:rsid w:val="00B46829"/>
    <w:rsid w:val="00B46B98"/>
    <w:rsid w:val="00B46F44"/>
    <w:rsid w:val="00B4714C"/>
    <w:rsid w:val="00B47643"/>
    <w:rsid w:val="00B47A16"/>
    <w:rsid w:val="00B47A2F"/>
    <w:rsid w:val="00B47BC0"/>
    <w:rsid w:val="00B47BF1"/>
    <w:rsid w:val="00B47DA3"/>
    <w:rsid w:val="00B47DAF"/>
    <w:rsid w:val="00B5004D"/>
    <w:rsid w:val="00B502C4"/>
    <w:rsid w:val="00B503B7"/>
    <w:rsid w:val="00B5044E"/>
    <w:rsid w:val="00B5088E"/>
    <w:rsid w:val="00B508DB"/>
    <w:rsid w:val="00B50F48"/>
    <w:rsid w:val="00B513CF"/>
    <w:rsid w:val="00B51696"/>
    <w:rsid w:val="00B516C1"/>
    <w:rsid w:val="00B5195B"/>
    <w:rsid w:val="00B51F60"/>
    <w:rsid w:val="00B5203B"/>
    <w:rsid w:val="00B52061"/>
    <w:rsid w:val="00B52572"/>
    <w:rsid w:val="00B5258D"/>
    <w:rsid w:val="00B52BE5"/>
    <w:rsid w:val="00B53225"/>
    <w:rsid w:val="00B5327D"/>
    <w:rsid w:val="00B535D6"/>
    <w:rsid w:val="00B5360E"/>
    <w:rsid w:val="00B539E7"/>
    <w:rsid w:val="00B53C74"/>
    <w:rsid w:val="00B541E6"/>
    <w:rsid w:val="00B543C0"/>
    <w:rsid w:val="00B54BDE"/>
    <w:rsid w:val="00B54E77"/>
    <w:rsid w:val="00B54F14"/>
    <w:rsid w:val="00B556E4"/>
    <w:rsid w:val="00B55A53"/>
    <w:rsid w:val="00B55E58"/>
    <w:rsid w:val="00B563AA"/>
    <w:rsid w:val="00B56BDA"/>
    <w:rsid w:val="00B5706E"/>
    <w:rsid w:val="00B574B6"/>
    <w:rsid w:val="00B57A0E"/>
    <w:rsid w:val="00B57C58"/>
    <w:rsid w:val="00B60B7D"/>
    <w:rsid w:val="00B61620"/>
    <w:rsid w:val="00B6190B"/>
    <w:rsid w:val="00B620D9"/>
    <w:rsid w:val="00B620F8"/>
    <w:rsid w:val="00B626CA"/>
    <w:rsid w:val="00B6270F"/>
    <w:rsid w:val="00B62B99"/>
    <w:rsid w:val="00B62CF6"/>
    <w:rsid w:val="00B63425"/>
    <w:rsid w:val="00B63796"/>
    <w:rsid w:val="00B63CE7"/>
    <w:rsid w:val="00B63D97"/>
    <w:rsid w:val="00B63DAC"/>
    <w:rsid w:val="00B64088"/>
    <w:rsid w:val="00B6416C"/>
    <w:rsid w:val="00B641D1"/>
    <w:rsid w:val="00B6427B"/>
    <w:rsid w:val="00B643C5"/>
    <w:rsid w:val="00B645F2"/>
    <w:rsid w:val="00B64CC6"/>
    <w:rsid w:val="00B64DC6"/>
    <w:rsid w:val="00B64E4A"/>
    <w:rsid w:val="00B653FA"/>
    <w:rsid w:val="00B65811"/>
    <w:rsid w:val="00B6652E"/>
    <w:rsid w:val="00B66563"/>
    <w:rsid w:val="00B66647"/>
    <w:rsid w:val="00B66E0D"/>
    <w:rsid w:val="00B67282"/>
    <w:rsid w:val="00B6750C"/>
    <w:rsid w:val="00B675BF"/>
    <w:rsid w:val="00B67970"/>
    <w:rsid w:val="00B6799C"/>
    <w:rsid w:val="00B67A6F"/>
    <w:rsid w:val="00B67EA9"/>
    <w:rsid w:val="00B70406"/>
    <w:rsid w:val="00B706E8"/>
    <w:rsid w:val="00B706E9"/>
    <w:rsid w:val="00B708FD"/>
    <w:rsid w:val="00B70952"/>
    <w:rsid w:val="00B70990"/>
    <w:rsid w:val="00B71342"/>
    <w:rsid w:val="00B7226A"/>
    <w:rsid w:val="00B729FD"/>
    <w:rsid w:val="00B72D97"/>
    <w:rsid w:val="00B7328D"/>
    <w:rsid w:val="00B7334C"/>
    <w:rsid w:val="00B73819"/>
    <w:rsid w:val="00B73CD7"/>
    <w:rsid w:val="00B73CEE"/>
    <w:rsid w:val="00B73DAF"/>
    <w:rsid w:val="00B73F19"/>
    <w:rsid w:val="00B73F61"/>
    <w:rsid w:val="00B74213"/>
    <w:rsid w:val="00B74491"/>
    <w:rsid w:val="00B74A77"/>
    <w:rsid w:val="00B74E05"/>
    <w:rsid w:val="00B75285"/>
    <w:rsid w:val="00B75310"/>
    <w:rsid w:val="00B75956"/>
    <w:rsid w:val="00B7606E"/>
    <w:rsid w:val="00B7609D"/>
    <w:rsid w:val="00B7621F"/>
    <w:rsid w:val="00B76871"/>
    <w:rsid w:val="00B76AA2"/>
    <w:rsid w:val="00B76D9B"/>
    <w:rsid w:val="00B773D3"/>
    <w:rsid w:val="00B77673"/>
    <w:rsid w:val="00B807EC"/>
    <w:rsid w:val="00B80911"/>
    <w:rsid w:val="00B80941"/>
    <w:rsid w:val="00B81013"/>
    <w:rsid w:val="00B81271"/>
    <w:rsid w:val="00B81473"/>
    <w:rsid w:val="00B814F9"/>
    <w:rsid w:val="00B81543"/>
    <w:rsid w:val="00B81867"/>
    <w:rsid w:val="00B81B76"/>
    <w:rsid w:val="00B828C7"/>
    <w:rsid w:val="00B82ED3"/>
    <w:rsid w:val="00B83262"/>
    <w:rsid w:val="00B836E5"/>
    <w:rsid w:val="00B83B66"/>
    <w:rsid w:val="00B83C4A"/>
    <w:rsid w:val="00B83E07"/>
    <w:rsid w:val="00B84AFA"/>
    <w:rsid w:val="00B85111"/>
    <w:rsid w:val="00B85820"/>
    <w:rsid w:val="00B85F97"/>
    <w:rsid w:val="00B865DE"/>
    <w:rsid w:val="00B876A6"/>
    <w:rsid w:val="00B879E0"/>
    <w:rsid w:val="00B87B48"/>
    <w:rsid w:val="00B87C27"/>
    <w:rsid w:val="00B9010F"/>
    <w:rsid w:val="00B90640"/>
    <w:rsid w:val="00B90C62"/>
    <w:rsid w:val="00B90CE7"/>
    <w:rsid w:val="00B910A5"/>
    <w:rsid w:val="00B91249"/>
    <w:rsid w:val="00B9182F"/>
    <w:rsid w:val="00B9319D"/>
    <w:rsid w:val="00B94694"/>
    <w:rsid w:val="00B94705"/>
    <w:rsid w:val="00B95310"/>
    <w:rsid w:val="00B95C64"/>
    <w:rsid w:val="00B95EB5"/>
    <w:rsid w:val="00B960A4"/>
    <w:rsid w:val="00B961D5"/>
    <w:rsid w:val="00B96556"/>
    <w:rsid w:val="00B966D3"/>
    <w:rsid w:val="00B96B0E"/>
    <w:rsid w:val="00B96E57"/>
    <w:rsid w:val="00B96E63"/>
    <w:rsid w:val="00B975C8"/>
    <w:rsid w:val="00B97960"/>
    <w:rsid w:val="00B97972"/>
    <w:rsid w:val="00B97B1C"/>
    <w:rsid w:val="00B97B30"/>
    <w:rsid w:val="00B97FBA"/>
    <w:rsid w:val="00B97FF2"/>
    <w:rsid w:val="00BA010D"/>
    <w:rsid w:val="00BA0363"/>
    <w:rsid w:val="00BA03A9"/>
    <w:rsid w:val="00BA03EF"/>
    <w:rsid w:val="00BA10F7"/>
    <w:rsid w:val="00BA202F"/>
    <w:rsid w:val="00BA218A"/>
    <w:rsid w:val="00BA22B8"/>
    <w:rsid w:val="00BA249A"/>
    <w:rsid w:val="00BA2B2F"/>
    <w:rsid w:val="00BA2CE0"/>
    <w:rsid w:val="00BA2D11"/>
    <w:rsid w:val="00BA3879"/>
    <w:rsid w:val="00BA3A60"/>
    <w:rsid w:val="00BA3B87"/>
    <w:rsid w:val="00BA4484"/>
    <w:rsid w:val="00BA44F5"/>
    <w:rsid w:val="00BA4CC3"/>
    <w:rsid w:val="00BA5315"/>
    <w:rsid w:val="00BA56E4"/>
    <w:rsid w:val="00BA5C57"/>
    <w:rsid w:val="00BA5E1D"/>
    <w:rsid w:val="00BA6018"/>
    <w:rsid w:val="00BA6494"/>
    <w:rsid w:val="00BA65EA"/>
    <w:rsid w:val="00BA66A2"/>
    <w:rsid w:val="00BA6ED2"/>
    <w:rsid w:val="00BA716C"/>
    <w:rsid w:val="00BA7319"/>
    <w:rsid w:val="00BA7969"/>
    <w:rsid w:val="00BA7A5E"/>
    <w:rsid w:val="00BA7D8C"/>
    <w:rsid w:val="00BA7E3D"/>
    <w:rsid w:val="00BA7F6D"/>
    <w:rsid w:val="00BB0732"/>
    <w:rsid w:val="00BB0738"/>
    <w:rsid w:val="00BB0B24"/>
    <w:rsid w:val="00BB0B62"/>
    <w:rsid w:val="00BB1715"/>
    <w:rsid w:val="00BB1723"/>
    <w:rsid w:val="00BB17FA"/>
    <w:rsid w:val="00BB18AD"/>
    <w:rsid w:val="00BB18DC"/>
    <w:rsid w:val="00BB1C35"/>
    <w:rsid w:val="00BB1DED"/>
    <w:rsid w:val="00BB1E0E"/>
    <w:rsid w:val="00BB2565"/>
    <w:rsid w:val="00BB2E2C"/>
    <w:rsid w:val="00BB326D"/>
    <w:rsid w:val="00BB3456"/>
    <w:rsid w:val="00BB379F"/>
    <w:rsid w:val="00BB3C0C"/>
    <w:rsid w:val="00BB4164"/>
    <w:rsid w:val="00BB466A"/>
    <w:rsid w:val="00BB49F8"/>
    <w:rsid w:val="00BB4E3B"/>
    <w:rsid w:val="00BB5A87"/>
    <w:rsid w:val="00BB5BC0"/>
    <w:rsid w:val="00BB5E4B"/>
    <w:rsid w:val="00BB5F17"/>
    <w:rsid w:val="00BB60A2"/>
    <w:rsid w:val="00BB6246"/>
    <w:rsid w:val="00BB664F"/>
    <w:rsid w:val="00BB682A"/>
    <w:rsid w:val="00BB6F4E"/>
    <w:rsid w:val="00BB6F65"/>
    <w:rsid w:val="00BB7163"/>
    <w:rsid w:val="00BB7890"/>
    <w:rsid w:val="00BB7C68"/>
    <w:rsid w:val="00BC0913"/>
    <w:rsid w:val="00BC096D"/>
    <w:rsid w:val="00BC0BC3"/>
    <w:rsid w:val="00BC0EC1"/>
    <w:rsid w:val="00BC11F5"/>
    <w:rsid w:val="00BC1612"/>
    <w:rsid w:val="00BC1A52"/>
    <w:rsid w:val="00BC1E40"/>
    <w:rsid w:val="00BC2750"/>
    <w:rsid w:val="00BC2940"/>
    <w:rsid w:val="00BC2B36"/>
    <w:rsid w:val="00BC2F95"/>
    <w:rsid w:val="00BC305B"/>
    <w:rsid w:val="00BC31B4"/>
    <w:rsid w:val="00BC3455"/>
    <w:rsid w:val="00BC3555"/>
    <w:rsid w:val="00BC36DD"/>
    <w:rsid w:val="00BC3891"/>
    <w:rsid w:val="00BC3A35"/>
    <w:rsid w:val="00BC3D51"/>
    <w:rsid w:val="00BC4340"/>
    <w:rsid w:val="00BC4AD2"/>
    <w:rsid w:val="00BC68AC"/>
    <w:rsid w:val="00BC6E5A"/>
    <w:rsid w:val="00BC6ED9"/>
    <w:rsid w:val="00BC6F75"/>
    <w:rsid w:val="00BC7353"/>
    <w:rsid w:val="00BC7872"/>
    <w:rsid w:val="00BC7BAD"/>
    <w:rsid w:val="00BC7C57"/>
    <w:rsid w:val="00BC7D34"/>
    <w:rsid w:val="00BD033F"/>
    <w:rsid w:val="00BD0392"/>
    <w:rsid w:val="00BD07F6"/>
    <w:rsid w:val="00BD0B7C"/>
    <w:rsid w:val="00BD1673"/>
    <w:rsid w:val="00BD1A86"/>
    <w:rsid w:val="00BD1F2E"/>
    <w:rsid w:val="00BD1F71"/>
    <w:rsid w:val="00BD2212"/>
    <w:rsid w:val="00BD230A"/>
    <w:rsid w:val="00BD23E6"/>
    <w:rsid w:val="00BD24CC"/>
    <w:rsid w:val="00BD2549"/>
    <w:rsid w:val="00BD3355"/>
    <w:rsid w:val="00BD3486"/>
    <w:rsid w:val="00BD3518"/>
    <w:rsid w:val="00BD3860"/>
    <w:rsid w:val="00BD397A"/>
    <w:rsid w:val="00BD4026"/>
    <w:rsid w:val="00BD4030"/>
    <w:rsid w:val="00BD42CB"/>
    <w:rsid w:val="00BD4457"/>
    <w:rsid w:val="00BD47BF"/>
    <w:rsid w:val="00BD487C"/>
    <w:rsid w:val="00BD49B0"/>
    <w:rsid w:val="00BD4A9D"/>
    <w:rsid w:val="00BD4B86"/>
    <w:rsid w:val="00BD4D8D"/>
    <w:rsid w:val="00BD4F5E"/>
    <w:rsid w:val="00BD516B"/>
    <w:rsid w:val="00BD5270"/>
    <w:rsid w:val="00BD5A3B"/>
    <w:rsid w:val="00BD68D4"/>
    <w:rsid w:val="00BD69AC"/>
    <w:rsid w:val="00BD6B59"/>
    <w:rsid w:val="00BD707A"/>
    <w:rsid w:val="00BD72AD"/>
    <w:rsid w:val="00BD72D6"/>
    <w:rsid w:val="00BD747A"/>
    <w:rsid w:val="00BD747D"/>
    <w:rsid w:val="00BD78C8"/>
    <w:rsid w:val="00BD7C9E"/>
    <w:rsid w:val="00BE0521"/>
    <w:rsid w:val="00BE05AF"/>
    <w:rsid w:val="00BE093F"/>
    <w:rsid w:val="00BE0DE7"/>
    <w:rsid w:val="00BE0F72"/>
    <w:rsid w:val="00BE117E"/>
    <w:rsid w:val="00BE1753"/>
    <w:rsid w:val="00BE1D4F"/>
    <w:rsid w:val="00BE2A37"/>
    <w:rsid w:val="00BE2A45"/>
    <w:rsid w:val="00BE2C27"/>
    <w:rsid w:val="00BE2E36"/>
    <w:rsid w:val="00BE3472"/>
    <w:rsid w:val="00BE35A1"/>
    <w:rsid w:val="00BE3F8E"/>
    <w:rsid w:val="00BE47EE"/>
    <w:rsid w:val="00BE4804"/>
    <w:rsid w:val="00BE492C"/>
    <w:rsid w:val="00BE4F6E"/>
    <w:rsid w:val="00BE5053"/>
    <w:rsid w:val="00BE50C3"/>
    <w:rsid w:val="00BE57CF"/>
    <w:rsid w:val="00BE5B61"/>
    <w:rsid w:val="00BE660E"/>
    <w:rsid w:val="00BE678D"/>
    <w:rsid w:val="00BE7035"/>
    <w:rsid w:val="00BE7471"/>
    <w:rsid w:val="00BE7732"/>
    <w:rsid w:val="00BE7B85"/>
    <w:rsid w:val="00BE7DF0"/>
    <w:rsid w:val="00BE7FD6"/>
    <w:rsid w:val="00BF00A1"/>
    <w:rsid w:val="00BF0526"/>
    <w:rsid w:val="00BF0973"/>
    <w:rsid w:val="00BF0C41"/>
    <w:rsid w:val="00BF0FCF"/>
    <w:rsid w:val="00BF1272"/>
    <w:rsid w:val="00BF14F4"/>
    <w:rsid w:val="00BF168E"/>
    <w:rsid w:val="00BF19B0"/>
    <w:rsid w:val="00BF1A80"/>
    <w:rsid w:val="00BF1AB0"/>
    <w:rsid w:val="00BF1B56"/>
    <w:rsid w:val="00BF1E42"/>
    <w:rsid w:val="00BF293F"/>
    <w:rsid w:val="00BF29A8"/>
    <w:rsid w:val="00BF2D08"/>
    <w:rsid w:val="00BF2D1F"/>
    <w:rsid w:val="00BF2D88"/>
    <w:rsid w:val="00BF31B4"/>
    <w:rsid w:val="00BF3C92"/>
    <w:rsid w:val="00BF3E81"/>
    <w:rsid w:val="00BF40BF"/>
    <w:rsid w:val="00BF4422"/>
    <w:rsid w:val="00BF4674"/>
    <w:rsid w:val="00BF4C59"/>
    <w:rsid w:val="00BF4DAF"/>
    <w:rsid w:val="00BF50A4"/>
    <w:rsid w:val="00BF50B9"/>
    <w:rsid w:val="00BF549E"/>
    <w:rsid w:val="00BF57E3"/>
    <w:rsid w:val="00BF5987"/>
    <w:rsid w:val="00BF5B67"/>
    <w:rsid w:val="00BF615A"/>
    <w:rsid w:val="00BF6222"/>
    <w:rsid w:val="00BF68FC"/>
    <w:rsid w:val="00BF73B2"/>
    <w:rsid w:val="00BF7A22"/>
    <w:rsid w:val="00C00185"/>
    <w:rsid w:val="00C006A3"/>
    <w:rsid w:val="00C00F8F"/>
    <w:rsid w:val="00C01005"/>
    <w:rsid w:val="00C0131A"/>
    <w:rsid w:val="00C0138F"/>
    <w:rsid w:val="00C015A8"/>
    <w:rsid w:val="00C016AC"/>
    <w:rsid w:val="00C0190B"/>
    <w:rsid w:val="00C01C71"/>
    <w:rsid w:val="00C01E26"/>
    <w:rsid w:val="00C02356"/>
    <w:rsid w:val="00C02453"/>
    <w:rsid w:val="00C025B6"/>
    <w:rsid w:val="00C02C03"/>
    <w:rsid w:val="00C031D1"/>
    <w:rsid w:val="00C032FF"/>
    <w:rsid w:val="00C03349"/>
    <w:rsid w:val="00C036D3"/>
    <w:rsid w:val="00C037B1"/>
    <w:rsid w:val="00C03C3B"/>
    <w:rsid w:val="00C03EA8"/>
    <w:rsid w:val="00C041A2"/>
    <w:rsid w:val="00C04D22"/>
    <w:rsid w:val="00C04D2A"/>
    <w:rsid w:val="00C05587"/>
    <w:rsid w:val="00C0690C"/>
    <w:rsid w:val="00C06959"/>
    <w:rsid w:val="00C07765"/>
    <w:rsid w:val="00C07AD0"/>
    <w:rsid w:val="00C07C02"/>
    <w:rsid w:val="00C07D9E"/>
    <w:rsid w:val="00C10257"/>
    <w:rsid w:val="00C104B7"/>
    <w:rsid w:val="00C10E10"/>
    <w:rsid w:val="00C1110F"/>
    <w:rsid w:val="00C11179"/>
    <w:rsid w:val="00C115CA"/>
    <w:rsid w:val="00C1162E"/>
    <w:rsid w:val="00C117B0"/>
    <w:rsid w:val="00C11957"/>
    <w:rsid w:val="00C11C66"/>
    <w:rsid w:val="00C1236D"/>
    <w:rsid w:val="00C12560"/>
    <w:rsid w:val="00C125EF"/>
    <w:rsid w:val="00C12CFB"/>
    <w:rsid w:val="00C12D1B"/>
    <w:rsid w:val="00C12D35"/>
    <w:rsid w:val="00C12F93"/>
    <w:rsid w:val="00C13107"/>
    <w:rsid w:val="00C133A5"/>
    <w:rsid w:val="00C135D8"/>
    <w:rsid w:val="00C13DB6"/>
    <w:rsid w:val="00C14474"/>
    <w:rsid w:val="00C15130"/>
    <w:rsid w:val="00C15A9F"/>
    <w:rsid w:val="00C15B8B"/>
    <w:rsid w:val="00C15DB8"/>
    <w:rsid w:val="00C169F7"/>
    <w:rsid w:val="00C16C5E"/>
    <w:rsid w:val="00C16ECE"/>
    <w:rsid w:val="00C16FBD"/>
    <w:rsid w:val="00C17307"/>
    <w:rsid w:val="00C1736A"/>
    <w:rsid w:val="00C17377"/>
    <w:rsid w:val="00C178A0"/>
    <w:rsid w:val="00C178BB"/>
    <w:rsid w:val="00C17E32"/>
    <w:rsid w:val="00C20297"/>
    <w:rsid w:val="00C205B0"/>
    <w:rsid w:val="00C20E40"/>
    <w:rsid w:val="00C21186"/>
    <w:rsid w:val="00C2122D"/>
    <w:rsid w:val="00C219CD"/>
    <w:rsid w:val="00C21C66"/>
    <w:rsid w:val="00C21D79"/>
    <w:rsid w:val="00C21DA8"/>
    <w:rsid w:val="00C2213C"/>
    <w:rsid w:val="00C228C7"/>
    <w:rsid w:val="00C2293B"/>
    <w:rsid w:val="00C233CB"/>
    <w:rsid w:val="00C23496"/>
    <w:rsid w:val="00C23B2D"/>
    <w:rsid w:val="00C23BA1"/>
    <w:rsid w:val="00C24251"/>
    <w:rsid w:val="00C243BD"/>
    <w:rsid w:val="00C24591"/>
    <w:rsid w:val="00C24D67"/>
    <w:rsid w:val="00C24EEC"/>
    <w:rsid w:val="00C2502D"/>
    <w:rsid w:val="00C2521C"/>
    <w:rsid w:val="00C25432"/>
    <w:rsid w:val="00C25C2B"/>
    <w:rsid w:val="00C25F40"/>
    <w:rsid w:val="00C26381"/>
    <w:rsid w:val="00C266DA"/>
    <w:rsid w:val="00C2690C"/>
    <w:rsid w:val="00C26C18"/>
    <w:rsid w:val="00C26DA1"/>
    <w:rsid w:val="00C27239"/>
    <w:rsid w:val="00C2747F"/>
    <w:rsid w:val="00C27680"/>
    <w:rsid w:val="00C27737"/>
    <w:rsid w:val="00C2784B"/>
    <w:rsid w:val="00C305FB"/>
    <w:rsid w:val="00C309AD"/>
    <w:rsid w:val="00C30E6B"/>
    <w:rsid w:val="00C3147E"/>
    <w:rsid w:val="00C31527"/>
    <w:rsid w:val="00C3211E"/>
    <w:rsid w:val="00C327B9"/>
    <w:rsid w:val="00C32992"/>
    <w:rsid w:val="00C32C2D"/>
    <w:rsid w:val="00C32C99"/>
    <w:rsid w:val="00C33144"/>
    <w:rsid w:val="00C33AB9"/>
    <w:rsid w:val="00C344B7"/>
    <w:rsid w:val="00C34737"/>
    <w:rsid w:val="00C34BCE"/>
    <w:rsid w:val="00C350FD"/>
    <w:rsid w:val="00C352A1"/>
    <w:rsid w:val="00C3541D"/>
    <w:rsid w:val="00C357AA"/>
    <w:rsid w:val="00C357C6"/>
    <w:rsid w:val="00C35EFB"/>
    <w:rsid w:val="00C35F37"/>
    <w:rsid w:val="00C3611E"/>
    <w:rsid w:val="00C36AFB"/>
    <w:rsid w:val="00C36DB0"/>
    <w:rsid w:val="00C36F0E"/>
    <w:rsid w:val="00C3714A"/>
    <w:rsid w:val="00C37BE6"/>
    <w:rsid w:val="00C37FD9"/>
    <w:rsid w:val="00C4026A"/>
    <w:rsid w:val="00C40C4E"/>
    <w:rsid w:val="00C40D56"/>
    <w:rsid w:val="00C4142F"/>
    <w:rsid w:val="00C41459"/>
    <w:rsid w:val="00C417FC"/>
    <w:rsid w:val="00C41D04"/>
    <w:rsid w:val="00C41E11"/>
    <w:rsid w:val="00C42B6B"/>
    <w:rsid w:val="00C42BC1"/>
    <w:rsid w:val="00C42C8A"/>
    <w:rsid w:val="00C43369"/>
    <w:rsid w:val="00C43AC6"/>
    <w:rsid w:val="00C44867"/>
    <w:rsid w:val="00C449E3"/>
    <w:rsid w:val="00C44A32"/>
    <w:rsid w:val="00C44BE9"/>
    <w:rsid w:val="00C44DF5"/>
    <w:rsid w:val="00C45024"/>
    <w:rsid w:val="00C4503B"/>
    <w:rsid w:val="00C453A0"/>
    <w:rsid w:val="00C454FF"/>
    <w:rsid w:val="00C45756"/>
    <w:rsid w:val="00C457CC"/>
    <w:rsid w:val="00C458A9"/>
    <w:rsid w:val="00C45A9A"/>
    <w:rsid w:val="00C45AA3"/>
    <w:rsid w:val="00C45FF8"/>
    <w:rsid w:val="00C463BE"/>
    <w:rsid w:val="00C46487"/>
    <w:rsid w:val="00C46CBB"/>
    <w:rsid w:val="00C472A8"/>
    <w:rsid w:val="00C4774E"/>
    <w:rsid w:val="00C47822"/>
    <w:rsid w:val="00C478C5"/>
    <w:rsid w:val="00C5082F"/>
    <w:rsid w:val="00C50B53"/>
    <w:rsid w:val="00C50BF5"/>
    <w:rsid w:val="00C51264"/>
    <w:rsid w:val="00C515ED"/>
    <w:rsid w:val="00C517F0"/>
    <w:rsid w:val="00C51F01"/>
    <w:rsid w:val="00C51F27"/>
    <w:rsid w:val="00C52419"/>
    <w:rsid w:val="00C527CF"/>
    <w:rsid w:val="00C53043"/>
    <w:rsid w:val="00C5304C"/>
    <w:rsid w:val="00C530C4"/>
    <w:rsid w:val="00C53B34"/>
    <w:rsid w:val="00C53F37"/>
    <w:rsid w:val="00C540A6"/>
    <w:rsid w:val="00C54331"/>
    <w:rsid w:val="00C54A6A"/>
    <w:rsid w:val="00C54E1C"/>
    <w:rsid w:val="00C552AB"/>
    <w:rsid w:val="00C55461"/>
    <w:rsid w:val="00C55747"/>
    <w:rsid w:val="00C56091"/>
    <w:rsid w:val="00C56498"/>
    <w:rsid w:val="00C5684C"/>
    <w:rsid w:val="00C57478"/>
    <w:rsid w:val="00C57B1D"/>
    <w:rsid w:val="00C57E3D"/>
    <w:rsid w:val="00C6010B"/>
    <w:rsid w:val="00C6072A"/>
    <w:rsid w:val="00C607FD"/>
    <w:rsid w:val="00C609B4"/>
    <w:rsid w:val="00C60AB4"/>
    <w:rsid w:val="00C60C11"/>
    <w:rsid w:val="00C61010"/>
    <w:rsid w:val="00C618EC"/>
    <w:rsid w:val="00C61988"/>
    <w:rsid w:val="00C61EFE"/>
    <w:rsid w:val="00C61F4E"/>
    <w:rsid w:val="00C621E4"/>
    <w:rsid w:val="00C62563"/>
    <w:rsid w:val="00C628B4"/>
    <w:rsid w:val="00C62CE3"/>
    <w:rsid w:val="00C637E3"/>
    <w:rsid w:val="00C63977"/>
    <w:rsid w:val="00C63C83"/>
    <w:rsid w:val="00C6402F"/>
    <w:rsid w:val="00C64283"/>
    <w:rsid w:val="00C64380"/>
    <w:rsid w:val="00C64BD8"/>
    <w:rsid w:val="00C64E80"/>
    <w:rsid w:val="00C65289"/>
    <w:rsid w:val="00C657D5"/>
    <w:rsid w:val="00C65C25"/>
    <w:rsid w:val="00C664CA"/>
    <w:rsid w:val="00C664D2"/>
    <w:rsid w:val="00C66F06"/>
    <w:rsid w:val="00C67299"/>
    <w:rsid w:val="00C67CAE"/>
    <w:rsid w:val="00C703FB"/>
    <w:rsid w:val="00C70BAB"/>
    <w:rsid w:val="00C70E0B"/>
    <w:rsid w:val="00C71479"/>
    <w:rsid w:val="00C716CB"/>
    <w:rsid w:val="00C71ABF"/>
    <w:rsid w:val="00C72402"/>
    <w:rsid w:val="00C724B3"/>
    <w:rsid w:val="00C72665"/>
    <w:rsid w:val="00C72FC3"/>
    <w:rsid w:val="00C73323"/>
    <w:rsid w:val="00C733C0"/>
    <w:rsid w:val="00C73547"/>
    <w:rsid w:val="00C73CB5"/>
    <w:rsid w:val="00C7421D"/>
    <w:rsid w:val="00C74814"/>
    <w:rsid w:val="00C74953"/>
    <w:rsid w:val="00C74B0D"/>
    <w:rsid w:val="00C74D4A"/>
    <w:rsid w:val="00C75023"/>
    <w:rsid w:val="00C75666"/>
    <w:rsid w:val="00C7571F"/>
    <w:rsid w:val="00C75807"/>
    <w:rsid w:val="00C7581B"/>
    <w:rsid w:val="00C75850"/>
    <w:rsid w:val="00C75967"/>
    <w:rsid w:val="00C75EEF"/>
    <w:rsid w:val="00C76011"/>
    <w:rsid w:val="00C760E1"/>
    <w:rsid w:val="00C76CA1"/>
    <w:rsid w:val="00C774FF"/>
    <w:rsid w:val="00C77513"/>
    <w:rsid w:val="00C77532"/>
    <w:rsid w:val="00C77837"/>
    <w:rsid w:val="00C779D2"/>
    <w:rsid w:val="00C77ED2"/>
    <w:rsid w:val="00C77F83"/>
    <w:rsid w:val="00C81590"/>
    <w:rsid w:val="00C817CA"/>
    <w:rsid w:val="00C82B79"/>
    <w:rsid w:val="00C82DC3"/>
    <w:rsid w:val="00C82E0E"/>
    <w:rsid w:val="00C83581"/>
    <w:rsid w:val="00C839DE"/>
    <w:rsid w:val="00C84ABC"/>
    <w:rsid w:val="00C84B77"/>
    <w:rsid w:val="00C85276"/>
    <w:rsid w:val="00C855CB"/>
    <w:rsid w:val="00C85DE9"/>
    <w:rsid w:val="00C85E14"/>
    <w:rsid w:val="00C86118"/>
    <w:rsid w:val="00C8687F"/>
    <w:rsid w:val="00C86E03"/>
    <w:rsid w:val="00C8735A"/>
    <w:rsid w:val="00C874DB"/>
    <w:rsid w:val="00C8770D"/>
    <w:rsid w:val="00C877EE"/>
    <w:rsid w:val="00C87998"/>
    <w:rsid w:val="00C901F6"/>
    <w:rsid w:val="00C90796"/>
    <w:rsid w:val="00C90D28"/>
    <w:rsid w:val="00C90E11"/>
    <w:rsid w:val="00C90EB6"/>
    <w:rsid w:val="00C910E7"/>
    <w:rsid w:val="00C914F5"/>
    <w:rsid w:val="00C9185F"/>
    <w:rsid w:val="00C918AF"/>
    <w:rsid w:val="00C91E6A"/>
    <w:rsid w:val="00C91EFC"/>
    <w:rsid w:val="00C922D6"/>
    <w:rsid w:val="00C92382"/>
    <w:rsid w:val="00C9267A"/>
    <w:rsid w:val="00C92E87"/>
    <w:rsid w:val="00C92FDB"/>
    <w:rsid w:val="00C93125"/>
    <w:rsid w:val="00C932A1"/>
    <w:rsid w:val="00C935BA"/>
    <w:rsid w:val="00C93C49"/>
    <w:rsid w:val="00C93E0F"/>
    <w:rsid w:val="00C94024"/>
    <w:rsid w:val="00C944DB"/>
    <w:rsid w:val="00C94BCD"/>
    <w:rsid w:val="00C94EDD"/>
    <w:rsid w:val="00C94EDF"/>
    <w:rsid w:val="00C950FF"/>
    <w:rsid w:val="00C9581D"/>
    <w:rsid w:val="00C96580"/>
    <w:rsid w:val="00C9683E"/>
    <w:rsid w:val="00C974B0"/>
    <w:rsid w:val="00C97C52"/>
    <w:rsid w:val="00C97FDA"/>
    <w:rsid w:val="00CA08DB"/>
    <w:rsid w:val="00CA0D6C"/>
    <w:rsid w:val="00CA0FD9"/>
    <w:rsid w:val="00CA1200"/>
    <w:rsid w:val="00CA1FD8"/>
    <w:rsid w:val="00CA293D"/>
    <w:rsid w:val="00CA2AC3"/>
    <w:rsid w:val="00CA2C20"/>
    <w:rsid w:val="00CA3806"/>
    <w:rsid w:val="00CA440E"/>
    <w:rsid w:val="00CA4686"/>
    <w:rsid w:val="00CA473E"/>
    <w:rsid w:val="00CA494F"/>
    <w:rsid w:val="00CA4C69"/>
    <w:rsid w:val="00CA5799"/>
    <w:rsid w:val="00CA57D1"/>
    <w:rsid w:val="00CA5AEE"/>
    <w:rsid w:val="00CA627D"/>
    <w:rsid w:val="00CA648C"/>
    <w:rsid w:val="00CA6A73"/>
    <w:rsid w:val="00CA6D8D"/>
    <w:rsid w:val="00CA723A"/>
    <w:rsid w:val="00CA72FD"/>
    <w:rsid w:val="00CA7A58"/>
    <w:rsid w:val="00CB015C"/>
    <w:rsid w:val="00CB064B"/>
    <w:rsid w:val="00CB06E4"/>
    <w:rsid w:val="00CB0A4C"/>
    <w:rsid w:val="00CB0ED7"/>
    <w:rsid w:val="00CB0EE9"/>
    <w:rsid w:val="00CB1006"/>
    <w:rsid w:val="00CB104F"/>
    <w:rsid w:val="00CB124C"/>
    <w:rsid w:val="00CB18D1"/>
    <w:rsid w:val="00CB1D7B"/>
    <w:rsid w:val="00CB2219"/>
    <w:rsid w:val="00CB2329"/>
    <w:rsid w:val="00CB2448"/>
    <w:rsid w:val="00CB2736"/>
    <w:rsid w:val="00CB2D09"/>
    <w:rsid w:val="00CB301C"/>
    <w:rsid w:val="00CB3B16"/>
    <w:rsid w:val="00CB3C90"/>
    <w:rsid w:val="00CB4065"/>
    <w:rsid w:val="00CB4F03"/>
    <w:rsid w:val="00CB505B"/>
    <w:rsid w:val="00CB5265"/>
    <w:rsid w:val="00CB597B"/>
    <w:rsid w:val="00CB5B59"/>
    <w:rsid w:val="00CB6355"/>
    <w:rsid w:val="00CB6375"/>
    <w:rsid w:val="00CB662E"/>
    <w:rsid w:val="00CB6970"/>
    <w:rsid w:val="00CB7118"/>
    <w:rsid w:val="00CB72C4"/>
    <w:rsid w:val="00CB74F5"/>
    <w:rsid w:val="00CB75C4"/>
    <w:rsid w:val="00CC015F"/>
    <w:rsid w:val="00CC04E6"/>
    <w:rsid w:val="00CC0BFE"/>
    <w:rsid w:val="00CC1016"/>
    <w:rsid w:val="00CC101A"/>
    <w:rsid w:val="00CC14C0"/>
    <w:rsid w:val="00CC14DC"/>
    <w:rsid w:val="00CC1560"/>
    <w:rsid w:val="00CC1B2F"/>
    <w:rsid w:val="00CC26D0"/>
    <w:rsid w:val="00CC2769"/>
    <w:rsid w:val="00CC2891"/>
    <w:rsid w:val="00CC2913"/>
    <w:rsid w:val="00CC2ACA"/>
    <w:rsid w:val="00CC2C63"/>
    <w:rsid w:val="00CC2D23"/>
    <w:rsid w:val="00CC304A"/>
    <w:rsid w:val="00CC3631"/>
    <w:rsid w:val="00CC407A"/>
    <w:rsid w:val="00CC40E7"/>
    <w:rsid w:val="00CC4252"/>
    <w:rsid w:val="00CC442D"/>
    <w:rsid w:val="00CC4FFE"/>
    <w:rsid w:val="00CC511E"/>
    <w:rsid w:val="00CC55C9"/>
    <w:rsid w:val="00CC586B"/>
    <w:rsid w:val="00CC5A0E"/>
    <w:rsid w:val="00CC5A4C"/>
    <w:rsid w:val="00CC69AE"/>
    <w:rsid w:val="00CC6F25"/>
    <w:rsid w:val="00CC73AB"/>
    <w:rsid w:val="00CC77D2"/>
    <w:rsid w:val="00CC7BAD"/>
    <w:rsid w:val="00CC7FEB"/>
    <w:rsid w:val="00CD0266"/>
    <w:rsid w:val="00CD0418"/>
    <w:rsid w:val="00CD063F"/>
    <w:rsid w:val="00CD08B1"/>
    <w:rsid w:val="00CD0E83"/>
    <w:rsid w:val="00CD1828"/>
    <w:rsid w:val="00CD1B3B"/>
    <w:rsid w:val="00CD1D9F"/>
    <w:rsid w:val="00CD26E4"/>
    <w:rsid w:val="00CD28A6"/>
    <w:rsid w:val="00CD2FF5"/>
    <w:rsid w:val="00CD31EE"/>
    <w:rsid w:val="00CD34CF"/>
    <w:rsid w:val="00CD3639"/>
    <w:rsid w:val="00CD3CDE"/>
    <w:rsid w:val="00CD3DCC"/>
    <w:rsid w:val="00CD41E0"/>
    <w:rsid w:val="00CD47A9"/>
    <w:rsid w:val="00CD4C34"/>
    <w:rsid w:val="00CD4D8A"/>
    <w:rsid w:val="00CD4EB8"/>
    <w:rsid w:val="00CD4FCD"/>
    <w:rsid w:val="00CD4FEB"/>
    <w:rsid w:val="00CD5CF0"/>
    <w:rsid w:val="00CD6828"/>
    <w:rsid w:val="00CD68AA"/>
    <w:rsid w:val="00CD6F61"/>
    <w:rsid w:val="00CD6FE0"/>
    <w:rsid w:val="00CD7618"/>
    <w:rsid w:val="00CD76E5"/>
    <w:rsid w:val="00CD796C"/>
    <w:rsid w:val="00CD7E57"/>
    <w:rsid w:val="00CE01E9"/>
    <w:rsid w:val="00CE024B"/>
    <w:rsid w:val="00CE04BF"/>
    <w:rsid w:val="00CE0C47"/>
    <w:rsid w:val="00CE0F84"/>
    <w:rsid w:val="00CE1271"/>
    <w:rsid w:val="00CE1701"/>
    <w:rsid w:val="00CE17A9"/>
    <w:rsid w:val="00CE254F"/>
    <w:rsid w:val="00CE28F6"/>
    <w:rsid w:val="00CE2973"/>
    <w:rsid w:val="00CE2D4A"/>
    <w:rsid w:val="00CE34B5"/>
    <w:rsid w:val="00CE358D"/>
    <w:rsid w:val="00CE3D0D"/>
    <w:rsid w:val="00CE3F83"/>
    <w:rsid w:val="00CE4063"/>
    <w:rsid w:val="00CE41B6"/>
    <w:rsid w:val="00CE4855"/>
    <w:rsid w:val="00CE4E3A"/>
    <w:rsid w:val="00CE4EF6"/>
    <w:rsid w:val="00CE500D"/>
    <w:rsid w:val="00CE51E4"/>
    <w:rsid w:val="00CE53D2"/>
    <w:rsid w:val="00CE5AEC"/>
    <w:rsid w:val="00CE5D07"/>
    <w:rsid w:val="00CE5D1A"/>
    <w:rsid w:val="00CE6323"/>
    <w:rsid w:val="00CE6415"/>
    <w:rsid w:val="00CE6456"/>
    <w:rsid w:val="00CE691B"/>
    <w:rsid w:val="00CE6A62"/>
    <w:rsid w:val="00CE6C2A"/>
    <w:rsid w:val="00CE767A"/>
    <w:rsid w:val="00CE767D"/>
    <w:rsid w:val="00CE78FA"/>
    <w:rsid w:val="00CE7BC0"/>
    <w:rsid w:val="00CE7D61"/>
    <w:rsid w:val="00CF0311"/>
    <w:rsid w:val="00CF0586"/>
    <w:rsid w:val="00CF0CE6"/>
    <w:rsid w:val="00CF1520"/>
    <w:rsid w:val="00CF159E"/>
    <w:rsid w:val="00CF180E"/>
    <w:rsid w:val="00CF1B48"/>
    <w:rsid w:val="00CF1D76"/>
    <w:rsid w:val="00CF1DDE"/>
    <w:rsid w:val="00CF1ED4"/>
    <w:rsid w:val="00CF1FC3"/>
    <w:rsid w:val="00CF222C"/>
    <w:rsid w:val="00CF2325"/>
    <w:rsid w:val="00CF2840"/>
    <w:rsid w:val="00CF2D84"/>
    <w:rsid w:val="00CF2E73"/>
    <w:rsid w:val="00CF2EA4"/>
    <w:rsid w:val="00CF33A0"/>
    <w:rsid w:val="00CF3ED5"/>
    <w:rsid w:val="00CF4BD3"/>
    <w:rsid w:val="00CF4F40"/>
    <w:rsid w:val="00CF51DF"/>
    <w:rsid w:val="00CF58CC"/>
    <w:rsid w:val="00CF5A1E"/>
    <w:rsid w:val="00CF5B8F"/>
    <w:rsid w:val="00CF6051"/>
    <w:rsid w:val="00CF657F"/>
    <w:rsid w:val="00CF65AE"/>
    <w:rsid w:val="00CF6679"/>
    <w:rsid w:val="00CF6A03"/>
    <w:rsid w:val="00CF70BD"/>
    <w:rsid w:val="00CF71EB"/>
    <w:rsid w:val="00CF7262"/>
    <w:rsid w:val="00CF72C0"/>
    <w:rsid w:val="00CF757F"/>
    <w:rsid w:val="00CF76FE"/>
    <w:rsid w:val="00CF7C45"/>
    <w:rsid w:val="00D0010A"/>
    <w:rsid w:val="00D00E4C"/>
    <w:rsid w:val="00D012AB"/>
    <w:rsid w:val="00D01B71"/>
    <w:rsid w:val="00D01D4D"/>
    <w:rsid w:val="00D01D71"/>
    <w:rsid w:val="00D01E05"/>
    <w:rsid w:val="00D01EC6"/>
    <w:rsid w:val="00D0204F"/>
    <w:rsid w:val="00D02053"/>
    <w:rsid w:val="00D024D1"/>
    <w:rsid w:val="00D026F5"/>
    <w:rsid w:val="00D02787"/>
    <w:rsid w:val="00D02B93"/>
    <w:rsid w:val="00D02BBD"/>
    <w:rsid w:val="00D02C7E"/>
    <w:rsid w:val="00D02E8C"/>
    <w:rsid w:val="00D02FF0"/>
    <w:rsid w:val="00D03086"/>
    <w:rsid w:val="00D03329"/>
    <w:rsid w:val="00D03C24"/>
    <w:rsid w:val="00D03D94"/>
    <w:rsid w:val="00D04347"/>
    <w:rsid w:val="00D043C2"/>
    <w:rsid w:val="00D04675"/>
    <w:rsid w:val="00D0472F"/>
    <w:rsid w:val="00D04B75"/>
    <w:rsid w:val="00D051C5"/>
    <w:rsid w:val="00D05434"/>
    <w:rsid w:val="00D05620"/>
    <w:rsid w:val="00D05838"/>
    <w:rsid w:val="00D05D05"/>
    <w:rsid w:val="00D06108"/>
    <w:rsid w:val="00D062EA"/>
    <w:rsid w:val="00D063CD"/>
    <w:rsid w:val="00D0649A"/>
    <w:rsid w:val="00D065F3"/>
    <w:rsid w:val="00D066D3"/>
    <w:rsid w:val="00D067B7"/>
    <w:rsid w:val="00D0692D"/>
    <w:rsid w:val="00D072A9"/>
    <w:rsid w:val="00D073AE"/>
    <w:rsid w:val="00D074BC"/>
    <w:rsid w:val="00D075A2"/>
    <w:rsid w:val="00D0792E"/>
    <w:rsid w:val="00D07AF2"/>
    <w:rsid w:val="00D07B1A"/>
    <w:rsid w:val="00D07BBE"/>
    <w:rsid w:val="00D07C78"/>
    <w:rsid w:val="00D07F66"/>
    <w:rsid w:val="00D108F3"/>
    <w:rsid w:val="00D10E79"/>
    <w:rsid w:val="00D111AB"/>
    <w:rsid w:val="00D11286"/>
    <w:rsid w:val="00D114A5"/>
    <w:rsid w:val="00D115CE"/>
    <w:rsid w:val="00D11EA8"/>
    <w:rsid w:val="00D12549"/>
    <w:rsid w:val="00D12A09"/>
    <w:rsid w:val="00D12D5B"/>
    <w:rsid w:val="00D1302D"/>
    <w:rsid w:val="00D133CF"/>
    <w:rsid w:val="00D1355C"/>
    <w:rsid w:val="00D13AB0"/>
    <w:rsid w:val="00D13EC1"/>
    <w:rsid w:val="00D13F8C"/>
    <w:rsid w:val="00D146E7"/>
    <w:rsid w:val="00D1487F"/>
    <w:rsid w:val="00D14C0E"/>
    <w:rsid w:val="00D14D69"/>
    <w:rsid w:val="00D14F45"/>
    <w:rsid w:val="00D14FD8"/>
    <w:rsid w:val="00D15252"/>
    <w:rsid w:val="00D15301"/>
    <w:rsid w:val="00D1540C"/>
    <w:rsid w:val="00D15998"/>
    <w:rsid w:val="00D15A55"/>
    <w:rsid w:val="00D164F9"/>
    <w:rsid w:val="00D166EC"/>
    <w:rsid w:val="00D167CE"/>
    <w:rsid w:val="00D168FD"/>
    <w:rsid w:val="00D1692E"/>
    <w:rsid w:val="00D16BA3"/>
    <w:rsid w:val="00D16EC4"/>
    <w:rsid w:val="00D16FE1"/>
    <w:rsid w:val="00D174C7"/>
    <w:rsid w:val="00D1757A"/>
    <w:rsid w:val="00D20108"/>
    <w:rsid w:val="00D2016D"/>
    <w:rsid w:val="00D203D6"/>
    <w:rsid w:val="00D206A3"/>
    <w:rsid w:val="00D209A3"/>
    <w:rsid w:val="00D20D55"/>
    <w:rsid w:val="00D2128A"/>
    <w:rsid w:val="00D2133E"/>
    <w:rsid w:val="00D21707"/>
    <w:rsid w:val="00D21D71"/>
    <w:rsid w:val="00D21E60"/>
    <w:rsid w:val="00D21FD6"/>
    <w:rsid w:val="00D22824"/>
    <w:rsid w:val="00D22C8E"/>
    <w:rsid w:val="00D23226"/>
    <w:rsid w:val="00D23579"/>
    <w:rsid w:val="00D23653"/>
    <w:rsid w:val="00D237D6"/>
    <w:rsid w:val="00D23910"/>
    <w:rsid w:val="00D2398A"/>
    <w:rsid w:val="00D23A4A"/>
    <w:rsid w:val="00D23EE5"/>
    <w:rsid w:val="00D23FB8"/>
    <w:rsid w:val="00D24452"/>
    <w:rsid w:val="00D24885"/>
    <w:rsid w:val="00D248A7"/>
    <w:rsid w:val="00D248E2"/>
    <w:rsid w:val="00D24E3C"/>
    <w:rsid w:val="00D252A1"/>
    <w:rsid w:val="00D254A5"/>
    <w:rsid w:val="00D254BF"/>
    <w:rsid w:val="00D254FB"/>
    <w:rsid w:val="00D2563D"/>
    <w:rsid w:val="00D25DC6"/>
    <w:rsid w:val="00D26065"/>
    <w:rsid w:val="00D261A4"/>
    <w:rsid w:val="00D261CE"/>
    <w:rsid w:val="00D26994"/>
    <w:rsid w:val="00D26EA7"/>
    <w:rsid w:val="00D275A6"/>
    <w:rsid w:val="00D27924"/>
    <w:rsid w:val="00D27B7D"/>
    <w:rsid w:val="00D27D2C"/>
    <w:rsid w:val="00D27E92"/>
    <w:rsid w:val="00D30A2F"/>
    <w:rsid w:val="00D30B02"/>
    <w:rsid w:val="00D30CD6"/>
    <w:rsid w:val="00D30D4E"/>
    <w:rsid w:val="00D30E96"/>
    <w:rsid w:val="00D30F0A"/>
    <w:rsid w:val="00D3118A"/>
    <w:rsid w:val="00D313CB"/>
    <w:rsid w:val="00D31B40"/>
    <w:rsid w:val="00D323A1"/>
    <w:rsid w:val="00D32816"/>
    <w:rsid w:val="00D32D8F"/>
    <w:rsid w:val="00D331A6"/>
    <w:rsid w:val="00D339FB"/>
    <w:rsid w:val="00D33AF0"/>
    <w:rsid w:val="00D33D71"/>
    <w:rsid w:val="00D33E7F"/>
    <w:rsid w:val="00D3473C"/>
    <w:rsid w:val="00D3477F"/>
    <w:rsid w:val="00D3494B"/>
    <w:rsid w:val="00D34C81"/>
    <w:rsid w:val="00D34DCA"/>
    <w:rsid w:val="00D35889"/>
    <w:rsid w:val="00D35F2F"/>
    <w:rsid w:val="00D35FFB"/>
    <w:rsid w:val="00D3623D"/>
    <w:rsid w:val="00D36944"/>
    <w:rsid w:val="00D36B1E"/>
    <w:rsid w:val="00D378E4"/>
    <w:rsid w:val="00D40F97"/>
    <w:rsid w:val="00D410EF"/>
    <w:rsid w:val="00D413AE"/>
    <w:rsid w:val="00D41456"/>
    <w:rsid w:val="00D414B9"/>
    <w:rsid w:val="00D4163C"/>
    <w:rsid w:val="00D417DD"/>
    <w:rsid w:val="00D418A3"/>
    <w:rsid w:val="00D41C78"/>
    <w:rsid w:val="00D41D74"/>
    <w:rsid w:val="00D42C32"/>
    <w:rsid w:val="00D42EB4"/>
    <w:rsid w:val="00D43297"/>
    <w:rsid w:val="00D43381"/>
    <w:rsid w:val="00D435FA"/>
    <w:rsid w:val="00D437B4"/>
    <w:rsid w:val="00D442BC"/>
    <w:rsid w:val="00D4440B"/>
    <w:rsid w:val="00D444CE"/>
    <w:rsid w:val="00D44A26"/>
    <w:rsid w:val="00D44C4D"/>
    <w:rsid w:val="00D44F83"/>
    <w:rsid w:val="00D45224"/>
    <w:rsid w:val="00D4563D"/>
    <w:rsid w:val="00D457A2"/>
    <w:rsid w:val="00D459BA"/>
    <w:rsid w:val="00D45A47"/>
    <w:rsid w:val="00D45C61"/>
    <w:rsid w:val="00D4623D"/>
    <w:rsid w:val="00D468E8"/>
    <w:rsid w:val="00D469D3"/>
    <w:rsid w:val="00D46A3A"/>
    <w:rsid w:val="00D46CBF"/>
    <w:rsid w:val="00D47242"/>
    <w:rsid w:val="00D478E9"/>
    <w:rsid w:val="00D47995"/>
    <w:rsid w:val="00D47BEE"/>
    <w:rsid w:val="00D47C4B"/>
    <w:rsid w:val="00D5011E"/>
    <w:rsid w:val="00D50792"/>
    <w:rsid w:val="00D5084C"/>
    <w:rsid w:val="00D50898"/>
    <w:rsid w:val="00D50C84"/>
    <w:rsid w:val="00D51086"/>
    <w:rsid w:val="00D511D8"/>
    <w:rsid w:val="00D5131A"/>
    <w:rsid w:val="00D51732"/>
    <w:rsid w:val="00D51D55"/>
    <w:rsid w:val="00D525FE"/>
    <w:rsid w:val="00D5283C"/>
    <w:rsid w:val="00D52CC1"/>
    <w:rsid w:val="00D532FF"/>
    <w:rsid w:val="00D5365A"/>
    <w:rsid w:val="00D5384B"/>
    <w:rsid w:val="00D53FA6"/>
    <w:rsid w:val="00D54290"/>
    <w:rsid w:val="00D54784"/>
    <w:rsid w:val="00D553C6"/>
    <w:rsid w:val="00D5551A"/>
    <w:rsid w:val="00D5576F"/>
    <w:rsid w:val="00D55CF1"/>
    <w:rsid w:val="00D55D19"/>
    <w:rsid w:val="00D55D2A"/>
    <w:rsid w:val="00D56274"/>
    <w:rsid w:val="00D567F4"/>
    <w:rsid w:val="00D56F9E"/>
    <w:rsid w:val="00D56FD8"/>
    <w:rsid w:val="00D57140"/>
    <w:rsid w:val="00D57156"/>
    <w:rsid w:val="00D572BB"/>
    <w:rsid w:val="00D57503"/>
    <w:rsid w:val="00D5785E"/>
    <w:rsid w:val="00D579DC"/>
    <w:rsid w:val="00D57CA6"/>
    <w:rsid w:val="00D603BF"/>
    <w:rsid w:val="00D6046E"/>
    <w:rsid w:val="00D60B7C"/>
    <w:rsid w:val="00D61543"/>
    <w:rsid w:val="00D6155B"/>
    <w:rsid w:val="00D616A5"/>
    <w:rsid w:val="00D61874"/>
    <w:rsid w:val="00D61A42"/>
    <w:rsid w:val="00D61B0D"/>
    <w:rsid w:val="00D62093"/>
    <w:rsid w:val="00D621FA"/>
    <w:rsid w:val="00D6233E"/>
    <w:rsid w:val="00D62577"/>
    <w:rsid w:val="00D6257C"/>
    <w:rsid w:val="00D62618"/>
    <w:rsid w:val="00D62627"/>
    <w:rsid w:val="00D6316B"/>
    <w:rsid w:val="00D63304"/>
    <w:rsid w:val="00D635D3"/>
    <w:rsid w:val="00D6362B"/>
    <w:rsid w:val="00D6378C"/>
    <w:rsid w:val="00D637E7"/>
    <w:rsid w:val="00D63D5D"/>
    <w:rsid w:val="00D64492"/>
    <w:rsid w:val="00D64664"/>
    <w:rsid w:val="00D646D0"/>
    <w:rsid w:val="00D64BBC"/>
    <w:rsid w:val="00D64D70"/>
    <w:rsid w:val="00D64E8E"/>
    <w:rsid w:val="00D64EC3"/>
    <w:rsid w:val="00D64EF7"/>
    <w:rsid w:val="00D65E6C"/>
    <w:rsid w:val="00D66C07"/>
    <w:rsid w:val="00D704A2"/>
    <w:rsid w:val="00D70569"/>
    <w:rsid w:val="00D705DA"/>
    <w:rsid w:val="00D70C13"/>
    <w:rsid w:val="00D70D76"/>
    <w:rsid w:val="00D70EEA"/>
    <w:rsid w:val="00D715F9"/>
    <w:rsid w:val="00D71785"/>
    <w:rsid w:val="00D71D5A"/>
    <w:rsid w:val="00D71E1C"/>
    <w:rsid w:val="00D723BB"/>
    <w:rsid w:val="00D72602"/>
    <w:rsid w:val="00D727C5"/>
    <w:rsid w:val="00D727F4"/>
    <w:rsid w:val="00D72DD1"/>
    <w:rsid w:val="00D731CB"/>
    <w:rsid w:val="00D73271"/>
    <w:rsid w:val="00D7367D"/>
    <w:rsid w:val="00D73692"/>
    <w:rsid w:val="00D73701"/>
    <w:rsid w:val="00D73861"/>
    <w:rsid w:val="00D73956"/>
    <w:rsid w:val="00D741DA"/>
    <w:rsid w:val="00D74439"/>
    <w:rsid w:val="00D7482B"/>
    <w:rsid w:val="00D755B4"/>
    <w:rsid w:val="00D7576C"/>
    <w:rsid w:val="00D757EA"/>
    <w:rsid w:val="00D75BD3"/>
    <w:rsid w:val="00D75C55"/>
    <w:rsid w:val="00D75FEB"/>
    <w:rsid w:val="00D7630C"/>
    <w:rsid w:val="00D76D36"/>
    <w:rsid w:val="00D76F5F"/>
    <w:rsid w:val="00D76FC2"/>
    <w:rsid w:val="00D76FDF"/>
    <w:rsid w:val="00D775A5"/>
    <w:rsid w:val="00D77C50"/>
    <w:rsid w:val="00D77C9F"/>
    <w:rsid w:val="00D80378"/>
    <w:rsid w:val="00D8045E"/>
    <w:rsid w:val="00D81080"/>
    <w:rsid w:val="00D81292"/>
    <w:rsid w:val="00D812F1"/>
    <w:rsid w:val="00D813FF"/>
    <w:rsid w:val="00D81610"/>
    <w:rsid w:val="00D816B7"/>
    <w:rsid w:val="00D81BE5"/>
    <w:rsid w:val="00D81E3B"/>
    <w:rsid w:val="00D833FB"/>
    <w:rsid w:val="00D83BCC"/>
    <w:rsid w:val="00D83BF0"/>
    <w:rsid w:val="00D83DD7"/>
    <w:rsid w:val="00D83E35"/>
    <w:rsid w:val="00D84064"/>
    <w:rsid w:val="00D84672"/>
    <w:rsid w:val="00D848E6"/>
    <w:rsid w:val="00D84912"/>
    <w:rsid w:val="00D84958"/>
    <w:rsid w:val="00D84ACB"/>
    <w:rsid w:val="00D86049"/>
    <w:rsid w:val="00D86202"/>
    <w:rsid w:val="00D868E5"/>
    <w:rsid w:val="00D86E56"/>
    <w:rsid w:val="00D86F2A"/>
    <w:rsid w:val="00D86F7C"/>
    <w:rsid w:val="00D87201"/>
    <w:rsid w:val="00D8725D"/>
    <w:rsid w:val="00D872A3"/>
    <w:rsid w:val="00D87CC2"/>
    <w:rsid w:val="00D87F69"/>
    <w:rsid w:val="00D9035F"/>
    <w:rsid w:val="00D903B9"/>
    <w:rsid w:val="00D90859"/>
    <w:rsid w:val="00D910E1"/>
    <w:rsid w:val="00D914FD"/>
    <w:rsid w:val="00D9151F"/>
    <w:rsid w:val="00D917FB"/>
    <w:rsid w:val="00D919FE"/>
    <w:rsid w:val="00D91B33"/>
    <w:rsid w:val="00D92059"/>
    <w:rsid w:val="00D9209B"/>
    <w:rsid w:val="00D9227B"/>
    <w:rsid w:val="00D925D8"/>
    <w:rsid w:val="00D92739"/>
    <w:rsid w:val="00D929F3"/>
    <w:rsid w:val="00D92A52"/>
    <w:rsid w:val="00D92DF1"/>
    <w:rsid w:val="00D92E71"/>
    <w:rsid w:val="00D92FBE"/>
    <w:rsid w:val="00D93426"/>
    <w:rsid w:val="00D938A7"/>
    <w:rsid w:val="00D939C5"/>
    <w:rsid w:val="00D941E1"/>
    <w:rsid w:val="00D9426A"/>
    <w:rsid w:val="00D94777"/>
    <w:rsid w:val="00D94EC2"/>
    <w:rsid w:val="00D9505D"/>
    <w:rsid w:val="00D95123"/>
    <w:rsid w:val="00D956C7"/>
    <w:rsid w:val="00D95F95"/>
    <w:rsid w:val="00D96579"/>
    <w:rsid w:val="00D96813"/>
    <w:rsid w:val="00D969C6"/>
    <w:rsid w:val="00D96A95"/>
    <w:rsid w:val="00D96C9C"/>
    <w:rsid w:val="00D97246"/>
    <w:rsid w:val="00D97349"/>
    <w:rsid w:val="00D97B7E"/>
    <w:rsid w:val="00D97F87"/>
    <w:rsid w:val="00DA00C0"/>
    <w:rsid w:val="00DA0253"/>
    <w:rsid w:val="00DA055B"/>
    <w:rsid w:val="00DA0960"/>
    <w:rsid w:val="00DA140A"/>
    <w:rsid w:val="00DA17A6"/>
    <w:rsid w:val="00DA249D"/>
    <w:rsid w:val="00DA24A6"/>
    <w:rsid w:val="00DA259D"/>
    <w:rsid w:val="00DA26D2"/>
    <w:rsid w:val="00DA293C"/>
    <w:rsid w:val="00DA2C26"/>
    <w:rsid w:val="00DA3059"/>
    <w:rsid w:val="00DA30A4"/>
    <w:rsid w:val="00DA354A"/>
    <w:rsid w:val="00DA3707"/>
    <w:rsid w:val="00DA3A33"/>
    <w:rsid w:val="00DA4357"/>
    <w:rsid w:val="00DA4A8D"/>
    <w:rsid w:val="00DA4C58"/>
    <w:rsid w:val="00DA4CBE"/>
    <w:rsid w:val="00DA573C"/>
    <w:rsid w:val="00DA5767"/>
    <w:rsid w:val="00DA578E"/>
    <w:rsid w:val="00DA5AF9"/>
    <w:rsid w:val="00DA5ED1"/>
    <w:rsid w:val="00DA608B"/>
    <w:rsid w:val="00DA617F"/>
    <w:rsid w:val="00DA68D9"/>
    <w:rsid w:val="00DA760D"/>
    <w:rsid w:val="00DA7CCE"/>
    <w:rsid w:val="00DB05EE"/>
    <w:rsid w:val="00DB0D72"/>
    <w:rsid w:val="00DB13C0"/>
    <w:rsid w:val="00DB143C"/>
    <w:rsid w:val="00DB1A78"/>
    <w:rsid w:val="00DB1C31"/>
    <w:rsid w:val="00DB1D01"/>
    <w:rsid w:val="00DB1DC6"/>
    <w:rsid w:val="00DB3F5A"/>
    <w:rsid w:val="00DB431B"/>
    <w:rsid w:val="00DB431D"/>
    <w:rsid w:val="00DB4993"/>
    <w:rsid w:val="00DB49F7"/>
    <w:rsid w:val="00DB4C29"/>
    <w:rsid w:val="00DB5937"/>
    <w:rsid w:val="00DB6550"/>
    <w:rsid w:val="00DB676D"/>
    <w:rsid w:val="00DB6787"/>
    <w:rsid w:val="00DB6929"/>
    <w:rsid w:val="00DB6B96"/>
    <w:rsid w:val="00DB6C35"/>
    <w:rsid w:val="00DB6E36"/>
    <w:rsid w:val="00DB6EF3"/>
    <w:rsid w:val="00DB6F9D"/>
    <w:rsid w:val="00DB700C"/>
    <w:rsid w:val="00DB7536"/>
    <w:rsid w:val="00DB75FD"/>
    <w:rsid w:val="00DB7E17"/>
    <w:rsid w:val="00DB7F6B"/>
    <w:rsid w:val="00DC0338"/>
    <w:rsid w:val="00DC039F"/>
    <w:rsid w:val="00DC0515"/>
    <w:rsid w:val="00DC056D"/>
    <w:rsid w:val="00DC05B5"/>
    <w:rsid w:val="00DC0780"/>
    <w:rsid w:val="00DC09B7"/>
    <w:rsid w:val="00DC0D4B"/>
    <w:rsid w:val="00DC1104"/>
    <w:rsid w:val="00DC11F9"/>
    <w:rsid w:val="00DC123A"/>
    <w:rsid w:val="00DC17E3"/>
    <w:rsid w:val="00DC1A68"/>
    <w:rsid w:val="00DC1F36"/>
    <w:rsid w:val="00DC2530"/>
    <w:rsid w:val="00DC298A"/>
    <w:rsid w:val="00DC31A2"/>
    <w:rsid w:val="00DC377D"/>
    <w:rsid w:val="00DC3F1F"/>
    <w:rsid w:val="00DC4238"/>
    <w:rsid w:val="00DC426F"/>
    <w:rsid w:val="00DC4739"/>
    <w:rsid w:val="00DC4C88"/>
    <w:rsid w:val="00DC4D60"/>
    <w:rsid w:val="00DC4F13"/>
    <w:rsid w:val="00DC515F"/>
    <w:rsid w:val="00DC524D"/>
    <w:rsid w:val="00DC5866"/>
    <w:rsid w:val="00DC588E"/>
    <w:rsid w:val="00DC59B8"/>
    <w:rsid w:val="00DC5A79"/>
    <w:rsid w:val="00DC63EB"/>
    <w:rsid w:val="00DC656B"/>
    <w:rsid w:val="00DC68ED"/>
    <w:rsid w:val="00DC6FE8"/>
    <w:rsid w:val="00DC731C"/>
    <w:rsid w:val="00DC7344"/>
    <w:rsid w:val="00DC74C9"/>
    <w:rsid w:val="00DC76ED"/>
    <w:rsid w:val="00DC7872"/>
    <w:rsid w:val="00DC7A79"/>
    <w:rsid w:val="00DD029B"/>
    <w:rsid w:val="00DD0877"/>
    <w:rsid w:val="00DD0A8B"/>
    <w:rsid w:val="00DD0BF7"/>
    <w:rsid w:val="00DD117C"/>
    <w:rsid w:val="00DD11A5"/>
    <w:rsid w:val="00DD1352"/>
    <w:rsid w:val="00DD16DD"/>
    <w:rsid w:val="00DD1EC9"/>
    <w:rsid w:val="00DD2460"/>
    <w:rsid w:val="00DD251C"/>
    <w:rsid w:val="00DD259F"/>
    <w:rsid w:val="00DD279D"/>
    <w:rsid w:val="00DD2C81"/>
    <w:rsid w:val="00DD33DD"/>
    <w:rsid w:val="00DD35DC"/>
    <w:rsid w:val="00DD40C8"/>
    <w:rsid w:val="00DD41DF"/>
    <w:rsid w:val="00DD4203"/>
    <w:rsid w:val="00DD4325"/>
    <w:rsid w:val="00DD43EF"/>
    <w:rsid w:val="00DD4488"/>
    <w:rsid w:val="00DD45A0"/>
    <w:rsid w:val="00DD483A"/>
    <w:rsid w:val="00DD4957"/>
    <w:rsid w:val="00DD4D9B"/>
    <w:rsid w:val="00DD4DB2"/>
    <w:rsid w:val="00DD51C9"/>
    <w:rsid w:val="00DD550B"/>
    <w:rsid w:val="00DD555C"/>
    <w:rsid w:val="00DD5F52"/>
    <w:rsid w:val="00DD60F1"/>
    <w:rsid w:val="00DD61AF"/>
    <w:rsid w:val="00DD653F"/>
    <w:rsid w:val="00DD666C"/>
    <w:rsid w:val="00DD67B8"/>
    <w:rsid w:val="00DD7292"/>
    <w:rsid w:val="00DD7755"/>
    <w:rsid w:val="00DD7B7B"/>
    <w:rsid w:val="00DD7D7A"/>
    <w:rsid w:val="00DE006B"/>
    <w:rsid w:val="00DE0275"/>
    <w:rsid w:val="00DE04DE"/>
    <w:rsid w:val="00DE0692"/>
    <w:rsid w:val="00DE0875"/>
    <w:rsid w:val="00DE0AC9"/>
    <w:rsid w:val="00DE0BB4"/>
    <w:rsid w:val="00DE1171"/>
    <w:rsid w:val="00DE14AD"/>
    <w:rsid w:val="00DE1750"/>
    <w:rsid w:val="00DE185B"/>
    <w:rsid w:val="00DE1B69"/>
    <w:rsid w:val="00DE1C4B"/>
    <w:rsid w:val="00DE1D1D"/>
    <w:rsid w:val="00DE1DA7"/>
    <w:rsid w:val="00DE23AF"/>
    <w:rsid w:val="00DE263F"/>
    <w:rsid w:val="00DE27A0"/>
    <w:rsid w:val="00DE3608"/>
    <w:rsid w:val="00DE363B"/>
    <w:rsid w:val="00DE376E"/>
    <w:rsid w:val="00DE42A0"/>
    <w:rsid w:val="00DE4ABC"/>
    <w:rsid w:val="00DE4E88"/>
    <w:rsid w:val="00DE4FE4"/>
    <w:rsid w:val="00DE507B"/>
    <w:rsid w:val="00DE5216"/>
    <w:rsid w:val="00DE56C7"/>
    <w:rsid w:val="00DE5721"/>
    <w:rsid w:val="00DE59CA"/>
    <w:rsid w:val="00DE5AF6"/>
    <w:rsid w:val="00DE5FD3"/>
    <w:rsid w:val="00DE66E0"/>
    <w:rsid w:val="00DE6A26"/>
    <w:rsid w:val="00DE6B6D"/>
    <w:rsid w:val="00DE6EC2"/>
    <w:rsid w:val="00DE747E"/>
    <w:rsid w:val="00DE750F"/>
    <w:rsid w:val="00DE7567"/>
    <w:rsid w:val="00DE7610"/>
    <w:rsid w:val="00DE7C23"/>
    <w:rsid w:val="00DE7F18"/>
    <w:rsid w:val="00DF023E"/>
    <w:rsid w:val="00DF0273"/>
    <w:rsid w:val="00DF0801"/>
    <w:rsid w:val="00DF0CE8"/>
    <w:rsid w:val="00DF0D76"/>
    <w:rsid w:val="00DF0F9C"/>
    <w:rsid w:val="00DF1208"/>
    <w:rsid w:val="00DF1577"/>
    <w:rsid w:val="00DF19C2"/>
    <w:rsid w:val="00DF1B01"/>
    <w:rsid w:val="00DF1B86"/>
    <w:rsid w:val="00DF1DD4"/>
    <w:rsid w:val="00DF29EB"/>
    <w:rsid w:val="00DF2E7C"/>
    <w:rsid w:val="00DF2FD9"/>
    <w:rsid w:val="00DF31B2"/>
    <w:rsid w:val="00DF3591"/>
    <w:rsid w:val="00DF3B11"/>
    <w:rsid w:val="00DF3BF3"/>
    <w:rsid w:val="00DF3C14"/>
    <w:rsid w:val="00DF403A"/>
    <w:rsid w:val="00DF42B7"/>
    <w:rsid w:val="00DF48C8"/>
    <w:rsid w:val="00DF48F1"/>
    <w:rsid w:val="00DF4E32"/>
    <w:rsid w:val="00DF5237"/>
    <w:rsid w:val="00DF535A"/>
    <w:rsid w:val="00DF53A8"/>
    <w:rsid w:val="00DF586B"/>
    <w:rsid w:val="00DF6312"/>
    <w:rsid w:val="00DF6903"/>
    <w:rsid w:val="00DF6AC7"/>
    <w:rsid w:val="00DF6B79"/>
    <w:rsid w:val="00DF6D71"/>
    <w:rsid w:val="00DF6E49"/>
    <w:rsid w:val="00DF6FC1"/>
    <w:rsid w:val="00DF7128"/>
    <w:rsid w:val="00DF7218"/>
    <w:rsid w:val="00DF7433"/>
    <w:rsid w:val="00DF7505"/>
    <w:rsid w:val="00DF7595"/>
    <w:rsid w:val="00DF7A2D"/>
    <w:rsid w:val="00DF7B94"/>
    <w:rsid w:val="00DF7DF4"/>
    <w:rsid w:val="00E0023E"/>
    <w:rsid w:val="00E00B9F"/>
    <w:rsid w:val="00E00E61"/>
    <w:rsid w:val="00E00E7F"/>
    <w:rsid w:val="00E00FEF"/>
    <w:rsid w:val="00E011B8"/>
    <w:rsid w:val="00E0127D"/>
    <w:rsid w:val="00E012DC"/>
    <w:rsid w:val="00E01474"/>
    <w:rsid w:val="00E015DC"/>
    <w:rsid w:val="00E0179C"/>
    <w:rsid w:val="00E017FB"/>
    <w:rsid w:val="00E01A83"/>
    <w:rsid w:val="00E0224D"/>
    <w:rsid w:val="00E02260"/>
    <w:rsid w:val="00E0268A"/>
    <w:rsid w:val="00E026DA"/>
    <w:rsid w:val="00E02997"/>
    <w:rsid w:val="00E0327C"/>
    <w:rsid w:val="00E040EE"/>
    <w:rsid w:val="00E04212"/>
    <w:rsid w:val="00E042F6"/>
    <w:rsid w:val="00E04485"/>
    <w:rsid w:val="00E046AD"/>
    <w:rsid w:val="00E04847"/>
    <w:rsid w:val="00E04A94"/>
    <w:rsid w:val="00E051AD"/>
    <w:rsid w:val="00E0523D"/>
    <w:rsid w:val="00E05567"/>
    <w:rsid w:val="00E057A6"/>
    <w:rsid w:val="00E0593D"/>
    <w:rsid w:val="00E05F6D"/>
    <w:rsid w:val="00E05FA9"/>
    <w:rsid w:val="00E06222"/>
    <w:rsid w:val="00E064AA"/>
    <w:rsid w:val="00E06C09"/>
    <w:rsid w:val="00E06F8D"/>
    <w:rsid w:val="00E07233"/>
    <w:rsid w:val="00E07363"/>
    <w:rsid w:val="00E07510"/>
    <w:rsid w:val="00E0752D"/>
    <w:rsid w:val="00E07864"/>
    <w:rsid w:val="00E07EA7"/>
    <w:rsid w:val="00E07FCF"/>
    <w:rsid w:val="00E1044E"/>
    <w:rsid w:val="00E10659"/>
    <w:rsid w:val="00E11719"/>
    <w:rsid w:val="00E1171B"/>
    <w:rsid w:val="00E1176A"/>
    <w:rsid w:val="00E1183C"/>
    <w:rsid w:val="00E12213"/>
    <w:rsid w:val="00E125E8"/>
    <w:rsid w:val="00E1271B"/>
    <w:rsid w:val="00E12775"/>
    <w:rsid w:val="00E12C71"/>
    <w:rsid w:val="00E12F1E"/>
    <w:rsid w:val="00E138C0"/>
    <w:rsid w:val="00E139D8"/>
    <w:rsid w:val="00E13A48"/>
    <w:rsid w:val="00E13E28"/>
    <w:rsid w:val="00E14538"/>
    <w:rsid w:val="00E14836"/>
    <w:rsid w:val="00E14B75"/>
    <w:rsid w:val="00E14E94"/>
    <w:rsid w:val="00E14FFF"/>
    <w:rsid w:val="00E1504C"/>
    <w:rsid w:val="00E1517A"/>
    <w:rsid w:val="00E1556A"/>
    <w:rsid w:val="00E15B6B"/>
    <w:rsid w:val="00E161B6"/>
    <w:rsid w:val="00E16444"/>
    <w:rsid w:val="00E166BB"/>
    <w:rsid w:val="00E16877"/>
    <w:rsid w:val="00E168B9"/>
    <w:rsid w:val="00E16AE3"/>
    <w:rsid w:val="00E16E6C"/>
    <w:rsid w:val="00E1733C"/>
    <w:rsid w:val="00E176AD"/>
    <w:rsid w:val="00E17B1B"/>
    <w:rsid w:val="00E17BD5"/>
    <w:rsid w:val="00E20077"/>
    <w:rsid w:val="00E2007E"/>
    <w:rsid w:val="00E20B00"/>
    <w:rsid w:val="00E20B99"/>
    <w:rsid w:val="00E20C7B"/>
    <w:rsid w:val="00E20D60"/>
    <w:rsid w:val="00E216A1"/>
    <w:rsid w:val="00E217B6"/>
    <w:rsid w:val="00E21DAF"/>
    <w:rsid w:val="00E220C3"/>
    <w:rsid w:val="00E22475"/>
    <w:rsid w:val="00E232E7"/>
    <w:rsid w:val="00E239DA"/>
    <w:rsid w:val="00E23AD3"/>
    <w:rsid w:val="00E23DC2"/>
    <w:rsid w:val="00E24B4A"/>
    <w:rsid w:val="00E24C86"/>
    <w:rsid w:val="00E24F27"/>
    <w:rsid w:val="00E25058"/>
    <w:rsid w:val="00E25AE6"/>
    <w:rsid w:val="00E25CE2"/>
    <w:rsid w:val="00E25E85"/>
    <w:rsid w:val="00E26681"/>
    <w:rsid w:val="00E26D28"/>
    <w:rsid w:val="00E26EB3"/>
    <w:rsid w:val="00E2747B"/>
    <w:rsid w:val="00E27671"/>
    <w:rsid w:val="00E27A67"/>
    <w:rsid w:val="00E27BB3"/>
    <w:rsid w:val="00E27D97"/>
    <w:rsid w:val="00E27F3F"/>
    <w:rsid w:val="00E27FF1"/>
    <w:rsid w:val="00E30019"/>
    <w:rsid w:val="00E30175"/>
    <w:rsid w:val="00E30248"/>
    <w:rsid w:val="00E30ADC"/>
    <w:rsid w:val="00E30DB0"/>
    <w:rsid w:val="00E30EA1"/>
    <w:rsid w:val="00E31104"/>
    <w:rsid w:val="00E31545"/>
    <w:rsid w:val="00E31614"/>
    <w:rsid w:val="00E31632"/>
    <w:rsid w:val="00E31815"/>
    <w:rsid w:val="00E31B76"/>
    <w:rsid w:val="00E31E16"/>
    <w:rsid w:val="00E322FE"/>
    <w:rsid w:val="00E32497"/>
    <w:rsid w:val="00E325D6"/>
    <w:rsid w:val="00E325EC"/>
    <w:rsid w:val="00E32E92"/>
    <w:rsid w:val="00E33252"/>
    <w:rsid w:val="00E3333E"/>
    <w:rsid w:val="00E337CE"/>
    <w:rsid w:val="00E338B2"/>
    <w:rsid w:val="00E338E5"/>
    <w:rsid w:val="00E33E96"/>
    <w:rsid w:val="00E340F4"/>
    <w:rsid w:val="00E34283"/>
    <w:rsid w:val="00E3433E"/>
    <w:rsid w:val="00E3440E"/>
    <w:rsid w:val="00E34506"/>
    <w:rsid w:val="00E346BD"/>
    <w:rsid w:val="00E34829"/>
    <w:rsid w:val="00E34A5E"/>
    <w:rsid w:val="00E34EF3"/>
    <w:rsid w:val="00E34F6E"/>
    <w:rsid w:val="00E355CE"/>
    <w:rsid w:val="00E3584D"/>
    <w:rsid w:val="00E35B8A"/>
    <w:rsid w:val="00E35F05"/>
    <w:rsid w:val="00E360B9"/>
    <w:rsid w:val="00E362FF"/>
    <w:rsid w:val="00E3685E"/>
    <w:rsid w:val="00E36BA5"/>
    <w:rsid w:val="00E36EDF"/>
    <w:rsid w:val="00E375D9"/>
    <w:rsid w:val="00E3782A"/>
    <w:rsid w:val="00E3789B"/>
    <w:rsid w:val="00E37950"/>
    <w:rsid w:val="00E37FA8"/>
    <w:rsid w:val="00E40298"/>
    <w:rsid w:val="00E40330"/>
    <w:rsid w:val="00E40B51"/>
    <w:rsid w:val="00E41554"/>
    <w:rsid w:val="00E41688"/>
    <w:rsid w:val="00E41732"/>
    <w:rsid w:val="00E41853"/>
    <w:rsid w:val="00E41858"/>
    <w:rsid w:val="00E41D03"/>
    <w:rsid w:val="00E426B7"/>
    <w:rsid w:val="00E42EF5"/>
    <w:rsid w:val="00E437A7"/>
    <w:rsid w:val="00E4396E"/>
    <w:rsid w:val="00E43B91"/>
    <w:rsid w:val="00E44131"/>
    <w:rsid w:val="00E4430C"/>
    <w:rsid w:val="00E44665"/>
    <w:rsid w:val="00E4477A"/>
    <w:rsid w:val="00E448AD"/>
    <w:rsid w:val="00E4491B"/>
    <w:rsid w:val="00E44A87"/>
    <w:rsid w:val="00E44D61"/>
    <w:rsid w:val="00E44E54"/>
    <w:rsid w:val="00E45184"/>
    <w:rsid w:val="00E4578C"/>
    <w:rsid w:val="00E45806"/>
    <w:rsid w:val="00E458E0"/>
    <w:rsid w:val="00E45EE1"/>
    <w:rsid w:val="00E46038"/>
    <w:rsid w:val="00E460AD"/>
    <w:rsid w:val="00E46406"/>
    <w:rsid w:val="00E4680D"/>
    <w:rsid w:val="00E46C83"/>
    <w:rsid w:val="00E46CA3"/>
    <w:rsid w:val="00E478DA"/>
    <w:rsid w:val="00E50117"/>
    <w:rsid w:val="00E50342"/>
    <w:rsid w:val="00E50664"/>
    <w:rsid w:val="00E5073E"/>
    <w:rsid w:val="00E50F66"/>
    <w:rsid w:val="00E50FB3"/>
    <w:rsid w:val="00E510D7"/>
    <w:rsid w:val="00E511FC"/>
    <w:rsid w:val="00E51342"/>
    <w:rsid w:val="00E51B2F"/>
    <w:rsid w:val="00E51E0F"/>
    <w:rsid w:val="00E51E4D"/>
    <w:rsid w:val="00E52507"/>
    <w:rsid w:val="00E52E19"/>
    <w:rsid w:val="00E53483"/>
    <w:rsid w:val="00E5357F"/>
    <w:rsid w:val="00E5372B"/>
    <w:rsid w:val="00E53CA2"/>
    <w:rsid w:val="00E53EB3"/>
    <w:rsid w:val="00E53F95"/>
    <w:rsid w:val="00E54715"/>
    <w:rsid w:val="00E5475A"/>
    <w:rsid w:val="00E549F6"/>
    <w:rsid w:val="00E54DAA"/>
    <w:rsid w:val="00E55228"/>
    <w:rsid w:val="00E553E9"/>
    <w:rsid w:val="00E5578B"/>
    <w:rsid w:val="00E55989"/>
    <w:rsid w:val="00E559F2"/>
    <w:rsid w:val="00E56243"/>
    <w:rsid w:val="00E562A5"/>
    <w:rsid w:val="00E56492"/>
    <w:rsid w:val="00E565FE"/>
    <w:rsid w:val="00E5669F"/>
    <w:rsid w:val="00E568FB"/>
    <w:rsid w:val="00E56FE7"/>
    <w:rsid w:val="00E5717D"/>
    <w:rsid w:val="00E571B3"/>
    <w:rsid w:val="00E578AE"/>
    <w:rsid w:val="00E60485"/>
    <w:rsid w:val="00E60EEB"/>
    <w:rsid w:val="00E6109D"/>
    <w:rsid w:val="00E610B9"/>
    <w:rsid w:val="00E6158D"/>
    <w:rsid w:val="00E61B4C"/>
    <w:rsid w:val="00E620EC"/>
    <w:rsid w:val="00E6335F"/>
    <w:rsid w:val="00E636C6"/>
    <w:rsid w:val="00E63889"/>
    <w:rsid w:val="00E63DFD"/>
    <w:rsid w:val="00E63E5A"/>
    <w:rsid w:val="00E640FE"/>
    <w:rsid w:val="00E64E18"/>
    <w:rsid w:val="00E651D6"/>
    <w:rsid w:val="00E655E6"/>
    <w:rsid w:val="00E6584C"/>
    <w:rsid w:val="00E65E4A"/>
    <w:rsid w:val="00E6605F"/>
    <w:rsid w:val="00E665A7"/>
    <w:rsid w:val="00E6681C"/>
    <w:rsid w:val="00E66A9D"/>
    <w:rsid w:val="00E66F96"/>
    <w:rsid w:val="00E6769B"/>
    <w:rsid w:val="00E700D2"/>
    <w:rsid w:val="00E70457"/>
    <w:rsid w:val="00E7053D"/>
    <w:rsid w:val="00E70561"/>
    <w:rsid w:val="00E70F8A"/>
    <w:rsid w:val="00E7101C"/>
    <w:rsid w:val="00E71B0F"/>
    <w:rsid w:val="00E71DB9"/>
    <w:rsid w:val="00E71EF4"/>
    <w:rsid w:val="00E722BC"/>
    <w:rsid w:val="00E72EC5"/>
    <w:rsid w:val="00E733D8"/>
    <w:rsid w:val="00E73A5F"/>
    <w:rsid w:val="00E73B47"/>
    <w:rsid w:val="00E73BE3"/>
    <w:rsid w:val="00E73C0A"/>
    <w:rsid w:val="00E73E19"/>
    <w:rsid w:val="00E7483F"/>
    <w:rsid w:val="00E748C3"/>
    <w:rsid w:val="00E74D8B"/>
    <w:rsid w:val="00E74FFC"/>
    <w:rsid w:val="00E752CB"/>
    <w:rsid w:val="00E756E6"/>
    <w:rsid w:val="00E758CE"/>
    <w:rsid w:val="00E76AF2"/>
    <w:rsid w:val="00E76E69"/>
    <w:rsid w:val="00E7728C"/>
    <w:rsid w:val="00E80249"/>
    <w:rsid w:val="00E80546"/>
    <w:rsid w:val="00E80915"/>
    <w:rsid w:val="00E80C9D"/>
    <w:rsid w:val="00E80D2F"/>
    <w:rsid w:val="00E8123A"/>
    <w:rsid w:val="00E8207B"/>
    <w:rsid w:val="00E82143"/>
    <w:rsid w:val="00E825F6"/>
    <w:rsid w:val="00E826BE"/>
    <w:rsid w:val="00E827E9"/>
    <w:rsid w:val="00E82F7D"/>
    <w:rsid w:val="00E832C9"/>
    <w:rsid w:val="00E83350"/>
    <w:rsid w:val="00E83438"/>
    <w:rsid w:val="00E8375F"/>
    <w:rsid w:val="00E83E3C"/>
    <w:rsid w:val="00E83E6F"/>
    <w:rsid w:val="00E841E3"/>
    <w:rsid w:val="00E849C9"/>
    <w:rsid w:val="00E849E1"/>
    <w:rsid w:val="00E84BFA"/>
    <w:rsid w:val="00E84DC5"/>
    <w:rsid w:val="00E84E6F"/>
    <w:rsid w:val="00E854B4"/>
    <w:rsid w:val="00E85970"/>
    <w:rsid w:val="00E85C46"/>
    <w:rsid w:val="00E86107"/>
    <w:rsid w:val="00E8691E"/>
    <w:rsid w:val="00E86A23"/>
    <w:rsid w:val="00E8726F"/>
    <w:rsid w:val="00E87353"/>
    <w:rsid w:val="00E87CEF"/>
    <w:rsid w:val="00E87E32"/>
    <w:rsid w:val="00E902EE"/>
    <w:rsid w:val="00E904FA"/>
    <w:rsid w:val="00E9064F"/>
    <w:rsid w:val="00E90A2D"/>
    <w:rsid w:val="00E90BDE"/>
    <w:rsid w:val="00E91BE0"/>
    <w:rsid w:val="00E92351"/>
    <w:rsid w:val="00E923EB"/>
    <w:rsid w:val="00E92576"/>
    <w:rsid w:val="00E92CAD"/>
    <w:rsid w:val="00E93E02"/>
    <w:rsid w:val="00E93F36"/>
    <w:rsid w:val="00E93FE2"/>
    <w:rsid w:val="00E9426A"/>
    <w:rsid w:val="00E944A1"/>
    <w:rsid w:val="00E945E9"/>
    <w:rsid w:val="00E954BF"/>
    <w:rsid w:val="00E9567A"/>
    <w:rsid w:val="00E95AC4"/>
    <w:rsid w:val="00E95E2A"/>
    <w:rsid w:val="00E9601F"/>
    <w:rsid w:val="00E96392"/>
    <w:rsid w:val="00E96607"/>
    <w:rsid w:val="00E96776"/>
    <w:rsid w:val="00E9692E"/>
    <w:rsid w:val="00E96B06"/>
    <w:rsid w:val="00E96CE2"/>
    <w:rsid w:val="00E9720C"/>
    <w:rsid w:val="00E9740F"/>
    <w:rsid w:val="00E97B14"/>
    <w:rsid w:val="00E97D43"/>
    <w:rsid w:val="00EA025E"/>
    <w:rsid w:val="00EA03BF"/>
    <w:rsid w:val="00EA0654"/>
    <w:rsid w:val="00EA07C0"/>
    <w:rsid w:val="00EA0C42"/>
    <w:rsid w:val="00EA0C92"/>
    <w:rsid w:val="00EA0E0E"/>
    <w:rsid w:val="00EA0F72"/>
    <w:rsid w:val="00EA1341"/>
    <w:rsid w:val="00EA1882"/>
    <w:rsid w:val="00EA18AC"/>
    <w:rsid w:val="00EA1AA3"/>
    <w:rsid w:val="00EA1AEC"/>
    <w:rsid w:val="00EA1D62"/>
    <w:rsid w:val="00EA1DC0"/>
    <w:rsid w:val="00EA2337"/>
    <w:rsid w:val="00EA2370"/>
    <w:rsid w:val="00EA23FA"/>
    <w:rsid w:val="00EA241D"/>
    <w:rsid w:val="00EA41DC"/>
    <w:rsid w:val="00EA4773"/>
    <w:rsid w:val="00EA478D"/>
    <w:rsid w:val="00EA4970"/>
    <w:rsid w:val="00EA51C1"/>
    <w:rsid w:val="00EA5701"/>
    <w:rsid w:val="00EA5865"/>
    <w:rsid w:val="00EA5ADD"/>
    <w:rsid w:val="00EA649D"/>
    <w:rsid w:val="00EA698B"/>
    <w:rsid w:val="00EA6A23"/>
    <w:rsid w:val="00EA6AD0"/>
    <w:rsid w:val="00EA7158"/>
    <w:rsid w:val="00EA741B"/>
    <w:rsid w:val="00EA7644"/>
    <w:rsid w:val="00EB02CB"/>
    <w:rsid w:val="00EB0368"/>
    <w:rsid w:val="00EB0426"/>
    <w:rsid w:val="00EB0484"/>
    <w:rsid w:val="00EB0557"/>
    <w:rsid w:val="00EB06FC"/>
    <w:rsid w:val="00EB0719"/>
    <w:rsid w:val="00EB087D"/>
    <w:rsid w:val="00EB0AE7"/>
    <w:rsid w:val="00EB10BD"/>
    <w:rsid w:val="00EB133B"/>
    <w:rsid w:val="00EB15C7"/>
    <w:rsid w:val="00EB15ED"/>
    <w:rsid w:val="00EB167D"/>
    <w:rsid w:val="00EB17A0"/>
    <w:rsid w:val="00EB1D96"/>
    <w:rsid w:val="00EB1DCE"/>
    <w:rsid w:val="00EB20A6"/>
    <w:rsid w:val="00EB22D7"/>
    <w:rsid w:val="00EB23D9"/>
    <w:rsid w:val="00EB251E"/>
    <w:rsid w:val="00EB2733"/>
    <w:rsid w:val="00EB29DC"/>
    <w:rsid w:val="00EB2D4C"/>
    <w:rsid w:val="00EB3253"/>
    <w:rsid w:val="00EB330B"/>
    <w:rsid w:val="00EB37B5"/>
    <w:rsid w:val="00EB38D3"/>
    <w:rsid w:val="00EB3EF1"/>
    <w:rsid w:val="00EB40EA"/>
    <w:rsid w:val="00EB43D8"/>
    <w:rsid w:val="00EB4593"/>
    <w:rsid w:val="00EB4BAA"/>
    <w:rsid w:val="00EB504A"/>
    <w:rsid w:val="00EB5261"/>
    <w:rsid w:val="00EB534C"/>
    <w:rsid w:val="00EB53D3"/>
    <w:rsid w:val="00EB57FC"/>
    <w:rsid w:val="00EB5836"/>
    <w:rsid w:val="00EB5B10"/>
    <w:rsid w:val="00EB5CD1"/>
    <w:rsid w:val="00EB5CE3"/>
    <w:rsid w:val="00EB5EFF"/>
    <w:rsid w:val="00EB5F0D"/>
    <w:rsid w:val="00EB609D"/>
    <w:rsid w:val="00EB60A9"/>
    <w:rsid w:val="00EB6295"/>
    <w:rsid w:val="00EB63A4"/>
    <w:rsid w:val="00EB685F"/>
    <w:rsid w:val="00EB6B7B"/>
    <w:rsid w:val="00EB6CB8"/>
    <w:rsid w:val="00EB6D37"/>
    <w:rsid w:val="00EB7288"/>
    <w:rsid w:val="00EB776A"/>
    <w:rsid w:val="00EB7CCB"/>
    <w:rsid w:val="00EC02D1"/>
    <w:rsid w:val="00EC0A19"/>
    <w:rsid w:val="00EC1197"/>
    <w:rsid w:val="00EC20FA"/>
    <w:rsid w:val="00EC24A0"/>
    <w:rsid w:val="00EC2E44"/>
    <w:rsid w:val="00EC34B8"/>
    <w:rsid w:val="00EC388C"/>
    <w:rsid w:val="00EC38EE"/>
    <w:rsid w:val="00EC3C3D"/>
    <w:rsid w:val="00EC415B"/>
    <w:rsid w:val="00EC45BD"/>
    <w:rsid w:val="00EC4EF6"/>
    <w:rsid w:val="00EC5364"/>
    <w:rsid w:val="00EC54AA"/>
    <w:rsid w:val="00EC5527"/>
    <w:rsid w:val="00EC5564"/>
    <w:rsid w:val="00EC5604"/>
    <w:rsid w:val="00EC5900"/>
    <w:rsid w:val="00EC5B83"/>
    <w:rsid w:val="00EC5F1B"/>
    <w:rsid w:val="00EC605A"/>
    <w:rsid w:val="00EC704B"/>
    <w:rsid w:val="00EC7070"/>
    <w:rsid w:val="00EC7129"/>
    <w:rsid w:val="00EC7292"/>
    <w:rsid w:val="00EC7341"/>
    <w:rsid w:val="00EC7385"/>
    <w:rsid w:val="00EC7C67"/>
    <w:rsid w:val="00ED0122"/>
    <w:rsid w:val="00ED039D"/>
    <w:rsid w:val="00ED0470"/>
    <w:rsid w:val="00ED04E8"/>
    <w:rsid w:val="00ED0C39"/>
    <w:rsid w:val="00ED11BB"/>
    <w:rsid w:val="00ED19BA"/>
    <w:rsid w:val="00ED1B4F"/>
    <w:rsid w:val="00ED2156"/>
    <w:rsid w:val="00ED22FD"/>
    <w:rsid w:val="00ED2383"/>
    <w:rsid w:val="00ED2705"/>
    <w:rsid w:val="00ED2CCD"/>
    <w:rsid w:val="00ED2E00"/>
    <w:rsid w:val="00ED36BB"/>
    <w:rsid w:val="00ED3D47"/>
    <w:rsid w:val="00ED3E81"/>
    <w:rsid w:val="00ED45DD"/>
    <w:rsid w:val="00ED5209"/>
    <w:rsid w:val="00ED523B"/>
    <w:rsid w:val="00ED5828"/>
    <w:rsid w:val="00ED5A4E"/>
    <w:rsid w:val="00ED5D3C"/>
    <w:rsid w:val="00ED5F27"/>
    <w:rsid w:val="00ED60FF"/>
    <w:rsid w:val="00ED638F"/>
    <w:rsid w:val="00ED6899"/>
    <w:rsid w:val="00ED69B5"/>
    <w:rsid w:val="00ED75DF"/>
    <w:rsid w:val="00ED78B1"/>
    <w:rsid w:val="00ED7B97"/>
    <w:rsid w:val="00EE02FE"/>
    <w:rsid w:val="00EE0A4B"/>
    <w:rsid w:val="00EE0C9B"/>
    <w:rsid w:val="00EE1304"/>
    <w:rsid w:val="00EE1357"/>
    <w:rsid w:val="00EE1436"/>
    <w:rsid w:val="00EE1843"/>
    <w:rsid w:val="00EE1ABB"/>
    <w:rsid w:val="00EE1B6D"/>
    <w:rsid w:val="00EE1C01"/>
    <w:rsid w:val="00EE1E05"/>
    <w:rsid w:val="00EE1E47"/>
    <w:rsid w:val="00EE24B6"/>
    <w:rsid w:val="00EE28C5"/>
    <w:rsid w:val="00EE2A0E"/>
    <w:rsid w:val="00EE2F38"/>
    <w:rsid w:val="00EE3158"/>
    <w:rsid w:val="00EE3211"/>
    <w:rsid w:val="00EE3564"/>
    <w:rsid w:val="00EE37F9"/>
    <w:rsid w:val="00EE3A43"/>
    <w:rsid w:val="00EE3B93"/>
    <w:rsid w:val="00EE3D86"/>
    <w:rsid w:val="00EE44D7"/>
    <w:rsid w:val="00EE464E"/>
    <w:rsid w:val="00EE466C"/>
    <w:rsid w:val="00EE4747"/>
    <w:rsid w:val="00EE4BB5"/>
    <w:rsid w:val="00EE4DE2"/>
    <w:rsid w:val="00EE4FAC"/>
    <w:rsid w:val="00EE55EF"/>
    <w:rsid w:val="00EE5769"/>
    <w:rsid w:val="00EE58E1"/>
    <w:rsid w:val="00EE5A08"/>
    <w:rsid w:val="00EE5E89"/>
    <w:rsid w:val="00EE6A5B"/>
    <w:rsid w:val="00EE6E45"/>
    <w:rsid w:val="00EE6FEB"/>
    <w:rsid w:val="00EE70B6"/>
    <w:rsid w:val="00EE718F"/>
    <w:rsid w:val="00EE7297"/>
    <w:rsid w:val="00EE7394"/>
    <w:rsid w:val="00EE74ED"/>
    <w:rsid w:val="00EE751E"/>
    <w:rsid w:val="00EE76E3"/>
    <w:rsid w:val="00EE777A"/>
    <w:rsid w:val="00EE77BB"/>
    <w:rsid w:val="00EE784C"/>
    <w:rsid w:val="00EE7A95"/>
    <w:rsid w:val="00EE7DB3"/>
    <w:rsid w:val="00EF0AD5"/>
    <w:rsid w:val="00EF0F26"/>
    <w:rsid w:val="00EF0F90"/>
    <w:rsid w:val="00EF13FC"/>
    <w:rsid w:val="00EF14D2"/>
    <w:rsid w:val="00EF1E4D"/>
    <w:rsid w:val="00EF21EE"/>
    <w:rsid w:val="00EF22C5"/>
    <w:rsid w:val="00EF231F"/>
    <w:rsid w:val="00EF2777"/>
    <w:rsid w:val="00EF27CB"/>
    <w:rsid w:val="00EF27EB"/>
    <w:rsid w:val="00EF298C"/>
    <w:rsid w:val="00EF30CD"/>
    <w:rsid w:val="00EF390C"/>
    <w:rsid w:val="00EF4202"/>
    <w:rsid w:val="00EF44C3"/>
    <w:rsid w:val="00EF46B4"/>
    <w:rsid w:val="00EF47DD"/>
    <w:rsid w:val="00EF4E69"/>
    <w:rsid w:val="00EF5310"/>
    <w:rsid w:val="00EF5360"/>
    <w:rsid w:val="00EF566C"/>
    <w:rsid w:val="00EF59CC"/>
    <w:rsid w:val="00EF5DE7"/>
    <w:rsid w:val="00EF6573"/>
    <w:rsid w:val="00EF65D6"/>
    <w:rsid w:val="00EF6880"/>
    <w:rsid w:val="00EF689B"/>
    <w:rsid w:val="00EF6BC2"/>
    <w:rsid w:val="00EF6EA7"/>
    <w:rsid w:val="00EF719A"/>
    <w:rsid w:val="00EF7B95"/>
    <w:rsid w:val="00F003F7"/>
    <w:rsid w:val="00F004A0"/>
    <w:rsid w:val="00F004DD"/>
    <w:rsid w:val="00F00A17"/>
    <w:rsid w:val="00F00D4B"/>
    <w:rsid w:val="00F011E0"/>
    <w:rsid w:val="00F0147E"/>
    <w:rsid w:val="00F01A02"/>
    <w:rsid w:val="00F01B08"/>
    <w:rsid w:val="00F02121"/>
    <w:rsid w:val="00F02276"/>
    <w:rsid w:val="00F02474"/>
    <w:rsid w:val="00F0265E"/>
    <w:rsid w:val="00F027FE"/>
    <w:rsid w:val="00F02D74"/>
    <w:rsid w:val="00F02EB9"/>
    <w:rsid w:val="00F0340D"/>
    <w:rsid w:val="00F03482"/>
    <w:rsid w:val="00F036FD"/>
    <w:rsid w:val="00F03976"/>
    <w:rsid w:val="00F03F50"/>
    <w:rsid w:val="00F043A5"/>
    <w:rsid w:val="00F0449B"/>
    <w:rsid w:val="00F04649"/>
    <w:rsid w:val="00F04A6B"/>
    <w:rsid w:val="00F04F19"/>
    <w:rsid w:val="00F04F83"/>
    <w:rsid w:val="00F0510B"/>
    <w:rsid w:val="00F05306"/>
    <w:rsid w:val="00F05AD4"/>
    <w:rsid w:val="00F05AED"/>
    <w:rsid w:val="00F06230"/>
    <w:rsid w:val="00F06307"/>
    <w:rsid w:val="00F066AC"/>
    <w:rsid w:val="00F06819"/>
    <w:rsid w:val="00F06DA1"/>
    <w:rsid w:val="00F06F2A"/>
    <w:rsid w:val="00F06FD7"/>
    <w:rsid w:val="00F071B0"/>
    <w:rsid w:val="00F071B8"/>
    <w:rsid w:val="00F07803"/>
    <w:rsid w:val="00F100AD"/>
    <w:rsid w:val="00F10271"/>
    <w:rsid w:val="00F10C5A"/>
    <w:rsid w:val="00F110B2"/>
    <w:rsid w:val="00F11EB6"/>
    <w:rsid w:val="00F11EDE"/>
    <w:rsid w:val="00F12256"/>
    <w:rsid w:val="00F1265F"/>
    <w:rsid w:val="00F12C35"/>
    <w:rsid w:val="00F132CE"/>
    <w:rsid w:val="00F1346A"/>
    <w:rsid w:val="00F1383C"/>
    <w:rsid w:val="00F13AC1"/>
    <w:rsid w:val="00F13C95"/>
    <w:rsid w:val="00F14328"/>
    <w:rsid w:val="00F1514B"/>
    <w:rsid w:val="00F15174"/>
    <w:rsid w:val="00F15569"/>
    <w:rsid w:val="00F15CD6"/>
    <w:rsid w:val="00F16144"/>
    <w:rsid w:val="00F16A89"/>
    <w:rsid w:val="00F16C4D"/>
    <w:rsid w:val="00F16FDE"/>
    <w:rsid w:val="00F174AC"/>
    <w:rsid w:val="00F1758C"/>
    <w:rsid w:val="00F17A08"/>
    <w:rsid w:val="00F17F89"/>
    <w:rsid w:val="00F20023"/>
    <w:rsid w:val="00F20585"/>
    <w:rsid w:val="00F2068B"/>
    <w:rsid w:val="00F20C78"/>
    <w:rsid w:val="00F20E27"/>
    <w:rsid w:val="00F20EE4"/>
    <w:rsid w:val="00F20F1E"/>
    <w:rsid w:val="00F211FE"/>
    <w:rsid w:val="00F21702"/>
    <w:rsid w:val="00F21738"/>
    <w:rsid w:val="00F21838"/>
    <w:rsid w:val="00F21DE6"/>
    <w:rsid w:val="00F228AE"/>
    <w:rsid w:val="00F236B7"/>
    <w:rsid w:val="00F23AF7"/>
    <w:rsid w:val="00F23B04"/>
    <w:rsid w:val="00F23C0D"/>
    <w:rsid w:val="00F240B5"/>
    <w:rsid w:val="00F240FB"/>
    <w:rsid w:val="00F244B8"/>
    <w:rsid w:val="00F2468C"/>
    <w:rsid w:val="00F246F3"/>
    <w:rsid w:val="00F2491F"/>
    <w:rsid w:val="00F24E53"/>
    <w:rsid w:val="00F25A0D"/>
    <w:rsid w:val="00F25DFF"/>
    <w:rsid w:val="00F25FA4"/>
    <w:rsid w:val="00F264B3"/>
    <w:rsid w:val="00F268D7"/>
    <w:rsid w:val="00F26BF4"/>
    <w:rsid w:val="00F26D64"/>
    <w:rsid w:val="00F271CB"/>
    <w:rsid w:val="00F27283"/>
    <w:rsid w:val="00F2732C"/>
    <w:rsid w:val="00F2787C"/>
    <w:rsid w:val="00F27B3E"/>
    <w:rsid w:val="00F27B66"/>
    <w:rsid w:val="00F27B6C"/>
    <w:rsid w:val="00F27E88"/>
    <w:rsid w:val="00F30511"/>
    <w:rsid w:val="00F30525"/>
    <w:rsid w:val="00F305E0"/>
    <w:rsid w:val="00F30AA2"/>
    <w:rsid w:val="00F30F4A"/>
    <w:rsid w:val="00F30F5A"/>
    <w:rsid w:val="00F31048"/>
    <w:rsid w:val="00F3128F"/>
    <w:rsid w:val="00F312D8"/>
    <w:rsid w:val="00F31332"/>
    <w:rsid w:val="00F316B2"/>
    <w:rsid w:val="00F31716"/>
    <w:rsid w:val="00F31746"/>
    <w:rsid w:val="00F31C28"/>
    <w:rsid w:val="00F320AC"/>
    <w:rsid w:val="00F3223B"/>
    <w:rsid w:val="00F326EB"/>
    <w:rsid w:val="00F32AC3"/>
    <w:rsid w:val="00F32E90"/>
    <w:rsid w:val="00F332E6"/>
    <w:rsid w:val="00F337BB"/>
    <w:rsid w:val="00F339B0"/>
    <w:rsid w:val="00F33D83"/>
    <w:rsid w:val="00F3429D"/>
    <w:rsid w:val="00F344EA"/>
    <w:rsid w:val="00F34B9F"/>
    <w:rsid w:val="00F3549F"/>
    <w:rsid w:val="00F3557D"/>
    <w:rsid w:val="00F355A5"/>
    <w:rsid w:val="00F359A2"/>
    <w:rsid w:val="00F35BAF"/>
    <w:rsid w:val="00F36246"/>
    <w:rsid w:val="00F367EC"/>
    <w:rsid w:val="00F369F3"/>
    <w:rsid w:val="00F36ADC"/>
    <w:rsid w:val="00F36C82"/>
    <w:rsid w:val="00F36D94"/>
    <w:rsid w:val="00F37107"/>
    <w:rsid w:val="00F37192"/>
    <w:rsid w:val="00F3753C"/>
    <w:rsid w:val="00F37692"/>
    <w:rsid w:val="00F37739"/>
    <w:rsid w:val="00F378DB"/>
    <w:rsid w:val="00F37A67"/>
    <w:rsid w:val="00F37BB1"/>
    <w:rsid w:val="00F37C96"/>
    <w:rsid w:val="00F37FA3"/>
    <w:rsid w:val="00F404F5"/>
    <w:rsid w:val="00F407CA"/>
    <w:rsid w:val="00F41038"/>
    <w:rsid w:val="00F41A72"/>
    <w:rsid w:val="00F41ACB"/>
    <w:rsid w:val="00F41E44"/>
    <w:rsid w:val="00F4209A"/>
    <w:rsid w:val="00F422AE"/>
    <w:rsid w:val="00F42761"/>
    <w:rsid w:val="00F435D9"/>
    <w:rsid w:val="00F43931"/>
    <w:rsid w:val="00F43A42"/>
    <w:rsid w:val="00F43B06"/>
    <w:rsid w:val="00F43F8F"/>
    <w:rsid w:val="00F43F90"/>
    <w:rsid w:val="00F4489F"/>
    <w:rsid w:val="00F44A7B"/>
    <w:rsid w:val="00F44FC2"/>
    <w:rsid w:val="00F4552F"/>
    <w:rsid w:val="00F4577D"/>
    <w:rsid w:val="00F4696B"/>
    <w:rsid w:val="00F46C79"/>
    <w:rsid w:val="00F46E22"/>
    <w:rsid w:val="00F470C6"/>
    <w:rsid w:val="00F471C8"/>
    <w:rsid w:val="00F475B3"/>
    <w:rsid w:val="00F47F9A"/>
    <w:rsid w:val="00F50066"/>
    <w:rsid w:val="00F50DE6"/>
    <w:rsid w:val="00F50EF4"/>
    <w:rsid w:val="00F510EF"/>
    <w:rsid w:val="00F51100"/>
    <w:rsid w:val="00F515F9"/>
    <w:rsid w:val="00F5168A"/>
    <w:rsid w:val="00F51898"/>
    <w:rsid w:val="00F51FCA"/>
    <w:rsid w:val="00F522BA"/>
    <w:rsid w:val="00F523E4"/>
    <w:rsid w:val="00F525B0"/>
    <w:rsid w:val="00F5263E"/>
    <w:rsid w:val="00F527CD"/>
    <w:rsid w:val="00F52A78"/>
    <w:rsid w:val="00F52A9F"/>
    <w:rsid w:val="00F52B33"/>
    <w:rsid w:val="00F52D9B"/>
    <w:rsid w:val="00F52E96"/>
    <w:rsid w:val="00F53BA5"/>
    <w:rsid w:val="00F54159"/>
    <w:rsid w:val="00F54CBA"/>
    <w:rsid w:val="00F5545B"/>
    <w:rsid w:val="00F55A64"/>
    <w:rsid w:val="00F55AAE"/>
    <w:rsid w:val="00F5608D"/>
    <w:rsid w:val="00F563C7"/>
    <w:rsid w:val="00F5694B"/>
    <w:rsid w:val="00F56B07"/>
    <w:rsid w:val="00F56ED7"/>
    <w:rsid w:val="00F56F41"/>
    <w:rsid w:val="00F57489"/>
    <w:rsid w:val="00F5750D"/>
    <w:rsid w:val="00F576E6"/>
    <w:rsid w:val="00F577EF"/>
    <w:rsid w:val="00F57D6D"/>
    <w:rsid w:val="00F57DF0"/>
    <w:rsid w:val="00F60246"/>
    <w:rsid w:val="00F60273"/>
    <w:rsid w:val="00F60DA2"/>
    <w:rsid w:val="00F60E7D"/>
    <w:rsid w:val="00F61050"/>
    <w:rsid w:val="00F61097"/>
    <w:rsid w:val="00F61293"/>
    <w:rsid w:val="00F6130F"/>
    <w:rsid w:val="00F61401"/>
    <w:rsid w:val="00F61686"/>
    <w:rsid w:val="00F61835"/>
    <w:rsid w:val="00F61A59"/>
    <w:rsid w:val="00F61B8E"/>
    <w:rsid w:val="00F61C1E"/>
    <w:rsid w:val="00F61DB4"/>
    <w:rsid w:val="00F622EA"/>
    <w:rsid w:val="00F6264B"/>
    <w:rsid w:val="00F62ADB"/>
    <w:rsid w:val="00F62B67"/>
    <w:rsid w:val="00F62C2D"/>
    <w:rsid w:val="00F62D78"/>
    <w:rsid w:val="00F63A35"/>
    <w:rsid w:val="00F63DEB"/>
    <w:rsid w:val="00F6441A"/>
    <w:rsid w:val="00F6491A"/>
    <w:rsid w:val="00F64A5C"/>
    <w:rsid w:val="00F64E7C"/>
    <w:rsid w:val="00F65102"/>
    <w:rsid w:val="00F65CD1"/>
    <w:rsid w:val="00F66069"/>
    <w:rsid w:val="00F66BA0"/>
    <w:rsid w:val="00F66C8C"/>
    <w:rsid w:val="00F672CA"/>
    <w:rsid w:val="00F703CD"/>
    <w:rsid w:val="00F704E8"/>
    <w:rsid w:val="00F70545"/>
    <w:rsid w:val="00F70860"/>
    <w:rsid w:val="00F70B73"/>
    <w:rsid w:val="00F70D83"/>
    <w:rsid w:val="00F71135"/>
    <w:rsid w:val="00F711DF"/>
    <w:rsid w:val="00F712A2"/>
    <w:rsid w:val="00F7131C"/>
    <w:rsid w:val="00F715B8"/>
    <w:rsid w:val="00F71A0D"/>
    <w:rsid w:val="00F722BE"/>
    <w:rsid w:val="00F72996"/>
    <w:rsid w:val="00F72BCB"/>
    <w:rsid w:val="00F73130"/>
    <w:rsid w:val="00F7361F"/>
    <w:rsid w:val="00F73786"/>
    <w:rsid w:val="00F737A5"/>
    <w:rsid w:val="00F74396"/>
    <w:rsid w:val="00F744A7"/>
    <w:rsid w:val="00F7478D"/>
    <w:rsid w:val="00F74C29"/>
    <w:rsid w:val="00F74CE0"/>
    <w:rsid w:val="00F75564"/>
    <w:rsid w:val="00F7652E"/>
    <w:rsid w:val="00F7667A"/>
    <w:rsid w:val="00F76C49"/>
    <w:rsid w:val="00F76F91"/>
    <w:rsid w:val="00F770A0"/>
    <w:rsid w:val="00F775C8"/>
    <w:rsid w:val="00F77A6D"/>
    <w:rsid w:val="00F77E4E"/>
    <w:rsid w:val="00F8018B"/>
    <w:rsid w:val="00F802CF"/>
    <w:rsid w:val="00F80498"/>
    <w:rsid w:val="00F80580"/>
    <w:rsid w:val="00F8099F"/>
    <w:rsid w:val="00F810F7"/>
    <w:rsid w:val="00F81208"/>
    <w:rsid w:val="00F813D4"/>
    <w:rsid w:val="00F815B7"/>
    <w:rsid w:val="00F818A2"/>
    <w:rsid w:val="00F81EF2"/>
    <w:rsid w:val="00F821BA"/>
    <w:rsid w:val="00F821F3"/>
    <w:rsid w:val="00F82534"/>
    <w:rsid w:val="00F834F1"/>
    <w:rsid w:val="00F836AC"/>
    <w:rsid w:val="00F839EE"/>
    <w:rsid w:val="00F83D7E"/>
    <w:rsid w:val="00F83EEA"/>
    <w:rsid w:val="00F842B4"/>
    <w:rsid w:val="00F84C4B"/>
    <w:rsid w:val="00F85FCE"/>
    <w:rsid w:val="00F860B9"/>
    <w:rsid w:val="00F861A2"/>
    <w:rsid w:val="00F86B1F"/>
    <w:rsid w:val="00F86C78"/>
    <w:rsid w:val="00F86DA1"/>
    <w:rsid w:val="00F86FD7"/>
    <w:rsid w:val="00F876A8"/>
    <w:rsid w:val="00F8784E"/>
    <w:rsid w:val="00F87AC0"/>
    <w:rsid w:val="00F87D3A"/>
    <w:rsid w:val="00F87F43"/>
    <w:rsid w:val="00F90074"/>
    <w:rsid w:val="00F90162"/>
    <w:rsid w:val="00F9062F"/>
    <w:rsid w:val="00F90A53"/>
    <w:rsid w:val="00F91D17"/>
    <w:rsid w:val="00F91EE9"/>
    <w:rsid w:val="00F920B5"/>
    <w:rsid w:val="00F922BA"/>
    <w:rsid w:val="00F922E9"/>
    <w:rsid w:val="00F92A24"/>
    <w:rsid w:val="00F92C2F"/>
    <w:rsid w:val="00F92C71"/>
    <w:rsid w:val="00F92E12"/>
    <w:rsid w:val="00F92E6F"/>
    <w:rsid w:val="00F92F7E"/>
    <w:rsid w:val="00F930C1"/>
    <w:rsid w:val="00F93260"/>
    <w:rsid w:val="00F9330A"/>
    <w:rsid w:val="00F933EB"/>
    <w:rsid w:val="00F93432"/>
    <w:rsid w:val="00F93461"/>
    <w:rsid w:val="00F938AE"/>
    <w:rsid w:val="00F93B3E"/>
    <w:rsid w:val="00F93C43"/>
    <w:rsid w:val="00F9400F"/>
    <w:rsid w:val="00F94735"/>
    <w:rsid w:val="00F947EF"/>
    <w:rsid w:val="00F9499F"/>
    <w:rsid w:val="00F949A2"/>
    <w:rsid w:val="00F94A85"/>
    <w:rsid w:val="00F953CE"/>
    <w:rsid w:val="00F959C2"/>
    <w:rsid w:val="00F959E1"/>
    <w:rsid w:val="00F95BD6"/>
    <w:rsid w:val="00F95D8D"/>
    <w:rsid w:val="00F95E3A"/>
    <w:rsid w:val="00F965A4"/>
    <w:rsid w:val="00F966C4"/>
    <w:rsid w:val="00F97458"/>
    <w:rsid w:val="00F975E4"/>
    <w:rsid w:val="00F97736"/>
    <w:rsid w:val="00F97994"/>
    <w:rsid w:val="00F979C7"/>
    <w:rsid w:val="00F97BDF"/>
    <w:rsid w:val="00FA0256"/>
    <w:rsid w:val="00FA0260"/>
    <w:rsid w:val="00FA042D"/>
    <w:rsid w:val="00FA07B2"/>
    <w:rsid w:val="00FA07F3"/>
    <w:rsid w:val="00FA07F4"/>
    <w:rsid w:val="00FA1E6A"/>
    <w:rsid w:val="00FA227F"/>
    <w:rsid w:val="00FA2573"/>
    <w:rsid w:val="00FA26C5"/>
    <w:rsid w:val="00FA2ECA"/>
    <w:rsid w:val="00FA309B"/>
    <w:rsid w:val="00FA3318"/>
    <w:rsid w:val="00FA39A7"/>
    <w:rsid w:val="00FA404F"/>
    <w:rsid w:val="00FA44DB"/>
    <w:rsid w:val="00FA47AA"/>
    <w:rsid w:val="00FA488C"/>
    <w:rsid w:val="00FA4BFD"/>
    <w:rsid w:val="00FA4C6C"/>
    <w:rsid w:val="00FA5590"/>
    <w:rsid w:val="00FA588F"/>
    <w:rsid w:val="00FA58E6"/>
    <w:rsid w:val="00FA5AF5"/>
    <w:rsid w:val="00FA5B0D"/>
    <w:rsid w:val="00FA5C63"/>
    <w:rsid w:val="00FA5C98"/>
    <w:rsid w:val="00FA5E46"/>
    <w:rsid w:val="00FA65A8"/>
    <w:rsid w:val="00FA65C8"/>
    <w:rsid w:val="00FA69D8"/>
    <w:rsid w:val="00FA6FAE"/>
    <w:rsid w:val="00FA7A96"/>
    <w:rsid w:val="00FA7BB0"/>
    <w:rsid w:val="00FA7DB6"/>
    <w:rsid w:val="00FA7DB8"/>
    <w:rsid w:val="00FA7E89"/>
    <w:rsid w:val="00FB01E4"/>
    <w:rsid w:val="00FB0473"/>
    <w:rsid w:val="00FB06DB"/>
    <w:rsid w:val="00FB0A61"/>
    <w:rsid w:val="00FB0A66"/>
    <w:rsid w:val="00FB0FA1"/>
    <w:rsid w:val="00FB1052"/>
    <w:rsid w:val="00FB1231"/>
    <w:rsid w:val="00FB164D"/>
    <w:rsid w:val="00FB184B"/>
    <w:rsid w:val="00FB1876"/>
    <w:rsid w:val="00FB1942"/>
    <w:rsid w:val="00FB1EBA"/>
    <w:rsid w:val="00FB223C"/>
    <w:rsid w:val="00FB253C"/>
    <w:rsid w:val="00FB2887"/>
    <w:rsid w:val="00FB29A5"/>
    <w:rsid w:val="00FB2E17"/>
    <w:rsid w:val="00FB2F4F"/>
    <w:rsid w:val="00FB3B39"/>
    <w:rsid w:val="00FB40D0"/>
    <w:rsid w:val="00FB4119"/>
    <w:rsid w:val="00FB4A09"/>
    <w:rsid w:val="00FB4EF8"/>
    <w:rsid w:val="00FB4F50"/>
    <w:rsid w:val="00FB4F6D"/>
    <w:rsid w:val="00FB5652"/>
    <w:rsid w:val="00FB56AB"/>
    <w:rsid w:val="00FB58F4"/>
    <w:rsid w:val="00FB6276"/>
    <w:rsid w:val="00FB6F78"/>
    <w:rsid w:val="00FB72B5"/>
    <w:rsid w:val="00FB7BA1"/>
    <w:rsid w:val="00FB7FF2"/>
    <w:rsid w:val="00FC0E7B"/>
    <w:rsid w:val="00FC0E92"/>
    <w:rsid w:val="00FC164C"/>
    <w:rsid w:val="00FC18C7"/>
    <w:rsid w:val="00FC232B"/>
    <w:rsid w:val="00FC244F"/>
    <w:rsid w:val="00FC2C67"/>
    <w:rsid w:val="00FC2DF6"/>
    <w:rsid w:val="00FC322A"/>
    <w:rsid w:val="00FC3571"/>
    <w:rsid w:val="00FC3F4E"/>
    <w:rsid w:val="00FC406A"/>
    <w:rsid w:val="00FC414A"/>
    <w:rsid w:val="00FC47FD"/>
    <w:rsid w:val="00FC4F52"/>
    <w:rsid w:val="00FC5112"/>
    <w:rsid w:val="00FC5499"/>
    <w:rsid w:val="00FC5766"/>
    <w:rsid w:val="00FC5913"/>
    <w:rsid w:val="00FC5DD9"/>
    <w:rsid w:val="00FC5DEA"/>
    <w:rsid w:val="00FC5E58"/>
    <w:rsid w:val="00FC5F5E"/>
    <w:rsid w:val="00FC6080"/>
    <w:rsid w:val="00FC667F"/>
    <w:rsid w:val="00FC69F5"/>
    <w:rsid w:val="00FC71AF"/>
    <w:rsid w:val="00FC72A3"/>
    <w:rsid w:val="00FC7825"/>
    <w:rsid w:val="00FC7A02"/>
    <w:rsid w:val="00FC7C18"/>
    <w:rsid w:val="00FC7F52"/>
    <w:rsid w:val="00FD0083"/>
    <w:rsid w:val="00FD02B9"/>
    <w:rsid w:val="00FD058A"/>
    <w:rsid w:val="00FD0CC3"/>
    <w:rsid w:val="00FD0E3E"/>
    <w:rsid w:val="00FD1282"/>
    <w:rsid w:val="00FD1842"/>
    <w:rsid w:val="00FD1DD7"/>
    <w:rsid w:val="00FD2095"/>
    <w:rsid w:val="00FD2422"/>
    <w:rsid w:val="00FD276E"/>
    <w:rsid w:val="00FD2966"/>
    <w:rsid w:val="00FD2ABD"/>
    <w:rsid w:val="00FD2E38"/>
    <w:rsid w:val="00FD3068"/>
    <w:rsid w:val="00FD3A59"/>
    <w:rsid w:val="00FD3DB7"/>
    <w:rsid w:val="00FD4134"/>
    <w:rsid w:val="00FD4489"/>
    <w:rsid w:val="00FD4A80"/>
    <w:rsid w:val="00FD4BC3"/>
    <w:rsid w:val="00FD4C59"/>
    <w:rsid w:val="00FD5439"/>
    <w:rsid w:val="00FD599D"/>
    <w:rsid w:val="00FD5D17"/>
    <w:rsid w:val="00FD6CD0"/>
    <w:rsid w:val="00FD6FBE"/>
    <w:rsid w:val="00FD7053"/>
    <w:rsid w:val="00FD725E"/>
    <w:rsid w:val="00FD777A"/>
    <w:rsid w:val="00FD78B6"/>
    <w:rsid w:val="00FD79A1"/>
    <w:rsid w:val="00FE002D"/>
    <w:rsid w:val="00FE013E"/>
    <w:rsid w:val="00FE03A8"/>
    <w:rsid w:val="00FE0865"/>
    <w:rsid w:val="00FE09EC"/>
    <w:rsid w:val="00FE0F1E"/>
    <w:rsid w:val="00FE2713"/>
    <w:rsid w:val="00FE27B5"/>
    <w:rsid w:val="00FE28D7"/>
    <w:rsid w:val="00FE2A32"/>
    <w:rsid w:val="00FE2B6C"/>
    <w:rsid w:val="00FE3306"/>
    <w:rsid w:val="00FE35FE"/>
    <w:rsid w:val="00FE37E2"/>
    <w:rsid w:val="00FE3863"/>
    <w:rsid w:val="00FE3CE8"/>
    <w:rsid w:val="00FE4A46"/>
    <w:rsid w:val="00FE54EE"/>
    <w:rsid w:val="00FE56E3"/>
    <w:rsid w:val="00FE62F6"/>
    <w:rsid w:val="00FE6392"/>
    <w:rsid w:val="00FE6C08"/>
    <w:rsid w:val="00FE6D5A"/>
    <w:rsid w:val="00FE6D71"/>
    <w:rsid w:val="00FE6E83"/>
    <w:rsid w:val="00FF01CB"/>
    <w:rsid w:val="00FF068D"/>
    <w:rsid w:val="00FF112E"/>
    <w:rsid w:val="00FF13F9"/>
    <w:rsid w:val="00FF15EB"/>
    <w:rsid w:val="00FF1662"/>
    <w:rsid w:val="00FF1BC5"/>
    <w:rsid w:val="00FF1E4D"/>
    <w:rsid w:val="00FF2377"/>
    <w:rsid w:val="00FF299F"/>
    <w:rsid w:val="00FF2F9B"/>
    <w:rsid w:val="00FF340B"/>
    <w:rsid w:val="00FF3609"/>
    <w:rsid w:val="00FF377E"/>
    <w:rsid w:val="00FF37A4"/>
    <w:rsid w:val="00FF3E6E"/>
    <w:rsid w:val="00FF4918"/>
    <w:rsid w:val="00FF4F6D"/>
    <w:rsid w:val="00FF5830"/>
    <w:rsid w:val="00FF59D8"/>
    <w:rsid w:val="00FF5AE3"/>
    <w:rsid w:val="00FF5C33"/>
    <w:rsid w:val="00FF62D3"/>
    <w:rsid w:val="00FF66F9"/>
    <w:rsid w:val="00FF6759"/>
    <w:rsid w:val="00FF69DD"/>
    <w:rsid w:val="00FF6B01"/>
    <w:rsid w:val="00FF6E26"/>
    <w:rsid w:val="00FF710E"/>
    <w:rsid w:val="00FF7416"/>
    <w:rsid w:val="00FF7A2D"/>
    <w:rsid w:val="098F47C7"/>
    <w:rsid w:val="1A862DC2"/>
    <w:rsid w:val="257A622B"/>
    <w:rsid w:val="26491B69"/>
    <w:rsid w:val="3BA4F884"/>
    <w:rsid w:val="7B7324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C01A"/>
  <w15:chartTrackingRefBased/>
  <w15:docId w15:val="{BCAA9A0B-26C1-4D68-8E60-8131E9E0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509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CF7C45"/>
    <w:pPr>
      <w:keepNext/>
      <w:keepLines/>
      <w:numPr>
        <w:numId w:val="4"/>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rsid w:val="00CF7C45"/>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rsid w:val="00CF7C45"/>
    <w:pPr>
      <w:keepNext/>
      <w:keepLines/>
      <w:numPr>
        <w:numId w:val="3"/>
      </w:numPr>
      <w:spacing w:before="40" w:line="259" w:lineRule="auto"/>
      <w:outlineLvl w:val="2"/>
    </w:pPr>
    <w:rPr>
      <w:rFonts w:ascii="Calibri Light" w:hAnsi="Calibri Light"/>
      <w:sz w:val="24"/>
      <w:szCs w:val="24"/>
      <w:lang w:eastAsia="en-US"/>
    </w:rPr>
  </w:style>
  <w:style w:type="paragraph" w:styleId="Nadpis4">
    <w:name w:val="heading 4"/>
    <w:basedOn w:val="Normln"/>
    <w:next w:val="Normln"/>
    <w:link w:val="Nadpis4Char"/>
    <w:uiPriority w:val="9"/>
    <w:semiHidden/>
    <w:unhideWhenUsed/>
    <w:qFormat/>
    <w:rsid w:val="00196B1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B7226A"/>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F7C45"/>
    <w:rPr>
      <w:rFonts w:ascii="Calibri Light" w:eastAsia="Times New Roman" w:hAnsi="Calibri Light" w:cs="Times New Roman"/>
      <w:color w:val="5B9BD5"/>
      <w:sz w:val="32"/>
      <w:szCs w:val="32"/>
    </w:rPr>
  </w:style>
  <w:style w:type="character" w:customStyle="1" w:styleId="Nadpis2Char">
    <w:name w:val="Nadpis 2 Char"/>
    <w:basedOn w:val="Standardnpsmoodstavce"/>
    <w:link w:val="Nadpis2"/>
    <w:uiPriority w:val="99"/>
    <w:rsid w:val="00CF7C45"/>
    <w:rPr>
      <w:rFonts w:ascii="Calibri Light" w:eastAsia="Times New Roman" w:hAnsi="Calibri Light" w:cs="Times New Roman"/>
      <w:color w:val="5B9BD5"/>
      <w:sz w:val="26"/>
      <w:szCs w:val="26"/>
    </w:rPr>
  </w:style>
  <w:style w:type="character" w:customStyle="1" w:styleId="Nadpis3Char">
    <w:name w:val="Nadpis 3 Char"/>
    <w:basedOn w:val="Standardnpsmoodstavce"/>
    <w:link w:val="Nadpis3"/>
    <w:uiPriority w:val="99"/>
    <w:rsid w:val="00CF7C45"/>
    <w:rPr>
      <w:rFonts w:ascii="Calibri Light" w:eastAsia="Times New Roman" w:hAnsi="Calibri Light" w:cs="Times New Roman"/>
      <w:sz w:val="24"/>
      <w:szCs w:val="24"/>
    </w:rPr>
  </w:style>
  <w:style w:type="character" w:styleId="Hypertextovodkaz">
    <w:name w:val="Hyperlink"/>
    <w:basedOn w:val="Standardnpsmoodstavce"/>
    <w:uiPriority w:val="99"/>
    <w:unhideWhenUsed/>
    <w:rsid w:val="000D45EF"/>
    <w:rPr>
      <w:color w:val="0563C1" w:themeColor="hyperlink"/>
      <w:u w:val="single"/>
    </w:rPr>
  </w:style>
  <w:style w:type="paragraph" w:styleId="Odstavecseseznamem">
    <w:name w:val="List Paragraph"/>
    <w:aliases w:val="nad 1,Název grafu"/>
    <w:basedOn w:val="Normln"/>
    <w:link w:val="OdstavecseseznamemChar"/>
    <w:uiPriority w:val="34"/>
    <w:qFormat/>
    <w:rsid w:val="000D45EF"/>
    <w:pPr>
      <w:ind w:left="720"/>
      <w:contextualSpacing/>
    </w:pPr>
  </w:style>
  <w:style w:type="character" w:customStyle="1" w:styleId="OdstavecseseznamemChar">
    <w:name w:val="Odstavec se seznamem Char"/>
    <w:aliases w:val="nad 1 Char,Název grafu Char"/>
    <w:basedOn w:val="Standardnpsmoodstavce"/>
    <w:link w:val="Odstavecseseznamem"/>
    <w:uiPriority w:val="34"/>
    <w:qFormat/>
    <w:locked/>
    <w:rsid w:val="000D45EF"/>
    <w:rPr>
      <w:rFonts w:ascii="Times New Roman" w:eastAsia="Times New Roman" w:hAnsi="Times New Roman" w:cs="Times New Roman"/>
      <w:sz w:val="20"/>
      <w:szCs w:val="20"/>
      <w:lang w:eastAsia="cs-CZ"/>
    </w:rPr>
  </w:style>
  <w:style w:type="paragraph" w:styleId="Zkladntext">
    <w:name w:val="Body Text"/>
    <w:basedOn w:val="Normln"/>
    <w:link w:val="ZkladntextChar"/>
    <w:qFormat/>
    <w:rsid w:val="000D45EF"/>
    <w:pPr>
      <w:widowControl w:val="0"/>
    </w:pPr>
    <w:rPr>
      <w:b/>
      <w:sz w:val="24"/>
    </w:rPr>
  </w:style>
  <w:style w:type="character" w:customStyle="1" w:styleId="ZkladntextChar">
    <w:name w:val="Základní text Char"/>
    <w:basedOn w:val="Standardnpsmoodstavce"/>
    <w:link w:val="Zkladntext"/>
    <w:rsid w:val="000D45EF"/>
    <w:rPr>
      <w:rFonts w:ascii="Times New Roman" w:eastAsia="Times New Roman" w:hAnsi="Times New Roman" w:cs="Times New Roman"/>
      <w:b/>
      <w:sz w:val="24"/>
      <w:szCs w:val="20"/>
      <w:lang w:eastAsia="cs-CZ"/>
    </w:rPr>
  </w:style>
  <w:style w:type="character" w:styleId="Siln">
    <w:name w:val="Strong"/>
    <w:basedOn w:val="Standardnpsmoodstavce"/>
    <w:uiPriority w:val="22"/>
    <w:qFormat/>
    <w:rsid w:val="008D3BDE"/>
    <w:rPr>
      <w:b/>
      <w:bCs/>
    </w:rPr>
  </w:style>
  <w:style w:type="paragraph" w:styleId="Textpoznpodarou">
    <w:name w:val="footnote text"/>
    <w:basedOn w:val="Normln"/>
    <w:link w:val="TextpoznpodarouChar"/>
    <w:uiPriority w:val="99"/>
    <w:qFormat/>
    <w:rsid w:val="00903560"/>
    <w:pPr>
      <w:widowControl w:val="0"/>
    </w:pPr>
    <w:rPr>
      <w:lang w:val="x-none" w:eastAsia="x-none"/>
    </w:rPr>
  </w:style>
  <w:style w:type="character" w:customStyle="1" w:styleId="TextpoznpodarouChar">
    <w:name w:val="Text pozn. pod čarou Char"/>
    <w:basedOn w:val="Standardnpsmoodstavce"/>
    <w:link w:val="Textpoznpodarou"/>
    <w:uiPriority w:val="99"/>
    <w:rsid w:val="00903560"/>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903560"/>
    <w:rPr>
      <w:vertAlign w:val="superscript"/>
    </w:rPr>
  </w:style>
  <w:style w:type="paragraph" w:styleId="Bezmezer">
    <w:name w:val="No Spacing"/>
    <w:aliases w:val="UJEP-TEXT"/>
    <w:uiPriority w:val="1"/>
    <w:qFormat/>
    <w:rsid w:val="00903560"/>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59"/>
    <w:rsid w:val="00251915"/>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qFormat/>
    <w:rsid w:val="00CF7C45"/>
    <w:rPr>
      <w:rFonts w:ascii="Segoe UI" w:eastAsia="Calibri" w:hAnsi="Segoe UI" w:cs="Segoe UI"/>
      <w:sz w:val="18"/>
      <w:szCs w:val="18"/>
      <w:lang w:eastAsia="en-US"/>
    </w:rPr>
  </w:style>
  <w:style w:type="character" w:customStyle="1" w:styleId="TextbublinyChar">
    <w:name w:val="Text bubliny Char"/>
    <w:basedOn w:val="Standardnpsmoodstavce"/>
    <w:link w:val="Textbubliny"/>
    <w:uiPriority w:val="99"/>
    <w:semiHidden/>
    <w:rsid w:val="00CF7C45"/>
    <w:rPr>
      <w:rFonts w:ascii="Segoe UI" w:eastAsia="Calibri" w:hAnsi="Segoe UI" w:cs="Segoe UI"/>
      <w:sz w:val="18"/>
      <w:szCs w:val="18"/>
    </w:rPr>
  </w:style>
  <w:style w:type="paragraph" w:styleId="Zhlav">
    <w:name w:val="header"/>
    <w:basedOn w:val="Normln"/>
    <w:link w:val="ZhlavChar"/>
    <w:uiPriority w:val="99"/>
    <w:qFormat/>
    <w:rsid w:val="00CF7C45"/>
    <w:pPr>
      <w:tabs>
        <w:tab w:val="center" w:pos="4536"/>
        <w:tab w:val="right" w:pos="9072"/>
      </w:tabs>
    </w:pPr>
    <w:rPr>
      <w:rFonts w:ascii="Calibri" w:eastAsia="Calibri" w:hAnsi="Calibri" w:cs="Arial"/>
      <w:sz w:val="22"/>
      <w:szCs w:val="22"/>
      <w:lang w:eastAsia="en-US"/>
    </w:rPr>
  </w:style>
  <w:style w:type="character" w:customStyle="1" w:styleId="ZhlavChar">
    <w:name w:val="Záhlaví Char"/>
    <w:basedOn w:val="Standardnpsmoodstavce"/>
    <w:link w:val="Zhlav"/>
    <w:uiPriority w:val="99"/>
    <w:rsid w:val="00CF7C45"/>
    <w:rPr>
      <w:rFonts w:ascii="Calibri" w:eastAsia="Calibri" w:hAnsi="Calibri" w:cs="Arial"/>
    </w:rPr>
  </w:style>
  <w:style w:type="paragraph" w:styleId="Zpat">
    <w:name w:val="footer"/>
    <w:basedOn w:val="Normln"/>
    <w:link w:val="ZpatChar"/>
    <w:uiPriority w:val="99"/>
    <w:qFormat/>
    <w:rsid w:val="00CF7C45"/>
    <w:pPr>
      <w:tabs>
        <w:tab w:val="center" w:pos="4536"/>
        <w:tab w:val="right" w:pos="9072"/>
      </w:tabs>
    </w:pPr>
    <w:rPr>
      <w:rFonts w:ascii="Calibri" w:eastAsia="Calibri" w:hAnsi="Calibri" w:cs="Arial"/>
      <w:sz w:val="22"/>
      <w:szCs w:val="22"/>
      <w:lang w:eastAsia="en-US"/>
    </w:rPr>
  </w:style>
  <w:style w:type="character" w:customStyle="1" w:styleId="ZpatChar">
    <w:name w:val="Zápatí Char"/>
    <w:basedOn w:val="Standardnpsmoodstavce"/>
    <w:link w:val="Zpat"/>
    <w:uiPriority w:val="99"/>
    <w:rsid w:val="00CF7C45"/>
    <w:rPr>
      <w:rFonts w:ascii="Calibri" w:eastAsia="Calibri" w:hAnsi="Calibri" w:cs="Arial"/>
    </w:rPr>
  </w:style>
  <w:style w:type="character" w:styleId="slostrnky">
    <w:name w:val="page number"/>
    <w:uiPriority w:val="99"/>
    <w:rsid w:val="00CF7C45"/>
    <w:rPr>
      <w:rFonts w:cs="Times New Roman"/>
    </w:rPr>
  </w:style>
  <w:style w:type="paragraph" w:styleId="Normlnweb">
    <w:name w:val="Normal (Web)"/>
    <w:basedOn w:val="Normln"/>
    <w:uiPriority w:val="99"/>
    <w:unhideWhenUsed/>
    <w:qFormat/>
    <w:rsid w:val="00CF7C45"/>
    <w:pPr>
      <w:spacing w:before="100" w:beforeAutospacing="1" w:after="100" w:afterAutospacing="1"/>
    </w:pPr>
    <w:rPr>
      <w:sz w:val="24"/>
      <w:szCs w:val="24"/>
    </w:rPr>
  </w:style>
  <w:style w:type="paragraph" w:styleId="Textkomente">
    <w:name w:val="annotation text"/>
    <w:basedOn w:val="Normln"/>
    <w:link w:val="TextkomenteChar"/>
    <w:uiPriority w:val="99"/>
    <w:unhideWhenUsed/>
    <w:qFormat/>
    <w:rsid w:val="00CF7C45"/>
    <w:pPr>
      <w:spacing w:after="160" w:line="259" w:lineRule="auto"/>
    </w:pPr>
    <w:rPr>
      <w:rFonts w:ascii="Calibri" w:hAnsi="Calibri"/>
    </w:rPr>
  </w:style>
  <w:style w:type="character" w:customStyle="1" w:styleId="TextkomenteChar">
    <w:name w:val="Text komentáře Char"/>
    <w:basedOn w:val="Standardnpsmoodstavce"/>
    <w:link w:val="Textkomente"/>
    <w:uiPriority w:val="99"/>
    <w:rsid w:val="00CF7C45"/>
    <w:rPr>
      <w:rFonts w:ascii="Calibri" w:eastAsia="Times New Roman" w:hAnsi="Calibri" w:cs="Times New Roman"/>
      <w:sz w:val="20"/>
      <w:szCs w:val="20"/>
      <w:lang w:eastAsia="cs-CZ"/>
    </w:rPr>
  </w:style>
  <w:style w:type="paragraph" w:customStyle="1" w:styleId="Default">
    <w:name w:val="Default"/>
    <w:qFormat/>
    <w:rsid w:val="00CF7C45"/>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CittHTML">
    <w:name w:val="HTML Cite"/>
    <w:uiPriority w:val="99"/>
    <w:semiHidden/>
    <w:unhideWhenUsed/>
    <w:rsid w:val="00CF7C45"/>
    <w:rPr>
      <w:i/>
      <w:iCs/>
    </w:rPr>
  </w:style>
  <w:style w:type="paragraph" w:styleId="Revize">
    <w:name w:val="Revision"/>
    <w:hidden/>
    <w:uiPriority w:val="99"/>
    <w:semiHidden/>
    <w:qFormat/>
    <w:rsid w:val="00CF7C45"/>
    <w:pPr>
      <w:spacing w:after="0" w:line="240" w:lineRule="auto"/>
    </w:pPr>
    <w:rPr>
      <w:rFonts w:ascii="Calibri" w:eastAsia="Calibri" w:hAnsi="Calibri" w:cs="Arial"/>
    </w:rPr>
  </w:style>
  <w:style w:type="character" w:customStyle="1" w:styleId="normaltextrun">
    <w:name w:val="normaltextrun"/>
    <w:basedOn w:val="Standardnpsmoodstavce"/>
    <w:qFormat/>
    <w:rsid w:val="00CF7C45"/>
  </w:style>
  <w:style w:type="character" w:customStyle="1" w:styleId="spellingerror">
    <w:name w:val="spellingerror"/>
    <w:basedOn w:val="Standardnpsmoodstavce"/>
    <w:rsid w:val="00CF7C45"/>
  </w:style>
  <w:style w:type="character" w:customStyle="1" w:styleId="contextualspellingandgrammarerror">
    <w:name w:val="contextualspellingandgrammarerror"/>
    <w:basedOn w:val="Standardnpsmoodstavce"/>
    <w:rsid w:val="00CF7C45"/>
  </w:style>
  <w:style w:type="character" w:customStyle="1" w:styleId="eop">
    <w:name w:val="eop"/>
    <w:basedOn w:val="Standardnpsmoodstavce"/>
    <w:rsid w:val="00CF7C45"/>
  </w:style>
  <w:style w:type="paragraph" w:customStyle="1" w:styleId="paragraph">
    <w:name w:val="paragraph"/>
    <w:basedOn w:val="Normln"/>
    <w:qFormat/>
    <w:rsid w:val="00CF7C45"/>
    <w:pPr>
      <w:spacing w:before="100" w:beforeAutospacing="1" w:after="100" w:afterAutospacing="1"/>
    </w:pPr>
    <w:rPr>
      <w:sz w:val="24"/>
      <w:szCs w:val="24"/>
    </w:rPr>
  </w:style>
  <w:style w:type="character" w:customStyle="1" w:styleId="scxw49133225">
    <w:name w:val="scxw49133225"/>
    <w:basedOn w:val="Standardnpsmoodstavce"/>
    <w:rsid w:val="00CF7C45"/>
  </w:style>
  <w:style w:type="character" w:customStyle="1" w:styleId="markedcontent">
    <w:name w:val="markedcontent"/>
    <w:basedOn w:val="Standardnpsmoodstavce"/>
    <w:rsid w:val="00CF7C45"/>
  </w:style>
  <w:style w:type="character" w:styleId="Odkaznakoment">
    <w:name w:val="annotation reference"/>
    <w:basedOn w:val="Standardnpsmoodstavce"/>
    <w:uiPriority w:val="99"/>
    <w:semiHidden/>
    <w:unhideWhenUsed/>
    <w:rsid w:val="00CF7C45"/>
    <w:rPr>
      <w:sz w:val="16"/>
      <w:szCs w:val="16"/>
    </w:rPr>
  </w:style>
  <w:style w:type="paragraph" w:styleId="Pedmtkomente">
    <w:name w:val="annotation subject"/>
    <w:basedOn w:val="Textkomente"/>
    <w:next w:val="Textkomente"/>
    <w:link w:val="PedmtkomenteChar"/>
    <w:uiPriority w:val="99"/>
    <w:semiHidden/>
    <w:unhideWhenUsed/>
    <w:qFormat/>
    <w:rsid w:val="00CF7C45"/>
    <w:pPr>
      <w:spacing w:line="240" w:lineRule="auto"/>
    </w:pPr>
    <w:rPr>
      <w:rFonts w:eastAsia="Calibri" w:cs="Arial"/>
      <w:b/>
      <w:bCs/>
      <w:lang w:eastAsia="en-US"/>
    </w:rPr>
  </w:style>
  <w:style w:type="character" w:customStyle="1" w:styleId="PedmtkomenteChar">
    <w:name w:val="Předmět komentáře Char"/>
    <w:basedOn w:val="TextkomenteChar"/>
    <w:link w:val="Pedmtkomente"/>
    <w:uiPriority w:val="99"/>
    <w:semiHidden/>
    <w:rsid w:val="00CF7C45"/>
    <w:rPr>
      <w:rFonts w:ascii="Calibri" w:eastAsia="Calibri" w:hAnsi="Calibri" w:cs="Arial"/>
      <w:b/>
      <w:bCs/>
      <w:sz w:val="20"/>
      <w:szCs w:val="20"/>
      <w:lang w:eastAsia="cs-CZ"/>
    </w:rPr>
  </w:style>
  <w:style w:type="paragraph" w:styleId="Titulek">
    <w:name w:val="caption"/>
    <w:basedOn w:val="Normln"/>
    <w:next w:val="Normln"/>
    <w:unhideWhenUsed/>
    <w:qFormat/>
    <w:rsid w:val="00CF7C45"/>
    <w:rPr>
      <w:rFonts w:ascii="Arial Narrow" w:hAnsi="Arial Narrow"/>
      <w:b/>
      <w:bCs/>
    </w:rPr>
  </w:style>
  <w:style w:type="character" w:customStyle="1" w:styleId="Nevyeenzmnka1">
    <w:name w:val="Nevyřešená zmínka1"/>
    <w:basedOn w:val="Standardnpsmoodstavce"/>
    <w:uiPriority w:val="99"/>
    <w:semiHidden/>
    <w:unhideWhenUsed/>
    <w:rsid w:val="00CF7C45"/>
    <w:rPr>
      <w:color w:val="605E5C"/>
      <w:shd w:val="clear" w:color="auto" w:fill="E1DFDD"/>
    </w:rPr>
  </w:style>
  <w:style w:type="paragraph" w:customStyle="1" w:styleId="Odstavecseseznamem1">
    <w:name w:val="Odstavec se seznamem1"/>
    <w:qFormat/>
    <w:rsid w:val="00CF7C45"/>
    <w:pPr>
      <w:spacing w:after="0" w:line="240" w:lineRule="auto"/>
      <w:ind w:left="720"/>
    </w:pPr>
    <w:rPr>
      <w:rFonts w:ascii="Times New Roman" w:eastAsia="ヒラギノ角ゴ Pro W3" w:hAnsi="Times New Roman" w:cs="Times New Roman"/>
      <w:color w:val="000000"/>
      <w:sz w:val="20"/>
      <w:szCs w:val="20"/>
      <w:lang w:eastAsia="cs-CZ"/>
    </w:rPr>
  </w:style>
  <w:style w:type="character" w:customStyle="1" w:styleId="Nadpis5Char">
    <w:name w:val="Nadpis 5 Char"/>
    <w:basedOn w:val="Standardnpsmoodstavce"/>
    <w:link w:val="Nadpis5"/>
    <w:uiPriority w:val="9"/>
    <w:rsid w:val="00B7226A"/>
    <w:rPr>
      <w:rFonts w:asciiTheme="majorHAnsi" w:eastAsiaTheme="majorEastAsia" w:hAnsiTheme="majorHAnsi" w:cstheme="majorBidi"/>
      <w:color w:val="2E74B5" w:themeColor="accent1" w:themeShade="BF"/>
      <w:sz w:val="20"/>
      <w:szCs w:val="20"/>
      <w:lang w:eastAsia="cs-CZ"/>
    </w:rPr>
  </w:style>
  <w:style w:type="paragraph" w:customStyle="1" w:styleId="BodyA">
    <w:name w:val="Body A"/>
    <w:qFormat/>
    <w:rsid w:val="00B7226A"/>
    <w:pPr>
      <w:spacing w:after="0" w:line="240" w:lineRule="auto"/>
    </w:pPr>
    <w:rPr>
      <w:rFonts w:ascii="Helvetica" w:eastAsia="ヒラギノ角ゴ Pro W3" w:hAnsi="Helvetica" w:cs="Times New Roman"/>
      <w:color w:val="000000"/>
      <w:sz w:val="24"/>
      <w:szCs w:val="20"/>
      <w:lang w:eastAsia="cs-CZ"/>
    </w:rPr>
  </w:style>
  <w:style w:type="paragraph" w:customStyle="1" w:styleId="l5">
    <w:name w:val="l5"/>
    <w:basedOn w:val="Normln"/>
    <w:qFormat/>
    <w:rsid w:val="00B7226A"/>
    <w:pPr>
      <w:spacing w:before="100" w:beforeAutospacing="1" w:after="100" w:afterAutospacing="1"/>
    </w:pPr>
    <w:rPr>
      <w:sz w:val="24"/>
      <w:szCs w:val="24"/>
    </w:rPr>
  </w:style>
  <w:style w:type="paragraph" w:customStyle="1" w:styleId="FreeForm">
    <w:name w:val="Free Form"/>
    <w:qFormat/>
    <w:rsid w:val="00B7226A"/>
    <w:pPr>
      <w:spacing w:after="0" w:line="240" w:lineRule="auto"/>
    </w:pPr>
    <w:rPr>
      <w:rFonts w:ascii="System Font Regular" w:eastAsia="ヒラギノ角ゴ Pro W3" w:hAnsi="System Font Regular" w:cs="Times New Roman"/>
      <w:color w:val="000000"/>
      <w:szCs w:val="20"/>
      <w:lang w:eastAsia="cs-CZ"/>
    </w:rPr>
  </w:style>
  <w:style w:type="character" w:customStyle="1" w:styleId="TextvysvtlivekChar">
    <w:name w:val="Text vysvětlivek Char"/>
    <w:basedOn w:val="Standardnpsmoodstavce"/>
    <w:link w:val="Textvysvtlivek"/>
    <w:uiPriority w:val="99"/>
    <w:semiHidden/>
    <w:rsid w:val="00B7226A"/>
    <w:rPr>
      <w:rFonts w:ascii="Calibri" w:eastAsia="Calibri" w:hAnsi="Calibri" w:cs="Arial"/>
      <w:sz w:val="20"/>
      <w:szCs w:val="20"/>
    </w:rPr>
  </w:style>
  <w:style w:type="paragraph" w:styleId="Textvysvtlivek">
    <w:name w:val="endnote text"/>
    <w:basedOn w:val="Normln"/>
    <w:link w:val="TextvysvtlivekChar"/>
    <w:uiPriority w:val="99"/>
    <w:semiHidden/>
    <w:unhideWhenUsed/>
    <w:qFormat/>
    <w:rsid w:val="00B7226A"/>
    <w:rPr>
      <w:rFonts w:ascii="Calibri" w:eastAsia="Calibri" w:hAnsi="Calibri" w:cs="Arial"/>
      <w:lang w:eastAsia="en-US"/>
    </w:rPr>
  </w:style>
  <w:style w:type="character" w:customStyle="1" w:styleId="st">
    <w:name w:val="st"/>
    <w:basedOn w:val="Standardnpsmoodstavce"/>
    <w:rsid w:val="00B7226A"/>
  </w:style>
  <w:style w:type="character" w:styleId="Zdraznn">
    <w:name w:val="Emphasis"/>
    <w:basedOn w:val="Standardnpsmoodstavce"/>
    <w:uiPriority w:val="20"/>
    <w:qFormat/>
    <w:rsid w:val="00B7226A"/>
    <w:rPr>
      <w:i/>
      <w:iCs/>
    </w:rPr>
  </w:style>
  <w:style w:type="paragraph" w:customStyle="1" w:styleId="Aaoeeu">
    <w:name w:val="Aaoeeu"/>
    <w:qFormat/>
    <w:rsid w:val="00B7226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Text">
    <w:name w:val="Text"/>
    <w:qFormat/>
    <w:rsid w:val="00B7226A"/>
    <w:pPr>
      <w:spacing w:after="0" w:line="240" w:lineRule="auto"/>
    </w:pPr>
    <w:rPr>
      <w:rFonts w:ascii="Helvetica Neue" w:eastAsia="Helvetica Neue" w:hAnsi="Helvetica Neue" w:cs="Helvetica Neue"/>
      <w:color w:val="000000"/>
      <w:lang w:eastAsia="cs-CZ"/>
      <w14:textOutline w14:w="0" w14:cap="flat" w14:cmpd="sng" w14:algn="ctr">
        <w14:noFill/>
        <w14:prstDash w14:val="solid"/>
        <w14:bevel/>
      </w14:textOutline>
    </w:rPr>
  </w:style>
  <w:style w:type="paragraph" w:customStyle="1" w:styleId="Odstavecseseznamem2">
    <w:name w:val="Odstavec se seznamem2"/>
    <w:qFormat/>
    <w:rsid w:val="00B7226A"/>
    <w:pPr>
      <w:spacing w:after="0" w:line="240" w:lineRule="auto"/>
      <w:ind w:left="720"/>
    </w:pPr>
    <w:rPr>
      <w:rFonts w:ascii="Times New Roman" w:eastAsia="ヒラギノ角ゴ Pro W3" w:hAnsi="Times New Roman" w:cs="Times New Roman"/>
      <w:color w:val="000000"/>
      <w:sz w:val="20"/>
      <w:szCs w:val="20"/>
      <w:lang w:eastAsia="cs-CZ"/>
    </w:rPr>
  </w:style>
  <w:style w:type="paragraph" w:customStyle="1" w:styleId="msonormal0">
    <w:name w:val="msonormal"/>
    <w:basedOn w:val="Normln"/>
    <w:uiPriority w:val="99"/>
    <w:qFormat/>
    <w:rsid w:val="00B7226A"/>
    <w:pPr>
      <w:spacing w:before="100" w:beforeAutospacing="1" w:after="100" w:afterAutospacing="1"/>
    </w:pPr>
    <w:rPr>
      <w:sz w:val="24"/>
      <w:szCs w:val="24"/>
    </w:rPr>
  </w:style>
  <w:style w:type="table" w:customStyle="1" w:styleId="Prosttabulka21">
    <w:name w:val="Prostá tabulka 21"/>
    <w:basedOn w:val="Normlntabulka"/>
    <w:uiPriority w:val="42"/>
    <w:rsid w:val="00B7226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andard">
    <w:name w:val="Standard"/>
    <w:qFormat/>
    <w:rsid w:val="00B7226A"/>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character" w:customStyle="1" w:styleId="Zkladntextodsazen2Char">
    <w:name w:val="Základní text odsazený 2 Char"/>
    <w:basedOn w:val="Standardnpsmoodstavce"/>
    <w:link w:val="Zkladntextodsazen2"/>
    <w:uiPriority w:val="99"/>
    <w:semiHidden/>
    <w:rsid w:val="00B7226A"/>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semiHidden/>
    <w:unhideWhenUsed/>
    <w:qFormat/>
    <w:rsid w:val="00B7226A"/>
    <w:pPr>
      <w:spacing w:after="120" w:line="480" w:lineRule="auto"/>
      <w:ind w:left="283"/>
    </w:pPr>
  </w:style>
  <w:style w:type="paragraph" w:styleId="Seznamsodrkami4">
    <w:name w:val="List Bullet 4"/>
    <w:basedOn w:val="Normln"/>
    <w:qFormat/>
    <w:rsid w:val="00B7226A"/>
    <w:pPr>
      <w:ind w:left="849" w:hanging="283"/>
    </w:pPr>
  </w:style>
  <w:style w:type="paragraph" w:styleId="Seznamsodrkami3">
    <w:name w:val="List Bullet 3"/>
    <w:basedOn w:val="Normln"/>
    <w:qFormat/>
    <w:rsid w:val="00B7226A"/>
    <w:pPr>
      <w:ind w:left="566" w:hanging="283"/>
    </w:pPr>
  </w:style>
  <w:style w:type="character" w:customStyle="1" w:styleId="sourcetitletxt1">
    <w:name w:val="sourcetitle_txt1"/>
    <w:rsid w:val="00B7226A"/>
  </w:style>
  <w:style w:type="character" w:customStyle="1" w:styleId="textexposedshow">
    <w:name w:val="textexposedshow"/>
    <w:basedOn w:val="Standardnpsmoodstavce"/>
    <w:rsid w:val="00B7226A"/>
  </w:style>
  <w:style w:type="paragraph" w:styleId="Prosttext">
    <w:name w:val="Plain Text"/>
    <w:basedOn w:val="Normln"/>
    <w:link w:val="ProsttextChar"/>
    <w:uiPriority w:val="99"/>
    <w:unhideWhenUsed/>
    <w:qFormat/>
    <w:rsid w:val="00B7226A"/>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B7226A"/>
    <w:rPr>
      <w:rFonts w:ascii="Consolas" w:eastAsia="Calibri" w:hAnsi="Consolas" w:cs="Times New Roman"/>
      <w:sz w:val="21"/>
      <w:szCs w:val="21"/>
    </w:rPr>
  </w:style>
  <w:style w:type="paragraph" w:customStyle="1" w:styleId="Zkladnodstavec">
    <w:name w:val="[Základní odstavec]"/>
    <w:basedOn w:val="Normln"/>
    <w:qFormat/>
    <w:rsid w:val="00B7226A"/>
    <w:pPr>
      <w:spacing w:line="288" w:lineRule="auto"/>
      <w:textAlignment w:val="center"/>
    </w:pPr>
    <w:rPr>
      <w:rFonts w:ascii="MinionPro-Regular" w:eastAsia="Calibri" w:hAnsi="MinionPro-Regular" w:cstheme="minorBidi"/>
      <w:color w:val="000000"/>
      <w:sz w:val="24"/>
      <w:szCs w:val="22"/>
      <w:lang w:eastAsia="en-US"/>
    </w:rPr>
  </w:style>
  <w:style w:type="character" w:customStyle="1" w:styleId="apple-converted-space">
    <w:name w:val="apple-converted-space"/>
    <w:basedOn w:val="Standardnpsmoodstavce"/>
    <w:qFormat/>
    <w:rsid w:val="00B7226A"/>
  </w:style>
  <w:style w:type="character" w:customStyle="1" w:styleId="sourcedocument">
    <w:name w:val="sourcedocument"/>
    <w:basedOn w:val="Standardnpsmoodstavce"/>
    <w:rsid w:val="00B7226A"/>
  </w:style>
  <w:style w:type="character" w:customStyle="1" w:styleId="apple-style-span">
    <w:name w:val="apple-style-span"/>
    <w:basedOn w:val="Standardnpsmoodstavce"/>
    <w:rsid w:val="00B7226A"/>
  </w:style>
  <w:style w:type="character" w:customStyle="1" w:styleId="Internetovodkaz">
    <w:name w:val="Internetový odkaz"/>
    <w:basedOn w:val="Standardnpsmoodstavce"/>
    <w:uiPriority w:val="99"/>
    <w:rsid w:val="00B7226A"/>
    <w:rPr>
      <w:color w:val="0000FF"/>
      <w:u w:val="single"/>
    </w:rPr>
  </w:style>
  <w:style w:type="paragraph" w:customStyle="1" w:styleId="FreeFormA">
    <w:name w:val="Free Form A"/>
    <w:uiPriority w:val="99"/>
    <w:qFormat/>
    <w:rsid w:val="00B7226A"/>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AA">
    <w:name w:val="Free Form A A"/>
    <w:uiPriority w:val="99"/>
    <w:qFormat/>
    <w:rsid w:val="00B7226A"/>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B">
    <w:name w:val="Free Form B"/>
    <w:qFormat/>
    <w:rsid w:val="00B7226A"/>
    <w:pPr>
      <w:spacing w:after="0" w:line="240" w:lineRule="auto"/>
    </w:pPr>
    <w:rPr>
      <w:rFonts w:ascii="Times New Roman" w:eastAsia="ヒラギノ角ゴ Pro W3" w:hAnsi="Times New Roman" w:cs="Times New Roman"/>
      <w:color w:val="000000"/>
      <w:sz w:val="20"/>
      <w:szCs w:val="20"/>
      <w:lang w:eastAsia="cs-CZ"/>
    </w:rPr>
  </w:style>
  <w:style w:type="paragraph" w:customStyle="1" w:styleId="Body">
    <w:name w:val="Body"/>
    <w:qFormat/>
    <w:rsid w:val="00B7226A"/>
    <w:pPr>
      <w:spacing w:after="0" w:line="240" w:lineRule="auto"/>
    </w:pPr>
    <w:rPr>
      <w:rFonts w:ascii="Helvetica" w:eastAsia="ヒラギノ角ゴ Pro W3" w:hAnsi="Helvetica" w:cs="Times New Roman"/>
      <w:color w:val="000000"/>
      <w:sz w:val="24"/>
      <w:szCs w:val="20"/>
      <w:lang w:eastAsia="cs-CZ"/>
    </w:rPr>
  </w:style>
  <w:style w:type="paragraph" w:customStyle="1" w:styleId="Literatura">
    <w:name w:val="Literatura"/>
    <w:basedOn w:val="Normln"/>
    <w:qFormat/>
    <w:rsid w:val="00B7226A"/>
    <w:pPr>
      <w:tabs>
        <w:tab w:val="right" w:pos="709"/>
        <w:tab w:val="left" w:pos="851"/>
      </w:tabs>
      <w:spacing w:before="60" w:after="60" w:line="360" w:lineRule="auto"/>
      <w:ind w:left="851" w:hanging="851"/>
      <w:jc w:val="both"/>
    </w:pPr>
    <w:rPr>
      <w:rFonts w:ascii="Trebuchet MS" w:hAnsi="Trebuchet MS"/>
      <w:sz w:val="24"/>
      <w:szCs w:val="24"/>
    </w:rPr>
  </w:style>
  <w:style w:type="paragraph" w:customStyle="1" w:styleId="Prosttext1">
    <w:name w:val="Prostý text1"/>
    <w:basedOn w:val="Normln"/>
    <w:qFormat/>
    <w:rsid w:val="00B7226A"/>
    <w:pPr>
      <w:suppressAutoHyphens/>
    </w:pPr>
    <w:rPr>
      <w:rFonts w:ascii="Calibri" w:eastAsia="Calibri" w:hAnsi="Calibri"/>
      <w:sz w:val="22"/>
      <w:szCs w:val="21"/>
      <w:lang w:eastAsia="zh-CN"/>
    </w:rPr>
  </w:style>
  <w:style w:type="paragraph" w:customStyle="1" w:styleId="Zkladntext1">
    <w:name w:val="Základní text1"/>
    <w:qFormat/>
    <w:rsid w:val="00B7226A"/>
    <w:pPr>
      <w:spacing w:after="140" w:line="288" w:lineRule="auto"/>
    </w:pPr>
    <w:rPr>
      <w:rFonts w:ascii="Times New Roman" w:eastAsia="ヒラギノ角ゴ Pro W3" w:hAnsi="Times New Roman" w:cs="Times New Roman"/>
      <w:color w:val="00000A"/>
      <w:sz w:val="20"/>
      <w:szCs w:val="20"/>
      <w:lang w:eastAsia="cs-CZ"/>
    </w:rPr>
  </w:style>
  <w:style w:type="paragraph" w:customStyle="1" w:styleId="Textbody">
    <w:name w:val="Text body"/>
    <w:basedOn w:val="Normln"/>
    <w:qFormat/>
    <w:rsid w:val="00B7226A"/>
    <w:pPr>
      <w:suppressAutoHyphens/>
      <w:autoSpaceDN w:val="0"/>
      <w:spacing w:after="120"/>
    </w:pPr>
    <w:rPr>
      <w:kern w:val="3"/>
    </w:rPr>
  </w:style>
  <w:style w:type="character" w:customStyle="1" w:styleId="StrongEmphasis">
    <w:name w:val="Strong Emphasis"/>
    <w:rsid w:val="00B7226A"/>
    <w:rPr>
      <w:b/>
      <w:bCs/>
    </w:rPr>
  </w:style>
  <w:style w:type="character" w:customStyle="1" w:styleId="a-size-large">
    <w:name w:val="a-size-large"/>
    <w:basedOn w:val="Standardnpsmoodstavce"/>
    <w:rsid w:val="00B7226A"/>
  </w:style>
  <w:style w:type="character" w:customStyle="1" w:styleId="lrzxr">
    <w:name w:val="lrzxr"/>
    <w:basedOn w:val="Standardnpsmoodstavce"/>
    <w:qFormat/>
    <w:rsid w:val="00B7226A"/>
  </w:style>
  <w:style w:type="character" w:customStyle="1" w:styleId="content-listtext">
    <w:name w:val="content-list__text"/>
    <w:basedOn w:val="Standardnpsmoodstavce"/>
    <w:qFormat/>
    <w:rsid w:val="00B7226A"/>
  </w:style>
  <w:style w:type="paragraph" w:customStyle="1" w:styleId="Vchoz">
    <w:name w:val="Výchozí"/>
    <w:qFormat/>
    <w:rsid w:val="00B7226A"/>
    <w:pPr>
      <w:spacing w:after="0" w:line="240" w:lineRule="auto"/>
    </w:pPr>
    <w:rPr>
      <w:rFonts w:ascii="Helvetica Neue" w:eastAsia="Helvetica Neue" w:hAnsi="Helvetica Neue" w:cs="Helvetica Neue"/>
      <w:color w:val="000000"/>
      <w:lang w:eastAsia="cs-CZ"/>
    </w:rPr>
  </w:style>
  <w:style w:type="character" w:customStyle="1" w:styleId="fontstyle01">
    <w:name w:val="fontstyle01"/>
    <w:basedOn w:val="Standardnpsmoodstavce"/>
    <w:rsid w:val="00B7226A"/>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B7226A"/>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qFormat/>
    <w:rsid w:val="00B7226A"/>
    <w:pPr>
      <w:autoSpaceDE w:val="0"/>
      <w:autoSpaceDN w:val="0"/>
      <w:adjustRightInd w:val="0"/>
      <w:spacing w:line="288" w:lineRule="auto"/>
      <w:textAlignment w:val="center"/>
    </w:pPr>
    <w:rPr>
      <w:rFonts w:eastAsia="Calibri"/>
      <w:color w:val="000000"/>
      <w:sz w:val="24"/>
      <w:szCs w:val="24"/>
      <w:lang w:val="en-US" w:eastAsia="en-US"/>
    </w:rPr>
  </w:style>
  <w:style w:type="paragraph" w:customStyle="1" w:styleId="Obsahtabulky">
    <w:name w:val="Obsah tabulky"/>
    <w:basedOn w:val="Normln"/>
    <w:uiPriority w:val="99"/>
    <w:qFormat/>
    <w:rsid w:val="00B7226A"/>
    <w:pPr>
      <w:suppressLineNumbers/>
    </w:pPr>
    <w:rPr>
      <w:rFonts w:ascii="Liberation Serif" w:eastAsia="SimSun" w:hAnsi="Liberation Serif" w:cs="Arial"/>
      <w:color w:val="00000A"/>
      <w:sz w:val="24"/>
      <w:szCs w:val="24"/>
      <w:lang w:eastAsia="zh-CN" w:bidi="hi-IN"/>
    </w:rPr>
  </w:style>
  <w:style w:type="character" w:customStyle="1" w:styleId="a-size-base">
    <w:name w:val="a-size-base"/>
    <w:basedOn w:val="Standardnpsmoodstavce"/>
    <w:rsid w:val="00B7226A"/>
  </w:style>
  <w:style w:type="paragraph" w:customStyle="1" w:styleId="-wm-msonormal">
    <w:name w:val="-wm-msonormal"/>
    <w:basedOn w:val="Normln"/>
    <w:qFormat/>
    <w:rsid w:val="00B7226A"/>
    <w:pPr>
      <w:spacing w:before="100" w:beforeAutospacing="1" w:after="100" w:afterAutospacing="1"/>
    </w:pPr>
    <w:rPr>
      <w:sz w:val="24"/>
      <w:szCs w:val="24"/>
    </w:rPr>
  </w:style>
  <w:style w:type="character" w:customStyle="1" w:styleId="-wm-normaltextrun">
    <w:name w:val="-wm-normaltextrun"/>
    <w:basedOn w:val="Standardnpsmoodstavce"/>
    <w:rsid w:val="00B7226A"/>
  </w:style>
  <w:style w:type="character" w:customStyle="1" w:styleId="-wm-eop">
    <w:name w:val="-wm-eop"/>
    <w:basedOn w:val="Standardnpsmoodstavce"/>
    <w:rsid w:val="00B7226A"/>
  </w:style>
  <w:style w:type="paragraph" w:customStyle="1" w:styleId="-wm-paragraph">
    <w:name w:val="-wm-paragraph"/>
    <w:basedOn w:val="Normln"/>
    <w:qFormat/>
    <w:rsid w:val="00B7226A"/>
    <w:pPr>
      <w:spacing w:before="100" w:beforeAutospacing="1" w:after="100" w:afterAutospacing="1"/>
    </w:pPr>
    <w:rPr>
      <w:sz w:val="24"/>
      <w:szCs w:val="24"/>
    </w:rPr>
  </w:style>
  <w:style w:type="character" w:customStyle="1" w:styleId="-wm-spellingerror">
    <w:name w:val="-wm-spellingerror"/>
    <w:basedOn w:val="Standardnpsmoodstavce"/>
    <w:rsid w:val="00B7226A"/>
  </w:style>
  <w:style w:type="character" w:customStyle="1" w:styleId="z-ZatekformuleChar">
    <w:name w:val="z-Začátek formuláře Char"/>
    <w:basedOn w:val="Standardnpsmoodstavce"/>
    <w:link w:val="z-Zatekformule"/>
    <w:uiPriority w:val="99"/>
    <w:rsid w:val="00B7226A"/>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unhideWhenUsed/>
    <w:rsid w:val="00B7226A"/>
    <w:pPr>
      <w:pBdr>
        <w:bottom w:val="single" w:sz="6" w:space="1" w:color="auto"/>
      </w:pBdr>
      <w:jc w:val="center"/>
    </w:pPr>
    <w:rPr>
      <w:rFonts w:ascii="Arial" w:hAnsi="Arial" w:cs="Arial"/>
      <w:vanish/>
      <w:sz w:val="16"/>
      <w:szCs w:val="16"/>
    </w:rPr>
  </w:style>
  <w:style w:type="character" w:customStyle="1" w:styleId="scxw143161029">
    <w:name w:val="scxw143161029"/>
    <w:basedOn w:val="Standardnpsmoodstavce"/>
    <w:rsid w:val="00B7226A"/>
  </w:style>
  <w:style w:type="character" w:customStyle="1" w:styleId="Nevyeenzmnka2">
    <w:name w:val="Nevyřešená zmínka2"/>
    <w:basedOn w:val="Standardnpsmoodstavce"/>
    <w:uiPriority w:val="99"/>
    <w:semiHidden/>
    <w:unhideWhenUsed/>
    <w:rsid w:val="003C4942"/>
    <w:rPr>
      <w:color w:val="605E5C"/>
      <w:shd w:val="clear" w:color="auto" w:fill="E1DFDD"/>
    </w:rPr>
  </w:style>
  <w:style w:type="character" w:customStyle="1" w:styleId="a-list-item">
    <w:name w:val="a-list-item"/>
    <w:basedOn w:val="Standardnpsmoodstavce"/>
    <w:rsid w:val="00186A3E"/>
  </w:style>
  <w:style w:type="character" w:customStyle="1" w:styleId="result-detail-item">
    <w:name w:val="result-detail-item"/>
    <w:basedOn w:val="Standardnpsmoodstavce"/>
    <w:rsid w:val="00186A3E"/>
  </w:style>
  <w:style w:type="character" w:customStyle="1" w:styleId="a-text-bold">
    <w:name w:val="a-text-bold"/>
    <w:basedOn w:val="Standardnpsmoodstavce"/>
    <w:rsid w:val="00186A3E"/>
  </w:style>
  <w:style w:type="character" w:customStyle="1" w:styleId="clsneexist">
    <w:name w:val="$clsneexist"/>
    <w:basedOn w:val="Standardnpsmoodstavce"/>
    <w:rsid w:val="00B910A5"/>
  </w:style>
  <w:style w:type="paragraph" w:customStyle="1" w:styleId="TableParagraph">
    <w:name w:val="Table Paragraph"/>
    <w:basedOn w:val="Normln"/>
    <w:uiPriority w:val="1"/>
    <w:qFormat/>
    <w:rsid w:val="00113F5C"/>
    <w:pPr>
      <w:widowControl w:val="0"/>
      <w:autoSpaceDE w:val="0"/>
      <w:autoSpaceDN w:val="0"/>
      <w:ind w:left="69"/>
    </w:pPr>
    <w:rPr>
      <w:sz w:val="22"/>
      <w:szCs w:val="22"/>
      <w:lang w:eastAsia="en-US"/>
    </w:rPr>
  </w:style>
  <w:style w:type="paragraph" w:customStyle="1" w:styleId="PISMOCELE">
    <w:name w:val="PISMO_CELE"/>
    <w:basedOn w:val="Normln"/>
    <w:uiPriority w:val="99"/>
    <w:rsid w:val="00F12256"/>
    <w:pPr>
      <w:autoSpaceDE w:val="0"/>
      <w:autoSpaceDN w:val="0"/>
      <w:adjustRightInd w:val="0"/>
      <w:spacing w:line="288" w:lineRule="auto"/>
      <w:textAlignment w:val="center"/>
    </w:pPr>
    <w:rPr>
      <w:rFonts w:ascii="Calibri" w:eastAsia="Calibri" w:hAnsi="Calibri" w:cs="Calibri"/>
      <w:color w:val="000000"/>
      <w:sz w:val="24"/>
      <w:szCs w:val="24"/>
      <w:lang w:val="en-US"/>
    </w:rPr>
  </w:style>
  <w:style w:type="paragraph" w:styleId="FormtovanvHTML">
    <w:name w:val="HTML Preformatted"/>
    <w:basedOn w:val="Normln"/>
    <w:link w:val="FormtovanvHTMLChar"/>
    <w:uiPriority w:val="99"/>
    <w:unhideWhenUsed/>
    <w:rsid w:val="00335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33596F"/>
    <w:rPr>
      <w:rFonts w:ascii="Courier New" w:eastAsia="Times New Roman" w:hAnsi="Courier New" w:cs="Courier New"/>
      <w:sz w:val="20"/>
      <w:szCs w:val="20"/>
      <w:lang w:eastAsia="cs-CZ"/>
    </w:rPr>
  </w:style>
  <w:style w:type="paragraph" w:styleId="z-Konecformule">
    <w:name w:val="HTML Bottom of Form"/>
    <w:basedOn w:val="Normln"/>
    <w:next w:val="Normln"/>
    <w:link w:val="z-KonecformuleChar"/>
    <w:hidden/>
    <w:uiPriority w:val="99"/>
    <w:unhideWhenUsed/>
    <w:rsid w:val="0004074B"/>
    <w:pPr>
      <w:pBdr>
        <w:top w:val="single" w:sz="6" w:space="1" w:color="auto"/>
      </w:pBdr>
      <w:spacing w:line="256" w:lineRule="auto"/>
      <w:jc w:val="center"/>
    </w:pPr>
    <w:rPr>
      <w:rFonts w:ascii="Arial" w:eastAsiaTheme="minorHAnsi" w:hAnsi="Arial" w:cs="Arial"/>
      <w:vanish/>
      <w:sz w:val="16"/>
      <w:szCs w:val="16"/>
      <w:lang w:eastAsia="en-US"/>
    </w:rPr>
  </w:style>
  <w:style w:type="character" w:customStyle="1" w:styleId="z-KonecformuleChar">
    <w:name w:val="z-Konec formuláře Char"/>
    <w:basedOn w:val="Standardnpsmoodstavce"/>
    <w:link w:val="z-Konecformule"/>
    <w:uiPriority w:val="99"/>
    <w:rsid w:val="0004074B"/>
    <w:rPr>
      <w:rFonts w:ascii="Arial" w:hAnsi="Arial" w:cs="Arial"/>
      <w:vanish/>
      <w:sz w:val="16"/>
      <w:szCs w:val="16"/>
    </w:rPr>
  </w:style>
  <w:style w:type="character" w:styleId="Sledovanodkaz">
    <w:name w:val="FollowedHyperlink"/>
    <w:basedOn w:val="Standardnpsmoodstavce"/>
    <w:uiPriority w:val="99"/>
    <w:semiHidden/>
    <w:unhideWhenUsed/>
    <w:rsid w:val="00115808"/>
    <w:rPr>
      <w:color w:val="954F72" w:themeColor="followedHyperlink"/>
      <w:u w:val="single"/>
    </w:rPr>
  </w:style>
  <w:style w:type="character" w:customStyle="1" w:styleId="ListLabel26">
    <w:name w:val="ListLabel 26"/>
    <w:qFormat/>
    <w:rsid w:val="00C54331"/>
    <w:rPr>
      <w:color w:val="44546A" w:themeColor="text2"/>
      <w:sz w:val="16"/>
      <w:szCs w:val="16"/>
    </w:rPr>
  </w:style>
  <w:style w:type="character" w:styleId="Odkaznavysvtlivky">
    <w:name w:val="endnote reference"/>
    <w:basedOn w:val="Standardnpsmoodstavce"/>
    <w:uiPriority w:val="99"/>
    <w:semiHidden/>
    <w:unhideWhenUsed/>
    <w:rsid w:val="00F3223B"/>
    <w:rPr>
      <w:vertAlign w:val="superscript"/>
    </w:rPr>
  </w:style>
  <w:style w:type="character" w:customStyle="1" w:styleId="TextbublinyChar1">
    <w:name w:val="Text bubliny Char1"/>
    <w:basedOn w:val="Standardnpsmoodstavce"/>
    <w:uiPriority w:val="99"/>
    <w:semiHidden/>
    <w:rsid w:val="00F3223B"/>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F3223B"/>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F3223B"/>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F3223B"/>
    <w:rPr>
      <w:rFonts w:ascii="Times New Roman" w:eastAsia="Times New Roman" w:hAnsi="Times New Roman" w:cs="Times New Roman" w:hint="default"/>
      <w:sz w:val="20"/>
      <w:szCs w:val="20"/>
      <w:lang w:eastAsia="cs-CZ"/>
    </w:rPr>
  </w:style>
  <w:style w:type="character" w:styleId="PromnnHTML">
    <w:name w:val="HTML Variable"/>
    <w:basedOn w:val="Standardnpsmoodstavce"/>
    <w:uiPriority w:val="99"/>
    <w:semiHidden/>
    <w:unhideWhenUsed/>
    <w:rsid w:val="00F3223B"/>
    <w:rPr>
      <w:i/>
      <w:iCs/>
    </w:rPr>
  </w:style>
  <w:style w:type="character" w:customStyle="1" w:styleId="Nevyeenzmnka20">
    <w:name w:val="Nevyřešená zmínka20"/>
    <w:basedOn w:val="Standardnpsmoodstavce"/>
    <w:uiPriority w:val="99"/>
    <w:semiHidden/>
    <w:unhideWhenUsed/>
    <w:rsid w:val="00F3223B"/>
    <w:rPr>
      <w:color w:val="605E5C"/>
      <w:shd w:val="clear" w:color="auto" w:fill="E1DFDD"/>
    </w:rPr>
  </w:style>
  <w:style w:type="character" w:customStyle="1" w:styleId="Odkaz">
    <w:name w:val="Odkaz"/>
    <w:rsid w:val="00F3223B"/>
    <w:rPr>
      <w:color w:val="0000FF"/>
      <w:u w:val="single" w:color="0000FF"/>
    </w:rPr>
  </w:style>
  <w:style w:type="character" w:customStyle="1" w:styleId="Hyperlink0">
    <w:name w:val="Hyperlink.0"/>
    <w:basedOn w:val="Odkaz"/>
    <w:rsid w:val="00F3223B"/>
    <w:rPr>
      <w:rFonts w:ascii="Times New Roman" w:eastAsia="Times New Roman" w:hAnsi="Times New Roman" w:cs="Times New Roman"/>
      <w:color w:val="000000"/>
      <w:u w:val="none" w:color="000000"/>
    </w:rPr>
  </w:style>
  <w:style w:type="paragraph" w:customStyle="1" w:styleId="what-you-getitem">
    <w:name w:val="what-you-get__item"/>
    <w:basedOn w:val="Normln"/>
    <w:rsid w:val="00F3223B"/>
    <w:pPr>
      <w:spacing w:before="100" w:beforeAutospacing="1" w:after="100" w:afterAutospacing="1"/>
    </w:pPr>
    <w:rPr>
      <w:sz w:val="24"/>
      <w:szCs w:val="24"/>
    </w:rPr>
  </w:style>
  <w:style w:type="character" w:customStyle="1" w:styleId="scxw162201023">
    <w:name w:val="scxw162201023"/>
    <w:basedOn w:val="Standardnpsmoodstavce"/>
    <w:rsid w:val="00F3223B"/>
  </w:style>
  <w:style w:type="numbering" w:customStyle="1" w:styleId="Aktulnseznam1">
    <w:name w:val="Aktuální seznam1"/>
    <w:uiPriority w:val="99"/>
    <w:rsid w:val="00F3223B"/>
    <w:pPr>
      <w:numPr>
        <w:numId w:val="19"/>
      </w:numPr>
    </w:pPr>
  </w:style>
  <w:style w:type="numbering" w:customStyle="1" w:styleId="Aktulnseznam2">
    <w:name w:val="Aktuální seznam2"/>
    <w:uiPriority w:val="99"/>
    <w:rsid w:val="00F3223B"/>
    <w:pPr>
      <w:numPr>
        <w:numId w:val="20"/>
      </w:numPr>
    </w:pPr>
  </w:style>
  <w:style w:type="character" w:customStyle="1" w:styleId="scxw130237076">
    <w:name w:val="scxw130237076"/>
    <w:basedOn w:val="Standardnpsmoodstavce"/>
    <w:rsid w:val="00F3223B"/>
  </w:style>
  <w:style w:type="character" w:customStyle="1" w:styleId="field22">
    <w:name w:val="field_22"/>
    <w:basedOn w:val="Standardnpsmoodstavce"/>
    <w:rsid w:val="0020601D"/>
  </w:style>
  <w:style w:type="character" w:customStyle="1" w:styleId="contentpasted0">
    <w:name w:val="contentpasted0"/>
    <w:basedOn w:val="Standardnpsmoodstavce"/>
    <w:rsid w:val="00AA60F0"/>
  </w:style>
  <w:style w:type="character" w:customStyle="1" w:styleId="category">
    <w:name w:val="category"/>
    <w:basedOn w:val="Standardnpsmoodstavce"/>
    <w:rsid w:val="001F00E3"/>
  </w:style>
  <w:style w:type="character" w:customStyle="1" w:styleId="field20">
    <w:name w:val="field_20"/>
    <w:basedOn w:val="Standardnpsmoodstavce"/>
    <w:rsid w:val="001F00E3"/>
  </w:style>
  <w:style w:type="character" w:customStyle="1" w:styleId="tabchar">
    <w:name w:val="tabchar"/>
    <w:basedOn w:val="Standardnpsmoodstavce"/>
    <w:rsid w:val="00BA2CE0"/>
  </w:style>
  <w:style w:type="paragraph" w:customStyle="1" w:styleId="xmsonospacing">
    <w:name w:val="x_msonospacing"/>
    <w:basedOn w:val="Normln"/>
    <w:rsid w:val="00631B88"/>
    <w:pPr>
      <w:spacing w:before="100" w:beforeAutospacing="1" w:after="100" w:afterAutospacing="1"/>
    </w:pPr>
    <w:rPr>
      <w:sz w:val="24"/>
      <w:szCs w:val="24"/>
    </w:rPr>
  </w:style>
  <w:style w:type="character" w:customStyle="1" w:styleId="pozn">
    <w:name w:val="pozn"/>
    <w:basedOn w:val="Standardnpsmoodstavce"/>
    <w:rsid w:val="009566B0"/>
  </w:style>
  <w:style w:type="character" w:customStyle="1" w:styleId="value">
    <w:name w:val="value"/>
    <w:basedOn w:val="Standardnpsmoodstavce"/>
    <w:rsid w:val="008B030D"/>
  </w:style>
  <w:style w:type="character" w:customStyle="1" w:styleId="isbn">
    <w:name w:val="isbn"/>
    <w:basedOn w:val="Standardnpsmoodstavce"/>
    <w:rsid w:val="00D23226"/>
  </w:style>
  <w:style w:type="character" w:customStyle="1" w:styleId="product-title-container">
    <w:name w:val="product-title-container"/>
    <w:basedOn w:val="Standardnpsmoodstavce"/>
    <w:rsid w:val="00852F2E"/>
  </w:style>
  <w:style w:type="character" w:customStyle="1" w:styleId="contentpasted3">
    <w:name w:val="contentpasted3"/>
    <w:basedOn w:val="Standardnpsmoodstavce"/>
    <w:rsid w:val="00DA3059"/>
  </w:style>
  <w:style w:type="character" w:customStyle="1" w:styleId="Zkladntextodsazen2Char1">
    <w:name w:val="Základní text odsazený 2 Char1"/>
    <w:basedOn w:val="Standardnpsmoodstavce"/>
    <w:uiPriority w:val="99"/>
    <w:semiHidden/>
    <w:rsid w:val="00442E8F"/>
    <w:rPr>
      <w:rFonts w:ascii="Times New Roman" w:eastAsia="Times New Roman" w:hAnsi="Times New Roman" w:cs="Times New Roman"/>
      <w:sz w:val="20"/>
      <w:szCs w:val="20"/>
      <w:lang w:eastAsia="cs-CZ"/>
    </w:rPr>
  </w:style>
  <w:style w:type="character" w:customStyle="1" w:styleId="z-ZatekformuleChar1">
    <w:name w:val="z-Začátek formuláře Char1"/>
    <w:basedOn w:val="Standardnpsmoodstavce"/>
    <w:uiPriority w:val="99"/>
    <w:semiHidden/>
    <w:rsid w:val="00442E8F"/>
    <w:rPr>
      <w:rFonts w:ascii="Arial" w:eastAsia="Times New Roman" w:hAnsi="Arial" w:cs="Arial"/>
      <w:vanish/>
      <w:sz w:val="16"/>
      <w:szCs w:val="16"/>
      <w:lang w:eastAsia="cs-CZ"/>
    </w:rPr>
  </w:style>
  <w:style w:type="character" w:customStyle="1" w:styleId="Nevyeenzmnka3">
    <w:name w:val="Nevyřešená zmínka3"/>
    <w:basedOn w:val="Standardnpsmoodstavce"/>
    <w:uiPriority w:val="99"/>
    <w:semiHidden/>
    <w:unhideWhenUsed/>
    <w:rsid w:val="00E854B4"/>
    <w:rPr>
      <w:color w:val="605E5C"/>
      <w:shd w:val="clear" w:color="auto" w:fill="E1DFDD"/>
    </w:rPr>
  </w:style>
  <w:style w:type="paragraph" w:customStyle="1" w:styleId="Pa0">
    <w:name w:val="Pa0"/>
    <w:basedOn w:val="Normln"/>
    <w:next w:val="Normln"/>
    <w:uiPriority w:val="99"/>
    <w:rsid w:val="00DF6312"/>
    <w:pPr>
      <w:autoSpaceDE w:val="0"/>
      <w:autoSpaceDN w:val="0"/>
      <w:adjustRightInd w:val="0"/>
      <w:spacing w:line="241" w:lineRule="atLeast"/>
    </w:pPr>
    <w:rPr>
      <w:rFonts w:ascii="Calibri" w:eastAsiaTheme="minorHAnsi" w:hAnsi="Calibri" w:cs="Calibri"/>
      <w:sz w:val="24"/>
      <w:szCs w:val="24"/>
      <w:lang w:eastAsia="en-US"/>
    </w:rPr>
  </w:style>
  <w:style w:type="character" w:styleId="Nevyeenzmnka">
    <w:name w:val="Unresolved Mention"/>
    <w:basedOn w:val="Standardnpsmoodstavce"/>
    <w:uiPriority w:val="99"/>
    <w:semiHidden/>
    <w:unhideWhenUsed/>
    <w:rsid w:val="0075577D"/>
    <w:rPr>
      <w:color w:val="605E5C"/>
      <w:shd w:val="clear" w:color="auto" w:fill="E1DFDD"/>
    </w:rPr>
  </w:style>
  <w:style w:type="table" w:customStyle="1" w:styleId="TableNormal">
    <w:name w:val="Table Normal"/>
    <w:rsid w:val="0099658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paragraph" w:customStyle="1" w:styleId="Odstavecseseznamem3">
    <w:name w:val="Odstavec se seznamem3"/>
    <w:basedOn w:val="Normln"/>
    <w:rsid w:val="0012174D"/>
    <w:pPr>
      <w:suppressAutoHyphens/>
      <w:spacing w:line="100" w:lineRule="atLeast"/>
      <w:ind w:left="720"/>
    </w:pPr>
    <w:rPr>
      <w:lang w:eastAsia="ar-SA"/>
    </w:rPr>
  </w:style>
  <w:style w:type="character" w:customStyle="1" w:styleId="Nadpis4Char">
    <w:name w:val="Nadpis 4 Char"/>
    <w:basedOn w:val="Standardnpsmoodstavce"/>
    <w:link w:val="Nadpis4"/>
    <w:uiPriority w:val="9"/>
    <w:semiHidden/>
    <w:rsid w:val="00196B17"/>
    <w:rPr>
      <w:rFonts w:asciiTheme="majorHAnsi" w:eastAsiaTheme="majorEastAsia" w:hAnsiTheme="majorHAnsi" w:cstheme="majorBidi"/>
      <w:i/>
      <w:iCs/>
      <w:color w:val="2E74B5" w:themeColor="accent1" w:themeShade="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7434">
      <w:bodyDiv w:val="1"/>
      <w:marLeft w:val="0"/>
      <w:marRight w:val="0"/>
      <w:marTop w:val="0"/>
      <w:marBottom w:val="0"/>
      <w:divBdr>
        <w:top w:val="none" w:sz="0" w:space="0" w:color="auto"/>
        <w:left w:val="none" w:sz="0" w:space="0" w:color="auto"/>
        <w:bottom w:val="none" w:sz="0" w:space="0" w:color="auto"/>
        <w:right w:val="none" w:sz="0" w:space="0" w:color="auto"/>
      </w:divBdr>
    </w:div>
    <w:div w:id="20521083">
      <w:bodyDiv w:val="1"/>
      <w:marLeft w:val="0"/>
      <w:marRight w:val="0"/>
      <w:marTop w:val="0"/>
      <w:marBottom w:val="0"/>
      <w:divBdr>
        <w:top w:val="none" w:sz="0" w:space="0" w:color="auto"/>
        <w:left w:val="none" w:sz="0" w:space="0" w:color="auto"/>
        <w:bottom w:val="none" w:sz="0" w:space="0" w:color="auto"/>
        <w:right w:val="none" w:sz="0" w:space="0" w:color="auto"/>
      </w:divBdr>
    </w:div>
    <w:div w:id="21130314">
      <w:bodyDiv w:val="1"/>
      <w:marLeft w:val="0"/>
      <w:marRight w:val="0"/>
      <w:marTop w:val="0"/>
      <w:marBottom w:val="0"/>
      <w:divBdr>
        <w:top w:val="none" w:sz="0" w:space="0" w:color="auto"/>
        <w:left w:val="none" w:sz="0" w:space="0" w:color="auto"/>
        <w:bottom w:val="none" w:sz="0" w:space="0" w:color="auto"/>
        <w:right w:val="none" w:sz="0" w:space="0" w:color="auto"/>
      </w:divBdr>
    </w:div>
    <w:div w:id="24990433">
      <w:bodyDiv w:val="1"/>
      <w:marLeft w:val="0"/>
      <w:marRight w:val="0"/>
      <w:marTop w:val="0"/>
      <w:marBottom w:val="0"/>
      <w:divBdr>
        <w:top w:val="none" w:sz="0" w:space="0" w:color="auto"/>
        <w:left w:val="none" w:sz="0" w:space="0" w:color="auto"/>
        <w:bottom w:val="none" w:sz="0" w:space="0" w:color="auto"/>
        <w:right w:val="none" w:sz="0" w:space="0" w:color="auto"/>
      </w:divBdr>
    </w:div>
    <w:div w:id="26175585">
      <w:bodyDiv w:val="1"/>
      <w:marLeft w:val="0"/>
      <w:marRight w:val="0"/>
      <w:marTop w:val="0"/>
      <w:marBottom w:val="0"/>
      <w:divBdr>
        <w:top w:val="none" w:sz="0" w:space="0" w:color="auto"/>
        <w:left w:val="none" w:sz="0" w:space="0" w:color="auto"/>
        <w:bottom w:val="none" w:sz="0" w:space="0" w:color="auto"/>
        <w:right w:val="none" w:sz="0" w:space="0" w:color="auto"/>
      </w:divBdr>
    </w:div>
    <w:div w:id="27881568">
      <w:bodyDiv w:val="1"/>
      <w:marLeft w:val="0"/>
      <w:marRight w:val="0"/>
      <w:marTop w:val="0"/>
      <w:marBottom w:val="0"/>
      <w:divBdr>
        <w:top w:val="none" w:sz="0" w:space="0" w:color="auto"/>
        <w:left w:val="none" w:sz="0" w:space="0" w:color="auto"/>
        <w:bottom w:val="none" w:sz="0" w:space="0" w:color="auto"/>
        <w:right w:val="none" w:sz="0" w:space="0" w:color="auto"/>
      </w:divBdr>
    </w:div>
    <w:div w:id="32779827">
      <w:bodyDiv w:val="1"/>
      <w:marLeft w:val="0"/>
      <w:marRight w:val="0"/>
      <w:marTop w:val="0"/>
      <w:marBottom w:val="0"/>
      <w:divBdr>
        <w:top w:val="none" w:sz="0" w:space="0" w:color="auto"/>
        <w:left w:val="none" w:sz="0" w:space="0" w:color="auto"/>
        <w:bottom w:val="none" w:sz="0" w:space="0" w:color="auto"/>
        <w:right w:val="none" w:sz="0" w:space="0" w:color="auto"/>
      </w:divBdr>
    </w:div>
    <w:div w:id="35666014">
      <w:bodyDiv w:val="1"/>
      <w:marLeft w:val="0"/>
      <w:marRight w:val="0"/>
      <w:marTop w:val="0"/>
      <w:marBottom w:val="0"/>
      <w:divBdr>
        <w:top w:val="none" w:sz="0" w:space="0" w:color="auto"/>
        <w:left w:val="none" w:sz="0" w:space="0" w:color="auto"/>
        <w:bottom w:val="none" w:sz="0" w:space="0" w:color="auto"/>
        <w:right w:val="none" w:sz="0" w:space="0" w:color="auto"/>
      </w:divBdr>
    </w:div>
    <w:div w:id="38363788">
      <w:bodyDiv w:val="1"/>
      <w:marLeft w:val="0"/>
      <w:marRight w:val="0"/>
      <w:marTop w:val="0"/>
      <w:marBottom w:val="0"/>
      <w:divBdr>
        <w:top w:val="none" w:sz="0" w:space="0" w:color="auto"/>
        <w:left w:val="none" w:sz="0" w:space="0" w:color="auto"/>
        <w:bottom w:val="none" w:sz="0" w:space="0" w:color="auto"/>
        <w:right w:val="none" w:sz="0" w:space="0" w:color="auto"/>
      </w:divBdr>
    </w:div>
    <w:div w:id="68117955">
      <w:bodyDiv w:val="1"/>
      <w:marLeft w:val="0"/>
      <w:marRight w:val="0"/>
      <w:marTop w:val="0"/>
      <w:marBottom w:val="0"/>
      <w:divBdr>
        <w:top w:val="none" w:sz="0" w:space="0" w:color="auto"/>
        <w:left w:val="none" w:sz="0" w:space="0" w:color="auto"/>
        <w:bottom w:val="none" w:sz="0" w:space="0" w:color="auto"/>
        <w:right w:val="none" w:sz="0" w:space="0" w:color="auto"/>
      </w:divBdr>
    </w:div>
    <w:div w:id="72969269">
      <w:bodyDiv w:val="1"/>
      <w:marLeft w:val="0"/>
      <w:marRight w:val="0"/>
      <w:marTop w:val="0"/>
      <w:marBottom w:val="0"/>
      <w:divBdr>
        <w:top w:val="none" w:sz="0" w:space="0" w:color="auto"/>
        <w:left w:val="none" w:sz="0" w:space="0" w:color="auto"/>
        <w:bottom w:val="none" w:sz="0" w:space="0" w:color="auto"/>
        <w:right w:val="none" w:sz="0" w:space="0" w:color="auto"/>
      </w:divBdr>
    </w:div>
    <w:div w:id="81076258">
      <w:bodyDiv w:val="1"/>
      <w:marLeft w:val="0"/>
      <w:marRight w:val="0"/>
      <w:marTop w:val="0"/>
      <w:marBottom w:val="0"/>
      <w:divBdr>
        <w:top w:val="none" w:sz="0" w:space="0" w:color="auto"/>
        <w:left w:val="none" w:sz="0" w:space="0" w:color="auto"/>
        <w:bottom w:val="none" w:sz="0" w:space="0" w:color="auto"/>
        <w:right w:val="none" w:sz="0" w:space="0" w:color="auto"/>
      </w:divBdr>
    </w:div>
    <w:div w:id="81143401">
      <w:bodyDiv w:val="1"/>
      <w:marLeft w:val="0"/>
      <w:marRight w:val="0"/>
      <w:marTop w:val="0"/>
      <w:marBottom w:val="0"/>
      <w:divBdr>
        <w:top w:val="none" w:sz="0" w:space="0" w:color="auto"/>
        <w:left w:val="none" w:sz="0" w:space="0" w:color="auto"/>
        <w:bottom w:val="none" w:sz="0" w:space="0" w:color="auto"/>
        <w:right w:val="none" w:sz="0" w:space="0" w:color="auto"/>
      </w:divBdr>
    </w:div>
    <w:div w:id="88937952">
      <w:bodyDiv w:val="1"/>
      <w:marLeft w:val="0"/>
      <w:marRight w:val="0"/>
      <w:marTop w:val="0"/>
      <w:marBottom w:val="0"/>
      <w:divBdr>
        <w:top w:val="none" w:sz="0" w:space="0" w:color="auto"/>
        <w:left w:val="none" w:sz="0" w:space="0" w:color="auto"/>
        <w:bottom w:val="none" w:sz="0" w:space="0" w:color="auto"/>
        <w:right w:val="none" w:sz="0" w:space="0" w:color="auto"/>
      </w:divBdr>
    </w:div>
    <w:div w:id="90666193">
      <w:bodyDiv w:val="1"/>
      <w:marLeft w:val="0"/>
      <w:marRight w:val="0"/>
      <w:marTop w:val="0"/>
      <w:marBottom w:val="0"/>
      <w:divBdr>
        <w:top w:val="none" w:sz="0" w:space="0" w:color="auto"/>
        <w:left w:val="none" w:sz="0" w:space="0" w:color="auto"/>
        <w:bottom w:val="none" w:sz="0" w:space="0" w:color="auto"/>
        <w:right w:val="none" w:sz="0" w:space="0" w:color="auto"/>
      </w:divBdr>
      <w:divsChild>
        <w:div w:id="520582384">
          <w:marLeft w:val="0"/>
          <w:marRight w:val="0"/>
          <w:marTop w:val="0"/>
          <w:marBottom w:val="0"/>
          <w:divBdr>
            <w:top w:val="none" w:sz="0" w:space="0" w:color="auto"/>
            <w:left w:val="none" w:sz="0" w:space="0" w:color="auto"/>
            <w:bottom w:val="none" w:sz="0" w:space="0" w:color="auto"/>
            <w:right w:val="none" w:sz="0" w:space="0" w:color="auto"/>
          </w:divBdr>
        </w:div>
        <w:div w:id="858855703">
          <w:marLeft w:val="0"/>
          <w:marRight w:val="0"/>
          <w:marTop w:val="0"/>
          <w:marBottom w:val="0"/>
          <w:divBdr>
            <w:top w:val="none" w:sz="0" w:space="0" w:color="auto"/>
            <w:left w:val="none" w:sz="0" w:space="0" w:color="auto"/>
            <w:bottom w:val="none" w:sz="0" w:space="0" w:color="auto"/>
            <w:right w:val="none" w:sz="0" w:space="0" w:color="auto"/>
          </w:divBdr>
        </w:div>
        <w:div w:id="325862543">
          <w:marLeft w:val="0"/>
          <w:marRight w:val="0"/>
          <w:marTop w:val="0"/>
          <w:marBottom w:val="0"/>
          <w:divBdr>
            <w:top w:val="none" w:sz="0" w:space="0" w:color="auto"/>
            <w:left w:val="none" w:sz="0" w:space="0" w:color="auto"/>
            <w:bottom w:val="none" w:sz="0" w:space="0" w:color="auto"/>
            <w:right w:val="none" w:sz="0" w:space="0" w:color="auto"/>
          </w:divBdr>
        </w:div>
        <w:div w:id="1209219784">
          <w:marLeft w:val="0"/>
          <w:marRight w:val="0"/>
          <w:marTop w:val="0"/>
          <w:marBottom w:val="0"/>
          <w:divBdr>
            <w:top w:val="none" w:sz="0" w:space="0" w:color="auto"/>
            <w:left w:val="none" w:sz="0" w:space="0" w:color="auto"/>
            <w:bottom w:val="none" w:sz="0" w:space="0" w:color="auto"/>
            <w:right w:val="none" w:sz="0" w:space="0" w:color="auto"/>
          </w:divBdr>
        </w:div>
        <w:div w:id="892694095">
          <w:marLeft w:val="0"/>
          <w:marRight w:val="0"/>
          <w:marTop w:val="0"/>
          <w:marBottom w:val="0"/>
          <w:divBdr>
            <w:top w:val="none" w:sz="0" w:space="0" w:color="auto"/>
            <w:left w:val="none" w:sz="0" w:space="0" w:color="auto"/>
            <w:bottom w:val="none" w:sz="0" w:space="0" w:color="auto"/>
            <w:right w:val="none" w:sz="0" w:space="0" w:color="auto"/>
          </w:divBdr>
        </w:div>
        <w:div w:id="2064668801">
          <w:marLeft w:val="0"/>
          <w:marRight w:val="0"/>
          <w:marTop w:val="0"/>
          <w:marBottom w:val="0"/>
          <w:divBdr>
            <w:top w:val="none" w:sz="0" w:space="0" w:color="auto"/>
            <w:left w:val="none" w:sz="0" w:space="0" w:color="auto"/>
            <w:bottom w:val="none" w:sz="0" w:space="0" w:color="auto"/>
            <w:right w:val="none" w:sz="0" w:space="0" w:color="auto"/>
          </w:divBdr>
        </w:div>
        <w:div w:id="1961186376">
          <w:marLeft w:val="0"/>
          <w:marRight w:val="0"/>
          <w:marTop w:val="0"/>
          <w:marBottom w:val="0"/>
          <w:divBdr>
            <w:top w:val="none" w:sz="0" w:space="0" w:color="auto"/>
            <w:left w:val="none" w:sz="0" w:space="0" w:color="auto"/>
            <w:bottom w:val="none" w:sz="0" w:space="0" w:color="auto"/>
            <w:right w:val="none" w:sz="0" w:space="0" w:color="auto"/>
          </w:divBdr>
        </w:div>
        <w:div w:id="2131391033">
          <w:marLeft w:val="0"/>
          <w:marRight w:val="0"/>
          <w:marTop w:val="0"/>
          <w:marBottom w:val="0"/>
          <w:divBdr>
            <w:top w:val="none" w:sz="0" w:space="0" w:color="auto"/>
            <w:left w:val="none" w:sz="0" w:space="0" w:color="auto"/>
            <w:bottom w:val="none" w:sz="0" w:space="0" w:color="auto"/>
            <w:right w:val="none" w:sz="0" w:space="0" w:color="auto"/>
          </w:divBdr>
        </w:div>
        <w:div w:id="689911545">
          <w:marLeft w:val="0"/>
          <w:marRight w:val="0"/>
          <w:marTop w:val="0"/>
          <w:marBottom w:val="0"/>
          <w:divBdr>
            <w:top w:val="none" w:sz="0" w:space="0" w:color="auto"/>
            <w:left w:val="none" w:sz="0" w:space="0" w:color="auto"/>
            <w:bottom w:val="none" w:sz="0" w:space="0" w:color="auto"/>
            <w:right w:val="none" w:sz="0" w:space="0" w:color="auto"/>
          </w:divBdr>
        </w:div>
        <w:div w:id="1940793809">
          <w:marLeft w:val="0"/>
          <w:marRight w:val="0"/>
          <w:marTop w:val="0"/>
          <w:marBottom w:val="0"/>
          <w:divBdr>
            <w:top w:val="none" w:sz="0" w:space="0" w:color="auto"/>
            <w:left w:val="none" w:sz="0" w:space="0" w:color="auto"/>
            <w:bottom w:val="none" w:sz="0" w:space="0" w:color="auto"/>
            <w:right w:val="none" w:sz="0" w:space="0" w:color="auto"/>
          </w:divBdr>
        </w:div>
        <w:div w:id="1204906252">
          <w:marLeft w:val="0"/>
          <w:marRight w:val="0"/>
          <w:marTop w:val="0"/>
          <w:marBottom w:val="0"/>
          <w:divBdr>
            <w:top w:val="none" w:sz="0" w:space="0" w:color="auto"/>
            <w:left w:val="none" w:sz="0" w:space="0" w:color="auto"/>
            <w:bottom w:val="none" w:sz="0" w:space="0" w:color="auto"/>
            <w:right w:val="none" w:sz="0" w:space="0" w:color="auto"/>
          </w:divBdr>
        </w:div>
        <w:div w:id="188224758">
          <w:marLeft w:val="0"/>
          <w:marRight w:val="0"/>
          <w:marTop w:val="0"/>
          <w:marBottom w:val="0"/>
          <w:divBdr>
            <w:top w:val="none" w:sz="0" w:space="0" w:color="auto"/>
            <w:left w:val="none" w:sz="0" w:space="0" w:color="auto"/>
            <w:bottom w:val="none" w:sz="0" w:space="0" w:color="auto"/>
            <w:right w:val="none" w:sz="0" w:space="0" w:color="auto"/>
          </w:divBdr>
        </w:div>
        <w:div w:id="1030453197">
          <w:marLeft w:val="0"/>
          <w:marRight w:val="0"/>
          <w:marTop w:val="0"/>
          <w:marBottom w:val="0"/>
          <w:divBdr>
            <w:top w:val="none" w:sz="0" w:space="0" w:color="auto"/>
            <w:left w:val="none" w:sz="0" w:space="0" w:color="auto"/>
            <w:bottom w:val="none" w:sz="0" w:space="0" w:color="auto"/>
            <w:right w:val="none" w:sz="0" w:space="0" w:color="auto"/>
          </w:divBdr>
        </w:div>
        <w:div w:id="616180465">
          <w:marLeft w:val="0"/>
          <w:marRight w:val="0"/>
          <w:marTop w:val="0"/>
          <w:marBottom w:val="0"/>
          <w:divBdr>
            <w:top w:val="none" w:sz="0" w:space="0" w:color="auto"/>
            <w:left w:val="none" w:sz="0" w:space="0" w:color="auto"/>
            <w:bottom w:val="none" w:sz="0" w:space="0" w:color="auto"/>
            <w:right w:val="none" w:sz="0" w:space="0" w:color="auto"/>
          </w:divBdr>
        </w:div>
      </w:divsChild>
    </w:div>
    <w:div w:id="94716896">
      <w:bodyDiv w:val="1"/>
      <w:marLeft w:val="0"/>
      <w:marRight w:val="0"/>
      <w:marTop w:val="0"/>
      <w:marBottom w:val="0"/>
      <w:divBdr>
        <w:top w:val="none" w:sz="0" w:space="0" w:color="auto"/>
        <w:left w:val="none" w:sz="0" w:space="0" w:color="auto"/>
        <w:bottom w:val="none" w:sz="0" w:space="0" w:color="auto"/>
        <w:right w:val="none" w:sz="0" w:space="0" w:color="auto"/>
      </w:divBdr>
    </w:div>
    <w:div w:id="97600627">
      <w:bodyDiv w:val="1"/>
      <w:marLeft w:val="0"/>
      <w:marRight w:val="0"/>
      <w:marTop w:val="0"/>
      <w:marBottom w:val="0"/>
      <w:divBdr>
        <w:top w:val="none" w:sz="0" w:space="0" w:color="auto"/>
        <w:left w:val="none" w:sz="0" w:space="0" w:color="auto"/>
        <w:bottom w:val="none" w:sz="0" w:space="0" w:color="auto"/>
        <w:right w:val="none" w:sz="0" w:space="0" w:color="auto"/>
      </w:divBdr>
    </w:div>
    <w:div w:id="110101571">
      <w:bodyDiv w:val="1"/>
      <w:marLeft w:val="0"/>
      <w:marRight w:val="0"/>
      <w:marTop w:val="0"/>
      <w:marBottom w:val="0"/>
      <w:divBdr>
        <w:top w:val="none" w:sz="0" w:space="0" w:color="auto"/>
        <w:left w:val="none" w:sz="0" w:space="0" w:color="auto"/>
        <w:bottom w:val="none" w:sz="0" w:space="0" w:color="auto"/>
        <w:right w:val="none" w:sz="0" w:space="0" w:color="auto"/>
      </w:divBdr>
    </w:div>
    <w:div w:id="114719199">
      <w:bodyDiv w:val="1"/>
      <w:marLeft w:val="0"/>
      <w:marRight w:val="0"/>
      <w:marTop w:val="0"/>
      <w:marBottom w:val="0"/>
      <w:divBdr>
        <w:top w:val="none" w:sz="0" w:space="0" w:color="auto"/>
        <w:left w:val="none" w:sz="0" w:space="0" w:color="auto"/>
        <w:bottom w:val="none" w:sz="0" w:space="0" w:color="auto"/>
        <w:right w:val="none" w:sz="0" w:space="0" w:color="auto"/>
      </w:divBdr>
    </w:div>
    <w:div w:id="128087702">
      <w:bodyDiv w:val="1"/>
      <w:marLeft w:val="0"/>
      <w:marRight w:val="0"/>
      <w:marTop w:val="0"/>
      <w:marBottom w:val="0"/>
      <w:divBdr>
        <w:top w:val="none" w:sz="0" w:space="0" w:color="auto"/>
        <w:left w:val="none" w:sz="0" w:space="0" w:color="auto"/>
        <w:bottom w:val="none" w:sz="0" w:space="0" w:color="auto"/>
        <w:right w:val="none" w:sz="0" w:space="0" w:color="auto"/>
      </w:divBdr>
    </w:div>
    <w:div w:id="130947168">
      <w:bodyDiv w:val="1"/>
      <w:marLeft w:val="0"/>
      <w:marRight w:val="0"/>
      <w:marTop w:val="0"/>
      <w:marBottom w:val="0"/>
      <w:divBdr>
        <w:top w:val="none" w:sz="0" w:space="0" w:color="auto"/>
        <w:left w:val="none" w:sz="0" w:space="0" w:color="auto"/>
        <w:bottom w:val="none" w:sz="0" w:space="0" w:color="auto"/>
        <w:right w:val="none" w:sz="0" w:space="0" w:color="auto"/>
      </w:divBdr>
    </w:div>
    <w:div w:id="137765343">
      <w:bodyDiv w:val="1"/>
      <w:marLeft w:val="0"/>
      <w:marRight w:val="0"/>
      <w:marTop w:val="0"/>
      <w:marBottom w:val="0"/>
      <w:divBdr>
        <w:top w:val="none" w:sz="0" w:space="0" w:color="auto"/>
        <w:left w:val="none" w:sz="0" w:space="0" w:color="auto"/>
        <w:bottom w:val="none" w:sz="0" w:space="0" w:color="auto"/>
        <w:right w:val="none" w:sz="0" w:space="0" w:color="auto"/>
      </w:divBdr>
    </w:div>
    <w:div w:id="138353089">
      <w:bodyDiv w:val="1"/>
      <w:marLeft w:val="0"/>
      <w:marRight w:val="0"/>
      <w:marTop w:val="0"/>
      <w:marBottom w:val="0"/>
      <w:divBdr>
        <w:top w:val="none" w:sz="0" w:space="0" w:color="auto"/>
        <w:left w:val="none" w:sz="0" w:space="0" w:color="auto"/>
        <w:bottom w:val="none" w:sz="0" w:space="0" w:color="auto"/>
        <w:right w:val="none" w:sz="0" w:space="0" w:color="auto"/>
      </w:divBdr>
    </w:div>
    <w:div w:id="149909361">
      <w:bodyDiv w:val="1"/>
      <w:marLeft w:val="0"/>
      <w:marRight w:val="0"/>
      <w:marTop w:val="0"/>
      <w:marBottom w:val="0"/>
      <w:divBdr>
        <w:top w:val="none" w:sz="0" w:space="0" w:color="auto"/>
        <w:left w:val="none" w:sz="0" w:space="0" w:color="auto"/>
        <w:bottom w:val="none" w:sz="0" w:space="0" w:color="auto"/>
        <w:right w:val="none" w:sz="0" w:space="0" w:color="auto"/>
      </w:divBdr>
    </w:div>
    <w:div w:id="150371981">
      <w:bodyDiv w:val="1"/>
      <w:marLeft w:val="0"/>
      <w:marRight w:val="0"/>
      <w:marTop w:val="0"/>
      <w:marBottom w:val="0"/>
      <w:divBdr>
        <w:top w:val="none" w:sz="0" w:space="0" w:color="auto"/>
        <w:left w:val="none" w:sz="0" w:space="0" w:color="auto"/>
        <w:bottom w:val="none" w:sz="0" w:space="0" w:color="auto"/>
        <w:right w:val="none" w:sz="0" w:space="0" w:color="auto"/>
      </w:divBdr>
    </w:div>
    <w:div w:id="152841327">
      <w:bodyDiv w:val="1"/>
      <w:marLeft w:val="0"/>
      <w:marRight w:val="0"/>
      <w:marTop w:val="0"/>
      <w:marBottom w:val="0"/>
      <w:divBdr>
        <w:top w:val="none" w:sz="0" w:space="0" w:color="auto"/>
        <w:left w:val="none" w:sz="0" w:space="0" w:color="auto"/>
        <w:bottom w:val="none" w:sz="0" w:space="0" w:color="auto"/>
        <w:right w:val="none" w:sz="0" w:space="0" w:color="auto"/>
      </w:divBdr>
    </w:div>
    <w:div w:id="154881175">
      <w:bodyDiv w:val="1"/>
      <w:marLeft w:val="0"/>
      <w:marRight w:val="0"/>
      <w:marTop w:val="0"/>
      <w:marBottom w:val="0"/>
      <w:divBdr>
        <w:top w:val="none" w:sz="0" w:space="0" w:color="auto"/>
        <w:left w:val="none" w:sz="0" w:space="0" w:color="auto"/>
        <w:bottom w:val="none" w:sz="0" w:space="0" w:color="auto"/>
        <w:right w:val="none" w:sz="0" w:space="0" w:color="auto"/>
      </w:divBdr>
    </w:div>
    <w:div w:id="157968298">
      <w:bodyDiv w:val="1"/>
      <w:marLeft w:val="0"/>
      <w:marRight w:val="0"/>
      <w:marTop w:val="0"/>
      <w:marBottom w:val="0"/>
      <w:divBdr>
        <w:top w:val="none" w:sz="0" w:space="0" w:color="auto"/>
        <w:left w:val="none" w:sz="0" w:space="0" w:color="auto"/>
        <w:bottom w:val="none" w:sz="0" w:space="0" w:color="auto"/>
        <w:right w:val="none" w:sz="0" w:space="0" w:color="auto"/>
      </w:divBdr>
    </w:div>
    <w:div w:id="168493679">
      <w:bodyDiv w:val="1"/>
      <w:marLeft w:val="0"/>
      <w:marRight w:val="0"/>
      <w:marTop w:val="0"/>
      <w:marBottom w:val="0"/>
      <w:divBdr>
        <w:top w:val="none" w:sz="0" w:space="0" w:color="auto"/>
        <w:left w:val="none" w:sz="0" w:space="0" w:color="auto"/>
        <w:bottom w:val="none" w:sz="0" w:space="0" w:color="auto"/>
        <w:right w:val="none" w:sz="0" w:space="0" w:color="auto"/>
      </w:divBdr>
    </w:div>
    <w:div w:id="172959387">
      <w:bodyDiv w:val="1"/>
      <w:marLeft w:val="0"/>
      <w:marRight w:val="0"/>
      <w:marTop w:val="0"/>
      <w:marBottom w:val="0"/>
      <w:divBdr>
        <w:top w:val="none" w:sz="0" w:space="0" w:color="auto"/>
        <w:left w:val="none" w:sz="0" w:space="0" w:color="auto"/>
        <w:bottom w:val="none" w:sz="0" w:space="0" w:color="auto"/>
        <w:right w:val="none" w:sz="0" w:space="0" w:color="auto"/>
      </w:divBdr>
    </w:div>
    <w:div w:id="179852950">
      <w:bodyDiv w:val="1"/>
      <w:marLeft w:val="0"/>
      <w:marRight w:val="0"/>
      <w:marTop w:val="0"/>
      <w:marBottom w:val="0"/>
      <w:divBdr>
        <w:top w:val="none" w:sz="0" w:space="0" w:color="auto"/>
        <w:left w:val="none" w:sz="0" w:space="0" w:color="auto"/>
        <w:bottom w:val="none" w:sz="0" w:space="0" w:color="auto"/>
        <w:right w:val="none" w:sz="0" w:space="0" w:color="auto"/>
      </w:divBdr>
    </w:div>
    <w:div w:id="183402481">
      <w:bodyDiv w:val="1"/>
      <w:marLeft w:val="0"/>
      <w:marRight w:val="0"/>
      <w:marTop w:val="0"/>
      <w:marBottom w:val="0"/>
      <w:divBdr>
        <w:top w:val="none" w:sz="0" w:space="0" w:color="auto"/>
        <w:left w:val="none" w:sz="0" w:space="0" w:color="auto"/>
        <w:bottom w:val="none" w:sz="0" w:space="0" w:color="auto"/>
        <w:right w:val="none" w:sz="0" w:space="0" w:color="auto"/>
      </w:divBdr>
    </w:div>
    <w:div w:id="203517111">
      <w:bodyDiv w:val="1"/>
      <w:marLeft w:val="0"/>
      <w:marRight w:val="0"/>
      <w:marTop w:val="0"/>
      <w:marBottom w:val="0"/>
      <w:divBdr>
        <w:top w:val="none" w:sz="0" w:space="0" w:color="auto"/>
        <w:left w:val="none" w:sz="0" w:space="0" w:color="auto"/>
        <w:bottom w:val="none" w:sz="0" w:space="0" w:color="auto"/>
        <w:right w:val="none" w:sz="0" w:space="0" w:color="auto"/>
      </w:divBdr>
    </w:div>
    <w:div w:id="225797569">
      <w:bodyDiv w:val="1"/>
      <w:marLeft w:val="0"/>
      <w:marRight w:val="0"/>
      <w:marTop w:val="0"/>
      <w:marBottom w:val="0"/>
      <w:divBdr>
        <w:top w:val="none" w:sz="0" w:space="0" w:color="auto"/>
        <w:left w:val="none" w:sz="0" w:space="0" w:color="auto"/>
        <w:bottom w:val="none" w:sz="0" w:space="0" w:color="auto"/>
        <w:right w:val="none" w:sz="0" w:space="0" w:color="auto"/>
      </w:divBdr>
    </w:div>
    <w:div w:id="233126068">
      <w:bodyDiv w:val="1"/>
      <w:marLeft w:val="0"/>
      <w:marRight w:val="0"/>
      <w:marTop w:val="0"/>
      <w:marBottom w:val="0"/>
      <w:divBdr>
        <w:top w:val="none" w:sz="0" w:space="0" w:color="auto"/>
        <w:left w:val="none" w:sz="0" w:space="0" w:color="auto"/>
        <w:bottom w:val="none" w:sz="0" w:space="0" w:color="auto"/>
        <w:right w:val="none" w:sz="0" w:space="0" w:color="auto"/>
      </w:divBdr>
    </w:div>
    <w:div w:id="233786127">
      <w:bodyDiv w:val="1"/>
      <w:marLeft w:val="0"/>
      <w:marRight w:val="0"/>
      <w:marTop w:val="0"/>
      <w:marBottom w:val="0"/>
      <w:divBdr>
        <w:top w:val="none" w:sz="0" w:space="0" w:color="auto"/>
        <w:left w:val="none" w:sz="0" w:space="0" w:color="auto"/>
        <w:bottom w:val="none" w:sz="0" w:space="0" w:color="auto"/>
        <w:right w:val="none" w:sz="0" w:space="0" w:color="auto"/>
      </w:divBdr>
    </w:div>
    <w:div w:id="249773165">
      <w:bodyDiv w:val="1"/>
      <w:marLeft w:val="0"/>
      <w:marRight w:val="0"/>
      <w:marTop w:val="0"/>
      <w:marBottom w:val="0"/>
      <w:divBdr>
        <w:top w:val="none" w:sz="0" w:space="0" w:color="auto"/>
        <w:left w:val="none" w:sz="0" w:space="0" w:color="auto"/>
        <w:bottom w:val="none" w:sz="0" w:space="0" w:color="auto"/>
        <w:right w:val="none" w:sz="0" w:space="0" w:color="auto"/>
      </w:divBdr>
    </w:div>
    <w:div w:id="262541402">
      <w:bodyDiv w:val="1"/>
      <w:marLeft w:val="0"/>
      <w:marRight w:val="0"/>
      <w:marTop w:val="0"/>
      <w:marBottom w:val="0"/>
      <w:divBdr>
        <w:top w:val="none" w:sz="0" w:space="0" w:color="auto"/>
        <w:left w:val="none" w:sz="0" w:space="0" w:color="auto"/>
        <w:bottom w:val="none" w:sz="0" w:space="0" w:color="auto"/>
        <w:right w:val="none" w:sz="0" w:space="0" w:color="auto"/>
      </w:divBdr>
    </w:div>
    <w:div w:id="270362520">
      <w:bodyDiv w:val="1"/>
      <w:marLeft w:val="0"/>
      <w:marRight w:val="0"/>
      <w:marTop w:val="0"/>
      <w:marBottom w:val="0"/>
      <w:divBdr>
        <w:top w:val="none" w:sz="0" w:space="0" w:color="auto"/>
        <w:left w:val="none" w:sz="0" w:space="0" w:color="auto"/>
        <w:bottom w:val="none" w:sz="0" w:space="0" w:color="auto"/>
        <w:right w:val="none" w:sz="0" w:space="0" w:color="auto"/>
      </w:divBdr>
    </w:div>
    <w:div w:id="274022850">
      <w:bodyDiv w:val="1"/>
      <w:marLeft w:val="0"/>
      <w:marRight w:val="0"/>
      <w:marTop w:val="0"/>
      <w:marBottom w:val="0"/>
      <w:divBdr>
        <w:top w:val="none" w:sz="0" w:space="0" w:color="auto"/>
        <w:left w:val="none" w:sz="0" w:space="0" w:color="auto"/>
        <w:bottom w:val="none" w:sz="0" w:space="0" w:color="auto"/>
        <w:right w:val="none" w:sz="0" w:space="0" w:color="auto"/>
      </w:divBdr>
    </w:div>
    <w:div w:id="275721283">
      <w:bodyDiv w:val="1"/>
      <w:marLeft w:val="0"/>
      <w:marRight w:val="0"/>
      <w:marTop w:val="0"/>
      <w:marBottom w:val="0"/>
      <w:divBdr>
        <w:top w:val="none" w:sz="0" w:space="0" w:color="auto"/>
        <w:left w:val="none" w:sz="0" w:space="0" w:color="auto"/>
        <w:bottom w:val="none" w:sz="0" w:space="0" w:color="auto"/>
        <w:right w:val="none" w:sz="0" w:space="0" w:color="auto"/>
      </w:divBdr>
    </w:div>
    <w:div w:id="278995786">
      <w:bodyDiv w:val="1"/>
      <w:marLeft w:val="0"/>
      <w:marRight w:val="0"/>
      <w:marTop w:val="0"/>
      <w:marBottom w:val="0"/>
      <w:divBdr>
        <w:top w:val="none" w:sz="0" w:space="0" w:color="auto"/>
        <w:left w:val="none" w:sz="0" w:space="0" w:color="auto"/>
        <w:bottom w:val="none" w:sz="0" w:space="0" w:color="auto"/>
        <w:right w:val="none" w:sz="0" w:space="0" w:color="auto"/>
      </w:divBdr>
    </w:div>
    <w:div w:id="281109463">
      <w:bodyDiv w:val="1"/>
      <w:marLeft w:val="0"/>
      <w:marRight w:val="0"/>
      <w:marTop w:val="0"/>
      <w:marBottom w:val="0"/>
      <w:divBdr>
        <w:top w:val="none" w:sz="0" w:space="0" w:color="auto"/>
        <w:left w:val="none" w:sz="0" w:space="0" w:color="auto"/>
        <w:bottom w:val="none" w:sz="0" w:space="0" w:color="auto"/>
        <w:right w:val="none" w:sz="0" w:space="0" w:color="auto"/>
      </w:divBdr>
      <w:divsChild>
        <w:div w:id="1549534389">
          <w:marLeft w:val="0"/>
          <w:marRight w:val="0"/>
          <w:marTop w:val="0"/>
          <w:marBottom w:val="0"/>
          <w:divBdr>
            <w:top w:val="none" w:sz="0" w:space="0" w:color="auto"/>
            <w:left w:val="none" w:sz="0" w:space="0" w:color="auto"/>
            <w:bottom w:val="none" w:sz="0" w:space="0" w:color="auto"/>
            <w:right w:val="none" w:sz="0" w:space="0" w:color="auto"/>
          </w:divBdr>
        </w:div>
      </w:divsChild>
    </w:div>
    <w:div w:id="302124456">
      <w:bodyDiv w:val="1"/>
      <w:marLeft w:val="0"/>
      <w:marRight w:val="0"/>
      <w:marTop w:val="0"/>
      <w:marBottom w:val="0"/>
      <w:divBdr>
        <w:top w:val="none" w:sz="0" w:space="0" w:color="auto"/>
        <w:left w:val="none" w:sz="0" w:space="0" w:color="auto"/>
        <w:bottom w:val="none" w:sz="0" w:space="0" w:color="auto"/>
        <w:right w:val="none" w:sz="0" w:space="0" w:color="auto"/>
      </w:divBdr>
    </w:div>
    <w:div w:id="313529887">
      <w:bodyDiv w:val="1"/>
      <w:marLeft w:val="0"/>
      <w:marRight w:val="0"/>
      <w:marTop w:val="0"/>
      <w:marBottom w:val="0"/>
      <w:divBdr>
        <w:top w:val="none" w:sz="0" w:space="0" w:color="auto"/>
        <w:left w:val="none" w:sz="0" w:space="0" w:color="auto"/>
        <w:bottom w:val="none" w:sz="0" w:space="0" w:color="auto"/>
        <w:right w:val="none" w:sz="0" w:space="0" w:color="auto"/>
      </w:divBdr>
    </w:div>
    <w:div w:id="320356419">
      <w:bodyDiv w:val="1"/>
      <w:marLeft w:val="0"/>
      <w:marRight w:val="0"/>
      <w:marTop w:val="0"/>
      <w:marBottom w:val="0"/>
      <w:divBdr>
        <w:top w:val="none" w:sz="0" w:space="0" w:color="auto"/>
        <w:left w:val="none" w:sz="0" w:space="0" w:color="auto"/>
        <w:bottom w:val="none" w:sz="0" w:space="0" w:color="auto"/>
        <w:right w:val="none" w:sz="0" w:space="0" w:color="auto"/>
      </w:divBdr>
    </w:div>
    <w:div w:id="322319980">
      <w:bodyDiv w:val="1"/>
      <w:marLeft w:val="0"/>
      <w:marRight w:val="0"/>
      <w:marTop w:val="0"/>
      <w:marBottom w:val="0"/>
      <w:divBdr>
        <w:top w:val="none" w:sz="0" w:space="0" w:color="auto"/>
        <w:left w:val="none" w:sz="0" w:space="0" w:color="auto"/>
        <w:bottom w:val="none" w:sz="0" w:space="0" w:color="auto"/>
        <w:right w:val="none" w:sz="0" w:space="0" w:color="auto"/>
      </w:divBdr>
    </w:div>
    <w:div w:id="347945764">
      <w:bodyDiv w:val="1"/>
      <w:marLeft w:val="0"/>
      <w:marRight w:val="0"/>
      <w:marTop w:val="0"/>
      <w:marBottom w:val="0"/>
      <w:divBdr>
        <w:top w:val="none" w:sz="0" w:space="0" w:color="auto"/>
        <w:left w:val="none" w:sz="0" w:space="0" w:color="auto"/>
        <w:bottom w:val="none" w:sz="0" w:space="0" w:color="auto"/>
        <w:right w:val="none" w:sz="0" w:space="0" w:color="auto"/>
      </w:divBdr>
    </w:div>
    <w:div w:id="348140506">
      <w:bodyDiv w:val="1"/>
      <w:marLeft w:val="0"/>
      <w:marRight w:val="0"/>
      <w:marTop w:val="0"/>
      <w:marBottom w:val="0"/>
      <w:divBdr>
        <w:top w:val="none" w:sz="0" w:space="0" w:color="auto"/>
        <w:left w:val="none" w:sz="0" w:space="0" w:color="auto"/>
        <w:bottom w:val="none" w:sz="0" w:space="0" w:color="auto"/>
        <w:right w:val="none" w:sz="0" w:space="0" w:color="auto"/>
      </w:divBdr>
    </w:div>
    <w:div w:id="356319738">
      <w:bodyDiv w:val="1"/>
      <w:marLeft w:val="0"/>
      <w:marRight w:val="0"/>
      <w:marTop w:val="0"/>
      <w:marBottom w:val="0"/>
      <w:divBdr>
        <w:top w:val="none" w:sz="0" w:space="0" w:color="auto"/>
        <w:left w:val="none" w:sz="0" w:space="0" w:color="auto"/>
        <w:bottom w:val="none" w:sz="0" w:space="0" w:color="auto"/>
        <w:right w:val="none" w:sz="0" w:space="0" w:color="auto"/>
      </w:divBdr>
    </w:div>
    <w:div w:id="358893805">
      <w:bodyDiv w:val="1"/>
      <w:marLeft w:val="0"/>
      <w:marRight w:val="0"/>
      <w:marTop w:val="0"/>
      <w:marBottom w:val="0"/>
      <w:divBdr>
        <w:top w:val="none" w:sz="0" w:space="0" w:color="auto"/>
        <w:left w:val="none" w:sz="0" w:space="0" w:color="auto"/>
        <w:bottom w:val="none" w:sz="0" w:space="0" w:color="auto"/>
        <w:right w:val="none" w:sz="0" w:space="0" w:color="auto"/>
      </w:divBdr>
    </w:div>
    <w:div w:id="379285882">
      <w:bodyDiv w:val="1"/>
      <w:marLeft w:val="0"/>
      <w:marRight w:val="0"/>
      <w:marTop w:val="0"/>
      <w:marBottom w:val="0"/>
      <w:divBdr>
        <w:top w:val="none" w:sz="0" w:space="0" w:color="auto"/>
        <w:left w:val="none" w:sz="0" w:space="0" w:color="auto"/>
        <w:bottom w:val="none" w:sz="0" w:space="0" w:color="auto"/>
        <w:right w:val="none" w:sz="0" w:space="0" w:color="auto"/>
      </w:divBdr>
    </w:div>
    <w:div w:id="382798369">
      <w:bodyDiv w:val="1"/>
      <w:marLeft w:val="0"/>
      <w:marRight w:val="0"/>
      <w:marTop w:val="0"/>
      <w:marBottom w:val="0"/>
      <w:divBdr>
        <w:top w:val="none" w:sz="0" w:space="0" w:color="auto"/>
        <w:left w:val="none" w:sz="0" w:space="0" w:color="auto"/>
        <w:bottom w:val="none" w:sz="0" w:space="0" w:color="auto"/>
        <w:right w:val="none" w:sz="0" w:space="0" w:color="auto"/>
      </w:divBdr>
    </w:div>
    <w:div w:id="395129154">
      <w:bodyDiv w:val="1"/>
      <w:marLeft w:val="0"/>
      <w:marRight w:val="0"/>
      <w:marTop w:val="0"/>
      <w:marBottom w:val="0"/>
      <w:divBdr>
        <w:top w:val="none" w:sz="0" w:space="0" w:color="auto"/>
        <w:left w:val="none" w:sz="0" w:space="0" w:color="auto"/>
        <w:bottom w:val="none" w:sz="0" w:space="0" w:color="auto"/>
        <w:right w:val="none" w:sz="0" w:space="0" w:color="auto"/>
      </w:divBdr>
    </w:div>
    <w:div w:id="402413113">
      <w:bodyDiv w:val="1"/>
      <w:marLeft w:val="0"/>
      <w:marRight w:val="0"/>
      <w:marTop w:val="0"/>
      <w:marBottom w:val="0"/>
      <w:divBdr>
        <w:top w:val="none" w:sz="0" w:space="0" w:color="auto"/>
        <w:left w:val="none" w:sz="0" w:space="0" w:color="auto"/>
        <w:bottom w:val="none" w:sz="0" w:space="0" w:color="auto"/>
        <w:right w:val="none" w:sz="0" w:space="0" w:color="auto"/>
      </w:divBdr>
    </w:div>
    <w:div w:id="410279520">
      <w:bodyDiv w:val="1"/>
      <w:marLeft w:val="0"/>
      <w:marRight w:val="0"/>
      <w:marTop w:val="0"/>
      <w:marBottom w:val="0"/>
      <w:divBdr>
        <w:top w:val="none" w:sz="0" w:space="0" w:color="auto"/>
        <w:left w:val="none" w:sz="0" w:space="0" w:color="auto"/>
        <w:bottom w:val="none" w:sz="0" w:space="0" w:color="auto"/>
        <w:right w:val="none" w:sz="0" w:space="0" w:color="auto"/>
      </w:divBdr>
    </w:div>
    <w:div w:id="421873638">
      <w:bodyDiv w:val="1"/>
      <w:marLeft w:val="0"/>
      <w:marRight w:val="0"/>
      <w:marTop w:val="0"/>
      <w:marBottom w:val="0"/>
      <w:divBdr>
        <w:top w:val="none" w:sz="0" w:space="0" w:color="auto"/>
        <w:left w:val="none" w:sz="0" w:space="0" w:color="auto"/>
        <w:bottom w:val="none" w:sz="0" w:space="0" w:color="auto"/>
        <w:right w:val="none" w:sz="0" w:space="0" w:color="auto"/>
      </w:divBdr>
    </w:div>
    <w:div w:id="430468327">
      <w:bodyDiv w:val="1"/>
      <w:marLeft w:val="0"/>
      <w:marRight w:val="0"/>
      <w:marTop w:val="0"/>
      <w:marBottom w:val="0"/>
      <w:divBdr>
        <w:top w:val="none" w:sz="0" w:space="0" w:color="auto"/>
        <w:left w:val="none" w:sz="0" w:space="0" w:color="auto"/>
        <w:bottom w:val="none" w:sz="0" w:space="0" w:color="auto"/>
        <w:right w:val="none" w:sz="0" w:space="0" w:color="auto"/>
      </w:divBdr>
    </w:div>
    <w:div w:id="432438971">
      <w:bodyDiv w:val="1"/>
      <w:marLeft w:val="0"/>
      <w:marRight w:val="0"/>
      <w:marTop w:val="0"/>
      <w:marBottom w:val="0"/>
      <w:divBdr>
        <w:top w:val="none" w:sz="0" w:space="0" w:color="auto"/>
        <w:left w:val="none" w:sz="0" w:space="0" w:color="auto"/>
        <w:bottom w:val="none" w:sz="0" w:space="0" w:color="auto"/>
        <w:right w:val="none" w:sz="0" w:space="0" w:color="auto"/>
      </w:divBdr>
    </w:div>
    <w:div w:id="463039616">
      <w:bodyDiv w:val="1"/>
      <w:marLeft w:val="0"/>
      <w:marRight w:val="0"/>
      <w:marTop w:val="0"/>
      <w:marBottom w:val="0"/>
      <w:divBdr>
        <w:top w:val="none" w:sz="0" w:space="0" w:color="auto"/>
        <w:left w:val="none" w:sz="0" w:space="0" w:color="auto"/>
        <w:bottom w:val="none" w:sz="0" w:space="0" w:color="auto"/>
        <w:right w:val="none" w:sz="0" w:space="0" w:color="auto"/>
      </w:divBdr>
    </w:div>
    <w:div w:id="468481013">
      <w:bodyDiv w:val="1"/>
      <w:marLeft w:val="0"/>
      <w:marRight w:val="0"/>
      <w:marTop w:val="0"/>
      <w:marBottom w:val="0"/>
      <w:divBdr>
        <w:top w:val="none" w:sz="0" w:space="0" w:color="auto"/>
        <w:left w:val="none" w:sz="0" w:space="0" w:color="auto"/>
        <w:bottom w:val="none" w:sz="0" w:space="0" w:color="auto"/>
        <w:right w:val="none" w:sz="0" w:space="0" w:color="auto"/>
      </w:divBdr>
    </w:div>
    <w:div w:id="471143432">
      <w:bodyDiv w:val="1"/>
      <w:marLeft w:val="0"/>
      <w:marRight w:val="0"/>
      <w:marTop w:val="0"/>
      <w:marBottom w:val="0"/>
      <w:divBdr>
        <w:top w:val="none" w:sz="0" w:space="0" w:color="auto"/>
        <w:left w:val="none" w:sz="0" w:space="0" w:color="auto"/>
        <w:bottom w:val="none" w:sz="0" w:space="0" w:color="auto"/>
        <w:right w:val="none" w:sz="0" w:space="0" w:color="auto"/>
      </w:divBdr>
    </w:div>
    <w:div w:id="477889196">
      <w:bodyDiv w:val="1"/>
      <w:marLeft w:val="0"/>
      <w:marRight w:val="0"/>
      <w:marTop w:val="0"/>
      <w:marBottom w:val="0"/>
      <w:divBdr>
        <w:top w:val="none" w:sz="0" w:space="0" w:color="auto"/>
        <w:left w:val="none" w:sz="0" w:space="0" w:color="auto"/>
        <w:bottom w:val="none" w:sz="0" w:space="0" w:color="auto"/>
        <w:right w:val="none" w:sz="0" w:space="0" w:color="auto"/>
      </w:divBdr>
    </w:div>
    <w:div w:id="487139541">
      <w:bodyDiv w:val="1"/>
      <w:marLeft w:val="0"/>
      <w:marRight w:val="0"/>
      <w:marTop w:val="0"/>
      <w:marBottom w:val="0"/>
      <w:divBdr>
        <w:top w:val="none" w:sz="0" w:space="0" w:color="auto"/>
        <w:left w:val="none" w:sz="0" w:space="0" w:color="auto"/>
        <w:bottom w:val="none" w:sz="0" w:space="0" w:color="auto"/>
        <w:right w:val="none" w:sz="0" w:space="0" w:color="auto"/>
      </w:divBdr>
    </w:div>
    <w:div w:id="491407888">
      <w:bodyDiv w:val="1"/>
      <w:marLeft w:val="0"/>
      <w:marRight w:val="0"/>
      <w:marTop w:val="0"/>
      <w:marBottom w:val="0"/>
      <w:divBdr>
        <w:top w:val="none" w:sz="0" w:space="0" w:color="auto"/>
        <w:left w:val="none" w:sz="0" w:space="0" w:color="auto"/>
        <w:bottom w:val="none" w:sz="0" w:space="0" w:color="auto"/>
        <w:right w:val="none" w:sz="0" w:space="0" w:color="auto"/>
      </w:divBdr>
    </w:div>
    <w:div w:id="496921042">
      <w:bodyDiv w:val="1"/>
      <w:marLeft w:val="0"/>
      <w:marRight w:val="0"/>
      <w:marTop w:val="0"/>
      <w:marBottom w:val="0"/>
      <w:divBdr>
        <w:top w:val="none" w:sz="0" w:space="0" w:color="auto"/>
        <w:left w:val="none" w:sz="0" w:space="0" w:color="auto"/>
        <w:bottom w:val="none" w:sz="0" w:space="0" w:color="auto"/>
        <w:right w:val="none" w:sz="0" w:space="0" w:color="auto"/>
      </w:divBdr>
      <w:divsChild>
        <w:div w:id="1223755558">
          <w:marLeft w:val="0"/>
          <w:marRight w:val="0"/>
          <w:marTop w:val="0"/>
          <w:marBottom w:val="0"/>
          <w:divBdr>
            <w:top w:val="none" w:sz="0" w:space="0" w:color="auto"/>
            <w:left w:val="none" w:sz="0" w:space="0" w:color="auto"/>
            <w:bottom w:val="none" w:sz="0" w:space="0" w:color="auto"/>
            <w:right w:val="none" w:sz="0" w:space="0" w:color="auto"/>
          </w:divBdr>
        </w:div>
        <w:div w:id="1405446936">
          <w:marLeft w:val="0"/>
          <w:marRight w:val="0"/>
          <w:marTop w:val="0"/>
          <w:marBottom w:val="0"/>
          <w:divBdr>
            <w:top w:val="none" w:sz="0" w:space="0" w:color="auto"/>
            <w:left w:val="none" w:sz="0" w:space="0" w:color="auto"/>
            <w:bottom w:val="none" w:sz="0" w:space="0" w:color="auto"/>
            <w:right w:val="none" w:sz="0" w:space="0" w:color="auto"/>
          </w:divBdr>
        </w:div>
      </w:divsChild>
    </w:div>
    <w:div w:id="497503955">
      <w:bodyDiv w:val="1"/>
      <w:marLeft w:val="0"/>
      <w:marRight w:val="0"/>
      <w:marTop w:val="0"/>
      <w:marBottom w:val="0"/>
      <w:divBdr>
        <w:top w:val="none" w:sz="0" w:space="0" w:color="auto"/>
        <w:left w:val="none" w:sz="0" w:space="0" w:color="auto"/>
        <w:bottom w:val="none" w:sz="0" w:space="0" w:color="auto"/>
        <w:right w:val="none" w:sz="0" w:space="0" w:color="auto"/>
      </w:divBdr>
    </w:div>
    <w:div w:id="501969684">
      <w:bodyDiv w:val="1"/>
      <w:marLeft w:val="0"/>
      <w:marRight w:val="0"/>
      <w:marTop w:val="0"/>
      <w:marBottom w:val="0"/>
      <w:divBdr>
        <w:top w:val="none" w:sz="0" w:space="0" w:color="auto"/>
        <w:left w:val="none" w:sz="0" w:space="0" w:color="auto"/>
        <w:bottom w:val="none" w:sz="0" w:space="0" w:color="auto"/>
        <w:right w:val="none" w:sz="0" w:space="0" w:color="auto"/>
      </w:divBdr>
    </w:div>
    <w:div w:id="504714027">
      <w:bodyDiv w:val="1"/>
      <w:marLeft w:val="0"/>
      <w:marRight w:val="0"/>
      <w:marTop w:val="0"/>
      <w:marBottom w:val="0"/>
      <w:divBdr>
        <w:top w:val="none" w:sz="0" w:space="0" w:color="auto"/>
        <w:left w:val="none" w:sz="0" w:space="0" w:color="auto"/>
        <w:bottom w:val="none" w:sz="0" w:space="0" w:color="auto"/>
        <w:right w:val="none" w:sz="0" w:space="0" w:color="auto"/>
      </w:divBdr>
    </w:div>
    <w:div w:id="529220900">
      <w:bodyDiv w:val="1"/>
      <w:marLeft w:val="0"/>
      <w:marRight w:val="0"/>
      <w:marTop w:val="0"/>
      <w:marBottom w:val="0"/>
      <w:divBdr>
        <w:top w:val="none" w:sz="0" w:space="0" w:color="auto"/>
        <w:left w:val="none" w:sz="0" w:space="0" w:color="auto"/>
        <w:bottom w:val="none" w:sz="0" w:space="0" w:color="auto"/>
        <w:right w:val="none" w:sz="0" w:space="0" w:color="auto"/>
      </w:divBdr>
    </w:div>
    <w:div w:id="529729878">
      <w:bodyDiv w:val="1"/>
      <w:marLeft w:val="0"/>
      <w:marRight w:val="0"/>
      <w:marTop w:val="0"/>
      <w:marBottom w:val="0"/>
      <w:divBdr>
        <w:top w:val="none" w:sz="0" w:space="0" w:color="auto"/>
        <w:left w:val="none" w:sz="0" w:space="0" w:color="auto"/>
        <w:bottom w:val="none" w:sz="0" w:space="0" w:color="auto"/>
        <w:right w:val="none" w:sz="0" w:space="0" w:color="auto"/>
      </w:divBdr>
    </w:div>
    <w:div w:id="535627349">
      <w:bodyDiv w:val="1"/>
      <w:marLeft w:val="0"/>
      <w:marRight w:val="0"/>
      <w:marTop w:val="0"/>
      <w:marBottom w:val="0"/>
      <w:divBdr>
        <w:top w:val="none" w:sz="0" w:space="0" w:color="auto"/>
        <w:left w:val="none" w:sz="0" w:space="0" w:color="auto"/>
        <w:bottom w:val="none" w:sz="0" w:space="0" w:color="auto"/>
        <w:right w:val="none" w:sz="0" w:space="0" w:color="auto"/>
      </w:divBdr>
    </w:div>
    <w:div w:id="535853203">
      <w:bodyDiv w:val="1"/>
      <w:marLeft w:val="0"/>
      <w:marRight w:val="0"/>
      <w:marTop w:val="0"/>
      <w:marBottom w:val="0"/>
      <w:divBdr>
        <w:top w:val="none" w:sz="0" w:space="0" w:color="auto"/>
        <w:left w:val="none" w:sz="0" w:space="0" w:color="auto"/>
        <w:bottom w:val="none" w:sz="0" w:space="0" w:color="auto"/>
        <w:right w:val="none" w:sz="0" w:space="0" w:color="auto"/>
      </w:divBdr>
    </w:div>
    <w:div w:id="537279095">
      <w:bodyDiv w:val="1"/>
      <w:marLeft w:val="0"/>
      <w:marRight w:val="0"/>
      <w:marTop w:val="0"/>
      <w:marBottom w:val="0"/>
      <w:divBdr>
        <w:top w:val="none" w:sz="0" w:space="0" w:color="auto"/>
        <w:left w:val="none" w:sz="0" w:space="0" w:color="auto"/>
        <w:bottom w:val="none" w:sz="0" w:space="0" w:color="auto"/>
        <w:right w:val="none" w:sz="0" w:space="0" w:color="auto"/>
      </w:divBdr>
    </w:div>
    <w:div w:id="545411744">
      <w:bodyDiv w:val="1"/>
      <w:marLeft w:val="0"/>
      <w:marRight w:val="0"/>
      <w:marTop w:val="0"/>
      <w:marBottom w:val="0"/>
      <w:divBdr>
        <w:top w:val="none" w:sz="0" w:space="0" w:color="auto"/>
        <w:left w:val="none" w:sz="0" w:space="0" w:color="auto"/>
        <w:bottom w:val="none" w:sz="0" w:space="0" w:color="auto"/>
        <w:right w:val="none" w:sz="0" w:space="0" w:color="auto"/>
      </w:divBdr>
    </w:div>
    <w:div w:id="551111859">
      <w:bodyDiv w:val="1"/>
      <w:marLeft w:val="0"/>
      <w:marRight w:val="0"/>
      <w:marTop w:val="0"/>
      <w:marBottom w:val="0"/>
      <w:divBdr>
        <w:top w:val="none" w:sz="0" w:space="0" w:color="auto"/>
        <w:left w:val="none" w:sz="0" w:space="0" w:color="auto"/>
        <w:bottom w:val="none" w:sz="0" w:space="0" w:color="auto"/>
        <w:right w:val="none" w:sz="0" w:space="0" w:color="auto"/>
      </w:divBdr>
    </w:div>
    <w:div w:id="558827526">
      <w:bodyDiv w:val="1"/>
      <w:marLeft w:val="0"/>
      <w:marRight w:val="0"/>
      <w:marTop w:val="0"/>
      <w:marBottom w:val="0"/>
      <w:divBdr>
        <w:top w:val="none" w:sz="0" w:space="0" w:color="auto"/>
        <w:left w:val="none" w:sz="0" w:space="0" w:color="auto"/>
        <w:bottom w:val="none" w:sz="0" w:space="0" w:color="auto"/>
        <w:right w:val="none" w:sz="0" w:space="0" w:color="auto"/>
      </w:divBdr>
    </w:div>
    <w:div w:id="564611524">
      <w:bodyDiv w:val="1"/>
      <w:marLeft w:val="0"/>
      <w:marRight w:val="0"/>
      <w:marTop w:val="0"/>
      <w:marBottom w:val="0"/>
      <w:divBdr>
        <w:top w:val="none" w:sz="0" w:space="0" w:color="auto"/>
        <w:left w:val="none" w:sz="0" w:space="0" w:color="auto"/>
        <w:bottom w:val="none" w:sz="0" w:space="0" w:color="auto"/>
        <w:right w:val="none" w:sz="0" w:space="0" w:color="auto"/>
      </w:divBdr>
    </w:div>
    <w:div w:id="564992263">
      <w:bodyDiv w:val="1"/>
      <w:marLeft w:val="0"/>
      <w:marRight w:val="0"/>
      <w:marTop w:val="0"/>
      <w:marBottom w:val="0"/>
      <w:divBdr>
        <w:top w:val="none" w:sz="0" w:space="0" w:color="auto"/>
        <w:left w:val="none" w:sz="0" w:space="0" w:color="auto"/>
        <w:bottom w:val="none" w:sz="0" w:space="0" w:color="auto"/>
        <w:right w:val="none" w:sz="0" w:space="0" w:color="auto"/>
      </w:divBdr>
    </w:div>
    <w:div w:id="572619433">
      <w:bodyDiv w:val="1"/>
      <w:marLeft w:val="0"/>
      <w:marRight w:val="0"/>
      <w:marTop w:val="0"/>
      <w:marBottom w:val="0"/>
      <w:divBdr>
        <w:top w:val="none" w:sz="0" w:space="0" w:color="auto"/>
        <w:left w:val="none" w:sz="0" w:space="0" w:color="auto"/>
        <w:bottom w:val="none" w:sz="0" w:space="0" w:color="auto"/>
        <w:right w:val="none" w:sz="0" w:space="0" w:color="auto"/>
      </w:divBdr>
    </w:div>
    <w:div w:id="582374063">
      <w:bodyDiv w:val="1"/>
      <w:marLeft w:val="0"/>
      <w:marRight w:val="0"/>
      <w:marTop w:val="0"/>
      <w:marBottom w:val="0"/>
      <w:divBdr>
        <w:top w:val="none" w:sz="0" w:space="0" w:color="auto"/>
        <w:left w:val="none" w:sz="0" w:space="0" w:color="auto"/>
        <w:bottom w:val="none" w:sz="0" w:space="0" w:color="auto"/>
        <w:right w:val="none" w:sz="0" w:space="0" w:color="auto"/>
      </w:divBdr>
    </w:div>
    <w:div w:id="596988698">
      <w:bodyDiv w:val="1"/>
      <w:marLeft w:val="0"/>
      <w:marRight w:val="0"/>
      <w:marTop w:val="0"/>
      <w:marBottom w:val="0"/>
      <w:divBdr>
        <w:top w:val="none" w:sz="0" w:space="0" w:color="auto"/>
        <w:left w:val="none" w:sz="0" w:space="0" w:color="auto"/>
        <w:bottom w:val="none" w:sz="0" w:space="0" w:color="auto"/>
        <w:right w:val="none" w:sz="0" w:space="0" w:color="auto"/>
      </w:divBdr>
    </w:div>
    <w:div w:id="602540648">
      <w:bodyDiv w:val="1"/>
      <w:marLeft w:val="0"/>
      <w:marRight w:val="0"/>
      <w:marTop w:val="0"/>
      <w:marBottom w:val="0"/>
      <w:divBdr>
        <w:top w:val="none" w:sz="0" w:space="0" w:color="auto"/>
        <w:left w:val="none" w:sz="0" w:space="0" w:color="auto"/>
        <w:bottom w:val="none" w:sz="0" w:space="0" w:color="auto"/>
        <w:right w:val="none" w:sz="0" w:space="0" w:color="auto"/>
      </w:divBdr>
    </w:div>
    <w:div w:id="605624531">
      <w:bodyDiv w:val="1"/>
      <w:marLeft w:val="0"/>
      <w:marRight w:val="0"/>
      <w:marTop w:val="0"/>
      <w:marBottom w:val="0"/>
      <w:divBdr>
        <w:top w:val="none" w:sz="0" w:space="0" w:color="auto"/>
        <w:left w:val="none" w:sz="0" w:space="0" w:color="auto"/>
        <w:bottom w:val="none" w:sz="0" w:space="0" w:color="auto"/>
        <w:right w:val="none" w:sz="0" w:space="0" w:color="auto"/>
      </w:divBdr>
    </w:div>
    <w:div w:id="612983214">
      <w:bodyDiv w:val="1"/>
      <w:marLeft w:val="0"/>
      <w:marRight w:val="0"/>
      <w:marTop w:val="0"/>
      <w:marBottom w:val="0"/>
      <w:divBdr>
        <w:top w:val="none" w:sz="0" w:space="0" w:color="auto"/>
        <w:left w:val="none" w:sz="0" w:space="0" w:color="auto"/>
        <w:bottom w:val="none" w:sz="0" w:space="0" w:color="auto"/>
        <w:right w:val="none" w:sz="0" w:space="0" w:color="auto"/>
      </w:divBdr>
    </w:div>
    <w:div w:id="620570582">
      <w:bodyDiv w:val="1"/>
      <w:marLeft w:val="0"/>
      <w:marRight w:val="0"/>
      <w:marTop w:val="0"/>
      <w:marBottom w:val="0"/>
      <w:divBdr>
        <w:top w:val="none" w:sz="0" w:space="0" w:color="auto"/>
        <w:left w:val="none" w:sz="0" w:space="0" w:color="auto"/>
        <w:bottom w:val="none" w:sz="0" w:space="0" w:color="auto"/>
        <w:right w:val="none" w:sz="0" w:space="0" w:color="auto"/>
      </w:divBdr>
    </w:div>
    <w:div w:id="633174021">
      <w:bodyDiv w:val="1"/>
      <w:marLeft w:val="0"/>
      <w:marRight w:val="0"/>
      <w:marTop w:val="0"/>
      <w:marBottom w:val="0"/>
      <w:divBdr>
        <w:top w:val="none" w:sz="0" w:space="0" w:color="auto"/>
        <w:left w:val="none" w:sz="0" w:space="0" w:color="auto"/>
        <w:bottom w:val="none" w:sz="0" w:space="0" w:color="auto"/>
        <w:right w:val="none" w:sz="0" w:space="0" w:color="auto"/>
      </w:divBdr>
    </w:div>
    <w:div w:id="646129621">
      <w:bodyDiv w:val="1"/>
      <w:marLeft w:val="0"/>
      <w:marRight w:val="0"/>
      <w:marTop w:val="0"/>
      <w:marBottom w:val="0"/>
      <w:divBdr>
        <w:top w:val="none" w:sz="0" w:space="0" w:color="auto"/>
        <w:left w:val="none" w:sz="0" w:space="0" w:color="auto"/>
        <w:bottom w:val="none" w:sz="0" w:space="0" w:color="auto"/>
        <w:right w:val="none" w:sz="0" w:space="0" w:color="auto"/>
      </w:divBdr>
    </w:div>
    <w:div w:id="649671235">
      <w:bodyDiv w:val="1"/>
      <w:marLeft w:val="0"/>
      <w:marRight w:val="0"/>
      <w:marTop w:val="0"/>
      <w:marBottom w:val="0"/>
      <w:divBdr>
        <w:top w:val="none" w:sz="0" w:space="0" w:color="auto"/>
        <w:left w:val="none" w:sz="0" w:space="0" w:color="auto"/>
        <w:bottom w:val="none" w:sz="0" w:space="0" w:color="auto"/>
        <w:right w:val="none" w:sz="0" w:space="0" w:color="auto"/>
      </w:divBdr>
    </w:div>
    <w:div w:id="665863133">
      <w:bodyDiv w:val="1"/>
      <w:marLeft w:val="0"/>
      <w:marRight w:val="0"/>
      <w:marTop w:val="0"/>
      <w:marBottom w:val="0"/>
      <w:divBdr>
        <w:top w:val="none" w:sz="0" w:space="0" w:color="auto"/>
        <w:left w:val="none" w:sz="0" w:space="0" w:color="auto"/>
        <w:bottom w:val="none" w:sz="0" w:space="0" w:color="auto"/>
        <w:right w:val="none" w:sz="0" w:space="0" w:color="auto"/>
      </w:divBdr>
    </w:div>
    <w:div w:id="676421512">
      <w:bodyDiv w:val="1"/>
      <w:marLeft w:val="0"/>
      <w:marRight w:val="0"/>
      <w:marTop w:val="0"/>
      <w:marBottom w:val="0"/>
      <w:divBdr>
        <w:top w:val="none" w:sz="0" w:space="0" w:color="auto"/>
        <w:left w:val="none" w:sz="0" w:space="0" w:color="auto"/>
        <w:bottom w:val="none" w:sz="0" w:space="0" w:color="auto"/>
        <w:right w:val="none" w:sz="0" w:space="0" w:color="auto"/>
      </w:divBdr>
    </w:div>
    <w:div w:id="680661115">
      <w:bodyDiv w:val="1"/>
      <w:marLeft w:val="0"/>
      <w:marRight w:val="0"/>
      <w:marTop w:val="0"/>
      <w:marBottom w:val="0"/>
      <w:divBdr>
        <w:top w:val="none" w:sz="0" w:space="0" w:color="auto"/>
        <w:left w:val="none" w:sz="0" w:space="0" w:color="auto"/>
        <w:bottom w:val="none" w:sz="0" w:space="0" w:color="auto"/>
        <w:right w:val="none" w:sz="0" w:space="0" w:color="auto"/>
      </w:divBdr>
    </w:div>
    <w:div w:id="703091953">
      <w:bodyDiv w:val="1"/>
      <w:marLeft w:val="0"/>
      <w:marRight w:val="0"/>
      <w:marTop w:val="0"/>
      <w:marBottom w:val="0"/>
      <w:divBdr>
        <w:top w:val="none" w:sz="0" w:space="0" w:color="auto"/>
        <w:left w:val="none" w:sz="0" w:space="0" w:color="auto"/>
        <w:bottom w:val="none" w:sz="0" w:space="0" w:color="auto"/>
        <w:right w:val="none" w:sz="0" w:space="0" w:color="auto"/>
      </w:divBdr>
    </w:div>
    <w:div w:id="703217712">
      <w:bodyDiv w:val="1"/>
      <w:marLeft w:val="0"/>
      <w:marRight w:val="0"/>
      <w:marTop w:val="0"/>
      <w:marBottom w:val="0"/>
      <w:divBdr>
        <w:top w:val="none" w:sz="0" w:space="0" w:color="auto"/>
        <w:left w:val="none" w:sz="0" w:space="0" w:color="auto"/>
        <w:bottom w:val="none" w:sz="0" w:space="0" w:color="auto"/>
        <w:right w:val="none" w:sz="0" w:space="0" w:color="auto"/>
      </w:divBdr>
    </w:div>
    <w:div w:id="708261435">
      <w:bodyDiv w:val="1"/>
      <w:marLeft w:val="0"/>
      <w:marRight w:val="0"/>
      <w:marTop w:val="0"/>
      <w:marBottom w:val="0"/>
      <w:divBdr>
        <w:top w:val="none" w:sz="0" w:space="0" w:color="auto"/>
        <w:left w:val="none" w:sz="0" w:space="0" w:color="auto"/>
        <w:bottom w:val="none" w:sz="0" w:space="0" w:color="auto"/>
        <w:right w:val="none" w:sz="0" w:space="0" w:color="auto"/>
      </w:divBdr>
    </w:div>
    <w:div w:id="714891657">
      <w:bodyDiv w:val="1"/>
      <w:marLeft w:val="0"/>
      <w:marRight w:val="0"/>
      <w:marTop w:val="0"/>
      <w:marBottom w:val="0"/>
      <w:divBdr>
        <w:top w:val="none" w:sz="0" w:space="0" w:color="auto"/>
        <w:left w:val="none" w:sz="0" w:space="0" w:color="auto"/>
        <w:bottom w:val="none" w:sz="0" w:space="0" w:color="auto"/>
        <w:right w:val="none" w:sz="0" w:space="0" w:color="auto"/>
      </w:divBdr>
    </w:div>
    <w:div w:id="722751746">
      <w:bodyDiv w:val="1"/>
      <w:marLeft w:val="0"/>
      <w:marRight w:val="0"/>
      <w:marTop w:val="0"/>
      <w:marBottom w:val="0"/>
      <w:divBdr>
        <w:top w:val="none" w:sz="0" w:space="0" w:color="auto"/>
        <w:left w:val="none" w:sz="0" w:space="0" w:color="auto"/>
        <w:bottom w:val="none" w:sz="0" w:space="0" w:color="auto"/>
        <w:right w:val="none" w:sz="0" w:space="0" w:color="auto"/>
      </w:divBdr>
    </w:div>
    <w:div w:id="729035247">
      <w:bodyDiv w:val="1"/>
      <w:marLeft w:val="0"/>
      <w:marRight w:val="0"/>
      <w:marTop w:val="0"/>
      <w:marBottom w:val="0"/>
      <w:divBdr>
        <w:top w:val="none" w:sz="0" w:space="0" w:color="auto"/>
        <w:left w:val="none" w:sz="0" w:space="0" w:color="auto"/>
        <w:bottom w:val="none" w:sz="0" w:space="0" w:color="auto"/>
        <w:right w:val="none" w:sz="0" w:space="0" w:color="auto"/>
      </w:divBdr>
    </w:div>
    <w:div w:id="749539828">
      <w:bodyDiv w:val="1"/>
      <w:marLeft w:val="0"/>
      <w:marRight w:val="0"/>
      <w:marTop w:val="0"/>
      <w:marBottom w:val="0"/>
      <w:divBdr>
        <w:top w:val="none" w:sz="0" w:space="0" w:color="auto"/>
        <w:left w:val="none" w:sz="0" w:space="0" w:color="auto"/>
        <w:bottom w:val="none" w:sz="0" w:space="0" w:color="auto"/>
        <w:right w:val="none" w:sz="0" w:space="0" w:color="auto"/>
      </w:divBdr>
    </w:div>
    <w:div w:id="750855509">
      <w:bodyDiv w:val="1"/>
      <w:marLeft w:val="0"/>
      <w:marRight w:val="0"/>
      <w:marTop w:val="0"/>
      <w:marBottom w:val="0"/>
      <w:divBdr>
        <w:top w:val="none" w:sz="0" w:space="0" w:color="auto"/>
        <w:left w:val="none" w:sz="0" w:space="0" w:color="auto"/>
        <w:bottom w:val="none" w:sz="0" w:space="0" w:color="auto"/>
        <w:right w:val="none" w:sz="0" w:space="0" w:color="auto"/>
      </w:divBdr>
      <w:divsChild>
        <w:div w:id="437718377">
          <w:marLeft w:val="0"/>
          <w:marRight w:val="0"/>
          <w:marTop w:val="0"/>
          <w:marBottom w:val="0"/>
          <w:divBdr>
            <w:top w:val="none" w:sz="0" w:space="0" w:color="auto"/>
            <w:left w:val="none" w:sz="0" w:space="0" w:color="auto"/>
            <w:bottom w:val="none" w:sz="0" w:space="0" w:color="auto"/>
            <w:right w:val="none" w:sz="0" w:space="0" w:color="auto"/>
          </w:divBdr>
        </w:div>
        <w:div w:id="2044672838">
          <w:marLeft w:val="0"/>
          <w:marRight w:val="0"/>
          <w:marTop w:val="0"/>
          <w:marBottom w:val="0"/>
          <w:divBdr>
            <w:top w:val="none" w:sz="0" w:space="0" w:color="auto"/>
            <w:left w:val="none" w:sz="0" w:space="0" w:color="auto"/>
            <w:bottom w:val="none" w:sz="0" w:space="0" w:color="auto"/>
            <w:right w:val="none" w:sz="0" w:space="0" w:color="auto"/>
          </w:divBdr>
        </w:div>
        <w:div w:id="229853813">
          <w:marLeft w:val="0"/>
          <w:marRight w:val="0"/>
          <w:marTop w:val="0"/>
          <w:marBottom w:val="0"/>
          <w:divBdr>
            <w:top w:val="none" w:sz="0" w:space="0" w:color="auto"/>
            <w:left w:val="none" w:sz="0" w:space="0" w:color="auto"/>
            <w:bottom w:val="none" w:sz="0" w:space="0" w:color="auto"/>
            <w:right w:val="none" w:sz="0" w:space="0" w:color="auto"/>
          </w:divBdr>
        </w:div>
        <w:div w:id="245458006">
          <w:marLeft w:val="0"/>
          <w:marRight w:val="0"/>
          <w:marTop w:val="0"/>
          <w:marBottom w:val="0"/>
          <w:divBdr>
            <w:top w:val="none" w:sz="0" w:space="0" w:color="auto"/>
            <w:left w:val="none" w:sz="0" w:space="0" w:color="auto"/>
            <w:bottom w:val="none" w:sz="0" w:space="0" w:color="auto"/>
            <w:right w:val="none" w:sz="0" w:space="0" w:color="auto"/>
          </w:divBdr>
        </w:div>
        <w:div w:id="1399941272">
          <w:marLeft w:val="0"/>
          <w:marRight w:val="0"/>
          <w:marTop w:val="0"/>
          <w:marBottom w:val="0"/>
          <w:divBdr>
            <w:top w:val="none" w:sz="0" w:space="0" w:color="auto"/>
            <w:left w:val="none" w:sz="0" w:space="0" w:color="auto"/>
            <w:bottom w:val="none" w:sz="0" w:space="0" w:color="auto"/>
            <w:right w:val="none" w:sz="0" w:space="0" w:color="auto"/>
          </w:divBdr>
        </w:div>
        <w:div w:id="820851596">
          <w:marLeft w:val="0"/>
          <w:marRight w:val="0"/>
          <w:marTop w:val="0"/>
          <w:marBottom w:val="0"/>
          <w:divBdr>
            <w:top w:val="none" w:sz="0" w:space="0" w:color="auto"/>
            <w:left w:val="none" w:sz="0" w:space="0" w:color="auto"/>
            <w:bottom w:val="none" w:sz="0" w:space="0" w:color="auto"/>
            <w:right w:val="none" w:sz="0" w:space="0" w:color="auto"/>
          </w:divBdr>
        </w:div>
        <w:div w:id="568225176">
          <w:marLeft w:val="0"/>
          <w:marRight w:val="0"/>
          <w:marTop w:val="0"/>
          <w:marBottom w:val="0"/>
          <w:divBdr>
            <w:top w:val="none" w:sz="0" w:space="0" w:color="auto"/>
            <w:left w:val="none" w:sz="0" w:space="0" w:color="auto"/>
            <w:bottom w:val="none" w:sz="0" w:space="0" w:color="auto"/>
            <w:right w:val="none" w:sz="0" w:space="0" w:color="auto"/>
          </w:divBdr>
        </w:div>
        <w:div w:id="284041807">
          <w:marLeft w:val="0"/>
          <w:marRight w:val="0"/>
          <w:marTop w:val="0"/>
          <w:marBottom w:val="0"/>
          <w:divBdr>
            <w:top w:val="none" w:sz="0" w:space="0" w:color="auto"/>
            <w:left w:val="none" w:sz="0" w:space="0" w:color="auto"/>
            <w:bottom w:val="none" w:sz="0" w:space="0" w:color="auto"/>
            <w:right w:val="none" w:sz="0" w:space="0" w:color="auto"/>
          </w:divBdr>
        </w:div>
        <w:div w:id="1363093779">
          <w:marLeft w:val="0"/>
          <w:marRight w:val="0"/>
          <w:marTop w:val="0"/>
          <w:marBottom w:val="0"/>
          <w:divBdr>
            <w:top w:val="none" w:sz="0" w:space="0" w:color="auto"/>
            <w:left w:val="none" w:sz="0" w:space="0" w:color="auto"/>
            <w:bottom w:val="none" w:sz="0" w:space="0" w:color="auto"/>
            <w:right w:val="none" w:sz="0" w:space="0" w:color="auto"/>
          </w:divBdr>
        </w:div>
        <w:div w:id="1393699768">
          <w:marLeft w:val="0"/>
          <w:marRight w:val="0"/>
          <w:marTop w:val="0"/>
          <w:marBottom w:val="0"/>
          <w:divBdr>
            <w:top w:val="none" w:sz="0" w:space="0" w:color="auto"/>
            <w:left w:val="none" w:sz="0" w:space="0" w:color="auto"/>
            <w:bottom w:val="none" w:sz="0" w:space="0" w:color="auto"/>
            <w:right w:val="none" w:sz="0" w:space="0" w:color="auto"/>
          </w:divBdr>
        </w:div>
        <w:div w:id="1358581806">
          <w:marLeft w:val="0"/>
          <w:marRight w:val="0"/>
          <w:marTop w:val="0"/>
          <w:marBottom w:val="0"/>
          <w:divBdr>
            <w:top w:val="none" w:sz="0" w:space="0" w:color="auto"/>
            <w:left w:val="none" w:sz="0" w:space="0" w:color="auto"/>
            <w:bottom w:val="none" w:sz="0" w:space="0" w:color="auto"/>
            <w:right w:val="none" w:sz="0" w:space="0" w:color="auto"/>
          </w:divBdr>
        </w:div>
        <w:div w:id="418410899">
          <w:marLeft w:val="0"/>
          <w:marRight w:val="0"/>
          <w:marTop w:val="0"/>
          <w:marBottom w:val="0"/>
          <w:divBdr>
            <w:top w:val="none" w:sz="0" w:space="0" w:color="auto"/>
            <w:left w:val="none" w:sz="0" w:space="0" w:color="auto"/>
            <w:bottom w:val="none" w:sz="0" w:space="0" w:color="auto"/>
            <w:right w:val="none" w:sz="0" w:space="0" w:color="auto"/>
          </w:divBdr>
        </w:div>
        <w:div w:id="1185481873">
          <w:marLeft w:val="0"/>
          <w:marRight w:val="0"/>
          <w:marTop w:val="0"/>
          <w:marBottom w:val="0"/>
          <w:divBdr>
            <w:top w:val="none" w:sz="0" w:space="0" w:color="auto"/>
            <w:left w:val="none" w:sz="0" w:space="0" w:color="auto"/>
            <w:bottom w:val="none" w:sz="0" w:space="0" w:color="auto"/>
            <w:right w:val="none" w:sz="0" w:space="0" w:color="auto"/>
          </w:divBdr>
        </w:div>
        <w:div w:id="943878633">
          <w:marLeft w:val="0"/>
          <w:marRight w:val="0"/>
          <w:marTop w:val="0"/>
          <w:marBottom w:val="0"/>
          <w:divBdr>
            <w:top w:val="none" w:sz="0" w:space="0" w:color="auto"/>
            <w:left w:val="none" w:sz="0" w:space="0" w:color="auto"/>
            <w:bottom w:val="none" w:sz="0" w:space="0" w:color="auto"/>
            <w:right w:val="none" w:sz="0" w:space="0" w:color="auto"/>
          </w:divBdr>
        </w:div>
      </w:divsChild>
    </w:div>
    <w:div w:id="753162498">
      <w:bodyDiv w:val="1"/>
      <w:marLeft w:val="0"/>
      <w:marRight w:val="0"/>
      <w:marTop w:val="0"/>
      <w:marBottom w:val="0"/>
      <w:divBdr>
        <w:top w:val="none" w:sz="0" w:space="0" w:color="auto"/>
        <w:left w:val="none" w:sz="0" w:space="0" w:color="auto"/>
        <w:bottom w:val="none" w:sz="0" w:space="0" w:color="auto"/>
        <w:right w:val="none" w:sz="0" w:space="0" w:color="auto"/>
      </w:divBdr>
    </w:div>
    <w:div w:id="754517702">
      <w:bodyDiv w:val="1"/>
      <w:marLeft w:val="0"/>
      <w:marRight w:val="0"/>
      <w:marTop w:val="0"/>
      <w:marBottom w:val="0"/>
      <w:divBdr>
        <w:top w:val="none" w:sz="0" w:space="0" w:color="auto"/>
        <w:left w:val="none" w:sz="0" w:space="0" w:color="auto"/>
        <w:bottom w:val="none" w:sz="0" w:space="0" w:color="auto"/>
        <w:right w:val="none" w:sz="0" w:space="0" w:color="auto"/>
      </w:divBdr>
    </w:div>
    <w:div w:id="768507171">
      <w:bodyDiv w:val="1"/>
      <w:marLeft w:val="0"/>
      <w:marRight w:val="0"/>
      <w:marTop w:val="0"/>
      <w:marBottom w:val="0"/>
      <w:divBdr>
        <w:top w:val="none" w:sz="0" w:space="0" w:color="auto"/>
        <w:left w:val="none" w:sz="0" w:space="0" w:color="auto"/>
        <w:bottom w:val="none" w:sz="0" w:space="0" w:color="auto"/>
        <w:right w:val="none" w:sz="0" w:space="0" w:color="auto"/>
      </w:divBdr>
    </w:div>
    <w:div w:id="777414335">
      <w:bodyDiv w:val="1"/>
      <w:marLeft w:val="0"/>
      <w:marRight w:val="0"/>
      <w:marTop w:val="0"/>
      <w:marBottom w:val="0"/>
      <w:divBdr>
        <w:top w:val="none" w:sz="0" w:space="0" w:color="auto"/>
        <w:left w:val="none" w:sz="0" w:space="0" w:color="auto"/>
        <w:bottom w:val="none" w:sz="0" w:space="0" w:color="auto"/>
        <w:right w:val="none" w:sz="0" w:space="0" w:color="auto"/>
      </w:divBdr>
    </w:div>
    <w:div w:id="785078825">
      <w:bodyDiv w:val="1"/>
      <w:marLeft w:val="0"/>
      <w:marRight w:val="0"/>
      <w:marTop w:val="0"/>
      <w:marBottom w:val="0"/>
      <w:divBdr>
        <w:top w:val="none" w:sz="0" w:space="0" w:color="auto"/>
        <w:left w:val="none" w:sz="0" w:space="0" w:color="auto"/>
        <w:bottom w:val="none" w:sz="0" w:space="0" w:color="auto"/>
        <w:right w:val="none" w:sz="0" w:space="0" w:color="auto"/>
      </w:divBdr>
    </w:div>
    <w:div w:id="789402540">
      <w:bodyDiv w:val="1"/>
      <w:marLeft w:val="0"/>
      <w:marRight w:val="0"/>
      <w:marTop w:val="0"/>
      <w:marBottom w:val="0"/>
      <w:divBdr>
        <w:top w:val="none" w:sz="0" w:space="0" w:color="auto"/>
        <w:left w:val="none" w:sz="0" w:space="0" w:color="auto"/>
        <w:bottom w:val="none" w:sz="0" w:space="0" w:color="auto"/>
        <w:right w:val="none" w:sz="0" w:space="0" w:color="auto"/>
      </w:divBdr>
    </w:div>
    <w:div w:id="791561225">
      <w:bodyDiv w:val="1"/>
      <w:marLeft w:val="0"/>
      <w:marRight w:val="0"/>
      <w:marTop w:val="0"/>
      <w:marBottom w:val="0"/>
      <w:divBdr>
        <w:top w:val="none" w:sz="0" w:space="0" w:color="auto"/>
        <w:left w:val="none" w:sz="0" w:space="0" w:color="auto"/>
        <w:bottom w:val="none" w:sz="0" w:space="0" w:color="auto"/>
        <w:right w:val="none" w:sz="0" w:space="0" w:color="auto"/>
      </w:divBdr>
    </w:div>
    <w:div w:id="798425790">
      <w:bodyDiv w:val="1"/>
      <w:marLeft w:val="0"/>
      <w:marRight w:val="0"/>
      <w:marTop w:val="0"/>
      <w:marBottom w:val="0"/>
      <w:divBdr>
        <w:top w:val="none" w:sz="0" w:space="0" w:color="auto"/>
        <w:left w:val="none" w:sz="0" w:space="0" w:color="auto"/>
        <w:bottom w:val="none" w:sz="0" w:space="0" w:color="auto"/>
        <w:right w:val="none" w:sz="0" w:space="0" w:color="auto"/>
      </w:divBdr>
    </w:div>
    <w:div w:id="805271827">
      <w:bodyDiv w:val="1"/>
      <w:marLeft w:val="0"/>
      <w:marRight w:val="0"/>
      <w:marTop w:val="0"/>
      <w:marBottom w:val="0"/>
      <w:divBdr>
        <w:top w:val="none" w:sz="0" w:space="0" w:color="auto"/>
        <w:left w:val="none" w:sz="0" w:space="0" w:color="auto"/>
        <w:bottom w:val="none" w:sz="0" w:space="0" w:color="auto"/>
        <w:right w:val="none" w:sz="0" w:space="0" w:color="auto"/>
      </w:divBdr>
    </w:div>
    <w:div w:id="806046213">
      <w:bodyDiv w:val="1"/>
      <w:marLeft w:val="0"/>
      <w:marRight w:val="0"/>
      <w:marTop w:val="0"/>
      <w:marBottom w:val="0"/>
      <w:divBdr>
        <w:top w:val="none" w:sz="0" w:space="0" w:color="auto"/>
        <w:left w:val="none" w:sz="0" w:space="0" w:color="auto"/>
        <w:bottom w:val="none" w:sz="0" w:space="0" w:color="auto"/>
        <w:right w:val="none" w:sz="0" w:space="0" w:color="auto"/>
      </w:divBdr>
    </w:div>
    <w:div w:id="827404556">
      <w:bodyDiv w:val="1"/>
      <w:marLeft w:val="0"/>
      <w:marRight w:val="0"/>
      <w:marTop w:val="0"/>
      <w:marBottom w:val="0"/>
      <w:divBdr>
        <w:top w:val="none" w:sz="0" w:space="0" w:color="auto"/>
        <w:left w:val="none" w:sz="0" w:space="0" w:color="auto"/>
        <w:bottom w:val="none" w:sz="0" w:space="0" w:color="auto"/>
        <w:right w:val="none" w:sz="0" w:space="0" w:color="auto"/>
      </w:divBdr>
    </w:div>
    <w:div w:id="836001092">
      <w:bodyDiv w:val="1"/>
      <w:marLeft w:val="0"/>
      <w:marRight w:val="0"/>
      <w:marTop w:val="0"/>
      <w:marBottom w:val="0"/>
      <w:divBdr>
        <w:top w:val="none" w:sz="0" w:space="0" w:color="auto"/>
        <w:left w:val="none" w:sz="0" w:space="0" w:color="auto"/>
        <w:bottom w:val="none" w:sz="0" w:space="0" w:color="auto"/>
        <w:right w:val="none" w:sz="0" w:space="0" w:color="auto"/>
      </w:divBdr>
      <w:divsChild>
        <w:div w:id="863633924">
          <w:marLeft w:val="0"/>
          <w:marRight w:val="0"/>
          <w:marTop w:val="0"/>
          <w:marBottom w:val="330"/>
          <w:divBdr>
            <w:top w:val="none" w:sz="0" w:space="0" w:color="auto"/>
            <w:left w:val="none" w:sz="0" w:space="0" w:color="auto"/>
            <w:bottom w:val="none" w:sz="0" w:space="0" w:color="auto"/>
            <w:right w:val="none" w:sz="0" w:space="0" w:color="auto"/>
          </w:divBdr>
        </w:div>
        <w:div w:id="1848907639">
          <w:marLeft w:val="0"/>
          <w:marRight w:val="0"/>
          <w:marTop w:val="0"/>
          <w:marBottom w:val="0"/>
          <w:divBdr>
            <w:top w:val="none" w:sz="0" w:space="0" w:color="auto"/>
            <w:left w:val="none" w:sz="0" w:space="0" w:color="auto"/>
            <w:bottom w:val="none" w:sz="0" w:space="0" w:color="auto"/>
            <w:right w:val="none" w:sz="0" w:space="0" w:color="auto"/>
          </w:divBdr>
        </w:div>
      </w:divsChild>
    </w:div>
    <w:div w:id="837503422">
      <w:bodyDiv w:val="1"/>
      <w:marLeft w:val="0"/>
      <w:marRight w:val="0"/>
      <w:marTop w:val="0"/>
      <w:marBottom w:val="0"/>
      <w:divBdr>
        <w:top w:val="none" w:sz="0" w:space="0" w:color="auto"/>
        <w:left w:val="none" w:sz="0" w:space="0" w:color="auto"/>
        <w:bottom w:val="none" w:sz="0" w:space="0" w:color="auto"/>
        <w:right w:val="none" w:sz="0" w:space="0" w:color="auto"/>
      </w:divBdr>
    </w:div>
    <w:div w:id="840317365">
      <w:bodyDiv w:val="1"/>
      <w:marLeft w:val="0"/>
      <w:marRight w:val="0"/>
      <w:marTop w:val="0"/>
      <w:marBottom w:val="0"/>
      <w:divBdr>
        <w:top w:val="none" w:sz="0" w:space="0" w:color="auto"/>
        <w:left w:val="none" w:sz="0" w:space="0" w:color="auto"/>
        <w:bottom w:val="none" w:sz="0" w:space="0" w:color="auto"/>
        <w:right w:val="none" w:sz="0" w:space="0" w:color="auto"/>
      </w:divBdr>
    </w:div>
    <w:div w:id="847213092">
      <w:bodyDiv w:val="1"/>
      <w:marLeft w:val="0"/>
      <w:marRight w:val="0"/>
      <w:marTop w:val="0"/>
      <w:marBottom w:val="0"/>
      <w:divBdr>
        <w:top w:val="none" w:sz="0" w:space="0" w:color="auto"/>
        <w:left w:val="none" w:sz="0" w:space="0" w:color="auto"/>
        <w:bottom w:val="none" w:sz="0" w:space="0" w:color="auto"/>
        <w:right w:val="none" w:sz="0" w:space="0" w:color="auto"/>
      </w:divBdr>
    </w:div>
    <w:div w:id="854538428">
      <w:bodyDiv w:val="1"/>
      <w:marLeft w:val="0"/>
      <w:marRight w:val="0"/>
      <w:marTop w:val="0"/>
      <w:marBottom w:val="0"/>
      <w:divBdr>
        <w:top w:val="none" w:sz="0" w:space="0" w:color="auto"/>
        <w:left w:val="none" w:sz="0" w:space="0" w:color="auto"/>
        <w:bottom w:val="none" w:sz="0" w:space="0" w:color="auto"/>
        <w:right w:val="none" w:sz="0" w:space="0" w:color="auto"/>
      </w:divBdr>
    </w:div>
    <w:div w:id="872159673">
      <w:bodyDiv w:val="1"/>
      <w:marLeft w:val="0"/>
      <w:marRight w:val="0"/>
      <w:marTop w:val="0"/>
      <w:marBottom w:val="0"/>
      <w:divBdr>
        <w:top w:val="none" w:sz="0" w:space="0" w:color="auto"/>
        <w:left w:val="none" w:sz="0" w:space="0" w:color="auto"/>
        <w:bottom w:val="none" w:sz="0" w:space="0" w:color="auto"/>
        <w:right w:val="none" w:sz="0" w:space="0" w:color="auto"/>
      </w:divBdr>
    </w:div>
    <w:div w:id="876547937">
      <w:bodyDiv w:val="1"/>
      <w:marLeft w:val="0"/>
      <w:marRight w:val="0"/>
      <w:marTop w:val="0"/>
      <w:marBottom w:val="0"/>
      <w:divBdr>
        <w:top w:val="none" w:sz="0" w:space="0" w:color="auto"/>
        <w:left w:val="none" w:sz="0" w:space="0" w:color="auto"/>
        <w:bottom w:val="none" w:sz="0" w:space="0" w:color="auto"/>
        <w:right w:val="none" w:sz="0" w:space="0" w:color="auto"/>
      </w:divBdr>
    </w:div>
    <w:div w:id="879126224">
      <w:bodyDiv w:val="1"/>
      <w:marLeft w:val="0"/>
      <w:marRight w:val="0"/>
      <w:marTop w:val="0"/>
      <w:marBottom w:val="0"/>
      <w:divBdr>
        <w:top w:val="none" w:sz="0" w:space="0" w:color="auto"/>
        <w:left w:val="none" w:sz="0" w:space="0" w:color="auto"/>
        <w:bottom w:val="none" w:sz="0" w:space="0" w:color="auto"/>
        <w:right w:val="none" w:sz="0" w:space="0" w:color="auto"/>
      </w:divBdr>
    </w:div>
    <w:div w:id="879634102">
      <w:bodyDiv w:val="1"/>
      <w:marLeft w:val="0"/>
      <w:marRight w:val="0"/>
      <w:marTop w:val="0"/>
      <w:marBottom w:val="0"/>
      <w:divBdr>
        <w:top w:val="none" w:sz="0" w:space="0" w:color="auto"/>
        <w:left w:val="none" w:sz="0" w:space="0" w:color="auto"/>
        <w:bottom w:val="none" w:sz="0" w:space="0" w:color="auto"/>
        <w:right w:val="none" w:sz="0" w:space="0" w:color="auto"/>
      </w:divBdr>
    </w:div>
    <w:div w:id="884605489">
      <w:bodyDiv w:val="1"/>
      <w:marLeft w:val="0"/>
      <w:marRight w:val="0"/>
      <w:marTop w:val="0"/>
      <w:marBottom w:val="0"/>
      <w:divBdr>
        <w:top w:val="none" w:sz="0" w:space="0" w:color="auto"/>
        <w:left w:val="none" w:sz="0" w:space="0" w:color="auto"/>
        <w:bottom w:val="none" w:sz="0" w:space="0" w:color="auto"/>
        <w:right w:val="none" w:sz="0" w:space="0" w:color="auto"/>
      </w:divBdr>
    </w:div>
    <w:div w:id="898706387">
      <w:bodyDiv w:val="1"/>
      <w:marLeft w:val="0"/>
      <w:marRight w:val="0"/>
      <w:marTop w:val="0"/>
      <w:marBottom w:val="0"/>
      <w:divBdr>
        <w:top w:val="none" w:sz="0" w:space="0" w:color="auto"/>
        <w:left w:val="none" w:sz="0" w:space="0" w:color="auto"/>
        <w:bottom w:val="none" w:sz="0" w:space="0" w:color="auto"/>
        <w:right w:val="none" w:sz="0" w:space="0" w:color="auto"/>
      </w:divBdr>
    </w:div>
    <w:div w:id="898901692">
      <w:bodyDiv w:val="1"/>
      <w:marLeft w:val="0"/>
      <w:marRight w:val="0"/>
      <w:marTop w:val="0"/>
      <w:marBottom w:val="0"/>
      <w:divBdr>
        <w:top w:val="none" w:sz="0" w:space="0" w:color="auto"/>
        <w:left w:val="none" w:sz="0" w:space="0" w:color="auto"/>
        <w:bottom w:val="none" w:sz="0" w:space="0" w:color="auto"/>
        <w:right w:val="none" w:sz="0" w:space="0" w:color="auto"/>
      </w:divBdr>
    </w:div>
    <w:div w:id="899097869">
      <w:bodyDiv w:val="1"/>
      <w:marLeft w:val="0"/>
      <w:marRight w:val="0"/>
      <w:marTop w:val="0"/>
      <w:marBottom w:val="0"/>
      <w:divBdr>
        <w:top w:val="none" w:sz="0" w:space="0" w:color="auto"/>
        <w:left w:val="none" w:sz="0" w:space="0" w:color="auto"/>
        <w:bottom w:val="none" w:sz="0" w:space="0" w:color="auto"/>
        <w:right w:val="none" w:sz="0" w:space="0" w:color="auto"/>
      </w:divBdr>
      <w:divsChild>
        <w:div w:id="883445166">
          <w:marLeft w:val="0"/>
          <w:marRight w:val="0"/>
          <w:marTop w:val="0"/>
          <w:marBottom w:val="0"/>
          <w:divBdr>
            <w:top w:val="none" w:sz="0" w:space="0" w:color="auto"/>
            <w:left w:val="none" w:sz="0" w:space="0" w:color="auto"/>
            <w:bottom w:val="none" w:sz="0" w:space="0" w:color="auto"/>
            <w:right w:val="none" w:sz="0" w:space="0" w:color="auto"/>
          </w:divBdr>
        </w:div>
        <w:div w:id="849491142">
          <w:marLeft w:val="0"/>
          <w:marRight w:val="0"/>
          <w:marTop w:val="0"/>
          <w:marBottom w:val="0"/>
          <w:divBdr>
            <w:top w:val="none" w:sz="0" w:space="0" w:color="auto"/>
            <w:left w:val="none" w:sz="0" w:space="0" w:color="auto"/>
            <w:bottom w:val="none" w:sz="0" w:space="0" w:color="auto"/>
            <w:right w:val="none" w:sz="0" w:space="0" w:color="auto"/>
          </w:divBdr>
        </w:div>
      </w:divsChild>
    </w:div>
    <w:div w:id="905720947">
      <w:bodyDiv w:val="1"/>
      <w:marLeft w:val="0"/>
      <w:marRight w:val="0"/>
      <w:marTop w:val="0"/>
      <w:marBottom w:val="0"/>
      <w:divBdr>
        <w:top w:val="none" w:sz="0" w:space="0" w:color="auto"/>
        <w:left w:val="none" w:sz="0" w:space="0" w:color="auto"/>
        <w:bottom w:val="none" w:sz="0" w:space="0" w:color="auto"/>
        <w:right w:val="none" w:sz="0" w:space="0" w:color="auto"/>
      </w:divBdr>
    </w:div>
    <w:div w:id="914435885">
      <w:bodyDiv w:val="1"/>
      <w:marLeft w:val="0"/>
      <w:marRight w:val="0"/>
      <w:marTop w:val="0"/>
      <w:marBottom w:val="0"/>
      <w:divBdr>
        <w:top w:val="none" w:sz="0" w:space="0" w:color="auto"/>
        <w:left w:val="none" w:sz="0" w:space="0" w:color="auto"/>
        <w:bottom w:val="none" w:sz="0" w:space="0" w:color="auto"/>
        <w:right w:val="none" w:sz="0" w:space="0" w:color="auto"/>
      </w:divBdr>
    </w:div>
    <w:div w:id="919022705">
      <w:bodyDiv w:val="1"/>
      <w:marLeft w:val="0"/>
      <w:marRight w:val="0"/>
      <w:marTop w:val="0"/>
      <w:marBottom w:val="0"/>
      <w:divBdr>
        <w:top w:val="none" w:sz="0" w:space="0" w:color="auto"/>
        <w:left w:val="none" w:sz="0" w:space="0" w:color="auto"/>
        <w:bottom w:val="none" w:sz="0" w:space="0" w:color="auto"/>
        <w:right w:val="none" w:sz="0" w:space="0" w:color="auto"/>
      </w:divBdr>
    </w:div>
    <w:div w:id="929313070">
      <w:bodyDiv w:val="1"/>
      <w:marLeft w:val="0"/>
      <w:marRight w:val="0"/>
      <w:marTop w:val="0"/>
      <w:marBottom w:val="0"/>
      <w:divBdr>
        <w:top w:val="none" w:sz="0" w:space="0" w:color="auto"/>
        <w:left w:val="none" w:sz="0" w:space="0" w:color="auto"/>
        <w:bottom w:val="none" w:sz="0" w:space="0" w:color="auto"/>
        <w:right w:val="none" w:sz="0" w:space="0" w:color="auto"/>
      </w:divBdr>
    </w:div>
    <w:div w:id="936064733">
      <w:bodyDiv w:val="1"/>
      <w:marLeft w:val="0"/>
      <w:marRight w:val="0"/>
      <w:marTop w:val="0"/>
      <w:marBottom w:val="0"/>
      <w:divBdr>
        <w:top w:val="none" w:sz="0" w:space="0" w:color="auto"/>
        <w:left w:val="none" w:sz="0" w:space="0" w:color="auto"/>
        <w:bottom w:val="none" w:sz="0" w:space="0" w:color="auto"/>
        <w:right w:val="none" w:sz="0" w:space="0" w:color="auto"/>
      </w:divBdr>
    </w:div>
    <w:div w:id="937755788">
      <w:bodyDiv w:val="1"/>
      <w:marLeft w:val="0"/>
      <w:marRight w:val="0"/>
      <w:marTop w:val="0"/>
      <w:marBottom w:val="0"/>
      <w:divBdr>
        <w:top w:val="none" w:sz="0" w:space="0" w:color="auto"/>
        <w:left w:val="none" w:sz="0" w:space="0" w:color="auto"/>
        <w:bottom w:val="none" w:sz="0" w:space="0" w:color="auto"/>
        <w:right w:val="none" w:sz="0" w:space="0" w:color="auto"/>
      </w:divBdr>
    </w:div>
    <w:div w:id="938096763">
      <w:bodyDiv w:val="1"/>
      <w:marLeft w:val="0"/>
      <w:marRight w:val="0"/>
      <w:marTop w:val="0"/>
      <w:marBottom w:val="0"/>
      <w:divBdr>
        <w:top w:val="none" w:sz="0" w:space="0" w:color="auto"/>
        <w:left w:val="none" w:sz="0" w:space="0" w:color="auto"/>
        <w:bottom w:val="none" w:sz="0" w:space="0" w:color="auto"/>
        <w:right w:val="none" w:sz="0" w:space="0" w:color="auto"/>
      </w:divBdr>
    </w:div>
    <w:div w:id="943919645">
      <w:bodyDiv w:val="1"/>
      <w:marLeft w:val="0"/>
      <w:marRight w:val="0"/>
      <w:marTop w:val="0"/>
      <w:marBottom w:val="0"/>
      <w:divBdr>
        <w:top w:val="none" w:sz="0" w:space="0" w:color="auto"/>
        <w:left w:val="none" w:sz="0" w:space="0" w:color="auto"/>
        <w:bottom w:val="none" w:sz="0" w:space="0" w:color="auto"/>
        <w:right w:val="none" w:sz="0" w:space="0" w:color="auto"/>
      </w:divBdr>
    </w:div>
    <w:div w:id="950866037">
      <w:bodyDiv w:val="1"/>
      <w:marLeft w:val="0"/>
      <w:marRight w:val="0"/>
      <w:marTop w:val="0"/>
      <w:marBottom w:val="0"/>
      <w:divBdr>
        <w:top w:val="none" w:sz="0" w:space="0" w:color="auto"/>
        <w:left w:val="none" w:sz="0" w:space="0" w:color="auto"/>
        <w:bottom w:val="none" w:sz="0" w:space="0" w:color="auto"/>
        <w:right w:val="none" w:sz="0" w:space="0" w:color="auto"/>
      </w:divBdr>
    </w:div>
    <w:div w:id="964893260">
      <w:bodyDiv w:val="1"/>
      <w:marLeft w:val="0"/>
      <w:marRight w:val="0"/>
      <w:marTop w:val="0"/>
      <w:marBottom w:val="0"/>
      <w:divBdr>
        <w:top w:val="none" w:sz="0" w:space="0" w:color="auto"/>
        <w:left w:val="none" w:sz="0" w:space="0" w:color="auto"/>
        <w:bottom w:val="none" w:sz="0" w:space="0" w:color="auto"/>
        <w:right w:val="none" w:sz="0" w:space="0" w:color="auto"/>
      </w:divBdr>
    </w:div>
    <w:div w:id="973870113">
      <w:bodyDiv w:val="1"/>
      <w:marLeft w:val="0"/>
      <w:marRight w:val="0"/>
      <w:marTop w:val="0"/>
      <w:marBottom w:val="0"/>
      <w:divBdr>
        <w:top w:val="none" w:sz="0" w:space="0" w:color="auto"/>
        <w:left w:val="none" w:sz="0" w:space="0" w:color="auto"/>
        <w:bottom w:val="none" w:sz="0" w:space="0" w:color="auto"/>
        <w:right w:val="none" w:sz="0" w:space="0" w:color="auto"/>
      </w:divBdr>
    </w:div>
    <w:div w:id="989139928">
      <w:bodyDiv w:val="1"/>
      <w:marLeft w:val="0"/>
      <w:marRight w:val="0"/>
      <w:marTop w:val="0"/>
      <w:marBottom w:val="0"/>
      <w:divBdr>
        <w:top w:val="none" w:sz="0" w:space="0" w:color="auto"/>
        <w:left w:val="none" w:sz="0" w:space="0" w:color="auto"/>
        <w:bottom w:val="none" w:sz="0" w:space="0" w:color="auto"/>
        <w:right w:val="none" w:sz="0" w:space="0" w:color="auto"/>
      </w:divBdr>
    </w:div>
    <w:div w:id="991566042">
      <w:bodyDiv w:val="1"/>
      <w:marLeft w:val="0"/>
      <w:marRight w:val="0"/>
      <w:marTop w:val="0"/>
      <w:marBottom w:val="0"/>
      <w:divBdr>
        <w:top w:val="none" w:sz="0" w:space="0" w:color="auto"/>
        <w:left w:val="none" w:sz="0" w:space="0" w:color="auto"/>
        <w:bottom w:val="none" w:sz="0" w:space="0" w:color="auto"/>
        <w:right w:val="none" w:sz="0" w:space="0" w:color="auto"/>
      </w:divBdr>
    </w:div>
    <w:div w:id="998339575">
      <w:bodyDiv w:val="1"/>
      <w:marLeft w:val="0"/>
      <w:marRight w:val="0"/>
      <w:marTop w:val="0"/>
      <w:marBottom w:val="0"/>
      <w:divBdr>
        <w:top w:val="none" w:sz="0" w:space="0" w:color="auto"/>
        <w:left w:val="none" w:sz="0" w:space="0" w:color="auto"/>
        <w:bottom w:val="none" w:sz="0" w:space="0" w:color="auto"/>
        <w:right w:val="none" w:sz="0" w:space="0" w:color="auto"/>
      </w:divBdr>
    </w:div>
    <w:div w:id="1012802957">
      <w:bodyDiv w:val="1"/>
      <w:marLeft w:val="0"/>
      <w:marRight w:val="0"/>
      <w:marTop w:val="0"/>
      <w:marBottom w:val="0"/>
      <w:divBdr>
        <w:top w:val="none" w:sz="0" w:space="0" w:color="auto"/>
        <w:left w:val="none" w:sz="0" w:space="0" w:color="auto"/>
        <w:bottom w:val="none" w:sz="0" w:space="0" w:color="auto"/>
        <w:right w:val="none" w:sz="0" w:space="0" w:color="auto"/>
      </w:divBdr>
    </w:div>
    <w:div w:id="1012996814">
      <w:bodyDiv w:val="1"/>
      <w:marLeft w:val="0"/>
      <w:marRight w:val="0"/>
      <w:marTop w:val="0"/>
      <w:marBottom w:val="0"/>
      <w:divBdr>
        <w:top w:val="none" w:sz="0" w:space="0" w:color="auto"/>
        <w:left w:val="none" w:sz="0" w:space="0" w:color="auto"/>
        <w:bottom w:val="none" w:sz="0" w:space="0" w:color="auto"/>
        <w:right w:val="none" w:sz="0" w:space="0" w:color="auto"/>
      </w:divBdr>
    </w:div>
    <w:div w:id="1017072945">
      <w:bodyDiv w:val="1"/>
      <w:marLeft w:val="0"/>
      <w:marRight w:val="0"/>
      <w:marTop w:val="0"/>
      <w:marBottom w:val="0"/>
      <w:divBdr>
        <w:top w:val="none" w:sz="0" w:space="0" w:color="auto"/>
        <w:left w:val="none" w:sz="0" w:space="0" w:color="auto"/>
        <w:bottom w:val="none" w:sz="0" w:space="0" w:color="auto"/>
        <w:right w:val="none" w:sz="0" w:space="0" w:color="auto"/>
      </w:divBdr>
    </w:div>
    <w:div w:id="1021932901">
      <w:bodyDiv w:val="1"/>
      <w:marLeft w:val="0"/>
      <w:marRight w:val="0"/>
      <w:marTop w:val="0"/>
      <w:marBottom w:val="0"/>
      <w:divBdr>
        <w:top w:val="none" w:sz="0" w:space="0" w:color="auto"/>
        <w:left w:val="none" w:sz="0" w:space="0" w:color="auto"/>
        <w:bottom w:val="none" w:sz="0" w:space="0" w:color="auto"/>
        <w:right w:val="none" w:sz="0" w:space="0" w:color="auto"/>
      </w:divBdr>
    </w:div>
    <w:div w:id="1033766495">
      <w:bodyDiv w:val="1"/>
      <w:marLeft w:val="0"/>
      <w:marRight w:val="0"/>
      <w:marTop w:val="0"/>
      <w:marBottom w:val="0"/>
      <w:divBdr>
        <w:top w:val="none" w:sz="0" w:space="0" w:color="auto"/>
        <w:left w:val="none" w:sz="0" w:space="0" w:color="auto"/>
        <w:bottom w:val="none" w:sz="0" w:space="0" w:color="auto"/>
        <w:right w:val="none" w:sz="0" w:space="0" w:color="auto"/>
      </w:divBdr>
    </w:div>
    <w:div w:id="1038625248">
      <w:bodyDiv w:val="1"/>
      <w:marLeft w:val="0"/>
      <w:marRight w:val="0"/>
      <w:marTop w:val="0"/>
      <w:marBottom w:val="0"/>
      <w:divBdr>
        <w:top w:val="none" w:sz="0" w:space="0" w:color="auto"/>
        <w:left w:val="none" w:sz="0" w:space="0" w:color="auto"/>
        <w:bottom w:val="none" w:sz="0" w:space="0" w:color="auto"/>
        <w:right w:val="none" w:sz="0" w:space="0" w:color="auto"/>
      </w:divBdr>
    </w:div>
    <w:div w:id="1039283872">
      <w:bodyDiv w:val="1"/>
      <w:marLeft w:val="0"/>
      <w:marRight w:val="0"/>
      <w:marTop w:val="0"/>
      <w:marBottom w:val="0"/>
      <w:divBdr>
        <w:top w:val="none" w:sz="0" w:space="0" w:color="auto"/>
        <w:left w:val="none" w:sz="0" w:space="0" w:color="auto"/>
        <w:bottom w:val="none" w:sz="0" w:space="0" w:color="auto"/>
        <w:right w:val="none" w:sz="0" w:space="0" w:color="auto"/>
      </w:divBdr>
    </w:div>
    <w:div w:id="1058018474">
      <w:bodyDiv w:val="1"/>
      <w:marLeft w:val="0"/>
      <w:marRight w:val="0"/>
      <w:marTop w:val="0"/>
      <w:marBottom w:val="0"/>
      <w:divBdr>
        <w:top w:val="none" w:sz="0" w:space="0" w:color="auto"/>
        <w:left w:val="none" w:sz="0" w:space="0" w:color="auto"/>
        <w:bottom w:val="none" w:sz="0" w:space="0" w:color="auto"/>
        <w:right w:val="none" w:sz="0" w:space="0" w:color="auto"/>
      </w:divBdr>
    </w:div>
    <w:div w:id="1063136746">
      <w:bodyDiv w:val="1"/>
      <w:marLeft w:val="0"/>
      <w:marRight w:val="0"/>
      <w:marTop w:val="0"/>
      <w:marBottom w:val="0"/>
      <w:divBdr>
        <w:top w:val="none" w:sz="0" w:space="0" w:color="auto"/>
        <w:left w:val="none" w:sz="0" w:space="0" w:color="auto"/>
        <w:bottom w:val="none" w:sz="0" w:space="0" w:color="auto"/>
        <w:right w:val="none" w:sz="0" w:space="0" w:color="auto"/>
      </w:divBdr>
    </w:div>
    <w:div w:id="1063869188">
      <w:bodyDiv w:val="1"/>
      <w:marLeft w:val="0"/>
      <w:marRight w:val="0"/>
      <w:marTop w:val="0"/>
      <w:marBottom w:val="0"/>
      <w:divBdr>
        <w:top w:val="none" w:sz="0" w:space="0" w:color="auto"/>
        <w:left w:val="none" w:sz="0" w:space="0" w:color="auto"/>
        <w:bottom w:val="none" w:sz="0" w:space="0" w:color="auto"/>
        <w:right w:val="none" w:sz="0" w:space="0" w:color="auto"/>
      </w:divBdr>
    </w:div>
    <w:div w:id="1070078916">
      <w:bodyDiv w:val="1"/>
      <w:marLeft w:val="0"/>
      <w:marRight w:val="0"/>
      <w:marTop w:val="0"/>
      <w:marBottom w:val="0"/>
      <w:divBdr>
        <w:top w:val="none" w:sz="0" w:space="0" w:color="auto"/>
        <w:left w:val="none" w:sz="0" w:space="0" w:color="auto"/>
        <w:bottom w:val="none" w:sz="0" w:space="0" w:color="auto"/>
        <w:right w:val="none" w:sz="0" w:space="0" w:color="auto"/>
      </w:divBdr>
    </w:div>
    <w:div w:id="1075585719">
      <w:bodyDiv w:val="1"/>
      <w:marLeft w:val="0"/>
      <w:marRight w:val="0"/>
      <w:marTop w:val="0"/>
      <w:marBottom w:val="0"/>
      <w:divBdr>
        <w:top w:val="none" w:sz="0" w:space="0" w:color="auto"/>
        <w:left w:val="none" w:sz="0" w:space="0" w:color="auto"/>
        <w:bottom w:val="none" w:sz="0" w:space="0" w:color="auto"/>
        <w:right w:val="none" w:sz="0" w:space="0" w:color="auto"/>
      </w:divBdr>
    </w:div>
    <w:div w:id="1082720327">
      <w:bodyDiv w:val="1"/>
      <w:marLeft w:val="0"/>
      <w:marRight w:val="0"/>
      <w:marTop w:val="0"/>
      <w:marBottom w:val="0"/>
      <w:divBdr>
        <w:top w:val="none" w:sz="0" w:space="0" w:color="auto"/>
        <w:left w:val="none" w:sz="0" w:space="0" w:color="auto"/>
        <w:bottom w:val="none" w:sz="0" w:space="0" w:color="auto"/>
        <w:right w:val="none" w:sz="0" w:space="0" w:color="auto"/>
      </w:divBdr>
    </w:div>
    <w:div w:id="1084259107">
      <w:bodyDiv w:val="1"/>
      <w:marLeft w:val="0"/>
      <w:marRight w:val="0"/>
      <w:marTop w:val="0"/>
      <w:marBottom w:val="0"/>
      <w:divBdr>
        <w:top w:val="none" w:sz="0" w:space="0" w:color="auto"/>
        <w:left w:val="none" w:sz="0" w:space="0" w:color="auto"/>
        <w:bottom w:val="none" w:sz="0" w:space="0" w:color="auto"/>
        <w:right w:val="none" w:sz="0" w:space="0" w:color="auto"/>
      </w:divBdr>
    </w:div>
    <w:div w:id="1085414485">
      <w:bodyDiv w:val="1"/>
      <w:marLeft w:val="0"/>
      <w:marRight w:val="0"/>
      <w:marTop w:val="0"/>
      <w:marBottom w:val="0"/>
      <w:divBdr>
        <w:top w:val="none" w:sz="0" w:space="0" w:color="auto"/>
        <w:left w:val="none" w:sz="0" w:space="0" w:color="auto"/>
        <w:bottom w:val="none" w:sz="0" w:space="0" w:color="auto"/>
        <w:right w:val="none" w:sz="0" w:space="0" w:color="auto"/>
      </w:divBdr>
    </w:div>
    <w:div w:id="1087769679">
      <w:bodyDiv w:val="1"/>
      <w:marLeft w:val="0"/>
      <w:marRight w:val="0"/>
      <w:marTop w:val="0"/>
      <w:marBottom w:val="0"/>
      <w:divBdr>
        <w:top w:val="none" w:sz="0" w:space="0" w:color="auto"/>
        <w:left w:val="none" w:sz="0" w:space="0" w:color="auto"/>
        <w:bottom w:val="none" w:sz="0" w:space="0" w:color="auto"/>
        <w:right w:val="none" w:sz="0" w:space="0" w:color="auto"/>
      </w:divBdr>
    </w:div>
    <w:div w:id="1089692113">
      <w:bodyDiv w:val="1"/>
      <w:marLeft w:val="0"/>
      <w:marRight w:val="0"/>
      <w:marTop w:val="0"/>
      <w:marBottom w:val="0"/>
      <w:divBdr>
        <w:top w:val="none" w:sz="0" w:space="0" w:color="auto"/>
        <w:left w:val="none" w:sz="0" w:space="0" w:color="auto"/>
        <w:bottom w:val="none" w:sz="0" w:space="0" w:color="auto"/>
        <w:right w:val="none" w:sz="0" w:space="0" w:color="auto"/>
      </w:divBdr>
    </w:div>
    <w:div w:id="1107388066">
      <w:bodyDiv w:val="1"/>
      <w:marLeft w:val="0"/>
      <w:marRight w:val="0"/>
      <w:marTop w:val="0"/>
      <w:marBottom w:val="0"/>
      <w:divBdr>
        <w:top w:val="none" w:sz="0" w:space="0" w:color="auto"/>
        <w:left w:val="none" w:sz="0" w:space="0" w:color="auto"/>
        <w:bottom w:val="none" w:sz="0" w:space="0" w:color="auto"/>
        <w:right w:val="none" w:sz="0" w:space="0" w:color="auto"/>
      </w:divBdr>
    </w:div>
    <w:div w:id="1111970835">
      <w:bodyDiv w:val="1"/>
      <w:marLeft w:val="0"/>
      <w:marRight w:val="0"/>
      <w:marTop w:val="0"/>
      <w:marBottom w:val="0"/>
      <w:divBdr>
        <w:top w:val="none" w:sz="0" w:space="0" w:color="auto"/>
        <w:left w:val="none" w:sz="0" w:space="0" w:color="auto"/>
        <w:bottom w:val="none" w:sz="0" w:space="0" w:color="auto"/>
        <w:right w:val="none" w:sz="0" w:space="0" w:color="auto"/>
      </w:divBdr>
    </w:div>
    <w:div w:id="1113135195">
      <w:bodyDiv w:val="1"/>
      <w:marLeft w:val="0"/>
      <w:marRight w:val="0"/>
      <w:marTop w:val="0"/>
      <w:marBottom w:val="0"/>
      <w:divBdr>
        <w:top w:val="none" w:sz="0" w:space="0" w:color="auto"/>
        <w:left w:val="none" w:sz="0" w:space="0" w:color="auto"/>
        <w:bottom w:val="none" w:sz="0" w:space="0" w:color="auto"/>
        <w:right w:val="none" w:sz="0" w:space="0" w:color="auto"/>
      </w:divBdr>
    </w:div>
    <w:div w:id="1119643637">
      <w:bodyDiv w:val="1"/>
      <w:marLeft w:val="0"/>
      <w:marRight w:val="0"/>
      <w:marTop w:val="0"/>
      <w:marBottom w:val="0"/>
      <w:divBdr>
        <w:top w:val="none" w:sz="0" w:space="0" w:color="auto"/>
        <w:left w:val="none" w:sz="0" w:space="0" w:color="auto"/>
        <w:bottom w:val="none" w:sz="0" w:space="0" w:color="auto"/>
        <w:right w:val="none" w:sz="0" w:space="0" w:color="auto"/>
      </w:divBdr>
    </w:div>
    <w:div w:id="1135178362">
      <w:bodyDiv w:val="1"/>
      <w:marLeft w:val="0"/>
      <w:marRight w:val="0"/>
      <w:marTop w:val="0"/>
      <w:marBottom w:val="0"/>
      <w:divBdr>
        <w:top w:val="none" w:sz="0" w:space="0" w:color="auto"/>
        <w:left w:val="none" w:sz="0" w:space="0" w:color="auto"/>
        <w:bottom w:val="none" w:sz="0" w:space="0" w:color="auto"/>
        <w:right w:val="none" w:sz="0" w:space="0" w:color="auto"/>
      </w:divBdr>
    </w:div>
    <w:div w:id="1149326867">
      <w:bodyDiv w:val="1"/>
      <w:marLeft w:val="0"/>
      <w:marRight w:val="0"/>
      <w:marTop w:val="0"/>
      <w:marBottom w:val="0"/>
      <w:divBdr>
        <w:top w:val="none" w:sz="0" w:space="0" w:color="auto"/>
        <w:left w:val="none" w:sz="0" w:space="0" w:color="auto"/>
        <w:bottom w:val="none" w:sz="0" w:space="0" w:color="auto"/>
        <w:right w:val="none" w:sz="0" w:space="0" w:color="auto"/>
      </w:divBdr>
    </w:div>
    <w:div w:id="1155992756">
      <w:bodyDiv w:val="1"/>
      <w:marLeft w:val="0"/>
      <w:marRight w:val="0"/>
      <w:marTop w:val="0"/>
      <w:marBottom w:val="0"/>
      <w:divBdr>
        <w:top w:val="none" w:sz="0" w:space="0" w:color="auto"/>
        <w:left w:val="none" w:sz="0" w:space="0" w:color="auto"/>
        <w:bottom w:val="none" w:sz="0" w:space="0" w:color="auto"/>
        <w:right w:val="none" w:sz="0" w:space="0" w:color="auto"/>
      </w:divBdr>
    </w:div>
    <w:div w:id="1161694587">
      <w:bodyDiv w:val="1"/>
      <w:marLeft w:val="0"/>
      <w:marRight w:val="0"/>
      <w:marTop w:val="0"/>
      <w:marBottom w:val="0"/>
      <w:divBdr>
        <w:top w:val="none" w:sz="0" w:space="0" w:color="auto"/>
        <w:left w:val="none" w:sz="0" w:space="0" w:color="auto"/>
        <w:bottom w:val="none" w:sz="0" w:space="0" w:color="auto"/>
        <w:right w:val="none" w:sz="0" w:space="0" w:color="auto"/>
      </w:divBdr>
    </w:div>
    <w:div w:id="1165972566">
      <w:bodyDiv w:val="1"/>
      <w:marLeft w:val="0"/>
      <w:marRight w:val="0"/>
      <w:marTop w:val="0"/>
      <w:marBottom w:val="0"/>
      <w:divBdr>
        <w:top w:val="none" w:sz="0" w:space="0" w:color="auto"/>
        <w:left w:val="none" w:sz="0" w:space="0" w:color="auto"/>
        <w:bottom w:val="none" w:sz="0" w:space="0" w:color="auto"/>
        <w:right w:val="none" w:sz="0" w:space="0" w:color="auto"/>
      </w:divBdr>
    </w:div>
    <w:div w:id="1166165048">
      <w:bodyDiv w:val="1"/>
      <w:marLeft w:val="0"/>
      <w:marRight w:val="0"/>
      <w:marTop w:val="0"/>
      <w:marBottom w:val="0"/>
      <w:divBdr>
        <w:top w:val="none" w:sz="0" w:space="0" w:color="auto"/>
        <w:left w:val="none" w:sz="0" w:space="0" w:color="auto"/>
        <w:bottom w:val="none" w:sz="0" w:space="0" w:color="auto"/>
        <w:right w:val="none" w:sz="0" w:space="0" w:color="auto"/>
      </w:divBdr>
    </w:div>
    <w:div w:id="1168061824">
      <w:bodyDiv w:val="1"/>
      <w:marLeft w:val="0"/>
      <w:marRight w:val="0"/>
      <w:marTop w:val="0"/>
      <w:marBottom w:val="0"/>
      <w:divBdr>
        <w:top w:val="none" w:sz="0" w:space="0" w:color="auto"/>
        <w:left w:val="none" w:sz="0" w:space="0" w:color="auto"/>
        <w:bottom w:val="none" w:sz="0" w:space="0" w:color="auto"/>
        <w:right w:val="none" w:sz="0" w:space="0" w:color="auto"/>
      </w:divBdr>
    </w:div>
    <w:div w:id="1173569035">
      <w:bodyDiv w:val="1"/>
      <w:marLeft w:val="0"/>
      <w:marRight w:val="0"/>
      <w:marTop w:val="0"/>
      <w:marBottom w:val="0"/>
      <w:divBdr>
        <w:top w:val="none" w:sz="0" w:space="0" w:color="auto"/>
        <w:left w:val="none" w:sz="0" w:space="0" w:color="auto"/>
        <w:bottom w:val="none" w:sz="0" w:space="0" w:color="auto"/>
        <w:right w:val="none" w:sz="0" w:space="0" w:color="auto"/>
      </w:divBdr>
    </w:div>
    <w:div w:id="1173571158">
      <w:bodyDiv w:val="1"/>
      <w:marLeft w:val="0"/>
      <w:marRight w:val="0"/>
      <w:marTop w:val="0"/>
      <w:marBottom w:val="0"/>
      <w:divBdr>
        <w:top w:val="none" w:sz="0" w:space="0" w:color="auto"/>
        <w:left w:val="none" w:sz="0" w:space="0" w:color="auto"/>
        <w:bottom w:val="none" w:sz="0" w:space="0" w:color="auto"/>
        <w:right w:val="none" w:sz="0" w:space="0" w:color="auto"/>
      </w:divBdr>
    </w:div>
    <w:div w:id="1177891805">
      <w:bodyDiv w:val="1"/>
      <w:marLeft w:val="0"/>
      <w:marRight w:val="0"/>
      <w:marTop w:val="0"/>
      <w:marBottom w:val="0"/>
      <w:divBdr>
        <w:top w:val="none" w:sz="0" w:space="0" w:color="auto"/>
        <w:left w:val="none" w:sz="0" w:space="0" w:color="auto"/>
        <w:bottom w:val="none" w:sz="0" w:space="0" w:color="auto"/>
        <w:right w:val="none" w:sz="0" w:space="0" w:color="auto"/>
      </w:divBdr>
    </w:div>
    <w:div w:id="1194658858">
      <w:bodyDiv w:val="1"/>
      <w:marLeft w:val="0"/>
      <w:marRight w:val="0"/>
      <w:marTop w:val="0"/>
      <w:marBottom w:val="0"/>
      <w:divBdr>
        <w:top w:val="none" w:sz="0" w:space="0" w:color="auto"/>
        <w:left w:val="none" w:sz="0" w:space="0" w:color="auto"/>
        <w:bottom w:val="none" w:sz="0" w:space="0" w:color="auto"/>
        <w:right w:val="none" w:sz="0" w:space="0" w:color="auto"/>
      </w:divBdr>
    </w:div>
    <w:div w:id="1222523864">
      <w:bodyDiv w:val="1"/>
      <w:marLeft w:val="0"/>
      <w:marRight w:val="0"/>
      <w:marTop w:val="0"/>
      <w:marBottom w:val="0"/>
      <w:divBdr>
        <w:top w:val="none" w:sz="0" w:space="0" w:color="auto"/>
        <w:left w:val="none" w:sz="0" w:space="0" w:color="auto"/>
        <w:bottom w:val="none" w:sz="0" w:space="0" w:color="auto"/>
        <w:right w:val="none" w:sz="0" w:space="0" w:color="auto"/>
      </w:divBdr>
    </w:div>
    <w:div w:id="1224293415">
      <w:bodyDiv w:val="1"/>
      <w:marLeft w:val="0"/>
      <w:marRight w:val="0"/>
      <w:marTop w:val="0"/>
      <w:marBottom w:val="0"/>
      <w:divBdr>
        <w:top w:val="none" w:sz="0" w:space="0" w:color="auto"/>
        <w:left w:val="none" w:sz="0" w:space="0" w:color="auto"/>
        <w:bottom w:val="none" w:sz="0" w:space="0" w:color="auto"/>
        <w:right w:val="none" w:sz="0" w:space="0" w:color="auto"/>
      </w:divBdr>
    </w:div>
    <w:div w:id="1225943976">
      <w:bodyDiv w:val="1"/>
      <w:marLeft w:val="0"/>
      <w:marRight w:val="0"/>
      <w:marTop w:val="0"/>
      <w:marBottom w:val="0"/>
      <w:divBdr>
        <w:top w:val="none" w:sz="0" w:space="0" w:color="auto"/>
        <w:left w:val="none" w:sz="0" w:space="0" w:color="auto"/>
        <w:bottom w:val="none" w:sz="0" w:space="0" w:color="auto"/>
        <w:right w:val="none" w:sz="0" w:space="0" w:color="auto"/>
      </w:divBdr>
    </w:div>
    <w:div w:id="1238982753">
      <w:bodyDiv w:val="1"/>
      <w:marLeft w:val="0"/>
      <w:marRight w:val="0"/>
      <w:marTop w:val="0"/>
      <w:marBottom w:val="0"/>
      <w:divBdr>
        <w:top w:val="none" w:sz="0" w:space="0" w:color="auto"/>
        <w:left w:val="none" w:sz="0" w:space="0" w:color="auto"/>
        <w:bottom w:val="none" w:sz="0" w:space="0" w:color="auto"/>
        <w:right w:val="none" w:sz="0" w:space="0" w:color="auto"/>
      </w:divBdr>
    </w:div>
    <w:div w:id="1242956285">
      <w:bodyDiv w:val="1"/>
      <w:marLeft w:val="0"/>
      <w:marRight w:val="0"/>
      <w:marTop w:val="0"/>
      <w:marBottom w:val="0"/>
      <w:divBdr>
        <w:top w:val="none" w:sz="0" w:space="0" w:color="auto"/>
        <w:left w:val="none" w:sz="0" w:space="0" w:color="auto"/>
        <w:bottom w:val="none" w:sz="0" w:space="0" w:color="auto"/>
        <w:right w:val="none" w:sz="0" w:space="0" w:color="auto"/>
      </w:divBdr>
    </w:div>
    <w:div w:id="1247959871">
      <w:bodyDiv w:val="1"/>
      <w:marLeft w:val="0"/>
      <w:marRight w:val="0"/>
      <w:marTop w:val="0"/>
      <w:marBottom w:val="0"/>
      <w:divBdr>
        <w:top w:val="none" w:sz="0" w:space="0" w:color="auto"/>
        <w:left w:val="none" w:sz="0" w:space="0" w:color="auto"/>
        <w:bottom w:val="none" w:sz="0" w:space="0" w:color="auto"/>
        <w:right w:val="none" w:sz="0" w:space="0" w:color="auto"/>
      </w:divBdr>
    </w:div>
    <w:div w:id="1260068274">
      <w:bodyDiv w:val="1"/>
      <w:marLeft w:val="0"/>
      <w:marRight w:val="0"/>
      <w:marTop w:val="0"/>
      <w:marBottom w:val="0"/>
      <w:divBdr>
        <w:top w:val="none" w:sz="0" w:space="0" w:color="auto"/>
        <w:left w:val="none" w:sz="0" w:space="0" w:color="auto"/>
        <w:bottom w:val="none" w:sz="0" w:space="0" w:color="auto"/>
        <w:right w:val="none" w:sz="0" w:space="0" w:color="auto"/>
      </w:divBdr>
      <w:divsChild>
        <w:div w:id="1143080104">
          <w:marLeft w:val="0"/>
          <w:marRight w:val="0"/>
          <w:marTop w:val="0"/>
          <w:marBottom w:val="0"/>
          <w:divBdr>
            <w:top w:val="none" w:sz="0" w:space="0" w:color="auto"/>
            <w:left w:val="none" w:sz="0" w:space="0" w:color="auto"/>
            <w:bottom w:val="none" w:sz="0" w:space="0" w:color="auto"/>
            <w:right w:val="none" w:sz="0" w:space="0" w:color="auto"/>
          </w:divBdr>
        </w:div>
        <w:div w:id="898441437">
          <w:marLeft w:val="0"/>
          <w:marRight w:val="0"/>
          <w:marTop w:val="0"/>
          <w:marBottom w:val="0"/>
          <w:divBdr>
            <w:top w:val="none" w:sz="0" w:space="0" w:color="auto"/>
            <w:left w:val="none" w:sz="0" w:space="0" w:color="auto"/>
            <w:bottom w:val="none" w:sz="0" w:space="0" w:color="auto"/>
            <w:right w:val="none" w:sz="0" w:space="0" w:color="auto"/>
          </w:divBdr>
        </w:div>
        <w:div w:id="1177572508">
          <w:marLeft w:val="0"/>
          <w:marRight w:val="0"/>
          <w:marTop w:val="0"/>
          <w:marBottom w:val="0"/>
          <w:divBdr>
            <w:top w:val="none" w:sz="0" w:space="0" w:color="auto"/>
            <w:left w:val="none" w:sz="0" w:space="0" w:color="auto"/>
            <w:bottom w:val="none" w:sz="0" w:space="0" w:color="auto"/>
            <w:right w:val="none" w:sz="0" w:space="0" w:color="auto"/>
          </w:divBdr>
        </w:div>
        <w:div w:id="408305878">
          <w:marLeft w:val="0"/>
          <w:marRight w:val="0"/>
          <w:marTop w:val="0"/>
          <w:marBottom w:val="0"/>
          <w:divBdr>
            <w:top w:val="none" w:sz="0" w:space="0" w:color="auto"/>
            <w:left w:val="none" w:sz="0" w:space="0" w:color="auto"/>
            <w:bottom w:val="none" w:sz="0" w:space="0" w:color="auto"/>
            <w:right w:val="none" w:sz="0" w:space="0" w:color="auto"/>
          </w:divBdr>
        </w:div>
        <w:div w:id="1675297392">
          <w:marLeft w:val="0"/>
          <w:marRight w:val="0"/>
          <w:marTop w:val="0"/>
          <w:marBottom w:val="0"/>
          <w:divBdr>
            <w:top w:val="none" w:sz="0" w:space="0" w:color="auto"/>
            <w:left w:val="none" w:sz="0" w:space="0" w:color="auto"/>
            <w:bottom w:val="none" w:sz="0" w:space="0" w:color="auto"/>
            <w:right w:val="none" w:sz="0" w:space="0" w:color="auto"/>
          </w:divBdr>
        </w:div>
        <w:div w:id="2117480779">
          <w:marLeft w:val="0"/>
          <w:marRight w:val="0"/>
          <w:marTop w:val="0"/>
          <w:marBottom w:val="0"/>
          <w:divBdr>
            <w:top w:val="none" w:sz="0" w:space="0" w:color="auto"/>
            <w:left w:val="none" w:sz="0" w:space="0" w:color="auto"/>
            <w:bottom w:val="none" w:sz="0" w:space="0" w:color="auto"/>
            <w:right w:val="none" w:sz="0" w:space="0" w:color="auto"/>
          </w:divBdr>
        </w:div>
        <w:div w:id="753403097">
          <w:marLeft w:val="0"/>
          <w:marRight w:val="0"/>
          <w:marTop w:val="0"/>
          <w:marBottom w:val="0"/>
          <w:divBdr>
            <w:top w:val="none" w:sz="0" w:space="0" w:color="auto"/>
            <w:left w:val="none" w:sz="0" w:space="0" w:color="auto"/>
            <w:bottom w:val="none" w:sz="0" w:space="0" w:color="auto"/>
            <w:right w:val="none" w:sz="0" w:space="0" w:color="auto"/>
          </w:divBdr>
        </w:div>
        <w:div w:id="15810746">
          <w:marLeft w:val="0"/>
          <w:marRight w:val="0"/>
          <w:marTop w:val="0"/>
          <w:marBottom w:val="0"/>
          <w:divBdr>
            <w:top w:val="none" w:sz="0" w:space="0" w:color="auto"/>
            <w:left w:val="none" w:sz="0" w:space="0" w:color="auto"/>
            <w:bottom w:val="none" w:sz="0" w:space="0" w:color="auto"/>
            <w:right w:val="none" w:sz="0" w:space="0" w:color="auto"/>
          </w:divBdr>
        </w:div>
        <w:div w:id="1207763571">
          <w:marLeft w:val="0"/>
          <w:marRight w:val="0"/>
          <w:marTop w:val="0"/>
          <w:marBottom w:val="0"/>
          <w:divBdr>
            <w:top w:val="none" w:sz="0" w:space="0" w:color="auto"/>
            <w:left w:val="none" w:sz="0" w:space="0" w:color="auto"/>
            <w:bottom w:val="none" w:sz="0" w:space="0" w:color="auto"/>
            <w:right w:val="none" w:sz="0" w:space="0" w:color="auto"/>
          </w:divBdr>
        </w:div>
        <w:div w:id="2127389625">
          <w:marLeft w:val="0"/>
          <w:marRight w:val="0"/>
          <w:marTop w:val="0"/>
          <w:marBottom w:val="0"/>
          <w:divBdr>
            <w:top w:val="none" w:sz="0" w:space="0" w:color="auto"/>
            <w:left w:val="none" w:sz="0" w:space="0" w:color="auto"/>
            <w:bottom w:val="none" w:sz="0" w:space="0" w:color="auto"/>
            <w:right w:val="none" w:sz="0" w:space="0" w:color="auto"/>
          </w:divBdr>
        </w:div>
        <w:div w:id="1499349287">
          <w:marLeft w:val="0"/>
          <w:marRight w:val="0"/>
          <w:marTop w:val="0"/>
          <w:marBottom w:val="0"/>
          <w:divBdr>
            <w:top w:val="none" w:sz="0" w:space="0" w:color="auto"/>
            <w:left w:val="none" w:sz="0" w:space="0" w:color="auto"/>
            <w:bottom w:val="none" w:sz="0" w:space="0" w:color="auto"/>
            <w:right w:val="none" w:sz="0" w:space="0" w:color="auto"/>
          </w:divBdr>
        </w:div>
        <w:div w:id="56822687">
          <w:marLeft w:val="0"/>
          <w:marRight w:val="0"/>
          <w:marTop w:val="0"/>
          <w:marBottom w:val="0"/>
          <w:divBdr>
            <w:top w:val="none" w:sz="0" w:space="0" w:color="auto"/>
            <w:left w:val="none" w:sz="0" w:space="0" w:color="auto"/>
            <w:bottom w:val="none" w:sz="0" w:space="0" w:color="auto"/>
            <w:right w:val="none" w:sz="0" w:space="0" w:color="auto"/>
          </w:divBdr>
        </w:div>
      </w:divsChild>
    </w:div>
    <w:div w:id="1270624367">
      <w:bodyDiv w:val="1"/>
      <w:marLeft w:val="0"/>
      <w:marRight w:val="0"/>
      <w:marTop w:val="0"/>
      <w:marBottom w:val="0"/>
      <w:divBdr>
        <w:top w:val="none" w:sz="0" w:space="0" w:color="auto"/>
        <w:left w:val="none" w:sz="0" w:space="0" w:color="auto"/>
        <w:bottom w:val="none" w:sz="0" w:space="0" w:color="auto"/>
        <w:right w:val="none" w:sz="0" w:space="0" w:color="auto"/>
      </w:divBdr>
    </w:div>
    <w:div w:id="1276060588">
      <w:bodyDiv w:val="1"/>
      <w:marLeft w:val="0"/>
      <w:marRight w:val="0"/>
      <w:marTop w:val="0"/>
      <w:marBottom w:val="0"/>
      <w:divBdr>
        <w:top w:val="none" w:sz="0" w:space="0" w:color="auto"/>
        <w:left w:val="none" w:sz="0" w:space="0" w:color="auto"/>
        <w:bottom w:val="none" w:sz="0" w:space="0" w:color="auto"/>
        <w:right w:val="none" w:sz="0" w:space="0" w:color="auto"/>
      </w:divBdr>
    </w:div>
    <w:div w:id="1287004697">
      <w:bodyDiv w:val="1"/>
      <w:marLeft w:val="0"/>
      <w:marRight w:val="0"/>
      <w:marTop w:val="0"/>
      <w:marBottom w:val="0"/>
      <w:divBdr>
        <w:top w:val="none" w:sz="0" w:space="0" w:color="auto"/>
        <w:left w:val="none" w:sz="0" w:space="0" w:color="auto"/>
        <w:bottom w:val="none" w:sz="0" w:space="0" w:color="auto"/>
        <w:right w:val="none" w:sz="0" w:space="0" w:color="auto"/>
      </w:divBdr>
      <w:divsChild>
        <w:div w:id="1260528774">
          <w:marLeft w:val="0"/>
          <w:marRight w:val="0"/>
          <w:marTop w:val="0"/>
          <w:marBottom w:val="0"/>
          <w:divBdr>
            <w:top w:val="none" w:sz="0" w:space="0" w:color="auto"/>
            <w:left w:val="none" w:sz="0" w:space="0" w:color="auto"/>
            <w:bottom w:val="single" w:sz="6" w:space="0" w:color="DEE2E6"/>
            <w:right w:val="none" w:sz="0" w:space="0" w:color="auto"/>
          </w:divBdr>
        </w:div>
        <w:div w:id="145977200">
          <w:marLeft w:val="0"/>
          <w:marRight w:val="0"/>
          <w:marTop w:val="0"/>
          <w:marBottom w:val="0"/>
          <w:divBdr>
            <w:top w:val="none" w:sz="0" w:space="0" w:color="auto"/>
            <w:left w:val="none" w:sz="0" w:space="0" w:color="auto"/>
            <w:bottom w:val="none" w:sz="0" w:space="0" w:color="auto"/>
            <w:right w:val="none" w:sz="0" w:space="0" w:color="auto"/>
          </w:divBdr>
          <w:divsChild>
            <w:div w:id="6922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71441">
      <w:bodyDiv w:val="1"/>
      <w:marLeft w:val="0"/>
      <w:marRight w:val="0"/>
      <w:marTop w:val="0"/>
      <w:marBottom w:val="0"/>
      <w:divBdr>
        <w:top w:val="none" w:sz="0" w:space="0" w:color="auto"/>
        <w:left w:val="none" w:sz="0" w:space="0" w:color="auto"/>
        <w:bottom w:val="none" w:sz="0" w:space="0" w:color="auto"/>
        <w:right w:val="none" w:sz="0" w:space="0" w:color="auto"/>
      </w:divBdr>
    </w:div>
    <w:div w:id="1298949099">
      <w:bodyDiv w:val="1"/>
      <w:marLeft w:val="0"/>
      <w:marRight w:val="0"/>
      <w:marTop w:val="0"/>
      <w:marBottom w:val="0"/>
      <w:divBdr>
        <w:top w:val="none" w:sz="0" w:space="0" w:color="auto"/>
        <w:left w:val="none" w:sz="0" w:space="0" w:color="auto"/>
        <w:bottom w:val="none" w:sz="0" w:space="0" w:color="auto"/>
        <w:right w:val="none" w:sz="0" w:space="0" w:color="auto"/>
      </w:divBdr>
    </w:div>
    <w:div w:id="1305237024">
      <w:bodyDiv w:val="1"/>
      <w:marLeft w:val="0"/>
      <w:marRight w:val="0"/>
      <w:marTop w:val="0"/>
      <w:marBottom w:val="0"/>
      <w:divBdr>
        <w:top w:val="none" w:sz="0" w:space="0" w:color="auto"/>
        <w:left w:val="none" w:sz="0" w:space="0" w:color="auto"/>
        <w:bottom w:val="none" w:sz="0" w:space="0" w:color="auto"/>
        <w:right w:val="none" w:sz="0" w:space="0" w:color="auto"/>
      </w:divBdr>
    </w:div>
    <w:div w:id="1309825881">
      <w:bodyDiv w:val="1"/>
      <w:marLeft w:val="0"/>
      <w:marRight w:val="0"/>
      <w:marTop w:val="0"/>
      <w:marBottom w:val="0"/>
      <w:divBdr>
        <w:top w:val="none" w:sz="0" w:space="0" w:color="auto"/>
        <w:left w:val="none" w:sz="0" w:space="0" w:color="auto"/>
        <w:bottom w:val="none" w:sz="0" w:space="0" w:color="auto"/>
        <w:right w:val="none" w:sz="0" w:space="0" w:color="auto"/>
      </w:divBdr>
    </w:div>
    <w:div w:id="1310133519">
      <w:bodyDiv w:val="1"/>
      <w:marLeft w:val="0"/>
      <w:marRight w:val="0"/>
      <w:marTop w:val="0"/>
      <w:marBottom w:val="0"/>
      <w:divBdr>
        <w:top w:val="none" w:sz="0" w:space="0" w:color="auto"/>
        <w:left w:val="none" w:sz="0" w:space="0" w:color="auto"/>
        <w:bottom w:val="none" w:sz="0" w:space="0" w:color="auto"/>
        <w:right w:val="none" w:sz="0" w:space="0" w:color="auto"/>
      </w:divBdr>
    </w:div>
    <w:div w:id="1320420251">
      <w:bodyDiv w:val="1"/>
      <w:marLeft w:val="0"/>
      <w:marRight w:val="0"/>
      <w:marTop w:val="0"/>
      <w:marBottom w:val="0"/>
      <w:divBdr>
        <w:top w:val="none" w:sz="0" w:space="0" w:color="auto"/>
        <w:left w:val="none" w:sz="0" w:space="0" w:color="auto"/>
        <w:bottom w:val="none" w:sz="0" w:space="0" w:color="auto"/>
        <w:right w:val="none" w:sz="0" w:space="0" w:color="auto"/>
      </w:divBdr>
    </w:div>
    <w:div w:id="1323923336">
      <w:bodyDiv w:val="1"/>
      <w:marLeft w:val="0"/>
      <w:marRight w:val="0"/>
      <w:marTop w:val="0"/>
      <w:marBottom w:val="0"/>
      <w:divBdr>
        <w:top w:val="none" w:sz="0" w:space="0" w:color="auto"/>
        <w:left w:val="none" w:sz="0" w:space="0" w:color="auto"/>
        <w:bottom w:val="none" w:sz="0" w:space="0" w:color="auto"/>
        <w:right w:val="none" w:sz="0" w:space="0" w:color="auto"/>
      </w:divBdr>
    </w:div>
    <w:div w:id="1330013954">
      <w:bodyDiv w:val="1"/>
      <w:marLeft w:val="0"/>
      <w:marRight w:val="0"/>
      <w:marTop w:val="0"/>
      <w:marBottom w:val="0"/>
      <w:divBdr>
        <w:top w:val="none" w:sz="0" w:space="0" w:color="auto"/>
        <w:left w:val="none" w:sz="0" w:space="0" w:color="auto"/>
        <w:bottom w:val="none" w:sz="0" w:space="0" w:color="auto"/>
        <w:right w:val="none" w:sz="0" w:space="0" w:color="auto"/>
      </w:divBdr>
    </w:div>
    <w:div w:id="1330212154">
      <w:bodyDiv w:val="1"/>
      <w:marLeft w:val="0"/>
      <w:marRight w:val="0"/>
      <w:marTop w:val="0"/>
      <w:marBottom w:val="0"/>
      <w:divBdr>
        <w:top w:val="none" w:sz="0" w:space="0" w:color="auto"/>
        <w:left w:val="none" w:sz="0" w:space="0" w:color="auto"/>
        <w:bottom w:val="none" w:sz="0" w:space="0" w:color="auto"/>
        <w:right w:val="none" w:sz="0" w:space="0" w:color="auto"/>
      </w:divBdr>
      <w:divsChild>
        <w:div w:id="945161458">
          <w:marLeft w:val="0"/>
          <w:marRight w:val="0"/>
          <w:marTop w:val="0"/>
          <w:marBottom w:val="0"/>
          <w:divBdr>
            <w:top w:val="none" w:sz="0" w:space="0" w:color="auto"/>
            <w:left w:val="none" w:sz="0" w:space="0" w:color="auto"/>
            <w:bottom w:val="none" w:sz="0" w:space="0" w:color="auto"/>
            <w:right w:val="none" w:sz="0" w:space="0" w:color="auto"/>
          </w:divBdr>
        </w:div>
      </w:divsChild>
    </w:div>
    <w:div w:id="1334643670">
      <w:bodyDiv w:val="1"/>
      <w:marLeft w:val="0"/>
      <w:marRight w:val="0"/>
      <w:marTop w:val="0"/>
      <w:marBottom w:val="0"/>
      <w:divBdr>
        <w:top w:val="none" w:sz="0" w:space="0" w:color="auto"/>
        <w:left w:val="none" w:sz="0" w:space="0" w:color="auto"/>
        <w:bottom w:val="none" w:sz="0" w:space="0" w:color="auto"/>
        <w:right w:val="none" w:sz="0" w:space="0" w:color="auto"/>
      </w:divBdr>
    </w:div>
    <w:div w:id="1335188756">
      <w:bodyDiv w:val="1"/>
      <w:marLeft w:val="0"/>
      <w:marRight w:val="0"/>
      <w:marTop w:val="0"/>
      <w:marBottom w:val="0"/>
      <w:divBdr>
        <w:top w:val="none" w:sz="0" w:space="0" w:color="auto"/>
        <w:left w:val="none" w:sz="0" w:space="0" w:color="auto"/>
        <w:bottom w:val="none" w:sz="0" w:space="0" w:color="auto"/>
        <w:right w:val="none" w:sz="0" w:space="0" w:color="auto"/>
      </w:divBdr>
    </w:div>
    <w:div w:id="1336886683">
      <w:bodyDiv w:val="1"/>
      <w:marLeft w:val="0"/>
      <w:marRight w:val="0"/>
      <w:marTop w:val="0"/>
      <w:marBottom w:val="0"/>
      <w:divBdr>
        <w:top w:val="none" w:sz="0" w:space="0" w:color="auto"/>
        <w:left w:val="none" w:sz="0" w:space="0" w:color="auto"/>
        <w:bottom w:val="none" w:sz="0" w:space="0" w:color="auto"/>
        <w:right w:val="none" w:sz="0" w:space="0" w:color="auto"/>
      </w:divBdr>
    </w:div>
    <w:div w:id="1341619224">
      <w:bodyDiv w:val="1"/>
      <w:marLeft w:val="0"/>
      <w:marRight w:val="0"/>
      <w:marTop w:val="0"/>
      <w:marBottom w:val="0"/>
      <w:divBdr>
        <w:top w:val="none" w:sz="0" w:space="0" w:color="auto"/>
        <w:left w:val="none" w:sz="0" w:space="0" w:color="auto"/>
        <w:bottom w:val="none" w:sz="0" w:space="0" w:color="auto"/>
        <w:right w:val="none" w:sz="0" w:space="0" w:color="auto"/>
      </w:divBdr>
    </w:div>
    <w:div w:id="1364473766">
      <w:bodyDiv w:val="1"/>
      <w:marLeft w:val="0"/>
      <w:marRight w:val="0"/>
      <w:marTop w:val="0"/>
      <w:marBottom w:val="0"/>
      <w:divBdr>
        <w:top w:val="none" w:sz="0" w:space="0" w:color="auto"/>
        <w:left w:val="none" w:sz="0" w:space="0" w:color="auto"/>
        <w:bottom w:val="none" w:sz="0" w:space="0" w:color="auto"/>
        <w:right w:val="none" w:sz="0" w:space="0" w:color="auto"/>
      </w:divBdr>
    </w:div>
    <w:div w:id="1375958397">
      <w:bodyDiv w:val="1"/>
      <w:marLeft w:val="0"/>
      <w:marRight w:val="0"/>
      <w:marTop w:val="0"/>
      <w:marBottom w:val="0"/>
      <w:divBdr>
        <w:top w:val="none" w:sz="0" w:space="0" w:color="auto"/>
        <w:left w:val="none" w:sz="0" w:space="0" w:color="auto"/>
        <w:bottom w:val="none" w:sz="0" w:space="0" w:color="auto"/>
        <w:right w:val="none" w:sz="0" w:space="0" w:color="auto"/>
      </w:divBdr>
    </w:div>
    <w:div w:id="1378823301">
      <w:bodyDiv w:val="1"/>
      <w:marLeft w:val="0"/>
      <w:marRight w:val="0"/>
      <w:marTop w:val="0"/>
      <w:marBottom w:val="0"/>
      <w:divBdr>
        <w:top w:val="none" w:sz="0" w:space="0" w:color="auto"/>
        <w:left w:val="none" w:sz="0" w:space="0" w:color="auto"/>
        <w:bottom w:val="none" w:sz="0" w:space="0" w:color="auto"/>
        <w:right w:val="none" w:sz="0" w:space="0" w:color="auto"/>
      </w:divBdr>
    </w:div>
    <w:div w:id="1394884877">
      <w:bodyDiv w:val="1"/>
      <w:marLeft w:val="0"/>
      <w:marRight w:val="0"/>
      <w:marTop w:val="0"/>
      <w:marBottom w:val="0"/>
      <w:divBdr>
        <w:top w:val="none" w:sz="0" w:space="0" w:color="auto"/>
        <w:left w:val="none" w:sz="0" w:space="0" w:color="auto"/>
        <w:bottom w:val="none" w:sz="0" w:space="0" w:color="auto"/>
        <w:right w:val="none" w:sz="0" w:space="0" w:color="auto"/>
      </w:divBdr>
    </w:div>
    <w:div w:id="1399522890">
      <w:bodyDiv w:val="1"/>
      <w:marLeft w:val="0"/>
      <w:marRight w:val="0"/>
      <w:marTop w:val="0"/>
      <w:marBottom w:val="0"/>
      <w:divBdr>
        <w:top w:val="none" w:sz="0" w:space="0" w:color="auto"/>
        <w:left w:val="none" w:sz="0" w:space="0" w:color="auto"/>
        <w:bottom w:val="none" w:sz="0" w:space="0" w:color="auto"/>
        <w:right w:val="none" w:sz="0" w:space="0" w:color="auto"/>
      </w:divBdr>
    </w:div>
    <w:div w:id="1410300664">
      <w:bodyDiv w:val="1"/>
      <w:marLeft w:val="0"/>
      <w:marRight w:val="0"/>
      <w:marTop w:val="0"/>
      <w:marBottom w:val="0"/>
      <w:divBdr>
        <w:top w:val="none" w:sz="0" w:space="0" w:color="auto"/>
        <w:left w:val="none" w:sz="0" w:space="0" w:color="auto"/>
        <w:bottom w:val="none" w:sz="0" w:space="0" w:color="auto"/>
        <w:right w:val="none" w:sz="0" w:space="0" w:color="auto"/>
      </w:divBdr>
    </w:div>
    <w:div w:id="1418285838">
      <w:bodyDiv w:val="1"/>
      <w:marLeft w:val="0"/>
      <w:marRight w:val="0"/>
      <w:marTop w:val="0"/>
      <w:marBottom w:val="0"/>
      <w:divBdr>
        <w:top w:val="none" w:sz="0" w:space="0" w:color="auto"/>
        <w:left w:val="none" w:sz="0" w:space="0" w:color="auto"/>
        <w:bottom w:val="none" w:sz="0" w:space="0" w:color="auto"/>
        <w:right w:val="none" w:sz="0" w:space="0" w:color="auto"/>
      </w:divBdr>
    </w:div>
    <w:div w:id="1421104416">
      <w:bodyDiv w:val="1"/>
      <w:marLeft w:val="0"/>
      <w:marRight w:val="0"/>
      <w:marTop w:val="0"/>
      <w:marBottom w:val="0"/>
      <w:divBdr>
        <w:top w:val="none" w:sz="0" w:space="0" w:color="auto"/>
        <w:left w:val="none" w:sz="0" w:space="0" w:color="auto"/>
        <w:bottom w:val="none" w:sz="0" w:space="0" w:color="auto"/>
        <w:right w:val="none" w:sz="0" w:space="0" w:color="auto"/>
      </w:divBdr>
    </w:div>
    <w:div w:id="1421295723">
      <w:bodyDiv w:val="1"/>
      <w:marLeft w:val="0"/>
      <w:marRight w:val="0"/>
      <w:marTop w:val="0"/>
      <w:marBottom w:val="0"/>
      <w:divBdr>
        <w:top w:val="none" w:sz="0" w:space="0" w:color="auto"/>
        <w:left w:val="none" w:sz="0" w:space="0" w:color="auto"/>
        <w:bottom w:val="none" w:sz="0" w:space="0" w:color="auto"/>
        <w:right w:val="none" w:sz="0" w:space="0" w:color="auto"/>
      </w:divBdr>
    </w:div>
    <w:div w:id="1431928031">
      <w:bodyDiv w:val="1"/>
      <w:marLeft w:val="0"/>
      <w:marRight w:val="0"/>
      <w:marTop w:val="0"/>
      <w:marBottom w:val="0"/>
      <w:divBdr>
        <w:top w:val="none" w:sz="0" w:space="0" w:color="auto"/>
        <w:left w:val="none" w:sz="0" w:space="0" w:color="auto"/>
        <w:bottom w:val="none" w:sz="0" w:space="0" w:color="auto"/>
        <w:right w:val="none" w:sz="0" w:space="0" w:color="auto"/>
      </w:divBdr>
    </w:div>
    <w:div w:id="1450851496">
      <w:bodyDiv w:val="1"/>
      <w:marLeft w:val="0"/>
      <w:marRight w:val="0"/>
      <w:marTop w:val="0"/>
      <w:marBottom w:val="0"/>
      <w:divBdr>
        <w:top w:val="none" w:sz="0" w:space="0" w:color="auto"/>
        <w:left w:val="none" w:sz="0" w:space="0" w:color="auto"/>
        <w:bottom w:val="none" w:sz="0" w:space="0" w:color="auto"/>
        <w:right w:val="none" w:sz="0" w:space="0" w:color="auto"/>
      </w:divBdr>
    </w:div>
    <w:div w:id="1469592848">
      <w:bodyDiv w:val="1"/>
      <w:marLeft w:val="0"/>
      <w:marRight w:val="0"/>
      <w:marTop w:val="0"/>
      <w:marBottom w:val="0"/>
      <w:divBdr>
        <w:top w:val="none" w:sz="0" w:space="0" w:color="auto"/>
        <w:left w:val="none" w:sz="0" w:space="0" w:color="auto"/>
        <w:bottom w:val="none" w:sz="0" w:space="0" w:color="auto"/>
        <w:right w:val="none" w:sz="0" w:space="0" w:color="auto"/>
      </w:divBdr>
    </w:div>
    <w:div w:id="1522669437">
      <w:bodyDiv w:val="1"/>
      <w:marLeft w:val="0"/>
      <w:marRight w:val="0"/>
      <w:marTop w:val="0"/>
      <w:marBottom w:val="0"/>
      <w:divBdr>
        <w:top w:val="none" w:sz="0" w:space="0" w:color="auto"/>
        <w:left w:val="none" w:sz="0" w:space="0" w:color="auto"/>
        <w:bottom w:val="none" w:sz="0" w:space="0" w:color="auto"/>
        <w:right w:val="none" w:sz="0" w:space="0" w:color="auto"/>
      </w:divBdr>
    </w:div>
    <w:div w:id="1523736789">
      <w:bodyDiv w:val="1"/>
      <w:marLeft w:val="0"/>
      <w:marRight w:val="0"/>
      <w:marTop w:val="0"/>
      <w:marBottom w:val="0"/>
      <w:divBdr>
        <w:top w:val="none" w:sz="0" w:space="0" w:color="auto"/>
        <w:left w:val="none" w:sz="0" w:space="0" w:color="auto"/>
        <w:bottom w:val="none" w:sz="0" w:space="0" w:color="auto"/>
        <w:right w:val="none" w:sz="0" w:space="0" w:color="auto"/>
      </w:divBdr>
    </w:div>
    <w:div w:id="1526672014">
      <w:bodyDiv w:val="1"/>
      <w:marLeft w:val="0"/>
      <w:marRight w:val="0"/>
      <w:marTop w:val="0"/>
      <w:marBottom w:val="0"/>
      <w:divBdr>
        <w:top w:val="none" w:sz="0" w:space="0" w:color="auto"/>
        <w:left w:val="none" w:sz="0" w:space="0" w:color="auto"/>
        <w:bottom w:val="none" w:sz="0" w:space="0" w:color="auto"/>
        <w:right w:val="none" w:sz="0" w:space="0" w:color="auto"/>
      </w:divBdr>
    </w:div>
    <w:div w:id="1539119391">
      <w:bodyDiv w:val="1"/>
      <w:marLeft w:val="0"/>
      <w:marRight w:val="0"/>
      <w:marTop w:val="0"/>
      <w:marBottom w:val="0"/>
      <w:divBdr>
        <w:top w:val="none" w:sz="0" w:space="0" w:color="auto"/>
        <w:left w:val="none" w:sz="0" w:space="0" w:color="auto"/>
        <w:bottom w:val="none" w:sz="0" w:space="0" w:color="auto"/>
        <w:right w:val="none" w:sz="0" w:space="0" w:color="auto"/>
      </w:divBdr>
    </w:div>
    <w:div w:id="1543245461">
      <w:bodyDiv w:val="1"/>
      <w:marLeft w:val="0"/>
      <w:marRight w:val="0"/>
      <w:marTop w:val="0"/>
      <w:marBottom w:val="0"/>
      <w:divBdr>
        <w:top w:val="none" w:sz="0" w:space="0" w:color="auto"/>
        <w:left w:val="none" w:sz="0" w:space="0" w:color="auto"/>
        <w:bottom w:val="none" w:sz="0" w:space="0" w:color="auto"/>
        <w:right w:val="none" w:sz="0" w:space="0" w:color="auto"/>
      </w:divBdr>
    </w:div>
    <w:div w:id="1545799294">
      <w:bodyDiv w:val="1"/>
      <w:marLeft w:val="0"/>
      <w:marRight w:val="0"/>
      <w:marTop w:val="0"/>
      <w:marBottom w:val="0"/>
      <w:divBdr>
        <w:top w:val="none" w:sz="0" w:space="0" w:color="auto"/>
        <w:left w:val="none" w:sz="0" w:space="0" w:color="auto"/>
        <w:bottom w:val="none" w:sz="0" w:space="0" w:color="auto"/>
        <w:right w:val="none" w:sz="0" w:space="0" w:color="auto"/>
      </w:divBdr>
    </w:div>
    <w:div w:id="1551040806">
      <w:bodyDiv w:val="1"/>
      <w:marLeft w:val="0"/>
      <w:marRight w:val="0"/>
      <w:marTop w:val="0"/>
      <w:marBottom w:val="0"/>
      <w:divBdr>
        <w:top w:val="none" w:sz="0" w:space="0" w:color="auto"/>
        <w:left w:val="none" w:sz="0" w:space="0" w:color="auto"/>
        <w:bottom w:val="none" w:sz="0" w:space="0" w:color="auto"/>
        <w:right w:val="none" w:sz="0" w:space="0" w:color="auto"/>
      </w:divBdr>
    </w:div>
    <w:div w:id="1556577920">
      <w:bodyDiv w:val="1"/>
      <w:marLeft w:val="0"/>
      <w:marRight w:val="0"/>
      <w:marTop w:val="0"/>
      <w:marBottom w:val="0"/>
      <w:divBdr>
        <w:top w:val="none" w:sz="0" w:space="0" w:color="auto"/>
        <w:left w:val="none" w:sz="0" w:space="0" w:color="auto"/>
        <w:bottom w:val="none" w:sz="0" w:space="0" w:color="auto"/>
        <w:right w:val="none" w:sz="0" w:space="0" w:color="auto"/>
      </w:divBdr>
    </w:div>
    <w:div w:id="1556744214">
      <w:bodyDiv w:val="1"/>
      <w:marLeft w:val="0"/>
      <w:marRight w:val="0"/>
      <w:marTop w:val="0"/>
      <w:marBottom w:val="0"/>
      <w:divBdr>
        <w:top w:val="none" w:sz="0" w:space="0" w:color="auto"/>
        <w:left w:val="none" w:sz="0" w:space="0" w:color="auto"/>
        <w:bottom w:val="none" w:sz="0" w:space="0" w:color="auto"/>
        <w:right w:val="none" w:sz="0" w:space="0" w:color="auto"/>
      </w:divBdr>
    </w:div>
    <w:div w:id="1559978169">
      <w:bodyDiv w:val="1"/>
      <w:marLeft w:val="0"/>
      <w:marRight w:val="0"/>
      <w:marTop w:val="0"/>
      <w:marBottom w:val="0"/>
      <w:divBdr>
        <w:top w:val="none" w:sz="0" w:space="0" w:color="auto"/>
        <w:left w:val="none" w:sz="0" w:space="0" w:color="auto"/>
        <w:bottom w:val="none" w:sz="0" w:space="0" w:color="auto"/>
        <w:right w:val="none" w:sz="0" w:space="0" w:color="auto"/>
      </w:divBdr>
    </w:div>
    <w:div w:id="1572693042">
      <w:bodyDiv w:val="1"/>
      <w:marLeft w:val="0"/>
      <w:marRight w:val="0"/>
      <w:marTop w:val="0"/>
      <w:marBottom w:val="0"/>
      <w:divBdr>
        <w:top w:val="none" w:sz="0" w:space="0" w:color="auto"/>
        <w:left w:val="none" w:sz="0" w:space="0" w:color="auto"/>
        <w:bottom w:val="none" w:sz="0" w:space="0" w:color="auto"/>
        <w:right w:val="none" w:sz="0" w:space="0" w:color="auto"/>
      </w:divBdr>
    </w:div>
    <w:div w:id="1595287883">
      <w:bodyDiv w:val="1"/>
      <w:marLeft w:val="0"/>
      <w:marRight w:val="0"/>
      <w:marTop w:val="0"/>
      <w:marBottom w:val="0"/>
      <w:divBdr>
        <w:top w:val="none" w:sz="0" w:space="0" w:color="auto"/>
        <w:left w:val="none" w:sz="0" w:space="0" w:color="auto"/>
        <w:bottom w:val="none" w:sz="0" w:space="0" w:color="auto"/>
        <w:right w:val="none" w:sz="0" w:space="0" w:color="auto"/>
      </w:divBdr>
    </w:div>
    <w:div w:id="1616597686">
      <w:bodyDiv w:val="1"/>
      <w:marLeft w:val="0"/>
      <w:marRight w:val="0"/>
      <w:marTop w:val="0"/>
      <w:marBottom w:val="0"/>
      <w:divBdr>
        <w:top w:val="none" w:sz="0" w:space="0" w:color="auto"/>
        <w:left w:val="none" w:sz="0" w:space="0" w:color="auto"/>
        <w:bottom w:val="none" w:sz="0" w:space="0" w:color="auto"/>
        <w:right w:val="none" w:sz="0" w:space="0" w:color="auto"/>
      </w:divBdr>
    </w:div>
    <w:div w:id="1618564701">
      <w:bodyDiv w:val="1"/>
      <w:marLeft w:val="0"/>
      <w:marRight w:val="0"/>
      <w:marTop w:val="0"/>
      <w:marBottom w:val="0"/>
      <w:divBdr>
        <w:top w:val="none" w:sz="0" w:space="0" w:color="auto"/>
        <w:left w:val="none" w:sz="0" w:space="0" w:color="auto"/>
        <w:bottom w:val="none" w:sz="0" w:space="0" w:color="auto"/>
        <w:right w:val="none" w:sz="0" w:space="0" w:color="auto"/>
      </w:divBdr>
    </w:div>
    <w:div w:id="1620528351">
      <w:bodyDiv w:val="1"/>
      <w:marLeft w:val="0"/>
      <w:marRight w:val="0"/>
      <w:marTop w:val="0"/>
      <w:marBottom w:val="0"/>
      <w:divBdr>
        <w:top w:val="none" w:sz="0" w:space="0" w:color="auto"/>
        <w:left w:val="none" w:sz="0" w:space="0" w:color="auto"/>
        <w:bottom w:val="none" w:sz="0" w:space="0" w:color="auto"/>
        <w:right w:val="none" w:sz="0" w:space="0" w:color="auto"/>
      </w:divBdr>
      <w:divsChild>
        <w:div w:id="712080336">
          <w:marLeft w:val="0"/>
          <w:marRight w:val="0"/>
          <w:marTop w:val="0"/>
          <w:marBottom w:val="0"/>
          <w:divBdr>
            <w:top w:val="none" w:sz="0" w:space="0" w:color="auto"/>
            <w:left w:val="none" w:sz="0" w:space="0" w:color="auto"/>
            <w:bottom w:val="none" w:sz="0" w:space="0" w:color="auto"/>
            <w:right w:val="none" w:sz="0" w:space="0" w:color="auto"/>
          </w:divBdr>
        </w:div>
        <w:div w:id="18820395">
          <w:marLeft w:val="0"/>
          <w:marRight w:val="0"/>
          <w:marTop w:val="0"/>
          <w:marBottom w:val="0"/>
          <w:divBdr>
            <w:top w:val="none" w:sz="0" w:space="0" w:color="auto"/>
            <w:left w:val="none" w:sz="0" w:space="0" w:color="auto"/>
            <w:bottom w:val="none" w:sz="0" w:space="0" w:color="auto"/>
            <w:right w:val="none" w:sz="0" w:space="0" w:color="auto"/>
          </w:divBdr>
        </w:div>
      </w:divsChild>
    </w:div>
    <w:div w:id="1622952392">
      <w:bodyDiv w:val="1"/>
      <w:marLeft w:val="0"/>
      <w:marRight w:val="0"/>
      <w:marTop w:val="0"/>
      <w:marBottom w:val="0"/>
      <w:divBdr>
        <w:top w:val="none" w:sz="0" w:space="0" w:color="auto"/>
        <w:left w:val="none" w:sz="0" w:space="0" w:color="auto"/>
        <w:bottom w:val="none" w:sz="0" w:space="0" w:color="auto"/>
        <w:right w:val="none" w:sz="0" w:space="0" w:color="auto"/>
      </w:divBdr>
    </w:div>
    <w:div w:id="1624462162">
      <w:bodyDiv w:val="1"/>
      <w:marLeft w:val="0"/>
      <w:marRight w:val="0"/>
      <w:marTop w:val="0"/>
      <w:marBottom w:val="0"/>
      <w:divBdr>
        <w:top w:val="none" w:sz="0" w:space="0" w:color="auto"/>
        <w:left w:val="none" w:sz="0" w:space="0" w:color="auto"/>
        <w:bottom w:val="none" w:sz="0" w:space="0" w:color="auto"/>
        <w:right w:val="none" w:sz="0" w:space="0" w:color="auto"/>
      </w:divBdr>
    </w:div>
    <w:div w:id="1628509091">
      <w:bodyDiv w:val="1"/>
      <w:marLeft w:val="0"/>
      <w:marRight w:val="0"/>
      <w:marTop w:val="0"/>
      <w:marBottom w:val="0"/>
      <w:divBdr>
        <w:top w:val="none" w:sz="0" w:space="0" w:color="auto"/>
        <w:left w:val="none" w:sz="0" w:space="0" w:color="auto"/>
        <w:bottom w:val="none" w:sz="0" w:space="0" w:color="auto"/>
        <w:right w:val="none" w:sz="0" w:space="0" w:color="auto"/>
      </w:divBdr>
    </w:div>
    <w:div w:id="1630163997">
      <w:bodyDiv w:val="1"/>
      <w:marLeft w:val="0"/>
      <w:marRight w:val="0"/>
      <w:marTop w:val="0"/>
      <w:marBottom w:val="0"/>
      <w:divBdr>
        <w:top w:val="none" w:sz="0" w:space="0" w:color="auto"/>
        <w:left w:val="none" w:sz="0" w:space="0" w:color="auto"/>
        <w:bottom w:val="none" w:sz="0" w:space="0" w:color="auto"/>
        <w:right w:val="none" w:sz="0" w:space="0" w:color="auto"/>
      </w:divBdr>
    </w:div>
    <w:div w:id="1657419304">
      <w:bodyDiv w:val="1"/>
      <w:marLeft w:val="0"/>
      <w:marRight w:val="0"/>
      <w:marTop w:val="0"/>
      <w:marBottom w:val="0"/>
      <w:divBdr>
        <w:top w:val="none" w:sz="0" w:space="0" w:color="auto"/>
        <w:left w:val="none" w:sz="0" w:space="0" w:color="auto"/>
        <w:bottom w:val="none" w:sz="0" w:space="0" w:color="auto"/>
        <w:right w:val="none" w:sz="0" w:space="0" w:color="auto"/>
      </w:divBdr>
      <w:divsChild>
        <w:div w:id="237836251">
          <w:marLeft w:val="0"/>
          <w:marRight w:val="0"/>
          <w:marTop w:val="0"/>
          <w:marBottom w:val="0"/>
          <w:divBdr>
            <w:top w:val="none" w:sz="0" w:space="0" w:color="auto"/>
            <w:left w:val="none" w:sz="0" w:space="0" w:color="auto"/>
            <w:bottom w:val="none" w:sz="0" w:space="0" w:color="auto"/>
            <w:right w:val="none" w:sz="0" w:space="0" w:color="auto"/>
          </w:divBdr>
        </w:div>
        <w:div w:id="1146318651">
          <w:marLeft w:val="0"/>
          <w:marRight w:val="0"/>
          <w:marTop w:val="0"/>
          <w:marBottom w:val="0"/>
          <w:divBdr>
            <w:top w:val="none" w:sz="0" w:space="0" w:color="auto"/>
            <w:left w:val="none" w:sz="0" w:space="0" w:color="auto"/>
            <w:bottom w:val="none" w:sz="0" w:space="0" w:color="auto"/>
            <w:right w:val="none" w:sz="0" w:space="0" w:color="auto"/>
          </w:divBdr>
        </w:div>
      </w:divsChild>
    </w:div>
    <w:div w:id="1662615163">
      <w:bodyDiv w:val="1"/>
      <w:marLeft w:val="0"/>
      <w:marRight w:val="0"/>
      <w:marTop w:val="0"/>
      <w:marBottom w:val="0"/>
      <w:divBdr>
        <w:top w:val="none" w:sz="0" w:space="0" w:color="auto"/>
        <w:left w:val="none" w:sz="0" w:space="0" w:color="auto"/>
        <w:bottom w:val="none" w:sz="0" w:space="0" w:color="auto"/>
        <w:right w:val="none" w:sz="0" w:space="0" w:color="auto"/>
      </w:divBdr>
    </w:div>
    <w:div w:id="1663510579">
      <w:bodyDiv w:val="1"/>
      <w:marLeft w:val="0"/>
      <w:marRight w:val="0"/>
      <w:marTop w:val="0"/>
      <w:marBottom w:val="0"/>
      <w:divBdr>
        <w:top w:val="none" w:sz="0" w:space="0" w:color="auto"/>
        <w:left w:val="none" w:sz="0" w:space="0" w:color="auto"/>
        <w:bottom w:val="none" w:sz="0" w:space="0" w:color="auto"/>
        <w:right w:val="none" w:sz="0" w:space="0" w:color="auto"/>
      </w:divBdr>
    </w:div>
    <w:div w:id="1665206898">
      <w:bodyDiv w:val="1"/>
      <w:marLeft w:val="0"/>
      <w:marRight w:val="0"/>
      <w:marTop w:val="0"/>
      <w:marBottom w:val="0"/>
      <w:divBdr>
        <w:top w:val="none" w:sz="0" w:space="0" w:color="auto"/>
        <w:left w:val="none" w:sz="0" w:space="0" w:color="auto"/>
        <w:bottom w:val="none" w:sz="0" w:space="0" w:color="auto"/>
        <w:right w:val="none" w:sz="0" w:space="0" w:color="auto"/>
      </w:divBdr>
    </w:div>
    <w:div w:id="1680234562">
      <w:bodyDiv w:val="1"/>
      <w:marLeft w:val="0"/>
      <w:marRight w:val="0"/>
      <w:marTop w:val="0"/>
      <w:marBottom w:val="0"/>
      <w:divBdr>
        <w:top w:val="none" w:sz="0" w:space="0" w:color="auto"/>
        <w:left w:val="none" w:sz="0" w:space="0" w:color="auto"/>
        <w:bottom w:val="none" w:sz="0" w:space="0" w:color="auto"/>
        <w:right w:val="none" w:sz="0" w:space="0" w:color="auto"/>
      </w:divBdr>
    </w:div>
    <w:div w:id="1693678132">
      <w:bodyDiv w:val="1"/>
      <w:marLeft w:val="0"/>
      <w:marRight w:val="0"/>
      <w:marTop w:val="0"/>
      <w:marBottom w:val="0"/>
      <w:divBdr>
        <w:top w:val="none" w:sz="0" w:space="0" w:color="auto"/>
        <w:left w:val="none" w:sz="0" w:space="0" w:color="auto"/>
        <w:bottom w:val="none" w:sz="0" w:space="0" w:color="auto"/>
        <w:right w:val="none" w:sz="0" w:space="0" w:color="auto"/>
      </w:divBdr>
    </w:div>
    <w:div w:id="1700737467">
      <w:bodyDiv w:val="1"/>
      <w:marLeft w:val="0"/>
      <w:marRight w:val="0"/>
      <w:marTop w:val="0"/>
      <w:marBottom w:val="0"/>
      <w:divBdr>
        <w:top w:val="none" w:sz="0" w:space="0" w:color="auto"/>
        <w:left w:val="none" w:sz="0" w:space="0" w:color="auto"/>
        <w:bottom w:val="none" w:sz="0" w:space="0" w:color="auto"/>
        <w:right w:val="none" w:sz="0" w:space="0" w:color="auto"/>
      </w:divBdr>
    </w:div>
    <w:div w:id="1710645992">
      <w:bodyDiv w:val="1"/>
      <w:marLeft w:val="0"/>
      <w:marRight w:val="0"/>
      <w:marTop w:val="0"/>
      <w:marBottom w:val="0"/>
      <w:divBdr>
        <w:top w:val="none" w:sz="0" w:space="0" w:color="auto"/>
        <w:left w:val="none" w:sz="0" w:space="0" w:color="auto"/>
        <w:bottom w:val="none" w:sz="0" w:space="0" w:color="auto"/>
        <w:right w:val="none" w:sz="0" w:space="0" w:color="auto"/>
      </w:divBdr>
    </w:div>
    <w:div w:id="1715501744">
      <w:bodyDiv w:val="1"/>
      <w:marLeft w:val="0"/>
      <w:marRight w:val="0"/>
      <w:marTop w:val="0"/>
      <w:marBottom w:val="0"/>
      <w:divBdr>
        <w:top w:val="none" w:sz="0" w:space="0" w:color="auto"/>
        <w:left w:val="none" w:sz="0" w:space="0" w:color="auto"/>
        <w:bottom w:val="none" w:sz="0" w:space="0" w:color="auto"/>
        <w:right w:val="none" w:sz="0" w:space="0" w:color="auto"/>
      </w:divBdr>
    </w:div>
    <w:div w:id="1734616628">
      <w:bodyDiv w:val="1"/>
      <w:marLeft w:val="0"/>
      <w:marRight w:val="0"/>
      <w:marTop w:val="0"/>
      <w:marBottom w:val="0"/>
      <w:divBdr>
        <w:top w:val="none" w:sz="0" w:space="0" w:color="auto"/>
        <w:left w:val="none" w:sz="0" w:space="0" w:color="auto"/>
        <w:bottom w:val="none" w:sz="0" w:space="0" w:color="auto"/>
        <w:right w:val="none" w:sz="0" w:space="0" w:color="auto"/>
      </w:divBdr>
    </w:div>
    <w:div w:id="1739132719">
      <w:bodyDiv w:val="1"/>
      <w:marLeft w:val="0"/>
      <w:marRight w:val="0"/>
      <w:marTop w:val="0"/>
      <w:marBottom w:val="0"/>
      <w:divBdr>
        <w:top w:val="none" w:sz="0" w:space="0" w:color="auto"/>
        <w:left w:val="none" w:sz="0" w:space="0" w:color="auto"/>
        <w:bottom w:val="none" w:sz="0" w:space="0" w:color="auto"/>
        <w:right w:val="none" w:sz="0" w:space="0" w:color="auto"/>
      </w:divBdr>
    </w:div>
    <w:div w:id="1740636444">
      <w:bodyDiv w:val="1"/>
      <w:marLeft w:val="0"/>
      <w:marRight w:val="0"/>
      <w:marTop w:val="0"/>
      <w:marBottom w:val="0"/>
      <w:divBdr>
        <w:top w:val="none" w:sz="0" w:space="0" w:color="auto"/>
        <w:left w:val="none" w:sz="0" w:space="0" w:color="auto"/>
        <w:bottom w:val="none" w:sz="0" w:space="0" w:color="auto"/>
        <w:right w:val="none" w:sz="0" w:space="0" w:color="auto"/>
      </w:divBdr>
    </w:div>
    <w:div w:id="1745226541">
      <w:bodyDiv w:val="1"/>
      <w:marLeft w:val="0"/>
      <w:marRight w:val="0"/>
      <w:marTop w:val="0"/>
      <w:marBottom w:val="0"/>
      <w:divBdr>
        <w:top w:val="none" w:sz="0" w:space="0" w:color="auto"/>
        <w:left w:val="none" w:sz="0" w:space="0" w:color="auto"/>
        <w:bottom w:val="none" w:sz="0" w:space="0" w:color="auto"/>
        <w:right w:val="none" w:sz="0" w:space="0" w:color="auto"/>
      </w:divBdr>
      <w:divsChild>
        <w:div w:id="1633172930">
          <w:marLeft w:val="0"/>
          <w:marRight w:val="0"/>
          <w:marTop w:val="0"/>
          <w:marBottom w:val="0"/>
          <w:divBdr>
            <w:top w:val="none" w:sz="0" w:space="0" w:color="auto"/>
            <w:left w:val="none" w:sz="0" w:space="0" w:color="auto"/>
            <w:bottom w:val="none" w:sz="0" w:space="0" w:color="auto"/>
            <w:right w:val="none" w:sz="0" w:space="0" w:color="auto"/>
          </w:divBdr>
        </w:div>
        <w:div w:id="1213077805">
          <w:marLeft w:val="0"/>
          <w:marRight w:val="0"/>
          <w:marTop w:val="0"/>
          <w:marBottom w:val="0"/>
          <w:divBdr>
            <w:top w:val="none" w:sz="0" w:space="0" w:color="auto"/>
            <w:left w:val="none" w:sz="0" w:space="0" w:color="auto"/>
            <w:bottom w:val="none" w:sz="0" w:space="0" w:color="auto"/>
            <w:right w:val="none" w:sz="0" w:space="0" w:color="auto"/>
          </w:divBdr>
        </w:div>
        <w:div w:id="1940093286">
          <w:marLeft w:val="0"/>
          <w:marRight w:val="0"/>
          <w:marTop w:val="0"/>
          <w:marBottom w:val="0"/>
          <w:divBdr>
            <w:top w:val="none" w:sz="0" w:space="0" w:color="auto"/>
            <w:left w:val="none" w:sz="0" w:space="0" w:color="auto"/>
            <w:bottom w:val="none" w:sz="0" w:space="0" w:color="auto"/>
            <w:right w:val="none" w:sz="0" w:space="0" w:color="auto"/>
          </w:divBdr>
        </w:div>
        <w:div w:id="1998457780">
          <w:marLeft w:val="0"/>
          <w:marRight w:val="0"/>
          <w:marTop w:val="0"/>
          <w:marBottom w:val="0"/>
          <w:divBdr>
            <w:top w:val="none" w:sz="0" w:space="0" w:color="auto"/>
            <w:left w:val="none" w:sz="0" w:space="0" w:color="auto"/>
            <w:bottom w:val="none" w:sz="0" w:space="0" w:color="auto"/>
            <w:right w:val="none" w:sz="0" w:space="0" w:color="auto"/>
          </w:divBdr>
        </w:div>
        <w:div w:id="54402012">
          <w:marLeft w:val="0"/>
          <w:marRight w:val="0"/>
          <w:marTop w:val="0"/>
          <w:marBottom w:val="0"/>
          <w:divBdr>
            <w:top w:val="none" w:sz="0" w:space="0" w:color="auto"/>
            <w:left w:val="none" w:sz="0" w:space="0" w:color="auto"/>
            <w:bottom w:val="none" w:sz="0" w:space="0" w:color="auto"/>
            <w:right w:val="none" w:sz="0" w:space="0" w:color="auto"/>
          </w:divBdr>
        </w:div>
      </w:divsChild>
    </w:div>
    <w:div w:id="1748725892">
      <w:bodyDiv w:val="1"/>
      <w:marLeft w:val="0"/>
      <w:marRight w:val="0"/>
      <w:marTop w:val="0"/>
      <w:marBottom w:val="0"/>
      <w:divBdr>
        <w:top w:val="none" w:sz="0" w:space="0" w:color="auto"/>
        <w:left w:val="none" w:sz="0" w:space="0" w:color="auto"/>
        <w:bottom w:val="none" w:sz="0" w:space="0" w:color="auto"/>
        <w:right w:val="none" w:sz="0" w:space="0" w:color="auto"/>
      </w:divBdr>
    </w:div>
    <w:div w:id="1750469243">
      <w:bodyDiv w:val="1"/>
      <w:marLeft w:val="0"/>
      <w:marRight w:val="0"/>
      <w:marTop w:val="0"/>
      <w:marBottom w:val="0"/>
      <w:divBdr>
        <w:top w:val="none" w:sz="0" w:space="0" w:color="auto"/>
        <w:left w:val="none" w:sz="0" w:space="0" w:color="auto"/>
        <w:bottom w:val="none" w:sz="0" w:space="0" w:color="auto"/>
        <w:right w:val="none" w:sz="0" w:space="0" w:color="auto"/>
      </w:divBdr>
    </w:div>
    <w:div w:id="1768499495">
      <w:bodyDiv w:val="1"/>
      <w:marLeft w:val="0"/>
      <w:marRight w:val="0"/>
      <w:marTop w:val="0"/>
      <w:marBottom w:val="0"/>
      <w:divBdr>
        <w:top w:val="none" w:sz="0" w:space="0" w:color="auto"/>
        <w:left w:val="none" w:sz="0" w:space="0" w:color="auto"/>
        <w:bottom w:val="none" w:sz="0" w:space="0" w:color="auto"/>
        <w:right w:val="none" w:sz="0" w:space="0" w:color="auto"/>
      </w:divBdr>
    </w:div>
    <w:div w:id="1774276699">
      <w:bodyDiv w:val="1"/>
      <w:marLeft w:val="0"/>
      <w:marRight w:val="0"/>
      <w:marTop w:val="0"/>
      <w:marBottom w:val="0"/>
      <w:divBdr>
        <w:top w:val="none" w:sz="0" w:space="0" w:color="auto"/>
        <w:left w:val="none" w:sz="0" w:space="0" w:color="auto"/>
        <w:bottom w:val="none" w:sz="0" w:space="0" w:color="auto"/>
        <w:right w:val="none" w:sz="0" w:space="0" w:color="auto"/>
      </w:divBdr>
    </w:div>
    <w:div w:id="1785926259">
      <w:bodyDiv w:val="1"/>
      <w:marLeft w:val="0"/>
      <w:marRight w:val="0"/>
      <w:marTop w:val="0"/>
      <w:marBottom w:val="0"/>
      <w:divBdr>
        <w:top w:val="none" w:sz="0" w:space="0" w:color="auto"/>
        <w:left w:val="none" w:sz="0" w:space="0" w:color="auto"/>
        <w:bottom w:val="none" w:sz="0" w:space="0" w:color="auto"/>
        <w:right w:val="none" w:sz="0" w:space="0" w:color="auto"/>
      </w:divBdr>
    </w:div>
    <w:div w:id="1804082216">
      <w:bodyDiv w:val="1"/>
      <w:marLeft w:val="0"/>
      <w:marRight w:val="0"/>
      <w:marTop w:val="0"/>
      <w:marBottom w:val="0"/>
      <w:divBdr>
        <w:top w:val="none" w:sz="0" w:space="0" w:color="auto"/>
        <w:left w:val="none" w:sz="0" w:space="0" w:color="auto"/>
        <w:bottom w:val="none" w:sz="0" w:space="0" w:color="auto"/>
        <w:right w:val="none" w:sz="0" w:space="0" w:color="auto"/>
      </w:divBdr>
    </w:div>
    <w:div w:id="1820539944">
      <w:bodyDiv w:val="1"/>
      <w:marLeft w:val="0"/>
      <w:marRight w:val="0"/>
      <w:marTop w:val="0"/>
      <w:marBottom w:val="0"/>
      <w:divBdr>
        <w:top w:val="none" w:sz="0" w:space="0" w:color="auto"/>
        <w:left w:val="none" w:sz="0" w:space="0" w:color="auto"/>
        <w:bottom w:val="none" w:sz="0" w:space="0" w:color="auto"/>
        <w:right w:val="none" w:sz="0" w:space="0" w:color="auto"/>
      </w:divBdr>
    </w:div>
    <w:div w:id="1821992716">
      <w:bodyDiv w:val="1"/>
      <w:marLeft w:val="0"/>
      <w:marRight w:val="0"/>
      <w:marTop w:val="0"/>
      <w:marBottom w:val="0"/>
      <w:divBdr>
        <w:top w:val="none" w:sz="0" w:space="0" w:color="auto"/>
        <w:left w:val="none" w:sz="0" w:space="0" w:color="auto"/>
        <w:bottom w:val="none" w:sz="0" w:space="0" w:color="auto"/>
        <w:right w:val="none" w:sz="0" w:space="0" w:color="auto"/>
      </w:divBdr>
      <w:divsChild>
        <w:div w:id="1760172323">
          <w:marLeft w:val="0"/>
          <w:marRight w:val="0"/>
          <w:marTop w:val="0"/>
          <w:marBottom w:val="0"/>
          <w:divBdr>
            <w:top w:val="none" w:sz="0" w:space="0" w:color="auto"/>
            <w:left w:val="none" w:sz="0" w:space="0" w:color="auto"/>
            <w:bottom w:val="none" w:sz="0" w:space="0" w:color="auto"/>
            <w:right w:val="none" w:sz="0" w:space="0" w:color="auto"/>
          </w:divBdr>
        </w:div>
        <w:div w:id="1516191387">
          <w:marLeft w:val="0"/>
          <w:marRight w:val="0"/>
          <w:marTop w:val="0"/>
          <w:marBottom w:val="0"/>
          <w:divBdr>
            <w:top w:val="none" w:sz="0" w:space="0" w:color="auto"/>
            <w:left w:val="none" w:sz="0" w:space="0" w:color="auto"/>
            <w:bottom w:val="none" w:sz="0" w:space="0" w:color="auto"/>
            <w:right w:val="none" w:sz="0" w:space="0" w:color="auto"/>
          </w:divBdr>
        </w:div>
        <w:div w:id="1708337187">
          <w:marLeft w:val="0"/>
          <w:marRight w:val="0"/>
          <w:marTop w:val="0"/>
          <w:marBottom w:val="0"/>
          <w:divBdr>
            <w:top w:val="none" w:sz="0" w:space="0" w:color="auto"/>
            <w:left w:val="none" w:sz="0" w:space="0" w:color="auto"/>
            <w:bottom w:val="none" w:sz="0" w:space="0" w:color="auto"/>
            <w:right w:val="none" w:sz="0" w:space="0" w:color="auto"/>
          </w:divBdr>
        </w:div>
      </w:divsChild>
    </w:div>
    <w:div w:id="1841038737">
      <w:bodyDiv w:val="1"/>
      <w:marLeft w:val="0"/>
      <w:marRight w:val="0"/>
      <w:marTop w:val="0"/>
      <w:marBottom w:val="0"/>
      <w:divBdr>
        <w:top w:val="none" w:sz="0" w:space="0" w:color="auto"/>
        <w:left w:val="none" w:sz="0" w:space="0" w:color="auto"/>
        <w:bottom w:val="none" w:sz="0" w:space="0" w:color="auto"/>
        <w:right w:val="none" w:sz="0" w:space="0" w:color="auto"/>
      </w:divBdr>
    </w:div>
    <w:div w:id="1847935912">
      <w:bodyDiv w:val="1"/>
      <w:marLeft w:val="0"/>
      <w:marRight w:val="0"/>
      <w:marTop w:val="0"/>
      <w:marBottom w:val="0"/>
      <w:divBdr>
        <w:top w:val="none" w:sz="0" w:space="0" w:color="auto"/>
        <w:left w:val="none" w:sz="0" w:space="0" w:color="auto"/>
        <w:bottom w:val="none" w:sz="0" w:space="0" w:color="auto"/>
        <w:right w:val="none" w:sz="0" w:space="0" w:color="auto"/>
      </w:divBdr>
    </w:div>
    <w:div w:id="1848132095">
      <w:bodyDiv w:val="1"/>
      <w:marLeft w:val="0"/>
      <w:marRight w:val="0"/>
      <w:marTop w:val="0"/>
      <w:marBottom w:val="0"/>
      <w:divBdr>
        <w:top w:val="none" w:sz="0" w:space="0" w:color="auto"/>
        <w:left w:val="none" w:sz="0" w:space="0" w:color="auto"/>
        <w:bottom w:val="none" w:sz="0" w:space="0" w:color="auto"/>
        <w:right w:val="none" w:sz="0" w:space="0" w:color="auto"/>
      </w:divBdr>
    </w:div>
    <w:div w:id="1858689961">
      <w:bodyDiv w:val="1"/>
      <w:marLeft w:val="0"/>
      <w:marRight w:val="0"/>
      <w:marTop w:val="0"/>
      <w:marBottom w:val="0"/>
      <w:divBdr>
        <w:top w:val="none" w:sz="0" w:space="0" w:color="auto"/>
        <w:left w:val="none" w:sz="0" w:space="0" w:color="auto"/>
        <w:bottom w:val="none" w:sz="0" w:space="0" w:color="auto"/>
        <w:right w:val="none" w:sz="0" w:space="0" w:color="auto"/>
      </w:divBdr>
    </w:div>
    <w:div w:id="1871800849">
      <w:bodyDiv w:val="1"/>
      <w:marLeft w:val="0"/>
      <w:marRight w:val="0"/>
      <w:marTop w:val="0"/>
      <w:marBottom w:val="0"/>
      <w:divBdr>
        <w:top w:val="none" w:sz="0" w:space="0" w:color="auto"/>
        <w:left w:val="none" w:sz="0" w:space="0" w:color="auto"/>
        <w:bottom w:val="none" w:sz="0" w:space="0" w:color="auto"/>
        <w:right w:val="none" w:sz="0" w:space="0" w:color="auto"/>
      </w:divBdr>
    </w:div>
    <w:div w:id="1880242644">
      <w:bodyDiv w:val="1"/>
      <w:marLeft w:val="0"/>
      <w:marRight w:val="0"/>
      <w:marTop w:val="0"/>
      <w:marBottom w:val="0"/>
      <w:divBdr>
        <w:top w:val="none" w:sz="0" w:space="0" w:color="auto"/>
        <w:left w:val="none" w:sz="0" w:space="0" w:color="auto"/>
        <w:bottom w:val="none" w:sz="0" w:space="0" w:color="auto"/>
        <w:right w:val="none" w:sz="0" w:space="0" w:color="auto"/>
      </w:divBdr>
    </w:div>
    <w:div w:id="1883906225">
      <w:bodyDiv w:val="1"/>
      <w:marLeft w:val="0"/>
      <w:marRight w:val="0"/>
      <w:marTop w:val="0"/>
      <w:marBottom w:val="0"/>
      <w:divBdr>
        <w:top w:val="none" w:sz="0" w:space="0" w:color="auto"/>
        <w:left w:val="none" w:sz="0" w:space="0" w:color="auto"/>
        <w:bottom w:val="none" w:sz="0" w:space="0" w:color="auto"/>
        <w:right w:val="none" w:sz="0" w:space="0" w:color="auto"/>
      </w:divBdr>
    </w:div>
    <w:div w:id="1902517493">
      <w:bodyDiv w:val="1"/>
      <w:marLeft w:val="0"/>
      <w:marRight w:val="0"/>
      <w:marTop w:val="0"/>
      <w:marBottom w:val="0"/>
      <w:divBdr>
        <w:top w:val="none" w:sz="0" w:space="0" w:color="auto"/>
        <w:left w:val="none" w:sz="0" w:space="0" w:color="auto"/>
        <w:bottom w:val="none" w:sz="0" w:space="0" w:color="auto"/>
        <w:right w:val="none" w:sz="0" w:space="0" w:color="auto"/>
      </w:divBdr>
    </w:div>
    <w:div w:id="1912537439">
      <w:bodyDiv w:val="1"/>
      <w:marLeft w:val="0"/>
      <w:marRight w:val="0"/>
      <w:marTop w:val="0"/>
      <w:marBottom w:val="0"/>
      <w:divBdr>
        <w:top w:val="none" w:sz="0" w:space="0" w:color="auto"/>
        <w:left w:val="none" w:sz="0" w:space="0" w:color="auto"/>
        <w:bottom w:val="none" w:sz="0" w:space="0" w:color="auto"/>
        <w:right w:val="none" w:sz="0" w:space="0" w:color="auto"/>
      </w:divBdr>
    </w:div>
    <w:div w:id="1913345051">
      <w:bodyDiv w:val="1"/>
      <w:marLeft w:val="0"/>
      <w:marRight w:val="0"/>
      <w:marTop w:val="0"/>
      <w:marBottom w:val="0"/>
      <w:divBdr>
        <w:top w:val="none" w:sz="0" w:space="0" w:color="auto"/>
        <w:left w:val="none" w:sz="0" w:space="0" w:color="auto"/>
        <w:bottom w:val="none" w:sz="0" w:space="0" w:color="auto"/>
        <w:right w:val="none" w:sz="0" w:space="0" w:color="auto"/>
      </w:divBdr>
    </w:div>
    <w:div w:id="1924532203">
      <w:bodyDiv w:val="1"/>
      <w:marLeft w:val="0"/>
      <w:marRight w:val="0"/>
      <w:marTop w:val="0"/>
      <w:marBottom w:val="0"/>
      <w:divBdr>
        <w:top w:val="none" w:sz="0" w:space="0" w:color="auto"/>
        <w:left w:val="none" w:sz="0" w:space="0" w:color="auto"/>
        <w:bottom w:val="none" w:sz="0" w:space="0" w:color="auto"/>
        <w:right w:val="none" w:sz="0" w:space="0" w:color="auto"/>
      </w:divBdr>
    </w:div>
    <w:div w:id="1932003263">
      <w:bodyDiv w:val="1"/>
      <w:marLeft w:val="0"/>
      <w:marRight w:val="0"/>
      <w:marTop w:val="0"/>
      <w:marBottom w:val="0"/>
      <w:divBdr>
        <w:top w:val="none" w:sz="0" w:space="0" w:color="auto"/>
        <w:left w:val="none" w:sz="0" w:space="0" w:color="auto"/>
        <w:bottom w:val="none" w:sz="0" w:space="0" w:color="auto"/>
        <w:right w:val="none" w:sz="0" w:space="0" w:color="auto"/>
      </w:divBdr>
    </w:div>
    <w:div w:id="1943295918">
      <w:bodyDiv w:val="1"/>
      <w:marLeft w:val="0"/>
      <w:marRight w:val="0"/>
      <w:marTop w:val="0"/>
      <w:marBottom w:val="0"/>
      <w:divBdr>
        <w:top w:val="none" w:sz="0" w:space="0" w:color="auto"/>
        <w:left w:val="none" w:sz="0" w:space="0" w:color="auto"/>
        <w:bottom w:val="none" w:sz="0" w:space="0" w:color="auto"/>
        <w:right w:val="none" w:sz="0" w:space="0" w:color="auto"/>
      </w:divBdr>
    </w:div>
    <w:div w:id="1947342301">
      <w:bodyDiv w:val="1"/>
      <w:marLeft w:val="0"/>
      <w:marRight w:val="0"/>
      <w:marTop w:val="0"/>
      <w:marBottom w:val="0"/>
      <w:divBdr>
        <w:top w:val="none" w:sz="0" w:space="0" w:color="auto"/>
        <w:left w:val="none" w:sz="0" w:space="0" w:color="auto"/>
        <w:bottom w:val="none" w:sz="0" w:space="0" w:color="auto"/>
        <w:right w:val="none" w:sz="0" w:space="0" w:color="auto"/>
      </w:divBdr>
    </w:div>
    <w:div w:id="1947536831">
      <w:bodyDiv w:val="1"/>
      <w:marLeft w:val="0"/>
      <w:marRight w:val="0"/>
      <w:marTop w:val="0"/>
      <w:marBottom w:val="0"/>
      <w:divBdr>
        <w:top w:val="none" w:sz="0" w:space="0" w:color="auto"/>
        <w:left w:val="none" w:sz="0" w:space="0" w:color="auto"/>
        <w:bottom w:val="none" w:sz="0" w:space="0" w:color="auto"/>
        <w:right w:val="none" w:sz="0" w:space="0" w:color="auto"/>
      </w:divBdr>
    </w:div>
    <w:div w:id="1962496750">
      <w:bodyDiv w:val="1"/>
      <w:marLeft w:val="0"/>
      <w:marRight w:val="0"/>
      <w:marTop w:val="0"/>
      <w:marBottom w:val="0"/>
      <w:divBdr>
        <w:top w:val="none" w:sz="0" w:space="0" w:color="auto"/>
        <w:left w:val="none" w:sz="0" w:space="0" w:color="auto"/>
        <w:bottom w:val="none" w:sz="0" w:space="0" w:color="auto"/>
        <w:right w:val="none" w:sz="0" w:space="0" w:color="auto"/>
      </w:divBdr>
    </w:div>
    <w:div w:id="1967615607">
      <w:bodyDiv w:val="1"/>
      <w:marLeft w:val="0"/>
      <w:marRight w:val="0"/>
      <w:marTop w:val="0"/>
      <w:marBottom w:val="0"/>
      <w:divBdr>
        <w:top w:val="none" w:sz="0" w:space="0" w:color="auto"/>
        <w:left w:val="none" w:sz="0" w:space="0" w:color="auto"/>
        <w:bottom w:val="none" w:sz="0" w:space="0" w:color="auto"/>
        <w:right w:val="none" w:sz="0" w:space="0" w:color="auto"/>
      </w:divBdr>
    </w:div>
    <w:div w:id="1972787342">
      <w:bodyDiv w:val="1"/>
      <w:marLeft w:val="0"/>
      <w:marRight w:val="0"/>
      <w:marTop w:val="0"/>
      <w:marBottom w:val="0"/>
      <w:divBdr>
        <w:top w:val="none" w:sz="0" w:space="0" w:color="auto"/>
        <w:left w:val="none" w:sz="0" w:space="0" w:color="auto"/>
        <w:bottom w:val="none" w:sz="0" w:space="0" w:color="auto"/>
        <w:right w:val="none" w:sz="0" w:space="0" w:color="auto"/>
      </w:divBdr>
    </w:div>
    <w:div w:id="1975140168">
      <w:bodyDiv w:val="1"/>
      <w:marLeft w:val="0"/>
      <w:marRight w:val="0"/>
      <w:marTop w:val="0"/>
      <w:marBottom w:val="0"/>
      <w:divBdr>
        <w:top w:val="none" w:sz="0" w:space="0" w:color="auto"/>
        <w:left w:val="none" w:sz="0" w:space="0" w:color="auto"/>
        <w:bottom w:val="none" w:sz="0" w:space="0" w:color="auto"/>
        <w:right w:val="none" w:sz="0" w:space="0" w:color="auto"/>
      </w:divBdr>
    </w:div>
    <w:div w:id="1991132459">
      <w:bodyDiv w:val="1"/>
      <w:marLeft w:val="0"/>
      <w:marRight w:val="0"/>
      <w:marTop w:val="0"/>
      <w:marBottom w:val="0"/>
      <w:divBdr>
        <w:top w:val="none" w:sz="0" w:space="0" w:color="auto"/>
        <w:left w:val="none" w:sz="0" w:space="0" w:color="auto"/>
        <w:bottom w:val="none" w:sz="0" w:space="0" w:color="auto"/>
        <w:right w:val="none" w:sz="0" w:space="0" w:color="auto"/>
      </w:divBdr>
      <w:divsChild>
        <w:div w:id="958607909">
          <w:marLeft w:val="0"/>
          <w:marRight w:val="0"/>
          <w:marTop w:val="0"/>
          <w:marBottom w:val="0"/>
          <w:divBdr>
            <w:top w:val="none" w:sz="0" w:space="0" w:color="auto"/>
            <w:left w:val="none" w:sz="0" w:space="0" w:color="auto"/>
            <w:bottom w:val="none" w:sz="0" w:space="0" w:color="auto"/>
            <w:right w:val="none" w:sz="0" w:space="0" w:color="auto"/>
          </w:divBdr>
          <w:divsChild>
            <w:div w:id="1974870110">
              <w:marLeft w:val="0"/>
              <w:marRight w:val="0"/>
              <w:marTop w:val="0"/>
              <w:marBottom w:val="0"/>
              <w:divBdr>
                <w:top w:val="none" w:sz="0" w:space="0" w:color="auto"/>
                <w:left w:val="none" w:sz="0" w:space="0" w:color="auto"/>
                <w:bottom w:val="none" w:sz="0" w:space="0" w:color="auto"/>
                <w:right w:val="none" w:sz="0" w:space="0" w:color="auto"/>
              </w:divBdr>
            </w:div>
          </w:divsChild>
        </w:div>
        <w:div w:id="594824647">
          <w:marLeft w:val="0"/>
          <w:marRight w:val="0"/>
          <w:marTop w:val="0"/>
          <w:marBottom w:val="0"/>
          <w:divBdr>
            <w:top w:val="none" w:sz="0" w:space="0" w:color="auto"/>
            <w:left w:val="none" w:sz="0" w:space="0" w:color="auto"/>
            <w:bottom w:val="none" w:sz="0" w:space="0" w:color="auto"/>
            <w:right w:val="none" w:sz="0" w:space="0" w:color="auto"/>
          </w:divBdr>
          <w:divsChild>
            <w:div w:id="12875405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994293019">
      <w:bodyDiv w:val="1"/>
      <w:marLeft w:val="0"/>
      <w:marRight w:val="0"/>
      <w:marTop w:val="0"/>
      <w:marBottom w:val="0"/>
      <w:divBdr>
        <w:top w:val="none" w:sz="0" w:space="0" w:color="auto"/>
        <w:left w:val="none" w:sz="0" w:space="0" w:color="auto"/>
        <w:bottom w:val="none" w:sz="0" w:space="0" w:color="auto"/>
        <w:right w:val="none" w:sz="0" w:space="0" w:color="auto"/>
      </w:divBdr>
    </w:div>
    <w:div w:id="2004621520">
      <w:bodyDiv w:val="1"/>
      <w:marLeft w:val="0"/>
      <w:marRight w:val="0"/>
      <w:marTop w:val="0"/>
      <w:marBottom w:val="0"/>
      <w:divBdr>
        <w:top w:val="none" w:sz="0" w:space="0" w:color="auto"/>
        <w:left w:val="none" w:sz="0" w:space="0" w:color="auto"/>
        <w:bottom w:val="none" w:sz="0" w:space="0" w:color="auto"/>
        <w:right w:val="none" w:sz="0" w:space="0" w:color="auto"/>
      </w:divBdr>
    </w:div>
    <w:div w:id="2012022289">
      <w:bodyDiv w:val="1"/>
      <w:marLeft w:val="0"/>
      <w:marRight w:val="0"/>
      <w:marTop w:val="0"/>
      <w:marBottom w:val="0"/>
      <w:divBdr>
        <w:top w:val="none" w:sz="0" w:space="0" w:color="auto"/>
        <w:left w:val="none" w:sz="0" w:space="0" w:color="auto"/>
        <w:bottom w:val="none" w:sz="0" w:space="0" w:color="auto"/>
        <w:right w:val="none" w:sz="0" w:space="0" w:color="auto"/>
      </w:divBdr>
    </w:div>
    <w:div w:id="2027755205">
      <w:bodyDiv w:val="1"/>
      <w:marLeft w:val="0"/>
      <w:marRight w:val="0"/>
      <w:marTop w:val="0"/>
      <w:marBottom w:val="0"/>
      <w:divBdr>
        <w:top w:val="none" w:sz="0" w:space="0" w:color="auto"/>
        <w:left w:val="none" w:sz="0" w:space="0" w:color="auto"/>
        <w:bottom w:val="none" w:sz="0" w:space="0" w:color="auto"/>
        <w:right w:val="none" w:sz="0" w:space="0" w:color="auto"/>
      </w:divBdr>
    </w:div>
    <w:div w:id="2030132190">
      <w:bodyDiv w:val="1"/>
      <w:marLeft w:val="0"/>
      <w:marRight w:val="0"/>
      <w:marTop w:val="0"/>
      <w:marBottom w:val="0"/>
      <w:divBdr>
        <w:top w:val="none" w:sz="0" w:space="0" w:color="auto"/>
        <w:left w:val="none" w:sz="0" w:space="0" w:color="auto"/>
        <w:bottom w:val="none" w:sz="0" w:space="0" w:color="auto"/>
        <w:right w:val="none" w:sz="0" w:space="0" w:color="auto"/>
      </w:divBdr>
    </w:div>
    <w:div w:id="2038658344">
      <w:bodyDiv w:val="1"/>
      <w:marLeft w:val="0"/>
      <w:marRight w:val="0"/>
      <w:marTop w:val="0"/>
      <w:marBottom w:val="0"/>
      <w:divBdr>
        <w:top w:val="none" w:sz="0" w:space="0" w:color="auto"/>
        <w:left w:val="none" w:sz="0" w:space="0" w:color="auto"/>
        <w:bottom w:val="none" w:sz="0" w:space="0" w:color="auto"/>
        <w:right w:val="none" w:sz="0" w:space="0" w:color="auto"/>
      </w:divBdr>
    </w:div>
    <w:div w:id="2047560037">
      <w:bodyDiv w:val="1"/>
      <w:marLeft w:val="0"/>
      <w:marRight w:val="0"/>
      <w:marTop w:val="0"/>
      <w:marBottom w:val="0"/>
      <w:divBdr>
        <w:top w:val="none" w:sz="0" w:space="0" w:color="auto"/>
        <w:left w:val="none" w:sz="0" w:space="0" w:color="auto"/>
        <w:bottom w:val="none" w:sz="0" w:space="0" w:color="auto"/>
        <w:right w:val="none" w:sz="0" w:space="0" w:color="auto"/>
      </w:divBdr>
    </w:div>
    <w:div w:id="2047869841">
      <w:bodyDiv w:val="1"/>
      <w:marLeft w:val="0"/>
      <w:marRight w:val="0"/>
      <w:marTop w:val="0"/>
      <w:marBottom w:val="0"/>
      <w:divBdr>
        <w:top w:val="none" w:sz="0" w:space="0" w:color="auto"/>
        <w:left w:val="none" w:sz="0" w:space="0" w:color="auto"/>
        <w:bottom w:val="none" w:sz="0" w:space="0" w:color="auto"/>
        <w:right w:val="none" w:sz="0" w:space="0" w:color="auto"/>
      </w:divBdr>
    </w:div>
    <w:div w:id="2054571617">
      <w:bodyDiv w:val="1"/>
      <w:marLeft w:val="0"/>
      <w:marRight w:val="0"/>
      <w:marTop w:val="0"/>
      <w:marBottom w:val="0"/>
      <w:divBdr>
        <w:top w:val="none" w:sz="0" w:space="0" w:color="auto"/>
        <w:left w:val="none" w:sz="0" w:space="0" w:color="auto"/>
        <w:bottom w:val="none" w:sz="0" w:space="0" w:color="auto"/>
        <w:right w:val="none" w:sz="0" w:space="0" w:color="auto"/>
      </w:divBdr>
    </w:div>
    <w:div w:id="2055764804">
      <w:bodyDiv w:val="1"/>
      <w:marLeft w:val="0"/>
      <w:marRight w:val="0"/>
      <w:marTop w:val="0"/>
      <w:marBottom w:val="0"/>
      <w:divBdr>
        <w:top w:val="none" w:sz="0" w:space="0" w:color="auto"/>
        <w:left w:val="none" w:sz="0" w:space="0" w:color="auto"/>
        <w:bottom w:val="none" w:sz="0" w:space="0" w:color="auto"/>
        <w:right w:val="none" w:sz="0" w:space="0" w:color="auto"/>
      </w:divBdr>
    </w:div>
    <w:div w:id="2064283872">
      <w:bodyDiv w:val="1"/>
      <w:marLeft w:val="0"/>
      <w:marRight w:val="0"/>
      <w:marTop w:val="0"/>
      <w:marBottom w:val="0"/>
      <w:divBdr>
        <w:top w:val="none" w:sz="0" w:space="0" w:color="auto"/>
        <w:left w:val="none" w:sz="0" w:space="0" w:color="auto"/>
        <w:bottom w:val="none" w:sz="0" w:space="0" w:color="auto"/>
        <w:right w:val="none" w:sz="0" w:space="0" w:color="auto"/>
      </w:divBdr>
    </w:div>
    <w:div w:id="2066684470">
      <w:bodyDiv w:val="1"/>
      <w:marLeft w:val="0"/>
      <w:marRight w:val="0"/>
      <w:marTop w:val="0"/>
      <w:marBottom w:val="0"/>
      <w:divBdr>
        <w:top w:val="none" w:sz="0" w:space="0" w:color="auto"/>
        <w:left w:val="none" w:sz="0" w:space="0" w:color="auto"/>
        <w:bottom w:val="none" w:sz="0" w:space="0" w:color="auto"/>
        <w:right w:val="none" w:sz="0" w:space="0" w:color="auto"/>
      </w:divBdr>
    </w:div>
    <w:div w:id="2081516718">
      <w:bodyDiv w:val="1"/>
      <w:marLeft w:val="0"/>
      <w:marRight w:val="0"/>
      <w:marTop w:val="0"/>
      <w:marBottom w:val="0"/>
      <w:divBdr>
        <w:top w:val="none" w:sz="0" w:space="0" w:color="auto"/>
        <w:left w:val="none" w:sz="0" w:space="0" w:color="auto"/>
        <w:bottom w:val="none" w:sz="0" w:space="0" w:color="auto"/>
        <w:right w:val="none" w:sz="0" w:space="0" w:color="auto"/>
      </w:divBdr>
    </w:div>
    <w:div w:id="2081831747">
      <w:bodyDiv w:val="1"/>
      <w:marLeft w:val="0"/>
      <w:marRight w:val="0"/>
      <w:marTop w:val="0"/>
      <w:marBottom w:val="0"/>
      <w:divBdr>
        <w:top w:val="none" w:sz="0" w:space="0" w:color="auto"/>
        <w:left w:val="none" w:sz="0" w:space="0" w:color="auto"/>
        <w:bottom w:val="none" w:sz="0" w:space="0" w:color="auto"/>
        <w:right w:val="none" w:sz="0" w:space="0" w:color="auto"/>
      </w:divBdr>
    </w:div>
    <w:div w:id="2087606095">
      <w:bodyDiv w:val="1"/>
      <w:marLeft w:val="0"/>
      <w:marRight w:val="0"/>
      <w:marTop w:val="0"/>
      <w:marBottom w:val="0"/>
      <w:divBdr>
        <w:top w:val="none" w:sz="0" w:space="0" w:color="auto"/>
        <w:left w:val="none" w:sz="0" w:space="0" w:color="auto"/>
        <w:bottom w:val="none" w:sz="0" w:space="0" w:color="auto"/>
        <w:right w:val="none" w:sz="0" w:space="0" w:color="auto"/>
      </w:divBdr>
    </w:div>
    <w:div w:id="2089770853">
      <w:bodyDiv w:val="1"/>
      <w:marLeft w:val="0"/>
      <w:marRight w:val="0"/>
      <w:marTop w:val="0"/>
      <w:marBottom w:val="0"/>
      <w:divBdr>
        <w:top w:val="none" w:sz="0" w:space="0" w:color="auto"/>
        <w:left w:val="none" w:sz="0" w:space="0" w:color="auto"/>
        <w:bottom w:val="none" w:sz="0" w:space="0" w:color="auto"/>
        <w:right w:val="none" w:sz="0" w:space="0" w:color="auto"/>
      </w:divBdr>
    </w:div>
    <w:div w:id="2092921123">
      <w:bodyDiv w:val="1"/>
      <w:marLeft w:val="0"/>
      <w:marRight w:val="0"/>
      <w:marTop w:val="0"/>
      <w:marBottom w:val="0"/>
      <w:divBdr>
        <w:top w:val="none" w:sz="0" w:space="0" w:color="auto"/>
        <w:left w:val="none" w:sz="0" w:space="0" w:color="auto"/>
        <w:bottom w:val="none" w:sz="0" w:space="0" w:color="auto"/>
        <w:right w:val="none" w:sz="0" w:space="0" w:color="auto"/>
      </w:divBdr>
    </w:div>
    <w:div w:id="2104570816">
      <w:bodyDiv w:val="1"/>
      <w:marLeft w:val="0"/>
      <w:marRight w:val="0"/>
      <w:marTop w:val="0"/>
      <w:marBottom w:val="0"/>
      <w:divBdr>
        <w:top w:val="none" w:sz="0" w:space="0" w:color="auto"/>
        <w:left w:val="none" w:sz="0" w:space="0" w:color="auto"/>
        <w:bottom w:val="none" w:sz="0" w:space="0" w:color="auto"/>
        <w:right w:val="none" w:sz="0" w:space="0" w:color="auto"/>
      </w:divBdr>
    </w:div>
    <w:div w:id="2110201567">
      <w:bodyDiv w:val="1"/>
      <w:marLeft w:val="0"/>
      <w:marRight w:val="0"/>
      <w:marTop w:val="0"/>
      <w:marBottom w:val="0"/>
      <w:divBdr>
        <w:top w:val="none" w:sz="0" w:space="0" w:color="auto"/>
        <w:left w:val="none" w:sz="0" w:space="0" w:color="auto"/>
        <w:bottom w:val="none" w:sz="0" w:space="0" w:color="auto"/>
        <w:right w:val="none" w:sz="0" w:space="0" w:color="auto"/>
      </w:divBdr>
    </w:div>
    <w:div w:id="2113354900">
      <w:bodyDiv w:val="1"/>
      <w:marLeft w:val="0"/>
      <w:marRight w:val="0"/>
      <w:marTop w:val="0"/>
      <w:marBottom w:val="0"/>
      <w:divBdr>
        <w:top w:val="none" w:sz="0" w:space="0" w:color="auto"/>
        <w:left w:val="none" w:sz="0" w:space="0" w:color="auto"/>
        <w:bottom w:val="none" w:sz="0" w:space="0" w:color="auto"/>
        <w:right w:val="none" w:sz="0" w:space="0" w:color="auto"/>
      </w:divBdr>
      <w:divsChild>
        <w:div w:id="1939369477">
          <w:marLeft w:val="0"/>
          <w:marRight w:val="0"/>
          <w:marTop w:val="0"/>
          <w:marBottom w:val="0"/>
          <w:divBdr>
            <w:top w:val="none" w:sz="0" w:space="0" w:color="auto"/>
            <w:left w:val="none" w:sz="0" w:space="0" w:color="auto"/>
            <w:bottom w:val="none" w:sz="0" w:space="0" w:color="auto"/>
            <w:right w:val="none" w:sz="0" w:space="0" w:color="auto"/>
          </w:divBdr>
        </w:div>
        <w:div w:id="1711300237">
          <w:marLeft w:val="0"/>
          <w:marRight w:val="0"/>
          <w:marTop w:val="0"/>
          <w:marBottom w:val="0"/>
          <w:divBdr>
            <w:top w:val="none" w:sz="0" w:space="0" w:color="auto"/>
            <w:left w:val="none" w:sz="0" w:space="0" w:color="auto"/>
            <w:bottom w:val="none" w:sz="0" w:space="0" w:color="auto"/>
            <w:right w:val="none" w:sz="0" w:space="0" w:color="auto"/>
          </w:divBdr>
        </w:div>
        <w:div w:id="1855606344">
          <w:marLeft w:val="0"/>
          <w:marRight w:val="0"/>
          <w:marTop w:val="0"/>
          <w:marBottom w:val="0"/>
          <w:divBdr>
            <w:top w:val="none" w:sz="0" w:space="0" w:color="auto"/>
            <w:left w:val="none" w:sz="0" w:space="0" w:color="auto"/>
            <w:bottom w:val="none" w:sz="0" w:space="0" w:color="auto"/>
            <w:right w:val="none" w:sz="0" w:space="0" w:color="auto"/>
          </w:divBdr>
        </w:div>
        <w:div w:id="1243756497">
          <w:marLeft w:val="0"/>
          <w:marRight w:val="0"/>
          <w:marTop w:val="0"/>
          <w:marBottom w:val="0"/>
          <w:divBdr>
            <w:top w:val="none" w:sz="0" w:space="0" w:color="auto"/>
            <w:left w:val="none" w:sz="0" w:space="0" w:color="auto"/>
            <w:bottom w:val="none" w:sz="0" w:space="0" w:color="auto"/>
            <w:right w:val="none" w:sz="0" w:space="0" w:color="auto"/>
          </w:divBdr>
        </w:div>
        <w:div w:id="1446079264">
          <w:marLeft w:val="0"/>
          <w:marRight w:val="0"/>
          <w:marTop w:val="0"/>
          <w:marBottom w:val="0"/>
          <w:divBdr>
            <w:top w:val="none" w:sz="0" w:space="0" w:color="auto"/>
            <w:left w:val="none" w:sz="0" w:space="0" w:color="auto"/>
            <w:bottom w:val="none" w:sz="0" w:space="0" w:color="auto"/>
            <w:right w:val="none" w:sz="0" w:space="0" w:color="auto"/>
          </w:divBdr>
        </w:div>
        <w:div w:id="1617978806">
          <w:marLeft w:val="0"/>
          <w:marRight w:val="0"/>
          <w:marTop w:val="0"/>
          <w:marBottom w:val="0"/>
          <w:divBdr>
            <w:top w:val="none" w:sz="0" w:space="0" w:color="auto"/>
            <w:left w:val="none" w:sz="0" w:space="0" w:color="auto"/>
            <w:bottom w:val="none" w:sz="0" w:space="0" w:color="auto"/>
            <w:right w:val="none" w:sz="0" w:space="0" w:color="auto"/>
          </w:divBdr>
        </w:div>
        <w:div w:id="491914752">
          <w:marLeft w:val="0"/>
          <w:marRight w:val="0"/>
          <w:marTop w:val="0"/>
          <w:marBottom w:val="0"/>
          <w:divBdr>
            <w:top w:val="none" w:sz="0" w:space="0" w:color="auto"/>
            <w:left w:val="none" w:sz="0" w:space="0" w:color="auto"/>
            <w:bottom w:val="none" w:sz="0" w:space="0" w:color="auto"/>
            <w:right w:val="none" w:sz="0" w:space="0" w:color="auto"/>
          </w:divBdr>
        </w:div>
        <w:div w:id="1183276740">
          <w:marLeft w:val="0"/>
          <w:marRight w:val="0"/>
          <w:marTop w:val="0"/>
          <w:marBottom w:val="0"/>
          <w:divBdr>
            <w:top w:val="none" w:sz="0" w:space="0" w:color="auto"/>
            <w:left w:val="none" w:sz="0" w:space="0" w:color="auto"/>
            <w:bottom w:val="none" w:sz="0" w:space="0" w:color="auto"/>
            <w:right w:val="none" w:sz="0" w:space="0" w:color="auto"/>
          </w:divBdr>
        </w:div>
        <w:div w:id="721831892">
          <w:marLeft w:val="0"/>
          <w:marRight w:val="0"/>
          <w:marTop w:val="0"/>
          <w:marBottom w:val="0"/>
          <w:divBdr>
            <w:top w:val="none" w:sz="0" w:space="0" w:color="auto"/>
            <w:left w:val="none" w:sz="0" w:space="0" w:color="auto"/>
            <w:bottom w:val="none" w:sz="0" w:space="0" w:color="auto"/>
            <w:right w:val="none" w:sz="0" w:space="0" w:color="auto"/>
          </w:divBdr>
        </w:div>
        <w:div w:id="649947022">
          <w:marLeft w:val="0"/>
          <w:marRight w:val="0"/>
          <w:marTop w:val="0"/>
          <w:marBottom w:val="0"/>
          <w:divBdr>
            <w:top w:val="none" w:sz="0" w:space="0" w:color="auto"/>
            <w:left w:val="none" w:sz="0" w:space="0" w:color="auto"/>
            <w:bottom w:val="none" w:sz="0" w:space="0" w:color="auto"/>
            <w:right w:val="none" w:sz="0" w:space="0" w:color="auto"/>
          </w:divBdr>
        </w:div>
        <w:div w:id="1571572221">
          <w:marLeft w:val="0"/>
          <w:marRight w:val="0"/>
          <w:marTop w:val="0"/>
          <w:marBottom w:val="0"/>
          <w:divBdr>
            <w:top w:val="none" w:sz="0" w:space="0" w:color="auto"/>
            <w:left w:val="none" w:sz="0" w:space="0" w:color="auto"/>
            <w:bottom w:val="none" w:sz="0" w:space="0" w:color="auto"/>
            <w:right w:val="none" w:sz="0" w:space="0" w:color="auto"/>
          </w:divBdr>
        </w:div>
        <w:div w:id="239145808">
          <w:marLeft w:val="0"/>
          <w:marRight w:val="0"/>
          <w:marTop w:val="0"/>
          <w:marBottom w:val="0"/>
          <w:divBdr>
            <w:top w:val="none" w:sz="0" w:space="0" w:color="auto"/>
            <w:left w:val="none" w:sz="0" w:space="0" w:color="auto"/>
            <w:bottom w:val="none" w:sz="0" w:space="0" w:color="auto"/>
            <w:right w:val="none" w:sz="0" w:space="0" w:color="auto"/>
          </w:divBdr>
        </w:div>
      </w:divsChild>
    </w:div>
    <w:div w:id="2118598058">
      <w:bodyDiv w:val="1"/>
      <w:marLeft w:val="0"/>
      <w:marRight w:val="0"/>
      <w:marTop w:val="0"/>
      <w:marBottom w:val="0"/>
      <w:divBdr>
        <w:top w:val="none" w:sz="0" w:space="0" w:color="auto"/>
        <w:left w:val="none" w:sz="0" w:space="0" w:color="auto"/>
        <w:bottom w:val="none" w:sz="0" w:space="0" w:color="auto"/>
        <w:right w:val="none" w:sz="0" w:space="0" w:color="auto"/>
      </w:divBdr>
    </w:div>
    <w:div w:id="2120566292">
      <w:bodyDiv w:val="1"/>
      <w:marLeft w:val="0"/>
      <w:marRight w:val="0"/>
      <w:marTop w:val="0"/>
      <w:marBottom w:val="0"/>
      <w:divBdr>
        <w:top w:val="none" w:sz="0" w:space="0" w:color="auto"/>
        <w:left w:val="none" w:sz="0" w:space="0" w:color="auto"/>
        <w:bottom w:val="none" w:sz="0" w:space="0" w:color="auto"/>
        <w:right w:val="none" w:sz="0" w:space="0" w:color="auto"/>
      </w:divBdr>
    </w:div>
    <w:div w:id="2140417725">
      <w:bodyDiv w:val="1"/>
      <w:marLeft w:val="0"/>
      <w:marRight w:val="0"/>
      <w:marTop w:val="0"/>
      <w:marBottom w:val="0"/>
      <w:divBdr>
        <w:top w:val="none" w:sz="0" w:space="0" w:color="auto"/>
        <w:left w:val="none" w:sz="0" w:space="0" w:color="auto"/>
        <w:bottom w:val="none" w:sz="0" w:space="0" w:color="auto"/>
        <w:right w:val="none" w:sz="0" w:space="0" w:color="auto"/>
      </w:divBdr>
    </w:div>
    <w:div w:id="2143687703">
      <w:bodyDiv w:val="1"/>
      <w:marLeft w:val="0"/>
      <w:marRight w:val="0"/>
      <w:marTop w:val="0"/>
      <w:marBottom w:val="0"/>
      <w:divBdr>
        <w:top w:val="none" w:sz="0" w:space="0" w:color="auto"/>
        <w:left w:val="none" w:sz="0" w:space="0" w:color="auto"/>
        <w:bottom w:val="none" w:sz="0" w:space="0" w:color="auto"/>
        <w:right w:val="none" w:sz="0" w:space="0" w:color="auto"/>
      </w:divBdr>
      <w:divsChild>
        <w:div w:id="770703903">
          <w:marLeft w:val="0"/>
          <w:marRight w:val="0"/>
          <w:marTop w:val="0"/>
          <w:marBottom w:val="0"/>
          <w:divBdr>
            <w:top w:val="none" w:sz="0" w:space="0" w:color="auto"/>
            <w:left w:val="none" w:sz="0" w:space="0" w:color="auto"/>
            <w:bottom w:val="none" w:sz="0" w:space="0" w:color="auto"/>
            <w:right w:val="none" w:sz="0" w:space="0" w:color="auto"/>
          </w:divBdr>
        </w:div>
        <w:div w:id="2041394907">
          <w:marLeft w:val="0"/>
          <w:marRight w:val="0"/>
          <w:marTop w:val="0"/>
          <w:marBottom w:val="0"/>
          <w:divBdr>
            <w:top w:val="none" w:sz="0" w:space="0" w:color="auto"/>
            <w:left w:val="none" w:sz="0" w:space="0" w:color="auto"/>
            <w:bottom w:val="none" w:sz="0" w:space="0" w:color="auto"/>
            <w:right w:val="none" w:sz="0" w:space="0" w:color="auto"/>
          </w:divBdr>
        </w:div>
      </w:divsChild>
    </w:div>
    <w:div w:id="214703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s.fmk.utb.cz" TargetMode="External"/><Relationship Id="rId18" Type="http://schemas.openxmlformats.org/officeDocument/2006/relationships/hyperlink" Target="https://www.utb.cz/univerzita/uredni-deska/" TargetMode="External"/><Relationship Id="rId26" Type="http://schemas.openxmlformats.org/officeDocument/2006/relationships/hyperlink" Target="http://katalog.k.utb.cz/F/?func=find-b&amp;find_code=SYS&amp;request=33019" TargetMode="External"/><Relationship Id="rId39" Type="http://schemas.openxmlformats.org/officeDocument/2006/relationships/hyperlink" Target="https://vufind.katalog.k.utb.cz/Record/68011" TargetMode="External"/><Relationship Id="rId21" Type="http://schemas.openxmlformats.org/officeDocument/2006/relationships/hyperlink" Target="https://digilib.k.utb.cz" TargetMode="External"/><Relationship Id="rId34" Type="http://schemas.openxmlformats.org/officeDocument/2006/relationships/hyperlink" Target="https://vufind.katalog.k.utb.cz/Record/27520" TargetMode="External"/><Relationship Id="rId42" Type="http://schemas.openxmlformats.org/officeDocument/2006/relationships/hyperlink" Target="https://vufind.katalog.k.utb.cz/Record/36397" TargetMode="External"/><Relationship Id="rId47" Type="http://schemas.openxmlformats.org/officeDocument/2006/relationships/image" Target="media/image2.png"/><Relationship Id="rId50" Type="http://schemas.openxmlformats.org/officeDocument/2006/relationships/hyperlink" Target="http://www.utb.cz/file/57918/download/" TargetMode="External"/><Relationship Id="rId55" Type="http://schemas.openxmlformats.org/officeDocument/2006/relationships/hyperlink" Target="https://www.dmu.ac.uk/study/courses/undergraduate-courses/design-crafts-ba-degree/design-crafts-ba-degree.asp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tb.cz/univerzita/uredni-deska/ruzne/strategicky-zamer/" TargetMode="External"/><Relationship Id="rId29" Type="http://schemas.openxmlformats.org/officeDocument/2006/relationships/hyperlink" Target="https://vufind.katalog.k.utb.cz/Record/57069" TargetMode="External"/><Relationship Id="rId11" Type="http://schemas.openxmlformats.org/officeDocument/2006/relationships/image" Target="media/image1.png"/><Relationship Id="rId24" Type="http://schemas.openxmlformats.org/officeDocument/2006/relationships/hyperlink" Target="http://katalog.k.utb.cz/F/?func=find-b&amp;find_code=SYS&amp;request=33019" TargetMode="External"/><Relationship Id="rId32" Type="http://schemas.openxmlformats.org/officeDocument/2006/relationships/hyperlink" Target="https://vufind.katalog.k.utb.cz/Record/27520" TargetMode="External"/><Relationship Id="rId37" Type="http://schemas.openxmlformats.org/officeDocument/2006/relationships/hyperlink" Target="https://vufind.katalog.k.utb.cz/Record/68011" TargetMode="External"/><Relationship Id="rId40" Type="http://schemas.openxmlformats.org/officeDocument/2006/relationships/hyperlink" Target="https://vufind.katalog.k.utb.cz/Record/36397" TargetMode="External"/><Relationship Id="rId45" Type="http://schemas.openxmlformats.org/officeDocument/2006/relationships/hyperlink" Target="https://www.circulardesignsummit.com/" TargetMode="External"/><Relationship Id="rId53" Type="http://schemas.openxmlformats.org/officeDocument/2006/relationships/hyperlink" Target="http://www.utb.cz/file/57918/download/" TargetMode="External"/><Relationship Id="rId58" Type="http://schemas.microsoft.com/office/2011/relationships/people" Target="people.xml"/><Relationship Id="rId5" Type="http://schemas.openxmlformats.org/officeDocument/2006/relationships/numbering" Target="numbering.xml"/><Relationship Id="rId19" Type="http://schemas.openxmlformats.org/officeDocument/2006/relationships/hyperlink" Target="https://fmk.utb.cz/o-fakulte/uredni-des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ruzne/vyrocni-zpravy/" TargetMode="External"/><Relationship Id="rId22" Type="http://schemas.openxmlformats.org/officeDocument/2006/relationships/hyperlink" Target="https://cs.wikipedia.org/wiki/Speci%C3%A1ln%C3%AD:Zdroje_knih/978-80-01-06579-2" TargetMode="External"/><Relationship Id="rId27" Type="http://schemas.openxmlformats.org/officeDocument/2006/relationships/hyperlink" Target="http://katalog.k.utb.cz/F/?func=find-b&amp;find_code=SYS&amp;request=33019" TargetMode="External"/><Relationship Id="rId30" Type="http://schemas.openxmlformats.org/officeDocument/2006/relationships/hyperlink" Target="https://vufind.katalog.k.utb.cz/Record/27520" TargetMode="External"/><Relationship Id="rId35" Type="http://schemas.openxmlformats.org/officeDocument/2006/relationships/hyperlink" Target="https://vufind.katalog.k.utb.cz/Record/57069" TargetMode="External"/><Relationship Id="rId43" Type="http://schemas.openxmlformats.org/officeDocument/2006/relationships/hyperlink" Target="https://mmi.sumdu.edu.ua/volume-14-issue-4/article-2/" TargetMode="External"/><Relationship Id="rId48" Type="http://schemas.openxmlformats.org/officeDocument/2006/relationships/hyperlink" Target="http://stag.utb.cz/portal/"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utb.cz/file/57918/download/" TargetMode="Externa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fmk.utb.cz/o-fakulte/uredni-deska/strategicky-zamer/" TargetMode="External"/><Relationship Id="rId25" Type="http://schemas.openxmlformats.org/officeDocument/2006/relationships/hyperlink" Target="http://katalog.k.utb.cz/F/?func=find-b&amp;find_code=SYS&amp;request=33019" TargetMode="External"/><Relationship Id="rId33" Type="http://schemas.openxmlformats.org/officeDocument/2006/relationships/hyperlink" Target="https://vufind.katalog.k.utb.cz/Record/57069" TargetMode="External"/><Relationship Id="rId38" Type="http://schemas.openxmlformats.org/officeDocument/2006/relationships/hyperlink" Target="https://vufind.katalog.k.utb.cz/Record/36397" TargetMode="External"/><Relationship Id="rId46" Type="http://schemas.openxmlformats.org/officeDocument/2006/relationships/hyperlink" Target="https://www.circulardesignsummit.com/" TargetMode="External"/><Relationship Id="rId59" Type="http://schemas.openxmlformats.org/officeDocument/2006/relationships/theme" Target="theme/theme1.xml"/><Relationship Id="rId20" Type="http://schemas.openxmlformats.org/officeDocument/2006/relationships/hyperlink" Target="https://www.utb.cz/univerzita/uredni-deska/ruzne/zprava-o-vnitrnim-hodnoceni-kvality-utb-ve-zline/" TargetMode="External"/><Relationship Id="rId41" Type="http://schemas.openxmlformats.org/officeDocument/2006/relationships/hyperlink" Target="https://vufind.katalog.k.utb.cz/Record/68011" TargetMode="External"/><Relationship Id="rId54" Type="http://schemas.openxmlformats.org/officeDocument/2006/relationships/hyperlink" Target="http://www.nace.cz/"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o-fakulte/uredni-deska/vyrocni-zpravy/" TargetMode="External"/><Relationship Id="rId23" Type="http://schemas.openxmlformats.org/officeDocument/2006/relationships/hyperlink" Target="https://cs.wikipedia.org/wiki/Speci%C3%A1ln%C3%AD:Zdroje_knih/978-80-01-06579-2" TargetMode="External"/><Relationship Id="rId28" Type="http://schemas.openxmlformats.org/officeDocument/2006/relationships/hyperlink" Target="https://cs.wikipedia.org/wiki/Speci%C3%A1ln%C3%AD:Zdroje_knih/9788025705421" TargetMode="External"/><Relationship Id="rId36" Type="http://schemas.openxmlformats.org/officeDocument/2006/relationships/hyperlink" Target="https://vufind.katalog.k.utb.cz/Record/27520" TargetMode="External"/><Relationship Id="rId49" Type="http://schemas.openxmlformats.org/officeDocument/2006/relationships/hyperlink" Target="https://spoluprace.fmk.utb.cz/"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vufind.katalog.k.utb.cz/Record/57069" TargetMode="External"/><Relationship Id="rId44" Type="http://schemas.openxmlformats.org/officeDocument/2006/relationships/hyperlink" Target="https://doi.org/10.1080/17569370.2024.2315129" TargetMode="External"/><Relationship Id="rId52" Type="http://schemas.openxmlformats.org/officeDocument/2006/relationships/hyperlink" Target="http://www.utb.cz/file/57918/download/"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o-univerzite/struktura/poradni-sbory/eticka-komise/"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utbcz-my.sharepoint.com/personal/ponizilova_utb_cz/Documents/Dokumenty/FMK/Akreditace/Akreditace_KODK/Dostupn&#233;" TargetMode="External"/><Relationship Id="rId4" Type="http://schemas.openxmlformats.org/officeDocument/2006/relationships/hyperlink" Target="https://fmk.utb.cz/studium/prijimaci-rizeni/bakalarske-studium/" TargetMode="External"/><Relationship Id="rId9" Type="http://schemas.openxmlformats.org/officeDocument/2006/relationships/hyperlink" Target="http://www.popa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2b8b4e-8711-4e4b-bec5-d6773e3c2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 (1).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8" ma:contentTypeDescription="Vytvoří nový dokument" ma:contentTypeScope="" ma:versionID="59f970ebd0b02012c97561421e4f4f63">
  <xsd:schema xmlns:xsd="http://www.w3.org/2001/XMLSchema" xmlns:xs="http://www.w3.org/2001/XMLSchema" xmlns:p="http://schemas.microsoft.com/office/2006/metadata/properties" xmlns:ns3="d42b8b4e-8711-4e4b-bec5-d6773e3c2f65" xmlns:ns4="c6fa15d7-800c-40bf-943d-83949c5b4b69" targetNamespace="http://schemas.microsoft.com/office/2006/metadata/properties" ma:root="true" ma:fieldsID="1d60e7e50d2e3b0058614323b684ecb7" ns3:_="" ns4:_="">
    <xsd:import namespace="d42b8b4e-8711-4e4b-bec5-d6773e3c2f65"/>
    <xsd:import namespace="c6fa15d7-800c-40bf-943d-83949c5b4b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fa15d7-800c-40bf-943d-83949c5b4b69"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B15651-1B55-46AB-9084-204E9F45C15E}">
  <ds:schemaRefs>
    <ds:schemaRef ds:uri="http://schemas.microsoft.com/office/2006/metadata/properties"/>
    <ds:schemaRef ds:uri="http://schemas.microsoft.com/office/infopath/2007/PartnerControls"/>
    <ds:schemaRef ds:uri="d42b8b4e-8711-4e4b-bec5-d6773e3c2f65"/>
  </ds:schemaRefs>
</ds:datastoreItem>
</file>

<file path=customXml/itemProps2.xml><?xml version="1.0" encoding="utf-8"?>
<ds:datastoreItem xmlns:ds="http://schemas.openxmlformats.org/officeDocument/2006/customXml" ds:itemID="{E9CD64B7-8FE1-41FF-910A-3880406E4D0A}">
  <ds:schemaRefs>
    <ds:schemaRef ds:uri="http://schemas.microsoft.com/sharepoint/v3/contenttype/forms"/>
  </ds:schemaRefs>
</ds:datastoreItem>
</file>

<file path=customXml/itemProps3.xml><?xml version="1.0" encoding="utf-8"?>
<ds:datastoreItem xmlns:ds="http://schemas.openxmlformats.org/officeDocument/2006/customXml" ds:itemID="{65864316-D1BF-433B-A008-4073941054B8}">
  <ds:schemaRefs>
    <ds:schemaRef ds:uri="http://schemas.openxmlformats.org/officeDocument/2006/bibliography"/>
  </ds:schemaRefs>
</ds:datastoreItem>
</file>

<file path=customXml/itemProps4.xml><?xml version="1.0" encoding="utf-8"?>
<ds:datastoreItem xmlns:ds="http://schemas.openxmlformats.org/officeDocument/2006/customXml" ds:itemID="{30A898EF-D314-4174-B50D-FB64D02D5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c6fa15d7-800c-40bf-943d-83949c5b4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236</Pages>
  <Words>76197</Words>
  <Characters>449566</Characters>
  <Application>Microsoft Office Word</Application>
  <DocSecurity>0</DocSecurity>
  <Lines>3746</Lines>
  <Paragraphs>1049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Janíková</dc:creator>
  <cp:keywords/>
  <dc:description/>
  <cp:lastModifiedBy>Hana Ponížilová</cp:lastModifiedBy>
  <cp:revision>316</cp:revision>
  <cp:lastPrinted>2025-03-31T09:38:00Z</cp:lastPrinted>
  <dcterms:created xsi:type="dcterms:W3CDTF">2025-08-06T04:46:00Z</dcterms:created>
  <dcterms:modified xsi:type="dcterms:W3CDTF">2025-08-07T09:15:00Z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